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3.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4.xml" ContentType="application/vnd.openxmlformats-officedocument.customXmlProperties+xml"/>
  <Override PartName="/customXml/itemProps2.xml" ContentType="application/vnd.openxmlformats-officedocument.customXmlProperties+xml"/>
  <Override PartName="/customXml/item3.xml" ContentType="application/xml"/>
  <Override PartName="/customXml/item4.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8"/>
        <w:keepNext w:val="true"/>
        <w:keepLines/>
        <w:shd w:val="clear" w:color="auto" w:fill="auto"/>
        <w:spacing w:lineRule="auto" w:line="240"/>
        <w:ind w:right="80" w:hanging="0"/>
        <w:rPr>
          <w:rStyle w:val="CharStyle9"/>
          <w:rFonts w:ascii="Calibri" w:hAnsi="Calibri" w:cs="Calibri" w:asciiTheme="minorHAnsi" w:cstheme="minorHAnsi" w:hAnsiTheme="minorHAnsi"/>
          <w:b/>
          <w:color w:val="000000"/>
          <w:lang w:val="sk-SK"/>
        </w:rPr>
      </w:pPr>
      <w:bookmarkStart w:id="0" w:name="bookmark0"/>
      <w:r>
        <w:rPr>
          <w:rStyle w:val="CharStyle9"/>
          <w:rFonts w:cs="Calibri" w:ascii="Calibri" w:hAnsi="Calibri" w:asciiTheme="minorHAnsi" w:cstheme="minorHAnsi" w:hAnsiTheme="minorHAnsi"/>
          <w:b/>
          <w:color w:val="000000"/>
          <w:lang w:val="sk-SK"/>
        </w:rPr>
        <w:t xml:space="preserve">Zmluva </w:t>
      </w:r>
      <w:bookmarkEnd w:id="0"/>
      <w:r>
        <w:rPr>
          <w:rStyle w:val="CharStyle9"/>
          <w:rFonts w:cs="Calibri" w:ascii="Calibri" w:hAnsi="Calibri" w:asciiTheme="minorHAnsi" w:cstheme="minorHAnsi" w:hAnsiTheme="minorHAnsi"/>
          <w:b/>
          <w:color w:val="000000"/>
          <w:lang w:val="sk-SK"/>
        </w:rPr>
        <w:t>o dielo a mandátna zmluva</w:t>
      </w:r>
    </w:p>
    <w:p>
      <w:pPr>
        <w:pStyle w:val="Style2"/>
        <w:shd w:val="clear" w:color="auto" w:fill="auto"/>
        <w:spacing w:lineRule="auto" w:line="240" w:before="120" w:after="120"/>
        <w:ind w:right="79" w:hanging="0"/>
        <w:rPr>
          <w:rStyle w:val="CharStyle10"/>
          <w:rFonts w:ascii="Calibri" w:hAnsi="Calibri" w:cs="Calibri" w:asciiTheme="minorHAnsi" w:cstheme="minorHAnsi" w:hAnsiTheme="minorHAnsi"/>
          <w:color w:val="000000"/>
          <w:sz w:val="24"/>
          <w:szCs w:val="24"/>
          <w:lang w:val="sk-SK"/>
        </w:rPr>
      </w:pPr>
      <w:r>
        <w:rPr>
          <w:rStyle w:val="CharStyle10"/>
          <w:rFonts w:cs="Calibri" w:ascii="Calibri" w:hAnsi="Calibri" w:asciiTheme="minorHAnsi" w:cstheme="minorHAnsi" w:hAnsiTheme="minorHAnsi"/>
          <w:color w:val="000000"/>
          <w:sz w:val="24"/>
          <w:szCs w:val="24"/>
          <w:lang w:val="sk-SK"/>
        </w:rPr>
        <w:t>uzatvorená podľa § 536 a nasl. a § 566 a nasl. zákona č. 513/1991 Zb. Obchodný zákonník v znení neskorších predpisov (ďalej len ako „</w:t>
      </w:r>
      <w:r>
        <w:rPr>
          <w:rStyle w:val="CharStyle10"/>
          <w:rFonts w:cs="Calibri" w:ascii="Calibri" w:hAnsi="Calibri" w:asciiTheme="minorHAnsi" w:cstheme="minorHAnsi" w:hAnsiTheme="minorHAnsi"/>
          <w:b/>
          <w:bCs/>
          <w:color w:val="000000"/>
          <w:sz w:val="24"/>
          <w:szCs w:val="24"/>
          <w:lang w:val="sk-SK"/>
        </w:rPr>
        <w:t>Obchodný zákonník</w:t>
      </w:r>
      <w:r>
        <w:rPr>
          <w:rStyle w:val="CharStyle10"/>
          <w:rFonts w:cs="Calibri" w:ascii="Calibri" w:hAnsi="Calibri" w:asciiTheme="minorHAnsi" w:cstheme="minorHAnsi" w:hAnsiTheme="minorHAnsi"/>
          <w:color w:val="000000"/>
          <w:sz w:val="24"/>
          <w:szCs w:val="24"/>
          <w:lang w:val="sk-SK"/>
        </w:rPr>
        <w:t xml:space="preserve">“) </w:t>
      </w:r>
    </w:p>
    <w:p>
      <w:pPr>
        <w:pStyle w:val="Style2"/>
        <w:pBdr>
          <w:top w:val="single" w:sz="4" w:space="1" w:color="000000"/>
          <w:left w:val="single" w:sz="4" w:space="4" w:color="000000"/>
          <w:bottom w:val="single" w:sz="4" w:space="1" w:color="000000"/>
          <w:right w:val="single" w:sz="4" w:space="4" w:color="000000"/>
        </w:pBdr>
        <w:shd w:val="clear" w:color="auto" w:fill="auto"/>
        <w:spacing w:lineRule="auto" w:line="240" w:before="0" w:after="0"/>
        <w:ind w:right="80" w:hanging="0"/>
        <w:jc w:val="both"/>
        <w:rPr>
          <w:rStyle w:val="CharStyle10"/>
          <w:rFonts w:ascii="Calibri" w:hAnsi="Calibri" w:cs="Calibri" w:asciiTheme="minorHAnsi" w:cstheme="minorHAnsi" w:hAnsiTheme="minorHAnsi"/>
          <w:b/>
          <w:color w:val="000000"/>
          <w:sz w:val="24"/>
          <w:szCs w:val="24"/>
          <w:lang w:val="sk-SK"/>
        </w:rPr>
      </w:pPr>
      <w:r>
        <w:rPr>
          <w:rStyle w:val="CharStyle10"/>
          <w:rFonts w:cs="Calibri" w:ascii="Calibri" w:hAnsi="Calibri" w:asciiTheme="minorHAnsi" w:cstheme="minorHAnsi" w:hAnsiTheme="minorHAnsi"/>
          <w:color w:val="000000"/>
          <w:sz w:val="24"/>
          <w:szCs w:val="24"/>
          <w:lang w:val="sk-SK"/>
        </w:rPr>
        <w:t>číslo objednávateľa: 344/2023/ODDIPVIS</w:t>
        <w:tab/>
        <w:tab/>
        <w:t>číslo zhotoviteľa:</w:t>
      </w:r>
    </w:p>
    <w:p>
      <w:pPr>
        <w:pStyle w:val="Style2"/>
        <w:pBdr>
          <w:top w:val="single" w:sz="4" w:space="1" w:color="000000"/>
          <w:left w:val="single" w:sz="4" w:space="4" w:color="000000"/>
          <w:bottom w:val="single" w:sz="4" w:space="1" w:color="000000"/>
          <w:right w:val="single" w:sz="4" w:space="4" w:color="000000"/>
        </w:pBdr>
        <w:shd w:val="clear" w:color="auto" w:fill="auto"/>
        <w:spacing w:lineRule="auto" w:line="240" w:before="0" w:after="0"/>
        <w:ind w:right="80" w:hanging="0"/>
        <w:jc w:val="both"/>
        <w:rPr>
          <w:rStyle w:val="CharStyle10"/>
          <w:rFonts w:ascii="Calibri" w:hAnsi="Calibri" w:cs="Calibri" w:asciiTheme="minorHAnsi" w:cstheme="minorHAnsi" w:hAnsiTheme="minorHAnsi"/>
          <w:color w:val="000000"/>
          <w:sz w:val="24"/>
          <w:szCs w:val="24"/>
          <w:lang w:val="sk-SK"/>
        </w:rPr>
      </w:pPr>
      <w:r>
        <w:rPr>
          <w:rFonts w:cs="Calibri" w:cstheme="minorHAnsi" w:ascii="Calibri" w:hAnsi="Calibri"/>
          <w:color w:val="000000"/>
          <w:sz w:val="24"/>
          <w:szCs w:val="24"/>
          <w:lang w:val="sk-SK"/>
        </w:rPr>
      </w:r>
    </w:p>
    <w:p>
      <w:pPr>
        <w:pStyle w:val="NoSpacing"/>
        <w:spacing w:before="120" w:after="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na vypracovanie dokumentácie na stavebné povolenie a realizáciu stavby, uskutočnenie inžinierskej činnosti, bezpečnostného auditu a výkonu odborného autorského dohľadu pre stavbu s </w:t>
      </w:r>
      <w:bookmarkStart w:id="1" w:name="bookmark2"/>
      <w:r>
        <w:rPr>
          <w:rFonts w:cs="Calibri" w:ascii="Calibri" w:hAnsi="Calibri" w:asciiTheme="minorHAnsi" w:cstheme="minorHAnsi" w:hAnsiTheme="minorHAnsi"/>
          <w:b/>
          <w:sz w:val="22"/>
          <w:szCs w:val="22"/>
        </w:rPr>
        <w:t>názvom:</w:t>
      </w:r>
    </w:p>
    <w:p>
      <w:pPr>
        <w:pStyle w:val="NoSpacing"/>
        <w:jc w:val="center"/>
        <w:rPr>
          <w:rStyle w:val="CharStyle13"/>
          <w:rFonts w:ascii="Calibri" w:hAnsi="Calibri" w:cs="Calibri" w:asciiTheme="minorHAnsi" w:cstheme="minorHAnsi" w:hAnsiTheme="minorHAnsi"/>
          <w:bCs w:val="false"/>
          <w:color w:val="auto"/>
          <w:sz w:val="22"/>
          <w:szCs w:val="22"/>
        </w:rPr>
      </w:pPr>
      <w:r>
        <w:rPr>
          <w:rStyle w:val="CharStyle13"/>
          <w:rFonts w:cs="Calibri" w:ascii="Calibri" w:hAnsi="Calibri" w:asciiTheme="minorHAnsi" w:cstheme="minorHAnsi" w:hAnsiTheme="minorHAnsi"/>
          <w:bCs w:val="false"/>
          <w:color w:val="auto"/>
          <w:sz w:val="22"/>
          <w:szCs w:val="22"/>
        </w:rPr>
        <w:t>„</w:t>
      </w:r>
      <w:bookmarkEnd w:id="1"/>
      <w:r>
        <w:rPr>
          <w:rFonts w:cs="Calibri" w:ascii="Calibri" w:hAnsi="Calibri" w:asciiTheme="minorHAnsi" w:cstheme="minorHAnsi" w:hAnsiTheme="minorHAnsi"/>
          <w:b/>
          <w:sz w:val="22"/>
          <w:szCs w:val="22"/>
        </w:rPr>
        <w:t>Rekonštrukcia cesty a mostov II/571 hr. okresov LC/RS – Pavlovce (križovatka s cestou II/531); kumulatívne staničenie km 12,008 – 31,900; I. etapa</w:t>
      </w:r>
      <w:r>
        <w:rPr>
          <w:rStyle w:val="CharStyle13"/>
          <w:rFonts w:cs="Calibri" w:ascii="Calibri" w:hAnsi="Calibri" w:asciiTheme="minorHAnsi" w:cstheme="minorHAnsi" w:hAnsiTheme="minorHAnsi"/>
          <w:bCs w:val="false"/>
          <w:color w:val="auto"/>
          <w:sz w:val="22"/>
          <w:szCs w:val="22"/>
        </w:rPr>
        <w:t>“</w:t>
      </w:r>
      <w:r>
        <w:rPr>
          <w:rStyle w:val="CharStyle13"/>
          <w:rFonts w:cs="Calibri" w:ascii="Calibri" w:hAnsi="Calibri" w:asciiTheme="minorHAnsi" w:cstheme="minorHAnsi" w:hAnsiTheme="minorHAnsi"/>
          <w:bCs w:val="false"/>
          <w:sz w:val="22"/>
          <w:szCs w:val="22"/>
        </w:rPr>
        <w:t xml:space="preserve"> </w:t>
      </w:r>
    </w:p>
    <w:p>
      <w:pPr>
        <w:pStyle w:val="NoSpacing"/>
        <w:spacing w:before="0" w:after="60"/>
        <w:jc w:val="center"/>
        <w:rPr>
          <w:rStyle w:val="CharStyle13"/>
          <w:rFonts w:ascii="Calibri" w:hAnsi="Calibri" w:cs="Calibri" w:asciiTheme="minorHAnsi" w:cstheme="minorHAnsi" w:hAnsiTheme="minorHAnsi"/>
          <w:b w:val="false"/>
          <w:bCs w:val="false"/>
          <w:sz w:val="22"/>
          <w:szCs w:val="22"/>
        </w:rPr>
      </w:pPr>
      <w:r>
        <w:rPr>
          <w:rStyle w:val="CharStyle13"/>
          <w:rFonts w:cs="Calibri" w:ascii="Calibri" w:hAnsi="Calibri" w:asciiTheme="minorHAnsi" w:cstheme="minorHAnsi" w:hAnsiTheme="minorHAnsi"/>
          <w:b w:val="false"/>
          <w:bCs w:val="false"/>
          <w:sz w:val="22"/>
          <w:szCs w:val="22"/>
        </w:rPr>
        <w:t>(ďalej len ako „</w:t>
      </w:r>
      <w:r>
        <w:rPr>
          <w:rStyle w:val="CharStyle13"/>
          <w:rFonts w:cs="Calibri" w:ascii="Calibri" w:hAnsi="Calibri" w:asciiTheme="minorHAnsi" w:cstheme="minorHAnsi" w:hAnsiTheme="minorHAnsi"/>
          <w:bCs w:val="false"/>
          <w:sz w:val="22"/>
          <w:szCs w:val="22"/>
        </w:rPr>
        <w:t>Zmluva</w:t>
      </w:r>
      <w:r>
        <w:rPr>
          <w:rStyle w:val="CharStyle13"/>
          <w:rFonts w:cs="Calibri" w:ascii="Calibri" w:hAnsi="Calibri" w:asciiTheme="minorHAnsi" w:cstheme="minorHAnsi" w:hAnsiTheme="minorHAnsi"/>
          <w:b w:val="false"/>
          <w:bCs w:val="false"/>
          <w:sz w:val="22"/>
          <w:szCs w:val="22"/>
        </w:rPr>
        <w:t>“)</w:t>
      </w:r>
    </w:p>
    <w:p>
      <w:pPr>
        <w:pStyle w:val="NoSpacing"/>
        <w:spacing w:before="60" w:after="60"/>
        <w:jc w:val="center"/>
        <w:rPr>
          <w:rStyle w:val="CharStyle13"/>
          <w:rFonts w:ascii="Calibri" w:hAnsi="Calibri" w:cs="Calibri" w:asciiTheme="minorHAnsi" w:cstheme="minorHAnsi" w:hAnsiTheme="minorHAnsi"/>
          <w:b w:val="false"/>
          <w:bCs w:val="false"/>
          <w:sz w:val="22"/>
          <w:szCs w:val="22"/>
        </w:rPr>
      </w:pPr>
      <w:r>
        <w:rPr>
          <w:rStyle w:val="CharStyle13"/>
          <w:rFonts w:cs="Calibri" w:ascii="Calibri" w:hAnsi="Calibri" w:asciiTheme="minorHAnsi" w:cstheme="minorHAnsi" w:hAnsiTheme="minorHAnsi"/>
          <w:b w:val="false"/>
          <w:sz w:val="22"/>
          <w:szCs w:val="22"/>
        </w:rPr>
        <w:t xml:space="preserve"> </w:t>
      </w:r>
      <w:r>
        <w:rPr>
          <w:rStyle w:val="CharStyle13"/>
          <w:rFonts w:cs="Calibri" w:ascii="Calibri" w:hAnsi="Calibri" w:asciiTheme="minorHAnsi" w:cstheme="minorHAnsi" w:hAnsiTheme="minorHAnsi"/>
          <w:b w:val="false"/>
          <w:bCs w:val="false"/>
          <w:sz w:val="22"/>
          <w:szCs w:val="22"/>
        </w:rPr>
        <w:t>medzi týmito zmluvnými stranami:</w:t>
      </w:r>
    </w:p>
    <w:p>
      <w:pPr>
        <w:pStyle w:val="NoSpacing"/>
        <w:spacing w:before="60" w:after="60"/>
        <w:jc w:val="center"/>
        <w:rPr>
          <w:rStyle w:val="CharStyle13"/>
          <w:rFonts w:ascii="Calibri" w:hAnsi="Calibri" w:cs="Calibri" w:asciiTheme="minorHAnsi" w:cstheme="minorHAnsi" w:hAnsiTheme="minorHAnsi"/>
          <w:b w:val="false"/>
          <w:bCs w:val="false"/>
          <w:sz w:val="22"/>
          <w:szCs w:val="22"/>
        </w:rPr>
      </w:pPr>
      <w:r>
        <w:rPr>
          <w:rFonts w:cs="Calibri" w:cstheme="minorHAnsi" w:ascii="Calibri" w:hAnsi="Calibri"/>
          <w:b w:val="false"/>
          <w:bCs w:val="false"/>
          <w:sz w:val="22"/>
          <w:szCs w:val="22"/>
        </w:rPr>
      </w:r>
    </w:p>
    <w:p>
      <w:pPr>
        <w:pStyle w:val="Normal"/>
        <w:rPr>
          <w:rFonts w:ascii="Calibri" w:hAnsi="Calibri" w:cs="Calibri" w:asciiTheme="minorHAnsi" w:cstheme="minorHAnsi" w:hAnsiTheme="minorHAnsi"/>
          <w:b/>
          <w:iCs/>
          <w:sz w:val="22"/>
          <w:szCs w:val="22"/>
          <w:lang w:eastAsia="cs-CZ"/>
        </w:rPr>
      </w:pPr>
      <w:r>
        <w:rPr>
          <w:rFonts w:cs="Calibri" w:ascii="Calibri" w:hAnsi="Calibri" w:asciiTheme="minorHAnsi" w:cstheme="minorHAnsi" w:hAnsiTheme="minorHAnsi"/>
          <w:b/>
          <w:iCs/>
          <w:sz w:val="22"/>
          <w:szCs w:val="22"/>
          <w:u w:val="single"/>
          <w:lang w:eastAsia="cs-CZ"/>
        </w:rPr>
        <w:t>Objednávateľ/Mandant</w:t>
      </w:r>
      <w:r>
        <w:rPr>
          <w:rFonts w:cs="Calibri" w:ascii="Calibri" w:hAnsi="Calibri" w:asciiTheme="minorHAnsi" w:cstheme="minorHAnsi" w:hAnsiTheme="minorHAnsi"/>
          <w:b/>
          <w:iCs/>
          <w:sz w:val="22"/>
          <w:szCs w:val="22"/>
          <w:lang w:eastAsia="cs-CZ"/>
        </w:rPr>
        <w:t>:</w:t>
        <w:tab/>
      </w:r>
    </w:p>
    <w:p>
      <w:pPr>
        <w:pStyle w:val="Normal"/>
        <w:rPr>
          <w:rFonts w:ascii="Calibri" w:hAnsi="Calibri" w:cs="Calibri" w:asciiTheme="minorHAnsi" w:cstheme="minorHAnsi" w:hAnsiTheme="minorHAnsi"/>
          <w:b/>
          <w:iCs/>
          <w:sz w:val="22"/>
          <w:szCs w:val="22"/>
          <w:lang w:eastAsia="cs-CZ"/>
        </w:rPr>
      </w:pPr>
      <w:r>
        <w:rPr>
          <w:rFonts w:cs="Calibri" w:ascii="Calibri" w:hAnsi="Calibri" w:asciiTheme="minorHAnsi" w:cstheme="minorHAnsi" w:hAnsiTheme="minorHAnsi"/>
          <w:bCs/>
          <w:iCs/>
          <w:sz w:val="22"/>
          <w:szCs w:val="22"/>
          <w:lang w:eastAsia="cs-CZ"/>
        </w:rPr>
        <w:t>Názov:</w:t>
        <w:tab/>
        <w:tab/>
        <w:tab/>
        <w:tab/>
      </w:r>
      <w:r>
        <w:rPr>
          <w:rFonts w:cs="Calibri" w:ascii="Calibri" w:hAnsi="Calibri" w:asciiTheme="minorHAnsi" w:cstheme="minorHAnsi" w:hAnsiTheme="minorHAnsi"/>
          <w:b/>
          <w:iCs/>
          <w:sz w:val="22"/>
          <w:szCs w:val="22"/>
          <w:lang w:eastAsia="cs-CZ"/>
        </w:rPr>
        <w:t>Banskobystrický samosprávny kraj</w:t>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Sídlo:</w:t>
        <w:tab/>
        <w:tab/>
        <w:tab/>
        <w:tab/>
        <w:t>Námestie SNP 23, 974 01 Banská Bystrica</w:t>
      </w:r>
    </w:p>
    <w:p>
      <w:pPr>
        <w:pStyle w:val="Normal"/>
        <w:ind w:left="2835" w:hanging="2835"/>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Právna forma:</w:t>
        <w:tab/>
        <w:t xml:space="preserve">vyšší územný celok ako </w:t>
      </w:r>
      <w:r>
        <w:rPr>
          <w:rFonts w:cs="Arial" w:ascii="Calibri" w:hAnsi="Calibri" w:asciiTheme="minorHAnsi" w:hAnsiTheme="minorHAnsi"/>
          <w:sz w:val="22"/>
          <w:szCs w:val="22"/>
        </w:rPr>
        <w:t>samostatný územný samosprávny a správny celok SR zriadený zákonom č. 302/2001 Z. z. o samospráve vyšších územných celkov (zákon o samosprávnych krajoch) v znení neskorších predpisov</w:t>
      </w:r>
    </w:p>
    <w:p>
      <w:pPr>
        <w:pStyle w:val="Normal"/>
        <w:ind w:left="2832" w:hanging="2831"/>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Štatutárny orgán:</w:t>
        <w:tab/>
        <w:t>Mgr. Ondrej Lunter, predseda Banskobystrického samosprávneho kraja</w:t>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IČO:</w:t>
        <w:tab/>
        <w:tab/>
        <w:tab/>
        <w:tab/>
        <w:t>37 828 100</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DIČ:</w:t>
        <w:tab/>
        <w:tab/>
        <w:tab/>
        <w:tab/>
        <w:t>2021627333</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Bankové spojenie:</w:t>
        <w:tab/>
        <w:tab/>
        <w:t>Štátna pokladnica</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Číslo účtu:</w:t>
        <w:tab/>
        <w:tab/>
        <w:tab/>
        <w:t>SK92 8180 0000 0070 0038 9679</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Osoby oprávnené rokovať</w:t>
      </w:r>
    </w:p>
    <w:p>
      <w:pPr>
        <w:pStyle w:val="Normal"/>
        <w:ind w:left="2832" w:hanging="2832"/>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vo veciach Zmluvy:</w:t>
        <w:tab/>
        <w:t>Mgr. Martin Daniš, riaditeľ odboru verejného obstarávania a investícií Úradu Banskobystrického samosprávneho kraja (ODDVOI)</w:t>
      </w:r>
    </w:p>
    <w:p>
      <w:pPr>
        <w:pStyle w:val="Normal"/>
        <w:ind w:left="2835" w:hanging="2835"/>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Osoby oprávnené rokovať </w:t>
      </w:r>
    </w:p>
    <w:p>
      <w:pPr>
        <w:pStyle w:val="Normal"/>
        <w:ind w:left="2835" w:hanging="2835"/>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technických</w:t>
      </w:r>
    </w:p>
    <w:p>
      <w:pPr>
        <w:pStyle w:val="Normal"/>
        <w:ind w:left="2835" w:hanging="2835"/>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(realizačných) veciach:</w:t>
        <w:tab/>
        <w:t>Ing. Alena Martincová, vedúca oddelenia  ODDIPVIS</w:t>
      </w:r>
    </w:p>
    <w:p>
      <w:pPr>
        <w:pStyle w:val="Normal"/>
        <w:ind w:left="2835" w:right="-284" w:hanging="3"/>
        <w:rPr>
          <w:rFonts w:ascii="Calibri" w:hAnsi="Calibri" w:cs="Calibri" w:asciiTheme="minorHAnsi" w:cstheme="minorHAnsi" w:hAnsiTheme="minorHAnsi"/>
          <w:sz w:val="22"/>
          <w:szCs w:val="22"/>
        </w:rPr>
      </w:pPr>
      <w:r>
        <w:rPr>
          <w:rFonts w:cs="Calibri" w:ascii="Calibri" w:hAnsi="Calibri" w:asciiTheme="minorHAnsi" w:cstheme="minorHAnsi" w:hAnsiTheme="minorHAnsi"/>
          <w:color w:val="auto"/>
          <w:sz w:val="22"/>
          <w:szCs w:val="22"/>
        </w:rPr>
        <w:t>Ing. Miroslav Bobák</w:t>
      </w:r>
      <w:r>
        <w:rPr>
          <w:rFonts w:cs="Calibri" w:ascii="Calibri" w:hAnsi="Calibri" w:asciiTheme="minorHAnsi" w:cstheme="minorHAnsi" w:hAnsiTheme="minorHAnsi"/>
          <w:sz w:val="22"/>
          <w:szCs w:val="22"/>
        </w:rPr>
        <w:t>, odborný referent pre investície ODDIPVIS</w:t>
      </w:r>
    </w:p>
    <w:p>
      <w:pPr>
        <w:pStyle w:val="Normal"/>
        <w:ind w:left="2835" w:right="-284" w:hanging="3"/>
        <w:rPr>
          <w:rFonts w:ascii="Calibri" w:hAnsi="Calibri" w:cs="Calibri" w:asciiTheme="minorHAnsi" w:cstheme="minorHAnsi" w:hAnsiTheme="minorHAnsi"/>
          <w:sz w:val="22"/>
          <w:szCs w:val="22"/>
        </w:rPr>
      </w:pPr>
      <w:r>
        <w:rPr>
          <w:rFonts w:cs="Calibri" w:ascii="Calibri" w:hAnsi="Calibri" w:asciiTheme="minorHAnsi" w:cstheme="minorHAnsi" w:hAnsiTheme="minorHAnsi"/>
          <w:color w:val="auto"/>
          <w:sz w:val="22"/>
          <w:szCs w:val="22"/>
        </w:rPr>
        <w:t xml:space="preserve">Ing. Stanislav Marko, </w:t>
      </w:r>
      <w:r>
        <w:rPr>
          <w:rFonts w:cs="Calibri" w:ascii="Calibri" w:hAnsi="Calibri" w:asciiTheme="minorHAnsi" w:cstheme="minorHAnsi" w:hAnsiTheme="minorHAnsi"/>
          <w:sz w:val="22"/>
          <w:szCs w:val="22"/>
        </w:rPr>
        <w:t>odborný referent pre investície ODDIPVIS</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Telefón/ fax:</w:t>
        <w:tab/>
        <w:tab/>
        <w:tab/>
        <w:t>048 / 4325 111, 048/4325527, 048/4325609, 048/4325731</w:t>
      </w:r>
    </w:p>
    <w:p>
      <w:pPr>
        <w:pStyle w:val="Normal"/>
        <w:ind w:left="2835" w:hanging="2835"/>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E-mail:</w:t>
        <w:tab/>
      </w:r>
      <w:hyperlink r:id="rId2">
        <w:r>
          <w:rPr>
            <w:rStyle w:val="Internetovodkaz"/>
            <w:rFonts w:cs="Calibri" w:ascii="Calibri" w:hAnsi="Calibri" w:asciiTheme="minorHAnsi" w:cstheme="minorHAnsi" w:hAnsiTheme="minorHAnsi"/>
            <w:sz w:val="22"/>
            <w:szCs w:val="22"/>
          </w:rPr>
          <w:t>podatelna@bbsk.sk</w:t>
        </w:r>
      </w:hyperlink>
      <w:r>
        <w:rPr>
          <w:rFonts w:cs="Calibri" w:ascii="Calibri" w:hAnsi="Calibri" w:asciiTheme="minorHAnsi" w:cstheme="minorHAnsi" w:hAnsiTheme="minorHAnsi"/>
          <w:sz w:val="22"/>
          <w:szCs w:val="22"/>
        </w:rPr>
        <w:t xml:space="preserve">, </w:t>
      </w:r>
      <w:hyperlink r:id="rId3">
        <w:r>
          <w:rPr>
            <w:rStyle w:val="Internetovodkaz"/>
            <w:rFonts w:cs="Calibri" w:ascii="Calibri" w:hAnsi="Calibri" w:asciiTheme="minorHAnsi" w:cstheme="minorHAnsi" w:hAnsiTheme="minorHAnsi"/>
            <w:sz w:val="22"/>
            <w:szCs w:val="22"/>
          </w:rPr>
          <w:t>alena.martincova@bbsk.sk</w:t>
        </w:r>
      </w:hyperlink>
      <w:r>
        <w:rPr>
          <w:rFonts w:cs="Calibri" w:ascii="Calibri" w:hAnsi="Calibri" w:asciiTheme="minorHAnsi" w:cstheme="minorHAnsi" w:hAnsiTheme="minorHAnsi"/>
          <w:sz w:val="22"/>
          <w:szCs w:val="22"/>
        </w:rPr>
        <w:t xml:space="preserve">, </w:t>
      </w:r>
      <w:hyperlink r:id="rId4">
        <w:r>
          <w:rPr>
            <w:rStyle w:val="Internetovodkaz"/>
            <w:rFonts w:cs="Calibri" w:ascii="Calibri" w:hAnsi="Calibri" w:asciiTheme="minorHAnsi" w:cstheme="minorHAnsi" w:hAnsiTheme="minorHAnsi"/>
            <w:sz w:val="22"/>
            <w:szCs w:val="22"/>
          </w:rPr>
          <w:t>miroslav.bobak@bbsk.sk</w:t>
        </w:r>
      </w:hyperlink>
      <w:r>
        <w:rPr>
          <w:rFonts w:cs="Calibri" w:ascii="Calibri" w:hAnsi="Calibri" w:asciiTheme="minorHAnsi" w:cstheme="minorHAnsi" w:hAnsiTheme="minorHAnsi"/>
          <w:sz w:val="22"/>
          <w:szCs w:val="22"/>
        </w:rPr>
        <w:t xml:space="preserve">, </w:t>
      </w:r>
      <w:hyperlink r:id="rId5">
        <w:r>
          <w:rPr>
            <w:rStyle w:val="Internetovodkaz"/>
            <w:rFonts w:cs="Calibri" w:ascii="Calibri" w:hAnsi="Calibri" w:asciiTheme="minorHAnsi" w:cstheme="minorHAnsi" w:hAnsiTheme="minorHAnsi"/>
            <w:sz w:val="22"/>
            <w:szCs w:val="22"/>
          </w:rPr>
          <w:t>stanislav.marko@bbsk.sk</w:t>
        </w:r>
      </w:hyperlink>
    </w:p>
    <w:p>
      <w:pPr>
        <w:pStyle w:val="Normal"/>
        <w:tabs>
          <w:tab w:val="clear" w:pos="708"/>
          <w:tab w:val="left" w:pos="284" w:leader="none"/>
        </w:tabs>
        <w:spacing w:before="120" w:after="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(ďalej len ako „</w:t>
      </w:r>
      <w:r>
        <w:rPr>
          <w:rFonts w:cs="Calibri" w:ascii="Calibri" w:hAnsi="Calibri" w:asciiTheme="minorHAnsi" w:cstheme="minorHAnsi" w:hAnsiTheme="minorHAnsi"/>
          <w:b/>
          <w:sz w:val="22"/>
          <w:szCs w:val="22"/>
        </w:rPr>
        <w:t>objednávateľ</w:t>
      </w:r>
      <w:r>
        <w:rPr>
          <w:rFonts w:cs="Calibri" w:ascii="Calibri" w:hAnsi="Calibri" w:asciiTheme="minorHAnsi" w:cstheme="minorHAnsi" w:hAnsiTheme="minorHAnsi"/>
          <w:sz w:val="22"/>
          <w:szCs w:val="22"/>
        </w:rPr>
        <w:t xml:space="preserve">“  v príslušnom gramatickom tvare) </w:t>
      </w:r>
    </w:p>
    <w:p>
      <w:pPr>
        <w:pStyle w:val="Normal"/>
        <w:spacing w:before="240" w:after="60"/>
        <w:jc w:val="both"/>
        <w:rPr>
          <w:rFonts w:ascii="Calibri" w:hAnsi="Calibri" w:cs="Calibri" w:asciiTheme="minorHAnsi" w:cstheme="minorHAnsi" w:hAnsiTheme="minorHAnsi"/>
          <w:bCs/>
          <w:color w:val="auto"/>
          <w:sz w:val="22"/>
          <w:szCs w:val="22"/>
        </w:rPr>
      </w:pPr>
      <w:r>
        <w:rPr>
          <w:rFonts w:cs="Calibri" w:ascii="Calibri" w:hAnsi="Calibri" w:asciiTheme="minorHAnsi" w:cstheme="minorHAnsi" w:hAnsiTheme="minorHAnsi"/>
          <w:bCs/>
          <w:color w:val="auto"/>
          <w:sz w:val="22"/>
          <w:szCs w:val="22"/>
        </w:rPr>
        <w:t>a</w:t>
      </w:r>
    </w:p>
    <w:p>
      <w:pPr>
        <w:pStyle w:val="Normal"/>
        <w:spacing w:before="240" w:after="0"/>
        <w:jc w:val="both"/>
        <w:rPr>
          <w:rFonts w:ascii="Calibri" w:hAnsi="Calibri" w:cs="Calibri" w:asciiTheme="minorHAnsi" w:cstheme="minorHAnsi" w:hAnsiTheme="minorHAnsi"/>
          <w:b/>
          <w:iCs/>
          <w:sz w:val="22"/>
          <w:szCs w:val="22"/>
          <w:lang w:eastAsia="cs-CZ"/>
        </w:rPr>
      </w:pPr>
      <w:r>
        <w:rPr>
          <w:rFonts w:cs="Calibri" w:ascii="Calibri" w:hAnsi="Calibri" w:asciiTheme="minorHAnsi" w:cstheme="minorHAnsi" w:hAnsiTheme="minorHAnsi"/>
          <w:b/>
          <w:iCs/>
          <w:sz w:val="22"/>
          <w:szCs w:val="22"/>
          <w:u w:val="single"/>
          <w:lang w:eastAsia="cs-CZ"/>
        </w:rPr>
        <w:t>Zhotoviteľ/Mandatár</w:t>
      </w:r>
      <w:r>
        <w:rPr>
          <w:rFonts w:cs="Calibri" w:ascii="Calibri" w:hAnsi="Calibri" w:asciiTheme="minorHAnsi" w:cstheme="minorHAnsi" w:hAnsiTheme="minorHAnsi"/>
          <w:b/>
          <w:iCs/>
          <w:sz w:val="22"/>
          <w:szCs w:val="22"/>
          <w:lang w:eastAsia="cs-CZ"/>
        </w:rPr>
        <w:t>:</w:t>
      </w:r>
    </w:p>
    <w:p>
      <w:pPr>
        <w:pStyle w:val="Normal"/>
        <w:jc w:val="both"/>
        <w:rPr>
          <w:rFonts w:ascii="Calibri" w:hAnsi="Calibri" w:cs="Calibri" w:asciiTheme="minorHAnsi" w:cstheme="minorHAnsi" w:hAnsiTheme="minorHAnsi"/>
          <w:bCs/>
          <w:sz w:val="22"/>
          <w:szCs w:val="22"/>
        </w:rPr>
      </w:pPr>
      <w:r>
        <w:rPr>
          <w:rFonts w:cs="Calibri" w:ascii="Calibri" w:hAnsi="Calibri" w:asciiTheme="minorHAnsi" w:cstheme="minorHAnsi" w:hAnsiTheme="minorHAnsi"/>
          <w:bCs/>
          <w:iCs/>
          <w:sz w:val="22"/>
          <w:szCs w:val="22"/>
          <w:lang w:eastAsia="cs-CZ"/>
        </w:rPr>
        <w:t>Obchodné meno:</w:t>
        <w:tab/>
        <w:tab/>
        <w:t xml:space="preserve"> </w:t>
      </w:r>
      <w:r>
        <w:rPr>
          <w:rFonts w:cs="Calibri" w:ascii="Calibri" w:hAnsi="Calibri" w:asciiTheme="minorHAnsi" w:cstheme="minorHAnsi" w:hAnsiTheme="minorHAnsi"/>
          <w:bCs/>
          <w:sz w:val="22"/>
          <w:szCs w:val="22"/>
        </w:rPr>
        <w:tab/>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Sídlo:</w:t>
        <w:tab/>
        <w:tab/>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Právna forma:</w:t>
        <w:tab/>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Zapísaný v .................. registri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Štatutárny orgán:</w:t>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IČO:</w:t>
        <w:tab/>
        <w:tab/>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DIČ:</w:t>
        <w:tab/>
        <w:tab/>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IČ DPH :</w:t>
        <w:tab/>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Bankové spojenie:</w:t>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Číslo účtu:</w:t>
        <w:tab/>
        <w:tab/>
        <w:tab/>
        <w:t xml:space="preserve"> </w:t>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Telefón/ fax:</w:t>
        <w:tab/>
      </w:r>
    </w:p>
    <w:p>
      <w:pPr>
        <w:pStyle w:val="Normal"/>
        <w:ind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b/>
        <w:t>E-mail:</w:t>
        <w:tab/>
      </w:r>
    </w:p>
    <w:p>
      <w:pPr>
        <w:pStyle w:val="Normal"/>
        <w:spacing w:before="120" w:after="0"/>
        <w:ind w:hanging="284"/>
        <w:jc w:val="both"/>
        <w:rPr>
          <w:rFonts w:ascii="Calibri" w:hAnsi="Calibri" w:cs="Calibri" w:asciiTheme="minorHAnsi" w:cstheme="minorHAnsi" w:hAnsiTheme="minorHAnsi"/>
          <w:i/>
          <w:i/>
          <w:sz w:val="22"/>
          <w:szCs w:val="22"/>
          <w:lang w:eastAsia="cs-CZ"/>
        </w:rPr>
      </w:pPr>
      <w:r>
        <w:rPr>
          <w:rFonts w:cs="Calibri" w:ascii="Calibri" w:hAnsi="Calibri" w:asciiTheme="minorHAnsi" w:cstheme="minorHAnsi" w:hAnsiTheme="minorHAnsi"/>
          <w:sz w:val="22"/>
          <w:szCs w:val="22"/>
        </w:rPr>
        <w:tab/>
        <w:t xml:space="preserve">(ďalej len ako </w:t>
      </w:r>
      <w:r>
        <w:rPr>
          <w:rFonts w:cs="Calibri" w:ascii="Calibri" w:hAnsi="Calibri" w:asciiTheme="minorHAnsi" w:cstheme="minorHAnsi" w:hAnsiTheme="minorHAnsi"/>
          <w:b/>
          <w:sz w:val="22"/>
          <w:szCs w:val="22"/>
        </w:rPr>
        <w:t>„zhotoviteľ“</w:t>
      </w:r>
      <w:r>
        <w:rPr>
          <w:rFonts w:cs="Calibri" w:ascii="Calibri" w:hAnsi="Calibri" w:asciiTheme="minorHAnsi" w:cstheme="minorHAnsi" w:hAnsiTheme="minorHAnsi"/>
          <w:sz w:val="22"/>
          <w:szCs w:val="22"/>
        </w:rPr>
        <w:t xml:space="preserve"> v príslušnom gramatickom tvare a spolu s objednávateľom ďalej len ako</w:t>
      </w:r>
      <w:r>
        <w:rPr>
          <w:rFonts w:cs="Calibri" w:ascii="Calibri" w:hAnsi="Calibri" w:asciiTheme="minorHAnsi" w:cstheme="minorHAnsi" w:hAnsiTheme="minorHAnsi"/>
          <w:i/>
          <w:sz w:val="22"/>
          <w:szCs w:val="22"/>
          <w:lang w:eastAsia="cs-CZ"/>
        </w:rPr>
        <w:t xml:space="preserve"> </w:t>
      </w:r>
      <w:r>
        <w:rPr>
          <w:rFonts w:cs="Calibri" w:ascii="Calibri" w:hAnsi="Calibri" w:asciiTheme="minorHAnsi" w:cstheme="minorHAnsi" w:hAnsiTheme="minorHAnsi"/>
          <w:b/>
          <w:sz w:val="22"/>
          <w:szCs w:val="22"/>
        </w:rPr>
        <w:t>„zmluvné strany</w:t>
      </w:r>
      <w:r>
        <w:rPr>
          <w:rFonts w:cs="Calibri" w:ascii="Calibri" w:hAnsi="Calibri" w:asciiTheme="minorHAnsi" w:cstheme="minorHAnsi" w:hAnsiTheme="minorHAnsi"/>
          <w:b/>
          <w:bCs/>
          <w:sz w:val="22"/>
          <w:szCs w:val="22"/>
        </w:rPr>
        <w:t>“</w:t>
      </w:r>
      <w:r>
        <w:rPr>
          <w:rFonts w:cs="Calibri" w:ascii="Calibri" w:hAnsi="Calibri" w:asciiTheme="minorHAnsi" w:cstheme="minorHAnsi" w:hAnsiTheme="minorHAnsi"/>
          <w:sz w:val="22"/>
          <w:szCs w:val="22"/>
        </w:rPr>
        <w:t xml:space="preserve"> v príslušnom gramatickom tvare) </w:t>
      </w:r>
    </w:p>
    <w:p>
      <w:pPr>
        <w:pStyle w:val="Normal"/>
        <w:rPr/>
      </w:pPr>
      <w:r>
        <w:rPr/>
      </w:r>
    </w:p>
    <w:p>
      <w:pPr>
        <w:pStyle w:val="Normal"/>
        <w:jc w:val="center"/>
        <w:rPr>
          <w:rFonts w:ascii="Calibri" w:hAnsi="Calibri" w:asciiTheme="minorHAnsi" w:hAnsiTheme="minorHAnsi"/>
          <w:b/>
        </w:rPr>
      </w:pPr>
      <w:r>
        <w:rPr>
          <w:rFonts w:ascii="Calibri" w:hAnsi="Calibri" w:asciiTheme="minorHAnsi" w:hAnsiTheme="minorHAnsi"/>
          <w:b/>
        </w:rPr>
        <w:t>PREAMBULA</w:t>
      </w:r>
    </w:p>
    <w:p>
      <w:pPr>
        <w:pStyle w:val="Normal"/>
        <w:jc w:val="both"/>
        <w:rPr>
          <w:rFonts w:ascii="Calibri" w:hAnsi="Calibri" w:asciiTheme="minorHAnsi" w:hAnsiTheme="minorHAnsi"/>
          <w:b/>
        </w:rPr>
      </w:pPr>
      <w:r>
        <w:rPr>
          <w:rFonts w:asciiTheme="minorHAnsi" w:hAnsiTheme="minorHAnsi" w:ascii="Calibri" w:hAnsi="Calibri"/>
          <w:b/>
        </w:rPr>
      </w:r>
    </w:p>
    <w:p>
      <w:pPr>
        <w:pStyle w:val="Normal"/>
        <w:jc w:val="both"/>
        <w:rPr>
          <w:rFonts w:ascii="Calibri" w:hAnsi="Calibri" w:asciiTheme="minorHAnsi" w:hAnsiTheme="minorHAnsi"/>
          <w:sz w:val="22"/>
          <w:szCs w:val="22"/>
        </w:rPr>
      </w:pPr>
      <w:r>
        <w:rPr>
          <w:rFonts w:ascii="Calibri" w:hAnsi="Calibri" w:asciiTheme="minorHAnsi" w:hAnsiTheme="minorHAnsi"/>
          <w:sz w:val="22"/>
          <w:szCs w:val="22"/>
        </w:rPr>
        <w:t>Zmluva sa rozdeľuje na nasledovné samostatné časti:</w:t>
      </w:r>
    </w:p>
    <w:p>
      <w:pPr>
        <w:pStyle w:val="Normal"/>
        <w:jc w:val="both"/>
        <w:rPr>
          <w:rFonts w:ascii="Calibri" w:hAnsi="Calibri" w:asciiTheme="minorHAnsi" w:hAnsiTheme="minorHAnsi"/>
          <w:sz w:val="22"/>
          <w:szCs w:val="22"/>
        </w:rPr>
      </w:pPr>
      <w:r>
        <w:rPr>
          <w:rFonts w:ascii="Calibri" w:hAnsi="Calibri" w:asciiTheme="minorHAnsi" w:hAnsiTheme="minorHAnsi"/>
          <w:b/>
          <w:sz w:val="22"/>
          <w:szCs w:val="22"/>
        </w:rPr>
        <w:t>Časť 1,</w:t>
      </w:r>
      <w:r>
        <w:rPr>
          <w:rFonts w:ascii="Calibri" w:hAnsi="Calibri" w:asciiTheme="minorHAnsi" w:hAnsiTheme="minorHAnsi"/>
          <w:sz w:val="22"/>
          <w:szCs w:val="22"/>
        </w:rPr>
        <w:t xml:space="preserve"> predmetom ktorej je úprava zmluvných podmienok týkajúcich sa vypracovania dokumentácie stavebného zámeru, dokumentácie na stavebné povolenie a realizáciu stavby a bezpečnostného auditu podľa § 536 a nasl. Obchodného zákonníka,</w:t>
      </w:r>
    </w:p>
    <w:p>
      <w:pPr>
        <w:pStyle w:val="Normal"/>
        <w:jc w:val="both"/>
        <w:rPr>
          <w:rFonts w:ascii="Calibri" w:hAnsi="Calibri" w:asciiTheme="minorHAnsi" w:hAnsiTheme="minorHAnsi"/>
          <w:sz w:val="22"/>
          <w:szCs w:val="22"/>
        </w:rPr>
      </w:pPr>
      <w:r>
        <w:rPr>
          <w:rFonts w:ascii="Calibri" w:hAnsi="Calibri" w:asciiTheme="minorHAnsi" w:hAnsiTheme="minorHAnsi"/>
          <w:b/>
          <w:sz w:val="22"/>
          <w:szCs w:val="22"/>
        </w:rPr>
        <w:t>Časť 2,</w:t>
      </w:r>
      <w:r>
        <w:rPr>
          <w:rFonts w:ascii="Calibri" w:hAnsi="Calibri" w:asciiTheme="minorHAnsi" w:hAnsiTheme="minorHAnsi"/>
          <w:sz w:val="22"/>
          <w:szCs w:val="22"/>
        </w:rPr>
        <w:t xml:space="preserve"> predmetom ktorej je úprava zmluvných podmienok týkajúcich sa výkonu inžinierskej činnosti (ďalej aj ako „</w:t>
      </w:r>
      <w:r>
        <w:rPr>
          <w:rFonts w:ascii="Calibri" w:hAnsi="Calibri" w:asciiTheme="minorHAnsi" w:hAnsiTheme="minorHAnsi"/>
          <w:b/>
          <w:sz w:val="22"/>
          <w:szCs w:val="22"/>
        </w:rPr>
        <w:t>IČ</w:t>
      </w:r>
      <w:r>
        <w:rPr>
          <w:rFonts w:ascii="Calibri" w:hAnsi="Calibri" w:asciiTheme="minorHAnsi" w:hAnsiTheme="minorHAnsi"/>
          <w:sz w:val="22"/>
          <w:szCs w:val="22"/>
        </w:rPr>
        <w:t>“) podľa § 566 a nasl. Obchodného zákonníka,</w:t>
      </w:r>
    </w:p>
    <w:p>
      <w:pPr>
        <w:pStyle w:val="Normal"/>
        <w:jc w:val="both"/>
        <w:rPr>
          <w:rFonts w:ascii="Calibri" w:hAnsi="Calibri" w:asciiTheme="minorHAnsi" w:hAnsiTheme="minorHAnsi"/>
          <w:sz w:val="22"/>
          <w:szCs w:val="22"/>
        </w:rPr>
      </w:pPr>
      <w:r>
        <w:rPr>
          <w:rFonts w:ascii="Calibri" w:hAnsi="Calibri" w:asciiTheme="minorHAnsi" w:hAnsiTheme="minorHAnsi"/>
          <w:b/>
          <w:sz w:val="22"/>
          <w:szCs w:val="22"/>
        </w:rPr>
        <w:t xml:space="preserve">Časť 3, </w:t>
      </w:r>
      <w:r>
        <w:rPr>
          <w:rFonts w:ascii="Calibri" w:hAnsi="Calibri" w:asciiTheme="minorHAnsi" w:hAnsiTheme="minorHAnsi"/>
          <w:sz w:val="22"/>
          <w:szCs w:val="22"/>
        </w:rPr>
        <w:t>predmetom ktorej je úprava zmluvných podmienok týkajúcich sa výkonu odborného autorského dohľadu (ďalej aj ako „</w:t>
      </w:r>
      <w:r>
        <w:rPr>
          <w:rFonts w:ascii="Calibri" w:hAnsi="Calibri" w:asciiTheme="minorHAnsi" w:hAnsiTheme="minorHAnsi"/>
          <w:b/>
          <w:sz w:val="22"/>
          <w:szCs w:val="22"/>
        </w:rPr>
        <w:t>AD</w:t>
      </w:r>
      <w:r>
        <w:rPr>
          <w:rFonts w:ascii="Calibri" w:hAnsi="Calibri" w:asciiTheme="minorHAnsi" w:hAnsiTheme="minorHAnsi"/>
          <w:sz w:val="22"/>
          <w:szCs w:val="22"/>
        </w:rPr>
        <w:t>“) podľa § 566 a nasl. Obchodného zákonníka,</w:t>
      </w:r>
    </w:p>
    <w:p>
      <w:pPr>
        <w:pStyle w:val="Normal"/>
        <w:jc w:val="both"/>
        <w:rPr>
          <w:rFonts w:ascii="Calibri" w:hAnsi="Calibri" w:asciiTheme="minorHAnsi" w:hAnsiTheme="minorHAnsi"/>
          <w:sz w:val="22"/>
          <w:szCs w:val="22"/>
        </w:rPr>
      </w:pPr>
      <w:r>
        <w:rPr>
          <w:rFonts w:ascii="Calibri" w:hAnsi="Calibri" w:asciiTheme="minorHAnsi" w:hAnsiTheme="minorHAnsi"/>
          <w:b/>
          <w:sz w:val="22"/>
          <w:szCs w:val="22"/>
        </w:rPr>
        <w:t xml:space="preserve">Časť 4, </w:t>
      </w:r>
      <w:r>
        <w:rPr>
          <w:rFonts w:ascii="Calibri" w:hAnsi="Calibri" w:asciiTheme="minorHAnsi" w:hAnsiTheme="minorHAnsi"/>
          <w:sz w:val="22"/>
          <w:szCs w:val="22"/>
        </w:rPr>
        <w:t xml:space="preserve">predmetom ktorej sú ustanovenia, ktoré sú spoločné pre všetky časti tejto Zmluvy. </w:t>
      </w:r>
      <w:r>
        <w:rPr>
          <w:rFonts w:cs="Calibri" w:ascii="Calibri" w:hAnsi="Calibri" w:asciiTheme="minorHAnsi" w:cstheme="minorHAnsi" w:hAnsiTheme="minorHAnsi"/>
          <w:sz w:val="22"/>
          <w:szCs w:val="22"/>
        </w:rPr>
        <w:t>Za účelom vylúčenia pochybností zmluvné strany týmto deklarujú, že ustanovenia časti 4 Zmluvy sa v plnom rozsahu vzťahujú na práva a povinnosti zmluvných strán súvisiace s vykonaním Diela definovaného v časti 1 Zmluvy, ako aj na práva a povinnosti zmluvných strán pri vykonávaní inžinierskej činnosti podľa časti 2 Zmluvy a odborného autorského dohľadu podľa časti 3 Zmluvy.</w:t>
      </w:r>
    </w:p>
    <w:p>
      <w:pPr>
        <w:pStyle w:val="NoSpacing"/>
        <w:spacing w:before="120" w:after="0"/>
        <w:jc w:val="both"/>
        <w:rPr>
          <w:rStyle w:val="CharStyle13"/>
          <w:rFonts w:ascii="Calibri" w:hAnsi="Calibri" w:cs="Calibri" w:asciiTheme="minorHAnsi" w:cstheme="minorHAnsi" w:hAnsiTheme="minorHAnsi"/>
          <w:b w:val="false"/>
          <w:bCs w:val="false"/>
          <w:sz w:val="22"/>
          <w:szCs w:val="22"/>
        </w:rPr>
      </w:pPr>
      <w:r>
        <w:rPr>
          <w:rFonts w:ascii="Calibri" w:hAnsi="Calibri" w:asciiTheme="minorHAnsi" w:hAnsiTheme="minorHAnsi"/>
          <w:sz w:val="22"/>
          <w:szCs w:val="22"/>
        </w:rPr>
        <w:t xml:space="preserve">Stavbou sa pre účely tejto Zmluvy rozumie </w:t>
      </w:r>
      <w:r>
        <w:rPr>
          <w:rFonts w:cs="Calibri" w:ascii="Calibri" w:hAnsi="Calibri" w:asciiTheme="minorHAnsi" w:cstheme="minorHAnsi" w:hAnsiTheme="minorHAnsi"/>
          <w:sz w:val="22"/>
          <w:szCs w:val="22"/>
        </w:rPr>
        <w:t>stavba:</w:t>
      </w:r>
      <w:r>
        <w:rPr>
          <w:rStyle w:val="CharStyle13"/>
          <w:rFonts w:cs="Calibri" w:ascii="Calibri" w:hAnsi="Calibri" w:asciiTheme="minorHAnsi" w:cstheme="minorHAnsi" w:hAnsiTheme="minorHAnsi"/>
          <w:bCs w:val="false"/>
          <w:sz w:val="22"/>
          <w:szCs w:val="22"/>
        </w:rPr>
        <w:t xml:space="preserve"> </w:t>
      </w:r>
      <w:r>
        <w:rPr>
          <w:rStyle w:val="CharStyle13"/>
          <w:rFonts w:cs="Calibri" w:ascii="Calibri" w:hAnsi="Calibri" w:asciiTheme="minorHAnsi" w:cstheme="minorHAnsi" w:hAnsiTheme="minorHAnsi"/>
          <w:bCs w:val="false"/>
          <w:color w:val="auto"/>
          <w:sz w:val="22"/>
          <w:szCs w:val="22"/>
        </w:rPr>
        <w:t>„</w:t>
      </w:r>
      <w:r>
        <w:rPr>
          <w:rFonts w:cs="Calibri" w:ascii="Calibri" w:hAnsi="Calibri" w:asciiTheme="minorHAnsi" w:cstheme="minorHAnsi" w:hAnsiTheme="minorHAnsi"/>
          <w:b/>
          <w:sz w:val="22"/>
          <w:szCs w:val="22"/>
        </w:rPr>
        <w:t>Rekonštrukcia cesty a mostov II/571 hr. okresov LC/RS – Pavlovce (križovatka s cestou II/531); kumulatívne staničenie km 12,008 – 31,900; I. etapa</w:t>
      </w:r>
      <w:r>
        <w:rPr>
          <w:rStyle w:val="CharStyle13"/>
          <w:rFonts w:cs="Calibri" w:ascii="Calibri" w:hAnsi="Calibri" w:asciiTheme="minorHAnsi" w:cstheme="minorHAnsi" w:hAnsiTheme="minorHAnsi"/>
          <w:bCs w:val="false"/>
          <w:color w:val="auto"/>
          <w:sz w:val="22"/>
          <w:szCs w:val="22"/>
        </w:rPr>
        <w:t>“</w:t>
      </w:r>
      <w:r>
        <w:rPr>
          <w:rStyle w:val="CharStyle13"/>
          <w:rFonts w:cs="Calibri" w:ascii="Calibri" w:hAnsi="Calibri" w:asciiTheme="minorHAnsi" w:cstheme="minorHAnsi" w:hAnsiTheme="minorHAnsi"/>
          <w:bCs w:val="false"/>
          <w:sz w:val="22"/>
          <w:szCs w:val="22"/>
        </w:rPr>
        <w:t xml:space="preserve"> </w:t>
      </w:r>
      <w:r>
        <w:rPr>
          <w:rStyle w:val="CharStyle13"/>
          <w:rFonts w:cs="Calibri" w:ascii="Calibri" w:hAnsi="Calibri" w:asciiTheme="minorHAnsi" w:cstheme="minorHAnsi" w:hAnsiTheme="minorHAnsi"/>
          <w:b w:val="false"/>
          <w:bCs w:val="false"/>
          <w:sz w:val="22"/>
          <w:szCs w:val="22"/>
        </w:rPr>
        <w:t xml:space="preserve">(ďalej len ako </w:t>
      </w:r>
      <w:r>
        <w:rPr>
          <w:rStyle w:val="CharStyle13"/>
          <w:rFonts w:cs="Calibri" w:ascii="Calibri" w:hAnsi="Calibri" w:asciiTheme="minorHAnsi" w:cstheme="minorHAnsi" w:hAnsiTheme="minorHAnsi"/>
          <w:bCs w:val="false"/>
          <w:sz w:val="22"/>
          <w:szCs w:val="22"/>
        </w:rPr>
        <w:t>“stavba”</w:t>
      </w:r>
      <w:r>
        <w:rPr>
          <w:rStyle w:val="CharStyle13"/>
          <w:rFonts w:cs="Calibri" w:ascii="Calibri" w:hAnsi="Calibri" w:asciiTheme="minorHAnsi" w:cstheme="minorHAnsi" w:hAnsiTheme="minorHAnsi"/>
          <w:b w:val="false"/>
          <w:bCs w:val="false"/>
          <w:sz w:val="22"/>
          <w:szCs w:val="22"/>
        </w:rPr>
        <w:t>).</w:t>
      </w:r>
    </w:p>
    <w:p>
      <w:pPr>
        <w:pStyle w:val="NoSpacing"/>
        <w:rPr>
          <w:rStyle w:val="CharStyle13"/>
          <w:rFonts w:ascii="Calibri" w:hAnsi="Calibri" w:cs="Calibri" w:asciiTheme="minorHAnsi" w:cstheme="minorHAnsi" w:hAnsiTheme="minorHAnsi"/>
          <w:b w:val="false"/>
          <w:bCs w:val="false"/>
          <w:sz w:val="22"/>
          <w:szCs w:val="22"/>
        </w:rPr>
      </w:pPr>
      <w:r>
        <w:rPr>
          <w:rFonts w:cs="Calibri" w:cstheme="minorHAnsi" w:ascii="Calibri" w:hAnsi="Calibri"/>
          <w:b w:val="false"/>
          <w:bCs w:val="false"/>
          <w:sz w:val="22"/>
          <w:szCs w:val="22"/>
        </w:rPr>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ČASŤ 1</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 xml:space="preserve">ZMLUVNÉ PODMIENKY NA VYPRACOVANIE DOKUMENTÁCIE STAVEBNÉHO ZÁMERU DOKUMENTÁCIE NA STAVEBNÉ POVOLENIE A REALIZÁCIU STAVBY A BEZPEČNOSTNÉHO AUDITU </w:t>
      </w:r>
    </w:p>
    <w:p>
      <w:pPr>
        <w:pStyle w:val="NoSpacing"/>
        <w:jc w:val="center"/>
        <w:rPr>
          <w:rStyle w:val="CharStyle13"/>
          <w:rFonts w:ascii="Calibri" w:hAnsi="Calibri" w:cs="Calibri" w:asciiTheme="minorHAnsi" w:cstheme="minorHAnsi" w:hAnsiTheme="minorHAnsi"/>
          <w:bCs w:val="false"/>
          <w:szCs w:val="24"/>
        </w:rPr>
      </w:pPr>
      <w:r>
        <w:rPr>
          <w:rFonts w:cs="Calibri" w:cstheme="minorHAnsi" w:ascii="Calibri" w:hAnsi="Calibri"/>
          <w:bCs w:val="false"/>
          <w:szCs w:val="24"/>
        </w:rPr>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Čl. I</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Predmet Zmluvy</w:t>
      </w:r>
    </w:p>
    <w:p>
      <w:pPr>
        <w:pStyle w:val="ListParagraph"/>
        <w:widowControl/>
        <w:numPr>
          <w:ilvl w:val="0"/>
          <w:numId w:val="1"/>
        </w:numPr>
        <w:suppressAutoHyphens w:val="true"/>
        <w:snapToGrid w:val="false"/>
        <w:ind w:left="284" w:hanging="284"/>
        <w:jc w:val="both"/>
        <w:rPr>
          <w:rFonts w:ascii="Calibri" w:hAnsi="Calibri" w:cs="Calibri" w:asciiTheme="minorHAnsi" w:cstheme="minorHAnsi" w:hAnsiTheme="minorHAnsi"/>
          <w:sz w:val="22"/>
          <w:szCs w:val="22"/>
        </w:rPr>
      </w:pPr>
      <w:r>
        <w:rPr>
          <w:rStyle w:val="CharStyle13"/>
          <w:rFonts w:cs="Calibri" w:ascii="Calibri" w:hAnsi="Calibri" w:asciiTheme="minorHAnsi" w:cstheme="minorHAnsi" w:hAnsiTheme="minorHAnsi"/>
          <w:b w:val="false"/>
          <w:bCs w:val="false"/>
          <w:sz w:val="22"/>
          <w:szCs w:val="22"/>
        </w:rPr>
        <w:t xml:space="preserve">Zhotoviteľ sa zaväzuje v dohodnutom </w:t>
      </w:r>
      <w:r>
        <w:rPr>
          <w:rFonts w:cs="Calibri" w:ascii="Calibri" w:hAnsi="Calibri" w:asciiTheme="minorHAnsi" w:cstheme="minorHAnsi" w:hAnsiTheme="minorHAnsi"/>
          <w:sz w:val="22"/>
          <w:szCs w:val="22"/>
        </w:rPr>
        <w:t xml:space="preserve">čase, mieste a podľa ostatných podmienok Zmluvy, najmä v rozsahu a obsahu špecifikovanom v Prílohe č. 1 k Zmluve, na svoje náklady, na svoje nebezpečenstvo a podľa pokynov objednávateľa </w:t>
      </w:r>
      <w:bookmarkStart w:id="2" w:name="_Hlk132112404"/>
      <w:r>
        <w:rPr>
          <w:rFonts w:cs="Calibri" w:ascii="Calibri" w:hAnsi="Calibri" w:asciiTheme="minorHAnsi" w:cstheme="minorHAnsi" w:hAnsiTheme="minorHAnsi"/>
          <w:sz w:val="22"/>
          <w:szCs w:val="22"/>
        </w:rPr>
        <w:t>s odbornou starostlivosťou</w:t>
      </w:r>
      <w:bookmarkEnd w:id="2"/>
      <w:r>
        <w:rPr>
          <w:rFonts w:cs="Calibri" w:ascii="Calibri" w:hAnsi="Calibri" w:asciiTheme="minorHAnsi" w:cstheme="minorHAnsi" w:hAnsiTheme="minorHAnsi"/>
          <w:sz w:val="22"/>
          <w:szCs w:val="22"/>
        </w:rPr>
        <w:t xml:space="preserve"> vykonať a objednávateľovi odovzdať dielo vymedzené v článku II. tejto časti Zmluvy bez vád a nedorobkov a v  kvalite zodpovedajúcej účelu Zmluvy.</w:t>
      </w:r>
    </w:p>
    <w:p>
      <w:pPr>
        <w:pStyle w:val="ListParagraph"/>
        <w:widowControl/>
        <w:numPr>
          <w:ilvl w:val="0"/>
          <w:numId w:val="1"/>
        </w:numPr>
        <w:suppressAutoHyphens w:val="true"/>
        <w:snapToGrid w:val="false"/>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Objednávateľ sa zaväzuje v rozsahu vymedzenom touto Zmluvou za účelom riadneho splnenia záväzku zhotoviteľa uvedeného v článku I. ods. 1 tejto  Zmluvy poskytnúť zhotoviteľovi nevyhnutne potrebnú súčinnosť, riadne a včas vykonané a odovzdané dielo bližšie vymedzené v článku II. tejto časti Zmluvy od zhotoviteľa prevziať spôsobom a za podmienok dohodnutých v Zmluve, a zaplatiť zaň cenu dohodnutú v článku V. tejto časti Zmluvy.</w:t>
      </w:r>
    </w:p>
    <w:p>
      <w:pPr>
        <w:pStyle w:val="ListParagraph"/>
        <w:widowControl/>
        <w:suppressAutoHyphens w:val="true"/>
        <w:snapToGrid w:val="false"/>
        <w:ind w:left="284" w:hanging="0"/>
        <w:jc w:val="center"/>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widowControl/>
        <w:suppressAutoHyphens w:val="true"/>
        <w:snapToGrid w:val="false"/>
        <w:ind w:left="284" w:hanging="0"/>
        <w:jc w:val="center"/>
        <w:rPr>
          <w:rFonts w:ascii="Calibri" w:hAnsi="Calibri" w:cs="Calibri" w:asciiTheme="minorHAnsi" w:cstheme="minorHAnsi" w:hAnsiTheme="minorHAnsi"/>
          <w:b/>
        </w:rPr>
      </w:pPr>
      <w:r>
        <w:rPr>
          <w:rFonts w:cs="Calibri" w:ascii="Calibri" w:hAnsi="Calibri" w:asciiTheme="minorHAnsi" w:cstheme="minorHAnsi" w:hAnsiTheme="minorHAnsi"/>
          <w:b/>
        </w:rPr>
        <w:t>Čl. II</w:t>
      </w:r>
    </w:p>
    <w:p>
      <w:pPr>
        <w:pStyle w:val="ListParagraph"/>
        <w:widowControl/>
        <w:suppressAutoHyphens w:val="true"/>
        <w:snapToGrid w:val="false"/>
        <w:ind w:left="284" w:hanging="0"/>
        <w:jc w:val="center"/>
        <w:rPr>
          <w:rFonts w:ascii="Calibri" w:hAnsi="Calibri" w:cs="Calibri" w:asciiTheme="minorHAnsi" w:cstheme="minorHAnsi" w:hAnsiTheme="minorHAnsi"/>
          <w:b/>
        </w:rPr>
      </w:pPr>
      <w:r>
        <w:rPr>
          <w:rFonts w:cs="Calibri" w:ascii="Calibri" w:hAnsi="Calibri" w:asciiTheme="minorHAnsi" w:cstheme="minorHAnsi" w:hAnsiTheme="minorHAnsi"/>
          <w:b/>
        </w:rPr>
        <w:t>Predmet, rozsah a obsah diela</w:t>
      </w:r>
    </w:p>
    <w:p>
      <w:pPr>
        <w:pStyle w:val="ListParagraph"/>
        <w:widowControl/>
        <w:numPr>
          <w:ilvl w:val="0"/>
          <w:numId w:val="2"/>
        </w:numPr>
        <w:suppressAutoHyphens w:val="true"/>
        <w:snapToGrid w:val="false"/>
        <w:ind w:left="284" w:hanging="284"/>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Dielom sa na účely Zmluvy rozumie vypracovanie:</w:t>
      </w:r>
    </w:p>
    <w:p>
      <w:pPr>
        <w:pStyle w:val="ListParagraph"/>
        <w:numPr>
          <w:ilvl w:val="0"/>
          <w:numId w:val="32"/>
        </w:numPr>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Dokumentácie stavebného zámeru (ďalej len „DSZ“)</w:t>
      </w:r>
    </w:p>
    <w:p>
      <w:pPr>
        <w:pStyle w:val="Normal"/>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je povinný vypracovať DSZ podľa zákona č. 254/1998 Z.z. o verejných prácach v znení neskorších predpisov s obsahom podľa prílohy č. 2 vyhlášky Ministerstva výstavby a regionálneho rozvoja č. 83/2008 Z.z., ktorou sa vykonáva zákon o verejných prácach, s odsúhlaseným stavebným zámerom (MVRR SR), prípadne s protokolom o vykonaní štátnej expertízy;</w:t>
      </w:r>
    </w:p>
    <w:p>
      <w:pPr>
        <w:pStyle w:val="ListParagraph"/>
        <w:ind w:left="644" w:hanging="0"/>
        <w:jc w:val="both"/>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ListParagraph"/>
        <w:numPr>
          <w:ilvl w:val="0"/>
          <w:numId w:val="32"/>
        </w:numPr>
        <w:ind w:left="284" w:hanging="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 xml:space="preserve">Dokumentácie na stavebné povolenie a realizáciu stavby (ďalej len „DSPRS“) </w:t>
      </w:r>
    </w:p>
    <w:p>
      <w:pPr>
        <w:pStyle w:val="Normal"/>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prípade potreby v rámci stupňa dokumentácie DSPRS zhotoviteľ v nevyhnutnej miere vypracuje dokumentáciu pre územné rozhodnutie (DÚR) na stavebné objekty, ktoré podľa stavebného zákona (č. 50/1976 Zb. v platnom znení) podliehajú územnému rozhodnutiu. Zhotoviteľ navrhne logickú skladbu dokumentácie v zmysle Technických podmienok MDaV SR TP 019 Dokumentácia stavieb ciest (www.ssc.sk);</w:t>
      </w:r>
    </w:p>
    <w:p>
      <w:pPr>
        <w:pStyle w:val="Normal"/>
        <w:ind w:left="284"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32"/>
        </w:numPr>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Bezpečnostného auditu</w:t>
      </w:r>
    </w:p>
    <w:p>
      <w:pPr>
        <w:pStyle w:val="Normal"/>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je povinný vypracovať bezpečnostný audit v zmysle zákona č. 249/2011 Z. z. o riadení bezpečnosti pozemných komunikácií a o zmene a doplnení niektorých zákonov v znení neskorších predpisov, spolu so zapracovaním odporúčaní auditu do ďalších stupňov dokunentácie;</w:t>
      </w:r>
    </w:p>
    <w:p>
      <w:pPr>
        <w:pStyle w:val="Normal"/>
        <w:jc w:val="both"/>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ListParagraph"/>
        <w:spacing w:before="120" w:after="0"/>
        <w:ind w:left="284" w:hanging="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Obsah a rozsah Dokumentácie je bližšie špecifikovaný v prílohe č. 1 Zmluvy (ďalej len ako „</w:t>
      </w:r>
      <w:r>
        <w:rPr>
          <w:rFonts w:cs="Calibri" w:ascii="Calibri" w:hAnsi="Calibri" w:asciiTheme="minorHAnsi" w:cstheme="minorHAnsi" w:hAnsiTheme="minorHAnsi"/>
          <w:b/>
          <w:sz w:val="22"/>
          <w:szCs w:val="22"/>
        </w:rPr>
        <w:t>Dielo</w:t>
      </w:r>
      <w:r>
        <w:rPr>
          <w:rFonts w:cs="Calibri" w:ascii="Calibri" w:hAnsi="Calibri" w:asciiTheme="minorHAnsi" w:cstheme="minorHAnsi" w:hAnsiTheme="minorHAnsi"/>
          <w:sz w:val="22"/>
          <w:szCs w:val="22"/>
        </w:rPr>
        <w:t>“ alebo „</w:t>
      </w:r>
      <w:r>
        <w:rPr>
          <w:rFonts w:cs="Calibri" w:ascii="Calibri" w:hAnsi="Calibri" w:asciiTheme="minorHAnsi" w:cstheme="minorHAnsi" w:hAnsiTheme="minorHAnsi"/>
          <w:b/>
          <w:sz w:val="22"/>
          <w:szCs w:val="22"/>
        </w:rPr>
        <w:t>Dokumentácia</w:t>
      </w:r>
      <w:r>
        <w:rPr>
          <w:rFonts w:cs="Calibri" w:ascii="Calibri" w:hAnsi="Calibri" w:asciiTheme="minorHAnsi" w:cstheme="minorHAnsi" w:hAnsiTheme="minorHAnsi"/>
          <w:sz w:val="22"/>
          <w:szCs w:val="22"/>
        </w:rPr>
        <w:t xml:space="preserve">“). </w:t>
      </w:r>
    </w:p>
    <w:p>
      <w:pPr>
        <w:pStyle w:val="ListParagraph"/>
        <w:ind w:left="284"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numPr>
          <w:ilvl w:val="0"/>
          <w:numId w:val="29"/>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Súčasťou Diela sú</w:t>
      </w:r>
      <w:r>
        <w:rPr/>
        <w:t xml:space="preserve"> </w:t>
      </w:r>
      <w:r>
        <w:rPr>
          <w:rFonts w:cs="Calibri" w:ascii="Calibri" w:hAnsi="Calibri" w:asciiTheme="minorHAnsi" w:cstheme="minorHAnsi" w:hAnsiTheme="minorHAnsi"/>
          <w:sz w:val="22"/>
          <w:szCs w:val="22"/>
        </w:rPr>
        <w:t>aj akékoľvek ďalšie činnosti a ich hmotne alebo inak zachytiteľné výsledky, ak tieto akokoľvek vyplývajú zo Zmluvy a/alebo jej príloh alebo ak s týmito súvisia.</w:t>
      </w:r>
    </w:p>
    <w:p>
      <w:pPr>
        <w:pStyle w:val="ListParagraph"/>
        <w:numPr>
          <w:ilvl w:val="0"/>
          <w:numId w:val="29"/>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Zhotoviteľ je povinný vykonať Dielo podľa podkladov, pokynov a požiadaviek objednávateľa. </w:t>
      </w:r>
    </w:p>
    <w:p>
      <w:pPr>
        <w:pStyle w:val="ListParagraph"/>
        <w:numPr>
          <w:ilvl w:val="0"/>
          <w:numId w:val="29"/>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lang w:eastAsia="cs-CZ"/>
        </w:rPr>
        <w:t xml:space="preserve">Zhotoviteľ je povinný vykonať Dielo podľa technických noriem STN a STN EN platných v čase  vykonania Diela, </w:t>
      </w:r>
      <w:r>
        <w:rPr>
          <w:rFonts w:cs="Calibri" w:ascii="Calibri" w:hAnsi="Calibri" w:asciiTheme="minorHAnsi" w:cstheme="minorHAnsi" w:hAnsiTheme="minorHAnsi"/>
          <w:sz w:val="22"/>
          <w:szCs w:val="22"/>
        </w:rPr>
        <w:t>aplikovateľných všeobecne záväzných právnych predpisov platných v čase zhotovenia Diela</w:t>
      </w:r>
      <w:r>
        <w:rPr>
          <w:rFonts w:cs="Calibri" w:ascii="Calibri" w:hAnsi="Calibri" w:asciiTheme="minorHAnsi" w:cstheme="minorHAnsi" w:hAnsiTheme="minorHAnsi"/>
          <w:sz w:val="22"/>
          <w:szCs w:val="22"/>
          <w:lang w:eastAsia="cs-CZ"/>
        </w:rPr>
        <w:t xml:space="preserve"> a platných technicko-kvalitatívnych podmienok Ministerstva dopravy SR. Zhotoviteľ je povinný </w:t>
      </w:r>
      <w:r>
        <w:rPr>
          <w:rFonts w:cs="Calibri" w:ascii="Calibri" w:hAnsi="Calibri" w:asciiTheme="minorHAnsi" w:cstheme="minorHAnsi" w:hAnsiTheme="minorHAnsi"/>
          <w:sz w:val="22"/>
          <w:szCs w:val="22"/>
        </w:rPr>
        <w:t>Dielo vykonať v zmysle Technických podmienok MD PaT SR 019 (03/2006) Dokumentácia stavieb ciest (www.ssc.sk) a podľa Smernice na vyhotovovanie geometrických plánov a vytyčovanie hraníc pozemkov ÚGKK SR č. S 74.20.73.43.00/1997.</w:t>
      </w:r>
      <w:r>
        <w:rPr>
          <w:rFonts w:cs="Calibri" w:ascii="Calibri" w:hAnsi="Calibri" w:asciiTheme="minorHAnsi" w:cstheme="minorHAnsi" w:hAnsiTheme="minorHAnsi"/>
          <w:sz w:val="22"/>
          <w:szCs w:val="22"/>
          <w:lang w:eastAsia="cs-CZ"/>
        </w:rPr>
        <w:t xml:space="preserve"> </w:t>
      </w:r>
    </w:p>
    <w:p>
      <w:pPr>
        <w:pStyle w:val="ListParagraph"/>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Zhotoviteľ sa zaväzuje, že Dokumentácia bude vypracovaná a potvrdená autorizovaným stavebným inžinierom v zmysle zákona č. 138/1992 Zb. o autorizovaných architektoch a autorizovaných stavebných inžinieroch v znení neskorších predpisov, autorizovaným geodetom a kartografom  podľa  zákona č. 487/2021 Z. z. o </w:t>
      </w:r>
      <w:r>
        <w:rPr>
          <w:rFonts w:cs="Calibri" w:ascii="Calibri" w:hAnsi="Calibri" w:asciiTheme="minorHAnsi" w:cstheme="minorHAnsi" w:hAnsiTheme="minorHAnsi"/>
          <w:sz w:val="22"/>
          <w:szCs w:val="22"/>
          <w:shd w:fill="FFFFFF" w:val="clear"/>
        </w:rPr>
        <w:t xml:space="preserve">Komore geodetov a kartografov </w:t>
      </w:r>
      <w:r>
        <w:rPr>
          <w:rFonts w:cs="Calibri" w:ascii="Calibri" w:hAnsi="Calibri" w:asciiTheme="minorHAnsi" w:cstheme="minorHAnsi" w:hAnsiTheme="minorHAnsi"/>
          <w:sz w:val="22"/>
          <w:szCs w:val="22"/>
        </w:rPr>
        <w:t xml:space="preserve">v znení neskorších predpisov. </w:t>
      </w:r>
    </w:p>
    <w:p>
      <w:pPr>
        <w:pStyle w:val="ListParagraph"/>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Na vypracovanie inžinierskogeologického prieskumu  zhotoviteľ doloží preukaz o odbornej spôsobilosti na vykonávanie geologických prác, vydaný Ministerstvom  životného prostredia SR podľa § 9 ods. 4 zákona č. 569/2007 Z. z. o geologických prácach (geologický zákon) v znení neskorších predpisov opečiatkovaný a podpísaný zodpovednou osobou. </w:t>
      </w:r>
    </w:p>
    <w:p>
      <w:pPr>
        <w:pStyle w:val="ListParagraph"/>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Dokumentácia pre vyňatie z poľnohospodárskeho pôdneho fondu bude vypracovaná a potvrdená odborne spôsobilou osobou v príslušnom odbore v zmysle platných predpisov. </w:t>
      </w:r>
    </w:p>
    <w:p>
      <w:pPr>
        <w:pStyle w:val="ListParagraph"/>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Dokumentácia ochrany prírody a krajiny bude vypracovaná odborne spôsobilou osobou v zmysle § 55 zákona č. 543/2002 Z. z. o ochrane prírody a krajiny v znení neskorších predpisov. </w:t>
      </w:r>
    </w:p>
    <w:p>
      <w:pPr>
        <w:pStyle w:val="ListParagraph"/>
        <w:ind w:left="284"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Dokumentácia posudzovania vplyvov na životné prostredie bude vypracovaná odborne spôsobilou osobou v zmysle § 60 a § 61 zákona č. 24/2006 Z. z. o posudzovaní vplyvov na životné prostredie a o zmene a doplnení niektorých zákonov v znení neskorších predpisov. </w:t>
      </w:r>
    </w:p>
    <w:p>
      <w:pPr>
        <w:pStyle w:val="ListParagraph"/>
        <w:numPr>
          <w:ilvl w:val="0"/>
          <w:numId w:val="29"/>
        </w:numPr>
        <w:spacing w:before="120" w:after="0"/>
        <w:ind w:left="284" w:hanging="284"/>
        <w:contextualSpacing/>
        <w:jc w:val="both"/>
        <w:rPr>
          <w:rStyle w:val="CharStyle36"/>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w:t>
      </w:r>
      <w:r>
        <w:rPr>
          <w:rStyle w:val="CharStyle36"/>
          <w:rFonts w:cs="Calibri" w:ascii="Calibri" w:hAnsi="Calibri" w:asciiTheme="minorHAnsi" w:cstheme="minorHAnsi" w:hAnsiTheme="minorHAnsi"/>
          <w:sz w:val="22"/>
          <w:szCs w:val="22"/>
          <w:lang w:val="cs-CZ" w:eastAsia="cs-CZ"/>
        </w:rPr>
        <w:t xml:space="preserve"> </w:t>
      </w:r>
      <w:r>
        <w:rPr>
          <w:rStyle w:val="CharStyle36"/>
          <w:rFonts w:cs="Calibri" w:ascii="Calibri" w:hAnsi="Calibri" w:asciiTheme="minorHAnsi" w:cstheme="minorHAnsi" w:hAnsiTheme="minorHAnsi"/>
          <w:sz w:val="22"/>
          <w:szCs w:val="22"/>
        </w:rPr>
        <w:t xml:space="preserve">zodpovedá objednávateľovi za všetky nepresnosti, rozdiely, odchýlky a iné </w:t>
      </w:r>
      <w:r>
        <w:rPr>
          <w:rStyle w:val="CharStyle36"/>
          <w:rFonts w:cs="Calibri" w:ascii="Calibri" w:hAnsi="Calibri" w:asciiTheme="minorHAnsi" w:cstheme="minorHAnsi" w:hAnsiTheme="minorHAnsi"/>
          <w:sz w:val="22"/>
          <w:szCs w:val="22"/>
          <w:lang w:eastAsia="cs-CZ"/>
        </w:rPr>
        <w:t>nezrovnalosti zistené na D</w:t>
      </w:r>
      <w:r>
        <w:rPr>
          <w:rStyle w:val="CharStyle36"/>
          <w:rFonts w:cs="Calibri" w:ascii="Calibri" w:hAnsi="Calibri" w:asciiTheme="minorHAnsi" w:cstheme="minorHAnsi" w:hAnsiTheme="minorHAnsi"/>
          <w:sz w:val="22"/>
          <w:szCs w:val="22"/>
        </w:rPr>
        <w:t>iele oproti skutočne nameraným hodnotám (rozdielne hodnoty vo výkaze výmer). Žiadna prípadná výhrada, rezervácia, informácia, oznámenie alebo poznámka zhotoviteľa (disclaimer) uvedené v Diele alebo v akejkoľvek dokumentácii s Dielom súvisiacej (vrátane preberacieho protokolu) alebo akákoľvek iná obdobná komunikácia zo strany zhotoviteľa pred alebo počas vykonania Diela o tom, že niektorú z týchto povinností nevykoná, nevykonáva, nevykonal alebo ju inak zanedbá, zanedbáva či zanedbal, nezbavuje zhotoviteľa zodpovednosti podľa tejto Zmluvy, ani žiadnej jeho zmluvnej povinnosti alebo záväzku, a to bez ohľadu na to, či sa voči tomu akoukoľvek formou pri alebo po prijatí takéhoto oznámenia objednávateľ ohradí alebo neohradí.</w:t>
      </w:r>
    </w:p>
    <w:p>
      <w:pPr>
        <w:pStyle w:val="ListParagraph"/>
        <w:numPr>
          <w:ilvl w:val="0"/>
          <w:numId w:val="29"/>
        </w:numPr>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je povinný zapracovať do Dokumentácie podmienky vzniknuté v jej predošlých stupňoch.</w:t>
      </w:r>
    </w:p>
    <w:p>
      <w:pPr>
        <w:pStyle w:val="ListParagraph"/>
        <w:numPr>
          <w:ilvl w:val="0"/>
          <w:numId w:val="29"/>
        </w:numPr>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je ďalej povinný:</w:t>
      </w:r>
    </w:p>
    <w:p>
      <w:pPr>
        <w:pStyle w:val="ListParagraph"/>
        <w:numPr>
          <w:ilvl w:val="1"/>
          <w:numId w:val="29"/>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Dokumentáciu navrhnúť optimálnym technickým a ekonomickým riešením, s minimalizovaním prípadných trvalých a dočasných záberov a minimalizovaním prekládok inžinierskych sietí;</w:t>
      </w:r>
    </w:p>
    <w:p>
      <w:pPr>
        <w:pStyle w:val="ListParagraph"/>
        <w:numPr>
          <w:ilvl w:val="1"/>
          <w:numId w:val="29"/>
        </w:numPr>
        <w:jc w:val="both"/>
        <w:rPr>
          <w:rFonts w:ascii="Calibri" w:hAnsi="Calibri" w:cs="Calibri" w:asciiTheme="minorHAnsi" w:cstheme="minorHAnsi" w:hAnsiTheme="minorHAnsi"/>
          <w:sz w:val="22"/>
          <w:szCs w:val="22"/>
        </w:rPr>
      </w:pPr>
      <w:r>
        <w:rPr>
          <w:rFonts w:eastAsia="Calibri" w:cs="TimesNewRomanPSMT" w:ascii="Calibri" w:hAnsi="Calibri" w:asciiTheme="minorHAnsi" w:eastAsiaTheme="minorHAnsi" w:hAnsiTheme="minorHAnsi"/>
          <w:color w:val="auto"/>
          <w:sz w:val="22"/>
          <w:szCs w:val="22"/>
          <w:lang w:eastAsia="en-US"/>
        </w:rPr>
        <w:t>stavbu navrhnúť tak, aby sa nároky na záber pozemkov optimalizovali pre správcu cesty a správcov vyvolaných investícií a tiež aj pre vlastníkov a užívateľov zostávajúcich častí dotknutých pozemkov;</w:t>
      </w:r>
    </w:p>
    <w:p>
      <w:pPr>
        <w:pStyle w:val="ListParagraph"/>
        <w:numPr>
          <w:ilvl w:val="1"/>
          <w:numId w:val="29"/>
        </w:numPr>
        <w:jc w:val="both"/>
        <w:rPr>
          <w:rFonts w:ascii="Calibri" w:hAnsi="Calibri" w:cs="Calibri" w:asciiTheme="minorHAnsi" w:cstheme="minorHAnsi" w:hAnsiTheme="minorHAnsi"/>
          <w:sz w:val="22"/>
          <w:szCs w:val="22"/>
        </w:rPr>
      </w:pPr>
      <w:r>
        <w:rPr>
          <w:rFonts w:eastAsia="Calibri" w:cs="TimesNewRomanPSMT" w:ascii="Calibri" w:hAnsi="Calibri" w:asciiTheme="minorHAnsi" w:eastAsiaTheme="minorHAnsi" w:hAnsiTheme="minorHAnsi"/>
          <w:color w:val="auto"/>
          <w:sz w:val="22"/>
          <w:szCs w:val="22"/>
          <w:lang w:eastAsia="en-US"/>
        </w:rPr>
        <w:t>riešenie stavby navrhnúť tak, aby sa počas realizácie stavby a po jej ukončení všetky dotknuté pozemky sprístupnili;</w:t>
      </w:r>
    </w:p>
    <w:p>
      <w:pPr>
        <w:pStyle w:val="ListParagraph"/>
        <w:numPr>
          <w:ilvl w:val="1"/>
          <w:numId w:val="29"/>
        </w:numPr>
        <w:jc w:val="both"/>
        <w:rPr>
          <w:rFonts w:ascii="Calibri" w:hAnsi="Calibri" w:cs="Calibri" w:asciiTheme="minorHAnsi" w:cstheme="minorHAnsi" w:hAnsiTheme="minorHAnsi"/>
          <w:sz w:val="22"/>
          <w:szCs w:val="22"/>
        </w:rPr>
      </w:pPr>
      <w:r>
        <w:rPr>
          <w:rFonts w:eastAsia="Calibri" w:cs="TimesNewRomanPSMT" w:ascii="Calibri" w:hAnsi="Calibri" w:asciiTheme="minorHAnsi" w:eastAsiaTheme="minorHAnsi" w:hAnsiTheme="minorHAnsi"/>
          <w:color w:val="auto"/>
          <w:sz w:val="22"/>
          <w:szCs w:val="22"/>
          <w:lang w:eastAsia="en-US"/>
        </w:rPr>
        <w:t>rozsah vyvolaných investícií navrhovať v súlade s § 18 ods. 13 zákona č. 135/1961 Zb. o pozemných komunikáciách (cestný zákon) v znení neskorších predpisov a odsúhlasiť ich vopred s objednávateľom;</w:t>
      </w:r>
    </w:p>
    <w:p>
      <w:pPr>
        <w:pStyle w:val="ListParagraph"/>
        <w:numPr>
          <w:ilvl w:val="1"/>
          <w:numId w:val="29"/>
        </w:numPr>
        <w:jc w:val="both"/>
        <w:rPr>
          <w:rFonts w:ascii="Calibri" w:hAnsi="Calibri" w:cs="Calibri" w:asciiTheme="minorHAnsi" w:cstheme="minorHAnsi" w:hAnsiTheme="minorHAnsi"/>
          <w:sz w:val="22"/>
          <w:szCs w:val="22"/>
        </w:rPr>
      </w:pPr>
      <w:r>
        <w:rPr>
          <w:rFonts w:ascii="Calibri" w:hAnsi="Calibri" w:asciiTheme="minorHAnsi" w:hAnsiTheme="minorHAnsi"/>
          <w:sz w:val="22"/>
          <w:szCs w:val="22"/>
        </w:rPr>
        <w:t>zabezpečiť overenie inžinierskych sietí potvrdených správcom alebo vlastníkom sietí v obvode stavby a zakresliť ich vytýčenú polohu do Dokumentácie;</w:t>
      </w:r>
    </w:p>
    <w:p>
      <w:pPr>
        <w:pStyle w:val="ListParagraph"/>
        <w:numPr>
          <w:ilvl w:val="1"/>
          <w:numId w:val="29"/>
        </w:numPr>
        <w:jc w:val="both"/>
        <w:rPr>
          <w:rFonts w:ascii="Calibri" w:hAnsi="Calibri" w:cs="Calibri" w:asciiTheme="minorHAnsi" w:cstheme="minorHAnsi" w:hAnsiTheme="minorHAnsi"/>
          <w:sz w:val="22"/>
          <w:szCs w:val="22"/>
        </w:rPr>
      </w:pPr>
      <w:r>
        <w:rPr>
          <w:rFonts w:eastAsia="Calibri" w:cs="TimesNewRomanPSMT" w:ascii="Calibri" w:hAnsi="Calibri" w:asciiTheme="minorHAnsi" w:eastAsiaTheme="minorHAnsi" w:hAnsiTheme="minorHAnsi"/>
          <w:color w:val="auto"/>
          <w:sz w:val="22"/>
          <w:szCs w:val="22"/>
          <w:lang w:eastAsia="en-US"/>
        </w:rPr>
        <w:t>navrhnúť etapy preložiek a postup výstavby tak, aby sa minimalizovalo obmedzenie premávky na existujúcich cestách, a toto následne zohľadniť v návrhu harmonogramu organizácie výstavby (POV), preložky sietí odsúhlasiť so správcom sietí a objednávateľom;</w:t>
      </w:r>
    </w:p>
    <w:p>
      <w:pPr>
        <w:pStyle w:val="ListParagraph"/>
        <w:numPr>
          <w:ilvl w:val="1"/>
          <w:numId w:val="29"/>
        </w:numPr>
        <w:jc w:val="both"/>
        <w:rPr>
          <w:rFonts w:ascii="Calibri" w:hAnsi="Calibri" w:cs="Calibri" w:asciiTheme="minorHAnsi" w:cstheme="minorHAnsi" w:hAnsiTheme="minorHAnsi"/>
          <w:sz w:val="22"/>
          <w:szCs w:val="22"/>
        </w:rPr>
      </w:pPr>
      <w:r>
        <w:rPr>
          <w:rFonts w:eastAsia="Calibri" w:cs="TimesNewRomanPSMT" w:ascii="Calibri" w:hAnsi="Calibri" w:asciiTheme="minorHAnsi" w:eastAsiaTheme="minorHAnsi" w:hAnsiTheme="minorHAnsi"/>
          <w:color w:val="auto"/>
          <w:sz w:val="22"/>
          <w:szCs w:val="22"/>
          <w:lang w:eastAsia="en-US"/>
        </w:rPr>
        <w:t>zabezpečiť inžiniersko-geologický prieskum a iné prieskumy, resp. posudky ak sú potrebné k návrhu technického riešenia, stavebného konania a k realizácii stavby;</w:t>
      </w:r>
    </w:p>
    <w:p>
      <w:pPr>
        <w:pStyle w:val="ListParagraph"/>
        <w:numPr>
          <w:ilvl w:val="1"/>
          <w:numId w:val="29"/>
        </w:numPr>
        <w:jc w:val="both"/>
        <w:rPr>
          <w:rFonts w:ascii="Calibri" w:hAnsi="Calibri" w:cs="Calibri" w:asciiTheme="minorHAnsi" w:cstheme="minorHAnsi" w:hAnsiTheme="minorHAnsi"/>
          <w:sz w:val="22"/>
          <w:szCs w:val="22"/>
        </w:rPr>
      </w:pPr>
      <w:r>
        <w:rPr>
          <w:rFonts w:eastAsia="Calibri" w:cs="TimesNewRomanPSMT" w:ascii="Calibri" w:hAnsi="Calibri" w:asciiTheme="minorHAnsi" w:eastAsiaTheme="minorHAnsi" w:hAnsiTheme="minorHAnsi"/>
          <w:color w:val="auto"/>
          <w:sz w:val="22"/>
          <w:szCs w:val="22"/>
          <w:lang w:eastAsia="en-US"/>
        </w:rPr>
        <w:t>zabezpečiť diagnostiku mostov a prieskumy ak sú potrebné k návrhu technického riešenia, stavebnému konaniu a realizácii stavby.</w:t>
      </w:r>
    </w:p>
    <w:p>
      <w:pPr>
        <w:pStyle w:val="ListParagraph"/>
        <w:numPr>
          <w:ilvl w:val="0"/>
          <w:numId w:val="29"/>
        </w:numPr>
        <w:spacing w:before="0" w:after="0"/>
        <w:ind w:left="426" w:hanging="426"/>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Predmetom stavby je rekonštrukcia a modernizácia predmetných úsekov ciest vrátane mostov, priepustov, odvodňovacieho zariadenia, dopravného značenia a bezpečnostných prvkov.</w:t>
      </w:r>
    </w:p>
    <w:p>
      <w:pPr>
        <w:pStyle w:val="ListParagraph"/>
        <w:numPr>
          <w:ilvl w:val="0"/>
          <w:numId w:val="29"/>
        </w:numPr>
        <w:spacing w:before="0" w:after="0"/>
        <w:ind w:left="426" w:hanging="426"/>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Umiestnenie stavby:</w:t>
      </w:r>
    </w:p>
    <w:p>
      <w:pPr>
        <w:pStyle w:val="Normal"/>
        <w:ind w:left="426" w:hanging="0"/>
        <w:rPr>
          <w:rStyle w:val="CharStyle13"/>
          <w:rFonts w:ascii="Calibri" w:hAnsi="Calibri" w:cs="Calibri" w:asciiTheme="minorHAnsi" w:cstheme="minorHAnsi" w:hAnsiTheme="minorHAnsi"/>
          <w:bCs w:val="false"/>
          <w:color w:val="auto"/>
          <w:sz w:val="22"/>
          <w:szCs w:val="22"/>
        </w:rPr>
      </w:pPr>
      <w:r>
        <w:rPr>
          <w:rStyle w:val="CharStyle13"/>
          <w:rFonts w:cs="Calibri" w:ascii="Calibri" w:hAnsi="Calibri" w:asciiTheme="minorHAnsi" w:cstheme="minorHAnsi" w:hAnsiTheme="minorHAnsi"/>
          <w:bCs w:val="false"/>
          <w:color w:val="auto"/>
          <w:sz w:val="22"/>
          <w:szCs w:val="22"/>
        </w:rPr>
        <w:t>„</w:t>
      </w:r>
      <w:r>
        <w:rPr>
          <w:rFonts w:cs="Calibri" w:ascii="Calibri" w:hAnsi="Calibri" w:asciiTheme="minorHAnsi" w:cstheme="minorHAnsi" w:hAnsiTheme="minorHAnsi"/>
          <w:bCs/>
          <w:sz w:val="22"/>
          <w:szCs w:val="22"/>
        </w:rPr>
        <w:t>Rekonštrukcia cesty a mostov II/571 hr. okresov LC/RS – Pavlovce (križovatka s cestou II/531); kumulatívne staničenie km   12,008 – 31,900; I. etapa</w:t>
      </w:r>
      <w:r>
        <w:rPr>
          <w:rStyle w:val="CharStyle13"/>
          <w:rFonts w:cs="Calibri" w:ascii="Calibri" w:hAnsi="Calibri" w:asciiTheme="minorHAnsi" w:cstheme="minorHAnsi" w:hAnsiTheme="minorHAnsi"/>
          <w:bCs w:val="false"/>
          <w:color w:val="auto"/>
          <w:sz w:val="22"/>
          <w:szCs w:val="22"/>
        </w:rPr>
        <w:t>“</w:t>
      </w:r>
    </w:p>
    <w:p>
      <w:pPr>
        <w:pStyle w:val="Normal"/>
        <w:ind w:firstLine="42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Cesta II/571, okr. Rimavská Sobota  v ckm:</w:t>
      </w:r>
    </w:p>
    <w:p>
      <w:pPr>
        <w:pStyle w:val="Normal"/>
        <w:ind w:firstLine="708"/>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NS   12,008 – 16,298 </w:t>
      </w:r>
    </w:p>
    <w:p>
      <w:pPr>
        <w:pStyle w:val="Normal"/>
        <w:ind w:firstLine="708"/>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NS   19,624 – 21,983  </w:t>
      </w:r>
    </w:p>
    <w:p>
      <w:pPr>
        <w:pStyle w:val="Normal"/>
        <w:ind w:firstLine="708"/>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NS   23,460 – 26,322    </w:t>
      </w:r>
    </w:p>
    <w:p>
      <w:pPr>
        <w:pStyle w:val="Normal"/>
        <w:ind w:firstLine="708"/>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NS   28,895 – 30,133    </w:t>
      </w:r>
    </w:p>
    <w:p>
      <w:pPr>
        <w:pStyle w:val="Normal"/>
        <w:ind w:left="426" w:hanging="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Počet priepustov podľa CDB – 44 ks</w:t>
      </w:r>
    </w:p>
    <w:p>
      <w:pPr>
        <w:pStyle w:val="Normal"/>
        <w:ind w:left="425" w:hanging="0"/>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Dĺžka záchytno-bezpečnostných zariadení podľa CDB – 1 502 bm.</w:t>
      </w:r>
    </w:p>
    <w:p>
      <w:pPr>
        <w:pStyle w:val="ListParagraph"/>
        <w:widowControl/>
        <w:numPr>
          <w:ilvl w:val="0"/>
          <w:numId w:val="29"/>
        </w:numPr>
        <w:spacing w:before="0" w:after="0"/>
        <w:ind w:left="425" w:hanging="425"/>
        <w:contextualSpacing w:val="false"/>
        <w:jc w:val="both"/>
        <w:rPr>
          <w:rFonts w:ascii="Calibri" w:hAnsi="Calibri" w:cs="Calibri" w:asciiTheme="minorHAnsi" w:cstheme="minorHAnsi" w:hAnsiTheme="minorHAnsi"/>
          <w:bCs/>
          <w:color w:val="auto"/>
          <w:sz w:val="22"/>
          <w:szCs w:val="22"/>
        </w:rPr>
      </w:pPr>
      <w:r>
        <w:rPr>
          <w:rFonts w:cs="Calibri" w:ascii="Calibri" w:hAnsi="Calibri" w:asciiTheme="minorHAnsi" w:cstheme="minorHAnsi" w:hAnsiTheme="minorHAnsi"/>
          <w:sz w:val="22"/>
          <w:szCs w:val="22"/>
        </w:rPr>
        <w:t xml:space="preserve">Predpokladaná dĺžka rekonštrukcie cesty II. triedy v rámci stavby je 10,749 km s obnovou 7-ich mostov. </w:t>
      </w:r>
    </w:p>
    <w:p>
      <w:pPr>
        <w:pStyle w:val="ListParagraph"/>
        <w:widowControl/>
        <w:numPr>
          <w:ilvl w:val="0"/>
          <w:numId w:val="29"/>
        </w:numPr>
        <w:spacing w:before="0" w:after="0"/>
        <w:ind w:left="425" w:hanging="425"/>
        <w:contextualSpacing w:val="false"/>
        <w:jc w:val="both"/>
        <w:rPr>
          <w:rFonts w:ascii="Calibri" w:hAnsi="Calibri" w:cs="Calibri" w:asciiTheme="minorHAnsi" w:cstheme="minorHAnsi" w:hAnsiTheme="minorHAnsi"/>
          <w:bCs/>
          <w:color w:val="auto"/>
          <w:sz w:val="22"/>
          <w:szCs w:val="22"/>
        </w:rPr>
      </w:pPr>
      <w:r>
        <w:rPr>
          <w:rFonts w:cs="Calibri" w:ascii="Calibri" w:hAnsi="Calibri" w:asciiTheme="minorHAnsi" w:cstheme="minorHAnsi" w:hAnsiTheme="minorHAnsi"/>
          <w:bCs/>
          <w:color w:val="auto"/>
          <w:sz w:val="22"/>
          <w:szCs w:val="22"/>
        </w:rPr>
        <w:t xml:space="preserve">Zhotoviteľ vykoná Dielo v súlade s ust. § 42 ods. 3 zákona č. 343/2015 Z. z. o verejnom obstarávaní a o zmene a doplnení niektorých zákonov v znení neskorších predpisov, najmä tak, že  v nej ani vo výkaze výmer nebude uvádzať konkrétne názvy stavebných výrobkov a výrobkov, konkrétneho výrobcu, výrobný postup, obchodné označenie, patent, typ, oblasť alebo miesto pôvodu alebo výroby. </w:t>
      </w:r>
    </w:p>
    <w:p>
      <w:pPr>
        <w:pStyle w:val="ListParagraph"/>
        <w:widowControl/>
        <w:numPr>
          <w:ilvl w:val="0"/>
          <w:numId w:val="29"/>
        </w:numPr>
        <w:spacing w:before="0" w:after="0"/>
        <w:ind w:left="425" w:hanging="425"/>
        <w:contextualSpacing w:val="false"/>
        <w:jc w:val="both"/>
        <w:rPr>
          <w:rFonts w:ascii="Calibri" w:hAnsi="Calibri" w:cs="Calibri" w:asciiTheme="minorHAnsi" w:cstheme="minorHAnsi" w:hAnsiTheme="minorHAnsi"/>
          <w:bCs/>
          <w:color w:val="auto"/>
          <w:sz w:val="22"/>
          <w:szCs w:val="22"/>
        </w:rPr>
      </w:pPr>
      <w:r>
        <w:rPr>
          <w:rFonts w:cs="Calibri" w:ascii="Calibri" w:hAnsi="Calibri" w:asciiTheme="minorHAnsi" w:cstheme="minorHAnsi" w:hAnsiTheme="minorHAnsi"/>
          <w:bCs/>
          <w:color w:val="auto"/>
          <w:sz w:val="22"/>
          <w:szCs w:val="22"/>
        </w:rPr>
        <w:t>Dielo má po jeho vykonaní a prevzatí objednávateľom za podmienok uvedených v tejto Zmluve slúžiť ako súťažný podklad vo verejnom obstarávaní vyhlásenom na realizáciu stavby. Ak objednávateľ takúto požiadavku uplatní, zhotoviteľ je povinný kedykoľvek bezodkladne po  doručení žiadosti objednávateľa poskytnúť objednávateľovi ako verejnému obstarávateľovi písomné vysvetlenia týkajúce sa technických otázok a záležitostí súvisiacich s Dielom, pred a počas akéhokoľvek verejného obstarávania v ktorom bude Dielo súťažným podkladom v zmysle predchádzajúcej vety.</w:t>
      </w:r>
    </w:p>
    <w:p>
      <w:pPr>
        <w:pStyle w:val="Normal"/>
        <w:numPr>
          <w:ilvl w:val="0"/>
          <w:numId w:val="29"/>
        </w:numPr>
        <w:spacing w:before="0" w:after="0"/>
        <w:ind w:left="360" w:hanging="360"/>
        <w:contextualSpacing/>
        <w:jc w:val="left"/>
        <w:rPr>
          <w:rFonts w:ascii="Calibri" w:hAnsi="Calibri" w:cs="Calibri" w:asciiTheme="minorHAnsi" w:cstheme="minorHAnsi" w:hAnsiTheme="minorHAnsi"/>
          <w:bCs/>
          <w:color w:val="auto"/>
          <w:sz w:val="22"/>
          <w:szCs w:val="22"/>
        </w:rPr>
      </w:pPr>
      <w:r>
        <w:rPr>
          <w:rFonts w:cs="Calibri" w:ascii="Calibri" w:hAnsi="Calibri" w:asciiTheme="minorHAnsi" w:cstheme="minorHAnsi" w:hAnsiTheme="minorHAnsi"/>
          <w:bCs/>
          <w:color w:val="auto"/>
          <w:sz w:val="22"/>
          <w:szCs w:val="22"/>
        </w:rPr>
        <w:t xml:space="preserve">Zhotoviteľ/Mandatár je povinný rešpektovať požiadavky výzvy IROP-PO7-SC76-2022-98, prioritná os 7 – REACT EÚ, Investičná priorita 7.1 – Podpora nápravy dôsledkov krízy v kontexte pandémie COVID-19 a príprava zelenej, digitálnej a odolnej obnovy hospodárstva, Špecifický cieľ 7.6 </w:t>
      </w:r>
      <w:ins w:id="0" w:author="Neznámy autor" w:date="2023-04-28T10:08:39Z">
        <w:r>
          <w:rPr>
            <w:rFonts w:cs="Calibri" w:ascii="Calibri" w:hAnsi="Calibri" w:asciiTheme="minorHAnsi" w:cstheme="minorHAnsi" w:hAnsiTheme="minorHAnsi"/>
            <w:bCs/>
            <w:color w:val="auto"/>
            <w:sz w:val="22"/>
            <w:szCs w:val="22"/>
          </w:rPr>
          <w:t>–</w:t>
        </w:r>
      </w:ins>
      <w:r>
        <w:rPr>
          <w:rFonts w:cs="Calibri" w:ascii="Calibri" w:hAnsi="Calibri" w:asciiTheme="minorHAnsi" w:cstheme="minorHAnsi" w:hAnsiTheme="minorHAnsi"/>
          <w:bCs/>
          <w:color w:val="auto"/>
          <w:sz w:val="22"/>
          <w:szCs w:val="22"/>
        </w:rPr>
        <w:t xml:space="preserve"> Predprojektová</w:t>
      </w:r>
      <w:del w:id="1" w:author="Neznámy autor" w:date="2023-04-28T10:08:59Z">
        <w:r>
          <w:rPr>
            <w:rFonts w:cs="Calibri" w:ascii="Calibri" w:hAnsi="Calibri" w:asciiTheme="minorHAnsi" w:cstheme="minorHAnsi" w:hAnsiTheme="minorHAnsi"/>
            <w:bCs/>
            <w:color w:val="auto"/>
            <w:sz w:val="22"/>
            <w:szCs w:val="22"/>
          </w:rPr>
          <w:delText xml:space="preserve"> </w:delText>
        </w:r>
      </w:del>
      <w:ins w:id="2" w:author="Neznámy autor" w:date="2023-04-28T10:09:09Z">
        <w:r>
          <w:rPr>
            <w:rFonts w:cs="Calibri" w:ascii="Calibri" w:hAnsi="Calibri" w:asciiTheme="minorHAnsi" w:cstheme="minorHAnsi" w:hAnsiTheme="minorHAnsi"/>
            <w:bCs/>
            <w:color w:val="auto"/>
            <w:sz w:val="22"/>
            <w:szCs w:val="22"/>
          </w:rPr>
          <w:t xml:space="preserve"> </w:t>
        </w:r>
      </w:ins>
      <w:r>
        <w:rPr>
          <w:rFonts w:cs="Calibri" w:ascii="Calibri" w:hAnsi="Calibri" w:asciiTheme="minorHAnsi" w:cstheme="minorHAnsi" w:hAnsiTheme="minorHAnsi"/>
          <w:bCs/>
          <w:color w:val="auto"/>
          <w:sz w:val="22"/>
          <w:szCs w:val="22"/>
        </w:rPr>
        <w:t xml:space="preserve">príprava: </w:t>
      </w:r>
      <w:hyperlink r:id="rId6">
        <w:r>
          <w:rPr>
            <w:rFonts w:cs="Calibri" w:ascii="Calibri" w:hAnsi="Calibri" w:asciiTheme="minorHAnsi" w:cstheme="minorHAnsi" w:hAnsiTheme="minorHAnsi"/>
            <w:bCs/>
            <w:color w:val="0563C1"/>
            <w:sz w:val="22"/>
            <w:szCs w:val="22"/>
            <w:u w:val="single"/>
          </w:rPr>
          <w:t>https://www.mirri.gov.sk/mpsr/irop-programove-obdobie-2014-2020/aktualne-vyzvy-irop/vyzvy-na-predkladanie-zonfp/vyzva-na-predkladanie-zonfp-na-pripravu-regi-projektov-kod-vyzvy-irop-po7-sc76-2022-98/index.html</w:t>
        </w:r>
      </w:hyperlink>
      <w:r>
        <w:rPr>
          <w:rFonts w:cs="Calibri" w:ascii="Calibri" w:hAnsi="Calibri" w:asciiTheme="minorHAnsi" w:cstheme="minorHAnsi" w:hAnsiTheme="minorHAnsi"/>
          <w:bCs/>
          <w:color w:val="auto"/>
          <w:sz w:val="22"/>
          <w:szCs w:val="22"/>
        </w:rPr>
        <w:t xml:space="preserve"> , a teda Dokumentácia musí byť vypracovaná v súlade s vyhláškou MŽP SR č. 532/2002 Z. z., Vyhláškou Úradu podpredsedu vlády Slovenskej republiky pre investície a informatizáciu č. 78/2020 Z. z. o štandardoch pre informačné technológie verejnej správy. Prístupnosť má byť zabezpečená v súlade s Dohovorom OSN o právach osôb so zdravotným postihnutím čl. 9 a Stavebným zákonom 50/1976 Zb.</w:t>
      </w:r>
    </w:p>
    <w:p>
      <w:pPr>
        <w:pStyle w:val="Normal"/>
        <w:widowControl/>
        <w:numPr>
          <w:ilvl w:val="0"/>
          <w:numId w:val="29"/>
        </w:numPr>
        <w:spacing w:before="0" w:after="0"/>
        <w:ind w:left="360" w:hanging="360"/>
        <w:contextualSpacing/>
        <w:jc w:val="both"/>
        <w:rPr>
          <w:rFonts w:ascii="Calibri" w:hAnsi="Calibri" w:cs="Calibri" w:asciiTheme="minorHAnsi" w:cstheme="minorHAnsi" w:hAnsiTheme="minorHAnsi"/>
          <w:iCs/>
          <w:sz w:val="22"/>
          <w:szCs w:val="22"/>
        </w:rPr>
      </w:pPr>
      <w:r>
        <w:rPr>
          <w:rFonts w:cs="Calibri" w:ascii="Calibri" w:hAnsi="Calibri" w:asciiTheme="minorHAnsi" w:cstheme="minorHAnsi" w:hAnsiTheme="minorHAnsi"/>
          <w:iCs/>
          <w:sz w:val="22"/>
          <w:szCs w:val="22"/>
        </w:rPr>
        <w:t>Zhotoviteľ musí v Dokumentácii zohľadniť výskyt živočíchov v danej oblasti s cieľom eliminovať negatívne vplyvy cestnej infraštruktúry na životné prostredie – t. j. zabezpečenie migračných trás živočíchov a odstránenie migračných bariér budovaním ekoduktov, podjazdov a iných vhodných prvkov, taktiež musí zohľadniť výsadbu líniovej a izolačnej zelene popri cestách.</w:t>
      </w:r>
    </w:p>
    <w:p>
      <w:pPr>
        <w:pStyle w:val="Normal"/>
        <w:widowControl/>
        <w:numPr>
          <w:ilvl w:val="0"/>
          <w:numId w:val="29"/>
        </w:numPr>
        <w:spacing w:before="0" w:after="0"/>
        <w:ind w:left="360" w:hanging="360"/>
        <w:contextualSpacing/>
        <w:jc w:val="both"/>
        <w:rPr>
          <w:rFonts w:ascii="Calibri" w:hAnsi="Calibri" w:cs="Calibri" w:asciiTheme="minorHAnsi" w:cstheme="minorHAnsi" w:hAnsiTheme="minorHAnsi"/>
          <w:iCs/>
          <w:sz w:val="22"/>
          <w:szCs w:val="22"/>
        </w:rPr>
      </w:pPr>
      <w:r>
        <w:rPr>
          <w:rFonts w:cs="Calibri" w:ascii="Calibri" w:hAnsi="Calibri" w:asciiTheme="minorHAnsi" w:cstheme="minorHAnsi" w:hAnsiTheme="minorHAnsi"/>
          <w:iCs/>
          <w:sz w:val="22"/>
          <w:szCs w:val="22"/>
        </w:rPr>
        <w:t xml:space="preserve">Zhotoviteľ spracuje do projektovej dokumentácie dva ním vybrané príspevky projektu (podľa relevancie): </w:t>
      </w:r>
    </w:p>
    <w:p>
      <w:pPr>
        <w:pStyle w:val="Normal"/>
        <w:spacing w:before="0" w:after="0"/>
        <w:ind w:left="397" w:hanging="0"/>
        <w:contextualSpacing/>
        <w:jc w:val="both"/>
        <w:rPr>
          <w:rFonts w:ascii="Calibri" w:hAnsi="Calibri" w:cs="Calibri" w:asciiTheme="minorHAnsi" w:cstheme="minorHAnsi" w:hAnsiTheme="minorHAnsi"/>
          <w:iCs/>
          <w:sz w:val="22"/>
          <w:szCs w:val="22"/>
        </w:rPr>
      </w:pPr>
      <w:r>
        <w:rPr>
          <w:rFonts w:cs="Calibri" w:ascii="Calibri" w:hAnsi="Calibri" w:asciiTheme="minorHAnsi" w:cstheme="minorHAnsi" w:hAnsiTheme="minorHAnsi"/>
          <w:iCs/>
          <w:sz w:val="22"/>
          <w:szCs w:val="22"/>
        </w:rPr>
        <w:t>-</w:t>
        <w:tab/>
        <w:t>Príspevok projektu k vyváženému hospodárskemu rastu: zlepšenia napojenia terminálov integrovanej osobnej prepravy; zlepšenia napojenia priemyselných parkov;</w:t>
      </w:r>
    </w:p>
    <w:p>
      <w:pPr>
        <w:pStyle w:val="Normal"/>
        <w:spacing w:before="0" w:after="0"/>
        <w:ind w:left="397" w:hanging="0"/>
        <w:contextualSpacing/>
        <w:jc w:val="both"/>
        <w:rPr>
          <w:rFonts w:ascii="Calibri" w:hAnsi="Calibri" w:cs="Calibri" w:asciiTheme="minorHAnsi" w:cstheme="minorHAnsi" w:hAnsiTheme="minorHAnsi"/>
          <w:iCs/>
          <w:sz w:val="22"/>
          <w:szCs w:val="22"/>
        </w:rPr>
      </w:pPr>
      <w:r>
        <w:rPr>
          <w:rFonts w:cs="Calibri" w:ascii="Calibri" w:hAnsi="Calibri" w:asciiTheme="minorHAnsi" w:cstheme="minorHAnsi" w:hAnsiTheme="minorHAnsi"/>
          <w:iCs/>
          <w:sz w:val="22"/>
          <w:szCs w:val="22"/>
        </w:rPr>
        <w:t>-</w:t>
        <w:tab/>
        <w:t>Príspevok projektu k podpore nemotorovej dopravy: zvýšenie bezpečnosti zraniteľných účastníkov prepravy (chodcov a cyklistov); segregácia cestnej dopravy a cyklodopravy;</w:t>
      </w:r>
    </w:p>
    <w:p>
      <w:pPr>
        <w:pStyle w:val="Normal"/>
        <w:spacing w:before="0" w:after="0"/>
        <w:ind w:left="397" w:hanging="0"/>
        <w:contextualSpacing/>
        <w:jc w:val="both"/>
        <w:rPr>
          <w:rFonts w:ascii="Calibri" w:hAnsi="Calibri" w:cs="Calibri" w:asciiTheme="minorHAnsi" w:cstheme="minorHAnsi" w:hAnsiTheme="minorHAnsi"/>
          <w:iCs/>
          <w:sz w:val="22"/>
          <w:szCs w:val="22"/>
        </w:rPr>
      </w:pPr>
      <w:r>
        <w:rPr>
          <w:rFonts w:cs="Calibri" w:ascii="Calibri" w:hAnsi="Calibri" w:asciiTheme="minorHAnsi" w:cstheme="minorHAnsi" w:hAnsiTheme="minorHAnsi"/>
          <w:iCs/>
          <w:sz w:val="22"/>
          <w:szCs w:val="22"/>
        </w:rPr>
        <w:t>-</w:t>
        <w:tab/>
        <w:t>Príspevok projektu k odstraňovaniu nehodových lokalít;</w:t>
      </w:r>
    </w:p>
    <w:p>
      <w:pPr>
        <w:pStyle w:val="Normal"/>
        <w:spacing w:before="0" w:after="0"/>
        <w:ind w:left="397" w:hanging="0"/>
        <w:contextualSpacing/>
        <w:jc w:val="both"/>
        <w:rPr>
          <w:rFonts w:ascii="Calibri" w:hAnsi="Calibri" w:cs="Calibri" w:asciiTheme="minorHAnsi" w:cstheme="minorHAnsi" w:hAnsiTheme="minorHAnsi"/>
          <w:iCs/>
          <w:sz w:val="22"/>
          <w:szCs w:val="22"/>
        </w:rPr>
      </w:pPr>
      <w:r>
        <w:rPr>
          <w:rFonts w:cs="Calibri" w:ascii="Calibri" w:hAnsi="Calibri" w:asciiTheme="minorHAnsi" w:cstheme="minorHAnsi" w:hAnsiTheme="minorHAnsi"/>
          <w:iCs/>
          <w:sz w:val="22"/>
          <w:szCs w:val="22"/>
        </w:rPr>
        <w:t>-</w:t>
        <w:tab/>
        <w:t>Príspevok projektu k zvýšeniu bezpečnosti cestnej premávky prostredníctvom vypracovania bezpečnostného auditu alebo inšpekcie;</w:t>
      </w:r>
    </w:p>
    <w:p>
      <w:pPr>
        <w:pStyle w:val="Normal"/>
        <w:spacing w:before="0" w:after="0"/>
        <w:ind w:left="397" w:hanging="0"/>
        <w:contextualSpacing/>
        <w:jc w:val="both"/>
        <w:rPr>
          <w:rFonts w:ascii="Calibri" w:hAnsi="Calibri" w:cs="Calibri" w:asciiTheme="minorHAnsi" w:cstheme="minorHAnsi" w:hAnsiTheme="minorHAnsi"/>
          <w:iCs/>
          <w:sz w:val="22"/>
          <w:szCs w:val="22"/>
        </w:rPr>
      </w:pPr>
      <w:r>
        <w:rPr>
          <w:rFonts w:cs="Calibri" w:ascii="Calibri" w:hAnsi="Calibri" w:asciiTheme="minorHAnsi" w:cstheme="minorHAnsi" w:hAnsiTheme="minorHAnsi"/>
          <w:iCs/>
          <w:sz w:val="22"/>
          <w:szCs w:val="22"/>
        </w:rPr>
        <w:t>-</w:t>
        <w:tab/>
        <w:t>Príspevok projektu k inovatívnym (SMART) riešeniam v cestnej, resp. verejnej osobnej doprave, v rámci ktorého zapracuje do Dokumentácie minimálne 2 vybrané body z nasledujúcich:</w:t>
      </w:r>
    </w:p>
    <w:p>
      <w:pPr>
        <w:pStyle w:val="Normal"/>
        <w:numPr>
          <w:ilvl w:val="0"/>
          <w:numId w:val="37"/>
        </w:numPr>
        <w:jc w:val="both"/>
        <w:rPr>
          <w:rFonts w:ascii="Calibri" w:hAnsi="Calibri" w:cs="Calibri" w:asciiTheme="minorHAnsi" w:cstheme="minorHAnsi" w:hAnsiTheme="minorHAnsi"/>
          <w:iCs/>
          <w:sz w:val="22"/>
          <w:szCs w:val="22"/>
        </w:rPr>
      </w:pPr>
      <w:r>
        <w:rPr>
          <w:rFonts w:cs="Calibri" w:ascii="Calibri" w:hAnsi="Calibri" w:asciiTheme="minorHAnsi" w:cstheme="minorHAnsi" w:hAnsiTheme="minorHAnsi"/>
          <w:iCs/>
          <w:sz w:val="22"/>
          <w:szCs w:val="22"/>
        </w:rPr>
        <w:t>využívanie inteligentného značenia, vrátane osvetlených priechodov pre chodcov, značiek, digitálnych tabúl;</w:t>
      </w:r>
    </w:p>
    <w:p>
      <w:pPr>
        <w:pStyle w:val="Normal"/>
        <w:numPr>
          <w:ilvl w:val="0"/>
          <w:numId w:val="37"/>
        </w:numPr>
        <w:jc w:val="both"/>
        <w:rPr>
          <w:rFonts w:ascii="Calibri" w:hAnsi="Calibri" w:cs="Calibri" w:asciiTheme="minorHAnsi" w:cstheme="minorHAnsi" w:hAnsiTheme="minorHAnsi"/>
          <w:iCs/>
          <w:sz w:val="22"/>
          <w:szCs w:val="22"/>
        </w:rPr>
      </w:pPr>
      <w:r>
        <w:rPr>
          <w:rFonts w:cs="Calibri" w:ascii="Calibri" w:hAnsi="Calibri" w:asciiTheme="minorHAnsi" w:cstheme="minorHAnsi" w:hAnsiTheme="minorHAnsi"/>
          <w:iCs/>
          <w:sz w:val="22"/>
          <w:szCs w:val="22"/>
        </w:rPr>
        <w:t>využívanie integrovaných senzorov;</w:t>
      </w:r>
    </w:p>
    <w:p>
      <w:pPr>
        <w:pStyle w:val="Normal"/>
        <w:numPr>
          <w:ilvl w:val="0"/>
          <w:numId w:val="37"/>
        </w:numPr>
        <w:jc w:val="both"/>
        <w:rPr>
          <w:rFonts w:ascii="Calibri" w:hAnsi="Calibri" w:cs="Calibri" w:asciiTheme="minorHAnsi" w:cstheme="minorHAnsi" w:hAnsiTheme="minorHAnsi"/>
          <w:iCs/>
          <w:sz w:val="22"/>
          <w:szCs w:val="22"/>
        </w:rPr>
      </w:pPr>
      <w:r>
        <w:rPr>
          <w:rFonts w:cs="Calibri" w:ascii="Calibri" w:hAnsi="Calibri" w:asciiTheme="minorHAnsi" w:cstheme="minorHAnsi" w:hAnsiTheme="minorHAnsi"/>
          <w:iCs/>
          <w:sz w:val="22"/>
          <w:szCs w:val="22"/>
        </w:rPr>
        <w:t>detekcia premávky;</w:t>
      </w:r>
    </w:p>
    <w:p>
      <w:pPr>
        <w:pStyle w:val="Normal"/>
        <w:numPr>
          <w:ilvl w:val="0"/>
          <w:numId w:val="37"/>
        </w:numPr>
        <w:jc w:val="both"/>
        <w:rPr>
          <w:rFonts w:ascii="Calibri" w:hAnsi="Calibri" w:cs="Calibri" w:asciiTheme="minorHAnsi" w:cstheme="minorHAnsi" w:hAnsiTheme="minorHAnsi"/>
          <w:iCs/>
          <w:sz w:val="22"/>
          <w:szCs w:val="22"/>
        </w:rPr>
      </w:pPr>
      <w:r>
        <w:rPr>
          <w:rFonts w:cs="Calibri" w:ascii="Calibri" w:hAnsi="Calibri" w:asciiTheme="minorHAnsi" w:cstheme="minorHAnsi" w:hAnsiTheme="minorHAnsi"/>
          <w:iCs/>
          <w:sz w:val="22"/>
          <w:szCs w:val="22"/>
        </w:rPr>
        <w:t>aplikácia zelených riešení - budovanie zelených ostrovčekov a/alebo výsadba cestnej zelene</w:t>
      </w:r>
    </w:p>
    <w:p>
      <w:pPr>
        <w:pStyle w:val="ListParagraph"/>
        <w:widowControl/>
        <w:spacing w:before="0" w:after="0"/>
        <w:ind w:left="425" w:hanging="0"/>
        <w:contextualSpacing w:val="false"/>
        <w:jc w:val="both"/>
        <w:rPr>
          <w:rFonts w:ascii="Calibri" w:hAnsi="Calibri" w:cs="Calibri" w:asciiTheme="minorHAnsi" w:cstheme="minorHAnsi" w:hAnsiTheme="minorHAnsi"/>
          <w:bCs/>
          <w:color w:val="auto"/>
          <w:sz w:val="22"/>
          <w:szCs w:val="22"/>
        </w:rPr>
      </w:pPr>
      <w:r>
        <w:rPr>
          <w:rFonts w:cs="Calibri" w:cstheme="minorHAnsi" w:ascii="Calibri" w:hAnsi="Calibri"/>
          <w:bCs/>
          <w:color w:val="auto"/>
          <w:sz w:val="22"/>
          <w:szCs w:val="22"/>
        </w:rPr>
      </w:r>
    </w:p>
    <w:p>
      <w:pPr>
        <w:pStyle w:val="Normal"/>
        <w:widowControl/>
        <w:suppressAutoHyphens w:val="true"/>
        <w:snapToGrid w:val="false"/>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Čl. III</w:t>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Podklady, súčinnosť zmluvných strán</w:t>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(a stavebníka/správcu na strane objednávateľa)</w:t>
      </w:r>
    </w:p>
    <w:p>
      <w:pPr>
        <w:pStyle w:val="ListParagraph"/>
        <w:numPr>
          <w:ilvl w:val="0"/>
          <w:numId w:val="3"/>
        </w:numPr>
        <w:spacing w:before="0" w:after="0"/>
        <w:ind w:left="426" w:hanging="426"/>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Objednávateľ je povinný do 5 pracovných dní od uzavretia Zmluvy poskytnúť zhotoviteľovi nevyhnutne potrebné podklady, a to: </w:t>
      </w:r>
    </w:p>
    <w:p>
      <w:pPr>
        <w:pStyle w:val="ListParagraph"/>
        <w:numPr>
          <w:ilvl w:val="0"/>
          <w:numId w:val="35"/>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Mostné listy predmetných mostov, protokoly z bežných a hlavných prehliadok mostov, </w:t>
      </w:r>
    </w:p>
    <w:p>
      <w:pPr>
        <w:pStyle w:val="ListParagraph"/>
        <w:numPr>
          <w:ilvl w:val="0"/>
          <w:numId w:val="35"/>
        </w:numPr>
        <w:jc w:val="both"/>
        <w:rPr>
          <w:rFonts w:ascii="Calibri" w:hAnsi="Calibri" w:cs="Calibri" w:asciiTheme="minorHAnsi" w:cstheme="minorHAnsi" w:hAnsiTheme="minorHAnsi"/>
          <w:color w:val="auto"/>
          <w:sz w:val="22"/>
          <w:szCs w:val="22"/>
        </w:rPr>
      </w:pPr>
      <w:r>
        <w:rPr>
          <w:rFonts w:cs="Calibri" w:ascii="Calibri" w:hAnsi="Calibri" w:asciiTheme="minorHAnsi" w:cstheme="minorHAnsi" w:hAnsiTheme="minorHAnsi"/>
          <w:color w:val="auto"/>
          <w:sz w:val="22"/>
          <w:szCs w:val="22"/>
        </w:rPr>
        <w:t xml:space="preserve">Stav cesty II/571 v staničení km 12,008 – 31,900 po hlavných prehliadkach v roku 2021 so zoznamom opravených a rekonštruovaných úsekov cesty od roku 2018 </w:t>
      </w:r>
    </w:p>
    <w:p>
      <w:pPr>
        <w:pStyle w:val="ListParagraph"/>
        <w:numPr>
          <w:ilvl w:val="0"/>
          <w:numId w:val="3"/>
        </w:numPr>
        <w:suppressAutoHyphens w:val="true"/>
        <w:snapToGrid w:val="false"/>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Objednávateľ priamo alebo prostredníctvom svojho správcu ciest: </w:t>
      </w:r>
      <w:r>
        <w:rPr>
          <w:rFonts w:cs="Calibri" w:ascii="Calibri" w:hAnsi="Calibri" w:asciiTheme="minorHAnsi" w:cstheme="minorHAnsi" w:hAnsiTheme="minorHAnsi"/>
          <w:b/>
          <w:sz w:val="22"/>
          <w:szCs w:val="22"/>
        </w:rPr>
        <w:t>Banskobystrická regionálna správa ciest, a.s.</w:t>
      </w:r>
      <w:r>
        <w:rPr>
          <w:rFonts w:cs="Calibri" w:ascii="Calibri" w:hAnsi="Calibri" w:asciiTheme="minorHAnsi" w:cstheme="minorHAnsi" w:hAnsiTheme="minorHAnsi"/>
          <w:sz w:val="22"/>
          <w:szCs w:val="22"/>
        </w:rPr>
        <w:t>, Majerská cesta č. 94, 974 69 Banská Bystrica, IČO: 36 836 567 (ďalej aj ako „</w:t>
      </w:r>
      <w:r>
        <w:rPr>
          <w:rFonts w:cs="Calibri" w:ascii="Calibri" w:hAnsi="Calibri" w:asciiTheme="minorHAnsi" w:cstheme="minorHAnsi" w:hAnsiTheme="minorHAnsi"/>
          <w:b/>
          <w:sz w:val="22"/>
          <w:szCs w:val="22"/>
        </w:rPr>
        <w:t>stavebník</w:t>
      </w:r>
      <w:r>
        <w:rPr>
          <w:rFonts w:cs="Calibri" w:ascii="Calibri" w:hAnsi="Calibri" w:asciiTheme="minorHAnsi" w:cstheme="minorHAnsi" w:hAnsiTheme="minorHAnsi"/>
          <w:sz w:val="22"/>
          <w:szCs w:val="22"/>
        </w:rPr>
        <w:t>“ alebo „</w:t>
      </w:r>
      <w:r>
        <w:rPr>
          <w:rFonts w:cs="Calibri" w:ascii="Calibri" w:hAnsi="Calibri" w:asciiTheme="minorHAnsi" w:cstheme="minorHAnsi" w:hAnsiTheme="minorHAnsi"/>
          <w:b/>
          <w:sz w:val="22"/>
          <w:szCs w:val="22"/>
        </w:rPr>
        <w:t>správca</w:t>
      </w:r>
      <w:r>
        <w:rPr>
          <w:rFonts w:cs="Calibri" w:ascii="Calibri" w:hAnsi="Calibri" w:asciiTheme="minorHAnsi" w:cstheme="minorHAnsi" w:hAnsiTheme="minorHAnsi"/>
          <w:sz w:val="22"/>
          <w:szCs w:val="22"/>
        </w:rPr>
        <w:t>“) je povinný poskytnúť zhotoviteľovi nevyhnutné spolupôsobenie, spočívajúce najmä v odovzdaní doplňujúcich údajov, upresnení, podkladov, vyjadrení a stanovísk, ktoré sa nachádzajú u objednávateľa, resp. správcu a ktorých potreba odovzdania vznikne v priebehu plnenia Zmluvy. Ani objednávateľ ani správca nie sú za účelom splnenia tejto povinnosti povinní vytvárať nové údaje, ani poskytovať údaje alebo iné podklady, ak ich nemajú k dispozícii.</w:t>
      </w:r>
    </w:p>
    <w:p>
      <w:pPr>
        <w:pStyle w:val="Style2"/>
        <w:numPr>
          <w:ilvl w:val="0"/>
          <w:numId w:val="3"/>
        </w:numPr>
        <w:shd w:val="clear" w:color="auto" w:fill="auto"/>
        <w:tabs>
          <w:tab w:val="clear" w:pos="708"/>
          <w:tab w:val="left" w:pos="560" w:leader="none"/>
        </w:tabs>
        <w:spacing w:lineRule="auto" w:line="240" w:before="0" w:after="0"/>
        <w:ind w:left="425" w:hanging="425"/>
        <w:jc w:val="both"/>
        <w:rPr>
          <w:rStyle w:val="CharStyle10"/>
          <w:rFonts w:ascii="Calibri" w:hAnsi="Calibri" w:cs="Calibri" w:asciiTheme="minorHAnsi" w:cstheme="minorHAnsi" w:hAnsiTheme="minorHAnsi"/>
          <w:color w:val="000000"/>
          <w:sz w:val="22"/>
          <w:szCs w:val="22"/>
          <w:lang w:val="sk-SK" w:eastAsia="sk-SK"/>
        </w:rPr>
      </w:pPr>
      <w:r>
        <w:rPr>
          <w:rStyle w:val="CharStyle10"/>
          <w:rFonts w:cs="Calibri" w:ascii="Calibri" w:hAnsi="Calibri" w:asciiTheme="minorHAnsi" w:cstheme="minorHAnsi" w:hAnsiTheme="minorHAnsi"/>
          <w:color w:val="000000"/>
          <w:sz w:val="22"/>
          <w:szCs w:val="22"/>
          <w:lang w:val="sk-SK"/>
        </w:rPr>
        <w:t xml:space="preserve">Zhotoviteľ je povinný pri vykonávaní Diela spolupracovať s objednávateľom a správcom, s dotknutými orgánmi štátnej správy a orgánmi samosprávy, s ostatnými dotknutými subjektmi, ktoré ustanoví príslušný stavebný úrad alebo právne predpisy a ich požiadavky, resp. pripomienky zapracovať do Diela/zohľadniť v Diele. </w:t>
      </w:r>
    </w:p>
    <w:p>
      <w:pPr>
        <w:pStyle w:val="ListParagraph"/>
        <w:numPr>
          <w:ilvl w:val="0"/>
          <w:numId w:val="3"/>
        </w:numPr>
        <w:ind w:left="360" w:hanging="360"/>
        <w:jc w:val="both"/>
        <w:rPr>
          <w:rStyle w:val="CharStyle10"/>
          <w:rFonts w:ascii="Calibri" w:hAnsi="Calibri" w:cs="Calibri" w:asciiTheme="minorHAnsi" w:cstheme="minorHAnsi" w:hAnsiTheme="minorHAnsi"/>
          <w:sz w:val="22"/>
          <w:szCs w:val="22"/>
        </w:rPr>
      </w:pPr>
      <w:r>
        <w:rPr>
          <w:rStyle w:val="CharStyle10"/>
          <w:rFonts w:eastAsia="Calibri" w:cs="Calibri" w:ascii="Calibri" w:hAnsi="Calibri" w:asciiTheme="minorHAnsi" w:cstheme="minorHAnsi" w:eastAsiaTheme="minorHAnsi" w:hAnsiTheme="minorHAnsi"/>
          <w:sz w:val="22"/>
          <w:szCs w:val="22"/>
          <w:lang w:bidi="en-US"/>
        </w:rPr>
        <w:t>Zhotoviteľ je povinný aktualizovať Dokumentáciu v častiach výkaz výmer a položkový rozpočet v rozsahu, v akom boli predložené vo vypracovanej projektovej dokumentácii, na požiadanie Objednávateľa pre potrebu predloženia rozpočtu Stavby aktuálneho k danému termínu do žiadosti o nenávratný finančný príspevok (ďalej len ako „NFP“), ktorá bude zahŕňať stavebné práce podľa tejto projektovej dokumentácie, pričom táto žiadosť o NFP bude pripravovaná na základe vyhlásenej výzvy na predkladanie žiadostí o NFP. Zhotoviteľ je povinný aktualizovať dokumentáciu v častiach výkaz výmer a položkový rozpočet v rozsahu, ako boli predložené vo vypracovanej projektovej dokumentácii, na požiadanie Objednávateľa pre potrebu predloženia aktuálneho rozpočtu Stavby do verejného obstarávania na obstaranie stavebných prác v zmysle tejto projektovej dokumentácie.</w:t>
      </w:r>
    </w:p>
    <w:p>
      <w:pPr>
        <w:pStyle w:val="Style2"/>
        <w:numPr>
          <w:ilvl w:val="0"/>
          <w:numId w:val="3"/>
        </w:numPr>
        <w:shd w:val="clear" w:color="auto" w:fill="auto"/>
        <w:tabs>
          <w:tab w:val="clear" w:pos="708"/>
          <w:tab w:val="left" w:pos="560" w:leader="none"/>
        </w:tabs>
        <w:spacing w:lineRule="auto" w:line="240" w:before="0" w:after="0"/>
        <w:ind w:left="425" w:hanging="425"/>
        <w:jc w:val="both"/>
        <w:rPr>
          <w:rStyle w:val="CharStyle10"/>
          <w:sz w:val="24"/>
          <w:szCs w:val="24"/>
          <w:lang w:val="sk-SK"/>
        </w:rPr>
      </w:pPr>
      <w:r>
        <w:rPr>
          <w:rStyle w:val="CharStyle10"/>
          <w:rFonts w:cs="Calibri" w:ascii="Calibri" w:hAnsi="Calibri" w:asciiTheme="minorHAnsi" w:cstheme="minorHAnsi" w:hAnsiTheme="minorHAnsi"/>
          <w:color w:val="000000"/>
          <w:sz w:val="22"/>
          <w:szCs w:val="22"/>
          <w:lang w:val="sk-SK"/>
        </w:rPr>
        <w:t>Vstupné pracovné rokovanie zmluvné strany dohodnú tak, aby sa konalo najneskôr do 5 pracovných dní odo dňa nadobudnutia účinnosti Zmluvy. Zhotoviteľ je povinný v súčinnosti so správcom vypracovať a na vstupnom pracovnom rokovaní následne predložiť objednávateľovi na pripomienkovanie návrh technického riešenia Diela.</w:t>
      </w:r>
      <w:r>
        <w:rPr>
          <w:rStyle w:val="CharStyle10"/>
          <w:color w:val="000000"/>
          <w:sz w:val="24"/>
          <w:szCs w:val="24"/>
          <w:lang w:val="sk-SK"/>
        </w:rPr>
        <w:t xml:space="preserve"> </w:t>
      </w:r>
    </w:p>
    <w:p>
      <w:pPr>
        <w:pStyle w:val="Style2"/>
        <w:numPr>
          <w:ilvl w:val="0"/>
          <w:numId w:val="3"/>
        </w:numPr>
        <w:shd w:val="clear" w:color="auto" w:fill="auto"/>
        <w:tabs>
          <w:tab w:val="clear" w:pos="708"/>
          <w:tab w:val="left" w:pos="560" w:leader="none"/>
        </w:tabs>
        <w:spacing w:lineRule="auto" w:line="240" w:before="0" w:after="0"/>
        <w:ind w:left="425" w:hanging="425"/>
        <w:jc w:val="both"/>
        <w:rPr>
          <w:rFonts w:ascii="Calibri" w:hAnsi="Calibri" w:cs="Calibri" w:asciiTheme="minorHAnsi" w:cstheme="minorHAnsi" w:hAnsiTheme="minorHAnsi"/>
          <w:sz w:val="22"/>
          <w:szCs w:val="22"/>
          <w:lang w:val="sk-SK"/>
        </w:rPr>
      </w:pPr>
      <w:r>
        <w:rPr>
          <w:rFonts w:cs="Calibri" w:ascii="Calibri" w:hAnsi="Calibri" w:asciiTheme="minorHAnsi" w:cstheme="minorHAnsi" w:hAnsiTheme="minorHAnsi"/>
          <w:sz w:val="22"/>
          <w:szCs w:val="22"/>
          <w:lang w:val="sk-SK"/>
        </w:rPr>
        <w:t xml:space="preserve">Zhotoviteľ je povinný podľa požiadaviek objednávateľa, minimálne však jedenkrát v kalendárnom mesiaci, zúčastniť sa pracovného rokovania v sídle objednávateľa, za nevyhnutnej účasti objednávateľa a správcu. Z pracovného rokovania zhotoviteľ vyhotoví zápis, ktorého rovnopis obdrží každá zmluvná strana a správca. Počas pracovných rokovaní je zhotoviteľ povinný informovať objednávateľa a správcu o stave rozpracovanosti Diela. </w:t>
      </w:r>
      <w:r>
        <w:rPr>
          <w:rStyle w:val="CharStyle10"/>
          <w:rFonts w:cs="Calibri" w:ascii="Calibri" w:hAnsi="Calibri" w:asciiTheme="minorHAnsi" w:cstheme="minorHAnsi" w:hAnsiTheme="minorHAnsi"/>
          <w:color w:val="000000"/>
          <w:sz w:val="22"/>
          <w:szCs w:val="22"/>
          <w:lang w:val="sk-SK"/>
        </w:rPr>
        <w:t xml:space="preserve">Zhotoviteľ je povinný predkladať na pracovné rokovania rozpracovanú Dokumentáciu s prílohami za účelom ich prerokovania a odsúhlasenia objednávateľom a správcom. Pripomienky objednávateľa a správcu z pracovného rokovania sú po ich prerokovaní záväzným pokynom objednávateľa pre zhotoviteľa. </w:t>
      </w:r>
      <w:r>
        <w:rPr>
          <w:rFonts w:cs="Calibri" w:ascii="Calibri" w:hAnsi="Calibri" w:asciiTheme="minorHAnsi" w:cstheme="minorHAnsi" w:hAnsiTheme="minorHAnsi"/>
          <w:sz w:val="22"/>
          <w:szCs w:val="22"/>
          <w:lang w:val="sk-SK"/>
        </w:rPr>
        <w:t>Zhotoviteľ je povinný najmä neuskutočňovať zábery mimo cestného pozemku, požiadať objednávateľa a správcu o odsúhlasenie majetkových hraníc a hraníc dočasných záberov, ktoré sú podkladom pre spracovanie geometrických plánov.</w:t>
      </w:r>
    </w:p>
    <w:p>
      <w:pPr>
        <w:pStyle w:val="Style2"/>
        <w:numPr>
          <w:ilvl w:val="0"/>
          <w:numId w:val="3"/>
        </w:numPr>
        <w:shd w:val="clear" w:color="auto" w:fill="auto"/>
        <w:tabs>
          <w:tab w:val="clear" w:pos="708"/>
          <w:tab w:val="left" w:pos="560" w:leader="none"/>
        </w:tabs>
        <w:spacing w:lineRule="auto" w:line="240" w:before="0" w:after="0"/>
        <w:ind w:left="425" w:hanging="425"/>
        <w:jc w:val="both"/>
        <w:rPr>
          <w:rFonts w:ascii="Calibri" w:hAnsi="Calibri" w:cs="Calibri" w:asciiTheme="minorHAnsi" w:cstheme="minorHAnsi" w:hAnsiTheme="minorHAnsi"/>
          <w:sz w:val="22"/>
          <w:szCs w:val="22"/>
        </w:rPr>
      </w:pPr>
      <w:bookmarkStart w:id="3" w:name="_Hlk130887419"/>
      <w:r>
        <w:rPr>
          <w:rFonts w:cs="Calibri" w:ascii="Calibri" w:hAnsi="Calibri" w:asciiTheme="minorHAnsi" w:cstheme="minorHAnsi" w:hAnsiTheme="minorHAnsi"/>
          <w:sz w:val="22"/>
          <w:szCs w:val="22"/>
        </w:rPr>
        <w:t>Objednávateľ požaduje účasť zhotoviteľa na stavebných konaniach, prípadne iných rokovaniach, súvisiacich so stavbou, k čomu sa zhotoviteľ na základe tejto Zmluvy zaväzuje.</w:t>
      </w:r>
      <w:bookmarkEnd w:id="3"/>
    </w:p>
    <w:p>
      <w:pPr>
        <w:pStyle w:val="NoSpacing"/>
        <w:rPr>
          <w:rStyle w:val="CharStyle13"/>
          <w:rFonts w:ascii="Calibri" w:hAnsi="Calibri" w:cs="Calibri" w:asciiTheme="minorHAnsi" w:cstheme="minorHAnsi" w:hAnsiTheme="minorHAnsi"/>
          <w:bCs w:val="false"/>
          <w:color w:val="auto"/>
          <w:szCs w:val="24"/>
        </w:rPr>
      </w:pPr>
      <w:r>
        <w:rPr>
          <w:rFonts w:cs="Calibri" w:cstheme="minorHAnsi" w:ascii="Calibri" w:hAnsi="Calibri"/>
          <w:bCs w:val="false"/>
          <w:color w:val="auto"/>
          <w:szCs w:val="24"/>
        </w:rPr>
      </w:r>
    </w:p>
    <w:p>
      <w:pPr>
        <w:pStyle w:val="Normal"/>
        <w:jc w:val="center"/>
        <w:rPr>
          <w:rFonts w:ascii="Calibri" w:hAnsi="Calibri" w:asciiTheme="minorHAnsi" w:hAnsiTheme="minorHAnsi"/>
          <w:b/>
        </w:rPr>
      </w:pPr>
      <w:r>
        <w:rPr>
          <w:rFonts w:ascii="Calibri" w:hAnsi="Calibri" w:asciiTheme="minorHAnsi" w:hAnsiTheme="minorHAnsi"/>
          <w:b/>
        </w:rPr>
        <w:t>Čl. IV</w:t>
      </w:r>
    </w:p>
    <w:p>
      <w:pPr>
        <w:pStyle w:val="Normal"/>
        <w:spacing w:before="0" w:after="120"/>
        <w:jc w:val="center"/>
        <w:rPr>
          <w:rFonts w:ascii="Calibri" w:hAnsi="Calibri" w:asciiTheme="minorHAnsi" w:hAnsiTheme="minorHAnsi"/>
          <w:b/>
        </w:rPr>
      </w:pPr>
      <w:r>
        <w:rPr>
          <w:rFonts w:ascii="Calibri" w:hAnsi="Calibri" w:asciiTheme="minorHAnsi" w:hAnsiTheme="minorHAnsi"/>
          <w:b/>
        </w:rPr>
        <w:t>Miesto, čas a spôsob plnenia</w:t>
      </w:r>
    </w:p>
    <w:p>
      <w:pPr>
        <w:pStyle w:val="ListParagraph"/>
        <w:numPr>
          <w:ilvl w:val="0"/>
          <w:numId w:val="4"/>
        </w:numPr>
        <w:ind w:left="425" w:hanging="426"/>
        <w:rPr>
          <w:rStyle w:val="CharStyle10"/>
          <w:rFonts w:ascii="Calibri" w:hAnsi="Calibri" w:eastAsia="" w:cs="Calibri" w:asciiTheme="minorHAnsi" w:cstheme="minorHAnsi" w:eastAsiaTheme="majorEastAsia" w:hAnsiTheme="minorHAnsi"/>
          <w:sz w:val="22"/>
          <w:szCs w:val="22"/>
        </w:rPr>
      </w:pPr>
      <w:r>
        <w:rPr>
          <w:rStyle w:val="CharStyle10"/>
          <w:rFonts w:eastAsia="" w:cs="Calibri" w:ascii="Calibri" w:hAnsi="Calibri" w:asciiTheme="minorHAnsi" w:cstheme="minorHAnsi" w:eastAsiaTheme="majorEastAsia" w:hAnsiTheme="minorHAnsi"/>
          <w:sz w:val="22"/>
          <w:szCs w:val="22"/>
        </w:rPr>
        <w:t>Zhotoviteľ sa zaväzuje, že riadne zhotovené (vykonané) Dielo v rozsahu podľa tejto časti Zmluvy odovzdá objednávateľovi v sídle objednávateľa nasledovne:</w:t>
      </w:r>
    </w:p>
    <w:p>
      <w:pPr>
        <w:pStyle w:val="Normal"/>
        <w:ind w:left="425" w:hanging="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b/>
          <w:sz w:val="22"/>
          <w:szCs w:val="22"/>
        </w:rPr>
        <w:t>dokumentácia stavebného zámeru (DSZ) do 2 mesiacov odo dňa účinnosti tejto Zmluvy,</w:t>
      </w:r>
    </w:p>
    <w:p>
      <w:pPr>
        <w:pStyle w:val="Normal"/>
        <w:ind w:left="425" w:hanging="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b/>
          <w:bCs/>
          <w:sz w:val="22"/>
          <w:szCs w:val="22"/>
        </w:rPr>
        <w:t xml:space="preserve">ostatná </w:t>
      </w:r>
      <w:r>
        <w:rPr>
          <w:rFonts w:cs="Calibri" w:ascii="Calibri" w:hAnsi="Calibri" w:asciiTheme="minorHAnsi" w:cstheme="minorHAnsi" w:hAnsiTheme="minorHAnsi"/>
          <w:b/>
          <w:sz w:val="22"/>
          <w:szCs w:val="22"/>
        </w:rPr>
        <w:t>Dokumentácia do 5 mesiacov odo dňa účinnosti tejto Zmluvy,</w:t>
      </w:r>
    </w:p>
    <w:p>
      <w:pPr>
        <w:pStyle w:val="ListParagraph"/>
        <w:numPr>
          <w:ilvl w:val="0"/>
          <w:numId w:val="4"/>
        </w:numPr>
        <w:ind w:left="425" w:hanging="426"/>
        <w:jc w:val="both"/>
        <w:rPr>
          <w:rStyle w:val="CharStyle10"/>
          <w:rFonts w:ascii="Calibri" w:hAnsi="Calibri" w:cs="Calibri" w:asciiTheme="minorHAnsi" w:cstheme="minorHAnsi" w:hAnsiTheme="minorHAnsi"/>
          <w:strike/>
          <w:sz w:val="22"/>
          <w:szCs w:val="22"/>
          <w:shd w:fill="auto" w:val="clear"/>
        </w:rPr>
      </w:pPr>
      <w:r>
        <w:rPr>
          <w:rStyle w:val="CharStyle10"/>
          <w:rFonts w:eastAsia="" w:cs="Calibri" w:ascii="Calibri" w:hAnsi="Calibri" w:asciiTheme="minorHAnsi" w:cstheme="minorHAnsi" w:eastAsiaTheme="majorEastAsia" w:hAnsiTheme="minorHAnsi"/>
          <w:sz w:val="22"/>
          <w:szCs w:val="22"/>
        </w:rPr>
        <w:t xml:space="preserve">Zhotoviteľ je povinný vypracovať koncept technického riešenia Diela v súčinnosti so správcom. </w:t>
      </w:r>
    </w:p>
    <w:p>
      <w:pPr>
        <w:pStyle w:val="ListParagraph"/>
        <w:numPr>
          <w:ilvl w:val="0"/>
          <w:numId w:val="4"/>
        </w:numPr>
        <w:ind w:left="425" w:hanging="426"/>
        <w:jc w:val="both"/>
        <w:rPr>
          <w:rStyle w:val="CharStyle10"/>
          <w:rFonts w:ascii="Calibri" w:hAnsi="Calibri" w:cs="Calibri" w:asciiTheme="minorHAnsi" w:cstheme="minorHAnsi" w:hAnsiTheme="minorHAnsi"/>
          <w:sz w:val="22"/>
          <w:szCs w:val="22"/>
          <w:shd w:fill="auto" w:val="clear"/>
        </w:rPr>
      </w:pPr>
      <w:r>
        <w:rPr>
          <w:rStyle w:val="CharStyle10"/>
          <w:rFonts w:cs="Calibri" w:ascii="Calibri" w:hAnsi="Calibri" w:asciiTheme="minorHAnsi" w:hAnsiTheme="minorHAnsi"/>
          <w:sz w:val="22"/>
          <w:szCs w:val="22"/>
        </w:rPr>
        <w:t xml:space="preserve">Za účelom odsúhlasenia návrhu technického riešenia Diela objednávateľom sa zhotoviteľ zaväzuje zvolať pracovné rokovanie, a to vždy najneskôr do 15 dní pred termínom plnenia uvedeným v ods. 1 tohto článku Zmluvy. Pozvánku na pracovné rokovanie spolu s návrhom technického riešenia Diela sa zhotoviteľ zaväzuje doručiť objednávateľovi minimálne 3 dni vopred, pričom berie na vedomie, že objednávateľ je oprávnený termín navrhovaného pracovného stretnutia posunúť najviac o 5 dní. </w:t>
      </w:r>
    </w:p>
    <w:p>
      <w:pPr>
        <w:pStyle w:val="ListParagraph"/>
        <w:numPr>
          <w:ilvl w:val="0"/>
          <w:numId w:val="4"/>
        </w:numPr>
        <w:spacing w:before="120" w:after="0"/>
        <w:ind w:left="426" w:hanging="426"/>
        <w:contextualSpacing/>
        <w:jc w:val="both"/>
        <w:rPr>
          <w:rStyle w:val="CharStyle10"/>
          <w:rFonts w:ascii="Calibri" w:hAnsi="Calibri" w:cs="Calibri" w:asciiTheme="minorHAnsi" w:cstheme="minorHAnsi" w:hAnsiTheme="minorHAnsi"/>
          <w:sz w:val="22"/>
          <w:szCs w:val="22"/>
          <w:shd w:fill="auto" w:val="clear"/>
        </w:rPr>
      </w:pPr>
      <w:r>
        <w:rPr>
          <w:rStyle w:val="CharStyle10"/>
          <w:rFonts w:cs="Calibri" w:ascii="Calibri" w:hAnsi="Calibri" w:asciiTheme="minorHAnsi" w:hAnsiTheme="minorHAnsi"/>
          <w:sz w:val="22"/>
          <w:szCs w:val="22"/>
        </w:rPr>
        <w:t xml:space="preserve">Z pracovného rokovania zvolaného za účelom odsúhlasenia návrhu technického riešenia Diela zhotoviteľ vyhotoví na záver rokovania zápis, ktorý bude podpísaný oboma zmluvnými stranami, pričom v zápise bude uvedené, že objednávateľ návrh technického riešenia Diela odsúhlasuje alebo v ňom budú uvedené pripomienky, ktoré je zhotoviteľ povinný zapracovať a v lehote 3 dní doručiť objednávateľovi návrh technického riešenia Diela aj so zapracovanými pripomienkami. Ak v lehote do 3 dní od doručenia návrhu technického riešenia Diela so zapracovanými pripomienkami objednávateľ neoznámi zhotoviteľovi, že pripomienky neboli zapracované, má sa za to, že návrh technického riešenia Diela je objednávateľom odsúhlasený. </w:t>
      </w:r>
    </w:p>
    <w:p>
      <w:pPr>
        <w:pStyle w:val="ListParagraph"/>
        <w:numPr>
          <w:ilvl w:val="0"/>
          <w:numId w:val="4"/>
        </w:numPr>
        <w:spacing w:before="120" w:after="0"/>
        <w:ind w:left="426" w:hanging="426"/>
        <w:contextualSpacing/>
        <w:jc w:val="both"/>
        <w:rPr>
          <w:rStyle w:val="CharStyle10"/>
          <w:rFonts w:ascii="Calibri" w:hAnsi="Calibri" w:cs="Calibri" w:asciiTheme="minorHAnsi" w:cstheme="minorHAnsi" w:hAnsiTheme="minorHAnsi"/>
          <w:sz w:val="22"/>
          <w:szCs w:val="22"/>
          <w:shd w:fill="auto" w:val="clear"/>
        </w:rPr>
      </w:pPr>
      <w:r>
        <w:rPr>
          <w:rStyle w:val="CharStyle10"/>
          <w:rFonts w:cs="Calibri" w:ascii="Calibri" w:hAnsi="Calibri" w:asciiTheme="minorHAnsi" w:hAnsiTheme="minorHAnsi"/>
          <w:sz w:val="22"/>
          <w:szCs w:val="22"/>
        </w:rPr>
        <w:t>Pre vylúčenie pochybností sa zmluvné strany dohodli, že odsúhlasenie návrhu technického riešenia Diela na pracovnom rokovaní podľa ods. 4 tohto článku Zmluvy sa považuje za splnenie povinnosti zhotoviteľa odovzdať objednávateľovi objednávateľom odsúhlasený návrh technického riešenia stavby podľa ods. 2 tohto článku Zmluvy.</w:t>
      </w:r>
    </w:p>
    <w:p>
      <w:pPr>
        <w:pStyle w:val="ListParagraph"/>
        <w:numPr>
          <w:ilvl w:val="0"/>
          <w:numId w:val="4"/>
        </w:numPr>
        <w:spacing w:before="120" w:after="0"/>
        <w:ind w:left="426" w:hanging="426"/>
        <w:contextualSpacing/>
        <w:jc w:val="both"/>
        <w:rPr>
          <w:rFonts w:ascii="Calibri" w:hAnsi="Calibri" w:cs="Calibri" w:asciiTheme="minorHAnsi" w:cstheme="minorHAnsi" w:hAnsiTheme="minorHAnsi"/>
          <w:sz w:val="22"/>
          <w:szCs w:val="22"/>
        </w:rPr>
      </w:pPr>
      <w:r>
        <w:rPr>
          <w:rStyle w:val="CharStyle10"/>
          <w:rFonts w:cs="Calibri" w:ascii="Calibri" w:hAnsi="Calibri" w:asciiTheme="minorHAnsi" w:hAnsiTheme="minorHAnsi"/>
          <w:sz w:val="22"/>
          <w:szCs w:val="22"/>
        </w:rPr>
        <w:t>Zhotoviteľ je povinný prerokovať návrh technického riešenia Diela so všetkými dotknutými orgánmi, dotknutými správcami, resp. vlastníkmi inžinierskych sietí  a s ďalšími účastníkmi (ďalej len „</w:t>
      </w:r>
      <w:r>
        <w:rPr>
          <w:rStyle w:val="CharStyle10"/>
          <w:rFonts w:cs="Calibri" w:ascii="Calibri" w:hAnsi="Calibri" w:asciiTheme="minorHAnsi" w:hAnsiTheme="minorHAnsi"/>
          <w:b/>
          <w:bCs/>
          <w:sz w:val="22"/>
          <w:szCs w:val="22"/>
        </w:rPr>
        <w:t>dotknuté subjekty</w:t>
      </w:r>
      <w:r>
        <w:rPr>
          <w:rStyle w:val="CharStyle10"/>
          <w:rFonts w:cs="Calibri" w:ascii="Calibri" w:hAnsi="Calibri" w:asciiTheme="minorHAnsi" w:hAnsiTheme="minorHAnsi"/>
          <w:sz w:val="22"/>
          <w:szCs w:val="22"/>
        </w:rPr>
        <w:t xml:space="preserve">“), pričom rokovania sa uskutočnia za účasti osôb oprávnených rokovať za objednávateľa vo veciach Zmluvy a vo veciach technických. Rokovanie sa uskutoční v dostatočnom predstihu pred termínom plnenia uvedeným v ods. 1 tohto článku Zmluvy. Pozvánku na </w:t>
      </w:r>
      <w:r>
        <w:rPr>
          <w:rStyle w:val="CharStyle10"/>
          <w:rFonts w:cs="Calibri" w:ascii="Calibri" w:hAnsi="Calibri" w:asciiTheme="minorHAnsi" w:cstheme="minorHAnsi" w:hAnsiTheme="minorHAnsi"/>
          <w:sz w:val="22"/>
          <w:szCs w:val="22"/>
        </w:rPr>
        <w:t xml:space="preserve">rokovanie je zhotoviteľ povinný zaslať objednávateľovi minimálne 5 dní pred dňom konania rokovania na odsúhlasenie. Objednávateľ si vyhradzuje právo doplniť, resp. upraviť zoznam subjektov pozvaných na rokovanie. Po odsúhlasení, resp. doplnení pozvánky objednávateľom, je zhotoviteľ povinný do 5 dní doručiť pozvánku na rokovanie všetkým dotknutým subjektom. Z rokovania s dotknutými subjektmi vyhotoví zhotoviteľ zápis, pričom v zápise budú uvedené stanoviská, vyjadrenia, návrhy a požadované zmeny riešenia Dokumentácie dotknutých subjektov zúčastnených na rokovaní. Zhotoviteľ doručí zápis z rokovania objednávateľovi na odsúhlasenie do 5 dní po rokovaní s dotknutými subjektmi. Odsúhlasenie zápisu z rokovania s dotknutými subjektmi uskutoční objednávateľ prostredníctvom e-mailu zaslaného na e-mailovú adresu zhotoviteľa uvedenú v záhlaví tejto Zmluvy, a to do 3 dní od doručenia zápisu objednávateľovi. </w:t>
      </w:r>
      <w:r>
        <w:rPr>
          <w:rFonts w:cs="Calibri" w:ascii="Calibri" w:hAnsi="Calibri" w:asciiTheme="minorHAnsi" w:cstheme="minorHAnsi" w:hAnsiTheme="minorHAnsi"/>
          <w:sz w:val="22"/>
          <w:szCs w:val="22"/>
        </w:rPr>
        <w:t xml:space="preserve">O požadovaných zmenách technického riešenia Diela vyplývajúcich z vyjadrení oboznámi zhotoviteľ ihneď objednávateľa, stavebníka a následne po schválení objednávateľom zapracuje podmienky do Dokumentácie. </w:t>
      </w:r>
    </w:p>
    <w:p>
      <w:pPr>
        <w:pStyle w:val="NoSpacing"/>
        <w:numPr>
          <w:ilvl w:val="0"/>
          <w:numId w:val="4"/>
        </w:numPr>
        <w:ind w:left="425"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Zhotoviteľ je povinný odovzdať Dokumentáciu </w:t>
      </w:r>
      <w:r>
        <w:rPr>
          <w:rFonts w:cs="Calibri" w:ascii="Calibri" w:hAnsi="Calibri" w:asciiTheme="minorHAnsi" w:cstheme="minorHAnsi" w:hAnsiTheme="minorHAnsi"/>
          <w:b/>
          <w:sz w:val="22"/>
          <w:szCs w:val="22"/>
        </w:rPr>
        <w:t>v tlačenej forme, elektronickej forme needitovateľnej (.pdf), elektronickej forme editovateľnej (.doc, .dwg, .dgn, .xls</w:t>
      </w:r>
      <w:r>
        <w:rPr>
          <w:rFonts w:cs="Calibri" w:ascii="Calibri" w:hAnsi="Calibri" w:asciiTheme="minorHAnsi" w:cstheme="minorHAnsi" w:hAnsiTheme="minorHAnsi"/>
          <w:sz w:val="22"/>
          <w:szCs w:val="22"/>
        </w:rPr>
        <w:t>). Dokumentácia v elektronickej forme musí zodpovedať identickému členeniu ako Dokumentácia v tlačenej forme.</w:t>
      </w:r>
    </w:p>
    <w:p>
      <w:pPr>
        <w:pStyle w:val="NoSpacing"/>
        <w:numPr>
          <w:ilvl w:val="0"/>
          <w:numId w:val="4"/>
        </w:numPr>
        <w:ind w:left="425"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Zhotoviteľ je povinný odovzdať Dokumentáciu v tlačenej forme v počte </w:t>
      </w:r>
      <w:r>
        <w:rPr>
          <w:rFonts w:cs="Calibri" w:ascii="Calibri" w:hAnsi="Calibri" w:asciiTheme="minorHAnsi" w:cstheme="minorHAnsi" w:hAnsiTheme="minorHAnsi"/>
          <w:b/>
          <w:sz w:val="22"/>
          <w:szCs w:val="22"/>
        </w:rPr>
        <w:t>6 ks</w:t>
      </w:r>
      <w:r>
        <w:rPr>
          <w:rFonts w:cs="Calibri" w:ascii="Calibri" w:hAnsi="Calibri" w:asciiTheme="minorHAnsi" w:cstheme="minorHAnsi" w:hAnsiTheme="minorHAnsi"/>
          <w:sz w:val="22"/>
          <w:szCs w:val="22"/>
        </w:rPr>
        <w:t xml:space="preserve"> vyhotovení  a v elektronickej forme v počte vyhotovení </w:t>
      </w:r>
      <w:r>
        <w:rPr>
          <w:rFonts w:cs="Calibri" w:ascii="Calibri" w:hAnsi="Calibri" w:asciiTheme="minorHAnsi" w:cstheme="minorHAnsi" w:hAnsiTheme="minorHAnsi"/>
          <w:b/>
          <w:sz w:val="22"/>
          <w:szCs w:val="22"/>
        </w:rPr>
        <w:t>1 x USB</w:t>
      </w:r>
      <w:r>
        <w:rPr>
          <w:rFonts w:cs="Calibri" w:ascii="Calibri" w:hAnsi="Calibri" w:asciiTheme="minorHAnsi" w:cstheme="minorHAnsi" w:hAnsiTheme="minorHAnsi"/>
          <w:sz w:val="22"/>
          <w:szCs w:val="22"/>
        </w:rPr>
        <w:t>.</w:t>
      </w:r>
    </w:p>
    <w:p>
      <w:pPr>
        <w:pStyle w:val="Normal"/>
        <w:ind w:firstLine="42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DSZ</w:t>
        <w:tab/>
        <w:tab/>
        <w:tab/>
        <w:t>4 x tlačená + 1 x USB kľúč</w:t>
      </w:r>
    </w:p>
    <w:p>
      <w:pPr>
        <w:pStyle w:val="Normal"/>
        <w:ind w:firstLine="42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DSPRS</w:t>
        <w:tab/>
        <w:tab/>
        <w:tab/>
        <w:t>6 x tlačená (z toho 1x overená stavebným úradom) + 1 x USB kľúč</w:t>
      </w:r>
    </w:p>
    <w:p>
      <w:pPr>
        <w:pStyle w:val="Normal"/>
        <w:ind w:firstLine="426"/>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Bezpečnostný audit</w:t>
        <w:tab/>
        <w:t>4 x tlačená + 1 x USB kľúč</w:t>
      </w:r>
    </w:p>
    <w:p>
      <w:pPr>
        <w:pStyle w:val="Normal"/>
        <w:rPr>
          <w:rFonts w:ascii="Calibri" w:hAnsi="Calibri" w:asciiTheme="minorHAnsi" w:hAnsiTheme="minorHAnsi"/>
          <w:b/>
        </w:rPr>
      </w:pPr>
      <w:r>
        <w:rPr>
          <w:rFonts w:asciiTheme="minorHAnsi" w:hAnsiTheme="minorHAnsi" w:ascii="Calibri" w:hAnsi="Calibri"/>
          <w:b/>
        </w:rPr>
      </w:r>
    </w:p>
    <w:p>
      <w:pPr>
        <w:pStyle w:val="Normal"/>
        <w:jc w:val="center"/>
        <w:rPr>
          <w:rFonts w:ascii="Calibri" w:hAnsi="Calibri" w:asciiTheme="minorHAnsi" w:hAnsiTheme="minorHAnsi"/>
          <w:b/>
        </w:rPr>
      </w:pPr>
      <w:r>
        <w:rPr>
          <w:rFonts w:ascii="Calibri" w:hAnsi="Calibri" w:asciiTheme="minorHAnsi" w:hAnsiTheme="minorHAnsi"/>
          <w:b/>
        </w:rPr>
        <w:t>Čl. V</w:t>
      </w:r>
    </w:p>
    <w:p>
      <w:pPr>
        <w:pStyle w:val="Normal"/>
        <w:jc w:val="center"/>
        <w:rPr>
          <w:rFonts w:ascii="Calibri" w:hAnsi="Calibri" w:asciiTheme="minorHAnsi" w:hAnsiTheme="minorHAnsi"/>
          <w:b/>
        </w:rPr>
      </w:pPr>
      <w:r>
        <w:rPr>
          <w:rFonts w:ascii="Calibri" w:hAnsi="Calibri" w:asciiTheme="minorHAnsi" w:hAnsiTheme="minorHAnsi"/>
          <w:b/>
        </w:rPr>
        <w:t>Cena za Dielo</w:t>
      </w:r>
    </w:p>
    <w:p>
      <w:pPr>
        <w:pStyle w:val="ListParagraph"/>
        <w:numPr>
          <w:ilvl w:val="0"/>
          <w:numId w:val="7"/>
        </w:numPr>
        <w:tabs>
          <w:tab w:val="clear" w:pos="708"/>
          <w:tab w:val="left" w:pos="7088" w:leader="none"/>
        </w:tabs>
        <w:spacing w:before="0" w:after="0"/>
        <w:ind w:left="425" w:hanging="425"/>
        <w:contextualSpacing w:val="false"/>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 xml:space="preserve">Cena za </w:t>
      </w:r>
      <w:r>
        <w:rPr>
          <w:rFonts w:cs="Calibri" w:ascii="Calibri" w:hAnsi="Calibri" w:asciiTheme="minorHAnsi" w:cstheme="minorHAnsi" w:hAnsiTheme="minorHAnsi"/>
          <w:sz w:val="22"/>
          <w:szCs w:val="22"/>
          <w:lang w:eastAsia="cs-CZ"/>
        </w:rPr>
        <w:t xml:space="preserve">Dielo </w:t>
      </w:r>
      <w:r>
        <w:rPr>
          <w:rFonts w:cs="Calibri" w:ascii="Calibri" w:hAnsi="Calibri" w:asciiTheme="minorHAnsi" w:cstheme="minorHAnsi" w:hAnsiTheme="minorHAnsi"/>
          <w:sz w:val="22"/>
          <w:szCs w:val="22"/>
        </w:rPr>
        <w:t>je stanovená</w:t>
      </w:r>
      <w:r>
        <w:rPr>
          <w:rFonts w:cs="Calibri" w:ascii="Calibri" w:hAnsi="Calibri" w:asciiTheme="minorHAnsi" w:cstheme="minorHAnsi" w:hAnsiTheme="minorHAnsi"/>
          <w:sz w:val="22"/>
          <w:szCs w:val="22"/>
          <w:lang w:eastAsia="cs-CZ"/>
        </w:rPr>
        <w:t xml:space="preserve"> podľa zákona č. 18/1996  Z. z. o cenách v znení neskorších predpisov a sú v nej zahrnuté všetky náklady, činnosti, práce, výkony alebo služby nevyhnutné za účelom riadneho vykonania Diela v tlačenej i elektronickej podobe, vrátane ceny za práce zhotoviteľa, ktoré budú spočívať v nepodstatnej zmene Diela na základe pokynov príslušného stavebného úradu v stavebnom alebo kolaudačnom konaní alebo za práce na Diele vyvolané nekvalitnou, neúplnou alebo chybnou činnosťou zhotoviteľa a náklady zhotoviteľa s tým súvisiace. </w:t>
      </w:r>
    </w:p>
    <w:p>
      <w:pPr>
        <w:pStyle w:val="NoSpacing"/>
        <w:numPr>
          <w:ilvl w:val="0"/>
          <w:numId w:val="7"/>
        </w:numPr>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bCs/>
          <w:sz w:val="22"/>
          <w:szCs w:val="22"/>
        </w:rPr>
        <w:t>Cena za Dielo</w:t>
      </w:r>
      <w:r>
        <w:rPr>
          <w:rFonts w:cs="Calibri" w:ascii="Calibri" w:hAnsi="Calibri" w:asciiTheme="minorHAnsi" w:cstheme="minorHAnsi" w:hAnsiTheme="minorHAnsi"/>
          <w:b/>
          <w:sz w:val="22"/>
          <w:szCs w:val="22"/>
        </w:rPr>
        <w:t xml:space="preserve"> </w:t>
      </w:r>
      <w:r>
        <w:rPr>
          <w:rFonts w:cs="Calibri" w:ascii="Calibri" w:hAnsi="Calibri" w:asciiTheme="minorHAnsi" w:cstheme="minorHAnsi" w:hAnsiTheme="minorHAnsi"/>
          <w:bCs/>
          <w:sz w:val="22"/>
          <w:szCs w:val="22"/>
        </w:rPr>
        <w:t>bola zmluvnými stranami dohodnutá nasledovne:</w:t>
      </w:r>
      <w:r>
        <w:rPr>
          <w:rFonts w:cs="Calibri" w:ascii="Calibri" w:hAnsi="Calibri" w:asciiTheme="minorHAnsi" w:cstheme="minorHAnsi" w:hAnsiTheme="minorHAnsi"/>
          <w:sz w:val="22"/>
          <w:szCs w:val="22"/>
          <w:lang w:eastAsia="cs-CZ"/>
        </w:rPr>
        <w:t xml:space="preserve"> </w:t>
      </w:r>
    </w:p>
    <w:p>
      <w:pPr>
        <w:pStyle w:val="Normal"/>
        <w:tabs>
          <w:tab w:val="clear" w:pos="708"/>
          <w:tab w:val="left" w:pos="426" w:leader="none"/>
          <w:tab w:val="left" w:pos="184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b/>
        <w:t xml:space="preserve">Cena bez DPH   </w:t>
        <w:tab/>
        <w:tab/>
        <w:t>Eur</w:t>
      </w:r>
    </w:p>
    <w:p>
      <w:pPr>
        <w:pStyle w:val="ListParagraph"/>
        <w:tabs>
          <w:tab w:val="clear" w:pos="708"/>
          <w:tab w:val="left" w:pos="567" w:leader="none"/>
          <w:tab w:val="left" w:pos="7088" w:leader="none"/>
        </w:tabs>
        <w:ind w:left="644" w:hanging="218"/>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DPH 20 %             </w:t>
        <w:tab/>
        <w:t xml:space="preserve">Eur            </w:t>
      </w:r>
    </w:p>
    <w:p>
      <w:pPr>
        <w:pStyle w:val="Normal"/>
        <w:tabs>
          <w:tab w:val="clear" w:pos="708"/>
          <w:tab w:val="left" w:pos="7088" w:leader="none"/>
        </w:tabs>
        <w:jc w:val="both"/>
        <w:rPr>
          <w:rFonts w:ascii="Calibri" w:hAnsi="Calibri" w:cs="Calibri" w:asciiTheme="minorHAnsi" w:cstheme="minorHAnsi" w:hAnsiTheme="minorHAnsi"/>
          <w:b/>
          <w:sz w:val="22"/>
          <w:szCs w:val="22"/>
          <w:bdr w:val="single" w:sz="4" w:space="0" w:color="000000"/>
          <w:lang w:eastAsia="cs-CZ"/>
        </w:rPr>
      </w:pPr>
      <w:r>
        <w:rPr>
          <w:rFonts w:cs="Calibri" w:ascii="Calibri" w:hAnsi="Calibri" w:asciiTheme="minorHAnsi" w:cstheme="minorHAnsi" w:hAnsiTheme="minorHAnsi"/>
          <w:sz w:val="22"/>
          <w:szCs w:val="22"/>
          <w:lang w:eastAsia="cs-CZ"/>
        </w:rPr>
        <w:t xml:space="preserve">         </w:t>
      </w:r>
      <w:r>
        <w:rPr>
          <w:rFonts w:cs="Calibri" w:ascii="Calibri" w:hAnsi="Calibri" w:asciiTheme="minorHAnsi" w:cstheme="minorHAnsi" w:hAnsiTheme="minorHAnsi"/>
          <w:b/>
          <w:sz w:val="22"/>
          <w:szCs w:val="22"/>
          <w:bdr w:val="single" w:sz="4" w:space="0" w:color="000000"/>
          <w:lang w:eastAsia="cs-CZ"/>
        </w:rPr>
        <w:t>Cena s DPH                                                                                                                 Eur</w:t>
      </w:r>
    </w:p>
    <w:p>
      <w:pPr>
        <w:pStyle w:val="Normal"/>
        <w:tabs>
          <w:tab w:val="clear" w:pos="708"/>
          <w:tab w:val="left" w:pos="7088" w:leader="none"/>
        </w:tabs>
        <w:jc w:val="both"/>
        <w:rPr>
          <w:rFonts w:ascii="Calibri" w:hAnsi="Calibri" w:cs="Calibri" w:asciiTheme="minorHAnsi" w:cstheme="minorHAnsi" w:hAnsiTheme="minorHAnsi"/>
          <w:b/>
          <w:sz w:val="22"/>
          <w:szCs w:val="22"/>
          <w:bdr w:val="single" w:sz="4" w:space="0" w:color="000000"/>
          <w:lang w:eastAsia="cs-CZ"/>
        </w:rPr>
      </w:pPr>
      <w:r>
        <w:rPr>
          <w:rFonts w:cs="Calibri" w:ascii="Calibri" w:hAnsi="Calibri" w:asciiTheme="minorHAnsi" w:cstheme="minorHAnsi" w:hAnsiTheme="minorHAnsi"/>
          <w:b/>
          <w:color w:val="auto"/>
          <w:sz w:val="22"/>
          <w:szCs w:val="22"/>
          <w:lang w:eastAsia="cs-CZ"/>
        </w:rPr>
        <w:t xml:space="preserve">         </w:t>
      </w:r>
      <w:r>
        <w:rPr>
          <w:rFonts w:cs="Calibri" w:ascii="Calibri" w:hAnsi="Calibri" w:asciiTheme="minorHAnsi" w:cstheme="minorHAnsi" w:hAnsiTheme="minorHAnsi"/>
          <w:b/>
          <w:color w:val="auto"/>
          <w:sz w:val="22"/>
          <w:szCs w:val="22"/>
          <w:lang w:eastAsia="cs-CZ"/>
        </w:rPr>
        <w:t>(slovom:    Eur, 0/100 ) s DPH.</w:t>
      </w:r>
    </w:p>
    <w:p>
      <w:pPr>
        <w:pStyle w:val="Normal"/>
        <w:tabs>
          <w:tab w:val="clear" w:pos="708"/>
          <w:tab w:val="left" w:pos="7088" w:leader="none"/>
        </w:tabs>
        <w:jc w:val="both"/>
        <w:rPr>
          <w:rFonts w:ascii="Calibri" w:hAnsi="Calibri" w:cs="Calibri" w:asciiTheme="minorHAnsi" w:cstheme="minorHAnsi" w:hAnsiTheme="minorHAnsi"/>
          <w:bCs/>
          <w:sz w:val="22"/>
          <w:szCs w:val="22"/>
          <w:lang w:eastAsia="cs-CZ"/>
        </w:rPr>
      </w:pPr>
      <w:r>
        <w:rPr>
          <w:rFonts w:cs="Calibri" w:ascii="Calibri" w:hAnsi="Calibri" w:asciiTheme="minorHAnsi" w:cstheme="minorHAnsi" w:hAnsiTheme="minorHAnsi"/>
          <w:bCs/>
          <w:sz w:val="22"/>
          <w:szCs w:val="22"/>
          <w:lang w:eastAsia="cs-CZ"/>
        </w:rPr>
        <w:t xml:space="preserve">         </w:t>
      </w:r>
      <w:r>
        <w:rPr>
          <w:rFonts w:cs="Calibri" w:ascii="Calibri" w:hAnsi="Calibri" w:asciiTheme="minorHAnsi" w:cstheme="minorHAnsi" w:hAnsiTheme="minorHAnsi"/>
          <w:bCs/>
          <w:sz w:val="22"/>
          <w:szCs w:val="22"/>
          <w:lang w:eastAsia="cs-CZ"/>
        </w:rPr>
        <w:t>(ďalej aj ako „</w:t>
      </w:r>
      <w:r>
        <w:rPr>
          <w:rFonts w:cs="Calibri" w:ascii="Calibri" w:hAnsi="Calibri" w:asciiTheme="minorHAnsi" w:cstheme="minorHAnsi" w:hAnsiTheme="minorHAnsi"/>
          <w:b/>
          <w:sz w:val="22"/>
          <w:szCs w:val="22"/>
          <w:lang w:eastAsia="cs-CZ"/>
        </w:rPr>
        <w:t>cena Diela</w:t>
      </w:r>
      <w:r>
        <w:rPr>
          <w:rFonts w:cs="Calibri" w:ascii="Calibri" w:hAnsi="Calibri" w:asciiTheme="minorHAnsi" w:cstheme="minorHAnsi" w:hAnsiTheme="minorHAnsi"/>
          <w:bCs/>
          <w:sz w:val="22"/>
          <w:szCs w:val="22"/>
          <w:lang w:eastAsia="cs-CZ"/>
        </w:rPr>
        <w:t>“)</w:t>
      </w:r>
    </w:p>
    <w:p>
      <w:pPr>
        <w:pStyle w:val="ListParagraph"/>
        <w:numPr>
          <w:ilvl w:val="0"/>
          <w:numId w:val="7"/>
        </w:numPr>
        <w:tabs>
          <w:tab w:val="clear" w:pos="708"/>
          <w:tab w:val="left" w:pos="7088" w:leader="none"/>
        </w:tabs>
        <w:ind w:left="426" w:hanging="426"/>
        <w:jc w:val="both"/>
        <w:rPr>
          <w:rFonts w:ascii="Calibri" w:hAnsi="Calibri" w:cs="Calibri"/>
          <w:color w:val="auto"/>
          <w:sz w:val="22"/>
          <w:szCs w:val="22"/>
          <w:lang w:eastAsia="cs-CZ"/>
        </w:rPr>
      </w:pPr>
      <w:r>
        <w:rPr>
          <w:rFonts w:cs="Calibri" w:ascii="Calibri" w:hAnsi="Calibri" w:asciiTheme="minorHAnsi" w:cstheme="minorHAnsi" w:hAnsiTheme="minorHAnsi"/>
          <w:sz w:val="22"/>
          <w:szCs w:val="22"/>
          <w:lang w:eastAsia="cs-CZ"/>
        </w:rPr>
        <w:t xml:space="preserve">Objednávateľ je povinný uhradiť cenu Diela na základe faktúry vystavenej zhotoviteľom až na základe doručeného preberacieho protokolu s náležitosťami podľa časti 4 tejto Zmluvy, riadne podpísaného oboma zmluvnými stranami podľa tejto Zmluvy. </w:t>
      </w:r>
    </w:p>
    <w:p>
      <w:pPr>
        <w:pStyle w:val="ListParagraph"/>
        <w:numPr>
          <w:ilvl w:val="0"/>
          <w:numId w:val="7"/>
        </w:numPr>
        <w:tabs>
          <w:tab w:val="clear" w:pos="708"/>
          <w:tab w:val="left" w:pos="7088" w:leader="none"/>
        </w:tabs>
        <w:ind w:left="426" w:hanging="426"/>
        <w:jc w:val="both"/>
        <w:rPr>
          <w:rFonts w:ascii="Calibri" w:hAnsi="Calibri" w:cs="Calibri"/>
          <w:color w:val="auto"/>
          <w:sz w:val="22"/>
          <w:szCs w:val="22"/>
          <w:lang w:eastAsia="cs-CZ"/>
        </w:rPr>
      </w:pPr>
      <w:r>
        <w:rPr>
          <w:rFonts w:cs="Calibri" w:ascii="Calibri" w:hAnsi="Calibri" w:asciiTheme="minorHAnsi" w:cstheme="minorHAnsi" w:hAnsiTheme="minorHAnsi"/>
          <w:sz w:val="22"/>
          <w:szCs w:val="22"/>
          <w:lang w:eastAsia="cs-CZ"/>
        </w:rPr>
        <w:t>Cena za Dielo je splatná nasledovne</w:t>
      </w:r>
      <w:r>
        <w:rPr>
          <w:rFonts w:cs="Calibri" w:ascii="Calibri" w:hAnsi="Calibri"/>
          <w:color w:val="auto"/>
          <w:sz w:val="22"/>
          <w:szCs w:val="22"/>
          <w:lang w:eastAsia="cs-CZ"/>
        </w:rPr>
        <w:t>:</w:t>
      </w:r>
    </w:p>
    <w:p>
      <w:pPr>
        <w:pStyle w:val="ListParagraph"/>
        <w:numPr>
          <w:ilvl w:val="0"/>
          <w:numId w:val="31"/>
        </w:numPr>
        <w:tabs>
          <w:tab w:val="clear" w:pos="708"/>
          <w:tab w:val="left" w:pos="7088" w:leader="none"/>
        </w:tabs>
        <w:jc w:val="both"/>
        <w:rPr>
          <w:rFonts w:ascii="Calibri" w:hAnsi="Calibri" w:cs="Calibri"/>
          <w:color w:val="auto"/>
          <w:sz w:val="22"/>
          <w:szCs w:val="22"/>
          <w:lang w:eastAsia="cs-CZ"/>
        </w:rPr>
      </w:pPr>
      <w:r>
        <w:rPr>
          <w:rFonts w:cs="Calibri" w:ascii="Calibri" w:hAnsi="Calibri"/>
          <w:color w:val="auto"/>
          <w:sz w:val="22"/>
          <w:szCs w:val="22"/>
          <w:lang w:eastAsia="cs-CZ"/>
        </w:rPr>
        <w:t>Zhotoviteľ je oprávnený fakturovať časť vo výške 70 % z Ceny za Dielo podľa ods. 2 tohto článku Zmluvy v lehote do pätnásť (15) dní odo dňa podpísania preberacieho protokolu na časť Predmetu Zmluvy podľa časti 1 tejto Zmluvy (t.j. preberací protokol za DSZ, DSPRS Bezpečnostný audit) oboma Zmluvnými stranami (ďalej len ,,</w:t>
      </w:r>
      <w:r>
        <w:rPr>
          <w:rFonts w:cs="Calibri" w:ascii="Calibri" w:hAnsi="Calibri"/>
          <w:b/>
          <w:bCs/>
          <w:color w:val="auto"/>
          <w:sz w:val="22"/>
          <w:szCs w:val="22"/>
          <w:lang w:eastAsia="cs-CZ"/>
        </w:rPr>
        <w:t>Faktúra č. 1</w:t>
      </w:r>
      <w:r>
        <w:rPr>
          <w:rFonts w:cs="Calibri" w:ascii="Calibri" w:hAnsi="Calibri"/>
          <w:color w:val="auto"/>
          <w:sz w:val="22"/>
          <w:szCs w:val="22"/>
          <w:lang w:eastAsia="cs-CZ"/>
        </w:rPr>
        <w:t xml:space="preserve">“), </w:t>
      </w:r>
    </w:p>
    <w:p>
      <w:pPr>
        <w:pStyle w:val="ListParagraph"/>
        <w:numPr>
          <w:ilvl w:val="0"/>
          <w:numId w:val="31"/>
        </w:numPr>
        <w:tabs>
          <w:tab w:val="clear" w:pos="708"/>
          <w:tab w:val="left" w:pos="7088" w:leader="none"/>
        </w:tabs>
        <w:jc w:val="both"/>
        <w:rPr>
          <w:rFonts w:ascii="Calibri" w:hAnsi="Calibri" w:cs="Calibri"/>
          <w:color w:val="auto"/>
          <w:sz w:val="22"/>
          <w:szCs w:val="22"/>
          <w:lang w:eastAsia="cs-CZ"/>
        </w:rPr>
      </w:pPr>
      <w:bookmarkStart w:id="4" w:name="_Hlk127880331"/>
      <w:r>
        <w:rPr>
          <w:rFonts w:cs="Calibri" w:ascii="Calibri" w:hAnsi="Calibri"/>
          <w:color w:val="auto"/>
          <w:sz w:val="22"/>
          <w:szCs w:val="22"/>
          <w:lang w:eastAsia="cs-CZ"/>
        </w:rPr>
        <w:t>Zhotoviteľ je oprávnený fakturovať časť vo výške 30 % z Ceny za Dielo podľa ods. 2 tohto článku Zmluvy v lehote do pätnásť (15) dní odo dňa podpísania preberacieho protokolu na časť Predmetu Zmluvy podľa časti 2 tejto Zmluvy (t.j. preberací protokol za IČ) oboma Zmluvnými stranami (ďalej len ,,</w:t>
      </w:r>
      <w:r>
        <w:rPr>
          <w:rFonts w:cs="Calibri" w:ascii="Calibri" w:hAnsi="Calibri"/>
          <w:b/>
          <w:bCs/>
          <w:color w:val="auto"/>
          <w:sz w:val="22"/>
          <w:szCs w:val="22"/>
          <w:lang w:eastAsia="cs-CZ"/>
        </w:rPr>
        <w:t>Faktúra č. 2</w:t>
      </w:r>
      <w:r>
        <w:rPr>
          <w:rFonts w:cs="Calibri" w:ascii="Calibri" w:hAnsi="Calibri"/>
          <w:color w:val="auto"/>
          <w:sz w:val="22"/>
          <w:szCs w:val="22"/>
          <w:lang w:eastAsia="cs-CZ"/>
        </w:rPr>
        <w:t>“)</w:t>
      </w:r>
      <w:bookmarkEnd w:id="4"/>
      <w:r>
        <w:rPr>
          <w:rFonts w:cs="Calibri" w:ascii="Calibri" w:hAnsi="Calibri"/>
          <w:color w:val="auto"/>
          <w:sz w:val="22"/>
          <w:szCs w:val="22"/>
          <w:lang w:eastAsia="cs-CZ"/>
        </w:rPr>
        <w:t xml:space="preserve">. </w:t>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cstheme="minorHAnsi" w:ascii="Calibri" w:hAnsi="Calibri"/>
          <w:b/>
          <w:lang w:eastAsia="cs-CZ"/>
        </w:rPr>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Čl. VI</w:t>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Sankcie</w:t>
      </w:r>
    </w:p>
    <w:p>
      <w:pPr>
        <w:pStyle w:val="ListParagraph"/>
        <w:numPr>
          <w:ilvl w:val="0"/>
          <w:numId w:val="8"/>
        </w:numPr>
        <w:tabs>
          <w:tab w:val="clear" w:pos="708"/>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V prípade omeškania zhotoviteľa s odovzdaním Diela v termíne podľa čl. IV. ods. 1 tejto časti Zmluvy, je objednávateľ oprávnený uplatniť si voči zhotoviteľovi zmluvnú pokutu vo výške 0,5 % z ceny Diela bez DPH za každý, čo i len začatý deň omeškania a zhotoviteľ sa takto uplatnenú zmluvnú pokutu zaväzuje uhradiť. </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ČASŤ 2</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ZMLUVNÉ PODMIENKY VÝKONU IČ</w:t>
      </w:r>
    </w:p>
    <w:p>
      <w:pPr>
        <w:pStyle w:val="NoSpacing"/>
        <w:ind w:left="720" w:hanging="0"/>
        <w:rPr>
          <w:rStyle w:val="CharStyle13"/>
          <w:rFonts w:ascii="Calibri" w:hAnsi="Calibri" w:cs="Calibri" w:asciiTheme="minorHAnsi" w:cstheme="minorHAnsi" w:hAnsiTheme="minorHAnsi"/>
          <w:bCs w:val="false"/>
          <w:szCs w:val="24"/>
        </w:rPr>
      </w:pPr>
      <w:r>
        <w:rPr>
          <w:rFonts w:cs="Calibri" w:cstheme="minorHAnsi" w:ascii="Calibri" w:hAnsi="Calibri"/>
          <w:bCs w:val="false"/>
          <w:szCs w:val="24"/>
        </w:rPr>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Čl. I</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Predmet Zmluvy</w:t>
      </w:r>
    </w:p>
    <w:p>
      <w:pPr>
        <w:pStyle w:val="NoSpacing"/>
        <w:numPr>
          <w:ilvl w:val="0"/>
          <w:numId w:val="9"/>
        </w:numPr>
        <w:ind w:left="426" w:hanging="426"/>
        <w:jc w:val="both"/>
        <w:rPr>
          <w:rStyle w:val="CharStyle13"/>
          <w:rFonts w:ascii="Calibri" w:hAnsi="Calibri" w:cs="Calibri" w:asciiTheme="minorHAnsi" w:cstheme="minorHAnsi" w:hAnsiTheme="minorHAnsi"/>
          <w:b w:val="false"/>
          <w:bCs w:val="false"/>
          <w:sz w:val="22"/>
          <w:szCs w:val="22"/>
        </w:rPr>
      </w:pPr>
      <w:r>
        <w:rPr>
          <w:rStyle w:val="CharStyle13"/>
          <w:rFonts w:cs="Calibri" w:ascii="Calibri" w:hAnsi="Calibri" w:asciiTheme="minorHAnsi" w:cstheme="minorHAnsi" w:hAnsiTheme="minorHAnsi"/>
          <w:b w:val="false"/>
          <w:bCs w:val="false"/>
          <w:sz w:val="22"/>
          <w:szCs w:val="22"/>
        </w:rPr>
        <w:t xml:space="preserve">Zhotoviteľ sa zaväzuje pre objednávateľa </w:t>
      </w:r>
      <w:r>
        <w:rPr>
          <w:rStyle w:val="CharStyle13"/>
          <w:rFonts w:cs="Calibri" w:ascii="Calibri" w:hAnsi="Calibri" w:asciiTheme="minorHAnsi" w:cstheme="minorHAnsi" w:hAnsiTheme="minorHAnsi"/>
          <w:b w:val="false"/>
          <w:sz w:val="22"/>
          <w:szCs w:val="22"/>
        </w:rPr>
        <w:t xml:space="preserve">v jeho mene a na jeho účet a za dojednanú cenu uvedenú v čl. V tejto časti Zmluvy </w:t>
      </w:r>
      <w:r>
        <w:rPr>
          <w:rStyle w:val="CharStyle13"/>
          <w:rFonts w:cs="Calibri" w:ascii="Calibri" w:hAnsi="Calibri" w:asciiTheme="minorHAnsi" w:cstheme="minorHAnsi" w:hAnsiTheme="minorHAnsi"/>
          <w:b w:val="false"/>
          <w:bCs w:val="false"/>
          <w:sz w:val="22"/>
          <w:szCs w:val="22"/>
        </w:rPr>
        <w:t xml:space="preserve">vykonať </w:t>
      </w:r>
      <w:bookmarkStart w:id="5" w:name="_Hlk132112637"/>
      <w:r>
        <w:rPr>
          <w:rStyle w:val="CharStyle13"/>
          <w:rFonts w:cs="Calibri" w:ascii="Calibri" w:hAnsi="Calibri" w:asciiTheme="minorHAnsi" w:cstheme="minorHAnsi" w:hAnsiTheme="minorHAnsi"/>
          <w:b w:val="false"/>
          <w:bCs w:val="false"/>
          <w:sz w:val="22"/>
          <w:szCs w:val="22"/>
        </w:rPr>
        <w:t>s odbornou starostlivosťou</w:t>
      </w:r>
      <w:bookmarkEnd w:id="5"/>
      <w:r>
        <w:rPr>
          <w:rStyle w:val="CharStyle13"/>
          <w:rFonts w:cs="Calibri" w:ascii="Calibri" w:hAnsi="Calibri" w:asciiTheme="minorHAnsi" w:cstheme="minorHAnsi" w:hAnsiTheme="minorHAnsi"/>
          <w:b w:val="false"/>
          <w:bCs w:val="false"/>
          <w:sz w:val="22"/>
          <w:szCs w:val="22"/>
        </w:rPr>
        <w:t xml:space="preserve"> IČ špecifikovanú v tejto časti Zmluvy a objednávateľ sa zaväzuje zaplatiť zhotoviteľovi za IČ vykonanú v súlade s touto Zmluvou cenu uvedenú v čl. V tejto časti Zmluvy. </w:t>
      </w:r>
    </w:p>
    <w:p>
      <w:pPr>
        <w:pStyle w:val="NoSpacing"/>
        <w:jc w:val="both"/>
        <w:rPr>
          <w:rStyle w:val="CharStyle13"/>
          <w:rFonts w:ascii="Calibri" w:hAnsi="Calibri" w:cs="Calibri" w:asciiTheme="minorHAnsi" w:cstheme="minorHAnsi" w:hAnsiTheme="minorHAnsi"/>
          <w:b w:val="false"/>
          <w:bCs w:val="false"/>
          <w:sz w:val="22"/>
          <w:szCs w:val="22"/>
        </w:rPr>
      </w:pPr>
      <w:r>
        <w:rPr>
          <w:rFonts w:cs="Calibri" w:cstheme="minorHAnsi" w:ascii="Calibri" w:hAnsi="Calibri"/>
          <w:b w:val="false"/>
          <w:bCs w:val="false"/>
          <w:sz w:val="22"/>
          <w:szCs w:val="22"/>
        </w:rPr>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Čl. II</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Predmet, rozsah a obsah IČ</w:t>
      </w:r>
    </w:p>
    <w:p>
      <w:pPr>
        <w:pStyle w:val="NoSpacing"/>
        <w:numPr>
          <w:ilvl w:val="0"/>
          <w:numId w:val="10"/>
        </w:numPr>
        <w:ind w:left="284" w:hanging="284"/>
        <w:jc w:val="both"/>
        <w:rPr>
          <w:rStyle w:val="CharStyle13"/>
          <w:rFonts w:ascii="Calibri" w:hAnsi="Calibri" w:cs="Calibri" w:asciiTheme="minorHAnsi" w:cstheme="minorHAnsi" w:hAnsiTheme="minorHAnsi"/>
          <w:b w:val="false"/>
          <w:bCs w:val="false"/>
          <w:sz w:val="22"/>
          <w:szCs w:val="22"/>
        </w:rPr>
      </w:pPr>
      <w:r>
        <w:rPr>
          <w:rStyle w:val="CharStyle13"/>
          <w:rFonts w:cs="Calibri" w:ascii="Calibri" w:hAnsi="Calibri" w:asciiTheme="minorHAnsi" w:cstheme="minorHAnsi" w:hAnsiTheme="minorHAnsi"/>
          <w:b w:val="false"/>
          <w:bCs w:val="false"/>
          <w:sz w:val="22"/>
          <w:szCs w:val="22"/>
        </w:rPr>
        <w:t>Zhotoviteľ sa zaväzuje, že bude pre objednávateľa poskytovať služby IČ, v rámci ktorých je zhotoviteľ povinný:</w:t>
      </w:r>
    </w:p>
    <w:p>
      <w:pPr>
        <w:pStyle w:val="ListParagraph"/>
        <w:numPr>
          <w:ilvl w:val="0"/>
          <w:numId w:val="5"/>
        </w:numPr>
        <w:spacing w:before="0" w:after="0"/>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zabezpečiť odsúhlasenie Dokumentácie dotknutými vlastníkmi, resp. správcami inžinierskych sietí, s orgánmi štátnej správy a samosprávy, so Slovenským vodohospodárskym podnikom š.p., Slovenským pozemkovým fondom, prevádzkovateľmi pravidelnej autobusovej dopravy, aby bolo možné požiadať o vydanie územných rozhodnutí (v prípade nevyhnutnej potreby), stavebných povolení, povolení na výrub, prípadne ďalších súhlasov a povolení a následne realizovať stavbu; </w:t>
      </w:r>
    </w:p>
    <w:p>
      <w:pPr>
        <w:pStyle w:val="ListParagraph"/>
        <w:numPr>
          <w:ilvl w:val="0"/>
          <w:numId w:val="5"/>
        </w:numPr>
        <w:spacing w:before="0" w:after="0"/>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zabezpečiť vydanie vyššie uvedených povolení potrebných k realizácii stavby v zmysle stavebného zákona a ďalších dotknutých zákonov;</w:t>
      </w:r>
    </w:p>
    <w:p>
      <w:pPr>
        <w:pStyle w:val="ListParagraph"/>
        <w:numPr>
          <w:ilvl w:val="0"/>
          <w:numId w:val="5"/>
        </w:numPr>
        <w:spacing w:before="0" w:after="0"/>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zabezpečiť odsúhlasenie dopravného značenia stavby príslušným Dopravným inšpektorátom Policajného zboru SR,</w:t>
      </w:r>
    </w:p>
    <w:p>
      <w:pPr>
        <w:pStyle w:val="ListParagraph"/>
        <w:numPr>
          <w:ilvl w:val="0"/>
          <w:numId w:val="5"/>
        </w:numPr>
        <w:spacing w:before="0" w:after="0"/>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zabezpečiť vydanie príslušných potvrdení alebo vyjadrení o tom, že stavba nebude mať nepriaznivý vplyv na chránené územia (stanovisko sposudzovania vplyvov na životné prostredie v zmysle zákona č. 24/2006 </w:t>
      </w:r>
      <w:r>
        <w:rPr>
          <w:rFonts w:cs="Calibri" w:ascii="Calibri" w:hAnsi="Calibri" w:asciiTheme="minorHAnsi" w:cstheme="minorHAnsi" w:hAnsiTheme="minorHAnsi"/>
          <w:sz w:val="22"/>
          <w:szCs w:val="22"/>
          <w:shd w:fill="FFFFFF" w:val="clear"/>
        </w:rPr>
        <w:t>o posudzovaní vplyvov na životné prostredie a o zmene a doplnení niektorých zákonov</w:t>
      </w:r>
      <w:r>
        <w:rPr>
          <w:rFonts w:cs="Calibri" w:ascii="Calibri" w:hAnsi="Calibri" w:asciiTheme="minorHAnsi" w:cstheme="minorHAnsi" w:hAnsiTheme="minorHAnsi"/>
          <w:sz w:val="22"/>
          <w:szCs w:val="22"/>
        </w:rPr>
        <w:t xml:space="preserve">, NATURA a pod.), </w:t>
      </w:r>
    </w:p>
    <w:p>
      <w:pPr>
        <w:pStyle w:val="ListParagraph"/>
        <w:numPr>
          <w:ilvl w:val="0"/>
          <w:numId w:val="5"/>
        </w:numPr>
        <w:spacing w:before="0" w:after="0"/>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zabezpečiť vydanie nových povolení (územné rozhodnutia, stavebné povolenia) a ohlásení stavebných úprav na cestách II. a III. triedy na príslušnom OÚ, odbor CDaPK. </w:t>
      </w:r>
    </w:p>
    <w:p>
      <w:pPr>
        <w:pStyle w:val="ListParagraph"/>
        <w:numPr>
          <w:ilvl w:val="0"/>
          <w:numId w:val="10"/>
        </w:numPr>
        <w:suppressAutoHyphens w:val="true"/>
        <w:snapToGrid w:val="false"/>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IČ sa v zmysle tejto Zmluvy rozumejú služby poskytované podľa čl. II ods. 1 tejto časti Zmluvy, ako aj príslušná dokumentácia, ktorá bude a/alebo má byť výsledkom poskytnutia vyššie uvedených služieb.</w:t>
      </w:r>
    </w:p>
    <w:p>
      <w:pPr>
        <w:pStyle w:val="ListParagraph"/>
        <w:numPr>
          <w:ilvl w:val="0"/>
          <w:numId w:val="10"/>
        </w:numPr>
        <w:suppressAutoHyphens w:val="true"/>
        <w:snapToGrid w:val="false"/>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Objednávateľ si vyhradzuje právo vopred odsúhlasiť začatie poskytovania jednotlivých plnení IČ v zmysle ods. 1 tohto článku Zmluvy.</w:t>
      </w:r>
    </w:p>
    <w:p>
      <w:pPr>
        <w:pStyle w:val="ListParagraph"/>
        <w:suppressAutoHyphens w:val="true"/>
        <w:snapToGrid w:val="false"/>
        <w:spacing w:before="120" w:after="0"/>
        <w:ind w:left="284" w:hanging="0"/>
        <w:contextualSpacing/>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Čl. III</w:t>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Súčinnosť zmluvných strán</w:t>
      </w:r>
    </w:p>
    <w:p>
      <w:pPr>
        <w:pStyle w:val="ListParagraph"/>
        <w:widowControl/>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1.</w:t>
        <w:tab/>
        <w:t>V prípade, ak o to objednávateľ zhotoviteľa požiada, zhotoviteľ je povinný objednávateľa bezodkladne prostredníctvom elektronickej pošty informovať o priebehu poskytovania služieb IČ.</w:t>
      </w:r>
    </w:p>
    <w:p>
      <w:pPr>
        <w:pStyle w:val="ListParagraph"/>
        <w:widowControl/>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2. </w:t>
        <w:tab/>
        <w:t>Objednávateľ priamo alebo prostredníctvom svojho správcu ciest: Banskobystrická regionálna správa ciest, a.s., Majerská cesta č. 94, 974 69 Banská Bystrica, IČO: 36 836 567 je povinný poskytnúť zhotoviteľovi nevyhnutné spolupôsobenie, spočívajúce najmä v odovzdaní doplňujúcich údajov, upresnení, podkladov, vyjadrení a stanovísk, ktoré sa nachádzajú u objednávateľa a ktorých potreba odovzdania vznikne v priebehu plnenia Zmluvy.</w:t>
      </w:r>
    </w:p>
    <w:p>
      <w:pPr>
        <w:pStyle w:val="ListParagraph"/>
        <w:widowControl/>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3.</w:t>
        <w:tab/>
        <w:t xml:space="preserve">Na požiadanie zhotoviteľa, za účelom poskytovania služieb IČ podľa čl. II. ods. 1 tejto časti Zmluvy objednávateľ udelí zhotoviteľovi osobitné písomné plnomocenstvo. Návrh znenia plnomocenstva vytvorí a objednávateľovi zašle zhotoviteľ, pričom objednávateľ je oprávnený upraviť návrh plnomocenstva tak, aby formálne aj vecne zodpovedal poskytovaným službám a požiadavkám na zastúpenie vyplývajúcim zo Zmluvy a uplatniteľných právnych predpisov. </w:t>
      </w:r>
    </w:p>
    <w:p>
      <w:pPr>
        <w:pStyle w:val="ListParagraph"/>
        <w:widowControl/>
        <w:spacing w:before="120" w:after="0"/>
        <w:ind w:left="284" w:hanging="0"/>
        <w:contextualSpacing/>
        <w:jc w:val="center"/>
        <w:rPr>
          <w:rFonts w:ascii="Calibri" w:hAnsi="Calibri" w:cs="Calibri" w:asciiTheme="minorHAnsi" w:cstheme="minorHAnsi" w:hAnsiTheme="minorHAnsi"/>
          <w:sz w:val="22"/>
          <w:szCs w:val="22"/>
        </w:rPr>
      </w:pPr>
      <w:r>
        <w:rPr>
          <w:rFonts w:cs="Calibri" w:cstheme="minorHAnsi" w:ascii="Calibri" w:hAnsi="Calibri"/>
          <w:sz w:val="22"/>
          <w:szCs w:val="22"/>
        </w:rPr>
      </w:r>
    </w:p>
    <w:p>
      <w:pPr>
        <w:pStyle w:val="ListParagraph"/>
        <w:widowControl/>
        <w:ind w:left="284" w:hanging="0"/>
        <w:jc w:val="center"/>
        <w:rPr>
          <w:rStyle w:val="CharStyle13"/>
          <w:rFonts w:ascii="Calibri" w:hAnsi="Calibri" w:cs="Calibri" w:asciiTheme="minorHAnsi" w:cstheme="minorHAnsi" w:hAnsiTheme="minorHAnsi"/>
          <w:b w:val="false"/>
          <w:bCs w:val="false"/>
          <w:sz w:val="22"/>
          <w:szCs w:val="22"/>
          <w:shd w:fill="auto" w:val="clear"/>
        </w:rPr>
      </w:pPr>
      <w:r>
        <w:rPr>
          <w:rStyle w:val="CharStyle13"/>
          <w:rFonts w:cs="Calibri" w:ascii="Calibri" w:hAnsi="Calibri" w:asciiTheme="minorHAnsi" w:cstheme="minorHAnsi" w:hAnsiTheme="minorHAnsi"/>
          <w:bCs w:val="false"/>
          <w:color w:val="auto"/>
        </w:rPr>
        <w:t>Čl. IV</w:t>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Čas a spôsob poskytovania služieb IČ</w:t>
      </w:r>
    </w:p>
    <w:p>
      <w:pPr>
        <w:pStyle w:val="NoSpacing"/>
        <w:numPr>
          <w:ilvl w:val="0"/>
          <w:numId w:val="11"/>
        </w:numPr>
        <w:ind w:left="284" w:hanging="284"/>
        <w:jc w:val="both"/>
        <w:rPr>
          <w:rStyle w:val="CharStyle13"/>
          <w:rFonts w:ascii="Calibri" w:hAnsi="Calibri" w:cs="Calibri" w:asciiTheme="minorHAnsi" w:cstheme="minorHAnsi" w:hAnsiTheme="minorHAnsi"/>
          <w:b w:val="false"/>
          <w:bCs w:val="false"/>
          <w:color w:val="auto"/>
          <w:sz w:val="22"/>
          <w:szCs w:val="22"/>
        </w:rPr>
      </w:pPr>
      <w:r>
        <w:rPr>
          <w:rStyle w:val="CharStyle13"/>
          <w:rFonts w:cs="Calibri" w:ascii="Calibri" w:hAnsi="Calibri" w:asciiTheme="minorHAnsi" w:cstheme="minorHAnsi" w:hAnsiTheme="minorHAnsi"/>
          <w:b w:val="false"/>
          <w:bCs w:val="false"/>
          <w:color w:val="auto"/>
          <w:sz w:val="22"/>
          <w:szCs w:val="22"/>
        </w:rPr>
        <w:t>Zhotoviteľ sa zaväzuje dodať objednávateľovi všetky služby IČ podľa tejto časti Zmluvy nasledovne:</w:t>
      </w:r>
    </w:p>
    <w:p>
      <w:pPr>
        <w:pStyle w:val="ListParagraph"/>
        <w:numPr>
          <w:ilvl w:val="0"/>
          <w:numId w:val="5"/>
        </w:numP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k vydaniu právoplatného stavebného povolenia:</w:t>
      </w:r>
    </w:p>
    <w:p>
      <w:pPr>
        <w:pStyle w:val="ListParagraph"/>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do 3 mesiacov odo odo dňa doručenia písomnej výzvy objednávateľa na dodanie služieb IČ</w:t>
      </w:r>
    </w:p>
    <w:p>
      <w:pPr>
        <w:pStyle w:val="ListParagraph"/>
        <w:widowControl/>
        <w:numPr>
          <w:ilvl w:val="0"/>
          <w:numId w:val="11"/>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je povinný pri poskytovaní IČ dodržiavať všetky aplikovateľné príslušné právne a technické predpisy a normy vzťahujúce sa na plnenie jeho povinností vyplývajúcich z tejto časti Zmluvy.</w:t>
      </w:r>
    </w:p>
    <w:p>
      <w:pPr>
        <w:pStyle w:val="ListParagraph"/>
        <w:widowControl/>
        <w:numPr>
          <w:ilvl w:val="0"/>
          <w:numId w:val="11"/>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sa zaväzuje poskytovať IČ v súlade so záujmami objednávateľa, ktoré zhotoviteľ pozná alebo musí poznať a podľa jeho pokynov, zápisov a dohôd oprávnených pracovníkov zmluvných strán a v súlade s vyjadreniami a rozhodnutiami dotknutých subjektov a všeobecne záväznými právnymi predpismi. Zhotoviteľ je povinný bezodkladne oznámiť objednávateľovi všetky okolnosti, ktoré zistil pri poskytovaní IČ, ktoré môžu mať vplyv na zmenu jeho pokynov a odovzdať mu akékoľvek a všetky písomnosti, ktoré v súvislosti s IČ za objednávateľa obdržal.</w:t>
      </w:r>
    </w:p>
    <w:p>
      <w:pPr>
        <w:pStyle w:val="NoSpacing"/>
        <w:rPr>
          <w:rStyle w:val="CharStyle13"/>
          <w:rFonts w:ascii="Calibri" w:hAnsi="Calibri" w:cs="Calibri" w:asciiTheme="minorHAnsi" w:cstheme="minorHAnsi" w:hAnsiTheme="minorHAnsi"/>
          <w:b w:val="false"/>
          <w:bCs w:val="false"/>
          <w:sz w:val="22"/>
          <w:szCs w:val="22"/>
        </w:rPr>
      </w:pPr>
      <w:r>
        <w:rPr>
          <w:rFonts w:cs="Calibri" w:cstheme="minorHAnsi" w:ascii="Calibri" w:hAnsi="Calibri"/>
          <w:b w:val="false"/>
          <w:bCs w:val="false"/>
          <w:sz w:val="22"/>
          <w:szCs w:val="22"/>
        </w:rPr>
      </w:r>
    </w:p>
    <w:p>
      <w:pPr>
        <w:pStyle w:val="Normal"/>
        <w:jc w:val="center"/>
        <w:rPr>
          <w:rFonts w:ascii="Calibri" w:hAnsi="Calibri" w:asciiTheme="minorHAnsi" w:hAnsiTheme="minorHAnsi"/>
          <w:b/>
        </w:rPr>
      </w:pPr>
      <w:r>
        <w:rPr>
          <w:rFonts w:ascii="Calibri" w:hAnsi="Calibri" w:asciiTheme="minorHAnsi" w:hAnsiTheme="minorHAnsi"/>
          <w:b/>
        </w:rPr>
        <w:t>Čl. V</w:t>
      </w:r>
    </w:p>
    <w:p>
      <w:pPr>
        <w:pStyle w:val="Normal"/>
        <w:jc w:val="center"/>
        <w:rPr>
          <w:rFonts w:ascii="Calibri" w:hAnsi="Calibri" w:asciiTheme="minorHAnsi" w:hAnsiTheme="minorHAnsi"/>
          <w:b/>
        </w:rPr>
      </w:pPr>
      <w:r>
        <w:rPr>
          <w:rFonts w:ascii="Calibri" w:hAnsi="Calibri" w:asciiTheme="minorHAnsi" w:hAnsiTheme="minorHAnsi"/>
          <w:b/>
        </w:rPr>
        <w:t>Cena za IČ</w:t>
      </w:r>
    </w:p>
    <w:p>
      <w:pPr>
        <w:pStyle w:val="ListParagraph"/>
        <w:numPr>
          <w:ilvl w:val="0"/>
          <w:numId w:val="12"/>
        </w:numPr>
        <w:tabs>
          <w:tab w:val="clear" w:pos="708"/>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Cena za IČ</w:t>
      </w:r>
      <w:r>
        <w:rPr>
          <w:rFonts w:cs="Calibri" w:ascii="Calibri" w:hAnsi="Calibri" w:asciiTheme="minorHAnsi" w:cstheme="minorHAnsi" w:hAnsiTheme="minorHAnsi"/>
          <w:sz w:val="22"/>
          <w:szCs w:val="22"/>
          <w:lang w:eastAsia="cs-CZ"/>
        </w:rPr>
        <w:t xml:space="preserve"> </w:t>
      </w:r>
      <w:r>
        <w:rPr>
          <w:rFonts w:cs="Calibri" w:ascii="Calibri" w:hAnsi="Calibri" w:asciiTheme="minorHAnsi" w:cstheme="minorHAnsi" w:hAnsiTheme="minorHAnsi"/>
          <w:sz w:val="22"/>
          <w:szCs w:val="22"/>
        </w:rPr>
        <w:t>je stanovená</w:t>
      </w:r>
      <w:r>
        <w:rPr>
          <w:rFonts w:cs="Calibri" w:ascii="Calibri" w:hAnsi="Calibri" w:asciiTheme="minorHAnsi" w:cstheme="minorHAnsi" w:hAnsiTheme="minorHAnsi"/>
          <w:sz w:val="22"/>
          <w:szCs w:val="22"/>
          <w:lang w:eastAsia="cs-CZ"/>
        </w:rPr>
        <w:t xml:space="preserve"> podľa zákona o cenách v znení neskorších predpisov  a sú v nej zahrnuté všetky náklady, činnosti, práce, výkony alebo služby nevyhnutné za účelom riadneho poskytovania služieb IČ.</w:t>
      </w:r>
    </w:p>
    <w:p>
      <w:pPr>
        <w:pStyle w:val="ListParagraph"/>
        <w:numPr>
          <w:ilvl w:val="0"/>
          <w:numId w:val="12"/>
        </w:numPr>
        <w:tabs>
          <w:tab w:val="clear" w:pos="708"/>
          <w:tab w:val="left" w:pos="7088" w:leader="none"/>
        </w:tabs>
        <w:ind w:left="426" w:hanging="426"/>
        <w:jc w:val="both"/>
        <w:rPr>
          <w:rFonts w:ascii="Calibri" w:hAnsi="Calibri" w:cs="Calibri" w:asciiTheme="minorHAnsi" w:cstheme="minorHAnsi" w:hAnsiTheme="minorHAnsi"/>
          <w:bCs/>
          <w:sz w:val="22"/>
          <w:szCs w:val="22"/>
          <w:lang w:eastAsia="cs-CZ"/>
        </w:rPr>
      </w:pPr>
      <w:r>
        <w:rPr>
          <w:rFonts w:cs="Calibri" w:ascii="Calibri" w:hAnsi="Calibri" w:asciiTheme="minorHAnsi" w:cstheme="minorHAnsi" w:hAnsiTheme="minorHAnsi"/>
          <w:b/>
          <w:sz w:val="22"/>
          <w:szCs w:val="22"/>
        </w:rPr>
        <w:t>Cena za IČ</w:t>
      </w: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bCs/>
          <w:sz w:val="22"/>
          <w:szCs w:val="22"/>
        </w:rPr>
        <w:t>bola zmluvnými stranami dohodnutá nasledovne:</w:t>
      </w:r>
      <w:r>
        <w:rPr>
          <w:rFonts w:cs="Calibri" w:ascii="Calibri" w:hAnsi="Calibri" w:asciiTheme="minorHAnsi" w:cstheme="minorHAnsi" w:hAnsiTheme="minorHAnsi"/>
          <w:bCs/>
          <w:sz w:val="22"/>
          <w:szCs w:val="22"/>
          <w:lang w:eastAsia="cs-CZ"/>
        </w:rPr>
        <w:t xml:space="preserve"> </w:t>
      </w:r>
    </w:p>
    <w:p>
      <w:pPr>
        <w:pStyle w:val="Normal"/>
        <w:tabs>
          <w:tab w:val="clear" w:pos="708"/>
          <w:tab w:val="left" w:pos="426" w:leader="none"/>
          <w:tab w:val="left" w:pos="184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b/>
        <w:t xml:space="preserve">Cena bez DPH   </w:t>
        <w:tab/>
        <w:tab/>
        <w:t>Eur</w:t>
      </w:r>
    </w:p>
    <w:p>
      <w:pPr>
        <w:pStyle w:val="ListParagraph"/>
        <w:tabs>
          <w:tab w:val="clear" w:pos="708"/>
          <w:tab w:val="left" w:pos="567" w:leader="none"/>
          <w:tab w:val="left" w:pos="7088" w:leader="none"/>
        </w:tabs>
        <w:ind w:left="644" w:hanging="218"/>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DPH 20 %             </w:t>
        <w:tab/>
        <w:t xml:space="preserve">Eur            </w:t>
      </w:r>
    </w:p>
    <w:p>
      <w:pPr>
        <w:pStyle w:val="Normal"/>
        <w:tabs>
          <w:tab w:val="clear" w:pos="708"/>
          <w:tab w:val="left" w:pos="7088" w:leader="none"/>
        </w:tabs>
        <w:jc w:val="both"/>
        <w:rPr>
          <w:rFonts w:ascii="Calibri" w:hAnsi="Calibri" w:cs="Calibri" w:asciiTheme="minorHAnsi" w:cstheme="minorHAnsi" w:hAnsiTheme="minorHAnsi"/>
          <w:b/>
          <w:sz w:val="22"/>
          <w:szCs w:val="22"/>
          <w:bdr w:val="single" w:sz="4" w:space="0" w:color="000000"/>
          <w:lang w:eastAsia="cs-CZ"/>
        </w:rPr>
      </w:pPr>
      <w:r>
        <w:rPr>
          <w:rFonts w:cs="Calibri" w:ascii="Calibri" w:hAnsi="Calibri" w:asciiTheme="minorHAnsi" w:cstheme="minorHAnsi" w:hAnsiTheme="minorHAnsi"/>
          <w:sz w:val="22"/>
          <w:szCs w:val="22"/>
          <w:lang w:eastAsia="cs-CZ"/>
        </w:rPr>
        <w:t xml:space="preserve">         </w:t>
      </w:r>
      <w:r>
        <w:rPr>
          <w:rFonts w:cs="Calibri" w:ascii="Calibri" w:hAnsi="Calibri" w:asciiTheme="minorHAnsi" w:cstheme="minorHAnsi" w:hAnsiTheme="minorHAnsi"/>
          <w:b/>
          <w:sz w:val="22"/>
          <w:szCs w:val="22"/>
          <w:bdr w:val="single" w:sz="4" w:space="0" w:color="000000"/>
          <w:lang w:eastAsia="cs-CZ"/>
        </w:rPr>
        <w:t>Cena s DPH                                                                                                                 Eur</w:t>
        <w:tab/>
        <w:t xml:space="preserve">  </w:t>
      </w:r>
    </w:p>
    <w:p>
      <w:pPr>
        <w:pStyle w:val="Normal"/>
        <w:tabs>
          <w:tab w:val="clear" w:pos="708"/>
          <w:tab w:val="left" w:pos="7088" w:leader="none"/>
        </w:tabs>
        <w:jc w:val="both"/>
        <w:rPr>
          <w:rFonts w:ascii="Calibri" w:hAnsi="Calibri" w:cs="Calibri" w:asciiTheme="minorHAnsi" w:cstheme="minorHAnsi" w:hAnsiTheme="minorHAnsi"/>
          <w:b/>
          <w:sz w:val="22"/>
          <w:szCs w:val="22"/>
          <w:bdr w:val="single" w:sz="4" w:space="0" w:color="000000"/>
          <w:lang w:eastAsia="cs-CZ"/>
        </w:rPr>
      </w:pPr>
      <w:r>
        <w:rPr>
          <w:rFonts w:cs="Calibri" w:ascii="Calibri" w:hAnsi="Calibri" w:asciiTheme="minorHAnsi" w:cstheme="minorHAnsi" w:hAnsiTheme="minorHAnsi"/>
          <w:b/>
          <w:color w:val="auto"/>
          <w:sz w:val="22"/>
          <w:szCs w:val="22"/>
          <w:lang w:eastAsia="cs-CZ"/>
        </w:rPr>
        <w:t xml:space="preserve">         </w:t>
      </w:r>
      <w:r>
        <w:rPr>
          <w:rFonts w:cs="Calibri" w:ascii="Calibri" w:hAnsi="Calibri" w:asciiTheme="minorHAnsi" w:cstheme="minorHAnsi" w:hAnsiTheme="minorHAnsi"/>
          <w:b/>
          <w:color w:val="auto"/>
          <w:sz w:val="22"/>
          <w:szCs w:val="22"/>
          <w:lang w:eastAsia="cs-CZ"/>
        </w:rPr>
        <w:t>(slovom:    Eur, 0/100 ) s DPH.</w:t>
      </w:r>
    </w:p>
    <w:p>
      <w:pPr>
        <w:pStyle w:val="Normal"/>
        <w:tabs>
          <w:tab w:val="clear" w:pos="708"/>
          <w:tab w:val="left" w:pos="7088" w:leader="none"/>
        </w:tabs>
        <w:ind w:left="426" w:hanging="0"/>
        <w:jc w:val="both"/>
        <w:rPr>
          <w:rFonts w:ascii="Calibri" w:hAnsi="Calibri" w:cs="Calibri" w:asciiTheme="minorHAnsi" w:cstheme="minorHAnsi" w:hAnsiTheme="minorHAnsi"/>
          <w:bCs/>
          <w:sz w:val="22"/>
          <w:szCs w:val="22"/>
          <w:lang w:eastAsia="cs-CZ"/>
        </w:rPr>
      </w:pPr>
      <w:r>
        <w:rPr>
          <w:rFonts w:cs="Calibri" w:ascii="Calibri" w:hAnsi="Calibri" w:asciiTheme="minorHAnsi" w:cstheme="minorHAnsi" w:hAnsiTheme="minorHAnsi"/>
          <w:bCs/>
          <w:sz w:val="22"/>
          <w:szCs w:val="22"/>
          <w:lang w:eastAsia="cs-CZ"/>
        </w:rPr>
        <w:t>(ďalej len „</w:t>
      </w:r>
      <w:r>
        <w:rPr>
          <w:rFonts w:cs="Calibri" w:ascii="Calibri" w:hAnsi="Calibri" w:asciiTheme="minorHAnsi" w:cstheme="minorHAnsi" w:hAnsiTheme="minorHAnsi"/>
          <w:b/>
          <w:sz w:val="22"/>
          <w:szCs w:val="22"/>
          <w:lang w:eastAsia="cs-CZ"/>
        </w:rPr>
        <w:t>cena za IČ</w:t>
      </w:r>
      <w:r>
        <w:rPr>
          <w:rFonts w:cs="Calibri" w:ascii="Calibri" w:hAnsi="Calibri" w:asciiTheme="minorHAnsi" w:cstheme="minorHAnsi" w:hAnsiTheme="minorHAnsi"/>
          <w:bCs/>
          <w:sz w:val="22"/>
          <w:szCs w:val="22"/>
          <w:lang w:eastAsia="cs-CZ"/>
        </w:rPr>
        <w:t>“),</w:t>
      </w:r>
    </w:p>
    <w:p>
      <w:pPr>
        <w:pStyle w:val="ListParagraph"/>
        <w:numPr>
          <w:ilvl w:val="0"/>
          <w:numId w:val="12"/>
        </w:numPr>
        <w:tabs>
          <w:tab w:val="clear" w:pos="708"/>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Za poskytovanie služieb IČ nemá zhotoviteľ nárok na poskytnutie žiadneho preddavku a akékoľvek a všetky náklady súvisiace s IČ sú zahrnuté do dohodnutej ceny za IČ tak, ako je tiež dohodnuté v časti 4 tejto Zmluvy. </w:t>
      </w:r>
    </w:p>
    <w:p>
      <w:pPr>
        <w:pStyle w:val="ListParagraph"/>
        <w:numPr>
          <w:ilvl w:val="0"/>
          <w:numId w:val="12"/>
        </w:numPr>
        <w:tabs>
          <w:tab w:val="clear" w:pos="708"/>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Zhotoviteľ je oprávnený fakturovať Cenu za IČ podľa ods. 2 tohto článku Zmluvy v lehote do pätnásť (15) dní odo dňa podpísania preberacieho protokolu na časť Predmetu Zmluvy podľa časti 2 tejto Zmluvy (t.j. preberací protokol za IČ) oboma Zmluvnými stranami (ďalej len ,,</w:t>
      </w:r>
      <w:r>
        <w:rPr>
          <w:rFonts w:cs="Calibri" w:ascii="Calibri" w:hAnsi="Calibri" w:asciiTheme="minorHAnsi" w:cstheme="minorHAnsi" w:hAnsiTheme="minorHAnsi"/>
          <w:b/>
          <w:bCs/>
          <w:sz w:val="22"/>
          <w:szCs w:val="22"/>
          <w:lang w:eastAsia="cs-CZ"/>
        </w:rPr>
        <w:t>Faktúra č. 3</w:t>
      </w:r>
      <w:r>
        <w:rPr>
          <w:rFonts w:cs="Calibri" w:ascii="Calibri" w:hAnsi="Calibri" w:asciiTheme="minorHAnsi" w:cstheme="minorHAnsi" w:hAnsiTheme="minorHAnsi"/>
          <w:sz w:val="22"/>
          <w:szCs w:val="22"/>
          <w:lang w:eastAsia="cs-CZ"/>
        </w:rPr>
        <w:t>“).</w:t>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cstheme="minorHAnsi" w:ascii="Calibri" w:hAnsi="Calibri"/>
          <w:b/>
          <w:lang w:eastAsia="cs-CZ"/>
        </w:rPr>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Čl. VI</w:t>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Sankcie</w:t>
      </w:r>
    </w:p>
    <w:p>
      <w:pPr>
        <w:pStyle w:val="ListParagraph"/>
        <w:numPr>
          <w:ilvl w:val="0"/>
          <w:numId w:val="13"/>
        </w:numPr>
        <w:tabs>
          <w:tab w:val="clear" w:pos="708"/>
          <w:tab w:val="left" w:pos="7088" w:leader="none"/>
        </w:tabs>
        <w:ind w:left="426" w:hanging="426"/>
        <w:jc w:val="both"/>
        <w:rPr>
          <w:rFonts w:ascii="Calibri" w:hAnsi="Calibri" w:asciiTheme="minorHAnsi" w:hAnsiTheme="minorHAnsi"/>
          <w:b/>
        </w:rPr>
      </w:pPr>
      <w:r>
        <w:rPr>
          <w:rFonts w:cs="Calibri" w:ascii="Calibri" w:hAnsi="Calibri" w:asciiTheme="minorHAnsi" w:cstheme="minorHAnsi" w:hAnsiTheme="minorHAnsi"/>
          <w:sz w:val="22"/>
          <w:szCs w:val="22"/>
          <w:lang w:eastAsia="cs-CZ"/>
        </w:rPr>
        <w:t xml:space="preserve">V prípade omeškania zhotoviteľa s vykonaním inžinierskej činnosti v termíne podľa čl. IV. ods. 1 tejto časti Zmluvy, je objednávateľ oprávnený uplatniť si voči zhotoviteľovi zmluvnú pokutu vo výške 2 % z Ceny za IČ s DPH, uvedenej v čl. V. ods. 2 tejto časti Zmluvy, za každý čo i len začatý deň omeškania a zhotoviteľ sa takto uplatnenú zmluvnú pokutu zaväzuje uhradiť. </w:t>
      </w:r>
    </w:p>
    <w:p>
      <w:pPr>
        <w:pStyle w:val="ListParagraph"/>
        <w:tabs>
          <w:tab w:val="clear" w:pos="708"/>
          <w:tab w:val="left" w:pos="7088" w:leader="none"/>
        </w:tabs>
        <w:ind w:left="426" w:hanging="0"/>
        <w:jc w:val="both"/>
        <w:rPr>
          <w:rFonts w:ascii="Calibri" w:hAnsi="Calibri" w:asciiTheme="minorHAnsi" w:hAnsiTheme="minorHAnsi"/>
          <w:b/>
        </w:rPr>
      </w:pPr>
      <w:r>
        <w:rPr>
          <w:rFonts w:asciiTheme="minorHAnsi" w:hAnsiTheme="minorHAnsi" w:ascii="Calibri" w:hAnsi="Calibri"/>
          <w:b/>
        </w:rPr>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ČASŤ 3</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 xml:space="preserve">ZMLUVNÉ PODMIENKY VÝKONU AD </w:t>
      </w:r>
    </w:p>
    <w:p>
      <w:pPr>
        <w:pStyle w:val="NoSpacing"/>
        <w:jc w:val="center"/>
        <w:rPr>
          <w:rStyle w:val="CharStyle13"/>
          <w:rFonts w:ascii="Calibri" w:hAnsi="Calibri" w:cs="Calibri" w:asciiTheme="minorHAnsi" w:cstheme="minorHAnsi" w:hAnsiTheme="minorHAnsi"/>
          <w:bCs w:val="false"/>
          <w:szCs w:val="24"/>
        </w:rPr>
      </w:pPr>
      <w:r>
        <w:rPr>
          <w:rFonts w:cs="Calibri" w:cstheme="minorHAnsi" w:ascii="Calibri" w:hAnsi="Calibri"/>
          <w:bCs w:val="false"/>
          <w:szCs w:val="24"/>
        </w:rPr>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Čl. I</w:t>
      </w:r>
    </w:p>
    <w:p>
      <w:pPr>
        <w:pStyle w:val="NoSpacing"/>
        <w:jc w:val="center"/>
        <w:rPr>
          <w:rStyle w:val="CharStyle13"/>
          <w:rFonts w:ascii="Calibri" w:hAnsi="Calibri" w:cs="Calibri" w:asciiTheme="minorHAnsi" w:cstheme="minorHAnsi" w:hAnsiTheme="minorHAnsi"/>
          <w:bCs w:val="false"/>
          <w:szCs w:val="24"/>
        </w:rPr>
      </w:pPr>
      <w:r>
        <w:rPr>
          <w:rStyle w:val="CharStyle13"/>
          <w:rFonts w:cs="Calibri" w:ascii="Calibri" w:hAnsi="Calibri" w:asciiTheme="minorHAnsi" w:cstheme="minorHAnsi" w:hAnsiTheme="minorHAnsi"/>
          <w:bCs w:val="false"/>
          <w:szCs w:val="24"/>
        </w:rPr>
        <w:t>Predmet Zmluvy</w:t>
      </w:r>
    </w:p>
    <w:p>
      <w:pPr>
        <w:pStyle w:val="ListParagraph"/>
        <w:numPr>
          <w:ilvl w:val="0"/>
          <w:numId w:val="14"/>
        </w:numPr>
        <w:ind w:left="426" w:hanging="426"/>
        <w:jc w:val="both"/>
        <w:rPr>
          <w:rFonts w:ascii="Calibri" w:hAnsi="Calibri" w:asciiTheme="minorHAnsi" w:hAnsiTheme="minorHAnsi"/>
          <w:sz w:val="22"/>
          <w:szCs w:val="22"/>
        </w:rPr>
      </w:pPr>
      <w:r>
        <w:rPr>
          <w:rFonts w:ascii="Calibri" w:hAnsi="Calibri" w:asciiTheme="minorHAnsi" w:hAnsiTheme="minorHAnsi"/>
          <w:sz w:val="22"/>
          <w:szCs w:val="22"/>
        </w:rPr>
        <w:t xml:space="preserve">Zhotoviteľ sa zaväzuje pre objednávateľa </w:t>
      </w:r>
      <w:r>
        <w:rPr>
          <w:rStyle w:val="CharStyle13"/>
          <w:rFonts w:cs="Calibri" w:ascii="Calibri" w:hAnsi="Calibri" w:asciiTheme="minorHAnsi" w:cstheme="minorHAnsi" w:hAnsiTheme="minorHAnsi"/>
          <w:b w:val="false"/>
          <w:sz w:val="22"/>
          <w:szCs w:val="22"/>
        </w:rPr>
        <w:t xml:space="preserve">v súlade s pokynmi a požiadavkami objednávateľa a za dojednanú cenu uvedenú v čl. V tejto časti Zmluvy </w:t>
      </w:r>
      <w:r>
        <w:rPr>
          <w:rFonts w:ascii="Calibri" w:hAnsi="Calibri" w:asciiTheme="minorHAnsi" w:hAnsiTheme="minorHAnsi"/>
          <w:sz w:val="22"/>
          <w:szCs w:val="22"/>
        </w:rPr>
        <w:t>poskytovať služby a práce AD tak, ako sú špecifikované v čl. II ods. 1 v tejto časti Zmluvy. Objednávateľ sa zaväzuje zaplatiť zhotoviteľovi za takéto vykonanie činností AD cenu uvedenú v čl. V tejto časti Zmluvy.</w:t>
      </w:r>
    </w:p>
    <w:p>
      <w:pPr>
        <w:pStyle w:val="ListParagraph"/>
        <w:numPr>
          <w:ilvl w:val="0"/>
          <w:numId w:val="14"/>
        </w:numPr>
        <w:ind w:left="426" w:hanging="426"/>
        <w:jc w:val="both"/>
        <w:rPr>
          <w:rFonts w:ascii="Calibri" w:hAnsi="Calibri" w:asciiTheme="minorHAnsi" w:hAnsiTheme="minorHAnsi"/>
          <w:sz w:val="22"/>
          <w:szCs w:val="22"/>
        </w:rPr>
      </w:pPr>
      <w:r>
        <w:rPr>
          <w:rFonts w:ascii="Calibri" w:hAnsi="Calibri" w:asciiTheme="minorHAnsi" w:hAnsiTheme="minorHAnsi"/>
          <w:sz w:val="22"/>
          <w:szCs w:val="22"/>
        </w:rPr>
        <w:t xml:space="preserve">Zmluvné strany sa dohodli, že zhotoviteľ môže začať s výkonom AD podľa tejto časti Zmluvy až po nadobudnutí účinnosti zmluvy o poskytnutí nenávratného finančného príspevku uzatvorenej medzi </w:t>
      </w:r>
      <w:r>
        <w:rPr>
          <w:rFonts w:cs="Calibri" w:ascii="Calibri" w:hAnsi="Calibri" w:asciiTheme="minorHAnsi" w:cstheme="minorHAnsi" w:hAnsiTheme="minorHAnsi"/>
          <w:sz w:val="22"/>
          <w:szCs w:val="22"/>
        </w:rPr>
        <w:t>Ministerstvom investícií, regionálneho rozvoja a informatizácie Slovenskej republiky ako poskytovateľom pomoci a objednávateľom ako prijímateľom pomoci (ďalej ako „</w:t>
      </w:r>
      <w:r>
        <w:rPr>
          <w:rFonts w:cs="Calibri" w:ascii="Calibri" w:hAnsi="Calibri" w:asciiTheme="minorHAnsi" w:cstheme="minorHAnsi" w:hAnsiTheme="minorHAnsi"/>
          <w:b/>
          <w:bCs/>
          <w:sz w:val="22"/>
          <w:szCs w:val="22"/>
        </w:rPr>
        <w:t>zmluva o NFP</w:t>
      </w:r>
      <w:r>
        <w:rPr>
          <w:rFonts w:cs="Calibri" w:ascii="Calibri" w:hAnsi="Calibri" w:asciiTheme="minorHAnsi" w:cstheme="minorHAnsi" w:hAnsiTheme="minorHAnsi"/>
          <w:sz w:val="22"/>
          <w:szCs w:val="22"/>
        </w:rPr>
        <w:t xml:space="preserve">“). </w:t>
      </w:r>
    </w:p>
    <w:p>
      <w:pPr>
        <w:pStyle w:val="Normal"/>
        <w:rPr>
          <w:rFonts w:ascii="Calibri" w:hAnsi="Calibri" w:asciiTheme="minorHAnsi" w:hAnsiTheme="minorHAnsi"/>
          <w:sz w:val="22"/>
          <w:szCs w:val="22"/>
        </w:rPr>
      </w:pPr>
      <w:r>
        <w:rPr>
          <w:rFonts w:asciiTheme="minorHAnsi" w:hAnsiTheme="minorHAnsi" w:ascii="Calibri" w:hAnsi="Calibri"/>
          <w:sz w:val="22"/>
          <w:szCs w:val="22"/>
        </w:rPr>
      </w:r>
    </w:p>
    <w:p>
      <w:pPr>
        <w:pStyle w:val="Normal"/>
        <w:jc w:val="center"/>
        <w:rPr>
          <w:rFonts w:ascii="Calibri" w:hAnsi="Calibri" w:asciiTheme="minorHAnsi" w:hAnsiTheme="minorHAnsi"/>
          <w:b/>
        </w:rPr>
      </w:pPr>
      <w:r>
        <w:rPr>
          <w:rFonts w:ascii="Calibri" w:hAnsi="Calibri" w:asciiTheme="minorHAnsi" w:hAnsiTheme="minorHAnsi"/>
          <w:b/>
        </w:rPr>
        <w:t>Čl. II</w:t>
      </w:r>
    </w:p>
    <w:p>
      <w:pPr>
        <w:pStyle w:val="Normal"/>
        <w:jc w:val="center"/>
        <w:rPr>
          <w:rFonts w:ascii="Calibri" w:hAnsi="Calibri" w:asciiTheme="minorHAnsi" w:hAnsiTheme="minorHAnsi"/>
          <w:b/>
        </w:rPr>
      </w:pPr>
      <w:r>
        <w:rPr>
          <w:rFonts w:ascii="Calibri" w:hAnsi="Calibri" w:asciiTheme="minorHAnsi" w:hAnsiTheme="minorHAnsi"/>
          <w:b/>
        </w:rPr>
        <w:t xml:space="preserve">Predmet, rozsah a obsah činnosti odborného autorského dohľadu </w:t>
      </w:r>
    </w:p>
    <w:p>
      <w:pPr>
        <w:pStyle w:val="NoSpacing"/>
        <w:numPr>
          <w:ilvl w:val="0"/>
          <w:numId w:val="15"/>
        </w:numPr>
        <w:ind w:left="426" w:hanging="426"/>
        <w:jc w:val="both"/>
        <w:rPr>
          <w:rStyle w:val="CharStyle13"/>
          <w:rFonts w:ascii="Calibri" w:hAnsi="Calibri" w:cs="Calibri" w:asciiTheme="minorHAnsi" w:cstheme="minorHAnsi" w:hAnsiTheme="minorHAnsi"/>
          <w:b w:val="false"/>
          <w:bCs w:val="false"/>
          <w:sz w:val="22"/>
          <w:szCs w:val="22"/>
        </w:rPr>
      </w:pPr>
      <w:r>
        <w:rPr>
          <w:rStyle w:val="CharStyle13"/>
          <w:rFonts w:cs="Calibri" w:ascii="Calibri" w:hAnsi="Calibri" w:asciiTheme="minorHAnsi" w:cstheme="minorHAnsi" w:hAnsiTheme="minorHAnsi"/>
          <w:b w:val="false"/>
          <w:bCs w:val="false"/>
          <w:sz w:val="22"/>
          <w:szCs w:val="22"/>
        </w:rPr>
        <w:t xml:space="preserve">Zhotoviteľ sa zaväzuje, že bude pre objednávateľa v rozsahu a za podmienok dohodnutých v tejto Zmluve, </w:t>
      </w:r>
      <w:r>
        <w:rPr>
          <w:rFonts w:cs="Calibri" w:ascii="Calibri" w:hAnsi="Calibri" w:asciiTheme="minorHAnsi" w:cstheme="minorHAnsi" w:hAnsiTheme="minorHAnsi"/>
          <w:sz w:val="22"/>
          <w:szCs w:val="22"/>
        </w:rPr>
        <w:t xml:space="preserve">v zmysle príslušných ustanovení zákona č. 138/1992 Zb. </w:t>
      </w:r>
      <w:r>
        <w:rPr>
          <w:rFonts w:ascii="Trebuchet MS" w:hAnsi="Trebuchet MS"/>
          <w:sz w:val="20"/>
          <w:szCs w:val="20"/>
          <w:shd w:fill="FFFFFF" w:val="clear"/>
        </w:rPr>
        <w:t>o autorizovaných architektoch a autorizovaných stavebných inžinieroch</w:t>
      </w:r>
      <w:r>
        <w:rPr>
          <w:rFonts w:cs="Calibri" w:ascii="Calibri" w:hAnsi="Calibri" w:asciiTheme="minorHAnsi" w:cstheme="minorHAnsi" w:hAnsiTheme="minorHAnsi"/>
          <w:sz w:val="22"/>
          <w:szCs w:val="22"/>
        </w:rPr>
        <w:t>, ostatných všeobecne záväzných právnych predpisov, technických podmienok MDaV SR TP 019 Dokumentácia stavieb ciest (www.ssc.sk) a</w:t>
      </w:r>
      <w:r>
        <w:rPr>
          <w:rStyle w:val="CharStyle13"/>
          <w:rFonts w:cs="Calibri" w:ascii="Calibri" w:hAnsi="Calibri" w:asciiTheme="minorHAnsi" w:cstheme="minorHAnsi" w:hAnsiTheme="minorHAnsi"/>
          <w:b w:val="false"/>
          <w:bCs w:val="false"/>
          <w:sz w:val="22"/>
          <w:szCs w:val="22"/>
        </w:rPr>
        <w:t xml:space="preserve"> s odbornou starostlivosťou vykonávať práce a poskytovať služby AD, v rámci ktorých je zhotoviteľ povinný plniť nasledovné činnosti:</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zúčastniť sa na odovzdaní staveniska stavebnému dozoru a zhotoviteľovi stavby,</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zabezpečiť základné smerové a výškové vytýčenia stavby,</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sledovať postup výstavby z technického a technologického hľadiska a kontrolovať  dodržiavanie podmienok stanovených v Dokumentácii a v aplikovateľných všeobecne záväzných právnych predpisoch a technických normách,</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vyjadrovať sa k návrhom zhotoviteľa stavby na zmeny Dokumentácie z technického i technologického hľadiska a zúčastňovať sa konaní o zmene stavby pred dokončením,</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vyjadrovať sa k požiadavkám zhotoviteľa stavby na tzv. naviac práce, t. j. práce nad rozsah stavebných prác vyplývajúcich z Dokumentácie,</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zúčastňovať sa na operatívnych a kontrolných dňoch stavby, </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zúčastniť sa na odovzdaní a prevzatí dokončenej stavby alebo jej časti, </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vyjadrovať sa k porovnaniu výsledkov prieskumov so skutočnosťou zistenou pri zemných prácach a v prípade odlišných výsledkov v spolupráci so špecialistom pre geotechniku prijímať návrh doplnkových riešení,</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na požiadanie objednávateľa, alebo z podmienok vyplývajúcich zo spracovanej a schválenej Dokumentácie, zúčastňovať sa na kontrole a preberaní konštrukčných vrstiev, stavebných konštrukcií, resp. konštrukčných prvkov, ktoré sú rozhodujúce pri realizácii jednotlivých objektov stavby,</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na základe zistených skutočností vyjadrovať sa k prípadným zmenám stavebných a technologických postupov, </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prípade potreby predkladať stanoviská a vysvetľovať problémy spojené s nejasnosťami vyplývajúcimi z vyhotovenej Dokumentácie,</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prípade, že skutkový stav zistený na stavenisku nezodpovedá predpokladom v Dokumentácii, navrhovať technické riešenie vyvolanej zmeny, vrátane komplexného projekčného spracovania zmeny technického riešenia vyplývajúceho z Dokumentácie,</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na výzvu stavebného dozoru sa dostaviť na stavbu do 3 dní, v mimoriadnych prípadoch do 24 hod., od doručenia takejto výzvy stavebného dozoru,</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prípade zložitých riešení a v prípade potreby stanoviska jednotlivých špecialistov,  dodať stanovisko AD v dohodnutom termíne stanovenom podľa zložitosti riešení,</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zaujímať stanoviská k dodržaniu projektových parametrov verejnej práce v zmysle zákona č. 254/1998 Z. z. o verejných prácach v znení neskorších predpisov z pohľadu AD,</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spolupracovať so zhotoviteľom pri vypracovaní kontrolného a skúšobného plánu a manuálu užívania verejnej práce resp. objektov stavby v súlade so zákonom 254/1998 Z. z. o verejných prácach v znení neskorších predpisov, </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zaujímať stanoviská s vysvetlením a návrhom riešenia k prípadným skrytým vadám stavby,</w:t>
      </w:r>
    </w:p>
    <w:p>
      <w:pPr>
        <w:pStyle w:val="ListParagraph"/>
        <w:numPr>
          <w:ilvl w:val="1"/>
          <w:numId w:val="15"/>
        </w:numPr>
        <w:suppressAutoHyphens w:val="true"/>
        <w:snapToGrid w:val="false"/>
        <w:ind w:left="993" w:hanging="567"/>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zabezpečiť vypracovanie záverečnej správy AD o priebehu stavby</w:t>
      </w:r>
    </w:p>
    <w:p>
      <w:pPr>
        <w:pStyle w:val="ListParagraph"/>
        <w:suppressAutoHyphens w:val="true"/>
        <w:snapToGrid w:val="false"/>
        <w:ind w:left="993"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ind w:left="426" w:hanging="0"/>
        <w:rPr>
          <w:rFonts w:ascii="Calibri" w:hAnsi="Calibri" w:asciiTheme="minorHAnsi" w:hAnsiTheme="minorHAnsi"/>
          <w:sz w:val="22"/>
          <w:szCs w:val="22"/>
        </w:rPr>
      </w:pPr>
      <w:r>
        <w:rPr>
          <w:rFonts w:ascii="Calibri" w:hAnsi="Calibri" w:asciiTheme="minorHAnsi" w:hAnsiTheme="minorHAnsi"/>
          <w:sz w:val="22"/>
          <w:szCs w:val="22"/>
        </w:rPr>
        <w:t xml:space="preserve">(ďalej aj ako </w:t>
      </w:r>
      <w:r>
        <w:rPr>
          <w:rFonts w:ascii="Calibri" w:hAnsi="Calibri" w:asciiTheme="minorHAnsi" w:hAnsiTheme="minorHAnsi"/>
          <w:b/>
          <w:sz w:val="22"/>
          <w:szCs w:val="22"/>
        </w:rPr>
        <w:t>„výkon AD“</w:t>
      </w:r>
      <w:r>
        <w:rPr>
          <w:rFonts w:ascii="Calibri" w:hAnsi="Calibri" w:asciiTheme="minorHAnsi" w:hAnsiTheme="minorHAnsi"/>
          <w:sz w:val="22"/>
          <w:szCs w:val="22"/>
        </w:rPr>
        <w:t>).</w:t>
      </w:r>
    </w:p>
    <w:p>
      <w:pPr>
        <w:pStyle w:val="ListParagraph"/>
        <w:ind w:left="426" w:hanging="0"/>
        <w:jc w:val="both"/>
        <w:rPr>
          <w:rFonts w:ascii="Calibri" w:hAnsi="Calibri" w:asciiTheme="minorHAnsi" w:hAnsiTheme="minorHAnsi"/>
          <w:sz w:val="22"/>
          <w:szCs w:val="22"/>
        </w:rPr>
      </w:pPr>
      <w:r>
        <w:rPr>
          <w:rFonts w:asciiTheme="minorHAnsi" w:hAnsiTheme="minorHAnsi" w:ascii="Calibri" w:hAnsi="Calibri"/>
          <w:sz w:val="22"/>
          <w:szCs w:val="22"/>
        </w:rPr>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Čl. III</w:t>
      </w:r>
    </w:p>
    <w:p>
      <w:pPr>
        <w:pStyle w:val="NoSpacing"/>
        <w:jc w:val="center"/>
        <w:rPr>
          <w:rStyle w:val="CharStyle13"/>
          <w:rFonts w:ascii="Calibri" w:hAnsi="Calibri" w:cs="Calibri" w:asciiTheme="minorHAnsi" w:cstheme="minorHAnsi" w:hAnsiTheme="minorHAnsi"/>
          <w:bCs w:val="false"/>
          <w:color w:val="auto"/>
          <w:szCs w:val="24"/>
        </w:rPr>
      </w:pPr>
      <w:r>
        <w:rPr>
          <w:rStyle w:val="CharStyle13"/>
          <w:rFonts w:cs="Calibri" w:ascii="Calibri" w:hAnsi="Calibri" w:asciiTheme="minorHAnsi" w:cstheme="minorHAnsi" w:hAnsiTheme="minorHAnsi"/>
          <w:bCs w:val="false"/>
          <w:color w:val="auto"/>
          <w:szCs w:val="24"/>
        </w:rPr>
        <w:t>Podklady, súčinnosť zmluvných strán</w:t>
      </w:r>
    </w:p>
    <w:p>
      <w:pPr>
        <w:pStyle w:val="ListParagraph"/>
        <w:numPr>
          <w:ilvl w:val="0"/>
          <w:numId w:val="17"/>
        </w:numPr>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Podkladmi pre výkon AD podľa tejto Zmluvy sú:</w:t>
      </w:r>
    </w:p>
    <w:p>
      <w:pPr>
        <w:pStyle w:val="ListParagraph"/>
        <w:numPr>
          <w:ilvl w:val="0"/>
          <w:numId w:val="16"/>
        </w:numPr>
        <w:spacing w:before="0" w:after="0"/>
        <w:ind w:left="567" w:hanging="283"/>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kópie stavebných povolení a ohlásení stavebných objektov stavby, vrátane dokladov vyplývajúcich z prerokovania Dokumentácie  v stavebnom  a vodoprávnom konaní;</w:t>
      </w:r>
    </w:p>
    <w:p>
      <w:pPr>
        <w:pStyle w:val="ListParagraph"/>
        <w:numPr>
          <w:ilvl w:val="0"/>
          <w:numId w:val="16"/>
        </w:numPr>
        <w:spacing w:before="0" w:after="0"/>
        <w:ind w:left="567" w:hanging="283"/>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časový harmonogram stavebných prác doručený zhotoviteľom stavby ku dňu odovzdania a prevzatia staveniska.</w:t>
      </w:r>
    </w:p>
    <w:p>
      <w:pPr>
        <w:pStyle w:val="ListParagraph"/>
        <w:numPr>
          <w:ilvl w:val="0"/>
          <w:numId w:val="17"/>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Objednávateľ zabezpečí pre výkon AD primerané organizačno-technické predpoklady, najmä zabezpečí prístup k stavebnému denníku zhotoviteľa stavby. </w:t>
      </w:r>
    </w:p>
    <w:p>
      <w:pPr>
        <w:pStyle w:val="ListParagraph"/>
        <w:numPr>
          <w:ilvl w:val="0"/>
          <w:numId w:val="17"/>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Objednávateľ bude pravidelne a včas bez zbytočného odkladu oboznamovať zhotoviteľa so všetkými skutočnosťami a okolnosťami, ktoré môžu ovplyvňovať jeho výkon AD.</w:t>
      </w:r>
    </w:p>
    <w:p>
      <w:pPr>
        <w:pStyle w:val="ListParagraph"/>
        <w:numPr>
          <w:ilvl w:val="0"/>
          <w:numId w:val="17"/>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sa zaväzuje akúkoľvek komunikáciu so zhotoviteľom stavby uskutočňovať výlučne prostredníctvom oprávneného zamestnanca objednávateľa - ako osoby oprávnenej rokovať vo veciach technických za objednávateľa.</w:t>
      </w:r>
    </w:p>
    <w:p>
      <w:pPr>
        <w:pStyle w:val="ListParagraph"/>
        <w:numPr>
          <w:ilvl w:val="0"/>
          <w:numId w:val="17"/>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Objednávateľ sa zaväzuje, že počas výkonu AD poskytne zhotoviteľovi v nevyhnutne potrebnom rozsahu spolupôsobenie, spočívajúce najmä v odovzdaní doplňujúcich údajov, spresnení podkladov, vyjadrení a stanovísk, ktoré sa nachádzajú u objednávateľa a ktorých potreba vznikne v priebehu plnenia tejto Zmluvy. Toto spolupôsobenie poskytne zhotoviteľovi najneskoršie do 3 dní od jeho preukázateľného vyžiadania. V osobitných prípadoch je možné obojstranne dohodnúť individuálny termín spolupôsobenia.</w:t>
      </w:r>
    </w:p>
    <w:p>
      <w:pPr>
        <w:pStyle w:val="ListParagraph"/>
        <w:numPr>
          <w:ilvl w:val="0"/>
          <w:numId w:val="17"/>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Za technickú správnosť a vhodnosť podkladov, ktoré poskytne objednávateľ zhotoviteľovi, nesie zodpovednosť objednávateľ, ibaže by šlo o podklady vykonané pre objednávateľa zhotoviteľom na základe časti 1 tejto Zmluvy. Za správnosť a vhodnosť ostatných podkladov (získaných od tretích osôb) použitých pri výkone AD nesie zodpovednosť zhotoviteľ. Povinnosťou zhotoviteľa je upozorniť objednávateľa na nesprávnosť, nezrozumiteľnosť alebo nevhodnosť dodaných podkladov v lehote najneskôr do 5 dní odo dňa ich doručenia zhotoviteľovi.</w:t>
      </w:r>
    </w:p>
    <w:p>
      <w:pPr>
        <w:pStyle w:val="ListParagraph"/>
        <w:numPr>
          <w:ilvl w:val="0"/>
          <w:numId w:val="17"/>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zodpovedá za škodu na veciach prevzatých od objednávateľa na výkon AD, ibaže túto škodu nemohol odvrátiť ani pri vynaložení odbornej starostlivosti.</w:t>
      </w:r>
    </w:p>
    <w:p>
      <w:pPr>
        <w:pStyle w:val="ListParagraph"/>
        <w:numPr>
          <w:ilvl w:val="0"/>
          <w:numId w:val="17"/>
        </w:numPr>
        <w:ind w:left="284" w:hanging="284"/>
        <w:jc w:val="both"/>
        <w:rPr>
          <w:rStyle w:val="CharStyle37"/>
          <w:rFonts w:ascii="Calibri" w:hAnsi="Calibri" w:cs="Calibri" w:asciiTheme="minorHAnsi" w:cstheme="minorHAnsi" w:hAnsiTheme="minorHAnsi"/>
          <w:b w:val="false"/>
          <w:bCs w:val="false"/>
          <w:sz w:val="22"/>
          <w:szCs w:val="22"/>
          <w:shd w:fill="auto" w:val="clear"/>
        </w:rPr>
      </w:pPr>
      <w:r>
        <w:rPr>
          <w:rStyle w:val="CharStyle37"/>
          <w:rFonts w:eastAsia="" w:cs="Calibri" w:ascii="Calibri" w:hAnsi="Calibri" w:asciiTheme="minorHAnsi" w:cstheme="minorHAnsi" w:eastAsiaTheme="majorEastAsia" w:hAnsiTheme="minorHAnsi"/>
          <w:b w:val="false"/>
          <w:sz w:val="22"/>
          <w:szCs w:val="22"/>
        </w:rPr>
        <w:t xml:space="preserve">Rozhodnutia z výkonu AD sa budú zaznamenávať bez zbytočného odkladu do stavebného denníka alebo listom adresovaným a doručeným objednávateľovi.  </w:t>
      </w:r>
    </w:p>
    <w:p>
      <w:pPr>
        <w:pStyle w:val="ListParagraph"/>
        <w:numPr>
          <w:ilvl w:val="0"/>
          <w:numId w:val="17"/>
        </w:numPr>
        <w:ind w:left="284" w:hanging="284"/>
        <w:jc w:val="both"/>
        <w:rPr>
          <w:rStyle w:val="CharStyle37"/>
          <w:rFonts w:ascii="Calibri" w:hAnsi="Calibri" w:cs="Calibri" w:asciiTheme="minorHAnsi" w:cstheme="minorHAnsi" w:hAnsiTheme="minorHAnsi"/>
          <w:b w:val="false"/>
          <w:bCs w:val="false"/>
          <w:sz w:val="22"/>
          <w:szCs w:val="22"/>
          <w:shd w:fill="auto" w:val="clear"/>
        </w:rPr>
      </w:pPr>
      <w:r>
        <w:rPr>
          <w:rStyle w:val="CharStyle37"/>
          <w:rFonts w:eastAsia="" w:cs="Calibri" w:ascii="Calibri" w:hAnsi="Calibri" w:asciiTheme="minorHAnsi" w:cstheme="minorHAnsi" w:eastAsiaTheme="majorEastAsia" w:hAnsiTheme="minorHAnsi"/>
          <w:b w:val="false"/>
          <w:sz w:val="22"/>
          <w:szCs w:val="22"/>
        </w:rPr>
        <w:t xml:space="preserve">Výkon AD bude poskytovaný zhotoviteľom osobne, prípadne zmluvnými stranami prizvanými špecialistami, ktorých prizvanie musí vopred písomne odsúhlasiť objednávateľ. Ich činnosť bude koordinovať osoba oprávnená rokovať vo veciach technických za objednávateľa a zhotoviteľ. Zhotoviteľ vyhlasuje, že má oprávnenie na vykonávanie činností vyplývajúcich z výkonu AD, ku ktorým sa zaviazal na základe tejto časti Zmluvy. V prípade zložitých riešení a v prípade potreby účasti špecialistov, zhotoviteľ dodá objednávateľovi svoje stanovisko v termíne, ktorý bude dohodnutý podľa rozsahu riešeného problému, inak bez zbytočného odkladu. </w:t>
      </w:r>
    </w:p>
    <w:p>
      <w:pPr>
        <w:pStyle w:val="ListParagraph"/>
        <w:numPr>
          <w:ilvl w:val="0"/>
          <w:numId w:val="17"/>
        </w:numPr>
        <w:ind w:left="284" w:hanging="284"/>
        <w:jc w:val="both"/>
        <w:rPr>
          <w:rStyle w:val="CharStyle37"/>
          <w:rFonts w:ascii="Calibri" w:hAnsi="Calibri" w:cs="Calibri" w:asciiTheme="minorHAnsi" w:cstheme="minorHAnsi" w:hAnsiTheme="minorHAnsi"/>
          <w:b w:val="false"/>
          <w:bCs w:val="false"/>
          <w:sz w:val="22"/>
          <w:szCs w:val="22"/>
          <w:shd w:fill="auto" w:val="clear"/>
        </w:rPr>
      </w:pPr>
      <w:r>
        <w:rPr>
          <w:rStyle w:val="CharStyle37"/>
          <w:rFonts w:eastAsia="" w:cs="Calibri" w:ascii="Calibri" w:hAnsi="Calibri" w:asciiTheme="minorHAnsi" w:cstheme="minorHAnsi" w:eastAsiaTheme="majorEastAsia" w:hAnsiTheme="minorHAnsi"/>
          <w:b w:val="false"/>
          <w:sz w:val="22"/>
          <w:szCs w:val="22"/>
        </w:rPr>
        <w:t>V prípade porušenia povinnosti zhotoviteľa vykonávať činnosti osobne alebo v prípade porušenia povinnosti žiadať predchádzajúci súhlas od objednávateľa s prizvaním špecialistov, zhotoviteľ zodpovedá objednávateľovi za škodu tým spôsobenú.</w:t>
      </w:r>
    </w:p>
    <w:p>
      <w:pPr>
        <w:pStyle w:val="Normal"/>
        <w:rPr>
          <w:rFonts w:ascii="Calibri" w:hAnsi="Calibri" w:asciiTheme="minorHAnsi" w:hAnsiTheme="minorHAnsi"/>
          <w:sz w:val="22"/>
          <w:szCs w:val="22"/>
        </w:rPr>
      </w:pPr>
      <w:r>
        <w:rPr>
          <w:rFonts w:asciiTheme="minorHAnsi" w:hAnsiTheme="minorHAnsi" w:ascii="Calibri" w:hAnsi="Calibri"/>
          <w:sz w:val="22"/>
          <w:szCs w:val="22"/>
        </w:rPr>
      </w:r>
    </w:p>
    <w:p>
      <w:pPr>
        <w:pStyle w:val="Normal"/>
        <w:jc w:val="center"/>
        <w:rPr>
          <w:rFonts w:ascii="Calibri" w:hAnsi="Calibri" w:asciiTheme="minorHAnsi" w:hAnsiTheme="minorHAnsi"/>
          <w:b/>
        </w:rPr>
      </w:pPr>
      <w:r>
        <w:rPr>
          <w:rFonts w:ascii="Calibri" w:hAnsi="Calibri" w:asciiTheme="minorHAnsi" w:hAnsiTheme="minorHAnsi"/>
          <w:b/>
        </w:rPr>
        <w:t>Čl. IV</w:t>
      </w:r>
    </w:p>
    <w:p>
      <w:pPr>
        <w:pStyle w:val="Normal"/>
        <w:jc w:val="center"/>
        <w:rPr>
          <w:rFonts w:ascii="Calibri" w:hAnsi="Calibri" w:asciiTheme="minorHAnsi" w:hAnsiTheme="minorHAnsi"/>
          <w:b/>
        </w:rPr>
      </w:pPr>
      <w:r>
        <w:rPr>
          <w:rFonts w:ascii="Calibri" w:hAnsi="Calibri" w:asciiTheme="minorHAnsi" w:hAnsiTheme="minorHAnsi"/>
          <w:b/>
        </w:rPr>
        <w:t>Čas a spôsob výkonu AD</w:t>
      </w:r>
    </w:p>
    <w:p>
      <w:pPr>
        <w:pStyle w:val="ListParagraph"/>
        <w:numPr>
          <w:ilvl w:val="0"/>
          <w:numId w:val="18"/>
        </w:numPr>
        <w:ind w:left="284" w:hanging="28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Zhotoviteľ je povinný začať s výkonom AD odo dňa uvedeného v oznámení objednávateľa o začatí stavebných prác na stavbe a je povinný vykonávať AD až do:</w:t>
      </w:r>
    </w:p>
    <w:p>
      <w:pPr>
        <w:pStyle w:val="ListParagraph"/>
        <w:numPr>
          <w:ilvl w:val="0"/>
          <w:numId w:val="30"/>
        </w:numPr>
        <w:spacing w:before="120" w:after="0"/>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dňa nadobudnutia právoplatnosti kolaudačného rozhodnutia stavby (v prípade, ak bolo na stavbu vydané stavebné povolenie), alebo </w:t>
      </w:r>
    </w:p>
    <w:p>
      <w:pPr>
        <w:pStyle w:val="ListParagraph"/>
        <w:numPr>
          <w:ilvl w:val="0"/>
          <w:numId w:val="30"/>
        </w:numPr>
        <w:spacing w:before="120" w:after="0"/>
        <w:contextualSpacing/>
        <w:jc w:val="both"/>
        <w:rPr>
          <w:rFonts w:ascii="Calibri" w:hAnsi="Calibri" w:cs="Calibri" w:asciiTheme="minorHAnsi" w:cstheme="minorHAnsi" w:hAnsiTheme="minorHAnsi"/>
          <w:bCs/>
          <w:sz w:val="22"/>
          <w:szCs w:val="22"/>
        </w:rPr>
      </w:pPr>
      <w:r>
        <w:rPr>
          <w:rFonts w:cs="Calibri" w:ascii="Calibri" w:hAnsi="Calibri" w:asciiTheme="minorHAnsi" w:cstheme="minorHAnsi" w:hAnsiTheme="minorHAnsi"/>
          <w:bCs/>
          <w:sz w:val="22"/>
          <w:szCs w:val="22"/>
        </w:rPr>
        <w:t xml:space="preserve">do dňa odstránenia poslednej vady a nedorobku stavby (v prípade, ak nebolo na stavbu vydané stavebné povolenie). </w:t>
      </w:r>
    </w:p>
    <w:p>
      <w:pPr>
        <w:pStyle w:val="ListParagraph"/>
        <w:numPr>
          <w:ilvl w:val="0"/>
          <w:numId w:val="18"/>
        </w:numPr>
        <w:spacing w:before="120" w:after="0"/>
        <w:ind w:left="284" w:hanging="284"/>
        <w:contextualSpacing/>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Predpokladaná dĺžka výkonu AD na stavbe zodpovedá predpokladanej lehote výstavby: 12 mesiacov.</w:t>
      </w:r>
    </w:p>
    <w:p>
      <w:pPr>
        <w:pStyle w:val="ListParagraph"/>
        <w:numPr>
          <w:ilvl w:val="0"/>
          <w:numId w:val="18"/>
        </w:numPr>
        <w:spacing w:before="120" w:after="0"/>
        <w:ind w:left="284" w:hanging="284"/>
        <w:contextualSpacing/>
        <w:jc w:val="both"/>
        <w:rPr>
          <w:rStyle w:val="CharStyle13"/>
          <w:rFonts w:ascii="Calibri" w:hAnsi="Calibri" w:cs="Calibri" w:asciiTheme="minorHAnsi" w:cstheme="minorHAnsi" w:hAnsiTheme="minorHAnsi"/>
          <w:b w:val="false"/>
          <w:bCs w:val="false"/>
          <w:sz w:val="22"/>
          <w:szCs w:val="22"/>
          <w:shd w:fill="auto" w:val="clear"/>
        </w:rPr>
      </w:pPr>
      <w:r>
        <w:rPr>
          <w:rFonts w:cs="Calibri" w:ascii="Calibri" w:hAnsi="Calibri" w:asciiTheme="minorHAnsi" w:cstheme="minorHAnsi" w:hAnsiTheme="minorHAnsi"/>
          <w:sz w:val="22"/>
          <w:szCs w:val="22"/>
        </w:rPr>
        <w:t>Zhotoviteľ je povinný pri výkone činnosti AD dodržiavať všetky príslušné právne a technické predpisy vzťahujúce sa na vykonávanie jeho povinností vyplývajúcich z tejto Zmluvy.</w:t>
      </w:r>
    </w:p>
    <w:p>
      <w:pPr>
        <w:pStyle w:val="Normal"/>
        <w:rPr>
          <w:rFonts w:ascii="Calibri" w:hAnsi="Calibri" w:asciiTheme="minorHAnsi" w:hAnsiTheme="minorHAnsi"/>
          <w:b/>
        </w:rPr>
      </w:pPr>
      <w:r>
        <w:rPr>
          <w:rFonts w:asciiTheme="minorHAnsi" w:hAnsiTheme="minorHAnsi" w:ascii="Calibri" w:hAnsi="Calibri"/>
          <w:b/>
        </w:rPr>
      </w:r>
    </w:p>
    <w:p>
      <w:pPr>
        <w:pStyle w:val="Normal"/>
        <w:jc w:val="center"/>
        <w:rPr>
          <w:rFonts w:ascii="Calibri" w:hAnsi="Calibri" w:asciiTheme="minorHAnsi" w:hAnsiTheme="minorHAnsi"/>
          <w:b/>
        </w:rPr>
      </w:pPr>
      <w:r>
        <w:rPr>
          <w:rFonts w:ascii="Calibri" w:hAnsi="Calibri" w:asciiTheme="minorHAnsi" w:hAnsiTheme="minorHAnsi"/>
          <w:b/>
        </w:rPr>
        <w:t>Čl. V</w:t>
      </w:r>
    </w:p>
    <w:p>
      <w:pPr>
        <w:pStyle w:val="Normal"/>
        <w:jc w:val="center"/>
        <w:rPr>
          <w:rFonts w:ascii="Calibri" w:hAnsi="Calibri" w:asciiTheme="minorHAnsi" w:hAnsiTheme="minorHAnsi"/>
          <w:b/>
        </w:rPr>
      </w:pPr>
      <w:r>
        <w:rPr>
          <w:rFonts w:ascii="Calibri" w:hAnsi="Calibri" w:asciiTheme="minorHAnsi" w:hAnsiTheme="minorHAnsi"/>
          <w:b/>
        </w:rPr>
        <w:t>Cena za výkon AD</w:t>
      </w:r>
    </w:p>
    <w:p>
      <w:pPr>
        <w:pStyle w:val="ListParagraph"/>
        <w:numPr>
          <w:ilvl w:val="0"/>
          <w:numId w:val="19"/>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Cena za výkon AD</w:t>
      </w:r>
      <w:r>
        <w:rPr>
          <w:rFonts w:cs="Calibri" w:ascii="Calibri" w:hAnsi="Calibri" w:asciiTheme="minorHAnsi" w:cstheme="minorHAnsi" w:hAnsiTheme="minorHAnsi"/>
          <w:sz w:val="22"/>
          <w:szCs w:val="22"/>
          <w:lang w:eastAsia="cs-CZ"/>
        </w:rPr>
        <w:t xml:space="preserve"> </w:t>
      </w:r>
      <w:r>
        <w:rPr>
          <w:rFonts w:cs="Calibri" w:ascii="Calibri" w:hAnsi="Calibri" w:asciiTheme="minorHAnsi" w:cstheme="minorHAnsi" w:hAnsiTheme="minorHAnsi"/>
          <w:sz w:val="22"/>
          <w:szCs w:val="22"/>
        </w:rPr>
        <w:t>je stanovená</w:t>
      </w:r>
      <w:r>
        <w:rPr>
          <w:rFonts w:cs="Calibri" w:ascii="Calibri" w:hAnsi="Calibri" w:asciiTheme="minorHAnsi" w:cstheme="minorHAnsi" w:hAnsiTheme="minorHAnsi"/>
          <w:sz w:val="22"/>
          <w:szCs w:val="22"/>
          <w:lang w:eastAsia="cs-CZ"/>
        </w:rPr>
        <w:t xml:space="preserve"> podľa zákona č. 18/1996  Z. z. o cenách v znení neskorších predpisov, Vyhlášky MF SR č. 87/1996 Z. z., ktorou sa vykonáva zákon Národnej rady Slovenskej republiky č. 18/1996 Z. z. o cenách v znení neskorších predpisov a sú v nej zahrnuté všetky náklady, činnosti, práce, výkony alebo služby nevyhnutné za účelom riadneho vykonania činnosti odborného autorského dohľadu, a to vrátane </w:t>
      </w:r>
      <w:r>
        <w:rPr>
          <w:rFonts w:cs="Calibri" w:ascii="Calibri" w:hAnsi="Calibri" w:asciiTheme="minorHAnsi" w:cstheme="minorHAnsi" w:hAnsiTheme="minorHAnsi"/>
          <w:sz w:val="22"/>
          <w:szCs w:val="22"/>
        </w:rPr>
        <w:t>prípravy, nutných konzultácií a preštudovania podkladov od objednávateľa.</w:t>
      </w:r>
      <w:r>
        <w:rPr>
          <w:rFonts w:cs="Calibri" w:ascii="Calibri" w:hAnsi="Calibri" w:asciiTheme="minorHAnsi" w:cstheme="minorHAnsi" w:hAnsiTheme="minorHAnsi"/>
          <w:sz w:val="22"/>
          <w:szCs w:val="22"/>
          <w:lang w:eastAsia="cs-CZ"/>
        </w:rPr>
        <w:t xml:space="preserve"> </w:t>
      </w:r>
    </w:p>
    <w:p>
      <w:pPr>
        <w:pStyle w:val="ListParagraph"/>
        <w:numPr>
          <w:ilvl w:val="0"/>
          <w:numId w:val="19"/>
        </w:numPr>
        <w:ind w:left="284" w:hanging="284"/>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 xml:space="preserve">Cena za výkon AD bola zmluvnými stranami dohodnutá nasledovne: </w:t>
      </w:r>
    </w:p>
    <w:p>
      <w:pPr>
        <w:pStyle w:val="ListParagraph"/>
        <w:tabs>
          <w:tab w:val="clear" w:pos="708"/>
          <w:tab w:val="left" w:pos="426" w:leader="none"/>
          <w:tab w:val="left" w:pos="1843" w:leader="none"/>
          <w:tab w:val="left" w:pos="7088" w:leader="none"/>
        </w:tabs>
        <w:ind w:left="284" w:hanging="0"/>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b/>
        <w:t xml:space="preserve">Cena bez DPH   </w:t>
        <w:tab/>
        <w:tab/>
        <w:t>Eur</w:t>
      </w:r>
    </w:p>
    <w:p>
      <w:pPr>
        <w:pStyle w:val="ListParagraph"/>
        <w:tabs>
          <w:tab w:val="clear" w:pos="708"/>
          <w:tab w:val="left" w:pos="567" w:leader="none"/>
          <w:tab w:val="left" w:pos="7088" w:leader="none"/>
        </w:tabs>
        <w:ind w:left="644" w:hanging="218"/>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DPH 20 %             </w:t>
        <w:tab/>
        <w:t xml:space="preserve">Eur            </w:t>
      </w:r>
    </w:p>
    <w:p>
      <w:pPr>
        <w:pStyle w:val="Normal"/>
        <w:tabs>
          <w:tab w:val="clear" w:pos="708"/>
          <w:tab w:val="left" w:pos="7088" w:leader="none"/>
        </w:tabs>
        <w:jc w:val="both"/>
        <w:rPr>
          <w:rFonts w:ascii="Calibri" w:hAnsi="Calibri" w:cs="Calibri" w:asciiTheme="minorHAnsi" w:cstheme="minorHAnsi" w:hAnsiTheme="minorHAnsi"/>
          <w:b/>
          <w:sz w:val="22"/>
          <w:szCs w:val="22"/>
          <w:bdr w:val="single" w:sz="4" w:space="0" w:color="000000"/>
          <w:lang w:eastAsia="cs-CZ"/>
        </w:rPr>
      </w:pPr>
      <w:r>
        <w:rPr>
          <w:rFonts w:cs="Calibri" w:ascii="Calibri" w:hAnsi="Calibri" w:asciiTheme="minorHAnsi" w:cstheme="minorHAnsi" w:hAnsiTheme="minorHAnsi"/>
          <w:sz w:val="22"/>
          <w:szCs w:val="22"/>
          <w:lang w:eastAsia="cs-CZ"/>
        </w:rPr>
        <w:t xml:space="preserve">         </w:t>
      </w:r>
      <w:r>
        <w:rPr>
          <w:rFonts w:cs="Calibri" w:ascii="Calibri" w:hAnsi="Calibri" w:asciiTheme="minorHAnsi" w:cstheme="minorHAnsi" w:hAnsiTheme="minorHAnsi"/>
          <w:b/>
          <w:sz w:val="22"/>
          <w:szCs w:val="22"/>
          <w:bdr w:val="single" w:sz="4" w:space="0" w:color="000000"/>
          <w:lang w:eastAsia="cs-CZ"/>
        </w:rPr>
        <w:t xml:space="preserve">Cena s DPH                                                                                                                 Eur </w:t>
        <w:tab/>
        <w:t xml:space="preserve">    </w:t>
      </w:r>
    </w:p>
    <w:p>
      <w:pPr>
        <w:pStyle w:val="Normal"/>
        <w:tabs>
          <w:tab w:val="clear" w:pos="708"/>
          <w:tab w:val="left" w:pos="7088" w:leader="none"/>
        </w:tabs>
        <w:jc w:val="both"/>
        <w:rPr>
          <w:rFonts w:ascii="Calibri" w:hAnsi="Calibri" w:cs="Calibri" w:asciiTheme="minorHAnsi" w:cstheme="minorHAnsi" w:hAnsiTheme="minorHAnsi"/>
          <w:b/>
          <w:color w:val="auto"/>
          <w:sz w:val="22"/>
          <w:szCs w:val="22"/>
          <w:lang w:eastAsia="cs-CZ"/>
        </w:rPr>
      </w:pPr>
      <w:r>
        <w:rPr>
          <w:rFonts w:cs="Calibri" w:ascii="Calibri" w:hAnsi="Calibri" w:asciiTheme="minorHAnsi" w:cstheme="minorHAnsi" w:hAnsiTheme="minorHAnsi"/>
          <w:b/>
          <w:color w:val="auto"/>
          <w:sz w:val="22"/>
          <w:szCs w:val="22"/>
          <w:lang w:eastAsia="cs-CZ"/>
        </w:rPr>
        <w:t xml:space="preserve">         </w:t>
      </w:r>
      <w:r>
        <w:rPr>
          <w:rFonts w:cs="Calibri" w:ascii="Calibri" w:hAnsi="Calibri" w:asciiTheme="minorHAnsi" w:cstheme="minorHAnsi" w:hAnsiTheme="minorHAnsi"/>
          <w:b/>
          <w:color w:val="auto"/>
          <w:sz w:val="22"/>
          <w:szCs w:val="22"/>
          <w:lang w:eastAsia="cs-CZ"/>
        </w:rPr>
        <w:t>(slovom:    Eur, 0/100 ) s DPH</w:t>
      </w:r>
    </w:p>
    <w:p>
      <w:pPr>
        <w:pStyle w:val="Normal"/>
        <w:tabs>
          <w:tab w:val="clear" w:pos="708"/>
          <w:tab w:val="left" w:pos="0" w:leader="none"/>
        </w:tabs>
        <w:jc w:val="both"/>
        <w:rPr>
          <w:rFonts w:ascii="Calibri" w:hAnsi="Calibri" w:cs="Calibri" w:asciiTheme="minorHAnsi" w:cstheme="minorHAnsi" w:hAnsiTheme="minorHAnsi"/>
          <w:bCs/>
          <w:sz w:val="22"/>
          <w:szCs w:val="22"/>
          <w:bdr w:val="single" w:sz="4" w:space="0" w:color="000000"/>
          <w:lang w:eastAsia="cs-CZ"/>
        </w:rPr>
      </w:pPr>
      <w:r>
        <w:rPr>
          <w:rFonts w:cs="Calibri" w:ascii="Calibri" w:hAnsi="Calibri" w:asciiTheme="minorHAnsi" w:cstheme="minorHAnsi" w:hAnsiTheme="minorHAnsi"/>
          <w:bCs/>
          <w:color w:val="auto"/>
          <w:sz w:val="22"/>
          <w:szCs w:val="22"/>
          <w:lang w:eastAsia="cs-CZ"/>
        </w:rPr>
        <w:t xml:space="preserve">         </w:t>
      </w:r>
      <w:r>
        <w:rPr>
          <w:rFonts w:cs="Calibri" w:ascii="Calibri" w:hAnsi="Calibri" w:asciiTheme="minorHAnsi" w:cstheme="minorHAnsi" w:hAnsiTheme="minorHAnsi"/>
          <w:bCs/>
          <w:color w:val="auto"/>
          <w:sz w:val="22"/>
          <w:szCs w:val="22"/>
          <w:lang w:eastAsia="cs-CZ"/>
        </w:rPr>
        <w:t>(ďalej len  ako „</w:t>
      </w:r>
      <w:r>
        <w:rPr>
          <w:rFonts w:cs="Calibri" w:ascii="Calibri" w:hAnsi="Calibri" w:asciiTheme="minorHAnsi" w:cstheme="minorHAnsi" w:hAnsiTheme="minorHAnsi"/>
          <w:b/>
          <w:color w:val="auto"/>
          <w:sz w:val="22"/>
          <w:szCs w:val="22"/>
          <w:lang w:eastAsia="cs-CZ"/>
        </w:rPr>
        <w:t>cena za výkon AD</w:t>
      </w:r>
      <w:r>
        <w:rPr>
          <w:rFonts w:cs="Calibri" w:ascii="Calibri" w:hAnsi="Calibri" w:asciiTheme="minorHAnsi" w:cstheme="minorHAnsi" w:hAnsiTheme="minorHAnsi"/>
          <w:bCs/>
          <w:color w:val="auto"/>
          <w:sz w:val="22"/>
          <w:szCs w:val="22"/>
          <w:lang w:eastAsia="cs-CZ"/>
        </w:rPr>
        <w:t>“)</w:t>
        <w:tab/>
      </w:r>
    </w:p>
    <w:p>
      <w:pPr>
        <w:pStyle w:val="ListParagraph"/>
        <w:numPr>
          <w:ilvl w:val="0"/>
          <w:numId w:val="19"/>
        </w:numPr>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Skutočný výkon AD bude podložený kópiami zápisov o výkone AD na stavbe osobou oprávnenou rokovať za objednávateľa vo veciach technických. </w:t>
      </w:r>
    </w:p>
    <w:p>
      <w:pPr>
        <w:pStyle w:val="ListParagraph"/>
        <w:numPr>
          <w:ilvl w:val="0"/>
          <w:numId w:val="19"/>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Zhotoviteľ je oprávnený fakturovať cenu za výkon AD podľa tohto článku Zmluvy v lehote do pätnásť (15) dní odo dňa podpísania preberacieho protokolu na časť Predmetu Zmluvy podľa časti 3 tejto Zmluvy (t.j. preberací protokol za AD) oboma Zmluvnými stranami (ďalej len ,,</w:t>
      </w:r>
      <w:r>
        <w:rPr>
          <w:rFonts w:cs="Calibri" w:ascii="Calibri" w:hAnsi="Calibri" w:asciiTheme="minorHAnsi" w:cstheme="minorHAnsi" w:hAnsiTheme="minorHAnsi"/>
          <w:b/>
          <w:bCs/>
          <w:sz w:val="22"/>
          <w:szCs w:val="22"/>
          <w:lang w:eastAsia="cs-CZ"/>
        </w:rPr>
        <w:t>Faktúra č. 4</w:t>
      </w:r>
      <w:r>
        <w:rPr>
          <w:rFonts w:cs="Calibri" w:ascii="Calibri" w:hAnsi="Calibri" w:asciiTheme="minorHAnsi" w:cstheme="minorHAnsi" w:hAnsiTheme="minorHAnsi"/>
          <w:sz w:val="22"/>
          <w:szCs w:val="22"/>
          <w:lang w:eastAsia="cs-CZ"/>
        </w:rPr>
        <w:t>“).</w:t>
      </w:r>
    </w:p>
    <w:p>
      <w:pPr>
        <w:pStyle w:val="ListParagraph"/>
        <w:tabs>
          <w:tab w:val="clear" w:pos="708"/>
          <w:tab w:val="left" w:pos="7088" w:leader="none"/>
        </w:tabs>
        <w:ind w:left="284" w:hanging="0"/>
        <w:jc w:val="both"/>
        <w:rPr>
          <w:rFonts w:ascii="Calibri" w:hAnsi="Calibri" w:cs="Calibri" w:asciiTheme="minorHAnsi" w:cstheme="minorHAnsi" w:hAnsiTheme="minorHAnsi"/>
          <w:sz w:val="22"/>
          <w:szCs w:val="22"/>
          <w:lang w:eastAsia="cs-CZ"/>
        </w:rPr>
      </w:pPr>
      <w:r>
        <w:rPr>
          <w:rFonts w:cs="Calibri" w:cstheme="minorHAnsi" w:ascii="Calibri" w:hAnsi="Calibri"/>
          <w:sz w:val="22"/>
          <w:szCs w:val="22"/>
          <w:lang w:eastAsia="cs-CZ"/>
        </w:rPr>
      </w:r>
    </w:p>
    <w:p>
      <w:pPr>
        <w:pStyle w:val="ListParagraph"/>
        <w:tabs>
          <w:tab w:val="clear" w:pos="708"/>
          <w:tab w:val="left" w:pos="7088" w:leader="none"/>
        </w:tabs>
        <w:ind w:left="284" w:hanging="0"/>
        <w:jc w:val="both"/>
        <w:rPr>
          <w:rFonts w:ascii="Calibri" w:hAnsi="Calibri" w:cs="Calibri" w:asciiTheme="minorHAnsi" w:cstheme="minorHAnsi" w:hAnsiTheme="minorHAnsi"/>
          <w:sz w:val="22"/>
          <w:szCs w:val="22"/>
          <w:lang w:eastAsia="cs-CZ"/>
        </w:rPr>
      </w:pPr>
      <w:r>
        <w:rPr>
          <w:rFonts w:cs="Calibri" w:cstheme="minorHAnsi" w:ascii="Calibri" w:hAnsi="Calibri"/>
          <w:sz w:val="22"/>
          <w:szCs w:val="22"/>
          <w:lang w:eastAsia="cs-CZ"/>
        </w:rPr>
      </w:r>
    </w:p>
    <w:p>
      <w:pPr>
        <w:pStyle w:val="Normal"/>
        <w:jc w:val="center"/>
        <w:rPr>
          <w:rFonts w:ascii="Calibri" w:hAnsi="Calibri" w:asciiTheme="minorHAnsi" w:hAnsiTheme="minorHAnsi"/>
          <w:b/>
        </w:rPr>
      </w:pPr>
      <w:r>
        <w:rPr>
          <w:rFonts w:ascii="Calibri" w:hAnsi="Calibri" w:asciiTheme="minorHAnsi" w:hAnsiTheme="minorHAnsi"/>
          <w:b/>
        </w:rPr>
        <w:t>Čl. VI</w:t>
      </w:r>
    </w:p>
    <w:p>
      <w:pPr>
        <w:pStyle w:val="Normal"/>
        <w:jc w:val="center"/>
        <w:rPr>
          <w:rFonts w:ascii="Calibri" w:hAnsi="Calibri" w:asciiTheme="minorHAnsi" w:hAnsiTheme="minorHAnsi"/>
          <w:b/>
        </w:rPr>
      </w:pPr>
      <w:r>
        <w:rPr>
          <w:rFonts w:ascii="Calibri" w:hAnsi="Calibri" w:asciiTheme="minorHAnsi" w:hAnsiTheme="minorHAnsi"/>
          <w:b/>
        </w:rPr>
        <w:t>Zodpovednosť zhotoviteľa</w:t>
      </w:r>
    </w:p>
    <w:p>
      <w:pPr>
        <w:pStyle w:val="ListParagraph"/>
        <w:numPr>
          <w:ilvl w:val="0"/>
          <w:numId w:val="33"/>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Na zodpovednosť zhotoviteľa za výkon AD sa vzťahujú ustanovenia časti 4, čl. IV Zmluvy s odchýlkami uvedenými v tomto článku Zmluvy.</w:t>
      </w:r>
    </w:p>
    <w:p>
      <w:pPr>
        <w:pStyle w:val="ListParagraph"/>
        <w:numPr>
          <w:ilvl w:val="0"/>
          <w:numId w:val="33"/>
        </w:numPr>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 xml:space="preserve">Záručná doba je štyri roky a začína plynúť odo dňa </w:t>
      </w:r>
      <w:r>
        <w:rPr>
          <w:rStyle w:val="CharStyle10"/>
          <w:rFonts w:eastAsia="" w:cs="Calibri" w:ascii="Calibri" w:hAnsi="Calibri" w:asciiTheme="minorHAnsi" w:cstheme="minorHAnsi" w:eastAsiaTheme="majorEastAsia" w:hAnsiTheme="minorHAnsi"/>
          <w:sz w:val="22"/>
          <w:szCs w:val="22"/>
        </w:rPr>
        <w:t>odo dňa riadneho prevzatia prác a služieb AD objednávateľom.</w:t>
      </w:r>
    </w:p>
    <w:p>
      <w:pPr>
        <w:pStyle w:val="ListParagraph"/>
        <w:numPr>
          <w:ilvl w:val="0"/>
          <w:numId w:val="33"/>
        </w:numPr>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Ak majú práce a služby AD vady, je Objednávateľ oprávnený požadovať bezplatné odstránenie vady, bez zbytočného odkladu po uplatnení reklamácie objednávateľom a zhotoviteľ sa zaväzuje vadu bezodplatne odstrániť.</w:t>
      </w:r>
    </w:p>
    <w:p>
      <w:pPr>
        <w:pStyle w:val="ListParagraph"/>
        <w:numPr>
          <w:ilvl w:val="0"/>
          <w:numId w:val="33"/>
        </w:numPr>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 xml:space="preserve">Reklamáciu vady AD je objednávateľ povinný uplatniť najneskôr do 5 dní odo dňa jej zistenia, a to v písomnej forme. </w:t>
      </w:r>
    </w:p>
    <w:p>
      <w:pPr>
        <w:pStyle w:val="ListParagraph"/>
        <w:ind w:left="284" w:hanging="0"/>
        <w:jc w:val="both"/>
        <w:rPr>
          <w:rFonts w:ascii="Calibri" w:hAnsi="Calibri" w:cs="Calibri" w:asciiTheme="minorHAnsi" w:cstheme="minorHAnsi" w:hAnsiTheme="minorHAnsi"/>
          <w:sz w:val="22"/>
          <w:szCs w:val="22"/>
          <w:lang w:eastAsia="cs-CZ"/>
        </w:rPr>
      </w:pPr>
      <w:r>
        <w:rPr>
          <w:rFonts w:cs="Calibri" w:cstheme="minorHAnsi" w:ascii="Calibri" w:hAnsi="Calibri"/>
          <w:sz w:val="22"/>
          <w:szCs w:val="22"/>
          <w:lang w:eastAsia="cs-CZ"/>
        </w:rPr>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Čl. VII</w:t>
      </w:r>
    </w:p>
    <w:p>
      <w:pPr>
        <w:pStyle w:val="Normal"/>
        <w:tabs>
          <w:tab w:val="clear" w:pos="708"/>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Sankcie</w:t>
      </w:r>
    </w:p>
    <w:p>
      <w:pPr>
        <w:pStyle w:val="ListParagraph"/>
        <w:numPr>
          <w:ilvl w:val="0"/>
          <w:numId w:val="20"/>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Za každú neospravedlnenú neúčasť zhotoviteľa na kontrolných dňoch stavby za účelom výkonu AD je objednávateľ oprávnený uplatniť voči zhotoviteľovi zmluvnú pokutu vo výške 165,- Eur za predpokladu, že zhotoviteľovi bola písomná pozvánka na kontrolný deň zaslaná aspoň tri pracovné dni pred stanoveným termínom kontrolného dňa; zhotoviteľ sa takto uplatnenú zmluvnú pokutu zaväzuje objednávateľovi uhradiť.</w:t>
      </w:r>
    </w:p>
    <w:p>
      <w:pPr>
        <w:pStyle w:val="ListParagraph"/>
        <w:numPr>
          <w:ilvl w:val="0"/>
          <w:numId w:val="20"/>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Za každú neospravedlnenú neúčasť zhotoviteľa na rokovaní týkajúcom sa výkonu AD je objednávateľ oprávnený uplatniť voči zhotoviteľovi zmluvnú pokutu vo výške 165,- Eur za predpokladu, že zhotoviteľovi bola písomná pozvánka na rokovanie zaslaná aspoň tri pracovné dni pred stanoveným termínom rokovania; zhotoviteľ sa takto uplatnenú zmluvnú pokutu zaväzuje objednávateľovi uhradiť.</w:t>
      </w:r>
    </w:p>
    <w:p>
      <w:pPr>
        <w:pStyle w:val="ListParagraph"/>
        <w:numPr>
          <w:ilvl w:val="0"/>
          <w:numId w:val="20"/>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Za každé nevyriešenie technického problému stavby, ktorého riešenie patrí do pôsobnosti zhotoviteľa ako AD podľa tejto Zmluvy a/alebo za každé nesplnenie inej povinnosti zhotoviteľa ako AD vyplývajúcej mu z tejto Zmluvy je objednávateľ oprávnený uplatniť si voči zhotoviteľovi zmluvnú pokutu vo výške 300,- Eur a zhotoviteľ sa takto uplatnenú zmluvnú pokutu zaväzuje objednávateľovi uhradiť.</w:t>
      </w:r>
    </w:p>
    <w:p>
      <w:pPr>
        <w:pStyle w:val="ListParagraph"/>
        <w:numPr>
          <w:ilvl w:val="0"/>
          <w:numId w:val="20"/>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Za každú neospravedlnenú neúčasť zhotoviteľa ako AD na odovzdaní a prevzatí stavby alebo jej časti, vrátane dohodnutých alebo všeobecne záväznými právnymi predpismi stanovených skúšok, ak bol o ňom vyrozumený minimálne tri pracovné dni vopred, je objednávateľ oprávnený uplatniť si voči zhotoviteľovi zmluvnú pokutu vo výške 300,- Eur a zhotoviteľ sa takto uplatnenú zmluvnú pokutu zaväzuje objednávateľovi uhradiť.</w:t>
      </w:r>
    </w:p>
    <w:p>
      <w:pPr>
        <w:pStyle w:val="ListParagraph"/>
        <w:numPr>
          <w:ilvl w:val="0"/>
          <w:numId w:val="20"/>
        </w:numPr>
        <w:tabs>
          <w:tab w:val="clear" w:pos="708"/>
          <w:tab w:val="left" w:pos="7088" w:leader="none"/>
        </w:tabs>
        <w:ind w:left="284" w:hanging="284"/>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Za každé porušenie povinnosti v dohodnutom termíne vypracovať písomné stanovisko AD týkajúce sa technických otázok alebo iných otázok stavby je objednávateľ oprávnený uplatniť si voči zhotoviteľovi zmluvnú pokutu vo výške 200,- Eur a zhotoviteľ sa takto uplatnenú zmluvnú pokutu zaväzuje objednávateľovi uhradiť.</w:t>
      </w:r>
    </w:p>
    <w:p>
      <w:pPr>
        <w:pStyle w:val="Normal"/>
        <w:tabs>
          <w:tab w:val="clear" w:pos="708"/>
          <w:tab w:val="left" w:pos="7088" w:leader="none"/>
        </w:tabs>
        <w:rPr>
          <w:rFonts w:ascii="Calibri" w:hAnsi="Calibri" w:cs="Calibri" w:asciiTheme="minorHAnsi" w:cstheme="minorHAnsi" w:hAnsiTheme="minorHAnsi"/>
          <w:sz w:val="22"/>
          <w:szCs w:val="22"/>
          <w:lang w:eastAsia="cs-CZ"/>
        </w:rPr>
      </w:pPr>
      <w:r>
        <w:rPr>
          <w:rFonts w:cs="Calibri" w:cstheme="minorHAnsi" w:ascii="Calibri" w:hAnsi="Calibri"/>
          <w:sz w:val="22"/>
          <w:szCs w:val="22"/>
          <w:lang w:eastAsia="cs-CZ"/>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ČASŤ 4</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SPOLOČNÉ ZMLUVNÉ PODMIENKY</w:t>
      </w:r>
    </w:p>
    <w:p>
      <w:pPr>
        <w:pStyle w:val="Normal"/>
        <w:jc w:val="center"/>
        <w:rPr>
          <w:rFonts w:ascii="Calibri" w:hAnsi="Calibri" w:cs="Calibri" w:asciiTheme="minorHAnsi" w:cstheme="minorHAnsi" w:hAnsiTheme="minorHAnsi"/>
          <w:b/>
        </w:rPr>
      </w:pPr>
      <w:r>
        <w:rPr>
          <w:rFonts w:cs="Calibri" w:cstheme="minorHAnsi" w:ascii="Calibri" w:hAnsi="Calibri"/>
          <w:b/>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Čl. I</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Všeobecné ustanovenia</w:t>
      </w:r>
    </w:p>
    <w:p>
      <w:pPr>
        <w:pStyle w:val="NoSpacing"/>
        <w:numPr>
          <w:ilvl w:val="0"/>
          <w:numId w:val="21"/>
        </w:numPr>
        <w:ind w:left="284" w:hanging="360"/>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 xml:space="preserve">Táto Zmluva sa uzatvára ako výsledok verejného obstarávania realizovaného postupom zadávania zákazky verejnej súťaže podľa </w:t>
      </w:r>
      <w:del w:id="3" w:author="Neznámy autor" w:date="2023-04-28T14:42:16Z">
        <w:r>
          <w:rPr>
            <w:rFonts w:cs="Calibri" w:ascii="Calibri" w:hAnsi="Calibri" w:asciiTheme="minorHAnsi" w:cstheme="minorHAnsi" w:hAnsiTheme="minorHAnsi"/>
            <w:sz w:val="22"/>
            <w:szCs w:val="22"/>
          </w:rPr>
          <w:delText>§ 108</w:delText>
        </w:r>
      </w:del>
      <w:ins w:id="4" w:author="Neznámy autor" w:date="2023-04-28T14:42:16Z">
        <w:r>
          <w:rPr>
            <w:rFonts w:cs="Calibri" w:ascii="Calibri" w:hAnsi="Calibri" w:asciiTheme="minorHAnsi" w:cstheme="minorHAnsi" w:hAnsiTheme="minorHAnsi"/>
            <w:b w:val="false"/>
            <w:bCs w:val="false"/>
            <w:sz w:val="22"/>
            <w:szCs w:val="22"/>
          </w:rPr>
          <w:t>§ 66 ods. 7 písm. b)</w:t>
        </w:r>
      </w:ins>
      <w:r>
        <w:rPr>
          <w:rFonts w:cs="Calibri" w:ascii="Calibri" w:hAnsi="Calibri" w:asciiTheme="minorHAnsi" w:cstheme="minorHAnsi" w:hAnsiTheme="minorHAnsi"/>
          <w:sz w:val="22"/>
          <w:szCs w:val="22"/>
        </w:rPr>
        <w:t xml:space="preserve"> zákona č. 343/2015 Z. z. o verejnom obstarávaní a o zmene a doplnení niektorých zákonov v znení neskorších predpisov (ďalej len ako „</w:t>
      </w:r>
      <w:r>
        <w:rPr>
          <w:rFonts w:cs="Calibri" w:ascii="Calibri" w:hAnsi="Calibri" w:asciiTheme="minorHAnsi" w:cstheme="minorHAnsi" w:hAnsiTheme="minorHAnsi"/>
          <w:b/>
          <w:bCs/>
          <w:sz w:val="22"/>
          <w:szCs w:val="22"/>
        </w:rPr>
        <w:t>ZVO</w:t>
      </w:r>
      <w:r>
        <w:rPr>
          <w:rFonts w:cs="Calibri" w:ascii="Calibri" w:hAnsi="Calibri" w:asciiTheme="minorHAnsi" w:cstheme="minorHAnsi" w:hAnsiTheme="minorHAnsi"/>
          <w:sz w:val="22"/>
          <w:szCs w:val="22"/>
        </w:rPr>
        <w:t>“) na predmet zákazky</w:t>
      </w:r>
      <w:ins w:id="5" w:author="Neznámy autor" w:date="2023-04-28T14:49:44Z">
        <w:r>
          <w:rPr>
            <w:rFonts w:cs="Calibri" w:ascii="Calibri" w:hAnsi="Calibri" w:asciiTheme="minorHAnsi" w:cstheme="minorHAnsi" w:hAnsiTheme="minorHAnsi"/>
            <w:sz w:val="22"/>
            <w:szCs w:val="22"/>
          </w:rPr>
          <w:t xml:space="preserve">: </w:t>
        </w:r>
      </w:ins>
      <w:ins w:id="6" w:author="Neznámy autor" w:date="2023-04-28T14:52:21Z">
        <w:r>
          <w:rPr>
            <w:rFonts w:cs="Calibri" w:ascii="Calibri" w:hAnsi="Calibri"/>
            <w:b/>
            <w:color w:val="000000"/>
            <w:sz w:val="22"/>
            <w:szCs w:val="22"/>
            <w:shd w:fill="auto" w:val="clear"/>
          </w:rPr>
          <w:t>Vypracovanie dokumentácie na SP, uskutočnenie IČ, bezpečnostného auditu a výkonu odborného autorského dohľadu pre stavbu s </w:t>
        </w:r>
      </w:ins>
      <w:ins w:id="7" w:author="Neznámy autor" w:date="2023-04-28T14:52:21Z">
        <w:bookmarkStart w:id="6" w:name="bookmark2_Kópie_1"/>
        <w:r>
          <w:rPr>
            <w:rFonts w:cs="Calibri" w:ascii="Calibri" w:hAnsi="Calibri"/>
            <w:b/>
            <w:color w:val="000000"/>
            <w:sz w:val="22"/>
            <w:szCs w:val="22"/>
            <w:shd w:fill="auto" w:val="clear"/>
          </w:rPr>
          <w:t xml:space="preserve">názvom: </w:t>
        </w:r>
      </w:ins>
      <w:ins w:id="8" w:author="Neznámy autor" w:date="2023-04-28T14:52:21Z">
        <w:r>
          <w:rPr>
            <w:rFonts w:cs="Calibri" w:ascii="Calibri" w:hAnsi="Calibri"/>
            <w:b/>
            <w:bCs/>
            <w:sz w:val="22"/>
            <w:szCs w:val="22"/>
            <w:shd w:fill="auto" w:val="clear"/>
          </w:rPr>
          <w:t>„</w:t>
        </w:r>
      </w:ins>
      <w:ins w:id="9" w:author="Neznámy autor" w:date="2023-04-28T14:52:21Z">
        <w:bookmarkEnd w:id="6"/>
        <w:r>
          <w:rPr>
            <w:rFonts w:cs="Calibri" w:ascii="Calibri" w:hAnsi="Calibri"/>
            <w:b/>
            <w:color w:val="000000"/>
            <w:sz w:val="22"/>
            <w:szCs w:val="22"/>
            <w:shd w:fill="auto" w:val="clear"/>
          </w:rPr>
          <w:t xml:space="preserve">Rekonštrukcia cesty a mostov II/571“ </w:t>
        </w:r>
      </w:ins>
      <w:del w:id="10" w:author="Neznámy autor" w:date="2023-04-28T14:52:57Z">
        <w:r>
          <w:rPr>
            <w:rFonts w:cs="Calibri" w:ascii="Calibri" w:hAnsi="Calibri" w:asciiTheme="minorHAnsi" w:cstheme="minorHAnsi" w:hAnsiTheme="minorHAnsi"/>
            <w:sz w:val="22"/>
            <w:szCs w:val="22"/>
          </w:rPr>
          <w:delText xml:space="preserve"> </w:delText>
        </w:r>
      </w:del>
      <w:del w:id="11" w:author="Neznámy autor" w:date="2023-04-28T14:52:57Z">
        <w:r>
          <w:rPr>
            <w:rStyle w:val="CharStyle13"/>
            <w:rFonts w:cs="Calibri" w:ascii="Calibri" w:hAnsi="Calibri" w:asciiTheme="minorHAnsi" w:cstheme="minorHAnsi" w:hAnsiTheme="minorHAnsi"/>
            <w:bCs w:val="false"/>
            <w:color w:val="auto"/>
            <w:sz w:val="22"/>
            <w:szCs w:val="22"/>
          </w:rPr>
          <w:delText>„</w:delText>
        </w:r>
      </w:del>
      <w:del w:id="12" w:author="Neznámy autor" w:date="2023-04-28T14:52:57Z">
        <w:r>
          <w:rPr>
            <w:rFonts w:cs="Calibri" w:ascii="Calibri" w:hAnsi="Calibri" w:asciiTheme="minorHAnsi" w:cstheme="minorHAnsi" w:hAnsiTheme="minorHAnsi"/>
            <w:b/>
            <w:sz w:val="22"/>
            <w:szCs w:val="22"/>
          </w:rPr>
          <w:delText>Rekonštrukcia cesty a mostov II/571 hr. okresov LC/RS – Pavlovce (križovatka s cestou II/531); kumulatívne staničenie km 12,008 – 31,900; I. etapa</w:delText>
        </w:r>
      </w:del>
      <w:del w:id="13" w:author="Neznámy autor" w:date="2023-04-28T14:52:57Z">
        <w:r>
          <w:rPr>
            <w:rStyle w:val="CharStyle13"/>
            <w:rFonts w:cs="Calibri" w:ascii="Calibri" w:hAnsi="Calibri" w:asciiTheme="minorHAnsi" w:cstheme="minorHAnsi" w:hAnsiTheme="minorHAnsi"/>
            <w:bCs w:val="false"/>
            <w:color w:val="auto"/>
            <w:sz w:val="22"/>
            <w:szCs w:val="22"/>
          </w:rPr>
          <w:delText>“</w:delText>
        </w:r>
      </w:del>
      <w:ins w:id="14" w:author="Neznámy autor" w:date="2023-04-28T14:52:59Z">
        <w:r>
          <w:rPr>
            <w:rStyle w:val="CharStyle13"/>
            <w:rFonts w:cs="Calibri" w:ascii="Calibri" w:hAnsi="Calibri" w:asciiTheme="minorHAnsi" w:cstheme="minorHAnsi" w:hAnsiTheme="minorHAnsi"/>
            <w:b/>
            <w:bCs/>
            <w:color w:val="auto"/>
            <w:sz w:val="20"/>
            <w:szCs w:val="20"/>
            <w:u w:val="single"/>
          </w:rPr>
          <w:t>Časť predmetu zákazky č. 1:</w:t>
        </w:r>
      </w:ins>
      <w:ins w:id="15" w:author="Neznámy autor" w:date="2023-04-28T14:52:59Z">
        <w:r>
          <w:rPr>
            <w:rStyle w:val="CharStyle13"/>
            <w:rFonts w:cs="Calibri" w:ascii="Calibri" w:hAnsi="Calibri" w:asciiTheme="minorHAnsi" w:cstheme="minorHAnsi" w:hAnsiTheme="minorHAnsi"/>
            <w:bCs w:val="false"/>
            <w:color w:val="auto"/>
            <w:sz w:val="20"/>
            <w:szCs w:val="20"/>
            <w:u w:val="single"/>
          </w:rPr>
          <w:t xml:space="preserve"> Vypracovanie dokumentácie pre stavbu s názvom: „Rekonštrukcia cesty a mostov II/571 </w:t>
        </w:r>
      </w:ins>
      <w:ins w:id="16" w:author="Neznámy autor" w:date="2023-04-28T14:52:59Z">
        <w:r>
          <w:rPr>
            <w:rStyle w:val="CharStyle13"/>
            <w:rFonts w:cs="Calibri" w:ascii="Calibri" w:hAnsi="Calibri" w:asciiTheme="minorHAnsi" w:cstheme="minorHAnsi" w:hAnsiTheme="minorHAnsi"/>
            <w:b/>
            <w:bCs/>
            <w:color w:val="auto"/>
            <w:sz w:val="20"/>
            <w:szCs w:val="20"/>
            <w:u w:val="single"/>
          </w:rPr>
          <w:t>hr. okresov LC/RS – Pavlovce (križovatka s cestou II/531); kumulatívne staničenie km 12,008 – 31,900; I. etapa“</w:t>
        </w:r>
      </w:ins>
      <w:ins w:id="17" w:author="Neznámy autor" w:date="2023-04-28T14:52:59Z">
        <w:r>
          <w:rPr>
            <w:rStyle w:val="CharStyle13"/>
            <w:rFonts w:cs="Calibri" w:ascii="Calibri" w:hAnsi="Calibri" w:asciiTheme="minorHAnsi" w:cstheme="minorHAnsi" w:hAnsiTheme="minorHAnsi"/>
            <w:bCs w:val="false"/>
            <w:color w:val="auto"/>
            <w:sz w:val="20"/>
            <w:szCs w:val="20"/>
            <w:u w:val="single"/>
          </w:rPr>
          <w:t>.</w:t>
        </w:r>
      </w:ins>
      <w:r>
        <w:rPr>
          <w:rStyle w:val="CharStyle13"/>
          <w:rFonts w:cs="Calibri" w:ascii="Calibri" w:hAnsi="Calibri" w:asciiTheme="minorHAnsi" w:cstheme="minorHAnsi" w:hAnsiTheme="minorHAnsi"/>
          <w:rFonts w:ascii="Calibri" w:hAnsi="Calibri" w:eastAsia="Times New Roman" w:cs="Calibri" w:asciiTheme="minorHAnsi" w:cstheme="minorHAnsi" w:hAnsiTheme="minorHAnsi"/>
          <w:bCs w:val="false"/>
          <w:color w:val="auto"/>
          <w:color w:val="000000"/>
          <w:sz w:val="22"/>
          <w:szCs w:val="22"/>
          <w:u w:val="single"/>
          <w:lang w:val="sk-SK" w:eastAsia="sk-SK" w:bidi="ar-SA"/>
          <w:rPrChange w:id="0" w:author="Neznámy autor" w:date="2023-04-28T14:53:26Z">
            <w:rPr>
              <w:rStyle w:val="CharStyle13"/>
              <w:sz w:val="22"/>
              <w:b/>
              <w:kern w:val="0"/>
              <w:shd w:fill="FFFFFF" w:val="clear"/>
              <w:szCs w:val="22"/>
              <w:bCs w:val="false"/>
            </w:rPr>
          </w:rPrChange>
        </w:rPr>
        <w:t xml:space="preserve"> </w:t>
      </w:r>
      <w:r>
        <w:rPr>
          <w:rFonts w:cs="Calibri" w:ascii="Calibri" w:hAnsi="Calibri" w:asciiTheme="minorHAnsi" w:cstheme="minorHAnsi" w:hAnsiTheme="minorHAnsi"/>
          <w:sz w:val="22"/>
          <w:szCs w:val="22"/>
        </w:rPr>
        <w:t>(ďalej len ako „</w:t>
      </w:r>
      <w:r>
        <w:rPr>
          <w:rFonts w:cs="Calibri" w:ascii="Calibri" w:hAnsi="Calibri" w:asciiTheme="minorHAnsi" w:cstheme="minorHAnsi" w:hAnsiTheme="minorHAnsi"/>
          <w:b/>
          <w:bCs/>
          <w:sz w:val="22"/>
          <w:szCs w:val="22"/>
        </w:rPr>
        <w:t>verejné obstarávanie</w:t>
      </w:r>
      <w:r>
        <w:rPr>
          <w:rFonts w:cs="Calibri" w:ascii="Calibri" w:hAnsi="Calibri" w:asciiTheme="minorHAnsi" w:cstheme="minorHAnsi" w:hAnsiTheme="minorHAnsi"/>
          <w:sz w:val="22"/>
          <w:szCs w:val="22"/>
        </w:rPr>
        <w:t xml:space="preserve">“). </w:t>
      </w:r>
    </w:p>
    <w:p>
      <w:pPr>
        <w:pStyle w:val="NoSpacing"/>
        <w:numPr>
          <w:ilvl w:val="0"/>
          <w:numId w:val="21"/>
        </w:numPr>
        <w:ind w:left="284" w:hanging="284"/>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Objednávateľ na základe uplatnenia stanovených kritérií na vyhodnotenie ponúk prijal zhotoviteľom predloženú ponuku (ďalej len ako „</w:t>
      </w:r>
      <w:r>
        <w:rPr>
          <w:rFonts w:cs="Calibri" w:ascii="Calibri" w:hAnsi="Calibri" w:asciiTheme="minorHAnsi" w:cstheme="minorHAnsi" w:hAnsiTheme="minorHAnsi"/>
          <w:b/>
          <w:bCs/>
          <w:sz w:val="22"/>
          <w:szCs w:val="22"/>
        </w:rPr>
        <w:t>Ponuka</w:t>
      </w:r>
      <w:r>
        <w:rPr>
          <w:rFonts w:cs="Calibri" w:ascii="Calibri" w:hAnsi="Calibri" w:asciiTheme="minorHAnsi" w:cstheme="minorHAnsi" w:hAnsiTheme="minorHAnsi"/>
          <w:sz w:val="22"/>
          <w:szCs w:val="22"/>
        </w:rPr>
        <w:t xml:space="preserve">“) a vyhodnotil ju ako najvýhodnejšiu. Ponuka tvorí </w:t>
      </w:r>
      <w:r>
        <w:rPr>
          <w:rFonts w:cs="Calibri" w:ascii="Calibri" w:hAnsi="Calibri" w:asciiTheme="minorHAnsi" w:cstheme="minorHAnsi" w:hAnsiTheme="minorHAnsi"/>
          <w:b/>
          <w:sz w:val="22"/>
          <w:szCs w:val="22"/>
        </w:rPr>
        <w:t>prílohu č. 1</w:t>
      </w:r>
      <w:r>
        <w:rPr>
          <w:rFonts w:cs="Calibri" w:ascii="Calibri" w:hAnsi="Calibri" w:asciiTheme="minorHAnsi" w:cstheme="minorHAnsi" w:hAnsiTheme="minorHAnsi"/>
          <w:sz w:val="22"/>
          <w:szCs w:val="22"/>
        </w:rPr>
        <w:t xml:space="preserve"> tejto Zmluvy.</w:t>
      </w:r>
    </w:p>
    <w:p>
      <w:pPr>
        <w:pStyle w:val="NoSpacing"/>
        <w:numPr>
          <w:ilvl w:val="0"/>
          <w:numId w:val="21"/>
        </w:numPr>
        <w:ind w:left="284" w:hanging="284"/>
        <w:jc w:val="both"/>
        <w:rPr>
          <w:rFonts w:ascii="Calibri" w:hAnsi="Calibri" w:cs="Calibri" w:asciiTheme="minorHAnsi" w:cstheme="minorHAnsi" w:hAnsiTheme="minorHAnsi"/>
          <w:b/>
          <w:sz w:val="22"/>
          <w:szCs w:val="22"/>
        </w:rPr>
      </w:pPr>
      <w:r>
        <w:rPr>
          <w:rFonts w:cs="Calibri" w:ascii="Calibri" w:hAnsi="Calibri" w:asciiTheme="minorHAnsi" w:hAnsiTheme="minorHAnsi"/>
          <w:sz w:val="22"/>
          <w:szCs w:val="22"/>
        </w:rPr>
        <w:t>Zhotoviteľ vyhlasuje, že je obchodnou spoločnosťou s právnou subjektivitou, ktorej predmetom podnikania je činnosť v rozsahu požadovanom vo verejnom obstarávaní, teda po materiálnej, technickej, technologickej i personálnej stránke spĺňa podmienku odbornej spôsobilosti na vykonanie Diela, IČ a výkon AD podľa tejto Zmluvy v súlade s na predmet Zmluvy sa vzťahujúcich všeobecne záväzných právnych predpisov a technických noriem Slovenskej republiky a Európskej únie účinných na území SR ku dňu uzatvorenia Zmluvy a je oprávnený túto Zmluvu uzavrieť.</w:t>
      </w:r>
    </w:p>
    <w:p>
      <w:pPr>
        <w:pStyle w:val="NoSpacing"/>
        <w:numPr>
          <w:ilvl w:val="0"/>
          <w:numId w:val="21"/>
        </w:numPr>
        <w:ind w:left="284" w:hanging="284"/>
        <w:jc w:val="both"/>
        <w:rPr>
          <w:rFonts w:ascii="Calibri" w:hAnsi="Calibri" w:cs="Calibri" w:asciiTheme="minorHAnsi" w:cstheme="minorHAnsi" w:hAnsiTheme="minorHAnsi"/>
          <w:b/>
          <w:sz w:val="22"/>
          <w:szCs w:val="22"/>
        </w:rPr>
      </w:pPr>
      <w:r>
        <w:rPr>
          <w:rFonts w:cs="Calibri" w:ascii="Calibri" w:hAnsi="Calibri" w:asciiTheme="minorHAnsi" w:hAnsiTheme="minorHAnsi"/>
          <w:sz w:val="22"/>
          <w:szCs w:val="22"/>
        </w:rPr>
        <w:t>Zhotoviteľ je povinný pri plnení predmetu Zmluvy dodržiavať všetky aplikovateľné všeobecne záväzné právne predpisy, podzákonné predpisy a technické normy Slovenskej republiky a Európskej únie vzťahujúce sa na vykonanie Diela a poskytnutie prác a služieb súvisiacich s IČ a výkonom AD podľa tejto Zmluvy, a to najmä, nie však výlučne, predpisy a normy v platnom a účinnom znení vymenované v Zmluve.</w:t>
      </w:r>
    </w:p>
    <w:p>
      <w:pPr>
        <w:pStyle w:val="NoSpacing"/>
        <w:numPr>
          <w:ilvl w:val="0"/>
          <w:numId w:val="21"/>
        </w:numPr>
        <w:ind w:left="284" w:hanging="284"/>
        <w:jc w:val="both"/>
        <w:rPr>
          <w:rFonts w:ascii="Calibri" w:hAnsi="Calibri" w:cs="Calibri" w:asciiTheme="minorHAnsi" w:cstheme="minorHAnsi" w:hAnsiTheme="minorHAnsi"/>
          <w:b/>
          <w:sz w:val="22"/>
          <w:szCs w:val="22"/>
        </w:rPr>
      </w:pPr>
      <w:r>
        <w:rPr>
          <w:rFonts w:cs="Calibri" w:ascii="Calibri" w:hAnsi="Calibri" w:asciiTheme="minorHAnsi" w:hAnsiTheme="minorHAnsi"/>
          <w:sz w:val="22"/>
          <w:szCs w:val="22"/>
        </w:rPr>
        <w:t>Zhotoviteľ vyhlasuje, že pred uzavretím Zmluvy dostatočne zvážil a s vynaložením odbornej starostlivosti a všetkého úsilia posúdil do úvahy prichádzajúce riziká spojené s realizáciou Diela, službami IČ a výkonom AD podľa tejto Zmluvy, v Ponuke vzal do úvahy komplexný rozsah materiálov, prác, služieb, správnych poplatkov, iných výdavkov potrebných na vykonanie a odovzdanie Diela, poskytnutie služieb IČ a výkon AD podľa tejto Zmluvy ako celku a všetkých do úvahy prichádzajúcich nákladov na takéto materiály, práce a služby a plnenie ďalších povinností podľa tejto Zmluvy, tieto zahrnul do ceny Diela, ceny za IČ a ceny za AD dohodnutých touto Zmluvou.</w:t>
      </w:r>
    </w:p>
    <w:p>
      <w:pPr>
        <w:pStyle w:val="Normal"/>
        <w:ind w:left="284" w:hanging="284"/>
        <w:jc w:val="both"/>
        <w:rPr>
          <w:rFonts w:ascii="Calibri" w:hAnsi="Calibri" w:cs="Calibri" w:asciiTheme="minorHAnsi" w:cstheme="minorHAnsi" w:hAnsiTheme="minorHAnsi"/>
          <w:bCs/>
          <w:sz w:val="22"/>
          <w:szCs w:val="22"/>
        </w:rPr>
      </w:pPr>
      <w:r>
        <w:rPr>
          <w:rFonts w:cs="Calibri" w:cstheme="minorHAnsi" w:ascii="Calibri" w:hAnsi="Calibri"/>
          <w:bCs/>
          <w:sz w:val="22"/>
          <w:szCs w:val="22"/>
        </w:rPr>
      </w:r>
    </w:p>
    <w:p>
      <w:pPr>
        <w:pStyle w:val="Normal"/>
        <w:ind w:left="284" w:hanging="284"/>
        <w:jc w:val="both"/>
        <w:rPr>
          <w:rFonts w:ascii="Calibri" w:hAnsi="Calibri" w:cs="Calibri" w:asciiTheme="minorHAnsi" w:cstheme="minorHAnsi" w:hAnsiTheme="minorHAnsi"/>
          <w:bCs/>
          <w:sz w:val="22"/>
          <w:szCs w:val="22"/>
        </w:rPr>
      </w:pPr>
      <w:r>
        <w:rPr>
          <w:rFonts w:cs="Calibri" w:cstheme="minorHAnsi" w:ascii="Calibri" w:hAnsi="Calibri"/>
          <w:bCs/>
          <w:sz w:val="22"/>
          <w:szCs w:val="22"/>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Čl. II</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Odovzdávacie a preberacie konanie</w:t>
      </w:r>
    </w:p>
    <w:p>
      <w:pPr>
        <w:pStyle w:val="NoSpacing"/>
        <w:numPr>
          <w:ilvl w:val="0"/>
          <w:numId w:val="22"/>
        </w:numPr>
        <w:ind w:left="426" w:hanging="426"/>
        <w:jc w:val="both"/>
        <w:rPr>
          <w:rStyle w:val="CharStyle11"/>
          <w:rFonts w:ascii="Calibri" w:hAnsi="Calibri" w:cs="Calibri" w:asciiTheme="minorHAnsi" w:cstheme="minorHAnsi" w:hAnsiTheme="minorHAnsi"/>
          <w:b w:val="false"/>
          <w:bCs w:val="false"/>
          <w:color w:val="auto"/>
          <w:sz w:val="22"/>
          <w:szCs w:val="22"/>
        </w:rPr>
      </w:pPr>
      <w:r>
        <w:rPr>
          <w:rStyle w:val="CharStyle11"/>
          <w:rFonts w:cs="Calibri" w:ascii="Calibri" w:hAnsi="Calibri" w:asciiTheme="minorHAnsi" w:cstheme="minorHAnsi" w:hAnsiTheme="minorHAnsi"/>
          <w:b w:val="false"/>
          <w:bCs w:val="false"/>
          <w:sz w:val="22"/>
          <w:szCs w:val="22"/>
        </w:rPr>
        <w:t>Vykonaním predmetu Zmluvy, ktorý</w:t>
      </w:r>
      <w:r>
        <w:rPr>
          <w:rStyle w:val="CharStyle37"/>
          <w:rFonts w:cs="Calibri" w:ascii="Calibri" w:hAnsi="Calibri" w:asciiTheme="minorHAnsi" w:cstheme="minorHAnsi" w:hAnsiTheme="minorHAnsi"/>
          <w:b w:val="false"/>
          <w:bCs w:val="false"/>
          <w:sz w:val="22"/>
          <w:szCs w:val="22"/>
        </w:rPr>
        <w:t xml:space="preserve"> </w:t>
      </w:r>
      <w:r>
        <w:rPr>
          <w:rStyle w:val="CharStyle11"/>
          <w:rFonts w:cs="Calibri" w:ascii="Calibri" w:hAnsi="Calibri" w:asciiTheme="minorHAnsi" w:cstheme="minorHAnsi" w:hAnsiTheme="minorHAnsi"/>
          <w:b w:val="false"/>
          <w:bCs w:val="false"/>
          <w:sz w:val="22"/>
          <w:szCs w:val="22"/>
        </w:rPr>
        <w:t>je špecifikovaný v čl. I ods. 1 časti 1 Zmluvy, v čl. I ods. 1 časti 2 Zmluvy a v čl. I ods. 1 časti 3 Zmluvy  (ďalej len ako „</w:t>
      </w:r>
      <w:r>
        <w:rPr>
          <w:rStyle w:val="CharStyle11"/>
          <w:rFonts w:cs="Calibri" w:ascii="Calibri" w:hAnsi="Calibri" w:asciiTheme="minorHAnsi" w:cstheme="minorHAnsi" w:hAnsiTheme="minorHAnsi"/>
          <w:sz w:val="22"/>
          <w:szCs w:val="22"/>
        </w:rPr>
        <w:t>Predmet Zmluvy</w:t>
      </w:r>
      <w:r>
        <w:rPr>
          <w:rStyle w:val="CharStyle11"/>
          <w:rFonts w:cs="Calibri" w:ascii="Calibri" w:hAnsi="Calibri" w:asciiTheme="minorHAnsi" w:cstheme="minorHAnsi" w:hAnsiTheme="minorHAnsi"/>
          <w:b w:val="false"/>
          <w:bCs w:val="false"/>
          <w:sz w:val="22"/>
          <w:szCs w:val="22"/>
        </w:rPr>
        <w:t xml:space="preserve">“), sa na účely Zmluvy rozumie včasné, bezchybné, vecne správne a úplné dokončenie Predmetu Zmluvy (každej jeho jednotlivej časti v zmysle Zmluvy) podľa podmienok dohodnutých v Zmluve a jeho odovzdanie zhotoviteľom objednávateľovi a protokolárne prevzatie objednávateľom za podmienok uvedených v tomto článku Zmluvy. </w:t>
      </w:r>
    </w:p>
    <w:p>
      <w:pPr>
        <w:pStyle w:val="NoSpacing"/>
        <w:numPr>
          <w:ilvl w:val="0"/>
          <w:numId w:val="22"/>
        </w:numPr>
        <w:ind w:left="426" w:hanging="426"/>
        <w:jc w:val="both"/>
        <w:rPr>
          <w:rStyle w:val="CharStyle10"/>
          <w:rFonts w:ascii="Calibri" w:hAnsi="Calibri" w:cs="Calibri" w:asciiTheme="minorHAnsi" w:cstheme="minorHAnsi" w:hAnsiTheme="minorHAnsi"/>
          <w:color w:val="auto"/>
          <w:sz w:val="22"/>
          <w:szCs w:val="22"/>
        </w:rPr>
      </w:pPr>
      <w:r>
        <w:rPr>
          <w:rStyle w:val="CharStyle10"/>
          <w:rFonts w:eastAsia="" w:cs="Calibri" w:ascii="Calibri" w:hAnsi="Calibri" w:asciiTheme="minorHAnsi" w:cstheme="minorHAnsi" w:eastAsiaTheme="majorEastAsia" w:hAnsiTheme="minorHAnsi"/>
          <w:sz w:val="22"/>
          <w:szCs w:val="22"/>
        </w:rPr>
        <w:t xml:space="preserve">Preberacie protokoly k jednotlivým častiam </w:t>
      </w:r>
      <w:r>
        <w:rPr>
          <w:rStyle w:val="CharStyle11"/>
          <w:rFonts w:cs="Calibri" w:ascii="Calibri" w:hAnsi="Calibri" w:asciiTheme="minorHAnsi" w:cstheme="minorHAnsi" w:hAnsiTheme="minorHAnsi"/>
          <w:b w:val="false"/>
          <w:sz w:val="22"/>
          <w:szCs w:val="22"/>
        </w:rPr>
        <w:t>Predmetu Zmluvy</w:t>
      </w:r>
      <w:r>
        <w:rPr>
          <w:rStyle w:val="CharStyle11"/>
          <w:rFonts w:cs="Calibri" w:ascii="Calibri" w:hAnsi="Calibri" w:asciiTheme="minorHAnsi" w:cstheme="minorHAnsi" w:hAnsiTheme="minorHAnsi"/>
          <w:sz w:val="22"/>
          <w:szCs w:val="22"/>
        </w:rPr>
        <w:t xml:space="preserve"> </w:t>
      </w:r>
      <w:r>
        <w:rPr>
          <w:rStyle w:val="CharStyle11"/>
          <w:rFonts w:cs="Calibri" w:ascii="Calibri" w:hAnsi="Calibri" w:asciiTheme="minorHAnsi" w:cstheme="minorHAnsi" w:hAnsiTheme="minorHAnsi"/>
          <w:b w:val="false"/>
          <w:bCs w:val="false"/>
          <w:sz w:val="22"/>
          <w:szCs w:val="22"/>
        </w:rPr>
        <w:t xml:space="preserve">(každej jednotlivej časti v zmysle Zmluvy)  </w:t>
      </w:r>
      <w:r>
        <w:rPr>
          <w:rStyle w:val="CharStyle10"/>
          <w:rFonts w:eastAsia="" w:cs="Calibri" w:ascii="Calibri" w:hAnsi="Calibri" w:asciiTheme="minorHAnsi" w:cstheme="minorHAnsi" w:eastAsiaTheme="majorEastAsia" w:hAnsiTheme="minorHAnsi"/>
          <w:sz w:val="22"/>
          <w:szCs w:val="22"/>
        </w:rPr>
        <w:t>podpíšu osoby oprávnené rokovať vo veciach technických za každú zo zmluvných strán. Za deň dodania príslušnej časti Predmetu Zmluvy (Diela, IČ a AD</w:t>
      </w:r>
      <w:r>
        <w:rPr>
          <w:rStyle w:val="CharStyle11"/>
          <w:rFonts w:cs="Calibri" w:ascii="Calibri" w:hAnsi="Calibri" w:asciiTheme="minorHAnsi" w:cstheme="minorHAnsi" w:hAnsiTheme="minorHAnsi"/>
          <w:b w:val="false"/>
          <w:bCs w:val="false"/>
          <w:sz w:val="22"/>
          <w:szCs w:val="22"/>
        </w:rPr>
        <w:t>)</w:t>
      </w:r>
      <w:r>
        <w:rPr>
          <w:rStyle w:val="CharStyle11"/>
          <w:rFonts w:cs="Calibri" w:ascii="Calibri" w:hAnsi="Calibri" w:asciiTheme="minorHAnsi" w:cstheme="minorHAnsi" w:hAnsiTheme="minorHAnsi"/>
          <w:sz w:val="22"/>
          <w:szCs w:val="22"/>
        </w:rPr>
        <w:t xml:space="preserve"> </w:t>
      </w:r>
      <w:r>
        <w:rPr>
          <w:rStyle w:val="CharStyle10"/>
          <w:rFonts w:eastAsia="" w:cs="Calibri" w:ascii="Calibri" w:hAnsi="Calibri" w:asciiTheme="minorHAnsi" w:cstheme="minorHAnsi" w:eastAsiaTheme="majorEastAsia" w:hAnsiTheme="minorHAnsi"/>
          <w:sz w:val="22"/>
          <w:szCs w:val="22"/>
        </w:rPr>
        <w:t xml:space="preserve">sa považuje deň uvedený v preberacom protokole k príslušnej časti Predmetu Zmluvy ako deň </w:t>
      </w:r>
      <w:r>
        <w:rPr>
          <w:rFonts w:cs="Calibri" w:ascii="Calibri" w:hAnsi="Calibri" w:asciiTheme="minorHAnsi" w:cstheme="minorHAnsi" w:hAnsiTheme="minorHAnsi"/>
          <w:sz w:val="22"/>
          <w:szCs w:val="22"/>
        </w:rPr>
        <w:t>podpisu objednávateľa - osoby oprávnenej za objednávateľa rokovať vo veciach technických</w:t>
      </w:r>
      <w:r>
        <w:rPr>
          <w:rStyle w:val="CharStyle10"/>
          <w:rFonts w:eastAsia="" w:cs="Calibri" w:ascii="Calibri" w:hAnsi="Calibri" w:asciiTheme="minorHAnsi" w:cstheme="minorHAnsi" w:eastAsiaTheme="majorEastAsia" w:hAnsiTheme="minorHAnsi"/>
          <w:sz w:val="22"/>
          <w:szCs w:val="22"/>
        </w:rPr>
        <w:t xml:space="preserve">. </w:t>
      </w:r>
    </w:p>
    <w:p>
      <w:pPr>
        <w:pStyle w:val="NoSpacing"/>
        <w:numPr>
          <w:ilvl w:val="0"/>
          <w:numId w:val="22"/>
        </w:numPr>
        <w:ind w:left="426" w:hanging="426"/>
        <w:jc w:val="both"/>
        <w:rPr>
          <w:rFonts w:ascii="Calibri" w:hAnsi="Calibri" w:cs="Calibri" w:asciiTheme="minorHAnsi" w:cstheme="minorHAnsi" w:hAnsiTheme="minorHAnsi"/>
          <w:color w:val="auto"/>
          <w:sz w:val="22"/>
          <w:szCs w:val="22"/>
          <w:shd w:fill="FFFFFF" w:val="clear"/>
        </w:rPr>
      </w:pPr>
      <w:r>
        <w:rPr>
          <w:rFonts w:cs="Calibri" w:ascii="Calibri" w:hAnsi="Calibri" w:asciiTheme="minorHAnsi" w:cstheme="minorHAnsi" w:hAnsiTheme="minorHAnsi"/>
          <w:sz w:val="22"/>
          <w:szCs w:val="22"/>
        </w:rPr>
        <w:t xml:space="preserve">Ak osobitné časti Zmluvy neustanovujú inak, Zhotoviteľ je povinný predložiť jednotlivé časti Predmetu Zmluvy na záverečné kontroly a schválenie objednávateľovi a stavebníkovi vždy najneskôr do 7 dní  pred  zmluvne dohodnutým termínom odovzdania jednotlivých častí Predmetu Zmluvy. Po vykonaní kontroly časti Predmetu Zmluvy pripraví zhotoviteľ protokol o odovzdaní a prevzatí príslušnej časti Predmetu Zmluvy. Povinnými obsahovými náležitosťami každého Protokolu sú: </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údaje o zhotoviteľovi a objednávateľovi;</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názov zákazky, číslo Zmluvy;</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popis Dokumentácie, IČ alebo AD (konkrétnej časti Predmetu Zmluvy, ktorá je predmetom odovzdávania a preberania podľa daného protokolu);</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forma a počet vyhotovení dokumentácie k príslušnej časti Predmetu Zmluvy;</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cena za príslušnú časť Predmetu Zmluvy;</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vyhlásenie objednávateľa, či príslušnú časť Predmetu Zmluvy preberá alebo nepreberá;</w:t>
      </w:r>
    </w:p>
    <w:p>
      <w:pPr>
        <w:pStyle w:val="NoSpacing"/>
        <w:numPr>
          <w:ilvl w:val="0"/>
          <w:numId w:val="6"/>
        </w:numPr>
        <w:ind w:left="720" w:hanging="294"/>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zoznam chýb/vád, nedostatkov a nedorobkov vytknutých objednávateľom ku konkrétnej časti Predmetu Zmluvy, vrátane prípadného stanoviska zhotoviteľa k nim.</w:t>
      </w:r>
    </w:p>
    <w:p>
      <w:pPr>
        <w:pStyle w:val="ListParagraph"/>
        <w:numPr>
          <w:ilvl w:val="0"/>
          <w:numId w:val="22"/>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Pokiaľ bude Predmet Zmluvy (alebo niektorá jeho časť) vykazovať drobné chyby/vady, nedostatky alebo nedorobky, ktoré nebránia jeho riadnemu užívaniu, objednávateľ má právo rozhodnúť, či príslušnú časť Predmetu Zmluvy  prevezme alebo neprevezme. Ak príslušnú časť Predmetu Zmluvy prevezme, v protokole určí lehotu na odstránenie takýchto vád alebo nedorobkov a Zhotoviteľ sa zaväzuje v takto určenej lehote vytknutú vadu alebo nedorobok odstrániť. O tom, či má Predmet Zmluvy vady alebo nedorobky a aký majú vplyv na Predmet Zmluvy a jeho užívanie, rozhoduje objednávateľ. </w:t>
      </w:r>
    </w:p>
    <w:p>
      <w:pPr>
        <w:pStyle w:val="ListParagraph"/>
        <w:numPr>
          <w:ilvl w:val="0"/>
          <w:numId w:val="22"/>
        </w:numPr>
        <w:spacing w:before="0" w:after="0"/>
        <w:ind w:left="425" w:hanging="425"/>
        <w:contextualSpacing w:val="false"/>
        <w:jc w:val="both"/>
        <w:rPr>
          <w:rFonts w:ascii="Calibri" w:hAnsi="Calibri" w:cs="Calibri" w:asciiTheme="minorHAnsi" w:cstheme="minorHAnsi" w:hAnsiTheme="minorHAnsi"/>
          <w:sz w:val="22"/>
          <w:szCs w:val="22"/>
        </w:rPr>
      </w:pPr>
      <w:r>
        <w:rPr>
          <w:rStyle w:val="CharStyle30"/>
          <w:rFonts w:eastAsia="" w:cs="Calibri" w:ascii="Calibri" w:hAnsi="Calibri" w:asciiTheme="minorHAnsi" w:cstheme="minorHAnsi" w:eastAsiaTheme="majorEastAsia" w:hAnsiTheme="minorHAnsi"/>
          <w:sz w:val="22"/>
          <w:szCs w:val="22"/>
        </w:rPr>
        <w:t xml:space="preserve">Objednávateľ je oprávnený neprevziať Predmet Zmluvy alebo jeho časť, ktorý nie je vykonaný riadne alebo odovzdaný včas podľa podmienok určených v Zmluve. V takom prípade objednávateľ nie je v omeškaní s povinnosťou prevziať Predmet Zmluvy alebo ktorúkoľvek jeho časť.  </w:t>
      </w:r>
    </w:p>
    <w:p>
      <w:pPr>
        <w:pStyle w:val="ListParagraph"/>
        <w:numPr>
          <w:ilvl w:val="0"/>
          <w:numId w:val="22"/>
        </w:numPr>
        <w:spacing w:before="0" w:after="0"/>
        <w:ind w:left="425" w:hanging="425"/>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Riadnym prevzatím príslušnej časti Predmetu Zmluvy, tzn. okamihom podpisu oprávnenej osoby konajúcej za objednávateľa na protokole o odovzdaní a prevzatí príslušnej časti Predmetu Zmluvy, prechádza na objednávateľa vlastnícke právo k  príslušnej časti Predmetu Zmluvy aj  nebezpečenstvo vzniku škody na príslušnej časti Predmetu Zmluvy. Za poškodenie, stratu alebo zničenie Predmetu Zmluvy alebo jeho časti zodpovedá zhotoviteľ až do času riadneho odovzdania Predmetu Zmluvy objednávateľovi. </w:t>
      </w:r>
    </w:p>
    <w:p>
      <w:pPr>
        <w:pStyle w:val="ListParagraph"/>
        <w:numPr>
          <w:ilvl w:val="0"/>
          <w:numId w:val="22"/>
        </w:numPr>
        <w:spacing w:before="0" w:after="0"/>
        <w:ind w:left="425" w:hanging="425"/>
        <w:contextualSpacing w:val="false"/>
        <w:jc w:val="both"/>
        <w:rPr>
          <w:rFonts w:ascii="Calibri" w:hAnsi="Calibri" w:cs="Calibri" w:asciiTheme="minorHAnsi" w:cstheme="minorHAnsi" w:hAnsiTheme="minorHAnsi"/>
          <w:sz w:val="22"/>
          <w:szCs w:val="22"/>
        </w:rPr>
      </w:pPr>
      <w:r>
        <w:rPr>
          <w:rFonts w:ascii="Calibri" w:hAnsi="Calibri" w:asciiTheme="minorHAnsi" w:hAnsiTheme="minorHAnsi"/>
          <w:sz w:val="22"/>
          <w:szCs w:val="22"/>
        </w:rPr>
        <w:t>Ak bude vykonané Dielo alebo ktorákoľvek iná časť Predmetu Zmluvy hoci len sčasti spĺňať pojmové znaky diela podľa zákona č. 185/2015 Z. z. autorský zákon v znení neskorších predpisov (ďalej len ako „</w:t>
      </w:r>
      <w:r>
        <w:rPr>
          <w:rFonts w:ascii="Calibri" w:hAnsi="Calibri" w:asciiTheme="minorHAnsi" w:hAnsiTheme="minorHAnsi"/>
          <w:b/>
          <w:bCs/>
          <w:sz w:val="22"/>
          <w:szCs w:val="22"/>
        </w:rPr>
        <w:t>autorský zákon</w:t>
      </w:r>
      <w:r>
        <w:rPr>
          <w:rFonts w:ascii="Calibri" w:hAnsi="Calibri" w:asciiTheme="minorHAnsi" w:hAnsiTheme="minorHAnsi"/>
          <w:sz w:val="22"/>
          <w:szCs w:val="22"/>
        </w:rPr>
        <w:t>“), Zmluvné strany sa dohodli, že nad rámec práv objednávateľa podľa § 558 Obchodného zákonníka udeľuje zhotoviteľ v súlade s § 65 a nasl. autorského zákona, s účinnosťou odo dňa dodania Diela resp. príslušnej časti Predmetu Zmluvy (t. j. riadnym prebratím objednávateľom v zmysle Zmluvy), objednávateľovi časovo, miestne aj vecne neobmedzenú licenciu, a to na akékoľvek použitie Diela resp. príslušnej časti Predmetu Zmluvy a na akýkoľvek účel, najmä, nie však výlučne, na (1) jeho/jej spracovanie objednávateľom alebo inou osobou, (2) vyhotovenie jeho/jej rozmnoženín, (3) jeho/jej uvedenie na verejnosti verejným vystavením originálu alebo rozmnoženiny, (4) jeho/jej verejný prenos v elektronickej a/alebo tlačenej podobe bez územného alebo vecného obmedzenia, (5) jeho/jej sprístupňovanie na verejnosti (zverejňovanie na internete), (6) jeho/jej zaradenie do databázy chránenej autorským právom, ako aj na (7)  jeho/jej spojenie s iným dielom. Licencia podľa tejto Zmluvy sa udeľuje ako výhradná. Súčasťou udelenej licencie je aj súhlas zhotoviteľa s tým, že objednávateľ môže na použitie diela resp. príslušnej časti Predmetu Zmluvy udeliť sublicenciu akýmkoľvek tretím osobám, v rozsahu udelenej licencie alebo v užšom rozsahu, a to bez potreby ďalšieho osobitného súhlasu zhotoviteľa. Súčasťou udelenej licencie je aj súhlas zhotoviteľa s tým, že v prípade postúpenia tretím osobám v podobe úplného alebo čiastočného prevodu práv a povinností zo Zmluvy sa rozumie, že takýmto postúpením môže objednávateľ postúpiť aj tu uvedené udelenie licencie, a to bez potreby ďalšieho osobitného súhlasu zhotoviteľa a bez potreby predchádzajúceho informovania zhotoviteľa. Zmluvné strany majú za nesporné, že dohoda o licenčnej zmluve podľa tohto odseku Zmluvy spĺňa požiadavku na písomné vyhotovenie licenčnej zmluvy a jej zverejnenie a majú obsah takejto licenčnej zmluvy za dostatočne určitý. Ak by však bolo toto dojednanie medzi zmluvnými stranami potrebné z akéhokoľvek dôvodu akejkoľvek tretej strane predložiť a/alebo potvrdiť v osobitnej forme, zhotoviteľ sa zaväzuje poskytnúť na tento účel objednávateľovi na náklady zhotoviteľa všetku potrebnú súčinnosť, a to bezodkladne po tom, ako ho o to objednávateľ požiada, vrátane podpísania osobitného písomného potvrdenia o uzavretí (vzniku) takejto licenčnej zmluvy. Ak bude Dielo alebo ktorákoľvek jeho časť alebo ktorákoľvek iná časť Predmetu Zmluvy spĺňať pojmové znaky diela podľa autorského zákona a Zhotoviteľa nemožno považovať za autora Diela alebo jeho časti, Zhotoviteľ je povinný zabezpečiť, že bude mať najneskôr v čase dodania Diela plné oprávnenie na udelenie sublicencie v rozsahu podľa tejto Zmluvy, inak zodpovedá Objednávateľovi v celom rozsahu za akúkoľvek škodu, ktorá tým Objednávateľovi vznikne. Záväzky zhotoviteľa podľa tohto bodu trvajú aj po zániku Zmluvy z akéhokoľvek dôvodu, ak na objednávateľa prešlo pred zánikom Zmluvy vlastníctvo k akejkoľvek časti Predmetu Zmluvy.</w:t>
      </w:r>
    </w:p>
    <w:p>
      <w:pPr>
        <w:pStyle w:val="ListParagraph"/>
        <w:numPr>
          <w:ilvl w:val="0"/>
          <w:numId w:val="22"/>
        </w:numPr>
        <w:spacing w:before="0" w:after="0"/>
        <w:ind w:left="425" w:hanging="425"/>
        <w:contextualSpacing w:val="false"/>
        <w:jc w:val="both"/>
        <w:rPr>
          <w:rFonts w:ascii="Calibri" w:hAnsi="Calibri" w:cs="Calibri" w:asciiTheme="minorHAnsi" w:cstheme="minorHAnsi" w:hAnsiTheme="minorHAnsi"/>
          <w:sz w:val="22"/>
          <w:szCs w:val="22"/>
        </w:rPr>
      </w:pPr>
      <w:r>
        <w:rPr>
          <w:rFonts w:ascii="Calibri" w:hAnsi="Calibri" w:asciiTheme="minorHAnsi" w:hAnsiTheme="minorHAnsi"/>
          <w:sz w:val="22"/>
          <w:szCs w:val="22"/>
        </w:rPr>
        <w:t>Zhotoviteľ sa zaväzuje zabezpečiť, že práva k akýmkoľvek a  všetkým podkladom použitým na dodanie akejkoľvek časti Predmetu Zmluvy, ktoré v čase ich použitia požívajú alebo môžu požívať autorskoprávnu ochranu podľa autorského zákona alebo inú ochranu z obdobných práv duševného vlastníctva, budú zo strany zhotoviteľa pred ich použitím na účely dodania ktorejkoľvek časti Predmetu Zmluvy riadne vysporiadané a že použitím takýchto podkladov zhotoviteľ neoprávnene nezasiahne žiadnym spôsobom do autorských alebo obdobných práv tretích osôb. Náklady na vysporiadanie práv k takýmto podkladom znáša zhotoviteľ.</w:t>
      </w:r>
    </w:p>
    <w:p>
      <w:pPr>
        <w:pStyle w:val="ListParagraph"/>
        <w:numPr>
          <w:ilvl w:val="0"/>
          <w:numId w:val="22"/>
        </w:numPr>
        <w:spacing w:before="0" w:after="0"/>
        <w:ind w:left="425" w:hanging="425"/>
        <w:contextualSpacing w:val="false"/>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Zhotoviteľ bude jediným legitimovaným disponentom / držiteľom dotknutých autorských práv. Ak si ktorákoľvek osoba uplatní voči objednávateľovi nároky z porušenia jej autorských práv alebo obdobných práv duševného vlastníctva v súvislosti s podkladmi použitými zhotoviteľom počas vykonávania Diela alebo na jeho vykonanie alebo počas dodávania služieb IČ alebo výkonu AD, ktoré zhotoviteľ v rozpore so Zmluvou nevysporiadal, hoci ich vysporiadať mal a objednávateľ takéto nároky za zhotoviteľa vysporiada, udeľuje týmto zhotoviteľ objednávateľovi bezvýhradný, neodvolateľný a časovo nelimitovaný sľub odškodnenia, obsahom ktorého je záväzok zhotoviteľa v celom rozsahu odškodniť objednávateľa za vysporiadanie takýchto nárokov tretích strán (t. j. nielen v rozsahu priamych nákladov vysporiadania, ale aj súvisiacich nákladov, ktorými môžu byť príkladmo náklady na služby právneho poradenstva a/alebo právneho zastúpenia, trovy konania, poplatky, náklady na činnosť znalca, a pod.). Objednávateľ je o takomto uplatnení povinný zhotoviteľa bezodkladne informovať. Zhotoviteľ odškodní objednávateľa na jeho prvú žiadosť. Odškodnenie objednávateľa nemá vplyv na právo objednávateľa uplatniť voči zhotoviteľovi zmluvnú pokutu. Sľub odškodnenia podľa tohto odseku Zmluvy platí aj po zániku tejto Zmluvy, z akéhokoľvek dôvodu, </w:t>
      </w:r>
      <w:r>
        <w:rPr>
          <w:rFonts w:ascii="Calibri" w:hAnsi="Calibri" w:asciiTheme="minorHAnsi" w:hAnsiTheme="minorHAnsi"/>
          <w:sz w:val="22"/>
          <w:szCs w:val="22"/>
        </w:rPr>
        <w:t>ak objednávateľ pred zánikom Zmluvy nadobudol vlastnícke právo k Dielu alebo jeho časti.</w:t>
      </w:r>
    </w:p>
    <w:p>
      <w:pPr>
        <w:pStyle w:val="Normal"/>
        <w:jc w:val="center"/>
        <w:rPr>
          <w:rFonts w:ascii="Calibri" w:hAnsi="Calibri" w:cs="Calibri" w:asciiTheme="minorHAnsi" w:cstheme="minorHAnsi" w:hAnsiTheme="minorHAnsi"/>
          <w:b/>
        </w:rPr>
      </w:pPr>
      <w:r>
        <w:rPr>
          <w:rFonts w:cs="Calibri" w:cstheme="minorHAnsi" w:ascii="Calibri" w:hAnsi="Calibri"/>
          <w:b/>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Čl. III</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Spoločné ustanovenia o cene</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Platobné a fakturačné podmienky</w:t>
      </w:r>
    </w:p>
    <w:p>
      <w:pPr>
        <w:pStyle w:val="ListParagraph"/>
        <w:numPr>
          <w:ilvl w:val="0"/>
          <w:numId w:val="23"/>
        </w:numPr>
        <w:ind w:left="426" w:hanging="426"/>
        <w:jc w:val="both"/>
        <w:rPr>
          <w:rFonts w:ascii="Calibri" w:hAnsi="Calibri" w:cs="Calibri" w:asciiTheme="minorHAnsi" w:cstheme="minorHAnsi" w:hAnsiTheme="minorHAnsi"/>
          <w:b/>
        </w:rPr>
      </w:pPr>
      <w:r>
        <w:rPr>
          <w:rFonts w:cs="Calibri" w:ascii="Calibri" w:hAnsi="Calibri" w:asciiTheme="minorHAnsi" w:cstheme="minorHAnsi" w:hAnsiTheme="minorHAnsi"/>
          <w:sz w:val="22"/>
          <w:szCs w:val="22"/>
          <w:lang w:eastAsia="cs-CZ"/>
        </w:rPr>
        <w:t xml:space="preserve">Cena (odmena) za vykonanie a odovzdanie Predmetu Zmluvy je dohodnutá na základe </w:t>
      </w:r>
      <w:r>
        <w:rPr>
          <w:rFonts w:cs="Calibri" w:ascii="Calibri" w:hAnsi="Calibri" w:asciiTheme="minorHAnsi" w:cstheme="minorHAnsi" w:hAnsiTheme="minorHAnsi"/>
          <w:b/>
          <w:sz w:val="22"/>
          <w:szCs w:val="22"/>
          <w:lang w:eastAsia="cs-CZ"/>
        </w:rPr>
        <w:t xml:space="preserve">Špecifikácie ceny z Ponuky zhotoviteľa ako </w:t>
      </w:r>
      <w:r>
        <w:rPr>
          <w:rFonts w:cs="Calibri" w:ascii="Calibri" w:hAnsi="Calibri" w:asciiTheme="minorHAnsi" w:cstheme="minorHAnsi" w:hAnsiTheme="minorHAnsi"/>
          <w:b/>
          <w:bCs/>
          <w:sz w:val="22"/>
          <w:szCs w:val="22"/>
        </w:rPr>
        <w:t xml:space="preserve">uchádzača vo verejnom obstarávaní zo dňa ............. 2023, ktorá tvorí Prílohu č. 1 k Zmluve </w:t>
      </w:r>
      <w:r>
        <w:rPr>
          <w:rFonts w:cs="Calibri" w:ascii="Calibri" w:hAnsi="Calibri" w:asciiTheme="minorHAnsi" w:cstheme="minorHAnsi" w:hAnsiTheme="minorHAnsi"/>
          <w:sz w:val="22"/>
          <w:szCs w:val="22"/>
        </w:rPr>
        <w:t>(ďalej iba ako „</w:t>
      </w:r>
      <w:r>
        <w:rPr>
          <w:rFonts w:cs="Calibri" w:ascii="Calibri" w:hAnsi="Calibri" w:asciiTheme="minorHAnsi" w:cstheme="minorHAnsi" w:hAnsiTheme="minorHAnsi"/>
          <w:b/>
          <w:bCs/>
          <w:sz w:val="22"/>
          <w:szCs w:val="22"/>
        </w:rPr>
        <w:t xml:space="preserve">cena </w:t>
      </w:r>
      <w:r>
        <w:rPr>
          <w:rFonts w:cs="Calibri" w:ascii="Calibri" w:hAnsi="Calibri" w:asciiTheme="minorHAnsi" w:cstheme="minorHAnsi" w:hAnsiTheme="minorHAnsi"/>
          <w:b/>
          <w:bCs/>
          <w:sz w:val="22"/>
          <w:szCs w:val="22"/>
          <w:lang w:eastAsia="cs-CZ"/>
        </w:rPr>
        <w:t>Predmetu Zmluvy</w:t>
      </w:r>
      <w:r>
        <w:rPr>
          <w:rFonts w:cs="Calibri" w:ascii="Calibri" w:hAnsi="Calibri" w:asciiTheme="minorHAnsi" w:cstheme="minorHAnsi" w:hAnsiTheme="minorHAnsi"/>
          <w:sz w:val="22"/>
          <w:szCs w:val="22"/>
        </w:rPr>
        <w:t>“)</w:t>
      </w:r>
      <w:r>
        <w:rPr>
          <w:rFonts w:cs="Calibri" w:ascii="Calibri" w:hAnsi="Calibri" w:asciiTheme="minorHAnsi" w:cstheme="minorHAnsi" w:hAnsiTheme="minorHAnsi"/>
          <w:bCs/>
          <w:sz w:val="22"/>
          <w:szCs w:val="22"/>
        </w:rPr>
        <w:t xml:space="preserve">. Cena </w:t>
      </w:r>
      <w:r>
        <w:rPr>
          <w:rFonts w:cs="Calibri" w:ascii="Calibri" w:hAnsi="Calibri" w:asciiTheme="minorHAnsi" w:cstheme="minorHAnsi" w:hAnsiTheme="minorHAnsi"/>
          <w:sz w:val="22"/>
          <w:szCs w:val="22"/>
          <w:lang w:eastAsia="cs-CZ"/>
        </w:rPr>
        <w:t xml:space="preserve">Predmetu Zmluvy </w:t>
      </w:r>
      <w:r>
        <w:rPr>
          <w:rFonts w:cs="Calibri" w:ascii="Calibri" w:hAnsi="Calibri" w:asciiTheme="minorHAnsi" w:cstheme="minorHAnsi" w:hAnsiTheme="minorHAnsi"/>
          <w:bCs/>
          <w:sz w:val="22"/>
          <w:szCs w:val="22"/>
        </w:rPr>
        <w:t xml:space="preserve">sa </w:t>
      </w:r>
      <w:r>
        <w:rPr>
          <w:rFonts w:cs="Calibri" w:ascii="Calibri" w:hAnsi="Calibri" w:asciiTheme="minorHAnsi" w:cstheme="minorHAnsi" w:hAnsiTheme="minorHAnsi"/>
          <w:sz w:val="22"/>
          <w:szCs w:val="22"/>
        </w:rPr>
        <w:t xml:space="preserve">považuje </w:t>
      </w:r>
      <w:r>
        <w:rPr>
          <w:rFonts w:cs="Calibri" w:ascii="Calibri" w:hAnsi="Calibri" w:asciiTheme="minorHAnsi" w:cstheme="minorHAnsi" w:hAnsiTheme="minorHAnsi"/>
          <w:b/>
          <w:sz w:val="22"/>
          <w:szCs w:val="22"/>
        </w:rPr>
        <w:t>za cenu maximálnu</w:t>
      </w:r>
      <w:r>
        <w:rPr>
          <w:rFonts w:cs="Calibri" w:ascii="Calibri" w:hAnsi="Calibri" w:asciiTheme="minorHAnsi" w:cstheme="minorHAnsi" w:hAnsiTheme="minorHAnsi"/>
          <w:sz w:val="22"/>
          <w:szCs w:val="22"/>
        </w:rPr>
        <w:t xml:space="preserve"> a platnú počas celej doby trvania Zmluvy. Cena </w:t>
      </w:r>
      <w:r>
        <w:rPr>
          <w:rFonts w:cs="Calibri" w:ascii="Calibri" w:hAnsi="Calibri" w:asciiTheme="minorHAnsi" w:cstheme="minorHAnsi" w:hAnsiTheme="minorHAnsi"/>
          <w:sz w:val="22"/>
          <w:szCs w:val="22"/>
          <w:lang w:eastAsia="cs-CZ"/>
        </w:rPr>
        <w:t xml:space="preserve">Predmetu Zmluvy </w:t>
      </w:r>
      <w:r>
        <w:rPr>
          <w:rFonts w:cs="Calibri" w:ascii="Calibri" w:hAnsi="Calibri" w:asciiTheme="minorHAnsi" w:cstheme="minorHAnsi" w:hAnsiTheme="minorHAnsi"/>
          <w:sz w:val="22"/>
          <w:szCs w:val="22"/>
        </w:rPr>
        <w:t>je stanovená</w:t>
      </w:r>
      <w:r>
        <w:rPr>
          <w:rFonts w:cs="Calibri" w:ascii="Calibri" w:hAnsi="Calibri" w:asciiTheme="minorHAnsi" w:cstheme="minorHAnsi" w:hAnsiTheme="minorHAnsi"/>
          <w:sz w:val="22"/>
          <w:szCs w:val="22"/>
          <w:lang w:eastAsia="cs-CZ"/>
        </w:rPr>
        <w:t xml:space="preserve"> podľa zákona č. 18/1996  Z. z. o cenách v znení neskorších predpisov za celý Predmet Zmluvy, sú v nej zahrnuté všetky odplaty za činnosti, práce, výkony alebo služby potrebné na  riadne vykonanie Diela, poskytnutie služieb IČ a výkon AD, odmena za licenciu alebo licencie touto Zmluvou udelené, ako aj akékoľvek a všetky náklady zhotoviteľa v tejto Zmluve spomenuté alebo ňou predpokladané.</w:t>
      </w:r>
    </w:p>
    <w:p>
      <w:pPr>
        <w:pStyle w:val="ListParagraph"/>
        <w:numPr>
          <w:ilvl w:val="0"/>
          <w:numId w:val="23"/>
        </w:numPr>
        <w:ind w:left="426" w:hanging="426"/>
        <w:jc w:val="both"/>
        <w:rPr>
          <w:rFonts w:ascii="Calibri" w:hAnsi="Calibri" w:cs="Calibri" w:asciiTheme="minorHAnsi" w:cstheme="minorHAnsi" w:hAnsiTheme="minorHAnsi"/>
          <w:b/>
        </w:rPr>
      </w:pPr>
      <w:r>
        <w:rPr>
          <w:rFonts w:cs="Calibri" w:ascii="Calibri" w:hAnsi="Calibri" w:asciiTheme="minorHAnsi" w:cstheme="minorHAnsi" w:hAnsiTheme="minorHAnsi"/>
          <w:sz w:val="22"/>
          <w:szCs w:val="22"/>
          <w:lang w:eastAsia="cs-CZ"/>
        </w:rPr>
        <w:t>Celková maximálna cena Predmetu Zmluvy predstavuje celkom sumu:</w:t>
      </w:r>
    </w:p>
    <w:p>
      <w:pPr>
        <w:pStyle w:val="Normal"/>
        <w:tabs>
          <w:tab w:val="clear" w:pos="708"/>
          <w:tab w:val="left" w:pos="426" w:leader="none"/>
          <w:tab w:val="left" w:pos="184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b/>
        <w:t xml:space="preserve">Cena bez DPH   </w:t>
        <w:tab/>
        <w:tab/>
        <w:t>Eur</w:t>
      </w:r>
    </w:p>
    <w:p>
      <w:pPr>
        <w:pStyle w:val="Normal"/>
        <w:tabs>
          <w:tab w:val="clear" w:pos="708"/>
          <w:tab w:val="left" w:pos="426"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b/>
        <w:t xml:space="preserve">DPH 20 %             </w:t>
        <w:tab/>
        <w:t xml:space="preserve">Eur            </w:t>
      </w:r>
    </w:p>
    <w:p>
      <w:pPr>
        <w:pStyle w:val="Normal"/>
        <w:tabs>
          <w:tab w:val="clear" w:pos="708"/>
          <w:tab w:val="left" w:pos="567" w:leader="none"/>
          <w:tab w:val="left" w:pos="7088" w:leader="none"/>
        </w:tabs>
        <w:ind w:firstLine="426"/>
        <w:jc w:val="both"/>
        <w:rPr>
          <w:rFonts w:ascii="Calibri" w:hAnsi="Calibri" w:cs="Calibri" w:asciiTheme="minorHAnsi" w:cstheme="minorHAnsi" w:hAnsiTheme="minorHAnsi"/>
          <w:b/>
          <w:sz w:val="22"/>
          <w:szCs w:val="22"/>
          <w:lang w:eastAsia="cs-CZ"/>
        </w:rPr>
      </w:pPr>
      <w:r>
        <w:rPr>
          <w:rFonts w:cs="Calibri" w:ascii="Calibri" w:hAnsi="Calibri" w:asciiTheme="minorHAnsi" w:cstheme="minorHAnsi" w:hAnsiTheme="minorHAnsi"/>
          <w:b/>
          <w:sz w:val="22"/>
          <w:szCs w:val="22"/>
          <w:bdr w:val="single" w:sz="4" w:space="0" w:color="000000"/>
          <w:lang w:eastAsia="cs-CZ"/>
        </w:rPr>
        <w:t xml:space="preserve">Cena s DPH </w:t>
        <w:tab/>
        <w:t>Eur</w:t>
        <w:tab/>
        <w:tab/>
      </w:r>
      <w:r>
        <w:rPr>
          <w:rFonts w:cs="Calibri" w:ascii="Calibri" w:hAnsi="Calibri" w:asciiTheme="minorHAnsi" w:cstheme="minorHAnsi" w:hAnsiTheme="minorHAnsi"/>
          <w:b/>
          <w:sz w:val="22"/>
          <w:szCs w:val="22"/>
          <w:lang w:eastAsia="cs-CZ"/>
        </w:rPr>
        <w:t xml:space="preserve">                       </w:t>
      </w:r>
    </w:p>
    <w:p>
      <w:pPr>
        <w:pStyle w:val="Normal"/>
        <w:tabs>
          <w:tab w:val="clear" w:pos="708"/>
          <w:tab w:val="left" w:pos="426" w:leader="none"/>
          <w:tab w:val="left" w:pos="7088" w:leader="none"/>
        </w:tabs>
        <w:spacing w:before="120" w:after="0"/>
        <w:jc w:val="both"/>
        <w:rPr>
          <w:rFonts w:ascii="Calibri" w:hAnsi="Calibri" w:cs="Calibri" w:asciiTheme="minorHAnsi" w:cstheme="minorHAnsi" w:hAnsiTheme="minorHAnsi"/>
          <w:b/>
          <w:sz w:val="22"/>
          <w:szCs w:val="22"/>
          <w:lang w:eastAsia="cs-CZ"/>
        </w:rPr>
      </w:pPr>
      <w:r>
        <w:rPr>
          <w:rFonts w:cs="Calibri" w:ascii="Calibri" w:hAnsi="Calibri" w:asciiTheme="minorHAnsi" w:cstheme="minorHAnsi" w:hAnsiTheme="minorHAnsi"/>
          <w:b/>
          <w:sz w:val="22"/>
          <w:szCs w:val="22"/>
          <w:lang w:eastAsia="cs-CZ"/>
        </w:rPr>
        <w:tab/>
        <w:t>(slovom:    ......................Eur, ......./100 ) s DPH.</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rPr>
        <w:t>Podkladom pre úhradu ceny Predmetu Zmluvy budú</w:t>
      </w:r>
      <w:r>
        <w:rPr>
          <w:rFonts w:cs="Calibri" w:ascii="Calibri" w:hAnsi="Calibri" w:asciiTheme="minorHAnsi" w:cstheme="minorHAnsi" w:hAnsiTheme="minorHAnsi"/>
          <w:b/>
          <w:sz w:val="22"/>
          <w:szCs w:val="22"/>
        </w:rPr>
        <w:t xml:space="preserve"> štyri samostatné faktúry, </w:t>
      </w:r>
      <w:r>
        <w:rPr>
          <w:rFonts w:cs="Calibri" w:ascii="Calibri" w:hAnsi="Calibri" w:asciiTheme="minorHAnsi" w:cstheme="minorHAnsi" w:hAnsiTheme="minorHAnsi"/>
          <w:sz w:val="22"/>
          <w:szCs w:val="22"/>
        </w:rPr>
        <w:t>vystavené zhotoviteľom zvlášť pre Dielo/Dokumentáciu (Faktúra č. 1 a Faktúra č. 2), zvlášť pre IČ (Faktúra č. 3) a zvlášť pre výkon AD (Faktúra č. 4).</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lang w:eastAsia="cs-CZ"/>
        </w:rPr>
        <w:t xml:space="preserve">Na účely fakturácie sa za deň dodania Predmetu Zmluvy (jeho časti) považuje deň podpísania protokolu o odovzdaní a prevzatí príslušnej časti Predmetu Zmluvy oprávnenou osobou objednávateľa. </w:t>
      </w:r>
      <w:r>
        <w:rPr>
          <w:rFonts w:cs="Calibri" w:ascii="Calibri" w:hAnsi="Calibri" w:asciiTheme="minorHAnsi" w:cstheme="minorHAnsi" w:hAnsiTheme="minorHAnsi"/>
          <w:bCs/>
          <w:sz w:val="22"/>
          <w:szCs w:val="22"/>
        </w:rPr>
        <w:t xml:space="preserve">Zhotoviteľovi bude uhradená cena za príšlušnú časť Predmetu Zmluvy iba za skutočne vykonané, odovzdané a prevzaté časti </w:t>
      </w:r>
      <w:r>
        <w:rPr>
          <w:rFonts w:cs="Calibri" w:ascii="Calibri" w:hAnsi="Calibri" w:asciiTheme="minorHAnsi" w:cstheme="minorHAnsi" w:hAnsiTheme="minorHAnsi"/>
          <w:bCs/>
          <w:sz w:val="22"/>
          <w:szCs w:val="22"/>
          <w:lang w:eastAsia="cs-CZ"/>
        </w:rPr>
        <w:t>Predmetu Zmluvy</w:t>
      </w:r>
      <w:r>
        <w:rPr>
          <w:rFonts w:cs="Calibri" w:ascii="Calibri" w:hAnsi="Calibri" w:asciiTheme="minorHAnsi" w:cstheme="minorHAnsi" w:hAnsiTheme="minorHAnsi"/>
          <w:bCs/>
          <w:sz w:val="22"/>
          <w:szCs w:val="22"/>
        </w:rPr>
        <w:t>.</w:t>
      </w:r>
      <w:r>
        <w:rPr>
          <w:rFonts w:cs="Calibri" w:ascii="Calibri" w:hAnsi="Calibri" w:asciiTheme="minorHAnsi" w:cstheme="minorHAnsi" w:hAnsiTheme="minorHAnsi"/>
          <w:b/>
          <w:sz w:val="22"/>
          <w:szCs w:val="22"/>
        </w:rPr>
        <w:t xml:space="preserve"> </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lang w:eastAsia="cs-CZ"/>
        </w:rPr>
        <w:t xml:space="preserve">Preddavky sa neposkytujú vôbec.   </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lang w:eastAsia="cs-CZ"/>
        </w:rPr>
        <w:t>K zmene dohodnutej ceny Predmetu Zmluvy môže dôjsť iba výnimočne, z dôvodov hodných osobitného zreteľa a nepredvídateľných v čase uzavretia Zmluvy, výlučne so súhlasom objednávateľa, formou písomného dodatku k Zmluve a len za podmienky, že uzatvorenie takéhoto dodatku nebude v rozpore so  ZVO.</w:t>
      </w:r>
      <w:r>
        <w:rPr>
          <w:rFonts w:cs="Calibri" w:ascii="Calibri" w:hAnsi="Calibri" w:asciiTheme="minorHAnsi" w:cstheme="minorHAnsi" w:hAnsiTheme="minorHAnsi"/>
          <w:sz w:val="22"/>
          <w:szCs w:val="22"/>
        </w:rPr>
        <w:t xml:space="preserve"> </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lang w:eastAsia="cs-CZ"/>
        </w:rPr>
        <w:t>Splatnosť jednotlivých faktúr je 30 dní od dňa doporučeného doručenia faktúry do podateľne objednávateľa. Platby objednávateľa budú uskutočnené objednávateľom bezhotovostným prevodom v prospech bankového účtu zhotoviteľa uvedeného v záhlaví Zmluvy.</w:t>
      </w:r>
      <w:r>
        <w:rPr>
          <w:rFonts w:cs="Calibri" w:ascii="Calibri" w:hAnsi="Calibri" w:asciiTheme="minorHAnsi" w:cstheme="minorHAnsi" w:hAnsiTheme="minorHAnsi"/>
          <w:sz w:val="22"/>
          <w:szCs w:val="22"/>
        </w:rPr>
        <w:t xml:space="preserve"> </w:t>
      </w:r>
      <w:r>
        <w:rPr>
          <w:rFonts w:cs="Calibri" w:ascii="Calibri" w:hAnsi="Calibri" w:asciiTheme="minorHAnsi" w:cstheme="minorHAnsi" w:hAnsiTheme="minorHAnsi"/>
          <w:sz w:val="22"/>
          <w:szCs w:val="22"/>
          <w:lang w:eastAsia="cs-CZ"/>
        </w:rPr>
        <w:t>Faktúra sa považuje za zaplatenú dňom pripísania úhrady na účet zhotoviteľa. Ak zhotoviteľ zmení účet uvedený v Zmluve a postupom súladným so Zmluvou nevyrozumie objednávateľa o zmene účtu, alebo ak sú v záhlaví Zmluvy uvedené nesprávne alebo neúplné údaje týkajúce sa banky alebo bankového účtu, faktúra sa považuje za uhradenú dňom odpísania dlžnej sumy z účtu objednávateľa bez ohľadu na to, či budú peňažné prostriedky pripísané na účet zhotoviteľa.</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lang w:eastAsia="cs-CZ"/>
        </w:rPr>
        <w:t>Každá faktúra musí obsahovať všetky náležitosti daňového dokladu podľa zákona č. 222/2004        Z. z. o dani z pridanej hodnoty v znení neskorších predpisov a účtovného dokladu podľa zákona č. 431/2002 Z. z. o účtovníctve v znení neskorších predpisov a jej nevyhnutnou prílohou bude objednávateľom podpísaný protokol o odovzdaní a prevzatí príslušnej časti Predmetu Zmluvy. V prípade, že faktúra nebude obsahovať všetky náležitosti vym</w:t>
      </w:r>
      <w:del w:id="19" w:author="Neznámy autor" w:date="2023-04-28T15:04:04Z">
        <w:r>
          <w:rPr>
            <w:rFonts w:cs="Calibri" w:ascii="Calibri" w:hAnsi="Calibri" w:asciiTheme="minorHAnsi" w:cstheme="minorHAnsi" w:hAnsiTheme="minorHAnsi"/>
            <w:sz w:val="22"/>
            <w:szCs w:val="22"/>
            <w:lang w:eastAsia="cs-CZ"/>
          </w:rPr>
          <w:delText>ienené</w:delText>
        </w:r>
      </w:del>
      <w:ins w:id="20" w:author="Neznámy autor" w:date="2023-04-28T15:04:05Z">
        <w:r>
          <w:rPr>
            <w:rFonts w:cs="Calibri" w:ascii="Calibri" w:hAnsi="Calibri" w:asciiTheme="minorHAnsi" w:cstheme="minorHAnsi" w:hAnsiTheme="minorHAnsi"/>
            <w:sz w:val="22"/>
            <w:szCs w:val="22"/>
            <w:lang w:eastAsia="cs-CZ"/>
          </w:rPr>
          <w:t>enované</w:t>
        </w:r>
      </w:ins>
      <w:r>
        <w:rPr>
          <w:rFonts w:cs="Calibri" w:ascii="Calibri" w:hAnsi="Calibri" w:asciiTheme="minorHAnsi" w:cstheme="minorHAnsi" w:hAnsiTheme="minorHAnsi"/>
          <w:sz w:val="22"/>
          <w:szCs w:val="22"/>
          <w:lang w:eastAsia="cs-CZ"/>
        </w:rPr>
        <w:t xml:space="preserve"> v tejto Zmluve alebo ak prílohu faktúry nebude tvoriť protokol podľa predchádzajúcej vety, objednávateľ je oprávnený vrátiť faktúru zhotoviteľovi na opravu alebo doplnenie; v takom prípade sa rozumie, že objednávateľ nie je v omeškaní s úhradou faktúry. Vo vrátenej faktúre vyznačí objednávateľ dôvod jej vrátenia. Nová lehota splatnosti faktúry začne plynúť až po dni doručenia opravenej/doplnenej faktúry objednávateľovi do podateľne objednávateľa.</w:t>
      </w:r>
    </w:p>
    <w:p>
      <w:pPr>
        <w:pStyle w:val="ListParagraph"/>
        <w:widowControl/>
        <w:numPr>
          <w:ilvl w:val="0"/>
          <w:numId w:val="23"/>
        </w:numPr>
        <w:ind w:left="360" w:hanging="360"/>
        <w:jc w:val="both"/>
        <w:rPr>
          <w:rFonts w:ascii="Calibri" w:hAnsi="Calibri" w:cs="Calibri" w:asciiTheme="minorHAnsi" w:cstheme="minorHAnsi" w:hAnsiTheme="minorHAnsi"/>
          <w:color w:val="auto"/>
          <w:sz w:val="22"/>
          <w:szCs w:val="22"/>
        </w:rPr>
      </w:pPr>
      <w:r>
        <w:rPr>
          <w:rFonts w:cs="Calibri" w:ascii="Calibri" w:hAnsi="Calibri" w:asciiTheme="minorHAnsi" w:cstheme="minorHAnsi" w:hAnsiTheme="minorHAnsi"/>
          <w:sz w:val="22"/>
          <w:szCs w:val="22"/>
          <w:lang w:eastAsia="cs-CZ"/>
        </w:rPr>
        <w:t xml:space="preserve">Faktúra musí obsahovať všetky náležitosti v zmysle platnej legislatívy, najmä zákona č. 431/2002 Z. z. o účtovníctve v platnom znení a zákona č. 222/2004 Z. z. o DPH v platnom znení, pričom musí obsahovať najmä nasledovné údaje: </w:t>
      </w:r>
    </w:p>
    <w:p>
      <w:pPr>
        <w:pStyle w:val="ListParagraph"/>
        <w:numPr>
          <w:ilvl w:val="0"/>
          <w:numId w:val="38"/>
        </w:numPr>
        <w:tabs>
          <w:tab w:val="clear" w:pos="708"/>
          <w:tab w:val="left" w:pos="7088" w:leader="none"/>
        </w:tabs>
        <w:ind w:left="1145" w:hanging="720"/>
        <w:jc w:val="both"/>
        <w:rPr>
          <w:rFonts w:ascii="Calibri" w:hAnsi="Calibri" w:cs="Calibri" w:asciiTheme="minorHAnsi" w:cstheme="minorHAnsi" w:hAnsiTheme="minorHAnsi"/>
          <w:color w:val="auto"/>
          <w:sz w:val="22"/>
          <w:szCs w:val="22"/>
          <w:lang w:eastAsia="cs-CZ"/>
        </w:rPr>
      </w:pPr>
      <w:r>
        <w:rPr>
          <w:rFonts w:cs="Calibri" w:ascii="Calibri" w:hAnsi="Calibri" w:asciiTheme="minorHAnsi" w:cstheme="minorHAnsi" w:hAnsiTheme="minorHAnsi"/>
          <w:color w:val="auto"/>
          <w:sz w:val="22"/>
          <w:szCs w:val="22"/>
          <w:lang w:eastAsia="cs-CZ"/>
        </w:rPr>
        <w:t>označenie Objednávateľa a Zhotoviteľa, peňažný ústav, číslo účtu,</w:t>
      </w:r>
    </w:p>
    <w:p>
      <w:pPr>
        <w:pStyle w:val="ListParagraph"/>
        <w:numPr>
          <w:ilvl w:val="0"/>
          <w:numId w:val="38"/>
        </w:numPr>
        <w:tabs>
          <w:tab w:val="clear" w:pos="708"/>
          <w:tab w:val="left" w:pos="7088" w:leader="none"/>
        </w:tabs>
        <w:ind w:left="1145" w:hanging="720"/>
        <w:jc w:val="both"/>
        <w:rPr>
          <w:rFonts w:ascii="Calibri" w:hAnsi="Calibri" w:cs="Calibri" w:asciiTheme="minorHAnsi" w:cstheme="minorHAnsi" w:hAnsiTheme="minorHAnsi"/>
          <w:color w:val="auto"/>
          <w:sz w:val="22"/>
          <w:szCs w:val="22"/>
          <w:lang w:eastAsia="cs-CZ"/>
        </w:rPr>
      </w:pPr>
      <w:r>
        <w:rPr>
          <w:rFonts w:cs="Calibri" w:ascii="Calibri" w:hAnsi="Calibri" w:asciiTheme="minorHAnsi" w:cstheme="minorHAnsi" w:hAnsiTheme="minorHAnsi"/>
          <w:color w:val="auto"/>
          <w:sz w:val="22"/>
          <w:szCs w:val="22"/>
          <w:lang w:eastAsia="cs-CZ"/>
        </w:rPr>
        <w:t>IČO, DIČ, IČ DPH Zhotoviteľa a IČO, DIČ, IČ DPH Objednávateľa,</w:t>
      </w:r>
    </w:p>
    <w:p>
      <w:pPr>
        <w:pStyle w:val="ListParagraph"/>
        <w:numPr>
          <w:ilvl w:val="0"/>
          <w:numId w:val="38"/>
        </w:numPr>
        <w:tabs>
          <w:tab w:val="clear" w:pos="708"/>
          <w:tab w:val="left" w:pos="7088" w:leader="none"/>
        </w:tabs>
        <w:ind w:left="1145" w:hanging="720"/>
        <w:jc w:val="both"/>
        <w:rPr>
          <w:rFonts w:ascii="Calibri" w:hAnsi="Calibri" w:cs="Calibri" w:asciiTheme="minorHAnsi" w:cstheme="minorHAnsi" w:hAnsiTheme="minorHAnsi"/>
          <w:color w:val="auto"/>
          <w:sz w:val="22"/>
          <w:szCs w:val="22"/>
          <w:lang w:eastAsia="cs-CZ"/>
        </w:rPr>
      </w:pPr>
      <w:r>
        <w:rPr>
          <w:rFonts w:cs="Calibri" w:ascii="Calibri" w:hAnsi="Calibri" w:asciiTheme="minorHAnsi" w:cstheme="minorHAnsi" w:hAnsiTheme="minorHAnsi"/>
          <w:color w:val="auto"/>
          <w:sz w:val="22"/>
          <w:szCs w:val="22"/>
          <w:lang w:eastAsia="cs-CZ"/>
        </w:rPr>
        <w:t>názov predmetu plnenia, jednotkové množstvo, jednotkovú cenu bez DPH, množstvo, cenu bez DPH, DPH, cenu s DPH,</w:t>
      </w:r>
    </w:p>
    <w:p>
      <w:pPr>
        <w:pStyle w:val="ListParagraph"/>
        <w:numPr>
          <w:ilvl w:val="0"/>
          <w:numId w:val="38"/>
        </w:numPr>
        <w:tabs>
          <w:tab w:val="clear" w:pos="708"/>
          <w:tab w:val="left" w:pos="7088" w:leader="none"/>
        </w:tabs>
        <w:ind w:left="1145" w:hanging="720"/>
        <w:jc w:val="both"/>
        <w:rPr>
          <w:rFonts w:ascii="Calibri" w:hAnsi="Calibri" w:cs="Calibri" w:asciiTheme="minorHAnsi" w:cstheme="minorHAnsi" w:hAnsiTheme="minorHAnsi"/>
          <w:color w:val="auto"/>
          <w:sz w:val="22"/>
          <w:szCs w:val="22"/>
          <w:lang w:eastAsia="cs-CZ"/>
        </w:rPr>
      </w:pPr>
      <w:r>
        <w:rPr>
          <w:rFonts w:cs="Calibri" w:ascii="Calibri" w:hAnsi="Calibri" w:asciiTheme="minorHAnsi" w:cstheme="minorHAnsi" w:hAnsiTheme="minorHAnsi"/>
          <w:color w:val="auto"/>
          <w:sz w:val="22"/>
          <w:szCs w:val="22"/>
          <w:lang w:eastAsia="cs-CZ"/>
        </w:rPr>
        <w:t>číslo tejto Zmluvy a deň jej uzatvorenia,</w:t>
      </w:r>
    </w:p>
    <w:p>
      <w:pPr>
        <w:pStyle w:val="ListParagraph"/>
        <w:numPr>
          <w:ilvl w:val="0"/>
          <w:numId w:val="38"/>
        </w:numPr>
        <w:tabs>
          <w:tab w:val="clear" w:pos="708"/>
          <w:tab w:val="left" w:pos="7088" w:leader="none"/>
        </w:tabs>
        <w:ind w:left="1145" w:hanging="720"/>
        <w:rPr>
          <w:rFonts w:ascii="Calibri" w:hAnsi="Calibri" w:cs="Calibri" w:asciiTheme="minorHAnsi" w:cstheme="minorHAnsi" w:hAnsiTheme="minorHAnsi"/>
          <w:color w:val="auto"/>
          <w:sz w:val="22"/>
          <w:szCs w:val="22"/>
          <w:lang w:eastAsia="cs-CZ"/>
        </w:rPr>
      </w:pPr>
      <w:r>
        <w:rPr>
          <w:rFonts w:cs="Calibri" w:ascii="Calibri" w:hAnsi="Calibri" w:asciiTheme="minorHAnsi" w:cstheme="minorHAnsi" w:hAnsiTheme="minorHAnsi"/>
          <w:color w:val="auto"/>
          <w:sz w:val="22"/>
          <w:szCs w:val="22"/>
          <w:lang w:eastAsia="cs-CZ"/>
        </w:rPr>
        <w:t>celková fakturovaná suma (s DPH).</w:t>
      </w:r>
    </w:p>
    <w:p>
      <w:pPr>
        <w:pStyle w:val="ListParagraph"/>
        <w:tabs>
          <w:tab w:val="clear" w:pos="708"/>
          <w:tab w:val="left" w:pos="7088" w:leader="none"/>
        </w:tabs>
        <w:ind w:left="644" w:hanging="0"/>
        <w:jc w:val="both"/>
        <w:rPr>
          <w:rFonts w:ascii="Calibri" w:hAnsi="Calibri" w:cs="Calibri" w:asciiTheme="minorHAnsi" w:cstheme="minorHAnsi" w:hAnsiTheme="minorHAnsi"/>
          <w:color w:val="auto"/>
          <w:sz w:val="22"/>
          <w:szCs w:val="22"/>
          <w:lang w:eastAsia="cs-CZ"/>
        </w:rPr>
      </w:pPr>
      <w:r>
        <w:rPr>
          <w:rFonts w:cs="Calibri" w:cstheme="minorHAnsi" w:ascii="Calibri" w:hAnsi="Calibri"/>
          <w:color w:val="auto"/>
          <w:sz w:val="22"/>
          <w:szCs w:val="22"/>
          <w:lang w:eastAsia="cs-CZ"/>
        </w:rPr>
      </w:r>
    </w:p>
    <w:p>
      <w:pPr>
        <w:pStyle w:val="ListParagraph"/>
        <w:tabs>
          <w:tab w:val="clear" w:pos="708"/>
          <w:tab w:val="left" w:pos="7088" w:leader="none"/>
        </w:tabs>
        <w:ind w:left="426" w:hanging="0"/>
        <w:jc w:val="both"/>
        <w:rPr>
          <w:rFonts w:ascii="Calibri" w:hAnsi="Calibri" w:cs="Calibri" w:asciiTheme="minorHAnsi" w:cstheme="minorHAnsi" w:hAnsiTheme="minorHAnsi"/>
          <w:color w:val="auto"/>
          <w:sz w:val="22"/>
          <w:szCs w:val="22"/>
          <w:lang w:eastAsia="cs-CZ"/>
        </w:rPr>
      </w:pPr>
      <w:r>
        <w:rPr>
          <w:rFonts w:cs="Calibri" w:ascii="Calibri" w:hAnsi="Calibri" w:asciiTheme="minorHAnsi" w:cstheme="minorHAnsi" w:hAnsiTheme="minorHAnsi"/>
          <w:color w:val="auto"/>
          <w:sz w:val="22"/>
          <w:szCs w:val="22"/>
          <w:lang w:eastAsia="cs-CZ"/>
        </w:rPr>
        <w:t>Zhotoviteľ doplní do faktúry aj nasledovné informácie:</w:t>
      </w:r>
    </w:p>
    <w:p>
      <w:pPr>
        <w:pStyle w:val="ListParagraph"/>
        <w:ind w:left="4248" w:hanging="3822"/>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Názov projektu:</w:t>
        <w:tab/>
        <w:t>Rekonštrukcia cesty a mostov II/571 Šurice – Pavlovce po križovatku s cestou II/531 – projektová príprava</w:t>
      </w:r>
    </w:p>
    <w:p>
      <w:pPr>
        <w:pStyle w:val="ListParagraph"/>
        <w:ind w:left="426" w:hanging="0"/>
        <w:jc w:val="both"/>
        <w:rPr>
          <w:rFonts w:ascii="Calibri" w:hAnsi="Calibri" w:cs="Calibri" w:asciiTheme="minorHAnsi" w:cstheme="minorHAnsi" w:hAnsiTheme="minorHAnsi"/>
          <w:color w:val="FF0000"/>
          <w:sz w:val="22"/>
          <w:szCs w:val="22"/>
        </w:rPr>
      </w:pPr>
      <w:r>
        <w:rPr>
          <w:rFonts w:cs="Calibri" w:ascii="Calibri" w:hAnsi="Calibri" w:asciiTheme="minorHAnsi" w:cstheme="minorHAnsi" w:hAnsiTheme="minorHAnsi"/>
          <w:color w:val="000000" w:themeColor="text1"/>
          <w:sz w:val="22"/>
          <w:szCs w:val="22"/>
        </w:rPr>
        <w:t xml:space="preserve">Kód </w:t>
      </w:r>
      <w:r>
        <w:rPr>
          <w:rFonts w:cs="Calibri" w:ascii="Calibri" w:hAnsi="Calibri" w:asciiTheme="minorHAnsi" w:cstheme="minorHAnsi" w:hAnsiTheme="minorHAnsi"/>
          <w:sz w:val="22"/>
          <w:szCs w:val="22"/>
        </w:rPr>
        <w:t>projektu v IT</w:t>
      </w:r>
      <w:r>
        <w:rPr>
          <w:rFonts w:cs="Calibri" w:ascii="Calibri" w:hAnsi="Calibri" w:asciiTheme="minorHAnsi" w:cstheme="minorHAnsi" w:hAnsiTheme="minorHAnsi"/>
          <w:color w:val="000000" w:themeColor="text1"/>
          <w:sz w:val="22"/>
          <w:szCs w:val="22"/>
        </w:rPr>
        <w:t>MS2014+:</w:t>
        <w:tab/>
        <w:tab/>
      </w:r>
      <w:r>
        <w:rPr>
          <w:rFonts w:cs="Calibri" w:ascii="Calibri" w:hAnsi="Calibri" w:asciiTheme="minorHAnsi" w:cstheme="minorHAnsi" w:hAnsiTheme="minorHAnsi"/>
          <w:i/>
          <w:iCs/>
          <w:color w:val="FF0000"/>
          <w:sz w:val="22"/>
          <w:szCs w:val="22"/>
        </w:rPr>
        <w:t>uvedie sa po schválení projektu</w:t>
      </w:r>
    </w:p>
    <w:p>
      <w:pPr>
        <w:pStyle w:val="ListParagraph"/>
        <w:ind w:left="426"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Kód výzvy: </w:t>
        <w:tab/>
        <w:tab/>
        <w:tab/>
        <w:tab/>
        <w:tab/>
        <w:t>IROP-PO7-SC76-2022-98</w:t>
        <w:tab/>
      </w:r>
    </w:p>
    <w:p>
      <w:pPr>
        <w:pStyle w:val="ListParagraph"/>
        <w:ind w:left="426" w:hanging="0"/>
        <w:jc w:val="both"/>
        <w:rPr>
          <w:rFonts w:ascii="Calibri" w:hAnsi="Calibri" w:cs="Calibri" w:asciiTheme="minorHAnsi" w:cstheme="minorHAnsi" w:hAnsiTheme="minorHAnsi"/>
          <w:i/>
          <w:i/>
          <w:iCs/>
          <w:color w:val="000000" w:themeColor="text1"/>
          <w:sz w:val="22"/>
          <w:szCs w:val="22"/>
        </w:rPr>
      </w:pPr>
      <w:r>
        <w:rPr>
          <w:rFonts w:cs="Calibri" w:ascii="Calibri" w:hAnsi="Calibri" w:asciiTheme="minorHAnsi" w:cstheme="minorHAnsi" w:hAnsiTheme="minorHAnsi"/>
          <w:sz w:val="22"/>
          <w:szCs w:val="22"/>
        </w:rPr>
        <w:t>Číslo zmluvy o poskytnutí NFP:</w:t>
        <w:tab/>
        <w:tab/>
      </w:r>
      <w:r>
        <w:rPr>
          <w:rFonts w:cs="Calibri" w:ascii="Calibri" w:hAnsi="Calibri" w:asciiTheme="minorHAnsi" w:cstheme="minorHAnsi" w:hAnsiTheme="minorHAnsi"/>
          <w:i/>
          <w:iCs/>
          <w:color w:val="FF0000"/>
          <w:sz w:val="22"/>
          <w:szCs w:val="22"/>
        </w:rPr>
        <w:t>uvedie sa po schválení projektu</w:t>
      </w:r>
    </w:p>
    <w:p>
      <w:pPr>
        <w:pStyle w:val="ListParagraph"/>
        <w:ind w:left="426"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Operačný program:</w:t>
        <w:tab/>
        <w:tab/>
        <w:tab/>
        <w:t>Integrovaný regionálny operačný program</w:t>
      </w:r>
    </w:p>
    <w:p>
      <w:pPr>
        <w:pStyle w:val="ListParagraph"/>
        <w:tabs>
          <w:tab w:val="clear" w:pos="708"/>
          <w:tab w:val="left" w:pos="426" w:leader="none"/>
        </w:tabs>
        <w:ind w:left="0"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Prioritná os:</w:t>
        <w:tab/>
        <w:tab/>
        <w:tab/>
        <w:tab/>
        <w:t>7 – REACT-EÚ</w:t>
      </w:r>
    </w:p>
    <w:p>
      <w:pPr>
        <w:pStyle w:val="ListParagraph"/>
        <w:numPr>
          <w:ilvl w:val="0"/>
          <w:numId w:val="23"/>
        </w:numPr>
        <w:ind w:left="426" w:hanging="426"/>
        <w:jc w:val="both"/>
        <w:rPr>
          <w:rFonts w:ascii="Calibri" w:hAnsi="Calibri" w:cs="Calibri" w:asciiTheme="minorHAnsi" w:cstheme="minorHAnsi" w:hAnsiTheme="minorHAnsi"/>
          <w:b/>
          <w:sz w:val="22"/>
          <w:szCs w:val="22"/>
        </w:rPr>
      </w:pPr>
      <w:r>
        <w:rPr>
          <w:rFonts w:cs="Calibri" w:ascii="Calibri" w:hAnsi="Calibri" w:asciiTheme="minorHAnsi" w:cstheme="minorHAnsi" w:hAnsiTheme="minorHAnsi"/>
          <w:sz w:val="22"/>
          <w:szCs w:val="22"/>
          <w:lang w:eastAsia="cs-CZ"/>
        </w:rPr>
        <w:t xml:space="preserve">Zhotoviteľ je v prípade omeškania objednávateľa s úhradou faktúry oprávnený účtovať objednávateľovi úroky z omeškania vo výške uvedenej v § 369 ods. 2 Obchodného zákonníka.  </w:t>
      </w:r>
    </w:p>
    <w:p>
      <w:pPr>
        <w:pStyle w:val="Normal"/>
        <w:jc w:val="both"/>
        <w:rPr>
          <w:rFonts w:ascii="Calibri" w:hAnsi="Calibri" w:cs="Calibri" w:asciiTheme="minorHAnsi" w:cstheme="minorHAnsi" w:hAnsiTheme="minorHAnsi"/>
          <w:b/>
          <w:sz w:val="22"/>
          <w:szCs w:val="22"/>
        </w:rPr>
      </w:pPr>
      <w:r>
        <w:rPr>
          <w:rFonts w:cs="Calibri" w:cstheme="minorHAnsi" w:ascii="Calibri" w:hAnsi="Calibri"/>
          <w:b/>
          <w:sz w:val="22"/>
          <w:szCs w:val="22"/>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Čl. IV</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Zodpovednosť zhotoviteľa</w:t>
      </w:r>
    </w:p>
    <w:p>
      <w:pPr>
        <w:pStyle w:val="NoSpacing"/>
        <w:numPr>
          <w:ilvl w:val="0"/>
          <w:numId w:val="24"/>
        </w:numPr>
        <w:tabs>
          <w:tab w:val="clear" w:pos="708"/>
          <w:tab w:val="left" w:pos="418" w:leader="none"/>
          <w:tab w:val="left" w:pos="993" w:leader="none"/>
        </w:tabs>
        <w:ind w:left="425" w:hanging="425"/>
        <w:jc w:val="both"/>
        <w:rPr>
          <w:rStyle w:val="CharStyle36"/>
          <w:rFonts w:ascii="Calibri" w:hAnsi="Calibri" w:cs="Calibri" w:asciiTheme="minorHAnsi" w:cstheme="minorHAnsi" w:hAnsiTheme="minorHAnsi"/>
          <w:color w:val="auto"/>
          <w:sz w:val="22"/>
          <w:szCs w:val="22"/>
        </w:rPr>
      </w:pPr>
      <w:r>
        <w:rPr>
          <w:rStyle w:val="CharStyle36"/>
          <w:rFonts w:cs="Calibri" w:ascii="Calibri" w:hAnsi="Calibri" w:asciiTheme="minorHAnsi" w:cstheme="minorHAnsi" w:hAnsiTheme="minorHAnsi"/>
          <w:sz w:val="22"/>
          <w:szCs w:val="22"/>
        </w:rPr>
        <w:t xml:space="preserve">Zhotoviteľ zodpovedá objednávateľovi za škodu spôsobenú porušením jeho povinností podľa tejto Zmluvy, ibaže preukáže, že porušenie povinnosti nastalo v priamom dôsledku okolností vylučujúcich zodpovednosť zhotoviteľa. </w:t>
      </w:r>
    </w:p>
    <w:p>
      <w:pPr>
        <w:pStyle w:val="NoSpacing"/>
        <w:numPr>
          <w:ilvl w:val="0"/>
          <w:numId w:val="24"/>
        </w:numPr>
        <w:tabs>
          <w:tab w:val="clear" w:pos="708"/>
          <w:tab w:val="left" w:pos="426" w:leader="none"/>
        </w:tabs>
        <w:ind w:left="425" w:hanging="425"/>
        <w:jc w:val="both"/>
        <w:rPr>
          <w:rStyle w:val="CharStyle36"/>
          <w:rFonts w:ascii="Calibri" w:hAnsi="Calibri" w:cs="Calibri" w:asciiTheme="minorHAnsi" w:cstheme="minorHAnsi" w:hAnsiTheme="minorHAnsi"/>
          <w:sz w:val="22"/>
          <w:szCs w:val="22"/>
        </w:rPr>
      </w:pPr>
      <w:r>
        <w:rPr>
          <w:rStyle w:val="CharStyle36"/>
          <w:rFonts w:cs="Calibri" w:ascii="Calibri" w:hAnsi="Calibri" w:asciiTheme="minorHAnsi" w:cstheme="minorHAnsi" w:hAnsiTheme="minorHAnsi"/>
          <w:sz w:val="22"/>
          <w:szCs w:val="22"/>
          <w:lang w:eastAsia="cs-CZ"/>
        </w:rPr>
        <w:t xml:space="preserve">Zhotoviteľ </w:t>
      </w:r>
      <w:r>
        <w:rPr>
          <w:rStyle w:val="CharStyle36"/>
          <w:rFonts w:cs="Calibri" w:ascii="Calibri" w:hAnsi="Calibri" w:asciiTheme="minorHAnsi" w:cstheme="minorHAnsi" w:hAnsiTheme="minorHAnsi"/>
          <w:sz w:val="22"/>
          <w:szCs w:val="22"/>
        </w:rPr>
        <w:t xml:space="preserve">zodpovedá za to, že Predmet Zmluvy (každá jeho časť) je zhotovený, resp. vykonaný, prípadne dodaný, v najvyššej kvalite podľa požiadaviek Zmluvy a že počas plynutia záručnej doby bude mať okrem súladu s požiadavkami Zmluvy aj vlastnosti podľa tejto Zmluvy. </w:t>
      </w:r>
    </w:p>
    <w:p>
      <w:pPr>
        <w:pStyle w:val="NoSpacing"/>
        <w:numPr>
          <w:ilvl w:val="0"/>
          <w:numId w:val="24"/>
        </w:numPr>
        <w:tabs>
          <w:tab w:val="clear" w:pos="708"/>
          <w:tab w:val="left" w:pos="426" w:leader="none"/>
        </w:tabs>
        <w:ind w:left="425" w:hanging="425"/>
        <w:jc w:val="both"/>
        <w:rPr>
          <w:rStyle w:val="CharStyle10"/>
          <w:rFonts w:ascii="Calibri" w:hAnsi="Calibri" w:eastAsia="" w:cs="Calibri" w:asciiTheme="minorHAnsi" w:cstheme="minorHAnsi" w:eastAsiaTheme="majorEastAsia" w:hAnsiTheme="minorHAnsi"/>
          <w:sz w:val="22"/>
          <w:szCs w:val="22"/>
        </w:rPr>
      </w:pPr>
      <w:r>
        <w:rPr>
          <w:rStyle w:val="CharStyle10"/>
          <w:rFonts w:eastAsia="" w:cs="Calibri" w:ascii="Calibri" w:hAnsi="Calibri" w:asciiTheme="minorHAnsi" w:cstheme="minorHAnsi" w:eastAsiaTheme="majorEastAsia" w:hAnsiTheme="minorHAnsi"/>
          <w:sz w:val="22"/>
          <w:szCs w:val="22"/>
        </w:rPr>
        <w:t xml:space="preserve">Zhotoviteľ zodpovedá za </w:t>
      </w:r>
      <w:r>
        <w:rPr>
          <w:rStyle w:val="CharStyle10"/>
          <w:rFonts w:eastAsia="" w:cs="Calibri" w:ascii="Calibri" w:hAnsi="Calibri" w:asciiTheme="minorHAnsi" w:cstheme="minorHAnsi" w:eastAsiaTheme="majorEastAsia" w:hAnsiTheme="minorHAnsi"/>
          <w:sz w:val="22"/>
          <w:szCs w:val="22"/>
          <w:lang w:val="cs-CZ" w:eastAsia="cs-CZ"/>
        </w:rPr>
        <w:t xml:space="preserve">vady, </w:t>
      </w:r>
      <w:r>
        <w:rPr>
          <w:rStyle w:val="CharStyle10"/>
          <w:rFonts w:eastAsia="" w:cs="Calibri" w:ascii="Calibri" w:hAnsi="Calibri" w:asciiTheme="minorHAnsi" w:cstheme="minorHAnsi" w:eastAsiaTheme="majorEastAsia" w:hAnsiTheme="minorHAnsi"/>
          <w:sz w:val="22"/>
          <w:szCs w:val="22"/>
        </w:rPr>
        <w:t xml:space="preserve">ktoré má Predmet Zmluvy alebo ktorákoľvek jeho časť v čase jeho riadneho odovzdania objednávateľovi a za vady zistené po prebratí objednávateľom v záručnej dobe.  </w:t>
      </w:r>
    </w:p>
    <w:p>
      <w:pPr>
        <w:pStyle w:val="NoSpacing"/>
        <w:numPr>
          <w:ilvl w:val="0"/>
          <w:numId w:val="24"/>
        </w:numPr>
        <w:tabs>
          <w:tab w:val="clear" w:pos="708"/>
          <w:tab w:val="left" w:pos="426" w:leader="none"/>
        </w:tabs>
        <w:ind w:left="425" w:hanging="425"/>
        <w:jc w:val="both"/>
        <w:rPr>
          <w:rStyle w:val="CharStyle36"/>
          <w:rFonts w:ascii="Calibri" w:hAnsi="Calibri" w:cs="Calibri" w:asciiTheme="minorHAnsi" w:cstheme="minorHAnsi" w:hAnsiTheme="minorHAnsi"/>
          <w:sz w:val="22"/>
          <w:szCs w:val="22"/>
        </w:rPr>
      </w:pPr>
      <w:r>
        <w:rPr>
          <w:rStyle w:val="CharStyle10"/>
          <w:rFonts w:eastAsia="" w:cs="Calibri" w:ascii="Calibri" w:hAnsi="Calibri" w:asciiTheme="minorHAnsi" w:cstheme="minorHAnsi" w:eastAsiaTheme="majorEastAsia" w:hAnsiTheme="minorHAnsi"/>
          <w:sz w:val="22"/>
          <w:szCs w:val="22"/>
        </w:rPr>
        <w:t>Záručná doba začína plynúť odo dňa riadneho prevzatia Predmetu Zmluvy objednávateľom (dňom podpisu oprávneného zástupcu objednávateľa na protokole o odovzdaní a prevzatí časti Predmetu Zmluvy) a neuplynie skôr ako v deň nasledujúci po dni, v ktorom nadobudne právoplatnosť kolaudačné rozhodnutie stavby.</w:t>
      </w:r>
    </w:p>
    <w:p>
      <w:pPr>
        <w:pStyle w:val="NoSpacing"/>
        <w:numPr>
          <w:ilvl w:val="0"/>
          <w:numId w:val="24"/>
        </w:numPr>
        <w:tabs>
          <w:tab w:val="clear" w:pos="708"/>
          <w:tab w:val="left" w:pos="426" w:leader="none"/>
        </w:tabs>
        <w:ind w:left="425" w:hanging="425"/>
        <w:jc w:val="both"/>
        <w:rPr>
          <w:rFonts w:ascii="Calibri" w:hAnsi="Calibri" w:cs="Calibri" w:asciiTheme="minorHAnsi" w:cstheme="minorHAnsi" w:hAnsiTheme="minorHAnsi"/>
          <w:sz w:val="22"/>
          <w:szCs w:val="22"/>
        </w:rPr>
      </w:pPr>
      <w:r>
        <w:rPr>
          <w:rStyle w:val="CharStyle36"/>
          <w:rFonts w:cs="Calibri" w:ascii="Calibri" w:hAnsi="Calibri" w:asciiTheme="minorHAnsi" w:cstheme="minorHAnsi" w:hAnsiTheme="minorHAnsi"/>
          <w:sz w:val="22"/>
          <w:szCs w:val="22"/>
        </w:rPr>
        <w:t xml:space="preserve">Záruka v rámci plynutia záručnej doby sa vzťahuje na všetky vlastnosti Predmetu Zmluvy, najmä na jeho vecnú a obsahovú úplnosť a správnosť, zákonnosť priebehu a procesu jeho zhotovovania, technickú a odbornú bezchybnosť. </w:t>
      </w:r>
    </w:p>
    <w:p>
      <w:pPr>
        <w:pStyle w:val="NoSpacing"/>
        <w:numPr>
          <w:ilvl w:val="0"/>
          <w:numId w:val="24"/>
        </w:numPr>
        <w:tabs>
          <w:tab w:val="clear" w:pos="708"/>
          <w:tab w:val="left" w:pos="426" w:leader="none"/>
        </w:tabs>
        <w:ind w:left="425"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lang w:eastAsia="cs-CZ"/>
        </w:rPr>
        <w:t>Zhotoviteľ zodpovedá za škodu na Predmete Zmluvy spôsobenú vlastným konaním počas svojich pracovných postupov, ako aj za škodu spôsobenú tými, ktorých použil na realizáciu alebo vykonanie Predmetu Zmluvy a  za škody s tým súvisiace. Pokiaľ zhotoviteľ použije na vykonanie Predmetu Zmluvy alebo jeho časti tretie osoby (subdodávateľov), v plnej miere zodpovedá za ich činnosť, akoby túto vykonával sám.</w:t>
      </w:r>
    </w:p>
    <w:p>
      <w:pPr>
        <w:pStyle w:val="NoSpacing"/>
        <w:numPr>
          <w:ilvl w:val="0"/>
          <w:numId w:val="24"/>
        </w:numPr>
        <w:tabs>
          <w:tab w:val="clear" w:pos="708"/>
          <w:tab w:val="left" w:pos="426" w:leader="none"/>
        </w:tabs>
        <w:ind w:left="425" w:hanging="425"/>
        <w:jc w:val="both"/>
        <w:rPr>
          <w:rStyle w:val="CharStyle48"/>
          <w:rFonts w:ascii="Calibri" w:hAnsi="Calibri" w:cs="Calibri" w:asciiTheme="minorHAnsi" w:cstheme="minorHAnsi" w:hAnsiTheme="minorHAnsi"/>
          <w:b w:val="false"/>
          <w:bCs w:val="false"/>
          <w:sz w:val="22"/>
          <w:szCs w:val="22"/>
        </w:rPr>
      </w:pPr>
      <w:r>
        <w:rPr>
          <w:rStyle w:val="CharStyle36"/>
          <w:rFonts w:cs="Calibri" w:ascii="Calibri" w:hAnsi="Calibri" w:asciiTheme="minorHAnsi" w:cstheme="minorHAnsi" w:hAnsiTheme="minorHAnsi"/>
          <w:sz w:val="22"/>
          <w:szCs w:val="22"/>
        </w:rPr>
        <w:t xml:space="preserve">Predmet Zmluvy má </w:t>
      </w:r>
      <w:r>
        <w:rPr>
          <w:rStyle w:val="CharStyle36"/>
          <w:rFonts w:cs="Calibri" w:ascii="Calibri" w:hAnsi="Calibri" w:asciiTheme="minorHAnsi" w:cstheme="minorHAnsi" w:hAnsiTheme="minorHAnsi"/>
          <w:sz w:val="22"/>
          <w:szCs w:val="22"/>
          <w:lang w:val="cs-CZ" w:eastAsia="cs-CZ"/>
        </w:rPr>
        <w:t xml:space="preserve">vady, </w:t>
      </w:r>
      <w:r>
        <w:rPr>
          <w:rStyle w:val="CharStyle36"/>
          <w:rFonts w:cs="Calibri" w:ascii="Calibri" w:hAnsi="Calibri" w:asciiTheme="minorHAnsi" w:cstheme="minorHAnsi" w:hAnsiTheme="minorHAnsi"/>
          <w:sz w:val="22"/>
          <w:szCs w:val="22"/>
        </w:rPr>
        <w:t xml:space="preserve">ak Predmet Zmluvy alebo jeho ktorákoľvek časť, </w:t>
      </w:r>
      <w:r>
        <w:rPr>
          <w:rStyle w:val="CharStyle30"/>
          <w:rFonts w:cs="Calibri" w:ascii="Calibri" w:hAnsi="Calibri" w:asciiTheme="minorHAnsi" w:cstheme="minorHAnsi" w:hAnsiTheme="minorHAnsi"/>
          <w:sz w:val="22"/>
          <w:szCs w:val="22"/>
        </w:rPr>
        <w:t>nezodpovedá r</w:t>
      </w:r>
      <w:r>
        <w:rPr>
          <w:rStyle w:val="CharStyle48"/>
          <w:rFonts w:cs="Calibri" w:ascii="Calibri" w:hAnsi="Calibri" w:asciiTheme="minorHAnsi" w:cstheme="minorHAnsi" w:hAnsiTheme="minorHAnsi"/>
          <w:b w:val="false"/>
          <w:bCs w:val="false"/>
          <w:sz w:val="22"/>
          <w:szCs w:val="22"/>
        </w:rPr>
        <w:t>ozsahu alebo kvalite vymedzenej v tejto Zmluve, aplikovateľným právnym predpisom alebo technickým požiadavkám, technickým normám alebo je Predmet Zmluvy vykonávaný, vykonaný, prípadne poskytovaný postupom zhotoviteľa, ktorý nezodpovedá požiadavkám kladeným na Predmet Zmluvy alebo jeho časť. Predmet Zmluvy má vždy vady, ak Dielo má vady, ak nezodpovedá výsledku určenému Zmluve alebo účelu (cieľu) jeho použitia uvedenému v Zmluve alebo zo Zmluvy vyplývajúceho.</w:t>
      </w:r>
    </w:p>
    <w:p>
      <w:pPr>
        <w:pStyle w:val="NoSpacing"/>
        <w:numPr>
          <w:ilvl w:val="0"/>
          <w:numId w:val="24"/>
        </w:numPr>
        <w:tabs>
          <w:tab w:val="clear" w:pos="708"/>
          <w:tab w:val="left" w:pos="426" w:leader="none"/>
        </w:tabs>
        <w:ind w:left="425" w:hanging="425"/>
        <w:jc w:val="both"/>
        <w:rPr>
          <w:rStyle w:val="CharStyle30"/>
          <w:rFonts w:ascii="Calibri" w:hAnsi="Calibri" w:cs="Calibri" w:asciiTheme="minorHAnsi" w:cstheme="minorHAnsi" w:hAnsiTheme="minorHAnsi"/>
          <w:sz w:val="22"/>
          <w:szCs w:val="22"/>
        </w:rPr>
      </w:pPr>
      <w:r>
        <w:rPr>
          <w:rStyle w:val="CharStyle30"/>
          <w:rFonts w:cs="Calibri" w:ascii="Calibri" w:hAnsi="Calibri" w:asciiTheme="minorHAnsi" w:cstheme="minorHAnsi" w:hAnsiTheme="minorHAnsi"/>
          <w:sz w:val="22"/>
          <w:szCs w:val="22"/>
        </w:rPr>
        <w:t xml:space="preserve">Objednávateľ je oprávnený neprevziať Predmet Zmluvy alebo jeho časť, ktorý nie je vykonaný riadne alebo odovzdaný včas podľa podmienok stanovených Zmluvou. V takom prípade objednávateľ nie je v omeškaní s povinnosťou prevziať Predmet Zmluvy ani žiadnu jeho časť.  </w:t>
      </w:r>
    </w:p>
    <w:p>
      <w:pPr>
        <w:pStyle w:val="NoSpacing"/>
        <w:numPr>
          <w:ilvl w:val="0"/>
          <w:numId w:val="24"/>
        </w:numPr>
        <w:tabs>
          <w:tab w:val="clear" w:pos="708"/>
          <w:tab w:val="left" w:pos="426" w:leader="none"/>
        </w:tabs>
        <w:ind w:left="425" w:hanging="425"/>
        <w:jc w:val="both"/>
        <w:rPr>
          <w:rStyle w:val="CharStyle36"/>
          <w:rFonts w:ascii="Calibri" w:hAnsi="Calibri" w:cs="Calibri" w:asciiTheme="minorHAnsi" w:cstheme="minorHAnsi" w:hAnsiTheme="minorHAnsi"/>
          <w:sz w:val="22"/>
          <w:szCs w:val="22"/>
        </w:rPr>
      </w:pPr>
      <w:r>
        <mc:AlternateContent>
          <mc:Choice Requires="wps">
            <w:drawing>
              <wp:anchor behindDoc="0" distT="0" distB="0" distL="62230" distR="63500" simplePos="0" locked="0" layoutInCell="0" allowOverlap="1" relativeHeight="2" wp14:anchorId="4A5D8BC0">
                <wp:simplePos x="0" y="0"/>
                <wp:positionH relativeFrom="margin">
                  <wp:posOffset>6645910</wp:posOffset>
                </wp:positionH>
                <wp:positionV relativeFrom="margin">
                  <wp:posOffset>6631940</wp:posOffset>
                </wp:positionV>
                <wp:extent cx="46355" cy="45085"/>
                <wp:effectExtent l="0" t="0" r="0" b="0"/>
                <wp:wrapSquare wrapText="left"/>
                <wp:docPr id="1" name="Text Box 3"/>
                <a:graphic xmlns:a="http://schemas.openxmlformats.org/drawingml/2006/main">
                  <a:graphicData uri="http://schemas.microsoft.com/office/word/2010/wordprocessingShape">
                    <wps:wsp>
                      <wps:cNvSpPr/>
                      <wps:spPr>
                        <a:xfrm>
                          <a:off x="0" y="0"/>
                          <a:ext cx="46440" cy="45000"/>
                        </a:xfrm>
                        <a:prstGeom prst="rect">
                          <a:avLst/>
                        </a:prstGeom>
                        <a:noFill/>
                        <a:ln w="0">
                          <a:noFill/>
                        </a:ln>
                      </wps:spPr>
                      <wps:style>
                        <a:lnRef idx="0"/>
                        <a:fillRef idx="0"/>
                        <a:effectRef idx="0"/>
                        <a:fontRef idx="minor"/>
                      </wps:style>
                      <wps:txbx>
                        <w:txbxContent>
                          <w:p>
                            <w:pPr>
                              <w:pStyle w:val="Style17"/>
                              <w:shd w:val="clear" w:color="auto" w:fill="auto"/>
                              <w:spacing w:before="0" w:after="0"/>
                              <w:rPr/>
                            </w:pPr>
                            <w:r>
                              <w:rPr/>
                            </w:r>
                          </w:p>
                        </w:txbxContent>
                      </wps:txbx>
                      <wps:bodyPr lIns="0" rIns="0" tIns="0" bIns="0" anchor="t" upright="1">
                        <a:noAutofit/>
                      </wps:bodyPr>
                    </wps:wsp>
                  </a:graphicData>
                </a:graphic>
              </wp:anchor>
            </w:drawing>
          </mc:Choice>
          <mc:Fallback>
            <w:pict>
              <v:rect id="shape_0" ID="Text Box 3" path="m0,0l-2147483645,0l-2147483645,-2147483646l0,-2147483646xe" stroked="f" o:allowincell="f" style="position:absolute;margin-left:523.3pt;margin-top:522.2pt;width:3.6pt;height:3.5pt;mso-wrap-style:none;v-text-anchor:middle;mso-position-horizontal-relative:margin;mso-position-vertical-relative:margin" wp14:anchorId="4A5D8BC0">
                <v:fill o:detectmouseclick="t" on="false"/>
                <v:stroke color="#3465a4" joinstyle="round" endcap="flat"/>
                <v:textbox>
                  <w:txbxContent>
                    <w:p>
                      <w:pPr>
                        <w:pStyle w:val="Style17"/>
                        <w:shd w:val="clear" w:color="auto" w:fill="auto"/>
                        <w:spacing w:before="0" w:after="0"/>
                        <w:rPr/>
                      </w:pPr>
                      <w:r>
                        <w:rPr/>
                      </w:r>
                    </w:p>
                  </w:txbxContent>
                </v:textbox>
                <w10:wrap type="square" side="left"/>
              </v:rect>
            </w:pict>
          </mc:Fallback>
        </mc:AlternateContent>
      </w:r>
      <w:r>
        <w:rPr>
          <w:rStyle w:val="CharStyle36"/>
          <w:rFonts w:cs="Calibri" w:ascii="Calibri" w:hAnsi="Calibri" w:asciiTheme="minorHAnsi" w:cstheme="minorHAnsi" w:hAnsiTheme="minorHAnsi"/>
          <w:sz w:val="22"/>
          <w:szCs w:val="22"/>
        </w:rPr>
        <w:t xml:space="preserve">Ak počas plynutia záručnej doby (najmä v stavebnom alebo kolaudačnom konaní) na základe požiadavky, podnetu stavebného úradu alebo akéhokoľvek iného orgánu verejnej správy alebo verejnej moci alebo i bez takéhoto podnetu vyjde najavo vada Predmetu Zmluvy alebo jeho časti, najmä, nie však výlučne nekvalita, neúplnosť alebo vecná nesprávnosť Predmetu Zmluvy, nesúlad s akoukoľvek aplikovateľnou normou alebo predpisom, prípadne budú zistené iné </w:t>
      </w:r>
      <w:r>
        <w:rPr>
          <w:rStyle w:val="CharStyle36"/>
          <w:rFonts w:cs="Calibri" w:ascii="Calibri" w:hAnsi="Calibri" w:asciiTheme="minorHAnsi" w:cstheme="minorHAnsi" w:hAnsiTheme="minorHAnsi"/>
          <w:sz w:val="22"/>
          <w:szCs w:val="22"/>
          <w:lang w:val="cs-CZ" w:eastAsia="cs-CZ"/>
        </w:rPr>
        <w:t xml:space="preserve">vady </w:t>
      </w:r>
      <w:r>
        <w:rPr>
          <w:rStyle w:val="CharStyle36"/>
          <w:rFonts w:cs="Calibri" w:ascii="Calibri" w:hAnsi="Calibri" w:asciiTheme="minorHAnsi" w:cstheme="minorHAnsi" w:hAnsiTheme="minorHAnsi"/>
          <w:sz w:val="22"/>
          <w:szCs w:val="22"/>
          <w:lang w:eastAsia="cs-CZ"/>
        </w:rPr>
        <w:t>Predmetu Zmluvy,</w:t>
      </w:r>
      <w:r>
        <w:rPr>
          <w:rStyle w:val="CharStyle36"/>
          <w:rFonts w:cs="Calibri" w:ascii="Calibri" w:hAnsi="Calibri" w:asciiTheme="minorHAnsi" w:cstheme="minorHAnsi" w:hAnsiTheme="minorHAnsi"/>
          <w:sz w:val="22"/>
          <w:szCs w:val="22"/>
        </w:rPr>
        <w:t xml:space="preserve"> ako napr.: nezrovnalosti v stavebnej časti, nesúlad s výkazom výmer, chýbajúce časti Dokumentácie, chýbajúce alebo neúplné časti inej dokumentácie, ktoré sú potrebné pre realizáciu stavby a úspešné skolaudovanie stavby, na základe zistení ktorých bude potrebné Predmet Zmluvy alebo jeho časť doplniť alebo prepracovať, zmluvné strany sa dohodli, že ide o vadu Predmetu Zmluvy s tým, že zhotoviteľ je povinný Predmet Zmluvy alebo jeho časť bezodplatne doplniť alebo prepracovať v lehote najneskôr do 10 dní odo dňa doručenia výzvy objednávateľa na doplnenie alebo prepracovanie Predmetu Zmluvy alebo jeho časti. </w:t>
      </w:r>
    </w:p>
    <w:p>
      <w:pPr>
        <w:pStyle w:val="NoSpacing"/>
        <w:numPr>
          <w:ilvl w:val="0"/>
          <w:numId w:val="24"/>
        </w:numPr>
        <w:tabs>
          <w:tab w:val="clear" w:pos="708"/>
          <w:tab w:val="left" w:pos="426" w:leader="none"/>
        </w:tabs>
        <w:ind w:left="425"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Oznámenie vád a nedorobkov v záručnej  dobe súvisiacich s  technickým riešením Dokumentácie, chyby vo výkresovej a textovej časti, prípadne nezhody Dokumentácie s podmienkami stanovenými dotknutými orgánmi a organizáciami  musí byť zhotoviteľovi oznámené písomne, bez zbytočného odkladu potom, čo vady a nedorobky objednávateľ zistil, najneskôr v lehote do 3 dní odo dňa zistenia vád a nedorobkov. </w:t>
      </w:r>
    </w:p>
    <w:p>
      <w:pPr>
        <w:pStyle w:val="NoSpacing"/>
        <w:numPr>
          <w:ilvl w:val="0"/>
          <w:numId w:val="24"/>
        </w:numPr>
        <w:tabs>
          <w:tab w:val="clear" w:pos="708"/>
          <w:tab w:val="left" w:pos="426" w:leader="none"/>
        </w:tabs>
        <w:ind w:left="425" w:hanging="425"/>
        <w:jc w:val="both"/>
        <w:rPr>
          <w:rStyle w:val="CharStyle36"/>
          <w:rFonts w:ascii="Calibri" w:hAnsi="Calibri" w:cs="Calibri" w:asciiTheme="minorHAnsi" w:cstheme="minorHAnsi" w:hAnsiTheme="minorHAnsi"/>
          <w:sz w:val="22"/>
          <w:szCs w:val="22"/>
        </w:rPr>
      </w:pPr>
      <w:r>
        <w:rPr>
          <w:rStyle w:val="CharStyle36"/>
          <w:rFonts w:cs="Calibri" w:ascii="Calibri" w:hAnsi="Calibri" w:asciiTheme="minorHAnsi" w:cstheme="minorHAnsi" w:hAnsiTheme="minorHAnsi"/>
          <w:sz w:val="22"/>
          <w:szCs w:val="22"/>
          <w:lang w:val="cs-CZ" w:eastAsia="cs-CZ"/>
        </w:rPr>
        <w:t xml:space="preserve">Zhotovitel’ </w:t>
      </w:r>
      <w:r>
        <w:rPr>
          <w:rStyle w:val="CharStyle36"/>
          <w:rFonts w:cs="Calibri" w:ascii="Calibri" w:hAnsi="Calibri" w:asciiTheme="minorHAnsi" w:cstheme="minorHAnsi" w:hAnsiTheme="minorHAnsi"/>
          <w:sz w:val="22"/>
          <w:szCs w:val="22"/>
        </w:rPr>
        <w:t xml:space="preserve">nezodpovedá za </w:t>
      </w:r>
      <w:r>
        <w:rPr>
          <w:rStyle w:val="CharStyle36"/>
          <w:rFonts w:cs="Calibri" w:ascii="Calibri" w:hAnsi="Calibri" w:asciiTheme="minorHAnsi" w:cstheme="minorHAnsi" w:hAnsiTheme="minorHAnsi"/>
          <w:sz w:val="22"/>
          <w:szCs w:val="22"/>
          <w:lang w:val="cs-CZ" w:eastAsia="cs-CZ"/>
        </w:rPr>
        <w:t xml:space="preserve">vady, </w:t>
      </w:r>
      <w:r>
        <w:rPr>
          <w:rStyle w:val="CharStyle36"/>
          <w:rFonts w:cs="Calibri" w:ascii="Calibri" w:hAnsi="Calibri" w:asciiTheme="minorHAnsi" w:cstheme="minorHAnsi" w:hAnsiTheme="minorHAnsi"/>
          <w:sz w:val="22"/>
          <w:szCs w:val="22"/>
        </w:rPr>
        <w:t>ktoré boli spôsobené použitím podkladov prevzatých od objednávateľa:</w:t>
      </w:r>
    </w:p>
    <w:p>
      <w:pPr>
        <w:pStyle w:val="NoSpacing"/>
        <w:tabs>
          <w:tab w:val="clear" w:pos="708"/>
          <w:tab w:val="left" w:pos="709" w:leader="none"/>
          <w:tab w:val="left" w:pos="877" w:leader="none"/>
        </w:tabs>
        <w:ind w:left="709" w:hanging="283"/>
        <w:jc w:val="both"/>
        <w:rPr>
          <w:rStyle w:val="CharStyle36"/>
          <w:rFonts w:ascii="Calibri" w:hAnsi="Calibri" w:cs="Calibri" w:asciiTheme="minorHAnsi" w:cstheme="minorHAnsi" w:hAnsiTheme="minorHAnsi"/>
          <w:sz w:val="22"/>
          <w:szCs w:val="22"/>
        </w:rPr>
      </w:pPr>
      <w:r>
        <w:rPr>
          <w:rStyle w:val="CharStyle36"/>
          <w:rFonts w:cs="Calibri" w:ascii="Calibri" w:hAnsi="Calibri" w:asciiTheme="minorHAnsi" w:cstheme="minorHAnsi" w:hAnsiTheme="minorHAnsi"/>
          <w:sz w:val="22"/>
          <w:szCs w:val="22"/>
        </w:rPr>
        <w:t xml:space="preserve">a/ </w:t>
      </w:r>
      <w:r>
        <w:rPr>
          <w:rStyle w:val="CharStyle36"/>
          <w:rFonts w:cs="Calibri" w:ascii="Calibri" w:hAnsi="Calibri" w:asciiTheme="minorHAnsi" w:cstheme="minorHAnsi" w:hAnsiTheme="minorHAnsi"/>
          <w:sz w:val="22"/>
          <w:szCs w:val="22"/>
          <w:lang w:val="cs-CZ" w:eastAsia="cs-CZ"/>
        </w:rPr>
        <w:t xml:space="preserve">ak zhotovitel’ </w:t>
      </w:r>
      <w:r>
        <w:rPr>
          <w:rStyle w:val="CharStyle36"/>
          <w:rFonts w:cs="Calibri" w:ascii="Calibri" w:hAnsi="Calibri" w:asciiTheme="minorHAnsi" w:cstheme="minorHAnsi" w:hAnsiTheme="minorHAnsi"/>
          <w:sz w:val="22"/>
          <w:szCs w:val="22"/>
        </w:rPr>
        <w:t>ani pri vynaložení všetkej odbornej starostlivosti a úsilia nemohol zistiť ich nevhodnosť alebo</w:t>
      </w:r>
    </w:p>
    <w:p>
      <w:pPr>
        <w:pStyle w:val="NoSpacing"/>
        <w:tabs>
          <w:tab w:val="clear" w:pos="708"/>
          <w:tab w:val="left" w:pos="709" w:leader="none"/>
          <w:tab w:val="left" w:pos="993" w:leader="none"/>
        </w:tabs>
        <w:ind w:left="709" w:hanging="283"/>
        <w:jc w:val="both"/>
        <w:rPr>
          <w:rStyle w:val="CharStyle36"/>
          <w:rFonts w:ascii="Calibri" w:hAnsi="Calibri" w:cs="Calibri" w:asciiTheme="minorHAnsi" w:cstheme="minorHAnsi" w:hAnsiTheme="minorHAnsi"/>
          <w:color w:val="auto"/>
          <w:sz w:val="22"/>
          <w:szCs w:val="22"/>
        </w:rPr>
      </w:pPr>
      <w:r>
        <w:rPr>
          <w:rStyle w:val="CharStyle36"/>
          <w:rFonts w:cs="Calibri" w:ascii="Calibri" w:hAnsi="Calibri" w:asciiTheme="minorHAnsi" w:cstheme="minorHAnsi" w:hAnsiTheme="minorHAnsi"/>
          <w:sz w:val="22"/>
          <w:szCs w:val="22"/>
        </w:rPr>
        <w:t>b/ ak na ich nevhodnosť preukázateľne písomne upozornil objednávateľa a objednávateľ na ich použití napriek tomu trval.</w:t>
      </w:r>
    </w:p>
    <w:p>
      <w:pPr>
        <w:pStyle w:val="NoSpacing"/>
        <w:numPr>
          <w:ilvl w:val="0"/>
          <w:numId w:val="24"/>
        </w:numPr>
        <w:tabs>
          <w:tab w:val="clear" w:pos="708"/>
          <w:tab w:val="left" w:pos="418" w:leader="none"/>
          <w:tab w:val="left" w:pos="993" w:leader="none"/>
        </w:tabs>
        <w:ind w:left="425" w:hanging="425"/>
        <w:jc w:val="both"/>
        <w:rPr>
          <w:rStyle w:val="CharStyle10"/>
          <w:rFonts w:ascii="Calibri" w:hAnsi="Calibri" w:eastAsia="" w:cs="Calibri" w:asciiTheme="minorHAnsi" w:cstheme="minorHAnsi" w:eastAsiaTheme="majorEastAsia" w:hAnsiTheme="minorHAnsi"/>
          <w:color w:val="auto"/>
          <w:sz w:val="22"/>
          <w:szCs w:val="22"/>
        </w:rPr>
      </w:pPr>
      <w:r>
        <w:rPr>
          <w:rStyle w:val="CharStyle36"/>
          <w:rFonts w:cs="Calibri" w:ascii="Calibri" w:hAnsi="Calibri" w:asciiTheme="minorHAnsi" w:cstheme="minorHAnsi" w:hAnsiTheme="minorHAnsi"/>
          <w:sz w:val="22"/>
          <w:szCs w:val="22"/>
        </w:rPr>
        <w:t>Ostatné nároky zo zodpovednosti zhotoviteľa za akosť, množstvo a kvalitu Predmetu Zmluvy sa uplatnia v zmysle platných ustanovení o náhrade škody podľa Obchodného zákonníka, ak nie je dohodnuté inak</w:t>
      </w:r>
      <w:r>
        <w:rPr>
          <w:rStyle w:val="CharStyle10"/>
          <w:rFonts w:eastAsia="" w:cs="Calibri" w:ascii="Calibri" w:hAnsi="Calibri" w:asciiTheme="minorHAnsi" w:cstheme="minorHAnsi" w:eastAsiaTheme="majorEastAsia" w:hAnsiTheme="minorHAnsi"/>
          <w:sz w:val="22"/>
          <w:szCs w:val="22"/>
        </w:rPr>
        <w:t xml:space="preserve">.  </w:t>
      </w:r>
    </w:p>
    <w:p>
      <w:pPr>
        <w:pStyle w:val="NoSpacing"/>
        <w:numPr>
          <w:ilvl w:val="0"/>
          <w:numId w:val="24"/>
        </w:numPr>
        <w:tabs>
          <w:tab w:val="clear" w:pos="708"/>
          <w:tab w:val="left" w:pos="418" w:leader="none"/>
          <w:tab w:val="left" w:pos="993" w:leader="none"/>
        </w:tabs>
        <w:ind w:left="425" w:hanging="425"/>
        <w:jc w:val="both"/>
        <w:rPr>
          <w:rStyle w:val="CharStyle36"/>
          <w:rFonts w:ascii="Calibri" w:hAnsi="Calibri" w:cs="Calibri" w:asciiTheme="minorHAnsi" w:cstheme="minorHAnsi" w:hAnsiTheme="minorHAnsi"/>
          <w:color w:val="auto"/>
          <w:sz w:val="22"/>
          <w:szCs w:val="22"/>
        </w:rPr>
      </w:pPr>
      <w:r>
        <w:rPr>
          <w:rStyle w:val="CharStyle36"/>
          <w:rFonts w:cs="Calibri" w:ascii="Calibri" w:hAnsi="Calibri" w:asciiTheme="minorHAnsi" w:cstheme="minorHAnsi" w:hAnsiTheme="minorHAnsi"/>
          <w:sz w:val="22"/>
          <w:szCs w:val="22"/>
        </w:rPr>
        <w:t>Uplatnením nárokov z vád Predmetu Zmluvy nie sú dotknuté nároky objednávateľa na náhradu škody alebo na odstúpenie od Zmluvy.</w:t>
      </w:r>
    </w:p>
    <w:p>
      <w:pPr>
        <w:pStyle w:val="NoSpacing"/>
        <w:numPr>
          <w:ilvl w:val="0"/>
          <w:numId w:val="24"/>
        </w:numPr>
        <w:tabs>
          <w:tab w:val="clear" w:pos="708"/>
          <w:tab w:val="left" w:pos="418" w:leader="none"/>
          <w:tab w:val="left" w:pos="993" w:leader="none"/>
        </w:tabs>
        <w:ind w:left="425" w:hanging="425"/>
        <w:jc w:val="both"/>
        <w:rPr>
          <w:rStyle w:val="CharStyle36"/>
          <w:rFonts w:ascii="Calibri" w:hAnsi="Calibri" w:cs="Calibri" w:asciiTheme="minorHAnsi" w:cstheme="minorHAnsi" w:hAnsiTheme="minorHAnsi"/>
          <w:color w:val="auto"/>
          <w:sz w:val="22"/>
          <w:szCs w:val="22"/>
        </w:rPr>
      </w:pPr>
      <w:r>
        <w:rPr>
          <w:rStyle w:val="CharStyle36"/>
          <w:rFonts w:cs="Calibri" w:ascii="Calibri" w:hAnsi="Calibri" w:asciiTheme="minorHAnsi" w:cstheme="minorHAnsi" w:hAnsiTheme="minorHAnsi"/>
          <w:color w:val="auto"/>
          <w:sz w:val="22"/>
          <w:szCs w:val="22"/>
        </w:rPr>
        <w:t>V súvislosti s plnením Zmluvy zmluvné strany predvídajú, že objednávateľ nemôže spôsobiť zhotoviteľovi akúkoľvek škodu inú, než škodu vzniknutú omeškaním sa s úhradou ceny za Predmet Zmluvy, resp. jej príslušnej časti, a je preto medzi zmluvnými stranami dohodnuté, že prípadná výška zodpovednosti objednávateľa za škodu podľa tejto Zmluvy je v súvislosti s § 379 Obchodného zákonníka limitovaná úrokmi z omeškania, na ktoré je zhotoviteľ oprávnený v zmysle čl. III ods. 9 tejto časti Zmluvy</w:t>
      </w:r>
      <w:r>
        <w:rPr>
          <w:rStyle w:val="CharStyle36"/>
          <w:rFonts w:cs="Calibri" w:ascii="Calibri" w:hAnsi="Calibri" w:asciiTheme="minorHAnsi" w:cstheme="minorHAnsi" w:hAnsiTheme="minorHAnsi"/>
          <w:sz w:val="22"/>
          <w:szCs w:val="22"/>
        </w:rPr>
        <w:t>.</w:t>
      </w:r>
    </w:p>
    <w:p>
      <w:pPr>
        <w:pStyle w:val="Normal"/>
        <w:jc w:val="center"/>
        <w:rPr>
          <w:rFonts w:ascii="Calibri" w:hAnsi="Calibri" w:cs="Calibri" w:asciiTheme="minorHAnsi" w:cstheme="minorHAnsi" w:hAnsiTheme="minorHAnsi"/>
          <w:b/>
        </w:rPr>
      </w:pPr>
      <w:r>
        <w:rPr>
          <w:rFonts w:cs="Calibri" w:cstheme="minorHAnsi" w:ascii="Calibri" w:hAnsi="Calibri"/>
          <w:b/>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Čl. V</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Sankcie</w:t>
      </w:r>
    </w:p>
    <w:p>
      <w:pPr>
        <w:pStyle w:val="ListParagraph"/>
        <w:numPr>
          <w:ilvl w:val="0"/>
          <w:numId w:val="25"/>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V prípade, ak zhotoviteľ poruší akúkoľvek povinnosť uvedenú v tejto Zmluve a táto povinnosť už nie je sankcionovaná zmluvnou pokutou v inej časti Zmluvy, zaväzuje sa objednávateľovi zaplatiť zmluvnú pokutu vo výške 100 (sto) Eur za každý začatý deň, pokiaľ porušenie povinnosti trvá, a to za každé takéto porušenie samostatne, a to aj opakovane.</w:t>
      </w:r>
    </w:p>
    <w:p>
      <w:pPr>
        <w:pStyle w:val="ListParagraph"/>
        <w:numPr>
          <w:ilvl w:val="0"/>
          <w:numId w:val="25"/>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Objednávateľ  je voči zhotoviteľovi oprávnený uplatniť zmluvnú pokutu aj za:</w:t>
      </w:r>
    </w:p>
    <w:p>
      <w:pPr>
        <w:pStyle w:val="ListParagraph"/>
        <w:widowControl/>
        <w:numPr>
          <w:ilvl w:val="1"/>
          <w:numId w:val="14"/>
        </w:numPr>
        <w:ind w:left="851" w:hanging="425"/>
        <w:jc w:val="both"/>
        <w:rPr>
          <w:rFonts w:ascii="Calibri" w:hAnsi="Calibri" w:cs="Calibri" w:asciiTheme="minorHAnsi" w:hAnsiTheme="minorHAnsi"/>
          <w:b/>
          <w:sz w:val="22"/>
          <w:szCs w:val="22"/>
          <w:lang w:eastAsia="cs-CZ"/>
        </w:rPr>
      </w:pPr>
      <w:r>
        <w:rPr>
          <w:rFonts w:cs="Calibri" w:ascii="Calibri" w:hAnsi="Calibri" w:asciiTheme="minorHAnsi" w:cstheme="minorHAnsi" w:hAnsiTheme="minorHAnsi"/>
          <w:sz w:val="22"/>
          <w:szCs w:val="22"/>
        </w:rPr>
        <w:t xml:space="preserve">nesplnenie/porušenie ktorejkoľvek povinnosti zhotoviteľa týkajúcej sa subdodávateľov alebo ich zmeny podľa čl. VII ods. 12 a 13 tejto časti Zmluvy, vo výške </w:t>
      </w:r>
      <w:r>
        <w:rPr>
          <w:rFonts w:cs="Calibri" w:ascii="Calibri" w:hAnsi="Calibri" w:asciiTheme="minorHAnsi" w:cstheme="minorHAnsi" w:hAnsiTheme="minorHAnsi"/>
          <w:b/>
          <w:color w:val="auto"/>
          <w:sz w:val="22"/>
          <w:szCs w:val="22"/>
        </w:rPr>
        <w:t>0,20 % z celkovej ceny Predmetu Zmluvy bez DPH</w:t>
      </w:r>
      <w:r>
        <w:rPr>
          <w:rFonts w:cs="Calibri" w:ascii="Calibri" w:hAnsi="Calibri" w:asciiTheme="minorHAnsi" w:cstheme="minorHAnsi" w:hAnsiTheme="minorHAnsi"/>
          <w:color w:val="auto"/>
          <w:sz w:val="22"/>
          <w:szCs w:val="22"/>
        </w:rPr>
        <w:t xml:space="preserve"> uvedenej v čl. III ods. 2 tejto časti Zmluvy, </w:t>
      </w:r>
      <w:r>
        <w:rPr>
          <w:rFonts w:cs="Calibri" w:ascii="Calibri" w:hAnsi="Calibri" w:asciiTheme="minorHAnsi" w:cstheme="minorHAnsi" w:hAnsiTheme="minorHAnsi"/>
          <w:sz w:val="22"/>
          <w:szCs w:val="22"/>
        </w:rPr>
        <w:t>za každý, čo i len začatý deň pretrvávajúceho porušenia/nesplnenia povinnosti;</w:t>
      </w:r>
    </w:p>
    <w:p>
      <w:pPr>
        <w:pStyle w:val="ListParagraph"/>
        <w:widowControl/>
        <w:numPr>
          <w:ilvl w:val="1"/>
          <w:numId w:val="14"/>
        </w:numPr>
        <w:ind w:left="851" w:hanging="425"/>
        <w:jc w:val="both"/>
        <w:rPr>
          <w:rFonts w:ascii="Calibri" w:hAnsi="Calibri" w:cs="Calibri" w:asciiTheme="minorHAnsi" w:hAnsiTheme="minorHAnsi"/>
          <w:b/>
          <w:sz w:val="22"/>
          <w:szCs w:val="22"/>
          <w:lang w:eastAsia="cs-CZ"/>
        </w:rPr>
      </w:pPr>
      <w:r>
        <w:rPr>
          <w:rFonts w:cs="Calibri" w:ascii="Calibri" w:hAnsi="Calibri" w:asciiTheme="minorHAnsi" w:cstheme="minorHAnsi" w:hAnsiTheme="minorHAnsi"/>
          <w:color w:val="auto"/>
          <w:sz w:val="22"/>
          <w:szCs w:val="22"/>
        </w:rPr>
        <w:t xml:space="preserve">neodstránenie vád a/alebo nedorobkov Predmetu Zmluvy vyplývajúcich z protokolu o odovzdaní a prevzatí príslušnej časti Predmetu Zmluvy, a to vo výške </w:t>
      </w:r>
      <w:r>
        <w:rPr>
          <w:rFonts w:cs="Calibri" w:ascii="Calibri" w:hAnsi="Calibri" w:asciiTheme="minorHAnsi" w:cstheme="minorHAnsi" w:hAnsiTheme="minorHAnsi"/>
          <w:b/>
          <w:color w:val="auto"/>
          <w:sz w:val="22"/>
          <w:szCs w:val="22"/>
        </w:rPr>
        <w:t>0,20 % z celkovej ceny Predmetu Zmluvy bez DPH</w:t>
      </w:r>
      <w:r>
        <w:rPr>
          <w:rFonts w:cs="Calibri" w:ascii="Calibri" w:hAnsi="Calibri" w:asciiTheme="minorHAnsi" w:cstheme="minorHAnsi" w:hAnsiTheme="minorHAnsi"/>
          <w:color w:val="auto"/>
          <w:sz w:val="22"/>
          <w:szCs w:val="22"/>
        </w:rPr>
        <w:t xml:space="preserve"> uvedenej v čl. III ods. 2 tejto časti Zmluvy, za každý aj začatý deň omeškania, a to až do dňa úplného odstránenia všetkých vád a nedorobkov;</w:t>
      </w:r>
    </w:p>
    <w:p>
      <w:pPr>
        <w:pStyle w:val="ListParagraph"/>
        <w:widowControl/>
        <w:numPr>
          <w:ilvl w:val="1"/>
          <w:numId w:val="14"/>
        </w:numPr>
        <w:ind w:left="851" w:hanging="425"/>
        <w:jc w:val="both"/>
        <w:rPr>
          <w:rFonts w:ascii="Calibri" w:hAnsi="Calibri" w:cs="Calibri" w:asciiTheme="minorHAnsi" w:hAnsiTheme="minorHAnsi"/>
          <w:b/>
          <w:sz w:val="22"/>
          <w:szCs w:val="22"/>
          <w:lang w:eastAsia="cs-CZ"/>
        </w:rPr>
      </w:pPr>
      <w:r>
        <w:rPr>
          <w:rFonts w:cs="Calibri" w:ascii="Calibri" w:hAnsi="Calibri" w:asciiTheme="minorHAnsi" w:cstheme="minorHAnsi" w:hAnsiTheme="minorHAnsi"/>
          <w:color w:val="auto"/>
          <w:sz w:val="22"/>
          <w:szCs w:val="22"/>
        </w:rPr>
        <w:t xml:space="preserve">neodstránenie vady a/alebo nedorobku v dohodnutom termíne, ktoré boli reklamované objednávateľom počas plynutia záručnej doby, a to vo výške </w:t>
      </w:r>
      <w:r>
        <w:rPr>
          <w:rFonts w:cs="Calibri" w:ascii="Calibri" w:hAnsi="Calibri" w:asciiTheme="minorHAnsi" w:cstheme="minorHAnsi" w:hAnsiTheme="minorHAnsi"/>
          <w:b/>
          <w:color w:val="auto"/>
          <w:sz w:val="22"/>
          <w:szCs w:val="22"/>
        </w:rPr>
        <w:t>0,20 % z celkovej ceny Predmetu Zmluvy bez DPH</w:t>
      </w:r>
      <w:r>
        <w:rPr>
          <w:rFonts w:cs="Calibri" w:ascii="Calibri" w:hAnsi="Calibri" w:asciiTheme="minorHAnsi" w:cstheme="minorHAnsi" w:hAnsiTheme="minorHAnsi"/>
          <w:color w:val="auto"/>
          <w:sz w:val="22"/>
          <w:szCs w:val="22"/>
        </w:rPr>
        <w:t xml:space="preserve"> uvedenej v čl. III ods. 2 tejto časti Zmluvy, za každý aj začatý deň omeškania, a to až do dňa úplného odstránenia týchto reklamovaných vád a nedorobkov;</w:t>
      </w:r>
    </w:p>
    <w:p>
      <w:pPr>
        <w:pStyle w:val="ListParagraph"/>
        <w:widowControl/>
        <w:numPr>
          <w:ilvl w:val="1"/>
          <w:numId w:val="14"/>
        </w:numPr>
        <w:ind w:left="851" w:hanging="425"/>
        <w:jc w:val="both"/>
        <w:rPr>
          <w:rFonts w:ascii="Calibri" w:hAnsi="Calibri" w:cs="Calibri" w:asciiTheme="minorHAnsi" w:hAnsiTheme="minorHAnsi"/>
          <w:b/>
          <w:sz w:val="22"/>
          <w:szCs w:val="22"/>
          <w:lang w:eastAsia="cs-CZ"/>
        </w:rPr>
      </w:pPr>
      <w:r>
        <w:rPr>
          <w:rFonts w:cs="Calibri" w:ascii="Calibri" w:hAnsi="Calibri" w:asciiTheme="minorHAnsi" w:cstheme="minorHAnsi" w:hAnsiTheme="minorHAnsi"/>
          <w:sz w:val="22"/>
          <w:szCs w:val="22"/>
        </w:rPr>
        <w:t xml:space="preserve">porušenie ktorejkoľvek povinnosti zhotoviteľa podľa čl. VII ods. 15 tejto časti Zmluvy, vo výške </w:t>
      </w:r>
      <w:r>
        <w:rPr>
          <w:rFonts w:cs="Calibri" w:ascii="Calibri" w:hAnsi="Calibri" w:asciiTheme="minorHAnsi" w:cstheme="minorHAnsi" w:hAnsiTheme="minorHAnsi"/>
          <w:b/>
          <w:color w:val="auto"/>
          <w:sz w:val="22"/>
          <w:szCs w:val="22"/>
        </w:rPr>
        <w:t>celkovej ceny Predmetu Zmluvy bez DPH</w:t>
      </w:r>
      <w:r>
        <w:rPr>
          <w:rFonts w:cs="Calibri" w:ascii="Calibri" w:hAnsi="Calibri" w:asciiTheme="minorHAnsi" w:cstheme="minorHAnsi" w:hAnsiTheme="minorHAnsi"/>
          <w:color w:val="auto"/>
          <w:sz w:val="22"/>
          <w:szCs w:val="22"/>
        </w:rPr>
        <w:t xml:space="preserve"> uvedenej v čl. III ods. 2 tejto časti Zmluvy</w:t>
      </w:r>
      <w:r>
        <w:rPr>
          <w:rFonts w:cs="Calibri" w:ascii="Calibri" w:hAnsi="Calibri" w:asciiTheme="minorHAnsi" w:cstheme="minorHAnsi" w:hAnsiTheme="minorHAnsi"/>
          <w:sz w:val="22"/>
          <w:szCs w:val="22"/>
        </w:rPr>
        <w:t>;</w:t>
      </w:r>
    </w:p>
    <w:p>
      <w:pPr>
        <w:pStyle w:val="ListParagraph"/>
        <w:ind w:left="426"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color w:val="auto"/>
          <w:sz w:val="22"/>
          <w:szCs w:val="22"/>
        </w:rPr>
        <w:t>zhotoviteľ sa takto uplatnené zmluvné pokuty zaväzuje objednávateľovi uhradiť.</w:t>
      </w:r>
    </w:p>
    <w:p>
      <w:pPr>
        <w:pStyle w:val="NoSpacing"/>
        <w:numPr>
          <w:ilvl w:val="0"/>
          <w:numId w:val="36"/>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Zmluvné strany vyhlasujú, že považujú dohodnuté výšky zmluvných pokút dohodnutých zmluvnými stranami kdekoľvek v tejto Zmluve za primerané,</w:t>
      </w:r>
      <w:r>
        <w:rPr>
          <w:rFonts w:cs="Calibri" w:ascii="Calibri" w:hAnsi="Calibri" w:asciiTheme="minorHAnsi" w:cstheme="minorHAnsi" w:hAnsiTheme="minorHAnsi"/>
          <w:sz w:val="22"/>
          <w:szCs w:val="20"/>
        </w:rPr>
        <w:t xml:space="preserve"> pretože pri rokovaniach o dohode o výške týchto zmluvných pokút prihliadali na hodnotu a význam týmito</w:t>
      </w:r>
      <w:r>
        <w:rPr>
          <w:rFonts w:cs="Calibri" w:ascii="Calibri" w:hAnsi="Calibri" w:asciiTheme="minorHAnsi" w:cstheme="minorHAnsi" w:hAnsiTheme="minorHAnsi"/>
          <w:sz w:val="22"/>
          <w:szCs w:val="22"/>
        </w:rPr>
        <w:t xml:space="preserve"> zmluvnými pokutami zabezpečovaných zmluvných povinností zhotoviteľa. </w:t>
      </w:r>
    </w:p>
    <w:p>
      <w:pPr>
        <w:pStyle w:val="NoSpacing"/>
        <w:numPr>
          <w:ilvl w:val="0"/>
          <w:numId w:val="36"/>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Oznámenie o uplatnení si zmluvnej pokuty podľa tejto Zmluvy doručí objednávateľ zhotoviteľovi v písomnej forme na adresu sídla zhotoviteľa. Objednávateľ následne doručí zhotoviteľovi penalizačnú faktúru. Zmluvné pokuty podľa tejto Zmluvy je možné kumulovať, ak v tejto Zmluve nie je uvedené inak. Objednávateľ je oprávnený uplatniť zmluvnú pokutu kedykoľvek po tom, čo mu vznikne právo na jej zaplatenie. Splatnosť penalizačnej faktúry je 30 dní odo dňa jej doručenia zhotoviteľovi.  </w:t>
      </w:r>
    </w:p>
    <w:p>
      <w:pPr>
        <w:pStyle w:val="NoSpacing"/>
        <w:numPr>
          <w:ilvl w:val="0"/>
          <w:numId w:val="36"/>
        </w:numPr>
        <w:tabs>
          <w:tab w:val="clear" w:pos="708"/>
          <w:tab w:val="left" w:pos="426" w:leader="none"/>
        </w:tabs>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Predmet Zmluvy alebo ktorúkoľvek jeho časť riadne a včas.</w:t>
      </w:r>
    </w:p>
    <w:p>
      <w:pPr>
        <w:pStyle w:val="ListParagraph"/>
        <w:ind w:left="426" w:hanging="0"/>
        <w:jc w:val="both"/>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Čl. VI</w:t>
      </w:r>
    </w:p>
    <w:p>
      <w:pPr>
        <w:pStyle w:val="Normal"/>
        <w:jc w:val="center"/>
        <w:rPr>
          <w:rFonts w:ascii="Calibri" w:hAnsi="Calibri" w:cs="Calibri" w:asciiTheme="minorHAnsi" w:cstheme="minorHAnsi" w:hAnsiTheme="minorHAnsi"/>
          <w:b/>
        </w:rPr>
      </w:pPr>
      <w:r>
        <w:rPr>
          <w:rFonts w:cs="Calibri" w:ascii="Calibri" w:hAnsi="Calibri" w:asciiTheme="minorHAnsi" w:cstheme="minorHAnsi" w:hAnsiTheme="minorHAnsi"/>
          <w:b/>
        </w:rPr>
        <w:t>Zánik Zmluvy</w:t>
      </w:r>
    </w:p>
    <w:p>
      <w:pPr>
        <w:pStyle w:val="ListParagraph"/>
        <w:numPr>
          <w:ilvl w:val="0"/>
          <w:numId w:val="26"/>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Zmluva zanikne splnením všetkých práv a povinností obidvoch zmluvných strán dohodnutých Zmluvou, nie však skôr, než uplynutím záručnej doby. Zmluvu môžu zmluvné strany ukončiť aj písomnou dohodou zmluvných strán alebo odstúpením od Zmluvy niektorou zo zmluvných strán.</w:t>
      </w:r>
    </w:p>
    <w:p>
      <w:pPr>
        <w:pStyle w:val="ListParagraph"/>
        <w:numPr>
          <w:ilvl w:val="0"/>
          <w:numId w:val="26"/>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V prípade zániku Zmluvy dohodou zmluvných strán Zmluva zaniká dňom uvedeným v tejto dohode. Pokiaľ nie je takýto deň v dohode upravený, Zmluva zaniká dňom nadobudnutia účinnosti dohody. </w:t>
      </w:r>
    </w:p>
    <w:p>
      <w:pPr>
        <w:pStyle w:val="ListParagraph"/>
        <w:numPr>
          <w:ilvl w:val="0"/>
          <w:numId w:val="26"/>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Odstúpenie od Zmluvy musí mať písomnú formu, musí byť doručené druhej zmluvnej strane (ktorá svoju povinnosť porušila) a jeho účinky nastanú dňom doručenia na adresu sídla zmluvnej strany.</w:t>
      </w:r>
    </w:p>
    <w:p>
      <w:pPr>
        <w:pStyle w:val="ListParagraph"/>
        <w:numPr>
          <w:ilvl w:val="0"/>
          <w:numId w:val="26"/>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Objednávateľ je oprávnený okamžite odstúpiť od Zmluvy v prípade jej podstatného porušenia zo strany zhotoviteľa. Na účely tejto Zmluvy sa za podstatné porušenie Zmluvy zo strany zhotoviteľa považuje najmä:</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 xml:space="preserve">ak je </w:t>
      </w:r>
      <w:r>
        <w:rPr>
          <w:rFonts w:cs="Calibri" w:ascii="Calibri" w:hAnsi="Calibri" w:asciiTheme="minorHAnsi" w:cstheme="minorHAnsi" w:hAnsiTheme="minorHAnsi"/>
          <w:sz w:val="22"/>
          <w:szCs w:val="22"/>
          <w:lang w:eastAsia="cs-CZ"/>
        </w:rPr>
        <w:t>zhotoviteľ v omeškaní s riadnym vykonaním Predmetu Zmluvy, resp. ktorejkoľvek jeho časti, oproti termínu odovzdania Predmetu Zmluvy (jeho časti) dohodnutého v Zmluve o viac ako 30 dní,</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zhotoviteľ nevykonáva Predmet Zmluvy (jeho časť) s odbornou starostlivosťou, hoci ho objednávateľ písomne vyzval na vykonanie nápravy,</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zhotoviteľ vykonáva Predmet Zmluvy (jeho časť) v rozpore s podkladmi, ktoré mu podľa Zmluvy poskytol objednávateľ alebo v rozpore s pokynom objednávateľa a napriek písomnej výzve objednávateľa nedôjde k náprave,</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sa zistí, že zhotoviteľ v rámci verejného obstarávania, ktorého výsledkom je uzatvorenie Zmluvy, predložil nepravdivé doklady alebo uviedol nepravdivé, neúplné alebo skreslené údaje,</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je zrejmé, že z dôvodov na strane zhotoviteľa Dielo, IČ alebo výkon AD nebudú dodané včas alebo riadne,</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zhotoviteľ nezačne, preruší alebo zastaví vykonávanie Diela alebo poskytovanie služieb IČ  alebo výkon AD z iných dôvodov ako dôvodov na strane objednávateľa alebo z dôvodov skutočností, ktoré zhotoviteľ nemohol predvídať v čase uzatvorenia Zmluvy ani pri vynaložení náležitej odbornej starostlivosti, ktorú možno od neho požadovať,</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zhotoviteľ vstúpil do likvidácie, na jeho majetok bol vyhlásený konkurz, bol podaný návrh na vyhlásenie konkurzu na jeho majetok alebo ak existuje dôvodná obava, že plnenie záväzkov zhotoviteľa podľa tejto Zmluvy je vážne ohrozené;</w:t>
      </w:r>
    </w:p>
    <w:p>
      <w:pPr>
        <w:pStyle w:val="ListParagraph"/>
        <w:numPr>
          <w:ilvl w:val="1"/>
          <w:numId w:val="26"/>
        </w:numPr>
        <w:tabs>
          <w:tab w:val="clear" w:pos="708"/>
          <w:tab w:val="left" w:pos="567" w:leader="none"/>
          <w:tab w:val="left" w:pos="993" w:leader="none"/>
          <w:tab w:val="left" w:pos="7088" w:leader="none"/>
        </w:tabs>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ak zhotoviteľ porušil povinnosti a záväzky podľa čl. VII ods. 15 tejto časti Zmluvy vo veci zápisu zhotoviteľa alebo jeho subdodávateľov do registra partnerov verejného sektora alebo zákaz podľa čl. VII ods. 16 tejto časti Zmluvy.</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V prípade nepodstatného porušenia Zmluvy sú zmluvné strany oprávnené od tejto Zmluvy odstúpiť po márnom uplynutí primeranej lehoty uvedenej v písomnej výzve druhej zmluvnej strany na odstránenie konania, ktoré je v rozpore so Zmluvou a právnymi predpismi ako následkov takéhoto konania. Ak sa zmluvné strany nedohodnú inak, primeranou lehotou podľa predchádzajúcej vety je 7 dní.</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Zmluvné strany sa dohodli, že v prípade, ak objednávateľ odstúpi od tejto Zmluvy z dôvodov podľa ods. 4 tohto článku Zmluvy ešte pred odovzdaním Predmetu Zmluvy (alebo niektorej jeho časti), nemá zhotoviteľ nárok na úhradu ceny za zvyšnú časť resp. časti Predmetu Zmluvy, aj keby už bola vykonaná resp. poskytovaná, a ani na úhradu nákladov, ktoré mu vznikli v súvislosti s takouto časťou Predmetu Zmluvy.</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hAnsiTheme="minorHAnsi"/>
          <w:sz w:val="22"/>
          <w:szCs w:val="22"/>
          <w:lang w:eastAsia="cs-CZ"/>
        </w:rPr>
        <w:t>Každá zo zmluvných strán je od Zmluvy oprávnená odstúpiť, ak druhá zmluvná strana poruší zákaz podľa čl. VII ods. 16 tejto časti Zmluvy</w:t>
      </w:r>
      <w:bookmarkStart w:id="7" w:name="_Hlk132116207"/>
      <w:r>
        <w:rPr>
          <w:rFonts w:cs="Calibri" w:ascii="Calibri" w:hAnsi="Calibri" w:asciiTheme="minorHAnsi" w:hAnsiTheme="minorHAnsi"/>
          <w:sz w:val="22"/>
          <w:szCs w:val="22"/>
          <w:lang w:eastAsia="cs-CZ"/>
        </w:rPr>
        <w:t>; porušenie zákazu sa považuje za podstatné porušenie Zmluvy</w:t>
      </w:r>
      <w:bookmarkEnd w:id="7"/>
      <w:r>
        <w:rPr>
          <w:rFonts w:cs="Calibri" w:ascii="Calibri" w:hAnsi="Calibri" w:asciiTheme="minorHAnsi" w:hAnsiTheme="minorHAnsi"/>
          <w:sz w:val="22"/>
          <w:szCs w:val="22"/>
          <w:lang w:eastAsia="cs-CZ"/>
        </w:rPr>
        <w:t>.</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Okrem dôvodu podľa ods. 7 tohto článku Zmluvy, zhotoviteľ môže odstúpiť od tejto Zmluvy v prípade, ak objednávateľ neuhradí riadne a včas faktúru vystavenú zhotoviteľom a omeškanie objednávateľa trvá viac ako 30 dní. V takom prípade nevznikne objednávateľovi nárok na vrátenie do toho dňa uhradenej ceny za Predmet Zmluvy resp. jej príslušnej už uhradenej časti.</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V prípade odstúpenia od Zmluvy sa na určenie ceny dovtedy vykonaných prác a výkonov na Predmete Zmluvy primerane použijú ustanovenia tejto Zmluvy o cene Predmetu Zmluvy s prihliadnutím na prípadné nároky z vád Diela, nezaplatené sankcie a iné pohľadávky vzniknuté zo Zmluvy. Ak dôjde k odstúpeniu od Zmluvy objednávateľom, má objednávateľ voči zhotoviteľovi nárok na náhradu nevyhnutných nákladov, ktoré mu vzniknú v súvislosti s obstaraním nového zhotoviteľa, ktorý Predmet Zmluvy zrealizuje.</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lang w:eastAsia="cs-CZ"/>
        </w:rPr>
        <w:t xml:space="preserve">Odstúpením od Zmluvy zanikajú všetky práva a povinnosti zmluvných strán zo Zmluvy okrem práv a povinností na náhradu spôsobenej škody a ušlého zisku, práv a povinností zmluvných strán na zmluvné pokuty resp. zákonné sankcie, práv a povinností vyplývajúcich z ustanovení tejto Zmluvy a všeobecne záväzných právnych predpisov o poskytovaní záruky a zodpovednosti za vady za tú  časť Predmetu Zmluvy, ktorá bola do odstúpenia riadne zrealizovaná a objednávateľom prevzatá (dodaná), a všetkých ďalších práv a povinností, ktoré podľa vôle zmluvných strán alebo podľa ich povahy majú pretrvať aj po zániku tejto Zmluvy odstúpením.  </w:t>
      </w:r>
    </w:p>
    <w:p>
      <w:pPr>
        <w:pStyle w:val="ListParagraph"/>
        <w:numPr>
          <w:ilvl w:val="0"/>
          <w:numId w:val="26"/>
        </w:numPr>
        <w:tabs>
          <w:tab w:val="clear" w:pos="708"/>
          <w:tab w:val="left" w:pos="567" w:leader="none"/>
          <w:tab w:val="left" w:pos="993" w:leader="none"/>
          <w:tab w:val="left" w:pos="7088" w:leader="none"/>
        </w:tabs>
        <w:ind w:left="426" w:hanging="426"/>
        <w:jc w:val="both"/>
        <w:rPr>
          <w:rFonts w:ascii="Calibri" w:hAnsi="Calibri" w:cs="Calibri" w:asciiTheme="minorHAnsi" w:cstheme="minorHAnsi" w:hAnsiTheme="minorHAnsi"/>
          <w:color w:val="auto"/>
          <w:sz w:val="22"/>
          <w:szCs w:val="22"/>
          <w:lang w:eastAsia="cs-CZ"/>
        </w:rPr>
      </w:pPr>
      <w:r>
        <w:rPr>
          <w:rFonts w:cs="Calibri" w:ascii="Calibri" w:hAnsi="Calibri" w:asciiTheme="minorHAnsi" w:cstheme="minorHAnsi" w:hAnsiTheme="minorHAnsi"/>
          <w:color w:val="auto"/>
          <w:sz w:val="22"/>
          <w:szCs w:val="22"/>
          <w:lang w:eastAsia="cs-CZ"/>
        </w:rPr>
        <w:t xml:space="preserve">V prípade odstúpenia od Zmluvy z dôvodu porušenia povinnosti zhotoviteľa má objednávateľ právo na náhradu vzniknutej škody, najmä škody spôsobenej z dôvodu omeškania realizácie Predmetu Zmluvy alebo nerealizácie Predmetu Zmluvy alebo ktorejkoľvek jeho časti oproti termínu na odovzdanie príslušnej časti Predmetu Zmluvy dohodnutého v tejto Zmluve. </w:t>
      </w:r>
    </w:p>
    <w:p>
      <w:pPr>
        <w:pStyle w:val="NoSpacing"/>
        <w:numPr>
          <w:ilvl w:val="0"/>
          <w:numId w:val="26"/>
        </w:numPr>
        <w:tabs>
          <w:tab w:val="clear" w:pos="708"/>
          <w:tab w:val="left" w:pos="426" w:leader="none"/>
        </w:tabs>
        <w:ind w:left="360" w:hanging="360"/>
        <w:jc w:val="both"/>
        <w:rPr>
          <w:rFonts w:ascii="Calibri" w:hAnsi="Calibri" w:cs="Calibri" w:asciiTheme="minorHAnsi" w:cstheme="minorHAnsi" w:hAnsiTheme="minorHAnsi"/>
          <w:sz w:val="22"/>
          <w:szCs w:val="28"/>
        </w:rPr>
      </w:pPr>
      <w:bookmarkStart w:id="8" w:name="_Hlk133478955"/>
      <w:r>
        <w:rPr>
          <w:rFonts w:cs="Calibri" w:ascii="Calibri" w:hAnsi="Calibri" w:asciiTheme="minorHAnsi" w:cstheme="minorHAnsi" w:hAnsiTheme="minorHAnsi"/>
          <w:sz w:val="22"/>
          <w:szCs w:val="28"/>
        </w:rPr>
        <w:t>Objednávateľ smie od Zmluvy odstúpiť bez akýchkoľvek sankcií v prípade, kedy ešte nedošlo k plneniu zo Zmluvy medzi Objednávateľom a Zhotoviteľom a výsledky kontroly poskytovateľa NFP, v tomto prípade Ministerstva investícií, regionálneho rozvoja a informatizácie SR, neumožnia financovanie výdavkov vzniknutých zo Zmluvy.</w:t>
      </w:r>
      <w:bookmarkEnd w:id="8"/>
    </w:p>
    <w:p>
      <w:pPr>
        <w:pStyle w:val="ListParagraph"/>
        <w:tabs>
          <w:tab w:val="clear" w:pos="708"/>
          <w:tab w:val="left" w:pos="567" w:leader="none"/>
          <w:tab w:val="left" w:pos="993" w:leader="none"/>
          <w:tab w:val="left" w:pos="7088" w:leader="none"/>
        </w:tabs>
        <w:ind w:left="426" w:hanging="0"/>
        <w:jc w:val="both"/>
        <w:rPr>
          <w:rFonts w:ascii="Calibri" w:hAnsi="Calibri" w:cs="Calibri" w:asciiTheme="minorHAnsi" w:cstheme="minorHAnsi" w:hAnsiTheme="minorHAnsi"/>
          <w:color w:val="auto"/>
          <w:sz w:val="22"/>
          <w:szCs w:val="22"/>
          <w:lang w:eastAsia="cs-CZ"/>
        </w:rPr>
      </w:pPr>
      <w:r>
        <w:rPr>
          <w:rFonts w:cs="Calibri" w:cstheme="minorHAnsi" w:ascii="Calibri" w:hAnsi="Calibri"/>
          <w:color w:val="auto"/>
          <w:sz w:val="22"/>
          <w:szCs w:val="22"/>
          <w:lang w:eastAsia="cs-CZ"/>
        </w:rPr>
      </w:r>
    </w:p>
    <w:p>
      <w:pPr>
        <w:pStyle w:val="Normal"/>
        <w:tabs>
          <w:tab w:val="clear" w:pos="708"/>
          <w:tab w:val="left" w:pos="567" w:leader="none"/>
          <w:tab w:val="left" w:pos="993" w:leader="none"/>
          <w:tab w:val="left" w:pos="7088" w:leader="none"/>
        </w:tabs>
        <w:rPr>
          <w:rFonts w:ascii="Calibri" w:hAnsi="Calibri" w:cs="Calibri" w:asciiTheme="minorHAnsi" w:cstheme="minorHAnsi" w:hAnsiTheme="minorHAnsi"/>
          <w:b/>
          <w:lang w:eastAsia="cs-CZ"/>
        </w:rPr>
      </w:pPr>
      <w:r>
        <w:rPr>
          <w:rFonts w:cs="Calibri" w:cstheme="minorHAnsi" w:ascii="Calibri" w:hAnsi="Calibri"/>
          <w:b/>
          <w:lang w:eastAsia="cs-CZ"/>
        </w:rPr>
      </w:r>
    </w:p>
    <w:p>
      <w:pPr>
        <w:pStyle w:val="Normal"/>
        <w:tabs>
          <w:tab w:val="clear" w:pos="708"/>
          <w:tab w:val="left" w:pos="567" w:leader="none"/>
          <w:tab w:val="left" w:pos="993" w:leader="none"/>
          <w:tab w:val="left" w:pos="7088" w:leader="none"/>
        </w:tabs>
        <w:jc w:val="center"/>
        <w:rPr>
          <w:rFonts w:ascii="Calibri" w:hAnsi="Calibri" w:cs="Calibri" w:asciiTheme="minorHAnsi" w:cstheme="minorHAnsi" w:hAnsiTheme="minorHAnsi"/>
          <w:lang w:eastAsia="cs-CZ"/>
        </w:rPr>
      </w:pPr>
      <w:r>
        <w:rPr>
          <w:rFonts w:cs="Calibri" w:ascii="Calibri" w:hAnsi="Calibri" w:asciiTheme="minorHAnsi" w:cstheme="minorHAnsi" w:hAnsiTheme="minorHAnsi"/>
          <w:b/>
          <w:lang w:eastAsia="cs-CZ"/>
        </w:rPr>
        <w:t>Čl. VII</w:t>
      </w:r>
    </w:p>
    <w:p>
      <w:pPr>
        <w:pStyle w:val="Normal"/>
        <w:tabs>
          <w:tab w:val="clear" w:pos="708"/>
          <w:tab w:val="left" w:pos="567" w:leader="none"/>
          <w:tab w:val="left" w:pos="993" w:leader="none"/>
          <w:tab w:val="left" w:pos="7088" w:leader="none"/>
        </w:tabs>
        <w:jc w:val="center"/>
        <w:rPr>
          <w:rFonts w:ascii="Calibri" w:hAnsi="Calibri" w:cs="Calibri" w:asciiTheme="minorHAnsi" w:cstheme="minorHAnsi" w:hAnsiTheme="minorHAnsi"/>
          <w:b/>
          <w:lang w:eastAsia="cs-CZ"/>
        </w:rPr>
      </w:pPr>
      <w:r>
        <w:rPr>
          <w:rFonts w:cs="Calibri" w:ascii="Calibri" w:hAnsi="Calibri" w:asciiTheme="minorHAnsi" w:cstheme="minorHAnsi" w:hAnsiTheme="minorHAnsi"/>
          <w:b/>
          <w:lang w:eastAsia="cs-CZ"/>
        </w:rPr>
        <w:t>Ostatné zmluvné dojednania</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Zmluvné strany sa zaväzujú, že pristúpia na zmenu záväzku v prípadoch, kedy sa po uzavretí Zmluvy zmenia východiskové podklady, rozhodujúce pre uzatvorenie Zmluvy. K tejto zmene dôjde len na základe predchádzajúceho písomného dodatku k Zmluve, pokiaľ jeho uzatvorenie nebude v rozpore so ZVO.</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Akákoľvek písomná komunikácia medzi objednávateľom a zhotoviteľom sa bude uskutočňovať v slovenskom jazyku.</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 xml:space="preserve">Akákoľvek písomná komunikácia medzi objednávateľom a zhotoviteľom sa musí uskutočňovať prostredníctvom pošty, faxu, e-mailu alebo kuriéra. </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 xml:space="preserve">Zhotoviteľ je povinný zaslať každú písomnosť vzniknutú na základe tejto Zmluvy objednávateľovi aj elektronicky na nasledovné emailové adresy: podatelna@bbsk.sk, martin.danis@bbsk.sk, </w:t>
      </w:r>
      <w:r>
        <w:rPr>
          <w:rFonts w:cs="Calibri" w:ascii="Calibri" w:hAnsi="Calibri" w:asciiTheme="minorHAnsi" w:cstheme="minorHAnsi" w:hAnsiTheme="minorHAnsi"/>
          <w:sz w:val="22"/>
          <w:szCs w:val="22"/>
        </w:rPr>
        <w:t>stanislav.marko@bbsk.sk</w:t>
      </w:r>
      <w:r>
        <w:rPr>
          <w:rFonts w:ascii="Calibri" w:hAnsi="Calibri" w:asciiTheme="minorHAnsi" w:hAnsiTheme="minorHAnsi"/>
          <w:sz w:val="22"/>
          <w:szCs w:val="22"/>
        </w:rPr>
        <w:t xml:space="preserve">, alena.martincova@bbsk.sk a miroslav.bobak@bbsk.sk. V prípade zaslania písomnosti e-mailom alebo faxom je zhotoviteľ povinný písomnosti doručiť na adresu sídla objednávateľa do troch pracovných dní aj poštou alebo prostredníctvom kuriéra. </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Každá správa, súhlas, schválenie, návrh, podklady, osvedčenie a pod. alebo rozhodnutie akejkoľvek osoby požadované na základe tejto Zmluvy bude vyhotovené v písomnej forme.</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 xml:space="preserve">Všetky ústne pokyny alebo ústne nariadenia sa musia potvrdiť v písomnej forme v lehote troch pracovných dní. </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Zhotoviteľ sa zaväzuje Predmet Zmluvy alebo žiadnu jeho časť nepoužiť bez súhlasu objednávateľa na iné účely ako tie, ktoré sú uvedené v tejto Zmluve. Ustanovenia osobitných všeobecne záväzných právnych predpisov platných a účinných v Slovenskej republike tým nie sú dotknuté.</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Zhotoviteľ je oprávnený použiť skutočnosť, že dodal Dielo, IČ alebo výkon AD na referencie. Musí však pri tom chrániť oprávnené záujmy objednávateľa. Ustanovenia osobitných všeobecne záväzných právnych predpisov platných a účinných v Slovenskej republike tým nie sú dotknuté.</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Zhotoviteľ sa zaväzuje, že sa zúčastní územného (v prípade nevyhnutnej potreby), stavebného, kolaudačného konania a na základe písomnej výzvy objednávateľa aj všetkých rokovaní, stretnutí s verejnosťou a pod. a podľa pokynov objednávateľa na nich poskytne vysvetlenia, informácie a pod. súvisiace s Predmetom Zmluvy.</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ascii="Calibri" w:hAnsi="Calibri" w:asciiTheme="minorHAnsi" w:hAnsiTheme="minorHAnsi"/>
          <w:sz w:val="22"/>
          <w:szCs w:val="22"/>
        </w:rPr>
        <w:t>Zhotoviteľ nesmie Predmet Zmluvy ako celok odovzdať na vykonanie inému subjektu. Časť Predmetu Zmluvy môže zhotoviteľ odovzdať na vykonanie svojmu subdodávateľovi uvedenému v zozname subdodávateľov, ktorý tvorí prílohu č. 2 tejto Zmluvy.</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cstheme="minorHAnsi" w:hAnsiTheme="minorHAnsi"/>
          <w:sz w:val="22"/>
          <w:szCs w:val="22"/>
        </w:rPr>
        <w:t xml:space="preserve">Zhotoviteľom predložený zoznam subdodávateľov (príloha č. 2)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 pre takéhoto subdodávateľa tento zápis vyžaduje. Až do splnenia všetkých záväzkov vyplývajúcich z tejto Zmluvy je zhotoviteľ povinný oznámiť objednávateľovi akúkoľvek zmenu údajov o subdodávateľovi. </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cstheme="minorHAnsi" w:hAnsiTheme="minorHAnsi"/>
          <w:sz w:val="22"/>
          <w:szCs w:val="22"/>
        </w:rPr>
        <w:t xml:space="preserve">Zhotoviteľ je oprávnený kedykoľvek počas trvania tejto Zmluvy vymeniť ktoréhokoľvek subdodávateľa, a to za predpokladu, že nový subdodávateľ disponuje oprávnením na príslušné plnenie Zmluvy podľa § 32 ods. 1 písm. e) ZVO, ako aj spĺňa povinnosť </w:t>
      </w:r>
      <w:bookmarkStart w:id="9" w:name="_Hlk481159816"/>
      <w:r>
        <w:rPr>
          <w:rFonts w:cs="Calibri" w:ascii="Calibri" w:hAnsi="Calibri" w:asciiTheme="minorHAnsi" w:cstheme="minorHAnsi" w:hAnsiTheme="minorHAnsi"/>
          <w:sz w:val="22"/>
          <w:szCs w:val="22"/>
        </w:rPr>
        <w:t>zápisu do registra partnerov verejného sektora</w:t>
      </w:r>
      <w:bookmarkEnd w:id="9"/>
      <w:r>
        <w:rPr>
          <w:rFonts w:cs="Calibri" w:ascii="Calibri" w:hAnsi="Calibri" w:asciiTheme="minorHAnsi" w:cstheme="minorHAnsi" w:hAnsiTheme="minorHAnsi"/>
          <w:sz w:val="22"/>
          <w:szCs w:val="22"/>
        </w:rPr>
        <w:t>,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cstheme="minorHAnsi" w:hAnsiTheme="minorHAnsi"/>
          <w:sz w:val="22"/>
          <w:szCs w:val="22"/>
        </w:rPr>
        <w:t>Povinnosti uvedené v ods. 12 a 13 tohto článku Zmluvy nie je zhotoviteľ povinný plniť v prípade subdodávateľov, ktorí mu dodávajú tovary.</w:t>
      </w:r>
    </w:p>
    <w:p>
      <w:pPr>
        <w:pStyle w:val="ListParagraph"/>
        <w:numPr>
          <w:ilvl w:val="0"/>
          <w:numId w:val="27"/>
        </w:numPr>
        <w:tabs>
          <w:tab w:val="clear" w:pos="708"/>
          <w:tab w:val="left" w:pos="0" w:leader="none"/>
          <w:tab w:val="left" w:pos="7088" w:leader="none"/>
        </w:tabs>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Zhotoviteľ sa zaväzuje byť riadne zapísaný v registri partnerov verejného sektora po celú dobu trvania tejto Zmluvy, ak mu taká povinnosť vyplýva zo zákona č. 315/2016 Z. z. o registri partnerov verejného sektora a o zmene a doplnení niektorých zákonov v znení neskorších predpisov (ďalej len ako „</w:t>
      </w:r>
      <w:r>
        <w:rPr>
          <w:rFonts w:cs="Calibri" w:ascii="Calibri" w:hAnsi="Calibri" w:asciiTheme="minorHAnsi" w:hAnsiTheme="minorHAnsi"/>
          <w:b/>
          <w:bCs/>
          <w:sz w:val="22"/>
          <w:szCs w:val="22"/>
          <w:lang w:eastAsia="cs-CZ"/>
        </w:rPr>
        <w:t>Zákon o RPVS</w:t>
      </w:r>
      <w:r>
        <w:rPr>
          <w:rFonts w:cs="Calibri" w:ascii="Calibri" w:hAnsi="Calibri" w:asciiTheme="minorHAnsi" w:hAnsiTheme="minorHAnsi"/>
          <w:sz w:val="22"/>
          <w:szCs w:val="22"/>
          <w:lang w:eastAsia="cs-CZ"/>
        </w:rPr>
        <w:t>“) alebo z iného uplatniteľného právneho predpisu. Zhotoviteľ sa zaväzuje zabezpečiť, aby jeho subdodávatelia v zmysle § 2 ods. 1 písm. a) bod 7 Zákona o RPVS boli riadne zapísaní v registri partnerov verejného sektora po celú dobu trvania subdodávateľskej zmluvy, ak im taká povinnosť vyplýva zo Zákona o RPVS alebo z iného uplatniteľného právneho predpisu. Zhotoviteľ je povinný na požiadanie objednávateľa predložiť všetky zmluvy so svojimi subdodávateľmi.</w:t>
      </w:r>
    </w:p>
    <w:p>
      <w:pPr>
        <w:pStyle w:val="ListParagraph"/>
        <w:numPr>
          <w:ilvl w:val="0"/>
          <w:numId w:val="27"/>
        </w:numPr>
        <w:ind w:left="426" w:hanging="426"/>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w:t>
      </w:r>
    </w:p>
    <w:p>
      <w:pPr>
        <w:pStyle w:val="NoSpacing"/>
        <w:numPr>
          <w:ilvl w:val="0"/>
          <w:numId w:val="27"/>
        </w:numPr>
        <w:tabs>
          <w:tab w:val="clear" w:pos="708"/>
          <w:tab w:val="left" w:pos="426" w:leader="none"/>
        </w:tabs>
        <w:ind w:left="480" w:hanging="480"/>
        <w:jc w:val="both"/>
        <w:rPr>
          <w:rFonts w:ascii="Calibri" w:hAnsi="Calibri" w:cs="Calibri" w:asciiTheme="minorHAnsi" w:cstheme="minorHAnsi" w:hAnsiTheme="minorHAnsi"/>
          <w:sz w:val="22"/>
          <w:szCs w:val="28"/>
        </w:rPr>
      </w:pPr>
      <w:bookmarkStart w:id="10" w:name="_Hlk133478986"/>
      <w:bookmarkEnd w:id="10"/>
      <w:r>
        <w:rPr>
          <w:rFonts w:cs="Calibri" w:ascii="Calibri" w:hAnsi="Calibri" w:asciiTheme="minorHAnsi" w:cstheme="minorHAnsi" w:hAnsiTheme="minorHAnsi"/>
          <w:sz w:val="22"/>
          <w:szCs w:val="28"/>
        </w:rPr>
        <w:t xml:space="preserve">Zhotoviteľ </w:t>
      </w:r>
      <w:r>
        <w:rPr>
          <w:rFonts w:cs="Calibri" w:ascii="Calibri" w:hAnsi="Calibri" w:asciiTheme="minorHAnsi" w:cstheme="minorHAnsi" w:hAnsiTheme="minorHAnsi"/>
          <w:color w:val="auto"/>
          <w:sz w:val="22"/>
          <w:szCs w:val="28"/>
        </w:rPr>
        <w:t>berie</w:t>
      </w:r>
      <w:r>
        <w:rPr>
          <w:rFonts w:cs="Calibri" w:ascii="Calibri" w:hAnsi="Calibri" w:asciiTheme="minorHAnsi" w:cstheme="minorHAnsi" w:hAnsiTheme="minorHAnsi"/>
          <w:sz w:val="22"/>
          <w:szCs w:val="28"/>
        </w:rPr>
        <w:t xml:space="preserve"> na vedomie, že predmet tejto Zmluvy bude spolufinancovaný zo štrukturálnych fondov Európskej únie na základe zmluvy o poskytnutí NFP uzavretej medzi prijímateľom NFP, ktorým je Objednávateľ, a poskytovateľom NFP, ktorým je Ministerstvo investícií, regionálneho rozvoja a informatizácie Slovenskej republiky. </w:t>
      </w:r>
      <w:r>
        <w:rPr>
          <w:rFonts w:cs="Calibri" w:ascii="Calibri" w:hAnsi="Calibri" w:asciiTheme="minorHAnsi" w:cstheme="minorHAnsi" w:hAnsiTheme="minorHAnsi"/>
          <w:bCs/>
          <w:color w:val="auto"/>
          <w:sz w:val="22"/>
          <w:szCs w:val="28"/>
        </w:rPr>
        <w:t xml:space="preserve">Predmet Zmluvy bude spolufinancovaný z NFP poskytovaného zo zdrojov Európskeho fondu regionálneho rozvoja REACT-EÚ v rámci Integrovaného regionálneho operačného programu: </w:t>
      </w:r>
    </w:p>
    <w:p>
      <w:pPr>
        <w:pStyle w:val="NoSpacing"/>
        <w:numPr>
          <w:ilvl w:val="0"/>
          <w:numId w:val="39"/>
        </w:numPr>
        <w:ind w:left="785" w:hanging="360"/>
        <w:jc w:val="both"/>
        <w:rPr>
          <w:rFonts w:ascii="Calibri" w:hAnsi="Calibri" w:cs="Calibri" w:asciiTheme="minorHAnsi" w:cstheme="minorHAnsi" w:hAnsiTheme="minorHAnsi"/>
          <w:bCs/>
          <w:color w:val="auto"/>
          <w:sz w:val="22"/>
          <w:szCs w:val="28"/>
        </w:rPr>
      </w:pPr>
      <w:r>
        <w:rPr>
          <w:rFonts w:cs="Calibri" w:ascii="Calibri" w:hAnsi="Calibri" w:asciiTheme="minorHAnsi" w:cstheme="minorHAnsi" w:hAnsiTheme="minorHAnsi"/>
          <w:bCs/>
          <w:color w:val="auto"/>
          <w:sz w:val="22"/>
          <w:szCs w:val="28"/>
        </w:rPr>
        <w:t>Prioritná os: 7 – REACT EÚ</w:t>
      </w:r>
    </w:p>
    <w:p>
      <w:pPr>
        <w:pStyle w:val="NoSpacing"/>
        <w:numPr>
          <w:ilvl w:val="0"/>
          <w:numId w:val="39"/>
        </w:numPr>
        <w:ind w:left="785" w:hanging="360"/>
        <w:jc w:val="both"/>
        <w:rPr>
          <w:rFonts w:ascii="Calibri" w:hAnsi="Calibri" w:cs="Calibri" w:asciiTheme="minorHAnsi" w:cstheme="minorHAnsi" w:hAnsiTheme="minorHAnsi"/>
          <w:bCs/>
          <w:color w:val="auto"/>
          <w:sz w:val="22"/>
          <w:szCs w:val="28"/>
        </w:rPr>
      </w:pPr>
      <w:r>
        <w:rPr>
          <w:rFonts w:cs="Calibri" w:ascii="Calibri" w:hAnsi="Calibri" w:asciiTheme="minorHAnsi" w:cstheme="minorHAnsi" w:hAnsiTheme="minorHAnsi"/>
          <w:bCs/>
          <w:color w:val="auto"/>
          <w:sz w:val="22"/>
          <w:szCs w:val="28"/>
        </w:rPr>
        <w:t>Investičná priorita: 7.1 – Podpora nápravy dôsledkov krízy v kontexte pandémie COVID-19 a príprava zelenej, digitálnej a odolnej obnovy hospodárstva</w:t>
      </w:r>
    </w:p>
    <w:p>
      <w:pPr>
        <w:pStyle w:val="NoSpacing"/>
        <w:numPr>
          <w:ilvl w:val="0"/>
          <w:numId w:val="39"/>
        </w:numPr>
        <w:ind w:left="785" w:hanging="360"/>
        <w:jc w:val="both"/>
        <w:rPr>
          <w:rFonts w:ascii="Calibri" w:hAnsi="Calibri" w:cs="Calibri" w:asciiTheme="minorHAnsi" w:cstheme="minorHAnsi" w:hAnsiTheme="minorHAnsi"/>
          <w:bCs/>
          <w:color w:val="auto"/>
          <w:sz w:val="22"/>
          <w:szCs w:val="28"/>
        </w:rPr>
      </w:pPr>
      <w:r>
        <w:rPr>
          <w:rFonts w:cs="Calibri" w:ascii="Calibri" w:hAnsi="Calibri" w:asciiTheme="minorHAnsi" w:cstheme="minorHAnsi" w:hAnsiTheme="minorHAnsi"/>
          <w:bCs/>
          <w:color w:val="auto"/>
          <w:sz w:val="22"/>
          <w:szCs w:val="28"/>
        </w:rPr>
        <w:t>Špecifický cieľ: 7.6 - Predprojektová príprava</w:t>
      </w:r>
    </w:p>
    <w:p>
      <w:pPr>
        <w:pStyle w:val="NoSpacing"/>
        <w:numPr>
          <w:ilvl w:val="0"/>
          <w:numId w:val="39"/>
        </w:numPr>
        <w:ind w:left="785" w:hanging="360"/>
        <w:jc w:val="both"/>
        <w:rPr>
          <w:rFonts w:ascii="Calibri" w:hAnsi="Calibri" w:cs="Calibri" w:asciiTheme="minorHAnsi" w:cstheme="minorHAnsi" w:hAnsiTheme="minorHAnsi"/>
          <w:bCs/>
          <w:color w:val="auto"/>
          <w:sz w:val="22"/>
          <w:szCs w:val="28"/>
        </w:rPr>
      </w:pPr>
      <w:r>
        <w:rPr>
          <w:rFonts w:cs="Calibri" w:ascii="Calibri" w:hAnsi="Calibri" w:asciiTheme="minorHAnsi" w:cstheme="minorHAnsi" w:hAnsiTheme="minorHAnsi"/>
          <w:bCs/>
          <w:color w:val="auto"/>
          <w:sz w:val="22"/>
          <w:szCs w:val="28"/>
        </w:rPr>
        <w:t>Kód výzvy: IROP-PO7-SC76-2022-98</w:t>
      </w:r>
    </w:p>
    <w:p>
      <w:pPr>
        <w:pStyle w:val="NoSpacing"/>
        <w:numPr>
          <w:ilvl w:val="0"/>
          <w:numId w:val="39"/>
        </w:numPr>
        <w:ind w:left="785" w:hanging="360"/>
        <w:jc w:val="both"/>
        <w:rPr>
          <w:rFonts w:ascii="Calibri" w:hAnsi="Calibri" w:cs="Calibri" w:asciiTheme="minorHAnsi" w:cstheme="minorHAnsi" w:hAnsiTheme="minorHAnsi"/>
          <w:bCs/>
          <w:color w:val="auto"/>
          <w:sz w:val="22"/>
          <w:szCs w:val="28"/>
        </w:rPr>
      </w:pPr>
      <w:r>
        <w:rPr>
          <w:rFonts w:cs="Calibri" w:ascii="Calibri" w:hAnsi="Calibri" w:asciiTheme="minorHAnsi" w:cstheme="minorHAnsi" w:hAnsiTheme="minorHAnsi"/>
          <w:bCs/>
          <w:color w:val="auto"/>
          <w:sz w:val="22"/>
          <w:szCs w:val="28"/>
        </w:rPr>
        <w:t>Názov projektu: Rekonštrukcia cesty a mostov II/571 Šurice – Pavlovce po križovatku s cestou II/531 – projektová príprava</w:t>
      </w:r>
    </w:p>
    <w:p>
      <w:pPr>
        <w:pStyle w:val="NoSpacing"/>
        <w:numPr>
          <w:ilvl w:val="0"/>
          <w:numId w:val="39"/>
        </w:numPr>
        <w:ind w:left="473" w:hanging="360"/>
        <w:jc w:val="both"/>
        <w:rPr>
          <w:rFonts w:ascii="Calibri" w:hAnsi="Calibri" w:cs="Calibri" w:asciiTheme="minorHAnsi" w:cstheme="minorHAnsi" w:hAnsiTheme="minorHAnsi"/>
          <w:bCs/>
          <w:color w:val="auto"/>
          <w:sz w:val="22"/>
          <w:szCs w:val="28"/>
        </w:rPr>
      </w:pPr>
      <w:r>
        <w:rPr>
          <w:rFonts w:cs="Calibri" w:ascii="Calibri" w:hAnsi="Calibri" w:asciiTheme="minorHAnsi" w:cstheme="minorHAnsi" w:hAnsiTheme="minorHAnsi"/>
          <w:bCs/>
          <w:color w:val="auto"/>
          <w:sz w:val="22"/>
          <w:szCs w:val="28"/>
        </w:rPr>
        <w:t>Kód žiadosti o NFP: NFP302070CVL9</w:t>
      </w:r>
    </w:p>
    <w:p>
      <w:pPr>
        <w:pStyle w:val="ListParagraph"/>
        <w:numPr>
          <w:ilvl w:val="0"/>
          <w:numId w:val="27"/>
        </w:numPr>
        <w:ind w:left="426" w:hanging="426"/>
        <w:jc w:val="both"/>
        <w:rPr>
          <w:rFonts w:ascii="Calibri" w:hAnsi="Calibri" w:cs="Calibri" w:asciiTheme="minorHAnsi" w:hAnsiTheme="minorHAnsi"/>
          <w:sz w:val="22"/>
          <w:szCs w:val="22"/>
          <w:lang w:eastAsia="cs-CZ"/>
        </w:rPr>
      </w:pPr>
      <w:bookmarkStart w:id="11" w:name="_Hlk133479008"/>
      <w:bookmarkStart w:id="12" w:name="_Hlk133478986_Kópie_1"/>
      <w:bookmarkEnd w:id="12"/>
      <w:r>
        <w:rPr>
          <w:rFonts w:cs="Calibri" w:ascii="Calibri" w:hAnsi="Calibri" w:asciiTheme="minorHAnsi" w:cstheme="minorHAnsi" w:hAnsiTheme="minorHAnsi"/>
          <w:sz w:val="22"/>
          <w:szCs w:val="22"/>
        </w:rPr>
        <w:t>Zhotoviteľ berie na vedomie, že plnenie za Dielo tejto Zmluvy je financované aj formou NFP v súlade so zákonom č. 292/2014 Z. z. o príspevku poskytovanom z európskych štrukturálnych a investičných fondov a o zmene a doplnení niektorých zákonov.</w:t>
      </w:r>
      <w:bookmarkEnd w:id="11"/>
    </w:p>
    <w:p>
      <w:pPr>
        <w:pStyle w:val="ListParagraph"/>
        <w:numPr>
          <w:ilvl w:val="0"/>
          <w:numId w:val="27"/>
        </w:numPr>
        <w:ind w:left="426" w:hanging="426"/>
        <w:jc w:val="both"/>
        <w:rPr>
          <w:rFonts w:ascii="Calibri" w:hAnsi="Calibri" w:cs="Calibri" w:asciiTheme="minorHAnsi" w:cstheme="minorHAnsi" w:hAnsiTheme="minorHAnsi"/>
          <w:sz w:val="22"/>
          <w:szCs w:val="22"/>
          <w:lang w:eastAsia="cs-CZ"/>
        </w:rPr>
      </w:pPr>
      <w:r>
        <w:rPr>
          <w:rFonts w:cs="Calibri" w:ascii="Calibri" w:hAnsi="Calibri" w:asciiTheme="minorHAnsi" w:cstheme="minorHAnsi" w:hAnsiTheme="minorHAnsi"/>
          <w:sz w:val="22"/>
          <w:szCs w:val="22"/>
        </w:rPr>
        <w:t>Zhotoviteľ sa týmto zaväzuje a je povinný na jeho náklady strpieť výkon kontroly, auditu a overovania súvisiaceho s plnením Predmetu Zmluvy kedykoľvek počas platnosti a účinnosti zmluvy o NFP, a to oprávnenými osobami (v zmysle písm. a) až g) tohto odseku tohto článku Zmluvy) a poskytnúť im všetku potrebnú súčinnosť pri všetkých úkonoch súvisiacich s kontrolou počas platnosti a účinnosti zmluvy o NFP. Oprávnené osoby sú najmä:</w:t>
      </w:r>
    </w:p>
    <w:p>
      <w:pPr>
        <w:pStyle w:val="NoSpacing"/>
        <w:numPr>
          <w:ilvl w:val="0"/>
          <w:numId w:val="34"/>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Poskytovateľ nenávratného finančného príspevku (Riadiaci orgán pre Regionálny operačný program - ROP) a ním poverené osoby,</w:t>
      </w:r>
    </w:p>
    <w:p>
      <w:pPr>
        <w:pStyle w:val="NoSpacing"/>
        <w:numPr>
          <w:ilvl w:val="0"/>
          <w:numId w:val="34"/>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Útvar následnej finančnej kontroly a nimi poverené osoby,</w:t>
      </w:r>
    </w:p>
    <w:p>
      <w:pPr>
        <w:pStyle w:val="NoSpacing"/>
        <w:numPr>
          <w:ilvl w:val="0"/>
          <w:numId w:val="34"/>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Najvyšší kontrolný úrad SR, príslušná Správa finančnej kontroly, Certifikačný orgán a nimi poverené osoby,</w:t>
      </w:r>
    </w:p>
    <w:p>
      <w:pPr>
        <w:pStyle w:val="NoSpacing"/>
        <w:numPr>
          <w:ilvl w:val="0"/>
          <w:numId w:val="34"/>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orgány auditu Európskej komisie a nimi poverené osoby,</w:t>
      </w:r>
    </w:p>
    <w:p>
      <w:pPr>
        <w:pStyle w:val="NoSpacing"/>
        <w:numPr>
          <w:ilvl w:val="0"/>
          <w:numId w:val="34"/>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externé audítorské firmy poverené výkonom auditu Európskou komisiou,</w:t>
      </w:r>
    </w:p>
    <w:p>
      <w:pPr>
        <w:pStyle w:val="NoSpacing"/>
        <w:numPr>
          <w:ilvl w:val="0"/>
          <w:numId w:val="34"/>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Európsky dvor audítorov,</w:t>
      </w:r>
    </w:p>
    <w:p>
      <w:pPr>
        <w:pStyle w:val="NoSpacing"/>
        <w:numPr>
          <w:ilvl w:val="0"/>
          <w:numId w:val="34"/>
        </w:numPr>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osoby prizvané orgánmi uvedenými v písm. a) až f) v súlade s aplikovateľnými všeobecne záväznými právnymi predpismi.</w:t>
      </w:r>
    </w:p>
    <w:p>
      <w:pPr>
        <w:pStyle w:val="NoSpacing"/>
        <w:ind w:left="426" w:hanging="0"/>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Zhotoviteľ je taktiež na jeho náklady povinný poskytnúť súčinnosť Objednávateľovi a osobám vyššie pri vykonávaní finančnej kontroly a auditu v zmysle zákona č. 357/2015 Z. z. </w:t>
      </w:r>
      <w:r>
        <w:rPr>
          <w:rFonts w:cs="Calibri" w:ascii="Calibri" w:hAnsi="Calibri" w:asciiTheme="minorHAnsi" w:cstheme="minorHAnsi" w:hAnsiTheme="minorHAnsi"/>
          <w:sz w:val="22"/>
          <w:szCs w:val="22"/>
          <w:shd w:fill="FFFFFF" w:val="clear"/>
        </w:rPr>
        <w:t>o finančnej kontrole a audite a o zmene a doplnení niektorých zákonov</w:t>
      </w:r>
      <w:r>
        <w:rPr>
          <w:rFonts w:cs="Calibri" w:ascii="Calibri" w:hAnsi="Calibri" w:asciiTheme="minorHAnsi" w:cstheme="minorHAnsi" w:hAnsiTheme="minorHAnsi"/>
          <w:sz w:val="22"/>
          <w:szCs w:val="22"/>
        </w:rPr>
        <w:t>.</w:t>
      </w:r>
    </w:p>
    <w:p>
      <w:pPr>
        <w:pStyle w:val="NoSpacing"/>
        <w:numPr>
          <w:ilvl w:val="0"/>
          <w:numId w:val="27"/>
        </w:numPr>
        <w:ind w:left="426" w:hanging="426"/>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Oprávnené osoby na výkon kontroly/auditu/overovania na mieste, sú oprávnené:</w:t>
      </w:r>
    </w:p>
    <w:p>
      <w:pPr>
        <w:pStyle w:val="NoSpacing"/>
        <w:ind w:left="851"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a)</w:t>
        <w:tab/>
        <w:t>vstupovať do objektov, zariadení, prevádzok, na pozemky a do iných priestorov zhotoviteľa, ak to súvisí s predmetom kontroly/auditu/overovania na mieste,</w:t>
      </w:r>
    </w:p>
    <w:p>
      <w:pPr>
        <w:pStyle w:val="NoSpacing"/>
        <w:ind w:left="851"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b)</w:t>
        <w:tab/>
        <w:t>požadovať od zhotoviteľa, aby predložil originálne doklady a inú potrebnú dokumentáciu, záznamy dát na pamäťových médiách alebo iné doklady potrebné pre výkon kontroly/auditu/overovania na mieste a ďalšie doklady súvisiace s plnením Predmetu Zmluvy v zmysle požiadaviek oprávnených osôb na výkon kontroly/auditu/overovania na mieste,</w:t>
      </w:r>
    </w:p>
    <w:p>
      <w:pPr>
        <w:pStyle w:val="NoSpacing"/>
        <w:ind w:left="851" w:hanging="425"/>
        <w:jc w:val="both"/>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c)</w:t>
        <w:tab/>
        <w:t xml:space="preserve">oboznamovať sa s údajmi a dokladmi a vyhotovovať kópie údajov a dokladov, ak súvisia s predmetom kontroly/auditu/overovania na mieste. </w:t>
      </w:r>
    </w:p>
    <w:p>
      <w:pPr>
        <w:pStyle w:val="Normal"/>
        <w:tabs>
          <w:tab w:val="clear" w:pos="708"/>
          <w:tab w:val="left" w:pos="426" w:leader="none"/>
          <w:tab w:val="left" w:pos="7088" w:leader="none"/>
        </w:tabs>
        <w:jc w:val="both"/>
        <w:rPr>
          <w:rFonts w:ascii="Calibri" w:hAnsi="Calibri" w:cs="Calibri" w:asciiTheme="minorHAnsi" w:hAnsiTheme="minorHAnsi"/>
          <w:sz w:val="22"/>
          <w:szCs w:val="22"/>
          <w:lang w:eastAsia="cs-CZ"/>
        </w:rPr>
      </w:pPr>
      <w:r>
        <w:rPr>
          <w:rFonts w:cs="Calibri" w:ascii="Calibri" w:hAnsi="Calibri"/>
          <w:sz w:val="22"/>
          <w:szCs w:val="22"/>
          <w:lang w:eastAsia="cs-CZ"/>
        </w:rPr>
      </w:r>
    </w:p>
    <w:p>
      <w:pPr>
        <w:pStyle w:val="Normal"/>
        <w:jc w:val="center"/>
        <w:rPr>
          <w:rFonts w:ascii="Calibri" w:hAnsi="Calibri" w:cs="Calibri" w:asciiTheme="minorHAnsi" w:hAnsiTheme="minorHAnsi"/>
          <w:b/>
          <w:lang w:eastAsia="cs-CZ"/>
        </w:rPr>
      </w:pPr>
      <w:r>
        <w:rPr>
          <w:rFonts w:cs="Calibri" w:ascii="Calibri" w:hAnsi="Calibri" w:asciiTheme="minorHAnsi" w:hAnsiTheme="minorHAnsi"/>
          <w:b/>
          <w:lang w:eastAsia="cs-CZ"/>
        </w:rPr>
        <w:t>Čl. VIII</w:t>
      </w:r>
    </w:p>
    <w:p>
      <w:pPr>
        <w:pStyle w:val="Normal"/>
        <w:jc w:val="center"/>
        <w:rPr>
          <w:rFonts w:ascii="Calibri" w:hAnsi="Calibri" w:cs="Calibri" w:asciiTheme="minorHAnsi" w:hAnsiTheme="minorHAnsi"/>
          <w:b/>
          <w:lang w:eastAsia="cs-CZ"/>
        </w:rPr>
      </w:pPr>
      <w:r>
        <w:rPr>
          <w:rFonts w:cs="Calibri" w:ascii="Calibri" w:hAnsi="Calibri" w:asciiTheme="minorHAnsi" w:hAnsiTheme="minorHAnsi"/>
          <w:b/>
          <w:lang w:eastAsia="cs-CZ"/>
        </w:rPr>
        <w:t>Záverečné ustanovenia</w:t>
      </w:r>
    </w:p>
    <w:p>
      <w:pPr>
        <w:pStyle w:val="ListParagraph"/>
        <w:numPr>
          <w:ilvl w:val="0"/>
          <w:numId w:val="28"/>
        </w:numPr>
        <w:ind w:left="426" w:hanging="360"/>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Táto Zmluva nadobúda platnosť dňom jej podpisu obidvomi Zmluvnými stranami a účinnosť dňom nasledujúcim po dni</w:t>
      </w:r>
      <w:r>
        <w:rPr>
          <w:rFonts w:cs="Calibri" w:ascii="Calibri" w:hAnsi="Calibri" w:asciiTheme="minorHAnsi" w:hAnsiTheme="minorHAnsi"/>
          <w:b/>
          <w:sz w:val="22"/>
          <w:szCs w:val="22"/>
          <w:lang w:eastAsia="cs-CZ"/>
        </w:rPr>
        <w:t xml:space="preserve"> </w:t>
      </w:r>
      <w:r>
        <w:rPr>
          <w:rFonts w:cs="Calibri" w:ascii="Calibri" w:hAnsi="Calibri" w:asciiTheme="minorHAnsi" w:hAnsiTheme="minorHAnsi"/>
          <w:sz w:val="22"/>
          <w:szCs w:val="22"/>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Pr>
          <w:rFonts w:cs="Calibri" w:ascii="Calibri" w:hAnsi="Calibri" w:asciiTheme="minorHAnsi" w:hAnsiTheme="minorHAnsi"/>
          <w:b/>
          <w:bCs/>
          <w:sz w:val="22"/>
          <w:szCs w:val="22"/>
          <w:lang w:eastAsia="cs-CZ"/>
        </w:rPr>
        <w:t>Zákon o slobode informácií</w:t>
      </w:r>
      <w:r>
        <w:rPr>
          <w:rFonts w:cs="Calibri" w:ascii="Calibri" w:hAnsi="Calibri" w:asciiTheme="minorHAnsi" w:hAnsiTheme="minorHAnsi"/>
          <w:sz w:val="22"/>
          <w:szCs w:val="22"/>
          <w:lang w:eastAsia="cs-CZ"/>
        </w:rPr>
        <w:t xml:space="preserve">“). </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 xml:space="preserve">Túto Zmluvu možno meniť a dopĺňať len očíslovanými písomnými dodatkami podpísanými zmluvnými stranami. 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 </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Táto Zmluva je vyhotovená v štyroch rovnopisoch, z nich každá zo zmluvných strán obdrží dva rovnopisy.</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Zmluvné strany sa zaväzujú bez omeškania vzájomne informovať o všetkých okolnostiach, ktoré by bránili riadnemu splneniu Predmetu Zmluvy.</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Pri riešení otázok výslovne neupravených touto Zmluvou sa zmluvné strany budú riadiť príslušnými ustanoveniami Obchodného zákonníka a ustanoveniami ostatných aplikovateľných všeobecne záväzných právnych predpisov účinných na území Slovenskej republiky. Pre vylúčenie akýchkoľvek pochybností, súčasťou Zmluvy nie sú všeobecné obchodné podmienky zhotoviteľa ani akákoľvek ich časť, a to ani v prípade, ak by tieto zhotoviteľ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zhotoviteľa ani žiadna ich časť nie sú na právny vzťah založený touto Zmluvou aplikovateľné.</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ostatné ustanovenia Zmluvy. Zmluvné strany sa zaväzujú nahradiť takéto ustanovenie novým ustanovením, ktoré bude platné a účinné a bude čo najlepšie zodpovedať jeho pôvodne zamýšľanému účelu.</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Zmluvné strany sa zaväzujú, že dôverné informácie, s ktorými sa na základe tejto Zmluvy oboznámia, nebudú okrem povinností vyplývajúcich zo všeobecne záväzných právnych predpisov nijako zverejňovať, ani ich akoukoľvek formou reprodukovať alebo podávať ich akýmkoľvek tretím neoprávneným osobám.</w:t>
      </w:r>
      <w:r>
        <w:rPr/>
        <w:t xml:space="preserve"> </w:t>
      </w:r>
      <w:r>
        <w:rPr>
          <w:rFonts w:cs="Calibri" w:ascii="Calibri" w:hAnsi="Calibri" w:asciiTheme="minorHAnsi" w:hAnsiTheme="minorHAnsi"/>
          <w:sz w:val="22"/>
          <w:szCs w:val="22"/>
          <w:lang w:eastAsia="cs-CZ"/>
        </w:rPr>
        <w:t>Zhotoviteľ však berie na vedomie, že Zmluva a informácie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zhotoviteľ berie na vedomie, že objednávateľ takéto informácie zverejní a/alebo sprístupní v rozsahu povinností a spôsobom vyplývajúcom zo zákona. Na túto skutočnosť zhotoviteľ zmluvne alebo iným vhodným spôsobom upozorní všetky osoby, na základe dodávok od ktorých, alebo na základe spolupráce s ktorými, bude zhotoviteľ Predmet Zmluvy realizovať (subdodávateľov).</w:t>
      </w:r>
    </w:p>
    <w:p>
      <w:pPr>
        <w:pStyle w:val="ListParagraph"/>
        <w:widowControl/>
        <w:numPr>
          <w:ilvl w:val="0"/>
          <w:numId w:val="28"/>
        </w:numPr>
        <w:ind w:left="426" w:hanging="426"/>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Záväzky podľa tohto odseku Zmluvy pretrvajú aj po zániku Zmluvy z akéhokoľvek dôvodu.</w:t>
      </w:r>
    </w:p>
    <w:p>
      <w:pPr>
        <w:pStyle w:val="ListParagraph"/>
        <w:widowControl/>
        <w:numPr>
          <w:ilvl w:val="0"/>
          <w:numId w:val="28"/>
        </w:numPr>
        <w:spacing w:before="0" w:after="0"/>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 xml:space="preserve">Neoddeliteľnou súčasťou tejto Zmluvy sú: </w:t>
      </w:r>
    </w:p>
    <w:p>
      <w:pPr>
        <w:pStyle w:val="ListParagraph"/>
        <w:widowControl/>
        <w:spacing w:before="0" w:after="0"/>
        <w:ind w:left="1843" w:hanging="1417"/>
        <w:contextualSpacing w:val="false"/>
        <w:jc w:val="both"/>
        <w:rPr>
          <w:rFonts w:ascii="Calibri" w:hAnsi="Calibri" w:cs="Calibri" w:asciiTheme="minorHAnsi" w:cstheme="minorHAnsi" w:hAnsiTheme="minorHAnsi"/>
          <w:bCs/>
          <w:sz w:val="22"/>
          <w:szCs w:val="22"/>
          <w:lang w:eastAsia="cs-CZ"/>
        </w:rPr>
      </w:pPr>
      <w:r>
        <w:rPr>
          <w:rFonts w:cs="Calibri" w:ascii="Calibri" w:hAnsi="Calibri" w:asciiTheme="minorHAnsi" w:cstheme="minorHAnsi" w:hAnsiTheme="minorHAnsi"/>
          <w:b/>
          <w:sz w:val="22"/>
          <w:szCs w:val="22"/>
          <w:lang w:eastAsia="cs-CZ"/>
        </w:rPr>
        <w:t>Príloha č. 1:</w:t>
      </w:r>
      <w:r>
        <w:rPr>
          <w:rFonts w:cs="Calibri" w:ascii="Calibri" w:hAnsi="Calibri" w:asciiTheme="minorHAnsi" w:cstheme="minorHAnsi" w:hAnsiTheme="minorHAnsi"/>
          <w:bCs/>
          <w:sz w:val="22"/>
          <w:szCs w:val="22"/>
          <w:lang w:eastAsia="cs-CZ"/>
        </w:rPr>
        <w:tab/>
        <w:t xml:space="preserve">Špecifikácia ceny Predmetu Zmluvy k stavbe: </w:t>
      </w:r>
      <w:r>
        <w:rPr>
          <w:rStyle w:val="CharStyle13"/>
          <w:rFonts w:cs="Calibri" w:ascii="Calibri" w:hAnsi="Calibri" w:asciiTheme="minorHAnsi" w:cstheme="minorHAnsi" w:hAnsiTheme="minorHAnsi"/>
          <w:bCs w:val="false"/>
          <w:color w:val="auto"/>
          <w:sz w:val="22"/>
          <w:szCs w:val="22"/>
        </w:rPr>
        <w:t>„</w:t>
      </w:r>
      <w:r>
        <w:rPr>
          <w:rFonts w:cs="Calibri" w:ascii="Calibri" w:hAnsi="Calibri" w:asciiTheme="minorHAnsi" w:cstheme="minorHAnsi" w:hAnsiTheme="minorHAnsi"/>
          <w:b/>
          <w:sz w:val="22"/>
          <w:szCs w:val="22"/>
        </w:rPr>
        <w:t>Rekonštrukcia cesty a mostov II/571 hr. okresov LC/RS – Pavlovce (križovatka s cestou II/531); kumulatívne staničenie km 12,008 – 31,900; I. etapa</w:t>
      </w:r>
      <w:r>
        <w:rPr>
          <w:rStyle w:val="CharStyle13"/>
          <w:rFonts w:cs="Calibri" w:ascii="Calibri" w:hAnsi="Calibri" w:asciiTheme="minorHAnsi" w:cstheme="minorHAnsi" w:hAnsiTheme="minorHAnsi"/>
          <w:bCs w:val="false"/>
          <w:color w:val="auto"/>
          <w:sz w:val="22"/>
          <w:szCs w:val="22"/>
        </w:rPr>
        <w:t>“</w:t>
      </w:r>
    </w:p>
    <w:p>
      <w:pPr>
        <w:pStyle w:val="ListParagraph"/>
        <w:widowControl/>
        <w:spacing w:before="0" w:after="0"/>
        <w:ind w:left="1843" w:hanging="1417"/>
        <w:contextualSpacing w:val="false"/>
        <w:jc w:val="both"/>
        <w:rPr>
          <w:rFonts w:ascii="Calibri" w:hAnsi="Calibri" w:cs="Calibri" w:asciiTheme="minorHAnsi" w:hAnsiTheme="minorHAnsi"/>
          <w:sz w:val="22"/>
          <w:szCs w:val="22"/>
          <w:lang w:eastAsia="cs-CZ"/>
        </w:rPr>
      </w:pPr>
      <w:r>
        <w:rPr>
          <w:rFonts w:cs="Calibri" w:ascii="Calibri" w:hAnsi="Calibri" w:asciiTheme="minorHAnsi" w:cstheme="minorHAnsi" w:hAnsiTheme="minorHAnsi"/>
          <w:b/>
          <w:sz w:val="22"/>
          <w:szCs w:val="22"/>
          <w:lang w:eastAsia="cs-CZ"/>
        </w:rPr>
        <w:t>Príloha č. 2</w:t>
      </w:r>
      <w:r>
        <w:rPr>
          <w:rFonts w:cs="Calibri" w:ascii="Calibri" w:hAnsi="Calibri" w:asciiTheme="minorHAnsi" w:hAnsiTheme="minorHAnsi"/>
          <w:b/>
          <w:sz w:val="22"/>
          <w:szCs w:val="22"/>
          <w:lang w:eastAsia="cs-CZ"/>
        </w:rPr>
        <w:t>:</w:t>
      </w:r>
      <w:r>
        <w:rPr>
          <w:rFonts w:cs="Calibri" w:ascii="Calibri" w:hAnsi="Calibri" w:asciiTheme="minorHAnsi" w:hAnsiTheme="minorHAnsi"/>
          <w:sz w:val="22"/>
          <w:szCs w:val="22"/>
          <w:lang w:eastAsia="cs-CZ"/>
        </w:rPr>
        <w:tab/>
        <w:t>Zoznam subdodávateľov zhotoviteľa/čestné vyhlásenie zhotoviteľa, že na vykonanie Diela, IČ a výkon AD nebudú využití subdodávatelia.</w:t>
      </w:r>
    </w:p>
    <w:p>
      <w:pPr>
        <w:pStyle w:val="ListParagraph"/>
        <w:widowControl/>
        <w:numPr>
          <w:ilvl w:val="0"/>
          <w:numId w:val="28"/>
        </w:numPr>
        <w:spacing w:before="0" w:afterAutospacing="1"/>
        <w:ind w:left="426" w:hanging="426"/>
        <w:contextualSpacing w:val="false"/>
        <w:jc w:val="both"/>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pPr>
        <w:pStyle w:val="Normal"/>
        <w:rPr>
          <w:rFonts w:ascii="Calibri" w:hAnsi="Calibri" w:cs="Calibri" w:asciiTheme="minorHAnsi" w:hAnsiTheme="minorHAnsi"/>
          <w:sz w:val="22"/>
          <w:szCs w:val="22"/>
          <w:lang w:eastAsia="cs-CZ"/>
        </w:rPr>
      </w:pPr>
      <w:r>
        <w:rPr>
          <w:rFonts w:cs="Calibri" w:ascii="Calibri" w:hAnsi="Calibri" w:asciiTheme="minorHAnsi" w:hAnsiTheme="minorHAnsi"/>
          <w:sz w:val="22"/>
          <w:szCs w:val="22"/>
          <w:lang w:eastAsia="cs-CZ"/>
        </w:rPr>
        <w:t xml:space="preserve">V Banskej Bystrici dňa: ...................        </w:t>
        <w:tab/>
        <w:t xml:space="preserve">   </w:t>
        <w:tab/>
        <w:tab/>
        <w:tab/>
        <w:t xml:space="preserve">V  ................................. dňa: ...............  </w:t>
      </w:r>
    </w:p>
    <w:p>
      <w:pPr>
        <w:pStyle w:val="Normal"/>
        <w:rPr>
          <w:rFonts w:ascii="Calibri" w:hAnsi="Calibri" w:cs="Calibri" w:asciiTheme="minorHAnsi" w:hAnsiTheme="minorHAnsi"/>
          <w:b/>
          <w:sz w:val="22"/>
          <w:szCs w:val="22"/>
          <w:lang w:eastAsia="cs-CZ"/>
        </w:rPr>
      </w:pPr>
      <w:r>
        <w:rPr>
          <w:rFonts w:cs="Calibri" w:ascii="Calibri" w:hAnsi="Calibri"/>
          <w:b/>
          <w:sz w:val="22"/>
          <w:szCs w:val="22"/>
          <w:lang w:eastAsia="cs-CZ"/>
        </w:rPr>
      </w:r>
    </w:p>
    <w:p>
      <w:pPr>
        <w:pStyle w:val="Normal"/>
        <w:rPr>
          <w:rFonts w:ascii="Calibri" w:hAnsi="Calibri" w:cs="Calibri" w:asciiTheme="minorHAnsi" w:hAnsiTheme="minorHAnsi"/>
          <w:sz w:val="22"/>
          <w:szCs w:val="22"/>
          <w:lang w:eastAsia="cs-CZ"/>
        </w:rPr>
      </w:pPr>
      <w:r>
        <w:rPr>
          <w:rFonts w:cs="Calibri" w:ascii="Calibri" w:hAnsi="Calibri" w:asciiTheme="minorHAnsi" w:hAnsiTheme="minorHAnsi"/>
          <w:b/>
          <w:sz w:val="22"/>
          <w:szCs w:val="22"/>
          <w:lang w:eastAsia="cs-CZ"/>
        </w:rPr>
        <w:t xml:space="preserve">Objednávateľ:                                                  </w:t>
        <w:tab/>
        <w:tab/>
        <w:tab/>
        <w:t>Zhotoviteľ:</w:t>
      </w:r>
    </w:p>
    <w:p>
      <w:pPr>
        <w:pStyle w:val="Normal"/>
        <w:tabs>
          <w:tab w:val="clear" w:pos="708"/>
          <w:tab w:val="left" w:pos="4500" w:leader="none"/>
          <w:tab w:val="left" w:pos="4962" w:leader="none"/>
        </w:tabs>
        <w:spacing w:before="0" w:after="120"/>
        <w:rPr>
          <w:rFonts w:ascii="Calibri" w:hAnsi="Calibri" w:cs="Calibri" w:asciiTheme="minorHAnsi" w:hAnsiTheme="minorHAnsi"/>
          <w:sz w:val="22"/>
          <w:szCs w:val="22"/>
          <w:lang w:eastAsia="cs-CZ"/>
        </w:rPr>
      </w:pPr>
      <w:r>
        <w:rPr>
          <w:rFonts w:cs="Calibri" w:ascii="Calibri" w:hAnsi="Calibri"/>
          <w:sz w:val="22"/>
          <w:szCs w:val="22"/>
          <w:lang w:eastAsia="cs-CZ"/>
        </w:rPr>
      </w:r>
    </w:p>
    <w:p>
      <w:pPr>
        <w:pStyle w:val="Normal"/>
        <w:tabs>
          <w:tab w:val="clear" w:pos="708"/>
          <w:tab w:val="left" w:pos="4500" w:leader="none"/>
          <w:tab w:val="left" w:pos="4962" w:leader="none"/>
        </w:tabs>
        <w:spacing w:before="0" w:after="120"/>
        <w:rPr>
          <w:rFonts w:ascii="Calibri" w:hAnsi="Calibri" w:cs="Calibri" w:asciiTheme="minorHAnsi" w:hAnsiTheme="minorHAnsi"/>
          <w:sz w:val="22"/>
          <w:szCs w:val="22"/>
          <w:lang w:eastAsia="cs-CZ"/>
        </w:rPr>
      </w:pPr>
      <w:r>
        <w:rPr>
          <w:rFonts w:cs="Calibri" w:ascii="Calibri" w:hAnsi="Calibri"/>
          <w:sz w:val="22"/>
          <w:szCs w:val="22"/>
          <w:lang w:eastAsia="cs-CZ"/>
        </w:rPr>
      </w:r>
    </w:p>
    <w:p>
      <w:pPr>
        <w:pStyle w:val="Normal"/>
        <w:tabs>
          <w:tab w:val="clear" w:pos="708"/>
          <w:tab w:val="left" w:pos="4500" w:leader="none"/>
          <w:tab w:val="left" w:pos="4962" w:leader="none"/>
        </w:tabs>
        <w:spacing w:before="0" w:after="120"/>
        <w:rPr>
          <w:rFonts w:ascii="Calibri" w:hAnsi="Calibri" w:cs="Calibri" w:asciiTheme="minorHAnsi" w:hAnsiTheme="minorHAnsi"/>
          <w:sz w:val="22"/>
          <w:szCs w:val="22"/>
          <w:lang w:eastAsia="cs-CZ"/>
        </w:rPr>
      </w:pPr>
      <w:r>
        <w:rPr>
          <w:rFonts w:cs="Calibri" w:ascii="Calibri" w:hAnsi="Calibri"/>
          <w:sz w:val="22"/>
          <w:szCs w:val="22"/>
          <w:lang w:eastAsia="cs-CZ"/>
        </w:rPr>
      </w:r>
    </w:p>
    <w:p>
      <w:pPr>
        <w:pStyle w:val="Normal"/>
        <w:tabs>
          <w:tab w:val="clear" w:pos="708"/>
          <w:tab w:val="left" w:pos="4500" w:leader="none"/>
          <w:tab w:val="left" w:pos="4962" w:leader="none"/>
        </w:tabs>
        <w:rPr>
          <w:rFonts w:ascii="Calibri" w:hAnsi="Calibri" w:cs="Calibri" w:asciiTheme="minorHAnsi" w:hAnsiTheme="minorHAnsi"/>
          <w:sz w:val="22"/>
          <w:szCs w:val="22"/>
        </w:rPr>
      </w:pPr>
      <w:r>
        <w:rPr>
          <w:rFonts w:cs="Calibri" w:ascii="Calibri" w:hAnsi="Calibri" w:asciiTheme="minorHAnsi" w:hAnsiTheme="minorHAnsi"/>
          <w:sz w:val="22"/>
          <w:szCs w:val="22"/>
        </w:rPr>
        <w:t xml:space="preserve">.........................................................                    </w:t>
        <w:tab/>
        <w:tab/>
        <w:t xml:space="preserve">               ............................................................</w:t>
      </w:r>
    </w:p>
    <w:p>
      <w:pPr>
        <w:pStyle w:val="Normal"/>
        <w:tabs>
          <w:tab w:val="clear" w:pos="708"/>
          <w:tab w:val="left" w:pos="1134" w:leader="none"/>
          <w:tab w:val="left" w:pos="6096" w:leader="none"/>
        </w:tabs>
        <w:rPr>
          <w:rFonts w:ascii="Calibri" w:hAnsi="Calibri" w:cs="Calibri" w:asciiTheme="minorHAnsi" w:hAnsiTheme="minorHAnsi"/>
          <w:b/>
          <w:bCs/>
          <w:sz w:val="22"/>
          <w:szCs w:val="22"/>
        </w:rPr>
      </w:pPr>
      <w:r>
        <w:rPr>
          <w:rFonts w:cs="Calibri" w:ascii="Calibri" w:hAnsi="Calibri" w:asciiTheme="minorHAnsi" w:hAnsiTheme="minorHAnsi"/>
          <w:b/>
          <w:bCs/>
          <w:sz w:val="22"/>
          <w:szCs w:val="22"/>
        </w:rPr>
        <w:t>Banskobystrický samosprávny kraj</w:t>
      </w:r>
    </w:p>
    <w:p>
      <w:pPr>
        <w:pStyle w:val="Normal"/>
        <w:tabs>
          <w:tab w:val="clear" w:pos="708"/>
          <w:tab w:val="left" w:pos="1134" w:leader="none"/>
          <w:tab w:val="left" w:pos="6096" w:leader="none"/>
        </w:tabs>
        <w:rPr>
          <w:rFonts w:ascii="Calibri" w:hAnsi="Calibri" w:cs="Calibri" w:asciiTheme="minorHAnsi" w:hAnsiTheme="minorHAnsi"/>
          <w:sz w:val="22"/>
          <w:szCs w:val="22"/>
        </w:rPr>
      </w:pPr>
      <w:r>
        <w:rPr>
          <w:rFonts w:cs="Calibri" w:ascii="Calibri" w:hAnsi="Calibri" w:asciiTheme="minorHAnsi" w:hAnsiTheme="minorHAnsi"/>
          <w:sz w:val="22"/>
          <w:szCs w:val="22"/>
        </w:rPr>
        <w:t xml:space="preserve">Mgr. Ondrej Lunter </w:t>
      </w:r>
    </w:p>
    <w:p>
      <w:pPr>
        <w:pStyle w:val="Normal"/>
        <w:tabs>
          <w:tab w:val="clear" w:pos="708"/>
          <w:tab w:val="left" w:pos="1134" w:leader="none"/>
          <w:tab w:val="left" w:pos="6096" w:leader="none"/>
        </w:tabs>
        <w:spacing w:before="0" w:after="120"/>
        <w:rPr>
          <w:rFonts w:ascii="Calibri" w:hAnsi="Calibri" w:cs="Calibri" w:asciiTheme="minorHAnsi" w:hAnsiTheme="minorHAnsi"/>
          <w:sz w:val="22"/>
          <w:szCs w:val="22"/>
          <w:lang w:eastAsia="cs-CZ"/>
        </w:rPr>
      </w:pPr>
      <w:r>
        <w:rPr>
          <w:rFonts w:cs="Calibri" w:ascii="Calibri" w:hAnsi="Calibri" w:asciiTheme="minorHAnsi" w:hAnsiTheme="minorHAnsi"/>
          <w:sz w:val="22"/>
          <w:szCs w:val="22"/>
        </w:rPr>
        <w:t>predseda Banskobystrického samosprávneho kraja</w:t>
      </w:r>
    </w:p>
    <w:sectPr>
      <w:footerReference w:type="default" r:id="rId7"/>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Cambria">
    <w:charset w:val="ee"/>
    <w:family w:val="roman"/>
    <w:pitch w:val="variable"/>
  </w:font>
  <w:font w:name="Arial">
    <w:charset w:val="ee"/>
    <w:family w:val="roman"/>
    <w:pitch w:val="variable"/>
  </w:font>
  <w:font w:name="Tahoma">
    <w:charset w:val="ee"/>
    <w:family w:val="roman"/>
    <w:pitch w:val="variable"/>
  </w:font>
  <w:font w:name="Liberation Sans">
    <w:altName w:val="Arial"/>
    <w:charset w:val="ee"/>
    <w:family w:val="roman"/>
    <w:pitch w:val="variable"/>
  </w:font>
  <w:font w:name="Trebuchet MS">
    <w:charset w:val="ee"/>
    <w:family w:val="roman"/>
    <w:pitch w:val="variable"/>
  </w:font>
  <w:font w:name="Arial Narrow">
    <w:charset w:val="01"/>
    <w:family w:val="swiss"/>
    <w:pitch w:val="default"/>
  </w:font>
  <w:font w:name="Courier New">
    <w:charset w:val="01"/>
    <w:family w:val="modern"/>
    <w:pitch w:val="fixed"/>
  </w:font>
  <w:font w:name="Wingdings">
    <w:charset w:val="02"/>
    <w:family w:val="auto"/>
    <w:pitch w:val="variable"/>
  </w:font>
  <w:font w:name="Calibri">
    <w:charset w:val="01"/>
    <w:family w:val="swiss"/>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Gallery w:val="Page Numbers (Top of Page)"/>
        <w:docPartUnique w:val="true"/>
      </w:docPartObj>
      <w:id w:val="968002831"/>
    </w:sdtPr>
    <w:sdtContent>
      <w:p>
        <w:pPr>
          <w:pStyle w:val="Pta"/>
          <w:jc w:val="center"/>
          <w:rPr/>
        </w:pPr>
        <w:r>
          <w:rPr>
            <w:rFonts w:ascii="Calibri" w:hAnsi="Calibri" w:asciiTheme="minorHAnsi" w:hAnsiTheme="minorHAnsi"/>
            <w:sz w:val="22"/>
            <w:szCs w:val="22"/>
          </w:rPr>
          <w:t xml:space="preserve">Strana </w:t>
        </w:r>
        <w:r>
          <w:rPr>
            <w:rFonts w:ascii="Calibri" w:hAnsi="Calibri"/>
            <w:b/>
            <w:sz w:val="22"/>
            <w:szCs w:val="22"/>
          </w:rPr>
          <w:fldChar w:fldCharType="begin"/>
        </w:r>
        <w:r>
          <w:rPr>
            <w:sz w:val="22"/>
            <w:b/>
            <w:szCs w:val="22"/>
            <w:rFonts w:ascii="Calibri" w:hAnsi="Calibri"/>
          </w:rPr>
          <w:instrText xml:space="preserve"> PAGE </w:instrText>
        </w:r>
        <w:r>
          <w:rPr>
            <w:sz w:val="22"/>
            <w:b/>
            <w:szCs w:val="22"/>
            <w:rFonts w:ascii="Calibri" w:hAnsi="Calibri"/>
          </w:rPr>
          <w:fldChar w:fldCharType="separate"/>
        </w:r>
        <w:r>
          <w:rPr>
            <w:sz w:val="22"/>
            <w:b/>
            <w:szCs w:val="22"/>
            <w:rFonts w:ascii="Calibri" w:hAnsi="Calibri"/>
          </w:rPr>
          <w:t>25</w:t>
        </w:r>
        <w:r>
          <w:rPr>
            <w:sz w:val="22"/>
            <w:b/>
            <w:szCs w:val="22"/>
            <w:rFonts w:ascii="Calibri" w:hAnsi="Calibri"/>
          </w:rPr>
          <w:fldChar w:fldCharType="end"/>
        </w:r>
        <w:r>
          <w:rPr>
            <w:rFonts w:ascii="Calibri" w:hAnsi="Calibri" w:asciiTheme="minorHAnsi" w:hAnsiTheme="minorHAnsi"/>
            <w:sz w:val="22"/>
            <w:szCs w:val="22"/>
          </w:rPr>
          <w:t xml:space="preserve"> z </w:t>
        </w:r>
        <w:r>
          <w:rPr>
            <w:rFonts w:ascii="Calibri" w:hAnsi="Calibri"/>
            <w:b/>
            <w:sz w:val="22"/>
            <w:szCs w:val="22"/>
          </w:rPr>
          <w:fldChar w:fldCharType="begin"/>
        </w:r>
        <w:r>
          <w:rPr>
            <w:sz w:val="22"/>
            <w:b/>
            <w:szCs w:val="22"/>
            <w:rFonts w:ascii="Calibri" w:hAnsi="Calibri"/>
          </w:rPr>
          <w:instrText xml:space="preserve"> NUMPAGES </w:instrText>
        </w:r>
        <w:r>
          <w:rPr>
            <w:sz w:val="22"/>
            <w:b/>
            <w:szCs w:val="22"/>
            <w:rFonts w:ascii="Calibri" w:hAnsi="Calibri"/>
          </w:rPr>
          <w:fldChar w:fldCharType="separate"/>
        </w:r>
        <w:r>
          <w:rPr>
            <w:sz w:val="22"/>
            <w:b/>
            <w:szCs w:val="22"/>
            <w:rFonts w:ascii="Calibri" w:hAnsi="Calibri"/>
          </w:rPr>
          <w:t>25</w:t>
        </w:r>
        <w:r>
          <w:rPr>
            <w:sz w:val="22"/>
            <w:b/>
            <w:szCs w:val="22"/>
            <w:rFonts w:ascii="Calibri" w:hAnsi="Calibri"/>
          </w:rPr>
          <w:fldChar w:fldCharType="end"/>
        </w:r>
      </w:p>
    </w:sdtContent>
  </w:sdt>
  <w:p>
    <w:pPr>
      <w:pStyle w:val="Pt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1800" w:hanging="1440"/>
      </w:pPr>
      <w:rPr/>
    </w:lvl>
  </w:abstractNum>
  <w:abstractNum w:abstractNumId="3">
    <w:lvl w:ilvl="0">
      <w:start w:val="1"/>
      <w:numFmt w:val="decimal"/>
      <w:lvlText w:val="%1."/>
      <w:lvlJc w:val="left"/>
      <w:pPr>
        <w:tabs>
          <w:tab w:val="num" w:pos="0"/>
        </w:tabs>
        <w:ind w:left="720" w:hanging="360"/>
      </w:pPr>
      <w:rPr>
        <w:sz w:val="22"/>
        <w:b/>
        <w:szCs w:val="22"/>
        <w:rFonts w:ascii="Calibri" w:hAnsi="Calibri" w:cs="Calibri" w:asciiTheme="minorHAnsi" w:cstheme="minorHAnsi" w:hAnsiTheme="minorHAnsi"/>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lvl w:ilvl="0">
      <w:start w:val="1"/>
      <w:numFmt w:val="decimal"/>
      <w:lvlText w:val="%1."/>
      <w:lvlJc w:val="left"/>
      <w:pPr>
        <w:tabs>
          <w:tab w:val="num" w:pos="0"/>
        </w:tabs>
        <w:ind w:left="720" w:hanging="360"/>
      </w:pPr>
      <w:rPr>
        <w:dstrike w:val="false"/>
        <w:strike w:val="false"/>
        <w:b w:val="false"/>
        <w:rFonts w:cs="Times New Roman"/>
        <w:color w:val="000000"/>
      </w:rPr>
    </w:lvl>
    <w:lvl w:ilvl="1">
      <w:start w:val="1"/>
      <w:numFmt w:val="decimal"/>
      <w:lvlText w:val="%1.%2."/>
      <w:lvlJc w:val="left"/>
      <w:pPr>
        <w:tabs>
          <w:tab w:val="num" w:pos="0"/>
        </w:tabs>
        <w:ind w:left="785" w:hanging="360"/>
      </w:pPr>
      <w:rPr>
        <w:color w:val="000000"/>
      </w:rPr>
    </w:lvl>
    <w:lvl w:ilvl="2">
      <w:start w:val="1"/>
      <w:numFmt w:val="decimal"/>
      <w:lvlText w:val="%1.%2.%3."/>
      <w:lvlJc w:val="left"/>
      <w:pPr>
        <w:tabs>
          <w:tab w:val="num" w:pos="0"/>
        </w:tabs>
        <w:ind w:left="1210" w:hanging="720"/>
      </w:pPr>
      <w:rPr>
        <w:color w:val="000000"/>
      </w:rPr>
    </w:lvl>
    <w:lvl w:ilvl="3">
      <w:start w:val="1"/>
      <w:numFmt w:val="decimal"/>
      <w:lvlText w:val="%1.%2.%3.%4."/>
      <w:lvlJc w:val="left"/>
      <w:pPr>
        <w:tabs>
          <w:tab w:val="num" w:pos="0"/>
        </w:tabs>
        <w:ind w:left="1275" w:hanging="720"/>
      </w:pPr>
      <w:rPr>
        <w:color w:val="000000"/>
      </w:rPr>
    </w:lvl>
    <w:lvl w:ilvl="4">
      <w:start w:val="1"/>
      <w:numFmt w:val="decimal"/>
      <w:lvlText w:val="%1.%2.%3.%4.%5."/>
      <w:lvlJc w:val="left"/>
      <w:pPr>
        <w:tabs>
          <w:tab w:val="num" w:pos="0"/>
        </w:tabs>
        <w:ind w:left="1700" w:hanging="1080"/>
      </w:pPr>
      <w:rPr>
        <w:color w:val="000000"/>
      </w:rPr>
    </w:lvl>
    <w:lvl w:ilvl="5">
      <w:start w:val="1"/>
      <w:numFmt w:val="decimal"/>
      <w:lvlText w:val="%1.%2.%3.%4.%5.%6."/>
      <w:lvlJc w:val="left"/>
      <w:pPr>
        <w:tabs>
          <w:tab w:val="num" w:pos="0"/>
        </w:tabs>
        <w:ind w:left="1765" w:hanging="1080"/>
      </w:pPr>
      <w:rPr>
        <w:color w:val="000000"/>
      </w:rPr>
    </w:lvl>
    <w:lvl w:ilvl="6">
      <w:start w:val="1"/>
      <w:numFmt w:val="decimal"/>
      <w:lvlText w:val="%1.%2.%3.%4.%5.%6.%7."/>
      <w:lvlJc w:val="left"/>
      <w:pPr>
        <w:tabs>
          <w:tab w:val="num" w:pos="0"/>
        </w:tabs>
        <w:ind w:left="2190" w:hanging="1440"/>
      </w:pPr>
      <w:rPr>
        <w:color w:val="000000"/>
      </w:rPr>
    </w:lvl>
    <w:lvl w:ilvl="7">
      <w:start w:val="1"/>
      <w:numFmt w:val="decimal"/>
      <w:lvlText w:val="%1.%2.%3.%4.%5.%6.%7.%8."/>
      <w:lvlJc w:val="left"/>
      <w:pPr>
        <w:tabs>
          <w:tab w:val="num" w:pos="0"/>
        </w:tabs>
        <w:ind w:left="2255" w:hanging="1440"/>
      </w:pPr>
      <w:rPr>
        <w:color w:val="000000"/>
      </w:rPr>
    </w:lvl>
    <w:lvl w:ilvl="8">
      <w:start w:val="1"/>
      <w:numFmt w:val="decimal"/>
      <w:lvlText w:val="%1.%2.%3.%4.%5.%6.%7.%8.%9."/>
      <w:lvlJc w:val="left"/>
      <w:pPr>
        <w:tabs>
          <w:tab w:val="num" w:pos="0"/>
        </w:tabs>
        <w:ind w:left="2680" w:hanging="1800"/>
      </w:pPr>
      <w:rPr>
        <w:color w:val="000000"/>
      </w:rPr>
    </w:lvl>
  </w:abstractNum>
  <w:abstractNum w:abstractNumId="5">
    <w:lvl w:ilvl="0">
      <w:start w:val="8"/>
      <w:numFmt w:val="bullet"/>
      <w:lvlText w:val="-"/>
      <w:lvlJc w:val="left"/>
      <w:pPr>
        <w:tabs>
          <w:tab w:val="num" w:pos="0"/>
        </w:tabs>
        <w:ind w:left="720" w:hanging="360"/>
      </w:pPr>
      <w:rPr>
        <w:rFonts w:ascii="Arial Narrow" w:hAnsi="Arial Narrow" w:cs="Arial Narro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Arial Narrow" w:hAnsi="Arial Narrow" w:cs="Arial Narrow" w:hint="default"/>
      </w:rPr>
    </w:lvl>
    <w:lvl w:ilvl="1">
      <w:start w:val="1"/>
      <w:numFmt w:val="bullet"/>
      <w:lvlText w:val="o"/>
      <w:lvlJc w:val="left"/>
      <w:pPr>
        <w:tabs>
          <w:tab w:val="num" w:pos="0"/>
        </w:tabs>
        <w:ind w:left="1211"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decimal"/>
      <w:lvlText w:val="%1."/>
      <w:lvlJc w:val="left"/>
      <w:pPr>
        <w:tabs>
          <w:tab w:val="num" w:pos="0"/>
        </w:tabs>
        <w:ind w:left="644" w:hanging="360"/>
      </w:pPr>
      <w:rPr>
        <w:b w:val="false"/>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decimal"/>
      <w:lvlText w:val="%1."/>
      <w:lvlJc w:val="left"/>
      <w:pPr>
        <w:tabs>
          <w:tab w:val="num" w:pos="0"/>
        </w:tabs>
        <w:ind w:left="720" w:hanging="360"/>
      </w:pPr>
      <w:rPr>
        <w:rFonts w:ascii="Calibri" w:hAnsi="Calibri" w:eastAsia="Times New Roman" w:cs="Calibri" w:asciiTheme="minorHAnsi" w:cstheme="minorHAnsi" w:hAnsiTheme="minorHAnsi"/>
      </w:rPr>
    </w:lvl>
    <w:lvl w:ilvl="1">
      <w:start w:val="1"/>
      <w:numFmt w:val="decimal"/>
      <w:lvlText w:val="%1.%2"/>
      <w:lvlJc w:val="left"/>
      <w:pPr>
        <w:tabs>
          <w:tab w:val="num" w:pos="0"/>
        </w:tabs>
        <w:ind w:left="786" w:hanging="360"/>
      </w:pPr>
      <w:rPr>
        <w:sz w:val="22"/>
        <w:b w:val="false"/>
        <w:szCs w:val="22"/>
      </w:rPr>
    </w:lvl>
    <w:lvl w:ilvl="2">
      <w:start w:val="1"/>
      <w:numFmt w:val="decimal"/>
      <w:lvlText w:val="%1.%2.%3"/>
      <w:lvlJc w:val="left"/>
      <w:pPr>
        <w:tabs>
          <w:tab w:val="num" w:pos="0"/>
        </w:tabs>
        <w:ind w:left="1212" w:hanging="720"/>
      </w:pPr>
      <w:rPr/>
    </w:lvl>
    <w:lvl w:ilvl="3">
      <w:start w:val="1"/>
      <w:numFmt w:val="decimal"/>
      <w:lvlText w:val="%1.%2.%3.%4"/>
      <w:lvlJc w:val="left"/>
      <w:pPr>
        <w:tabs>
          <w:tab w:val="num" w:pos="0"/>
        </w:tabs>
        <w:ind w:left="1278" w:hanging="720"/>
      </w:pPr>
      <w:rPr/>
    </w:lvl>
    <w:lvl w:ilvl="4">
      <w:start w:val="1"/>
      <w:numFmt w:val="decimal"/>
      <w:lvlText w:val="%1.%2.%3.%4.%5"/>
      <w:lvlJc w:val="left"/>
      <w:pPr>
        <w:tabs>
          <w:tab w:val="num" w:pos="0"/>
        </w:tabs>
        <w:ind w:left="1704" w:hanging="1080"/>
      </w:pPr>
      <w:rPr/>
    </w:lvl>
    <w:lvl w:ilvl="5">
      <w:start w:val="1"/>
      <w:numFmt w:val="decimal"/>
      <w:lvlText w:val="%1.%2.%3.%4.%5.%6"/>
      <w:lvlJc w:val="left"/>
      <w:pPr>
        <w:tabs>
          <w:tab w:val="num" w:pos="0"/>
        </w:tabs>
        <w:ind w:left="1770" w:hanging="1080"/>
      </w:pPr>
      <w:rPr/>
    </w:lvl>
    <w:lvl w:ilvl="6">
      <w:start w:val="1"/>
      <w:numFmt w:val="decimal"/>
      <w:lvlText w:val="%1.%2.%3.%4.%5.%6.%7"/>
      <w:lvlJc w:val="left"/>
      <w:pPr>
        <w:tabs>
          <w:tab w:val="num" w:pos="0"/>
        </w:tabs>
        <w:ind w:left="2196" w:hanging="1440"/>
      </w:pPr>
      <w:rPr/>
    </w:lvl>
    <w:lvl w:ilvl="7">
      <w:start w:val="1"/>
      <w:numFmt w:val="decimal"/>
      <w:lvlText w:val="%1.%2.%3.%4.%5.%6.%7.%8"/>
      <w:lvlJc w:val="left"/>
      <w:pPr>
        <w:tabs>
          <w:tab w:val="num" w:pos="0"/>
        </w:tabs>
        <w:ind w:left="2262" w:hanging="1440"/>
      </w:pPr>
      <w:rPr/>
    </w:lvl>
    <w:lvl w:ilvl="8">
      <w:start w:val="1"/>
      <w:numFmt w:val="decimal"/>
      <w:lvlText w:val="%1.%2.%3.%4.%5.%6.%7.%8.%9"/>
      <w:lvlJc w:val="left"/>
      <w:pPr>
        <w:tabs>
          <w:tab w:val="num" w:pos="0"/>
        </w:tabs>
        <w:ind w:left="2328" w:hanging="1440"/>
      </w:pPr>
      <w:rPr/>
    </w:lvl>
  </w:abstractNum>
  <w:abstractNum w:abstractNumId="1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decimal"/>
      <w:lvlText w:val="%1."/>
      <w:lvlJc w:val="left"/>
      <w:pPr>
        <w:tabs>
          <w:tab w:val="num" w:pos="0"/>
        </w:tabs>
        <w:ind w:left="720" w:hanging="360"/>
      </w:pPr>
      <w:rPr>
        <w:sz w:val="22"/>
        <w:b w:val="false"/>
        <w:szCs w:val="22"/>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decimal"/>
      <w:lvlText w:val="%1."/>
      <w:lvlJc w:val="left"/>
      <w:pPr>
        <w:tabs>
          <w:tab w:val="num" w:pos="0"/>
        </w:tabs>
        <w:ind w:left="720" w:hanging="360"/>
      </w:pPr>
      <w:rPr/>
    </w:lvl>
    <w:lvl w:ilvl="1">
      <w:start w:val="1"/>
      <w:numFmt w:val="decimal"/>
      <w:lvlText w:val="%1.%2"/>
      <w:lvlJc w:val="left"/>
      <w:pPr>
        <w:tabs>
          <w:tab w:val="num" w:pos="0"/>
        </w:tabs>
        <w:ind w:left="1146" w:hanging="360"/>
      </w:pPr>
      <w:rPr>
        <w:b w:val="false"/>
        <w:rFonts w:cs="Calibri" w:cstheme="minorHAnsi"/>
      </w:rPr>
    </w:lvl>
    <w:lvl w:ilvl="2">
      <w:start w:val="1"/>
      <w:numFmt w:val="decimal"/>
      <w:lvlText w:val="%1.%2.%3"/>
      <w:lvlJc w:val="left"/>
      <w:pPr>
        <w:tabs>
          <w:tab w:val="num" w:pos="0"/>
        </w:tabs>
        <w:ind w:left="1932" w:hanging="720"/>
      </w:pPr>
      <w:rPr>
        <w:b w:val="false"/>
        <w:rFonts w:cs="Calibri" w:cstheme="minorHAnsi"/>
      </w:rPr>
    </w:lvl>
    <w:lvl w:ilvl="3">
      <w:start w:val="1"/>
      <w:numFmt w:val="decimal"/>
      <w:lvlText w:val="%1.%2.%3.%4"/>
      <w:lvlJc w:val="left"/>
      <w:pPr>
        <w:tabs>
          <w:tab w:val="num" w:pos="0"/>
        </w:tabs>
        <w:ind w:left="2358" w:hanging="720"/>
      </w:pPr>
      <w:rPr>
        <w:b w:val="false"/>
        <w:rFonts w:cs="Calibri" w:cstheme="minorHAnsi"/>
      </w:rPr>
    </w:lvl>
    <w:lvl w:ilvl="4">
      <w:start w:val="1"/>
      <w:numFmt w:val="decimal"/>
      <w:lvlText w:val="%1.%2.%3.%4.%5"/>
      <w:lvlJc w:val="left"/>
      <w:pPr>
        <w:tabs>
          <w:tab w:val="num" w:pos="0"/>
        </w:tabs>
        <w:ind w:left="3144" w:hanging="1080"/>
      </w:pPr>
      <w:rPr>
        <w:b w:val="false"/>
        <w:rFonts w:cs="Calibri" w:cstheme="minorHAnsi"/>
      </w:rPr>
    </w:lvl>
    <w:lvl w:ilvl="5">
      <w:start w:val="1"/>
      <w:numFmt w:val="decimal"/>
      <w:lvlText w:val="%1.%2.%3.%4.%5.%6"/>
      <w:lvlJc w:val="left"/>
      <w:pPr>
        <w:tabs>
          <w:tab w:val="num" w:pos="0"/>
        </w:tabs>
        <w:ind w:left="3570" w:hanging="1080"/>
      </w:pPr>
      <w:rPr>
        <w:b w:val="false"/>
        <w:rFonts w:cs="Calibri" w:cstheme="minorHAnsi"/>
      </w:rPr>
    </w:lvl>
    <w:lvl w:ilvl="6">
      <w:start w:val="1"/>
      <w:numFmt w:val="decimal"/>
      <w:lvlText w:val="%1.%2.%3.%4.%5.%6.%7"/>
      <w:lvlJc w:val="left"/>
      <w:pPr>
        <w:tabs>
          <w:tab w:val="num" w:pos="0"/>
        </w:tabs>
        <w:ind w:left="4356" w:hanging="1440"/>
      </w:pPr>
      <w:rPr>
        <w:b w:val="false"/>
        <w:rFonts w:cs="Calibri" w:cstheme="minorHAnsi"/>
      </w:rPr>
    </w:lvl>
    <w:lvl w:ilvl="7">
      <w:start w:val="1"/>
      <w:numFmt w:val="decimal"/>
      <w:lvlText w:val="%1.%2.%3.%4.%5.%6.%7.%8"/>
      <w:lvlJc w:val="left"/>
      <w:pPr>
        <w:tabs>
          <w:tab w:val="num" w:pos="0"/>
        </w:tabs>
        <w:ind w:left="4782" w:hanging="1440"/>
      </w:pPr>
      <w:rPr>
        <w:b w:val="false"/>
        <w:rFonts w:cs="Calibri" w:cstheme="minorHAnsi"/>
      </w:rPr>
    </w:lvl>
    <w:lvl w:ilvl="8">
      <w:start w:val="1"/>
      <w:numFmt w:val="decimal"/>
      <w:lvlText w:val="%1.%2.%3.%4.%5.%6.%7.%8.%9"/>
      <w:lvlJc w:val="left"/>
      <w:pPr>
        <w:tabs>
          <w:tab w:val="num" w:pos="0"/>
        </w:tabs>
        <w:ind w:left="5568" w:hanging="1800"/>
      </w:pPr>
      <w:rPr>
        <w:b w:val="false"/>
        <w:rFonts w:cs="Calibri" w:cstheme="minorHAnsi"/>
      </w:rPr>
    </w:lvl>
  </w:abstractNum>
  <w:abstractNum w:abstractNumId="15">
    <w:lvl w:ilvl="0">
      <w:start w:val="1"/>
      <w:numFmt w:val="decimal"/>
      <w:lvlText w:val="%1."/>
      <w:lvlJc w:val="left"/>
      <w:pPr>
        <w:tabs>
          <w:tab w:val="num" w:pos="0"/>
        </w:tabs>
        <w:ind w:left="720" w:hanging="360"/>
      </w:pPr>
      <w:rPr>
        <w:sz w:val="22"/>
        <w:szCs w:val="22"/>
        <w:rFonts w:ascii="Calibri" w:hAnsi="Calibri" w:cs="Calibri" w:asciiTheme="minorHAnsi" w:cstheme="minorHAnsi" w:hAnsiTheme="minorHAnsi"/>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1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7">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8">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
    <w:lvl w:ilvl="0">
      <w:start w:val="1"/>
      <w:numFmt w:val="decimal"/>
      <w:lvlText w:val="%1."/>
      <w:lvlJc w:val="left"/>
      <w:pPr>
        <w:tabs>
          <w:tab w:val="num" w:pos="0"/>
        </w:tabs>
        <w:ind w:left="720" w:hanging="360"/>
      </w:pPr>
      <w:rPr>
        <w:b w:val="false"/>
        <w:bCs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0">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1">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
    <w:lvl w:ilvl="0">
      <w:start w:val="1"/>
      <w:numFmt w:val="decimal"/>
      <w:lvlText w:val="%1."/>
      <w:lvlJc w:val="left"/>
      <w:pPr>
        <w:tabs>
          <w:tab w:val="num" w:pos="0"/>
        </w:tabs>
        <w:ind w:left="720" w:hanging="360"/>
      </w:pPr>
      <w:rPr>
        <w:b w:val="false"/>
        <w:color w:val="00000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3">
    <w:lvl w:ilvl="0">
      <w:start w:val="1"/>
      <w:numFmt w:val="decimal"/>
      <w:lvlText w:val="%1."/>
      <w:lvlJc w:val="left"/>
      <w:pPr>
        <w:tabs>
          <w:tab w:val="num" w:pos="0"/>
        </w:tabs>
        <w:ind w:left="720" w:hanging="360"/>
      </w:pPr>
      <w:rPr>
        <w:sz w:val="22"/>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4">
    <w:lvl w:ilvl="0">
      <w:start w:val="1"/>
      <w:numFmt w:val="decimal"/>
      <w:lvlText w:val="%1."/>
      <w:lvlJc w:val="left"/>
      <w:pPr>
        <w:tabs>
          <w:tab w:val="num" w:pos="0"/>
        </w:tabs>
        <w:ind w:left="720" w:hanging="360"/>
      </w:pPr>
      <w:rPr>
        <w:b w:val="false"/>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5">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6">
    <w:lvl w:ilvl="0">
      <w:start w:val="1"/>
      <w:numFmt w:val="decimal"/>
      <w:lvlText w:val="%1."/>
      <w:lvlJc w:val="left"/>
      <w:pPr>
        <w:tabs>
          <w:tab w:val="num" w:pos="0"/>
        </w:tabs>
        <w:ind w:left="720" w:hanging="360"/>
      </w:pPr>
      <w:rPr/>
    </w:lvl>
    <w:lvl w:ilvl="1">
      <w:start w:val="1"/>
      <w:numFmt w:val="decimal"/>
      <w:lvlText w:val="%1.%2"/>
      <w:lvlJc w:val="left"/>
      <w:pPr>
        <w:tabs>
          <w:tab w:val="num" w:pos="0"/>
        </w:tabs>
        <w:ind w:left="786" w:hanging="360"/>
      </w:pPr>
      <w:rPr>
        <w:sz w:val="22"/>
      </w:rPr>
    </w:lvl>
    <w:lvl w:ilvl="2">
      <w:start w:val="1"/>
      <w:numFmt w:val="decimal"/>
      <w:lvlText w:val="%1.%2.%3"/>
      <w:lvlJc w:val="left"/>
      <w:pPr>
        <w:tabs>
          <w:tab w:val="num" w:pos="0"/>
        </w:tabs>
        <w:ind w:left="1212" w:hanging="720"/>
      </w:pPr>
      <w:rPr>
        <w:sz w:val="22"/>
      </w:rPr>
    </w:lvl>
    <w:lvl w:ilvl="3">
      <w:start w:val="1"/>
      <w:numFmt w:val="decimal"/>
      <w:lvlText w:val="%1.%2.%3.%4"/>
      <w:lvlJc w:val="left"/>
      <w:pPr>
        <w:tabs>
          <w:tab w:val="num" w:pos="0"/>
        </w:tabs>
        <w:ind w:left="1278" w:hanging="720"/>
      </w:pPr>
      <w:rPr>
        <w:sz w:val="22"/>
      </w:rPr>
    </w:lvl>
    <w:lvl w:ilvl="4">
      <w:start w:val="1"/>
      <w:numFmt w:val="decimal"/>
      <w:lvlText w:val="%1.%2.%3.%4.%5"/>
      <w:lvlJc w:val="left"/>
      <w:pPr>
        <w:tabs>
          <w:tab w:val="num" w:pos="0"/>
        </w:tabs>
        <w:ind w:left="1704" w:hanging="1080"/>
      </w:pPr>
      <w:rPr>
        <w:sz w:val="22"/>
      </w:rPr>
    </w:lvl>
    <w:lvl w:ilvl="5">
      <w:start w:val="1"/>
      <w:numFmt w:val="decimal"/>
      <w:lvlText w:val="%1.%2.%3.%4.%5.%6"/>
      <w:lvlJc w:val="left"/>
      <w:pPr>
        <w:tabs>
          <w:tab w:val="num" w:pos="0"/>
        </w:tabs>
        <w:ind w:left="1770" w:hanging="1080"/>
      </w:pPr>
      <w:rPr>
        <w:sz w:val="22"/>
      </w:rPr>
    </w:lvl>
    <w:lvl w:ilvl="6">
      <w:start w:val="1"/>
      <w:numFmt w:val="decimal"/>
      <w:lvlText w:val="%1.%2.%3.%4.%5.%6.%7"/>
      <w:lvlJc w:val="left"/>
      <w:pPr>
        <w:tabs>
          <w:tab w:val="num" w:pos="0"/>
        </w:tabs>
        <w:ind w:left="2196" w:hanging="1440"/>
      </w:pPr>
      <w:rPr>
        <w:sz w:val="22"/>
      </w:rPr>
    </w:lvl>
    <w:lvl w:ilvl="7">
      <w:start w:val="1"/>
      <w:numFmt w:val="decimal"/>
      <w:lvlText w:val="%1.%2.%3.%4.%5.%6.%7.%8"/>
      <w:lvlJc w:val="left"/>
      <w:pPr>
        <w:tabs>
          <w:tab w:val="num" w:pos="0"/>
        </w:tabs>
        <w:ind w:left="2262" w:hanging="1440"/>
      </w:pPr>
      <w:rPr>
        <w:sz w:val="22"/>
      </w:rPr>
    </w:lvl>
    <w:lvl w:ilvl="8">
      <w:start w:val="1"/>
      <w:numFmt w:val="decimal"/>
      <w:lvlText w:val="%1.%2.%3.%4.%5.%6.%7.%8.%9"/>
      <w:lvlJc w:val="left"/>
      <w:pPr>
        <w:tabs>
          <w:tab w:val="num" w:pos="0"/>
        </w:tabs>
        <w:ind w:left="2688" w:hanging="1800"/>
      </w:pPr>
      <w:rPr>
        <w:sz w:val="22"/>
      </w:rPr>
    </w:lvl>
  </w:abstractNum>
  <w:abstractNum w:abstractNumId="27">
    <w:lvl w:ilvl="0">
      <w:start w:val="1"/>
      <w:numFmt w:val="decimal"/>
      <w:lvlText w:val="%1."/>
      <w:lvlJc w:val="left"/>
      <w:pPr>
        <w:tabs>
          <w:tab w:val="num" w:pos="0"/>
        </w:tabs>
        <w:ind w:left="840" w:hanging="480"/>
      </w:pPr>
      <w:rPr>
        <w:rFonts w:ascii="Calibri" w:hAnsi="Calibri" w:eastAsia="Times New Roman" w:cs="Calibri" w:asciiTheme="minorHAnsi" w:hAnsiTheme="minorHAnsi"/>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8">
    <w:lvl w:ilvl="0">
      <w:start w:val="1"/>
      <w:numFmt w:val="decimal"/>
      <w:lvlText w:val="%1."/>
      <w:lvlJc w:val="left"/>
      <w:pPr>
        <w:tabs>
          <w:tab w:val="num" w:pos="0"/>
        </w:tabs>
        <w:ind w:left="720" w:hanging="360"/>
      </w:pPr>
      <w:rPr>
        <w:rFonts w:ascii="Calibri" w:hAnsi="Calibri" w:eastAsia="Times New Roman" w:cs="Calibri" w:asciiTheme="minorHAnsi" w:hAnsiTheme="minorHAnsi"/>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9">
    <w:lvl w:ilvl="0">
      <w:start w:val="2"/>
      <w:numFmt w:val="decimal"/>
      <w:lvlText w:val="%1."/>
      <w:lvlJc w:val="left"/>
      <w:pPr>
        <w:tabs>
          <w:tab w:val="num" w:pos="0"/>
        </w:tabs>
        <w:ind w:left="720" w:hanging="360"/>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1800" w:hanging="1440"/>
      </w:pPr>
      <w:rPr/>
    </w:lvl>
  </w:abstractNum>
  <w:abstractNum w:abstractNumId="30">
    <w:lvl w:ilvl="0">
      <w:start w:val="1"/>
      <w:numFmt w:val="lowerLetter"/>
      <w:lvlText w:val="%1)"/>
      <w:lvlJc w:val="left"/>
      <w:pPr>
        <w:tabs>
          <w:tab w:val="num" w:pos="0"/>
        </w:tabs>
        <w:ind w:left="644" w:hanging="360"/>
      </w:pPr>
      <w:rPr/>
    </w:lvl>
    <w:lvl w:ilvl="1">
      <w:start w:val="1"/>
      <w:numFmt w:val="lowerLetter"/>
      <w:lvlText w:val="%2."/>
      <w:lvlJc w:val="left"/>
      <w:pPr>
        <w:tabs>
          <w:tab w:val="num" w:pos="0"/>
        </w:tabs>
        <w:ind w:left="1364" w:hanging="360"/>
      </w:pPr>
      <w:rPr/>
    </w:lvl>
    <w:lvl w:ilvl="2">
      <w:start w:val="1"/>
      <w:numFmt w:val="lowerRoman"/>
      <w:lvlText w:val="%3."/>
      <w:lvlJc w:val="right"/>
      <w:pPr>
        <w:tabs>
          <w:tab w:val="num" w:pos="0"/>
        </w:tabs>
        <w:ind w:left="2084" w:hanging="180"/>
      </w:pPr>
      <w:rPr/>
    </w:lvl>
    <w:lvl w:ilvl="3">
      <w:start w:val="1"/>
      <w:numFmt w:val="decimal"/>
      <w:lvlText w:val="%4."/>
      <w:lvlJc w:val="left"/>
      <w:pPr>
        <w:tabs>
          <w:tab w:val="num" w:pos="0"/>
        </w:tabs>
        <w:ind w:left="2804" w:hanging="360"/>
      </w:pPr>
      <w:rPr/>
    </w:lvl>
    <w:lvl w:ilvl="4">
      <w:start w:val="1"/>
      <w:numFmt w:val="lowerLetter"/>
      <w:lvlText w:val="%5."/>
      <w:lvlJc w:val="left"/>
      <w:pPr>
        <w:tabs>
          <w:tab w:val="num" w:pos="0"/>
        </w:tabs>
        <w:ind w:left="3524" w:hanging="360"/>
      </w:pPr>
      <w:rPr/>
    </w:lvl>
    <w:lvl w:ilvl="5">
      <w:start w:val="1"/>
      <w:numFmt w:val="lowerRoman"/>
      <w:lvlText w:val="%6."/>
      <w:lvlJc w:val="right"/>
      <w:pPr>
        <w:tabs>
          <w:tab w:val="num" w:pos="0"/>
        </w:tabs>
        <w:ind w:left="4244" w:hanging="180"/>
      </w:pPr>
      <w:rPr/>
    </w:lvl>
    <w:lvl w:ilvl="6">
      <w:start w:val="1"/>
      <w:numFmt w:val="decimal"/>
      <w:lvlText w:val="%7."/>
      <w:lvlJc w:val="left"/>
      <w:pPr>
        <w:tabs>
          <w:tab w:val="num" w:pos="0"/>
        </w:tabs>
        <w:ind w:left="4964" w:hanging="360"/>
      </w:pPr>
      <w:rPr/>
    </w:lvl>
    <w:lvl w:ilvl="7">
      <w:start w:val="1"/>
      <w:numFmt w:val="lowerLetter"/>
      <w:lvlText w:val="%8."/>
      <w:lvlJc w:val="left"/>
      <w:pPr>
        <w:tabs>
          <w:tab w:val="num" w:pos="0"/>
        </w:tabs>
        <w:ind w:left="5684" w:hanging="360"/>
      </w:pPr>
      <w:rPr/>
    </w:lvl>
    <w:lvl w:ilvl="8">
      <w:start w:val="1"/>
      <w:numFmt w:val="lowerRoman"/>
      <w:lvlText w:val="%9."/>
      <w:lvlJc w:val="right"/>
      <w:pPr>
        <w:tabs>
          <w:tab w:val="num" w:pos="0"/>
        </w:tabs>
        <w:ind w:left="6404" w:hanging="180"/>
      </w:pPr>
      <w:rPr/>
    </w:lvl>
  </w:abstractNum>
  <w:abstractNum w:abstractNumId="31">
    <w:lvl w:ilvl="0">
      <w:start w:val="1"/>
      <w:numFmt w:val="lowerLetter"/>
      <w:lvlText w:val="%1)"/>
      <w:lvlJc w:val="left"/>
      <w:pPr>
        <w:tabs>
          <w:tab w:val="num" w:pos="0"/>
        </w:tabs>
        <w:ind w:left="786" w:hanging="360"/>
      </w:pPr>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32">
    <w:lvl w:ilvl="0">
      <w:start w:val="1"/>
      <w:numFmt w:val="lowerLetter"/>
      <w:lvlText w:val="%1)"/>
      <w:lvlJc w:val="left"/>
      <w:pPr>
        <w:tabs>
          <w:tab w:val="num" w:pos="0"/>
        </w:tabs>
        <w:ind w:left="644" w:hanging="360"/>
      </w:pPr>
      <w:rPr/>
    </w:lvl>
    <w:lvl w:ilvl="1">
      <w:start w:val="1"/>
      <w:numFmt w:val="lowerLetter"/>
      <w:lvlText w:val="%2."/>
      <w:lvlJc w:val="left"/>
      <w:pPr>
        <w:tabs>
          <w:tab w:val="num" w:pos="0"/>
        </w:tabs>
        <w:ind w:left="1364" w:hanging="360"/>
      </w:pPr>
      <w:rPr/>
    </w:lvl>
    <w:lvl w:ilvl="2">
      <w:start w:val="1"/>
      <w:numFmt w:val="lowerRoman"/>
      <w:lvlText w:val="%3."/>
      <w:lvlJc w:val="right"/>
      <w:pPr>
        <w:tabs>
          <w:tab w:val="num" w:pos="0"/>
        </w:tabs>
        <w:ind w:left="2084" w:hanging="180"/>
      </w:pPr>
      <w:rPr/>
    </w:lvl>
    <w:lvl w:ilvl="3">
      <w:start w:val="1"/>
      <w:numFmt w:val="decimal"/>
      <w:lvlText w:val="%4."/>
      <w:lvlJc w:val="left"/>
      <w:pPr>
        <w:tabs>
          <w:tab w:val="num" w:pos="0"/>
        </w:tabs>
        <w:ind w:left="2804" w:hanging="360"/>
      </w:pPr>
      <w:rPr/>
    </w:lvl>
    <w:lvl w:ilvl="4">
      <w:start w:val="1"/>
      <w:numFmt w:val="lowerLetter"/>
      <w:lvlText w:val="%5."/>
      <w:lvlJc w:val="left"/>
      <w:pPr>
        <w:tabs>
          <w:tab w:val="num" w:pos="0"/>
        </w:tabs>
        <w:ind w:left="3524" w:hanging="360"/>
      </w:pPr>
      <w:rPr/>
    </w:lvl>
    <w:lvl w:ilvl="5">
      <w:start w:val="1"/>
      <w:numFmt w:val="lowerRoman"/>
      <w:lvlText w:val="%6."/>
      <w:lvlJc w:val="right"/>
      <w:pPr>
        <w:tabs>
          <w:tab w:val="num" w:pos="0"/>
        </w:tabs>
        <w:ind w:left="4244" w:hanging="180"/>
      </w:pPr>
      <w:rPr/>
    </w:lvl>
    <w:lvl w:ilvl="6">
      <w:start w:val="1"/>
      <w:numFmt w:val="decimal"/>
      <w:lvlText w:val="%7."/>
      <w:lvlJc w:val="left"/>
      <w:pPr>
        <w:tabs>
          <w:tab w:val="num" w:pos="0"/>
        </w:tabs>
        <w:ind w:left="4964" w:hanging="360"/>
      </w:pPr>
      <w:rPr/>
    </w:lvl>
    <w:lvl w:ilvl="7">
      <w:start w:val="1"/>
      <w:numFmt w:val="lowerLetter"/>
      <w:lvlText w:val="%8."/>
      <w:lvlJc w:val="left"/>
      <w:pPr>
        <w:tabs>
          <w:tab w:val="num" w:pos="0"/>
        </w:tabs>
        <w:ind w:left="5684" w:hanging="360"/>
      </w:pPr>
      <w:rPr/>
    </w:lvl>
    <w:lvl w:ilvl="8">
      <w:start w:val="1"/>
      <w:numFmt w:val="lowerRoman"/>
      <w:lvlText w:val="%9."/>
      <w:lvlJc w:val="right"/>
      <w:pPr>
        <w:tabs>
          <w:tab w:val="num" w:pos="0"/>
        </w:tabs>
        <w:ind w:left="6404" w:hanging="180"/>
      </w:pPr>
      <w:rPr/>
    </w:lvl>
  </w:abstractNum>
  <w:abstractNum w:abstractNumId="3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4">
    <w:lvl w:ilvl="0">
      <w:start w:val="1"/>
      <w:numFmt w:val="lowerLetter"/>
      <w:lvlText w:val="%1)"/>
      <w:lvlJc w:val="left"/>
      <w:pPr>
        <w:tabs>
          <w:tab w:val="num" w:pos="0"/>
        </w:tabs>
        <w:ind w:left="786" w:hanging="360"/>
      </w:pPr>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35">
    <w:lvl w:ilvl="0">
      <w:numFmt w:val="bullet"/>
      <w:lvlText w:val="-"/>
      <w:lvlJc w:val="left"/>
      <w:pPr>
        <w:tabs>
          <w:tab w:val="num" w:pos="0"/>
        </w:tabs>
        <w:ind w:left="786" w:hanging="360"/>
      </w:pPr>
      <w:rPr>
        <w:rFonts w:ascii="Calibri" w:hAnsi="Calibri" w:cs="Calibri" w:hint="default"/>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36">
    <w:lvl w:ilvl="0">
      <w:start w:val="3"/>
      <w:numFmt w:val="decimal"/>
      <w:lvlText w:val="%1."/>
      <w:lvlJc w:val="left"/>
      <w:pPr>
        <w:tabs>
          <w:tab w:val="num" w:pos="0"/>
        </w:tabs>
        <w:ind w:left="720" w:hanging="360"/>
      </w:pPr>
      <w:rPr>
        <w:rFonts w:ascii="Calibri" w:hAnsi="Calibri" w:eastAsia="Times New Roman" w:cs="Calibri" w:asciiTheme="minorHAnsi" w:cstheme="minorHAnsi" w:hAnsiTheme="minorHAnsi"/>
      </w:rPr>
    </w:lvl>
    <w:lvl w:ilvl="1">
      <w:start w:val="1"/>
      <w:numFmt w:val="decimal"/>
      <w:lvlText w:val="%1.%2"/>
      <w:lvlJc w:val="left"/>
      <w:pPr>
        <w:tabs>
          <w:tab w:val="num" w:pos="0"/>
        </w:tabs>
        <w:ind w:left="786" w:hanging="360"/>
      </w:pPr>
      <w:rPr>
        <w:sz w:val="22"/>
        <w:b w:val="false"/>
        <w:szCs w:val="22"/>
      </w:rPr>
    </w:lvl>
    <w:lvl w:ilvl="2">
      <w:start w:val="1"/>
      <w:numFmt w:val="decimal"/>
      <w:lvlText w:val="%1.%2.%3"/>
      <w:lvlJc w:val="left"/>
      <w:pPr>
        <w:tabs>
          <w:tab w:val="num" w:pos="0"/>
        </w:tabs>
        <w:ind w:left="1212" w:hanging="720"/>
      </w:pPr>
      <w:rPr/>
    </w:lvl>
    <w:lvl w:ilvl="3">
      <w:start w:val="1"/>
      <w:numFmt w:val="decimal"/>
      <w:lvlText w:val="%1.%2.%3.%4"/>
      <w:lvlJc w:val="left"/>
      <w:pPr>
        <w:tabs>
          <w:tab w:val="num" w:pos="0"/>
        </w:tabs>
        <w:ind w:left="1278" w:hanging="720"/>
      </w:pPr>
      <w:rPr/>
    </w:lvl>
    <w:lvl w:ilvl="4">
      <w:start w:val="1"/>
      <w:numFmt w:val="decimal"/>
      <w:lvlText w:val="%1.%2.%3.%4.%5"/>
      <w:lvlJc w:val="left"/>
      <w:pPr>
        <w:tabs>
          <w:tab w:val="num" w:pos="0"/>
        </w:tabs>
        <w:ind w:left="1704" w:hanging="1080"/>
      </w:pPr>
      <w:rPr/>
    </w:lvl>
    <w:lvl w:ilvl="5">
      <w:start w:val="1"/>
      <w:numFmt w:val="decimal"/>
      <w:lvlText w:val="%1.%2.%3.%4.%5.%6"/>
      <w:lvlJc w:val="left"/>
      <w:pPr>
        <w:tabs>
          <w:tab w:val="num" w:pos="0"/>
        </w:tabs>
        <w:ind w:left="1770" w:hanging="1080"/>
      </w:pPr>
      <w:rPr/>
    </w:lvl>
    <w:lvl w:ilvl="6">
      <w:start w:val="1"/>
      <w:numFmt w:val="decimal"/>
      <w:lvlText w:val="%1.%2.%3.%4.%5.%6.%7"/>
      <w:lvlJc w:val="left"/>
      <w:pPr>
        <w:tabs>
          <w:tab w:val="num" w:pos="0"/>
        </w:tabs>
        <w:ind w:left="2196" w:hanging="1440"/>
      </w:pPr>
      <w:rPr/>
    </w:lvl>
    <w:lvl w:ilvl="7">
      <w:start w:val="1"/>
      <w:numFmt w:val="decimal"/>
      <w:lvlText w:val="%1.%2.%3.%4.%5.%6.%7.%8"/>
      <w:lvlJc w:val="left"/>
      <w:pPr>
        <w:tabs>
          <w:tab w:val="num" w:pos="0"/>
        </w:tabs>
        <w:ind w:left="2262" w:hanging="1440"/>
      </w:pPr>
      <w:rPr/>
    </w:lvl>
    <w:lvl w:ilvl="8">
      <w:start w:val="1"/>
      <w:numFmt w:val="decimal"/>
      <w:lvlText w:val="%1.%2.%3.%4.%5.%6.%7.%8.%9"/>
      <w:lvlJc w:val="left"/>
      <w:pPr>
        <w:tabs>
          <w:tab w:val="num" w:pos="0"/>
        </w:tabs>
        <w:ind w:left="2328" w:hanging="1440"/>
      </w:pPr>
      <w:rPr/>
    </w:lvl>
  </w:abstractNum>
  <w:abstractNum w:abstractNumId="37">
    <w:lvl w:ilvl="0">
      <w:start w:val="1"/>
      <w:numFmt w:val="bullet"/>
      <w:lvlText w:val="-"/>
      <w:lvlJc w:val="left"/>
      <w:pPr>
        <w:tabs>
          <w:tab w:val="num" w:pos="0"/>
        </w:tabs>
        <w:ind w:left="1117" w:hanging="360"/>
      </w:pPr>
      <w:rPr>
        <w:rFonts w:ascii="Arial" w:hAnsi="Arial" w:cs="Arial" w:hint="default"/>
        <w:sz w:val="19"/>
        <w:rFonts w:eastAsiaTheme="minorHAnsi"/>
      </w:rPr>
    </w:lvl>
    <w:lvl w:ilvl="1">
      <w:start w:val="1"/>
      <w:numFmt w:val="bullet"/>
      <w:lvlText w:val="o"/>
      <w:lvlJc w:val="left"/>
      <w:pPr>
        <w:tabs>
          <w:tab w:val="num" w:pos="0"/>
        </w:tabs>
        <w:ind w:left="1837" w:hanging="360"/>
      </w:pPr>
      <w:rPr>
        <w:rFonts w:ascii="Courier New" w:hAnsi="Courier New" w:cs="Courier New" w:hint="default"/>
      </w:rPr>
    </w:lvl>
    <w:lvl w:ilvl="2">
      <w:start w:val="1"/>
      <w:numFmt w:val="bullet"/>
      <w:lvlText w:val=""/>
      <w:lvlJc w:val="left"/>
      <w:pPr>
        <w:tabs>
          <w:tab w:val="num" w:pos="0"/>
        </w:tabs>
        <w:ind w:left="2557" w:hanging="360"/>
      </w:pPr>
      <w:rPr>
        <w:rFonts w:ascii="Wingdings" w:hAnsi="Wingdings" w:cs="Wingdings" w:hint="default"/>
      </w:rPr>
    </w:lvl>
    <w:lvl w:ilvl="3">
      <w:start w:val="1"/>
      <w:numFmt w:val="bullet"/>
      <w:lvlText w:val=""/>
      <w:lvlJc w:val="left"/>
      <w:pPr>
        <w:tabs>
          <w:tab w:val="num" w:pos="0"/>
        </w:tabs>
        <w:ind w:left="3277" w:hanging="360"/>
      </w:pPr>
      <w:rPr>
        <w:rFonts w:ascii="Symbol" w:hAnsi="Symbol" w:cs="Symbol" w:hint="default"/>
      </w:rPr>
    </w:lvl>
    <w:lvl w:ilvl="4">
      <w:start w:val="1"/>
      <w:numFmt w:val="bullet"/>
      <w:lvlText w:val="o"/>
      <w:lvlJc w:val="left"/>
      <w:pPr>
        <w:tabs>
          <w:tab w:val="num" w:pos="0"/>
        </w:tabs>
        <w:ind w:left="3997" w:hanging="360"/>
      </w:pPr>
      <w:rPr>
        <w:rFonts w:ascii="Courier New" w:hAnsi="Courier New" w:cs="Courier New" w:hint="default"/>
      </w:rPr>
    </w:lvl>
    <w:lvl w:ilvl="5">
      <w:start w:val="1"/>
      <w:numFmt w:val="bullet"/>
      <w:lvlText w:val=""/>
      <w:lvlJc w:val="left"/>
      <w:pPr>
        <w:tabs>
          <w:tab w:val="num" w:pos="0"/>
        </w:tabs>
        <w:ind w:left="4717" w:hanging="360"/>
      </w:pPr>
      <w:rPr>
        <w:rFonts w:ascii="Wingdings" w:hAnsi="Wingdings" w:cs="Wingdings" w:hint="default"/>
      </w:rPr>
    </w:lvl>
    <w:lvl w:ilvl="6">
      <w:start w:val="1"/>
      <w:numFmt w:val="bullet"/>
      <w:lvlText w:val=""/>
      <w:lvlJc w:val="left"/>
      <w:pPr>
        <w:tabs>
          <w:tab w:val="num" w:pos="0"/>
        </w:tabs>
        <w:ind w:left="5437" w:hanging="360"/>
      </w:pPr>
      <w:rPr>
        <w:rFonts w:ascii="Symbol" w:hAnsi="Symbol" w:cs="Symbol" w:hint="default"/>
      </w:rPr>
    </w:lvl>
    <w:lvl w:ilvl="7">
      <w:start w:val="1"/>
      <w:numFmt w:val="bullet"/>
      <w:lvlText w:val="o"/>
      <w:lvlJc w:val="left"/>
      <w:pPr>
        <w:tabs>
          <w:tab w:val="num" w:pos="0"/>
        </w:tabs>
        <w:ind w:left="6157" w:hanging="360"/>
      </w:pPr>
      <w:rPr>
        <w:rFonts w:ascii="Courier New" w:hAnsi="Courier New" w:cs="Courier New" w:hint="default"/>
      </w:rPr>
    </w:lvl>
    <w:lvl w:ilvl="8">
      <w:start w:val="1"/>
      <w:numFmt w:val="bullet"/>
      <w:lvlText w:val=""/>
      <w:lvlJc w:val="left"/>
      <w:pPr>
        <w:tabs>
          <w:tab w:val="num" w:pos="0"/>
        </w:tabs>
        <w:ind w:left="6877" w:hanging="360"/>
      </w:pPr>
      <w:rPr>
        <w:rFonts w:ascii="Wingdings" w:hAnsi="Wingdings" w:cs="Wingdings" w:hint="default"/>
      </w:rPr>
    </w:lvl>
  </w:abstractNum>
  <w:abstractNum w:abstractNumId="38">
    <w:lvl w:ilvl="0">
      <w:start w:val="1"/>
      <w:numFmt w:val="lowerRoman"/>
      <w:lvlText w:val="(%1)"/>
      <w:lvlJc w:val="left"/>
      <w:pPr>
        <w:tabs>
          <w:tab w:val="num" w:pos="0"/>
        </w:tabs>
        <w:ind w:left="1004" w:hanging="720"/>
      </w:pPr>
      <w:rPr/>
    </w:lvl>
    <w:lvl w:ilvl="1">
      <w:start w:val="1"/>
      <w:numFmt w:val="lowerLetter"/>
      <w:lvlText w:val="%2."/>
      <w:lvlJc w:val="left"/>
      <w:pPr>
        <w:tabs>
          <w:tab w:val="num" w:pos="0"/>
        </w:tabs>
        <w:ind w:left="1364" w:hanging="360"/>
      </w:pPr>
      <w:rPr/>
    </w:lvl>
    <w:lvl w:ilvl="2">
      <w:start w:val="1"/>
      <w:numFmt w:val="lowerRoman"/>
      <w:lvlText w:val="%3."/>
      <w:lvlJc w:val="right"/>
      <w:pPr>
        <w:tabs>
          <w:tab w:val="num" w:pos="0"/>
        </w:tabs>
        <w:ind w:left="2084" w:hanging="180"/>
      </w:pPr>
      <w:rPr/>
    </w:lvl>
    <w:lvl w:ilvl="3">
      <w:start w:val="1"/>
      <w:numFmt w:val="decimal"/>
      <w:lvlText w:val="%4."/>
      <w:lvlJc w:val="left"/>
      <w:pPr>
        <w:tabs>
          <w:tab w:val="num" w:pos="0"/>
        </w:tabs>
        <w:ind w:left="2804" w:hanging="360"/>
      </w:pPr>
      <w:rPr/>
    </w:lvl>
    <w:lvl w:ilvl="4">
      <w:start w:val="1"/>
      <w:numFmt w:val="lowerLetter"/>
      <w:lvlText w:val="%5."/>
      <w:lvlJc w:val="left"/>
      <w:pPr>
        <w:tabs>
          <w:tab w:val="num" w:pos="0"/>
        </w:tabs>
        <w:ind w:left="3524" w:hanging="360"/>
      </w:pPr>
      <w:rPr/>
    </w:lvl>
    <w:lvl w:ilvl="5">
      <w:start w:val="1"/>
      <w:numFmt w:val="lowerRoman"/>
      <w:lvlText w:val="%6."/>
      <w:lvlJc w:val="right"/>
      <w:pPr>
        <w:tabs>
          <w:tab w:val="num" w:pos="0"/>
        </w:tabs>
        <w:ind w:left="4244" w:hanging="180"/>
      </w:pPr>
      <w:rPr/>
    </w:lvl>
    <w:lvl w:ilvl="6">
      <w:start w:val="1"/>
      <w:numFmt w:val="decimal"/>
      <w:lvlText w:val="%7."/>
      <w:lvlJc w:val="left"/>
      <w:pPr>
        <w:tabs>
          <w:tab w:val="num" w:pos="0"/>
        </w:tabs>
        <w:ind w:left="4964" w:hanging="360"/>
      </w:pPr>
      <w:rPr/>
    </w:lvl>
    <w:lvl w:ilvl="7">
      <w:start w:val="1"/>
      <w:numFmt w:val="lowerLetter"/>
      <w:lvlText w:val="%8."/>
      <w:lvlJc w:val="left"/>
      <w:pPr>
        <w:tabs>
          <w:tab w:val="num" w:pos="0"/>
        </w:tabs>
        <w:ind w:left="5684" w:hanging="360"/>
      </w:pPr>
      <w:rPr/>
    </w:lvl>
    <w:lvl w:ilvl="8">
      <w:start w:val="1"/>
      <w:numFmt w:val="lowerRoman"/>
      <w:lvlText w:val="%9."/>
      <w:lvlJc w:val="right"/>
      <w:pPr>
        <w:tabs>
          <w:tab w:val="num" w:pos="0"/>
        </w:tabs>
        <w:ind w:left="6404" w:hanging="180"/>
      </w:pPr>
      <w:rPr/>
    </w:lvl>
  </w:abstractNum>
  <w:abstractNum w:abstractNumId="39">
    <w:lvl w:ilvl="0">
      <w:start w:val="1"/>
      <w:numFmt w:val="lowerLetter"/>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bering>
</file>

<file path=word/settings.xml><?xml version="1.0" encoding="utf-8"?>
<w:settings xmlns:w="http://schemas.openxmlformats.org/wordprocessingml/2006/main">
  <w:zoom w:percent="100"/>
  <w:revisionView w:insDel="0" w:formatting="0"/>
  <w:trackRevisions/>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sk-SK"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asciiTheme="minorHAnsi" w:eastAsiaTheme="minorHAnsi" w:hAnsiTheme="minorHAnsi"/>
        <w:sz w:val="22"/>
        <w:szCs w:val="22"/>
        <w:lang w:val="en-US" w:eastAsia="en-US" w:bidi="en-US"/>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f6298"/>
    <w:pPr>
      <w:widowControl w:val="false"/>
      <w:suppressAutoHyphens w:val="true"/>
      <w:bidi w:val="0"/>
      <w:spacing w:lineRule="auto" w:line="240" w:before="0" w:after="0"/>
      <w:jc w:val="left"/>
    </w:pPr>
    <w:rPr>
      <w:rFonts w:ascii="Times New Roman" w:hAnsi="Times New Roman" w:eastAsia="Times New Roman" w:cs="Times New Roman"/>
      <w:color w:val="000000"/>
      <w:kern w:val="0"/>
      <w:sz w:val="24"/>
      <w:szCs w:val="24"/>
      <w:lang w:val="sk-SK" w:eastAsia="sk-SK" w:bidi="ar-SA"/>
    </w:rPr>
  </w:style>
  <w:style w:type="paragraph" w:styleId="Nadpis1">
    <w:name w:val="Heading 1"/>
    <w:basedOn w:val="Normal"/>
    <w:next w:val="Normal"/>
    <w:link w:val="Nadpis1Char"/>
    <w:uiPriority w:val="9"/>
    <w:qFormat/>
    <w:rsid w:val="008476a8"/>
    <w:pPr>
      <w:keepNext w:val="true"/>
      <w:spacing w:before="240" w:after="60"/>
      <w:outlineLvl w:val="0"/>
    </w:pPr>
    <w:rPr>
      <w:rFonts w:ascii="Cambria" w:hAnsi="Cambria" w:eastAsia="" w:asciiTheme="majorHAnsi" w:eastAsiaTheme="majorEastAsia" w:hAnsiTheme="majorHAnsi"/>
      <w:b/>
      <w:bCs/>
      <w:kern w:val="2"/>
      <w:sz w:val="32"/>
      <w:szCs w:val="32"/>
    </w:rPr>
  </w:style>
  <w:style w:type="paragraph" w:styleId="Nadpis2">
    <w:name w:val="Heading 2"/>
    <w:basedOn w:val="Normal"/>
    <w:next w:val="Normal"/>
    <w:link w:val="Nadpis2Char"/>
    <w:uiPriority w:val="9"/>
    <w:semiHidden/>
    <w:unhideWhenUsed/>
    <w:qFormat/>
    <w:rsid w:val="008476a8"/>
    <w:pPr>
      <w:keepNext w:val="true"/>
      <w:spacing w:before="240" w:after="60"/>
      <w:outlineLvl w:val="1"/>
    </w:pPr>
    <w:rPr>
      <w:rFonts w:ascii="Cambria" w:hAnsi="Cambria" w:eastAsia="" w:asciiTheme="majorHAnsi" w:eastAsiaTheme="majorEastAsia" w:hAnsiTheme="majorHAnsi"/>
      <w:b/>
      <w:bCs/>
      <w:i/>
      <w:iCs/>
      <w:sz w:val="28"/>
      <w:szCs w:val="28"/>
    </w:rPr>
  </w:style>
  <w:style w:type="paragraph" w:styleId="Nadpis3">
    <w:name w:val="Heading 3"/>
    <w:basedOn w:val="Normal"/>
    <w:next w:val="Normal"/>
    <w:link w:val="Nadpis3Char"/>
    <w:uiPriority w:val="9"/>
    <w:semiHidden/>
    <w:unhideWhenUsed/>
    <w:qFormat/>
    <w:rsid w:val="008476a8"/>
    <w:pPr>
      <w:keepNext w:val="true"/>
      <w:spacing w:before="240" w:after="60"/>
      <w:outlineLvl w:val="2"/>
    </w:pPr>
    <w:rPr>
      <w:rFonts w:ascii="Cambria" w:hAnsi="Cambria" w:eastAsia="" w:asciiTheme="majorHAnsi" w:eastAsiaTheme="majorEastAsia" w:hAnsiTheme="majorHAnsi"/>
      <w:b/>
      <w:bCs/>
      <w:sz w:val="26"/>
      <w:szCs w:val="26"/>
    </w:rPr>
  </w:style>
  <w:style w:type="paragraph" w:styleId="Nadpis4">
    <w:name w:val="Heading 4"/>
    <w:basedOn w:val="Normal"/>
    <w:next w:val="Normal"/>
    <w:link w:val="Nadpis4Char"/>
    <w:uiPriority w:val="9"/>
    <w:semiHidden/>
    <w:unhideWhenUsed/>
    <w:qFormat/>
    <w:rsid w:val="008476a8"/>
    <w:pPr>
      <w:keepNext w:val="true"/>
      <w:spacing w:before="240" w:after="60"/>
      <w:outlineLvl w:val="3"/>
    </w:pPr>
    <w:rPr>
      <w:b/>
      <w:bCs/>
      <w:sz w:val="28"/>
      <w:szCs w:val="28"/>
    </w:rPr>
  </w:style>
  <w:style w:type="paragraph" w:styleId="Nadpis5">
    <w:name w:val="Heading 5"/>
    <w:basedOn w:val="Normal"/>
    <w:next w:val="Normal"/>
    <w:link w:val="Nadpis5Char"/>
    <w:uiPriority w:val="9"/>
    <w:semiHidden/>
    <w:unhideWhenUsed/>
    <w:qFormat/>
    <w:rsid w:val="008476a8"/>
    <w:pPr>
      <w:spacing w:before="240" w:after="60"/>
      <w:outlineLvl w:val="4"/>
    </w:pPr>
    <w:rPr>
      <w:b/>
      <w:bCs/>
      <w:i/>
      <w:iCs/>
      <w:sz w:val="26"/>
      <w:szCs w:val="26"/>
    </w:rPr>
  </w:style>
  <w:style w:type="paragraph" w:styleId="Nadpis6">
    <w:name w:val="Heading 6"/>
    <w:basedOn w:val="Normal"/>
    <w:next w:val="Normal"/>
    <w:link w:val="Nadpis6Char"/>
    <w:uiPriority w:val="9"/>
    <w:semiHidden/>
    <w:unhideWhenUsed/>
    <w:qFormat/>
    <w:rsid w:val="008476a8"/>
    <w:pPr>
      <w:spacing w:before="240" w:after="60"/>
      <w:outlineLvl w:val="5"/>
    </w:pPr>
    <w:rPr>
      <w:b/>
      <w:bCs/>
      <w:sz w:val="22"/>
      <w:szCs w:val="22"/>
    </w:rPr>
  </w:style>
  <w:style w:type="paragraph" w:styleId="Nadpis7">
    <w:name w:val="Heading 7"/>
    <w:basedOn w:val="Normal"/>
    <w:next w:val="Normal"/>
    <w:link w:val="Nadpis7Char"/>
    <w:uiPriority w:val="9"/>
    <w:semiHidden/>
    <w:unhideWhenUsed/>
    <w:qFormat/>
    <w:rsid w:val="008476a8"/>
    <w:pPr>
      <w:spacing w:before="240" w:after="60"/>
      <w:outlineLvl w:val="6"/>
    </w:pPr>
    <w:rPr/>
  </w:style>
  <w:style w:type="paragraph" w:styleId="Nadpis8">
    <w:name w:val="Heading 8"/>
    <w:basedOn w:val="Normal"/>
    <w:next w:val="Normal"/>
    <w:link w:val="Nadpis8Char"/>
    <w:uiPriority w:val="9"/>
    <w:semiHidden/>
    <w:unhideWhenUsed/>
    <w:qFormat/>
    <w:rsid w:val="008476a8"/>
    <w:pPr>
      <w:spacing w:before="240" w:after="60"/>
      <w:outlineLvl w:val="7"/>
    </w:pPr>
    <w:rPr>
      <w:i/>
      <w:iCs/>
    </w:rPr>
  </w:style>
  <w:style w:type="paragraph" w:styleId="Nadpis9">
    <w:name w:val="Heading 9"/>
    <w:basedOn w:val="Normal"/>
    <w:next w:val="Normal"/>
    <w:link w:val="Nadpis9Char"/>
    <w:uiPriority w:val="9"/>
    <w:semiHidden/>
    <w:unhideWhenUsed/>
    <w:qFormat/>
    <w:rsid w:val="008476a8"/>
    <w:pPr>
      <w:spacing w:before="240" w:after="60"/>
      <w:outlineLvl w:val="8"/>
    </w:pPr>
    <w:rPr>
      <w:rFonts w:ascii="Cambria" w:hAnsi="Cambria" w:eastAsia="" w:asciiTheme="majorHAnsi" w:eastAsiaTheme="majorEastAsia" w:hAnsiTheme="majorHAnsi"/>
      <w:sz w:val="22"/>
      <w:szCs w:val="22"/>
    </w:rPr>
  </w:style>
  <w:style w:type="character" w:styleId="DefaultParagraphFont" w:default="1">
    <w:name w:val="Default Paragraph Font"/>
    <w:uiPriority w:val="1"/>
    <w:semiHidden/>
    <w:unhideWhenUsed/>
    <w:qFormat/>
    <w:rPr/>
  </w:style>
  <w:style w:type="character" w:styleId="Nadpis1Char" w:customStyle="1">
    <w:name w:val="Nadpis 1 Char"/>
    <w:basedOn w:val="DefaultParagraphFont"/>
    <w:uiPriority w:val="9"/>
    <w:qFormat/>
    <w:rsid w:val="008476a8"/>
    <w:rPr>
      <w:rFonts w:ascii="Cambria" w:hAnsi="Cambria" w:eastAsia="" w:asciiTheme="majorHAnsi" w:eastAsiaTheme="majorEastAsia" w:hAnsiTheme="majorHAnsi"/>
      <w:b/>
      <w:bCs/>
      <w:kern w:val="2"/>
      <w:sz w:val="32"/>
      <w:szCs w:val="32"/>
    </w:rPr>
  </w:style>
  <w:style w:type="character" w:styleId="Nadpis2Char" w:customStyle="1">
    <w:name w:val="Nadpis 2 Char"/>
    <w:basedOn w:val="DefaultParagraphFont"/>
    <w:uiPriority w:val="9"/>
    <w:semiHidden/>
    <w:qFormat/>
    <w:rsid w:val="008476a8"/>
    <w:rPr>
      <w:rFonts w:ascii="Cambria" w:hAnsi="Cambria" w:eastAsia="" w:asciiTheme="majorHAnsi" w:eastAsiaTheme="majorEastAsia" w:hAnsiTheme="majorHAnsi"/>
      <w:b/>
      <w:bCs/>
      <w:i/>
      <w:iCs/>
      <w:sz w:val="28"/>
      <w:szCs w:val="28"/>
    </w:rPr>
  </w:style>
  <w:style w:type="character" w:styleId="Nadpis3Char" w:customStyle="1">
    <w:name w:val="Nadpis 3 Char"/>
    <w:basedOn w:val="DefaultParagraphFont"/>
    <w:uiPriority w:val="9"/>
    <w:semiHidden/>
    <w:qFormat/>
    <w:rsid w:val="008476a8"/>
    <w:rPr>
      <w:rFonts w:ascii="Cambria" w:hAnsi="Cambria" w:eastAsia="" w:asciiTheme="majorHAnsi" w:eastAsiaTheme="majorEastAsia" w:hAnsiTheme="majorHAnsi"/>
      <w:b/>
      <w:bCs/>
      <w:sz w:val="26"/>
      <w:szCs w:val="26"/>
    </w:rPr>
  </w:style>
  <w:style w:type="character" w:styleId="Nadpis4Char" w:customStyle="1">
    <w:name w:val="Nadpis 4 Char"/>
    <w:basedOn w:val="DefaultParagraphFont"/>
    <w:uiPriority w:val="9"/>
    <w:qFormat/>
    <w:rsid w:val="008476a8"/>
    <w:rPr>
      <w:b/>
      <w:bCs/>
      <w:sz w:val="28"/>
      <w:szCs w:val="28"/>
    </w:rPr>
  </w:style>
  <w:style w:type="character" w:styleId="Nadpis5Char" w:customStyle="1">
    <w:name w:val="Nadpis 5 Char"/>
    <w:basedOn w:val="DefaultParagraphFont"/>
    <w:uiPriority w:val="9"/>
    <w:semiHidden/>
    <w:qFormat/>
    <w:rsid w:val="008476a8"/>
    <w:rPr>
      <w:b/>
      <w:bCs/>
      <w:i/>
      <w:iCs/>
      <w:sz w:val="26"/>
      <w:szCs w:val="26"/>
    </w:rPr>
  </w:style>
  <w:style w:type="character" w:styleId="Nadpis6Char" w:customStyle="1">
    <w:name w:val="Nadpis 6 Char"/>
    <w:basedOn w:val="DefaultParagraphFont"/>
    <w:uiPriority w:val="9"/>
    <w:semiHidden/>
    <w:qFormat/>
    <w:rsid w:val="008476a8"/>
    <w:rPr>
      <w:b/>
      <w:bCs/>
    </w:rPr>
  </w:style>
  <w:style w:type="character" w:styleId="Nadpis7Char" w:customStyle="1">
    <w:name w:val="Nadpis 7 Char"/>
    <w:basedOn w:val="DefaultParagraphFont"/>
    <w:uiPriority w:val="9"/>
    <w:semiHidden/>
    <w:qFormat/>
    <w:rsid w:val="008476a8"/>
    <w:rPr>
      <w:sz w:val="24"/>
      <w:szCs w:val="24"/>
    </w:rPr>
  </w:style>
  <w:style w:type="character" w:styleId="Nadpis8Char" w:customStyle="1">
    <w:name w:val="Nadpis 8 Char"/>
    <w:basedOn w:val="DefaultParagraphFont"/>
    <w:uiPriority w:val="9"/>
    <w:semiHidden/>
    <w:qFormat/>
    <w:rsid w:val="008476a8"/>
    <w:rPr>
      <w:i/>
      <w:iCs/>
      <w:sz w:val="24"/>
      <w:szCs w:val="24"/>
    </w:rPr>
  </w:style>
  <w:style w:type="character" w:styleId="Nadpis9Char" w:customStyle="1">
    <w:name w:val="Nadpis 9 Char"/>
    <w:basedOn w:val="DefaultParagraphFont"/>
    <w:uiPriority w:val="9"/>
    <w:semiHidden/>
    <w:qFormat/>
    <w:rsid w:val="008476a8"/>
    <w:rPr>
      <w:rFonts w:ascii="Cambria" w:hAnsi="Cambria" w:eastAsia="" w:asciiTheme="majorHAnsi" w:eastAsiaTheme="majorEastAsia" w:hAnsiTheme="majorHAnsi"/>
    </w:rPr>
  </w:style>
  <w:style w:type="character" w:styleId="NzovChar" w:customStyle="1">
    <w:name w:val="Názov Char"/>
    <w:basedOn w:val="DefaultParagraphFont"/>
    <w:uiPriority w:val="10"/>
    <w:qFormat/>
    <w:rsid w:val="008476a8"/>
    <w:rPr>
      <w:rFonts w:ascii="Cambria" w:hAnsi="Cambria" w:eastAsia="" w:asciiTheme="majorHAnsi" w:eastAsiaTheme="majorEastAsia" w:hAnsiTheme="majorHAnsi"/>
      <w:b/>
      <w:bCs/>
      <w:kern w:val="2"/>
      <w:sz w:val="32"/>
      <w:szCs w:val="32"/>
    </w:rPr>
  </w:style>
  <w:style w:type="character" w:styleId="PodtitulChar" w:customStyle="1">
    <w:name w:val="Podtitul Char"/>
    <w:basedOn w:val="DefaultParagraphFont"/>
    <w:uiPriority w:val="11"/>
    <w:qFormat/>
    <w:rsid w:val="008476a8"/>
    <w:rPr>
      <w:rFonts w:ascii="Cambria" w:hAnsi="Cambria" w:eastAsia="" w:asciiTheme="majorHAnsi" w:eastAsiaTheme="majorEastAsia" w:hAnsiTheme="majorHAnsi"/>
      <w:sz w:val="24"/>
      <w:szCs w:val="24"/>
    </w:rPr>
  </w:style>
  <w:style w:type="character" w:styleId="Strong">
    <w:name w:val="Strong"/>
    <w:basedOn w:val="DefaultParagraphFont"/>
    <w:uiPriority w:val="22"/>
    <w:qFormat/>
    <w:rsid w:val="008476a8"/>
    <w:rPr>
      <w:b/>
      <w:bCs/>
    </w:rPr>
  </w:style>
  <w:style w:type="character" w:styleId="Zdraznenie">
    <w:name w:val="Emphasis"/>
    <w:basedOn w:val="DefaultParagraphFont"/>
    <w:uiPriority w:val="20"/>
    <w:qFormat/>
    <w:rsid w:val="008476a8"/>
    <w:rPr>
      <w:rFonts w:ascii="Calibri" w:hAnsi="Calibri" w:asciiTheme="minorHAnsi" w:hAnsiTheme="minorHAnsi"/>
      <w:b/>
      <w:i/>
      <w:iCs/>
    </w:rPr>
  </w:style>
  <w:style w:type="character" w:styleId="CitciaChar" w:customStyle="1">
    <w:name w:val="Citácia Char"/>
    <w:basedOn w:val="DefaultParagraphFont"/>
    <w:link w:val="Quote"/>
    <w:uiPriority w:val="29"/>
    <w:qFormat/>
    <w:rsid w:val="008476a8"/>
    <w:rPr>
      <w:i/>
      <w:sz w:val="24"/>
      <w:szCs w:val="24"/>
    </w:rPr>
  </w:style>
  <w:style w:type="character" w:styleId="ZvraznencitciaChar" w:customStyle="1">
    <w:name w:val="Zvýraznená citácia Char"/>
    <w:basedOn w:val="DefaultParagraphFont"/>
    <w:link w:val="IntenseQuote"/>
    <w:uiPriority w:val="30"/>
    <w:qFormat/>
    <w:rsid w:val="008476a8"/>
    <w:rPr>
      <w:b/>
      <w:i/>
      <w:sz w:val="24"/>
    </w:rPr>
  </w:style>
  <w:style w:type="character" w:styleId="SubtleEmphasis">
    <w:name w:val="Subtle Emphasis"/>
    <w:uiPriority w:val="19"/>
    <w:qFormat/>
    <w:rsid w:val="008476a8"/>
    <w:rPr>
      <w:i/>
      <w:color w:val="5A5A5A" w:themeColor="text1" w:themeTint="a5"/>
    </w:rPr>
  </w:style>
  <w:style w:type="character" w:styleId="IntenseEmphasis">
    <w:name w:val="Intense Emphasis"/>
    <w:basedOn w:val="DefaultParagraphFont"/>
    <w:uiPriority w:val="21"/>
    <w:qFormat/>
    <w:rsid w:val="008476a8"/>
    <w:rPr>
      <w:b/>
      <w:i/>
      <w:sz w:val="24"/>
      <w:szCs w:val="24"/>
      <w:u w:val="single"/>
    </w:rPr>
  </w:style>
  <w:style w:type="character" w:styleId="SubtleReference">
    <w:name w:val="Subtle Reference"/>
    <w:basedOn w:val="DefaultParagraphFont"/>
    <w:uiPriority w:val="31"/>
    <w:qFormat/>
    <w:rsid w:val="008476a8"/>
    <w:rPr>
      <w:sz w:val="24"/>
      <w:szCs w:val="24"/>
      <w:u w:val="single"/>
    </w:rPr>
  </w:style>
  <w:style w:type="character" w:styleId="IntenseReference">
    <w:name w:val="Intense Reference"/>
    <w:basedOn w:val="DefaultParagraphFont"/>
    <w:uiPriority w:val="32"/>
    <w:qFormat/>
    <w:rsid w:val="008476a8"/>
    <w:rPr>
      <w:b/>
      <w:sz w:val="24"/>
      <w:u w:val="single"/>
    </w:rPr>
  </w:style>
  <w:style w:type="character" w:styleId="BookTitle">
    <w:name w:val="Book Title"/>
    <w:basedOn w:val="DefaultParagraphFont"/>
    <w:uiPriority w:val="33"/>
    <w:qFormat/>
    <w:rsid w:val="008476a8"/>
    <w:rPr>
      <w:rFonts w:ascii="Cambria" w:hAnsi="Cambria" w:eastAsia="" w:asciiTheme="majorHAnsi" w:eastAsiaTheme="majorEastAsia" w:hAnsiTheme="majorHAnsi"/>
      <w:b/>
      <w:i/>
      <w:sz w:val="24"/>
      <w:szCs w:val="24"/>
    </w:rPr>
  </w:style>
  <w:style w:type="character" w:styleId="CharStyle9" w:customStyle="1">
    <w:name w:val="Char Style 9"/>
    <w:basedOn w:val="DefaultParagraphFont"/>
    <w:link w:val="Style8"/>
    <w:uiPriority w:val="99"/>
    <w:qFormat/>
    <w:locked/>
    <w:rsid w:val="008f6298"/>
    <w:rPr>
      <w:rFonts w:ascii="Arial" w:hAnsi="Arial" w:cs="Arial"/>
      <w:b/>
      <w:bCs/>
      <w:sz w:val="28"/>
      <w:szCs w:val="28"/>
      <w:shd w:fill="FFFFFF" w:val="clear"/>
    </w:rPr>
  </w:style>
  <w:style w:type="character" w:styleId="CharStyle10" w:customStyle="1">
    <w:name w:val="Char Style 10"/>
    <w:basedOn w:val="DefaultParagraphFont"/>
    <w:link w:val="Style2"/>
    <w:uiPriority w:val="99"/>
    <w:qFormat/>
    <w:locked/>
    <w:rsid w:val="008f6298"/>
    <w:rPr>
      <w:rFonts w:ascii="Arial" w:hAnsi="Arial" w:cs="Arial"/>
      <w:sz w:val="19"/>
      <w:szCs w:val="19"/>
      <w:shd w:fill="FFFFFF" w:val="clear"/>
    </w:rPr>
  </w:style>
  <w:style w:type="character" w:styleId="CharStyle13" w:customStyle="1">
    <w:name w:val="Char Style 13"/>
    <w:basedOn w:val="DefaultParagraphFont"/>
    <w:link w:val="Style12"/>
    <w:uiPriority w:val="99"/>
    <w:qFormat/>
    <w:locked/>
    <w:rsid w:val="008f6298"/>
    <w:rPr>
      <w:rFonts w:ascii="Arial" w:hAnsi="Arial" w:cs="Arial"/>
      <w:b/>
      <w:bCs/>
      <w:shd w:fill="FFFFFF" w:val="clear"/>
    </w:rPr>
  </w:style>
  <w:style w:type="character" w:styleId="Internetovodkaz">
    <w:name w:val="Hyperlink"/>
    <w:basedOn w:val="DefaultParagraphFont"/>
    <w:uiPriority w:val="99"/>
    <w:unhideWhenUsed/>
    <w:rsid w:val="008f6298"/>
    <w:rPr>
      <w:rFonts w:cs="Times New Roman"/>
      <w:color w:val="0563C1"/>
      <w:u w:val="single"/>
    </w:rPr>
  </w:style>
  <w:style w:type="character" w:styleId="OdsekzoznamuChar" w:customStyle="1">
    <w:name w:val="Odsek zoznamu Char"/>
    <w:link w:val="ListParagraph"/>
    <w:uiPriority w:val="34"/>
    <w:qFormat/>
    <w:rsid w:val="00fa619c"/>
    <w:rPr>
      <w:sz w:val="24"/>
      <w:szCs w:val="24"/>
    </w:rPr>
  </w:style>
  <w:style w:type="character" w:styleId="Annotationreference">
    <w:name w:val="annotation reference"/>
    <w:basedOn w:val="DefaultParagraphFont"/>
    <w:uiPriority w:val="99"/>
    <w:semiHidden/>
    <w:unhideWhenUsed/>
    <w:qFormat/>
    <w:rsid w:val="00fa619c"/>
    <w:rPr>
      <w:sz w:val="16"/>
      <w:szCs w:val="16"/>
    </w:rPr>
  </w:style>
  <w:style w:type="character" w:styleId="TextkomentraChar" w:customStyle="1">
    <w:name w:val="Text komentára Char"/>
    <w:basedOn w:val="DefaultParagraphFont"/>
    <w:link w:val="Annotationtext"/>
    <w:uiPriority w:val="99"/>
    <w:qFormat/>
    <w:rsid w:val="00fa619c"/>
    <w:rPr>
      <w:rFonts w:ascii="Times New Roman" w:hAnsi="Times New Roman" w:eastAsia="Times New Roman"/>
      <w:color w:val="000000"/>
      <w:sz w:val="20"/>
      <w:szCs w:val="20"/>
      <w:lang w:val="sk-SK" w:eastAsia="sk-SK" w:bidi="ar-SA"/>
    </w:rPr>
  </w:style>
  <w:style w:type="character" w:styleId="TextbublinyChar" w:customStyle="1">
    <w:name w:val="Text bubliny Char"/>
    <w:basedOn w:val="DefaultParagraphFont"/>
    <w:link w:val="BalloonText"/>
    <w:uiPriority w:val="99"/>
    <w:semiHidden/>
    <w:qFormat/>
    <w:rsid w:val="00fa619c"/>
    <w:rPr>
      <w:rFonts w:ascii="Tahoma" w:hAnsi="Tahoma" w:eastAsia="Times New Roman" w:cs="Tahoma"/>
      <w:color w:val="000000"/>
      <w:sz w:val="16"/>
      <w:szCs w:val="16"/>
      <w:lang w:val="sk-SK" w:eastAsia="sk-SK" w:bidi="ar-SA"/>
    </w:rPr>
  </w:style>
  <w:style w:type="character" w:styleId="PredmetkomentraChar" w:customStyle="1">
    <w:name w:val="Predmet komentára Char"/>
    <w:basedOn w:val="TextkomentraChar"/>
    <w:link w:val="Annotationsubject"/>
    <w:uiPriority w:val="99"/>
    <w:semiHidden/>
    <w:qFormat/>
    <w:rsid w:val="00e348ae"/>
    <w:rPr>
      <w:rFonts w:ascii="Times New Roman" w:hAnsi="Times New Roman" w:eastAsia="Times New Roman"/>
      <w:b/>
      <w:bCs/>
      <w:color w:val="000000"/>
      <w:sz w:val="20"/>
      <w:szCs w:val="20"/>
      <w:lang w:val="sk-SK" w:eastAsia="sk-SK" w:bidi="ar-SA"/>
    </w:rPr>
  </w:style>
  <w:style w:type="character" w:styleId="CharStyle26Exact" w:customStyle="1">
    <w:name w:val="Char Style 26 Exact"/>
    <w:basedOn w:val="DefaultParagraphFont"/>
    <w:uiPriority w:val="99"/>
    <w:qFormat/>
    <w:rsid w:val="003a30d9"/>
    <w:rPr>
      <w:rFonts w:ascii="Arial" w:hAnsi="Arial" w:cs="Arial"/>
      <w:b/>
      <w:bCs/>
      <w:sz w:val="22"/>
      <w:szCs w:val="22"/>
      <w:u w:val="none"/>
    </w:rPr>
  </w:style>
  <w:style w:type="character" w:styleId="CharStyle37" w:customStyle="1">
    <w:name w:val="Char Style 37"/>
    <w:basedOn w:val="DefaultParagraphFont"/>
    <w:link w:val="Style25"/>
    <w:uiPriority w:val="99"/>
    <w:qFormat/>
    <w:locked/>
    <w:rsid w:val="003a30d9"/>
    <w:rPr>
      <w:rFonts w:ascii="Arial" w:hAnsi="Arial" w:cs="Arial"/>
      <w:b/>
      <w:bCs/>
      <w:shd w:fill="FFFFFF" w:val="clear"/>
    </w:rPr>
  </w:style>
  <w:style w:type="character" w:styleId="CharStyle11" w:customStyle="1">
    <w:name w:val="Char Style 11"/>
    <w:basedOn w:val="CharStyle10"/>
    <w:uiPriority w:val="99"/>
    <w:qFormat/>
    <w:rsid w:val="009347d2"/>
    <w:rPr>
      <w:rFonts w:ascii="Arial" w:hAnsi="Arial" w:cs="Arial"/>
      <w:b/>
      <w:bCs/>
      <w:sz w:val="19"/>
      <w:szCs w:val="19"/>
      <w:shd w:fill="FFFFFF" w:val="clear"/>
    </w:rPr>
  </w:style>
  <w:style w:type="character" w:styleId="CharStyle36" w:customStyle="1">
    <w:name w:val="Char Style 36"/>
    <w:basedOn w:val="DefaultParagraphFont"/>
    <w:uiPriority w:val="99"/>
    <w:qFormat/>
    <w:rsid w:val="009347d2"/>
    <w:rPr>
      <w:rFonts w:cs="Times New Roman"/>
      <w:sz w:val="21"/>
      <w:szCs w:val="21"/>
      <w:u w:val="none"/>
    </w:rPr>
  </w:style>
  <w:style w:type="character" w:styleId="CharStyle30" w:customStyle="1">
    <w:name w:val="Char Style 30"/>
    <w:basedOn w:val="DefaultParagraphFont"/>
    <w:link w:val="Style5"/>
    <w:uiPriority w:val="99"/>
    <w:qFormat/>
    <w:locked/>
    <w:rsid w:val="009347d2"/>
    <w:rPr>
      <w:sz w:val="21"/>
      <w:szCs w:val="21"/>
      <w:shd w:fill="FFFFFF" w:val="clear"/>
    </w:rPr>
  </w:style>
  <w:style w:type="character" w:styleId="CharStyle48" w:customStyle="1">
    <w:name w:val="Char Style 48"/>
    <w:basedOn w:val="DefaultParagraphFont"/>
    <w:link w:val="Style47"/>
    <w:uiPriority w:val="99"/>
    <w:qFormat/>
    <w:locked/>
    <w:rsid w:val="0038425a"/>
    <w:rPr>
      <w:rFonts w:ascii="Arial" w:hAnsi="Arial" w:cs="Arial"/>
      <w:b/>
      <w:bCs/>
      <w:shd w:fill="FFFFFF" w:val="clear"/>
    </w:rPr>
  </w:style>
  <w:style w:type="character" w:styleId="CharStyle18Exact" w:customStyle="1">
    <w:name w:val="Char Style 18 Exact"/>
    <w:basedOn w:val="DefaultParagraphFont"/>
    <w:link w:val="Style17"/>
    <w:uiPriority w:val="99"/>
    <w:qFormat/>
    <w:locked/>
    <w:rsid w:val="0038425a"/>
    <w:rPr>
      <w:b/>
      <w:bCs/>
      <w:i/>
      <w:iCs/>
      <w:sz w:val="32"/>
      <w:szCs w:val="32"/>
      <w:shd w:fill="FFFFFF" w:val="clear"/>
    </w:rPr>
  </w:style>
  <w:style w:type="character" w:styleId="HlavikaChar" w:customStyle="1">
    <w:name w:val="Hlavička Char"/>
    <w:basedOn w:val="DefaultParagraphFont"/>
    <w:uiPriority w:val="99"/>
    <w:semiHidden/>
    <w:qFormat/>
    <w:rsid w:val="00b70873"/>
    <w:rPr>
      <w:rFonts w:ascii="Times New Roman" w:hAnsi="Times New Roman" w:eastAsia="Times New Roman"/>
      <w:color w:val="000000"/>
      <w:sz w:val="24"/>
      <w:szCs w:val="24"/>
      <w:lang w:val="sk-SK" w:eastAsia="sk-SK" w:bidi="ar-SA"/>
    </w:rPr>
  </w:style>
  <w:style w:type="character" w:styleId="PtaChar" w:customStyle="1">
    <w:name w:val="Päta Char"/>
    <w:basedOn w:val="DefaultParagraphFont"/>
    <w:uiPriority w:val="99"/>
    <w:qFormat/>
    <w:rsid w:val="00b70873"/>
    <w:rPr>
      <w:rFonts w:ascii="Times New Roman" w:hAnsi="Times New Roman" w:eastAsia="Times New Roman"/>
      <w:color w:val="000000"/>
      <w:sz w:val="24"/>
      <w:szCs w:val="24"/>
      <w:lang w:val="sk-SK" w:eastAsia="sk-SK" w:bidi="ar-SA"/>
    </w:rPr>
  </w:style>
  <w:style w:type="character" w:styleId="UnresolvedMention">
    <w:name w:val="Unresolved Mention"/>
    <w:basedOn w:val="DefaultParagraphFont"/>
    <w:uiPriority w:val="99"/>
    <w:semiHidden/>
    <w:unhideWhenUsed/>
    <w:qFormat/>
    <w:rsid w:val="001270a6"/>
    <w:rPr>
      <w:color w:val="605E5C"/>
      <w:shd w:fill="E1DFDD" w:val="clear"/>
    </w:rPr>
  </w:style>
  <w:style w:type="character" w:styleId="Slovanieriadkov">
    <w:name w:val="Line Number"/>
    <w:rPr/>
  </w:style>
  <w:style w:type="paragraph" w:styleId="Nadpis">
    <w:name w:val="Nadpis"/>
    <w:basedOn w:val="Normal"/>
    <w:next w:val="Telotextu"/>
    <w:qFormat/>
    <w:pPr>
      <w:keepNext w:val="true"/>
      <w:spacing w:before="240" w:after="120"/>
    </w:pPr>
    <w:rPr>
      <w:rFonts w:ascii="Liberation Sans" w:hAnsi="Liberation Sans" w:eastAsia="Microsoft YaHei" w:cs="Arial"/>
      <w:sz w:val="28"/>
      <w:szCs w:val="28"/>
    </w:rPr>
  </w:style>
  <w:style w:type="paragraph" w:styleId="Telotextu">
    <w:name w:val="Body Text"/>
    <w:basedOn w:val="Normal"/>
    <w:pPr>
      <w:spacing w:lineRule="auto" w:line="276" w:before="0" w:after="140"/>
    </w:pPr>
    <w:rPr/>
  </w:style>
  <w:style w:type="paragraph" w:styleId="Zoznam">
    <w:name w:val="List"/>
    <w:basedOn w:val="Telotextu"/>
    <w:pPr/>
    <w:rPr>
      <w:rFonts w:cs="Arial"/>
    </w:rPr>
  </w:style>
  <w:style w:type="paragraph" w:styleId="Popis">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Nzov">
    <w:name w:val="Title"/>
    <w:basedOn w:val="Normal"/>
    <w:next w:val="Normal"/>
    <w:link w:val="NzovChar"/>
    <w:uiPriority w:val="10"/>
    <w:qFormat/>
    <w:rsid w:val="008476a8"/>
    <w:pPr>
      <w:spacing w:before="240" w:after="60"/>
      <w:jc w:val="center"/>
      <w:outlineLvl w:val="0"/>
    </w:pPr>
    <w:rPr>
      <w:rFonts w:ascii="Cambria" w:hAnsi="Cambria" w:eastAsia="" w:asciiTheme="majorHAnsi" w:eastAsiaTheme="majorEastAsia" w:hAnsiTheme="majorHAnsi"/>
      <w:b/>
      <w:bCs/>
      <w:kern w:val="2"/>
      <w:sz w:val="32"/>
      <w:szCs w:val="32"/>
    </w:rPr>
  </w:style>
  <w:style w:type="paragraph" w:styleId="Podnzov">
    <w:name w:val="Subtitle"/>
    <w:basedOn w:val="Normal"/>
    <w:next w:val="Normal"/>
    <w:link w:val="PodtitulChar"/>
    <w:uiPriority w:val="11"/>
    <w:qFormat/>
    <w:rsid w:val="008476a8"/>
    <w:pPr>
      <w:spacing w:before="0" w:after="60"/>
      <w:jc w:val="center"/>
      <w:outlineLvl w:val="1"/>
    </w:pPr>
    <w:rPr>
      <w:rFonts w:ascii="Cambria" w:hAnsi="Cambria" w:eastAsia="" w:asciiTheme="majorHAnsi" w:eastAsiaTheme="majorEastAsia" w:hAnsiTheme="majorHAnsi"/>
    </w:rPr>
  </w:style>
  <w:style w:type="paragraph" w:styleId="NoSpacing">
    <w:name w:val="No Spacing"/>
    <w:basedOn w:val="Normal"/>
    <w:uiPriority w:val="99"/>
    <w:qFormat/>
    <w:rsid w:val="008476a8"/>
    <w:pPr/>
    <w:rPr>
      <w:szCs w:val="32"/>
    </w:rPr>
  </w:style>
  <w:style w:type="paragraph" w:styleId="ListParagraph">
    <w:name w:val="List Paragraph"/>
    <w:basedOn w:val="Normal"/>
    <w:link w:val="OdsekzoznamuChar"/>
    <w:uiPriority w:val="34"/>
    <w:qFormat/>
    <w:rsid w:val="008476a8"/>
    <w:pPr>
      <w:spacing w:before="0" w:after="0"/>
      <w:ind w:left="720" w:hanging="0"/>
      <w:contextualSpacing/>
    </w:pPr>
    <w:rPr/>
  </w:style>
  <w:style w:type="paragraph" w:styleId="Quote">
    <w:name w:val="Quote"/>
    <w:basedOn w:val="Normal"/>
    <w:next w:val="Normal"/>
    <w:link w:val="CitciaChar"/>
    <w:uiPriority w:val="29"/>
    <w:qFormat/>
    <w:rsid w:val="008476a8"/>
    <w:pPr/>
    <w:rPr>
      <w:i/>
    </w:rPr>
  </w:style>
  <w:style w:type="paragraph" w:styleId="IntenseQuote">
    <w:name w:val="Intense Quote"/>
    <w:basedOn w:val="Normal"/>
    <w:next w:val="Normal"/>
    <w:link w:val="ZvraznencitciaChar"/>
    <w:uiPriority w:val="30"/>
    <w:qFormat/>
    <w:rsid w:val="008476a8"/>
    <w:pPr>
      <w:ind w:left="720" w:right="720" w:hanging="0"/>
    </w:pPr>
    <w:rPr>
      <w:b/>
      <w:i/>
      <w:szCs w:val="22"/>
    </w:rPr>
  </w:style>
  <w:style w:type="paragraph" w:styleId="Nadpisregistra">
    <w:name w:val="Index Heading"/>
    <w:basedOn w:val="Nadpis"/>
    <w:pPr/>
    <w:rPr/>
  </w:style>
  <w:style w:type="paragraph" w:styleId="Nadpisobsahu">
    <w:name w:val="TOC Heading"/>
    <w:basedOn w:val="Nadpis1"/>
    <w:next w:val="Normal"/>
    <w:uiPriority w:val="39"/>
    <w:semiHidden/>
    <w:unhideWhenUsed/>
    <w:qFormat/>
    <w:rsid w:val="008476a8"/>
    <w:pPr>
      <w:outlineLvl w:val="9"/>
    </w:pPr>
    <w:rPr/>
  </w:style>
  <w:style w:type="paragraph" w:styleId="Style2" w:customStyle="1">
    <w:name w:val="Style 2"/>
    <w:basedOn w:val="Normal"/>
    <w:link w:val="CharStyle10"/>
    <w:uiPriority w:val="99"/>
    <w:qFormat/>
    <w:rsid w:val="008f6298"/>
    <w:pPr>
      <w:shd w:val="clear" w:color="auto" w:fill="FFFFFF"/>
      <w:spacing w:lineRule="exact" w:line="230" w:before="180" w:after="0"/>
      <w:ind w:hanging="800"/>
      <w:jc w:val="center"/>
    </w:pPr>
    <w:rPr>
      <w:rFonts w:ascii="Arial" w:hAnsi="Arial" w:eastAsia="Calibri" w:cs="Arial" w:eastAsiaTheme="minorHAnsi"/>
      <w:color w:val="auto"/>
      <w:sz w:val="19"/>
      <w:szCs w:val="19"/>
      <w:lang w:val="en-US" w:eastAsia="en-US" w:bidi="en-US"/>
    </w:rPr>
  </w:style>
  <w:style w:type="paragraph" w:styleId="Style8" w:customStyle="1">
    <w:name w:val="Style 8"/>
    <w:basedOn w:val="Normal"/>
    <w:link w:val="CharStyle9"/>
    <w:uiPriority w:val="99"/>
    <w:qFormat/>
    <w:rsid w:val="008f6298"/>
    <w:pPr>
      <w:shd w:val="clear" w:color="auto" w:fill="FFFFFF"/>
      <w:spacing w:lineRule="exact" w:line="312"/>
      <w:jc w:val="center"/>
      <w:outlineLvl w:val="3"/>
    </w:pPr>
    <w:rPr>
      <w:rFonts w:ascii="Arial" w:hAnsi="Arial" w:eastAsia="Calibri" w:cs="Arial" w:eastAsiaTheme="minorHAnsi"/>
      <w:b/>
      <w:bCs/>
      <w:color w:val="auto"/>
      <w:sz w:val="28"/>
      <w:szCs w:val="28"/>
      <w:lang w:val="en-US" w:eastAsia="en-US" w:bidi="en-US"/>
    </w:rPr>
  </w:style>
  <w:style w:type="paragraph" w:styleId="Style12" w:customStyle="1">
    <w:name w:val="Style 12"/>
    <w:basedOn w:val="Normal"/>
    <w:link w:val="CharStyle13"/>
    <w:uiPriority w:val="99"/>
    <w:qFormat/>
    <w:rsid w:val="008f6298"/>
    <w:pPr>
      <w:shd w:val="clear" w:color="auto" w:fill="FFFFFF"/>
      <w:spacing w:lineRule="exact" w:line="246" w:before="0" w:after="480"/>
      <w:jc w:val="center"/>
      <w:outlineLvl w:val="4"/>
    </w:pPr>
    <w:rPr>
      <w:rFonts w:ascii="Arial" w:hAnsi="Arial" w:eastAsia="Calibri" w:cs="Arial" w:eastAsiaTheme="minorHAnsi"/>
      <w:b/>
      <w:bCs/>
      <w:color w:val="auto"/>
      <w:sz w:val="22"/>
      <w:szCs w:val="22"/>
      <w:lang w:val="en-US" w:eastAsia="en-US" w:bidi="en-US"/>
    </w:rPr>
  </w:style>
  <w:style w:type="paragraph" w:styleId="Annotationtext">
    <w:name w:val="annotation text"/>
    <w:basedOn w:val="Normal"/>
    <w:link w:val="TextkomentraChar"/>
    <w:uiPriority w:val="99"/>
    <w:unhideWhenUsed/>
    <w:qFormat/>
    <w:rsid w:val="00fa619c"/>
    <w:pPr/>
    <w:rPr>
      <w:sz w:val="20"/>
      <w:szCs w:val="20"/>
    </w:rPr>
  </w:style>
  <w:style w:type="paragraph" w:styleId="BalloonText">
    <w:name w:val="Balloon Text"/>
    <w:basedOn w:val="Normal"/>
    <w:link w:val="TextbublinyChar"/>
    <w:uiPriority w:val="99"/>
    <w:semiHidden/>
    <w:unhideWhenUsed/>
    <w:qFormat/>
    <w:rsid w:val="00fa619c"/>
    <w:pPr/>
    <w:rPr>
      <w:rFonts w:ascii="Tahoma" w:hAnsi="Tahoma" w:cs="Tahoma"/>
      <w:sz w:val="16"/>
      <w:szCs w:val="16"/>
    </w:rPr>
  </w:style>
  <w:style w:type="paragraph" w:styleId="Annotationsubject">
    <w:name w:val="annotation subject"/>
    <w:basedOn w:val="Annotationtext"/>
    <w:next w:val="Annotationtext"/>
    <w:link w:val="PredmetkomentraChar"/>
    <w:uiPriority w:val="99"/>
    <w:semiHidden/>
    <w:unhideWhenUsed/>
    <w:qFormat/>
    <w:rsid w:val="00e348ae"/>
    <w:pPr/>
    <w:rPr>
      <w:b/>
      <w:bCs/>
    </w:rPr>
  </w:style>
  <w:style w:type="paragraph" w:styleId="Style25" w:customStyle="1">
    <w:name w:val="Style 25"/>
    <w:basedOn w:val="Normal"/>
    <w:link w:val="CharStyle37"/>
    <w:uiPriority w:val="99"/>
    <w:qFormat/>
    <w:rsid w:val="003a30d9"/>
    <w:pPr>
      <w:shd w:val="clear" w:color="auto" w:fill="FFFFFF"/>
      <w:spacing w:lineRule="exact" w:line="246" w:before="0" w:after="120"/>
      <w:outlineLvl w:val="5"/>
    </w:pPr>
    <w:rPr>
      <w:rFonts w:ascii="Arial" w:hAnsi="Arial" w:eastAsia="Calibri" w:cs="Arial" w:eastAsiaTheme="minorHAnsi"/>
      <w:b/>
      <w:bCs/>
      <w:color w:val="auto"/>
      <w:sz w:val="22"/>
      <w:szCs w:val="22"/>
      <w:lang w:val="en-US" w:eastAsia="en-US" w:bidi="en-US"/>
    </w:rPr>
  </w:style>
  <w:style w:type="paragraph" w:styleId="Style5" w:customStyle="1">
    <w:name w:val="Style 5"/>
    <w:basedOn w:val="Normal"/>
    <w:link w:val="CharStyle30"/>
    <w:uiPriority w:val="99"/>
    <w:qFormat/>
    <w:rsid w:val="009347d2"/>
    <w:pPr>
      <w:shd w:val="clear" w:color="auto" w:fill="FFFFFF"/>
      <w:spacing w:lineRule="exact" w:line="259"/>
    </w:pPr>
    <w:rPr>
      <w:rFonts w:ascii="Calibri" w:hAnsi="Calibri" w:eastAsia="Calibri" w:asciiTheme="minorHAnsi" w:eastAsiaTheme="minorHAnsi" w:hAnsiTheme="minorHAnsi"/>
      <w:color w:val="auto"/>
      <w:sz w:val="21"/>
      <w:szCs w:val="21"/>
      <w:lang w:val="en-US" w:eastAsia="en-US" w:bidi="en-US"/>
    </w:rPr>
  </w:style>
  <w:style w:type="paragraph" w:styleId="Style47" w:customStyle="1">
    <w:name w:val="Style 47"/>
    <w:basedOn w:val="Normal"/>
    <w:link w:val="CharStyle48"/>
    <w:uiPriority w:val="99"/>
    <w:qFormat/>
    <w:rsid w:val="0038425a"/>
    <w:pPr>
      <w:shd w:val="clear" w:color="auto" w:fill="FFFFFF"/>
      <w:spacing w:lineRule="exact" w:line="202"/>
      <w:jc w:val="center"/>
    </w:pPr>
    <w:rPr>
      <w:rFonts w:ascii="Arial" w:hAnsi="Arial" w:eastAsia="Calibri" w:cs="Arial" w:eastAsiaTheme="minorHAnsi"/>
      <w:b/>
      <w:bCs/>
      <w:color w:val="auto"/>
      <w:sz w:val="22"/>
      <w:szCs w:val="22"/>
      <w:lang w:val="en-US" w:eastAsia="en-US" w:bidi="en-US"/>
    </w:rPr>
  </w:style>
  <w:style w:type="paragraph" w:styleId="Style17" w:customStyle="1">
    <w:name w:val="Style 17"/>
    <w:basedOn w:val="Normal"/>
    <w:link w:val="CharStyle18Exact"/>
    <w:uiPriority w:val="99"/>
    <w:qFormat/>
    <w:rsid w:val="0038425a"/>
    <w:pPr>
      <w:shd w:val="clear" w:color="auto" w:fill="FFFFFF"/>
      <w:spacing w:lineRule="exact" w:line="354" w:before="1160" w:after="0"/>
    </w:pPr>
    <w:rPr>
      <w:rFonts w:ascii="Calibri" w:hAnsi="Calibri" w:eastAsia="Calibri" w:asciiTheme="minorHAnsi" w:eastAsiaTheme="minorHAnsi" w:hAnsiTheme="minorHAnsi"/>
      <w:b/>
      <w:bCs/>
      <w:i/>
      <w:iCs/>
      <w:color w:val="auto"/>
      <w:sz w:val="32"/>
      <w:szCs w:val="32"/>
      <w:lang w:val="en-US" w:eastAsia="en-US" w:bidi="en-US"/>
    </w:rPr>
  </w:style>
  <w:style w:type="paragraph" w:styleId="Default" w:customStyle="1">
    <w:name w:val="Default"/>
    <w:qFormat/>
    <w:rsid w:val="00fb0f7a"/>
    <w:pPr>
      <w:widowControl/>
      <w:suppressAutoHyphens w:val="true"/>
      <w:bidi w:val="0"/>
      <w:spacing w:lineRule="auto" w:line="240" w:before="0" w:after="0"/>
      <w:jc w:val="left"/>
    </w:pPr>
    <w:rPr>
      <w:rFonts w:ascii="Times New Roman" w:hAnsi="Times New Roman" w:eastAsia="Calibri" w:cs="Times New Roman"/>
      <w:color w:val="000000"/>
      <w:kern w:val="0"/>
      <w:sz w:val="24"/>
      <w:szCs w:val="24"/>
      <w:lang w:val="sk-SK" w:eastAsia="en-US" w:bidi="ar-SA"/>
    </w:rPr>
  </w:style>
  <w:style w:type="paragraph" w:styleId="Hlavikaapta">
    <w:name w:val="Hlavička a päta"/>
    <w:basedOn w:val="Normal"/>
    <w:qFormat/>
    <w:pPr/>
    <w:rPr/>
  </w:style>
  <w:style w:type="paragraph" w:styleId="Zhlavie">
    <w:name w:val="Header"/>
    <w:basedOn w:val="Normal"/>
    <w:link w:val="HlavikaChar"/>
    <w:uiPriority w:val="99"/>
    <w:semiHidden/>
    <w:unhideWhenUsed/>
    <w:rsid w:val="00b70873"/>
    <w:pPr>
      <w:tabs>
        <w:tab w:val="clear" w:pos="708"/>
        <w:tab w:val="center" w:pos="4536" w:leader="none"/>
        <w:tab w:val="right" w:pos="9072" w:leader="none"/>
      </w:tabs>
    </w:pPr>
    <w:rPr/>
  </w:style>
  <w:style w:type="paragraph" w:styleId="Pta">
    <w:name w:val="Footer"/>
    <w:basedOn w:val="Normal"/>
    <w:link w:val="PtaChar"/>
    <w:uiPriority w:val="99"/>
    <w:unhideWhenUsed/>
    <w:rsid w:val="00b70873"/>
    <w:pPr>
      <w:tabs>
        <w:tab w:val="clear" w:pos="708"/>
        <w:tab w:val="center" w:pos="4536" w:leader="none"/>
        <w:tab w:val="right" w:pos="9072" w:leader="none"/>
      </w:tabs>
    </w:pPr>
    <w:rPr/>
  </w:style>
  <w:style w:type="paragraph" w:styleId="Revision">
    <w:name w:val="Revision"/>
    <w:uiPriority w:val="99"/>
    <w:semiHidden/>
    <w:qFormat/>
    <w:rsid w:val="007b7ee3"/>
    <w:pPr>
      <w:widowControl/>
      <w:suppressAutoHyphens w:val="true"/>
      <w:bidi w:val="0"/>
      <w:spacing w:lineRule="auto" w:line="240" w:before="0" w:after="0"/>
      <w:jc w:val="left"/>
    </w:pPr>
    <w:rPr>
      <w:rFonts w:ascii="Times New Roman" w:hAnsi="Times New Roman" w:eastAsia="Times New Roman" w:cs="Times New Roman"/>
      <w:color w:val="000000"/>
      <w:kern w:val="0"/>
      <w:sz w:val="24"/>
      <w:szCs w:val="24"/>
      <w:lang w:val="sk-SK" w:eastAsia="sk-SK" w:bidi="ar-SA"/>
    </w:rPr>
  </w:style>
  <w:style w:type="paragraph" w:styleId="Obsahrmca">
    <w:name w:val="Obsah rámca"/>
    <w:basedOn w:val="Normal"/>
    <w:qFormat/>
    <w:pPr/>
    <w:rPr/>
  </w:style>
  <w:style w:type="numbering" w:styleId="NoList" w:default="1">
    <w:name w:val="No List"/>
    <w:uiPriority w:val="99"/>
    <w:semiHidden/>
    <w:unhideWhenUsed/>
    <w:qFormat/>
  </w:style>
  <w:style w:type="table" w:default="1" w:styleId="Normlnatabuka">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odatelna@bbsk.sk" TargetMode="External"/><Relationship Id="rId3" Type="http://schemas.openxmlformats.org/officeDocument/2006/relationships/hyperlink" Target="mailto:alena.martincova@bbsk.sk" TargetMode="External"/><Relationship Id="rId4" Type="http://schemas.openxmlformats.org/officeDocument/2006/relationships/hyperlink" Target="mailto:miroslav.bobak@bbsk.sk" TargetMode="External"/><Relationship Id="rId5" Type="http://schemas.openxmlformats.org/officeDocument/2006/relationships/hyperlink" Target="mailto:stanislav.marko@bbsk.sk" TargetMode="External"/><Relationship Id="rId6" Type="http://schemas.openxmlformats.org/officeDocument/2006/relationships/hyperlink" Target="https://www.mirri.gov.sk/mpsr/irop-programove-obdobie-2014-2020/aktualne-vyzvy-irop/vyzvy-na-predkladanie-zonfp/vyzva-na-predkladanie-zonfp-na-pripravu-regi-projektov-kod-vyzvy-irop-po7-sc76-2022-98/index.html" TargetMode="Externa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Relationship Id="rId14" Type="http://schemas.openxmlformats.org/officeDocument/2006/relationships/customXml" Target="../customXml/item3.xml"/><Relationship Id="rId15" Type="http://schemas.openxmlformats.org/officeDocument/2006/relationships/customXml" Target="../customXml/item4.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3B95A18AB6D9840A8373AF0E58F14AC" ma:contentTypeVersion="5" ma:contentTypeDescription="Umožňuje vytvoriť nový dokument." ma:contentTypeScope="" ma:versionID="7ab13c5274973228f227a8e65350dc81">
  <xsd:schema xmlns:xsd="http://www.w3.org/2001/XMLSchema" xmlns:xs="http://www.w3.org/2001/XMLSchema" xmlns:p="http://schemas.microsoft.com/office/2006/metadata/properties" xmlns:ns3="13f158b1-0cbe-4ce5-8a75-8ea190523f92" xmlns:ns4="7250a929-cb82-4b0d-ae76-693705ef9054" targetNamespace="http://schemas.microsoft.com/office/2006/metadata/properties" ma:root="true" ma:fieldsID="df12f89f609be9aa93a374c5a5c831bb" ns3:_="" ns4:_="">
    <xsd:import namespace="13f158b1-0cbe-4ce5-8a75-8ea190523f92"/>
    <xsd:import namespace="7250a929-cb82-4b0d-ae76-693705ef905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f158b1-0cbe-4ce5-8a75-8ea190523f92"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SharingHintHash" ma:index="10" nillable="true" ma:displayName="Príkaz hash indikátora zdieľ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50a929-cb82-4b0d-ae76-693705ef905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fields xmlns:f="http://schemas.fabasoft.com/folio/2007/fields">
  <f:record>
    <f:field ref="objname" par="" text="ZoD_PD_I_Etapa571" edit="true"/>
    <f:field ref="objsubject" par="" text="" edit="true"/>
    <f:field ref="objcreatedby" par="" text="Marko, Stanislav, Ing."/>
    <f:field ref="objcreatedat" par="" date="2023-04-12T08:07:42" text="12. 4. 2023 8:07:42"/>
    <f:field ref="objchangedby" par="" text="Hollý, Matúš, Ing."/>
    <f:field ref="objmodifiedat" par="" date="2023-04-17T12:07:26" text="17. 4. 2023 12:07:26"/>
    <f:field ref="doc_FSCFOLIO_1_1001_FieldDocumentNumber" par="" text=""/>
    <f:field ref="doc_FSCFOLIO_1_1001_FieldSubject" par="" text="" edit="true"/>
    <f:field ref="FSCFOLIO_1_1001_FieldCurrentUser" par="" text="Ing. Stanislav Marko"/>
    <f:field ref="CCAPRECONFIG_15_1001_Objektname" par="" text="ZoD_PD_I_Etapa571"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3BBCF274-AC48-402C-8B0B-4C02718481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1C45EB-392B-4132-A434-D84A313978B7}">
  <ds:schemaRefs>
    <ds:schemaRef ds:uri="http://schemas.microsoft.com/sharepoint/v3/contenttype/forms"/>
  </ds:schemaRefs>
</ds:datastoreItem>
</file>

<file path=customXml/itemProps3.xml><?xml version="1.0" encoding="utf-8"?>
<ds:datastoreItem xmlns:ds="http://schemas.openxmlformats.org/officeDocument/2006/customXml" ds:itemID="{B30B8959-3267-4CF2-AB04-EFDD854C2A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f158b1-0cbe-4ce5-8a75-8ea190523f92"/>
    <ds:schemaRef ds:uri="7250a929-cb82-4b0d-ae76-693705ef90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54</TotalTime>
  <Application>LibreOffice/7.5.0.3$Windows_X86_64 LibreOffice_project/c21113d003cd3efa8c53188764377a8272d9d6de</Application>
  <AppVersion>15.0000</AppVersion>
  <Pages>25</Pages>
  <Words>12080</Words>
  <Characters>73778</Characters>
  <CharactersWithSpaces>86155</CharactersWithSpaces>
  <Paragraphs>433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2023-04-27T11:04:00Z</dcterms:created>
  <dc:creator>Martina Luptáková</dc:creator>
  <dc:description/>
  <dc:language>sk-SK</dc:language>
  <cp:lastModifiedBy/>
  <cp:lastPrinted>2023-03-27T11:46:00Z</cp:lastPrinted>
  <dcterms:modified xsi:type="dcterms:W3CDTF">2023-04-28T15:17:45Z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0x01010003B95A18AB6D9840A8373AF0E58F14AC</vt:lpwstr>
  </property>
  <property fmtid="{D5CDD505-2E9C-101B-9397-08002B2CF9AE}" pid="3" name="FSC#ATSTATECFG@1.1001:Agent">
    <vt:lpwstr>Ing. Stanislav Marko</vt:lpwstr>
  </property>
  <property fmtid="{D5CDD505-2E9C-101B-9397-08002B2CF9AE}" pid="4" name="FSC#ATSTATECFG@1.1001:AgentPhone">
    <vt:lpwstr/>
  </property>
  <property fmtid="{D5CDD505-2E9C-101B-9397-08002B2CF9AE}" pid="5" name="FSC#ATSTATECFG@1.1001:ApprovedSignature">
    <vt:lpwstr>Ing. Matúš Hollý</vt:lpwstr>
  </property>
  <property fmtid="{D5CDD505-2E9C-101B-9397-08002B2CF9AE}" pid="6" name="FSC#ATSTATECFG@1.1001:BankAccount">
    <vt:lpwstr/>
  </property>
  <property fmtid="{D5CDD505-2E9C-101B-9397-08002B2CF9AE}" pid="7" name="FSC#ATSTATECFG@1.1001:BankAccountBIC">
    <vt:lpwstr/>
  </property>
  <property fmtid="{D5CDD505-2E9C-101B-9397-08002B2CF9AE}" pid="8" name="FSC#ATSTATECFG@1.1001:BankAccountIBAN">
    <vt:lpwstr/>
  </property>
  <property fmtid="{D5CDD505-2E9C-101B-9397-08002B2CF9AE}" pid="9" name="FSC#ATSTATECFG@1.1001:BankAccountID">
    <vt:lpwstr/>
  </property>
  <property fmtid="{D5CDD505-2E9C-101B-9397-08002B2CF9AE}" pid="10" name="FSC#ATSTATECFG@1.1001:BankAccountOwner">
    <vt:lpwstr/>
  </property>
  <property fmtid="{D5CDD505-2E9C-101B-9397-08002B2CF9AE}" pid="11" name="FSC#ATSTATECFG@1.1001:BankInstitute">
    <vt:lpwstr/>
  </property>
  <property fmtid="{D5CDD505-2E9C-101B-9397-08002B2CF9AE}" pid="12" name="FSC#ATSTATECFG@1.1001:BankName">
    <vt:lpwstr/>
  </property>
  <property fmtid="{D5CDD505-2E9C-101B-9397-08002B2CF9AE}" pid="13" name="FSC#ATSTATECFG@1.1001:Clause">
    <vt:lpwstr/>
  </property>
  <property fmtid="{D5CDD505-2E9C-101B-9397-08002B2CF9AE}" pid="14" name="FSC#ATSTATECFG@1.1001:DepartmentCity">
    <vt:lpwstr/>
  </property>
  <property fmtid="{D5CDD505-2E9C-101B-9397-08002B2CF9AE}" pid="15" name="FSC#ATSTATECFG@1.1001:DepartmentCountry">
    <vt:lpwstr/>
  </property>
  <property fmtid="{D5CDD505-2E9C-101B-9397-08002B2CF9AE}" pid="16" name="FSC#ATSTATECFG@1.1001:DepartmentDVR">
    <vt:lpwstr/>
  </property>
  <property fmtid="{D5CDD505-2E9C-101B-9397-08002B2CF9AE}" pid="17" name="FSC#ATSTATECFG@1.1001:DepartmentEmail">
    <vt:lpwstr/>
  </property>
  <property fmtid="{D5CDD505-2E9C-101B-9397-08002B2CF9AE}" pid="18" name="FSC#ATSTATECFG@1.1001:DepartmentFax">
    <vt:lpwstr/>
  </property>
  <property fmtid="{D5CDD505-2E9C-101B-9397-08002B2CF9AE}" pid="19" name="FSC#ATSTATECFG@1.1001:DepartmentStreet">
    <vt:lpwstr/>
  </property>
  <property fmtid="{D5CDD505-2E9C-101B-9397-08002B2CF9AE}" pid="20" name="FSC#ATSTATECFG@1.1001:DepartmentUID">
    <vt:lpwstr/>
  </property>
  <property fmtid="{D5CDD505-2E9C-101B-9397-08002B2CF9AE}" pid="21" name="FSC#ATSTATECFG@1.1001:DepartmentZipCode">
    <vt:lpwstr/>
  </property>
  <property fmtid="{D5CDD505-2E9C-101B-9397-08002B2CF9AE}" pid="22" name="FSC#ATSTATECFG@1.1001:Office">
    <vt:lpwstr/>
  </property>
  <property fmtid="{D5CDD505-2E9C-101B-9397-08002B2CF9AE}" pid="23" name="FSC#ATSTATECFG@1.1001:SubfileDate">
    <vt:lpwstr>11.04.2023</vt:lpwstr>
  </property>
  <property fmtid="{D5CDD505-2E9C-101B-9397-08002B2CF9AE}" pid="24" name="FSC#ATSTATECFG@1.1001:SubfileReference">
    <vt:lpwstr>9257-2023-2</vt:lpwstr>
  </property>
  <property fmtid="{D5CDD505-2E9C-101B-9397-08002B2CF9AE}" pid="25" name="FSC#ATSTATECFG@1.1001:SubfileSubject">
    <vt:lpwstr>ZFK - Predbežná - 344/2023/ODDIPVIS - II/571-I.Etapa</vt:lpwstr>
  </property>
  <property fmtid="{D5CDD505-2E9C-101B-9397-08002B2CF9AE}" pid="26" name="FSC#COOELAK@1.1001:ApprovedAt">
    <vt:lpwstr>17.04.2023</vt:lpwstr>
  </property>
  <property fmtid="{D5CDD505-2E9C-101B-9397-08002B2CF9AE}" pid="27" name="FSC#COOELAK@1.1001:ApprovedBy">
    <vt:lpwstr>Hollý, Matúš, Ing.</vt:lpwstr>
  </property>
  <property fmtid="{D5CDD505-2E9C-101B-9397-08002B2CF9AE}" pid="28" name="FSC#COOELAK@1.1001:ApproverFirstName">
    <vt:lpwstr>Matúš</vt:lpwstr>
  </property>
  <property fmtid="{D5CDD505-2E9C-101B-9397-08002B2CF9AE}" pid="29" name="FSC#COOELAK@1.1001:ApproverSurName">
    <vt:lpwstr>Hollý</vt:lpwstr>
  </property>
  <property fmtid="{D5CDD505-2E9C-101B-9397-08002B2CF9AE}" pid="30" name="FSC#COOELAK@1.1001:ApproverTitle">
    <vt:lpwstr>Ing.</vt:lpwstr>
  </property>
  <property fmtid="{D5CDD505-2E9C-101B-9397-08002B2CF9AE}" pid="31" name="FSC#COOELAK@1.1001:BaseNumber">
    <vt:lpwstr>KF2</vt:lpwstr>
  </property>
  <property fmtid="{D5CDD505-2E9C-101B-9397-08002B2CF9AE}" pid="32" name="FSC#COOELAK@1.1001:CreatedAt">
    <vt:lpwstr>12.04.2023</vt:lpwstr>
  </property>
  <property fmtid="{D5CDD505-2E9C-101B-9397-08002B2CF9AE}" pid="33" name="FSC#COOELAK@1.1001:CurrentUserEmail">
    <vt:lpwstr>stanislav.marko@bbsk.sk</vt:lpwstr>
  </property>
  <property fmtid="{D5CDD505-2E9C-101B-9397-08002B2CF9AE}" pid="34" name="FSC#COOELAK@1.1001:CurrentUserRolePos">
    <vt:lpwstr>Odborný referent IV</vt:lpwstr>
  </property>
  <property fmtid="{D5CDD505-2E9C-101B-9397-08002B2CF9AE}" pid="35" name="FSC#COOELAK@1.1001:Department">
    <vt:lpwstr>ODDIPVIS (Oddelenie investičnej prípravy a výstavby inžinierskych stavieb)</vt:lpwstr>
  </property>
  <property fmtid="{D5CDD505-2E9C-101B-9397-08002B2CF9AE}" pid="36" name="FSC#COOELAK@1.1001:DispatchedAt">
    <vt:lpwstr/>
  </property>
  <property fmtid="{D5CDD505-2E9C-101B-9397-08002B2CF9AE}" pid="37" name="FSC#COOELAK@1.1001:DispatchedBy">
    <vt:lpwstr/>
  </property>
  <property fmtid="{D5CDD505-2E9C-101B-9397-08002B2CF9AE}" pid="38" name="FSC#COOELAK@1.1001:ExternalDate">
    <vt:lpwstr/>
  </property>
  <property fmtid="{D5CDD505-2E9C-101B-9397-08002B2CF9AE}" pid="39" name="FSC#COOELAK@1.1001:ExternalRef">
    <vt:lpwstr/>
  </property>
  <property fmtid="{D5CDD505-2E9C-101B-9397-08002B2CF9AE}" pid="40" name="FSC#COOELAK@1.1001:FileRefBarCode">
    <vt:lpwstr>*9257-2023*</vt:lpwstr>
  </property>
  <property fmtid="{D5CDD505-2E9C-101B-9397-08002B2CF9AE}" pid="41" name="FSC#COOELAK@1.1001:FileRefOU">
    <vt:lpwstr>ODDIPVIS</vt:lpwstr>
  </property>
  <property fmtid="{D5CDD505-2E9C-101B-9397-08002B2CF9AE}" pid="42" name="FSC#COOELAK@1.1001:FileRefOrdinal">
    <vt:lpwstr>9257</vt:lpwstr>
  </property>
  <property fmtid="{D5CDD505-2E9C-101B-9397-08002B2CF9AE}" pid="43" name="FSC#COOELAK@1.1001:FileRefYear">
    <vt:lpwstr>2023</vt:lpwstr>
  </property>
  <property fmtid="{D5CDD505-2E9C-101B-9397-08002B2CF9AE}" pid="44" name="FSC#COOELAK@1.1001:FileReference">
    <vt:lpwstr>9257-2023</vt:lpwstr>
  </property>
  <property fmtid="{D5CDD505-2E9C-101B-9397-08002B2CF9AE}" pid="45" name="FSC#COOELAK@1.1001:IncomingNumber">
    <vt:lpwstr/>
  </property>
  <property fmtid="{D5CDD505-2E9C-101B-9397-08002B2CF9AE}" pid="46" name="FSC#COOELAK@1.1001:IncomingSubject">
    <vt:lpwstr/>
  </property>
  <property fmtid="{D5CDD505-2E9C-101B-9397-08002B2CF9AE}" pid="47" name="FSC#COOELAK@1.1001:OU">
    <vt:lpwstr>ODDIPVIS (Oddelenie investičnej prípravy a výstavby inžinierskych stavieb)</vt:lpwstr>
  </property>
  <property fmtid="{D5CDD505-2E9C-101B-9397-08002B2CF9AE}" pid="48" name="FSC#COOELAK@1.1001:ObjBarCode">
    <vt:lpwstr>*COO.2090.100.9.6116612*</vt:lpwstr>
  </property>
  <property fmtid="{D5CDD505-2E9C-101B-9397-08002B2CF9AE}" pid="49" name="FSC#COOELAK@1.1001:ObjectAddressees">
    <vt:lpwstr/>
  </property>
  <property fmtid="{D5CDD505-2E9C-101B-9397-08002B2CF9AE}" pid="50" name="FSC#COOELAK@1.1001:Organization">
    <vt:lpwstr/>
  </property>
  <property fmtid="{D5CDD505-2E9C-101B-9397-08002B2CF9AE}" pid="51" name="FSC#COOELAK@1.1001:Owner">
    <vt:lpwstr>Marko, Stanislav, Ing.</vt:lpwstr>
  </property>
  <property fmtid="{D5CDD505-2E9C-101B-9397-08002B2CF9AE}" pid="52" name="FSC#COOELAK@1.1001:OwnerExtension">
    <vt:lpwstr/>
  </property>
  <property fmtid="{D5CDD505-2E9C-101B-9397-08002B2CF9AE}" pid="53" name="FSC#COOELAK@1.1001:OwnerFaxExtension">
    <vt:lpwstr/>
  </property>
  <property fmtid="{D5CDD505-2E9C-101B-9397-08002B2CF9AE}" pid="54" name="FSC#COOELAK@1.1001:Priority">
    <vt:lpwstr> ()</vt:lpwstr>
  </property>
  <property fmtid="{D5CDD505-2E9C-101B-9397-08002B2CF9AE}" pid="55" name="FSC#COOELAK@1.1001:ProcessResponsible">
    <vt:lpwstr/>
  </property>
  <property fmtid="{D5CDD505-2E9C-101B-9397-08002B2CF9AE}" pid="56" name="FSC#COOELAK@1.1001:ProcessResponsibleFax">
    <vt:lpwstr/>
  </property>
  <property fmtid="{D5CDD505-2E9C-101B-9397-08002B2CF9AE}" pid="57" name="FSC#COOELAK@1.1001:ProcessResponsibleMail">
    <vt:lpwstr/>
  </property>
  <property fmtid="{D5CDD505-2E9C-101B-9397-08002B2CF9AE}" pid="58" name="FSC#COOELAK@1.1001:ProcessResponsiblePhone">
    <vt:lpwstr/>
  </property>
  <property fmtid="{D5CDD505-2E9C-101B-9397-08002B2CF9AE}" pid="59" name="FSC#COOELAK@1.1001:RefBarCode">
    <vt:lpwstr>*COO.2090.100.9.6108951*</vt:lpwstr>
  </property>
  <property fmtid="{D5CDD505-2E9C-101B-9397-08002B2CF9AE}" pid="60" name="FSC#COOELAK@1.1001:SettlementApprovedAt">
    <vt:lpwstr/>
  </property>
  <property fmtid="{D5CDD505-2E9C-101B-9397-08002B2CF9AE}" pid="61" name="FSC#COOELAK@1.1001:Subject">
    <vt:lpwstr>Rekonštrukcia cesty a mostov II/571-I.E hr. okr. LC/RS - Pavlovce (križ. s cestou II/531) 12,008 - 31,900 - I.Etapa</vt:lpwstr>
  </property>
  <property fmtid="{D5CDD505-2E9C-101B-9397-08002B2CF9AE}" pid="62" name="FSC#COOSYSTEM@1.1:Container">
    <vt:lpwstr>COO.2090.100.9.6116612</vt:lpwstr>
  </property>
  <property fmtid="{D5CDD505-2E9C-101B-9397-08002B2CF9AE}" pid="63" name="FSC#ELAKGOV@1.1001:PersonalSubjAddress">
    <vt:lpwstr/>
  </property>
  <property fmtid="{D5CDD505-2E9C-101B-9397-08002B2CF9AE}" pid="64" name="FSC#ELAKGOV@1.1001:PersonalSubjFirstName">
    <vt:lpwstr/>
  </property>
  <property fmtid="{D5CDD505-2E9C-101B-9397-08002B2CF9AE}" pid="65" name="FSC#ELAKGOV@1.1001:PersonalSubjGender">
    <vt:lpwstr/>
  </property>
  <property fmtid="{D5CDD505-2E9C-101B-9397-08002B2CF9AE}" pid="66" name="FSC#ELAKGOV@1.1001:PersonalSubjSalutation">
    <vt:lpwstr/>
  </property>
  <property fmtid="{D5CDD505-2E9C-101B-9397-08002B2CF9AE}" pid="67" name="FSC#ELAKGOV@1.1001:PersonalSubjSurName">
    <vt:lpwstr/>
  </property>
  <property fmtid="{D5CDD505-2E9C-101B-9397-08002B2CF9AE}" pid="68" name="FSC#FSCFOLIO@1.1001:docpropproject">
    <vt:lpwstr/>
  </property>
  <property fmtid="{D5CDD505-2E9C-101B-9397-08002B2CF9AE}" pid="69" name="FSC#SKBBSK@103.510:viz_AttrStrCisloDodatku">
    <vt:lpwstr/>
  </property>
  <property fmtid="{D5CDD505-2E9C-101B-9397-08002B2CF9AE}" pid="70" name="FSC#SKBBSK@103.510:viz_AttrStrCisloZmlVDodatku">
    <vt:lpwstr/>
  </property>
  <property fmtid="{D5CDD505-2E9C-101B-9397-08002B2CF9AE}" pid="71" name="FSC#SKBBSK@103.510:viz_AttrStrCisloZmluvy">
    <vt:lpwstr/>
  </property>
  <property fmtid="{D5CDD505-2E9C-101B-9397-08002B2CF9AE}" pid="72" name="FSC#SKBBSK@103.510:viz_AttrStrFileSubject">
    <vt:lpwstr/>
  </property>
  <property fmtid="{D5CDD505-2E9C-101B-9397-08002B2CF9AE}" pid="73" name="FSC#SKCONV@103.510:docname">
    <vt:lpwstr/>
  </property>
  <property fmtid="{D5CDD505-2E9C-101B-9397-08002B2CF9AE}" pid="74" name="FSC#SKCP@103.500:cp_AttrPtrOrgUtvar">
    <vt:lpwstr/>
  </property>
  <property fmtid="{D5CDD505-2E9C-101B-9397-08002B2CF9AE}" pid="75" name="FSC#SKCP@103.500:cp_AttrStrEvCisloCP">
    <vt:lpwstr> </vt:lpwstr>
  </property>
  <property fmtid="{D5CDD505-2E9C-101B-9397-08002B2CF9AE}" pid="76" name="FSC#SKCP@103.500:cp_Spolucestujuci">
    <vt:lpwstr/>
  </property>
  <property fmtid="{D5CDD505-2E9C-101B-9397-08002B2CF9AE}" pid="77" name="FSC#SKCP@103.500:cp_zamestnanec">
    <vt:lpwstr/>
  </property>
  <property fmtid="{D5CDD505-2E9C-101B-9397-08002B2CF9AE}" pid="78" name="FSC#SKCP@103.500:cpt_datumCesty">
    <vt:lpwstr/>
  </property>
  <property fmtid="{D5CDD505-2E9C-101B-9397-08002B2CF9AE}" pid="79" name="FSC#SKCP@103.500:cpt_miestoRokovania">
    <vt:lpwstr/>
  </property>
  <property fmtid="{D5CDD505-2E9C-101B-9397-08002B2CF9AE}" pid="80" name="FSC#SKCP@103.500:cpt_ucelCesty">
    <vt:lpwstr/>
  </property>
  <property fmtid="{D5CDD505-2E9C-101B-9397-08002B2CF9AE}" pid="81" name="FSC#SKCP@103.500:cpz_Funkcia">
    <vt:lpwstr/>
  </property>
  <property fmtid="{D5CDD505-2E9C-101B-9397-08002B2CF9AE}" pid="82" name="FSC#SKCP@103.500:cpz_PodpSchv1">
    <vt:lpwstr/>
  </property>
  <property fmtid="{D5CDD505-2E9C-101B-9397-08002B2CF9AE}" pid="83" name="FSC#SKCP@103.500:cpz_PodpSchv2">
    <vt:lpwstr/>
  </property>
  <property fmtid="{D5CDD505-2E9C-101B-9397-08002B2CF9AE}" pid="84" name="FSC#SKCP@103.500:cpz_PodpSchv3">
    <vt:lpwstr/>
  </property>
  <property fmtid="{D5CDD505-2E9C-101B-9397-08002B2CF9AE}" pid="85" name="FSC#SKCP@103.500:cpz_datPodpSchv1">
    <vt:lpwstr/>
  </property>
  <property fmtid="{D5CDD505-2E9C-101B-9397-08002B2CF9AE}" pid="86" name="FSC#SKCP@103.500:cpz_datPodpSchv2">
    <vt:lpwstr/>
  </property>
  <property fmtid="{D5CDD505-2E9C-101B-9397-08002B2CF9AE}" pid="87" name="FSC#SKCP@103.500:cpz_datPodpSchv3">
    <vt:lpwstr/>
  </property>
  <property fmtid="{D5CDD505-2E9C-101B-9397-08002B2CF9AE}" pid="88" name="FSC#SKCP@103.500:cpz_datumCesty">
    <vt:lpwstr> - </vt:lpwstr>
  </property>
  <property fmtid="{D5CDD505-2E9C-101B-9397-08002B2CF9AE}" pid="89" name="FSC#SKCP@103.500:cpz_datumVypracovania">
    <vt:lpwstr/>
  </property>
  <property fmtid="{D5CDD505-2E9C-101B-9397-08002B2CF9AE}" pid="90" name="FSC#SKCP@103.500:cpz_miestoRokovania">
    <vt:lpwstr/>
  </property>
  <property fmtid="{D5CDD505-2E9C-101B-9397-08002B2CF9AE}" pid="91" name="FSC#SKCP@103.500:cpz_ucelCesty">
    <vt:lpwstr/>
  </property>
  <property fmtid="{D5CDD505-2E9C-101B-9397-08002B2CF9AE}" pid="92" name="FSC#SKCPINTEGREG@103.510:cpt_emailaddress">
    <vt:lpwstr/>
  </property>
  <property fmtid="{D5CDD505-2E9C-101B-9397-08002B2CF9AE}" pid="93" name="FSC#SKCPINTEGREG@103.510:cpt_extension">
    <vt:lpwstr/>
  </property>
  <property fmtid="{D5CDD505-2E9C-101B-9397-08002B2CF9AE}" pid="94" name="FSC#SKCPINTEGREG@103.510:cpt_najblizsiodbor">
    <vt:lpwstr/>
  </property>
  <property fmtid="{D5CDD505-2E9C-101B-9397-08002B2CF9AE}" pid="95" name="FSC#SKEDITIONREG@103.510:CreatedAt">
    <vt:lpwstr>12. 4. 2023, 08:07</vt:lpwstr>
  </property>
  <property fmtid="{D5CDD505-2E9C-101B-9397-08002B2CF9AE}" pid="96" name="FSC#SKEDITIONREG@103.510:EvCisloStaz">
    <vt:lpwstr/>
  </property>
  <property fmtid="{D5CDD505-2E9C-101B-9397-08002B2CF9AE}" pid="97" name="FSC#SKEDITIONREG@103.510:ProtiKomu">
    <vt:lpwstr/>
  </property>
  <property fmtid="{D5CDD505-2E9C-101B-9397-08002B2CF9AE}" pid="98" name="FSC#SKEDITIONREG@103.510:Stazovatel">
    <vt:lpwstr/>
  </property>
  <property fmtid="{D5CDD505-2E9C-101B-9397-08002B2CF9AE}" pid="99" name="FSC#SKEDITIONREG@103.510:a_acceptor">
    <vt:lpwstr/>
  </property>
  <property fmtid="{D5CDD505-2E9C-101B-9397-08002B2CF9AE}" pid="100" name="FSC#SKEDITIONREG@103.510:a_clearedat">
    <vt:lpwstr/>
  </property>
  <property fmtid="{D5CDD505-2E9C-101B-9397-08002B2CF9AE}" pid="101" name="FSC#SKEDITIONREG@103.510:a_clearedby">
    <vt:lpwstr/>
  </property>
  <property fmtid="{D5CDD505-2E9C-101B-9397-08002B2CF9AE}" pid="102" name="FSC#SKEDITIONREG@103.510:a_comm">
    <vt:lpwstr/>
  </property>
  <property fmtid="{D5CDD505-2E9C-101B-9397-08002B2CF9AE}" pid="103" name="FSC#SKEDITIONREG@103.510:a_decisionattachments">
    <vt:lpwstr/>
  </property>
  <property fmtid="{D5CDD505-2E9C-101B-9397-08002B2CF9AE}" pid="104" name="FSC#SKEDITIONREG@103.510:a_deliveredat">
    <vt:lpwstr/>
  </property>
  <property fmtid="{D5CDD505-2E9C-101B-9397-08002B2CF9AE}" pid="105" name="FSC#SKEDITIONREG@103.510:a_delivery">
    <vt:lpwstr/>
  </property>
  <property fmtid="{D5CDD505-2E9C-101B-9397-08002B2CF9AE}" pid="106" name="FSC#SKEDITIONREG@103.510:a_depositperiod">
    <vt:lpwstr/>
  </property>
  <property fmtid="{D5CDD505-2E9C-101B-9397-08002B2CF9AE}" pid="107" name="FSC#SKEDITIONREG@103.510:a_disposestate">
    <vt:lpwstr/>
  </property>
  <property fmtid="{D5CDD505-2E9C-101B-9397-08002B2CF9AE}" pid="108" name="FSC#SKEDITIONREG@103.510:a_email">
    <vt:lpwstr/>
  </property>
  <property fmtid="{D5CDD505-2E9C-101B-9397-08002B2CF9AE}" pid="109" name="FSC#SKEDITIONREG@103.510:a_extension">
    <vt:lpwstr/>
  </property>
  <property fmtid="{D5CDD505-2E9C-101B-9397-08002B2CF9AE}" pid="110" name="FSC#SKEDITIONREG@103.510:a_filenumber">
    <vt:lpwstr/>
  </property>
  <property fmtid="{D5CDD505-2E9C-101B-9397-08002B2CF9AE}" pid="111" name="FSC#SKEDITIONREG@103.510:a_fileresponsible">
    <vt:lpwstr/>
  </property>
  <property fmtid="{D5CDD505-2E9C-101B-9397-08002B2CF9AE}" pid="112" name="FSC#SKEDITIONREG@103.510:a_fileresponsiblefnct">
    <vt:lpwstr/>
  </property>
  <property fmtid="{D5CDD505-2E9C-101B-9397-08002B2CF9AE}" pid="113" name="FSC#SKEDITIONREG@103.510:a_fileresporg">
    <vt:lpwstr/>
  </property>
  <property fmtid="{D5CDD505-2E9C-101B-9397-08002B2CF9AE}" pid="114" name="FSC#SKEDITIONREG@103.510:a_fileresporg_OU">
    <vt:lpwstr/>
  </property>
  <property fmtid="{D5CDD505-2E9C-101B-9397-08002B2CF9AE}" pid="115" name="FSC#SKEDITIONREG@103.510:a_fileresporg_email_OU">
    <vt:lpwstr/>
  </property>
  <property fmtid="{D5CDD505-2E9C-101B-9397-08002B2CF9AE}" pid="116" name="FSC#SKEDITIONREG@103.510:a_fileresporg_emailaddress">
    <vt:lpwstr/>
  </property>
  <property fmtid="{D5CDD505-2E9C-101B-9397-08002B2CF9AE}" pid="117" name="FSC#SKEDITIONREG@103.510:a_fileresporg_fax">
    <vt:lpwstr/>
  </property>
  <property fmtid="{D5CDD505-2E9C-101B-9397-08002B2CF9AE}" pid="118" name="FSC#SKEDITIONREG@103.510:a_fileresporg_fax_OU">
    <vt:lpwstr/>
  </property>
  <property fmtid="{D5CDD505-2E9C-101B-9397-08002B2CF9AE}" pid="119" name="FSC#SKEDITIONREG@103.510:a_fileresporg_function">
    <vt:lpwstr/>
  </property>
  <property fmtid="{D5CDD505-2E9C-101B-9397-08002B2CF9AE}" pid="120" name="FSC#SKEDITIONREG@103.510:a_fileresporg_function_OU">
    <vt:lpwstr/>
  </property>
  <property fmtid="{D5CDD505-2E9C-101B-9397-08002B2CF9AE}" pid="121" name="FSC#SKEDITIONREG@103.510:a_fileresporg_head">
    <vt:lpwstr/>
  </property>
  <property fmtid="{D5CDD505-2E9C-101B-9397-08002B2CF9AE}" pid="122" name="FSC#SKEDITIONREG@103.510:a_fileresporg_head_OU">
    <vt:lpwstr/>
  </property>
  <property fmtid="{D5CDD505-2E9C-101B-9397-08002B2CF9AE}" pid="123" name="FSC#SKEDITIONREG@103.510:a_fileresporg_phone">
    <vt:lpwstr/>
  </property>
  <property fmtid="{D5CDD505-2E9C-101B-9397-08002B2CF9AE}" pid="124" name="FSC#SKEDITIONREG@103.510:a_fileresporg_phone_OU">
    <vt:lpwstr/>
  </property>
  <property fmtid="{D5CDD505-2E9C-101B-9397-08002B2CF9AE}" pid="125" name="FSC#SKEDITIONREG@103.510:a_fileresporg_position">
    <vt:lpwstr/>
  </property>
  <property fmtid="{D5CDD505-2E9C-101B-9397-08002B2CF9AE}" pid="126" name="FSC#SKEDITIONREG@103.510:a_fileresporg_position_OU">
    <vt:lpwstr/>
  </property>
  <property fmtid="{D5CDD505-2E9C-101B-9397-08002B2CF9AE}" pid="127" name="FSC#SKEDITIONREG@103.510:a_incattachments">
    <vt:lpwstr/>
  </property>
  <property fmtid="{D5CDD505-2E9C-101B-9397-08002B2CF9AE}" pid="128" name="FSC#SKEDITIONREG@103.510:a_incnr">
    <vt:lpwstr/>
  </property>
  <property fmtid="{D5CDD505-2E9C-101B-9397-08002B2CF9AE}" pid="129" name="FSC#SKEDITIONREG@103.510:a_komu">
    <vt:lpwstr/>
  </property>
  <property fmtid="{D5CDD505-2E9C-101B-9397-08002B2CF9AE}" pid="130" name="FSC#SKEDITIONREG@103.510:a_nadradeneOU">
    <vt:lpwstr/>
  </property>
  <property fmtid="{D5CDD505-2E9C-101B-9397-08002B2CF9AE}" pid="131" name="FSC#SKEDITIONREG@103.510:a_nasecislo">
    <vt:lpwstr/>
  </property>
  <property fmtid="{D5CDD505-2E9C-101B-9397-08002B2CF9AE}" pid="132" name="FSC#SKEDITIONREG@103.510:a_nazovOU">
    <vt:lpwstr/>
  </property>
  <property fmtid="{D5CDD505-2E9C-101B-9397-08002B2CF9AE}" pid="133" name="FSC#SKEDITIONREG@103.510:a_objcreatedstr">
    <vt:lpwstr/>
  </property>
  <property fmtid="{D5CDD505-2E9C-101B-9397-08002B2CF9AE}" pid="134" name="FSC#SKEDITIONREG@103.510:a_ordernumber">
    <vt:lpwstr/>
  </property>
  <property fmtid="{D5CDD505-2E9C-101B-9397-08002B2CF9AE}" pid="135" name="FSC#SKEDITIONREG@103.510:a_osobnecislosprac">
    <vt:lpwstr/>
  </property>
  <property fmtid="{D5CDD505-2E9C-101B-9397-08002B2CF9AE}" pid="136" name="FSC#SKEDITIONREG@103.510:a_oursign">
    <vt:lpwstr/>
  </property>
  <property fmtid="{D5CDD505-2E9C-101B-9397-08002B2CF9AE}" pid="137" name="FSC#SKEDITIONREG@103.510:a_registrysign">
    <vt:lpwstr/>
  </property>
  <property fmtid="{D5CDD505-2E9C-101B-9397-08002B2CF9AE}" pid="138" name="FSC#SKEDITIONREG@103.510:a_riaditelOdboru">
    <vt:lpwstr/>
  </property>
  <property fmtid="{D5CDD505-2E9C-101B-9397-08002B2CF9AE}" pid="139" name="FSC#SKEDITIONREG@103.510:a_sendersign">
    <vt:lpwstr/>
  </property>
  <property fmtid="{D5CDD505-2E9C-101B-9397-08002B2CF9AE}" pid="140" name="FSC#SKEDITIONREG@103.510:a_shortou">
    <vt:lpwstr/>
  </property>
  <property fmtid="{D5CDD505-2E9C-101B-9397-08002B2CF9AE}" pid="141" name="FSC#SKEDITIONREG@103.510:a_subfileatt">
    <vt:lpwstr/>
  </property>
  <property fmtid="{D5CDD505-2E9C-101B-9397-08002B2CF9AE}" pid="142" name="FSC#SKEDITIONREG@103.510:a_telephone">
    <vt:lpwstr/>
  </property>
  <property fmtid="{D5CDD505-2E9C-101B-9397-08002B2CF9AE}" pid="143" name="FSC#SKEDITIONREG@103.510:a_testsalutation">
    <vt:lpwstr/>
  </property>
  <property fmtid="{D5CDD505-2E9C-101B-9397-08002B2CF9AE}" pid="144" name="FSC#SKEDITIONREG@103.510:a_validfrom">
    <vt:lpwstr/>
  </property>
  <property fmtid="{D5CDD505-2E9C-101B-9397-08002B2CF9AE}" pid="145" name="FSC#SKEDITIONREG@103.510:a_veduciOU">
    <vt:lpwstr/>
  </property>
  <property fmtid="{D5CDD505-2E9C-101B-9397-08002B2CF9AE}" pid="146" name="FSC#SKEDITIONREG@103.510:a_veduciOd">
    <vt:lpwstr/>
  </property>
  <property fmtid="{D5CDD505-2E9C-101B-9397-08002B2CF9AE}" pid="147" name="FSC#SKEDITIONREG@103.510:as_activity">
    <vt:lpwstr/>
  </property>
  <property fmtid="{D5CDD505-2E9C-101B-9397-08002B2CF9AE}" pid="148" name="FSC#SKEDITIONREG@103.510:as_docdate">
    <vt:lpwstr/>
  </property>
  <property fmtid="{D5CDD505-2E9C-101B-9397-08002B2CF9AE}" pid="149" name="FSC#SKEDITIONREG@103.510:as_establishdate">
    <vt:lpwstr/>
  </property>
  <property fmtid="{D5CDD505-2E9C-101B-9397-08002B2CF9AE}" pid="150" name="FSC#SKEDITIONREG@103.510:as_fileresphead">
    <vt:lpwstr/>
  </property>
  <property fmtid="{D5CDD505-2E9C-101B-9397-08002B2CF9AE}" pid="151" name="FSC#SKEDITIONREG@103.510:as_filerespheadfnct">
    <vt:lpwstr/>
  </property>
  <property fmtid="{D5CDD505-2E9C-101B-9397-08002B2CF9AE}" pid="152" name="FSC#SKEDITIONREG@103.510:as_fileresponsible">
    <vt:lpwstr/>
  </property>
  <property fmtid="{D5CDD505-2E9C-101B-9397-08002B2CF9AE}" pid="153" name="FSC#SKEDITIONREG@103.510:as_filesubj">
    <vt:lpwstr/>
  </property>
  <property fmtid="{D5CDD505-2E9C-101B-9397-08002B2CF9AE}" pid="154" name="FSC#SKEDITIONREG@103.510:as_filesubjall">
    <vt:lpwstr/>
  </property>
  <property fmtid="{D5CDD505-2E9C-101B-9397-08002B2CF9AE}" pid="155" name="FSC#SKEDITIONREG@103.510:as_objname">
    <vt:lpwstr/>
  </property>
  <property fmtid="{D5CDD505-2E9C-101B-9397-08002B2CF9AE}" pid="156" name="FSC#SKEDITIONREG@103.510:as_ou">
    <vt:lpwstr/>
  </property>
  <property fmtid="{D5CDD505-2E9C-101B-9397-08002B2CF9AE}" pid="157" name="FSC#SKEDITIONREG@103.510:as_owner">
    <vt:lpwstr>Ing. Stanislav Marko</vt:lpwstr>
  </property>
  <property fmtid="{D5CDD505-2E9C-101B-9397-08002B2CF9AE}" pid="158" name="FSC#SKEDITIONREG@103.510:as_phonelink">
    <vt:lpwstr/>
  </property>
  <property fmtid="{D5CDD505-2E9C-101B-9397-08002B2CF9AE}" pid="159" name="FSC#SKEDITIONREG@103.510:curruserrolegroup">
    <vt:lpwstr>Oddelenie investičnej prípravy a výstavby inžinierskych stavieb</vt:lpwstr>
  </property>
  <property fmtid="{D5CDD505-2E9C-101B-9397-08002B2CF9AE}" pid="160" name="FSC#SKEDITIONREG@103.510:currusersubst">
    <vt:lpwstr>Ing. Stanislav Marko</vt:lpwstr>
  </property>
  <property fmtid="{D5CDD505-2E9C-101B-9397-08002B2CF9AE}" pid="161" name="FSC#SKEDITIONREG@103.510:emailsprac">
    <vt:lpwstr/>
  </property>
  <property fmtid="{D5CDD505-2E9C-101B-9397-08002B2CF9AE}" pid="162" name="FSC#SKEDITIONREG@103.510:jod_AttrDateSkutocnyDatumVydania">
    <vt:lpwstr/>
  </property>
  <property fmtid="{D5CDD505-2E9C-101B-9397-08002B2CF9AE}" pid="163" name="FSC#SKEDITIONREG@103.510:jod_AttrNumCisloZmeny">
    <vt:lpwstr/>
  </property>
  <property fmtid="{D5CDD505-2E9C-101B-9397-08002B2CF9AE}" pid="164" name="FSC#SKEDITIONREG@103.510:jod_AttrStrRegCisloZaznamu">
    <vt:lpwstr/>
  </property>
  <property fmtid="{D5CDD505-2E9C-101B-9397-08002B2CF9AE}" pid="165" name="FSC#SKEDITIONREG@103.510:jod_cislodoc">
    <vt:lpwstr/>
  </property>
  <property fmtid="{D5CDD505-2E9C-101B-9397-08002B2CF9AE}" pid="166" name="FSC#SKEDITIONREG@103.510:jod_druh">
    <vt:lpwstr/>
  </property>
  <property fmtid="{D5CDD505-2E9C-101B-9397-08002B2CF9AE}" pid="167" name="FSC#SKEDITIONREG@103.510:jod_lu">
    <vt:lpwstr/>
  </property>
  <property fmtid="{D5CDD505-2E9C-101B-9397-08002B2CF9AE}" pid="168" name="FSC#SKEDITIONREG@103.510:jod_nazov">
    <vt:lpwstr/>
  </property>
  <property fmtid="{D5CDD505-2E9C-101B-9397-08002B2CF9AE}" pid="169" name="FSC#SKEDITIONREG@103.510:jod_sAttrDatePlatnostDo">
    <vt:lpwstr/>
  </property>
  <property fmtid="{D5CDD505-2E9C-101B-9397-08002B2CF9AE}" pid="170" name="FSC#SKEDITIONREG@103.510:jod_sAttrDatePlatnostOd">
    <vt:lpwstr/>
  </property>
  <property fmtid="{D5CDD505-2E9C-101B-9397-08002B2CF9AE}" pid="171" name="FSC#SKEDITIONREG@103.510:jod_sAttrDateUcinnostDoc">
    <vt:lpwstr/>
  </property>
  <property fmtid="{D5CDD505-2E9C-101B-9397-08002B2CF9AE}" pid="172" name="FSC#SKEDITIONREG@103.510:jod_typ">
    <vt:lpwstr/>
  </property>
  <property fmtid="{D5CDD505-2E9C-101B-9397-08002B2CF9AE}" pid="173" name="FSC#SKEDITIONREG@103.510:jod_zh">
    <vt:lpwstr/>
  </property>
  <property fmtid="{D5CDD505-2E9C-101B-9397-08002B2CF9AE}" pid="174" name="FSC#SKEDITIONREG@103.510:ms_VyskladaniePoznamok">
    <vt:lpwstr/>
  </property>
  <property fmtid="{D5CDD505-2E9C-101B-9397-08002B2CF9AE}" pid="175" name="FSC#SKEDITIONREG@103.510:oumlname_fnct">
    <vt:lpwstr/>
  </property>
  <property fmtid="{D5CDD505-2E9C-101B-9397-08002B2CF9AE}" pid="176" name="FSC#SKEDITIONREG@103.510:oz_externAdr">
    <vt:lpwstr/>
  </property>
  <property fmtid="{D5CDD505-2E9C-101B-9397-08002B2CF9AE}" pid="177" name="FSC#SKEDITIONREG@103.510:sk_org_city">
    <vt:lpwstr>Banská Bystrica</vt:lpwstr>
  </property>
  <property fmtid="{D5CDD505-2E9C-101B-9397-08002B2CF9AE}" pid="178" name="FSC#SKEDITIONREG@103.510:sk_org_dic">
    <vt:lpwstr/>
  </property>
  <property fmtid="{D5CDD505-2E9C-101B-9397-08002B2CF9AE}" pid="179" name="FSC#SKEDITIONREG@103.510:sk_org_email">
    <vt:lpwstr>podatelna@bbsk.sk</vt:lpwstr>
  </property>
  <property fmtid="{D5CDD505-2E9C-101B-9397-08002B2CF9AE}" pid="180" name="FSC#SKEDITIONREG@103.510:sk_org_fax">
    <vt:lpwstr/>
  </property>
  <property fmtid="{D5CDD505-2E9C-101B-9397-08002B2CF9AE}" pid="181" name="FSC#SKEDITIONREG@103.510:sk_org_fullname">
    <vt:lpwstr>Banskobystrický samosprávny kraj</vt:lpwstr>
  </property>
  <property fmtid="{D5CDD505-2E9C-101B-9397-08002B2CF9AE}" pid="182" name="FSC#SKEDITIONREG@103.510:sk_org_ico">
    <vt:lpwstr>37828100</vt:lpwstr>
  </property>
  <property fmtid="{D5CDD505-2E9C-101B-9397-08002B2CF9AE}" pid="183" name="FSC#SKEDITIONREG@103.510:sk_org_phone">
    <vt:lpwstr>048/4325111</vt:lpwstr>
  </property>
  <property fmtid="{D5CDD505-2E9C-101B-9397-08002B2CF9AE}" pid="184" name="FSC#SKEDITIONREG@103.510:sk_org_shortname">
    <vt:lpwstr/>
  </property>
  <property fmtid="{D5CDD505-2E9C-101B-9397-08002B2CF9AE}" pid="185" name="FSC#SKEDITIONREG@103.510:sk_org_state">
    <vt:lpwstr/>
  </property>
  <property fmtid="{D5CDD505-2E9C-101B-9397-08002B2CF9AE}" pid="186" name="FSC#SKEDITIONREG@103.510:sk_org_street">
    <vt:lpwstr>Námestie SNP 23/23</vt:lpwstr>
  </property>
  <property fmtid="{D5CDD505-2E9C-101B-9397-08002B2CF9AE}" pid="187" name="FSC#SKEDITIONREG@103.510:sk_org_zip">
    <vt:lpwstr>974 01</vt:lpwstr>
  </property>
  <property fmtid="{D5CDD505-2E9C-101B-9397-08002B2CF9AE}" pid="188" name="FSC#SKEDITIONREG@103.510:viz_clearedat">
    <vt:lpwstr/>
  </property>
  <property fmtid="{D5CDD505-2E9C-101B-9397-08002B2CF9AE}" pid="189" name="FSC#SKEDITIONREG@103.510:viz_clearedby">
    <vt:lpwstr/>
  </property>
  <property fmtid="{D5CDD505-2E9C-101B-9397-08002B2CF9AE}" pid="190" name="FSC#SKEDITIONREG@103.510:viz_comm">
    <vt:lpwstr/>
  </property>
  <property fmtid="{D5CDD505-2E9C-101B-9397-08002B2CF9AE}" pid="191" name="FSC#SKEDITIONREG@103.510:viz_decisionattachments">
    <vt:lpwstr/>
  </property>
  <property fmtid="{D5CDD505-2E9C-101B-9397-08002B2CF9AE}" pid="192" name="FSC#SKEDITIONREG@103.510:viz_deliveredat">
    <vt:lpwstr/>
  </property>
  <property fmtid="{D5CDD505-2E9C-101B-9397-08002B2CF9AE}" pid="193" name="FSC#SKEDITIONREG@103.510:viz_delivery">
    <vt:lpwstr/>
  </property>
  <property fmtid="{D5CDD505-2E9C-101B-9397-08002B2CF9AE}" pid="194" name="FSC#SKEDITIONREG@103.510:viz_extension">
    <vt:lpwstr/>
  </property>
  <property fmtid="{D5CDD505-2E9C-101B-9397-08002B2CF9AE}" pid="195" name="FSC#SKEDITIONREG@103.510:viz_filenumber">
    <vt:lpwstr/>
  </property>
  <property fmtid="{D5CDD505-2E9C-101B-9397-08002B2CF9AE}" pid="196" name="FSC#SKEDITIONREG@103.510:viz_fileresponsible">
    <vt:lpwstr/>
  </property>
  <property fmtid="{D5CDD505-2E9C-101B-9397-08002B2CF9AE}" pid="197" name="FSC#SKEDITIONREG@103.510:viz_fileresporg">
    <vt:lpwstr/>
  </property>
  <property fmtid="{D5CDD505-2E9C-101B-9397-08002B2CF9AE}" pid="198" name="FSC#SKEDITIONREG@103.510:viz_fileresporg_OU">
    <vt:lpwstr/>
  </property>
  <property fmtid="{D5CDD505-2E9C-101B-9397-08002B2CF9AE}" pid="199" name="FSC#SKEDITIONREG@103.510:viz_fileresporg_email_OU">
    <vt:lpwstr/>
  </property>
  <property fmtid="{D5CDD505-2E9C-101B-9397-08002B2CF9AE}" pid="200" name="FSC#SKEDITIONREG@103.510:viz_fileresporg_emailaddress">
    <vt:lpwstr/>
  </property>
  <property fmtid="{D5CDD505-2E9C-101B-9397-08002B2CF9AE}" pid="201" name="FSC#SKEDITIONREG@103.510:viz_fileresporg_fax">
    <vt:lpwstr/>
  </property>
  <property fmtid="{D5CDD505-2E9C-101B-9397-08002B2CF9AE}" pid="202" name="FSC#SKEDITIONREG@103.510:viz_fileresporg_fax_OU">
    <vt:lpwstr/>
  </property>
  <property fmtid="{D5CDD505-2E9C-101B-9397-08002B2CF9AE}" pid="203" name="FSC#SKEDITIONREG@103.510:viz_fileresporg_function">
    <vt:lpwstr/>
  </property>
  <property fmtid="{D5CDD505-2E9C-101B-9397-08002B2CF9AE}" pid="204" name="FSC#SKEDITIONREG@103.510:viz_fileresporg_function_OU">
    <vt:lpwstr/>
  </property>
  <property fmtid="{D5CDD505-2E9C-101B-9397-08002B2CF9AE}" pid="205" name="FSC#SKEDITIONREG@103.510:viz_fileresporg_head">
    <vt:lpwstr/>
  </property>
  <property fmtid="{D5CDD505-2E9C-101B-9397-08002B2CF9AE}" pid="206" name="FSC#SKEDITIONREG@103.510:viz_fileresporg_head_OU">
    <vt:lpwstr/>
  </property>
  <property fmtid="{D5CDD505-2E9C-101B-9397-08002B2CF9AE}" pid="207" name="FSC#SKEDITIONREG@103.510:viz_fileresporg_longname">
    <vt:lpwstr/>
  </property>
  <property fmtid="{D5CDD505-2E9C-101B-9397-08002B2CF9AE}" pid="208" name="FSC#SKEDITIONREG@103.510:viz_fileresporg_mesto">
    <vt:lpwstr/>
  </property>
  <property fmtid="{D5CDD505-2E9C-101B-9397-08002B2CF9AE}" pid="209" name="FSC#SKEDITIONREG@103.510:viz_fileresporg_odbor">
    <vt:lpwstr/>
  </property>
  <property fmtid="{D5CDD505-2E9C-101B-9397-08002B2CF9AE}" pid="210" name="FSC#SKEDITIONREG@103.510:viz_fileresporg_odbor_function">
    <vt:lpwstr/>
  </property>
  <property fmtid="{D5CDD505-2E9C-101B-9397-08002B2CF9AE}" pid="211" name="FSC#SKEDITIONREG@103.510:viz_fileresporg_odbor_head">
    <vt:lpwstr/>
  </property>
  <property fmtid="{D5CDD505-2E9C-101B-9397-08002B2CF9AE}" pid="212" name="FSC#SKEDITIONREG@103.510:viz_fileresporg_phone">
    <vt:lpwstr/>
  </property>
  <property fmtid="{D5CDD505-2E9C-101B-9397-08002B2CF9AE}" pid="213" name="FSC#SKEDITIONREG@103.510:viz_fileresporg_phone_OU">
    <vt:lpwstr/>
  </property>
  <property fmtid="{D5CDD505-2E9C-101B-9397-08002B2CF9AE}" pid="214" name="FSC#SKEDITIONREG@103.510:viz_fileresporg_position">
    <vt:lpwstr/>
  </property>
  <property fmtid="{D5CDD505-2E9C-101B-9397-08002B2CF9AE}" pid="215" name="FSC#SKEDITIONREG@103.510:viz_fileresporg_position_OU">
    <vt:lpwstr/>
  </property>
  <property fmtid="{D5CDD505-2E9C-101B-9397-08002B2CF9AE}" pid="216" name="FSC#SKEDITIONREG@103.510:viz_fileresporg_psc">
    <vt:lpwstr/>
  </property>
  <property fmtid="{D5CDD505-2E9C-101B-9397-08002B2CF9AE}" pid="217" name="FSC#SKEDITIONREG@103.510:viz_fileresporg_sekcia">
    <vt:lpwstr/>
  </property>
  <property fmtid="{D5CDD505-2E9C-101B-9397-08002B2CF9AE}" pid="218" name="FSC#SKEDITIONREG@103.510:viz_fileresporg_sekcia_function">
    <vt:lpwstr/>
  </property>
  <property fmtid="{D5CDD505-2E9C-101B-9397-08002B2CF9AE}" pid="219" name="FSC#SKEDITIONREG@103.510:viz_fileresporg_sekcia_head">
    <vt:lpwstr/>
  </property>
  <property fmtid="{D5CDD505-2E9C-101B-9397-08002B2CF9AE}" pid="220" name="FSC#SKEDITIONREG@103.510:viz_fileresporg_stat">
    <vt:lpwstr/>
  </property>
  <property fmtid="{D5CDD505-2E9C-101B-9397-08002B2CF9AE}" pid="221" name="FSC#SKEDITIONREG@103.510:viz_fileresporg_ulica">
    <vt:lpwstr/>
  </property>
  <property fmtid="{D5CDD505-2E9C-101B-9397-08002B2CF9AE}" pid="222" name="FSC#SKEDITIONREG@103.510:viz_fileresporgknazov">
    <vt:lpwstr/>
  </property>
  <property fmtid="{D5CDD505-2E9C-101B-9397-08002B2CF9AE}" pid="223" name="FSC#SKEDITIONREG@103.510:viz_filesubj">
    <vt:lpwstr/>
  </property>
  <property fmtid="{D5CDD505-2E9C-101B-9397-08002B2CF9AE}" pid="224" name="FSC#SKEDITIONREG@103.510:viz_incattachments">
    <vt:lpwstr/>
  </property>
  <property fmtid="{D5CDD505-2E9C-101B-9397-08002B2CF9AE}" pid="225" name="FSC#SKEDITIONREG@103.510:viz_incnr">
    <vt:lpwstr/>
  </property>
  <property fmtid="{D5CDD505-2E9C-101B-9397-08002B2CF9AE}" pid="226" name="FSC#SKEDITIONREG@103.510:viz_intletterrecivers">
    <vt:lpwstr/>
  </property>
  <property fmtid="{D5CDD505-2E9C-101B-9397-08002B2CF9AE}" pid="227" name="FSC#SKEDITIONREG@103.510:viz_objcreatedstr">
    <vt:lpwstr/>
  </property>
  <property fmtid="{D5CDD505-2E9C-101B-9397-08002B2CF9AE}" pid="228" name="FSC#SKEDITIONREG@103.510:viz_ordernumber">
    <vt:lpwstr/>
  </property>
  <property fmtid="{D5CDD505-2E9C-101B-9397-08002B2CF9AE}" pid="229" name="FSC#SKEDITIONREG@103.510:viz_oursign">
    <vt:lpwstr/>
  </property>
  <property fmtid="{D5CDD505-2E9C-101B-9397-08002B2CF9AE}" pid="230" name="FSC#SKEDITIONREG@103.510:viz_responseto_createdby">
    <vt:lpwstr/>
  </property>
  <property fmtid="{D5CDD505-2E9C-101B-9397-08002B2CF9AE}" pid="231" name="FSC#SKEDITIONREG@103.510:viz_sendersign">
    <vt:lpwstr/>
  </property>
  <property fmtid="{D5CDD505-2E9C-101B-9397-08002B2CF9AE}" pid="232" name="FSC#SKEDITIONREG@103.510:viz_shortfileresporg">
    <vt:lpwstr/>
  </property>
  <property fmtid="{D5CDD505-2E9C-101B-9397-08002B2CF9AE}" pid="233" name="FSC#SKEDITIONREG@103.510:viz_tel_number">
    <vt:lpwstr/>
  </property>
  <property fmtid="{D5CDD505-2E9C-101B-9397-08002B2CF9AE}" pid="234" name="FSC#SKEDITIONREG@103.510:viz_tel_number2">
    <vt:lpwstr/>
  </property>
  <property fmtid="{D5CDD505-2E9C-101B-9397-08002B2CF9AE}" pid="235" name="FSC#SKEDITIONREG@103.510:viz_testsalutation">
    <vt:lpwstr/>
  </property>
  <property fmtid="{D5CDD505-2E9C-101B-9397-08002B2CF9AE}" pid="236" name="FSC#SKEDITIONREG@103.510:viz_validfrom">
    <vt:lpwstr/>
  </property>
  <property fmtid="{D5CDD505-2E9C-101B-9397-08002B2CF9AE}" pid="237" name="FSC#SKEDITIONREG@103.510:zaz_fileresporg_addrcity">
    <vt:lpwstr/>
  </property>
  <property fmtid="{D5CDD505-2E9C-101B-9397-08002B2CF9AE}" pid="238" name="FSC#SKEDITIONREG@103.510:zaz_fileresporg_addrstreet">
    <vt:lpwstr/>
  </property>
  <property fmtid="{D5CDD505-2E9C-101B-9397-08002B2CF9AE}" pid="239" name="FSC#SKEDITIONREG@103.510:zaz_fileresporg_addrzipcode">
    <vt:lpwstr/>
  </property>
  <property fmtid="{D5CDD505-2E9C-101B-9397-08002B2CF9AE}" pid="240" name="FSC#SKEDITIONREG@103.510:zaznam_jeden_adresat">
    <vt:lpwstr/>
  </property>
  <property fmtid="{D5CDD505-2E9C-101B-9397-08002B2CF9AE}" pid="241" name="FSC#SKEDITIONREG@103.510:zaznam_vnut_adresati_1">
    <vt:lpwstr/>
  </property>
  <property fmtid="{D5CDD505-2E9C-101B-9397-08002B2CF9AE}" pid="242" name="FSC#SKEDITIONREG@103.510:zaznam_vnut_adresati_10">
    <vt:lpwstr/>
  </property>
  <property fmtid="{D5CDD505-2E9C-101B-9397-08002B2CF9AE}" pid="243" name="FSC#SKEDITIONREG@103.510:zaznam_vnut_adresati_11">
    <vt:lpwstr/>
  </property>
  <property fmtid="{D5CDD505-2E9C-101B-9397-08002B2CF9AE}" pid="244" name="FSC#SKEDITIONREG@103.510:zaznam_vnut_adresati_12">
    <vt:lpwstr/>
  </property>
  <property fmtid="{D5CDD505-2E9C-101B-9397-08002B2CF9AE}" pid="245" name="FSC#SKEDITIONREG@103.510:zaznam_vnut_adresati_13">
    <vt:lpwstr/>
  </property>
  <property fmtid="{D5CDD505-2E9C-101B-9397-08002B2CF9AE}" pid="246" name="FSC#SKEDITIONREG@103.510:zaznam_vnut_adresati_14">
    <vt:lpwstr/>
  </property>
  <property fmtid="{D5CDD505-2E9C-101B-9397-08002B2CF9AE}" pid="247" name="FSC#SKEDITIONREG@103.510:zaznam_vnut_adresati_15">
    <vt:lpwstr/>
  </property>
  <property fmtid="{D5CDD505-2E9C-101B-9397-08002B2CF9AE}" pid="248" name="FSC#SKEDITIONREG@103.510:zaznam_vnut_adresati_16">
    <vt:lpwstr/>
  </property>
  <property fmtid="{D5CDD505-2E9C-101B-9397-08002B2CF9AE}" pid="249" name="FSC#SKEDITIONREG@103.510:zaznam_vnut_adresati_17">
    <vt:lpwstr/>
  </property>
  <property fmtid="{D5CDD505-2E9C-101B-9397-08002B2CF9AE}" pid="250" name="FSC#SKEDITIONREG@103.510:zaznam_vnut_adresati_18">
    <vt:lpwstr/>
  </property>
  <property fmtid="{D5CDD505-2E9C-101B-9397-08002B2CF9AE}" pid="251" name="FSC#SKEDITIONREG@103.510:zaznam_vnut_adresati_19">
    <vt:lpwstr/>
  </property>
  <property fmtid="{D5CDD505-2E9C-101B-9397-08002B2CF9AE}" pid="252" name="FSC#SKEDITIONREG@103.510:zaznam_vnut_adresati_2">
    <vt:lpwstr/>
  </property>
  <property fmtid="{D5CDD505-2E9C-101B-9397-08002B2CF9AE}" pid="253" name="FSC#SKEDITIONREG@103.510:zaznam_vnut_adresati_20">
    <vt:lpwstr/>
  </property>
  <property fmtid="{D5CDD505-2E9C-101B-9397-08002B2CF9AE}" pid="254" name="FSC#SKEDITIONREG@103.510:zaznam_vnut_adresati_21">
    <vt:lpwstr/>
  </property>
  <property fmtid="{D5CDD505-2E9C-101B-9397-08002B2CF9AE}" pid="255" name="FSC#SKEDITIONREG@103.510:zaznam_vnut_adresati_22">
    <vt:lpwstr/>
  </property>
  <property fmtid="{D5CDD505-2E9C-101B-9397-08002B2CF9AE}" pid="256" name="FSC#SKEDITIONREG@103.510:zaznam_vnut_adresati_23">
    <vt:lpwstr/>
  </property>
  <property fmtid="{D5CDD505-2E9C-101B-9397-08002B2CF9AE}" pid="257" name="FSC#SKEDITIONREG@103.510:zaznam_vnut_adresati_24">
    <vt:lpwstr/>
  </property>
  <property fmtid="{D5CDD505-2E9C-101B-9397-08002B2CF9AE}" pid="258" name="FSC#SKEDITIONREG@103.510:zaznam_vnut_adresati_25">
    <vt:lpwstr/>
  </property>
  <property fmtid="{D5CDD505-2E9C-101B-9397-08002B2CF9AE}" pid="259" name="FSC#SKEDITIONREG@103.510:zaznam_vnut_adresati_26">
    <vt:lpwstr/>
  </property>
  <property fmtid="{D5CDD505-2E9C-101B-9397-08002B2CF9AE}" pid="260" name="FSC#SKEDITIONREG@103.510:zaznam_vnut_adresati_27">
    <vt:lpwstr/>
  </property>
  <property fmtid="{D5CDD505-2E9C-101B-9397-08002B2CF9AE}" pid="261" name="FSC#SKEDITIONREG@103.510:zaznam_vnut_adresati_28">
    <vt:lpwstr/>
  </property>
  <property fmtid="{D5CDD505-2E9C-101B-9397-08002B2CF9AE}" pid="262" name="FSC#SKEDITIONREG@103.510:zaznam_vnut_adresati_29">
    <vt:lpwstr/>
  </property>
  <property fmtid="{D5CDD505-2E9C-101B-9397-08002B2CF9AE}" pid="263" name="FSC#SKEDITIONREG@103.510:zaznam_vnut_adresati_3">
    <vt:lpwstr/>
  </property>
  <property fmtid="{D5CDD505-2E9C-101B-9397-08002B2CF9AE}" pid="264" name="FSC#SKEDITIONREG@103.510:zaznam_vnut_adresati_30">
    <vt:lpwstr/>
  </property>
  <property fmtid="{D5CDD505-2E9C-101B-9397-08002B2CF9AE}" pid="265" name="FSC#SKEDITIONREG@103.510:zaznam_vnut_adresati_31">
    <vt:lpwstr/>
  </property>
  <property fmtid="{D5CDD505-2E9C-101B-9397-08002B2CF9AE}" pid="266" name="FSC#SKEDITIONREG@103.510:zaznam_vnut_adresati_32">
    <vt:lpwstr/>
  </property>
  <property fmtid="{D5CDD505-2E9C-101B-9397-08002B2CF9AE}" pid="267" name="FSC#SKEDITIONREG@103.510:zaznam_vnut_adresati_33">
    <vt:lpwstr/>
  </property>
  <property fmtid="{D5CDD505-2E9C-101B-9397-08002B2CF9AE}" pid="268" name="FSC#SKEDITIONREG@103.510:zaznam_vnut_adresati_34">
    <vt:lpwstr/>
  </property>
  <property fmtid="{D5CDD505-2E9C-101B-9397-08002B2CF9AE}" pid="269" name="FSC#SKEDITIONREG@103.510:zaznam_vnut_adresati_35">
    <vt:lpwstr/>
  </property>
  <property fmtid="{D5CDD505-2E9C-101B-9397-08002B2CF9AE}" pid="270" name="FSC#SKEDITIONREG@103.510:zaznam_vnut_adresati_36">
    <vt:lpwstr/>
  </property>
  <property fmtid="{D5CDD505-2E9C-101B-9397-08002B2CF9AE}" pid="271" name="FSC#SKEDITIONREG@103.510:zaznam_vnut_adresati_37">
    <vt:lpwstr/>
  </property>
  <property fmtid="{D5CDD505-2E9C-101B-9397-08002B2CF9AE}" pid="272" name="FSC#SKEDITIONREG@103.510:zaznam_vnut_adresati_38">
    <vt:lpwstr/>
  </property>
  <property fmtid="{D5CDD505-2E9C-101B-9397-08002B2CF9AE}" pid="273" name="FSC#SKEDITIONREG@103.510:zaznam_vnut_adresati_39">
    <vt:lpwstr/>
  </property>
  <property fmtid="{D5CDD505-2E9C-101B-9397-08002B2CF9AE}" pid="274" name="FSC#SKEDITIONREG@103.510:zaznam_vnut_adresati_4">
    <vt:lpwstr/>
  </property>
  <property fmtid="{D5CDD505-2E9C-101B-9397-08002B2CF9AE}" pid="275" name="FSC#SKEDITIONREG@103.510:zaznam_vnut_adresati_40">
    <vt:lpwstr/>
  </property>
  <property fmtid="{D5CDD505-2E9C-101B-9397-08002B2CF9AE}" pid="276" name="FSC#SKEDITIONREG@103.510:zaznam_vnut_adresati_41">
    <vt:lpwstr/>
  </property>
  <property fmtid="{D5CDD505-2E9C-101B-9397-08002B2CF9AE}" pid="277" name="FSC#SKEDITIONREG@103.510:zaznam_vnut_adresati_42">
    <vt:lpwstr/>
  </property>
  <property fmtid="{D5CDD505-2E9C-101B-9397-08002B2CF9AE}" pid="278" name="FSC#SKEDITIONREG@103.510:zaznam_vnut_adresati_43">
    <vt:lpwstr/>
  </property>
  <property fmtid="{D5CDD505-2E9C-101B-9397-08002B2CF9AE}" pid="279" name="FSC#SKEDITIONREG@103.510:zaznam_vnut_adresati_44">
    <vt:lpwstr/>
  </property>
  <property fmtid="{D5CDD505-2E9C-101B-9397-08002B2CF9AE}" pid="280" name="FSC#SKEDITIONREG@103.510:zaznam_vnut_adresati_45">
    <vt:lpwstr/>
  </property>
  <property fmtid="{D5CDD505-2E9C-101B-9397-08002B2CF9AE}" pid="281" name="FSC#SKEDITIONREG@103.510:zaznam_vnut_adresati_46">
    <vt:lpwstr/>
  </property>
  <property fmtid="{D5CDD505-2E9C-101B-9397-08002B2CF9AE}" pid="282" name="FSC#SKEDITIONREG@103.510:zaznam_vnut_adresati_47">
    <vt:lpwstr/>
  </property>
  <property fmtid="{D5CDD505-2E9C-101B-9397-08002B2CF9AE}" pid="283" name="FSC#SKEDITIONREG@103.510:zaznam_vnut_adresati_48">
    <vt:lpwstr/>
  </property>
  <property fmtid="{D5CDD505-2E9C-101B-9397-08002B2CF9AE}" pid="284" name="FSC#SKEDITIONREG@103.510:zaznam_vnut_adresati_49">
    <vt:lpwstr/>
  </property>
  <property fmtid="{D5CDD505-2E9C-101B-9397-08002B2CF9AE}" pid="285" name="FSC#SKEDITIONREG@103.510:zaznam_vnut_adresati_5">
    <vt:lpwstr/>
  </property>
  <property fmtid="{D5CDD505-2E9C-101B-9397-08002B2CF9AE}" pid="286" name="FSC#SKEDITIONREG@103.510:zaznam_vnut_adresati_50">
    <vt:lpwstr/>
  </property>
  <property fmtid="{D5CDD505-2E9C-101B-9397-08002B2CF9AE}" pid="287" name="FSC#SKEDITIONREG@103.510:zaznam_vnut_adresati_51">
    <vt:lpwstr/>
  </property>
  <property fmtid="{D5CDD505-2E9C-101B-9397-08002B2CF9AE}" pid="288" name="FSC#SKEDITIONREG@103.510:zaznam_vnut_adresati_52">
    <vt:lpwstr/>
  </property>
  <property fmtid="{D5CDD505-2E9C-101B-9397-08002B2CF9AE}" pid="289" name="FSC#SKEDITIONREG@103.510:zaznam_vnut_adresati_53">
    <vt:lpwstr/>
  </property>
  <property fmtid="{D5CDD505-2E9C-101B-9397-08002B2CF9AE}" pid="290" name="FSC#SKEDITIONREG@103.510:zaznam_vnut_adresati_54">
    <vt:lpwstr/>
  </property>
  <property fmtid="{D5CDD505-2E9C-101B-9397-08002B2CF9AE}" pid="291" name="FSC#SKEDITIONREG@103.510:zaznam_vnut_adresati_55">
    <vt:lpwstr/>
  </property>
  <property fmtid="{D5CDD505-2E9C-101B-9397-08002B2CF9AE}" pid="292" name="FSC#SKEDITIONREG@103.510:zaznam_vnut_adresati_56">
    <vt:lpwstr/>
  </property>
  <property fmtid="{D5CDD505-2E9C-101B-9397-08002B2CF9AE}" pid="293" name="FSC#SKEDITIONREG@103.510:zaznam_vnut_adresati_57">
    <vt:lpwstr/>
  </property>
  <property fmtid="{D5CDD505-2E9C-101B-9397-08002B2CF9AE}" pid="294" name="FSC#SKEDITIONREG@103.510:zaznam_vnut_adresati_58">
    <vt:lpwstr/>
  </property>
  <property fmtid="{D5CDD505-2E9C-101B-9397-08002B2CF9AE}" pid="295" name="FSC#SKEDITIONREG@103.510:zaznam_vnut_adresati_59">
    <vt:lpwstr/>
  </property>
  <property fmtid="{D5CDD505-2E9C-101B-9397-08002B2CF9AE}" pid="296" name="FSC#SKEDITIONREG@103.510:zaznam_vnut_adresati_6">
    <vt:lpwstr/>
  </property>
  <property fmtid="{D5CDD505-2E9C-101B-9397-08002B2CF9AE}" pid="297" name="FSC#SKEDITIONREG@103.510:zaznam_vnut_adresati_60">
    <vt:lpwstr/>
  </property>
  <property fmtid="{D5CDD505-2E9C-101B-9397-08002B2CF9AE}" pid="298" name="FSC#SKEDITIONREG@103.510:zaznam_vnut_adresati_61">
    <vt:lpwstr/>
  </property>
  <property fmtid="{D5CDD505-2E9C-101B-9397-08002B2CF9AE}" pid="299" name="FSC#SKEDITIONREG@103.510:zaznam_vnut_adresati_62">
    <vt:lpwstr/>
  </property>
  <property fmtid="{D5CDD505-2E9C-101B-9397-08002B2CF9AE}" pid="300" name="FSC#SKEDITIONREG@103.510:zaznam_vnut_adresati_63">
    <vt:lpwstr/>
  </property>
  <property fmtid="{D5CDD505-2E9C-101B-9397-08002B2CF9AE}" pid="301" name="FSC#SKEDITIONREG@103.510:zaznam_vnut_adresati_64">
    <vt:lpwstr/>
  </property>
  <property fmtid="{D5CDD505-2E9C-101B-9397-08002B2CF9AE}" pid="302" name="FSC#SKEDITIONREG@103.510:zaznam_vnut_adresati_65">
    <vt:lpwstr/>
  </property>
  <property fmtid="{D5CDD505-2E9C-101B-9397-08002B2CF9AE}" pid="303" name="FSC#SKEDITIONREG@103.510:zaznam_vnut_adresati_66">
    <vt:lpwstr/>
  </property>
  <property fmtid="{D5CDD505-2E9C-101B-9397-08002B2CF9AE}" pid="304" name="FSC#SKEDITIONREG@103.510:zaznam_vnut_adresati_67">
    <vt:lpwstr/>
  </property>
  <property fmtid="{D5CDD505-2E9C-101B-9397-08002B2CF9AE}" pid="305" name="FSC#SKEDITIONREG@103.510:zaznam_vnut_adresati_68">
    <vt:lpwstr/>
  </property>
  <property fmtid="{D5CDD505-2E9C-101B-9397-08002B2CF9AE}" pid="306" name="FSC#SKEDITIONREG@103.510:zaznam_vnut_adresati_69">
    <vt:lpwstr/>
  </property>
  <property fmtid="{D5CDD505-2E9C-101B-9397-08002B2CF9AE}" pid="307" name="FSC#SKEDITIONREG@103.510:zaznam_vnut_adresati_7">
    <vt:lpwstr/>
  </property>
  <property fmtid="{D5CDD505-2E9C-101B-9397-08002B2CF9AE}" pid="308" name="FSC#SKEDITIONREG@103.510:zaznam_vnut_adresati_70">
    <vt:lpwstr/>
  </property>
  <property fmtid="{D5CDD505-2E9C-101B-9397-08002B2CF9AE}" pid="309" name="FSC#SKEDITIONREG@103.510:zaznam_vnut_adresati_8">
    <vt:lpwstr/>
  </property>
  <property fmtid="{D5CDD505-2E9C-101B-9397-08002B2CF9AE}" pid="310" name="FSC#SKEDITIONREG@103.510:zaznam_vnut_adresati_9">
    <vt:lpwstr/>
  </property>
  <property fmtid="{D5CDD505-2E9C-101B-9397-08002B2CF9AE}" pid="311" name="FSC#SKEDITIONREG@103.510:zaznam_vonk_adresati_1">
    <vt:lpwstr/>
  </property>
  <property fmtid="{D5CDD505-2E9C-101B-9397-08002B2CF9AE}" pid="312" name="FSC#SKEDITIONREG@103.510:zaznam_vonk_adresati_10">
    <vt:lpwstr/>
  </property>
  <property fmtid="{D5CDD505-2E9C-101B-9397-08002B2CF9AE}" pid="313" name="FSC#SKEDITIONREG@103.510:zaznam_vonk_adresati_11">
    <vt:lpwstr/>
  </property>
  <property fmtid="{D5CDD505-2E9C-101B-9397-08002B2CF9AE}" pid="314" name="FSC#SKEDITIONREG@103.510:zaznam_vonk_adresati_12">
    <vt:lpwstr/>
  </property>
  <property fmtid="{D5CDD505-2E9C-101B-9397-08002B2CF9AE}" pid="315" name="FSC#SKEDITIONREG@103.510:zaznam_vonk_adresati_13">
    <vt:lpwstr/>
  </property>
  <property fmtid="{D5CDD505-2E9C-101B-9397-08002B2CF9AE}" pid="316" name="FSC#SKEDITIONREG@103.510:zaznam_vonk_adresati_14">
    <vt:lpwstr/>
  </property>
  <property fmtid="{D5CDD505-2E9C-101B-9397-08002B2CF9AE}" pid="317" name="FSC#SKEDITIONREG@103.510:zaznam_vonk_adresati_15">
    <vt:lpwstr/>
  </property>
  <property fmtid="{D5CDD505-2E9C-101B-9397-08002B2CF9AE}" pid="318" name="FSC#SKEDITIONREG@103.510:zaznam_vonk_adresati_16">
    <vt:lpwstr/>
  </property>
  <property fmtid="{D5CDD505-2E9C-101B-9397-08002B2CF9AE}" pid="319" name="FSC#SKEDITIONREG@103.510:zaznam_vonk_adresati_17">
    <vt:lpwstr/>
  </property>
  <property fmtid="{D5CDD505-2E9C-101B-9397-08002B2CF9AE}" pid="320" name="FSC#SKEDITIONREG@103.510:zaznam_vonk_adresati_18">
    <vt:lpwstr/>
  </property>
  <property fmtid="{D5CDD505-2E9C-101B-9397-08002B2CF9AE}" pid="321" name="FSC#SKEDITIONREG@103.510:zaznam_vonk_adresati_19">
    <vt:lpwstr/>
  </property>
  <property fmtid="{D5CDD505-2E9C-101B-9397-08002B2CF9AE}" pid="322" name="FSC#SKEDITIONREG@103.510:zaznam_vonk_adresati_2">
    <vt:lpwstr/>
  </property>
  <property fmtid="{D5CDD505-2E9C-101B-9397-08002B2CF9AE}" pid="323" name="FSC#SKEDITIONREG@103.510:zaznam_vonk_adresati_20">
    <vt:lpwstr/>
  </property>
  <property fmtid="{D5CDD505-2E9C-101B-9397-08002B2CF9AE}" pid="324" name="FSC#SKEDITIONREG@103.510:zaznam_vonk_adresati_21">
    <vt:lpwstr/>
  </property>
  <property fmtid="{D5CDD505-2E9C-101B-9397-08002B2CF9AE}" pid="325" name="FSC#SKEDITIONREG@103.510:zaznam_vonk_adresati_22">
    <vt:lpwstr/>
  </property>
  <property fmtid="{D5CDD505-2E9C-101B-9397-08002B2CF9AE}" pid="326" name="FSC#SKEDITIONREG@103.510:zaznam_vonk_adresati_23">
    <vt:lpwstr/>
  </property>
  <property fmtid="{D5CDD505-2E9C-101B-9397-08002B2CF9AE}" pid="327" name="FSC#SKEDITIONREG@103.510:zaznam_vonk_adresati_24">
    <vt:lpwstr/>
  </property>
  <property fmtid="{D5CDD505-2E9C-101B-9397-08002B2CF9AE}" pid="328" name="FSC#SKEDITIONREG@103.510:zaznam_vonk_adresati_25">
    <vt:lpwstr/>
  </property>
  <property fmtid="{D5CDD505-2E9C-101B-9397-08002B2CF9AE}" pid="329" name="FSC#SKEDITIONREG@103.510:zaznam_vonk_adresati_26">
    <vt:lpwstr/>
  </property>
  <property fmtid="{D5CDD505-2E9C-101B-9397-08002B2CF9AE}" pid="330" name="FSC#SKEDITIONREG@103.510:zaznam_vonk_adresati_27">
    <vt:lpwstr/>
  </property>
  <property fmtid="{D5CDD505-2E9C-101B-9397-08002B2CF9AE}" pid="331" name="FSC#SKEDITIONREG@103.510:zaznam_vonk_adresati_28">
    <vt:lpwstr/>
  </property>
  <property fmtid="{D5CDD505-2E9C-101B-9397-08002B2CF9AE}" pid="332" name="FSC#SKEDITIONREG@103.510:zaznam_vonk_adresati_29">
    <vt:lpwstr/>
  </property>
  <property fmtid="{D5CDD505-2E9C-101B-9397-08002B2CF9AE}" pid="333" name="FSC#SKEDITIONREG@103.510:zaznam_vonk_adresati_3">
    <vt:lpwstr/>
  </property>
  <property fmtid="{D5CDD505-2E9C-101B-9397-08002B2CF9AE}" pid="334" name="FSC#SKEDITIONREG@103.510:zaznam_vonk_adresati_30">
    <vt:lpwstr/>
  </property>
  <property fmtid="{D5CDD505-2E9C-101B-9397-08002B2CF9AE}" pid="335" name="FSC#SKEDITIONREG@103.510:zaznam_vonk_adresati_31">
    <vt:lpwstr/>
  </property>
  <property fmtid="{D5CDD505-2E9C-101B-9397-08002B2CF9AE}" pid="336" name="FSC#SKEDITIONREG@103.510:zaznam_vonk_adresati_32">
    <vt:lpwstr/>
  </property>
  <property fmtid="{D5CDD505-2E9C-101B-9397-08002B2CF9AE}" pid="337" name="FSC#SKEDITIONREG@103.510:zaznam_vonk_adresati_33">
    <vt:lpwstr/>
  </property>
  <property fmtid="{D5CDD505-2E9C-101B-9397-08002B2CF9AE}" pid="338" name="FSC#SKEDITIONREG@103.510:zaznam_vonk_adresati_34">
    <vt:lpwstr/>
  </property>
  <property fmtid="{D5CDD505-2E9C-101B-9397-08002B2CF9AE}" pid="339" name="FSC#SKEDITIONREG@103.510:zaznam_vonk_adresati_35">
    <vt:lpwstr/>
  </property>
  <property fmtid="{D5CDD505-2E9C-101B-9397-08002B2CF9AE}" pid="340" name="FSC#SKEDITIONREG@103.510:zaznam_vonk_adresati_4">
    <vt:lpwstr/>
  </property>
  <property fmtid="{D5CDD505-2E9C-101B-9397-08002B2CF9AE}" pid="341" name="FSC#SKEDITIONREG@103.510:zaznam_vonk_adresati_5">
    <vt:lpwstr/>
  </property>
  <property fmtid="{D5CDD505-2E9C-101B-9397-08002B2CF9AE}" pid="342" name="FSC#SKEDITIONREG@103.510:zaznam_vonk_adresati_6">
    <vt:lpwstr/>
  </property>
  <property fmtid="{D5CDD505-2E9C-101B-9397-08002B2CF9AE}" pid="343" name="FSC#SKEDITIONREG@103.510:zaznam_vonk_adresati_7">
    <vt:lpwstr/>
  </property>
  <property fmtid="{D5CDD505-2E9C-101B-9397-08002B2CF9AE}" pid="344" name="FSC#SKEDITIONREG@103.510:zaznam_vonk_adresati_8">
    <vt:lpwstr/>
  </property>
  <property fmtid="{D5CDD505-2E9C-101B-9397-08002B2CF9AE}" pid="345" name="FSC#SKEDITIONREG@103.510:zaznam_vonk_adresati_9">
    <vt:lpwstr/>
  </property>
  <property fmtid="{D5CDD505-2E9C-101B-9397-08002B2CF9AE}" pid="346" name="FSC#SKMODSYS@103.500:mdcreateat">
    <vt:lpwstr>12. 4. 2023</vt:lpwstr>
  </property>
  <property fmtid="{D5CDD505-2E9C-101B-9397-08002B2CF9AE}" pid="347" name="FSC#SKMODSYS@103.500:mdfileresp">
    <vt:lpwstr/>
  </property>
  <property fmtid="{D5CDD505-2E9C-101B-9397-08002B2CF9AE}" pid="348" name="FSC#SKMODSYS@103.500:mdfileresporg">
    <vt:lpwstr/>
  </property>
  <property fmtid="{D5CDD505-2E9C-101B-9397-08002B2CF9AE}" pid="349" name="FSC#SKMODSYS@103.500:mdnazov">
    <vt:lpwstr/>
  </property>
  <property fmtid="{D5CDD505-2E9C-101B-9397-08002B2CF9AE}" pid="350" name="FSC#SKNAD@103.500:nad_AttrDateDatumPodpisania">
    <vt:lpwstr/>
  </property>
  <property fmtid="{D5CDD505-2E9C-101B-9397-08002B2CF9AE}" pid="351" name="FSC#SKNAD@103.500:nad_AttrDateUcinnaDo">
    <vt:lpwstr/>
  </property>
  <property fmtid="{D5CDD505-2E9C-101B-9397-08002B2CF9AE}" pid="352" name="FSC#SKNAD@103.500:nad_AttrDateUcinnaOd">
    <vt:lpwstr/>
  </property>
  <property fmtid="{D5CDD505-2E9C-101B-9397-08002B2CF9AE}" pid="353" name="FSC#SKNAD@103.500:nad_AttrIntCisloDodatku">
    <vt:lpwstr/>
  </property>
  <property fmtid="{D5CDD505-2E9C-101B-9397-08002B2CF9AE}" pid="354" name="FSC#SKNAD@103.500:nad_AttrPtrGestor1">
    <vt:lpwstr/>
  </property>
  <property fmtid="{D5CDD505-2E9C-101B-9397-08002B2CF9AE}" pid="355" name="FSC#SKNAD@103.500:nad_AttrPtrGestor1Funkcia">
    <vt:lpwstr/>
  </property>
  <property fmtid="{D5CDD505-2E9C-101B-9397-08002B2CF9AE}" pid="356" name="FSC#SKNAD@103.500:nad_AttrPtrGestor1OU">
    <vt:lpwstr/>
  </property>
  <property fmtid="{D5CDD505-2E9C-101B-9397-08002B2CF9AE}" pid="357" name="FSC#SKNAD@103.500:nad_AttrPtrGestor2">
    <vt:lpwstr/>
  </property>
  <property fmtid="{D5CDD505-2E9C-101B-9397-08002B2CF9AE}" pid="358" name="FSC#SKNAD@103.500:nad_AttrPtrGestor2Funkcia">
    <vt:lpwstr/>
  </property>
  <property fmtid="{D5CDD505-2E9C-101B-9397-08002B2CF9AE}" pid="359" name="FSC#SKNAD@103.500:nad_AttrPtrPatriKNA">
    <vt:lpwstr/>
  </property>
  <property fmtid="{D5CDD505-2E9C-101B-9397-08002B2CF9AE}" pid="360" name="FSC#SKNAD@103.500:nad_AttrPtrPredchadzajuceNA">
    <vt:lpwstr/>
  </property>
  <property fmtid="{D5CDD505-2E9C-101B-9397-08002B2CF9AE}" pid="361" name="FSC#SKNAD@103.500:nad_AttrPtrSpracVeduci">
    <vt:lpwstr/>
  </property>
  <property fmtid="{D5CDD505-2E9C-101B-9397-08002B2CF9AE}" pid="362" name="FSC#SKNAD@103.500:nad_AttrPtrSpracVeduciOU">
    <vt:lpwstr/>
  </property>
  <property fmtid="{D5CDD505-2E9C-101B-9397-08002B2CF9AE}" pid="363" name="FSC#SKNAD@103.500:nad_AttrPtrSpracovatel">
    <vt:lpwstr/>
  </property>
  <property fmtid="{D5CDD505-2E9C-101B-9397-08002B2CF9AE}" pid="364" name="FSC#SKNAD@103.500:nad_AttrPtrSpracovatelOU">
    <vt:lpwstr/>
  </property>
  <property fmtid="{D5CDD505-2E9C-101B-9397-08002B2CF9AE}" pid="365" name="FSC#SKNAD@103.500:nad_AttrStrCisloNA">
    <vt:lpwstr/>
  </property>
  <property fmtid="{D5CDD505-2E9C-101B-9397-08002B2CF9AE}" pid="366" name="FSC#SKNAD@103.500:nad_AttrStrNazov">
    <vt:lpwstr/>
  </property>
  <property fmtid="{D5CDD505-2E9C-101B-9397-08002B2CF9AE}" pid="367" name="FSC#SKNAD@103.500:nad_objname">
    <vt:lpwstr/>
  </property>
  <property fmtid="{D5CDD505-2E9C-101B-9397-08002B2CF9AE}" pid="368" name="FSC#SKNAD@103.500:nad_pripVytvorilKedy">
    <vt:lpwstr>12.4.2023, 08:07</vt:lpwstr>
  </property>
  <property fmtid="{D5CDD505-2E9C-101B-9397-08002B2CF9AE}" pid="369" name="FSC#SKNAD@103.500:nad_pripVytvorilKto">
    <vt:lpwstr/>
  </property>
  <property fmtid="{D5CDD505-2E9C-101B-9397-08002B2CF9AE}" pid="370" name="FSC#SKNAD@103.500:nad_pripobjname">
    <vt:lpwstr/>
  </property>
  <property fmtid="{D5CDD505-2E9C-101B-9397-08002B2CF9AE}" pid="371" name="FSC#SKNAD@103.500:nad_schvalil">
    <vt:lpwstr/>
  </property>
  <property fmtid="{D5CDD505-2E9C-101B-9397-08002B2CF9AE}" pid="372" name="FSC#SKNAD@103.500:nad_schvalilfunkcia">
    <vt:lpwstr/>
  </property>
  <property fmtid="{D5CDD505-2E9C-101B-9397-08002B2CF9AE}" pid="373" name="FSC#SKNAD@103.500:nad_spis">
    <vt:lpwstr/>
  </property>
  <property fmtid="{D5CDD505-2E9C-101B-9397-08002B2CF9AE}" pid="374" name="FSC#SKNAD@103.500:nad_vr">
    <vt:lpwstr/>
  </property>
  <property fmtid="{D5CDD505-2E9C-101B-9397-08002B2CF9AE}" pid="375" name="FSC#SKPUPP@103.500:pupp_cislo_ulohy">
    <vt:lpwstr/>
  </property>
  <property fmtid="{D5CDD505-2E9C-101B-9397-08002B2CF9AE}" pid="376" name="FSC#SKPUPP@103.500:pupp_cisloporady">
    <vt:lpwstr/>
  </property>
  <property fmtid="{D5CDD505-2E9C-101B-9397-08002B2CF9AE}" pid="377" name="FSC#SKPUPP@103.500:pupp_datPorMesiacString">
    <vt:lpwstr/>
  </property>
  <property fmtid="{D5CDD505-2E9C-101B-9397-08002B2CF9AE}" pid="378" name="FSC#SKPUPP@103.500:pupp_datumporady">
    <vt:lpwstr/>
  </property>
  <property fmtid="{D5CDD505-2E9C-101B-9397-08002B2CF9AE}" pid="379" name="FSC#SKPUPP@103.500:pupp_konanieOHodine">
    <vt:lpwstr/>
  </property>
  <property fmtid="{D5CDD505-2E9C-101B-9397-08002B2CF9AE}" pid="380" name="FSC#SKPUPP@103.500:pupp_konaniedo">
    <vt:lpwstr/>
  </property>
  <property fmtid="{D5CDD505-2E9C-101B-9397-08002B2CF9AE}" pid="381" name="FSC#SKPUPP@103.500:pupp_konanieod">
    <vt:lpwstr/>
  </property>
  <property fmtid="{D5CDD505-2E9C-101B-9397-08002B2CF9AE}" pid="382" name="FSC#SKPUPP@103.500:pupp_menopp">
    <vt:lpwstr/>
  </property>
  <property fmtid="{D5CDD505-2E9C-101B-9397-08002B2CF9AE}" pid="383" name="FSC#SKPUPP@103.500:pupp_miestokonania">
    <vt:lpwstr/>
  </property>
  <property fmtid="{D5CDD505-2E9C-101B-9397-08002B2CF9AE}" pid="384" name="FSC#SKPUPP@103.500:pupp_nazov_ulohy">
    <vt:lpwstr/>
  </property>
  <property fmtid="{D5CDD505-2E9C-101B-9397-08002B2CF9AE}" pid="385" name="FSC#SKPUPP@103.500:pupp_orgutvar">
    <vt:lpwstr/>
  </property>
  <property fmtid="{D5CDD505-2E9C-101B-9397-08002B2CF9AE}" pid="386" name="FSC#SKPUPP@103.500:pupp_riaditelPorady">
    <vt:lpwstr/>
  </property>
  <property fmtid="{D5CDD505-2E9C-101B-9397-08002B2CF9AE}" pid="387" name="FSC#SKPUPP@103.500:pupp_riesitel_ulohy">
    <vt:lpwstr/>
  </property>
  <property fmtid="{D5CDD505-2E9C-101B-9397-08002B2CF9AE}" pid="388" name="FSC#SKPUPP@103.500:pupp_temaporady">
    <vt:lpwstr/>
  </property>
  <property fmtid="{D5CDD505-2E9C-101B-9397-08002B2CF9AE}" pid="389" name="FSC#SKPUPP@103.500:pupp_ucastnici">
    <vt:lpwstr/>
  </property>
  <property fmtid="{D5CDD505-2E9C-101B-9397-08002B2CF9AE}" pid="390" name="FSC#SKPUPP@103.500:pupp_ucastnici_funkcie">
    <vt:lpwstr/>
  </property>
  <property fmtid="{D5CDD505-2E9C-101B-9397-08002B2CF9AE}" pid="391" name="FSC#SKPUPP@103.500:pupp_ulohy">
    <vt:lpwstr>test</vt:lpwstr>
  </property>
  <property fmtid="{D5CDD505-2E9C-101B-9397-08002B2CF9AE}" pid="392" name="FSC#SKPUPP@103.500:pupp_vybavit_ulohy">
    <vt:lpwstr/>
  </property>
</Properties>
</file>