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EA91C" w14:textId="77777777" w:rsidR="00826D02" w:rsidRPr="00ED407E" w:rsidRDefault="00826D02" w:rsidP="00ED407E">
      <w:pPr>
        <w:spacing w:before="120" w:line="290" w:lineRule="auto"/>
        <w:rPr>
          <w:rFonts w:ascii="Arial" w:hAnsi="Arial" w:cs="Arial"/>
          <w:sz w:val="20"/>
          <w:szCs w:val="20"/>
        </w:rPr>
      </w:pPr>
    </w:p>
    <w:p w14:paraId="7C3A89CF" w14:textId="77777777" w:rsidR="00826D02" w:rsidRPr="00ED407E" w:rsidRDefault="00826D02" w:rsidP="00ED407E">
      <w:pPr>
        <w:spacing w:before="120" w:line="290" w:lineRule="auto"/>
        <w:rPr>
          <w:rFonts w:ascii="Arial" w:hAnsi="Arial" w:cs="Arial"/>
          <w:sz w:val="20"/>
          <w:szCs w:val="20"/>
        </w:rPr>
      </w:pPr>
    </w:p>
    <w:p w14:paraId="55502F80" w14:textId="77777777" w:rsidR="00826D02" w:rsidRPr="00ED407E" w:rsidRDefault="00826D02" w:rsidP="00ED407E">
      <w:pPr>
        <w:spacing w:before="120" w:line="290" w:lineRule="auto"/>
        <w:rPr>
          <w:rFonts w:ascii="Arial" w:hAnsi="Arial" w:cs="Arial"/>
          <w:sz w:val="20"/>
          <w:szCs w:val="20"/>
        </w:rPr>
      </w:pPr>
    </w:p>
    <w:p w14:paraId="003B2888" w14:textId="77777777" w:rsidR="00826D02" w:rsidRPr="00ED407E" w:rsidRDefault="00826D02" w:rsidP="00ED407E">
      <w:pPr>
        <w:pBdr>
          <w:top w:val="double" w:sz="4" w:space="1" w:color="auto"/>
        </w:pBdr>
        <w:spacing w:before="120" w:line="290" w:lineRule="auto"/>
        <w:rPr>
          <w:rFonts w:ascii="Arial" w:hAnsi="Arial" w:cs="Arial"/>
          <w:b/>
          <w:sz w:val="20"/>
          <w:szCs w:val="20"/>
        </w:rPr>
      </w:pPr>
    </w:p>
    <w:p w14:paraId="788E9383" w14:textId="77777777" w:rsidR="00826D02" w:rsidRPr="00ED407E" w:rsidRDefault="00826D02" w:rsidP="00ED407E">
      <w:pPr>
        <w:pBdr>
          <w:top w:val="double" w:sz="4" w:space="1" w:color="auto"/>
        </w:pBdr>
        <w:spacing w:before="120" w:line="290" w:lineRule="auto"/>
        <w:rPr>
          <w:rFonts w:ascii="Arial" w:hAnsi="Arial" w:cs="Arial"/>
          <w:b/>
          <w:sz w:val="20"/>
          <w:szCs w:val="20"/>
        </w:rPr>
      </w:pPr>
    </w:p>
    <w:p w14:paraId="10BE0BF2" w14:textId="77777777" w:rsidR="00826D02" w:rsidRPr="00ED407E" w:rsidRDefault="00826D02" w:rsidP="00ED407E">
      <w:pPr>
        <w:pBdr>
          <w:top w:val="double" w:sz="4" w:space="1" w:color="auto"/>
        </w:pBdr>
        <w:spacing w:before="120" w:line="290" w:lineRule="auto"/>
        <w:rPr>
          <w:rFonts w:ascii="Arial" w:hAnsi="Arial" w:cs="Arial"/>
          <w:b/>
          <w:szCs w:val="22"/>
        </w:rPr>
      </w:pPr>
    </w:p>
    <w:p w14:paraId="5ACEF60F" w14:textId="56FE2F57" w:rsidR="00826D02" w:rsidRPr="00ED407E" w:rsidRDefault="00826D02" w:rsidP="00ED407E">
      <w:pPr>
        <w:spacing w:before="120" w:line="290" w:lineRule="auto"/>
        <w:ind w:left="567" w:hanging="567"/>
        <w:jc w:val="center"/>
        <w:rPr>
          <w:rFonts w:ascii="Arial" w:hAnsi="Arial" w:cs="Arial"/>
          <w:b/>
          <w:sz w:val="24"/>
        </w:rPr>
      </w:pPr>
      <w:r w:rsidRPr="00ED407E">
        <w:rPr>
          <w:rFonts w:ascii="Arial" w:hAnsi="Arial" w:cs="Arial"/>
          <w:b/>
          <w:sz w:val="24"/>
        </w:rPr>
        <w:t>ZMLUVA O</w:t>
      </w:r>
      <w:r w:rsidR="003424D6" w:rsidRPr="00ED407E">
        <w:rPr>
          <w:rFonts w:ascii="Arial" w:hAnsi="Arial" w:cs="Arial"/>
          <w:b/>
          <w:sz w:val="24"/>
        </w:rPr>
        <w:t xml:space="preserve"> DIELO NA </w:t>
      </w:r>
      <w:r w:rsidRPr="00ED407E">
        <w:rPr>
          <w:rFonts w:ascii="Arial" w:hAnsi="Arial" w:cs="Arial"/>
          <w:b/>
          <w:sz w:val="24"/>
        </w:rPr>
        <w:t>VÝVOJ</w:t>
      </w:r>
      <w:r w:rsidR="003424D6" w:rsidRPr="00ED407E">
        <w:rPr>
          <w:rFonts w:ascii="Arial" w:hAnsi="Arial" w:cs="Arial"/>
          <w:b/>
          <w:sz w:val="24"/>
        </w:rPr>
        <w:t xml:space="preserve"> </w:t>
      </w:r>
      <w:r w:rsidR="00ED407E" w:rsidRPr="00ED407E">
        <w:rPr>
          <w:rFonts w:ascii="Arial" w:hAnsi="Arial" w:cs="Arial"/>
          <w:b/>
          <w:sz w:val="24"/>
        </w:rPr>
        <w:t>SO</w:t>
      </w:r>
      <w:r w:rsidR="00ED407E">
        <w:rPr>
          <w:rFonts w:ascii="Arial" w:hAnsi="Arial" w:cs="Arial"/>
          <w:b/>
          <w:sz w:val="24"/>
        </w:rPr>
        <w:t>FTVÉ</w:t>
      </w:r>
      <w:r w:rsidR="00ED407E" w:rsidRPr="00ED407E">
        <w:rPr>
          <w:rFonts w:ascii="Arial" w:hAnsi="Arial" w:cs="Arial"/>
          <w:b/>
          <w:sz w:val="24"/>
        </w:rPr>
        <w:t xml:space="preserve">ROVÉHO </w:t>
      </w:r>
      <w:r w:rsidRPr="00ED407E">
        <w:rPr>
          <w:rFonts w:ascii="Arial" w:hAnsi="Arial" w:cs="Arial"/>
          <w:b/>
          <w:sz w:val="24"/>
        </w:rPr>
        <w:t>DIELA</w:t>
      </w:r>
    </w:p>
    <w:p w14:paraId="50C28539" w14:textId="39049E71" w:rsidR="00826D02" w:rsidRPr="00ED407E" w:rsidRDefault="00826D02" w:rsidP="00ED407E">
      <w:pPr>
        <w:spacing w:before="120" w:line="290" w:lineRule="auto"/>
        <w:jc w:val="center"/>
        <w:rPr>
          <w:rFonts w:ascii="Arial" w:hAnsi="Arial" w:cs="Arial"/>
          <w:szCs w:val="22"/>
        </w:rPr>
      </w:pPr>
    </w:p>
    <w:p w14:paraId="517DCB80" w14:textId="77777777" w:rsidR="00826D02" w:rsidRPr="00ED407E" w:rsidRDefault="00826D02" w:rsidP="00ED407E">
      <w:pPr>
        <w:spacing w:before="120" w:line="290" w:lineRule="auto"/>
        <w:jc w:val="center"/>
        <w:rPr>
          <w:rFonts w:ascii="Arial" w:hAnsi="Arial" w:cs="Arial"/>
          <w:szCs w:val="22"/>
        </w:rPr>
      </w:pPr>
    </w:p>
    <w:p w14:paraId="61F4C7A3" w14:textId="77777777" w:rsidR="00826D02" w:rsidRPr="00ED407E" w:rsidRDefault="00826D02" w:rsidP="00ED407E">
      <w:pPr>
        <w:spacing w:before="120" w:line="290" w:lineRule="auto"/>
        <w:jc w:val="center"/>
        <w:rPr>
          <w:rFonts w:ascii="Arial" w:hAnsi="Arial" w:cs="Arial"/>
          <w:b/>
          <w:szCs w:val="22"/>
        </w:rPr>
      </w:pPr>
    </w:p>
    <w:p w14:paraId="1C32F2BF" w14:textId="77777777" w:rsidR="00826D02" w:rsidRPr="00ED407E" w:rsidRDefault="00826D02" w:rsidP="00ED407E">
      <w:pPr>
        <w:spacing w:before="120" w:line="290" w:lineRule="auto"/>
        <w:jc w:val="center"/>
        <w:rPr>
          <w:rFonts w:ascii="Arial" w:hAnsi="Arial" w:cs="Arial"/>
          <w:szCs w:val="22"/>
        </w:rPr>
      </w:pPr>
    </w:p>
    <w:p w14:paraId="6997591C" w14:textId="77777777" w:rsidR="00826D02" w:rsidRPr="00ED407E" w:rsidRDefault="00826D02" w:rsidP="00ED407E">
      <w:pPr>
        <w:spacing w:before="120" w:line="290" w:lineRule="auto"/>
        <w:jc w:val="center"/>
        <w:rPr>
          <w:rFonts w:ascii="Arial" w:hAnsi="Arial" w:cs="Arial"/>
          <w:szCs w:val="22"/>
        </w:rPr>
      </w:pPr>
      <w:r w:rsidRPr="00ED407E">
        <w:rPr>
          <w:rFonts w:ascii="Arial" w:hAnsi="Arial" w:cs="Arial"/>
          <w:szCs w:val="22"/>
        </w:rPr>
        <w:t>medzi</w:t>
      </w:r>
    </w:p>
    <w:p w14:paraId="23D89A78" w14:textId="0744B598" w:rsidR="00826D02" w:rsidRPr="00ED407E" w:rsidRDefault="00E65B47" w:rsidP="00ED407E">
      <w:pPr>
        <w:spacing w:before="120" w:line="290" w:lineRule="auto"/>
        <w:jc w:val="center"/>
        <w:rPr>
          <w:rFonts w:ascii="Arial" w:hAnsi="Arial" w:cs="Arial"/>
          <w:sz w:val="24"/>
        </w:rPr>
      </w:pPr>
      <w:r>
        <w:rPr>
          <w:rFonts w:ascii="Arial" w:hAnsi="Arial" w:cs="Arial"/>
          <w:b/>
          <w:bCs/>
          <w:sz w:val="24"/>
        </w:rPr>
        <w:t>Úradom pre reguláciu hazardných hier</w:t>
      </w:r>
    </w:p>
    <w:p w14:paraId="0517702D" w14:textId="77777777" w:rsidR="00826D02" w:rsidRPr="00ED407E" w:rsidRDefault="00826D02" w:rsidP="00ED407E">
      <w:pPr>
        <w:spacing w:before="120" w:line="290" w:lineRule="auto"/>
        <w:jc w:val="center"/>
        <w:rPr>
          <w:rFonts w:ascii="Arial" w:hAnsi="Arial" w:cs="Arial"/>
          <w:b/>
          <w:szCs w:val="22"/>
        </w:rPr>
      </w:pPr>
    </w:p>
    <w:p w14:paraId="6F373082" w14:textId="77777777" w:rsidR="00826D02" w:rsidRPr="00ED407E" w:rsidRDefault="00826D02" w:rsidP="00ED407E">
      <w:pPr>
        <w:spacing w:before="120" w:line="290" w:lineRule="auto"/>
        <w:jc w:val="center"/>
        <w:rPr>
          <w:rFonts w:ascii="Arial" w:hAnsi="Arial" w:cs="Arial"/>
          <w:szCs w:val="22"/>
        </w:rPr>
      </w:pPr>
      <w:r w:rsidRPr="00ED407E">
        <w:rPr>
          <w:rFonts w:ascii="Arial" w:hAnsi="Arial" w:cs="Arial"/>
          <w:szCs w:val="22"/>
        </w:rPr>
        <w:t>a</w:t>
      </w:r>
    </w:p>
    <w:p w14:paraId="334CD3FA" w14:textId="77777777" w:rsidR="00826D02" w:rsidRPr="00ED407E" w:rsidRDefault="00826D02" w:rsidP="00ED407E">
      <w:pPr>
        <w:spacing w:before="120" w:line="290" w:lineRule="auto"/>
        <w:jc w:val="center"/>
        <w:rPr>
          <w:rFonts w:ascii="Arial" w:hAnsi="Arial" w:cs="Arial"/>
          <w:sz w:val="24"/>
        </w:rPr>
      </w:pPr>
      <w:r w:rsidRPr="00ED407E">
        <w:rPr>
          <w:rFonts w:ascii="Arial" w:hAnsi="Arial" w:cs="Arial"/>
          <w:bCs/>
          <w:sz w:val="24"/>
          <w:highlight w:val="yellow"/>
        </w:rPr>
        <w:t>[●]</w:t>
      </w:r>
    </w:p>
    <w:p w14:paraId="256CF543" w14:textId="77777777" w:rsidR="00826D02" w:rsidRPr="00ED407E" w:rsidRDefault="00826D02" w:rsidP="00ED407E">
      <w:pPr>
        <w:spacing w:before="120" w:line="290" w:lineRule="auto"/>
        <w:rPr>
          <w:rFonts w:ascii="Arial" w:hAnsi="Arial" w:cs="Arial"/>
          <w:sz w:val="20"/>
          <w:szCs w:val="20"/>
        </w:rPr>
      </w:pPr>
    </w:p>
    <w:p w14:paraId="558B1369" w14:textId="77777777" w:rsidR="00826D02" w:rsidRPr="00ED407E" w:rsidRDefault="00826D02" w:rsidP="00ED407E">
      <w:pPr>
        <w:spacing w:before="120" w:line="290" w:lineRule="auto"/>
        <w:rPr>
          <w:rFonts w:ascii="Arial" w:hAnsi="Arial" w:cs="Arial"/>
          <w:sz w:val="20"/>
          <w:szCs w:val="20"/>
        </w:rPr>
      </w:pPr>
    </w:p>
    <w:p w14:paraId="537492DD" w14:textId="77777777" w:rsidR="00826D02" w:rsidRPr="00ED407E" w:rsidRDefault="00826D02" w:rsidP="00ED407E">
      <w:pPr>
        <w:pBdr>
          <w:bottom w:val="double" w:sz="4" w:space="1" w:color="auto"/>
        </w:pBdr>
        <w:spacing w:before="120" w:line="290" w:lineRule="auto"/>
        <w:rPr>
          <w:rFonts w:ascii="Arial" w:hAnsi="Arial" w:cs="Arial"/>
          <w:sz w:val="20"/>
          <w:szCs w:val="20"/>
        </w:rPr>
      </w:pPr>
    </w:p>
    <w:p w14:paraId="3A32FB75" w14:textId="77777777" w:rsidR="00826D02" w:rsidRPr="00ED407E" w:rsidRDefault="00826D02" w:rsidP="00ED407E">
      <w:pPr>
        <w:spacing w:before="120" w:line="290" w:lineRule="auto"/>
        <w:rPr>
          <w:rFonts w:ascii="Arial" w:hAnsi="Arial" w:cs="Arial"/>
          <w:b/>
          <w:i/>
          <w:sz w:val="20"/>
          <w:szCs w:val="20"/>
        </w:rPr>
      </w:pPr>
      <w:r w:rsidRPr="00ED407E">
        <w:rPr>
          <w:rFonts w:ascii="Arial" w:hAnsi="Arial" w:cs="Arial"/>
          <w:b/>
          <w:sz w:val="20"/>
          <w:szCs w:val="20"/>
        </w:rPr>
        <w:br/>
      </w:r>
    </w:p>
    <w:p w14:paraId="50E582CE" w14:textId="77777777" w:rsidR="00826D02" w:rsidRPr="00ED407E" w:rsidRDefault="00826D02" w:rsidP="00ED407E">
      <w:pPr>
        <w:spacing w:before="120" w:line="290" w:lineRule="auto"/>
        <w:rPr>
          <w:rFonts w:ascii="Arial" w:hAnsi="Arial" w:cs="Arial"/>
          <w:sz w:val="20"/>
          <w:szCs w:val="20"/>
        </w:rPr>
      </w:pPr>
    </w:p>
    <w:p w14:paraId="0FD807BC" w14:textId="77777777" w:rsidR="00826D02" w:rsidRPr="00ED407E" w:rsidRDefault="00826D02" w:rsidP="00ED407E">
      <w:pPr>
        <w:spacing w:before="120" w:line="290" w:lineRule="auto"/>
        <w:rPr>
          <w:rFonts w:ascii="Arial" w:hAnsi="Arial" w:cs="Arial"/>
          <w:sz w:val="20"/>
          <w:szCs w:val="20"/>
        </w:rPr>
      </w:pPr>
    </w:p>
    <w:p w14:paraId="6DAD642D" w14:textId="77777777" w:rsidR="00826D02" w:rsidRPr="00ED407E" w:rsidRDefault="00826D02" w:rsidP="00ED407E">
      <w:pPr>
        <w:spacing w:before="120" w:line="290" w:lineRule="auto"/>
        <w:rPr>
          <w:rFonts w:ascii="Arial" w:hAnsi="Arial" w:cs="Arial"/>
          <w:sz w:val="20"/>
          <w:szCs w:val="20"/>
        </w:rPr>
      </w:pPr>
    </w:p>
    <w:p w14:paraId="2FE90AFC" w14:textId="77777777" w:rsidR="00826D02" w:rsidRPr="00ED407E" w:rsidRDefault="00826D02" w:rsidP="00ED407E">
      <w:pPr>
        <w:spacing w:before="120" w:line="290" w:lineRule="auto"/>
        <w:rPr>
          <w:rFonts w:ascii="Arial" w:hAnsi="Arial" w:cs="Arial"/>
          <w:sz w:val="20"/>
          <w:szCs w:val="20"/>
        </w:rPr>
      </w:pPr>
    </w:p>
    <w:p w14:paraId="1A572A1C" w14:textId="5A3A890E" w:rsidR="00826D02" w:rsidRPr="00ED407E" w:rsidRDefault="00826D02" w:rsidP="00ED407E">
      <w:pPr>
        <w:spacing w:before="120" w:line="290" w:lineRule="auto"/>
        <w:rPr>
          <w:rFonts w:ascii="Arial" w:hAnsi="Arial" w:cs="Arial"/>
          <w:sz w:val="20"/>
          <w:szCs w:val="20"/>
        </w:rPr>
      </w:pPr>
    </w:p>
    <w:p w14:paraId="0349659E" w14:textId="6FB5EC31" w:rsidR="004A51DE" w:rsidRPr="00ED407E" w:rsidRDefault="004A51DE" w:rsidP="00311635">
      <w:pPr>
        <w:spacing w:before="120" w:line="290" w:lineRule="auto"/>
        <w:rPr>
          <w:rFonts w:ascii="Arial" w:hAnsi="Arial" w:cs="Arial"/>
          <w:sz w:val="20"/>
          <w:szCs w:val="20"/>
        </w:rPr>
      </w:pPr>
    </w:p>
    <w:p w14:paraId="3132FDFA" w14:textId="77777777" w:rsidR="004A51DE" w:rsidRPr="00ED407E" w:rsidRDefault="004A51DE" w:rsidP="00ED407E">
      <w:pPr>
        <w:spacing w:before="120" w:line="290" w:lineRule="auto"/>
        <w:rPr>
          <w:rFonts w:ascii="Arial" w:hAnsi="Arial" w:cs="Arial"/>
          <w:sz w:val="20"/>
          <w:szCs w:val="20"/>
        </w:rPr>
      </w:pPr>
    </w:p>
    <w:p w14:paraId="72D2D92D" w14:textId="08EA7F7E" w:rsidR="00311635" w:rsidRDefault="00311635">
      <w:pPr>
        <w:spacing w:after="200" w:line="276" w:lineRule="auto"/>
        <w:jc w:val="left"/>
        <w:rPr>
          <w:rFonts w:ascii="Arial" w:hAnsi="Arial" w:cs="Arial"/>
          <w:sz w:val="20"/>
          <w:szCs w:val="20"/>
        </w:rPr>
      </w:pPr>
      <w:r>
        <w:rPr>
          <w:rFonts w:ascii="Arial" w:hAnsi="Arial" w:cs="Arial"/>
          <w:sz w:val="20"/>
          <w:szCs w:val="20"/>
        </w:rPr>
        <w:br w:type="page"/>
      </w:r>
    </w:p>
    <w:p w14:paraId="1CF72F5E" w14:textId="537759D5" w:rsidR="00826D02" w:rsidRPr="00ED407E" w:rsidRDefault="00826D02" w:rsidP="00ED407E">
      <w:pPr>
        <w:spacing w:before="120" w:line="290" w:lineRule="auto"/>
        <w:rPr>
          <w:rFonts w:ascii="Arial" w:hAnsi="Arial" w:cs="Arial"/>
          <w:sz w:val="20"/>
          <w:szCs w:val="20"/>
        </w:rPr>
      </w:pPr>
      <w:r w:rsidRPr="00ED407E">
        <w:rPr>
          <w:rFonts w:ascii="Arial" w:hAnsi="Arial" w:cs="Arial"/>
          <w:sz w:val="20"/>
          <w:szCs w:val="20"/>
        </w:rPr>
        <w:lastRenderedPageBreak/>
        <w:t>Táto ZMLUVA O</w:t>
      </w:r>
      <w:r w:rsidR="00493BF1" w:rsidRPr="00ED407E">
        <w:rPr>
          <w:rFonts w:ascii="Arial" w:hAnsi="Arial" w:cs="Arial"/>
          <w:sz w:val="20"/>
          <w:szCs w:val="20"/>
        </w:rPr>
        <w:t> DIELO NA</w:t>
      </w:r>
      <w:r w:rsidR="00ED407E">
        <w:rPr>
          <w:rFonts w:ascii="Arial" w:hAnsi="Arial" w:cs="Arial"/>
          <w:sz w:val="20"/>
          <w:szCs w:val="20"/>
        </w:rPr>
        <w:t xml:space="preserve"> </w:t>
      </w:r>
      <w:r w:rsidRPr="00ED407E">
        <w:rPr>
          <w:rFonts w:ascii="Arial" w:hAnsi="Arial" w:cs="Arial"/>
          <w:sz w:val="20"/>
          <w:szCs w:val="20"/>
        </w:rPr>
        <w:t xml:space="preserve">VÝVOJ </w:t>
      </w:r>
      <w:r w:rsidR="0064017B" w:rsidRPr="00ED407E">
        <w:rPr>
          <w:rFonts w:ascii="Arial" w:hAnsi="Arial" w:cs="Arial"/>
          <w:sz w:val="20"/>
          <w:szCs w:val="20"/>
        </w:rPr>
        <w:t>SOFT</w:t>
      </w:r>
      <w:r w:rsidR="0064017B">
        <w:rPr>
          <w:rFonts w:ascii="Arial" w:hAnsi="Arial" w:cs="Arial"/>
          <w:sz w:val="20"/>
          <w:szCs w:val="20"/>
        </w:rPr>
        <w:t>VÉROVÉHO</w:t>
      </w:r>
      <w:r w:rsidR="0064017B" w:rsidRPr="00ED407E">
        <w:rPr>
          <w:rFonts w:ascii="Arial" w:hAnsi="Arial" w:cs="Arial"/>
          <w:sz w:val="20"/>
          <w:szCs w:val="20"/>
        </w:rPr>
        <w:t xml:space="preserve"> </w:t>
      </w:r>
      <w:r w:rsidRPr="00ED407E">
        <w:rPr>
          <w:rFonts w:ascii="Arial" w:hAnsi="Arial" w:cs="Arial"/>
          <w:sz w:val="20"/>
          <w:szCs w:val="20"/>
        </w:rPr>
        <w:t>DIELA (</w:t>
      </w:r>
      <w:r w:rsidRPr="00ED407E">
        <w:rPr>
          <w:rFonts w:ascii="Arial" w:hAnsi="Arial" w:cs="Arial" w:hint="eastAsia"/>
          <w:sz w:val="20"/>
          <w:szCs w:val="20"/>
        </w:rPr>
        <w:t>ď</w:t>
      </w:r>
      <w:r w:rsidRPr="00ED407E">
        <w:rPr>
          <w:rFonts w:ascii="Arial" w:hAnsi="Arial" w:cs="Arial"/>
          <w:sz w:val="20"/>
          <w:szCs w:val="20"/>
        </w:rPr>
        <w:t xml:space="preserve">alej len </w:t>
      </w:r>
      <w:r w:rsidRPr="00ED407E">
        <w:rPr>
          <w:rFonts w:ascii="Arial" w:hAnsi="Arial" w:cs="Arial" w:hint="eastAsia"/>
          <w:sz w:val="20"/>
          <w:szCs w:val="20"/>
        </w:rPr>
        <w:t>„</w:t>
      </w:r>
      <w:r w:rsidRPr="00ED407E">
        <w:rPr>
          <w:rFonts w:ascii="Arial" w:hAnsi="Arial" w:cs="Arial"/>
          <w:b/>
          <w:sz w:val="20"/>
          <w:szCs w:val="20"/>
        </w:rPr>
        <w:t>Zmluva o dielo</w:t>
      </w:r>
      <w:r w:rsidRPr="00ED407E">
        <w:rPr>
          <w:rFonts w:ascii="Arial" w:hAnsi="Arial" w:cs="Arial"/>
          <w:sz w:val="20"/>
          <w:szCs w:val="20"/>
        </w:rPr>
        <w:t>“) uzatvorená v súlade so zákonom č. 343/2015 Z. z. o verejnom obstarávaní a o zmene a doplnení niektorých zákonov v znení neskorších predpisov</w:t>
      </w:r>
      <w:r w:rsidR="00493BF1" w:rsidRPr="00ED407E">
        <w:rPr>
          <w:rFonts w:ascii="Arial" w:hAnsi="Arial" w:cs="Arial"/>
          <w:sz w:val="20"/>
          <w:szCs w:val="20"/>
        </w:rPr>
        <w:t xml:space="preserve">, v súlade s ust. </w:t>
      </w:r>
      <w:r w:rsidRPr="00ED407E">
        <w:rPr>
          <w:rFonts w:ascii="Arial" w:hAnsi="Arial" w:cs="Arial"/>
          <w:sz w:val="20"/>
          <w:szCs w:val="20"/>
        </w:rPr>
        <w:t xml:space="preserve"> § 536 a nasl. zákona č. 513/1991 Zb. Obchodný zákonník v znení neskorších predpisov a</w:t>
      </w:r>
      <w:r w:rsidR="00493BF1" w:rsidRPr="00ED407E">
        <w:rPr>
          <w:rFonts w:ascii="Arial" w:hAnsi="Arial" w:cs="Arial"/>
          <w:sz w:val="20"/>
          <w:szCs w:val="20"/>
        </w:rPr>
        <w:t xml:space="preserve"> v súlade s ust. </w:t>
      </w:r>
      <w:r w:rsidRPr="00ED407E">
        <w:rPr>
          <w:rFonts w:ascii="Arial" w:hAnsi="Arial" w:cs="Arial"/>
          <w:sz w:val="20"/>
          <w:szCs w:val="20"/>
        </w:rPr>
        <w:t xml:space="preserve">§ 65 a nasl. zákona č. 185/2015 Z. z. Autorský zákon v znení neskorších predpisov, </w:t>
      </w:r>
    </w:p>
    <w:p w14:paraId="51E0EFA8" w14:textId="77777777" w:rsidR="00826D02" w:rsidRPr="00ED407E" w:rsidRDefault="00826D02" w:rsidP="00ED407E">
      <w:pPr>
        <w:spacing w:before="120" w:line="290" w:lineRule="auto"/>
        <w:rPr>
          <w:rFonts w:ascii="Arial" w:hAnsi="Arial" w:cs="Arial"/>
          <w:sz w:val="20"/>
          <w:szCs w:val="20"/>
        </w:rPr>
      </w:pPr>
    </w:p>
    <w:p w14:paraId="67BDAADE" w14:textId="40B58C17" w:rsidR="00375173" w:rsidRPr="0064017B" w:rsidRDefault="00826D02" w:rsidP="0064017B">
      <w:pPr>
        <w:spacing w:before="120" w:line="290" w:lineRule="auto"/>
        <w:rPr>
          <w:rFonts w:ascii="Arial" w:hAnsi="Arial" w:cs="Arial"/>
          <w:b/>
          <w:sz w:val="20"/>
          <w:szCs w:val="20"/>
        </w:rPr>
      </w:pPr>
      <w:r w:rsidRPr="00ED407E">
        <w:rPr>
          <w:rFonts w:ascii="Arial" w:hAnsi="Arial" w:cs="Arial"/>
          <w:sz w:val="20"/>
          <w:szCs w:val="20"/>
        </w:rPr>
        <w:t>medzi zmluvnými stranami:</w:t>
      </w:r>
      <w:r w:rsidR="00375173" w:rsidRPr="0064017B">
        <w:rPr>
          <w:rFonts w:ascii="Arial" w:hAnsi="Arial" w:cs="Arial"/>
          <w:sz w:val="20"/>
          <w:szCs w:val="20"/>
        </w:rPr>
        <w:t>:</w:t>
      </w:r>
    </w:p>
    <w:p w14:paraId="144BB0D6" w14:textId="6EC37804" w:rsidR="00375173" w:rsidRPr="0064017B" w:rsidRDefault="0064017B" w:rsidP="0064017B">
      <w:pPr>
        <w:spacing w:before="120" w:line="290" w:lineRule="auto"/>
        <w:ind w:left="2124" w:hanging="2124"/>
        <w:rPr>
          <w:rFonts w:ascii="Arial" w:hAnsi="Arial" w:cs="Arial"/>
          <w:b/>
          <w:sz w:val="20"/>
          <w:szCs w:val="20"/>
        </w:rPr>
      </w:pPr>
      <w:r>
        <w:rPr>
          <w:rFonts w:ascii="Arial" w:hAnsi="Arial" w:cs="Arial"/>
          <w:b/>
          <w:sz w:val="20"/>
          <w:szCs w:val="20"/>
        </w:rPr>
        <w:t>Objednávateľ:</w:t>
      </w:r>
      <w:r>
        <w:rPr>
          <w:rFonts w:ascii="Arial" w:hAnsi="Arial" w:cs="Arial"/>
          <w:b/>
          <w:sz w:val="20"/>
          <w:szCs w:val="20"/>
        </w:rPr>
        <w:tab/>
      </w:r>
      <w:r w:rsidR="00E65B47">
        <w:rPr>
          <w:rFonts w:ascii="Arial" w:hAnsi="Arial" w:cs="Arial"/>
          <w:b/>
          <w:sz w:val="20"/>
          <w:szCs w:val="20"/>
        </w:rPr>
        <w:t>Úrad pre reguláciu hazardných hier</w:t>
      </w:r>
    </w:p>
    <w:p w14:paraId="36CBADA7" w14:textId="58DB1591"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 xml:space="preserve">Sídlo: </w:t>
      </w:r>
      <w:r w:rsidRPr="0064017B">
        <w:rPr>
          <w:rFonts w:ascii="Arial" w:hAnsi="Arial" w:cs="Arial"/>
          <w:sz w:val="20"/>
          <w:szCs w:val="20"/>
        </w:rPr>
        <w:tab/>
      </w:r>
      <w:r w:rsidRPr="0064017B">
        <w:rPr>
          <w:rFonts w:ascii="Arial" w:hAnsi="Arial" w:cs="Arial"/>
          <w:sz w:val="20"/>
          <w:szCs w:val="20"/>
        </w:rPr>
        <w:tab/>
      </w:r>
      <w:r w:rsidRPr="0064017B">
        <w:rPr>
          <w:rFonts w:ascii="Arial" w:hAnsi="Arial" w:cs="Arial"/>
          <w:sz w:val="20"/>
          <w:szCs w:val="20"/>
        </w:rPr>
        <w:tab/>
      </w:r>
      <w:r w:rsidR="00E65B47">
        <w:rPr>
          <w:rFonts w:ascii="Arial" w:hAnsi="Arial" w:cs="Arial"/>
          <w:sz w:val="20"/>
          <w:szCs w:val="20"/>
        </w:rPr>
        <w:t>Križkova 949/9, 811 04 Bratislava – mestská časť Staré Mesto, Slovenská republika</w:t>
      </w:r>
      <w:r w:rsidRPr="0064017B">
        <w:rPr>
          <w:rFonts w:ascii="Arial" w:hAnsi="Arial" w:cs="Arial"/>
          <w:sz w:val="20"/>
          <w:szCs w:val="20"/>
        </w:rPr>
        <w:t xml:space="preserve"> </w:t>
      </w:r>
    </w:p>
    <w:p w14:paraId="3ED1A414" w14:textId="17718AE6" w:rsidR="00375173" w:rsidRPr="005B0F21" w:rsidRDefault="00375173" w:rsidP="0064017B">
      <w:pPr>
        <w:spacing w:before="120" w:line="290" w:lineRule="auto"/>
        <w:rPr>
          <w:rFonts w:ascii="Arial" w:hAnsi="Arial" w:cs="Arial"/>
          <w:sz w:val="20"/>
          <w:szCs w:val="20"/>
        </w:rPr>
      </w:pPr>
      <w:r w:rsidRPr="005B0F21">
        <w:rPr>
          <w:rFonts w:ascii="Arial" w:hAnsi="Arial" w:cs="Arial"/>
          <w:sz w:val="20"/>
          <w:szCs w:val="20"/>
        </w:rPr>
        <w:t xml:space="preserve">IČO: </w:t>
      </w:r>
      <w:r w:rsidRPr="005B0F21">
        <w:rPr>
          <w:rFonts w:ascii="Arial" w:hAnsi="Arial" w:cs="Arial"/>
          <w:sz w:val="20"/>
          <w:szCs w:val="20"/>
        </w:rPr>
        <w:tab/>
      </w:r>
      <w:r w:rsidRPr="005B0F21">
        <w:rPr>
          <w:rFonts w:ascii="Arial" w:hAnsi="Arial" w:cs="Arial"/>
          <w:sz w:val="20"/>
          <w:szCs w:val="20"/>
        </w:rPr>
        <w:tab/>
      </w:r>
      <w:r w:rsidRPr="005B0F21">
        <w:rPr>
          <w:rFonts w:ascii="Arial" w:hAnsi="Arial" w:cs="Arial"/>
          <w:sz w:val="20"/>
          <w:szCs w:val="20"/>
        </w:rPr>
        <w:tab/>
      </w:r>
      <w:r w:rsidR="00E65B47" w:rsidRPr="005B0F21">
        <w:rPr>
          <w:rFonts w:ascii="Arial" w:hAnsi="Arial" w:cs="Arial"/>
          <w:sz w:val="20"/>
          <w:szCs w:val="20"/>
        </w:rPr>
        <w:t>52 265 021</w:t>
      </w:r>
    </w:p>
    <w:p w14:paraId="0B9066E4" w14:textId="7E5CA8C0" w:rsidR="00375173" w:rsidRPr="0064017B" w:rsidRDefault="00375173" w:rsidP="0064017B">
      <w:pPr>
        <w:spacing w:before="120" w:line="290" w:lineRule="auto"/>
        <w:rPr>
          <w:rFonts w:ascii="Arial" w:hAnsi="Arial" w:cs="Arial"/>
          <w:sz w:val="20"/>
          <w:szCs w:val="20"/>
        </w:rPr>
      </w:pPr>
      <w:r w:rsidRPr="005B0F21">
        <w:rPr>
          <w:rFonts w:ascii="Arial" w:hAnsi="Arial" w:cs="Arial"/>
          <w:sz w:val="20"/>
          <w:szCs w:val="20"/>
        </w:rPr>
        <w:t xml:space="preserve">IČ DPH: </w:t>
      </w:r>
      <w:r w:rsidRPr="005B0F21">
        <w:rPr>
          <w:rFonts w:ascii="Arial" w:hAnsi="Arial" w:cs="Arial"/>
          <w:sz w:val="20"/>
          <w:szCs w:val="20"/>
        </w:rPr>
        <w:tab/>
      </w:r>
      <w:r w:rsidRPr="005B0F21">
        <w:rPr>
          <w:rFonts w:ascii="Arial" w:hAnsi="Arial" w:cs="Arial"/>
          <w:sz w:val="20"/>
          <w:szCs w:val="20"/>
        </w:rPr>
        <w:tab/>
      </w:r>
      <w:r w:rsidR="00FB57F9" w:rsidRPr="005B0F21">
        <w:rPr>
          <w:rFonts w:ascii="Arial" w:hAnsi="Arial" w:cs="Arial"/>
          <w:sz w:val="20"/>
          <w:szCs w:val="20"/>
        </w:rPr>
        <w:t>SK2120962470</w:t>
      </w:r>
    </w:p>
    <w:p w14:paraId="3DC7E137" w14:textId="1E285971" w:rsidR="00375173" w:rsidRPr="0064017B" w:rsidRDefault="00375173" w:rsidP="0064017B">
      <w:pPr>
        <w:spacing w:before="120" w:line="290" w:lineRule="auto"/>
        <w:ind w:left="2124" w:hanging="2124"/>
        <w:rPr>
          <w:rFonts w:ascii="Arial" w:hAnsi="Arial" w:cs="Arial"/>
          <w:sz w:val="20"/>
          <w:szCs w:val="20"/>
        </w:rPr>
      </w:pPr>
      <w:r w:rsidRPr="0064017B">
        <w:rPr>
          <w:rFonts w:ascii="Arial" w:hAnsi="Arial" w:cs="Arial"/>
          <w:sz w:val="20"/>
          <w:szCs w:val="20"/>
        </w:rPr>
        <w:t>Zastúpené:</w:t>
      </w:r>
      <w:r w:rsidRPr="0064017B">
        <w:rPr>
          <w:rFonts w:ascii="Arial" w:hAnsi="Arial" w:cs="Arial"/>
          <w:sz w:val="20"/>
          <w:szCs w:val="20"/>
        </w:rPr>
        <w:tab/>
      </w:r>
      <w:r w:rsidR="00E65B47">
        <w:rPr>
          <w:rFonts w:ascii="Arial" w:hAnsi="Arial" w:cs="Arial"/>
          <w:sz w:val="20"/>
          <w:szCs w:val="20"/>
        </w:rPr>
        <w:t>JUDr. Dávid Lenčéš, LL</w:t>
      </w:r>
      <w:r w:rsidRPr="0064017B">
        <w:rPr>
          <w:rFonts w:ascii="Arial" w:hAnsi="Arial" w:cs="Arial"/>
          <w:sz w:val="20"/>
          <w:szCs w:val="20"/>
        </w:rPr>
        <w:t>.</w:t>
      </w:r>
      <w:r w:rsidR="00E65B47">
        <w:rPr>
          <w:rFonts w:ascii="Arial" w:hAnsi="Arial" w:cs="Arial"/>
          <w:sz w:val="20"/>
          <w:szCs w:val="20"/>
        </w:rPr>
        <w:t>M.</w:t>
      </w:r>
      <w:r w:rsidRPr="0064017B">
        <w:rPr>
          <w:rFonts w:ascii="Arial" w:hAnsi="Arial" w:cs="Arial"/>
          <w:sz w:val="20"/>
          <w:szCs w:val="20"/>
        </w:rPr>
        <w:t xml:space="preserve">, </w:t>
      </w:r>
      <w:r w:rsidR="00E65B47">
        <w:rPr>
          <w:rFonts w:ascii="Arial" w:hAnsi="Arial" w:cs="Arial"/>
          <w:sz w:val="20"/>
          <w:szCs w:val="20"/>
        </w:rPr>
        <w:t>generálny riaditeľ</w:t>
      </w:r>
    </w:p>
    <w:p w14:paraId="04BF744D" w14:textId="0D01F0BB" w:rsidR="00375173" w:rsidRPr="0064017B" w:rsidRDefault="00375173" w:rsidP="0064017B">
      <w:pPr>
        <w:spacing w:before="120" w:line="290" w:lineRule="auto"/>
        <w:rPr>
          <w:rFonts w:ascii="Arial" w:hAnsi="Arial" w:cs="Arial"/>
          <w:sz w:val="20"/>
          <w:szCs w:val="20"/>
        </w:rPr>
      </w:pPr>
    </w:p>
    <w:p w14:paraId="3FDD6B1D"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(ďalej ako „</w:t>
      </w:r>
      <w:r w:rsidRPr="0064017B">
        <w:rPr>
          <w:rFonts w:ascii="Arial" w:hAnsi="Arial" w:cs="Arial"/>
          <w:b/>
          <w:sz w:val="20"/>
          <w:szCs w:val="20"/>
        </w:rPr>
        <w:t>Objednávateľ</w:t>
      </w:r>
      <w:r w:rsidRPr="0064017B">
        <w:rPr>
          <w:rFonts w:ascii="Arial" w:hAnsi="Arial" w:cs="Arial"/>
          <w:sz w:val="20"/>
          <w:szCs w:val="20"/>
        </w:rPr>
        <w:t>“)</w:t>
      </w:r>
    </w:p>
    <w:p w14:paraId="2C6319C5" w14:textId="77777777" w:rsidR="00375173" w:rsidRPr="0064017B" w:rsidRDefault="00375173" w:rsidP="0064017B">
      <w:pPr>
        <w:spacing w:before="120" w:line="290" w:lineRule="auto"/>
        <w:rPr>
          <w:rFonts w:ascii="Arial" w:hAnsi="Arial" w:cs="Arial"/>
          <w:sz w:val="20"/>
          <w:szCs w:val="20"/>
        </w:rPr>
      </w:pPr>
    </w:p>
    <w:p w14:paraId="70E0530F"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a</w:t>
      </w:r>
    </w:p>
    <w:p w14:paraId="68DF6500" w14:textId="77777777" w:rsidR="00375173" w:rsidRPr="0064017B" w:rsidRDefault="00375173" w:rsidP="0064017B">
      <w:pPr>
        <w:spacing w:before="120" w:line="290" w:lineRule="auto"/>
        <w:rPr>
          <w:rFonts w:ascii="Arial" w:hAnsi="Arial" w:cs="Arial"/>
          <w:sz w:val="20"/>
          <w:szCs w:val="20"/>
        </w:rPr>
      </w:pPr>
    </w:p>
    <w:p w14:paraId="5D32A942" w14:textId="554C7B6A" w:rsidR="00375173" w:rsidRPr="0064017B" w:rsidRDefault="00375173" w:rsidP="0064017B">
      <w:pPr>
        <w:spacing w:before="120" w:line="290" w:lineRule="auto"/>
        <w:rPr>
          <w:rFonts w:ascii="Arial" w:hAnsi="Arial" w:cs="Arial"/>
          <w:b/>
          <w:sz w:val="20"/>
          <w:szCs w:val="20"/>
        </w:rPr>
      </w:pPr>
      <w:r w:rsidRPr="0064017B">
        <w:rPr>
          <w:rFonts w:ascii="Arial" w:hAnsi="Arial" w:cs="Arial"/>
          <w:b/>
          <w:sz w:val="20"/>
          <w:szCs w:val="20"/>
        </w:rPr>
        <w:t>Zhotoviteľ:</w:t>
      </w:r>
      <w:r w:rsidRPr="0064017B">
        <w:rPr>
          <w:rFonts w:ascii="Arial" w:hAnsi="Arial" w:cs="Arial"/>
          <w:b/>
          <w:sz w:val="20"/>
          <w:szCs w:val="20"/>
        </w:rPr>
        <w:tab/>
      </w:r>
      <w:r w:rsidRPr="0064017B">
        <w:rPr>
          <w:rFonts w:ascii="Arial" w:hAnsi="Arial" w:cs="Arial"/>
          <w:b/>
          <w:sz w:val="20"/>
          <w:szCs w:val="20"/>
        </w:rPr>
        <w:tab/>
      </w:r>
    </w:p>
    <w:p w14:paraId="7B943745"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Sídlo:</w:t>
      </w:r>
      <w:r w:rsidRPr="0064017B">
        <w:rPr>
          <w:rFonts w:ascii="Arial" w:hAnsi="Arial" w:cs="Arial"/>
          <w:sz w:val="20"/>
          <w:szCs w:val="20"/>
        </w:rPr>
        <w:tab/>
      </w:r>
    </w:p>
    <w:p w14:paraId="00193A4C"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 xml:space="preserve">IČO: </w:t>
      </w:r>
      <w:r w:rsidRPr="0064017B">
        <w:rPr>
          <w:rFonts w:ascii="Arial" w:hAnsi="Arial" w:cs="Arial"/>
          <w:sz w:val="20"/>
          <w:szCs w:val="20"/>
        </w:rPr>
        <w:tab/>
      </w:r>
    </w:p>
    <w:p w14:paraId="62DE1C32"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DIČ:</w:t>
      </w:r>
      <w:r w:rsidRPr="0064017B">
        <w:rPr>
          <w:rFonts w:ascii="Arial" w:hAnsi="Arial" w:cs="Arial"/>
          <w:sz w:val="20"/>
          <w:szCs w:val="20"/>
        </w:rPr>
        <w:tab/>
      </w:r>
    </w:p>
    <w:p w14:paraId="7DEC98E8"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IČ DPH:</w:t>
      </w:r>
    </w:p>
    <w:p w14:paraId="78B2F596"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Zastúpená:</w:t>
      </w:r>
      <w:r w:rsidRPr="0064017B">
        <w:rPr>
          <w:rFonts w:ascii="Arial" w:hAnsi="Arial" w:cs="Arial"/>
          <w:sz w:val="20"/>
          <w:szCs w:val="20"/>
        </w:rPr>
        <w:tab/>
      </w:r>
    </w:p>
    <w:p w14:paraId="04847EB2"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Bankové spojenie:</w:t>
      </w:r>
      <w:r w:rsidRPr="0064017B">
        <w:rPr>
          <w:rFonts w:ascii="Arial" w:hAnsi="Arial" w:cs="Arial"/>
          <w:sz w:val="20"/>
          <w:szCs w:val="20"/>
        </w:rPr>
        <w:tab/>
      </w:r>
    </w:p>
    <w:p w14:paraId="69FD283C"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Číslo účtu – IBAN:</w:t>
      </w:r>
      <w:r w:rsidRPr="0064017B">
        <w:rPr>
          <w:rFonts w:ascii="Arial" w:hAnsi="Arial" w:cs="Arial"/>
          <w:sz w:val="20"/>
          <w:szCs w:val="20"/>
        </w:rPr>
        <w:tab/>
      </w:r>
    </w:p>
    <w:p w14:paraId="2FFD8121" w14:textId="77777777" w:rsidR="00375173" w:rsidRPr="0064017B" w:rsidRDefault="00375173" w:rsidP="0064017B">
      <w:pPr>
        <w:spacing w:before="120" w:line="290" w:lineRule="auto"/>
        <w:rPr>
          <w:rFonts w:ascii="Arial" w:hAnsi="Arial" w:cs="Arial"/>
          <w:sz w:val="20"/>
          <w:szCs w:val="20"/>
        </w:rPr>
      </w:pPr>
      <w:r w:rsidRPr="0064017B">
        <w:rPr>
          <w:rFonts w:ascii="Arial" w:hAnsi="Arial" w:cs="Arial"/>
          <w:sz w:val="20"/>
          <w:szCs w:val="20"/>
        </w:rPr>
        <w:t>(ďalej ako „</w:t>
      </w:r>
      <w:r w:rsidRPr="0064017B">
        <w:rPr>
          <w:rFonts w:ascii="Arial" w:hAnsi="Arial" w:cs="Arial"/>
          <w:b/>
          <w:sz w:val="20"/>
          <w:szCs w:val="20"/>
        </w:rPr>
        <w:t>Zhotoviteľ</w:t>
      </w:r>
      <w:r w:rsidRPr="0064017B">
        <w:rPr>
          <w:rFonts w:ascii="Arial" w:hAnsi="Arial" w:cs="Arial"/>
          <w:sz w:val="20"/>
          <w:szCs w:val="20"/>
        </w:rPr>
        <w:t>“)</w:t>
      </w:r>
    </w:p>
    <w:p w14:paraId="2B4FA814" w14:textId="77777777" w:rsidR="00375173" w:rsidRPr="0064017B" w:rsidRDefault="00375173" w:rsidP="0064017B">
      <w:pPr>
        <w:spacing w:before="120" w:line="290" w:lineRule="auto"/>
        <w:rPr>
          <w:rFonts w:ascii="Arial" w:hAnsi="Arial" w:cs="Arial"/>
          <w:sz w:val="20"/>
          <w:szCs w:val="20"/>
        </w:rPr>
      </w:pPr>
    </w:p>
    <w:p w14:paraId="16B398A0" w14:textId="3791BBCF" w:rsidR="00311635" w:rsidRDefault="00375173" w:rsidP="00311635">
      <w:pPr>
        <w:spacing w:before="120" w:line="290" w:lineRule="auto"/>
        <w:rPr>
          <w:rFonts w:ascii="Arial" w:hAnsi="Arial" w:cs="Arial"/>
          <w:sz w:val="20"/>
          <w:szCs w:val="20"/>
        </w:rPr>
      </w:pPr>
      <w:r w:rsidRPr="0064017B">
        <w:rPr>
          <w:rFonts w:ascii="Arial" w:hAnsi="Arial" w:cs="Arial"/>
          <w:sz w:val="20"/>
          <w:szCs w:val="20"/>
        </w:rPr>
        <w:t xml:space="preserve">(Objednávateľ a Zhotoviteľ ďalej </w:t>
      </w:r>
      <w:r w:rsidR="0064017B">
        <w:rPr>
          <w:rFonts w:ascii="Arial" w:hAnsi="Arial" w:cs="Arial"/>
          <w:sz w:val="20"/>
          <w:szCs w:val="20"/>
        </w:rPr>
        <w:t>spolu</w:t>
      </w:r>
      <w:r w:rsidR="0064017B" w:rsidRPr="0064017B">
        <w:rPr>
          <w:rFonts w:ascii="Arial" w:hAnsi="Arial" w:cs="Arial"/>
          <w:sz w:val="20"/>
          <w:szCs w:val="20"/>
        </w:rPr>
        <w:t xml:space="preserve"> </w:t>
      </w:r>
      <w:r w:rsidRPr="0064017B">
        <w:rPr>
          <w:rFonts w:ascii="Arial" w:hAnsi="Arial" w:cs="Arial"/>
          <w:sz w:val="20"/>
          <w:szCs w:val="20"/>
        </w:rPr>
        <w:t>ako „</w:t>
      </w:r>
      <w:r w:rsidRPr="0064017B">
        <w:rPr>
          <w:rFonts w:ascii="Arial" w:hAnsi="Arial" w:cs="Arial"/>
          <w:b/>
          <w:sz w:val="20"/>
          <w:szCs w:val="20"/>
        </w:rPr>
        <w:t>Zmluvné strany</w:t>
      </w:r>
      <w:r w:rsidRPr="0064017B">
        <w:rPr>
          <w:rFonts w:ascii="Arial" w:hAnsi="Arial" w:cs="Arial"/>
          <w:sz w:val="20"/>
          <w:szCs w:val="20"/>
        </w:rPr>
        <w:t>“)</w:t>
      </w:r>
    </w:p>
    <w:p w14:paraId="14991EB0" w14:textId="77777777" w:rsidR="00311635" w:rsidRDefault="00311635">
      <w:pPr>
        <w:spacing w:after="200" w:line="276" w:lineRule="auto"/>
        <w:jc w:val="left"/>
        <w:rPr>
          <w:rFonts w:ascii="Arial" w:hAnsi="Arial" w:cs="Arial"/>
          <w:sz w:val="20"/>
          <w:szCs w:val="20"/>
        </w:rPr>
      </w:pPr>
      <w:r>
        <w:rPr>
          <w:rFonts w:ascii="Arial" w:hAnsi="Arial" w:cs="Arial"/>
          <w:sz w:val="20"/>
          <w:szCs w:val="20"/>
        </w:rPr>
        <w:br w:type="page"/>
      </w:r>
    </w:p>
    <w:p w14:paraId="507271C0" w14:textId="558FCE2D" w:rsidR="00375173" w:rsidRPr="0064017B" w:rsidRDefault="009146F4" w:rsidP="0064017B">
      <w:pPr>
        <w:pStyle w:val="MLNadpislnku"/>
        <w:numPr>
          <w:ilvl w:val="0"/>
          <w:numId w:val="0"/>
        </w:numPr>
        <w:spacing w:before="120" w:line="290" w:lineRule="auto"/>
        <w:ind w:left="1"/>
        <w:jc w:val="both"/>
        <w:rPr>
          <w:rFonts w:ascii="Arial" w:hAnsi="Arial" w:cs="Arial"/>
          <w:sz w:val="20"/>
          <w:szCs w:val="20"/>
        </w:rPr>
      </w:pPr>
      <w:r w:rsidRPr="0064017B">
        <w:rPr>
          <w:rFonts w:ascii="Arial" w:hAnsi="Arial" w:cs="Arial"/>
          <w:b w:val="0"/>
          <w:sz w:val="20"/>
          <w:szCs w:val="20"/>
        </w:rPr>
        <w:lastRenderedPageBreak/>
        <w:t>PREAMBULA</w:t>
      </w:r>
    </w:p>
    <w:p w14:paraId="39759600" w14:textId="626C6E04" w:rsidR="007205B9" w:rsidRPr="007205B9" w:rsidRDefault="00E65B47" w:rsidP="007205B9">
      <w:pPr>
        <w:pStyle w:val="MLOdsek"/>
        <w:numPr>
          <w:ilvl w:val="1"/>
          <w:numId w:val="6"/>
        </w:numPr>
        <w:tabs>
          <w:tab w:val="clear" w:pos="737"/>
        </w:tabs>
        <w:ind w:left="567" w:hanging="567"/>
        <w:rPr>
          <w:rStyle w:val="Odkaznakomentr"/>
          <w:rFonts w:ascii="Arial" w:hAnsi="Arial" w:cs="Arial"/>
          <w:sz w:val="20"/>
          <w:szCs w:val="20"/>
        </w:rPr>
      </w:pPr>
      <w:r>
        <w:rPr>
          <w:rFonts w:ascii="Arial" w:hAnsi="Arial" w:cs="Arial"/>
          <w:sz w:val="20"/>
          <w:szCs w:val="20"/>
        </w:rPr>
        <w:t>Úrad pre reguláciu hazardných hier</w:t>
      </w:r>
      <w:r w:rsidR="007205B9" w:rsidRPr="007205B9">
        <w:rPr>
          <w:rFonts w:ascii="Arial" w:hAnsi="Arial" w:cs="Arial"/>
          <w:sz w:val="20"/>
          <w:szCs w:val="20"/>
        </w:rPr>
        <w:t xml:space="preserve"> ako </w:t>
      </w:r>
      <w:r w:rsidR="00AF03C0" w:rsidRPr="007205B9">
        <w:rPr>
          <w:rFonts w:ascii="Arial" w:hAnsi="Arial" w:cs="Arial"/>
          <w:sz w:val="20"/>
          <w:szCs w:val="20"/>
        </w:rPr>
        <w:t>Objednávateľ na</w:t>
      </w:r>
      <w:r w:rsidR="007205B9" w:rsidRPr="007205B9">
        <w:rPr>
          <w:rFonts w:ascii="Arial" w:hAnsi="Arial" w:cs="Arial"/>
          <w:sz w:val="20"/>
          <w:szCs w:val="20"/>
        </w:rPr>
        <w:t xml:space="preserve"> strane jednej </w:t>
      </w:r>
      <w:r w:rsidR="00AF03C0" w:rsidRPr="007205B9">
        <w:rPr>
          <w:rFonts w:ascii="Arial" w:hAnsi="Arial" w:cs="Arial"/>
          <w:sz w:val="20"/>
          <w:szCs w:val="20"/>
        </w:rPr>
        <w:t xml:space="preserve"> </w:t>
      </w:r>
      <w:r w:rsidR="007205B9" w:rsidRPr="007205B9">
        <w:rPr>
          <w:rFonts w:ascii="Arial" w:hAnsi="Arial" w:cs="Arial"/>
          <w:sz w:val="20"/>
          <w:szCs w:val="20"/>
        </w:rPr>
        <w:t xml:space="preserve">a </w:t>
      </w:r>
      <w:r w:rsidR="007205B9" w:rsidRPr="007205B9">
        <w:rPr>
          <w:rFonts w:ascii="Arial" w:hAnsi="Arial" w:cs="Arial"/>
          <w:sz w:val="20"/>
          <w:szCs w:val="20"/>
          <w:highlight w:val="yellow"/>
        </w:rPr>
        <w:t>[.x.]</w:t>
      </w:r>
      <w:r w:rsidR="007205B9" w:rsidRPr="007205B9">
        <w:rPr>
          <w:rFonts w:ascii="Arial" w:hAnsi="Arial" w:cs="Arial"/>
          <w:sz w:val="20"/>
          <w:szCs w:val="20"/>
        </w:rPr>
        <w:t xml:space="preserve"> na strane druhej uzatvárajú túto Zmluvu o dielo na plnenie svojich zákonných úloh a riadny výkon verejnej moci, ktorá bude slúžiť na </w:t>
      </w:r>
      <w:r w:rsidR="00FC68A9" w:rsidRPr="00FC68A9">
        <w:rPr>
          <w:rFonts w:ascii="Arial" w:eastAsiaTheme="minorHAnsi" w:hAnsi="Arial" w:cs="Arial"/>
          <w:i/>
          <w:sz w:val="20"/>
          <w:szCs w:val="20"/>
          <w:lang w:eastAsia="en-US"/>
        </w:rPr>
        <w:t xml:space="preserve">vybudovanie komplexného </w:t>
      </w:r>
      <w:r w:rsidR="0011267F">
        <w:rPr>
          <w:rFonts w:ascii="Arial" w:eastAsiaTheme="minorHAnsi" w:hAnsi="Arial" w:cs="Arial"/>
          <w:i/>
          <w:sz w:val="20"/>
          <w:szCs w:val="20"/>
          <w:lang w:eastAsia="en-US"/>
        </w:rPr>
        <w:t xml:space="preserve">softvérového </w:t>
      </w:r>
      <w:r w:rsidR="00FC68A9" w:rsidRPr="00FC68A9">
        <w:rPr>
          <w:rFonts w:ascii="Arial" w:eastAsiaTheme="minorHAnsi" w:hAnsi="Arial" w:cs="Arial"/>
          <w:i/>
          <w:sz w:val="20"/>
          <w:szCs w:val="20"/>
          <w:lang w:eastAsia="en-US"/>
        </w:rPr>
        <w:t xml:space="preserve">riešenia pre </w:t>
      </w:r>
      <w:r w:rsidR="0011267F">
        <w:rPr>
          <w:rFonts w:ascii="Arial" w:eastAsiaTheme="minorHAnsi" w:hAnsi="Arial" w:cs="Arial"/>
          <w:i/>
          <w:sz w:val="20"/>
          <w:szCs w:val="20"/>
          <w:lang w:eastAsia="en-US"/>
        </w:rPr>
        <w:t xml:space="preserve">analýzu a manažment údajov </w:t>
      </w:r>
      <w:r w:rsidR="00FC68A9" w:rsidRPr="00FC68A9">
        <w:rPr>
          <w:rFonts w:ascii="Arial" w:eastAsiaTheme="minorHAnsi" w:hAnsi="Arial" w:cs="Arial"/>
          <w:i/>
          <w:sz w:val="20"/>
          <w:szCs w:val="20"/>
          <w:lang w:eastAsia="en-US"/>
        </w:rPr>
        <w:t>Úradu pre reguláciu hazardných hier</w:t>
      </w:r>
      <w:r w:rsidR="00FC68A9">
        <w:rPr>
          <w:rFonts w:ascii="Arial" w:eastAsiaTheme="minorHAnsi" w:hAnsi="Arial" w:cs="Arial"/>
          <w:i/>
          <w:sz w:val="20"/>
          <w:szCs w:val="20"/>
          <w:lang w:eastAsia="en-US"/>
        </w:rPr>
        <w:t xml:space="preserve">, špecifikovaného </w:t>
      </w:r>
      <w:r w:rsidR="00FC68A9" w:rsidRPr="003A4EBC">
        <w:rPr>
          <w:rFonts w:ascii="Arial" w:eastAsiaTheme="minorHAnsi" w:hAnsi="Arial" w:cs="Arial"/>
          <w:b/>
          <w:bCs/>
          <w:i/>
          <w:sz w:val="20"/>
          <w:szCs w:val="20"/>
          <w:lang w:eastAsia="en-US"/>
        </w:rPr>
        <w:t>v Prílohe č. 1</w:t>
      </w:r>
      <w:r w:rsidR="007205B9" w:rsidRPr="007205B9">
        <w:rPr>
          <w:rStyle w:val="Odkaznakomentr"/>
          <w:rFonts w:ascii="Arial" w:hAnsi="Arial" w:cs="Arial"/>
          <w:sz w:val="20"/>
          <w:szCs w:val="20"/>
        </w:rPr>
        <w:t xml:space="preserve">. </w:t>
      </w:r>
      <w:r w:rsidR="0011267F">
        <w:rPr>
          <w:rStyle w:val="Odkaznakomentr"/>
          <w:rFonts w:ascii="Arial" w:hAnsi="Arial" w:cs="Arial"/>
          <w:sz w:val="20"/>
          <w:szCs w:val="20"/>
        </w:rPr>
        <w:t>Na i</w:t>
      </w:r>
      <w:r w:rsidR="0011267F" w:rsidRPr="007205B9">
        <w:rPr>
          <w:rStyle w:val="Odkaznakomentr"/>
          <w:rFonts w:ascii="Arial" w:hAnsi="Arial" w:cs="Arial"/>
          <w:sz w:val="20"/>
          <w:szCs w:val="20"/>
        </w:rPr>
        <w:t xml:space="preserve">nformačný </w:t>
      </w:r>
      <w:r w:rsidR="007205B9" w:rsidRPr="007205B9">
        <w:rPr>
          <w:rStyle w:val="Odkaznakomentr"/>
          <w:rFonts w:ascii="Arial" w:hAnsi="Arial" w:cs="Arial"/>
          <w:sz w:val="20"/>
          <w:szCs w:val="20"/>
        </w:rPr>
        <w:t xml:space="preserve">systém </w:t>
      </w:r>
      <w:r w:rsidR="007205B9" w:rsidRPr="007205B9">
        <w:rPr>
          <w:rFonts w:ascii="Arial" w:hAnsi="Arial" w:cs="Arial"/>
          <w:sz w:val="20"/>
          <w:szCs w:val="20"/>
        </w:rPr>
        <w:t>vytvoren</w:t>
      </w:r>
      <w:r w:rsidR="0011267F">
        <w:rPr>
          <w:rFonts w:ascii="Arial" w:hAnsi="Arial" w:cs="Arial"/>
          <w:sz w:val="20"/>
          <w:szCs w:val="20"/>
        </w:rPr>
        <w:t>ý</w:t>
      </w:r>
      <w:r w:rsidR="007205B9" w:rsidRPr="007205B9">
        <w:rPr>
          <w:rFonts w:ascii="Arial" w:hAnsi="Arial" w:cs="Arial"/>
          <w:sz w:val="20"/>
          <w:szCs w:val="20"/>
        </w:rPr>
        <w:t xml:space="preserve"> na základe tejto Zmluvy o dielo </w:t>
      </w:r>
      <w:r w:rsidR="0011267F">
        <w:rPr>
          <w:rFonts w:ascii="Arial" w:hAnsi="Arial" w:cs="Arial"/>
          <w:sz w:val="20"/>
          <w:szCs w:val="20"/>
        </w:rPr>
        <w:t>s</w:t>
      </w:r>
      <w:r w:rsidR="007205B9" w:rsidRPr="007205B9">
        <w:rPr>
          <w:rFonts w:ascii="Arial" w:hAnsi="Arial" w:cs="Arial"/>
          <w:sz w:val="20"/>
          <w:szCs w:val="20"/>
        </w:rPr>
        <w:t>a uplatňuje príslušná platná a účinná legislatíva Slovenskej republiky.</w:t>
      </w:r>
      <w:r w:rsidR="007205B9" w:rsidRPr="007205B9">
        <w:rPr>
          <w:rStyle w:val="Odkaznakomentr"/>
          <w:rFonts w:ascii="Arial" w:hAnsi="Arial" w:cs="Arial"/>
          <w:color w:val="FF0000"/>
          <w:sz w:val="20"/>
          <w:szCs w:val="20"/>
        </w:rPr>
        <w:t xml:space="preserve"> </w:t>
      </w:r>
    </w:p>
    <w:p w14:paraId="483045A6" w14:textId="00773A21" w:rsidR="008A0F31" w:rsidRPr="007205B9" w:rsidRDefault="008A0F31" w:rsidP="007205B9">
      <w:pPr>
        <w:pStyle w:val="MLOdsek"/>
        <w:numPr>
          <w:ilvl w:val="1"/>
          <w:numId w:val="6"/>
        </w:numPr>
        <w:tabs>
          <w:tab w:val="clear" w:pos="737"/>
        </w:tabs>
        <w:spacing w:before="120" w:line="290" w:lineRule="auto"/>
        <w:ind w:left="567" w:hanging="567"/>
        <w:rPr>
          <w:rFonts w:ascii="Arial" w:hAnsi="Arial" w:cs="Arial"/>
          <w:sz w:val="20"/>
          <w:szCs w:val="20"/>
        </w:rPr>
      </w:pPr>
      <w:r w:rsidRPr="007205B9">
        <w:rPr>
          <w:rFonts w:ascii="Arial" w:hAnsi="Arial" w:cs="Arial"/>
          <w:sz w:val="20"/>
          <w:szCs w:val="20"/>
        </w:rPr>
        <w:t xml:space="preserve">Objednávateľ vyhlásil verejné obstarávanie prostredníctvom jedného z postupov upravených v zákone </w:t>
      </w:r>
      <w:r w:rsidRPr="007205B9">
        <w:rPr>
          <w:rFonts w:ascii="Arial" w:hAnsi="Arial" w:cs="Arial"/>
          <w:sz w:val="20"/>
          <w:szCs w:val="20"/>
        </w:rPr>
        <w:br/>
        <w:t xml:space="preserve">č. 343/2015 Z. z. o verejnom obstarávaní a o zmene a doplnení niektorých zákonov v znení neskorších predpisov na obstaranie zákazky s názvom </w:t>
      </w:r>
      <w:r w:rsidR="001C5783">
        <w:rPr>
          <w:rFonts w:ascii="Arial" w:eastAsiaTheme="minorHAnsi" w:hAnsi="Arial" w:cs="Arial"/>
          <w:sz w:val="20"/>
          <w:szCs w:val="20"/>
          <w:lang w:eastAsia="en-US"/>
        </w:rPr>
        <w:t>„Manažment údajov dátových balíčkov ÚRHH“</w:t>
      </w:r>
      <w:r w:rsidR="007205B9" w:rsidRPr="007205B9">
        <w:rPr>
          <w:rFonts w:ascii="Arial" w:hAnsi="Arial" w:cs="Arial"/>
          <w:sz w:val="20"/>
          <w:szCs w:val="20"/>
        </w:rPr>
        <w:t xml:space="preserve"> </w:t>
      </w:r>
      <w:r w:rsidRPr="007205B9">
        <w:rPr>
          <w:rFonts w:ascii="Arial" w:hAnsi="Arial" w:cs="Arial"/>
          <w:sz w:val="20"/>
          <w:szCs w:val="20"/>
        </w:rPr>
        <w:t xml:space="preserve">vyhlásenú oznámením o vyhlásení verejného obstarávania uverejneným vo vestníku verejného obstarávania č. </w:t>
      </w:r>
      <w:r w:rsidR="007205B9" w:rsidRPr="007205B9">
        <w:rPr>
          <w:rFonts w:ascii="Arial" w:hAnsi="Arial" w:cs="Arial"/>
          <w:sz w:val="20"/>
          <w:szCs w:val="20"/>
          <w:highlight w:val="yellow"/>
        </w:rPr>
        <w:t>[.x.]</w:t>
      </w:r>
      <w:r w:rsidRPr="007205B9">
        <w:rPr>
          <w:rFonts w:ascii="Arial" w:hAnsi="Arial" w:cs="Arial"/>
          <w:sz w:val="20"/>
          <w:szCs w:val="20"/>
        </w:rPr>
        <w:t xml:space="preserve"> dňa </w:t>
      </w:r>
      <w:r w:rsidR="007205B9" w:rsidRPr="007205B9">
        <w:rPr>
          <w:rFonts w:ascii="Arial" w:hAnsi="Arial" w:cs="Arial"/>
          <w:sz w:val="20"/>
          <w:szCs w:val="20"/>
          <w:highlight w:val="yellow"/>
        </w:rPr>
        <w:t>[.x.]</w:t>
      </w:r>
      <w:r w:rsidRPr="007205B9">
        <w:rPr>
          <w:rFonts w:ascii="Arial" w:eastAsiaTheme="minorHAnsi" w:hAnsi="Arial" w:cs="Arial"/>
          <w:sz w:val="20"/>
          <w:szCs w:val="20"/>
          <w:lang w:eastAsia="en-US"/>
        </w:rPr>
        <w:t xml:space="preserve"> </w:t>
      </w:r>
      <w:r w:rsidRPr="007205B9">
        <w:rPr>
          <w:rFonts w:ascii="Arial" w:hAnsi="Arial" w:cs="Arial"/>
          <w:sz w:val="20"/>
          <w:szCs w:val="20"/>
        </w:rPr>
        <w:t xml:space="preserve">pod značkou </w:t>
      </w:r>
      <w:r w:rsidR="007205B9" w:rsidRPr="007205B9">
        <w:rPr>
          <w:rFonts w:ascii="Arial" w:hAnsi="Arial" w:cs="Arial"/>
          <w:sz w:val="20"/>
          <w:szCs w:val="20"/>
          <w:highlight w:val="yellow"/>
        </w:rPr>
        <w:t>[.x.]</w:t>
      </w:r>
      <w:r w:rsidRPr="007205B9">
        <w:rPr>
          <w:rFonts w:ascii="Arial" w:eastAsiaTheme="minorHAnsi" w:hAnsi="Arial" w:cs="Arial"/>
          <w:sz w:val="20"/>
          <w:szCs w:val="20"/>
          <w:lang w:eastAsia="en-US"/>
        </w:rPr>
        <w:t>, ktorej predmetom je realizácia Diela (ďalej ako „</w:t>
      </w:r>
      <w:r w:rsidRPr="007205B9">
        <w:rPr>
          <w:rFonts w:ascii="Arial" w:eastAsiaTheme="minorHAnsi" w:hAnsi="Arial" w:cs="Arial"/>
          <w:b/>
          <w:sz w:val="20"/>
          <w:szCs w:val="20"/>
          <w:lang w:eastAsia="en-US"/>
        </w:rPr>
        <w:t>Verejné obstarávanie</w:t>
      </w:r>
      <w:r w:rsidRPr="007205B9">
        <w:rPr>
          <w:rFonts w:ascii="Arial" w:eastAsiaTheme="minorHAnsi" w:hAnsi="Arial" w:cs="Arial"/>
          <w:sz w:val="20"/>
          <w:szCs w:val="20"/>
          <w:lang w:eastAsia="en-US"/>
        </w:rPr>
        <w:t>“)</w:t>
      </w:r>
      <w:r w:rsidRPr="007205B9">
        <w:rPr>
          <w:rFonts w:ascii="Arial" w:hAnsi="Arial" w:cs="Arial"/>
          <w:sz w:val="20"/>
          <w:szCs w:val="20"/>
        </w:rPr>
        <w:t>.</w:t>
      </w:r>
    </w:p>
    <w:p w14:paraId="20770D68" w14:textId="568E28F6" w:rsidR="008A0F31" w:rsidRPr="007205B9" w:rsidRDefault="008A0F31" w:rsidP="007205B9">
      <w:pPr>
        <w:pStyle w:val="MLOdsek"/>
        <w:numPr>
          <w:ilvl w:val="1"/>
          <w:numId w:val="6"/>
        </w:numPr>
        <w:tabs>
          <w:tab w:val="clear" w:pos="737"/>
        </w:tabs>
        <w:spacing w:before="120" w:line="290" w:lineRule="auto"/>
        <w:ind w:left="567" w:hanging="567"/>
        <w:rPr>
          <w:rFonts w:ascii="Arial" w:hAnsi="Arial" w:cs="Arial"/>
          <w:sz w:val="20"/>
          <w:szCs w:val="20"/>
        </w:rPr>
      </w:pPr>
      <w:r w:rsidRPr="007205B9">
        <w:rPr>
          <w:rFonts w:ascii="Arial" w:hAnsi="Arial" w:cs="Arial"/>
          <w:sz w:val="20"/>
          <w:szCs w:val="20"/>
        </w:rPr>
        <w:t>Úspešným uchádzačom vo Verejnom obstarávaní sa stal Zhotoviteľ, ktorý vo svojej ponuke deklaroval záujem na splnení cieľa sledovaného Objednávateľom, a za týmto účelom má záujem predmet Verejného obstarávania zrealizovať</w:t>
      </w:r>
      <w:r w:rsidRPr="007205B9">
        <w:rPr>
          <w:rFonts w:ascii="Arial" w:eastAsiaTheme="minorHAnsi" w:hAnsi="Arial" w:cs="Arial"/>
          <w:sz w:val="20"/>
          <w:szCs w:val="20"/>
          <w:lang w:eastAsia="en-US"/>
        </w:rPr>
        <w:t>.</w:t>
      </w:r>
      <w:r w:rsidRPr="007205B9">
        <w:rPr>
          <w:rFonts w:ascii="Arial" w:hAnsi="Arial" w:cs="Arial"/>
          <w:sz w:val="20"/>
          <w:szCs w:val="20"/>
        </w:rPr>
        <w:t xml:space="preserve"> </w:t>
      </w:r>
    </w:p>
    <w:p w14:paraId="0E34D875" w14:textId="74C57FD8" w:rsidR="00EC59FF" w:rsidRPr="007205B9" w:rsidRDefault="00EC59FF" w:rsidP="007205B9">
      <w:pPr>
        <w:pStyle w:val="MLOdsek"/>
        <w:numPr>
          <w:ilvl w:val="1"/>
          <w:numId w:val="6"/>
        </w:numPr>
        <w:tabs>
          <w:tab w:val="clear" w:pos="737"/>
        </w:tabs>
        <w:spacing w:before="120" w:line="290" w:lineRule="auto"/>
        <w:ind w:left="567" w:hanging="567"/>
        <w:rPr>
          <w:rFonts w:ascii="Arial" w:hAnsi="Arial" w:cs="Arial"/>
          <w:sz w:val="20"/>
          <w:szCs w:val="20"/>
        </w:rPr>
      </w:pPr>
      <w:r w:rsidRPr="007205B9">
        <w:rPr>
          <w:rFonts w:ascii="Arial" w:hAnsi="Arial" w:cs="Arial"/>
          <w:sz w:val="20"/>
          <w:szCs w:val="20"/>
        </w:rPr>
        <w:t xml:space="preserve">Účelom tejto Zmluvy o dielo je zabezpečenie vytvorenia </w:t>
      </w:r>
      <w:r w:rsidR="008A0F31" w:rsidRPr="007205B9">
        <w:rPr>
          <w:rFonts w:ascii="Arial" w:hAnsi="Arial" w:cs="Arial"/>
          <w:sz w:val="20"/>
          <w:szCs w:val="20"/>
        </w:rPr>
        <w:t>i</w:t>
      </w:r>
      <w:r w:rsidRPr="007205B9">
        <w:rPr>
          <w:rFonts w:ascii="Arial" w:hAnsi="Arial" w:cs="Arial"/>
          <w:sz w:val="20"/>
          <w:szCs w:val="20"/>
        </w:rPr>
        <w:t xml:space="preserve">nformačného systému, ktorý bude v plnom rozsahu zodpovedať všetkým funkčným, technickým a legislatívnym požiadavkám Objednávateľa uvedeným v tejto Zmluve o </w:t>
      </w:r>
      <w:r w:rsidR="00C735AA" w:rsidRPr="007205B9">
        <w:rPr>
          <w:rFonts w:ascii="Arial" w:hAnsi="Arial" w:cs="Arial"/>
          <w:sz w:val="20"/>
          <w:szCs w:val="20"/>
        </w:rPr>
        <w:t>dielo a v súťažných podkladoch v</w:t>
      </w:r>
      <w:r w:rsidRPr="007205B9">
        <w:rPr>
          <w:rFonts w:ascii="Arial" w:hAnsi="Arial" w:cs="Arial"/>
          <w:sz w:val="20"/>
          <w:szCs w:val="20"/>
        </w:rPr>
        <w:t>erejného obstarávania, a ktorý bude v spojení s ostatnými službami poskytnutými Zhotoviteľom na základe tejto Zmluvy o dielo spôsobilým nástrojom na plnenie úloh Objednávateľa požadovaných osobitnými predpismi a cieľov deklarovaných v </w:t>
      </w:r>
      <w:r w:rsidRPr="007205B9">
        <w:rPr>
          <w:rFonts w:ascii="Arial" w:hAnsi="Arial" w:cs="Arial"/>
          <w:b/>
          <w:sz w:val="20"/>
          <w:szCs w:val="20"/>
        </w:rPr>
        <w:t xml:space="preserve">Prílohe č. </w:t>
      </w:r>
      <w:r w:rsidR="00FC68A9">
        <w:rPr>
          <w:rFonts w:ascii="Arial" w:hAnsi="Arial" w:cs="Arial"/>
          <w:sz w:val="20"/>
          <w:szCs w:val="20"/>
        </w:rPr>
        <w:t>1</w:t>
      </w:r>
      <w:r w:rsidRPr="007205B9">
        <w:rPr>
          <w:rFonts w:ascii="Arial" w:hAnsi="Arial" w:cs="Arial"/>
          <w:sz w:val="20"/>
          <w:szCs w:val="20"/>
        </w:rPr>
        <w:t xml:space="preserve"> tejto Zmluvy o dielo, resp. v ďalších dokumentoch, na ktoré táto Zmluva o dielo odkazuje. </w:t>
      </w:r>
    </w:p>
    <w:p w14:paraId="039A62EC" w14:textId="5F8B0B15" w:rsidR="00FC5CBA" w:rsidRPr="007205B9" w:rsidRDefault="001738CE" w:rsidP="007205B9">
      <w:pPr>
        <w:pStyle w:val="MLOdsek"/>
        <w:numPr>
          <w:ilvl w:val="1"/>
          <w:numId w:val="6"/>
        </w:numPr>
        <w:tabs>
          <w:tab w:val="clear" w:pos="737"/>
        </w:tabs>
        <w:spacing w:before="120" w:line="290" w:lineRule="auto"/>
        <w:ind w:left="567" w:hanging="567"/>
        <w:rPr>
          <w:rFonts w:ascii="Arial" w:hAnsi="Arial" w:cs="Arial"/>
          <w:sz w:val="20"/>
          <w:szCs w:val="20"/>
        </w:rPr>
      </w:pPr>
      <w:r w:rsidRPr="007205B9">
        <w:rPr>
          <w:rFonts w:ascii="Arial" w:hAnsi="Arial" w:cs="Arial"/>
          <w:sz w:val="20"/>
          <w:szCs w:val="20"/>
        </w:rPr>
        <w:t>Zmluvné strany, vedomé si svojich záväzkov obsiahnutých v tejto Zmluve</w:t>
      </w:r>
      <w:r w:rsidR="007205B9">
        <w:rPr>
          <w:rFonts w:ascii="Arial" w:hAnsi="Arial" w:cs="Arial"/>
          <w:sz w:val="20"/>
          <w:szCs w:val="20"/>
        </w:rPr>
        <w:t xml:space="preserve"> o dielo</w:t>
      </w:r>
      <w:r w:rsidRPr="007205B9">
        <w:rPr>
          <w:rFonts w:ascii="Arial" w:hAnsi="Arial" w:cs="Arial"/>
          <w:sz w:val="20"/>
          <w:szCs w:val="20"/>
        </w:rPr>
        <w:t xml:space="preserve"> a s úmyslom byť touto Zmluvou viazané, dohodli sa na uzatvorení Zmluvy</w:t>
      </w:r>
      <w:r w:rsidR="007205B9">
        <w:rPr>
          <w:rFonts w:ascii="Arial" w:hAnsi="Arial" w:cs="Arial"/>
          <w:sz w:val="20"/>
          <w:szCs w:val="20"/>
        </w:rPr>
        <w:t xml:space="preserve"> o dielo</w:t>
      </w:r>
      <w:r w:rsidRPr="007205B9">
        <w:rPr>
          <w:rFonts w:ascii="Arial" w:hAnsi="Arial" w:cs="Arial"/>
          <w:sz w:val="20"/>
          <w:szCs w:val="20"/>
        </w:rPr>
        <w:t xml:space="preserve"> v nasledujúcom znení: </w:t>
      </w:r>
    </w:p>
    <w:p w14:paraId="4C46ED45" w14:textId="1CE6B4E8" w:rsidR="00541045" w:rsidRPr="002D1FCC" w:rsidRDefault="00A87C65" w:rsidP="002D1FCC">
      <w:pPr>
        <w:pStyle w:val="MLNadpislnku"/>
        <w:tabs>
          <w:tab w:val="clear" w:pos="878"/>
        </w:tabs>
        <w:spacing w:before="360" w:after="240" w:line="290" w:lineRule="auto"/>
        <w:ind w:left="567" w:hanging="567"/>
        <w:jc w:val="both"/>
        <w:rPr>
          <w:rFonts w:ascii="Arial" w:hAnsi="Arial" w:cs="Arial"/>
          <w:sz w:val="20"/>
          <w:szCs w:val="20"/>
        </w:rPr>
      </w:pPr>
      <w:r w:rsidRPr="002D1FCC">
        <w:rPr>
          <w:rFonts w:ascii="Arial" w:hAnsi="Arial" w:cs="Arial"/>
          <w:sz w:val="20"/>
          <w:szCs w:val="20"/>
        </w:rPr>
        <w:t>DEFINÍCIE</w:t>
      </w:r>
      <w:r w:rsidR="00B724C4" w:rsidRPr="002D1FCC">
        <w:rPr>
          <w:rFonts w:ascii="Arial" w:hAnsi="Arial" w:cs="Arial"/>
          <w:sz w:val="20"/>
          <w:szCs w:val="20"/>
        </w:rPr>
        <w:t xml:space="preserve"> POUŽ</w:t>
      </w:r>
      <w:r w:rsidR="00090762" w:rsidRPr="002D1FCC">
        <w:rPr>
          <w:rFonts w:ascii="Arial" w:hAnsi="Arial" w:cs="Arial"/>
          <w:sz w:val="20"/>
          <w:szCs w:val="20"/>
        </w:rPr>
        <w:t>ÍVANÝCH</w:t>
      </w:r>
      <w:r w:rsidRPr="002D1FCC">
        <w:rPr>
          <w:rFonts w:ascii="Arial" w:hAnsi="Arial" w:cs="Arial"/>
          <w:sz w:val="20"/>
          <w:szCs w:val="20"/>
        </w:rPr>
        <w:t xml:space="preserve"> POJMOV</w:t>
      </w:r>
    </w:p>
    <w:p w14:paraId="0DF1692A" w14:textId="0FF2689F" w:rsidR="009E4E42" w:rsidRPr="002D1FCC" w:rsidRDefault="00E75FF1" w:rsidP="002D1FCC">
      <w:pPr>
        <w:pStyle w:val="MLOdsek"/>
        <w:spacing w:before="120" w:line="290" w:lineRule="auto"/>
        <w:ind w:left="567" w:hanging="567"/>
        <w:rPr>
          <w:rFonts w:ascii="Arial" w:hAnsi="Arial" w:cs="Arial"/>
          <w:sz w:val="20"/>
          <w:szCs w:val="20"/>
        </w:rPr>
      </w:pPr>
      <w:r w:rsidRPr="002D1FCC">
        <w:rPr>
          <w:rFonts w:ascii="Arial" w:hAnsi="Arial" w:cs="Arial"/>
          <w:sz w:val="20"/>
          <w:szCs w:val="20"/>
        </w:rPr>
        <w:t>Zmluvné strany sa dohodli</w:t>
      </w:r>
      <w:r w:rsidR="00090762" w:rsidRPr="002D1FCC">
        <w:rPr>
          <w:rFonts w:ascii="Arial" w:hAnsi="Arial" w:cs="Arial"/>
          <w:sz w:val="20"/>
          <w:szCs w:val="20"/>
        </w:rPr>
        <w:t xml:space="preserve"> na nasledovných </w:t>
      </w:r>
      <w:r w:rsidR="003D4625">
        <w:rPr>
          <w:rFonts w:ascii="Arial" w:hAnsi="Arial" w:cs="Arial"/>
          <w:sz w:val="20"/>
          <w:szCs w:val="20"/>
        </w:rPr>
        <w:t xml:space="preserve">používaných </w:t>
      </w:r>
      <w:r w:rsidR="00090762" w:rsidRPr="002D1FCC">
        <w:rPr>
          <w:rFonts w:ascii="Arial" w:hAnsi="Arial" w:cs="Arial"/>
          <w:sz w:val="20"/>
          <w:szCs w:val="20"/>
        </w:rPr>
        <w:t xml:space="preserve">skratkách </w:t>
      </w:r>
      <w:r w:rsidR="009A3610" w:rsidRPr="002D1FCC">
        <w:rPr>
          <w:rFonts w:ascii="Arial" w:hAnsi="Arial" w:cs="Arial"/>
          <w:sz w:val="20"/>
          <w:szCs w:val="20"/>
        </w:rPr>
        <w:t>odborných</w:t>
      </w:r>
      <w:r w:rsidR="00090762" w:rsidRPr="002D1FCC">
        <w:rPr>
          <w:rFonts w:ascii="Arial" w:hAnsi="Arial" w:cs="Arial"/>
          <w:sz w:val="20"/>
          <w:szCs w:val="20"/>
        </w:rPr>
        <w:t xml:space="preserve"> </w:t>
      </w:r>
      <w:r w:rsidR="007E08EA" w:rsidRPr="002D1FCC">
        <w:rPr>
          <w:rFonts w:ascii="Arial" w:hAnsi="Arial" w:cs="Arial"/>
          <w:sz w:val="20"/>
          <w:szCs w:val="20"/>
        </w:rPr>
        <w:t>pojmov</w:t>
      </w:r>
      <w:r w:rsidRPr="002D1FCC">
        <w:rPr>
          <w:rFonts w:ascii="Arial" w:hAnsi="Arial" w:cs="Arial"/>
          <w:sz w:val="20"/>
          <w:szCs w:val="20"/>
        </w:rPr>
        <w:t>:</w:t>
      </w:r>
    </w:p>
    <w:p w14:paraId="6CBA78E9" w14:textId="77777777" w:rsidR="004A51DE" w:rsidRPr="00D47D9F" w:rsidRDefault="004A51DE" w:rsidP="00407659">
      <w:pPr>
        <w:pStyle w:val="MLOdsek"/>
        <w:numPr>
          <w:ilvl w:val="2"/>
          <w:numId w:val="5"/>
        </w:numPr>
        <w:tabs>
          <w:tab w:val="clear" w:pos="1134"/>
        </w:tabs>
        <w:spacing w:before="120" w:line="290" w:lineRule="auto"/>
        <w:ind w:hanging="567"/>
        <w:rPr>
          <w:rFonts w:ascii="Arial" w:hAnsi="Arial" w:cs="Arial"/>
          <w:b/>
          <w:sz w:val="20"/>
          <w:szCs w:val="20"/>
        </w:rPr>
      </w:pPr>
      <w:r w:rsidRPr="00D47D9F">
        <w:rPr>
          <w:rFonts w:ascii="Arial" w:hAnsi="Arial" w:cs="Arial"/>
          <w:b/>
          <w:sz w:val="20"/>
          <w:szCs w:val="20"/>
        </w:rPr>
        <w:t xml:space="preserve">„API“ </w:t>
      </w:r>
      <w:r w:rsidRPr="00D47D9F">
        <w:rPr>
          <w:rFonts w:ascii="Arial" w:hAnsi="Arial" w:cs="Arial"/>
          <w:color w:val="000000"/>
          <w:sz w:val="20"/>
          <w:szCs w:val="20"/>
          <w:shd w:val="clear" w:color="auto" w:fill="FFFFFF"/>
        </w:rPr>
        <w:t>je programovacím rozhraním, ktorým je umožnené pre autorizovaného používateľa používať elektronickú službu,</w:t>
      </w:r>
    </w:p>
    <w:p w14:paraId="65DF1BAE" w14:textId="5580AB4F" w:rsidR="00C065F6" w:rsidRPr="002D1FCC" w:rsidRDefault="00C065F6" w:rsidP="00D47D9F">
      <w:pPr>
        <w:pStyle w:val="MLOdsek"/>
        <w:numPr>
          <w:ilvl w:val="2"/>
          <w:numId w:val="5"/>
        </w:numPr>
        <w:tabs>
          <w:tab w:val="clear" w:pos="1134"/>
        </w:tabs>
        <w:spacing w:before="120" w:line="290" w:lineRule="auto"/>
        <w:ind w:hanging="567"/>
        <w:rPr>
          <w:rFonts w:ascii="Arial" w:hAnsi="Arial" w:cs="Arial"/>
          <w:b/>
          <w:sz w:val="20"/>
          <w:szCs w:val="20"/>
        </w:rPr>
      </w:pPr>
      <w:r w:rsidRPr="00D47D9F">
        <w:rPr>
          <w:rFonts w:ascii="Arial" w:hAnsi="Arial" w:cs="Arial"/>
          <w:sz w:val="20"/>
          <w:szCs w:val="20"/>
        </w:rPr>
        <w:t>„</w:t>
      </w:r>
      <w:r w:rsidRPr="00D47D9F">
        <w:rPr>
          <w:rFonts w:ascii="Arial" w:hAnsi="Arial" w:cs="Arial"/>
          <w:b/>
          <w:sz w:val="20"/>
          <w:szCs w:val="20"/>
        </w:rPr>
        <w:t>Dielo</w:t>
      </w:r>
      <w:r w:rsidRPr="00D47D9F">
        <w:rPr>
          <w:rFonts w:ascii="Arial" w:hAnsi="Arial" w:cs="Arial"/>
          <w:sz w:val="20"/>
          <w:szCs w:val="20"/>
        </w:rPr>
        <w:t xml:space="preserve">“ je ucelené </w:t>
      </w:r>
      <w:r w:rsidR="002317B2">
        <w:rPr>
          <w:rFonts w:ascii="Arial" w:hAnsi="Arial" w:cs="Arial"/>
          <w:sz w:val="20"/>
          <w:szCs w:val="20"/>
        </w:rPr>
        <w:t xml:space="preserve">informatické a </w:t>
      </w:r>
      <w:r w:rsidRPr="00D47D9F">
        <w:rPr>
          <w:rFonts w:ascii="Arial" w:hAnsi="Arial" w:cs="Arial"/>
          <w:sz w:val="20"/>
          <w:szCs w:val="20"/>
        </w:rPr>
        <w:t>soft</w:t>
      </w:r>
      <w:r w:rsidR="00D47D9F">
        <w:rPr>
          <w:rFonts w:ascii="Arial" w:hAnsi="Arial" w:cs="Arial"/>
          <w:sz w:val="20"/>
          <w:szCs w:val="20"/>
        </w:rPr>
        <w:t>vérové riešenie vrátan</w:t>
      </w:r>
      <w:r w:rsidRPr="00D47D9F">
        <w:rPr>
          <w:rFonts w:ascii="Arial" w:hAnsi="Arial" w:cs="Arial"/>
          <w:sz w:val="20"/>
          <w:szCs w:val="20"/>
        </w:rPr>
        <w:t xml:space="preserve">e </w:t>
      </w:r>
      <w:r w:rsidR="00D47D9F">
        <w:rPr>
          <w:rFonts w:ascii="Arial" w:hAnsi="Arial" w:cs="Arial"/>
          <w:sz w:val="20"/>
          <w:szCs w:val="20"/>
        </w:rPr>
        <w:t>súvisiacej</w:t>
      </w:r>
      <w:r w:rsidRPr="00D47D9F">
        <w:rPr>
          <w:rFonts w:ascii="Arial" w:hAnsi="Arial" w:cs="Arial"/>
          <w:sz w:val="20"/>
          <w:szCs w:val="20"/>
        </w:rPr>
        <w:t xml:space="preserve"> dokumentácie a súvisiacich aktivít, tvorené jednotlivými plneniami Zhotoviteľa podľa</w:t>
      </w:r>
      <w:r w:rsidR="00D47D9F">
        <w:rPr>
          <w:rFonts w:ascii="Arial" w:hAnsi="Arial" w:cs="Arial"/>
          <w:sz w:val="20"/>
          <w:szCs w:val="20"/>
        </w:rPr>
        <w:t xml:space="preserve"> bodu</w:t>
      </w:r>
      <w:r w:rsidR="00C02B7E">
        <w:rPr>
          <w:rFonts w:ascii="Arial" w:hAnsi="Arial" w:cs="Arial"/>
          <w:sz w:val="20"/>
          <w:szCs w:val="20"/>
        </w:rPr>
        <w:t xml:space="preserve"> </w:t>
      </w:r>
      <w:r w:rsidR="00C02B7E">
        <w:rPr>
          <w:rFonts w:ascii="Arial" w:hAnsi="Arial" w:cs="Arial"/>
          <w:sz w:val="20"/>
          <w:szCs w:val="20"/>
        </w:rPr>
        <w:fldChar w:fldCharType="begin"/>
      </w:r>
      <w:r w:rsidR="00C02B7E">
        <w:rPr>
          <w:rFonts w:ascii="Arial" w:hAnsi="Arial" w:cs="Arial"/>
          <w:sz w:val="20"/>
          <w:szCs w:val="20"/>
        </w:rPr>
        <w:instrText xml:space="preserve"> REF _Ref95807086 \r \h </w:instrText>
      </w:r>
      <w:r w:rsidR="00C02B7E">
        <w:rPr>
          <w:rFonts w:ascii="Arial" w:hAnsi="Arial" w:cs="Arial"/>
          <w:sz w:val="20"/>
          <w:szCs w:val="20"/>
        </w:rPr>
      </w:r>
      <w:r w:rsidR="00C02B7E">
        <w:rPr>
          <w:rFonts w:ascii="Arial" w:hAnsi="Arial" w:cs="Arial"/>
          <w:sz w:val="20"/>
          <w:szCs w:val="20"/>
        </w:rPr>
        <w:fldChar w:fldCharType="separate"/>
      </w:r>
      <w:r w:rsidR="00C02B7E">
        <w:rPr>
          <w:rFonts w:ascii="Arial" w:hAnsi="Arial" w:cs="Arial"/>
          <w:sz w:val="20"/>
          <w:szCs w:val="20"/>
        </w:rPr>
        <w:t>3.3</w:t>
      </w:r>
      <w:r w:rsidR="00C02B7E">
        <w:rPr>
          <w:rFonts w:ascii="Arial" w:hAnsi="Arial" w:cs="Arial"/>
          <w:sz w:val="20"/>
          <w:szCs w:val="20"/>
        </w:rPr>
        <w:fldChar w:fldCharType="end"/>
      </w:r>
      <w:r w:rsidR="00C02B7E">
        <w:rPr>
          <w:rFonts w:ascii="Arial" w:hAnsi="Arial" w:cs="Arial"/>
          <w:sz w:val="20"/>
          <w:szCs w:val="20"/>
        </w:rPr>
        <w:t xml:space="preserve"> </w:t>
      </w:r>
      <w:r w:rsidR="00D47D9F">
        <w:rPr>
          <w:rFonts w:ascii="Arial" w:hAnsi="Arial" w:cs="Arial"/>
          <w:sz w:val="20"/>
          <w:szCs w:val="20"/>
        </w:rPr>
        <w:t>tejto Zmluvy o dielo</w:t>
      </w:r>
      <w:r w:rsidRPr="00D47D9F">
        <w:rPr>
          <w:rFonts w:ascii="Arial" w:hAnsi="Arial" w:cs="Arial"/>
          <w:sz w:val="20"/>
          <w:szCs w:val="20"/>
        </w:rPr>
        <w:t>,</w:t>
      </w:r>
    </w:p>
    <w:p w14:paraId="0AB6C494" w14:textId="6265B27F" w:rsidR="002D1FCC" w:rsidRPr="00B04F48" w:rsidRDefault="002D1FCC" w:rsidP="00D47D9F">
      <w:pPr>
        <w:pStyle w:val="MLOdsek"/>
        <w:numPr>
          <w:ilvl w:val="2"/>
          <w:numId w:val="5"/>
        </w:numPr>
        <w:tabs>
          <w:tab w:val="clear" w:pos="1134"/>
        </w:tabs>
        <w:spacing w:before="120" w:line="290" w:lineRule="auto"/>
        <w:ind w:hanging="567"/>
        <w:rPr>
          <w:rFonts w:ascii="Arial" w:hAnsi="Arial" w:cs="Arial"/>
          <w:b/>
          <w:sz w:val="20"/>
          <w:szCs w:val="20"/>
        </w:rPr>
      </w:pPr>
      <w:r>
        <w:rPr>
          <w:rFonts w:ascii="Arial" w:hAnsi="Arial" w:cs="Arial"/>
          <w:sz w:val="20"/>
          <w:szCs w:val="20"/>
        </w:rPr>
        <w:t>„</w:t>
      </w:r>
      <w:r w:rsidRPr="00EF295F">
        <w:rPr>
          <w:rFonts w:ascii="Arial" w:hAnsi="Arial" w:cs="Arial"/>
          <w:b/>
          <w:sz w:val="20"/>
          <w:szCs w:val="20"/>
        </w:rPr>
        <w:t>Dokumentácia</w:t>
      </w:r>
      <w:r>
        <w:rPr>
          <w:rFonts w:ascii="Arial" w:hAnsi="Arial" w:cs="Arial"/>
          <w:sz w:val="20"/>
          <w:szCs w:val="20"/>
        </w:rPr>
        <w:t>“</w:t>
      </w:r>
      <w:r w:rsidR="00EF295F">
        <w:rPr>
          <w:rFonts w:ascii="Arial" w:hAnsi="Arial" w:cs="Arial"/>
          <w:sz w:val="20"/>
          <w:szCs w:val="20"/>
        </w:rPr>
        <w:t xml:space="preserve"> dokumentáciou sa rozumie technická, prevádzková, užívateľská a iná dokumentácia, ktorá vyplýva z ustanovení tejto Zmluvy o dielo alebo ktorá čo i len sčasti súvisí s vyhotovením a dodaním Diela /Informačného systému,</w:t>
      </w:r>
    </w:p>
    <w:p w14:paraId="185917FD" w14:textId="705BB0A4" w:rsidR="00AE4681" w:rsidRPr="00B04F48" w:rsidRDefault="00AE4681" w:rsidP="00B04F48">
      <w:pPr>
        <w:pStyle w:val="MLOdsek"/>
        <w:numPr>
          <w:ilvl w:val="2"/>
          <w:numId w:val="5"/>
        </w:numPr>
        <w:tabs>
          <w:tab w:val="clear" w:pos="1134"/>
        </w:tabs>
        <w:spacing w:before="120" w:line="290" w:lineRule="auto"/>
        <w:ind w:hanging="567"/>
        <w:rPr>
          <w:rFonts w:ascii="Arial" w:hAnsi="Arial" w:cs="Arial"/>
          <w:b/>
          <w:sz w:val="20"/>
          <w:szCs w:val="20"/>
        </w:rPr>
      </w:pPr>
      <w:r w:rsidRPr="00B04F48">
        <w:rPr>
          <w:rFonts w:ascii="Arial" w:hAnsi="Arial" w:cs="Arial"/>
          <w:sz w:val="20"/>
          <w:szCs w:val="20"/>
        </w:rPr>
        <w:t>„</w:t>
      </w:r>
      <w:r w:rsidRPr="00B04F48">
        <w:rPr>
          <w:rFonts w:ascii="Arial" w:hAnsi="Arial" w:cs="Arial"/>
          <w:b/>
          <w:sz w:val="20"/>
          <w:szCs w:val="20"/>
        </w:rPr>
        <w:t>Dôverná informácia</w:t>
      </w:r>
      <w:r w:rsidRPr="00B04F48">
        <w:rPr>
          <w:rFonts w:ascii="Arial" w:hAnsi="Arial" w:cs="Arial"/>
          <w:sz w:val="20"/>
          <w:szCs w:val="20"/>
        </w:rPr>
        <w:t>" je údaj, podklad, poznatok, dokument alebo iná informácia, bez oh</w:t>
      </w:r>
      <w:r w:rsidRPr="00B04F48">
        <w:rPr>
          <w:rFonts w:ascii="Arial" w:hAnsi="Arial" w:cs="Arial" w:hint="eastAsia"/>
          <w:sz w:val="20"/>
          <w:szCs w:val="20"/>
        </w:rPr>
        <w:t>ľ</w:t>
      </w:r>
      <w:r w:rsidRPr="00B04F48">
        <w:rPr>
          <w:rFonts w:ascii="Arial" w:hAnsi="Arial" w:cs="Arial"/>
          <w:sz w:val="20"/>
          <w:szCs w:val="20"/>
        </w:rPr>
        <w:t>adu na formu jej zachytenia, s výnimkami uvedenými v </w:t>
      </w:r>
      <w:r w:rsidRPr="00B04F48">
        <w:rPr>
          <w:rFonts w:ascii="Arial" w:hAnsi="Arial" w:cs="Arial" w:hint="eastAsia"/>
          <w:sz w:val="20"/>
          <w:szCs w:val="20"/>
        </w:rPr>
        <w:t>č</w:t>
      </w:r>
      <w:r w:rsidR="00C02B7E">
        <w:rPr>
          <w:rFonts w:ascii="Arial" w:hAnsi="Arial" w:cs="Arial"/>
          <w:sz w:val="20"/>
          <w:szCs w:val="20"/>
        </w:rPr>
        <w:t xml:space="preserve">l. </w:t>
      </w:r>
      <w:r w:rsidR="00C02B7E">
        <w:rPr>
          <w:rFonts w:ascii="Arial" w:hAnsi="Arial" w:cs="Arial"/>
          <w:sz w:val="20"/>
          <w:szCs w:val="20"/>
        </w:rPr>
        <w:fldChar w:fldCharType="begin"/>
      </w:r>
      <w:r w:rsidR="00C02B7E">
        <w:rPr>
          <w:rFonts w:ascii="Arial" w:hAnsi="Arial" w:cs="Arial"/>
          <w:sz w:val="20"/>
          <w:szCs w:val="20"/>
        </w:rPr>
        <w:instrText xml:space="preserve"> REF _Ref95807144 \r \h </w:instrText>
      </w:r>
      <w:r w:rsidR="00C02B7E">
        <w:rPr>
          <w:rFonts w:ascii="Arial" w:hAnsi="Arial" w:cs="Arial"/>
          <w:sz w:val="20"/>
          <w:szCs w:val="20"/>
        </w:rPr>
      </w:r>
      <w:r w:rsidR="00C02B7E">
        <w:rPr>
          <w:rFonts w:ascii="Arial" w:hAnsi="Arial" w:cs="Arial"/>
          <w:sz w:val="20"/>
          <w:szCs w:val="20"/>
        </w:rPr>
        <w:fldChar w:fldCharType="separate"/>
      </w:r>
      <w:r w:rsidR="00C02B7E">
        <w:rPr>
          <w:rFonts w:ascii="Arial" w:hAnsi="Arial" w:cs="Arial"/>
          <w:sz w:val="20"/>
          <w:szCs w:val="20"/>
        </w:rPr>
        <w:t>12</w:t>
      </w:r>
      <w:r w:rsidR="00C02B7E">
        <w:rPr>
          <w:rFonts w:ascii="Arial" w:hAnsi="Arial" w:cs="Arial"/>
          <w:sz w:val="20"/>
          <w:szCs w:val="20"/>
        </w:rPr>
        <w:fldChar w:fldCharType="end"/>
      </w:r>
      <w:r w:rsidR="00C02B7E">
        <w:rPr>
          <w:rFonts w:ascii="Arial" w:hAnsi="Arial" w:cs="Arial"/>
          <w:sz w:val="20"/>
          <w:szCs w:val="20"/>
        </w:rPr>
        <w:t xml:space="preserve"> </w:t>
      </w:r>
      <w:r w:rsidRPr="00B04F48">
        <w:rPr>
          <w:rFonts w:ascii="Arial" w:hAnsi="Arial" w:cs="Arial"/>
          <w:sz w:val="20"/>
          <w:szCs w:val="20"/>
        </w:rPr>
        <w:t>tejto Zmluvy o dielo,</w:t>
      </w:r>
    </w:p>
    <w:p w14:paraId="2CFA1310" w14:textId="77777777" w:rsidR="00AE4681" w:rsidRPr="00D47D9F" w:rsidRDefault="00AE4681" w:rsidP="00AE4681">
      <w:pPr>
        <w:pStyle w:val="Odsekzoznamu"/>
        <w:numPr>
          <w:ilvl w:val="0"/>
          <w:numId w:val="7"/>
        </w:numPr>
        <w:autoSpaceDE w:val="0"/>
        <w:autoSpaceDN w:val="0"/>
        <w:adjustRightInd w:val="0"/>
        <w:spacing w:line="290" w:lineRule="auto"/>
        <w:ind w:left="1418" w:hanging="283"/>
        <w:rPr>
          <w:rFonts w:cs="Arial"/>
        </w:rPr>
      </w:pPr>
      <w:r w:rsidRPr="00D47D9F">
        <w:rPr>
          <w:rFonts w:cs="Arial"/>
        </w:rPr>
        <w:t>ktorá sa týka Zmluvnej strany (najmä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 a,</w:t>
      </w:r>
    </w:p>
    <w:p w14:paraId="10BA119A" w14:textId="77777777" w:rsidR="00AE4681" w:rsidRPr="00D47D9F" w:rsidRDefault="00AE4681" w:rsidP="00AE4681">
      <w:pPr>
        <w:pStyle w:val="Odsekzoznamu"/>
        <w:numPr>
          <w:ilvl w:val="0"/>
          <w:numId w:val="7"/>
        </w:numPr>
        <w:autoSpaceDE w:val="0"/>
        <w:autoSpaceDN w:val="0"/>
        <w:adjustRightInd w:val="0"/>
        <w:spacing w:line="290" w:lineRule="auto"/>
        <w:ind w:left="1418" w:hanging="283"/>
        <w:rPr>
          <w:rFonts w:cs="Arial"/>
        </w:rPr>
      </w:pPr>
      <w:r w:rsidRPr="00D47D9F">
        <w:rPr>
          <w:rFonts w:cs="Arial"/>
        </w:rPr>
        <w:t>ktorá bola poskytnutá Zmluvnej strane alebo získaná Zmluvnou stranou pred nadobudnutím platnosti a účinnosti Zmluvy o dielo a tiež počas jej platnosti a účinnosti, pokiaľ sa týka jej predmetu a,</w:t>
      </w:r>
    </w:p>
    <w:p w14:paraId="4D41EAAE" w14:textId="77777777" w:rsidR="00AE4681" w:rsidRPr="00D47D9F" w:rsidRDefault="00AE4681" w:rsidP="00AE4681">
      <w:pPr>
        <w:pStyle w:val="Odsekzoznamu"/>
        <w:numPr>
          <w:ilvl w:val="0"/>
          <w:numId w:val="7"/>
        </w:numPr>
        <w:autoSpaceDE w:val="0"/>
        <w:autoSpaceDN w:val="0"/>
        <w:adjustRightInd w:val="0"/>
        <w:spacing w:line="290" w:lineRule="auto"/>
        <w:ind w:left="1418" w:hanging="283"/>
        <w:rPr>
          <w:rFonts w:cs="Arial"/>
        </w:rPr>
      </w:pPr>
      <w:r w:rsidRPr="00D47D9F">
        <w:rPr>
          <w:rFonts w:cs="Arial"/>
        </w:rPr>
        <w:lastRenderedPageBreak/>
        <w:t>ktorá je výslovne Zmluvnou stranou označená ako „dôverná“, „confidential“, „proprietary“ alebo iným obdobným označením, a to od okamihu oznámenia tejto skut</w:t>
      </w:r>
      <w:r>
        <w:rPr>
          <w:rFonts w:cs="Arial"/>
        </w:rPr>
        <w:t>očnosti druhej zmluvnej strane.</w:t>
      </w:r>
    </w:p>
    <w:p w14:paraId="5A837A88" w14:textId="77777777" w:rsidR="00EF295F" w:rsidRPr="00EF295F" w:rsidRDefault="00EF295F" w:rsidP="00EF295F">
      <w:pPr>
        <w:autoSpaceDE w:val="0"/>
        <w:autoSpaceDN w:val="0"/>
        <w:adjustRightInd w:val="0"/>
        <w:spacing w:line="290" w:lineRule="auto"/>
        <w:ind w:left="1134"/>
        <w:rPr>
          <w:rFonts w:ascii="Arial" w:hAnsi="Arial" w:cs="Arial"/>
          <w:sz w:val="20"/>
          <w:szCs w:val="20"/>
        </w:rPr>
      </w:pPr>
      <w:r w:rsidRPr="00EF295F">
        <w:rPr>
          <w:rFonts w:ascii="Arial" w:hAnsi="Arial" w:cs="Arial"/>
          <w:sz w:val="20"/>
          <w:szCs w:val="20"/>
        </w:rPr>
        <w:t>S výnimkou vyššie uvedeného platí, že dôvernou informáciou je aj taká informácia, pre ktorú všeobecne záväzný právny predpis Slovenskej republiky definuje osobitný režim nakladania (najmä obchodné tajomstvo, bankové tajomstvo, telekomunikačné tajomstvo, daňové tajomstvo, utajované skutočnosti a iné).</w:t>
      </w:r>
    </w:p>
    <w:p w14:paraId="31075426" w14:textId="6F14FD5B" w:rsidR="004A51DE" w:rsidRPr="00D73267" w:rsidRDefault="004A51DE" w:rsidP="00407659">
      <w:pPr>
        <w:pStyle w:val="MLOdsek"/>
        <w:numPr>
          <w:ilvl w:val="2"/>
          <w:numId w:val="5"/>
        </w:numPr>
        <w:tabs>
          <w:tab w:val="clear" w:pos="1134"/>
        </w:tabs>
        <w:spacing w:before="120" w:line="290" w:lineRule="auto"/>
        <w:ind w:hanging="567"/>
        <w:rPr>
          <w:rFonts w:ascii="Arial" w:hAnsi="Arial" w:cs="Arial"/>
          <w:sz w:val="20"/>
          <w:szCs w:val="20"/>
        </w:rPr>
      </w:pPr>
      <w:r w:rsidRPr="00EF295F">
        <w:rPr>
          <w:rFonts w:ascii="Arial" w:hAnsi="Arial" w:cs="Arial"/>
          <w:sz w:val="20"/>
          <w:szCs w:val="20"/>
        </w:rPr>
        <w:t>„</w:t>
      </w:r>
      <w:r w:rsidRPr="00D73267">
        <w:rPr>
          <w:rFonts w:ascii="Arial" w:hAnsi="Arial" w:cs="Arial"/>
          <w:b/>
          <w:sz w:val="20"/>
          <w:szCs w:val="20"/>
        </w:rPr>
        <w:t>HW</w:t>
      </w:r>
      <w:r w:rsidRPr="00D73267">
        <w:rPr>
          <w:rFonts w:ascii="Arial" w:hAnsi="Arial" w:cs="Arial"/>
          <w:sz w:val="20"/>
          <w:szCs w:val="20"/>
        </w:rPr>
        <w:t>“ je hardvérový produkt, t.</w:t>
      </w:r>
      <w:r w:rsidR="00D73267">
        <w:rPr>
          <w:rFonts w:ascii="Arial" w:hAnsi="Arial" w:cs="Arial"/>
          <w:sz w:val="20"/>
          <w:szCs w:val="20"/>
        </w:rPr>
        <w:t xml:space="preserve"> </w:t>
      </w:r>
      <w:r w:rsidRPr="00D73267">
        <w:rPr>
          <w:rFonts w:ascii="Arial" w:hAnsi="Arial" w:cs="Arial"/>
          <w:sz w:val="20"/>
          <w:szCs w:val="20"/>
        </w:rPr>
        <w:t>j. hotový výrobok/tovar týkajúci sa alebo predstavujúci celkové technické vybavenie počítača, servera ale</w:t>
      </w:r>
      <w:r w:rsidR="00D73267">
        <w:rPr>
          <w:rFonts w:ascii="Arial" w:hAnsi="Arial" w:cs="Arial"/>
          <w:sz w:val="20"/>
          <w:szCs w:val="20"/>
        </w:rPr>
        <w:t>bo iného technického zariadenia; HW samostatne nie je výsledkom tvorivej duševnej činnosti, ale súčasťou</w:t>
      </w:r>
      <w:r w:rsidRPr="00D73267">
        <w:rPr>
          <w:rFonts w:ascii="Arial" w:hAnsi="Arial" w:cs="Arial"/>
          <w:sz w:val="20"/>
          <w:szCs w:val="20"/>
        </w:rPr>
        <w:t xml:space="preserve"> </w:t>
      </w:r>
      <w:r w:rsidR="00D73267">
        <w:rPr>
          <w:rFonts w:ascii="Arial" w:hAnsi="Arial" w:cs="Arial"/>
          <w:sz w:val="20"/>
          <w:szCs w:val="20"/>
        </w:rPr>
        <w:t>HW môže byť aj SW alebo SW 3. strany,</w:t>
      </w:r>
    </w:p>
    <w:p w14:paraId="07DF3500" w14:textId="57C66CFD" w:rsidR="006E480A" w:rsidRDefault="00DF1E0E" w:rsidP="00D73267">
      <w:pPr>
        <w:pStyle w:val="Odsekzoznamu"/>
        <w:numPr>
          <w:ilvl w:val="2"/>
          <w:numId w:val="5"/>
        </w:numPr>
        <w:tabs>
          <w:tab w:val="clear" w:pos="1134"/>
        </w:tabs>
        <w:spacing w:line="290" w:lineRule="auto"/>
        <w:ind w:hanging="567"/>
        <w:rPr>
          <w:rFonts w:cs="Arial"/>
          <w:lang w:eastAsia="cs-CZ"/>
        </w:rPr>
      </w:pPr>
      <w:r w:rsidRPr="00D73267">
        <w:rPr>
          <w:rFonts w:cs="Arial"/>
          <w:lang w:eastAsia="cs-CZ"/>
        </w:rPr>
        <w:t>„</w:t>
      </w:r>
      <w:r w:rsidRPr="00D73267">
        <w:rPr>
          <w:rFonts w:cs="Arial"/>
          <w:b/>
          <w:lang w:eastAsia="cs-CZ"/>
        </w:rPr>
        <w:t>Informačný systém</w:t>
      </w:r>
      <w:r w:rsidRPr="00D73267">
        <w:rPr>
          <w:rFonts w:cs="Arial"/>
          <w:lang w:eastAsia="cs-CZ"/>
        </w:rPr>
        <w:t xml:space="preserve">“ je </w:t>
      </w:r>
      <w:r w:rsidR="00FC68A9">
        <w:rPr>
          <w:rFonts w:cs="Arial"/>
        </w:rPr>
        <w:t>predmetom zákazky podľa Prílohy č. 1 tejto Zmluvy o dielo</w:t>
      </w:r>
      <w:r w:rsidR="00D73267" w:rsidRPr="00D73267">
        <w:rPr>
          <w:rFonts w:cs="Arial"/>
        </w:rPr>
        <w:t xml:space="preserve"> </w:t>
      </w:r>
      <w:r w:rsidRPr="00D73267">
        <w:rPr>
          <w:rFonts w:cs="Arial"/>
          <w:lang w:eastAsia="cs-CZ"/>
        </w:rPr>
        <w:t xml:space="preserve">ako ucelená časť Diela, ktorá môže </w:t>
      </w:r>
      <w:r w:rsidR="00D73267">
        <w:rPr>
          <w:rFonts w:cs="Arial"/>
          <w:lang w:eastAsia="cs-CZ"/>
        </w:rPr>
        <w:t>byť odovzdávaná aj po častiach,</w:t>
      </w:r>
    </w:p>
    <w:p w14:paraId="68A1B555" w14:textId="3FAE35A0" w:rsidR="00D73267" w:rsidRPr="00EF295F" w:rsidRDefault="00D73267" w:rsidP="00D73267">
      <w:pPr>
        <w:pStyle w:val="Odsekzoznamu"/>
        <w:numPr>
          <w:ilvl w:val="2"/>
          <w:numId w:val="5"/>
        </w:numPr>
        <w:tabs>
          <w:tab w:val="clear" w:pos="1134"/>
        </w:tabs>
        <w:spacing w:line="290" w:lineRule="auto"/>
        <w:ind w:hanging="567"/>
        <w:rPr>
          <w:rFonts w:cs="Arial"/>
          <w:lang w:eastAsia="cs-CZ"/>
        </w:rPr>
      </w:pPr>
      <w:r>
        <w:rPr>
          <w:rFonts w:cs="Arial"/>
          <w:lang w:eastAsia="cs-CZ"/>
        </w:rPr>
        <w:t>„</w:t>
      </w:r>
      <w:r w:rsidRPr="00EF295F">
        <w:rPr>
          <w:rFonts w:cs="Arial"/>
          <w:b/>
          <w:lang w:eastAsia="cs-CZ"/>
        </w:rPr>
        <w:t>Inkrement“</w:t>
      </w:r>
      <w:r w:rsidR="00EF295F" w:rsidRPr="00EF295F">
        <w:rPr>
          <w:rFonts w:cs="Arial"/>
          <w:color w:val="0D0D0D" w:themeColor="text1" w:themeTint="F2"/>
          <w:shd w:val="clear" w:color="auto" w:fill="FFFFFF"/>
        </w:rPr>
        <w:t xml:space="preserve"> čiastkové plnenie projektu, ktoré musí obsahovať z realizačnej fázy projektu aspoň etapu Implementácia a Testovanie a Nasadenie do produkcie; je možné ho realizovať viacerými iteráciami v závislosti od charakteru projektu; každý doručený inkrement projektu je nasadený na produkčnom prostredí informačnej technológie a je možné začať s dokončovacou fázou projektu alebo pokračovať ďalším inkrementom. Pre inkrement a inkrementálne dodanie platí, že v prípade ak ide o takzvaný veľký projekt (hodnota nad 1 mil. eur) cena jedného inkrementu nesmie presiahnuť 70 % hodnoty projektu, a lehota dodania každého inkrementu nesmie prekročiť 730 dní.</w:t>
      </w:r>
      <w:r w:rsidR="002317B2">
        <w:rPr>
          <w:rFonts w:cs="Arial"/>
          <w:color w:val="0D0D0D" w:themeColor="text1" w:themeTint="F2"/>
          <w:shd w:val="clear" w:color="auto" w:fill="FFFFFF"/>
        </w:rPr>
        <w:t xml:space="preserve"> V prípade ak je predmetom tejto Zmluvy </w:t>
      </w:r>
    </w:p>
    <w:p w14:paraId="4F1E390F" w14:textId="20400DA9" w:rsidR="004A51DE" w:rsidRPr="00D73267" w:rsidRDefault="006E480A" w:rsidP="00D73267">
      <w:pPr>
        <w:pStyle w:val="Odsekzoznamu"/>
        <w:numPr>
          <w:ilvl w:val="2"/>
          <w:numId w:val="5"/>
        </w:numPr>
        <w:tabs>
          <w:tab w:val="clear" w:pos="1134"/>
        </w:tabs>
        <w:spacing w:line="290" w:lineRule="auto"/>
        <w:ind w:hanging="567"/>
        <w:rPr>
          <w:rFonts w:cs="Arial"/>
          <w:lang w:eastAsia="cs-CZ"/>
        </w:rPr>
      </w:pPr>
      <w:r w:rsidRPr="00D73267">
        <w:rPr>
          <w:rFonts w:cs="Arial"/>
        </w:rPr>
        <w:t>„</w:t>
      </w:r>
      <w:r w:rsidRPr="00D73267">
        <w:rPr>
          <w:rFonts w:cs="Arial"/>
          <w:b/>
        </w:rPr>
        <w:t>Modul</w:t>
      </w:r>
      <w:r w:rsidRPr="00D73267">
        <w:rPr>
          <w:rFonts w:cs="Arial"/>
        </w:rPr>
        <w:t>“ je od zvyšku Informačn</w:t>
      </w:r>
      <w:r w:rsidR="00D73267">
        <w:rPr>
          <w:rFonts w:cs="Arial"/>
        </w:rPr>
        <w:t>ého systému</w:t>
      </w:r>
      <w:r w:rsidRPr="00D73267">
        <w:rPr>
          <w:rFonts w:cs="Arial"/>
        </w:rPr>
        <w:t xml:space="preserve"> </w:t>
      </w:r>
      <w:r w:rsidR="00694857" w:rsidRPr="00D73267">
        <w:rPr>
          <w:rFonts w:cs="Arial"/>
        </w:rPr>
        <w:t>oddeliteľná časť vytvorená</w:t>
      </w:r>
      <w:r w:rsidRPr="00D73267">
        <w:rPr>
          <w:rFonts w:cs="Arial"/>
        </w:rPr>
        <w:t xml:space="preserve"> Zhotoviteľom pri plnení tejto Zmluvy o dielo,</w:t>
      </w:r>
      <w:r w:rsidR="00694857" w:rsidRPr="00D73267">
        <w:rPr>
          <w:rFonts w:cs="Arial"/>
        </w:rPr>
        <w:t xml:space="preserve"> a ktorá je bez úpravy použiteľná </w:t>
      </w:r>
      <w:r w:rsidRPr="00D73267">
        <w:rPr>
          <w:rFonts w:cs="Arial"/>
        </w:rPr>
        <w:t>aj tretími osobami, aj na iné alebo podobné účely, ako je účel vyplýva</w:t>
      </w:r>
      <w:r w:rsidR="00694857" w:rsidRPr="00D73267">
        <w:rPr>
          <w:rFonts w:cs="Arial"/>
        </w:rPr>
        <w:t>júci z tejto Zmluvy o dielo,</w:t>
      </w:r>
    </w:p>
    <w:p w14:paraId="01FA921E" w14:textId="5D271963" w:rsidR="004A51DE" w:rsidRPr="00311635" w:rsidRDefault="004A51DE" w:rsidP="00407659">
      <w:pPr>
        <w:pStyle w:val="Odsekzoznamu"/>
        <w:numPr>
          <w:ilvl w:val="2"/>
          <w:numId w:val="5"/>
        </w:numPr>
        <w:tabs>
          <w:tab w:val="clear" w:pos="1134"/>
        </w:tabs>
        <w:spacing w:line="290" w:lineRule="auto"/>
        <w:ind w:hanging="567"/>
        <w:rPr>
          <w:rFonts w:cs="Arial"/>
        </w:rPr>
      </w:pPr>
      <w:r w:rsidRPr="00311635">
        <w:rPr>
          <w:rFonts w:cs="Arial"/>
          <w:b/>
        </w:rPr>
        <w:t xml:space="preserve">„Oprávnená osoba Objednávateľa“ </w:t>
      </w:r>
      <w:r w:rsidRPr="00311635">
        <w:rPr>
          <w:rFonts w:cs="Arial"/>
        </w:rPr>
        <w:t>je zástupca Objednávateľa, ktorého identifikačné údaje, vrátane rozsahu oprávnení oznámi Objednávateľ Zhotoviteľovi v zmysle čl.</w:t>
      </w:r>
      <w:r w:rsidR="00C02B7E">
        <w:rPr>
          <w:rFonts w:cs="Arial"/>
        </w:rPr>
        <w:t xml:space="preserve"> </w:t>
      </w:r>
      <w:r w:rsidR="00C02B7E">
        <w:rPr>
          <w:rFonts w:cs="Arial"/>
        </w:rPr>
        <w:fldChar w:fldCharType="begin"/>
      </w:r>
      <w:r w:rsidR="00C02B7E">
        <w:rPr>
          <w:rFonts w:cs="Arial"/>
        </w:rPr>
        <w:instrText xml:space="preserve"> REF _Ref95807228 \r \h </w:instrText>
      </w:r>
      <w:r w:rsidR="00C02B7E">
        <w:rPr>
          <w:rFonts w:cs="Arial"/>
        </w:rPr>
      </w:r>
      <w:r w:rsidR="00C02B7E">
        <w:rPr>
          <w:rFonts w:cs="Arial"/>
        </w:rPr>
        <w:fldChar w:fldCharType="separate"/>
      </w:r>
      <w:r w:rsidR="00C02B7E">
        <w:rPr>
          <w:rFonts w:cs="Arial"/>
        </w:rPr>
        <w:t>13</w:t>
      </w:r>
      <w:r w:rsidR="00C02B7E">
        <w:rPr>
          <w:rFonts w:cs="Arial"/>
        </w:rPr>
        <w:fldChar w:fldCharType="end"/>
      </w:r>
      <w:r w:rsidRPr="00311635">
        <w:rPr>
          <w:rFonts w:cs="Arial"/>
        </w:rPr>
        <w:t xml:space="preserve"> tejto Zmluvy o dielo,</w:t>
      </w:r>
    </w:p>
    <w:p w14:paraId="4E8D695A" w14:textId="62BA346E" w:rsidR="004A51DE" w:rsidRPr="00311635" w:rsidRDefault="004A51DE" w:rsidP="00311F65">
      <w:pPr>
        <w:pStyle w:val="Odsekzoznamu"/>
        <w:numPr>
          <w:ilvl w:val="2"/>
          <w:numId w:val="5"/>
        </w:numPr>
        <w:tabs>
          <w:tab w:val="clear" w:pos="1134"/>
        </w:tabs>
        <w:spacing w:line="290" w:lineRule="auto"/>
        <w:ind w:hanging="567"/>
        <w:rPr>
          <w:rFonts w:cs="Arial"/>
        </w:rPr>
      </w:pPr>
      <w:r w:rsidRPr="00311F65">
        <w:rPr>
          <w:rFonts w:cs="Arial"/>
          <w:b/>
        </w:rPr>
        <w:t xml:space="preserve">„Oprávnená osoba Zhotoviteľa“ </w:t>
      </w:r>
      <w:r w:rsidRPr="00311635">
        <w:rPr>
          <w:rFonts w:cs="Arial"/>
        </w:rPr>
        <w:t>je zástupca Zhotoviteľa, ktorého identifikačné údaje, vrátane rozsahu oprávnení oznámi Zhotovite</w:t>
      </w:r>
      <w:r w:rsidR="00C02B7E">
        <w:rPr>
          <w:rFonts w:cs="Arial"/>
        </w:rPr>
        <w:t xml:space="preserve">ľ Objednávateľovi v zmysle čl. </w:t>
      </w:r>
      <w:r w:rsidR="00C02B7E">
        <w:rPr>
          <w:rFonts w:cs="Arial"/>
        </w:rPr>
        <w:fldChar w:fldCharType="begin"/>
      </w:r>
      <w:r w:rsidR="00C02B7E">
        <w:rPr>
          <w:rFonts w:cs="Arial"/>
        </w:rPr>
        <w:instrText xml:space="preserve"> REF _Ref95807228 \r \h </w:instrText>
      </w:r>
      <w:r w:rsidR="00C02B7E">
        <w:rPr>
          <w:rFonts w:cs="Arial"/>
        </w:rPr>
      </w:r>
      <w:r w:rsidR="00C02B7E">
        <w:rPr>
          <w:rFonts w:cs="Arial"/>
        </w:rPr>
        <w:fldChar w:fldCharType="separate"/>
      </w:r>
      <w:r w:rsidR="00C02B7E">
        <w:rPr>
          <w:rFonts w:cs="Arial"/>
        </w:rPr>
        <w:t>13</w:t>
      </w:r>
      <w:r w:rsidR="00C02B7E">
        <w:rPr>
          <w:rFonts w:cs="Arial"/>
        </w:rPr>
        <w:fldChar w:fldCharType="end"/>
      </w:r>
      <w:r w:rsidRPr="00311635">
        <w:rPr>
          <w:rFonts w:cs="Arial"/>
        </w:rPr>
        <w:t xml:space="preserve"> tejto Zmluvy o dielo,</w:t>
      </w:r>
    </w:p>
    <w:p w14:paraId="24B7F922" w14:textId="05D90EF9" w:rsidR="00257BD0" w:rsidRDefault="004A51DE" w:rsidP="00257BD0">
      <w:pPr>
        <w:pStyle w:val="MLOdsek"/>
        <w:numPr>
          <w:ilvl w:val="2"/>
          <w:numId w:val="5"/>
        </w:numPr>
        <w:tabs>
          <w:tab w:val="clear" w:pos="1134"/>
          <w:tab w:val="num" w:pos="1305"/>
        </w:tabs>
        <w:spacing w:before="120" w:line="290" w:lineRule="auto"/>
        <w:ind w:hanging="567"/>
        <w:rPr>
          <w:rFonts w:ascii="Arial" w:hAnsi="Arial" w:cs="Arial"/>
          <w:sz w:val="20"/>
          <w:szCs w:val="20"/>
        </w:rPr>
      </w:pPr>
      <w:r w:rsidRPr="00311F65">
        <w:rPr>
          <w:rFonts w:ascii="Arial" w:hAnsi="Arial" w:cs="Arial"/>
          <w:sz w:val="20"/>
          <w:szCs w:val="20"/>
        </w:rPr>
        <w:t>„</w:t>
      </w:r>
      <w:r w:rsidRPr="00311F65">
        <w:rPr>
          <w:rFonts w:ascii="Arial" w:hAnsi="Arial" w:cs="Arial"/>
          <w:b/>
          <w:sz w:val="20"/>
          <w:szCs w:val="20"/>
        </w:rPr>
        <w:t>Preexistentný obchodne dostupný proprietárny SW</w:t>
      </w:r>
      <w:r w:rsidRPr="00311F65">
        <w:rPr>
          <w:rFonts w:ascii="Arial" w:hAnsi="Arial" w:cs="Arial"/>
          <w:sz w:val="20"/>
          <w:szCs w:val="20"/>
        </w:rPr>
        <w:t>“ je  SW 3. strany  (vrátane databáz) výrobcu/subjektu vykonávajúceho hospodársku/obchodnú činnosť bez ohľadu na právne postavenie a spôsob ich financovania, ktorý je na trhu bežne dostupný, t. j. ponúkaný na území Slovenskej republiky alebo v rámci Európskej únie  bez obmedzení v čase uzavretia Zmluvy o dielo a ktorý spĺňa znaky výrobku alebo tovaru v zmysle slovenskej legislatívy. Hospodárskou činnosťou sa rozumie každá činnosť, ktorá spočíva v ponuke</w:t>
      </w:r>
      <w:r w:rsidR="00257BD0">
        <w:rPr>
          <w:rFonts w:ascii="Arial" w:hAnsi="Arial" w:cs="Arial"/>
          <w:sz w:val="20"/>
          <w:szCs w:val="20"/>
        </w:rPr>
        <w:t xml:space="preserve"> tovaru a/alebo služieb na trhu. Preexistentný obchodne dostupný proprietárny SW musí spĺňať nasledovné znaky: </w:t>
      </w:r>
    </w:p>
    <w:p w14:paraId="40DD4087" w14:textId="77777777" w:rsidR="00257BD0" w:rsidRDefault="00257BD0" w:rsidP="00257BD0">
      <w:pPr>
        <w:pStyle w:val="MLOdsek"/>
        <w:numPr>
          <w:ilvl w:val="0"/>
          <w:numId w:val="36"/>
        </w:numPr>
        <w:spacing w:before="120" w:line="290" w:lineRule="auto"/>
        <w:rPr>
          <w:rFonts w:ascii="Arial" w:hAnsi="Arial" w:cs="Arial"/>
          <w:sz w:val="20"/>
          <w:szCs w:val="20"/>
        </w:rPr>
      </w:pPr>
      <w:r>
        <w:rPr>
          <w:rFonts w:ascii="Arial" w:hAnsi="Arial" w:cs="Arial"/>
          <w:sz w:val="20"/>
          <w:szCs w:val="20"/>
        </w:rPr>
        <w:t>nie je/nebol vyrábaný/dodávaný na základe špecifických potrieb verejného obstarávateľa,</w:t>
      </w:r>
    </w:p>
    <w:p w14:paraId="03015735" w14:textId="2F39B5DC" w:rsidR="00257BD0" w:rsidRDefault="00257BD0" w:rsidP="00257BD0">
      <w:pPr>
        <w:pStyle w:val="MLOdsek"/>
        <w:numPr>
          <w:ilvl w:val="0"/>
          <w:numId w:val="36"/>
        </w:numPr>
        <w:spacing w:before="120" w:line="290" w:lineRule="auto"/>
        <w:rPr>
          <w:rFonts w:ascii="Arial" w:hAnsi="Arial" w:cs="Arial"/>
          <w:sz w:val="20"/>
          <w:szCs w:val="20"/>
        </w:rPr>
      </w:pPr>
      <w:r>
        <w:rPr>
          <w:rFonts w:ascii="Arial" w:hAnsi="Arial" w:cs="Arial"/>
          <w:sz w:val="20"/>
          <w:szCs w:val="20"/>
        </w:rPr>
        <w:t xml:space="preserve">v podobe akej je </w:t>
      </w:r>
      <w:r w:rsidRPr="00303E4C">
        <w:rPr>
          <w:rFonts w:ascii="Arial" w:hAnsi="Arial" w:cs="Arial"/>
          <w:sz w:val="20"/>
          <w:szCs w:val="20"/>
        </w:rPr>
        <w:t>pon</w:t>
      </w:r>
      <w:r>
        <w:rPr>
          <w:rFonts w:ascii="Arial" w:hAnsi="Arial" w:cs="Arial"/>
          <w:sz w:val="20"/>
          <w:szCs w:val="20"/>
        </w:rPr>
        <w:t>úkaný na trhu</w:t>
      </w:r>
      <w:r w:rsidRPr="00303E4C">
        <w:rPr>
          <w:rFonts w:ascii="Arial" w:hAnsi="Arial" w:cs="Arial"/>
          <w:sz w:val="20"/>
          <w:szCs w:val="20"/>
        </w:rPr>
        <w:t xml:space="preserve"> je bez väčších úprav jeho vlastností  a prvkov </w:t>
      </w:r>
      <w:r>
        <w:rPr>
          <w:rFonts w:ascii="Arial" w:hAnsi="Arial" w:cs="Arial"/>
          <w:sz w:val="20"/>
          <w:szCs w:val="20"/>
        </w:rPr>
        <w:t>aj dodávaný/vyrábaný/uskutočňovaný pre verejného obstarávateľa</w:t>
      </w:r>
      <w:r w:rsidRPr="00303E4C">
        <w:rPr>
          <w:rFonts w:ascii="Arial" w:hAnsi="Arial" w:cs="Arial"/>
          <w:sz w:val="20"/>
          <w:szCs w:val="20"/>
        </w:rPr>
        <w:t>,</w:t>
      </w:r>
    </w:p>
    <w:p w14:paraId="00740382" w14:textId="544E136B" w:rsidR="00257BD0" w:rsidRPr="00303E4C" w:rsidRDefault="00257BD0" w:rsidP="00257BD0">
      <w:pPr>
        <w:pStyle w:val="MLOdsek"/>
        <w:numPr>
          <w:ilvl w:val="0"/>
          <w:numId w:val="36"/>
        </w:numPr>
        <w:spacing w:before="120" w:line="290" w:lineRule="auto"/>
        <w:rPr>
          <w:rFonts w:ascii="Arial" w:hAnsi="Arial" w:cs="Arial"/>
          <w:sz w:val="20"/>
          <w:szCs w:val="20"/>
        </w:rPr>
      </w:pPr>
      <w:r>
        <w:rPr>
          <w:rFonts w:ascii="Arial" w:hAnsi="Arial" w:cs="Arial"/>
          <w:sz w:val="20"/>
          <w:szCs w:val="20"/>
        </w:rPr>
        <w:t>v podobe akej je dodávaný/vyrábaný/uskutočňovaný pre verejného obstarávateľa je dodávaný/vyrábaný aj pre spotrebiteľov a iné subjekty na trhu.</w:t>
      </w:r>
    </w:p>
    <w:p w14:paraId="3B4554C5" w14:textId="07ED1529" w:rsidR="004A51DE" w:rsidRPr="002D1FCC" w:rsidRDefault="00E65B47" w:rsidP="00407659">
      <w:pPr>
        <w:pStyle w:val="MLOdsek"/>
        <w:numPr>
          <w:ilvl w:val="2"/>
          <w:numId w:val="5"/>
        </w:numPr>
        <w:tabs>
          <w:tab w:val="clear" w:pos="1134"/>
        </w:tabs>
        <w:spacing w:before="120" w:line="290" w:lineRule="auto"/>
        <w:ind w:hanging="567"/>
        <w:rPr>
          <w:rFonts w:ascii="Arial" w:hAnsi="Arial" w:cs="Arial"/>
          <w:sz w:val="20"/>
          <w:szCs w:val="20"/>
        </w:rPr>
      </w:pPr>
      <w:r>
        <w:rPr>
          <w:rFonts w:ascii="Arial" w:hAnsi="Arial" w:cs="Arial"/>
          <w:b/>
          <w:sz w:val="20"/>
          <w:szCs w:val="20"/>
        </w:rPr>
        <w:t>„</w:t>
      </w:r>
      <w:r w:rsidR="004A51DE" w:rsidRPr="002D1FCC">
        <w:rPr>
          <w:rFonts w:ascii="Arial" w:hAnsi="Arial" w:cs="Arial"/>
          <w:b/>
          <w:sz w:val="20"/>
          <w:szCs w:val="20"/>
        </w:rPr>
        <w:t>Preexistentný obchodne nedostupný proprietárny  SW</w:t>
      </w:r>
      <w:r w:rsidR="004A51DE" w:rsidRPr="002D1FCC">
        <w:rPr>
          <w:rFonts w:ascii="Arial" w:hAnsi="Arial" w:cs="Arial"/>
          <w:sz w:val="20"/>
          <w:szCs w:val="20"/>
        </w:rPr>
        <w:t xml:space="preserve">“ je  SW 3. strany (vrátane databáz), </w:t>
      </w:r>
      <w:r w:rsidR="00311F65" w:rsidRPr="002D1FCC">
        <w:rPr>
          <w:rFonts w:ascii="Arial" w:hAnsi="Arial" w:cs="Arial"/>
          <w:color w:val="000000" w:themeColor="text1"/>
          <w:sz w:val="20"/>
          <w:szCs w:val="20"/>
        </w:rPr>
        <w:t xml:space="preserve">ktorý nie je samostatne voľne obchodne dostupný ani obchodovaný, ale spĺňa podmienky preexistentného </w:t>
      </w:r>
      <w:r w:rsidR="00311F65">
        <w:rPr>
          <w:rFonts w:ascii="Arial" w:hAnsi="Arial" w:cs="Arial"/>
          <w:color w:val="000000" w:themeColor="text1"/>
          <w:sz w:val="20"/>
          <w:szCs w:val="20"/>
        </w:rPr>
        <w:t xml:space="preserve">obchodne dostupného </w:t>
      </w:r>
      <w:r w:rsidR="00311F65" w:rsidRPr="002D1FCC">
        <w:rPr>
          <w:rFonts w:ascii="Arial" w:hAnsi="Arial" w:cs="Arial"/>
          <w:color w:val="000000" w:themeColor="text1"/>
          <w:sz w:val="20"/>
          <w:szCs w:val="20"/>
        </w:rPr>
        <w:t xml:space="preserve">proprietárneho SW, ktorý vznikol nezávisle od Diela. Zmluvné strany sa dohodli, že v prípade, ak súčasťou Zmluvy o dielo je preexistentný obchodne nedostupný SW, Zhotoviteľ je povinný v čase odovzdania Diela alebo jeho časti udeliť </w:t>
      </w:r>
      <w:r w:rsidR="00311F65" w:rsidRPr="002D1FCC">
        <w:rPr>
          <w:rFonts w:ascii="Arial" w:hAnsi="Arial" w:cs="Arial"/>
          <w:color w:val="000000" w:themeColor="text1"/>
          <w:sz w:val="20"/>
          <w:szCs w:val="20"/>
        </w:rPr>
        <w:lastRenderedPageBreak/>
        <w:t>Objednávateľovi licenciu na používanie preexistentného obchodne nedostupného proprietárneho SW v rozsahu nevyhnutnom na funkčné používanie Diela alebo jeho časti (s výnimkou použitia, ktoré má obchodný charakter), v súlade s účelom, na aký je Dielo alebo jeho časť vytvorené a na celé obdobie existencie Diela ako celku</w:t>
      </w:r>
      <w:r w:rsidR="004A51DE" w:rsidRPr="002D1FCC">
        <w:rPr>
          <w:rFonts w:ascii="Arial" w:hAnsi="Arial" w:cs="Arial"/>
          <w:sz w:val="20"/>
          <w:szCs w:val="20"/>
        </w:rPr>
        <w:t>;</w:t>
      </w:r>
    </w:p>
    <w:p w14:paraId="6DD1DADC" w14:textId="77777777" w:rsidR="004A51DE" w:rsidRPr="002D1FCC" w:rsidRDefault="004A51DE" w:rsidP="00407659">
      <w:pPr>
        <w:pStyle w:val="MLOdsek"/>
        <w:numPr>
          <w:ilvl w:val="2"/>
          <w:numId w:val="5"/>
        </w:numPr>
        <w:tabs>
          <w:tab w:val="clear" w:pos="1134"/>
        </w:tabs>
        <w:spacing w:before="120" w:line="290" w:lineRule="auto"/>
        <w:ind w:hanging="567"/>
        <w:rPr>
          <w:rFonts w:ascii="Arial" w:hAnsi="Arial" w:cs="Arial"/>
          <w:sz w:val="20"/>
          <w:szCs w:val="20"/>
        </w:rPr>
      </w:pPr>
      <w:r w:rsidRPr="002856F8">
        <w:rPr>
          <w:rFonts w:ascii="Arial" w:hAnsi="Arial" w:cs="Arial"/>
          <w:sz w:val="20"/>
          <w:szCs w:val="20"/>
        </w:rPr>
        <w:t>„</w:t>
      </w:r>
      <w:r w:rsidRPr="002856F8">
        <w:rPr>
          <w:rFonts w:ascii="Arial" w:hAnsi="Arial" w:cs="Arial"/>
          <w:b/>
          <w:sz w:val="20"/>
          <w:szCs w:val="20"/>
        </w:rPr>
        <w:t>Preexistentný open source SW</w:t>
      </w:r>
      <w:r w:rsidRPr="002856F8">
        <w:rPr>
          <w:rFonts w:ascii="Arial" w:hAnsi="Arial" w:cs="Arial"/>
          <w:sz w:val="20"/>
          <w:szCs w:val="20"/>
        </w:rPr>
        <w:t xml:space="preserve">“ je open source softvér, ktorý  umožňuje spustenie, analyzovanie, modifikáciu a zdieľanie zdrojového kódu, vrátane detailného komentovania </w:t>
      </w:r>
      <w:r w:rsidRPr="002D1FCC">
        <w:rPr>
          <w:rFonts w:ascii="Arial" w:hAnsi="Arial" w:cs="Arial"/>
          <w:sz w:val="20"/>
          <w:szCs w:val="20"/>
        </w:rPr>
        <w:t>zdrojových kódov a úplnej užívateľskej, prevádzkovej a administrátorskej dokumentácie;</w:t>
      </w:r>
    </w:p>
    <w:p w14:paraId="067FA452" w14:textId="73201609" w:rsidR="00AE4681" w:rsidRDefault="004A51DE" w:rsidP="00AE4681">
      <w:pPr>
        <w:pStyle w:val="MLOdsek"/>
        <w:numPr>
          <w:ilvl w:val="2"/>
          <w:numId w:val="5"/>
        </w:numPr>
        <w:tabs>
          <w:tab w:val="clear" w:pos="1134"/>
        </w:tabs>
        <w:spacing w:before="120" w:line="290" w:lineRule="auto"/>
        <w:ind w:hanging="567"/>
        <w:rPr>
          <w:rFonts w:ascii="Arial" w:hAnsi="Arial" w:cs="Arial"/>
          <w:sz w:val="20"/>
          <w:szCs w:val="20"/>
        </w:rPr>
      </w:pPr>
      <w:r w:rsidRPr="002D1FCC">
        <w:rPr>
          <w:rFonts w:ascii="Arial" w:hAnsi="Arial" w:cs="Arial"/>
          <w:b/>
          <w:sz w:val="20"/>
          <w:szCs w:val="20"/>
        </w:rPr>
        <w:t>„Preexistentný zdrojový kód“</w:t>
      </w:r>
      <w:r w:rsidRPr="002D1FCC">
        <w:rPr>
          <w:rFonts w:ascii="Arial" w:hAnsi="Arial" w:cs="Arial"/>
          <w:sz w:val="20"/>
          <w:szCs w:val="20"/>
        </w:rPr>
        <w:t xml:space="preserve"> je zdrojový kód každého SW 3.</w:t>
      </w:r>
      <w:r w:rsidR="002D1FCC">
        <w:rPr>
          <w:rFonts w:ascii="Arial" w:hAnsi="Arial" w:cs="Arial"/>
          <w:sz w:val="20"/>
          <w:szCs w:val="20"/>
        </w:rPr>
        <w:t xml:space="preserve"> strany a preexistentného open source SW</w:t>
      </w:r>
      <w:r w:rsidRPr="002D1FCC">
        <w:rPr>
          <w:rFonts w:ascii="Arial" w:hAnsi="Arial" w:cs="Arial"/>
          <w:sz w:val="20"/>
          <w:szCs w:val="20"/>
        </w:rPr>
        <w:t>, ktorý bol vytvorený nezávisle od zhotovenia Diela</w:t>
      </w:r>
      <w:r w:rsidR="00AE4681" w:rsidRPr="002D1FCC">
        <w:rPr>
          <w:rFonts w:ascii="Arial" w:hAnsi="Arial" w:cs="Arial"/>
          <w:sz w:val="20"/>
          <w:szCs w:val="20"/>
        </w:rPr>
        <w:t>,</w:t>
      </w:r>
    </w:p>
    <w:p w14:paraId="5A7CDBBD" w14:textId="2939B86A" w:rsidR="004A51DE" w:rsidRPr="00B04F48" w:rsidRDefault="00AE4681" w:rsidP="00B04F48">
      <w:pPr>
        <w:pStyle w:val="MLOdsek"/>
        <w:numPr>
          <w:ilvl w:val="2"/>
          <w:numId w:val="5"/>
        </w:numPr>
        <w:tabs>
          <w:tab w:val="clear" w:pos="1134"/>
        </w:tabs>
        <w:spacing w:before="120" w:line="290" w:lineRule="auto"/>
        <w:ind w:hanging="567"/>
        <w:rPr>
          <w:rFonts w:ascii="Arial" w:hAnsi="Arial" w:cs="Arial"/>
          <w:sz w:val="20"/>
          <w:szCs w:val="20"/>
        </w:rPr>
      </w:pPr>
      <w:r w:rsidRPr="00B04F48">
        <w:rPr>
          <w:rFonts w:ascii="Arial" w:hAnsi="Arial" w:cs="Arial"/>
          <w:sz w:val="20"/>
          <w:szCs w:val="20"/>
        </w:rPr>
        <w:t>„</w:t>
      </w:r>
      <w:r w:rsidRPr="00B04F48">
        <w:rPr>
          <w:rFonts w:ascii="Arial" w:hAnsi="Arial" w:cs="Arial"/>
          <w:b/>
          <w:sz w:val="20"/>
          <w:szCs w:val="20"/>
        </w:rPr>
        <w:t>Riadiaci výbor projektu</w:t>
      </w:r>
      <w:r w:rsidRPr="00B04F48">
        <w:rPr>
          <w:rFonts w:ascii="Arial" w:hAnsi="Arial" w:cs="Arial"/>
          <w:sz w:val="20"/>
          <w:szCs w:val="20"/>
        </w:rPr>
        <w:t xml:space="preserve">“ je riadiaci výbor zriadený </w:t>
      </w:r>
      <w:r w:rsidR="0011267F">
        <w:rPr>
          <w:rFonts w:ascii="Arial" w:hAnsi="Arial" w:cs="Arial"/>
          <w:sz w:val="20"/>
          <w:szCs w:val="20"/>
        </w:rPr>
        <w:t xml:space="preserve">k tomuto </w:t>
      </w:r>
      <w:r w:rsidRPr="00B04F48">
        <w:rPr>
          <w:rFonts w:ascii="Arial" w:hAnsi="Arial" w:cs="Arial"/>
          <w:sz w:val="20"/>
          <w:szCs w:val="20"/>
        </w:rPr>
        <w:t>projektu</w:t>
      </w:r>
      <w:r w:rsidR="00FC68A9">
        <w:rPr>
          <w:rFonts w:ascii="Arial" w:hAnsi="Arial" w:cs="Arial"/>
          <w:sz w:val="20"/>
          <w:szCs w:val="20"/>
        </w:rPr>
        <w:t>,</w:t>
      </w:r>
      <w:r w:rsidRPr="00B04F48">
        <w:rPr>
          <w:rFonts w:ascii="Arial" w:hAnsi="Arial" w:cs="Arial"/>
          <w:sz w:val="20"/>
          <w:szCs w:val="20"/>
        </w:rPr>
        <w:t xml:space="preserve"> </w:t>
      </w:r>
    </w:p>
    <w:p w14:paraId="682EF96F" w14:textId="62D16E0E" w:rsidR="004A51DE" w:rsidRPr="002856F8" w:rsidRDefault="004A51DE" w:rsidP="00407659">
      <w:pPr>
        <w:pStyle w:val="MLOdsek"/>
        <w:numPr>
          <w:ilvl w:val="2"/>
          <w:numId w:val="5"/>
        </w:numPr>
        <w:tabs>
          <w:tab w:val="clear" w:pos="1134"/>
        </w:tabs>
        <w:spacing w:before="120" w:line="290" w:lineRule="auto"/>
        <w:ind w:hanging="567"/>
        <w:rPr>
          <w:rFonts w:ascii="Arial" w:hAnsi="Arial" w:cs="Arial"/>
          <w:sz w:val="20"/>
          <w:szCs w:val="20"/>
        </w:rPr>
      </w:pPr>
      <w:r w:rsidRPr="002856F8">
        <w:rPr>
          <w:rFonts w:ascii="Arial" w:hAnsi="Arial" w:cs="Arial"/>
          <w:sz w:val="20"/>
          <w:szCs w:val="20"/>
        </w:rPr>
        <w:t>„</w:t>
      </w:r>
      <w:r w:rsidRPr="002856F8">
        <w:rPr>
          <w:rFonts w:ascii="Arial" w:hAnsi="Arial" w:cs="Arial"/>
          <w:b/>
          <w:sz w:val="20"/>
          <w:szCs w:val="20"/>
        </w:rPr>
        <w:t>SLA zmluva</w:t>
      </w:r>
      <w:r w:rsidRPr="002856F8">
        <w:rPr>
          <w:rFonts w:ascii="Arial" w:hAnsi="Arial" w:cs="Arial"/>
          <w:sz w:val="20"/>
          <w:szCs w:val="20"/>
        </w:rPr>
        <w:t>“ je zmluva o podpore prevádzky, údržbe a rozvoji Informačného systému (Service level agreement),</w:t>
      </w:r>
    </w:p>
    <w:p w14:paraId="4E911041" w14:textId="637E8EB4" w:rsidR="004A51DE" w:rsidRPr="00253444" w:rsidRDefault="004A51DE" w:rsidP="00253444">
      <w:pPr>
        <w:pStyle w:val="MLOdsek"/>
        <w:numPr>
          <w:ilvl w:val="2"/>
          <w:numId w:val="5"/>
        </w:numPr>
        <w:tabs>
          <w:tab w:val="clear" w:pos="1134"/>
        </w:tabs>
        <w:spacing w:before="120" w:line="290" w:lineRule="auto"/>
        <w:ind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 xml:space="preserve">Súčinnosť </w:t>
      </w:r>
      <w:r w:rsidR="00253444">
        <w:rPr>
          <w:rFonts w:ascii="Arial" w:hAnsi="Arial" w:cs="Arial"/>
          <w:b/>
          <w:sz w:val="20"/>
          <w:szCs w:val="20"/>
        </w:rPr>
        <w:t>Zhotoviteľa</w:t>
      </w:r>
      <w:r w:rsidRPr="00253444">
        <w:rPr>
          <w:rFonts w:ascii="Arial" w:hAnsi="Arial" w:cs="Arial"/>
          <w:sz w:val="20"/>
          <w:szCs w:val="20"/>
        </w:rPr>
        <w:t>“</w:t>
      </w:r>
      <w:r w:rsidRPr="00253444">
        <w:rPr>
          <w:rFonts w:ascii="Arial" w:hAnsi="Arial" w:cs="Arial"/>
          <w:b/>
          <w:sz w:val="20"/>
          <w:szCs w:val="20"/>
        </w:rPr>
        <w:t xml:space="preserve"> </w:t>
      </w:r>
      <w:r w:rsidRPr="00253444">
        <w:rPr>
          <w:rFonts w:ascii="Arial" w:hAnsi="Arial" w:cs="Arial"/>
          <w:sz w:val="20"/>
          <w:szCs w:val="20"/>
        </w:rPr>
        <w:t>je súčinnosť Zhotoviteľa poskytovaná v rozsahu špecifikovanom v</w:t>
      </w:r>
      <w:r w:rsidR="002279F1">
        <w:rPr>
          <w:rFonts w:ascii="Arial" w:hAnsi="Arial" w:cs="Arial"/>
          <w:sz w:val="20"/>
          <w:szCs w:val="20"/>
        </w:rPr>
        <w:t xml:space="preserve"> čl. 14 </w:t>
      </w:r>
      <w:r w:rsidRPr="00253444">
        <w:rPr>
          <w:rFonts w:ascii="Arial" w:hAnsi="Arial" w:cs="Arial"/>
          <w:sz w:val="20"/>
          <w:szCs w:val="20"/>
        </w:rPr>
        <w:t>tejto Zmluvy o dielo,</w:t>
      </w:r>
    </w:p>
    <w:p w14:paraId="6D875D56" w14:textId="0935773F" w:rsidR="0091219A" w:rsidRPr="00311F65" w:rsidRDefault="00D623F0" w:rsidP="00311F65">
      <w:pPr>
        <w:pStyle w:val="MLOdsek"/>
        <w:numPr>
          <w:ilvl w:val="2"/>
          <w:numId w:val="5"/>
        </w:numPr>
        <w:tabs>
          <w:tab w:val="clear" w:pos="1134"/>
        </w:tabs>
        <w:spacing w:before="120" w:line="290" w:lineRule="auto"/>
        <w:ind w:hanging="567"/>
        <w:rPr>
          <w:rFonts w:ascii="Arial" w:hAnsi="Arial" w:cs="Arial"/>
          <w:sz w:val="20"/>
          <w:szCs w:val="20"/>
        </w:rPr>
      </w:pPr>
      <w:r w:rsidRPr="00311F65">
        <w:rPr>
          <w:rFonts w:ascii="Arial" w:hAnsi="Arial" w:cs="Arial"/>
          <w:sz w:val="20"/>
          <w:szCs w:val="20"/>
        </w:rPr>
        <w:t>„</w:t>
      </w:r>
      <w:r w:rsidRPr="00311F65">
        <w:rPr>
          <w:rFonts w:ascii="Arial" w:hAnsi="Arial" w:cs="Arial"/>
          <w:b/>
          <w:sz w:val="20"/>
          <w:szCs w:val="20"/>
        </w:rPr>
        <w:t>SW</w:t>
      </w:r>
      <w:r w:rsidRPr="00311F65">
        <w:rPr>
          <w:rFonts w:ascii="Arial" w:hAnsi="Arial" w:cs="Arial"/>
          <w:sz w:val="20"/>
          <w:szCs w:val="20"/>
        </w:rPr>
        <w:t>“ je softvér</w:t>
      </w:r>
      <w:r w:rsidR="00653220" w:rsidRPr="00311F65">
        <w:rPr>
          <w:rFonts w:ascii="Arial" w:hAnsi="Arial" w:cs="Arial"/>
          <w:sz w:val="20"/>
          <w:szCs w:val="20"/>
        </w:rPr>
        <w:t>ový produkt</w:t>
      </w:r>
      <w:r w:rsidR="00311F65">
        <w:rPr>
          <w:rFonts w:ascii="Arial" w:hAnsi="Arial" w:cs="Arial"/>
          <w:sz w:val="20"/>
          <w:szCs w:val="20"/>
        </w:rPr>
        <w:t>/softvérové riešenie</w:t>
      </w:r>
      <w:r w:rsidRPr="00311F65">
        <w:rPr>
          <w:rFonts w:ascii="Arial" w:hAnsi="Arial" w:cs="Arial"/>
          <w:sz w:val="20"/>
          <w:szCs w:val="20"/>
        </w:rPr>
        <w:t xml:space="preserve">, </w:t>
      </w:r>
      <w:r w:rsidR="00311F65" w:rsidRPr="00311F65">
        <w:rPr>
          <w:rFonts w:ascii="Arial" w:hAnsi="Arial" w:cs="Arial"/>
          <w:sz w:val="20"/>
          <w:szCs w:val="20"/>
        </w:rPr>
        <w:t>ktor</w:t>
      </w:r>
      <w:r w:rsidR="00311F65">
        <w:rPr>
          <w:rFonts w:ascii="Arial" w:hAnsi="Arial" w:cs="Arial"/>
          <w:sz w:val="20"/>
          <w:szCs w:val="20"/>
        </w:rPr>
        <w:t>é</w:t>
      </w:r>
      <w:r w:rsidR="00311F65" w:rsidRPr="00311F65">
        <w:rPr>
          <w:rFonts w:ascii="Arial" w:hAnsi="Arial" w:cs="Arial"/>
          <w:sz w:val="20"/>
          <w:szCs w:val="20"/>
        </w:rPr>
        <w:t xml:space="preserve">  </w:t>
      </w:r>
      <w:r w:rsidR="009A40E9" w:rsidRPr="00311F65">
        <w:rPr>
          <w:rFonts w:ascii="Arial" w:hAnsi="Arial" w:cs="Arial"/>
          <w:sz w:val="20"/>
          <w:szCs w:val="20"/>
        </w:rPr>
        <w:t>spĺňa znaky</w:t>
      </w:r>
      <w:r w:rsidRPr="00311F65">
        <w:rPr>
          <w:rFonts w:ascii="Arial" w:hAnsi="Arial" w:cs="Arial"/>
          <w:sz w:val="20"/>
          <w:szCs w:val="20"/>
        </w:rPr>
        <w:t xml:space="preserve"> počítačov</w:t>
      </w:r>
      <w:r w:rsidR="009A40E9" w:rsidRPr="00311F65">
        <w:rPr>
          <w:rFonts w:ascii="Arial" w:hAnsi="Arial" w:cs="Arial"/>
          <w:sz w:val="20"/>
          <w:szCs w:val="20"/>
        </w:rPr>
        <w:t>ého</w:t>
      </w:r>
      <w:r w:rsidRPr="00311F65">
        <w:rPr>
          <w:rFonts w:ascii="Arial" w:hAnsi="Arial" w:cs="Arial"/>
          <w:sz w:val="20"/>
          <w:szCs w:val="20"/>
        </w:rPr>
        <w:t xml:space="preserve"> program</w:t>
      </w:r>
      <w:r w:rsidR="009A40E9" w:rsidRPr="00311F65">
        <w:rPr>
          <w:rFonts w:ascii="Arial" w:hAnsi="Arial" w:cs="Arial"/>
          <w:sz w:val="20"/>
          <w:szCs w:val="20"/>
        </w:rPr>
        <w:t>u</w:t>
      </w:r>
      <w:r w:rsidRPr="00311F65">
        <w:rPr>
          <w:rFonts w:ascii="Arial" w:hAnsi="Arial" w:cs="Arial"/>
          <w:sz w:val="20"/>
          <w:szCs w:val="20"/>
        </w:rPr>
        <w:t>/počítačov</w:t>
      </w:r>
      <w:r w:rsidR="009A40E9" w:rsidRPr="00311F65">
        <w:rPr>
          <w:rFonts w:ascii="Arial" w:hAnsi="Arial" w:cs="Arial"/>
          <w:sz w:val="20"/>
          <w:szCs w:val="20"/>
        </w:rPr>
        <w:t>ých programov</w:t>
      </w:r>
      <w:r w:rsidRPr="00311F65">
        <w:rPr>
          <w:rFonts w:ascii="Arial" w:hAnsi="Arial" w:cs="Arial"/>
          <w:sz w:val="20"/>
          <w:szCs w:val="20"/>
        </w:rPr>
        <w:t xml:space="preserve">, </w:t>
      </w:r>
      <w:r w:rsidR="00311F65">
        <w:rPr>
          <w:rFonts w:ascii="Arial" w:hAnsi="Arial" w:cs="Arial"/>
          <w:sz w:val="20"/>
          <w:szCs w:val="20"/>
        </w:rPr>
        <w:t>a</w:t>
      </w:r>
      <w:r w:rsidR="00311F65" w:rsidRPr="00311F65">
        <w:rPr>
          <w:rFonts w:ascii="Arial" w:hAnsi="Arial" w:cs="Arial"/>
          <w:sz w:val="20"/>
          <w:szCs w:val="20"/>
        </w:rPr>
        <w:t xml:space="preserve"> </w:t>
      </w:r>
      <w:r w:rsidRPr="00311F65">
        <w:rPr>
          <w:rFonts w:ascii="Arial" w:hAnsi="Arial" w:cs="Arial"/>
          <w:sz w:val="20"/>
          <w:szCs w:val="20"/>
        </w:rPr>
        <w:t xml:space="preserve">tvorí súčasť </w:t>
      </w:r>
      <w:r w:rsidR="00311F65">
        <w:rPr>
          <w:rFonts w:ascii="Arial" w:hAnsi="Arial" w:cs="Arial"/>
          <w:sz w:val="20"/>
          <w:szCs w:val="20"/>
        </w:rPr>
        <w:t xml:space="preserve">Informačného systému </w:t>
      </w:r>
      <w:r w:rsidR="00311F65" w:rsidRPr="002330C4">
        <w:rPr>
          <w:rFonts w:ascii="Arial" w:hAnsi="Arial" w:cs="Arial"/>
          <w:sz w:val="20"/>
          <w:szCs w:val="20"/>
        </w:rPr>
        <w:t xml:space="preserve">vrátane </w:t>
      </w:r>
      <w:r w:rsidR="00311F65">
        <w:rPr>
          <w:rFonts w:ascii="Arial" w:hAnsi="Arial" w:cs="Arial"/>
          <w:sz w:val="20"/>
          <w:szCs w:val="20"/>
        </w:rPr>
        <w:t xml:space="preserve">s ním súvisiacej </w:t>
      </w:r>
      <w:r w:rsidR="00311F65" w:rsidRPr="002330C4">
        <w:rPr>
          <w:rFonts w:ascii="Arial" w:hAnsi="Arial" w:cs="Arial"/>
          <w:sz w:val="20"/>
          <w:szCs w:val="20"/>
        </w:rPr>
        <w:t>dokumentácie a manuálov</w:t>
      </w:r>
      <w:r w:rsidR="00311F65" w:rsidRPr="00311F65">
        <w:rPr>
          <w:rFonts w:ascii="Arial" w:hAnsi="Arial" w:cs="Arial"/>
          <w:sz w:val="20"/>
          <w:szCs w:val="20"/>
        </w:rPr>
        <w:t xml:space="preserve"> </w:t>
      </w:r>
      <w:r w:rsidRPr="00311F65">
        <w:rPr>
          <w:rFonts w:ascii="Arial" w:hAnsi="Arial" w:cs="Arial"/>
          <w:sz w:val="20"/>
          <w:szCs w:val="20"/>
        </w:rPr>
        <w:t>a bol dodaný Zhotoviteľom v rámci plnenia tejto Zmluvy o</w:t>
      </w:r>
      <w:r w:rsidR="00B66A42" w:rsidRPr="00311F65">
        <w:rPr>
          <w:rFonts w:ascii="Arial" w:hAnsi="Arial" w:cs="Arial"/>
          <w:sz w:val="20"/>
          <w:szCs w:val="20"/>
        </w:rPr>
        <w:t> </w:t>
      </w:r>
      <w:r w:rsidRPr="00311F65">
        <w:rPr>
          <w:rFonts w:ascii="Arial" w:hAnsi="Arial" w:cs="Arial"/>
          <w:sz w:val="20"/>
          <w:szCs w:val="20"/>
        </w:rPr>
        <w:t>dielo</w:t>
      </w:r>
      <w:r w:rsidR="00B66A42" w:rsidRPr="00311F65">
        <w:rPr>
          <w:rFonts w:ascii="Arial" w:hAnsi="Arial" w:cs="Arial"/>
          <w:sz w:val="20"/>
          <w:szCs w:val="20"/>
        </w:rPr>
        <w:t>,</w:t>
      </w:r>
    </w:p>
    <w:p w14:paraId="29127A00" w14:textId="29CD9682" w:rsidR="00653220" w:rsidRPr="00311F65" w:rsidRDefault="00653220" w:rsidP="00311F65">
      <w:pPr>
        <w:pStyle w:val="MLOdsek"/>
        <w:numPr>
          <w:ilvl w:val="2"/>
          <w:numId w:val="5"/>
        </w:numPr>
        <w:tabs>
          <w:tab w:val="clear" w:pos="1134"/>
        </w:tabs>
        <w:spacing w:before="120" w:line="290" w:lineRule="auto"/>
        <w:ind w:hanging="567"/>
        <w:rPr>
          <w:rFonts w:ascii="Arial" w:hAnsi="Arial" w:cs="Arial"/>
          <w:sz w:val="20"/>
          <w:szCs w:val="20"/>
        </w:rPr>
      </w:pPr>
      <w:r w:rsidRPr="00311F65">
        <w:rPr>
          <w:rFonts w:ascii="Arial" w:hAnsi="Arial" w:cs="Arial"/>
          <w:b/>
          <w:sz w:val="20"/>
          <w:szCs w:val="20"/>
        </w:rPr>
        <w:t xml:space="preserve">„SW 3. strany“ </w:t>
      </w:r>
      <w:r w:rsidRPr="00311F65">
        <w:rPr>
          <w:rFonts w:ascii="Arial" w:hAnsi="Arial" w:cs="Arial"/>
          <w:sz w:val="20"/>
          <w:szCs w:val="20"/>
        </w:rPr>
        <w:t>je softvérový produkt</w:t>
      </w:r>
      <w:r w:rsidR="00311F65">
        <w:rPr>
          <w:rFonts w:ascii="Arial" w:hAnsi="Arial" w:cs="Arial"/>
          <w:sz w:val="20"/>
          <w:szCs w:val="20"/>
        </w:rPr>
        <w:t>/softvérové riešenie</w:t>
      </w:r>
      <w:r w:rsidRPr="00311F65">
        <w:rPr>
          <w:rFonts w:ascii="Arial" w:hAnsi="Arial" w:cs="Arial"/>
          <w:sz w:val="20"/>
          <w:szCs w:val="20"/>
        </w:rPr>
        <w:t xml:space="preserve">, </w:t>
      </w:r>
      <w:r w:rsidR="00311F65" w:rsidRPr="00311F65">
        <w:rPr>
          <w:rFonts w:ascii="Arial" w:hAnsi="Arial" w:cs="Arial"/>
          <w:sz w:val="20"/>
          <w:szCs w:val="20"/>
        </w:rPr>
        <w:t>ktor</w:t>
      </w:r>
      <w:r w:rsidR="00311F65">
        <w:rPr>
          <w:rFonts w:ascii="Arial" w:hAnsi="Arial" w:cs="Arial"/>
          <w:sz w:val="20"/>
          <w:szCs w:val="20"/>
        </w:rPr>
        <w:t>é</w:t>
      </w:r>
      <w:r w:rsidR="00311F65" w:rsidRPr="00311F65">
        <w:rPr>
          <w:rFonts w:ascii="Arial" w:hAnsi="Arial" w:cs="Arial"/>
          <w:sz w:val="20"/>
          <w:szCs w:val="20"/>
        </w:rPr>
        <w:t xml:space="preserve"> </w:t>
      </w:r>
      <w:r w:rsidRPr="00311F65">
        <w:rPr>
          <w:rFonts w:ascii="Arial" w:hAnsi="Arial" w:cs="Arial"/>
          <w:sz w:val="20"/>
          <w:szCs w:val="20"/>
        </w:rPr>
        <w:t>spĺňa znaky preexistentného obchodne dostupného softvéru, preexistentného obchodne nedostupného softvéru, preexistentného open source softvéru</w:t>
      </w:r>
      <w:r w:rsidRPr="00311F65">
        <w:rPr>
          <w:rStyle w:val="Odkaznapoznmkupodiarou"/>
          <w:rFonts w:ascii="Arial" w:hAnsi="Arial" w:cs="Arial"/>
          <w:sz w:val="20"/>
          <w:szCs w:val="20"/>
        </w:rPr>
        <w:footnoteReference w:id="2"/>
      </w:r>
      <w:r w:rsidRPr="00311F65">
        <w:rPr>
          <w:rFonts w:ascii="Arial" w:hAnsi="Arial" w:cs="Arial"/>
          <w:sz w:val="20"/>
          <w:szCs w:val="20"/>
        </w:rPr>
        <w:t>,</w:t>
      </w:r>
    </w:p>
    <w:p w14:paraId="1DE89664" w14:textId="52E010EB" w:rsidR="004A51DE" w:rsidRPr="00253444" w:rsidRDefault="00D623F0" w:rsidP="00253444">
      <w:pPr>
        <w:pStyle w:val="MLOdsek"/>
        <w:numPr>
          <w:ilvl w:val="2"/>
          <w:numId w:val="5"/>
        </w:numPr>
        <w:tabs>
          <w:tab w:val="clear" w:pos="1134"/>
        </w:tabs>
        <w:spacing w:before="120" w:line="290" w:lineRule="auto"/>
        <w:ind w:hanging="567"/>
        <w:rPr>
          <w:rFonts w:ascii="Arial" w:hAnsi="Arial" w:cs="Arial"/>
          <w:sz w:val="20"/>
          <w:szCs w:val="20"/>
        </w:rPr>
      </w:pPr>
      <w:r w:rsidRPr="00253444">
        <w:rPr>
          <w:rFonts w:ascii="Arial" w:hAnsi="Arial" w:cs="Arial"/>
          <w:b/>
          <w:sz w:val="20"/>
          <w:szCs w:val="20"/>
        </w:rPr>
        <w:t xml:space="preserve">„Vytvorený zdrojový kód“ </w:t>
      </w:r>
      <w:r w:rsidRPr="00253444">
        <w:rPr>
          <w:rFonts w:ascii="Arial" w:hAnsi="Arial" w:cs="Arial"/>
          <w:sz w:val="20"/>
          <w:szCs w:val="20"/>
        </w:rPr>
        <w:t xml:space="preserve">je zdrojový kód každého </w:t>
      </w:r>
      <w:r w:rsidR="009A40E9" w:rsidRPr="00253444">
        <w:rPr>
          <w:rFonts w:ascii="Arial" w:hAnsi="Arial" w:cs="Arial"/>
          <w:sz w:val="20"/>
          <w:szCs w:val="20"/>
        </w:rPr>
        <w:t>SW</w:t>
      </w:r>
      <w:r w:rsidRPr="00253444">
        <w:rPr>
          <w:rFonts w:ascii="Arial" w:hAnsi="Arial" w:cs="Arial"/>
          <w:sz w:val="20"/>
          <w:szCs w:val="20"/>
        </w:rPr>
        <w:t>, ktorý bol Zhotoviteľom vytvorený pri zhotovení Diela,</w:t>
      </w:r>
    </w:p>
    <w:p w14:paraId="0E23AC92" w14:textId="46A346DE" w:rsidR="00B53A36" w:rsidRPr="00253444" w:rsidRDefault="00B53A36" w:rsidP="00253444">
      <w:pPr>
        <w:pStyle w:val="MLOdsek"/>
        <w:numPr>
          <w:ilvl w:val="2"/>
          <w:numId w:val="5"/>
        </w:numPr>
        <w:tabs>
          <w:tab w:val="clear" w:pos="1134"/>
        </w:tabs>
        <w:spacing w:before="120" w:line="290" w:lineRule="auto"/>
        <w:ind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Zmluva o NFP</w:t>
      </w:r>
      <w:r w:rsidRPr="00253444">
        <w:rPr>
          <w:rFonts w:ascii="Arial" w:hAnsi="Arial" w:cs="Arial"/>
          <w:sz w:val="20"/>
          <w:szCs w:val="20"/>
        </w:rPr>
        <w:t>“ je</w:t>
      </w:r>
      <w:r w:rsidR="00625207" w:rsidRPr="00253444">
        <w:rPr>
          <w:rFonts w:ascii="Arial" w:hAnsi="Arial" w:cs="Arial"/>
          <w:sz w:val="20"/>
          <w:szCs w:val="20"/>
        </w:rPr>
        <w:t xml:space="preserve"> Zmluva o poskytnutí nenávratného finan</w:t>
      </w:r>
      <w:r w:rsidR="00625207" w:rsidRPr="00253444">
        <w:rPr>
          <w:rFonts w:ascii="Arial" w:hAnsi="Arial" w:cs="Arial" w:hint="eastAsia"/>
          <w:sz w:val="20"/>
          <w:szCs w:val="20"/>
        </w:rPr>
        <w:t>č</w:t>
      </w:r>
      <w:r w:rsidR="00625207" w:rsidRPr="00253444">
        <w:rPr>
          <w:rFonts w:ascii="Arial" w:hAnsi="Arial" w:cs="Arial"/>
          <w:sz w:val="20"/>
          <w:szCs w:val="20"/>
        </w:rPr>
        <w:t xml:space="preserve">ného príspevku </w:t>
      </w:r>
      <w:r w:rsidR="00625207" w:rsidRPr="00253444">
        <w:rPr>
          <w:rFonts w:ascii="Arial" w:hAnsi="Arial" w:cs="Arial" w:hint="eastAsia"/>
          <w:sz w:val="20"/>
          <w:szCs w:val="20"/>
        </w:rPr>
        <w:t>č</w:t>
      </w:r>
      <w:r w:rsidR="00625207" w:rsidRPr="00253444">
        <w:rPr>
          <w:rFonts w:ascii="Arial" w:hAnsi="Arial" w:cs="Arial"/>
          <w:sz w:val="20"/>
          <w:szCs w:val="20"/>
        </w:rPr>
        <w:t xml:space="preserve">. </w:t>
      </w:r>
      <w:r w:rsidR="00FC68A9">
        <w:rPr>
          <w:rFonts w:ascii="Arial" w:hAnsi="Arial" w:cs="Arial"/>
          <w:sz w:val="20"/>
          <w:szCs w:val="20"/>
        </w:rPr>
        <w:t>2023/17 (</w:t>
      </w:r>
      <w:r w:rsidR="00FC68A9" w:rsidRPr="00FC68A9">
        <w:rPr>
          <w:rFonts w:ascii="Arial" w:hAnsi="Arial" w:cs="Arial"/>
          <w:sz w:val="20"/>
          <w:szCs w:val="20"/>
        </w:rPr>
        <w:t>Cez MIRRI SR: 825/2023</w:t>
      </w:r>
      <w:r w:rsidR="00FC68A9">
        <w:rPr>
          <w:rFonts w:ascii="Arial" w:hAnsi="Arial" w:cs="Arial"/>
          <w:sz w:val="20"/>
          <w:szCs w:val="20"/>
        </w:rPr>
        <w:t>)</w:t>
      </w:r>
      <w:r w:rsidR="00253444" w:rsidRPr="002856F8">
        <w:rPr>
          <w:rFonts w:ascii="Arial" w:hAnsi="Arial" w:cs="Arial"/>
          <w:sz w:val="20"/>
          <w:szCs w:val="20"/>
        </w:rPr>
        <w:t>,</w:t>
      </w:r>
      <w:r w:rsidR="00625207" w:rsidRPr="00253444">
        <w:rPr>
          <w:rFonts w:ascii="Arial" w:hAnsi="Arial" w:cs="Arial"/>
          <w:sz w:val="20"/>
          <w:szCs w:val="20"/>
        </w:rPr>
        <w:t xml:space="preserve"> uzatvorená d</w:t>
      </w:r>
      <w:r w:rsidR="00625207" w:rsidRPr="00253444">
        <w:rPr>
          <w:rFonts w:ascii="Arial" w:hAnsi="Arial" w:cs="Arial" w:hint="eastAsia"/>
          <w:sz w:val="20"/>
          <w:szCs w:val="20"/>
        </w:rPr>
        <w:t>ň</w:t>
      </w:r>
      <w:r w:rsidR="00625207" w:rsidRPr="00253444">
        <w:rPr>
          <w:rFonts w:ascii="Arial" w:hAnsi="Arial" w:cs="Arial"/>
          <w:sz w:val="20"/>
          <w:szCs w:val="20"/>
        </w:rPr>
        <w:t xml:space="preserve">a </w:t>
      </w:r>
      <w:r w:rsidR="0076161E">
        <w:rPr>
          <w:rFonts w:ascii="Arial" w:hAnsi="Arial" w:cs="Arial"/>
          <w:sz w:val="20"/>
          <w:szCs w:val="20"/>
        </w:rPr>
        <w:t>25.04.2023</w:t>
      </w:r>
      <w:r w:rsidR="00253444" w:rsidRPr="002856F8">
        <w:rPr>
          <w:rFonts w:ascii="Arial" w:hAnsi="Arial" w:cs="Arial"/>
          <w:sz w:val="20"/>
          <w:szCs w:val="20"/>
        </w:rPr>
        <w:t>,</w:t>
      </w:r>
      <w:r w:rsidR="00253444" w:rsidRPr="00253444">
        <w:rPr>
          <w:rFonts w:ascii="Arial" w:hAnsi="Arial" w:cs="Arial"/>
          <w:sz w:val="20"/>
          <w:szCs w:val="20"/>
        </w:rPr>
        <w:t xml:space="preserve"> </w:t>
      </w:r>
      <w:r w:rsidR="003342C3" w:rsidRPr="00253444">
        <w:rPr>
          <w:rFonts w:ascii="Arial" w:hAnsi="Arial" w:cs="Arial"/>
          <w:sz w:val="20"/>
          <w:szCs w:val="20"/>
        </w:rPr>
        <w:t>(dostupná:</w:t>
      </w:r>
      <w:r w:rsidR="00253444" w:rsidRPr="00253444">
        <w:rPr>
          <w:rFonts w:ascii="Arial" w:hAnsi="Arial" w:cs="Arial"/>
          <w:sz w:val="20"/>
          <w:szCs w:val="20"/>
          <w:highlight w:val="yellow"/>
        </w:rPr>
        <w:t xml:space="preserve"> </w:t>
      </w:r>
      <w:r w:rsidR="0076161E" w:rsidRPr="0076161E">
        <w:rPr>
          <w:rFonts w:ascii="Arial" w:hAnsi="Arial" w:cs="Arial"/>
          <w:sz w:val="20"/>
          <w:szCs w:val="20"/>
        </w:rPr>
        <w:t>https://www.crz.gov.sk/zmluva/7799507/</w:t>
      </w:r>
      <w:r w:rsidR="003342C3" w:rsidRPr="00253444">
        <w:rPr>
          <w:rFonts w:ascii="Arial" w:hAnsi="Arial" w:cs="Arial"/>
          <w:sz w:val="20"/>
          <w:szCs w:val="20"/>
          <w:lang w:eastAsia="sk-SK"/>
        </w:rPr>
        <w:t>)</w:t>
      </w:r>
      <w:r w:rsidR="00F6691B" w:rsidRPr="00253444">
        <w:rPr>
          <w:rFonts w:ascii="Arial" w:hAnsi="Arial" w:cs="Arial"/>
          <w:sz w:val="20"/>
          <w:szCs w:val="20"/>
          <w:lang w:eastAsia="sk-SK"/>
        </w:rPr>
        <w:t>,</w:t>
      </w:r>
    </w:p>
    <w:p w14:paraId="37888B54" w14:textId="2CC068A6" w:rsidR="00243EF6" w:rsidRPr="00253444" w:rsidRDefault="00243EF6" w:rsidP="00253444">
      <w:pPr>
        <w:pStyle w:val="MLOdsek"/>
        <w:spacing w:before="120" w:line="290" w:lineRule="auto"/>
        <w:ind w:left="567" w:hanging="567"/>
        <w:rPr>
          <w:rFonts w:ascii="Arial" w:hAnsi="Arial" w:cs="Arial"/>
          <w:sz w:val="20"/>
          <w:szCs w:val="20"/>
        </w:rPr>
      </w:pPr>
      <w:r w:rsidRPr="00253444">
        <w:rPr>
          <w:rFonts w:ascii="Arial" w:hAnsi="Arial" w:cs="Arial"/>
          <w:sz w:val="20"/>
          <w:szCs w:val="20"/>
        </w:rPr>
        <w:t>Zmluvné strany sa dohodli na nasledovných skratkách právnych predpisov:</w:t>
      </w:r>
    </w:p>
    <w:p w14:paraId="0C55ECBC" w14:textId="162C7D47" w:rsidR="00243EF6" w:rsidRPr="00253444" w:rsidRDefault="00243EF6"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Autorský zákon</w:t>
      </w:r>
      <w:r w:rsidRPr="00253444">
        <w:rPr>
          <w:rFonts w:ascii="Arial" w:hAnsi="Arial" w:cs="Arial"/>
          <w:sz w:val="20"/>
          <w:szCs w:val="20"/>
        </w:rPr>
        <w:t>“ je zákon č. 185/2015 Z. z. Autorský zák</w:t>
      </w:r>
      <w:r w:rsidR="00EC2C55" w:rsidRPr="00253444">
        <w:rPr>
          <w:rFonts w:ascii="Arial" w:hAnsi="Arial" w:cs="Arial"/>
          <w:sz w:val="20"/>
          <w:szCs w:val="20"/>
        </w:rPr>
        <w:t>on v znení neskorších predpisov,</w:t>
      </w:r>
    </w:p>
    <w:p w14:paraId="3F8B92BA" w14:textId="77777777"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GDPR</w:t>
      </w:r>
      <w:r w:rsidRPr="00253444">
        <w:rPr>
          <w:rFonts w:ascii="Arial" w:hAnsi="Arial" w:cs="Arial"/>
          <w:sz w:val="20"/>
          <w:szCs w:val="20"/>
        </w:rPr>
        <w:t>“ je nariadenie Európskeho parlamentu a Rady (EÚ) 2016/679 z 27. apríla 2016 o ochrane fyzických osôb pri spracúvaní osobných údajov a o voľnom pohybe takýchto údajov, ktorým sa zrušuje smernica 95/46/ES (všeobecné nariadenie o ochrane údajov),</w:t>
      </w:r>
    </w:p>
    <w:p w14:paraId="5767AC41" w14:textId="3DB702C9" w:rsidR="00243EF6" w:rsidRPr="00253444" w:rsidRDefault="00243EF6"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Obchodný zákonník</w:t>
      </w:r>
      <w:r w:rsidRPr="00253444">
        <w:rPr>
          <w:rFonts w:ascii="Arial" w:hAnsi="Arial" w:cs="Arial"/>
          <w:sz w:val="20"/>
          <w:szCs w:val="20"/>
        </w:rPr>
        <w:t>“ je zákon č. 513/1991 Zb. Obchodný zákonní</w:t>
      </w:r>
      <w:r w:rsidR="00EC2C55" w:rsidRPr="00253444">
        <w:rPr>
          <w:rFonts w:ascii="Arial" w:hAnsi="Arial" w:cs="Arial"/>
          <w:sz w:val="20"/>
          <w:szCs w:val="20"/>
        </w:rPr>
        <w:t>k v znení neskorších predpisov,</w:t>
      </w:r>
    </w:p>
    <w:p w14:paraId="7CF70E61" w14:textId="30F2B93B"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Vyhláška č. 85/2020</w:t>
      </w:r>
      <w:r w:rsidRPr="00253444">
        <w:rPr>
          <w:rFonts w:ascii="Arial" w:hAnsi="Arial" w:cs="Arial"/>
          <w:sz w:val="20"/>
          <w:szCs w:val="20"/>
        </w:rPr>
        <w:t xml:space="preserve">“  je vyhláška Úradu podpredsedu vlády </w:t>
      </w:r>
      <w:r w:rsidR="006B7DDF" w:rsidRPr="00253444">
        <w:rPr>
          <w:rFonts w:ascii="Arial" w:hAnsi="Arial" w:cs="Arial"/>
          <w:sz w:val="20"/>
          <w:szCs w:val="20"/>
        </w:rPr>
        <w:t>S</w:t>
      </w:r>
      <w:r w:rsidR="006B7DDF">
        <w:rPr>
          <w:rFonts w:ascii="Arial" w:hAnsi="Arial" w:cs="Arial"/>
          <w:sz w:val="20"/>
          <w:szCs w:val="20"/>
        </w:rPr>
        <w:t>lovenskej republiky</w:t>
      </w:r>
      <w:r w:rsidR="006B7DDF" w:rsidRPr="00253444">
        <w:rPr>
          <w:rFonts w:ascii="Arial" w:hAnsi="Arial" w:cs="Arial"/>
          <w:sz w:val="20"/>
          <w:szCs w:val="20"/>
        </w:rPr>
        <w:t xml:space="preserve"> </w:t>
      </w:r>
      <w:r w:rsidRPr="00253444">
        <w:rPr>
          <w:rFonts w:ascii="Arial" w:hAnsi="Arial" w:cs="Arial"/>
          <w:sz w:val="20"/>
          <w:szCs w:val="20"/>
        </w:rPr>
        <w:t>pre investície a informatizáciu č. 85/2020 Z.</w:t>
      </w:r>
      <w:r w:rsidR="00253444">
        <w:rPr>
          <w:rFonts w:ascii="Arial" w:hAnsi="Arial" w:cs="Arial"/>
          <w:sz w:val="20"/>
          <w:szCs w:val="20"/>
        </w:rPr>
        <w:t xml:space="preserve"> </w:t>
      </w:r>
      <w:r w:rsidRPr="00253444">
        <w:rPr>
          <w:rFonts w:ascii="Arial" w:hAnsi="Arial" w:cs="Arial"/>
          <w:sz w:val="20"/>
          <w:szCs w:val="20"/>
        </w:rPr>
        <w:t>z. o riadení projektov</w:t>
      </w:r>
      <w:r w:rsidR="006B7DDF">
        <w:rPr>
          <w:rFonts w:ascii="Arial" w:hAnsi="Arial" w:cs="Arial"/>
          <w:sz w:val="20"/>
          <w:szCs w:val="20"/>
        </w:rPr>
        <w:t xml:space="preserve"> v znení neskorších predpisov</w:t>
      </w:r>
      <w:r w:rsidRPr="00253444">
        <w:rPr>
          <w:rFonts w:ascii="Arial" w:hAnsi="Arial" w:cs="Arial"/>
          <w:sz w:val="20"/>
          <w:szCs w:val="20"/>
        </w:rPr>
        <w:t>,</w:t>
      </w:r>
    </w:p>
    <w:p w14:paraId="2CEF921B" w14:textId="7CCA1CF3"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b/>
          <w:sz w:val="20"/>
          <w:szCs w:val="20"/>
        </w:rPr>
        <w:t xml:space="preserve">„Vyhláška č. 78/2020“ </w:t>
      </w:r>
      <w:r w:rsidRPr="00253444">
        <w:rPr>
          <w:rFonts w:ascii="Arial" w:hAnsi="Arial" w:cs="Arial"/>
          <w:sz w:val="20"/>
          <w:szCs w:val="20"/>
        </w:rPr>
        <w:t xml:space="preserve">je vyhláška Úradu podpredsedu vlády Slovenskej republiky pre investície a informatizáciu </w:t>
      </w:r>
      <w:r w:rsidRPr="00253444">
        <w:rPr>
          <w:rFonts w:ascii="Arial" w:hAnsi="Arial" w:cs="Arial" w:hint="eastAsia"/>
          <w:sz w:val="20"/>
          <w:szCs w:val="20"/>
        </w:rPr>
        <w:t>č</w:t>
      </w:r>
      <w:r w:rsidRPr="00253444">
        <w:rPr>
          <w:rFonts w:ascii="Arial" w:hAnsi="Arial" w:cs="Arial"/>
          <w:sz w:val="20"/>
          <w:szCs w:val="20"/>
        </w:rPr>
        <w:t>. 78/2020 Z.</w:t>
      </w:r>
      <w:r w:rsidR="00253444">
        <w:rPr>
          <w:rFonts w:ascii="Arial" w:hAnsi="Arial" w:cs="Arial"/>
          <w:sz w:val="20"/>
          <w:szCs w:val="20"/>
        </w:rPr>
        <w:t xml:space="preserve"> </w:t>
      </w:r>
      <w:r w:rsidRPr="00253444">
        <w:rPr>
          <w:rFonts w:ascii="Arial" w:hAnsi="Arial" w:cs="Arial"/>
          <w:sz w:val="20"/>
          <w:szCs w:val="20"/>
        </w:rPr>
        <w:t>z.</w:t>
      </w:r>
      <w:r w:rsidR="006B7DDF">
        <w:rPr>
          <w:rFonts w:ascii="Arial" w:hAnsi="Arial" w:cs="Arial"/>
          <w:sz w:val="20"/>
          <w:szCs w:val="20"/>
        </w:rPr>
        <w:t xml:space="preserve"> v znení neskorších predpisov</w:t>
      </w:r>
      <w:r w:rsidRPr="00253444">
        <w:rPr>
          <w:rFonts w:ascii="Arial" w:hAnsi="Arial" w:cs="Arial"/>
          <w:sz w:val="20"/>
          <w:szCs w:val="20"/>
        </w:rPr>
        <w:t>,</w:t>
      </w:r>
    </w:p>
    <w:p w14:paraId="7DC4DAD0" w14:textId="6AB8C899"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b/>
          <w:sz w:val="20"/>
          <w:szCs w:val="20"/>
        </w:rPr>
        <w:t xml:space="preserve">„Vyhláška č. 179/2020“ </w:t>
      </w:r>
      <w:r w:rsidRPr="00253444">
        <w:rPr>
          <w:rFonts w:ascii="Arial" w:hAnsi="Arial" w:cs="Arial"/>
          <w:sz w:val="20"/>
          <w:szCs w:val="20"/>
        </w:rPr>
        <w:t xml:space="preserve">je vyhláška Úradu podpredsedu vlády Slovenskej republiky pre investície a informatizáciu </w:t>
      </w:r>
      <w:r w:rsidRPr="00253444">
        <w:rPr>
          <w:rFonts w:ascii="Arial" w:hAnsi="Arial" w:cs="Arial" w:hint="eastAsia"/>
          <w:sz w:val="20"/>
          <w:szCs w:val="20"/>
        </w:rPr>
        <w:t>č</w:t>
      </w:r>
      <w:r w:rsidRPr="00253444">
        <w:rPr>
          <w:rFonts w:ascii="Arial" w:hAnsi="Arial" w:cs="Arial"/>
          <w:sz w:val="20"/>
          <w:szCs w:val="20"/>
        </w:rPr>
        <w:t>. 179/2020 Z.</w:t>
      </w:r>
      <w:r w:rsidR="00253444">
        <w:rPr>
          <w:rFonts w:ascii="Arial" w:hAnsi="Arial" w:cs="Arial"/>
          <w:sz w:val="20"/>
          <w:szCs w:val="20"/>
        </w:rPr>
        <w:t xml:space="preserve"> </w:t>
      </w:r>
      <w:r w:rsidRPr="00253444">
        <w:rPr>
          <w:rFonts w:ascii="Arial" w:hAnsi="Arial" w:cs="Arial"/>
          <w:sz w:val="20"/>
          <w:szCs w:val="20"/>
        </w:rPr>
        <w:t>z. ktorou sa upravuje spôsob kategorizácie a obsah bezpe</w:t>
      </w:r>
      <w:r w:rsidRPr="00253444">
        <w:rPr>
          <w:rFonts w:ascii="Arial" w:hAnsi="Arial" w:cs="Arial" w:hint="eastAsia"/>
          <w:sz w:val="20"/>
          <w:szCs w:val="20"/>
        </w:rPr>
        <w:t>č</w:t>
      </w:r>
      <w:r w:rsidRPr="00253444">
        <w:rPr>
          <w:rFonts w:ascii="Arial" w:hAnsi="Arial" w:cs="Arial"/>
          <w:sz w:val="20"/>
          <w:szCs w:val="20"/>
        </w:rPr>
        <w:t>nostných opatrení informa</w:t>
      </w:r>
      <w:r w:rsidRPr="00253444">
        <w:rPr>
          <w:rFonts w:ascii="Arial" w:hAnsi="Arial" w:cs="Arial" w:hint="eastAsia"/>
          <w:sz w:val="20"/>
          <w:szCs w:val="20"/>
        </w:rPr>
        <w:t>č</w:t>
      </w:r>
      <w:r w:rsidRPr="00253444">
        <w:rPr>
          <w:rFonts w:ascii="Arial" w:hAnsi="Arial" w:cs="Arial"/>
          <w:sz w:val="20"/>
          <w:szCs w:val="20"/>
        </w:rPr>
        <w:t>ných technológií verejnej správy</w:t>
      </w:r>
      <w:r w:rsidR="006B7DDF">
        <w:rPr>
          <w:rFonts w:ascii="Arial" w:hAnsi="Arial" w:cs="Arial"/>
          <w:sz w:val="20"/>
          <w:szCs w:val="20"/>
        </w:rPr>
        <w:t>,</w:t>
      </w:r>
    </w:p>
    <w:p w14:paraId="5B96B55F" w14:textId="5F02471E"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eastAsia="Calibri" w:hAnsi="Arial" w:cs="Arial"/>
          <w:sz w:val="20"/>
          <w:szCs w:val="20"/>
          <w:lang w:eastAsia="en-US"/>
        </w:rPr>
        <w:lastRenderedPageBreak/>
        <w:t>„</w:t>
      </w:r>
      <w:r w:rsidRPr="00253444">
        <w:rPr>
          <w:rFonts w:ascii="Arial" w:eastAsia="Calibri" w:hAnsi="Arial" w:cs="Arial"/>
          <w:b/>
          <w:sz w:val="20"/>
          <w:szCs w:val="20"/>
          <w:lang w:eastAsia="en-US"/>
        </w:rPr>
        <w:t>Trestný poriadok“</w:t>
      </w:r>
      <w:r w:rsidRPr="00253444">
        <w:rPr>
          <w:rFonts w:ascii="Arial" w:eastAsia="Calibri" w:hAnsi="Arial" w:cs="Arial"/>
          <w:sz w:val="20"/>
          <w:szCs w:val="20"/>
          <w:lang w:eastAsia="en-US"/>
        </w:rPr>
        <w:t xml:space="preserve"> je </w:t>
      </w:r>
      <w:r w:rsidRPr="00253444">
        <w:rPr>
          <w:rFonts w:ascii="Arial" w:hAnsi="Arial" w:cs="Arial"/>
          <w:sz w:val="20"/>
          <w:szCs w:val="20"/>
        </w:rPr>
        <w:t>zákon č. 301/2005 Z. z. Trestný poriadok v znení neskorších predpisov,</w:t>
      </w:r>
    </w:p>
    <w:p w14:paraId="2A930AC1" w14:textId="756F2C5A"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eastAsia="Calibri" w:hAnsi="Arial" w:cs="Arial"/>
          <w:sz w:val="20"/>
          <w:szCs w:val="20"/>
          <w:lang w:eastAsia="en-US"/>
        </w:rPr>
        <w:t>„</w:t>
      </w:r>
      <w:r w:rsidRPr="00253444">
        <w:rPr>
          <w:rFonts w:ascii="Arial" w:eastAsia="Calibri" w:hAnsi="Arial" w:cs="Arial"/>
          <w:b/>
          <w:sz w:val="20"/>
          <w:szCs w:val="20"/>
          <w:lang w:eastAsia="en-US"/>
        </w:rPr>
        <w:t>Trestný zákon“</w:t>
      </w:r>
      <w:r w:rsidRPr="00253444">
        <w:rPr>
          <w:rFonts w:ascii="Arial" w:eastAsia="Calibri" w:hAnsi="Arial" w:cs="Arial"/>
          <w:sz w:val="20"/>
          <w:szCs w:val="20"/>
          <w:lang w:eastAsia="en-US"/>
        </w:rPr>
        <w:t xml:space="preserve"> je </w:t>
      </w:r>
      <w:r w:rsidRPr="00253444">
        <w:rPr>
          <w:rFonts w:ascii="Arial" w:hAnsi="Arial" w:cs="Arial"/>
          <w:sz w:val="20"/>
          <w:szCs w:val="20"/>
        </w:rPr>
        <w:t>zákon č. 300/2005 Z. z. Trestný zákon v znení neskorších predpisov,</w:t>
      </w:r>
    </w:p>
    <w:p w14:paraId="4A7F028F" w14:textId="4DB34ACB"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Zákon o eGovernmente</w:t>
      </w:r>
      <w:r w:rsidRPr="00253444">
        <w:rPr>
          <w:rFonts w:ascii="Arial" w:hAnsi="Arial" w:cs="Arial"/>
          <w:sz w:val="20"/>
          <w:szCs w:val="20"/>
        </w:rPr>
        <w:t>“ je zákon č.</w:t>
      </w:r>
      <w:r w:rsidR="006B7DDF">
        <w:rPr>
          <w:rFonts w:ascii="Arial" w:hAnsi="Arial" w:cs="Arial"/>
          <w:sz w:val="20"/>
          <w:szCs w:val="20"/>
        </w:rPr>
        <w:t xml:space="preserve"> </w:t>
      </w:r>
      <w:r w:rsidRPr="00253444">
        <w:rPr>
          <w:rFonts w:ascii="Arial" w:hAnsi="Arial" w:cs="Arial"/>
          <w:sz w:val="20"/>
          <w:szCs w:val="20"/>
        </w:rPr>
        <w:t>305/2013 Z. z., o elektronickej podobe výkonu pôsobnosti orgánov verejnej moci a o zmene a doplnení niektorých zákonov (zákon o e-governmente) v znení neskorších predpisov,</w:t>
      </w:r>
    </w:p>
    <w:p w14:paraId="29D44678" w14:textId="77777777"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Zákon o EŠIF</w:t>
      </w:r>
      <w:r w:rsidRPr="00253444">
        <w:rPr>
          <w:rFonts w:ascii="Arial" w:hAnsi="Arial" w:cs="Arial"/>
          <w:sz w:val="20"/>
          <w:szCs w:val="20"/>
        </w:rPr>
        <w:t>“ je zákon č. 292/2014 Z. z. o príspevku poskytovanom z európskych štrukturálnych a investičných fondov a o zmene a doplnení niektorých zákonov v znení neskorších predpisov,</w:t>
      </w:r>
    </w:p>
    <w:p w14:paraId="01E995AC" w14:textId="0CFEF400"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Zákon o finančnej kontrole</w:t>
      </w:r>
      <w:r w:rsidRPr="00253444">
        <w:rPr>
          <w:rFonts w:ascii="Arial" w:hAnsi="Arial" w:cs="Arial"/>
          <w:sz w:val="20"/>
          <w:szCs w:val="20"/>
        </w:rPr>
        <w:t xml:space="preserve">“ </w:t>
      </w:r>
      <w:r w:rsidR="006B7DDF">
        <w:rPr>
          <w:rFonts w:ascii="Arial" w:hAnsi="Arial" w:cs="Arial"/>
          <w:sz w:val="20"/>
          <w:szCs w:val="20"/>
        </w:rPr>
        <w:t xml:space="preserve">je </w:t>
      </w:r>
      <w:r w:rsidRPr="00253444">
        <w:rPr>
          <w:rFonts w:ascii="Arial" w:hAnsi="Arial" w:cs="Arial"/>
          <w:sz w:val="20"/>
          <w:szCs w:val="20"/>
        </w:rPr>
        <w:t>zákon č. 357/2015 Z. z. o finančnej kontrole a audite a o zmene a doplnení niektorých zákonov v znení neskorších predpisov,</w:t>
      </w:r>
    </w:p>
    <w:p w14:paraId="48E9A83E" w14:textId="2BE36809"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 xml:space="preserve"> „</w:t>
      </w:r>
      <w:r w:rsidRPr="00253444">
        <w:rPr>
          <w:rFonts w:ascii="Arial" w:hAnsi="Arial" w:cs="Arial"/>
          <w:b/>
          <w:sz w:val="20"/>
          <w:szCs w:val="20"/>
        </w:rPr>
        <w:t>Zákon o ITVS</w:t>
      </w:r>
      <w:r w:rsidRPr="00253444">
        <w:rPr>
          <w:rFonts w:ascii="Arial" w:hAnsi="Arial" w:cs="Arial"/>
          <w:sz w:val="20"/>
          <w:szCs w:val="20"/>
        </w:rPr>
        <w:t>“ je zákon č. 95/2019 Z. z., o informačných technológiách vo verejnej správe a o zmene a doplnení niektorých zákonov v znení neskorších predpisov,</w:t>
      </w:r>
    </w:p>
    <w:p w14:paraId="1C54DD10" w14:textId="4E1AF869"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Zákon o KB</w:t>
      </w:r>
      <w:r w:rsidRPr="00253444">
        <w:rPr>
          <w:rFonts w:ascii="Arial" w:hAnsi="Arial" w:cs="Arial"/>
          <w:sz w:val="20"/>
          <w:szCs w:val="20"/>
        </w:rPr>
        <w:t>“ je zákon č. 69/2018 Z. z. o kybernetickej bezpečnosti a o zmene a doplnení niektorých zákonov, v znení neskorších predpisov,</w:t>
      </w:r>
    </w:p>
    <w:p w14:paraId="5F03CE0D" w14:textId="7BB8B77F"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Zákon o ochrane osobných údajov</w:t>
      </w:r>
      <w:r w:rsidRPr="00253444">
        <w:rPr>
          <w:rFonts w:ascii="Arial" w:hAnsi="Arial" w:cs="Arial"/>
          <w:sz w:val="20"/>
          <w:szCs w:val="20"/>
        </w:rPr>
        <w:t>“ je zákon č. 18/2018 Z. z. o ochrane osobných údajov a o zmene a doplnení niektorých zákonov v znení neskorších predpisov,</w:t>
      </w:r>
    </w:p>
    <w:p w14:paraId="5F38206E" w14:textId="423ABBEC" w:rsidR="00243EF6" w:rsidRPr="00253444" w:rsidRDefault="00243EF6"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Zákon o registri partnerov verejného sektora</w:t>
      </w:r>
      <w:r w:rsidRPr="00253444">
        <w:rPr>
          <w:rFonts w:ascii="Arial" w:hAnsi="Arial" w:cs="Arial"/>
          <w:sz w:val="20"/>
          <w:szCs w:val="20"/>
        </w:rPr>
        <w:t>“ je zákon č. 315/2016 Z. z. o registri partnerov verejného sektora a o zmene a doplnení niektorých zákono</w:t>
      </w:r>
      <w:r w:rsidR="00EC2C55" w:rsidRPr="00253444">
        <w:rPr>
          <w:rFonts w:ascii="Arial" w:hAnsi="Arial" w:cs="Arial"/>
          <w:sz w:val="20"/>
          <w:szCs w:val="20"/>
        </w:rPr>
        <w:t>v v znení neskorších predpisov,</w:t>
      </w:r>
    </w:p>
    <w:p w14:paraId="074113A0" w14:textId="62482B38" w:rsidR="00243EF6" w:rsidRPr="00253444" w:rsidRDefault="00243EF6"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Zákon o slobodnom prístupe k informáciám</w:t>
      </w:r>
      <w:r w:rsidRPr="00253444">
        <w:rPr>
          <w:rFonts w:ascii="Arial" w:hAnsi="Arial" w:cs="Arial"/>
          <w:sz w:val="20"/>
          <w:szCs w:val="20"/>
        </w:rPr>
        <w:t>“ je zákon č. 211/2000 Z. z. o slobodnom prístupe k informáciám a o zmene a doplnení niektorých zákonov (zákon o slobode informácií) v znení neskoršíc</w:t>
      </w:r>
      <w:r w:rsidR="00EC2C55" w:rsidRPr="00253444">
        <w:rPr>
          <w:rFonts w:ascii="Arial" w:hAnsi="Arial" w:cs="Arial"/>
          <w:sz w:val="20"/>
          <w:szCs w:val="20"/>
        </w:rPr>
        <w:t>h predpisov,</w:t>
      </w:r>
    </w:p>
    <w:p w14:paraId="0EDC20B6" w14:textId="325310E6"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Zákon o trestnej zodpovednosti právnických osôb</w:t>
      </w:r>
      <w:r w:rsidRPr="00253444">
        <w:rPr>
          <w:rFonts w:ascii="Arial" w:hAnsi="Arial" w:cs="Arial"/>
          <w:sz w:val="20"/>
          <w:szCs w:val="20"/>
        </w:rPr>
        <w:t xml:space="preserve">“ </w:t>
      </w:r>
      <w:r w:rsidRPr="00253444">
        <w:rPr>
          <w:rFonts w:ascii="Arial" w:eastAsia="Calibri" w:hAnsi="Arial" w:cs="Arial"/>
          <w:sz w:val="20"/>
          <w:szCs w:val="20"/>
          <w:lang w:eastAsia="en-US"/>
        </w:rPr>
        <w:t xml:space="preserve">je </w:t>
      </w:r>
      <w:r w:rsidRPr="00253444">
        <w:rPr>
          <w:rFonts w:ascii="Arial" w:hAnsi="Arial" w:cs="Arial"/>
          <w:sz w:val="20"/>
          <w:szCs w:val="20"/>
        </w:rPr>
        <w:t>zákon č. 91/2016 Z. z. o trestnej zodpovednosti právnických osôb a o zmene a doplnení niektorých zákonov</w:t>
      </w:r>
      <w:r w:rsidR="006B7DDF">
        <w:rPr>
          <w:rFonts w:ascii="Arial" w:hAnsi="Arial" w:cs="Arial"/>
          <w:sz w:val="20"/>
          <w:szCs w:val="20"/>
        </w:rPr>
        <w:t xml:space="preserve"> v znení neskorších predpisov</w:t>
      </w:r>
      <w:r w:rsidRPr="00253444">
        <w:rPr>
          <w:rFonts w:ascii="Arial" w:hAnsi="Arial" w:cs="Arial"/>
          <w:sz w:val="20"/>
          <w:szCs w:val="20"/>
        </w:rPr>
        <w:t>,</w:t>
      </w:r>
    </w:p>
    <w:p w14:paraId="2DDF9B05" w14:textId="05AEDF0F" w:rsidR="004A51DE" w:rsidRPr="00253444" w:rsidRDefault="004A51DE" w:rsidP="00AE4681">
      <w:pPr>
        <w:pStyle w:val="MLOdsek"/>
        <w:numPr>
          <w:ilvl w:val="0"/>
          <w:numId w:val="9"/>
        </w:numPr>
        <w:spacing w:before="120" w:line="290" w:lineRule="auto"/>
        <w:ind w:left="1134" w:hanging="567"/>
        <w:rPr>
          <w:rFonts w:ascii="Arial" w:hAnsi="Arial" w:cs="Arial"/>
          <w:sz w:val="20"/>
          <w:szCs w:val="20"/>
        </w:rPr>
      </w:pPr>
      <w:r w:rsidRPr="00253444">
        <w:rPr>
          <w:rFonts w:ascii="Arial" w:hAnsi="Arial" w:cs="Arial"/>
          <w:sz w:val="20"/>
          <w:szCs w:val="20"/>
        </w:rPr>
        <w:t>„</w:t>
      </w:r>
      <w:r w:rsidRPr="00253444">
        <w:rPr>
          <w:rFonts w:ascii="Arial" w:hAnsi="Arial" w:cs="Arial"/>
          <w:b/>
          <w:sz w:val="20"/>
          <w:szCs w:val="20"/>
        </w:rPr>
        <w:t>Zákon o VO</w:t>
      </w:r>
      <w:r w:rsidRPr="00253444">
        <w:rPr>
          <w:rFonts w:ascii="Arial" w:hAnsi="Arial" w:cs="Arial"/>
          <w:sz w:val="20"/>
          <w:szCs w:val="20"/>
        </w:rPr>
        <w:t>“ je zákon č. 343/2015 Z. z. o verejnom obstarávaní a o zmene a doplnení niektorých zákonov v znení neskorších predpisov,</w:t>
      </w:r>
    </w:p>
    <w:p w14:paraId="5AE244C4" w14:textId="08995977" w:rsidR="004A51DE" w:rsidRPr="00253444" w:rsidRDefault="00074059" w:rsidP="00AE4681">
      <w:pPr>
        <w:pStyle w:val="MLOdsek"/>
        <w:numPr>
          <w:ilvl w:val="0"/>
          <w:numId w:val="9"/>
        </w:numPr>
        <w:spacing w:before="120" w:line="290" w:lineRule="auto"/>
        <w:ind w:left="1134" w:hanging="567"/>
        <w:rPr>
          <w:rFonts w:ascii="Arial" w:hAnsi="Arial" w:cs="Arial"/>
          <w:sz w:val="20"/>
          <w:szCs w:val="20"/>
        </w:rPr>
      </w:pPr>
      <w:r w:rsidRPr="00253444">
        <w:rPr>
          <w:rFonts w:ascii="Arial" w:eastAsia="Calibri" w:hAnsi="Arial" w:cs="Arial"/>
          <w:sz w:val="20"/>
          <w:szCs w:val="20"/>
          <w:lang w:eastAsia="en-US"/>
        </w:rPr>
        <w:t>„</w:t>
      </w:r>
      <w:r w:rsidRPr="00253444">
        <w:rPr>
          <w:rFonts w:ascii="Arial" w:eastAsia="Calibri" w:hAnsi="Arial" w:cs="Arial"/>
          <w:b/>
          <w:sz w:val="20"/>
          <w:szCs w:val="20"/>
          <w:lang w:eastAsia="en-US"/>
        </w:rPr>
        <w:t>Zákonník práce“</w:t>
      </w:r>
      <w:r w:rsidRPr="00253444">
        <w:rPr>
          <w:rFonts w:ascii="Arial" w:eastAsia="Calibri" w:hAnsi="Arial" w:cs="Arial"/>
          <w:sz w:val="20"/>
          <w:szCs w:val="20"/>
          <w:lang w:eastAsia="en-US"/>
        </w:rPr>
        <w:t xml:space="preserve"> je </w:t>
      </w:r>
      <w:r w:rsidRPr="00253444">
        <w:rPr>
          <w:rFonts w:ascii="Arial" w:hAnsi="Arial" w:cs="Arial"/>
          <w:sz w:val="20"/>
          <w:szCs w:val="20"/>
        </w:rPr>
        <w:t>zákon č. 311/2001 Z. z. Zákonník práce v znení neskorších predpisov</w:t>
      </w:r>
      <w:r w:rsidR="00A03394">
        <w:rPr>
          <w:rFonts w:ascii="Arial" w:hAnsi="Arial" w:cs="Arial"/>
          <w:sz w:val="20"/>
          <w:szCs w:val="20"/>
        </w:rPr>
        <w:t>.</w:t>
      </w:r>
    </w:p>
    <w:p w14:paraId="0B869742" w14:textId="4A634183" w:rsidR="00073519" w:rsidRPr="00C114A9" w:rsidRDefault="00073519" w:rsidP="00253444">
      <w:pPr>
        <w:pStyle w:val="MLNadpislnku"/>
        <w:spacing w:before="360" w:after="240" w:line="290" w:lineRule="auto"/>
        <w:ind w:left="567" w:hanging="567"/>
        <w:jc w:val="both"/>
        <w:rPr>
          <w:rFonts w:ascii="Arial" w:hAnsi="Arial" w:cs="Arial"/>
          <w:sz w:val="20"/>
          <w:szCs w:val="20"/>
        </w:rPr>
      </w:pPr>
      <w:bookmarkStart w:id="0" w:name="_Ref95813954"/>
      <w:r w:rsidRPr="00253444">
        <w:rPr>
          <w:rFonts w:ascii="Arial" w:hAnsi="Arial" w:cs="Arial"/>
          <w:sz w:val="20"/>
          <w:szCs w:val="20"/>
        </w:rPr>
        <w:t>VYHLÁSENIA ZMLUVNÝCH STRÁN</w:t>
      </w:r>
      <w:bookmarkEnd w:id="0"/>
    </w:p>
    <w:p w14:paraId="5F7D2277" w14:textId="5EEF3E4A" w:rsidR="00073519" w:rsidRPr="00C114A9" w:rsidRDefault="00073519" w:rsidP="00C114A9">
      <w:pPr>
        <w:pStyle w:val="MLOdsek"/>
        <w:spacing w:before="120" w:line="290" w:lineRule="auto"/>
        <w:ind w:left="567" w:hanging="567"/>
        <w:rPr>
          <w:rFonts w:ascii="Arial" w:hAnsi="Arial" w:cs="Arial"/>
          <w:sz w:val="20"/>
          <w:szCs w:val="20"/>
        </w:rPr>
      </w:pPr>
      <w:r w:rsidRPr="00C114A9">
        <w:rPr>
          <w:rFonts w:ascii="Arial" w:hAnsi="Arial" w:cs="Arial"/>
          <w:sz w:val="20"/>
          <w:szCs w:val="20"/>
        </w:rPr>
        <w:t>Zhotoviteľ vyhlasuje, že je spôsobilý uzatvoriť túto Zmluvu</w:t>
      </w:r>
      <w:r w:rsidR="00DB0ED5" w:rsidRPr="00C114A9">
        <w:rPr>
          <w:rFonts w:ascii="Arial" w:hAnsi="Arial" w:cs="Arial"/>
          <w:sz w:val="20"/>
          <w:szCs w:val="20"/>
        </w:rPr>
        <w:t xml:space="preserve"> o dielo</w:t>
      </w:r>
      <w:r w:rsidRPr="00C114A9">
        <w:rPr>
          <w:rFonts w:ascii="Arial" w:hAnsi="Arial" w:cs="Arial"/>
          <w:sz w:val="20"/>
          <w:szCs w:val="20"/>
        </w:rPr>
        <w:t xml:space="preserve"> a riadne </w:t>
      </w:r>
      <w:r w:rsidR="00C114A9">
        <w:rPr>
          <w:rFonts w:ascii="Arial" w:hAnsi="Arial" w:cs="Arial"/>
          <w:sz w:val="20"/>
          <w:szCs w:val="20"/>
        </w:rPr>
        <w:t>plniť záväzky z nej vyplývajúce.</w:t>
      </w:r>
    </w:p>
    <w:p w14:paraId="5EA029E3" w14:textId="5CC9C12D" w:rsidR="00073519" w:rsidRPr="00C114A9" w:rsidRDefault="00073519" w:rsidP="00C114A9">
      <w:pPr>
        <w:pStyle w:val="MLOdsek"/>
        <w:spacing w:before="120" w:line="290" w:lineRule="auto"/>
        <w:ind w:left="567" w:hanging="567"/>
        <w:rPr>
          <w:rFonts w:ascii="Arial" w:hAnsi="Arial" w:cs="Arial"/>
          <w:sz w:val="20"/>
          <w:szCs w:val="20"/>
        </w:rPr>
      </w:pPr>
      <w:r w:rsidRPr="00C114A9">
        <w:rPr>
          <w:rFonts w:ascii="Arial" w:hAnsi="Arial" w:cs="Arial"/>
          <w:sz w:val="20"/>
          <w:szCs w:val="20"/>
        </w:rPr>
        <w:t xml:space="preserve">Zhotoviteľ vyhlasuje, že </w:t>
      </w:r>
      <w:r w:rsidR="00107882" w:rsidRPr="00C114A9">
        <w:rPr>
          <w:rFonts w:ascii="Arial" w:hAnsi="Arial" w:cs="Arial"/>
          <w:sz w:val="20"/>
          <w:szCs w:val="20"/>
        </w:rPr>
        <w:t>disponuje všetkými oprávneniami požadovanými príslušnými orgánmi a</w:t>
      </w:r>
      <w:r w:rsidR="00AE2E20" w:rsidRPr="00C114A9">
        <w:rPr>
          <w:rFonts w:ascii="Arial" w:hAnsi="Arial" w:cs="Arial"/>
          <w:sz w:val="20"/>
          <w:szCs w:val="20"/>
        </w:rPr>
        <w:t>/alebo vyžadovanými príslušnými právnymi predpismi</w:t>
      </w:r>
      <w:r w:rsidR="00107882" w:rsidRPr="00C114A9">
        <w:rPr>
          <w:rFonts w:ascii="Arial" w:hAnsi="Arial" w:cs="Arial"/>
          <w:sz w:val="20"/>
          <w:szCs w:val="20"/>
        </w:rPr>
        <w:t xml:space="preserve"> a že </w:t>
      </w:r>
      <w:r w:rsidRPr="00C114A9">
        <w:rPr>
          <w:rFonts w:ascii="Arial" w:hAnsi="Arial" w:cs="Arial"/>
          <w:sz w:val="20"/>
          <w:szCs w:val="20"/>
        </w:rPr>
        <w:t xml:space="preserve">má </w:t>
      </w:r>
      <w:r w:rsidR="009A7D05" w:rsidRPr="00C114A9">
        <w:rPr>
          <w:rFonts w:ascii="Arial" w:hAnsi="Arial" w:cs="Arial"/>
          <w:sz w:val="20"/>
          <w:szCs w:val="20"/>
        </w:rPr>
        <w:t xml:space="preserve">k dispozícii </w:t>
      </w:r>
      <w:r w:rsidRPr="00C114A9">
        <w:rPr>
          <w:rFonts w:ascii="Arial" w:hAnsi="Arial" w:cs="Arial"/>
          <w:sz w:val="20"/>
          <w:szCs w:val="20"/>
        </w:rPr>
        <w:t>nevyhnutné kapacity a technické schopnosti</w:t>
      </w:r>
      <w:r w:rsidR="00107882" w:rsidRPr="00C114A9">
        <w:rPr>
          <w:rFonts w:ascii="Arial" w:hAnsi="Arial" w:cs="Arial"/>
          <w:sz w:val="20"/>
          <w:szCs w:val="20"/>
        </w:rPr>
        <w:t xml:space="preserve"> na</w:t>
      </w:r>
      <w:r w:rsidR="00AE2E20" w:rsidRPr="00C114A9">
        <w:rPr>
          <w:rFonts w:ascii="Arial" w:hAnsi="Arial" w:cs="Arial"/>
          <w:sz w:val="20"/>
          <w:szCs w:val="20"/>
        </w:rPr>
        <w:t xml:space="preserve"> riadne a včasné zhotovenie Diela</w:t>
      </w:r>
      <w:r w:rsidR="00107882" w:rsidRPr="00C114A9">
        <w:rPr>
          <w:rFonts w:ascii="Arial" w:hAnsi="Arial" w:cs="Arial"/>
          <w:sz w:val="20"/>
          <w:szCs w:val="20"/>
        </w:rPr>
        <w:t xml:space="preserve"> podľa podmienok dohodnutých v tejto Zmluve o dielo</w:t>
      </w:r>
      <w:r w:rsidR="00145B1C" w:rsidRPr="00C114A9">
        <w:rPr>
          <w:rFonts w:ascii="Arial" w:hAnsi="Arial" w:cs="Arial"/>
          <w:sz w:val="20"/>
          <w:szCs w:val="20"/>
        </w:rPr>
        <w:t>.</w:t>
      </w:r>
      <w:r w:rsidRPr="00C114A9">
        <w:rPr>
          <w:rFonts w:ascii="Arial" w:hAnsi="Arial" w:cs="Arial"/>
          <w:sz w:val="20"/>
          <w:szCs w:val="20"/>
        </w:rPr>
        <w:t xml:space="preserve"> </w:t>
      </w:r>
    </w:p>
    <w:p w14:paraId="1315221F" w14:textId="448DFA25" w:rsidR="00073519" w:rsidRPr="00C114A9" w:rsidRDefault="7271D0AC" w:rsidP="00C114A9">
      <w:pPr>
        <w:pStyle w:val="MLOdsek"/>
        <w:spacing w:before="120" w:line="290" w:lineRule="auto"/>
        <w:ind w:left="567" w:hanging="567"/>
        <w:rPr>
          <w:rFonts w:ascii="Arial" w:hAnsi="Arial" w:cs="Arial"/>
          <w:sz w:val="20"/>
          <w:szCs w:val="20"/>
        </w:rPr>
      </w:pPr>
      <w:r w:rsidRPr="00C114A9">
        <w:rPr>
          <w:rFonts w:ascii="Arial" w:hAnsi="Arial" w:cs="Arial"/>
          <w:sz w:val="20"/>
          <w:szCs w:val="20"/>
        </w:rPr>
        <w:t>Zhotoviteľ vyhlasuje</w:t>
      </w:r>
      <w:r w:rsidR="00AF03C0" w:rsidRPr="00C114A9">
        <w:rPr>
          <w:rFonts w:ascii="Arial" w:hAnsi="Arial" w:cs="Arial"/>
          <w:sz w:val="20"/>
          <w:szCs w:val="20"/>
        </w:rPr>
        <w:t xml:space="preserve">, že </w:t>
      </w:r>
      <w:r w:rsidRPr="00D970D6">
        <w:rPr>
          <w:rFonts w:ascii="Arial" w:hAnsi="Arial" w:cs="Arial"/>
          <w:sz w:val="20"/>
          <w:szCs w:val="20"/>
        </w:rPr>
        <w:t>má splnené povinnosti, ktoré mu vyplývajú v zmysle Zákona o registri partnerov verejného sektora</w:t>
      </w:r>
      <w:r w:rsidRPr="00C114A9">
        <w:rPr>
          <w:rFonts w:ascii="Arial" w:hAnsi="Arial" w:cs="Arial"/>
          <w:sz w:val="20"/>
          <w:szCs w:val="20"/>
        </w:rPr>
        <w:t xml:space="preserve"> a počas trvania tejto Zmluvy</w:t>
      </w:r>
      <w:r w:rsidR="58A9003E" w:rsidRPr="00C114A9">
        <w:rPr>
          <w:rFonts w:ascii="Arial" w:hAnsi="Arial" w:cs="Arial"/>
          <w:sz w:val="20"/>
          <w:szCs w:val="20"/>
        </w:rPr>
        <w:t xml:space="preserve"> o dielo</w:t>
      </w:r>
      <w:r w:rsidRPr="00C114A9">
        <w:rPr>
          <w:rFonts w:ascii="Arial" w:hAnsi="Arial" w:cs="Arial"/>
          <w:sz w:val="20"/>
          <w:szCs w:val="20"/>
        </w:rPr>
        <w:t xml:space="preserve"> bude udržiavať zápis v tomto registri a riadne plniť všetky povinnosti vyplývajúce pre neho zo Zákona o registri partnerov verejného sektora.</w:t>
      </w:r>
    </w:p>
    <w:p w14:paraId="21278721" w14:textId="09625058" w:rsidR="00A56871" w:rsidRPr="00C114A9" w:rsidRDefault="5FC06AB5" w:rsidP="00C114A9">
      <w:pPr>
        <w:pStyle w:val="MLOdsek"/>
        <w:spacing w:before="120" w:line="290" w:lineRule="auto"/>
        <w:ind w:left="567" w:hanging="567"/>
        <w:rPr>
          <w:rFonts w:ascii="Arial" w:hAnsi="Arial" w:cs="Arial"/>
          <w:sz w:val="20"/>
          <w:szCs w:val="20"/>
        </w:rPr>
      </w:pPr>
      <w:bookmarkStart w:id="1" w:name="_Ref95813965"/>
      <w:r w:rsidRPr="00C114A9">
        <w:rPr>
          <w:rFonts w:ascii="Arial" w:hAnsi="Arial" w:cs="Arial"/>
          <w:sz w:val="20"/>
          <w:szCs w:val="20"/>
        </w:rPr>
        <w:t xml:space="preserve">Zhotoviteľ </w:t>
      </w:r>
      <w:r w:rsidR="00AF03C0" w:rsidRPr="00C114A9">
        <w:rPr>
          <w:rFonts w:ascii="Arial" w:hAnsi="Arial" w:cs="Arial"/>
          <w:sz w:val="20"/>
          <w:szCs w:val="20"/>
        </w:rPr>
        <w:t xml:space="preserve">vyhlasuje, že </w:t>
      </w:r>
      <w:r w:rsidRPr="00C114A9">
        <w:rPr>
          <w:rFonts w:ascii="Arial" w:hAnsi="Arial" w:cs="Arial"/>
          <w:sz w:val="20"/>
          <w:szCs w:val="20"/>
        </w:rPr>
        <w:t>pre prípad z</w:t>
      </w:r>
      <w:r w:rsidR="6347B31D" w:rsidRPr="00C114A9">
        <w:rPr>
          <w:rFonts w:ascii="Arial" w:hAnsi="Arial" w:cs="Arial"/>
          <w:sz w:val="20"/>
          <w:szCs w:val="20"/>
        </w:rPr>
        <w:t>odpovednosti za škodu spôsobenú</w:t>
      </w:r>
      <w:r w:rsidRPr="00C114A9">
        <w:rPr>
          <w:rFonts w:ascii="Arial" w:hAnsi="Arial" w:cs="Arial"/>
          <w:sz w:val="20"/>
          <w:szCs w:val="20"/>
        </w:rPr>
        <w:t xml:space="preserve"> pri </w:t>
      </w:r>
      <w:r w:rsidR="00D970D6">
        <w:rPr>
          <w:rFonts w:ascii="Arial" w:hAnsi="Arial" w:cs="Arial"/>
          <w:sz w:val="20"/>
          <w:szCs w:val="20"/>
        </w:rPr>
        <w:t>plnení povinností</w:t>
      </w:r>
      <w:r w:rsidRPr="00C114A9">
        <w:rPr>
          <w:rFonts w:ascii="Arial" w:hAnsi="Arial" w:cs="Arial"/>
          <w:sz w:val="20"/>
          <w:szCs w:val="20"/>
        </w:rPr>
        <w:t xml:space="preserve"> podľa tejto Zmluvy o dielo </w:t>
      </w:r>
      <w:r w:rsidRPr="00D970D6">
        <w:rPr>
          <w:rFonts w:ascii="Arial" w:hAnsi="Arial" w:cs="Arial"/>
          <w:sz w:val="20"/>
          <w:szCs w:val="20"/>
        </w:rPr>
        <w:t>uzatvorí poistnú zmluvu</w:t>
      </w:r>
      <w:r w:rsidR="3AFF3F0C" w:rsidRPr="00D970D6">
        <w:rPr>
          <w:rFonts w:ascii="Arial" w:hAnsi="Arial" w:cs="Arial"/>
          <w:sz w:val="20"/>
          <w:szCs w:val="20"/>
        </w:rPr>
        <w:t xml:space="preserve"> s predmetom plnenia v prospech Objednávateľa</w:t>
      </w:r>
      <w:r w:rsidRPr="00C114A9">
        <w:rPr>
          <w:rFonts w:ascii="Arial" w:hAnsi="Arial" w:cs="Arial"/>
          <w:sz w:val="20"/>
          <w:szCs w:val="20"/>
        </w:rPr>
        <w:t xml:space="preserve">, čo preukazuje Objednávateľovi </w:t>
      </w:r>
      <w:r w:rsidR="67D8AA93" w:rsidRPr="00C114A9">
        <w:rPr>
          <w:rFonts w:ascii="Arial" w:hAnsi="Arial" w:cs="Arial"/>
          <w:sz w:val="20"/>
          <w:szCs w:val="20"/>
        </w:rPr>
        <w:t xml:space="preserve">pred podpisom </w:t>
      </w:r>
      <w:r w:rsidR="0C9485F5" w:rsidRPr="00C114A9">
        <w:rPr>
          <w:rFonts w:ascii="Arial" w:hAnsi="Arial" w:cs="Arial"/>
          <w:sz w:val="20"/>
          <w:szCs w:val="20"/>
        </w:rPr>
        <w:t xml:space="preserve">Zmluvy o dielo </w:t>
      </w:r>
      <w:r w:rsidRPr="00C114A9">
        <w:rPr>
          <w:rFonts w:ascii="Arial" w:hAnsi="Arial" w:cs="Arial"/>
          <w:sz w:val="20"/>
          <w:szCs w:val="20"/>
        </w:rPr>
        <w:t>predložením platnej a účinnej poistnej zmluvy, ktorej predmetom je poistenie zodpovednosti za škodu spôsobenú konaním Zhotoviteľa v súvislo</w:t>
      </w:r>
      <w:r w:rsidR="58A9003E" w:rsidRPr="00C114A9">
        <w:rPr>
          <w:rFonts w:ascii="Arial" w:hAnsi="Arial" w:cs="Arial"/>
          <w:sz w:val="20"/>
          <w:szCs w:val="20"/>
        </w:rPr>
        <w:t>sti s plnením podľa tejto Zmluvy o dielo</w:t>
      </w:r>
      <w:r w:rsidRPr="00C114A9">
        <w:rPr>
          <w:rFonts w:ascii="Arial" w:hAnsi="Arial" w:cs="Arial"/>
          <w:sz w:val="20"/>
          <w:szCs w:val="20"/>
        </w:rPr>
        <w:t xml:space="preserve"> na poistnú sumu v minimálnom  rozsahu ceny (predpokladanej hodnoty zákazky) Diela.</w:t>
      </w:r>
      <w:bookmarkEnd w:id="1"/>
      <w:r w:rsidRPr="00C114A9">
        <w:rPr>
          <w:rFonts w:ascii="Arial" w:hAnsi="Arial" w:cs="Arial"/>
          <w:sz w:val="20"/>
          <w:szCs w:val="20"/>
        </w:rPr>
        <w:t xml:space="preserve"> </w:t>
      </w:r>
    </w:p>
    <w:p w14:paraId="4CC1AD61" w14:textId="560A6934" w:rsidR="0030377A" w:rsidRPr="00C114A9" w:rsidRDefault="5FC06AB5" w:rsidP="00C114A9">
      <w:pPr>
        <w:pStyle w:val="MLOdsek"/>
        <w:spacing w:before="120" w:line="290" w:lineRule="auto"/>
        <w:ind w:left="567" w:hanging="567"/>
        <w:rPr>
          <w:rFonts w:ascii="Arial" w:hAnsi="Arial" w:cs="Arial"/>
          <w:sz w:val="20"/>
          <w:szCs w:val="20"/>
        </w:rPr>
      </w:pPr>
      <w:r w:rsidRPr="00C114A9">
        <w:rPr>
          <w:rFonts w:ascii="Arial" w:hAnsi="Arial" w:cs="Arial"/>
          <w:sz w:val="20"/>
          <w:szCs w:val="20"/>
        </w:rPr>
        <w:lastRenderedPageBreak/>
        <w:t xml:space="preserve">Objednávateľ vyhlasuje, že je </w:t>
      </w:r>
      <w:r w:rsidR="5CD662C9" w:rsidRPr="00C114A9">
        <w:rPr>
          <w:rFonts w:ascii="Arial" w:hAnsi="Arial" w:cs="Arial"/>
          <w:sz w:val="20"/>
          <w:szCs w:val="20"/>
        </w:rPr>
        <w:t>orgánom verejnej moci</w:t>
      </w:r>
      <w:r w:rsidR="00AF03C0" w:rsidRPr="00C114A9">
        <w:rPr>
          <w:rFonts w:ascii="Arial" w:hAnsi="Arial" w:cs="Arial"/>
          <w:sz w:val="20"/>
          <w:szCs w:val="20"/>
        </w:rPr>
        <w:t>  zriadeným</w:t>
      </w:r>
      <w:r w:rsidR="5CD662C9" w:rsidRPr="00C114A9">
        <w:rPr>
          <w:rFonts w:ascii="Arial" w:hAnsi="Arial" w:cs="Arial"/>
          <w:sz w:val="20"/>
          <w:szCs w:val="20"/>
        </w:rPr>
        <w:t xml:space="preserve"> </w:t>
      </w:r>
      <w:r w:rsidRPr="00C114A9">
        <w:rPr>
          <w:rFonts w:ascii="Arial" w:hAnsi="Arial" w:cs="Arial"/>
          <w:sz w:val="20"/>
          <w:szCs w:val="20"/>
        </w:rPr>
        <w:t>v súlade s právnym poriadkom Slovenskej republiky,</w:t>
      </w:r>
      <w:r w:rsidR="00AF03C0" w:rsidRPr="00C114A9">
        <w:rPr>
          <w:rFonts w:ascii="Arial" w:hAnsi="Arial" w:cs="Arial"/>
          <w:sz w:val="20"/>
          <w:szCs w:val="20"/>
        </w:rPr>
        <w:t xml:space="preserve"> pričom</w:t>
      </w:r>
      <w:r w:rsidRPr="00C114A9">
        <w:rPr>
          <w:rFonts w:ascii="Arial" w:hAnsi="Arial" w:cs="Arial"/>
          <w:sz w:val="20"/>
          <w:szCs w:val="20"/>
        </w:rPr>
        <w:t xml:space="preserve"> spĺňa všetky podmienky a požiadavky stanovené v</w:t>
      </w:r>
      <w:r w:rsidR="5CD662C9" w:rsidRPr="00C114A9">
        <w:rPr>
          <w:rFonts w:ascii="Arial" w:hAnsi="Arial" w:cs="Arial"/>
          <w:sz w:val="20"/>
          <w:szCs w:val="20"/>
        </w:rPr>
        <w:t> </w:t>
      </w:r>
      <w:r w:rsidRPr="00C114A9">
        <w:rPr>
          <w:rFonts w:ascii="Arial" w:hAnsi="Arial" w:cs="Arial"/>
          <w:sz w:val="20"/>
          <w:szCs w:val="20"/>
        </w:rPr>
        <w:t>tejto</w:t>
      </w:r>
      <w:r w:rsidR="5CD662C9" w:rsidRPr="00C114A9">
        <w:rPr>
          <w:rFonts w:ascii="Arial" w:hAnsi="Arial" w:cs="Arial"/>
          <w:sz w:val="20"/>
          <w:szCs w:val="20"/>
        </w:rPr>
        <w:t xml:space="preserve"> </w:t>
      </w:r>
      <w:r w:rsidRPr="00C114A9">
        <w:rPr>
          <w:rFonts w:ascii="Arial" w:hAnsi="Arial" w:cs="Arial"/>
          <w:sz w:val="20"/>
          <w:szCs w:val="20"/>
        </w:rPr>
        <w:t>Zmluve</w:t>
      </w:r>
      <w:r w:rsidR="18C1010A" w:rsidRPr="00C114A9">
        <w:rPr>
          <w:rFonts w:ascii="Arial" w:hAnsi="Arial" w:cs="Arial"/>
          <w:sz w:val="20"/>
          <w:szCs w:val="20"/>
        </w:rPr>
        <w:t xml:space="preserve"> o dielo</w:t>
      </w:r>
      <w:r w:rsidRPr="00C114A9">
        <w:rPr>
          <w:rFonts w:ascii="Arial" w:hAnsi="Arial" w:cs="Arial"/>
          <w:sz w:val="20"/>
          <w:szCs w:val="20"/>
        </w:rPr>
        <w:t xml:space="preserve">, </w:t>
      </w:r>
      <w:r w:rsidR="00AF03C0" w:rsidRPr="00C114A9">
        <w:rPr>
          <w:rFonts w:ascii="Arial" w:hAnsi="Arial" w:cs="Arial"/>
          <w:sz w:val="20"/>
          <w:szCs w:val="20"/>
        </w:rPr>
        <w:t xml:space="preserve">a </w:t>
      </w:r>
      <w:r w:rsidRPr="00C114A9">
        <w:rPr>
          <w:rFonts w:ascii="Arial" w:hAnsi="Arial" w:cs="Arial"/>
          <w:sz w:val="20"/>
          <w:szCs w:val="20"/>
        </w:rPr>
        <w:t>je oprávnený a spôsobilý uzatvoriť túto Zmluvu</w:t>
      </w:r>
      <w:r w:rsidR="18C1010A" w:rsidRPr="00C114A9">
        <w:rPr>
          <w:rFonts w:ascii="Arial" w:hAnsi="Arial" w:cs="Arial"/>
          <w:sz w:val="20"/>
          <w:szCs w:val="20"/>
        </w:rPr>
        <w:t xml:space="preserve"> o dielo</w:t>
      </w:r>
      <w:r w:rsidRPr="00C114A9">
        <w:rPr>
          <w:rFonts w:ascii="Arial" w:hAnsi="Arial" w:cs="Arial"/>
          <w:sz w:val="20"/>
          <w:szCs w:val="20"/>
        </w:rPr>
        <w:t xml:space="preserve"> a riadne plniť záväzky v nej obsiahnuté. </w:t>
      </w:r>
    </w:p>
    <w:p w14:paraId="695214CB" w14:textId="06206A07" w:rsidR="00E50859" w:rsidRPr="00D970D6" w:rsidRDefault="00E50859" w:rsidP="00D970D6">
      <w:pPr>
        <w:pStyle w:val="MLNadpislnku"/>
        <w:tabs>
          <w:tab w:val="clear" w:pos="878"/>
        </w:tabs>
        <w:spacing w:before="360" w:after="240" w:line="290" w:lineRule="auto"/>
        <w:ind w:left="567" w:hanging="567"/>
        <w:jc w:val="both"/>
        <w:rPr>
          <w:rFonts w:ascii="Arial" w:hAnsi="Arial" w:cs="Arial"/>
          <w:sz w:val="20"/>
          <w:szCs w:val="20"/>
        </w:rPr>
      </w:pPr>
      <w:bookmarkStart w:id="2" w:name="_Ref516652402"/>
      <w:r w:rsidRPr="00D970D6">
        <w:rPr>
          <w:rFonts w:ascii="Arial" w:hAnsi="Arial" w:cs="Arial"/>
          <w:sz w:val="20"/>
          <w:szCs w:val="20"/>
        </w:rPr>
        <w:t xml:space="preserve">PREDMET ZMLUVY </w:t>
      </w:r>
    </w:p>
    <w:p w14:paraId="4DEA106D" w14:textId="4394D287" w:rsidR="00EB5D2A" w:rsidRPr="00D970D6" w:rsidRDefault="00EB5D2A" w:rsidP="00D970D6">
      <w:pPr>
        <w:pStyle w:val="MLOdsek"/>
        <w:spacing w:before="120" w:line="290" w:lineRule="auto"/>
        <w:ind w:left="567" w:hanging="567"/>
        <w:rPr>
          <w:rFonts w:ascii="Arial" w:hAnsi="Arial" w:cs="Arial"/>
          <w:sz w:val="20"/>
          <w:szCs w:val="20"/>
        </w:rPr>
      </w:pPr>
      <w:r w:rsidRPr="00D970D6">
        <w:rPr>
          <w:rFonts w:ascii="Arial" w:hAnsi="Arial" w:cs="Arial"/>
          <w:sz w:val="20"/>
          <w:szCs w:val="20"/>
        </w:rPr>
        <w:t>Predmetom tejto Zmluvy o dielo je úprava práv a povinností Zmluvných strán spojených so záväzkom Zhotoviteľa</w:t>
      </w:r>
      <w:r w:rsidR="009F61ED">
        <w:rPr>
          <w:rFonts w:ascii="Arial" w:hAnsi="Arial" w:cs="Arial"/>
          <w:sz w:val="20"/>
          <w:szCs w:val="20"/>
        </w:rPr>
        <w:t xml:space="preserve"> zhotoviť Dielo</w:t>
      </w:r>
      <w:r w:rsidRPr="00D970D6">
        <w:rPr>
          <w:rFonts w:ascii="Arial" w:hAnsi="Arial" w:cs="Arial"/>
          <w:sz w:val="20"/>
          <w:szCs w:val="20"/>
        </w:rPr>
        <w:t xml:space="preserve"> na vlastné náklady a</w:t>
      </w:r>
      <w:r w:rsidR="009F61ED">
        <w:rPr>
          <w:rFonts w:ascii="Arial" w:hAnsi="Arial" w:cs="Arial"/>
          <w:sz w:val="20"/>
          <w:szCs w:val="20"/>
        </w:rPr>
        <w:t> </w:t>
      </w:r>
      <w:r w:rsidRPr="00D970D6">
        <w:rPr>
          <w:rFonts w:ascii="Arial" w:hAnsi="Arial" w:cs="Arial"/>
          <w:sz w:val="20"/>
          <w:szCs w:val="20"/>
        </w:rPr>
        <w:t>nebezpečenstvo</w:t>
      </w:r>
      <w:r w:rsidR="009F61ED">
        <w:rPr>
          <w:rFonts w:ascii="Arial" w:hAnsi="Arial" w:cs="Arial"/>
          <w:sz w:val="20"/>
          <w:szCs w:val="20"/>
        </w:rPr>
        <w:t xml:space="preserve">, </w:t>
      </w:r>
      <w:r w:rsidRPr="00D970D6">
        <w:rPr>
          <w:rFonts w:ascii="Arial" w:hAnsi="Arial" w:cs="Arial"/>
          <w:sz w:val="20"/>
          <w:szCs w:val="20"/>
        </w:rPr>
        <w:t>riadne, včas, za cenu a</w:t>
      </w:r>
      <w:r w:rsidR="009F61ED">
        <w:rPr>
          <w:rFonts w:ascii="Arial" w:hAnsi="Arial" w:cs="Arial"/>
          <w:sz w:val="20"/>
          <w:szCs w:val="20"/>
        </w:rPr>
        <w:t> za ďalších podmienok dohodnutých v tejto Zmluvy o dielo. Vykonanie Diela zahŕňa</w:t>
      </w:r>
      <w:r w:rsidRPr="00D970D6">
        <w:rPr>
          <w:rFonts w:ascii="Arial" w:hAnsi="Arial" w:cs="Arial"/>
          <w:sz w:val="20"/>
          <w:szCs w:val="20"/>
        </w:rPr>
        <w:t>:</w:t>
      </w:r>
    </w:p>
    <w:p w14:paraId="3A7DD684" w14:textId="01E02104" w:rsidR="00EB5D2A" w:rsidRPr="00D970D6" w:rsidRDefault="00EB5D2A" w:rsidP="00AE4681">
      <w:pPr>
        <w:pStyle w:val="MLOdsek"/>
        <w:numPr>
          <w:ilvl w:val="0"/>
          <w:numId w:val="11"/>
        </w:numPr>
        <w:spacing w:before="120" w:line="290" w:lineRule="auto"/>
        <w:ind w:left="1134" w:hanging="567"/>
        <w:rPr>
          <w:rFonts w:ascii="Arial" w:hAnsi="Arial" w:cs="Arial"/>
          <w:sz w:val="20"/>
          <w:szCs w:val="20"/>
        </w:rPr>
      </w:pPr>
      <w:r w:rsidRPr="00D970D6">
        <w:rPr>
          <w:rFonts w:ascii="Arial" w:hAnsi="Arial" w:cs="Arial"/>
          <w:sz w:val="20"/>
          <w:szCs w:val="20"/>
        </w:rPr>
        <w:t xml:space="preserve">vytvorenie a dodanie výstupov </w:t>
      </w:r>
      <w:r w:rsidR="00131F62">
        <w:rPr>
          <w:rFonts w:ascii="Arial" w:hAnsi="Arial" w:cs="Arial"/>
          <w:sz w:val="20"/>
          <w:szCs w:val="20"/>
        </w:rPr>
        <w:t>tzn. j</w:t>
      </w:r>
      <w:r w:rsidR="00991382">
        <w:rPr>
          <w:rFonts w:ascii="Arial" w:hAnsi="Arial" w:cs="Arial"/>
          <w:sz w:val="20"/>
          <w:szCs w:val="20"/>
        </w:rPr>
        <w:t>ednotlivých častí Diela, čo zahŕňa dodanie častí Informačného systému vrátane dokumentácie</w:t>
      </w:r>
      <w:r w:rsidRPr="00D970D6">
        <w:rPr>
          <w:rFonts w:ascii="Arial" w:hAnsi="Arial" w:cs="Arial"/>
          <w:sz w:val="20"/>
          <w:szCs w:val="20"/>
        </w:rPr>
        <w:t>,</w:t>
      </w:r>
    </w:p>
    <w:p w14:paraId="42A22BDD" w14:textId="08DEA071" w:rsidR="00EB5D2A" w:rsidRPr="00D970D6" w:rsidRDefault="00EB5D2A" w:rsidP="00AE4681">
      <w:pPr>
        <w:pStyle w:val="MLOdsek"/>
        <w:numPr>
          <w:ilvl w:val="0"/>
          <w:numId w:val="11"/>
        </w:numPr>
        <w:spacing w:before="120" w:line="290" w:lineRule="auto"/>
        <w:ind w:left="1134" w:hanging="567"/>
        <w:rPr>
          <w:rFonts w:ascii="Arial" w:hAnsi="Arial" w:cs="Arial"/>
          <w:sz w:val="20"/>
          <w:szCs w:val="20"/>
        </w:rPr>
      </w:pPr>
      <w:r w:rsidRPr="00D970D6">
        <w:rPr>
          <w:rFonts w:ascii="Arial" w:hAnsi="Arial" w:cs="Arial"/>
          <w:sz w:val="20"/>
          <w:szCs w:val="20"/>
        </w:rPr>
        <w:t>udelenie súhlasu na používanie autorských diel, resp. iných predmetov práv duševného vlastníctva, ktoré boli  vytvorené na základe, resp. v rámci plnenia tejto Zmluvy o dielo, a to v</w:t>
      </w:r>
      <w:r w:rsidR="00131F62">
        <w:rPr>
          <w:rFonts w:ascii="Arial" w:hAnsi="Arial" w:cs="Arial"/>
          <w:sz w:val="20"/>
          <w:szCs w:val="20"/>
        </w:rPr>
        <w:t> rozsahu požadovanom Objednávateľom podľa tejto Zmluvy o dielo</w:t>
      </w:r>
      <w:r w:rsidRPr="00D970D6">
        <w:rPr>
          <w:rFonts w:ascii="Arial" w:hAnsi="Arial" w:cs="Arial"/>
          <w:sz w:val="20"/>
          <w:szCs w:val="20"/>
        </w:rPr>
        <w:t xml:space="preserve">,  a </w:t>
      </w:r>
    </w:p>
    <w:p w14:paraId="1C9FDBF0" w14:textId="77777777" w:rsidR="00EB5D2A" w:rsidRPr="00D970D6" w:rsidRDefault="00EB5D2A" w:rsidP="00AE4681">
      <w:pPr>
        <w:pStyle w:val="MLOdsek"/>
        <w:numPr>
          <w:ilvl w:val="0"/>
          <w:numId w:val="11"/>
        </w:numPr>
        <w:spacing w:before="120" w:line="290" w:lineRule="auto"/>
        <w:ind w:left="1134" w:hanging="567"/>
        <w:rPr>
          <w:rFonts w:ascii="Arial" w:hAnsi="Arial" w:cs="Arial"/>
          <w:sz w:val="20"/>
          <w:szCs w:val="20"/>
        </w:rPr>
      </w:pPr>
      <w:r w:rsidRPr="00D970D6">
        <w:rPr>
          <w:rFonts w:ascii="Arial" w:hAnsi="Arial" w:cs="Arial"/>
          <w:sz w:val="20"/>
          <w:szCs w:val="20"/>
        </w:rPr>
        <w:t xml:space="preserve">dodanie, resp. zabezpečenie poskytnutia potrebných licencií k SW produktom. </w:t>
      </w:r>
    </w:p>
    <w:p w14:paraId="7CF3D53C" w14:textId="40998DEB" w:rsidR="00620F34" w:rsidRPr="00991382" w:rsidRDefault="00EB5D2A" w:rsidP="00991382">
      <w:pPr>
        <w:pStyle w:val="MLOdsek"/>
        <w:numPr>
          <w:ilvl w:val="0"/>
          <w:numId w:val="0"/>
        </w:numPr>
        <w:spacing w:before="120" w:line="290" w:lineRule="auto"/>
        <w:ind w:left="567"/>
        <w:rPr>
          <w:rFonts w:ascii="Arial" w:hAnsi="Arial" w:cs="Arial"/>
          <w:strike/>
          <w:sz w:val="20"/>
          <w:szCs w:val="20"/>
        </w:rPr>
      </w:pPr>
      <w:r w:rsidRPr="00991382">
        <w:rPr>
          <w:rFonts w:ascii="Arial" w:hAnsi="Arial" w:cs="Arial"/>
          <w:sz w:val="20"/>
          <w:szCs w:val="20"/>
        </w:rPr>
        <w:t>Pre zamedzenie pochybností Zmluvné strany výslovne uvádzajú, že súčasťou plnenia na základe tejto Zmluvy o dielo nie je dodávka HW.</w:t>
      </w:r>
    </w:p>
    <w:p w14:paraId="427ED39E" w14:textId="3CB6780F" w:rsidR="00601A20" w:rsidRPr="0011267F" w:rsidRDefault="0014658B" w:rsidP="00991382">
      <w:pPr>
        <w:pStyle w:val="MLOdsek"/>
        <w:spacing w:before="120" w:line="290" w:lineRule="auto"/>
        <w:ind w:left="567" w:hanging="567"/>
        <w:rPr>
          <w:rFonts w:ascii="Arial" w:hAnsi="Arial" w:cs="Arial"/>
          <w:spacing w:val="1"/>
          <w:sz w:val="20"/>
          <w:szCs w:val="20"/>
        </w:rPr>
      </w:pPr>
      <w:bookmarkStart w:id="3" w:name="_Ref95807892"/>
      <w:bookmarkEnd w:id="2"/>
      <w:r w:rsidRPr="00991382">
        <w:rPr>
          <w:rFonts w:ascii="Arial" w:hAnsi="Arial" w:cs="Arial"/>
          <w:sz w:val="20"/>
          <w:szCs w:val="20"/>
        </w:rPr>
        <w:t>Zhotoviteľ sa zaväzuje zhotoviť Dielo riadne, včas, na svoje nák</w:t>
      </w:r>
      <w:r w:rsidR="002507DA" w:rsidRPr="00991382">
        <w:rPr>
          <w:rFonts w:ascii="Arial" w:hAnsi="Arial" w:cs="Arial"/>
          <w:sz w:val="20"/>
          <w:szCs w:val="20"/>
        </w:rPr>
        <w:t xml:space="preserve">lady a na svoje nebezpečenstvo </w:t>
      </w:r>
      <w:r w:rsidRPr="00991382">
        <w:rPr>
          <w:rFonts w:ascii="Arial" w:hAnsi="Arial" w:cs="Arial"/>
          <w:sz w:val="20"/>
          <w:szCs w:val="20"/>
        </w:rPr>
        <w:t>v súlade s požiadavkami Objednávateľa uvedenými v tejto Zmluve o dielo, vrátane jej príloh</w:t>
      </w:r>
      <w:r w:rsidR="002507DA" w:rsidRPr="00991382">
        <w:rPr>
          <w:rFonts w:ascii="Arial" w:hAnsi="Arial" w:cs="Arial"/>
          <w:sz w:val="20"/>
          <w:szCs w:val="20"/>
        </w:rPr>
        <w:t>,</w:t>
      </w:r>
      <w:r w:rsidR="006B7DDF">
        <w:rPr>
          <w:rFonts w:ascii="Arial" w:hAnsi="Arial" w:cs="Arial"/>
          <w:sz w:val="20"/>
          <w:szCs w:val="20"/>
        </w:rPr>
        <w:t xml:space="preserve"> a v súlade so všeobecne záväznými právnymi predpismi;</w:t>
      </w:r>
      <w:r w:rsidR="002507DA" w:rsidRPr="00991382">
        <w:rPr>
          <w:rFonts w:ascii="Arial" w:hAnsi="Arial" w:cs="Arial"/>
          <w:sz w:val="20"/>
          <w:szCs w:val="20"/>
        </w:rPr>
        <w:t xml:space="preserve"> a odovzdať </w:t>
      </w:r>
      <w:r w:rsidR="002507DA" w:rsidRPr="0029271C">
        <w:rPr>
          <w:rFonts w:ascii="Arial" w:hAnsi="Arial" w:cs="Arial"/>
          <w:sz w:val="20"/>
          <w:szCs w:val="20"/>
        </w:rPr>
        <w:t>ho Zhotoviteľovi</w:t>
      </w:r>
      <w:r w:rsidRPr="0029271C">
        <w:rPr>
          <w:rFonts w:ascii="Arial" w:hAnsi="Arial" w:cs="Arial"/>
          <w:sz w:val="20"/>
          <w:szCs w:val="20"/>
        </w:rPr>
        <w:t xml:space="preserve">, pričom sa zaväzuje postupovať </w:t>
      </w:r>
      <w:r w:rsidR="00247FEF" w:rsidRPr="0029271C">
        <w:rPr>
          <w:rFonts w:ascii="Arial" w:hAnsi="Arial" w:cs="Arial"/>
          <w:sz w:val="20"/>
          <w:szCs w:val="20"/>
        </w:rPr>
        <w:t>pri z</w:t>
      </w:r>
      <w:r w:rsidRPr="0029271C">
        <w:rPr>
          <w:rFonts w:ascii="Arial" w:hAnsi="Arial" w:cs="Arial"/>
          <w:sz w:val="20"/>
          <w:szCs w:val="20"/>
        </w:rPr>
        <w:t xml:space="preserve">hotovovaní Diela s odbornou starostlivosťou, čestne, svedomito, hospodárne s využitím dostupných odborných znalostí a skúseností v súlade s jemu známymi záujmami Objednávateľa. </w:t>
      </w:r>
      <w:r w:rsidR="00601A20" w:rsidRPr="0029271C">
        <w:rPr>
          <w:rFonts w:ascii="Arial" w:hAnsi="Arial" w:cs="Arial"/>
          <w:sz w:val="20"/>
          <w:szCs w:val="20"/>
          <w:lang w:eastAsia="sk-SK"/>
        </w:rPr>
        <w:t xml:space="preserve">Zhotoviteľ sa zaväzuje </w:t>
      </w:r>
      <w:r w:rsidR="00601A20" w:rsidRPr="0029271C">
        <w:rPr>
          <w:rFonts w:ascii="Arial" w:hAnsi="Arial" w:cs="Arial"/>
          <w:spacing w:val="1"/>
          <w:sz w:val="20"/>
          <w:szCs w:val="20"/>
        </w:rPr>
        <w:t>zhotoviť</w:t>
      </w:r>
      <w:r w:rsidR="00601A20" w:rsidRPr="0029271C">
        <w:rPr>
          <w:rFonts w:ascii="Arial" w:hAnsi="Arial" w:cs="Arial"/>
          <w:sz w:val="20"/>
          <w:szCs w:val="20"/>
          <w:lang w:eastAsia="sk-SK"/>
        </w:rPr>
        <w:t xml:space="preserve"> jednotlivé časti Diela na základe dohodnutého časového harmonogramu</w:t>
      </w:r>
      <w:r w:rsidR="00334CD9" w:rsidRPr="0029271C">
        <w:rPr>
          <w:rFonts w:ascii="Arial" w:hAnsi="Arial" w:cs="Arial"/>
          <w:sz w:val="20"/>
          <w:szCs w:val="20"/>
          <w:lang w:eastAsia="sk-SK"/>
        </w:rPr>
        <w:t xml:space="preserve"> </w:t>
      </w:r>
      <w:r w:rsidR="00334CD9" w:rsidRPr="0011267F">
        <w:rPr>
          <w:rFonts w:ascii="Arial" w:hAnsi="Arial" w:cs="Arial"/>
          <w:sz w:val="20"/>
          <w:szCs w:val="20"/>
          <w:lang w:eastAsia="sk-SK"/>
        </w:rPr>
        <w:t xml:space="preserve">podľa </w:t>
      </w:r>
      <w:r w:rsidR="00131F62" w:rsidRPr="003A4EBC">
        <w:rPr>
          <w:rFonts w:ascii="Arial" w:hAnsi="Arial" w:cs="Arial"/>
          <w:sz w:val="20"/>
          <w:szCs w:val="20"/>
          <w:lang w:eastAsia="sk-SK"/>
        </w:rPr>
        <w:t>p</w:t>
      </w:r>
      <w:r w:rsidR="00334CD9" w:rsidRPr="003A4EBC">
        <w:rPr>
          <w:rFonts w:ascii="Arial" w:hAnsi="Arial" w:cs="Arial"/>
          <w:sz w:val="20"/>
          <w:szCs w:val="20"/>
          <w:lang w:eastAsia="sk-SK"/>
        </w:rPr>
        <w:t xml:space="preserve">rílohy </w:t>
      </w:r>
      <w:r w:rsidR="00601A20" w:rsidRPr="003A4EBC">
        <w:rPr>
          <w:rFonts w:ascii="Arial" w:hAnsi="Arial" w:cs="Arial"/>
          <w:sz w:val="20"/>
          <w:szCs w:val="20"/>
          <w:lang w:eastAsia="sk-SK"/>
        </w:rPr>
        <w:t>č</w:t>
      </w:r>
      <w:r w:rsidR="006460BE" w:rsidRPr="003A4EBC">
        <w:rPr>
          <w:rFonts w:ascii="Arial" w:hAnsi="Arial" w:cs="Arial"/>
          <w:sz w:val="20"/>
          <w:szCs w:val="20"/>
          <w:lang w:eastAsia="sk-SK"/>
        </w:rPr>
        <w:t xml:space="preserve"> </w:t>
      </w:r>
      <w:r w:rsidR="0076161E" w:rsidRPr="0011267F">
        <w:rPr>
          <w:rFonts w:ascii="Arial" w:hAnsi="Arial" w:cs="Arial"/>
          <w:sz w:val="20"/>
          <w:szCs w:val="20"/>
        </w:rPr>
        <w:t>2</w:t>
      </w:r>
      <w:r w:rsidR="006460BE" w:rsidRPr="0011267F">
        <w:rPr>
          <w:rFonts w:ascii="Arial" w:hAnsi="Arial" w:cs="Arial"/>
          <w:sz w:val="20"/>
          <w:szCs w:val="20"/>
        </w:rPr>
        <w:t xml:space="preserve">, </w:t>
      </w:r>
      <w:r w:rsidR="00601A20" w:rsidRPr="0011267F">
        <w:rPr>
          <w:rFonts w:ascii="Arial" w:hAnsi="Arial" w:cs="Arial"/>
          <w:sz w:val="20"/>
          <w:szCs w:val="20"/>
          <w:lang w:eastAsia="sk-SK"/>
        </w:rPr>
        <w:t xml:space="preserve"> </w:t>
      </w:r>
      <w:r w:rsidR="00C416DF" w:rsidRPr="0011267F">
        <w:rPr>
          <w:rFonts w:ascii="Arial" w:hAnsi="Arial" w:cs="Arial"/>
          <w:sz w:val="20"/>
          <w:szCs w:val="20"/>
          <w:lang w:eastAsia="sk-SK"/>
        </w:rPr>
        <w:t>tejto Zmluvy o dielo</w:t>
      </w:r>
      <w:r w:rsidR="00601A20" w:rsidRPr="0011267F">
        <w:rPr>
          <w:rFonts w:ascii="Arial" w:hAnsi="Arial" w:cs="Arial"/>
          <w:sz w:val="20"/>
          <w:szCs w:val="20"/>
          <w:lang w:eastAsia="sk-SK"/>
        </w:rPr>
        <w:t>.</w:t>
      </w:r>
      <w:bookmarkEnd w:id="3"/>
      <w:r w:rsidR="00601A20" w:rsidRPr="0011267F">
        <w:rPr>
          <w:rFonts w:ascii="Arial" w:hAnsi="Arial" w:cs="Arial"/>
          <w:sz w:val="20"/>
          <w:szCs w:val="20"/>
          <w:lang w:eastAsia="sk-SK"/>
        </w:rPr>
        <w:t xml:space="preserve"> </w:t>
      </w:r>
    </w:p>
    <w:p w14:paraId="395F87FA" w14:textId="36484D29" w:rsidR="004978E7" w:rsidRPr="006460BE" w:rsidRDefault="0058223F" w:rsidP="006460BE">
      <w:pPr>
        <w:pStyle w:val="MLOdsek"/>
        <w:spacing w:before="120" w:line="290" w:lineRule="auto"/>
        <w:ind w:left="567" w:hanging="567"/>
        <w:rPr>
          <w:rFonts w:ascii="Arial" w:hAnsi="Arial" w:cs="Arial"/>
          <w:sz w:val="20"/>
          <w:szCs w:val="20"/>
        </w:rPr>
      </w:pPr>
      <w:bookmarkStart w:id="4" w:name="_Ref95807086"/>
      <w:r w:rsidRPr="006460BE">
        <w:rPr>
          <w:rFonts w:ascii="Arial" w:hAnsi="Arial" w:cs="Arial"/>
          <w:sz w:val="20"/>
          <w:szCs w:val="20"/>
        </w:rPr>
        <w:t>Z</w:t>
      </w:r>
      <w:r w:rsidR="00C911FD" w:rsidRPr="006460BE">
        <w:rPr>
          <w:rFonts w:ascii="Arial" w:hAnsi="Arial" w:cs="Arial"/>
          <w:sz w:val="20"/>
          <w:szCs w:val="20"/>
        </w:rPr>
        <w:t xml:space="preserve">hotoviteľ sa zaväzuje </w:t>
      </w:r>
      <w:r w:rsidR="00E576AE" w:rsidRPr="006460BE">
        <w:rPr>
          <w:rFonts w:ascii="Arial" w:hAnsi="Arial" w:cs="Arial"/>
          <w:sz w:val="20"/>
          <w:szCs w:val="20"/>
        </w:rPr>
        <w:t>zhotovi</w:t>
      </w:r>
      <w:r w:rsidR="00C911FD" w:rsidRPr="006460BE">
        <w:rPr>
          <w:rFonts w:ascii="Arial" w:hAnsi="Arial" w:cs="Arial"/>
          <w:sz w:val="20"/>
          <w:szCs w:val="20"/>
        </w:rPr>
        <w:t xml:space="preserve">ť Dielo </w:t>
      </w:r>
      <w:r w:rsidRPr="006460BE">
        <w:rPr>
          <w:rFonts w:ascii="Arial" w:hAnsi="Arial" w:cs="Arial"/>
          <w:sz w:val="20"/>
          <w:szCs w:val="20"/>
        </w:rPr>
        <w:t xml:space="preserve">v </w:t>
      </w:r>
      <w:r w:rsidR="006D4084" w:rsidRPr="006460BE">
        <w:rPr>
          <w:rFonts w:ascii="Arial" w:hAnsi="Arial" w:cs="Arial"/>
          <w:sz w:val="20"/>
          <w:szCs w:val="20"/>
        </w:rPr>
        <w:t>nasledovnom</w:t>
      </w:r>
      <w:r w:rsidR="00AA012B" w:rsidRPr="006460BE">
        <w:rPr>
          <w:rFonts w:ascii="Arial" w:hAnsi="Arial" w:cs="Arial"/>
          <w:sz w:val="20"/>
          <w:szCs w:val="20"/>
        </w:rPr>
        <w:t xml:space="preserve"> rozsahu</w:t>
      </w:r>
      <w:r w:rsidR="007420DB" w:rsidRPr="006460BE">
        <w:rPr>
          <w:rFonts w:ascii="Arial" w:hAnsi="Arial" w:cs="Arial"/>
          <w:sz w:val="20"/>
          <w:szCs w:val="20"/>
        </w:rPr>
        <w:t xml:space="preserve"> a jednotlivých plneniach</w:t>
      </w:r>
      <w:r w:rsidR="00453BAF" w:rsidRPr="006460BE">
        <w:rPr>
          <w:rFonts w:ascii="Arial" w:hAnsi="Arial" w:cs="Arial"/>
          <w:sz w:val="20"/>
          <w:szCs w:val="20"/>
        </w:rPr>
        <w:t>:</w:t>
      </w:r>
      <w:bookmarkEnd w:id="4"/>
    </w:p>
    <w:p w14:paraId="44F9120B" w14:textId="696765E3" w:rsidR="00C01E25" w:rsidRPr="0076161E" w:rsidRDefault="003B56AD" w:rsidP="0076161E">
      <w:pPr>
        <w:pStyle w:val="MLOdsek"/>
        <w:numPr>
          <w:ilvl w:val="2"/>
          <w:numId w:val="5"/>
        </w:numPr>
        <w:spacing w:before="120" w:line="290" w:lineRule="auto"/>
        <w:rPr>
          <w:rFonts w:ascii="Arial" w:hAnsi="Arial" w:cs="Arial"/>
          <w:sz w:val="20"/>
          <w:szCs w:val="20"/>
        </w:rPr>
      </w:pPr>
      <w:bookmarkStart w:id="5" w:name="_Ref529980802"/>
      <w:bookmarkStart w:id="6" w:name="_Ref516662976"/>
      <w:r w:rsidRPr="0076161E">
        <w:rPr>
          <w:rFonts w:ascii="Arial" w:hAnsi="Arial" w:cs="Arial"/>
          <w:sz w:val="20"/>
          <w:szCs w:val="20"/>
        </w:rPr>
        <w:t>zh</w:t>
      </w:r>
      <w:r w:rsidR="00F96635" w:rsidRPr="0076161E">
        <w:rPr>
          <w:rFonts w:ascii="Arial" w:hAnsi="Arial" w:cs="Arial"/>
          <w:sz w:val="20"/>
          <w:szCs w:val="20"/>
        </w:rPr>
        <w:t xml:space="preserve">otovenie </w:t>
      </w:r>
      <w:r w:rsidR="00C065F6" w:rsidRPr="0076161E">
        <w:rPr>
          <w:rFonts w:ascii="Arial" w:hAnsi="Arial" w:cs="Arial"/>
          <w:b/>
          <w:sz w:val="20"/>
          <w:szCs w:val="20"/>
        </w:rPr>
        <w:t>Informačného systému</w:t>
      </w:r>
      <w:r w:rsidR="00A535C1" w:rsidRPr="0076161E">
        <w:rPr>
          <w:rFonts w:ascii="Arial" w:hAnsi="Arial" w:cs="Arial"/>
          <w:sz w:val="20"/>
          <w:szCs w:val="20"/>
        </w:rPr>
        <w:t xml:space="preserve"> </w:t>
      </w:r>
      <w:r w:rsidR="00D94E4A" w:rsidRPr="0076161E">
        <w:rPr>
          <w:rFonts w:ascii="Arial" w:hAnsi="Arial" w:cs="Arial"/>
          <w:sz w:val="20"/>
          <w:szCs w:val="20"/>
        </w:rPr>
        <w:t xml:space="preserve">v súlade so špecifikáciou </w:t>
      </w:r>
      <w:r w:rsidR="00131F62" w:rsidRPr="0076161E">
        <w:rPr>
          <w:rFonts w:ascii="Arial" w:hAnsi="Arial" w:cs="Arial"/>
          <w:sz w:val="20"/>
          <w:szCs w:val="20"/>
        </w:rPr>
        <w:t>podľa p</w:t>
      </w:r>
      <w:r w:rsidR="00D47F90" w:rsidRPr="0076161E">
        <w:rPr>
          <w:rFonts w:ascii="Arial" w:hAnsi="Arial" w:cs="Arial"/>
          <w:sz w:val="20"/>
          <w:szCs w:val="20"/>
        </w:rPr>
        <w:t xml:space="preserve">rílohy č. </w:t>
      </w:r>
      <w:r w:rsidR="0076161E" w:rsidRPr="0076161E">
        <w:rPr>
          <w:rFonts w:ascii="Arial" w:hAnsi="Arial" w:cs="Arial"/>
          <w:sz w:val="20"/>
          <w:szCs w:val="20"/>
        </w:rPr>
        <w:t>1</w:t>
      </w:r>
      <w:r w:rsidR="006460BE" w:rsidRPr="0076161E">
        <w:rPr>
          <w:rFonts w:ascii="Arial" w:hAnsi="Arial" w:cs="Arial"/>
          <w:sz w:val="20"/>
          <w:szCs w:val="20"/>
        </w:rPr>
        <w:t xml:space="preserve"> </w:t>
      </w:r>
      <w:r w:rsidR="00D47F90" w:rsidRPr="0076161E">
        <w:rPr>
          <w:rFonts w:ascii="Arial" w:hAnsi="Arial" w:cs="Arial"/>
          <w:sz w:val="20"/>
          <w:szCs w:val="20"/>
        </w:rPr>
        <w:t xml:space="preserve"> </w:t>
      </w:r>
      <w:r w:rsidR="00334CD9" w:rsidRPr="0076161E">
        <w:rPr>
          <w:rFonts w:ascii="Arial" w:hAnsi="Arial" w:cs="Arial"/>
          <w:sz w:val="20"/>
          <w:szCs w:val="20"/>
        </w:rPr>
        <w:t xml:space="preserve">tejto Zmluvy o dielo </w:t>
      </w:r>
      <w:r w:rsidR="00D47F90" w:rsidRPr="0076161E">
        <w:rPr>
          <w:rFonts w:ascii="Arial" w:hAnsi="Arial" w:cs="Arial"/>
          <w:sz w:val="20"/>
          <w:szCs w:val="20"/>
        </w:rPr>
        <w:t>vrátane súvisiacej dokumentácie</w:t>
      </w:r>
      <w:bookmarkEnd w:id="5"/>
      <w:r w:rsidR="0076161E" w:rsidRPr="0076161E">
        <w:rPr>
          <w:rFonts w:ascii="Arial" w:hAnsi="Arial" w:cs="Arial"/>
          <w:sz w:val="20"/>
          <w:szCs w:val="20"/>
        </w:rPr>
        <w:t xml:space="preserve">, v zmysle Vyhlášky Úradu podpredsedu vlády Slovenskej republiky pre investície a informatizáciu </w:t>
      </w:r>
      <w:r w:rsidR="0076161E">
        <w:rPr>
          <w:rFonts w:ascii="Arial" w:hAnsi="Arial" w:cs="Arial"/>
          <w:sz w:val="20"/>
          <w:szCs w:val="20"/>
        </w:rPr>
        <w:t xml:space="preserve">č. 85/2022 Z. z. </w:t>
      </w:r>
      <w:r w:rsidR="0076161E" w:rsidRPr="0076161E">
        <w:rPr>
          <w:rFonts w:ascii="Arial" w:hAnsi="Arial" w:cs="Arial"/>
          <w:sz w:val="20"/>
          <w:szCs w:val="20"/>
        </w:rPr>
        <w:t>o riadení projektov</w:t>
      </w:r>
      <w:r w:rsidR="003A0C62" w:rsidRPr="0076161E">
        <w:rPr>
          <w:rFonts w:ascii="Arial" w:hAnsi="Arial" w:cs="Arial"/>
          <w:sz w:val="20"/>
          <w:szCs w:val="20"/>
        </w:rPr>
        <w:t>,</w:t>
      </w:r>
    </w:p>
    <w:p w14:paraId="65E89C29" w14:textId="5545F53F" w:rsidR="00773F49" w:rsidRPr="006460BE" w:rsidRDefault="003B56AD" w:rsidP="006460BE">
      <w:pPr>
        <w:pStyle w:val="MLOdsek"/>
        <w:numPr>
          <w:ilvl w:val="2"/>
          <w:numId w:val="5"/>
        </w:numPr>
        <w:tabs>
          <w:tab w:val="clear" w:pos="1134"/>
        </w:tabs>
        <w:spacing w:before="120" w:line="290" w:lineRule="auto"/>
        <w:ind w:hanging="567"/>
        <w:rPr>
          <w:rFonts w:ascii="Arial" w:hAnsi="Arial" w:cs="Arial"/>
          <w:sz w:val="20"/>
          <w:szCs w:val="20"/>
        </w:rPr>
      </w:pPr>
      <w:bookmarkStart w:id="7" w:name="_Ref529980772"/>
      <w:r w:rsidRPr="006460BE">
        <w:rPr>
          <w:rFonts w:ascii="Arial" w:hAnsi="Arial" w:cs="Arial"/>
          <w:sz w:val="20"/>
          <w:szCs w:val="20"/>
        </w:rPr>
        <w:t>vypracovanie projektovej dokumentácie v zmysle prílohy č. 1 k Vyhláške č. 85/2020 pre</w:t>
      </w:r>
      <w:r w:rsidR="002D54A7" w:rsidRPr="006460BE">
        <w:rPr>
          <w:rFonts w:ascii="Arial" w:hAnsi="Arial" w:cs="Arial"/>
          <w:sz w:val="20"/>
          <w:szCs w:val="20"/>
        </w:rPr>
        <w:t xml:space="preserve"> iniciačnú fázu s ID I-04 a</w:t>
      </w:r>
      <w:r w:rsidRPr="006460BE">
        <w:rPr>
          <w:rFonts w:ascii="Arial" w:hAnsi="Arial" w:cs="Arial"/>
          <w:sz w:val="20"/>
          <w:szCs w:val="20"/>
        </w:rPr>
        <w:t xml:space="preserve"> realizačnú fázu s ID R1 až R4</w:t>
      </w:r>
      <w:r w:rsidR="00C04209" w:rsidRPr="006460BE">
        <w:rPr>
          <w:rFonts w:ascii="Arial" w:hAnsi="Arial" w:cs="Arial"/>
          <w:sz w:val="20"/>
          <w:szCs w:val="20"/>
        </w:rPr>
        <w:t xml:space="preserve">, </w:t>
      </w:r>
    </w:p>
    <w:bookmarkEnd w:id="7"/>
    <w:p w14:paraId="70F3720F" w14:textId="0360E333" w:rsidR="00F96635" w:rsidRPr="006460BE" w:rsidRDefault="00C01E25" w:rsidP="006460BE">
      <w:pPr>
        <w:pStyle w:val="MLOdsek"/>
        <w:numPr>
          <w:ilvl w:val="2"/>
          <w:numId w:val="5"/>
        </w:numPr>
        <w:tabs>
          <w:tab w:val="clear" w:pos="1134"/>
        </w:tabs>
        <w:spacing w:before="120" w:line="290" w:lineRule="auto"/>
        <w:ind w:hanging="567"/>
        <w:rPr>
          <w:rFonts w:ascii="Arial" w:hAnsi="Arial" w:cs="Arial"/>
          <w:sz w:val="20"/>
          <w:szCs w:val="20"/>
        </w:rPr>
      </w:pPr>
      <w:r w:rsidRPr="006460BE">
        <w:rPr>
          <w:rFonts w:ascii="Arial" w:hAnsi="Arial" w:cs="Arial"/>
          <w:sz w:val="20"/>
          <w:szCs w:val="20"/>
        </w:rPr>
        <w:t>realizácia</w:t>
      </w:r>
      <w:r w:rsidR="00F96635" w:rsidRPr="006460BE">
        <w:rPr>
          <w:rFonts w:ascii="Arial" w:hAnsi="Arial" w:cs="Arial"/>
          <w:sz w:val="20"/>
          <w:szCs w:val="20"/>
        </w:rPr>
        <w:t xml:space="preserve"> riešenia</w:t>
      </w:r>
      <w:r w:rsidR="00F567B3" w:rsidRPr="006460BE">
        <w:rPr>
          <w:rFonts w:ascii="Arial" w:hAnsi="Arial" w:cs="Arial"/>
          <w:sz w:val="20"/>
          <w:szCs w:val="20"/>
        </w:rPr>
        <w:t xml:space="preserve">, </w:t>
      </w:r>
      <w:r w:rsidR="00DA44BA" w:rsidRPr="006460BE">
        <w:rPr>
          <w:rFonts w:ascii="Arial" w:hAnsi="Arial" w:cs="Arial"/>
          <w:sz w:val="20"/>
          <w:szCs w:val="20"/>
        </w:rPr>
        <w:t xml:space="preserve">vrátane </w:t>
      </w:r>
      <w:r w:rsidR="00F567B3" w:rsidRPr="006460BE">
        <w:rPr>
          <w:rFonts w:ascii="Arial" w:hAnsi="Arial" w:cs="Arial"/>
          <w:sz w:val="20"/>
          <w:szCs w:val="20"/>
        </w:rPr>
        <w:t>implementáci</w:t>
      </w:r>
      <w:r w:rsidR="00DA44BA" w:rsidRPr="006460BE">
        <w:rPr>
          <w:rFonts w:ascii="Arial" w:hAnsi="Arial" w:cs="Arial"/>
          <w:sz w:val="20"/>
          <w:szCs w:val="20"/>
        </w:rPr>
        <w:t>e</w:t>
      </w:r>
      <w:r w:rsidR="00F96635" w:rsidRPr="006460BE">
        <w:rPr>
          <w:rFonts w:ascii="Arial" w:hAnsi="Arial" w:cs="Arial"/>
          <w:sz w:val="20"/>
          <w:szCs w:val="20"/>
        </w:rPr>
        <w:t xml:space="preserve"> a</w:t>
      </w:r>
      <w:r w:rsidR="007420DB" w:rsidRPr="006460BE">
        <w:rPr>
          <w:rFonts w:ascii="Arial" w:hAnsi="Arial" w:cs="Arial"/>
          <w:sz w:val="20"/>
          <w:szCs w:val="20"/>
        </w:rPr>
        <w:t> </w:t>
      </w:r>
      <w:r w:rsidR="00F96635" w:rsidRPr="006460BE">
        <w:rPr>
          <w:rFonts w:ascii="Arial" w:hAnsi="Arial" w:cs="Arial"/>
          <w:sz w:val="20"/>
          <w:szCs w:val="20"/>
        </w:rPr>
        <w:t>testovani</w:t>
      </w:r>
      <w:r w:rsidR="007420DB" w:rsidRPr="006460BE">
        <w:rPr>
          <w:rFonts w:ascii="Arial" w:hAnsi="Arial" w:cs="Arial"/>
          <w:sz w:val="20"/>
          <w:szCs w:val="20"/>
        </w:rPr>
        <w:t>a, ktorá zahŕňa</w:t>
      </w:r>
      <w:r w:rsidR="00F96635" w:rsidRPr="006460BE">
        <w:rPr>
          <w:rFonts w:ascii="Arial" w:hAnsi="Arial" w:cs="Arial"/>
          <w:sz w:val="20"/>
          <w:szCs w:val="20"/>
        </w:rPr>
        <w:t>:</w:t>
      </w:r>
    </w:p>
    <w:p w14:paraId="22360557" w14:textId="2079776F" w:rsidR="00C01E25" w:rsidRPr="006460BE" w:rsidRDefault="00356A32" w:rsidP="006460BE">
      <w:pPr>
        <w:pStyle w:val="MLOdsek"/>
        <w:numPr>
          <w:ilvl w:val="3"/>
          <w:numId w:val="5"/>
        </w:numPr>
        <w:tabs>
          <w:tab w:val="clear" w:pos="1531"/>
        </w:tabs>
        <w:spacing w:before="120" w:line="290" w:lineRule="auto"/>
        <w:ind w:left="1418" w:hanging="283"/>
        <w:rPr>
          <w:rFonts w:ascii="Arial" w:hAnsi="Arial" w:cs="Arial"/>
          <w:sz w:val="20"/>
          <w:szCs w:val="20"/>
        </w:rPr>
      </w:pPr>
      <w:bookmarkStart w:id="8" w:name="_Ref305985"/>
      <w:r w:rsidRPr="006460BE">
        <w:rPr>
          <w:rFonts w:ascii="Arial" w:hAnsi="Arial" w:cs="Arial"/>
          <w:sz w:val="20"/>
          <w:szCs w:val="20"/>
        </w:rPr>
        <w:t>v</w:t>
      </w:r>
      <w:r w:rsidR="00E05105" w:rsidRPr="006460BE">
        <w:rPr>
          <w:rFonts w:ascii="Arial" w:hAnsi="Arial" w:cs="Arial"/>
          <w:sz w:val="20"/>
          <w:szCs w:val="20"/>
        </w:rPr>
        <w:t>ývoj,</w:t>
      </w:r>
      <w:r w:rsidRPr="006460BE">
        <w:rPr>
          <w:rFonts w:ascii="Arial" w:hAnsi="Arial" w:cs="Arial"/>
          <w:sz w:val="20"/>
          <w:szCs w:val="20"/>
        </w:rPr>
        <w:t xml:space="preserve"> zabezpečenie</w:t>
      </w:r>
      <w:r w:rsidR="00E05105" w:rsidRPr="006460BE">
        <w:rPr>
          <w:rFonts w:ascii="Arial" w:hAnsi="Arial" w:cs="Arial"/>
          <w:sz w:val="20"/>
          <w:szCs w:val="20"/>
        </w:rPr>
        <w:t xml:space="preserve"> a poskytnutie súčinnosti Objednávateľovi pri implementácii </w:t>
      </w:r>
      <w:r w:rsidRPr="006460BE">
        <w:rPr>
          <w:rFonts w:ascii="Arial" w:hAnsi="Arial" w:cs="Arial"/>
          <w:sz w:val="20"/>
          <w:szCs w:val="20"/>
        </w:rPr>
        <w:t>Informačného systému</w:t>
      </w:r>
      <w:r w:rsidR="00E05105" w:rsidRPr="006460BE">
        <w:rPr>
          <w:rFonts w:ascii="Arial" w:hAnsi="Arial" w:cs="Arial"/>
          <w:sz w:val="20"/>
          <w:szCs w:val="20"/>
        </w:rPr>
        <w:t xml:space="preserve"> a pri uvedení Informačného systému do prevádzky na produkčnom pracovisku Objednávateľa</w:t>
      </w:r>
      <w:r w:rsidR="00C01E25" w:rsidRPr="006460BE">
        <w:rPr>
          <w:rFonts w:ascii="Arial" w:hAnsi="Arial" w:cs="Arial"/>
          <w:sz w:val="20"/>
          <w:szCs w:val="20"/>
        </w:rPr>
        <w:t>,</w:t>
      </w:r>
      <w:bookmarkEnd w:id="8"/>
    </w:p>
    <w:p w14:paraId="3EA9C513" w14:textId="6E82F1C7" w:rsidR="00F96635" w:rsidRPr="006460BE" w:rsidRDefault="00F96635" w:rsidP="006460BE">
      <w:pPr>
        <w:pStyle w:val="MLOdsek"/>
        <w:numPr>
          <w:ilvl w:val="3"/>
          <w:numId w:val="5"/>
        </w:numPr>
        <w:tabs>
          <w:tab w:val="clear" w:pos="1531"/>
        </w:tabs>
        <w:spacing w:before="120" w:line="290" w:lineRule="auto"/>
        <w:ind w:left="1418" w:hanging="283"/>
        <w:rPr>
          <w:rFonts w:ascii="Arial" w:hAnsi="Arial" w:cs="Arial"/>
          <w:sz w:val="20"/>
          <w:szCs w:val="20"/>
        </w:rPr>
      </w:pPr>
      <w:r w:rsidRPr="006460BE">
        <w:rPr>
          <w:rFonts w:ascii="Arial" w:hAnsi="Arial" w:cs="Arial"/>
          <w:sz w:val="20"/>
          <w:szCs w:val="20"/>
        </w:rPr>
        <w:t>vyhotovenie podporných prostriedkov a konverzných programov</w:t>
      </w:r>
      <w:r w:rsidR="00E05105" w:rsidRPr="006460BE">
        <w:rPr>
          <w:rFonts w:ascii="Arial" w:hAnsi="Arial" w:cs="Arial"/>
          <w:sz w:val="20"/>
          <w:szCs w:val="20"/>
        </w:rPr>
        <w:t xml:space="preserve"> vrátane vyhotovenia súvisiacej dokumentácie</w:t>
      </w:r>
      <w:r w:rsidR="009E4E42" w:rsidRPr="006460BE">
        <w:rPr>
          <w:rFonts w:ascii="Arial" w:hAnsi="Arial" w:cs="Arial"/>
          <w:sz w:val="20"/>
          <w:szCs w:val="20"/>
        </w:rPr>
        <w:t>,</w:t>
      </w:r>
    </w:p>
    <w:p w14:paraId="6CE842E6" w14:textId="27C284AC" w:rsidR="00F96635" w:rsidRPr="006460BE" w:rsidRDefault="00F96635" w:rsidP="006460BE">
      <w:pPr>
        <w:pStyle w:val="MLOdsek"/>
        <w:numPr>
          <w:ilvl w:val="3"/>
          <w:numId w:val="5"/>
        </w:numPr>
        <w:tabs>
          <w:tab w:val="clear" w:pos="1531"/>
        </w:tabs>
        <w:spacing w:before="120" w:line="290" w:lineRule="auto"/>
        <w:ind w:left="1418" w:hanging="283"/>
        <w:rPr>
          <w:rFonts w:ascii="Arial" w:hAnsi="Arial" w:cs="Arial"/>
          <w:sz w:val="20"/>
          <w:szCs w:val="20"/>
        </w:rPr>
      </w:pPr>
      <w:r w:rsidRPr="006460BE">
        <w:rPr>
          <w:rFonts w:ascii="Arial" w:hAnsi="Arial" w:cs="Arial"/>
          <w:sz w:val="20"/>
          <w:szCs w:val="20"/>
        </w:rPr>
        <w:t xml:space="preserve">inštalácia, nastavenie parametrov a užívateľského nastavenia </w:t>
      </w:r>
      <w:r w:rsidR="00AA7E22" w:rsidRPr="006460BE">
        <w:rPr>
          <w:rFonts w:ascii="Arial" w:hAnsi="Arial" w:cs="Arial"/>
          <w:sz w:val="20"/>
          <w:szCs w:val="20"/>
        </w:rPr>
        <w:t>Informačného s</w:t>
      </w:r>
      <w:r w:rsidR="009E4E42" w:rsidRPr="006460BE">
        <w:rPr>
          <w:rFonts w:ascii="Arial" w:hAnsi="Arial" w:cs="Arial"/>
          <w:sz w:val="20"/>
          <w:szCs w:val="20"/>
        </w:rPr>
        <w:t>ystému</w:t>
      </w:r>
      <w:r w:rsidRPr="006460BE">
        <w:rPr>
          <w:rFonts w:ascii="Arial" w:hAnsi="Arial" w:cs="Arial"/>
          <w:sz w:val="20"/>
          <w:szCs w:val="20"/>
        </w:rPr>
        <w:t xml:space="preserve"> a ich integrácia </w:t>
      </w:r>
      <w:r w:rsidR="00356A32" w:rsidRPr="006460BE">
        <w:rPr>
          <w:rFonts w:ascii="Arial" w:hAnsi="Arial" w:cs="Arial"/>
          <w:sz w:val="20"/>
          <w:szCs w:val="20"/>
        </w:rPr>
        <w:t xml:space="preserve">a ich uvedenie do prevádzky </w:t>
      </w:r>
      <w:r w:rsidRPr="006460BE">
        <w:rPr>
          <w:rFonts w:ascii="Arial" w:hAnsi="Arial" w:cs="Arial"/>
          <w:sz w:val="20"/>
          <w:szCs w:val="20"/>
        </w:rPr>
        <w:t>na testovacom pracovisku Objednávateľa,</w:t>
      </w:r>
    </w:p>
    <w:p w14:paraId="4B795E54" w14:textId="7E462EBD" w:rsidR="00F96635" w:rsidRPr="006460BE" w:rsidRDefault="00E05105" w:rsidP="006460BE">
      <w:pPr>
        <w:pStyle w:val="MLOdsek"/>
        <w:numPr>
          <w:ilvl w:val="3"/>
          <w:numId w:val="5"/>
        </w:numPr>
        <w:tabs>
          <w:tab w:val="clear" w:pos="1531"/>
        </w:tabs>
        <w:spacing w:before="120" w:line="290" w:lineRule="auto"/>
        <w:ind w:left="1418" w:hanging="283"/>
        <w:rPr>
          <w:rFonts w:ascii="Arial" w:hAnsi="Arial" w:cs="Arial"/>
          <w:sz w:val="20"/>
          <w:szCs w:val="20"/>
        </w:rPr>
      </w:pPr>
      <w:r w:rsidRPr="006460BE">
        <w:rPr>
          <w:rFonts w:ascii="Arial" w:hAnsi="Arial" w:cs="Arial"/>
          <w:sz w:val="20"/>
          <w:szCs w:val="20"/>
        </w:rPr>
        <w:t>overenie funkčnosti a úplnosti Informačného systému a jeho jednotlivých modulov a častí</w:t>
      </w:r>
      <w:r w:rsidR="00C954B8" w:rsidRPr="006460BE">
        <w:rPr>
          <w:rFonts w:ascii="Arial" w:hAnsi="Arial" w:cs="Arial"/>
          <w:sz w:val="20"/>
          <w:szCs w:val="20"/>
        </w:rPr>
        <w:t>,</w:t>
      </w:r>
    </w:p>
    <w:p w14:paraId="3D81E705" w14:textId="3AF18BFA" w:rsidR="00F726D1" w:rsidRPr="006460BE" w:rsidRDefault="00F726D1" w:rsidP="006460BE">
      <w:pPr>
        <w:pStyle w:val="MLOdsek"/>
        <w:numPr>
          <w:ilvl w:val="3"/>
          <w:numId w:val="5"/>
        </w:numPr>
        <w:tabs>
          <w:tab w:val="clear" w:pos="1531"/>
        </w:tabs>
        <w:spacing w:before="120" w:line="290" w:lineRule="auto"/>
        <w:ind w:left="1418" w:hanging="283"/>
        <w:rPr>
          <w:rFonts w:ascii="Arial" w:hAnsi="Arial" w:cs="Arial"/>
          <w:sz w:val="20"/>
          <w:szCs w:val="20"/>
        </w:rPr>
      </w:pPr>
      <w:r w:rsidRPr="006460BE">
        <w:rPr>
          <w:rFonts w:ascii="Arial" w:hAnsi="Arial" w:cs="Arial"/>
          <w:sz w:val="20"/>
          <w:szCs w:val="20"/>
        </w:rPr>
        <w:t>tvorba manuálov k SW (</w:t>
      </w:r>
      <w:r w:rsidR="00E05105" w:rsidRPr="006460BE">
        <w:rPr>
          <w:rFonts w:ascii="Arial" w:hAnsi="Arial" w:cs="Arial"/>
          <w:sz w:val="20"/>
          <w:szCs w:val="20"/>
        </w:rPr>
        <w:t>t</w:t>
      </w:r>
      <w:r w:rsidRPr="006460BE">
        <w:rPr>
          <w:rFonts w:ascii="Arial" w:hAnsi="Arial" w:cs="Arial"/>
          <w:sz w:val="20"/>
          <w:szCs w:val="20"/>
        </w:rPr>
        <w:t>vorba užívateľskej dokumentácie – užívateľských</w:t>
      </w:r>
      <w:r w:rsidR="009E4E42" w:rsidRPr="006460BE">
        <w:rPr>
          <w:rFonts w:ascii="Arial" w:hAnsi="Arial" w:cs="Arial"/>
          <w:sz w:val="20"/>
          <w:szCs w:val="20"/>
        </w:rPr>
        <w:t xml:space="preserve"> príručiek)</w:t>
      </w:r>
      <w:r w:rsidR="00C01E25" w:rsidRPr="006460BE">
        <w:rPr>
          <w:rFonts w:ascii="Arial" w:hAnsi="Arial" w:cs="Arial"/>
          <w:sz w:val="20"/>
          <w:szCs w:val="20"/>
        </w:rPr>
        <w:t>,</w:t>
      </w:r>
    </w:p>
    <w:p w14:paraId="0D77B02D" w14:textId="62968F05" w:rsidR="00C01E25" w:rsidRPr="006460BE" w:rsidRDefault="00E05105" w:rsidP="006460BE">
      <w:pPr>
        <w:pStyle w:val="MLOdsek"/>
        <w:numPr>
          <w:ilvl w:val="3"/>
          <w:numId w:val="5"/>
        </w:numPr>
        <w:tabs>
          <w:tab w:val="clear" w:pos="1531"/>
        </w:tabs>
        <w:spacing w:before="120" w:line="290" w:lineRule="auto"/>
        <w:ind w:left="1418" w:hanging="283"/>
        <w:rPr>
          <w:rFonts w:ascii="Arial" w:hAnsi="Arial" w:cs="Arial"/>
          <w:sz w:val="20"/>
          <w:szCs w:val="20"/>
        </w:rPr>
      </w:pPr>
      <w:r w:rsidRPr="006460BE">
        <w:rPr>
          <w:rFonts w:ascii="Arial" w:hAnsi="Arial" w:cs="Arial"/>
          <w:sz w:val="20"/>
          <w:szCs w:val="20"/>
        </w:rPr>
        <w:t>vyhotovenie dokumentácie o </w:t>
      </w:r>
      <w:r w:rsidR="00DF1E0E" w:rsidRPr="006460BE">
        <w:rPr>
          <w:rFonts w:ascii="Arial" w:hAnsi="Arial" w:cs="Arial"/>
          <w:sz w:val="20"/>
          <w:szCs w:val="20"/>
        </w:rPr>
        <w:t>Informačnom</w:t>
      </w:r>
      <w:r w:rsidR="00C47B38" w:rsidRPr="006460BE">
        <w:rPr>
          <w:rFonts w:ascii="Arial" w:hAnsi="Arial" w:cs="Arial"/>
          <w:sz w:val="20"/>
          <w:szCs w:val="20"/>
        </w:rPr>
        <w:t xml:space="preserve"> s</w:t>
      </w:r>
      <w:r w:rsidR="00DF1E0E" w:rsidRPr="006460BE">
        <w:rPr>
          <w:rFonts w:ascii="Arial" w:hAnsi="Arial" w:cs="Arial"/>
          <w:sz w:val="20"/>
          <w:szCs w:val="20"/>
        </w:rPr>
        <w:t>ystéme</w:t>
      </w:r>
      <w:r w:rsidR="00F726D1" w:rsidRPr="006460BE">
        <w:rPr>
          <w:rFonts w:ascii="Arial" w:hAnsi="Arial" w:cs="Arial"/>
          <w:sz w:val="20"/>
          <w:szCs w:val="20"/>
        </w:rPr>
        <w:t>,</w:t>
      </w:r>
    </w:p>
    <w:p w14:paraId="53F06375" w14:textId="25178B40" w:rsidR="00C03F93" w:rsidRPr="003A0C62" w:rsidRDefault="00C03F93" w:rsidP="003A0C62">
      <w:pPr>
        <w:pStyle w:val="numbering"/>
        <w:numPr>
          <w:ilvl w:val="3"/>
          <w:numId w:val="5"/>
        </w:numPr>
        <w:tabs>
          <w:tab w:val="clear" w:pos="1531"/>
        </w:tabs>
        <w:spacing w:before="120" w:after="120" w:line="290" w:lineRule="auto"/>
        <w:ind w:left="1418" w:hanging="283"/>
        <w:jc w:val="both"/>
        <w:rPr>
          <w:rFonts w:ascii="Arial" w:eastAsia="Times New Roman" w:hAnsi="Arial" w:cs="Arial"/>
          <w:sz w:val="20"/>
          <w:szCs w:val="20"/>
          <w:lang w:eastAsia="cs-CZ"/>
        </w:rPr>
      </w:pPr>
      <w:r w:rsidRPr="003A0C62">
        <w:rPr>
          <w:rFonts w:ascii="Arial" w:hAnsi="Arial" w:cs="Arial"/>
          <w:sz w:val="20"/>
          <w:szCs w:val="20"/>
        </w:rPr>
        <w:lastRenderedPageBreak/>
        <w:t xml:space="preserve">vytvorenie </w:t>
      </w:r>
      <w:r w:rsidR="00AA012B" w:rsidRPr="003A0C62">
        <w:rPr>
          <w:rFonts w:ascii="Arial" w:hAnsi="Arial" w:cs="Arial"/>
          <w:sz w:val="20"/>
          <w:szCs w:val="20"/>
        </w:rPr>
        <w:t>viacerých variantov</w:t>
      </w:r>
      <w:r w:rsidRPr="003A0C62">
        <w:rPr>
          <w:rFonts w:ascii="Arial" w:hAnsi="Arial" w:cs="Arial"/>
          <w:sz w:val="20"/>
          <w:szCs w:val="20"/>
        </w:rPr>
        <w:t xml:space="preserve"> návrhov používate</w:t>
      </w:r>
      <w:r w:rsidRPr="003A0C62">
        <w:rPr>
          <w:rFonts w:ascii="Arial" w:hAnsi="Arial" w:cs="Arial" w:hint="eastAsia"/>
          <w:sz w:val="20"/>
          <w:szCs w:val="20"/>
        </w:rPr>
        <w:t>ľ</w:t>
      </w:r>
      <w:r w:rsidRPr="003A0C62">
        <w:rPr>
          <w:rFonts w:ascii="Arial" w:hAnsi="Arial" w:cs="Arial"/>
          <w:sz w:val="20"/>
          <w:szCs w:val="20"/>
        </w:rPr>
        <w:t>ského rozhrania (UX)</w:t>
      </w:r>
      <w:r w:rsidR="00E45F73" w:rsidRPr="003A0C62">
        <w:rPr>
          <w:rFonts w:ascii="Arial" w:hAnsi="Arial" w:cs="Arial"/>
          <w:sz w:val="20"/>
          <w:szCs w:val="20"/>
        </w:rPr>
        <w:t>, testovanie návrhov (UX) a </w:t>
      </w:r>
      <w:r w:rsidR="00E576AE" w:rsidRPr="003A0C62">
        <w:rPr>
          <w:rFonts w:ascii="Arial" w:hAnsi="Arial" w:cs="Arial"/>
          <w:sz w:val="20"/>
          <w:szCs w:val="20"/>
        </w:rPr>
        <w:t>vyhotovenie</w:t>
      </w:r>
      <w:r w:rsidR="00E45F73" w:rsidRPr="003A0C62">
        <w:rPr>
          <w:rFonts w:ascii="Arial" w:hAnsi="Arial" w:cs="Arial"/>
          <w:sz w:val="20"/>
          <w:szCs w:val="20"/>
        </w:rPr>
        <w:t xml:space="preserve"> kompletnej podkladovej dokumentácie k používate</w:t>
      </w:r>
      <w:r w:rsidR="00E45F73" w:rsidRPr="003A0C62">
        <w:rPr>
          <w:rFonts w:ascii="Arial" w:hAnsi="Arial" w:cs="Arial" w:hint="eastAsia"/>
          <w:sz w:val="20"/>
          <w:szCs w:val="20"/>
        </w:rPr>
        <w:t>ľ</w:t>
      </w:r>
      <w:r w:rsidR="00E45F73" w:rsidRPr="003A0C62">
        <w:rPr>
          <w:rFonts w:ascii="Arial" w:hAnsi="Arial" w:cs="Arial"/>
          <w:sz w:val="20"/>
          <w:szCs w:val="20"/>
        </w:rPr>
        <w:t>skému rozhraniu (UX)</w:t>
      </w:r>
      <w:r w:rsidR="00B504EA">
        <w:rPr>
          <w:rFonts w:ascii="Arial" w:hAnsi="Arial" w:cs="Arial"/>
          <w:sz w:val="20"/>
          <w:szCs w:val="20"/>
        </w:rPr>
        <w:t>.</w:t>
      </w:r>
    </w:p>
    <w:p w14:paraId="427E8703" w14:textId="5770273E" w:rsidR="00EB707D" w:rsidRPr="003A0C62" w:rsidRDefault="00F726D1" w:rsidP="003A0C62">
      <w:pPr>
        <w:pStyle w:val="MLOdsek"/>
        <w:numPr>
          <w:ilvl w:val="2"/>
          <w:numId w:val="5"/>
        </w:numPr>
        <w:tabs>
          <w:tab w:val="clear" w:pos="1134"/>
        </w:tabs>
        <w:spacing w:before="120" w:line="290" w:lineRule="auto"/>
        <w:ind w:hanging="567"/>
        <w:rPr>
          <w:rFonts w:ascii="Arial" w:hAnsi="Arial" w:cs="Arial"/>
          <w:sz w:val="20"/>
          <w:szCs w:val="20"/>
        </w:rPr>
      </w:pPr>
      <w:r w:rsidRPr="003A0C62">
        <w:rPr>
          <w:rFonts w:ascii="Arial" w:hAnsi="Arial" w:cs="Arial"/>
          <w:sz w:val="20"/>
          <w:szCs w:val="20"/>
        </w:rPr>
        <w:t xml:space="preserve">školenia – uskutočnenie školenia </w:t>
      </w:r>
      <w:r w:rsidR="00A537BB" w:rsidRPr="003A0C62">
        <w:rPr>
          <w:rFonts w:ascii="Arial" w:hAnsi="Arial" w:cs="Arial"/>
          <w:sz w:val="20"/>
          <w:szCs w:val="20"/>
        </w:rPr>
        <w:t>používateľov</w:t>
      </w:r>
      <w:r w:rsidRPr="003A0C62">
        <w:rPr>
          <w:rFonts w:ascii="Arial" w:hAnsi="Arial" w:cs="Arial"/>
          <w:sz w:val="20"/>
          <w:szCs w:val="20"/>
        </w:rPr>
        <w:t> </w:t>
      </w:r>
      <w:r w:rsidR="00960D94" w:rsidRPr="003A0C62">
        <w:rPr>
          <w:rFonts w:ascii="Arial" w:hAnsi="Arial" w:cs="Arial"/>
          <w:sz w:val="20"/>
          <w:szCs w:val="20"/>
        </w:rPr>
        <w:t>Informačného systému</w:t>
      </w:r>
      <w:r w:rsidRPr="003A0C62">
        <w:rPr>
          <w:rFonts w:ascii="Arial" w:hAnsi="Arial" w:cs="Arial"/>
          <w:sz w:val="20"/>
          <w:szCs w:val="20"/>
        </w:rPr>
        <w:t xml:space="preserve"> podľa tejto Zmluv</w:t>
      </w:r>
      <w:bookmarkEnd w:id="6"/>
      <w:r w:rsidR="009E4E42" w:rsidRPr="003A0C62">
        <w:rPr>
          <w:rFonts w:ascii="Arial" w:hAnsi="Arial" w:cs="Arial"/>
          <w:sz w:val="20"/>
          <w:szCs w:val="20"/>
        </w:rPr>
        <w:t>y</w:t>
      </w:r>
      <w:r w:rsidR="0067754C" w:rsidRPr="003A0C62">
        <w:rPr>
          <w:rFonts w:ascii="Arial" w:hAnsi="Arial" w:cs="Arial"/>
          <w:sz w:val="20"/>
          <w:szCs w:val="20"/>
        </w:rPr>
        <w:t xml:space="preserve"> o</w:t>
      </w:r>
      <w:r w:rsidR="00131F62">
        <w:rPr>
          <w:rFonts w:ascii="Arial" w:hAnsi="Arial" w:cs="Arial"/>
          <w:sz w:val="20"/>
          <w:szCs w:val="20"/>
        </w:rPr>
        <w:t> </w:t>
      </w:r>
      <w:r w:rsidR="0067754C" w:rsidRPr="003A0C62">
        <w:rPr>
          <w:rFonts w:ascii="Arial" w:hAnsi="Arial" w:cs="Arial"/>
          <w:sz w:val="20"/>
          <w:szCs w:val="20"/>
        </w:rPr>
        <w:t>dielo</w:t>
      </w:r>
      <w:r w:rsidR="00131F62">
        <w:rPr>
          <w:rFonts w:ascii="Arial" w:hAnsi="Arial" w:cs="Arial"/>
          <w:sz w:val="20"/>
          <w:szCs w:val="20"/>
        </w:rPr>
        <w:t>,</w:t>
      </w:r>
    </w:p>
    <w:p w14:paraId="65E1370C" w14:textId="71F2FEC0" w:rsidR="00674FAC" w:rsidRPr="003A0C62" w:rsidRDefault="00674FAC" w:rsidP="003A0C62">
      <w:pPr>
        <w:pStyle w:val="MLOdsek"/>
        <w:numPr>
          <w:ilvl w:val="2"/>
          <w:numId w:val="5"/>
        </w:numPr>
        <w:tabs>
          <w:tab w:val="clear" w:pos="1134"/>
        </w:tabs>
        <w:spacing w:before="120" w:line="290" w:lineRule="auto"/>
        <w:ind w:hanging="567"/>
        <w:rPr>
          <w:rFonts w:ascii="Arial" w:hAnsi="Arial" w:cs="Arial"/>
          <w:sz w:val="20"/>
          <w:szCs w:val="20"/>
        </w:rPr>
      </w:pPr>
      <w:r w:rsidRPr="003A0C62">
        <w:rPr>
          <w:rFonts w:ascii="Arial" w:hAnsi="Arial" w:cs="Arial"/>
          <w:sz w:val="20"/>
          <w:szCs w:val="20"/>
        </w:rPr>
        <w:t xml:space="preserve">riešenie užívateľských incidentov: vykonanie poradenskej a konzultačnej činnosti pre Objednávateľa po nasadení Informačného systému do riadnej rutinnej prevádzky (bežnej prevádzky so skutočnými dátami Informačného systému) po dobu stanovenú v tejto Zmluve o dielo </w:t>
      </w:r>
      <w:r w:rsidRPr="0029271C">
        <w:rPr>
          <w:rFonts w:ascii="Arial" w:hAnsi="Arial" w:cs="Arial"/>
          <w:sz w:val="20"/>
          <w:szCs w:val="20"/>
        </w:rPr>
        <w:t xml:space="preserve">v zmysle </w:t>
      </w:r>
      <w:r w:rsidR="00131F62">
        <w:rPr>
          <w:rFonts w:ascii="Arial" w:hAnsi="Arial" w:cs="Arial"/>
          <w:sz w:val="20"/>
          <w:szCs w:val="20"/>
        </w:rPr>
        <w:t>článku tejto Zmluvy o dielo,</w:t>
      </w:r>
    </w:p>
    <w:p w14:paraId="4BC37545" w14:textId="1FDEE6F7" w:rsidR="00F726D1" w:rsidRPr="005B0F21" w:rsidRDefault="003B56AD" w:rsidP="003A0C62">
      <w:pPr>
        <w:pStyle w:val="MLOdsek"/>
        <w:numPr>
          <w:ilvl w:val="2"/>
          <w:numId w:val="5"/>
        </w:numPr>
        <w:tabs>
          <w:tab w:val="clear" w:pos="1134"/>
        </w:tabs>
        <w:spacing w:before="120" w:line="290" w:lineRule="auto"/>
        <w:ind w:hanging="567"/>
        <w:rPr>
          <w:rFonts w:ascii="Arial" w:hAnsi="Arial" w:cs="Arial"/>
          <w:sz w:val="20"/>
          <w:szCs w:val="20"/>
        </w:rPr>
      </w:pPr>
      <w:r w:rsidRPr="005B0F21">
        <w:rPr>
          <w:rFonts w:ascii="Arial" w:hAnsi="Arial" w:cs="Arial"/>
          <w:sz w:val="20"/>
          <w:szCs w:val="20"/>
        </w:rPr>
        <w:t>ostatné</w:t>
      </w:r>
      <w:r w:rsidR="00117FC8" w:rsidRPr="005B0F21">
        <w:rPr>
          <w:rFonts w:ascii="Arial" w:hAnsi="Arial" w:cs="Arial"/>
          <w:sz w:val="20"/>
          <w:szCs w:val="20"/>
        </w:rPr>
        <w:t xml:space="preserve"> dodávky, činnosti a práce nevyhnutné pre realizáciu Diela, ktoré nie sú výslovne stanovené ako povinnosť Objednávateľa.</w:t>
      </w:r>
      <w:r w:rsidR="00F726D1" w:rsidRPr="005B0F21">
        <w:rPr>
          <w:rFonts w:ascii="Arial" w:hAnsi="Arial" w:cs="Arial"/>
          <w:sz w:val="20"/>
          <w:szCs w:val="20"/>
        </w:rPr>
        <w:t xml:space="preserve"> </w:t>
      </w:r>
    </w:p>
    <w:p w14:paraId="3C562EC2" w14:textId="18787C92" w:rsidR="0058223F" w:rsidRPr="005B0F21" w:rsidRDefault="0058223F" w:rsidP="003A0C62">
      <w:pPr>
        <w:pStyle w:val="MLOdsek"/>
        <w:spacing w:before="120" w:line="290" w:lineRule="auto"/>
        <w:ind w:left="567" w:hanging="567"/>
        <w:rPr>
          <w:rFonts w:ascii="Arial" w:hAnsi="Arial" w:cs="Arial"/>
          <w:sz w:val="20"/>
          <w:szCs w:val="20"/>
        </w:rPr>
      </w:pPr>
      <w:r w:rsidRPr="005B0F21">
        <w:rPr>
          <w:rFonts w:ascii="Arial" w:hAnsi="Arial" w:cs="Arial"/>
          <w:sz w:val="20"/>
          <w:szCs w:val="20"/>
        </w:rPr>
        <w:t>Ak sa budú na strane Zhotoviteľa podieľať viaceré subjekty</w:t>
      </w:r>
      <w:r w:rsidR="00C954B8" w:rsidRPr="005B0F21">
        <w:rPr>
          <w:rFonts w:ascii="Arial" w:hAnsi="Arial" w:cs="Arial"/>
          <w:sz w:val="20"/>
          <w:szCs w:val="20"/>
        </w:rPr>
        <w:t xml:space="preserve"> (konzorcium subjektov)</w:t>
      </w:r>
      <w:r w:rsidRPr="005B0F21">
        <w:rPr>
          <w:rFonts w:ascii="Arial" w:hAnsi="Arial" w:cs="Arial"/>
          <w:sz w:val="20"/>
          <w:szCs w:val="20"/>
        </w:rPr>
        <w:t>, práva z tejto Zmluvy o dielo voči Objednávateľovi môže uplatňovať výlučne ten subjekt na strane Zhotoviteľa, ktorý bude mať podľa osobitnej dohody subjektov postavenie vedúceho subjektu. Subjekty na strane Zhotoviteľa si v rámci osobitnej dohody podľa predošlej vety určia a vysporiadajú vzájomné záväzky a oprávnenia vyplývajúce im z tejto Zmluvy o dielo.</w:t>
      </w:r>
      <w:r w:rsidR="00C954B8" w:rsidRPr="005B0F21">
        <w:rPr>
          <w:rFonts w:ascii="Arial" w:hAnsi="Arial" w:cs="Arial"/>
          <w:sz w:val="20"/>
          <w:szCs w:val="20"/>
        </w:rPr>
        <w:t xml:space="preserve"> </w:t>
      </w:r>
      <w:r w:rsidRPr="005B0F21">
        <w:rPr>
          <w:rFonts w:ascii="Arial" w:hAnsi="Arial" w:cs="Arial"/>
          <w:sz w:val="20"/>
          <w:szCs w:val="20"/>
        </w:rPr>
        <w:t>Subjekt, ktorý bude mať postavenie vedúceho subjektu na strane Zhotoviteľa bude vo vzťahu k Objednávateľovi z</w:t>
      </w:r>
      <w:r w:rsidR="00C954B8" w:rsidRPr="005B0F21">
        <w:rPr>
          <w:rFonts w:ascii="Arial" w:hAnsi="Arial" w:cs="Arial"/>
          <w:sz w:val="20"/>
          <w:szCs w:val="20"/>
        </w:rPr>
        <w:t xml:space="preserve">odpovedať za fakturáciu, odovzdávanie </w:t>
      </w:r>
      <w:r w:rsidRPr="005B0F21">
        <w:rPr>
          <w:rFonts w:ascii="Arial" w:hAnsi="Arial" w:cs="Arial"/>
          <w:sz w:val="20"/>
          <w:szCs w:val="20"/>
        </w:rPr>
        <w:t>Diela</w:t>
      </w:r>
      <w:r w:rsidR="00C954B8" w:rsidRPr="005B0F21">
        <w:rPr>
          <w:rFonts w:ascii="Arial" w:hAnsi="Arial" w:cs="Arial"/>
          <w:sz w:val="20"/>
          <w:szCs w:val="20"/>
        </w:rPr>
        <w:t xml:space="preserve"> alebo jeho časti</w:t>
      </w:r>
      <w:r w:rsidR="003A0C62" w:rsidRPr="005B0F21">
        <w:rPr>
          <w:rFonts w:ascii="Arial" w:hAnsi="Arial" w:cs="Arial"/>
          <w:sz w:val="20"/>
          <w:szCs w:val="20"/>
        </w:rPr>
        <w:t>,</w:t>
      </w:r>
      <w:r w:rsidRPr="005B0F21">
        <w:rPr>
          <w:rFonts w:ascii="Arial" w:hAnsi="Arial" w:cs="Arial"/>
          <w:sz w:val="20"/>
          <w:szCs w:val="20"/>
        </w:rPr>
        <w:t xml:space="preserve"> vrátane všetkých a akýchkoľve</w:t>
      </w:r>
      <w:r w:rsidR="00C954B8" w:rsidRPr="005B0F21">
        <w:rPr>
          <w:rFonts w:ascii="Arial" w:hAnsi="Arial" w:cs="Arial"/>
          <w:sz w:val="20"/>
          <w:szCs w:val="20"/>
        </w:rPr>
        <w:t>k úkonov týkajúcich sa plnenia</w:t>
      </w:r>
      <w:r w:rsidRPr="005B0F21">
        <w:rPr>
          <w:rFonts w:ascii="Arial" w:hAnsi="Arial" w:cs="Arial"/>
          <w:sz w:val="20"/>
          <w:szCs w:val="20"/>
        </w:rPr>
        <w:t> tejto Zmluvy o dielo a Objednávateľ bude komunikovať výlučne s ním ohľadom všetkých zmluvných záležitostí.</w:t>
      </w:r>
      <w:r w:rsidR="00C911FD" w:rsidRPr="005B0F21">
        <w:rPr>
          <w:rFonts w:ascii="Arial" w:hAnsi="Arial" w:cs="Arial"/>
          <w:sz w:val="20"/>
          <w:szCs w:val="20"/>
        </w:rPr>
        <w:t xml:space="preserve"> Ten subjekt na strane Zhotoviteľa, ktorý má postavenie vedúceho subjektu na strane Zhotoviteľa, je povinný bezodkladne oznámiť túto skutočnosť Objednávateľovi.</w:t>
      </w:r>
      <w:r w:rsidRPr="005B0F21">
        <w:rPr>
          <w:rFonts w:ascii="Arial" w:hAnsi="Arial" w:cs="Arial"/>
          <w:sz w:val="20"/>
          <w:szCs w:val="20"/>
        </w:rPr>
        <w:t xml:space="preserve"> </w:t>
      </w:r>
    </w:p>
    <w:p w14:paraId="0C840108" w14:textId="0C43C549" w:rsidR="00B97861" w:rsidRPr="003A0C62" w:rsidRDefault="0058223F" w:rsidP="003A0C62">
      <w:pPr>
        <w:pStyle w:val="MLOdsek"/>
        <w:spacing w:before="120" w:line="290" w:lineRule="auto"/>
        <w:ind w:left="567" w:hanging="567"/>
        <w:rPr>
          <w:rFonts w:ascii="Arial" w:hAnsi="Arial" w:cs="Arial"/>
          <w:sz w:val="20"/>
          <w:szCs w:val="20"/>
        </w:rPr>
      </w:pPr>
      <w:r w:rsidRPr="005B0F21">
        <w:rPr>
          <w:rFonts w:ascii="Arial" w:hAnsi="Arial" w:cs="Arial"/>
          <w:sz w:val="20"/>
          <w:szCs w:val="20"/>
        </w:rPr>
        <w:t xml:space="preserve">Záväzku Zhotoviteľa </w:t>
      </w:r>
      <w:r w:rsidR="00601A20" w:rsidRPr="005B0F21">
        <w:rPr>
          <w:rFonts w:ascii="Arial" w:hAnsi="Arial" w:cs="Arial"/>
          <w:sz w:val="20"/>
          <w:szCs w:val="20"/>
        </w:rPr>
        <w:t>podľa bodu</w:t>
      </w:r>
      <w:r w:rsidR="00FA79DA" w:rsidRPr="005B0F21">
        <w:rPr>
          <w:rFonts w:ascii="Arial" w:hAnsi="Arial" w:cs="Arial"/>
          <w:sz w:val="20"/>
          <w:szCs w:val="20"/>
        </w:rPr>
        <w:t xml:space="preserve"> </w:t>
      </w:r>
      <w:r w:rsidR="00FA79DA" w:rsidRPr="005B0F21">
        <w:rPr>
          <w:rFonts w:ascii="Arial" w:hAnsi="Arial" w:cs="Arial"/>
          <w:sz w:val="20"/>
          <w:szCs w:val="20"/>
        </w:rPr>
        <w:fldChar w:fldCharType="begin"/>
      </w:r>
      <w:r w:rsidR="00FA79DA" w:rsidRPr="005B0F21">
        <w:rPr>
          <w:rFonts w:ascii="Arial" w:hAnsi="Arial" w:cs="Arial"/>
          <w:sz w:val="20"/>
          <w:szCs w:val="20"/>
        </w:rPr>
        <w:instrText xml:space="preserve"> REF _Ref95807892 \r \h </w:instrText>
      </w:r>
      <w:r w:rsidR="005B0F21">
        <w:rPr>
          <w:rFonts w:ascii="Arial" w:hAnsi="Arial" w:cs="Arial"/>
          <w:sz w:val="20"/>
          <w:szCs w:val="20"/>
        </w:rPr>
        <w:instrText xml:space="preserve"> \* MERGEFORMAT </w:instrText>
      </w:r>
      <w:r w:rsidR="00FA79DA" w:rsidRPr="005B0F21">
        <w:rPr>
          <w:rFonts w:ascii="Arial" w:hAnsi="Arial" w:cs="Arial"/>
          <w:sz w:val="20"/>
          <w:szCs w:val="20"/>
        </w:rPr>
      </w:r>
      <w:r w:rsidR="00FA79DA" w:rsidRPr="005B0F21">
        <w:rPr>
          <w:rFonts w:ascii="Arial" w:hAnsi="Arial" w:cs="Arial"/>
          <w:sz w:val="20"/>
          <w:szCs w:val="20"/>
        </w:rPr>
        <w:fldChar w:fldCharType="separate"/>
      </w:r>
      <w:r w:rsidR="00FA79DA" w:rsidRPr="005B0F21">
        <w:rPr>
          <w:rFonts w:ascii="Arial" w:hAnsi="Arial" w:cs="Arial"/>
          <w:sz w:val="20"/>
          <w:szCs w:val="20"/>
        </w:rPr>
        <w:t>3.2</w:t>
      </w:r>
      <w:r w:rsidR="00FA79DA" w:rsidRPr="005B0F21">
        <w:rPr>
          <w:rFonts w:ascii="Arial" w:hAnsi="Arial" w:cs="Arial"/>
          <w:sz w:val="20"/>
          <w:szCs w:val="20"/>
        </w:rPr>
        <w:fldChar w:fldCharType="end"/>
      </w:r>
      <w:r w:rsidR="00EC2C55" w:rsidRPr="005B0F21">
        <w:rPr>
          <w:rFonts w:ascii="Arial" w:hAnsi="Arial" w:cs="Arial"/>
          <w:sz w:val="20"/>
          <w:szCs w:val="20"/>
        </w:rPr>
        <w:t xml:space="preserve"> tohto článku </w:t>
      </w:r>
      <w:r w:rsidRPr="005B0F21">
        <w:rPr>
          <w:rFonts w:ascii="Arial" w:hAnsi="Arial" w:cs="Arial"/>
          <w:sz w:val="20"/>
          <w:szCs w:val="20"/>
        </w:rPr>
        <w:t>Zmluvy</w:t>
      </w:r>
      <w:r w:rsidRPr="003A0C62">
        <w:rPr>
          <w:rFonts w:ascii="Arial" w:hAnsi="Arial" w:cs="Arial"/>
          <w:sz w:val="20"/>
          <w:szCs w:val="20"/>
        </w:rPr>
        <w:t xml:space="preserve"> o dielo zodpovedá záväzok Objednávateľa </w:t>
      </w:r>
      <w:r w:rsidR="00601A20" w:rsidRPr="003A0C62">
        <w:rPr>
          <w:rFonts w:ascii="Arial" w:hAnsi="Arial" w:cs="Arial"/>
          <w:sz w:val="20"/>
          <w:szCs w:val="20"/>
        </w:rPr>
        <w:t xml:space="preserve">Dielo alebo jeho časť </w:t>
      </w:r>
      <w:r w:rsidRPr="003A0C62">
        <w:rPr>
          <w:rFonts w:ascii="Arial" w:hAnsi="Arial" w:cs="Arial"/>
          <w:sz w:val="20"/>
          <w:szCs w:val="20"/>
        </w:rPr>
        <w:t>prevziať a</w:t>
      </w:r>
      <w:r w:rsidR="00D90CD1" w:rsidRPr="003A0C62">
        <w:rPr>
          <w:rFonts w:ascii="Arial" w:hAnsi="Arial" w:cs="Arial"/>
          <w:sz w:val="20"/>
          <w:szCs w:val="20"/>
        </w:rPr>
        <w:t> </w:t>
      </w:r>
      <w:r w:rsidRPr="003A0C62">
        <w:rPr>
          <w:rFonts w:ascii="Arial" w:hAnsi="Arial" w:cs="Arial"/>
          <w:sz w:val="20"/>
          <w:szCs w:val="20"/>
        </w:rPr>
        <w:t>uhradiť</w:t>
      </w:r>
      <w:r w:rsidR="00D90CD1" w:rsidRPr="003A0C62">
        <w:rPr>
          <w:rFonts w:ascii="Arial" w:hAnsi="Arial" w:cs="Arial"/>
          <w:sz w:val="20"/>
          <w:szCs w:val="20"/>
        </w:rPr>
        <w:t xml:space="preserve"> za</w:t>
      </w:r>
      <w:r w:rsidR="00601A20" w:rsidRPr="003A0C62">
        <w:rPr>
          <w:rFonts w:ascii="Arial" w:hAnsi="Arial" w:cs="Arial"/>
          <w:sz w:val="20"/>
          <w:szCs w:val="20"/>
        </w:rPr>
        <w:t xml:space="preserve"> Dielo alebo jeho časť</w:t>
      </w:r>
      <w:r w:rsidRPr="003A0C62">
        <w:rPr>
          <w:rFonts w:ascii="Arial" w:hAnsi="Arial" w:cs="Arial"/>
          <w:sz w:val="20"/>
          <w:szCs w:val="20"/>
        </w:rPr>
        <w:t xml:space="preserve"> Zhotoviteľovi cenu v rozsahu a za podmienok dohodnutých ďalej v tejto Zmluve o dielo.</w:t>
      </w:r>
    </w:p>
    <w:p w14:paraId="26E71A83" w14:textId="0BF09ECE" w:rsidR="00B97861" w:rsidRPr="003A0C62" w:rsidRDefault="00B97861" w:rsidP="003A0C62">
      <w:pPr>
        <w:pStyle w:val="MLOdsek"/>
        <w:spacing w:before="120" w:line="290" w:lineRule="auto"/>
        <w:ind w:left="567" w:hanging="567"/>
        <w:rPr>
          <w:rFonts w:ascii="Arial" w:hAnsi="Arial" w:cs="Arial"/>
          <w:sz w:val="20"/>
          <w:szCs w:val="20"/>
        </w:rPr>
      </w:pPr>
      <w:r w:rsidRPr="003A0C62">
        <w:rPr>
          <w:rFonts w:ascii="Arial" w:hAnsi="Arial" w:cs="Arial"/>
          <w:sz w:val="20"/>
          <w:szCs w:val="20"/>
        </w:rPr>
        <w:t xml:space="preserve">Objednávateľ a Zhotoviteľ sa zaväzujú po odovzdaní Diela uzavrieť </w:t>
      </w:r>
      <w:r w:rsidR="00432533" w:rsidRPr="003A0C62">
        <w:rPr>
          <w:rFonts w:ascii="Arial" w:hAnsi="Arial" w:cs="Arial"/>
          <w:sz w:val="20"/>
          <w:szCs w:val="20"/>
        </w:rPr>
        <w:t>SLA</w:t>
      </w:r>
      <w:r w:rsidRPr="003A0C62">
        <w:rPr>
          <w:rFonts w:ascii="Arial" w:hAnsi="Arial" w:cs="Arial"/>
          <w:sz w:val="20"/>
          <w:szCs w:val="20"/>
        </w:rPr>
        <w:t xml:space="preserve"> zmluvu s cieľom zabezpečiť naplnenie účelu tejto Zmluvy o dielo aj po jej riadnom ukončení. </w:t>
      </w:r>
      <w:r w:rsidR="00432533" w:rsidRPr="003A0C62">
        <w:rPr>
          <w:rFonts w:ascii="Arial" w:hAnsi="Arial" w:cs="Arial"/>
          <w:sz w:val="20"/>
          <w:szCs w:val="20"/>
        </w:rPr>
        <w:t>SLA</w:t>
      </w:r>
      <w:r w:rsidRPr="003A0C62">
        <w:rPr>
          <w:rFonts w:ascii="Arial" w:hAnsi="Arial" w:cs="Arial"/>
          <w:sz w:val="20"/>
          <w:szCs w:val="20"/>
        </w:rPr>
        <w:t xml:space="preserve"> zmluva stanoví podmienky budúcej spolupráce Zmluvných strán pri prevádzke Informačného systému.</w:t>
      </w:r>
    </w:p>
    <w:p w14:paraId="299CAC49" w14:textId="25EAB257" w:rsidR="0001589C" w:rsidRPr="00680A5E" w:rsidRDefault="00C35131" w:rsidP="00680A5E">
      <w:pPr>
        <w:pStyle w:val="MLNadpislnku"/>
        <w:spacing w:before="360" w:after="240" w:line="290" w:lineRule="auto"/>
        <w:ind w:left="567" w:hanging="567"/>
        <w:jc w:val="both"/>
        <w:rPr>
          <w:rFonts w:ascii="Arial" w:hAnsi="Arial" w:cs="Arial"/>
          <w:sz w:val="20"/>
          <w:szCs w:val="20"/>
        </w:rPr>
      </w:pPr>
      <w:bookmarkStart w:id="9" w:name="_Ref516652469"/>
      <w:r w:rsidRPr="00680A5E">
        <w:rPr>
          <w:rFonts w:ascii="Arial" w:hAnsi="Arial" w:cs="Arial"/>
          <w:sz w:val="20"/>
          <w:szCs w:val="20"/>
        </w:rPr>
        <w:t xml:space="preserve">VŠEOBECNÉ </w:t>
      </w:r>
      <w:r w:rsidR="0001589C" w:rsidRPr="00680A5E">
        <w:rPr>
          <w:rFonts w:ascii="Arial" w:hAnsi="Arial" w:cs="Arial"/>
          <w:sz w:val="20"/>
          <w:szCs w:val="20"/>
        </w:rPr>
        <w:t>PRÁVA A POVINNOSTI ZMLUVNÝCH STRÁN</w:t>
      </w:r>
    </w:p>
    <w:p w14:paraId="69B3E28B" w14:textId="5D001AC1" w:rsidR="004552FC" w:rsidRPr="00680A5E" w:rsidRDefault="004552FC" w:rsidP="00680A5E">
      <w:pPr>
        <w:pStyle w:val="MLOdsek"/>
        <w:keepNext/>
        <w:spacing w:before="120" w:line="290" w:lineRule="auto"/>
        <w:ind w:left="567" w:hanging="567"/>
        <w:rPr>
          <w:rFonts w:ascii="Arial" w:eastAsiaTheme="minorHAnsi" w:hAnsi="Arial" w:cs="Arial"/>
          <w:sz w:val="20"/>
          <w:szCs w:val="20"/>
          <w:lang w:eastAsia="en-US"/>
        </w:rPr>
      </w:pPr>
      <w:bookmarkStart w:id="10" w:name="_Ref519610035"/>
      <w:r w:rsidRPr="00680A5E">
        <w:rPr>
          <w:rFonts w:ascii="Arial" w:hAnsi="Arial" w:cs="Arial"/>
          <w:sz w:val="20"/>
          <w:szCs w:val="20"/>
        </w:rPr>
        <w:t>Objednávateľ sa zaväzuje</w:t>
      </w:r>
      <w:r w:rsidR="005726ED">
        <w:rPr>
          <w:rFonts w:ascii="Arial" w:eastAsiaTheme="minorHAnsi" w:hAnsi="Arial" w:cs="Arial"/>
          <w:sz w:val="20"/>
          <w:szCs w:val="20"/>
          <w:lang w:eastAsia="en-US"/>
        </w:rPr>
        <w:t>, pokiaľ to nevylučujú všeobecne záväzné právne predpisy alebo iné zmluvné záväzky Objednávateľa</w:t>
      </w:r>
      <w:r w:rsidRPr="00680A5E">
        <w:rPr>
          <w:rFonts w:ascii="Arial" w:hAnsi="Arial" w:cs="Arial"/>
          <w:sz w:val="20"/>
          <w:szCs w:val="20"/>
        </w:rPr>
        <w:t xml:space="preserve">: </w:t>
      </w:r>
    </w:p>
    <w:p w14:paraId="3506D73F" w14:textId="2FD695B9" w:rsidR="004552FC" w:rsidRPr="00680A5E" w:rsidRDefault="004552FC" w:rsidP="00680A5E">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r w:rsidRPr="00680A5E">
        <w:rPr>
          <w:rFonts w:ascii="Arial" w:eastAsiaTheme="minorHAnsi" w:hAnsi="Arial" w:cs="Arial"/>
          <w:sz w:val="20"/>
          <w:szCs w:val="20"/>
          <w:lang w:eastAsia="en-US"/>
        </w:rPr>
        <w:t>zabezpečiť Zhotoviteľovi v primeranom rozsahu potrebné informácie a prípadné konzultácie k postaveniu alebo štatútu, organizačnej štruktúre, procesnému riadeniu a vnútorným predpisom  Objednávateľa,</w:t>
      </w:r>
    </w:p>
    <w:p w14:paraId="58F5A6A3" w14:textId="318D6DE0" w:rsidR="004552FC" w:rsidRPr="0029271C" w:rsidRDefault="00C954B8" w:rsidP="00F65EF6">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r w:rsidRPr="0029271C">
        <w:rPr>
          <w:rFonts w:ascii="Arial" w:eastAsiaTheme="minorHAnsi" w:hAnsi="Arial" w:cs="Arial"/>
          <w:sz w:val="20"/>
          <w:szCs w:val="20"/>
          <w:lang w:eastAsia="en-US"/>
        </w:rPr>
        <w:t xml:space="preserve">zabezpečiť pre Zhotoviteľa, pri dodržaní bezpečnostných a ďalších predpisov Objednávateľa, </w:t>
      </w:r>
      <w:r w:rsidR="00C065F6" w:rsidRPr="0029271C">
        <w:rPr>
          <w:rFonts w:ascii="Arial" w:eastAsiaTheme="minorHAnsi" w:hAnsi="Arial" w:cs="Arial"/>
          <w:sz w:val="20"/>
          <w:szCs w:val="20"/>
          <w:lang w:eastAsia="en-US"/>
        </w:rPr>
        <w:t xml:space="preserve">nevyhnutné </w:t>
      </w:r>
      <w:r w:rsidRPr="0029271C">
        <w:rPr>
          <w:rFonts w:ascii="Arial" w:eastAsiaTheme="minorHAnsi" w:hAnsi="Arial" w:cs="Arial"/>
          <w:sz w:val="20"/>
          <w:szCs w:val="20"/>
          <w:lang w:eastAsia="en-US"/>
        </w:rPr>
        <w:t>poverenia na plnenie tejto Zmluvy o dielo</w:t>
      </w:r>
      <w:r w:rsidR="004552FC" w:rsidRPr="0029271C">
        <w:rPr>
          <w:rFonts w:ascii="Arial" w:eastAsiaTheme="minorHAnsi" w:hAnsi="Arial" w:cs="Arial"/>
          <w:sz w:val="20"/>
          <w:szCs w:val="20"/>
          <w:lang w:eastAsia="en-US"/>
        </w:rPr>
        <w:t>,</w:t>
      </w:r>
    </w:p>
    <w:p w14:paraId="6306ADA1" w14:textId="79149CE9" w:rsidR="004552FC" w:rsidRPr="00F65EF6" w:rsidRDefault="003D1919" w:rsidP="00F65EF6">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r w:rsidRPr="00F65EF6">
        <w:rPr>
          <w:rFonts w:ascii="Arial" w:eastAsiaTheme="minorHAnsi" w:hAnsi="Arial" w:cs="Arial"/>
          <w:sz w:val="20"/>
          <w:szCs w:val="20"/>
          <w:lang w:eastAsia="en-US"/>
        </w:rPr>
        <w:t xml:space="preserve">sprístupniť, pri dodržaní bezpečnostných a ďalších predpisov Objednávateľa, </w:t>
      </w:r>
      <w:r w:rsidR="004552FC" w:rsidRPr="00F65EF6">
        <w:rPr>
          <w:rFonts w:ascii="Arial" w:eastAsiaTheme="minorHAnsi" w:hAnsi="Arial" w:cs="Arial"/>
          <w:sz w:val="20"/>
          <w:szCs w:val="20"/>
          <w:lang w:eastAsia="en-US"/>
        </w:rPr>
        <w:t xml:space="preserve">technickú, komunikačnú a systémovú infraštruktúru pre zhotovovanie </w:t>
      </w:r>
      <w:r w:rsidRPr="00F65EF6">
        <w:rPr>
          <w:rFonts w:ascii="Arial" w:eastAsiaTheme="minorHAnsi" w:hAnsi="Arial" w:cs="Arial"/>
          <w:sz w:val="20"/>
          <w:szCs w:val="20"/>
          <w:lang w:eastAsia="en-US"/>
        </w:rPr>
        <w:t>Informačného systému</w:t>
      </w:r>
      <w:r w:rsidR="004552FC" w:rsidRPr="00F65EF6">
        <w:rPr>
          <w:rFonts w:ascii="Arial" w:eastAsiaTheme="minorHAnsi" w:hAnsi="Arial" w:cs="Arial"/>
          <w:sz w:val="20"/>
          <w:szCs w:val="20"/>
          <w:lang w:eastAsia="en-US"/>
        </w:rPr>
        <w:t xml:space="preserve"> a podľa potreby vzdialeného prístupu dohodnutou technológiou a zabezpečiť Zhotoviteľovi na jeho žiadosť včasný prístup k všetkým zariadeniam, ku ktorým je jeho prístup potrebný pre zhotovenie </w:t>
      </w:r>
      <w:r w:rsidR="00E93DE9" w:rsidRPr="00F65EF6">
        <w:rPr>
          <w:rFonts w:ascii="Arial" w:eastAsiaTheme="minorHAnsi" w:hAnsi="Arial" w:cs="Arial"/>
          <w:sz w:val="20"/>
          <w:szCs w:val="20"/>
          <w:lang w:eastAsia="en-US"/>
        </w:rPr>
        <w:t>Informačného systému</w:t>
      </w:r>
      <w:r w:rsidR="004552FC" w:rsidRPr="00F65EF6">
        <w:rPr>
          <w:rFonts w:ascii="Arial" w:eastAsiaTheme="minorHAnsi" w:hAnsi="Arial" w:cs="Arial"/>
          <w:sz w:val="20"/>
          <w:szCs w:val="20"/>
          <w:lang w:eastAsia="en-US"/>
        </w:rPr>
        <w:t xml:space="preserve">, vrátane zdrojov energie, elektronickej komunikačnej siete, vrátane zabezpečenia vzdialeného prístupu, v rozsahu nevyhnutnom pre riadne zhotovenie </w:t>
      </w:r>
      <w:r w:rsidR="00E93DE9" w:rsidRPr="00F65EF6">
        <w:rPr>
          <w:rFonts w:ascii="Arial" w:eastAsiaTheme="minorHAnsi" w:hAnsi="Arial" w:cs="Arial"/>
          <w:sz w:val="20"/>
          <w:szCs w:val="20"/>
          <w:lang w:eastAsia="en-US"/>
        </w:rPr>
        <w:t>Informačného systému</w:t>
      </w:r>
      <w:r w:rsidR="004552FC" w:rsidRPr="00F65EF6">
        <w:rPr>
          <w:rFonts w:ascii="Arial" w:eastAsiaTheme="minorHAnsi" w:hAnsi="Arial" w:cs="Arial"/>
          <w:sz w:val="20"/>
          <w:szCs w:val="20"/>
          <w:lang w:eastAsia="en-US"/>
        </w:rPr>
        <w:t xml:space="preserve"> na náklady Objednávateľa, s výnimkou nákladov na prevádzku komunikačnej linky pre vzdialený prístup,</w:t>
      </w:r>
    </w:p>
    <w:p w14:paraId="37B49701" w14:textId="2CE89DCB" w:rsidR="004552FC" w:rsidRPr="00F65EF6" w:rsidRDefault="004552FC" w:rsidP="00F65EF6">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r w:rsidRPr="00F65EF6">
        <w:rPr>
          <w:rFonts w:ascii="Arial" w:eastAsiaTheme="minorHAnsi" w:hAnsi="Arial" w:cs="Arial"/>
          <w:sz w:val="20"/>
          <w:szCs w:val="20"/>
          <w:lang w:eastAsia="en-US"/>
        </w:rPr>
        <w:lastRenderedPageBreak/>
        <w:t xml:space="preserve">zabezpečiť Zhotoviteľovi všetky relevantné legislatívne, metodické, koncepčné, dokumentačné, normatívne a ďalšie materiály týkajúce sa Diela, ak bude Objednávateľ takými informáciami disponovať a Zhotoviteľ ich bude potrebovať k zhotoveniu Diela, to však len za predpokladu, že Zhotoviteľ nemá k takýmto materiálom sám prístup a len v rozsahu, v akom si tento prístup nevie Zhotoviteľ zabezpečiť sám, </w:t>
      </w:r>
    </w:p>
    <w:p w14:paraId="2611D762" w14:textId="7212CB47" w:rsidR="004552FC" w:rsidRPr="00F65EF6" w:rsidRDefault="004552FC" w:rsidP="00F65EF6">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r w:rsidRPr="00F65EF6">
        <w:rPr>
          <w:rFonts w:ascii="Arial" w:eastAsiaTheme="minorHAnsi" w:hAnsi="Arial" w:cs="Arial"/>
          <w:sz w:val="20"/>
          <w:szCs w:val="20"/>
          <w:lang w:eastAsia="en-US"/>
        </w:rPr>
        <w:t>zabezpečiť nevyhnutné relevantné prístupy na pracoviská</w:t>
      </w:r>
      <w:r w:rsidR="00E93DE9" w:rsidRPr="00F65EF6">
        <w:rPr>
          <w:rFonts w:ascii="Arial" w:eastAsiaTheme="minorHAnsi" w:hAnsi="Arial" w:cs="Arial"/>
          <w:sz w:val="20"/>
          <w:szCs w:val="20"/>
          <w:lang w:eastAsia="en-US"/>
        </w:rPr>
        <w:t xml:space="preserve"> Objednávateľa</w:t>
      </w:r>
      <w:r w:rsidRPr="00F65EF6">
        <w:rPr>
          <w:rFonts w:ascii="Arial" w:eastAsiaTheme="minorHAnsi" w:hAnsi="Arial" w:cs="Arial"/>
          <w:sz w:val="20"/>
          <w:szCs w:val="20"/>
          <w:lang w:eastAsia="en-US"/>
        </w:rPr>
        <w:t xml:space="preserve"> pre </w:t>
      </w:r>
      <w:r w:rsidR="00E93DE9" w:rsidRPr="00F65EF6">
        <w:rPr>
          <w:rFonts w:ascii="Arial" w:eastAsiaTheme="minorHAnsi" w:hAnsi="Arial" w:cs="Arial"/>
          <w:sz w:val="20"/>
          <w:szCs w:val="20"/>
          <w:lang w:eastAsia="en-US"/>
        </w:rPr>
        <w:t xml:space="preserve">zamestnancov </w:t>
      </w:r>
      <w:r w:rsidRPr="00F65EF6">
        <w:rPr>
          <w:rFonts w:ascii="Arial" w:eastAsiaTheme="minorHAnsi" w:hAnsi="Arial" w:cs="Arial"/>
          <w:sz w:val="20"/>
          <w:szCs w:val="20"/>
          <w:lang w:eastAsia="en-US"/>
        </w:rPr>
        <w:t>Zhotoviteľa vykonávajú</w:t>
      </w:r>
      <w:r w:rsidR="00E93DE9" w:rsidRPr="00F65EF6">
        <w:rPr>
          <w:rFonts w:ascii="Arial" w:eastAsiaTheme="minorHAnsi" w:hAnsi="Arial" w:cs="Arial"/>
          <w:sz w:val="20"/>
          <w:szCs w:val="20"/>
          <w:lang w:eastAsia="en-US"/>
        </w:rPr>
        <w:t>cich</w:t>
      </w:r>
      <w:r w:rsidRPr="00F65EF6">
        <w:rPr>
          <w:rFonts w:ascii="Arial" w:eastAsiaTheme="minorHAnsi" w:hAnsi="Arial" w:cs="Arial"/>
          <w:sz w:val="20"/>
          <w:szCs w:val="20"/>
          <w:lang w:eastAsia="en-US"/>
        </w:rPr>
        <w:t xml:space="preserve"> práce na </w:t>
      </w:r>
      <w:r w:rsidR="00E93DE9" w:rsidRPr="00F65EF6">
        <w:rPr>
          <w:rFonts w:ascii="Arial" w:eastAsiaTheme="minorHAnsi" w:hAnsi="Arial" w:cs="Arial"/>
          <w:sz w:val="20"/>
          <w:szCs w:val="20"/>
          <w:lang w:eastAsia="en-US"/>
        </w:rPr>
        <w:t>Informačnom systéme</w:t>
      </w:r>
      <w:r w:rsidRPr="00F65EF6">
        <w:rPr>
          <w:rFonts w:ascii="Arial" w:eastAsiaTheme="minorHAnsi" w:hAnsi="Arial" w:cs="Arial"/>
          <w:sz w:val="20"/>
          <w:szCs w:val="20"/>
          <w:lang w:eastAsia="en-US"/>
        </w:rPr>
        <w:t xml:space="preserve"> alebo jeho časti počas pracovných dní aj mimo pracovnej doby Objednávateľa, aj počas dní pracovného pokoja,</w:t>
      </w:r>
    </w:p>
    <w:p w14:paraId="09922F09" w14:textId="459FD197" w:rsidR="004552FC" w:rsidRPr="00F65EF6" w:rsidRDefault="004552FC" w:rsidP="00F65EF6">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r w:rsidRPr="00F65EF6">
        <w:rPr>
          <w:rFonts w:ascii="Arial" w:eastAsiaTheme="minorHAnsi" w:hAnsi="Arial" w:cs="Arial"/>
          <w:sz w:val="20"/>
          <w:szCs w:val="20"/>
          <w:lang w:eastAsia="en-US"/>
        </w:rPr>
        <w:t>zabezpečiť vstup na pracoviská Objednávateľa výlučne za pr</w:t>
      </w:r>
      <w:r w:rsidR="003D1919" w:rsidRPr="00F65EF6">
        <w:rPr>
          <w:rFonts w:ascii="Arial" w:eastAsiaTheme="minorHAnsi" w:hAnsi="Arial" w:cs="Arial"/>
          <w:sz w:val="20"/>
          <w:szCs w:val="20"/>
          <w:lang w:eastAsia="en-US"/>
        </w:rPr>
        <w:t>ítomnosti O</w:t>
      </w:r>
      <w:r w:rsidRPr="00F65EF6">
        <w:rPr>
          <w:rFonts w:ascii="Arial" w:eastAsiaTheme="minorHAnsi" w:hAnsi="Arial" w:cs="Arial"/>
          <w:sz w:val="20"/>
          <w:szCs w:val="20"/>
          <w:lang w:eastAsia="en-US"/>
        </w:rPr>
        <w:t>právnenej osoby Objednávateľa prípadne v</w:t>
      </w:r>
      <w:r w:rsidR="00ED6F8F" w:rsidRPr="00F65EF6">
        <w:rPr>
          <w:rFonts w:ascii="Arial" w:eastAsiaTheme="minorHAnsi" w:hAnsi="Arial" w:cs="Arial"/>
          <w:sz w:val="20"/>
          <w:szCs w:val="20"/>
          <w:lang w:eastAsia="en-US"/>
        </w:rPr>
        <w:t> </w:t>
      </w:r>
      <w:r w:rsidRPr="00F65EF6">
        <w:rPr>
          <w:rFonts w:ascii="Arial" w:eastAsiaTheme="minorHAnsi" w:hAnsi="Arial" w:cs="Arial"/>
          <w:sz w:val="20"/>
          <w:szCs w:val="20"/>
          <w:lang w:eastAsia="en-US"/>
        </w:rPr>
        <w:t>sprievode</w:t>
      </w:r>
      <w:r w:rsidR="00ED6F8F" w:rsidRPr="00F65EF6">
        <w:rPr>
          <w:rFonts w:ascii="Arial" w:eastAsiaTheme="minorHAnsi" w:hAnsi="Arial" w:cs="Arial"/>
          <w:sz w:val="20"/>
          <w:szCs w:val="20"/>
          <w:lang w:eastAsia="en-US"/>
        </w:rPr>
        <w:t xml:space="preserve"> inej poverenej osoby Objednávateľa</w:t>
      </w:r>
      <w:r w:rsidRPr="00F65EF6">
        <w:rPr>
          <w:rFonts w:ascii="Arial" w:eastAsiaTheme="minorHAnsi" w:hAnsi="Arial" w:cs="Arial"/>
          <w:sz w:val="20"/>
          <w:szCs w:val="20"/>
          <w:lang w:eastAsia="en-US"/>
        </w:rPr>
        <w:t xml:space="preserve">, </w:t>
      </w:r>
      <w:bookmarkEnd w:id="10"/>
    </w:p>
    <w:p w14:paraId="599C2CFA" w14:textId="3B13FE44" w:rsidR="004552FC" w:rsidRPr="00F65EF6" w:rsidRDefault="004552FC" w:rsidP="00F65EF6">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r w:rsidRPr="00F65EF6">
        <w:rPr>
          <w:rFonts w:ascii="Arial" w:hAnsi="Arial" w:cs="Arial"/>
          <w:sz w:val="20"/>
          <w:szCs w:val="20"/>
        </w:rPr>
        <w:t>vykonať všetky úkony, ktoré je možné od neho spravodlivo požadovať</w:t>
      </w:r>
      <w:r w:rsidR="00E93DE9" w:rsidRPr="00F65EF6">
        <w:rPr>
          <w:rFonts w:ascii="Arial" w:hAnsi="Arial" w:cs="Arial"/>
          <w:sz w:val="20"/>
          <w:szCs w:val="20"/>
        </w:rPr>
        <w:t xml:space="preserve"> pri poskytovaní Súčinnosti Objednávateľa Zhotoviteľovi</w:t>
      </w:r>
      <w:r w:rsidRPr="00F65EF6">
        <w:rPr>
          <w:rFonts w:ascii="Arial" w:hAnsi="Arial" w:cs="Arial"/>
          <w:sz w:val="20"/>
          <w:szCs w:val="20"/>
        </w:rPr>
        <w:t xml:space="preserve">, </w:t>
      </w:r>
    </w:p>
    <w:p w14:paraId="53606B04" w14:textId="4F4BB4D9" w:rsidR="00AE5763" w:rsidRPr="00F65EF6" w:rsidRDefault="00AE5763" w:rsidP="00F65EF6">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r w:rsidRPr="00F65EF6">
        <w:rPr>
          <w:rFonts w:ascii="Arial" w:hAnsi="Arial" w:cs="Arial"/>
          <w:sz w:val="20"/>
          <w:szCs w:val="20"/>
        </w:rPr>
        <w:t>informovať Zhotoviteľa o všetkých skutočnostiach, ktoré sú významné pre splnenie povinností Zmluvn</w:t>
      </w:r>
      <w:r w:rsidR="00984F55" w:rsidRPr="00F65EF6">
        <w:rPr>
          <w:rFonts w:ascii="Arial" w:hAnsi="Arial" w:cs="Arial"/>
          <w:sz w:val="20"/>
          <w:szCs w:val="20"/>
        </w:rPr>
        <w:t xml:space="preserve">ých strán podľa tejto Zmluvy o </w:t>
      </w:r>
      <w:r w:rsidR="00E93DE9" w:rsidRPr="00F65EF6">
        <w:rPr>
          <w:rFonts w:ascii="Arial" w:hAnsi="Arial" w:cs="Arial"/>
          <w:sz w:val="20"/>
          <w:szCs w:val="20"/>
        </w:rPr>
        <w:t>dielo, v súvislosti so zhotovením</w:t>
      </w:r>
      <w:r w:rsidRPr="00F65EF6">
        <w:rPr>
          <w:rFonts w:ascii="Arial" w:hAnsi="Arial" w:cs="Arial"/>
          <w:sz w:val="20"/>
          <w:szCs w:val="20"/>
        </w:rPr>
        <w:t xml:space="preserve"> Diela podľa tejto Zmluvy</w:t>
      </w:r>
      <w:r w:rsidR="00237D48" w:rsidRPr="00F65EF6">
        <w:rPr>
          <w:rFonts w:ascii="Arial" w:hAnsi="Arial" w:cs="Arial"/>
          <w:sz w:val="20"/>
          <w:szCs w:val="20"/>
        </w:rPr>
        <w:t xml:space="preserve"> o dielo</w:t>
      </w:r>
      <w:r w:rsidRPr="00F65EF6">
        <w:rPr>
          <w:rFonts w:ascii="Arial" w:hAnsi="Arial" w:cs="Arial"/>
          <w:sz w:val="20"/>
          <w:szCs w:val="20"/>
        </w:rPr>
        <w:t xml:space="preserve"> a/alebo o dôvodoch, ktoré Objednávateľovi bránia riadne a včas splniť svoje povinnosti podľa tejto Zmluvy</w:t>
      </w:r>
      <w:r w:rsidR="00AF74C1" w:rsidRPr="00F65EF6">
        <w:rPr>
          <w:rFonts w:ascii="Arial" w:hAnsi="Arial" w:cs="Arial"/>
          <w:sz w:val="20"/>
          <w:szCs w:val="20"/>
        </w:rPr>
        <w:t xml:space="preserve"> o dielo</w:t>
      </w:r>
      <w:r w:rsidRPr="00F65EF6">
        <w:rPr>
          <w:rFonts w:ascii="Arial" w:hAnsi="Arial" w:cs="Arial"/>
          <w:sz w:val="20"/>
          <w:szCs w:val="20"/>
        </w:rPr>
        <w:t xml:space="preserve">, a to do </w:t>
      </w:r>
      <w:r w:rsidR="00E93DE9" w:rsidRPr="00F65EF6">
        <w:rPr>
          <w:rFonts w:ascii="Arial" w:hAnsi="Arial" w:cs="Arial"/>
          <w:sz w:val="20"/>
          <w:szCs w:val="20"/>
        </w:rPr>
        <w:t>48 (štyridsiatich ôsmich)</w:t>
      </w:r>
      <w:r w:rsidRPr="00F65EF6">
        <w:rPr>
          <w:rFonts w:ascii="Arial" w:hAnsi="Arial" w:cs="Arial"/>
          <w:sz w:val="20"/>
          <w:szCs w:val="20"/>
        </w:rPr>
        <w:t xml:space="preserve"> hodín odkedy sa o nich Objednávateľ dozvedel.</w:t>
      </w:r>
    </w:p>
    <w:p w14:paraId="5E9EF3C4" w14:textId="17D5B97A" w:rsidR="00F546B0" w:rsidRPr="0080601A" w:rsidRDefault="00453BAF" w:rsidP="0080601A">
      <w:pPr>
        <w:pStyle w:val="MLOdsek"/>
        <w:spacing w:before="120" w:line="290" w:lineRule="auto"/>
        <w:ind w:left="567" w:hanging="567"/>
        <w:rPr>
          <w:rFonts w:ascii="Arial" w:hAnsi="Arial" w:cs="Arial"/>
          <w:sz w:val="20"/>
          <w:szCs w:val="20"/>
          <w:lang w:eastAsia="sk-SK"/>
        </w:rPr>
      </w:pPr>
      <w:bookmarkStart w:id="11" w:name="_Ref519610349"/>
      <w:r w:rsidRPr="00F65EF6">
        <w:rPr>
          <w:rFonts w:ascii="Arial" w:hAnsi="Arial" w:cs="Arial"/>
          <w:sz w:val="20"/>
          <w:szCs w:val="20"/>
          <w:lang w:eastAsia="sk-SK"/>
        </w:rPr>
        <w:t>Zhotoviteľ</w:t>
      </w:r>
      <w:r w:rsidR="002C2A05" w:rsidRPr="00F65EF6">
        <w:rPr>
          <w:rFonts w:ascii="Arial" w:hAnsi="Arial" w:cs="Arial"/>
          <w:sz w:val="20"/>
          <w:szCs w:val="20"/>
          <w:lang w:eastAsia="sk-SK"/>
        </w:rPr>
        <w:t xml:space="preserve"> sa zaväzuje</w:t>
      </w:r>
      <w:r w:rsidR="00F546B0" w:rsidRPr="00F65EF6">
        <w:rPr>
          <w:rFonts w:ascii="Arial" w:hAnsi="Arial" w:cs="Arial"/>
          <w:sz w:val="20"/>
          <w:szCs w:val="20"/>
          <w:lang w:eastAsia="sk-SK"/>
        </w:rPr>
        <w:t>:</w:t>
      </w:r>
      <w:bookmarkEnd w:id="11"/>
      <w:r w:rsidR="00F546B0" w:rsidRPr="00F65EF6">
        <w:rPr>
          <w:rFonts w:ascii="Arial" w:hAnsi="Arial" w:cs="Arial"/>
          <w:sz w:val="20"/>
          <w:szCs w:val="20"/>
          <w:lang w:eastAsia="sk-SK"/>
        </w:rPr>
        <w:t xml:space="preserve"> </w:t>
      </w:r>
    </w:p>
    <w:p w14:paraId="7602A078" w14:textId="33946BE3" w:rsidR="00055D6F" w:rsidRPr="00F65EF6" w:rsidRDefault="00055D6F"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lang w:eastAsia="sk-SK"/>
        </w:rPr>
        <w:t>pri plnení povinností podľa tejto Zmluvy</w:t>
      </w:r>
      <w:r w:rsidR="006C7BB6" w:rsidRPr="00F65EF6">
        <w:rPr>
          <w:rFonts w:ascii="Arial" w:hAnsi="Arial" w:cs="Arial"/>
          <w:sz w:val="20"/>
          <w:szCs w:val="20"/>
          <w:lang w:eastAsia="sk-SK"/>
        </w:rPr>
        <w:t xml:space="preserve"> o dielo</w:t>
      </w:r>
      <w:r w:rsidRPr="00F65EF6">
        <w:rPr>
          <w:rFonts w:ascii="Arial" w:hAnsi="Arial" w:cs="Arial"/>
          <w:sz w:val="20"/>
          <w:szCs w:val="20"/>
          <w:lang w:eastAsia="sk-SK"/>
        </w:rPr>
        <w:t xml:space="preserve"> dodržiavať pokyny a podklady Objednávateľa, ktoré nie sú v rozpore s ustanoveniami tejto Zmluvy</w:t>
      </w:r>
      <w:r w:rsidR="00AF74C1" w:rsidRPr="00F65EF6">
        <w:rPr>
          <w:rFonts w:ascii="Arial" w:hAnsi="Arial" w:cs="Arial"/>
          <w:sz w:val="20"/>
          <w:szCs w:val="20"/>
          <w:lang w:eastAsia="sk-SK"/>
        </w:rPr>
        <w:t xml:space="preserve"> o dielo</w:t>
      </w:r>
      <w:r w:rsidR="003A4C1E" w:rsidRPr="00F65EF6">
        <w:rPr>
          <w:rFonts w:ascii="Arial" w:hAnsi="Arial" w:cs="Arial"/>
          <w:sz w:val="20"/>
          <w:szCs w:val="20"/>
          <w:lang w:eastAsia="sk-SK"/>
        </w:rPr>
        <w:t>,</w:t>
      </w:r>
    </w:p>
    <w:p w14:paraId="0C9CE38C" w14:textId="66D469A2" w:rsidR="00B96E18" w:rsidRPr="00F65EF6" w:rsidRDefault="00B626B4" w:rsidP="00F65EF6">
      <w:pPr>
        <w:pStyle w:val="MLOdsek"/>
        <w:numPr>
          <w:ilvl w:val="2"/>
          <w:numId w:val="5"/>
        </w:numPr>
        <w:tabs>
          <w:tab w:val="clear" w:pos="1134"/>
        </w:tabs>
        <w:spacing w:before="120" w:line="290" w:lineRule="auto"/>
        <w:ind w:hanging="567"/>
        <w:rPr>
          <w:rFonts w:ascii="Arial" w:hAnsi="Arial" w:cs="Arial"/>
          <w:sz w:val="20"/>
          <w:szCs w:val="20"/>
          <w:lang w:eastAsia="sk-SK"/>
        </w:rPr>
      </w:pPr>
      <w:bookmarkStart w:id="12" w:name="_Ref519610352"/>
      <w:r w:rsidRPr="00F65EF6">
        <w:rPr>
          <w:rFonts w:ascii="Arial" w:hAnsi="Arial" w:cs="Arial"/>
          <w:sz w:val="20"/>
          <w:szCs w:val="20"/>
          <w:lang w:eastAsia="sk-SK"/>
        </w:rPr>
        <w:t xml:space="preserve">neodkladne písomne informovať Objednávateľa o každom prípadnom omeškaní, či iných skutočnostiach, ktoré by mohli ohroziť riadne a včasné </w:t>
      </w:r>
      <w:r w:rsidR="00075B55" w:rsidRPr="00F65EF6">
        <w:rPr>
          <w:rFonts w:ascii="Arial" w:hAnsi="Arial" w:cs="Arial"/>
          <w:sz w:val="20"/>
          <w:szCs w:val="20"/>
          <w:lang w:eastAsia="sk-SK"/>
        </w:rPr>
        <w:t>zhotovenie</w:t>
      </w:r>
      <w:r w:rsidR="003316FA" w:rsidRPr="00F65EF6">
        <w:rPr>
          <w:rFonts w:ascii="Arial" w:hAnsi="Arial" w:cs="Arial"/>
          <w:sz w:val="20"/>
          <w:szCs w:val="20"/>
          <w:lang w:eastAsia="sk-SK"/>
        </w:rPr>
        <w:t xml:space="preserve"> a</w:t>
      </w:r>
      <w:r w:rsidR="000677F7" w:rsidRPr="00F65EF6">
        <w:rPr>
          <w:rFonts w:ascii="Arial" w:hAnsi="Arial" w:cs="Arial"/>
          <w:sz w:val="20"/>
          <w:szCs w:val="20"/>
          <w:lang w:eastAsia="sk-SK"/>
        </w:rPr>
        <w:t>/alebo</w:t>
      </w:r>
      <w:r w:rsidR="003316FA" w:rsidRPr="00F65EF6">
        <w:rPr>
          <w:rFonts w:ascii="Arial" w:hAnsi="Arial" w:cs="Arial"/>
          <w:sz w:val="20"/>
          <w:szCs w:val="20"/>
          <w:lang w:eastAsia="sk-SK"/>
        </w:rPr>
        <w:t xml:space="preserve"> dodanie</w:t>
      </w:r>
      <w:r w:rsidR="00075B55" w:rsidRPr="00F65EF6">
        <w:rPr>
          <w:rFonts w:ascii="Arial" w:hAnsi="Arial" w:cs="Arial"/>
          <w:sz w:val="20"/>
          <w:szCs w:val="20"/>
          <w:lang w:eastAsia="sk-SK"/>
        </w:rPr>
        <w:t xml:space="preserve"> Diela</w:t>
      </w:r>
      <w:r w:rsidR="00B96E18" w:rsidRPr="00F65EF6">
        <w:rPr>
          <w:rFonts w:ascii="Arial" w:hAnsi="Arial" w:cs="Arial"/>
          <w:sz w:val="20"/>
          <w:szCs w:val="20"/>
          <w:lang w:eastAsia="sk-SK"/>
        </w:rPr>
        <w:t>,</w:t>
      </w:r>
      <w:bookmarkEnd w:id="12"/>
    </w:p>
    <w:p w14:paraId="7C12313F" w14:textId="07ACF113" w:rsidR="00626C18" w:rsidRPr="00F65EF6" w:rsidRDefault="000677F7"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rPr>
        <w:t>poskytovať záruku</w:t>
      </w:r>
      <w:r w:rsidR="00626C18" w:rsidRPr="00F65EF6">
        <w:rPr>
          <w:rFonts w:ascii="Arial" w:hAnsi="Arial" w:cs="Arial"/>
          <w:sz w:val="20"/>
          <w:szCs w:val="20"/>
        </w:rPr>
        <w:t xml:space="preserve"> za to, že </w:t>
      </w:r>
      <w:r w:rsidR="006C7BB6" w:rsidRPr="00F65EF6">
        <w:rPr>
          <w:rFonts w:ascii="Arial" w:hAnsi="Arial" w:cs="Arial"/>
          <w:sz w:val="20"/>
          <w:szCs w:val="20"/>
        </w:rPr>
        <w:t>Dielo</w:t>
      </w:r>
      <w:r w:rsidR="006D3896" w:rsidRPr="00F65EF6">
        <w:rPr>
          <w:rFonts w:ascii="Arial" w:hAnsi="Arial" w:cs="Arial"/>
          <w:sz w:val="20"/>
          <w:szCs w:val="20"/>
        </w:rPr>
        <w:t xml:space="preserve"> obsahuje všetky Objednávateľom vyžiadané a schválené funkcie a vlastnosti v čase jeho odovzdania a riadneho prevzatia Objednávateľom, a že</w:t>
      </w:r>
      <w:r w:rsidR="006C7BB6" w:rsidRPr="00F65EF6">
        <w:rPr>
          <w:rFonts w:ascii="Arial" w:hAnsi="Arial" w:cs="Arial"/>
          <w:sz w:val="20"/>
          <w:szCs w:val="20"/>
        </w:rPr>
        <w:t xml:space="preserve"> </w:t>
      </w:r>
      <w:r w:rsidR="00626C18" w:rsidRPr="00F65EF6">
        <w:rPr>
          <w:rFonts w:ascii="Arial" w:hAnsi="Arial" w:cs="Arial"/>
          <w:sz w:val="20"/>
          <w:szCs w:val="20"/>
        </w:rPr>
        <w:t>neobsahuje žiadne Objednávateľom nevyžiadané alebo neschválené funkcie a vlastnosti,</w:t>
      </w:r>
    </w:p>
    <w:p w14:paraId="1890EF75" w14:textId="274DCB4A" w:rsidR="00626C18" w:rsidRPr="00F65EF6" w:rsidRDefault="00626C18"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rPr>
        <w:t>poskytnúť Oprávnenej osobe Objednávateľa alebo inej poverenej osobe Objednávateľa informáciu o stave plnenia Zmluvy o dielo alebo informáciu súvisiacu s</w:t>
      </w:r>
      <w:r w:rsidR="00FF760B" w:rsidRPr="00F65EF6">
        <w:rPr>
          <w:rFonts w:ascii="Arial" w:hAnsi="Arial" w:cs="Arial"/>
          <w:sz w:val="20"/>
          <w:szCs w:val="20"/>
        </w:rPr>
        <w:t> </w:t>
      </w:r>
      <w:r w:rsidRPr="00F65EF6">
        <w:rPr>
          <w:rFonts w:ascii="Arial" w:hAnsi="Arial" w:cs="Arial"/>
          <w:sz w:val="20"/>
          <w:szCs w:val="20"/>
        </w:rPr>
        <w:t>plnením</w:t>
      </w:r>
      <w:r w:rsidR="00FF760B" w:rsidRPr="00F65EF6">
        <w:rPr>
          <w:rFonts w:ascii="Arial" w:hAnsi="Arial" w:cs="Arial"/>
          <w:sz w:val="20"/>
          <w:szCs w:val="20"/>
        </w:rPr>
        <w:t xml:space="preserve"> na základe žiadosti Objednávateľa </w:t>
      </w:r>
      <w:r w:rsidR="000677F7" w:rsidRPr="00F65EF6">
        <w:rPr>
          <w:rFonts w:ascii="Arial" w:hAnsi="Arial" w:cs="Arial"/>
          <w:sz w:val="20"/>
          <w:szCs w:val="20"/>
        </w:rPr>
        <w:t xml:space="preserve">s lehotou vybavenia neprevyšujúcou </w:t>
      </w:r>
      <w:r w:rsidR="005726ED">
        <w:rPr>
          <w:rFonts w:ascii="Arial" w:hAnsi="Arial" w:cs="Arial"/>
          <w:sz w:val="20"/>
          <w:szCs w:val="20"/>
        </w:rPr>
        <w:t>päť</w:t>
      </w:r>
      <w:r w:rsidR="005726ED" w:rsidRPr="00F65EF6">
        <w:rPr>
          <w:rFonts w:ascii="Arial" w:hAnsi="Arial" w:cs="Arial"/>
          <w:sz w:val="20"/>
          <w:szCs w:val="20"/>
        </w:rPr>
        <w:t xml:space="preserve"> </w:t>
      </w:r>
      <w:r w:rsidR="000677F7" w:rsidRPr="00F65EF6">
        <w:rPr>
          <w:rFonts w:ascii="Arial" w:hAnsi="Arial" w:cs="Arial"/>
          <w:sz w:val="20"/>
          <w:szCs w:val="20"/>
        </w:rPr>
        <w:t>kalendárnych dní</w:t>
      </w:r>
      <w:r w:rsidRPr="00F65EF6">
        <w:rPr>
          <w:rFonts w:ascii="Arial" w:hAnsi="Arial" w:cs="Arial"/>
          <w:sz w:val="20"/>
          <w:szCs w:val="20"/>
        </w:rPr>
        <w:t>,</w:t>
      </w:r>
    </w:p>
    <w:p w14:paraId="5732B871" w14:textId="7E51E335" w:rsidR="00D30CB4" w:rsidRPr="00F65EF6" w:rsidRDefault="001B37E5" w:rsidP="00F65EF6">
      <w:pPr>
        <w:pStyle w:val="MLOdsek"/>
        <w:numPr>
          <w:ilvl w:val="2"/>
          <w:numId w:val="5"/>
        </w:numPr>
        <w:tabs>
          <w:tab w:val="clear" w:pos="1134"/>
        </w:tabs>
        <w:spacing w:before="120" w:line="290" w:lineRule="auto"/>
        <w:ind w:hanging="567"/>
        <w:rPr>
          <w:rFonts w:ascii="Arial" w:hAnsi="Arial" w:cs="Arial"/>
          <w:b/>
          <w:sz w:val="20"/>
          <w:szCs w:val="20"/>
          <w:lang w:eastAsia="sk-SK"/>
        </w:rPr>
      </w:pPr>
      <w:r w:rsidRPr="00F65EF6">
        <w:rPr>
          <w:rFonts w:ascii="Arial" w:hAnsi="Arial" w:cs="Arial"/>
          <w:sz w:val="20"/>
          <w:szCs w:val="20"/>
        </w:rPr>
        <w:t xml:space="preserve">bez zbytočného odkladu prerokúvať s Objednávateľom všetky otázky, ktoré by mohli negatívne ovplyvniť </w:t>
      </w:r>
      <w:r w:rsidR="00ED6F8F" w:rsidRPr="00F65EF6">
        <w:rPr>
          <w:rFonts w:ascii="Arial" w:hAnsi="Arial" w:cs="Arial"/>
          <w:sz w:val="20"/>
          <w:szCs w:val="20"/>
        </w:rPr>
        <w:t>zhotovenie Diela</w:t>
      </w:r>
      <w:r w:rsidRPr="00F65EF6">
        <w:rPr>
          <w:rFonts w:ascii="Arial" w:hAnsi="Arial" w:cs="Arial"/>
          <w:sz w:val="20"/>
          <w:szCs w:val="20"/>
        </w:rPr>
        <w:t xml:space="preserve"> </w:t>
      </w:r>
      <w:r w:rsidR="00D30CB4" w:rsidRPr="00F65EF6">
        <w:rPr>
          <w:rFonts w:ascii="Arial" w:hAnsi="Arial" w:cs="Arial"/>
          <w:sz w:val="20"/>
          <w:szCs w:val="20"/>
        </w:rPr>
        <w:t xml:space="preserve">pri plnení </w:t>
      </w:r>
      <w:r w:rsidRPr="00F65EF6">
        <w:rPr>
          <w:rFonts w:ascii="Arial" w:hAnsi="Arial" w:cs="Arial"/>
          <w:sz w:val="20"/>
          <w:szCs w:val="20"/>
        </w:rPr>
        <w:t xml:space="preserve">jeho </w:t>
      </w:r>
      <w:r w:rsidR="00D30CB4" w:rsidRPr="00F65EF6">
        <w:rPr>
          <w:rFonts w:ascii="Arial" w:hAnsi="Arial" w:cs="Arial"/>
          <w:sz w:val="20"/>
          <w:szCs w:val="20"/>
        </w:rPr>
        <w:t xml:space="preserve">záväzkov </w:t>
      </w:r>
      <w:r w:rsidRPr="00F65EF6">
        <w:rPr>
          <w:rFonts w:ascii="Arial" w:hAnsi="Arial" w:cs="Arial"/>
          <w:sz w:val="20"/>
          <w:szCs w:val="20"/>
        </w:rPr>
        <w:t>podľa tejto Zmluvy o dielo,</w:t>
      </w:r>
    </w:p>
    <w:p w14:paraId="733C3152" w14:textId="0D6FBE51" w:rsidR="00626C18" w:rsidRPr="00F65EF6" w:rsidRDefault="00DA6319"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lang w:eastAsia="sk-SK"/>
        </w:rPr>
        <w:t>z</w:t>
      </w:r>
      <w:r w:rsidR="00D30CB4" w:rsidRPr="00F65EF6">
        <w:rPr>
          <w:rFonts w:ascii="Arial" w:hAnsi="Arial" w:cs="Arial"/>
          <w:sz w:val="20"/>
          <w:szCs w:val="20"/>
          <w:lang w:eastAsia="sk-SK"/>
        </w:rPr>
        <w:t>abezpečiť vedenie</w:t>
      </w:r>
      <w:r w:rsidR="00D30CB4" w:rsidRPr="00F65EF6">
        <w:rPr>
          <w:rFonts w:ascii="Arial" w:hAnsi="Arial" w:cs="Arial"/>
          <w:sz w:val="20"/>
          <w:szCs w:val="20"/>
        </w:rPr>
        <w:t xml:space="preserve"> pracovných výkazov a zabezpečiť, aby aj jeho subdodávatelia priebežne viedli pracovné výkazy </w:t>
      </w:r>
      <w:r w:rsidR="00B40ADC" w:rsidRPr="00F65EF6">
        <w:rPr>
          <w:rFonts w:ascii="Arial" w:hAnsi="Arial" w:cs="Arial"/>
          <w:sz w:val="20"/>
          <w:szCs w:val="20"/>
        </w:rPr>
        <w:t>(</w:t>
      </w:r>
      <w:r w:rsidR="00D30CB4" w:rsidRPr="00F65EF6">
        <w:rPr>
          <w:rFonts w:ascii="Arial" w:hAnsi="Arial" w:cs="Arial"/>
          <w:sz w:val="20"/>
          <w:szCs w:val="20"/>
        </w:rPr>
        <w:t>okrem prípadov uvedených v tejto Zmluve o</w:t>
      </w:r>
      <w:r w:rsidR="00B40ADC" w:rsidRPr="00F65EF6">
        <w:rPr>
          <w:rFonts w:ascii="Arial" w:hAnsi="Arial" w:cs="Arial"/>
          <w:sz w:val="20"/>
          <w:szCs w:val="20"/>
        </w:rPr>
        <w:t> </w:t>
      </w:r>
      <w:r w:rsidR="00D30CB4" w:rsidRPr="00F65EF6">
        <w:rPr>
          <w:rFonts w:ascii="Arial" w:hAnsi="Arial" w:cs="Arial"/>
          <w:sz w:val="20"/>
          <w:szCs w:val="20"/>
        </w:rPr>
        <w:t>dielo</w:t>
      </w:r>
      <w:r w:rsidR="00B40ADC" w:rsidRPr="00F65EF6">
        <w:rPr>
          <w:rFonts w:ascii="Arial" w:hAnsi="Arial" w:cs="Arial"/>
          <w:sz w:val="20"/>
          <w:szCs w:val="20"/>
        </w:rPr>
        <w:t>)</w:t>
      </w:r>
      <w:r w:rsidR="00984F55" w:rsidRPr="00F65EF6">
        <w:rPr>
          <w:rFonts w:ascii="Arial" w:hAnsi="Arial" w:cs="Arial"/>
          <w:sz w:val="20"/>
          <w:szCs w:val="20"/>
        </w:rPr>
        <w:t xml:space="preserve"> a </w:t>
      </w:r>
      <w:r w:rsidR="00D30CB4" w:rsidRPr="00F65EF6">
        <w:rPr>
          <w:rFonts w:ascii="Arial" w:hAnsi="Arial" w:cs="Arial"/>
          <w:sz w:val="20"/>
          <w:szCs w:val="20"/>
        </w:rPr>
        <w:t>bezodkladne ich poskytnúť na požiadanie</w:t>
      </w:r>
      <w:r w:rsidR="001B37E5" w:rsidRPr="00F65EF6">
        <w:rPr>
          <w:rFonts w:ascii="Arial" w:hAnsi="Arial" w:cs="Arial"/>
          <w:sz w:val="20"/>
          <w:szCs w:val="20"/>
        </w:rPr>
        <w:t xml:space="preserve"> Objednávateľovi</w:t>
      </w:r>
      <w:r w:rsidR="001F6998" w:rsidRPr="00F65EF6">
        <w:rPr>
          <w:rFonts w:ascii="Arial" w:hAnsi="Arial" w:cs="Arial"/>
          <w:sz w:val="20"/>
          <w:szCs w:val="20"/>
        </w:rPr>
        <w:t>,</w:t>
      </w:r>
    </w:p>
    <w:p w14:paraId="1B97D916" w14:textId="02A02E24" w:rsidR="001B37E5" w:rsidRPr="00F65EF6" w:rsidRDefault="001B37E5"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rPr>
        <w:t xml:space="preserve">udržiavať nasadené časti </w:t>
      </w:r>
      <w:r w:rsidR="00ED6F8F" w:rsidRPr="00F65EF6">
        <w:rPr>
          <w:rFonts w:ascii="Arial" w:hAnsi="Arial" w:cs="Arial"/>
          <w:sz w:val="20"/>
          <w:szCs w:val="20"/>
        </w:rPr>
        <w:t>Informačného systému</w:t>
      </w:r>
      <w:r w:rsidRPr="00F65EF6">
        <w:rPr>
          <w:rFonts w:ascii="Arial" w:hAnsi="Arial" w:cs="Arial"/>
          <w:sz w:val="20"/>
          <w:szCs w:val="20"/>
        </w:rPr>
        <w:t xml:space="preserve"> do prevádzky v súlade s dodanou administrátorskou dokumentáciou, a to </w:t>
      </w:r>
      <w:r w:rsidR="00D30CB4" w:rsidRPr="00F65EF6">
        <w:rPr>
          <w:rFonts w:ascii="Arial" w:hAnsi="Arial" w:cs="Arial"/>
          <w:sz w:val="20"/>
          <w:szCs w:val="20"/>
        </w:rPr>
        <w:t>až do odovzdania a</w:t>
      </w:r>
      <w:r w:rsidRPr="00F65EF6">
        <w:rPr>
          <w:rFonts w:ascii="Arial" w:hAnsi="Arial" w:cs="Arial"/>
          <w:sz w:val="20"/>
          <w:szCs w:val="20"/>
        </w:rPr>
        <w:t xml:space="preserve">  </w:t>
      </w:r>
      <w:r w:rsidR="00D30CB4" w:rsidRPr="00F65EF6">
        <w:rPr>
          <w:rFonts w:ascii="Arial" w:hAnsi="Arial" w:cs="Arial"/>
          <w:sz w:val="20"/>
          <w:szCs w:val="20"/>
        </w:rPr>
        <w:t>prevzatia</w:t>
      </w:r>
      <w:r w:rsidR="00ED6F8F" w:rsidRPr="00F65EF6">
        <w:rPr>
          <w:rFonts w:ascii="Arial" w:hAnsi="Arial" w:cs="Arial"/>
          <w:sz w:val="20"/>
          <w:szCs w:val="20"/>
        </w:rPr>
        <w:t xml:space="preserve"> Informačného systému</w:t>
      </w:r>
      <w:r w:rsidR="00D30CB4" w:rsidRPr="00F65EF6">
        <w:rPr>
          <w:rFonts w:ascii="Arial" w:hAnsi="Arial" w:cs="Arial"/>
          <w:sz w:val="20"/>
          <w:szCs w:val="20"/>
        </w:rPr>
        <w:t xml:space="preserve"> ako celku, </w:t>
      </w:r>
    </w:p>
    <w:p w14:paraId="15C1F3BB" w14:textId="659B1718" w:rsidR="00D30CB4" w:rsidRPr="00F65EF6" w:rsidRDefault="00D30CB4"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rPr>
        <w:t>poskytovať Objednávateľovi nevyhnutnú</w:t>
      </w:r>
      <w:r w:rsidR="00C7052E">
        <w:rPr>
          <w:rFonts w:ascii="Arial" w:hAnsi="Arial" w:cs="Arial"/>
          <w:sz w:val="20"/>
          <w:szCs w:val="20"/>
        </w:rPr>
        <w:t xml:space="preserve"> súčinnosť za účelom používania</w:t>
      </w:r>
      <w:r w:rsidR="001B37E5" w:rsidRPr="00F65EF6">
        <w:rPr>
          <w:rFonts w:ascii="Arial" w:hAnsi="Arial" w:cs="Arial"/>
          <w:sz w:val="20"/>
          <w:szCs w:val="20"/>
        </w:rPr>
        <w:t xml:space="preserve"> </w:t>
      </w:r>
      <w:r w:rsidRPr="00F65EF6">
        <w:rPr>
          <w:rFonts w:ascii="Arial" w:hAnsi="Arial" w:cs="Arial"/>
          <w:sz w:val="20"/>
          <w:szCs w:val="20"/>
        </w:rPr>
        <w:t xml:space="preserve">nasadených častí </w:t>
      </w:r>
      <w:r w:rsidR="00ED6F8F" w:rsidRPr="00F65EF6">
        <w:rPr>
          <w:rFonts w:ascii="Arial" w:hAnsi="Arial" w:cs="Arial"/>
          <w:sz w:val="20"/>
          <w:szCs w:val="20"/>
        </w:rPr>
        <w:t>Informačného systému</w:t>
      </w:r>
      <w:r w:rsidRPr="00F65EF6">
        <w:rPr>
          <w:rFonts w:ascii="Arial" w:hAnsi="Arial" w:cs="Arial"/>
          <w:sz w:val="20"/>
          <w:szCs w:val="20"/>
        </w:rPr>
        <w:t>,</w:t>
      </w:r>
    </w:p>
    <w:p w14:paraId="70687AB0" w14:textId="7EC90CC5" w:rsidR="00A545C9" w:rsidRPr="00F65EF6" w:rsidRDefault="00A545C9"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rPr>
        <w:t>odovzdať Objednávateľovi zdrojové kódy k</w:t>
      </w:r>
      <w:r w:rsidR="00ED6F8F" w:rsidRPr="00F65EF6">
        <w:rPr>
          <w:rFonts w:ascii="Arial" w:hAnsi="Arial" w:cs="Arial"/>
          <w:sz w:val="20"/>
          <w:szCs w:val="20"/>
        </w:rPr>
        <w:t> Informačnému systému</w:t>
      </w:r>
      <w:r w:rsidRPr="00F65EF6">
        <w:rPr>
          <w:rFonts w:ascii="Arial" w:hAnsi="Arial" w:cs="Arial"/>
          <w:sz w:val="20"/>
          <w:szCs w:val="20"/>
        </w:rPr>
        <w:t xml:space="preserve"> alebo jeho časti v aktuálnej podobe, udeliť Objednávateľovi súhlas s používaním </w:t>
      </w:r>
      <w:r w:rsidR="00ED6F8F" w:rsidRPr="00F65EF6">
        <w:rPr>
          <w:rFonts w:ascii="Arial" w:hAnsi="Arial" w:cs="Arial"/>
          <w:sz w:val="20"/>
          <w:szCs w:val="20"/>
        </w:rPr>
        <w:t>Informačného systému</w:t>
      </w:r>
      <w:r w:rsidRPr="00F65EF6">
        <w:rPr>
          <w:rFonts w:ascii="Arial" w:hAnsi="Arial" w:cs="Arial"/>
          <w:sz w:val="20"/>
          <w:szCs w:val="20"/>
        </w:rPr>
        <w:t xml:space="preserve"> aleb</w:t>
      </w:r>
      <w:r w:rsidR="00F65EF6">
        <w:rPr>
          <w:rFonts w:ascii="Arial" w:hAnsi="Arial" w:cs="Arial"/>
          <w:sz w:val="20"/>
          <w:szCs w:val="20"/>
        </w:rPr>
        <w:t>o jeho časti  v podobe licencie špecifikovanej</w:t>
      </w:r>
      <w:r w:rsidR="00FA79DA">
        <w:rPr>
          <w:rFonts w:ascii="Arial" w:hAnsi="Arial" w:cs="Arial"/>
          <w:sz w:val="20"/>
          <w:szCs w:val="20"/>
        </w:rPr>
        <w:t xml:space="preserve"> </w:t>
      </w:r>
      <w:r w:rsidR="00F65EF6">
        <w:rPr>
          <w:rFonts w:ascii="Arial" w:hAnsi="Arial" w:cs="Arial"/>
          <w:sz w:val="20"/>
          <w:szCs w:val="20"/>
        </w:rPr>
        <w:t xml:space="preserve"> v</w:t>
      </w:r>
      <w:r w:rsidR="00FA79DA">
        <w:rPr>
          <w:rFonts w:ascii="Arial" w:hAnsi="Arial" w:cs="Arial"/>
          <w:sz w:val="20"/>
          <w:szCs w:val="20"/>
        </w:rPr>
        <w:t xml:space="preserve"> čl. </w:t>
      </w:r>
      <w:r w:rsidR="00FA79DA">
        <w:rPr>
          <w:rFonts w:ascii="Arial" w:hAnsi="Arial" w:cs="Arial"/>
          <w:sz w:val="20"/>
          <w:szCs w:val="20"/>
        </w:rPr>
        <w:fldChar w:fldCharType="begin"/>
      </w:r>
      <w:r w:rsidR="00FA79DA">
        <w:rPr>
          <w:rFonts w:ascii="Arial" w:hAnsi="Arial" w:cs="Arial"/>
          <w:sz w:val="20"/>
          <w:szCs w:val="20"/>
        </w:rPr>
        <w:instrText xml:space="preserve"> REF _Ref95807981 \r \h </w:instrText>
      </w:r>
      <w:r w:rsidR="00FA79DA">
        <w:rPr>
          <w:rFonts w:ascii="Arial" w:hAnsi="Arial" w:cs="Arial"/>
          <w:sz w:val="20"/>
          <w:szCs w:val="20"/>
        </w:rPr>
      </w:r>
      <w:r w:rsidR="00FA79DA">
        <w:rPr>
          <w:rFonts w:ascii="Arial" w:hAnsi="Arial" w:cs="Arial"/>
          <w:sz w:val="20"/>
          <w:szCs w:val="20"/>
        </w:rPr>
        <w:fldChar w:fldCharType="separate"/>
      </w:r>
      <w:r w:rsidR="00FA79DA">
        <w:rPr>
          <w:rFonts w:ascii="Arial" w:hAnsi="Arial" w:cs="Arial"/>
          <w:sz w:val="20"/>
          <w:szCs w:val="20"/>
        </w:rPr>
        <w:t>11</w:t>
      </w:r>
      <w:r w:rsidR="00FA79DA">
        <w:rPr>
          <w:rFonts w:ascii="Arial" w:hAnsi="Arial" w:cs="Arial"/>
          <w:sz w:val="20"/>
          <w:szCs w:val="20"/>
        </w:rPr>
        <w:fldChar w:fldCharType="end"/>
      </w:r>
      <w:r w:rsidR="00F65EF6">
        <w:rPr>
          <w:rFonts w:ascii="Arial" w:hAnsi="Arial" w:cs="Arial"/>
          <w:sz w:val="20"/>
          <w:szCs w:val="20"/>
        </w:rPr>
        <w:t xml:space="preserve"> Zmluvy o</w:t>
      </w:r>
      <w:r w:rsidRPr="00F65EF6">
        <w:rPr>
          <w:rFonts w:ascii="Arial" w:hAnsi="Arial" w:cs="Arial"/>
          <w:sz w:val="20"/>
          <w:szCs w:val="20"/>
        </w:rPr>
        <w:t xml:space="preserve"> a odovzdať k</w:t>
      </w:r>
      <w:r w:rsidR="00ED6F8F" w:rsidRPr="00F65EF6">
        <w:rPr>
          <w:rFonts w:ascii="Arial" w:hAnsi="Arial" w:cs="Arial"/>
          <w:sz w:val="20"/>
          <w:szCs w:val="20"/>
        </w:rPr>
        <w:t> Informačnému systému</w:t>
      </w:r>
      <w:r w:rsidRPr="00F65EF6">
        <w:rPr>
          <w:rFonts w:ascii="Arial" w:hAnsi="Arial" w:cs="Arial"/>
          <w:sz w:val="20"/>
          <w:szCs w:val="20"/>
        </w:rPr>
        <w:t xml:space="preserve"> alebo jeho časti všetku a akúkoľvek dokumentáciu, ktorá vznikla vo vzťahu k dodávke </w:t>
      </w:r>
      <w:r w:rsidR="00291985" w:rsidRPr="00F65EF6">
        <w:rPr>
          <w:rFonts w:ascii="Arial" w:hAnsi="Arial" w:cs="Arial"/>
          <w:sz w:val="20"/>
          <w:szCs w:val="20"/>
        </w:rPr>
        <w:t>Informačného systému</w:t>
      </w:r>
      <w:r w:rsidRPr="00F65EF6">
        <w:rPr>
          <w:rFonts w:ascii="Arial" w:hAnsi="Arial" w:cs="Arial"/>
          <w:sz w:val="20"/>
          <w:szCs w:val="20"/>
        </w:rPr>
        <w:t xml:space="preserve"> alebo jeho časti</w:t>
      </w:r>
      <w:r w:rsidRPr="00F65EF6">
        <w:rPr>
          <w:rFonts w:ascii="Arial" w:hAnsi="Arial" w:cs="Arial"/>
          <w:color w:val="000000"/>
          <w:sz w:val="20"/>
          <w:szCs w:val="20"/>
          <w:shd w:val="clear" w:color="auto" w:fill="FFFFFF"/>
        </w:rPr>
        <w:t>,</w:t>
      </w:r>
    </w:p>
    <w:p w14:paraId="5883C545" w14:textId="6599B41F" w:rsidR="00FE10ED" w:rsidRPr="00F65EF6" w:rsidRDefault="00F7281E"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lang w:eastAsia="sk-SK"/>
        </w:rPr>
        <w:lastRenderedPageBreak/>
        <w:t xml:space="preserve">umožniť Objednávateľovi vykonať audit bezpečnosti </w:t>
      </w:r>
      <w:r w:rsidR="006D4084" w:rsidRPr="00F65EF6">
        <w:rPr>
          <w:rFonts w:ascii="Arial" w:hAnsi="Arial" w:cs="Arial"/>
          <w:sz w:val="20"/>
          <w:szCs w:val="20"/>
          <w:lang w:eastAsia="sk-SK"/>
        </w:rPr>
        <w:t>Informačného systému</w:t>
      </w:r>
      <w:r w:rsidR="009E4989" w:rsidRPr="00F65EF6">
        <w:rPr>
          <w:rFonts w:ascii="Arial" w:hAnsi="Arial" w:cs="Arial"/>
          <w:sz w:val="20"/>
          <w:szCs w:val="20"/>
          <w:lang w:eastAsia="sk-SK"/>
        </w:rPr>
        <w:t xml:space="preserve"> a </w:t>
      </w:r>
      <w:r w:rsidR="00545D93" w:rsidRPr="00F65EF6">
        <w:rPr>
          <w:rFonts w:ascii="Arial" w:hAnsi="Arial" w:cs="Arial"/>
          <w:sz w:val="20"/>
          <w:szCs w:val="20"/>
          <w:lang w:eastAsia="sk-SK"/>
        </w:rPr>
        <w:t xml:space="preserve">vývojového prostredia </w:t>
      </w:r>
      <w:r w:rsidRPr="00F65EF6">
        <w:rPr>
          <w:rFonts w:ascii="Arial" w:hAnsi="Arial" w:cs="Arial"/>
          <w:sz w:val="20"/>
          <w:szCs w:val="20"/>
          <w:lang w:eastAsia="sk-SK"/>
        </w:rPr>
        <w:t xml:space="preserve">Zhotoviteľa na overenie miery dodržiavania bezpečnostných požiadaviek </w:t>
      </w:r>
      <w:r w:rsidR="00ED6F8F" w:rsidRPr="00F65EF6">
        <w:rPr>
          <w:rFonts w:ascii="Arial" w:hAnsi="Arial" w:cs="Arial"/>
          <w:sz w:val="20"/>
          <w:szCs w:val="20"/>
          <w:lang w:eastAsia="sk-SK"/>
        </w:rPr>
        <w:t>vyplývajúcich z platných a účinných</w:t>
      </w:r>
      <w:r w:rsidR="008240E2" w:rsidRPr="00F65EF6">
        <w:rPr>
          <w:rFonts w:ascii="Arial" w:hAnsi="Arial" w:cs="Arial"/>
          <w:sz w:val="20"/>
          <w:szCs w:val="20"/>
          <w:lang w:eastAsia="sk-SK"/>
        </w:rPr>
        <w:t xml:space="preserve"> </w:t>
      </w:r>
      <w:r w:rsidRPr="00F65EF6">
        <w:rPr>
          <w:rFonts w:ascii="Arial" w:hAnsi="Arial" w:cs="Arial"/>
          <w:sz w:val="20"/>
          <w:szCs w:val="20"/>
          <w:lang w:eastAsia="sk-SK"/>
        </w:rPr>
        <w:t>právnych predpisov a</w:t>
      </w:r>
      <w:r w:rsidR="00C5275B" w:rsidRPr="00F65EF6">
        <w:rPr>
          <w:rFonts w:ascii="Arial" w:hAnsi="Arial" w:cs="Arial"/>
          <w:sz w:val="20"/>
          <w:szCs w:val="20"/>
          <w:lang w:eastAsia="sk-SK"/>
        </w:rPr>
        <w:t> </w:t>
      </w:r>
      <w:r w:rsidR="008240E2" w:rsidRPr="00F65EF6">
        <w:rPr>
          <w:rFonts w:ascii="Arial" w:hAnsi="Arial" w:cs="Arial"/>
          <w:sz w:val="20"/>
          <w:szCs w:val="20"/>
          <w:lang w:eastAsia="sk-SK"/>
        </w:rPr>
        <w:t>zmluvných</w:t>
      </w:r>
      <w:r w:rsidR="00C5275B" w:rsidRPr="00F65EF6">
        <w:rPr>
          <w:rFonts w:ascii="Arial" w:hAnsi="Arial" w:cs="Arial"/>
          <w:sz w:val="20"/>
          <w:szCs w:val="20"/>
          <w:lang w:eastAsia="sk-SK"/>
        </w:rPr>
        <w:t xml:space="preserve"> požiadaviek</w:t>
      </w:r>
      <w:r w:rsidR="00FE10ED" w:rsidRPr="00F65EF6">
        <w:rPr>
          <w:rFonts w:ascii="Arial" w:hAnsi="Arial" w:cs="Arial"/>
          <w:sz w:val="20"/>
          <w:szCs w:val="20"/>
          <w:lang w:eastAsia="sk-SK"/>
        </w:rPr>
        <w:t>,</w:t>
      </w:r>
    </w:p>
    <w:p w14:paraId="027936AB" w14:textId="76AF32D9" w:rsidR="001D5DD9" w:rsidRPr="00F65EF6" w:rsidRDefault="00FE10ED"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lang w:eastAsia="sk-SK"/>
        </w:rPr>
        <w:t>prijať opatrenia na zabezpečenie náprav</w:t>
      </w:r>
      <w:r w:rsidR="008F29FF" w:rsidRPr="00F65EF6">
        <w:rPr>
          <w:rFonts w:ascii="Arial" w:hAnsi="Arial" w:cs="Arial"/>
          <w:sz w:val="20"/>
          <w:szCs w:val="20"/>
          <w:lang w:eastAsia="sk-SK"/>
        </w:rPr>
        <w:t xml:space="preserve">y zistení z auditu bezpečnosti </w:t>
      </w:r>
      <w:r w:rsidR="00ED6F8F" w:rsidRPr="00F65EF6">
        <w:rPr>
          <w:rFonts w:ascii="Arial" w:hAnsi="Arial" w:cs="Arial"/>
          <w:sz w:val="20"/>
          <w:szCs w:val="20"/>
          <w:lang w:eastAsia="sk-SK"/>
        </w:rPr>
        <w:t>Informačného systému</w:t>
      </w:r>
      <w:r w:rsidR="001D5DD9" w:rsidRPr="00F65EF6">
        <w:rPr>
          <w:rFonts w:ascii="Arial" w:hAnsi="Arial" w:cs="Arial"/>
          <w:sz w:val="20"/>
          <w:szCs w:val="20"/>
          <w:lang w:eastAsia="sk-SK"/>
        </w:rPr>
        <w:t>,</w:t>
      </w:r>
    </w:p>
    <w:p w14:paraId="5EBBC708" w14:textId="77C93645" w:rsidR="00DB0F78" w:rsidRPr="00F65EF6" w:rsidRDefault="00DB0F78"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lang w:eastAsia="sk-SK"/>
        </w:rPr>
        <w:t xml:space="preserve">poskytnúť Objednávateľovi </w:t>
      </w:r>
      <w:r w:rsidR="00C166BE" w:rsidRPr="00F65EF6">
        <w:rPr>
          <w:rFonts w:ascii="Arial" w:hAnsi="Arial" w:cs="Arial"/>
          <w:sz w:val="20"/>
          <w:szCs w:val="20"/>
          <w:lang w:eastAsia="sk-SK"/>
        </w:rPr>
        <w:t xml:space="preserve">a jemu nadriadeným orgánom </w:t>
      </w:r>
      <w:r w:rsidRPr="00F65EF6">
        <w:rPr>
          <w:rFonts w:ascii="Arial" w:hAnsi="Arial" w:cs="Arial"/>
          <w:sz w:val="20"/>
          <w:szCs w:val="20"/>
          <w:lang w:eastAsia="sk-SK"/>
        </w:rPr>
        <w:t>plnú súčinnosť pri rieš</w:t>
      </w:r>
      <w:r w:rsidR="00AF74C1" w:rsidRPr="00F65EF6">
        <w:rPr>
          <w:rFonts w:ascii="Arial" w:hAnsi="Arial" w:cs="Arial"/>
          <w:sz w:val="20"/>
          <w:szCs w:val="20"/>
          <w:lang w:eastAsia="sk-SK"/>
        </w:rPr>
        <w:t xml:space="preserve">ení bezpečnostného incidentu a </w:t>
      </w:r>
      <w:r w:rsidRPr="00F65EF6">
        <w:rPr>
          <w:rFonts w:ascii="Arial" w:hAnsi="Arial" w:cs="Arial"/>
          <w:sz w:val="20"/>
          <w:szCs w:val="20"/>
          <w:lang w:eastAsia="sk-SK"/>
        </w:rPr>
        <w:t>vyšetrovaní bezpečnostnej udalosti</w:t>
      </w:r>
      <w:r w:rsidR="006B4830" w:rsidRPr="00F65EF6">
        <w:rPr>
          <w:rFonts w:ascii="Arial" w:hAnsi="Arial" w:cs="Arial"/>
          <w:sz w:val="20"/>
          <w:szCs w:val="20"/>
          <w:lang w:eastAsia="sk-SK"/>
        </w:rPr>
        <w:t>, ktoré súvisia</w:t>
      </w:r>
      <w:r w:rsidRPr="00F65EF6">
        <w:rPr>
          <w:rFonts w:ascii="Arial" w:hAnsi="Arial" w:cs="Arial"/>
          <w:sz w:val="20"/>
          <w:szCs w:val="20"/>
          <w:lang w:eastAsia="sk-SK"/>
        </w:rPr>
        <w:t xml:space="preserve"> s plnením tejto </w:t>
      </w:r>
      <w:r w:rsidR="00E87A6A" w:rsidRPr="00F65EF6">
        <w:rPr>
          <w:rFonts w:ascii="Arial" w:hAnsi="Arial" w:cs="Arial"/>
          <w:sz w:val="20"/>
          <w:szCs w:val="20"/>
          <w:lang w:eastAsia="sk-SK"/>
        </w:rPr>
        <w:t>Z</w:t>
      </w:r>
      <w:r w:rsidRPr="00F65EF6">
        <w:rPr>
          <w:rFonts w:ascii="Arial" w:hAnsi="Arial" w:cs="Arial"/>
          <w:sz w:val="20"/>
          <w:szCs w:val="20"/>
          <w:lang w:eastAsia="sk-SK"/>
        </w:rPr>
        <w:t>mluvy</w:t>
      </w:r>
      <w:r w:rsidR="006C7BB6" w:rsidRPr="00F65EF6">
        <w:rPr>
          <w:rFonts w:ascii="Arial" w:hAnsi="Arial" w:cs="Arial"/>
          <w:sz w:val="20"/>
          <w:szCs w:val="20"/>
          <w:lang w:eastAsia="sk-SK"/>
        </w:rPr>
        <w:t xml:space="preserve"> o dielo</w:t>
      </w:r>
      <w:r w:rsidR="006B4830" w:rsidRPr="00F65EF6">
        <w:rPr>
          <w:rFonts w:ascii="Arial" w:hAnsi="Arial" w:cs="Arial"/>
          <w:sz w:val="20"/>
          <w:szCs w:val="20"/>
          <w:lang w:eastAsia="sk-SK"/>
        </w:rPr>
        <w:t>,</w:t>
      </w:r>
    </w:p>
    <w:p w14:paraId="64CF769D" w14:textId="712DE108" w:rsidR="00DB0F78" w:rsidRPr="00F65EF6" w:rsidRDefault="00DB0F78"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lang w:eastAsia="sk-SK"/>
        </w:rPr>
        <w:t xml:space="preserve">poskytnúť Objednávateľovi kompletnú dokumentáciu </w:t>
      </w:r>
      <w:r w:rsidR="006C7BB6" w:rsidRPr="00F65EF6">
        <w:rPr>
          <w:rFonts w:ascii="Arial" w:hAnsi="Arial" w:cs="Arial"/>
          <w:sz w:val="20"/>
          <w:szCs w:val="20"/>
          <w:lang w:eastAsia="sk-SK"/>
        </w:rPr>
        <w:t xml:space="preserve">Informačného systému </w:t>
      </w:r>
      <w:r w:rsidRPr="00F65EF6">
        <w:rPr>
          <w:rFonts w:ascii="Arial" w:hAnsi="Arial" w:cs="Arial"/>
          <w:sz w:val="20"/>
          <w:szCs w:val="20"/>
          <w:lang w:eastAsia="sk-SK"/>
        </w:rPr>
        <w:t>vrátane admin</w:t>
      </w:r>
      <w:r w:rsidR="00331983" w:rsidRPr="00F65EF6">
        <w:rPr>
          <w:rFonts w:ascii="Arial" w:hAnsi="Arial" w:cs="Arial"/>
          <w:sz w:val="20"/>
          <w:szCs w:val="20"/>
          <w:lang w:eastAsia="sk-SK"/>
        </w:rPr>
        <w:t>is</w:t>
      </w:r>
      <w:r w:rsidRPr="00F65EF6">
        <w:rPr>
          <w:rFonts w:ascii="Arial" w:hAnsi="Arial" w:cs="Arial"/>
          <w:sz w:val="20"/>
          <w:szCs w:val="20"/>
          <w:lang w:eastAsia="sk-SK"/>
        </w:rPr>
        <w:t>trátorských prístupov</w:t>
      </w:r>
      <w:r w:rsidR="00E87A6A" w:rsidRPr="00F65EF6">
        <w:rPr>
          <w:rFonts w:ascii="Arial" w:hAnsi="Arial" w:cs="Arial"/>
          <w:sz w:val="20"/>
          <w:szCs w:val="20"/>
          <w:lang w:eastAsia="sk-SK"/>
        </w:rPr>
        <w:t>,</w:t>
      </w:r>
    </w:p>
    <w:p w14:paraId="29B12A0C" w14:textId="58993616" w:rsidR="00E00E30" w:rsidRPr="00F65EF6" w:rsidRDefault="00357525" w:rsidP="00F65EF6">
      <w:pPr>
        <w:pStyle w:val="MLOdsek"/>
        <w:numPr>
          <w:ilvl w:val="2"/>
          <w:numId w:val="5"/>
        </w:numPr>
        <w:tabs>
          <w:tab w:val="clear" w:pos="1134"/>
        </w:tabs>
        <w:spacing w:before="120" w:line="290" w:lineRule="auto"/>
        <w:ind w:hanging="567"/>
        <w:rPr>
          <w:rFonts w:ascii="Arial" w:hAnsi="Arial" w:cs="Arial"/>
          <w:sz w:val="20"/>
          <w:szCs w:val="20"/>
        </w:rPr>
      </w:pPr>
      <w:r w:rsidRPr="00F65EF6">
        <w:rPr>
          <w:rFonts w:ascii="Arial" w:hAnsi="Arial" w:cs="Arial"/>
          <w:sz w:val="20"/>
          <w:szCs w:val="20"/>
        </w:rPr>
        <w:t xml:space="preserve">zabezpečiť súlad </w:t>
      </w:r>
      <w:r w:rsidR="00ED6F8F" w:rsidRPr="00F65EF6">
        <w:rPr>
          <w:rFonts w:ascii="Arial" w:hAnsi="Arial" w:cs="Arial"/>
          <w:sz w:val="20"/>
          <w:szCs w:val="20"/>
        </w:rPr>
        <w:t>Informačného systému</w:t>
      </w:r>
      <w:r w:rsidR="009A3610" w:rsidRPr="00F65EF6">
        <w:rPr>
          <w:rFonts w:ascii="Arial" w:hAnsi="Arial" w:cs="Arial"/>
          <w:sz w:val="20"/>
          <w:szCs w:val="20"/>
        </w:rPr>
        <w:t xml:space="preserve"> s platnými a účinnými právnymi</w:t>
      </w:r>
      <w:r w:rsidR="00E00E30" w:rsidRPr="00F65EF6">
        <w:rPr>
          <w:rFonts w:ascii="Arial" w:hAnsi="Arial" w:cs="Arial"/>
          <w:sz w:val="20"/>
          <w:szCs w:val="20"/>
        </w:rPr>
        <w:t xml:space="preserve"> </w:t>
      </w:r>
      <w:r w:rsidR="009A3610" w:rsidRPr="00F65EF6">
        <w:rPr>
          <w:rFonts w:ascii="Arial" w:hAnsi="Arial" w:cs="Arial"/>
          <w:sz w:val="20"/>
          <w:szCs w:val="20"/>
        </w:rPr>
        <w:t xml:space="preserve">predpismi </w:t>
      </w:r>
      <w:r w:rsidR="00E00E30" w:rsidRPr="00F65EF6">
        <w:rPr>
          <w:rFonts w:ascii="Arial" w:hAnsi="Arial" w:cs="Arial"/>
          <w:sz w:val="20"/>
          <w:szCs w:val="20"/>
        </w:rPr>
        <w:t xml:space="preserve">v čase jeho </w:t>
      </w:r>
      <w:r w:rsidR="009A3610" w:rsidRPr="00F65EF6">
        <w:rPr>
          <w:rFonts w:ascii="Arial" w:hAnsi="Arial" w:cs="Arial"/>
          <w:sz w:val="20"/>
          <w:szCs w:val="20"/>
        </w:rPr>
        <w:t>odovzdani</w:t>
      </w:r>
      <w:r w:rsidR="00E00E30" w:rsidRPr="00F65EF6">
        <w:rPr>
          <w:rFonts w:ascii="Arial" w:hAnsi="Arial" w:cs="Arial"/>
          <w:sz w:val="20"/>
          <w:szCs w:val="20"/>
        </w:rPr>
        <w:t>a, najmä</w:t>
      </w:r>
      <w:r w:rsidR="00E62F4D" w:rsidRPr="00F65EF6">
        <w:rPr>
          <w:rFonts w:ascii="Arial" w:hAnsi="Arial" w:cs="Arial"/>
          <w:sz w:val="20"/>
          <w:szCs w:val="20"/>
        </w:rPr>
        <w:t xml:space="preserve"> so</w:t>
      </w:r>
      <w:r w:rsidRPr="00F65EF6">
        <w:rPr>
          <w:rFonts w:ascii="Arial" w:hAnsi="Arial" w:cs="Arial"/>
          <w:sz w:val="20"/>
          <w:szCs w:val="20"/>
        </w:rPr>
        <w:t xml:space="preserve"> </w:t>
      </w:r>
      <w:r w:rsidRPr="00F65EF6">
        <w:rPr>
          <w:rFonts w:ascii="Arial" w:hAnsi="Arial" w:cs="Arial"/>
          <w:b/>
          <w:sz w:val="20"/>
          <w:szCs w:val="20"/>
        </w:rPr>
        <w:t>Zákonom o</w:t>
      </w:r>
      <w:r w:rsidR="00E62F4D" w:rsidRPr="00F65EF6">
        <w:rPr>
          <w:rFonts w:ascii="Arial" w:hAnsi="Arial" w:cs="Arial"/>
          <w:b/>
          <w:sz w:val="20"/>
          <w:szCs w:val="20"/>
        </w:rPr>
        <w:t> </w:t>
      </w:r>
      <w:r w:rsidRPr="00F65EF6">
        <w:rPr>
          <w:rFonts w:ascii="Arial" w:hAnsi="Arial" w:cs="Arial"/>
          <w:b/>
          <w:sz w:val="20"/>
          <w:szCs w:val="20"/>
        </w:rPr>
        <w:t>ITVS</w:t>
      </w:r>
      <w:r w:rsidR="00E62F4D" w:rsidRPr="00F65EF6">
        <w:rPr>
          <w:rFonts w:ascii="Arial" w:hAnsi="Arial" w:cs="Arial"/>
          <w:sz w:val="20"/>
          <w:szCs w:val="20"/>
        </w:rPr>
        <w:t>,</w:t>
      </w:r>
      <w:r w:rsidRPr="00F65EF6">
        <w:rPr>
          <w:rFonts w:ascii="Arial" w:hAnsi="Arial" w:cs="Arial"/>
          <w:sz w:val="20"/>
          <w:szCs w:val="20"/>
        </w:rPr>
        <w:t xml:space="preserve"> </w:t>
      </w:r>
      <w:r w:rsidRPr="00F65EF6">
        <w:rPr>
          <w:rFonts w:ascii="Arial" w:hAnsi="Arial" w:cs="Arial"/>
          <w:b/>
          <w:sz w:val="20"/>
          <w:szCs w:val="20"/>
        </w:rPr>
        <w:t>Zákonom o</w:t>
      </w:r>
      <w:r w:rsidR="00E62F4D" w:rsidRPr="00F65EF6">
        <w:rPr>
          <w:rFonts w:ascii="Arial" w:hAnsi="Arial" w:cs="Arial"/>
          <w:b/>
          <w:sz w:val="20"/>
          <w:szCs w:val="20"/>
        </w:rPr>
        <w:t> </w:t>
      </w:r>
      <w:r w:rsidRPr="00F65EF6">
        <w:rPr>
          <w:rFonts w:ascii="Arial" w:hAnsi="Arial" w:cs="Arial"/>
          <w:b/>
          <w:sz w:val="20"/>
          <w:szCs w:val="20"/>
        </w:rPr>
        <w:t>KB</w:t>
      </w:r>
      <w:r w:rsidR="00E62F4D" w:rsidRPr="00F65EF6">
        <w:rPr>
          <w:rFonts w:ascii="Arial" w:hAnsi="Arial" w:cs="Arial"/>
          <w:sz w:val="20"/>
          <w:szCs w:val="20"/>
        </w:rPr>
        <w:t xml:space="preserve">, </w:t>
      </w:r>
      <w:r w:rsidRPr="00F65EF6">
        <w:rPr>
          <w:rFonts w:ascii="Arial" w:hAnsi="Arial" w:cs="Arial"/>
          <w:b/>
          <w:sz w:val="20"/>
          <w:szCs w:val="20"/>
        </w:rPr>
        <w:t>Zákonom o</w:t>
      </w:r>
      <w:r w:rsidR="007D03E8" w:rsidRPr="00F65EF6">
        <w:rPr>
          <w:rFonts w:ascii="Arial" w:hAnsi="Arial" w:cs="Arial"/>
          <w:b/>
          <w:sz w:val="20"/>
          <w:szCs w:val="20"/>
        </w:rPr>
        <w:t> </w:t>
      </w:r>
      <w:r w:rsidRPr="00F65EF6">
        <w:rPr>
          <w:rFonts w:ascii="Arial" w:hAnsi="Arial" w:cs="Arial"/>
          <w:b/>
          <w:sz w:val="20"/>
          <w:szCs w:val="20"/>
        </w:rPr>
        <w:t>eGovernmente</w:t>
      </w:r>
      <w:r w:rsidR="007D03E8" w:rsidRPr="00F65EF6">
        <w:rPr>
          <w:rFonts w:ascii="Arial" w:hAnsi="Arial" w:cs="Arial"/>
          <w:b/>
          <w:sz w:val="20"/>
          <w:szCs w:val="20"/>
        </w:rPr>
        <w:t>,</w:t>
      </w:r>
      <w:r w:rsidR="007D03E8" w:rsidRPr="00F65EF6">
        <w:rPr>
          <w:rFonts w:ascii="Arial" w:hAnsi="Arial" w:cs="Arial"/>
          <w:sz w:val="20"/>
          <w:szCs w:val="20"/>
        </w:rPr>
        <w:t xml:space="preserve"> </w:t>
      </w:r>
      <w:r w:rsidR="007D03E8" w:rsidRPr="00F65EF6">
        <w:rPr>
          <w:rFonts w:ascii="Arial" w:hAnsi="Arial" w:cs="Arial"/>
          <w:b/>
          <w:color w:val="000000" w:themeColor="text1"/>
          <w:sz w:val="20"/>
          <w:szCs w:val="20"/>
        </w:rPr>
        <w:t>Zákonom o ochrane osobných údajov a s GDPR</w:t>
      </w:r>
      <w:r w:rsidR="007D03E8" w:rsidRPr="00F65EF6">
        <w:rPr>
          <w:rFonts w:ascii="Arial" w:hAnsi="Arial" w:cs="Arial"/>
          <w:color w:val="000000" w:themeColor="text1"/>
          <w:sz w:val="20"/>
          <w:szCs w:val="20"/>
        </w:rPr>
        <w:t xml:space="preserve">, </w:t>
      </w:r>
    </w:p>
    <w:p w14:paraId="212828F4" w14:textId="518DC41A" w:rsidR="00E73236" w:rsidRPr="00F65EF6" w:rsidRDefault="00D2171E"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rPr>
        <w:t xml:space="preserve">riadiť sa </w:t>
      </w:r>
      <w:r w:rsidR="00BE54FC" w:rsidRPr="00F65EF6">
        <w:rPr>
          <w:rFonts w:ascii="Arial" w:hAnsi="Arial" w:cs="Arial"/>
          <w:sz w:val="20"/>
          <w:szCs w:val="20"/>
        </w:rPr>
        <w:t xml:space="preserve">pri </w:t>
      </w:r>
      <w:r w:rsidR="00102AE1" w:rsidRPr="00F65EF6">
        <w:rPr>
          <w:rFonts w:ascii="Arial" w:hAnsi="Arial" w:cs="Arial"/>
          <w:sz w:val="20"/>
          <w:szCs w:val="20"/>
        </w:rPr>
        <w:t>zhotovení</w:t>
      </w:r>
      <w:r w:rsidR="00BE54FC" w:rsidRPr="00F65EF6">
        <w:rPr>
          <w:rFonts w:ascii="Arial" w:hAnsi="Arial" w:cs="Arial"/>
          <w:sz w:val="20"/>
          <w:szCs w:val="20"/>
        </w:rPr>
        <w:t xml:space="preserve"> D</w:t>
      </w:r>
      <w:r w:rsidR="000F6D85" w:rsidRPr="00F65EF6">
        <w:rPr>
          <w:rFonts w:ascii="Arial" w:hAnsi="Arial" w:cs="Arial"/>
          <w:sz w:val="20"/>
          <w:szCs w:val="20"/>
        </w:rPr>
        <w:t>i</w:t>
      </w:r>
      <w:r w:rsidR="00BE54FC" w:rsidRPr="00F65EF6">
        <w:rPr>
          <w:rFonts w:ascii="Arial" w:hAnsi="Arial" w:cs="Arial"/>
          <w:sz w:val="20"/>
          <w:szCs w:val="20"/>
        </w:rPr>
        <w:t>ela</w:t>
      </w:r>
      <w:r w:rsidR="00875DA4" w:rsidRPr="00F65EF6">
        <w:rPr>
          <w:rFonts w:ascii="Arial" w:hAnsi="Arial" w:cs="Arial"/>
          <w:sz w:val="20"/>
          <w:szCs w:val="20"/>
        </w:rPr>
        <w:t xml:space="preserve"> </w:t>
      </w:r>
      <w:r w:rsidR="00875DA4" w:rsidRPr="00F65EF6">
        <w:rPr>
          <w:rFonts w:ascii="Arial" w:hAnsi="Arial" w:cs="Arial"/>
          <w:b/>
          <w:sz w:val="20"/>
          <w:szCs w:val="20"/>
        </w:rPr>
        <w:t>V</w:t>
      </w:r>
      <w:r w:rsidR="00E73236" w:rsidRPr="00F65EF6">
        <w:rPr>
          <w:rFonts w:ascii="Arial" w:hAnsi="Arial" w:cs="Arial"/>
          <w:b/>
          <w:sz w:val="20"/>
          <w:szCs w:val="20"/>
          <w:lang w:eastAsia="sk-SK"/>
        </w:rPr>
        <w:t>yhláškou č.</w:t>
      </w:r>
      <w:r w:rsidR="00875DA4" w:rsidRPr="00F65EF6">
        <w:rPr>
          <w:rFonts w:ascii="Arial" w:hAnsi="Arial" w:cs="Arial"/>
          <w:b/>
          <w:sz w:val="20"/>
          <w:szCs w:val="20"/>
          <w:lang w:eastAsia="sk-SK"/>
        </w:rPr>
        <w:t xml:space="preserve"> </w:t>
      </w:r>
      <w:r w:rsidR="00E73236" w:rsidRPr="00F65EF6">
        <w:rPr>
          <w:rFonts w:ascii="Arial" w:hAnsi="Arial" w:cs="Arial"/>
          <w:b/>
          <w:sz w:val="20"/>
          <w:szCs w:val="20"/>
          <w:lang w:eastAsia="sk-SK"/>
        </w:rPr>
        <w:t>85/2020</w:t>
      </w:r>
      <w:r w:rsidR="00DA6319" w:rsidRPr="00F65EF6">
        <w:rPr>
          <w:rFonts w:ascii="Arial" w:hAnsi="Arial" w:cs="Arial"/>
          <w:b/>
          <w:sz w:val="20"/>
          <w:szCs w:val="20"/>
          <w:lang w:eastAsia="sk-SK"/>
        </w:rPr>
        <w:t>,</w:t>
      </w:r>
      <w:r w:rsidR="00875DA4" w:rsidRPr="00F65EF6">
        <w:rPr>
          <w:rFonts w:ascii="Arial" w:hAnsi="Arial" w:cs="Arial"/>
          <w:b/>
          <w:sz w:val="20"/>
          <w:szCs w:val="20"/>
          <w:lang w:eastAsia="sk-SK"/>
        </w:rPr>
        <w:t xml:space="preserve"> V</w:t>
      </w:r>
      <w:r w:rsidR="00E73236" w:rsidRPr="00F65EF6">
        <w:rPr>
          <w:rFonts w:ascii="Arial" w:hAnsi="Arial" w:cs="Arial"/>
          <w:b/>
          <w:sz w:val="20"/>
          <w:szCs w:val="20"/>
          <w:lang w:eastAsia="sk-SK"/>
        </w:rPr>
        <w:t>yhláškou č.</w:t>
      </w:r>
      <w:r w:rsidR="00875DA4" w:rsidRPr="00F65EF6">
        <w:rPr>
          <w:rFonts w:ascii="Arial" w:hAnsi="Arial" w:cs="Arial"/>
          <w:b/>
          <w:sz w:val="20"/>
          <w:szCs w:val="20"/>
          <w:lang w:eastAsia="sk-SK"/>
        </w:rPr>
        <w:t xml:space="preserve"> </w:t>
      </w:r>
      <w:r w:rsidR="00E73236" w:rsidRPr="00F65EF6">
        <w:rPr>
          <w:rFonts w:ascii="Arial" w:hAnsi="Arial" w:cs="Arial"/>
          <w:b/>
          <w:sz w:val="20"/>
          <w:szCs w:val="20"/>
          <w:lang w:eastAsia="sk-SK"/>
        </w:rPr>
        <w:t>78/2020</w:t>
      </w:r>
      <w:r w:rsidR="00875DA4" w:rsidRPr="00F65EF6">
        <w:rPr>
          <w:rFonts w:ascii="Arial" w:hAnsi="Arial" w:cs="Arial"/>
          <w:b/>
          <w:sz w:val="20"/>
          <w:szCs w:val="20"/>
          <w:lang w:eastAsia="sk-SK"/>
        </w:rPr>
        <w:t xml:space="preserve"> a V</w:t>
      </w:r>
      <w:r w:rsidR="00FA081B" w:rsidRPr="00F65EF6">
        <w:rPr>
          <w:rFonts w:ascii="Arial" w:hAnsi="Arial" w:cs="Arial"/>
          <w:b/>
          <w:sz w:val="20"/>
          <w:szCs w:val="20"/>
          <w:lang w:eastAsia="sk-SK"/>
        </w:rPr>
        <w:t>yhláškou č. 179/2020</w:t>
      </w:r>
      <w:r w:rsidR="00E62F4D" w:rsidRPr="00F65EF6">
        <w:rPr>
          <w:rFonts w:ascii="Arial" w:hAnsi="Arial" w:cs="Arial"/>
          <w:sz w:val="20"/>
          <w:szCs w:val="20"/>
          <w:lang w:eastAsia="sk-SK"/>
        </w:rPr>
        <w:t>,</w:t>
      </w:r>
    </w:p>
    <w:p w14:paraId="4945EF6E" w14:textId="47F98DC4" w:rsidR="0008512C" w:rsidRPr="00F65EF6" w:rsidRDefault="0008512C" w:rsidP="00F65EF6">
      <w:pPr>
        <w:pStyle w:val="MLOdsek"/>
        <w:numPr>
          <w:ilvl w:val="2"/>
          <w:numId w:val="5"/>
        </w:numPr>
        <w:tabs>
          <w:tab w:val="clear" w:pos="1134"/>
        </w:tabs>
        <w:spacing w:before="120" w:line="290" w:lineRule="auto"/>
        <w:ind w:hanging="567"/>
        <w:rPr>
          <w:rFonts w:ascii="Arial" w:hAnsi="Arial" w:cs="Arial"/>
          <w:sz w:val="20"/>
          <w:szCs w:val="20"/>
          <w:lang w:eastAsia="sk-SK"/>
        </w:rPr>
      </w:pPr>
      <w:bookmarkStart w:id="13" w:name="_Ref3565274"/>
      <w:r w:rsidRPr="00F65EF6">
        <w:rPr>
          <w:rFonts w:ascii="Arial" w:hAnsi="Arial" w:cs="Arial"/>
          <w:sz w:val="20"/>
          <w:szCs w:val="20"/>
          <w:lang w:eastAsia="sk-SK"/>
        </w:rPr>
        <w:t>dodržiavať bezpečnostné požiadavky špecifikované v</w:t>
      </w:r>
      <w:r w:rsidR="003B71D3" w:rsidRPr="00F65EF6">
        <w:rPr>
          <w:rFonts w:ascii="Arial" w:hAnsi="Arial" w:cs="Arial"/>
          <w:sz w:val="20"/>
          <w:szCs w:val="20"/>
          <w:lang w:eastAsia="sk-SK"/>
        </w:rPr>
        <w:t> </w:t>
      </w:r>
      <w:r w:rsidRPr="00F65EF6">
        <w:rPr>
          <w:rFonts w:ascii="Arial" w:hAnsi="Arial" w:cs="Arial"/>
          <w:b/>
          <w:bCs/>
          <w:sz w:val="20"/>
          <w:szCs w:val="20"/>
          <w:lang w:eastAsia="sk-SK"/>
        </w:rPr>
        <w:t>Metodike</w:t>
      </w:r>
      <w:bookmarkEnd w:id="13"/>
      <w:r w:rsidR="003B71D3" w:rsidRPr="00F65EF6">
        <w:rPr>
          <w:rFonts w:ascii="Arial" w:hAnsi="Arial" w:cs="Arial"/>
          <w:b/>
          <w:bCs/>
          <w:sz w:val="20"/>
          <w:szCs w:val="20"/>
          <w:lang w:eastAsia="sk-SK"/>
        </w:rPr>
        <w:t xml:space="preserve"> zabezpečenia</w:t>
      </w:r>
      <w:del w:id="14" w:author="Autor">
        <w:r w:rsidR="00102AE1" w:rsidRPr="00F65EF6" w:rsidDel="00955671">
          <w:rPr>
            <w:rFonts w:ascii="Arial" w:hAnsi="Arial" w:cs="Arial"/>
            <w:b/>
            <w:bCs/>
            <w:sz w:val="20"/>
            <w:szCs w:val="20"/>
            <w:lang w:eastAsia="sk-SK"/>
          </w:rPr>
          <w:delText xml:space="preserve"> </w:delText>
        </w:r>
        <w:r w:rsidR="00102AE1" w:rsidRPr="00F65EF6" w:rsidDel="002A66D0">
          <w:rPr>
            <w:rFonts w:ascii="Arial" w:hAnsi="Arial" w:cs="Arial"/>
            <w:sz w:val="20"/>
            <w:szCs w:val="20"/>
            <w:lang w:eastAsia="sk-SK"/>
          </w:rPr>
          <w:delText xml:space="preserve">(dostupnou na </w:delText>
        </w:r>
      </w:del>
      <w:ins w:id="15" w:author="Autor">
        <w:r w:rsidR="00422A72" w:rsidRPr="007803D0">
          <w:rPr>
            <w:rFonts w:ascii="Arial" w:hAnsi="Arial" w:cs="Arial"/>
            <w:sz w:val="20"/>
            <w:szCs w:val="20"/>
          </w:rPr>
          <w:fldChar w:fldCharType="begin"/>
        </w:r>
        <w:r w:rsidR="00422A72" w:rsidRPr="007803D0">
          <w:rPr>
            <w:rFonts w:ascii="Arial" w:hAnsi="Arial" w:cs="Arial"/>
            <w:sz w:val="20"/>
            <w:szCs w:val="20"/>
          </w:rPr>
          <w:instrText>HYPERLINK "</w:instrText>
        </w:r>
        <w:r w:rsidR="00422A72" w:rsidRPr="00076898">
          <w:rPr>
            <w:rPrChange w:id="16" w:author="Autor">
              <w:rPr>
                <w:rStyle w:val="Hypertextovprepojenie"/>
                <w:rFonts w:ascii="Arial" w:hAnsi="Arial" w:cs="Arial"/>
                <w:sz w:val="20"/>
                <w:szCs w:val="20"/>
                <w:lang w:eastAsia="sk-SK"/>
              </w:rPr>
            </w:rPrChange>
          </w:rPr>
          <w:instrText xml:space="preserve"> podľa</w:instrText>
        </w:r>
        <w:r w:rsidR="00422A72" w:rsidRPr="007803D0">
          <w:rPr>
            <w:rFonts w:ascii="Arial" w:hAnsi="Arial" w:cs="Arial"/>
            <w:sz w:val="20"/>
            <w:szCs w:val="20"/>
          </w:rPr>
          <w:instrText>"</w:instrText>
        </w:r>
        <w:r w:rsidR="00422A72" w:rsidRPr="007803D0">
          <w:rPr>
            <w:rFonts w:ascii="Arial" w:hAnsi="Arial" w:cs="Arial"/>
            <w:sz w:val="20"/>
            <w:szCs w:val="20"/>
          </w:rPr>
        </w:r>
        <w:r w:rsidR="00422A72" w:rsidRPr="007803D0">
          <w:rPr>
            <w:rFonts w:ascii="Arial" w:hAnsi="Arial" w:cs="Arial"/>
            <w:sz w:val="20"/>
            <w:szCs w:val="20"/>
          </w:rPr>
          <w:fldChar w:fldCharType="separate"/>
        </w:r>
      </w:ins>
      <w:del w:id="17" w:author="Autor">
        <w:r w:rsidR="00422A72" w:rsidRPr="00076898" w:rsidDel="002A66D0">
          <w:rPr>
            <w:rStyle w:val="Hypertextovprepojenie"/>
            <w:rFonts w:ascii="Arial" w:hAnsi="Arial" w:cs="Arial"/>
            <w:color w:val="auto"/>
            <w:sz w:val="20"/>
            <w:szCs w:val="20"/>
            <w:u w:val="none"/>
            <w:rPrChange w:id="18" w:author="Autor">
              <w:rPr>
                <w:rStyle w:val="Hypertextovprepojenie"/>
                <w:rFonts w:ascii="Arial" w:hAnsi="Arial" w:cs="Arial"/>
                <w:sz w:val="20"/>
                <w:szCs w:val="20"/>
              </w:rPr>
            </w:rPrChange>
          </w:rPr>
          <w:delText>https://www.csirt.gov.sk/doc/MetodikaZabezpeceniaIKT_v2.0.pdf</w:delText>
        </w:r>
        <w:r w:rsidR="00422A72" w:rsidRPr="00076898" w:rsidDel="002A66D0">
          <w:rPr>
            <w:rStyle w:val="Hypertextovprepojenie"/>
            <w:rFonts w:ascii="Arial" w:hAnsi="Arial" w:cs="Arial"/>
            <w:color w:val="auto"/>
            <w:sz w:val="20"/>
            <w:szCs w:val="20"/>
            <w:u w:val="none"/>
            <w:lang w:eastAsia="sk-SK"/>
            <w:rPrChange w:id="19" w:author="Autor">
              <w:rPr>
                <w:rStyle w:val="Hypertextovprepojenie"/>
                <w:rFonts w:ascii="Arial" w:hAnsi="Arial" w:cs="Arial"/>
                <w:sz w:val="20"/>
                <w:szCs w:val="20"/>
                <w:lang w:eastAsia="sk-SK"/>
              </w:rPr>
            </w:rPrChange>
          </w:rPr>
          <w:delText>)</w:delText>
        </w:r>
      </w:del>
      <w:ins w:id="20" w:author="Autor">
        <w:r w:rsidR="00422A72" w:rsidRPr="00076898">
          <w:rPr>
            <w:rStyle w:val="Hypertextovprepojenie"/>
            <w:rFonts w:ascii="Arial" w:hAnsi="Arial" w:cs="Arial"/>
            <w:color w:val="auto"/>
            <w:sz w:val="20"/>
            <w:szCs w:val="20"/>
            <w:u w:val="none"/>
            <w:lang w:eastAsia="sk-SK"/>
            <w:rPrChange w:id="21" w:author="Autor">
              <w:rPr>
                <w:rStyle w:val="Hypertextovprepojenie"/>
                <w:rFonts w:ascii="Arial" w:hAnsi="Arial" w:cs="Arial"/>
                <w:sz w:val="20"/>
                <w:szCs w:val="20"/>
                <w:lang w:eastAsia="sk-SK"/>
              </w:rPr>
            </w:rPrChange>
          </w:rPr>
          <w:t xml:space="preserve"> podľa</w:t>
        </w:r>
        <w:r w:rsidR="00422A72" w:rsidRPr="007803D0">
          <w:rPr>
            <w:rFonts w:ascii="Arial" w:hAnsi="Arial" w:cs="Arial"/>
            <w:sz w:val="20"/>
            <w:szCs w:val="20"/>
          </w:rPr>
          <w:fldChar w:fldCharType="end"/>
        </w:r>
        <w:r w:rsidR="002A66D0" w:rsidRPr="007803D0">
          <w:rPr>
            <w:rFonts w:ascii="Arial" w:hAnsi="Arial" w:cs="Arial"/>
            <w:sz w:val="20"/>
            <w:szCs w:val="20"/>
            <w:lang w:eastAsia="sk-SK"/>
          </w:rPr>
          <w:t xml:space="preserve"> prílohy </w:t>
        </w:r>
        <w:r w:rsidR="002A66D0">
          <w:rPr>
            <w:rFonts w:ascii="Arial" w:hAnsi="Arial" w:cs="Arial"/>
            <w:sz w:val="20"/>
            <w:szCs w:val="20"/>
            <w:lang w:eastAsia="sk-SK"/>
          </w:rPr>
          <w:t>č. 7 tejto Zmluvy</w:t>
        </w:r>
      </w:ins>
      <w:r w:rsidR="00102AE1" w:rsidRPr="00F65EF6">
        <w:rPr>
          <w:rFonts w:ascii="Arial" w:hAnsi="Arial" w:cs="Arial"/>
          <w:sz w:val="20"/>
          <w:szCs w:val="20"/>
          <w:lang w:eastAsia="sk-SK"/>
        </w:rPr>
        <w:t>,</w:t>
      </w:r>
    </w:p>
    <w:p w14:paraId="75134068" w14:textId="04F39D5A" w:rsidR="00102AE1" w:rsidRPr="00F65EF6" w:rsidRDefault="006542E2"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rPr>
        <w:t xml:space="preserve">riadiť sa pri </w:t>
      </w:r>
      <w:r w:rsidR="00102AE1" w:rsidRPr="00F65EF6">
        <w:rPr>
          <w:rFonts w:ascii="Arial" w:hAnsi="Arial" w:cs="Arial"/>
          <w:sz w:val="20"/>
          <w:szCs w:val="20"/>
        </w:rPr>
        <w:t>zhotovení</w:t>
      </w:r>
      <w:r w:rsidRPr="00F65EF6">
        <w:rPr>
          <w:rFonts w:ascii="Arial" w:hAnsi="Arial" w:cs="Arial"/>
          <w:sz w:val="20"/>
          <w:szCs w:val="20"/>
        </w:rPr>
        <w:t xml:space="preserve"> Diela, ktoré je </w:t>
      </w:r>
      <w:r w:rsidR="0077491A" w:rsidRPr="00F65EF6">
        <w:rPr>
          <w:rFonts w:ascii="Arial" w:hAnsi="Arial" w:cs="Arial"/>
          <w:sz w:val="20"/>
          <w:szCs w:val="20"/>
        </w:rPr>
        <w:t xml:space="preserve">realizované v rámci projektu financovaného z Operačného programu Integrovaná infraštruktúra, </w:t>
      </w:r>
    </w:p>
    <w:p w14:paraId="690BE537" w14:textId="50D3045C" w:rsidR="0083270B" w:rsidRPr="00F65EF6" w:rsidRDefault="0077491A" w:rsidP="00F65EF6">
      <w:pPr>
        <w:pStyle w:val="MLOdsek"/>
        <w:numPr>
          <w:ilvl w:val="3"/>
          <w:numId w:val="5"/>
        </w:numPr>
        <w:tabs>
          <w:tab w:val="clear" w:pos="1531"/>
        </w:tabs>
        <w:spacing w:before="120" w:line="290" w:lineRule="auto"/>
        <w:ind w:left="1418" w:hanging="283"/>
        <w:rPr>
          <w:rFonts w:ascii="Arial" w:hAnsi="Arial" w:cs="Arial"/>
          <w:sz w:val="20"/>
          <w:szCs w:val="20"/>
          <w:lang w:eastAsia="sk-SK"/>
        </w:rPr>
      </w:pPr>
      <w:r w:rsidRPr="00F65EF6">
        <w:rPr>
          <w:rFonts w:ascii="Arial" w:hAnsi="Arial" w:cs="Arial"/>
          <w:b/>
          <w:sz w:val="20"/>
          <w:szCs w:val="20"/>
        </w:rPr>
        <w:t>Metodikou riadenia QAMPR</w:t>
      </w:r>
      <w:r w:rsidR="007D5181" w:rsidRPr="00F65EF6">
        <w:rPr>
          <w:rFonts w:ascii="Arial" w:hAnsi="Arial" w:cs="Arial"/>
          <w:sz w:val="20"/>
          <w:szCs w:val="20"/>
          <w:lang w:eastAsia="sk-SK"/>
        </w:rPr>
        <w:t xml:space="preserve"> </w:t>
      </w:r>
      <w:del w:id="22" w:author="Autor">
        <w:r w:rsidR="007D5181" w:rsidRPr="008A5578" w:rsidDel="008A5578">
          <w:rPr>
            <w:rFonts w:ascii="Arial" w:hAnsi="Arial" w:cs="Arial"/>
            <w:sz w:val="20"/>
            <w:szCs w:val="20"/>
            <w:lang w:eastAsia="sk-SK"/>
          </w:rPr>
          <w:delText>(</w:delText>
        </w:r>
        <w:r w:rsidR="007D5181" w:rsidRPr="008A5578" w:rsidDel="00422A72">
          <w:rPr>
            <w:rFonts w:ascii="Arial" w:hAnsi="Arial" w:cs="Arial"/>
            <w:sz w:val="20"/>
            <w:szCs w:val="20"/>
            <w:lang w:eastAsia="sk-SK"/>
          </w:rPr>
          <w:delText xml:space="preserve">dostupnou na </w:delText>
        </w:r>
      </w:del>
      <w:ins w:id="23" w:author="Autor">
        <w:r w:rsidR="00422A72" w:rsidRPr="008A5578">
          <w:rPr>
            <w:rFonts w:ascii="Arial" w:hAnsi="Arial" w:cs="Arial"/>
            <w:sz w:val="20"/>
            <w:szCs w:val="20"/>
            <w:lang w:eastAsia="sk-SK"/>
          </w:rPr>
          <w:fldChar w:fldCharType="begin"/>
        </w:r>
        <w:r w:rsidR="00422A72" w:rsidRPr="008A5578">
          <w:rPr>
            <w:rFonts w:ascii="Arial" w:hAnsi="Arial" w:cs="Arial"/>
            <w:sz w:val="20"/>
            <w:szCs w:val="20"/>
            <w:lang w:eastAsia="sk-SK"/>
          </w:rPr>
          <w:instrText>HYPERLINK "podľa"</w:instrText>
        </w:r>
        <w:r w:rsidR="00422A72" w:rsidRPr="008A5578">
          <w:rPr>
            <w:rFonts w:ascii="Arial" w:hAnsi="Arial" w:cs="Arial"/>
            <w:sz w:val="20"/>
            <w:szCs w:val="20"/>
            <w:lang w:eastAsia="sk-SK"/>
          </w:rPr>
        </w:r>
        <w:r w:rsidR="00422A72" w:rsidRPr="008A5578">
          <w:rPr>
            <w:rFonts w:ascii="Arial" w:hAnsi="Arial" w:cs="Arial"/>
            <w:sz w:val="20"/>
            <w:szCs w:val="20"/>
            <w:lang w:eastAsia="sk-SK"/>
          </w:rPr>
          <w:fldChar w:fldCharType="separate"/>
        </w:r>
      </w:ins>
      <w:del w:id="24" w:author="Autor">
        <w:r w:rsidR="00422A72" w:rsidRPr="00076898" w:rsidDel="00422A72">
          <w:rPr>
            <w:rStyle w:val="Hypertextovprepojenie"/>
            <w:rFonts w:ascii="Arial" w:hAnsi="Arial" w:cs="Arial"/>
            <w:color w:val="auto"/>
            <w:sz w:val="20"/>
            <w:szCs w:val="20"/>
            <w:u w:val="none"/>
            <w:lang w:eastAsia="sk-SK"/>
            <w:rPrChange w:id="25" w:author="Autor">
              <w:rPr>
                <w:rStyle w:val="Hypertextovprepojenie"/>
                <w:rFonts w:ascii="Arial" w:hAnsi="Arial" w:cs="Arial"/>
                <w:sz w:val="20"/>
                <w:szCs w:val="20"/>
                <w:lang w:eastAsia="sk-SK"/>
              </w:rPr>
            </w:rPrChange>
          </w:rPr>
          <w:delText>https://www.mirri.gov.sk/sekcie/informatizacia/riadenie-kvality-qa/riadenie-kvality-qa/index.html)</w:delText>
        </w:r>
      </w:del>
      <w:ins w:id="26" w:author="Autor">
        <w:r w:rsidR="00422A72" w:rsidRPr="00076898">
          <w:rPr>
            <w:rStyle w:val="Hypertextovprepojenie"/>
            <w:rFonts w:ascii="Arial" w:hAnsi="Arial" w:cs="Arial"/>
            <w:color w:val="auto"/>
            <w:sz w:val="20"/>
            <w:szCs w:val="20"/>
            <w:u w:val="none"/>
            <w:lang w:eastAsia="sk-SK"/>
            <w:rPrChange w:id="27" w:author="Autor">
              <w:rPr>
                <w:rStyle w:val="Hypertextovprepojenie"/>
                <w:rFonts w:ascii="Arial" w:hAnsi="Arial" w:cs="Arial"/>
                <w:sz w:val="20"/>
                <w:szCs w:val="20"/>
                <w:lang w:eastAsia="sk-SK"/>
              </w:rPr>
            </w:rPrChange>
          </w:rPr>
          <w:t>podľa</w:t>
        </w:r>
        <w:r w:rsidR="00422A72" w:rsidRPr="008A5578">
          <w:rPr>
            <w:rFonts w:ascii="Arial" w:hAnsi="Arial" w:cs="Arial"/>
            <w:sz w:val="20"/>
            <w:szCs w:val="20"/>
            <w:lang w:eastAsia="sk-SK"/>
          </w:rPr>
          <w:fldChar w:fldCharType="end"/>
        </w:r>
        <w:r w:rsidR="00422A72" w:rsidRPr="008A5578">
          <w:rPr>
            <w:rFonts w:ascii="Arial" w:hAnsi="Arial" w:cs="Arial"/>
            <w:sz w:val="20"/>
            <w:szCs w:val="20"/>
            <w:lang w:eastAsia="sk-SK"/>
          </w:rPr>
          <w:t xml:space="preserve"> </w:t>
        </w:r>
        <w:r w:rsidR="00422A72">
          <w:rPr>
            <w:rFonts w:ascii="Arial" w:hAnsi="Arial" w:cs="Arial"/>
            <w:sz w:val="20"/>
            <w:szCs w:val="20"/>
            <w:lang w:eastAsia="sk-SK"/>
          </w:rPr>
          <w:t>prílohy č. 8 tejto Zmluvy</w:t>
        </w:r>
      </w:ins>
      <w:r w:rsidR="00DA6319" w:rsidRPr="00F65EF6">
        <w:rPr>
          <w:rFonts w:ascii="Arial" w:hAnsi="Arial" w:cs="Arial"/>
          <w:sz w:val="20"/>
          <w:szCs w:val="20"/>
          <w:lang w:eastAsia="sk-SK"/>
        </w:rPr>
        <w:t>,</w:t>
      </w:r>
    </w:p>
    <w:p w14:paraId="230AA4FA" w14:textId="1D43325F" w:rsidR="00102AE1" w:rsidRPr="00F65EF6" w:rsidRDefault="00102AE1" w:rsidP="00F65EF6">
      <w:pPr>
        <w:pStyle w:val="MLOdsek"/>
        <w:numPr>
          <w:ilvl w:val="3"/>
          <w:numId w:val="5"/>
        </w:numPr>
        <w:tabs>
          <w:tab w:val="clear" w:pos="1531"/>
        </w:tabs>
        <w:spacing w:before="120" w:line="290" w:lineRule="auto"/>
        <w:ind w:left="1418" w:hanging="283"/>
        <w:rPr>
          <w:rFonts w:ascii="Arial" w:hAnsi="Arial" w:cs="Arial"/>
          <w:sz w:val="20"/>
          <w:szCs w:val="20"/>
          <w:lang w:eastAsia="sk-SK"/>
        </w:rPr>
      </w:pPr>
      <w:r w:rsidRPr="00F65EF6">
        <w:rPr>
          <w:rFonts w:ascii="Arial" w:hAnsi="Arial" w:cs="Arial"/>
          <w:b/>
          <w:sz w:val="20"/>
          <w:szCs w:val="20"/>
        </w:rPr>
        <w:t>Metodikou</w:t>
      </w:r>
      <w:r w:rsidRPr="00F65EF6">
        <w:rPr>
          <w:rFonts w:ascii="Arial" w:hAnsi="Arial" w:cs="Arial"/>
          <w:sz w:val="20"/>
          <w:szCs w:val="20"/>
        </w:rPr>
        <w:t xml:space="preserve"> </w:t>
      </w:r>
      <w:r w:rsidRPr="00F65EF6">
        <w:rPr>
          <w:rFonts w:ascii="Arial" w:hAnsi="Arial" w:cs="Arial"/>
          <w:b/>
          <w:sz w:val="20"/>
          <w:szCs w:val="20"/>
        </w:rPr>
        <w:t>Jednotný dizajn manuál</w:t>
      </w:r>
      <w:ins w:id="28" w:author="Autor">
        <w:r w:rsidR="005268E2">
          <w:rPr>
            <w:rFonts w:ascii="Arial" w:hAnsi="Arial" w:cs="Arial"/>
            <w:b/>
            <w:sz w:val="20"/>
            <w:szCs w:val="20"/>
          </w:rPr>
          <w:t xml:space="preserve"> </w:t>
        </w:r>
        <w:r w:rsidR="005268E2" w:rsidRPr="005268E2">
          <w:rPr>
            <w:rFonts w:ascii="Arial" w:hAnsi="Arial" w:cs="Arial"/>
            <w:b/>
            <w:sz w:val="20"/>
            <w:szCs w:val="20"/>
          </w:rPr>
          <w:t>elektronických služieb verejnej správy</w:t>
        </w:r>
      </w:ins>
      <w:r w:rsidRPr="00F65EF6">
        <w:rPr>
          <w:rFonts w:ascii="Arial" w:hAnsi="Arial" w:cs="Arial"/>
          <w:b/>
          <w:sz w:val="20"/>
          <w:szCs w:val="20"/>
        </w:rPr>
        <w:t xml:space="preserve"> </w:t>
      </w:r>
      <w:r w:rsidRPr="00F65EF6">
        <w:rPr>
          <w:rFonts w:ascii="Arial" w:hAnsi="Arial" w:cs="Arial"/>
          <w:sz w:val="20"/>
          <w:szCs w:val="20"/>
        </w:rPr>
        <w:t xml:space="preserve">(dostupnou na </w:t>
      </w:r>
      <w:ins w:id="29" w:author="Autor">
        <w:r w:rsidR="005268E2">
          <w:rPr>
            <w:rFonts w:ascii="Arial" w:hAnsi="Arial" w:cs="Arial"/>
            <w:sz w:val="20"/>
            <w:szCs w:val="20"/>
          </w:rPr>
          <w:t>webovej stránke</w:t>
        </w:r>
        <w:r w:rsidR="003637B1">
          <w:rPr>
            <w:rFonts w:ascii="Arial" w:hAnsi="Arial" w:cs="Arial"/>
            <w:sz w:val="20"/>
            <w:szCs w:val="20"/>
          </w:rPr>
          <w:t xml:space="preserve"> </w:t>
        </w:r>
        <w:r w:rsidR="003637B1">
          <w:rPr>
            <w:rFonts w:ascii="Arial" w:hAnsi="Arial" w:cs="Arial"/>
            <w:sz w:val="20"/>
            <w:szCs w:val="20"/>
          </w:rPr>
          <w:fldChar w:fldCharType="begin"/>
        </w:r>
        <w:r w:rsidR="003637B1">
          <w:rPr>
            <w:rFonts w:ascii="Arial" w:hAnsi="Arial" w:cs="Arial"/>
            <w:sz w:val="20"/>
            <w:szCs w:val="20"/>
          </w:rPr>
          <w:instrText>HYPERLINK "</w:instrText>
        </w:r>
        <w:r w:rsidR="003637B1" w:rsidRPr="00076898">
          <w:rPr>
            <w:rPrChange w:id="30" w:author="Autor">
              <w:rPr>
                <w:rStyle w:val="Hypertextovprepojenie"/>
                <w:rFonts w:ascii="Arial" w:hAnsi="Arial" w:cs="Arial"/>
                <w:sz w:val="20"/>
                <w:szCs w:val="20"/>
              </w:rPr>
            </w:rPrChange>
          </w:rPr>
          <w:instrText>https://www.mirri.gov.sk/</w:instrText>
        </w:r>
        <w:r w:rsidR="003637B1">
          <w:rPr>
            <w:rFonts w:ascii="Arial" w:hAnsi="Arial" w:cs="Arial"/>
            <w:sz w:val="20"/>
            <w:szCs w:val="20"/>
          </w:rPr>
          <w:instrText>"</w:instrText>
        </w:r>
        <w:r w:rsidR="003637B1">
          <w:rPr>
            <w:rFonts w:ascii="Arial" w:hAnsi="Arial" w:cs="Arial"/>
            <w:sz w:val="20"/>
            <w:szCs w:val="20"/>
          </w:rPr>
        </w:r>
        <w:r w:rsidR="003637B1">
          <w:rPr>
            <w:rFonts w:ascii="Arial" w:hAnsi="Arial" w:cs="Arial"/>
            <w:sz w:val="20"/>
            <w:szCs w:val="20"/>
          </w:rPr>
          <w:fldChar w:fldCharType="separate"/>
        </w:r>
      </w:ins>
      <w:del w:id="31" w:author="Autor">
        <w:r w:rsidR="003637B1" w:rsidRPr="003637B1" w:rsidDel="00B807EC">
          <w:rPr>
            <w:rStyle w:val="Hypertextovprepojenie"/>
            <w:rFonts w:ascii="Arial" w:hAnsi="Arial" w:cs="Arial"/>
            <w:sz w:val="20"/>
            <w:szCs w:val="20"/>
          </w:rPr>
          <w:delText>https://www.mirri.gov.sk</w:delText>
        </w:r>
        <w:r w:rsidR="003637B1" w:rsidRPr="003637B1" w:rsidDel="005268E2">
          <w:rPr>
            <w:rStyle w:val="Hypertextovprepojenie"/>
            <w:rFonts w:ascii="Arial" w:hAnsi="Arial" w:cs="Arial"/>
            <w:sz w:val="20"/>
            <w:szCs w:val="20"/>
          </w:rPr>
          <w:delText>/sekcie/oddelenie-behavioralnych-inovacii/jednotny-dizajn-manual-elektornickych-sluzieb-verejnej-spravy/index.html</w:delText>
        </w:r>
      </w:del>
      <w:ins w:id="32" w:author="Autor">
        <w:r w:rsidR="003637B1" w:rsidRPr="003637B1">
          <w:rPr>
            <w:rStyle w:val="Hypertextovprepojenie"/>
            <w:rFonts w:ascii="Arial" w:hAnsi="Arial" w:cs="Arial"/>
            <w:sz w:val="20"/>
            <w:szCs w:val="20"/>
          </w:rPr>
          <w:t>https://www.mirri.gov.sk/</w:t>
        </w:r>
        <w:r w:rsidR="003637B1">
          <w:rPr>
            <w:rFonts w:ascii="Arial" w:hAnsi="Arial" w:cs="Arial"/>
            <w:sz w:val="20"/>
            <w:szCs w:val="20"/>
          </w:rPr>
          <w:fldChar w:fldCharType="end"/>
        </w:r>
      </w:ins>
      <w:del w:id="33" w:author="Autor">
        <w:r w:rsidRPr="00F65EF6" w:rsidDel="003637B1">
          <w:rPr>
            <w:rFonts w:ascii="Arial" w:hAnsi="Arial" w:cs="Arial"/>
            <w:sz w:val="20"/>
            <w:szCs w:val="20"/>
          </w:rPr>
          <w:delText>)</w:delText>
        </w:r>
      </w:del>
      <w:r w:rsidRPr="00F65EF6">
        <w:rPr>
          <w:rFonts w:ascii="Arial" w:hAnsi="Arial" w:cs="Arial"/>
          <w:sz w:val="20"/>
          <w:szCs w:val="20"/>
        </w:rPr>
        <w:t>,</w:t>
      </w:r>
    </w:p>
    <w:p w14:paraId="1A28157F" w14:textId="5C061E18" w:rsidR="00102AE1" w:rsidRPr="00D70186" w:rsidRDefault="00102AE1" w:rsidP="00F65EF6">
      <w:pPr>
        <w:pStyle w:val="MLOdsek"/>
        <w:numPr>
          <w:ilvl w:val="3"/>
          <w:numId w:val="5"/>
        </w:numPr>
        <w:tabs>
          <w:tab w:val="clear" w:pos="1531"/>
        </w:tabs>
        <w:spacing w:before="120" w:line="290" w:lineRule="auto"/>
        <w:ind w:left="1418" w:hanging="283"/>
        <w:rPr>
          <w:rFonts w:ascii="Arial" w:hAnsi="Arial" w:cs="Arial"/>
          <w:sz w:val="20"/>
          <w:szCs w:val="20"/>
          <w:lang w:eastAsia="sk-SK"/>
        </w:rPr>
      </w:pPr>
      <w:bookmarkStart w:id="34" w:name="_Hlk140144781"/>
      <w:r w:rsidRPr="00D70186">
        <w:rPr>
          <w:rFonts w:ascii="Arial" w:hAnsi="Arial" w:cs="Arial"/>
          <w:b/>
          <w:sz w:val="20"/>
          <w:szCs w:val="20"/>
        </w:rPr>
        <w:t>Metodikou Používateľské princípy pre návrh a rozvoj elektronických služieb verejnej správy</w:t>
      </w:r>
      <w:bookmarkEnd w:id="34"/>
      <w:r w:rsidRPr="00D70186">
        <w:rPr>
          <w:rFonts w:ascii="Arial" w:hAnsi="Arial" w:cs="Arial"/>
          <w:sz w:val="20"/>
          <w:szCs w:val="20"/>
        </w:rPr>
        <w:t xml:space="preserve"> </w:t>
      </w:r>
      <w:ins w:id="35" w:author="Autor">
        <w:r w:rsidR="00A71E45" w:rsidRPr="00F65EF6">
          <w:rPr>
            <w:rFonts w:ascii="Arial" w:hAnsi="Arial" w:cs="Arial"/>
            <w:sz w:val="20"/>
            <w:szCs w:val="20"/>
          </w:rPr>
          <w:t xml:space="preserve">(dostupnou na </w:t>
        </w:r>
        <w:r w:rsidR="00A71E45">
          <w:rPr>
            <w:rFonts w:ascii="Arial" w:hAnsi="Arial" w:cs="Arial"/>
            <w:sz w:val="20"/>
            <w:szCs w:val="20"/>
          </w:rPr>
          <w:t xml:space="preserve">webovej stránke </w:t>
        </w:r>
        <w:r w:rsidR="00A71E45">
          <w:rPr>
            <w:rFonts w:ascii="Arial" w:hAnsi="Arial" w:cs="Arial"/>
            <w:sz w:val="20"/>
            <w:szCs w:val="20"/>
          </w:rPr>
          <w:fldChar w:fldCharType="begin"/>
        </w:r>
        <w:r w:rsidR="00A71E45">
          <w:rPr>
            <w:rFonts w:ascii="Arial" w:hAnsi="Arial" w:cs="Arial"/>
            <w:sz w:val="20"/>
            <w:szCs w:val="20"/>
          </w:rPr>
          <w:instrText>HYPERLINK "</w:instrText>
        </w:r>
        <w:r w:rsidR="00A71E45" w:rsidRPr="007B43E6">
          <w:rPr>
            <w:rFonts w:ascii="Arial" w:hAnsi="Arial" w:cs="Arial"/>
            <w:sz w:val="20"/>
            <w:szCs w:val="20"/>
          </w:rPr>
          <w:instrText>https://www.mirri.gov.sk v rámci sekcie „Informatizácia</w:instrText>
        </w:r>
        <w:r w:rsidR="00A71E45" w:rsidRPr="00A71E45">
          <w:rPr>
            <w:rFonts w:ascii="Arial" w:hAnsi="Arial" w:cs="Arial"/>
            <w:sz w:val="20"/>
            <w:szCs w:val="20"/>
          </w:rPr>
          <w:instrText>\</w:instrText>
        </w:r>
        <w:r w:rsidR="00A71E45" w:rsidRPr="007B43E6">
          <w:rPr>
            <w:rFonts w:ascii="Arial" w:hAnsi="Arial" w:cs="Arial"/>
            <w:sz w:val="20"/>
            <w:szCs w:val="20"/>
          </w:rPr>
          <w:instrText>“, „Oddelenie behaviorálnych inovácií</w:instrText>
        </w:r>
        <w:r w:rsidR="00A71E45" w:rsidRPr="00A71E45">
          <w:rPr>
            <w:rFonts w:ascii="Arial" w:hAnsi="Arial" w:cs="Arial"/>
            <w:sz w:val="20"/>
            <w:szCs w:val="20"/>
          </w:rPr>
          <w:instrText>\</w:instrText>
        </w:r>
        <w:r w:rsidR="00A71E45" w:rsidRPr="007B43E6">
          <w:rPr>
            <w:rFonts w:ascii="Arial" w:hAnsi="Arial" w:cs="Arial"/>
            <w:sz w:val="20"/>
            <w:szCs w:val="20"/>
          </w:rPr>
          <w:instrText>“</w:instrText>
        </w:r>
        <w:r w:rsidR="00A71E45">
          <w:rPr>
            <w:rFonts w:ascii="Arial" w:hAnsi="Arial" w:cs="Arial"/>
            <w:sz w:val="20"/>
            <w:szCs w:val="20"/>
          </w:rPr>
          <w:instrText>"</w:instrText>
        </w:r>
        <w:r w:rsidR="00A71E45">
          <w:rPr>
            <w:rFonts w:ascii="Arial" w:hAnsi="Arial" w:cs="Arial"/>
            <w:sz w:val="20"/>
            <w:szCs w:val="20"/>
          </w:rPr>
        </w:r>
        <w:r w:rsidR="00A71E45">
          <w:rPr>
            <w:rFonts w:ascii="Arial" w:hAnsi="Arial" w:cs="Arial"/>
            <w:sz w:val="20"/>
            <w:szCs w:val="20"/>
          </w:rPr>
          <w:fldChar w:fldCharType="separate"/>
        </w:r>
        <w:r w:rsidR="003637B1">
          <w:rPr>
            <w:rFonts w:ascii="Arial" w:hAnsi="Arial" w:cs="Arial"/>
            <w:sz w:val="20"/>
            <w:szCs w:val="20"/>
          </w:rPr>
          <w:fldChar w:fldCharType="begin"/>
        </w:r>
        <w:r w:rsidR="003637B1">
          <w:rPr>
            <w:rFonts w:ascii="Arial" w:hAnsi="Arial" w:cs="Arial"/>
            <w:sz w:val="20"/>
            <w:szCs w:val="20"/>
          </w:rPr>
          <w:instrText>HYPERLINK "</w:instrText>
        </w:r>
        <w:r w:rsidR="003637B1" w:rsidRPr="007B43E6">
          <w:rPr>
            <w:rFonts w:ascii="Arial" w:hAnsi="Arial" w:cs="Arial"/>
            <w:sz w:val="20"/>
            <w:szCs w:val="20"/>
          </w:rPr>
          <w:instrText>https://www.mirri.gov.sk/</w:instrText>
        </w:r>
        <w:r w:rsidR="003637B1">
          <w:rPr>
            <w:rFonts w:ascii="Arial" w:hAnsi="Arial" w:cs="Arial"/>
            <w:sz w:val="20"/>
            <w:szCs w:val="20"/>
          </w:rPr>
          <w:instrText>"</w:instrText>
        </w:r>
        <w:r w:rsidR="003637B1">
          <w:rPr>
            <w:rFonts w:ascii="Arial" w:hAnsi="Arial" w:cs="Arial"/>
            <w:sz w:val="20"/>
            <w:szCs w:val="20"/>
          </w:rPr>
        </w:r>
        <w:r w:rsidR="003637B1">
          <w:rPr>
            <w:rFonts w:ascii="Arial" w:hAnsi="Arial" w:cs="Arial"/>
            <w:sz w:val="20"/>
            <w:szCs w:val="20"/>
          </w:rPr>
          <w:fldChar w:fldCharType="separate"/>
        </w:r>
        <w:r w:rsidR="003637B1" w:rsidRPr="003637B1">
          <w:rPr>
            <w:rStyle w:val="Hypertextovprepojenie"/>
            <w:rFonts w:ascii="Arial" w:hAnsi="Arial" w:cs="Arial"/>
            <w:sz w:val="20"/>
            <w:szCs w:val="20"/>
          </w:rPr>
          <w:t>https://www.mirri.gov.sk/</w:t>
        </w:r>
        <w:r w:rsidR="003637B1">
          <w:rPr>
            <w:rFonts w:ascii="Arial" w:hAnsi="Arial" w:cs="Arial"/>
            <w:sz w:val="20"/>
            <w:szCs w:val="20"/>
          </w:rPr>
          <w:fldChar w:fldCharType="end"/>
        </w:r>
        <w:r w:rsidR="00A71E45" w:rsidRPr="007B43E6">
          <w:rPr>
            <w:rStyle w:val="Hypertextovprepojenie"/>
            <w:rFonts w:ascii="Arial" w:hAnsi="Arial" w:cs="Arial"/>
            <w:sz w:val="20"/>
            <w:szCs w:val="20"/>
            <w:u w:val="none"/>
          </w:rPr>
          <w:t xml:space="preserve"> </w:t>
        </w:r>
        <w:r w:rsidR="00A71E45" w:rsidRPr="007B43E6">
          <w:rPr>
            <w:rStyle w:val="Hypertextovprepojenie"/>
            <w:rFonts w:ascii="Arial" w:hAnsi="Arial" w:cs="Arial"/>
            <w:color w:val="auto"/>
            <w:sz w:val="20"/>
            <w:szCs w:val="20"/>
            <w:u w:val="none"/>
          </w:rPr>
          <w:t>v rámci sekcie „Informatizácia“, „Oddelenie behaviorálnych inovácií“</w:t>
        </w:r>
        <w:r w:rsidR="00A71E45">
          <w:rPr>
            <w:rFonts w:ascii="Arial" w:hAnsi="Arial" w:cs="Arial"/>
            <w:sz w:val="20"/>
            <w:szCs w:val="20"/>
          </w:rPr>
          <w:fldChar w:fldCharType="end"/>
        </w:r>
        <w:r w:rsidR="00A71E45" w:rsidRPr="00F65EF6">
          <w:rPr>
            <w:rFonts w:ascii="Arial" w:hAnsi="Arial" w:cs="Arial"/>
            <w:sz w:val="20"/>
            <w:szCs w:val="20"/>
          </w:rPr>
          <w:t>)</w:t>
        </w:r>
        <w:r w:rsidR="00A71E45">
          <w:rPr>
            <w:rFonts w:ascii="Arial" w:hAnsi="Arial" w:cs="Arial"/>
            <w:sz w:val="20"/>
            <w:szCs w:val="20"/>
          </w:rPr>
          <w:t>,</w:t>
        </w:r>
        <w:r w:rsidR="00A71E45" w:rsidRPr="00D70186" w:rsidDel="00A71E45">
          <w:rPr>
            <w:rFonts w:ascii="Arial" w:hAnsi="Arial" w:cs="Arial"/>
            <w:sz w:val="20"/>
            <w:szCs w:val="20"/>
          </w:rPr>
          <w:t xml:space="preserve"> </w:t>
        </w:r>
      </w:ins>
      <w:del w:id="36" w:author="Autor">
        <w:r w:rsidRPr="00D70186" w:rsidDel="00A71E45">
          <w:rPr>
            <w:rFonts w:ascii="Arial" w:hAnsi="Arial" w:cs="Arial"/>
            <w:sz w:val="20"/>
            <w:szCs w:val="20"/>
          </w:rPr>
          <w:delText>(dostupnou na  ),</w:delText>
        </w:r>
      </w:del>
    </w:p>
    <w:p w14:paraId="41518506" w14:textId="4169C64C" w:rsidR="00102AE1" w:rsidRPr="0084537D" w:rsidRDefault="00102AE1" w:rsidP="00F65EF6">
      <w:pPr>
        <w:pStyle w:val="MLOdsek"/>
        <w:numPr>
          <w:ilvl w:val="3"/>
          <w:numId w:val="5"/>
        </w:numPr>
        <w:tabs>
          <w:tab w:val="clear" w:pos="1531"/>
        </w:tabs>
        <w:spacing w:before="120" w:line="290" w:lineRule="auto"/>
        <w:ind w:left="1418" w:hanging="283"/>
        <w:rPr>
          <w:rFonts w:ascii="Arial" w:hAnsi="Arial" w:cs="Arial"/>
          <w:sz w:val="20"/>
          <w:szCs w:val="20"/>
          <w:lang w:eastAsia="sk-SK"/>
        </w:rPr>
      </w:pPr>
      <w:bookmarkStart w:id="37" w:name="_Hlk140141011"/>
      <w:r w:rsidRPr="0084537D">
        <w:rPr>
          <w:rFonts w:ascii="Arial" w:hAnsi="Arial" w:cs="Arial"/>
          <w:b/>
          <w:sz w:val="20"/>
          <w:szCs w:val="20"/>
        </w:rPr>
        <w:t>Metodikou merania nákladovosti TB-ABC</w:t>
      </w:r>
      <w:r w:rsidRPr="0084537D">
        <w:rPr>
          <w:rFonts w:ascii="Arial" w:hAnsi="Arial" w:cs="Arial"/>
          <w:sz w:val="20"/>
          <w:szCs w:val="20"/>
        </w:rPr>
        <w:t xml:space="preserve"> </w:t>
      </w:r>
      <w:bookmarkEnd w:id="37"/>
      <w:r w:rsidRPr="0084537D">
        <w:rPr>
          <w:rFonts w:ascii="Arial" w:hAnsi="Arial" w:cs="Arial"/>
          <w:sz w:val="20"/>
          <w:szCs w:val="20"/>
        </w:rPr>
        <w:t xml:space="preserve">(dostupnou na </w:t>
      </w:r>
      <w:hyperlink r:id="rId8" w:history="1">
        <w:r w:rsidRPr="0084537D">
          <w:rPr>
            <w:rStyle w:val="Hypertextovprepojenie"/>
            <w:rFonts w:ascii="Arial" w:hAnsi="Arial" w:cs="Arial"/>
            <w:sz w:val="20"/>
            <w:szCs w:val="20"/>
          </w:rPr>
          <w:t>https://www.minv.sk/?np-optimalizacia-procesov-vo-verejnej-sprave</w:t>
        </w:r>
      </w:hyperlink>
      <w:r w:rsidRPr="0084537D">
        <w:rPr>
          <w:rStyle w:val="Hypertextovprepojenie"/>
          <w:rFonts w:ascii="Arial" w:hAnsi="Arial" w:cs="Arial"/>
          <w:sz w:val="20"/>
          <w:szCs w:val="20"/>
          <w:u w:val="none"/>
        </w:rPr>
        <w:t xml:space="preserve"> </w:t>
      </w:r>
      <w:r w:rsidRPr="0084537D">
        <w:rPr>
          <w:rFonts w:ascii="Arial" w:hAnsi="Arial" w:cs="Arial"/>
          <w:sz w:val="20"/>
          <w:szCs w:val="20"/>
        </w:rPr>
        <w:t>),</w:t>
      </w:r>
    </w:p>
    <w:p w14:paraId="11E93A23" w14:textId="370C0FA5" w:rsidR="00102AE1" w:rsidRPr="0084537D" w:rsidRDefault="00102AE1" w:rsidP="00F65EF6">
      <w:pPr>
        <w:pStyle w:val="MLOdsek"/>
        <w:numPr>
          <w:ilvl w:val="3"/>
          <w:numId w:val="5"/>
        </w:numPr>
        <w:tabs>
          <w:tab w:val="clear" w:pos="1531"/>
        </w:tabs>
        <w:spacing w:before="120" w:line="290" w:lineRule="auto"/>
        <w:ind w:left="1418" w:hanging="283"/>
        <w:rPr>
          <w:rFonts w:ascii="Arial" w:hAnsi="Arial" w:cs="Arial"/>
          <w:sz w:val="20"/>
          <w:szCs w:val="20"/>
          <w:lang w:eastAsia="sk-SK"/>
        </w:rPr>
      </w:pPr>
      <w:r w:rsidRPr="0084537D">
        <w:rPr>
          <w:rFonts w:ascii="Arial" w:hAnsi="Arial" w:cs="Arial"/>
          <w:b/>
          <w:sz w:val="20"/>
          <w:szCs w:val="20"/>
        </w:rPr>
        <w:t>Metodikou identifikácie, vizualizácie a referencovania údajov pri dátovom modelovaní vo verejnej správe</w:t>
      </w:r>
      <w:r w:rsidRPr="0084537D">
        <w:rPr>
          <w:rFonts w:ascii="Arial" w:hAnsi="Arial" w:cs="Arial"/>
          <w:sz w:val="20"/>
          <w:szCs w:val="20"/>
        </w:rPr>
        <w:t xml:space="preserve"> (dostupnou na </w:t>
      </w:r>
      <w:hyperlink r:id="rId9" w:history="1">
        <w:r w:rsidRPr="0084537D">
          <w:rPr>
            <w:rStyle w:val="Hypertextovprepojenie"/>
            <w:rFonts w:ascii="Arial" w:hAnsi="Arial" w:cs="Arial"/>
            <w:sz w:val="20"/>
            <w:szCs w:val="20"/>
          </w:rPr>
          <w:t>https://www.minv.sk/?np-optimalizacia-procesov-vo-verejnej-sprave</w:t>
        </w:r>
      </w:hyperlink>
      <w:r w:rsidRPr="0084537D">
        <w:rPr>
          <w:rStyle w:val="Hypertextovprepojenie"/>
          <w:rFonts w:ascii="Arial" w:hAnsi="Arial" w:cs="Arial"/>
          <w:sz w:val="20"/>
          <w:szCs w:val="20"/>
          <w:u w:val="none"/>
        </w:rPr>
        <w:t xml:space="preserve"> </w:t>
      </w:r>
      <w:r w:rsidRPr="0084537D">
        <w:rPr>
          <w:rFonts w:ascii="Arial" w:hAnsi="Arial" w:cs="Arial"/>
          <w:sz w:val="20"/>
          <w:szCs w:val="20"/>
        </w:rPr>
        <w:t>),</w:t>
      </w:r>
    </w:p>
    <w:p w14:paraId="77AAA9D4" w14:textId="3CCF7C9E" w:rsidR="001C037B" w:rsidRPr="00F65EF6" w:rsidRDefault="001C037B" w:rsidP="00F65EF6">
      <w:pPr>
        <w:pStyle w:val="MLOdsek"/>
        <w:numPr>
          <w:ilvl w:val="2"/>
          <w:numId w:val="5"/>
        </w:numPr>
        <w:tabs>
          <w:tab w:val="clear" w:pos="1134"/>
        </w:tabs>
        <w:spacing w:before="120" w:line="290" w:lineRule="auto"/>
        <w:ind w:hanging="567"/>
        <w:rPr>
          <w:rFonts w:ascii="Arial" w:hAnsi="Arial" w:cs="Arial"/>
          <w:sz w:val="20"/>
          <w:szCs w:val="20"/>
          <w:lang w:eastAsia="sk-SK"/>
        </w:rPr>
      </w:pPr>
      <w:r w:rsidRPr="00F65EF6">
        <w:rPr>
          <w:rFonts w:ascii="Arial" w:hAnsi="Arial" w:cs="Arial"/>
          <w:sz w:val="20"/>
          <w:szCs w:val="20"/>
        </w:rPr>
        <w:t>zabezpečiť funkcionalitu exportu dát z</w:t>
      </w:r>
      <w:r w:rsidR="00102AE1" w:rsidRPr="00F65EF6">
        <w:rPr>
          <w:rFonts w:ascii="Arial" w:hAnsi="Arial" w:cs="Arial"/>
          <w:sz w:val="20"/>
          <w:szCs w:val="20"/>
        </w:rPr>
        <w:t xml:space="preserve"> Informačného </w:t>
      </w:r>
      <w:r w:rsidR="00C7052E" w:rsidRPr="00F65EF6">
        <w:rPr>
          <w:rFonts w:ascii="Arial" w:hAnsi="Arial" w:cs="Arial"/>
          <w:sz w:val="20"/>
          <w:szCs w:val="20"/>
        </w:rPr>
        <w:t>systému</w:t>
      </w:r>
      <w:r w:rsidRPr="00F65EF6">
        <w:rPr>
          <w:rFonts w:ascii="Arial" w:hAnsi="Arial" w:cs="Arial"/>
          <w:sz w:val="20"/>
          <w:szCs w:val="20"/>
        </w:rPr>
        <w:t xml:space="preserve"> a </w:t>
      </w:r>
      <w:r w:rsidR="00DC5EC6" w:rsidRPr="00F65EF6">
        <w:rPr>
          <w:rFonts w:ascii="Arial" w:hAnsi="Arial" w:cs="Arial"/>
          <w:sz w:val="20"/>
          <w:szCs w:val="20"/>
        </w:rPr>
        <w:t>merania</w:t>
      </w:r>
      <w:r w:rsidRPr="00F65EF6">
        <w:rPr>
          <w:rFonts w:ascii="Arial" w:hAnsi="Arial" w:cs="Arial"/>
          <w:sz w:val="20"/>
          <w:szCs w:val="20"/>
        </w:rPr>
        <w:t xml:space="preserve"> výkonnosti procesov v súlade s </w:t>
      </w:r>
      <w:r w:rsidRPr="00F65EF6">
        <w:rPr>
          <w:rFonts w:ascii="Arial" w:hAnsi="Arial" w:cs="Arial"/>
          <w:b/>
          <w:bCs/>
          <w:sz w:val="20"/>
          <w:szCs w:val="20"/>
        </w:rPr>
        <w:t xml:space="preserve">Metodikou merania výkonnosti procesov prostredníctvom KPI </w:t>
      </w:r>
      <w:r w:rsidRPr="00F65EF6">
        <w:rPr>
          <w:rFonts w:ascii="Arial" w:hAnsi="Arial" w:cs="Arial"/>
          <w:sz w:val="20"/>
          <w:szCs w:val="20"/>
        </w:rPr>
        <w:t>(dost</w:t>
      </w:r>
      <w:r w:rsidR="003761EF" w:rsidRPr="00F65EF6">
        <w:rPr>
          <w:rFonts w:ascii="Arial" w:hAnsi="Arial" w:cs="Arial"/>
          <w:sz w:val="20"/>
          <w:szCs w:val="20"/>
        </w:rPr>
        <w:t>upnou</w:t>
      </w:r>
      <w:r w:rsidRPr="00F65EF6">
        <w:rPr>
          <w:rFonts w:ascii="Arial" w:hAnsi="Arial" w:cs="Arial"/>
          <w:sz w:val="20"/>
          <w:szCs w:val="20"/>
        </w:rPr>
        <w:t xml:space="preserve"> na </w:t>
      </w:r>
      <w:hyperlink r:id="rId10">
        <w:r w:rsidRPr="00F65EF6">
          <w:rPr>
            <w:rStyle w:val="Hypertextovprepojenie"/>
            <w:rFonts w:ascii="Arial" w:hAnsi="Arial" w:cs="Arial"/>
            <w:sz w:val="20"/>
            <w:szCs w:val="20"/>
          </w:rPr>
          <w:t>https://www.minv.sk/?np-optimalizacia-procesov-vo-verejnej-sprave</w:t>
        </w:r>
      </w:hyperlink>
      <w:r w:rsidR="00807434" w:rsidRPr="00F65EF6">
        <w:rPr>
          <w:rStyle w:val="Hypertextovprepojenie"/>
          <w:rFonts w:ascii="Arial" w:hAnsi="Arial" w:cs="Arial"/>
          <w:color w:val="auto"/>
          <w:sz w:val="20"/>
          <w:szCs w:val="20"/>
          <w:u w:val="none"/>
        </w:rPr>
        <w:t xml:space="preserve"> )</w:t>
      </w:r>
      <w:r w:rsidR="00DA6319" w:rsidRPr="00F65EF6">
        <w:rPr>
          <w:rStyle w:val="Hypertextovprepojenie"/>
          <w:rFonts w:ascii="Arial" w:hAnsi="Arial" w:cs="Arial"/>
          <w:color w:val="auto"/>
          <w:sz w:val="20"/>
          <w:szCs w:val="20"/>
          <w:u w:val="none"/>
        </w:rPr>
        <w:t>,</w:t>
      </w:r>
    </w:p>
    <w:p w14:paraId="41F523F7" w14:textId="799D2C7F" w:rsidR="00FE2DCC" w:rsidRPr="00F65EF6" w:rsidRDefault="00FE2DCC" w:rsidP="00F65EF6">
      <w:pPr>
        <w:pStyle w:val="MLOdsek"/>
        <w:numPr>
          <w:ilvl w:val="2"/>
          <w:numId w:val="5"/>
        </w:numPr>
        <w:tabs>
          <w:tab w:val="clear" w:pos="1134"/>
        </w:tabs>
        <w:spacing w:before="120" w:line="290" w:lineRule="auto"/>
        <w:ind w:hanging="567"/>
        <w:rPr>
          <w:rFonts w:ascii="Arial" w:hAnsi="Arial" w:cs="Arial"/>
          <w:sz w:val="20"/>
          <w:szCs w:val="20"/>
        </w:rPr>
      </w:pPr>
      <w:r w:rsidRPr="00F65EF6">
        <w:rPr>
          <w:rFonts w:ascii="Arial" w:hAnsi="Arial" w:cs="Arial"/>
          <w:sz w:val="20"/>
          <w:szCs w:val="20"/>
        </w:rPr>
        <w:t xml:space="preserve">zabezpečiť súlad dodávaného Diela, ktoré je realizované v rámci projektu financovaného z Operačného programu Integrovaná infraštruktúra, s </w:t>
      </w:r>
      <w:r w:rsidRPr="00F65EF6">
        <w:rPr>
          <w:rFonts w:ascii="Arial" w:hAnsi="Arial" w:cs="Arial"/>
          <w:b/>
          <w:bCs/>
          <w:sz w:val="20"/>
          <w:szCs w:val="20"/>
        </w:rPr>
        <w:t xml:space="preserve">Katalógom služieb a požiadavkami na realizáciu služieb vládneho cloudu </w:t>
      </w:r>
      <w:r w:rsidR="003761EF" w:rsidRPr="00F65EF6">
        <w:rPr>
          <w:rFonts w:ascii="Arial" w:hAnsi="Arial" w:cs="Arial"/>
          <w:sz w:val="20"/>
          <w:szCs w:val="20"/>
        </w:rPr>
        <w:t>(dostupnou</w:t>
      </w:r>
      <w:r w:rsidRPr="00F65EF6">
        <w:rPr>
          <w:rFonts w:ascii="Arial" w:hAnsi="Arial" w:cs="Arial"/>
          <w:sz w:val="20"/>
          <w:szCs w:val="20"/>
        </w:rPr>
        <w:t xml:space="preserve"> na </w:t>
      </w:r>
      <w:hyperlink r:id="rId11">
        <w:r w:rsidR="00807434" w:rsidRPr="00F65EF6">
          <w:rPr>
            <w:rStyle w:val="Hypertextovprepojenie"/>
            <w:rFonts w:ascii="Arial" w:hAnsi="Arial" w:cs="Arial"/>
            <w:sz w:val="20"/>
            <w:szCs w:val="20"/>
          </w:rPr>
          <w:t>https://www.mirri.gov.sk/sekcie/informatizacia/egovernment/vladny-cloud/katalog-cloudovych-sluzieb/index.html</w:t>
        </w:r>
      </w:hyperlink>
      <w:r w:rsidR="00807434" w:rsidRPr="00F65EF6">
        <w:rPr>
          <w:rFonts w:ascii="Arial" w:hAnsi="Arial" w:cs="Arial"/>
          <w:sz w:val="20"/>
          <w:szCs w:val="20"/>
        </w:rPr>
        <w:t xml:space="preserve"> </w:t>
      </w:r>
      <w:r w:rsidR="00311061" w:rsidRPr="00F65EF6">
        <w:rPr>
          <w:rFonts w:ascii="Arial" w:hAnsi="Arial" w:cs="Arial"/>
          <w:sz w:val="20"/>
          <w:szCs w:val="20"/>
        </w:rPr>
        <w:t>a</w:t>
      </w:r>
      <w:r w:rsidR="00ED1C48" w:rsidRPr="00F65EF6">
        <w:rPr>
          <w:rFonts w:ascii="Arial" w:hAnsi="Arial" w:cs="Arial"/>
          <w:sz w:val="20"/>
          <w:szCs w:val="20"/>
        </w:rPr>
        <w:t xml:space="preserve"> </w:t>
      </w:r>
      <w:hyperlink r:id="rId12">
        <w:r w:rsidR="00ED1C48" w:rsidRPr="00F65EF6">
          <w:rPr>
            <w:rStyle w:val="Hypertextovprepojenie"/>
            <w:rFonts w:ascii="Arial" w:eastAsiaTheme="minorEastAsia" w:hAnsi="Arial" w:cs="Arial"/>
            <w:sz w:val="20"/>
            <w:szCs w:val="20"/>
          </w:rPr>
          <w:t>https://www.sk.cloud</w:t>
        </w:r>
      </w:hyperlink>
      <w:r w:rsidR="00ED1C48" w:rsidRPr="00F65EF6">
        <w:rPr>
          <w:rFonts w:ascii="Arial" w:eastAsiaTheme="minorEastAsia" w:hAnsi="Arial" w:cs="Arial"/>
          <w:sz w:val="20"/>
          <w:szCs w:val="20"/>
        </w:rPr>
        <w:t xml:space="preserve"> )</w:t>
      </w:r>
      <w:r w:rsidR="00DA6319" w:rsidRPr="00F65EF6">
        <w:rPr>
          <w:rFonts w:ascii="Arial" w:eastAsiaTheme="minorEastAsia" w:hAnsi="Arial" w:cs="Arial"/>
          <w:sz w:val="20"/>
          <w:szCs w:val="20"/>
        </w:rPr>
        <w:t>,</w:t>
      </w:r>
    </w:p>
    <w:p w14:paraId="738729DC" w14:textId="038FEC74" w:rsidR="00331983" w:rsidRPr="0084537D" w:rsidRDefault="00626C18" w:rsidP="00F65EF6">
      <w:pPr>
        <w:pStyle w:val="MLOdsek"/>
        <w:numPr>
          <w:ilvl w:val="2"/>
          <w:numId w:val="5"/>
        </w:numPr>
        <w:tabs>
          <w:tab w:val="clear" w:pos="1134"/>
        </w:tabs>
        <w:spacing w:before="120" w:line="290" w:lineRule="auto"/>
        <w:ind w:hanging="567"/>
        <w:rPr>
          <w:rFonts w:ascii="Arial" w:hAnsi="Arial" w:cs="Arial"/>
          <w:sz w:val="20"/>
          <w:szCs w:val="20"/>
        </w:rPr>
      </w:pPr>
      <w:r w:rsidRPr="0084537D">
        <w:rPr>
          <w:rFonts w:ascii="Arial" w:hAnsi="Arial" w:cs="Arial"/>
          <w:sz w:val="20"/>
          <w:szCs w:val="20"/>
        </w:rPr>
        <w:t>upozorniť na nev</w:t>
      </w:r>
      <w:r w:rsidR="00F85625" w:rsidRPr="0084537D">
        <w:rPr>
          <w:rFonts w:ascii="Arial" w:hAnsi="Arial" w:cs="Arial"/>
          <w:sz w:val="20"/>
          <w:szCs w:val="20"/>
        </w:rPr>
        <w:t>y</w:t>
      </w:r>
      <w:r w:rsidR="00DC5EC6" w:rsidRPr="0084537D">
        <w:rPr>
          <w:rFonts w:ascii="Arial" w:hAnsi="Arial" w:cs="Arial"/>
          <w:sz w:val="20"/>
          <w:szCs w:val="20"/>
        </w:rPr>
        <w:t>hnutn</w:t>
      </w:r>
      <w:r w:rsidRPr="0084537D">
        <w:rPr>
          <w:rFonts w:ascii="Arial" w:hAnsi="Arial" w:cs="Arial"/>
          <w:sz w:val="20"/>
          <w:szCs w:val="20"/>
        </w:rPr>
        <w:t>osť aktualizovať</w:t>
      </w:r>
      <w:r w:rsidR="00331983" w:rsidRPr="0084537D">
        <w:rPr>
          <w:rFonts w:ascii="Arial" w:hAnsi="Arial" w:cs="Arial"/>
          <w:sz w:val="20"/>
          <w:szCs w:val="20"/>
        </w:rPr>
        <w:t xml:space="preserve"> eGovernment komponenty v centrálnom metainformačnom systéme verejnej správy v súlade s </w:t>
      </w:r>
      <w:r w:rsidR="00331983" w:rsidRPr="0084537D">
        <w:rPr>
          <w:rFonts w:ascii="Arial" w:hAnsi="Arial" w:cs="Arial"/>
          <w:b/>
          <w:bCs/>
          <w:sz w:val="20"/>
          <w:szCs w:val="20"/>
        </w:rPr>
        <w:t>Metodickým pokynom čísl</w:t>
      </w:r>
      <w:r w:rsidR="00331983" w:rsidRPr="0084537D">
        <w:rPr>
          <w:rFonts w:ascii="Arial" w:hAnsi="Arial" w:cs="Arial"/>
          <w:sz w:val="20"/>
          <w:szCs w:val="20"/>
        </w:rPr>
        <w:t xml:space="preserve">o </w:t>
      </w:r>
      <w:r w:rsidR="00331983" w:rsidRPr="0084537D">
        <w:rPr>
          <w:rFonts w:ascii="Arial" w:hAnsi="Arial" w:cs="Arial"/>
          <w:b/>
          <w:bCs/>
          <w:sz w:val="20"/>
          <w:szCs w:val="20"/>
        </w:rPr>
        <w:lastRenderedPageBreak/>
        <w:t>ÚPVII/000514/2017-313 z 10.</w:t>
      </w:r>
      <w:r w:rsidR="0027181A" w:rsidRPr="0084537D">
        <w:rPr>
          <w:rFonts w:ascii="Arial" w:hAnsi="Arial" w:cs="Arial"/>
          <w:b/>
          <w:bCs/>
          <w:sz w:val="20"/>
          <w:szCs w:val="20"/>
        </w:rPr>
        <w:t>0</w:t>
      </w:r>
      <w:r w:rsidR="00331983" w:rsidRPr="0084537D">
        <w:rPr>
          <w:rFonts w:ascii="Arial" w:hAnsi="Arial" w:cs="Arial"/>
          <w:b/>
          <w:bCs/>
          <w:sz w:val="20"/>
          <w:szCs w:val="20"/>
        </w:rPr>
        <w:t>1.2017</w:t>
      </w:r>
      <w:r w:rsidR="00331983" w:rsidRPr="0084537D">
        <w:rPr>
          <w:rFonts w:ascii="Arial" w:hAnsi="Arial" w:cs="Arial"/>
          <w:sz w:val="20"/>
          <w:szCs w:val="20"/>
        </w:rPr>
        <w:t xml:space="preserve"> na aktualizáciu obsahu centrálneho metainformačného systému verejnej správy povinnými osobami v znení neskorších predpisov</w:t>
      </w:r>
      <w:r w:rsidR="00DA6319" w:rsidRPr="0084537D">
        <w:rPr>
          <w:rFonts w:ascii="Arial" w:hAnsi="Arial" w:cs="Arial"/>
          <w:sz w:val="20"/>
          <w:szCs w:val="20"/>
        </w:rPr>
        <w:t>,</w:t>
      </w:r>
    </w:p>
    <w:p w14:paraId="235DC693" w14:textId="3B0D37FE" w:rsidR="00331983" w:rsidRPr="0084537D" w:rsidRDefault="00331983" w:rsidP="00F65EF6">
      <w:pPr>
        <w:pStyle w:val="MLOdsek"/>
        <w:numPr>
          <w:ilvl w:val="2"/>
          <w:numId w:val="5"/>
        </w:numPr>
        <w:tabs>
          <w:tab w:val="clear" w:pos="1134"/>
        </w:tabs>
        <w:spacing w:before="120" w:line="290" w:lineRule="auto"/>
        <w:ind w:hanging="567"/>
        <w:rPr>
          <w:rFonts w:ascii="Arial" w:hAnsi="Arial" w:cs="Arial"/>
          <w:sz w:val="20"/>
          <w:szCs w:val="20"/>
        </w:rPr>
      </w:pPr>
      <w:r w:rsidRPr="0084537D">
        <w:rPr>
          <w:rFonts w:ascii="Arial" w:hAnsi="Arial" w:cs="Arial"/>
          <w:sz w:val="20"/>
          <w:szCs w:val="20"/>
        </w:rPr>
        <w:t xml:space="preserve">zabezpečiť, aby </w:t>
      </w:r>
      <w:r w:rsidR="00824CD7" w:rsidRPr="0084537D">
        <w:rPr>
          <w:rFonts w:ascii="Arial" w:hAnsi="Arial" w:cs="Arial"/>
          <w:sz w:val="20"/>
          <w:szCs w:val="20"/>
        </w:rPr>
        <w:t>zhotovený Informačný systém poskytoval</w:t>
      </w:r>
      <w:r w:rsidRPr="0084537D">
        <w:rPr>
          <w:rFonts w:ascii="Arial" w:hAnsi="Arial" w:cs="Arial"/>
          <w:sz w:val="20"/>
          <w:szCs w:val="20"/>
        </w:rPr>
        <w:t xml:space="preserve"> </w:t>
      </w:r>
      <w:r w:rsidRPr="0084537D">
        <w:rPr>
          <w:rFonts w:ascii="Arial" w:hAnsi="Arial" w:cs="Arial"/>
          <w:b/>
          <w:bCs/>
          <w:sz w:val="20"/>
          <w:szCs w:val="20"/>
        </w:rPr>
        <w:t>automatizovaný monitoring SLA parametrov dodaných koncových a aplikačných služieb</w:t>
      </w:r>
      <w:r w:rsidRPr="0084537D">
        <w:rPr>
          <w:rFonts w:ascii="Arial" w:hAnsi="Arial" w:cs="Arial"/>
          <w:sz w:val="20"/>
          <w:szCs w:val="20"/>
        </w:rPr>
        <w:t xml:space="preserve">, </w:t>
      </w:r>
    </w:p>
    <w:p w14:paraId="4A417242" w14:textId="2AC0D0D2" w:rsidR="00331983" w:rsidRPr="0084537D" w:rsidRDefault="00AF74C1" w:rsidP="00F65EF6">
      <w:pPr>
        <w:pStyle w:val="MLOdsek"/>
        <w:numPr>
          <w:ilvl w:val="2"/>
          <w:numId w:val="5"/>
        </w:numPr>
        <w:tabs>
          <w:tab w:val="clear" w:pos="1134"/>
        </w:tabs>
        <w:spacing w:before="120" w:line="290" w:lineRule="auto"/>
        <w:ind w:hanging="567"/>
        <w:rPr>
          <w:rFonts w:ascii="Arial" w:hAnsi="Arial" w:cs="Arial"/>
          <w:sz w:val="20"/>
          <w:szCs w:val="20"/>
        </w:rPr>
      </w:pPr>
      <w:r w:rsidRPr="0084537D">
        <w:rPr>
          <w:rFonts w:ascii="Arial" w:hAnsi="Arial" w:cs="Arial"/>
          <w:sz w:val="20"/>
          <w:szCs w:val="20"/>
        </w:rPr>
        <w:t>zabezpečiť, aby</w:t>
      </w:r>
      <w:r w:rsidR="003761EF" w:rsidRPr="0084537D">
        <w:rPr>
          <w:rFonts w:ascii="Arial" w:hAnsi="Arial" w:cs="Arial"/>
          <w:sz w:val="20"/>
          <w:szCs w:val="20"/>
        </w:rPr>
        <w:t xml:space="preserve"> </w:t>
      </w:r>
      <w:r w:rsidR="00102AE1" w:rsidRPr="0084537D">
        <w:rPr>
          <w:rFonts w:ascii="Arial" w:hAnsi="Arial" w:cs="Arial"/>
          <w:sz w:val="20"/>
          <w:szCs w:val="20"/>
        </w:rPr>
        <w:t>zhotovený Informačný systém</w:t>
      </w:r>
      <w:r w:rsidR="00824CD7" w:rsidRPr="0084537D">
        <w:rPr>
          <w:rFonts w:ascii="Arial" w:hAnsi="Arial" w:cs="Arial"/>
          <w:sz w:val="20"/>
          <w:szCs w:val="20"/>
        </w:rPr>
        <w:t xml:space="preserve"> poskytoval </w:t>
      </w:r>
      <w:r w:rsidR="005C0BEC" w:rsidRPr="0084537D">
        <w:rPr>
          <w:rFonts w:ascii="Arial" w:hAnsi="Arial" w:cs="Arial"/>
          <w:sz w:val="20"/>
          <w:szCs w:val="20"/>
        </w:rPr>
        <w:t>funkcionalitu</w:t>
      </w:r>
      <w:r w:rsidR="005C0BEC" w:rsidRPr="0084537D">
        <w:rPr>
          <w:rFonts w:ascii="Arial" w:hAnsi="Arial" w:cs="Arial"/>
          <w:b/>
          <w:bCs/>
          <w:sz w:val="20"/>
          <w:szCs w:val="20"/>
        </w:rPr>
        <w:t xml:space="preserve"> </w:t>
      </w:r>
      <w:r w:rsidR="00DC5EC6" w:rsidRPr="0084537D">
        <w:rPr>
          <w:rFonts w:ascii="Arial" w:hAnsi="Arial" w:cs="Arial"/>
          <w:b/>
          <w:bCs/>
          <w:sz w:val="20"/>
          <w:szCs w:val="20"/>
        </w:rPr>
        <w:t>automatizovaného</w:t>
      </w:r>
      <w:r w:rsidR="005C0BEC" w:rsidRPr="0084537D">
        <w:rPr>
          <w:rFonts w:ascii="Arial" w:hAnsi="Arial" w:cs="Arial"/>
          <w:b/>
          <w:bCs/>
          <w:sz w:val="20"/>
          <w:szCs w:val="20"/>
        </w:rPr>
        <w:t xml:space="preserve"> testovania</w:t>
      </w:r>
      <w:r w:rsidR="002D1381" w:rsidRPr="0084537D">
        <w:rPr>
          <w:rFonts w:ascii="Arial" w:hAnsi="Arial" w:cs="Arial"/>
          <w:b/>
          <w:bCs/>
          <w:sz w:val="20"/>
          <w:szCs w:val="20"/>
        </w:rPr>
        <w:t xml:space="preserve"> každej služby na nefunkčnosť  </w:t>
      </w:r>
      <w:r w:rsidR="00331983" w:rsidRPr="0084537D">
        <w:rPr>
          <w:rFonts w:ascii="Arial" w:hAnsi="Arial" w:cs="Arial"/>
          <w:b/>
          <w:bCs/>
          <w:sz w:val="20"/>
          <w:szCs w:val="20"/>
        </w:rPr>
        <w:t>a</w:t>
      </w:r>
      <w:r w:rsidR="002D1381" w:rsidRPr="0084537D">
        <w:rPr>
          <w:rFonts w:ascii="Arial" w:hAnsi="Arial" w:cs="Arial"/>
          <w:b/>
          <w:bCs/>
          <w:sz w:val="20"/>
          <w:szCs w:val="20"/>
        </w:rPr>
        <w:t xml:space="preserve"> odosielania </w:t>
      </w:r>
      <w:r w:rsidR="00FE2DCC" w:rsidRPr="0084537D">
        <w:rPr>
          <w:rFonts w:ascii="Arial" w:hAnsi="Arial" w:cs="Arial"/>
          <w:b/>
          <w:bCs/>
          <w:sz w:val="20"/>
          <w:szCs w:val="20"/>
        </w:rPr>
        <w:t xml:space="preserve">(automatizovaných) </w:t>
      </w:r>
      <w:r w:rsidR="00331983" w:rsidRPr="0084537D">
        <w:rPr>
          <w:rFonts w:ascii="Arial" w:hAnsi="Arial" w:cs="Arial"/>
          <w:b/>
          <w:bCs/>
          <w:sz w:val="20"/>
          <w:szCs w:val="20"/>
        </w:rPr>
        <w:t>hlásení o nefunkčnosti služby</w:t>
      </w:r>
      <w:r w:rsidR="007F64BE" w:rsidRPr="0084537D">
        <w:rPr>
          <w:rFonts w:ascii="Arial" w:hAnsi="Arial" w:cs="Arial"/>
          <w:sz w:val="20"/>
          <w:szCs w:val="20"/>
        </w:rPr>
        <w:t>,</w:t>
      </w:r>
    </w:p>
    <w:p w14:paraId="714DA603" w14:textId="67EEC2CB" w:rsidR="00791F88" w:rsidRPr="00B811AC" w:rsidRDefault="00791F88" w:rsidP="00B811AC">
      <w:pPr>
        <w:pStyle w:val="MLOdsek"/>
        <w:tabs>
          <w:tab w:val="clear" w:pos="1305"/>
        </w:tabs>
        <w:ind w:left="567" w:hanging="567"/>
        <w:rPr>
          <w:rFonts w:ascii="Arial" w:hAnsi="Arial" w:cs="Arial"/>
          <w:lang w:eastAsia="sk-SK"/>
        </w:rPr>
      </w:pPr>
      <w:bookmarkStart w:id="38" w:name="_Ref95813526"/>
      <w:r w:rsidRPr="00B811AC">
        <w:rPr>
          <w:rFonts w:ascii="Arial" w:hAnsi="Arial" w:cs="Arial"/>
          <w:lang w:eastAsia="sk-SK"/>
        </w:rPr>
        <w:t>Zhotoviteľ sa ďalej zaväzuje:</w:t>
      </w:r>
      <w:bookmarkEnd w:id="38"/>
      <w:r w:rsidRPr="00B811AC">
        <w:rPr>
          <w:rFonts w:ascii="Arial" w:hAnsi="Arial" w:cs="Arial"/>
          <w:lang w:eastAsia="sk-SK"/>
        </w:rPr>
        <w:t xml:space="preserve"> </w:t>
      </w:r>
    </w:p>
    <w:p w14:paraId="1F817562" w14:textId="15C3BBC2" w:rsidR="009013ED" w:rsidRPr="009013ED" w:rsidRDefault="00897279" w:rsidP="009013ED">
      <w:pPr>
        <w:pStyle w:val="MLOdsek"/>
        <w:numPr>
          <w:ilvl w:val="2"/>
          <w:numId w:val="17"/>
        </w:numPr>
        <w:tabs>
          <w:tab w:val="left" w:pos="1021"/>
        </w:tabs>
        <w:suppressAutoHyphens/>
        <w:spacing w:after="0" w:line="276" w:lineRule="auto"/>
        <w:ind w:left="851" w:hanging="284"/>
        <w:rPr>
          <w:rFonts w:ascii="Arial" w:hAnsi="Arial" w:cs="Arial"/>
          <w:sz w:val="20"/>
          <w:lang w:eastAsia="sk-SK"/>
        </w:rPr>
      </w:pPr>
      <w:r w:rsidRPr="00AE4681">
        <w:rPr>
          <w:rFonts w:ascii="Arial" w:hAnsi="Arial" w:cs="Arial"/>
          <w:sz w:val="20"/>
          <w:lang w:eastAsia="sk-SK"/>
        </w:rPr>
        <w:t>pri plnení povinností podľa tejto Zmluvy o dielo dodržiavať pokyny a podklady Objednávateľa, ktoré nie sú v rozpore s ust</w:t>
      </w:r>
      <w:r w:rsidR="009013ED">
        <w:rPr>
          <w:rFonts w:ascii="Arial" w:hAnsi="Arial" w:cs="Arial"/>
          <w:sz w:val="20"/>
          <w:lang w:eastAsia="sk-SK"/>
        </w:rPr>
        <w:t>anoveniami tejto Zmluvy o dielo,</w:t>
      </w:r>
    </w:p>
    <w:p w14:paraId="0FBDCBB4" w14:textId="7D49194B" w:rsidR="00897279" w:rsidRPr="00AE4681" w:rsidRDefault="00897279" w:rsidP="00AE4681">
      <w:pPr>
        <w:pStyle w:val="MLOdsek"/>
        <w:numPr>
          <w:ilvl w:val="2"/>
          <w:numId w:val="17"/>
        </w:numPr>
        <w:tabs>
          <w:tab w:val="left" w:pos="1021"/>
        </w:tabs>
        <w:suppressAutoHyphens/>
        <w:spacing w:after="0" w:line="276" w:lineRule="auto"/>
        <w:ind w:left="851" w:hanging="284"/>
        <w:rPr>
          <w:rFonts w:ascii="Arial" w:hAnsi="Arial" w:cs="Arial"/>
          <w:sz w:val="20"/>
          <w:lang w:eastAsia="sk-SK"/>
        </w:rPr>
      </w:pPr>
      <w:r w:rsidRPr="00AE4681">
        <w:rPr>
          <w:rFonts w:ascii="Arial" w:hAnsi="Arial" w:cs="Arial"/>
          <w:sz w:val="20"/>
        </w:rPr>
        <w:t>poskytnúť Oprávnenej osobe Objednávateľa alebo inej poverenej osobe Objednávateľa informáciu o stave plnenia Zmluvy o dielo alebo informáciu súvisiacu s plnením na základe žiadosti Objednávateľa s lehotou vybavenia neprevyš</w:t>
      </w:r>
      <w:r w:rsidR="009013ED">
        <w:rPr>
          <w:rFonts w:ascii="Arial" w:hAnsi="Arial" w:cs="Arial"/>
          <w:sz w:val="20"/>
        </w:rPr>
        <w:t>ujúcou 5 (päť) kalendárnych dní,</w:t>
      </w:r>
    </w:p>
    <w:p w14:paraId="7F3C771A" w14:textId="117616C4" w:rsidR="00897279" w:rsidRPr="00AE4681" w:rsidRDefault="00897279" w:rsidP="00AE4681">
      <w:pPr>
        <w:pStyle w:val="MLOdsek"/>
        <w:numPr>
          <w:ilvl w:val="2"/>
          <w:numId w:val="17"/>
        </w:numPr>
        <w:tabs>
          <w:tab w:val="left" w:pos="1021"/>
        </w:tabs>
        <w:suppressAutoHyphens/>
        <w:spacing w:after="0" w:line="276" w:lineRule="auto"/>
        <w:ind w:left="851" w:hanging="284"/>
        <w:rPr>
          <w:rFonts w:ascii="Arial" w:hAnsi="Arial" w:cs="Arial"/>
          <w:b/>
          <w:sz w:val="20"/>
          <w:lang w:eastAsia="sk-SK"/>
        </w:rPr>
      </w:pPr>
      <w:r w:rsidRPr="00AE4681">
        <w:rPr>
          <w:rFonts w:ascii="Arial" w:hAnsi="Arial" w:cs="Arial"/>
          <w:sz w:val="20"/>
        </w:rPr>
        <w:t>bez zbytočného odkladu prerokúvať s Objednávateľom všetky otázky, ktoré by mohli negatívne ovplyvniť zhotovenie Diela pri plnení jeho závä</w:t>
      </w:r>
      <w:r w:rsidR="009013ED">
        <w:rPr>
          <w:rFonts w:ascii="Arial" w:hAnsi="Arial" w:cs="Arial"/>
          <w:sz w:val="20"/>
        </w:rPr>
        <w:t>zkov podľa tejto Zmluvy o dielo,</w:t>
      </w:r>
    </w:p>
    <w:p w14:paraId="4DB221EC" w14:textId="49C04F3E" w:rsidR="00897279" w:rsidRPr="00AE4681" w:rsidRDefault="00897279" w:rsidP="00AE4681">
      <w:pPr>
        <w:pStyle w:val="MLOdsek"/>
        <w:numPr>
          <w:ilvl w:val="2"/>
          <w:numId w:val="17"/>
        </w:numPr>
        <w:tabs>
          <w:tab w:val="left" w:pos="1021"/>
        </w:tabs>
        <w:suppressAutoHyphens/>
        <w:spacing w:after="0" w:line="276" w:lineRule="auto"/>
        <w:ind w:left="851" w:hanging="284"/>
        <w:rPr>
          <w:rFonts w:ascii="Arial" w:hAnsi="Arial" w:cs="Arial"/>
          <w:sz w:val="20"/>
          <w:lang w:eastAsia="sk-SK"/>
        </w:rPr>
      </w:pPr>
      <w:r w:rsidRPr="00AE4681">
        <w:rPr>
          <w:rFonts w:ascii="Arial" w:hAnsi="Arial" w:cs="Arial"/>
          <w:sz w:val="20"/>
          <w:lang w:eastAsia="sk-SK"/>
        </w:rPr>
        <w:t xml:space="preserve">zaslať </w:t>
      </w:r>
      <w:r w:rsidRPr="00AE4681">
        <w:rPr>
          <w:rFonts w:ascii="Arial" w:hAnsi="Arial" w:cs="Arial"/>
          <w:sz w:val="20"/>
        </w:rPr>
        <w:t>pracovné výkazy Objednávateľovi v dohodnutých termínoch alebo bez zbytočného odk</w:t>
      </w:r>
      <w:r w:rsidR="009013ED">
        <w:rPr>
          <w:rFonts w:ascii="Arial" w:hAnsi="Arial" w:cs="Arial"/>
          <w:sz w:val="20"/>
        </w:rPr>
        <w:t>ladu, ak o ich zaslanie požiada,</w:t>
      </w:r>
    </w:p>
    <w:p w14:paraId="45CC2FC7" w14:textId="66F84C08" w:rsidR="00897279" w:rsidRPr="00AE4681" w:rsidRDefault="00897279" w:rsidP="00AE4681">
      <w:pPr>
        <w:pStyle w:val="MLOdsek"/>
        <w:numPr>
          <w:ilvl w:val="2"/>
          <w:numId w:val="17"/>
        </w:numPr>
        <w:tabs>
          <w:tab w:val="left" w:pos="1021"/>
        </w:tabs>
        <w:suppressAutoHyphens/>
        <w:spacing w:after="0" w:line="276" w:lineRule="auto"/>
        <w:ind w:left="851" w:hanging="284"/>
        <w:rPr>
          <w:rFonts w:ascii="Arial" w:hAnsi="Arial" w:cs="Arial"/>
          <w:sz w:val="20"/>
          <w:lang w:eastAsia="sk-SK"/>
        </w:rPr>
      </w:pPr>
      <w:r w:rsidRPr="00AE4681">
        <w:rPr>
          <w:rFonts w:ascii="Arial" w:hAnsi="Arial" w:cs="Arial"/>
          <w:sz w:val="20"/>
        </w:rPr>
        <w:t>poskytovať Objednávateľovi nevyhnutnú súčinnosť za účelom používania už nasade</w:t>
      </w:r>
      <w:r w:rsidR="009013ED">
        <w:rPr>
          <w:rFonts w:ascii="Arial" w:hAnsi="Arial" w:cs="Arial"/>
          <w:sz w:val="20"/>
        </w:rPr>
        <w:t>ných častí Informačného systému,</w:t>
      </w:r>
    </w:p>
    <w:p w14:paraId="4551C55A" w14:textId="57B1D9D9" w:rsidR="00897279" w:rsidRPr="00AE4681" w:rsidRDefault="00897279" w:rsidP="00AE4681">
      <w:pPr>
        <w:pStyle w:val="MLOdsek"/>
        <w:numPr>
          <w:ilvl w:val="2"/>
          <w:numId w:val="17"/>
        </w:numPr>
        <w:tabs>
          <w:tab w:val="left" w:pos="1021"/>
        </w:tabs>
        <w:suppressAutoHyphens/>
        <w:spacing w:after="0" w:line="276" w:lineRule="auto"/>
        <w:ind w:left="851" w:hanging="284"/>
        <w:rPr>
          <w:rFonts w:ascii="Arial" w:hAnsi="Arial" w:cs="Arial"/>
          <w:sz w:val="20"/>
          <w:lang w:eastAsia="sk-SK"/>
        </w:rPr>
      </w:pPr>
      <w:r w:rsidRPr="00AE4681">
        <w:rPr>
          <w:rFonts w:ascii="Arial" w:hAnsi="Arial" w:cs="Arial"/>
          <w:sz w:val="20"/>
          <w:lang w:eastAsia="sk-SK"/>
        </w:rPr>
        <w:t>umožniť Objednávateľovi vykonať audit bezpečnosti Informačného systému a vývojového prostredia Zhotoviteľa na overenie miery dodržiavania bezpečnostných požiadaviek vyplývajúcich z platných a účinných právnych pr</w:t>
      </w:r>
      <w:r w:rsidR="009013ED">
        <w:rPr>
          <w:rFonts w:ascii="Arial" w:hAnsi="Arial" w:cs="Arial"/>
          <w:sz w:val="20"/>
          <w:lang w:eastAsia="sk-SK"/>
        </w:rPr>
        <w:t>edpisov a zmluvných požiadaviek,</w:t>
      </w:r>
    </w:p>
    <w:p w14:paraId="33B2F97D" w14:textId="4956A637" w:rsidR="00897279" w:rsidRPr="00AE4681" w:rsidRDefault="00897279" w:rsidP="00AE4681">
      <w:pPr>
        <w:pStyle w:val="MLOdsek"/>
        <w:numPr>
          <w:ilvl w:val="2"/>
          <w:numId w:val="17"/>
        </w:numPr>
        <w:tabs>
          <w:tab w:val="left" w:pos="1021"/>
        </w:tabs>
        <w:suppressAutoHyphens/>
        <w:spacing w:after="0" w:line="276" w:lineRule="auto"/>
        <w:ind w:left="851" w:hanging="284"/>
        <w:rPr>
          <w:rFonts w:ascii="Arial" w:hAnsi="Arial" w:cs="Arial"/>
          <w:sz w:val="20"/>
          <w:lang w:eastAsia="sk-SK"/>
        </w:rPr>
      </w:pPr>
      <w:r w:rsidRPr="00AE4681">
        <w:rPr>
          <w:rFonts w:ascii="Arial" w:hAnsi="Arial" w:cs="Arial"/>
          <w:sz w:val="20"/>
          <w:lang w:eastAsia="sk-SK"/>
        </w:rPr>
        <w:t>prijať opatrenia na zabezpečenie nápravy zistení z auditu bezpečnosti Informačného systému.</w:t>
      </w:r>
    </w:p>
    <w:p w14:paraId="64374583" w14:textId="3968E21B" w:rsidR="0083270B" w:rsidRPr="00850AAA" w:rsidRDefault="00AF648D" w:rsidP="00850AAA">
      <w:pPr>
        <w:pStyle w:val="MLNadpislnku"/>
        <w:tabs>
          <w:tab w:val="clear" w:pos="878"/>
        </w:tabs>
        <w:spacing w:before="360" w:after="240" w:line="290" w:lineRule="auto"/>
        <w:ind w:left="567" w:hanging="567"/>
        <w:jc w:val="both"/>
        <w:rPr>
          <w:rFonts w:ascii="Arial" w:hAnsi="Arial" w:cs="Arial"/>
          <w:sz w:val="20"/>
          <w:szCs w:val="20"/>
        </w:rPr>
      </w:pPr>
      <w:r w:rsidRPr="00850AAA">
        <w:rPr>
          <w:rFonts w:ascii="Arial" w:hAnsi="Arial" w:cs="Arial"/>
          <w:sz w:val="20"/>
          <w:szCs w:val="20"/>
        </w:rPr>
        <w:t>MIESTO A TERMÍN VYKONANIA DIELA</w:t>
      </w:r>
    </w:p>
    <w:p w14:paraId="66F82D78" w14:textId="6D77E2E6" w:rsidR="0083270B" w:rsidRPr="0080601A" w:rsidRDefault="0083270B" w:rsidP="0080601A">
      <w:pPr>
        <w:pStyle w:val="MLOdsek"/>
        <w:spacing w:before="120" w:line="290" w:lineRule="auto"/>
        <w:ind w:left="567" w:hanging="567"/>
        <w:rPr>
          <w:rFonts w:ascii="Arial" w:hAnsi="Arial" w:cs="Arial"/>
          <w:sz w:val="20"/>
          <w:szCs w:val="20"/>
          <w:lang w:eastAsia="sk-SK"/>
        </w:rPr>
      </w:pPr>
      <w:r w:rsidRPr="00850AAA">
        <w:rPr>
          <w:rFonts w:ascii="Arial" w:hAnsi="Arial" w:cs="Arial"/>
          <w:sz w:val="20"/>
          <w:szCs w:val="20"/>
        </w:rPr>
        <w:t>Ak sa Zmluvné s</w:t>
      </w:r>
      <w:r w:rsidR="00127472" w:rsidRPr="00850AAA">
        <w:rPr>
          <w:rFonts w:ascii="Arial" w:hAnsi="Arial" w:cs="Arial"/>
          <w:sz w:val="20"/>
          <w:szCs w:val="20"/>
        </w:rPr>
        <w:t>t</w:t>
      </w:r>
      <w:r w:rsidRPr="00850AAA">
        <w:rPr>
          <w:rFonts w:ascii="Arial" w:hAnsi="Arial" w:cs="Arial"/>
          <w:sz w:val="20"/>
          <w:szCs w:val="20"/>
        </w:rPr>
        <w:t>rany nedohodnú inak, miestom zhotovenia Diela je sídlo Objednávateľa</w:t>
      </w:r>
      <w:r w:rsidR="00824CD7" w:rsidRPr="0080601A">
        <w:rPr>
          <w:rFonts w:ascii="Arial" w:hAnsi="Arial" w:cs="Arial"/>
          <w:sz w:val="20"/>
          <w:szCs w:val="20"/>
        </w:rPr>
        <w:t>. Ak to technické podmienky umožňujú, Zmluvné strany sa môžu dohodnúť, že</w:t>
      </w:r>
      <w:r w:rsidRPr="0080601A">
        <w:rPr>
          <w:rFonts w:ascii="Arial" w:hAnsi="Arial" w:cs="Arial"/>
          <w:sz w:val="20"/>
          <w:szCs w:val="20"/>
        </w:rPr>
        <w:t xml:space="preserve"> </w:t>
      </w:r>
      <w:r w:rsidR="00C53AC5" w:rsidRPr="0080601A">
        <w:rPr>
          <w:rFonts w:ascii="Arial" w:hAnsi="Arial" w:cs="Arial"/>
          <w:sz w:val="20"/>
          <w:szCs w:val="20"/>
        </w:rPr>
        <w:t xml:space="preserve">Zhotoviteľ môže </w:t>
      </w:r>
      <w:r w:rsidR="00824CD7" w:rsidRPr="0080601A">
        <w:rPr>
          <w:rFonts w:ascii="Arial" w:hAnsi="Arial" w:cs="Arial"/>
          <w:sz w:val="20"/>
          <w:szCs w:val="20"/>
        </w:rPr>
        <w:t>zhotoviť</w:t>
      </w:r>
      <w:r w:rsidR="00C53AC5" w:rsidRPr="0080601A">
        <w:rPr>
          <w:rFonts w:ascii="Arial" w:hAnsi="Arial" w:cs="Arial"/>
          <w:sz w:val="20"/>
          <w:szCs w:val="20"/>
        </w:rPr>
        <w:t xml:space="preserve"> Dielo</w:t>
      </w:r>
      <w:r w:rsidRPr="0080601A">
        <w:rPr>
          <w:rFonts w:ascii="Arial" w:hAnsi="Arial" w:cs="Arial"/>
          <w:sz w:val="20"/>
          <w:szCs w:val="20"/>
        </w:rPr>
        <w:t xml:space="preserve"> aj prostredníctvom vzdialeného prístupu.</w:t>
      </w:r>
      <w:r w:rsidR="00EB7C55" w:rsidRPr="0080601A">
        <w:rPr>
          <w:rFonts w:ascii="Arial" w:hAnsi="Arial" w:cs="Arial"/>
          <w:sz w:val="20"/>
          <w:szCs w:val="20"/>
        </w:rPr>
        <w:t xml:space="preserve"> </w:t>
      </w:r>
    </w:p>
    <w:p w14:paraId="7D1E58FE" w14:textId="4DAE831E" w:rsidR="00C53AC5" w:rsidRPr="0080601A" w:rsidRDefault="00C53AC5" w:rsidP="0080601A">
      <w:pPr>
        <w:pStyle w:val="MLOdsek"/>
        <w:spacing w:before="120" w:line="290" w:lineRule="auto"/>
        <w:ind w:left="567" w:hanging="567"/>
        <w:rPr>
          <w:rFonts w:ascii="Arial" w:hAnsi="Arial" w:cs="Arial"/>
          <w:sz w:val="20"/>
          <w:szCs w:val="20"/>
        </w:rPr>
      </w:pPr>
      <w:bookmarkStart w:id="39" w:name="_Ref95808142"/>
      <w:r w:rsidRPr="0080601A">
        <w:rPr>
          <w:rFonts w:ascii="Arial" w:hAnsi="Arial" w:cs="Arial"/>
          <w:sz w:val="20"/>
          <w:szCs w:val="20"/>
        </w:rPr>
        <w:t>Zhotoviteľ sa zaväzuje zhotoviť Dielo podľa časového harmonogramu, ktorý tvorí</w:t>
      </w:r>
      <w:r w:rsidR="000062F9" w:rsidRPr="0080601A">
        <w:rPr>
          <w:rFonts w:ascii="Arial" w:hAnsi="Arial" w:cs="Arial"/>
          <w:sz w:val="20"/>
          <w:szCs w:val="20"/>
        </w:rPr>
        <w:t xml:space="preserve"> </w:t>
      </w:r>
      <w:r w:rsidR="009013ED">
        <w:rPr>
          <w:rFonts w:ascii="Arial" w:hAnsi="Arial" w:cs="Arial"/>
          <w:sz w:val="20"/>
          <w:szCs w:val="20"/>
        </w:rPr>
        <w:t>p</w:t>
      </w:r>
      <w:r w:rsidR="00E33499" w:rsidRPr="00CD5419">
        <w:rPr>
          <w:rFonts w:ascii="Arial" w:hAnsi="Arial" w:cs="Arial"/>
          <w:sz w:val="20"/>
          <w:szCs w:val="20"/>
        </w:rPr>
        <w:t xml:space="preserve">rílohu č. </w:t>
      </w:r>
      <w:r w:rsidR="00A7669E">
        <w:rPr>
          <w:rFonts w:ascii="Arial" w:hAnsi="Arial" w:cs="Arial"/>
          <w:sz w:val="20"/>
          <w:szCs w:val="20"/>
        </w:rPr>
        <w:t>2,</w:t>
      </w:r>
      <w:r w:rsidRPr="0080601A">
        <w:rPr>
          <w:rFonts w:ascii="Arial" w:hAnsi="Arial" w:cs="Arial"/>
          <w:sz w:val="20"/>
          <w:szCs w:val="20"/>
        </w:rPr>
        <w:t>tejto Zmluvy</w:t>
      </w:r>
      <w:r w:rsidR="00295589" w:rsidRPr="0080601A">
        <w:rPr>
          <w:rFonts w:ascii="Arial" w:hAnsi="Arial" w:cs="Arial"/>
          <w:sz w:val="20"/>
          <w:szCs w:val="20"/>
        </w:rPr>
        <w:t xml:space="preserve"> o dielo</w:t>
      </w:r>
      <w:r w:rsidRPr="0080601A">
        <w:rPr>
          <w:rFonts w:ascii="Arial" w:hAnsi="Arial" w:cs="Arial"/>
          <w:sz w:val="20"/>
          <w:szCs w:val="20"/>
        </w:rPr>
        <w:t xml:space="preserve">, najneskôr však do </w:t>
      </w:r>
      <w:r w:rsidR="00A7669E">
        <w:rPr>
          <w:rFonts w:ascii="Arial" w:hAnsi="Arial" w:cs="Arial"/>
          <w:sz w:val="20"/>
          <w:szCs w:val="20"/>
        </w:rPr>
        <w:t>4</w:t>
      </w:r>
      <w:r w:rsidR="00086EBC">
        <w:rPr>
          <w:rFonts w:ascii="Arial" w:hAnsi="Arial" w:cs="Arial"/>
          <w:sz w:val="20"/>
          <w:szCs w:val="20"/>
        </w:rPr>
        <w:t xml:space="preserve"> (štyroch)</w:t>
      </w:r>
      <w:r w:rsidR="00A7669E">
        <w:rPr>
          <w:rFonts w:ascii="Arial" w:hAnsi="Arial" w:cs="Arial"/>
          <w:sz w:val="20"/>
          <w:szCs w:val="20"/>
        </w:rPr>
        <w:t xml:space="preserve"> mesiacov</w:t>
      </w:r>
      <w:r w:rsidR="0080601A">
        <w:rPr>
          <w:rFonts w:ascii="Arial" w:hAnsi="Arial" w:cs="Arial"/>
          <w:sz w:val="20"/>
          <w:szCs w:val="20"/>
        </w:rPr>
        <w:t xml:space="preserve"> </w:t>
      </w:r>
      <w:r w:rsidRPr="0080601A">
        <w:rPr>
          <w:rFonts w:ascii="Arial" w:hAnsi="Arial" w:cs="Arial"/>
          <w:sz w:val="20"/>
          <w:szCs w:val="20"/>
        </w:rPr>
        <w:t>odo dňa účinnosti tejto Zmluvy</w:t>
      </w:r>
      <w:r w:rsidR="009216F1" w:rsidRPr="0080601A">
        <w:rPr>
          <w:rFonts w:ascii="Arial" w:hAnsi="Arial" w:cs="Arial"/>
          <w:sz w:val="20"/>
          <w:szCs w:val="20"/>
        </w:rPr>
        <w:t xml:space="preserve"> o dielo</w:t>
      </w:r>
      <w:r w:rsidRPr="0080601A">
        <w:rPr>
          <w:rFonts w:ascii="Arial" w:hAnsi="Arial" w:cs="Arial"/>
          <w:sz w:val="20"/>
          <w:szCs w:val="20"/>
        </w:rPr>
        <w:t>.</w:t>
      </w:r>
      <w:bookmarkEnd w:id="39"/>
      <w:r w:rsidRPr="0080601A">
        <w:rPr>
          <w:rFonts w:ascii="Arial" w:hAnsi="Arial" w:cs="Arial"/>
          <w:sz w:val="20"/>
          <w:szCs w:val="20"/>
        </w:rPr>
        <w:t xml:space="preserve"> </w:t>
      </w:r>
    </w:p>
    <w:p w14:paraId="18DCA719" w14:textId="15BD91C6" w:rsidR="000E1423" w:rsidRPr="0080601A" w:rsidRDefault="000E1423" w:rsidP="0080601A">
      <w:pPr>
        <w:pStyle w:val="MLOdsek"/>
        <w:spacing w:before="120" w:line="290" w:lineRule="auto"/>
        <w:ind w:left="567" w:hanging="567"/>
        <w:rPr>
          <w:rFonts w:ascii="Arial" w:hAnsi="Arial" w:cs="Arial"/>
          <w:sz w:val="20"/>
          <w:szCs w:val="20"/>
        </w:rPr>
      </w:pPr>
      <w:bookmarkStart w:id="40" w:name="_Ref519610355"/>
      <w:r w:rsidRPr="0080601A">
        <w:rPr>
          <w:rFonts w:ascii="Arial" w:hAnsi="Arial" w:cs="Arial"/>
          <w:sz w:val="20"/>
          <w:szCs w:val="20"/>
        </w:rPr>
        <w:t xml:space="preserve">Ak prípadné omeškanie Objednávateľa s poskytnutím </w:t>
      </w:r>
      <w:r w:rsidR="009A3610" w:rsidRPr="0080601A">
        <w:rPr>
          <w:rFonts w:ascii="Arial" w:hAnsi="Arial" w:cs="Arial"/>
          <w:sz w:val="20"/>
          <w:szCs w:val="20"/>
        </w:rPr>
        <w:t>Súčinnosti Objednávateľa</w:t>
      </w:r>
      <w:r w:rsidRPr="0080601A">
        <w:rPr>
          <w:rFonts w:ascii="Arial" w:hAnsi="Arial" w:cs="Arial"/>
          <w:sz w:val="20"/>
          <w:szCs w:val="20"/>
        </w:rPr>
        <w:t xml:space="preserve"> má alebo preukázateľne bude mať vplyv na dodržanie harmono</w:t>
      </w:r>
      <w:r w:rsidR="009013ED">
        <w:rPr>
          <w:rFonts w:ascii="Arial" w:hAnsi="Arial" w:cs="Arial"/>
          <w:sz w:val="20"/>
          <w:szCs w:val="20"/>
        </w:rPr>
        <w:t>gramu v zmysle p</w:t>
      </w:r>
      <w:r w:rsidRPr="0080601A">
        <w:rPr>
          <w:rFonts w:ascii="Arial" w:hAnsi="Arial" w:cs="Arial"/>
          <w:sz w:val="20"/>
          <w:szCs w:val="20"/>
        </w:rPr>
        <w:t xml:space="preserve">rílohy č. </w:t>
      </w:r>
      <w:r w:rsidR="00A7669E">
        <w:rPr>
          <w:rFonts w:ascii="Arial" w:hAnsi="Arial" w:cs="Arial"/>
          <w:sz w:val="20"/>
          <w:szCs w:val="20"/>
        </w:rPr>
        <w:t>2</w:t>
      </w:r>
      <w:r w:rsidR="0080601A" w:rsidRPr="006460BE">
        <w:rPr>
          <w:rFonts w:ascii="Arial" w:hAnsi="Arial" w:cs="Arial"/>
          <w:sz w:val="20"/>
          <w:szCs w:val="20"/>
        </w:rPr>
        <w:t xml:space="preserve"> </w:t>
      </w:r>
      <w:r w:rsidR="00334CD9" w:rsidRPr="0080601A">
        <w:rPr>
          <w:rFonts w:ascii="Arial" w:hAnsi="Arial" w:cs="Arial"/>
          <w:sz w:val="20"/>
          <w:szCs w:val="20"/>
        </w:rPr>
        <w:t xml:space="preserve"> tejto Zmluvy o dielo</w:t>
      </w:r>
      <w:r w:rsidRPr="0080601A">
        <w:rPr>
          <w:rFonts w:ascii="Arial" w:hAnsi="Arial" w:cs="Arial"/>
          <w:sz w:val="20"/>
          <w:szCs w:val="20"/>
        </w:rPr>
        <w:t xml:space="preserve"> </w:t>
      </w:r>
      <w:r w:rsidR="0080601A">
        <w:rPr>
          <w:rFonts w:ascii="Arial" w:hAnsi="Arial" w:cs="Arial"/>
          <w:sz w:val="20"/>
          <w:szCs w:val="20"/>
        </w:rPr>
        <w:t>a na lehotu na vykonanie Diela</w:t>
      </w:r>
      <w:r w:rsidRPr="0080601A">
        <w:rPr>
          <w:rFonts w:ascii="Arial" w:hAnsi="Arial" w:cs="Arial"/>
          <w:sz w:val="20"/>
          <w:szCs w:val="20"/>
        </w:rPr>
        <w:t xml:space="preserve"> podľa </w:t>
      </w:r>
      <w:r w:rsidR="00FA79DA">
        <w:rPr>
          <w:rFonts w:ascii="Arial" w:hAnsi="Arial" w:cs="Arial"/>
          <w:sz w:val="20"/>
          <w:szCs w:val="20"/>
        </w:rPr>
        <w:t xml:space="preserve">bodu </w:t>
      </w:r>
      <w:r w:rsidR="00FA79DA">
        <w:rPr>
          <w:rFonts w:ascii="Arial" w:hAnsi="Arial" w:cs="Arial"/>
          <w:sz w:val="20"/>
          <w:szCs w:val="20"/>
        </w:rPr>
        <w:fldChar w:fldCharType="begin"/>
      </w:r>
      <w:r w:rsidR="00FA79DA">
        <w:rPr>
          <w:rFonts w:ascii="Arial" w:hAnsi="Arial" w:cs="Arial"/>
          <w:sz w:val="20"/>
          <w:szCs w:val="20"/>
        </w:rPr>
        <w:instrText xml:space="preserve"> REF _Ref95808142 \r \h </w:instrText>
      </w:r>
      <w:r w:rsidR="00FA79DA">
        <w:rPr>
          <w:rFonts w:ascii="Arial" w:hAnsi="Arial" w:cs="Arial"/>
          <w:sz w:val="20"/>
          <w:szCs w:val="20"/>
        </w:rPr>
      </w:r>
      <w:r w:rsidR="00FA79DA">
        <w:rPr>
          <w:rFonts w:ascii="Arial" w:hAnsi="Arial" w:cs="Arial"/>
          <w:sz w:val="20"/>
          <w:szCs w:val="20"/>
        </w:rPr>
        <w:fldChar w:fldCharType="separate"/>
      </w:r>
      <w:r w:rsidR="00FA79DA">
        <w:rPr>
          <w:rFonts w:ascii="Arial" w:hAnsi="Arial" w:cs="Arial"/>
          <w:sz w:val="20"/>
          <w:szCs w:val="20"/>
        </w:rPr>
        <w:t>5.2</w:t>
      </w:r>
      <w:r w:rsidR="00FA79DA">
        <w:rPr>
          <w:rFonts w:ascii="Arial" w:hAnsi="Arial" w:cs="Arial"/>
          <w:sz w:val="20"/>
          <w:szCs w:val="20"/>
        </w:rPr>
        <w:fldChar w:fldCharType="end"/>
      </w:r>
      <w:r w:rsidRPr="0080601A">
        <w:rPr>
          <w:rFonts w:ascii="Arial" w:hAnsi="Arial" w:cs="Arial"/>
          <w:sz w:val="20"/>
          <w:szCs w:val="20"/>
        </w:rPr>
        <w:t xml:space="preserve"> tohto článku Zmluvy o dielo, t. j</w:t>
      </w:r>
      <w:r w:rsidR="009013ED">
        <w:rPr>
          <w:rFonts w:ascii="Arial" w:hAnsi="Arial" w:cs="Arial"/>
          <w:sz w:val="20"/>
          <w:szCs w:val="20"/>
        </w:rPr>
        <w:t>. ak ide o neposkytnutie takej S</w:t>
      </w:r>
      <w:r w:rsidRPr="0080601A">
        <w:rPr>
          <w:rFonts w:ascii="Arial" w:hAnsi="Arial" w:cs="Arial"/>
          <w:sz w:val="20"/>
          <w:szCs w:val="20"/>
        </w:rPr>
        <w:t>účinnosti, ktorá je nevyhnutná pre včasné vykonanie Diela, Zhotoviteľ nie je v omeškaní so zhotovením Diela. Zmluvné strany sa dohodli, že po vzniku omeškania Objednávateľa podľa predchádzajúcej vety Zhotoviteľ písomne upozorní Oprávnenú osobu Objednávateľa na konkrétne vymedzenú povinnosť, s ktorou je Objednávateľ v omeškaní, a toto upozornenie pravidelne písomne obnovuje najmenej jedenkrát za 10 (desať) pracovných dní až do dosiahnutia nápravy. V prípade omeškania so zhotovením jednotlivých častí Diela spôsobeného omeškaním Objednávateľa s plnením jeho povinnosti poskytnúť</w:t>
      </w:r>
      <w:r w:rsidR="00AA1BD0" w:rsidRPr="0080601A">
        <w:rPr>
          <w:rFonts w:ascii="Arial" w:hAnsi="Arial" w:cs="Arial"/>
          <w:sz w:val="20"/>
          <w:szCs w:val="20"/>
        </w:rPr>
        <w:t xml:space="preserve"> Súčinnosť Objednávateľa</w:t>
      </w:r>
      <w:r w:rsidRPr="0080601A">
        <w:rPr>
          <w:rFonts w:ascii="Arial" w:hAnsi="Arial" w:cs="Arial"/>
          <w:sz w:val="20"/>
          <w:szCs w:val="20"/>
        </w:rPr>
        <w:t>, a to aj po druhom písomnom upozornení Zhotoviteľa podľa predchádzajúcej vety, sa lehota na plnenie môže primerane predĺžiť dohodou oboch Zmluvných strán na základe rozhodnutia a schválenia takéhoto predĺženia lehoty na plnenie Riadiacim výborom projektu, najmenej však o dobu omeškania spôsobeného Objednávateľom.</w:t>
      </w:r>
    </w:p>
    <w:bookmarkEnd w:id="40"/>
    <w:p w14:paraId="54029281" w14:textId="62CBD000" w:rsidR="000242C9" w:rsidRPr="0080601A" w:rsidRDefault="008825AE" w:rsidP="0080601A">
      <w:pPr>
        <w:pStyle w:val="MLOdsek"/>
        <w:spacing w:before="120" w:line="290" w:lineRule="auto"/>
        <w:ind w:left="567" w:hanging="567"/>
        <w:rPr>
          <w:rFonts w:ascii="Arial" w:hAnsi="Arial" w:cs="Arial"/>
          <w:sz w:val="20"/>
          <w:szCs w:val="20"/>
        </w:rPr>
      </w:pPr>
      <w:r w:rsidRPr="0080601A">
        <w:rPr>
          <w:rFonts w:ascii="Arial" w:hAnsi="Arial" w:cs="Arial"/>
          <w:sz w:val="20"/>
          <w:szCs w:val="20"/>
        </w:rPr>
        <w:lastRenderedPageBreak/>
        <w:t>Zmluvné strany sa dohodli, že akúkoľvek zmenu týkajúcu sa miesta a termín</w:t>
      </w:r>
      <w:r w:rsidR="00D04F86" w:rsidRPr="0080601A">
        <w:rPr>
          <w:rFonts w:ascii="Arial" w:hAnsi="Arial" w:cs="Arial"/>
          <w:sz w:val="20"/>
          <w:szCs w:val="20"/>
        </w:rPr>
        <w:t>u</w:t>
      </w:r>
      <w:r w:rsidRPr="0080601A">
        <w:rPr>
          <w:rFonts w:ascii="Arial" w:hAnsi="Arial" w:cs="Arial"/>
          <w:sz w:val="20"/>
          <w:szCs w:val="20"/>
        </w:rPr>
        <w:t xml:space="preserve"> vykonania Diela </w:t>
      </w:r>
      <w:r w:rsidR="00403210" w:rsidRPr="0080601A">
        <w:rPr>
          <w:rFonts w:ascii="Arial" w:hAnsi="Arial" w:cs="Arial"/>
          <w:sz w:val="20"/>
          <w:szCs w:val="20"/>
        </w:rPr>
        <w:t>ako celku</w:t>
      </w:r>
      <w:r w:rsidRPr="0080601A">
        <w:rPr>
          <w:rFonts w:ascii="Arial" w:hAnsi="Arial" w:cs="Arial"/>
          <w:sz w:val="20"/>
          <w:szCs w:val="20"/>
        </w:rPr>
        <w:t xml:space="preserve"> alebo jeho časti</w:t>
      </w:r>
      <w:r w:rsidR="00403210" w:rsidRPr="0080601A">
        <w:rPr>
          <w:rFonts w:ascii="Arial" w:hAnsi="Arial" w:cs="Arial"/>
          <w:sz w:val="20"/>
          <w:szCs w:val="20"/>
        </w:rPr>
        <w:t xml:space="preserve"> je možné </w:t>
      </w:r>
      <w:r w:rsidRPr="0080601A">
        <w:rPr>
          <w:rFonts w:ascii="Arial" w:hAnsi="Arial" w:cs="Arial"/>
          <w:sz w:val="20"/>
          <w:szCs w:val="20"/>
        </w:rPr>
        <w:t>vykonať</w:t>
      </w:r>
      <w:r w:rsidR="00403210" w:rsidRPr="0080601A">
        <w:rPr>
          <w:rFonts w:ascii="Arial" w:hAnsi="Arial" w:cs="Arial"/>
          <w:sz w:val="20"/>
          <w:szCs w:val="20"/>
        </w:rPr>
        <w:t xml:space="preserve"> na základe</w:t>
      </w:r>
      <w:r w:rsidR="00CA6E6D" w:rsidRPr="0080601A">
        <w:rPr>
          <w:rFonts w:ascii="Arial" w:hAnsi="Arial" w:cs="Arial"/>
          <w:sz w:val="20"/>
          <w:szCs w:val="20"/>
        </w:rPr>
        <w:t xml:space="preserve"> uzatvorenia </w:t>
      </w:r>
      <w:r w:rsidR="00403210" w:rsidRPr="0080601A">
        <w:rPr>
          <w:rFonts w:ascii="Arial" w:hAnsi="Arial" w:cs="Arial"/>
          <w:sz w:val="20"/>
          <w:szCs w:val="20"/>
        </w:rPr>
        <w:t>písomného dodatku k tejto Zmluve</w:t>
      </w:r>
      <w:r w:rsidR="009216F1" w:rsidRPr="0080601A">
        <w:rPr>
          <w:rFonts w:ascii="Arial" w:hAnsi="Arial" w:cs="Arial"/>
          <w:sz w:val="20"/>
          <w:szCs w:val="20"/>
        </w:rPr>
        <w:t xml:space="preserve"> o dielo</w:t>
      </w:r>
      <w:r w:rsidR="000E1423" w:rsidRPr="0080601A">
        <w:rPr>
          <w:rFonts w:ascii="Arial" w:hAnsi="Arial" w:cs="Arial"/>
          <w:sz w:val="20"/>
          <w:szCs w:val="20"/>
        </w:rPr>
        <w:t xml:space="preserve"> </w:t>
      </w:r>
      <w:r w:rsidR="001C51FC" w:rsidRPr="0080601A">
        <w:rPr>
          <w:rFonts w:ascii="Arial" w:hAnsi="Arial" w:cs="Arial"/>
          <w:sz w:val="20"/>
          <w:szCs w:val="20"/>
        </w:rPr>
        <w:t>uzatvoreného</w:t>
      </w:r>
      <w:r w:rsidR="000E5561" w:rsidRPr="0080601A">
        <w:rPr>
          <w:rFonts w:ascii="Arial" w:hAnsi="Arial" w:cs="Arial"/>
          <w:sz w:val="20"/>
          <w:szCs w:val="20"/>
        </w:rPr>
        <w:t xml:space="preserve"> v súlade s</w:t>
      </w:r>
      <w:r w:rsidRPr="0080601A">
        <w:rPr>
          <w:rFonts w:ascii="Arial" w:hAnsi="Arial" w:cs="Arial"/>
          <w:sz w:val="20"/>
          <w:szCs w:val="20"/>
        </w:rPr>
        <w:t xml:space="preserve"> § 18 Z</w:t>
      </w:r>
      <w:r w:rsidR="000E5561" w:rsidRPr="0080601A">
        <w:rPr>
          <w:rFonts w:ascii="Arial" w:hAnsi="Arial" w:cs="Arial"/>
          <w:sz w:val="20"/>
          <w:szCs w:val="20"/>
        </w:rPr>
        <w:t xml:space="preserve">ákona o </w:t>
      </w:r>
      <w:r w:rsidRPr="0080601A">
        <w:rPr>
          <w:rFonts w:ascii="Arial" w:hAnsi="Arial" w:cs="Arial"/>
          <w:sz w:val="20"/>
          <w:szCs w:val="20"/>
        </w:rPr>
        <w:t>VO.</w:t>
      </w:r>
      <w:bookmarkStart w:id="41" w:name="_Ref1133144"/>
    </w:p>
    <w:p w14:paraId="36BED8F7" w14:textId="507D2DD1" w:rsidR="00583B9B" w:rsidRPr="0080601A" w:rsidRDefault="00583B9B" w:rsidP="0080601A">
      <w:pPr>
        <w:pStyle w:val="MLNadpislnku"/>
        <w:tabs>
          <w:tab w:val="clear" w:pos="878"/>
        </w:tabs>
        <w:spacing w:before="360" w:after="240" w:line="290" w:lineRule="auto"/>
        <w:ind w:left="567" w:hanging="567"/>
        <w:jc w:val="both"/>
        <w:rPr>
          <w:rFonts w:ascii="Arial" w:hAnsi="Arial" w:cs="Arial"/>
          <w:sz w:val="20"/>
          <w:szCs w:val="20"/>
        </w:rPr>
      </w:pPr>
      <w:bookmarkStart w:id="42" w:name="_Ref3566096"/>
      <w:bookmarkEnd w:id="41"/>
      <w:r w:rsidRPr="0080601A">
        <w:rPr>
          <w:rFonts w:ascii="Arial" w:hAnsi="Arial" w:cs="Arial"/>
          <w:sz w:val="20"/>
          <w:szCs w:val="20"/>
        </w:rPr>
        <w:t>ODOVZDANIE A PREVZATIE DIELA</w:t>
      </w:r>
      <w:bookmarkEnd w:id="42"/>
    </w:p>
    <w:p w14:paraId="1C28DBDB" w14:textId="248E1A92" w:rsidR="0082206E" w:rsidRDefault="001C51FC" w:rsidP="0080601A">
      <w:pPr>
        <w:pStyle w:val="MLOdsek"/>
        <w:spacing w:before="120" w:line="290" w:lineRule="auto"/>
        <w:ind w:left="567" w:hanging="567"/>
        <w:rPr>
          <w:rFonts w:ascii="Arial" w:hAnsi="Arial" w:cs="Arial"/>
          <w:sz w:val="20"/>
          <w:szCs w:val="20"/>
        </w:rPr>
      </w:pPr>
      <w:r w:rsidRPr="0080601A">
        <w:rPr>
          <w:rFonts w:ascii="Arial" w:hAnsi="Arial" w:cs="Arial"/>
          <w:sz w:val="20"/>
          <w:szCs w:val="20"/>
        </w:rPr>
        <w:t xml:space="preserve">Odovzdanie a prevzatie Diela </w:t>
      </w:r>
      <w:r w:rsidR="00592C32" w:rsidRPr="0080601A">
        <w:rPr>
          <w:rFonts w:ascii="Arial" w:hAnsi="Arial" w:cs="Arial"/>
          <w:sz w:val="20"/>
          <w:szCs w:val="20"/>
        </w:rPr>
        <w:t>a</w:t>
      </w:r>
      <w:r w:rsidR="000E1423" w:rsidRPr="0080601A">
        <w:rPr>
          <w:rFonts w:ascii="Arial" w:hAnsi="Arial" w:cs="Arial"/>
          <w:sz w:val="20"/>
          <w:szCs w:val="20"/>
        </w:rPr>
        <w:t>lebo</w:t>
      </w:r>
      <w:r w:rsidRPr="0080601A">
        <w:rPr>
          <w:rFonts w:ascii="Arial" w:hAnsi="Arial" w:cs="Arial"/>
          <w:sz w:val="20"/>
          <w:szCs w:val="20"/>
        </w:rPr>
        <w:t xml:space="preserve"> jeho </w:t>
      </w:r>
      <w:r w:rsidR="00CA0C24" w:rsidRPr="0080601A">
        <w:rPr>
          <w:rFonts w:ascii="Arial" w:hAnsi="Arial" w:cs="Arial"/>
          <w:sz w:val="20"/>
          <w:szCs w:val="20"/>
        </w:rPr>
        <w:t>časti</w:t>
      </w:r>
      <w:r w:rsidRPr="0080601A">
        <w:rPr>
          <w:rFonts w:ascii="Arial" w:hAnsi="Arial" w:cs="Arial"/>
          <w:sz w:val="20"/>
          <w:szCs w:val="20"/>
        </w:rPr>
        <w:t xml:space="preserve"> sa uskutoční v termínoch špecifikovanýc</w:t>
      </w:r>
      <w:r w:rsidR="00101C3B">
        <w:rPr>
          <w:rFonts w:ascii="Arial" w:hAnsi="Arial" w:cs="Arial"/>
          <w:sz w:val="20"/>
          <w:szCs w:val="20"/>
        </w:rPr>
        <w:t>h v časovom harmonograme podľa p</w:t>
      </w:r>
      <w:r w:rsidRPr="0080601A">
        <w:rPr>
          <w:rFonts w:ascii="Arial" w:hAnsi="Arial" w:cs="Arial"/>
          <w:sz w:val="20"/>
          <w:szCs w:val="20"/>
        </w:rPr>
        <w:t xml:space="preserve">rílohy č. </w:t>
      </w:r>
      <w:r w:rsidR="00A7669E">
        <w:rPr>
          <w:rFonts w:ascii="Arial" w:hAnsi="Arial" w:cs="Arial"/>
          <w:sz w:val="20"/>
          <w:szCs w:val="20"/>
        </w:rPr>
        <w:t>2</w:t>
      </w:r>
      <w:r w:rsidR="002563E5" w:rsidRPr="00253444">
        <w:rPr>
          <w:rFonts w:ascii="Arial" w:hAnsi="Arial" w:cs="Arial"/>
          <w:sz w:val="20"/>
          <w:szCs w:val="20"/>
        </w:rPr>
        <w:t xml:space="preserve"> </w:t>
      </w:r>
      <w:r w:rsidR="00334CD9" w:rsidRPr="0080601A">
        <w:rPr>
          <w:rFonts w:ascii="Arial" w:hAnsi="Arial" w:cs="Arial"/>
          <w:sz w:val="20"/>
          <w:szCs w:val="20"/>
        </w:rPr>
        <w:t>tejto Zmluvy o dielo</w:t>
      </w:r>
      <w:r w:rsidRPr="0080601A">
        <w:rPr>
          <w:rFonts w:ascii="Arial" w:hAnsi="Arial" w:cs="Arial"/>
          <w:sz w:val="20"/>
          <w:szCs w:val="20"/>
        </w:rPr>
        <w:t>.</w:t>
      </w:r>
      <w:r w:rsidR="000E1423" w:rsidRPr="0080601A" w:rsidDel="001C51FC">
        <w:rPr>
          <w:rFonts w:ascii="Arial" w:hAnsi="Arial" w:cs="Arial"/>
          <w:sz w:val="20"/>
          <w:szCs w:val="20"/>
        </w:rPr>
        <w:t xml:space="preserve"> </w:t>
      </w:r>
      <w:r w:rsidR="000E1423" w:rsidRPr="0080601A">
        <w:rPr>
          <w:rFonts w:ascii="Arial" w:hAnsi="Arial" w:cs="Arial"/>
          <w:sz w:val="20"/>
          <w:szCs w:val="20"/>
        </w:rPr>
        <w:t>Výsledkom odovzdania Diela alebo jeho časti</w:t>
      </w:r>
      <w:r w:rsidR="00CA0C24" w:rsidRPr="0080601A">
        <w:rPr>
          <w:rFonts w:ascii="Arial" w:hAnsi="Arial" w:cs="Arial"/>
          <w:sz w:val="20"/>
          <w:szCs w:val="20"/>
        </w:rPr>
        <w:t xml:space="preserve"> Zhotoviteľom</w:t>
      </w:r>
      <w:r w:rsidR="000E1423" w:rsidRPr="0080601A">
        <w:rPr>
          <w:rFonts w:ascii="Arial" w:hAnsi="Arial" w:cs="Arial"/>
          <w:sz w:val="20"/>
          <w:szCs w:val="20"/>
        </w:rPr>
        <w:t xml:space="preserve"> </w:t>
      </w:r>
      <w:r w:rsidR="00CA0C24" w:rsidRPr="0080601A">
        <w:rPr>
          <w:rFonts w:ascii="Arial" w:hAnsi="Arial" w:cs="Arial"/>
          <w:sz w:val="20"/>
          <w:szCs w:val="20"/>
        </w:rPr>
        <w:t xml:space="preserve">a jeho prevzatia Objednávateľom </w:t>
      </w:r>
      <w:r w:rsidR="000E1423" w:rsidRPr="0080601A">
        <w:rPr>
          <w:rFonts w:ascii="Arial" w:hAnsi="Arial" w:cs="Arial"/>
          <w:sz w:val="20"/>
          <w:szCs w:val="20"/>
        </w:rPr>
        <w:t>je podpísanie akceptačného protokolu oprávnenými osobami Zmluvných strán tejto Zmluvy o dielo (ďalej ako „</w:t>
      </w:r>
      <w:r w:rsidR="000E1423" w:rsidRPr="0080601A">
        <w:rPr>
          <w:rFonts w:ascii="Arial" w:hAnsi="Arial" w:cs="Arial"/>
          <w:b/>
          <w:sz w:val="20"/>
          <w:szCs w:val="20"/>
        </w:rPr>
        <w:t>Akceptačný protokol</w:t>
      </w:r>
      <w:r w:rsidR="00F72CE8" w:rsidRPr="0080601A">
        <w:rPr>
          <w:rFonts w:ascii="Arial" w:hAnsi="Arial" w:cs="Arial"/>
          <w:sz w:val="20"/>
          <w:szCs w:val="20"/>
        </w:rPr>
        <w:t xml:space="preserve">“). </w:t>
      </w:r>
      <w:r w:rsidR="000E1423" w:rsidRPr="0080601A">
        <w:rPr>
          <w:rFonts w:ascii="Arial" w:hAnsi="Arial" w:cs="Arial"/>
          <w:sz w:val="20"/>
          <w:szCs w:val="20"/>
        </w:rPr>
        <w:t>Akceptačný protokol</w:t>
      </w:r>
      <w:r w:rsidR="00F72CE8" w:rsidRPr="0080601A">
        <w:rPr>
          <w:rFonts w:ascii="Arial" w:hAnsi="Arial" w:cs="Arial"/>
          <w:sz w:val="20"/>
          <w:szCs w:val="20"/>
        </w:rPr>
        <w:t xml:space="preserve"> musí byť pred jeho podpisom</w:t>
      </w:r>
      <w:r w:rsidR="000E1423" w:rsidRPr="0080601A">
        <w:rPr>
          <w:rFonts w:ascii="Arial" w:hAnsi="Arial" w:cs="Arial"/>
          <w:sz w:val="20"/>
          <w:szCs w:val="20"/>
        </w:rPr>
        <w:t xml:space="preserve"> </w:t>
      </w:r>
      <w:r w:rsidR="00540D9C" w:rsidRPr="002563E5">
        <w:rPr>
          <w:rFonts w:ascii="Arial" w:hAnsi="Arial" w:cs="Arial"/>
          <w:sz w:val="20"/>
          <w:szCs w:val="20"/>
        </w:rPr>
        <w:t>schválený R</w:t>
      </w:r>
      <w:r w:rsidR="000E1423" w:rsidRPr="002563E5">
        <w:rPr>
          <w:rFonts w:ascii="Arial" w:hAnsi="Arial" w:cs="Arial"/>
          <w:sz w:val="20"/>
          <w:szCs w:val="20"/>
        </w:rPr>
        <w:t xml:space="preserve">iadiacim výborom projektu. </w:t>
      </w:r>
    </w:p>
    <w:p w14:paraId="68BB7A5A" w14:textId="75AAC2A6" w:rsidR="00B612B9" w:rsidRPr="00B612B9" w:rsidRDefault="00B612B9" w:rsidP="00B612B9">
      <w:pPr>
        <w:pStyle w:val="MLOdsek"/>
        <w:spacing w:before="120" w:line="290" w:lineRule="auto"/>
        <w:ind w:left="567" w:hanging="567"/>
        <w:rPr>
          <w:rFonts w:ascii="Arial" w:hAnsi="Arial" w:cs="Arial"/>
          <w:sz w:val="20"/>
          <w:szCs w:val="20"/>
        </w:rPr>
      </w:pPr>
      <w:r>
        <w:rPr>
          <w:rFonts w:ascii="Arial" w:hAnsi="Arial" w:cs="Arial"/>
          <w:sz w:val="20"/>
          <w:szCs w:val="20"/>
        </w:rPr>
        <w:t>V</w:t>
      </w:r>
      <w:r w:rsidRPr="00B612B9">
        <w:rPr>
          <w:rFonts w:ascii="Arial" w:hAnsi="Arial" w:cs="Arial"/>
          <w:sz w:val="20"/>
          <w:szCs w:val="20"/>
        </w:rPr>
        <w:t>lastnícke právo k</w:t>
      </w:r>
      <w:r>
        <w:rPr>
          <w:rFonts w:ascii="Arial" w:hAnsi="Arial" w:cs="Arial"/>
          <w:sz w:val="20"/>
          <w:szCs w:val="20"/>
        </w:rPr>
        <w:t> Dielu alebo jeho časti</w:t>
      </w:r>
      <w:r w:rsidRPr="00B612B9">
        <w:rPr>
          <w:rFonts w:ascii="Arial" w:hAnsi="Arial" w:cs="Arial"/>
          <w:sz w:val="20"/>
          <w:szCs w:val="20"/>
        </w:rPr>
        <w:t xml:space="preserve"> prechádza na Objednávateľa </w:t>
      </w:r>
      <w:r>
        <w:rPr>
          <w:rFonts w:ascii="Arial" w:hAnsi="Arial" w:cs="Arial"/>
          <w:sz w:val="20"/>
          <w:szCs w:val="20"/>
        </w:rPr>
        <w:t>odovzdaním</w:t>
      </w:r>
      <w:r w:rsidR="00AA5534">
        <w:rPr>
          <w:rFonts w:ascii="Arial" w:hAnsi="Arial" w:cs="Arial"/>
          <w:sz w:val="20"/>
          <w:szCs w:val="20"/>
        </w:rPr>
        <w:t xml:space="preserve"> a prevzatím</w:t>
      </w:r>
      <w:r>
        <w:rPr>
          <w:rFonts w:ascii="Arial" w:hAnsi="Arial" w:cs="Arial"/>
          <w:sz w:val="20"/>
          <w:szCs w:val="20"/>
        </w:rPr>
        <w:t xml:space="preserve"> Diela alebo jeho časti</w:t>
      </w:r>
      <w:r w:rsidR="00AA5534">
        <w:rPr>
          <w:rFonts w:ascii="Arial" w:hAnsi="Arial" w:cs="Arial"/>
          <w:sz w:val="20"/>
          <w:szCs w:val="20"/>
        </w:rPr>
        <w:t>,</w:t>
      </w:r>
      <w:r>
        <w:rPr>
          <w:rFonts w:ascii="Arial" w:hAnsi="Arial" w:cs="Arial"/>
          <w:sz w:val="20"/>
          <w:szCs w:val="20"/>
        </w:rPr>
        <w:t xml:space="preserve"> tzn. </w:t>
      </w:r>
      <w:r w:rsidRPr="00B612B9">
        <w:rPr>
          <w:rFonts w:ascii="Arial" w:hAnsi="Arial" w:cs="Arial"/>
          <w:sz w:val="20"/>
          <w:szCs w:val="20"/>
        </w:rPr>
        <w:t>podpísaním Akceptačného protokolu</w:t>
      </w:r>
      <w:r>
        <w:rPr>
          <w:rFonts w:ascii="Arial" w:hAnsi="Arial" w:cs="Arial"/>
          <w:sz w:val="20"/>
          <w:szCs w:val="20"/>
        </w:rPr>
        <w:t>/Záverečného akceptačného protokolu</w:t>
      </w:r>
      <w:r w:rsidRPr="00B612B9">
        <w:rPr>
          <w:rFonts w:ascii="Arial" w:hAnsi="Arial" w:cs="Arial"/>
          <w:sz w:val="20"/>
          <w:szCs w:val="20"/>
        </w:rPr>
        <w:t xml:space="preserve"> vzťahujúc</w:t>
      </w:r>
      <w:r>
        <w:rPr>
          <w:rFonts w:ascii="Arial" w:hAnsi="Arial" w:cs="Arial"/>
          <w:sz w:val="20"/>
          <w:szCs w:val="20"/>
        </w:rPr>
        <w:t>eho</w:t>
      </w:r>
      <w:r w:rsidRPr="00B612B9">
        <w:rPr>
          <w:rFonts w:ascii="Arial" w:hAnsi="Arial" w:cs="Arial"/>
          <w:sz w:val="20"/>
          <w:szCs w:val="20"/>
        </w:rPr>
        <w:t xml:space="preserve"> sa k odovzdávanej časti Diela oboma Zmluvnými stranami, pričom </w:t>
      </w:r>
      <w:r>
        <w:rPr>
          <w:rFonts w:ascii="Arial" w:hAnsi="Arial" w:cs="Arial"/>
          <w:sz w:val="20"/>
          <w:szCs w:val="20"/>
        </w:rPr>
        <w:t xml:space="preserve">platí, že </w:t>
      </w:r>
      <w:r w:rsidRPr="00B612B9">
        <w:rPr>
          <w:rFonts w:ascii="Arial" w:hAnsi="Arial" w:cs="Arial"/>
          <w:sz w:val="20"/>
          <w:szCs w:val="20"/>
        </w:rPr>
        <w:t>vlastnícke právo k Dielu ako celku prechádza na Objednávateľa podpísaním Záverečného akceptačného protokolu oboma Zmluvnými stranami</w:t>
      </w:r>
    </w:p>
    <w:p w14:paraId="41D468AD" w14:textId="7AE08439" w:rsidR="009829B2" w:rsidRPr="00EA0F4C" w:rsidRDefault="00420E0F" w:rsidP="0080601A">
      <w:pPr>
        <w:pStyle w:val="MLOdsek"/>
        <w:spacing w:before="120" w:line="290" w:lineRule="auto"/>
        <w:ind w:left="567" w:hanging="567"/>
        <w:rPr>
          <w:rFonts w:ascii="Arial" w:hAnsi="Arial" w:cs="Arial"/>
          <w:sz w:val="20"/>
          <w:szCs w:val="20"/>
        </w:rPr>
      </w:pPr>
      <w:r w:rsidRPr="00EA0F4C">
        <w:rPr>
          <w:rFonts w:ascii="Arial" w:hAnsi="Arial" w:cs="Arial"/>
          <w:sz w:val="20"/>
          <w:szCs w:val="20"/>
        </w:rPr>
        <w:t xml:space="preserve">Objednávateľ </w:t>
      </w:r>
      <w:r w:rsidR="00E56796" w:rsidRPr="00EA0F4C">
        <w:rPr>
          <w:rFonts w:ascii="Arial" w:hAnsi="Arial" w:cs="Arial"/>
          <w:sz w:val="20"/>
          <w:szCs w:val="20"/>
        </w:rPr>
        <w:t>neprevezme</w:t>
      </w:r>
      <w:r w:rsidRPr="00EA0F4C">
        <w:rPr>
          <w:rFonts w:ascii="Arial" w:hAnsi="Arial" w:cs="Arial"/>
          <w:sz w:val="20"/>
          <w:szCs w:val="20"/>
        </w:rPr>
        <w:t xml:space="preserve"> Dielo alebo jeho časť (čiastkové plnenie), ak vykazuje </w:t>
      </w:r>
      <w:r w:rsidR="00452B34">
        <w:rPr>
          <w:rFonts w:ascii="Arial" w:hAnsi="Arial" w:cs="Arial"/>
          <w:sz w:val="20"/>
          <w:szCs w:val="20"/>
        </w:rPr>
        <w:t xml:space="preserve">Diela alebo jeho časť </w:t>
      </w:r>
      <w:r w:rsidRPr="00EA0F4C">
        <w:rPr>
          <w:rFonts w:ascii="Arial" w:hAnsi="Arial" w:cs="Arial"/>
          <w:sz w:val="20"/>
          <w:szCs w:val="20"/>
        </w:rPr>
        <w:t>právne a/alebo faktické vady. Dielo alebo jeho časť (čiastkové plnenie) má vady, ak je zhotovené v rozpore podmienkami stanovenými v tejto Zmluve o</w:t>
      </w:r>
      <w:r w:rsidR="00AA5534">
        <w:rPr>
          <w:rFonts w:ascii="Arial" w:hAnsi="Arial" w:cs="Arial"/>
          <w:sz w:val="20"/>
          <w:szCs w:val="20"/>
        </w:rPr>
        <w:t> </w:t>
      </w:r>
      <w:r w:rsidRPr="00EA0F4C">
        <w:rPr>
          <w:rFonts w:ascii="Arial" w:hAnsi="Arial" w:cs="Arial"/>
          <w:sz w:val="20"/>
          <w:szCs w:val="20"/>
        </w:rPr>
        <w:t>dielo</w:t>
      </w:r>
      <w:r w:rsidR="00AA5534">
        <w:rPr>
          <w:rFonts w:ascii="Arial" w:hAnsi="Arial" w:cs="Arial"/>
          <w:sz w:val="20"/>
          <w:szCs w:val="20"/>
        </w:rPr>
        <w:t xml:space="preserve"> a/alebo v rozpore so všeobecne záväznými právnymi predpismi</w:t>
      </w:r>
      <w:r w:rsidRPr="00EA0F4C">
        <w:rPr>
          <w:rFonts w:ascii="Arial" w:hAnsi="Arial" w:cs="Arial"/>
          <w:sz w:val="20"/>
          <w:szCs w:val="20"/>
        </w:rPr>
        <w:t xml:space="preserve">. </w:t>
      </w:r>
    </w:p>
    <w:p w14:paraId="4E19499F" w14:textId="70B97F33" w:rsidR="00B7718D" w:rsidRPr="00EA0F4C" w:rsidRDefault="00B7718D" w:rsidP="0080601A">
      <w:pPr>
        <w:pStyle w:val="MLOdsek"/>
        <w:spacing w:before="120" w:line="290" w:lineRule="auto"/>
        <w:ind w:left="567" w:hanging="567"/>
        <w:rPr>
          <w:rFonts w:ascii="Arial" w:hAnsi="Arial" w:cs="Arial"/>
          <w:sz w:val="20"/>
          <w:szCs w:val="20"/>
        </w:rPr>
      </w:pPr>
      <w:r w:rsidRPr="00EA0F4C">
        <w:rPr>
          <w:rFonts w:ascii="Arial" w:hAnsi="Arial" w:cs="Arial"/>
          <w:sz w:val="20"/>
          <w:szCs w:val="20"/>
        </w:rPr>
        <w:t xml:space="preserve">Prílohou </w:t>
      </w:r>
      <w:r w:rsidR="00EE1868" w:rsidRPr="00EA0F4C">
        <w:rPr>
          <w:rFonts w:ascii="Arial" w:hAnsi="Arial" w:cs="Arial"/>
          <w:sz w:val="20"/>
          <w:szCs w:val="20"/>
        </w:rPr>
        <w:t>Akceptačného protokolu je</w:t>
      </w:r>
      <w:r w:rsidRPr="00EA0F4C">
        <w:rPr>
          <w:rFonts w:ascii="Arial" w:hAnsi="Arial" w:cs="Arial"/>
          <w:sz w:val="20"/>
          <w:szCs w:val="20"/>
        </w:rPr>
        <w:t>:</w:t>
      </w:r>
    </w:p>
    <w:p w14:paraId="57B8777E" w14:textId="687DA544" w:rsidR="00B7718D" w:rsidRPr="00EA0F4C" w:rsidRDefault="00B7718D" w:rsidP="003D2558">
      <w:pPr>
        <w:pStyle w:val="MLOdsek"/>
        <w:numPr>
          <w:ilvl w:val="2"/>
          <w:numId w:val="5"/>
        </w:numPr>
        <w:tabs>
          <w:tab w:val="clear" w:pos="1134"/>
        </w:tabs>
        <w:spacing w:before="120" w:line="290" w:lineRule="auto"/>
        <w:ind w:hanging="567"/>
        <w:rPr>
          <w:rFonts w:ascii="Arial" w:hAnsi="Arial" w:cs="Arial"/>
          <w:sz w:val="20"/>
          <w:szCs w:val="20"/>
        </w:rPr>
      </w:pPr>
      <w:r w:rsidRPr="00EA0F4C">
        <w:rPr>
          <w:rFonts w:ascii="Arial" w:hAnsi="Arial" w:cs="Arial"/>
          <w:b/>
          <w:sz w:val="20"/>
          <w:szCs w:val="20"/>
        </w:rPr>
        <w:t>zápisnica o vykonaných akceptačných testoch</w:t>
      </w:r>
      <w:r w:rsidRPr="00EA0F4C">
        <w:rPr>
          <w:rFonts w:ascii="Arial" w:hAnsi="Arial" w:cs="Arial"/>
          <w:sz w:val="20"/>
          <w:szCs w:val="20"/>
        </w:rPr>
        <w:t>,</w:t>
      </w:r>
      <w:r w:rsidR="00BA6CE3" w:rsidRPr="00EA0F4C">
        <w:rPr>
          <w:rFonts w:ascii="Arial" w:hAnsi="Arial" w:cs="Arial"/>
          <w:sz w:val="20"/>
          <w:szCs w:val="20"/>
        </w:rPr>
        <w:t xml:space="preserve"> ak sa Akceptačný</w:t>
      </w:r>
      <w:r w:rsidR="00101C3B">
        <w:rPr>
          <w:rFonts w:ascii="Arial" w:hAnsi="Arial" w:cs="Arial"/>
          <w:sz w:val="20"/>
          <w:szCs w:val="20"/>
        </w:rPr>
        <w:t>m</w:t>
      </w:r>
      <w:r w:rsidR="00BA6CE3" w:rsidRPr="00EA0F4C">
        <w:rPr>
          <w:rFonts w:ascii="Arial" w:hAnsi="Arial" w:cs="Arial"/>
          <w:sz w:val="20"/>
          <w:szCs w:val="20"/>
        </w:rPr>
        <w:t xml:space="preserve"> protokol</w:t>
      </w:r>
      <w:r w:rsidR="00101C3B">
        <w:rPr>
          <w:rFonts w:ascii="Arial" w:hAnsi="Arial" w:cs="Arial"/>
          <w:sz w:val="20"/>
          <w:szCs w:val="20"/>
        </w:rPr>
        <w:t>om</w:t>
      </w:r>
      <w:r w:rsidR="00BA6CE3" w:rsidRPr="00EA0F4C">
        <w:rPr>
          <w:rFonts w:ascii="Arial" w:hAnsi="Arial" w:cs="Arial"/>
          <w:sz w:val="20"/>
          <w:szCs w:val="20"/>
        </w:rPr>
        <w:t xml:space="preserve"> odovzdáva Informačný systém alebo jeho časť,</w:t>
      </w:r>
    </w:p>
    <w:p w14:paraId="594EECE3" w14:textId="20B7AA4F" w:rsidR="00B7718D" w:rsidRPr="00EA0F4C" w:rsidRDefault="00B7718D" w:rsidP="00C45AA3">
      <w:pPr>
        <w:pStyle w:val="MLOdsek"/>
        <w:numPr>
          <w:ilvl w:val="2"/>
          <w:numId w:val="5"/>
        </w:numPr>
        <w:tabs>
          <w:tab w:val="clear" w:pos="1134"/>
        </w:tabs>
        <w:spacing w:before="120" w:line="290" w:lineRule="auto"/>
        <w:ind w:hanging="567"/>
        <w:rPr>
          <w:rFonts w:ascii="Arial" w:hAnsi="Arial" w:cs="Arial"/>
          <w:sz w:val="20"/>
          <w:szCs w:val="20"/>
        </w:rPr>
      </w:pPr>
      <w:r w:rsidRPr="00EA0F4C">
        <w:rPr>
          <w:rFonts w:ascii="Arial" w:hAnsi="Arial" w:cs="Arial"/>
          <w:b/>
          <w:sz w:val="20"/>
          <w:szCs w:val="20"/>
        </w:rPr>
        <w:t>zoznam autorov diel</w:t>
      </w:r>
      <w:r w:rsidR="001C1464" w:rsidRPr="00EA0F4C">
        <w:rPr>
          <w:rFonts w:ascii="Arial" w:hAnsi="Arial" w:cs="Arial"/>
          <w:b/>
          <w:sz w:val="20"/>
          <w:szCs w:val="20"/>
        </w:rPr>
        <w:t xml:space="preserve"> </w:t>
      </w:r>
      <w:r w:rsidR="008B6D17" w:rsidRPr="00EA0F4C">
        <w:rPr>
          <w:rFonts w:ascii="Arial" w:hAnsi="Arial" w:cs="Arial"/>
          <w:b/>
          <w:sz w:val="20"/>
          <w:szCs w:val="20"/>
        </w:rPr>
        <w:t>a zoznam autorských diel</w:t>
      </w:r>
      <w:r w:rsidR="008B6D17" w:rsidRPr="00EA0F4C">
        <w:rPr>
          <w:rFonts w:ascii="Arial" w:hAnsi="Arial" w:cs="Arial"/>
          <w:sz w:val="20"/>
          <w:szCs w:val="20"/>
        </w:rPr>
        <w:t xml:space="preserve"> </w:t>
      </w:r>
      <w:r w:rsidR="001C1464" w:rsidRPr="00EA0F4C">
        <w:rPr>
          <w:rFonts w:ascii="Arial" w:hAnsi="Arial" w:cs="Arial"/>
          <w:sz w:val="20"/>
          <w:szCs w:val="20"/>
        </w:rPr>
        <w:t xml:space="preserve">vytvorených v rámci plnenia </w:t>
      </w:r>
      <w:r w:rsidR="0093056A" w:rsidRPr="00EA0F4C">
        <w:rPr>
          <w:rFonts w:ascii="Arial" w:hAnsi="Arial" w:cs="Arial"/>
          <w:sz w:val="20"/>
          <w:szCs w:val="20"/>
        </w:rPr>
        <w:t>tejto Zmluvy</w:t>
      </w:r>
      <w:r w:rsidR="006349F4" w:rsidRPr="00EA0F4C">
        <w:rPr>
          <w:rFonts w:ascii="Arial" w:hAnsi="Arial" w:cs="Arial"/>
          <w:sz w:val="20"/>
          <w:szCs w:val="20"/>
        </w:rPr>
        <w:t xml:space="preserve"> o dielo</w:t>
      </w:r>
      <w:r w:rsidRPr="00EA0F4C">
        <w:rPr>
          <w:rFonts w:ascii="Arial" w:hAnsi="Arial" w:cs="Arial"/>
          <w:sz w:val="20"/>
          <w:szCs w:val="20"/>
        </w:rPr>
        <w:t>, ak sú súčasťou</w:t>
      </w:r>
      <w:r w:rsidR="00C45AA3">
        <w:rPr>
          <w:rFonts w:ascii="Arial" w:hAnsi="Arial" w:cs="Arial"/>
          <w:sz w:val="20"/>
          <w:szCs w:val="20"/>
        </w:rPr>
        <w:t xml:space="preserve"> odovzdávaného</w:t>
      </w:r>
      <w:r w:rsidRPr="00EA0F4C">
        <w:rPr>
          <w:rFonts w:ascii="Arial" w:hAnsi="Arial" w:cs="Arial"/>
          <w:sz w:val="20"/>
          <w:szCs w:val="20"/>
        </w:rPr>
        <w:t xml:space="preserve"> Diela alebo </w:t>
      </w:r>
      <w:r w:rsidR="00D000F7" w:rsidRPr="00EA0F4C">
        <w:rPr>
          <w:rFonts w:ascii="Arial" w:hAnsi="Arial" w:cs="Arial"/>
          <w:sz w:val="20"/>
          <w:szCs w:val="20"/>
        </w:rPr>
        <w:t xml:space="preserve">jeho </w:t>
      </w:r>
      <w:r w:rsidRPr="00EA0F4C">
        <w:rPr>
          <w:rFonts w:ascii="Arial" w:hAnsi="Arial" w:cs="Arial"/>
          <w:sz w:val="20"/>
          <w:szCs w:val="20"/>
        </w:rPr>
        <w:t>časti,</w:t>
      </w:r>
    </w:p>
    <w:p w14:paraId="17608679" w14:textId="0AC58A37" w:rsidR="00B7718D" w:rsidRPr="00C45AA3" w:rsidRDefault="00292E80" w:rsidP="00C45AA3">
      <w:pPr>
        <w:pStyle w:val="MLOdsek"/>
        <w:numPr>
          <w:ilvl w:val="2"/>
          <w:numId w:val="5"/>
        </w:numPr>
        <w:tabs>
          <w:tab w:val="clear" w:pos="1134"/>
        </w:tabs>
        <w:spacing w:before="120" w:line="290" w:lineRule="auto"/>
        <w:ind w:hanging="567"/>
        <w:rPr>
          <w:rFonts w:ascii="Arial" w:hAnsi="Arial" w:cs="Arial"/>
          <w:strike/>
          <w:sz w:val="20"/>
          <w:szCs w:val="20"/>
        </w:rPr>
      </w:pPr>
      <w:r w:rsidRPr="00EA0F4C">
        <w:rPr>
          <w:rFonts w:ascii="Arial" w:hAnsi="Arial" w:cs="Arial"/>
          <w:b/>
          <w:sz w:val="20"/>
          <w:szCs w:val="20"/>
        </w:rPr>
        <w:t>prezenčné listiny zo školení</w:t>
      </w:r>
      <w:r w:rsidRPr="00EA0F4C">
        <w:rPr>
          <w:rFonts w:ascii="Arial" w:hAnsi="Arial" w:cs="Arial"/>
          <w:sz w:val="20"/>
          <w:szCs w:val="20"/>
        </w:rPr>
        <w:t>, ak boli vykonané pre užívateľov Diela</w:t>
      </w:r>
      <w:r w:rsidR="00086EBC">
        <w:rPr>
          <w:rFonts w:ascii="Arial" w:hAnsi="Arial" w:cs="Arial"/>
          <w:sz w:val="20"/>
          <w:szCs w:val="20"/>
        </w:rPr>
        <w:t xml:space="preserve"> (ak boli vykonané prezenčne)</w:t>
      </w:r>
      <w:r w:rsidR="005A7165" w:rsidRPr="00EA0F4C">
        <w:rPr>
          <w:rFonts w:ascii="Arial" w:hAnsi="Arial" w:cs="Arial"/>
          <w:sz w:val="20"/>
          <w:szCs w:val="20"/>
        </w:rPr>
        <w:t>,</w:t>
      </w:r>
      <w:r w:rsidRPr="00EA0F4C">
        <w:rPr>
          <w:rFonts w:ascii="Arial" w:hAnsi="Arial" w:cs="Arial"/>
          <w:sz w:val="20"/>
          <w:szCs w:val="20"/>
        </w:rPr>
        <w:t xml:space="preserve"> spolu so školiacim materiálom</w:t>
      </w:r>
      <w:r w:rsidRPr="00EA0F4C">
        <w:rPr>
          <w:rFonts w:ascii="Arial" w:hAnsi="Arial" w:cs="Arial"/>
          <w:strike/>
          <w:sz w:val="20"/>
          <w:szCs w:val="20"/>
        </w:rPr>
        <w:t xml:space="preserve">, </w:t>
      </w:r>
    </w:p>
    <w:p w14:paraId="6DB8C87C" w14:textId="72760C1E" w:rsidR="00BA6CE3" w:rsidRPr="00C45AA3" w:rsidRDefault="00BA6CE3" w:rsidP="00C45AA3">
      <w:pPr>
        <w:pStyle w:val="MLOdsek"/>
        <w:numPr>
          <w:ilvl w:val="2"/>
          <w:numId w:val="5"/>
        </w:numPr>
        <w:tabs>
          <w:tab w:val="clear" w:pos="1134"/>
        </w:tabs>
        <w:spacing w:before="120" w:line="290" w:lineRule="auto"/>
        <w:ind w:hanging="567"/>
        <w:rPr>
          <w:rFonts w:ascii="Arial" w:hAnsi="Arial" w:cs="Arial"/>
          <w:sz w:val="20"/>
          <w:szCs w:val="20"/>
        </w:rPr>
      </w:pPr>
      <w:r w:rsidRPr="00C45AA3">
        <w:rPr>
          <w:rFonts w:ascii="Arial" w:hAnsi="Arial" w:cs="Arial"/>
          <w:b/>
          <w:sz w:val="20"/>
          <w:szCs w:val="20"/>
        </w:rPr>
        <w:t>dokumenty a doklady osvedčujúce  kvalitu a/alebo kompletnosť</w:t>
      </w:r>
      <w:r w:rsidRPr="00C45AA3">
        <w:rPr>
          <w:rFonts w:ascii="Arial" w:hAnsi="Arial" w:cs="Arial"/>
          <w:sz w:val="20"/>
          <w:szCs w:val="20"/>
        </w:rPr>
        <w:t xml:space="preserve"> (napr.: zoznam dodávok a zariadení, osvedčenie o akosti a kompletnosti, návody na montáž a obsluhu, a testy, správy o vykonaní odborných prehliadok a skúšok, výsledky testovania a skúšok, certifikáty, osvedčenia o vykonaných skúškach, použitých materiáloch a výrobkoch, doklady o spôsobe likvidácie odpadov, a pod.), ak takéto dokumenty už neboli súčasťou ponuky predloženej Objednávateľovi a ak Zhotoviteľ odovzdáva také časti Diela, ktoré vyžadujú osvedčenie kvality. </w:t>
      </w:r>
    </w:p>
    <w:p w14:paraId="287C1687" w14:textId="2ABC1931" w:rsidR="00F72CE8" w:rsidRPr="00C45AA3" w:rsidRDefault="00F72CE8" w:rsidP="00C45AA3">
      <w:pPr>
        <w:pStyle w:val="MLOdsek"/>
        <w:spacing w:before="120" w:line="290" w:lineRule="auto"/>
        <w:ind w:left="567" w:hanging="567"/>
        <w:rPr>
          <w:rFonts w:ascii="Arial" w:hAnsi="Arial" w:cs="Arial"/>
          <w:sz w:val="20"/>
          <w:szCs w:val="20"/>
        </w:rPr>
      </w:pPr>
      <w:r w:rsidRPr="00C45AA3">
        <w:rPr>
          <w:rFonts w:ascii="Arial" w:hAnsi="Arial" w:cs="Arial"/>
          <w:sz w:val="20"/>
          <w:szCs w:val="20"/>
        </w:rPr>
        <w:t xml:space="preserve">Akceptačný protokol </w:t>
      </w:r>
      <w:r w:rsidR="004D6BCF" w:rsidRPr="00C45AA3">
        <w:rPr>
          <w:rFonts w:ascii="Arial" w:hAnsi="Arial" w:cs="Arial"/>
          <w:sz w:val="20"/>
          <w:szCs w:val="20"/>
        </w:rPr>
        <w:t xml:space="preserve">sa vyhotovuje </w:t>
      </w:r>
      <w:r w:rsidRPr="00C45AA3">
        <w:rPr>
          <w:rFonts w:ascii="Arial" w:hAnsi="Arial" w:cs="Arial"/>
          <w:sz w:val="20"/>
          <w:szCs w:val="20"/>
        </w:rPr>
        <w:t>v 4 (štyroch) vyhotoveniach, z ktorých 2 (dv</w:t>
      </w:r>
      <w:r w:rsidR="00452B34">
        <w:rPr>
          <w:rFonts w:ascii="Arial" w:hAnsi="Arial" w:cs="Arial"/>
          <w:sz w:val="20"/>
          <w:szCs w:val="20"/>
        </w:rPr>
        <w:t>e</w:t>
      </w:r>
      <w:r w:rsidRPr="00C45AA3">
        <w:rPr>
          <w:rFonts w:ascii="Arial" w:hAnsi="Arial" w:cs="Arial"/>
          <w:sz w:val="20"/>
          <w:szCs w:val="20"/>
        </w:rPr>
        <w:t xml:space="preserve">) vyhotovenia </w:t>
      </w:r>
      <w:r w:rsidR="00452B34">
        <w:rPr>
          <w:rFonts w:ascii="Arial" w:hAnsi="Arial" w:cs="Arial"/>
          <w:sz w:val="20"/>
          <w:szCs w:val="20"/>
        </w:rPr>
        <w:t xml:space="preserve">sa určené pre </w:t>
      </w:r>
      <w:r w:rsidRPr="00C45AA3">
        <w:rPr>
          <w:rFonts w:ascii="Arial" w:hAnsi="Arial" w:cs="Arial"/>
          <w:sz w:val="20"/>
          <w:szCs w:val="20"/>
        </w:rPr>
        <w:t>Objednávateľ</w:t>
      </w:r>
      <w:r w:rsidR="00452B34">
        <w:rPr>
          <w:rFonts w:ascii="Arial" w:hAnsi="Arial" w:cs="Arial"/>
          <w:sz w:val="20"/>
          <w:szCs w:val="20"/>
        </w:rPr>
        <w:t>a</w:t>
      </w:r>
      <w:r w:rsidRPr="00C45AA3">
        <w:rPr>
          <w:rFonts w:ascii="Arial" w:hAnsi="Arial" w:cs="Arial"/>
          <w:sz w:val="20"/>
          <w:szCs w:val="20"/>
        </w:rPr>
        <w:t xml:space="preserve"> a 2 (dv</w:t>
      </w:r>
      <w:r w:rsidR="00452B34">
        <w:rPr>
          <w:rFonts w:ascii="Arial" w:hAnsi="Arial" w:cs="Arial"/>
          <w:sz w:val="20"/>
          <w:szCs w:val="20"/>
        </w:rPr>
        <w:t>e</w:t>
      </w:r>
      <w:r w:rsidRPr="00C45AA3">
        <w:rPr>
          <w:rFonts w:ascii="Arial" w:hAnsi="Arial" w:cs="Arial"/>
          <w:sz w:val="20"/>
          <w:szCs w:val="20"/>
        </w:rPr>
        <w:t xml:space="preserve">) vyhotovenia </w:t>
      </w:r>
      <w:r w:rsidR="00452B34">
        <w:rPr>
          <w:rFonts w:ascii="Arial" w:hAnsi="Arial" w:cs="Arial"/>
          <w:sz w:val="20"/>
          <w:szCs w:val="20"/>
        </w:rPr>
        <w:t>sú určené pre</w:t>
      </w:r>
      <w:r w:rsidR="00452B34" w:rsidRPr="00C45AA3">
        <w:rPr>
          <w:rFonts w:ascii="Arial" w:hAnsi="Arial" w:cs="Arial"/>
          <w:sz w:val="20"/>
          <w:szCs w:val="20"/>
        </w:rPr>
        <w:t xml:space="preserve"> </w:t>
      </w:r>
      <w:r w:rsidRPr="00C45AA3">
        <w:rPr>
          <w:rFonts w:ascii="Arial" w:hAnsi="Arial" w:cs="Arial"/>
          <w:sz w:val="20"/>
          <w:szCs w:val="20"/>
        </w:rPr>
        <w:t>Zhotoviteľ</w:t>
      </w:r>
      <w:r w:rsidR="00452B34">
        <w:rPr>
          <w:rFonts w:ascii="Arial" w:hAnsi="Arial" w:cs="Arial"/>
          <w:sz w:val="20"/>
          <w:szCs w:val="20"/>
        </w:rPr>
        <w:t>a</w:t>
      </w:r>
      <w:r w:rsidRPr="00C45AA3">
        <w:rPr>
          <w:rFonts w:ascii="Arial" w:hAnsi="Arial" w:cs="Arial"/>
          <w:sz w:val="20"/>
          <w:szCs w:val="20"/>
        </w:rPr>
        <w:t xml:space="preserve">. </w:t>
      </w:r>
    </w:p>
    <w:p w14:paraId="1F74AC7D" w14:textId="3192F81D" w:rsidR="00BA6CE3" w:rsidRPr="00C45AA3" w:rsidRDefault="00BA6CE3" w:rsidP="00C45AA3">
      <w:pPr>
        <w:pStyle w:val="MLOdsek"/>
        <w:spacing w:before="120" w:line="290" w:lineRule="auto"/>
        <w:ind w:left="567" w:hanging="567"/>
        <w:rPr>
          <w:rFonts w:ascii="Arial" w:hAnsi="Arial" w:cs="Arial"/>
          <w:sz w:val="20"/>
          <w:szCs w:val="20"/>
        </w:rPr>
      </w:pPr>
      <w:r w:rsidRPr="00C45AA3">
        <w:rPr>
          <w:rFonts w:ascii="Arial" w:hAnsi="Arial" w:cs="Arial"/>
          <w:sz w:val="20"/>
          <w:szCs w:val="20"/>
        </w:rPr>
        <w:t xml:space="preserve">Ak Zhotoviteľ odovzdáva Informačný systém alebo jeho časť, Zmluvné strany vykonajú vo vzájomnej súčinnosti akceptačné testy. </w:t>
      </w:r>
      <w:r w:rsidR="005749AB" w:rsidRPr="00C45AA3">
        <w:rPr>
          <w:rFonts w:ascii="Arial" w:hAnsi="Arial" w:cs="Arial"/>
          <w:sz w:val="20"/>
          <w:szCs w:val="20"/>
        </w:rPr>
        <w:t xml:space="preserve">Akceptačné testy sa vykonajú v prostredí a na infraštruktúre Objednávateľa a v oddelených testovacích prostrediach (t. j. bez možnosti ovplyvniť bežnú činnosť Objednávateľa, mimo produkčných databáz), ak sa Zmluvné strany vopred výslovne nedohodnú inak. </w:t>
      </w:r>
      <w:r w:rsidRPr="00C45AA3">
        <w:rPr>
          <w:rFonts w:ascii="Arial" w:hAnsi="Arial" w:cs="Arial"/>
          <w:sz w:val="20"/>
          <w:szCs w:val="20"/>
        </w:rPr>
        <w:t xml:space="preserve">Pre úspešné vykonanie akceptačných testov sa vyžaduje osobná prítomnosť oprávnených osôb Zmluvných strán podľa článku </w:t>
      </w:r>
      <w:r w:rsidR="00A4423C">
        <w:rPr>
          <w:rFonts w:ascii="Arial" w:hAnsi="Arial" w:cs="Arial"/>
          <w:sz w:val="20"/>
          <w:szCs w:val="20"/>
        </w:rPr>
        <w:fldChar w:fldCharType="begin"/>
      </w:r>
      <w:r w:rsidR="00A4423C">
        <w:rPr>
          <w:rFonts w:ascii="Arial" w:hAnsi="Arial" w:cs="Arial"/>
          <w:sz w:val="20"/>
          <w:szCs w:val="20"/>
        </w:rPr>
        <w:instrText xml:space="preserve"> REF _Ref95807228 \r \h </w:instrText>
      </w:r>
      <w:r w:rsidR="00A4423C">
        <w:rPr>
          <w:rFonts w:ascii="Arial" w:hAnsi="Arial" w:cs="Arial"/>
          <w:sz w:val="20"/>
          <w:szCs w:val="20"/>
        </w:rPr>
      </w:r>
      <w:r w:rsidR="00A4423C">
        <w:rPr>
          <w:rFonts w:ascii="Arial" w:hAnsi="Arial" w:cs="Arial"/>
          <w:sz w:val="20"/>
          <w:szCs w:val="20"/>
        </w:rPr>
        <w:fldChar w:fldCharType="separate"/>
      </w:r>
      <w:r w:rsidR="00A4423C">
        <w:rPr>
          <w:rFonts w:ascii="Arial" w:hAnsi="Arial" w:cs="Arial"/>
          <w:sz w:val="20"/>
          <w:szCs w:val="20"/>
        </w:rPr>
        <w:t>13</w:t>
      </w:r>
      <w:r w:rsidR="00A4423C">
        <w:rPr>
          <w:rFonts w:ascii="Arial" w:hAnsi="Arial" w:cs="Arial"/>
          <w:sz w:val="20"/>
          <w:szCs w:val="20"/>
        </w:rPr>
        <w:fldChar w:fldCharType="end"/>
      </w:r>
      <w:r w:rsidRPr="00C45AA3">
        <w:rPr>
          <w:rFonts w:ascii="Arial" w:hAnsi="Arial" w:cs="Arial"/>
          <w:sz w:val="20"/>
          <w:szCs w:val="20"/>
        </w:rPr>
        <w:t xml:space="preserve"> tejto Zmluvy o dielo alebo nimi preukázateľne splnomocnených osoba na ich zastúpenie; inak sa akceptačné testy nemôžu vykonať. Výsledky akceptačných testov sa zachytia v zápisnici podpísanej oprávnenými osobami Zmluvných strán </w:t>
      </w:r>
      <w:r w:rsidR="00A4423C">
        <w:rPr>
          <w:rFonts w:ascii="Arial" w:hAnsi="Arial" w:cs="Arial"/>
          <w:sz w:val="20"/>
          <w:szCs w:val="20"/>
        </w:rPr>
        <w:t xml:space="preserve">podľa </w:t>
      </w:r>
      <w:r w:rsidRPr="00C45AA3">
        <w:rPr>
          <w:rFonts w:ascii="Arial" w:hAnsi="Arial" w:cs="Arial"/>
          <w:sz w:val="20"/>
          <w:szCs w:val="20"/>
        </w:rPr>
        <w:t>tejto Zmluvy o dielo.</w:t>
      </w:r>
    </w:p>
    <w:p w14:paraId="4F15BEC7" w14:textId="56F124D1" w:rsidR="005749AB" w:rsidRPr="00C45AA3" w:rsidRDefault="005749AB" w:rsidP="00C45AA3">
      <w:pPr>
        <w:pStyle w:val="MLOdsek"/>
        <w:spacing w:before="120" w:line="290" w:lineRule="auto"/>
        <w:ind w:left="567" w:hanging="567"/>
        <w:rPr>
          <w:rFonts w:ascii="Arial" w:hAnsi="Arial" w:cs="Arial"/>
          <w:sz w:val="20"/>
          <w:szCs w:val="20"/>
        </w:rPr>
      </w:pPr>
      <w:bookmarkStart w:id="43" w:name="_Ref95814018"/>
      <w:r w:rsidRPr="00C45AA3">
        <w:rPr>
          <w:rFonts w:ascii="Arial" w:hAnsi="Arial" w:cs="Arial"/>
          <w:sz w:val="20"/>
          <w:szCs w:val="20"/>
        </w:rPr>
        <w:lastRenderedPageBreak/>
        <w:t>Akceptačné testy Informačného systému alebo jeho časti sa uskutočnia v súlade s časovým plánom akceptačných testov špecifikovaný</w:t>
      </w:r>
      <w:r w:rsidR="00101C3B">
        <w:rPr>
          <w:rFonts w:ascii="Arial" w:hAnsi="Arial" w:cs="Arial"/>
          <w:sz w:val="20"/>
          <w:szCs w:val="20"/>
        </w:rPr>
        <w:t>m v časovom harmonograme podľa p</w:t>
      </w:r>
      <w:r w:rsidRPr="00C45AA3">
        <w:rPr>
          <w:rFonts w:ascii="Arial" w:hAnsi="Arial" w:cs="Arial"/>
          <w:sz w:val="20"/>
          <w:szCs w:val="20"/>
        </w:rPr>
        <w:t xml:space="preserve">rílohy č. </w:t>
      </w:r>
      <w:r w:rsidR="00A7669E">
        <w:rPr>
          <w:rFonts w:ascii="Arial" w:hAnsi="Arial" w:cs="Arial"/>
          <w:sz w:val="20"/>
          <w:szCs w:val="20"/>
        </w:rPr>
        <w:t>2</w:t>
      </w:r>
      <w:r w:rsidR="00C45AA3" w:rsidRPr="00253444">
        <w:rPr>
          <w:rFonts w:ascii="Arial" w:hAnsi="Arial" w:cs="Arial"/>
          <w:sz w:val="20"/>
          <w:szCs w:val="20"/>
        </w:rPr>
        <w:t xml:space="preserve"> </w:t>
      </w:r>
      <w:r w:rsidR="00334CD9" w:rsidRPr="00C45AA3">
        <w:rPr>
          <w:rFonts w:ascii="Arial" w:hAnsi="Arial" w:cs="Arial"/>
          <w:sz w:val="20"/>
          <w:szCs w:val="20"/>
        </w:rPr>
        <w:t>tejto Zmluvy o dielo</w:t>
      </w:r>
      <w:r w:rsidRPr="00C45AA3">
        <w:rPr>
          <w:rFonts w:ascii="Arial" w:hAnsi="Arial" w:cs="Arial"/>
          <w:sz w:val="20"/>
          <w:szCs w:val="20"/>
        </w:rPr>
        <w:t xml:space="preserve">. Ak sa akceptačné testy uskutočnia v inom termíne, ako </w:t>
      </w:r>
      <w:r w:rsidR="00452B34">
        <w:rPr>
          <w:rFonts w:ascii="Arial" w:hAnsi="Arial" w:cs="Arial"/>
          <w:sz w:val="20"/>
          <w:szCs w:val="20"/>
        </w:rPr>
        <w:t>sú</w:t>
      </w:r>
      <w:r w:rsidR="00452B34" w:rsidRPr="00C45AA3">
        <w:rPr>
          <w:rFonts w:ascii="Arial" w:hAnsi="Arial" w:cs="Arial"/>
          <w:sz w:val="20"/>
          <w:szCs w:val="20"/>
        </w:rPr>
        <w:t xml:space="preserve"> </w:t>
      </w:r>
      <w:r w:rsidRPr="00C45AA3">
        <w:rPr>
          <w:rFonts w:ascii="Arial" w:hAnsi="Arial" w:cs="Arial"/>
          <w:sz w:val="20"/>
          <w:szCs w:val="20"/>
        </w:rPr>
        <w:t xml:space="preserve">plánované podľa časového harmonogramu, Zmluvné strany sa na novom termíne dohodnú písomne. Zhotoviteľ písomne informuje Objednávateľa o návrhu nového termínu akceptačných testov najmenej 5 (päť) pracovných dní pred ich pôvodným termínom uskutočnenia. Ak akceptačné testy prebehli úspešne v zmysle bodu </w:t>
      </w:r>
      <w:r w:rsidRPr="003D2558">
        <w:rPr>
          <w:rFonts w:ascii="Arial" w:hAnsi="Arial" w:cs="Arial"/>
          <w:color w:val="2B579A"/>
          <w:sz w:val="20"/>
          <w:szCs w:val="20"/>
          <w:shd w:val="clear" w:color="auto" w:fill="E6E6E6"/>
        </w:rPr>
        <w:fldChar w:fldCharType="begin"/>
      </w:r>
      <w:r w:rsidRPr="003D2558">
        <w:rPr>
          <w:rFonts w:ascii="Arial" w:hAnsi="Arial" w:cs="Arial"/>
          <w:sz w:val="20"/>
          <w:szCs w:val="20"/>
        </w:rPr>
        <w:instrText xml:space="preserve"> REF _Ref31965252 \r \h  \* MERGEFORMAT </w:instrText>
      </w:r>
      <w:r w:rsidRPr="003D2558">
        <w:rPr>
          <w:rFonts w:ascii="Arial" w:hAnsi="Arial" w:cs="Arial"/>
          <w:color w:val="2B579A"/>
          <w:sz w:val="20"/>
          <w:szCs w:val="20"/>
          <w:shd w:val="clear" w:color="auto" w:fill="E6E6E6"/>
        </w:rPr>
      </w:r>
      <w:r w:rsidRPr="003D2558">
        <w:rPr>
          <w:rFonts w:ascii="Arial" w:hAnsi="Arial" w:cs="Arial"/>
          <w:color w:val="2B579A"/>
          <w:sz w:val="20"/>
          <w:szCs w:val="20"/>
          <w:shd w:val="clear" w:color="auto" w:fill="E6E6E6"/>
        </w:rPr>
        <w:fldChar w:fldCharType="separate"/>
      </w:r>
      <w:r w:rsidRPr="003D2558">
        <w:rPr>
          <w:rFonts w:ascii="Arial" w:hAnsi="Arial" w:cs="Arial"/>
          <w:sz w:val="20"/>
          <w:szCs w:val="20"/>
        </w:rPr>
        <w:t>6.</w:t>
      </w:r>
      <w:r w:rsidRPr="003D2558">
        <w:rPr>
          <w:rFonts w:ascii="Arial" w:hAnsi="Arial" w:cs="Arial"/>
          <w:color w:val="2B579A"/>
          <w:sz w:val="20"/>
          <w:szCs w:val="20"/>
          <w:shd w:val="clear" w:color="auto" w:fill="E6E6E6"/>
        </w:rPr>
        <w:fldChar w:fldCharType="end"/>
      </w:r>
      <w:r w:rsidR="00A7669E">
        <w:rPr>
          <w:rFonts w:ascii="Arial" w:hAnsi="Arial" w:cs="Arial"/>
          <w:sz w:val="20"/>
          <w:szCs w:val="20"/>
        </w:rPr>
        <w:t>12</w:t>
      </w:r>
      <w:r w:rsidR="00A7669E" w:rsidRPr="00C45AA3">
        <w:rPr>
          <w:rFonts w:ascii="Arial" w:hAnsi="Arial" w:cs="Arial"/>
          <w:sz w:val="20"/>
          <w:szCs w:val="20"/>
        </w:rPr>
        <w:t xml:space="preserve"> </w:t>
      </w:r>
      <w:r w:rsidRPr="00C45AA3">
        <w:rPr>
          <w:rFonts w:ascii="Arial" w:hAnsi="Arial" w:cs="Arial"/>
          <w:sz w:val="20"/>
          <w:szCs w:val="20"/>
        </w:rPr>
        <w:t xml:space="preserve">tohto článku Zmluvy o dielo, časové obdobie medzi úspešnými akceptačnými testami a odovzdaním a prevzatím Informačného systému alebo jeho časti potvrdeným podpisom Akceptačného protokolu nepresiahne 30 </w:t>
      </w:r>
      <w:r w:rsidRPr="00101C3B">
        <w:rPr>
          <w:rFonts w:ascii="Arial" w:hAnsi="Arial" w:cs="Arial"/>
          <w:sz w:val="20"/>
          <w:szCs w:val="20"/>
        </w:rPr>
        <w:t>(</w:t>
      </w:r>
      <w:r w:rsidR="00A4423C" w:rsidRPr="00101C3B">
        <w:rPr>
          <w:rFonts w:ascii="Arial" w:hAnsi="Arial" w:cs="Arial"/>
          <w:sz w:val="20"/>
          <w:szCs w:val="20"/>
        </w:rPr>
        <w:t xml:space="preserve">slovom: </w:t>
      </w:r>
      <w:r w:rsidRPr="00101C3B">
        <w:rPr>
          <w:rFonts w:ascii="Arial" w:hAnsi="Arial" w:cs="Arial"/>
          <w:sz w:val="20"/>
          <w:szCs w:val="20"/>
        </w:rPr>
        <w:t>tridsať)</w:t>
      </w:r>
      <w:r w:rsidRPr="00C45AA3">
        <w:rPr>
          <w:rFonts w:ascii="Arial" w:hAnsi="Arial" w:cs="Arial"/>
          <w:sz w:val="20"/>
          <w:szCs w:val="20"/>
        </w:rPr>
        <w:t xml:space="preserve"> kalendárnych dní.</w:t>
      </w:r>
      <w:bookmarkEnd w:id="43"/>
      <w:r w:rsidRPr="00C45AA3">
        <w:rPr>
          <w:rFonts w:ascii="Arial" w:hAnsi="Arial" w:cs="Arial"/>
          <w:sz w:val="20"/>
          <w:szCs w:val="20"/>
        </w:rPr>
        <w:t xml:space="preserve"> </w:t>
      </w:r>
    </w:p>
    <w:p w14:paraId="5D964CB7" w14:textId="4AB2C8F5" w:rsidR="00152E44" w:rsidRPr="00C45AA3" w:rsidRDefault="00152E44" w:rsidP="00C45AA3">
      <w:pPr>
        <w:pStyle w:val="MLOdsek"/>
        <w:spacing w:before="120" w:line="290" w:lineRule="auto"/>
        <w:ind w:left="567" w:hanging="567"/>
        <w:rPr>
          <w:rFonts w:ascii="Arial" w:hAnsi="Arial" w:cs="Arial"/>
          <w:sz w:val="20"/>
          <w:szCs w:val="20"/>
        </w:rPr>
      </w:pPr>
      <w:r w:rsidRPr="00C45AA3">
        <w:rPr>
          <w:rFonts w:ascii="Arial" w:hAnsi="Arial" w:cs="Arial"/>
          <w:sz w:val="20"/>
          <w:szCs w:val="20"/>
        </w:rPr>
        <w:t>Ak pri zhotovení Informačného systému dôjde k zhotoveniu databázy v súlade s § 135 Autorského zákona, uvedie sa táto skutočnosť v príslušnom Akceptačnom protokole. V tomto prípade bude súčasťou akceptačných testov, ktorých vykonanie predchádza vyhotoveniu Akceptačného protokolu, detailná špecifikácia databázy tvoriacej súčasť Informačného systému alebo jeho časti.</w:t>
      </w:r>
    </w:p>
    <w:p w14:paraId="7EBB2E61" w14:textId="110F6FF0" w:rsidR="008655E6" w:rsidRPr="00C45AA3" w:rsidRDefault="005B00D4" w:rsidP="00C45AA3">
      <w:pPr>
        <w:pStyle w:val="MLOdsek"/>
        <w:spacing w:before="120" w:line="290" w:lineRule="auto"/>
        <w:ind w:left="567" w:hanging="567"/>
        <w:rPr>
          <w:rFonts w:ascii="Arial" w:hAnsi="Arial" w:cs="Arial"/>
          <w:sz w:val="20"/>
          <w:szCs w:val="20"/>
        </w:rPr>
      </w:pPr>
      <w:r w:rsidRPr="00C45AA3">
        <w:rPr>
          <w:rFonts w:ascii="Arial" w:hAnsi="Arial" w:cs="Arial"/>
          <w:sz w:val="20"/>
          <w:szCs w:val="20"/>
        </w:rPr>
        <w:t>A</w:t>
      </w:r>
      <w:r w:rsidR="008F6441" w:rsidRPr="00C45AA3">
        <w:rPr>
          <w:rFonts w:ascii="Arial" w:hAnsi="Arial" w:cs="Arial"/>
          <w:sz w:val="20"/>
          <w:szCs w:val="20"/>
        </w:rPr>
        <w:t xml:space="preserve">k </w:t>
      </w:r>
      <w:r w:rsidR="00856F9D" w:rsidRPr="00C45AA3">
        <w:rPr>
          <w:rFonts w:ascii="Arial" w:hAnsi="Arial" w:cs="Arial"/>
          <w:sz w:val="20"/>
          <w:szCs w:val="20"/>
        </w:rPr>
        <w:t>Informačný systém alebo jeho</w:t>
      </w:r>
      <w:r w:rsidR="008F6441" w:rsidRPr="00C45AA3">
        <w:rPr>
          <w:rFonts w:ascii="Arial" w:hAnsi="Arial" w:cs="Arial"/>
          <w:sz w:val="20"/>
          <w:szCs w:val="20"/>
        </w:rPr>
        <w:t xml:space="preserve"> časť nespĺňa akceptačné kritériá</w:t>
      </w:r>
      <w:r w:rsidR="0057781F">
        <w:rPr>
          <w:rFonts w:ascii="Arial" w:hAnsi="Arial" w:cs="Arial"/>
          <w:sz w:val="20"/>
          <w:szCs w:val="20"/>
        </w:rPr>
        <w:t xml:space="preserve"> podľa</w:t>
      </w:r>
      <w:r w:rsidR="005749AB" w:rsidRPr="00C45AA3">
        <w:rPr>
          <w:rFonts w:ascii="Arial" w:hAnsi="Arial" w:cs="Arial"/>
          <w:sz w:val="20"/>
          <w:szCs w:val="20"/>
        </w:rPr>
        <w:t xml:space="preserve"> tohto článku Zmluvy o dielo</w:t>
      </w:r>
      <w:r w:rsidR="008F6441" w:rsidRPr="00C45AA3">
        <w:rPr>
          <w:rFonts w:ascii="Arial" w:hAnsi="Arial" w:cs="Arial"/>
          <w:sz w:val="20"/>
          <w:szCs w:val="20"/>
        </w:rPr>
        <w:t>,</w:t>
      </w:r>
      <w:r w:rsidR="00C97B43" w:rsidRPr="00C45AA3">
        <w:rPr>
          <w:rFonts w:ascii="Arial" w:hAnsi="Arial" w:cs="Arial"/>
          <w:sz w:val="20"/>
          <w:szCs w:val="20"/>
        </w:rPr>
        <w:t xml:space="preserve"> </w:t>
      </w:r>
      <w:r w:rsidR="008F6441" w:rsidRPr="00C45AA3">
        <w:rPr>
          <w:rFonts w:ascii="Arial" w:hAnsi="Arial" w:cs="Arial"/>
          <w:sz w:val="20"/>
          <w:szCs w:val="20"/>
        </w:rPr>
        <w:t xml:space="preserve">Objednávateľ uvedie </w:t>
      </w:r>
      <w:r w:rsidR="00DE0E40" w:rsidRPr="00C45AA3">
        <w:rPr>
          <w:rFonts w:ascii="Arial" w:hAnsi="Arial" w:cs="Arial"/>
          <w:sz w:val="20"/>
          <w:szCs w:val="20"/>
        </w:rPr>
        <w:t xml:space="preserve">a popíše všetky identifikované </w:t>
      </w:r>
      <w:r w:rsidR="00A4423C">
        <w:rPr>
          <w:rFonts w:ascii="Arial" w:hAnsi="Arial" w:cs="Arial"/>
          <w:sz w:val="20"/>
          <w:szCs w:val="20"/>
        </w:rPr>
        <w:t xml:space="preserve">právne a/alebo faktické </w:t>
      </w:r>
      <w:r w:rsidR="00856F9D" w:rsidRPr="00C45AA3">
        <w:rPr>
          <w:rFonts w:ascii="Arial" w:hAnsi="Arial" w:cs="Arial"/>
          <w:sz w:val="20"/>
          <w:szCs w:val="20"/>
        </w:rPr>
        <w:t>vady Informačného systému</w:t>
      </w:r>
      <w:r w:rsidR="00A4423C">
        <w:rPr>
          <w:rFonts w:ascii="Arial" w:hAnsi="Arial" w:cs="Arial"/>
          <w:sz w:val="20"/>
          <w:szCs w:val="20"/>
        </w:rPr>
        <w:t xml:space="preserve"> (ďalej len „</w:t>
      </w:r>
      <w:r w:rsidR="00A4423C" w:rsidRPr="00F7652A">
        <w:rPr>
          <w:rFonts w:ascii="Arial" w:hAnsi="Arial" w:cs="Arial"/>
          <w:b/>
          <w:sz w:val="20"/>
          <w:szCs w:val="20"/>
        </w:rPr>
        <w:t xml:space="preserve">vady </w:t>
      </w:r>
      <w:r w:rsidR="00A4423C">
        <w:rPr>
          <w:rFonts w:ascii="Arial" w:hAnsi="Arial" w:cs="Arial"/>
          <w:b/>
          <w:sz w:val="20"/>
          <w:szCs w:val="20"/>
        </w:rPr>
        <w:t>I</w:t>
      </w:r>
      <w:r w:rsidR="00A4423C" w:rsidRPr="00F7652A">
        <w:rPr>
          <w:rFonts w:ascii="Arial" w:hAnsi="Arial" w:cs="Arial"/>
          <w:b/>
          <w:sz w:val="20"/>
          <w:szCs w:val="20"/>
        </w:rPr>
        <w:t>nformačného systému</w:t>
      </w:r>
      <w:r w:rsidR="00A4423C">
        <w:rPr>
          <w:rFonts w:ascii="Arial" w:hAnsi="Arial" w:cs="Arial"/>
          <w:sz w:val="20"/>
          <w:szCs w:val="20"/>
        </w:rPr>
        <w:t>“)</w:t>
      </w:r>
      <w:r w:rsidR="00DE0E40" w:rsidRPr="00C45AA3">
        <w:rPr>
          <w:rFonts w:ascii="Arial" w:hAnsi="Arial" w:cs="Arial"/>
          <w:sz w:val="20"/>
          <w:szCs w:val="20"/>
        </w:rPr>
        <w:t xml:space="preserve"> </w:t>
      </w:r>
      <w:r w:rsidR="00D73DBA" w:rsidRPr="00C45AA3">
        <w:rPr>
          <w:rFonts w:ascii="Arial" w:hAnsi="Arial" w:cs="Arial"/>
          <w:sz w:val="20"/>
          <w:szCs w:val="20"/>
        </w:rPr>
        <w:t xml:space="preserve">v zápisnici o akceptačných testoch </w:t>
      </w:r>
      <w:r w:rsidR="008F6441" w:rsidRPr="00C45AA3">
        <w:rPr>
          <w:rFonts w:ascii="Arial" w:hAnsi="Arial" w:cs="Arial"/>
          <w:sz w:val="20"/>
          <w:szCs w:val="20"/>
        </w:rPr>
        <w:t>a </w:t>
      </w:r>
      <w:r w:rsidR="00302C0D" w:rsidRPr="00C45AA3">
        <w:rPr>
          <w:rFonts w:ascii="Arial" w:hAnsi="Arial" w:cs="Arial"/>
          <w:sz w:val="20"/>
          <w:szCs w:val="20"/>
        </w:rPr>
        <w:t>navrhne</w:t>
      </w:r>
      <w:r w:rsidR="008F6441" w:rsidRPr="00C45AA3">
        <w:rPr>
          <w:rFonts w:ascii="Arial" w:hAnsi="Arial" w:cs="Arial"/>
          <w:sz w:val="20"/>
          <w:szCs w:val="20"/>
        </w:rPr>
        <w:t xml:space="preserve"> nový termín pre</w:t>
      </w:r>
      <w:r w:rsidR="0082206E" w:rsidRPr="00C45AA3">
        <w:rPr>
          <w:rFonts w:ascii="Arial" w:hAnsi="Arial" w:cs="Arial"/>
          <w:sz w:val="20"/>
          <w:szCs w:val="20"/>
        </w:rPr>
        <w:t xml:space="preserve"> </w:t>
      </w:r>
      <w:r w:rsidR="00856F9D" w:rsidRPr="00C45AA3">
        <w:rPr>
          <w:rFonts w:ascii="Arial" w:hAnsi="Arial" w:cs="Arial"/>
          <w:sz w:val="20"/>
          <w:szCs w:val="20"/>
        </w:rPr>
        <w:t>vykonanie akceptačných</w:t>
      </w:r>
      <w:r w:rsidR="0082206E" w:rsidRPr="00C45AA3">
        <w:rPr>
          <w:rFonts w:ascii="Arial" w:hAnsi="Arial" w:cs="Arial"/>
          <w:sz w:val="20"/>
          <w:szCs w:val="20"/>
        </w:rPr>
        <w:t xml:space="preserve"> test</w:t>
      </w:r>
      <w:r w:rsidR="00856F9D" w:rsidRPr="00C45AA3">
        <w:rPr>
          <w:rFonts w:ascii="Arial" w:hAnsi="Arial" w:cs="Arial"/>
          <w:sz w:val="20"/>
          <w:szCs w:val="20"/>
        </w:rPr>
        <w:t>ov</w:t>
      </w:r>
      <w:r w:rsidR="008F6441" w:rsidRPr="00C45AA3">
        <w:rPr>
          <w:rFonts w:ascii="Arial" w:hAnsi="Arial" w:cs="Arial"/>
          <w:sz w:val="20"/>
          <w:szCs w:val="20"/>
        </w:rPr>
        <w:t>. Zhoto</w:t>
      </w:r>
      <w:r w:rsidR="00DE0E40" w:rsidRPr="00C45AA3">
        <w:rPr>
          <w:rFonts w:ascii="Arial" w:hAnsi="Arial" w:cs="Arial"/>
          <w:sz w:val="20"/>
          <w:szCs w:val="20"/>
        </w:rPr>
        <w:t xml:space="preserve">viteľ sa zaväzuje odstrániť </w:t>
      </w:r>
      <w:r w:rsidR="00495144" w:rsidRPr="00C45AA3">
        <w:rPr>
          <w:rFonts w:ascii="Arial" w:hAnsi="Arial" w:cs="Arial"/>
          <w:sz w:val="20"/>
          <w:szCs w:val="20"/>
        </w:rPr>
        <w:t xml:space="preserve">vady </w:t>
      </w:r>
      <w:r w:rsidR="00856F9D" w:rsidRPr="00C45AA3">
        <w:rPr>
          <w:rFonts w:ascii="Arial" w:hAnsi="Arial" w:cs="Arial"/>
          <w:sz w:val="20"/>
          <w:szCs w:val="20"/>
        </w:rPr>
        <w:t>Informačného systému</w:t>
      </w:r>
      <w:r w:rsidR="008F6441" w:rsidRPr="00C45AA3">
        <w:rPr>
          <w:rFonts w:ascii="Arial" w:hAnsi="Arial" w:cs="Arial"/>
          <w:sz w:val="20"/>
          <w:szCs w:val="20"/>
        </w:rPr>
        <w:t xml:space="preserve"> </w:t>
      </w:r>
      <w:r w:rsidR="005A7F68" w:rsidRPr="00C45AA3">
        <w:rPr>
          <w:rFonts w:ascii="Arial" w:hAnsi="Arial" w:cs="Arial"/>
          <w:sz w:val="20"/>
          <w:szCs w:val="20"/>
        </w:rPr>
        <w:t xml:space="preserve">uvedené v zápisnici o </w:t>
      </w:r>
      <w:r w:rsidR="00856F9D" w:rsidRPr="00C45AA3">
        <w:rPr>
          <w:rFonts w:ascii="Arial" w:hAnsi="Arial" w:cs="Arial"/>
          <w:sz w:val="20"/>
          <w:szCs w:val="20"/>
        </w:rPr>
        <w:t>akceptačných testoch</w:t>
      </w:r>
      <w:r w:rsidR="0057781F">
        <w:rPr>
          <w:rFonts w:ascii="Arial" w:hAnsi="Arial" w:cs="Arial"/>
          <w:sz w:val="20"/>
          <w:szCs w:val="20"/>
        </w:rPr>
        <w:t xml:space="preserve"> v zmysle</w:t>
      </w:r>
      <w:r w:rsidR="005A7F68" w:rsidRPr="00C45AA3">
        <w:rPr>
          <w:rFonts w:ascii="Arial" w:hAnsi="Arial" w:cs="Arial"/>
          <w:sz w:val="20"/>
          <w:szCs w:val="20"/>
        </w:rPr>
        <w:t xml:space="preserve"> </w:t>
      </w:r>
      <w:r w:rsidR="00C97B43" w:rsidRPr="00C45AA3">
        <w:rPr>
          <w:rFonts w:ascii="Arial" w:hAnsi="Arial" w:cs="Arial"/>
          <w:sz w:val="20"/>
          <w:szCs w:val="20"/>
        </w:rPr>
        <w:t>tohto článku</w:t>
      </w:r>
      <w:r w:rsidR="005A7F68" w:rsidRPr="00C45AA3">
        <w:rPr>
          <w:rFonts w:ascii="Arial" w:hAnsi="Arial" w:cs="Arial"/>
          <w:sz w:val="20"/>
          <w:szCs w:val="20"/>
        </w:rPr>
        <w:t xml:space="preserve"> </w:t>
      </w:r>
      <w:r w:rsidR="00EF104E" w:rsidRPr="00C45AA3">
        <w:rPr>
          <w:rFonts w:ascii="Arial" w:hAnsi="Arial" w:cs="Arial"/>
          <w:sz w:val="20"/>
          <w:szCs w:val="20"/>
        </w:rPr>
        <w:t xml:space="preserve">Zmluvy o dielo </w:t>
      </w:r>
      <w:r w:rsidR="008F6441" w:rsidRPr="00C45AA3">
        <w:rPr>
          <w:rFonts w:ascii="Arial" w:hAnsi="Arial" w:cs="Arial"/>
          <w:sz w:val="20"/>
          <w:szCs w:val="20"/>
        </w:rPr>
        <w:t>a</w:t>
      </w:r>
      <w:r w:rsidR="00302C0D" w:rsidRPr="00C45AA3">
        <w:rPr>
          <w:rFonts w:ascii="Arial" w:hAnsi="Arial" w:cs="Arial"/>
          <w:sz w:val="20"/>
          <w:szCs w:val="20"/>
        </w:rPr>
        <w:t> opätovne uskutočniť nevyhnutné</w:t>
      </w:r>
      <w:r w:rsidR="00742381" w:rsidRPr="00C45AA3">
        <w:rPr>
          <w:rFonts w:ascii="Arial" w:hAnsi="Arial" w:cs="Arial"/>
          <w:sz w:val="20"/>
          <w:szCs w:val="20"/>
        </w:rPr>
        <w:t xml:space="preserve"> akceptačné testy, a to aj opakovane maximálne však </w:t>
      </w:r>
      <w:r w:rsidR="00086EBC">
        <w:rPr>
          <w:rFonts w:ascii="Arial" w:hAnsi="Arial" w:cs="Arial"/>
          <w:sz w:val="20"/>
          <w:szCs w:val="20"/>
        </w:rPr>
        <w:t>3</w:t>
      </w:r>
      <w:r w:rsidR="00086EBC" w:rsidRPr="00C45AA3">
        <w:rPr>
          <w:rFonts w:ascii="Arial" w:hAnsi="Arial" w:cs="Arial"/>
          <w:sz w:val="20"/>
          <w:szCs w:val="20"/>
        </w:rPr>
        <w:t xml:space="preserve"> </w:t>
      </w:r>
      <w:r w:rsidR="00EF104E" w:rsidRPr="00C45AA3">
        <w:rPr>
          <w:rFonts w:ascii="Arial" w:hAnsi="Arial" w:cs="Arial"/>
          <w:sz w:val="20"/>
          <w:szCs w:val="20"/>
        </w:rPr>
        <w:t>(</w:t>
      </w:r>
      <w:r w:rsidR="00086EBC">
        <w:rPr>
          <w:rFonts w:ascii="Arial" w:hAnsi="Arial" w:cs="Arial"/>
          <w:sz w:val="20"/>
          <w:szCs w:val="20"/>
        </w:rPr>
        <w:t>tri</w:t>
      </w:r>
      <w:r w:rsidR="00EF104E" w:rsidRPr="00C45AA3">
        <w:rPr>
          <w:rFonts w:ascii="Arial" w:hAnsi="Arial" w:cs="Arial"/>
          <w:sz w:val="20"/>
          <w:szCs w:val="20"/>
        </w:rPr>
        <w:t xml:space="preserve">) </w:t>
      </w:r>
      <w:r w:rsidR="00742381" w:rsidRPr="00C45AA3">
        <w:rPr>
          <w:rFonts w:ascii="Arial" w:hAnsi="Arial" w:cs="Arial"/>
          <w:sz w:val="20"/>
          <w:szCs w:val="20"/>
        </w:rPr>
        <w:t>krát</w:t>
      </w:r>
      <w:r w:rsidR="00A4423C">
        <w:rPr>
          <w:rFonts w:ascii="Arial" w:hAnsi="Arial" w:cs="Arial"/>
          <w:sz w:val="20"/>
          <w:szCs w:val="20"/>
        </w:rPr>
        <w:t xml:space="preserve"> vo vzťahu ku</w:t>
      </w:r>
      <w:r w:rsidR="00101C3B">
        <w:rPr>
          <w:rFonts w:ascii="Arial" w:hAnsi="Arial" w:cs="Arial"/>
          <w:sz w:val="20"/>
          <w:szCs w:val="20"/>
        </w:rPr>
        <w:t xml:space="preserve"> každej odovzdávanej časti Informačného systému.</w:t>
      </w:r>
      <w:r w:rsidR="00742381" w:rsidRPr="00C45AA3">
        <w:rPr>
          <w:rFonts w:ascii="Arial" w:hAnsi="Arial" w:cs="Arial"/>
          <w:sz w:val="20"/>
          <w:szCs w:val="20"/>
        </w:rPr>
        <w:t xml:space="preserve"> </w:t>
      </w:r>
      <w:r w:rsidR="008F6441" w:rsidRPr="00C45AA3">
        <w:rPr>
          <w:rFonts w:ascii="Arial" w:hAnsi="Arial" w:cs="Arial"/>
          <w:sz w:val="20"/>
          <w:szCs w:val="20"/>
        </w:rPr>
        <w:t xml:space="preserve"> </w:t>
      </w:r>
      <w:r w:rsidR="00742381" w:rsidRPr="00C45AA3">
        <w:rPr>
          <w:rFonts w:ascii="Arial" w:hAnsi="Arial" w:cs="Arial"/>
          <w:sz w:val="20"/>
          <w:szCs w:val="20"/>
        </w:rPr>
        <w:t xml:space="preserve">Ak napriek opakovaným akceptačným testom nebude </w:t>
      </w:r>
      <w:r w:rsidR="00856F9D" w:rsidRPr="00C45AA3">
        <w:rPr>
          <w:rFonts w:ascii="Arial" w:hAnsi="Arial" w:cs="Arial"/>
          <w:sz w:val="20"/>
          <w:szCs w:val="20"/>
        </w:rPr>
        <w:t>Informačný systém</w:t>
      </w:r>
      <w:r w:rsidR="00742381" w:rsidRPr="00C45AA3">
        <w:rPr>
          <w:rFonts w:ascii="Arial" w:hAnsi="Arial" w:cs="Arial"/>
          <w:sz w:val="20"/>
          <w:szCs w:val="20"/>
        </w:rPr>
        <w:t xml:space="preserve"> alebo jeho časť bez </w:t>
      </w:r>
      <w:r w:rsidR="00495144" w:rsidRPr="00C45AA3">
        <w:rPr>
          <w:rFonts w:ascii="Arial" w:hAnsi="Arial" w:cs="Arial"/>
          <w:sz w:val="20"/>
          <w:szCs w:val="20"/>
        </w:rPr>
        <w:t xml:space="preserve">vád, </w:t>
      </w:r>
      <w:r w:rsidR="00742381" w:rsidRPr="00C45AA3">
        <w:rPr>
          <w:rFonts w:ascii="Arial" w:hAnsi="Arial" w:cs="Arial"/>
          <w:sz w:val="20"/>
          <w:szCs w:val="20"/>
        </w:rPr>
        <w:t>t.</w:t>
      </w:r>
      <w:r w:rsidR="00C45AA3">
        <w:rPr>
          <w:rFonts w:ascii="Arial" w:hAnsi="Arial" w:cs="Arial"/>
          <w:sz w:val="20"/>
          <w:szCs w:val="20"/>
        </w:rPr>
        <w:t xml:space="preserve"> </w:t>
      </w:r>
      <w:r w:rsidR="00742381" w:rsidRPr="00C45AA3">
        <w:rPr>
          <w:rFonts w:ascii="Arial" w:hAnsi="Arial" w:cs="Arial"/>
          <w:sz w:val="20"/>
          <w:szCs w:val="20"/>
        </w:rPr>
        <w:t xml:space="preserve">j. nebudú splnené všetky </w:t>
      </w:r>
      <w:r w:rsidR="00A4423C">
        <w:rPr>
          <w:rFonts w:ascii="Arial" w:hAnsi="Arial" w:cs="Arial"/>
          <w:sz w:val="20"/>
          <w:szCs w:val="20"/>
        </w:rPr>
        <w:t>kritériá akceptácie</w:t>
      </w:r>
      <w:r w:rsidR="00A4423C" w:rsidRPr="00C45AA3">
        <w:rPr>
          <w:rFonts w:ascii="Arial" w:hAnsi="Arial" w:cs="Arial"/>
          <w:sz w:val="20"/>
          <w:szCs w:val="20"/>
        </w:rPr>
        <w:t xml:space="preserve"> </w:t>
      </w:r>
      <w:r w:rsidR="005749AB" w:rsidRPr="00C45AA3">
        <w:rPr>
          <w:rFonts w:ascii="Arial" w:hAnsi="Arial" w:cs="Arial"/>
          <w:sz w:val="20"/>
          <w:szCs w:val="20"/>
        </w:rPr>
        <w:t xml:space="preserve">podľa bodu </w:t>
      </w:r>
      <w:r w:rsidR="00A7669E">
        <w:rPr>
          <w:rFonts w:ascii="Arial" w:hAnsi="Arial" w:cs="Arial"/>
          <w:sz w:val="20"/>
          <w:szCs w:val="20"/>
        </w:rPr>
        <w:fldChar w:fldCharType="begin"/>
      </w:r>
      <w:r w:rsidR="00A7669E">
        <w:rPr>
          <w:rFonts w:ascii="Arial" w:hAnsi="Arial" w:cs="Arial"/>
          <w:sz w:val="20"/>
          <w:szCs w:val="20"/>
        </w:rPr>
        <w:instrText xml:space="preserve"> REF _Ref31965252 \r \h </w:instrText>
      </w:r>
      <w:r w:rsidR="00A7669E">
        <w:rPr>
          <w:rFonts w:ascii="Arial" w:hAnsi="Arial" w:cs="Arial"/>
          <w:sz w:val="20"/>
          <w:szCs w:val="20"/>
        </w:rPr>
      </w:r>
      <w:r w:rsidR="00A7669E">
        <w:rPr>
          <w:rFonts w:ascii="Arial" w:hAnsi="Arial" w:cs="Arial"/>
          <w:sz w:val="20"/>
          <w:szCs w:val="20"/>
        </w:rPr>
        <w:fldChar w:fldCharType="separate"/>
      </w:r>
      <w:r w:rsidR="00A7669E">
        <w:rPr>
          <w:rFonts w:ascii="Arial" w:hAnsi="Arial" w:cs="Arial"/>
          <w:sz w:val="20"/>
          <w:szCs w:val="20"/>
        </w:rPr>
        <w:t>6.6.12</w:t>
      </w:r>
      <w:r w:rsidR="00A7669E">
        <w:rPr>
          <w:rFonts w:ascii="Arial" w:hAnsi="Arial" w:cs="Arial"/>
          <w:sz w:val="20"/>
          <w:szCs w:val="20"/>
        </w:rPr>
        <w:fldChar w:fldCharType="end"/>
      </w:r>
      <w:r w:rsidR="00A7669E">
        <w:rPr>
          <w:rFonts w:ascii="Arial" w:hAnsi="Arial" w:cs="Arial"/>
          <w:sz w:val="20"/>
          <w:szCs w:val="20"/>
        </w:rPr>
        <w:t xml:space="preserve"> </w:t>
      </w:r>
      <w:r w:rsidR="005749AB" w:rsidRPr="00C45AA3">
        <w:rPr>
          <w:rFonts w:ascii="Arial" w:hAnsi="Arial" w:cs="Arial"/>
          <w:sz w:val="20"/>
          <w:szCs w:val="20"/>
        </w:rPr>
        <w:t>tohto článku Zmluvy o dielo</w:t>
      </w:r>
      <w:r w:rsidR="00856F9D" w:rsidRPr="00C45AA3">
        <w:rPr>
          <w:rFonts w:ascii="Arial" w:hAnsi="Arial" w:cs="Arial"/>
          <w:sz w:val="20"/>
          <w:szCs w:val="20"/>
        </w:rPr>
        <w:t>,</w:t>
      </w:r>
      <w:r w:rsidR="005749AB" w:rsidRPr="00C45AA3">
        <w:rPr>
          <w:rFonts w:ascii="Arial" w:hAnsi="Arial" w:cs="Arial"/>
          <w:sz w:val="20"/>
          <w:szCs w:val="20"/>
        </w:rPr>
        <w:t xml:space="preserve"> </w:t>
      </w:r>
      <w:r w:rsidR="00742381" w:rsidRPr="00C45AA3">
        <w:rPr>
          <w:rFonts w:ascii="Arial" w:hAnsi="Arial" w:cs="Arial"/>
          <w:sz w:val="20"/>
          <w:szCs w:val="20"/>
        </w:rPr>
        <w:t xml:space="preserve">Objednávateľ je oprávnený odmietnuť akceptáciu </w:t>
      </w:r>
      <w:r w:rsidR="00856F9D" w:rsidRPr="00C45AA3">
        <w:rPr>
          <w:rFonts w:ascii="Arial" w:hAnsi="Arial" w:cs="Arial"/>
          <w:sz w:val="20"/>
          <w:szCs w:val="20"/>
        </w:rPr>
        <w:t>Informačného systému</w:t>
      </w:r>
      <w:r w:rsidR="00742381" w:rsidRPr="00C45AA3">
        <w:rPr>
          <w:rFonts w:ascii="Arial" w:hAnsi="Arial" w:cs="Arial"/>
          <w:sz w:val="20"/>
          <w:szCs w:val="20"/>
        </w:rPr>
        <w:t xml:space="preserve"> alebo jeho časti.</w:t>
      </w:r>
    </w:p>
    <w:p w14:paraId="2AB02E8A" w14:textId="50914F63" w:rsidR="008F6441" w:rsidRPr="00883B5D" w:rsidRDefault="008655E6" w:rsidP="00C45AA3">
      <w:pPr>
        <w:pStyle w:val="MLOdsek"/>
        <w:spacing w:before="120" w:line="290" w:lineRule="auto"/>
        <w:ind w:left="567" w:hanging="567"/>
        <w:rPr>
          <w:rFonts w:ascii="Arial" w:hAnsi="Arial" w:cs="Arial"/>
          <w:sz w:val="20"/>
          <w:szCs w:val="20"/>
        </w:rPr>
      </w:pPr>
      <w:bookmarkStart w:id="44" w:name="_Ref519610054"/>
      <w:r w:rsidRPr="00883B5D">
        <w:rPr>
          <w:rFonts w:ascii="Arial" w:hAnsi="Arial" w:cs="Arial"/>
          <w:sz w:val="20"/>
          <w:szCs w:val="20"/>
        </w:rPr>
        <w:t>Zmluvné strany sa zaväzujú dodržiavať časový plán akc</w:t>
      </w:r>
      <w:r w:rsidR="00CD6E78" w:rsidRPr="00883B5D">
        <w:rPr>
          <w:rFonts w:ascii="Arial" w:hAnsi="Arial" w:cs="Arial"/>
          <w:sz w:val="20"/>
          <w:szCs w:val="20"/>
        </w:rPr>
        <w:t>eptačných testov a pri výskyte v</w:t>
      </w:r>
      <w:r w:rsidRPr="00883B5D">
        <w:rPr>
          <w:rFonts w:ascii="Arial" w:hAnsi="Arial" w:cs="Arial"/>
          <w:sz w:val="20"/>
          <w:szCs w:val="20"/>
        </w:rPr>
        <w:t>ád</w:t>
      </w:r>
      <w:r w:rsidR="00CD6E78" w:rsidRPr="00883B5D">
        <w:rPr>
          <w:rFonts w:ascii="Arial" w:hAnsi="Arial" w:cs="Arial"/>
          <w:sz w:val="20"/>
          <w:szCs w:val="20"/>
        </w:rPr>
        <w:t xml:space="preserve"> </w:t>
      </w:r>
      <w:r w:rsidR="00856F9D" w:rsidRPr="00883B5D">
        <w:rPr>
          <w:rFonts w:ascii="Arial" w:hAnsi="Arial" w:cs="Arial"/>
          <w:sz w:val="20"/>
          <w:szCs w:val="20"/>
        </w:rPr>
        <w:t>Informačného systému</w:t>
      </w:r>
      <w:r w:rsidRPr="00883B5D">
        <w:rPr>
          <w:rFonts w:ascii="Arial" w:hAnsi="Arial" w:cs="Arial"/>
          <w:sz w:val="20"/>
          <w:szCs w:val="20"/>
        </w:rPr>
        <w:t xml:space="preserve"> vynaložiť </w:t>
      </w:r>
      <w:r w:rsidR="0089230B" w:rsidRPr="00883B5D">
        <w:rPr>
          <w:rFonts w:ascii="Arial" w:hAnsi="Arial" w:cs="Arial"/>
          <w:sz w:val="20"/>
          <w:szCs w:val="20"/>
        </w:rPr>
        <w:t>nevyhnutné</w:t>
      </w:r>
      <w:r w:rsidRPr="00883B5D">
        <w:rPr>
          <w:rFonts w:ascii="Arial" w:hAnsi="Arial" w:cs="Arial"/>
          <w:sz w:val="20"/>
          <w:szCs w:val="20"/>
        </w:rPr>
        <w:t xml:space="preserve"> úsilie na jeho dodržanie. Vady</w:t>
      </w:r>
      <w:r w:rsidR="00742381" w:rsidRPr="00883B5D">
        <w:rPr>
          <w:rFonts w:ascii="Arial" w:hAnsi="Arial" w:cs="Arial"/>
          <w:sz w:val="20"/>
          <w:szCs w:val="20"/>
        </w:rPr>
        <w:t xml:space="preserve"> </w:t>
      </w:r>
      <w:r w:rsidR="00856F9D" w:rsidRPr="00883B5D">
        <w:rPr>
          <w:rFonts w:ascii="Arial" w:hAnsi="Arial" w:cs="Arial"/>
          <w:sz w:val="20"/>
          <w:szCs w:val="20"/>
        </w:rPr>
        <w:t>Informačného systému</w:t>
      </w:r>
      <w:r w:rsidRPr="00883B5D">
        <w:rPr>
          <w:rFonts w:ascii="Arial" w:hAnsi="Arial" w:cs="Arial"/>
          <w:sz w:val="20"/>
          <w:szCs w:val="20"/>
        </w:rPr>
        <w:t>, ktoré sa vyskytnú pri akceptačných testoch</w:t>
      </w:r>
      <w:r w:rsidR="00AF447E" w:rsidRPr="00883B5D">
        <w:rPr>
          <w:rFonts w:ascii="Arial" w:hAnsi="Arial" w:cs="Arial"/>
          <w:sz w:val="20"/>
          <w:szCs w:val="20"/>
        </w:rPr>
        <w:t>,</w:t>
      </w:r>
      <w:r w:rsidRPr="00883B5D">
        <w:rPr>
          <w:rFonts w:ascii="Arial" w:hAnsi="Arial" w:cs="Arial"/>
          <w:sz w:val="20"/>
          <w:szCs w:val="20"/>
        </w:rPr>
        <w:t xml:space="preserve"> budú klasifikované podľa ich závažnosti</w:t>
      </w:r>
      <w:r w:rsidR="00101C3B">
        <w:rPr>
          <w:rFonts w:ascii="Arial" w:hAnsi="Arial" w:cs="Arial"/>
          <w:sz w:val="20"/>
          <w:szCs w:val="20"/>
        </w:rPr>
        <w:t xml:space="preserve"> špecifikovanej v p</w:t>
      </w:r>
      <w:r w:rsidR="00856F9D" w:rsidRPr="00883B5D">
        <w:rPr>
          <w:rFonts w:ascii="Arial" w:hAnsi="Arial" w:cs="Arial"/>
          <w:sz w:val="20"/>
          <w:szCs w:val="20"/>
        </w:rPr>
        <w:t xml:space="preserve">rílohe č. </w:t>
      </w:r>
      <w:r w:rsidR="00A7669E">
        <w:rPr>
          <w:rFonts w:ascii="Arial" w:hAnsi="Arial" w:cs="Arial"/>
          <w:sz w:val="20"/>
          <w:szCs w:val="20"/>
        </w:rPr>
        <w:t>5</w:t>
      </w:r>
      <w:r w:rsidR="00856F9D" w:rsidRPr="00883B5D">
        <w:rPr>
          <w:rFonts w:ascii="Arial" w:hAnsi="Arial" w:cs="Arial"/>
          <w:sz w:val="20"/>
          <w:szCs w:val="20"/>
        </w:rPr>
        <w:t xml:space="preserve"> </w:t>
      </w:r>
      <w:r w:rsidR="00334CD9" w:rsidRPr="00883B5D">
        <w:rPr>
          <w:rFonts w:ascii="Arial" w:hAnsi="Arial" w:cs="Arial"/>
          <w:sz w:val="20"/>
          <w:szCs w:val="20"/>
        </w:rPr>
        <w:t xml:space="preserve">tejto Zmluvy o dielo. </w:t>
      </w:r>
      <w:r w:rsidR="00856F9D" w:rsidRPr="00883B5D">
        <w:rPr>
          <w:rFonts w:ascii="Arial" w:hAnsi="Arial" w:cs="Arial"/>
          <w:sz w:val="20"/>
          <w:szCs w:val="20"/>
        </w:rPr>
        <w:t xml:space="preserve">Zápisnica o akceptačných testoch musí obsahovať správu o priebehu akceptačného testu a klasifikáciu zistených vád Informačného systému podľa stupňa ich závažnosti špecifikovaných v Prílohe č. </w:t>
      </w:r>
      <w:bookmarkEnd w:id="44"/>
      <w:r w:rsidR="00A7669E">
        <w:rPr>
          <w:rFonts w:ascii="Arial" w:hAnsi="Arial" w:cs="Arial"/>
          <w:sz w:val="20"/>
          <w:szCs w:val="20"/>
        </w:rPr>
        <w:t>5</w:t>
      </w:r>
      <w:r w:rsidR="00334CD9" w:rsidRPr="00883B5D">
        <w:rPr>
          <w:rFonts w:ascii="Arial" w:hAnsi="Arial" w:cs="Arial"/>
          <w:sz w:val="20"/>
          <w:szCs w:val="20"/>
        </w:rPr>
        <w:t xml:space="preserve"> tejto Zmluvy o dielo.</w:t>
      </w:r>
    </w:p>
    <w:p w14:paraId="71496200" w14:textId="4E55861D" w:rsidR="008655E6" w:rsidRPr="00883B5D" w:rsidRDefault="00940917" w:rsidP="00C45AA3">
      <w:pPr>
        <w:pStyle w:val="MLOdsek"/>
        <w:spacing w:before="120" w:line="290" w:lineRule="auto"/>
        <w:ind w:left="567" w:hanging="567"/>
        <w:rPr>
          <w:rFonts w:ascii="Arial" w:hAnsi="Arial" w:cs="Arial"/>
          <w:sz w:val="20"/>
          <w:szCs w:val="20"/>
        </w:rPr>
      </w:pPr>
      <w:bookmarkStart w:id="45" w:name="_Ref31965252"/>
      <w:r w:rsidRPr="00883B5D">
        <w:rPr>
          <w:rFonts w:ascii="Arial" w:hAnsi="Arial" w:cs="Arial"/>
          <w:sz w:val="20"/>
          <w:szCs w:val="20"/>
        </w:rPr>
        <w:t xml:space="preserve">Zmluvné strany sa dohodli, že </w:t>
      </w:r>
      <w:r w:rsidR="00037A22" w:rsidRPr="00883B5D">
        <w:rPr>
          <w:rFonts w:ascii="Arial" w:hAnsi="Arial" w:cs="Arial"/>
          <w:sz w:val="20"/>
          <w:szCs w:val="20"/>
        </w:rPr>
        <w:t xml:space="preserve">akceptačné testy prebehli úspešne a </w:t>
      </w:r>
      <w:r w:rsidRPr="00883B5D">
        <w:rPr>
          <w:rFonts w:ascii="Arial" w:hAnsi="Arial" w:cs="Arial"/>
          <w:sz w:val="20"/>
          <w:szCs w:val="20"/>
        </w:rPr>
        <w:t>akceptačné kritériá</w:t>
      </w:r>
      <w:r w:rsidR="004F083D" w:rsidRPr="00883B5D">
        <w:rPr>
          <w:rFonts w:ascii="Arial" w:hAnsi="Arial" w:cs="Arial"/>
          <w:sz w:val="20"/>
          <w:szCs w:val="20"/>
        </w:rPr>
        <w:t xml:space="preserve"> sú splnené</w:t>
      </w:r>
      <w:r w:rsidR="00856F9D" w:rsidRPr="00883B5D">
        <w:rPr>
          <w:rFonts w:ascii="Arial" w:hAnsi="Arial" w:cs="Arial"/>
          <w:sz w:val="20"/>
          <w:szCs w:val="20"/>
        </w:rPr>
        <w:t xml:space="preserve">, </w:t>
      </w:r>
      <w:r w:rsidR="00C97B43" w:rsidRPr="00883B5D">
        <w:rPr>
          <w:rFonts w:ascii="Arial" w:hAnsi="Arial" w:cs="Arial"/>
          <w:sz w:val="20"/>
          <w:szCs w:val="20"/>
        </w:rPr>
        <w:t>t.</w:t>
      </w:r>
      <w:r w:rsidR="007A0B5B" w:rsidRPr="00883B5D">
        <w:rPr>
          <w:rFonts w:ascii="Arial" w:hAnsi="Arial" w:cs="Arial"/>
          <w:sz w:val="20"/>
          <w:szCs w:val="20"/>
        </w:rPr>
        <w:t xml:space="preserve"> </w:t>
      </w:r>
      <w:r w:rsidR="00C97B43" w:rsidRPr="00883B5D">
        <w:rPr>
          <w:rFonts w:ascii="Arial" w:hAnsi="Arial" w:cs="Arial"/>
          <w:sz w:val="20"/>
          <w:szCs w:val="20"/>
        </w:rPr>
        <w:t xml:space="preserve">j. </w:t>
      </w:r>
      <w:r w:rsidR="007A0B5B" w:rsidRPr="00883B5D">
        <w:rPr>
          <w:rFonts w:ascii="Arial" w:hAnsi="Arial" w:cs="Arial"/>
          <w:sz w:val="20"/>
          <w:szCs w:val="20"/>
        </w:rPr>
        <w:t>Informačný systém alebo jeho časť</w:t>
      </w:r>
      <w:r w:rsidR="00C97B43" w:rsidRPr="00883B5D">
        <w:rPr>
          <w:rFonts w:ascii="Arial" w:hAnsi="Arial" w:cs="Arial"/>
          <w:sz w:val="20"/>
          <w:szCs w:val="20"/>
        </w:rPr>
        <w:t xml:space="preserve"> je bez vád</w:t>
      </w:r>
      <w:r w:rsidRPr="00883B5D">
        <w:rPr>
          <w:rFonts w:ascii="Arial" w:hAnsi="Arial" w:cs="Arial"/>
          <w:sz w:val="20"/>
          <w:szCs w:val="20"/>
        </w:rPr>
        <w:t xml:space="preserve">, ak </w:t>
      </w:r>
      <w:r w:rsidR="004F083D" w:rsidRPr="00883B5D">
        <w:rPr>
          <w:rFonts w:ascii="Arial" w:hAnsi="Arial" w:cs="Arial"/>
          <w:sz w:val="20"/>
          <w:szCs w:val="20"/>
        </w:rPr>
        <w:t xml:space="preserve"> </w:t>
      </w:r>
      <w:r w:rsidRPr="00883B5D">
        <w:rPr>
          <w:rFonts w:ascii="Arial" w:hAnsi="Arial" w:cs="Arial"/>
          <w:sz w:val="20"/>
          <w:szCs w:val="20"/>
        </w:rPr>
        <w:t xml:space="preserve">neobsahuje </w:t>
      </w:r>
      <w:r w:rsidRPr="0057781F">
        <w:rPr>
          <w:rFonts w:ascii="Arial" w:hAnsi="Arial" w:cs="Arial"/>
          <w:b/>
          <w:sz w:val="20"/>
          <w:szCs w:val="20"/>
        </w:rPr>
        <w:t>žiadnu vadu</w:t>
      </w:r>
      <w:r w:rsidR="004F083D" w:rsidRPr="0057781F">
        <w:rPr>
          <w:rFonts w:ascii="Arial" w:hAnsi="Arial" w:cs="Arial"/>
          <w:b/>
          <w:sz w:val="20"/>
          <w:szCs w:val="20"/>
        </w:rPr>
        <w:t xml:space="preserve"> úrovne</w:t>
      </w:r>
      <w:r w:rsidRPr="0057781F">
        <w:rPr>
          <w:rFonts w:ascii="Arial" w:hAnsi="Arial" w:cs="Arial"/>
          <w:b/>
          <w:sz w:val="20"/>
          <w:szCs w:val="20"/>
        </w:rPr>
        <w:t xml:space="preserve"> A,  </w:t>
      </w:r>
      <w:r w:rsidR="004F083D" w:rsidRPr="0057781F">
        <w:rPr>
          <w:rFonts w:ascii="Arial" w:hAnsi="Arial" w:cs="Arial"/>
          <w:b/>
          <w:sz w:val="20"/>
          <w:szCs w:val="20"/>
        </w:rPr>
        <w:t xml:space="preserve">maximálne </w:t>
      </w:r>
      <w:r w:rsidR="00817530" w:rsidRPr="0057781F">
        <w:rPr>
          <w:rFonts w:ascii="Arial" w:eastAsiaTheme="minorHAnsi" w:hAnsi="Arial" w:cs="Arial"/>
          <w:b/>
          <w:sz w:val="20"/>
          <w:szCs w:val="20"/>
          <w:lang w:eastAsia="en-US"/>
        </w:rPr>
        <w:t>2</w:t>
      </w:r>
      <w:r w:rsidR="00006E77" w:rsidRPr="0057781F">
        <w:rPr>
          <w:rFonts w:ascii="Arial" w:eastAsiaTheme="minorHAnsi" w:hAnsi="Arial" w:cs="Arial"/>
          <w:b/>
          <w:sz w:val="20"/>
          <w:szCs w:val="20"/>
          <w:lang w:eastAsia="en-US"/>
        </w:rPr>
        <w:t xml:space="preserve"> (dve)</w:t>
      </w:r>
      <w:r w:rsidRPr="0057781F">
        <w:rPr>
          <w:rFonts w:ascii="Arial" w:hAnsi="Arial" w:cs="Arial"/>
          <w:b/>
          <w:sz w:val="20"/>
          <w:szCs w:val="20"/>
        </w:rPr>
        <w:t xml:space="preserve"> </w:t>
      </w:r>
      <w:r w:rsidR="0001293E" w:rsidRPr="0057781F">
        <w:rPr>
          <w:rFonts w:ascii="Arial" w:hAnsi="Arial" w:cs="Arial"/>
          <w:b/>
          <w:sz w:val="20"/>
          <w:szCs w:val="20"/>
        </w:rPr>
        <w:t xml:space="preserve">vady </w:t>
      </w:r>
      <w:r w:rsidR="004F083D" w:rsidRPr="0057781F">
        <w:rPr>
          <w:rFonts w:ascii="Arial" w:hAnsi="Arial" w:cs="Arial"/>
          <w:b/>
          <w:sz w:val="20"/>
          <w:szCs w:val="20"/>
        </w:rPr>
        <w:t>úrovne</w:t>
      </w:r>
      <w:r w:rsidRPr="0057781F">
        <w:rPr>
          <w:rFonts w:ascii="Arial" w:hAnsi="Arial" w:cs="Arial"/>
          <w:b/>
          <w:sz w:val="20"/>
          <w:szCs w:val="20"/>
        </w:rPr>
        <w:t xml:space="preserve"> B a</w:t>
      </w:r>
      <w:r w:rsidR="004F083D" w:rsidRPr="0057781F">
        <w:rPr>
          <w:rFonts w:ascii="Arial" w:hAnsi="Arial" w:cs="Arial"/>
          <w:b/>
          <w:sz w:val="20"/>
          <w:szCs w:val="20"/>
        </w:rPr>
        <w:t> zároveň maximálne</w:t>
      </w:r>
      <w:r w:rsidRPr="0057781F">
        <w:rPr>
          <w:rFonts w:ascii="Arial" w:hAnsi="Arial" w:cs="Arial"/>
          <w:b/>
          <w:sz w:val="20"/>
          <w:szCs w:val="20"/>
        </w:rPr>
        <w:t xml:space="preserve"> </w:t>
      </w:r>
      <w:r w:rsidR="00817530" w:rsidRPr="0057781F">
        <w:rPr>
          <w:rFonts w:ascii="Arial" w:eastAsiaTheme="minorHAnsi" w:hAnsi="Arial" w:cs="Arial"/>
          <w:b/>
          <w:sz w:val="20"/>
          <w:szCs w:val="20"/>
          <w:lang w:eastAsia="en-US"/>
        </w:rPr>
        <w:t>5</w:t>
      </w:r>
      <w:r w:rsidR="00006E77" w:rsidRPr="0057781F">
        <w:rPr>
          <w:rFonts w:ascii="Arial" w:eastAsiaTheme="minorHAnsi" w:hAnsi="Arial" w:cs="Arial"/>
          <w:b/>
          <w:sz w:val="20"/>
          <w:szCs w:val="20"/>
          <w:lang w:eastAsia="en-US"/>
        </w:rPr>
        <w:t xml:space="preserve"> (päť)</w:t>
      </w:r>
      <w:r w:rsidRPr="0057781F">
        <w:rPr>
          <w:rFonts w:ascii="Arial" w:hAnsi="Arial" w:cs="Arial"/>
          <w:b/>
          <w:sz w:val="20"/>
          <w:szCs w:val="20"/>
        </w:rPr>
        <w:t xml:space="preserve"> vád </w:t>
      </w:r>
      <w:r w:rsidR="004F083D" w:rsidRPr="0057781F">
        <w:rPr>
          <w:rFonts w:ascii="Arial" w:hAnsi="Arial" w:cs="Arial"/>
          <w:b/>
          <w:sz w:val="20"/>
          <w:szCs w:val="20"/>
        </w:rPr>
        <w:t xml:space="preserve">úrovne </w:t>
      </w:r>
      <w:r w:rsidRPr="0057781F">
        <w:rPr>
          <w:rFonts w:ascii="Arial" w:hAnsi="Arial" w:cs="Arial"/>
          <w:b/>
          <w:sz w:val="20"/>
          <w:szCs w:val="20"/>
        </w:rPr>
        <w:t>C</w:t>
      </w:r>
      <w:r w:rsidRPr="00883B5D">
        <w:rPr>
          <w:rFonts w:ascii="Arial" w:hAnsi="Arial" w:cs="Arial"/>
          <w:sz w:val="20"/>
          <w:szCs w:val="20"/>
        </w:rPr>
        <w:t xml:space="preserve">. </w:t>
      </w:r>
      <w:r w:rsidR="004F083D" w:rsidRPr="00883B5D">
        <w:rPr>
          <w:rFonts w:ascii="Arial" w:hAnsi="Arial" w:cs="Arial"/>
          <w:sz w:val="20"/>
          <w:szCs w:val="20"/>
        </w:rPr>
        <w:t>V prípade splnenia akceptačných kritérií podľ</w:t>
      </w:r>
      <w:r w:rsidR="00311632" w:rsidRPr="00883B5D">
        <w:rPr>
          <w:rFonts w:ascii="Arial" w:hAnsi="Arial" w:cs="Arial"/>
          <w:sz w:val="20"/>
          <w:szCs w:val="20"/>
        </w:rPr>
        <w:t>a predchádzajúcej vety</w:t>
      </w:r>
      <w:r w:rsidRPr="00883B5D">
        <w:rPr>
          <w:rFonts w:ascii="Arial" w:hAnsi="Arial" w:cs="Arial"/>
          <w:sz w:val="20"/>
          <w:szCs w:val="20"/>
        </w:rPr>
        <w:t xml:space="preserve"> opakovanie akceptačn</w:t>
      </w:r>
      <w:r w:rsidR="00311632" w:rsidRPr="00883B5D">
        <w:rPr>
          <w:rFonts w:ascii="Arial" w:hAnsi="Arial" w:cs="Arial"/>
          <w:sz w:val="20"/>
          <w:szCs w:val="20"/>
        </w:rPr>
        <w:t>ých testov nie je potrebné</w:t>
      </w:r>
      <w:r w:rsidRPr="00883B5D">
        <w:rPr>
          <w:rFonts w:ascii="Arial" w:hAnsi="Arial" w:cs="Arial"/>
          <w:sz w:val="20"/>
          <w:szCs w:val="20"/>
        </w:rPr>
        <w:t>, Zhoto</w:t>
      </w:r>
      <w:r w:rsidR="00D63392" w:rsidRPr="00883B5D">
        <w:rPr>
          <w:rFonts w:ascii="Arial" w:hAnsi="Arial" w:cs="Arial"/>
          <w:sz w:val="20"/>
          <w:szCs w:val="20"/>
        </w:rPr>
        <w:t>viteľ je však naďalej povinný v</w:t>
      </w:r>
      <w:r w:rsidRPr="00883B5D">
        <w:rPr>
          <w:rFonts w:ascii="Arial" w:hAnsi="Arial" w:cs="Arial"/>
          <w:sz w:val="20"/>
          <w:szCs w:val="20"/>
        </w:rPr>
        <w:t xml:space="preserve"> lehotách </w:t>
      </w:r>
      <w:r w:rsidR="00D63392" w:rsidRPr="00883B5D">
        <w:rPr>
          <w:rFonts w:ascii="Arial" w:hAnsi="Arial" w:cs="Arial"/>
          <w:sz w:val="20"/>
          <w:szCs w:val="20"/>
        </w:rPr>
        <w:t>podľa</w:t>
      </w:r>
      <w:r w:rsidRPr="00883B5D">
        <w:rPr>
          <w:rFonts w:ascii="Arial" w:hAnsi="Arial" w:cs="Arial"/>
          <w:sz w:val="20"/>
          <w:szCs w:val="20"/>
        </w:rPr>
        <w:t xml:space="preserve"> tohto článku Zmluvy</w:t>
      </w:r>
      <w:r w:rsidR="000101B8" w:rsidRPr="00883B5D">
        <w:rPr>
          <w:rFonts w:ascii="Arial" w:hAnsi="Arial" w:cs="Arial"/>
          <w:sz w:val="20"/>
          <w:szCs w:val="20"/>
        </w:rPr>
        <w:t xml:space="preserve"> o dielo</w:t>
      </w:r>
      <w:r w:rsidRPr="00883B5D">
        <w:rPr>
          <w:rFonts w:ascii="Arial" w:hAnsi="Arial" w:cs="Arial"/>
          <w:sz w:val="20"/>
          <w:szCs w:val="20"/>
        </w:rPr>
        <w:t xml:space="preserve"> odstrániť </w:t>
      </w:r>
      <w:r w:rsidR="00856F9D" w:rsidRPr="00883B5D">
        <w:rPr>
          <w:rFonts w:ascii="Arial" w:hAnsi="Arial" w:cs="Arial"/>
          <w:sz w:val="20"/>
          <w:szCs w:val="20"/>
        </w:rPr>
        <w:t xml:space="preserve">na vlastné náklady </w:t>
      </w:r>
      <w:r w:rsidRPr="00883B5D">
        <w:rPr>
          <w:rFonts w:ascii="Arial" w:hAnsi="Arial" w:cs="Arial"/>
          <w:sz w:val="20"/>
          <w:szCs w:val="20"/>
        </w:rPr>
        <w:t xml:space="preserve">všetky vady </w:t>
      </w:r>
      <w:r w:rsidR="00856F9D" w:rsidRPr="00883B5D">
        <w:rPr>
          <w:rFonts w:ascii="Arial" w:hAnsi="Arial" w:cs="Arial"/>
          <w:sz w:val="20"/>
          <w:szCs w:val="20"/>
        </w:rPr>
        <w:t xml:space="preserve">Informačného systému alebo jeho časti </w:t>
      </w:r>
      <w:r w:rsidRPr="00883B5D">
        <w:rPr>
          <w:rFonts w:ascii="Arial" w:hAnsi="Arial" w:cs="Arial"/>
          <w:sz w:val="20"/>
          <w:szCs w:val="20"/>
        </w:rPr>
        <w:t xml:space="preserve">podľa príslušnej </w:t>
      </w:r>
      <w:r w:rsidR="00D63392" w:rsidRPr="00883B5D">
        <w:rPr>
          <w:rFonts w:ascii="Arial" w:hAnsi="Arial" w:cs="Arial"/>
          <w:sz w:val="20"/>
          <w:szCs w:val="20"/>
        </w:rPr>
        <w:t>z</w:t>
      </w:r>
      <w:r w:rsidRPr="00883B5D">
        <w:rPr>
          <w:rFonts w:ascii="Arial" w:hAnsi="Arial" w:cs="Arial"/>
          <w:sz w:val="20"/>
          <w:szCs w:val="20"/>
        </w:rPr>
        <w:t>ápisnice o</w:t>
      </w:r>
      <w:r w:rsidR="00856F9D" w:rsidRPr="00883B5D">
        <w:rPr>
          <w:rFonts w:ascii="Arial" w:hAnsi="Arial" w:cs="Arial"/>
          <w:sz w:val="20"/>
          <w:szCs w:val="20"/>
        </w:rPr>
        <w:t> akceptačných testoch</w:t>
      </w:r>
      <w:r w:rsidR="00D63392" w:rsidRPr="00883B5D">
        <w:rPr>
          <w:rFonts w:ascii="Arial" w:hAnsi="Arial" w:cs="Arial"/>
          <w:sz w:val="20"/>
          <w:szCs w:val="20"/>
        </w:rPr>
        <w:t>.</w:t>
      </w:r>
      <w:bookmarkEnd w:id="45"/>
    </w:p>
    <w:p w14:paraId="3F928A26" w14:textId="0EDDB6B1" w:rsidR="00C01363" w:rsidRPr="00BB5898" w:rsidRDefault="000B40E7" w:rsidP="00C45AA3">
      <w:pPr>
        <w:pStyle w:val="MLOdsek"/>
        <w:spacing w:before="120" w:line="290" w:lineRule="auto"/>
        <w:ind w:left="567" w:hanging="567"/>
        <w:rPr>
          <w:rFonts w:ascii="Arial" w:hAnsi="Arial" w:cs="Arial"/>
          <w:sz w:val="20"/>
          <w:szCs w:val="20"/>
        </w:rPr>
      </w:pPr>
      <w:bookmarkStart w:id="46" w:name="_Ref27043759"/>
      <w:r w:rsidRPr="00BB5898">
        <w:rPr>
          <w:rFonts w:ascii="Arial" w:hAnsi="Arial" w:cs="Arial"/>
          <w:sz w:val="20"/>
          <w:szCs w:val="20"/>
        </w:rPr>
        <w:t xml:space="preserve">Zhotoviteľ sa zaväzuje odstrániť všetky vady </w:t>
      </w:r>
      <w:r w:rsidR="00856F9D" w:rsidRPr="00BB5898">
        <w:rPr>
          <w:rFonts w:ascii="Arial" w:hAnsi="Arial" w:cs="Arial"/>
          <w:sz w:val="20"/>
          <w:szCs w:val="20"/>
        </w:rPr>
        <w:t>Informačného systému</w:t>
      </w:r>
      <w:r w:rsidR="00372C7D" w:rsidRPr="00BB5898">
        <w:rPr>
          <w:rFonts w:ascii="Arial" w:hAnsi="Arial" w:cs="Arial"/>
          <w:sz w:val="20"/>
          <w:szCs w:val="20"/>
        </w:rPr>
        <w:t xml:space="preserve"> </w:t>
      </w:r>
      <w:r w:rsidRPr="00BB5898">
        <w:rPr>
          <w:rFonts w:ascii="Arial" w:hAnsi="Arial" w:cs="Arial"/>
          <w:sz w:val="20"/>
          <w:szCs w:val="20"/>
        </w:rPr>
        <w:t xml:space="preserve">uvedené v zápisnici o </w:t>
      </w:r>
      <w:r w:rsidR="00856F9D" w:rsidRPr="00BB5898">
        <w:rPr>
          <w:rFonts w:ascii="Arial" w:hAnsi="Arial" w:cs="Arial"/>
          <w:sz w:val="20"/>
          <w:szCs w:val="20"/>
        </w:rPr>
        <w:t>akceptačných testoch v nej uvedenej lehote</w:t>
      </w:r>
      <w:r w:rsidRPr="00BB5898">
        <w:rPr>
          <w:rFonts w:ascii="Arial" w:hAnsi="Arial" w:cs="Arial"/>
          <w:sz w:val="20"/>
          <w:szCs w:val="20"/>
        </w:rPr>
        <w:t xml:space="preserve">. </w:t>
      </w:r>
      <w:r w:rsidR="00856F9D" w:rsidRPr="00BB5898">
        <w:rPr>
          <w:rFonts w:ascii="Arial" w:hAnsi="Arial" w:cs="Arial"/>
          <w:sz w:val="20"/>
          <w:szCs w:val="20"/>
        </w:rPr>
        <w:t>Ak zápisnica o akceptačných testoch neobsahuje lehotu na odstránenie vady Informačného systému,</w:t>
      </w:r>
      <w:r w:rsidR="00372C7D" w:rsidRPr="00BB5898">
        <w:rPr>
          <w:rFonts w:ascii="Arial" w:hAnsi="Arial" w:cs="Arial"/>
          <w:sz w:val="20"/>
          <w:szCs w:val="20"/>
        </w:rPr>
        <w:t xml:space="preserve"> Zhotoviteľ </w:t>
      </w:r>
      <w:r w:rsidR="00BA7676">
        <w:rPr>
          <w:rFonts w:ascii="Arial" w:hAnsi="Arial" w:cs="Arial"/>
          <w:sz w:val="20"/>
          <w:szCs w:val="20"/>
        </w:rPr>
        <w:t xml:space="preserve">je </w:t>
      </w:r>
      <w:r w:rsidR="00372C7D" w:rsidRPr="00BB5898">
        <w:rPr>
          <w:rFonts w:ascii="Arial" w:hAnsi="Arial" w:cs="Arial"/>
          <w:sz w:val="20"/>
          <w:szCs w:val="20"/>
        </w:rPr>
        <w:t>povinný odstrániť v</w:t>
      </w:r>
      <w:r w:rsidRPr="00BB5898">
        <w:rPr>
          <w:rFonts w:ascii="Arial" w:hAnsi="Arial" w:cs="Arial"/>
          <w:sz w:val="20"/>
          <w:szCs w:val="20"/>
        </w:rPr>
        <w:t xml:space="preserve">ady úrovne B do </w:t>
      </w:r>
      <w:r w:rsidR="00372C7D" w:rsidRPr="00BB5898">
        <w:rPr>
          <w:rFonts w:ascii="Arial" w:hAnsi="Arial" w:cs="Arial"/>
          <w:sz w:val="20"/>
          <w:szCs w:val="20"/>
        </w:rPr>
        <w:t>5 (</w:t>
      </w:r>
      <w:r w:rsidRPr="00BB5898">
        <w:rPr>
          <w:rFonts w:ascii="Arial" w:hAnsi="Arial" w:cs="Arial"/>
          <w:sz w:val="20"/>
          <w:szCs w:val="20"/>
        </w:rPr>
        <w:t>piatich</w:t>
      </w:r>
      <w:r w:rsidR="00372C7D" w:rsidRPr="00BB5898">
        <w:rPr>
          <w:rFonts w:ascii="Arial" w:hAnsi="Arial" w:cs="Arial"/>
          <w:sz w:val="20"/>
          <w:szCs w:val="20"/>
        </w:rPr>
        <w:t>)</w:t>
      </w:r>
      <w:r w:rsidRPr="00BB5898">
        <w:rPr>
          <w:rFonts w:ascii="Arial" w:hAnsi="Arial" w:cs="Arial"/>
          <w:sz w:val="20"/>
          <w:szCs w:val="20"/>
        </w:rPr>
        <w:t xml:space="preserve"> pracovných dní od podpísania zápisnice o akceptačnom teste a vady úrovne C do</w:t>
      </w:r>
      <w:r w:rsidR="00372C7D" w:rsidRPr="00BB5898">
        <w:rPr>
          <w:rFonts w:ascii="Arial" w:hAnsi="Arial" w:cs="Arial"/>
          <w:sz w:val="20"/>
          <w:szCs w:val="20"/>
        </w:rPr>
        <w:t xml:space="preserve"> 10 (</w:t>
      </w:r>
      <w:r w:rsidRPr="00BB5898">
        <w:rPr>
          <w:rFonts w:ascii="Arial" w:hAnsi="Arial" w:cs="Arial"/>
          <w:sz w:val="20"/>
          <w:szCs w:val="20"/>
        </w:rPr>
        <w:t>desiatich</w:t>
      </w:r>
      <w:r w:rsidR="00372C7D" w:rsidRPr="00BB5898">
        <w:rPr>
          <w:rFonts w:ascii="Arial" w:hAnsi="Arial" w:cs="Arial"/>
          <w:sz w:val="20"/>
          <w:szCs w:val="20"/>
        </w:rPr>
        <w:t>)</w:t>
      </w:r>
      <w:r w:rsidRPr="00BB5898">
        <w:rPr>
          <w:rFonts w:ascii="Arial" w:hAnsi="Arial" w:cs="Arial"/>
          <w:sz w:val="20"/>
          <w:szCs w:val="20"/>
        </w:rPr>
        <w:t xml:space="preserve"> pracovných dní od podpísania zápisnice o akceptačnom teste.</w:t>
      </w:r>
      <w:bookmarkEnd w:id="46"/>
    </w:p>
    <w:p w14:paraId="7081252D" w14:textId="171457DF" w:rsidR="00D63392" w:rsidRPr="00BB5898" w:rsidRDefault="00504ED0" w:rsidP="00C45AA3">
      <w:pPr>
        <w:pStyle w:val="MLOdsek"/>
        <w:spacing w:before="120" w:line="290" w:lineRule="auto"/>
        <w:ind w:left="567" w:hanging="567"/>
        <w:rPr>
          <w:rFonts w:ascii="Arial" w:hAnsi="Arial" w:cs="Arial"/>
          <w:sz w:val="20"/>
          <w:szCs w:val="20"/>
        </w:rPr>
      </w:pPr>
      <w:bookmarkStart w:id="47" w:name="_Ref95809138"/>
      <w:r w:rsidRPr="00BB5898">
        <w:rPr>
          <w:rFonts w:ascii="Arial" w:hAnsi="Arial" w:cs="Arial"/>
          <w:sz w:val="20"/>
          <w:szCs w:val="20"/>
        </w:rPr>
        <w:t>Ak sa Zmluvné strany nedohodnú inak, Zhotoviteľ je povinný odovzdať Objednávateľovi dokumentáciu k</w:t>
      </w:r>
      <w:r w:rsidR="001931F5" w:rsidRPr="00BB5898">
        <w:rPr>
          <w:rFonts w:ascii="Arial" w:hAnsi="Arial" w:cs="Arial"/>
          <w:sz w:val="20"/>
          <w:szCs w:val="20"/>
        </w:rPr>
        <w:t> </w:t>
      </w:r>
      <w:r w:rsidRPr="00BB5898">
        <w:rPr>
          <w:rFonts w:ascii="Arial" w:hAnsi="Arial" w:cs="Arial"/>
          <w:sz w:val="20"/>
          <w:szCs w:val="20"/>
        </w:rPr>
        <w:t>Diel</w:t>
      </w:r>
      <w:r w:rsidR="001931F5" w:rsidRPr="00BB5898">
        <w:rPr>
          <w:rFonts w:ascii="Arial" w:hAnsi="Arial" w:cs="Arial"/>
          <w:sz w:val="20"/>
          <w:szCs w:val="20"/>
        </w:rPr>
        <w:t>u alebo jeho časti</w:t>
      </w:r>
      <w:r w:rsidRPr="00BB5898">
        <w:rPr>
          <w:rFonts w:ascii="Arial" w:hAnsi="Arial" w:cs="Arial"/>
          <w:sz w:val="20"/>
          <w:szCs w:val="20"/>
        </w:rPr>
        <w:t xml:space="preserve"> </w:t>
      </w:r>
      <w:r w:rsidR="00DB5EAE">
        <w:rPr>
          <w:rFonts w:ascii="Arial" w:hAnsi="Arial" w:cs="Arial"/>
          <w:sz w:val="20"/>
          <w:szCs w:val="20"/>
        </w:rPr>
        <w:t>na elektronickom zariadení/nosiči dát (USB prenosné zariadenie)</w:t>
      </w:r>
      <w:r w:rsidRPr="00BB5898">
        <w:rPr>
          <w:rFonts w:ascii="Arial" w:hAnsi="Arial" w:cs="Arial"/>
          <w:sz w:val="20"/>
          <w:szCs w:val="20"/>
        </w:rPr>
        <w:t xml:space="preserve"> alebo na inom vhodnom, dohodnutom nosiči dát</w:t>
      </w:r>
      <w:r w:rsidR="00010C38" w:rsidRPr="00BB5898">
        <w:rPr>
          <w:rFonts w:ascii="Arial" w:hAnsi="Arial" w:cs="Arial"/>
          <w:sz w:val="20"/>
          <w:szCs w:val="20"/>
          <w:lang w:eastAsia="sk-SK"/>
        </w:rPr>
        <w:t xml:space="preserve"> a v prípade potreby a požiadavky Objednávateľa aj v jednom vyhotovení v písomnej forme</w:t>
      </w:r>
      <w:r w:rsidR="00C97B43" w:rsidRPr="00BB5898">
        <w:rPr>
          <w:rFonts w:ascii="Arial" w:hAnsi="Arial" w:cs="Arial"/>
          <w:sz w:val="20"/>
          <w:szCs w:val="20"/>
        </w:rPr>
        <w:t xml:space="preserve"> pri </w:t>
      </w:r>
      <w:r w:rsidR="002352F7" w:rsidRPr="00BB5898">
        <w:rPr>
          <w:rFonts w:ascii="Arial" w:hAnsi="Arial" w:cs="Arial"/>
          <w:sz w:val="20"/>
          <w:szCs w:val="20"/>
        </w:rPr>
        <w:t xml:space="preserve">podpise Akceptačného protokolu. </w:t>
      </w:r>
      <w:r w:rsidRPr="00BB5898">
        <w:rPr>
          <w:rFonts w:ascii="Arial" w:hAnsi="Arial" w:cs="Arial"/>
          <w:sz w:val="20"/>
          <w:szCs w:val="20"/>
        </w:rPr>
        <w:t>Dokumentácia, ktorá je súčasťou Diela, bude akceptovaná nasledovne:</w:t>
      </w:r>
      <w:bookmarkEnd w:id="47"/>
    </w:p>
    <w:p w14:paraId="72E2EDC4" w14:textId="559C9CCA" w:rsidR="00B00C46" w:rsidRPr="00BB5898" w:rsidRDefault="00B00C46" w:rsidP="00BB5898">
      <w:pPr>
        <w:pStyle w:val="MLOdsek"/>
        <w:numPr>
          <w:ilvl w:val="2"/>
          <w:numId w:val="5"/>
        </w:numPr>
        <w:tabs>
          <w:tab w:val="clear" w:pos="1134"/>
        </w:tabs>
        <w:spacing w:before="120" w:line="290" w:lineRule="auto"/>
        <w:ind w:left="851" w:hanging="284"/>
        <w:rPr>
          <w:rFonts w:ascii="Arial" w:hAnsi="Arial" w:cs="Arial"/>
          <w:sz w:val="20"/>
          <w:szCs w:val="20"/>
          <w:lang w:eastAsia="sk-SK"/>
        </w:rPr>
      </w:pPr>
      <w:r w:rsidRPr="00BB5898">
        <w:rPr>
          <w:rFonts w:ascii="Arial" w:hAnsi="Arial" w:cs="Arial"/>
          <w:sz w:val="20"/>
          <w:szCs w:val="20"/>
          <w:lang w:eastAsia="sk-SK"/>
        </w:rPr>
        <w:t>Objednávateľ  je oprávnený zaslať pripomienky k dokumentácii k Dielu v dohodnutom formáte v lehote do 10 (desiatich) pracovných dní odo dňa jej odovzdania Objednávateľovi</w:t>
      </w:r>
      <w:r w:rsidR="00BA7676">
        <w:rPr>
          <w:rFonts w:ascii="Arial" w:hAnsi="Arial" w:cs="Arial"/>
          <w:sz w:val="20"/>
          <w:szCs w:val="20"/>
          <w:lang w:eastAsia="sk-SK"/>
        </w:rPr>
        <w:t>,</w:t>
      </w:r>
    </w:p>
    <w:p w14:paraId="0197777F" w14:textId="7437DC9A" w:rsidR="00B00C46" w:rsidRPr="00BB5898" w:rsidRDefault="002B5185" w:rsidP="00BB5898">
      <w:pPr>
        <w:pStyle w:val="MLOdsek"/>
        <w:numPr>
          <w:ilvl w:val="2"/>
          <w:numId w:val="5"/>
        </w:numPr>
        <w:tabs>
          <w:tab w:val="clear" w:pos="1134"/>
        </w:tabs>
        <w:spacing w:before="120" w:line="290" w:lineRule="auto"/>
        <w:ind w:left="851" w:hanging="284"/>
        <w:rPr>
          <w:rFonts w:ascii="Arial" w:hAnsi="Arial" w:cs="Arial"/>
          <w:sz w:val="20"/>
          <w:szCs w:val="20"/>
          <w:lang w:eastAsia="sk-SK"/>
        </w:rPr>
      </w:pPr>
      <w:r w:rsidRPr="00BB5898">
        <w:rPr>
          <w:rFonts w:ascii="Arial" w:hAnsi="Arial" w:cs="Arial"/>
          <w:sz w:val="20"/>
          <w:szCs w:val="20"/>
        </w:rPr>
        <w:lastRenderedPageBreak/>
        <w:t>Zhotoviteľ je povinný pripomienky odborne posúdiť a upraviť dokumentáciu podľa vznesených pripomienok, ktoré nerozširujú predmet Diela, najneskôr do 7 (siedmich) pracovných dní od zaslania pripomienok Objednávateľa podľa písmena a)</w:t>
      </w:r>
      <w:r w:rsidR="00E0737C">
        <w:rPr>
          <w:rFonts w:ascii="Arial" w:hAnsi="Arial" w:cs="Arial"/>
          <w:sz w:val="20"/>
          <w:szCs w:val="20"/>
        </w:rPr>
        <w:t xml:space="preserve"> predchádzajúcej vety</w:t>
      </w:r>
      <w:r w:rsidRPr="00BB5898">
        <w:rPr>
          <w:rFonts w:ascii="Arial" w:hAnsi="Arial" w:cs="Arial"/>
          <w:sz w:val="20"/>
          <w:szCs w:val="20"/>
        </w:rPr>
        <w:t>. Ak nie je možné niektorú z pripomienok Objednávateľa akceptovať, Zhotoviteľ  túto skutočnosť bezodkladne oznámi a písomne vysvetlí Objednávateľovi v lehote podľa predchádzajúcej vety</w:t>
      </w:r>
      <w:r w:rsidR="00BA7676">
        <w:rPr>
          <w:rFonts w:ascii="Arial" w:hAnsi="Arial" w:cs="Arial"/>
          <w:sz w:val="20"/>
          <w:szCs w:val="20"/>
        </w:rPr>
        <w:t>,</w:t>
      </w:r>
    </w:p>
    <w:p w14:paraId="750A3019" w14:textId="6A6BD972" w:rsidR="003530BA" w:rsidRPr="00BB5898" w:rsidRDefault="00B00C46" w:rsidP="00BB5898">
      <w:pPr>
        <w:pStyle w:val="MLOdsek"/>
        <w:numPr>
          <w:ilvl w:val="2"/>
          <w:numId w:val="5"/>
        </w:numPr>
        <w:tabs>
          <w:tab w:val="clear" w:pos="1134"/>
        </w:tabs>
        <w:spacing w:before="120" w:line="290" w:lineRule="auto"/>
        <w:ind w:left="851" w:hanging="284"/>
        <w:rPr>
          <w:rFonts w:ascii="Arial" w:hAnsi="Arial" w:cs="Arial"/>
          <w:sz w:val="20"/>
          <w:szCs w:val="20"/>
          <w:lang w:eastAsia="sk-SK"/>
        </w:rPr>
      </w:pPr>
      <w:r w:rsidRPr="00BB5898">
        <w:rPr>
          <w:rFonts w:ascii="Arial" w:hAnsi="Arial" w:cs="Arial"/>
          <w:sz w:val="20"/>
          <w:szCs w:val="20"/>
          <w:lang w:eastAsia="sk-SK"/>
        </w:rPr>
        <w:t>Objednávateľ je povinný do 5 (piatich) pracovných dní od dodania prepracovanej dokumentácie podľa písmena b) preveriť spôsob zapracovania pripomienok a v prípade nesúhlasu v uvedenej lehote zaslať svoje stanovisko Zhotoviteľovi</w:t>
      </w:r>
      <w:r w:rsidR="00B90214" w:rsidRPr="00BB5898">
        <w:rPr>
          <w:rFonts w:ascii="Arial" w:hAnsi="Arial" w:cs="Arial"/>
          <w:sz w:val="20"/>
          <w:szCs w:val="20"/>
          <w:lang w:eastAsia="sk-SK"/>
        </w:rPr>
        <w:t xml:space="preserve">, pričom Akceptačný protokol nemôže byť podpísaný. </w:t>
      </w:r>
    </w:p>
    <w:p w14:paraId="2C4773FB" w14:textId="14D56082" w:rsidR="00BA7676" w:rsidRPr="004E531A" w:rsidRDefault="00E0737C" w:rsidP="004E531A">
      <w:pPr>
        <w:pStyle w:val="MLOdsek"/>
        <w:spacing w:before="120" w:line="290" w:lineRule="auto"/>
        <w:ind w:left="567" w:hanging="567"/>
        <w:rPr>
          <w:rFonts w:ascii="Arial" w:hAnsi="Arial" w:cs="Arial"/>
          <w:sz w:val="20"/>
          <w:szCs w:val="20"/>
        </w:rPr>
      </w:pPr>
      <w:r w:rsidRPr="0057781F">
        <w:rPr>
          <w:rFonts w:ascii="Arial" w:hAnsi="Arial" w:cs="Arial"/>
          <w:sz w:val="20"/>
          <w:szCs w:val="20"/>
        </w:rPr>
        <w:t xml:space="preserve">Márne uplynutie </w:t>
      </w:r>
      <w:r w:rsidR="00BA7676" w:rsidRPr="0057781F">
        <w:rPr>
          <w:rFonts w:ascii="Arial" w:hAnsi="Arial" w:cs="Arial"/>
          <w:sz w:val="20"/>
          <w:szCs w:val="20"/>
        </w:rPr>
        <w:t>ktorejkoľvek</w:t>
      </w:r>
      <w:r w:rsidRPr="0057781F">
        <w:rPr>
          <w:rFonts w:ascii="Arial" w:hAnsi="Arial" w:cs="Arial"/>
          <w:sz w:val="20"/>
          <w:szCs w:val="20"/>
        </w:rPr>
        <w:t xml:space="preserve"> z lehôt v zmysle bodu </w:t>
      </w:r>
      <w:r w:rsidR="004E531A">
        <w:rPr>
          <w:rFonts w:ascii="Arial" w:hAnsi="Arial" w:cs="Arial"/>
          <w:sz w:val="20"/>
          <w:szCs w:val="20"/>
        </w:rPr>
        <w:fldChar w:fldCharType="begin"/>
      </w:r>
      <w:r w:rsidR="004E531A">
        <w:rPr>
          <w:rFonts w:ascii="Arial" w:hAnsi="Arial" w:cs="Arial"/>
          <w:sz w:val="20"/>
          <w:szCs w:val="20"/>
        </w:rPr>
        <w:instrText xml:space="preserve"> REF _Ref95809138 \r \h </w:instrText>
      </w:r>
      <w:r w:rsidR="004E531A">
        <w:rPr>
          <w:rFonts w:ascii="Arial" w:hAnsi="Arial" w:cs="Arial"/>
          <w:sz w:val="20"/>
          <w:szCs w:val="20"/>
        </w:rPr>
      </w:r>
      <w:r w:rsidR="004E531A">
        <w:rPr>
          <w:rFonts w:ascii="Arial" w:hAnsi="Arial" w:cs="Arial"/>
          <w:sz w:val="20"/>
          <w:szCs w:val="20"/>
        </w:rPr>
        <w:fldChar w:fldCharType="separate"/>
      </w:r>
      <w:r w:rsidR="004E531A">
        <w:rPr>
          <w:rFonts w:ascii="Arial" w:hAnsi="Arial" w:cs="Arial"/>
          <w:sz w:val="20"/>
          <w:szCs w:val="20"/>
        </w:rPr>
        <w:t>6.14</w:t>
      </w:r>
      <w:r w:rsidR="004E531A">
        <w:rPr>
          <w:rFonts w:ascii="Arial" w:hAnsi="Arial" w:cs="Arial"/>
          <w:sz w:val="20"/>
          <w:szCs w:val="20"/>
        </w:rPr>
        <w:fldChar w:fldCharType="end"/>
      </w:r>
      <w:r w:rsidR="004E531A" w:rsidRPr="004E531A">
        <w:rPr>
          <w:rFonts w:ascii="Arial" w:hAnsi="Arial" w:cs="Arial"/>
          <w:sz w:val="20"/>
          <w:szCs w:val="20"/>
        </w:rPr>
        <w:t xml:space="preserve"> </w:t>
      </w:r>
      <w:r w:rsidRPr="004E531A">
        <w:rPr>
          <w:rFonts w:ascii="Arial" w:hAnsi="Arial" w:cs="Arial"/>
          <w:sz w:val="20"/>
          <w:szCs w:val="20"/>
        </w:rPr>
        <w:t xml:space="preserve">Zmluvy o dielo spôsobené nekonaním Zmluvnej strany </w:t>
      </w:r>
      <w:r w:rsidR="003D2558" w:rsidRPr="004E531A">
        <w:rPr>
          <w:rFonts w:ascii="Arial" w:hAnsi="Arial" w:cs="Arial"/>
          <w:sz w:val="20"/>
          <w:szCs w:val="20"/>
        </w:rPr>
        <w:t xml:space="preserve">je omeškaním druhej Zmluvnej strany. </w:t>
      </w:r>
    </w:p>
    <w:p w14:paraId="4FC3847D" w14:textId="152E4CDD" w:rsidR="003530BA" w:rsidRPr="00BB5898" w:rsidRDefault="003530BA" w:rsidP="003D2558">
      <w:pPr>
        <w:pStyle w:val="MLOdsek"/>
        <w:spacing w:before="120" w:line="290" w:lineRule="auto"/>
        <w:ind w:left="567" w:hanging="567"/>
        <w:rPr>
          <w:rFonts w:ascii="Arial" w:hAnsi="Arial" w:cs="Arial"/>
          <w:sz w:val="20"/>
          <w:szCs w:val="20"/>
        </w:rPr>
      </w:pPr>
      <w:r w:rsidRPr="00BB5898">
        <w:rPr>
          <w:rFonts w:ascii="Arial" w:hAnsi="Arial" w:cs="Arial"/>
          <w:sz w:val="20"/>
          <w:szCs w:val="20"/>
        </w:rPr>
        <w:t xml:space="preserve">Zhotoviteľ je povinný </w:t>
      </w:r>
      <w:r w:rsidR="003C5138" w:rsidRPr="00BB5898">
        <w:rPr>
          <w:rFonts w:ascii="Arial" w:hAnsi="Arial" w:cs="Arial"/>
          <w:sz w:val="20"/>
          <w:szCs w:val="20"/>
        </w:rPr>
        <w:t>odovzdať</w:t>
      </w:r>
      <w:r w:rsidRPr="00BB5898">
        <w:rPr>
          <w:rFonts w:ascii="Arial" w:hAnsi="Arial" w:cs="Arial"/>
          <w:sz w:val="20"/>
          <w:szCs w:val="20"/>
        </w:rPr>
        <w:t xml:space="preserve"> Objednávateľovi súčasne s </w:t>
      </w:r>
      <w:r w:rsidR="003C5138" w:rsidRPr="00BB5898">
        <w:rPr>
          <w:rFonts w:ascii="Arial" w:hAnsi="Arial" w:cs="Arial"/>
          <w:sz w:val="20"/>
          <w:szCs w:val="20"/>
        </w:rPr>
        <w:t>odovzdaním</w:t>
      </w:r>
      <w:r w:rsidRPr="00BB5898">
        <w:rPr>
          <w:rFonts w:ascii="Arial" w:hAnsi="Arial" w:cs="Arial"/>
          <w:sz w:val="20"/>
          <w:szCs w:val="20"/>
        </w:rPr>
        <w:t xml:space="preserve"> </w:t>
      </w:r>
      <w:r w:rsidRPr="00BB5898">
        <w:rPr>
          <w:rFonts w:ascii="Arial" w:hAnsi="Arial" w:cs="Arial"/>
          <w:caps/>
          <w:sz w:val="20"/>
          <w:szCs w:val="20"/>
        </w:rPr>
        <w:t>D</w:t>
      </w:r>
      <w:r w:rsidR="000F7BFA" w:rsidRPr="00BB5898">
        <w:rPr>
          <w:rFonts w:ascii="Arial" w:hAnsi="Arial" w:cs="Arial"/>
          <w:sz w:val="20"/>
          <w:szCs w:val="20"/>
        </w:rPr>
        <w:t>iela</w:t>
      </w:r>
      <w:r w:rsidR="001E7587" w:rsidRPr="00BB5898">
        <w:rPr>
          <w:rFonts w:ascii="Arial" w:hAnsi="Arial" w:cs="Arial"/>
          <w:sz w:val="20"/>
          <w:szCs w:val="20"/>
        </w:rPr>
        <w:t xml:space="preserve"> dokumentáciu k Informačnému systému</w:t>
      </w:r>
      <w:r w:rsidR="00606F50" w:rsidRPr="00BB5898">
        <w:rPr>
          <w:rFonts w:ascii="Arial" w:hAnsi="Arial" w:cs="Arial"/>
          <w:sz w:val="20"/>
          <w:szCs w:val="20"/>
        </w:rPr>
        <w:t xml:space="preserve"> minimálne v súlade a v</w:t>
      </w:r>
      <w:r w:rsidR="003C5138" w:rsidRPr="00BB5898">
        <w:rPr>
          <w:rFonts w:ascii="Arial" w:hAnsi="Arial" w:cs="Arial"/>
          <w:sz w:val="20"/>
          <w:szCs w:val="20"/>
        </w:rPr>
        <w:t> </w:t>
      </w:r>
      <w:r w:rsidR="00606F50" w:rsidRPr="00BB5898">
        <w:rPr>
          <w:rFonts w:ascii="Arial" w:hAnsi="Arial" w:cs="Arial"/>
          <w:sz w:val="20"/>
          <w:szCs w:val="20"/>
        </w:rPr>
        <w:t>rozsahu</w:t>
      </w:r>
      <w:r w:rsidR="003C5138" w:rsidRPr="00BB5898">
        <w:rPr>
          <w:rFonts w:ascii="Arial" w:hAnsi="Arial" w:cs="Arial"/>
          <w:sz w:val="20"/>
          <w:szCs w:val="20"/>
        </w:rPr>
        <w:t xml:space="preserve"> </w:t>
      </w:r>
      <w:r w:rsidR="002352F7" w:rsidRPr="00BB5898">
        <w:rPr>
          <w:rFonts w:ascii="Arial" w:hAnsi="Arial" w:cs="Arial"/>
          <w:sz w:val="20"/>
          <w:szCs w:val="20"/>
        </w:rPr>
        <w:t>p</w:t>
      </w:r>
      <w:r w:rsidR="003C5138" w:rsidRPr="00BB5898">
        <w:rPr>
          <w:rFonts w:ascii="Arial" w:hAnsi="Arial" w:cs="Arial"/>
          <w:sz w:val="20"/>
          <w:szCs w:val="20"/>
        </w:rPr>
        <w:t>rílohy č. 1</w:t>
      </w:r>
      <w:r w:rsidR="00606F50" w:rsidRPr="00BB5898">
        <w:rPr>
          <w:rFonts w:ascii="Arial" w:hAnsi="Arial" w:cs="Arial"/>
          <w:sz w:val="20"/>
          <w:szCs w:val="20"/>
        </w:rPr>
        <w:t xml:space="preserve"> </w:t>
      </w:r>
      <w:r w:rsidR="00606F50" w:rsidRPr="003D2558">
        <w:rPr>
          <w:rFonts w:ascii="Arial" w:hAnsi="Arial" w:cs="Arial"/>
          <w:sz w:val="20"/>
          <w:szCs w:val="20"/>
        </w:rPr>
        <w:t>Vyhlášky</w:t>
      </w:r>
      <w:r w:rsidR="001E7587" w:rsidRPr="003D2558">
        <w:rPr>
          <w:rFonts w:ascii="Arial" w:hAnsi="Arial" w:cs="Arial"/>
          <w:sz w:val="20"/>
          <w:szCs w:val="20"/>
        </w:rPr>
        <w:t xml:space="preserve"> č.</w:t>
      </w:r>
      <w:r w:rsidR="003D2558" w:rsidRPr="003D2558">
        <w:rPr>
          <w:rFonts w:ascii="Arial" w:hAnsi="Arial" w:cs="Arial"/>
          <w:sz w:val="20"/>
          <w:szCs w:val="20"/>
        </w:rPr>
        <w:t xml:space="preserve"> 85/2020</w:t>
      </w:r>
      <w:r w:rsidR="00606F50" w:rsidRPr="003D2558">
        <w:rPr>
          <w:rFonts w:ascii="Arial" w:hAnsi="Arial" w:cs="Arial"/>
          <w:sz w:val="20"/>
          <w:szCs w:val="20"/>
        </w:rPr>
        <w:t>:</w:t>
      </w:r>
    </w:p>
    <w:p w14:paraId="0ED138A4" w14:textId="7397F61D" w:rsidR="003530BA" w:rsidRPr="00BB5898" w:rsidRDefault="00A8476E" w:rsidP="003D2558">
      <w:pPr>
        <w:pStyle w:val="MLOdsek"/>
        <w:numPr>
          <w:ilvl w:val="2"/>
          <w:numId w:val="5"/>
        </w:numPr>
        <w:tabs>
          <w:tab w:val="clear" w:pos="1134"/>
        </w:tabs>
        <w:spacing w:before="120" w:line="290" w:lineRule="auto"/>
        <w:ind w:hanging="567"/>
        <w:rPr>
          <w:rFonts w:ascii="Arial" w:hAnsi="Arial" w:cs="Arial"/>
          <w:sz w:val="20"/>
          <w:szCs w:val="20"/>
        </w:rPr>
      </w:pPr>
      <w:r w:rsidRPr="00BB5898">
        <w:rPr>
          <w:rFonts w:ascii="Arial" w:hAnsi="Arial" w:cs="Arial"/>
          <w:b/>
          <w:sz w:val="20"/>
          <w:szCs w:val="20"/>
        </w:rPr>
        <w:t xml:space="preserve">Vytvorené </w:t>
      </w:r>
      <w:r w:rsidR="003530BA" w:rsidRPr="00BB5898">
        <w:rPr>
          <w:rFonts w:ascii="Arial" w:hAnsi="Arial" w:cs="Arial"/>
          <w:b/>
          <w:sz w:val="20"/>
          <w:szCs w:val="20"/>
        </w:rPr>
        <w:t>zdrojové kódy</w:t>
      </w:r>
      <w:r w:rsidR="00AE5330" w:rsidRPr="00BB5898">
        <w:rPr>
          <w:rFonts w:ascii="Arial" w:hAnsi="Arial" w:cs="Arial"/>
          <w:sz w:val="20"/>
          <w:szCs w:val="20"/>
        </w:rPr>
        <w:t xml:space="preserve"> spôsobom </w:t>
      </w:r>
      <w:r w:rsidR="003530BA" w:rsidRPr="00BB5898">
        <w:rPr>
          <w:rFonts w:ascii="Arial" w:hAnsi="Arial" w:cs="Arial"/>
          <w:sz w:val="20"/>
          <w:szCs w:val="20"/>
        </w:rPr>
        <w:t xml:space="preserve"> </w:t>
      </w:r>
      <w:r w:rsidR="001F06C4" w:rsidRPr="00BB5898">
        <w:rPr>
          <w:rFonts w:ascii="Arial" w:hAnsi="Arial" w:cs="Arial"/>
          <w:sz w:val="20"/>
          <w:szCs w:val="20"/>
        </w:rPr>
        <w:t>ako je dohodnuté v</w:t>
      </w:r>
      <w:r w:rsidR="00B863D3">
        <w:rPr>
          <w:rFonts w:ascii="Arial" w:hAnsi="Arial" w:cs="Arial"/>
          <w:sz w:val="20"/>
          <w:szCs w:val="20"/>
        </w:rPr>
        <w:t> čl.</w:t>
      </w:r>
      <w:r w:rsidR="00B44518" w:rsidRPr="00BB5898">
        <w:rPr>
          <w:rFonts w:ascii="Arial" w:hAnsi="Arial" w:cs="Arial"/>
          <w:sz w:val="20"/>
          <w:szCs w:val="20"/>
        </w:rPr>
        <w:t xml:space="preserve"> </w:t>
      </w:r>
      <w:r w:rsidR="00DB5EAE">
        <w:rPr>
          <w:rFonts w:ascii="Arial" w:hAnsi="Arial" w:cs="Arial"/>
          <w:sz w:val="20"/>
          <w:szCs w:val="20"/>
        </w:rPr>
        <w:fldChar w:fldCharType="begin"/>
      </w:r>
      <w:r w:rsidR="00DB5EAE">
        <w:rPr>
          <w:rFonts w:ascii="Arial" w:hAnsi="Arial" w:cs="Arial"/>
          <w:sz w:val="20"/>
          <w:szCs w:val="20"/>
        </w:rPr>
        <w:instrText xml:space="preserve"> REF _Ref95809179 \r \h </w:instrText>
      </w:r>
      <w:r w:rsidR="00DB5EAE">
        <w:rPr>
          <w:rFonts w:ascii="Arial" w:hAnsi="Arial" w:cs="Arial"/>
          <w:sz w:val="20"/>
          <w:szCs w:val="20"/>
        </w:rPr>
      </w:r>
      <w:r w:rsidR="00DB5EAE">
        <w:rPr>
          <w:rFonts w:ascii="Arial" w:hAnsi="Arial" w:cs="Arial"/>
          <w:sz w:val="20"/>
          <w:szCs w:val="20"/>
        </w:rPr>
        <w:fldChar w:fldCharType="separate"/>
      </w:r>
      <w:r w:rsidR="00DB5EAE">
        <w:rPr>
          <w:rFonts w:ascii="Arial" w:hAnsi="Arial" w:cs="Arial"/>
          <w:sz w:val="20"/>
          <w:szCs w:val="20"/>
        </w:rPr>
        <w:t>10</w:t>
      </w:r>
      <w:r w:rsidR="00DB5EAE">
        <w:rPr>
          <w:rFonts w:ascii="Arial" w:hAnsi="Arial" w:cs="Arial"/>
          <w:sz w:val="20"/>
          <w:szCs w:val="20"/>
        </w:rPr>
        <w:fldChar w:fldCharType="end"/>
      </w:r>
      <w:r w:rsidRPr="00BB5898">
        <w:rPr>
          <w:rFonts w:ascii="Arial" w:hAnsi="Arial" w:cs="Arial"/>
          <w:sz w:val="20"/>
          <w:szCs w:val="20"/>
        </w:rPr>
        <w:t xml:space="preserve">tejto </w:t>
      </w:r>
      <w:r w:rsidR="000101B8" w:rsidRPr="00BB5898">
        <w:rPr>
          <w:rFonts w:ascii="Arial" w:hAnsi="Arial" w:cs="Arial"/>
          <w:sz w:val="20"/>
          <w:szCs w:val="20"/>
        </w:rPr>
        <w:t>Zmluvy o dielo</w:t>
      </w:r>
      <w:r w:rsidR="00AE5330" w:rsidRPr="00BB5898">
        <w:rPr>
          <w:rFonts w:ascii="Arial" w:hAnsi="Arial" w:cs="Arial"/>
          <w:sz w:val="20"/>
          <w:szCs w:val="20"/>
        </w:rPr>
        <w:t>,</w:t>
      </w:r>
    </w:p>
    <w:p w14:paraId="0535443C" w14:textId="7EDC38C4" w:rsidR="003530BA" w:rsidRPr="00BB5898" w:rsidRDefault="003530BA" w:rsidP="003D2558">
      <w:pPr>
        <w:pStyle w:val="MLOdsek"/>
        <w:numPr>
          <w:ilvl w:val="2"/>
          <w:numId w:val="5"/>
        </w:numPr>
        <w:tabs>
          <w:tab w:val="clear" w:pos="1134"/>
        </w:tabs>
        <w:spacing w:before="120" w:line="290" w:lineRule="auto"/>
        <w:ind w:hanging="567"/>
        <w:rPr>
          <w:rFonts w:ascii="Arial" w:hAnsi="Arial" w:cs="Arial"/>
          <w:sz w:val="20"/>
          <w:szCs w:val="20"/>
        </w:rPr>
      </w:pPr>
      <w:r w:rsidRPr="00BB5898">
        <w:rPr>
          <w:rFonts w:ascii="Arial" w:hAnsi="Arial" w:cs="Arial"/>
          <w:b/>
          <w:sz w:val="20"/>
          <w:szCs w:val="20"/>
        </w:rPr>
        <w:t>technickú dokumentáciu</w:t>
      </w:r>
      <w:r w:rsidRPr="00BB5898">
        <w:rPr>
          <w:rFonts w:ascii="Arial" w:hAnsi="Arial" w:cs="Arial"/>
          <w:sz w:val="20"/>
          <w:szCs w:val="20"/>
        </w:rPr>
        <w:t xml:space="preserve"> v slovenskom jazyku, ktorá bude obsahovať: postup skompilovania aplikácie, dátový model </w:t>
      </w:r>
      <w:r w:rsidR="000101B8" w:rsidRPr="00BB5898">
        <w:rPr>
          <w:rFonts w:ascii="Arial" w:hAnsi="Arial" w:cs="Arial"/>
          <w:sz w:val="20"/>
          <w:szCs w:val="20"/>
        </w:rPr>
        <w:t xml:space="preserve">Informačného </w:t>
      </w:r>
      <w:r w:rsidRPr="00BB5898">
        <w:rPr>
          <w:rFonts w:ascii="Arial" w:hAnsi="Arial" w:cs="Arial"/>
          <w:sz w:val="20"/>
          <w:szCs w:val="20"/>
        </w:rPr>
        <w:t>systému, popis integračnej, aplikačnej a technickej architektúry, väzby na iné systémy, popis tokov dát, procesné modely elektronických služieb,</w:t>
      </w:r>
    </w:p>
    <w:p w14:paraId="69DDAA19" w14:textId="3B7EE6AB" w:rsidR="003530BA" w:rsidRPr="00BB5898" w:rsidRDefault="003530BA" w:rsidP="003D2558">
      <w:pPr>
        <w:pStyle w:val="MLOdsek"/>
        <w:numPr>
          <w:ilvl w:val="2"/>
          <w:numId w:val="5"/>
        </w:numPr>
        <w:tabs>
          <w:tab w:val="clear" w:pos="1134"/>
        </w:tabs>
        <w:spacing w:before="120" w:line="290" w:lineRule="auto"/>
        <w:ind w:hanging="567"/>
        <w:rPr>
          <w:rFonts w:ascii="Arial" w:hAnsi="Arial" w:cs="Arial"/>
          <w:sz w:val="20"/>
          <w:szCs w:val="20"/>
        </w:rPr>
      </w:pPr>
      <w:r w:rsidRPr="00BB5898">
        <w:rPr>
          <w:rFonts w:ascii="Arial" w:hAnsi="Arial" w:cs="Arial"/>
          <w:b/>
          <w:sz w:val="20"/>
          <w:szCs w:val="20"/>
        </w:rPr>
        <w:t>prevádzkovú dokumentáciu</w:t>
      </w:r>
      <w:r w:rsidRPr="00BB5898">
        <w:rPr>
          <w:rFonts w:ascii="Arial" w:hAnsi="Arial" w:cs="Arial"/>
          <w:sz w:val="20"/>
          <w:szCs w:val="20"/>
        </w:rPr>
        <w:t xml:space="preserve"> v slovenskom jazyku, ktorá bude obsahovať: inštalačný postup aplikácie, konfiguráciu systémového SW, serverov a pracovných staníc, chybové stavy a postup ich riešenia, popis mechanizmu riadenia prístupu užívateľov k dátam a k funkciám aplikácie, popis procedúr pre zálohovanie a obnovu dát, popis použitých a navrhovaných technických číselníkov, ich naplnenie pri inicializácii.</w:t>
      </w:r>
    </w:p>
    <w:p w14:paraId="53BFA911" w14:textId="2C507409" w:rsidR="003530BA" w:rsidRPr="00BB5898" w:rsidRDefault="003530BA" w:rsidP="003D2558">
      <w:pPr>
        <w:pStyle w:val="MLOdsek"/>
        <w:numPr>
          <w:ilvl w:val="2"/>
          <w:numId w:val="5"/>
        </w:numPr>
        <w:tabs>
          <w:tab w:val="clear" w:pos="1134"/>
        </w:tabs>
        <w:spacing w:before="120" w:line="290" w:lineRule="auto"/>
        <w:ind w:hanging="567"/>
        <w:rPr>
          <w:rFonts w:ascii="Arial" w:hAnsi="Arial" w:cs="Arial"/>
          <w:sz w:val="20"/>
          <w:szCs w:val="20"/>
        </w:rPr>
      </w:pPr>
      <w:r w:rsidRPr="00BB5898">
        <w:rPr>
          <w:rFonts w:ascii="Arial" w:hAnsi="Arial" w:cs="Arial"/>
          <w:b/>
          <w:sz w:val="20"/>
          <w:szCs w:val="20"/>
        </w:rPr>
        <w:t>užívateľskú dokumentáciu</w:t>
      </w:r>
      <w:r w:rsidRPr="00BB5898">
        <w:rPr>
          <w:rFonts w:ascii="Arial" w:hAnsi="Arial" w:cs="Arial"/>
          <w:sz w:val="20"/>
          <w:szCs w:val="20"/>
        </w:rPr>
        <w:t xml:space="preserve"> v slovenskom jazyku v písomnej forme v počte 2 (dvoch) kusov, ktorá bude obsahovať: popis počítačového programu a jeho funkcií, postupy a úkony potrebné pre riadne užívanie počítačového programu, chybové a neštandardné stavy a dostupné spôsoby ich riešenia.</w:t>
      </w:r>
      <w:r w:rsidR="000F7BFA" w:rsidRPr="00BB5898">
        <w:rPr>
          <w:rFonts w:ascii="Arial" w:hAnsi="Arial" w:cs="Arial"/>
          <w:sz w:val="20"/>
          <w:szCs w:val="20"/>
        </w:rPr>
        <w:t xml:space="preserve"> </w:t>
      </w:r>
    </w:p>
    <w:p w14:paraId="4146F716" w14:textId="1561AFD8" w:rsidR="0098602D" w:rsidRPr="003D2558" w:rsidRDefault="00B90214" w:rsidP="003D2558">
      <w:pPr>
        <w:pStyle w:val="MLOdsek"/>
        <w:spacing w:before="120" w:line="290" w:lineRule="auto"/>
        <w:ind w:left="567" w:hanging="567"/>
        <w:rPr>
          <w:rFonts w:ascii="Arial" w:hAnsi="Arial" w:cs="Arial"/>
          <w:sz w:val="20"/>
          <w:szCs w:val="20"/>
        </w:rPr>
      </w:pPr>
      <w:bookmarkStart w:id="48" w:name="_Ref95810197"/>
      <w:r w:rsidRPr="003D2558">
        <w:rPr>
          <w:rFonts w:ascii="Arial" w:hAnsi="Arial" w:cs="Arial"/>
          <w:sz w:val="20"/>
          <w:szCs w:val="20"/>
        </w:rPr>
        <w:t>Ak došlo k odovzdaniu a prevzatiu Diela a zároveň Zhotoviteľ odstránil všetky vady Informačného systému</w:t>
      </w:r>
      <w:r w:rsidR="0098602D" w:rsidRPr="003D2558">
        <w:rPr>
          <w:rFonts w:ascii="Arial" w:hAnsi="Arial" w:cs="Arial"/>
          <w:sz w:val="20"/>
          <w:szCs w:val="20"/>
        </w:rPr>
        <w:t>, zmluvné strany vyhotovia záverečný akceptačný protokol (ďalej len „</w:t>
      </w:r>
      <w:r w:rsidR="0098602D" w:rsidRPr="003D2558">
        <w:rPr>
          <w:rFonts w:ascii="Arial" w:hAnsi="Arial" w:cs="Arial"/>
          <w:b/>
          <w:sz w:val="20"/>
          <w:szCs w:val="20"/>
        </w:rPr>
        <w:t>Záverečný akceptačný protokol</w:t>
      </w:r>
      <w:r w:rsidR="00684AD8" w:rsidRPr="003D2558">
        <w:rPr>
          <w:rFonts w:ascii="Arial" w:hAnsi="Arial" w:cs="Arial"/>
          <w:sz w:val="20"/>
          <w:szCs w:val="20"/>
        </w:rPr>
        <w:t>“).</w:t>
      </w:r>
      <w:r w:rsidR="002352F7" w:rsidRPr="003D2558">
        <w:rPr>
          <w:rFonts w:ascii="Arial" w:hAnsi="Arial" w:cs="Arial"/>
          <w:sz w:val="20"/>
          <w:szCs w:val="20"/>
        </w:rPr>
        <w:t xml:space="preserve"> </w:t>
      </w:r>
      <w:r w:rsidRPr="003D2558">
        <w:rPr>
          <w:rFonts w:ascii="Arial" w:hAnsi="Arial" w:cs="Arial"/>
          <w:sz w:val="20"/>
          <w:szCs w:val="20"/>
        </w:rPr>
        <w:t xml:space="preserve">Záverečný akceptačný protokol musí byť pred jeho podpisom </w:t>
      </w:r>
      <w:r w:rsidR="00540D9C" w:rsidRPr="003D2558">
        <w:rPr>
          <w:rFonts w:ascii="Arial" w:hAnsi="Arial" w:cs="Arial"/>
          <w:sz w:val="20"/>
          <w:szCs w:val="20"/>
        </w:rPr>
        <w:t>schválený Ri</w:t>
      </w:r>
      <w:r w:rsidRPr="003D2558">
        <w:rPr>
          <w:rFonts w:ascii="Arial" w:hAnsi="Arial" w:cs="Arial"/>
          <w:sz w:val="20"/>
          <w:szCs w:val="20"/>
        </w:rPr>
        <w:t>adiacim výborom projektu</w:t>
      </w:r>
      <w:r w:rsidRPr="003D2558">
        <w:rPr>
          <w:rFonts w:ascii="Arial" w:hAnsi="Arial" w:cs="Arial"/>
          <w:b/>
          <w:sz w:val="20"/>
          <w:szCs w:val="20"/>
        </w:rPr>
        <w:t xml:space="preserve">. </w:t>
      </w:r>
      <w:r w:rsidRPr="00B31022">
        <w:rPr>
          <w:rFonts w:ascii="Arial" w:hAnsi="Arial" w:cs="Arial"/>
          <w:sz w:val="20"/>
          <w:szCs w:val="20"/>
        </w:rPr>
        <w:t>P</w:t>
      </w:r>
      <w:r w:rsidR="00910A05" w:rsidRPr="00B31022">
        <w:rPr>
          <w:rFonts w:ascii="Arial" w:hAnsi="Arial" w:cs="Arial"/>
          <w:sz w:val="20"/>
          <w:szCs w:val="20"/>
        </w:rPr>
        <w:t xml:space="preserve">odpísaním Záverečného akceptačného protokolu </w:t>
      </w:r>
      <w:r w:rsidR="00A92106" w:rsidRPr="00B31022">
        <w:rPr>
          <w:rFonts w:ascii="Arial" w:hAnsi="Arial" w:cs="Arial"/>
          <w:sz w:val="20"/>
          <w:szCs w:val="20"/>
        </w:rPr>
        <w:t xml:space="preserve">oprávnenými osobami Zmluvných strán podľa </w:t>
      </w:r>
      <w:r w:rsidR="00B863D3">
        <w:rPr>
          <w:rFonts w:ascii="Arial" w:hAnsi="Arial" w:cs="Arial"/>
          <w:sz w:val="20"/>
          <w:szCs w:val="20"/>
        </w:rPr>
        <w:t>čl.</w:t>
      </w:r>
      <w:r w:rsidR="00A92106" w:rsidRPr="00B31022">
        <w:rPr>
          <w:rFonts w:ascii="Arial" w:hAnsi="Arial" w:cs="Arial"/>
          <w:sz w:val="20"/>
          <w:szCs w:val="20"/>
        </w:rPr>
        <w:t xml:space="preserve"> </w:t>
      </w:r>
      <w:r w:rsidR="003D3CAD">
        <w:rPr>
          <w:rFonts w:ascii="Arial" w:hAnsi="Arial" w:cs="Arial"/>
          <w:sz w:val="20"/>
          <w:szCs w:val="20"/>
        </w:rPr>
        <w:fldChar w:fldCharType="begin"/>
      </w:r>
      <w:r w:rsidR="003D3CAD">
        <w:rPr>
          <w:rFonts w:ascii="Arial" w:hAnsi="Arial" w:cs="Arial"/>
          <w:sz w:val="20"/>
          <w:szCs w:val="20"/>
        </w:rPr>
        <w:instrText xml:space="preserve"> REF _Ref95807228 \r \h </w:instrText>
      </w:r>
      <w:r w:rsidR="003D3CAD">
        <w:rPr>
          <w:rFonts w:ascii="Arial" w:hAnsi="Arial" w:cs="Arial"/>
          <w:sz w:val="20"/>
          <w:szCs w:val="20"/>
        </w:rPr>
      </w:r>
      <w:r w:rsidR="003D3CAD">
        <w:rPr>
          <w:rFonts w:ascii="Arial" w:hAnsi="Arial" w:cs="Arial"/>
          <w:sz w:val="20"/>
          <w:szCs w:val="20"/>
        </w:rPr>
        <w:fldChar w:fldCharType="separate"/>
      </w:r>
      <w:r w:rsidR="003D3CAD">
        <w:rPr>
          <w:rFonts w:ascii="Arial" w:hAnsi="Arial" w:cs="Arial"/>
          <w:sz w:val="20"/>
          <w:szCs w:val="20"/>
        </w:rPr>
        <w:t>13</w:t>
      </w:r>
      <w:r w:rsidR="003D3CAD">
        <w:rPr>
          <w:rFonts w:ascii="Arial" w:hAnsi="Arial" w:cs="Arial"/>
          <w:sz w:val="20"/>
          <w:szCs w:val="20"/>
        </w:rPr>
        <w:fldChar w:fldCharType="end"/>
      </w:r>
      <w:r w:rsidR="004E531A">
        <w:rPr>
          <w:rFonts w:ascii="Arial" w:hAnsi="Arial" w:cs="Arial"/>
          <w:sz w:val="20"/>
          <w:szCs w:val="20"/>
        </w:rPr>
        <w:t xml:space="preserve"> </w:t>
      </w:r>
      <w:r w:rsidR="00A92106" w:rsidRPr="00B31022">
        <w:rPr>
          <w:rFonts w:ascii="Arial" w:hAnsi="Arial" w:cs="Arial"/>
          <w:sz w:val="20"/>
          <w:szCs w:val="20"/>
        </w:rPr>
        <w:t xml:space="preserve">tejto Zmluvy o dielo </w:t>
      </w:r>
      <w:r w:rsidR="00910A05" w:rsidRPr="00B31022">
        <w:rPr>
          <w:rFonts w:ascii="Arial" w:hAnsi="Arial" w:cs="Arial"/>
          <w:sz w:val="20"/>
          <w:szCs w:val="20"/>
        </w:rPr>
        <w:t xml:space="preserve">sa považuje Dielo za riadne zhotovené a odovzdané </w:t>
      </w:r>
      <w:r w:rsidR="00A92106" w:rsidRPr="00B31022">
        <w:rPr>
          <w:rFonts w:ascii="Arial" w:hAnsi="Arial" w:cs="Arial"/>
          <w:sz w:val="20"/>
          <w:szCs w:val="20"/>
        </w:rPr>
        <w:t>Zhotoviteľom</w:t>
      </w:r>
      <w:r w:rsidR="00910A05" w:rsidRPr="00B31022">
        <w:rPr>
          <w:rFonts w:ascii="Arial" w:hAnsi="Arial" w:cs="Arial"/>
          <w:sz w:val="20"/>
          <w:szCs w:val="20"/>
        </w:rPr>
        <w:t xml:space="preserve"> a prevzaté Objednávateľom.</w:t>
      </w:r>
      <w:bookmarkEnd w:id="48"/>
    </w:p>
    <w:p w14:paraId="35E9DE9C" w14:textId="4F9DD72A" w:rsidR="001646EE" w:rsidRPr="00B31022" w:rsidRDefault="001646EE" w:rsidP="003D2558">
      <w:pPr>
        <w:pStyle w:val="MLOdsek"/>
        <w:spacing w:before="120" w:line="290" w:lineRule="auto"/>
        <w:ind w:left="567" w:hanging="567"/>
        <w:rPr>
          <w:rFonts w:ascii="Arial" w:hAnsi="Arial" w:cs="Arial"/>
          <w:sz w:val="20"/>
          <w:szCs w:val="20"/>
        </w:rPr>
      </w:pPr>
      <w:r w:rsidRPr="003D2558">
        <w:rPr>
          <w:rFonts w:ascii="Arial" w:hAnsi="Arial" w:cs="Arial"/>
          <w:sz w:val="20"/>
          <w:szCs w:val="20"/>
        </w:rPr>
        <w:t>Záverečný akceptačný protokol sa vyhotovuje v 4 (štyroch) vyhotoveniach, z ktorých 2 (dv</w:t>
      </w:r>
      <w:r w:rsidR="00BA7676">
        <w:rPr>
          <w:rFonts w:ascii="Arial" w:hAnsi="Arial" w:cs="Arial"/>
          <w:sz w:val="20"/>
          <w:szCs w:val="20"/>
        </w:rPr>
        <w:t>e</w:t>
      </w:r>
      <w:r w:rsidRPr="003D2558">
        <w:rPr>
          <w:rFonts w:ascii="Arial" w:hAnsi="Arial" w:cs="Arial"/>
          <w:sz w:val="20"/>
          <w:szCs w:val="20"/>
        </w:rPr>
        <w:t xml:space="preserve">) vyhotovenia </w:t>
      </w:r>
      <w:r w:rsidR="00BA7676">
        <w:rPr>
          <w:rFonts w:ascii="Arial" w:hAnsi="Arial" w:cs="Arial"/>
          <w:sz w:val="20"/>
          <w:szCs w:val="20"/>
        </w:rPr>
        <w:t>sú určené pre</w:t>
      </w:r>
      <w:r w:rsidR="00BA7676" w:rsidRPr="003D2558">
        <w:rPr>
          <w:rFonts w:ascii="Arial" w:hAnsi="Arial" w:cs="Arial"/>
          <w:sz w:val="20"/>
          <w:szCs w:val="20"/>
        </w:rPr>
        <w:t xml:space="preserve"> </w:t>
      </w:r>
      <w:r w:rsidRPr="003D2558">
        <w:rPr>
          <w:rFonts w:ascii="Arial" w:hAnsi="Arial" w:cs="Arial"/>
          <w:sz w:val="20"/>
          <w:szCs w:val="20"/>
        </w:rPr>
        <w:t>Objednávateľ</w:t>
      </w:r>
      <w:r w:rsidR="00BA7676">
        <w:rPr>
          <w:rFonts w:ascii="Arial" w:hAnsi="Arial" w:cs="Arial"/>
          <w:sz w:val="20"/>
          <w:szCs w:val="20"/>
        </w:rPr>
        <w:t>a</w:t>
      </w:r>
      <w:r w:rsidRPr="003D2558">
        <w:rPr>
          <w:rFonts w:ascii="Arial" w:hAnsi="Arial" w:cs="Arial"/>
          <w:sz w:val="20"/>
          <w:szCs w:val="20"/>
        </w:rPr>
        <w:t xml:space="preserve"> a 2 (dv</w:t>
      </w:r>
      <w:r w:rsidR="00BA7676">
        <w:rPr>
          <w:rFonts w:ascii="Arial" w:hAnsi="Arial" w:cs="Arial"/>
          <w:sz w:val="20"/>
          <w:szCs w:val="20"/>
        </w:rPr>
        <w:t>e</w:t>
      </w:r>
      <w:r w:rsidRPr="003D2558">
        <w:rPr>
          <w:rFonts w:ascii="Arial" w:hAnsi="Arial" w:cs="Arial"/>
          <w:sz w:val="20"/>
          <w:szCs w:val="20"/>
        </w:rPr>
        <w:t xml:space="preserve">) vyhotovenia </w:t>
      </w:r>
      <w:r w:rsidR="00BA7676">
        <w:rPr>
          <w:rFonts w:ascii="Arial" w:hAnsi="Arial" w:cs="Arial"/>
          <w:sz w:val="20"/>
          <w:szCs w:val="20"/>
        </w:rPr>
        <w:t>sú určené pre</w:t>
      </w:r>
      <w:r w:rsidR="00BA7676" w:rsidRPr="003D2558">
        <w:rPr>
          <w:rFonts w:ascii="Arial" w:hAnsi="Arial" w:cs="Arial"/>
          <w:sz w:val="20"/>
          <w:szCs w:val="20"/>
        </w:rPr>
        <w:t xml:space="preserve"> </w:t>
      </w:r>
      <w:r w:rsidRPr="003D2558">
        <w:rPr>
          <w:rFonts w:ascii="Arial" w:hAnsi="Arial" w:cs="Arial"/>
          <w:sz w:val="20"/>
          <w:szCs w:val="20"/>
        </w:rPr>
        <w:t>Zhotoviteľ</w:t>
      </w:r>
      <w:r w:rsidR="00BA7676">
        <w:rPr>
          <w:rFonts w:ascii="Arial" w:hAnsi="Arial" w:cs="Arial"/>
          <w:sz w:val="20"/>
          <w:szCs w:val="20"/>
        </w:rPr>
        <w:t>a</w:t>
      </w:r>
      <w:r w:rsidRPr="003D2558">
        <w:rPr>
          <w:rFonts w:ascii="Arial" w:hAnsi="Arial" w:cs="Arial"/>
          <w:sz w:val="20"/>
          <w:szCs w:val="20"/>
        </w:rPr>
        <w:t xml:space="preserve">. </w:t>
      </w:r>
    </w:p>
    <w:p w14:paraId="1B5455CE" w14:textId="0170F6CE" w:rsidR="0067754C" w:rsidRPr="00D36074" w:rsidRDefault="00556EDC" w:rsidP="00D36074">
      <w:pPr>
        <w:pStyle w:val="MLNadpislnku"/>
        <w:spacing w:before="360" w:after="240" w:line="290" w:lineRule="auto"/>
        <w:ind w:left="567" w:hanging="567"/>
        <w:jc w:val="both"/>
        <w:rPr>
          <w:rFonts w:ascii="Arial" w:hAnsi="Arial" w:cs="Arial"/>
          <w:smallCaps/>
          <w:sz w:val="20"/>
          <w:szCs w:val="20"/>
        </w:rPr>
      </w:pPr>
      <w:r w:rsidRPr="00D36074">
        <w:rPr>
          <w:rFonts w:ascii="Arial" w:hAnsi="Arial" w:cs="Arial"/>
          <w:smallCaps/>
          <w:sz w:val="20"/>
          <w:szCs w:val="20"/>
        </w:rPr>
        <w:t xml:space="preserve">SPRÁVA O PLNENÍ </w:t>
      </w:r>
    </w:p>
    <w:p w14:paraId="5E2A3783" w14:textId="149CFE2B" w:rsidR="001D0A58" w:rsidRDefault="001D0A58" w:rsidP="00D36074">
      <w:pPr>
        <w:pStyle w:val="MLOdsek"/>
        <w:spacing w:before="120" w:line="290" w:lineRule="auto"/>
        <w:ind w:left="567" w:hanging="567"/>
        <w:rPr>
          <w:rFonts w:ascii="Arial" w:hAnsi="Arial" w:cs="Arial"/>
          <w:sz w:val="20"/>
          <w:szCs w:val="20"/>
        </w:rPr>
      </w:pPr>
      <w:r>
        <w:rPr>
          <w:rFonts w:ascii="Arial" w:hAnsi="Arial" w:cs="Arial"/>
          <w:sz w:val="20"/>
          <w:szCs w:val="20"/>
        </w:rPr>
        <w:t>Neuplatňuje sa.</w:t>
      </w:r>
    </w:p>
    <w:p w14:paraId="7A3FDBFA" w14:textId="6EF9C62C" w:rsidR="00583B9B" w:rsidRPr="0042559E" w:rsidRDefault="00622A4A" w:rsidP="0042559E">
      <w:pPr>
        <w:pStyle w:val="MLNadpislnku"/>
        <w:tabs>
          <w:tab w:val="clear" w:pos="878"/>
        </w:tabs>
        <w:spacing w:before="360" w:after="240" w:line="290" w:lineRule="auto"/>
        <w:ind w:left="567" w:hanging="567"/>
        <w:jc w:val="both"/>
        <w:rPr>
          <w:rFonts w:ascii="Arial" w:hAnsi="Arial" w:cs="Arial"/>
          <w:sz w:val="20"/>
          <w:szCs w:val="20"/>
        </w:rPr>
      </w:pPr>
      <w:r w:rsidRPr="0042559E">
        <w:rPr>
          <w:rFonts w:ascii="Arial" w:hAnsi="Arial" w:cs="Arial"/>
          <w:sz w:val="20"/>
          <w:szCs w:val="20"/>
        </w:rPr>
        <w:t xml:space="preserve">ZÁRUKA A ODSTRAŇOVANIE VÁD </w:t>
      </w:r>
      <w:r w:rsidR="00BE1531" w:rsidRPr="0042559E">
        <w:rPr>
          <w:rFonts w:ascii="Arial" w:hAnsi="Arial" w:cs="Arial"/>
          <w:sz w:val="20"/>
          <w:szCs w:val="20"/>
        </w:rPr>
        <w:t xml:space="preserve">INFORMAČNÉHO SYSTÉMU </w:t>
      </w:r>
      <w:r w:rsidRPr="0042559E">
        <w:rPr>
          <w:rFonts w:ascii="Arial" w:hAnsi="Arial" w:cs="Arial"/>
          <w:sz w:val="20"/>
          <w:szCs w:val="20"/>
        </w:rPr>
        <w:t xml:space="preserve">POČAS ZÁRUKY </w:t>
      </w:r>
    </w:p>
    <w:p w14:paraId="06FE1550" w14:textId="0A37AADA" w:rsidR="00EF7C01" w:rsidRPr="0042559E" w:rsidRDefault="00EF7C01" w:rsidP="0042559E">
      <w:pPr>
        <w:pStyle w:val="MLOdsek"/>
        <w:spacing w:before="120" w:line="290" w:lineRule="auto"/>
        <w:ind w:left="567" w:hanging="567"/>
        <w:rPr>
          <w:rFonts w:ascii="Arial" w:hAnsi="Arial" w:cs="Arial"/>
          <w:sz w:val="20"/>
          <w:szCs w:val="20"/>
          <w:lang w:eastAsia="sk-SK"/>
        </w:rPr>
      </w:pPr>
      <w:bookmarkStart w:id="49" w:name="_Ref165109477"/>
      <w:bookmarkStart w:id="50" w:name="_Ref519621508"/>
      <w:r w:rsidRPr="0042559E">
        <w:rPr>
          <w:rFonts w:ascii="Arial" w:hAnsi="Arial" w:cs="Arial"/>
          <w:sz w:val="20"/>
          <w:szCs w:val="20"/>
        </w:rPr>
        <w:t xml:space="preserve">Zhotoviteľ zodpovedá za to, že </w:t>
      </w:r>
      <w:r w:rsidR="00DB42E9" w:rsidRPr="0042559E">
        <w:rPr>
          <w:rFonts w:ascii="Arial" w:hAnsi="Arial" w:cs="Arial"/>
          <w:sz w:val="20"/>
          <w:szCs w:val="20"/>
        </w:rPr>
        <w:t>Informačný systém</w:t>
      </w:r>
      <w:r w:rsidRPr="0042559E">
        <w:rPr>
          <w:rFonts w:ascii="Arial" w:hAnsi="Arial" w:cs="Arial"/>
          <w:sz w:val="20"/>
          <w:szCs w:val="20"/>
        </w:rPr>
        <w:t xml:space="preserve"> je ku dňu podpisu </w:t>
      </w:r>
      <w:r w:rsidRPr="0042559E">
        <w:rPr>
          <w:rFonts w:ascii="Arial" w:hAnsi="Arial" w:cs="Arial"/>
          <w:b/>
          <w:sz w:val="20"/>
          <w:szCs w:val="20"/>
        </w:rPr>
        <w:t>Záverečného akceptačného protokolu</w:t>
      </w:r>
      <w:r w:rsidRPr="0042559E">
        <w:rPr>
          <w:rFonts w:ascii="Arial" w:hAnsi="Arial" w:cs="Arial"/>
          <w:sz w:val="20"/>
          <w:szCs w:val="20"/>
        </w:rPr>
        <w:t xml:space="preserve"> a počas záručnej doby bez vád, t.</w:t>
      </w:r>
      <w:r w:rsidR="00F214D9" w:rsidRPr="0042559E">
        <w:rPr>
          <w:rFonts w:ascii="Arial" w:hAnsi="Arial" w:cs="Arial"/>
          <w:sz w:val="20"/>
          <w:szCs w:val="20"/>
        </w:rPr>
        <w:t xml:space="preserve"> </w:t>
      </w:r>
      <w:r w:rsidRPr="0042559E">
        <w:rPr>
          <w:rFonts w:ascii="Arial" w:hAnsi="Arial" w:cs="Arial"/>
          <w:sz w:val="20"/>
          <w:szCs w:val="20"/>
        </w:rPr>
        <w:t xml:space="preserve">j. najmä </w:t>
      </w:r>
      <w:r w:rsidR="00CF0DA8" w:rsidRPr="0042559E">
        <w:rPr>
          <w:rFonts w:ascii="Arial" w:hAnsi="Arial" w:cs="Arial"/>
          <w:sz w:val="20"/>
          <w:szCs w:val="20"/>
        </w:rPr>
        <w:t xml:space="preserve">zodpovedá funkčným a technickým vlastnostiam opísaným </w:t>
      </w:r>
      <w:r w:rsidRPr="0042559E">
        <w:rPr>
          <w:rFonts w:ascii="Arial" w:hAnsi="Arial" w:cs="Arial"/>
          <w:sz w:val="20"/>
          <w:szCs w:val="20"/>
        </w:rPr>
        <w:t>v</w:t>
      </w:r>
      <w:r w:rsidR="002F03D0" w:rsidRPr="0042559E">
        <w:rPr>
          <w:rFonts w:ascii="Arial" w:hAnsi="Arial" w:cs="Arial"/>
          <w:sz w:val="20"/>
          <w:szCs w:val="20"/>
        </w:rPr>
        <w:t> </w:t>
      </w:r>
      <w:r w:rsidR="00636E8D">
        <w:rPr>
          <w:rFonts w:ascii="Arial" w:hAnsi="Arial" w:cs="Arial"/>
          <w:sz w:val="20"/>
          <w:szCs w:val="20"/>
        </w:rPr>
        <w:t xml:space="preserve"> p</w:t>
      </w:r>
      <w:r w:rsidRPr="0042559E">
        <w:rPr>
          <w:rFonts w:ascii="Arial" w:hAnsi="Arial" w:cs="Arial"/>
          <w:sz w:val="20"/>
          <w:szCs w:val="20"/>
        </w:rPr>
        <w:t xml:space="preserve">rílohe č. </w:t>
      </w:r>
      <w:r w:rsidR="001D0A58">
        <w:rPr>
          <w:rFonts w:ascii="Arial" w:hAnsi="Arial" w:cs="Arial"/>
          <w:sz w:val="20"/>
          <w:szCs w:val="20"/>
        </w:rPr>
        <w:t>1</w:t>
      </w:r>
      <w:r w:rsidR="0042559E" w:rsidRPr="00883B5D">
        <w:rPr>
          <w:rFonts w:ascii="Arial" w:hAnsi="Arial" w:cs="Arial"/>
          <w:sz w:val="20"/>
          <w:szCs w:val="20"/>
        </w:rPr>
        <w:t xml:space="preserve"> </w:t>
      </w:r>
      <w:r w:rsidR="00334CD9" w:rsidRPr="0042559E">
        <w:rPr>
          <w:rFonts w:ascii="Arial" w:hAnsi="Arial" w:cs="Arial"/>
          <w:sz w:val="20"/>
          <w:szCs w:val="20"/>
        </w:rPr>
        <w:t xml:space="preserve"> tejto Zmluvy o dielo.</w:t>
      </w:r>
      <w:r w:rsidR="002F03D0" w:rsidRPr="0042559E">
        <w:rPr>
          <w:rFonts w:ascii="Arial" w:hAnsi="Arial" w:cs="Arial"/>
          <w:sz w:val="20"/>
          <w:szCs w:val="20"/>
        </w:rPr>
        <w:t xml:space="preserve"> </w:t>
      </w:r>
    </w:p>
    <w:p w14:paraId="57935094" w14:textId="038F615E" w:rsidR="00583B9B" w:rsidRPr="00CF0220" w:rsidRDefault="00BC483A" w:rsidP="00CF0220">
      <w:pPr>
        <w:pStyle w:val="MLOdsek"/>
        <w:spacing w:before="120" w:line="290" w:lineRule="auto"/>
        <w:ind w:left="567" w:hanging="567"/>
        <w:rPr>
          <w:rFonts w:ascii="Arial" w:hAnsi="Arial" w:cs="Arial"/>
          <w:sz w:val="20"/>
          <w:szCs w:val="20"/>
          <w:highlight w:val="lightGray"/>
          <w:lang w:eastAsia="sk-SK"/>
        </w:rPr>
      </w:pPr>
      <w:bookmarkStart w:id="51" w:name="_Ref95809457"/>
      <w:bookmarkStart w:id="52" w:name="_Ref31965613"/>
      <w:r w:rsidRPr="00CF0220">
        <w:rPr>
          <w:rFonts w:ascii="Arial" w:hAnsi="Arial" w:cs="Arial"/>
          <w:sz w:val="20"/>
          <w:szCs w:val="20"/>
          <w:lang w:eastAsia="sk-SK"/>
        </w:rPr>
        <w:t xml:space="preserve">Zhotoviteľ poskytuje na </w:t>
      </w:r>
      <w:r w:rsidR="00365A73" w:rsidRPr="00CF0220">
        <w:rPr>
          <w:rFonts w:ascii="Arial" w:hAnsi="Arial" w:cs="Arial"/>
          <w:sz w:val="20"/>
          <w:szCs w:val="20"/>
        </w:rPr>
        <w:t>Informačný systém</w:t>
      </w:r>
      <w:r w:rsidRPr="00CF0220">
        <w:rPr>
          <w:rFonts w:ascii="Arial" w:hAnsi="Arial" w:cs="Arial"/>
          <w:sz w:val="20"/>
          <w:szCs w:val="20"/>
          <w:lang w:eastAsia="sk-SK"/>
        </w:rPr>
        <w:t xml:space="preserve"> a jeho jednotlivé časti záruku počas trvania záručnej doby </w:t>
      </w:r>
      <w:r w:rsidR="00DE4AA3" w:rsidRPr="00CF0220">
        <w:rPr>
          <w:rFonts w:ascii="Arial" w:hAnsi="Arial" w:cs="Arial"/>
          <w:sz w:val="20"/>
          <w:szCs w:val="20"/>
          <w:lang w:eastAsia="sk-SK"/>
        </w:rPr>
        <w:t xml:space="preserve">od riadneho odovzdania a prevzatia príslušnej časti </w:t>
      </w:r>
      <w:r w:rsidR="00365A73" w:rsidRPr="00CF0220">
        <w:rPr>
          <w:rFonts w:ascii="Arial" w:hAnsi="Arial" w:cs="Arial"/>
          <w:sz w:val="20"/>
          <w:szCs w:val="20"/>
        </w:rPr>
        <w:t>Informačného systému</w:t>
      </w:r>
      <w:r w:rsidR="00DE4AA3" w:rsidRPr="00CF0220">
        <w:rPr>
          <w:rFonts w:ascii="Arial" w:hAnsi="Arial" w:cs="Arial"/>
          <w:sz w:val="20"/>
          <w:szCs w:val="20"/>
          <w:lang w:eastAsia="sk-SK"/>
        </w:rPr>
        <w:t xml:space="preserve"> </w:t>
      </w:r>
      <w:r w:rsidR="00B76AB8" w:rsidRPr="00CF0220">
        <w:rPr>
          <w:rFonts w:ascii="Arial" w:hAnsi="Arial" w:cs="Arial"/>
          <w:sz w:val="20"/>
          <w:szCs w:val="20"/>
          <w:lang w:eastAsia="sk-SK"/>
        </w:rPr>
        <w:t xml:space="preserve">až </w:t>
      </w:r>
      <w:r w:rsidR="000168E7" w:rsidRPr="00CF0220">
        <w:rPr>
          <w:rFonts w:ascii="Arial" w:hAnsi="Arial" w:cs="Arial"/>
          <w:sz w:val="20"/>
          <w:szCs w:val="20"/>
          <w:lang w:eastAsia="sk-SK"/>
        </w:rPr>
        <w:t>d</w:t>
      </w:r>
      <w:r w:rsidR="00B76AB8" w:rsidRPr="00CF0220">
        <w:rPr>
          <w:rFonts w:ascii="Arial" w:hAnsi="Arial" w:cs="Arial"/>
          <w:sz w:val="20"/>
          <w:szCs w:val="20"/>
          <w:lang w:eastAsia="sk-SK"/>
        </w:rPr>
        <w:t xml:space="preserve">o uplynutia </w:t>
      </w:r>
      <w:r w:rsidR="001D0A58">
        <w:rPr>
          <w:rFonts w:ascii="Arial" w:hAnsi="Arial" w:cs="Arial"/>
          <w:sz w:val="20"/>
          <w:szCs w:val="20"/>
        </w:rPr>
        <w:t>12</w:t>
      </w:r>
      <w:r w:rsidR="00A329BE" w:rsidRPr="00883B5D">
        <w:rPr>
          <w:rFonts w:ascii="Arial" w:hAnsi="Arial" w:cs="Arial"/>
          <w:sz w:val="20"/>
          <w:szCs w:val="20"/>
        </w:rPr>
        <w:t xml:space="preserve"> </w:t>
      </w:r>
      <w:r w:rsidR="00A329BE" w:rsidRPr="0042559E">
        <w:rPr>
          <w:rFonts w:ascii="Arial" w:hAnsi="Arial" w:cs="Arial"/>
          <w:sz w:val="20"/>
          <w:szCs w:val="20"/>
        </w:rPr>
        <w:t xml:space="preserve"> </w:t>
      </w:r>
      <w:r w:rsidR="00365A73" w:rsidRPr="00CF0220">
        <w:rPr>
          <w:rFonts w:ascii="Arial" w:eastAsiaTheme="minorHAnsi" w:hAnsi="Arial" w:cs="Arial"/>
          <w:b/>
          <w:sz w:val="20"/>
          <w:szCs w:val="20"/>
          <w:lang w:eastAsia="en-US"/>
        </w:rPr>
        <w:t>(</w:t>
      </w:r>
      <w:r w:rsidR="00636E8D">
        <w:rPr>
          <w:rFonts w:ascii="Arial" w:eastAsiaTheme="minorHAnsi" w:hAnsi="Arial" w:cs="Arial"/>
          <w:b/>
          <w:sz w:val="20"/>
          <w:szCs w:val="20"/>
          <w:lang w:eastAsia="en-US"/>
        </w:rPr>
        <w:t xml:space="preserve">slovom </w:t>
      </w:r>
      <w:r w:rsidR="001D0A58">
        <w:rPr>
          <w:rFonts w:ascii="Arial" w:hAnsi="Arial" w:cs="Arial"/>
          <w:sz w:val="20"/>
          <w:szCs w:val="20"/>
        </w:rPr>
        <w:lastRenderedPageBreak/>
        <w:t>dvanásť</w:t>
      </w:r>
      <w:r w:rsidR="00CF0DA8" w:rsidRPr="00CF0220">
        <w:rPr>
          <w:rFonts w:ascii="Arial" w:eastAsiaTheme="minorHAnsi" w:hAnsi="Arial" w:cs="Arial"/>
          <w:b/>
          <w:sz w:val="20"/>
          <w:szCs w:val="20"/>
          <w:lang w:eastAsia="en-US"/>
        </w:rPr>
        <w:t xml:space="preserve"> </w:t>
      </w:r>
      <w:r w:rsidRPr="00CF0220">
        <w:rPr>
          <w:rFonts w:ascii="Arial" w:hAnsi="Arial" w:cs="Arial"/>
          <w:b/>
          <w:sz w:val="20"/>
          <w:szCs w:val="20"/>
          <w:lang w:eastAsia="sk-SK"/>
        </w:rPr>
        <w:t>mesiacov</w:t>
      </w:r>
      <w:r w:rsidR="00EF7C01" w:rsidRPr="00CF0220">
        <w:rPr>
          <w:rFonts w:ascii="Arial" w:hAnsi="Arial" w:cs="Arial"/>
          <w:sz w:val="20"/>
          <w:szCs w:val="20"/>
          <w:lang w:eastAsia="sk-SK"/>
        </w:rPr>
        <w:t xml:space="preserve"> </w:t>
      </w:r>
      <w:r w:rsidR="00A329BE">
        <w:rPr>
          <w:rFonts w:ascii="Arial" w:hAnsi="Arial" w:cs="Arial"/>
          <w:b/>
          <w:sz w:val="20"/>
          <w:szCs w:val="20"/>
          <w:lang w:eastAsia="sk-SK"/>
        </w:rPr>
        <w:t xml:space="preserve">(vrátane </w:t>
      </w:r>
      <w:r w:rsidR="00EF7C01" w:rsidRPr="00CF0220">
        <w:rPr>
          <w:rFonts w:ascii="Arial" w:hAnsi="Arial" w:cs="Arial"/>
          <w:b/>
          <w:sz w:val="20"/>
          <w:szCs w:val="20"/>
          <w:lang w:eastAsia="sk-SK"/>
        </w:rPr>
        <w:t>skúšobnej prevádzky)</w:t>
      </w:r>
      <w:r w:rsidRPr="00CF0220">
        <w:rPr>
          <w:rFonts w:ascii="Arial" w:hAnsi="Arial" w:cs="Arial"/>
          <w:sz w:val="20"/>
          <w:szCs w:val="20"/>
          <w:lang w:eastAsia="sk-SK"/>
        </w:rPr>
        <w:t>.</w:t>
      </w:r>
      <w:r w:rsidR="00B7169E" w:rsidRPr="00CF0220">
        <w:rPr>
          <w:rFonts w:ascii="Arial" w:hAnsi="Arial" w:cs="Arial"/>
          <w:sz w:val="20"/>
          <w:szCs w:val="20"/>
          <w:lang w:eastAsia="sk-SK"/>
        </w:rPr>
        <w:t xml:space="preserve"> Odovzdaním </w:t>
      </w:r>
      <w:r w:rsidR="00365A73" w:rsidRPr="00CF0220">
        <w:rPr>
          <w:rFonts w:ascii="Arial" w:hAnsi="Arial" w:cs="Arial"/>
          <w:sz w:val="20"/>
          <w:szCs w:val="20"/>
        </w:rPr>
        <w:t>Informačného systému</w:t>
      </w:r>
      <w:r w:rsidR="00B7169E" w:rsidRPr="00CF0220">
        <w:rPr>
          <w:rFonts w:ascii="Arial" w:hAnsi="Arial" w:cs="Arial"/>
          <w:sz w:val="20"/>
          <w:szCs w:val="20"/>
          <w:lang w:eastAsia="sk-SK"/>
        </w:rPr>
        <w:t xml:space="preserve"> ako celku</w:t>
      </w:r>
      <w:r w:rsidR="00CF0DA8" w:rsidRPr="00CF0220">
        <w:rPr>
          <w:rFonts w:ascii="Arial" w:hAnsi="Arial" w:cs="Arial"/>
          <w:sz w:val="20"/>
          <w:szCs w:val="20"/>
          <w:lang w:eastAsia="sk-SK"/>
        </w:rPr>
        <w:t>, t. j. dňom podpísania</w:t>
      </w:r>
      <w:r w:rsidR="00B7169E" w:rsidRPr="00CF0220">
        <w:rPr>
          <w:rFonts w:ascii="Arial" w:hAnsi="Arial" w:cs="Arial"/>
          <w:sz w:val="20"/>
          <w:szCs w:val="20"/>
          <w:lang w:eastAsia="sk-SK"/>
        </w:rPr>
        <w:t xml:space="preserve"> Záverečného akceptačného protokolu</w:t>
      </w:r>
      <w:r w:rsidR="00365A73" w:rsidRPr="00CF0220">
        <w:rPr>
          <w:rFonts w:ascii="Arial" w:hAnsi="Arial" w:cs="Arial"/>
          <w:sz w:val="20"/>
          <w:szCs w:val="20"/>
          <w:lang w:eastAsia="sk-SK"/>
        </w:rPr>
        <w:t xml:space="preserve">, </w:t>
      </w:r>
      <w:r w:rsidR="00CF0DA8" w:rsidRPr="00CF0220">
        <w:rPr>
          <w:rFonts w:ascii="Arial" w:hAnsi="Arial" w:cs="Arial"/>
          <w:sz w:val="20"/>
          <w:szCs w:val="20"/>
          <w:lang w:eastAsia="sk-SK"/>
        </w:rPr>
        <w:t>začína plynúť</w:t>
      </w:r>
      <w:r w:rsidR="00B7169E" w:rsidRPr="00CF0220">
        <w:rPr>
          <w:rFonts w:ascii="Arial" w:hAnsi="Arial" w:cs="Arial"/>
          <w:sz w:val="20"/>
          <w:szCs w:val="20"/>
          <w:lang w:eastAsia="sk-SK"/>
        </w:rPr>
        <w:t xml:space="preserve"> záručná doba na </w:t>
      </w:r>
      <w:r w:rsidR="00365A73" w:rsidRPr="00CF0220">
        <w:rPr>
          <w:rFonts w:ascii="Arial" w:hAnsi="Arial" w:cs="Arial"/>
          <w:sz w:val="20"/>
          <w:szCs w:val="20"/>
          <w:lang w:eastAsia="sk-SK"/>
        </w:rPr>
        <w:t>celý Informačný systém</w:t>
      </w:r>
      <w:r w:rsidR="00B7169E" w:rsidRPr="00CF0220">
        <w:rPr>
          <w:rFonts w:ascii="Arial" w:hAnsi="Arial" w:cs="Arial"/>
          <w:sz w:val="20"/>
          <w:szCs w:val="20"/>
          <w:lang w:eastAsia="sk-SK"/>
        </w:rPr>
        <w:t xml:space="preserve"> vrátane všetkých jeho častí. </w:t>
      </w:r>
      <w:r w:rsidRPr="00CF0220">
        <w:rPr>
          <w:rFonts w:ascii="Arial" w:hAnsi="Arial" w:cs="Arial"/>
          <w:sz w:val="20"/>
          <w:szCs w:val="20"/>
          <w:lang w:eastAsia="sk-SK"/>
        </w:rPr>
        <w:t xml:space="preserve"> Počas </w:t>
      </w:r>
      <w:r w:rsidR="00B7169E" w:rsidRPr="00CF0220">
        <w:rPr>
          <w:rFonts w:ascii="Arial" w:hAnsi="Arial" w:cs="Arial"/>
          <w:sz w:val="20"/>
          <w:szCs w:val="20"/>
          <w:lang w:eastAsia="sk-SK"/>
        </w:rPr>
        <w:t xml:space="preserve">plynutia </w:t>
      </w:r>
      <w:r w:rsidRPr="00CF0220">
        <w:rPr>
          <w:rFonts w:ascii="Arial" w:hAnsi="Arial" w:cs="Arial"/>
          <w:sz w:val="20"/>
          <w:szCs w:val="20"/>
          <w:lang w:eastAsia="sk-SK"/>
        </w:rPr>
        <w:t xml:space="preserve">záručnej doby Zhotoviteľ zodpovedá za funkcionality a funkčnosť </w:t>
      </w:r>
      <w:r w:rsidR="00365A73" w:rsidRPr="00CF0220">
        <w:rPr>
          <w:rFonts w:ascii="Arial" w:hAnsi="Arial" w:cs="Arial"/>
          <w:sz w:val="20"/>
          <w:szCs w:val="20"/>
          <w:lang w:eastAsia="sk-SK"/>
        </w:rPr>
        <w:t xml:space="preserve">Informačného systému, ktoré musia byť </w:t>
      </w:r>
      <w:r w:rsidRPr="00CF0220">
        <w:rPr>
          <w:rFonts w:ascii="Arial" w:hAnsi="Arial" w:cs="Arial"/>
          <w:sz w:val="20"/>
          <w:szCs w:val="20"/>
          <w:lang w:eastAsia="sk-SK"/>
        </w:rPr>
        <w:t>v súlade s</w:t>
      </w:r>
      <w:r w:rsidR="00FA238A" w:rsidRPr="00CF0220">
        <w:rPr>
          <w:rFonts w:ascii="Arial" w:hAnsi="Arial" w:cs="Arial"/>
          <w:sz w:val="20"/>
          <w:szCs w:val="20"/>
          <w:lang w:eastAsia="sk-SK"/>
        </w:rPr>
        <w:t xml:space="preserve"> touto </w:t>
      </w:r>
      <w:r w:rsidRPr="00CF0220">
        <w:rPr>
          <w:rFonts w:ascii="Arial" w:hAnsi="Arial" w:cs="Arial"/>
          <w:sz w:val="20"/>
          <w:szCs w:val="20"/>
          <w:lang w:eastAsia="sk-SK"/>
        </w:rPr>
        <w:t xml:space="preserve">Zmluvou </w:t>
      </w:r>
      <w:r w:rsidR="00AC6522" w:rsidRPr="00CF0220">
        <w:rPr>
          <w:rFonts w:ascii="Arial" w:hAnsi="Arial" w:cs="Arial"/>
          <w:sz w:val="20"/>
          <w:szCs w:val="20"/>
          <w:lang w:eastAsia="sk-SK"/>
        </w:rPr>
        <w:t>o</w:t>
      </w:r>
      <w:r w:rsidR="00F214D9" w:rsidRPr="00CF0220">
        <w:rPr>
          <w:rFonts w:ascii="Arial" w:hAnsi="Arial" w:cs="Arial"/>
          <w:sz w:val="20"/>
          <w:szCs w:val="20"/>
          <w:lang w:eastAsia="sk-SK"/>
        </w:rPr>
        <w:t> </w:t>
      </w:r>
      <w:r w:rsidR="00AC6522" w:rsidRPr="00CF0220">
        <w:rPr>
          <w:rFonts w:ascii="Arial" w:hAnsi="Arial" w:cs="Arial"/>
          <w:sz w:val="20"/>
          <w:szCs w:val="20"/>
          <w:lang w:eastAsia="sk-SK"/>
        </w:rPr>
        <w:t>dielo</w:t>
      </w:r>
      <w:r w:rsidR="00F214D9" w:rsidRPr="00CF0220">
        <w:rPr>
          <w:rFonts w:ascii="Arial" w:hAnsi="Arial" w:cs="Arial"/>
          <w:sz w:val="20"/>
          <w:szCs w:val="20"/>
          <w:lang w:eastAsia="sk-SK"/>
        </w:rPr>
        <w:t xml:space="preserve"> a najmä Prílohou č. </w:t>
      </w:r>
      <w:r w:rsidR="001D0A58">
        <w:rPr>
          <w:rFonts w:ascii="Arial" w:hAnsi="Arial" w:cs="Arial"/>
          <w:sz w:val="20"/>
          <w:szCs w:val="20"/>
        </w:rPr>
        <w:t>1</w:t>
      </w:r>
      <w:r w:rsidR="003D3CAD" w:rsidRPr="00883B5D">
        <w:rPr>
          <w:rFonts w:ascii="Arial" w:hAnsi="Arial" w:cs="Arial"/>
          <w:sz w:val="20"/>
          <w:szCs w:val="20"/>
        </w:rPr>
        <w:t xml:space="preserve"> </w:t>
      </w:r>
      <w:r w:rsidR="003D3CAD" w:rsidRPr="0042559E">
        <w:rPr>
          <w:rFonts w:ascii="Arial" w:hAnsi="Arial" w:cs="Arial"/>
          <w:sz w:val="20"/>
          <w:szCs w:val="20"/>
        </w:rPr>
        <w:t xml:space="preserve"> </w:t>
      </w:r>
      <w:r w:rsidR="00334CD9" w:rsidRPr="00CF0220">
        <w:rPr>
          <w:rFonts w:ascii="Arial" w:hAnsi="Arial" w:cs="Arial"/>
          <w:sz w:val="20"/>
          <w:szCs w:val="20"/>
        </w:rPr>
        <w:t>tejto Zmluvy o dielo</w:t>
      </w:r>
      <w:r w:rsidRPr="00CF0220">
        <w:rPr>
          <w:rFonts w:ascii="Arial" w:hAnsi="Arial" w:cs="Arial"/>
          <w:sz w:val="20"/>
          <w:szCs w:val="20"/>
          <w:lang w:eastAsia="sk-SK"/>
        </w:rPr>
        <w:t>.</w:t>
      </w:r>
      <w:bookmarkEnd w:id="49"/>
      <w:r w:rsidRPr="00CF0220">
        <w:rPr>
          <w:rFonts w:ascii="Arial" w:hAnsi="Arial" w:cs="Arial"/>
          <w:sz w:val="20"/>
          <w:szCs w:val="20"/>
          <w:lang w:eastAsia="sk-SK"/>
        </w:rPr>
        <w:t xml:space="preserve"> Zhotoviteľ zaručuje, že v záručnej dobe bude </w:t>
      </w:r>
      <w:r w:rsidR="00365A73" w:rsidRPr="00CF0220">
        <w:rPr>
          <w:rFonts w:ascii="Arial" w:hAnsi="Arial" w:cs="Arial"/>
          <w:sz w:val="20"/>
          <w:szCs w:val="20"/>
          <w:lang w:eastAsia="sk-SK"/>
        </w:rPr>
        <w:t>Informačný systém spôsobilý</w:t>
      </w:r>
      <w:r w:rsidR="00B86ACD" w:rsidRPr="00CF0220">
        <w:rPr>
          <w:rFonts w:ascii="Arial" w:hAnsi="Arial" w:cs="Arial"/>
          <w:sz w:val="20"/>
          <w:szCs w:val="20"/>
          <w:lang w:eastAsia="sk-SK"/>
        </w:rPr>
        <w:t xml:space="preserve"> na</w:t>
      </w:r>
      <w:r w:rsidRPr="00CF0220">
        <w:rPr>
          <w:rFonts w:ascii="Arial" w:hAnsi="Arial" w:cs="Arial"/>
          <w:sz w:val="20"/>
          <w:szCs w:val="20"/>
          <w:lang w:eastAsia="sk-SK"/>
        </w:rPr>
        <w:t xml:space="preserve"> </w:t>
      </w:r>
      <w:r w:rsidR="00B76AB8" w:rsidRPr="00CF0220">
        <w:rPr>
          <w:rFonts w:ascii="Arial" w:hAnsi="Arial" w:cs="Arial"/>
          <w:sz w:val="20"/>
          <w:szCs w:val="20"/>
          <w:lang w:eastAsia="sk-SK"/>
        </w:rPr>
        <w:t>použiti</w:t>
      </w:r>
      <w:r w:rsidR="00B86ACD" w:rsidRPr="00CF0220">
        <w:rPr>
          <w:rFonts w:ascii="Arial" w:hAnsi="Arial" w:cs="Arial"/>
          <w:sz w:val="20"/>
          <w:szCs w:val="20"/>
          <w:lang w:eastAsia="sk-SK"/>
        </w:rPr>
        <w:t>e</w:t>
      </w:r>
      <w:r w:rsidR="00B76AB8" w:rsidRPr="00CF0220">
        <w:rPr>
          <w:rFonts w:ascii="Arial" w:hAnsi="Arial" w:cs="Arial"/>
          <w:sz w:val="20"/>
          <w:szCs w:val="20"/>
          <w:lang w:eastAsia="sk-SK"/>
        </w:rPr>
        <w:t xml:space="preserve"> </w:t>
      </w:r>
      <w:r w:rsidRPr="00CF0220">
        <w:rPr>
          <w:rFonts w:ascii="Arial" w:hAnsi="Arial" w:cs="Arial"/>
          <w:sz w:val="20"/>
          <w:szCs w:val="20"/>
          <w:lang w:eastAsia="sk-SK"/>
        </w:rPr>
        <w:t>na účel zodpovedajúci jeho určeniu</w:t>
      </w:r>
      <w:r w:rsidR="00C65184" w:rsidRPr="00CF0220">
        <w:rPr>
          <w:rFonts w:ascii="Arial" w:hAnsi="Arial" w:cs="Arial"/>
          <w:sz w:val="20"/>
          <w:szCs w:val="20"/>
          <w:lang w:eastAsia="sk-SK"/>
        </w:rPr>
        <w:t>.</w:t>
      </w:r>
      <w:bookmarkEnd w:id="51"/>
      <w:r w:rsidR="00C65184" w:rsidRPr="00CF0220">
        <w:rPr>
          <w:rFonts w:ascii="Arial" w:hAnsi="Arial" w:cs="Arial"/>
          <w:sz w:val="20"/>
          <w:szCs w:val="20"/>
          <w:lang w:eastAsia="sk-SK"/>
        </w:rPr>
        <w:t xml:space="preserve"> </w:t>
      </w:r>
      <w:bookmarkEnd w:id="50"/>
      <w:bookmarkEnd w:id="52"/>
    </w:p>
    <w:p w14:paraId="41836697" w14:textId="14756537" w:rsidR="003343AD" w:rsidRPr="00CF0220" w:rsidRDefault="00636E8D" w:rsidP="00CF0220">
      <w:pPr>
        <w:pStyle w:val="MLOdsek"/>
        <w:spacing w:before="120" w:line="290" w:lineRule="auto"/>
        <w:ind w:left="567" w:hanging="567"/>
        <w:rPr>
          <w:rFonts w:ascii="Arial" w:eastAsia="Calibri" w:hAnsi="Arial" w:cs="Arial"/>
          <w:sz w:val="20"/>
          <w:szCs w:val="20"/>
          <w:lang w:eastAsia="en-US"/>
        </w:rPr>
      </w:pPr>
      <w:bookmarkStart w:id="53" w:name="_Ref95814028"/>
      <w:r>
        <w:rPr>
          <w:rFonts w:ascii="Arial" w:eastAsia="Calibri" w:hAnsi="Arial" w:cs="Arial"/>
          <w:sz w:val="20"/>
          <w:szCs w:val="20"/>
          <w:lang w:eastAsia="en-US"/>
        </w:rPr>
        <w:t>Zhotoviteľ zaručí</w:t>
      </w:r>
      <w:r w:rsidR="003343AD" w:rsidRPr="00CF0220">
        <w:rPr>
          <w:rFonts w:ascii="Arial" w:eastAsia="Calibri" w:hAnsi="Arial" w:cs="Arial"/>
          <w:sz w:val="20"/>
          <w:szCs w:val="20"/>
          <w:lang w:eastAsia="en-US"/>
        </w:rPr>
        <w:t xml:space="preserve">, že </w:t>
      </w:r>
      <w:r w:rsidR="00365A73" w:rsidRPr="00CF0220">
        <w:rPr>
          <w:rFonts w:ascii="Arial" w:eastAsia="Calibri" w:hAnsi="Arial" w:cs="Arial"/>
          <w:sz w:val="20"/>
          <w:szCs w:val="20"/>
          <w:lang w:eastAsia="en-US"/>
        </w:rPr>
        <w:t>odovzdaný Informačný systém nemá</w:t>
      </w:r>
      <w:r w:rsidR="003343AD" w:rsidRPr="00CF0220">
        <w:rPr>
          <w:rFonts w:ascii="Arial" w:eastAsia="Calibri" w:hAnsi="Arial" w:cs="Arial"/>
          <w:sz w:val="20"/>
          <w:szCs w:val="20"/>
          <w:lang w:eastAsia="en-US"/>
        </w:rPr>
        <w:t xml:space="preserve"> </w:t>
      </w:r>
      <w:r w:rsidR="00C5241E" w:rsidRPr="00CF0220">
        <w:rPr>
          <w:rFonts w:ascii="Arial" w:eastAsia="Calibri" w:hAnsi="Arial" w:cs="Arial"/>
          <w:sz w:val="20"/>
          <w:szCs w:val="20"/>
          <w:lang w:eastAsia="en-US"/>
        </w:rPr>
        <w:t xml:space="preserve">v čase odovzdania </w:t>
      </w:r>
      <w:r w:rsidR="003343AD" w:rsidRPr="00CF0220">
        <w:rPr>
          <w:rFonts w:ascii="Arial" w:eastAsia="Calibri" w:hAnsi="Arial" w:cs="Arial"/>
          <w:sz w:val="20"/>
          <w:szCs w:val="20"/>
          <w:lang w:eastAsia="en-US"/>
        </w:rPr>
        <w:t>právne vady, predovšetkým nie je zaťažen</w:t>
      </w:r>
      <w:r w:rsidR="00FA238A" w:rsidRPr="00CF0220">
        <w:rPr>
          <w:rFonts w:ascii="Arial" w:eastAsia="Calibri" w:hAnsi="Arial" w:cs="Arial"/>
          <w:sz w:val="20"/>
          <w:szCs w:val="20"/>
          <w:lang w:eastAsia="en-US"/>
        </w:rPr>
        <w:t>ý</w:t>
      </w:r>
      <w:r w:rsidR="003343AD" w:rsidRPr="00CF0220">
        <w:rPr>
          <w:rFonts w:ascii="Arial" w:eastAsia="Calibri" w:hAnsi="Arial" w:cs="Arial"/>
          <w:sz w:val="20"/>
          <w:szCs w:val="20"/>
          <w:lang w:eastAsia="en-US"/>
        </w:rPr>
        <w:t xml:space="preserve"> právami tretích osôb z priemyselného alebo iného duševného vlastníctva. Zhotoviteľ sa zaväzuje nahradiť Objednávateľovi škodu spôsobenú uplatnením nárokov</w:t>
      </w:r>
      <w:r w:rsidR="003343AD" w:rsidRPr="00CF0220" w:rsidDel="00155FF8">
        <w:rPr>
          <w:rFonts w:ascii="Arial" w:eastAsia="Calibri" w:hAnsi="Arial" w:cs="Arial"/>
          <w:sz w:val="20"/>
          <w:szCs w:val="20"/>
          <w:lang w:eastAsia="en-US"/>
        </w:rPr>
        <w:t xml:space="preserve"> </w:t>
      </w:r>
      <w:r w:rsidR="003343AD" w:rsidRPr="00CF0220">
        <w:rPr>
          <w:rFonts w:ascii="Arial" w:eastAsia="Calibri" w:hAnsi="Arial" w:cs="Arial"/>
          <w:sz w:val="20"/>
          <w:szCs w:val="20"/>
          <w:lang w:eastAsia="en-US"/>
        </w:rPr>
        <w:t xml:space="preserve">tretích osôb z titulu porušenia ich chránených práv súvisiacich s plnením Zhotoviteľa alebo jeho </w:t>
      </w:r>
      <w:r w:rsidR="00B73A43" w:rsidRPr="00CF0220">
        <w:rPr>
          <w:rFonts w:ascii="Arial" w:eastAsia="Calibri" w:hAnsi="Arial" w:cs="Arial"/>
          <w:sz w:val="20"/>
          <w:szCs w:val="20"/>
          <w:lang w:eastAsia="en-US"/>
        </w:rPr>
        <w:t>subdodávateľ</w:t>
      </w:r>
      <w:r w:rsidR="003343AD" w:rsidRPr="00CF0220">
        <w:rPr>
          <w:rFonts w:ascii="Arial" w:eastAsia="Calibri" w:hAnsi="Arial" w:cs="Arial"/>
          <w:sz w:val="20"/>
          <w:szCs w:val="20"/>
          <w:lang w:eastAsia="en-US"/>
        </w:rPr>
        <w:t>ov podľa tejto Zmluvy</w:t>
      </w:r>
      <w:r w:rsidR="00C5241E" w:rsidRPr="00CF0220">
        <w:rPr>
          <w:rFonts w:ascii="Arial" w:eastAsia="Calibri" w:hAnsi="Arial" w:cs="Arial"/>
          <w:sz w:val="20"/>
          <w:szCs w:val="20"/>
          <w:lang w:eastAsia="en-US"/>
        </w:rPr>
        <w:t xml:space="preserve"> o dielo</w:t>
      </w:r>
      <w:r w:rsidR="003343AD" w:rsidRPr="00CF0220">
        <w:rPr>
          <w:rFonts w:ascii="Arial" w:eastAsia="Calibri" w:hAnsi="Arial" w:cs="Arial"/>
          <w:sz w:val="20"/>
          <w:szCs w:val="20"/>
          <w:lang w:eastAsia="en-US"/>
        </w:rPr>
        <w:t>.</w:t>
      </w:r>
      <w:bookmarkEnd w:id="53"/>
    </w:p>
    <w:p w14:paraId="3E5C8AAD" w14:textId="42D8A3EB" w:rsidR="00C5241E" w:rsidRPr="00CF0220" w:rsidRDefault="00C5241E" w:rsidP="00CF0220">
      <w:pPr>
        <w:pStyle w:val="MLOdsek"/>
        <w:spacing w:before="120" w:line="290" w:lineRule="auto"/>
        <w:ind w:left="567" w:hanging="567"/>
        <w:rPr>
          <w:rFonts w:ascii="Arial" w:eastAsia="Calibri" w:hAnsi="Arial" w:cs="Arial"/>
          <w:sz w:val="20"/>
          <w:szCs w:val="20"/>
          <w:lang w:eastAsia="en-US"/>
        </w:rPr>
      </w:pPr>
      <w:bookmarkStart w:id="54" w:name="_Ref95814040"/>
      <w:r w:rsidRPr="00CF0220">
        <w:rPr>
          <w:rFonts w:ascii="Arial" w:eastAsia="Calibri" w:hAnsi="Arial" w:cs="Arial"/>
          <w:sz w:val="20"/>
          <w:szCs w:val="20"/>
          <w:lang w:eastAsia="en-US"/>
        </w:rPr>
        <w:t>Zhotovite</w:t>
      </w:r>
      <w:r w:rsidR="00AC6522" w:rsidRPr="00CF0220">
        <w:rPr>
          <w:rFonts w:ascii="Arial" w:eastAsia="Calibri" w:hAnsi="Arial" w:cs="Arial"/>
          <w:sz w:val="20"/>
          <w:szCs w:val="20"/>
          <w:lang w:eastAsia="en-US"/>
        </w:rPr>
        <w:t>ľ</w:t>
      </w:r>
      <w:r w:rsidR="00636E8D">
        <w:rPr>
          <w:rFonts w:ascii="Arial" w:eastAsia="Calibri" w:hAnsi="Arial" w:cs="Arial"/>
          <w:sz w:val="20"/>
          <w:szCs w:val="20"/>
          <w:lang w:eastAsia="en-US"/>
        </w:rPr>
        <w:t xml:space="preserve"> zaručí</w:t>
      </w:r>
      <w:r w:rsidRPr="00CF0220">
        <w:rPr>
          <w:rFonts w:ascii="Arial" w:eastAsia="Calibri" w:hAnsi="Arial" w:cs="Arial"/>
          <w:sz w:val="20"/>
          <w:szCs w:val="20"/>
          <w:lang w:eastAsia="en-US"/>
        </w:rPr>
        <w:t>, že k</w:t>
      </w:r>
      <w:r w:rsidR="00365A73" w:rsidRPr="00CF0220">
        <w:rPr>
          <w:rFonts w:ascii="Arial" w:eastAsia="Calibri" w:hAnsi="Arial" w:cs="Arial"/>
          <w:sz w:val="20"/>
          <w:szCs w:val="20"/>
          <w:lang w:eastAsia="en-US"/>
        </w:rPr>
        <w:t> Informačnému systému</w:t>
      </w:r>
      <w:r w:rsidRPr="00CF0220">
        <w:rPr>
          <w:rFonts w:ascii="Arial" w:eastAsia="Calibri" w:hAnsi="Arial" w:cs="Arial"/>
          <w:sz w:val="20"/>
          <w:szCs w:val="20"/>
          <w:lang w:eastAsia="en-US"/>
        </w:rPr>
        <w:t xml:space="preserve"> alebo jeho časti neexistujú </w:t>
      </w:r>
      <w:r w:rsidR="00061813" w:rsidRPr="00CF0220">
        <w:rPr>
          <w:rFonts w:ascii="Arial" w:eastAsia="Calibri" w:hAnsi="Arial" w:cs="Arial"/>
          <w:sz w:val="20"/>
          <w:szCs w:val="20"/>
          <w:lang w:eastAsia="en-US"/>
        </w:rPr>
        <w:t xml:space="preserve">v čase jeho odovzdania </w:t>
      </w:r>
      <w:r w:rsidR="008F3CE6" w:rsidRPr="00CF0220">
        <w:rPr>
          <w:rFonts w:ascii="Arial" w:eastAsia="Calibri" w:hAnsi="Arial" w:cs="Arial"/>
          <w:sz w:val="20"/>
          <w:szCs w:val="20"/>
          <w:lang w:eastAsia="en-US"/>
        </w:rPr>
        <w:t xml:space="preserve">Objednávateľovi </w:t>
      </w:r>
      <w:r w:rsidRPr="00CF0220">
        <w:rPr>
          <w:rFonts w:ascii="Arial" w:eastAsia="Calibri" w:hAnsi="Arial" w:cs="Arial"/>
          <w:sz w:val="20"/>
          <w:szCs w:val="20"/>
          <w:lang w:eastAsia="en-US"/>
        </w:rPr>
        <w:t>akékoľvek právne nároky</w:t>
      </w:r>
      <w:r w:rsidR="008F3CE6" w:rsidRPr="00CF0220">
        <w:rPr>
          <w:rFonts w:ascii="Arial" w:eastAsia="Calibri" w:hAnsi="Arial" w:cs="Arial"/>
          <w:sz w:val="20"/>
          <w:szCs w:val="20"/>
          <w:lang w:eastAsia="en-US"/>
        </w:rPr>
        <w:t xml:space="preserve"> tretích strán </w:t>
      </w:r>
      <w:r w:rsidRPr="00CF0220">
        <w:rPr>
          <w:rFonts w:ascii="Arial" w:eastAsia="Calibri" w:hAnsi="Arial" w:cs="Arial"/>
          <w:sz w:val="20"/>
          <w:szCs w:val="20"/>
          <w:lang w:eastAsia="en-US"/>
        </w:rPr>
        <w:t xml:space="preserve">vyplývajúce zo zmlúv s tretími stranami a že </w:t>
      </w:r>
      <w:r w:rsidR="00365A73" w:rsidRPr="00CF0220">
        <w:rPr>
          <w:rFonts w:ascii="Arial" w:eastAsia="Calibri" w:hAnsi="Arial" w:cs="Arial"/>
          <w:sz w:val="20"/>
          <w:szCs w:val="20"/>
          <w:lang w:eastAsia="en-US"/>
        </w:rPr>
        <w:t>Informačný systém</w:t>
      </w:r>
      <w:r w:rsidRPr="00CF0220">
        <w:rPr>
          <w:rFonts w:ascii="Arial" w:eastAsia="Calibri" w:hAnsi="Arial" w:cs="Arial"/>
          <w:sz w:val="20"/>
          <w:szCs w:val="20"/>
          <w:lang w:eastAsia="en-US"/>
        </w:rPr>
        <w:t xml:space="preserve"> nie je predmetom</w:t>
      </w:r>
      <w:r w:rsidR="00061813" w:rsidRPr="00CF0220">
        <w:rPr>
          <w:rFonts w:ascii="Arial" w:eastAsia="Calibri" w:hAnsi="Arial" w:cs="Arial"/>
          <w:sz w:val="20"/>
          <w:szCs w:val="20"/>
          <w:lang w:eastAsia="en-US"/>
        </w:rPr>
        <w:t xml:space="preserve"> vecného bremena</w:t>
      </w:r>
      <w:r w:rsidRPr="00CF0220">
        <w:rPr>
          <w:rFonts w:ascii="Arial" w:eastAsia="Calibri" w:hAnsi="Arial" w:cs="Arial"/>
          <w:sz w:val="20"/>
          <w:szCs w:val="20"/>
          <w:lang w:eastAsia="en-US"/>
        </w:rPr>
        <w:t xml:space="preserve"> </w:t>
      </w:r>
      <w:r w:rsidR="00061813" w:rsidRPr="00CF0220">
        <w:rPr>
          <w:rFonts w:ascii="Arial" w:eastAsia="Calibri" w:hAnsi="Arial" w:cs="Arial"/>
          <w:sz w:val="20"/>
          <w:szCs w:val="20"/>
          <w:lang w:eastAsia="en-US"/>
        </w:rPr>
        <w:t xml:space="preserve">alebo </w:t>
      </w:r>
      <w:r w:rsidRPr="00CF0220">
        <w:rPr>
          <w:rFonts w:ascii="Arial" w:eastAsia="Calibri" w:hAnsi="Arial" w:cs="Arial"/>
          <w:sz w:val="20"/>
          <w:szCs w:val="20"/>
          <w:lang w:eastAsia="en-US"/>
        </w:rPr>
        <w:t xml:space="preserve">iného </w:t>
      </w:r>
      <w:r w:rsidR="00061813" w:rsidRPr="00CF0220">
        <w:rPr>
          <w:rFonts w:ascii="Arial" w:eastAsia="Calibri" w:hAnsi="Arial" w:cs="Arial"/>
          <w:sz w:val="20"/>
          <w:szCs w:val="20"/>
          <w:lang w:eastAsia="en-US"/>
        </w:rPr>
        <w:t>obdobného právneho</w:t>
      </w:r>
      <w:r w:rsidRPr="00CF0220">
        <w:rPr>
          <w:rFonts w:ascii="Arial" w:eastAsia="Calibri" w:hAnsi="Arial" w:cs="Arial"/>
          <w:sz w:val="20"/>
          <w:szCs w:val="20"/>
          <w:lang w:eastAsia="en-US"/>
        </w:rPr>
        <w:t xml:space="preserve"> vzťahu</w:t>
      </w:r>
      <w:r w:rsidR="00061813" w:rsidRPr="00CF0220">
        <w:rPr>
          <w:rFonts w:ascii="Arial" w:eastAsia="Calibri" w:hAnsi="Arial" w:cs="Arial"/>
          <w:sz w:val="20"/>
          <w:szCs w:val="20"/>
          <w:lang w:eastAsia="en-US"/>
        </w:rPr>
        <w:t xml:space="preserve">, ktorý by prípadne obmedzil Objednávateľa v užívaní </w:t>
      </w:r>
      <w:r w:rsidR="00365A73" w:rsidRPr="00CF0220">
        <w:rPr>
          <w:rFonts w:ascii="Arial" w:eastAsia="Calibri" w:hAnsi="Arial" w:cs="Arial"/>
          <w:sz w:val="20"/>
          <w:szCs w:val="20"/>
          <w:lang w:eastAsia="en-US"/>
        </w:rPr>
        <w:t>Informačného systému</w:t>
      </w:r>
      <w:r w:rsidRPr="00CF0220">
        <w:rPr>
          <w:rFonts w:ascii="Arial" w:eastAsia="Calibri" w:hAnsi="Arial" w:cs="Arial"/>
          <w:sz w:val="20"/>
          <w:szCs w:val="20"/>
          <w:lang w:eastAsia="en-US"/>
        </w:rPr>
        <w:t>.</w:t>
      </w:r>
      <w:bookmarkEnd w:id="54"/>
    </w:p>
    <w:p w14:paraId="73E806A9" w14:textId="1B907ECE" w:rsidR="00B86AB6" w:rsidRPr="00CF0220" w:rsidRDefault="0070669A" w:rsidP="00CF0220">
      <w:pPr>
        <w:pStyle w:val="MLOdsek"/>
        <w:spacing w:before="120" w:line="290" w:lineRule="auto"/>
        <w:ind w:left="567" w:hanging="567"/>
        <w:rPr>
          <w:rFonts w:ascii="Arial" w:eastAsia="Calibri" w:hAnsi="Arial" w:cs="Arial"/>
          <w:sz w:val="20"/>
          <w:szCs w:val="20"/>
          <w:lang w:eastAsia="en-US"/>
        </w:rPr>
      </w:pPr>
      <w:bookmarkStart w:id="55" w:name="_Ref95813120"/>
      <w:r w:rsidRPr="00CF0220">
        <w:rPr>
          <w:rFonts w:ascii="Arial" w:hAnsi="Arial" w:cs="Arial"/>
          <w:sz w:val="20"/>
          <w:szCs w:val="20"/>
        </w:rPr>
        <w:t>Objednávateľ je povinný oznámiť Zhotoviteľovi vady</w:t>
      </w:r>
      <w:r w:rsidR="00365A73" w:rsidRPr="00CF0220">
        <w:rPr>
          <w:rFonts w:ascii="Arial" w:hAnsi="Arial" w:cs="Arial"/>
          <w:sz w:val="20"/>
          <w:szCs w:val="20"/>
        </w:rPr>
        <w:t xml:space="preserve"> Informačného systému</w:t>
      </w:r>
      <w:r w:rsidRPr="00CF0220">
        <w:rPr>
          <w:rFonts w:ascii="Arial" w:hAnsi="Arial" w:cs="Arial"/>
          <w:sz w:val="20"/>
          <w:szCs w:val="20"/>
        </w:rPr>
        <w:t xml:space="preserve"> podľa tohto článku </w:t>
      </w:r>
      <w:r w:rsidR="008A4516" w:rsidRPr="00CF0220">
        <w:rPr>
          <w:rFonts w:ascii="Arial" w:hAnsi="Arial" w:cs="Arial"/>
          <w:sz w:val="20"/>
          <w:szCs w:val="20"/>
        </w:rPr>
        <w:t xml:space="preserve">kedykoľvek do </w:t>
      </w:r>
      <w:r w:rsidRPr="00CF0220">
        <w:rPr>
          <w:rFonts w:ascii="Arial" w:hAnsi="Arial" w:cs="Arial"/>
          <w:sz w:val="20"/>
          <w:szCs w:val="20"/>
        </w:rPr>
        <w:t xml:space="preserve">uplynutia záručnej doby podľa </w:t>
      </w:r>
      <w:r w:rsidR="007E5B76" w:rsidRPr="00CF0220">
        <w:rPr>
          <w:rFonts w:ascii="Arial" w:hAnsi="Arial" w:cs="Arial"/>
          <w:sz w:val="20"/>
          <w:szCs w:val="20"/>
        </w:rPr>
        <w:t xml:space="preserve">bodu </w:t>
      </w:r>
      <w:r w:rsidR="003D3CAD">
        <w:rPr>
          <w:rFonts w:ascii="Arial" w:hAnsi="Arial" w:cs="Arial"/>
          <w:sz w:val="20"/>
          <w:szCs w:val="20"/>
        </w:rPr>
        <w:fldChar w:fldCharType="begin"/>
      </w:r>
      <w:r w:rsidR="003D3CAD">
        <w:rPr>
          <w:rFonts w:ascii="Arial" w:hAnsi="Arial" w:cs="Arial"/>
          <w:sz w:val="20"/>
          <w:szCs w:val="20"/>
        </w:rPr>
        <w:instrText xml:space="preserve"> REF _Ref95809457 \r \h </w:instrText>
      </w:r>
      <w:r w:rsidR="003D3CAD">
        <w:rPr>
          <w:rFonts w:ascii="Arial" w:hAnsi="Arial" w:cs="Arial"/>
          <w:sz w:val="20"/>
          <w:szCs w:val="20"/>
        </w:rPr>
      </w:r>
      <w:r w:rsidR="003D3CAD">
        <w:rPr>
          <w:rFonts w:ascii="Arial" w:hAnsi="Arial" w:cs="Arial"/>
          <w:sz w:val="20"/>
          <w:szCs w:val="20"/>
        </w:rPr>
        <w:fldChar w:fldCharType="separate"/>
      </w:r>
      <w:r w:rsidR="003D3CAD">
        <w:rPr>
          <w:rFonts w:ascii="Arial" w:hAnsi="Arial" w:cs="Arial"/>
          <w:sz w:val="20"/>
          <w:szCs w:val="20"/>
        </w:rPr>
        <w:t>8.2</w:t>
      </w:r>
      <w:r w:rsidR="003D3CAD">
        <w:rPr>
          <w:rFonts w:ascii="Arial" w:hAnsi="Arial" w:cs="Arial"/>
          <w:sz w:val="20"/>
          <w:szCs w:val="20"/>
        </w:rPr>
        <w:fldChar w:fldCharType="end"/>
      </w:r>
      <w:r w:rsidR="007E5B76" w:rsidRPr="00CF0220">
        <w:rPr>
          <w:rFonts w:ascii="Arial" w:hAnsi="Arial" w:cs="Arial"/>
          <w:sz w:val="20"/>
          <w:szCs w:val="20"/>
        </w:rPr>
        <w:t xml:space="preserve"> </w:t>
      </w:r>
      <w:r w:rsidR="00365A73" w:rsidRPr="00CF0220">
        <w:rPr>
          <w:rFonts w:ascii="Arial" w:hAnsi="Arial" w:cs="Arial"/>
          <w:sz w:val="20"/>
          <w:szCs w:val="20"/>
        </w:rPr>
        <w:t xml:space="preserve">tejto </w:t>
      </w:r>
      <w:r w:rsidR="007E5B76" w:rsidRPr="00CF0220">
        <w:rPr>
          <w:rFonts w:ascii="Arial" w:hAnsi="Arial" w:cs="Arial"/>
          <w:sz w:val="20"/>
          <w:szCs w:val="20"/>
        </w:rPr>
        <w:t>Zmluvy</w:t>
      </w:r>
      <w:r w:rsidR="00722D15" w:rsidRPr="00CF0220">
        <w:rPr>
          <w:rFonts w:ascii="Arial" w:hAnsi="Arial" w:cs="Arial"/>
          <w:sz w:val="20"/>
          <w:szCs w:val="20"/>
        </w:rPr>
        <w:t xml:space="preserve"> o dielo</w:t>
      </w:r>
      <w:r w:rsidR="008A4516" w:rsidRPr="00CF0220">
        <w:rPr>
          <w:rFonts w:ascii="Arial" w:hAnsi="Arial" w:cs="Arial"/>
          <w:sz w:val="20"/>
          <w:szCs w:val="20"/>
        </w:rPr>
        <w:t xml:space="preserve">, a to bez </w:t>
      </w:r>
      <w:r w:rsidR="0015102E" w:rsidRPr="00CF0220">
        <w:rPr>
          <w:rFonts w:ascii="Arial" w:hAnsi="Arial" w:cs="Arial"/>
          <w:sz w:val="20"/>
          <w:szCs w:val="20"/>
        </w:rPr>
        <w:t xml:space="preserve">zbytočného odkladu po tom, </w:t>
      </w:r>
      <w:r w:rsidR="008A4516" w:rsidRPr="00CF0220">
        <w:rPr>
          <w:rFonts w:ascii="Arial" w:hAnsi="Arial" w:cs="Arial"/>
          <w:sz w:val="20"/>
          <w:szCs w:val="20"/>
        </w:rPr>
        <w:t>kedy sa Objednávateľ o</w:t>
      </w:r>
      <w:r w:rsidR="00CF0DA8" w:rsidRPr="00CF0220">
        <w:rPr>
          <w:rFonts w:ascii="Arial" w:hAnsi="Arial" w:cs="Arial"/>
          <w:sz w:val="20"/>
          <w:szCs w:val="20"/>
        </w:rPr>
        <w:t xml:space="preserve"> výskyte vady </w:t>
      </w:r>
      <w:r w:rsidR="00365A73" w:rsidRPr="00CF0220">
        <w:rPr>
          <w:rFonts w:ascii="Arial" w:hAnsi="Arial" w:cs="Arial"/>
          <w:sz w:val="20"/>
          <w:szCs w:val="20"/>
        </w:rPr>
        <w:t>Informačného systému</w:t>
      </w:r>
      <w:r w:rsidR="008A4516" w:rsidRPr="00CF0220">
        <w:rPr>
          <w:rFonts w:ascii="Arial" w:hAnsi="Arial" w:cs="Arial"/>
          <w:sz w:val="20"/>
          <w:szCs w:val="20"/>
        </w:rPr>
        <w:t xml:space="preserve"> dozvedel</w:t>
      </w:r>
      <w:r w:rsidRPr="00CF0220">
        <w:rPr>
          <w:rFonts w:ascii="Arial" w:hAnsi="Arial" w:cs="Arial"/>
          <w:sz w:val="20"/>
          <w:szCs w:val="20"/>
        </w:rPr>
        <w:t>.</w:t>
      </w:r>
      <w:r w:rsidR="00A464F3" w:rsidRPr="00CF0220">
        <w:rPr>
          <w:rFonts w:ascii="Arial" w:eastAsia="Calibri" w:hAnsi="Arial" w:cs="Arial"/>
          <w:sz w:val="20"/>
          <w:szCs w:val="20"/>
          <w:lang w:eastAsia="en-US"/>
        </w:rPr>
        <w:t xml:space="preserve"> </w:t>
      </w:r>
      <w:r w:rsidR="00B86AB6" w:rsidRPr="00CF0220">
        <w:rPr>
          <w:rFonts w:ascii="Arial" w:hAnsi="Arial" w:cs="Arial"/>
          <w:sz w:val="20"/>
          <w:szCs w:val="20"/>
        </w:rPr>
        <w:t>Objednávateľ je oprávnený požadovať od Zhotoviteľa b</w:t>
      </w:r>
      <w:r w:rsidR="00A464F3" w:rsidRPr="00CF0220">
        <w:rPr>
          <w:rFonts w:ascii="Arial" w:hAnsi="Arial" w:cs="Arial"/>
          <w:sz w:val="20"/>
          <w:szCs w:val="20"/>
        </w:rPr>
        <w:t xml:space="preserve">ezplatné odstránenie vady </w:t>
      </w:r>
      <w:r w:rsidR="00365A73" w:rsidRPr="00CF0220">
        <w:rPr>
          <w:rFonts w:ascii="Arial" w:hAnsi="Arial" w:cs="Arial"/>
          <w:sz w:val="20"/>
          <w:szCs w:val="20"/>
        </w:rPr>
        <w:t>Informačného systému</w:t>
      </w:r>
      <w:r w:rsidR="00A464F3" w:rsidRPr="00CF0220">
        <w:rPr>
          <w:rFonts w:ascii="Arial" w:hAnsi="Arial" w:cs="Arial"/>
          <w:sz w:val="20"/>
          <w:szCs w:val="20"/>
        </w:rPr>
        <w:t xml:space="preserve"> alebo </w:t>
      </w:r>
      <w:r w:rsidR="00B86AB6" w:rsidRPr="00CF0220">
        <w:rPr>
          <w:rFonts w:ascii="Arial" w:hAnsi="Arial" w:cs="Arial"/>
          <w:sz w:val="20"/>
          <w:szCs w:val="20"/>
        </w:rPr>
        <w:t>jeho časti, na kto</w:t>
      </w:r>
      <w:r w:rsidR="00B86AB6" w:rsidRPr="00E95067">
        <w:rPr>
          <w:rFonts w:ascii="Arial" w:hAnsi="Arial" w:cs="Arial"/>
          <w:sz w:val="20"/>
          <w:szCs w:val="20"/>
        </w:rPr>
        <w:t>rú sa vzťahuje záruka podľa tejto Zmluvy</w:t>
      </w:r>
      <w:r w:rsidR="00722D15" w:rsidRPr="00E95067">
        <w:rPr>
          <w:rFonts w:ascii="Arial" w:hAnsi="Arial" w:cs="Arial"/>
          <w:sz w:val="20"/>
          <w:szCs w:val="20"/>
        </w:rPr>
        <w:t xml:space="preserve"> o dielo</w:t>
      </w:r>
      <w:r w:rsidR="007C18F4" w:rsidRPr="00E95067">
        <w:rPr>
          <w:rFonts w:ascii="Arial" w:hAnsi="Arial" w:cs="Arial"/>
          <w:sz w:val="20"/>
          <w:szCs w:val="20"/>
        </w:rPr>
        <w:t xml:space="preserve"> </w:t>
      </w:r>
      <w:r w:rsidR="00B86AB6" w:rsidRPr="00E95067">
        <w:rPr>
          <w:rFonts w:ascii="Arial" w:hAnsi="Arial" w:cs="Arial"/>
          <w:sz w:val="20"/>
          <w:szCs w:val="20"/>
        </w:rPr>
        <w:t>v lehotách podľa úrovne</w:t>
      </w:r>
      <w:r w:rsidR="007C18F4" w:rsidRPr="00E95067">
        <w:rPr>
          <w:rFonts w:ascii="Arial" w:hAnsi="Arial" w:cs="Arial"/>
          <w:sz w:val="20"/>
          <w:szCs w:val="20"/>
        </w:rPr>
        <w:t xml:space="preserve"> vady</w:t>
      </w:r>
      <w:r w:rsidR="000062F9" w:rsidRPr="00E95067">
        <w:rPr>
          <w:rFonts w:ascii="Arial" w:hAnsi="Arial" w:cs="Arial"/>
          <w:sz w:val="20"/>
          <w:szCs w:val="20"/>
        </w:rPr>
        <w:t xml:space="preserve"> uvedených v </w:t>
      </w:r>
      <w:r w:rsidR="00636E8D" w:rsidRPr="00E95067">
        <w:rPr>
          <w:rFonts w:ascii="Arial" w:hAnsi="Arial" w:cs="Arial"/>
          <w:sz w:val="20"/>
          <w:szCs w:val="20"/>
        </w:rPr>
        <w:t>p</w:t>
      </w:r>
      <w:r w:rsidR="00D26C7E" w:rsidRPr="00E95067">
        <w:rPr>
          <w:rFonts w:ascii="Arial" w:hAnsi="Arial" w:cs="Arial"/>
          <w:sz w:val="20"/>
          <w:szCs w:val="20"/>
        </w:rPr>
        <w:t>rílohe č.</w:t>
      </w:r>
      <w:r w:rsidR="00D26C7E" w:rsidRPr="003A4EBC">
        <w:rPr>
          <w:rFonts w:ascii="Arial" w:hAnsi="Arial" w:cs="Arial"/>
          <w:sz w:val="20"/>
          <w:szCs w:val="20"/>
        </w:rPr>
        <w:t xml:space="preserve"> </w:t>
      </w:r>
      <w:r w:rsidR="001D0A58" w:rsidRPr="00E95067">
        <w:rPr>
          <w:rFonts w:ascii="Arial" w:hAnsi="Arial" w:cs="Arial"/>
          <w:sz w:val="20"/>
          <w:szCs w:val="20"/>
        </w:rPr>
        <w:t>5</w:t>
      </w:r>
      <w:r w:rsidR="00CF0220" w:rsidRPr="00E95067">
        <w:rPr>
          <w:rFonts w:ascii="Arial" w:hAnsi="Arial" w:cs="Arial"/>
          <w:sz w:val="20"/>
          <w:szCs w:val="20"/>
        </w:rPr>
        <w:t xml:space="preserve"> </w:t>
      </w:r>
      <w:r w:rsidR="00334CD9" w:rsidRPr="00E95067">
        <w:rPr>
          <w:rFonts w:ascii="Arial" w:hAnsi="Arial" w:cs="Arial"/>
          <w:sz w:val="20"/>
          <w:szCs w:val="20"/>
        </w:rPr>
        <w:t> tejto</w:t>
      </w:r>
      <w:r w:rsidR="00334CD9" w:rsidRPr="00CF0220">
        <w:rPr>
          <w:rFonts w:ascii="Arial" w:hAnsi="Arial" w:cs="Arial"/>
          <w:sz w:val="20"/>
          <w:szCs w:val="20"/>
        </w:rPr>
        <w:t xml:space="preserve"> Zmluvy</w:t>
      </w:r>
      <w:r w:rsidR="00722D15" w:rsidRPr="00CF0220">
        <w:rPr>
          <w:rFonts w:ascii="Arial" w:hAnsi="Arial" w:cs="Arial"/>
          <w:sz w:val="20"/>
          <w:szCs w:val="20"/>
        </w:rPr>
        <w:t xml:space="preserve"> o dielo</w:t>
      </w:r>
      <w:r w:rsidR="00B86AB6" w:rsidRPr="00CF0220">
        <w:rPr>
          <w:rFonts w:ascii="Arial" w:hAnsi="Arial" w:cs="Arial"/>
          <w:sz w:val="20"/>
          <w:szCs w:val="20"/>
        </w:rPr>
        <w:t xml:space="preserve">, ak </w:t>
      </w:r>
      <w:r w:rsidR="004F1FFD" w:rsidRPr="00CF0220">
        <w:rPr>
          <w:rFonts w:ascii="Arial" w:hAnsi="Arial" w:cs="Arial"/>
          <w:sz w:val="20"/>
          <w:szCs w:val="20"/>
        </w:rPr>
        <w:t xml:space="preserve">sa Zmluvné strany nedohodnú na </w:t>
      </w:r>
      <w:r w:rsidR="007C18F4" w:rsidRPr="00CF0220">
        <w:rPr>
          <w:rFonts w:ascii="Arial" w:hAnsi="Arial" w:cs="Arial"/>
          <w:sz w:val="20"/>
          <w:szCs w:val="20"/>
        </w:rPr>
        <w:t>osobitnej</w:t>
      </w:r>
      <w:r w:rsidR="004F1FFD" w:rsidRPr="00CF0220">
        <w:rPr>
          <w:rFonts w:ascii="Arial" w:hAnsi="Arial" w:cs="Arial"/>
          <w:sz w:val="20"/>
          <w:szCs w:val="20"/>
        </w:rPr>
        <w:t xml:space="preserve"> lehote.</w:t>
      </w:r>
      <w:r w:rsidR="00B86AB6" w:rsidRPr="00CF0220">
        <w:rPr>
          <w:rFonts w:ascii="Arial" w:hAnsi="Arial" w:cs="Arial"/>
          <w:sz w:val="20"/>
          <w:szCs w:val="20"/>
        </w:rPr>
        <w:t xml:space="preserve"> Pre </w:t>
      </w:r>
      <w:r w:rsidR="007C18F4" w:rsidRPr="00CF0220">
        <w:rPr>
          <w:rFonts w:ascii="Arial" w:hAnsi="Arial" w:cs="Arial"/>
          <w:sz w:val="20"/>
          <w:szCs w:val="20"/>
        </w:rPr>
        <w:t>odstránenie</w:t>
      </w:r>
      <w:r w:rsidR="00B86AB6" w:rsidRPr="00CF0220">
        <w:rPr>
          <w:rFonts w:ascii="Arial" w:hAnsi="Arial" w:cs="Arial"/>
          <w:sz w:val="20"/>
          <w:szCs w:val="20"/>
        </w:rPr>
        <w:t xml:space="preserve"> pochybností</w:t>
      </w:r>
      <w:r w:rsidR="007C18F4" w:rsidRPr="00CF0220">
        <w:rPr>
          <w:rFonts w:ascii="Arial" w:hAnsi="Arial" w:cs="Arial"/>
          <w:sz w:val="20"/>
          <w:szCs w:val="20"/>
        </w:rPr>
        <w:t>,</w:t>
      </w:r>
      <w:r w:rsidR="00B86AB6" w:rsidRPr="00CF0220">
        <w:rPr>
          <w:rFonts w:ascii="Arial" w:hAnsi="Arial" w:cs="Arial"/>
          <w:sz w:val="20"/>
          <w:szCs w:val="20"/>
        </w:rPr>
        <w:t xml:space="preserve"> odstránením vady </w:t>
      </w:r>
      <w:r w:rsidR="00365A73" w:rsidRPr="00CF0220">
        <w:rPr>
          <w:rFonts w:ascii="Arial" w:hAnsi="Arial" w:cs="Arial"/>
          <w:sz w:val="20"/>
          <w:szCs w:val="20"/>
        </w:rPr>
        <w:t>Informačného systému</w:t>
      </w:r>
      <w:r w:rsidR="00CF0DA8" w:rsidRPr="00CF0220">
        <w:rPr>
          <w:rFonts w:ascii="Arial" w:hAnsi="Arial" w:cs="Arial"/>
          <w:sz w:val="20"/>
          <w:szCs w:val="20"/>
        </w:rPr>
        <w:t xml:space="preserve"> </w:t>
      </w:r>
      <w:r w:rsidR="00B86AB6" w:rsidRPr="00CF0220">
        <w:rPr>
          <w:rFonts w:ascii="Arial" w:hAnsi="Arial" w:cs="Arial"/>
          <w:sz w:val="20"/>
          <w:szCs w:val="20"/>
        </w:rPr>
        <w:t xml:space="preserve">sa rozumie </w:t>
      </w:r>
      <w:r w:rsidR="007C18F4" w:rsidRPr="00CF0220">
        <w:rPr>
          <w:rFonts w:ascii="Arial" w:hAnsi="Arial" w:cs="Arial"/>
          <w:sz w:val="20"/>
          <w:szCs w:val="20"/>
        </w:rPr>
        <w:t>trvalé vyriešenie</w:t>
      </w:r>
      <w:r w:rsidR="00365A73" w:rsidRPr="00CF0220">
        <w:rPr>
          <w:rFonts w:ascii="Arial" w:hAnsi="Arial" w:cs="Arial"/>
          <w:sz w:val="20"/>
          <w:szCs w:val="20"/>
        </w:rPr>
        <w:t xml:space="preserve"> tejto</w:t>
      </w:r>
      <w:r w:rsidR="007C18F4" w:rsidRPr="00CF0220">
        <w:rPr>
          <w:rFonts w:ascii="Arial" w:hAnsi="Arial" w:cs="Arial"/>
          <w:sz w:val="20"/>
          <w:szCs w:val="20"/>
        </w:rPr>
        <w:t xml:space="preserve"> vady alebo</w:t>
      </w:r>
      <w:r w:rsidR="00B86AB6" w:rsidRPr="00CF0220">
        <w:rPr>
          <w:rFonts w:ascii="Arial" w:hAnsi="Arial" w:cs="Arial"/>
          <w:sz w:val="20"/>
          <w:szCs w:val="20"/>
        </w:rPr>
        <w:t xml:space="preserve"> poskytnutie náhradného riešenia, to však len na dobu do uplynutia lehoty na trvalé vyriešenie</w:t>
      </w:r>
      <w:r w:rsidR="00365A73" w:rsidRPr="00CF0220">
        <w:rPr>
          <w:rFonts w:ascii="Arial" w:hAnsi="Arial" w:cs="Arial"/>
          <w:sz w:val="20"/>
          <w:szCs w:val="20"/>
        </w:rPr>
        <w:t xml:space="preserve"> tejto</w:t>
      </w:r>
      <w:r w:rsidR="00B86AB6" w:rsidRPr="00CF0220">
        <w:rPr>
          <w:rFonts w:ascii="Arial" w:hAnsi="Arial" w:cs="Arial"/>
          <w:sz w:val="20"/>
          <w:szCs w:val="20"/>
        </w:rPr>
        <w:t xml:space="preserve"> vady v zmysle </w:t>
      </w:r>
      <w:r w:rsidR="00246ED7" w:rsidRPr="0057781F">
        <w:rPr>
          <w:rFonts w:ascii="Arial" w:hAnsi="Arial" w:cs="Arial"/>
          <w:sz w:val="20"/>
          <w:szCs w:val="20"/>
        </w:rPr>
        <w:t xml:space="preserve">Prílohy č. </w:t>
      </w:r>
      <w:r w:rsidR="001D0A58">
        <w:rPr>
          <w:rFonts w:ascii="Arial" w:hAnsi="Arial" w:cs="Arial"/>
          <w:sz w:val="20"/>
          <w:szCs w:val="20"/>
        </w:rPr>
        <w:t>5</w:t>
      </w:r>
      <w:r w:rsidR="00246ED7" w:rsidRPr="00CF0220">
        <w:rPr>
          <w:rFonts w:ascii="Arial" w:hAnsi="Arial" w:cs="Arial"/>
          <w:sz w:val="20"/>
          <w:szCs w:val="20"/>
        </w:rPr>
        <w:t xml:space="preserve"> </w:t>
      </w:r>
      <w:r w:rsidR="00B86AB6" w:rsidRPr="00CF0220">
        <w:rPr>
          <w:rFonts w:ascii="Arial" w:hAnsi="Arial" w:cs="Arial"/>
          <w:sz w:val="20"/>
          <w:szCs w:val="20"/>
        </w:rPr>
        <w:t>tejto Zmluvy</w:t>
      </w:r>
      <w:r w:rsidR="00722D15" w:rsidRPr="00CF0220">
        <w:rPr>
          <w:rFonts w:ascii="Arial" w:hAnsi="Arial" w:cs="Arial"/>
          <w:sz w:val="20"/>
          <w:szCs w:val="20"/>
        </w:rPr>
        <w:t xml:space="preserve"> o dielo</w:t>
      </w:r>
      <w:r w:rsidR="00B86AB6" w:rsidRPr="00CF0220">
        <w:rPr>
          <w:rFonts w:ascii="Arial" w:hAnsi="Arial" w:cs="Arial"/>
          <w:sz w:val="20"/>
          <w:szCs w:val="20"/>
        </w:rPr>
        <w:t>.</w:t>
      </w:r>
      <w:r w:rsidR="00F97662" w:rsidRPr="00CF0220">
        <w:rPr>
          <w:rFonts w:ascii="Arial" w:hAnsi="Arial" w:cs="Arial"/>
          <w:sz w:val="20"/>
          <w:szCs w:val="20"/>
        </w:rPr>
        <w:t xml:space="preserve"> Zhotoviteľ je povinný reagovať na nahlásenú vadu</w:t>
      </w:r>
      <w:r w:rsidR="00365A73" w:rsidRPr="00CF0220">
        <w:rPr>
          <w:rFonts w:ascii="Arial" w:hAnsi="Arial" w:cs="Arial"/>
          <w:sz w:val="20"/>
          <w:szCs w:val="20"/>
        </w:rPr>
        <w:t xml:space="preserve"> Informačného systému</w:t>
      </w:r>
      <w:r w:rsidR="00F97662" w:rsidRPr="00CF0220">
        <w:rPr>
          <w:rFonts w:ascii="Arial" w:hAnsi="Arial" w:cs="Arial"/>
          <w:sz w:val="20"/>
          <w:szCs w:val="20"/>
        </w:rPr>
        <w:t xml:space="preserve"> v lehote </w:t>
      </w:r>
      <w:r w:rsidR="0099540C" w:rsidRPr="00CF0220">
        <w:rPr>
          <w:rFonts w:ascii="Arial" w:hAnsi="Arial" w:cs="Arial"/>
          <w:sz w:val="20"/>
          <w:szCs w:val="20"/>
        </w:rPr>
        <w:t xml:space="preserve">stanovenej </w:t>
      </w:r>
      <w:r w:rsidR="00F97662" w:rsidRPr="00CF0220">
        <w:rPr>
          <w:rFonts w:ascii="Arial" w:hAnsi="Arial" w:cs="Arial"/>
          <w:sz w:val="20"/>
          <w:szCs w:val="20"/>
        </w:rPr>
        <w:t xml:space="preserve">podľa </w:t>
      </w:r>
      <w:r w:rsidR="00365A73" w:rsidRPr="00CF0220">
        <w:rPr>
          <w:rFonts w:ascii="Arial" w:hAnsi="Arial" w:cs="Arial"/>
          <w:sz w:val="20"/>
          <w:szCs w:val="20"/>
        </w:rPr>
        <w:t xml:space="preserve">jej </w:t>
      </w:r>
      <w:r w:rsidR="00F97662" w:rsidRPr="00CF0220">
        <w:rPr>
          <w:rFonts w:ascii="Arial" w:hAnsi="Arial" w:cs="Arial"/>
          <w:sz w:val="20"/>
          <w:szCs w:val="20"/>
        </w:rPr>
        <w:t xml:space="preserve">úrovne </w:t>
      </w:r>
      <w:r w:rsidR="00365A73" w:rsidRPr="00CF0220">
        <w:rPr>
          <w:rFonts w:ascii="Arial" w:hAnsi="Arial" w:cs="Arial"/>
          <w:sz w:val="20"/>
          <w:szCs w:val="20"/>
        </w:rPr>
        <w:t xml:space="preserve">špecifikovanej </w:t>
      </w:r>
      <w:r w:rsidR="00F97662" w:rsidRPr="00CF0220">
        <w:rPr>
          <w:rFonts w:ascii="Arial" w:hAnsi="Arial" w:cs="Arial"/>
          <w:sz w:val="20"/>
          <w:szCs w:val="20"/>
        </w:rPr>
        <w:t>v </w:t>
      </w:r>
      <w:r w:rsidR="00636E8D">
        <w:rPr>
          <w:rFonts w:ascii="Arial" w:hAnsi="Arial" w:cs="Arial"/>
          <w:sz w:val="20"/>
          <w:szCs w:val="20"/>
        </w:rPr>
        <w:t>p</w:t>
      </w:r>
      <w:r w:rsidR="00F97662" w:rsidRPr="0057781F">
        <w:rPr>
          <w:rFonts w:ascii="Arial" w:hAnsi="Arial" w:cs="Arial"/>
          <w:sz w:val="20"/>
          <w:szCs w:val="20"/>
        </w:rPr>
        <w:t xml:space="preserve">rílohe č. </w:t>
      </w:r>
      <w:r w:rsidR="001D0A58">
        <w:rPr>
          <w:rFonts w:ascii="Arial" w:hAnsi="Arial" w:cs="Arial"/>
          <w:sz w:val="20"/>
          <w:szCs w:val="20"/>
        </w:rPr>
        <w:t>5</w:t>
      </w:r>
      <w:r w:rsidR="00334CD9" w:rsidRPr="00CF0220">
        <w:rPr>
          <w:rFonts w:ascii="Arial" w:hAnsi="Arial" w:cs="Arial"/>
          <w:sz w:val="20"/>
          <w:szCs w:val="20"/>
        </w:rPr>
        <w:t xml:space="preserve"> tejto Zmluvy o dielo</w:t>
      </w:r>
      <w:r w:rsidR="0099540C" w:rsidRPr="00CF0220">
        <w:rPr>
          <w:rFonts w:ascii="Arial" w:hAnsi="Arial" w:cs="Arial"/>
          <w:sz w:val="20"/>
          <w:szCs w:val="20"/>
        </w:rPr>
        <w:t>.</w:t>
      </w:r>
      <w:bookmarkEnd w:id="55"/>
    </w:p>
    <w:p w14:paraId="5846B668" w14:textId="0B180AFC" w:rsidR="00641528" w:rsidRPr="00CF0220" w:rsidRDefault="00641528"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 xml:space="preserve">Objednávateľ je </w:t>
      </w:r>
      <w:r w:rsidR="00D155DB" w:rsidRPr="00CF0220">
        <w:rPr>
          <w:rFonts w:ascii="Arial" w:hAnsi="Arial" w:cs="Arial"/>
          <w:sz w:val="20"/>
          <w:szCs w:val="20"/>
        </w:rPr>
        <w:t xml:space="preserve">povinný </w:t>
      </w:r>
      <w:r w:rsidR="00246ED7" w:rsidRPr="00CF0220">
        <w:rPr>
          <w:rFonts w:ascii="Arial" w:hAnsi="Arial" w:cs="Arial"/>
          <w:sz w:val="20"/>
          <w:szCs w:val="20"/>
        </w:rPr>
        <w:t xml:space="preserve">pri </w:t>
      </w:r>
      <w:r w:rsidRPr="00CF0220">
        <w:rPr>
          <w:rFonts w:ascii="Arial" w:hAnsi="Arial" w:cs="Arial"/>
          <w:sz w:val="20"/>
          <w:szCs w:val="20"/>
        </w:rPr>
        <w:t xml:space="preserve">uplatnení vady </w:t>
      </w:r>
      <w:r w:rsidR="00246ED7" w:rsidRPr="00CF0220">
        <w:rPr>
          <w:rFonts w:ascii="Arial" w:hAnsi="Arial" w:cs="Arial"/>
          <w:sz w:val="20"/>
          <w:szCs w:val="20"/>
        </w:rPr>
        <w:t xml:space="preserve">stanoviť </w:t>
      </w:r>
      <w:r w:rsidRPr="00CF0220">
        <w:rPr>
          <w:rFonts w:ascii="Arial" w:hAnsi="Arial" w:cs="Arial"/>
          <w:sz w:val="20"/>
          <w:szCs w:val="20"/>
        </w:rPr>
        <w:t>úroveň vady</w:t>
      </w:r>
      <w:r w:rsidR="00C35131" w:rsidRPr="00CF0220">
        <w:rPr>
          <w:rFonts w:ascii="Arial" w:hAnsi="Arial" w:cs="Arial"/>
          <w:sz w:val="20"/>
          <w:szCs w:val="20"/>
        </w:rPr>
        <w:t xml:space="preserve"> </w:t>
      </w:r>
      <w:r w:rsidR="00B07466" w:rsidRPr="00CF0220">
        <w:rPr>
          <w:rFonts w:ascii="Arial" w:hAnsi="Arial" w:cs="Arial"/>
          <w:sz w:val="20"/>
          <w:szCs w:val="20"/>
        </w:rPr>
        <w:t>Informačného systému</w:t>
      </w:r>
      <w:r w:rsidR="003347E3" w:rsidRPr="00CF0220">
        <w:rPr>
          <w:rFonts w:ascii="Arial" w:hAnsi="Arial" w:cs="Arial"/>
          <w:sz w:val="20"/>
          <w:szCs w:val="20"/>
        </w:rPr>
        <w:t xml:space="preserve">. </w:t>
      </w:r>
      <w:r w:rsidRPr="00CF0220">
        <w:rPr>
          <w:rFonts w:ascii="Arial" w:hAnsi="Arial" w:cs="Arial"/>
          <w:sz w:val="20"/>
          <w:szCs w:val="20"/>
        </w:rPr>
        <w:t>Zhotoviteľ</w:t>
      </w:r>
      <w:r w:rsidR="00C71993" w:rsidRPr="00CF0220">
        <w:rPr>
          <w:rFonts w:ascii="Arial" w:hAnsi="Arial" w:cs="Arial"/>
          <w:sz w:val="20"/>
          <w:szCs w:val="20"/>
        </w:rPr>
        <w:t xml:space="preserve"> je povinný </w:t>
      </w:r>
      <w:r w:rsidR="00781268" w:rsidRPr="00CF0220">
        <w:rPr>
          <w:rFonts w:ascii="Arial" w:hAnsi="Arial" w:cs="Arial"/>
          <w:sz w:val="20"/>
          <w:szCs w:val="20"/>
        </w:rPr>
        <w:t>bez zbytočného odkladu</w:t>
      </w:r>
      <w:r w:rsidR="00953728" w:rsidRPr="00CF0220">
        <w:rPr>
          <w:rFonts w:ascii="Arial" w:hAnsi="Arial" w:cs="Arial"/>
          <w:sz w:val="20"/>
          <w:szCs w:val="20"/>
        </w:rPr>
        <w:t xml:space="preserve"> </w:t>
      </w:r>
      <w:r w:rsidR="00C71993" w:rsidRPr="00CF0220">
        <w:rPr>
          <w:rFonts w:ascii="Arial" w:hAnsi="Arial" w:cs="Arial"/>
          <w:sz w:val="20"/>
          <w:szCs w:val="20"/>
        </w:rPr>
        <w:t>potvrdiť</w:t>
      </w:r>
      <w:r w:rsidRPr="00CF0220">
        <w:rPr>
          <w:rFonts w:ascii="Arial" w:hAnsi="Arial" w:cs="Arial"/>
          <w:sz w:val="20"/>
          <w:szCs w:val="20"/>
        </w:rPr>
        <w:t xml:space="preserve"> </w:t>
      </w:r>
      <w:r w:rsidR="00C71993" w:rsidRPr="00CF0220">
        <w:rPr>
          <w:rFonts w:ascii="Arial" w:hAnsi="Arial" w:cs="Arial"/>
          <w:sz w:val="20"/>
          <w:szCs w:val="20"/>
        </w:rPr>
        <w:t xml:space="preserve">prijatie nahlásenej vady </w:t>
      </w:r>
      <w:r w:rsidR="00B07466" w:rsidRPr="00CF0220">
        <w:rPr>
          <w:rFonts w:ascii="Arial" w:hAnsi="Arial" w:cs="Arial"/>
          <w:sz w:val="20"/>
          <w:szCs w:val="20"/>
        </w:rPr>
        <w:t>Informačného systému</w:t>
      </w:r>
      <w:r w:rsidR="00C35131" w:rsidRPr="00CF0220">
        <w:rPr>
          <w:rFonts w:ascii="Arial" w:hAnsi="Arial" w:cs="Arial"/>
          <w:sz w:val="20"/>
          <w:szCs w:val="20"/>
        </w:rPr>
        <w:t xml:space="preserve"> </w:t>
      </w:r>
    </w:p>
    <w:p w14:paraId="04D83B9E" w14:textId="2D334742" w:rsidR="000D2229" w:rsidRPr="00CF0220" w:rsidRDefault="00573303"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 xml:space="preserve">Zmluvné strany sa zaväzujú potvrdiť odstránenie vady </w:t>
      </w:r>
      <w:r w:rsidR="00B07466" w:rsidRPr="00CF0220">
        <w:rPr>
          <w:rFonts w:ascii="Arial" w:hAnsi="Arial" w:cs="Arial"/>
          <w:sz w:val="20"/>
          <w:szCs w:val="20"/>
        </w:rPr>
        <w:t>Informačného systému</w:t>
      </w:r>
      <w:r w:rsidR="00951804" w:rsidRPr="00CF0220">
        <w:rPr>
          <w:rFonts w:ascii="Arial" w:hAnsi="Arial" w:cs="Arial"/>
          <w:sz w:val="20"/>
          <w:szCs w:val="20"/>
        </w:rPr>
        <w:t xml:space="preserve"> </w:t>
      </w:r>
      <w:r w:rsidRPr="00CF0220">
        <w:rPr>
          <w:rFonts w:ascii="Arial" w:hAnsi="Arial" w:cs="Arial"/>
          <w:sz w:val="20"/>
          <w:szCs w:val="20"/>
        </w:rPr>
        <w:t>v zápisnici o odstránení vady</w:t>
      </w:r>
      <w:r w:rsidR="00951804" w:rsidRPr="00CF0220">
        <w:rPr>
          <w:rFonts w:ascii="Arial" w:hAnsi="Arial" w:cs="Arial"/>
          <w:sz w:val="20"/>
          <w:szCs w:val="20"/>
        </w:rPr>
        <w:t xml:space="preserve"> </w:t>
      </w:r>
      <w:r w:rsidR="00B07466" w:rsidRPr="00CF0220">
        <w:rPr>
          <w:rFonts w:ascii="Arial" w:hAnsi="Arial" w:cs="Arial"/>
          <w:sz w:val="20"/>
          <w:szCs w:val="20"/>
        </w:rPr>
        <w:t>Informačného systému</w:t>
      </w:r>
      <w:r w:rsidRPr="00CF0220">
        <w:rPr>
          <w:rFonts w:ascii="Arial" w:hAnsi="Arial" w:cs="Arial"/>
          <w:sz w:val="20"/>
          <w:szCs w:val="20"/>
        </w:rPr>
        <w:t xml:space="preserve"> podpísanej</w:t>
      </w:r>
      <w:r w:rsidR="00264CBD" w:rsidRPr="00CF0220">
        <w:rPr>
          <w:rFonts w:ascii="Arial" w:hAnsi="Arial" w:cs="Arial"/>
          <w:sz w:val="20"/>
          <w:szCs w:val="20"/>
        </w:rPr>
        <w:t xml:space="preserve"> oboma Zmluvnými stranami</w:t>
      </w:r>
      <w:r w:rsidRPr="00CF0220">
        <w:rPr>
          <w:rFonts w:ascii="Arial" w:hAnsi="Arial" w:cs="Arial"/>
          <w:sz w:val="20"/>
          <w:szCs w:val="20"/>
        </w:rPr>
        <w:t>, v ktorej uvedú aj predmet vady</w:t>
      </w:r>
      <w:r w:rsidR="00951804" w:rsidRPr="00CF0220">
        <w:rPr>
          <w:rFonts w:ascii="Arial" w:hAnsi="Arial" w:cs="Arial"/>
          <w:sz w:val="20"/>
          <w:szCs w:val="20"/>
        </w:rPr>
        <w:t xml:space="preserve"> </w:t>
      </w:r>
      <w:r w:rsidR="00B07466" w:rsidRPr="00CF0220">
        <w:rPr>
          <w:rFonts w:ascii="Arial" w:hAnsi="Arial" w:cs="Arial"/>
          <w:sz w:val="20"/>
          <w:szCs w:val="20"/>
        </w:rPr>
        <w:t>Informačného systému</w:t>
      </w:r>
      <w:r w:rsidRPr="00CF0220">
        <w:rPr>
          <w:rFonts w:ascii="Arial" w:hAnsi="Arial" w:cs="Arial"/>
          <w:sz w:val="20"/>
          <w:szCs w:val="20"/>
        </w:rPr>
        <w:t>, spôsob a čas jej odstránenia</w:t>
      </w:r>
      <w:r w:rsidR="00264CBD" w:rsidRPr="00CF0220">
        <w:rPr>
          <w:rFonts w:ascii="Arial" w:hAnsi="Arial" w:cs="Arial"/>
          <w:sz w:val="20"/>
          <w:szCs w:val="20"/>
        </w:rPr>
        <w:t>.</w:t>
      </w:r>
    </w:p>
    <w:p w14:paraId="5B0BAE5F" w14:textId="5A50AD4A" w:rsidR="00AE083A" w:rsidRPr="00CF0220" w:rsidRDefault="00AE083A" w:rsidP="00CF0220">
      <w:pPr>
        <w:pStyle w:val="MLNadpislnku"/>
        <w:tabs>
          <w:tab w:val="clear" w:pos="878"/>
        </w:tabs>
        <w:spacing w:before="360" w:after="240" w:line="290" w:lineRule="auto"/>
        <w:ind w:left="567" w:hanging="567"/>
        <w:jc w:val="both"/>
        <w:rPr>
          <w:rFonts w:ascii="Arial" w:hAnsi="Arial" w:cs="Arial"/>
          <w:sz w:val="20"/>
          <w:szCs w:val="20"/>
        </w:rPr>
      </w:pPr>
      <w:bookmarkStart w:id="56" w:name="_Ref516686527"/>
      <w:bookmarkStart w:id="57" w:name="_Ref95810136"/>
      <w:r w:rsidRPr="00CF0220">
        <w:rPr>
          <w:rFonts w:ascii="Arial" w:hAnsi="Arial" w:cs="Arial"/>
          <w:sz w:val="20"/>
          <w:szCs w:val="20"/>
        </w:rPr>
        <w:t>CENA</w:t>
      </w:r>
      <w:bookmarkEnd w:id="9"/>
      <w:r w:rsidR="007668C8" w:rsidRPr="00CF0220">
        <w:rPr>
          <w:rFonts w:ascii="Arial" w:hAnsi="Arial" w:cs="Arial"/>
          <w:sz w:val="20"/>
          <w:szCs w:val="20"/>
        </w:rPr>
        <w:t xml:space="preserve"> </w:t>
      </w:r>
      <w:r w:rsidR="00B74433" w:rsidRPr="00CF0220">
        <w:rPr>
          <w:rFonts w:ascii="Arial" w:hAnsi="Arial" w:cs="Arial"/>
          <w:sz w:val="20"/>
          <w:szCs w:val="20"/>
        </w:rPr>
        <w:t xml:space="preserve">DIELA </w:t>
      </w:r>
      <w:r w:rsidR="007668C8" w:rsidRPr="00CF0220">
        <w:rPr>
          <w:rFonts w:ascii="Arial" w:hAnsi="Arial" w:cs="Arial"/>
          <w:sz w:val="20"/>
          <w:szCs w:val="20"/>
        </w:rPr>
        <w:t>A PLATOBNÉ PODMIENKY</w:t>
      </w:r>
      <w:bookmarkEnd w:id="56"/>
      <w:bookmarkEnd w:id="57"/>
    </w:p>
    <w:p w14:paraId="0EE1CF73" w14:textId="10A137B2" w:rsidR="00993AD6" w:rsidRPr="00CF0220" w:rsidRDefault="00993AD6" w:rsidP="00CF0220">
      <w:pPr>
        <w:pStyle w:val="MLOdsek"/>
        <w:spacing w:before="120" w:line="290" w:lineRule="auto"/>
        <w:ind w:left="567" w:hanging="567"/>
        <w:rPr>
          <w:rFonts w:ascii="Arial" w:hAnsi="Arial" w:cs="Arial"/>
          <w:sz w:val="20"/>
          <w:szCs w:val="20"/>
        </w:rPr>
      </w:pPr>
      <w:bookmarkStart w:id="58" w:name="_Ref518397661"/>
      <w:bookmarkStart w:id="59" w:name="_Ref95809917"/>
      <w:bookmarkStart w:id="60" w:name="_Ref516662878"/>
      <w:r w:rsidRPr="00CF0220">
        <w:rPr>
          <w:rFonts w:ascii="Arial" w:hAnsi="Arial" w:cs="Arial"/>
          <w:sz w:val="20"/>
          <w:szCs w:val="20"/>
        </w:rPr>
        <w:t xml:space="preserve">Zmluvné strany sa dohodli na určení maximálnej ceny za riadne a včasné zhotovenie Diela na základe tejto Zmluvy o dielo v celkovej sume </w:t>
      </w:r>
      <w:r w:rsidR="00CF0220" w:rsidRPr="006F28EB">
        <w:rPr>
          <w:rFonts w:ascii="Arial" w:hAnsi="Arial" w:cs="Arial"/>
          <w:sz w:val="20"/>
          <w:szCs w:val="20"/>
          <w:highlight w:val="yellow"/>
        </w:rPr>
        <w:t>[.x.]</w:t>
      </w:r>
      <w:r w:rsidR="00CF0220" w:rsidRPr="00883B5D">
        <w:rPr>
          <w:rFonts w:ascii="Arial" w:hAnsi="Arial" w:cs="Arial"/>
          <w:sz w:val="20"/>
          <w:szCs w:val="20"/>
        </w:rPr>
        <w:t xml:space="preserve"> </w:t>
      </w:r>
      <w:r w:rsidR="00CF0220" w:rsidRPr="0042559E">
        <w:rPr>
          <w:rFonts w:ascii="Arial" w:hAnsi="Arial" w:cs="Arial"/>
          <w:sz w:val="20"/>
          <w:szCs w:val="20"/>
        </w:rPr>
        <w:t xml:space="preserve"> </w:t>
      </w:r>
      <w:r w:rsidRPr="00CF0220">
        <w:rPr>
          <w:rFonts w:ascii="Arial" w:eastAsiaTheme="minorHAnsi" w:hAnsi="Arial" w:cs="Arial"/>
          <w:b/>
          <w:sz w:val="20"/>
          <w:szCs w:val="20"/>
          <w:lang w:eastAsia="en-US"/>
        </w:rPr>
        <w:t xml:space="preserve"> </w:t>
      </w:r>
      <w:r w:rsidRPr="00636E8D">
        <w:rPr>
          <w:rFonts w:ascii="Arial" w:eastAsiaTheme="minorHAnsi" w:hAnsi="Arial" w:cs="Arial"/>
          <w:sz w:val="20"/>
          <w:szCs w:val="20"/>
          <w:lang w:eastAsia="en-US"/>
        </w:rPr>
        <w:t>EUR</w:t>
      </w:r>
      <w:r w:rsidRPr="00CF0220">
        <w:rPr>
          <w:rFonts w:ascii="Arial" w:eastAsiaTheme="minorHAnsi" w:hAnsi="Arial" w:cs="Arial"/>
          <w:sz w:val="20"/>
          <w:szCs w:val="20"/>
          <w:lang w:eastAsia="en-US"/>
        </w:rPr>
        <w:t xml:space="preserve"> (slovom</w:t>
      </w:r>
      <w:r w:rsidRPr="006F28EB">
        <w:rPr>
          <w:rFonts w:ascii="Arial" w:eastAsiaTheme="minorHAnsi" w:hAnsi="Arial" w:cs="Arial"/>
          <w:sz w:val="20"/>
          <w:szCs w:val="20"/>
          <w:highlight w:val="yellow"/>
          <w:lang w:eastAsia="en-US"/>
        </w:rPr>
        <w:t xml:space="preserve">: </w:t>
      </w:r>
      <w:r w:rsidR="00CF0220" w:rsidRPr="0076028A">
        <w:rPr>
          <w:rFonts w:ascii="Arial" w:hAnsi="Arial" w:cs="Arial"/>
          <w:sz w:val="20"/>
          <w:szCs w:val="20"/>
          <w:highlight w:val="yellow"/>
        </w:rPr>
        <w:t>[.x.]</w:t>
      </w:r>
      <w:r w:rsidR="00CF0220" w:rsidRPr="00CF0220">
        <w:rPr>
          <w:rFonts w:ascii="Arial" w:hAnsi="Arial" w:cs="Arial"/>
          <w:sz w:val="20"/>
          <w:szCs w:val="20"/>
        </w:rPr>
        <w:t xml:space="preserve"> </w:t>
      </w:r>
      <w:r w:rsidRPr="00CF0220">
        <w:rPr>
          <w:rFonts w:ascii="Arial" w:eastAsiaTheme="minorHAnsi" w:hAnsi="Arial" w:cs="Arial"/>
          <w:sz w:val="20"/>
          <w:szCs w:val="20"/>
          <w:lang w:eastAsia="en-US"/>
        </w:rPr>
        <w:t xml:space="preserve"> eur) vrátane DPH</w:t>
      </w:r>
      <w:r w:rsidRPr="00CF0220">
        <w:rPr>
          <w:rFonts w:ascii="Arial" w:hAnsi="Arial" w:cs="Arial"/>
          <w:sz w:val="20"/>
          <w:szCs w:val="20"/>
        </w:rPr>
        <w:t>,</w:t>
      </w:r>
      <w:r w:rsidR="0076028A">
        <w:rPr>
          <w:rFonts w:ascii="Arial" w:hAnsi="Arial" w:cs="Arial"/>
          <w:sz w:val="20"/>
          <w:szCs w:val="20"/>
        </w:rPr>
        <w:t xml:space="preserve"> z ktorej cena Diela bez DPH predstavuje sumu </w:t>
      </w:r>
      <w:r w:rsidR="0076028A" w:rsidRPr="006F28EB">
        <w:rPr>
          <w:rFonts w:ascii="Arial" w:hAnsi="Arial" w:cs="Arial"/>
          <w:sz w:val="20"/>
          <w:szCs w:val="20"/>
          <w:highlight w:val="yellow"/>
        </w:rPr>
        <w:t>[.x.</w:t>
      </w:r>
      <w:r w:rsidR="0076028A" w:rsidRPr="002F07B6">
        <w:rPr>
          <w:rFonts w:ascii="Arial" w:hAnsi="Arial" w:cs="Arial"/>
          <w:sz w:val="20"/>
          <w:szCs w:val="20"/>
        </w:rPr>
        <w:t>]</w:t>
      </w:r>
      <w:r w:rsidR="0076028A" w:rsidRPr="00CF0220">
        <w:rPr>
          <w:rFonts w:ascii="Arial" w:eastAsiaTheme="minorHAnsi" w:hAnsi="Arial" w:cs="Arial"/>
          <w:b/>
          <w:sz w:val="20"/>
          <w:szCs w:val="20"/>
          <w:lang w:eastAsia="en-US"/>
        </w:rPr>
        <w:t xml:space="preserve"> </w:t>
      </w:r>
      <w:r w:rsidR="0076028A" w:rsidRPr="00636E8D">
        <w:rPr>
          <w:rFonts w:ascii="Arial" w:eastAsiaTheme="minorHAnsi" w:hAnsi="Arial" w:cs="Arial"/>
          <w:sz w:val="20"/>
          <w:szCs w:val="20"/>
          <w:lang w:eastAsia="en-US"/>
        </w:rPr>
        <w:t>EUR</w:t>
      </w:r>
      <w:r w:rsidR="0076028A" w:rsidRPr="00CF0220">
        <w:rPr>
          <w:rFonts w:ascii="Arial" w:eastAsiaTheme="minorHAnsi" w:hAnsi="Arial" w:cs="Arial"/>
          <w:sz w:val="20"/>
          <w:szCs w:val="20"/>
          <w:lang w:eastAsia="en-US"/>
        </w:rPr>
        <w:t xml:space="preserve"> (slovom</w:t>
      </w:r>
      <w:r w:rsidR="0076028A" w:rsidRPr="002F07B6">
        <w:rPr>
          <w:rFonts w:ascii="Arial" w:eastAsiaTheme="minorHAnsi" w:hAnsi="Arial" w:cs="Arial"/>
          <w:sz w:val="20"/>
          <w:szCs w:val="20"/>
          <w:highlight w:val="yellow"/>
          <w:lang w:eastAsia="en-US"/>
        </w:rPr>
        <w:t xml:space="preserve">: </w:t>
      </w:r>
      <w:r w:rsidR="0076028A" w:rsidRPr="0076028A">
        <w:rPr>
          <w:rFonts w:ascii="Arial" w:hAnsi="Arial" w:cs="Arial"/>
          <w:sz w:val="20"/>
          <w:szCs w:val="20"/>
          <w:highlight w:val="yellow"/>
        </w:rPr>
        <w:t>[.x.]</w:t>
      </w:r>
      <w:r w:rsidR="0076028A" w:rsidRPr="00CF0220">
        <w:rPr>
          <w:rFonts w:ascii="Arial" w:hAnsi="Arial" w:cs="Arial"/>
          <w:sz w:val="20"/>
          <w:szCs w:val="20"/>
        </w:rPr>
        <w:t xml:space="preserve"> </w:t>
      </w:r>
      <w:r w:rsidR="0076028A" w:rsidRPr="00CF0220">
        <w:rPr>
          <w:rFonts w:ascii="Arial" w:eastAsiaTheme="minorHAnsi" w:hAnsi="Arial" w:cs="Arial"/>
          <w:sz w:val="20"/>
          <w:szCs w:val="20"/>
          <w:lang w:eastAsia="en-US"/>
        </w:rPr>
        <w:t xml:space="preserve"> eur) </w:t>
      </w:r>
      <w:r w:rsidR="0076028A">
        <w:rPr>
          <w:rFonts w:ascii="Arial" w:eastAsiaTheme="minorHAnsi" w:hAnsi="Arial" w:cs="Arial"/>
          <w:sz w:val="20"/>
          <w:szCs w:val="20"/>
          <w:lang w:eastAsia="en-US"/>
        </w:rPr>
        <w:t xml:space="preserve">a DPH predstavuje sumu </w:t>
      </w:r>
      <w:r w:rsidR="0076028A" w:rsidRPr="006F28EB">
        <w:rPr>
          <w:rFonts w:ascii="Arial" w:hAnsi="Arial" w:cs="Arial"/>
          <w:sz w:val="20"/>
          <w:szCs w:val="20"/>
          <w:highlight w:val="yellow"/>
        </w:rPr>
        <w:t>[.x.]</w:t>
      </w:r>
      <w:r w:rsidR="0076028A" w:rsidRPr="00883B5D">
        <w:rPr>
          <w:rFonts w:ascii="Arial" w:hAnsi="Arial" w:cs="Arial"/>
          <w:sz w:val="20"/>
          <w:szCs w:val="20"/>
        </w:rPr>
        <w:t xml:space="preserve"> </w:t>
      </w:r>
      <w:r w:rsidR="0076028A" w:rsidRPr="00636E8D">
        <w:rPr>
          <w:rFonts w:ascii="Arial" w:eastAsiaTheme="minorHAnsi" w:hAnsi="Arial" w:cs="Arial"/>
          <w:sz w:val="20"/>
          <w:szCs w:val="20"/>
          <w:lang w:eastAsia="en-US"/>
        </w:rPr>
        <w:t>EUR</w:t>
      </w:r>
      <w:r w:rsidR="0076028A" w:rsidRPr="00CF0220">
        <w:rPr>
          <w:rFonts w:ascii="Arial" w:eastAsiaTheme="minorHAnsi" w:hAnsi="Arial" w:cs="Arial"/>
          <w:sz w:val="20"/>
          <w:szCs w:val="20"/>
          <w:lang w:eastAsia="en-US"/>
        </w:rPr>
        <w:t xml:space="preserve"> (slovom</w:t>
      </w:r>
      <w:r w:rsidR="0076028A" w:rsidRPr="002F07B6">
        <w:rPr>
          <w:rFonts w:ascii="Arial" w:eastAsiaTheme="minorHAnsi" w:hAnsi="Arial" w:cs="Arial"/>
          <w:sz w:val="20"/>
          <w:szCs w:val="20"/>
          <w:highlight w:val="yellow"/>
          <w:lang w:eastAsia="en-US"/>
        </w:rPr>
        <w:t xml:space="preserve">: </w:t>
      </w:r>
      <w:r w:rsidR="0076028A" w:rsidRPr="0076028A">
        <w:rPr>
          <w:rFonts w:ascii="Arial" w:hAnsi="Arial" w:cs="Arial"/>
          <w:sz w:val="20"/>
          <w:szCs w:val="20"/>
          <w:highlight w:val="yellow"/>
        </w:rPr>
        <w:t>[.x.]</w:t>
      </w:r>
      <w:r w:rsidR="0076028A" w:rsidRPr="00CF0220">
        <w:rPr>
          <w:rFonts w:ascii="Arial" w:hAnsi="Arial" w:cs="Arial"/>
          <w:sz w:val="20"/>
          <w:szCs w:val="20"/>
        </w:rPr>
        <w:t xml:space="preserve"> </w:t>
      </w:r>
      <w:r w:rsidR="0076028A" w:rsidRPr="00CF0220">
        <w:rPr>
          <w:rFonts w:ascii="Arial" w:eastAsiaTheme="minorHAnsi" w:hAnsi="Arial" w:cs="Arial"/>
          <w:sz w:val="20"/>
          <w:szCs w:val="20"/>
          <w:lang w:eastAsia="en-US"/>
        </w:rPr>
        <w:t xml:space="preserve"> eur)</w:t>
      </w:r>
      <w:r w:rsidR="0076028A">
        <w:rPr>
          <w:rFonts w:ascii="Arial" w:eastAsiaTheme="minorHAnsi" w:hAnsi="Arial" w:cs="Arial"/>
          <w:sz w:val="20"/>
          <w:szCs w:val="20"/>
          <w:lang w:eastAsia="en-US"/>
        </w:rPr>
        <w:t>.</w:t>
      </w:r>
      <w:r w:rsidRPr="00CF0220">
        <w:rPr>
          <w:rFonts w:ascii="Arial" w:hAnsi="Arial" w:cs="Arial"/>
          <w:sz w:val="20"/>
          <w:szCs w:val="20"/>
        </w:rPr>
        <w:t xml:space="preserve"> </w:t>
      </w:r>
      <w:r w:rsidR="0076028A">
        <w:rPr>
          <w:rFonts w:ascii="Arial" w:hAnsi="Arial" w:cs="Arial"/>
          <w:sz w:val="20"/>
          <w:szCs w:val="20"/>
        </w:rPr>
        <w:t>M</w:t>
      </w:r>
      <w:r w:rsidRPr="00CF0220">
        <w:rPr>
          <w:rFonts w:ascii="Arial" w:hAnsi="Arial" w:cs="Arial"/>
          <w:sz w:val="20"/>
          <w:szCs w:val="20"/>
        </w:rPr>
        <w:t>aximálna celková cena predmetu Zmluvy je bez možnosti jej navýšenia zahŕňajúca akékoľvek a všetky náklady na vykonanie predmetu Zmluvy (ďalej len „</w:t>
      </w:r>
      <w:r w:rsidRPr="00CF0220">
        <w:rPr>
          <w:rFonts w:ascii="Arial" w:hAnsi="Arial" w:cs="Arial"/>
          <w:b/>
          <w:sz w:val="20"/>
          <w:szCs w:val="20"/>
        </w:rPr>
        <w:t>Cena Diela</w:t>
      </w:r>
      <w:r w:rsidRPr="00CF0220">
        <w:rPr>
          <w:rFonts w:ascii="Arial" w:hAnsi="Arial" w:cs="Arial"/>
          <w:sz w:val="20"/>
          <w:szCs w:val="20"/>
        </w:rPr>
        <w:t>“).</w:t>
      </w:r>
      <w:bookmarkEnd w:id="58"/>
      <w:bookmarkEnd w:id="59"/>
    </w:p>
    <w:bookmarkEnd w:id="60"/>
    <w:p w14:paraId="715676F8" w14:textId="0E6A5541" w:rsidR="004C4E11" w:rsidRPr="00CF0220" w:rsidRDefault="004C4E11"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 xml:space="preserve">Zmluvné strany sa dohodli, že Cena Diela je tvorená súčtom cien v detailnom rozpočte stanovenom v </w:t>
      </w:r>
      <w:r w:rsidR="00636E8D">
        <w:rPr>
          <w:rFonts w:ascii="Arial" w:hAnsi="Arial" w:cs="Arial"/>
          <w:sz w:val="20"/>
          <w:szCs w:val="20"/>
        </w:rPr>
        <w:t>p</w:t>
      </w:r>
      <w:r w:rsidRPr="0057781F">
        <w:rPr>
          <w:rFonts w:ascii="Arial" w:hAnsi="Arial" w:cs="Arial"/>
          <w:sz w:val="20"/>
          <w:szCs w:val="20"/>
        </w:rPr>
        <w:t xml:space="preserve">rílohe č. </w:t>
      </w:r>
      <w:r w:rsidR="001D0A58">
        <w:rPr>
          <w:rFonts w:ascii="Arial" w:hAnsi="Arial" w:cs="Arial"/>
          <w:sz w:val="20"/>
          <w:szCs w:val="20"/>
        </w:rPr>
        <w:t>3</w:t>
      </w:r>
      <w:r w:rsidR="00CF0220" w:rsidRPr="00883B5D">
        <w:rPr>
          <w:rFonts w:ascii="Arial" w:hAnsi="Arial" w:cs="Arial"/>
          <w:sz w:val="20"/>
          <w:szCs w:val="20"/>
        </w:rPr>
        <w:t xml:space="preserve"> </w:t>
      </w:r>
      <w:r w:rsidRPr="00CF0220">
        <w:rPr>
          <w:rFonts w:ascii="Arial" w:hAnsi="Arial" w:cs="Arial"/>
          <w:sz w:val="20"/>
          <w:szCs w:val="20"/>
        </w:rPr>
        <w:t xml:space="preserve"> tejto Zmluvy o dielo pre jednotlivé</w:t>
      </w:r>
      <w:r w:rsidR="003D58C6" w:rsidRPr="00CF0220">
        <w:rPr>
          <w:rFonts w:ascii="Arial" w:hAnsi="Arial" w:cs="Arial"/>
          <w:sz w:val="20"/>
          <w:szCs w:val="20"/>
        </w:rPr>
        <w:t xml:space="preserve"> časti Diela (</w:t>
      </w:r>
      <w:r w:rsidRPr="00CF0220">
        <w:rPr>
          <w:rFonts w:ascii="Arial" w:hAnsi="Arial" w:cs="Arial"/>
          <w:sz w:val="20"/>
          <w:szCs w:val="20"/>
        </w:rPr>
        <w:t>čia</w:t>
      </w:r>
      <w:r w:rsidR="003D58C6" w:rsidRPr="00CF0220">
        <w:rPr>
          <w:rFonts w:ascii="Arial" w:hAnsi="Arial" w:cs="Arial"/>
          <w:sz w:val="20"/>
          <w:szCs w:val="20"/>
        </w:rPr>
        <w:t>stkové plnenia)</w:t>
      </w:r>
      <w:r w:rsidRPr="00CF0220">
        <w:rPr>
          <w:rFonts w:ascii="Arial" w:hAnsi="Arial" w:cs="Arial"/>
          <w:sz w:val="20"/>
          <w:szCs w:val="20"/>
        </w:rPr>
        <w:t>.</w:t>
      </w:r>
    </w:p>
    <w:p w14:paraId="0B4BF54B" w14:textId="3DB61986" w:rsidR="009B1270" w:rsidRPr="00A43F04" w:rsidRDefault="004C4E11" w:rsidP="00A43F04">
      <w:pPr>
        <w:pStyle w:val="MLOdsek"/>
        <w:spacing w:before="120" w:line="290" w:lineRule="auto"/>
        <w:ind w:left="567" w:hanging="567"/>
        <w:rPr>
          <w:rFonts w:ascii="Arial" w:eastAsiaTheme="minorHAnsi" w:hAnsi="Arial" w:cs="Arial"/>
          <w:sz w:val="20"/>
          <w:szCs w:val="20"/>
          <w:lang w:eastAsia="en-US"/>
        </w:rPr>
      </w:pPr>
      <w:r w:rsidRPr="00CF0220">
        <w:rPr>
          <w:rFonts w:ascii="Arial" w:hAnsi="Arial" w:cs="Arial"/>
          <w:sz w:val="20"/>
          <w:szCs w:val="20"/>
        </w:rPr>
        <w:t xml:space="preserve">Cena </w:t>
      </w:r>
      <w:r w:rsidR="003D58C6" w:rsidRPr="00CF0220">
        <w:rPr>
          <w:rFonts w:ascii="Arial" w:hAnsi="Arial" w:cs="Arial"/>
          <w:sz w:val="20"/>
          <w:szCs w:val="20"/>
        </w:rPr>
        <w:t>Diela</w:t>
      </w:r>
      <w:r w:rsidR="009B1270" w:rsidRPr="00CF0220">
        <w:rPr>
          <w:rFonts w:ascii="Arial" w:hAnsi="Arial" w:cs="Arial"/>
          <w:sz w:val="20"/>
          <w:szCs w:val="20"/>
        </w:rPr>
        <w:t xml:space="preserve"> predstavuje odplatu za splnenie všetkých zmluvných záväzkov Zhotoviteľa vyplývajúcich z tejto Zmluvy</w:t>
      </w:r>
      <w:r w:rsidR="00193AC3" w:rsidRPr="00CF0220">
        <w:rPr>
          <w:rFonts w:ascii="Arial" w:hAnsi="Arial" w:cs="Arial"/>
          <w:sz w:val="20"/>
          <w:szCs w:val="20"/>
        </w:rPr>
        <w:t xml:space="preserve"> o dielo</w:t>
      </w:r>
      <w:r w:rsidR="009B1270" w:rsidRPr="00CF0220">
        <w:rPr>
          <w:rFonts w:ascii="Arial" w:hAnsi="Arial" w:cs="Arial"/>
          <w:sz w:val="20"/>
          <w:szCs w:val="20"/>
        </w:rPr>
        <w:t xml:space="preserve"> a zahŕňa všetky náklady a výdavky Zhotoviteľa na riadne a</w:t>
      </w:r>
      <w:r w:rsidR="00A43F04">
        <w:rPr>
          <w:rFonts w:ascii="Arial" w:hAnsi="Arial" w:cs="Arial"/>
          <w:sz w:val="20"/>
          <w:szCs w:val="20"/>
        </w:rPr>
        <w:t> </w:t>
      </w:r>
      <w:r w:rsidR="009B1270" w:rsidRPr="00CF0220">
        <w:rPr>
          <w:rFonts w:ascii="Arial" w:hAnsi="Arial" w:cs="Arial"/>
          <w:sz w:val="20"/>
          <w:szCs w:val="20"/>
        </w:rPr>
        <w:t>vč</w:t>
      </w:r>
      <w:r w:rsidR="009B1270" w:rsidRPr="00A43F04">
        <w:rPr>
          <w:rFonts w:ascii="Arial" w:hAnsi="Arial" w:cs="Arial"/>
          <w:sz w:val="20"/>
          <w:szCs w:val="20"/>
        </w:rPr>
        <w:t xml:space="preserve">asné </w:t>
      </w:r>
      <w:r w:rsidR="00B74433" w:rsidRPr="00A43F04">
        <w:rPr>
          <w:rFonts w:ascii="Arial" w:hAnsi="Arial" w:cs="Arial"/>
          <w:sz w:val="20"/>
          <w:szCs w:val="20"/>
        </w:rPr>
        <w:t>zhotovenie</w:t>
      </w:r>
      <w:r w:rsidR="009B1270" w:rsidRPr="00A43F04">
        <w:rPr>
          <w:rFonts w:ascii="Arial" w:hAnsi="Arial" w:cs="Arial"/>
          <w:sz w:val="20"/>
          <w:szCs w:val="20"/>
        </w:rPr>
        <w:t xml:space="preserve"> Diela, resp. jeho jednotlivých častí </w:t>
      </w:r>
      <w:r w:rsidR="003D58C6" w:rsidRPr="00A43F04">
        <w:rPr>
          <w:rFonts w:ascii="Arial" w:hAnsi="Arial" w:cs="Arial"/>
          <w:sz w:val="20"/>
          <w:szCs w:val="20"/>
        </w:rPr>
        <w:t xml:space="preserve">(čiastkových plnení) </w:t>
      </w:r>
      <w:r w:rsidR="009B1270" w:rsidRPr="00A43F04">
        <w:rPr>
          <w:rFonts w:ascii="Arial" w:hAnsi="Arial" w:cs="Arial"/>
          <w:sz w:val="20"/>
          <w:szCs w:val="20"/>
        </w:rPr>
        <w:t>podľa tejto Zmluvy</w:t>
      </w:r>
      <w:r w:rsidR="003D58C6" w:rsidRPr="00A43F04">
        <w:rPr>
          <w:rFonts w:ascii="Arial" w:hAnsi="Arial" w:cs="Arial"/>
          <w:sz w:val="20"/>
          <w:szCs w:val="20"/>
        </w:rPr>
        <w:t xml:space="preserve"> o dielo</w:t>
      </w:r>
      <w:r w:rsidR="00696E2F" w:rsidRPr="00A43F04">
        <w:rPr>
          <w:rFonts w:ascii="Arial" w:hAnsi="Arial" w:cs="Arial"/>
          <w:sz w:val="20"/>
          <w:szCs w:val="20"/>
        </w:rPr>
        <w:t xml:space="preserve">, ako aj cenu za udelenie </w:t>
      </w:r>
      <w:r w:rsidR="00A52068" w:rsidRPr="00A43F04">
        <w:rPr>
          <w:rFonts w:ascii="Arial" w:hAnsi="Arial" w:cs="Arial"/>
          <w:sz w:val="20"/>
          <w:szCs w:val="20"/>
        </w:rPr>
        <w:t xml:space="preserve">licencie k </w:t>
      </w:r>
      <w:r w:rsidR="00696E2F" w:rsidRPr="00A43F04">
        <w:rPr>
          <w:rFonts w:ascii="Arial" w:hAnsi="Arial" w:cs="Arial"/>
          <w:sz w:val="20"/>
          <w:szCs w:val="20"/>
        </w:rPr>
        <w:t>majetkový</w:t>
      </w:r>
      <w:r w:rsidR="00A52068" w:rsidRPr="00A43F04">
        <w:rPr>
          <w:rFonts w:ascii="Arial" w:hAnsi="Arial" w:cs="Arial"/>
          <w:sz w:val="20"/>
          <w:szCs w:val="20"/>
        </w:rPr>
        <w:t>m</w:t>
      </w:r>
      <w:r w:rsidR="00696E2F" w:rsidRPr="00A43F04">
        <w:rPr>
          <w:rFonts w:ascii="Arial" w:hAnsi="Arial" w:cs="Arial"/>
          <w:sz w:val="20"/>
          <w:szCs w:val="20"/>
        </w:rPr>
        <w:t xml:space="preserve"> </w:t>
      </w:r>
      <w:r w:rsidR="003D58C6" w:rsidRPr="00A43F04">
        <w:rPr>
          <w:rFonts w:ascii="Arial" w:hAnsi="Arial" w:cs="Arial"/>
          <w:sz w:val="20"/>
          <w:szCs w:val="20"/>
        </w:rPr>
        <w:t xml:space="preserve">autorským </w:t>
      </w:r>
      <w:r w:rsidR="00696E2F" w:rsidRPr="00A43F04">
        <w:rPr>
          <w:rFonts w:ascii="Arial" w:hAnsi="Arial" w:cs="Arial"/>
          <w:sz w:val="20"/>
          <w:szCs w:val="20"/>
        </w:rPr>
        <w:t>práv</w:t>
      </w:r>
      <w:r w:rsidR="00A52068" w:rsidRPr="00A43F04">
        <w:rPr>
          <w:rFonts w:ascii="Arial" w:hAnsi="Arial" w:cs="Arial"/>
          <w:sz w:val="20"/>
          <w:szCs w:val="20"/>
        </w:rPr>
        <w:t>am</w:t>
      </w:r>
      <w:r w:rsidR="00696E2F" w:rsidRPr="00A43F04">
        <w:rPr>
          <w:rFonts w:ascii="Arial" w:hAnsi="Arial" w:cs="Arial"/>
          <w:sz w:val="20"/>
          <w:szCs w:val="20"/>
        </w:rPr>
        <w:t xml:space="preserve"> k Dielu podľa </w:t>
      </w:r>
      <w:r w:rsidR="00B863D3" w:rsidRPr="00A43F04">
        <w:rPr>
          <w:rFonts w:ascii="Arial" w:hAnsi="Arial" w:cs="Arial"/>
          <w:sz w:val="20"/>
          <w:szCs w:val="20"/>
        </w:rPr>
        <w:t>čl.</w:t>
      </w:r>
      <w:r w:rsidR="005E4EDA" w:rsidRPr="00A43F04">
        <w:rPr>
          <w:rFonts w:ascii="Arial" w:hAnsi="Arial" w:cs="Arial"/>
          <w:sz w:val="20"/>
          <w:szCs w:val="20"/>
        </w:rPr>
        <w:t xml:space="preserve"> </w:t>
      </w:r>
      <w:r w:rsidR="0076028A" w:rsidRPr="00A43F04">
        <w:rPr>
          <w:rFonts w:ascii="Arial" w:hAnsi="Arial" w:cs="Arial"/>
          <w:sz w:val="20"/>
          <w:szCs w:val="20"/>
        </w:rPr>
        <w:fldChar w:fldCharType="begin"/>
      </w:r>
      <w:r w:rsidR="0076028A" w:rsidRPr="00A43F04">
        <w:rPr>
          <w:rFonts w:ascii="Arial" w:hAnsi="Arial" w:cs="Arial"/>
          <w:sz w:val="20"/>
          <w:szCs w:val="20"/>
        </w:rPr>
        <w:instrText xml:space="preserve"> REF _Ref95807981 \r \h </w:instrText>
      </w:r>
      <w:r w:rsidR="0076028A" w:rsidRPr="00A43F04">
        <w:rPr>
          <w:rFonts w:ascii="Arial" w:hAnsi="Arial" w:cs="Arial"/>
          <w:sz w:val="20"/>
          <w:szCs w:val="20"/>
        </w:rPr>
      </w:r>
      <w:r w:rsidR="0076028A" w:rsidRPr="00A43F04">
        <w:rPr>
          <w:rFonts w:ascii="Arial" w:hAnsi="Arial" w:cs="Arial"/>
          <w:sz w:val="20"/>
          <w:szCs w:val="20"/>
        </w:rPr>
        <w:fldChar w:fldCharType="separate"/>
      </w:r>
      <w:r w:rsidR="0076028A" w:rsidRPr="00A43F04">
        <w:rPr>
          <w:rFonts w:ascii="Arial" w:hAnsi="Arial" w:cs="Arial"/>
          <w:sz w:val="20"/>
          <w:szCs w:val="20"/>
        </w:rPr>
        <w:t>11</w:t>
      </w:r>
      <w:r w:rsidR="0076028A" w:rsidRPr="00A43F04">
        <w:rPr>
          <w:rFonts w:ascii="Arial" w:hAnsi="Arial" w:cs="Arial"/>
          <w:sz w:val="20"/>
          <w:szCs w:val="20"/>
        </w:rPr>
        <w:fldChar w:fldCharType="end"/>
      </w:r>
      <w:r w:rsidR="00696E2F" w:rsidRPr="00A43F04">
        <w:rPr>
          <w:rFonts w:ascii="Arial" w:hAnsi="Arial" w:cs="Arial"/>
          <w:sz w:val="20"/>
          <w:szCs w:val="20"/>
        </w:rPr>
        <w:t>tejto Zmluvy</w:t>
      </w:r>
      <w:r w:rsidR="00193AC3" w:rsidRPr="00A43F04">
        <w:rPr>
          <w:rFonts w:ascii="Arial" w:hAnsi="Arial" w:cs="Arial"/>
          <w:sz w:val="20"/>
          <w:szCs w:val="20"/>
        </w:rPr>
        <w:t xml:space="preserve"> o dielo</w:t>
      </w:r>
      <w:r w:rsidR="009B1270" w:rsidRPr="00A43F04">
        <w:rPr>
          <w:rFonts w:ascii="Arial" w:hAnsi="Arial" w:cs="Arial"/>
          <w:sz w:val="20"/>
          <w:szCs w:val="20"/>
        </w:rPr>
        <w:t>.</w:t>
      </w:r>
    </w:p>
    <w:p w14:paraId="25B5575F" w14:textId="394A77B5" w:rsidR="00141B89" w:rsidRPr="00CF0220" w:rsidRDefault="00ED2ADB" w:rsidP="00CF0220">
      <w:pPr>
        <w:pStyle w:val="MLOdsek"/>
        <w:spacing w:before="120" w:line="290" w:lineRule="auto"/>
        <w:ind w:left="567" w:hanging="567"/>
        <w:rPr>
          <w:rFonts w:ascii="Arial" w:hAnsi="Arial" w:cs="Arial"/>
          <w:b/>
          <w:sz w:val="20"/>
          <w:szCs w:val="20"/>
        </w:rPr>
      </w:pPr>
      <w:r w:rsidRPr="00CF0220">
        <w:rPr>
          <w:rFonts w:ascii="Arial" w:eastAsiaTheme="minorHAnsi" w:hAnsi="Arial" w:cs="Arial"/>
          <w:sz w:val="20"/>
          <w:szCs w:val="20"/>
          <w:lang w:eastAsia="en-US"/>
        </w:rPr>
        <w:lastRenderedPageBreak/>
        <w:t>Zhotoviteľ</w:t>
      </w:r>
      <w:r w:rsidRPr="00CF0220">
        <w:rPr>
          <w:rFonts w:ascii="Arial" w:hAnsi="Arial" w:cs="Arial"/>
          <w:sz w:val="20"/>
          <w:szCs w:val="20"/>
        </w:rPr>
        <w:t xml:space="preserve"> je oprávnený fakturovať cenu podľa bodu </w:t>
      </w:r>
      <w:r w:rsidR="0076028A">
        <w:rPr>
          <w:rFonts w:ascii="Arial" w:hAnsi="Arial" w:cs="Arial"/>
          <w:color w:val="2B579A"/>
          <w:sz w:val="20"/>
          <w:szCs w:val="20"/>
          <w:shd w:val="clear" w:color="auto" w:fill="E6E6E6"/>
        </w:rPr>
        <w:fldChar w:fldCharType="begin"/>
      </w:r>
      <w:r w:rsidR="0076028A">
        <w:rPr>
          <w:rFonts w:ascii="Arial" w:hAnsi="Arial" w:cs="Arial"/>
          <w:sz w:val="20"/>
          <w:szCs w:val="20"/>
        </w:rPr>
        <w:instrText xml:space="preserve"> REF _Ref95809917 \r \h </w:instrText>
      </w:r>
      <w:r w:rsidR="0076028A">
        <w:rPr>
          <w:rFonts w:ascii="Arial" w:hAnsi="Arial" w:cs="Arial"/>
          <w:color w:val="2B579A"/>
          <w:sz w:val="20"/>
          <w:szCs w:val="20"/>
          <w:shd w:val="clear" w:color="auto" w:fill="E6E6E6"/>
        </w:rPr>
      </w:r>
      <w:r w:rsidR="0076028A">
        <w:rPr>
          <w:rFonts w:ascii="Arial" w:hAnsi="Arial" w:cs="Arial"/>
          <w:color w:val="2B579A"/>
          <w:sz w:val="20"/>
          <w:szCs w:val="20"/>
          <w:shd w:val="clear" w:color="auto" w:fill="E6E6E6"/>
        </w:rPr>
        <w:fldChar w:fldCharType="separate"/>
      </w:r>
      <w:r w:rsidR="0076028A">
        <w:rPr>
          <w:rFonts w:ascii="Arial" w:hAnsi="Arial" w:cs="Arial"/>
          <w:sz w:val="20"/>
          <w:szCs w:val="20"/>
        </w:rPr>
        <w:t>9.1</w:t>
      </w:r>
      <w:r w:rsidR="0076028A">
        <w:rPr>
          <w:rFonts w:ascii="Arial" w:hAnsi="Arial" w:cs="Arial"/>
          <w:color w:val="2B579A"/>
          <w:sz w:val="20"/>
          <w:szCs w:val="20"/>
          <w:shd w:val="clear" w:color="auto" w:fill="E6E6E6"/>
        </w:rPr>
        <w:fldChar w:fldCharType="end"/>
      </w:r>
      <w:r w:rsidRPr="00CF0220">
        <w:rPr>
          <w:rFonts w:ascii="Arial" w:hAnsi="Arial" w:cs="Arial"/>
          <w:sz w:val="20"/>
          <w:szCs w:val="20"/>
        </w:rPr>
        <w:t xml:space="preserve"> Zmluvy zodpovedajúcu </w:t>
      </w:r>
      <w:r w:rsidR="009E7B41">
        <w:rPr>
          <w:rFonts w:ascii="Arial" w:hAnsi="Arial" w:cs="Arial"/>
          <w:sz w:val="20"/>
          <w:szCs w:val="20"/>
        </w:rPr>
        <w:t xml:space="preserve">celkovému </w:t>
      </w:r>
      <w:r w:rsidRPr="00CF0220">
        <w:rPr>
          <w:rFonts w:ascii="Arial" w:hAnsi="Arial" w:cs="Arial"/>
          <w:sz w:val="20"/>
          <w:szCs w:val="20"/>
        </w:rPr>
        <w:t xml:space="preserve">plneniu podľa </w:t>
      </w:r>
      <w:r w:rsidR="00636E8D">
        <w:rPr>
          <w:rFonts w:ascii="Arial" w:hAnsi="Arial" w:cs="Arial"/>
          <w:sz w:val="20"/>
          <w:szCs w:val="20"/>
        </w:rPr>
        <w:t>p</w:t>
      </w:r>
      <w:r w:rsidR="00CF0220" w:rsidRPr="0057781F">
        <w:rPr>
          <w:rFonts w:ascii="Arial" w:hAnsi="Arial" w:cs="Arial"/>
          <w:sz w:val="20"/>
          <w:szCs w:val="20"/>
        </w:rPr>
        <w:t xml:space="preserve">rílohy č. </w:t>
      </w:r>
      <w:r w:rsidR="001D0A58">
        <w:rPr>
          <w:rFonts w:ascii="Arial" w:hAnsi="Arial" w:cs="Arial"/>
          <w:sz w:val="20"/>
          <w:szCs w:val="20"/>
        </w:rPr>
        <w:t>3</w:t>
      </w:r>
      <w:r w:rsidR="00CF0220" w:rsidRPr="00883B5D">
        <w:rPr>
          <w:rFonts w:ascii="Arial" w:hAnsi="Arial" w:cs="Arial"/>
          <w:sz w:val="20"/>
          <w:szCs w:val="20"/>
        </w:rPr>
        <w:t xml:space="preserve"> </w:t>
      </w:r>
      <w:r w:rsidR="00334CD9" w:rsidRPr="00CF0220">
        <w:rPr>
          <w:rFonts w:ascii="Arial" w:hAnsi="Arial" w:cs="Arial"/>
          <w:sz w:val="20"/>
          <w:szCs w:val="20"/>
        </w:rPr>
        <w:t xml:space="preserve"> tejto Zmluvy o dielo</w:t>
      </w:r>
      <w:r w:rsidRPr="00CF0220">
        <w:rPr>
          <w:rFonts w:ascii="Arial" w:hAnsi="Arial" w:cs="Arial"/>
          <w:sz w:val="20"/>
          <w:szCs w:val="20"/>
        </w:rPr>
        <w:t xml:space="preserve">. </w:t>
      </w:r>
      <w:r w:rsidR="00141B89" w:rsidRPr="00CF0220">
        <w:rPr>
          <w:rFonts w:ascii="Arial" w:hAnsi="Arial" w:cs="Arial"/>
          <w:sz w:val="20"/>
          <w:szCs w:val="20"/>
        </w:rPr>
        <w:t>Zmluvné strany sa dohodli, že Zhotoviteľ vystaví Objednávateľovi faktúru za prevzaté časti Diela (čiastkové plnenia) po:</w:t>
      </w:r>
    </w:p>
    <w:p w14:paraId="38E599F9" w14:textId="3E954BAD" w:rsidR="00141B89" w:rsidRPr="00CF0220" w:rsidRDefault="00141B89" w:rsidP="00CF0220">
      <w:pPr>
        <w:pStyle w:val="MLOdsek"/>
        <w:numPr>
          <w:ilvl w:val="2"/>
          <w:numId w:val="5"/>
        </w:numPr>
        <w:tabs>
          <w:tab w:val="clear" w:pos="1134"/>
        </w:tabs>
        <w:spacing w:before="120" w:line="290" w:lineRule="auto"/>
        <w:ind w:hanging="567"/>
        <w:rPr>
          <w:rFonts w:ascii="Arial" w:hAnsi="Arial" w:cs="Arial"/>
          <w:sz w:val="20"/>
          <w:szCs w:val="20"/>
        </w:rPr>
      </w:pPr>
      <w:r w:rsidRPr="00CF0220">
        <w:rPr>
          <w:rFonts w:ascii="Arial" w:hAnsi="Arial" w:cs="Arial"/>
          <w:sz w:val="20"/>
          <w:szCs w:val="20"/>
        </w:rPr>
        <w:t xml:space="preserve">ukončení procesu akceptácie Diela v zmysle článku </w:t>
      </w:r>
      <w:r w:rsidR="0076028A">
        <w:rPr>
          <w:rFonts w:ascii="Arial" w:hAnsi="Arial" w:cs="Arial"/>
          <w:sz w:val="20"/>
          <w:szCs w:val="20"/>
        </w:rPr>
        <w:fldChar w:fldCharType="begin"/>
      </w:r>
      <w:r w:rsidR="0076028A">
        <w:rPr>
          <w:rFonts w:ascii="Arial" w:hAnsi="Arial" w:cs="Arial"/>
          <w:sz w:val="20"/>
          <w:szCs w:val="20"/>
        </w:rPr>
        <w:instrText xml:space="preserve"> REF _Ref3566096 \r \h </w:instrText>
      </w:r>
      <w:r w:rsidR="0076028A">
        <w:rPr>
          <w:rFonts w:ascii="Arial" w:hAnsi="Arial" w:cs="Arial"/>
          <w:sz w:val="20"/>
          <w:szCs w:val="20"/>
        </w:rPr>
      </w:r>
      <w:r w:rsidR="0076028A">
        <w:rPr>
          <w:rFonts w:ascii="Arial" w:hAnsi="Arial" w:cs="Arial"/>
          <w:sz w:val="20"/>
          <w:szCs w:val="20"/>
        </w:rPr>
        <w:fldChar w:fldCharType="separate"/>
      </w:r>
      <w:r w:rsidR="0076028A">
        <w:rPr>
          <w:rFonts w:ascii="Arial" w:hAnsi="Arial" w:cs="Arial"/>
          <w:sz w:val="20"/>
          <w:szCs w:val="20"/>
        </w:rPr>
        <w:t>6</w:t>
      </w:r>
      <w:r w:rsidR="0076028A">
        <w:rPr>
          <w:rFonts w:ascii="Arial" w:hAnsi="Arial" w:cs="Arial"/>
          <w:sz w:val="20"/>
          <w:szCs w:val="20"/>
        </w:rPr>
        <w:fldChar w:fldCharType="end"/>
      </w:r>
      <w:r w:rsidRPr="00CF0220">
        <w:rPr>
          <w:rFonts w:ascii="Arial" w:hAnsi="Arial" w:cs="Arial"/>
          <w:sz w:val="20"/>
          <w:szCs w:val="20"/>
        </w:rPr>
        <w:t xml:space="preserve"> tejto Zmluvy o dielo,</w:t>
      </w:r>
    </w:p>
    <w:p w14:paraId="5B50C3B7" w14:textId="77777777" w:rsidR="00141B89" w:rsidRPr="00CF0220" w:rsidRDefault="00141B89" w:rsidP="00CF0220">
      <w:pPr>
        <w:pStyle w:val="MLOdsek"/>
        <w:numPr>
          <w:ilvl w:val="2"/>
          <w:numId w:val="5"/>
        </w:numPr>
        <w:tabs>
          <w:tab w:val="clear" w:pos="1134"/>
        </w:tabs>
        <w:spacing w:before="120" w:line="290" w:lineRule="auto"/>
        <w:ind w:hanging="567"/>
        <w:rPr>
          <w:rFonts w:ascii="Arial" w:hAnsi="Arial" w:cs="Arial"/>
          <w:sz w:val="20"/>
          <w:szCs w:val="20"/>
        </w:rPr>
      </w:pPr>
      <w:r w:rsidRPr="00CF0220">
        <w:rPr>
          <w:rFonts w:ascii="Arial" w:hAnsi="Arial" w:cs="Arial"/>
          <w:sz w:val="20"/>
          <w:szCs w:val="20"/>
        </w:rPr>
        <w:t>podpísaní príslušného Akceptačného protokolu, a </w:t>
      </w:r>
    </w:p>
    <w:p w14:paraId="447130A7" w14:textId="11B807CE" w:rsidR="00141B89" w:rsidRPr="00CF0220" w:rsidRDefault="00141B89" w:rsidP="00CF0220">
      <w:pPr>
        <w:pStyle w:val="MLOdsek"/>
        <w:numPr>
          <w:ilvl w:val="2"/>
          <w:numId w:val="5"/>
        </w:numPr>
        <w:tabs>
          <w:tab w:val="clear" w:pos="1134"/>
        </w:tabs>
        <w:spacing w:before="120" w:line="290" w:lineRule="auto"/>
        <w:ind w:hanging="567"/>
        <w:rPr>
          <w:rFonts w:ascii="Arial" w:hAnsi="Arial" w:cs="Arial"/>
          <w:sz w:val="20"/>
          <w:szCs w:val="20"/>
        </w:rPr>
      </w:pPr>
      <w:r w:rsidRPr="00CF0220">
        <w:rPr>
          <w:rFonts w:ascii="Arial" w:hAnsi="Arial" w:cs="Arial"/>
          <w:sz w:val="20"/>
          <w:szCs w:val="20"/>
        </w:rPr>
        <w:t>schválení výkazov prác Diela</w:t>
      </w:r>
      <w:r w:rsidR="009E7B41">
        <w:rPr>
          <w:rFonts w:ascii="Arial" w:hAnsi="Arial" w:cs="Arial"/>
          <w:sz w:val="20"/>
          <w:szCs w:val="20"/>
        </w:rPr>
        <w:t>.</w:t>
      </w:r>
      <w:r w:rsidRPr="00CF0220">
        <w:rPr>
          <w:rFonts w:ascii="Arial" w:hAnsi="Arial" w:cs="Arial"/>
          <w:sz w:val="20"/>
          <w:szCs w:val="20"/>
        </w:rPr>
        <w:t xml:space="preserve"> </w:t>
      </w:r>
    </w:p>
    <w:p w14:paraId="5B83308E" w14:textId="77777777" w:rsidR="00ED2ADB" w:rsidRPr="00CF0220" w:rsidRDefault="00ED2ADB"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Prílohou k faktúre je:</w:t>
      </w:r>
    </w:p>
    <w:p w14:paraId="39657F1B" w14:textId="703D9C7F" w:rsidR="00141B89" w:rsidRPr="00CF0220" w:rsidRDefault="00141B89" w:rsidP="00AE4681">
      <w:pPr>
        <w:pStyle w:val="MLOdsek"/>
        <w:numPr>
          <w:ilvl w:val="0"/>
          <w:numId w:val="13"/>
        </w:numPr>
        <w:spacing w:before="120" w:line="290" w:lineRule="auto"/>
        <w:ind w:left="1134" w:hanging="567"/>
        <w:rPr>
          <w:rFonts w:ascii="Arial" w:hAnsi="Arial" w:cs="Arial"/>
          <w:sz w:val="20"/>
          <w:szCs w:val="20"/>
        </w:rPr>
      </w:pPr>
      <w:r w:rsidRPr="00CF0220">
        <w:rPr>
          <w:rFonts w:ascii="Arial" w:hAnsi="Arial" w:cs="Arial"/>
          <w:sz w:val="20"/>
          <w:szCs w:val="20"/>
        </w:rPr>
        <w:t xml:space="preserve">podpísaný </w:t>
      </w:r>
      <w:r w:rsidR="00ED2ADB" w:rsidRPr="00CF0220">
        <w:rPr>
          <w:rFonts w:ascii="Arial" w:hAnsi="Arial" w:cs="Arial"/>
          <w:sz w:val="20"/>
          <w:szCs w:val="20"/>
        </w:rPr>
        <w:t>Akceptačný protokol, pričom môže ísť aj o Akceptačný protokol s výhradou</w:t>
      </w:r>
      <w:r w:rsidRPr="00CF0220">
        <w:rPr>
          <w:rFonts w:ascii="Arial" w:hAnsi="Arial" w:cs="Arial"/>
          <w:sz w:val="20"/>
          <w:szCs w:val="20"/>
        </w:rPr>
        <w:t>, vzťahujúci sa k fakturovan</w:t>
      </w:r>
      <w:r w:rsidR="009E7B41">
        <w:rPr>
          <w:rFonts w:ascii="Arial" w:hAnsi="Arial" w:cs="Arial"/>
          <w:sz w:val="20"/>
          <w:szCs w:val="20"/>
        </w:rPr>
        <w:t>é</w:t>
      </w:r>
      <w:r w:rsidRPr="00CF0220">
        <w:rPr>
          <w:rFonts w:ascii="Arial" w:hAnsi="Arial" w:cs="Arial"/>
          <w:sz w:val="20"/>
          <w:szCs w:val="20"/>
        </w:rPr>
        <w:t xml:space="preserve"> </w:t>
      </w:r>
      <w:r w:rsidR="009E7B41" w:rsidRPr="00CF0220">
        <w:rPr>
          <w:rFonts w:ascii="Arial" w:hAnsi="Arial" w:cs="Arial"/>
          <w:sz w:val="20"/>
          <w:szCs w:val="20"/>
        </w:rPr>
        <w:t>Diel</w:t>
      </w:r>
      <w:r w:rsidR="009E7B41">
        <w:rPr>
          <w:rFonts w:ascii="Arial" w:hAnsi="Arial" w:cs="Arial"/>
          <w:sz w:val="20"/>
          <w:szCs w:val="20"/>
        </w:rPr>
        <w:t>o</w:t>
      </w:r>
      <w:r w:rsidRPr="00CF0220">
        <w:rPr>
          <w:rFonts w:ascii="Arial" w:hAnsi="Arial" w:cs="Arial"/>
          <w:sz w:val="20"/>
          <w:szCs w:val="20"/>
        </w:rPr>
        <w:t xml:space="preserve">, </w:t>
      </w:r>
      <w:r w:rsidR="00ED2ADB" w:rsidRPr="00CF0220">
        <w:rPr>
          <w:rFonts w:ascii="Arial" w:hAnsi="Arial" w:cs="Arial"/>
          <w:sz w:val="20"/>
          <w:szCs w:val="20"/>
        </w:rPr>
        <w:t xml:space="preserve">a </w:t>
      </w:r>
    </w:p>
    <w:p w14:paraId="73EDF0F9" w14:textId="48D8CD3C" w:rsidR="00ED2ADB" w:rsidRPr="00CF0220" w:rsidRDefault="00141B89" w:rsidP="00AE4681">
      <w:pPr>
        <w:pStyle w:val="MLOdsek"/>
        <w:numPr>
          <w:ilvl w:val="0"/>
          <w:numId w:val="13"/>
        </w:numPr>
        <w:spacing w:before="120" w:line="290" w:lineRule="auto"/>
        <w:ind w:left="1134" w:hanging="567"/>
        <w:rPr>
          <w:rFonts w:ascii="Arial" w:hAnsi="Arial" w:cs="Arial"/>
          <w:sz w:val="20"/>
          <w:szCs w:val="20"/>
        </w:rPr>
      </w:pPr>
      <w:r w:rsidRPr="00CF0220">
        <w:rPr>
          <w:rFonts w:ascii="Arial" w:hAnsi="Arial" w:cs="Arial"/>
          <w:sz w:val="20"/>
          <w:szCs w:val="20"/>
        </w:rPr>
        <w:t>schválené výkazy práce vzťahujúce sa k</w:t>
      </w:r>
      <w:r w:rsidR="009E7B41">
        <w:rPr>
          <w:rFonts w:ascii="Arial" w:hAnsi="Arial" w:cs="Arial"/>
          <w:sz w:val="20"/>
          <w:szCs w:val="20"/>
        </w:rPr>
        <w:t> </w:t>
      </w:r>
      <w:r w:rsidRPr="00CF0220">
        <w:rPr>
          <w:rFonts w:ascii="Arial" w:hAnsi="Arial" w:cs="Arial"/>
          <w:sz w:val="20"/>
          <w:szCs w:val="20"/>
        </w:rPr>
        <w:t>fakturovan</w:t>
      </w:r>
      <w:r w:rsidR="009E7B41">
        <w:rPr>
          <w:rFonts w:ascii="Arial" w:hAnsi="Arial" w:cs="Arial"/>
          <w:sz w:val="20"/>
          <w:szCs w:val="20"/>
        </w:rPr>
        <w:t xml:space="preserve">ému </w:t>
      </w:r>
      <w:r w:rsidRPr="00CF0220">
        <w:rPr>
          <w:rFonts w:ascii="Arial" w:hAnsi="Arial" w:cs="Arial"/>
          <w:sz w:val="20"/>
          <w:szCs w:val="20"/>
        </w:rPr>
        <w:t xml:space="preserve"> </w:t>
      </w:r>
      <w:r w:rsidR="009E7B41" w:rsidRPr="00CF0220">
        <w:rPr>
          <w:rFonts w:ascii="Arial" w:hAnsi="Arial" w:cs="Arial"/>
          <w:sz w:val="20"/>
          <w:szCs w:val="20"/>
        </w:rPr>
        <w:t>Diel</w:t>
      </w:r>
      <w:r w:rsidR="009E7B41">
        <w:rPr>
          <w:rFonts w:ascii="Arial" w:hAnsi="Arial" w:cs="Arial"/>
          <w:sz w:val="20"/>
          <w:szCs w:val="20"/>
        </w:rPr>
        <w:t>u</w:t>
      </w:r>
      <w:r w:rsidRPr="00CF0220">
        <w:rPr>
          <w:rFonts w:ascii="Arial" w:hAnsi="Arial" w:cs="Arial"/>
          <w:sz w:val="20"/>
          <w:szCs w:val="20"/>
        </w:rPr>
        <w:t>.</w:t>
      </w:r>
    </w:p>
    <w:p w14:paraId="4F95EED0" w14:textId="0C508FB6" w:rsidR="00E95E04" w:rsidRPr="00CF0220" w:rsidRDefault="00E95E04" w:rsidP="00CF0220">
      <w:pPr>
        <w:pStyle w:val="MLOdsek"/>
        <w:spacing w:before="120" w:line="290" w:lineRule="auto"/>
        <w:ind w:left="567" w:hanging="567"/>
        <w:rPr>
          <w:rFonts w:ascii="Arial" w:hAnsi="Arial" w:cs="Arial"/>
          <w:b/>
          <w:sz w:val="20"/>
          <w:szCs w:val="20"/>
        </w:rPr>
      </w:pPr>
      <w:r w:rsidRPr="00CF0220">
        <w:rPr>
          <w:rFonts w:ascii="Arial" w:hAnsi="Arial" w:cs="Arial"/>
          <w:sz w:val="20"/>
          <w:szCs w:val="20"/>
        </w:rPr>
        <w:t xml:space="preserve">Oprávnená osoba Zhotoviteľa predkladá Oprávnenej osobe Objednávateľa pravidelne, na mesačnej báze, najneskôr do 10 (desiateho) kalendárneho dňa v mesiaci výkazy prác. Oprávnená osoba Objednávateľa je  povinná výkazy prác podľa predchádzajúcej vety následne schváliť alebo neschváliť v lehote do 5 (piatich) pracovných dní od ich predloženia Zhotoviteľom. Ak Oprávnená osoba Objednávateľa bez oprávneného dôvodu neschváli výkaz prác podľa tohto bodu Zmluvy o dielo alebo nezašle Zhotoviteľovi žiadne výhrady k zaslanému výkazu prác do 5 (piatich) pracovných dní od jeho predloženia, považuje sa tento výkaz prác za schválený. Pri uplatnení výhrad Oprávnenou osobou Objednávateľa začína plynúť nová lehota 5 (piatich) pracovných dní na schválenie alebo neschválenie výkazu prác odo dňa opätovného predloženia opraveného výkazu prác Zhotoviteľom. </w:t>
      </w:r>
    </w:p>
    <w:p w14:paraId="33A6547F" w14:textId="63655C56" w:rsidR="00AD283A" w:rsidRPr="00CF0220" w:rsidRDefault="00AD283A"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Výdavky vo faktúre musia byť rozdel</w:t>
      </w:r>
      <w:r w:rsidR="00673CB6" w:rsidRPr="00CF0220">
        <w:rPr>
          <w:rFonts w:ascii="Arial" w:hAnsi="Arial" w:cs="Arial"/>
          <w:sz w:val="20"/>
          <w:szCs w:val="20"/>
        </w:rPr>
        <w:t>ené do jednotlivých položiek s jednotkovými cenami zaokrúhlenými</w:t>
      </w:r>
      <w:r w:rsidRPr="00CF0220">
        <w:rPr>
          <w:rFonts w:ascii="Arial" w:hAnsi="Arial" w:cs="Arial"/>
          <w:sz w:val="20"/>
          <w:szCs w:val="20"/>
        </w:rPr>
        <w:t xml:space="preserve"> na 2 (dve) desatinné miesta s jednoznačnou identifikáciou, ktorej položky rozpočtu </w:t>
      </w:r>
      <w:r w:rsidR="00414CE8" w:rsidRPr="00CF0220">
        <w:rPr>
          <w:rFonts w:ascii="Arial" w:hAnsi="Arial" w:cs="Arial"/>
          <w:sz w:val="20"/>
          <w:szCs w:val="20"/>
        </w:rPr>
        <w:t xml:space="preserve">podľa </w:t>
      </w:r>
      <w:r w:rsidR="00636E8D">
        <w:rPr>
          <w:rFonts w:ascii="Arial" w:hAnsi="Arial" w:cs="Arial"/>
          <w:sz w:val="20"/>
          <w:szCs w:val="20"/>
        </w:rPr>
        <w:t>p</w:t>
      </w:r>
      <w:r w:rsidR="006664BC" w:rsidRPr="0057781F">
        <w:rPr>
          <w:rFonts w:ascii="Arial" w:hAnsi="Arial" w:cs="Arial"/>
          <w:sz w:val="20"/>
          <w:szCs w:val="20"/>
        </w:rPr>
        <w:t xml:space="preserve">rílohy č. </w:t>
      </w:r>
      <w:r w:rsidR="001D0A58">
        <w:rPr>
          <w:rFonts w:ascii="Arial" w:hAnsi="Arial" w:cs="Arial"/>
          <w:sz w:val="20"/>
          <w:szCs w:val="20"/>
        </w:rPr>
        <w:t>3</w:t>
      </w:r>
      <w:r w:rsidR="00CF0220" w:rsidRPr="0042559E">
        <w:rPr>
          <w:rFonts w:ascii="Arial" w:hAnsi="Arial" w:cs="Arial"/>
          <w:sz w:val="20"/>
          <w:szCs w:val="20"/>
        </w:rPr>
        <w:t xml:space="preserve"> </w:t>
      </w:r>
      <w:r w:rsidR="00334CD9" w:rsidRPr="00CF0220">
        <w:rPr>
          <w:rFonts w:ascii="Arial" w:hAnsi="Arial" w:cs="Arial"/>
          <w:sz w:val="20"/>
          <w:szCs w:val="20"/>
        </w:rPr>
        <w:t xml:space="preserve"> tejto Zmluvy o dielo</w:t>
      </w:r>
      <w:r w:rsidR="00BC7228" w:rsidRPr="00CF0220">
        <w:rPr>
          <w:rFonts w:ascii="Arial" w:hAnsi="Arial" w:cs="Arial"/>
          <w:sz w:val="20"/>
          <w:szCs w:val="20"/>
        </w:rPr>
        <w:t xml:space="preserve"> </w:t>
      </w:r>
      <w:r w:rsidRPr="00CF0220">
        <w:rPr>
          <w:rFonts w:ascii="Arial" w:hAnsi="Arial" w:cs="Arial"/>
          <w:sz w:val="20"/>
          <w:szCs w:val="20"/>
        </w:rPr>
        <w:t xml:space="preserve">sa </w:t>
      </w:r>
      <w:r w:rsidR="00414CE8" w:rsidRPr="00CF0220">
        <w:rPr>
          <w:rFonts w:ascii="Arial" w:hAnsi="Arial" w:cs="Arial"/>
          <w:sz w:val="20"/>
          <w:szCs w:val="20"/>
        </w:rPr>
        <w:t>predmetná</w:t>
      </w:r>
      <w:r w:rsidRPr="00CF0220">
        <w:rPr>
          <w:rFonts w:ascii="Arial" w:hAnsi="Arial" w:cs="Arial"/>
          <w:sz w:val="20"/>
          <w:szCs w:val="20"/>
        </w:rPr>
        <w:t xml:space="preserve"> fakturovaná čiastka týka. Ku každej faktúre </w:t>
      </w:r>
      <w:r w:rsidR="00414CE8" w:rsidRPr="00CF0220">
        <w:rPr>
          <w:rFonts w:ascii="Arial" w:hAnsi="Arial" w:cs="Arial"/>
          <w:sz w:val="20"/>
          <w:szCs w:val="20"/>
        </w:rPr>
        <w:t>musí byť</w:t>
      </w:r>
      <w:r w:rsidRPr="00CF0220">
        <w:rPr>
          <w:rFonts w:ascii="Arial" w:hAnsi="Arial" w:cs="Arial"/>
          <w:sz w:val="20"/>
          <w:szCs w:val="20"/>
        </w:rPr>
        <w:t xml:space="preserve"> priložený originál akceptačného </w:t>
      </w:r>
      <w:r w:rsidR="00414CE8" w:rsidRPr="00CF0220">
        <w:rPr>
          <w:rFonts w:ascii="Arial" w:hAnsi="Arial" w:cs="Arial"/>
          <w:sz w:val="20"/>
          <w:szCs w:val="20"/>
        </w:rPr>
        <w:t xml:space="preserve">protokolu </w:t>
      </w:r>
      <w:r w:rsidRPr="00CF0220">
        <w:rPr>
          <w:rFonts w:ascii="Arial" w:hAnsi="Arial" w:cs="Arial"/>
          <w:sz w:val="20"/>
          <w:szCs w:val="20"/>
        </w:rPr>
        <w:t xml:space="preserve">podpísaného </w:t>
      </w:r>
      <w:r w:rsidR="00414CE8" w:rsidRPr="00CF0220">
        <w:rPr>
          <w:rFonts w:ascii="Arial" w:hAnsi="Arial" w:cs="Arial"/>
          <w:sz w:val="20"/>
          <w:szCs w:val="20"/>
        </w:rPr>
        <w:t>Zmluvnými stranami</w:t>
      </w:r>
      <w:r w:rsidRPr="00CF0220">
        <w:rPr>
          <w:rFonts w:ascii="Arial" w:hAnsi="Arial" w:cs="Arial"/>
          <w:sz w:val="20"/>
          <w:szCs w:val="20"/>
        </w:rPr>
        <w:t>.</w:t>
      </w:r>
    </w:p>
    <w:p w14:paraId="07ED9FCA" w14:textId="42942F3A" w:rsidR="007668C8" w:rsidRPr="00CF0220" w:rsidRDefault="007668C8"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 xml:space="preserve">Splatnosť faktúr </w:t>
      </w:r>
      <w:r w:rsidR="00F82ED5" w:rsidRPr="00CF0220">
        <w:rPr>
          <w:rFonts w:ascii="Arial" w:hAnsi="Arial" w:cs="Arial"/>
          <w:sz w:val="20"/>
          <w:szCs w:val="20"/>
        </w:rPr>
        <w:t xml:space="preserve">je </w:t>
      </w:r>
      <w:r w:rsidR="001D0A58">
        <w:rPr>
          <w:rFonts w:ascii="Arial" w:hAnsi="Arial" w:cs="Arial"/>
          <w:sz w:val="20"/>
          <w:szCs w:val="20"/>
        </w:rPr>
        <w:t>30</w:t>
      </w:r>
      <w:r w:rsidR="00BF061B" w:rsidRPr="00CF0220">
        <w:rPr>
          <w:rFonts w:ascii="Arial" w:hAnsi="Arial" w:cs="Arial"/>
          <w:b/>
          <w:sz w:val="20"/>
          <w:szCs w:val="20"/>
        </w:rPr>
        <w:t xml:space="preserve"> </w:t>
      </w:r>
      <w:r w:rsidRPr="00636E8D">
        <w:rPr>
          <w:rFonts w:ascii="Arial" w:hAnsi="Arial" w:cs="Arial"/>
          <w:sz w:val="20"/>
          <w:szCs w:val="20"/>
        </w:rPr>
        <w:t>dní</w:t>
      </w:r>
      <w:r w:rsidRPr="00CF0220">
        <w:rPr>
          <w:rFonts w:ascii="Arial" w:hAnsi="Arial" w:cs="Arial"/>
          <w:sz w:val="20"/>
          <w:szCs w:val="20"/>
        </w:rPr>
        <w:t xml:space="preserve"> odo dňa </w:t>
      </w:r>
      <w:r w:rsidR="00D220E9" w:rsidRPr="00CF0220">
        <w:rPr>
          <w:rFonts w:ascii="Arial" w:hAnsi="Arial" w:cs="Arial"/>
          <w:sz w:val="20"/>
          <w:szCs w:val="20"/>
        </w:rPr>
        <w:t>ich</w:t>
      </w:r>
      <w:r w:rsidRPr="00CF0220">
        <w:rPr>
          <w:rFonts w:ascii="Arial" w:hAnsi="Arial" w:cs="Arial"/>
          <w:sz w:val="20"/>
          <w:szCs w:val="20"/>
        </w:rPr>
        <w:t xml:space="preserve"> doručenia Objednávateľovi</w:t>
      </w:r>
      <w:r w:rsidR="00BF061B" w:rsidRPr="00CF0220">
        <w:rPr>
          <w:rFonts w:ascii="Arial" w:hAnsi="Arial" w:cs="Arial"/>
          <w:sz w:val="20"/>
          <w:szCs w:val="20"/>
        </w:rPr>
        <w:t>, za predpoklad</w:t>
      </w:r>
      <w:r w:rsidR="00400551" w:rsidRPr="00CF0220">
        <w:rPr>
          <w:rFonts w:ascii="Arial" w:hAnsi="Arial" w:cs="Arial"/>
          <w:sz w:val="20"/>
          <w:szCs w:val="20"/>
        </w:rPr>
        <w:t>u,</w:t>
      </w:r>
      <w:r w:rsidR="00BF061B" w:rsidRPr="00CF0220">
        <w:rPr>
          <w:rFonts w:ascii="Arial" w:hAnsi="Arial" w:cs="Arial"/>
          <w:sz w:val="20"/>
          <w:szCs w:val="20"/>
        </w:rPr>
        <w:t xml:space="preserve"> že faktúra bude spĺňať všetky náležitosti v zmysle bodu </w:t>
      </w:r>
      <w:r w:rsidR="005E4EDA" w:rsidRPr="00CF0220">
        <w:rPr>
          <w:rFonts w:ascii="Arial" w:hAnsi="Arial" w:cs="Arial"/>
          <w:sz w:val="20"/>
          <w:szCs w:val="20"/>
        </w:rPr>
        <w:t>9</w:t>
      </w:r>
      <w:r w:rsidR="00BF061B" w:rsidRPr="00CF0220">
        <w:rPr>
          <w:rFonts w:ascii="Arial" w:hAnsi="Arial" w:cs="Arial"/>
          <w:sz w:val="20"/>
          <w:szCs w:val="20"/>
        </w:rPr>
        <w:t>.9 tohto článku Zmluvy o dielo</w:t>
      </w:r>
      <w:r w:rsidRPr="00CF0220">
        <w:rPr>
          <w:rFonts w:ascii="Arial" w:hAnsi="Arial" w:cs="Arial"/>
          <w:sz w:val="20"/>
          <w:szCs w:val="20"/>
        </w:rPr>
        <w:t xml:space="preserve">. Objednávateľ </w:t>
      </w:r>
      <w:r w:rsidR="00E115A9" w:rsidRPr="00CF0220">
        <w:rPr>
          <w:rFonts w:ascii="Arial" w:hAnsi="Arial" w:cs="Arial"/>
          <w:sz w:val="20"/>
          <w:szCs w:val="20"/>
        </w:rPr>
        <w:t>je povinný uhradiť</w:t>
      </w:r>
      <w:r w:rsidRPr="00CF0220">
        <w:rPr>
          <w:rFonts w:ascii="Arial" w:hAnsi="Arial" w:cs="Arial"/>
          <w:sz w:val="20"/>
          <w:szCs w:val="20"/>
        </w:rPr>
        <w:t xml:space="preserve"> </w:t>
      </w:r>
      <w:r w:rsidR="00453BAF" w:rsidRPr="00CF0220">
        <w:rPr>
          <w:rFonts w:ascii="Arial" w:hAnsi="Arial" w:cs="Arial"/>
          <w:sz w:val="20"/>
          <w:szCs w:val="20"/>
        </w:rPr>
        <w:t>Zhotoviteľ</w:t>
      </w:r>
      <w:r w:rsidR="00E115A9" w:rsidRPr="00CF0220">
        <w:rPr>
          <w:rFonts w:ascii="Arial" w:hAnsi="Arial" w:cs="Arial"/>
          <w:sz w:val="20"/>
          <w:szCs w:val="20"/>
        </w:rPr>
        <w:t xml:space="preserve">ovi fakturovanú sumu </w:t>
      </w:r>
      <w:r w:rsidRPr="00CF0220">
        <w:rPr>
          <w:rFonts w:ascii="Arial" w:hAnsi="Arial" w:cs="Arial"/>
          <w:sz w:val="20"/>
          <w:szCs w:val="20"/>
        </w:rPr>
        <w:t xml:space="preserve">prevodom na bankový účet </w:t>
      </w:r>
      <w:r w:rsidR="00453BAF" w:rsidRPr="00CF0220">
        <w:rPr>
          <w:rFonts w:ascii="Arial" w:hAnsi="Arial" w:cs="Arial"/>
          <w:sz w:val="20"/>
          <w:szCs w:val="20"/>
        </w:rPr>
        <w:t>Zhotoviteľ</w:t>
      </w:r>
      <w:r w:rsidR="00E115A9" w:rsidRPr="00CF0220">
        <w:rPr>
          <w:rFonts w:ascii="Arial" w:hAnsi="Arial" w:cs="Arial"/>
          <w:sz w:val="20"/>
          <w:szCs w:val="20"/>
        </w:rPr>
        <w:t xml:space="preserve">a </w:t>
      </w:r>
      <w:r w:rsidRPr="00CF0220">
        <w:rPr>
          <w:rFonts w:ascii="Arial" w:hAnsi="Arial" w:cs="Arial"/>
          <w:sz w:val="20"/>
          <w:szCs w:val="20"/>
        </w:rPr>
        <w:t>uvedený na faktúre</w:t>
      </w:r>
      <w:r w:rsidR="0078781C" w:rsidRPr="00CF0220">
        <w:rPr>
          <w:rFonts w:ascii="Arial" w:hAnsi="Arial" w:cs="Arial"/>
          <w:sz w:val="20"/>
          <w:szCs w:val="20"/>
        </w:rPr>
        <w:t xml:space="preserve">, pričom na faktúre musí byť uvedený účet Zhotoviteľa, uvedený v záhlaví </w:t>
      </w:r>
      <w:r w:rsidR="00586B1F" w:rsidRPr="00CF0220">
        <w:rPr>
          <w:rFonts w:ascii="Arial" w:hAnsi="Arial" w:cs="Arial"/>
          <w:sz w:val="20"/>
          <w:szCs w:val="20"/>
        </w:rPr>
        <w:t xml:space="preserve">tejto </w:t>
      </w:r>
      <w:r w:rsidR="001E2B61" w:rsidRPr="00CF0220">
        <w:rPr>
          <w:rFonts w:ascii="Arial" w:hAnsi="Arial" w:cs="Arial"/>
          <w:sz w:val="20"/>
          <w:szCs w:val="20"/>
        </w:rPr>
        <w:t>Z</w:t>
      </w:r>
      <w:r w:rsidR="0078781C" w:rsidRPr="00CF0220">
        <w:rPr>
          <w:rFonts w:ascii="Arial" w:hAnsi="Arial" w:cs="Arial"/>
          <w:sz w:val="20"/>
          <w:szCs w:val="20"/>
        </w:rPr>
        <w:t>mluvy</w:t>
      </w:r>
      <w:r w:rsidR="00DE0D58" w:rsidRPr="00CF0220">
        <w:rPr>
          <w:rFonts w:ascii="Arial" w:hAnsi="Arial" w:cs="Arial"/>
          <w:sz w:val="20"/>
          <w:szCs w:val="20"/>
        </w:rPr>
        <w:t xml:space="preserve"> o dielo</w:t>
      </w:r>
      <w:r w:rsidRPr="00CF0220">
        <w:rPr>
          <w:rFonts w:ascii="Arial" w:hAnsi="Arial" w:cs="Arial"/>
          <w:sz w:val="20"/>
          <w:szCs w:val="20"/>
        </w:rPr>
        <w:t>.</w:t>
      </w:r>
      <w:r w:rsidR="00DE4CBB" w:rsidRPr="00CF0220">
        <w:rPr>
          <w:rFonts w:ascii="Arial" w:hAnsi="Arial" w:cs="Arial"/>
          <w:sz w:val="20"/>
          <w:szCs w:val="20"/>
        </w:rPr>
        <w:t xml:space="preserve"> </w:t>
      </w:r>
      <w:r w:rsidR="00050107" w:rsidRPr="00CF0220">
        <w:rPr>
          <w:rFonts w:ascii="Arial" w:hAnsi="Arial" w:cs="Arial"/>
          <w:sz w:val="20"/>
          <w:szCs w:val="20"/>
        </w:rPr>
        <w:t xml:space="preserve">Všetky </w:t>
      </w:r>
      <w:r w:rsidR="00DE4CBB" w:rsidRPr="00CF0220">
        <w:rPr>
          <w:rFonts w:ascii="Arial" w:hAnsi="Arial" w:cs="Arial"/>
          <w:sz w:val="20"/>
          <w:szCs w:val="20"/>
        </w:rPr>
        <w:t>poplatky súvisiace s</w:t>
      </w:r>
      <w:r w:rsidR="003F55EC" w:rsidRPr="00CF0220">
        <w:rPr>
          <w:rFonts w:ascii="Arial" w:hAnsi="Arial" w:cs="Arial"/>
          <w:sz w:val="20"/>
          <w:szCs w:val="20"/>
        </w:rPr>
        <w:t> </w:t>
      </w:r>
      <w:r w:rsidR="00DE4CBB" w:rsidRPr="00CF0220">
        <w:rPr>
          <w:rFonts w:ascii="Arial" w:hAnsi="Arial" w:cs="Arial"/>
          <w:sz w:val="20"/>
          <w:szCs w:val="20"/>
        </w:rPr>
        <w:t>bankovým</w:t>
      </w:r>
      <w:r w:rsidR="003F55EC" w:rsidRPr="00CF0220">
        <w:rPr>
          <w:rFonts w:ascii="Arial" w:hAnsi="Arial" w:cs="Arial"/>
          <w:sz w:val="20"/>
          <w:szCs w:val="20"/>
        </w:rPr>
        <w:t xml:space="preserve"> </w:t>
      </w:r>
      <w:r w:rsidR="00DE4CBB" w:rsidRPr="00CF0220">
        <w:rPr>
          <w:rFonts w:ascii="Arial" w:hAnsi="Arial" w:cs="Arial"/>
          <w:sz w:val="20"/>
          <w:szCs w:val="20"/>
        </w:rPr>
        <w:t>prevodom znáša Objednávateľ.</w:t>
      </w:r>
      <w:r w:rsidR="003F55EC" w:rsidRPr="00CF0220">
        <w:rPr>
          <w:rFonts w:ascii="Arial" w:hAnsi="Arial" w:cs="Arial"/>
          <w:sz w:val="20"/>
          <w:szCs w:val="20"/>
        </w:rPr>
        <w:t xml:space="preserve"> </w:t>
      </w:r>
      <w:r w:rsidR="00DE4CBB" w:rsidRPr="00CF0220">
        <w:rPr>
          <w:rFonts w:ascii="Arial" w:hAnsi="Arial" w:cs="Arial"/>
          <w:sz w:val="20"/>
          <w:szCs w:val="20"/>
        </w:rPr>
        <w:t>Faktúra</w:t>
      </w:r>
      <w:r w:rsidR="003F55EC" w:rsidRPr="00CF0220">
        <w:rPr>
          <w:rFonts w:ascii="Arial" w:hAnsi="Arial" w:cs="Arial"/>
          <w:sz w:val="20"/>
          <w:szCs w:val="20"/>
        </w:rPr>
        <w:t xml:space="preserve"> </w:t>
      </w:r>
      <w:r w:rsidR="00DE4CBB" w:rsidRPr="00CF0220">
        <w:rPr>
          <w:rFonts w:ascii="Arial" w:hAnsi="Arial" w:cs="Arial"/>
          <w:sz w:val="20"/>
          <w:szCs w:val="20"/>
        </w:rPr>
        <w:t>sa</w:t>
      </w:r>
      <w:r w:rsidR="005B6E9F" w:rsidRPr="00CF0220">
        <w:rPr>
          <w:rFonts w:ascii="Arial" w:hAnsi="Arial" w:cs="Arial"/>
          <w:sz w:val="20"/>
          <w:szCs w:val="20"/>
        </w:rPr>
        <w:t xml:space="preserve"> </w:t>
      </w:r>
      <w:r w:rsidR="00DE4CBB" w:rsidRPr="00CF0220">
        <w:rPr>
          <w:rFonts w:ascii="Arial" w:hAnsi="Arial" w:cs="Arial"/>
          <w:sz w:val="20"/>
          <w:szCs w:val="20"/>
        </w:rPr>
        <w:t xml:space="preserve">považuje za uhradenú dňom pripísania fakturovanej sumy na účet </w:t>
      </w:r>
      <w:r w:rsidR="00453BAF" w:rsidRPr="00CF0220">
        <w:rPr>
          <w:rFonts w:ascii="Arial" w:hAnsi="Arial" w:cs="Arial"/>
          <w:sz w:val="20"/>
          <w:szCs w:val="20"/>
        </w:rPr>
        <w:t>Zhotoviteľ</w:t>
      </w:r>
      <w:r w:rsidR="00DE4CBB" w:rsidRPr="00CF0220">
        <w:rPr>
          <w:rFonts w:ascii="Arial" w:hAnsi="Arial" w:cs="Arial"/>
          <w:sz w:val="20"/>
          <w:szCs w:val="20"/>
        </w:rPr>
        <w:t>a.</w:t>
      </w:r>
    </w:p>
    <w:p w14:paraId="5ED221CB" w14:textId="1F6A9E5B" w:rsidR="00AE083A" w:rsidRPr="00CF0220" w:rsidRDefault="007668C8"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Faktúra musí obsahovať náležitosti v</w:t>
      </w:r>
      <w:r w:rsidR="0076028A">
        <w:rPr>
          <w:rFonts w:ascii="Arial" w:hAnsi="Arial" w:cs="Arial"/>
          <w:sz w:val="20"/>
          <w:szCs w:val="20"/>
        </w:rPr>
        <w:t> </w:t>
      </w:r>
      <w:r w:rsidRPr="0076028A">
        <w:rPr>
          <w:rFonts w:ascii="Arial" w:hAnsi="Arial" w:cs="Arial"/>
          <w:sz w:val="20"/>
          <w:szCs w:val="20"/>
        </w:rPr>
        <w:t>zmysle</w:t>
      </w:r>
      <w:r w:rsidR="0076028A" w:rsidRPr="0076028A">
        <w:rPr>
          <w:rFonts w:ascii="Arial" w:hAnsi="Arial" w:cs="Arial"/>
          <w:sz w:val="20"/>
          <w:szCs w:val="20"/>
        </w:rPr>
        <w:t xml:space="preserve"> </w:t>
      </w:r>
      <w:r w:rsidR="0076028A" w:rsidRPr="006F28EB">
        <w:rPr>
          <w:rFonts w:ascii="Arial" w:hAnsi="Arial" w:cs="Arial"/>
          <w:sz w:val="20"/>
          <w:szCs w:val="20"/>
        </w:rPr>
        <w:t>relevantných všeobecne záväzných právnych predpisov, najmä však</w:t>
      </w:r>
      <w:r w:rsidRPr="00CF0220">
        <w:rPr>
          <w:rFonts w:ascii="Arial" w:hAnsi="Arial" w:cs="Arial"/>
          <w:sz w:val="20"/>
          <w:szCs w:val="20"/>
        </w:rPr>
        <w:t xml:space="preserve"> zákona č. 222/2004 Z.</w:t>
      </w:r>
      <w:r w:rsidR="00562C57" w:rsidRPr="00CF0220">
        <w:rPr>
          <w:rFonts w:ascii="Arial" w:hAnsi="Arial" w:cs="Arial"/>
          <w:sz w:val="20"/>
          <w:szCs w:val="20"/>
        </w:rPr>
        <w:t> </w:t>
      </w:r>
      <w:r w:rsidRPr="00CF0220">
        <w:rPr>
          <w:rFonts w:ascii="Arial" w:hAnsi="Arial" w:cs="Arial"/>
          <w:sz w:val="20"/>
          <w:szCs w:val="20"/>
        </w:rPr>
        <w:t>z. o </w:t>
      </w:r>
      <w:r w:rsidR="00562C57" w:rsidRPr="00CF0220">
        <w:rPr>
          <w:rFonts w:ascii="Arial" w:hAnsi="Arial" w:cs="Arial"/>
          <w:sz w:val="20"/>
          <w:szCs w:val="20"/>
        </w:rPr>
        <w:t>dani z pridanej hodnoty</w:t>
      </w:r>
      <w:r w:rsidRPr="00CF0220">
        <w:rPr>
          <w:rFonts w:ascii="Arial" w:hAnsi="Arial" w:cs="Arial"/>
          <w:sz w:val="20"/>
          <w:szCs w:val="20"/>
        </w:rPr>
        <w:t xml:space="preserve"> </w:t>
      </w:r>
      <w:r w:rsidR="00562C57" w:rsidRPr="00CF0220">
        <w:rPr>
          <w:rFonts w:ascii="Arial" w:hAnsi="Arial" w:cs="Arial"/>
          <w:sz w:val="20"/>
          <w:szCs w:val="20"/>
        </w:rPr>
        <w:t>v platnom znení</w:t>
      </w:r>
      <w:r w:rsidR="00193AC3" w:rsidRPr="00CF0220">
        <w:rPr>
          <w:rFonts w:ascii="Arial" w:hAnsi="Arial" w:cs="Arial"/>
          <w:sz w:val="20"/>
          <w:szCs w:val="20"/>
        </w:rPr>
        <w:t xml:space="preserve"> a v zmysle zákona č. 431/2002 Z.</w:t>
      </w:r>
      <w:r w:rsidR="00CF0220">
        <w:rPr>
          <w:rFonts w:ascii="Arial" w:hAnsi="Arial" w:cs="Arial"/>
          <w:sz w:val="20"/>
          <w:szCs w:val="20"/>
        </w:rPr>
        <w:t xml:space="preserve"> </w:t>
      </w:r>
      <w:r w:rsidR="00193AC3" w:rsidRPr="00CF0220">
        <w:rPr>
          <w:rFonts w:ascii="Arial" w:hAnsi="Arial" w:cs="Arial"/>
          <w:sz w:val="20"/>
          <w:szCs w:val="20"/>
        </w:rPr>
        <w:t>z. o účtovníctve v</w:t>
      </w:r>
      <w:r w:rsidR="004205F7" w:rsidRPr="00CF0220">
        <w:rPr>
          <w:rFonts w:ascii="Arial" w:hAnsi="Arial" w:cs="Arial"/>
          <w:sz w:val="20"/>
          <w:szCs w:val="20"/>
        </w:rPr>
        <w:t xml:space="preserve"> znení neskorších predpisov. </w:t>
      </w:r>
      <w:r w:rsidRPr="00CF0220">
        <w:rPr>
          <w:rFonts w:ascii="Arial" w:hAnsi="Arial" w:cs="Arial"/>
          <w:sz w:val="20"/>
          <w:szCs w:val="20"/>
        </w:rPr>
        <w:t xml:space="preserve"> V prípade jej ne</w:t>
      </w:r>
      <w:r w:rsidR="00EC5EAB" w:rsidRPr="00CF0220">
        <w:rPr>
          <w:rFonts w:ascii="Arial" w:hAnsi="Arial" w:cs="Arial"/>
          <w:sz w:val="20"/>
          <w:szCs w:val="20"/>
        </w:rPr>
        <w:t>úplnosti alebo nesprávnosti je O</w:t>
      </w:r>
      <w:r w:rsidRPr="00CF0220">
        <w:rPr>
          <w:rFonts w:ascii="Arial" w:hAnsi="Arial" w:cs="Arial"/>
          <w:sz w:val="20"/>
          <w:szCs w:val="20"/>
        </w:rPr>
        <w:t>b</w:t>
      </w:r>
      <w:r w:rsidR="00EC5EAB" w:rsidRPr="00CF0220">
        <w:rPr>
          <w:rFonts w:ascii="Arial" w:hAnsi="Arial" w:cs="Arial"/>
          <w:sz w:val="20"/>
          <w:szCs w:val="20"/>
        </w:rPr>
        <w:t xml:space="preserve">jednávateľ oprávnený vrátiť ju </w:t>
      </w:r>
      <w:r w:rsidR="00453BAF" w:rsidRPr="00CF0220">
        <w:rPr>
          <w:rFonts w:ascii="Arial" w:hAnsi="Arial" w:cs="Arial"/>
          <w:sz w:val="20"/>
          <w:szCs w:val="20"/>
        </w:rPr>
        <w:t>Zhotoviteľ</w:t>
      </w:r>
      <w:r w:rsidRPr="00CF0220">
        <w:rPr>
          <w:rFonts w:ascii="Arial" w:hAnsi="Arial" w:cs="Arial"/>
          <w:sz w:val="20"/>
          <w:szCs w:val="20"/>
        </w:rPr>
        <w:t xml:space="preserve">ovi na </w:t>
      </w:r>
      <w:r w:rsidR="00EC5EAB" w:rsidRPr="00CF0220">
        <w:rPr>
          <w:rFonts w:ascii="Arial" w:hAnsi="Arial" w:cs="Arial"/>
          <w:sz w:val="20"/>
          <w:szCs w:val="20"/>
        </w:rPr>
        <w:t>opravu alebo doplnenie; v</w:t>
      </w:r>
      <w:r w:rsidRPr="00CF0220">
        <w:rPr>
          <w:rFonts w:ascii="Arial" w:hAnsi="Arial" w:cs="Arial"/>
          <w:sz w:val="20"/>
          <w:szCs w:val="20"/>
        </w:rPr>
        <w:t xml:space="preserve"> takom prípade </w:t>
      </w:r>
      <w:r w:rsidR="00413381" w:rsidRPr="00CF0220">
        <w:rPr>
          <w:rFonts w:ascii="Arial" w:hAnsi="Arial" w:cs="Arial"/>
          <w:sz w:val="20"/>
          <w:szCs w:val="20"/>
        </w:rPr>
        <w:t xml:space="preserve">nová </w:t>
      </w:r>
      <w:r w:rsidR="00EC5EAB" w:rsidRPr="00CF0220">
        <w:rPr>
          <w:rFonts w:ascii="Arial" w:hAnsi="Arial" w:cs="Arial"/>
          <w:sz w:val="20"/>
          <w:szCs w:val="20"/>
        </w:rPr>
        <w:t xml:space="preserve">lehota splatnosti </w:t>
      </w:r>
      <w:r w:rsidRPr="00CF0220">
        <w:rPr>
          <w:rFonts w:ascii="Arial" w:hAnsi="Arial" w:cs="Arial"/>
          <w:sz w:val="20"/>
          <w:szCs w:val="20"/>
        </w:rPr>
        <w:t xml:space="preserve">začne plynúť </w:t>
      </w:r>
      <w:r w:rsidR="00EC5EAB" w:rsidRPr="00CF0220">
        <w:rPr>
          <w:rFonts w:ascii="Arial" w:hAnsi="Arial" w:cs="Arial"/>
          <w:sz w:val="20"/>
          <w:szCs w:val="20"/>
        </w:rPr>
        <w:t xml:space="preserve">až </w:t>
      </w:r>
      <w:r w:rsidRPr="00CF0220">
        <w:rPr>
          <w:rFonts w:ascii="Arial" w:hAnsi="Arial" w:cs="Arial"/>
          <w:sz w:val="20"/>
          <w:szCs w:val="20"/>
        </w:rPr>
        <w:t>dňom doručenia opravenej  faktúry Objednávateľovi.</w:t>
      </w:r>
    </w:p>
    <w:p w14:paraId="59635662" w14:textId="41FB91D5" w:rsidR="00835587" w:rsidRPr="00CF0220" w:rsidRDefault="00BF061B" w:rsidP="00CF0220">
      <w:pPr>
        <w:pStyle w:val="MLOdsek"/>
        <w:tabs>
          <w:tab w:val="num" w:pos="709"/>
        </w:tabs>
        <w:spacing w:before="120" w:line="290" w:lineRule="auto"/>
        <w:ind w:left="567" w:hanging="567"/>
        <w:rPr>
          <w:rFonts w:ascii="Arial" w:hAnsi="Arial" w:cs="Arial"/>
          <w:sz w:val="20"/>
          <w:szCs w:val="20"/>
        </w:rPr>
      </w:pPr>
      <w:r w:rsidRPr="00CF0220">
        <w:rPr>
          <w:rFonts w:ascii="Arial" w:hAnsi="Arial" w:cs="Arial"/>
          <w:sz w:val="20"/>
          <w:szCs w:val="20"/>
        </w:rPr>
        <w:t>Platba faktúry podľa tejto Zmluvy</w:t>
      </w:r>
      <w:r w:rsidR="00DE0D58" w:rsidRPr="00CF0220">
        <w:rPr>
          <w:rFonts w:ascii="Arial" w:hAnsi="Arial" w:cs="Arial"/>
          <w:sz w:val="20"/>
          <w:szCs w:val="20"/>
        </w:rPr>
        <w:t xml:space="preserve"> o dielo</w:t>
      </w:r>
      <w:r w:rsidRPr="00CF0220">
        <w:rPr>
          <w:rFonts w:ascii="Arial" w:hAnsi="Arial" w:cs="Arial"/>
          <w:sz w:val="20"/>
          <w:szCs w:val="20"/>
        </w:rPr>
        <w:t xml:space="preserve"> bude uskutočnená bezhotovostným prevodom na účet Zhotovite</w:t>
      </w:r>
      <w:r w:rsidR="004205F7" w:rsidRPr="00CF0220">
        <w:rPr>
          <w:rFonts w:ascii="Arial" w:hAnsi="Arial" w:cs="Arial"/>
          <w:sz w:val="20"/>
          <w:szCs w:val="20"/>
        </w:rPr>
        <w:t>ľa uvedený v príslušnej faktúre</w:t>
      </w:r>
      <w:r w:rsidR="00DE0D58" w:rsidRPr="00CF0220">
        <w:rPr>
          <w:rFonts w:ascii="Arial" w:hAnsi="Arial" w:cs="Arial"/>
          <w:sz w:val="20"/>
          <w:szCs w:val="20"/>
        </w:rPr>
        <w:t xml:space="preserve">. Faktúra sa považuje za uhradenú dňom pripísania finančných prostriedkov na účet Zhotoviteľa. </w:t>
      </w:r>
    </w:p>
    <w:p w14:paraId="47306833" w14:textId="1630F52E" w:rsidR="00582D3D" w:rsidRPr="00CF0220" w:rsidRDefault="00582D3D"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 xml:space="preserve">Zmluvné strany sa výslovne dohodli, že Zhotoviteľ nie je oprávnený bez predchádzajúceho písomného súhlasu Objednávateľa postúpiť na tretiu osobou a ani založiť akékoľvek svoje pohľadávky vzniknuté na základe alebo súvislosti s touto Zmluvou </w:t>
      </w:r>
      <w:r w:rsidR="00DE0D58" w:rsidRPr="00CF0220">
        <w:rPr>
          <w:rFonts w:ascii="Arial" w:hAnsi="Arial" w:cs="Arial"/>
          <w:sz w:val="20"/>
          <w:szCs w:val="20"/>
        </w:rPr>
        <w:t xml:space="preserve">o dielo </w:t>
      </w:r>
      <w:r w:rsidRPr="00CF0220">
        <w:rPr>
          <w:rFonts w:ascii="Arial" w:hAnsi="Arial" w:cs="Arial"/>
          <w:sz w:val="20"/>
          <w:szCs w:val="20"/>
        </w:rPr>
        <w:t xml:space="preserve">alebo plnením záväzkov podľa tejto Zmluvy </w:t>
      </w:r>
      <w:r w:rsidR="00193AC3" w:rsidRPr="00CF0220">
        <w:rPr>
          <w:rFonts w:ascii="Arial" w:hAnsi="Arial" w:cs="Arial"/>
          <w:sz w:val="20"/>
          <w:szCs w:val="20"/>
        </w:rPr>
        <w:t>o</w:t>
      </w:r>
      <w:r w:rsidR="008E4395" w:rsidRPr="00CF0220">
        <w:rPr>
          <w:rFonts w:ascii="Arial" w:hAnsi="Arial" w:cs="Arial"/>
          <w:sz w:val="20"/>
          <w:szCs w:val="20"/>
        </w:rPr>
        <w:t> </w:t>
      </w:r>
      <w:r w:rsidR="00193AC3" w:rsidRPr="00CF0220">
        <w:rPr>
          <w:rFonts w:ascii="Arial" w:hAnsi="Arial" w:cs="Arial"/>
          <w:sz w:val="20"/>
          <w:szCs w:val="20"/>
        </w:rPr>
        <w:t>dielo</w:t>
      </w:r>
      <w:r w:rsidR="008E4395" w:rsidRPr="00CF0220">
        <w:rPr>
          <w:rFonts w:ascii="Arial" w:hAnsi="Arial" w:cs="Arial"/>
          <w:sz w:val="20"/>
          <w:szCs w:val="20"/>
        </w:rPr>
        <w:t>.</w:t>
      </w:r>
    </w:p>
    <w:p w14:paraId="286A01ED" w14:textId="242740CA" w:rsidR="00A1378F" w:rsidRPr="00CF0220" w:rsidRDefault="0063637B" w:rsidP="00CF0220">
      <w:pPr>
        <w:pStyle w:val="MLNadpislnku"/>
        <w:spacing w:before="360" w:after="240" w:line="290" w:lineRule="auto"/>
        <w:ind w:left="567" w:hanging="567"/>
        <w:jc w:val="both"/>
        <w:rPr>
          <w:rFonts w:ascii="Arial" w:hAnsi="Arial" w:cs="Arial"/>
          <w:sz w:val="20"/>
          <w:szCs w:val="20"/>
        </w:rPr>
      </w:pPr>
      <w:bookmarkStart w:id="61" w:name="_Ref531067238"/>
      <w:bookmarkStart w:id="62" w:name="_Ref95809179"/>
      <w:r w:rsidRPr="00CF0220">
        <w:rPr>
          <w:rFonts w:ascii="Arial" w:hAnsi="Arial" w:cs="Arial"/>
          <w:sz w:val="20"/>
          <w:szCs w:val="20"/>
        </w:rPr>
        <w:lastRenderedPageBreak/>
        <w:t>ZDROJOVÝ KÓD</w:t>
      </w:r>
      <w:bookmarkEnd w:id="61"/>
      <w:r w:rsidR="001A3285" w:rsidRPr="00CF0220">
        <w:rPr>
          <w:rFonts w:ascii="Arial" w:hAnsi="Arial" w:cs="Arial"/>
          <w:sz w:val="20"/>
          <w:szCs w:val="20"/>
        </w:rPr>
        <w:t xml:space="preserve"> </w:t>
      </w:r>
      <w:r w:rsidR="00BE1531" w:rsidRPr="00CF0220">
        <w:rPr>
          <w:rFonts w:ascii="Arial" w:hAnsi="Arial" w:cs="Arial"/>
          <w:sz w:val="20"/>
          <w:szCs w:val="20"/>
        </w:rPr>
        <w:t>INFORMAČNÉHO SYSTÉMU</w:t>
      </w:r>
      <w:bookmarkEnd w:id="62"/>
    </w:p>
    <w:p w14:paraId="789CD7CE" w14:textId="7FB15060" w:rsidR="001255A0" w:rsidRPr="0057781F" w:rsidRDefault="001255A0" w:rsidP="00CF0220">
      <w:pPr>
        <w:pStyle w:val="MLOdsek"/>
        <w:spacing w:before="120" w:line="290" w:lineRule="auto"/>
        <w:ind w:left="567" w:hanging="567"/>
        <w:rPr>
          <w:rFonts w:ascii="Arial" w:hAnsi="Arial" w:cs="Arial"/>
          <w:sz w:val="20"/>
          <w:szCs w:val="20"/>
        </w:rPr>
      </w:pPr>
      <w:bookmarkStart w:id="63" w:name="_Ref31966983"/>
      <w:bookmarkStart w:id="64" w:name="_Ref95813144"/>
      <w:bookmarkStart w:id="65" w:name="_Ref531066414"/>
      <w:r w:rsidRPr="0057781F">
        <w:rPr>
          <w:rFonts w:ascii="Arial" w:hAnsi="Arial" w:cs="Arial"/>
          <w:color w:val="000000" w:themeColor="text1"/>
          <w:sz w:val="20"/>
          <w:szCs w:val="20"/>
        </w:rPr>
        <w:t xml:space="preserve">Zhotoviteľ je povinný pri akceptácii </w:t>
      </w:r>
      <w:r w:rsidR="00D016D4" w:rsidRPr="0057781F">
        <w:rPr>
          <w:rFonts w:ascii="Arial" w:hAnsi="Arial" w:cs="Arial"/>
          <w:color w:val="000000" w:themeColor="text1"/>
          <w:sz w:val="20"/>
          <w:szCs w:val="20"/>
        </w:rPr>
        <w:t>Informačného systému</w:t>
      </w:r>
      <w:r w:rsidRPr="0057781F">
        <w:rPr>
          <w:rFonts w:ascii="Arial" w:hAnsi="Arial" w:cs="Arial"/>
          <w:color w:val="000000" w:themeColor="text1"/>
          <w:sz w:val="20"/>
          <w:szCs w:val="20"/>
        </w:rPr>
        <w:t xml:space="preserve"> odovzdať Objednávateľovi</w:t>
      </w:r>
      <w:r w:rsidRPr="0057781F">
        <w:rPr>
          <w:rFonts w:ascii="Arial" w:hAnsi="Arial" w:cs="Arial"/>
          <w:b/>
          <w:color w:val="000000" w:themeColor="text1"/>
          <w:sz w:val="20"/>
          <w:szCs w:val="20"/>
        </w:rPr>
        <w:t xml:space="preserve"> </w:t>
      </w:r>
      <w:r w:rsidRPr="0057781F">
        <w:rPr>
          <w:rFonts w:ascii="Arial" w:hAnsi="Arial" w:cs="Arial"/>
          <w:color w:val="000000" w:themeColor="text1"/>
          <w:sz w:val="20"/>
          <w:szCs w:val="20"/>
        </w:rPr>
        <w:t>funkčné vývojové a produkčné prostredie</w:t>
      </w:r>
      <w:bookmarkEnd w:id="63"/>
      <w:r w:rsidR="00CF0220" w:rsidRPr="0057781F">
        <w:rPr>
          <w:rFonts w:ascii="Arial" w:hAnsi="Arial" w:cs="Arial"/>
          <w:color w:val="000000" w:themeColor="text1"/>
          <w:sz w:val="20"/>
          <w:szCs w:val="20"/>
        </w:rPr>
        <w:t>, ktoré je súčasťou Informačného systému.</w:t>
      </w:r>
      <w:bookmarkEnd w:id="64"/>
    </w:p>
    <w:p w14:paraId="1DAFC6B4" w14:textId="49EB21A3" w:rsidR="00B74433" w:rsidRDefault="001255A0" w:rsidP="00CF0220">
      <w:pPr>
        <w:pStyle w:val="MLOdsek"/>
        <w:spacing w:before="120" w:line="290" w:lineRule="auto"/>
        <w:ind w:left="567" w:hanging="567"/>
        <w:rPr>
          <w:rFonts w:ascii="Arial" w:hAnsi="Arial" w:cs="Arial"/>
          <w:sz w:val="20"/>
          <w:szCs w:val="20"/>
        </w:rPr>
      </w:pPr>
      <w:bookmarkStart w:id="66" w:name="_Ref31967001"/>
      <w:r w:rsidRPr="00CF0220">
        <w:rPr>
          <w:rFonts w:ascii="Arial" w:hAnsi="Arial" w:cs="Arial"/>
          <w:sz w:val="20"/>
          <w:szCs w:val="20"/>
        </w:rPr>
        <w:t xml:space="preserve">Zhotoviteľ je povinný pri akceptácii </w:t>
      </w:r>
      <w:r w:rsidR="00D016D4" w:rsidRPr="00CF0220">
        <w:rPr>
          <w:rFonts w:ascii="Arial" w:hAnsi="Arial" w:cs="Arial"/>
          <w:sz w:val="20"/>
          <w:szCs w:val="20"/>
        </w:rPr>
        <w:t>Informačného systému</w:t>
      </w:r>
      <w:r w:rsidRPr="00CF0220">
        <w:rPr>
          <w:rFonts w:ascii="Arial" w:hAnsi="Arial" w:cs="Arial"/>
          <w:sz w:val="20"/>
          <w:szCs w:val="20"/>
        </w:rPr>
        <w:t xml:space="preserve"> alebo jeho časti odovzdať Objednávateľovi </w:t>
      </w:r>
      <w:r w:rsidR="001A3285" w:rsidRPr="00CF0220">
        <w:rPr>
          <w:rFonts w:ascii="Arial" w:hAnsi="Arial" w:cs="Arial"/>
          <w:sz w:val="20"/>
          <w:szCs w:val="20"/>
        </w:rPr>
        <w:t>Vytvorený</w:t>
      </w:r>
      <w:r w:rsidR="008622CB" w:rsidRPr="00CF0220">
        <w:rPr>
          <w:rFonts w:ascii="Arial" w:hAnsi="Arial" w:cs="Arial"/>
          <w:sz w:val="20"/>
          <w:szCs w:val="20"/>
        </w:rPr>
        <w:t xml:space="preserve"> zdrojový kód v jeho úplnej aktuálnej podobe</w:t>
      </w:r>
      <w:r w:rsidR="00FE689A">
        <w:rPr>
          <w:rFonts w:ascii="Arial" w:hAnsi="Arial" w:cs="Arial"/>
          <w:sz w:val="20"/>
          <w:szCs w:val="20"/>
        </w:rPr>
        <w:t xml:space="preserve"> </w:t>
      </w:r>
      <w:r w:rsidRPr="00CF0220">
        <w:rPr>
          <w:rFonts w:ascii="Arial" w:hAnsi="Arial" w:cs="Arial"/>
          <w:sz w:val="20"/>
          <w:szCs w:val="20"/>
        </w:rPr>
        <w:t xml:space="preserve">na technickom nosiči dát s označením časti a verzie </w:t>
      </w:r>
      <w:r w:rsidRPr="00E05B28">
        <w:rPr>
          <w:rFonts w:ascii="Arial" w:hAnsi="Arial" w:cs="Arial"/>
          <w:sz w:val="20"/>
          <w:szCs w:val="20"/>
        </w:rPr>
        <w:t>Inform</w:t>
      </w:r>
      <w:r w:rsidR="005E4EDA" w:rsidRPr="00E05B28">
        <w:rPr>
          <w:rFonts w:ascii="Arial" w:hAnsi="Arial" w:cs="Arial"/>
          <w:sz w:val="20"/>
          <w:szCs w:val="20"/>
        </w:rPr>
        <w:t>ačného systému</w:t>
      </w:r>
      <w:r w:rsidR="005E4EDA" w:rsidRPr="00CF0220">
        <w:rPr>
          <w:rFonts w:ascii="Arial" w:hAnsi="Arial" w:cs="Arial"/>
          <w:sz w:val="20"/>
          <w:szCs w:val="20"/>
        </w:rPr>
        <w:t>, ktorej sa týka. Z</w:t>
      </w:r>
      <w:r w:rsidRPr="00CF0220">
        <w:rPr>
          <w:rFonts w:ascii="Arial" w:hAnsi="Arial" w:cs="Arial"/>
          <w:sz w:val="20"/>
          <w:szCs w:val="20"/>
        </w:rPr>
        <w:t xml:space="preserve">a odovzdanie </w:t>
      </w:r>
      <w:r w:rsidR="001A3285" w:rsidRPr="00CF0220">
        <w:rPr>
          <w:rFonts w:ascii="Arial" w:hAnsi="Arial" w:cs="Arial"/>
          <w:sz w:val="20"/>
          <w:szCs w:val="20"/>
        </w:rPr>
        <w:t xml:space="preserve">Vytvoreného </w:t>
      </w:r>
      <w:r w:rsidRPr="00CF0220">
        <w:rPr>
          <w:rFonts w:ascii="Arial" w:hAnsi="Arial" w:cs="Arial"/>
          <w:sz w:val="20"/>
          <w:szCs w:val="20"/>
        </w:rPr>
        <w:t>zdrojového kódu Objednávateľovi sa na účely tejto Zmluvy o dielo rozumie odovzdanie technického nosiča dát O</w:t>
      </w:r>
      <w:r w:rsidR="00B74433" w:rsidRPr="00CF0220">
        <w:rPr>
          <w:rFonts w:ascii="Arial" w:hAnsi="Arial" w:cs="Arial"/>
          <w:sz w:val="20"/>
          <w:szCs w:val="20"/>
        </w:rPr>
        <w:t>právnenej osobe Objednávateľa. </w:t>
      </w:r>
      <w:r w:rsidRPr="00CF0220">
        <w:rPr>
          <w:rFonts w:ascii="Arial" w:hAnsi="Arial" w:cs="Arial"/>
          <w:sz w:val="20"/>
          <w:szCs w:val="20"/>
        </w:rPr>
        <w:t>O odovzdaní a prevzatí technického nosiča dát bude oboma Zmluvnými stranami spísaný a podpísaný preberací protokol.</w:t>
      </w:r>
      <w:bookmarkEnd w:id="66"/>
      <w:r w:rsidRPr="00CF0220">
        <w:rPr>
          <w:rFonts w:ascii="Arial" w:hAnsi="Arial" w:cs="Arial"/>
          <w:sz w:val="20"/>
          <w:szCs w:val="20"/>
        </w:rPr>
        <w:t xml:space="preserve"> </w:t>
      </w:r>
    </w:p>
    <w:p w14:paraId="1F4563CB" w14:textId="497F6640" w:rsidR="001255A0" w:rsidRPr="00CF0220" w:rsidRDefault="001255A0"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 xml:space="preserve">Vytvorený zdrojový kód  </w:t>
      </w:r>
      <w:r w:rsidR="00E05B28">
        <w:rPr>
          <w:rFonts w:ascii="Arial" w:hAnsi="Arial" w:cs="Arial"/>
          <w:sz w:val="20"/>
          <w:szCs w:val="20"/>
        </w:rPr>
        <w:t xml:space="preserve">Informačného systému </w:t>
      </w:r>
      <w:r w:rsidRPr="00CF0220">
        <w:rPr>
          <w:rFonts w:ascii="Arial" w:hAnsi="Arial" w:cs="Arial"/>
          <w:sz w:val="20"/>
          <w:szCs w:val="20"/>
        </w:rPr>
        <w:t>(</w:t>
      </w:r>
      <w:r w:rsidR="00694857" w:rsidRPr="00CF0220">
        <w:rPr>
          <w:rFonts w:ascii="Arial" w:hAnsi="Arial" w:cs="Arial"/>
          <w:sz w:val="20"/>
          <w:szCs w:val="20"/>
        </w:rPr>
        <w:t>s výnimkou Modulu</w:t>
      </w:r>
      <w:r w:rsidRPr="00CF0220">
        <w:rPr>
          <w:rFonts w:ascii="Arial" w:hAnsi="Arial" w:cs="Arial"/>
          <w:sz w:val="20"/>
          <w:szCs w:val="20"/>
        </w:rPr>
        <w:t xml:space="preserve">) vrátane </w:t>
      </w:r>
      <w:r w:rsidR="001A3285" w:rsidRPr="00CF0220">
        <w:rPr>
          <w:rFonts w:ascii="Arial" w:hAnsi="Arial" w:cs="Arial"/>
          <w:sz w:val="20"/>
          <w:szCs w:val="20"/>
        </w:rPr>
        <w:t xml:space="preserve">jeho </w:t>
      </w:r>
      <w:r w:rsidRPr="00CF0220">
        <w:rPr>
          <w:rFonts w:ascii="Arial" w:hAnsi="Arial" w:cs="Arial"/>
          <w:sz w:val="20"/>
          <w:szCs w:val="20"/>
        </w:rPr>
        <w:t>dokumentácie bude prístupný v režime podľa § 31 ods. 4 písm. b) Vyhlášky č. 78/2020 (s obmedzenou dostupnosťou pre orgán vedenia a orgány riadenia</w:t>
      </w:r>
      <w:r w:rsidR="002A4CAF" w:rsidRPr="00CF0220">
        <w:rPr>
          <w:rFonts w:ascii="Arial" w:hAnsi="Arial" w:cs="Arial"/>
          <w:sz w:val="20"/>
          <w:szCs w:val="20"/>
        </w:rPr>
        <w:t xml:space="preserve"> v zmysle Zákona o ITVS</w:t>
      </w:r>
      <w:r w:rsidRPr="00CF0220">
        <w:rPr>
          <w:rFonts w:ascii="Arial" w:hAnsi="Arial" w:cs="Arial"/>
          <w:sz w:val="20"/>
          <w:szCs w:val="20"/>
        </w:rPr>
        <w:t xml:space="preserve"> – </w:t>
      </w:r>
      <w:r w:rsidR="00450767" w:rsidRPr="00CF0220">
        <w:rPr>
          <w:rFonts w:ascii="Arial" w:hAnsi="Arial" w:cs="Arial"/>
          <w:sz w:val="20"/>
          <w:szCs w:val="20"/>
        </w:rPr>
        <w:t xml:space="preserve">vytvorený </w:t>
      </w:r>
      <w:r w:rsidRPr="00CF0220">
        <w:rPr>
          <w:rFonts w:ascii="Arial" w:hAnsi="Arial" w:cs="Arial"/>
          <w:sz w:val="20"/>
          <w:szCs w:val="20"/>
        </w:rPr>
        <w:t xml:space="preserve">zdrojový kód je dostupný len pre orgán vedenia a orgány riadenia); týmto nie je dotknutý osobitný právny režim vzťahujúci sa na </w:t>
      </w:r>
      <w:r w:rsidR="001A3285" w:rsidRPr="00CF0220">
        <w:rPr>
          <w:rFonts w:ascii="Arial" w:hAnsi="Arial" w:cs="Arial"/>
          <w:sz w:val="20"/>
          <w:szCs w:val="20"/>
        </w:rPr>
        <w:t>Preexistentný</w:t>
      </w:r>
      <w:r w:rsidRPr="00CF0220">
        <w:rPr>
          <w:rFonts w:ascii="Arial" w:hAnsi="Arial" w:cs="Arial"/>
          <w:sz w:val="20"/>
          <w:szCs w:val="20"/>
        </w:rPr>
        <w:t xml:space="preserve"> zdrojový kód. Objednávateľ je oprávnený sprístupniť </w:t>
      </w:r>
      <w:r w:rsidR="001A3285" w:rsidRPr="00CF0220">
        <w:rPr>
          <w:rFonts w:ascii="Arial" w:hAnsi="Arial" w:cs="Arial"/>
          <w:sz w:val="20"/>
          <w:szCs w:val="20"/>
        </w:rPr>
        <w:t>Vytvorený</w:t>
      </w:r>
      <w:r w:rsidRPr="00CF0220">
        <w:rPr>
          <w:rFonts w:ascii="Arial" w:hAnsi="Arial" w:cs="Arial"/>
          <w:sz w:val="20"/>
          <w:szCs w:val="20"/>
        </w:rPr>
        <w:t xml:space="preserve"> zdrojový kód okrem </w:t>
      </w:r>
      <w:r w:rsidR="0013118B" w:rsidRPr="00CF0220">
        <w:rPr>
          <w:rFonts w:ascii="Arial" w:hAnsi="Arial" w:cs="Arial"/>
          <w:sz w:val="20"/>
          <w:szCs w:val="20"/>
        </w:rPr>
        <w:t xml:space="preserve">orgánov podľa </w:t>
      </w:r>
      <w:r w:rsidRPr="00CF0220">
        <w:rPr>
          <w:rFonts w:ascii="Arial" w:hAnsi="Arial" w:cs="Arial"/>
          <w:sz w:val="20"/>
          <w:szCs w:val="20"/>
        </w:rPr>
        <w:t>predchádzajúcej vety aj tretím osobám, ale len na špecifický účel, na základe riadne uzatvorenej písomnej zmluvy o mlčanlivosti a ochrane dôverných informácií</w:t>
      </w:r>
      <w:r w:rsidR="006C5C08" w:rsidRPr="00CF0220">
        <w:rPr>
          <w:rFonts w:ascii="Arial" w:hAnsi="Arial" w:cs="Arial"/>
          <w:sz w:val="20"/>
          <w:szCs w:val="20"/>
        </w:rPr>
        <w:t>.</w:t>
      </w:r>
    </w:p>
    <w:p w14:paraId="60E17A6B" w14:textId="26F8532B" w:rsidR="00E05B28" w:rsidRPr="00E05B28" w:rsidRDefault="00E05B28" w:rsidP="00E05B28">
      <w:pPr>
        <w:pStyle w:val="MLOdsek"/>
        <w:tabs>
          <w:tab w:val="clear" w:pos="1305"/>
        </w:tabs>
        <w:spacing w:line="276" w:lineRule="auto"/>
        <w:ind w:left="567" w:hanging="567"/>
        <w:rPr>
          <w:rFonts w:ascii="Arial" w:hAnsi="Arial" w:cs="Arial"/>
          <w:sz w:val="20"/>
          <w:szCs w:val="20"/>
        </w:rPr>
      </w:pPr>
      <w:bookmarkStart w:id="67" w:name="_Ref95810071"/>
      <w:r w:rsidRPr="00E05B28">
        <w:rPr>
          <w:rFonts w:ascii="Arial" w:hAnsi="Arial" w:cs="Arial"/>
          <w:sz w:val="20"/>
          <w:szCs w:val="20"/>
        </w:rPr>
        <w:t xml:space="preserve">Vytvorený zdrojový kód Modulu/ov vrátane dokumentácie zdrojového kódu Modulu/ov bude zverejnený na základe rozhodnutia Objednávateľa uvedeného v súťažných podkladoch </w:t>
      </w:r>
      <w:bookmarkEnd w:id="67"/>
    </w:p>
    <w:p w14:paraId="4C6F7A3D" w14:textId="2EBC05B2" w:rsidR="00E05B28" w:rsidRPr="00E05B28" w:rsidRDefault="00E05B28" w:rsidP="003A4EBC">
      <w:pPr>
        <w:pStyle w:val="MLOdsek"/>
        <w:numPr>
          <w:ilvl w:val="0"/>
          <w:numId w:val="0"/>
        </w:numPr>
        <w:spacing w:line="276" w:lineRule="auto"/>
        <w:ind w:left="709"/>
        <w:rPr>
          <w:rFonts w:ascii="Arial" w:hAnsi="Arial" w:cs="Arial"/>
          <w:color w:val="000000" w:themeColor="text1"/>
          <w:sz w:val="20"/>
          <w:szCs w:val="20"/>
        </w:rPr>
      </w:pPr>
      <w:r w:rsidRPr="00E05B28">
        <w:rPr>
          <w:rFonts w:ascii="Arial" w:hAnsi="Arial" w:cs="Arial"/>
          <w:sz w:val="20"/>
          <w:szCs w:val="20"/>
        </w:rPr>
        <w:t xml:space="preserve">v režime podľa § 31 ods. 4 písm. b) Vyhlášky č. 78/2020 (s obmedzenou dostupnosťou pre orgán vedenia a orgány riadenia - </w:t>
      </w:r>
      <w:r w:rsidRPr="00E05B28">
        <w:rPr>
          <w:rFonts w:ascii="Arial" w:hAnsi="Arial" w:cs="Arial"/>
          <w:color w:val="000000" w:themeColor="text1"/>
          <w:sz w:val="20"/>
          <w:szCs w:val="20"/>
          <w:shd w:val="clear" w:color="auto" w:fill="FFFFFF"/>
        </w:rPr>
        <w:t xml:space="preserve">zdrojový kód je dostupný len pre </w:t>
      </w:r>
      <w:r w:rsidR="00636E8D">
        <w:rPr>
          <w:rFonts w:ascii="Arial" w:hAnsi="Arial" w:cs="Arial"/>
          <w:color w:val="000000" w:themeColor="text1"/>
          <w:sz w:val="20"/>
          <w:szCs w:val="20"/>
          <w:shd w:val="clear" w:color="auto" w:fill="FFFFFF"/>
        </w:rPr>
        <w:t>orgán vedenia a orgány riadenia</w:t>
      </w:r>
      <w:r w:rsidRPr="00E05B28">
        <w:rPr>
          <w:rFonts w:ascii="Arial" w:hAnsi="Arial" w:cs="Arial"/>
          <w:color w:val="000000" w:themeColor="text1"/>
          <w:sz w:val="20"/>
          <w:szCs w:val="20"/>
        </w:rPr>
        <w:t>).</w:t>
      </w:r>
    </w:p>
    <w:p w14:paraId="7DEDFC89" w14:textId="4047EBDE" w:rsidR="001255A0" w:rsidRPr="00E05B28" w:rsidRDefault="001255A0" w:rsidP="00E05B28">
      <w:pPr>
        <w:pStyle w:val="MLOdsek"/>
        <w:spacing w:before="120" w:line="290" w:lineRule="auto"/>
        <w:ind w:left="567" w:hanging="567"/>
        <w:rPr>
          <w:rFonts w:ascii="Arial" w:hAnsi="Arial" w:cs="Arial"/>
          <w:sz w:val="20"/>
          <w:szCs w:val="20"/>
        </w:rPr>
      </w:pPr>
      <w:r w:rsidRPr="00E05B28">
        <w:rPr>
          <w:rFonts w:ascii="Arial" w:hAnsi="Arial" w:cs="Arial"/>
          <w:sz w:val="20"/>
          <w:szCs w:val="20"/>
        </w:rPr>
        <w:t>Ak je medzi zmluvnými stra</w:t>
      </w:r>
      <w:r w:rsidR="005E4EDA" w:rsidRPr="00E05B28">
        <w:rPr>
          <w:rFonts w:ascii="Arial" w:hAnsi="Arial" w:cs="Arial"/>
          <w:sz w:val="20"/>
          <w:szCs w:val="20"/>
        </w:rPr>
        <w:t xml:space="preserve">nami uzatvorená </w:t>
      </w:r>
      <w:r w:rsidR="00432533" w:rsidRPr="00E05B28">
        <w:rPr>
          <w:rFonts w:ascii="Arial" w:hAnsi="Arial" w:cs="Arial"/>
          <w:sz w:val="20"/>
          <w:szCs w:val="20"/>
        </w:rPr>
        <w:t xml:space="preserve">SLA </w:t>
      </w:r>
      <w:r w:rsidR="005E4EDA" w:rsidRPr="00E05B28">
        <w:rPr>
          <w:rFonts w:ascii="Arial" w:hAnsi="Arial" w:cs="Arial"/>
          <w:sz w:val="20"/>
          <w:szCs w:val="20"/>
        </w:rPr>
        <w:t>zmluva</w:t>
      </w:r>
      <w:r w:rsidRPr="00E05B28">
        <w:rPr>
          <w:rFonts w:ascii="Arial" w:hAnsi="Arial" w:cs="Arial"/>
          <w:sz w:val="20"/>
          <w:szCs w:val="20"/>
        </w:rPr>
        <w:t xml:space="preserve">, </w:t>
      </w:r>
      <w:r w:rsidR="00535F42" w:rsidRPr="00E05B28">
        <w:rPr>
          <w:rFonts w:ascii="Arial" w:hAnsi="Arial" w:cs="Arial"/>
          <w:sz w:val="20"/>
          <w:szCs w:val="20"/>
        </w:rPr>
        <w:t>od prevzatia I</w:t>
      </w:r>
      <w:r w:rsidR="00242093" w:rsidRPr="00E05B28">
        <w:rPr>
          <w:rFonts w:ascii="Arial" w:hAnsi="Arial" w:cs="Arial"/>
          <w:sz w:val="20"/>
          <w:szCs w:val="20"/>
        </w:rPr>
        <w:t>nformačného systému</w:t>
      </w:r>
      <w:r w:rsidRPr="00E05B28">
        <w:rPr>
          <w:rFonts w:ascii="Arial" w:hAnsi="Arial" w:cs="Arial"/>
          <w:sz w:val="20"/>
          <w:szCs w:val="20"/>
        </w:rPr>
        <w:t xml:space="preserve"> sa prístup k </w:t>
      </w:r>
      <w:r w:rsidR="00306A20" w:rsidRPr="00E05B28">
        <w:rPr>
          <w:rFonts w:ascii="Arial" w:hAnsi="Arial" w:cs="Arial"/>
          <w:sz w:val="20"/>
          <w:szCs w:val="20"/>
        </w:rPr>
        <w:t>vytvorenému</w:t>
      </w:r>
      <w:r w:rsidRPr="00E05B28">
        <w:rPr>
          <w:rFonts w:ascii="Arial" w:hAnsi="Arial" w:cs="Arial"/>
          <w:sz w:val="20"/>
          <w:szCs w:val="20"/>
        </w:rPr>
        <w:t xml:space="preserve"> zdrojovému kódu vo vývojovom a produkčnom prostredí, vrátane nakladania s týmto zdrojovým kódom,</w:t>
      </w:r>
      <w:r w:rsidR="00535F42" w:rsidRPr="00E05B28">
        <w:rPr>
          <w:rFonts w:ascii="Arial" w:hAnsi="Arial" w:cs="Arial"/>
          <w:sz w:val="20"/>
          <w:szCs w:val="20"/>
        </w:rPr>
        <w:t xml:space="preserve"> začne riadiť</w:t>
      </w:r>
      <w:r w:rsidRPr="00E05B28">
        <w:rPr>
          <w:rFonts w:ascii="Arial" w:hAnsi="Arial" w:cs="Arial"/>
          <w:sz w:val="20"/>
          <w:szCs w:val="20"/>
        </w:rPr>
        <w:t xml:space="preserve"> podmienkami dohodnutými v SLA zmluve. </w:t>
      </w:r>
    </w:p>
    <w:p w14:paraId="4EEC7653" w14:textId="4CD9622C" w:rsidR="00535F42" w:rsidRPr="00E05B28" w:rsidRDefault="00242093" w:rsidP="00E05B28">
      <w:pPr>
        <w:pStyle w:val="MLOdsek"/>
        <w:spacing w:before="120" w:line="290" w:lineRule="auto"/>
        <w:ind w:left="567" w:hanging="567"/>
        <w:rPr>
          <w:rFonts w:ascii="Arial" w:hAnsi="Arial" w:cs="Arial"/>
          <w:sz w:val="20"/>
          <w:szCs w:val="20"/>
        </w:rPr>
      </w:pPr>
      <w:r w:rsidRPr="00E05B28">
        <w:rPr>
          <w:rFonts w:ascii="Arial" w:hAnsi="Arial" w:cs="Arial"/>
          <w:color w:val="212121"/>
          <w:sz w:val="20"/>
          <w:szCs w:val="20"/>
        </w:rPr>
        <w:t>Vytvorený zdrojový kód</w:t>
      </w:r>
      <w:r w:rsidR="001255A0" w:rsidRPr="00E05B28">
        <w:rPr>
          <w:rFonts w:ascii="Arial" w:hAnsi="Arial" w:cs="Arial"/>
          <w:color w:val="212121"/>
          <w:sz w:val="20"/>
          <w:szCs w:val="20"/>
        </w:rPr>
        <w:t xml:space="preserve"> musí byť v podobe, ktorá zaručuje možnosť overenia, že je kom</w:t>
      </w:r>
      <w:r w:rsidRPr="00E05B28">
        <w:rPr>
          <w:rFonts w:ascii="Arial" w:hAnsi="Arial" w:cs="Arial"/>
          <w:color w:val="212121"/>
          <w:sz w:val="20"/>
          <w:szCs w:val="20"/>
        </w:rPr>
        <w:t>pletný a v správnej verzii, t. j. v takej, ktorá umožňuje</w:t>
      </w:r>
      <w:r w:rsidR="001255A0" w:rsidRPr="00E05B28">
        <w:rPr>
          <w:rFonts w:ascii="Arial" w:hAnsi="Arial" w:cs="Arial"/>
          <w:color w:val="212121"/>
          <w:sz w:val="20"/>
          <w:szCs w:val="20"/>
        </w:rPr>
        <w:t xml:space="preserve"> kompiláciu, inštaláciu, spustenie a overenie funkcionality, a to vrátane kompletnej dokumentácie zdrojového kódu (napr. interfejsov a pod.) takejto </w:t>
      </w:r>
      <w:r w:rsidRPr="00E05B28">
        <w:rPr>
          <w:rFonts w:ascii="Arial" w:hAnsi="Arial" w:cs="Arial"/>
          <w:color w:val="212121"/>
          <w:sz w:val="20"/>
          <w:szCs w:val="20"/>
        </w:rPr>
        <w:t>Informačného systému alebo jeho časti</w:t>
      </w:r>
      <w:r w:rsidR="001255A0" w:rsidRPr="00E05B28">
        <w:rPr>
          <w:rFonts w:ascii="Arial" w:hAnsi="Arial" w:cs="Arial"/>
          <w:color w:val="212121"/>
          <w:sz w:val="20"/>
          <w:szCs w:val="20"/>
        </w:rPr>
        <w:t>. Zároveň odovzdaný</w:t>
      </w:r>
      <w:r w:rsidR="00694857" w:rsidRPr="00E05B28">
        <w:rPr>
          <w:rFonts w:ascii="Arial" w:hAnsi="Arial" w:cs="Arial"/>
          <w:color w:val="212121"/>
          <w:sz w:val="20"/>
          <w:szCs w:val="20"/>
        </w:rPr>
        <w:t xml:space="preserve"> Vytvorený</w:t>
      </w:r>
      <w:r w:rsidR="001255A0" w:rsidRPr="00E05B28">
        <w:rPr>
          <w:rFonts w:ascii="Arial" w:hAnsi="Arial" w:cs="Arial"/>
          <w:color w:val="212121"/>
          <w:sz w:val="20"/>
          <w:szCs w:val="20"/>
        </w:rPr>
        <w:t xml:space="preserve"> zdrojový kód musí byť pokrytý testami (aspoň na 90%)</w:t>
      </w:r>
      <w:r w:rsidR="00913F44">
        <w:rPr>
          <w:rFonts w:ascii="Arial" w:hAnsi="Arial" w:cs="Arial"/>
          <w:color w:val="212121"/>
          <w:sz w:val="20"/>
          <w:szCs w:val="20"/>
        </w:rPr>
        <w:t xml:space="preserve"> </w:t>
      </w:r>
      <w:r w:rsidRPr="00E05B28">
        <w:rPr>
          <w:rFonts w:ascii="Arial" w:hAnsi="Arial" w:cs="Arial"/>
          <w:color w:val="212121"/>
          <w:sz w:val="20"/>
          <w:szCs w:val="20"/>
        </w:rPr>
        <w:t xml:space="preserve">a </w:t>
      </w:r>
      <w:r w:rsidR="001255A0" w:rsidRPr="00E05B28">
        <w:rPr>
          <w:rFonts w:ascii="Arial" w:hAnsi="Arial" w:cs="Arial"/>
          <w:color w:val="212121"/>
          <w:sz w:val="20"/>
          <w:szCs w:val="20"/>
        </w:rPr>
        <w:t>dosahovať rating kvality (statická analýza kódu) podľa CodeClimate/</w:t>
      </w:r>
      <w:r w:rsidR="001255A0" w:rsidRPr="00E05B28">
        <w:rPr>
          <w:rFonts w:ascii="Arial" w:hAnsi="Arial" w:cs="Arial"/>
          <w:sz w:val="20"/>
          <w:szCs w:val="20"/>
        </w:rPr>
        <w:t>CodeQL</w:t>
      </w:r>
      <w:r w:rsidR="001255A0" w:rsidRPr="00E05B28">
        <w:rPr>
          <w:rFonts w:ascii="Arial" w:hAnsi="Arial" w:cs="Arial"/>
          <w:color w:val="212121"/>
          <w:sz w:val="20"/>
          <w:szCs w:val="20"/>
        </w:rPr>
        <w:t> </w:t>
      </w:r>
      <w:r w:rsidRPr="00E05B28">
        <w:rPr>
          <w:rFonts w:ascii="Arial" w:hAnsi="Arial" w:cs="Arial"/>
          <w:color w:val="212121"/>
          <w:sz w:val="20"/>
          <w:szCs w:val="20"/>
        </w:rPr>
        <w:t>a pod</w:t>
      </w:r>
      <w:r w:rsidR="001255A0" w:rsidRPr="00E05B28">
        <w:rPr>
          <w:rFonts w:ascii="Arial" w:hAnsi="Arial" w:cs="Arial"/>
          <w:color w:val="212121"/>
          <w:sz w:val="20"/>
          <w:szCs w:val="20"/>
        </w:rPr>
        <w:t>. (minimálne stupňa B).</w:t>
      </w:r>
      <w:r w:rsidR="001255A0" w:rsidRPr="00E05B28">
        <w:rPr>
          <w:rFonts w:ascii="Arial" w:hAnsi="Arial" w:cs="Arial"/>
          <w:sz w:val="20"/>
          <w:szCs w:val="20"/>
        </w:rPr>
        <w:t> </w:t>
      </w:r>
      <w:bookmarkEnd w:id="65"/>
    </w:p>
    <w:p w14:paraId="03DDCE2D" w14:textId="7047B276" w:rsidR="00535F42" w:rsidRPr="00CF0220" w:rsidRDefault="00535F42" w:rsidP="00E05B28">
      <w:pPr>
        <w:pStyle w:val="MLOdsek"/>
        <w:spacing w:before="120" w:line="290" w:lineRule="auto"/>
        <w:ind w:left="567" w:hanging="567"/>
        <w:rPr>
          <w:rFonts w:ascii="Arial" w:hAnsi="Arial" w:cs="Arial"/>
          <w:sz w:val="20"/>
          <w:szCs w:val="20"/>
        </w:rPr>
      </w:pPr>
      <w:r w:rsidRPr="00CF0220">
        <w:rPr>
          <w:rFonts w:ascii="Arial" w:hAnsi="Arial" w:cs="Arial"/>
          <w:sz w:val="20"/>
          <w:szCs w:val="20"/>
        </w:rPr>
        <w:t xml:space="preserve">Pre zamedzenie pochybností, povinnosti Zhotoviteľa týkajúce sa </w:t>
      </w:r>
      <w:r w:rsidR="00694857" w:rsidRPr="00CF0220">
        <w:rPr>
          <w:rFonts w:ascii="Arial" w:hAnsi="Arial" w:cs="Arial"/>
          <w:sz w:val="20"/>
          <w:szCs w:val="20"/>
        </w:rPr>
        <w:t>Vytvoreného zdrojového kódu platí</w:t>
      </w:r>
      <w:r w:rsidRPr="00CF0220">
        <w:rPr>
          <w:rFonts w:ascii="Arial" w:hAnsi="Arial" w:cs="Arial"/>
          <w:sz w:val="20"/>
          <w:szCs w:val="20"/>
        </w:rPr>
        <w:t xml:space="preserve"> i na akékoľvek opravy, zmeny, doplnenia, upgrade alebo update Vytvoreného zdrojového kódu a/alebo vyššie uvedenej dokumentácie, ku ktorým dôjde pri plnení tejto Zmluvy o dielo alebo v rámci záručných opráv. Vytvorené zdrojové kódy budú vytvorené vyexportovaním z produkčného prostredia a budú odovzdané Objednávateľovi na elektronickom médiu v zapečatenom obale.</w:t>
      </w:r>
      <w:r w:rsidRPr="00CF0220">
        <w:rPr>
          <w:rFonts w:ascii="Arial" w:hAnsi="Arial" w:cs="Arial"/>
          <w:b/>
          <w:sz w:val="20"/>
          <w:szCs w:val="20"/>
        </w:rPr>
        <w:t xml:space="preserve"> </w:t>
      </w:r>
      <w:r w:rsidRPr="00CF0220">
        <w:rPr>
          <w:rFonts w:ascii="Arial" w:hAnsi="Arial" w:cs="Arial"/>
          <w:sz w:val="20"/>
          <w:szCs w:val="20"/>
        </w:rPr>
        <w:t xml:space="preserve">Zhotoviteľ je povinný umožniť Objednávateľovi pri odovzdávaní </w:t>
      </w:r>
      <w:r w:rsidR="00694857" w:rsidRPr="00CF0220">
        <w:rPr>
          <w:rFonts w:ascii="Arial" w:hAnsi="Arial" w:cs="Arial"/>
          <w:sz w:val="20"/>
          <w:szCs w:val="20"/>
        </w:rPr>
        <w:t>Vytvoreného zdrojového kódu</w:t>
      </w:r>
      <w:r w:rsidRPr="00CF0220">
        <w:rPr>
          <w:rFonts w:ascii="Arial" w:hAnsi="Arial" w:cs="Arial"/>
          <w:sz w:val="20"/>
          <w:szCs w:val="20"/>
        </w:rPr>
        <w:t xml:space="preserve">, pred zapečatením obalu, skontrolovať v priestoroch Objednávateľa prítomnosť </w:t>
      </w:r>
      <w:r w:rsidR="00694857" w:rsidRPr="00CF0220">
        <w:rPr>
          <w:rFonts w:ascii="Arial" w:hAnsi="Arial" w:cs="Arial"/>
          <w:sz w:val="20"/>
          <w:szCs w:val="20"/>
        </w:rPr>
        <w:t>Vytvoreného zdrojového kódu</w:t>
      </w:r>
      <w:r w:rsidRPr="00CF0220">
        <w:rPr>
          <w:rFonts w:ascii="Arial" w:hAnsi="Arial" w:cs="Arial"/>
          <w:sz w:val="20"/>
          <w:szCs w:val="20"/>
        </w:rPr>
        <w:t xml:space="preserve"> na odovzdávanom elektronickom médiu.</w:t>
      </w:r>
      <w:r w:rsidRPr="00CF0220">
        <w:rPr>
          <w:rFonts w:ascii="Arial" w:hAnsi="Arial" w:cs="Arial"/>
          <w:b/>
          <w:sz w:val="20"/>
          <w:szCs w:val="20"/>
        </w:rPr>
        <w:t xml:space="preserve"> </w:t>
      </w:r>
    </w:p>
    <w:p w14:paraId="4F3F66D5" w14:textId="292EDE9F" w:rsidR="00535F42" w:rsidRPr="00CF0220" w:rsidRDefault="00535F42"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 xml:space="preserve">Nebezpečenstvo poškodenia zdrojových kódov prechádza na Objednávateľa momentom prevzatia Informačného systému alebo jeho časti, pričom Objednávateľ sa zaväzuje uložiť zdrojové kódy takým spôsobom, aby zamedzil akémukoľvek neoprávnenému prístupu tretej osoby. Momentom platnosti SLA zmluvy umožní Objednávateľ poskytovateľovi, za predpokladu, že to je nevyhnutné, prístup k Vytvorenému zdrojovému kódu výlučne na účely plnenia povinností z  uzatvorenej SLA zmluvy. </w:t>
      </w:r>
    </w:p>
    <w:p w14:paraId="43D6788C" w14:textId="05A0CB4A" w:rsidR="00535F42" w:rsidRPr="00CF0220" w:rsidRDefault="00535F42" w:rsidP="00CF0220">
      <w:pPr>
        <w:pStyle w:val="MLOdsek"/>
        <w:spacing w:before="120" w:line="290" w:lineRule="auto"/>
        <w:ind w:left="567" w:hanging="567"/>
        <w:rPr>
          <w:rFonts w:ascii="Arial" w:hAnsi="Arial" w:cs="Arial"/>
          <w:sz w:val="20"/>
          <w:szCs w:val="20"/>
        </w:rPr>
      </w:pPr>
      <w:r w:rsidRPr="00CF0220">
        <w:rPr>
          <w:rFonts w:ascii="Arial" w:hAnsi="Arial" w:cs="Arial"/>
          <w:sz w:val="20"/>
          <w:szCs w:val="20"/>
        </w:rPr>
        <w:t xml:space="preserve">V súlade </w:t>
      </w:r>
      <w:r w:rsidRPr="00E05B28">
        <w:rPr>
          <w:rFonts w:ascii="Arial" w:hAnsi="Arial" w:cs="Arial"/>
          <w:sz w:val="20"/>
          <w:szCs w:val="20"/>
        </w:rPr>
        <w:t xml:space="preserve">s bodom </w:t>
      </w:r>
      <w:r w:rsidR="0076028A">
        <w:rPr>
          <w:rFonts w:ascii="Arial" w:hAnsi="Arial" w:cs="Arial"/>
          <w:sz w:val="20"/>
          <w:szCs w:val="20"/>
        </w:rPr>
        <w:fldChar w:fldCharType="begin"/>
      </w:r>
      <w:r w:rsidR="0076028A">
        <w:rPr>
          <w:rFonts w:ascii="Arial" w:hAnsi="Arial" w:cs="Arial"/>
          <w:sz w:val="20"/>
          <w:szCs w:val="20"/>
        </w:rPr>
        <w:instrText xml:space="preserve"> REF _Ref31965252 \r \h </w:instrText>
      </w:r>
      <w:r w:rsidR="0076028A">
        <w:rPr>
          <w:rFonts w:ascii="Arial" w:hAnsi="Arial" w:cs="Arial"/>
          <w:sz w:val="20"/>
          <w:szCs w:val="20"/>
        </w:rPr>
      </w:r>
      <w:r w:rsidR="0076028A">
        <w:rPr>
          <w:rFonts w:ascii="Arial" w:hAnsi="Arial" w:cs="Arial"/>
          <w:sz w:val="20"/>
          <w:szCs w:val="20"/>
        </w:rPr>
        <w:fldChar w:fldCharType="separate"/>
      </w:r>
      <w:r w:rsidR="0076028A">
        <w:rPr>
          <w:rFonts w:ascii="Arial" w:hAnsi="Arial" w:cs="Arial"/>
          <w:sz w:val="20"/>
          <w:szCs w:val="20"/>
        </w:rPr>
        <w:t>6.14</w:t>
      </w:r>
      <w:r w:rsidR="0076028A">
        <w:rPr>
          <w:rFonts w:ascii="Arial" w:hAnsi="Arial" w:cs="Arial"/>
          <w:sz w:val="20"/>
          <w:szCs w:val="20"/>
        </w:rPr>
        <w:fldChar w:fldCharType="end"/>
      </w:r>
      <w:r w:rsidR="00636E8D">
        <w:rPr>
          <w:rFonts w:ascii="Arial" w:hAnsi="Arial" w:cs="Arial"/>
          <w:sz w:val="20"/>
          <w:szCs w:val="20"/>
        </w:rPr>
        <w:t xml:space="preserve"> </w:t>
      </w:r>
      <w:r w:rsidRPr="00CF0220">
        <w:rPr>
          <w:rFonts w:ascii="Arial" w:hAnsi="Arial" w:cs="Arial"/>
          <w:sz w:val="20"/>
          <w:szCs w:val="20"/>
        </w:rPr>
        <w:t xml:space="preserve">tejto Zmluvy o dielo sa Zmluvné strany môžu dohodnúť, že okrem odovzdania Informačného systému alebo jeho časti, poskytne Zhotoviteľ Objednávateľovi tiež primeranú </w:t>
      </w:r>
      <w:r w:rsidRPr="00CF0220">
        <w:rPr>
          <w:rFonts w:ascii="Arial" w:hAnsi="Arial" w:cs="Arial"/>
          <w:sz w:val="20"/>
          <w:szCs w:val="20"/>
        </w:rPr>
        <w:lastRenderedPageBreak/>
        <w:t>a nevyhnutnú súčinnosť za účelom zverejnenia dokumentácie na verejne prístupnom úložisku (podľa inštrukcie Objednávateľa) v súlade s</w:t>
      </w:r>
      <w:r w:rsidR="00636E8D">
        <w:rPr>
          <w:rFonts w:ascii="Arial" w:hAnsi="Arial" w:cs="Arial"/>
          <w:sz w:val="20"/>
          <w:szCs w:val="20"/>
        </w:rPr>
        <w:t> § 31 Vyhlášky č. 78/2020 Z. z..</w:t>
      </w:r>
    </w:p>
    <w:p w14:paraId="50674BC7" w14:textId="7BC98959" w:rsidR="00A1378F" w:rsidRPr="00CF0220" w:rsidRDefault="00FB0CBB" w:rsidP="00CF0220">
      <w:pPr>
        <w:pStyle w:val="MLNadpislnku"/>
        <w:tabs>
          <w:tab w:val="clear" w:pos="878"/>
        </w:tabs>
        <w:spacing w:before="360" w:after="240" w:line="290" w:lineRule="auto"/>
        <w:ind w:left="567" w:hanging="567"/>
        <w:jc w:val="both"/>
        <w:rPr>
          <w:rFonts w:ascii="Arial" w:hAnsi="Arial" w:cs="Arial"/>
          <w:sz w:val="20"/>
          <w:szCs w:val="20"/>
        </w:rPr>
      </w:pPr>
      <w:bookmarkStart w:id="68" w:name="_Ref95807981"/>
      <w:r w:rsidRPr="00CF0220">
        <w:rPr>
          <w:rFonts w:ascii="Arial" w:hAnsi="Arial" w:cs="Arial"/>
          <w:sz w:val="20"/>
          <w:szCs w:val="20"/>
        </w:rPr>
        <w:t>PRÁVA DUŠEVNÉHO VLASTNÍCTVA</w:t>
      </w:r>
      <w:bookmarkEnd w:id="68"/>
    </w:p>
    <w:p w14:paraId="177D5DCA" w14:textId="64E45299" w:rsidR="00B9055A" w:rsidRPr="00CF0220" w:rsidRDefault="00B9055A" w:rsidP="00B653B4">
      <w:pPr>
        <w:pStyle w:val="MLOdsek"/>
        <w:spacing w:before="120" w:line="290" w:lineRule="auto"/>
        <w:ind w:left="567" w:hanging="567"/>
        <w:rPr>
          <w:rFonts w:ascii="Arial" w:hAnsi="Arial" w:cs="Arial"/>
          <w:sz w:val="20"/>
          <w:szCs w:val="20"/>
        </w:rPr>
      </w:pPr>
      <w:bookmarkStart w:id="69" w:name="_Ref531066941"/>
      <w:r w:rsidRPr="00CF0220">
        <w:rPr>
          <w:rFonts w:ascii="Arial" w:hAnsi="Arial" w:cs="Arial"/>
          <w:sz w:val="20"/>
          <w:szCs w:val="20"/>
        </w:rPr>
        <w:t>Vzhľa</w:t>
      </w:r>
      <w:r w:rsidR="00D4382B" w:rsidRPr="00CF0220">
        <w:rPr>
          <w:rFonts w:ascii="Arial" w:hAnsi="Arial" w:cs="Arial"/>
          <w:sz w:val="20"/>
          <w:szCs w:val="20"/>
        </w:rPr>
        <w:t>dom na to, že súčasťou zhotoveného Diela</w:t>
      </w:r>
      <w:r w:rsidRPr="00CF0220">
        <w:rPr>
          <w:rFonts w:ascii="Arial" w:hAnsi="Arial" w:cs="Arial"/>
          <w:sz w:val="20"/>
          <w:szCs w:val="20"/>
        </w:rPr>
        <w:t xml:space="preserve"> podľa tejto Zmluvy o dielo môže byť aj: </w:t>
      </w:r>
    </w:p>
    <w:p w14:paraId="3F83CBD3" w14:textId="24E09755" w:rsidR="00B9055A" w:rsidRPr="00CF0220" w:rsidRDefault="0082008A" w:rsidP="00B653B4">
      <w:pPr>
        <w:pStyle w:val="MLOdsek"/>
        <w:numPr>
          <w:ilvl w:val="2"/>
          <w:numId w:val="5"/>
        </w:numPr>
        <w:tabs>
          <w:tab w:val="clear" w:pos="1134"/>
        </w:tabs>
        <w:spacing w:before="120" w:line="290" w:lineRule="auto"/>
        <w:ind w:hanging="567"/>
        <w:rPr>
          <w:rFonts w:ascii="Arial" w:hAnsi="Arial" w:cs="Arial"/>
          <w:sz w:val="20"/>
          <w:szCs w:val="20"/>
        </w:rPr>
      </w:pPr>
      <w:r w:rsidRPr="00CF0220">
        <w:rPr>
          <w:rFonts w:ascii="Arial" w:hAnsi="Arial" w:cs="Arial"/>
          <w:sz w:val="20"/>
          <w:szCs w:val="20"/>
        </w:rPr>
        <w:t>vytvorenie SW</w:t>
      </w:r>
      <w:r w:rsidR="00B9055A" w:rsidRPr="00CF0220">
        <w:rPr>
          <w:rFonts w:ascii="Arial" w:hAnsi="Arial" w:cs="Arial"/>
          <w:sz w:val="20"/>
          <w:szCs w:val="20"/>
        </w:rPr>
        <w:t xml:space="preserve">, </w:t>
      </w:r>
      <w:r w:rsidRPr="00CF0220">
        <w:rPr>
          <w:rFonts w:ascii="Arial" w:hAnsi="Arial" w:cs="Arial"/>
          <w:sz w:val="20"/>
          <w:szCs w:val="20"/>
        </w:rPr>
        <w:t xml:space="preserve">ktorý </w:t>
      </w:r>
      <w:r w:rsidR="005B6CC4" w:rsidRPr="00CF0220">
        <w:rPr>
          <w:rFonts w:ascii="Arial" w:hAnsi="Arial" w:cs="Arial"/>
          <w:sz w:val="20"/>
          <w:szCs w:val="20"/>
        </w:rPr>
        <w:t>napĺňa</w:t>
      </w:r>
      <w:r w:rsidR="00B9055A" w:rsidRPr="00CF0220">
        <w:rPr>
          <w:rFonts w:ascii="Arial" w:hAnsi="Arial" w:cs="Arial"/>
          <w:sz w:val="20"/>
          <w:szCs w:val="20"/>
        </w:rPr>
        <w:t xml:space="preserve"> znaky počítačového programu v zmysle Autorského zákona, </w:t>
      </w:r>
    </w:p>
    <w:p w14:paraId="203C13C8" w14:textId="77B0765E" w:rsidR="00EA4EE9" w:rsidRPr="00CF0220" w:rsidRDefault="00D4382B" w:rsidP="00B653B4">
      <w:pPr>
        <w:pStyle w:val="MLOdsek"/>
        <w:numPr>
          <w:ilvl w:val="2"/>
          <w:numId w:val="5"/>
        </w:numPr>
        <w:tabs>
          <w:tab w:val="clear" w:pos="1134"/>
        </w:tabs>
        <w:spacing w:before="120" w:line="290" w:lineRule="auto"/>
        <w:ind w:hanging="567"/>
        <w:rPr>
          <w:rFonts w:ascii="Arial" w:hAnsi="Arial" w:cs="Arial"/>
          <w:sz w:val="20"/>
          <w:szCs w:val="20"/>
        </w:rPr>
      </w:pPr>
      <w:r w:rsidRPr="00CF0220">
        <w:rPr>
          <w:rFonts w:ascii="Arial" w:hAnsi="Arial" w:cs="Arial"/>
          <w:sz w:val="20"/>
          <w:szCs w:val="20"/>
        </w:rPr>
        <w:t>P</w:t>
      </w:r>
      <w:r w:rsidR="00B9055A" w:rsidRPr="00CF0220">
        <w:rPr>
          <w:rFonts w:ascii="Arial" w:hAnsi="Arial" w:cs="Arial"/>
          <w:sz w:val="20"/>
          <w:szCs w:val="20"/>
        </w:rPr>
        <w:t>reexistentný ob</w:t>
      </w:r>
      <w:r w:rsidR="00B653B4">
        <w:rPr>
          <w:rFonts w:ascii="Arial" w:hAnsi="Arial" w:cs="Arial"/>
          <w:sz w:val="20"/>
          <w:szCs w:val="20"/>
        </w:rPr>
        <w:t>chodne dostupný proprietárny SW</w:t>
      </w:r>
      <w:r w:rsidRPr="00CF0220">
        <w:rPr>
          <w:rFonts w:ascii="Arial" w:hAnsi="Arial" w:cs="Arial"/>
          <w:sz w:val="20"/>
          <w:szCs w:val="20"/>
        </w:rPr>
        <w:t>, Pre</w:t>
      </w:r>
      <w:r w:rsidR="00B9055A" w:rsidRPr="00CF0220">
        <w:rPr>
          <w:rFonts w:ascii="Arial" w:hAnsi="Arial" w:cs="Arial"/>
          <w:sz w:val="20"/>
          <w:szCs w:val="20"/>
        </w:rPr>
        <w:t>existentný obchod</w:t>
      </w:r>
      <w:r w:rsidR="00B653B4">
        <w:rPr>
          <w:rFonts w:ascii="Arial" w:hAnsi="Arial" w:cs="Arial"/>
          <w:sz w:val="20"/>
          <w:szCs w:val="20"/>
        </w:rPr>
        <w:t>ne nedostupný proprietárny SW</w:t>
      </w:r>
      <w:r w:rsidRPr="00CF0220">
        <w:rPr>
          <w:rFonts w:ascii="Arial" w:hAnsi="Arial" w:cs="Arial"/>
          <w:sz w:val="20"/>
          <w:szCs w:val="20"/>
        </w:rPr>
        <w:t>, P</w:t>
      </w:r>
      <w:r w:rsidR="00B9055A" w:rsidRPr="00CF0220">
        <w:rPr>
          <w:rFonts w:ascii="Arial" w:hAnsi="Arial" w:cs="Arial"/>
          <w:sz w:val="20"/>
          <w:szCs w:val="20"/>
        </w:rPr>
        <w:t xml:space="preserve">reexistentný open source </w:t>
      </w:r>
      <w:r w:rsidR="00B653B4">
        <w:rPr>
          <w:rFonts w:ascii="Arial" w:hAnsi="Arial" w:cs="Arial"/>
          <w:sz w:val="20"/>
          <w:szCs w:val="20"/>
        </w:rPr>
        <w:t>SW</w:t>
      </w:r>
      <w:r w:rsidR="00B9055A" w:rsidRPr="00CF0220">
        <w:rPr>
          <w:rFonts w:ascii="Arial" w:hAnsi="Arial" w:cs="Arial"/>
          <w:sz w:val="20"/>
          <w:szCs w:val="20"/>
        </w:rPr>
        <w:t xml:space="preserve">, </w:t>
      </w:r>
    </w:p>
    <w:p w14:paraId="522D8FDD" w14:textId="11C13B78" w:rsidR="00B9055A" w:rsidRPr="00CF0220" w:rsidRDefault="00B9055A" w:rsidP="00B653B4">
      <w:pPr>
        <w:pStyle w:val="MLOdsek"/>
        <w:numPr>
          <w:ilvl w:val="0"/>
          <w:numId w:val="0"/>
        </w:numPr>
        <w:tabs>
          <w:tab w:val="left" w:pos="567"/>
        </w:tabs>
        <w:spacing w:before="120" w:line="290" w:lineRule="auto"/>
        <w:ind w:left="567"/>
        <w:rPr>
          <w:rFonts w:ascii="Arial" w:hAnsi="Arial" w:cs="Arial"/>
          <w:sz w:val="20"/>
          <w:szCs w:val="20"/>
        </w:rPr>
      </w:pPr>
      <w:r w:rsidRPr="00CF0220">
        <w:rPr>
          <w:rFonts w:ascii="Arial" w:hAnsi="Arial" w:cs="Arial"/>
          <w:sz w:val="20"/>
          <w:szCs w:val="20"/>
        </w:rPr>
        <w:t xml:space="preserve">je k týmto súčastiam </w:t>
      </w:r>
      <w:r w:rsidR="00D4382B" w:rsidRPr="00CF0220">
        <w:rPr>
          <w:rFonts w:ascii="Arial" w:hAnsi="Arial" w:cs="Arial"/>
          <w:sz w:val="20"/>
          <w:szCs w:val="20"/>
        </w:rPr>
        <w:t>Diela</w:t>
      </w:r>
      <w:r w:rsidRPr="00CF0220">
        <w:rPr>
          <w:rFonts w:ascii="Arial" w:hAnsi="Arial" w:cs="Arial"/>
          <w:sz w:val="20"/>
          <w:szCs w:val="20"/>
        </w:rPr>
        <w:t xml:space="preserve"> poskytovaná licencia za podmienok dohodnutých ďalej v tomto článku Zmluvy o diel</w:t>
      </w:r>
      <w:r w:rsidR="00F14B6E" w:rsidRPr="00CF0220">
        <w:rPr>
          <w:rFonts w:ascii="Arial" w:hAnsi="Arial" w:cs="Arial"/>
          <w:sz w:val="20"/>
          <w:szCs w:val="20"/>
        </w:rPr>
        <w:t xml:space="preserve">o, a to </w:t>
      </w:r>
      <w:r w:rsidR="00B653B4">
        <w:rPr>
          <w:rFonts w:ascii="Arial" w:hAnsi="Arial" w:cs="Arial"/>
          <w:sz w:val="20"/>
          <w:szCs w:val="20"/>
        </w:rPr>
        <w:t>v súlade s ustanoveniami tejto Zmluvy o dielo</w:t>
      </w:r>
      <w:r w:rsidRPr="00CF0220">
        <w:rPr>
          <w:rFonts w:ascii="Arial" w:hAnsi="Arial" w:cs="Arial"/>
          <w:sz w:val="20"/>
          <w:szCs w:val="20"/>
        </w:rPr>
        <w:t xml:space="preserve">. Poskytnutie licencie je viazané na moment </w:t>
      </w:r>
      <w:r w:rsidR="00F14B6E" w:rsidRPr="00CF0220">
        <w:rPr>
          <w:rFonts w:ascii="Arial" w:hAnsi="Arial" w:cs="Arial"/>
          <w:sz w:val="20"/>
          <w:szCs w:val="20"/>
        </w:rPr>
        <w:t>odovzdania/prevzatia</w:t>
      </w:r>
      <w:r w:rsidRPr="00CF0220">
        <w:rPr>
          <w:rFonts w:ascii="Arial" w:hAnsi="Arial" w:cs="Arial"/>
          <w:sz w:val="20"/>
          <w:szCs w:val="20"/>
        </w:rPr>
        <w:t xml:space="preserve"> </w:t>
      </w:r>
      <w:r w:rsidR="00F30195" w:rsidRPr="00CF0220">
        <w:rPr>
          <w:rFonts w:ascii="Arial" w:hAnsi="Arial" w:cs="Arial"/>
          <w:sz w:val="20"/>
          <w:szCs w:val="20"/>
        </w:rPr>
        <w:t xml:space="preserve">Diela </w:t>
      </w:r>
      <w:r w:rsidR="00976FCC" w:rsidRPr="00CF0220">
        <w:rPr>
          <w:rFonts w:ascii="Arial" w:hAnsi="Arial" w:cs="Arial"/>
          <w:sz w:val="20"/>
          <w:szCs w:val="20"/>
        </w:rPr>
        <w:t>alebo jeho časti</w:t>
      </w:r>
      <w:r w:rsidRPr="00CF0220">
        <w:rPr>
          <w:rFonts w:ascii="Arial" w:hAnsi="Arial" w:cs="Arial"/>
          <w:sz w:val="20"/>
          <w:szCs w:val="20"/>
        </w:rPr>
        <w:t xml:space="preserve">, </w:t>
      </w:r>
      <w:r w:rsidR="00F30195" w:rsidRPr="00CF0220">
        <w:rPr>
          <w:rFonts w:ascii="Arial" w:hAnsi="Arial" w:cs="Arial"/>
          <w:sz w:val="20"/>
          <w:szCs w:val="20"/>
        </w:rPr>
        <w:t>t. j.</w:t>
      </w:r>
      <w:r w:rsidR="00F14B6E" w:rsidRPr="00CF0220">
        <w:rPr>
          <w:rFonts w:ascii="Arial" w:hAnsi="Arial" w:cs="Arial"/>
          <w:sz w:val="20"/>
          <w:szCs w:val="20"/>
        </w:rPr>
        <w:t xml:space="preserve"> Objednávateľ nadobúda licenciu</w:t>
      </w:r>
      <w:r w:rsidRPr="00CF0220">
        <w:rPr>
          <w:rFonts w:ascii="Arial" w:hAnsi="Arial" w:cs="Arial"/>
          <w:sz w:val="20"/>
          <w:szCs w:val="20"/>
        </w:rPr>
        <w:t xml:space="preserve"> najneskôr dňom </w:t>
      </w:r>
      <w:r w:rsidR="00F14B6E" w:rsidRPr="00CF0220">
        <w:rPr>
          <w:rFonts w:ascii="Arial" w:hAnsi="Arial" w:cs="Arial"/>
          <w:sz w:val="20"/>
          <w:szCs w:val="20"/>
        </w:rPr>
        <w:t>odovzdania/prevzatia</w:t>
      </w:r>
      <w:r w:rsidRPr="00CF0220">
        <w:rPr>
          <w:rFonts w:ascii="Arial" w:hAnsi="Arial" w:cs="Arial"/>
          <w:sz w:val="20"/>
          <w:szCs w:val="20"/>
        </w:rPr>
        <w:t xml:space="preserve"> </w:t>
      </w:r>
      <w:r w:rsidR="00D97EFD" w:rsidRPr="00CF0220">
        <w:rPr>
          <w:rFonts w:ascii="Arial" w:hAnsi="Arial" w:cs="Arial"/>
          <w:sz w:val="20"/>
          <w:szCs w:val="20"/>
        </w:rPr>
        <w:t>Diela alebo jeho časti</w:t>
      </w:r>
      <w:r w:rsidRPr="00CF0220">
        <w:rPr>
          <w:rFonts w:ascii="Arial" w:hAnsi="Arial" w:cs="Arial"/>
          <w:sz w:val="20"/>
          <w:szCs w:val="20"/>
        </w:rPr>
        <w:t>.</w:t>
      </w:r>
    </w:p>
    <w:p w14:paraId="38F4FB62" w14:textId="4A0CA568" w:rsidR="00B9055A" w:rsidRDefault="00B9055A" w:rsidP="00B653B4">
      <w:pPr>
        <w:pStyle w:val="MLOdsek"/>
        <w:spacing w:before="120" w:line="290" w:lineRule="auto"/>
        <w:ind w:left="567" w:hanging="567"/>
        <w:rPr>
          <w:rFonts w:ascii="Arial" w:eastAsia="Calibri" w:hAnsi="Arial" w:cs="Arial"/>
          <w:color w:val="000000"/>
          <w:sz w:val="20"/>
          <w:szCs w:val="20"/>
        </w:rPr>
      </w:pPr>
      <w:bookmarkStart w:id="70" w:name="_Ref95810088"/>
      <w:r w:rsidRPr="00CF0220">
        <w:rPr>
          <w:rFonts w:ascii="Arial" w:hAnsi="Arial" w:cs="Arial"/>
          <w:sz w:val="20"/>
          <w:szCs w:val="20"/>
        </w:rPr>
        <w:t xml:space="preserve">Zmluvné strany sa dohodli, že pokiaľ Zhotoviteľ vytvorí v rámci plnenia tejto Zmluvy o dielo pre Objednávateľa </w:t>
      </w:r>
      <w:r w:rsidR="005B6CC4" w:rsidRPr="00CF0220">
        <w:rPr>
          <w:rFonts w:ascii="Arial" w:hAnsi="Arial" w:cs="Arial"/>
          <w:sz w:val="20"/>
          <w:szCs w:val="20"/>
        </w:rPr>
        <w:t xml:space="preserve">SW, ktorý je  </w:t>
      </w:r>
      <w:r w:rsidRPr="00CF0220">
        <w:rPr>
          <w:rFonts w:ascii="Arial" w:hAnsi="Arial" w:cs="Arial"/>
          <w:sz w:val="20"/>
          <w:szCs w:val="20"/>
        </w:rPr>
        <w:t>počítačový</w:t>
      </w:r>
      <w:r w:rsidR="005B6CC4" w:rsidRPr="00CF0220">
        <w:rPr>
          <w:rFonts w:ascii="Arial" w:hAnsi="Arial" w:cs="Arial"/>
          <w:sz w:val="20"/>
          <w:szCs w:val="20"/>
        </w:rPr>
        <w:t>m</w:t>
      </w:r>
      <w:r w:rsidRPr="00CF0220">
        <w:rPr>
          <w:rFonts w:ascii="Arial" w:hAnsi="Arial" w:cs="Arial"/>
          <w:sz w:val="20"/>
          <w:szCs w:val="20"/>
        </w:rPr>
        <w:t xml:space="preserve"> program</w:t>
      </w:r>
      <w:r w:rsidR="005B6CC4" w:rsidRPr="00CF0220">
        <w:rPr>
          <w:rFonts w:ascii="Arial" w:hAnsi="Arial" w:cs="Arial"/>
          <w:sz w:val="20"/>
          <w:szCs w:val="20"/>
        </w:rPr>
        <w:t>om</w:t>
      </w:r>
      <w:r w:rsidRPr="00CF0220">
        <w:rPr>
          <w:rFonts w:ascii="Arial" w:hAnsi="Arial" w:cs="Arial"/>
          <w:sz w:val="20"/>
          <w:szCs w:val="20"/>
        </w:rPr>
        <w:t xml:space="preserve"> chránený</w:t>
      </w:r>
      <w:r w:rsidR="005B6CC4" w:rsidRPr="00CF0220">
        <w:rPr>
          <w:rFonts w:ascii="Arial" w:hAnsi="Arial" w:cs="Arial"/>
          <w:sz w:val="20"/>
          <w:szCs w:val="20"/>
        </w:rPr>
        <w:t>m</w:t>
      </w:r>
      <w:r w:rsidRPr="00CF0220">
        <w:rPr>
          <w:rFonts w:ascii="Arial" w:hAnsi="Arial" w:cs="Arial"/>
          <w:sz w:val="20"/>
          <w:szCs w:val="20"/>
        </w:rPr>
        <w:t xml:space="preserve"> autorským právom alebo jeho časť, </w:t>
      </w:r>
      <w:r w:rsidR="00F14B6E" w:rsidRPr="00CF0220">
        <w:rPr>
          <w:rFonts w:ascii="Arial" w:hAnsi="Arial" w:cs="Arial"/>
          <w:sz w:val="20"/>
          <w:szCs w:val="20"/>
        </w:rPr>
        <w:t>prevzatím</w:t>
      </w:r>
      <w:r w:rsidRPr="00CF0220">
        <w:rPr>
          <w:rFonts w:ascii="Arial" w:hAnsi="Arial" w:cs="Arial"/>
          <w:sz w:val="20"/>
          <w:szCs w:val="20"/>
        </w:rPr>
        <w:t xml:space="preserve"> Diela udeľuje Zhotoviteľ Objednávateľovi súhlas používať taký počítačový program (s výnimkou Modulu na ktorý sa vzťahujú osobitné podmienky) ako licenciu nevýhradnú, časovo neobmedzenú (po dobu trvania majetkových autorských práv), územne obmedzenú na územie Slovenskej republiky, v neobmedzenom rozsahu (najmä na neobmedzený počet zariadení a užívateľov) a na všetky spôsoby použitia najmä v súlade s § 19 ods. 4 Autorského zákona na účel, pre ktorý bol</w:t>
      </w:r>
      <w:r w:rsidR="00D4382B" w:rsidRPr="00CF0220">
        <w:rPr>
          <w:rFonts w:ascii="Arial" w:hAnsi="Arial" w:cs="Arial"/>
          <w:sz w:val="20"/>
          <w:szCs w:val="20"/>
        </w:rPr>
        <w:t>o Dielo vytvorené podľa tejto</w:t>
      </w:r>
      <w:r w:rsidRPr="00CF0220">
        <w:rPr>
          <w:rFonts w:ascii="Arial" w:hAnsi="Arial" w:cs="Arial"/>
          <w:sz w:val="20"/>
          <w:szCs w:val="20"/>
        </w:rPr>
        <w:t xml:space="preserve"> Zmluvy o dielo. Špecifikácia počítačových programov vytvorených Zhotoviteľom podľa tejto Zmluvy o dielo tvorí </w:t>
      </w:r>
      <w:r w:rsidR="00EF7C75">
        <w:rPr>
          <w:rFonts w:ascii="Arial" w:hAnsi="Arial" w:cs="Arial"/>
          <w:sz w:val="20"/>
          <w:szCs w:val="20"/>
        </w:rPr>
        <w:t>p</w:t>
      </w:r>
      <w:r w:rsidRPr="0057781F">
        <w:rPr>
          <w:rFonts w:ascii="Arial" w:hAnsi="Arial" w:cs="Arial"/>
          <w:sz w:val="20"/>
          <w:szCs w:val="20"/>
        </w:rPr>
        <w:t xml:space="preserve">rílohu č. </w:t>
      </w:r>
      <w:r w:rsidR="009B03B9">
        <w:rPr>
          <w:rFonts w:ascii="Arial" w:hAnsi="Arial" w:cs="Arial"/>
          <w:sz w:val="20"/>
          <w:szCs w:val="20"/>
        </w:rPr>
        <w:t>6</w:t>
      </w:r>
      <w:r w:rsidR="00B653B4" w:rsidRPr="00CF0220">
        <w:rPr>
          <w:rFonts w:ascii="Arial" w:hAnsi="Arial" w:cs="Arial"/>
          <w:b/>
          <w:sz w:val="20"/>
          <w:szCs w:val="20"/>
        </w:rPr>
        <w:t xml:space="preserve"> </w:t>
      </w:r>
      <w:r w:rsidR="00B653B4">
        <w:rPr>
          <w:rFonts w:ascii="Arial" w:hAnsi="Arial" w:cs="Arial"/>
          <w:sz w:val="20"/>
          <w:szCs w:val="20"/>
        </w:rPr>
        <w:t xml:space="preserve"> </w:t>
      </w:r>
      <w:r w:rsidR="00334CD9" w:rsidRPr="00CF0220">
        <w:rPr>
          <w:rFonts w:ascii="Arial" w:hAnsi="Arial" w:cs="Arial"/>
          <w:sz w:val="20"/>
          <w:szCs w:val="20"/>
        </w:rPr>
        <w:t>tejto Zmluvy o dielo</w:t>
      </w:r>
      <w:r w:rsidRPr="00CF0220">
        <w:rPr>
          <w:rFonts w:ascii="Arial" w:hAnsi="Arial" w:cs="Arial"/>
          <w:sz w:val="20"/>
          <w:szCs w:val="20"/>
        </w:rPr>
        <w:t xml:space="preserve">. Objednávateľ je bez potreby akéhokoľvek ďalšieho povolenia Zhotoviteľa oprávnený udeliť inému </w:t>
      </w:r>
      <w:r w:rsidR="00D4382B" w:rsidRPr="00CF0220">
        <w:rPr>
          <w:rFonts w:ascii="Arial" w:hAnsi="Arial" w:cs="Arial"/>
          <w:sz w:val="20"/>
          <w:szCs w:val="20"/>
        </w:rPr>
        <w:t>orgánu</w:t>
      </w:r>
      <w:r w:rsidR="008B79CF" w:rsidRPr="00CF0220">
        <w:rPr>
          <w:rFonts w:ascii="Arial" w:hAnsi="Arial" w:cs="Arial"/>
          <w:sz w:val="20"/>
          <w:szCs w:val="20"/>
        </w:rPr>
        <w:t xml:space="preserve"> verejnej</w:t>
      </w:r>
      <w:r w:rsidR="00F30195" w:rsidRPr="00CF0220">
        <w:rPr>
          <w:rFonts w:ascii="Arial" w:hAnsi="Arial" w:cs="Arial"/>
          <w:sz w:val="20"/>
          <w:szCs w:val="20"/>
        </w:rPr>
        <w:t xml:space="preserve"> správy </w:t>
      </w:r>
      <w:r w:rsidRPr="00CF0220">
        <w:rPr>
          <w:rFonts w:ascii="Arial" w:hAnsi="Arial" w:cs="Arial"/>
          <w:sz w:val="20"/>
          <w:szCs w:val="20"/>
        </w:rPr>
        <w:t>Slovenskej republiky sublicenciu na použitie počítačového programu v súl</w:t>
      </w:r>
      <w:r w:rsidR="00D4382B" w:rsidRPr="00CF0220">
        <w:rPr>
          <w:rFonts w:ascii="Arial" w:hAnsi="Arial" w:cs="Arial"/>
          <w:sz w:val="20"/>
          <w:szCs w:val="20"/>
        </w:rPr>
        <w:t>ade s účelom na aký bude Dielo vytvorené</w:t>
      </w:r>
      <w:r w:rsidRPr="00CF0220">
        <w:rPr>
          <w:rFonts w:ascii="Arial" w:eastAsia="Calibri" w:hAnsi="Arial" w:cs="Arial"/>
          <w:color w:val="000000"/>
          <w:sz w:val="20"/>
          <w:szCs w:val="20"/>
        </w:rPr>
        <w:t xml:space="preserve">, vrátane subjektov ovládaných v zmysle § 66a </w:t>
      </w:r>
      <w:r w:rsidR="00F14B6E" w:rsidRPr="00CF0220">
        <w:rPr>
          <w:rFonts w:ascii="Arial" w:eastAsia="Calibri" w:hAnsi="Arial" w:cs="Arial"/>
          <w:color w:val="000000"/>
          <w:sz w:val="20"/>
          <w:szCs w:val="20"/>
        </w:rPr>
        <w:t>Obchodného</w:t>
      </w:r>
      <w:r w:rsidRPr="00CF0220">
        <w:rPr>
          <w:rFonts w:ascii="Arial" w:eastAsia="Calibri" w:hAnsi="Arial" w:cs="Arial"/>
          <w:color w:val="000000"/>
          <w:sz w:val="20"/>
          <w:szCs w:val="20"/>
        </w:rPr>
        <w:t xml:space="preserve"> zákonník</w:t>
      </w:r>
      <w:r w:rsidR="00F14B6E" w:rsidRPr="00CF0220">
        <w:rPr>
          <w:rFonts w:ascii="Arial" w:eastAsia="Calibri" w:hAnsi="Arial" w:cs="Arial"/>
          <w:color w:val="000000"/>
          <w:sz w:val="20"/>
          <w:szCs w:val="20"/>
        </w:rPr>
        <w:t>a</w:t>
      </w:r>
      <w:r w:rsidRPr="00CF0220">
        <w:rPr>
          <w:rFonts w:ascii="Arial" w:eastAsia="Calibri" w:hAnsi="Arial" w:cs="Arial"/>
          <w:color w:val="000000"/>
          <w:sz w:val="20"/>
          <w:szCs w:val="20"/>
        </w:rPr>
        <w:t xml:space="preserve"> alebo subjektov zriadených </w:t>
      </w:r>
      <w:r w:rsidR="008B79CF" w:rsidRPr="00CF0220">
        <w:rPr>
          <w:rFonts w:ascii="Arial" w:eastAsia="Calibri" w:hAnsi="Arial" w:cs="Arial"/>
          <w:color w:val="000000"/>
          <w:sz w:val="20"/>
          <w:szCs w:val="20"/>
        </w:rPr>
        <w:t xml:space="preserve">orgánom verejnej správy </w:t>
      </w:r>
      <w:r w:rsidRPr="00CF0220">
        <w:rPr>
          <w:rFonts w:ascii="Arial" w:eastAsia="Calibri" w:hAnsi="Arial" w:cs="Arial"/>
          <w:color w:val="000000"/>
          <w:sz w:val="20"/>
          <w:szCs w:val="20"/>
        </w:rPr>
        <w:t xml:space="preserve"> za účelom plnenia úloh vo verejnom záujme (bez ohľadu na právnu formu), </w:t>
      </w:r>
      <w:r w:rsidRPr="00CF0220">
        <w:rPr>
          <w:rFonts w:ascii="Arial" w:hAnsi="Arial" w:cs="Arial"/>
          <w:color w:val="000000"/>
          <w:sz w:val="20"/>
          <w:szCs w:val="20"/>
        </w:rPr>
        <w:t>pokiaľ to nie je v rozpore s pravidlami na ochranu hospodárskej súťaže</w:t>
      </w:r>
      <w:r w:rsidR="002C6511">
        <w:rPr>
          <w:rFonts w:ascii="Arial" w:eastAsia="Calibri" w:hAnsi="Arial" w:cs="Arial"/>
          <w:color w:val="000000"/>
          <w:sz w:val="20"/>
          <w:szCs w:val="20"/>
        </w:rPr>
        <w:t>.</w:t>
      </w:r>
      <w:bookmarkEnd w:id="70"/>
    </w:p>
    <w:p w14:paraId="61B6CF39" w14:textId="113AA2F7" w:rsidR="00B9055A" w:rsidRPr="002C6511" w:rsidRDefault="00B9055A" w:rsidP="002C6511">
      <w:pPr>
        <w:pStyle w:val="MLOdsek"/>
        <w:spacing w:before="120" w:line="290" w:lineRule="auto"/>
        <w:ind w:left="567" w:hanging="567"/>
        <w:rPr>
          <w:rFonts w:ascii="Arial" w:eastAsia="Calibri" w:hAnsi="Arial" w:cs="Arial"/>
          <w:color w:val="000000"/>
          <w:sz w:val="20"/>
          <w:szCs w:val="20"/>
        </w:rPr>
      </w:pPr>
      <w:bookmarkStart w:id="71" w:name="_Ref95810100"/>
      <w:r w:rsidRPr="002C6511">
        <w:rPr>
          <w:rFonts w:ascii="Arial" w:hAnsi="Arial" w:cs="Arial"/>
          <w:sz w:val="20"/>
          <w:szCs w:val="20"/>
        </w:rPr>
        <w:t xml:space="preserve">Zmluvné strany sa ďalej dohodli, že pokiaľ Zhotoviteľ vytvorí v rámci plnenia tejto Zmluvy o dielo pre Objednávateľa </w:t>
      </w:r>
      <w:r w:rsidR="00E5797E" w:rsidRPr="002C6511">
        <w:rPr>
          <w:rFonts w:ascii="Arial" w:hAnsi="Arial" w:cs="Arial"/>
          <w:sz w:val="20"/>
          <w:szCs w:val="20"/>
        </w:rPr>
        <w:t>SW</w:t>
      </w:r>
      <w:r w:rsidRPr="002C6511">
        <w:rPr>
          <w:rFonts w:ascii="Arial" w:hAnsi="Arial" w:cs="Arial"/>
          <w:sz w:val="20"/>
          <w:szCs w:val="20"/>
        </w:rPr>
        <w:t xml:space="preserve">, </w:t>
      </w:r>
      <w:r w:rsidR="00114CF7" w:rsidRPr="002C6511">
        <w:rPr>
          <w:rFonts w:ascii="Arial" w:hAnsi="Arial" w:cs="Arial"/>
          <w:sz w:val="20"/>
          <w:szCs w:val="20"/>
        </w:rPr>
        <w:t>pričom</w:t>
      </w:r>
      <w:r w:rsidRPr="002C6511">
        <w:rPr>
          <w:rFonts w:ascii="Arial" w:hAnsi="Arial" w:cs="Arial"/>
          <w:sz w:val="20"/>
          <w:szCs w:val="20"/>
        </w:rPr>
        <w:t xml:space="preserve"> </w:t>
      </w:r>
      <w:r w:rsidR="00CA0DBD" w:rsidRPr="002C6511">
        <w:rPr>
          <w:rFonts w:ascii="Arial" w:hAnsi="Arial" w:cs="Arial"/>
          <w:sz w:val="20"/>
          <w:szCs w:val="20"/>
        </w:rPr>
        <w:t>prevzatím</w:t>
      </w:r>
      <w:r w:rsidRPr="002C6511">
        <w:rPr>
          <w:rFonts w:ascii="Arial" w:hAnsi="Arial" w:cs="Arial"/>
          <w:sz w:val="20"/>
          <w:szCs w:val="20"/>
        </w:rPr>
        <w:t xml:space="preserve"> Diela</w:t>
      </w:r>
      <w:r w:rsidR="00CA0DBD" w:rsidRPr="002C6511">
        <w:rPr>
          <w:rFonts w:ascii="Arial" w:hAnsi="Arial" w:cs="Arial"/>
          <w:sz w:val="20"/>
          <w:szCs w:val="20"/>
        </w:rPr>
        <w:t xml:space="preserve"> alebo jeho časti</w:t>
      </w:r>
      <w:r w:rsidRPr="002C6511">
        <w:rPr>
          <w:rFonts w:ascii="Arial" w:hAnsi="Arial" w:cs="Arial"/>
          <w:sz w:val="20"/>
          <w:szCs w:val="20"/>
        </w:rPr>
        <w:t xml:space="preserve"> udeľuje Zhotoviteľ Objednávateľov</w:t>
      </w:r>
      <w:r w:rsidR="00114CF7" w:rsidRPr="002C6511">
        <w:rPr>
          <w:rFonts w:ascii="Arial" w:hAnsi="Arial" w:cs="Arial"/>
          <w:sz w:val="20"/>
          <w:szCs w:val="20"/>
        </w:rPr>
        <w:t xml:space="preserve"> licenciu </w:t>
      </w:r>
      <w:r w:rsidR="00114CF7" w:rsidRPr="002C6511">
        <w:rPr>
          <w:rFonts w:ascii="Arial" w:hAnsi="Arial" w:cs="Arial"/>
          <w:bCs/>
          <w:sz w:val="20"/>
          <w:szCs w:val="20"/>
        </w:rPr>
        <w:t>nevýhradnú, časovo neobmedzenú</w:t>
      </w:r>
      <w:r w:rsidR="00114CF7" w:rsidRPr="002C6511">
        <w:rPr>
          <w:rFonts w:ascii="Arial" w:hAnsi="Arial" w:cs="Arial"/>
          <w:sz w:val="20"/>
          <w:szCs w:val="20"/>
        </w:rPr>
        <w:t xml:space="preserve"> (po dobu trvania majetkových autorských práv), územne neobmedzenú, v neobmedzenom rozsahu (najmä na neobmedzený počet zariadení a užívateľov) a na všetky spôsoby použitia najmä v súlade s § 19 ods. 4 Autorského zákona s tým, že Objednávateľ je oprávnený šíriť na verejnosti takýto počítačový program aj formou otvoreného zdrojového kódu, vrátane práva Objednávateľa udeliť súhlas na použitie Diela tretej osobe (sublicenciu), ak to nie je v rozpore s kogentnými ustanoveniami právnych predpisov (najmä </w:t>
      </w:r>
      <w:r w:rsidR="00114CF7" w:rsidRPr="002C6511">
        <w:rPr>
          <w:rFonts w:ascii="Arial" w:hAnsi="Arial" w:cs="Arial"/>
          <w:color w:val="000000"/>
          <w:sz w:val="20"/>
          <w:szCs w:val="20"/>
        </w:rPr>
        <w:t xml:space="preserve">ak to nie je v rozpore </w:t>
      </w:r>
      <w:bookmarkStart w:id="72" w:name="_Hlk62208021"/>
      <w:r w:rsidR="00114CF7" w:rsidRPr="002C6511">
        <w:rPr>
          <w:rFonts w:ascii="Arial" w:hAnsi="Arial" w:cs="Arial"/>
          <w:color w:val="000000"/>
          <w:sz w:val="20"/>
          <w:szCs w:val="20"/>
        </w:rPr>
        <w:t xml:space="preserve">č. 136/2001 Z. z. </w:t>
      </w:r>
      <w:r w:rsidR="00114CF7" w:rsidRPr="002C6511">
        <w:rPr>
          <w:rFonts w:ascii="Arial" w:hAnsi="Arial" w:cs="Arial"/>
          <w:color w:val="000000"/>
          <w:sz w:val="20"/>
          <w:szCs w:val="20"/>
          <w:shd w:val="clear" w:color="auto" w:fill="FFFFFF"/>
        </w:rPr>
        <w:t>o ochrane hospodárskej súťaže a o zmene a doplnení zákona Slovenskej národnej rady č. </w:t>
      </w:r>
      <w:hyperlink r:id="rId13" w:tooltip="Odkaz na predpis alebo ustanovenie" w:history="1">
        <w:r w:rsidR="00114CF7" w:rsidRPr="002C6511">
          <w:rPr>
            <w:rStyle w:val="Hypertextovprepojenie"/>
            <w:rFonts w:ascii="Arial" w:hAnsi="Arial" w:cs="Arial"/>
            <w:color w:val="000000" w:themeColor="text1"/>
            <w:sz w:val="20"/>
            <w:szCs w:val="20"/>
            <w:u w:val="none"/>
            <w:shd w:val="clear" w:color="auto" w:fill="FFFFFF"/>
          </w:rPr>
          <w:t>347/1990 Zb.</w:t>
        </w:r>
      </w:hyperlink>
      <w:r w:rsidR="00114CF7" w:rsidRPr="002C6511">
        <w:rPr>
          <w:rFonts w:ascii="Arial" w:hAnsi="Arial" w:cs="Arial"/>
          <w:color w:val="000000" w:themeColor="text1"/>
          <w:sz w:val="20"/>
          <w:szCs w:val="20"/>
          <w:shd w:val="clear" w:color="auto" w:fill="FFFFFF"/>
        </w:rPr>
        <w:t> </w:t>
      </w:r>
      <w:r w:rsidR="00114CF7" w:rsidRPr="002C6511">
        <w:rPr>
          <w:rFonts w:ascii="Arial" w:hAnsi="Arial" w:cs="Arial"/>
          <w:color w:val="000000"/>
          <w:sz w:val="20"/>
          <w:szCs w:val="20"/>
          <w:shd w:val="clear" w:color="auto" w:fill="FFFFFF"/>
        </w:rPr>
        <w:t xml:space="preserve">o organizácii ministerstiev a ostatných ústredných orgánov štátnej správy Slovenskej republiky v znení </w:t>
      </w:r>
      <w:r w:rsidR="00114CF7" w:rsidRPr="005B0F21">
        <w:rPr>
          <w:rFonts w:ascii="Arial" w:hAnsi="Arial" w:cs="Arial"/>
          <w:color w:val="000000"/>
          <w:sz w:val="20"/>
          <w:szCs w:val="20"/>
          <w:shd w:val="clear" w:color="auto" w:fill="FFFFFF"/>
        </w:rPr>
        <w:t>neskorších predpisov</w:t>
      </w:r>
      <w:bookmarkEnd w:id="72"/>
      <w:r w:rsidR="00114CF7" w:rsidRPr="005B0F21">
        <w:rPr>
          <w:rFonts w:ascii="Arial" w:hAnsi="Arial" w:cs="Arial"/>
          <w:color w:val="000000"/>
          <w:sz w:val="20"/>
          <w:szCs w:val="20"/>
        </w:rPr>
        <w:t xml:space="preserve">) </w:t>
      </w:r>
      <w:r w:rsidR="00114CF7" w:rsidRPr="005B0F21">
        <w:rPr>
          <w:rFonts w:ascii="Arial" w:hAnsi="Arial" w:cs="Arial"/>
          <w:sz w:val="20"/>
          <w:szCs w:val="20"/>
        </w:rPr>
        <w:t xml:space="preserve">na </w:t>
      </w:r>
      <w:r w:rsidRPr="005B0F21">
        <w:rPr>
          <w:rFonts w:ascii="Arial" w:hAnsi="Arial" w:cs="Arial"/>
          <w:sz w:val="20"/>
          <w:szCs w:val="20"/>
        </w:rPr>
        <w:t>pou</w:t>
      </w:r>
      <w:r w:rsidR="00114CF7" w:rsidRPr="005B0F21">
        <w:rPr>
          <w:rFonts w:ascii="Arial" w:hAnsi="Arial" w:cs="Arial"/>
          <w:sz w:val="20"/>
          <w:szCs w:val="20"/>
        </w:rPr>
        <w:t>žívanie</w:t>
      </w:r>
      <w:r w:rsidR="002C6511" w:rsidRPr="005B0F21">
        <w:rPr>
          <w:rFonts w:ascii="Arial" w:hAnsi="Arial" w:cs="Arial"/>
          <w:sz w:val="20"/>
          <w:szCs w:val="20"/>
        </w:rPr>
        <w:t xml:space="preserve"> takého </w:t>
      </w:r>
      <w:r w:rsidR="002C6511" w:rsidRPr="005B0F21">
        <w:rPr>
          <w:rFonts w:ascii="Arial" w:hAnsi="Arial" w:cs="Arial"/>
          <w:color w:val="000000" w:themeColor="text1"/>
          <w:sz w:val="20"/>
          <w:szCs w:val="20"/>
        </w:rPr>
        <w:t xml:space="preserve">SW/ </w:t>
      </w:r>
      <w:r w:rsidRPr="005B0F21">
        <w:rPr>
          <w:rFonts w:ascii="Arial" w:hAnsi="Arial" w:cs="Arial"/>
          <w:color w:val="000000" w:themeColor="text1"/>
          <w:sz w:val="20"/>
          <w:szCs w:val="20"/>
        </w:rPr>
        <w:t>podľa</w:t>
      </w:r>
      <w:r w:rsidRPr="005B0F21">
        <w:rPr>
          <w:rFonts w:ascii="Arial" w:hAnsi="Arial" w:cs="Arial"/>
          <w:color w:val="000000"/>
          <w:sz w:val="20"/>
          <w:szCs w:val="20"/>
        </w:rPr>
        <w:t xml:space="preserve"> podmienok nasledovnej open source licencie</w:t>
      </w:r>
      <w:r w:rsidRPr="005B0F21">
        <w:rPr>
          <w:rFonts w:ascii="Arial" w:hAnsi="Arial" w:cs="Arial"/>
          <w:sz w:val="20"/>
          <w:szCs w:val="20"/>
          <w:vertAlign w:val="superscript"/>
        </w:rPr>
        <w:footnoteReference w:id="3"/>
      </w:r>
      <w:r w:rsidRPr="005B0F21">
        <w:rPr>
          <w:rFonts w:ascii="Arial" w:hAnsi="Arial" w:cs="Arial"/>
          <w:color w:val="000000"/>
          <w:sz w:val="20"/>
          <w:szCs w:val="20"/>
        </w:rPr>
        <w:t>: ........................ /odkaz</w:t>
      </w:r>
      <w:r w:rsidRPr="002C6511">
        <w:rPr>
          <w:rFonts w:ascii="Arial" w:hAnsi="Arial" w:cs="Arial"/>
          <w:color w:val="000000"/>
          <w:sz w:val="20"/>
          <w:szCs w:val="20"/>
        </w:rPr>
        <w:t xml:space="preserve"> na cel</w:t>
      </w:r>
      <w:r w:rsidR="00114CF7" w:rsidRPr="002C6511">
        <w:rPr>
          <w:rFonts w:ascii="Arial" w:hAnsi="Arial" w:cs="Arial"/>
          <w:color w:val="000000"/>
          <w:sz w:val="20"/>
          <w:szCs w:val="20"/>
        </w:rPr>
        <w:t>ý text licencie a jej verziu/.</w:t>
      </w:r>
      <w:bookmarkEnd w:id="71"/>
    </w:p>
    <w:p w14:paraId="5A80B54D" w14:textId="27A63B60" w:rsidR="00D32D5F" w:rsidRPr="002C6511" w:rsidRDefault="00F30195" w:rsidP="002C6511">
      <w:pPr>
        <w:pStyle w:val="MLOdsek"/>
        <w:spacing w:before="120" w:line="290" w:lineRule="auto"/>
        <w:ind w:left="567" w:hanging="567"/>
        <w:rPr>
          <w:rFonts w:ascii="Arial" w:hAnsi="Arial" w:cs="Arial"/>
          <w:b/>
          <w:bCs/>
          <w:sz w:val="20"/>
          <w:szCs w:val="20"/>
        </w:rPr>
      </w:pPr>
      <w:r w:rsidRPr="002C6511">
        <w:rPr>
          <w:rFonts w:ascii="Arial" w:hAnsi="Arial" w:cs="Arial"/>
          <w:sz w:val="20"/>
          <w:szCs w:val="20"/>
        </w:rPr>
        <w:t>Licencia podľa bodov</w:t>
      </w:r>
      <w:r w:rsidR="00B9055A" w:rsidRPr="002C6511">
        <w:rPr>
          <w:rFonts w:ascii="Arial" w:hAnsi="Arial" w:cs="Arial"/>
          <w:sz w:val="20"/>
          <w:szCs w:val="20"/>
        </w:rPr>
        <w:t xml:space="preserve"> </w:t>
      </w:r>
      <w:r w:rsidR="0076028A">
        <w:rPr>
          <w:rFonts w:ascii="Arial" w:hAnsi="Arial" w:cs="Arial"/>
          <w:sz w:val="20"/>
          <w:szCs w:val="20"/>
        </w:rPr>
        <w:fldChar w:fldCharType="begin"/>
      </w:r>
      <w:r w:rsidR="0076028A">
        <w:rPr>
          <w:rFonts w:ascii="Arial" w:hAnsi="Arial" w:cs="Arial"/>
          <w:sz w:val="20"/>
          <w:szCs w:val="20"/>
        </w:rPr>
        <w:instrText xml:space="preserve"> REF _Ref95810088 \r \h </w:instrText>
      </w:r>
      <w:r w:rsidR="0076028A">
        <w:rPr>
          <w:rFonts w:ascii="Arial" w:hAnsi="Arial" w:cs="Arial"/>
          <w:sz w:val="20"/>
          <w:szCs w:val="20"/>
        </w:rPr>
      </w:r>
      <w:r w:rsidR="0076028A">
        <w:rPr>
          <w:rFonts w:ascii="Arial" w:hAnsi="Arial" w:cs="Arial"/>
          <w:sz w:val="20"/>
          <w:szCs w:val="20"/>
        </w:rPr>
        <w:fldChar w:fldCharType="separate"/>
      </w:r>
      <w:r w:rsidR="0076028A">
        <w:rPr>
          <w:rFonts w:ascii="Arial" w:hAnsi="Arial" w:cs="Arial"/>
          <w:sz w:val="20"/>
          <w:szCs w:val="20"/>
        </w:rPr>
        <w:t>11.2</w:t>
      </w:r>
      <w:r w:rsidR="0076028A">
        <w:rPr>
          <w:rFonts w:ascii="Arial" w:hAnsi="Arial" w:cs="Arial"/>
          <w:sz w:val="20"/>
          <w:szCs w:val="20"/>
        </w:rPr>
        <w:fldChar w:fldCharType="end"/>
      </w:r>
      <w:r w:rsidR="00EF7C75">
        <w:rPr>
          <w:rFonts w:ascii="Arial" w:hAnsi="Arial" w:cs="Arial"/>
          <w:sz w:val="20"/>
          <w:szCs w:val="20"/>
        </w:rPr>
        <w:t xml:space="preserve"> </w:t>
      </w:r>
      <w:r w:rsidR="00B9055A" w:rsidRPr="002C6511">
        <w:rPr>
          <w:rFonts w:ascii="Arial" w:hAnsi="Arial" w:cs="Arial"/>
          <w:sz w:val="20"/>
          <w:szCs w:val="20"/>
        </w:rPr>
        <w:t>a </w:t>
      </w:r>
      <w:r w:rsidR="0076028A">
        <w:rPr>
          <w:rFonts w:ascii="Arial" w:hAnsi="Arial" w:cs="Arial"/>
          <w:sz w:val="20"/>
          <w:szCs w:val="20"/>
        </w:rPr>
        <w:fldChar w:fldCharType="begin"/>
      </w:r>
      <w:r w:rsidR="0076028A">
        <w:rPr>
          <w:rFonts w:ascii="Arial" w:hAnsi="Arial" w:cs="Arial"/>
          <w:sz w:val="20"/>
          <w:szCs w:val="20"/>
        </w:rPr>
        <w:instrText xml:space="preserve"> REF _Ref95810100 \r \h </w:instrText>
      </w:r>
      <w:r w:rsidR="0076028A">
        <w:rPr>
          <w:rFonts w:ascii="Arial" w:hAnsi="Arial" w:cs="Arial"/>
          <w:sz w:val="20"/>
          <w:szCs w:val="20"/>
        </w:rPr>
      </w:r>
      <w:r w:rsidR="0076028A">
        <w:rPr>
          <w:rFonts w:ascii="Arial" w:hAnsi="Arial" w:cs="Arial"/>
          <w:sz w:val="20"/>
          <w:szCs w:val="20"/>
        </w:rPr>
        <w:fldChar w:fldCharType="separate"/>
      </w:r>
      <w:r w:rsidR="0076028A">
        <w:rPr>
          <w:rFonts w:ascii="Arial" w:hAnsi="Arial" w:cs="Arial"/>
          <w:sz w:val="20"/>
          <w:szCs w:val="20"/>
        </w:rPr>
        <w:t>11.3</w:t>
      </w:r>
      <w:r w:rsidR="0076028A">
        <w:rPr>
          <w:rFonts w:ascii="Arial" w:hAnsi="Arial" w:cs="Arial"/>
          <w:sz w:val="20"/>
          <w:szCs w:val="20"/>
        </w:rPr>
        <w:fldChar w:fldCharType="end"/>
      </w:r>
      <w:r w:rsidR="00EF7C75">
        <w:rPr>
          <w:rFonts w:ascii="Arial" w:hAnsi="Arial" w:cs="Arial"/>
          <w:sz w:val="20"/>
          <w:szCs w:val="20"/>
        </w:rPr>
        <w:t xml:space="preserve"> </w:t>
      </w:r>
      <w:r w:rsidRPr="002C6511">
        <w:rPr>
          <w:rFonts w:ascii="Arial" w:hAnsi="Arial" w:cs="Arial"/>
          <w:sz w:val="20"/>
          <w:szCs w:val="20"/>
        </w:rPr>
        <w:t xml:space="preserve">tohto článku </w:t>
      </w:r>
      <w:r w:rsidR="00B9055A" w:rsidRPr="002C6511">
        <w:rPr>
          <w:rFonts w:ascii="Arial" w:hAnsi="Arial" w:cs="Arial"/>
          <w:sz w:val="20"/>
          <w:szCs w:val="20"/>
        </w:rPr>
        <w:t xml:space="preserve">Zmluvy o dielo sa vzťahuje v rovnakom rozsahu na vyjadrenie v strojovom aj zdrojovom kóde, ako aj koncepčné prípravné materiály, súvisiacu dokumentáciu, a to aj na prípadné ďalšie verzie </w:t>
      </w:r>
      <w:r w:rsidR="002C6511">
        <w:rPr>
          <w:rFonts w:ascii="Arial" w:hAnsi="Arial" w:cs="Arial"/>
          <w:sz w:val="20"/>
          <w:szCs w:val="20"/>
        </w:rPr>
        <w:t>SW</w:t>
      </w:r>
      <w:r w:rsidR="00B9055A" w:rsidRPr="002C6511">
        <w:rPr>
          <w:rFonts w:ascii="Arial" w:hAnsi="Arial" w:cs="Arial"/>
          <w:sz w:val="20"/>
          <w:szCs w:val="20"/>
        </w:rPr>
        <w:t xml:space="preserve"> </w:t>
      </w:r>
      <w:r w:rsidR="002C6511">
        <w:rPr>
          <w:rFonts w:ascii="Arial" w:hAnsi="Arial" w:cs="Arial"/>
          <w:sz w:val="20"/>
          <w:szCs w:val="20"/>
        </w:rPr>
        <w:t xml:space="preserve">dodané a upravené </w:t>
      </w:r>
      <w:r w:rsidR="00B9055A" w:rsidRPr="002C6511">
        <w:rPr>
          <w:rFonts w:ascii="Arial" w:hAnsi="Arial" w:cs="Arial"/>
          <w:sz w:val="20"/>
          <w:szCs w:val="20"/>
        </w:rPr>
        <w:t>na základe tejto Zmluvy o dielo.</w:t>
      </w:r>
    </w:p>
    <w:p w14:paraId="6859EFB7" w14:textId="50E8476A" w:rsidR="00D32D5F" w:rsidRPr="002C6511" w:rsidRDefault="00D32D5F" w:rsidP="002C6511">
      <w:pPr>
        <w:pStyle w:val="MLOdsek"/>
        <w:spacing w:before="120" w:line="290" w:lineRule="auto"/>
        <w:ind w:left="567" w:hanging="567"/>
        <w:rPr>
          <w:rFonts w:ascii="Arial" w:hAnsi="Arial" w:cs="Arial"/>
          <w:b/>
          <w:bCs/>
          <w:sz w:val="20"/>
          <w:szCs w:val="20"/>
        </w:rPr>
      </w:pPr>
      <w:r w:rsidRPr="002C6511">
        <w:rPr>
          <w:rFonts w:ascii="Arial" w:hAnsi="Arial" w:cs="Arial"/>
          <w:sz w:val="20"/>
          <w:szCs w:val="20"/>
        </w:rPr>
        <w:lastRenderedPageBreak/>
        <w:t xml:space="preserve">Zmluvné strany sa dohodli, že účinnosť licencie podľa bodov </w:t>
      </w:r>
      <w:r w:rsidR="003E3013">
        <w:rPr>
          <w:rFonts w:ascii="Arial" w:hAnsi="Arial" w:cs="Arial"/>
          <w:sz w:val="20"/>
          <w:szCs w:val="20"/>
        </w:rPr>
        <w:fldChar w:fldCharType="begin"/>
      </w:r>
      <w:r w:rsidR="003E3013">
        <w:rPr>
          <w:rFonts w:ascii="Arial" w:hAnsi="Arial" w:cs="Arial"/>
          <w:sz w:val="20"/>
          <w:szCs w:val="20"/>
        </w:rPr>
        <w:instrText xml:space="preserve"> REF _Ref95810088 \r \h </w:instrText>
      </w:r>
      <w:r w:rsidR="003E3013">
        <w:rPr>
          <w:rFonts w:ascii="Arial" w:hAnsi="Arial" w:cs="Arial"/>
          <w:sz w:val="20"/>
          <w:szCs w:val="20"/>
        </w:rPr>
      </w:r>
      <w:r w:rsidR="003E3013">
        <w:rPr>
          <w:rFonts w:ascii="Arial" w:hAnsi="Arial" w:cs="Arial"/>
          <w:sz w:val="20"/>
          <w:szCs w:val="20"/>
        </w:rPr>
        <w:fldChar w:fldCharType="separate"/>
      </w:r>
      <w:r w:rsidR="003E3013">
        <w:rPr>
          <w:rFonts w:ascii="Arial" w:hAnsi="Arial" w:cs="Arial"/>
          <w:sz w:val="20"/>
          <w:szCs w:val="20"/>
        </w:rPr>
        <w:t>11.2</w:t>
      </w:r>
      <w:r w:rsidR="003E3013">
        <w:rPr>
          <w:rFonts w:ascii="Arial" w:hAnsi="Arial" w:cs="Arial"/>
          <w:sz w:val="20"/>
          <w:szCs w:val="20"/>
        </w:rPr>
        <w:fldChar w:fldCharType="end"/>
      </w:r>
      <w:r w:rsidR="00EF7C75">
        <w:rPr>
          <w:rFonts w:ascii="Arial" w:hAnsi="Arial" w:cs="Arial"/>
          <w:sz w:val="20"/>
          <w:szCs w:val="20"/>
        </w:rPr>
        <w:t xml:space="preserve"> </w:t>
      </w:r>
      <w:r w:rsidRPr="002C6511">
        <w:rPr>
          <w:rFonts w:ascii="Arial" w:hAnsi="Arial" w:cs="Arial"/>
          <w:sz w:val="20"/>
          <w:szCs w:val="20"/>
        </w:rPr>
        <w:t>a </w:t>
      </w:r>
      <w:r w:rsidR="003E3013">
        <w:rPr>
          <w:rFonts w:ascii="Arial" w:hAnsi="Arial" w:cs="Arial"/>
          <w:sz w:val="20"/>
          <w:szCs w:val="20"/>
        </w:rPr>
        <w:fldChar w:fldCharType="begin"/>
      </w:r>
      <w:r w:rsidR="003E3013">
        <w:rPr>
          <w:rFonts w:ascii="Arial" w:hAnsi="Arial" w:cs="Arial"/>
          <w:sz w:val="20"/>
          <w:szCs w:val="20"/>
        </w:rPr>
        <w:instrText xml:space="preserve"> REF _Ref95810100 \r \h </w:instrText>
      </w:r>
      <w:r w:rsidR="003E3013">
        <w:rPr>
          <w:rFonts w:ascii="Arial" w:hAnsi="Arial" w:cs="Arial"/>
          <w:sz w:val="20"/>
          <w:szCs w:val="20"/>
        </w:rPr>
      </w:r>
      <w:r w:rsidR="003E3013">
        <w:rPr>
          <w:rFonts w:ascii="Arial" w:hAnsi="Arial" w:cs="Arial"/>
          <w:sz w:val="20"/>
          <w:szCs w:val="20"/>
        </w:rPr>
        <w:fldChar w:fldCharType="separate"/>
      </w:r>
      <w:r w:rsidR="003E3013">
        <w:rPr>
          <w:rFonts w:ascii="Arial" w:hAnsi="Arial" w:cs="Arial"/>
          <w:sz w:val="20"/>
          <w:szCs w:val="20"/>
        </w:rPr>
        <w:t>11.3</w:t>
      </w:r>
      <w:r w:rsidR="003E3013">
        <w:rPr>
          <w:rFonts w:ascii="Arial" w:hAnsi="Arial" w:cs="Arial"/>
          <w:sz w:val="20"/>
          <w:szCs w:val="20"/>
        </w:rPr>
        <w:fldChar w:fldCharType="end"/>
      </w:r>
      <w:r w:rsidR="00EF7C75">
        <w:rPr>
          <w:rFonts w:ascii="Arial" w:hAnsi="Arial" w:cs="Arial"/>
          <w:sz w:val="20"/>
          <w:szCs w:val="20"/>
        </w:rPr>
        <w:t xml:space="preserve"> </w:t>
      </w:r>
      <w:r w:rsidRPr="002C6511">
        <w:rPr>
          <w:rFonts w:ascii="Arial" w:hAnsi="Arial" w:cs="Arial"/>
          <w:sz w:val="20"/>
          <w:szCs w:val="20"/>
        </w:rPr>
        <w:t xml:space="preserve">tohto článku Zmluvy o dielo </w:t>
      </w:r>
      <w:r w:rsidR="00B80E21" w:rsidRPr="002C6511">
        <w:rPr>
          <w:rFonts w:ascii="Arial" w:hAnsi="Arial" w:cs="Arial"/>
          <w:sz w:val="20"/>
          <w:szCs w:val="20"/>
        </w:rPr>
        <w:t>nastáva prevzatím Diela</w:t>
      </w:r>
      <w:r w:rsidR="00224D11" w:rsidRPr="002C6511">
        <w:rPr>
          <w:rFonts w:ascii="Arial" w:hAnsi="Arial" w:cs="Arial"/>
          <w:sz w:val="20"/>
          <w:szCs w:val="20"/>
        </w:rPr>
        <w:t xml:space="preserve"> alebo jeho časti</w:t>
      </w:r>
      <w:r w:rsidR="00B9055A" w:rsidRPr="002C6511">
        <w:rPr>
          <w:rFonts w:ascii="Arial" w:hAnsi="Arial" w:cs="Arial"/>
          <w:sz w:val="20"/>
          <w:szCs w:val="20"/>
        </w:rPr>
        <w:t>, ktoré príslušný počítačový program obsahuje; do tej doby je Objednávateľ oprávnený počítačový program použiť v rozsahu a spôsobom nevyhnutným na vykonanie akceptácie Diela. Udelenie licencie nemožno zo strany Zhotoviteľa vypovedať a jej účinnosť trvá aj po skončení účinnosti tejto Zmluvy o dielo, ak sa nedohodnú Zmluvné strany výslovne inak.</w:t>
      </w:r>
    </w:p>
    <w:p w14:paraId="6ADFEB58" w14:textId="037278AF" w:rsidR="00B9055A" w:rsidRPr="002C6511" w:rsidRDefault="00B9055A" w:rsidP="002C6511">
      <w:pPr>
        <w:pStyle w:val="MLOdsek"/>
        <w:spacing w:before="120" w:line="290" w:lineRule="auto"/>
        <w:ind w:left="567" w:hanging="567"/>
        <w:rPr>
          <w:rFonts w:ascii="Arial" w:hAnsi="Arial" w:cs="Arial"/>
          <w:b/>
          <w:bCs/>
          <w:sz w:val="20"/>
          <w:szCs w:val="20"/>
        </w:rPr>
      </w:pPr>
      <w:r w:rsidRPr="002C6511">
        <w:rPr>
          <w:rFonts w:ascii="Arial" w:hAnsi="Arial" w:cs="Arial"/>
          <w:sz w:val="20"/>
          <w:szCs w:val="20"/>
        </w:rPr>
        <w:t>Odmena za udelenie licencie k </w:t>
      </w:r>
      <w:r w:rsidR="00114CF7" w:rsidRPr="002C6511">
        <w:rPr>
          <w:rFonts w:ascii="Arial" w:hAnsi="Arial" w:cs="Arial"/>
          <w:sz w:val="20"/>
          <w:szCs w:val="20"/>
        </w:rPr>
        <w:t>Dielu</w:t>
      </w:r>
      <w:r w:rsidRPr="002C6511">
        <w:rPr>
          <w:rFonts w:ascii="Arial" w:hAnsi="Arial" w:cs="Arial"/>
          <w:sz w:val="20"/>
          <w:szCs w:val="20"/>
        </w:rPr>
        <w:t xml:space="preserve"> alebo jeho časti spôsobom, v rozsahu a na čas uvedený v tomto </w:t>
      </w:r>
      <w:r w:rsidR="002C6511">
        <w:rPr>
          <w:rFonts w:ascii="Arial" w:hAnsi="Arial" w:cs="Arial"/>
          <w:sz w:val="20"/>
          <w:szCs w:val="20"/>
        </w:rPr>
        <w:t>článku</w:t>
      </w:r>
      <w:r w:rsidRPr="002C6511">
        <w:rPr>
          <w:rFonts w:ascii="Arial" w:hAnsi="Arial" w:cs="Arial"/>
          <w:sz w:val="20"/>
          <w:szCs w:val="20"/>
        </w:rPr>
        <w:t xml:space="preserve"> Zmluvy o dielo je súčasťou ceny za dodanie Diela v</w:t>
      </w:r>
      <w:r w:rsidR="002C6511">
        <w:rPr>
          <w:rFonts w:ascii="Arial" w:hAnsi="Arial" w:cs="Arial"/>
          <w:sz w:val="20"/>
          <w:szCs w:val="20"/>
        </w:rPr>
        <w:t>  súlade s čl.</w:t>
      </w:r>
      <w:r w:rsidRPr="002C6511">
        <w:rPr>
          <w:rFonts w:ascii="Arial" w:hAnsi="Arial" w:cs="Arial"/>
          <w:sz w:val="20"/>
          <w:szCs w:val="20"/>
        </w:rPr>
        <w:t xml:space="preserve"> </w:t>
      </w:r>
      <w:r w:rsidR="003E3013">
        <w:rPr>
          <w:rFonts w:ascii="Arial" w:hAnsi="Arial" w:cs="Arial"/>
          <w:sz w:val="20"/>
          <w:szCs w:val="20"/>
        </w:rPr>
        <w:fldChar w:fldCharType="begin"/>
      </w:r>
      <w:r w:rsidR="003E3013">
        <w:rPr>
          <w:rFonts w:ascii="Arial" w:hAnsi="Arial" w:cs="Arial"/>
          <w:sz w:val="20"/>
          <w:szCs w:val="20"/>
        </w:rPr>
        <w:instrText xml:space="preserve"> REF _Ref95810136 \r \h </w:instrText>
      </w:r>
      <w:r w:rsidR="003E3013">
        <w:rPr>
          <w:rFonts w:ascii="Arial" w:hAnsi="Arial" w:cs="Arial"/>
          <w:sz w:val="20"/>
          <w:szCs w:val="20"/>
        </w:rPr>
      </w:r>
      <w:r w:rsidR="003E3013">
        <w:rPr>
          <w:rFonts w:ascii="Arial" w:hAnsi="Arial" w:cs="Arial"/>
          <w:sz w:val="20"/>
          <w:szCs w:val="20"/>
        </w:rPr>
        <w:fldChar w:fldCharType="separate"/>
      </w:r>
      <w:r w:rsidR="003E3013">
        <w:rPr>
          <w:rFonts w:ascii="Arial" w:hAnsi="Arial" w:cs="Arial"/>
          <w:sz w:val="20"/>
          <w:szCs w:val="20"/>
        </w:rPr>
        <w:t>9</w:t>
      </w:r>
      <w:r w:rsidR="003E3013">
        <w:rPr>
          <w:rFonts w:ascii="Arial" w:hAnsi="Arial" w:cs="Arial"/>
          <w:sz w:val="20"/>
          <w:szCs w:val="20"/>
        </w:rPr>
        <w:fldChar w:fldCharType="end"/>
      </w:r>
      <w:r w:rsidRPr="002C6511">
        <w:rPr>
          <w:rFonts w:ascii="Arial" w:hAnsi="Arial" w:cs="Arial"/>
          <w:sz w:val="20"/>
          <w:szCs w:val="20"/>
        </w:rPr>
        <w:t xml:space="preserve"> tejto Zmluvy o dielo. V prípade pochybností o sume zodpovedajúcej cene licencie bude cena licencie výlučne na účely tejto Zmluvy o dielo zodpovedať </w:t>
      </w:r>
      <w:r w:rsidRPr="004F2DA3">
        <w:rPr>
          <w:rFonts w:ascii="Arial" w:hAnsi="Arial" w:cs="Arial"/>
          <w:b/>
          <w:sz w:val="20"/>
          <w:szCs w:val="20"/>
        </w:rPr>
        <w:t>10 %</w:t>
      </w:r>
      <w:r w:rsidRPr="002C6511">
        <w:rPr>
          <w:rFonts w:ascii="Arial" w:hAnsi="Arial" w:cs="Arial"/>
          <w:sz w:val="20"/>
          <w:szCs w:val="20"/>
        </w:rPr>
        <w:t xml:space="preserve"> </w:t>
      </w:r>
      <w:r w:rsidR="00A56632" w:rsidRPr="002C6511">
        <w:rPr>
          <w:rFonts w:ascii="Arial" w:hAnsi="Arial" w:cs="Arial"/>
          <w:sz w:val="20"/>
          <w:szCs w:val="20"/>
        </w:rPr>
        <w:t>Ceny</w:t>
      </w:r>
      <w:r w:rsidRPr="002C6511">
        <w:rPr>
          <w:rFonts w:ascii="Arial" w:hAnsi="Arial" w:cs="Arial"/>
          <w:sz w:val="20"/>
          <w:szCs w:val="20"/>
        </w:rPr>
        <w:t xml:space="preserve"> Diela.</w:t>
      </w:r>
    </w:p>
    <w:p w14:paraId="2B546DAE" w14:textId="598C7C0F" w:rsidR="00B9055A" w:rsidRPr="002C6511" w:rsidRDefault="00B9055A" w:rsidP="002C6511">
      <w:pPr>
        <w:pStyle w:val="MLOdsek"/>
        <w:spacing w:before="120" w:line="290" w:lineRule="auto"/>
        <w:ind w:left="567" w:hanging="567"/>
        <w:rPr>
          <w:rFonts w:ascii="Arial" w:hAnsi="Arial" w:cs="Arial"/>
          <w:sz w:val="20"/>
          <w:szCs w:val="20"/>
        </w:rPr>
      </w:pPr>
      <w:r w:rsidRPr="002C6511">
        <w:rPr>
          <w:rFonts w:ascii="Arial" w:hAnsi="Arial" w:cs="Arial"/>
          <w:sz w:val="20"/>
          <w:szCs w:val="20"/>
        </w:rPr>
        <w:t xml:space="preserve">Zmluvné strany výslovne </w:t>
      </w:r>
      <w:r w:rsidR="002C6511">
        <w:rPr>
          <w:rFonts w:ascii="Arial" w:hAnsi="Arial" w:cs="Arial"/>
          <w:sz w:val="20"/>
          <w:szCs w:val="20"/>
        </w:rPr>
        <w:t>deklarujú</w:t>
      </w:r>
      <w:r w:rsidRPr="002C6511">
        <w:rPr>
          <w:rFonts w:ascii="Arial" w:hAnsi="Arial" w:cs="Arial"/>
          <w:sz w:val="20"/>
          <w:szCs w:val="20"/>
        </w:rPr>
        <w:t>, že ak pri poskytovaní plnenia podľa tejto Zmluvy o dielo vznikne činnosťou Zhotoviteľ</w:t>
      </w:r>
      <w:r w:rsidR="00224D11" w:rsidRPr="002C6511">
        <w:rPr>
          <w:rFonts w:ascii="Arial" w:hAnsi="Arial" w:cs="Arial"/>
          <w:sz w:val="20"/>
          <w:szCs w:val="20"/>
        </w:rPr>
        <w:t>a</w:t>
      </w:r>
      <w:r w:rsidRPr="002C6511">
        <w:rPr>
          <w:rFonts w:ascii="Arial" w:hAnsi="Arial" w:cs="Arial"/>
          <w:sz w:val="20"/>
          <w:szCs w:val="20"/>
        </w:rPr>
        <w:t xml:space="preserve"> a Objednávateľa dielo spoluautorov a ak sa nedohodnú Zmluvné strany výslovne inak, bude sa mať za to, že Objednávateľ je oprávnený disponovať  majetkovými autorskými práva</w:t>
      </w:r>
      <w:r w:rsidR="005D7DD0" w:rsidRPr="002C6511">
        <w:rPr>
          <w:rFonts w:ascii="Arial" w:hAnsi="Arial" w:cs="Arial"/>
          <w:sz w:val="20"/>
          <w:szCs w:val="20"/>
        </w:rPr>
        <w:t>mi</w:t>
      </w:r>
      <w:r w:rsidRPr="002C6511">
        <w:rPr>
          <w:rFonts w:ascii="Arial" w:hAnsi="Arial" w:cs="Arial"/>
          <w:sz w:val="20"/>
          <w:szCs w:val="20"/>
        </w:rPr>
        <w:t xml:space="preserve"> k dielu spoluautorov tak, ako by bol ich výhradným disponentom a že Zhotoviteľ udelil Objednávateľovi súhlas k akejkoľvek zmene alebo inému zásahu do diela spoluautorov. Cena Diela podľa čl. </w:t>
      </w:r>
      <w:r w:rsidR="003E3013">
        <w:rPr>
          <w:rFonts w:ascii="Arial" w:hAnsi="Arial" w:cs="Arial"/>
          <w:sz w:val="20"/>
          <w:szCs w:val="20"/>
        </w:rPr>
        <w:fldChar w:fldCharType="begin"/>
      </w:r>
      <w:r w:rsidR="003E3013">
        <w:rPr>
          <w:rFonts w:ascii="Arial" w:hAnsi="Arial" w:cs="Arial"/>
          <w:sz w:val="20"/>
          <w:szCs w:val="20"/>
        </w:rPr>
        <w:instrText xml:space="preserve"> REF _Ref95810136 \r \h </w:instrText>
      </w:r>
      <w:r w:rsidR="003E3013">
        <w:rPr>
          <w:rFonts w:ascii="Arial" w:hAnsi="Arial" w:cs="Arial"/>
          <w:sz w:val="20"/>
          <w:szCs w:val="20"/>
        </w:rPr>
      </w:r>
      <w:r w:rsidR="003E3013">
        <w:rPr>
          <w:rFonts w:ascii="Arial" w:hAnsi="Arial" w:cs="Arial"/>
          <w:sz w:val="20"/>
          <w:szCs w:val="20"/>
        </w:rPr>
        <w:fldChar w:fldCharType="separate"/>
      </w:r>
      <w:r w:rsidR="003E3013">
        <w:rPr>
          <w:rFonts w:ascii="Arial" w:hAnsi="Arial" w:cs="Arial"/>
          <w:sz w:val="20"/>
          <w:szCs w:val="20"/>
        </w:rPr>
        <w:t>9</w:t>
      </w:r>
      <w:r w:rsidR="003E3013">
        <w:rPr>
          <w:rFonts w:ascii="Arial" w:hAnsi="Arial" w:cs="Arial"/>
          <w:sz w:val="20"/>
          <w:szCs w:val="20"/>
        </w:rPr>
        <w:fldChar w:fldCharType="end"/>
      </w:r>
      <w:r w:rsidRPr="002C6511">
        <w:rPr>
          <w:rFonts w:ascii="Arial" w:hAnsi="Arial" w:cs="Arial"/>
          <w:sz w:val="20"/>
          <w:szCs w:val="20"/>
        </w:rPr>
        <w:t xml:space="preserve"> tejto Zmluvy o dielo je stanovená so zohľadnením</w:t>
      </w:r>
      <w:r w:rsidR="00224D11" w:rsidRPr="002C6511">
        <w:rPr>
          <w:rFonts w:ascii="Arial" w:hAnsi="Arial" w:cs="Arial"/>
          <w:sz w:val="20"/>
          <w:szCs w:val="20"/>
        </w:rPr>
        <w:t xml:space="preserve"> tohto ustanovenia a Zhotoviteľovi</w:t>
      </w:r>
      <w:r w:rsidRPr="002C6511">
        <w:rPr>
          <w:rFonts w:ascii="Arial" w:hAnsi="Arial" w:cs="Arial"/>
          <w:sz w:val="20"/>
          <w:szCs w:val="20"/>
        </w:rPr>
        <w:t xml:space="preserve"> nevzniknú v prípade vytvorenia diela spoluautorov žiadne nové nároky na odmenu.</w:t>
      </w:r>
    </w:p>
    <w:p w14:paraId="61007677" w14:textId="3DAB70E5" w:rsidR="00B9055A" w:rsidRPr="002C6511" w:rsidRDefault="000F77E8" w:rsidP="002C6511">
      <w:pPr>
        <w:pStyle w:val="MLOdsek"/>
        <w:spacing w:before="120" w:line="290" w:lineRule="auto"/>
        <w:ind w:left="567" w:hanging="567"/>
        <w:rPr>
          <w:rFonts w:ascii="Arial" w:hAnsi="Arial" w:cs="Arial"/>
          <w:sz w:val="20"/>
          <w:szCs w:val="20"/>
        </w:rPr>
      </w:pPr>
      <w:r w:rsidRPr="002C6511">
        <w:rPr>
          <w:rFonts w:ascii="Arial" w:hAnsi="Arial" w:cs="Arial"/>
          <w:sz w:val="20"/>
          <w:szCs w:val="20"/>
        </w:rPr>
        <w:t>Ak sa Zmluvné strany nedohodnú inak</w:t>
      </w:r>
      <w:r w:rsidR="00B9055A" w:rsidRPr="002C6511">
        <w:rPr>
          <w:rFonts w:ascii="Arial" w:hAnsi="Arial" w:cs="Arial"/>
          <w:sz w:val="20"/>
          <w:szCs w:val="20"/>
        </w:rPr>
        <w:t xml:space="preserve">, Zhotoviteľ touto Zmluvou o dielo prevádza na Objednávateľa všetky osobitné práva zhotoviteľa databázy podľa § 135 ods. 1 Autorského zákona, ktoré </w:t>
      </w:r>
      <w:r w:rsidRPr="002C6511">
        <w:rPr>
          <w:rFonts w:ascii="Arial" w:hAnsi="Arial" w:cs="Arial"/>
          <w:sz w:val="20"/>
          <w:szCs w:val="20"/>
        </w:rPr>
        <w:t xml:space="preserve">má </w:t>
      </w:r>
      <w:r w:rsidR="00B9055A" w:rsidRPr="002C6511">
        <w:rPr>
          <w:rFonts w:ascii="Arial" w:hAnsi="Arial" w:cs="Arial"/>
          <w:sz w:val="20"/>
          <w:szCs w:val="20"/>
        </w:rPr>
        <w:t>Zhotoviteľ</w:t>
      </w:r>
      <w:r w:rsidRPr="002C6511">
        <w:rPr>
          <w:rFonts w:ascii="Arial" w:hAnsi="Arial" w:cs="Arial"/>
          <w:sz w:val="20"/>
          <w:szCs w:val="20"/>
        </w:rPr>
        <w:t>,</w:t>
      </w:r>
      <w:r w:rsidR="00B9055A" w:rsidRPr="002C6511">
        <w:rPr>
          <w:rFonts w:ascii="Arial" w:hAnsi="Arial" w:cs="Arial"/>
          <w:sz w:val="20"/>
          <w:szCs w:val="20"/>
        </w:rPr>
        <w:t xml:space="preserve"> ako zhotoviteľ databázy</w:t>
      </w:r>
      <w:r w:rsidRPr="002C6511">
        <w:rPr>
          <w:rFonts w:ascii="Arial" w:hAnsi="Arial" w:cs="Arial"/>
          <w:sz w:val="20"/>
          <w:szCs w:val="20"/>
        </w:rPr>
        <w:t>,</w:t>
      </w:r>
      <w:r w:rsidR="00B9055A" w:rsidRPr="002C6511">
        <w:rPr>
          <w:rFonts w:ascii="Arial" w:hAnsi="Arial" w:cs="Arial"/>
          <w:sz w:val="20"/>
          <w:szCs w:val="20"/>
        </w:rPr>
        <w:t xml:space="preserve"> k súčastiam plnenia predmetu </w:t>
      </w:r>
      <w:r w:rsidRPr="002C6511">
        <w:rPr>
          <w:rFonts w:ascii="Arial" w:hAnsi="Arial" w:cs="Arial"/>
          <w:sz w:val="20"/>
          <w:szCs w:val="20"/>
        </w:rPr>
        <w:t xml:space="preserve">tejto </w:t>
      </w:r>
      <w:r w:rsidR="00B9055A" w:rsidRPr="002C6511">
        <w:rPr>
          <w:rFonts w:ascii="Arial" w:hAnsi="Arial" w:cs="Arial"/>
          <w:sz w:val="20"/>
          <w:szCs w:val="20"/>
        </w:rPr>
        <w:t>Zmluvy dielo, ktoré sú databázou, a to v rozsahu uvedenom v tomto článku Zmluvy o dielo.</w:t>
      </w:r>
    </w:p>
    <w:p w14:paraId="69CD8D4B" w14:textId="18182B85" w:rsidR="00B9055A" w:rsidRPr="002C6511" w:rsidRDefault="00B9055A" w:rsidP="002C6511">
      <w:pPr>
        <w:pStyle w:val="MLOdsek"/>
        <w:spacing w:before="120" w:line="290" w:lineRule="auto"/>
        <w:ind w:left="567" w:hanging="567"/>
        <w:rPr>
          <w:rFonts w:ascii="Arial" w:hAnsi="Arial" w:cs="Arial"/>
          <w:sz w:val="20"/>
          <w:szCs w:val="20"/>
        </w:rPr>
      </w:pPr>
      <w:bookmarkStart w:id="73" w:name="_Ref95810170"/>
      <w:r w:rsidRPr="002C6511">
        <w:rPr>
          <w:rFonts w:ascii="Arial" w:hAnsi="Arial" w:cs="Arial"/>
          <w:sz w:val="20"/>
          <w:szCs w:val="20"/>
        </w:rPr>
        <w:t xml:space="preserve">Zmluvné strany sa dohodli, že pokiaľ Zhotoviteľ pri plnení Zmluvy o dielo, ako súčasť Diela použije (spravidla ich spracovaním) </w:t>
      </w:r>
      <w:r w:rsidR="005B6CC4" w:rsidRPr="002C6511">
        <w:rPr>
          <w:rFonts w:ascii="Arial" w:hAnsi="Arial" w:cs="Arial"/>
          <w:sz w:val="20"/>
          <w:szCs w:val="20"/>
        </w:rPr>
        <w:t xml:space="preserve"> SW 3. strany (vrátane prípadu ak poskytovateľom licencie</w:t>
      </w:r>
      <w:r w:rsidR="00E5797E" w:rsidRPr="002C6511">
        <w:rPr>
          <w:rFonts w:ascii="Arial" w:hAnsi="Arial" w:cs="Arial"/>
          <w:sz w:val="20"/>
          <w:szCs w:val="20"/>
        </w:rPr>
        <w:t xml:space="preserve"> k</w:t>
      </w:r>
      <w:r w:rsidR="002C6511">
        <w:rPr>
          <w:rFonts w:ascii="Arial" w:hAnsi="Arial" w:cs="Arial"/>
          <w:sz w:val="20"/>
          <w:szCs w:val="20"/>
        </w:rPr>
        <w:t xml:space="preserve"> SW 3. strany je Zhotoviteľ)</w:t>
      </w:r>
      <w:r w:rsidRPr="002C6511">
        <w:rPr>
          <w:rFonts w:ascii="Arial" w:hAnsi="Arial" w:cs="Arial"/>
          <w:sz w:val="20"/>
          <w:szCs w:val="20"/>
        </w:rPr>
        <w:t xml:space="preserve">, v takomto prípade udelí Objednávateľovi oprávnenie používať takýto </w:t>
      </w:r>
      <w:r w:rsidR="005B6CC4" w:rsidRPr="002C6511">
        <w:rPr>
          <w:rFonts w:ascii="Arial" w:hAnsi="Arial" w:cs="Arial"/>
          <w:sz w:val="20"/>
          <w:szCs w:val="20"/>
        </w:rPr>
        <w:t xml:space="preserve"> SW 3. strany </w:t>
      </w:r>
      <w:r w:rsidRPr="002C6511">
        <w:rPr>
          <w:rFonts w:ascii="Arial" w:hAnsi="Arial" w:cs="Arial"/>
          <w:sz w:val="20"/>
          <w:szCs w:val="20"/>
        </w:rPr>
        <w:t xml:space="preserve"> v súlade s osobitnými licenčnými podmienkami. Pre kvalifikovanie</w:t>
      </w:r>
      <w:r w:rsidR="00E5797E" w:rsidRPr="002C6511">
        <w:rPr>
          <w:rFonts w:ascii="Arial" w:hAnsi="Arial" w:cs="Arial"/>
          <w:sz w:val="20"/>
          <w:szCs w:val="20"/>
        </w:rPr>
        <w:t xml:space="preserve"> softvéru ako SW 3. strany </w:t>
      </w:r>
      <w:r w:rsidRPr="002C6511">
        <w:rPr>
          <w:rFonts w:ascii="Arial" w:hAnsi="Arial" w:cs="Arial"/>
          <w:sz w:val="20"/>
          <w:szCs w:val="20"/>
        </w:rPr>
        <w:t xml:space="preserve"> je nevyhnutné splniť jednu z podmienok:</w:t>
      </w:r>
      <w:bookmarkEnd w:id="73"/>
      <w:r w:rsidRPr="002C6511">
        <w:rPr>
          <w:rFonts w:ascii="Arial" w:hAnsi="Arial" w:cs="Arial"/>
          <w:sz w:val="20"/>
          <w:szCs w:val="20"/>
        </w:rPr>
        <w:t xml:space="preserve"> </w:t>
      </w:r>
    </w:p>
    <w:p w14:paraId="0DB25CD4" w14:textId="664D5799" w:rsidR="00B9055A" w:rsidRPr="002C6511" w:rsidRDefault="000F77E8" w:rsidP="002C6511">
      <w:pPr>
        <w:pStyle w:val="MLOdsek"/>
        <w:numPr>
          <w:ilvl w:val="2"/>
          <w:numId w:val="5"/>
        </w:numPr>
        <w:tabs>
          <w:tab w:val="clear" w:pos="1134"/>
        </w:tabs>
        <w:spacing w:before="120" w:line="290" w:lineRule="auto"/>
        <w:ind w:hanging="567"/>
        <w:rPr>
          <w:rFonts w:ascii="Arial" w:hAnsi="Arial" w:cs="Arial"/>
          <w:color w:val="000000" w:themeColor="text1"/>
          <w:sz w:val="20"/>
          <w:szCs w:val="20"/>
        </w:rPr>
      </w:pPr>
      <w:r w:rsidRPr="002C6511">
        <w:rPr>
          <w:rFonts w:ascii="Arial" w:hAnsi="Arial" w:cs="Arial"/>
          <w:color w:val="000000" w:themeColor="text1"/>
          <w:sz w:val="20"/>
          <w:szCs w:val="20"/>
        </w:rPr>
        <w:t xml:space="preserve">ide o </w:t>
      </w:r>
      <w:r w:rsidR="001F37E3" w:rsidRPr="002C6511">
        <w:rPr>
          <w:rFonts w:ascii="Arial" w:hAnsi="Arial" w:cs="Arial"/>
          <w:color w:val="000000" w:themeColor="text1"/>
          <w:sz w:val="20"/>
          <w:szCs w:val="20"/>
        </w:rPr>
        <w:t>P</w:t>
      </w:r>
      <w:r w:rsidRPr="002C6511">
        <w:rPr>
          <w:rFonts w:ascii="Arial" w:hAnsi="Arial" w:cs="Arial"/>
          <w:color w:val="000000" w:themeColor="text1"/>
          <w:sz w:val="20"/>
          <w:szCs w:val="20"/>
        </w:rPr>
        <w:t>reexistentný obchodne dostupný proprietárny SW</w:t>
      </w:r>
      <w:r w:rsidR="0091219A" w:rsidRPr="002C6511">
        <w:rPr>
          <w:rFonts w:ascii="Arial" w:hAnsi="Arial" w:cs="Arial"/>
          <w:color w:val="000000" w:themeColor="text1"/>
          <w:sz w:val="20"/>
          <w:szCs w:val="20"/>
        </w:rPr>
        <w:t>,</w:t>
      </w:r>
    </w:p>
    <w:p w14:paraId="0E9FD7AF" w14:textId="5866FD3F" w:rsidR="00B9055A" w:rsidRPr="002C6511" w:rsidRDefault="000F77E8" w:rsidP="002C6511">
      <w:pPr>
        <w:pStyle w:val="MLOdsek"/>
        <w:numPr>
          <w:ilvl w:val="2"/>
          <w:numId w:val="5"/>
        </w:numPr>
        <w:tabs>
          <w:tab w:val="clear" w:pos="1134"/>
        </w:tabs>
        <w:spacing w:before="120" w:line="290" w:lineRule="auto"/>
        <w:ind w:hanging="567"/>
        <w:rPr>
          <w:rFonts w:ascii="Arial" w:hAnsi="Arial" w:cs="Arial"/>
          <w:color w:val="000000" w:themeColor="text1"/>
          <w:sz w:val="20"/>
          <w:szCs w:val="20"/>
        </w:rPr>
      </w:pPr>
      <w:r w:rsidRPr="002C6511">
        <w:rPr>
          <w:rFonts w:ascii="Arial" w:hAnsi="Arial" w:cs="Arial"/>
          <w:color w:val="000000" w:themeColor="text1"/>
          <w:sz w:val="20"/>
          <w:szCs w:val="20"/>
        </w:rPr>
        <w:t xml:space="preserve">ide o </w:t>
      </w:r>
      <w:r w:rsidR="001F37E3" w:rsidRPr="002C6511">
        <w:rPr>
          <w:rFonts w:ascii="Arial" w:hAnsi="Arial" w:cs="Arial"/>
          <w:color w:val="000000" w:themeColor="text1"/>
          <w:sz w:val="20"/>
          <w:szCs w:val="20"/>
        </w:rPr>
        <w:t>P</w:t>
      </w:r>
      <w:r w:rsidRPr="002C6511">
        <w:rPr>
          <w:rFonts w:ascii="Arial" w:hAnsi="Arial" w:cs="Arial"/>
          <w:color w:val="000000" w:themeColor="text1"/>
          <w:sz w:val="20"/>
          <w:szCs w:val="20"/>
        </w:rPr>
        <w:t>reexistentný obch</w:t>
      </w:r>
      <w:r w:rsidR="00114CF7" w:rsidRPr="002C6511">
        <w:rPr>
          <w:rFonts w:ascii="Arial" w:hAnsi="Arial" w:cs="Arial"/>
          <w:color w:val="000000" w:themeColor="text1"/>
          <w:sz w:val="20"/>
          <w:szCs w:val="20"/>
        </w:rPr>
        <w:t>odne nedostupný proprietárny SW</w:t>
      </w:r>
      <w:r w:rsidR="005413C9">
        <w:rPr>
          <w:rFonts w:ascii="Arial" w:hAnsi="Arial" w:cs="Arial"/>
          <w:color w:val="000000" w:themeColor="text1"/>
          <w:sz w:val="20"/>
          <w:szCs w:val="20"/>
        </w:rPr>
        <w:t>,</w:t>
      </w:r>
    </w:p>
    <w:p w14:paraId="2521FD90" w14:textId="766765B7" w:rsidR="00B9055A" w:rsidRDefault="000F77E8" w:rsidP="002C6511">
      <w:pPr>
        <w:pStyle w:val="MLOdsek"/>
        <w:numPr>
          <w:ilvl w:val="2"/>
          <w:numId w:val="5"/>
        </w:numPr>
        <w:tabs>
          <w:tab w:val="clear" w:pos="1134"/>
        </w:tabs>
        <w:spacing w:before="120" w:line="290" w:lineRule="auto"/>
        <w:ind w:hanging="567"/>
        <w:rPr>
          <w:rFonts w:ascii="Arial" w:hAnsi="Arial" w:cs="Arial"/>
          <w:color w:val="000000" w:themeColor="text1"/>
          <w:sz w:val="20"/>
          <w:szCs w:val="20"/>
        </w:rPr>
      </w:pPr>
      <w:r w:rsidRPr="002C6511">
        <w:rPr>
          <w:rFonts w:ascii="Arial" w:hAnsi="Arial" w:cs="Arial"/>
          <w:sz w:val="20"/>
          <w:szCs w:val="20"/>
        </w:rPr>
        <w:t>ide</w:t>
      </w:r>
      <w:r w:rsidRPr="002C6511">
        <w:rPr>
          <w:rFonts w:ascii="Arial" w:hAnsi="Arial" w:cs="Arial"/>
          <w:color w:val="000000" w:themeColor="text1"/>
          <w:sz w:val="20"/>
          <w:szCs w:val="20"/>
        </w:rPr>
        <w:t xml:space="preserve"> o </w:t>
      </w:r>
      <w:r w:rsidR="001F37E3" w:rsidRPr="002C6511">
        <w:rPr>
          <w:rFonts w:ascii="Arial" w:hAnsi="Arial" w:cs="Arial"/>
          <w:color w:val="000000" w:themeColor="text1"/>
          <w:sz w:val="20"/>
          <w:szCs w:val="20"/>
        </w:rPr>
        <w:t>P</w:t>
      </w:r>
      <w:r w:rsidRPr="002C6511">
        <w:rPr>
          <w:rFonts w:ascii="Arial" w:hAnsi="Arial" w:cs="Arial"/>
          <w:color w:val="000000" w:themeColor="text1"/>
          <w:sz w:val="20"/>
          <w:szCs w:val="20"/>
        </w:rPr>
        <w:t>reexistentný open source SW</w:t>
      </w:r>
      <w:r w:rsidR="00114CF7" w:rsidRPr="002C6511">
        <w:rPr>
          <w:rFonts w:ascii="Arial" w:hAnsi="Arial" w:cs="Arial"/>
          <w:color w:val="000000" w:themeColor="text1"/>
          <w:sz w:val="20"/>
          <w:szCs w:val="20"/>
        </w:rPr>
        <w:t>.</w:t>
      </w:r>
    </w:p>
    <w:p w14:paraId="77B6081A" w14:textId="7DF5721C" w:rsidR="002C6511" w:rsidRPr="002C6511" w:rsidRDefault="002C6511" w:rsidP="002C6511">
      <w:pPr>
        <w:pStyle w:val="MLOdsek"/>
        <w:numPr>
          <w:ilvl w:val="0"/>
          <w:numId w:val="0"/>
        </w:numPr>
        <w:spacing w:before="120" w:line="290" w:lineRule="auto"/>
        <w:ind w:left="567"/>
        <w:rPr>
          <w:rFonts w:ascii="Arial" w:hAnsi="Arial" w:cs="Arial"/>
          <w:color w:val="000000" w:themeColor="text1"/>
          <w:sz w:val="20"/>
          <w:szCs w:val="20"/>
        </w:rPr>
      </w:pPr>
      <w:r>
        <w:rPr>
          <w:rFonts w:ascii="Arial" w:hAnsi="Arial" w:cs="Arial"/>
          <w:sz w:val="20"/>
          <w:szCs w:val="20"/>
        </w:rPr>
        <w:t>(ďalej len „</w:t>
      </w:r>
      <w:r w:rsidRPr="002C6511">
        <w:rPr>
          <w:rFonts w:ascii="Arial" w:hAnsi="Arial" w:cs="Arial"/>
          <w:b/>
          <w:i/>
          <w:sz w:val="20"/>
          <w:szCs w:val="20"/>
        </w:rPr>
        <w:t>preexistentný SW</w:t>
      </w:r>
      <w:r>
        <w:rPr>
          <w:rFonts w:ascii="Arial" w:hAnsi="Arial" w:cs="Arial"/>
          <w:sz w:val="20"/>
          <w:szCs w:val="20"/>
        </w:rPr>
        <w:t>“)</w:t>
      </w:r>
    </w:p>
    <w:p w14:paraId="11AF8F64" w14:textId="118A8931" w:rsidR="00B9055A" w:rsidRPr="002C6511" w:rsidRDefault="00B9055A" w:rsidP="002C6511">
      <w:pPr>
        <w:pStyle w:val="MLOdsek"/>
        <w:spacing w:before="120" w:line="290" w:lineRule="auto"/>
        <w:ind w:left="567" w:hanging="567"/>
        <w:rPr>
          <w:rFonts w:ascii="Arial" w:hAnsi="Arial" w:cs="Arial"/>
          <w:sz w:val="20"/>
          <w:szCs w:val="20"/>
        </w:rPr>
      </w:pPr>
      <w:r w:rsidRPr="002C6511">
        <w:rPr>
          <w:rFonts w:ascii="Arial" w:hAnsi="Arial" w:cs="Arial"/>
          <w:sz w:val="20"/>
          <w:szCs w:val="20"/>
        </w:rPr>
        <w:t xml:space="preserve">Špecifikácia preexistentných SW podľa bodu </w:t>
      </w:r>
      <w:r w:rsidR="003E3013">
        <w:rPr>
          <w:rFonts w:ascii="Arial" w:hAnsi="Arial" w:cs="Arial"/>
          <w:sz w:val="20"/>
          <w:szCs w:val="20"/>
        </w:rPr>
        <w:fldChar w:fldCharType="begin"/>
      </w:r>
      <w:r w:rsidR="003E3013">
        <w:rPr>
          <w:rFonts w:ascii="Arial" w:hAnsi="Arial" w:cs="Arial"/>
          <w:sz w:val="20"/>
          <w:szCs w:val="20"/>
        </w:rPr>
        <w:instrText xml:space="preserve"> REF _Ref95810170 \r \h </w:instrText>
      </w:r>
      <w:r w:rsidR="003E3013">
        <w:rPr>
          <w:rFonts w:ascii="Arial" w:hAnsi="Arial" w:cs="Arial"/>
          <w:sz w:val="20"/>
          <w:szCs w:val="20"/>
        </w:rPr>
      </w:r>
      <w:r w:rsidR="003E3013">
        <w:rPr>
          <w:rFonts w:ascii="Arial" w:hAnsi="Arial" w:cs="Arial"/>
          <w:sz w:val="20"/>
          <w:szCs w:val="20"/>
        </w:rPr>
        <w:fldChar w:fldCharType="separate"/>
      </w:r>
      <w:r w:rsidR="003E3013">
        <w:rPr>
          <w:rFonts w:ascii="Arial" w:hAnsi="Arial" w:cs="Arial"/>
          <w:sz w:val="20"/>
          <w:szCs w:val="20"/>
        </w:rPr>
        <w:t>11.9</w:t>
      </w:r>
      <w:r w:rsidR="003E3013">
        <w:rPr>
          <w:rFonts w:ascii="Arial" w:hAnsi="Arial" w:cs="Arial"/>
          <w:sz w:val="20"/>
          <w:szCs w:val="20"/>
        </w:rPr>
        <w:fldChar w:fldCharType="end"/>
      </w:r>
      <w:r w:rsidR="009D10F7">
        <w:rPr>
          <w:rFonts w:ascii="Arial" w:hAnsi="Arial" w:cs="Arial"/>
          <w:sz w:val="20"/>
          <w:szCs w:val="20"/>
        </w:rPr>
        <w:t xml:space="preserve"> </w:t>
      </w:r>
      <w:r w:rsidRPr="002C6511">
        <w:rPr>
          <w:rFonts w:ascii="Arial" w:hAnsi="Arial" w:cs="Arial"/>
          <w:sz w:val="20"/>
          <w:szCs w:val="20"/>
        </w:rPr>
        <w:t xml:space="preserve">písm. a) až c) tejto Zmluvy o dielo a ich licenčných podmienok, tvoriacich súčasť Diela podľa tejto Zmluvy o dielo tvoria </w:t>
      </w:r>
      <w:r w:rsidR="00EF7C75">
        <w:rPr>
          <w:rFonts w:ascii="Arial" w:hAnsi="Arial" w:cs="Arial"/>
          <w:sz w:val="20"/>
          <w:szCs w:val="20"/>
        </w:rPr>
        <w:t>p</w:t>
      </w:r>
      <w:r w:rsidRPr="00EF7C75">
        <w:rPr>
          <w:rFonts w:ascii="Arial" w:hAnsi="Arial" w:cs="Arial"/>
          <w:sz w:val="20"/>
          <w:szCs w:val="20"/>
        </w:rPr>
        <w:t>rílohu</w:t>
      </w:r>
      <w:r w:rsidRPr="004F2DA3">
        <w:rPr>
          <w:rFonts w:ascii="Arial" w:hAnsi="Arial" w:cs="Arial"/>
          <w:b/>
          <w:sz w:val="20"/>
          <w:szCs w:val="20"/>
        </w:rPr>
        <w:t xml:space="preserve"> </w:t>
      </w:r>
      <w:r w:rsidRPr="00EF7C75">
        <w:rPr>
          <w:rFonts w:ascii="Arial" w:hAnsi="Arial" w:cs="Arial"/>
          <w:sz w:val="20"/>
          <w:szCs w:val="20"/>
        </w:rPr>
        <w:t>č.</w:t>
      </w:r>
      <w:r w:rsidRPr="004F2DA3">
        <w:rPr>
          <w:rFonts w:ascii="Arial" w:hAnsi="Arial" w:cs="Arial"/>
          <w:b/>
          <w:sz w:val="20"/>
          <w:szCs w:val="20"/>
        </w:rPr>
        <w:t xml:space="preserve"> </w:t>
      </w:r>
      <w:r w:rsidR="009D10F7">
        <w:rPr>
          <w:rFonts w:ascii="Arial" w:hAnsi="Arial" w:cs="Arial"/>
          <w:sz w:val="20"/>
          <w:szCs w:val="20"/>
        </w:rPr>
        <w:t>6</w:t>
      </w:r>
      <w:r w:rsidR="002C6511" w:rsidRPr="00CF0220">
        <w:rPr>
          <w:rFonts w:ascii="Arial" w:hAnsi="Arial" w:cs="Arial"/>
          <w:b/>
          <w:sz w:val="20"/>
          <w:szCs w:val="20"/>
        </w:rPr>
        <w:t xml:space="preserve"> </w:t>
      </w:r>
      <w:r w:rsidR="002C6511">
        <w:rPr>
          <w:rFonts w:ascii="Arial" w:hAnsi="Arial" w:cs="Arial"/>
          <w:sz w:val="20"/>
          <w:szCs w:val="20"/>
        </w:rPr>
        <w:t xml:space="preserve"> </w:t>
      </w:r>
      <w:r w:rsidR="00334CD9" w:rsidRPr="002C6511">
        <w:rPr>
          <w:rFonts w:ascii="Arial" w:hAnsi="Arial" w:cs="Arial"/>
          <w:sz w:val="20"/>
          <w:szCs w:val="20"/>
        </w:rPr>
        <w:t>tejto Zmluvy o dielo</w:t>
      </w:r>
      <w:r w:rsidRPr="002C6511">
        <w:rPr>
          <w:rFonts w:ascii="Arial" w:hAnsi="Arial" w:cs="Arial"/>
          <w:sz w:val="20"/>
          <w:szCs w:val="20"/>
        </w:rPr>
        <w:t xml:space="preserve">. </w:t>
      </w:r>
      <w:r w:rsidR="000F77E8" w:rsidRPr="002C6511">
        <w:rPr>
          <w:rFonts w:ascii="Arial" w:hAnsi="Arial" w:cs="Arial"/>
          <w:sz w:val="20"/>
          <w:szCs w:val="20"/>
        </w:rPr>
        <w:t>Ak</w:t>
      </w:r>
      <w:r w:rsidRPr="002C6511">
        <w:rPr>
          <w:rFonts w:ascii="Arial" w:hAnsi="Arial" w:cs="Arial"/>
          <w:sz w:val="20"/>
          <w:szCs w:val="20"/>
        </w:rPr>
        <w:t xml:space="preserve"> licencie podľa prvej vety tohto </w:t>
      </w:r>
      <w:r w:rsidR="000F77E8" w:rsidRPr="002C6511">
        <w:rPr>
          <w:rFonts w:ascii="Arial" w:hAnsi="Arial" w:cs="Arial"/>
          <w:sz w:val="20"/>
          <w:szCs w:val="20"/>
        </w:rPr>
        <w:t xml:space="preserve">bodu </w:t>
      </w:r>
      <w:r w:rsidRPr="002C6511">
        <w:rPr>
          <w:rFonts w:ascii="Arial" w:hAnsi="Arial" w:cs="Arial"/>
          <w:sz w:val="20"/>
          <w:szCs w:val="20"/>
        </w:rPr>
        <w:t>stratia platnosť a účinnosť, Zhotoviteľ je povinný zabezpečiť kvalitatívne zodpovedajúci ekvivalent pôvodných licencií na obdobie platnosti a účinnosti tejto Zmluvy o dielo</w:t>
      </w:r>
      <w:r w:rsidR="000F77E8" w:rsidRPr="002C6511">
        <w:rPr>
          <w:rFonts w:ascii="Arial" w:hAnsi="Arial" w:cs="Arial"/>
          <w:sz w:val="20"/>
          <w:szCs w:val="20"/>
        </w:rPr>
        <w:t xml:space="preserve"> a obdobie trvania záručnej doby podľa bodu </w:t>
      </w:r>
      <w:r w:rsidR="003E3013">
        <w:rPr>
          <w:rFonts w:ascii="Arial" w:hAnsi="Arial" w:cs="Arial"/>
          <w:sz w:val="20"/>
          <w:szCs w:val="20"/>
        </w:rPr>
        <w:fldChar w:fldCharType="begin"/>
      </w:r>
      <w:r w:rsidR="003E3013">
        <w:rPr>
          <w:rFonts w:ascii="Arial" w:hAnsi="Arial" w:cs="Arial"/>
          <w:sz w:val="20"/>
          <w:szCs w:val="20"/>
        </w:rPr>
        <w:instrText xml:space="preserve"> REF _Ref95809457 \r \h </w:instrText>
      </w:r>
      <w:r w:rsidR="003E3013">
        <w:rPr>
          <w:rFonts w:ascii="Arial" w:hAnsi="Arial" w:cs="Arial"/>
          <w:sz w:val="20"/>
          <w:szCs w:val="20"/>
        </w:rPr>
      </w:r>
      <w:r w:rsidR="003E3013">
        <w:rPr>
          <w:rFonts w:ascii="Arial" w:hAnsi="Arial" w:cs="Arial"/>
          <w:sz w:val="20"/>
          <w:szCs w:val="20"/>
        </w:rPr>
        <w:fldChar w:fldCharType="separate"/>
      </w:r>
      <w:r w:rsidR="003E3013">
        <w:rPr>
          <w:rFonts w:ascii="Arial" w:hAnsi="Arial" w:cs="Arial"/>
          <w:sz w:val="20"/>
          <w:szCs w:val="20"/>
        </w:rPr>
        <w:t>8.2</w:t>
      </w:r>
      <w:r w:rsidR="003E3013">
        <w:rPr>
          <w:rFonts w:ascii="Arial" w:hAnsi="Arial" w:cs="Arial"/>
          <w:sz w:val="20"/>
          <w:szCs w:val="20"/>
        </w:rPr>
        <w:fldChar w:fldCharType="end"/>
      </w:r>
      <w:r w:rsidR="00EF7C75">
        <w:rPr>
          <w:rFonts w:ascii="Arial" w:hAnsi="Arial" w:cs="Arial"/>
          <w:sz w:val="20"/>
          <w:szCs w:val="20"/>
        </w:rPr>
        <w:t xml:space="preserve"> </w:t>
      </w:r>
      <w:r w:rsidR="000F77E8" w:rsidRPr="002C6511">
        <w:rPr>
          <w:rFonts w:ascii="Arial" w:hAnsi="Arial" w:cs="Arial"/>
          <w:sz w:val="20"/>
          <w:szCs w:val="20"/>
        </w:rPr>
        <w:t>tejto Zmluvy o dielo</w:t>
      </w:r>
      <w:r w:rsidRPr="002C6511">
        <w:rPr>
          <w:rFonts w:ascii="Arial" w:hAnsi="Arial" w:cs="Arial"/>
          <w:sz w:val="20"/>
          <w:szCs w:val="20"/>
        </w:rPr>
        <w:t>, a to takým spôsobom aby bol Objednávateľ  schopný zabezpečovať plynulú, bezpečnú a spoľahlivú prevádzku informačnej technológie verejnej správy (informačného systému)</w:t>
      </w:r>
      <w:r w:rsidR="001A3285" w:rsidRPr="002C6511">
        <w:rPr>
          <w:rFonts w:ascii="Arial" w:hAnsi="Arial" w:cs="Arial"/>
          <w:sz w:val="20"/>
          <w:szCs w:val="20"/>
        </w:rPr>
        <w:t>.</w:t>
      </w:r>
    </w:p>
    <w:p w14:paraId="171CAF78" w14:textId="4D98D98C" w:rsidR="00B9055A" w:rsidRPr="002C6511" w:rsidRDefault="00B9055A" w:rsidP="002C6511">
      <w:pPr>
        <w:pStyle w:val="MLOdsek"/>
        <w:spacing w:before="120" w:line="290" w:lineRule="auto"/>
        <w:ind w:left="567" w:hanging="567"/>
        <w:rPr>
          <w:rFonts w:ascii="Arial" w:hAnsi="Arial" w:cs="Arial"/>
          <w:sz w:val="20"/>
          <w:szCs w:val="20"/>
        </w:rPr>
      </w:pPr>
      <w:r w:rsidRPr="002C6511">
        <w:rPr>
          <w:rFonts w:ascii="Arial" w:hAnsi="Arial" w:cs="Arial"/>
          <w:sz w:val="20"/>
          <w:szCs w:val="20"/>
        </w:rPr>
        <w:t>Práva získané v rám</w:t>
      </w:r>
      <w:r w:rsidR="006D06D7" w:rsidRPr="002C6511">
        <w:rPr>
          <w:rFonts w:ascii="Arial" w:hAnsi="Arial" w:cs="Arial"/>
          <w:sz w:val="20"/>
          <w:szCs w:val="20"/>
        </w:rPr>
        <w:t>ci plnenia tejto Zmluvy o dielo</w:t>
      </w:r>
      <w:r w:rsidRPr="002C6511">
        <w:rPr>
          <w:rFonts w:ascii="Arial" w:hAnsi="Arial" w:cs="Arial"/>
          <w:sz w:val="20"/>
          <w:szCs w:val="20"/>
        </w:rPr>
        <w:t xml:space="preserve"> prechádzajú aj na prípadného právneho nástupcu Objednávateľa. Prípadná zmena v osobe Zhotoviteľa (napr. právne nástupníctvo) nebude mať vplyv na oprávnenia udelené v rámci tejto Zmluvy o dielo Zhotoviteľom Objednávateľovi.</w:t>
      </w:r>
    </w:p>
    <w:p w14:paraId="428454A7" w14:textId="0ABDDDC4" w:rsidR="00B9055A" w:rsidRPr="000A1D50" w:rsidRDefault="00B9055A" w:rsidP="000A1D50">
      <w:pPr>
        <w:pStyle w:val="MLOdsek"/>
        <w:spacing w:before="120" w:line="290" w:lineRule="auto"/>
        <w:ind w:left="567" w:hanging="567"/>
        <w:rPr>
          <w:rFonts w:ascii="Arial" w:hAnsi="Arial" w:cs="Arial"/>
          <w:sz w:val="20"/>
          <w:szCs w:val="20"/>
        </w:rPr>
      </w:pPr>
      <w:r w:rsidRPr="000A1D50">
        <w:rPr>
          <w:rFonts w:ascii="Arial" w:hAnsi="Arial" w:cs="Arial"/>
          <w:sz w:val="20"/>
          <w:szCs w:val="20"/>
        </w:rPr>
        <w:t xml:space="preserve">Zhotoviteľ sa zaväzuje samostatne zdokumentovať všetky využitia </w:t>
      </w:r>
      <w:r w:rsidR="009E16E1" w:rsidRPr="00EF7C75">
        <w:rPr>
          <w:rFonts w:ascii="Arial" w:hAnsi="Arial" w:cs="Arial"/>
          <w:sz w:val="20"/>
          <w:szCs w:val="20"/>
        </w:rPr>
        <w:t>P</w:t>
      </w:r>
      <w:r w:rsidRPr="00EF7C75">
        <w:rPr>
          <w:rFonts w:ascii="Arial" w:hAnsi="Arial" w:cs="Arial"/>
          <w:sz w:val="20"/>
          <w:szCs w:val="20"/>
        </w:rPr>
        <w:t xml:space="preserve">reexistentných </w:t>
      </w:r>
      <w:r w:rsidR="00E5797E" w:rsidRPr="00EF7C75">
        <w:rPr>
          <w:rFonts w:ascii="Arial" w:hAnsi="Arial" w:cs="Arial"/>
          <w:sz w:val="20"/>
          <w:szCs w:val="20"/>
        </w:rPr>
        <w:t xml:space="preserve">obchodne dostupných </w:t>
      </w:r>
      <w:r w:rsidRPr="00EF7C75">
        <w:rPr>
          <w:rFonts w:ascii="Arial" w:hAnsi="Arial" w:cs="Arial"/>
          <w:sz w:val="20"/>
          <w:szCs w:val="20"/>
        </w:rPr>
        <w:t>proprietár</w:t>
      </w:r>
      <w:r w:rsidR="00A679BE" w:rsidRPr="00EF7C75">
        <w:rPr>
          <w:rFonts w:ascii="Arial" w:hAnsi="Arial" w:cs="Arial"/>
          <w:sz w:val="20"/>
          <w:szCs w:val="20"/>
        </w:rPr>
        <w:t xml:space="preserve">nych </w:t>
      </w:r>
      <w:r w:rsidR="00E5797E" w:rsidRPr="00EF7C75">
        <w:rPr>
          <w:rFonts w:ascii="Arial" w:hAnsi="Arial" w:cs="Arial"/>
          <w:sz w:val="20"/>
          <w:szCs w:val="20"/>
        </w:rPr>
        <w:t xml:space="preserve">SW, </w:t>
      </w:r>
      <w:r w:rsidR="009E16E1" w:rsidRPr="00EF7C75">
        <w:rPr>
          <w:rFonts w:ascii="Arial" w:hAnsi="Arial" w:cs="Arial"/>
          <w:sz w:val="20"/>
          <w:szCs w:val="20"/>
        </w:rPr>
        <w:t>P</w:t>
      </w:r>
      <w:r w:rsidR="00E5797E" w:rsidRPr="00EF7C75">
        <w:rPr>
          <w:rFonts w:ascii="Arial" w:hAnsi="Arial" w:cs="Arial"/>
          <w:sz w:val="20"/>
          <w:szCs w:val="20"/>
        </w:rPr>
        <w:t xml:space="preserve">reexistentných obchodne nedostupných proprietárnych SW </w:t>
      </w:r>
      <w:r w:rsidR="00A679BE" w:rsidRPr="00EF7C75">
        <w:rPr>
          <w:rFonts w:ascii="Arial" w:hAnsi="Arial" w:cs="Arial"/>
          <w:sz w:val="20"/>
          <w:szCs w:val="20"/>
        </w:rPr>
        <w:t>a</w:t>
      </w:r>
      <w:r w:rsidR="009E16E1" w:rsidRPr="00EF7C75">
        <w:rPr>
          <w:rFonts w:ascii="Arial" w:hAnsi="Arial" w:cs="Arial"/>
          <w:sz w:val="20"/>
          <w:szCs w:val="20"/>
        </w:rPr>
        <w:t xml:space="preserve"> Preexistentných </w:t>
      </w:r>
      <w:r w:rsidR="00A679BE" w:rsidRPr="00EF7C75">
        <w:rPr>
          <w:rFonts w:ascii="Arial" w:hAnsi="Arial" w:cs="Arial"/>
          <w:sz w:val="20"/>
          <w:szCs w:val="20"/>
        </w:rPr>
        <w:t>open source SW</w:t>
      </w:r>
      <w:r w:rsidR="00EF7C75">
        <w:rPr>
          <w:rFonts w:ascii="Arial" w:hAnsi="Arial" w:cs="Arial"/>
          <w:b/>
          <w:sz w:val="20"/>
          <w:szCs w:val="20"/>
        </w:rPr>
        <w:t xml:space="preserve"> </w:t>
      </w:r>
      <w:r w:rsidRPr="000A1D50">
        <w:rPr>
          <w:rFonts w:ascii="Arial" w:hAnsi="Arial" w:cs="Arial"/>
          <w:sz w:val="20"/>
          <w:szCs w:val="20"/>
        </w:rPr>
        <w:t xml:space="preserve">a predložiť Objednávateľovi </w:t>
      </w:r>
      <w:r w:rsidR="00594D4A" w:rsidRPr="000A1D50">
        <w:rPr>
          <w:rFonts w:ascii="Arial" w:hAnsi="Arial" w:cs="Arial"/>
          <w:sz w:val="20"/>
          <w:szCs w:val="20"/>
        </w:rPr>
        <w:t xml:space="preserve">ich </w:t>
      </w:r>
      <w:r w:rsidRPr="000A1D50">
        <w:rPr>
          <w:rFonts w:ascii="Arial" w:hAnsi="Arial" w:cs="Arial"/>
          <w:sz w:val="20"/>
          <w:szCs w:val="20"/>
        </w:rPr>
        <w:t>ucelený prehľad v</w:t>
      </w:r>
      <w:r w:rsidR="000A1D50">
        <w:rPr>
          <w:rFonts w:ascii="Arial" w:hAnsi="Arial" w:cs="Arial"/>
          <w:sz w:val="20"/>
          <w:szCs w:val="20"/>
        </w:rPr>
        <w:t xml:space="preserve">rátane ich licenčných podmienok najneskôr v čase podpísania Záverečného akceptačného protokolu v zmysle </w:t>
      </w:r>
      <w:r w:rsidR="00000004">
        <w:rPr>
          <w:rFonts w:ascii="Arial" w:hAnsi="Arial" w:cs="Arial"/>
          <w:sz w:val="20"/>
          <w:szCs w:val="20"/>
        </w:rPr>
        <w:t>bodu</w:t>
      </w:r>
      <w:r w:rsidR="000A1D50">
        <w:rPr>
          <w:rFonts w:ascii="Arial" w:hAnsi="Arial" w:cs="Arial"/>
          <w:sz w:val="20"/>
          <w:szCs w:val="20"/>
        </w:rPr>
        <w:t xml:space="preserve"> </w:t>
      </w:r>
      <w:r w:rsidR="009D10F7">
        <w:rPr>
          <w:rFonts w:ascii="Arial" w:hAnsi="Arial" w:cs="Arial"/>
          <w:sz w:val="20"/>
          <w:szCs w:val="20"/>
        </w:rPr>
        <w:t xml:space="preserve">6.17 </w:t>
      </w:r>
      <w:r w:rsidR="000A1D50">
        <w:rPr>
          <w:rFonts w:ascii="Arial" w:hAnsi="Arial" w:cs="Arial"/>
          <w:sz w:val="20"/>
          <w:szCs w:val="20"/>
        </w:rPr>
        <w:t xml:space="preserve">tejto Zmluvy o dielo. </w:t>
      </w:r>
    </w:p>
    <w:p w14:paraId="69B05E23" w14:textId="0F5C6A3B" w:rsidR="00B9055A" w:rsidRPr="000A1D50" w:rsidRDefault="00B9055A" w:rsidP="000A1D50">
      <w:pPr>
        <w:pStyle w:val="MLOdsek"/>
        <w:spacing w:before="120" w:line="290" w:lineRule="auto"/>
        <w:ind w:left="567" w:hanging="567"/>
        <w:rPr>
          <w:rFonts w:ascii="Arial" w:hAnsi="Arial" w:cs="Arial"/>
          <w:sz w:val="20"/>
          <w:szCs w:val="20"/>
        </w:rPr>
      </w:pPr>
      <w:r w:rsidRPr="00EF7C75">
        <w:rPr>
          <w:rFonts w:ascii="Arial" w:hAnsi="Arial" w:cs="Arial"/>
          <w:sz w:val="20"/>
          <w:szCs w:val="20"/>
        </w:rPr>
        <w:lastRenderedPageBreak/>
        <w:t>Ak sú s použitím preexistentného SW, služieb podpory k ne</w:t>
      </w:r>
      <w:r w:rsidR="006D06D7" w:rsidRPr="00EF7C75">
        <w:rPr>
          <w:rFonts w:ascii="Arial" w:hAnsi="Arial" w:cs="Arial"/>
          <w:sz w:val="20"/>
          <w:szCs w:val="20"/>
        </w:rPr>
        <w:t xml:space="preserve">mu v rozsahu </w:t>
      </w:r>
      <w:r w:rsidR="00302B70" w:rsidRPr="00EF7C75">
        <w:rPr>
          <w:rFonts w:ascii="Arial" w:hAnsi="Arial" w:cs="Arial"/>
          <w:sz w:val="20"/>
          <w:szCs w:val="20"/>
        </w:rPr>
        <w:t xml:space="preserve">v </w:t>
      </w:r>
      <w:r w:rsidR="006D06D7" w:rsidRPr="00EF7C75">
        <w:rPr>
          <w:rFonts w:ascii="Arial" w:hAnsi="Arial" w:cs="Arial"/>
          <w:sz w:val="20"/>
          <w:szCs w:val="20"/>
        </w:rPr>
        <w:t>akom sú nevyhnutné</w:t>
      </w:r>
      <w:r w:rsidRPr="00EF7C75">
        <w:rPr>
          <w:rFonts w:ascii="Arial" w:hAnsi="Arial" w:cs="Arial"/>
          <w:sz w:val="20"/>
          <w:szCs w:val="20"/>
        </w:rPr>
        <w:t>, či iných súvisiacich plnení</w:t>
      </w:r>
      <w:r w:rsidR="00302B70" w:rsidRPr="00EF7C75">
        <w:rPr>
          <w:rFonts w:ascii="Arial" w:hAnsi="Arial" w:cs="Arial"/>
          <w:sz w:val="20"/>
          <w:szCs w:val="20"/>
        </w:rPr>
        <w:t>,</w:t>
      </w:r>
      <w:r w:rsidRPr="00EF7C75">
        <w:rPr>
          <w:rFonts w:ascii="Arial" w:hAnsi="Arial" w:cs="Arial"/>
          <w:sz w:val="20"/>
          <w:szCs w:val="20"/>
        </w:rPr>
        <w:t xml:space="preserve"> spojené akékoľvek poplatky</w:t>
      </w:r>
      <w:r w:rsidRPr="000A1D50">
        <w:rPr>
          <w:rFonts w:ascii="Arial" w:hAnsi="Arial" w:cs="Arial"/>
          <w:b/>
          <w:sz w:val="20"/>
          <w:szCs w:val="20"/>
        </w:rPr>
        <w:t>,</w:t>
      </w:r>
      <w:r w:rsidRPr="000A1D50">
        <w:rPr>
          <w:rFonts w:ascii="Arial" w:hAnsi="Arial" w:cs="Arial"/>
          <w:sz w:val="20"/>
          <w:szCs w:val="20"/>
        </w:rPr>
        <w:t xml:space="preserve"> je </w:t>
      </w:r>
      <w:r w:rsidR="006A2B62" w:rsidRPr="000A1D50">
        <w:rPr>
          <w:rFonts w:ascii="Arial" w:hAnsi="Arial" w:cs="Arial"/>
          <w:sz w:val="20"/>
          <w:szCs w:val="20"/>
        </w:rPr>
        <w:t>Zhotoviteľ</w:t>
      </w:r>
      <w:r w:rsidR="00216426" w:rsidRPr="000A1D50">
        <w:rPr>
          <w:rFonts w:ascii="Arial" w:hAnsi="Arial" w:cs="Arial"/>
          <w:sz w:val="20"/>
          <w:szCs w:val="20"/>
        </w:rPr>
        <w:t xml:space="preserve"> </w:t>
      </w:r>
      <w:r w:rsidRPr="000A1D50">
        <w:rPr>
          <w:rFonts w:ascii="Arial" w:hAnsi="Arial" w:cs="Arial"/>
          <w:sz w:val="20"/>
          <w:szCs w:val="20"/>
        </w:rPr>
        <w:t xml:space="preserve">povinný </w:t>
      </w:r>
      <w:r w:rsidR="006A2B62" w:rsidRPr="000A1D50">
        <w:rPr>
          <w:rFonts w:ascii="Arial" w:hAnsi="Arial" w:cs="Arial"/>
          <w:sz w:val="20"/>
          <w:szCs w:val="20"/>
        </w:rPr>
        <w:t xml:space="preserve">v súlade s bodom 9.4 </w:t>
      </w:r>
      <w:r w:rsidR="008256D5" w:rsidRPr="000A1D50">
        <w:rPr>
          <w:rFonts w:ascii="Arial" w:hAnsi="Arial" w:cs="Arial"/>
          <w:sz w:val="20"/>
          <w:szCs w:val="20"/>
        </w:rPr>
        <w:t xml:space="preserve">tejto Zmluvy o dielo </w:t>
      </w:r>
      <w:r w:rsidRPr="000A1D50">
        <w:rPr>
          <w:rFonts w:ascii="Arial" w:hAnsi="Arial" w:cs="Arial"/>
          <w:sz w:val="20"/>
          <w:szCs w:val="20"/>
        </w:rPr>
        <w:t>riadne uhradiť všetky tieto poplatky za celú dobu trvania Zmluvy</w:t>
      </w:r>
      <w:r w:rsidR="00216426" w:rsidRPr="000A1D50">
        <w:rPr>
          <w:rFonts w:ascii="Arial" w:hAnsi="Arial" w:cs="Arial"/>
          <w:sz w:val="20"/>
          <w:szCs w:val="20"/>
        </w:rPr>
        <w:t xml:space="preserve"> o</w:t>
      </w:r>
      <w:r w:rsidR="000A1D50">
        <w:rPr>
          <w:rFonts w:ascii="Arial" w:hAnsi="Arial" w:cs="Arial"/>
          <w:sz w:val="20"/>
          <w:szCs w:val="20"/>
        </w:rPr>
        <w:t> </w:t>
      </w:r>
      <w:r w:rsidR="00216426" w:rsidRPr="000A1D50">
        <w:rPr>
          <w:rFonts w:ascii="Arial" w:hAnsi="Arial" w:cs="Arial"/>
          <w:sz w:val="20"/>
          <w:szCs w:val="20"/>
        </w:rPr>
        <w:t>dielo</w:t>
      </w:r>
      <w:r w:rsidR="000A1D50">
        <w:rPr>
          <w:rFonts w:ascii="Arial" w:hAnsi="Arial" w:cs="Arial"/>
          <w:sz w:val="20"/>
          <w:szCs w:val="20"/>
        </w:rPr>
        <w:t xml:space="preserve"> a tiež počas obdobia trvania záručnej doby.</w:t>
      </w:r>
      <w:r w:rsidRPr="000A1D50">
        <w:rPr>
          <w:rFonts w:ascii="Arial" w:hAnsi="Arial" w:cs="Arial"/>
          <w:sz w:val="20"/>
          <w:szCs w:val="20"/>
        </w:rPr>
        <w:t xml:space="preserve"> </w:t>
      </w:r>
    </w:p>
    <w:p w14:paraId="2E184BE4" w14:textId="1E1A01EA" w:rsidR="00B9055A" w:rsidRPr="000A1D50" w:rsidRDefault="00B9055A" w:rsidP="000A1D50">
      <w:pPr>
        <w:pStyle w:val="MLOdsek"/>
        <w:spacing w:before="120" w:line="290" w:lineRule="auto"/>
        <w:ind w:left="567" w:hanging="567"/>
        <w:rPr>
          <w:rFonts w:ascii="Arial" w:hAnsi="Arial" w:cs="Arial"/>
          <w:sz w:val="20"/>
          <w:szCs w:val="20"/>
        </w:rPr>
      </w:pPr>
      <w:r w:rsidRPr="000A1D50">
        <w:rPr>
          <w:rFonts w:ascii="Arial" w:hAnsi="Arial" w:cs="Arial"/>
          <w:sz w:val="20"/>
          <w:szCs w:val="20"/>
        </w:rPr>
        <w:t xml:space="preserve">Zhotoviteľ v súlade </w:t>
      </w:r>
      <w:r w:rsidR="00216426" w:rsidRPr="000A1D50">
        <w:rPr>
          <w:rFonts w:ascii="Arial" w:hAnsi="Arial" w:cs="Arial"/>
          <w:sz w:val="20"/>
          <w:szCs w:val="20"/>
        </w:rPr>
        <w:t>s</w:t>
      </w:r>
      <w:r w:rsidR="000A1D50">
        <w:rPr>
          <w:rFonts w:ascii="Arial" w:hAnsi="Arial" w:cs="Arial"/>
          <w:sz w:val="20"/>
          <w:szCs w:val="20"/>
        </w:rPr>
        <w:t> </w:t>
      </w:r>
      <w:r w:rsidR="00216426" w:rsidRPr="000A1D50">
        <w:rPr>
          <w:rFonts w:ascii="Arial" w:hAnsi="Arial" w:cs="Arial"/>
          <w:sz w:val="20"/>
          <w:szCs w:val="20"/>
        </w:rPr>
        <w:t>čl</w:t>
      </w:r>
      <w:r w:rsidR="000A1D50">
        <w:rPr>
          <w:rFonts w:ascii="Arial" w:hAnsi="Arial" w:cs="Arial"/>
          <w:sz w:val="20"/>
          <w:szCs w:val="20"/>
        </w:rPr>
        <w:t xml:space="preserve">. </w:t>
      </w:r>
      <w:r w:rsidR="003E3013">
        <w:rPr>
          <w:rFonts w:ascii="Arial" w:hAnsi="Arial" w:cs="Arial"/>
          <w:sz w:val="20"/>
          <w:szCs w:val="20"/>
        </w:rPr>
        <w:fldChar w:fldCharType="begin"/>
      </w:r>
      <w:r w:rsidR="003E3013">
        <w:rPr>
          <w:rFonts w:ascii="Arial" w:hAnsi="Arial" w:cs="Arial"/>
          <w:sz w:val="20"/>
          <w:szCs w:val="20"/>
        </w:rPr>
        <w:instrText xml:space="preserve"> REF _Ref95810136 \r \h </w:instrText>
      </w:r>
      <w:r w:rsidR="003E3013">
        <w:rPr>
          <w:rFonts w:ascii="Arial" w:hAnsi="Arial" w:cs="Arial"/>
          <w:sz w:val="20"/>
          <w:szCs w:val="20"/>
        </w:rPr>
      </w:r>
      <w:r w:rsidR="003E3013">
        <w:rPr>
          <w:rFonts w:ascii="Arial" w:hAnsi="Arial" w:cs="Arial"/>
          <w:sz w:val="20"/>
          <w:szCs w:val="20"/>
        </w:rPr>
        <w:fldChar w:fldCharType="separate"/>
      </w:r>
      <w:r w:rsidR="003E3013">
        <w:rPr>
          <w:rFonts w:ascii="Arial" w:hAnsi="Arial" w:cs="Arial"/>
          <w:sz w:val="20"/>
          <w:szCs w:val="20"/>
        </w:rPr>
        <w:t>9</w:t>
      </w:r>
      <w:r w:rsidR="003E3013">
        <w:rPr>
          <w:rFonts w:ascii="Arial" w:hAnsi="Arial" w:cs="Arial"/>
          <w:sz w:val="20"/>
          <w:szCs w:val="20"/>
        </w:rPr>
        <w:fldChar w:fldCharType="end"/>
      </w:r>
      <w:r w:rsidRPr="000A1D50">
        <w:rPr>
          <w:rFonts w:ascii="Arial" w:hAnsi="Arial" w:cs="Arial"/>
          <w:sz w:val="20"/>
          <w:szCs w:val="20"/>
        </w:rPr>
        <w:t xml:space="preserve"> </w:t>
      </w:r>
      <w:r w:rsidR="000F516A" w:rsidRPr="000A1D50">
        <w:rPr>
          <w:rFonts w:ascii="Arial" w:hAnsi="Arial" w:cs="Arial"/>
          <w:sz w:val="20"/>
          <w:szCs w:val="20"/>
        </w:rPr>
        <w:t xml:space="preserve">tejto </w:t>
      </w:r>
      <w:r w:rsidR="00216426" w:rsidRPr="000A1D50">
        <w:rPr>
          <w:rFonts w:ascii="Arial" w:hAnsi="Arial" w:cs="Arial"/>
          <w:sz w:val="20"/>
          <w:szCs w:val="20"/>
        </w:rPr>
        <w:t xml:space="preserve">Zmluvy o dielo </w:t>
      </w:r>
      <w:r w:rsidRPr="000A1D50">
        <w:rPr>
          <w:rFonts w:ascii="Arial" w:hAnsi="Arial" w:cs="Arial"/>
          <w:sz w:val="20"/>
          <w:szCs w:val="20"/>
        </w:rPr>
        <w:t>zodpovedá za úhradu licenčných poplatkov za použitie preexistentného SW a súvisiacich služieb podpory a iných plnení.</w:t>
      </w:r>
    </w:p>
    <w:p w14:paraId="7524483C" w14:textId="391CF3F1" w:rsidR="00B9055A" w:rsidRPr="000A1D50" w:rsidRDefault="00CA5231" w:rsidP="000A1D50">
      <w:pPr>
        <w:pStyle w:val="MLOdsek"/>
        <w:spacing w:before="120" w:line="290" w:lineRule="auto"/>
        <w:ind w:left="567" w:hanging="567"/>
        <w:rPr>
          <w:rFonts w:ascii="Arial" w:hAnsi="Arial" w:cs="Arial"/>
          <w:sz w:val="20"/>
          <w:szCs w:val="20"/>
        </w:rPr>
      </w:pPr>
      <w:r w:rsidRPr="000A1D50">
        <w:rPr>
          <w:rFonts w:ascii="Arial" w:eastAsia="Calibri" w:hAnsi="Arial" w:cs="Arial"/>
          <w:color w:val="000000"/>
          <w:sz w:val="20"/>
          <w:szCs w:val="20"/>
        </w:rPr>
        <w:t xml:space="preserve">Ak </w:t>
      </w:r>
      <w:r w:rsidR="00B9055A" w:rsidRPr="000A1D50">
        <w:rPr>
          <w:rFonts w:ascii="Arial" w:eastAsia="Calibri" w:hAnsi="Arial" w:cs="Arial"/>
          <w:color w:val="000000"/>
          <w:sz w:val="20"/>
          <w:szCs w:val="20"/>
        </w:rPr>
        <w:t xml:space="preserve">pri zhotovení Diela vznikne alebo sa stane jeho súčasťou počítačový program neuvedený v </w:t>
      </w:r>
      <w:r w:rsidR="00EF7C75">
        <w:rPr>
          <w:rFonts w:ascii="Arial" w:eastAsia="Calibri" w:hAnsi="Arial" w:cs="Arial"/>
          <w:color w:val="000000"/>
          <w:sz w:val="20"/>
          <w:szCs w:val="20"/>
        </w:rPr>
        <w:t>p</w:t>
      </w:r>
      <w:r w:rsidR="00AA3EEF" w:rsidRPr="00B26DD7">
        <w:rPr>
          <w:rFonts w:ascii="Arial" w:eastAsia="Calibri" w:hAnsi="Arial" w:cs="Arial"/>
          <w:color w:val="000000"/>
          <w:sz w:val="20"/>
          <w:szCs w:val="20"/>
        </w:rPr>
        <w:t>rílohe č.</w:t>
      </w:r>
      <w:r w:rsidR="00AA3EEF" w:rsidRPr="000A1D50">
        <w:rPr>
          <w:rFonts w:ascii="Arial" w:eastAsia="Calibri" w:hAnsi="Arial" w:cs="Arial"/>
          <w:color w:val="000000"/>
          <w:sz w:val="20"/>
          <w:szCs w:val="20"/>
          <w:highlight w:val="yellow"/>
        </w:rPr>
        <w:t xml:space="preserve"> </w:t>
      </w:r>
      <w:r w:rsidR="009D10F7">
        <w:rPr>
          <w:rFonts w:ascii="Arial" w:hAnsi="Arial" w:cs="Arial"/>
          <w:sz w:val="20"/>
          <w:szCs w:val="20"/>
        </w:rPr>
        <w:t>6</w:t>
      </w:r>
      <w:r w:rsidR="000A1D50">
        <w:rPr>
          <w:rFonts w:ascii="Arial" w:hAnsi="Arial" w:cs="Arial"/>
          <w:sz w:val="20"/>
          <w:szCs w:val="20"/>
        </w:rPr>
        <w:t xml:space="preserve"> </w:t>
      </w:r>
      <w:r w:rsidR="00334CD9" w:rsidRPr="000A1D50">
        <w:rPr>
          <w:rFonts w:ascii="Arial" w:hAnsi="Arial" w:cs="Arial"/>
          <w:sz w:val="20"/>
          <w:szCs w:val="20"/>
        </w:rPr>
        <w:t>tejto Zmluvy o dielo</w:t>
      </w:r>
      <w:r w:rsidR="00334CD9" w:rsidRPr="000A1D50">
        <w:rPr>
          <w:rFonts w:ascii="Arial" w:eastAsia="Calibri" w:hAnsi="Arial" w:cs="Arial"/>
          <w:color w:val="000000"/>
          <w:sz w:val="20"/>
          <w:szCs w:val="20"/>
        </w:rPr>
        <w:t xml:space="preserve"> </w:t>
      </w:r>
      <w:r w:rsidR="00B9055A" w:rsidRPr="000A1D50">
        <w:rPr>
          <w:rFonts w:ascii="Arial" w:eastAsia="Calibri" w:hAnsi="Arial" w:cs="Arial"/>
          <w:color w:val="000000"/>
          <w:sz w:val="20"/>
          <w:szCs w:val="20"/>
        </w:rPr>
        <w:t xml:space="preserve">a Objednávateľ takéto Dielo akceptuje podpisom Záverečného akceptačného protokolu, vzťahujú sa aj na tento počítačový program ustanovenia </w:t>
      </w:r>
      <w:r w:rsidR="00B231ED" w:rsidRPr="000A1D50">
        <w:rPr>
          <w:rFonts w:ascii="Arial" w:eastAsia="Calibri" w:hAnsi="Arial" w:cs="Arial"/>
          <w:color w:val="000000"/>
          <w:sz w:val="20"/>
          <w:szCs w:val="20"/>
        </w:rPr>
        <w:t xml:space="preserve">tohto článku v celom rozsahu podľa charakteru počítačového programu dodaného v zmysle tejto Zmluvy o dielo. </w:t>
      </w:r>
    </w:p>
    <w:p w14:paraId="678A9F36" w14:textId="26C7297D" w:rsidR="00B9055A" w:rsidRPr="000A1D50" w:rsidRDefault="00E5797E" w:rsidP="000A1D50">
      <w:pPr>
        <w:pStyle w:val="MLOdsek"/>
        <w:spacing w:before="120" w:line="290" w:lineRule="auto"/>
        <w:ind w:left="567" w:hanging="567"/>
        <w:rPr>
          <w:rFonts w:ascii="Arial" w:hAnsi="Arial" w:cs="Arial"/>
          <w:sz w:val="20"/>
          <w:szCs w:val="20"/>
        </w:rPr>
      </w:pPr>
      <w:r w:rsidRPr="000A1D50">
        <w:rPr>
          <w:rFonts w:ascii="Arial" w:eastAsia="Calibri" w:hAnsi="Arial" w:cs="Arial"/>
          <w:color w:val="000000"/>
          <w:sz w:val="20"/>
          <w:szCs w:val="20"/>
        </w:rPr>
        <w:t>SW, ktoré sú počítačovým programom</w:t>
      </w:r>
      <w:r w:rsidR="009E16E1" w:rsidRPr="000A1D50">
        <w:rPr>
          <w:rFonts w:ascii="Arial" w:eastAsia="Calibri" w:hAnsi="Arial" w:cs="Arial"/>
          <w:color w:val="000000"/>
          <w:sz w:val="20"/>
          <w:szCs w:val="20"/>
        </w:rPr>
        <w:t>, P</w:t>
      </w:r>
      <w:r w:rsidR="00B9055A" w:rsidRPr="000A1D50">
        <w:rPr>
          <w:rFonts w:ascii="Arial" w:eastAsia="Calibri" w:hAnsi="Arial" w:cs="Arial"/>
          <w:color w:val="000000"/>
          <w:sz w:val="20"/>
          <w:szCs w:val="20"/>
        </w:rPr>
        <w:t>reexistentné</w:t>
      </w:r>
      <w:r w:rsidRPr="000A1D50">
        <w:rPr>
          <w:rFonts w:ascii="Arial" w:eastAsia="Calibri" w:hAnsi="Arial" w:cs="Arial"/>
          <w:color w:val="000000"/>
          <w:sz w:val="20"/>
          <w:szCs w:val="20"/>
        </w:rPr>
        <w:t xml:space="preserve"> obchodne dostupné</w:t>
      </w:r>
      <w:r w:rsidR="00B9055A" w:rsidRPr="000A1D50">
        <w:rPr>
          <w:rFonts w:ascii="Arial" w:eastAsia="Calibri" w:hAnsi="Arial" w:cs="Arial"/>
          <w:color w:val="000000"/>
          <w:sz w:val="20"/>
          <w:szCs w:val="20"/>
        </w:rPr>
        <w:t xml:space="preserve"> proprietárne SW</w:t>
      </w:r>
      <w:r w:rsidR="009E16E1" w:rsidRPr="000A1D50">
        <w:rPr>
          <w:rFonts w:ascii="Arial" w:eastAsia="Calibri" w:hAnsi="Arial" w:cs="Arial"/>
          <w:color w:val="000000"/>
          <w:sz w:val="20"/>
          <w:szCs w:val="20"/>
        </w:rPr>
        <w:t>, P</w:t>
      </w:r>
      <w:r w:rsidRPr="000A1D50">
        <w:rPr>
          <w:rFonts w:ascii="Arial" w:eastAsia="Calibri" w:hAnsi="Arial" w:cs="Arial"/>
          <w:color w:val="000000"/>
          <w:sz w:val="20"/>
          <w:szCs w:val="20"/>
        </w:rPr>
        <w:t>reexistentné obchodne nedostupné proprietárne SW</w:t>
      </w:r>
      <w:r w:rsidR="009E16E1" w:rsidRPr="000A1D50">
        <w:rPr>
          <w:rFonts w:ascii="Arial" w:eastAsia="Calibri" w:hAnsi="Arial" w:cs="Arial"/>
          <w:color w:val="000000"/>
          <w:sz w:val="20"/>
          <w:szCs w:val="20"/>
        </w:rPr>
        <w:t xml:space="preserve"> alebo P</w:t>
      </w:r>
      <w:r w:rsidR="00B9055A" w:rsidRPr="000A1D50">
        <w:rPr>
          <w:rFonts w:ascii="Arial" w:eastAsia="Calibri" w:hAnsi="Arial" w:cs="Arial"/>
          <w:color w:val="000000"/>
          <w:sz w:val="20"/>
          <w:szCs w:val="20"/>
        </w:rPr>
        <w:t xml:space="preserve">reexistentné open source </w:t>
      </w:r>
      <w:r w:rsidRPr="000A1D50">
        <w:rPr>
          <w:rFonts w:ascii="Arial" w:eastAsia="Calibri" w:hAnsi="Arial" w:cs="Arial"/>
          <w:color w:val="000000"/>
          <w:sz w:val="20"/>
          <w:szCs w:val="20"/>
        </w:rPr>
        <w:t xml:space="preserve">SW </w:t>
      </w:r>
      <w:r w:rsidR="00B9055A" w:rsidRPr="000A1D50">
        <w:rPr>
          <w:rFonts w:ascii="Arial" w:eastAsia="Calibri" w:hAnsi="Arial" w:cs="Arial"/>
          <w:color w:val="000000"/>
          <w:sz w:val="20"/>
          <w:szCs w:val="20"/>
        </w:rPr>
        <w:t xml:space="preserve">iné ako uvedené v </w:t>
      </w:r>
      <w:r w:rsidR="00EF7C75">
        <w:rPr>
          <w:rFonts w:ascii="Arial" w:eastAsia="Calibri" w:hAnsi="Arial" w:cs="Arial"/>
          <w:color w:val="000000"/>
          <w:sz w:val="20"/>
          <w:szCs w:val="20"/>
        </w:rPr>
        <w:t>p</w:t>
      </w:r>
      <w:r w:rsidR="00AA3EEF" w:rsidRPr="004F2DA3">
        <w:rPr>
          <w:rFonts w:ascii="Arial" w:eastAsia="Calibri" w:hAnsi="Arial" w:cs="Arial"/>
          <w:color w:val="000000"/>
          <w:sz w:val="20"/>
          <w:szCs w:val="20"/>
        </w:rPr>
        <w:t xml:space="preserve">rílohe </w:t>
      </w:r>
      <w:r w:rsidR="00AA3EEF" w:rsidRPr="005B0F21">
        <w:rPr>
          <w:rFonts w:ascii="Arial" w:eastAsia="Calibri" w:hAnsi="Arial" w:cs="Arial"/>
          <w:color w:val="000000"/>
          <w:sz w:val="20"/>
          <w:szCs w:val="20"/>
        </w:rPr>
        <w:t xml:space="preserve">č. </w:t>
      </w:r>
      <w:r w:rsidR="009D10F7" w:rsidRPr="005B0F21">
        <w:rPr>
          <w:rFonts w:ascii="Arial" w:hAnsi="Arial" w:cs="Arial"/>
          <w:sz w:val="20"/>
          <w:szCs w:val="20"/>
        </w:rPr>
        <w:t>6</w:t>
      </w:r>
      <w:r w:rsidR="000A1D50" w:rsidRPr="005B0F21">
        <w:rPr>
          <w:rFonts w:ascii="Arial" w:hAnsi="Arial" w:cs="Arial"/>
          <w:sz w:val="20"/>
          <w:szCs w:val="20"/>
        </w:rPr>
        <w:t>]</w:t>
      </w:r>
      <w:r w:rsidR="00334CD9" w:rsidRPr="005B0F21">
        <w:rPr>
          <w:rFonts w:ascii="Arial" w:eastAsia="Calibri" w:hAnsi="Arial" w:cs="Arial"/>
          <w:color w:val="000000"/>
          <w:sz w:val="20"/>
          <w:szCs w:val="20"/>
        </w:rPr>
        <w:t xml:space="preserve"> </w:t>
      </w:r>
      <w:r w:rsidR="00334CD9" w:rsidRPr="005B0F21">
        <w:rPr>
          <w:rFonts w:ascii="Arial" w:hAnsi="Arial" w:cs="Arial"/>
          <w:sz w:val="20"/>
          <w:szCs w:val="20"/>
        </w:rPr>
        <w:t>tejto Zmluvy o dielo</w:t>
      </w:r>
      <w:r w:rsidR="00B9055A" w:rsidRPr="005B0F21">
        <w:rPr>
          <w:rFonts w:ascii="Arial" w:eastAsia="Calibri" w:hAnsi="Arial" w:cs="Arial"/>
          <w:color w:val="000000"/>
          <w:sz w:val="20"/>
          <w:szCs w:val="20"/>
        </w:rPr>
        <w:t xml:space="preserve"> je možné urobiť súčasťou Diela len na základe predchádzajúceho písomného súhlasu</w:t>
      </w:r>
      <w:r w:rsidR="00B9055A" w:rsidRPr="000A1D50">
        <w:rPr>
          <w:rFonts w:ascii="Arial" w:eastAsia="Calibri" w:hAnsi="Arial" w:cs="Arial"/>
          <w:color w:val="000000"/>
          <w:sz w:val="20"/>
          <w:szCs w:val="20"/>
        </w:rPr>
        <w:t xml:space="preserve"> Objednávateľa.</w:t>
      </w:r>
      <w:bookmarkEnd w:id="69"/>
    </w:p>
    <w:p w14:paraId="40699A27" w14:textId="794F0767" w:rsidR="004453EC" w:rsidRPr="000A1D50" w:rsidRDefault="00622A4A" w:rsidP="000A1D50">
      <w:pPr>
        <w:pStyle w:val="MLNadpislnku"/>
        <w:tabs>
          <w:tab w:val="clear" w:pos="878"/>
        </w:tabs>
        <w:spacing w:before="360" w:after="240" w:line="290" w:lineRule="auto"/>
        <w:ind w:left="567" w:hanging="567"/>
        <w:jc w:val="both"/>
        <w:rPr>
          <w:rFonts w:ascii="Arial" w:hAnsi="Arial" w:cs="Arial"/>
          <w:sz w:val="20"/>
          <w:szCs w:val="20"/>
        </w:rPr>
      </w:pPr>
      <w:bookmarkStart w:id="74" w:name="_Ref95807144"/>
      <w:r w:rsidRPr="000A1D50">
        <w:rPr>
          <w:rFonts w:ascii="Arial" w:hAnsi="Arial" w:cs="Arial"/>
          <w:sz w:val="20"/>
          <w:szCs w:val="20"/>
        </w:rPr>
        <w:t>OCHRANA DÔVERNÝCH INFORMÁCIÍ A OSOBNÝCH ÚDAJOV</w:t>
      </w:r>
      <w:bookmarkEnd w:id="74"/>
    </w:p>
    <w:p w14:paraId="2F6926B8" w14:textId="7B4B4442" w:rsidR="000924DF" w:rsidRPr="002F18D4" w:rsidRDefault="00F83FEB" w:rsidP="002F18D4">
      <w:pPr>
        <w:pStyle w:val="MLOdsek"/>
        <w:spacing w:before="120" w:line="290" w:lineRule="auto"/>
        <w:ind w:left="567" w:hanging="567"/>
        <w:rPr>
          <w:rFonts w:ascii="Arial" w:hAnsi="Arial" w:cs="Arial"/>
          <w:sz w:val="20"/>
          <w:szCs w:val="20"/>
        </w:rPr>
      </w:pPr>
      <w:r w:rsidRPr="002F18D4">
        <w:rPr>
          <w:rFonts w:ascii="Arial" w:eastAsia="Calibri" w:hAnsi="Arial" w:cs="Arial"/>
          <w:sz w:val="20"/>
          <w:szCs w:val="20"/>
          <w:lang w:eastAsia="en-US"/>
        </w:rPr>
        <w:t>Ak</w:t>
      </w:r>
      <w:r w:rsidR="009D7598" w:rsidRPr="002F18D4">
        <w:rPr>
          <w:rFonts w:ascii="Arial" w:eastAsia="Calibri" w:hAnsi="Arial" w:cs="Arial"/>
          <w:sz w:val="20"/>
          <w:szCs w:val="20"/>
          <w:lang w:eastAsia="en-US"/>
        </w:rPr>
        <w:t xml:space="preserve"> </w:t>
      </w:r>
      <w:r w:rsidR="00453BAF" w:rsidRPr="002F18D4">
        <w:rPr>
          <w:rFonts w:ascii="Arial" w:eastAsia="Calibri" w:hAnsi="Arial" w:cs="Arial"/>
          <w:sz w:val="20"/>
          <w:szCs w:val="20"/>
          <w:lang w:eastAsia="en-US"/>
        </w:rPr>
        <w:t>Zhotoviteľ</w:t>
      </w:r>
      <w:r w:rsidR="009D7598" w:rsidRPr="002F18D4">
        <w:rPr>
          <w:rFonts w:ascii="Arial" w:eastAsia="Calibri" w:hAnsi="Arial" w:cs="Arial"/>
          <w:sz w:val="20"/>
          <w:szCs w:val="20"/>
          <w:lang w:eastAsia="en-US"/>
        </w:rPr>
        <w:t xml:space="preserve"> pri plnení predmetu Zmluvy</w:t>
      </w:r>
      <w:r w:rsidR="009A56C3" w:rsidRPr="002F18D4">
        <w:rPr>
          <w:rFonts w:ascii="Arial" w:eastAsia="Calibri" w:hAnsi="Arial" w:cs="Arial"/>
          <w:sz w:val="20"/>
          <w:szCs w:val="20"/>
          <w:lang w:eastAsia="en-US"/>
        </w:rPr>
        <w:t xml:space="preserve"> o dielo</w:t>
      </w:r>
      <w:r w:rsidR="009D7598" w:rsidRPr="002F18D4">
        <w:rPr>
          <w:rFonts w:ascii="Arial" w:eastAsia="Calibri" w:hAnsi="Arial" w:cs="Arial"/>
          <w:sz w:val="20"/>
          <w:szCs w:val="20"/>
          <w:lang w:eastAsia="en-US"/>
        </w:rPr>
        <w:t xml:space="preserve"> </w:t>
      </w:r>
      <w:r w:rsidR="00204C49" w:rsidRPr="002F18D4">
        <w:rPr>
          <w:rFonts w:ascii="Arial" w:eastAsia="Calibri" w:hAnsi="Arial" w:cs="Arial"/>
          <w:sz w:val="20"/>
          <w:szCs w:val="20"/>
          <w:lang w:eastAsia="en-US"/>
        </w:rPr>
        <w:t>bude</w:t>
      </w:r>
      <w:r w:rsidR="009D7598" w:rsidRPr="002F18D4">
        <w:rPr>
          <w:rFonts w:ascii="Arial" w:eastAsia="Calibri" w:hAnsi="Arial" w:cs="Arial"/>
          <w:sz w:val="20"/>
          <w:szCs w:val="20"/>
          <w:lang w:eastAsia="en-US"/>
        </w:rPr>
        <w:t xml:space="preserve"> spracúvať v mene Objednávateľa osobné údaje dotknutých osôb, a teda </w:t>
      </w:r>
      <w:r w:rsidR="00204C49" w:rsidRPr="002F18D4">
        <w:rPr>
          <w:rFonts w:ascii="Arial" w:eastAsia="Calibri" w:hAnsi="Arial" w:cs="Arial"/>
          <w:sz w:val="20"/>
          <w:szCs w:val="20"/>
          <w:lang w:eastAsia="en-US"/>
        </w:rPr>
        <w:t>bude</w:t>
      </w:r>
      <w:r w:rsidR="009D7598" w:rsidRPr="002F18D4">
        <w:rPr>
          <w:rFonts w:ascii="Arial" w:eastAsia="Calibri" w:hAnsi="Arial" w:cs="Arial"/>
          <w:sz w:val="20"/>
          <w:szCs w:val="20"/>
          <w:lang w:eastAsia="en-US"/>
        </w:rPr>
        <w:t xml:space="preserve"> vystupovať v postavení sprostredkovateľa v zmysle </w:t>
      </w:r>
      <w:r w:rsidR="00BF555F" w:rsidRPr="002F18D4">
        <w:rPr>
          <w:rFonts w:ascii="Arial" w:hAnsi="Arial" w:cs="Arial"/>
          <w:sz w:val="20"/>
          <w:szCs w:val="20"/>
        </w:rPr>
        <w:t xml:space="preserve">čl. 4 ods. 8 </w:t>
      </w:r>
      <w:r w:rsidR="000F516A" w:rsidRPr="002F18D4">
        <w:rPr>
          <w:rFonts w:ascii="Arial" w:hAnsi="Arial" w:cs="Arial"/>
          <w:sz w:val="20"/>
          <w:szCs w:val="20"/>
        </w:rPr>
        <w:t xml:space="preserve">GDPR </w:t>
      </w:r>
      <w:r w:rsidR="00BF555F" w:rsidRPr="002F18D4">
        <w:rPr>
          <w:rFonts w:ascii="Arial" w:hAnsi="Arial" w:cs="Arial"/>
          <w:sz w:val="20"/>
          <w:szCs w:val="20"/>
        </w:rPr>
        <w:t xml:space="preserve"> a </w:t>
      </w:r>
      <w:r w:rsidR="009D7598" w:rsidRPr="002F18D4">
        <w:rPr>
          <w:rFonts w:ascii="Arial" w:eastAsia="Calibri" w:hAnsi="Arial" w:cs="Arial"/>
          <w:sz w:val="20"/>
          <w:szCs w:val="20"/>
          <w:lang w:eastAsia="en-US"/>
        </w:rPr>
        <w:t xml:space="preserve">§ 5 písm. p) </w:t>
      </w:r>
      <w:r w:rsidR="000F516A" w:rsidRPr="002F18D4">
        <w:rPr>
          <w:rFonts w:ascii="Arial" w:eastAsia="Calibri" w:hAnsi="Arial" w:cs="Arial"/>
          <w:sz w:val="20"/>
          <w:szCs w:val="20"/>
          <w:lang w:eastAsia="en-US"/>
        </w:rPr>
        <w:t>Zákon</w:t>
      </w:r>
      <w:r w:rsidR="006F7A85">
        <w:rPr>
          <w:rFonts w:ascii="Arial" w:eastAsia="Calibri" w:hAnsi="Arial" w:cs="Arial"/>
          <w:sz w:val="20"/>
          <w:szCs w:val="20"/>
          <w:lang w:eastAsia="en-US"/>
        </w:rPr>
        <w:t>a</w:t>
      </w:r>
      <w:r w:rsidR="000F516A" w:rsidRPr="002F18D4">
        <w:rPr>
          <w:rFonts w:ascii="Arial" w:eastAsia="Calibri" w:hAnsi="Arial" w:cs="Arial"/>
          <w:sz w:val="20"/>
          <w:szCs w:val="20"/>
          <w:lang w:eastAsia="en-US"/>
        </w:rPr>
        <w:t xml:space="preserve"> o ochrane osobných údajov</w:t>
      </w:r>
      <w:r w:rsidR="006F7A85">
        <w:rPr>
          <w:rFonts w:ascii="Arial" w:eastAsia="Calibri" w:hAnsi="Arial" w:cs="Arial"/>
          <w:sz w:val="20"/>
          <w:szCs w:val="20"/>
          <w:lang w:eastAsia="en-US"/>
        </w:rPr>
        <w:t>,</w:t>
      </w:r>
      <w:r w:rsidR="000F516A" w:rsidRPr="002F18D4">
        <w:rPr>
          <w:rFonts w:ascii="Arial" w:eastAsia="Calibri" w:hAnsi="Arial" w:cs="Arial"/>
          <w:sz w:val="20"/>
          <w:szCs w:val="20"/>
          <w:lang w:eastAsia="en-US"/>
        </w:rPr>
        <w:t xml:space="preserve"> </w:t>
      </w:r>
      <w:r w:rsidR="009D7598" w:rsidRPr="002F18D4">
        <w:rPr>
          <w:rFonts w:ascii="Arial" w:eastAsia="Calibri" w:hAnsi="Arial" w:cs="Arial"/>
          <w:sz w:val="20"/>
          <w:szCs w:val="20"/>
          <w:lang w:eastAsia="en-US"/>
        </w:rPr>
        <w:t>Z</w:t>
      </w:r>
      <w:r w:rsidR="000924DF" w:rsidRPr="002F18D4">
        <w:rPr>
          <w:rFonts w:ascii="Arial" w:eastAsia="Calibri" w:hAnsi="Arial" w:cs="Arial"/>
          <w:sz w:val="20"/>
          <w:szCs w:val="20"/>
          <w:lang w:eastAsia="en-US"/>
        </w:rPr>
        <w:t xml:space="preserve">mluvné strany sa </w:t>
      </w:r>
      <w:r w:rsidR="009D7598" w:rsidRPr="002F18D4">
        <w:rPr>
          <w:rFonts w:ascii="Arial" w:eastAsia="Calibri" w:hAnsi="Arial" w:cs="Arial"/>
          <w:sz w:val="20"/>
          <w:szCs w:val="20"/>
          <w:lang w:eastAsia="en-US"/>
        </w:rPr>
        <w:t>zaväzujú uzatvoriť zmluvu o poverení spracúvaním osobných údajov</w:t>
      </w:r>
      <w:r w:rsidR="0092160A" w:rsidRPr="002F18D4">
        <w:rPr>
          <w:rFonts w:ascii="Arial" w:eastAsia="Calibri" w:hAnsi="Arial" w:cs="Arial"/>
          <w:sz w:val="20"/>
          <w:szCs w:val="20"/>
          <w:lang w:eastAsia="en-US"/>
        </w:rPr>
        <w:t xml:space="preserve"> v zmysle </w:t>
      </w:r>
      <w:r w:rsidR="00B863D3">
        <w:rPr>
          <w:rFonts w:ascii="Arial" w:eastAsia="Calibri" w:hAnsi="Arial" w:cs="Arial"/>
          <w:sz w:val="20"/>
          <w:szCs w:val="20"/>
          <w:lang w:eastAsia="en-US"/>
        </w:rPr>
        <w:t>čl.</w:t>
      </w:r>
      <w:r w:rsidR="00BF555F" w:rsidRPr="002F18D4">
        <w:rPr>
          <w:rFonts w:ascii="Arial" w:eastAsia="Calibri" w:hAnsi="Arial" w:cs="Arial"/>
          <w:sz w:val="20"/>
          <w:szCs w:val="20"/>
          <w:lang w:eastAsia="en-US"/>
        </w:rPr>
        <w:t xml:space="preserve"> 28 GDPR a</w:t>
      </w:r>
      <w:r w:rsidR="00BF555F" w:rsidRPr="002F18D4">
        <w:rPr>
          <w:rFonts w:ascii="Arial" w:hAnsi="Arial" w:cs="Arial"/>
          <w:bCs/>
          <w:color w:val="000000" w:themeColor="text1"/>
          <w:sz w:val="20"/>
          <w:szCs w:val="20"/>
        </w:rPr>
        <w:t xml:space="preserve"> </w:t>
      </w:r>
      <w:r w:rsidR="0092160A" w:rsidRPr="002F18D4">
        <w:rPr>
          <w:rFonts w:ascii="Arial" w:eastAsia="Calibri" w:hAnsi="Arial" w:cs="Arial"/>
          <w:sz w:val="20"/>
          <w:szCs w:val="20"/>
          <w:lang w:eastAsia="en-US"/>
        </w:rPr>
        <w:t>§</w:t>
      </w:r>
      <w:r w:rsidR="00397135" w:rsidRPr="002F18D4">
        <w:rPr>
          <w:rFonts w:ascii="Arial" w:eastAsia="Calibri" w:hAnsi="Arial" w:cs="Arial"/>
          <w:sz w:val="20"/>
          <w:szCs w:val="20"/>
          <w:lang w:eastAsia="en-US"/>
        </w:rPr>
        <w:t> </w:t>
      </w:r>
      <w:r w:rsidR="0092160A" w:rsidRPr="002F18D4">
        <w:rPr>
          <w:rFonts w:ascii="Arial" w:eastAsia="Calibri" w:hAnsi="Arial" w:cs="Arial"/>
          <w:sz w:val="20"/>
          <w:szCs w:val="20"/>
          <w:lang w:eastAsia="en-US"/>
        </w:rPr>
        <w:t>34 zákona o ochrane osobných údajov</w:t>
      </w:r>
      <w:r w:rsidR="009D7598" w:rsidRPr="002F18D4">
        <w:rPr>
          <w:rFonts w:ascii="Arial" w:eastAsia="Calibri" w:hAnsi="Arial" w:cs="Arial"/>
          <w:sz w:val="20"/>
          <w:szCs w:val="20"/>
          <w:lang w:eastAsia="en-US"/>
        </w:rPr>
        <w:t>.</w:t>
      </w:r>
      <w:r w:rsidR="00DE35CC" w:rsidRPr="002F18D4">
        <w:rPr>
          <w:rFonts w:ascii="Arial" w:eastAsia="Calibri" w:hAnsi="Arial" w:cs="Arial"/>
          <w:sz w:val="20"/>
          <w:szCs w:val="20"/>
          <w:lang w:eastAsia="en-US"/>
        </w:rPr>
        <w:t xml:space="preserve"> V zmluve o poverení spracúvaním</w:t>
      </w:r>
      <w:r w:rsidR="009D7598" w:rsidRPr="002F18D4">
        <w:rPr>
          <w:rFonts w:ascii="Arial" w:eastAsia="Calibri" w:hAnsi="Arial" w:cs="Arial"/>
          <w:sz w:val="20"/>
          <w:szCs w:val="20"/>
          <w:lang w:eastAsia="en-US"/>
        </w:rPr>
        <w:t xml:space="preserve"> osobných údajov podľa predchádzajúcej vety Zmluvné strany vymedzia predmet a dobu spracúvania osobných údajov, povahu a účel spracúvania, zoznam alebo rozsah osobných údajov, kategórie dotknutých osôb a povinnosti a práva </w:t>
      </w:r>
      <w:r w:rsidR="006963BD" w:rsidRPr="002F18D4">
        <w:rPr>
          <w:rFonts w:ascii="Arial" w:eastAsia="Calibri" w:hAnsi="Arial" w:cs="Arial"/>
          <w:sz w:val="20"/>
          <w:szCs w:val="20"/>
          <w:lang w:eastAsia="en-US"/>
        </w:rPr>
        <w:t xml:space="preserve">Objednávateľa ako </w:t>
      </w:r>
      <w:r w:rsidR="009D7598" w:rsidRPr="002F18D4">
        <w:rPr>
          <w:rFonts w:ascii="Arial" w:eastAsia="Calibri" w:hAnsi="Arial" w:cs="Arial"/>
          <w:sz w:val="20"/>
          <w:szCs w:val="20"/>
          <w:lang w:eastAsia="en-US"/>
        </w:rPr>
        <w:t>prevádzkovateľa, ako i ustanovia ďalšie práva</w:t>
      </w:r>
      <w:r w:rsidR="000924DF" w:rsidRPr="002F18D4">
        <w:rPr>
          <w:rFonts w:ascii="Arial" w:eastAsia="Calibri" w:hAnsi="Arial" w:cs="Arial"/>
          <w:sz w:val="20"/>
          <w:szCs w:val="20"/>
          <w:lang w:eastAsia="en-US"/>
        </w:rPr>
        <w:t xml:space="preserve"> a povinnosti v súlade so z</w:t>
      </w:r>
      <w:r w:rsidR="009D7598" w:rsidRPr="002F18D4">
        <w:rPr>
          <w:rFonts w:ascii="Arial" w:eastAsia="Calibri" w:hAnsi="Arial" w:cs="Arial"/>
          <w:sz w:val="20"/>
          <w:szCs w:val="20"/>
          <w:lang w:eastAsia="en-US"/>
        </w:rPr>
        <w:t>ákonom o ochrane osobných údajov</w:t>
      </w:r>
      <w:r w:rsidR="00204C49" w:rsidRPr="002F18D4">
        <w:rPr>
          <w:rFonts w:ascii="Arial" w:eastAsia="Calibri" w:hAnsi="Arial" w:cs="Arial"/>
          <w:sz w:val="20"/>
          <w:szCs w:val="20"/>
          <w:lang w:eastAsia="en-US"/>
        </w:rPr>
        <w:t>.</w:t>
      </w:r>
      <w:r w:rsidR="00143D5F" w:rsidRPr="002F18D4">
        <w:rPr>
          <w:rFonts w:ascii="Arial" w:eastAsia="Calibri" w:hAnsi="Arial" w:cs="Arial"/>
          <w:sz w:val="20"/>
          <w:szCs w:val="20"/>
          <w:lang w:eastAsia="en-US"/>
        </w:rPr>
        <w:t xml:space="preserve"> </w:t>
      </w:r>
      <w:r w:rsidR="00143D5F" w:rsidRPr="002F18D4">
        <w:rPr>
          <w:rFonts w:ascii="Arial" w:hAnsi="Arial" w:cs="Arial"/>
          <w:sz w:val="20"/>
          <w:szCs w:val="20"/>
        </w:rPr>
        <w:t>Zhotoviteľ je oprávne</w:t>
      </w:r>
      <w:r w:rsidR="00720E6F" w:rsidRPr="002F18D4">
        <w:rPr>
          <w:rFonts w:ascii="Arial" w:hAnsi="Arial" w:cs="Arial"/>
          <w:sz w:val="20"/>
          <w:szCs w:val="20"/>
        </w:rPr>
        <w:t>ný spracúvať pri plnení tejto</w:t>
      </w:r>
      <w:r w:rsidR="00143D5F" w:rsidRPr="002F18D4">
        <w:rPr>
          <w:rFonts w:ascii="Arial" w:hAnsi="Arial" w:cs="Arial"/>
          <w:sz w:val="20"/>
          <w:szCs w:val="20"/>
        </w:rPr>
        <w:t xml:space="preserve"> Zmluvy o dielo v mene Objednávateľa osobné údaje najskôr po ukončení etapy vývoja a testovania.</w:t>
      </w:r>
    </w:p>
    <w:p w14:paraId="793DCCD7" w14:textId="1562E08D" w:rsidR="00F81AA1" w:rsidRPr="002F18D4" w:rsidRDefault="00F81AA1" w:rsidP="002F18D4">
      <w:pPr>
        <w:pStyle w:val="MLOdsek"/>
        <w:spacing w:before="120" w:line="290" w:lineRule="auto"/>
        <w:ind w:left="567" w:hanging="567"/>
        <w:rPr>
          <w:rFonts w:ascii="Arial" w:hAnsi="Arial" w:cs="Arial"/>
          <w:sz w:val="20"/>
          <w:szCs w:val="20"/>
        </w:rPr>
      </w:pPr>
      <w:r w:rsidRPr="002F18D4">
        <w:rPr>
          <w:rFonts w:ascii="Arial" w:eastAsia="Calibri" w:hAnsi="Arial" w:cs="Arial"/>
          <w:sz w:val="20"/>
          <w:szCs w:val="20"/>
          <w:lang w:eastAsia="en-US"/>
        </w:rPr>
        <w:t>Zmluvné strany sú povinné zaviazať mlčanlivosťou o osobných údajoch fyzické osoby, ktoré prídu do styku s osobnými údajmi, pričom povinnosť mlčanlivosti trvá aj po skončení pracovného pomeru, štátnozamestnaneckého pomeru alebo obdobného pracovného vzťahu fyzických osôb.</w:t>
      </w:r>
    </w:p>
    <w:p w14:paraId="3439430A" w14:textId="4951C0D6" w:rsidR="000924DF" w:rsidRPr="002F18D4" w:rsidRDefault="00295F47" w:rsidP="002F18D4">
      <w:pPr>
        <w:pStyle w:val="MLOdsek"/>
        <w:spacing w:before="120" w:line="290" w:lineRule="auto"/>
        <w:ind w:left="567" w:hanging="567"/>
        <w:rPr>
          <w:rFonts w:ascii="Arial" w:hAnsi="Arial" w:cs="Arial"/>
          <w:sz w:val="20"/>
          <w:szCs w:val="20"/>
        </w:rPr>
      </w:pPr>
      <w:r w:rsidRPr="002F18D4">
        <w:rPr>
          <w:rFonts w:ascii="Arial" w:hAnsi="Arial" w:cs="Arial"/>
          <w:sz w:val="20"/>
          <w:szCs w:val="20"/>
        </w:rPr>
        <w:t xml:space="preserve">Zmluvné strany sú povinné zachovávať mlčanlivosť o informáciách, ktoré získali v súvislosti s plnením </w:t>
      </w:r>
      <w:r w:rsidR="000F516A" w:rsidRPr="002F18D4">
        <w:rPr>
          <w:rFonts w:ascii="Arial" w:hAnsi="Arial" w:cs="Arial"/>
          <w:sz w:val="20"/>
          <w:szCs w:val="20"/>
        </w:rPr>
        <w:t xml:space="preserve">tejto </w:t>
      </w:r>
      <w:r w:rsidRPr="002F18D4">
        <w:rPr>
          <w:rFonts w:ascii="Arial" w:hAnsi="Arial" w:cs="Arial"/>
          <w:sz w:val="20"/>
          <w:szCs w:val="20"/>
        </w:rPr>
        <w:t>Zmluvy</w:t>
      </w:r>
      <w:r w:rsidR="009A56C3" w:rsidRPr="002F18D4">
        <w:rPr>
          <w:rFonts w:ascii="Arial" w:hAnsi="Arial" w:cs="Arial"/>
          <w:sz w:val="20"/>
          <w:szCs w:val="20"/>
        </w:rPr>
        <w:t xml:space="preserve"> o dielo</w:t>
      </w:r>
      <w:r w:rsidRPr="002F18D4">
        <w:rPr>
          <w:rFonts w:ascii="Arial" w:hAnsi="Arial" w:cs="Arial"/>
          <w:sz w:val="20"/>
          <w:szCs w:val="20"/>
        </w:rPr>
        <w:t xml:space="preserve"> a získané výsledky nesmú ďalej použiť</w:t>
      </w:r>
      <w:r w:rsidR="00B372A4" w:rsidRPr="002F18D4">
        <w:rPr>
          <w:rFonts w:ascii="Arial" w:hAnsi="Arial" w:cs="Arial"/>
          <w:sz w:val="20"/>
          <w:szCs w:val="20"/>
        </w:rPr>
        <w:t xml:space="preserve"> na iné účely ako plnenie</w:t>
      </w:r>
      <w:r w:rsidR="000F516A" w:rsidRPr="002F18D4">
        <w:rPr>
          <w:rFonts w:ascii="Arial" w:hAnsi="Arial" w:cs="Arial"/>
          <w:sz w:val="20"/>
          <w:szCs w:val="20"/>
        </w:rPr>
        <w:t xml:space="preserve"> jej</w:t>
      </w:r>
      <w:r w:rsidR="00B372A4" w:rsidRPr="002F18D4">
        <w:rPr>
          <w:rFonts w:ascii="Arial" w:hAnsi="Arial" w:cs="Arial"/>
          <w:sz w:val="20"/>
          <w:szCs w:val="20"/>
        </w:rPr>
        <w:t xml:space="preserve"> predmetu</w:t>
      </w:r>
      <w:r w:rsidR="00F7235E" w:rsidRPr="002F18D4">
        <w:rPr>
          <w:rFonts w:ascii="Arial" w:hAnsi="Arial" w:cs="Arial"/>
          <w:sz w:val="20"/>
          <w:szCs w:val="20"/>
        </w:rPr>
        <w:t xml:space="preserve">, okrem prípadu poskytnutia informácií odborným poradcom </w:t>
      </w:r>
      <w:r w:rsidR="00453BAF" w:rsidRPr="002F18D4">
        <w:rPr>
          <w:rFonts w:ascii="Arial" w:hAnsi="Arial" w:cs="Arial"/>
          <w:sz w:val="20"/>
          <w:szCs w:val="20"/>
        </w:rPr>
        <w:t>Zhotoviteľ</w:t>
      </w:r>
      <w:r w:rsidR="00F7235E" w:rsidRPr="002F18D4">
        <w:rPr>
          <w:rFonts w:ascii="Arial" w:hAnsi="Arial" w:cs="Arial"/>
          <w:sz w:val="20"/>
          <w:szCs w:val="20"/>
        </w:rPr>
        <w:t>a (vrátane právnych, účtov</w:t>
      </w:r>
      <w:r w:rsidR="00D268D0" w:rsidRPr="002F18D4">
        <w:rPr>
          <w:rFonts w:ascii="Arial" w:hAnsi="Arial" w:cs="Arial"/>
          <w:sz w:val="20"/>
          <w:szCs w:val="20"/>
        </w:rPr>
        <w:t>ných, daňových a iných poradcov</w:t>
      </w:r>
      <w:r w:rsidR="00F7235E" w:rsidRPr="002F18D4">
        <w:rPr>
          <w:rFonts w:ascii="Arial" w:hAnsi="Arial" w:cs="Arial"/>
          <w:sz w:val="20"/>
          <w:szCs w:val="20"/>
        </w:rPr>
        <w:t xml:space="preserve"> alebo audítorov), ktorí sú viazaní všeobecnou povinnosťou mlčanlivosti na základe osobitných právnych predpisov alebo sú povinní zachovávať mlčanlivos</w:t>
      </w:r>
      <w:r w:rsidR="00441E69" w:rsidRPr="002F18D4">
        <w:rPr>
          <w:rFonts w:ascii="Arial" w:hAnsi="Arial" w:cs="Arial"/>
          <w:sz w:val="20"/>
          <w:szCs w:val="20"/>
        </w:rPr>
        <w:t>ť na základe písomnej dohody</w:t>
      </w:r>
      <w:r w:rsidR="000F516A" w:rsidRPr="002F18D4">
        <w:rPr>
          <w:rFonts w:ascii="Arial" w:hAnsi="Arial" w:cs="Arial"/>
          <w:sz w:val="20"/>
          <w:szCs w:val="20"/>
        </w:rPr>
        <w:t xml:space="preserve"> so Zhotoviteľom alebo subdodávateľom Zhotoviteľa ak sa</w:t>
      </w:r>
      <w:r w:rsidR="0096227A" w:rsidRPr="002F18D4">
        <w:rPr>
          <w:rFonts w:ascii="Arial" w:hAnsi="Arial" w:cs="Arial"/>
          <w:sz w:val="20"/>
          <w:szCs w:val="20"/>
        </w:rPr>
        <w:t xml:space="preserve"> podieľa na plnení predmetu </w:t>
      </w:r>
      <w:r w:rsidR="000F516A" w:rsidRPr="002F18D4">
        <w:rPr>
          <w:rFonts w:ascii="Arial" w:hAnsi="Arial" w:cs="Arial"/>
          <w:sz w:val="20"/>
          <w:szCs w:val="20"/>
        </w:rPr>
        <w:t xml:space="preserve">tejto </w:t>
      </w:r>
      <w:r w:rsidR="0096227A" w:rsidRPr="002F18D4">
        <w:rPr>
          <w:rFonts w:ascii="Arial" w:hAnsi="Arial" w:cs="Arial"/>
          <w:sz w:val="20"/>
          <w:szCs w:val="20"/>
        </w:rPr>
        <w:t>Zmluvy</w:t>
      </w:r>
      <w:r w:rsidR="00B87AFB" w:rsidRPr="002F18D4">
        <w:rPr>
          <w:rFonts w:ascii="Arial" w:hAnsi="Arial" w:cs="Arial"/>
          <w:sz w:val="20"/>
          <w:szCs w:val="20"/>
        </w:rPr>
        <w:t xml:space="preserve"> o dielo</w:t>
      </w:r>
      <w:r w:rsidR="0096227A" w:rsidRPr="002F18D4">
        <w:rPr>
          <w:rFonts w:ascii="Arial" w:hAnsi="Arial" w:cs="Arial"/>
          <w:sz w:val="20"/>
          <w:szCs w:val="20"/>
        </w:rPr>
        <w:t>, a ak je to potrebné na účely plnenia</w:t>
      </w:r>
      <w:r w:rsidR="000F516A" w:rsidRPr="002F18D4">
        <w:rPr>
          <w:rFonts w:ascii="Arial" w:hAnsi="Arial" w:cs="Arial"/>
          <w:sz w:val="20"/>
          <w:szCs w:val="20"/>
        </w:rPr>
        <w:t xml:space="preserve"> zmluvných</w:t>
      </w:r>
      <w:r w:rsidR="0096227A" w:rsidRPr="002F18D4">
        <w:rPr>
          <w:rFonts w:ascii="Arial" w:hAnsi="Arial" w:cs="Arial"/>
          <w:sz w:val="20"/>
          <w:szCs w:val="20"/>
        </w:rPr>
        <w:t xml:space="preserve"> povinností </w:t>
      </w:r>
      <w:r w:rsidR="00453BAF" w:rsidRPr="002F18D4">
        <w:rPr>
          <w:rFonts w:ascii="Arial" w:hAnsi="Arial" w:cs="Arial"/>
          <w:sz w:val="20"/>
          <w:szCs w:val="20"/>
        </w:rPr>
        <w:t>Zhotoviteľ</w:t>
      </w:r>
      <w:r w:rsidR="0096227A" w:rsidRPr="002F18D4">
        <w:rPr>
          <w:rFonts w:ascii="Arial" w:hAnsi="Arial" w:cs="Arial"/>
          <w:sz w:val="20"/>
          <w:szCs w:val="20"/>
        </w:rPr>
        <w:t xml:space="preserve">a podľa </w:t>
      </w:r>
      <w:r w:rsidR="000F516A" w:rsidRPr="002F18D4">
        <w:rPr>
          <w:rFonts w:ascii="Arial" w:hAnsi="Arial" w:cs="Arial"/>
          <w:sz w:val="20"/>
          <w:szCs w:val="20"/>
        </w:rPr>
        <w:t xml:space="preserve">tejto </w:t>
      </w:r>
      <w:r w:rsidR="0096227A" w:rsidRPr="002F18D4">
        <w:rPr>
          <w:rFonts w:ascii="Arial" w:hAnsi="Arial" w:cs="Arial"/>
          <w:sz w:val="20"/>
          <w:szCs w:val="20"/>
        </w:rPr>
        <w:t>Zmluvy</w:t>
      </w:r>
      <w:r w:rsidR="00B47E11" w:rsidRPr="002F18D4">
        <w:rPr>
          <w:rFonts w:ascii="Arial" w:hAnsi="Arial" w:cs="Arial"/>
          <w:sz w:val="20"/>
          <w:szCs w:val="20"/>
        </w:rPr>
        <w:t xml:space="preserve"> o dielo</w:t>
      </w:r>
      <w:r w:rsidR="0096227A" w:rsidRPr="002F18D4">
        <w:rPr>
          <w:rFonts w:ascii="Arial" w:hAnsi="Arial" w:cs="Arial"/>
          <w:sz w:val="20"/>
          <w:szCs w:val="20"/>
        </w:rPr>
        <w:t>.</w:t>
      </w:r>
    </w:p>
    <w:p w14:paraId="11C89D7E" w14:textId="4B719D13" w:rsidR="00720DC1" w:rsidRPr="002F18D4" w:rsidRDefault="004274FF" w:rsidP="002F18D4">
      <w:pPr>
        <w:pStyle w:val="MLOdsek"/>
        <w:spacing w:before="120" w:line="290" w:lineRule="auto"/>
        <w:ind w:left="567" w:hanging="567"/>
        <w:rPr>
          <w:rFonts w:ascii="Arial" w:hAnsi="Arial" w:cs="Arial"/>
          <w:sz w:val="20"/>
          <w:szCs w:val="20"/>
        </w:rPr>
      </w:pPr>
      <w:r w:rsidRPr="002F18D4">
        <w:rPr>
          <w:rFonts w:ascii="Arial" w:hAnsi="Arial" w:cs="Arial"/>
          <w:sz w:val="20"/>
          <w:szCs w:val="20"/>
        </w:rPr>
        <w:t xml:space="preserve">Povinnosť </w:t>
      </w:r>
      <w:r w:rsidR="00453BAF" w:rsidRPr="002F18D4">
        <w:rPr>
          <w:rFonts w:ascii="Arial" w:hAnsi="Arial" w:cs="Arial"/>
          <w:sz w:val="20"/>
          <w:szCs w:val="20"/>
        </w:rPr>
        <w:t>Zhotoviteľ</w:t>
      </w:r>
      <w:r w:rsidRPr="002F18D4">
        <w:rPr>
          <w:rFonts w:ascii="Arial" w:hAnsi="Arial" w:cs="Arial"/>
          <w:sz w:val="20"/>
          <w:szCs w:val="20"/>
        </w:rPr>
        <w:t xml:space="preserve">a a Objednávateľa zachovávať mlčanlivosť o informáciách, ktoré získali v súvislosti s plnením </w:t>
      </w:r>
      <w:r w:rsidR="000F516A" w:rsidRPr="002F18D4">
        <w:rPr>
          <w:rFonts w:ascii="Arial" w:hAnsi="Arial" w:cs="Arial"/>
          <w:sz w:val="20"/>
          <w:szCs w:val="20"/>
        </w:rPr>
        <w:t xml:space="preserve">tejto </w:t>
      </w:r>
      <w:r w:rsidRPr="002F18D4">
        <w:rPr>
          <w:rFonts w:ascii="Arial" w:hAnsi="Arial" w:cs="Arial"/>
          <w:sz w:val="20"/>
          <w:szCs w:val="20"/>
        </w:rPr>
        <w:t xml:space="preserve">Zmluvy </w:t>
      </w:r>
      <w:r w:rsidR="009A56C3" w:rsidRPr="002F18D4">
        <w:rPr>
          <w:rFonts w:ascii="Arial" w:hAnsi="Arial" w:cs="Arial"/>
          <w:sz w:val="20"/>
          <w:szCs w:val="20"/>
        </w:rPr>
        <w:t>o</w:t>
      </w:r>
      <w:r w:rsidR="00EE2AA7" w:rsidRPr="002F18D4">
        <w:rPr>
          <w:rFonts w:ascii="Arial" w:hAnsi="Arial" w:cs="Arial"/>
          <w:sz w:val="20"/>
          <w:szCs w:val="20"/>
        </w:rPr>
        <w:t> </w:t>
      </w:r>
      <w:r w:rsidR="009A56C3" w:rsidRPr="002F18D4">
        <w:rPr>
          <w:rFonts w:ascii="Arial" w:hAnsi="Arial" w:cs="Arial"/>
          <w:sz w:val="20"/>
          <w:szCs w:val="20"/>
        </w:rPr>
        <w:t>dielo</w:t>
      </w:r>
      <w:r w:rsidR="00EE2AA7" w:rsidRPr="002F18D4">
        <w:rPr>
          <w:rFonts w:ascii="Arial" w:hAnsi="Arial" w:cs="Arial"/>
          <w:sz w:val="20"/>
          <w:szCs w:val="20"/>
        </w:rPr>
        <w:t xml:space="preserve"> </w:t>
      </w:r>
      <w:r w:rsidRPr="002F18D4">
        <w:rPr>
          <w:rFonts w:ascii="Arial" w:hAnsi="Arial" w:cs="Arial"/>
          <w:sz w:val="20"/>
          <w:szCs w:val="20"/>
        </w:rPr>
        <w:t>sa nevzťahuje na informácie, ktoré:</w:t>
      </w:r>
    </w:p>
    <w:p w14:paraId="0EB5070B" w14:textId="25BE15E2" w:rsidR="004274FF" w:rsidRPr="002F18D4" w:rsidRDefault="004274FF" w:rsidP="002F18D4">
      <w:pPr>
        <w:pStyle w:val="MLOdsek"/>
        <w:numPr>
          <w:ilvl w:val="2"/>
          <w:numId w:val="5"/>
        </w:numPr>
        <w:tabs>
          <w:tab w:val="clear" w:pos="1134"/>
        </w:tabs>
        <w:spacing w:before="120" w:line="290" w:lineRule="auto"/>
        <w:ind w:hanging="567"/>
        <w:rPr>
          <w:rFonts w:ascii="Arial" w:hAnsi="Arial" w:cs="Arial"/>
          <w:sz w:val="20"/>
          <w:szCs w:val="20"/>
        </w:rPr>
      </w:pPr>
      <w:r w:rsidRPr="002F18D4">
        <w:rPr>
          <w:rFonts w:ascii="Arial" w:hAnsi="Arial" w:cs="Arial"/>
          <w:sz w:val="20"/>
          <w:szCs w:val="20"/>
        </w:rPr>
        <w:t xml:space="preserve">boli zverejnené už pred podpisom </w:t>
      </w:r>
      <w:r w:rsidR="000F516A" w:rsidRPr="002F18D4">
        <w:rPr>
          <w:rFonts w:ascii="Arial" w:hAnsi="Arial" w:cs="Arial"/>
          <w:sz w:val="20"/>
          <w:szCs w:val="20"/>
        </w:rPr>
        <w:t xml:space="preserve">tejto </w:t>
      </w:r>
      <w:r w:rsidRPr="002F18D4">
        <w:rPr>
          <w:rFonts w:ascii="Arial" w:hAnsi="Arial" w:cs="Arial"/>
          <w:sz w:val="20"/>
          <w:szCs w:val="20"/>
        </w:rPr>
        <w:t>Zmluvy</w:t>
      </w:r>
      <w:r w:rsidR="009A56C3" w:rsidRPr="002F18D4">
        <w:rPr>
          <w:rFonts w:ascii="Arial" w:hAnsi="Arial" w:cs="Arial"/>
          <w:sz w:val="20"/>
          <w:szCs w:val="20"/>
        </w:rPr>
        <w:t xml:space="preserve"> o</w:t>
      </w:r>
      <w:r w:rsidR="00EF7C75">
        <w:rPr>
          <w:rFonts w:ascii="Arial" w:hAnsi="Arial" w:cs="Arial"/>
          <w:sz w:val="20"/>
          <w:szCs w:val="20"/>
        </w:rPr>
        <w:t> </w:t>
      </w:r>
      <w:r w:rsidR="009A56C3" w:rsidRPr="002F18D4">
        <w:rPr>
          <w:rFonts w:ascii="Arial" w:hAnsi="Arial" w:cs="Arial"/>
          <w:sz w:val="20"/>
          <w:szCs w:val="20"/>
        </w:rPr>
        <w:t>dielo</w:t>
      </w:r>
      <w:r w:rsidR="00EF7C75">
        <w:rPr>
          <w:rFonts w:ascii="Arial" w:hAnsi="Arial" w:cs="Arial"/>
          <w:sz w:val="20"/>
          <w:szCs w:val="20"/>
        </w:rPr>
        <w:t>,</w:t>
      </w:r>
    </w:p>
    <w:p w14:paraId="17EC0B71" w14:textId="5D3FC781" w:rsidR="00720DC1" w:rsidRPr="002F18D4" w:rsidRDefault="00720DC1" w:rsidP="002F18D4">
      <w:pPr>
        <w:pStyle w:val="MLOdsek"/>
        <w:numPr>
          <w:ilvl w:val="2"/>
          <w:numId w:val="5"/>
        </w:numPr>
        <w:tabs>
          <w:tab w:val="clear" w:pos="1134"/>
        </w:tabs>
        <w:spacing w:before="120" w:line="290" w:lineRule="auto"/>
        <w:ind w:hanging="567"/>
        <w:rPr>
          <w:rFonts w:ascii="Arial" w:hAnsi="Arial" w:cs="Arial"/>
          <w:sz w:val="20"/>
          <w:szCs w:val="20"/>
        </w:rPr>
      </w:pPr>
      <w:r w:rsidRPr="002F18D4">
        <w:rPr>
          <w:rFonts w:ascii="Arial" w:hAnsi="Arial" w:cs="Arial"/>
          <w:sz w:val="20"/>
          <w:szCs w:val="20"/>
        </w:rPr>
        <w:t xml:space="preserve">sa stanú všeobecne a verejne dostupné po podpise </w:t>
      </w:r>
      <w:r w:rsidR="000F516A" w:rsidRPr="002F18D4">
        <w:rPr>
          <w:rFonts w:ascii="Arial" w:hAnsi="Arial" w:cs="Arial"/>
          <w:sz w:val="20"/>
          <w:szCs w:val="20"/>
        </w:rPr>
        <w:t xml:space="preserve">tejto </w:t>
      </w:r>
      <w:r w:rsidRPr="002F18D4">
        <w:rPr>
          <w:rFonts w:ascii="Arial" w:hAnsi="Arial" w:cs="Arial"/>
          <w:sz w:val="20"/>
          <w:szCs w:val="20"/>
        </w:rPr>
        <w:t>Zmluvy</w:t>
      </w:r>
      <w:r w:rsidR="009A56C3" w:rsidRPr="002F18D4">
        <w:rPr>
          <w:rFonts w:ascii="Arial" w:hAnsi="Arial" w:cs="Arial"/>
          <w:sz w:val="20"/>
          <w:szCs w:val="20"/>
        </w:rPr>
        <w:t xml:space="preserve"> o dielo</w:t>
      </w:r>
      <w:r w:rsidRPr="002F18D4">
        <w:rPr>
          <w:rFonts w:ascii="Arial" w:hAnsi="Arial" w:cs="Arial"/>
          <w:sz w:val="20"/>
          <w:szCs w:val="20"/>
        </w:rPr>
        <w:t xml:space="preserve"> z iného dôvodu</w:t>
      </w:r>
      <w:r w:rsidR="006F7A85">
        <w:rPr>
          <w:rFonts w:ascii="Arial" w:hAnsi="Arial" w:cs="Arial"/>
          <w:sz w:val="20"/>
          <w:szCs w:val="20"/>
        </w:rPr>
        <w:t>,</w:t>
      </w:r>
      <w:r w:rsidRPr="002F18D4">
        <w:rPr>
          <w:rFonts w:ascii="Arial" w:hAnsi="Arial" w:cs="Arial"/>
          <w:sz w:val="20"/>
          <w:szCs w:val="20"/>
        </w:rPr>
        <w:t xml:space="preserve"> ako z dôvodu porušenia povinností podľa </w:t>
      </w:r>
      <w:r w:rsidR="000F516A" w:rsidRPr="002F18D4">
        <w:rPr>
          <w:rFonts w:ascii="Arial" w:hAnsi="Arial" w:cs="Arial"/>
          <w:sz w:val="20"/>
          <w:szCs w:val="20"/>
        </w:rPr>
        <w:t xml:space="preserve">tejto </w:t>
      </w:r>
      <w:r w:rsidRPr="002F18D4">
        <w:rPr>
          <w:rFonts w:ascii="Arial" w:hAnsi="Arial" w:cs="Arial"/>
          <w:sz w:val="20"/>
          <w:szCs w:val="20"/>
        </w:rPr>
        <w:t>Zmluvy</w:t>
      </w:r>
      <w:r w:rsidR="009A56C3" w:rsidRPr="002F18D4">
        <w:rPr>
          <w:rFonts w:ascii="Arial" w:hAnsi="Arial" w:cs="Arial"/>
          <w:sz w:val="20"/>
          <w:szCs w:val="20"/>
        </w:rPr>
        <w:t xml:space="preserve"> o</w:t>
      </w:r>
      <w:r w:rsidR="00EF7C75">
        <w:rPr>
          <w:rFonts w:ascii="Arial" w:hAnsi="Arial" w:cs="Arial"/>
          <w:sz w:val="20"/>
          <w:szCs w:val="20"/>
        </w:rPr>
        <w:t> </w:t>
      </w:r>
      <w:r w:rsidR="009A56C3" w:rsidRPr="002F18D4">
        <w:rPr>
          <w:rFonts w:ascii="Arial" w:hAnsi="Arial" w:cs="Arial"/>
          <w:sz w:val="20"/>
          <w:szCs w:val="20"/>
        </w:rPr>
        <w:t>dielo</w:t>
      </w:r>
      <w:r w:rsidR="00EF7C75">
        <w:rPr>
          <w:rFonts w:ascii="Arial" w:hAnsi="Arial" w:cs="Arial"/>
          <w:sz w:val="20"/>
          <w:szCs w:val="20"/>
        </w:rPr>
        <w:t>,</w:t>
      </w:r>
    </w:p>
    <w:p w14:paraId="247B8323" w14:textId="654C90EE" w:rsidR="00720DC1" w:rsidRPr="002F18D4" w:rsidRDefault="00720DC1" w:rsidP="002F18D4">
      <w:pPr>
        <w:pStyle w:val="MLOdsek"/>
        <w:numPr>
          <w:ilvl w:val="2"/>
          <w:numId w:val="5"/>
        </w:numPr>
        <w:tabs>
          <w:tab w:val="clear" w:pos="1134"/>
        </w:tabs>
        <w:spacing w:before="120" w:line="290" w:lineRule="auto"/>
        <w:ind w:hanging="567"/>
        <w:rPr>
          <w:rFonts w:ascii="Arial" w:hAnsi="Arial" w:cs="Arial"/>
          <w:sz w:val="20"/>
          <w:szCs w:val="20"/>
        </w:rPr>
      </w:pPr>
      <w:r w:rsidRPr="002F18D4">
        <w:rPr>
          <w:rFonts w:ascii="Arial" w:hAnsi="Arial" w:cs="Arial"/>
          <w:sz w:val="20"/>
          <w:szCs w:val="20"/>
        </w:rPr>
        <w:t>majú byť sprístupnené na základe povinnosti stanovenej zákonom, rozhodnutím súdu,</w:t>
      </w:r>
      <w:r w:rsidR="00F77C54" w:rsidRPr="002F18D4">
        <w:rPr>
          <w:rFonts w:ascii="Arial" w:hAnsi="Arial" w:cs="Arial"/>
          <w:sz w:val="20"/>
          <w:szCs w:val="20"/>
        </w:rPr>
        <w:t xml:space="preserve"> </w:t>
      </w:r>
      <w:r w:rsidRPr="002F18D4">
        <w:rPr>
          <w:rFonts w:ascii="Arial" w:hAnsi="Arial" w:cs="Arial"/>
          <w:sz w:val="20"/>
          <w:szCs w:val="20"/>
        </w:rPr>
        <w:t xml:space="preserve">prokuratúry alebo </w:t>
      </w:r>
      <w:r w:rsidR="00D53DEB" w:rsidRPr="002F18D4">
        <w:rPr>
          <w:rFonts w:ascii="Arial" w:hAnsi="Arial" w:cs="Arial"/>
          <w:sz w:val="20"/>
          <w:szCs w:val="20"/>
        </w:rPr>
        <w:t>na základe iného záväzného rozhodnutia príslušného orgánu</w:t>
      </w:r>
      <w:r w:rsidR="00EF7C75">
        <w:rPr>
          <w:rFonts w:ascii="Arial" w:hAnsi="Arial" w:cs="Arial"/>
          <w:sz w:val="20"/>
          <w:szCs w:val="20"/>
        </w:rPr>
        <w:t>,</w:t>
      </w:r>
      <w:r w:rsidR="00965959" w:rsidRPr="002F18D4">
        <w:rPr>
          <w:rFonts w:ascii="Arial" w:hAnsi="Arial" w:cs="Arial"/>
          <w:sz w:val="20"/>
          <w:szCs w:val="20"/>
        </w:rPr>
        <w:t xml:space="preserve"> </w:t>
      </w:r>
    </w:p>
    <w:p w14:paraId="456B05E5" w14:textId="5E2B5743" w:rsidR="00D53DEB" w:rsidRPr="002F18D4" w:rsidRDefault="00720DC1" w:rsidP="002F18D4">
      <w:pPr>
        <w:pStyle w:val="MLOdsek"/>
        <w:numPr>
          <w:ilvl w:val="2"/>
          <w:numId w:val="5"/>
        </w:numPr>
        <w:tabs>
          <w:tab w:val="clear" w:pos="1134"/>
        </w:tabs>
        <w:spacing w:before="120" w:line="290" w:lineRule="auto"/>
        <w:ind w:hanging="567"/>
        <w:rPr>
          <w:rFonts w:ascii="Arial" w:hAnsi="Arial" w:cs="Arial"/>
          <w:sz w:val="20"/>
          <w:szCs w:val="20"/>
        </w:rPr>
      </w:pPr>
      <w:r w:rsidRPr="002F18D4">
        <w:rPr>
          <w:rFonts w:ascii="Arial" w:hAnsi="Arial" w:cs="Arial"/>
          <w:sz w:val="20"/>
          <w:szCs w:val="20"/>
        </w:rPr>
        <w:lastRenderedPageBreak/>
        <w:t xml:space="preserve">boli získané </w:t>
      </w:r>
      <w:r w:rsidR="00453BAF" w:rsidRPr="002F18D4">
        <w:rPr>
          <w:rFonts w:ascii="Arial" w:hAnsi="Arial" w:cs="Arial"/>
          <w:sz w:val="20"/>
          <w:szCs w:val="20"/>
        </w:rPr>
        <w:t>Zhotoviteľ</w:t>
      </w:r>
      <w:r w:rsidRPr="002F18D4">
        <w:rPr>
          <w:rFonts w:ascii="Arial" w:hAnsi="Arial" w:cs="Arial"/>
          <w:sz w:val="20"/>
          <w:szCs w:val="20"/>
        </w:rPr>
        <w:t>om, resp. Objednávateľom od tretej strany, ktorá ich legitímne získala alebo vyvinula a ktorá nemá žiadnu povinnosť, ktorá b</w:t>
      </w:r>
      <w:r w:rsidR="00D53DEB" w:rsidRPr="002F18D4">
        <w:rPr>
          <w:rFonts w:ascii="Arial" w:hAnsi="Arial" w:cs="Arial"/>
          <w:sz w:val="20"/>
          <w:szCs w:val="20"/>
        </w:rPr>
        <w:t>y obmedzovala ich zverejňovanie.</w:t>
      </w:r>
    </w:p>
    <w:p w14:paraId="53BA962B" w14:textId="6F84E71D" w:rsidR="00CC6C86" w:rsidRPr="002F18D4" w:rsidRDefault="00D53DEB" w:rsidP="002F18D4">
      <w:pPr>
        <w:pStyle w:val="MLOdsek"/>
        <w:spacing w:before="120" w:line="290" w:lineRule="auto"/>
        <w:ind w:left="567" w:hanging="595"/>
        <w:rPr>
          <w:rFonts w:ascii="Arial" w:hAnsi="Arial" w:cs="Arial"/>
          <w:sz w:val="20"/>
          <w:szCs w:val="20"/>
        </w:rPr>
      </w:pPr>
      <w:r w:rsidRPr="002F18D4">
        <w:rPr>
          <w:rFonts w:ascii="Arial" w:hAnsi="Arial" w:cs="Arial"/>
          <w:sz w:val="20"/>
          <w:szCs w:val="20"/>
        </w:rPr>
        <w:t xml:space="preserve">Zmluvné strany sa zaväzujú, že poučia svojich zamestnancov, štatutárne orgány, ich členov a </w:t>
      </w:r>
      <w:r w:rsidR="00B73A43" w:rsidRPr="002F18D4">
        <w:rPr>
          <w:rFonts w:ascii="Arial" w:hAnsi="Arial" w:cs="Arial"/>
          <w:sz w:val="20"/>
          <w:szCs w:val="20"/>
        </w:rPr>
        <w:t>subdodávateľ</w:t>
      </w:r>
      <w:r w:rsidR="00260040" w:rsidRPr="002F18D4">
        <w:rPr>
          <w:rFonts w:ascii="Arial" w:hAnsi="Arial" w:cs="Arial"/>
          <w:sz w:val="20"/>
          <w:szCs w:val="20"/>
        </w:rPr>
        <w:t xml:space="preserve">ov, ktorým sú sprístupnené </w:t>
      </w:r>
      <w:r w:rsidR="00720E6F" w:rsidRPr="002F18D4">
        <w:rPr>
          <w:rFonts w:ascii="Arial" w:hAnsi="Arial" w:cs="Arial"/>
          <w:sz w:val="20"/>
          <w:szCs w:val="20"/>
        </w:rPr>
        <w:t>D</w:t>
      </w:r>
      <w:r w:rsidRPr="002F18D4">
        <w:rPr>
          <w:rFonts w:ascii="Arial" w:hAnsi="Arial" w:cs="Arial"/>
          <w:sz w:val="20"/>
          <w:szCs w:val="20"/>
        </w:rPr>
        <w:t>ôverné informácie, o povinnosti mlčanlivosti v zmysle tohto článku Zmluvy</w:t>
      </w:r>
      <w:r w:rsidR="009A56C3" w:rsidRPr="002F18D4">
        <w:rPr>
          <w:rFonts w:ascii="Arial" w:hAnsi="Arial" w:cs="Arial"/>
          <w:sz w:val="20"/>
          <w:szCs w:val="20"/>
        </w:rPr>
        <w:t xml:space="preserve"> o dielo</w:t>
      </w:r>
      <w:r w:rsidRPr="002F18D4">
        <w:rPr>
          <w:rFonts w:ascii="Arial" w:hAnsi="Arial" w:cs="Arial"/>
          <w:sz w:val="20"/>
          <w:szCs w:val="20"/>
        </w:rPr>
        <w:t>.</w:t>
      </w:r>
      <w:r w:rsidR="000D61FC" w:rsidRPr="002F18D4">
        <w:rPr>
          <w:rFonts w:ascii="Arial" w:eastAsiaTheme="minorHAnsi" w:hAnsi="Arial" w:cs="Arial"/>
          <w:sz w:val="20"/>
          <w:szCs w:val="20"/>
          <w:lang w:eastAsia="en-US"/>
        </w:rPr>
        <w:t xml:space="preserve"> </w:t>
      </w:r>
      <w:r w:rsidR="000D61FC" w:rsidRPr="002F18D4">
        <w:rPr>
          <w:rFonts w:ascii="Arial" w:hAnsi="Arial" w:cs="Arial"/>
          <w:sz w:val="20"/>
          <w:szCs w:val="20"/>
        </w:rPr>
        <w:t xml:space="preserve">V  rozsahu zaisťujúcom </w:t>
      </w:r>
      <w:r w:rsidR="0077053D" w:rsidRPr="002F18D4">
        <w:rPr>
          <w:rFonts w:ascii="Arial" w:hAnsi="Arial" w:cs="Arial"/>
          <w:sz w:val="20"/>
          <w:szCs w:val="20"/>
        </w:rPr>
        <w:t>splnenie</w:t>
      </w:r>
      <w:r w:rsidR="000D61FC" w:rsidRPr="002F18D4">
        <w:rPr>
          <w:rFonts w:ascii="Arial" w:hAnsi="Arial" w:cs="Arial"/>
          <w:sz w:val="20"/>
          <w:szCs w:val="20"/>
        </w:rPr>
        <w:t xml:space="preserve"> povinnosti mlčanlivosti podľa tohto článku Zmluvy</w:t>
      </w:r>
      <w:r w:rsidR="00720E6F" w:rsidRPr="002F18D4">
        <w:rPr>
          <w:rFonts w:ascii="Arial" w:hAnsi="Arial" w:cs="Arial"/>
          <w:sz w:val="20"/>
          <w:szCs w:val="20"/>
        </w:rPr>
        <w:t xml:space="preserve"> o dielo</w:t>
      </w:r>
      <w:r w:rsidR="000D61FC" w:rsidRPr="002F18D4">
        <w:rPr>
          <w:rFonts w:ascii="Arial" w:hAnsi="Arial" w:cs="Arial"/>
          <w:sz w:val="20"/>
          <w:szCs w:val="20"/>
        </w:rPr>
        <w:t xml:space="preserve">, Zhotoviteľ uzatvorí s každým </w:t>
      </w:r>
      <w:r w:rsidR="00492615" w:rsidRPr="002F18D4">
        <w:rPr>
          <w:rFonts w:ascii="Arial" w:hAnsi="Arial" w:cs="Arial"/>
          <w:sz w:val="20"/>
          <w:szCs w:val="20"/>
        </w:rPr>
        <w:t xml:space="preserve">jeho </w:t>
      </w:r>
      <w:r w:rsidR="00B73A43" w:rsidRPr="002F18D4">
        <w:rPr>
          <w:rFonts w:ascii="Arial" w:hAnsi="Arial" w:cs="Arial"/>
          <w:sz w:val="20"/>
          <w:szCs w:val="20"/>
        </w:rPr>
        <w:t>subdodávateľ</w:t>
      </w:r>
      <w:r w:rsidR="00666110" w:rsidRPr="002F18D4">
        <w:rPr>
          <w:rFonts w:ascii="Arial" w:hAnsi="Arial" w:cs="Arial"/>
          <w:sz w:val="20"/>
          <w:szCs w:val="20"/>
        </w:rPr>
        <w:t xml:space="preserve">om dohodu o mlčanlivosti, pokiaľ obdobný záväzok nevyplýva pre takého </w:t>
      </w:r>
      <w:r w:rsidR="00B73A43" w:rsidRPr="002F18D4">
        <w:rPr>
          <w:rFonts w:ascii="Arial" w:hAnsi="Arial" w:cs="Arial"/>
          <w:sz w:val="20"/>
          <w:szCs w:val="20"/>
        </w:rPr>
        <w:t>subdodávateľ</w:t>
      </w:r>
      <w:r w:rsidR="00666110" w:rsidRPr="002F18D4">
        <w:rPr>
          <w:rFonts w:ascii="Arial" w:hAnsi="Arial" w:cs="Arial"/>
          <w:sz w:val="20"/>
          <w:szCs w:val="20"/>
        </w:rPr>
        <w:t xml:space="preserve">a </w:t>
      </w:r>
      <w:r w:rsidR="000D61FC" w:rsidRPr="002F18D4">
        <w:rPr>
          <w:rFonts w:ascii="Arial" w:hAnsi="Arial" w:cs="Arial"/>
          <w:sz w:val="20"/>
          <w:szCs w:val="20"/>
        </w:rPr>
        <w:t xml:space="preserve">zo zákona. </w:t>
      </w:r>
      <w:r w:rsidR="0077053D" w:rsidRPr="002F18D4">
        <w:rPr>
          <w:rFonts w:ascii="Arial" w:hAnsi="Arial" w:cs="Arial"/>
          <w:sz w:val="20"/>
          <w:szCs w:val="20"/>
        </w:rPr>
        <w:t>Zhotovi</w:t>
      </w:r>
      <w:r w:rsidR="000D61FC" w:rsidRPr="002F18D4">
        <w:rPr>
          <w:rFonts w:ascii="Arial" w:hAnsi="Arial" w:cs="Arial"/>
          <w:sz w:val="20"/>
          <w:szCs w:val="20"/>
        </w:rPr>
        <w:t>teľ vyhlasuje, že oboznámil svojich zamestnancov, ktorí sa budú podieľať na plnení tejto Zmluvy</w:t>
      </w:r>
      <w:r w:rsidR="00B87AFB" w:rsidRPr="002F18D4">
        <w:rPr>
          <w:rFonts w:ascii="Arial" w:hAnsi="Arial" w:cs="Arial"/>
          <w:sz w:val="20"/>
          <w:szCs w:val="20"/>
        </w:rPr>
        <w:t xml:space="preserve"> o dielo</w:t>
      </w:r>
      <w:r w:rsidR="004604A6" w:rsidRPr="002F18D4">
        <w:rPr>
          <w:rFonts w:ascii="Arial" w:hAnsi="Arial" w:cs="Arial"/>
          <w:sz w:val="20"/>
          <w:szCs w:val="20"/>
        </w:rPr>
        <w:t>,</w:t>
      </w:r>
      <w:r w:rsidR="000D61FC" w:rsidRPr="002F18D4">
        <w:rPr>
          <w:rFonts w:ascii="Arial" w:hAnsi="Arial" w:cs="Arial"/>
          <w:sz w:val="20"/>
          <w:szCs w:val="20"/>
        </w:rPr>
        <w:t xml:space="preserve"> </w:t>
      </w:r>
      <w:r w:rsidR="00720E6F" w:rsidRPr="002F18D4">
        <w:rPr>
          <w:rFonts w:ascii="Arial" w:hAnsi="Arial" w:cs="Arial"/>
          <w:sz w:val="20"/>
          <w:szCs w:val="20"/>
        </w:rPr>
        <w:t xml:space="preserve">o povinnosti </w:t>
      </w:r>
      <w:r w:rsidR="000D61FC" w:rsidRPr="002F18D4">
        <w:rPr>
          <w:rFonts w:ascii="Arial" w:hAnsi="Arial" w:cs="Arial"/>
          <w:sz w:val="20"/>
          <w:szCs w:val="20"/>
        </w:rPr>
        <w:t>ml</w:t>
      </w:r>
      <w:r w:rsidR="00720E6F" w:rsidRPr="002F18D4">
        <w:rPr>
          <w:rFonts w:ascii="Arial" w:hAnsi="Arial" w:cs="Arial"/>
          <w:sz w:val="20"/>
          <w:szCs w:val="20"/>
        </w:rPr>
        <w:t>čanlivosti</w:t>
      </w:r>
      <w:r w:rsidR="000D61FC" w:rsidRPr="002F18D4">
        <w:rPr>
          <w:rFonts w:ascii="Arial" w:hAnsi="Arial" w:cs="Arial"/>
          <w:sz w:val="20"/>
          <w:szCs w:val="20"/>
        </w:rPr>
        <w:t>.</w:t>
      </w:r>
    </w:p>
    <w:p w14:paraId="6637DF41" w14:textId="58A34516" w:rsidR="00472D56" w:rsidRPr="002F18D4" w:rsidRDefault="00472D56" w:rsidP="002F18D4">
      <w:pPr>
        <w:pStyle w:val="MLOdsek"/>
        <w:spacing w:before="120" w:line="290" w:lineRule="auto"/>
        <w:ind w:left="567" w:hanging="595"/>
        <w:rPr>
          <w:rFonts w:ascii="Arial" w:hAnsi="Arial" w:cs="Arial"/>
          <w:sz w:val="20"/>
          <w:szCs w:val="20"/>
        </w:rPr>
      </w:pPr>
      <w:r w:rsidRPr="002F18D4">
        <w:rPr>
          <w:rFonts w:ascii="Arial" w:hAnsi="Arial" w:cs="Arial"/>
          <w:sz w:val="20"/>
          <w:szCs w:val="20"/>
        </w:rPr>
        <w:t xml:space="preserve">Zmluvné strany sa zaväzujú užívať Dôverné informácie výlučne na účel, na ktorý im boli poskytnuté a zároveň sa zaväzujú </w:t>
      </w:r>
      <w:r w:rsidR="00492615" w:rsidRPr="002F18D4">
        <w:rPr>
          <w:rFonts w:ascii="Arial" w:hAnsi="Arial" w:cs="Arial"/>
          <w:sz w:val="20"/>
          <w:szCs w:val="20"/>
        </w:rPr>
        <w:t>ich</w:t>
      </w:r>
      <w:r w:rsidRPr="002F18D4">
        <w:rPr>
          <w:rFonts w:ascii="Arial" w:hAnsi="Arial" w:cs="Arial"/>
          <w:sz w:val="20"/>
          <w:szCs w:val="20"/>
        </w:rPr>
        <w:t xml:space="preserve"> ochraňovať najmenej s rovnakou starostlivosťou ako ochraňujú vlastné </w:t>
      </w:r>
      <w:r w:rsidR="00720E6F" w:rsidRPr="002F18D4">
        <w:rPr>
          <w:rFonts w:ascii="Arial" w:hAnsi="Arial" w:cs="Arial"/>
          <w:sz w:val="20"/>
          <w:szCs w:val="20"/>
        </w:rPr>
        <w:t>D</w:t>
      </w:r>
      <w:r w:rsidRPr="002F18D4">
        <w:rPr>
          <w:rFonts w:ascii="Arial" w:hAnsi="Arial" w:cs="Arial"/>
          <w:sz w:val="20"/>
          <w:szCs w:val="20"/>
        </w:rPr>
        <w:t>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w:t>
      </w:r>
      <w:r w:rsidR="00492615" w:rsidRPr="002F18D4">
        <w:rPr>
          <w:rFonts w:ascii="Arial" w:hAnsi="Arial" w:cs="Arial"/>
          <w:sz w:val="20"/>
          <w:szCs w:val="20"/>
        </w:rPr>
        <w:t>,</w:t>
      </w:r>
      <w:r w:rsidRPr="002F18D4">
        <w:rPr>
          <w:rFonts w:ascii="Arial" w:hAnsi="Arial" w:cs="Arial"/>
          <w:sz w:val="20"/>
          <w:szCs w:val="20"/>
        </w:rPr>
        <w:t xml:space="preserve"> ak nie je v tejto Zmluve</w:t>
      </w:r>
      <w:r w:rsidR="00B87AFB" w:rsidRPr="002F18D4">
        <w:rPr>
          <w:rFonts w:ascii="Arial" w:hAnsi="Arial" w:cs="Arial"/>
          <w:sz w:val="20"/>
          <w:szCs w:val="20"/>
        </w:rPr>
        <w:t xml:space="preserve"> o dielo</w:t>
      </w:r>
      <w:r w:rsidRPr="002F18D4">
        <w:rPr>
          <w:rFonts w:ascii="Arial" w:hAnsi="Arial" w:cs="Arial"/>
          <w:sz w:val="20"/>
          <w:szCs w:val="20"/>
        </w:rPr>
        <w:t xml:space="preserve"> ustanovené inak, zaväzujú sa, že bez predchádzaj</w:t>
      </w:r>
      <w:r w:rsidR="00B87AFB" w:rsidRPr="002F18D4">
        <w:rPr>
          <w:rFonts w:ascii="Arial" w:hAnsi="Arial" w:cs="Arial"/>
          <w:sz w:val="20"/>
          <w:szCs w:val="20"/>
        </w:rPr>
        <w:t>úceho písomného súhlasu druhej Z</w:t>
      </w:r>
      <w:r w:rsidRPr="002F18D4">
        <w:rPr>
          <w:rFonts w:ascii="Arial" w:hAnsi="Arial" w:cs="Arial"/>
          <w:sz w:val="20"/>
          <w:szCs w:val="20"/>
        </w:rPr>
        <w:t xml:space="preserve">mluvnej strany neposkytnú, neodovzdajú, neoznámia alebo iným spôsobom nevyzradia, resp. nesprístupnia </w:t>
      </w:r>
      <w:r w:rsidR="0095357E" w:rsidRPr="002F18D4">
        <w:rPr>
          <w:rFonts w:ascii="Arial" w:hAnsi="Arial" w:cs="Arial"/>
          <w:sz w:val="20"/>
          <w:szCs w:val="20"/>
        </w:rPr>
        <w:t>D</w:t>
      </w:r>
      <w:r w:rsidR="00260040" w:rsidRPr="002F18D4">
        <w:rPr>
          <w:rFonts w:ascii="Arial" w:hAnsi="Arial" w:cs="Arial"/>
          <w:sz w:val="20"/>
          <w:szCs w:val="20"/>
        </w:rPr>
        <w:t>ôverné informácie druhej Z</w:t>
      </w:r>
      <w:r w:rsidRPr="002F18D4">
        <w:rPr>
          <w:rFonts w:ascii="Arial" w:hAnsi="Arial" w:cs="Arial"/>
          <w:sz w:val="20"/>
          <w:szCs w:val="20"/>
        </w:rPr>
        <w:t>mluvnej strany tretej osobe.</w:t>
      </w:r>
    </w:p>
    <w:p w14:paraId="6B71AD8B" w14:textId="782977EE" w:rsidR="0026218E" w:rsidRPr="002F18D4" w:rsidRDefault="0026218E" w:rsidP="002F18D4">
      <w:pPr>
        <w:pStyle w:val="MLNadpislnku"/>
        <w:tabs>
          <w:tab w:val="clear" w:pos="878"/>
        </w:tabs>
        <w:spacing w:before="360" w:after="240" w:line="290" w:lineRule="auto"/>
        <w:ind w:left="567" w:hanging="567"/>
        <w:jc w:val="both"/>
        <w:rPr>
          <w:rFonts w:ascii="Arial" w:hAnsi="Arial" w:cs="Arial"/>
          <w:sz w:val="20"/>
          <w:szCs w:val="20"/>
        </w:rPr>
      </w:pPr>
      <w:bookmarkStart w:id="75" w:name="_Ref95807228"/>
      <w:r w:rsidRPr="002F18D4">
        <w:rPr>
          <w:rFonts w:ascii="Arial" w:hAnsi="Arial" w:cs="Arial"/>
          <w:sz w:val="20"/>
          <w:szCs w:val="20"/>
        </w:rPr>
        <w:t>OPRÁVNENÉ OSOBY</w:t>
      </w:r>
      <w:bookmarkEnd w:id="75"/>
    </w:p>
    <w:p w14:paraId="5AA3FD55" w14:textId="0B52EFDB" w:rsidR="0026218E" w:rsidRPr="00B3627E" w:rsidRDefault="00453BAF" w:rsidP="00B3627E">
      <w:pPr>
        <w:pStyle w:val="MLOdsek"/>
        <w:spacing w:before="120" w:line="290" w:lineRule="auto"/>
        <w:ind w:left="567" w:hanging="567"/>
        <w:rPr>
          <w:rFonts w:ascii="Arial" w:hAnsi="Arial" w:cs="Arial"/>
          <w:sz w:val="20"/>
          <w:szCs w:val="20"/>
        </w:rPr>
      </w:pPr>
      <w:r w:rsidRPr="00B3627E">
        <w:rPr>
          <w:rFonts w:ascii="Arial" w:hAnsi="Arial" w:cs="Arial"/>
          <w:sz w:val="20"/>
          <w:szCs w:val="20"/>
        </w:rPr>
        <w:t>Zhotoviteľ</w:t>
      </w:r>
      <w:r w:rsidR="0026218E" w:rsidRPr="00B3627E">
        <w:rPr>
          <w:rFonts w:ascii="Arial" w:hAnsi="Arial" w:cs="Arial"/>
          <w:sz w:val="20"/>
          <w:szCs w:val="20"/>
        </w:rPr>
        <w:t xml:space="preserve"> sa zaväzuje do piatich (5) pracovných dní od podpisu tejto Zmluvy</w:t>
      </w:r>
      <w:r w:rsidR="009A56C3" w:rsidRPr="00B3627E">
        <w:rPr>
          <w:rFonts w:ascii="Arial" w:hAnsi="Arial" w:cs="Arial"/>
          <w:sz w:val="20"/>
          <w:szCs w:val="20"/>
        </w:rPr>
        <w:t xml:space="preserve"> o</w:t>
      </w:r>
      <w:r w:rsidR="00F30195" w:rsidRPr="00B3627E">
        <w:rPr>
          <w:rFonts w:ascii="Arial" w:hAnsi="Arial" w:cs="Arial"/>
          <w:sz w:val="20"/>
          <w:szCs w:val="20"/>
        </w:rPr>
        <w:t xml:space="preserve"> </w:t>
      </w:r>
      <w:r w:rsidR="009A56C3" w:rsidRPr="00B3627E">
        <w:rPr>
          <w:rFonts w:ascii="Arial" w:hAnsi="Arial" w:cs="Arial"/>
          <w:sz w:val="20"/>
          <w:szCs w:val="20"/>
        </w:rPr>
        <w:t>dielo</w:t>
      </w:r>
      <w:r w:rsidR="0026218E" w:rsidRPr="00B3627E">
        <w:rPr>
          <w:rFonts w:ascii="Arial" w:hAnsi="Arial" w:cs="Arial"/>
          <w:sz w:val="20"/>
          <w:szCs w:val="20"/>
        </w:rPr>
        <w:t xml:space="preserve"> vymenovať oprávnenú osobu, ktorá bude počas účinnosti tejto Zmluvy</w:t>
      </w:r>
      <w:r w:rsidR="009A56C3" w:rsidRPr="00B3627E">
        <w:rPr>
          <w:rFonts w:ascii="Arial" w:hAnsi="Arial" w:cs="Arial"/>
          <w:sz w:val="20"/>
          <w:szCs w:val="20"/>
        </w:rPr>
        <w:t xml:space="preserve"> o dielo</w:t>
      </w:r>
      <w:r w:rsidR="0026218E" w:rsidRPr="00B3627E">
        <w:rPr>
          <w:rFonts w:ascii="Arial" w:hAnsi="Arial" w:cs="Arial"/>
          <w:sz w:val="20"/>
          <w:szCs w:val="20"/>
        </w:rPr>
        <w:t xml:space="preserve"> oprávnená konať za </w:t>
      </w:r>
      <w:r w:rsidRPr="00B3627E">
        <w:rPr>
          <w:rFonts w:ascii="Arial" w:hAnsi="Arial" w:cs="Arial"/>
          <w:sz w:val="20"/>
          <w:szCs w:val="20"/>
        </w:rPr>
        <w:t>Zhotoviteľ</w:t>
      </w:r>
      <w:r w:rsidR="0026218E" w:rsidRPr="00B3627E">
        <w:rPr>
          <w:rFonts w:ascii="Arial" w:hAnsi="Arial" w:cs="Arial"/>
          <w:sz w:val="20"/>
          <w:szCs w:val="20"/>
        </w:rPr>
        <w:t>a v</w:t>
      </w:r>
      <w:r w:rsidR="00720E6F" w:rsidRPr="00B3627E">
        <w:rPr>
          <w:rFonts w:ascii="Arial" w:hAnsi="Arial" w:cs="Arial"/>
          <w:sz w:val="20"/>
          <w:szCs w:val="20"/>
        </w:rPr>
        <w:t> určených</w:t>
      </w:r>
      <w:r w:rsidR="0026218E" w:rsidRPr="00B3627E">
        <w:rPr>
          <w:rFonts w:ascii="Arial" w:hAnsi="Arial" w:cs="Arial"/>
          <w:sz w:val="20"/>
          <w:szCs w:val="20"/>
        </w:rPr>
        <w:t xml:space="preserve"> záležitostiach súvisiacich s plnením tejto Zmluvy</w:t>
      </w:r>
      <w:r w:rsidR="009A56C3" w:rsidRPr="00B3627E">
        <w:rPr>
          <w:rFonts w:ascii="Arial" w:hAnsi="Arial" w:cs="Arial"/>
          <w:sz w:val="20"/>
          <w:szCs w:val="20"/>
        </w:rPr>
        <w:t xml:space="preserve"> o dielo</w:t>
      </w:r>
      <w:r w:rsidR="0026218E" w:rsidRPr="00B3627E">
        <w:rPr>
          <w:rFonts w:ascii="Arial" w:hAnsi="Arial" w:cs="Arial"/>
          <w:sz w:val="20"/>
          <w:szCs w:val="20"/>
        </w:rPr>
        <w:t xml:space="preserve"> a v tej istej lehote písomne oznámiť Objednávateľovi jej meno a kontaktné údaje.</w:t>
      </w:r>
    </w:p>
    <w:p w14:paraId="62AFA2E4" w14:textId="23EA216A" w:rsidR="000F516A" w:rsidRPr="00B3627E" w:rsidRDefault="0026218E" w:rsidP="00B3627E">
      <w:pPr>
        <w:pStyle w:val="MLOdsek"/>
        <w:spacing w:before="120" w:line="290" w:lineRule="auto"/>
        <w:ind w:left="567" w:hanging="567"/>
        <w:rPr>
          <w:rFonts w:ascii="Arial" w:hAnsi="Arial" w:cs="Arial"/>
          <w:sz w:val="20"/>
          <w:szCs w:val="20"/>
        </w:rPr>
      </w:pPr>
      <w:r w:rsidRPr="00B3627E">
        <w:rPr>
          <w:rFonts w:ascii="Arial" w:hAnsi="Arial" w:cs="Arial"/>
          <w:sz w:val="20"/>
          <w:szCs w:val="20"/>
        </w:rPr>
        <w:t>Objednávateľ sa zaväzuje do piatich (5) pracovných dní od podpisu tejto Zmluvy</w:t>
      </w:r>
      <w:r w:rsidR="009A56C3" w:rsidRPr="00B3627E">
        <w:rPr>
          <w:rFonts w:ascii="Arial" w:hAnsi="Arial" w:cs="Arial"/>
          <w:sz w:val="20"/>
          <w:szCs w:val="20"/>
        </w:rPr>
        <w:t xml:space="preserve"> o dielo</w:t>
      </w:r>
      <w:r w:rsidRPr="00B3627E">
        <w:rPr>
          <w:rFonts w:ascii="Arial" w:hAnsi="Arial" w:cs="Arial"/>
          <w:sz w:val="20"/>
          <w:szCs w:val="20"/>
        </w:rPr>
        <w:t xml:space="preserve"> vymenovať oprávnenú osobu, ktorá bude počas účinnosti tejto Zmluvy </w:t>
      </w:r>
      <w:r w:rsidR="009A56C3" w:rsidRPr="00B3627E">
        <w:rPr>
          <w:rFonts w:ascii="Arial" w:hAnsi="Arial" w:cs="Arial"/>
          <w:sz w:val="20"/>
          <w:szCs w:val="20"/>
        </w:rPr>
        <w:t xml:space="preserve">o dielo </w:t>
      </w:r>
      <w:r w:rsidRPr="00B3627E">
        <w:rPr>
          <w:rFonts w:ascii="Arial" w:hAnsi="Arial" w:cs="Arial"/>
          <w:sz w:val="20"/>
          <w:szCs w:val="20"/>
        </w:rPr>
        <w:t>oprávnená konať za Objednávateľa v</w:t>
      </w:r>
      <w:r w:rsidR="00720E6F" w:rsidRPr="00B3627E">
        <w:rPr>
          <w:rFonts w:ascii="Arial" w:hAnsi="Arial" w:cs="Arial"/>
          <w:sz w:val="20"/>
          <w:szCs w:val="20"/>
        </w:rPr>
        <w:t xml:space="preserve"> určených </w:t>
      </w:r>
      <w:r w:rsidRPr="00B3627E">
        <w:rPr>
          <w:rFonts w:ascii="Arial" w:hAnsi="Arial" w:cs="Arial"/>
          <w:sz w:val="20"/>
          <w:szCs w:val="20"/>
        </w:rPr>
        <w:t>záležitostiach súvisiacich s plnením tejto Zmluvy</w:t>
      </w:r>
      <w:r w:rsidR="009A56C3" w:rsidRPr="00B3627E">
        <w:rPr>
          <w:rFonts w:ascii="Arial" w:hAnsi="Arial" w:cs="Arial"/>
          <w:sz w:val="20"/>
          <w:szCs w:val="20"/>
        </w:rPr>
        <w:t xml:space="preserve"> o dielo</w:t>
      </w:r>
      <w:r w:rsidRPr="00B3627E">
        <w:rPr>
          <w:rFonts w:ascii="Arial" w:hAnsi="Arial" w:cs="Arial"/>
          <w:sz w:val="20"/>
          <w:szCs w:val="20"/>
        </w:rPr>
        <w:t xml:space="preserve"> a v tej istej lehote písomne oznámiť Objednávateľovi jej meno a kontaktné údaje.</w:t>
      </w:r>
    </w:p>
    <w:p w14:paraId="2ED8BF0C" w14:textId="19CAA16D" w:rsidR="0063714D" w:rsidRPr="00B3627E" w:rsidRDefault="0063714D" w:rsidP="00B3627E">
      <w:pPr>
        <w:pStyle w:val="MLOdsek"/>
        <w:spacing w:before="120" w:line="290" w:lineRule="auto"/>
        <w:ind w:left="567" w:hanging="567"/>
        <w:rPr>
          <w:rFonts w:ascii="Arial" w:hAnsi="Arial" w:cs="Arial"/>
          <w:sz w:val="20"/>
          <w:szCs w:val="20"/>
        </w:rPr>
      </w:pPr>
      <w:bookmarkStart w:id="76" w:name="_Ref519610075"/>
      <w:r w:rsidRPr="00B3627E">
        <w:rPr>
          <w:rFonts w:ascii="Arial" w:hAnsi="Arial" w:cs="Arial"/>
          <w:sz w:val="20"/>
          <w:szCs w:val="20"/>
        </w:rPr>
        <w:t>Prostredníctvom určených oprávnených osôb Zmluvné strany:</w:t>
      </w:r>
      <w:bookmarkEnd w:id="76"/>
    </w:p>
    <w:p w14:paraId="19DF7EE8" w14:textId="0CBAC8B9" w:rsidR="004E1CA9" w:rsidRPr="00B3627E" w:rsidRDefault="004E1CA9" w:rsidP="00B3627E">
      <w:pPr>
        <w:pStyle w:val="MLOdsek"/>
        <w:numPr>
          <w:ilvl w:val="2"/>
          <w:numId w:val="5"/>
        </w:numPr>
        <w:tabs>
          <w:tab w:val="clear" w:pos="1134"/>
        </w:tabs>
        <w:spacing w:before="120" w:line="290" w:lineRule="auto"/>
        <w:ind w:hanging="567"/>
        <w:rPr>
          <w:rFonts w:ascii="Arial" w:hAnsi="Arial" w:cs="Arial"/>
          <w:sz w:val="20"/>
          <w:szCs w:val="20"/>
        </w:rPr>
      </w:pPr>
      <w:r w:rsidRPr="00B3627E">
        <w:rPr>
          <w:rFonts w:ascii="Arial" w:hAnsi="Arial" w:cs="Arial"/>
          <w:sz w:val="20"/>
          <w:szCs w:val="20"/>
        </w:rPr>
        <w:t>zabezpečia vzájomnú komunikáciu Zmluvných strán týkajúcu sa všetkých záležitostí týkajúcich sa plnenia tejto Zmluvy o </w:t>
      </w:r>
      <w:r w:rsidR="00C44334" w:rsidRPr="00B3627E">
        <w:rPr>
          <w:rFonts w:ascii="Arial" w:hAnsi="Arial" w:cs="Arial"/>
          <w:sz w:val="20"/>
          <w:szCs w:val="20"/>
        </w:rPr>
        <w:t>dielo</w:t>
      </w:r>
      <w:r w:rsidRPr="00B3627E">
        <w:rPr>
          <w:rFonts w:ascii="Arial" w:hAnsi="Arial" w:cs="Arial"/>
          <w:sz w:val="20"/>
          <w:szCs w:val="20"/>
        </w:rPr>
        <w:t>,</w:t>
      </w:r>
    </w:p>
    <w:p w14:paraId="1B78535E" w14:textId="5CE04B73" w:rsidR="004E1CA9" w:rsidRPr="00B3627E" w:rsidRDefault="004E1CA9" w:rsidP="00B3627E">
      <w:pPr>
        <w:pStyle w:val="MLOdsek"/>
        <w:numPr>
          <w:ilvl w:val="2"/>
          <w:numId w:val="5"/>
        </w:numPr>
        <w:tabs>
          <w:tab w:val="clear" w:pos="1134"/>
        </w:tabs>
        <w:spacing w:before="120" w:line="290" w:lineRule="auto"/>
        <w:ind w:hanging="567"/>
        <w:rPr>
          <w:rFonts w:ascii="Arial" w:hAnsi="Arial" w:cs="Arial"/>
          <w:sz w:val="20"/>
          <w:szCs w:val="20"/>
        </w:rPr>
      </w:pPr>
      <w:r w:rsidRPr="00B3627E">
        <w:rPr>
          <w:rFonts w:ascii="Arial" w:hAnsi="Arial" w:cs="Arial"/>
          <w:sz w:val="20"/>
          <w:szCs w:val="20"/>
        </w:rPr>
        <w:t>plnia vymedzené úlohy Zmluvných strán</w:t>
      </w:r>
      <w:r w:rsidR="006601A9" w:rsidRPr="00B3627E">
        <w:rPr>
          <w:rFonts w:ascii="Arial" w:hAnsi="Arial" w:cs="Arial"/>
          <w:sz w:val="20"/>
          <w:szCs w:val="20"/>
        </w:rPr>
        <w:t xml:space="preserve"> podľa</w:t>
      </w:r>
      <w:r w:rsidR="004E2BB2" w:rsidRPr="00B3627E">
        <w:rPr>
          <w:rFonts w:ascii="Arial" w:hAnsi="Arial" w:cs="Arial"/>
          <w:sz w:val="20"/>
          <w:szCs w:val="20"/>
        </w:rPr>
        <w:t xml:space="preserve"> tejto Zmluvy o dielo</w:t>
      </w:r>
      <w:r w:rsidRPr="00B3627E">
        <w:rPr>
          <w:rFonts w:ascii="Arial" w:hAnsi="Arial" w:cs="Arial"/>
          <w:sz w:val="20"/>
          <w:szCs w:val="20"/>
        </w:rPr>
        <w:t xml:space="preserve">,  </w:t>
      </w:r>
    </w:p>
    <w:p w14:paraId="5DC2EB52" w14:textId="1B293C5A" w:rsidR="0063714D" w:rsidRPr="00B3627E" w:rsidRDefault="0063714D" w:rsidP="00B3627E">
      <w:pPr>
        <w:pStyle w:val="MLOdsek"/>
        <w:numPr>
          <w:ilvl w:val="2"/>
          <w:numId w:val="5"/>
        </w:numPr>
        <w:tabs>
          <w:tab w:val="clear" w:pos="1134"/>
        </w:tabs>
        <w:spacing w:before="120" w:line="290" w:lineRule="auto"/>
        <w:ind w:hanging="567"/>
        <w:rPr>
          <w:rFonts w:ascii="Arial" w:hAnsi="Arial" w:cs="Arial"/>
          <w:sz w:val="20"/>
          <w:szCs w:val="20"/>
        </w:rPr>
      </w:pPr>
      <w:r w:rsidRPr="00B3627E">
        <w:rPr>
          <w:rFonts w:ascii="Arial" w:hAnsi="Arial" w:cs="Arial"/>
          <w:sz w:val="20"/>
          <w:szCs w:val="20"/>
        </w:rPr>
        <w:t>uskutočnia všetky organizačné záležitosti s ohľadom na všetky aktivity a činnosti súvisiace s plnením tejto Zmluvy</w:t>
      </w:r>
      <w:r w:rsidR="009A56C3" w:rsidRPr="00B3627E">
        <w:rPr>
          <w:rFonts w:ascii="Arial" w:hAnsi="Arial" w:cs="Arial"/>
          <w:sz w:val="20"/>
          <w:szCs w:val="20"/>
        </w:rPr>
        <w:t xml:space="preserve"> o</w:t>
      </w:r>
      <w:r w:rsidR="006F7A85">
        <w:rPr>
          <w:rFonts w:ascii="Arial" w:hAnsi="Arial" w:cs="Arial"/>
          <w:sz w:val="20"/>
          <w:szCs w:val="20"/>
        </w:rPr>
        <w:t> </w:t>
      </w:r>
      <w:r w:rsidR="009A56C3" w:rsidRPr="00B3627E">
        <w:rPr>
          <w:rFonts w:ascii="Arial" w:hAnsi="Arial" w:cs="Arial"/>
          <w:sz w:val="20"/>
          <w:szCs w:val="20"/>
        </w:rPr>
        <w:t>dielo</w:t>
      </w:r>
      <w:r w:rsidR="006F7A85">
        <w:rPr>
          <w:rFonts w:ascii="Arial" w:hAnsi="Arial" w:cs="Arial"/>
          <w:sz w:val="20"/>
          <w:szCs w:val="20"/>
        </w:rPr>
        <w:t>,</w:t>
      </w:r>
    </w:p>
    <w:p w14:paraId="1ADC2C14" w14:textId="5F7434E1" w:rsidR="0063714D" w:rsidRPr="00B3627E" w:rsidRDefault="0063714D" w:rsidP="00B3627E">
      <w:pPr>
        <w:pStyle w:val="MLOdsek"/>
        <w:numPr>
          <w:ilvl w:val="2"/>
          <w:numId w:val="5"/>
        </w:numPr>
        <w:tabs>
          <w:tab w:val="clear" w:pos="1134"/>
        </w:tabs>
        <w:spacing w:before="120" w:line="290" w:lineRule="auto"/>
        <w:ind w:hanging="567"/>
        <w:rPr>
          <w:rFonts w:ascii="Arial" w:hAnsi="Arial" w:cs="Arial"/>
          <w:sz w:val="20"/>
          <w:szCs w:val="20"/>
        </w:rPr>
      </w:pPr>
      <w:r w:rsidRPr="00B3627E">
        <w:rPr>
          <w:rFonts w:ascii="Arial" w:hAnsi="Arial" w:cs="Arial"/>
          <w:sz w:val="20"/>
          <w:szCs w:val="20"/>
        </w:rPr>
        <w:t>zabezpečia koordináciu jednotlivých aktivít a činností Zmluvných strán súvisiacich s plnením tejto Zmluvy</w:t>
      </w:r>
      <w:r w:rsidR="009A56C3" w:rsidRPr="00B3627E">
        <w:rPr>
          <w:rFonts w:ascii="Arial" w:hAnsi="Arial" w:cs="Arial"/>
          <w:sz w:val="20"/>
          <w:szCs w:val="20"/>
        </w:rPr>
        <w:t xml:space="preserve"> o</w:t>
      </w:r>
      <w:r w:rsidR="006F7A85">
        <w:rPr>
          <w:rFonts w:ascii="Arial" w:hAnsi="Arial" w:cs="Arial"/>
          <w:sz w:val="20"/>
          <w:szCs w:val="20"/>
        </w:rPr>
        <w:t> </w:t>
      </w:r>
      <w:r w:rsidR="009A56C3" w:rsidRPr="00B3627E">
        <w:rPr>
          <w:rFonts w:ascii="Arial" w:hAnsi="Arial" w:cs="Arial"/>
          <w:sz w:val="20"/>
          <w:szCs w:val="20"/>
        </w:rPr>
        <w:t>dielo</w:t>
      </w:r>
      <w:r w:rsidR="006F7A85">
        <w:rPr>
          <w:rFonts w:ascii="Arial" w:hAnsi="Arial" w:cs="Arial"/>
          <w:sz w:val="20"/>
          <w:szCs w:val="20"/>
        </w:rPr>
        <w:t>,</w:t>
      </w:r>
    </w:p>
    <w:p w14:paraId="39C58FDC" w14:textId="6F2E69AC" w:rsidR="0063714D" w:rsidRPr="00B3627E" w:rsidRDefault="0063714D" w:rsidP="00B3627E">
      <w:pPr>
        <w:pStyle w:val="MLOdsek"/>
        <w:numPr>
          <w:ilvl w:val="2"/>
          <w:numId w:val="5"/>
        </w:numPr>
        <w:tabs>
          <w:tab w:val="clear" w:pos="1134"/>
        </w:tabs>
        <w:spacing w:before="120" w:line="290" w:lineRule="auto"/>
        <w:ind w:hanging="567"/>
        <w:rPr>
          <w:rFonts w:ascii="Arial" w:hAnsi="Arial" w:cs="Arial"/>
          <w:sz w:val="20"/>
          <w:szCs w:val="20"/>
        </w:rPr>
      </w:pPr>
      <w:r w:rsidRPr="00B3627E">
        <w:rPr>
          <w:rFonts w:ascii="Arial" w:hAnsi="Arial" w:cs="Arial"/>
          <w:sz w:val="20"/>
          <w:szCs w:val="20"/>
        </w:rPr>
        <w:t>sledujú priebeh plnenia tejto Zmluvy</w:t>
      </w:r>
      <w:r w:rsidR="009A56C3" w:rsidRPr="00B3627E">
        <w:rPr>
          <w:rFonts w:ascii="Arial" w:hAnsi="Arial" w:cs="Arial"/>
          <w:sz w:val="20"/>
          <w:szCs w:val="20"/>
        </w:rPr>
        <w:t xml:space="preserve"> o</w:t>
      </w:r>
      <w:r w:rsidR="006F7A85">
        <w:rPr>
          <w:rFonts w:ascii="Arial" w:hAnsi="Arial" w:cs="Arial"/>
          <w:sz w:val="20"/>
          <w:szCs w:val="20"/>
        </w:rPr>
        <w:t> </w:t>
      </w:r>
      <w:r w:rsidR="009A56C3" w:rsidRPr="00B3627E">
        <w:rPr>
          <w:rFonts w:ascii="Arial" w:hAnsi="Arial" w:cs="Arial"/>
          <w:sz w:val="20"/>
          <w:szCs w:val="20"/>
        </w:rPr>
        <w:t>dielo</w:t>
      </w:r>
      <w:r w:rsidR="006F7A85">
        <w:rPr>
          <w:rFonts w:ascii="Arial" w:hAnsi="Arial" w:cs="Arial"/>
          <w:sz w:val="20"/>
          <w:szCs w:val="20"/>
        </w:rPr>
        <w:t>,</w:t>
      </w:r>
    </w:p>
    <w:p w14:paraId="2C5601C9" w14:textId="200F4B41" w:rsidR="0063714D" w:rsidRPr="00B3627E" w:rsidRDefault="0063714D" w:rsidP="00B3627E">
      <w:pPr>
        <w:pStyle w:val="MLOdsek"/>
        <w:numPr>
          <w:ilvl w:val="2"/>
          <w:numId w:val="5"/>
        </w:numPr>
        <w:tabs>
          <w:tab w:val="clear" w:pos="1134"/>
        </w:tabs>
        <w:spacing w:before="120" w:line="290" w:lineRule="auto"/>
        <w:ind w:hanging="567"/>
        <w:rPr>
          <w:rFonts w:ascii="Arial" w:hAnsi="Arial" w:cs="Arial"/>
          <w:sz w:val="20"/>
          <w:szCs w:val="20"/>
        </w:rPr>
      </w:pPr>
      <w:r w:rsidRPr="00B3627E">
        <w:rPr>
          <w:rFonts w:ascii="Arial" w:hAnsi="Arial" w:cs="Arial"/>
          <w:sz w:val="20"/>
          <w:szCs w:val="20"/>
        </w:rPr>
        <w:t>navrhujú potrebné zmeny technických riešení a technickej povahy v zmysle tejto Zmluvy</w:t>
      </w:r>
      <w:r w:rsidR="009A56C3" w:rsidRPr="00B3627E">
        <w:rPr>
          <w:rFonts w:ascii="Arial" w:hAnsi="Arial" w:cs="Arial"/>
          <w:sz w:val="20"/>
          <w:szCs w:val="20"/>
        </w:rPr>
        <w:t xml:space="preserve"> o</w:t>
      </w:r>
      <w:r w:rsidR="006F7A85">
        <w:rPr>
          <w:rFonts w:ascii="Arial" w:hAnsi="Arial" w:cs="Arial"/>
          <w:sz w:val="20"/>
          <w:szCs w:val="20"/>
        </w:rPr>
        <w:t> </w:t>
      </w:r>
      <w:r w:rsidR="009A56C3" w:rsidRPr="00B3627E">
        <w:rPr>
          <w:rFonts w:ascii="Arial" w:hAnsi="Arial" w:cs="Arial"/>
          <w:sz w:val="20"/>
          <w:szCs w:val="20"/>
        </w:rPr>
        <w:t>dielo</w:t>
      </w:r>
      <w:r w:rsidR="006F7A85">
        <w:rPr>
          <w:rFonts w:ascii="Arial" w:hAnsi="Arial" w:cs="Arial"/>
          <w:sz w:val="20"/>
          <w:szCs w:val="20"/>
        </w:rPr>
        <w:t xml:space="preserve"> a</w:t>
      </w:r>
    </w:p>
    <w:p w14:paraId="46D5BE5A" w14:textId="705D75F8" w:rsidR="007B2BAA" w:rsidRPr="00B3627E" w:rsidRDefault="0063714D" w:rsidP="00B3627E">
      <w:pPr>
        <w:pStyle w:val="MLOdsek"/>
        <w:numPr>
          <w:ilvl w:val="2"/>
          <w:numId w:val="5"/>
        </w:numPr>
        <w:tabs>
          <w:tab w:val="clear" w:pos="1134"/>
        </w:tabs>
        <w:spacing w:before="120" w:line="290" w:lineRule="auto"/>
        <w:ind w:hanging="567"/>
        <w:rPr>
          <w:rFonts w:ascii="Arial" w:hAnsi="Arial" w:cs="Arial"/>
          <w:sz w:val="20"/>
          <w:szCs w:val="20"/>
        </w:rPr>
      </w:pPr>
      <w:r w:rsidRPr="00B3627E">
        <w:rPr>
          <w:rFonts w:ascii="Arial" w:hAnsi="Arial" w:cs="Arial"/>
          <w:sz w:val="20"/>
          <w:szCs w:val="20"/>
        </w:rPr>
        <w:t>zabezpečia vzájomnú spoluprácu a</w:t>
      </w:r>
      <w:r w:rsidR="005D4392" w:rsidRPr="00B3627E">
        <w:rPr>
          <w:rFonts w:ascii="Arial" w:hAnsi="Arial" w:cs="Arial"/>
          <w:sz w:val="20"/>
          <w:szCs w:val="20"/>
        </w:rPr>
        <w:t> </w:t>
      </w:r>
      <w:r w:rsidRPr="00B3627E">
        <w:rPr>
          <w:rFonts w:ascii="Arial" w:hAnsi="Arial" w:cs="Arial"/>
          <w:sz w:val="20"/>
          <w:szCs w:val="20"/>
        </w:rPr>
        <w:t>súčinnosť.</w:t>
      </w:r>
    </w:p>
    <w:p w14:paraId="25500604" w14:textId="005A43F9" w:rsidR="00DE7770" w:rsidRPr="00B3627E" w:rsidRDefault="00DE7770" w:rsidP="00B3627E">
      <w:pPr>
        <w:pStyle w:val="MLOdsek"/>
        <w:spacing w:before="120" w:line="290" w:lineRule="auto"/>
        <w:ind w:left="567" w:hanging="567"/>
        <w:rPr>
          <w:rFonts w:ascii="Arial" w:hAnsi="Arial" w:cs="Arial"/>
          <w:sz w:val="20"/>
          <w:szCs w:val="20"/>
        </w:rPr>
      </w:pPr>
      <w:r w:rsidRPr="00B3627E">
        <w:rPr>
          <w:rFonts w:ascii="Arial" w:hAnsi="Arial" w:cs="Arial"/>
          <w:sz w:val="20"/>
          <w:szCs w:val="20"/>
        </w:rPr>
        <w:t xml:space="preserve">Zmena oprávnených osôb v zmysle tohto článku  Zmluvy o dielo sa vykoná </w:t>
      </w:r>
      <w:r w:rsidR="004E1CA9" w:rsidRPr="00B3627E">
        <w:rPr>
          <w:rFonts w:ascii="Arial" w:hAnsi="Arial" w:cs="Arial"/>
          <w:sz w:val="20"/>
          <w:szCs w:val="20"/>
        </w:rPr>
        <w:t>prostredníctvom</w:t>
      </w:r>
      <w:r w:rsidR="000108F7" w:rsidRPr="00B3627E">
        <w:rPr>
          <w:rFonts w:ascii="Arial" w:hAnsi="Arial" w:cs="Arial"/>
          <w:sz w:val="20"/>
          <w:szCs w:val="20"/>
        </w:rPr>
        <w:t xml:space="preserve"> písomného protokolu o zmene o</w:t>
      </w:r>
      <w:r w:rsidRPr="00B3627E">
        <w:rPr>
          <w:rFonts w:ascii="Arial" w:hAnsi="Arial" w:cs="Arial"/>
          <w:sz w:val="20"/>
          <w:szCs w:val="20"/>
        </w:rPr>
        <w:t>právnenej osoby</w:t>
      </w:r>
      <w:r w:rsidR="004E1CA9" w:rsidRPr="00B3627E">
        <w:rPr>
          <w:rFonts w:ascii="Arial" w:hAnsi="Arial" w:cs="Arial"/>
          <w:sz w:val="20"/>
          <w:szCs w:val="20"/>
        </w:rPr>
        <w:t xml:space="preserve"> podpísaného</w:t>
      </w:r>
      <w:r w:rsidRPr="00B3627E">
        <w:rPr>
          <w:rFonts w:ascii="Arial" w:hAnsi="Arial" w:cs="Arial"/>
          <w:sz w:val="20"/>
          <w:szCs w:val="20"/>
        </w:rPr>
        <w:t xml:space="preserve"> oboma Zmluvnými stranami. </w:t>
      </w:r>
    </w:p>
    <w:p w14:paraId="7B59CA7B" w14:textId="46589B20" w:rsidR="005245DA" w:rsidRPr="009C615A" w:rsidRDefault="00622A4A" w:rsidP="009C615A">
      <w:pPr>
        <w:pStyle w:val="MLNadpislnku"/>
        <w:tabs>
          <w:tab w:val="clear" w:pos="878"/>
        </w:tabs>
        <w:spacing w:before="360" w:after="240" w:line="290" w:lineRule="auto"/>
        <w:ind w:left="567" w:hanging="567"/>
        <w:jc w:val="both"/>
        <w:rPr>
          <w:rFonts w:ascii="Arial" w:hAnsi="Arial" w:cs="Arial"/>
          <w:sz w:val="20"/>
          <w:szCs w:val="20"/>
        </w:rPr>
      </w:pPr>
      <w:bookmarkStart w:id="77" w:name="_Ref95813094"/>
      <w:r w:rsidRPr="009C615A">
        <w:rPr>
          <w:rFonts w:ascii="Arial" w:hAnsi="Arial" w:cs="Arial"/>
          <w:sz w:val="20"/>
          <w:szCs w:val="20"/>
        </w:rPr>
        <w:lastRenderedPageBreak/>
        <w:t xml:space="preserve">SÚČINNOSŤ </w:t>
      </w:r>
      <w:r w:rsidR="00EA4658" w:rsidRPr="009C615A">
        <w:rPr>
          <w:rFonts w:ascii="Arial" w:hAnsi="Arial" w:cs="Arial"/>
          <w:sz w:val="20"/>
          <w:szCs w:val="20"/>
        </w:rPr>
        <w:t>ZHOTOVITEĽA</w:t>
      </w:r>
      <w:bookmarkEnd w:id="77"/>
      <w:r w:rsidR="00B818C6" w:rsidRPr="009C615A">
        <w:rPr>
          <w:rFonts w:ascii="Arial" w:hAnsi="Arial" w:cs="Arial"/>
          <w:sz w:val="20"/>
          <w:szCs w:val="20"/>
        </w:rPr>
        <w:t xml:space="preserve"> </w:t>
      </w:r>
    </w:p>
    <w:p w14:paraId="0DE905E0" w14:textId="45F3D8B3" w:rsidR="000108F7" w:rsidRPr="009C615A" w:rsidRDefault="000108F7" w:rsidP="009C615A">
      <w:pPr>
        <w:pStyle w:val="MLOdsek"/>
        <w:spacing w:before="120" w:line="290" w:lineRule="auto"/>
        <w:ind w:left="567" w:hanging="567"/>
        <w:rPr>
          <w:rFonts w:ascii="Arial" w:hAnsi="Arial" w:cs="Arial"/>
          <w:sz w:val="20"/>
          <w:szCs w:val="20"/>
        </w:rPr>
      </w:pPr>
      <w:r w:rsidRPr="009C615A">
        <w:rPr>
          <w:rFonts w:ascii="Arial" w:hAnsi="Arial" w:cs="Arial"/>
          <w:sz w:val="20"/>
          <w:szCs w:val="20"/>
        </w:rPr>
        <w:t>Zhotoviteľ sa zaväzuje spolupracovať s Objednávateľom počas vykonávania Diela a vyvinúť maximálne úsilie a súčinnosť z jeho strany tak, aby bolo Dielo vykonané v súlade s touto Zmluvou o dielo.</w:t>
      </w:r>
    </w:p>
    <w:p w14:paraId="6BA7A71E" w14:textId="7C122FE6" w:rsidR="00BE40B3" w:rsidRPr="00D90545" w:rsidRDefault="00BE40B3" w:rsidP="00D90545">
      <w:pPr>
        <w:pStyle w:val="MLOdsek"/>
        <w:spacing w:before="120" w:line="290" w:lineRule="auto"/>
        <w:ind w:left="567" w:hanging="567"/>
        <w:rPr>
          <w:rFonts w:ascii="Arial" w:hAnsi="Arial" w:cs="Arial"/>
          <w:sz w:val="20"/>
          <w:szCs w:val="20"/>
        </w:rPr>
      </w:pPr>
      <w:bookmarkStart w:id="78" w:name="_Ref96165512"/>
      <w:r w:rsidRPr="00D90545">
        <w:rPr>
          <w:rFonts w:ascii="Arial" w:hAnsi="Arial" w:cs="Arial"/>
          <w:sz w:val="20"/>
          <w:szCs w:val="20"/>
        </w:rPr>
        <w:t>Zhotoviteľ sa zaväzuje, že pri</w:t>
      </w:r>
      <w:r w:rsidR="00855539" w:rsidRPr="00D90545">
        <w:rPr>
          <w:rFonts w:ascii="Arial" w:hAnsi="Arial" w:cs="Arial"/>
          <w:sz w:val="20"/>
          <w:szCs w:val="20"/>
        </w:rPr>
        <w:t xml:space="preserve"> predčasnom</w:t>
      </w:r>
      <w:r w:rsidRPr="00D90545">
        <w:rPr>
          <w:rFonts w:ascii="Arial" w:hAnsi="Arial" w:cs="Arial"/>
          <w:sz w:val="20"/>
          <w:szCs w:val="20"/>
        </w:rPr>
        <w:t xml:space="preserve"> </w:t>
      </w:r>
      <w:r w:rsidR="00855539" w:rsidRPr="00D90545">
        <w:rPr>
          <w:rFonts w:ascii="Arial" w:hAnsi="Arial" w:cs="Arial"/>
          <w:sz w:val="20"/>
          <w:szCs w:val="20"/>
        </w:rPr>
        <w:t>ukončení tejto Zmluvy</w:t>
      </w:r>
      <w:r w:rsidR="00E236EA" w:rsidRPr="00D90545">
        <w:rPr>
          <w:rFonts w:ascii="Arial" w:hAnsi="Arial" w:cs="Arial"/>
          <w:sz w:val="20"/>
          <w:szCs w:val="20"/>
        </w:rPr>
        <w:t xml:space="preserve"> o dielo</w:t>
      </w:r>
      <w:r w:rsidR="003E03C0" w:rsidRPr="00D90545">
        <w:rPr>
          <w:rFonts w:ascii="Arial" w:hAnsi="Arial" w:cs="Arial"/>
          <w:sz w:val="20"/>
          <w:szCs w:val="20"/>
        </w:rPr>
        <w:t xml:space="preserve"> zo strany Objednávateľa</w:t>
      </w:r>
      <w:r w:rsidR="00855539" w:rsidRPr="00D90545">
        <w:rPr>
          <w:rFonts w:ascii="Arial" w:hAnsi="Arial" w:cs="Arial"/>
          <w:sz w:val="20"/>
          <w:szCs w:val="20"/>
        </w:rPr>
        <w:t xml:space="preserve"> a </w:t>
      </w:r>
      <w:r w:rsidRPr="00D90545">
        <w:rPr>
          <w:rFonts w:ascii="Arial" w:hAnsi="Arial" w:cs="Arial"/>
          <w:sz w:val="20"/>
          <w:szCs w:val="20"/>
        </w:rPr>
        <w:t xml:space="preserve">zmene </w:t>
      </w:r>
      <w:r w:rsidR="00921FD0" w:rsidRPr="00D90545">
        <w:rPr>
          <w:rFonts w:ascii="Arial" w:hAnsi="Arial" w:cs="Arial"/>
          <w:sz w:val="20"/>
          <w:szCs w:val="20"/>
        </w:rPr>
        <w:t>subjektu na strane Zhotoviteľa</w:t>
      </w:r>
      <w:r w:rsidR="00EA4658" w:rsidRPr="00D90545">
        <w:rPr>
          <w:rFonts w:ascii="Arial" w:hAnsi="Arial" w:cs="Arial"/>
          <w:sz w:val="20"/>
          <w:szCs w:val="20"/>
        </w:rPr>
        <w:t xml:space="preserve"> </w:t>
      </w:r>
      <w:r w:rsidRPr="00D90545">
        <w:rPr>
          <w:rFonts w:ascii="Arial" w:hAnsi="Arial" w:cs="Arial"/>
          <w:sz w:val="20"/>
          <w:szCs w:val="20"/>
        </w:rPr>
        <w:t xml:space="preserve">poskytne </w:t>
      </w:r>
      <w:r w:rsidR="007E21AB" w:rsidRPr="00D90545">
        <w:rPr>
          <w:rFonts w:ascii="Arial" w:hAnsi="Arial" w:cs="Arial"/>
          <w:sz w:val="20"/>
          <w:szCs w:val="20"/>
        </w:rPr>
        <w:t>O</w:t>
      </w:r>
      <w:r w:rsidRPr="00D90545">
        <w:rPr>
          <w:rFonts w:ascii="Arial" w:hAnsi="Arial" w:cs="Arial"/>
          <w:sz w:val="20"/>
          <w:szCs w:val="20"/>
        </w:rPr>
        <w:t>bjednávateľovi</w:t>
      </w:r>
      <w:r w:rsidR="009D5EF8" w:rsidRPr="00D90545">
        <w:rPr>
          <w:rFonts w:ascii="Arial" w:hAnsi="Arial" w:cs="Arial"/>
          <w:sz w:val="20"/>
          <w:szCs w:val="20"/>
        </w:rPr>
        <w:t xml:space="preserve"> alebo </w:t>
      </w:r>
      <w:r w:rsidR="00EF7C75">
        <w:rPr>
          <w:rFonts w:ascii="Arial" w:hAnsi="Arial" w:cs="Arial"/>
          <w:sz w:val="20"/>
          <w:szCs w:val="20"/>
        </w:rPr>
        <w:t>subjektu určenému</w:t>
      </w:r>
      <w:r w:rsidR="00AA5C0F" w:rsidRPr="00D90545">
        <w:rPr>
          <w:rFonts w:ascii="Arial" w:hAnsi="Arial" w:cs="Arial"/>
          <w:sz w:val="20"/>
          <w:szCs w:val="20"/>
        </w:rPr>
        <w:t xml:space="preserve"> Objednávateľom</w:t>
      </w:r>
      <w:r w:rsidRPr="00D90545">
        <w:rPr>
          <w:rFonts w:ascii="Arial" w:hAnsi="Arial" w:cs="Arial"/>
          <w:sz w:val="20"/>
          <w:szCs w:val="20"/>
        </w:rPr>
        <w:t xml:space="preserve"> </w:t>
      </w:r>
      <w:r w:rsidR="00855539" w:rsidRPr="00D90545">
        <w:rPr>
          <w:rFonts w:ascii="Arial" w:hAnsi="Arial" w:cs="Arial"/>
          <w:sz w:val="20"/>
          <w:szCs w:val="20"/>
        </w:rPr>
        <w:t xml:space="preserve">primeranú </w:t>
      </w:r>
      <w:r w:rsidRPr="00D90545">
        <w:rPr>
          <w:rFonts w:ascii="Arial" w:hAnsi="Arial" w:cs="Arial"/>
          <w:sz w:val="20"/>
          <w:szCs w:val="20"/>
        </w:rPr>
        <w:t xml:space="preserve">súčinnosť pri prechode na </w:t>
      </w:r>
      <w:r w:rsidR="000108F7" w:rsidRPr="00D90545">
        <w:rPr>
          <w:rFonts w:ascii="Arial" w:hAnsi="Arial" w:cs="Arial"/>
          <w:sz w:val="20"/>
          <w:szCs w:val="20"/>
        </w:rPr>
        <w:t>nový subjekt na strane</w:t>
      </w:r>
      <w:r w:rsidRPr="00D90545">
        <w:rPr>
          <w:rFonts w:ascii="Arial" w:hAnsi="Arial" w:cs="Arial"/>
          <w:sz w:val="20"/>
          <w:szCs w:val="20"/>
        </w:rPr>
        <w:t xml:space="preserve"> </w:t>
      </w:r>
      <w:r w:rsidR="009D5EF8" w:rsidRPr="00D90545">
        <w:rPr>
          <w:rFonts w:ascii="Arial" w:hAnsi="Arial" w:cs="Arial"/>
          <w:sz w:val="20"/>
          <w:szCs w:val="20"/>
        </w:rPr>
        <w:t>Zhotoviteľa</w:t>
      </w:r>
      <w:r w:rsidR="00FD4E26" w:rsidRPr="00D90545">
        <w:rPr>
          <w:rFonts w:ascii="Arial" w:hAnsi="Arial" w:cs="Arial"/>
          <w:sz w:val="20"/>
          <w:szCs w:val="20"/>
        </w:rPr>
        <w:t>, najmä v oblasti architektúry a integrácie informačných systémov</w:t>
      </w:r>
      <w:r w:rsidR="00E708C1" w:rsidRPr="00D90545">
        <w:rPr>
          <w:rFonts w:ascii="Arial" w:hAnsi="Arial" w:cs="Arial"/>
          <w:sz w:val="20"/>
          <w:szCs w:val="20"/>
        </w:rPr>
        <w:t xml:space="preserve"> a informuje </w:t>
      </w:r>
      <w:r w:rsidR="000108F7" w:rsidRPr="00D90545">
        <w:rPr>
          <w:rFonts w:ascii="Arial" w:hAnsi="Arial" w:cs="Arial"/>
          <w:sz w:val="20"/>
          <w:szCs w:val="20"/>
        </w:rPr>
        <w:t>nový subjekt na strane Zhotoviteľa</w:t>
      </w:r>
      <w:r w:rsidR="00855539" w:rsidRPr="00D90545">
        <w:rPr>
          <w:rFonts w:ascii="Arial" w:hAnsi="Arial" w:cs="Arial"/>
          <w:sz w:val="20"/>
          <w:szCs w:val="20"/>
        </w:rPr>
        <w:t xml:space="preserve"> </w:t>
      </w:r>
      <w:r w:rsidR="00E708C1" w:rsidRPr="00D90545">
        <w:rPr>
          <w:rFonts w:ascii="Arial" w:hAnsi="Arial" w:cs="Arial"/>
          <w:sz w:val="20"/>
          <w:szCs w:val="20"/>
        </w:rPr>
        <w:t>o všetkých procesných a iných úkonoch pri plnení tejto Zmluvy</w:t>
      </w:r>
      <w:r w:rsidR="00613EC8" w:rsidRPr="00D90545">
        <w:rPr>
          <w:rFonts w:ascii="Arial" w:hAnsi="Arial" w:cs="Arial"/>
          <w:sz w:val="20"/>
          <w:szCs w:val="20"/>
        </w:rPr>
        <w:t xml:space="preserve"> o dielo</w:t>
      </w:r>
      <w:r w:rsidR="00E708C1" w:rsidRPr="00D90545">
        <w:rPr>
          <w:rFonts w:ascii="Arial" w:hAnsi="Arial" w:cs="Arial"/>
          <w:sz w:val="20"/>
          <w:szCs w:val="20"/>
        </w:rPr>
        <w:t xml:space="preserve"> so zreteľom na úk</w:t>
      </w:r>
      <w:r w:rsidR="00855539" w:rsidRPr="00D90545">
        <w:rPr>
          <w:rFonts w:ascii="Arial" w:hAnsi="Arial" w:cs="Arial"/>
          <w:sz w:val="20"/>
          <w:szCs w:val="20"/>
        </w:rPr>
        <w:t>o</w:t>
      </w:r>
      <w:r w:rsidR="00E708C1" w:rsidRPr="00D90545">
        <w:rPr>
          <w:rFonts w:ascii="Arial" w:hAnsi="Arial" w:cs="Arial"/>
          <w:sz w:val="20"/>
          <w:szCs w:val="20"/>
        </w:rPr>
        <w:t>ny týkajúce sa odovzdania Diela</w:t>
      </w:r>
      <w:r w:rsidR="00921FD0" w:rsidRPr="00D90545">
        <w:rPr>
          <w:rFonts w:ascii="Arial" w:hAnsi="Arial" w:cs="Arial"/>
          <w:sz w:val="20"/>
          <w:szCs w:val="20"/>
        </w:rPr>
        <w:t xml:space="preserve"> alebo </w:t>
      </w:r>
      <w:r w:rsidR="000108F7" w:rsidRPr="00D90545">
        <w:rPr>
          <w:rFonts w:ascii="Arial" w:hAnsi="Arial" w:cs="Arial"/>
          <w:sz w:val="20"/>
          <w:szCs w:val="20"/>
        </w:rPr>
        <w:t>jeho časti v súlade s</w:t>
      </w:r>
      <w:r w:rsidR="00B863D3">
        <w:rPr>
          <w:rFonts w:ascii="Arial" w:hAnsi="Arial" w:cs="Arial"/>
          <w:sz w:val="20"/>
          <w:szCs w:val="20"/>
        </w:rPr>
        <w:t> čl.</w:t>
      </w:r>
      <w:r w:rsidR="00847E60" w:rsidRPr="00D90545">
        <w:rPr>
          <w:rFonts w:ascii="Arial" w:hAnsi="Arial" w:cs="Arial"/>
          <w:sz w:val="20"/>
          <w:szCs w:val="20"/>
        </w:rPr>
        <w:t xml:space="preserve"> </w:t>
      </w:r>
      <w:r w:rsidR="00C94B06">
        <w:rPr>
          <w:rFonts w:ascii="Arial" w:hAnsi="Arial" w:cs="Arial"/>
          <w:sz w:val="20"/>
          <w:szCs w:val="20"/>
        </w:rPr>
        <w:fldChar w:fldCharType="begin"/>
      </w:r>
      <w:r w:rsidR="00C94B06">
        <w:rPr>
          <w:rFonts w:ascii="Arial" w:hAnsi="Arial" w:cs="Arial"/>
          <w:sz w:val="20"/>
          <w:szCs w:val="20"/>
        </w:rPr>
        <w:instrText xml:space="preserve"> REF _Ref3566096 \r \h </w:instrText>
      </w:r>
      <w:r w:rsidR="00C94B06">
        <w:rPr>
          <w:rFonts w:ascii="Arial" w:hAnsi="Arial" w:cs="Arial"/>
          <w:sz w:val="20"/>
          <w:szCs w:val="20"/>
        </w:rPr>
      </w:r>
      <w:r w:rsidR="00C94B06">
        <w:rPr>
          <w:rFonts w:ascii="Arial" w:hAnsi="Arial" w:cs="Arial"/>
          <w:sz w:val="20"/>
          <w:szCs w:val="20"/>
        </w:rPr>
        <w:fldChar w:fldCharType="separate"/>
      </w:r>
      <w:r w:rsidR="00C94B06">
        <w:rPr>
          <w:rFonts w:ascii="Arial" w:hAnsi="Arial" w:cs="Arial"/>
          <w:sz w:val="20"/>
          <w:szCs w:val="20"/>
        </w:rPr>
        <w:t>6</w:t>
      </w:r>
      <w:r w:rsidR="00C94B06">
        <w:rPr>
          <w:rFonts w:ascii="Arial" w:hAnsi="Arial" w:cs="Arial"/>
          <w:sz w:val="20"/>
          <w:szCs w:val="20"/>
        </w:rPr>
        <w:fldChar w:fldCharType="end"/>
      </w:r>
      <w:r w:rsidR="00921FD0" w:rsidRPr="00D90545">
        <w:rPr>
          <w:rFonts w:ascii="Arial" w:hAnsi="Arial" w:cs="Arial"/>
          <w:sz w:val="20"/>
          <w:szCs w:val="20"/>
        </w:rPr>
        <w:t xml:space="preserve"> tejto</w:t>
      </w:r>
      <w:r w:rsidR="00613EC8" w:rsidRPr="00D90545">
        <w:rPr>
          <w:rFonts w:ascii="Arial" w:hAnsi="Arial" w:cs="Arial"/>
          <w:b/>
          <w:sz w:val="20"/>
          <w:szCs w:val="20"/>
        </w:rPr>
        <w:t xml:space="preserve"> </w:t>
      </w:r>
      <w:r w:rsidR="00E708C1" w:rsidRPr="00D90545">
        <w:rPr>
          <w:rFonts w:ascii="Arial" w:hAnsi="Arial" w:cs="Arial"/>
          <w:sz w:val="20"/>
          <w:szCs w:val="20"/>
        </w:rPr>
        <w:t>Zmluvy o dielo.</w:t>
      </w:r>
      <w:r w:rsidR="00F52CBA" w:rsidRPr="00D90545">
        <w:rPr>
          <w:rFonts w:ascii="Arial" w:hAnsi="Arial" w:cs="Arial"/>
          <w:sz w:val="20"/>
          <w:szCs w:val="20"/>
        </w:rPr>
        <w:t xml:space="preserve"> </w:t>
      </w:r>
      <w:r w:rsidR="00F52CBA" w:rsidRPr="00B26DD7">
        <w:rPr>
          <w:rFonts w:ascii="Arial" w:hAnsi="Arial" w:cs="Arial"/>
          <w:sz w:val="20"/>
          <w:szCs w:val="20"/>
        </w:rPr>
        <w:t>Zhotoviteľ je povinný poskytnúť súčinnosť novému</w:t>
      </w:r>
      <w:r w:rsidR="000108F7" w:rsidRPr="00B26DD7">
        <w:rPr>
          <w:rFonts w:ascii="Arial" w:hAnsi="Arial" w:cs="Arial"/>
          <w:sz w:val="20"/>
          <w:szCs w:val="20"/>
        </w:rPr>
        <w:t xml:space="preserve"> subjektu na strane Zhotoviteľa</w:t>
      </w:r>
      <w:r w:rsidR="00F52CBA" w:rsidRPr="00B26DD7">
        <w:rPr>
          <w:rFonts w:ascii="Arial" w:hAnsi="Arial" w:cs="Arial"/>
          <w:sz w:val="20"/>
          <w:szCs w:val="20"/>
        </w:rPr>
        <w:t xml:space="preserve"> podľa tohto bodu v období maximálne 6</w:t>
      </w:r>
      <w:r w:rsidR="000108F7" w:rsidRPr="00B26DD7">
        <w:rPr>
          <w:rFonts w:ascii="Arial" w:hAnsi="Arial" w:cs="Arial"/>
          <w:sz w:val="20"/>
          <w:szCs w:val="20"/>
        </w:rPr>
        <w:t xml:space="preserve"> (šesť)</w:t>
      </w:r>
      <w:r w:rsidR="00F52CBA" w:rsidRPr="00B26DD7">
        <w:rPr>
          <w:rFonts w:ascii="Arial" w:hAnsi="Arial" w:cs="Arial"/>
          <w:sz w:val="20"/>
          <w:szCs w:val="20"/>
        </w:rPr>
        <w:t xml:space="preserve"> mesiacov od predčasného ukončenia tejto Zmluvy o</w:t>
      </w:r>
      <w:r w:rsidR="00C94B06">
        <w:rPr>
          <w:rFonts w:ascii="Arial" w:hAnsi="Arial" w:cs="Arial"/>
          <w:sz w:val="20"/>
          <w:szCs w:val="20"/>
        </w:rPr>
        <w:t> </w:t>
      </w:r>
      <w:r w:rsidR="00F52CBA" w:rsidRPr="00B26DD7">
        <w:rPr>
          <w:rFonts w:ascii="Arial" w:hAnsi="Arial" w:cs="Arial"/>
          <w:sz w:val="20"/>
          <w:szCs w:val="20"/>
        </w:rPr>
        <w:t>dielo</w:t>
      </w:r>
      <w:r w:rsidR="00C94B06">
        <w:rPr>
          <w:rFonts w:ascii="Arial" w:hAnsi="Arial" w:cs="Arial"/>
          <w:sz w:val="20"/>
          <w:szCs w:val="20"/>
        </w:rPr>
        <w:t xml:space="preserve"> a v rozsahu minimálne 40 hodín konzultácií</w:t>
      </w:r>
      <w:r w:rsidR="0086757E">
        <w:rPr>
          <w:rFonts w:ascii="Arial" w:hAnsi="Arial" w:cs="Arial"/>
          <w:sz w:val="20"/>
          <w:szCs w:val="20"/>
        </w:rPr>
        <w:t xml:space="preserve"> a ďalších činností/úkonov v zmysle bodu </w:t>
      </w:r>
      <w:r w:rsidR="0086757E">
        <w:rPr>
          <w:rFonts w:ascii="Arial" w:hAnsi="Arial" w:cs="Arial"/>
          <w:sz w:val="20"/>
          <w:szCs w:val="20"/>
        </w:rPr>
        <w:fldChar w:fldCharType="begin"/>
      </w:r>
      <w:r w:rsidR="0086757E">
        <w:rPr>
          <w:rFonts w:ascii="Arial" w:hAnsi="Arial" w:cs="Arial"/>
          <w:sz w:val="20"/>
          <w:szCs w:val="20"/>
        </w:rPr>
        <w:instrText xml:space="preserve"> REF _Ref96165737 \r \h </w:instrText>
      </w:r>
      <w:r w:rsidR="0086757E">
        <w:rPr>
          <w:rFonts w:ascii="Arial" w:hAnsi="Arial" w:cs="Arial"/>
          <w:sz w:val="20"/>
          <w:szCs w:val="20"/>
        </w:rPr>
      </w:r>
      <w:r w:rsidR="0086757E">
        <w:rPr>
          <w:rFonts w:ascii="Arial" w:hAnsi="Arial" w:cs="Arial"/>
          <w:sz w:val="20"/>
          <w:szCs w:val="20"/>
        </w:rPr>
        <w:fldChar w:fldCharType="separate"/>
      </w:r>
      <w:r w:rsidR="0086757E">
        <w:rPr>
          <w:rFonts w:ascii="Arial" w:hAnsi="Arial" w:cs="Arial"/>
          <w:sz w:val="20"/>
          <w:szCs w:val="20"/>
        </w:rPr>
        <w:t>14.4</w:t>
      </w:r>
      <w:r w:rsidR="0086757E">
        <w:rPr>
          <w:rFonts w:ascii="Arial" w:hAnsi="Arial" w:cs="Arial"/>
          <w:sz w:val="20"/>
          <w:szCs w:val="20"/>
        </w:rPr>
        <w:fldChar w:fldCharType="end"/>
      </w:r>
      <w:r w:rsidR="0086757E">
        <w:rPr>
          <w:rFonts w:ascii="Arial" w:hAnsi="Arial" w:cs="Arial"/>
          <w:sz w:val="20"/>
          <w:szCs w:val="20"/>
        </w:rPr>
        <w:t xml:space="preserve"> tohto článku Zmluvy o dielo</w:t>
      </w:r>
      <w:r w:rsidR="00C94B06">
        <w:rPr>
          <w:rFonts w:ascii="Arial" w:hAnsi="Arial" w:cs="Arial"/>
          <w:sz w:val="20"/>
          <w:szCs w:val="20"/>
        </w:rPr>
        <w:t xml:space="preserve"> za kalendárny mesiac.</w:t>
      </w:r>
      <w:r w:rsidR="00F52CBA" w:rsidRPr="00B26DD7">
        <w:rPr>
          <w:rFonts w:ascii="Arial" w:hAnsi="Arial" w:cs="Arial"/>
          <w:sz w:val="20"/>
          <w:szCs w:val="20"/>
        </w:rPr>
        <w:t xml:space="preserve"> </w:t>
      </w:r>
      <w:r w:rsidR="00D90545" w:rsidRPr="00B26DD7">
        <w:rPr>
          <w:rFonts w:ascii="Arial" w:hAnsi="Arial" w:cs="Arial"/>
          <w:sz w:val="20"/>
          <w:szCs w:val="20"/>
        </w:rPr>
        <w:t>Objednávateľ a</w:t>
      </w:r>
      <w:r w:rsidR="00C94B06">
        <w:rPr>
          <w:rFonts w:ascii="Arial" w:hAnsi="Arial" w:cs="Arial"/>
          <w:sz w:val="20"/>
          <w:szCs w:val="20"/>
        </w:rPr>
        <w:t> </w:t>
      </w:r>
      <w:r w:rsidR="00D90545" w:rsidRPr="00B26DD7">
        <w:rPr>
          <w:rFonts w:ascii="Arial" w:hAnsi="Arial" w:cs="Arial"/>
          <w:sz w:val="20"/>
          <w:szCs w:val="20"/>
        </w:rPr>
        <w:t>Zhotoviteľ</w:t>
      </w:r>
      <w:r w:rsidR="00C94B06">
        <w:rPr>
          <w:rFonts w:ascii="Arial" w:hAnsi="Arial" w:cs="Arial"/>
          <w:sz w:val="20"/>
          <w:szCs w:val="20"/>
        </w:rPr>
        <w:t xml:space="preserve"> môžu </w:t>
      </w:r>
      <w:r w:rsidR="00D90545" w:rsidRPr="00B26DD7">
        <w:rPr>
          <w:rFonts w:ascii="Arial" w:hAnsi="Arial" w:cs="Arial"/>
          <w:sz w:val="20"/>
          <w:szCs w:val="20"/>
        </w:rPr>
        <w:t xml:space="preserve"> za týmto účelom </w:t>
      </w:r>
      <w:r w:rsidR="00C94B06" w:rsidRPr="00B26DD7">
        <w:rPr>
          <w:rFonts w:ascii="Arial" w:hAnsi="Arial" w:cs="Arial"/>
          <w:sz w:val="20"/>
          <w:szCs w:val="20"/>
        </w:rPr>
        <w:t>podpí</w:t>
      </w:r>
      <w:r w:rsidR="00C94B06">
        <w:rPr>
          <w:rFonts w:ascii="Arial" w:hAnsi="Arial" w:cs="Arial"/>
          <w:sz w:val="20"/>
          <w:szCs w:val="20"/>
        </w:rPr>
        <w:t>sať</w:t>
      </w:r>
      <w:r w:rsidR="00C94B06" w:rsidRPr="00B26DD7">
        <w:rPr>
          <w:rFonts w:ascii="Arial" w:hAnsi="Arial" w:cs="Arial"/>
          <w:sz w:val="20"/>
          <w:szCs w:val="20"/>
        </w:rPr>
        <w:t xml:space="preserve"> </w:t>
      </w:r>
      <w:r w:rsidR="00D90545" w:rsidRPr="00B26DD7">
        <w:rPr>
          <w:rFonts w:ascii="Arial" w:hAnsi="Arial" w:cs="Arial"/>
          <w:sz w:val="20"/>
          <w:szCs w:val="20"/>
        </w:rPr>
        <w:t>dodatok k Zmluve o dielo, ktorého predmetom bude poskytnutie súčinnosti tretej strane teda novému subjektu na strane Zhotoviteľa.</w:t>
      </w:r>
      <w:bookmarkEnd w:id="78"/>
    </w:p>
    <w:p w14:paraId="3FA559C1" w14:textId="6FD09519" w:rsidR="009D5EF8" w:rsidRPr="00D90545" w:rsidRDefault="00B87AFB" w:rsidP="00D90545">
      <w:pPr>
        <w:pStyle w:val="MLOdsek"/>
        <w:spacing w:before="120" w:line="290" w:lineRule="auto"/>
        <w:ind w:left="567" w:hanging="567"/>
        <w:rPr>
          <w:rFonts w:ascii="Arial" w:hAnsi="Arial" w:cs="Arial"/>
          <w:sz w:val="20"/>
          <w:szCs w:val="20"/>
        </w:rPr>
      </w:pPr>
      <w:bookmarkStart w:id="79" w:name="_Ref96165515"/>
      <w:r w:rsidRPr="00D90545">
        <w:rPr>
          <w:rFonts w:ascii="Arial" w:hAnsi="Arial" w:cs="Arial"/>
          <w:sz w:val="20"/>
          <w:szCs w:val="20"/>
        </w:rPr>
        <w:t xml:space="preserve">Zhotoviteľ sa zaväzuje, že po </w:t>
      </w:r>
      <w:r w:rsidR="00921FD0" w:rsidRPr="00D90545">
        <w:rPr>
          <w:rFonts w:ascii="Arial" w:hAnsi="Arial" w:cs="Arial"/>
          <w:sz w:val="20"/>
          <w:szCs w:val="20"/>
        </w:rPr>
        <w:t xml:space="preserve">odovzdaní a prevzatí </w:t>
      </w:r>
      <w:r w:rsidRPr="00D90545">
        <w:rPr>
          <w:rFonts w:ascii="Arial" w:hAnsi="Arial" w:cs="Arial"/>
          <w:sz w:val="20"/>
          <w:szCs w:val="20"/>
        </w:rPr>
        <w:t>Diela a riadnom skončení Zmluvy o dielo poskytne primeranú</w:t>
      </w:r>
      <w:r w:rsidR="00921FD0" w:rsidRPr="00D90545">
        <w:rPr>
          <w:rFonts w:ascii="Arial" w:hAnsi="Arial" w:cs="Arial"/>
          <w:sz w:val="20"/>
          <w:szCs w:val="20"/>
        </w:rPr>
        <w:t xml:space="preserve"> a </w:t>
      </w:r>
      <w:r w:rsidRPr="00D90545">
        <w:rPr>
          <w:rFonts w:ascii="Arial" w:hAnsi="Arial" w:cs="Arial"/>
          <w:sz w:val="20"/>
          <w:szCs w:val="20"/>
        </w:rPr>
        <w:t>akúk</w:t>
      </w:r>
      <w:r w:rsidR="00D90ABF" w:rsidRPr="00D90545">
        <w:rPr>
          <w:rFonts w:ascii="Arial" w:hAnsi="Arial" w:cs="Arial"/>
          <w:sz w:val="20"/>
          <w:szCs w:val="20"/>
        </w:rPr>
        <w:t xml:space="preserve">oľvek aj kontinuálnu súčinnosť </w:t>
      </w:r>
      <w:r w:rsidRPr="00D90545">
        <w:rPr>
          <w:rFonts w:ascii="Arial" w:hAnsi="Arial" w:cs="Arial"/>
          <w:sz w:val="20"/>
          <w:szCs w:val="20"/>
        </w:rPr>
        <w:t>budúcemu poskytovateľovi služieb prevá</w:t>
      </w:r>
      <w:r w:rsidR="006A286D" w:rsidRPr="00D90545">
        <w:rPr>
          <w:rFonts w:ascii="Arial" w:hAnsi="Arial" w:cs="Arial"/>
          <w:sz w:val="20"/>
          <w:szCs w:val="20"/>
        </w:rPr>
        <w:t>dzky, podpory a rozvoja k Dielu</w:t>
      </w:r>
      <w:r w:rsidRPr="00D90545">
        <w:rPr>
          <w:rFonts w:ascii="Arial" w:hAnsi="Arial" w:cs="Arial"/>
          <w:sz w:val="20"/>
          <w:szCs w:val="20"/>
        </w:rPr>
        <w:t>. Zhotoviteľ sa zaväzuje poskytnúť súčinnosť</w:t>
      </w:r>
      <w:r w:rsidR="00D90ABF" w:rsidRPr="00D90545">
        <w:rPr>
          <w:rFonts w:ascii="Arial" w:hAnsi="Arial" w:cs="Arial"/>
          <w:sz w:val="20"/>
          <w:szCs w:val="20"/>
        </w:rPr>
        <w:t xml:space="preserve"> v zmysle predchádzajúcej vety </w:t>
      </w:r>
      <w:r w:rsidRPr="00D90545">
        <w:rPr>
          <w:rFonts w:ascii="Arial" w:hAnsi="Arial" w:cs="Arial"/>
          <w:sz w:val="20"/>
          <w:szCs w:val="20"/>
        </w:rPr>
        <w:t>v</w:t>
      </w:r>
      <w:r w:rsidR="00D90ABF" w:rsidRPr="00D90545">
        <w:rPr>
          <w:rFonts w:ascii="Arial" w:hAnsi="Arial" w:cs="Arial"/>
          <w:sz w:val="20"/>
          <w:szCs w:val="20"/>
        </w:rPr>
        <w:t xml:space="preserve"> období maximálne do </w:t>
      </w:r>
      <w:r w:rsidRPr="00D90545">
        <w:rPr>
          <w:rFonts w:ascii="Arial" w:hAnsi="Arial" w:cs="Arial"/>
          <w:sz w:val="20"/>
          <w:szCs w:val="20"/>
        </w:rPr>
        <w:t>6</w:t>
      </w:r>
      <w:r w:rsidR="006A286D" w:rsidRPr="00D90545">
        <w:rPr>
          <w:rFonts w:ascii="Arial" w:hAnsi="Arial" w:cs="Arial"/>
          <w:sz w:val="20"/>
          <w:szCs w:val="20"/>
        </w:rPr>
        <w:t xml:space="preserve"> (šesť)</w:t>
      </w:r>
      <w:r w:rsidRPr="00D90545">
        <w:rPr>
          <w:rFonts w:ascii="Arial" w:hAnsi="Arial" w:cs="Arial"/>
          <w:sz w:val="20"/>
          <w:szCs w:val="20"/>
        </w:rPr>
        <w:t xml:space="preserve"> mesiacov odo dňa protokolárneho odovzdania </w:t>
      </w:r>
      <w:r w:rsidR="00921FD0" w:rsidRPr="00D90545">
        <w:rPr>
          <w:rFonts w:ascii="Arial" w:hAnsi="Arial" w:cs="Arial"/>
          <w:sz w:val="20"/>
          <w:szCs w:val="20"/>
        </w:rPr>
        <w:t>Diela ako celku Objednávateľovi, t. j. odo</w:t>
      </w:r>
      <w:r w:rsidR="00F52CBA" w:rsidRPr="00D90545">
        <w:rPr>
          <w:rFonts w:ascii="Arial" w:hAnsi="Arial" w:cs="Arial"/>
          <w:sz w:val="20"/>
          <w:szCs w:val="20"/>
        </w:rPr>
        <w:t xml:space="preserve"> dňa podpísania Záverečného akceptačného protokolu.</w:t>
      </w:r>
      <w:bookmarkEnd w:id="79"/>
      <w:r w:rsidR="00F52CBA" w:rsidRPr="00D90545">
        <w:rPr>
          <w:rFonts w:ascii="Arial" w:hAnsi="Arial" w:cs="Arial"/>
          <w:sz w:val="20"/>
          <w:szCs w:val="20"/>
        </w:rPr>
        <w:t xml:space="preserve"> </w:t>
      </w:r>
    </w:p>
    <w:p w14:paraId="56D95FD1" w14:textId="38DB10C6" w:rsidR="009D5EF8" w:rsidRPr="00D90545" w:rsidRDefault="009D5EF8" w:rsidP="00D90545">
      <w:pPr>
        <w:pStyle w:val="MLOdsek"/>
        <w:spacing w:before="120" w:line="290" w:lineRule="auto"/>
        <w:ind w:left="567" w:hanging="567"/>
        <w:rPr>
          <w:rFonts w:ascii="Arial" w:hAnsi="Arial" w:cs="Arial"/>
          <w:sz w:val="20"/>
          <w:szCs w:val="20"/>
        </w:rPr>
      </w:pPr>
      <w:bookmarkStart w:id="80" w:name="_Ref96165737"/>
      <w:r w:rsidRPr="00D90545">
        <w:rPr>
          <w:rFonts w:ascii="Arial" w:hAnsi="Arial" w:cs="Arial"/>
          <w:sz w:val="20"/>
          <w:szCs w:val="20"/>
        </w:rPr>
        <w:t xml:space="preserve">Zhotoviteľ sa zaväzuje poskytnúť </w:t>
      </w:r>
      <w:r w:rsidR="00FB6E39" w:rsidRPr="00D90545">
        <w:rPr>
          <w:rFonts w:ascii="Arial" w:hAnsi="Arial" w:cs="Arial"/>
          <w:sz w:val="20"/>
          <w:szCs w:val="20"/>
        </w:rPr>
        <w:t xml:space="preserve">súčinnosť v zmysle </w:t>
      </w:r>
      <w:r w:rsidR="00EF7C75">
        <w:rPr>
          <w:rFonts w:ascii="Arial" w:hAnsi="Arial" w:cs="Arial"/>
          <w:sz w:val="20"/>
          <w:szCs w:val="20"/>
        </w:rPr>
        <w:t>predchádzajúceho bodu</w:t>
      </w:r>
      <w:r w:rsidR="00C94B06">
        <w:rPr>
          <w:rFonts w:ascii="Arial" w:hAnsi="Arial" w:cs="Arial"/>
          <w:sz w:val="20"/>
          <w:szCs w:val="20"/>
        </w:rPr>
        <w:t xml:space="preserve"> </w:t>
      </w:r>
      <w:r w:rsidR="00FB6E39" w:rsidRPr="00D90545">
        <w:rPr>
          <w:rFonts w:ascii="Arial" w:hAnsi="Arial" w:cs="Arial"/>
          <w:sz w:val="20"/>
          <w:szCs w:val="20"/>
        </w:rPr>
        <w:t xml:space="preserve"> </w:t>
      </w:r>
      <w:r w:rsidRPr="00D90545">
        <w:rPr>
          <w:rFonts w:ascii="Arial" w:hAnsi="Arial" w:cs="Arial"/>
          <w:sz w:val="20"/>
          <w:szCs w:val="20"/>
        </w:rPr>
        <w:t>tohto článku</w:t>
      </w:r>
      <w:r w:rsidR="00921FD0" w:rsidRPr="00D90545">
        <w:rPr>
          <w:rFonts w:ascii="Arial" w:hAnsi="Arial" w:cs="Arial"/>
          <w:sz w:val="20"/>
          <w:szCs w:val="20"/>
        </w:rPr>
        <w:t xml:space="preserve"> Zmluvy o dielo</w:t>
      </w:r>
      <w:r w:rsidRPr="00D90545">
        <w:rPr>
          <w:rFonts w:ascii="Arial" w:hAnsi="Arial" w:cs="Arial"/>
          <w:sz w:val="20"/>
          <w:szCs w:val="20"/>
        </w:rPr>
        <w:t>, najmä v oblasti:</w:t>
      </w:r>
      <w:bookmarkEnd w:id="80"/>
    </w:p>
    <w:p w14:paraId="43FC62C0" w14:textId="77777777" w:rsidR="00260A91" w:rsidRPr="00D90545" w:rsidRDefault="009D5EF8" w:rsidP="00AE4681">
      <w:pPr>
        <w:pStyle w:val="MLOdsek"/>
        <w:numPr>
          <w:ilvl w:val="0"/>
          <w:numId w:val="12"/>
        </w:numPr>
        <w:spacing w:before="120" w:line="290" w:lineRule="auto"/>
        <w:ind w:left="1134" w:hanging="567"/>
        <w:rPr>
          <w:rFonts w:ascii="Arial" w:hAnsi="Arial" w:cs="Arial"/>
          <w:sz w:val="20"/>
          <w:szCs w:val="20"/>
        </w:rPr>
      </w:pPr>
      <w:r w:rsidRPr="00D90545">
        <w:rPr>
          <w:rFonts w:ascii="Arial" w:hAnsi="Arial" w:cs="Arial"/>
          <w:sz w:val="20"/>
          <w:szCs w:val="20"/>
        </w:rPr>
        <w:t>podpory a prípravy verejného obstarávania za účelom vysúťaženia nového zhotoviteľa (najmä vo forme konzultácií zo strany Zhotoviteľa),</w:t>
      </w:r>
    </w:p>
    <w:p w14:paraId="1AE7DCAC" w14:textId="1C5CA917" w:rsidR="00260A91" w:rsidRPr="00D90545" w:rsidRDefault="00921FD0" w:rsidP="00AE4681">
      <w:pPr>
        <w:pStyle w:val="MLOdsek"/>
        <w:numPr>
          <w:ilvl w:val="0"/>
          <w:numId w:val="12"/>
        </w:numPr>
        <w:spacing w:before="120" w:line="290" w:lineRule="auto"/>
        <w:ind w:left="1134" w:hanging="567"/>
        <w:rPr>
          <w:rFonts w:ascii="Arial" w:hAnsi="Arial" w:cs="Arial"/>
          <w:sz w:val="20"/>
          <w:szCs w:val="20"/>
        </w:rPr>
      </w:pPr>
      <w:r w:rsidRPr="00D90545">
        <w:rPr>
          <w:rFonts w:ascii="Arial" w:hAnsi="Arial" w:cs="Arial"/>
          <w:sz w:val="20"/>
          <w:szCs w:val="20"/>
        </w:rPr>
        <w:t>nevyhnutnej podpory nového zhotoviteľa po podpise zmluvy</w:t>
      </w:r>
      <w:r w:rsidR="009D5EF8" w:rsidRPr="00D90545">
        <w:rPr>
          <w:rFonts w:ascii="Arial" w:hAnsi="Arial" w:cs="Arial"/>
          <w:sz w:val="20"/>
          <w:szCs w:val="20"/>
        </w:rPr>
        <w:t xml:space="preserve"> (najmä vo forme zaškolenia zamestnancov nového zhotoviteľa),</w:t>
      </w:r>
    </w:p>
    <w:p w14:paraId="117F2D03" w14:textId="1698A6D6" w:rsidR="00EF7C75" w:rsidRDefault="00921FD0" w:rsidP="00EF7C75">
      <w:pPr>
        <w:pStyle w:val="MLOdsek"/>
        <w:numPr>
          <w:ilvl w:val="0"/>
          <w:numId w:val="12"/>
        </w:numPr>
        <w:spacing w:before="120" w:line="290" w:lineRule="auto"/>
        <w:ind w:left="1134" w:hanging="567"/>
        <w:rPr>
          <w:rFonts w:ascii="Arial" w:hAnsi="Arial" w:cs="Arial"/>
          <w:sz w:val="20"/>
          <w:szCs w:val="20"/>
        </w:rPr>
      </w:pPr>
      <w:r w:rsidRPr="00D90545">
        <w:rPr>
          <w:rFonts w:ascii="Arial" w:hAnsi="Arial" w:cs="Arial"/>
          <w:sz w:val="20"/>
          <w:szCs w:val="20"/>
        </w:rPr>
        <w:t>konkrétnych konzultácii vzťahujúcim sa k Dielu</w:t>
      </w:r>
      <w:r w:rsidR="009D5EF8" w:rsidRPr="00D90545">
        <w:rPr>
          <w:rFonts w:ascii="Arial" w:hAnsi="Arial" w:cs="Arial"/>
          <w:sz w:val="20"/>
          <w:szCs w:val="20"/>
        </w:rPr>
        <w:t>, a to aj po uplynutí platnosti a účinnosti tejto Zmluvy.</w:t>
      </w:r>
    </w:p>
    <w:p w14:paraId="794529B1" w14:textId="77777777" w:rsidR="00EF7C75" w:rsidRPr="00EF7C75" w:rsidRDefault="00EF7C75" w:rsidP="00EF7C75">
      <w:pPr>
        <w:pStyle w:val="MLOdsek"/>
        <w:numPr>
          <w:ilvl w:val="0"/>
          <w:numId w:val="0"/>
        </w:numPr>
        <w:spacing w:before="120" w:line="290" w:lineRule="auto"/>
        <w:ind w:left="1134"/>
        <w:rPr>
          <w:rFonts w:ascii="Arial" w:hAnsi="Arial" w:cs="Arial"/>
          <w:sz w:val="20"/>
          <w:szCs w:val="20"/>
        </w:rPr>
      </w:pPr>
    </w:p>
    <w:p w14:paraId="64C0EC44" w14:textId="2FC0AA5D" w:rsidR="00C94B06" w:rsidRPr="00C94B06" w:rsidRDefault="00C94B06" w:rsidP="009D1F1D">
      <w:pPr>
        <w:pStyle w:val="MLOdsek"/>
        <w:numPr>
          <w:ilvl w:val="0"/>
          <w:numId w:val="0"/>
        </w:numPr>
        <w:spacing w:before="120" w:line="290" w:lineRule="auto"/>
        <w:ind w:left="567" w:hanging="567"/>
        <w:rPr>
          <w:rFonts w:ascii="Arial" w:hAnsi="Arial" w:cs="Arial"/>
          <w:sz w:val="20"/>
          <w:szCs w:val="20"/>
        </w:rPr>
      </w:pPr>
      <w:r>
        <w:rPr>
          <w:rFonts w:ascii="Arial" w:hAnsi="Arial" w:cs="Arial"/>
          <w:sz w:val="20"/>
          <w:szCs w:val="20"/>
        </w:rPr>
        <w:t>14.5</w:t>
      </w:r>
      <w:r>
        <w:rPr>
          <w:rFonts w:ascii="Arial" w:hAnsi="Arial" w:cs="Arial"/>
          <w:sz w:val="20"/>
          <w:szCs w:val="20"/>
        </w:rPr>
        <w:tab/>
        <w:t xml:space="preserve">Objednávateľ a zhotoviteľ sa dohodli, že súčinnosť v zmysle tohto článku </w:t>
      </w:r>
      <w:r w:rsidR="00C44291">
        <w:rPr>
          <w:rFonts w:ascii="Arial" w:hAnsi="Arial" w:cs="Arial"/>
          <w:sz w:val="20"/>
          <w:szCs w:val="20"/>
        </w:rPr>
        <w:t xml:space="preserve">Zmluvy o dielo </w:t>
      </w:r>
      <w:r>
        <w:rPr>
          <w:rFonts w:ascii="Arial" w:hAnsi="Arial" w:cs="Arial"/>
          <w:sz w:val="20"/>
          <w:szCs w:val="20"/>
        </w:rPr>
        <w:t>je súčasťou Ceny diela</w:t>
      </w:r>
      <w:r w:rsidR="00C44291">
        <w:rPr>
          <w:rFonts w:ascii="Arial" w:hAnsi="Arial" w:cs="Arial"/>
          <w:sz w:val="20"/>
          <w:szCs w:val="20"/>
        </w:rPr>
        <w:t>.</w:t>
      </w:r>
    </w:p>
    <w:p w14:paraId="688A00FF" w14:textId="16DBEA3A" w:rsidR="001E5166" w:rsidRPr="00D90545" w:rsidRDefault="001E5166" w:rsidP="00D90545">
      <w:pPr>
        <w:pStyle w:val="MLNadpislnku"/>
        <w:tabs>
          <w:tab w:val="clear" w:pos="878"/>
        </w:tabs>
        <w:spacing w:before="360" w:after="240" w:line="290" w:lineRule="auto"/>
        <w:ind w:left="567" w:hanging="567"/>
        <w:jc w:val="both"/>
        <w:rPr>
          <w:rFonts w:ascii="Arial" w:hAnsi="Arial" w:cs="Arial"/>
          <w:sz w:val="20"/>
          <w:szCs w:val="20"/>
        </w:rPr>
      </w:pPr>
      <w:bookmarkStart w:id="81" w:name="_Ref306867"/>
      <w:r w:rsidRPr="00D90545">
        <w:rPr>
          <w:rFonts w:ascii="Arial" w:hAnsi="Arial" w:cs="Arial"/>
          <w:sz w:val="20"/>
          <w:szCs w:val="20"/>
        </w:rPr>
        <w:t>KOMUNIKÁCIA ZMLUVNÝCH STRÁN</w:t>
      </w:r>
      <w:bookmarkEnd w:id="81"/>
    </w:p>
    <w:p w14:paraId="09630314" w14:textId="2303C3CA" w:rsidR="001E5166" w:rsidRPr="00D90545" w:rsidRDefault="001E5166" w:rsidP="00D90545">
      <w:pPr>
        <w:pStyle w:val="MLOdsek"/>
        <w:spacing w:before="120" w:line="290" w:lineRule="auto"/>
        <w:ind w:left="567" w:hanging="567"/>
        <w:rPr>
          <w:rFonts w:ascii="Arial" w:hAnsi="Arial" w:cs="Arial"/>
          <w:sz w:val="20"/>
          <w:szCs w:val="20"/>
        </w:rPr>
      </w:pPr>
      <w:r w:rsidRPr="00D90545">
        <w:rPr>
          <w:rFonts w:ascii="Arial" w:hAnsi="Arial" w:cs="Arial"/>
          <w:sz w:val="20"/>
          <w:szCs w:val="20"/>
        </w:rPr>
        <w:t>Zmluvné strany sa dohodli, že</w:t>
      </w:r>
      <w:r w:rsidR="00C74B5D" w:rsidRPr="00D90545">
        <w:rPr>
          <w:rFonts w:ascii="Arial" w:hAnsi="Arial" w:cs="Arial"/>
          <w:sz w:val="20"/>
          <w:szCs w:val="20"/>
        </w:rPr>
        <w:t xml:space="preserve"> ich vzájomná komunikácia ohľadom akejkoľvek záležitosti týkajúcej sa tejto Zmluvy o dielo bude vykonávaná prostredníctvom </w:t>
      </w:r>
      <w:r w:rsidR="00C44334" w:rsidRPr="00D90545">
        <w:rPr>
          <w:rFonts w:ascii="Arial" w:hAnsi="Arial" w:cs="Arial"/>
          <w:sz w:val="20"/>
          <w:szCs w:val="20"/>
        </w:rPr>
        <w:t xml:space="preserve">oprávnených osôb Zmluvných strán podľa </w:t>
      </w:r>
      <w:r w:rsidR="00B863D3">
        <w:rPr>
          <w:rFonts w:ascii="Arial" w:hAnsi="Arial" w:cs="Arial"/>
          <w:sz w:val="20"/>
          <w:szCs w:val="20"/>
        </w:rPr>
        <w:t>čl.</w:t>
      </w:r>
      <w:r w:rsidR="00C44334" w:rsidRPr="00D90545">
        <w:rPr>
          <w:rFonts w:ascii="Arial" w:hAnsi="Arial" w:cs="Arial"/>
          <w:sz w:val="20"/>
          <w:szCs w:val="20"/>
        </w:rPr>
        <w:t xml:space="preserve"> </w:t>
      </w:r>
      <w:r w:rsidR="002F00E3">
        <w:rPr>
          <w:rFonts w:ascii="Arial" w:hAnsi="Arial" w:cs="Arial"/>
          <w:sz w:val="20"/>
          <w:szCs w:val="20"/>
        </w:rPr>
        <w:fldChar w:fldCharType="begin"/>
      </w:r>
      <w:r w:rsidR="002F00E3">
        <w:rPr>
          <w:rFonts w:ascii="Arial" w:hAnsi="Arial" w:cs="Arial"/>
          <w:sz w:val="20"/>
          <w:szCs w:val="20"/>
        </w:rPr>
        <w:instrText xml:space="preserve"> REF _Ref95807228 \r \h </w:instrText>
      </w:r>
      <w:r w:rsidR="002F00E3">
        <w:rPr>
          <w:rFonts w:ascii="Arial" w:hAnsi="Arial" w:cs="Arial"/>
          <w:sz w:val="20"/>
          <w:szCs w:val="20"/>
        </w:rPr>
      </w:r>
      <w:r w:rsidR="002F00E3">
        <w:rPr>
          <w:rFonts w:ascii="Arial" w:hAnsi="Arial" w:cs="Arial"/>
          <w:sz w:val="20"/>
          <w:szCs w:val="20"/>
        </w:rPr>
        <w:fldChar w:fldCharType="separate"/>
      </w:r>
      <w:r w:rsidR="002F00E3">
        <w:rPr>
          <w:rFonts w:ascii="Arial" w:hAnsi="Arial" w:cs="Arial"/>
          <w:sz w:val="20"/>
          <w:szCs w:val="20"/>
        </w:rPr>
        <w:t>13</w:t>
      </w:r>
      <w:r w:rsidR="002F00E3">
        <w:rPr>
          <w:rFonts w:ascii="Arial" w:hAnsi="Arial" w:cs="Arial"/>
          <w:sz w:val="20"/>
          <w:szCs w:val="20"/>
        </w:rPr>
        <w:fldChar w:fldCharType="end"/>
      </w:r>
      <w:r w:rsidR="00C44334" w:rsidRPr="00D90545">
        <w:rPr>
          <w:rFonts w:ascii="Arial" w:hAnsi="Arial" w:cs="Arial"/>
          <w:sz w:val="20"/>
          <w:szCs w:val="20"/>
        </w:rPr>
        <w:t xml:space="preserve"> tejto Zmluvy o dielo</w:t>
      </w:r>
      <w:r w:rsidR="00C74B5D" w:rsidRPr="00D90545">
        <w:rPr>
          <w:rFonts w:ascii="Arial" w:hAnsi="Arial" w:cs="Arial"/>
          <w:sz w:val="20"/>
          <w:szCs w:val="20"/>
        </w:rPr>
        <w:t xml:space="preserve">. </w:t>
      </w:r>
    </w:p>
    <w:p w14:paraId="4546294D" w14:textId="43C69E0D" w:rsidR="00F30195" w:rsidRPr="00D90545" w:rsidRDefault="001E5166" w:rsidP="00D90545">
      <w:pPr>
        <w:pStyle w:val="MLOdsek"/>
        <w:spacing w:before="120" w:line="290" w:lineRule="auto"/>
        <w:ind w:left="567" w:hanging="567"/>
        <w:rPr>
          <w:rFonts w:ascii="Arial" w:hAnsi="Arial" w:cs="Arial"/>
          <w:sz w:val="20"/>
          <w:szCs w:val="20"/>
        </w:rPr>
      </w:pPr>
      <w:r w:rsidRPr="00D90545">
        <w:rPr>
          <w:rFonts w:ascii="Arial" w:hAnsi="Arial" w:cs="Arial"/>
          <w:sz w:val="20"/>
          <w:szCs w:val="20"/>
        </w:rPr>
        <w:t>Zmluvné strany sa ďalej dohodli, že</w:t>
      </w:r>
      <w:r w:rsidR="00B85627" w:rsidRPr="00D90545">
        <w:rPr>
          <w:rFonts w:ascii="Arial" w:hAnsi="Arial" w:cs="Arial"/>
          <w:sz w:val="20"/>
          <w:szCs w:val="20"/>
        </w:rPr>
        <w:t xml:space="preserve"> bežná komunikácia </w:t>
      </w:r>
      <w:r w:rsidR="008B5B82" w:rsidRPr="00D90545">
        <w:rPr>
          <w:rFonts w:ascii="Arial" w:hAnsi="Arial" w:cs="Arial"/>
          <w:sz w:val="20"/>
          <w:szCs w:val="20"/>
        </w:rPr>
        <w:t xml:space="preserve">(napr. komunikácia </w:t>
      </w:r>
      <w:r w:rsidR="00B85627" w:rsidRPr="00D90545">
        <w:rPr>
          <w:rFonts w:ascii="Arial" w:hAnsi="Arial" w:cs="Arial"/>
          <w:sz w:val="20"/>
          <w:szCs w:val="20"/>
        </w:rPr>
        <w:t xml:space="preserve">týkajúca </w:t>
      </w:r>
      <w:r w:rsidR="00532BDD" w:rsidRPr="00D90545">
        <w:rPr>
          <w:rFonts w:ascii="Arial" w:hAnsi="Arial" w:cs="Arial"/>
          <w:sz w:val="20"/>
          <w:szCs w:val="20"/>
        </w:rPr>
        <w:t xml:space="preserve">sa organizácii stretnutí alebo iných </w:t>
      </w:r>
      <w:r w:rsidR="00B85627" w:rsidRPr="00D90545">
        <w:rPr>
          <w:rFonts w:ascii="Arial" w:hAnsi="Arial" w:cs="Arial"/>
          <w:sz w:val="20"/>
          <w:szCs w:val="20"/>
        </w:rPr>
        <w:t>organizačných záležitosti</w:t>
      </w:r>
      <w:r w:rsidR="00710975" w:rsidRPr="00D90545">
        <w:rPr>
          <w:rFonts w:ascii="Arial" w:hAnsi="Arial" w:cs="Arial"/>
          <w:sz w:val="20"/>
          <w:szCs w:val="20"/>
        </w:rPr>
        <w:t xml:space="preserve"> </w:t>
      </w:r>
      <w:r w:rsidR="00FD7B71" w:rsidRPr="00D90545">
        <w:rPr>
          <w:rFonts w:ascii="Arial" w:hAnsi="Arial" w:cs="Arial"/>
          <w:sz w:val="20"/>
          <w:szCs w:val="20"/>
        </w:rPr>
        <w:t>alebo</w:t>
      </w:r>
      <w:r w:rsidR="00C44334" w:rsidRPr="00D90545">
        <w:rPr>
          <w:rFonts w:ascii="Arial" w:hAnsi="Arial" w:cs="Arial"/>
          <w:sz w:val="20"/>
          <w:szCs w:val="20"/>
        </w:rPr>
        <w:t xml:space="preserve"> podkladov pre fakturáciu a pod.</w:t>
      </w:r>
      <w:r w:rsidR="008B5B82" w:rsidRPr="00D90545">
        <w:rPr>
          <w:rFonts w:ascii="Arial" w:hAnsi="Arial" w:cs="Arial"/>
          <w:sz w:val="20"/>
          <w:szCs w:val="20"/>
        </w:rPr>
        <w:t>)</w:t>
      </w:r>
      <w:r w:rsidR="00B85627" w:rsidRPr="00D90545">
        <w:rPr>
          <w:rFonts w:ascii="Arial" w:hAnsi="Arial" w:cs="Arial"/>
          <w:sz w:val="20"/>
          <w:szCs w:val="20"/>
        </w:rPr>
        <w:t xml:space="preserve"> bude vykonávaná prostredníctvom emailu. </w:t>
      </w:r>
      <w:r w:rsidR="008B5B82" w:rsidRPr="00D90545">
        <w:rPr>
          <w:rFonts w:ascii="Arial" w:hAnsi="Arial" w:cs="Arial"/>
          <w:sz w:val="20"/>
          <w:szCs w:val="20"/>
        </w:rPr>
        <w:t>K</w:t>
      </w:r>
      <w:r w:rsidR="00B85627" w:rsidRPr="00D90545">
        <w:rPr>
          <w:rFonts w:ascii="Arial" w:hAnsi="Arial" w:cs="Arial"/>
          <w:sz w:val="20"/>
          <w:szCs w:val="20"/>
        </w:rPr>
        <w:t>omunikácia</w:t>
      </w:r>
      <w:r w:rsidR="008B5B82" w:rsidRPr="00D90545">
        <w:rPr>
          <w:rFonts w:ascii="Arial" w:hAnsi="Arial" w:cs="Arial"/>
          <w:sz w:val="20"/>
          <w:szCs w:val="20"/>
        </w:rPr>
        <w:t xml:space="preserve"> Zmluvných strán, ktorá </w:t>
      </w:r>
      <w:r w:rsidR="00A13A22">
        <w:rPr>
          <w:rFonts w:ascii="Arial" w:hAnsi="Arial" w:cs="Arial"/>
          <w:sz w:val="20"/>
          <w:szCs w:val="20"/>
        </w:rPr>
        <w:t> má povahu právneho úkonu</w:t>
      </w:r>
      <w:r w:rsidR="008B5B82" w:rsidRPr="00D90545">
        <w:rPr>
          <w:rFonts w:ascii="Arial" w:hAnsi="Arial" w:cs="Arial"/>
          <w:sz w:val="20"/>
          <w:szCs w:val="20"/>
        </w:rPr>
        <w:t xml:space="preserve"> (napr. odstúpenie od zmluvy, uplatnenie zmluvnej pokuty</w:t>
      </w:r>
      <w:r w:rsidR="00C44334" w:rsidRPr="00D90545">
        <w:rPr>
          <w:rFonts w:ascii="Arial" w:hAnsi="Arial" w:cs="Arial"/>
          <w:sz w:val="20"/>
          <w:szCs w:val="20"/>
        </w:rPr>
        <w:t xml:space="preserve"> a pod.</w:t>
      </w:r>
      <w:r w:rsidR="008B5B82" w:rsidRPr="00D90545">
        <w:rPr>
          <w:rFonts w:ascii="Arial" w:hAnsi="Arial" w:cs="Arial"/>
          <w:sz w:val="20"/>
          <w:szCs w:val="20"/>
        </w:rPr>
        <w:t>)</w:t>
      </w:r>
      <w:r w:rsidR="00C44334" w:rsidRPr="00D90545">
        <w:rPr>
          <w:rFonts w:ascii="Arial" w:hAnsi="Arial" w:cs="Arial"/>
          <w:sz w:val="20"/>
          <w:szCs w:val="20"/>
        </w:rPr>
        <w:t xml:space="preserve"> </w:t>
      </w:r>
      <w:r w:rsidR="00794E3F" w:rsidRPr="00D90545">
        <w:rPr>
          <w:rFonts w:ascii="Arial" w:hAnsi="Arial" w:cs="Arial"/>
          <w:sz w:val="20"/>
          <w:szCs w:val="20"/>
        </w:rPr>
        <w:t xml:space="preserve">bude </w:t>
      </w:r>
      <w:r w:rsidR="00FD7B71" w:rsidRPr="00D90545">
        <w:rPr>
          <w:rFonts w:ascii="Arial" w:hAnsi="Arial" w:cs="Arial"/>
          <w:sz w:val="20"/>
          <w:szCs w:val="20"/>
        </w:rPr>
        <w:t xml:space="preserve">vykonávaná </w:t>
      </w:r>
      <w:r w:rsidR="002F00E3">
        <w:rPr>
          <w:rFonts w:ascii="Arial" w:hAnsi="Arial" w:cs="Arial"/>
          <w:sz w:val="20"/>
          <w:szCs w:val="20"/>
        </w:rPr>
        <w:t xml:space="preserve">písomne v </w:t>
      </w:r>
      <w:r w:rsidR="002F00E3" w:rsidRPr="00D90545">
        <w:rPr>
          <w:rFonts w:ascii="Arial" w:hAnsi="Arial" w:cs="Arial"/>
          <w:sz w:val="20"/>
          <w:szCs w:val="20"/>
        </w:rPr>
        <w:t xml:space="preserve"> </w:t>
      </w:r>
      <w:r w:rsidR="00794E3F" w:rsidRPr="00D90545">
        <w:rPr>
          <w:rFonts w:ascii="Arial" w:hAnsi="Arial" w:cs="Arial"/>
          <w:sz w:val="20"/>
          <w:szCs w:val="20"/>
        </w:rPr>
        <w:t>listinnej podobe s</w:t>
      </w:r>
      <w:r w:rsidR="00A13A22">
        <w:rPr>
          <w:rFonts w:ascii="Arial" w:hAnsi="Arial" w:cs="Arial"/>
          <w:sz w:val="20"/>
          <w:szCs w:val="20"/>
        </w:rPr>
        <w:t xml:space="preserve"> doporučeným </w:t>
      </w:r>
      <w:r w:rsidR="00794E3F" w:rsidRPr="00D90545">
        <w:rPr>
          <w:rFonts w:ascii="Arial" w:hAnsi="Arial" w:cs="Arial"/>
          <w:sz w:val="20"/>
          <w:szCs w:val="20"/>
        </w:rPr>
        <w:t>doručovaním druhej zmluvnej strane</w:t>
      </w:r>
      <w:r w:rsidR="008B5B82" w:rsidRPr="00D90545">
        <w:rPr>
          <w:rFonts w:ascii="Arial" w:hAnsi="Arial" w:cs="Arial"/>
          <w:sz w:val="20"/>
          <w:szCs w:val="20"/>
        </w:rPr>
        <w:t xml:space="preserve"> prostredníctvom poštovej služby</w:t>
      </w:r>
      <w:r w:rsidR="002F00E3">
        <w:rPr>
          <w:rFonts w:ascii="Arial" w:hAnsi="Arial" w:cs="Arial"/>
          <w:sz w:val="20"/>
          <w:szCs w:val="20"/>
        </w:rPr>
        <w:t xml:space="preserve"> alebo kuriérskej služby</w:t>
      </w:r>
      <w:r w:rsidR="00FD7B71" w:rsidRPr="00D90545">
        <w:rPr>
          <w:rFonts w:ascii="Arial" w:hAnsi="Arial" w:cs="Arial"/>
          <w:sz w:val="20"/>
          <w:szCs w:val="20"/>
        </w:rPr>
        <w:t>.</w:t>
      </w:r>
    </w:p>
    <w:p w14:paraId="6EB5C26D" w14:textId="10E36694" w:rsidR="00895A50" w:rsidRPr="00D90545" w:rsidRDefault="00622A4A" w:rsidP="00D90545">
      <w:pPr>
        <w:pStyle w:val="MLNadpislnku"/>
        <w:tabs>
          <w:tab w:val="clear" w:pos="878"/>
        </w:tabs>
        <w:spacing w:before="360" w:after="240" w:line="290" w:lineRule="auto"/>
        <w:ind w:left="567" w:hanging="567"/>
        <w:jc w:val="both"/>
        <w:rPr>
          <w:rFonts w:ascii="Arial" w:hAnsi="Arial" w:cs="Arial"/>
          <w:sz w:val="20"/>
          <w:szCs w:val="20"/>
        </w:rPr>
      </w:pPr>
      <w:r w:rsidRPr="00D90545">
        <w:rPr>
          <w:rFonts w:ascii="Arial" w:hAnsi="Arial" w:cs="Arial"/>
          <w:sz w:val="20"/>
          <w:szCs w:val="20"/>
        </w:rPr>
        <w:lastRenderedPageBreak/>
        <w:t>OCHRANA ZAMESTNANCOV ZHOTOVITEĽA A </w:t>
      </w:r>
      <w:r w:rsidR="00B73A43" w:rsidRPr="00D90545">
        <w:rPr>
          <w:rFonts w:ascii="Arial" w:hAnsi="Arial" w:cs="Arial"/>
          <w:sz w:val="20"/>
          <w:szCs w:val="20"/>
        </w:rPr>
        <w:t>SUBDODÁVATEĽ</w:t>
      </w:r>
      <w:r w:rsidRPr="00D90545">
        <w:rPr>
          <w:rFonts w:ascii="Arial" w:hAnsi="Arial" w:cs="Arial"/>
          <w:sz w:val="20"/>
          <w:szCs w:val="20"/>
        </w:rPr>
        <w:t xml:space="preserve">OV </w:t>
      </w:r>
    </w:p>
    <w:p w14:paraId="2D571570" w14:textId="1493CBEB" w:rsidR="00ED3A5E" w:rsidRPr="00D90545" w:rsidRDefault="00ED3A5E" w:rsidP="00D90545">
      <w:pPr>
        <w:pStyle w:val="MLOdsek"/>
        <w:spacing w:before="120" w:line="290" w:lineRule="auto"/>
        <w:ind w:left="567" w:hanging="567"/>
        <w:rPr>
          <w:rFonts w:ascii="Arial" w:hAnsi="Arial" w:cs="Arial"/>
          <w:sz w:val="20"/>
          <w:szCs w:val="20"/>
        </w:rPr>
      </w:pPr>
      <w:r w:rsidRPr="00D90545">
        <w:rPr>
          <w:rFonts w:ascii="Arial" w:hAnsi="Arial" w:cs="Arial"/>
          <w:sz w:val="20"/>
          <w:szCs w:val="20"/>
        </w:rPr>
        <w:t xml:space="preserve">Zhotoviteľ pri plnení </w:t>
      </w:r>
      <w:r w:rsidR="00122EA0" w:rsidRPr="00D90545">
        <w:rPr>
          <w:rFonts w:ascii="Arial" w:hAnsi="Arial" w:cs="Arial"/>
          <w:sz w:val="20"/>
          <w:szCs w:val="20"/>
        </w:rPr>
        <w:t xml:space="preserve">tejto </w:t>
      </w:r>
      <w:r w:rsidRPr="00D90545">
        <w:rPr>
          <w:rFonts w:ascii="Arial" w:hAnsi="Arial" w:cs="Arial"/>
          <w:sz w:val="20"/>
          <w:szCs w:val="20"/>
        </w:rPr>
        <w:t>Zmluvy</w:t>
      </w:r>
      <w:r w:rsidR="00606323" w:rsidRPr="00D90545">
        <w:rPr>
          <w:rFonts w:ascii="Arial" w:hAnsi="Arial" w:cs="Arial"/>
          <w:sz w:val="20"/>
          <w:szCs w:val="20"/>
        </w:rPr>
        <w:t xml:space="preserve"> o dielo</w:t>
      </w:r>
      <w:r w:rsidRPr="00D90545">
        <w:rPr>
          <w:rFonts w:ascii="Arial" w:hAnsi="Arial" w:cs="Arial"/>
          <w:sz w:val="20"/>
          <w:szCs w:val="20"/>
        </w:rPr>
        <w:t xml:space="preserve"> zodpovedá za</w:t>
      </w:r>
      <w:r w:rsidR="003B56A2" w:rsidRPr="00D90545">
        <w:rPr>
          <w:rFonts w:ascii="Arial" w:hAnsi="Arial" w:cs="Arial"/>
          <w:sz w:val="20"/>
          <w:szCs w:val="20"/>
        </w:rPr>
        <w:t xml:space="preserve"> svojich zamestnancov, ich</w:t>
      </w:r>
      <w:r w:rsidRPr="00D90545">
        <w:rPr>
          <w:rFonts w:ascii="Arial" w:hAnsi="Arial" w:cs="Arial"/>
          <w:sz w:val="20"/>
          <w:szCs w:val="20"/>
        </w:rPr>
        <w:t xml:space="preserve"> bezpečno</w:t>
      </w:r>
      <w:r w:rsidR="003B56A2" w:rsidRPr="00D90545">
        <w:rPr>
          <w:rFonts w:ascii="Arial" w:hAnsi="Arial" w:cs="Arial"/>
          <w:sz w:val="20"/>
          <w:szCs w:val="20"/>
        </w:rPr>
        <w:t xml:space="preserve">sť a ochranu zdravia pri práci, </w:t>
      </w:r>
      <w:r w:rsidRPr="00D90545">
        <w:rPr>
          <w:rFonts w:ascii="Arial" w:hAnsi="Arial" w:cs="Arial"/>
          <w:sz w:val="20"/>
          <w:szCs w:val="20"/>
        </w:rPr>
        <w:t xml:space="preserve">a </w:t>
      </w:r>
      <w:r w:rsidR="003B56A2" w:rsidRPr="00D90545">
        <w:rPr>
          <w:rFonts w:ascii="Arial" w:hAnsi="Arial" w:cs="Arial"/>
          <w:sz w:val="20"/>
          <w:szCs w:val="20"/>
        </w:rPr>
        <w:t xml:space="preserve">tiež za </w:t>
      </w:r>
      <w:r w:rsidRPr="00D90545">
        <w:rPr>
          <w:rFonts w:ascii="Arial" w:hAnsi="Arial" w:cs="Arial"/>
          <w:sz w:val="20"/>
          <w:szCs w:val="20"/>
        </w:rPr>
        <w:t xml:space="preserve">svojich </w:t>
      </w:r>
      <w:r w:rsidR="00B73A43" w:rsidRPr="00D90545">
        <w:rPr>
          <w:rFonts w:ascii="Arial" w:hAnsi="Arial" w:cs="Arial"/>
          <w:sz w:val="20"/>
          <w:szCs w:val="20"/>
        </w:rPr>
        <w:t>subdodávateľ</w:t>
      </w:r>
      <w:r w:rsidR="00666110" w:rsidRPr="00D90545">
        <w:rPr>
          <w:rFonts w:ascii="Arial" w:hAnsi="Arial" w:cs="Arial"/>
          <w:sz w:val="20"/>
          <w:szCs w:val="20"/>
        </w:rPr>
        <w:t>ov</w:t>
      </w:r>
      <w:r w:rsidRPr="00D90545">
        <w:rPr>
          <w:rFonts w:ascii="Arial" w:hAnsi="Arial" w:cs="Arial"/>
          <w:sz w:val="20"/>
          <w:szCs w:val="20"/>
        </w:rPr>
        <w:t>.</w:t>
      </w:r>
      <w:r w:rsidR="003B56A2" w:rsidRPr="00D90545">
        <w:rPr>
          <w:rFonts w:ascii="Arial" w:hAnsi="Arial" w:cs="Arial"/>
          <w:sz w:val="20"/>
          <w:szCs w:val="20"/>
        </w:rPr>
        <w:t xml:space="preserve"> Zhotoviteľ je povinný vykonať všetky nevyhnutné opatrenia, aby zabezpečil v súvislosti s plnením </w:t>
      </w:r>
      <w:r w:rsidR="00122EA0" w:rsidRPr="00D90545">
        <w:rPr>
          <w:rFonts w:ascii="Arial" w:hAnsi="Arial" w:cs="Arial"/>
          <w:sz w:val="20"/>
          <w:szCs w:val="20"/>
        </w:rPr>
        <w:t xml:space="preserve">tejto </w:t>
      </w:r>
      <w:r w:rsidR="003B56A2" w:rsidRPr="00D90545">
        <w:rPr>
          <w:rFonts w:ascii="Arial" w:hAnsi="Arial" w:cs="Arial"/>
          <w:sz w:val="20"/>
          <w:szCs w:val="20"/>
        </w:rPr>
        <w:t>Zmluvy</w:t>
      </w:r>
      <w:r w:rsidR="00C05957" w:rsidRPr="00D90545">
        <w:rPr>
          <w:rFonts w:ascii="Arial" w:hAnsi="Arial" w:cs="Arial"/>
          <w:sz w:val="20"/>
          <w:szCs w:val="20"/>
        </w:rPr>
        <w:t xml:space="preserve"> o dielo</w:t>
      </w:r>
      <w:r w:rsidR="003B56A2" w:rsidRPr="00D90545">
        <w:rPr>
          <w:rFonts w:ascii="Arial" w:hAnsi="Arial" w:cs="Arial"/>
          <w:sz w:val="20"/>
          <w:szCs w:val="20"/>
        </w:rPr>
        <w:t xml:space="preserve"> bezpečnosť svojich zamestnancov, zamestnancov Objednávateľa</w:t>
      </w:r>
      <w:r w:rsidR="00127472" w:rsidRPr="00D90545">
        <w:rPr>
          <w:rFonts w:ascii="Arial" w:hAnsi="Arial" w:cs="Arial"/>
          <w:sz w:val="20"/>
          <w:szCs w:val="20"/>
        </w:rPr>
        <w:t xml:space="preserve">, </w:t>
      </w:r>
      <w:r w:rsidR="00B73A43" w:rsidRPr="00D90545">
        <w:rPr>
          <w:rFonts w:ascii="Arial" w:hAnsi="Arial" w:cs="Arial"/>
          <w:sz w:val="20"/>
          <w:szCs w:val="20"/>
        </w:rPr>
        <w:t>subdodávateľ</w:t>
      </w:r>
      <w:r w:rsidR="00666110" w:rsidRPr="00D90545">
        <w:rPr>
          <w:rFonts w:ascii="Arial" w:hAnsi="Arial" w:cs="Arial"/>
          <w:sz w:val="20"/>
          <w:szCs w:val="20"/>
        </w:rPr>
        <w:t xml:space="preserve">ov </w:t>
      </w:r>
      <w:r w:rsidR="003B56A2" w:rsidRPr="00D90545">
        <w:rPr>
          <w:rFonts w:ascii="Arial" w:hAnsi="Arial" w:cs="Arial"/>
          <w:sz w:val="20"/>
          <w:szCs w:val="20"/>
        </w:rPr>
        <w:t xml:space="preserve">a ďalších osôb, ktoré sa s vedomím Objednávateľa zdržujú v mieste plnenia </w:t>
      </w:r>
      <w:r w:rsidR="00122EA0" w:rsidRPr="00D90545">
        <w:rPr>
          <w:rFonts w:ascii="Arial" w:hAnsi="Arial" w:cs="Arial"/>
          <w:sz w:val="20"/>
          <w:szCs w:val="20"/>
        </w:rPr>
        <w:t xml:space="preserve">tejto </w:t>
      </w:r>
      <w:r w:rsidR="003B56A2" w:rsidRPr="00D90545">
        <w:rPr>
          <w:rFonts w:ascii="Arial" w:hAnsi="Arial" w:cs="Arial"/>
          <w:sz w:val="20"/>
          <w:szCs w:val="20"/>
        </w:rPr>
        <w:t>Zmluvy</w:t>
      </w:r>
      <w:r w:rsidR="00986800" w:rsidRPr="00D90545">
        <w:rPr>
          <w:rFonts w:ascii="Arial" w:hAnsi="Arial" w:cs="Arial"/>
          <w:sz w:val="20"/>
          <w:szCs w:val="20"/>
        </w:rPr>
        <w:t xml:space="preserve"> o dielo</w:t>
      </w:r>
      <w:r w:rsidR="003B56A2" w:rsidRPr="00D90545">
        <w:rPr>
          <w:rFonts w:ascii="Arial" w:hAnsi="Arial" w:cs="Arial"/>
          <w:sz w:val="20"/>
          <w:szCs w:val="20"/>
        </w:rPr>
        <w:t>.</w:t>
      </w:r>
    </w:p>
    <w:p w14:paraId="03E464EC" w14:textId="50CAEA04" w:rsidR="00127472" w:rsidRPr="00D90545" w:rsidRDefault="00127472" w:rsidP="00D90545">
      <w:pPr>
        <w:pStyle w:val="MLOdsek"/>
        <w:spacing w:before="120" w:line="290" w:lineRule="auto"/>
        <w:ind w:left="567" w:hanging="567"/>
        <w:rPr>
          <w:rFonts w:ascii="Arial" w:hAnsi="Arial" w:cs="Arial"/>
          <w:sz w:val="20"/>
          <w:szCs w:val="20"/>
        </w:rPr>
      </w:pPr>
      <w:bookmarkStart w:id="82" w:name="_Ref519602681"/>
      <w:r w:rsidRPr="00D90545">
        <w:rPr>
          <w:rFonts w:ascii="Arial" w:hAnsi="Arial" w:cs="Arial"/>
          <w:sz w:val="20"/>
          <w:szCs w:val="20"/>
        </w:rPr>
        <w:t xml:space="preserve">Zhotoviteľ je povinný v súvislosti s plnením </w:t>
      </w:r>
      <w:r w:rsidR="00157C23" w:rsidRPr="00D90545">
        <w:rPr>
          <w:rFonts w:ascii="Arial" w:hAnsi="Arial" w:cs="Arial"/>
          <w:sz w:val="20"/>
          <w:szCs w:val="20"/>
        </w:rPr>
        <w:t>tejto</w:t>
      </w:r>
      <w:r w:rsidRPr="00D90545">
        <w:rPr>
          <w:rFonts w:ascii="Arial" w:hAnsi="Arial" w:cs="Arial"/>
          <w:sz w:val="20"/>
          <w:szCs w:val="20"/>
        </w:rPr>
        <w:t xml:space="preserve"> Zmluvy </w:t>
      </w:r>
      <w:r w:rsidR="00986800" w:rsidRPr="00D90545">
        <w:rPr>
          <w:rFonts w:ascii="Arial" w:hAnsi="Arial" w:cs="Arial"/>
          <w:sz w:val="20"/>
          <w:szCs w:val="20"/>
        </w:rPr>
        <w:t xml:space="preserve">o dielo </w:t>
      </w:r>
      <w:r w:rsidRPr="00D90545">
        <w:rPr>
          <w:rFonts w:ascii="Arial" w:hAnsi="Arial" w:cs="Arial"/>
          <w:sz w:val="20"/>
          <w:szCs w:val="20"/>
        </w:rPr>
        <w:t>vykonať opatrenia a určiť postupy na zaistenie bezpečnosti svojich zamestnancov a </w:t>
      </w:r>
      <w:r w:rsidR="00B73A43" w:rsidRPr="00D90545">
        <w:rPr>
          <w:rFonts w:ascii="Arial" w:hAnsi="Arial" w:cs="Arial"/>
          <w:sz w:val="20"/>
          <w:szCs w:val="20"/>
        </w:rPr>
        <w:t>subdodávateľ</w:t>
      </w:r>
      <w:r w:rsidR="00666110" w:rsidRPr="00D90545">
        <w:rPr>
          <w:rFonts w:ascii="Arial" w:hAnsi="Arial" w:cs="Arial"/>
          <w:sz w:val="20"/>
          <w:szCs w:val="20"/>
        </w:rPr>
        <w:t>ov</w:t>
      </w:r>
      <w:r w:rsidRPr="00D90545">
        <w:rPr>
          <w:rFonts w:ascii="Arial" w:hAnsi="Arial" w:cs="Arial"/>
          <w:sz w:val="20"/>
          <w:szCs w:val="20"/>
        </w:rPr>
        <w:t xml:space="preserve"> a zabezpečiť prostriedky potrebné na ochranu života a zdravia zamestnancov v mieste plnenia </w:t>
      </w:r>
      <w:r w:rsidR="00157C23" w:rsidRPr="00D90545">
        <w:rPr>
          <w:rFonts w:ascii="Arial" w:hAnsi="Arial" w:cs="Arial"/>
          <w:sz w:val="20"/>
          <w:szCs w:val="20"/>
        </w:rPr>
        <w:t>tejto</w:t>
      </w:r>
      <w:r w:rsidRPr="00D90545">
        <w:rPr>
          <w:rFonts w:ascii="Arial" w:hAnsi="Arial" w:cs="Arial"/>
          <w:sz w:val="20"/>
          <w:szCs w:val="20"/>
        </w:rPr>
        <w:t xml:space="preserve"> Zmluvy </w:t>
      </w:r>
      <w:r w:rsidR="00986800" w:rsidRPr="00D90545">
        <w:rPr>
          <w:rFonts w:ascii="Arial" w:hAnsi="Arial" w:cs="Arial"/>
          <w:sz w:val="20"/>
          <w:szCs w:val="20"/>
        </w:rPr>
        <w:t xml:space="preserve">o dielo </w:t>
      </w:r>
      <w:r w:rsidRPr="00D90545">
        <w:rPr>
          <w:rFonts w:ascii="Arial" w:hAnsi="Arial" w:cs="Arial"/>
          <w:sz w:val="20"/>
          <w:szCs w:val="20"/>
        </w:rPr>
        <w:t xml:space="preserve">pre prípad vzniku bezprostredného a vážneho </w:t>
      </w:r>
      <w:r w:rsidR="00FD7B71" w:rsidRPr="00D90545">
        <w:rPr>
          <w:rFonts w:ascii="Arial" w:hAnsi="Arial" w:cs="Arial"/>
          <w:sz w:val="20"/>
          <w:szCs w:val="20"/>
        </w:rPr>
        <w:t xml:space="preserve">ohrozenia života alebo zdravia; </w:t>
      </w:r>
      <w:r w:rsidRPr="00D90545">
        <w:rPr>
          <w:rFonts w:ascii="Arial" w:hAnsi="Arial" w:cs="Arial"/>
          <w:sz w:val="20"/>
          <w:szCs w:val="20"/>
        </w:rPr>
        <w:t xml:space="preserve">o vykonaných opatreniach je Zhotoviteľ povinný informovať Objednávateľa a ďalšie osoby zdržujúce sa na mieste plnenia </w:t>
      </w:r>
      <w:r w:rsidR="00157C23" w:rsidRPr="00D90545">
        <w:rPr>
          <w:rFonts w:ascii="Arial" w:hAnsi="Arial" w:cs="Arial"/>
          <w:sz w:val="20"/>
          <w:szCs w:val="20"/>
        </w:rPr>
        <w:t>tejto</w:t>
      </w:r>
      <w:r w:rsidRPr="00D90545">
        <w:rPr>
          <w:rFonts w:ascii="Arial" w:hAnsi="Arial" w:cs="Arial"/>
          <w:sz w:val="20"/>
          <w:szCs w:val="20"/>
        </w:rPr>
        <w:t xml:space="preserve"> Zmluvy</w:t>
      </w:r>
      <w:r w:rsidR="00986800" w:rsidRPr="00D90545">
        <w:rPr>
          <w:rFonts w:ascii="Arial" w:hAnsi="Arial" w:cs="Arial"/>
          <w:sz w:val="20"/>
          <w:szCs w:val="20"/>
        </w:rPr>
        <w:t xml:space="preserve"> o dielo</w:t>
      </w:r>
      <w:r w:rsidRPr="00D90545">
        <w:rPr>
          <w:rFonts w:ascii="Arial" w:hAnsi="Arial" w:cs="Arial"/>
          <w:sz w:val="20"/>
          <w:szCs w:val="20"/>
        </w:rPr>
        <w:t>.</w:t>
      </w:r>
      <w:bookmarkEnd w:id="82"/>
      <w:r w:rsidRPr="00D90545">
        <w:rPr>
          <w:rFonts w:ascii="Arial" w:hAnsi="Arial" w:cs="Arial"/>
          <w:sz w:val="20"/>
          <w:szCs w:val="20"/>
        </w:rPr>
        <w:t xml:space="preserve"> </w:t>
      </w:r>
    </w:p>
    <w:p w14:paraId="45873B92" w14:textId="0A63ABBE" w:rsidR="00130202" w:rsidRPr="00D90545" w:rsidRDefault="00130202" w:rsidP="00D90545">
      <w:pPr>
        <w:pStyle w:val="MLOdsek"/>
        <w:spacing w:before="120" w:line="290" w:lineRule="auto"/>
        <w:ind w:left="567" w:hanging="567"/>
        <w:rPr>
          <w:rFonts w:ascii="Arial" w:hAnsi="Arial" w:cs="Arial"/>
          <w:sz w:val="20"/>
          <w:szCs w:val="20"/>
        </w:rPr>
      </w:pPr>
      <w:r w:rsidRPr="00D90545">
        <w:rPr>
          <w:rFonts w:ascii="Arial" w:hAnsi="Arial" w:cs="Arial"/>
          <w:sz w:val="20"/>
          <w:szCs w:val="20"/>
        </w:rPr>
        <w:t xml:space="preserve">Objednávateľ </w:t>
      </w:r>
      <w:r w:rsidR="008A78A6" w:rsidRPr="00D90545">
        <w:rPr>
          <w:rFonts w:ascii="Arial" w:hAnsi="Arial" w:cs="Arial"/>
          <w:sz w:val="20"/>
          <w:szCs w:val="20"/>
        </w:rPr>
        <w:t>je povinný</w:t>
      </w:r>
      <w:r w:rsidR="00BD5A95" w:rsidRPr="00D90545">
        <w:rPr>
          <w:rFonts w:ascii="Arial" w:hAnsi="Arial" w:cs="Arial"/>
          <w:sz w:val="20"/>
          <w:szCs w:val="20"/>
        </w:rPr>
        <w:t xml:space="preserve"> v mieste plnenia </w:t>
      </w:r>
      <w:r w:rsidR="00157C23" w:rsidRPr="00D90545">
        <w:rPr>
          <w:rFonts w:ascii="Arial" w:hAnsi="Arial" w:cs="Arial"/>
          <w:sz w:val="20"/>
          <w:szCs w:val="20"/>
        </w:rPr>
        <w:t>tejto</w:t>
      </w:r>
      <w:r w:rsidR="00BD5A95" w:rsidRPr="00D90545">
        <w:rPr>
          <w:rFonts w:ascii="Arial" w:hAnsi="Arial" w:cs="Arial"/>
          <w:sz w:val="20"/>
          <w:szCs w:val="20"/>
        </w:rPr>
        <w:t xml:space="preserve"> Zmluvy o dielo</w:t>
      </w:r>
      <w:r w:rsidR="00157C23" w:rsidRPr="00D90545">
        <w:rPr>
          <w:rFonts w:ascii="Arial" w:hAnsi="Arial" w:cs="Arial"/>
          <w:sz w:val="20"/>
          <w:szCs w:val="20"/>
        </w:rPr>
        <w:t xml:space="preserve"> a v jeho </w:t>
      </w:r>
      <w:r w:rsidR="00BD5A95" w:rsidRPr="00D90545">
        <w:rPr>
          <w:rFonts w:ascii="Arial" w:hAnsi="Arial" w:cs="Arial"/>
          <w:sz w:val="20"/>
          <w:szCs w:val="20"/>
        </w:rPr>
        <w:t>priestoroch Objednávateľa</w:t>
      </w:r>
      <w:r w:rsidRPr="00D90545">
        <w:rPr>
          <w:rFonts w:ascii="Arial" w:hAnsi="Arial" w:cs="Arial"/>
          <w:sz w:val="20"/>
          <w:szCs w:val="20"/>
        </w:rPr>
        <w:t xml:space="preserve"> zabezpečiť pracovné podmien</w:t>
      </w:r>
      <w:r w:rsidR="001123D5" w:rsidRPr="00D90545">
        <w:rPr>
          <w:rFonts w:ascii="Arial" w:hAnsi="Arial" w:cs="Arial"/>
          <w:sz w:val="20"/>
          <w:szCs w:val="20"/>
        </w:rPr>
        <w:t>k</w:t>
      </w:r>
      <w:r w:rsidRPr="00D90545">
        <w:rPr>
          <w:rFonts w:ascii="Arial" w:hAnsi="Arial" w:cs="Arial"/>
          <w:sz w:val="20"/>
          <w:szCs w:val="20"/>
        </w:rPr>
        <w:t xml:space="preserve">y </w:t>
      </w:r>
      <w:r w:rsidR="00157C23" w:rsidRPr="00D90545">
        <w:rPr>
          <w:rFonts w:ascii="Arial" w:hAnsi="Arial" w:cs="Arial"/>
          <w:sz w:val="20"/>
          <w:szCs w:val="20"/>
        </w:rPr>
        <w:t>súladné</w:t>
      </w:r>
      <w:r w:rsidRPr="00D90545">
        <w:rPr>
          <w:rFonts w:ascii="Arial" w:hAnsi="Arial" w:cs="Arial"/>
          <w:sz w:val="20"/>
          <w:szCs w:val="20"/>
        </w:rPr>
        <w:t xml:space="preserve"> s pravidlami bezpečnosti a ochrany zdravia práci.</w:t>
      </w:r>
    </w:p>
    <w:p w14:paraId="6D8DA8C4" w14:textId="68EB8E1F" w:rsidR="00BC7EF3" w:rsidRPr="00D90545" w:rsidRDefault="0089230B" w:rsidP="00D90545">
      <w:pPr>
        <w:pStyle w:val="MLOdsek"/>
        <w:spacing w:before="120" w:line="290" w:lineRule="auto"/>
        <w:ind w:left="567" w:hanging="567"/>
        <w:rPr>
          <w:rFonts w:ascii="Arial" w:hAnsi="Arial" w:cs="Arial"/>
          <w:sz w:val="20"/>
          <w:szCs w:val="20"/>
        </w:rPr>
      </w:pPr>
      <w:r w:rsidRPr="00D90545">
        <w:rPr>
          <w:rFonts w:ascii="Arial" w:hAnsi="Arial" w:cs="Arial"/>
          <w:sz w:val="20"/>
          <w:szCs w:val="20"/>
        </w:rPr>
        <w:t xml:space="preserve">Zhotoviteľ </w:t>
      </w:r>
      <w:r w:rsidR="0006741E" w:rsidRPr="00D90545">
        <w:rPr>
          <w:rFonts w:ascii="Arial" w:hAnsi="Arial" w:cs="Arial"/>
          <w:sz w:val="20"/>
          <w:szCs w:val="20"/>
        </w:rPr>
        <w:t xml:space="preserve">je </w:t>
      </w:r>
      <w:r w:rsidRPr="00D90545">
        <w:rPr>
          <w:rFonts w:ascii="Arial" w:hAnsi="Arial" w:cs="Arial"/>
          <w:sz w:val="20"/>
          <w:szCs w:val="20"/>
        </w:rPr>
        <w:t>povinný</w:t>
      </w:r>
      <w:r w:rsidR="0006741E" w:rsidRPr="00D90545">
        <w:rPr>
          <w:rFonts w:ascii="Arial" w:hAnsi="Arial" w:cs="Arial"/>
          <w:sz w:val="20"/>
          <w:szCs w:val="20"/>
        </w:rPr>
        <w:t xml:space="preserve"> </w:t>
      </w:r>
      <w:r w:rsidR="00A23A8E" w:rsidRPr="00D90545">
        <w:rPr>
          <w:rFonts w:ascii="Arial" w:hAnsi="Arial" w:cs="Arial"/>
          <w:sz w:val="20"/>
          <w:szCs w:val="20"/>
        </w:rPr>
        <w:t xml:space="preserve">bezodkladne </w:t>
      </w:r>
      <w:r w:rsidR="00995BBD" w:rsidRPr="00D90545">
        <w:rPr>
          <w:rFonts w:ascii="Arial" w:hAnsi="Arial" w:cs="Arial"/>
          <w:sz w:val="20"/>
          <w:szCs w:val="20"/>
        </w:rPr>
        <w:t xml:space="preserve">oboznamovať </w:t>
      </w:r>
      <w:r w:rsidR="00A23A8E" w:rsidRPr="00D90545">
        <w:rPr>
          <w:rFonts w:ascii="Arial" w:hAnsi="Arial" w:cs="Arial"/>
          <w:sz w:val="20"/>
          <w:szCs w:val="20"/>
        </w:rPr>
        <w:t xml:space="preserve">Objednávateľa o nedostatkoch a iných závažných skutočnostiach v priestoroch Objednávateľa tvoriacich miesto plnenia </w:t>
      </w:r>
      <w:r w:rsidR="00157C23" w:rsidRPr="00D90545">
        <w:rPr>
          <w:rFonts w:ascii="Arial" w:hAnsi="Arial" w:cs="Arial"/>
          <w:sz w:val="20"/>
          <w:szCs w:val="20"/>
        </w:rPr>
        <w:t>tejto</w:t>
      </w:r>
      <w:r w:rsidR="00A23A8E" w:rsidRPr="00D90545">
        <w:rPr>
          <w:rFonts w:ascii="Arial" w:hAnsi="Arial" w:cs="Arial"/>
          <w:sz w:val="20"/>
          <w:szCs w:val="20"/>
        </w:rPr>
        <w:t xml:space="preserve"> Zmluvy</w:t>
      </w:r>
      <w:r w:rsidR="00FF44FC" w:rsidRPr="00D90545">
        <w:rPr>
          <w:rFonts w:ascii="Arial" w:hAnsi="Arial" w:cs="Arial"/>
          <w:sz w:val="20"/>
          <w:szCs w:val="20"/>
        </w:rPr>
        <w:t xml:space="preserve"> o dielo</w:t>
      </w:r>
      <w:r w:rsidR="00157C23" w:rsidRPr="00D90545">
        <w:rPr>
          <w:rFonts w:ascii="Arial" w:hAnsi="Arial" w:cs="Arial"/>
          <w:sz w:val="20"/>
          <w:szCs w:val="20"/>
        </w:rPr>
        <w:t>, ktoré</w:t>
      </w:r>
      <w:r w:rsidR="00A23A8E" w:rsidRPr="00D90545">
        <w:rPr>
          <w:rFonts w:ascii="Arial" w:hAnsi="Arial" w:cs="Arial"/>
          <w:sz w:val="20"/>
          <w:szCs w:val="20"/>
        </w:rPr>
        <w:t xml:space="preserve"> by pri práci mohli ohrozi</w:t>
      </w:r>
      <w:r w:rsidR="001123D5" w:rsidRPr="00D90545">
        <w:rPr>
          <w:rFonts w:ascii="Arial" w:hAnsi="Arial" w:cs="Arial"/>
          <w:sz w:val="20"/>
          <w:szCs w:val="20"/>
        </w:rPr>
        <w:t>ť</w:t>
      </w:r>
      <w:r w:rsidR="00A23A8E" w:rsidRPr="00D90545">
        <w:rPr>
          <w:rFonts w:ascii="Arial" w:hAnsi="Arial" w:cs="Arial"/>
          <w:sz w:val="20"/>
          <w:szCs w:val="20"/>
        </w:rPr>
        <w:t xml:space="preserve"> bezpečnos</w:t>
      </w:r>
      <w:r w:rsidR="001123D5" w:rsidRPr="00D90545">
        <w:rPr>
          <w:rFonts w:ascii="Arial" w:hAnsi="Arial" w:cs="Arial"/>
          <w:sz w:val="20"/>
          <w:szCs w:val="20"/>
        </w:rPr>
        <w:t>ť</w:t>
      </w:r>
      <w:r w:rsidR="00A23A8E" w:rsidRPr="00D90545">
        <w:rPr>
          <w:rFonts w:ascii="Arial" w:hAnsi="Arial" w:cs="Arial"/>
          <w:sz w:val="20"/>
          <w:szCs w:val="20"/>
        </w:rPr>
        <w:t xml:space="preserve"> alebo zdravie zamestnancov Zhotoviteľa alebo jeho </w:t>
      </w:r>
      <w:r w:rsidR="00B73A43" w:rsidRPr="00D90545">
        <w:rPr>
          <w:rFonts w:ascii="Arial" w:hAnsi="Arial" w:cs="Arial"/>
          <w:sz w:val="20"/>
          <w:szCs w:val="20"/>
        </w:rPr>
        <w:t>subdodávateľ</w:t>
      </w:r>
      <w:r w:rsidR="00A23A8E" w:rsidRPr="00D90545">
        <w:rPr>
          <w:rFonts w:ascii="Arial" w:hAnsi="Arial" w:cs="Arial"/>
          <w:sz w:val="20"/>
          <w:szCs w:val="20"/>
        </w:rPr>
        <w:t xml:space="preserve">ov, zamestnancov Objednávateľa alebo tretích osôb, o ktorých sa dozvedel v súvislosti s plnením </w:t>
      </w:r>
      <w:r w:rsidR="00157C23" w:rsidRPr="00D90545">
        <w:rPr>
          <w:rFonts w:ascii="Arial" w:hAnsi="Arial" w:cs="Arial"/>
          <w:sz w:val="20"/>
          <w:szCs w:val="20"/>
        </w:rPr>
        <w:t>tejto</w:t>
      </w:r>
      <w:r w:rsidR="00A23A8E" w:rsidRPr="00D90545">
        <w:rPr>
          <w:rFonts w:ascii="Arial" w:hAnsi="Arial" w:cs="Arial"/>
          <w:sz w:val="20"/>
          <w:szCs w:val="20"/>
        </w:rPr>
        <w:t xml:space="preserve"> Zmluvy</w:t>
      </w:r>
      <w:r w:rsidR="00FF44FC" w:rsidRPr="00D90545">
        <w:rPr>
          <w:rFonts w:ascii="Arial" w:hAnsi="Arial" w:cs="Arial"/>
          <w:sz w:val="20"/>
          <w:szCs w:val="20"/>
        </w:rPr>
        <w:t xml:space="preserve"> o dielo</w:t>
      </w:r>
      <w:r w:rsidR="00A23A8E" w:rsidRPr="00D90545">
        <w:rPr>
          <w:rFonts w:ascii="Arial" w:hAnsi="Arial" w:cs="Arial"/>
          <w:sz w:val="20"/>
          <w:szCs w:val="20"/>
        </w:rPr>
        <w:t>.</w:t>
      </w:r>
    </w:p>
    <w:p w14:paraId="7F9ABD20" w14:textId="1CDEB342" w:rsidR="00BC7EF3" w:rsidRPr="00D90545" w:rsidRDefault="0089230B" w:rsidP="00D90545">
      <w:pPr>
        <w:pStyle w:val="MLOdsek"/>
        <w:spacing w:before="120" w:line="290" w:lineRule="auto"/>
        <w:ind w:left="567" w:hanging="567"/>
        <w:rPr>
          <w:rFonts w:ascii="Arial" w:hAnsi="Arial" w:cs="Arial"/>
          <w:sz w:val="20"/>
          <w:szCs w:val="20"/>
        </w:rPr>
      </w:pPr>
      <w:r w:rsidRPr="00D90545">
        <w:rPr>
          <w:rFonts w:ascii="Arial" w:hAnsi="Arial" w:cs="Arial"/>
          <w:sz w:val="20"/>
          <w:szCs w:val="20"/>
        </w:rPr>
        <w:t>Zhotoviteľ je povinný bezodkladne oboznámiť Objednávateľa o mimoriadnej udalosti (</w:t>
      </w:r>
      <w:r w:rsidR="00A23A8E" w:rsidRPr="00D90545">
        <w:rPr>
          <w:rFonts w:ascii="Arial" w:hAnsi="Arial" w:cs="Arial"/>
          <w:sz w:val="20"/>
          <w:szCs w:val="20"/>
        </w:rPr>
        <w:t>nebezpečn</w:t>
      </w:r>
      <w:r w:rsidR="001123D5" w:rsidRPr="00D90545">
        <w:rPr>
          <w:rFonts w:ascii="Arial" w:hAnsi="Arial" w:cs="Arial"/>
          <w:sz w:val="20"/>
          <w:szCs w:val="20"/>
        </w:rPr>
        <w:t>á</w:t>
      </w:r>
      <w:r w:rsidRPr="00D90545">
        <w:rPr>
          <w:rFonts w:ascii="Arial" w:hAnsi="Arial" w:cs="Arial"/>
          <w:sz w:val="20"/>
          <w:szCs w:val="20"/>
        </w:rPr>
        <w:t xml:space="preserve"> udalosť, pracovný úraz zamestnanca </w:t>
      </w:r>
      <w:r w:rsidR="00014E31" w:rsidRPr="00D90545">
        <w:rPr>
          <w:rFonts w:ascii="Arial" w:hAnsi="Arial" w:cs="Arial"/>
          <w:sz w:val="20"/>
          <w:szCs w:val="20"/>
        </w:rPr>
        <w:t>Z</w:t>
      </w:r>
      <w:r w:rsidRPr="00D90545">
        <w:rPr>
          <w:rFonts w:ascii="Arial" w:hAnsi="Arial" w:cs="Arial"/>
          <w:sz w:val="20"/>
          <w:szCs w:val="20"/>
        </w:rPr>
        <w:t xml:space="preserve">hotoviteľa alebo inej osoby konajúcej v mene </w:t>
      </w:r>
      <w:r w:rsidR="00014E31" w:rsidRPr="00D90545">
        <w:rPr>
          <w:rFonts w:ascii="Arial" w:hAnsi="Arial" w:cs="Arial"/>
          <w:sz w:val="20"/>
          <w:szCs w:val="20"/>
        </w:rPr>
        <w:t>Z</w:t>
      </w:r>
      <w:r w:rsidRPr="00D90545">
        <w:rPr>
          <w:rFonts w:ascii="Arial" w:hAnsi="Arial" w:cs="Arial"/>
          <w:sz w:val="20"/>
          <w:szCs w:val="20"/>
        </w:rPr>
        <w:t xml:space="preserve">hotoviteľa), </w:t>
      </w:r>
      <w:r w:rsidR="00A23A8E" w:rsidRPr="00D90545">
        <w:rPr>
          <w:rFonts w:ascii="Arial" w:hAnsi="Arial" w:cs="Arial"/>
          <w:sz w:val="20"/>
          <w:szCs w:val="20"/>
        </w:rPr>
        <w:t>ktor</w:t>
      </w:r>
      <w:r w:rsidR="001123D5" w:rsidRPr="00D90545">
        <w:rPr>
          <w:rFonts w:ascii="Arial" w:hAnsi="Arial" w:cs="Arial"/>
          <w:sz w:val="20"/>
          <w:szCs w:val="20"/>
        </w:rPr>
        <w:t>á</w:t>
      </w:r>
      <w:r w:rsidRPr="00D90545">
        <w:rPr>
          <w:rFonts w:ascii="Arial" w:hAnsi="Arial" w:cs="Arial"/>
          <w:sz w:val="20"/>
          <w:szCs w:val="20"/>
        </w:rPr>
        <w:t xml:space="preserve"> sa stala v </w:t>
      </w:r>
      <w:r w:rsidR="00A23A8E" w:rsidRPr="00D90545">
        <w:rPr>
          <w:rFonts w:ascii="Arial" w:hAnsi="Arial" w:cs="Arial"/>
          <w:sz w:val="20"/>
          <w:szCs w:val="20"/>
        </w:rPr>
        <w:t>súvislosti</w:t>
      </w:r>
      <w:r w:rsidRPr="00D90545">
        <w:rPr>
          <w:rFonts w:ascii="Arial" w:hAnsi="Arial" w:cs="Arial"/>
          <w:sz w:val="20"/>
          <w:szCs w:val="20"/>
        </w:rPr>
        <w:t xml:space="preserve"> s </w:t>
      </w:r>
      <w:r w:rsidR="00A23A8E" w:rsidRPr="00D90545">
        <w:rPr>
          <w:rFonts w:ascii="Arial" w:hAnsi="Arial" w:cs="Arial"/>
          <w:sz w:val="20"/>
          <w:szCs w:val="20"/>
        </w:rPr>
        <w:t>plnením</w:t>
      </w:r>
      <w:r w:rsidRPr="00D90545">
        <w:rPr>
          <w:rFonts w:ascii="Arial" w:hAnsi="Arial" w:cs="Arial"/>
          <w:sz w:val="20"/>
          <w:szCs w:val="20"/>
        </w:rPr>
        <w:t xml:space="preserve"> </w:t>
      </w:r>
      <w:r w:rsidR="00157C23" w:rsidRPr="00D90545">
        <w:rPr>
          <w:rFonts w:ascii="Arial" w:hAnsi="Arial" w:cs="Arial"/>
          <w:sz w:val="20"/>
          <w:szCs w:val="20"/>
        </w:rPr>
        <w:t>tejto</w:t>
      </w:r>
      <w:r w:rsidRPr="00D90545">
        <w:rPr>
          <w:rFonts w:ascii="Arial" w:hAnsi="Arial" w:cs="Arial"/>
          <w:sz w:val="20"/>
          <w:szCs w:val="20"/>
        </w:rPr>
        <w:t xml:space="preserve"> Zmluvy</w:t>
      </w:r>
      <w:r w:rsidR="00FF44FC" w:rsidRPr="00D90545">
        <w:rPr>
          <w:rFonts w:ascii="Arial" w:hAnsi="Arial" w:cs="Arial"/>
          <w:sz w:val="20"/>
          <w:szCs w:val="20"/>
        </w:rPr>
        <w:t xml:space="preserve"> o</w:t>
      </w:r>
      <w:r w:rsidR="00732D4F" w:rsidRPr="00D90545">
        <w:rPr>
          <w:rFonts w:ascii="Arial" w:hAnsi="Arial" w:cs="Arial"/>
          <w:sz w:val="20"/>
          <w:szCs w:val="20"/>
        </w:rPr>
        <w:t> </w:t>
      </w:r>
      <w:r w:rsidR="00FF44FC" w:rsidRPr="00D90545">
        <w:rPr>
          <w:rFonts w:ascii="Arial" w:hAnsi="Arial" w:cs="Arial"/>
          <w:sz w:val="20"/>
          <w:szCs w:val="20"/>
        </w:rPr>
        <w:t>dielo</w:t>
      </w:r>
      <w:r w:rsidR="00732D4F" w:rsidRPr="00D90545">
        <w:rPr>
          <w:rFonts w:ascii="Arial" w:hAnsi="Arial" w:cs="Arial"/>
          <w:sz w:val="20"/>
          <w:szCs w:val="20"/>
        </w:rPr>
        <w:t xml:space="preserve"> v priestoroch Objednávateľa</w:t>
      </w:r>
      <w:r w:rsidRPr="00D90545">
        <w:rPr>
          <w:rFonts w:ascii="Arial" w:hAnsi="Arial" w:cs="Arial"/>
          <w:sz w:val="20"/>
          <w:szCs w:val="20"/>
        </w:rPr>
        <w:t xml:space="preserve"> a ktorá sa týka ochrany zamestnancov Zhotoviteľa a jeho </w:t>
      </w:r>
      <w:r w:rsidR="00B73A43" w:rsidRPr="00D90545">
        <w:rPr>
          <w:rFonts w:ascii="Arial" w:hAnsi="Arial" w:cs="Arial"/>
          <w:sz w:val="20"/>
          <w:szCs w:val="20"/>
        </w:rPr>
        <w:t>subdodávateľ</w:t>
      </w:r>
      <w:r w:rsidRPr="00D90545">
        <w:rPr>
          <w:rFonts w:ascii="Arial" w:hAnsi="Arial" w:cs="Arial"/>
          <w:sz w:val="20"/>
          <w:szCs w:val="20"/>
        </w:rPr>
        <w:t xml:space="preserve">ov. </w:t>
      </w:r>
      <w:r w:rsidR="00BC7EF3" w:rsidRPr="00D90545">
        <w:rPr>
          <w:rFonts w:ascii="Arial" w:hAnsi="Arial" w:cs="Arial"/>
          <w:sz w:val="20"/>
          <w:szCs w:val="20"/>
        </w:rPr>
        <w:t xml:space="preserve">Povinnosť </w:t>
      </w:r>
      <w:r w:rsidR="00014E31" w:rsidRPr="00D90545">
        <w:rPr>
          <w:rFonts w:ascii="Arial" w:hAnsi="Arial" w:cs="Arial"/>
          <w:sz w:val="20"/>
          <w:szCs w:val="20"/>
        </w:rPr>
        <w:t>Z</w:t>
      </w:r>
      <w:r w:rsidR="00BC7EF3" w:rsidRPr="00D90545">
        <w:rPr>
          <w:rFonts w:ascii="Arial" w:hAnsi="Arial" w:cs="Arial"/>
          <w:sz w:val="20"/>
          <w:szCs w:val="20"/>
        </w:rPr>
        <w:t xml:space="preserve">hotoviteľa podľa predchádzajúcej vety platí aj vtedy, ak k mimoriadnej udalosti nedošlo v súvislosti s plnením </w:t>
      </w:r>
      <w:r w:rsidR="00157C23" w:rsidRPr="00D90545">
        <w:rPr>
          <w:rFonts w:ascii="Arial" w:hAnsi="Arial" w:cs="Arial"/>
          <w:sz w:val="20"/>
          <w:szCs w:val="20"/>
        </w:rPr>
        <w:t>tejto</w:t>
      </w:r>
      <w:r w:rsidR="00BC7EF3" w:rsidRPr="00D90545">
        <w:rPr>
          <w:rFonts w:ascii="Arial" w:hAnsi="Arial" w:cs="Arial"/>
          <w:sz w:val="20"/>
          <w:szCs w:val="20"/>
        </w:rPr>
        <w:t xml:space="preserve"> Zmluvy</w:t>
      </w:r>
      <w:r w:rsidR="00FF44FC" w:rsidRPr="00D90545">
        <w:rPr>
          <w:rFonts w:ascii="Arial" w:hAnsi="Arial" w:cs="Arial"/>
          <w:sz w:val="20"/>
          <w:szCs w:val="20"/>
        </w:rPr>
        <w:t xml:space="preserve"> o dielo</w:t>
      </w:r>
      <w:r w:rsidR="00BC7EF3" w:rsidRPr="00D90545">
        <w:rPr>
          <w:rFonts w:ascii="Arial" w:hAnsi="Arial" w:cs="Arial"/>
          <w:sz w:val="20"/>
          <w:szCs w:val="20"/>
        </w:rPr>
        <w:t xml:space="preserve">, ale </w:t>
      </w:r>
      <w:r w:rsidR="00AE31E8" w:rsidRPr="00D90545">
        <w:rPr>
          <w:rFonts w:ascii="Arial" w:hAnsi="Arial" w:cs="Arial"/>
          <w:sz w:val="20"/>
          <w:szCs w:val="20"/>
        </w:rPr>
        <w:t xml:space="preserve">došlo k nej </w:t>
      </w:r>
      <w:r w:rsidR="00BC7EF3" w:rsidRPr="00D90545">
        <w:rPr>
          <w:rFonts w:ascii="Arial" w:hAnsi="Arial" w:cs="Arial"/>
          <w:sz w:val="20"/>
          <w:szCs w:val="20"/>
        </w:rPr>
        <w:t xml:space="preserve">na pracoviskách Objednávateľa. </w:t>
      </w:r>
    </w:p>
    <w:p w14:paraId="29716C50" w14:textId="75BDF592" w:rsidR="0006741E" w:rsidRPr="00D90545" w:rsidRDefault="00BC7EF3" w:rsidP="00D90545">
      <w:pPr>
        <w:pStyle w:val="MLOdsek"/>
        <w:spacing w:before="120" w:line="290" w:lineRule="auto"/>
        <w:ind w:left="567" w:hanging="567"/>
        <w:rPr>
          <w:rFonts w:ascii="Arial" w:hAnsi="Arial" w:cs="Arial"/>
          <w:sz w:val="20"/>
          <w:szCs w:val="20"/>
        </w:rPr>
      </w:pPr>
      <w:r w:rsidRPr="00D90545">
        <w:rPr>
          <w:rFonts w:ascii="Arial" w:hAnsi="Arial" w:cs="Arial"/>
          <w:sz w:val="20"/>
          <w:szCs w:val="20"/>
        </w:rPr>
        <w:t xml:space="preserve">Zhotoviteľ je </w:t>
      </w:r>
      <w:r w:rsidR="00A23A8E" w:rsidRPr="00D90545">
        <w:rPr>
          <w:rFonts w:ascii="Arial" w:hAnsi="Arial" w:cs="Arial"/>
          <w:sz w:val="20"/>
          <w:szCs w:val="20"/>
        </w:rPr>
        <w:t>povinn</w:t>
      </w:r>
      <w:r w:rsidR="001123D5" w:rsidRPr="00D90545">
        <w:rPr>
          <w:rFonts w:ascii="Arial" w:hAnsi="Arial" w:cs="Arial"/>
          <w:sz w:val="20"/>
          <w:szCs w:val="20"/>
        </w:rPr>
        <w:t>ý</w:t>
      </w:r>
      <w:r w:rsidRPr="00D90545">
        <w:rPr>
          <w:rFonts w:ascii="Arial" w:hAnsi="Arial" w:cs="Arial"/>
          <w:sz w:val="20"/>
          <w:szCs w:val="20"/>
        </w:rPr>
        <w:t xml:space="preserve"> zaraďovať zamestnancov na výkon </w:t>
      </w:r>
      <w:r w:rsidR="00A23A8E" w:rsidRPr="00D90545">
        <w:rPr>
          <w:rFonts w:ascii="Arial" w:hAnsi="Arial" w:cs="Arial"/>
          <w:sz w:val="20"/>
          <w:szCs w:val="20"/>
        </w:rPr>
        <w:t>práce</w:t>
      </w:r>
      <w:r w:rsidRPr="00D90545">
        <w:rPr>
          <w:rFonts w:ascii="Arial" w:hAnsi="Arial" w:cs="Arial"/>
          <w:sz w:val="20"/>
          <w:szCs w:val="20"/>
        </w:rPr>
        <w:t xml:space="preserve"> so zreteľom na ich </w:t>
      </w:r>
      <w:r w:rsidR="00A23A8E" w:rsidRPr="00D90545">
        <w:rPr>
          <w:rFonts w:ascii="Arial" w:hAnsi="Arial" w:cs="Arial"/>
          <w:sz w:val="20"/>
          <w:szCs w:val="20"/>
        </w:rPr>
        <w:t>zdravotn</w:t>
      </w:r>
      <w:r w:rsidR="001123D5" w:rsidRPr="00D90545">
        <w:rPr>
          <w:rFonts w:ascii="Arial" w:hAnsi="Arial" w:cs="Arial"/>
          <w:sz w:val="20"/>
          <w:szCs w:val="20"/>
        </w:rPr>
        <w:t>ý</w:t>
      </w:r>
      <w:r w:rsidRPr="00D90545">
        <w:rPr>
          <w:rFonts w:ascii="Arial" w:hAnsi="Arial" w:cs="Arial"/>
          <w:sz w:val="20"/>
          <w:szCs w:val="20"/>
        </w:rPr>
        <w:t xml:space="preserve"> stav, schopnosti, </w:t>
      </w:r>
      <w:r w:rsidR="00A23A8E" w:rsidRPr="00D90545">
        <w:rPr>
          <w:rFonts w:ascii="Arial" w:hAnsi="Arial" w:cs="Arial"/>
          <w:sz w:val="20"/>
          <w:szCs w:val="20"/>
        </w:rPr>
        <w:t>kvalifikačne</w:t>
      </w:r>
      <w:r w:rsidRPr="00D90545">
        <w:rPr>
          <w:rFonts w:ascii="Arial" w:hAnsi="Arial" w:cs="Arial" w:hint="eastAsia"/>
          <w:sz w:val="20"/>
          <w:szCs w:val="20"/>
        </w:rPr>
        <w:t>́</w:t>
      </w:r>
      <w:r w:rsidRPr="00D90545">
        <w:rPr>
          <w:rFonts w:ascii="Arial" w:hAnsi="Arial" w:cs="Arial"/>
          <w:sz w:val="20"/>
          <w:szCs w:val="20"/>
        </w:rPr>
        <w:t xml:space="preserve"> predpoklady a odbornú spôsobilosť podľa </w:t>
      </w:r>
      <w:r w:rsidR="0089230B" w:rsidRPr="00D90545">
        <w:rPr>
          <w:rFonts w:ascii="Arial" w:hAnsi="Arial" w:cs="Arial"/>
          <w:sz w:val="20"/>
          <w:szCs w:val="20"/>
        </w:rPr>
        <w:t>právnych</w:t>
      </w:r>
      <w:r w:rsidRPr="00D90545">
        <w:rPr>
          <w:rFonts w:ascii="Arial" w:hAnsi="Arial" w:cs="Arial"/>
          <w:sz w:val="20"/>
          <w:szCs w:val="20"/>
        </w:rPr>
        <w:t xml:space="preserve"> predpisov a </w:t>
      </w:r>
      <w:r w:rsidR="0089230B" w:rsidRPr="00D90545">
        <w:rPr>
          <w:rFonts w:ascii="Arial" w:hAnsi="Arial" w:cs="Arial"/>
          <w:sz w:val="20"/>
          <w:szCs w:val="20"/>
        </w:rPr>
        <w:t>ostatných</w:t>
      </w:r>
      <w:r w:rsidRPr="00D90545">
        <w:rPr>
          <w:rFonts w:ascii="Arial" w:hAnsi="Arial" w:cs="Arial"/>
          <w:sz w:val="20"/>
          <w:szCs w:val="20"/>
        </w:rPr>
        <w:t xml:space="preserve"> predpisov na zaistenie bezpečnosti a ochrany zdravia pri práci a </w:t>
      </w:r>
      <w:r w:rsidR="00A23A8E" w:rsidRPr="00D90545">
        <w:rPr>
          <w:rFonts w:ascii="Arial" w:hAnsi="Arial" w:cs="Arial"/>
          <w:sz w:val="20"/>
          <w:szCs w:val="20"/>
        </w:rPr>
        <w:t>nedovoli</w:t>
      </w:r>
      <w:r w:rsidR="001123D5" w:rsidRPr="00D90545">
        <w:rPr>
          <w:rFonts w:ascii="Arial" w:hAnsi="Arial" w:cs="Arial"/>
          <w:sz w:val="20"/>
          <w:szCs w:val="20"/>
        </w:rPr>
        <w:t>ť</w:t>
      </w:r>
      <w:r w:rsidRPr="00D90545">
        <w:rPr>
          <w:rFonts w:ascii="Arial" w:hAnsi="Arial" w:cs="Arial"/>
          <w:sz w:val="20"/>
          <w:szCs w:val="20"/>
        </w:rPr>
        <w:t xml:space="preserve">, aby </w:t>
      </w:r>
      <w:r w:rsidR="0089230B" w:rsidRPr="00D90545">
        <w:rPr>
          <w:rFonts w:ascii="Arial" w:hAnsi="Arial" w:cs="Arial"/>
          <w:sz w:val="20"/>
          <w:szCs w:val="20"/>
        </w:rPr>
        <w:t>vykonávali</w:t>
      </w:r>
      <w:r w:rsidRPr="00D90545">
        <w:rPr>
          <w:rFonts w:ascii="Arial" w:hAnsi="Arial" w:cs="Arial"/>
          <w:sz w:val="20"/>
          <w:szCs w:val="20"/>
        </w:rPr>
        <w:t xml:space="preserve"> </w:t>
      </w:r>
      <w:r w:rsidR="0089230B" w:rsidRPr="00D90545">
        <w:rPr>
          <w:rFonts w:ascii="Arial" w:hAnsi="Arial" w:cs="Arial"/>
          <w:sz w:val="20"/>
          <w:szCs w:val="20"/>
        </w:rPr>
        <w:t>pr</w:t>
      </w:r>
      <w:r w:rsidR="00014E31" w:rsidRPr="00D90545">
        <w:rPr>
          <w:rFonts w:ascii="Arial" w:hAnsi="Arial" w:cs="Arial"/>
          <w:sz w:val="20"/>
          <w:szCs w:val="20"/>
        </w:rPr>
        <w:t>á</w:t>
      </w:r>
      <w:r w:rsidR="0089230B" w:rsidRPr="00D90545">
        <w:rPr>
          <w:rFonts w:ascii="Arial" w:hAnsi="Arial" w:cs="Arial"/>
          <w:sz w:val="20"/>
          <w:szCs w:val="20"/>
        </w:rPr>
        <w:t>ce</w:t>
      </w:r>
      <w:r w:rsidRPr="00D90545">
        <w:rPr>
          <w:rFonts w:ascii="Arial" w:hAnsi="Arial" w:cs="Arial"/>
          <w:sz w:val="20"/>
          <w:szCs w:val="20"/>
        </w:rPr>
        <w:t xml:space="preserve">, </w:t>
      </w:r>
      <w:r w:rsidR="00A23A8E" w:rsidRPr="00D90545">
        <w:rPr>
          <w:rFonts w:ascii="Arial" w:hAnsi="Arial" w:cs="Arial"/>
          <w:sz w:val="20"/>
          <w:szCs w:val="20"/>
        </w:rPr>
        <w:t>ktor</w:t>
      </w:r>
      <w:r w:rsidR="001123D5" w:rsidRPr="00D90545">
        <w:rPr>
          <w:rFonts w:ascii="Arial" w:hAnsi="Arial" w:cs="Arial"/>
          <w:sz w:val="20"/>
          <w:szCs w:val="20"/>
        </w:rPr>
        <w:t>é</w:t>
      </w:r>
      <w:r w:rsidRPr="00D90545">
        <w:rPr>
          <w:rFonts w:ascii="Arial" w:hAnsi="Arial" w:cs="Arial"/>
          <w:sz w:val="20"/>
          <w:szCs w:val="20"/>
        </w:rPr>
        <w:t xml:space="preserve"> </w:t>
      </w:r>
      <w:r w:rsidR="00A23A8E" w:rsidRPr="00D90545">
        <w:rPr>
          <w:rFonts w:ascii="Arial" w:hAnsi="Arial" w:cs="Arial"/>
          <w:sz w:val="20"/>
          <w:szCs w:val="20"/>
        </w:rPr>
        <w:t>nezodpovedaj</w:t>
      </w:r>
      <w:r w:rsidR="001123D5" w:rsidRPr="00D90545">
        <w:rPr>
          <w:rFonts w:ascii="Arial" w:hAnsi="Arial" w:cs="Arial"/>
          <w:sz w:val="20"/>
          <w:szCs w:val="20"/>
        </w:rPr>
        <w:t>ú</w:t>
      </w:r>
      <w:r w:rsidRPr="00D90545">
        <w:rPr>
          <w:rFonts w:ascii="Arial" w:hAnsi="Arial" w:cs="Arial"/>
          <w:sz w:val="20"/>
          <w:szCs w:val="20"/>
        </w:rPr>
        <w:t xml:space="preserve"> ich </w:t>
      </w:r>
      <w:r w:rsidR="00A23A8E" w:rsidRPr="00D90545">
        <w:rPr>
          <w:rFonts w:ascii="Arial" w:hAnsi="Arial" w:cs="Arial"/>
          <w:sz w:val="20"/>
          <w:szCs w:val="20"/>
        </w:rPr>
        <w:t>zdravotnému</w:t>
      </w:r>
      <w:r w:rsidRPr="00D90545">
        <w:rPr>
          <w:rFonts w:ascii="Arial" w:hAnsi="Arial" w:cs="Arial"/>
          <w:sz w:val="20"/>
          <w:szCs w:val="20"/>
        </w:rPr>
        <w:t xml:space="preserve"> stavu a schopnostiam a na </w:t>
      </w:r>
      <w:r w:rsidR="00A23A8E" w:rsidRPr="00D90545">
        <w:rPr>
          <w:rFonts w:ascii="Arial" w:hAnsi="Arial" w:cs="Arial"/>
          <w:sz w:val="20"/>
          <w:szCs w:val="20"/>
        </w:rPr>
        <w:t>ktor</w:t>
      </w:r>
      <w:r w:rsidR="001123D5" w:rsidRPr="00D90545">
        <w:rPr>
          <w:rFonts w:ascii="Arial" w:hAnsi="Arial" w:cs="Arial"/>
          <w:sz w:val="20"/>
          <w:szCs w:val="20"/>
        </w:rPr>
        <w:t>é</w:t>
      </w:r>
      <w:r w:rsidRPr="00D90545">
        <w:rPr>
          <w:rFonts w:ascii="Arial" w:hAnsi="Arial" w:cs="Arial"/>
          <w:sz w:val="20"/>
          <w:szCs w:val="20"/>
        </w:rPr>
        <w:t xml:space="preserve"> </w:t>
      </w:r>
      <w:r w:rsidR="00A23A8E" w:rsidRPr="00D90545">
        <w:rPr>
          <w:rFonts w:ascii="Arial" w:hAnsi="Arial" w:cs="Arial"/>
          <w:sz w:val="20"/>
          <w:szCs w:val="20"/>
        </w:rPr>
        <w:t>nemaj</w:t>
      </w:r>
      <w:r w:rsidR="001123D5" w:rsidRPr="00D90545">
        <w:rPr>
          <w:rFonts w:ascii="Arial" w:hAnsi="Arial" w:cs="Arial"/>
          <w:sz w:val="20"/>
          <w:szCs w:val="20"/>
        </w:rPr>
        <w:t>ú</w:t>
      </w:r>
      <w:r w:rsidRPr="00D90545">
        <w:rPr>
          <w:rFonts w:ascii="Arial" w:hAnsi="Arial" w:cs="Arial"/>
          <w:sz w:val="20"/>
          <w:szCs w:val="20"/>
        </w:rPr>
        <w:t xml:space="preserve"> vek, </w:t>
      </w:r>
      <w:r w:rsidR="00A23A8E" w:rsidRPr="00D90545">
        <w:rPr>
          <w:rFonts w:ascii="Arial" w:hAnsi="Arial" w:cs="Arial"/>
          <w:sz w:val="20"/>
          <w:szCs w:val="20"/>
        </w:rPr>
        <w:t>kvalifikačne</w:t>
      </w:r>
      <w:r w:rsidRPr="00D90545">
        <w:rPr>
          <w:rFonts w:ascii="Arial" w:hAnsi="Arial" w:cs="Arial" w:hint="eastAsia"/>
          <w:sz w:val="20"/>
          <w:szCs w:val="20"/>
        </w:rPr>
        <w:t>́</w:t>
      </w:r>
      <w:r w:rsidRPr="00D90545">
        <w:rPr>
          <w:rFonts w:ascii="Arial" w:hAnsi="Arial" w:cs="Arial"/>
          <w:sz w:val="20"/>
          <w:szCs w:val="20"/>
        </w:rPr>
        <w:t xml:space="preserve"> predpoklady alebo doklad o odbornej spôsobilosti podľa </w:t>
      </w:r>
      <w:r w:rsidR="00A23A8E" w:rsidRPr="00D90545">
        <w:rPr>
          <w:rFonts w:ascii="Arial" w:hAnsi="Arial" w:cs="Arial"/>
          <w:sz w:val="20"/>
          <w:szCs w:val="20"/>
        </w:rPr>
        <w:t>právnych</w:t>
      </w:r>
      <w:r w:rsidRPr="00D90545">
        <w:rPr>
          <w:rFonts w:ascii="Arial" w:hAnsi="Arial" w:cs="Arial"/>
          <w:sz w:val="20"/>
          <w:szCs w:val="20"/>
        </w:rPr>
        <w:t xml:space="preserve"> predpisov a </w:t>
      </w:r>
      <w:r w:rsidR="003A4554" w:rsidRPr="00D90545">
        <w:rPr>
          <w:rFonts w:ascii="Arial" w:hAnsi="Arial" w:cs="Arial"/>
          <w:sz w:val="20"/>
          <w:szCs w:val="20"/>
        </w:rPr>
        <w:t> </w:t>
      </w:r>
      <w:r w:rsidR="00122EA0" w:rsidRPr="00D90545">
        <w:rPr>
          <w:rFonts w:ascii="Arial" w:hAnsi="Arial" w:cs="Arial"/>
          <w:sz w:val="20"/>
          <w:szCs w:val="20"/>
        </w:rPr>
        <w:t>i</w:t>
      </w:r>
      <w:r w:rsidR="003A4554" w:rsidRPr="00D90545">
        <w:rPr>
          <w:rFonts w:ascii="Arial" w:hAnsi="Arial" w:cs="Arial"/>
          <w:sz w:val="20"/>
          <w:szCs w:val="20"/>
        </w:rPr>
        <w:t>ných normatívnych aktov</w:t>
      </w:r>
      <w:r w:rsidRPr="00D90545">
        <w:rPr>
          <w:rFonts w:ascii="Arial" w:hAnsi="Arial" w:cs="Arial"/>
          <w:sz w:val="20"/>
          <w:szCs w:val="20"/>
        </w:rPr>
        <w:t xml:space="preserve"> na zaistenie </w:t>
      </w:r>
      <w:r w:rsidR="00A23A8E" w:rsidRPr="00D90545">
        <w:rPr>
          <w:rFonts w:ascii="Arial" w:hAnsi="Arial" w:cs="Arial"/>
          <w:sz w:val="20"/>
          <w:szCs w:val="20"/>
        </w:rPr>
        <w:t>bezpečnosti</w:t>
      </w:r>
      <w:r w:rsidRPr="00D90545">
        <w:rPr>
          <w:rFonts w:ascii="Arial" w:hAnsi="Arial" w:cs="Arial"/>
          <w:sz w:val="20"/>
          <w:szCs w:val="20"/>
        </w:rPr>
        <w:t xml:space="preserve"> a ochrany zdravia pri práci.</w:t>
      </w:r>
      <w:r w:rsidR="0006741E" w:rsidRPr="00D90545">
        <w:rPr>
          <w:rFonts w:ascii="Arial" w:hAnsi="Arial" w:cs="Arial"/>
          <w:sz w:val="20"/>
          <w:szCs w:val="20"/>
        </w:rPr>
        <w:t xml:space="preserve"> </w:t>
      </w:r>
    </w:p>
    <w:p w14:paraId="73E1310E" w14:textId="4D40EF43" w:rsidR="0006741E" w:rsidRPr="00EB5819" w:rsidRDefault="00C9009C" w:rsidP="00B612B9">
      <w:pPr>
        <w:pStyle w:val="MLNadpislnku"/>
        <w:tabs>
          <w:tab w:val="clear" w:pos="878"/>
        </w:tabs>
        <w:spacing w:before="360" w:after="240" w:line="290" w:lineRule="auto"/>
        <w:ind w:left="567" w:hanging="567"/>
        <w:jc w:val="both"/>
        <w:rPr>
          <w:rFonts w:ascii="Arial" w:hAnsi="Arial" w:cs="Arial"/>
          <w:sz w:val="20"/>
          <w:szCs w:val="20"/>
        </w:rPr>
      </w:pPr>
      <w:r w:rsidRPr="00EB5819">
        <w:rPr>
          <w:rFonts w:ascii="Arial" w:hAnsi="Arial" w:cs="Arial"/>
          <w:sz w:val="20"/>
          <w:szCs w:val="20"/>
        </w:rPr>
        <w:t>ZODPOVEDNOSŤ ZA ŠKODU A NÁHRADA ŠKODY</w:t>
      </w:r>
    </w:p>
    <w:p w14:paraId="26B9F7FC" w14:textId="0A5F4E52" w:rsidR="00FF44FC" w:rsidRPr="00B26DD7" w:rsidRDefault="00FF44FC" w:rsidP="00B612B9">
      <w:pPr>
        <w:pStyle w:val="MLOdsek"/>
        <w:spacing w:before="120" w:line="290" w:lineRule="auto"/>
        <w:ind w:left="567" w:hanging="567"/>
        <w:rPr>
          <w:rFonts w:ascii="Arial" w:hAnsi="Arial" w:cs="Arial"/>
          <w:sz w:val="20"/>
          <w:szCs w:val="20"/>
        </w:rPr>
      </w:pPr>
      <w:r w:rsidRPr="00EB5819">
        <w:rPr>
          <w:rFonts w:ascii="Arial" w:hAnsi="Arial" w:cs="Arial"/>
          <w:sz w:val="20"/>
          <w:szCs w:val="20"/>
        </w:rPr>
        <w:t>Nebezpečenstvo škody</w:t>
      </w:r>
      <w:r w:rsidR="00EB5819" w:rsidRPr="00EB5819">
        <w:rPr>
          <w:rFonts w:ascii="Arial" w:hAnsi="Arial" w:cs="Arial"/>
          <w:sz w:val="20"/>
          <w:szCs w:val="20"/>
        </w:rPr>
        <w:t xml:space="preserve"> na Diele a jeho časti</w:t>
      </w:r>
      <w:r w:rsidR="006801DB" w:rsidRPr="00EB5819">
        <w:rPr>
          <w:rFonts w:ascii="Arial" w:hAnsi="Arial" w:cs="Arial"/>
          <w:sz w:val="20"/>
          <w:szCs w:val="20"/>
        </w:rPr>
        <w:t xml:space="preserve"> prechádza na Objednávateľa podpísaním Akceptačného protokolu</w:t>
      </w:r>
      <w:r w:rsidR="00B53A36" w:rsidRPr="00EB5819">
        <w:rPr>
          <w:rFonts w:ascii="Arial" w:hAnsi="Arial" w:cs="Arial"/>
          <w:sz w:val="20"/>
          <w:szCs w:val="20"/>
        </w:rPr>
        <w:t xml:space="preserve"> vzťahujúc</w:t>
      </w:r>
      <w:r w:rsidR="0012405D">
        <w:rPr>
          <w:rFonts w:ascii="Arial" w:hAnsi="Arial" w:cs="Arial"/>
          <w:sz w:val="20"/>
          <w:szCs w:val="20"/>
        </w:rPr>
        <w:t>eho</w:t>
      </w:r>
      <w:r w:rsidR="00B53A36" w:rsidRPr="00EB5819">
        <w:rPr>
          <w:rFonts w:ascii="Arial" w:hAnsi="Arial" w:cs="Arial"/>
          <w:sz w:val="20"/>
          <w:szCs w:val="20"/>
        </w:rPr>
        <w:t xml:space="preserve"> sa k odovzdávanej časti Diela oboma Zmluvnými stranami</w:t>
      </w:r>
      <w:r w:rsidR="006801DB" w:rsidRPr="00EB5819">
        <w:rPr>
          <w:rFonts w:ascii="Arial" w:hAnsi="Arial" w:cs="Arial"/>
          <w:sz w:val="20"/>
          <w:szCs w:val="20"/>
        </w:rPr>
        <w:t>, pričom</w:t>
      </w:r>
      <w:r w:rsidR="00540D9C" w:rsidRPr="00EB5819">
        <w:rPr>
          <w:rFonts w:ascii="Arial" w:hAnsi="Arial" w:cs="Arial"/>
          <w:sz w:val="20"/>
          <w:szCs w:val="20"/>
        </w:rPr>
        <w:t xml:space="preserve"> </w:t>
      </w:r>
      <w:r w:rsidR="00EB5819" w:rsidRPr="00EB5819">
        <w:rPr>
          <w:rFonts w:ascii="Arial" w:hAnsi="Arial" w:cs="Arial"/>
          <w:sz w:val="20"/>
          <w:szCs w:val="20"/>
        </w:rPr>
        <w:t>nebezpečenstvo škody na Diele</w:t>
      </w:r>
      <w:r w:rsidR="00540D9C" w:rsidRPr="00EB5819">
        <w:rPr>
          <w:rFonts w:ascii="Arial" w:hAnsi="Arial" w:cs="Arial"/>
          <w:sz w:val="20"/>
          <w:szCs w:val="20"/>
        </w:rPr>
        <w:t xml:space="preserve"> ako celku </w:t>
      </w:r>
      <w:r w:rsidR="006801DB" w:rsidRPr="00EB5819">
        <w:rPr>
          <w:rFonts w:ascii="Arial" w:hAnsi="Arial" w:cs="Arial"/>
          <w:sz w:val="20"/>
          <w:szCs w:val="20"/>
        </w:rPr>
        <w:t xml:space="preserve">prechádza na Objednávateľa podpísaním </w:t>
      </w:r>
      <w:r w:rsidR="00540D9C" w:rsidRPr="00EB5819">
        <w:rPr>
          <w:rFonts w:ascii="Arial" w:hAnsi="Arial" w:cs="Arial"/>
          <w:sz w:val="20"/>
          <w:szCs w:val="20"/>
        </w:rPr>
        <w:t>Záverečného a</w:t>
      </w:r>
      <w:r w:rsidR="006801DB" w:rsidRPr="00EB5819">
        <w:rPr>
          <w:rFonts w:ascii="Arial" w:hAnsi="Arial" w:cs="Arial"/>
          <w:sz w:val="20"/>
          <w:szCs w:val="20"/>
        </w:rPr>
        <w:t>kceptačného protokolu</w:t>
      </w:r>
      <w:r w:rsidR="00B53A36" w:rsidRPr="00EB5819">
        <w:rPr>
          <w:rFonts w:ascii="Arial" w:hAnsi="Arial" w:cs="Arial"/>
          <w:sz w:val="20"/>
          <w:szCs w:val="20"/>
        </w:rPr>
        <w:t xml:space="preserve"> </w:t>
      </w:r>
      <w:r w:rsidR="0012405D">
        <w:rPr>
          <w:rFonts w:ascii="Arial" w:hAnsi="Arial" w:cs="Arial"/>
          <w:sz w:val="20"/>
          <w:szCs w:val="20"/>
        </w:rPr>
        <w:t xml:space="preserve">podpísaného </w:t>
      </w:r>
      <w:r w:rsidR="00B53A36" w:rsidRPr="00B26DD7">
        <w:rPr>
          <w:rFonts w:ascii="Arial" w:hAnsi="Arial" w:cs="Arial"/>
          <w:sz w:val="20"/>
          <w:szCs w:val="20"/>
        </w:rPr>
        <w:t>oboma Zmluvnými stranami</w:t>
      </w:r>
      <w:r w:rsidR="006801DB" w:rsidRPr="00B26DD7">
        <w:rPr>
          <w:rFonts w:ascii="Arial" w:hAnsi="Arial" w:cs="Arial"/>
          <w:sz w:val="20"/>
          <w:szCs w:val="20"/>
        </w:rPr>
        <w:t>.</w:t>
      </w:r>
    </w:p>
    <w:p w14:paraId="32C93826" w14:textId="1FFBA6AC" w:rsidR="00895A50" w:rsidRPr="00B26DD7" w:rsidRDefault="00895A50" w:rsidP="00EB5819">
      <w:pPr>
        <w:pStyle w:val="MLOdsek"/>
        <w:spacing w:before="120" w:line="290" w:lineRule="auto"/>
        <w:ind w:left="567" w:hanging="567"/>
        <w:rPr>
          <w:rFonts w:ascii="Arial" w:hAnsi="Arial" w:cs="Arial"/>
          <w:sz w:val="20"/>
          <w:szCs w:val="20"/>
        </w:rPr>
      </w:pPr>
      <w:r w:rsidRPr="00B26DD7">
        <w:rPr>
          <w:rFonts w:ascii="Arial" w:hAnsi="Arial" w:cs="Arial"/>
          <w:sz w:val="20"/>
          <w:szCs w:val="20"/>
        </w:rPr>
        <w:t>Každá zo Zmluvných strán nesie zodpovednosť za spôsobenú škodu porušením všeobecne platných a účinných právnych predpisov Slovenskej republiky a tejto Zmluvy</w:t>
      </w:r>
      <w:r w:rsidR="00BC7C15" w:rsidRPr="00B26DD7">
        <w:rPr>
          <w:rFonts w:ascii="Arial" w:hAnsi="Arial" w:cs="Arial"/>
          <w:sz w:val="20"/>
          <w:szCs w:val="20"/>
        </w:rPr>
        <w:t xml:space="preserve"> o dielo</w:t>
      </w:r>
      <w:r w:rsidRPr="00B26DD7">
        <w:rPr>
          <w:rFonts w:ascii="Arial" w:hAnsi="Arial" w:cs="Arial"/>
          <w:sz w:val="20"/>
          <w:szCs w:val="20"/>
        </w:rPr>
        <w:t>.</w:t>
      </w:r>
      <w:r w:rsidR="00074059" w:rsidRPr="00B26DD7">
        <w:rPr>
          <w:rFonts w:ascii="Arial" w:hAnsi="Arial" w:cs="Arial"/>
          <w:sz w:val="20"/>
          <w:szCs w:val="20"/>
        </w:rPr>
        <w:t xml:space="preserve"> Zmluvné strany sa zaväzujú vyvinúť maximálne úsilie k predchádzaniu škodám a k minimalizácii vznikn</w:t>
      </w:r>
      <w:r w:rsidR="00A57008" w:rsidRPr="00B26DD7">
        <w:rPr>
          <w:rFonts w:ascii="Arial" w:hAnsi="Arial" w:cs="Arial"/>
          <w:sz w:val="20"/>
          <w:szCs w:val="20"/>
        </w:rPr>
        <w:t xml:space="preserve">utých škôd. </w:t>
      </w:r>
      <w:r w:rsidR="00280C09" w:rsidRPr="00B26DD7">
        <w:rPr>
          <w:rFonts w:ascii="Arial" w:hAnsi="Arial" w:cs="Arial"/>
          <w:sz w:val="20"/>
          <w:szCs w:val="20"/>
        </w:rPr>
        <w:t>Zmluvné strany sa zaväzujú upozorniť písomne druhú Zmluvnú stranu bez zbytočného odkladu na vzniknuté okolnosti vylučujúce zodpovednosť, brániace riadnemu plneniu tejto Zmluvy o dielo. Zmluvné strany sa zaväzujú k vyvinutiu maximálneho úsilia na odvrátenie a prekonanie okolností vylučujúcich zodpovednosť.</w:t>
      </w:r>
    </w:p>
    <w:p w14:paraId="0ADE9C4C" w14:textId="541A23A1" w:rsidR="002704F5" w:rsidRPr="00A57008" w:rsidRDefault="002704F5" w:rsidP="00A57008">
      <w:pPr>
        <w:pStyle w:val="MLOdsek"/>
        <w:spacing w:before="120" w:line="290" w:lineRule="auto"/>
        <w:ind w:left="567" w:hanging="567"/>
        <w:rPr>
          <w:rFonts w:ascii="Arial" w:hAnsi="Arial" w:cs="Arial"/>
          <w:sz w:val="20"/>
          <w:szCs w:val="20"/>
        </w:rPr>
      </w:pPr>
      <w:r w:rsidRPr="00A57008">
        <w:rPr>
          <w:rFonts w:ascii="Arial" w:hAnsi="Arial" w:cs="Arial"/>
          <w:sz w:val="20"/>
          <w:szCs w:val="20"/>
        </w:rPr>
        <w:t xml:space="preserve">Zhotoviteľ zodpovedá za škodu spôsobenú Objednávateľovi jeho zamestnancami a/alebo </w:t>
      </w:r>
      <w:r w:rsidR="00B73A43" w:rsidRPr="00A57008">
        <w:rPr>
          <w:rFonts w:ascii="Arial" w:hAnsi="Arial" w:cs="Arial"/>
          <w:sz w:val="20"/>
          <w:szCs w:val="20"/>
        </w:rPr>
        <w:t>subdodávateľ</w:t>
      </w:r>
      <w:r w:rsidRPr="00A57008">
        <w:rPr>
          <w:rFonts w:ascii="Arial" w:hAnsi="Arial" w:cs="Arial"/>
          <w:sz w:val="20"/>
          <w:szCs w:val="20"/>
        </w:rPr>
        <w:t xml:space="preserve">mi, pričom ustanovenia </w:t>
      </w:r>
      <w:r w:rsidR="00074059" w:rsidRPr="00A57008">
        <w:rPr>
          <w:rFonts w:ascii="Arial" w:hAnsi="Arial" w:cs="Arial"/>
          <w:sz w:val="20"/>
          <w:szCs w:val="20"/>
        </w:rPr>
        <w:t xml:space="preserve">Zákonníka práce </w:t>
      </w:r>
      <w:r w:rsidRPr="00A57008">
        <w:rPr>
          <w:rFonts w:ascii="Arial" w:hAnsi="Arial" w:cs="Arial"/>
          <w:sz w:val="20"/>
          <w:szCs w:val="20"/>
        </w:rPr>
        <w:t>o zodpovednosti zamestnancov za škodu</w:t>
      </w:r>
      <w:r w:rsidR="00074059" w:rsidRPr="00A57008">
        <w:rPr>
          <w:rFonts w:ascii="Arial" w:hAnsi="Arial" w:cs="Arial"/>
          <w:sz w:val="20"/>
          <w:szCs w:val="20"/>
        </w:rPr>
        <w:t xml:space="preserve"> alebo </w:t>
      </w:r>
      <w:r w:rsidRPr="00A57008">
        <w:rPr>
          <w:rFonts w:ascii="Arial" w:hAnsi="Arial" w:cs="Arial"/>
          <w:sz w:val="20"/>
          <w:szCs w:val="20"/>
        </w:rPr>
        <w:lastRenderedPageBreak/>
        <w:t xml:space="preserve">ustanovenia Obchodného zákonníka o náhrade škody aplikovateľné na škodu spôsobenú </w:t>
      </w:r>
      <w:r w:rsidR="00B73A43" w:rsidRPr="00A57008">
        <w:rPr>
          <w:rFonts w:ascii="Arial" w:hAnsi="Arial" w:cs="Arial"/>
          <w:sz w:val="20"/>
          <w:szCs w:val="20"/>
        </w:rPr>
        <w:t>subdodávateľ</w:t>
      </w:r>
      <w:r w:rsidRPr="00A57008">
        <w:rPr>
          <w:rFonts w:ascii="Arial" w:hAnsi="Arial" w:cs="Arial"/>
          <w:sz w:val="20"/>
          <w:szCs w:val="20"/>
        </w:rPr>
        <w:t>mi</w:t>
      </w:r>
      <w:r w:rsidR="00074059" w:rsidRPr="00A57008">
        <w:rPr>
          <w:rFonts w:ascii="Arial" w:hAnsi="Arial" w:cs="Arial"/>
          <w:sz w:val="20"/>
          <w:szCs w:val="20"/>
        </w:rPr>
        <w:t>, týmto</w:t>
      </w:r>
      <w:r w:rsidRPr="00A57008">
        <w:rPr>
          <w:rFonts w:ascii="Arial" w:hAnsi="Arial" w:cs="Arial"/>
          <w:sz w:val="20"/>
          <w:szCs w:val="20"/>
        </w:rPr>
        <w:t xml:space="preserve"> nie sú dotknuté.</w:t>
      </w:r>
    </w:p>
    <w:p w14:paraId="45BA5280" w14:textId="55C19EFF" w:rsidR="00742565" w:rsidRPr="00A57008" w:rsidRDefault="00074059" w:rsidP="00A57008">
      <w:pPr>
        <w:pStyle w:val="MLOdsek"/>
        <w:spacing w:before="120" w:line="290" w:lineRule="auto"/>
        <w:ind w:left="567" w:hanging="567"/>
        <w:rPr>
          <w:rFonts w:ascii="Arial" w:hAnsi="Arial" w:cs="Arial"/>
          <w:sz w:val="20"/>
          <w:szCs w:val="20"/>
        </w:rPr>
      </w:pPr>
      <w:r w:rsidRPr="00A57008">
        <w:rPr>
          <w:rFonts w:ascii="Arial" w:hAnsi="Arial" w:cs="Arial"/>
          <w:sz w:val="20"/>
          <w:szCs w:val="20"/>
        </w:rPr>
        <w:t xml:space="preserve">Zhotoviteľ zodpovedá za škodu </w:t>
      </w:r>
      <w:r w:rsidR="00DE4479" w:rsidRPr="00A57008">
        <w:rPr>
          <w:rFonts w:ascii="Arial" w:hAnsi="Arial" w:cs="Arial"/>
          <w:sz w:val="20"/>
          <w:szCs w:val="20"/>
        </w:rPr>
        <w:t>spôsobenú</w:t>
      </w:r>
      <w:r w:rsidR="009008FB" w:rsidRPr="00A57008">
        <w:rPr>
          <w:rFonts w:ascii="Arial" w:hAnsi="Arial" w:cs="Arial"/>
          <w:sz w:val="20"/>
          <w:szCs w:val="20"/>
        </w:rPr>
        <w:t xml:space="preserve"> vadou I</w:t>
      </w:r>
      <w:r w:rsidR="00742565" w:rsidRPr="00A57008">
        <w:rPr>
          <w:rFonts w:ascii="Arial" w:hAnsi="Arial" w:cs="Arial"/>
          <w:sz w:val="20"/>
          <w:szCs w:val="20"/>
        </w:rPr>
        <w:t>nformačného systému</w:t>
      </w:r>
      <w:r w:rsidR="009008FB" w:rsidRPr="00A57008">
        <w:rPr>
          <w:rFonts w:ascii="Arial" w:hAnsi="Arial" w:cs="Arial"/>
          <w:sz w:val="20"/>
          <w:szCs w:val="20"/>
        </w:rPr>
        <w:t xml:space="preserve">, </w:t>
      </w:r>
      <w:r w:rsidR="00BC7C15" w:rsidRPr="00A57008">
        <w:rPr>
          <w:rFonts w:ascii="Arial" w:hAnsi="Arial" w:cs="Arial"/>
          <w:sz w:val="20"/>
          <w:szCs w:val="20"/>
        </w:rPr>
        <w:t>ktorá vznikne Objednávateľovi aj po uplynutí platnosti tejto Zmluvy o dielo počas pl</w:t>
      </w:r>
      <w:r w:rsidR="00A57008">
        <w:rPr>
          <w:rFonts w:ascii="Arial" w:hAnsi="Arial" w:cs="Arial"/>
          <w:sz w:val="20"/>
          <w:szCs w:val="20"/>
        </w:rPr>
        <w:t xml:space="preserve">ynutia záručnej doby podľa čl. 8 tejto </w:t>
      </w:r>
      <w:r w:rsidR="00BC7C15" w:rsidRPr="00A57008">
        <w:rPr>
          <w:rFonts w:ascii="Arial" w:hAnsi="Arial" w:cs="Arial"/>
          <w:sz w:val="20"/>
          <w:szCs w:val="20"/>
        </w:rPr>
        <w:t>Zmluvy o dielo.</w:t>
      </w:r>
    </w:p>
    <w:p w14:paraId="7698C31B" w14:textId="4FDC7D6B" w:rsidR="007B6E89" w:rsidRPr="00A57008" w:rsidRDefault="00453BAF" w:rsidP="00A57008">
      <w:pPr>
        <w:pStyle w:val="MLOdsek"/>
        <w:spacing w:before="120" w:line="290" w:lineRule="auto"/>
        <w:ind w:left="567" w:hanging="567"/>
        <w:rPr>
          <w:rFonts w:ascii="Arial" w:hAnsi="Arial" w:cs="Arial"/>
          <w:sz w:val="20"/>
          <w:szCs w:val="20"/>
        </w:rPr>
      </w:pPr>
      <w:bookmarkStart w:id="83" w:name="_Ref95813336"/>
      <w:r w:rsidRPr="00A57008">
        <w:rPr>
          <w:rFonts w:ascii="Arial" w:hAnsi="Arial" w:cs="Arial"/>
          <w:sz w:val="20"/>
          <w:szCs w:val="20"/>
        </w:rPr>
        <w:t>Zhotoviteľ</w:t>
      </w:r>
      <w:r w:rsidR="007B6E89" w:rsidRPr="00A57008">
        <w:rPr>
          <w:rFonts w:ascii="Arial" w:hAnsi="Arial" w:cs="Arial"/>
          <w:sz w:val="20"/>
          <w:szCs w:val="20"/>
        </w:rPr>
        <w:t xml:space="preserve"> je povinný postupovať pri plnení pokynov a zadaní zo strany Objednávate</w:t>
      </w:r>
      <w:r w:rsidR="006801DB" w:rsidRPr="00A57008">
        <w:rPr>
          <w:rFonts w:ascii="Arial" w:hAnsi="Arial" w:cs="Arial"/>
          <w:sz w:val="20"/>
          <w:szCs w:val="20"/>
        </w:rPr>
        <w:t>ľa s odbornou starostlivosťou</w:t>
      </w:r>
      <w:r w:rsidR="006D3ED5" w:rsidRPr="00A57008">
        <w:rPr>
          <w:rFonts w:ascii="Arial" w:hAnsi="Arial" w:cs="Arial"/>
          <w:sz w:val="20"/>
          <w:szCs w:val="20"/>
        </w:rPr>
        <w:t xml:space="preserve">, pričom je povinný </w:t>
      </w:r>
      <w:r w:rsidR="006D3ED5" w:rsidRPr="00A57008">
        <w:rPr>
          <w:rFonts w:ascii="Arial" w:hAnsi="Arial" w:cs="Arial"/>
          <w:sz w:val="20"/>
          <w:szCs w:val="20"/>
          <w:lang w:eastAsia="sk-SK"/>
        </w:rPr>
        <w:t>bez zbytočného odkladu písomne upozorniť Objednávateľa na nevhodnú povahu pokynov a/alebo podkladov poskytnutých Objednávateľom s adekvátnym odôvodnením nevhodnosti povahy takýchto pokynov a/alebo podkladov, ak mohol túto nevhodnosť zistiť pri vynaložení odbornej starostlivosti</w:t>
      </w:r>
      <w:r w:rsidR="006D3ED5" w:rsidRPr="00A57008">
        <w:rPr>
          <w:rFonts w:ascii="Arial" w:hAnsi="Arial" w:cs="Arial"/>
          <w:sz w:val="20"/>
          <w:szCs w:val="20"/>
        </w:rPr>
        <w:t>. A</w:t>
      </w:r>
      <w:r w:rsidR="007B6E89" w:rsidRPr="00A57008">
        <w:rPr>
          <w:rFonts w:ascii="Arial" w:hAnsi="Arial" w:cs="Arial"/>
          <w:sz w:val="20"/>
          <w:szCs w:val="20"/>
        </w:rPr>
        <w:t xml:space="preserve">k </w:t>
      </w:r>
      <w:r w:rsidR="006801DB" w:rsidRPr="00A57008">
        <w:rPr>
          <w:rFonts w:ascii="Arial" w:hAnsi="Arial" w:cs="Arial"/>
          <w:sz w:val="20"/>
          <w:szCs w:val="20"/>
        </w:rPr>
        <w:t xml:space="preserve">Zhotoviteľ písomne neupozorní </w:t>
      </w:r>
      <w:r w:rsidR="007B6E89" w:rsidRPr="00A57008">
        <w:rPr>
          <w:rFonts w:ascii="Arial" w:hAnsi="Arial" w:cs="Arial"/>
          <w:sz w:val="20"/>
          <w:szCs w:val="20"/>
        </w:rPr>
        <w:t xml:space="preserve">Objednávateľa na nevhodnosť pokynov, nemôže sa zbaviť zodpovednosti za vzniknutú škodu, iba ak nevhodnosť nemohol zistiť ani pri vynaložení odbornej starostlivosti. </w:t>
      </w:r>
      <w:r w:rsidRPr="00A57008">
        <w:rPr>
          <w:rFonts w:ascii="Arial" w:hAnsi="Arial" w:cs="Arial"/>
          <w:sz w:val="20"/>
          <w:szCs w:val="20"/>
        </w:rPr>
        <w:t>Zhotoviteľ</w:t>
      </w:r>
      <w:r w:rsidR="007B6E89" w:rsidRPr="00A57008">
        <w:rPr>
          <w:rFonts w:ascii="Arial" w:hAnsi="Arial" w:cs="Arial"/>
          <w:sz w:val="20"/>
          <w:szCs w:val="20"/>
        </w:rPr>
        <w:t xml:space="preserve"> nezodpovedá za škodu, ktorá vznikla v dôsledku </w:t>
      </w:r>
      <w:r w:rsidR="00074059" w:rsidRPr="00A57008">
        <w:rPr>
          <w:rFonts w:ascii="Arial" w:hAnsi="Arial" w:cs="Arial"/>
          <w:sz w:val="20"/>
          <w:szCs w:val="20"/>
        </w:rPr>
        <w:t>nevhodného pokynu</w:t>
      </w:r>
      <w:r w:rsidR="00166C5E" w:rsidRPr="00A57008">
        <w:rPr>
          <w:rFonts w:ascii="Arial" w:hAnsi="Arial" w:cs="Arial"/>
          <w:sz w:val="20"/>
          <w:szCs w:val="20"/>
        </w:rPr>
        <w:t xml:space="preserve"> alebo </w:t>
      </w:r>
      <w:r w:rsidR="00074059" w:rsidRPr="00A57008">
        <w:rPr>
          <w:rFonts w:ascii="Arial" w:hAnsi="Arial" w:cs="Arial"/>
          <w:sz w:val="20"/>
          <w:szCs w:val="20"/>
        </w:rPr>
        <w:t>podkladu</w:t>
      </w:r>
      <w:r w:rsidR="007B6E89" w:rsidRPr="00A57008">
        <w:rPr>
          <w:rFonts w:ascii="Arial" w:hAnsi="Arial" w:cs="Arial"/>
          <w:sz w:val="20"/>
          <w:szCs w:val="20"/>
        </w:rPr>
        <w:t xml:space="preserve"> zo strany Objednávateľa, ak </w:t>
      </w:r>
      <w:r w:rsidRPr="00A57008">
        <w:rPr>
          <w:rFonts w:ascii="Arial" w:hAnsi="Arial" w:cs="Arial"/>
          <w:sz w:val="20"/>
          <w:szCs w:val="20"/>
        </w:rPr>
        <w:t>Zhotoviteľ</w:t>
      </w:r>
      <w:r w:rsidR="007B6E89" w:rsidRPr="00A57008">
        <w:rPr>
          <w:rFonts w:ascii="Arial" w:hAnsi="Arial" w:cs="Arial"/>
          <w:sz w:val="20"/>
          <w:szCs w:val="20"/>
        </w:rPr>
        <w:t xml:space="preserve"> bezodkladne </w:t>
      </w:r>
      <w:r w:rsidR="006A09D0" w:rsidRPr="00A57008">
        <w:rPr>
          <w:rFonts w:ascii="Arial" w:hAnsi="Arial" w:cs="Arial"/>
          <w:sz w:val="20"/>
          <w:szCs w:val="20"/>
        </w:rPr>
        <w:t xml:space="preserve">písomne </w:t>
      </w:r>
      <w:r w:rsidR="007B6E89" w:rsidRPr="00A57008">
        <w:rPr>
          <w:rFonts w:ascii="Arial" w:hAnsi="Arial" w:cs="Arial"/>
          <w:sz w:val="20"/>
          <w:szCs w:val="20"/>
        </w:rPr>
        <w:t xml:space="preserve">upozornil Objednávateľa na </w:t>
      </w:r>
      <w:r w:rsidR="00074059" w:rsidRPr="00A57008">
        <w:rPr>
          <w:rFonts w:ascii="Arial" w:hAnsi="Arial" w:cs="Arial"/>
          <w:sz w:val="20"/>
          <w:szCs w:val="20"/>
        </w:rPr>
        <w:t>nevhodnosť tohto pokynu</w:t>
      </w:r>
      <w:r w:rsidR="00166C5E" w:rsidRPr="00A57008">
        <w:rPr>
          <w:rFonts w:ascii="Arial" w:hAnsi="Arial" w:cs="Arial"/>
          <w:sz w:val="20"/>
          <w:szCs w:val="20"/>
        </w:rPr>
        <w:t xml:space="preserve"> alebo </w:t>
      </w:r>
      <w:r w:rsidR="00074059" w:rsidRPr="00A57008">
        <w:rPr>
          <w:rFonts w:ascii="Arial" w:hAnsi="Arial" w:cs="Arial"/>
          <w:sz w:val="20"/>
          <w:szCs w:val="20"/>
        </w:rPr>
        <w:t>podkladu</w:t>
      </w:r>
      <w:r w:rsidR="007B6E89" w:rsidRPr="00A57008">
        <w:rPr>
          <w:rFonts w:ascii="Arial" w:hAnsi="Arial" w:cs="Arial"/>
          <w:sz w:val="20"/>
          <w:szCs w:val="20"/>
        </w:rPr>
        <w:t xml:space="preserve"> a Objednávateľ na </w:t>
      </w:r>
      <w:r w:rsidR="00074059" w:rsidRPr="00A57008">
        <w:rPr>
          <w:rFonts w:ascii="Arial" w:hAnsi="Arial" w:cs="Arial"/>
          <w:sz w:val="20"/>
          <w:szCs w:val="20"/>
        </w:rPr>
        <w:t>takom pokyne</w:t>
      </w:r>
      <w:r w:rsidR="00166C5E" w:rsidRPr="00A57008">
        <w:rPr>
          <w:rFonts w:ascii="Arial" w:hAnsi="Arial" w:cs="Arial"/>
          <w:sz w:val="20"/>
          <w:szCs w:val="20"/>
        </w:rPr>
        <w:t xml:space="preserve"> alebo </w:t>
      </w:r>
      <w:r w:rsidR="00074059" w:rsidRPr="00A57008">
        <w:rPr>
          <w:rFonts w:ascii="Arial" w:hAnsi="Arial" w:cs="Arial"/>
          <w:sz w:val="20"/>
          <w:szCs w:val="20"/>
        </w:rPr>
        <w:t>podklade</w:t>
      </w:r>
      <w:r w:rsidR="007B6E89" w:rsidRPr="00A57008">
        <w:rPr>
          <w:rFonts w:ascii="Arial" w:hAnsi="Arial" w:cs="Arial"/>
          <w:sz w:val="20"/>
          <w:szCs w:val="20"/>
        </w:rPr>
        <w:t xml:space="preserve"> naďalej </w:t>
      </w:r>
      <w:r w:rsidR="006A09D0" w:rsidRPr="00A57008">
        <w:rPr>
          <w:rFonts w:ascii="Arial" w:hAnsi="Arial" w:cs="Arial"/>
          <w:sz w:val="20"/>
          <w:szCs w:val="20"/>
        </w:rPr>
        <w:t>trval.</w:t>
      </w:r>
      <w:bookmarkEnd w:id="83"/>
    </w:p>
    <w:p w14:paraId="56D58EAD" w14:textId="172FF5AE" w:rsidR="00BC7C15" w:rsidRPr="00A57008" w:rsidRDefault="007978C0" w:rsidP="00A57008">
      <w:pPr>
        <w:pStyle w:val="MLOdsek"/>
        <w:spacing w:before="120" w:line="290" w:lineRule="auto"/>
        <w:ind w:left="567" w:hanging="567"/>
        <w:rPr>
          <w:rFonts w:ascii="Arial" w:hAnsi="Arial" w:cs="Arial"/>
          <w:color w:val="000000" w:themeColor="text1"/>
          <w:sz w:val="20"/>
          <w:szCs w:val="20"/>
        </w:rPr>
      </w:pPr>
      <w:r w:rsidRPr="00A57008">
        <w:rPr>
          <w:rFonts w:ascii="Arial" w:hAnsi="Arial" w:cs="Arial"/>
          <w:sz w:val="20"/>
          <w:szCs w:val="20"/>
        </w:rPr>
        <w:t>Ak nevhodné pokyny a/alebo podklady dané Objednávateľom prekážajú v riadnom plnení povinností Zhotoviteľa podľa tejto Zmluvy</w:t>
      </w:r>
      <w:r w:rsidR="002F03D0" w:rsidRPr="00A57008">
        <w:rPr>
          <w:rFonts w:ascii="Arial" w:hAnsi="Arial" w:cs="Arial"/>
          <w:sz w:val="20"/>
          <w:szCs w:val="20"/>
        </w:rPr>
        <w:t xml:space="preserve"> o dielo</w:t>
      </w:r>
      <w:r w:rsidRPr="00A57008">
        <w:rPr>
          <w:rFonts w:ascii="Arial" w:hAnsi="Arial" w:cs="Arial"/>
          <w:sz w:val="20"/>
          <w:szCs w:val="20"/>
        </w:rPr>
        <w:t>, je Zhotoviteľ povinný ich plnenie v nevyhnutnom rozsahu prerušiť do doby výmeny nevhodných podkladov alebo zmeny pokynov Objednávateľa alebo písomného oznámenia, že Objednávateľ trvá na poskytnutí plnení podľa tejto Zmluvy</w:t>
      </w:r>
      <w:r w:rsidR="00980493" w:rsidRPr="00A57008">
        <w:rPr>
          <w:rFonts w:ascii="Arial" w:hAnsi="Arial" w:cs="Arial"/>
          <w:sz w:val="20"/>
          <w:szCs w:val="20"/>
        </w:rPr>
        <w:t xml:space="preserve"> o dielo</w:t>
      </w:r>
      <w:r w:rsidRPr="00A57008">
        <w:rPr>
          <w:rFonts w:ascii="Arial" w:hAnsi="Arial" w:cs="Arial"/>
          <w:sz w:val="20"/>
          <w:szCs w:val="20"/>
        </w:rPr>
        <w:t xml:space="preserve"> s použitím </w:t>
      </w:r>
      <w:r w:rsidR="006B1846" w:rsidRPr="00A57008">
        <w:rPr>
          <w:rFonts w:ascii="Arial" w:hAnsi="Arial" w:cs="Arial"/>
          <w:sz w:val="20"/>
          <w:szCs w:val="20"/>
        </w:rPr>
        <w:t xml:space="preserve">jeho </w:t>
      </w:r>
      <w:r w:rsidRPr="00A57008">
        <w:rPr>
          <w:rFonts w:ascii="Arial" w:hAnsi="Arial" w:cs="Arial"/>
          <w:sz w:val="20"/>
          <w:szCs w:val="20"/>
        </w:rPr>
        <w:t>podkladov a pokynov. O dobu, po ktorú bolo potrebné plnenie povinností Zhotoviteľa podľa tejto Zmluvy</w:t>
      </w:r>
      <w:r w:rsidR="00980493" w:rsidRPr="00A57008">
        <w:rPr>
          <w:rFonts w:ascii="Arial" w:hAnsi="Arial" w:cs="Arial"/>
          <w:sz w:val="20"/>
          <w:szCs w:val="20"/>
        </w:rPr>
        <w:t xml:space="preserve"> o dielo</w:t>
      </w:r>
      <w:r w:rsidRPr="00A57008">
        <w:rPr>
          <w:rFonts w:ascii="Arial" w:hAnsi="Arial" w:cs="Arial"/>
          <w:sz w:val="20"/>
          <w:szCs w:val="20"/>
        </w:rPr>
        <w:t xml:space="preserve"> prerušiť sa predlžuje lehota určená na ich splnenie. Zhotoviteľ má takisto nárok na úhradu</w:t>
      </w:r>
      <w:r w:rsidR="006B1846" w:rsidRPr="00A57008">
        <w:rPr>
          <w:rFonts w:ascii="Arial" w:hAnsi="Arial" w:cs="Arial"/>
          <w:sz w:val="20"/>
          <w:szCs w:val="20"/>
        </w:rPr>
        <w:t xml:space="preserve"> preukázaných a odôvodnených</w:t>
      </w:r>
      <w:r w:rsidRPr="00A57008">
        <w:rPr>
          <w:rFonts w:ascii="Arial" w:hAnsi="Arial" w:cs="Arial"/>
          <w:sz w:val="20"/>
          <w:szCs w:val="20"/>
        </w:rPr>
        <w:t xml:space="preserve"> nákladov spojených s prerušením plnenia jeho povinností podľa tejto Zmluvy</w:t>
      </w:r>
      <w:r w:rsidR="00BC7C15" w:rsidRPr="00A57008">
        <w:rPr>
          <w:rFonts w:ascii="Arial" w:hAnsi="Arial" w:cs="Arial"/>
          <w:sz w:val="20"/>
          <w:szCs w:val="20"/>
        </w:rPr>
        <w:t xml:space="preserve"> o dielo</w:t>
      </w:r>
      <w:r w:rsidRPr="00A57008">
        <w:rPr>
          <w:rFonts w:ascii="Arial" w:hAnsi="Arial" w:cs="Arial"/>
          <w:sz w:val="20"/>
          <w:szCs w:val="20"/>
        </w:rPr>
        <w:t xml:space="preserve"> za podmienok uvedených v tomto bode alebo s použitím nevhodných podkladov Objednávateľa do doby, keď</w:t>
      </w:r>
      <w:r w:rsidR="00BC7C15" w:rsidRPr="00A57008">
        <w:rPr>
          <w:rFonts w:ascii="Arial" w:hAnsi="Arial" w:cs="Arial"/>
          <w:sz w:val="20"/>
          <w:szCs w:val="20"/>
        </w:rPr>
        <w:t xml:space="preserve"> sa ich nevhodnosť mohla zistiť; </w:t>
      </w:r>
      <w:r w:rsidR="00BC7C15" w:rsidRPr="00A57008">
        <w:rPr>
          <w:rFonts w:ascii="Arial" w:hAnsi="Arial" w:cs="Arial"/>
          <w:color w:val="000000" w:themeColor="text1"/>
          <w:sz w:val="20"/>
          <w:szCs w:val="20"/>
        </w:rPr>
        <w:t>uvedené neplatí, ak Zhotoviteľ Objednávateľa na nevhodnosť pokynov Objednávateľa neupozornil a nevhodnosť mohol zistiť pri vynaložení odbornej starostlivosti.</w:t>
      </w:r>
    </w:p>
    <w:p w14:paraId="0E11CFEC" w14:textId="48A8FC54" w:rsidR="00EA4658" w:rsidRPr="00A57008" w:rsidRDefault="00372E63" w:rsidP="00A57008">
      <w:pPr>
        <w:pStyle w:val="MLOdsek"/>
        <w:spacing w:before="120" w:line="290" w:lineRule="auto"/>
        <w:ind w:left="567" w:hanging="567"/>
        <w:rPr>
          <w:rFonts w:ascii="Arial" w:hAnsi="Arial" w:cs="Arial"/>
          <w:sz w:val="20"/>
          <w:szCs w:val="20"/>
        </w:rPr>
      </w:pPr>
      <w:r w:rsidRPr="00A57008">
        <w:rPr>
          <w:rFonts w:ascii="Arial" w:hAnsi="Arial" w:cs="Arial"/>
          <w:sz w:val="20"/>
          <w:szCs w:val="20"/>
        </w:rPr>
        <w:t>Zmluvné strany sa zaväzujú upozorniť písomne druhú Zmluvnú stranu bez zbytočného odkladu na vzniknuté okolnosti vylučujúce zodpovednosť, brániace riadnemu plneniu tejto Zmluvy</w:t>
      </w:r>
      <w:r w:rsidR="00980493" w:rsidRPr="00A57008">
        <w:rPr>
          <w:rFonts w:ascii="Arial" w:hAnsi="Arial" w:cs="Arial"/>
          <w:sz w:val="20"/>
          <w:szCs w:val="20"/>
        </w:rPr>
        <w:t xml:space="preserve"> o dielo</w:t>
      </w:r>
      <w:r w:rsidRPr="00A57008">
        <w:rPr>
          <w:rFonts w:ascii="Arial" w:hAnsi="Arial" w:cs="Arial"/>
          <w:sz w:val="20"/>
          <w:szCs w:val="20"/>
        </w:rPr>
        <w:t xml:space="preserve">. </w:t>
      </w:r>
      <w:r w:rsidR="00EA4658" w:rsidRPr="00B26DD7">
        <w:rPr>
          <w:rFonts w:ascii="Arial" w:hAnsi="Arial" w:cs="Arial"/>
          <w:sz w:val="20"/>
          <w:szCs w:val="20"/>
        </w:rPr>
        <w:t>O dobu, po ktorú bolo potrebné plnenie povinností Zhotoviteľa podľa predchádzajúcej vety prerušiť, možno predĺžiť lehotu určenú na ich splnenie na základe rozhodnutia a schválenia Riadiacim výborom projektu.</w:t>
      </w:r>
    </w:p>
    <w:p w14:paraId="51DC3EB4" w14:textId="6D1E9E9B" w:rsidR="00372E63" w:rsidRPr="00A57008" w:rsidRDefault="00453BAF" w:rsidP="00A57008">
      <w:pPr>
        <w:pStyle w:val="MLOdsek"/>
        <w:spacing w:before="120" w:line="290" w:lineRule="auto"/>
        <w:ind w:left="567" w:hanging="567"/>
        <w:rPr>
          <w:rFonts w:ascii="Arial" w:hAnsi="Arial" w:cs="Arial"/>
          <w:sz w:val="20"/>
          <w:szCs w:val="20"/>
        </w:rPr>
      </w:pPr>
      <w:r w:rsidRPr="00A57008">
        <w:rPr>
          <w:rFonts w:ascii="Arial" w:hAnsi="Arial" w:cs="Arial"/>
          <w:sz w:val="20"/>
          <w:szCs w:val="20"/>
        </w:rPr>
        <w:t>Zhotoviteľ</w:t>
      </w:r>
      <w:r w:rsidR="00372E63" w:rsidRPr="00A57008">
        <w:rPr>
          <w:rFonts w:ascii="Arial" w:hAnsi="Arial" w:cs="Arial"/>
          <w:sz w:val="20"/>
          <w:szCs w:val="20"/>
        </w:rPr>
        <w:t xml:space="preserve"> je oprávnený zabezpečiť plnenie tejto Zmluvy </w:t>
      </w:r>
      <w:r w:rsidR="00980493" w:rsidRPr="00A57008">
        <w:rPr>
          <w:rFonts w:ascii="Arial" w:hAnsi="Arial" w:cs="Arial"/>
          <w:sz w:val="20"/>
          <w:szCs w:val="20"/>
        </w:rPr>
        <w:t xml:space="preserve">o dielo </w:t>
      </w:r>
      <w:r w:rsidR="00372E63" w:rsidRPr="00A57008">
        <w:rPr>
          <w:rFonts w:ascii="Arial" w:hAnsi="Arial" w:cs="Arial"/>
          <w:sz w:val="20"/>
          <w:szCs w:val="20"/>
        </w:rPr>
        <w:t xml:space="preserve">alebo </w:t>
      </w:r>
      <w:r w:rsidR="00280C09" w:rsidRPr="00A57008">
        <w:rPr>
          <w:rFonts w:ascii="Arial" w:hAnsi="Arial" w:cs="Arial"/>
          <w:sz w:val="20"/>
          <w:szCs w:val="20"/>
        </w:rPr>
        <w:t>jej časti</w:t>
      </w:r>
      <w:r w:rsidR="00372E63" w:rsidRPr="00A57008">
        <w:rPr>
          <w:rFonts w:ascii="Arial" w:hAnsi="Arial" w:cs="Arial"/>
          <w:sz w:val="20"/>
          <w:szCs w:val="20"/>
        </w:rPr>
        <w:t xml:space="preserve"> prostredníctvom </w:t>
      </w:r>
      <w:r w:rsidR="00B73A43" w:rsidRPr="00A57008">
        <w:rPr>
          <w:rFonts w:ascii="Arial" w:hAnsi="Arial" w:cs="Arial"/>
          <w:sz w:val="20"/>
          <w:szCs w:val="20"/>
        </w:rPr>
        <w:t>subdodávateľ</w:t>
      </w:r>
      <w:r w:rsidR="00372E63" w:rsidRPr="00A57008">
        <w:rPr>
          <w:rFonts w:ascii="Arial" w:hAnsi="Arial" w:cs="Arial"/>
          <w:sz w:val="20"/>
          <w:szCs w:val="20"/>
        </w:rPr>
        <w:t xml:space="preserve">ov </w:t>
      </w:r>
      <w:r w:rsidR="00555289" w:rsidRPr="00A57008">
        <w:rPr>
          <w:rFonts w:ascii="Arial" w:hAnsi="Arial" w:cs="Arial"/>
          <w:sz w:val="20"/>
          <w:szCs w:val="20"/>
        </w:rPr>
        <w:t>v súlade s podmienkami Verejného obstarávania a touto Zmluvou</w:t>
      </w:r>
      <w:r w:rsidR="00980493" w:rsidRPr="00A57008">
        <w:rPr>
          <w:rFonts w:ascii="Arial" w:hAnsi="Arial" w:cs="Arial"/>
          <w:sz w:val="20"/>
          <w:szCs w:val="20"/>
        </w:rPr>
        <w:t xml:space="preserve"> o dielo</w:t>
      </w:r>
      <w:r w:rsidR="00372E63" w:rsidRPr="00A57008">
        <w:rPr>
          <w:rFonts w:ascii="Arial" w:hAnsi="Arial" w:cs="Arial"/>
          <w:sz w:val="20"/>
          <w:szCs w:val="20"/>
        </w:rPr>
        <w:t xml:space="preserve">. </w:t>
      </w:r>
      <w:r w:rsidRPr="00A57008">
        <w:rPr>
          <w:rFonts w:ascii="Arial" w:hAnsi="Arial" w:cs="Arial"/>
          <w:sz w:val="20"/>
          <w:szCs w:val="20"/>
        </w:rPr>
        <w:t>Zhotoviteľ</w:t>
      </w:r>
      <w:r w:rsidR="00372E63" w:rsidRPr="00A57008">
        <w:rPr>
          <w:rFonts w:ascii="Arial" w:hAnsi="Arial" w:cs="Arial"/>
          <w:sz w:val="20"/>
          <w:szCs w:val="20"/>
        </w:rPr>
        <w:t xml:space="preserve"> zodpovedá za</w:t>
      </w:r>
      <w:r w:rsidR="006032E2" w:rsidRPr="00A57008">
        <w:rPr>
          <w:rFonts w:ascii="Arial" w:hAnsi="Arial" w:cs="Arial"/>
          <w:sz w:val="20"/>
          <w:szCs w:val="20"/>
        </w:rPr>
        <w:t xml:space="preserve"> k</w:t>
      </w:r>
      <w:r w:rsidR="00372E63" w:rsidRPr="00A57008">
        <w:rPr>
          <w:rFonts w:ascii="Arial" w:hAnsi="Arial" w:cs="Arial"/>
          <w:sz w:val="20"/>
          <w:szCs w:val="20"/>
        </w:rPr>
        <w:t>aždé plnenie</w:t>
      </w:r>
      <w:r w:rsidR="006032E2" w:rsidRPr="00A57008">
        <w:rPr>
          <w:rFonts w:ascii="Arial" w:hAnsi="Arial" w:cs="Arial"/>
          <w:sz w:val="20"/>
          <w:szCs w:val="20"/>
        </w:rPr>
        <w:t xml:space="preserve"> </w:t>
      </w:r>
      <w:r w:rsidR="00372E63" w:rsidRPr="00A57008">
        <w:rPr>
          <w:rFonts w:ascii="Arial" w:hAnsi="Arial" w:cs="Arial"/>
          <w:sz w:val="20"/>
          <w:szCs w:val="20"/>
        </w:rPr>
        <w:t xml:space="preserve">takéhoto </w:t>
      </w:r>
      <w:r w:rsidR="00B73A43" w:rsidRPr="00A57008">
        <w:rPr>
          <w:rFonts w:ascii="Arial" w:hAnsi="Arial" w:cs="Arial"/>
          <w:sz w:val="20"/>
          <w:szCs w:val="20"/>
        </w:rPr>
        <w:t>subdodávateľ</w:t>
      </w:r>
      <w:r w:rsidR="00372E63" w:rsidRPr="00A57008">
        <w:rPr>
          <w:rFonts w:ascii="Arial" w:hAnsi="Arial" w:cs="Arial"/>
          <w:sz w:val="20"/>
          <w:szCs w:val="20"/>
        </w:rPr>
        <w:t>a v rozsahu, ako keby plnenie poskytoval sám.</w:t>
      </w:r>
    </w:p>
    <w:p w14:paraId="7521B422" w14:textId="0B669456" w:rsidR="003F7ECB" w:rsidRPr="00CE08AA" w:rsidRDefault="003F7ECB" w:rsidP="00CE08AA">
      <w:pPr>
        <w:pStyle w:val="MLOdsek"/>
        <w:spacing w:before="120" w:line="290" w:lineRule="auto"/>
        <w:ind w:left="567" w:hanging="567"/>
        <w:rPr>
          <w:rFonts w:ascii="Arial" w:hAnsi="Arial" w:cs="Arial"/>
          <w:sz w:val="20"/>
          <w:szCs w:val="20"/>
        </w:rPr>
      </w:pPr>
      <w:r w:rsidRPr="00CE08AA">
        <w:rPr>
          <w:rFonts w:ascii="Arial" w:hAnsi="Arial" w:cs="Arial"/>
          <w:sz w:val="20"/>
          <w:szCs w:val="20"/>
        </w:rPr>
        <w:t>V prípade okolností vyššej moci</w:t>
      </w:r>
      <w:r w:rsidR="00952F0C" w:rsidRPr="00CE08AA">
        <w:rPr>
          <w:rFonts w:ascii="Arial" w:hAnsi="Arial" w:cs="Arial"/>
          <w:sz w:val="20"/>
          <w:szCs w:val="20"/>
        </w:rPr>
        <w:t>, ktorou sa ro</w:t>
      </w:r>
      <w:r w:rsidR="003D562A" w:rsidRPr="00CE08AA">
        <w:rPr>
          <w:rFonts w:ascii="Arial" w:hAnsi="Arial" w:cs="Arial"/>
          <w:sz w:val="20"/>
          <w:szCs w:val="20"/>
        </w:rPr>
        <w:t>z</w:t>
      </w:r>
      <w:r w:rsidR="00952F0C" w:rsidRPr="00CE08AA">
        <w:rPr>
          <w:rFonts w:ascii="Arial" w:hAnsi="Arial" w:cs="Arial"/>
          <w:sz w:val="20"/>
          <w:szCs w:val="20"/>
        </w:rPr>
        <w:t>umie prekážka, ktorá nastala nezávisle od vôle</w:t>
      </w:r>
      <w:r w:rsidR="00BE6AC4" w:rsidRPr="00CE08AA">
        <w:rPr>
          <w:rFonts w:ascii="Arial" w:hAnsi="Arial" w:cs="Arial"/>
          <w:sz w:val="20"/>
          <w:szCs w:val="20"/>
        </w:rPr>
        <w:t xml:space="preserve"> povinnej</w:t>
      </w:r>
      <w:r w:rsidR="006801DB" w:rsidRPr="00CE08AA">
        <w:rPr>
          <w:rFonts w:ascii="Arial" w:hAnsi="Arial" w:cs="Arial"/>
          <w:sz w:val="20"/>
          <w:szCs w:val="20"/>
        </w:rPr>
        <w:t xml:space="preserve"> z</w:t>
      </w:r>
      <w:r w:rsidR="00952F0C" w:rsidRPr="00CE08AA">
        <w:rPr>
          <w:rFonts w:ascii="Arial" w:hAnsi="Arial" w:cs="Arial"/>
          <w:sz w:val="20"/>
          <w:szCs w:val="20"/>
        </w:rPr>
        <w:t>mluvnej strany a bráni jej v splnení jej zmluvných povinností</w:t>
      </w:r>
      <w:r w:rsidR="003D562A" w:rsidRPr="00CE08AA">
        <w:rPr>
          <w:rFonts w:ascii="Arial" w:hAnsi="Arial" w:cs="Arial"/>
          <w:sz w:val="20"/>
          <w:szCs w:val="20"/>
        </w:rPr>
        <w:t xml:space="preserve"> a zároveň nemožno rozumne predpokladať, že by povinná </w:t>
      </w:r>
      <w:r w:rsidR="006801DB" w:rsidRPr="00CE08AA">
        <w:rPr>
          <w:rFonts w:ascii="Arial" w:hAnsi="Arial" w:cs="Arial"/>
          <w:sz w:val="20"/>
          <w:szCs w:val="20"/>
        </w:rPr>
        <w:t>z</w:t>
      </w:r>
      <w:r w:rsidR="003D562A" w:rsidRPr="00CE08AA">
        <w:rPr>
          <w:rFonts w:ascii="Arial" w:hAnsi="Arial" w:cs="Arial"/>
          <w:sz w:val="20"/>
          <w:szCs w:val="20"/>
        </w:rPr>
        <w:t>mluvná strana túto prekážku alebo jej následky odvrátila alebo prekonala</w:t>
      </w:r>
      <w:r w:rsidR="001A6418">
        <w:rPr>
          <w:rFonts w:ascii="Arial" w:hAnsi="Arial" w:cs="Arial"/>
          <w:sz w:val="20"/>
          <w:szCs w:val="20"/>
        </w:rPr>
        <w:t>,</w:t>
      </w:r>
      <w:r w:rsidR="003D562A" w:rsidRPr="00CE08AA">
        <w:rPr>
          <w:rFonts w:ascii="Arial" w:hAnsi="Arial" w:cs="Arial"/>
          <w:sz w:val="20"/>
          <w:szCs w:val="20"/>
        </w:rPr>
        <w:t xml:space="preserve"> a tiež že by v čase vzniku záv</w:t>
      </w:r>
      <w:r w:rsidR="006801DB" w:rsidRPr="00CE08AA">
        <w:rPr>
          <w:rFonts w:ascii="Arial" w:hAnsi="Arial" w:cs="Arial"/>
          <w:sz w:val="20"/>
          <w:szCs w:val="20"/>
        </w:rPr>
        <w:t>äzku túto prekážku predvídala, z</w:t>
      </w:r>
      <w:r w:rsidR="003D562A" w:rsidRPr="00CE08AA">
        <w:rPr>
          <w:rFonts w:ascii="Arial" w:hAnsi="Arial" w:cs="Arial"/>
          <w:sz w:val="20"/>
          <w:szCs w:val="20"/>
        </w:rPr>
        <w:t>mluvná</w:t>
      </w:r>
      <w:r w:rsidRPr="00CE08AA">
        <w:rPr>
          <w:rFonts w:ascii="Arial" w:hAnsi="Arial" w:cs="Arial"/>
          <w:sz w:val="20"/>
          <w:szCs w:val="20"/>
        </w:rPr>
        <w:t xml:space="preserve"> strana, ktorá nesplní svoje povinnosti z tejto Zmluvy</w:t>
      </w:r>
      <w:r w:rsidR="00980493" w:rsidRPr="00CE08AA">
        <w:rPr>
          <w:rFonts w:ascii="Arial" w:hAnsi="Arial" w:cs="Arial"/>
          <w:sz w:val="20"/>
          <w:szCs w:val="20"/>
        </w:rPr>
        <w:t xml:space="preserve"> o dielo</w:t>
      </w:r>
      <w:r w:rsidRPr="00CE08AA">
        <w:rPr>
          <w:rFonts w:ascii="Arial" w:hAnsi="Arial" w:cs="Arial"/>
          <w:sz w:val="20"/>
          <w:szCs w:val="20"/>
        </w:rPr>
        <w:t xml:space="preserve"> z dôvodu okolností vyššej moci, nebude zodpovedná za žiadne dôsledky neplnenia svojich povinností, vrátane zodpovednosti za škodu, </w:t>
      </w:r>
      <w:r w:rsidR="006801DB" w:rsidRPr="00CE08AA">
        <w:rPr>
          <w:rFonts w:ascii="Arial" w:hAnsi="Arial" w:cs="Arial"/>
          <w:sz w:val="20"/>
          <w:szCs w:val="20"/>
        </w:rPr>
        <w:t>ak</w:t>
      </w:r>
      <w:r w:rsidRPr="00CE08AA">
        <w:rPr>
          <w:rFonts w:ascii="Arial" w:hAnsi="Arial" w:cs="Arial"/>
          <w:sz w:val="20"/>
          <w:szCs w:val="20"/>
        </w:rPr>
        <w:t xml:space="preserve"> vykonala všetky rozumné opatrenia pre ich splnenie. V takýchto prípadoch nesplnenie povinností nezakladá dôvod pre odstúpenie od Zmluvy</w:t>
      </w:r>
      <w:r w:rsidR="00BC7C15" w:rsidRPr="00CE08AA">
        <w:rPr>
          <w:rFonts w:ascii="Arial" w:hAnsi="Arial" w:cs="Arial"/>
          <w:sz w:val="20"/>
          <w:szCs w:val="20"/>
        </w:rPr>
        <w:t xml:space="preserve"> o dielo</w:t>
      </w:r>
      <w:r w:rsidRPr="00CE08AA">
        <w:rPr>
          <w:rFonts w:ascii="Arial" w:hAnsi="Arial" w:cs="Arial"/>
          <w:sz w:val="20"/>
          <w:szCs w:val="20"/>
        </w:rPr>
        <w:t xml:space="preserve"> alebo vznik nároku na zmluvnú pokutu.</w:t>
      </w:r>
      <w:r w:rsidR="003D562A" w:rsidRPr="00CE08AA">
        <w:rPr>
          <w:rFonts w:ascii="Arial" w:hAnsi="Arial" w:cs="Arial"/>
          <w:sz w:val="20"/>
          <w:szCs w:val="20"/>
        </w:rPr>
        <w:t xml:space="preserve"> Čas pre splnenie povinnosti sa predlžuje o čas trvania akejkoľvek z okolností uvedených v</w:t>
      </w:r>
      <w:r w:rsidR="00113D09" w:rsidRPr="00CE08AA">
        <w:rPr>
          <w:rFonts w:ascii="Arial" w:hAnsi="Arial" w:cs="Arial"/>
          <w:sz w:val="20"/>
          <w:szCs w:val="20"/>
        </w:rPr>
        <w:t xml:space="preserve"> tomto bode </w:t>
      </w:r>
      <w:r w:rsidR="00280C09" w:rsidRPr="00CE08AA">
        <w:rPr>
          <w:rFonts w:ascii="Arial" w:hAnsi="Arial" w:cs="Arial"/>
          <w:sz w:val="20"/>
          <w:szCs w:val="20"/>
        </w:rPr>
        <w:t xml:space="preserve">tejto </w:t>
      </w:r>
      <w:r w:rsidR="00113D09" w:rsidRPr="00CE08AA">
        <w:rPr>
          <w:rFonts w:ascii="Arial" w:hAnsi="Arial" w:cs="Arial"/>
          <w:sz w:val="20"/>
          <w:szCs w:val="20"/>
        </w:rPr>
        <w:t>Zmluvy</w:t>
      </w:r>
      <w:r w:rsidR="00980493" w:rsidRPr="00CE08AA">
        <w:rPr>
          <w:rFonts w:ascii="Arial" w:hAnsi="Arial" w:cs="Arial"/>
          <w:sz w:val="20"/>
          <w:szCs w:val="20"/>
        </w:rPr>
        <w:t xml:space="preserve"> o dielo</w:t>
      </w:r>
      <w:r w:rsidR="00113D09" w:rsidRPr="00CE08AA">
        <w:rPr>
          <w:rFonts w:ascii="Arial" w:hAnsi="Arial" w:cs="Arial"/>
          <w:sz w:val="20"/>
          <w:szCs w:val="20"/>
        </w:rPr>
        <w:t xml:space="preserve"> </w:t>
      </w:r>
      <w:r w:rsidR="003D562A" w:rsidRPr="00CE08AA">
        <w:rPr>
          <w:rFonts w:ascii="Arial" w:hAnsi="Arial" w:cs="Arial"/>
          <w:sz w:val="20"/>
          <w:szCs w:val="20"/>
        </w:rPr>
        <w:t xml:space="preserve">a o čas </w:t>
      </w:r>
      <w:r w:rsidR="00113D09" w:rsidRPr="00CE08AA">
        <w:rPr>
          <w:rFonts w:ascii="Arial" w:hAnsi="Arial" w:cs="Arial"/>
          <w:sz w:val="20"/>
          <w:szCs w:val="20"/>
        </w:rPr>
        <w:t>nevyhnutný na</w:t>
      </w:r>
      <w:r w:rsidR="003D562A" w:rsidRPr="00CE08AA">
        <w:rPr>
          <w:rFonts w:ascii="Arial" w:hAnsi="Arial" w:cs="Arial"/>
          <w:sz w:val="20"/>
          <w:szCs w:val="20"/>
        </w:rPr>
        <w:t xml:space="preserve"> odstránenie ich následkov</w:t>
      </w:r>
      <w:r w:rsidR="00113D09" w:rsidRPr="00CE08AA">
        <w:rPr>
          <w:rFonts w:ascii="Arial" w:hAnsi="Arial" w:cs="Arial"/>
          <w:sz w:val="20"/>
          <w:szCs w:val="20"/>
        </w:rPr>
        <w:t>.</w:t>
      </w:r>
    </w:p>
    <w:p w14:paraId="54FE1BF8" w14:textId="36C91F29" w:rsidR="00980493" w:rsidRDefault="00980493" w:rsidP="00CE08AA">
      <w:pPr>
        <w:pStyle w:val="MLOdsek"/>
        <w:spacing w:before="120" w:line="290" w:lineRule="auto"/>
        <w:ind w:left="567" w:hanging="567"/>
        <w:rPr>
          <w:rFonts w:ascii="Arial" w:hAnsi="Arial" w:cs="Arial"/>
          <w:sz w:val="20"/>
          <w:szCs w:val="20"/>
        </w:rPr>
      </w:pPr>
      <w:r w:rsidRPr="00CE08AA">
        <w:rPr>
          <w:rFonts w:ascii="Arial" w:hAnsi="Arial" w:cs="Arial"/>
          <w:sz w:val="20"/>
          <w:szCs w:val="20"/>
        </w:rPr>
        <w:t xml:space="preserve">Za konanie vylučujúce zodpovednosť sa považuje </w:t>
      </w:r>
      <w:r w:rsidR="00C2510F" w:rsidRPr="00CE08AA">
        <w:rPr>
          <w:rFonts w:ascii="Arial" w:hAnsi="Arial" w:cs="Arial"/>
          <w:sz w:val="20"/>
          <w:szCs w:val="20"/>
        </w:rPr>
        <w:t xml:space="preserve">napr. </w:t>
      </w:r>
      <w:r w:rsidRPr="00CE08AA">
        <w:rPr>
          <w:rFonts w:ascii="Arial" w:hAnsi="Arial" w:cs="Arial"/>
          <w:sz w:val="20"/>
          <w:szCs w:val="20"/>
        </w:rPr>
        <w:t>konanie/</w:t>
      </w:r>
      <w:r w:rsidR="00280C09" w:rsidRPr="00CE08AA">
        <w:rPr>
          <w:rFonts w:ascii="Arial" w:hAnsi="Arial" w:cs="Arial"/>
          <w:sz w:val="20"/>
          <w:szCs w:val="20"/>
        </w:rPr>
        <w:t>nekonanie</w:t>
      </w:r>
      <w:r w:rsidRPr="00CE08AA">
        <w:rPr>
          <w:rFonts w:ascii="Arial" w:hAnsi="Arial" w:cs="Arial"/>
          <w:sz w:val="20"/>
          <w:szCs w:val="20"/>
        </w:rPr>
        <w:t xml:space="preserve"> riadiaceho orgánu, sprostredkovateľského orgánu, cert</w:t>
      </w:r>
      <w:r w:rsidR="00C2510F" w:rsidRPr="00CE08AA">
        <w:rPr>
          <w:rFonts w:ascii="Arial" w:hAnsi="Arial" w:cs="Arial"/>
          <w:sz w:val="20"/>
          <w:szCs w:val="20"/>
        </w:rPr>
        <w:t>i</w:t>
      </w:r>
      <w:r w:rsidRPr="00CE08AA">
        <w:rPr>
          <w:rFonts w:ascii="Arial" w:hAnsi="Arial" w:cs="Arial"/>
          <w:sz w:val="20"/>
          <w:szCs w:val="20"/>
        </w:rPr>
        <w:t>fikačného orgánu, orgánu auditu alebo iného orgánu oprávneného vstupovať do zmluvných vzťahov v zmysle Zákon</w:t>
      </w:r>
      <w:r w:rsidR="00BE6AC4" w:rsidRPr="00CE08AA">
        <w:rPr>
          <w:rFonts w:ascii="Arial" w:hAnsi="Arial" w:cs="Arial"/>
          <w:sz w:val="20"/>
          <w:szCs w:val="20"/>
        </w:rPr>
        <w:t>a</w:t>
      </w:r>
      <w:r w:rsidRPr="00CE08AA">
        <w:rPr>
          <w:rFonts w:ascii="Arial" w:hAnsi="Arial" w:cs="Arial"/>
          <w:sz w:val="20"/>
          <w:szCs w:val="20"/>
        </w:rPr>
        <w:t xml:space="preserve"> o</w:t>
      </w:r>
      <w:r w:rsidR="006801DB" w:rsidRPr="00CE08AA">
        <w:rPr>
          <w:rFonts w:ascii="Arial" w:hAnsi="Arial" w:cs="Arial"/>
          <w:sz w:val="20"/>
          <w:szCs w:val="20"/>
        </w:rPr>
        <w:t> </w:t>
      </w:r>
      <w:r w:rsidRPr="00CE08AA">
        <w:rPr>
          <w:rFonts w:ascii="Arial" w:hAnsi="Arial" w:cs="Arial"/>
          <w:sz w:val="20"/>
          <w:szCs w:val="20"/>
        </w:rPr>
        <w:t>EŠIF</w:t>
      </w:r>
      <w:r w:rsidR="006801DB" w:rsidRPr="00CE08AA">
        <w:rPr>
          <w:rFonts w:ascii="Arial" w:hAnsi="Arial" w:cs="Arial"/>
          <w:sz w:val="20"/>
          <w:szCs w:val="20"/>
        </w:rPr>
        <w:t xml:space="preserve">, ak </w:t>
      </w:r>
      <w:r w:rsidRPr="00CE08AA">
        <w:rPr>
          <w:rFonts w:ascii="Arial" w:hAnsi="Arial" w:cs="Arial"/>
          <w:sz w:val="20"/>
          <w:szCs w:val="20"/>
        </w:rPr>
        <w:t xml:space="preserve">plnenie </w:t>
      </w:r>
      <w:r w:rsidR="006801DB" w:rsidRPr="00CE08AA">
        <w:rPr>
          <w:rFonts w:ascii="Arial" w:hAnsi="Arial" w:cs="Arial"/>
          <w:sz w:val="20"/>
          <w:szCs w:val="20"/>
        </w:rPr>
        <w:t xml:space="preserve">tejto </w:t>
      </w:r>
      <w:r w:rsidRPr="00CE08AA">
        <w:rPr>
          <w:rFonts w:ascii="Arial" w:hAnsi="Arial" w:cs="Arial"/>
          <w:sz w:val="20"/>
          <w:szCs w:val="20"/>
        </w:rPr>
        <w:t>Zmluvy o dielo je realizáciou projektu financovaného z európs</w:t>
      </w:r>
      <w:r w:rsidR="008E791A" w:rsidRPr="00CE08AA">
        <w:rPr>
          <w:rFonts w:ascii="Arial" w:hAnsi="Arial" w:cs="Arial"/>
          <w:sz w:val="20"/>
          <w:szCs w:val="20"/>
        </w:rPr>
        <w:t>kych štrukturálnych a investičn</w:t>
      </w:r>
      <w:r w:rsidRPr="00CE08AA">
        <w:rPr>
          <w:rFonts w:ascii="Arial" w:hAnsi="Arial" w:cs="Arial"/>
          <w:sz w:val="20"/>
          <w:szCs w:val="20"/>
        </w:rPr>
        <w:t>ých fondov EÚ.</w:t>
      </w:r>
    </w:p>
    <w:p w14:paraId="5CBD2EDA" w14:textId="77604437" w:rsidR="00D86B11" w:rsidRPr="00CE08AA" w:rsidRDefault="00D86B11" w:rsidP="00CE08AA">
      <w:pPr>
        <w:pStyle w:val="MLOdsek"/>
        <w:spacing w:before="120" w:line="290" w:lineRule="auto"/>
        <w:ind w:left="567" w:hanging="567"/>
        <w:rPr>
          <w:rFonts w:ascii="Arial" w:hAnsi="Arial" w:cs="Arial"/>
          <w:sz w:val="20"/>
          <w:szCs w:val="20"/>
        </w:rPr>
      </w:pPr>
      <w:r>
        <w:rPr>
          <w:rFonts w:ascii="Arial" w:hAnsi="Arial" w:cs="Arial"/>
          <w:sz w:val="20"/>
          <w:szCs w:val="20"/>
        </w:rPr>
        <w:lastRenderedPageBreak/>
        <w:t xml:space="preserve">Sľub odškodnenia: </w:t>
      </w:r>
      <w:r w:rsidR="00070E3C">
        <w:rPr>
          <w:rFonts w:ascii="Arial" w:hAnsi="Arial" w:cs="Arial"/>
          <w:sz w:val="20"/>
          <w:szCs w:val="20"/>
        </w:rPr>
        <w:t>Zhotoviteľ sa zaväzuje nahradiť Objednávateľovi všetku škodu, ktorá preukázateľne vznikla Objednávateľovi v dôsledku porušenia ustanovení tejto Zmluvy o dielo. Náhradou škody podľa tohto bodu nezaniká Objednávateľovi nárok na zaplatenie zmluvnej pokuty podľa článku 19 tejto Zmluvy o dielo.</w:t>
      </w:r>
    </w:p>
    <w:p w14:paraId="0C38ADA6" w14:textId="74BD84F1" w:rsidR="0075747D" w:rsidRPr="00A57008" w:rsidRDefault="00C9009C" w:rsidP="00A57008">
      <w:pPr>
        <w:pStyle w:val="MLNadpislnku"/>
        <w:tabs>
          <w:tab w:val="clear" w:pos="878"/>
        </w:tabs>
        <w:spacing w:before="360" w:after="240" w:line="290" w:lineRule="auto"/>
        <w:ind w:left="567" w:hanging="567"/>
        <w:jc w:val="both"/>
        <w:rPr>
          <w:rFonts w:ascii="Arial" w:hAnsi="Arial" w:cs="Arial"/>
          <w:sz w:val="20"/>
          <w:szCs w:val="20"/>
        </w:rPr>
      </w:pPr>
      <w:bookmarkStart w:id="84" w:name="_Ref95813940"/>
      <w:r w:rsidRPr="00A57008">
        <w:rPr>
          <w:rFonts w:ascii="Arial" w:hAnsi="Arial" w:cs="Arial"/>
          <w:sz w:val="20"/>
          <w:szCs w:val="20"/>
        </w:rPr>
        <w:t>SUBDODÁVATELIA</w:t>
      </w:r>
      <w:r w:rsidR="00555289" w:rsidRPr="00A57008">
        <w:rPr>
          <w:rFonts w:ascii="Arial" w:hAnsi="Arial" w:cs="Arial"/>
          <w:sz w:val="20"/>
          <w:szCs w:val="20"/>
        </w:rPr>
        <w:t xml:space="preserve"> A REGISTER PARTEROV VEREJNÉHO SEKTORA</w:t>
      </w:r>
      <w:bookmarkEnd w:id="84"/>
    </w:p>
    <w:p w14:paraId="3C103F09" w14:textId="5A9CC695" w:rsidR="0087328C" w:rsidRPr="00A57008" w:rsidRDefault="0053190B" w:rsidP="00A57008">
      <w:pPr>
        <w:pStyle w:val="MLOdsek"/>
        <w:spacing w:before="120" w:line="290" w:lineRule="auto"/>
        <w:ind w:left="567" w:hanging="567"/>
        <w:rPr>
          <w:rFonts w:ascii="Arial" w:hAnsi="Arial" w:cs="Arial"/>
          <w:sz w:val="20"/>
          <w:szCs w:val="20"/>
        </w:rPr>
      </w:pPr>
      <w:bookmarkStart w:id="85" w:name="_Ref531162385"/>
      <w:bookmarkStart w:id="86" w:name="_Ref518461143"/>
      <w:r w:rsidRPr="00A57008">
        <w:rPr>
          <w:rFonts w:ascii="Arial" w:hAnsi="Arial" w:cs="Arial"/>
          <w:sz w:val="20"/>
          <w:szCs w:val="20"/>
        </w:rPr>
        <w:t xml:space="preserve">Na poskytovanie plnení, ktoré tvoria </w:t>
      </w:r>
      <w:r w:rsidR="00280C09" w:rsidRPr="00A57008">
        <w:rPr>
          <w:rFonts w:ascii="Arial" w:hAnsi="Arial" w:cs="Arial"/>
          <w:sz w:val="20"/>
          <w:szCs w:val="20"/>
        </w:rPr>
        <w:t>Dielo alebo jeho časť</w:t>
      </w:r>
      <w:r w:rsidRPr="00A57008">
        <w:rPr>
          <w:rFonts w:ascii="Arial" w:hAnsi="Arial" w:cs="Arial"/>
          <w:sz w:val="20"/>
          <w:szCs w:val="20"/>
        </w:rPr>
        <w:t xml:space="preserve"> pre Objednávateľa, má </w:t>
      </w:r>
      <w:r w:rsidR="00453BAF" w:rsidRPr="00A57008">
        <w:rPr>
          <w:rFonts w:ascii="Arial" w:hAnsi="Arial" w:cs="Arial"/>
          <w:sz w:val="20"/>
          <w:szCs w:val="20"/>
        </w:rPr>
        <w:t>Zhotoviteľ</w:t>
      </w:r>
      <w:r w:rsidRPr="00A57008">
        <w:rPr>
          <w:rFonts w:ascii="Arial" w:hAnsi="Arial" w:cs="Arial"/>
          <w:sz w:val="20"/>
          <w:szCs w:val="20"/>
        </w:rPr>
        <w:t>, za podmienok dohodnutých v tejto Zmluve</w:t>
      </w:r>
      <w:r w:rsidR="00281230" w:rsidRPr="00A57008">
        <w:rPr>
          <w:rFonts w:ascii="Arial" w:hAnsi="Arial" w:cs="Arial"/>
          <w:sz w:val="20"/>
          <w:szCs w:val="20"/>
        </w:rPr>
        <w:t xml:space="preserve"> o dielo</w:t>
      </w:r>
      <w:r w:rsidR="009E3314" w:rsidRPr="00A57008">
        <w:rPr>
          <w:rFonts w:ascii="Arial" w:hAnsi="Arial" w:cs="Arial"/>
          <w:sz w:val="20"/>
          <w:szCs w:val="20"/>
        </w:rPr>
        <w:t>,</w:t>
      </w:r>
      <w:r w:rsidRPr="00A57008">
        <w:rPr>
          <w:rFonts w:ascii="Arial" w:hAnsi="Arial" w:cs="Arial"/>
          <w:sz w:val="20"/>
          <w:szCs w:val="20"/>
        </w:rPr>
        <w:t xml:space="preserve"> právo uzatvárať </w:t>
      </w:r>
      <w:r w:rsidR="00B73A43" w:rsidRPr="00A57008">
        <w:rPr>
          <w:rFonts w:ascii="Arial" w:hAnsi="Arial" w:cs="Arial"/>
          <w:sz w:val="20"/>
          <w:szCs w:val="20"/>
        </w:rPr>
        <w:t>subdodávateľ</w:t>
      </w:r>
      <w:r w:rsidRPr="00A57008">
        <w:rPr>
          <w:rFonts w:ascii="Arial" w:hAnsi="Arial" w:cs="Arial"/>
          <w:sz w:val="20"/>
          <w:szCs w:val="20"/>
        </w:rPr>
        <w:t xml:space="preserve">ské zmluvy. Tým nie je dotknutá zodpovednosť </w:t>
      </w:r>
      <w:r w:rsidR="00453BAF" w:rsidRPr="00A57008">
        <w:rPr>
          <w:rFonts w:ascii="Arial" w:hAnsi="Arial" w:cs="Arial"/>
          <w:sz w:val="20"/>
          <w:szCs w:val="20"/>
        </w:rPr>
        <w:t>Zhotoviteľ</w:t>
      </w:r>
      <w:r w:rsidRPr="00A57008">
        <w:rPr>
          <w:rFonts w:ascii="Arial" w:hAnsi="Arial" w:cs="Arial"/>
          <w:sz w:val="20"/>
          <w:szCs w:val="20"/>
        </w:rPr>
        <w:t xml:space="preserve">a za plnenie </w:t>
      </w:r>
      <w:r w:rsidR="00DA2FEC" w:rsidRPr="00A57008">
        <w:rPr>
          <w:rFonts w:ascii="Arial" w:hAnsi="Arial" w:cs="Arial"/>
          <w:sz w:val="20"/>
          <w:szCs w:val="20"/>
        </w:rPr>
        <w:t xml:space="preserve">tejto </w:t>
      </w:r>
      <w:r w:rsidRPr="00A57008">
        <w:rPr>
          <w:rFonts w:ascii="Arial" w:hAnsi="Arial" w:cs="Arial"/>
          <w:sz w:val="20"/>
          <w:szCs w:val="20"/>
        </w:rPr>
        <w:t xml:space="preserve">Zmluvy </w:t>
      </w:r>
      <w:r w:rsidR="00281230" w:rsidRPr="00A57008">
        <w:rPr>
          <w:rFonts w:ascii="Arial" w:hAnsi="Arial" w:cs="Arial"/>
          <w:sz w:val="20"/>
          <w:szCs w:val="20"/>
        </w:rPr>
        <w:t xml:space="preserve">o dielo </w:t>
      </w:r>
      <w:r w:rsidRPr="00A57008">
        <w:rPr>
          <w:rFonts w:ascii="Arial" w:hAnsi="Arial" w:cs="Arial"/>
          <w:sz w:val="20"/>
          <w:szCs w:val="20"/>
        </w:rPr>
        <w:t xml:space="preserve">v súlade s § 41 ods. 8 </w:t>
      </w:r>
      <w:r w:rsidR="003A17A9" w:rsidRPr="00A57008">
        <w:rPr>
          <w:rFonts w:ascii="Arial" w:hAnsi="Arial" w:cs="Arial"/>
          <w:sz w:val="20"/>
          <w:szCs w:val="20"/>
        </w:rPr>
        <w:t>Z</w:t>
      </w:r>
      <w:r w:rsidR="000E5561" w:rsidRPr="00A57008">
        <w:rPr>
          <w:rFonts w:ascii="Arial" w:hAnsi="Arial" w:cs="Arial"/>
          <w:sz w:val="20"/>
          <w:szCs w:val="20"/>
        </w:rPr>
        <w:t xml:space="preserve">ákona o </w:t>
      </w:r>
      <w:r w:rsidR="003A17A9" w:rsidRPr="00A57008">
        <w:rPr>
          <w:rFonts w:ascii="Arial" w:hAnsi="Arial" w:cs="Arial"/>
          <w:sz w:val="20"/>
          <w:szCs w:val="20"/>
        </w:rPr>
        <w:t>VO</w:t>
      </w:r>
      <w:r w:rsidRPr="00A57008">
        <w:rPr>
          <w:rFonts w:ascii="Arial" w:hAnsi="Arial" w:cs="Arial"/>
          <w:sz w:val="20"/>
          <w:szCs w:val="20"/>
        </w:rPr>
        <w:t xml:space="preserve"> a </w:t>
      </w:r>
      <w:r w:rsidR="00453BAF" w:rsidRPr="00A57008">
        <w:rPr>
          <w:rFonts w:ascii="Arial" w:hAnsi="Arial" w:cs="Arial"/>
          <w:sz w:val="20"/>
          <w:szCs w:val="20"/>
        </w:rPr>
        <w:t>Zhotoviteľ</w:t>
      </w:r>
      <w:r w:rsidRPr="00A57008">
        <w:rPr>
          <w:rFonts w:ascii="Arial" w:hAnsi="Arial" w:cs="Arial"/>
          <w:sz w:val="20"/>
          <w:szCs w:val="20"/>
        </w:rPr>
        <w:t xml:space="preserve"> je povinný odovzdávať Objednávateľovi plnenia sám, na svoju zodpovednosť, v dohodnutom čase a v dohodnutej kvalite.</w:t>
      </w:r>
      <w:bookmarkEnd w:id="85"/>
      <w:r w:rsidRPr="00A57008">
        <w:rPr>
          <w:rFonts w:ascii="Arial" w:hAnsi="Arial" w:cs="Arial"/>
          <w:sz w:val="20"/>
          <w:szCs w:val="20"/>
        </w:rPr>
        <w:t xml:space="preserve"> </w:t>
      </w:r>
    </w:p>
    <w:p w14:paraId="5AD0E174" w14:textId="05BCAF95" w:rsidR="00DF0F94" w:rsidRPr="00A57008" w:rsidRDefault="0053190B" w:rsidP="00A57008">
      <w:pPr>
        <w:pStyle w:val="MLOdsek"/>
        <w:spacing w:before="120" w:line="290" w:lineRule="auto"/>
        <w:ind w:left="567" w:hanging="567"/>
        <w:rPr>
          <w:rFonts w:ascii="Arial" w:hAnsi="Arial" w:cs="Arial"/>
          <w:sz w:val="20"/>
          <w:szCs w:val="20"/>
        </w:rPr>
      </w:pPr>
      <w:bookmarkStart w:id="87" w:name="_Ref1133289"/>
      <w:r w:rsidRPr="00A57008">
        <w:rPr>
          <w:rFonts w:ascii="Arial" w:hAnsi="Arial" w:cs="Arial"/>
          <w:sz w:val="20"/>
          <w:szCs w:val="20"/>
        </w:rPr>
        <w:t xml:space="preserve">Zoznam </w:t>
      </w:r>
      <w:r w:rsidR="00B73A43" w:rsidRPr="00A57008">
        <w:rPr>
          <w:rFonts w:ascii="Arial" w:hAnsi="Arial" w:cs="Arial"/>
          <w:sz w:val="20"/>
          <w:szCs w:val="20"/>
        </w:rPr>
        <w:t>subdodávateľ</w:t>
      </w:r>
      <w:r w:rsidRPr="00A57008">
        <w:rPr>
          <w:rFonts w:ascii="Arial" w:hAnsi="Arial" w:cs="Arial"/>
          <w:sz w:val="20"/>
          <w:szCs w:val="20"/>
        </w:rPr>
        <w:t xml:space="preserve">ov s ich identifikačnými údajmi v rozsahu: (i) meno a priezvisko alebo obchodné meno, resp. názov, (ii) adresa pobytu alebo sídlo, (iii) IČO alebo dátum narodenia, ak nebolo pridelené IČO, </w:t>
      </w:r>
      <w:r w:rsidR="00FE471F" w:rsidRPr="00A57008">
        <w:rPr>
          <w:rFonts w:ascii="Arial" w:hAnsi="Arial" w:cs="Arial"/>
          <w:sz w:val="20"/>
          <w:szCs w:val="20"/>
        </w:rPr>
        <w:t xml:space="preserve">(iv) podiel plnenia na tejto </w:t>
      </w:r>
      <w:r w:rsidRPr="00A57008">
        <w:rPr>
          <w:rFonts w:ascii="Arial" w:hAnsi="Arial" w:cs="Arial"/>
          <w:sz w:val="20"/>
          <w:szCs w:val="20"/>
        </w:rPr>
        <w:t xml:space="preserve">Zmluvy </w:t>
      </w:r>
      <w:r w:rsidR="00281230" w:rsidRPr="00A57008">
        <w:rPr>
          <w:rFonts w:ascii="Arial" w:hAnsi="Arial" w:cs="Arial"/>
          <w:sz w:val="20"/>
          <w:szCs w:val="20"/>
        </w:rPr>
        <w:t xml:space="preserve">o dielo </w:t>
      </w:r>
      <w:r w:rsidRPr="00A57008">
        <w:rPr>
          <w:rFonts w:ascii="Arial" w:hAnsi="Arial" w:cs="Arial"/>
          <w:sz w:val="20"/>
          <w:szCs w:val="20"/>
        </w:rPr>
        <w:t xml:space="preserve">v percentuálnom vyjadrení, ako aj údaje o osobe oprávnenej konať za </w:t>
      </w:r>
      <w:r w:rsidR="00B73A43" w:rsidRPr="00A57008">
        <w:rPr>
          <w:rFonts w:ascii="Arial" w:hAnsi="Arial" w:cs="Arial"/>
          <w:sz w:val="20"/>
          <w:szCs w:val="20"/>
        </w:rPr>
        <w:t>subdodávateľ</w:t>
      </w:r>
      <w:r w:rsidRPr="00A57008">
        <w:rPr>
          <w:rFonts w:ascii="Arial" w:hAnsi="Arial" w:cs="Arial"/>
          <w:sz w:val="20"/>
          <w:szCs w:val="20"/>
        </w:rPr>
        <w:t xml:space="preserve">a v rozsahu meno a priezvisko, adresa </w:t>
      </w:r>
      <w:r w:rsidR="00FE471F" w:rsidRPr="00A57008">
        <w:rPr>
          <w:rFonts w:ascii="Arial" w:hAnsi="Arial" w:cs="Arial"/>
          <w:sz w:val="20"/>
          <w:szCs w:val="20"/>
        </w:rPr>
        <w:t xml:space="preserve">pobytu a dátum narodenia je uvedený v </w:t>
      </w:r>
      <w:r w:rsidR="00A243AA">
        <w:rPr>
          <w:rFonts w:ascii="Arial" w:hAnsi="Arial" w:cs="Arial"/>
          <w:sz w:val="20"/>
          <w:szCs w:val="20"/>
        </w:rPr>
        <w:t>p</w:t>
      </w:r>
      <w:r w:rsidR="00FE471F" w:rsidRPr="00063206">
        <w:rPr>
          <w:rFonts w:ascii="Arial" w:hAnsi="Arial" w:cs="Arial"/>
          <w:sz w:val="20"/>
          <w:szCs w:val="20"/>
        </w:rPr>
        <w:t>rílohe</w:t>
      </w:r>
      <w:r w:rsidR="006032E2" w:rsidRPr="00063206">
        <w:rPr>
          <w:rFonts w:ascii="Arial" w:hAnsi="Arial" w:cs="Arial"/>
          <w:sz w:val="20"/>
          <w:szCs w:val="20"/>
        </w:rPr>
        <w:t xml:space="preserve"> č. </w:t>
      </w:r>
      <w:r w:rsidR="009D10F7">
        <w:rPr>
          <w:rFonts w:ascii="Arial" w:hAnsi="Arial" w:cs="Arial"/>
          <w:sz w:val="20"/>
          <w:szCs w:val="20"/>
        </w:rPr>
        <w:t>4</w:t>
      </w:r>
      <w:r w:rsidR="00334CD9" w:rsidRPr="00A57008">
        <w:rPr>
          <w:rFonts w:ascii="Arial" w:hAnsi="Arial" w:cs="Arial"/>
          <w:sz w:val="20"/>
          <w:szCs w:val="20"/>
        </w:rPr>
        <w:t xml:space="preserve"> tejto Zmluvy o dielo</w:t>
      </w:r>
      <w:r w:rsidR="00B71511" w:rsidRPr="00A57008">
        <w:rPr>
          <w:rFonts w:ascii="Arial" w:hAnsi="Arial" w:cs="Arial"/>
          <w:sz w:val="20"/>
          <w:szCs w:val="20"/>
        </w:rPr>
        <w:t>.</w:t>
      </w:r>
      <w:bookmarkEnd w:id="86"/>
      <w:bookmarkEnd w:id="87"/>
      <w:r w:rsidR="00B71511" w:rsidRPr="00A57008">
        <w:rPr>
          <w:rFonts w:ascii="Arial" w:hAnsi="Arial" w:cs="Arial"/>
          <w:sz w:val="20"/>
          <w:szCs w:val="20"/>
        </w:rPr>
        <w:t xml:space="preserve"> </w:t>
      </w:r>
    </w:p>
    <w:p w14:paraId="538B977F" w14:textId="33DB427F" w:rsidR="00B71511" w:rsidRPr="00A57008" w:rsidRDefault="00453BAF" w:rsidP="00A57008">
      <w:pPr>
        <w:pStyle w:val="MLOdsek"/>
        <w:spacing w:before="120" w:line="290" w:lineRule="auto"/>
        <w:ind w:left="567" w:hanging="567"/>
        <w:rPr>
          <w:rFonts w:ascii="Arial" w:hAnsi="Arial" w:cs="Arial"/>
          <w:sz w:val="20"/>
          <w:szCs w:val="20"/>
        </w:rPr>
      </w:pPr>
      <w:bookmarkStart w:id="88" w:name="_Ref1133290"/>
      <w:r w:rsidRPr="00A57008">
        <w:rPr>
          <w:rFonts w:ascii="Arial" w:hAnsi="Arial" w:cs="Arial"/>
          <w:sz w:val="20"/>
          <w:szCs w:val="20"/>
        </w:rPr>
        <w:t>Zhotoviteľ</w:t>
      </w:r>
      <w:r w:rsidR="00B71511" w:rsidRPr="00A57008">
        <w:rPr>
          <w:rFonts w:ascii="Arial" w:hAnsi="Arial" w:cs="Arial"/>
          <w:sz w:val="20"/>
          <w:szCs w:val="20"/>
        </w:rPr>
        <w:t xml:space="preserve"> je povinný písomne oznámiť </w:t>
      </w:r>
      <w:r w:rsidR="00280C09" w:rsidRPr="00A57008">
        <w:rPr>
          <w:rFonts w:ascii="Arial" w:hAnsi="Arial" w:cs="Arial"/>
          <w:sz w:val="20"/>
          <w:szCs w:val="20"/>
        </w:rPr>
        <w:t>Oprávnenej</w:t>
      </w:r>
      <w:r w:rsidR="008B0564" w:rsidRPr="00A57008">
        <w:rPr>
          <w:rFonts w:ascii="Arial" w:hAnsi="Arial" w:cs="Arial"/>
          <w:sz w:val="20"/>
          <w:szCs w:val="20"/>
        </w:rPr>
        <w:t xml:space="preserve"> osobe </w:t>
      </w:r>
      <w:r w:rsidR="00B71511" w:rsidRPr="00A57008">
        <w:rPr>
          <w:rFonts w:ascii="Arial" w:hAnsi="Arial" w:cs="Arial"/>
          <w:sz w:val="20"/>
          <w:szCs w:val="20"/>
        </w:rPr>
        <w:t xml:space="preserve">Objednávateľa akúkoľvek zmenu údajov o </w:t>
      </w:r>
      <w:r w:rsidR="00B73A43" w:rsidRPr="00A57008">
        <w:rPr>
          <w:rFonts w:ascii="Arial" w:hAnsi="Arial" w:cs="Arial"/>
          <w:sz w:val="20"/>
          <w:szCs w:val="20"/>
        </w:rPr>
        <w:t>subdodávateľ</w:t>
      </w:r>
      <w:r w:rsidR="00B71511" w:rsidRPr="00A57008">
        <w:rPr>
          <w:rFonts w:ascii="Arial" w:hAnsi="Arial" w:cs="Arial"/>
          <w:sz w:val="20"/>
          <w:szCs w:val="20"/>
        </w:rPr>
        <w:t>ovi bezodkladne po tom, ako sa o takej zmene dozvedel.</w:t>
      </w:r>
      <w:bookmarkEnd w:id="88"/>
    </w:p>
    <w:p w14:paraId="0C439EC6" w14:textId="03E452AA" w:rsidR="00B71511" w:rsidRPr="00A57008" w:rsidRDefault="00453BAF" w:rsidP="00A57008">
      <w:pPr>
        <w:pStyle w:val="MLOdsek"/>
        <w:spacing w:before="120" w:line="290" w:lineRule="auto"/>
        <w:ind w:left="567" w:hanging="567"/>
        <w:rPr>
          <w:rFonts w:ascii="Arial" w:hAnsi="Arial" w:cs="Arial"/>
          <w:sz w:val="20"/>
          <w:szCs w:val="20"/>
        </w:rPr>
      </w:pPr>
      <w:bookmarkStart w:id="89" w:name="_Ref1133291"/>
      <w:r w:rsidRPr="00A57008">
        <w:rPr>
          <w:rFonts w:ascii="Arial" w:hAnsi="Arial" w:cs="Arial"/>
          <w:sz w:val="20"/>
          <w:szCs w:val="20"/>
        </w:rPr>
        <w:t>Zhotoviteľ</w:t>
      </w:r>
      <w:r w:rsidR="00B71511" w:rsidRPr="00A57008">
        <w:rPr>
          <w:rFonts w:ascii="Arial" w:hAnsi="Arial" w:cs="Arial"/>
          <w:sz w:val="20"/>
          <w:szCs w:val="20"/>
        </w:rPr>
        <w:t xml:space="preserve"> je oprávnený zmeniť alebo doplniť </w:t>
      </w:r>
      <w:r w:rsidR="00B73A43" w:rsidRPr="00A57008">
        <w:rPr>
          <w:rFonts w:ascii="Arial" w:hAnsi="Arial" w:cs="Arial"/>
          <w:sz w:val="20"/>
          <w:szCs w:val="20"/>
        </w:rPr>
        <w:t>subdodávateľ</w:t>
      </w:r>
      <w:r w:rsidR="00B71511" w:rsidRPr="00A57008">
        <w:rPr>
          <w:rFonts w:ascii="Arial" w:hAnsi="Arial" w:cs="Arial"/>
          <w:sz w:val="20"/>
          <w:szCs w:val="20"/>
        </w:rPr>
        <w:t>a počas trvania</w:t>
      </w:r>
      <w:r w:rsidR="00FE471F" w:rsidRPr="00A57008">
        <w:rPr>
          <w:rFonts w:ascii="Arial" w:hAnsi="Arial" w:cs="Arial"/>
          <w:sz w:val="20"/>
          <w:szCs w:val="20"/>
        </w:rPr>
        <w:t xml:space="preserve"> tejto</w:t>
      </w:r>
      <w:r w:rsidR="00B71511" w:rsidRPr="00A57008">
        <w:rPr>
          <w:rFonts w:ascii="Arial" w:hAnsi="Arial" w:cs="Arial"/>
          <w:sz w:val="20"/>
          <w:szCs w:val="20"/>
        </w:rPr>
        <w:t xml:space="preserve"> Zmluvy</w:t>
      </w:r>
      <w:r w:rsidR="008B0F22" w:rsidRPr="00A57008">
        <w:rPr>
          <w:rFonts w:ascii="Arial" w:hAnsi="Arial" w:cs="Arial"/>
          <w:sz w:val="20"/>
          <w:szCs w:val="20"/>
        </w:rPr>
        <w:t xml:space="preserve"> o dielo</w:t>
      </w:r>
      <w:r w:rsidR="00B71511" w:rsidRPr="00A57008">
        <w:rPr>
          <w:rFonts w:ascii="Arial" w:hAnsi="Arial" w:cs="Arial"/>
          <w:sz w:val="20"/>
          <w:szCs w:val="20"/>
        </w:rPr>
        <w:t xml:space="preserve">. </w:t>
      </w:r>
      <w:r w:rsidRPr="00A57008">
        <w:rPr>
          <w:rFonts w:ascii="Arial" w:hAnsi="Arial" w:cs="Arial"/>
          <w:sz w:val="20"/>
          <w:szCs w:val="20"/>
        </w:rPr>
        <w:t>Zhotoviteľ</w:t>
      </w:r>
      <w:r w:rsidR="00B71511" w:rsidRPr="00A57008">
        <w:rPr>
          <w:rFonts w:ascii="Arial" w:hAnsi="Arial" w:cs="Arial"/>
          <w:sz w:val="20"/>
          <w:szCs w:val="20"/>
        </w:rPr>
        <w:t xml:space="preserve"> je povinný predložiť písomné oznámenie o zmene alebo doplnení </w:t>
      </w:r>
      <w:r w:rsidR="00CA4798" w:rsidRPr="00A57008">
        <w:rPr>
          <w:rFonts w:ascii="Arial" w:hAnsi="Arial" w:cs="Arial"/>
          <w:sz w:val="20"/>
          <w:szCs w:val="20"/>
        </w:rPr>
        <w:t>subdodávateľa</w:t>
      </w:r>
      <w:r w:rsidR="00B71511" w:rsidRPr="00A57008">
        <w:rPr>
          <w:rFonts w:ascii="Arial" w:hAnsi="Arial" w:cs="Arial"/>
          <w:sz w:val="20"/>
          <w:szCs w:val="20"/>
        </w:rPr>
        <w:t xml:space="preserve">, ktoré bude obsahovať údaje o navrhovanom </w:t>
      </w:r>
      <w:r w:rsidR="00CA4798" w:rsidRPr="00A57008">
        <w:rPr>
          <w:rFonts w:ascii="Arial" w:hAnsi="Arial" w:cs="Arial"/>
          <w:sz w:val="20"/>
          <w:szCs w:val="20"/>
        </w:rPr>
        <w:t>subdodávateľ</w:t>
      </w:r>
      <w:r w:rsidR="00B71511" w:rsidRPr="00A57008">
        <w:rPr>
          <w:rFonts w:ascii="Arial" w:hAnsi="Arial" w:cs="Arial"/>
          <w:sz w:val="20"/>
          <w:szCs w:val="20"/>
        </w:rPr>
        <w:t xml:space="preserve">ovi v rozsahu podľa </w:t>
      </w:r>
      <w:r w:rsidR="00B863D3">
        <w:rPr>
          <w:rFonts w:ascii="Arial" w:hAnsi="Arial" w:cs="Arial"/>
          <w:sz w:val="20"/>
          <w:szCs w:val="20"/>
        </w:rPr>
        <w:t>bodu</w:t>
      </w:r>
      <w:r w:rsidR="0004477D" w:rsidRPr="00A57008">
        <w:rPr>
          <w:rFonts w:ascii="Arial" w:hAnsi="Arial" w:cs="Arial"/>
          <w:sz w:val="20"/>
          <w:szCs w:val="20"/>
        </w:rPr>
        <w:t xml:space="preserve"> </w:t>
      </w:r>
      <w:r w:rsidR="00E54047">
        <w:rPr>
          <w:rFonts w:ascii="Arial" w:hAnsi="Arial" w:cs="Arial"/>
          <w:sz w:val="20"/>
          <w:szCs w:val="20"/>
        </w:rPr>
        <w:fldChar w:fldCharType="begin"/>
      </w:r>
      <w:r w:rsidR="00E54047">
        <w:rPr>
          <w:rFonts w:ascii="Arial" w:hAnsi="Arial" w:cs="Arial"/>
          <w:sz w:val="20"/>
          <w:szCs w:val="20"/>
        </w:rPr>
        <w:instrText xml:space="preserve"> REF _Ref1133289 \r \h </w:instrText>
      </w:r>
      <w:r w:rsidR="00E54047">
        <w:rPr>
          <w:rFonts w:ascii="Arial" w:hAnsi="Arial" w:cs="Arial"/>
          <w:sz w:val="20"/>
          <w:szCs w:val="20"/>
        </w:rPr>
      </w:r>
      <w:r w:rsidR="00E54047">
        <w:rPr>
          <w:rFonts w:ascii="Arial" w:hAnsi="Arial" w:cs="Arial"/>
          <w:sz w:val="20"/>
          <w:szCs w:val="20"/>
        </w:rPr>
        <w:fldChar w:fldCharType="separate"/>
      </w:r>
      <w:r w:rsidR="00E54047">
        <w:rPr>
          <w:rFonts w:ascii="Arial" w:hAnsi="Arial" w:cs="Arial"/>
          <w:sz w:val="20"/>
          <w:szCs w:val="20"/>
        </w:rPr>
        <w:t>18.2</w:t>
      </w:r>
      <w:r w:rsidR="00E54047">
        <w:rPr>
          <w:rFonts w:ascii="Arial" w:hAnsi="Arial" w:cs="Arial"/>
          <w:sz w:val="20"/>
          <w:szCs w:val="20"/>
        </w:rPr>
        <w:fldChar w:fldCharType="end"/>
      </w:r>
      <w:r w:rsidR="00A243AA">
        <w:rPr>
          <w:rFonts w:ascii="Arial" w:hAnsi="Arial" w:cs="Arial"/>
          <w:sz w:val="20"/>
          <w:szCs w:val="20"/>
        </w:rPr>
        <w:t xml:space="preserve"> </w:t>
      </w:r>
      <w:r w:rsidR="00167F76" w:rsidRPr="00A57008">
        <w:rPr>
          <w:rFonts w:ascii="Arial" w:hAnsi="Arial" w:cs="Arial"/>
          <w:sz w:val="20"/>
          <w:szCs w:val="20"/>
        </w:rPr>
        <w:t xml:space="preserve">tejto </w:t>
      </w:r>
      <w:r w:rsidR="00B71511" w:rsidRPr="00A57008">
        <w:rPr>
          <w:rFonts w:ascii="Arial" w:hAnsi="Arial" w:cs="Arial"/>
          <w:sz w:val="20"/>
          <w:szCs w:val="20"/>
        </w:rPr>
        <w:t>Zmluvy</w:t>
      </w:r>
      <w:r w:rsidR="00281230" w:rsidRPr="00A57008">
        <w:rPr>
          <w:rFonts w:ascii="Arial" w:hAnsi="Arial" w:cs="Arial"/>
          <w:sz w:val="20"/>
          <w:szCs w:val="20"/>
        </w:rPr>
        <w:t xml:space="preserve"> o dielo</w:t>
      </w:r>
      <w:r w:rsidR="00B71511" w:rsidRPr="00A57008">
        <w:rPr>
          <w:rFonts w:ascii="Arial" w:hAnsi="Arial" w:cs="Arial"/>
          <w:sz w:val="20"/>
          <w:szCs w:val="20"/>
        </w:rPr>
        <w:t>.</w:t>
      </w:r>
      <w:bookmarkEnd w:id="89"/>
      <w:r w:rsidR="0004477D" w:rsidRPr="00A57008">
        <w:rPr>
          <w:rFonts w:ascii="Arial" w:hAnsi="Arial" w:cs="Arial"/>
          <w:sz w:val="20"/>
          <w:szCs w:val="20"/>
        </w:rPr>
        <w:t xml:space="preserve"> Akúkoľvek zmenu </w:t>
      </w:r>
      <w:r w:rsidR="008B0564" w:rsidRPr="00A57008">
        <w:rPr>
          <w:rFonts w:ascii="Arial" w:hAnsi="Arial" w:cs="Arial"/>
          <w:sz w:val="20"/>
          <w:szCs w:val="20"/>
        </w:rPr>
        <w:t>subdodávateľa, ktorá pred</w:t>
      </w:r>
      <w:r w:rsidR="00A243AA">
        <w:rPr>
          <w:rFonts w:ascii="Arial" w:hAnsi="Arial" w:cs="Arial"/>
          <w:sz w:val="20"/>
          <w:szCs w:val="20"/>
        </w:rPr>
        <w:t>stavuje zmenu p</w:t>
      </w:r>
      <w:r w:rsidR="008B0564" w:rsidRPr="00A57008">
        <w:rPr>
          <w:rFonts w:ascii="Arial" w:hAnsi="Arial" w:cs="Arial"/>
          <w:sz w:val="20"/>
          <w:szCs w:val="20"/>
        </w:rPr>
        <w:t>ríloh</w:t>
      </w:r>
      <w:r w:rsidR="00687D2A" w:rsidRPr="00A57008">
        <w:rPr>
          <w:rFonts w:ascii="Arial" w:hAnsi="Arial" w:cs="Arial"/>
          <w:sz w:val="20"/>
          <w:szCs w:val="20"/>
        </w:rPr>
        <w:t>y</w:t>
      </w:r>
      <w:r w:rsidR="008B0564" w:rsidRPr="00A57008">
        <w:rPr>
          <w:rFonts w:ascii="Arial" w:hAnsi="Arial" w:cs="Arial"/>
          <w:sz w:val="20"/>
          <w:szCs w:val="20"/>
        </w:rPr>
        <w:t xml:space="preserve"> č. </w:t>
      </w:r>
      <w:r w:rsidR="009D10F7">
        <w:rPr>
          <w:rFonts w:ascii="Arial" w:hAnsi="Arial" w:cs="Arial"/>
          <w:sz w:val="20"/>
          <w:szCs w:val="20"/>
        </w:rPr>
        <w:t>4</w:t>
      </w:r>
      <w:r w:rsidR="008B0564" w:rsidRPr="00A57008">
        <w:rPr>
          <w:rFonts w:ascii="Arial" w:hAnsi="Arial" w:cs="Arial"/>
          <w:sz w:val="20"/>
          <w:szCs w:val="20"/>
        </w:rPr>
        <w:t xml:space="preserve"> </w:t>
      </w:r>
      <w:r w:rsidR="00334CD9" w:rsidRPr="00A57008">
        <w:rPr>
          <w:rFonts w:ascii="Arial" w:hAnsi="Arial" w:cs="Arial"/>
          <w:sz w:val="20"/>
          <w:szCs w:val="20"/>
        </w:rPr>
        <w:t xml:space="preserve">tejto Zmluvy o dielo </w:t>
      </w:r>
      <w:r w:rsidR="008B0564" w:rsidRPr="00A57008">
        <w:rPr>
          <w:rFonts w:ascii="Arial" w:hAnsi="Arial" w:cs="Arial"/>
          <w:sz w:val="20"/>
          <w:szCs w:val="20"/>
        </w:rPr>
        <w:t>musí Zhotoviteľ oznámiť</w:t>
      </w:r>
      <w:r w:rsidR="0004477D" w:rsidRPr="00A57008">
        <w:rPr>
          <w:rFonts w:ascii="Arial" w:hAnsi="Arial" w:cs="Arial"/>
          <w:sz w:val="20"/>
          <w:szCs w:val="20"/>
        </w:rPr>
        <w:t xml:space="preserve"> najneskôr v lehote</w:t>
      </w:r>
      <w:r w:rsidR="008B0564" w:rsidRPr="00A57008">
        <w:rPr>
          <w:rFonts w:ascii="Arial" w:hAnsi="Arial" w:cs="Arial"/>
          <w:sz w:val="20"/>
          <w:szCs w:val="20"/>
        </w:rPr>
        <w:t xml:space="preserve"> 15 kalendárnych dn</w:t>
      </w:r>
      <w:r w:rsidR="0004477D" w:rsidRPr="00A57008">
        <w:rPr>
          <w:rFonts w:ascii="Arial" w:hAnsi="Arial" w:cs="Arial"/>
          <w:sz w:val="20"/>
          <w:szCs w:val="20"/>
        </w:rPr>
        <w:t>í pred dňom zmeny alebo doplnenia</w:t>
      </w:r>
      <w:r w:rsidR="008B0564" w:rsidRPr="00A57008">
        <w:rPr>
          <w:rFonts w:ascii="Arial" w:hAnsi="Arial" w:cs="Arial"/>
          <w:sz w:val="20"/>
          <w:szCs w:val="20"/>
        </w:rPr>
        <w:t xml:space="preserve"> subdodávateľa. Zmena alebo doplnenie subdodávateľa podlieha </w:t>
      </w:r>
      <w:r w:rsidR="0004477D" w:rsidRPr="00A57008">
        <w:rPr>
          <w:rFonts w:ascii="Arial" w:hAnsi="Arial" w:cs="Arial"/>
          <w:sz w:val="20"/>
          <w:szCs w:val="20"/>
        </w:rPr>
        <w:t xml:space="preserve">písomnému </w:t>
      </w:r>
      <w:r w:rsidR="008B0564" w:rsidRPr="00A57008">
        <w:rPr>
          <w:rFonts w:ascii="Arial" w:hAnsi="Arial" w:cs="Arial"/>
          <w:sz w:val="20"/>
          <w:szCs w:val="20"/>
        </w:rPr>
        <w:t xml:space="preserve">súhlasu zo strany Objednávateľa. </w:t>
      </w:r>
    </w:p>
    <w:p w14:paraId="2D650599" w14:textId="0A3EA06D" w:rsidR="00FE471F" w:rsidRPr="00A57008" w:rsidRDefault="00453BAF" w:rsidP="00A57008">
      <w:pPr>
        <w:pStyle w:val="MLOdsek"/>
        <w:spacing w:before="120" w:line="290" w:lineRule="auto"/>
        <w:ind w:left="567" w:hanging="567"/>
        <w:rPr>
          <w:rFonts w:ascii="Arial" w:hAnsi="Arial" w:cs="Arial"/>
          <w:sz w:val="20"/>
          <w:szCs w:val="20"/>
        </w:rPr>
      </w:pPr>
      <w:r w:rsidRPr="00A57008">
        <w:rPr>
          <w:rFonts w:ascii="Arial" w:hAnsi="Arial" w:cs="Arial"/>
          <w:sz w:val="20"/>
          <w:szCs w:val="20"/>
        </w:rPr>
        <w:t>Zhotoviteľ</w:t>
      </w:r>
      <w:r w:rsidR="00FE471F" w:rsidRPr="00A57008">
        <w:rPr>
          <w:rFonts w:ascii="Arial" w:hAnsi="Arial" w:cs="Arial"/>
          <w:sz w:val="20"/>
          <w:szCs w:val="20"/>
        </w:rPr>
        <w:t xml:space="preserve"> a</w:t>
      </w:r>
      <w:r w:rsidR="00B71511" w:rsidRPr="00A57008">
        <w:rPr>
          <w:rFonts w:ascii="Arial" w:hAnsi="Arial" w:cs="Arial"/>
          <w:sz w:val="20"/>
          <w:szCs w:val="20"/>
        </w:rPr>
        <w:t xml:space="preserve"> jeho subdodávatelia v zmysle § 2 ods. 5 písm. e) </w:t>
      </w:r>
      <w:r w:rsidR="003A17A9" w:rsidRPr="00A57008">
        <w:rPr>
          <w:rFonts w:ascii="Arial" w:hAnsi="Arial" w:cs="Arial"/>
          <w:sz w:val="20"/>
          <w:szCs w:val="20"/>
        </w:rPr>
        <w:t>Z</w:t>
      </w:r>
      <w:r w:rsidR="000E5561" w:rsidRPr="00A57008">
        <w:rPr>
          <w:rFonts w:ascii="Arial" w:hAnsi="Arial" w:cs="Arial"/>
          <w:sz w:val="20"/>
          <w:szCs w:val="20"/>
        </w:rPr>
        <w:t xml:space="preserve">ákona o </w:t>
      </w:r>
      <w:r w:rsidR="003A17A9" w:rsidRPr="00A57008">
        <w:rPr>
          <w:rFonts w:ascii="Arial" w:hAnsi="Arial" w:cs="Arial"/>
          <w:sz w:val="20"/>
          <w:szCs w:val="20"/>
        </w:rPr>
        <w:t>VO</w:t>
      </w:r>
      <w:r w:rsidR="00B71511" w:rsidRPr="00A57008">
        <w:rPr>
          <w:rFonts w:ascii="Arial" w:hAnsi="Arial" w:cs="Arial"/>
          <w:sz w:val="20"/>
          <w:szCs w:val="20"/>
        </w:rPr>
        <w:t xml:space="preserve"> a subdodávatelia p</w:t>
      </w:r>
      <w:r w:rsidR="00C33878" w:rsidRPr="00A57008">
        <w:rPr>
          <w:rFonts w:ascii="Arial" w:hAnsi="Arial" w:cs="Arial"/>
          <w:sz w:val="20"/>
          <w:szCs w:val="20"/>
        </w:rPr>
        <w:t>odľa § 2 ods. 1 písm. a) bod 7 Z</w:t>
      </w:r>
      <w:r w:rsidR="00B71511" w:rsidRPr="00A57008">
        <w:rPr>
          <w:rFonts w:ascii="Arial" w:hAnsi="Arial" w:cs="Arial"/>
          <w:sz w:val="20"/>
          <w:szCs w:val="20"/>
        </w:rPr>
        <w:t xml:space="preserve">ákona o registri partnerov verejného sektora (ďalej spoločne </w:t>
      </w:r>
      <w:r w:rsidR="007710CE" w:rsidRPr="00A57008">
        <w:rPr>
          <w:rFonts w:ascii="Arial" w:hAnsi="Arial" w:cs="Arial"/>
          <w:sz w:val="20"/>
          <w:szCs w:val="20"/>
        </w:rPr>
        <w:t>ako</w:t>
      </w:r>
      <w:r w:rsidR="00B71511" w:rsidRPr="00A57008">
        <w:rPr>
          <w:rFonts w:ascii="Arial" w:hAnsi="Arial" w:cs="Arial"/>
          <w:sz w:val="20"/>
          <w:szCs w:val="20"/>
        </w:rPr>
        <w:t xml:space="preserve"> „</w:t>
      </w:r>
      <w:r w:rsidR="007710CE" w:rsidRPr="00A57008">
        <w:rPr>
          <w:rFonts w:ascii="Arial" w:hAnsi="Arial" w:cs="Arial"/>
          <w:b/>
          <w:sz w:val="20"/>
          <w:szCs w:val="20"/>
        </w:rPr>
        <w:t>S</w:t>
      </w:r>
      <w:r w:rsidR="00B71511" w:rsidRPr="00A57008">
        <w:rPr>
          <w:rFonts w:ascii="Arial" w:hAnsi="Arial" w:cs="Arial"/>
          <w:b/>
          <w:sz w:val="20"/>
          <w:szCs w:val="20"/>
        </w:rPr>
        <w:t>ubdodávatelia</w:t>
      </w:r>
      <w:r w:rsidR="00B71511" w:rsidRPr="00A57008">
        <w:rPr>
          <w:rFonts w:ascii="Arial" w:hAnsi="Arial" w:cs="Arial"/>
          <w:sz w:val="20"/>
          <w:szCs w:val="20"/>
        </w:rPr>
        <w:t>“)</w:t>
      </w:r>
      <w:r w:rsidR="00FE471F" w:rsidRPr="00A57008">
        <w:rPr>
          <w:rFonts w:ascii="Arial" w:hAnsi="Arial" w:cs="Arial"/>
          <w:sz w:val="20"/>
          <w:szCs w:val="20"/>
        </w:rPr>
        <w:t xml:space="preserve"> sú povinní b</w:t>
      </w:r>
      <w:r w:rsidR="00B71511" w:rsidRPr="00A57008">
        <w:rPr>
          <w:rFonts w:ascii="Arial" w:hAnsi="Arial" w:cs="Arial"/>
          <w:sz w:val="20"/>
          <w:szCs w:val="20"/>
        </w:rPr>
        <w:t xml:space="preserve">yť zapísaní do registra partnerov verejného sektora, a to počas celej doby trvania </w:t>
      </w:r>
      <w:r w:rsidR="002D3D01" w:rsidRPr="00A57008">
        <w:rPr>
          <w:rFonts w:ascii="Arial" w:hAnsi="Arial" w:cs="Arial"/>
          <w:sz w:val="20"/>
          <w:szCs w:val="20"/>
        </w:rPr>
        <w:t xml:space="preserve">ich účasti na plnení tejto </w:t>
      </w:r>
      <w:r w:rsidR="00B71511" w:rsidRPr="00A57008">
        <w:rPr>
          <w:rFonts w:ascii="Arial" w:hAnsi="Arial" w:cs="Arial"/>
          <w:sz w:val="20"/>
          <w:szCs w:val="20"/>
        </w:rPr>
        <w:t>Zmluvy</w:t>
      </w:r>
      <w:r w:rsidR="00281230" w:rsidRPr="00A57008">
        <w:rPr>
          <w:rFonts w:ascii="Arial" w:hAnsi="Arial" w:cs="Arial"/>
          <w:sz w:val="20"/>
          <w:szCs w:val="20"/>
        </w:rPr>
        <w:t xml:space="preserve"> o dielo</w:t>
      </w:r>
      <w:r w:rsidR="00B71511" w:rsidRPr="00A57008">
        <w:rPr>
          <w:rFonts w:ascii="Arial" w:hAnsi="Arial" w:cs="Arial"/>
          <w:sz w:val="20"/>
          <w:szCs w:val="20"/>
        </w:rPr>
        <w:t xml:space="preserve">. U </w:t>
      </w:r>
      <w:r w:rsidR="007710CE" w:rsidRPr="00A57008">
        <w:rPr>
          <w:rFonts w:ascii="Arial" w:hAnsi="Arial" w:cs="Arial"/>
          <w:sz w:val="20"/>
          <w:szCs w:val="20"/>
        </w:rPr>
        <w:t>S</w:t>
      </w:r>
      <w:r w:rsidR="00B73A43" w:rsidRPr="00A57008">
        <w:rPr>
          <w:rFonts w:ascii="Arial" w:hAnsi="Arial" w:cs="Arial"/>
          <w:sz w:val="20"/>
          <w:szCs w:val="20"/>
        </w:rPr>
        <w:t>ubdodávateľ</w:t>
      </w:r>
      <w:r w:rsidR="00B71511" w:rsidRPr="00A57008">
        <w:rPr>
          <w:rFonts w:ascii="Arial" w:hAnsi="Arial" w:cs="Arial"/>
          <w:sz w:val="20"/>
          <w:szCs w:val="20"/>
        </w:rPr>
        <w:t>ov táto povinnosť platí len vtedy, ak subdodávatelia majú povinnosť byť zapísaní v registri par</w:t>
      </w:r>
      <w:r w:rsidR="00C33878" w:rsidRPr="00A57008">
        <w:rPr>
          <w:rFonts w:ascii="Arial" w:hAnsi="Arial" w:cs="Arial"/>
          <w:sz w:val="20"/>
          <w:szCs w:val="20"/>
        </w:rPr>
        <w:t>tnerov verejného sektora podľa Z</w:t>
      </w:r>
      <w:r w:rsidR="00B71511" w:rsidRPr="00A57008">
        <w:rPr>
          <w:rFonts w:ascii="Arial" w:hAnsi="Arial" w:cs="Arial"/>
          <w:sz w:val="20"/>
          <w:szCs w:val="20"/>
        </w:rPr>
        <w:t xml:space="preserve">ákona o registri partnerov verejného sektora. </w:t>
      </w:r>
      <w:r w:rsidR="00FE471F" w:rsidRPr="00A57008">
        <w:rPr>
          <w:rFonts w:ascii="Arial" w:hAnsi="Arial" w:cs="Arial"/>
          <w:sz w:val="20"/>
          <w:szCs w:val="20"/>
        </w:rPr>
        <w:t>Zhotoviteľ je povinný zabezpečiť, aby Subdodávatelia, ktorým vznikla povinnosť zápisu do registra partnerov verejného sektora, mali riadne splnené povinnosti ohľadom zápisu do registra partnerov verejného sektora v zmysle Zákona o registri partnerov verejného sektora.</w:t>
      </w:r>
    </w:p>
    <w:p w14:paraId="532996DB" w14:textId="604B9A9B" w:rsidR="00E27A65" w:rsidRPr="00A57008" w:rsidRDefault="00453BAF" w:rsidP="00A57008">
      <w:pPr>
        <w:pStyle w:val="MLOdsek"/>
        <w:spacing w:before="120" w:line="290" w:lineRule="auto"/>
        <w:ind w:left="567" w:hanging="567"/>
        <w:rPr>
          <w:rFonts w:ascii="Arial" w:hAnsi="Arial" w:cs="Arial"/>
          <w:sz w:val="20"/>
          <w:szCs w:val="20"/>
        </w:rPr>
      </w:pPr>
      <w:r w:rsidRPr="00A57008">
        <w:rPr>
          <w:rFonts w:ascii="Arial" w:hAnsi="Arial" w:cs="Arial"/>
          <w:sz w:val="20"/>
          <w:szCs w:val="20"/>
        </w:rPr>
        <w:t>Zhotoviteľ</w:t>
      </w:r>
      <w:r w:rsidR="00E27A65" w:rsidRPr="00A57008">
        <w:rPr>
          <w:rFonts w:ascii="Arial" w:hAnsi="Arial" w:cs="Arial"/>
          <w:sz w:val="20"/>
          <w:szCs w:val="20"/>
        </w:rPr>
        <w:t xml:space="preserve"> zodpovedá za správnosť a úplnosť údajov zapísaných </w:t>
      </w:r>
      <w:r w:rsidR="002D3D01" w:rsidRPr="00A57008">
        <w:rPr>
          <w:rFonts w:ascii="Arial" w:hAnsi="Arial" w:cs="Arial"/>
          <w:sz w:val="20"/>
          <w:szCs w:val="20"/>
        </w:rPr>
        <w:t xml:space="preserve">o ňom </w:t>
      </w:r>
      <w:r w:rsidR="00E27A65" w:rsidRPr="00A57008">
        <w:rPr>
          <w:rFonts w:ascii="Arial" w:hAnsi="Arial" w:cs="Arial"/>
          <w:sz w:val="20"/>
          <w:szCs w:val="20"/>
        </w:rPr>
        <w:t>v registri partnerov verejného sektora, identifikáciu konečného užívateľa výhod</w:t>
      </w:r>
      <w:r w:rsidR="002D3D01" w:rsidRPr="00A57008">
        <w:rPr>
          <w:rFonts w:ascii="Arial" w:hAnsi="Arial" w:cs="Arial"/>
          <w:sz w:val="20"/>
          <w:szCs w:val="20"/>
        </w:rPr>
        <w:t xml:space="preserve"> vo svojej spoločnosti, ako aj</w:t>
      </w:r>
      <w:r w:rsidR="00E27A65" w:rsidRPr="00A57008">
        <w:rPr>
          <w:rFonts w:ascii="Arial" w:hAnsi="Arial" w:cs="Arial"/>
          <w:sz w:val="20"/>
          <w:szCs w:val="20"/>
        </w:rPr>
        <w:t xml:space="preserve">  overovanie identifikácie konečného užívateľa v</w:t>
      </w:r>
      <w:r w:rsidR="00C33878" w:rsidRPr="00A57008">
        <w:rPr>
          <w:rFonts w:ascii="Arial" w:hAnsi="Arial" w:cs="Arial"/>
          <w:sz w:val="20"/>
          <w:szCs w:val="20"/>
        </w:rPr>
        <w:t>ýhod v zmysle § 11 Z</w:t>
      </w:r>
      <w:r w:rsidR="00E27A65" w:rsidRPr="00A57008">
        <w:rPr>
          <w:rFonts w:ascii="Arial" w:hAnsi="Arial" w:cs="Arial"/>
          <w:sz w:val="20"/>
          <w:szCs w:val="20"/>
        </w:rPr>
        <w:t>ákona o registri partnerov verejného sektora.</w:t>
      </w:r>
      <w:r w:rsidR="002D3D01" w:rsidRPr="00A57008">
        <w:rPr>
          <w:rFonts w:ascii="Arial" w:hAnsi="Arial" w:cs="Arial"/>
          <w:sz w:val="20"/>
          <w:szCs w:val="20"/>
        </w:rPr>
        <w:t xml:space="preserve"> </w:t>
      </w:r>
    </w:p>
    <w:p w14:paraId="70F649B8" w14:textId="7DA0D8BF" w:rsidR="008B0564" w:rsidRPr="00F0593D" w:rsidRDefault="008B0564" w:rsidP="00F0593D">
      <w:pPr>
        <w:pStyle w:val="MLOdsek"/>
        <w:spacing w:before="120" w:line="290" w:lineRule="auto"/>
        <w:ind w:left="567" w:hanging="567"/>
        <w:rPr>
          <w:rFonts w:ascii="Arial" w:hAnsi="Arial" w:cs="Arial"/>
          <w:sz w:val="20"/>
          <w:szCs w:val="20"/>
        </w:rPr>
      </w:pPr>
      <w:r w:rsidRPr="00F0593D">
        <w:rPr>
          <w:rFonts w:ascii="Arial" w:hAnsi="Arial" w:cs="Arial"/>
          <w:sz w:val="20"/>
          <w:szCs w:val="20"/>
        </w:rPr>
        <w:t>Na subdodávate</w:t>
      </w:r>
      <w:r w:rsidRPr="00F0593D">
        <w:rPr>
          <w:rFonts w:ascii="Arial" w:hAnsi="Arial" w:cs="Arial" w:hint="eastAsia"/>
          <w:sz w:val="20"/>
          <w:szCs w:val="20"/>
        </w:rPr>
        <w:t>ľ</w:t>
      </w:r>
      <w:r w:rsidRPr="00F0593D">
        <w:rPr>
          <w:rFonts w:ascii="Arial" w:hAnsi="Arial" w:cs="Arial"/>
          <w:sz w:val="20"/>
          <w:szCs w:val="20"/>
        </w:rPr>
        <w:t>ov sa vz</w:t>
      </w:r>
      <w:r w:rsidRPr="00F0593D">
        <w:rPr>
          <w:rFonts w:ascii="Arial" w:hAnsi="Arial" w:cs="Arial" w:hint="eastAsia"/>
          <w:sz w:val="20"/>
          <w:szCs w:val="20"/>
        </w:rPr>
        <w:t>ť</w:t>
      </w:r>
      <w:r w:rsidRPr="00F0593D">
        <w:rPr>
          <w:rFonts w:ascii="Arial" w:hAnsi="Arial" w:cs="Arial"/>
          <w:sz w:val="20"/>
          <w:szCs w:val="20"/>
        </w:rPr>
        <w:t xml:space="preserve">ahuje </w:t>
      </w:r>
      <w:r w:rsidR="00CD0841" w:rsidRPr="00F0593D">
        <w:rPr>
          <w:rFonts w:ascii="Arial" w:hAnsi="Arial" w:cs="Arial"/>
          <w:sz w:val="20"/>
          <w:szCs w:val="20"/>
        </w:rPr>
        <w:t>povinnos</w:t>
      </w:r>
      <w:r w:rsidR="00CD0841" w:rsidRPr="00F0593D">
        <w:rPr>
          <w:rFonts w:ascii="Arial" w:hAnsi="Arial" w:cs="Arial" w:hint="eastAsia"/>
          <w:sz w:val="20"/>
          <w:szCs w:val="20"/>
        </w:rPr>
        <w:t>ť</w:t>
      </w:r>
      <w:r w:rsidRPr="00F0593D">
        <w:rPr>
          <w:rFonts w:ascii="Arial" w:hAnsi="Arial" w:cs="Arial"/>
          <w:sz w:val="20"/>
          <w:szCs w:val="20"/>
        </w:rPr>
        <w:t xml:space="preserve"> strpie</w:t>
      </w:r>
      <w:r w:rsidRPr="00F0593D">
        <w:rPr>
          <w:rFonts w:ascii="Arial" w:hAnsi="Arial" w:cs="Arial" w:hint="eastAsia"/>
          <w:sz w:val="20"/>
          <w:szCs w:val="20"/>
        </w:rPr>
        <w:t>ť</w:t>
      </w:r>
      <w:r w:rsidRPr="00F0593D">
        <w:rPr>
          <w:rFonts w:ascii="Arial" w:hAnsi="Arial" w:cs="Arial"/>
          <w:sz w:val="20"/>
          <w:szCs w:val="20"/>
        </w:rPr>
        <w:t xml:space="preserve"> výkon kontroly/auditu</w:t>
      </w:r>
      <w:r w:rsidR="00CF517A" w:rsidRPr="00F0593D">
        <w:rPr>
          <w:rFonts w:ascii="Arial" w:hAnsi="Arial" w:cs="Arial"/>
          <w:sz w:val="20"/>
          <w:szCs w:val="20"/>
        </w:rPr>
        <w:t>/overovania</w:t>
      </w:r>
      <w:r w:rsidRPr="00F0593D">
        <w:rPr>
          <w:rFonts w:ascii="Arial" w:hAnsi="Arial" w:cs="Arial"/>
          <w:sz w:val="20"/>
          <w:szCs w:val="20"/>
        </w:rPr>
        <w:t xml:space="preserve"> súvisiaceho s plnením pod</w:t>
      </w:r>
      <w:r w:rsidRPr="00F0593D">
        <w:rPr>
          <w:rFonts w:ascii="Arial" w:hAnsi="Arial" w:cs="Arial" w:hint="eastAsia"/>
          <w:sz w:val="20"/>
          <w:szCs w:val="20"/>
        </w:rPr>
        <w:t>ľ</w:t>
      </w:r>
      <w:r w:rsidRPr="00F0593D">
        <w:rPr>
          <w:rFonts w:ascii="Arial" w:hAnsi="Arial" w:cs="Arial"/>
          <w:sz w:val="20"/>
          <w:szCs w:val="20"/>
        </w:rPr>
        <w:t>a tejto Zmluvy</w:t>
      </w:r>
      <w:r w:rsidR="00744923" w:rsidRPr="00F0593D">
        <w:rPr>
          <w:rFonts w:ascii="Arial" w:hAnsi="Arial" w:cs="Arial"/>
          <w:sz w:val="20"/>
          <w:szCs w:val="20"/>
        </w:rPr>
        <w:t xml:space="preserve"> o dielo</w:t>
      </w:r>
      <w:r w:rsidRPr="00F0593D">
        <w:rPr>
          <w:rFonts w:ascii="Arial" w:hAnsi="Arial" w:cs="Arial"/>
          <w:sz w:val="20"/>
          <w:szCs w:val="20"/>
        </w:rPr>
        <w:t xml:space="preserve"> kedyko</w:t>
      </w:r>
      <w:r w:rsidRPr="00F0593D">
        <w:rPr>
          <w:rFonts w:ascii="Arial" w:hAnsi="Arial" w:cs="Arial" w:hint="eastAsia"/>
          <w:sz w:val="20"/>
          <w:szCs w:val="20"/>
        </w:rPr>
        <w:t>ľ</w:t>
      </w:r>
      <w:r w:rsidRPr="00F0593D">
        <w:rPr>
          <w:rFonts w:ascii="Arial" w:hAnsi="Arial" w:cs="Arial"/>
          <w:sz w:val="20"/>
          <w:szCs w:val="20"/>
        </w:rPr>
        <w:t>vek po</w:t>
      </w:r>
      <w:r w:rsidRPr="00F0593D">
        <w:rPr>
          <w:rFonts w:ascii="Arial" w:hAnsi="Arial" w:cs="Arial" w:hint="eastAsia"/>
          <w:sz w:val="20"/>
          <w:szCs w:val="20"/>
        </w:rPr>
        <w:t>č</w:t>
      </w:r>
      <w:r w:rsidRPr="00F0593D">
        <w:rPr>
          <w:rFonts w:ascii="Arial" w:hAnsi="Arial" w:cs="Arial"/>
          <w:sz w:val="20"/>
          <w:szCs w:val="20"/>
        </w:rPr>
        <w:t>as platnosti a ú</w:t>
      </w:r>
      <w:r w:rsidRPr="00F0593D">
        <w:rPr>
          <w:rFonts w:ascii="Arial" w:hAnsi="Arial" w:cs="Arial" w:hint="eastAsia"/>
          <w:sz w:val="20"/>
          <w:szCs w:val="20"/>
        </w:rPr>
        <w:t>č</w:t>
      </w:r>
      <w:r w:rsidRPr="00F0593D">
        <w:rPr>
          <w:rFonts w:ascii="Arial" w:hAnsi="Arial" w:cs="Arial"/>
          <w:sz w:val="20"/>
          <w:szCs w:val="20"/>
        </w:rPr>
        <w:t xml:space="preserve">innosti Zmluvy o </w:t>
      </w:r>
      <w:r w:rsidR="00744923" w:rsidRPr="00F0593D">
        <w:rPr>
          <w:rFonts w:ascii="Arial" w:hAnsi="Arial" w:cs="Arial"/>
          <w:sz w:val="20"/>
          <w:szCs w:val="20"/>
        </w:rPr>
        <w:t>NPF</w:t>
      </w:r>
      <w:r w:rsidRPr="00F0593D">
        <w:rPr>
          <w:rFonts w:ascii="Arial" w:hAnsi="Arial" w:cs="Arial"/>
          <w:sz w:val="20"/>
          <w:szCs w:val="20"/>
        </w:rPr>
        <w:t>, a to zo strany oprávnených osôb na výkon tejto kontroly/auditu v zmysle príslušných právnych predpisov Slovens</w:t>
      </w:r>
      <w:r w:rsidR="003342C3" w:rsidRPr="00F0593D">
        <w:rPr>
          <w:rFonts w:ascii="Arial" w:hAnsi="Arial" w:cs="Arial"/>
          <w:sz w:val="20"/>
          <w:szCs w:val="20"/>
        </w:rPr>
        <w:t>kej republiky a Európskej únie (</w:t>
      </w:r>
      <w:r w:rsidRPr="00F0593D">
        <w:rPr>
          <w:rFonts w:ascii="Arial" w:hAnsi="Arial" w:cs="Arial"/>
          <w:sz w:val="20"/>
          <w:szCs w:val="20"/>
        </w:rPr>
        <w:t xml:space="preserve">najmä </w:t>
      </w:r>
      <w:r w:rsidR="0004477D" w:rsidRPr="00F0593D">
        <w:rPr>
          <w:rFonts w:ascii="Arial" w:hAnsi="Arial" w:cs="Arial"/>
          <w:sz w:val="20"/>
          <w:szCs w:val="20"/>
        </w:rPr>
        <w:t>Z</w:t>
      </w:r>
      <w:r w:rsidRPr="00F0593D">
        <w:rPr>
          <w:rFonts w:ascii="Arial" w:hAnsi="Arial" w:cs="Arial"/>
          <w:sz w:val="20"/>
          <w:szCs w:val="20"/>
        </w:rPr>
        <w:t>ákona</w:t>
      </w:r>
      <w:r w:rsidR="0004477D" w:rsidRPr="00F0593D">
        <w:rPr>
          <w:rFonts w:ascii="Arial" w:hAnsi="Arial" w:cs="Arial"/>
          <w:sz w:val="20"/>
          <w:szCs w:val="20"/>
        </w:rPr>
        <w:t xml:space="preserve"> o EŠIF a Zákona </w:t>
      </w:r>
      <w:r w:rsidR="00CD0841" w:rsidRPr="00F0593D">
        <w:rPr>
          <w:rFonts w:ascii="Arial" w:hAnsi="Arial" w:cs="Arial"/>
          <w:sz w:val="20"/>
          <w:szCs w:val="20"/>
        </w:rPr>
        <w:t>o finančnej kontrole</w:t>
      </w:r>
      <w:r w:rsidR="003342C3" w:rsidRPr="00F0593D">
        <w:rPr>
          <w:rFonts w:ascii="Arial" w:hAnsi="Arial" w:cs="Arial"/>
          <w:sz w:val="20"/>
          <w:szCs w:val="20"/>
        </w:rPr>
        <w:t xml:space="preserve">) </w:t>
      </w:r>
      <w:r w:rsidRPr="00F0593D">
        <w:rPr>
          <w:rFonts w:ascii="Arial" w:hAnsi="Arial" w:cs="Arial"/>
          <w:sz w:val="20"/>
          <w:szCs w:val="20"/>
        </w:rPr>
        <w:t>Zmluvy o posky</w:t>
      </w:r>
      <w:r w:rsidR="003342C3" w:rsidRPr="00F0593D">
        <w:rPr>
          <w:rFonts w:ascii="Arial" w:hAnsi="Arial" w:cs="Arial"/>
          <w:sz w:val="20"/>
          <w:szCs w:val="20"/>
        </w:rPr>
        <w:t>tnutí NFP a jej príloh vrátane v</w:t>
      </w:r>
      <w:r w:rsidRPr="00F0593D">
        <w:rPr>
          <w:rFonts w:ascii="Arial" w:hAnsi="Arial" w:cs="Arial"/>
          <w:sz w:val="20"/>
          <w:szCs w:val="20"/>
        </w:rPr>
        <w:t>šeobecných zmluvných podmienok a poskytnú</w:t>
      </w:r>
      <w:r w:rsidRPr="00F0593D">
        <w:rPr>
          <w:rFonts w:ascii="Arial" w:hAnsi="Arial" w:cs="Arial" w:hint="eastAsia"/>
          <w:sz w:val="20"/>
          <w:szCs w:val="20"/>
        </w:rPr>
        <w:t>ť</w:t>
      </w:r>
      <w:r w:rsidRPr="00F0593D">
        <w:rPr>
          <w:rFonts w:ascii="Arial" w:hAnsi="Arial" w:cs="Arial"/>
          <w:sz w:val="20"/>
          <w:szCs w:val="20"/>
        </w:rPr>
        <w:t xml:space="preserve"> im riadne a v</w:t>
      </w:r>
      <w:r w:rsidRPr="00F0593D">
        <w:rPr>
          <w:rFonts w:ascii="Arial" w:hAnsi="Arial" w:cs="Arial" w:hint="eastAsia"/>
          <w:sz w:val="20"/>
          <w:szCs w:val="20"/>
        </w:rPr>
        <w:t>č</w:t>
      </w:r>
      <w:r w:rsidRPr="00F0593D">
        <w:rPr>
          <w:rFonts w:ascii="Arial" w:hAnsi="Arial" w:cs="Arial"/>
          <w:sz w:val="20"/>
          <w:szCs w:val="20"/>
        </w:rPr>
        <w:t>as všetku potrebnú sú</w:t>
      </w:r>
      <w:r w:rsidRPr="00F0593D">
        <w:rPr>
          <w:rFonts w:ascii="Arial" w:hAnsi="Arial" w:cs="Arial" w:hint="eastAsia"/>
          <w:sz w:val="20"/>
          <w:szCs w:val="20"/>
        </w:rPr>
        <w:t>č</w:t>
      </w:r>
      <w:r w:rsidRPr="00F0593D">
        <w:rPr>
          <w:rFonts w:ascii="Arial" w:hAnsi="Arial" w:cs="Arial"/>
          <w:sz w:val="20"/>
          <w:szCs w:val="20"/>
        </w:rPr>
        <w:t>innos</w:t>
      </w:r>
      <w:r w:rsidRPr="00F0593D">
        <w:rPr>
          <w:rFonts w:ascii="Arial" w:hAnsi="Arial" w:cs="Arial" w:hint="eastAsia"/>
          <w:sz w:val="20"/>
          <w:szCs w:val="20"/>
        </w:rPr>
        <w:t>ť</w:t>
      </w:r>
      <w:r w:rsidR="00280C09" w:rsidRPr="00F0593D">
        <w:rPr>
          <w:rFonts w:ascii="Arial" w:hAnsi="Arial" w:cs="Arial"/>
          <w:sz w:val="20"/>
          <w:szCs w:val="20"/>
        </w:rPr>
        <w:t>.</w:t>
      </w:r>
      <w:r w:rsidR="003342C3" w:rsidRPr="00F0593D">
        <w:rPr>
          <w:rFonts w:ascii="Arial" w:hAnsi="Arial" w:cs="Arial"/>
          <w:sz w:val="20"/>
          <w:szCs w:val="20"/>
        </w:rPr>
        <w:t xml:space="preserve"> Zhotovite</w:t>
      </w:r>
      <w:r w:rsidR="003342C3" w:rsidRPr="00F0593D">
        <w:rPr>
          <w:rFonts w:ascii="Arial" w:hAnsi="Arial" w:cs="Arial" w:hint="eastAsia"/>
          <w:sz w:val="20"/>
          <w:szCs w:val="20"/>
        </w:rPr>
        <w:t>ľ</w:t>
      </w:r>
      <w:r w:rsidR="003342C3" w:rsidRPr="00F0593D">
        <w:rPr>
          <w:rFonts w:ascii="Arial" w:hAnsi="Arial" w:cs="Arial"/>
          <w:sz w:val="20"/>
          <w:szCs w:val="20"/>
        </w:rPr>
        <w:t xml:space="preserve"> je povinný zabezpe</w:t>
      </w:r>
      <w:r w:rsidR="003342C3" w:rsidRPr="00F0593D">
        <w:rPr>
          <w:rFonts w:ascii="Arial" w:hAnsi="Arial" w:cs="Arial" w:hint="eastAsia"/>
          <w:sz w:val="20"/>
          <w:szCs w:val="20"/>
        </w:rPr>
        <w:t>č</w:t>
      </w:r>
      <w:r w:rsidR="003342C3" w:rsidRPr="00F0593D">
        <w:rPr>
          <w:rFonts w:ascii="Arial" w:hAnsi="Arial" w:cs="Arial"/>
          <w:sz w:val="20"/>
          <w:szCs w:val="20"/>
        </w:rPr>
        <w:t>i</w:t>
      </w:r>
      <w:r w:rsidR="003342C3" w:rsidRPr="00F0593D">
        <w:rPr>
          <w:rFonts w:ascii="Arial" w:hAnsi="Arial" w:cs="Arial" w:hint="eastAsia"/>
          <w:sz w:val="20"/>
          <w:szCs w:val="20"/>
        </w:rPr>
        <w:t>ť</w:t>
      </w:r>
      <w:r w:rsidR="003342C3" w:rsidRPr="00F0593D">
        <w:rPr>
          <w:rFonts w:ascii="Arial" w:hAnsi="Arial" w:cs="Arial"/>
          <w:sz w:val="20"/>
          <w:szCs w:val="20"/>
        </w:rPr>
        <w:t xml:space="preserve"> sú</w:t>
      </w:r>
      <w:r w:rsidR="003342C3" w:rsidRPr="00F0593D">
        <w:rPr>
          <w:rFonts w:ascii="Arial" w:hAnsi="Arial" w:cs="Arial" w:hint="eastAsia"/>
          <w:sz w:val="20"/>
          <w:szCs w:val="20"/>
        </w:rPr>
        <w:t>č</w:t>
      </w:r>
      <w:r w:rsidR="003342C3" w:rsidRPr="00F0593D">
        <w:rPr>
          <w:rFonts w:ascii="Arial" w:hAnsi="Arial" w:cs="Arial"/>
          <w:sz w:val="20"/>
          <w:szCs w:val="20"/>
        </w:rPr>
        <w:t>innos</w:t>
      </w:r>
      <w:r w:rsidR="003342C3" w:rsidRPr="00F0593D">
        <w:rPr>
          <w:rFonts w:ascii="Arial" w:hAnsi="Arial" w:cs="Arial" w:hint="eastAsia"/>
          <w:sz w:val="20"/>
          <w:szCs w:val="20"/>
        </w:rPr>
        <w:t>ť</w:t>
      </w:r>
      <w:r w:rsidR="003342C3" w:rsidRPr="00F0593D">
        <w:rPr>
          <w:rFonts w:ascii="Arial" w:hAnsi="Arial" w:cs="Arial"/>
          <w:sz w:val="20"/>
          <w:szCs w:val="20"/>
        </w:rPr>
        <w:t xml:space="preserve"> subdodávate</w:t>
      </w:r>
      <w:r w:rsidR="003342C3" w:rsidRPr="00F0593D">
        <w:rPr>
          <w:rFonts w:ascii="Arial" w:hAnsi="Arial" w:cs="Arial" w:hint="eastAsia"/>
          <w:sz w:val="20"/>
          <w:szCs w:val="20"/>
        </w:rPr>
        <w:t>ľ</w:t>
      </w:r>
      <w:r w:rsidR="003342C3" w:rsidRPr="00F0593D">
        <w:rPr>
          <w:rFonts w:ascii="Arial" w:hAnsi="Arial" w:cs="Arial"/>
          <w:sz w:val="20"/>
          <w:szCs w:val="20"/>
        </w:rPr>
        <w:t>ov pod</w:t>
      </w:r>
      <w:r w:rsidR="003342C3" w:rsidRPr="00F0593D">
        <w:rPr>
          <w:rFonts w:ascii="Arial" w:hAnsi="Arial" w:cs="Arial" w:hint="eastAsia"/>
          <w:sz w:val="20"/>
          <w:szCs w:val="20"/>
        </w:rPr>
        <w:t>ľ</w:t>
      </w:r>
      <w:r w:rsidR="003342C3" w:rsidRPr="00F0593D">
        <w:rPr>
          <w:rFonts w:ascii="Arial" w:hAnsi="Arial" w:cs="Arial"/>
          <w:sz w:val="20"/>
          <w:szCs w:val="20"/>
        </w:rPr>
        <w:t>a prvej vety.</w:t>
      </w:r>
    </w:p>
    <w:p w14:paraId="53B635F7" w14:textId="1C643E75" w:rsidR="00177E27" w:rsidRPr="00B0236B" w:rsidRDefault="00C9009C" w:rsidP="00B0236B">
      <w:pPr>
        <w:pStyle w:val="MLNadpislnku"/>
        <w:tabs>
          <w:tab w:val="clear" w:pos="878"/>
        </w:tabs>
        <w:spacing w:before="360" w:after="240" w:line="290" w:lineRule="auto"/>
        <w:ind w:left="567" w:hanging="567"/>
        <w:jc w:val="both"/>
        <w:rPr>
          <w:rFonts w:ascii="Arial" w:hAnsi="Arial" w:cs="Arial"/>
          <w:sz w:val="20"/>
          <w:szCs w:val="20"/>
        </w:rPr>
      </w:pPr>
      <w:r w:rsidRPr="00B0236B">
        <w:rPr>
          <w:rFonts w:ascii="Arial" w:hAnsi="Arial" w:cs="Arial"/>
          <w:sz w:val="20"/>
          <w:szCs w:val="20"/>
        </w:rPr>
        <w:t>SANKCIE A ZMLUVNÉ POKUTY</w:t>
      </w:r>
    </w:p>
    <w:p w14:paraId="27CBFC91" w14:textId="77777777" w:rsidR="00440A1F" w:rsidRPr="00B0236B" w:rsidRDefault="00440A1F" w:rsidP="00B0236B">
      <w:pPr>
        <w:pStyle w:val="MLOdsek"/>
        <w:spacing w:before="120" w:line="290" w:lineRule="auto"/>
        <w:ind w:left="567" w:hanging="567"/>
        <w:rPr>
          <w:rFonts w:ascii="Arial" w:hAnsi="Arial" w:cs="Arial"/>
          <w:sz w:val="20"/>
          <w:szCs w:val="20"/>
        </w:rPr>
      </w:pPr>
      <w:bookmarkStart w:id="90" w:name="_Ref95813551"/>
      <w:r w:rsidRPr="00B0236B">
        <w:rPr>
          <w:rFonts w:ascii="Arial" w:hAnsi="Arial" w:cs="Arial"/>
          <w:sz w:val="20"/>
          <w:szCs w:val="20"/>
        </w:rPr>
        <w:t>Objednávateľ je oprávnený požadovať od Zhotoviteľa zmluvnú pokutu vo výške:</w:t>
      </w:r>
      <w:bookmarkEnd w:id="90"/>
    </w:p>
    <w:p w14:paraId="57A509E3" w14:textId="39CFF39D" w:rsidR="00440A1F" w:rsidRDefault="009D10F7" w:rsidP="00B0236B">
      <w:pPr>
        <w:pStyle w:val="MLOdsek"/>
        <w:numPr>
          <w:ilvl w:val="2"/>
          <w:numId w:val="5"/>
        </w:numPr>
        <w:tabs>
          <w:tab w:val="clear" w:pos="1134"/>
        </w:tabs>
        <w:spacing w:before="120" w:line="290" w:lineRule="auto"/>
        <w:ind w:hanging="567"/>
        <w:rPr>
          <w:rFonts w:ascii="Arial" w:hAnsi="Arial" w:cs="Arial"/>
          <w:sz w:val="20"/>
          <w:szCs w:val="20"/>
        </w:rPr>
      </w:pPr>
      <w:r>
        <w:rPr>
          <w:rFonts w:ascii="Arial" w:hAnsi="Arial" w:cs="Arial"/>
          <w:b/>
          <w:sz w:val="20"/>
          <w:szCs w:val="20"/>
        </w:rPr>
        <w:lastRenderedPageBreak/>
        <w:t>100</w:t>
      </w:r>
      <w:r w:rsidR="00440A1F" w:rsidRPr="00B0236B">
        <w:rPr>
          <w:rFonts w:ascii="Arial" w:eastAsiaTheme="minorHAnsi" w:hAnsi="Arial" w:cs="Arial"/>
          <w:b/>
          <w:sz w:val="20"/>
          <w:szCs w:val="20"/>
          <w:lang w:eastAsia="en-US"/>
        </w:rPr>
        <w:t xml:space="preserve"> %</w:t>
      </w:r>
      <w:r w:rsidR="00440A1F" w:rsidRPr="00B0236B">
        <w:rPr>
          <w:rFonts w:ascii="Arial" w:hAnsi="Arial" w:cs="Arial"/>
          <w:sz w:val="20"/>
          <w:szCs w:val="20"/>
        </w:rPr>
        <w:t xml:space="preserve"> z Ceny Diela, ak je Zhotoviteľ v omeškaní so splnením povinnosti odovzdať Dielo v termíne podľa bodu </w:t>
      </w:r>
      <w:r w:rsidR="006D79AC">
        <w:rPr>
          <w:rFonts w:ascii="Arial" w:hAnsi="Arial" w:cs="Arial"/>
          <w:sz w:val="20"/>
          <w:szCs w:val="20"/>
        </w:rPr>
        <w:t xml:space="preserve">5.2 </w:t>
      </w:r>
      <w:r w:rsidR="00334CD9" w:rsidRPr="00B0236B">
        <w:rPr>
          <w:rFonts w:ascii="Arial" w:hAnsi="Arial" w:cs="Arial"/>
          <w:sz w:val="20"/>
          <w:szCs w:val="20"/>
        </w:rPr>
        <w:t>tejto Zmluvy o</w:t>
      </w:r>
      <w:r w:rsidR="00070E3C">
        <w:rPr>
          <w:rFonts w:ascii="Arial" w:hAnsi="Arial" w:cs="Arial"/>
          <w:sz w:val="20"/>
          <w:szCs w:val="20"/>
        </w:rPr>
        <w:t> </w:t>
      </w:r>
      <w:r w:rsidR="0087261A">
        <w:rPr>
          <w:rFonts w:ascii="Arial" w:hAnsi="Arial" w:cs="Arial"/>
          <w:sz w:val="20"/>
          <w:szCs w:val="20"/>
        </w:rPr>
        <w:t>dielo</w:t>
      </w:r>
      <w:r w:rsidR="00070E3C">
        <w:rPr>
          <w:rFonts w:ascii="Arial" w:hAnsi="Arial" w:cs="Arial"/>
          <w:sz w:val="20"/>
          <w:szCs w:val="20"/>
        </w:rPr>
        <w:t>; zaplatením zmluvnej pokuty podľa tohto ustanovenia Zmluvy o dielo Zhotoviteľom, zaniká Objednávateľovi nárok voči Zhotoviteľovi na odškodnenie podľa bodu 17.11 tejto Zmluvy o dielo</w:t>
      </w:r>
    </w:p>
    <w:p w14:paraId="27730B96" w14:textId="17CF9505" w:rsidR="002E2BFB" w:rsidRPr="00B0236B" w:rsidRDefault="002E2BFB" w:rsidP="00B0236B">
      <w:pPr>
        <w:pStyle w:val="MLOdsek"/>
        <w:numPr>
          <w:ilvl w:val="2"/>
          <w:numId w:val="5"/>
        </w:numPr>
        <w:tabs>
          <w:tab w:val="clear" w:pos="1134"/>
        </w:tabs>
        <w:spacing w:before="120" w:line="290" w:lineRule="auto"/>
        <w:ind w:hanging="567"/>
        <w:rPr>
          <w:rFonts w:ascii="Arial" w:hAnsi="Arial" w:cs="Arial"/>
          <w:sz w:val="20"/>
          <w:szCs w:val="20"/>
        </w:rPr>
      </w:pPr>
      <w:r>
        <w:rPr>
          <w:rFonts w:ascii="Arial" w:hAnsi="Arial" w:cs="Arial"/>
          <w:b/>
          <w:sz w:val="20"/>
          <w:szCs w:val="20"/>
        </w:rPr>
        <w:t>0</w:t>
      </w:r>
      <w:r w:rsidRPr="00B0236B">
        <w:rPr>
          <w:rFonts w:ascii="Arial" w:hAnsi="Arial" w:cs="Arial"/>
          <w:b/>
          <w:sz w:val="20"/>
          <w:szCs w:val="20"/>
        </w:rPr>
        <w:t>,</w:t>
      </w:r>
      <w:r w:rsidRPr="00B0236B">
        <w:rPr>
          <w:rFonts w:ascii="Arial" w:eastAsiaTheme="minorHAnsi" w:hAnsi="Arial" w:cs="Arial"/>
          <w:b/>
          <w:sz w:val="20"/>
          <w:szCs w:val="20"/>
          <w:lang w:eastAsia="en-US"/>
        </w:rPr>
        <w:t>25 %</w:t>
      </w:r>
      <w:r w:rsidRPr="00B0236B">
        <w:rPr>
          <w:rFonts w:ascii="Arial" w:hAnsi="Arial" w:cs="Arial"/>
          <w:sz w:val="20"/>
          <w:szCs w:val="20"/>
        </w:rPr>
        <w:t xml:space="preserve"> z Ceny </w:t>
      </w:r>
      <w:r>
        <w:rPr>
          <w:rFonts w:ascii="Arial" w:hAnsi="Arial" w:cs="Arial"/>
          <w:sz w:val="20"/>
          <w:szCs w:val="20"/>
        </w:rPr>
        <w:t>druhého inkrementu</w:t>
      </w:r>
      <w:r w:rsidRPr="00B0236B">
        <w:rPr>
          <w:rFonts w:ascii="Arial" w:hAnsi="Arial" w:cs="Arial"/>
          <w:sz w:val="20"/>
          <w:szCs w:val="20"/>
        </w:rPr>
        <w:t xml:space="preserve">, za každý (aj začatý) deň omeškania, ak je Zhotoviteľ v omeškaní so splnením povinnosti odovzdať </w:t>
      </w:r>
      <w:r>
        <w:rPr>
          <w:rFonts w:ascii="Arial" w:hAnsi="Arial" w:cs="Arial"/>
          <w:sz w:val="20"/>
          <w:szCs w:val="20"/>
        </w:rPr>
        <w:t>Druhý inkrement</w:t>
      </w:r>
      <w:r w:rsidRPr="00B0236B">
        <w:rPr>
          <w:rFonts w:ascii="Arial" w:hAnsi="Arial" w:cs="Arial"/>
          <w:sz w:val="20"/>
          <w:szCs w:val="20"/>
        </w:rPr>
        <w:t xml:space="preserve"> v termíne špecifikovano</w:t>
      </w:r>
      <w:r w:rsidR="0087261A">
        <w:rPr>
          <w:rFonts w:ascii="Arial" w:hAnsi="Arial" w:cs="Arial"/>
          <w:sz w:val="20"/>
          <w:szCs w:val="20"/>
        </w:rPr>
        <w:t>m v časovom harmonograme podľa p</w:t>
      </w:r>
      <w:r w:rsidRPr="00B0236B">
        <w:rPr>
          <w:rFonts w:ascii="Arial" w:hAnsi="Arial" w:cs="Arial"/>
          <w:sz w:val="20"/>
          <w:szCs w:val="20"/>
        </w:rPr>
        <w:t xml:space="preserve">rílohy č. </w:t>
      </w:r>
      <w:r w:rsidR="006D79AC">
        <w:rPr>
          <w:rFonts w:ascii="Arial" w:hAnsi="Arial" w:cs="Arial"/>
          <w:sz w:val="20"/>
          <w:szCs w:val="20"/>
        </w:rPr>
        <w:t>2</w:t>
      </w:r>
      <w:r w:rsidRPr="00A57008">
        <w:rPr>
          <w:rFonts w:ascii="Arial" w:hAnsi="Arial" w:cs="Arial"/>
          <w:sz w:val="20"/>
          <w:szCs w:val="20"/>
        </w:rPr>
        <w:t xml:space="preserve"> </w:t>
      </w:r>
      <w:r w:rsidRPr="00B0236B">
        <w:rPr>
          <w:rFonts w:ascii="Arial" w:hAnsi="Arial" w:cs="Arial"/>
          <w:sz w:val="20"/>
          <w:szCs w:val="20"/>
        </w:rPr>
        <w:t xml:space="preserve"> tejto Zmluvy o dielo</w:t>
      </w:r>
      <w:r w:rsidR="0087261A">
        <w:rPr>
          <w:rFonts w:ascii="Arial" w:hAnsi="Arial" w:cs="Arial"/>
          <w:sz w:val="20"/>
          <w:szCs w:val="20"/>
        </w:rPr>
        <w:t>,</w:t>
      </w:r>
    </w:p>
    <w:p w14:paraId="5713C0EB" w14:textId="0404BDB8" w:rsidR="00A56632" w:rsidRPr="00B0236B" w:rsidRDefault="00A56632" w:rsidP="00B0236B">
      <w:pPr>
        <w:pStyle w:val="MLOdsek"/>
        <w:numPr>
          <w:ilvl w:val="2"/>
          <w:numId w:val="5"/>
        </w:numPr>
        <w:tabs>
          <w:tab w:val="clear" w:pos="1134"/>
        </w:tabs>
        <w:spacing w:before="120" w:line="290" w:lineRule="auto"/>
        <w:ind w:hanging="567"/>
        <w:rPr>
          <w:rFonts w:ascii="Arial" w:hAnsi="Arial" w:cs="Arial"/>
          <w:sz w:val="20"/>
          <w:szCs w:val="20"/>
        </w:rPr>
      </w:pPr>
      <w:r w:rsidRPr="00B0236B">
        <w:rPr>
          <w:rFonts w:ascii="Arial" w:hAnsi="Arial" w:cs="Arial"/>
          <w:b/>
          <w:sz w:val="20"/>
          <w:szCs w:val="20"/>
        </w:rPr>
        <w:t>0,</w:t>
      </w:r>
      <w:r w:rsidRPr="00B0236B">
        <w:rPr>
          <w:rFonts w:ascii="Arial" w:eastAsiaTheme="minorHAnsi" w:hAnsi="Arial" w:cs="Arial"/>
          <w:b/>
          <w:sz w:val="20"/>
          <w:szCs w:val="20"/>
          <w:lang w:eastAsia="en-US"/>
        </w:rPr>
        <w:t>25 %</w:t>
      </w:r>
      <w:r w:rsidRPr="00B0236B">
        <w:rPr>
          <w:rFonts w:ascii="Arial" w:hAnsi="Arial" w:cs="Arial"/>
          <w:sz w:val="20"/>
          <w:szCs w:val="20"/>
        </w:rPr>
        <w:t xml:space="preserve"> z Ceny Diela, za každý (aj začatý) deň omeškania, ak je Zhotoviteľ v omeškaní so splnením povinnosti poskytnúť súčinnosť podľa </w:t>
      </w:r>
      <w:r w:rsidR="00B863D3">
        <w:rPr>
          <w:rFonts w:ascii="Arial" w:hAnsi="Arial" w:cs="Arial"/>
          <w:sz w:val="20"/>
          <w:szCs w:val="20"/>
        </w:rPr>
        <w:t>čl.</w:t>
      </w:r>
      <w:r w:rsidRPr="00B0236B">
        <w:rPr>
          <w:rFonts w:ascii="Arial" w:hAnsi="Arial" w:cs="Arial"/>
          <w:sz w:val="20"/>
          <w:szCs w:val="20"/>
        </w:rPr>
        <w:t xml:space="preserve"> </w:t>
      </w:r>
      <w:r w:rsidR="00E54047">
        <w:rPr>
          <w:rFonts w:ascii="Arial" w:hAnsi="Arial" w:cs="Arial"/>
          <w:sz w:val="20"/>
          <w:szCs w:val="20"/>
        </w:rPr>
        <w:fldChar w:fldCharType="begin"/>
      </w:r>
      <w:r w:rsidR="00E54047">
        <w:rPr>
          <w:rFonts w:ascii="Arial" w:hAnsi="Arial" w:cs="Arial"/>
          <w:sz w:val="20"/>
          <w:szCs w:val="20"/>
        </w:rPr>
        <w:instrText xml:space="preserve"> REF _Ref95813094 \r \h </w:instrText>
      </w:r>
      <w:r w:rsidR="00E54047">
        <w:rPr>
          <w:rFonts w:ascii="Arial" w:hAnsi="Arial" w:cs="Arial"/>
          <w:sz w:val="20"/>
          <w:szCs w:val="20"/>
        </w:rPr>
      </w:r>
      <w:r w:rsidR="00E54047">
        <w:rPr>
          <w:rFonts w:ascii="Arial" w:hAnsi="Arial" w:cs="Arial"/>
          <w:sz w:val="20"/>
          <w:szCs w:val="20"/>
        </w:rPr>
        <w:fldChar w:fldCharType="separate"/>
      </w:r>
      <w:r w:rsidR="00E54047">
        <w:rPr>
          <w:rFonts w:ascii="Arial" w:hAnsi="Arial" w:cs="Arial"/>
          <w:sz w:val="20"/>
          <w:szCs w:val="20"/>
        </w:rPr>
        <w:t>14</w:t>
      </w:r>
      <w:r w:rsidR="00E54047">
        <w:rPr>
          <w:rFonts w:ascii="Arial" w:hAnsi="Arial" w:cs="Arial"/>
          <w:sz w:val="20"/>
          <w:szCs w:val="20"/>
        </w:rPr>
        <w:fldChar w:fldCharType="end"/>
      </w:r>
      <w:r w:rsidRPr="00B0236B">
        <w:rPr>
          <w:rFonts w:ascii="Arial" w:hAnsi="Arial" w:cs="Arial"/>
          <w:sz w:val="20"/>
          <w:szCs w:val="20"/>
        </w:rPr>
        <w:t xml:space="preserve"> tejto Zmluvy o</w:t>
      </w:r>
      <w:r w:rsidR="0087261A">
        <w:rPr>
          <w:rFonts w:ascii="Arial" w:hAnsi="Arial" w:cs="Arial"/>
          <w:sz w:val="20"/>
          <w:szCs w:val="20"/>
        </w:rPr>
        <w:t> </w:t>
      </w:r>
      <w:r w:rsidRPr="00B0236B">
        <w:rPr>
          <w:rFonts w:ascii="Arial" w:hAnsi="Arial" w:cs="Arial"/>
          <w:sz w:val="20"/>
          <w:szCs w:val="20"/>
        </w:rPr>
        <w:t>dielo</w:t>
      </w:r>
      <w:r w:rsidR="0087261A">
        <w:rPr>
          <w:rFonts w:ascii="Arial" w:hAnsi="Arial" w:cs="Arial"/>
          <w:sz w:val="20"/>
          <w:szCs w:val="20"/>
        </w:rPr>
        <w:t>,</w:t>
      </w:r>
      <w:r w:rsidRPr="00B0236B">
        <w:rPr>
          <w:rFonts w:ascii="Arial" w:hAnsi="Arial" w:cs="Arial"/>
          <w:sz w:val="20"/>
          <w:szCs w:val="20"/>
        </w:rPr>
        <w:t xml:space="preserve"> </w:t>
      </w:r>
    </w:p>
    <w:p w14:paraId="717920AE" w14:textId="4BA74026" w:rsidR="00440A1F" w:rsidRPr="00B0236B" w:rsidRDefault="00440A1F" w:rsidP="00B0236B">
      <w:pPr>
        <w:pStyle w:val="MLOdsek"/>
        <w:numPr>
          <w:ilvl w:val="2"/>
          <w:numId w:val="5"/>
        </w:numPr>
        <w:tabs>
          <w:tab w:val="clear" w:pos="1134"/>
        </w:tabs>
        <w:spacing w:before="120" w:line="290" w:lineRule="auto"/>
        <w:ind w:hanging="567"/>
        <w:rPr>
          <w:rFonts w:ascii="Arial" w:hAnsi="Arial" w:cs="Arial"/>
          <w:sz w:val="20"/>
          <w:szCs w:val="20"/>
        </w:rPr>
      </w:pPr>
      <w:r w:rsidRPr="00B0236B">
        <w:rPr>
          <w:rFonts w:ascii="Arial" w:hAnsi="Arial" w:cs="Arial"/>
          <w:b/>
          <w:bCs/>
          <w:sz w:val="20"/>
          <w:szCs w:val="20"/>
        </w:rPr>
        <w:t>0,</w:t>
      </w:r>
      <w:r w:rsidRPr="00B0236B">
        <w:rPr>
          <w:rFonts w:ascii="Arial" w:eastAsiaTheme="minorEastAsia" w:hAnsi="Arial" w:cs="Arial"/>
          <w:b/>
          <w:bCs/>
          <w:sz w:val="20"/>
          <w:szCs w:val="20"/>
          <w:lang w:eastAsia="en-US"/>
        </w:rPr>
        <w:t>10 %</w:t>
      </w:r>
      <w:r w:rsidRPr="00B0236B">
        <w:rPr>
          <w:rFonts w:ascii="Arial" w:hAnsi="Arial" w:cs="Arial"/>
          <w:sz w:val="20"/>
          <w:szCs w:val="20"/>
        </w:rPr>
        <w:t xml:space="preserve"> z Ceny Diela, za každý (aj začatý) deň omeškania, ak je Zhotoviteľ v omeškaní so splnením povinnosti odovzdať časť Diela v termíne špecifikovanom v časovom </w:t>
      </w:r>
      <w:r w:rsidR="0087261A">
        <w:rPr>
          <w:rFonts w:ascii="Arial" w:hAnsi="Arial" w:cs="Arial"/>
          <w:sz w:val="20"/>
          <w:szCs w:val="20"/>
        </w:rPr>
        <w:t>harmonograme podľa p</w:t>
      </w:r>
      <w:r w:rsidR="00334CD9" w:rsidRPr="00B0236B">
        <w:rPr>
          <w:rFonts w:ascii="Arial" w:hAnsi="Arial" w:cs="Arial"/>
          <w:sz w:val="20"/>
          <w:szCs w:val="20"/>
        </w:rPr>
        <w:t xml:space="preserve">rílohy č. </w:t>
      </w:r>
      <w:r w:rsidR="006D79AC">
        <w:rPr>
          <w:rFonts w:ascii="Arial" w:hAnsi="Arial" w:cs="Arial"/>
          <w:sz w:val="20"/>
          <w:szCs w:val="20"/>
        </w:rPr>
        <w:t>2</w:t>
      </w:r>
      <w:r w:rsidR="00E54047" w:rsidRPr="00A57008">
        <w:rPr>
          <w:rFonts w:ascii="Arial" w:hAnsi="Arial" w:cs="Arial"/>
          <w:sz w:val="20"/>
          <w:szCs w:val="20"/>
        </w:rPr>
        <w:t xml:space="preserve"> </w:t>
      </w:r>
      <w:r w:rsidR="00334CD9" w:rsidRPr="00B0236B">
        <w:rPr>
          <w:rFonts w:ascii="Arial" w:hAnsi="Arial" w:cs="Arial"/>
          <w:sz w:val="20"/>
          <w:szCs w:val="20"/>
        </w:rPr>
        <w:t xml:space="preserve"> tejto Zmluvy o dielo</w:t>
      </w:r>
      <w:r w:rsidR="0087261A">
        <w:rPr>
          <w:rFonts w:ascii="Arial" w:hAnsi="Arial" w:cs="Arial"/>
          <w:sz w:val="20"/>
          <w:szCs w:val="20"/>
        </w:rPr>
        <w:t>,</w:t>
      </w:r>
    </w:p>
    <w:p w14:paraId="4EE79D89" w14:textId="75BC3444" w:rsidR="00440A1F" w:rsidRPr="00B0236B" w:rsidRDefault="00440A1F" w:rsidP="00B0236B">
      <w:pPr>
        <w:pStyle w:val="MLOdsek"/>
        <w:numPr>
          <w:ilvl w:val="2"/>
          <w:numId w:val="5"/>
        </w:numPr>
        <w:tabs>
          <w:tab w:val="clear" w:pos="1134"/>
        </w:tabs>
        <w:spacing w:before="120" w:line="290" w:lineRule="auto"/>
        <w:ind w:hanging="567"/>
        <w:rPr>
          <w:rFonts w:ascii="Arial" w:hAnsi="Arial" w:cs="Arial"/>
          <w:sz w:val="20"/>
          <w:szCs w:val="20"/>
        </w:rPr>
      </w:pPr>
      <w:r w:rsidRPr="00B0236B">
        <w:rPr>
          <w:rFonts w:ascii="Arial" w:hAnsi="Arial" w:cs="Arial"/>
          <w:b/>
          <w:bCs/>
          <w:sz w:val="20"/>
          <w:szCs w:val="20"/>
        </w:rPr>
        <w:t>0,</w:t>
      </w:r>
      <w:r w:rsidRPr="00B0236B">
        <w:rPr>
          <w:rFonts w:ascii="Arial" w:eastAsiaTheme="minorEastAsia" w:hAnsi="Arial" w:cs="Arial"/>
          <w:b/>
          <w:bCs/>
          <w:sz w:val="20"/>
          <w:szCs w:val="20"/>
          <w:lang w:eastAsia="en-US"/>
        </w:rPr>
        <w:t>10 %</w:t>
      </w:r>
      <w:r w:rsidRPr="00B0236B">
        <w:rPr>
          <w:rFonts w:ascii="Arial" w:hAnsi="Arial" w:cs="Arial"/>
          <w:sz w:val="20"/>
          <w:szCs w:val="20"/>
        </w:rPr>
        <w:t xml:space="preserve"> z Ceny Diela, za každý (aj začatý) deň omeškania, ak je Zhotoviteľ v omeškaní so splnením povinnosti odstrániť záručnú vadu Diela úrovne (A)</w:t>
      </w:r>
      <w:r w:rsidR="0087261A">
        <w:rPr>
          <w:rFonts w:ascii="Arial" w:hAnsi="Arial" w:cs="Arial"/>
          <w:sz w:val="20"/>
          <w:szCs w:val="20"/>
        </w:rPr>
        <w:t>,</w:t>
      </w:r>
    </w:p>
    <w:p w14:paraId="26936105" w14:textId="309D7103" w:rsidR="00440A1F" w:rsidRPr="00B0236B" w:rsidRDefault="00440A1F" w:rsidP="00B0236B">
      <w:pPr>
        <w:pStyle w:val="MLOdsek"/>
        <w:numPr>
          <w:ilvl w:val="2"/>
          <w:numId w:val="5"/>
        </w:numPr>
        <w:tabs>
          <w:tab w:val="clear" w:pos="1134"/>
        </w:tabs>
        <w:spacing w:before="120" w:line="290" w:lineRule="auto"/>
        <w:ind w:hanging="567"/>
        <w:rPr>
          <w:rFonts w:ascii="Arial" w:hAnsi="Arial" w:cs="Arial"/>
          <w:sz w:val="20"/>
          <w:szCs w:val="20"/>
        </w:rPr>
      </w:pPr>
      <w:r w:rsidRPr="00B0236B">
        <w:rPr>
          <w:rFonts w:ascii="Arial" w:hAnsi="Arial" w:cs="Arial"/>
          <w:b/>
          <w:bCs/>
          <w:sz w:val="20"/>
          <w:szCs w:val="20"/>
        </w:rPr>
        <w:t>0,05</w:t>
      </w:r>
      <w:r w:rsidRPr="00B0236B">
        <w:rPr>
          <w:rFonts w:ascii="Arial" w:eastAsiaTheme="minorEastAsia" w:hAnsi="Arial" w:cs="Arial"/>
          <w:b/>
          <w:bCs/>
          <w:sz w:val="20"/>
          <w:szCs w:val="20"/>
          <w:lang w:eastAsia="en-US"/>
        </w:rPr>
        <w:t xml:space="preserve"> %</w:t>
      </w:r>
      <w:r w:rsidRPr="00B0236B">
        <w:rPr>
          <w:rFonts w:ascii="Arial" w:hAnsi="Arial" w:cs="Arial"/>
          <w:sz w:val="20"/>
          <w:szCs w:val="20"/>
        </w:rPr>
        <w:t xml:space="preserve"> z Ceny Diela, za každý (aj začatý) deň omeškania, ak je Zhotoviteľ v omeškaní so splnením povinnosti odstrániť záručnú vadu Diela úrovne (B) alebo (C)</w:t>
      </w:r>
      <w:r w:rsidR="0087261A">
        <w:rPr>
          <w:rFonts w:ascii="Arial" w:hAnsi="Arial" w:cs="Arial"/>
          <w:sz w:val="20"/>
          <w:szCs w:val="20"/>
        </w:rPr>
        <w:t>,</w:t>
      </w:r>
    </w:p>
    <w:p w14:paraId="7EFDC4E5" w14:textId="5CDFD0AF" w:rsidR="00440A1F" w:rsidRPr="00B0236B" w:rsidRDefault="00440A1F" w:rsidP="00B0236B">
      <w:pPr>
        <w:pStyle w:val="MLOdsek"/>
        <w:numPr>
          <w:ilvl w:val="2"/>
          <w:numId w:val="5"/>
        </w:numPr>
        <w:tabs>
          <w:tab w:val="clear" w:pos="1134"/>
        </w:tabs>
        <w:spacing w:before="120" w:line="290" w:lineRule="auto"/>
        <w:ind w:hanging="567"/>
        <w:rPr>
          <w:rFonts w:ascii="Arial" w:hAnsi="Arial" w:cs="Arial"/>
          <w:sz w:val="20"/>
          <w:szCs w:val="20"/>
        </w:rPr>
      </w:pPr>
      <w:r w:rsidRPr="00B0236B">
        <w:rPr>
          <w:rFonts w:ascii="Arial" w:hAnsi="Arial" w:cs="Arial"/>
          <w:b/>
          <w:bCs/>
          <w:sz w:val="20"/>
          <w:szCs w:val="20"/>
        </w:rPr>
        <w:t>500,- EUR</w:t>
      </w:r>
      <w:r w:rsidRPr="00B0236B">
        <w:rPr>
          <w:rFonts w:ascii="Arial" w:hAnsi="Arial" w:cs="Arial"/>
          <w:sz w:val="20"/>
          <w:szCs w:val="20"/>
        </w:rPr>
        <w:t xml:space="preserve"> (slovom</w:t>
      </w:r>
      <w:r w:rsidRPr="00B0236B">
        <w:rPr>
          <w:rFonts w:ascii="Arial" w:hAnsi="Arial" w:cs="Arial"/>
          <w:i/>
          <w:iCs/>
          <w:sz w:val="20"/>
          <w:szCs w:val="20"/>
        </w:rPr>
        <w:t>: päťsto eur</w:t>
      </w:r>
      <w:r w:rsidRPr="00B0236B">
        <w:rPr>
          <w:rFonts w:ascii="Arial" w:hAnsi="Arial" w:cs="Arial"/>
          <w:sz w:val="20"/>
          <w:szCs w:val="20"/>
        </w:rPr>
        <w:t>) za každý deň existencie dôvodu vzniku práva na odstúpenie od tejto Zmluvy o dielo, ak vzniklo právo na odstúpenie od zmluvy podľa § 15 ods. 1 Zákona o registri partnerov verejného sektora alebo § 19 ods. 3 Zákona o</w:t>
      </w:r>
      <w:r w:rsidR="0087261A">
        <w:rPr>
          <w:rFonts w:ascii="Arial" w:hAnsi="Arial" w:cs="Arial"/>
          <w:sz w:val="20"/>
          <w:szCs w:val="20"/>
        </w:rPr>
        <w:t> </w:t>
      </w:r>
      <w:r w:rsidRPr="00B0236B">
        <w:rPr>
          <w:rFonts w:ascii="Arial" w:hAnsi="Arial" w:cs="Arial"/>
          <w:sz w:val="20"/>
          <w:szCs w:val="20"/>
        </w:rPr>
        <w:t>VO</w:t>
      </w:r>
      <w:r w:rsidR="0087261A">
        <w:rPr>
          <w:rFonts w:ascii="Arial" w:hAnsi="Arial" w:cs="Arial"/>
          <w:sz w:val="20"/>
          <w:szCs w:val="20"/>
        </w:rPr>
        <w:t>,</w:t>
      </w:r>
    </w:p>
    <w:p w14:paraId="4AC416C4" w14:textId="36D9290C" w:rsidR="00440A1F" w:rsidRDefault="00440A1F" w:rsidP="00B0236B">
      <w:pPr>
        <w:pStyle w:val="MLOdsek"/>
        <w:numPr>
          <w:ilvl w:val="2"/>
          <w:numId w:val="5"/>
        </w:numPr>
        <w:tabs>
          <w:tab w:val="clear" w:pos="1134"/>
        </w:tabs>
        <w:spacing w:before="120" w:line="290" w:lineRule="auto"/>
        <w:ind w:hanging="567"/>
        <w:rPr>
          <w:rFonts w:ascii="Arial" w:hAnsi="Arial" w:cs="Arial"/>
          <w:sz w:val="20"/>
          <w:szCs w:val="20"/>
        </w:rPr>
      </w:pPr>
      <w:r w:rsidRPr="00B0236B">
        <w:rPr>
          <w:rFonts w:ascii="Arial" w:eastAsiaTheme="minorEastAsia" w:hAnsi="Arial" w:cs="Arial"/>
          <w:b/>
          <w:bCs/>
          <w:sz w:val="20"/>
          <w:szCs w:val="20"/>
          <w:lang w:eastAsia="en-US"/>
        </w:rPr>
        <w:t>10.000,-</w:t>
      </w:r>
      <w:r w:rsidRPr="00B0236B">
        <w:rPr>
          <w:rFonts w:ascii="Arial" w:hAnsi="Arial" w:cs="Arial"/>
          <w:b/>
          <w:bCs/>
          <w:sz w:val="20"/>
          <w:szCs w:val="20"/>
        </w:rPr>
        <w:t xml:space="preserve"> EUR</w:t>
      </w:r>
      <w:r w:rsidRPr="00B0236B">
        <w:rPr>
          <w:rFonts w:ascii="Arial" w:hAnsi="Arial" w:cs="Arial"/>
          <w:sz w:val="20"/>
          <w:szCs w:val="20"/>
        </w:rPr>
        <w:t xml:space="preserve">  (slovom</w:t>
      </w:r>
      <w:r w:rsidRPr="00B0236B">
        <w:rPr>
          <w:rFonts w:ascii="Arial" w:hAnsi="Arial" w:cs="Arial"/>
          <w:i/>
          <w:iCs/>
          <w:sz w:val="20"/>
          <w:szCs w:val="20"/>
        </w:rPr>
        <w:t xml:space="preserve">: </w:t>
      </w:r>
      <w:r w:rsidR="00362977">
        <w:rPr>
          <w:rFonts w:ascii="Arial" w:hAnsi="Arial" w:cs="Arial"/>
          <w:i/>
          <w:iCs/>
          <w:sz w:val="20"/>
          <w:szCs w:val="20"/>
        </w:rPr>
        <w:t>desaťtisíc eur</w:t>
      </w:r>
      <w:r w:rsidRPr="00B0236B">
        <w:rPr>
          <w:rFonts w:ascii="Arial" w:hAnsi="Arial" w:cs="Arial"/>
          <w:sz w:val="20"/>
          <w:szCs w:val="20"/>
        </w:rPr>
        <w:t xml:space="preserve">), za každý (aj začatý) deň omeškania, ak je Zhotoviteľ v omeškaní so splnením povinnosti odovzdať vývojové prostredie Informačného systému podľa bodu </w:t>
      </w:r>
      <w:r w:rsidR="00E54047">
        <w:rPr>
          <w:rFonts w:ascii="Arial" w:hAnsi="Arial" w:cs="Arial"/>
          <w:sz w:val="20"/>
          <w:szCs w:val="20"/>
        </w:rPr>
        <w:fldChar w:fldCharType="begin"/>
      </w:r>
      <w:r w:rsidR="00E54047">
        <w:rPr>
          <w:rFonts w:ascii="Arial" w:hAnsi="Arial" w:cs="Arial"/>
          <w:sz w:val="20"/>
          <w:szCs w:val="20"/>
        </w:rPr>
        <w:instrText xml:space="preserve"> REF _Ref95813144 \r \h </w:instrText>
      </w:r>
      <w:r w:rsidR="00E54047">
        <w:rPr>
          <w:rFonts w:ascii="Arial" w:hAnsi="Arial" w:cs="Arial"/>
          <w:sz w:val="20"/>
          <w:szCs w:val="20"/>
        </w:rPr>
      </w:r>
      <w:r w:rsidR="00E54047">
        <w:rPr>
          <w:rFonts w:ascii="Arial" w:hAnsi="Arial" w:cs="Arial"/>
          <w:sz w:val="20"/>
          <w:szCs w:val="20"/>
        </w:rPr>
        <w:fldChar w:fldCharType="separate"/>
      </w:r>
      <w:r w:rsidR="00E54047">
        <w:rPr>
          <w:rFonts w:ascii="Arial" w:hAnsi="Arial" w:cs="Arial"/>
          <w:sz w:val="20"/>
          <w:szCs w:val="20"/>
        </w:rPr>
        <w:t>10.1</w:t>
      </w:r>
      <w:r w:rsidR="00E54047">
        <w:rPr>
          <w:rFonts w:ascii="Arial" w:hAnsi="Arial" w:cs="Arial"/>
          <w:sz w:val="20"/>
          <w:szCs w:val="20"/>
        </w:rPr>
        <w:fldChar w:fldCharType="end"/>
      </w:r>
      <w:r w:rsidR="00C11F38">
        <w:rPr>
          <w:rFonts w:ascii="Arial" w:hAnsi="Arial" w:cs="Arial"/>
          <w:sz w:val="20"/>
          <w:szCs w:val="20"/>
        </w:rPr>
        <w:t xml:space="preserve"> </w:t>
      </w:r>
      <w:r w:rsidR="00334CD9" w:rsidRPr="00B0236B">
        <w:rPr>
          <w:rFonts w:ascii="Arial" w:hAnsi="Arial" w:cs="Arial"/>
          <w:sz w:val="20"/>
          <w:szCs w:val="20"/>
        </w:rPr>
        <w:t>tejto Zmluvy o</w:t>
      </w:r>
      <w:r w:rsidR="0087261A">
        <w:rPr>
          <w:rFonts w:ascii="Arial" w:hAnsi="Arial" w:cs="Arial"/>
          <w:sz w:val="20"/>
          <w:szCs w:val="20"/>
        </w:rPr>
        <w:t> </w:t>
      </w:r>
      <w:r w:rsidR="00334CD9" w:rsidRPr="00B0236B">
        <w:rPr>
          <w:rFonts w:ascii="Arial" w:hAnsi="Arial" w:cs="Arial"/>
          <w:sz w:val="20"/>
          <w:szCs w:val="20"/>
        </w:rPr>
        <w:t>dielo</w:t>
      </w:r>
      <w:r w:rsidR="0087261A">
        <w:rPr>
          <w:rFonts w:ascii="Arial" w:hAnsi="Arial" w:cs="Arial"/>
          <w:sz w:val="20"/>
          <w:szCs w:val="20"/>
        </w:rPr>
        <w:t>,</w:t>
      </w:r>
    </w:p>
    <w:p w14:paraId="6736F445" w14:textId="6D40745A" w:rsidR="00362977" w:rsidRDefault="00362977" w:rsidP="00B0236B">
      <w:pPr>
        <w:pStyle w:val="MLOdsek"/>
        <w:numPr>
          <w:ilvl w:val="2"/>
          <w:numId w:val="5"/>
        </w:numPr>
        <w:tabs>
          <w:tab w:val="clear" w:pos="1134"/>
        </w:tabs>
        <w:spacing w:before="120" w:line="290" w:lineRule="auto"/>
        <w:ind w:hanging="567"/>
        <w:rPr>
          <w:rFonts w:ascii="Arial" w:hAnsi="Arial" w:cs="Arial"/>
          <w:sz w:val="20"/>
          <w:szCs w:val="20"/>
        </w:rPr>
      </w:pPr>
      <w:r>
        <w:rPr>
          <w:rFonts w:ascii="Arial" w:eastAsiaTheme="minorEastAsia" w:hAnsi="Arial" w:cs="Arial"/>
          <w:b/>
          <w:bCs/>
          <w:sz w:val="20"/>
          <w:szCs w:val="20"/>
          <w:lang w:eastAsia="en-US"/>
        </w:rPr>
        <w:t xml:space="preserve">10.000,- EUR </w:t>
      </w:r>
      <w:r w:rsidRPr="00B0236B">
        <w:rPr>
          <w:rFonts w:ascii="Arial" w:hAnsi="Arial" w:cs="Arial"/>
          <w:sz w:val="20"/>
          <w:szCs w:val="20"/>
        </w:rPr>
        <w:t>(slovom</w:t>
      </w:r>
      <w:r w:rsidRPr="00B0236B">
        <w:rPr>
          <w:rFonts w:ascii="Arial" w:hAnsi="Arial" w:cs="Arial"/>
          <w:i/>
          <w:iCs/>
          <w:sz w:val="20"/>
          <w:szCs w:val="20"/>
        </w:rPr>
        <w:t xml:space="preserve">: </w:t>
      </w:r>
      <w:r>
        <w:rPr>
          <w:rFonts w:ascii="Arial" w:hAnsi="Arial" w:cs="Arial"/>
          <w:i/>
          <w:iCs/>
          <w:sz w:val="20"/>
          <w:szCs w:val="20"/>
        </w:rPr>
        <w:t>desaťtisíc eur</w:t>
      </w:r>
      <w:r w:rsidRPr="00B0236B">
        <w:rPr>
          <w:rFonts w:ascii="Arial" w:hAnsi="Arial" w:cs="Arial"/>
          <w:sz w:val="20"/>
          <w:szCs w:val="20"/>
        </w:rPr>
        <w:t>)</w:t>
      </w:r>
      <w:r>
        <w:rPr>
          <w:rFonts w:ascii="Arial" w:hAnsi="Arial" w:cs="Arial"/>
          <w:sz w:val="20"/>
          <w:szCs w:val="20"/>
        </w:rPr>
        <w:t xml:space="preserve"> za každý aj začatý deň omeškania, ak je zhotoviteľ v omeškaní so splnením povinnosti v zmysle čl. </w:t>
      </w:r>
      <w:r w:rsidR="00E54047">
        <w:rPr>
          <w:rFonts w:ascii="Arial" w:hAnsi="Arial" w:cs="Arial"/>
          <w:sz w:val="20"/>
          <w:szCs w:val="20"/>
        </w:rPr>
        <w:fldChar w:fldCharType="begin"/>
      </w:r>
      <w:r w:rsidR="00E54047">
        <w:rPr>
          <w:rFonts w:ascii="Arial" w:hAnsi="Arial" w:cs="Arial"/>
          <w:sz w:val="20"/>
          <w:szCs w:val="20"/>
        </w:rPr>
        <w:instrText xml:space="preserve"> REF _Ref31967001 \r \h </w:instrText>
      </w:r>
      <w:r w:rsidR="00E54047">
        <w:rPr>
          <w:rFonts w:ascii="Arial" w:hAnsi="Arial" w:cs="Arial"/>
          <w:sz w:val="20"/>
          <w:szCs w:val="20"/>
        </w:rPr>
      </w:r>
      <w:r w:rsidR="00E54047">
        <w:rPr>
          <w:rFonts w:ascii="Arial" w:hAnsi="Arial" w:cs="Arial"/>
          <w:sz w:val="20"/>
          <w:szCs w:val="20"/>
        </w:rPr>
        <w:fldChar w:fldCharType="separate"/>
      </w:r>
      <w:r w:rsidR="00E54047">
        <w:rPr>
          <w:rFonts w:ascii="Arial" w:hAnsi="Arial" w:cs="Arial"/>
          <w:sz w:val="20"/>
          <w:szCs w:val="20"/>
        </w:rPr>
        <w:t>10.2</w:t>
      </w:r>
      <w:r w:rsidR="00E54047">
        <w:rPr>
          <w:rFonts w:ascii="Arial" w:hAnsi="Arial" w:cs="Arial"/>
          <w:sz w:val="20"/>
          <w:szCs w:val="20"/>
        </w:rPr>
        <w:fldChar w:fldCharType="end"/>
      </w:r>
      <w:r w:rsidR="0087261A">
        <w:rPr>
          <w:rFonts w:ascii="Arial" w:hAnsi="Arial" w:cs="Arial"/>
          <w:sz w:val="20"/>
          <w:szCs w:val="20"/>
        </w:rPr>
        <w:t xml:space="preserve"> tejto Zmluvy o dielo,</w:t>
      </w:r>
    </w:p>
    <w:p w14:paraId="39DC97D8" w14:textId="1E95EF44" w:rsidR="00F948AE" w:rsidRPr="001A6418" w:rsidRDefault="00F948AE" w:rsidP="00F948AE">
      <w:pPr>
        <w:pStyle w:val="MLOdsek"/>
        <w:numPr>
          <w:ilvl w:val="2"/>
          <w:numId w:val="5"/>
        </w:numPr>
        <w:tabs>
          <w:tab w:val="clear" w:pos="1134"/>
        </w:tabs>
        <w:spacing w:before="120" w:line="290" w:lineRule="auto"/>
        <w:ind w:hanging="567"/>
        <w:rPr>
          <w:rFonts w:ascii="Arial" w:hAnsi="Arial" w:cs="Arial"/>
          <w:sz w:val="20"/>
          <w:szCs w:val="20"/>
        </w:rPr>
      </w:pPr>
      <w:r w:rsidRPr="00CE08AA">
        <w:rPr>
          <w:rFonts w:ascii="Arial" w:eastAsiaTheme="minorHAnsi" w:hAnsi="Arial" w:cs="Arial"/>
          <w:b/>
          <w:sz w:val="20"/>
          <w:szCs w:val="20"/>
          <w:lang w:eastAsia="en-US"/>
        </w:rPr>
        <w:t>10 %</w:t>
      </w:r>
      <w:r w:rsidRPr="00CE08AA">
        <w:rPr>
          <w:rFonts w:ascii="Arial" w:hAnsi="Arial" w:cs="Arial"/>
          <w:sz w:val="20"/>
          <w:szCs w:val="20"/>
        </w:rPr>
        <w:t xml:space="preserve"> z Ceny Diela, ak Zhotoviteľ poruší povinnosť Zhotoviteľa podľa bodu </w:t>
      </w:r>
      <w:r w:rsidR="00E54047">
        <w:rPr>
          <w:rFonts w:ascii="Arial" w:hAnsi="Arial" w:cs="Arial"/>
          <w:sz w:val="20"/>
          <w:szCs w:val="20"/>
        </w:rPr>
        <w:fldChar w:fldCharType="begin"/>
      </w:r>
      <w:r w:rsidR="00E54047">
        <w:rPr>
          <w:rFonts w:ascii="Arial" w:hAnsi="Arial" w:cs="Arial"/>
          <w:sz w:val="20"/>
          <w:szCs w:val="20"/>
        </w:rPr>
        <w:instrText xml:space="preserve"> REF _Ref95807086 \r \h </w:instrText>
      </w:r>
      <w:r w:rsidR="00E54047">
        <w:rPr>
          <w:rFonts w:ascii="Arial" w:hAnsi="Arial" w:cs="Arial"/>
          <w:sz w:val="20"/>
          <w:szCs w:val="20"/>
        </w:rPr>
      </w:r>
      <w:r w:rsidR="00E54047">
        <w:rPr>
          <w:rFonts w:ascii="Arial" w:hAnsi="Arial" w:cs="Arial"/>
          <w:sz w:val="20"/>
          <w:szCs w:val="20"/>
        </w:rPr>
        <w:fldChar w:fldCharType="separate"/>
      </w:r>
      <w:r w:rsidR="00E54047">
        <w:rPr>
          <w:rFonts w:ascii="Arial" w:hAnsi="Arial" w:cs="Arial"/>
          <w:sz w:val="20"/>
          <w:szCs w:val="20"/>
        </w:rPr>
        <w:t>3.3</w:t>
      </w:r>
      <w:r w:rsidR="00E54047">
        <w:rPr>
          <w:rFonts w:ascii="Arial" w:hAnsi="Arial" w:cs="Arial"/>
          <w:sz w:val="20"/>
          <w:szCs w:val="20"/>
        </w:rPr>
        <w:fldChar w:fldCharType="end"/>
      </w:r>
      <w:r w:rsidR="008A229D">
        <w:rPr>
          <w:rFonts w:ascii="Arial" w:hAnsi="Arial" w:cs="Arial"/>
          <w:sz w:val="20"/>
          <w:szCs w:val="20"/>
        </w:rPr>
        <w:t xml:space="preserve"> písm. a) tejto Zmluvy o dielo,</w:t>
      </w:r>
    </w:p>
    <w:p w14:paraId="5EBA1C4C" w14:textId="28F02846" w:rsidR="00F948AE" w:rsidRPr="001A6418" w:rsidRDefault="00F948AE" w:rsidP="00F948AE">
      <w:pPr>
        <w:pStyle w:val="MLOdsek"/>
        <w:numPr>
          <w:ilvl w:val="2"/>
          <w:numId w:val="5"/>
        </w:numPr>
        <w:tabs>
          <w:tab w:val="clear" w:pos="1134"/>
        </w:tabs>
        <w:spacing w:before="120" w:line="290" w:lineRule="auto"/>
        <w:ind w:hanging="567"/>
        <w:rPr>
          <w:rFonts w:ascii="Arial" w:hAnsi="Arial" w:cs="Arial"/>
          <w:sz w:val="20"/>
          <w:szCs w:val="20"/>
        </w:rPr>
      </w:pPr>
      <w:r w:rsidRPr="00CE08AA">
        <w:rPr>
          <w:rFonts w:ascii="Arial" w:eastAsiaTheme="minorHAnsi" w:hAnsi="Arial" w:cs="Arial"/>
          <w:b/>
          <w:sz w:val="20"/>
          <w:szCs w:val="20"/>
          <w:lang w:eastAsia="en-US"/>
        </w:rPr>
        <w:t>5 %</w:t>
      </w:r>
      <w:r w:rsidRPr="00CE08AA">
        <w:rPr>
          <w:rFonts w:ascii="Arial" w:hAnsi="Arial" w:cs="Arial"/>
          <w:sz w:val="20"/>
          <w:szCs w:val="20"/>
        </w:rPr>
        <w:t xml:space="preserve"> z Ceny Diela, ak Zhotoviteľ predloží vyhlásenie o splnení požiadaviek k Ak</w:t>
      </w:r>
      <w:r w:rsidR="008A229D">
        <w:rPr>
          <w:rFonts w:ascii="Arial" w:hAnsi="Arial" w:cs="Arial"/>
          <w:sz w:val="20"/>
          <w:szCs w:val="20"/>
        </w:rPr>
        <w:t xml:space="preserve">ceptačnému protokolu podľa bodu </w:t>
      </w:r>
      <w:r w:rsidR="008A229D">
        <w:rPr>
          <w:rFonts w:ascii="Arial" w:hAnsi="Arial" w:cs="Arial"/>
          <w:sz w:val="20"/>
          <w:szCs w:val="20"/>
        </w:rPr>
        <w:fldChar w:fldCharType="begin"/>
      </w:r>
      <w:r w:rsidR="008A229D">
        <w:rPr>
          <w:rFonts w:ascii="Arial" w:hAnsi="Arial" w:cs="Arial"/>
          <w:sz w:val="20"/>
          <w:szCs w:val="20"/>
        </w:rPr>
        <w:instrText xml:space="preserve"> REF _Ref96327822 \r \h </w:instrText>
      </w:r>
      <w:r w:rsidR="008A229D">
        <w:rPr>
          <w:rFonts w:ascii="Arial" w:hAnsi="Arial" w:cs="Arial"/>
          <w:sz w:val="20"/>
          <w:szCs w:val="20"/>
        </w:rPr>
      </w:r>
      <w:r w:rsidR="008A229D">
        <w:rPr>
          <w:rFonts w:ascii="Arial" w:hAnsi="Arial" w:cs="Arial"/>
          <w:sz w:val="20"/>
          <w:szCs w:val="20"/>
        </w:rPr>
        <w:fldChar w:fldCharType="separate"/>
      </w:r>
      <w:r w:rsidR="008A229D">
        <w:rPr>
          <w:rFonts w:ascii="Arial" w:hAnsi="Arial" w:cs="Arial"/>
          <w:sz w:val="20"/>
          <w:szCs w:val="20"/>
        </w:rPr>
        <w:t>6.5 d)</w:t>
      </w:r>
      <w:r w:rsidR="008A229D">
        <w:rPr>
          <w:rFonts w:ascii="Arial" w:hAnsi="Arial" w:cs="Arial"/>
          <w:sz w:val="20"/>
          <w:szCs w:val="20"/>
        </w:rPr>
        <w:fldChar w:fldCharType="end"/>
      </w:r>
      <w:r w:rsidRPr="00CE08AA">
        <w:rPr>
          <w:rFonts w:ascii="Arial" w:hAnsi="Arial" w:cs="Arial"/>
          <w:sz w:val="20"/>
          <w:szCs w:val="20"/>
        </w:rPr>
        <w:t xml:space="preserve"> tejto Zmluvy o dielo</w:t>
      </w:r>
      <w:r w:rsidR="008A229D">
        <w:rPr>
          <w:rFonts w:ascii="Arial" w:hAnsi="Arial" w:cs="Arial"/>
          <w:sz w:val="20"/>
          <w:szCs w:val="20"/>
        </w:rPr>
        <w:t>, ktoré sa ukáže ako nepravdivé,</w:t>
      </w:r>
    </w:p>
    <w:p w14:paraId="24DC7FDB" w14:textId="5AD4948E" w:rsidR="00F948AE" w:rsidRPr="001A6418" w:rsidRDefault="00F948AE" w:rsidP="00F948AE">
      <w:pPr>
        <w:pStyle w:val="MLOdsek"/>
        <w:numPr>
          <w:ilvl w:val="2"/>
          <w:numId w:val="5"/>
        </w:numPr>
        <w:tabs>
          <w:tab w:val="clear" w:pos="1134"/>
        </w:tabs>
        <w:spacing w:before="120" w:line="290" w:lineRule="auto"/>
        <w:ind w:hanging="567"/>
        <w:rPr>
          <w:rFonts w:ascii="Arial" w:hAnsi="Arial" w:cs="Arial"/>
          <w:sz w:val="20"/>
          <w:szCs w:val="20"/>
        </w:rPr>
      </w:pPr>
      <w:r w:rsidRPr="00CE08AA">
        <w:rPr>
          <w:rFonts w:ascii="Arial" w:hAnsi="Arial" w:cs="Arial"/>
          <w:b/>
          <w:sz w:val="20"/>
          <w:szCs w:val="20"/>
        </w:rPr>
        <w:t>1</w:t>
      </w:r>
      <w:r w:rsidRPr="00CE08AA">
        <w:rPr>
          <w:rFonts w:ascii="Arial" w:eastAsiaTheme="minorHAnsi" w:hAnsi="Arial" w:cs="Arial"/>
          <w:b/>
          <w:sz w:val="20"/>
          <w:szCs w:val="20"/>
          <w:lang w:eastAsia="en-US"/>
        </w:rPr>
        <w:t xml:space="preserve"> %</w:t>
      </w:r>
      <w:r w:rsidRPr="00CE08AA">
        <w:rPr>
          <w:rFonts w:ascii="Arial" w:hAnsi="Arial" w:cs="Arial"/>
          <w:sz w:val="20"/>
          <w:szCs w:val="20"/>
        </w:rPr>
        <w:t xml:space="preserve"> z Ceny Diela, ak Zhotoviteľ neposkytne ktorúkoľvek z licencií podľa čl. </w:t>
      </w:r>
      <w:r w:rsidR="00E54047">
        <w:rPr>
          <w:rFonts w:ascii="Arial" w:hAnsi="Arial" w:cs="Arial"/>
          <w:sz w:val="20"/>
          <w:szCs w:val="20"/>
        </w:rPr>
        <w:fldChar w:fldCharType="begin"/>
      </w:r>
      <w:r w:rsidR="00E54047">
        <w:rPr>
          <w:rFonts w:ascii="Arial" w:hAnsi="Arial" w:cs="Arial"/>
          <w:sz w:val="20"/>
          <w:szCs w:val="20"/>
        </w:rPr>
        <w:instrText xml:space="preserve"> REF _Ref95807981 \r \h </w:instrText>
      </w:r>
      <w:r w:rsidR="00E54047">
        <w:rPr>
          <w:rFonts w:ascii="Arial" w:hAnsi="Arial" w:cs="Arial"/>
          <w:sz w:val="20"/>
          <w:szCs w:val="20"/>
        </w:rPr>
      </w:r>
      <w:r w:rsidR="00E54047">
        <w:rPr>
          <w:rFonts w:ascii="Arial" w:hAnsi="Arial" w:cs="Arial"/>
          <w:sz w:val="20"/>
          <w:szCs w:val="20"/>
        </w:rPr>
        <w:fldChar w:fldCharType="separate"/>
      </w:r>
      <w:r w:rsidR="00E54047">
        <w:rPr>
          <w:rFonts w:ascii="Arial" w:hAnsi="Arial" w:cs="Arial"/>
          <w:sz w:val="20"/>
          <w:szCs w:val="20"/>
        </w:rPr>
        <w:t>11</w:t>
      </w:r>
      <w:r w:rsidR="00E54047">
        <w:rPr>
          <w:rFonts w:ascii="Arial" w:hAnsi="Arial" w:cs="Arial"/>
          <w:sz w:val="20"/>
          <w:szCs w:val="20"/>
        </w:rPr>
        <w:fldChar w:fldCharType="end"/>
      </w:r>
      <w:r w:rsidRPr="00CE08AA">
        <w:rPr>
          <w:rFonts w:ascii="Arial" w:hAnsi="Arial" w:cs="Arial"/>
          <w:sz w:val="20"/>
          <w:szCs w:val="20"/>
        </w:rPr>
        <w:t xml:space="preserve"> tejto Zmluvy o dielo Objednávateľovi (pre odstránenie pochybností je Objednávateľ uplatniť zmluvnú pokutu za neposkytnutie každej licencie samostatne), a to za každý deň omeškania s poskytnutím licencie podľa čl. </w:t>
      </w:r>
      <w:r w:rsidR="00E54047">
        <w:rPr>
          <w:rFonts w:ascii="Arial" w:hAnsi="Arial" w:cs="Arial"/>
          <w:sz w:val="20"/>
          <w:szCs w:val="20"/>
        </w:rPr>
        <w:fldChar w:fldCharType="begin"/>
      </w:r>
      <w:r w:rsidR="00E54047">
        <w:rPr>
          <w:rFonts w:ascii="Arial" w:hAnsi="Arial" w:cs="Arial"/>
          <w:sz w:val="20"/>
          <w:szCs w:val="20"/>
        </w:rPr>
        <w:instrText xml:space="preserve"> REF _Ref95807981 \r \h </w:instrText>
      </w:r>
      <w:r w:rsidR="00E54047">
        <w:rPr>
          <w:rFonts w:ascii="Arial" w:hAnsi="Arial" w:cs="Arial"/>
          <w:sz w:val="20"/>
          <w:szCs w:val="20"/>
        </w:rPr>
      </w:r>
      <w:r w:rsidR="00E54047">
        <w:rPr>
          <w:rFonts w:ascii="Arial" w:hAnsi="Arial" w:cs="Arial"/>
          <w:sz w:val="20"/>
          <w:szCs w:val="20"/>
        </w:rPr>
        <w:fldChar w:fldCharType="separate"/>
      </w:r>
      <w:r w:rsidR="00E54047">
        <w:rPr>
          <w:rFonts w:ascii="Arial" w:hAnsi="Arial" w:cs="Arial"/>
          <w:sz w:val="20"/>
          <w:szCs w:val="20"/>
        </w:rPr>
        <w:t>11</w:t>
      </w:r>
      <w:r w:rsidR="00E54047">
        <w:rPr>
          <w:rFonts w:ascii="Arial" w:hAnsi="Arial" w:cs="Arial"/>
          <w:sz w:val="20"/>
          <w:szCs w:val="20"/>
        </w:rPr>
        <w:fldChar w:fldCharType="end"/>
      </w:r>
      <w:r w:rsidR="008A229D">
        <w:rPr>
          <w:rFonts w:ascii="Arial" w:hAnsi="Arial" w:cs="Arial"/>
          <w:sz w:val="20"/>
          <w:szCs w:val="20"/>
        </w:rPr>
        <w:t xml:space="preserve"> Zmluvy o dielo,</w:t>
      </w:r>
    </w:p>
    <w:p w14:paraId="3A21ABC8" w14:textId="06CC9929" w:rsidR="00F948AE" w:rsidRPr="001A6418" w:rsidRDefault="00F948AE" w:rsidP="00F948AE">
      <w:pPr>
        <w:pStyle w:val="MLOdsek"/>
        <w:numPr>
          <w:ilvl w:val="2"/>
          <w:numId w:val="5"/>
        </w:numPr>
        <w:tabs>
          <w:tab w:val="clear" w:pos="1134"/>
        </w:tabs>
        <w:spacing w:before="120" w:line="290" w:lineRule="auto"/>
        <w:ind w:hanging="567"/>
        <w:rPr>
          <w:rFonts w:ascii="Arial" w:hAnsi="Arial" w:cs="Arial"/>
          <w:sz w:val="20"/>
          <w:szCs w:val="20"/>
        </w:rPr>
      </w:pPr>
      <w:r w:rsidRPr="00CE08AA">
        <w:rPr>
          <w:rFonts w:ascii="Arial" w:hAnsi="Arial" w:cs="Arial"/>
          <w:b/>
          <w:sz w:val="20"/>
          <w:szCs w:val="20"/>
        </w:rPr>
        <w:t>5</w:t>
      </w:r>
      <w:r w:rsidRPr="00CE08AA">
        <w:rPr>
          <w:rFonts w:ascii="Arial" w:eastAsiaTheme="minorHAnsi" w:hAnsi="Arial" w:cs="Arial"/>
          <w:b/>
          <w:sz w:val="20"/>
          <w:szCs w:val="20"/>
          <w:lang w:eastAsia="en-US"/>
        </w:rPr>
        <w:t xml:space="preserve"> %</w:t>
      </w:r>
      <w:r w:rsidRPr="00CE08AA">
        <w:rPr>
          <w:rFonts w:ascii="Arial" w:hAnsi="Arial" w:cs="Arial"/>
          <w:sz w:val="20"/>
          <w:szCs w:val="20"/>
        </w:rPr>
        <w:t xml:space="preserve"> z Ceny Diela, ak Zhotoviteľ nevyvíja Informačný systém v bezpečnom vývojovom prostredí s použitím niektorého z nástrojov podľa bodu </w:t>
      </w:r>
      <w:r w:rsidR="00B04FE8">
        <w:rPr>
          <w:rFonts w:ascii="Arial" w:hAnsi="Arial" w:cs="Arial"/>
          <w:sz w:val="20"/>
          <w:szCs w:val="20"/>
        </w:rPr>
        <w:fldChar w:fldCharType="begin"/>
      </w:r>
      <w:r w:rsidR="00B04FE8">
        <w:rPr>
          <w:rFonts w:ascii="Arial" w:hAnsi="Arial" w:cs="Arial"/>
          <w:sz w:val="20"/>
          <w:szCs w:val="20"/>
        </w:rPr>
        <w:instrText xml:space="preserve"> REF _Ref95813292 \r \h </w:instrText>
      </w:r>
      <w:r w:rsidR="00B04FE8">
        <w:rPr>
          <w:rFonts w:ascii="Arial" w:hAnsi="Arial" w:cs="Arial"/>
          <w:sz w:val="20"/>
          <w:szCs w:val="20"/>
        </w:rPr>
      </w:r>
      <w:r w:rsidR="00B04FE8">
        <w:rPr>
          <w:rFonts w:ascii="Arial" w:hAnsi="Arial" w:cs="Arial"/>
          <w:sz w:val="20"/>
          <w:szCs w:val="20"/>
        </w:rPr>
        <w:fldChar w:fldCharType="separate"/>
      </w:r>
      <w:r w:rsidR="00B04FE8">
        <w:rPr>
          <w:rFonts w:ascii="Arial" w:hAnsi="Arial" w:cs="Arial"/>
          <w:sz w:val="20"/>
          <w:szCs w:val="20"/>
        </w:rPr>
        <w:t>22.5</w:t>
      </w:r>
      <w:r w:rsidR="00B04FE8">
        <w:rPr>
          <w:rFonts w:ascii="Arial" w:hAnsi="Arial" w:cs="Arial"/>
          <w:sz w:val="20"/>
          <w:szCs w:val="20"/>
        </w:rPr>
        <w:fldChar w:fldCharType="end"/>
      </w:r>
      <w:r w:rsidR="008A229D">
        <w:rPr>
          <w:rFonts w:ascii="Arial" w:hAnsi="Arial" w:cs="Arial"/>
          <w:sz w:val="20"/>
          <w:szCs w:val="20"/>
        </w:rPr>
        <w:t xml:space="preserve"> </w:t>
      </w:r>
      <w:r w:rsidRPr="00CE08AA">
        <w:rPr>
          <w:rFonts w:ascii="Arial" w:hAnsi="Arial" w:cs="Arial"/>
          <w:sz w:val="20"/>
          <w:szCs w:val="20"/>
        </w:rPr>
        <w:t xml:space="preserve">alebo opatrení podľa bodu </w:t>
      </w:r>
      <w:r w:rsidR="00B04FE8">
        <w:rPr>
          <w:rFonts w:ascii="Arial" w:hAnsi="Arial" w:cs="Arial"/>
          <w:sz w:val="20"/>
          <w:szCs w:val="20"/>
        </w:rPr>
        <w:fldChar w:fldCharType="begin"/>
      </w:r>
      <w:r w:rsidR="00B04FE8">
        <w:rPr>
          <w:rFonts w:ascii="Arial" w:hAnsi="Arial" w:cs="Arial"/>
          <w:sz w:val="20"/>
          <w:szCs w:val="20"/>
        </w:rPr>
        <w:instrText xml:space="preserve"> REF _Ref95813308 \r \h </w:instrText>
      </w:r>
      <w:r w:rsidR="00B04FE8">
        <w:rPr>
          <w:rFonts w:ascii="Arial" w:hAnsi="Arial" w:cs="Arial"/>
          <w:sz w:val="20"/>
          <w:szCs w:val="20"/>
        </w:rPr>
      </w:r>
      <w:r w:rsidR="00B04FE8">
        <w:rPr>
          <w:rFonts w:ascii="Arial" w:hAnsi="Arial" w:cs="Arial"/>
          <w:sz w:val="20"/>
          <w:szCs w:val="20"/>
        </w:rPr>
        <w:fldChar w:fldCharType="separate"/>
      </w:r>
      <w:r w:rsidR="00B04FE8">
        <w:rPr>
          <w:rFonts w:ascii="Arial" w:hAnsi="Arial" w:cs="Arial"/>
          <w:sz w:val="20"/>
          <w:szCs w:val="20"/>
        </w:rPr>
        <w:t>22.6</w:t>
      </w:r>
      <w:r w:rsidR="00B04FE8">
        <w:rPr>
          <w:rFonts w:ascii="Arial" w:hAnsi="Arial" w:cs="Arial"/>
          <w:sz w:val="20"/>
          <w:szCs w:val="20"/>
        </w:rPr>
        <w:fldChar w:fldCharType="end"/>
      </w:r>
      <w:r w:rsidR="008A229D">
        <w:rPr>
          <w:rFonts w:ascii="Arial" w:hAnsi="Arial" w:cs="Arial"/>
          <w:sz w:val="20"/>
          <w:szCs w:val="20"/>
        </w:rPr>
        <w:t xml:space="preserve"> </w:t>
      </w:r>
      <w:r w:rsidRPr="00CE08AA">
        <w:rPr>
          <w:rFonts w:ascii="Arial" w:hAnsi="Arial" w:cs="Arial"/>
          <w:sz w:val="20"/>
          <w:szCs w:val="20"/>
        </w:rPr>
        <w:t xml:space="preserve">tejto Zmluvy o dielo, alebo ak neumožní Objednávateľovi vykonanie skenov zraniteľností alebo penetračných testov podľa bodu </w:t>
      </w:r>
      <w:r w:rsidR="00B04FE8">
        <w:rPr>
          <w:rFonts w:ascii="Arial" w:hAnsi="Arial" w:cs="Arial"/>
          <w:sz w:val="20"/>
          <w:szCs w:val="20"/>
        </w:rPr>
        <w:fldChar w:fldCharType="begin"/>
      </w:r>
      <w:r w:rsidR="00B04FE8">
        <w:rPr>
          <w:rFonts w:ascii="Arial" w:hAnsi="Arial" w:cs="Arial"/>
          <w:sz w:val="20"/>
          <w:szCs w:val="20"/>
        </w:rPr>
        <w:instrText xml:space="preserve"> REF _Ref95813322 \r \h </w:instrText>
      </w:r>
      <w:r w:rsidR="00B04FE8">
        <w:rPr>
          <w:rFonts w:ascii="Arial" w:hAnsi="Arial" w:cs="Arial"/>
          <w:sz w:val="20"/>
          <w:szCs w:val="20"/>
        </w:rPr>
      </w:r>
      <w:r w:rsidR="00B04FE8">
        <w:rPr>
          <w:rFonts w:ascii="Arial" w:hAnsi="Arial" w:cs="Arial"/>
          <w:sz w:val="20"/>
          <w:szCs w:val="20"/>
        </w:rPr>
        <w:fldChar w:fldCharType="separate"/>
      </w:r>
      <w:r w:rsidR="00B04FE8">
        <w:rPr>
          <w:rFonts w:ascii="Arial" w:hAnsi="Arial" w:cs="Arial"/>
          <w:sz w:val="20"/>
          <w:szCs w:val="20"/>
        </w:rPr>
        <w:t>22.4</w:t>
      </w:r>
      <w:r w:rsidR="00B04FE8">
        <w:rPr>
          <w:rFonts w:ascii="Arial" w:hAnsi="Arial" w:cs="Arial"/>
          <w:sz w:val="20"/>
          <w:szCs w:val="20"/>
        </w:rPr>
        <w:fldChar w:fldCharType="end"/>
      </w:r>
      <w:r w:rsidR="008A229D">
        <w:rPr>
          <w:rFonts w:ascii="Arial" w:hAnsi="Arial" w:cs="Arial"/>
          <w:sz w:val="20"/>
          <w:szCs w:val="20"/>
        </w:rPr>
        <w:t xml:space="preserve"> tejto Zmluvy o dielo,</w:t>
      </w:r>
    </w:p>
    <w:p w14:paraId="38C7EC7A" w14:textId="44516EDD" w:rsidR="00F948AE" w:rsidRPr="001A6418" w:rsidRDefault="00F948AE" w:rsidP="00F948AE">
      <w:pPr>
        <w:pStyle w:val="MLOdsek"/>
        <w:numPr>
          <w:ilvl w:val="2"/>
          <w:numId w:val="5"/>
        </w:numPr>
        <w:tabs>
          <w:tab w:val="clear" w:pos="1134"/>
        </w:tabs>
        <w:spacing w:before="120" w:line="290" w:lineRule="auto"/>
        <w:ind w:hanging="567"/>
        <w:rPr>
          <w:rFonts w:ascii="Arial" w:hAnsi="Arial" w:cs="Arial"/>
          <w:sz w:val="20"/>
          <w:szCs w:val="20"/>
        </w:rPr>
      </w:pPr>
      <w:r w:rsidRPr="00CE08AA">
        <w:rPr>
          <w:rFonts w:ascii="Arial" w:hAnsi="Arial" w:cs="Arial"/>
          <w:b/>
          <w:sz w:val="20"/>
          <w:szCs w:val="20"/>
        </w:rPr>
        <w:t>5</w:t>
      </w:r>
      <w:r w:rsidRPr="00CE08AA">
        <w:rPr>
          <w:rFonts w:ascii="Arial" w:eastAsiaTheme="minorHAnsi" w:hAnsi="Arial" w:cs="Arial"/>
          <w:b/>
          <w:sz w:val="20"/>
          <w:szCs w:val="20"/>
          <w:lang w:eastAsia="en-US"/>
        </w:rPr>
        <w:t xml:space="preserve"> %</w:t>
      </w:r>
      <w:r w:rsidRPr="00CE08AA">
        <w:rPr>
          <w:rFonts w:ascii="Arial" w:hAnsi="Arial" w:cs="Arial"/>
          <w:sz w:val="20"/>
          <w:szCs w:val="20"/>
        </w:rPr>
        <w:t xml:space="preserve"> z Ceny Diela, ak Objednávateľovi vznikne právo na odstúpenie od zmluvy podľa § 15 ods. 1 Zákona o registri partnerov verejného sektor</w:t>
      </w:r>
      <w:r w:rsidR="008A229D">
        <w:rPr>
          <w:rFonts w:ascii="Arial" w:hAnsi="Arial" w:cs="Arial"/>
          <w:sz w:val="20"/>
          <w:szCs w:val="20"/>
        </w:rPr>
        <w:t>a alebo § 19 ods. 3 Zákona o VO,</w:t>
      </w:r>
    </w:p>
    <w:p w14:paraId="68C7CF79" w14:textId="2FDCCBE9" w:rsidR="00F948AE" w:rsidRPr="001A6418" w:rsidRDefault="00F948AE" w:rsidP="00F948AE">
      <w:pPr>
        <w:pStyle w:val="MLOdsek"/>
        <w:numPr>
          <w:ilvl w:val="2"/>
          <w:numId w:val="5"/>
        </w:numPr>
        <w:tabs>
          <w:tab w:val="clear" w:pos="1134"/>
        </w:tabs>
        <w:spacing w:before="120" w:line="290" w:lineRule="auto"/>
        <w:ind w:hanging="567"/>
        <w:rPr>
          <w:rFonts w:ascii="Arial" w:hAnsi="Arial" w:cs="Arial"/>
          <w:sz w:val="20"/>
          <w:szCs w:val="20"/>
        </w:rPr>
      </w:pPr>
      <w:r w:rsidRPr="00CE08AA">
        <w:rPr>
          <w:rFonts w:ascii="Arial" w:hAnsi="Arial" w:cs="Arial"/>
          <w:b/>
          <w:sz w:val="20"/>
          <w:szCs w:val="20"/>
        </w:rPr>
        <w:t>5</w:t>
      </w:r>
      <w:r w:rsidRPr="00CE08AA">
        <w:rPr>
          <w:rFonts w:ascii="Arial" w:eastAsiaTheme="minorHAnsi" w:hAnsi="Arial" w:cs="Arial"/>
          <w:b/>
          <w:sz w:val="20"/>
          <w:szCs w:val="20"/>
          <w:lang w:eastAsia="en-US"/>
        </w:rPr>
        <w:t xml:space="preserve"> %</w:t>
      </w:r>
      <w:r w:rsidRPr="00CE08AA">
        <w:rPr>
          <w:rFonts w:ascii="Arial" w:hAnsi="Arial" w:cs="Arial"/>
          <w:sz w:val="20"/>
          <w:szCs w:val="20"/>
        </w:rPr>
        <w:t xml:space="preserve"> z Ceny Diela, ak Zhotoviteľ </w:t>
      </w:r>
      <w:r w:rsidRPr="00CE08AA">
        <w:rPr>
          <w:rFonts w:ascii="Arial" w:hAnsi="Arial" w:cs="Arial"/>
          <w:sz w:val="20"/>
          <w:szCs w:val="20"/>
          <w:lang w:eastAsia="sk-SK"/>
        </w:rPr>
        <w:t xml:space="preserve">nepostupuje pri Zhotovení Diela podľa pokynov a/alebo podkladov poskytnutých Objednávateľom podľa bodu </w:t>
      </w:r>
      <w:r w:rsidR="00B04FE8">
        <w:rPr>
          <w:rFonts w:ascii="Arial" w:hAnsi="Arial" w:cs="Arial"/>
          <w:sz w:val="20"/>
          <w:szCs w:val="20"/>
          <w:lang w:eastAsia="sk-SK"/>
        </w:rPr>
        <w:fldChar w:fldCharType="begin"/>
      </w:r>
      <w:r w:rsidR="00B04FE8">
        <w:rPr>
          <w:rFonts w:ascii="Arial" w:hAnsi="Arial" w:cs="Arial"/>
          <w:sz w:val="20"/>
          <w:szCs w:val="20"/>
          <w:lang w:eastAsia="sk-SK"/>
        </w:rPr>
        <w:instrText xml:space="preserve"> REF _Ref95813336 \r \h </w:instrText>
      </w:r>
      <w:r w:rsidR="00B04FE8">
        <w:rPr>
          <w:rFonts w:ascii="Arial" w:hAnsi="Arial" w:cs="Arial"/>
          <w:sz w:val="20"/>
          <w:szCs w:val="20"/>
          <w:lang w:eastAsia="sk-SK"/>
        </w:rPr>
      </w:r>
      <w:r w:rsidR="00B04FE8">
        <w:rPr>
          <w:rFonts w:ascii="Arial" w:hAnsi="Arial" w:cs="Arial"/>
          <w:sz w:val="20"/>
          <w:szCs w:val="20"/>
          <w:lang w:eastAsia="sk-SK"/>
        </w:rPr>
        <w:fldChar w:fldCharType="separate"/>
      </w:r>
      <w:r w:rsidR="00B04FE8">
        <w:rPr>
          <w:rFonts w:ascii="Arial" w:hAnsi="Arial" w:cs="Arial"/>
          <w:sz w:val="20"/>
          <w:szCs w:val="20"/>
          <w:lang w:eastAsia="sk-SK"/>
        </w:rPr>
        <w:t>17.5</w:t>
      </w:r>
      <w:r w:rsidR="00B04FE8">
        <w:rPr>
          <w:rFonts w:ascii="Arial" w:hAnsi="Arial" w:cs="Arial"/>
          <w:sz w:val="20"/>
          <w:szCs w:val="20"/>
          <w:lang w:eastAsia="sk-SK"/>
        </w:rPr>
        <w:fldChar w:fldCharType="end"/>
      </w:r>
      <w:r w:rsidR="00D86B11">
        <w:rPr>
          <w:rFonts w:ascii="Arial" w:hAnsi="Arial" w:cs="Arial"/>
          <w:sz w:val="20"/>
          <w:szCs w:val="20"/>
          <w:lang w:eastAsia="sk-SK"/>
        </w:rPr>
        <w:t xml:space="preserve"> </w:t>
      </w:r>
      <w:r w:rsidRPr="00CE08AA">
        <w:rPr>
          <w:rFonts w:ascii="Arial" w:hAnsi="Arial" w:cs="Arial"/>
          <w:sz w:val="20"/>
          <w:szCs w:val="20"/>
          <w:lang w:eastAsia="sk-SK"/>
        </w:rPr>
        <w:t>tejto Zmluvy o</w:t>
      </w:r>
      <w:r w:rsidR="008A229D">
        <w:rPr>
          <w:rFonts w:ascii="Arial" w:hAnsi="Arial" w:cs="Arial"/>
          <w:sz w:val="20"/>
          <w:szCs w:val="20"/>
          <w:lang w:eastAsia="sk-SK"/>
        </w:rPr>
        <w:t> </w:t>
      </w:r>
      <w:r w:rsidRPr="00CE08AA">
        <w:rPr>
          <w:rFonts w:ascii="Arial" w:hAnsi="Arial" w:cs="Arial"/>
          <w:sz w:val="20"/>
          <w:szCs w:val="20"/>
          <w:lang w:eastAsia="sk-SK"/>
        </w:rPr>
        <w:t>dielo</w:t>
      </w:r>
      <w:r w:rsidR="008A229D">
        <w:rPr>
          <w:rFonts w:ascii="Arial" w:hAnsi="Arial" w:cs="Arial"/>
          <w:sz w:val="20"/>
          <w:szCs w:val="20"/>
        </w:rPr>
        <w:t>,</w:t>
      </w:r>
    </w:p>
    <w:p w14:paraId="546F35EA" w14:textId="704F73C5" w:rsidR="00F948AE" w:rsidRPr="001A6418" w:rsidRDefault="00F948AE" w:rsidP="00F948AE">
      <w:pPr>
        <w:pStyle w:val="MLOdsek"/>
        <w:numPr>
          <w:ilvl w:val="2"/>
          <w:numId w:val="5"/>
        </w:numPr>
        <w:tabs>
          <w:tab w:val="clear" w:pos="1134"/>
        </w:tabs>
        <w:spacing w:before="120" w:line="290" w:lineRule="auto"/>
        <w:ind w:hanging="567"/>
        <w:rPr>
          <w:rFonts w:ascii="Arial" w:hAnsi="Arial" w:cs="Arial"/>
          <w:sz w:val="20"/>
          <w:szCs w:val="20"/>
        </w:rPr>
      </w:pPr>
      <w:r w:rsidRPr="00CE08AA">
        <w:rPr>
          <w:rFonts w:ascii="Arial" w:hAnsi="Arial" w:cs="Arial"/>
          <w:b/>
          <w:sz w:val="20"/>
          <w:szCs w:val="20"/>
        </w:rPr>
        <w:t>2</w:t>
      </w:r>
      <w:r w:rsidRPr="00CE08AA">
        <w:rPr>
          <w:rFonts w:ascii="Arial" w:eastAsiaTheme="minorHAnsi" w:hAnsi="Arial" w:cs="Arial"/>
          <w:b/>
          <w:sz w:val="20"/>
          <w:szCs w:val="20"/>
          <w:lang w:eastAsia="en-US"/>
        </w:rPr>
        <w:t xml:space="preserve"> %</w:t>
      </w:r>
      <w:r w:rsidRPr="00CE08AA">
        <w:rPr>
          <w:rFonts w:ascii="Arial" w:hAnsi="Arial" w:cs="Arial"/>
          <w:sz w:val="20"/>
          <w:szCs w:val="20"/>
        </w:rPr>
        <w:t xml:space="preserve"> z Ceny Diela, ak Zhotoviteľ </w:t>
      </w:r>
      <w:r w:rsidRPr="00CE08AA">
        <w:rPr>
          <w:rFonts w:ascii="Arial" w:hAnsi="Arial" w:cs="Arial"/>
          <w:sz w:val="20"/>
          <w:szCs w:val="20"/>
          <w:lang w:eastAsia="sk-SK"/>
        </w:rPr>
        <w:t xml:space="preserve">bez zbytočného odkladu písomne neupozorní Objednávateľa na nevhodnú povahu pokynov a/alebo podkladov poskytnutých Objednávateľom s adekvátnym </w:t>
      </w:r>
      <w:r w:rsidRPr="00CE08AA">
        <w:rPr>
          <w:rFonts w:ascii="Arial" w:hAnsi="Arial" w:cs="Arial"/>
          <w:sz w:val="20"/>
          <w:szCs w:val="20"/>
          <w:lang w:eastAsia="sk-SK"/>
        </w:rPr>
        <w:lastRenderedPageBreak/>
        <w:t xml:space="preserve">odôvodnením nevhodnosti povahy takýchto pokynov a/alebo podkladov, ak mohol túto nevhodnosť zistiť pri vynaložení odbornej starostlivosti podľa bodu </w:t>
      </w:r>
      <w:r w:rsidR="00B04FE8">
        <w:rPr>
          <w:rFonts w:ascii="Arial" w:hAnsi="Arial" w:cs="Arial"/>
          <w:sz w:val="20"/>
          <w:szCs w:val="20"/>
          <w:lang w:eastAsia="sk-SK"/>
        </w:rPr>
        <w:fldChar w:fldCharType="begin"/>
      </w:r>
      <w:r w:rsidR="00B04FE8">
        <w:rPr>
          <w:rFonts w:ascii="Arial" w:hAnsi="Arial" w:cs="Arial"/>
          <w:sz w:val="20"/>
          <w:szCs w:val="20"/>
          <w:lang w:eastAsia="sk-SK"/>
        </w:rPr>
        <w:instrText xml:space="preserve"> REF _Ref95813336 \r \h </w:instrText>
      </w:r>
      <w:r w:rsidR="00B04FE8">
        <w:rPr>
          <w:rFonts w:ascii="Arial" w:hAnsi="Arial" w:cs="Arial"/>
          <w:sz w:val="20"/>
          <w:szCs w:val="20"/>
          <w:lang w:eastAsia="sk-SK"/>
        </w:rPr>
      </w:r>
      <w:r w:rsidR="00B04FE8">
        <w:rPr>
          <w:rFonts w:ascii="Arial" w:hAnsi="Arial" w:cs="Arial"/>
          <w:sz w:val="20"/>
          <w:szCs w:val="20"/>
          <w:lang w:eastAsia="sk-SK"/>
        </w:rPr>
        <w:fldChar w:fldCharType="separate"/>
      </w:r>
      <w:r w:rsidR="00B04FE8">
        <w:rPr>
          <w:rFonts w:ascii="Arial" w:hAnsi="Arial" w:cs="Arial"/>
          <w:sz w:val="20"/>
          <w:szCs w:val="20"/>
          <w:lang w:eastAsia="sk-SK"/>
        </w:rPr>
        <w:t>17.5</w:t>
      </w:r>
      <w:r w:rsidR="00B04FE8">
        <w:rPr>
          <w:rFonts w:ascii="Arial" w:hAnsi="Arial" w:cs="Arial"/>
          <w:sz w:val="20"/>
          <w:szCs w:val="20"/>
          <w:lang w:eastAsia="sk-SK"/>
        </w:rPr>
        <w:fldChar w:fldCharType="end"/>
      </w:r>
      <w:r w:rsidR="008A229D">
        <w:rPr>
          <w:rFonts w:ascii="Arial" w:hAnsi="Arial" w:cs="Arial"/>
          <w:sz w:val="20"/>
          <w:szCs w:val="20"/>
          <w:lang w:eastAsia="sk-SK"/>
        </w:rPr>
        <w:t xml:space="preserve"> </w:t>
      </w:r>
      <w:r w:rsidRPr="00CE08AA">
        <w:rPr>
          <w:rFonts w:ascii="Arial" w:hAnsi="Arial" w:cs="Arial"/>
          <w:sz w:val="20"/>
          <w:szCs w:val="20"/>
          <w:lang w:eastAsia="sk-SK"/>
        </w:rPr>
        <w:t>tejto Zmluvy o dielo</w:t>
      </w:r>
      <w:r w:rsidRPr="00CE08AA">
        <w:rPr>
          <w:rFonts w:ascii="Arial" w:hAnsi="Arial" w:cs="Arial"/>
          <w:sz w:val="20"/>
          <w:szCs w:val="20"/>
        </w:rPr>
        <w:t>,</w:t>
      </w:r>
    </w:p>
    <w:p w14:paraId="49742D7F" w14:textId="4BAF40A1" w:rsidR="00F948AE" w:rsidRPr="001A6418" w:rsidRDefault="00F948AE" w:rsidP="00F948AE">
      <w:pPr>
        <w:pStyle w:val="MLOdsek"/>
        <w:numPr>
          <w:ilvl w:val="2"/>
          <w:numId w:val="5"/>
        </w:numPr>
        <w:tabs>
          <w:tab w:val="clear" w:pos="1134"/>
        </w:tabs>
        <w:spacing w:before="120" w:line="290" w:lineRule="auto"/>
        <w:ind w:hanging="567"/>
        <w:rPr>
          <w:rFonts w:ascii="Arial" w:hAnsi="Arial" w:cs="Arial"/>
          <w:sz w:val="20"/>
          <w:szCs w:val="20"/>
        </w:rPr>
      </w:pPr>
      <w:r w:rsidRPr="00CE08AA">
        <w:rPr>
          <w:rFonts w:ascii="Arial" w:eastAsiaTheme="minorHAnsi" w:hAnsi="Arial" w:cs="Arial"/>
          <w:b/>
          <w:sz w:val="20"/>
          <w:szCs w:val="20"/>
          <w:lang w:eastAsia="en-US"/>
        </w:rPr>
        <w:t>2 %</w:t>
      </w:r>
      <w:r w:rsidRPr="00CE08AA">
        <w:rPr>
          <w:rFonts w:ascii="Arial" w:hAnsi="Arial" w:cs="Arial"/>
          <w:sz w:val="20"/>
          <w:szCs w:val="20"/>
        </w:rPr>
        <w:t xml:space="preserve"> z Ceny Diela, ak Zhotoviteľ poruší niektorú z povinností Zhotoviteľa podľa bodu </w:t>
      </w:r>
      <w:r w:rsidR="00B04FE8">
        <w:rPr>
          <w:rFonts w:ascii="Arial" w:hAnsi="Arial" w:cs="Arial"/>
          <w:sz w:val="20"/>
          <w:szCs w:val="20"/>
        </w:rPr>
        <w:fldChar w:fldCharType="begin"/>
      </w:r>
      <w:r w:rsidR="00B04FE8">
        <w:rPr>
          <w:rFonts w:ascii="Arial" w:hAnsi="Arial" w:cs="Arial"/>
          <w:sz w:val="20"/>
          <w:szCs w:val="20"/>
        </w:rPr>
        <w:instrText xml:space="preserve"> REF _Ref519610349 \r \h </w:instrText>
      </w:r>
      <w:r w:rsidR="00B04FE8">
        <w:rPr>
          <w:rFonts w:ascii="Arial" w:hAnsi="Arial" w:cs="Arial"/>
          <w:sz w:val="20"/>
          <w:szCs w:val="20"/>
        </w:rPr>
      </w:r>
      <w:r w:rsidR="00B04FE8">
        <w:rPr>
          <w:rFonts w:ascii="Arial" w:hAnsi="Arial" w:cs="Arial"/>
          <w:sz w:val="20"/>
          <w:szCs w:val="20"/>
        </w:rPr>
        <w:fldChar w:fldCharType="separate"/>
      </w:r>
      <w:r w:rsidR="00B04FE8">
        <w:rPr>
          <w:rFonts w:ascii="Arial" w:hAnsi="Arial" w:cs="Arial"/>
          <w:sz w:val="20"/>
          <w:szCs w:val="20"/>
        </w:rPr>
        <w:t>4.2</w:t>
      </w:r>
      <w:r w:rsidR="00B04FE8">
        <w:rPr>
          <w:rFonts w:ascii="Arial" w:hAnsi="Arial" w:cs="Arial"/>
          <w:sz w:val="20"/>
          <w:szCs w:val="20"/>
        </w:rPr>
        <w:fldChar w:fldCharType="end"/>
      </w:r>
      <w:r w:rsidR="008A229D">
        <w:rPr>
          <w:rFonts w:ascii="Arial" w:hAnsi="Arial" w:cs="Arial"/>
          <w:sz w:val="20"/>
          <w:szCs w:val="20"/>
        </w:rPr>
        <w:t xml:space="preserve"> </w:t>
      </w:r>
      <w:r w:rsidRPr="00CE08AA">
        <w:rPr>
          <w:rFonts w:ascii="Arial" w:hAnsi="Arial" w:cs="Arial"/>
          <w:sz w:val="20"/>
          <w:szCs w:val="20"/>
        </w:rPr>
        <w:t>tejto Zmluvy o dielo,</w:t>
      </w:r>
    </w:p>
    <w:p w14:paraId="090232AA" w14:textId="02CFF476" w:rsidR="00F948AE" w:rsidRPr="001A6418" w:rsidRDefault="00F948AE" w:rsidP="00F948AE">
      <w:pPr>
        <w:pStyle w:val="MLOdsek"/>
        <w:numPr>
          <w:ilvl w:val="2"/>
          <w:numId w:val="5"/>
        </w:numPr>
        <w:tabs>
          <w:tab w:val="clear" w:pos="1134"/>
        </w:tabs>
        <w:spacing w:before="120" w:line="290" w:lineRule="auto"/>
        <w:ind w:hanging="567"/>
        <w:rPr>
          <w:rFonts w:ascii="Arial" w:hAnsi="Arial" w:cs="Arial"/>
          <w:sz w:val="20"/>
          <w:szCs w:val="20"/>
        </w:rPr>
      </w:pPr>
      <w:r w:rsidRPr="00CE08AA">
        <w:rPr>
          <w:rFonts w:ascii="Arial" w:eastAsiaTheme="minorHAnsi" w:hAnsi="Arial" w:cs="Arial"/>
          <w:b/>
          <w:sz w:val="20"/>
          <w:szCs w:val="20"/>
          <w:lang w:eastAsia="en-US"/>
        </w:rPr>
        <w:t>1 %</w:t>
      </w:r>
      <w:r w:rsidRPr="00CE08AA">
        <w:rPr>
          <w:rFonts w:ascii="Arial" w:hAnsi="Arial" w:cs="Arial"/>
          <w:sz w:val="20"/>
          <w:szCs w:val="20"/>
        </w:rPr>
        <w:t xml:space="preserve"> z Ceny Diela, ak Zhotoviteľ poruší niektorú z povinností Zhotoviteľa podľa bodu </w:t>
      </w:r>
      <w:r w:rsidR="00F5573C">
        <w:rPr>
          <w:rFonts w:ascii="Arial" w:hAnsi="Arial" w:cs="Arial"/>
          <w:sz w:val="20"/>
          <w:szCs w:val="20"/>
        </w:rPr>
        <w:fldChar w:fldCharType="begin"/>
      </w:r>
      <w:r w:rsidR="00F5573C">
        <w:rPr>
          <w:rFonts w:ascii="Arial" w:hAnsi="Arial" w:cs="Arial"/>
          <w:sz w:val="20"/>
          <w:szCs w:val="20"/>
        </w:rPr>
        <w:instrText xml:space="preserve"> REF _Ref95813526 \r \h </w:instrText>
      </w:r>
      <w:r w:rsidR="00F5573C">
        <w:rPr>
          <w:rFonts w:ascii="Arial" w:hAnsi="Arial" w:cs="Arial"/>
          <w:sz w:val="20"/>
          <w:szCs w:val="20"/>
        </w:rPr>
      </w:r>
      <w:r w:rsidR="00F5573C">
        <w:rPr>
          <w:rFonts w:ascii="Arial" w:hAnsi="Arial" w:cs="Arial"/>
          <w:sz w:val="20"/>
          <w:szCs w:val="20"/>
        </w:rPr>
        <w:fldChar w:fldCharType="separate"/>
      </w:r>
      <w:r w:rsidR="00F5573C">
        <w:rPr>
          <w:rFonts w:ascii="Arial" w:hAnsi="Arial" w:cs="Arial"/>
          <w:sz w:val="20"/>
          <w:szCs w:val="20"/>
        </w:rPr>
        <w:t>4.3</w:t>
      </w:r>
      <w:r w:rsidR="00F5573C">
        <w:rPr>
          <w:rFonts w:ascii="Arial" w:hAnsi="Arial" w:cs="Arial"/>
          <w:sz w:val="20"/>
          <w:szCs w:val="20"/>
        </w:rPr>
        <w:fldChar w:fldCharType="end"/>
      </w:r>
      <w:r w:rsidRPr="00CE08AA">
        <w:rPr>
          <w:rFonts w:ascii="Arial" w:hAnsi="Arial" w:cs="Arial"/>
          <w:sz w:val="20"/>
          <w:szCs w:val="20"/>
        </w:rPr>
        <w:t>tejto Zmluvy o dielo,</w:t>
      </w:r>
    </w:p>
    <w:p w14:paraId="15F2AA6E" w14:textId="1CA0306F" w:rsidR="00440A1F" w:rsidRPr="001A6418" w:rsidRDefault="00773BAA" w:rsidP="00B0236B">
      <w:pPr>
        <w:pStyle w:val="MLOdsek"/>
        <w:spacing w:before="120" w:line="290" w:lineRule="auto"/>
        <w:ind w:left="567" w:hanging="567"/>
        <w:rPr>
          <w:rFonts w:ascii="Arial" w:hAnsi="Arial" w:cs="Arial"/>
          <w:sz w:val="20"/>
          <w:szCs w:val="20"/>
        </w:rPr>
      </w:pPr>
      <w:r w:rsidRPr="001A6418">
        <w:rPr>
          <w:rFonts w:ascii="Arial" w:hAnsi="Arial" w:cs="Arial"/>
          <w:sz w:val="20"/>
          <w:szCs w:val="20"/>
        </w:rPr>
        <w:t xml:space="preserve">Objednávateľ je oprávnený uplatniť si zmluvné pokuty podľa bodu </w:t>
      </w:r>
      <w:r w:rsidR="00F5573C">
        <w:rPr>
          <w:rFonts w:ascii="Arial" w:hAnsi="Arial" w:cs="Arial"/>
          <w:sz w:val="20"/>
          <w:szCs w:val="20"/>
        </w:rPr>
        <w:fldChar w:fldCharType="begin"/>
      </w:r>
      <w:r w:rsidR="00F5573C">
        <w:rPr>
          <w:rFonts w:ascii="Arial" w:hAnsi="Arial" w:cs="Arial"/>
          <w:sz w:val="20"/>
          <w:szCs w:val="20"/>
        </w:rPr>
        <w:instrText xml:space="preserve"> REF _Ref95813551 \r \h </w:instrText>
      </w:r>
      <w:r w:rsidR="00F5573C">
        <w:rPr>
          <w:rFonts w:ascii="Arial" w:hAnsi="Arial" w:cs="Arial"/>
          <w:sz w:val="20"/>
          <w:szCs w:val="20"/>
        </w:rPr>
      </w:r>
      <w:r w:rsidR="00F5573C">
        <w:rPr>
          <w:rFonts w:ascii="Arial" w:hAnsi="Arial" w:cs="Arial"/>
          <w:sz w:val="20"/>
          <w:szCs w:val="20"/>
        </w:rPr>
        <w:fldChar w:fldCharType="separate"/>
      </w:r>
      <w:r w:rsidR="00F5573C">
        <w:rPr>
          <w:rFonts w:ascii="Arial" w:hAnsi="Arial" w:cs="Arial"/>
          <w:sz w:val="20"/>
          <w:szCs w:val="20"/>
        </w:rPr>
        <w:t>19.1</w:t>
      </w:r>
      <w:r w:rsidR="00F5573C">
        <w:rPr>
          <w:rFonts w:ascii="Arial" w:hAnsi="Arial" w:cs="Arial"/>
          <w:sz w:val="20"/>
          <w:szCs w:val="20"/>
        </w:rPr>
        <w:fldChar w:fldCharType="end"/>
      </w:r>
      <w:r w:rsidRPr="001A6418">
        <w:rPr>
          <w:rFonts w:ascii="Arial" w:hAnsi="Arial" w:cs="Arial"/>
          <w:sz w:val="20"/>
          <w:szCs w:val="20"/>
        </w:rPr>
        <w:t xml:space="preserve">tejto Zmluvy o dielo maximálne </w:t>
      </w:r>
      <w:r w:rsidR="001A6418">
        <w:rPr>
          <w:rFonts w:ascii="Arial" w:hAnsi="Arial" w:cs="Arial"/>
          <w:sz w:val="20"/>
          <w:szCs w:val="20"/>
        </w:rPr>
        <w:t xml:space="preserve">však </w:t>
      </w:r>
      <w:r w:rsidRPr="001A6418">
        <w:rPr>
          <w:rFonts w:ascii="Arial" w:hAnsi="Arial" w:cs="Arial"/>
          <w:sz w:val="20"/>
          <w:szCs w:val="20"/>
        </w:rPr>
        <w:t xml:space="preserve">do výšky </w:t>
      </w:r>
      <w:r w:rsidR="00C11F38">
        <w:rPr>
          <w:rFonts w:ascii="Arial" w:hAnsi="Arial" w:cs="Arial"/>
          <w:sz w:val="20"/>
          <w:szCs w:val="20"/>
        </w:rPr>
        <w:t>100</w:t>
      </w:r>
      <w:r w:rsidR="00C11F38" w:rsidRPr="001A6418">
        <w:rPr>
          <w:rFonts w:ascii="Arial" w:hAnsi="Arial" w:cs="Arial"/>
          <w:sz w:val="20"/>
          <w:szCs w:val="20"/>
        </w:rPr>
        <w:t xml:space="preserve"> </w:t>
      </w:r>
      <w:r w:rsidRPr="001A6418">
        <w:rPr>
          <w:rFonts w:ascii="Arial" w:hAnsi="Arial" w:cs="Arial"/>
          <w:sz w:val="20"/>
          <w:szCs w:val="20"/>
        </w:rPr>
        <w:t>%</w:t>
      </w:r>
      <w:r w:rsidR="00474D61" w:rsidRPr="001A6418">
        <w:rPr>
          <w:rFonts w:ascii="Arial" w:hAnsi="Arial" w:cs="Arial"/>
          <w:sz w:val="20"/>
          <w:szCs w:val="20"/>
        </w:rPr>
        <w:t> Ceny Diela.</w:t>
      </w:r>
    </w:p>
    <w:p w14:paraId="3445E6B4" w14:textId="13CA906A" w:rsidR="00635023" w:rsidRPr="001A6418" w:rsidRDefault="000F64BB" w:rsidP="00B0236B">
      <w:pPr>
        <w:pStyle w:val="MLOdsek"/>
        <w:spacing w:before="120" w:line="290" w:lineRule="auto"/>
        <w:ind w:left="567" w:hanging="567"/>
        <w:rPr>
          <w:rFonts w:ascii="Arial" w:hAnsi="Arial" w:cs="Arial"/>
          <w:sz w:val="20"/>
          <w:szCs w:val="20"/>
        </w:rPr>
      </w:pPr>
      <w:r w:rsidRPr="001A6418">
        <w:rPr>
          <w:rFonts w:ascii="Arial" w:hAnsi="Arial" w:cs="Arial"/>
          <w:sz w:val="20"/>
          <w:szCs w:val="20"/>
        </w:rPr>
        <w:t xml:space="preserve">Ak sa Objednávateľ dostane do omeškania </w:t>
      </w:r>
      <w:r w:rsidR="00DB05C6" w:rsidRPr="001A6418">
        <w:rPr>
          <w:rFonts w:ascii="Arial" w:hAnsi="Arial" w:cs="Arial"/>
          <w:sz w:val="20"/>
          <w:szCs w:val="20"/>
        </w:rPr>
        <w:t>so splnením peňažného záväzku alebo jeho časti, má Zhotoviteľ právo uplatniť si z nezaplatenej sumy úroky z omeškania v súlade s § 369a Obchodného zákonníka</w:t>
      </w:r>
      <w:r w:rsidR="00635023" w:rsidRPr="001A6418">
        <w:rPr>
          <w:rFonts w:ascii="Arial" w:hAnsi="Arial" w:cs="Arial"/>
          <w:sz w:val="20"/>
          <w:szCs w:val="20"/>
        </w:rPr>
        <w:t xml:space="preserve"> a v sadzbe podľa </w:t>
      </w:r>
      <w:r w:rsidR="00635023" w:rsidRPr="008A229D">
        <w:rPr>
          <w:rFonts w:ascii="Arial" w:hAnsi="Arial" w:cs="Arial"/>
          <w:sz w:val="20"/>
          <w:szCs w:val="20"/>
        </w:rPr>
        <w:t>Nariadenia vlády Slovenskej republiky č. 21/2013 Z. z.,</w:t>
      </w:r>
      <w:r w:rsidR="00635023" w:rsidRPr="001A6418">
        <w:rPr>
          <w:rFonts w:ascii="Arial" w:hAnsi="Arial" w:cs="Arial"/>
          <w:sz w:val="20"/>
          <w:szCs w:val="20"/>
        </w:rPr>
        <w:t xml:space="preserve"> ktorým sa vykonávajú niektoré ustanovenia Obchodného zákonníka v znení neskorších predpisov.</w:t>
      </w:r>
    </w:p>
    <w:p w14:paraId="46B32DE9" w14:textId="4C43DB07" w:rsidR="004C5CF2" w:rsidRPr="001A6418" w:rsidRDefault="00635023" w:rsidP="00B0236B">
      <w:pPr>
        <w:pStyle w:val="MLOdsek"/>
        <w:spacing w:before="120" w:line="290" w:lineRule="auto"/>
        <w:ind w:left="567" w:hanging="567"/>
        <w:rPr>
          <w:rFonts w:ascii="Arial" w:hAnsi="Arial" w:cs="Arial"/>
          <w:sz w:val="20"/>
          <w:szCs w:val="20"/>
        </w:rPr>
      </w:pPr>
      <w:r w:rsidRPr="001A6418" w:rsidDel="00635023">
        <w:rPr>
          <w:rFonts w:ascii="Arial" w:hAnsi="Arial" w:cs="Arial"/>
          <w:sz w:val="20"/>
          <w:szCs w:val="20"/>
        </w:rPr>
        <w:t xml:space="preserve"> </w:t>
      </w:r>
      <w:r w:rsidR="00E35C85" w:rsidRPr="001A6418">
        <w:rPr>
          <w:rFonts w:ascii="Arial" w:hAnsi="Arial" w:cs="Arial"/>
          <w:sz w:val="20"/>
          <w:szCs w:val="20"/>
        </w:rPr>
        <w:t xml:space="preserve">Ak sa Zhotoviteľ dostane do omeškania  so splnením peňažného záväzku alebo jeho časti, má </w:t>
      </w:r>
      <w:r w:rsidR="00B6484C" w:rsidRPr="001A6418">
        <w:rPr>
          <w:rFonts w:ascii="Arial" w:hAnsi="Arial" w:cs="Arial"/>
          <w:sz w:val="20"/>
          <w:szCs w:val="20"/>
        </w:rPr>
        <w:t>Objednávateľ</w:t>
      </w:r>
      <w:r w:rsidR="00E35C85" w:rsidRPr="001A6418">
        <w:rPr>
          <w:rFonts w:ascii="Arial" w:hAnsi="Arial" w:cs="Arial"/>
          <w:sz w:val="20"/>
          <w:szCs w:val="20"/>
        </w:rPr>
        <w:t xml:space="preserve"> právo uplatniť si z nezaplatenej sumy úroky z omeškania v súlade s § 369 Obchodného zákonníka</w:t>
      </w:r>
      <w:r w:rsidR="004C5CF2" w:rsidRPr="001A6418">
        <w:rPr>
          <w:rFonts w:ascii="Arial" w:hAnsi="Arial" w:cs="Arial"/>
          <w:sz w:val="20"/>
          <w:szCs w:val="20"/>
        </w:rPr>
        <w:t xml:space="preserve"> a v sadzbe podľa </w:t>
      </w:r>
      <w:r w:rsidR="004C5CF2" w:rsidRPr="008A229D">
        <w:rPr>
          <w:rFonts w:ascii="Arial" w:hAnsi="Arial" w:cs="Arial"/>
          <w:sz w:val="20"/>
          <w:szCs w:val="20"/>
        </w:rPr>
        <w:t>Nariadenia vlády Slovenskej republiky č. 21/2013 Z. z.,</w:t>
      </w:r>
      <w:r w:rsidR="004C5CF2" w:rsidRPr="001A6418">
        <w:rPr>
          <w:rFonts w:ascii="Arial" w:hAnsi="Arial" w:cs="Arial"/>
          <w:sz w:val="20"/>
          <w:szCs w:val="20"/>
        </w:rPr>
        <w:t xml:space="preserve"> ktorým sa vykonávajú niektoré ustanovenia Obchodného zákonníka v znení neskorších predpisov.</w:t>
      </w:r>
    </w:p>
    <w:p w14:paraId="002B192C" w14:textId="55574963" w:rsidR="00DB05C6" w:rsidRPr="001A6418" w:rsidRDefault="00DB05C6" w:rsidP="00B0236B">
      <w:pPr>
        <w:pStyle w:val="MLOdsek"/>
        <w:spacing w:before="120" w:line="290" w:lineRule="auto"/>
        <w:ind w:left="567" w:hanging="567"/>
        <w:rPr>
          <w:rFonts w:ascii="Arial" w:hAnsi="Arial" w:cs="Arial"/>
          <w:sz w:val="20"/>
          <w:szCs w:val="20"/>
        </w:rPr>
      </w:pPr>
      <w:r w:rsidRPr="001A6418">
        <w:rPr>
          <w:rFonts w:ascii="Arial" w:hAnsi="Arial" w:cs="Arial"/>
          <w:sz w:val="20"/>
          <w:szCs w:val="20"/>
        </w:rPr>
        <w:t xml:space="preserve">Zaplatením zmluvnej pokuty nie je dotknutý nárok Zmluvnej strany na náhradu škody v celom rozsahu, ktorá bola spôsobená porušením povinnosti, na ktorú sa vzťahuje zmluvná pokuta. </w:t>
      </w:r>
    </w:p>
    <w:p w14:paraId="5B919E1E" w14:textId="23F1309D" w:rsidR="00467621" w:rsidRPr="001A6418" w:rsidRDefault="00474D61" w:rsidP="00B0236B">
      <w:pPr>
        <w:pStyle w:val="MLOdsek"/>
        <w:spacing w:before="120" w:line="290" w:lineRule="auto"/>
        <w:ind w:left="567" w:hanging="567"/>
        <w:rPr>
          <w:rFonts w:ascii="Arial" w:hAnsi="Arial" w:cs="Arial"/>
          <w:sz w:val="20"/>
          <w:szCs w:val="20"/>
        </w:rPr>
      </w:pPr>
      <w:r w:rsidRPr="001A6418">
        <w:rPr>
          <w:rFonts w:ascii="Arial" w:hAnsi="Arial" w:cs="Arial"/>
          <w:sz w:val="20"/>
          <w:szCs w:val="20"/>
        </w:rPr>
        <w:t xml:space="preserve">Ak </w:t>
      </w:r>
      <w:r w:rsidR="00BA7514" w:rsidRPr="001A6418">
        <w:rPr>
          <w:rFonts w:ascii="Arial" w:hAnsi="Arial" w:cs="Arial"/>
          <w:sz w:val="20"/>
          <w:szCs w:val="20"/>
        </w:rPr>
        <w:t>si</w:t>
      </w:r>
      <w:r w:rsidR="00467621" w:rsidRPr="001A6418">
        <w:rPr>
          <w:rFonts w:ascii="Arial" w:hAnsi="Arial" w:cs="Arial"/>
          <w:sz w:val="20"/>
          <w:szCs w:val="20"/>
        </w:rPr>
        <w:t xml:space="preserve"> Objednávateľ uplatní </w:t>
      </w:r>
      <w:r w:rsidR="002132D5" w:rsidRPr="001A6418">
        <w:rPr>
          <w:rFonts w:ascii="Arial" w:hAnsi="Arial" w:cs="Arial"/>
          <w:sz w:val="20"/>
          <w:szCs w:val="20"/>
        </w:rPr>
        <w:t>z</w:t>
      </w:r>
      <w:r w:rsidRPr="001A6418">
        <w:rPr>
          <w:rFonts w:ascii="Arial" w:hAnsi="Arial" w:cs="Arial"/>
          <w:sz w:val="20"/>
          <w:szCs w:val="20"/>
        </w:rPr>
        <w:t xml:space="preserve">mluvnú pokutu podľa bodu </w:t>
      </w:r>
      <w:r w:rsidR="00F5573C">
        <w:rPr>
          <w:rFonts w:ascii="Arial" w:hAnsi="Arial" w:cs="Arial"/>
          <w:sz w:val="20"/>
          <w:szCs w:val="20"/>
        </w:rPr>
        <w:fldChar w:fldCharType="begin"/>
      </w:r>
      <w:r w:rsidR="00F5573C">
        <w:rPr>
          <w:rFonts w:ascii="Arial" w:hAnsi="Arial" w:cs="Arial"/>
          <w:sz w:val="20"/>
          <w:szCs w:val="20"/>
        </w:rPr>
        <w:instrText xml:space="preserve"> REF _Ref95813551 \r \h </w:instrText>
      </w:r>
      <w:r w:rsidR="00F5573C">
        <w:rPr>
          <w:rFonts w:ascii="Arial" w:hAnsi="Arial" w:cs="Arial"/>
          <w:sz w:val="20"/>
          <w:szCs w:val="20"/>
        </w:rPr>
      </w:r>
      <w:r w:rsidR="00F5573C">
        <w:rPr>
          <w:rFonts w:ascii="Arial" w:hAnsi="Arial" w:cs="Arial"/>
          <w:sz w:val="20"/>
          <w:szCs w:val="20"/>
        </w:rPr>
        <w:fldChar w:fldCharType="separate"/>
      </w:r>
      <w:r w:rsidR="00F5573C">
        <w:rPr>
          <w:rFonts w:ascii="Arial" w:hAnsi="Arial" w:cs="Arial"/>
          <w:sz w:val="20"/>
          <w:szCs w:val="20"/>
        </w:rPr>
        <w:t>19.1</w:t>
      </w:r>
      <w:r w:rsidR="00F5573C">
        <w:rPr>
          <w:rFonts w:ascii="Arial" w:hAnsi="Arial" w:cs="Arial"/>
          <w:sz w:val="20"/>
          <w:szCs w:val="20"/>
        </w:rPr>
        <w:fldChar w:fldCharType="end"/>
      </w:r>
      <w:r w:rsidR="004F494B" w:rsidRPr="001A6418">
        <w:rPr>
          <w:rFonts w:ascii="Arial" w:hAnsi="Arial" w:cs="Arial"/>
          <w:sz w:val="20"/>
          <w:szCs w:val="20"/>
        </w:rPr>
        <w:t xml:space="preserve">tohto článku Zmluvy o dielo, </w:t>
      </w:r>
      <w:r w:rsidR="004A4F19" w:rsidRPr="001A6418">
        <w:rPr>
          <w:rFonts w:ascii="Arial" w:hAnsi="Arial" w:cs="Arial"/>
          <w:sz w:val="20"/>
          <w:szCs w:val="20"/>
        </w:rPr>
        <w:t>má právo si ju započítať voči pohľadávke Zhotoviteľa v najbližšom fakturačnom míľniku</w:t>
      </w:r>
      <w:r w:rsidR="004F494B" w:rsidRPr="001A6418">
        <w:rPr>
          <w:rFonts w:ascii="Arial" w:hAnsi="Arial" w:cs="Arial"/>
          <w:sz w:val="20"/>
          <w:szCs w:val="20"/>
        </w:rPr>
        <w:t xml:space="preserve">. </w:t>
      </w:r>
    </w:p>
    <w:p w14:paraId="35CD5CCE" w14:textId="7AAD59D9" w:rsidR="002B43BD" w:rsidRPr="00B0236B" w:rsidRDefault="00C9009C" w:rsidP="00B0236B">
      <w:pPr>
        <w:pStyle w:val="MLNadpislnku"/>
        <w:tabs>
          <w:tab w:val="clear" w:pos="878"/>
        </w:tabs>
        <w:spacing w:before="360" w:after="240" w:line="290" w:lineRule="auto"/>
        <w:ind w:left="567" w:hanging="567"/>
        <w:jc w:val="both"/>
        <w:rPr>
          <w:rFonts w:ascii="Arial" w:hAnsi="Arial" w:cs="Arial"/>
          <w:sz w:val="20"/>
          <w:szCs w:val="20"/>
        </w:rPr>
      </w:pPr>
      <w:bookmarkStart w:id="91" w:name="_Ref95984270"/>
      <w:r w:rsidRPr="00B0236B">
        <w:rPr>
          <w:rFonts w:ascii="Arial" w:hAnsi="Arial" w:cs="Arial"/>
          <w:sz w:val="20"/>
          <w:szCs w:val="20"/>
        </w:rPr>
        <w:t>ZMENY DIELA</w:t>
      </w:r>
      <w:r w:rsidR="00F5573C">
        <w:rPr>
          <w:rFonts w:ascii="Arial" w:hAnsi="Arial" w:cs="Arial"/>
          <w:sz w:val="20"/>
          <w:szCs w:val="20"/>
        </w:rPr>
        <w:t>,</w:t>
      </w:r>
      <w:r w:rsidRPr="00B0236B">
        <w:rPr>
          <w:rFonts w:ascii="Arial" w:hAnsi="Arial" w:cs="Arial"/>
          <w:sz w:val="20"/>
          <w:szCs w:val="20"/>
        </w:rPr>
        <w:t xml:space="preserve"> ZMENY ZMLUVY</w:t>
      </w:r>
      <w:r w:rsidR="00F5573C">
        <w:rPr>
          <w:rFonts w:ascii="Arial" w:hAnsi="Arial" w:cs="Arial"/>
          <w:sz w:val="20"/>
          <w:szCs w:val="20"/>
        </w:rPr>
        <w:t xml:space="preserve"> A OPCIA</w:t>
      </w:r>
      <w:bookmarkEnd w:id="91"/>
    </w:p>
    <w:p w14:paraId="78F37CA6" w14:textId="015A011B" w:rsidR="00F5573C" w:rsidRPr="009D1F1D" w:rsidRDefault="00F5573C" w:rsidP="003E7C0F">
      <w:pPr>
        <w:pStyle w:val="MLOdsek"/>
        <w:ind w:left="567" w:hanging="567"/>
        <w:rPr>
          <w:rFonts w:ascii="Arial" w:hAnsi="Arial" w:cs="Arial"/>
          <w:sz w:val="20"/>
          <w:szCs w:val="20"/>
        </w:rPr>
      </w:pPr>
      <w:r w:rsidRPr="009D1F1D">
        <w:rPr>
          <w:rFonts w:ascii="Arial" w:hAnsi="Arial" w:cs="Arial"/>
          <w:sz w:val="20"/>
          <w:szCs w:val="20"/>
        </w:rPr>
        <w:t>Ak Objednávateľ v priebehu plnenia tejto Zmluvy o dielo zistí, že pre zabezpečenie funkčnosti a kompatibility Diela ako celku je nevyhnutné rozšíriť Dielo o ďalšiu časť alebo časti, je oprávnený zabezpečiť zhotovenie takej časti alebo častí prostredníctvom uzatvorenia dodatku k tejto Zmluve o dielo.</w:t>
      </w:r>
    </w:p>
    <w:p w14:paraId="3001E551" w14:textId="2AA2B180" w:rsidR="00F5573C" w:rsidRPr="00856E52" w:rsidRDefault="00F5573C" w:rsidP="003E7C0F">
      <w:pPr>
        <w:pStyle w:val="MLOdsek"/>
        <w:tabs>
          <w:tab w:val="clear" w:pos="1305"/>
        </w:tabs>
        <w:ind w:left="567" w:hanging="567"/>
        <w:rPr>
          <w:rFonts w:ascii="Arial" w:hAnsi="Arial" w:cs="Arial"/>
          <w:sz w:val="20"/>
          <w:szCs w:val="20"/>
        </w:rPr>
      </w:pPr>
      <w:r w:rsidRPr="009D1F1D">
        <w:rPr>
          <w:rFonts w:ascii="Arial" w:hAnsi="Arial" w:cs="Arial"/>
          <w:sz w:val="20"/>
          <w:szCs w:val="20"/>
        </w:rPr>
        <w:t>Akékoľvek zmeny tejto Zmluvy o dielo v zmysle predchádzajúceho bodu možno realizovať na základe oboma Zmluvnými stranami podpísaného dodatku k Zmluve o dielo, za predpokladu, že sú splnené podmienky podľa § 18 Zákona o VO.</w:t>
      </w:r>
    </w:p>
    <w:p w14:paraId="53C71563" w14:textId="688E637E" w:rsidR="00F5573C" w:rsidRPr="009D1F1D" w:rsidRDefault="00F5573C" w:rsidP="003E7C0F">
      <w:pPr>
        <w:pStyle w:val="MLOdsek"/>
        <w:tabs>
          <w:tab w:val="clear" w:pos="1305"/>
        </w:tabs>
        <w:ind w:left="567" w:hanging="567"/>
        <w:rPr>
          <w:rFonts w:ascii="Arial" w:hAnsi="Arial" w:cs="Arial"/>
          <w:sz w:val="20"/>
          <w:szCs w:val="20"/>
        </w:rPr>
      </w:pPr>
      <w:r w:rsidRPr="009D1F1D">
        <w:rPr>
          <w:rFonts w:ascii="Arial" w:hAnsi="Arial" w:cs="Arial"/>
          <w:sz w:val="20"/>
          <w:szCs w:val="20"/>
        </w:rPr>
        <w:t xml:space="preserve">Zmluvné strany sa dohodli, že v prípade, ak Dielo alebo jeho časť spĺňa podmienky </w:t>
      </w:r>
      <w:r w:rsidR="007967DD" w:rsidRPr="00856E52">
        <w:rPr>
          <w:rFonts w:ascii="Arial" w:hAnsi="Arial" w:cs="Arial"/>
          <w:sz w:val="20"/>
          <w:szCs w:val="20"/>
        </w:rPr>
        <w:t>I</w:t>
      </w:r>
      <w:r w:rsidRPr="009D1F1D">
        <w:rPr>
          <w:rFonts w:ascii="Arial" w:hAnsi="Arial" w:cs="Arial"/>
          <w:sz w:val="20"/>
          <w:szCs w:val="20"/>
        </w:rPr>
        <w:t>nkrementu, ako čiastkového plnenia projektu, na dodávku Diela alebo jeho časti</w:t>
      </w:r>
      <w:r w:rsidR="006E0BA7">
        <w:rPr>
          <w:rFonts w:ascii="Arial" w:hAnsi="Arial" w:cs="Arial"/>
          <w:sz w:val="20"/>
          <w:szCs w:val="20"/>
        </w:rPr>
        <w:t xml:space="preserve">, </w:t>
      </w:r>
      <w:r w:rsidRPr="009D1F1D">
        <w:rPr>
          <w:rFonts w:ascii="Arial" w:hAnsi="Arial" w:cs="Arial"/>
          <w:sz w:val="20"/>
          <w:szCs w:val="20"/>
        </w:rPr>
        <w:t>uplatnia</w:t>
      </w:r>
      <w:r w:rsidR="006E0BA7">
        <w:rPr>
          <w:rFonts w:ascii="Arial" w:hAnsi="Arial" w:cs="Arial"/>
          <w:sz w:val="20"/>
          <w:szCs w:val="20"/>
        </w:rPr>
        <w:t xml:space="preserve"> sa</w:t>
      </w:r>
      <w:r w:rsidRPr="009D1F1D">
        <w:rPr>
          <w:rFonts w:ascii="Arial" w:hAnsi="Arial" w:cs="Arial"/>
          <w:sz w:val="20"/>
          <w:szCs w:val="20"/>
        </w:rPr>
        <w:t xml:space="preserve"> nasledovné pravidlá: </w:t>
      </w:r>
    </w:p>
    <w:p w14:paraId="178C6350" w14:textId="288EE700" w:rsidR="00F5573C" w:rsidRDefault="007A0C1F" w:rsidP="003E7C0F">
      <w:pPr>
        <w:pStyle w:val="MLOdsek"/>
        <w:numPr>
          <w:ilvl w:val="0"/>
          <w:numId w:val="34"/>
        </w:numPr>
        <w:spacing w:before="120" w:line="290" w:lineRule="auto"/>
        <w:ind w:left="1134" w:hanging="567"/>
        <w:rPr>
          <w:rFonts w:ascii="Arial" w:hAnsi="Arial" w:cs="Arial"/>
          <w:sz w:val="20"/>
          <w:szCs w:val="20"/>
        </w:rPr>
      </w:pPr>
      <w:r>
        <w:rPr>
          <w:rFonts w:ascii="Arial" w:hAnsi="Arial" w:cs="Arial"/>
          <w:sz w:val="20"/>
          <w:szCs w:val="20"/>
        </w:rPr>
        <w:t>z</w:t>
      </w:r>
      <w:r w:rsidR="00F5573C" w:rsidRPr="00856E52">
        <w:rPr>
          <w:rFonts w:ascii="Arial" w:hAnsi="Arial" w:cs="Arial"/>
          <w:sz w:val="20"/>
          <w:szCs w:val="20"/>
        </w:rPr>
        <w:t xml:space="preserve">mluvné strany sú povinné postupovať v súlade s § 4 ods. 12 </w:t>
      </w:r>
      <w:r w:rsidR="00C6187D">
        <w:rPr>
          <w:rFonts w:ascii="Arial" w:hAnsi="Arial" w:cs="Arial"/>
          <w:sz w:val="20"/>
          <w:szCs w:val="20"/>
        </w:rPr>
        <w:t>V</w:t>
      </w:r>
      <w:r w:rsidR="00F5573C" w:rsidRPr="00856E52">
        <w:rPr>
          <w:rFonts w:ascii="Arial" w:hAnsi="Arial" w:cs="Arial"/>
          <w:sz w:val="20"/>
          <w:szCs w:val="20"/>
        </w:rPr>
        <w:t xml:space="preserve">yhlášky </w:t>
      </w:r>
      <w:r w:rsidR="00C6187D">
        <w:rPr>
          <w:rFonts w:ascii="Arial" w:hAnsi="Arial" w:cs="Arial"/>
          <w:sz w:val="20"/>
          <w:szCs w:val="20"/>
        </w:rPr>
        <w:t>č. 85/2020</w:t>
      </w:r>
      <w:r w:rsidR="00F5573C" w:rsidRPr="00856E52">
        <w:rPr>
          <w:rFonts w:ascii="Arial" w:hAnsi="Arial" w:cs="Arial"/>
          <w:sz w:val="20"/>
          <w:szCs w:val="20"/>
        </w:rPr>
        <w:t xml:space="preserve">, </w:t>
      </w:r>
    </w:p>
    <w:p w14:paraId="7FCAC090" w14:textId="3E9802FA" w:rsidR="00F5573C" w:rsidRPr="003E7C0F" w:rsidRDefault="007A0C1F" w:rsidP="003E7C0F">
      <w:pPr>
        <w:pStyle w:val="MLOdsek"/>
        <w:numPr>
          <w:ilvl w:val="0"/>
          <w:numId w:val="34"/>
        </w:numPr>
        <w:spacing w:before="120" w:line="290" w:lineRule="auto"/>
        <w:ind w:left="1134" w:hanging="567"/>
        <w:rPr>
          <w:rFonts w:ascii="Arial" w:hAnsi="Arial" w:cs="Arial"/>
          <w:sz w:val="20"/>
          <w:szCs w:val="20"/>
        </w:rPr>
      </w:pPr>
      <w:r>
        <w:rPr>
          <w:rFonts w:ascii="Arial" w:hAnsi="Arial" w:cs="Arial"/>
          <w:sz w:val="20"/>
          <w:szCs w:val="20"/>
        </w:rPr>
        <w:t>d</w:t>
      </w:r>
      <w:r w:rsidR="00F5573C" w:rsidRPr="003E7C0F">
        <w:rPr>
          <w:rFonts w:ascii="Arial" w:hAnsi="Arial" w:cs="Arial"/>
          <w:sz w:val="20"/>
          <w:szCs w:val="20"/>
        </w:rPr>
        <w:t xml:space="preserve">ielom v zmysle tejto Zmluvy sa rozumie minimálne prvý </w:t>
      </w:r>
      <w:r w:rsidR="007967DD" w:rsidRPr="003E7C0F">
        <w:rPr>
          <w:rFonts w:ascii="Arial" w:hAnsi="Arial" w:cs="Arial"/>
          <w:sz w:val="20"/>
          <w:szCs w:val="20"/>
        </w:rPr>
        <w:t>I</w:t>
      </w:r>
      <w:r w:rsidR="00F5573C" w:rsidRPr="003E7C0F">
        <w:rPr>
          <w:rFonts w:ascii="Arial" w:hAnsi="Arial" w:cs="Arial"/>
          <w:sz w:val="20"/>
          <w:szCs w:val="20"/>
        </w:rPr>
        <w:t>nkrement,</w:t>
      </w:r>
    </w:p>
    <w:p w14:paraId="204A3F9D" w14:textId="66DE7F89" w:rsidR="00F5573C" w:rsidRPr="00856E52" w:rsidRDefault="007A0C1F" w:rsidP="003E7C0F">
      <w:pPr>
        <w:pStyle w:val="MLOdsek"/>
        <w:numPr>
          <w:ilvl w:val="0"/>
          <w:numId w:val="34"/>
        </w:numPr>
        <w:spacing w:before="120" w:line="290" w:lineRule="auto"/>
        <w:ind w:left="1134" w:hanging="567"/>
        <w:rPr>
          <w:rFonts w:ascii="Arial" w:hAnsi="Arial" w:cs="Arial"/>
          <w:sz w:val="20"/>
          <w:szCs w:val="20"/>
        </w:rPr>
      </w:pPr>
      <w:r>
        <w:rPr>
          <w:rFonts w:ascii="Arial" w:hAnsi="Arial" w:cs="Arial"/>
          <w:sz w:val="20"/>
          <w:szCs w:val="20"/>
        </w:rPr>
        <w:t>d</w:t>
      </w:r>
      <w:r w:rsidR="00F5573C" w:rsidRPr="00856E52">
        <w:rPr>
          <w:rFonts w:ascii="Arial" w:hAnsi="Arial" w:cs="Arial"/>
          <w:sz w:val="20"/>
          <w:szCs w:val="20"/>
        </w:rPr>
        <w:t xml:space="preserve">ruhým </w:t>
      </w:r>
      <w:r w:rsidR="007967DD" w:rsidRPr="00856E52">
        <w:rPr>
          <w:rFonts w:ascii="Arial" w:hAnsi="Arial" w:cs="Arial"/>
          <w:sz w:val="20"/>
          <w:szCs w:val="20"/>
        </w:rPr>
        <w:t>I</w:t>
      </w:r>
      <w:r w:rsidR="00F5573C" w:rsidRPr="00856E52">
        <w:rPr>
          <w:rFonts w:ascii="Arial" w:hAnsi="Arial" w:cs="Arial"/>
          <w:sz w:val="20"/>
          <w:szCs w:val="20"/>
        </w:rPr>
        <w:t>nkrementom sa rozumie nasledujúca časť Diela, ktorá v prípade jej zhotovenia tvorí súčasť Diela ako celku, zároveň ju možno považovať za samostatne existujúci funkčný celok</w:t>
      </w:r>
      <w:r w:rsidR="006E0BA7">
        <w:rPr>
          <w:rFonts w:ascii="Arial" w:hAnsi="Arial" w:cs="Arial"/>
          <w:sz w:val="20"/>
          <w:szCs w:val="20"/>
        </w:rPr>
        <w:t xml:space="preserve"> </w:t>
      </w:r>
      <w:r w:rsidR="006E0BA7" w:rsidRPr="009D1F1D">
        <w:rPr>
          <w:rFonts w:ascii="Arial" w:hAnsi="Arial" w:cs="Arial"/>
          <w:sz w:val="20"/>
          <w:szCs w:val="20"/>
        </w:rPr>
        <w:t xml:space="preserve">(ďalej </w:t>
      </w:r>
      <w:r w:rsidR="006E0BA7">
        <w:rPr>
          <w:rFonts w:ascii="Arial" w:hAnsi="Arial" w:cs="Arial"/>
          <w:sz w:val="20"/>
          <w:szCs w:val="20"/>
        </w:rPr>
        <w:t>ako</w:t>
      </w:r>
      <w:r w:rsidR="006E0BA7" w:rsidRPr="009D1F1D">
        <w:rPr>
          <w:rFonts w:ascii="Arial" w:hAnsi="Arial" w:cs="Arial"/>
          <w:sz w:val="20"/>
          <w:szCs w:val="20"/>
        </w:rPr>
        <w:t xml:space="preserve"> „</w:t>
      </w:r>
      <w:r w:rsidR="006E0BA7" w:rsidRPr="009D1F1D">
        <w:rPr>
          <w:rFonts w:ascii="Arial" w:hAnsi="Arial" w:cs="Arial"/>
          <w:b/>
          <w:sz w:val="20"/>
          <w:szCs w:val="20"/>
        </w:rPr>
        <w:t>druhý inkrement</w:t>
      </w:r>
      <w:r w:rsidR="006E0BA7" w:rsidRPr="009D1F1D">
        <w:rPr>
          <w:rFonts w:ascii="Arial" w:hAnsi="Arial" w:cs="Arial"/>
          <w:sz w:val="20"/>
          <w:szCs w:val="20"/>
        </w:rPr>
        <w:t>“)</w:t>
      </w:r>
      <w:r w:rsidR="00F5573C" w:rsidRPr="00856E52">
        <w:rPr>
          <w:rFonts w:ascii="Arial" w:hAnsi="Arial" w:cs="Arial"/>
          <w:sz w:val="20"/>
          <w:szCs w:val="20"/>
        </w:rPr>
        <w:t>,</w:t>
      </w:r>
    </w:p>
    <w:p w14:paraId="5F24401D" w14:textId="2F6D6406" w:rsidR="00F5573C" w:rsidRPr="006E0BA7" w:rsidRDefault="007A0C1F" w:rsidP="003E7C0F">
      <w:pPr>
        <w:pStyle w:val="MLOdsek"/>
        <w:numPr>
          <w:ilvl w:val="0"/>
          <w:numId w:val="34"/>
        </w:numPr>
        <w:spacing w:before="120" w:line="290" w:lineRule="auto"/>
        <w:ind w:left="1134" w:hanging="567"/>
        <w:rPr>
          <w:rFonts w:ascii="Arial" w:hAnsi="Arial" w:cs="Arial"/>
          <w:sz w:val="20"/>
          <w:szCs w:val="20"/>
        </w:rPr>
      </w:pPr>
      <w:r>
        <w:rPr>
          <w:rFonts w:ascii="Arial" w:hAnsi="Arial" w:cs="Arial"/>
          <w:sz w:val="20"/>
          <w:szCs w:val="20"/>
        </w:rPr>
        <w:t>d</w:t>
      </w:r>
      <w:r w:rsidR="00F5573C" w:rsidRPr="00856E52">
        <w:rPr>
          <w:rFonts w:ascii="Arial" w:hAnsi="Arial" w:cs="Arial"/>
          <w:sz w:val="20"/>
          <w:szCs w:val="20"/>
        </w:rPr>
        <w:t xml:space="preserve">ielo je zhotovené v podobe </w:t>
      </w:r>
      <w:r w:rsidR="007967DD" w:rsidRPr="00856E52">
        <w:rPr>
          <w:rFonts w:ascii="Arial" w:hAnsi="Arial" w:cs="Arial"/>
          <w:sz w:val="20"/>
          <w:szCs w:val="20"/>
        </w:rPr>
        <w:t>I</w:t>
      </w:r>
      <w:r w:rsidR="00F5573C" w:rsidRPr="00856E52">
        <w:rPr>
          <w:rFonts w:ascii="Arial" w:hAnsi="Arial" w:cs="Arial"/>
          <w:sz w:val="20"/>
          <w:szCs w:val="20"/>
        </w:rPr>
        <w:t>nkrementov, ktorý sú samostatne existujúce funkčné celky, ale na</w:t>
      </w:r>
      <w:r w:rsidR="00856E52">
        <w:rPr>
          <w:rFonts w:ascii="Arial" w:hAnsi="Arial" w:cs="Arial"/>
          <w:sz w:val="20"/>
          <w:szCs w:val="20"/>
        </w:rPr>
        <w:t xml:space="preserve"> </w:t>
      </w:r>
      <w:r w:rsidR="00F5573C" w:rsidRPr="00856E52">
        <w:rPr>
          <w:rFonts w:ascii="Arial" w:hAnsi="Arial" w:cs="Arial"/>
          <w:sz w:val="20"/>
          <w:szCs w:val="20"/>
        </w:rPr>
        <w:t xml:space="preserve">to aby bol projekt naplnený je nevyhnutné zhotoviť </w:t>
      </w:r>
      <w:r w:rsidR="00516AD0">
        <w:rPr>
          <w:rFonts w:ascii="Arial" w:hAnsi="Arial" w:cs="Arial"/>
          <w:sz w:val="20"/>
          <w:szCs w:val="20"/>
        </w:rPr>
        <w:t>3</w:t>
      </w:r>
      <w:r w:rsidR="00F5573C" w:rsidRPr="00856E52">
        <w:rPr>
          <w:rFonts w:ascii="Arial" w:hAnsi="Arial" w:cs="Arial"/>
          <w:sz w:val="20"/>
          <w:szCs w:val="20"/>
        </w:rPr>
        <w:t xml:space="preserve"> </w:t>
      </w:r>
      <w:r w:rsidR="007967DD" w:rsidRPr="00856E52">
        <w:rPr>
          <w:rFonts w:ascii="Arial" w:hAnsi="Arial" w:cs="Arial"/>
          <w:sz w:val="20"/>
          <w:szCs w:val="20"/>
        </w:rPr>
        <w:t>I</w:t>
      </w:r>
      <w:r w:rsidR="00F5573C" w:rsidRPr="00856E52">
        <w:rPr>
          <w:rFonts w:ascii="Arial" w:hAnsi="Arial" w:cs="Arial"/>
          <w:sz w:val="20"/>
          <w:szCs w:val="20"/>
        </w:rPr>
        <w:t>nkrementy</w:t>
      </w:r>
      <w:r w:rsidR="00516AD0">
        <w:rPr>
          <w:rFonts w:ascii="Arial" w:hAnsi="Arial" w:cs="Arial"/>
          <w:sz w:val="20"/>
          <w:szCs w:val="20"/>
        </w:rPr>
        <w:t xml:space="preserve"> (1) Analýza a dizajn, 2) Implementácia a testovanie, 3) Nasadenie a PIP)</w:t>
      </w:r>
      <w:r w:rsidR="00F5573C" w:rsidRPr="00856E52">
        <w:rPr>
          <w:rFonts w:ascii="Arial" w:hAnsi="Arial" w:cs="Arial"/>
          <w:sz w:val="20"/>
          <w:szCs w:val="20"/>
        </w:rPr>
        <w:t>.</w:t>
      </w:r>
    </w:p>
    <w:p w14:paraId="0454F506" w14:textId="4AB6AA3E" w:rsidR="00F5573C" w:rsidRPr="009D1F1D" w:rsidRDefault="00F5573C" w:rsidP="003E7C0F">
      <w:pPr>
        <w:pStyle w:val="MLOdsek"/>
        <w:tabs>
          <w:tab w:val="clear" w:pos="1305"/>
        </w:tabs>
        <w:ind w:left="567" w:hanging="567"/>
        <w:rPr>
          <w:rFonts w:ascii="Arial" w:hAnsi="Arial" w:cs="Arial"/>
          <w:sz w:val="20"/>
          <w:szCs w:val="20"/>
        </w:rPr>
      </w:pPr>
      <w:r w:rsidRPr="009D1F1D">
        <w:rPr>
          <w:rFonts w:ascii="Arial" w:hAnsi="Arial" w:cs="Arial"/>
          <w:sz w:val="20"/>
          <w:szCs w:val="20"/>
        </w:rPr>
        <w:t xml:space="preserve">Zmluvné strany sa dohodli, že Objednávateľ je za podmienok stanovených touto Zmluvou o dielo oprávnený uplatniť si opciu, t. j. právo Objednávateľa požadovať od Zhotoviteľa zhotovenie  druhého Inkrementu. Zhotoviteľ vyhlasuje a potvrdzuje, že si je vedomý práva Objednávateľa na uplatnenie opcie </w:t>
      </w:r>
      <w:r w:rsidRPr="009D1F1D">
        <w:rPr>
          <w:rFonts w:ascii="Arial" w:hAnsi="Arial" w:cs="Arial"/>
          <w:sz w:val="20"/>
          <w:szCs w:val="20"/>
        </w:rPr>
        <w:lastRenderedPageBreak/>
        <w:t>podľa podmienok tejto Zmluvy a všetkých práv a povinností, ktoré Zhotoviteľovi v prípade uplatnenia opcie Objednávateľom budú vyplývať z tejto Zmluvy</w:t>
      </w:r>
      <w:r w:rsidR="006E0BA7">
        <w:rPr>
          <w:rFonts w:ascii="Arial" w:hAnsi="Arial" w:cs="Arial"/>
          <w:sz w:val="20"/>
          <w:szCs w:val="20"/>
        </w:rPr>
        <w:t xml:space="preserve"> o dielo</w:t>
      </w:r>
      <w:r w:rsidRPr="009D1F1D">
        <w:rPr>
          <w:rFonts w:ascii="Arial" w:hAnsi="Arial" w:cs="Arial"/>
          <w:sz w:val="20"/>
          <w:szCs w:val="20"/>
        </w:rPr>
        <w:t xml:space="preserve"> vo vzťahu k zhotoveniu druhého Inkrementu. </w:t>
      </w:r>
    </w:p>
    <w:p w14:paraId="4A48999B" w14:textId="11C034F9" w:rsidR="00F5573C" w:rsidRPr="009D1F1D" w:rsidRDefault="00F5573C" w:rsidP="003E7C0F">
      <w:pPr>
        <w:pStyle w:val="MLOdsek"/>
        <w:tabs>
          <w:tab w:val="clear" w:pos="1305"/>
        </w:tabs>
        <w:ind w:left="567" w:hanging="567"/>
        <w:rPr>
          <w:rFonts w:ascii="Arial" w:hAnsi="Arial" w:cs="Arial"/>
          <w:sz w:val="20"/>
          <w:szCs w:val="20"/>
        </w:rPr>
      </w:pPr>
      <w:r w:rsidRPr="009D1F1D">
        <w:rPr>
          <w:rFonts w:ascii="Arial" w:hAnsi="Arial" w:cs="Arial"/>
          <w:sz w:val="20"/>
          <w:szCs w:val="20"/>
        </w:rPr>
        <w:t xml:space="preserve">V prípade uplatnenia opcie podľa tejto Zmluvy o dielo, je Zhotoviteľ povinný zhotoviť pre Objednávateľa druhý Inkrement, podrobne špecifikovaný v prílohe č. </w:t>
      </w:r>
      <w:r w:rsidR="00860BCF">
        <w:rPr>
          <w:rFonts w:ascii="Arial" w:hAnsi="Arial" w:cs="Arial"/>
          <w:sz w:val="20"/>
          <w:szCs w:val="20"/>
        </w:rPr>
        <w:t>1</w:t>
      </w:r>
      <w:r w:rsidRPr="009D1F1D">
        <w:rPr>
          <w:rFonts w:ascii="Arial" w:hAnsi="Arial" w:cs="Arial"/>
          <w:sz w:val="20"/>
          <w:szCs w:val="20"/>
        </w:rPr>
        <w:t xml:space="preserve"> tejto Zmluvy o dielo a v lehote podľa prílohy č. </w:t>
      </w:r>
      <w:r w:rsidR="00860BCF">
        <w:rPr>
          <w:rFonts w:ascii="Arial" w:hAnsi="Arial" w:cs="Arial"/>
          <w:sz w:val="20"/>
          <w:szCs w:val="20"/>
        </w:rPr>
        <w:t>2</w:t>
      </w:r>
      <w:r w:rsidRPr="009D1F1D">
        <w:rPr>
          <w:rFonts w:ascii="Arial" w:hAnsi="Arial" w:cs="Arial"/>
          <w:sz w:val="20"/>
          <w:szCs w:val="20"/>
        </w:rPr>
        <w:t xml:space="preserve">  tejto Zmluvy o dielo, a to na vlastné náklady a nebezpečenstvo, riadne a včas, za cenu uvedenú v tejto Zmluve o dielo</w:t>
      </w:r>
      <w:r w:rsidRPr="009D1F1D" w:rsidDel="005B58F4">
        <w:rPr>
          <w:rFonts w:ascii="Arial" w:hAnsi="Arial" w:cs="Arial"/>
          <w:sz w:val="20"/>
          <w:szCs w:val="20"/>
        </w:rPr>
        <w:t>.</w:t>
      </w:r>
      <w:r w:rsidR="006E0BA7">
        <w:rPr>
          <w:rFonts w:ascii="Arial" w:hAnsi="Arial" w:cs="Arial"/>
          <w:sz w:val="20"/>
          <w:szCs w:val="20"/>
        </w:rPr>
        <w:t xml:space="preserve"> V prípade uplatnenia o</w:t>
      </w:r>
      <w:r w:rsidRPr="009D1F1D">
        <w:rPr>
          <w:rFonts w:ascii="Arial" w:hAnsi="Arial" w:cs="Arial"/>
          <w:sz w:val="20"/>
          <w:szCs w:val="20"/>
        </w:rPr>
        <w:t>pcie podľa tejto Zmluvy</w:t>
      </w:r>
      <w:r w:rsidR="006E0BA7">
        <w:rPr>
          <w:rFonts w:ascii="Arial" w:hAnsi="Arial" w:cs="Arial"/>
          <w:sz w:val="20"/>
          <w:szCs w:val="20"/>
        </w:rPr>
        <w:t xml:space="preserve"> o dielo</w:t>
      </w:r>
      <w:r w:rsidRPr="009D1F1D">
        <w:rPr>
          <w:rFonts w:ascii="Arial" w:hAnsi="Arial" w:cs="Arial"/>
          <w:sz w:val="20"/>
          <w:szCs w:val="20"/>
        </w:rPr>
        <w:t xml:space="preserve"> sa O</w:t>
      </w:r>
      <w:r w:rsidRPr="009D1F1D" w:rsidDel="00DB74BE">
        <w:rPr>
          <w:rFonts w:ascii="Arial" w:hAnsi="Arial" w:cs="Arial"/>
          <w:sz w:val="20"/>
          <w:szCs w:val="20"/>
        </w:rPr>
        <w:t>bjednávateľ</w:t>
      </w:r>
      <w:r w:rsidRPr="009D1F1D">
        <w:rPr>
          <w:rFonts w:ascii="Arial" w:hAnsi="Arial" w:cs="Arial"/>
          <w:sz w:val="20"/>
          <w:szCs w:val="20"/>
        </w:rPr>
        <w:t xml:space="preserve"> zaväzuje</w:t>
      </w:r>
      <w:r w:rsidRPr="009D1F1D" w:rsidDel="00DB74BE">
        <w:rPr>
          <w:rFonts w:ascii="Arial" w:hAnsi="Arial" w:cs="Arial"/>
          <w:sz w:val="20"/>
          <w:szCs w:val="20"/>
        </w:rPr>
        <w:t xml:space="preserve"> riadne a</w:t>
      </w:r>
      <w:r w:rsidRPr="009D1F1D">
        <w:rPr>
          <w:rFonts w:ascii="Arial" w:hAnsi="Arial" w:cs="Arial"/>
          <w:sz w:val="20"/>
          <w:szCs w:val="20"/>
        </w:rPr>
        <w:t> </w:t>
      </w:r>
      <w:r w:rsidRPr="009D1F1D" w:rsidDel="00DB74BE">
        <w:rPr>
          <w:rFonts w:ascii="Arial" w:hAnsi="Arial" w:cs="Arial"/>
          <w:sz w:val="20"/>
          <w:szCs w:val="20"/>
        </w:rPr>
        <w:t xml:space="preserve">včas </w:t>
      </w:r>
      <w:r w:rsidRPr="009D1F1D">
        <w:rPr>
          <w:rFonts w:ascii="Arial" w:hAnsi="Arial" w:cs="Arial"/>
          <w:sz w:val="20"/>
          <w:szCs w:val="20"/>
        </w:rPr>
        <w:t xml:space="preserve">zhotovený druhý Inkrement </w:t>
      </w:r>
      <w:r w:rsidRPr="009D1F1D" w:rsidDel="00DB74BE">
        <w:rPr>
          <w:rFonts w:ascii="Arial" w:hAnsi="Arial" w:cs="Arial"/>
          <w:sz w:val="20"/>
          <w:szCs w:val="20"/>
        </w:rPr>
        <w:t>prevziať a</w:t>
      </w:r>
      <w:r w:rsidRPr="009D1F1D">
        <w:rPr>
          <w:rFonts w:ascii="Arial" w:hAnsi="Arial" w:cs="Arial"/>
          <w:sz w:val="20"/>
          <w:szCs w:val="20"/>
        </w:rPr>
        <w:t> </w:t>
      </w:r>
      <w:r w:rsidRPr="009D1F1D" w:rsidDel="00DB74BE">
        <w:rPr>
          <w:rFonts w:ascii="Arial" w:hAnsi="Arial" w:cs="Arial"/>
          <w:sz w:val="20"/>
          <w:szCs w:val="20"/>
        </w:rPr>
        <w:t>uhradiť</w:t>
      </w:r>
      <w:r w:rsidRPr="009D1F1D">
        <w:rPr>
          <w:rFonts w:ascii="Arial" w:hAnsi="Arial" w:cs="Arial"/>
          <w:sz w:val="20"/>
          <w:szCs w:val="20"/>
        </w:rPr>
        <w:t xml:space="preserve"> za riadne a včas zhotovený Inkrement </w:t>
      </w:r>
      <w:r w:rsidRPr="009D1F1D" w:rsidDel="00DB74BE">
        <w:rPr>
          <w:rFonts w:ascii="Arial" w:hAnsi="Arial" w:cs="Arial"/>
          <w:sz w:val="20"/>
          <w:szCs w:val="20"/>
        </w:rPr>
        <w:t>Zhotoviteľovi cenu v</w:t>
      </w:r>
      <w:r w:rsidRPr="009D1F1D">
        <w:rPr>
          <w:rFonts w:ascii="Arial" w:hAnsi="Arial" w:cs="Arial"/>
          <w:sz w:val="20"/>
          <w:szCs w:val="20"/>
        </w:rPr>
        <w:t> </w:t>
      </w:r>
      <w:r w:rsidRPr="009D1F1D" w:rsidDel="00DB74BE">
        <w:rPr>
          <w:rFonts w:ascii="Arial" w:hAnsi="Arial" w:cs="Arial"/>
          <w:sz w:val="20"/>
          <w:szCs w:val="20"/>
        </w:rPr>
        <w:t>rozsahu a</w:t>
      </w:r>
      <w:r w:rsidRPr="009D1F1D">
        <w:rPr>
          <w:rFonts w:ascii="Arial" w:hAnsi="Arial" w:cs="Arial"/>
          <w:sz w:val="20"/>
          <w:szCs w:val="20"/>
        </w:rPr>
        <w:t> </w:t>
      </w:r>
      <w:r w:rsidRPr="009D1F1D" w:rsidDel="00DB74BE">
        <w:rPr>
          <w:rFonts w:ascii="Arial" w:hAnsi="Arial" w:cs="Arial"/>
          <w:sz w:val="20"/>
          <w:szCs w:val="20"/>
        </w:rPr>
        <w:t>za podmienok dohodnutých ďalej v</w:t>
      </w:r>
      <w:r w:rsidRPr="009D1F1D">
        <w:rPr>
          <w:rFonts w:ascii="Arial" w:hAnsi="Arial" w:cs="Arial"/>
          <w:sz w:val="20"/>
          <w:szCs w:val="20"/>
        </w:rPr>
        <w:t> </w:t>
      </w:r>
      <w:r w:rsidRPr="009D1F1D" w:rsidDel="00DB74BE">
        <w:rPr>
          <w:rFonts w:ascii="Arial" w:hAnsi="Arial" w:cs="Arial"/>
          <w:sz w:val="20"/>
          <w:szCs w:val="20"/>
        </w:rPr>
        <w:t>tejto Zmluve</w:t>
      </w:r>
      <w:r w:rsidRPr="009D1F1D">
        <w:rPr>
          <w:rFonts w:ascii="Arial" w:hAnsi="Arial" w:cs="Arial"/>
          <w:sz w:val="20"/>
          <w:szCs w:val="20"/>
        </w:rPr>
        <w:t xml:space="preserve"> o dielo</w:t>
      </w:r>
      <w:r w:rsidRPr="009D1F1D" w:rsidDel="00DB74BE">
        <w:rPr>
          <w:rFonts w:ascii="Arial" w:hAnsi="Arial" w:cs="Arial"/>
          <w:sz w:val="20"/>
          <w:szCs w:val="20"/>
        </w:rPr>
        <w:t>.</w:t>
      </w:r>
    </w:p>
    <w:p w14:paraId="6682384F" w14:textId="05405CA2" w:rsidR="00F5573C" w:rsidRPr="009D1F1D" w:rsidRDefault="00F5573C" w:rsidP="003E7C0F">
      <w:pPr>
        <w:pStyle w:val="MLOdsek"/>
        <w:tabs>
          <w:tab w:val="clear" w:pos="1305"/>
        </w:tabs>
        <w:ind w:left="567" w:hanging="567"/>
        <w:rPr>
          <w:rFonts w:ascii="Arial" w:hAnsi="Arial" w:cs="Arial"/>
          <w:sz w:val="20"/>
          <w:szCs w:val="20"/>
        </w:rPr>
      </w:pPr>
      <w:r w:rsidRPr="009D1F1D">
        <w:rPr>
          <w:rFonts w:ascii="Arial" w:hAnsi="Arial" w:cs="Arial"/>
          <w:sz w:val="20"/>
          <w:szCs w:val="20"/>
        </w:rPr>
        <w:t>Objednávateľ je povinný v rámci uplatnenej opcie na dodanie druhého inkrementu adresovať Zhotoviteľ</w:t>
      </w:r>
      <w:r w:rsidR="00535185">
        <w:rPr>
          <w:rFonts w:ascii="Arial" w:hAnsi="Arial" w:cs="Arial"/>
          <w:sz w:val="20"/>
          <w:szCs w:val="20"/>
        </w:rPr>
        <w:t>ovi</w:t>
      </w:r>
      <w:r w:rsidRPr="009D1F1D">
        <w:rPr>
          <w:rFonts w:ascii="Arial" w:hAnsi="Arial" w:cs="Arial"/>
          <w:sz w:val="20"/>
          <w:szCs w:val="20"/>
        </w:rPr>
        <w:t xml:space="preserve"> písomnú žiadosť o zhotovenie druhého inkrementu (ďalej len „</w:t>
      </w:r>
      <w:r w:rsidR="00535185">
        <w:rPr>
          <w:rFonts w:ascii="Arial" w:hAnsi="Arial" w:cs="Arial"/>
          <w:b/>
          <w:sz w:val="20"/>
          <w:szCs w:val="20"/>
        </w:rPr>
        <w:t>žiadosť o zhotovenie druhého I</w:t>
      </w:r>
      <w:r w:rsidRPr="009D1F1D">
        <w:rPr>
          <w:rFonts w:ascii="Arial" w:hAnsi="Arial" w:cs="Arial"/>
          <w:b/>
          <w:sz w:val="20"/>
          <w:szCs w:val="20"/>
        </w:rPr>
        <w:t>nkrementu</w:t>
      </w:r>
      <w:r w:rsidRPr="009D1F1D">
        <w:rPr>
          <w:rFonts w:ascii="Arial" w:hAnsi="Arial" w:cs="Arial"/>
          <w:sz w:val="20"/>
          <w:szCs w:val="20"/>
        </w:rPr>
        <w:t>“). Súčasťou žiadosti musia byť nasledovné obsahové náležitosti:</w:t>
      </w:r>
    </w:p>
    <w:p w14:paraId="2CB71E0B" w14:textId="43328CD3" w:rsidR="00F5573C" w:rsidRPr="00856E52" w:rsidRDefault="007A0C1F" w:rsidP="003E7C0F">
      <w:pPr>
        <w:pStyle w:val="MLOdsek"/>
        <w:numPr>
          <w:ilvl w:val="0"/>
          <w:numId w:val="35"/>
        </w:numPr>
        <w:spacing w:before="120" w:line="290" w:lineRule="auto"/>
        <w:ind w:left="1134" w:hanging="567"/>
        <w:rPr>
          <w:rFonts w:ascii="Arial" w:hAnsi="Arial" w:cs="Arial"/>
          <w:sz w:val="20"/>
          <w:szCs w:val="20"/>
        </w:rPr>
      </w:pPr>
      <w:r>
        <w:rPr>
          <w:rFonts w:ascii="Arial" w:hAnsi="Arial" w:cs="Arial"/>
          <w:sz w:val="20"/>
          <w:szCs w:val="20"/>
        </w:rPr>
        <w:t>v</w:t>
      </w:r>
      <w:r w:rsidR="00F5573C" w:rsidRPr="00856E52">
        <w:rPr>
          <w:rFonts w:ascii="Arial" w:hAnsi="Arial" w:cs="Arial"/>
          <w:sz w:val="20"/>
          <w:szCs w:val="20"/>
        </w:rPr>
        <w:t>ecné zdôvodnenie vyu</w:t>
      </w:r>
      <w:r w:rsidR="00535185">
        <w:rPr>
          <w:rFonts w:ascii="Arial" w:hAnsi="Arial" w:cs="Arial"/>
          <w:sz w:val="20"/>
          <w:szCs w:val="20"/>
        </w:rPr>
        <w:t>žitia opcie na dodania druhého I</w:t>
      </w:r>
      <w:r w:rsidR="00F5573C" w:rsidRPr="00856E52">
        <w:rPr>
          <w:rFonts w:ascii="Arial" w:hAnsi="Arial" w:cs="Arial"/>
          <w:sz w:val="20"/>
          <w:szCs w:val="20"/>
        </w:rPr>
        <w:t xml:space="preserve">nkrementu, </w:t>
      </w:r>
    </w:p>
    <w:p w14:paraId="080862B1" w14:textId="184959E4" w:rsidR="00F5573C" w:rsidRPr="00856E52" w:rsidRDefault="007A0C1F" w:rsidP="003E7C0F">
      <w:pPr>
        <w:pStyle w:val="MLOdsek"/>
        <w:numPr>
          <w:ilvl w:val="0"/>
          <w:numId w:val="35"/>
        </w:numPr>
        <w:spacing w:before="120" w:line="290" w:lineRule="auto"/>
        <w:ind w:left="1134" w:hanging="567"/>
        <w:rPr>
          <w:rFonts w:ascii="Arial" w:hAnsi="Arial" w:cs="Arial"/>
          <w:sz w:val="20"/>
          <w:szCs w:val="20"/>
        </w:rPr>
      </w:pPr>
      <w:r>
        <w:rPr>
          <w:rFonts w:ascii="Arial" w:hAnsi="Arial" w:cs="Arial"/>
          <w:sz w:val="20"/>
          <w:szCs w:val="20"/>
        </w:rPr>
        <w:t>p</w:t>
      </w:r>
      <w:r w:rsidR="00F5573C" w:rsidRPr="00856E52">
        <w:rPr>
          <w:rFonts w:ascii="Arial" w:hAnsi="Arial" w:cs="Arial"/>
          <w:sz w:val="20"/>
          <w:szCs w:val="20"/>
        </w:rPr>
        <w:t>redpoklada</w:t>
      </w:r>
      <w:r w:rsidR="00535185">
        <w:rPr>
          <w:rFonts w:ascii="Arial" w:hAnsi="Arial" w:cs="Arial"/>
          <w:sz w:val="20"/>
          <w:szCs w:val="20"/>
        </w:rPr>
        <w:t>ný harmonogram dodávky druhého I</w:t>
      </w:r>
      <w:r w:rsidR="00F5573C" w:rsidRPr="00856E52">
        <w:rPr>
          <w:rFonts w:ascii="Arial" w:hAnsi="Arial" w:cs="Arial"/>
          <w:sz w:val="20"/>
          <w:szCs w:val="20"/>
        </w:rPr>
        <w:t>nkrementu,</w:t>
      </w:r>
    </w:p>
    <w:p w14:paraId="44BED9D9" w14:textId="2FD4128E" w:rsidR="00F5573C" w:rsidRPr="00856E52" w:rsidRDefault="007A0C1F" w:rsidP="003E7C0F">
      <w:pPr>
        <w:pStyle w:val="MLOdsek"/>
        <w:numPr>
          <w:ilvl w:val="0"/>
          <w:numId w:val="35"/>
        </w:numPr>
        <w:spacing w:before="120" w:line="290" w:lineRule="auto"/>
        <w:ind w:left="1134" w:hanging="567"/>
        <w:rPr>
          <w:rFonts w:ascii="Arial" w:hAnsi="Arial" w:cs="Arial"/>
          <w:sz w:val="20"/>
          <w:szCs w:val="20"/>
        </w:rPr>
      </w:pPr>
      <w:r>
        <w:rPr>
          <w:rFonts w:ascii="Arial" w:hAnsi="Arial" w:cs="Arial"/>
          <w:sz w:val="20"/>
          <w:szCs w:val="20"/>
        </w:rPr>
        <w:t>n</w:t>
      </w:r>
      <w:r w:rsidR="00F5573C" w:rsidRPr="00856E52">
        <w:rPr>
          <w:rFonts w:ascii="Arial" w:hAnsi="Arial" w:cs="Arial"/>
          <w:sz w:val="20"/>
          <w:szCs w:val="20"/>
        </w:rPr>
        <w:t xml:space="preserve">ávrh dodatku k Zmluve o dielo. </w:t>
      </w:r>
    </w:p>
    <w:p w14:paraId="68B8207D" w14:textId="2D9C99F6" w:rsidR="00F5573C" w:rsidRPr="00856E52" w:rsidRDefault="00535185" w:rsidP="003E7C0F">
      <w:pPr>
        <w:pStyle w:val="MLOdsek"/>
        <w:numPr>
          <w:ilvl w:val="0"/>
          <w:numId w:val="0"/>
        </w:numPr>
        <w:spacing w:before="120" w:line="290" w:lineRule="auto"/>
        <w:ind w:left="567"/>
        <w:rPr>
          <w:rFonts w:ascii="Arial" w:hAnsi="Arial" w:cs="Arial"/>
          <w:sz w:val="20"/>
          <w:szCs w:val="20"/>
        </w:rPr>
      </w:pPr>
      <w:r>
        <w:rPr>
          <w:rFonts w:ascii="Arial" w:hAnsi="Arial" w:cs="Arial"/>
          <w:sz w:val="20"/>
          <w:szCs w:val="20"/>
        </w:rPr>
        <w:t>Žiadosť o zhotovenie druhého I</w:t>
      </w:r>
      <w:r w:rsidR="00F5573C" w:rsidRPr="00856E52">
        <w:rPr>
          <w:rFonts w:ascii="Arial" w:hAnsi="Arial" w:cs="Arial"/>
          <w:sz w:val="20"/>
          <w:szCs w:val="20"/>
        </w:rPr>
        <w:t>nkrementu musí byť</w:t>
      </w:r>
      <w:r>
        <w:rPr>
          <w:rFonts w:ascii="Arial" w:hAnsi="Arial" w:cs="Arial"/>
          <w:sz w:val="20"/>
          <w:szCs w:val="20"/>
        </w:rPr>
        <w:t xml:space="preserve"> vyhotovená  v písomnej forme a</w:t>
      </w:r>
      <w:r w:rsidR="003E7C0F">
        <w:rPr>
          <w:rFonts w:ascii="Arial" w:hAnsi="Arial" w:cs="Arial"/>
          <w:sz w:val="20"/>
          <w:szCs w:val="20"/>
        </w:rPr>
        <w:t xml:space="preserve"> podpísaná </w:t>
      </w:r>
      <w:r w:rsidR="00F5573C" w:rsidRPr="00856E52">
        <w:rPr>
          <w:rFonts w:ascii="Arial" w:hAnsi="Arial" w:cs="Arial"/>
          <w:sz w:val="20"/>
          <w:szCs w:val="20"/>
        </w:rPr>
        <w:t>Objednávateľom. V</w:t>
      </w:r>
      <w:r w:rsidR="00856E52">
        <w:rPr>
          <w:rFonts w:ascii="Arial" w:hAnsi="Arial" w:cs="Arial"/>
          <w:sz w:val="20"/>
          <w:szCs w:val="20"/>
        </w:rPr>
        <w:t> </w:t>
      </w:r>
      <w:r w:rsidR="00F5573C" w:rsidRPr="00856E52">
        <w:rPr>
          <w:rFonts w:ascii="Arial" w:hAnsi="Arial" w:cs="Arial"/>
          <w:sz w:val="20"/>
          <w:szCs w:val="20"/>
        </w:rPr>
        <w:t>prípade</w:t>
      </w:r>
      <w:r w:rsidR="00856E52">
        <w:rPr>
          <w:rFonts w:ascii="Arial" w:hAnsi="Arial" w:cs="Arial"/>
          <w:sz w:val="20"/>
          <w:szCs w:val="20"/>
        </w:rPr>
        <w:t>,</w:t>
      </w:r>
      <w:r w:rsidR="00F5573C" w:rsidRPr="00856E52">
        <w:rPr>
          <w:rFonts w:ascii="Arial" w:hAnsi="Arial" w:cs="Arial"/>
          <w:sz w:val="20"/>
          <w:szCs w:val="20"/>
        </w:rPr>
        <w:t xml:space="preserve"> a</w:t>
      </w:r>
      <w:r>
        <w:rPr>
          <w:rFonts w:ascii="Arial" w:hAnsi="Arial" w:cs="Arial"/>
          <w:sz w:val="20"/>
          <w:szCs w:val="20"/>
        </w:rPr>
        <w:t>k žiadosť o zhotovenie druhého I</w:t>
      </w:r>
      <w:r w:rsidR="00F5573C" w:rsidRPr="00856E52">
        <w:rPr>
          <w:rFonts w:ascii="Arial" w:hAnsi="Arial" w:cs="Arial"/>
          <w:sz w:val="20"/>
          <w:szCs w:val="20"/>
        </w:rPr>
        <w:t>nkrementu nespĺňa obsahové náležitosti alebo nie je</w:t>
      </w:r>
      <w:r>
        <w:rPr>
          <w:rFonts w:ascii="Arial" w:hAnsi="Arial" w:cs="Arial"/>
          <w:sz w:val="20"/>
          <w:szCs w:val="20"/>
        </w:rPr>
        <w:t xml:space="preserve"> vyhotovená a</w:t>
      </w:r>
      <w:r w:rsidR="00F5573C" w:rsidRPr="00856E52">
        <w:rPr>
          <w:rFonts w:ascii="Arial" w:hAnsi="Arial" w:cs="Arial"/>
          <w:sz w:val="20"/>
          <w:szCs w:val="20"/>
        </w:rPr>
        <w:t xml:space="preserve"> zaslaná v správnej forme, Zhotoviteľ vyzve Objednávateľa na nápravu a stanoví nov</w:t>
      </w:r>
      <w:r w:rsidR="00EF65BC">
        <w:rPr>
          <w:rFonts w:ascii="Arial" w:hAnsi="Arial" w:cs="Arial"/>
          <w:sz w:val="20"/>
          <w:szCs w:val="20"/>
        </w:rPr>
        <w:t>ú</w:t>
      </w:r>
      <w:r w:rsidR="00F5573C" w:rsidRPr="00856E52">
        <w:rPr>
          <w:rFonts w:ascii="Arial" w:hAnsi="Arial" w:cs="Arial"/>
          <w:sz w:val="20"/>
          <w:szCs w:val="20"/>
        </w:rPr>
        <w:t xml:space="preserve"> </w:t>
      </w:r>
      <w:r w:rsidR="00EF65BC">
        <w:rPr>
          <w:rFonts w:ascii="Arial" w:hAnsi="Arial" w:cs="Arial"/>
          <w:sz w:val="20"/>
          <w:szCs w:val="20"/>
        </w:rPr>
        <w:t>lehotu</w:t>
      </w:r>
      <w:r w:rsidR="00F5573C" w:rsidRPr="00856E52">
        <w:rPr>
          <w:rFonts w:ascii="Arial" w:hAnsi="Arial" w:cs="Arial"/>
          <w:sz w:val="20"/>
          <w:szCs w:val="20"/>
        </w:rPr>
        <w:t xml:space="preserve"> na zaslanie</w:t>
      </w:r>
      <w:r w:rsidR="003E7C0F">
        <w:rPr>
          <w:rFonts w:ascii="Arial" w:hAnsi="Arial" w:cs="Arial"/>
          <w:sz w:val="20"/>
          <w:szCs w:val="20"/>
        </w:rPr>
        <w:t xml:space="preserve"> žiadosti o zhotovenie druhého I</w:t>
      </w:r>
      <w:r w:rsidR="00F5573C" w:rsidRPr="00856E52">
        <w:rPr>
          <w:rFonts w:ascii="Arial" w:hAnsi="Arial" w:cs="Arial"/>
          <w:sz w:val="20"/>
          <w:szCs w:val="20"/>
        </w:rPr>
        <w:t>nkrementu</w:t>
      </w:r>
      <w:r w:rsidR="00856E52">
        <w:rPr>
          <w:rFonts w:ascii="Arial" w:hAnsi="Arial" w:cs="Arial"/>
          <w:sz w:val="20"/>
          <w:szCs w:val="20"/>
        </w:rPr>
        <w:t>, ktor</w:t>
      </w:r>
      <w:r w:rsidR="00EF65BC">
        <w:rPr>
          <w:rFonts w:ascii="Arial" w:hAnsi="Arial" w:cs="Arial"/>
          <w:sz w:val="20"/>
          <w:szCs w:val="20"/>
        </w:rPr>
        <w:t>á</w:t>
      </w:r>
      <w:r>
        <w:rPr>
          <w:rFonts w:ascii="Arial" w:hAnsi="Arial" w:cs="Arial"/>
          <w:sz w:val="20"/>
          <w:szCs w:val="20"/>
        </w:rPr>
        <w:t xml:space="preserve"> nesmie byť kratšia</w:t>
      </w:r>
      <w:r w:rsidR="00856E52">
        <w:rPr>
          <w:rFonts w:ascii="Arial" w:hAnsi="Arial" w:cs="Arial"/>
          <w:sz w:val="20"/>
          <w:szCs w:val="20"/>
        </w:rPr>
        <w:t xml:space="preserve"> ako </w:t>
      </w:r>
      <w:r w:rsidR="00C6187D" w:rsidRPr="00535185">
        <w:rPr>
          <w:rFonts w:ascii="Arial" w:hAnsi="Arial" w:cs="Arial"/>
          <w:sz w:val="20"/>
          <w:szCs w:val="20"/>
        </w:rPr>
        <w:t>10</w:t>
      </w:r>
      <w:r w:rsidR="00B45F01">
        <w:rPr>
          <w:rFonts w:ascii="Arial" w:hAnsi="Arial" w:cs="Arial"/>
          <w:sz w:val="20"/>
          <w:szCs w:val="20"/>
        </w:rPr>
        <w:t xml:space="preserve"> kalendárnych</w:t>
      </w:r>
      <w:r w:rsidR="00856E52">
        <w:rPr>
          <w:rFonts w:ascii="Arial" w:hAnsi="Arial" w:cs="Arial"/>
          <w:sz w:val="20"/>
          <w:szCs w:val="20"/>
        </w:rPr>
        <w:t xml:space="preserve"> dní</w:t>
      </w:r>
      <w:r w:rsidR="00F5573C" w:rsidRPr="00856E52">
        <w:rPr>
          <w:rFonts w:ascii="Arial" w:hAnsi="Arial" w:cs="Arial"/>
          <w:sz w:val="20"/>
          <w:szCs w:val="20"/>
        </w:rPr>
        <w:t xml:space="preserve">. </w:t>
      </w:r>
      <w:r>
        <w:rPr>
          <w:rFonts w:ascii="Arial" w:hAnsi="Arial" w:cs="Arial"/>
          <w:sz w:val="20"/>
          <w:szCs w:val="20"/>
        </w:rPr>
        <w:t xml:space="preserve">V prípade </w:t>
      </w:r>
      <w:r w:rsidR="00A72498">
        <w:rPr>
          <w:rFonts w:ascii="Arial" w:hAnsi="Arial" w:cs="Arial"/>
          <w:sz w:val="20"/>
          <w:szCs w:val="20"/>
        </w:rPr>
        <w:t>márneho uply</w:t>
      </w:r>
      <w:r>
        <w:rPr>
          <w:rFonts w:ascii="Arial" w:hAnsi="Arial" w:cs="Arial"/>
          <w:sz w:val="20"/>
          <w:szCs w:val="20"/>
        </w:rPr>
        <w:t xml:space="preserve">nutia </w:t>
      </w:r>
      <w:r w:rsidR="00A72498">
        <w:rPr>
          <w:rFonts w:ascii="Arial" w:hAnsi="Arial" w:cs="Arial"/>
          <w:sz w:val="20"/>
          <w:szCs w:val="20"/>
        </w:rPr>
        <w:t xml:space="preserve">novej </w:t>
      </w:r>
      <w:r>
        <w:rPr>
          <w:rFonts w:ascii="Arial" w:hAnsi="Arial" w:cs="Arial"/>
          <w:sz w:val="20"/>
          <w:szCs w:val="20"/>
        </w:rPr>
        <w:t xml:space="preserve">lehoty </w:t>
      </w:r>
      <w:r w:rsidR="00A72498">
        <w:rPr>
          <w:rFonts w:ascii="Arial" w:hAnsi="Arial" w:cs="Arial"/>
          <w:sz w:val="20"/>
          <w:szCs w:val="20"/>
        </w:rPr>
        <w:t xml:space="preserve">na zaslanie žiadosti o zhotovenie druhého Inkrementu, sa na </w:t>
      </w:r>
      <w:r w:rsidR="00CF20F4">
        <w:rPr>
          <w:rFonts w:ascii="Arial" w:hAnsi="Arial" w:cs="Arial"/>
          <w:sz w:val="20"/>
          <w:szCs w:val="20"/>
        </w:rPr>
        <w:t xml:space="preserve">opciu neprihliada tzn. opcia sa považuje za neuplatnenú. </w:t>
      </w:r>
    </w:p>
    <w:p w14:paraId="7AC34043" w14:textId="61575A0B" w:rsidR="00F5573C" w:rsidRPr="009D1F1D" w:rsidRDefault="00F5573C" w:rsidP="003E7C0F">
      <w:pPr>
        <w:pStyle w:val="MLOdsek"/>
        <w:tabs>
          <w:tab w:val="clear" w:pos="1305"/>
        </w:tabs>
        <w:ind w:left="567" w:hanging="567"/>
        <w:rPr>
          <w:rFonts w:ascii="Arial" w:hAnsi="Arial" w:cs="Arial"/>
          <w:sz w:val="20"/>
          <w:szCs w:val="20"/>
        </w:rPr>
      </w:pPr>
      <w:r w:rsidRPr="009D1F1D">
        <w:rPr>
          <w:rFonts w:ascii="Arial" w:hAnsi="Arial" w:cs="Arial"/>
          <w:sz w:val="20"/>
          <w:szCs w:val="20"/>
        </w:rPr>
        <w:t xml:space="preserve">Zmluvné strany sa dohodli na určení maximálnej ceny za riadne a včasné zhotovenie druhého inkrementu na základe tejto Zmluvy o dielo v celkovej sume </w:t>
      </w:r>
      <w:r w:rsidRPr="009D1F1D">
        <w:rPr>
          <w:rFonts w:ascii="Arial" w:hAnsi="Arial" w:cs="Arial"/>
          <w:sz w:val="20"/>
          <w:szCs w:val="20"/>
          <w:highlight w:val="yellow"/>
        </w:rPr>
        <w:t>[x]</w:t>
      </w:r>
      <w:r w:rsidRPr="009D1F1D">
        <w:rPr>
          <w:rFonts w:ascii="Arial" w:hAnsi="Arial" w:cs="Arial"/>
          <w:sz w:val="20"/>
          <w:szCs w:val="20"/>
        </w:rPr>
        <w:t xml:space="preserve"> </w:t>
      </w:r>
      <w:r w:rsidRPr="009D1F1D">
        <w:rPr>
          <w:rFonts w:ascii="Arial" w:eastAsiaTheme="minorHAnsi" w:hAnsi="Arial" w:cs="Arial"/>
          <w:b/>
          <w:sz w:val="20"/>
          <w:szCs w:val="20"/>
          <w:lang w:eastAsia="en-US"/>
        </w:rPr>
        <w:t>EUR</w:t>
      </w:r>
      <w:r w:rsidRPr="009D1F1D">
        <w:rPr>
          <w:rFonts w:ascii="Arial" w:eastAsiaTheme="minorHAnsi" w:hAnsi="Arial" w:cs="Arial"/>
          <w:sz w:val="20"/>
          <w:szCs w:val="20"/>
          <w:lang w:eastAsia="en-US"/>
        </w:rPr>
        <w:t xml:space="preserve"> (slovom: </w:t>
      </w:r>
      <w:r w:rsidRPr="009D1F1D">
        <w:rPr>
          <w:rFonts w:ascii="Arial" w:hAnsi="Arial" w:cs="Arial"/>
          <w:sz w:val="20"/>
          <w:szCs w:val="20"/>
          <w:highlight w:val="yellow"/>
        </w:rPr>
        <w:t>[x]</w:t>
      </w:r>
      <w:r w:rsidRPr="009D1F1D">
        <w:rPr>
          <w:rFonts w:ascii="Arial" w:hAnsi="Arial" w:cs="Arial"/>
          <w:sz w:val="20"/>
          <w:szCs w:val="20"/>
        </w:rPr>
        <w:t xml:space="preserve"> </w:t>
      </w:r>
      <w:r w:rsidRPr="009D1F1D">
        <w:rPr>
          <w:rFonts w:ascii="Arial" w:eastAsiaTheme="minorHAnsi" w:hAnsi="Arial" w:cs="Arial"/>
          <w:i/>
          <w:sz w:val="20"/>
          <w:szCs w:val="20"/>
          <w:lang w:eastAsia="en-US"/>
        </w:rPr>
        <w:t>eur</w:t>
      </w:r>
      <w:r w:rsidRPr="009D1F1D">
        <w:rPr>
          <w:rFonts w:ascii="Arial" w:eastAsiaTheme="minorHAnsi" w:hAnsi="Arial" w:cs="Arial"/>
          <w:sz w:val="20"/>
          <w:szCs w:val="20"/>
          <w:lang w:eastAsia="en-US"/>
        </w:rPr>
        <w:t>) vrátane DPH</w:t>
      </w:r>
      <w:r w:rsidRPr="009D1F1D">
        <w:rPr>
          <w:rFonts w:ascii="Arial" w:hAnsi="Arial" w:cs="Arial"/>
          <w:sz w:val="20"/>
          <w:szCs w:val="20"/>
        </w:rPr>
        <w:t xml:space="preserve">, pričom maximálna celková cena je bez možnosti jej navýšenia zahŕňajúca akékoľvek a všetky náklady na zhotovenie a dodanie (ďalej </w:t>
      </w:r>
      <w:r w:rsidR="006E0BA7">
        <w:rPr>
          <w:rFonts w:ascii="Arial" w:hAnsi="Arial" w:cs="Arial"/>
          <w:sz w:val="20"/>
          <w:szCs w:val="20"/>
        </w:rPr>
        <w:t>ako</w:t>
      </w:r>
      <w:r w:rsidRPr="009D1F1D">
        <w:rPr>
          <w:rFonts w:ascii="Arial" w:hAnsi="Arial" w:cs="Arial"/>
          <w:sz w:val="20"/>
          <w:szCs w:val="20"/>
        </w:rPr>
        <w:t xml:space="preserve"> „</w:t>
      </w:r>
      <w:r w:rsidRPr="009D1F1D">
        <w:rPr>
          <w:rFonts w:ascii="Arial" w:hAnsi="Arial" w:cs="Arial"/>
          <w:b/>
          <w:sz w:val="20"/>
          <w:szCs w:val="20"/>
        </w:rPr>
        <w:t xml:space="preserve">cena druhého </w:t>
      </w:r>
      <w:r w:rsidR="00535185">
        <w:rPr>
          <w:rFonts w:ascii="Arial" w:hAnsi="Arial" w:cs="Arial"/>
          <w:b/>
          <w:sz w:val="20"/>
          <w:szCs w:val="20"/>
        </w:rPr>
        <w:t>I</w:t>
      </w:r>
      <w:r w:rsidRPr="009D1F1D">
        <w:rPr>
          <w:rFonts w:ascii="Arial" w:hAnsi="Arial" w:cs="Arial"/>
          <w:b/>
          <w:sz w:val="20"/>
          <w:szCs w:val="20"/>
        </w:rPr>
        <w:t>nkrementu</w:t>
      </w:r>
      <w:r w:rsidRPr="009D1F1D">
        <w:rPr>
          <w:rFonts w:ascii="Arial" w:hAnsi="Arial" w:cs="Arial"/>
          <w:sz w:val="20"/>
          <w:szCs w:val="20"/>
        </w:rPr>
        <w:t>“).</w:t>
      </w:r>
    </w:p>
    <w:p w14:paraId="24986A21" w14:textId="451822BC" w:rsidR="00F5573C" w:rsidRPr="00856E52" w:rsidRDefault="00F5573C" w:rsidP="003E7C0F">
      <w:pPr>
        <w:pStyle w:val="MLOdsek"/>
        <w:tabs>
          <w:tab w:val="clear" w:pos="1305"/>
        </w:tabs>
        <w:ind w:left="567" w:hanging="567"/>
        <w:rPr>
          <w:rFonts w:ascii="Arial" w:hAnsi="Arial" w:cs="Arial"/>
          <w:sz w:val="20"/>
          <w:szCs w:val="20"/>
        </w:rPr>
      </w:pPr>
      <w:bookmarkStart w:id="92" w:name="_Ref95984426"/>
      <w:r w:rsidRPr="009D1F1D">
        <w:rPr>
          <w:rFonts w:ascii="Arial" w:hAnsi="Arial" w:cs="Arial"/>
          <w:sz w:val="20"/>
          <w:szCs w:val="20"/>
        </w:rPr>
        <w:t>Zhotoviteľ nemôže odmietnuť zhotovenie druhého Inkrementu</w:t>
      </w:r>
      <w:r w:rsidR="00535185">
        <w:rPr>
          <w:rFonts w:ascii="Arial" w:hAnsi="Arial" w:cs="Arial"/>
          <w:sz w:val="20"/>
          <w:szCs w:val="20"/>
        </w:rPr>
        <w:t>, ak bod 6</w:t>
      </w:r>
      <w:r w:rsidR="00EF65BC">
        <w:rPr>
          <w:rFonts w:ascii="Arial" w:hAnsi="Arial" w:cs="Arial"/>
          <w:sz w:val="20"/>
          <w:szCs w:val="20"/>
        </w:rPr>
        <w:t xml:space="preserve"> tohto článku Zmluvy o dielo neustanovuje inak</w:t>
      </w:r>
      <w:r w:rsidRPr="009D1F1D">
        <w:rPr>
          <w:rFonts w:ascii="Arial" w:hAnsi="Arial" w:cs="Arial"/>
          <w:sz w:val="20"/>
          <w:szCs w:val="20"/>
        </w:rPr>
        <w:t>. V prípade a</w:t>
      </w:r>
      <w:r w:rsidR="00EF65BC">
        <w:rPr>
          <w:rFonts w:ascii="Arial" w:hAnsi="Arial" w:cs="Arial"/>
          <w:sz w:val="20"/>
          <w:szCs w:val="20"/>
        </w:rPr>
        <w:t>k</w:t>
      </w:r>
      <w:r w:rsidRPr="009D1F1D">
        <w:rPr>
          <w:rFonts w:ascii="Arial" w:hAnsi="Arial" w:cs="Arial"/>
          <w:sz w:val="20"/>
          <w:szCs w:val="20"/>
        </w:rPr>
        <w:t xml:space="preserve"> napriek predchádzajúcej vet</w:t>
      </w:r>
      <w:r w:rsidR="00EF65BC">
        <w:rPr>
          <w:rFonts w:ascii="Arial" w:hAnsi="Arial" w:cs="Arial"/>
          <w:sz w:val="20"/>
          <w:szCs w:val="20"/>
        </w:rPr>
        <w:t>e</w:t>
      </w:r>
      <w:r w:rsidRPr="009D1F1D">
        <w:rPr>
          <w:rFonts w:ascii="Arial" w:hAnsi="Arial" w:cs="Arial"/>
          <w:sz w:val="20"/>
          <w:szCs w:val="20"/>
        </w:rPr>
        <w:t xml:space="preserve"> Zhot</w:t>
      </w:r>
      <w:r w:rsidR="00535185">
        <w:rPr>
          <w:rFonts w:ascii="Arial" w:hAnsi="Arial" w:cs="Arial"/>
          <w:sz w:val="20"/>
          <w:szCs w:val="20"/>
        </w:rPr>
        <w:t>oviteľ odmietne zhotoviť druhý I</w:t>
      </w:r>
      <w:r w:rsidRPr="009D1F1D">
        <w:rPr>
          <w:rFonts w:ascii="Arial" w:hAnsi="Arial" w:cs="Arial"/>
          <w:sz w:val="20"/>
          <w:szCs w:val="20"/>
        </w:rPr>
        <w:t>nkrement, vzniká Objednávateľovi právo na zmluvnú pokutu. Odmietnutie Zhotoviteľa zakladá na strane Objednávateľa právo na odstúpenie od Zmluvy o dielo.</w:t>
      </w:r>
      <w:bookmarkEnd w:id="92"/>
      <w:r w:rsidRPr="009D1F1D">
        <w:rPr>
          <w:rFonts w:ascii="Arial" w:hAnsi="Arial" w:cs="Arial"/>
          <w:sz w:val="20"/>
          <w:szCs w:val="20"/>
        </w:rPr>
        <w:t xml:space="preserve"> </w:t>
      </w:r>
    </w:p>
    <w:p w14:paraId="062C3388" w14:textId="6EB697EF" w:rsidR="00F5573C" w:rsidRPr="009D1F1D" w:rsidRDefault="00535185" w:rsidP="003E7C0F">
      <w:pPr>
        <w:pStyle w:val="MLOdsek"/>
        <w:tabs>
          <w:tab w:val="clear" w:pos="1305"/>
        </w:tabs>
        <w:ind w:left="567" w:hanging="567"/>
        <w:rPr>
          <w:rFonts w:ascii="Arial" w:hAnsi="Arial" w:cs="Arial"/>
          <w:sz w:val="20"/>
          <w:szCs w:val="20"/>
        </w:rPr>
      </w:pPr>
      <w:r>
        <w:rPr>
          <w:rFonts w:ascii="Arial" w:hAnsi="Arial" w:cs="Arial"/>
          <w:sz w:val="20"/>
          <w:szCs w:val="20"/>
        </w:rPr>
        <w:t>Na zhotovenie druhého I</w:t>
      </w:r>
      <w:r w:rsidR="00F5573C" w:rsidRPr="009D1F1D">
        <w:rPr>
          <w:rFonts w:ascii="Arial" w:hAnsi="Arial" w:cs="Arial"/>
          <w:sz w:val="20"/>
          <w:szCs w:val="20"/>
        </w:rPr>
        <w:t>nkrementu, ktorého zhotovenie realizuje Zhotoviteľ sa primerane uplatňujú všetky ustanovenia tejto Zmluvy o dielo v rovnakom rozsahu</w:t>
      </w:r>
      <w:r w:rsidR="003E7C0F">
        <w:rPr>
          <w:rFonts w:ascii="Arial" w:hAnsi="Arial" w:cs="Arial"/>
          <w:sz w:val="20"/>
          <w:szCs w:val="20"/>
        </w:rPr>
        <w:t xml:space="preserve"> </w:t>
      </w:r>
      <w:r w:rsidR="00F5573C" w:rsidRPr="009D1F1D">
        <w:rPr>
          <w:rFonts w:ascii="Arial" w:hAnsi="Arial" w:cs="Arial"/>
          <w:sz w:val="20"/>
          <w:szCs w:val="20"/>
        </w:rPr>
        <w:t xml:space="preserve">s výnimkou ustanovení, ktorých uplatnenie Zmluva o dielo explicitne vylučuje. </w:t>
      </w:r>
    </w:p>
    <w:p w14:paraId="76D7706C" w14:textId="2B77B1B4" w:rsidR="00332578" w:rsidRPr="00592E1E" w:rsidRDefault="002D4BD7" w:rsidP="00592E1E">
      <w:pPr>
        <w:pStyle w:val="MLNadpislnku"/>
        <w:tabs>
          <w:tab w:val="clear" w:pos="878"/>
        </w:tabs>
        <w:spacing w:before="360" w:after="240" w:line="290" w:lineRule="auto"/>
        <w:ind w:left="567" w:hanging="567"/>
        <w:jc w:val="both"/>
        <w:rPr>
          <w:rFonts w:ascii="Arial" w:hAnsi="Arial" w:cs="Arial"/>
          <w:sz w:val="20"/>
          <w:szCs w:val="20"/>
        </w:rPr>
      </w:pPr>
      <w:bookmarkStart w:id="93" w:name="_Ref31898953"/>
      <w:bookmarkStart w:id="94" w:name="_Ref95814108"/>
      <w:r w:rsidRPr="00592E1E">
        <w:rPr>
          <w:rFonts w:ascii="Arial" w:hAnsi="Arial" w:cs="Arial"/>
          <w:sz w:val="20"/>
          <w:szCs w:val="20"/>
        </w:rPr>
        <w:t>POVINNOSŤ ZHOTOVITEĽA PRI VÝKONE AUDITU/KONTROLY/OVEROVANIA</w:t>
      </w:r>
      <w:bookmarkEnd w:id="93"/>
      <w:bookmarkEnd w:id="94"/>
    </w:p>
    <w:p w14:paraId="65DCDB16" w14:textId="66D9147D" w:rsidR="004F56E8" w:rsidRPr="00592E1E" w:rsidRDefault="004F56E8" w:rsidP="00592E1E">
      <w:pPr>
        <w:pStyle w:val="MLOdsek"/>
        <w:spacing w:before="120" w:line="290" w:lineRule="auto"/>
        <w:ind w:left="567" w:hanging="567"/>
        <w:rPr>
          <w:rFonts w:ascii="Arial" w:hAnsi="Arial" w:cs="Arial"/>
          <w:sz w:val="20"/>
          <w:szCs w:val="20"/>
        </w:rPr>
      </w:pPr>
      <w:r w:rsidRPr="00592E1E">
        <w:rPr>
          <w:rFonts w:ascii="Arial" w:hAnsi="Arial" w:cs="Arial"/>
          <w:sz w:val="20"/>
          <w:szCs w:val="20"/>
        </w:rPr>
        <w:t>Zhotoviteľ berie na vedomie, že finančné prostriedky Objednávateľa</w:t>
      </w:r>
      <w:r w:rsidR="00272963" w:rsidRPr="00592E1E">
        <w:rPr>
          <w:rFonts w:ascii="Arial" w:hAnsi="Arial" w:cs="Arial"/>
          <w:sz w:val="20"/>
          <w:szCs w:val="20"/>
        </w:rPr>
        <w:t xml:space="preserve"> určené na zaplatenie celkovej Ceny Diela</w:t>
      </w:r>
      <w:r w:rsidRPr="00592E1E">
        <w:rPr>
          <w:rFonts w:ascii="Arial" w:hAnsi="Arial" w:cs="Arial"/>
          <w:sz w:val="20"/>
          <w:szCs w:val="20"/>
        </w:rPr>
        <w:t xml:space="preserve"> sú finančn</w:t>
      </w:r>
      <w:r w:rsidR="003A5A36" w:rsidRPr="00592E1E">
        <w:rPr>
          <w:rFonts w:ascii="Arial" w:hAnsi="Arial" w:cs="Arial"/>
          <w:sz w:val="20"/>
          <w:szCs w:val="20"/>
        </w:rPr>
        <w:t>ými prostriedkami</w:t>
      </w:r>
      <w:r w:rsidRPr="00592E1E">
        <w:rPr>
          <w:rFonts w:ascii="Arial" w:hAnsi="Arial" w:cs="Arial"/>
          <w:sz w:val="20"/>
          <w:szCs w:val="20"/>
        </w:rPr>
        <w:t xml:space="preserve"> z Európskeho fondu regionálneho rozvoja (Operačný program Integrovaná infraštruktúra v rámci operačnej osi 7 Informačná spoločnosť pre programové obdobie 2014 – 2020)</w:t>
      </w:r>
      <w:r w:rsidR="00E42552" w:rsidRPr="00592E1E">
        <w:rPr>
          <w:rFonts w:ascii="Arial" w:hAnsi="Arial" w:cs="Arial"/>
          <w:sz w:val="20"/>
          <w:szCs w:val="20"/>
        </w:rPr>
        <w:t xml:space="preserve"> a zároveň</w:t>
      </w:r>
      <w:r w:rsidR="003A5A36" w:rsidRPr="00592E1E">
        <w:rPr>
          <w:rFonts w:ascii="Arial" w:hAnsi="Arial" w:cs="Arial"/>
          <w:sz w:val="20"/>
          <w:szCs w:val="20"/>
        </w:rPr>
        <w:t xml:space="preserve"> ide o</w:t>
      </w:r>
      <w:r w:rsidRPr="00592E1E">
        <w:rPr>
          <w:rFonts w:ascii="Arial" w:hAnsi="Arial" w:cs="Arial"/>
          <w:sz w:val="20"/>
          <w:szCs w:val="20"/>
        </w:rPr>
        <w:t xml:space="preserve"> finančné prostriedky zo štátneho rozpočtu Slovenskej republiky</w:t>
      </w:r>
      <w:r w:rsidRPr="007A0C1F">
        <w:rPr>
          <w:rFonts w:ascii="Arial" w:hAnsi="Arial" w:cs="Arial"/>
          <w:b/>
          <w:sz w:val="20"/>
          <w:szCs w:val="20"/>
        </w:rPr>
        <w:t xml:space="preserve">. </w:t>
      </w:r>
      <w:r w:rsidRPr="007A0C1F">
        <w:rPr>
          <w:rFonts w:ascii="Arial" w:hAnsi="Arial" w:cs="Arial"/>
          <w:sz w:val="20"/>
          <w:szCs w:val="20"/>
        </w:rPr>
        <w:t>Zhotoviteľ berie na vedomie, že podpisom tejto Zmluvy</w:t>
      </w:r>
      <w:r w:rsidR="00ED602D" w:rsidRPr="007A0C1F">
        <w:rPr>
          <w:rFonts w:ascii="Arial" w:hAnsi="Arial" w:cs="Arial"/>
          <w:sz w:val="20"/>
          <w:szCs w:val="20"/>
        </w:rPr>
        <w:t xml:space="preserve"> o dielo</w:t>
      </w:r>
      <w:r w:rsidRPr="007A0C1F">
        <w:rPr>
          <w:rFonts w:ascii="Arial" w:hAnsi="Arial" w:cs="Arial"/>
          <w:sz w:val="20"/>
          <w:szCs w:val="20"/>
        </w:rPr>
        <w:t xml:space="preserve"> sa stáva súčasťo</w:t>
      </w:r>
      <w:r w:rsidR="00272963" w:rsidRPr="007A0C1F">
        <w:rPr>
          <w:rFonts w:ascii="Arial" w:hAnsi="Arial" w:cs="Arial"/>
          <w:sz w:val="20"/>
          <w:szCs w:val="20"/>
        </w:rPr>
        <w:t>u s</w:t>
      </w:r>
      <w:r w:rsidRPr="007A0C1F">
        <w:rPr>
          <w:rFonts w:ascii="Arial" w:hAnsi="Arial" w:cs="Arial"/>
          <w:sz w:val="20"/>
          <w:szCs w:val="20"/>
        </w:rPr>
        <w:t>ystému riadenia európskych štruktur</w:t>
      </w:r>
      <w:r w:rsidR="00272963" w:rsidRPr="007A0C1F">
        <w:rPr>
          <w:rFonts w:ascii="Arial" w:hAnsi="Arial" w:cs="Arial"/>
          <w:sz w:val="20"/>
          <w:szCs w:val="20"/>
        </w:rPr>
        <w:t>álnych a investičných fondov a s</w:t>
      </w:r>
      <w:r w:rsidRPr="007A0C1F">
        <w:rPr>
          <w:rFonts w:ascii="Arial" w:hAnsi="Arial" w:cs="Arial"/>
          <w:sz w:val="20"/>
          <w:szCs w:val="20"/>
        </w:rPr>
        <w:t>ystému finančného riadenia. Zhotoviteľ zároveň berie na vedomie, že na použitie prostriedkov, kontrolu použitia týchto prostriedkov a vymáhanie ich neoprávneného použitia alebo zadržania sa vzťahuje režim upravený v osobitných predpisoch,</w:t>
      </w:r>
      <w:r w:rsidRPr="00592E1E">
        <w:rPr>
          <w:rFonts w:ascii="Arial" w:hAnsi="Arial" w:cs="Arial"/>
          <w:sz w:val="20"/>
          <w:szCs w:val="20"/>
        </w:rPr>
        <w:t xml:space="preserve"> napr.</w:t>
      </w:r>
      <w:r w:rsidR="003A5A36" w:rsidRPr="00592E1E">
        <w:rPr>
          <w:rFonts w:ascii="Arial" w:hAnsi="Arial" w:cs="Arial"/>
          <w:sz w:val="20"/>
          <w:szCs w:val="20"/>
        </w:rPr>
        <w:t xml:space="preserve"> v</w:t>
      </w:r>
      <w:r w:rsidRPr="00592E1E">
        <w:rPr>
          <w:rFonts w:ascii="Arial" w:hAnsi="Arial" w:cs="Arial"/>
          <w:sz w:val="20"/>
          <w:szCs w:val="20"/>
        </w:rPr>
        <w:t xml:space="preserve"> </w:t>
      </w:r>
      <w:r w:rsidR="003A5A36" w:rsidRPr="00592E1E">
        <w:rPr>
          <w:rFonts w:ascii="Arial" w:hAnsi="Arial" w:cs="Arial"/>
          <w:sz w:val="20"/>
          <w:szCs w:val="20"/>
        </w:rPr>
        <w:t xml:space="preserve">Zákone o EŠIF, </w:t>
      </w:r>
      <w:r w:rsidR="001636AE" w:rsidRPr="00592E1E">
        <w:rPr>
          <w:rFonts w:ascii="Arial" w:hAnsi="Arial" w:cs="Arial"/>
          <w:sz w:val="20"/>
          <w:szCs w:val="20"/>
        </w:rPr>
        <w:t>Z</w:t>
      </w:r>
      <w:r w:rsidRPr="00592E1E">
        <w:rPr>
          <w:rFonts w:ascii="Arial" w:hAnsi="Arial" w:cs="Arial"/>
          <w:sz w:val="20"/>
          <w:szCs w:val="20"/>
        </w:rPr>
        <w:t>ákon</w:t>
      </w:r>
      <w:r w:rsidR="003A5A36" w:rsidRPr="00592E1E">
        <w:rPr>
          <w:rFonts w:ascii="Arial" w:hAnsi="Arial" w:cs="Arial"/>
          <w:sz w:val="20"/>
          <w:szCs w:val="20"/>
        </w:rPr>
        <w:t>e o finančnej kontrole</w:t>
      </w:r>
      <w:r w:rsidRPr="00592E1E">
        <w:rPr>
          <w:rFonts w:ascii="Arial" w:hAnsi="Arial" w:cs="Arial"/>
          <w:sz w:val="20"/>
          <w:szCs w:val="20"/>
        </w:rPr>
        <w:t>, zákon</w:t>
      </w:r>
      <w:r w:rsidR="003A5A36" w:rsidRPr="00592E1E">
        <w:rPr>
          <w:rFonts w:ascii="Arial" w:hAnsi="Arial" w:cs="Arial"/>
          <w:sz w:val="20"/>
          <w:szCs w:val="20"/>
        </w:rPr>
        <w:t>e</w:t>
      </w:r>
      <w:r w:rsidRPr="00592E1E">
        <w:rPr>
          <w:rFonts w:ascii="Arial" w:hAnsi="Arial" w:cs="Arial"/>
          <w:sz w:val="20"/>
          <w:szCs w:val="20"/>
        </w:rPr>
        <w:t xml:space="preserve"> č. 523/2004 Z. z. o rozpočtových pravidlách verejnej správy a o zmene a doplnení niektorých zákonov v znení neskorších právnych predpisov, zákon</w:t>
      </w:r>
      <w:r w:rsidR="003A5A36" w:rsidRPr="00592E1E">
        <w:rPr>
          <w:rFonts w:ascii="Arial" w:hAnsi="Arial" w:cs="Arial"/>
          <w:sz w:val="20"/>
          <w:szCs w:val="20"/>
        </w:rPr>
        <w:t>e</w:t>
      </w:r>
      <w:r w:rsidRPr="00592E1E">
        <w:rPr>
          <w:rFonts w:ascii="Arial" w:hAnsi="Arial" w:cs="Arial"/>
          <w:sz w:val="20"/>
          <w:szCs w:val="20"/>
        </w:rPr>
        <w:t xml:space="preserve"> č. 528/2008 Z. z. o pomoci a podpore poskytovanej z fondov Európskeho spoločenstva v znení neskorších </w:t>
      </w:r>
      <w:r w:rsidRPr="00592E1E">
        <w:rPr>
          <w:rFonts w:ascii="Arial" w:hAnsi="Arial" w:cs="Arial"/>
          <w:sz w:val="20"/>
          <w:szCs w:val="20"/>
        </w:rPr>
        <w:lastRenderedPageBreak/>
        <w:t xml:space="preserve">predpisov a v zmysle ďalších príslušných právnych predpisov Slovenskej republiky a právnych aktov Európskej únie. </w:t>
      </w:r>
    </w:p>
    <w:p w14:paraId="64CDBF8B" w14:textId="49F46567" w:rsidR="004F56E8" w:rsidRPr="00592E1E" w:rsidRDefault="004F56E8" w:rsidP="00592E1E">
      <w:pPr>
        <w:pStyle w:val="MLOdsek"/>
        <w:spacing w:before="120" w:line="290" w:lineRule="auto"/>
        <w:ind w:left="567" w:hanging="567"/>
        <w:rPr>
          <w:rFonts w:ascii="Arial" w:hAnsi="Arial" w:cs="Arial"/>
          <w:sz w:val="20"/>
          <w:szCs w:val="20"/>
        </w:rPr>
      </w:pPr>
      <w:r w:rsidRPr="00592E1E">
        <w:rPr>
          <w:rFonts w:ascii="Arial" w:hAnsi="Arial" w:cs="Arial"/>
          <w:sz w:val="20"/>
          <w:szCs w:val="20"/>
        </w:rPr>
        <w:t>Zmluvné strany sa dohodli</w:t>
      </w:r>
      <w:r w:rsidR="00272963" w:rsidRPr="00592E1E">
        <w:rPr>
          <w:rFonts w:ascii="Arial" w:hAnsi="Arial" w:cs="Arial"/>
          <w:sz w:val="20"/>
          <w:szCs w:val="20"/>
        </w:rPr>
        <w:t>, že všetky zmeny v s</w:t>
      </w:r>
      <w:r w:rsidRPr="00592E1E">
        <w:rPr>
          <w:rFonts w:ascii="Arial" w:hAnsi="Arial" w:cs="Arial"/>
          <w:sz w:val="20"/>
          <w:szCs w:val="20"/>
        </w:rPr>
        <w:t>ystéme riadenia európskych štruktu</w:t>
      </w:r>
      <w:r w:rsidR="00272963" w:rsidRPr="00592E1E">
        <w:rPr>
          <w:rFonts w:ascii="Arial" w:hAnsi="Arial" w:cs="Arial"/>
          <w:sz w:val="20"/>
          <w:szCs w:val="20"/>
        </w:rPr>
        <w:t>rálnych a investičných fondov, s</w:t>
      </w:r>
      <w:r w:rsidRPr="00592E1E">
        <w:rPr>
          <w:rFonts w:ascii="Arial" w:hAnsi="Arial" w:cs="Arial"/>
          <w:sz w:val="20"/>
          <w:szCs w:val="20"/>
        </w:rPr>
        <w:t>ystéme finančného riadenia</w:t>
      </w:r>
      <w:r w:rsidR="00272963" w:rsidRPr="00592E1E">
        <w:rPr>
          <w:rFonts w:ascii="Arial" w:hAnsi="Arial" w:cs="Arial"/>
          <w:sz w:val="20"/>
          <w:szCs w:val="20"/>
        </w:rPr>
        <w:t xml:space="preserve"> EŠIF, s</w:t>
      </w:r>
      <w:r w:rsidR="00D81A88" w:rsidRPr="00592E1E">
        <w:rPr>
          <w:rFonts w:ascii="Arial" w:hAnsi="Arial" w:cs="Arial"/>
          <w:sz w:val="20"/>
          <w:szCs w:val="20"/>
        </w:rPr>
        <w:t>ystéme riadenia</w:t>
      </w:r>
      <w:r w:rsidRPr="00592E1E">
        <w:rPr>
          <w:rFonts w:ascii="Arial" w:hAnsi="Arial" w:cs="Arial"/>
          <w:sz w:val="20"/>
          <w:szCs w:val="20"/>
        </w:rPr>
        <w:t xml:space="preserve"> </w:t>
      </w:r>
      <w:r w:rsidR="00D81A88" w:rsidRPr="00592E1E">
        <w:rPr>
          <w:rFonts w:ascii="Arial" w:hAnsi="Arial" w:cs="Arial"/>
          <w:sz w:val="20"/>
          <w:szCs w:val="20"/>
        </w:rPr>
        <w:t xml:space="preserve">EŠIF </w:t>
      </w:r>
      <w:r w:rsidRPr="00592E1E">
        <w:rPr>
          <w:rFonts w:ascii="Arial" w:hAnsi="Arial" w:cs="Arial"/>
          <w:sz w:val="20"/>
          <w:szCs w:val="20"/>
        </w:rPr>
        <w:t>alebo v právnych dokumentoch vydaných oprávnenými osobami, z ktorých pre Zhotoviteľa vyplývajú práva a povinnosti v súvislosti s plnením podľa tejto Zmluvy</w:t>
      </w:r>
      <w:r w:rsidR="004E1CA9" w:rsidRPr="00592E1E">
        <w:rPr>
          <w:rFonts w:ascii="Arial" w:hAnsi="Arial" w:cs="Arial"/>
          <w:sz w:val="20"/>
          <w:szCs w:val="20"/>
        </w:rPr>
        <w:t xml:space="preserve"> </w:t>
      </w:r>
      <w:r w:rsidR="00ED602D" w:rsidRPr="00592E1E">
        <w:rPr>
          <w:rFonts w:ascii="Arial" w:hAnsi="Arial" w:cs="Arial"/>
          <w:sz w:val="20"/>
          <w:szCs w:val="20"/>
        </w:rPr>
        <w:t>o dielo</w:t>
      </w:r>
      <w:r w:rsidRPr="00592E1E">
        <w:rPr>
          <w:rFonts w:ascii="Arial" w:hAnsi="Arial" w:cs="Arial"/>
          <w:sz w:val="20"/>
          <w:szCs w:val="20"/>
        </w:rPr>
        <w:t xml:space="preserve"> a </w:t>
      </w:r>
      <w:r w:rsidR="00272963" w:rsidRPr="00592E1E">
        <w:rPr>
          <w:rFonts w:ascii="Arial" w:hAnsi="Arial" w:cs="Arial"/>
          <w:sz w:val="20"/>
          <w:szCs w:val="20"/>
        </w:rPr>
        <w:t>Zmluvy o</w:t>
      </w:r>
      <w:r w:rsidRPr="00592E1E">
        <w:rPr>
          <w:rFonts w:ascii="Arial" w:hAnsi="Arial" w:cs="Arial"/>
          <w:sz w:val="20"/>
          <w:szCs w:val="20"/>
        </w:rPr>
        <w:t xml:space="preserve"> NFP, ak boli tieto dokumenty zverejnené</w:t>
      </w:r>
      <w:r w:rsidR="00582B65" w:rsidRPr="00592E1E">
        <w:rPr>
          <w:rFonts w:ascii="Arial" w:hAnsi="Arial" w:cs="Arial"/>
          <w:sz w:val="20"/>
          <w:szCs w:val="20"/>
        </w:rPr>
        <w:t xml:space="preserve"> spôsobom, že sú prístupné aj Zhotoviteľovi</w:t>
      </w:r>
      <w:r w:rsidRPr="00592E1E">
        <w:rPr>
          <w:rFonts w:ascii="Arial" w:hAnsi="Arial" w:cs="Arial"/>
          <w:sz w:val="20"/>
          <w:szCs w:val="20"/>
        </w:rPr>
        <w:t xml:space="preserve">, sú pre Zhotoviteľa záväzné dňom ich zverejnenia. </w:t>
      </w:r>
    </w:p>
    <w:p w14:paraId="443A2E8F" w14:textId="221867A2" w:rsidR="004F56E8" w:rsidRPr="00592E1E" w:rsidRDefault="004F56E8" w:rsidP="00592E1E">
      <w:pPr>
        <w:pStyle w:val="MLOdsek"/>
        <w:spacing w:before="120" w:line="290" w:lineRule="auto"/>
        <w:ind w:left="567" w:hanging="567"/>
        <w:rPr>
          <w:rFonts w:ascii="Arial" w:hAnsi="Arial" w:cs="Arial"/>
          <w:sz w:val="20"/>
          <w:szCs w:val="20"/>
        </w:rPr>
      </w:pPr>
      <w:r w:rsidRPr="00592E1E">
        <w:rPr>
          <w:rFonts w:ascii="Arial" w:hAnsi="Arial" w:cs="Arial"/>
          <w:bCs/>
          <w:sz w:val="20"/>
          <w:szCs w:val="20"/>
        </w:rPr>
        <w:t>Okrem povinností uvedených v tejto Zmluve</w:t>
      </w:r>
      <w:r w:rsidR="001B6A5E" w:rsidRPr="00592E1E">
        <w:rPr>
          <w:rFonts w:ascii="Arial" w:hAnsi="Arial" w:cs="Arial"/>
          <w:bCs/>
          <w:sz w:val="20"/>
          <w:szCs w:val="20"/>
        </w:rPr>
        <w:t xml:space="preserve"> o dielo</w:t>
      </w:r>
      <w:r w:rsidRPr="00592E1E">
        <w:rPr>
          <w:rFonts w:ascii="Arial" w:hAnsi="Arial" w:cs="Arial"/>
          <w:bCs/>
          <w:sz w:val="20"/>
          <w:szCs w:val="20"/>
        </w:rPr>
        <w:t xml:space="preserve"> je Zhotoviteľ povinný strpieť výkon kontroly/auditu/overovania oprávnenými osobami </w:t>
      </w:r>
      <w:r w:rsidR="00D81A88" w:rsidRPr="00592E1E">
        <w:rPr>
          <w:rFonts w:ascii="Arial" w:hAnsi="Arial" w:cs="Arial"/>
          <w:bCs/>
          <w:sz w:val="20"/>
          <w:szCs w:val="20"/>
        </w:rPr>
        <w:t xml:space="preserve">v súvislosti </w:t>
      </w:r>
      <w:r w:rsidRPr="00592E1E">
        <w:rPr>
          <w:rFonts w:ascii="Arial" w:hAnsi="Arial" w:cs="Arial"/>
          <w:bCs/>
          <w:sz w:val="20"/>
          <w:szCs w:val="20"/>
        </w:rPr>
        <w:t xml:space="preserve">s vykonaným </w:t>
      </w:r>
      <w:r w:rsidR="006B56E5" w:rsidRPr="00592E1E">
        <w:rPr>
          <w:rFonts w:ascii="Arial" w:hAnsi="Arial" w:cs="Arial"/>
          <w:bCs/>
          <w:sz w:val="20"/>
          <w:szCs w:val="20"/>
        </w:rPr>
        <w:t>D</w:t>
      </w:r>
      <w:r w:rsidRPr="00592E1E">
        <w:rPr>
          <w:rFonts w:ascii="Arial" w:hAnsi="Arial" w:cs="Arial"/>
          <w:bCs/>
          <w:sz w:val="20"/>
          <w:szCs w:val="20"/>
        </w:rPr>
        <w:t>ielom a poskytnúť im všetku potrebnú súčinnosť, a to kedykoľvek počas platnosti a účinnosti tejto Zmluvy</w:t>
      </w:r>
      <w:r w:rsidR="00CF517A" w:rsidRPr="00592E1E">
        <w:rPr>
          <w:rFonts w:ascii="Arial" w:hAnsi="Arial" w:cs="Arial"/>
          <w:bCs/>
          <w:sz w:val="20"/>
          <w:szCs w:val="20"/>
        </w:rPr>
        <w:t xml:space="preserve"> o dielo</w:t>
      </w:r>
      <w:r w:rsidRPr="00592E1E">
        <w:rPr>
          <w:rFonts w:ascii="Arial" w:hAnsi="Arial" w:cs="Arial"/>
          <w:bCs/>
          <w:sz w:val="20"/>
          <w:szCs w:val="20"/>
        </w:rPr>
        <w:t xml:space="preserve">, ako </w:t>
      </w:r>
      <w:r w:rsidR="00D81A88" w:rsidRPr="00592E1E">
        <w:rPr>
          <w:rFonts w:ascii="Arial" w:hAnsi="Arial" w:cs="Arial"/>
          <w:bCs/>
          <w:sz w:val="20"/>
          <w:szCs w:val="20"/>
        </w:rPr>
        <w:t>v termínoch</w:t>
      </w:r>
      <w:r w:rsidRPr="00592E1E">
        <w:rPr>
          <w:rFonts w:ascii="Arial" w:hAnsi="Arial" w:cs="Arial"/>
          <w:bCs/>
          <w:sz w:val="20"/>
          <w:szCs w:val="20"/>
        </w:rPr>
        <w:t xml:space="preserve"> stanovených pre Objednávateľa v zmluvných vzťahoch s príslušnými orgánmi zapojenými do implementácie fondov Európskej únie, v rámci ktorých si Objednávateľ nárokuje financovanie výdavkov uhradených Zhotoviteľovi, ktoré vznikli s plnením podľa tejto Zmluvy</w:t>
      </w:r>
      <w:r w:rsidR="00ED602D" w:rsidRPr="00592E1E">
        <w:rPr>
          <w:rFonts w:ascii="Arial" w:hAnsi="Arial" w:cs="Arial"/>
          <w:bCs/>
          <w:sz w:val="20"/>
          <w:szCs w:val="20"/>
        </w:rPr>
        <w:t xml:space="preserve"> o dielo</w:t>
      </w:r>
      <w:r w:rsidRPr="00592E1E">
        <w:rPr>
          <w:rFonts w:ascii="Arial" w:hAnsi="Arial" w:cs="Arial"/>
          <w:bCs/>
          <w:sz w:val="20"/>
          <w:szCs w:val="20"/>
        </w:rPr>
        <w:t>.</w:t>
      </w:r>
    </w:p>
    <w:p w14:paraId="0718EF7B" w14:textId="1EA1FB0F" w:rsidR="004F56E8" w:rsidRPr="00592E1E" w:rsidRDefault="009F758B" w:rsidP="00592E1E">
      <w:pPr>
        <w:pStyle w:val="MLOdsek"/>
        <w:spacing w:before="120" w:line="290" w:lineRule="auto"/>
        <w:ind w:left="567" w:hanging="567"/>
        <w:rPr>
          <w:rFonts w:ascii="Arial" w:hAnsi="Arial" w:cs="Arial"/>
          <w:sz w:val="20"/>
          <w:szCs w:val="20"/>
        </w:rPr>
      </w:pPr>
      <w:r w:rsidRPr="00592E1E">
        <w:rPr>
          <w:rFonts w:ascii="Arial" w:hAnsi="Arial" w:cs="Arial"/>
          <w:sz w:val="20"/>
          <w:szCs w:val="20"/>
        </w:rPr>
        <w:t xml:space="preserve">Zhotoviteľ je povinný </w:t>
      </w:r>
      <w:r w:rsidR="004F56E8" w:rsidRPr="00592E1E">
        <w:rPr>
          <w:rFonts w:ascii="Arial" w:hAnsi="Arial" w:cs="Arial"/>
          <w:sz w:val="20"/>
          <w:szCs w:val="20"/>
        </w:rPr>
        <w:t xml:space="preserve">umožniť výkon finančnej kontroly/auditu/overovania príslušnými oprávnenými osobami uvedenými v bode </w:t>
      </w:r>
      <w:r w:rsidR="00F5573C">
        <w:rPr>
          <w:rFonts w:ascii="Arial" w:hAnsi="Arial" w:cs="Arial"/>
          <w:sz w:val="20"/>
          <w:szCs w:val="20"/>
        </w:rPr>
        <w:fldChar w:fldCharType="begin"/>
      </w:r>
      <w:r w:rsidR="00F5573C">
        <w:rPr>
          <w:rFonts w:ascii="Arial" w:hAnsi="Arial" w:cs="Arial"/>
          <w:sz w:val="20"/>
          <w:szCs w:val="20"/>
        </w:rPr>
        <w:instrText xml:space="preserve"> REF _Ref95813813 \r \h </w:instrText>
      </w:r>
      <w:r w:rsidR="00F5573C">
        <w:rPr>
          <w:rFonts w:ascii="Arial" w:hAnsi="Arial" w:cs="Arial"/>
          <w:sz w:val="20"/>
          <w:szCs w:val="20"/>
        </w:rPr>
      </w:r>
      <w:r w:rsidR="00F5573C">
        <w:rPr>
          <w:rFonts w:ascii="Arial" w:hAnsi="Arial" w:cs="Arial"/>
          <w:sz w:val="20"/>
          <w:szCs w:val="20"/>
        </w:rPr>
        <w:fldChar w:fldCharType="separate"/>
      </w:r>
      <w:r w:rsidR="00F5573C">
        <w:rPr>
          <w:rFonts w:ascii="Arial" w:hAnsi="Arial" w:cs="Arial"/>
          <w:sz w:val="20"/>
          <w:szCs w:val="20"/>
        </w:rPr>
        <w:t>21.5</w:t>
      </w:r>
      <w:r w:rsidR="00F5573C">
        <w:rPr>
          <w:rFonts w:ascii="Arial" w:hAnsi="Arial" w:cs="Arial"/>
          <w:sz w:val="20"/>
          <w:szCs w:val="20"/>
        </w:rPr>
        <w:fldChar w:fldCharType="end"/>
      </w:r>
      <w:r w:rsidR="007A0C1F">
        <w:rPr>
          <w:rFonts w:ascii="Arial" w:hAnsi="Arial" w:cs="Arial"/>
          <w:sz w:val="20"/>
          <w:szCs w:val="20"/>
        </w:rPr>
        <w:t xml:space="preserve"> </w:t>
      </w:r>
      <w:r w:rsidR="003A5A36" w:rsidRPr="00592E1E">
        <w:rPr>
          <w:rFonts w:ascii="Arial" w:hAnsi="Arial" w:cs="Arial"/>
          <w:sz w:val="20"/>
          <w:szCs w:val="20"/>
        </w:rPr>
        <w:t xml:space="preserve">tohto článku Zmluvy o dielo </w:t>
      </w:r>
      <w:r w:rsidR="004F56E8" w:rsidRPr="00592E1E">
        <w:rPr>
          <w:rFonts w:ascii="Arial" w:hAnsi="Arial" w:cs="Arial"/>
          <w:sz w:val="20"/>
          <w:szCs w:val="20"/>
        </w:rPr>
        <w:t xml:space="preserve">a vytvoriť podmienky pre jej výkon v zmysle príslušných </w:t>
      </w:r>
      <w:r w:rsidR="00D81A88" w:rsidRPr="00592E1E">
        <w:rPr>
          <w:rFonts w:ascii="Arial" w:hAnsi="Arial" w:cs="Arial"/>
          <w:sz w:val="20"/>
          <w:szCs w:val="20"/>
        </w:rPr>
        <w:t xml:space="preserve">platných a účinných </w:t>
      </w:r>
      <w:r w:rsidR="004F56E8" w:rsidRPr="00592E1E">
        <w:rPr>
          <w:rFonts w:ascii="Arial" w:hAnsi="Arial" w:cs="Arial"/>
          <w:sz w:val="20"/>
          <w:szCs w:val="20"/>
        </w:rPr>
        <w:t>právnych predpisov Slovenskej republiky a právnych aktov Európskej únie a ako kontrolovaný subjekt pri výkone kontroly riadne plniť povinnosti, ktoré mu vyplývajú z uvedených predpisov a to počas platnosti a účinnosti tejto Zmluvy</w:t>
      </w:r>
      <w:r w:rsidR="00ED602D" w:rsidRPr="00592E1E">
        <w:rPr>
          <w:rFonts w:ascii="Arial" w:hAnsi="Arial" w:cs="Arial"/>
          <w:sz w:val="20"/>
          <w:szCs w:val="20"/>
        </w:rPr>
        <w:t xml:space="preserve"> o dielo</w:t>
      </w:r>
      <w:r w:rsidR="004F56E8" w:rsidRPr="00592E1E">
        <w:rPr>
          <w:rFonts w:ascii="Arial" w:hAnsi="Arial" w:cs="Arial"/>
          <w:sz w:val="20"/>
          <w:szCs w:val="20"/>
        </w:rPr>
        <w:t>, počas pla</w:t>
      </w:r>
      <w:r w:rsidR="003342C3" w:rsidRPr="00592E1E">
        <w:rPr>
          <w:rFonts w:ascii="Arial" w:hAnsi="Arial" w:cs="Arial"/>
          <w:sz w:val="20"/>
          <w:szCs w:val="20"/>
        </w:rPr>
        <w:t>tnosti a účinnosti Zmluvy o</w:t>
      </w:r>
      <w:r w:rsidRPr="00592E1E">
        <w:rPr>
          <w:rFonts w:ascii="Arial" w:hAnsi="Arial" w:cs="Arial"/>
          <w:sz w:val="20"/>
          <w:szCs w:val="20"/>
        </w:rPr>
        <w:t> </w:t>
      </w:r>
      <w:r w:rsidR="004F56E8" w:rsidRPr="00592E1E">
        <w:rPr>
          <w:rFonts w:ascii="Arial" w:hAnsi="Arial" w:cs="Arial"/>
          <w:sz w:val="20"/>
          <w:szCs w:val="20"/>
        </w:rPr>
        <w:t>NFP</w:t>
      </w:r>
      <w:r w:rsidRPr="00592E1E">
        <w:rPr>
          <w:rFonts w:ascii="Arial" w:hAnsi="Arial" w:cs="Arial"/>
          <w:sz w:val="20"/>
          <w:szCs w:val="20"/>
        </w:rPr>
        <w:t xml:space="preserve"> a</w:t>
      </w:r>
      <w:r w:rsidR="004F56E8" w:rsidRPr="00592E1E">
        <w:rPr>
          <w:rFonts w:ascii="Arial" w:hAnsi="Arial" w:cs="Arial"/>
          <w:sz w:val="20"/>
          <w:szCs w:val="20"/>
        </w:rPr>
        <w:t xml:space="preserve"> a</w:t>
      </w:r>
      <w:r w:rsidRPr="00592E1E">
        <w:rPr>
          <w:rFonts w:ascii="Arial" w:hAnsi="Arial" w:cs="Arial"/>
          <w:sz w:val="20"/>
          <w:szCs w:val="20"/>
        </w:rPr>
        <w:t>ž</w:t>
      </w:r>
      <w:r w:rsidR="004F56E8" w:rsidRPr="00592E1E">
        <w:rPr>
          <w:rFonts w:ascii="Arial" w:hAnsi="Arial" w:cs="Arial"/>
          <w:sz w:val="20"/>
          <w:szCs w:val="20"/>
        </w:rPr>
        <w:t xml:space="preserve"> do 31.12.2029. Uvedená doba sa predĺži v prípade, ak nastanú skutočnosti uvedené v</w:t>
      </w:r>
      <w:r w:rsidR="00B863D3">
        <w:rPr>
          <w:rFonts w:ascii="Arial" w:hAnsi="Arial" w:cs="Arial"/>
          <w:sz w:val="20"/>
          <w:szCs w:val="20"/>
        </w:rPr>
        <w:t> čl.</w:t>
      </w:r>
      <w:r w:rsidR="004F56E8" w:rsidRPr="00592E1E">
        <w:rPr>
          <w:rFonts w:ascii="Arial" w:hAnsi="Arial" w:cs="Arial"/>
          <w:sz w:val="20"/>
          <w:szCs w:val="20"/>
        </w:rPr>
        <w:t xml:space="preserve"> 90 Nariadenia Rady (ES) č. 1083/2006 (alebo o obdobné ustanovenie v nariadení Európskeho parlamentu a Rady, ktorým sa zruší nariadenie 1083/2006 pre programové obdobie 2014 – 2020) alebo článku 32 Vykonávacieho Nariadenia Komisie (EÚ) č. 908/2014 o čas trvania týchto skutočností. Zhotoviteľ sa zaväzuje podrobiť sa aj výkonu kontroly poverenými zamestnancami Objednávateľa. Poverení zamestnanci Objednávateľa vykonávajúci kontrolu majú počas celého programového obdobia Operačného programu Integrovaná infraštruktúra prístup ku všetkým obchodným dokumentom Zhotoviteľa súvisiacich s výdavkami a plnením povinností podľa tejto Zmluvy</w:t>
      </w:r>
      <w:r w:rsidR="00ED602D" w:rsidRPr="00592E1E">
        <w:rPr>
          <w:rFonts w:ascii="Arial" w:hAnsi="Arial" w:cs="Arial"/>
          <w:sz w:val="20"/>
          <w:szCs w:val="20"/>
        </w:rPr>
        <w:t xml:space="preserve"> o dielo</w:t>
      </w:r>
      <w:r w:rsidR="004F56E8" w:rsidRPr="00592E1E">
        <w:rPr>
          <w:rFonts w:ascii="Arial" w:hAnsi="Arial" w:cs="Arial"/>
          <w:sz w:val="20"/>
          <w:szCs w:val="20"/>
        </w:rPr>
        <w:t xml:space="preserve">. </w:t>
      </w:r>
    </w:p>
    <w:p w14:paraId="62A7F8C1" w14:textId="2DBF08C6" w:rsidR="004F56E8" w:rsidRPr="00592E1E" w:rsidRDefault="004F56E8" w:rsidP="00592E1E">
      <w:pPr>
        <w:pStyle w:val="MLOdsek"/>
        <w:spacing w:before="120" w:line="290" w:lineRule="auto"/>
        <w:ind w:left="567" w:hanging="567"/>
        <w:rPr>
          <w:rFonts w:ascii="Arial" w:hAnsi="Arial" w:cs="Arial"/>
          <w:sz w:val="20"/>
          <w:szCs w:val="20"/>
        </w:rPr>
      </w:pPr>
      <w:bookmarkStart w:id="95" w:name="_Ref95813813"/>
      <w:r w:rsidRPr="00592E1E">
        <w:rPr>
          <w:rFonts w:ascii="Arial" w:hAnsi="Arial" w:cs="Arial"/>
          <w:sz w:val="20"/>
          <w:szCs w:val="20"/>
        </w:rPr>
        <w:t xml:space="preserve">Oprávnenými osobami </w:t>
      </w:r>
      <w:r w:rsidR="00041A35" w:rsidRPr="00592E1E">
        <w:rPr>
          <w:rFonts w:ascii="Arial" w:hAnsi="Arial" w:cs="Arial"/>
          <w:sz w:val="20"/>
          <w:szCs w:val="20"/>
        </w:rPr>
        <w:t xml:space="preserve">pre účely tohto článku Zmluvy o dielo </w:t>
      </w:r>
      <w:r w:rsidRPr="00592E1E">
        <w:rPr>
          <w:rFonts w:ascii="Arial" w:hAnsi="Arial" w:cs="Arial"/>
          <w:sz w:val="20"/>
          <w:szCs w:val="20"/>
        </w:rPr>
        <w:t>sú najmä:</w:t>
      </w:r>
      <w:bookmarkEnd w:id="95"/>
    </w:p>
    <w:p w14:paraId="60FEF15B" w14:textId="044B0671" w:rsidR="004F56E8" w:rsidRPr="00592E1E" w:rsidRDefault="009F758B"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z</w:t>
      </w:r>
      <w:r w:rsidR="004F56E8" w:rsidRPr="00592E1E">
        <w:rPr>
          <w:rFonts w:ascii="Arial" w:hAnsi="Arial" w:cs="Arial"/>
          <w:sz w:val="20"/>
          <w:szCs w:val="20"/>
        </w:rPr>
        <w:t>ástupcovia Objednávateľa a nimi poverené osoby</w:t>
      </w:r>
      <w:r w:rsidR="00582B65" w:rsidRPr="00592E1E">
        <w:rPr>
          <w:rFonts w:ascii="Arial" w:hAnsi="Arial" w:cs="Arial"/>
          <w:sz w:val="20"/>
          <w:szCs w:val="20"/>
        </w:rPr>
        <w:t>,</w:t>
      </w:r>
    </w:p>
    <w:p w14:paraId="2F7E29D2" w14:textId="77777777"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zástupcovia príslušného riadiaceho orgánu a sprostredkovateľského orgánu, prípadne iných relevantných orgánov a nimi poverené osoby, </w:t>
      </w:r>
    </w:p>
    <w:p w14:paraId="16171723" w14:textId="5DC1D081"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Najvyšší kontrolný úrad </w:t>
      </w:r>
      <w:r w:rsidR="00FD692F" w:rsidRPr="00592E1E">
        <w:rPr>
          <w:rFonts w:ascii="Arial" w:hAnsi="Arial" w:cs="Arial"/>
          <w:sz w:val="20"/>
          <w:szCs w:val="20"/>
        </w:rPr>
        <w:t>S</w:t>
      </w:r>
      <w:r w:rsidR="00FD692F">
        <w:rPr>
          <w:rFonts w:ascii="Arial" w:hAnsi="Arial" w:cs="Arial"/>
          <w:sz w:val="20"/>
          <w:szCs w:val="20"/>
        </w:rPr>
        <w:t>lovenskej republiky</w:t>
      </w:r>
      <w:r w:rsidRPr="00592E1E">
        <w:rPr>
          <w:rFonts w:ascii="Arial" w:hAnsi="Arial" w:cs="Arial"/>
          <w:sz w:val="20"/>
          <w:szCs w:val="20"/>
        </w:rPr>
        <w:t xml:space="preserve">, </w:t>
      </w:r>
      <w:r w:rsidR="00AF0850" w:rsidRPr="00592E1E">
        <w:rPr>
          <w:rFonts w:ascii="Arial" w:hAnsi="Arial" w:cs="Arial"/>
          <w:sz w:val="20"/>
          <w:szCs w:val="20"/>
        </w:rPr>
        <w:t xml:space="preserve">Úrad pre verejné obstarávanie, </w:t>
      </w:r>
      <w:r w:rsidRPr="00592E1E">
        <w:rPr>
          <w:rFonts w:ascii="Arial" w:hAnsi="Arial" w:cs="Arial"/>
          <w:sz w:val="20"/>
          <w:szCs w:val="20"/>
        </w:rPr>
        <w:t xml:space="preserve">Úrad vládneho auditu, </w:t>
      </w:r>
      <w:r w:rsidR="00FD692F">
        <w:rPr>
          <w:rFonts w:ascii="Arial" w:hAnsi="Arial" w:cs="Arial"/>
          <w:sz w:val="20"/>
          <w:szCs w:val="20"/>
        </w:rPr>
        <w:t>Európsky úrad boja proti podvodom (</w:t>
      </w:r>
      <w:r w:rsidRPr="00592E1E">
        <w:rPr>
          <w:rFonts w:ascii="Arial" w:hAnsi="Arial" w:cs="Arial"/>
          <w:sz w:val="20"/>
          <w:szCs w:val="20"/>
        </w:rPr>
        <w:t>OLAF</w:t>
      </w:r>
      <w:r w:rsidR="00FD692F">
        <w:rPr>
          <w:rFonts w:ascii="Arial" w:hAnsi="Arial" w:cs="Arial"/>
          <w:sz w:val="20"/>
          <w:szCs w:val="20"/>
        </w:rPr>
        <w:t>)</w:t>
      </w:r>
      <w:r w:rsidRPr="00592E1E">
        <w:rPr>
          <w:rFonts w:ascii="Arial" w:hAnsi="Arial" w:cs="Arial"/>
          <w:sz w:val="20"/>
          <w:szCs w:val="20"/>
        </w:rPr>
        <w:t>, Certifikačný orgán a nimi poverené osoby,</w:t>
      </w:r>
    </w:p>
    <w:p w14:paraId="0EDF55E3" w14:textId="77777777"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orgán auditu, jeho spolupracujúce orgány a nimi poverené osoby,</w:t>
      </w:r>
    </w:p>
    <w:p w14:paraId="28EE9379" w14:textId="4DE30150"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spln</w:t>
      </w:r>
      <w:r w:rsidR="009F758B" w:rsidRPr="00592E1E">
        <w:rPr>
          <w:rFonts w:ascii="Arial" w:hAnsi="Arial" w:cs="Arial"/>
          <w:sz w:val="20"/>
          <w:szCs w:val="20"/>
        </w:rPr>
        <w:t>omocnení zástupcovia Európskej k</w:t>
      </w:r>
      <w:r w:rsidRPr="00592E1E">
        <w:rPr>
          <w:rFonts w:ascii="Arial" w:hAnsi="Arial" w:cs="Arial"/>
          <w:sz w:val="20"/>
          <w:szCs w:val="20"/>
        </w:rPr>
        <w:t xml:space="preserve">omisie a Európskeho dvora audítorov, </w:t>
      </w:r>
    </w:p>
    <w:p w14:paraId="639C50A9" w14:textId="6F68C2E5"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orgán zabezpečujúci ochranu finančných záujmov </w:t>
      </w:r>
      <w:r w:rsidR="00FD692F">
        <w:rPr>
          <w:rFonts w:ascii="Arial" w:hAnsi="Arial" w:cs="Arial"/>
          <w:sz w:val="20"/>
          <w:szCs w:val="20"/>
        </w:rPr>
        <w:t>Európskej únie</w:t>
      </w:r>
      <w:r w:rsidRPr="00592E1E">
        <w:rPr>
          <w:rFonts w:ascii="Arial" w:hAnsi="Arial" w:cs="Arial"/>
          <w:sz w:val="20"/>
          <w:szCs w:val="20"/>
        </w:rPr>
        <w:t>,</w:t>
      </w:r>
    </w:p>
    <w:p w14:paraId="4F46CD6E" w14:textId="5B44EB6D" w:rsidR="007E3BE3"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osoby prizvané alebo poverené orgánmi uvedenými v písm. a) až f) v súlade s príslušnými právnymi predpismi Slovenskej republiky a Európskej únie</w:t>
      </w:r>
      <w:r w:rsidR="007E3BE3" w:rsidRPr="00592E1E">
        <w:rPr>
          <w:rFonts w:ascii="Arial" w:hAnsi="Arial" w:cs="Arial"/>
          <w:sz w:val="20"/>
          <w:szCs w:val="20"/>
        </w:rPr>
        <w:t>,</w:t>
      </w:r>
    </w:p>
    <w:p w14:paraId="7ECF5D13" w14:textId="5090E5E9" w:rsidR="004F56E8" w:rsidRPr="00592E1E" w:rsidRDefault="007E3BE3" w:rsidP="00592E1E">
      <w:pPr>
        <w:pStyle w:val="Odsekzoznamu"/>
        <w:numPr>
          <w:ilvl w:val="2"/>
          <w:numId w:val="5"/>
        </w:numPr>
        <w:tabs>
          <w:tab w:val="clear" w:pos="1134"/>
        </w:tabs>
        <w:spacing w:line="290" w:lineRule="auto"/>
        <w:ind w:hanging="567"/>
        <w:rPr>
          <w:rFonts w:cs="Arial"/>
        </w:rPr>
      </w:pPr>
      <w:r w:rsidRPr="00592E1E">
        <w:rPr>
          <w:rFonts w:cs="Arial"/>
          <w:lang w:eastAsia="cs-CZ"/>
        </w:rPr>
        <w:t>vecne príslušná autorita v zmysle Zákona o KB</w:t>
      </w:r>
      <w:r w:rsidR="004F56E8" w:rsidRPr="00592E1E">
        <w:rPr>
          <w:rFonts w:cs="Arial"/>
        </w:rPr>
        <w:t>.</w:t>
      </w:r>
    </w:p>
    <w:p w14:paraId="7432A181" w14:textId="3EBE2204" w:rsidR="004F56E8" w:rsidRPr="00592E1E" w:rsidRDefault="004F56E8" w:rsidP="00592E1E">
      <w:pPr>
        <w:pStyle w:val="MLOdsek"/>
        <w:spacing w:before="120" w:line="290" w:lineRule="auto"/>
        <w:ind w:left="567" w:hanging="567"/>
        <w:rPr>
          <w:rFonts w:ascii="Arial" w:hAnsi="Arial" w:cs="Arial"/>
          <w:sz w:val="20"/>
          <w:szCs w:val="20"/>
        </w:rPr>
      </w:pPr>
      <w:r w:rsidRPr="00592E1E">
        <w:rPr>
          <w:rFonts w:ascii="Arial" w:hAnsi="Arial" w:cs="Arial"/>
          <w:sz w:val="20"/>
          <w:szCs w:val="20"/>
        </w:rPr>
        <w:t xml:space="preserve">Zhotoviteľ berie na vedomie, že sprostredkovateľský orgán operačného programu Integrovaná infraštruktúra prioritná os 7 Informačná spoločnosť pre programové obdobie 2014 – 2020 (ďalej </w:t>
      </w:r>
      <w:r w:rsidR="007710CE" w:rsidRPr="00592E1E">
        <w:rPr>
          <w:rFonts w:ascii="Arial" w:hAnsi="Arial" w:cs="Arial"/>
          <w:sz w:val="20"/>
          <w:szCs w:val="20"/>
        </w:rPr>
        <w:t>ako</w:t>
      </w:r>
      <w:r w:rsidRPr="00592E1E">
        <w:rPr>
          <w:rFonts w:ascii="Arial" w:hAnsi="Arial" w:cs="Arial"/>
          <w:sz w:val="20"/>
          <w:szCs w:val="20"/>
        </w:rPr>
        <w:t xml:space="preserve"> „</w:t>
      </w:r>
      <w:r w:rsidR="007710CE" w:rsidRPr="00592E1E">
        <w:rPr>
          <w:rFonts w:ascii="Arial" w:hAnsi="Arial" w:cs="Arial"/>
          <w:b/>
          <w:sz w:val="20"/>
          <w:szCs w:val="20"/>
        </w:rPr>
        <w:t>S</w:t>
      </w:r>
      <w:r w:rsidRPr="00592E1E">
        <w:rPr>
          <w:rFonts w:ascii="Arial" w:hAnsi="Arial" w:cs="Arial"/>
          <w:b/>
          <w:sz w:val="20"/>
          <w:szCs w:val="20"/>
        </w:rPr>
        <w:t>prostredkovateľský orgán</w:t>
      </w:r>
      <w:r w:rsidRPr="00592E1E">
        <w:rPr>
          <w:rFonts w:ascii="Arial" w:hAnsi="Arial" w:cs="Arial"/>
          <w:sz w:val="20"/>
          <w:szCs w:val="20"/>
        </w:rPr>
        <w:t xml:space="preserve">“) je pri vykonávaní administratívnej finančnej kontroly v nevyhnutnom rozsahu oprávnený od Objednávateľa alebo od osoby, ktorá je vo vzťahu k finančnej operácii alebo jej časti Zhotoviteľom výkonov, prác alebo služieb alebo akejkoľvek inej osoby, ktorá má informácie, doklady </w:t>
      </w:r>
      <w:r w:rsidRPr="00592E1E">
        <w:rPr>
          <w:rFonts w:ascii="Arial" w:hAnsi="Arial" w:cs="Arial"/>
          <w:sz w:val="20"/>
          <w:szCs w:val="20"/>
        </w:rPr>
        <w:lastRenderedPageBreak/>
        <w:t>alebo iné podklady, ktoré sú potrebné pre výkon finančnej kontroly, ak ich poskytnutiu ne</w:t>
      </w:r>
      <w:r w:rsidR="007710CE" w:rsidRPr="00592E1E">
        <w:rPr>
          <w:rFonts w:ascii="Arial" w:hAnsi="Arial" w:cs="Arial"/>
          <w:sz w:val="20"/>
          <w:szCs w:val="20"/>
        </w:rPr>
        <w:t>bráni osobitný predpis (ďalej ako</w:t>
      </w:r>
      <w:r w:rsidRPr="00592E1E">
        <w:rPr>
          <w:rFonts w:ascii="Arial" w:hAnsi="Arial" w:cs="Arial"/>
          <w:sz w:val="20"/>
          <w:szCs w:val="20"/>
        </w:rPr>
        <w:t xml:space="preserve"> „</w:t>
      </w:r>
      <w:r w:rsidR="007710CE" w:rsidRPr="00592E1E">
        <w:rPr>
          <w:rFonts w:ascii="Arial" w:hAnsi="Arial" w:cs="Arial"/>
          <w:b/>
          <w:sz w:val="20"/>
          <w:szCs w:val="20"/>
        </w:rPr>
        <w:t>T</w:t>
      </w:r>
      <w:r w:rsidRPr="00592E1E">
        <w:rPr>
          <w:rFonts w:ascii="Arial" w:hAnsi="Arial" w:cs="Arial"/>
          <w:b/>
          <w:sz w:val="20"/>
          <w:szCs w:val="20"/>
        </w:rPr>
        <w:t>retia osoba</w:t>
      </w:r>
      <w:r w:rsidRPr="00592E1E">
        <w:rPr>
          <w:rFonts w:ascii="Arial" w:hAnsi="Arial" w:cs="Arial"/>
          <w:sz w:val="20"/>
          <w:szCs w:val="20"/>
        </w:rPr>
        <w:t>“):</w:t>
      </w:r>
    </w:p>
    <w:p w14:paraId="556AB897" w14:textId="77777777"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vyžadovať a odoberať, v určenej lehote originály alebo úradne osvedčené kópie dokladov, písomností, záznamy dát na pamäťových médiách prostriedkov výpočtovej techniky, ich výpisov, výstupov, vyjadrenia, informácie, dokumenty a iné podklady súvisiace s administratívnou finančnou kontrolou alebo finančnou kontrolou na mieste;</w:t>
      </w:r>
    </w:p>
    <w:p w14:paraId="7A3853E4" w14:textId="21139115"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vyžadovať od tretej osoby súčinnosť v rozsahu oprávnení podľa </w:t>
      </w:r>
      <w:r w:rsidR="00CD0D8C" w:rsidRPr="00592E1E">
        <w:rPr>
          <w:rFonts w:ascii="Arial" w:hAnsi="Arial" w:cs="Arial"/>
          <w:sz w:val="20"/>
          <w:szCs w:val="20"/>
        </w:rPr>
        <w:t>Zákona o </w:t>
      </w:r>
      <w:r w:rsidR="00CB3C40" w:rsidRPr="00592E1E">
        <w:rPr>
          <w:rFonts w:ascii="Arial" w:hAnsi="Arial" w:cs="Arial"/>
          <w:sz w:val="20"/>
          <w:szCs w:val="20"/>
        </w:rPr>
        <w:t>finančnej</w:t>
      </w:r>
      <w:r w:rsidR="00CD0D8C" w:rsidRPr="00592E1E">
        <w:rPr>
          <w:rFonts w:ascii="Arial" w:hAnsi="Arial" w:cs="Arial"/>
          <w:sz w:val="20"/>
          <w:szCs w:val="20"/>
        </w:rPr>
        <w:t xml:space="preserve"> kontrole, </w:t>
      </w:r>
    </w:p>
    <w:p w14:paraId="5DF74644" w14:textId="77777777"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osoby poverené na výkon kontroly sú oprávnené v nevyhnutnom rozsahu za podmienok ustanovených v osobitných predpisoch okrem oprávnení uvedených v predchádzajúcich písmenách vstupovať do objektu, zariadenia, prevádzky, dopravného prostriedku, na pozemok  tretej osoby, alebo vstupovať do obydlia, ak sa používa aj na podnikanie alebo na vykonávanie inej hospodárskej činnosti;</w:t>
      </w:r>
    </w:p>
    <w:p w14:paraId="724F8308" w14:textId="77777777"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oboznámiť sa pri začatí finančnej kontroly na mieste s bezpečnostnými predpismi, ktoré sa vzťahujú na priestory, v ktorých sa vykonáva finančná kontrola na mieste.</w:t>
      </w:r>
    </w:p>
    <w:p w14:paraId="6F62AC0F" w14:textId="50A7EC1E" w:rsidR="004F56E8" w:rsidRPr="00592E1E" w:rsidRDefault="004F56E8" w:rsidP="00592E1E">
      <w:pPr>
        <w:pStyle w:val="MLOdsek"/>
        <w:spacing w:before="120" w:line="290" w:lineRule="auto"/>
        <w:ind w:left="567" w:hanging="567"/>
        <w:rPr>
          <w:rFonts w:ascii="Arial" w:hAnsi="Arial" w:cs="Arial"/>
          <w:sz w:val="20"/>
          <w:szCs w:val="20"/>
        </w:rPr>
      </w:pPr>
      <w:r w:rsidRPr="00592E1E">
        <w:rPr>
          <w:rFonts w:ascii="Arial" w:hAnsi="Arial" w:cs="Arial"/>
          <w:sz w:val="20"/>
          <w:szCs w:val="20"/>
        </w:rPr>
        <w:t>Sprostredkovateľ</w:t>
      </w:r>
      <w:r w:rsidR="00D81A88" w:rsidRPr="00592E1E">
        <w:rPr>
          <w:rFonts w:ascii="Arial" w:hAnsi="Arial" w:cs="Arial"/>
          <w:sz w:val="20"/>
          <w:szCs w:val="20"/>
        </w:rPr>
        <w:t>ský orgán</w:t>
      </w:r>
      <w:r w:rsidRPr="00592E1E">
        <w:rPr>
          <w:rFonts w:ascii="Arial" w:hAnsi="Arial" w:cs="Arial"/>
          <w:sz w:val="20"/>
          <w:szCs w:val="20"/>
        </w:rPr>
        <w:t xml:space="preserve"> je pri vykonávaní administratív</w:t>
      </w:r>
      <w:r w:rsidR="00CD0D8C" w:rsidRPr="00592E1E">
        <w:rPr>
          <w:rFonts w:ascii="Arial" w:hAnsi="Arial" w:cs="Arial"/>
          <w:sz w:val="20"/>
          <w:szCs w:val="20"/>
        </w:rPr>
        <w:t>nej finančnej kontroly podľa Zákona o finančnej kontrole</w:t>
      </w:r>
      <w:r w:rsidRPr="00592E1E">
        <w:rPr>
          <w:rFonts w:ascii="Arial" w:hAnsi="Arial" w:cs="Arial"/>
          <w:sz w:val="20"/>
          <w:szCs w:val="20"/>
        </w:rPr>
        <w:t xml:space="preserve"> povinný potvrdiť tretej osobe odobratie poskytnutých originálov alebo úradne osvedčených kópií dokladov, písomností, záznamov dát na pamäťových médiách prostriedkov výpočtovej techniky, ich výpisov, výstupov, vyjadrení, informácií, dokumentov a iných podkladov súvisiacich s administratívnou finančnou kontrolou alebo finančnou kontrolou na mieste a zabezpečiť ich riadnu ochranu pred stratou, zničením, poškodením a zneužitím (uvedené potvrdenie sa vydáva, ak sprostredkovateľský orgán žiada o poskytnutie podkladov nad rámec definovaný </w:t>
      </w:r>
      <w:r w:rsidR="003342C3" w:rsidRPr="00592E1E">
        <w:rPr>
          <w:rFonts w:ascii="Arial" w:hAnsi="Arial" w:cs="Arial"/>
          <w:sz w:val="20"/>
          <w:szCs w:val="20"/>
        </w:rPr>
        <w:t xml:space="preserve">Zmluvou o </w:t>
      </w:r>
      <w:r w:rsidRPr="00592E1E">
        <w:rPr>
          <w:rFonts w:ascii="Arial" w:hAnsi="Arial" w:cs="Arial"/>
          <w:sz w:val="20"/>
          <w:szCs w:val="20"/>
        </w:rPr>
        <w:t xml:space="preserve">NFP); tieto veci </w:t>
      </w:r>
      <w:r w:rsidR="003A37E6" w:rsidRPr="00592E1E">
        <w:rPr>
          <w:rFonts w:ascii="Arial" w:hAnsi="Arial" w:cs="Arial"/>
          <w:sz w:val="20"/>
          <w:szCs w:val="20"/>
        </w:rPr>
        <w:t>S</w:t>
      </w:r>
      <w:r w:rsidRPr="00592E1E">
        <w:rPr>
          <w:rFonts w:ascii="Arial" w:hAnsi="Arial" w:cs="Arial"/>
          <w:sz w:val="20"/>
          <w:szCs w:val="20"/>
        </w:rPr>
        <w:t xml:space="preserve">prostredkovateľský orgán vráti bezodkladne tomu, od koho sa vyžiadali, ak nie sú potrebné na konanie </w:t>
      </w:r>
      <w:r w:rsidR="00582B65" w:rsidRPr="00592E1E">
        <w:rPr>
          <w:rFonts w:ascii="Arial" w:hAnsi="Arial" w:cs="Arial"/>
          <w:sz w:val="20"/>
          <w:szCs w:val="20"/>
        </w:rPr>
        <w:t xml:space="preserve">podľa </w:t>
      </w:r>
      <w:r w:rsidR="00BB5101" w:rsidRPr="00592E1E">
        <w:rPr>
          <w:rFonts w:ascii="Arial" w:hAnsi="Arial" w:cs="Arial"/>
          <w:sz w:val="20"/>
          <w:szCs w:val="20"/>
        </w:rPr>
        <w:t>Trestného poriadku</w:t>
      </w:r>
      <w:r w:rsidRPr="00592E1E">
        <w:rPr>
          <w:rFonts w:ascii="Arial" w:hAnsi="Arial" w:cs="Arial"/>
          <w:sz w:val="20"/>
          <w:szCs w:val="20"/>
        </w:rPr>
        <w:t xml:space="preserve">, alebo na iné konanie podľa osobitných predpisov. Zhotoviteľ je povinný zabezpečiť prítomnosť oprávnených osôb zo strany Zhotoviteľa počas vykonávania kontroly u Zhotoviteľa. </w:t>
      </w:r>
    </w:p>
    <w:p w14:paraId="376FB9DB" w14:textId="5202CB20" w:rsidR="004F56E8" w:rsidRPr="00592E1E" w:rsidRDefault="004F56E8" w:rsidP="00592E1E">
      <w:pPr>
        <w:pStyle w:val="MLOdsek"/>
        <w:spacing w:before="120" w:line="290" w:lineRule="auto"/>
        <w:ind w:left="567" w:hanging="567"/>
        <w:rPr>
          <w:rFonts w:ascii="Arial" w:hAnsi="Arial" w:cs="Arial"/>
          <w:sz w:val="20"/>
          <w:szCs w:val="20"/>
        </w:rPr>
      </w:pPr>
      <w:r w:rsidRPr="00592E1E">
        <w:rPr>
          <w:rFonts w:ascii="Arial" w:hAnsi="Arial" w:cs="Arial"/>
          <w:sz w:val="20"/>
          <w:szCs w:val="20"/>
        </w:rPr>
        <w:t>Okrem povinností uvedených v tejto Zmluve</w:t>
      </w:r>
      <w:r w:rsidR="005B7E72" w:rsidRPr="00592E1E">
        <w:rPr>
          <w:rFonts w:ascii="Arial" w:hAnsi="Arial" w:cs="Arial"/>
          <w:sz w:val="20"/>
          <w:szCs w:val="20"/>
        </w:rPr>
        <w:t xml:space="preserve"> o dielo</w:t>
      </w:r>
      <w:r w:rsidRPr="00592E1E">
        <w:rPr>
          <w:rFonts w:ascii="Arial" w:hAnsi="Arial" w:cs="Arial"/>
          <w:sz w:val="20"/>
          <w:szCs w:val="20"/>
        </w:rPr>
        <w:t xml:space="preserve"> je Zhotoviteľ povinný poskytnúť Objednávateľovi primeranú súčinnosť na plnenie predmetu tejto Zmluvy</w:t>
      </w:r>
      <w:r w:rsidR="005B7E72" w:rsidRPr="00592E1E">
        <w:rPr>
          <w:rFonts w:ascii="Arial" w:hAnsi="Arial" w:cs="Arial"/>
          <w:sz w:val="20"/>
          <w:szCs w:val="20"/>
        </w:rPr>
        <w:t xml:space="preserve"> o dielo</w:t>
      </w:r>
      <w:r w:rsidRPr="00592E1E">
        <w:rPr>
          <w:rFonts w:ascii="Arial" w:hAnsi="Arial" w:cs="Arial"/>
          <w:sz w:val="20"/>
          <w:szCs w:val="20"/>
        </w:rPr>
        <w:t xml:space="preserve"> a to najmä pri: </w:t>
      </w:r>
    </w:p>
    <w:p w14:paraId="5439CA85" w14:textId="0F451885"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schvaľovaní programu;</w:t>
      </w:r>
    </w:p>
    <w:p w14:paraId="481B207D" w14:textId="68CA52D2"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schvaľovaní predbežnej správy;</w:t>
      </w:r>
    </w:p>
    <w:p w14:paraId="53BA42E3" w14:textId="34D83E72"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zabezpečení prístupu k aktuálnym postupom a metodickým usmerneniam Objednávateľa;</w:t>
      </w:r>
    </w:p>
    <w:p w14:paraId="2BA4D263" w14:textId="66E0746D"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zabezpečení prístupu do informačných systémov CEDIS a ITMS v zmysle povinností vyplývajúcich z platných postupov;</w:t>
      </w:r>
    </w:p>
    <w:p w14:paraId="6D27E439" w14:textId="6BAC0D62"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plnení záväzkov vyplývajúcich zo Zmluvy o NFP a podmienok pre Operačný program Integrov</w:t>
      </w:r>
      <w:r w:rsidR="005C1923" w:rsidRPr="00592E1E">
        <w:rPr>
          <w:rFonts w:ascii="Arial" w:hAnsi="Arial" w:cs="Arial"/>
          <w:sz w:val="20"/>
          <w:szCs w:val="20"/>
        </w:rPr>
        <w:t>a</w:t>
      </w:r>
      <w:r w:rsidRPr="00592E1E">
        <w:rPr>
          <w:rFonts w:ascii="Arial" w:hAnsi="Arial" w:cs="Arial"/>
          <w:sz w:val="20"/>
          <w:szCs w:val="20"/>
        </w:rPr>
        <w:t>ná infraštruktúra v rámci prioritnej osi 7 Informačná spoločnosť v rámci programového obdobia 2014 - 2020;</w:t>
      </w:r>
    </w:p>
    <w:p w14:paraId="2E6B4AC1" w14:textId="4075DBA4" w:rsidR="004F56E8" w:rsidRPr="00592E1E" w:rsidRDefault="004F56E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zabezpečení procesu ukončenia EŠIF v rámci programového obdobia 2014 - 2020. </w:t>
      </w:r>
    </w:p>
    <w:p w14:paraId="651FA541" w14:textId="19B082BD" w:rsidR="004F56E8" w:rsidRPr="00592E1E" w:rsidRDefault="004F56E8" w:rsidP="00592E1E">
      <w:pPr>
        <w:pStyle w:val="MLOdsek"/>
        <w:tabs>
          <w:tab w:val="num" w:pos="993"/>
        </w:tabs>
        <w:spacing w:before="120" w:line="290" w:lineRule="auto"/>
        <w:ind w:left="567" w:hanging="567"/>
        <w:rPr>
          <w:rFonts w:ascii="Arial" w:hAnsi="Arial" w:cs="Arial"/>
          <w:sz w:val="20"/>
          <w:szCs w:val="20"/>
        </w:rPr>
      </w:pPr>
      <w:r w:rsidRPr="00592E1E">
        <w:rPr>
          <w:rFonts w:ascii="Arial" w:hAnsi="Arial" w:cs="Arial"/>
          <w:sz w:val="20"/>
          <w:szCs w:val="20"/>
        </w:rPr>
        <w:t>Vykonaním kontroly oprávnenej osoby podľa Zmluvy o NFP nie je dotknuté právo riadiaceho orgánu alebo in</w:t>
      </w:r>
      <w:r w:rsidR="00D81A88" w:rsidRPr="00592E1E">
        <w:rPr>
          <w:rFonts w:ascii="Arial" w:hAnsi="Arial" w:cs="Arial"/>
          <w:sz w:val="20"/>
          <w:szCs w:val="20"/>
        </w:rPr>
        <w:t>ej oprávnenej osoby</w:t>
      </w:r>
      <w:r w:rsidR="00CB3C40" w:rsidRPr="00592E1E">
        <w:rPr>
          <w:rFonts w:ascii="Arial" w:hAnsi="Arial" w:cs="Arial"/>
          <w:sz w:val="20"/>
          <w:szCs w:val="20"/>
        </w:rPr>
        <w:t xml:space="preserve"> </w:t>
      </w:r>
      <w:r w:rsidRPr="00592E1E">
        <w:rPr>
          <w:rFonts w:ascii="Arial" w:hAnsi="Arial" w:cs="Arial"/>
          <w:sz w:val="20"/>
          <w:szCs w:val="20"/>
        </w:rPr>
        <w:t>na vykonanie novej kontroly/vládneho auditu, a to počas celej doby účinnosti Zmluvy o</w:t>
      </w:r>
      <w:r w:rsidR="003342C3" w:rsidRPr="00592E1E">
        <w:rPr>
          <w:rFonts w:ascii="Arial" w:hAnsi="Arial" w:cs="Arial"/>
          <w:sz w:val="20"/>
          <w:szCs w:val="20"/>
        </w:rPr>
        <w:t xml:space="preserve"> </w:t>
      </w:r>
      <w:r w:rsidRPr="00592E1E">
        <w:rPr>
          <w:rFonts w:ascii="Arial" w:hAnsi="Arial" w:cs="Arial"/>
          <w:sz w:val="20"/>
          <w:szCs w:val="20"/>
        </w:rPr>
        <w:t xml:space="preserve">NFP. </w:t>
      </w:r>
    </w:p>
    <w:p w14:paraId="0A1391F9" w14:textId="147B7AF8" w:rsidR="004F56E8" w:rsidRPr="00592E1E" w:rsidRDefault="00CB3C40" w:rsidP="00592E1E">
      <w:pPr>
        <w:pStyle w:val="MLOdsek"/>
        <w:tabs>
          <w:tab w:val="num" w:pos="993"/>
        </w:tabs>
        <w:spacing w:before="120" w:line="290" w:lineRule="auto"/>
        <w:ind w:left="567" w:hanging="567"/>
        <w:rPr>
          <w:rFonts w:ascii="Arial" w:hAnsi="Arial" w:cs="Arial"/>
          <w:sz w:val="20"/>
          <w:szCs w:val="20"/>
        </w:rPr>
      </w:pPr>
      <w:r w:rsidRPr="00592E1E">
        <w:rPr>
          <w:rFonts w:ascii="Arial" w:hAnsi="Arial" w:cs="Arial"/>
          <w:sz w:val="20"/>
          <w:szCs w:val="20"/>
        </w:rPr>
        <w:t> Zmluvné strany</w:t>
      </w:r>
      <w:r w:rsidR="004F56E8" w:rsidRPr="00592E1E">
        <w:rPr>
          <w:rFonts w:ascii="Arial" w:hAnsi="Arial" w:cs="Arial"/>
          <w:sz w:val="20"/>
          <w:szCs w:val="20"/>
        </w:rPr>
        <w:t xml:space="preserve"> sa zaväzujú, že počas vykonávania </w:t>
      </w:r>
      <w:r w:rsidR="00C11817" w:rsidRPr="00592E1E">
        <w:rPr>
          <w:rFonts w:ascii="Arial" w:hAnsi="Arial" w:cs="Arial"/>
          <w:sz w:val="20"/>
          <w:szCs w:val="20"/>
        </w:rPr>
        <w:t>D</w:t>
      </w:r>
      <w:r w:rsidR="004F56E8" w:rsidRPr="00592E1E">
        <w:rPr>
          <w:rFonts w:ascii="Arial" w:hAnsi="Arial" w:cs="Arial"/>
          <w:sz w:val="20"/>
          <w:szCs w:val="20"/>
        </w:rPr>
        <w:t xml:space="preserve">iela </w:t>
      </w:r>
      <w:r w:rsidR="00C11817" w:rsidRPr="00592E1E">
        <w:rPr>
          <w:rFonts w:ascii="Arial" w:hAnsi="Arial" w:cs="Arial"/>
          <w:sz w:val="20"/>
          <w:szCs w:val="20"/>
        </w:rPr>
        <w:t xml:space="preserve">podľa </w:t>
      </w:r>
      <w:r w:rsidR="004F56E8" w:rsidRPr="00592E1E">
        <w:rPr>
          <w:rFonts w:ascii="Arial" w:hAnsi="Arial" w:cs="Arial"/>
          <w:sz w:val="20"/>
          <w:szCs w:val="20"/>
        </w:rPr>
        <w:t>tejto Zmluvy</w:t>
      </w:r>
      <w:r w:rsidR="005B7E72" w:rsidRPr="00592E1E">
        <w:rPr>
          <w:rFonts w:ascii="Arial" w:hAnsi="Arial" w:cs="Arial"/>
          <w:sz w:val="20"/>
          <w:szCs w:val="20"/>
        </w:rPr>
        <w:t xml:space="preserve"> o dielo</w:t>
      </w:r>
      <w:r w:rsidR="004F56E8" w:rsidRPr="00592E1E">
        <w:rPr>
          <w:rFonts w:ascii="Arial" w:hAnsi="Arial" w:cs="Arial"/>
          <w:sz w:val="20"/>
          <w:szCs w:val="20"/>
        </w:rPr>
        <w:t xml:space="preserve"> budú navzájom spolupracovať a vyvinú maximálne úsilie a súčinnosť, aby bol </w:t>
      </w:r>
      <w:r w:rsidR="005B7E72" w:rsidRPr="00592E1E">
        <w:rPr>
          <w:rFonts w:ascii="Arial" w:hAnsi="Arial" w:cs="Arial"/>
          <w:sz w:val="20"/>
          <w:szCs w:val="20"/>
        </w:rPr>
        <w:t xml:space="preserve">jej </w:t>
      </w:r>
      <w:r w:rsidR="004F56E8" w:rsidRPr="00592E1E">
        <w:rPr>
          <w:rFonts w:ascii="Arial" w:hAnsi="Arial" w:cs="Arial"/>
          <w:sz w:val="20"/>
          <w:szCs w:val="20"/>
        </w:rPr>
        <w:t>predmet zrealizovaný v súlade s touto Zmluvou</w:t>
      </w:r>
      <w:r w:rsidR="005B7E72" w:rsidRPr="00592E1E">
        <w:rPr>
          <w:rFonts w:ascii="Arial" w:hAnsi="Arial" w:cs="Arial"/>
          <w:sz w:val="20"/>
          <w:szCs w:val="20"/>
        </w:rPr>
        <w:t xml:space="preserve"> o dielo</w:t>
      </w:r>
      <w:r w:rsidR="004F56E8" w:rsidRPr="00592E1E">
        <w:rPr>
          <w:rFonts w:ascii="Arial" w:hAnsi="Arial" w:cs="Arial"/>
          <w:sz w:val="20"/>
          <w:szCs w:val="20"/>
        </w:rPr>
        <w:t>. Zhotoviteľ je povinný zabezpečiť prijatie nápravných opatrení a definovanie termínov na odstránenie zistených nedostatkov.</w:t>
      </w:r>
    </w:p>
    <w:p w14:paraId="1D80FE82" w14:textId="41C24F47" w:rsidR="00FE10ED" w:rsidRPr="00592E1E" w:rsidRDefault="00FE10ED" w:rsidP="00592E1E">
      <w:pPr>
        <w:pStyle w:val="MLNadpislnku"/>
        <w:tabs>
          <w:tab w:val="num" w:pos="993"/>
        </w:tabs>
        <w:spacing w:before="360" w:after="240" w:line="290" w:lineRule="auto"/>
        <w:ind w:left="567" w:hanging="567"/>
        <w:jc w:val="both"/>
        <w:rPr>
          <w:rFonts w:ascii="Arial" w:hAnsi="Arial" w:cs="Arial"/>
          <w:sz w:val="20"/>
          <w:szCs w:val="20"/>
        </w:rPr>
      </w:pPr>
      <w:r w:rsidRPr="00592E1E">
        <w:rPr>
          <w:rFonts w:ascii="Arial" w:hAnsi="Arial" w:cs="Arial"/>
          <w:sz w:val="20"/>
          <w:szCs w:val="20"/>
        </w:rPr>
        <w:lastRenderedPageBreak/>
        <w:t>BEZPEČNOSŤ</w:t>
      </w:r>
      <w:r w:rsidR="00984B1E" w:rsidRPr="00592E1E">
        <w:rPr>
          <w:rFonts w:ascii="Arial" w:hAnsi="Arial" w:cs="Arial"/>
          <w:sz w:val="20"/>
          <w:szCs w:val="20"/>
        </w:rPr>
        <w:t xml:space="preserve"> VÝVOJA DIELA</w:t>
      </w:r>
    </w:p>
    <w:p w14:paraId="332D9BF3" w14:textId="0C459C9C" w:rsidR="00CD7AB6" w:rsidRPr="00592E1E" w:rsidRDefault="00154B5D" w:rsidP="00592E1E">
      <w:pPr>
        <w:pStyle w:val="MLOdsek"/>
        <w:tabs>
          <w:tab w:val="num" w:pos="737"/>
          <w:tab w:val="num" w:pos="993"/>
        </w:tabs>
        <w:spacing w:before="120" w:line="290" w:lineRule="auto"/>
        <w:ind w:left="567" w:hanging="567"/>
        <w:rPr>
          <w:rFonts w:ascii="Arial" w:hAnsi="Arial" w:cs="Arial"/>
          <w:sz w:val="20"/>
          <w:szCs w:val="20"/>
        </w:rPr>
      </w:pPr>
      <w:r w:rsidRPr="00592E1E">
        <w:rPr>
          <w:rFonts w:ascii="Arial" w:hAnsi="Arial" w:cs="Arial"/>
          <w:sz w:val="20"/>
          <w:szCs w:val="20"/>
        </w:rPr>
        <w:t xml:space="preserve">Zhotoviteľ sa v súvislosti s plnením </w:t>
      </w:r>
      <w:r w:rsidR="00083CAB" w:rsidRPr="00592E1E">
        <w:rPr>
          <w:rFonts w:ascii="Arial" w:hAnsi="Arial" w:cs="Arial"/>
          <w:sz w:val="20"/>
          <w:szCs w:val="20"/>
        </w:rPr>
        <w:t>tejto</w:t>
      </w:r>
      <w:r w:rsidRPr="00592E1E">
        <w:rPr>
          <w:rFonts w:ascii="Arial" w:hAnsi="Arial" w:cs="Arial"/>
          <w:sz w:val="20"/>
          <w:szCs w:val="20"/>
        </w:rPr>
        <w:t xml:space="preserve"> Zmluvy</w:t>
      </w:r>
      <w:r w:rsidR="00083CAB" w:rsidRPr="00592E1E">
        <w:rPr>
          <w:rFonts w:ascii="Arial" w:hAnsi="Arial" w:cs="Arial"/>
          <w:sz w:val="20"/>
          <w:szCs w:val="20"/>
        </w:rPr>
        <w:t xml:space="preserve"> o dielo</w:t>
      </w:r>
      <w:r w:rsidRPr="00592E1E">
        <w:rPr>
          <w:rFonts w:ascii="Arial" w:hAnsi="Arial" w:cs="Arial"/>
          <w:sz w:val="20"/>
          <w:szCs w:val="20"/>
        </w:rPr>
        <w:t xml:space="preserve"> zaväzuje dodržiavať</w:t>
      </w:r>
      <w:r w:rsidR="00CD7AB6" w:rsidRPr="00592E1E">
        <w:rPr>
          <w:rFonts w:ascii="Arial" w:hAnsi="Arial" w:cs="Arial"/>
          <w:sz w:val="20"/>
          <w:szCs w:val="20"/>
        </w:rPr>
        <w:t xml:space="preserve"> požiadavky na bezpečnosť stanovené:</w:t>
      </w:r>
    </w:p>
    <w:p w14:paraId="7168BD52" w14:textId="6C029469" w:rsidR="00CD7AB6" w:rsidRPr="007A0C1F" w:rsidRDefault="00CD7AB6" w:rsidP="00AE4681">
      <w:pPr>
        <w:pStyle w:val="MLOdsek"/>
        <w:numPr>
          <w:ilvl w:val="0"/>
          <w:numId w:val="15"/>
        </w:numPr>
        <w:spacing w:before="120" w:line="290" w:lineRule="auto"/>
        <w:ind w:left="1134" w:hanging="567"/>
        <w:rPr>
          <w:rFonts w:ascii="Arial" w:hAnsi="Arial" w:cs="Arial"/>
          <w:sz w:val="20"/>
          <w:szCs w:val="20"/>
        </w:rPr>
      </w:pPr>
      <w:r w:rsidRPr="007A0C1F">
        <w:rPr>
          <w:rFonts w:ascii="Arial" w:hAnsi="Arial" w:cs="Arial"/>
          <w:sz w:val="20"/>
          <w:szCs w:val="20"/>
        </w:rPr>
        <w:t>Zákonom o KB, Zákonom o ITVS, Vyhláškou č. 78/2020</w:t>
      </w:r>
      <w:r w:rsidR="00FD692F" w:rsidRPr="007A0C1F">
        <w:rPr>
          <w:rFonts w:ascii="Arial" w:hAnsi="Arial" w:cs="Arial"/>
          <w:sz w:val="20"/>
          <w:szCs w:val="20"/>
        </w:rPr>
        <w:t>,</w:t>
      </w:r>
      <w:r w:rsidRPr="007A0C1F">
        <w:rPr>
          <w:rFonts w:ascii="Arial" w:hAnsi="Arial" w:cs="Arial"/>
          <w:sz w:val="20"/>
          <w:szCs w:val="20"/>
        </w:rPr>
        <w:t xml:space="preserve"> Vyhláškou č. 179/2020, Zákonom o ochrane osobných údajov, GDPR, </w:t>
      </w:r>
    </w:p>
    <w:p w14:paraId="79C52332" w14:textId="4DA0F1DA" w:rsidR="00CD7AB6" w:rsidRPr="007A0C1F" w:rsidRDefault="00CD7AB6" w:rsidP="00AE4681">
      <w:pPr>
        <w:pStyle w:val="MLOdsek"/>
        <w:numPr>
          <w:ilvl w:val="0"/>
          <w:numId w:val="15"/>
        </w:numPr>
        <w:spacing w:before="120" w:line="290" w:lineRule="auto"/>
        <w:ind w:left="1134" w:hanging="567"/>
        <w:rPr>
          <w:rFonts w:ascii="Arial" w:hAnsi="Arial" w:cs="Arial"/>
          <w:sz w:val="20"/>
          <w:szCs w:val="20"/>
        </w:rPr>
      </w:pPr>
      <w:r w:rsidRPr="007A0C1F">
        <w:rPr>
          <w:rFonts w:ascii="Arial" w:hAnsi="Arial" w:cs="Arial"/>
          <w:sz w:val="20"/>
          <w:szCs w:val="20"/>
        </w:rPr>
        <w:t>bezpe</w:t>
      </w:r>
      <w:r w:rsidRPr="007A0C1F">
        <w:rPr>
          <w:rFonts w:ascii="Arial" w:hAnsi="Arial" w:cs="Arial" w:hint="eastAsia"/>
          <w:sz w:val="20"/>
          <w:szCs w:val="20"/>
        </w:rPr>
        <w:t>č</w:t>
      </w:r>
      <w:r w:rsidRPr="007A0C1F">
        <w:rPr>
          <w:rFonts w:ascii="Arial" w:hAnsi="Arial" w:cs="Arial"/>
          <w:sz w:val="20"/>
          <w:szCs w:val="20"/>
        </w:rPr>
        <w:t>nostným projektom Diela,</w:t>
      </w:r>
    </w:p>
    <w:p w14:paraId="78FEF4C4" w14:textId="2F0B3291" w:rsidR="00CD7AB6" w:rsidRPr="00592E1E" w:rsidRDefault="00CD7AB6" w:rsidP="00AE4681">
      <w:pPr>
        <w:pStyle w:val="MLOdsek"/>
        <w:numPr>
          <w:ilvl w:val="0"/>
          <w:numId w:val="15"/>
        </w:numPr>
        <w:spacing w:before="120" w:line="290" w:lineRule="auto"/>
        <w:ind w:left="1134" w:hanging="567"/>
        <w:rPr>
          <w:rFonts w:ascii="Arial" w:hAnsi="Arial" w:cs="Arial"/>
          <w:sz w:val="20"/>
          <w:szCs w:val="20"/>
        </w:rPr>
      </w:pPr>
      <w:r w:rsidRPr="00592E1E">
        <w:rPr>
          <w:rFonts w:ascii="Arial" w:hAnsi="Arial" w:cs="Arial"/>
          <w:sz w:val="20"/>
          <w:szCs w:val="20"/>
        </w:rPr>
        <w:t>bezpečnostnou politikou</w:t>
      </w:r>
      <w:r w:rsidR="00154B5D" w:rsidRPr="00592E1E">
        <w:rPr>
          <w:rFonts w:ascii="Arial" w:hAnsi="Arial" w:cs="Arial"/>
          <w:sz w:val="20"/>
          <w:szCs w:val="20"/>
        </w:rPr>
        <w:t xml:space="preserve"> Objednávateľa</w:t>
      </w:r>
      <w:r w:rsidR="00180BC1" w:rsidRPr="00592E1E">
        <w:rPr>
          <w:rFonts w:ascii="Arial" w:hAnsi="Arial" w:cs="Arial"/>
          <w:sz w:val="20"/>
          <w:szCs w:val="20"/>
        </w:rPr>
        <w:t xml:space="preserve"> a</w:t>
      </w:r>
      <w:r w:rsidRPr="00592E1E">
        <w:rPr>
          <w:rFonts w:ascii="Arial" w:hAnsi="Arial" w:cs="Arial"/>
          <w:sz w:val="20"/>
          <w:szCs w:val="20"/>
        </w:rPr>
        <w:t xml:space="preserve"> ďalšími Objednávateľom vydanými</w:t>
      </w:r>
      <w:r w:rsidR="00154B5D" w:rsidRPr="00592E1E">
        <w:rPr>
          <w:rFonts w:ascii="Arial" w:hAnsi="Arial" w:cs="Arial"/>
          <w:sz w:val="20"/>
          <w:szCs w:val="20"/>
        </w:rPr>
        <w:t xml:space="preserve"> </w:t>
      </w:r>
      <w:r w:rsidRPr="00592E1E">
        <w:rPr>
          <w:rFonts w:ascii="Arial" w:hAnsi="Arial" w:cs="Arial"/>
          <w:sz w:val="20"/>
          <w:szCs w:val="20"/>
        </w:rPr>
        <w:t>a sprístupnenými</w:t>
      </w:r>
      <w:r w:rsidR="00C47B38" w:rsidRPr="00592E1E">
        <w:rPr>
          <w:rFonts w:ascii="Arial" w:hAnsi="Arial" w:cs="Arial"/>
          <w:sz w:val="20"/>
          <w:szCs w:val="20"/>
        </w:rPr>
        <w:t xml:space="preserve"> </w:t>
      </w:r>
      <w:r w:rsidRPr="00592E1E">
        <w:rPr>
          <w:rFonts w:ascii="Arial" w:hAnsi="Arial" w:cs="Arial"/>
          <w:sz w:val="20"/>
          <w:szCs w:val="20"/>
        </w:rPr>
        <w:t>bezpečnostnými smernicami a štandardmi</w:t>
      </w:r>
      <w:r w:rsidR="00154B5D" w:rsidRPr="00592E1E">
        <w:rPr>
          <w:rFonts w:ascii="Arial" w:hAnsi="Arial" w:cs="Arial"/>
          <w:sz w:val="20"/>
          <w:szCs w:val="20"/>
        </w:rPr>
        <w:t xml:space="preserve">, </w:t>
      </w:r>
      <w:r w:rsidRPr="00592E1E">
        <w:rPr>
          <w:rFonts w:ascii="Arial" w:hAnsi="Arial" w:cs="Arial"/>
          <w:sz w:val="20"/>
          <w:szCs w:val="20"/>
        </w:rPr>
        <w:t>a</w:t>
      </w:r>
    </w:p>
    <w:p w14:paraId="502905B9" w14:textId="5F4F8520" w:rsidR="00154B5D" w:rsidRPr="00592E1E" w:rsidRDefault="00CD7AB6" w:rsidP="00AE4681">
      <w:pPr>
        <w:pStyle w:val="MLOdsek"/>
        <w:numPr>
          <w:ilvl w:val="0"/>
          <w:numId w:val="15"/>
        </w:numPr>
        <w:spacing w:before="120" w:line="290" w:lineRule="auto"/>
        <w:ind w:left="1134" w:hanging="567"/>
        <w:rPr>
          <w:rFonts w:ascii="Arial" w:hAnsi="Arial" w:cs="Arial"/>
          <w:sz w:val="20"/>
          <w:szCs w:val="20"/>
        </w:rPr>
      </w:pPr>
      <w:r w:rsidRPr="00592E1E">
        <w:rPr>
          <w:rFonts w:ascii="Arial" w:hAnsi="Arial" w:cs="Arial"/>
          <w:sz w:val="20"/>
          <w:szCs w:val="20"/>
        </w:rPr>
        <w:t>bezpečnostnými požiadavkami uvedenými</w:t>
      </w:r>
      <w:r w:rsidR="00154B5D" w:rsidRPr="00592E1E">
        <w:rPr>
          <w:rFonts w:ascii="Arial" w:hAnsi="Arial" w:cs="Arial"/>
          <w:sz w:val="20"/>
          <w:szCs w:val="20"/>
        </w:rPr>
        <w:t xml:space="preserve"> v tejto </w:t>
      </w:r>
      <w:r w:rsidR="00565524" w:rsidRPr="00592E1E">
        <w:rPr>
          <w:rFonts w:ascii="Arial" w:hAnsi="Arial" w:cs="Arial"/>
          <w:sz w:val="20"/>
          <w:szCs w:val="20"/>
        </w:rPr>
        <w:t>Z</w:t>
      </w:r>
      <w:r w:rsidR="00154B5D" w:rsidRPr="00592E1E">
        <w:rPr>
          <w:rFonts w:ascii="Arial" w:hAnsi="Arial" w:cs="Arial"/>
          <w:sz w:val="20"/>
          <w:szCs w:val="20"/>
        </w:rPr>
        <w:t>mluve</w:t>
      </w:r>
      <w:r w:rsidR="00582B65" w:rsidRPr="00592E1E">
        <w:rPr>
          <w:rFonts w:ascii="Arial" w:hAnsi="Arial" w:cs="Arial"/>
          <w:sz w:val="20"/>
          <w:szCs w:val="20"/>
        </w:rPr>
        <w:t xml:space="preserve"> o</w:t>
      </w:r>
      <w:r w:rsidR="00C47B38" w:rsidRPr="00592E1E">
        <w:rPr>
          <w:rFonts w:ascii="Arial" w:hAnsi="Arial" w:cs="Arial"/>
          <w:sz w:val="20"/>
          <w:szCs w:val="20"/>
        </w:rPr>
        <w:t> </w:t>
      </w:r>
      <w:r w:rsidR="00582B65" w:rsidRPr="00592E1E">
        <w:rPr>
          <w:rFonts w:ascii="Arial" w:hAnsi="Arial" w:cs="Arial"/>
          <w:sz w:val="20"/>
          <w:szCs w:val="20"/>
        </w:rPr>
        <w:t>dielo</w:t>
      </w:r>
      <w:r w:rsidR="00C47B38" w:rsidRPr="00592E1E">
        <w:rPr>
          <w:rFonts w:ascii="Arial" w:hAnsi="Arial" w:cs="Arial"/>
          <w:sz w:val="20"/>
          <w:szCs w:val="20"/>
        </w:rPr>
        <w:t>.</w:t>
      </w:r>
    </w:p>
    <w:p w14:paraId="50CD5C54" w14:textId="3E305156" w:rsidR="00154B5D" w:rsidRPr="00592E1E" w:rsidRDefault="00154B5D" w:rsidP="00592E1E">
      <w:pPr>
        <w:pStyle w:val="MLOdsek"/>
        <w:tabs>
          <w:tab w:val="num" w:pos="737"/>
          <w:tab w:val="num" w:pos="993"/>
        </w:tabs>
        <w:spacing w:before="120" w:line="290" w:lineRule="auto"/>
        <w:ind w:left="567" w:hanging="567"/>
        <w:rPr>
          <w:rFonts w:ascii="Arial" w:hAnsi="Arial" w:cs="Arial"/>
          <w:sz w:val="20"/>
          <w:szCs w:val="20"/>
        </w:rPr>
      </w:pPr>
      <w:r w:rsidRPr="00592E1E">
        <w:rPr>
          <w:rFonts w:ascii="Arial" w:hAnsi="Arial" w:cs="Arial"/>
          <w:sz w:val="20"/>
          <w:szCs w:val="20"/>
        </w:rPr>
        <w:t>Oprávnené osoby a </w:t>
      </w:r>
      <w:r w:rsidR="00180BC1" w:rsidRPr="00592E1E">
        <w:rPr>
          <w:rFonts w:ascii="Arial" w:hAnsi="Arial" w:cs="Arial"/>
          <w:sz w:val="20"/>
          <w:szCs w:val="20"/>
        </w:rPr>
        <w:t>zamestnanci</w:t>
      </w:r>
      <w:r w:rsidRPr="00592E1E">
        <w:rPr>
          <w:rFonts w:ascii="Arial" w:hAnsi="Arial" w:cs="Arial"/>
          <w:sz w:val="20"/>
          <w:szCs w:val="20"/>
        </w:rPr>
        <w:t xml:space="preserve"> Zhotoviteľa, ktorí budú vykonávať pre Objednávateľa činnosti súvisiace s plnením tejto </w:t>
      </w:r>
      <w:r w:rsidR="006D69D7" w:rsidRPr="00592E1E">
        <w:rPr>
          <w:rFonts w:ascii="Arial" w:hAnsi="Arial" w:cs="Arial"/>
          <w:sz w:val="20"/>
          <w:szCs w:val="20"/>
        </w:rPr>
        <w:t>Z</w:t>
      </w:r>
      <w:r w:rsidRPr="00592E1E">
        <w:rPr>
          <w:rFonts w:ascii="Arial" w:hAnsi="Arial" w:cs="Arial"/>
          <w:sz w:val="20"/>
          <w:szCs w:val="20"/>
        </w:rPr>
        <w:t>mluvy</w:t>
      </w:r>
      <w:r w:rsidR="00DC1071" w:rsidRPr="00592E1E">
        <w:rPr>
          <w:rFonts w:ascii="Arial" w:hAnsi="Arial" w:cs="Arial"/>
          <w:sz w:val="20"/>
          <w:szCs w:val="20"/>
        </w:rPr>
        <w:t xml:space="preserve"> o dielo</w:t>
      </w:r>
      <w:r w:rsidR="006D69D7" w:rsidRPr="00592E1E">
        <w:rPr>
          <w:rFonts w:ascii="Arial" w:hAnsi="Arial" w:cs="Arial"/>
          <w:sz w:val="20"/>
          <w:szCs w:val="20"/>
        </w:rPr>
        <w:t>,</w:t>
      </w:r>
      <w:r w:rsidRPr="00592E1E">
        <w:rPr>
          <w:rFonts w:ascii="Arial" w:hAnsi="Arial" w:cs="Arial"/>
          <w:sz w:val="20"/>
          <w:szCs w:val="20"/>
        </w:rPr>
        <w:t xml:space="preserve"> </w:t>
      </w:r>
      <w:r w:rsidR="006D69D7" w:rsidRPr="00592E1E">
        <w:rPr>
          <w:rFonts w:ascii="Arial" w:hAnsi="Arial" w:cs="Arial"/>
          <w:sz w:val="20"/>
          <w:szCs w:val="20"/>
        </w:rPr>
        <w:t xml:space="preserve">musia byť </w:t>
      </w:r>
      <w:r w:rsidRPr="00592E1E">
        <w:rPr>
          <w:rFonts w:ascii="Arial" w:hAnsi="Arial" w:cs="Arial"/>
          <w:sz w:val="20"/>
          <w:szCs w:val="20"/>
        </w:rPr>
        <w:t xml:space="preserve">poučení o povinnostiach podľa </w:t>
      </w:r>
      <w:r w:rsidR="006D69D7" w:rsidRPr="00592E1E">
        <w:rPr>
          <w:rFonts w:ascii="Arial" w:hAnsi="Arial" w:cs="Arial"/>
          <w:sz w:val="20"/>
          <w:szCs w:val="20"/>
        </w:rPr>
        <w:t>bodu</w:t>
      </w:r>
      <w:r w:rsidR="003F37B9" w:rsidRPr="00592E1E">
        <w:rPr>
          <w:rFonts w:ascii="Arial" w:hAnsi="Arial" w:cs="Arial"/>
          <w:sz w:val="20"/>
          <w:szCs w:val="20"/>
        </w:rPr>
        <w:t xml:space="preserve"> 22.1 tejto Zmluvy o dielo</w:t>
      </w:r>
      <w:r w:rsidR="006D69D7" w:rsidRPr="00592E1E">
        <w:rPr>
          <w:rFonts w:ascii="Arial" w:hAnsi="Arial" w:cs="Arial"/>
          <w:sz w:val="20"/>
          <w:szCs w:val="20"/>
        </w:rPr>
        <w:t xml:space="preserve"> </w:t>
      </w:r>
      <w:r w:rsidRPr="00592E1E">
        <w:rPr>
          <w:rFonts w:ascii="Arial" w:hAnsi="Arial" w:cs="Arial"/>
          <w:sz w:val="20"/>
          <w:szCs w:val="20"/>
        </w:rPr>
        <w:t xml:space="preserve">a o tomto poučení </w:t>
      </w:r>
      <w:r w:rsidR="006D69D7" w:rsidRPr="00592E1E">
        <w:rPr>
          <w:rFonts w:ascii="Arial" w:hAnsi="Arial" w:cs="Arial"/>
          <w:sz w:val="20"/>
          <w:szCs w:val="20"/>
        </w:rPr>
        <w:t xml:space="preserve">musí Zhotoviteľ </w:t>
      </w:r>
      <w:r w:rsidRPr="00592E1E">
        <w:rPr>
          <w:rFonts w:ascii="Arial" w:hAnsi="Arial" w:cs="Arial"/>
          <w:sz w:val="20"/>
          <w:szCs w:val="20"/>
        </w:rPr>
        <w:t>vytvor</w:t>
      </w:r>
      <w:r w:rsidR="006D69D7" w:rsidRPr="00592E1E">
        <w:rPr>
          <w:rFonts w:ascii="Arial" w:hAnsi="Arial" w:cs="Arial"/>
          <w:sz w:val="20"/>
          <w:szCs w:val="20"/>
        </w:rPr>
        <w:t>iť</w:t>
      </w:r>
      <w:r w:rsidRPr="00592E1E">
        <w:rPr>
          <w:rFonts w:ascii="Arial" w:hAnsi="Arial" w:cs="Arial"/>
          <w:sz w:val="20"/>
          <w:szCs w:val="20"/>
        </w:rPr>
        <w:t xml:space="preserve"> záznam, ktorý </w:t>
      </w:r>
      <w:r w:rsidR="006D69D7" w:rsidRPr="00592E1E">
        <w:rPr>
          <w:rFonts w:ascii="Arial" w:hAnsi="Arial" w:cs="Arial"/>
          <w:sz w:val="20"/>
          <w:szCs w:val="20"/>
        </w:rPr>
        <w:t xml:space="preserve">bude </w:t>
      </w:r>
      <w:r w:rsidRPr="00592E1E">
        <w:rPr>
          <w:rFonts w:ascii="Arial" w:hAnsi="Arial" w:cs="Arial"/>
          <w:sz w:val="20"/>
          <w:szCs w:val="20"/>
        </w:rPr>
        <w:t>podpísaný poučenou osobou a </w:t>
      </w:r>
      <w:r w:rsidR="00EF0763" w:rsidRPr="00592E1E">
        <w:rPr>
          <w:rFonts w:ascii="Arial" w:hAnsi="Arial" w:cs="Arial"/>
          <w:sz w:val="20"/>
          <w:szCs w:val="20"/>
        </w:rPr>
        <w:t>osobou</w:t>
      </w:r>
      <w:r w:rsidRPr="00592E1E">
        <w:rPr>
          <w:rFonts w:ascii="Arial" w:hAnsi="Arial" w:cs="Arial"/>
          <w:sz w:val="20"/>
          <w:szCs w:val="20"/>
        </w:rPr>
        <w:t>, ktor</w:t>
      </w:r>
      <w:r w:rsidR="00EF0763" w:rsidRPr="00592E1E">
        <w:rPr>
          <w:rFonts w:ascii="Arial" w:hAnsi="Arial" w:cs="Arial"/>
          <w:sz w:val="20"/>
          <w:szCs w:val="20"/>
        </w:rPr>
        <w:t>á</w:t>
      </w:r>
      <w:r w:rsidRPr="00592E1E">
        <w:rPr>
          <w:rFonts w:ascii="Arial" w:hAnsi="Arial" w:cs="Arial"/>
          <w:sz w:val="20"/>
          <w:szCs w:val="20"/>
        </w:rPr>
        <w:t xml:space="preserve"> poučenie vykonal</w:t>
      </w:r>
      <w:r w:rsidR="00EF0763" w:rsidRPr="00592E1E">
        <w:rPr>
          <w:rFonts w:ascii="Arial" w:hAnsi="Arial" w:cs="Arial"/>
          <w:sz w:val="20"/>
          <w:szCs w:val="20"/>
        </w:rPr>
        <w:t>a</w:t>
      </w:r>
      <w:r w:rsidRPr="00592E1E">
        <w:rPr>
          <w:rFonts w:ascii="Arial" w:hAnsi="Arial" w:cs="Arial"/>
          <w:sz w:val="20"/>
          <w:szCs w:val="20"/>
        </w:rPr>
        <w:t>.</w:t>
      </w:r>
      <w:r w:rsidR="00EF0763" w:rsidRPr="00592E1E">
        <w:rPr>
          <w:rFonts w:ascii="Arial" w:hAnsi="Arial" w:cs="Arial"/>
          <w:sz w:val="20"/>
          <w:szCs w:val="20"/>
        </w:rPr>
        <w:t xml:space="preserve"> Za riadne poučenie zodpovedá Zhotoviteľ.</w:t>
      </w:r>
    </w:p>
    <w:p w14:paraId="6873CCC8" w14:textId="7466700A" w:rsidR="00154B5D" w:rsidRPr="00592E1E" w:rsidRDefault="00154B5D" w:rsidP="00592E1E">
      <w:pPr>
        <w:pStyle w:val="MLOdsek"/>
        <w:tabs>
          <w:tab w:val="num" w:pos="737"/>
          <w:tab w:val="num" w:pos="993"/>
        </w:tabs>
        <w:spacing w:before="120" w:line="290" w:lineRule="auto"/>
        <w:ind w:left="567" w:hanging="567"/>
        <w:rPr>
          <w:rFonts w:ascii="Arial" w:hAnsi="Arial" w:cs="Arial"/>
          <w:sz w:val="20"/>
          <w:szCs w:val="20"/>
        </w:rPr>
      </w:pPr>
      <w:r w:rsidRPr="00592E1E">
        <w:rPr>
          <w:rFonts w:ascii="Arial" w:hAnsi="Arial" w:cs="Arial"/>
          <w:sz w:val="20"/>
          <w:szCs w:val="20"/>
        </w:rPr>
        <w:t xml:space="preserve">Zhotoviteľ sa zaväzuje zaistiť bezpečnosť a odolnosť </w:t>
      </w:r>
      <w:r w:rsidR="00582B65" w:rsidRPr="00592E1E">
        <w:rPr>
          <w:rFonts w:ascii="Arial" w:hAnsi="Arial" w:cs="Arial"/>
          <w:sz w:val="20"/>
          <w:szCs w:val="20"/>
        </w:rPr>
        <w:t>Diela alebo jeho časti</w:t>
      </w:r>
      <w:r w:rsidRPr="00592E1E">
        <w:rPr>
          <w:rFonts w:ascii="Arial" w:hAnsi="Arial" w:cs="Arial"/>
          <w:sz w:val="20"/>
          <w:szCs w:val="20"/>
        </w:rPr>
        <w:t xml:space="preserve"> voči aktuálne známym typom útokov a pred jeho odovzdaním vykonať testovanie na prítomnosť známych zraniteľnost</w:t>
      </w:r>
      <w:r w:rsidR="00252E63" w:rsidRPr="00592E1E">
        <w:rPr>
          <w:rFonts w:ascii="Arial" w:hAnsi="Arial" w:cs="Arial"/>
          <w:sz w:val="20"/>
          <w:szCs w:val="20"/>
        </w:rPr>
        <w:t>í</w:t>
      </w:r>
      <w:r w:rsidRPr="00592E1E">
        <w:rPr>
          <w:rFonts w:ascii="Arial" w:hAnsi="Arial" w:cs="Arial"/>
          <w:sz w:val="20"/>
          <w:szCs w:val="20"/>
        </w:rPr>
        <w:t>. V prípade zistenia zraniteľností sa Zhotoviteľ zaväzuje tieto zraniteľnosti odstrániť, vykonať opätovné testovanie a zdokumentovaný výsledok testovania odovzdať Objednávateľ</w:t>
      </w:r>
      <w:r w:rsidR="00C47B38" w:rsidRPr="00592E1E">
        <w:rPr>
          <w:rFonts w:ascii="Arial" w:hAnsi="Arial" w:cs="Arial"/>
          <w:sz w:val="20"/>
          <w:szCs w:val="20"/>
        </w:rPr>
        <w:t>ovi spolu s dodávaným riešením.</w:t>
      </w:r>
    </w:p>
    <w:p w14:paraId="2F548C01" w14:textId="48569156" w:rsidR="00C47B38" w:rsidRPr="00592E1E" w:rsidRDefault="00C47B38" w:rsidP="00592E1E">
      <w:pPr>
        <w:pStyle w:val="MLOdsek"/>
        <w:tabs>
          <w:tab w:val="num" w:pos="737"/>
          <w:tab w:val="num" w:pos="993"/>
        </w:tabs>
        <w:spacing w:before="120" w:line="290" w:lineRule="auto"/>
        <w:ind w:left="567" w:hanging="567"/>
        <w:rPr>
          <w:rFonts w:ascii="Arial" w:hAnsi="Arial" w:cs="Arial"/>
          <w:sz w:val="20"/>
          <w:szCs w:val="20"/>
        </w:rPr>
      </w:pPr>
      <w:bookmarkStart w:id="96" w:name="_Ref95813322"/>
      <w:r w:rsidRPr="00592E1E">
        <w:rPr>
          <w:rFonts w:ascii="Arial" w:hAnsi="Arial" w:cs="Arial"/>
          <w:sz w:val="20"/>
          <w:szCs w:val="20"/>
        </w:rPr>
        <w:t xml:space="preserve">Zhotoviteľ umožní Objednávateľovi vykonať skeny zraniteľností alebo penetračné testy </w:t>
      </w:r>
      <w:r w:rsidR="007405C4" w:rsidRPr="00592E1E">
        <w:rPr>
          <w:rFonts w:ascii="Arial" w:hAnsi="Arial" w:cs="Arial"/>
          <w:sz w:val="20"/>
          <w:szCs w:val="20"/>
        </w:rPr>
        <w:t>zhotoveného</w:t>
      </w:r>
      <w:r w:rsidRPr="00592E1E">
        <w:rPr>
          <w:rFonts w:ascii="Arial" w:hAnsi="Arial" w:cs="Arial"/>
          <w:sz w:val="20"/>
          <w:szCs w:val="20"/>
        </w:rPr>
        <w:t xml:space="preserve"> </w:t>
      </w:r>
      <w:r w:rsidR="009F758B" w:rsidRPr="00592E1E">
        <w:rPr>
          <w:rFonts w:ascii="Arial" w:hAnsi="Arial" w:cs="Arial"/>
          <w:sz w:val="20"/>
          <w:szCs w:val="20"/>
        </w:rPr>
        <w:t>Informačného systému</w:t>
      </w:r>
      <w:r w:rsidR="007405C4" w:rsidRPr="00592E1E">
        <w:rPr>
          <w:rFonts w:ascii="Arial" w:hAnsi="Arial" w:cs="Arial"/>
          <w:sz w:val="20"/>
          <w:szCs w:val="20"/>
        </w:rPr>
        <w:t xml:space="preserve"> alebo jeho časti</w:t>
      </w:r>
      <w:r w:rsidRPr="00592E1E">
        <w:rPr>
          <w:rFonts w:ascii="Arial" w:hAnsi="Arial" w:cs="Arial"/>
          <w:sz w:val="20"/>
          <w:szCs w:val="20"/>
        </w:rPr>
        <w:t xml:space="preserve"> v prostredí Objednávateľa pred jeho odovzdaním</w:t>
      </w:r>
      <w:r w:rsidR="007405C4" w:rsidRPr="00592E1E">
        <w:rPr>
          <w:rFonts w:ascii="Arial" w:hAnsi="Arial" w:cs="Arial"/>
          <w:sz w:val="20"/>
          <w:szCs w:val="20"/>
        </w:rPr>
        <w:t xml:space="preserve">, pričom sa Zhotoviteľ zaväzuje všetky, týmto testovaním, zistené nedostatky pred odovzdaním </w:t>
      </w:r>
      <w:r w:rsidR="007129F8" w:rsidRPr="00592E1E">
        <w:rPr>
          <w:rFonts w:ascii="Arial" w:hAnsi="Arial" w:cs="Arial"/>
          <w:sz w:val="20"/>
          <w:szCs w:val="20"/>
        </w:rPr>
        <w:t>Informačného systému</w:t>
      </w:r>
      <w:r w:rsidR="007405C4" w:rsidRPr="00592E1E">
        <w:rPr>
          <w:rFonts w:ascii="Arial" w:hAnsi="Arial" w:cs="Arial"/>
          <w:sz w:val="20"/>
          <w:szCs w:val="20"/>
        </w:rPr>
        <w:t xml:space="preserve"> alebo jeho časti odstrániť</w:t>
      </w:r>
      <w:r w:rsidRPr="00592E1E">
        <w:rPr>
          <w:rFonts w:ascii="Arial" w:hAnsi="Arial" w:cs="Arial"/>
          <w:sz w:val="20"/>
          <w:szCs w:val="20"/>
        </w:rPr>
        <w:t>.</w:t>
      </w:r>
      <w:r w:rsidR="007405C4" w:rsidRPr="00592E1E">
        <w:rPr>
          <w:rFonts w:ascii="Arial" w:hAnsi="Arial" w:cs="Arial"/>
          <w:sz w:val="20"/>
          <w:szCs w:val="20"/>
        </w:rPr>
        <w:t xml:space="preserve"> Zistené nedostatky podľa predošlej vety sa na účel tejto Zmluvy o dielo považujú za vady</w:t>
      </w:r>
      <w:r w:rsidR="009F758B" w:rsidRPr="00592E1E">
        <w:rPr>
          <w:rFonts w:ascii="Arial" w:hAnsi="Arial" w:cs="Arial"/>
          <w:sz w:val="20"/>
          <w:szCs w:val="20"/>
        </w:rPr>
        <w:t xml:space="preserve"> Informačného systému</w:t>
      </w:r>
      <w:r w:rsidR="007405C4" w:rsidRPr="00592E1E">
        <w:rPr>
          <w:rFonts w:ascii="Arial" w:hAnsi="Arial" w:cs="Arial"/>
          <w:sz w:val="20"/>
          <w:szCs w:val="20"/>
        </w:rPr>
        <w:t xml:space="preserve"> úrovne (A).</w:t>
      </w:r>
      <w:bookmarkEnd w:id="96"/>
    </w:p>
    <w:p w14:paraId="23518E27" w14:textId="3C125D45" w:rsidR="00FE10ED" w:rsidRPr="00592E1E" w:rsidRDefault="00CD7AB6" w:rsidP="00592E1E">
      <w:pPr>
        <w:pStyle w:val="MLOdsek"/>
        <w:spacing w:before="120" w:line="290" w:lineRule="auto"/>
        <w:ind w:left="567" w:hanging="567"/>
        <w:rPr>
          <w:rFonts w:ascii="Arial" w:hAnsi="Arial" w:cs="Arial"/>
          <w:sz w:val="20"/>
          <w:szCs w:val="20"/>
        </w:rPr>
      </w:pPr>
      <w:bookmarkStart w:id="97" w:name="_Ref95813292"/>
      <w:r w:rsidRPr="00592E1E">
        <w:rPr>
          <w:rFonts w:ascii="Arial" w:hAnsi="Arial" w:cs="Arial"/>
          <w:sz w:val="20"/>
          <w:szCs w:val="20"/>
        </w:rPr>
        <w:t>Informačný systém musí byť vyvíjaný</w:t>
      </w:r>
      <w:r w:rsidR="00FE10ED" w:rsidRPr="00592E1E">
        <w:rPr>
          <w:rFonts w:ascii="Arial" w:hAnsi="Arial" w:cs="Arial"/>
          <w:sz w:val="20"/>
          <w:szCs w:val="20"/>
        </w:rPr>
        <w:t xml:space="preserve"> </w:t>
      </w:r>
      <w:r w:rsidR="003A6A9C" w:rsidRPr="00592E1E">
        <w:rPr>
          <w:rFonts w:ascii="Arial" w:hAnsi="Arial" w:cs="Arial"/>
          <w:sz w:val="20"/>
          <w:szCs w:val="20"/>
        </w:rPr>
        <w:t>v bezpečnom vývojovom prostredí s použitím nástrojov, ktoré</w:t>
      </w:r>
      <w:r w:rsidR="007405C4" w:rsidRPr="00592E1E">
        <w:rPr>
          <w:rFonts w:ascii="Arial" w:hAnsi="Arial" w:cs="Arial"/>
          <w:sz w:val="20"/>
          <w:szCs w:val="20"/>
        </w:rPr>
        <w:t xml:space="preserve"> musia byť</w:t>
      </w:r>
      <w:r w:rsidR="003A6A9C" w:rsidRPr="00592E1E">
        <w:rPr>
          <w:rFonts w:ascii="Arial" w:hAnsi="Arial" w:cs="Arial"/>
          <w:sz w:val="20"/>
          <w:szCs w:val="20"/>
        </w:rPr>
        <w:t>:</w:t>
      </w:r>
      <w:bookmarkEnd w:id="97"/>
    </w:p>
    <w:p w14:paraId="46B539EF" w14:textId="111C29B6" w:rsidR="003A6A9C" w:rsidRPr="00592E1E" w:rsidRDefault="003A6A9C"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získané legálnym spôsobom z dôveryhodných zdrojov,</w:t>
      </w:r>
    </w:p>
    <w:p w14:paraId="0D96B59A" w14:textId="153E9900" w:rsidR="003A6A9C" w:rsidRPr="00592E1E" w:rsidRDefault="003A6A9C"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stále podporované výrobcom nástroja </w:t>
      </w:r>
      <w:r w:rsidR="007405C4" w:rsidRPr="00592E1E">
        <w:rPr>
          <w:rFonts w:ascii="Arial" w:hAnsi="Arial" w:cs="Arial"/>
          <w:sz w:val="20"/>
          <w:szCs w:val="20"/>
        </w:rPr>
        <w:t>(t.</w:t>
      </w:r>
      <w:r w:rsidR="0098750E" w:rsidRPr="00592E1E">
        <w:rPr>
          <w:rFonts w:ascii="Arial" w:hAnsi="Arial" w:cs="Arial"/>
          <w:sz w:val="20"/>
          <w:szCs w:val="20"/>
        </w:rPr>
        <w:t xml:space="preserve"> </w:t>
      </w:r>
      <w:r w:rsidR="007405C4" w:rsidRPr="00592E1E">
        <w:rPr>
          <w:rFonts w:ascii="Arial" w:hAnsi="Arial" w:cs="Arial"/>
          <w:sz w:val="20"/>
          <w:szCs w:val="20"/>
        </w:rPr>
        <w:t xml:space="preserve">j. výrobca poskytuje bezpečnostné aktualizácie) </w:t>
      </w:r>
      <w:r w:rsidRPr="00592E1E">
        <w:rPr>
          <w:rFonts w:ascii="Arial" w:hAnsi="Arial" w:cs="Arial"/>
          <w:sz w:val="20"/>
          <w:szCs w:val="20"/>
        </w:rPr>
        <w:t>a nesmú byť označené ako zastarané,</w:t>
      </w:r>
    </w:p>
    <w:p w14:paraId="715EA85B" w14:textId="54BB4DEE" w:rsidR="0021309A" w:rsidRPr="00592E1E" w:rsidRDefault="003A6A9C"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aktualizované minimálne raz za 6 mesiacov a musia byť aplikované bezpečnostné záplaty vydané výrobcom nástroja.</w:t>
      </w:r>
    </w:p>
    <w:p w14:paraId="419A5AA3" w14:textId="27F2ECEC" w:rsidR="003A6A9C" w:rsidRPr="00592E1E" w:rsidRDefault="003A6A9C" w:rsidP="00592E1E">
      <w:pPr>
        <w:pStyle w:val="MLOdsek"/>
        <w:spacing w:before="120" w:line="290" w:lineRule="auto"/>
        <w:ind w:left="567" w:hanging="567"/>
        <w:rPr>
          <w:rFonts w:ascii="Arial" w:hAnsi="Arial" w:cs="Arial"/>
          <w:sz w:val="20"/>
          <w:szCs w:val="20"/>
        </w:rPr>
      </w:pPr>
      <w:bookmarkStart w:id="98" w:name="_Ref95813308"/>
      <w:r w:rsidRPr="00592E1E">
        <w:rPr>
          <w:rFonts w:ascii="Arial" w:hAnsi="Arial" w:cs="Arial"/>
          <w:sz w:val="20"/>
          <w:szCs w:val="20"/>
        </w:rPr>
        <w:t xml:space="preserve">Vo vývojovom prostredí (vývojárske nástroje a podporné informačné systémy vrátane použitých knižníc tretích strán), v ktorom bude </w:t>
      </w:r>
      <w:r w:rsidR="007129F8" w:rsidRPr="00592E1E">
        <w:rPr>
          <w:rFonts w:ascii="Arial" w:hAnsi="Arial" w:cs="Arial"/>
          <w:sz w:val="20"/>
          <w:szCs w:val="20"/>
        </w:rPr>
        <w:t>Informačný systém vyvíjaný</w:t>
      </w:r>
      <w:r w:rsidRPr="00592E1E">
        <w:rPr>
          <w:rFonts w:ascii="Arial" w:hAnsi="Arial" w:cs="Arial"/>
          <w:sz w:val="20"/>
          <w:szCs w:val="20"/>
        </w:rPr>
        <w:t>, musia byť implementované opatrenia</w:t>
      </w:r>
      <w:r w:rsidR="0010085F" w:rsidRPr="00592E1E">
        <w:rPr>
          <w:rFonts w:ascii="Arial" w:hAnsi="Arial" w:cs="Arial"/>
          <w:sz w:val="20"/>
          <w:szCs w:val="20"/>
        </w:rPr>
        <w:t xml:space="preserve"> na</w:t>
      </w:r>
      <w:r w:rsidRPr="00592E1E">
        <w:rPr>
          <w:rFonts w:ascii="Arial" w:hAnsi="Arial" w:cs="Arial"/>
          <w:sz w:val="20"/>
          <w:szCs w:val="20"/>
        </w:rPr>
        <w:t>:</w:t>
      </w:r>
      <w:bookmarkEnd w:id="98"/>
    </w:p>
    <w:p w14:paraId="52A5629B" w14:textId="76949495" w:rsidR="003A6A9C" w:rsidRPr="00592E1E" w:rsidRDefault="003A6A9C"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zabezpečenie integrity vyvíjaného </w:t>
      </w:r>
      <w:r w:rsidR="007129F8" w:rsidRPr="00592E1E">
        <w:rPr>
          <w:rFonts w:ascii="Arial" w:hAnsi="Arial" w:cs="Arial"/>
          <w:sz w:val="20"/>
          <w:szCs w:val="20"/>
        </w:rPr>
        <w:t>Informačného systému</w:t>
      </w:r>
      <w:r w:rsidR="0098750E">
        <w:rPr>
          <w:rFonts w:ascii="Arial" w:hAnsi="Arial" w:cs="Arial"/>
          <w:sz w:val="20"/>
          <w:szCs w:val="20"/>
        </w:rPr>
        <w:t xml:space="preserve"> </w:t>
      </w:r>
      <w:r w:rsidRPr="00592E1E">
        <w:rPr>
          <w:rFonts w:ascii="Arial" w:hAnsi="Arial" w:cs="Arial"/>
          <w:sz w:val="20"/>
          <w:szCs w:val="20"/>
        </w:rPr>
        <w:t>na základe najvyššej</w:t>
      </w:r>
      <w:r w:rsidR="0017390E" w:rsidRPr="00592E1E">
        <w:rPr>
          <w:rFonts w:ascii="Arial" w:hAnsi="Arial" w:cs="Arial"/>
          <w:sz w:val="20"/>
          <w:szCs w:val="20"/>
        </w:rPr>
        <w:t xml:space="preserve"> Objednávateľom</w:t>
      </w:r>
      <w:r w:rsidRPr="00592E1E">
        <w:rPr>
          <w:rFonts w:ascii="Arial" w:hAnsi="Arial" w:cs="Arial"/>
          <w:sz w:val="20"/>
          <w:szCs w:val="20"/>
        </w:rPr>
        <w:t xml:space="preserve"> požadovanej úrovne ochrany dôvernosti, integrity a dostupnosti informácií, ktoré budú spracovávané vo vyvíjanom riešení.</w:t>
      </w:r>
    </w:p>
    <w:p w14:paraId="5FFA19C9" w14:textId="66675FA5" w:rsidR="003A6A9C" w:rsidRPr="00592E1E" w:rsidRDefault="003A6A9C"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zaistenie dôvernosti na základe</w:t>
      </w:r>
      <w:r w:rsidR="0017390E" w:rsidRPr="00592E1E">
        <w:rPr>
          <w:rFonts w:ascii="Arial" w:hAnsi="Arial" w:cs="Arial"/>
          <w:sz w:val="20"/>
          <w:szCs w:val="20"/>
        </w:rPr>
        <w:t xml:space="preserve"> Objednávateľom</w:t>
      </w:r>
      <w:r w:rsidRPr="00592E1E">
        <w:rPr>
          <w:rFonts w:ascii="Arial" w:hAnsi="Arial" w:cs="Arial"/>
          <w:sz w:val="20"/>
          <w:szCs w:val="20"/>
        </w:rPr>
        <w:t xml:space="preserve"> požadovanej úrovne ochrany dôvernosti </w:t>
      </w:r>
      <w:r w:rsidR="0017390E" w:rsidRPr="00592E1E">
        <w:rPr>
          <w:rFonts w:ascii="Arial" w:hAnsi="Arial" w:cs="Arial"/>
          <w:sz w:val="20"/>
          <w:szCs w:val="20"/>
        </w:rPr>
        <w:t>citlivých</w:t>
      </w:r>
      <w:r w:rsidRPr="00592E1E">
        <w:rPr>
          <w:rFonts w:ascii="Arial" w:hAnsi="Arial" w:cs="Arial"/>
          <w:sz w:val="20"/>
          <w:szCs w:val="20"/>
        </w:rPr>
        <w:t xml:space="preserve"> údajov.</w:t>
      </w:r>
    </w:p>
    <w:p w14:paraId="65C7097F" w14:textId="6738A260" w:rsidR="0010085F" w:rsidRPr="00592E1E" w:rsidRDefault="0010085F" w:rsidP="00592E1E">
      <w:pPr>
        <w:pStyle w:val="MLOdsek"/>
        <w:spacing w:before="120" w:line="290" w:lineRule="auto"/>
        <w:ind w:left="567" w:hanging="567"/>
        <w:rPr>
          <w:rFonts w:ascii="Arial" w:hAnsi="Arial" w:cs="Arial"/>
          <w:sz w:val="20"/>
          <w:szCs w:val="20"/>
        </w:rPr>
      </w:pPr>
      <w:r w:rsidRPr="00592E1E">
        <w:rPr>
          <w:rFonts w:ascii="Arial" w:hAnsi="Arial" w:cs="Arial"/>
          <w:sz w:val="20"/>
          <w:szCs w:val="20"/>
        </w:rPr>
        <w:t xml:space="preserve">Zhotoviteľ je povinný spĺňať nasledovné podmienky pri zhotovovaní </w:t>
      </w:r>
      <w:r w:rsidR="007129F8" w:rsidRPr="00592E1E">
        <w:rPr>
          <w:rFonts w:ascii="Arial" w:hAnsi="Arial" w:cs="Arial"/>
          <w:sz w:val="20"/>
          <w:szCs w:val="20"/>
        </w:rPr>
        <w:t>Informačného systému</w:t>
      </w:r>
      <w:r w:rsidRPr="00592E1E">
        <w:rPr>
          <w:rFonts w:ascii="Arial" w:hAnsi="Arial" w:cs="Arial"/>
          <w:sz w:val="20"/>
          <w:szCs w:val="20"/>
        </w:rPr>
        <w:t>:</w:t>
      </w:r>
    </w:p>
    <w:p w14:paraId="51721511" w14:textId="02BA1945" w:rsidR="00CD0B80" w:rsidRPr="00592E1E" w:rsidRDefault="00CD0B80"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pri tvorbe zdrojového kódu </w:t>
      </w:r>
      <w:r w:rsidR="007129F8" w:rsidRPr="00592E1E">
        <w:rPr>
          <w:rFonts w:ascii="Arial" w:hAnsi="Arial" w:cs="Arial"/>
          <w:sz w:val="20"/>
          <w:szCs w:val="20"/>
        </w:rPr>
        <w:t>Informačného systému</w:t>
      </w:r>
      <w:r w:rsidRPr="00592E1E">
        <w:rPr>
          <w:rFonts w:ascii="Arial" w:hAnsi="Arial" w:cs="Arial"/>
          <w:sz w:val="20"/>
          <w:szCs w:val="20"/>
        </w:rPr>
        <w:t xml:space="preserve"> musí byť použitý systém na verzionovanie (umožňujúci sledovanie zmien v jednotlivých verziách),</w:t>
      </w:r>
    </w:p>
    <w:p w14:paraId="12B65DFC" w14:textId="0FD23AE5" w:rsidR="00CD0B80" w:rsidRPr="00592E1E" w:rsidRDefault="00CD0B80"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lastRenderedPageBreak/>
        <w:t>nesmú sa používať funkcie/volania/nástroje, ktoré sú podľa ich dokumentácie v súčasnej dobe zastarané (angl. deprecated) alebo nebezpečné (angl. unsafe) a mali by byť nahradené odporúčanými alternatívami,</w:t>
      </w:r>
    </w:p>
    <w:p w14:paraId="693F390B" w14:textId="38680EC2" w:rsidR="00CD0B80" w:rsidRPr="00592E1E" w:rsidRDefault="007129F8"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Informačný systém</w:t>
      </w:r>
      <w:r w:rsidR="00CD0B80" w:rsidRPr="00592E1E">
        <w:rPr>
          <w:rFonts w:ascii="Arial" w:hAnsi="Arial" w:cs="Arial"/>
          <w:sz w:val="20"/>
          <w:szCs w:val="20"/>
        </w:rPr>
        <w:t xml:space="preserve"> musí podporovať logovanie a parametrizovateľnú tvorbu logov,</w:t>
      </w:r>
    </w:p>
    <w:p w14:paraId="1803CFED" w14:textId="0B0B0625" w:rsidR="00CD0B80" w:rsidRPr="00592E1E" w:rsidRDefault="00CD0B80"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logy musia byť centrálne ukladané a archivované minimálne 6 mesiacov po skončení záručnej doby </w:t>
      </w:r>
      <w:r w:rsidR="007129F8" w:rsidRPr="00592E1E">
        <w:rPr>
          <w:rFonts w:ascii="Arial" w:hAnsi="Arial" w:cs="Arial"/>
          <w:sz w:val="20"/>
          <w:szCs w:val="20"/>
        </w:rPr>
        <w:t>Informačného systému</w:t>
      </w:r>
      <w:r w:rsidRPr="00592E1E">
        <w:rPr>
          <w:rFonts w:ascii="Arial" w:hAnsi="Arial" w:cs="Arial"/>
          <w:sz w:val="20"/>
          <w:szCs w:val="20"/>
        </w:rPr>
        <w:t xml:space="preserve"> podľa bodu 8.2 tejto Zmluvy o dielo, </w:t>
      </w:r>
    </w:p>
    <w:p w14:paraId="469DC9EE" w14:textId="05985DEE" w:rsidR="00311EE6" w:rsidRPr="00592E1E" w:rsidRDefault="00012DBD" w:rsidP="00592E1E">
      <w:pPr>
        <w:pStyle w:val="MLOdsek"/>
        <w:numPr>
          <w:ilvl w:val="2"/>
          <w:numId w:val="5"/>
        </w:numPr>
        <w:tabs>
          <w:tab w:val="clear" w:pos="1134"/>
        </w:tabs>
        <w:spacing w:before="120" w:line="290" w:lineRule="auto"/>
        <w:ind w:hanging="567"/>
        <w:rPr>
          <w:rFonts w:ascii="Arial" w:hAnsi="Arial" w:cs="Arial"/>
          <w:sz w:val="20"/>
          <w:szCs w:val="20"/>
        </w:rPr>
      </w:pPr>
      <w:r>
        <w:rPr>
          <w:rFonts w:ascii="Arial" w:hAnsi="Arial" w:cs="Arial"/>
          <w:sz w:val="20"/>
          <w:szCs w:val="20"/>
        </w:rPr>
        <w:t>ak implementovaný</w:t>
      </w:r>
      <w:r w:rsidR="00CD0B80" w:rsidRPr="00592E1E">
        <w:rPr>
          <w:rFonts w:ascii="Arial" w:hAnsi="Arial" w:cs="Arial"/>
          <w:sz w:val="20"/>
          <w:szCs w:val="20"/>
        </w:rPr>
        <w:t xml:space="preserve"> </w:t>
      </w:r>
      <w:r>
        <w:rPr>
          <w:rFonts w:ascii="Arial" w:hAnsi="Arial" w:cs="Arial"/>
          <w:sz w:val="20"/>
          <w:szCs w:val="20"/>
        </w:rPr>
        <w:t>Informačný systém</w:t>
      </w:r>
      <w:r w:rsidR="00CD0B80" w:rsidRPr="00592E1E">
        <w:rPr>
          <w:rFonts w:ascii="Arial" w:hAnsi="Arial" w:cs="Arial"/>
          <w:sz w:val="20"/>
          <w:szCs w:val="20"/>
        </w:rPr>
        <w:t xml:space="preserve"> potrebuje spracovávať Dôverné informácie, počas vývoja aj testovania musia byť použité anonymizované, resp. fiktívne údaje,</w:t>
      </w:r>
    </w:p>
    <w:p w14:paraId="5CD14BFC" w14:textId="429B85F5" w:rsidR="00311EE6" w:rsidRPr="00592E1E" w:rsidRDefault="00311EE6"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počas vývoja </w:t>
      </w:r>
      <w:r w:rsidR="007129F8" w:rsidRPr="00592E1E">
        <w:rPr>
          <w:rFonts w:ascii="Arial" w:hAnsi="Arial" w:cs="Arial"/>
          <w:sz w:val="20"/>
          <w:szCs w:val="20"/>
        </w:rPr>
        <w:t>Informačného systému</w:t>
      </w:r>
      <w:r w:rsidRPr="00592E1E">
        <w:rPr>
          <w:rFonts w:ascii="Arial" w:hAnsi="Arial" w:cs="Arial"/>
          <w:sz w:val="20"/>
          <w:szCs w:val="20"/>
        </w:rPr>
        <w:t xml:space="preserve"> musí byť zabezpečené pravidelné monitorovanie nových zraniteľností jednotlivých (najmä externých) súčastí </w:t>
      </w:r>
      <w:r w:rsidR="007129F8" w:rsidRPr="00592E1E">
        <w:rPr>
          <w:rFonts w:ascii="Arial" w:hAnsi="Arial" w:cs="Arial"/>
          <w:sz w:val="20"/>
          <w:szCs w:val="20"/>
        </w:rPr>
        <w:t>Informačného systému</w:t>
      </w:r>
      <w:r w:rsidRPr="00592E1E">
        <w:rPr>
          <w:rFonts w:ascii="Arial" w:hAnsi="Arial" w:cs="Arial"/>
          <w:sz w:val="20"/>
          <w:szCs w:val="20"/>
        </w:rPr>
        <w:t xml:space="preserve"> a pravidelné aplikovanie autorizovaných bezpečnostných záplat.</w:t>
      </w:r>
    </w:p>
    <w:p w14:paraId="625612E6" w14:textId="262E6A18" w:rsidR="00CD0B80" w:rsidRPr="00592E1E" w:rsidRDefault="00CD0B80"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po ukončení vývoja musí prejsť </w:t>
      </w:r>
      <w:r w:rsidR="007129F8" w:rsidRPr="00592E1E">
        <w:rPr>
          <w:rFonts w:ascii="Arial" w:hAnsi="Arial" w:cs="Arial"/>
          <w:sz w:val="20"/>
          <w:szCs w:val="20"/>
        </w:rPr>
        <w:t>Informačného systému alebo jeho časť</w:t>
      </w:r>
      <w:r w:rsidRPr="00592E1E">
        <w:rPr>
          <w:rFonts w:ascii="Arial" w:hAnsi="Arial" w:cs="Arial"/>
          <w:sz w:val="20"/>
          <w:szCs w:val="20"/>
        </w:rPr>
        <w:t xml:space="preserve"> (aplikácia) testovaním a verifikáciou implementovaných opatrení kybernetickej bezpečnosti.</w:t>
      </w:r>
    </w:p>
    <w:p w14:paraId="7BFD64A1" w14:textId="77777777" w:rsidR="003A6A9C" w:rsidRPr="00592E1E" w:rsidRDefault="003A6A9C" w:rsidP="00592E1E">
      <w:pPr>
        <w:pStyle w:val="MLOdsek"/>
        <w:spacing w:before="120" w:line="290" w:lineRule="auto"/>
        <w:ind w:left="567" w:hanging="567"/>
        <w:rPr>
          <w:rFonts w:ascii="Arial" w:hAnsi="Arial" w:cs="Arial"/>
          <w:sz w:val="20"/>
          <w:szCs w:val="20"/>
        </w:rPr>
      </w:pPr>
      <w:r w:rsidRPr="00592E1E">
        <w:rPr>
          <w:rFonts w:ascii="Arial" w:hAnsi="Arial" w:cs="Arial"/>
          <w:sz w:val="20"/>
          <w:szCs w:val="20"/>
        </w:rPr>
        <w:t>Kontrola vykonaných opatrení sa vykonáva dvoma spôsobmi:</w:t>
      </w:r>
    </w:p>
    <w:p w14:paraId="0242A674" w14:textId="0E93F9A5" w:rsidR="003A6A9C" w:rsidRPr="00592E1E" w:rsidRDefault="003A6A9C"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 xml:space="preserve">pri odovzdávaní projektu na mieste dohodnutom medzi </w:t>
      </w:r>
      <w:r w:rsidR="0021126E" w:rsidRPr="00592E1E">
        <w:rPr>
          <w:rFonts w:ascii="Arial" w:hAnsi="Arial" w:cs="Arial"/>
          <w:sz w:val="20"/>
          <w:szCs w:val="20"/>
        </w:rPr>
        <w:t>O</w:t>
      </w:r>
      <w:r w:rsidRPr="00592E1E">
        <w:rPr>
          <w:rFonts w:ascii="Arial" w:hAnsi="Arial" w:cs="Arial"/>
          <w:sz w:val="20"/>
          <w:szCs w:val="20"/>
        </w:rPr>
        <w:t xml:space="preserve">bjednávateľom a </w:t>
      </w:r>
      <w:r w:rsidR="0021126E" w:rsidRPr="00592E1E">
        <w:rPr>
          <w:rFonts w:ascii="Arial" w:hAnsi="Arial" w:cs="Arial"/>
          <w:sz w:val="20"/>
          <w:szCs w:val="20"/>
        </w:rPr>
        <w:t>Zhotoviteľom</w:t>
      </w:r>
      <w:r w:rsidRPr="00592E1E">
        <w:rPr>
          <w:rFonts w:ascii="Arial" w:hAnsi="Arial" w:cs="Arial"/>
          <w:sz w:val="20"/>
          <w:szCs w:val="20"/>
        </w:rPr>
        <w:t>,</w:t>
      </w:r>
    </w:p>
    <w:p w14:paraId="57EC9303" w14:textId="627AB632" w:rsidR="003A6A9C" w:rsidRPr="00592E1E" w:rsidRDefault="003A6A9C" w:rsidP="00592E1E">
      <w:pPr>
        <w:pStyle w:val="MLOdsek"/>
        <w:numPr>
          <w:ilvl w:val="2"/>
          <w:numId w:val="5"/>
        </w:numPr>
        <w:tabs>
          <w:tab w:val="clear" w:pos="1134"/>
        </w:tabs>
        <w:spacing w:before="120" w:line="290" w:lineRule="auto"/>
        <w:ind w:hanging="567"/>
        <w:rPr>
          <w:rFonts w:ascii="Arial" w:hAnsi="Arial" w:cs="Arial"/>
          <w:sz w:val="20"/>
          <w:szCs w:val="20"/>
        </w:rPr>
      </w:pPr>
      <w:r w:rsidRPr="00592E1E">
        <w:rPr>
          <w:rFonts w:ascii="Arial" w:hAnsi="Arial" w:cs="Arial"/>
          <w:sz w:val="20"/>
          <w:szCs w:val="20"/>
        </w:rPr>
        <w:t>počas implementácie projektu na mieste, kde prebieha vývoj riešenia.</w:t>
      </w:r>
    </w:p>
    <w:p w14:paraId="72651CAF" w14:textId="42DFFFEF" w:rsidR="003A6A9C" w:rsidRPr="00592E1E" w:rsidRDefault="007129F8" w:rsidP="00592E1E">
      <w:pPr>
        <w:pStyle w:val="MLOdsek"/>
        <w:spacing w:before="120" w:line="290" w:lineRule="auto"/>
        <w:ind w:left="567" w:hanging="567"/>
        <w:rPr>
          <w:rFonts w:ascii="Arial" w:hAnsi="Arial" w:cs="Arial"/>
          <w:sz w:val="20"/>
          <w:szCs w:val="20"/>
        </w:rPr>
      </w:pPr>
      <w:r w:rsidRPr="00592E1E">
        <w:rPr>
          <w:rFonts w:ascii="Arial" w:hAnsi="Arial" w:cs="Arial"/>
          <w:sz w:val="20"/>
          <w:szCs w:val="20"/>
        </w:rPr>
        <w:t xml:space="preserve">Zdokumentovanie </w:t>
      </w:r>
      <w:r w:rsidR="0017390E" w:rsidRPr="00592E1E">
        <w:rPr>
          <w:rFonts w:ascii="Arial" w:hAnsi="Arial" w:cs="Arial"/>
          <w:sz w:val="20"/>
          <w:szCs w:val="20"/>
        </w:rPr>
        <w:t xml:space="preserve">naplnených bezpečnostných požiadaviek, implementovaných bezpečnostných opatrení a akceptácia bezpečnostného projektu </w:t>
      </w:r>
      <w:r w:rsidRPr="00592E1E">
        <w:rPr>
          <w:rFonts w:ascii="Arial" w:hAnsi="Arial" w:cs="Arial"/>
          <w:sz w:val="20"/>
          <w:szCs w:val="20"/>
        </w:rPr>
        <w:t>Informačného systému</w:t>
      </w:r>
      <w:r w:rsidR="0017390E" w:rsidRPr="00592E1E">
        <w:rPr>
          <w:rFonts w:ascii="Arial" w:hAnsi="Arial" w:cs="Arial"/>
          <w:sz w:val="20"/>
          <w:szCs w:val="20"/>
        </w:rPr>
        <w:t xml:space="preserve"> a implementovaných opatrení sa riadia ustanoveniami </w:t>
      </w:r>
      <w:r w:rsidR="00B863D3">
        <w:rPr>
          <w:rFonts w:ascii="Arial" w:hAnsi="Arial" w:cs="Arial"/>
          <w:sz w:val="20"/>
          <w:szCs w:val="20"/>
        </w:rPr>
        <w:t>čl.</w:t>
      </w:r>
      <w:r w:rsidR="0017390E" w:rsidRPr="00592E1E">
        <w:rPr>
          <w:rFonts w:ascii="Arial" w:hAnsi="Arial" w:cs="Arial"/>
          <w:sz w:val="20"/>
          <w:szCs w:val="20"/>
        </w:rPr>
        <w:t xml:space="preserve"> </w:t>
      </w:r>
      <w:r w:rsidR="00F5573C">
        <w:rPr>
          <w:rFonts w:ascii="Arial" w:hAnsi="Arial" w:cs="Arial"/>
          <w:sz w:val="20"/>
          <w:szCs w:val="20"/>
        </w:rPr>
        <w:fldChar w:fldCharType="begin"/>
      </w:r>
      <w:r w:rsidR="00F5573C">
        <w:rPr>
          <w:rFonts w:ascii="Arial" w:hAnsi="Arial" w:cs="Arial"/>
          <w:sz w:val="20"/>
          <w:szCs w:val="20"/>
        </w:rPr>
        <w:instrText xml:space="preserve"> REF _Ref3566096 \r \h </w:instrText>
      </w:r>
      <w:r w:rsidR="00F5573C">
        <w:rPr>
          <w:rFonts w:ascii="Arial" w:hAnsi="Arial" w:cs="Arial"/>
          <w:sz w:val="20"/>
          <w:szCs w:val="20"/>
        </w:rPr>
      </w:r>
      <w:r w:rsidR="00F5573C">
        <w:rPr>
          <w:rFonts w:ascii="Arial" w:hAnsi="Arial" w:cs="Arial"/>
          <w:sz w:val="20"/>
          <w:szCs w:val="20"/>
        </w:rPr>
        <w:fldChar w:fldCharType="separate"/>
      </w:r>
      <w:r w:rsidR="00F5573C">
        <w:rPr>
          <w:rFonts w:ascii="Arial" w:hAnsi="Arial" w:cs="Arial"/>
          <w:sz w:val="20"/>
          <w:szCs w:val="20"/>
        </w:rPr>
        <w:t>6</w:t>
      </w:r>
      <w:r w:rsidR="00F5573C">
        <w:rPr>
          <w:rFonts w:ascii="Arial" w:hAnsi="Arial" w:cs="Arial"/>
          <w:sz w:val="20"/>
          <w:szCs w:val="20"/>
        </w:rPr>
        <w:fldChar w:fldCharType="end"/>
      </w:r>
      <w:r w:rsidR="0017390E" w:rsidRPr="00592E1E">
        <w:rPr>
          <w:rFonts w:ascii="Arial" w:hAnsi="Arial" w:cs="Arial"/>
          <w:sz w:val="20"/>
          <w:szCs w:val="20"/>
        </w:rPr>
        <w:t xml:space="preserve"> </w:t>
      </w:r>
      <w:r w:rsidR="00311EE6" w:rsidRPr="00592E1E">
        <w:rPr>
          <w:rFonts w:ascii="Arial" w:hAnsi="Arial" w:cs="Arial"/>
          <w:sz w:val="20"/>
          <w:szCs w:val="20"/>
        </w:rPr>
        <w:t xml:space="preserve">tejto </w:t>
      </w:r>
      <w:r w:rsidR="0017390E" w:rsidRPr="00592E1E">
        <w:rPr>
          <w:rFonts w:ascii="Arial" w:hAnsi="Arial" w:cs="Arial"/>
          <w:sz w:val="20"/>
          <w:szCs w:val="20"/>
        </w:rPr>
        <w:t>Zmluvy o dielo.</w:t>
      </w:r>
    </w:p>
    <w:p w14:paraId="4559DC5E" w14:textId="6CBA1D34" w:rsidR="00AC1133" w:rsidRPr="0011383F" w:rsidRDefault="00C9009C" w:rsidP="0011383F">
      <w:pPr>
        <w:pStyle w:val="MLNadpislnku"/>
        <w:tabs>
          <w:tab w:val="clear" w:pos="878"/>
        </w:tabs>
        <w:spacing w:before="360" w:after="240" w:line="290" w:lineRule="auto"/>
        <w:ind w:left="567" w:hanging="567"/>
        <w:jc w:val="both"/>
        <w:rPr>
          <w:rFonts w:ascii="Arial" w:hAnsi="Arial" w:cs="Arial"/>
          <w:sz w:val="20"/>
          <w:szCs w:val="20"/>
        </w:rPr>
      </w:pPr>
      <w:r w:rsidRPr="0011383F">
        <w:rPr>
          <w:rFonts w:ascii="Arial" w:hAnsi="Arial" w:cs="Arial"/>
          <w:sz w:val="20"/>
          <w:szCs w:val="20"/>
        </w:rPr>
        <w:t>UKONČENIE ZMLUVY</w:t>
      </w:r>
    </w:p>
    <w:p w14:paraId="61554471" w14:textId="50A91D02" w:rsidR="0032097B" w:rsidRPr="0011383F" w:rsidRDefault="002D0FD9" w:rsidP="0011383F">
      <w:pPr>
        <w:pStyle w:val="MLOdsek"/>
        <w:keepNext/>
        <w:spacing w:before="120" w:line="290" w:lineRule="auto"/>
        <w:ind w:left="567" w:hanging="567"/>
        <w:rPr>
          <w:rFonts w:ascii="Arial" w:hAnsi="Arial" w:cs="Arial"/>
          <w:sz w:val="20"/>
          <w:szCs w:val="20"/>
        </w:rPr>
      </w:pPr>
      <w:bookmarkStart w:id="99" w:name="_Ref27050859"/>
      <w:r w:rsidRPr="0011383F">
        <w:rPr>
          <w:rFonts w:ascii="Arial" w:hAnsi="Arial" w:cs="Arial"/>
          <w:sz w:val="20"/>
          <w:szCs w:val="20"/>
        </w:rPr>
        <w:t>Táto Zmluva</w:t>
      </w:r>
      <w:r w:rsidR="005B7E72" w:rsidRPr="0011383F">
        <w:rPr>
          <w:rFonts w:ascii="Arial" w:hAnsi="Arial" w:cs="Arial"/>
          <w:sz w:val="20"/>
          <w:szCs w:val="20"/>
        </w:rPr>
        <w:t xml:space="preserve"> o dielo</w:t>
      </w:r>
      <w:r w:rsidRPr="0011383F">
        <w:rPr>
          <w:rFonts w:ascii="Arial" w:hAnsi="Arial" w:cs="Arial"/>
          <w:sz w:val="20"/>
          <w:szCs w:val="20"/>
        </w:rPr>
        <w:t xml:space="preserve"> </w:t>
      </w:r>
      <w:r w:rsidR="0032097B" w:rsidRPr="0011383F">
        <w:rPr>
          <w:rFonts w:ascii="Arial" w:hAnsi="Arial" w:cs="Arial"/>
          <w:sz w:val="20"/>
          <w:szCs w:val="20"/>
        </w:rPr>
        <w:t>zaniká:</w:t>
      </w:r>
      <w:bookmarkEnd w:id="99"/>
    </w:p>
    <w:p w14:paraId="434D2711" w14:textId="01D8391F" w:rsidR="0032097B" w:rsidRPr="0011383F" w:rsidRDefault="0032097B" w:rsidP="0011383F">
      <w:pPr>
        <w:pStyle w:val="MLOdsek"/>
        <w:numPr>
          <w:ilvl w:val="2"/>
          <w:numId w:val="5"/>
        </w:numPr>
        <w:tabs>
          <w:tab w:val="clear" w:pos="1134"/>
        </w:tabs>
        <w:spacing w:before="120" w:line="290" w:lineRule="auto"/>
        <w:ind w:hanging="567"/>
        <w:rPr>
          <w:rFonts w:ascii="Arial" w:hAnsi="Arial" w:cs="Arial"/>
          <w:sz w:val="20"/>
          <w:szCs w:val="20"/>
        </w:rPr>
      </w:pPr>
      <w:r w:rsidRPr="0011383F">
        <w:rPr>
          <w:rFonts w:ascii="Arial" w:hAnsi="Arial" w:cs="Arial"/>
          <w:sz w:val="20"/>
          <w:szCs w:val="20"/>
        </w:rPr>
        <w:t>uplynutím doby, na ktorú bola uzavretá,</w:t>
      </w:r>
    </w:p>
    <w:p w14:paraId="73948F3F" w14:textId="39C733EC" w:rsidR="0032097B" w:rsidRPr="0011383F" w:rsidRDefault="002D0FD9" w:rsidP="0011383F">
      <w:pPr>
        <w:pStyle w:val="MLOdsek"/>
        <w:numPr>
          <w:ilvl w:val="2"/>
          <w:numId w:val="5"/>
        </w:numPr>
        <w:tabs>
          <w:tab w:val="clear" w:pos="1134"/>
        </w:tabs>
        <w:spacing w:before="120" w:line="290" w:lineRule="auto"/>
        <w:ind w:hanging="567"/>
        <w:rPr>
          <w:rFonts w:ascii="Arial" w:hAnsi="Arial" w:cs="Arial"/>
          <w:sz w:val="20"/>
          <w:szCs w:val="20"/>
        </w:rPr>
      </w:pPr>
      <w:r w:rsidRPr="0011383F">
        <w:rPr>
          <w:rFonts w:ascii="Arial" w:hAnsi="Arial" w:cs="Arial"/>
          <w:sz w:val="20"/>
          <w:szCs w:val="20"/>
        </w:rPr>
        <w:t>písomno</w:t>
      </w:r>
      <w:r w:rsidR="0032097B" w:rsidRPr="0011383F">
        <w:rPr>
          <w:rFonts w:ascii="Arial" w:hAnsi="Arial" w:cs="Arial"/>
          <w:sz w:val="20"/>
          <w:szCs w:val="20"/>
        </w:rPr>
        <w:t>u dohodou Zmluvných strán</w:t>
      </w:r>
      <w:r w:rsidR="00CC3C88" w:rsidRPr="0011383F">
        <w:rPr>
          <w:rFonts w:ascii="Arial" w:hAnsi="Arial" w:cs="Arial"/>
          <w:sz w:val="20"/>
          <w:szCs w:val="20"/>
        </w:rPr>
        <w:t>,</w:t>
      </w:r>
    </w:p>
    <w:p w14:paraId="3C0946C1" w14:textId="62C6B6E7" w:rsidR="00AC1133" w:rsidRPr="005B0F21" w:rsidRDefault="0022376F" w:rsidP="0011383F">
      <w:pPr>
        <w:pStyle w:val="MLOdsek"/>
        <w:numPr>
          <w:ilvl w:val="2"/>
          <w:numId w:val="5"/>
        </w:numPr>
        <w:tabs>
          <w:tab w:val="clear" w:pos="1134"/>
        </w:tabs>
        <w:spacing w:before="120" w:line="290" w:lineRule="auto"/>
        <w:ind w:hanging="567"/>
        <w:rPr>
          <w:rFonts w:ascii="Arial" w:hAnsi="Arial" w:cs="Arial"/>
          <w:sz w:val="20"/>
          <w:szCs w:val="20"/>
        </w:rPr>
      </w:pPr>
      <w:r w:rsidRPr="0011383F">
        <w:rPr>
          <w:rFonts w:ascii="Arial" w:hAnsi="Arial" w:cs="Arial"/>
          <w:sz w:val="20"/>
          <w:szCs w:val="20"/>
        </w:rPr>
        <w:t xml:space="preserve">písomným </w:t>
      </w:r>
      <w:r w:rsidR="002D0FD9" w:rsidRPr="0011383F">
        <w:rPr>
          <w:rFonts w:ascii="Arial" w:hAnsi="Arial" w:cs="Arial"/>
          <w:sz w:val="20"/>
          <w:szCs w:val="20"/>
        </w:rPr>
        <w:t xml:space="preserve">odstúpením </w:t>
      </w:r>
      <w:r w:rsidR="00C631CA" w:rsidRPr="0011383F">
        <w:rPr>
          <w:rFonts w:ascii="Arial" w:hAnsi="Arial" w:cs="Arial"/>
          <w:sz w:val="20"/>
          <w:szCs w:val="20"/>
        </w:rPr>
        <w:t>od Zmluvy</w:t>
      </w:r>
      <w:r w:rsidR="005B7E72" w:rsidRPr="0011383F">
        <w:rPr>
          <w:rFonts w:ascii="Arial" w:hAnsi="Arial" w:cs="Arial"/>
          <w:sz w:val="20"/>
          <w:szCs w:val="20"/>
        </w:rPr>
        <w:t xml:space="preserve"> o</w:t>
      </w:r>
      <w:r w:rsidR="007129F8" w:rsidRPr="0011383F">
        <w:rPr>
          <w:rFonts w:ascii="Arial" w:hAnsi="Arial" w:cs="Arial"/>
          <w:sz w:val="20"/>
          <w:szCs w:val="20"/>
        </w:rPr>
        <w:t> </w:t>
      </w:r>
      <w:r w:rsidR="005B7E72" w:rsidRPr="0011383F">
        <w:rPr>
          <w:rFonts w:ascii="Arial" w:hAnsi="Arial" w:cs="Arial"/>
          <w:sz w:val="20"/>
          <w:szCs w:val="20"/>
        </w:rPr>
        <w:t>dielo</w:t>
      </w:r>
      <w:r w:rsidR="007129F8" w:rsidRPr="0011383F">
        <w:rPr>
          <w:rFonts w:ascii="Arial" w:hAnsi="Arial" w:cs="Arial"/>
          <w:sz w:val="20"/>
          <w:szCs w:val="20"/>
        </w:rPr>
        <w:t xml:space="preserve"> z</w:t>
      </w:r>
      <w:r w:rsidRPr="0011383F">
        <w:rPr>
          <w:rFonts w:ascii="Arial" w:hAnsi="Arial" w:cs="Arial"/>
          <w:sz w:val="20"/>
          <w:szCs w:val="20"/>
        </w:rPr>
        <w:t>mluvnou stranou</w:t>
      </w:r>
      <w:r w:rsidR="001A6418">
        <w:rPr>
          <w:rFonts w:ascii="Arial" w:hAnsi="Arial" w:cs="Arial"/>
          <w:sz w:val="20"/>
          <w:szCs w:val="20"/>
        </w:rPr>
        <w:t xml:space="preserve"> podľa podmienok ustanovených v tejto </w:t>
      </w:r>
      <w:r w:rsidR="001A6418" w:rsidRPr="005B0F21">
        <w:rPr>
          <w:rFonts w:ascii="Arial" w:hAnsi="Arial" w:cs="Arial"/>
          <w:sz w:val="20"/>
          <w:szCs w:val="20"/>
        </w:rPr>
        <w:t>Zmluve o dielo</w:t>
      </w:r>
      <w:r w:rsidR="00BE5357" w:rsidRPr="005B0F21">
        <w:rPr>
          <w:rFonts w:ascii="Arial" w:hAnsi="Arial" w:cs="Arial"/>
          <w:sz w:val="20"/>
          <w:szCs w:val="20"/>
        </w:rPr>
        <w:t>.</w:t>
      </w:r>
    </w:p>
    <w:p w14:paraId="46499B1C" w14:textId="176DCD6C" w:rsidR="00862634" w:rsidRPr="005B0F21" w:rsidRDefault="00FB57F9" w:rsidP="0011383F">
      <w:pPr>
        <w:pStyle w:val="MLOdsek"/>
        <w:numPr>
          <w:ilvl w:val="2"/>
          <w:numId w:val="5"/>
        </w:numPr>
        <w:tabs>
          <w:tab w:val="clear" w:pos="1134"/>
        </w:tabs>
        <w:spacing w:before="120" w:line="290" w:lineRule="auto"/>
        <w:ind w:hanging="567"/>
        <w:rPr>
          <w:rFonts w:ascii="Arial" w:hAnsi="Arial" w:cs="Arial"/>
          <w:sz w:val="20"/>
          <w:szCs w:val="20"/>
        </w:rPr>
      </w:pPr>
      <w:r w:rsidRPr="005B0F21">
        <w:rPr>
          <w:rFonts w:ascii="Arial" w:hAnsi="Arial" w:cs="Arial"/>
          <w:sz w:val="20"/>
          <w:szCs w:val="20"/>
        </w:rPr>
        <w:t>písomným odstúpením od Zmluvy zo strany Objednávateľa z dôvodu negatívneho stanoviska z administratívnej  kontroly verejného obstarávania zo strany orgánov zapojených do EŠIF (európske štrukturálne a investičné fondy EÚ)</w:t>
      </w:r>
      <w:r w:rsidR="001535AE" w:rsidRPr="005B0F21">
        <w:rPr>
          <w:rFonts w:ascii="Arial" w:hAnsi="Arial" w:cs="Arial"/>
          <w:sz w:val="20"/>
          <w:szCs w:val="20"/>
        </w:rPr>
        <w:t>. V tomto prípade platí ustanovenie bodu 23.8.</w:t>
      </w:r>
    </w:p>
    <w:p w14:paraId="29D81918" w14:textId="266A438D" w:rsidR="004F55BF" w:rsidRPr="00DA60F5" w:rsidRDefault="007129F8" w:rsidP="00DA60F5">
      <w:pPr>
        <w:pStyle w:val="MLOdsek"/>
        <w:spacing w:before="120" w:line="290" w:lineRule="auto"/>
        <w:ind w:left="567" w:hanging="567"/>
        <w:rPr>
          <w:rFonts w:ascii="Arial" w:hAnsi="Arial" w:cs="Arial"/>
          <w:sz w:val="20"/>
          <w:szCs w:val="20"/>
        </w:rPr>
      </w:pPr>
      <w:r w:rsidRPr="00DA60F5">
        <w:rPr>
          <w:rFonts w:ascii="Arial" w:hAnsi="Arial" w:cs="Arial"/>
          <w:sz w:val="20"/>
          <w:szCs w:val="20"/>
        </w:rPr>
        <w:t>Ak</w:t>
      </w:r>
      <w:r w:rsidR="004F55BF" w:rsidRPr="00DA60F5">
        <w:rPr>
          <w:rFonts w:ascii="Arial" w:hAnsi="Arial" w:cs="Arial"/>
          <w:sz w:val="20"/>
          <w:szCs w:val="20"/>
        </w:rPr>
        <w:t xml:space="preserve"> bude táto </w:t>
      </w:r>
      <w:r w:rsidR="006F7A88" w:rsidRPr="00DA60F5">
        <w:rPr>
          <w:rFonts w:ascii="Arial" w:hAnsi="Arial" w:cs="Arial"/>
          <w:sz w:val="20"/>
          <w:szCs w:val="20"/>
        </w:rPr>
        <w:t>Z</w:t>
      </w:r>
      <w:r w:rsidR="004F55BF" w:rsidRPr="00DA60F5">
        <w:rPr>
          <w:rFonts w:ascii="Arial" w:hAnsi="Arial" w:cs="Arial"/>
          <w:sz w:val="20"/>
          <w:szCs w:val="20"/>
        </w:rPr>
        <w:t xml:space="preserve">mluva </w:t>
      </w:r>
      <w:r w:rsidR="005B7E72" w:rsidRPr="00DA60F5">
        <w:rPr>
          <w:rFonts w:ascii="Arial" w:hAnsi="Arial" w:cs="Arial"/>
          <w:sz w:val="20"/>
          <w:szCs w:val="20"/>
        </w:rPr>
        <w:t xml:space="preserve">o dielo </w:t>
      </w:r>
      <w:r w:rsidR="004F55BF" w:rsidRPr="00DA60F5">
        <w:rPr>
          <w:rFonts w:ascii="Arial" w:hAnsi="Arial" w:cs="Arial"/>
          <w:sz w:val="20"/>
          <w:szCs w:val="20"/>
        </w:rPr>
        <w:t xml:space="preserve">predčasne ukončená dohodou </w:t>
      </w:r>
      <w:r w:rsidR="00C5655D" w:rsidRPr="00DA60F5">
        <w:rPr>
          <w:rFonts w:ascii="Arial" w:hAnsi="Arial" w:cs="Arial"/>
          <w:sz w:val="20"/>
          <w:szCs w:val="20"/>
        </w:rPr>
        <w:t>Z</w:t>
      </w:r>
      <w:r w:rsidR="004F55BF" w:rsidRPr="00DA60F5">
        <w:rPr>
          <w:rFonts w:ascii="Arial" w:hAnsi="Arial" w:cs="Arial"/>
          <w:sz w:val="20"/>
          <w:szCs w:val="20"/>
        </w:rPr>
        <w:t xml:space="preserve">mluvných strán, tvorí stanovenie spôsobu vysporiadania vzťahov vzniknutých na základe tejto </w:t>
      </w:r>
      <w:r w:rsidR="005F3B4E" w:rsidRPr="00DA60F5">
        <w:rPr>
          <w:rFonts w:ascii="Arial" w:hAnsi="Arial" w:cs="Arial"/>
          <w:sz w:val="20"/>
          <w:szCs w:val="20"/>
        </w:rPr>
        <w:t>Z</w:t>
      </w:r>
      <w:r w:rsidR="004F55BF" w:rsidRPr="00DA60F5">
        <w:rPr>
          <w:rFonts w:ascii="Arial" w:hAnsi="Arial" w:cs="Arial"/>
          <w:sz w:val="20"/>
          <w:szCs w:val="20"/>
        </w:rPr>
        <w:t>mluvy</w:t>
      </w:r>
      <w:r w:rsidR="005B7E72" w:rsidRPr="00DA60F5">
        <w:rPr>
          <w:rFonts w:ascii="Arial" w:hAnsi="Arial" w:cs="Arial"/>
          <w:sz w:val="20"/>
          <w:szCs w:val="20"/>
        </w:rPr>
        <w:t xml:space="preserve"> o dielo</w:t>
      </w:r>
      <w:r w:rsidR="004F55BF" w:rsidRPr="00DA60F5">
        <w:rPr>
          <w:rFonts w:ascii="Arial" w:hAnsi="Arial" w:cs="Arial"/>
          <w:sz w:val="20"/>
          <w:szCs w:val="20"/>
        </w:rPr>
        <w:t xml:space="preserve"> podstatnú náležitosť dohody o ukončení účinnosti tejto </w:t>
      </w:r>
      <w:r w:rsidR="005F3B4E" w:rsidRPr="00DA60F5">
        <w:rPr>
          <w:rFonts w:ascii="Arial" w:hAnsi="Arial" w:cs="Arial"/>
          <w:sz w:val="20"/>
          <w:szCs w:val="20"/>
        </w:rPr>
        <w:t>Z</w:t>
      </w:r>
      <w:r w:rsidR="004F55BF" w:rsidRPr="00DA60F5">
        <w:rPr>
          <w:rFonts w:ascii="Arial" w:hAnsi="Arial" w:cs="Arial"/>
          <w:sz w:val="20"/>
          <w:szCs w:val="20"/>
        </w:rPr>
        <w:t>mluvy</w:t>
      </w:r>
      <w:r w:rsidR="005B7E72" w:rsidRPr="00DA60F5">
        <w:rPr>
          <w:rFonts w:ascii="Arial" w:hAnsi="Arial" w:cs="Arial"/>
          <w:sz w:val="20"/>
          <w:szCs w:val="20"/>
        </w:rPr>
        <w:t xml:space="preserve"> o dielo</w:t>
      </w:r>
      <w:r w:rsidR="004F55BF" w:rsidRPr="00DA60F5">
        <w:rPr>
          <w:rFonts w:ascii="Arial" w:hAnsi="Arial" w:cs="Arial"/>
          <w:sz w:val="20"/>
          <w:szCs w:val="20"/>
        </w:rPr>
        <w:t>.</w:t>
      </w:r>
      <w:r w:rsidR="00FA66B7" w:rsidRPr="00DA60F5">
        <w:rPr>
          <w:rFonts w:ascii="Arial" w:hAnsi="Arial" w:cs="Arial"/>
          <w:sz w:val="20"/>
          <w:szCs w:val="20"/>
        </w:rPr>
        <w:t xml:space="preserve"> V rámci tejto dohody sa vysporiada aj </w:t>
      </w:r>
      <w:r w:rsidR="006C45FA" w:rsidRPr="00DA60F5">
        <w:rPr>
          <w:rFonts w:ascii="Arial" w:hAnsi="Arial" w:cs="Arial"/>
          <w:sz w:val="20"/>
          <w:szCs w:val="20"/>
        </w:rPr>
        <w:t xml:space="preserve">udelenie </w:t>
      </w:r>
      <w:r w:rsidR="00FA66B7" w:rsidRPr="00DA60F5">
        <w:rPr>
          <w:rFonts w:ascii="Arial" w:hAnsi="Arial" w:cs="Arial"/>
          <w:sz w:val="20"/>
          <w:szCs w:val="20"/>
        </w:rPr>
        <w:t>licencií k</w:t>
      </w:r>
      <w:r w:rsidR="00D27B69" w:rsidRPr="00DA60F5">
        <w:rPr>
          <w:rFonts w:ascii="Arial" w:hAnsi="Arial" w:cs="Arial"/>
          <w:sz w:val="20"/>
          <w:szCs w:val="20"/>
        </w:rPr>
        <w:t> odovzdanému Informačnému systému alebo jeho časti</w:t>
      </w:r>
      <w:r w:rsidR="00FA66B7" w:rsidRPr="00DA60F5">
        <w:rPr>
          <w:rFonts w:ascii="Arial" w:hAnsi="Arial" w:cs="Arial"/>
          <w:sz w:val="20"/>
          <w:szCs w:val="20"/>
        </w:rPr>
        <w:t xml:space="preserve"> v súlade </w:t>
      </w:r>
      <w:r w:rsidR="00882D05" w:rsidRPr="00DA60F5">
        <w:rPr>
          <w:rFonts w:ascii="Arial" w:hAnsi="Arial" w:cs="Arial"/>
          <w:sz w:val="20"/>
          <w:szCs w:val="20"/>
        </w:rPr>
        <w:t xml:space="preserve">s čl. </w:t>
      </w:r>
      <w:r w:rsidR="00F74E0B">
        <w:rPr>
          <w:rFonts w:ascii="Arial" w:hAnsi="Arial" w:cs="Arial"/>
          <w:sz w:val="20"/>
          <w:szCs w:val="20"/>
        </w:rPr>
        <w:fldChar w:fldCharType="begin"/>
      </w:r>
      <w:r w:rsidR="00F74E0B">
        <w:rPr>
          <w:rFonts w:ascii="Arial" w:hAnsi="Arial" w:cs="Arial"/>
          <w:sz w:val="20"/>
          <w:szCs w:val="20"/>
        </w:rPr>
        <w:instrText xml:space="preserve"> REF _Ref95807981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11</w:t>
      </w:r>
      <w:r w:rsidR="00F74E0B">
        <w:rPr>
          <w:rFonts w:ascii="Arial" w:hAnsi="Arial" w:cs="Arial"/>
          <w:sz w:val="20"/>
          <w:szCs w:val="20"/>
        </w:rPr>
        <w:fldChar w:fldCharType="end"/>
      </w:r>
      <w:r w:rsidR="00FA66B7" w:rsidRPr="00DA60F5">
        <w:rPr>
          <w:rFonts w:ascii="Arial" w:hAnsi="Arial" w:cs="Arial"/>
          <w:sz w:val="20"/>
          <w:szCs w:val="20"/>
        </w:rPr>
        <w:t xml:space="preserve"> Zmluvy o dielo. </w:t>
      </w:r>
    </w:p>
    <w:p w14:paraId="6D6D8910" w14:textId="77777777" w:rsidR="004C5CF2" w:rsidRPr="00DA60F5" w:rsidRDefault="004C5CF2" w:rsidP="00DA60F5">
      <w:pPr>
        <w:pStyle w:val="MLOdsek"/>
        <w:spacing w:before="120" w:line="290" w:lineRule="auto"/>
        <w:ind w:left="567" w:hanging="567"/>
        <w:rPr>
          <w:rFonts w:ascii="Arial" w:hAnsi="Arial" w:cs="Arial"/>
          <w:sz w:val="20"/>
          <w:szCs w:val="20"/>
        </w:rPr>
      </w:pPr>
      <w:r w:rsidRPr="00DA60F5">
        <w:rPr>
          <w:rFonts w:ascii="Arial" w:hAnsi="Arial" w:cs="Arial"/>
          <w:sz w:val="20"/>
          <w:szCs w:val="20"/>
        </w:rPr>
        <w:t>Zmluvné strany môžu odstúpiť od tejto Zmluvy o dielo nasledovným spôsobom:</w:t>
      </w:r>
    </w:p>
    <w:p w14:paraId="1E301F07" w14:textId="4044DC91" w:rsidR="004C5CF2" w:rsidRPr="00DA60F5" w:rsidRDefault="004C5CF2" w:rsidP="00DA60F5">
      <w:pPr>
        <w:pStyle w:val="MLOdsek"/>
        <w:numPr>
          <w:ilvl w:val="1"/>
          <w:numId w:val="0"/>
        </w:numPr>
        <w:spacing w:before="120" w:line="290" w:lineRule="auto"/>
        <w:ind w:firstLine="567"/>
        <w:rPr>
          <w:rFonts w:ascii="Arial" w:hAnsi="Arial" w:cs="Arial"/>
          <w:sz w:val="20"/>
          <w:szCs w:val="20"/>
        </w:rPr>
      </w:pPr>
      <w:r w:rsidRPr="00A9248A">
        <w:rPr>
          <w:rFonts w:ascii="Arial" w:eastAsia="Arial Narrow" w:hAnsi="Arial" w:cs="Arial"/>
          <w:color w:val="000000" w:themeColor="text1"/>
          <w:sz w:val="20"/>
          <w:szCs w:val="20"/>
          <w:shd w:val="clear" w:color="auto" w:fill="E6E6E6"/>
        </w:rPr>
        <w:t>Okamžite</w:t>
      </w:r>
      <w:r w:rsidR="00F815EE">
        <w:rPr>
          <w:rFonts w:ascii="Arial" w:hAnsi="Arial" w:cs="Arial"/>
          <w:sz w:val="20"/>
          <w:szCs w:val="20"/>
        </w:rPr>
        <w:t xml:space="preserve">/bezodkladne </w:t>
      </w:r>
      <w:r w:rsidRPr="00DA60F5">
        <w:rPr>
          <w:rFonts w:ascii="Arial" w:hAnsi="Arial" w:cs="Arial"/>
          <w:sz w:val="20"/>
          <w:szCs w:val="20"/>
        </w:rPr>
        <w:t xml:space="preserve">v prípadoch: </w:t>
      </w:r>
    </w:p>
    <w:p w14:paraId="37231EE5" w14:textId="3B6E5B97" w:rsidR="004C5CF2" w:rsidRPr="00DA60F5" w:rsidRDefault="004C5CF2" w:rsidP="00DA60F5">
      <w:pPr>
        <w:pStyle w:val="MLOdsek"/>
        <w:numPr>
          <w:ilvl w:val="2"/>
          <w:numId w:val="5"/>
        </w:numPr>
        <w:tabs>
          <w:tab w:val="clear" w:pos="1134"/>
        </w:tabs>
        <w:spacing w:before="120" w:line="290" w:lineRule="auto"/>
        <w:ind w:hanging="567"/>
        <w:rPr>
          <w:rFonts w:ascii="Arial" w:hAnsi="Arial" w:cs="Arial"/>
          <w:sz w:val="20"/>
          <w:szCs w:val="20"/>
        </w:rPr>
      </w:pPr>
      <w:r w:rsidRPr="00DA60F5">
        <w:rPr>
          <w:rFonts w:ascii="Arial" w:hAnsi="Arial" w:cs="Arial"/>
          <w:sz w:val="20"/>
          <w:szCs w:val="20"/>
        </w:rPr>
        <w:t xml:space="preserve">podľa bodu </w:t>
      </w:r>
      <w:r w:rsidR="00F74E0B">
        <w:rPr>
          <w:rFonts w:ascii="Arial" w:hAnsi="Arial" w:cs="Arial"/>
          <w:sz w:val="20"/>
          <w:szCs w:val="20"/>
        </w:rPr>
        <w:fldChar w:fldCharType="begin"/>
      </w:r>
      <w:r w:rsidR="00F74E0B">
        <w:rPr>
          <w:rFonts w:ascii="Arial" w:hAnsi="Arial" w:cs="Arial"/>
          <w:sz w:val="20"/>
          <w:szCs w:val="20"/>
        </w:rPr>
        <w:instrText xml:space="preserve"> REF _Ref95813884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23.4</w:t>
      </w:r>
      <w:r w:rsidR="00F74E0B">
        <w:rPr>
          <w:rFonts w:ascii="Arial" w:hAnsi="Arial" w:cs="Arial"/>
          <w:sz w:val="20"/>
          <w:szCs w:val="20"/>
        </w:rPr>
        <w:fldChar w:fldCharType="end"/>
      </w:r>
      <w:r w:rsidR="00A9248A">
        <w:rPr>
          <w:rFonts w:ascii="Arial" w:hAnsi="Arial" w:cs="Arial"/>
          <w:sz w:val="20"/>
          <w:szCs w:val="20"/>
        </w:rPr>
        <w:t xml:space="preserve"> </w:t>
      </w:r>
      <w:r w:rsidRPr="00DA60F5">
        <w:rPr>
          <w:rFonts w:ascii="Arial" w:hAnsi="Arial" w:cs="Arial"/>
          <w:sz w:val="20"/>
          <w:szCs w:val="20"/>
        </w:rPr>
        <w:t xml:space="preserve">tohto článku Zmluvy o dielo, </w:t>
      </w:r>
    </w:p>
    <w:p w14:paraId="5964F861" w14:textId="50575BDC" w:rsidR="004C5CF2" w:rsidRPr="00DA60F5" w:rsidRDefault="004C5CF2" w:rsidP="00DA60F5">
      <w:pPr>
        <w:pStyle w:val="MLOdsek"/>
        <w:numPr>
          <w:ilvl w:val="2"/>
          <w:numId w:val="5"/>
        </w:numPr>
        <w:tabs>
          <w:tab w:val="clear" w:pos="1134"/>
        </w:tabs>
        <w:spacing w:before="120" w:line="290" w:lineRule="auto"/>
        <w:ind w:hanging="567"/>
        <w:rPr>
          <w:rFonts w:ascii="Arial" w:hAnsi="Arial" w:cs="Arial"/>
          <w:sz w:val="20"/>
          <w:szCs w:val="20"/>
        </w:rPr>
      </w:pPr>
      <w:r w:rsidRPr="00DA60F5">
        <w:rPr>
          <w:rFonts w:ascii="Arial" w:hAnsi="Arial" w:cs="Arial"/>
          <w:sz w:val="20"/>
          <w:szCs w:val="20"/>
        </w:rPr>
        <w:t>podstatného porušen</w:t>
      </w:r>
      <w:r w:rsidR="00A9248A">
        <w:rPr>
          <w:rFonts w:ascii="Arial" w:hAnsi="Arial" w:cs="Arial"/>
          <w:sz w:val="20"/>
          <w:szCs w:val="20"/>
        </w:rPr>
        <w:t>ia zmluvných povinností druhou Z</w:t>
      </w:r>
      <w:r w:rsidRPr="00DA60F5">
        <w:rPr>
          <w:rFonts w:ascii="Arial" w:hAnsi="Arial" w:cs="Arial"/>
          <w:sz w:val="20"/>
          <w:szCs w:val="20"/>
        </w:rPr>
        <w:t>mluvnou stranou</w:t>
      </w:r>
      <w:r w:rsidR="001A6418">
        <w:rPr>
          <w:rFonts w:ascii="Arial" w:hAnsi="Arial" w:cs="Arial"/>
          <w:sz w:val="20"/>
          <w:szCs w:val="20"/>
        </w:rPr>
        <w:t>, konkrétne</w:t>
      </w:r>
      <w:r w:rsidRPr="00DA60F5">
        <w:rPr>
          <w:rFonts w:ascii="Arial" w:hAnsi="Arial" w:cs="Arial"/>
          <w:sz w:val="20"/>
          <w:szCs w:val="20"/>
        </w:rPr>
        <w:t xml:space="preserve"> v prípadoch podľa bodu </w:t>
      </w:r>
      <w:r w:rsidR="00F74E0B">
        <w:rPr>
          <w:rFonts w:ascii="Arial" w:hAnsi="Arial" w:cs="Arial"/>
          <w:sz w:val="20"/>
          <w:szCs w:val="20"/>
        </w:rPr>
        <w:fldChar w:fldCharType="begin"/>
      </w:r>
      <w:r w:rsidR="00F74E0B">
        <w:rPr>
          <w:rFonts w:ascii="Arial" w:hAnsi="Arial" w:cs="Arial"/>
          <w:sz w:val="20"/>
          <w:szCs w:val="20"/>
        </w:rPr>
        <w:instrText xml:space="preserve"> REF _Ref95813900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23.5</w:t>
      </w:r>
      <w:r w:rsidR="00F74E0B">
        <w:rPr>
          <w:rFonts w:ascii="Arial" w:hAnsi="Arial" w:cs="Arial"/>
          <w:sz w:val="20"/>
          <w:szCs w:val="20"/>
        </w:rPr>
        <w:fldChar w:fldCharType="end"/>
      </w:r>
      <w:r w:rsidR="00A9248A">
        <w:rPr>
          <w:rFonts w:ascii="Arial" w:hAnsi="Arial" w:cs="Arial"/>
          <w:sz w:val="20"/>
          <w:szCs w:val="20"/>
        </w:rPr>
        <w:t xml:space="preserve"> </w:t>
      </w:r>
      <w:r w:rsidRPr="00DA60F5">
        <w:rPr>
          <w:rFonts w:ascii="Arial" w:hAnsi="Arial" w:cs="Arial"/>
          <w:sz w:val="20"/>
          <w:szCs w:val="20"/>
        </w:rPr>
        <w:t>tohto článku Zmluvy o dielo alebo</w:t>
      </w:r>
      <w:r w:rsidR="001A6418">
        <w:rPr>
          <w:rFonts w:ascii="Arial" w:hAnsi="Arial" w:cs="Arial"/>
          <w:sz w:val="20"/>
          <w:szCs w:val="20"/>
        </w:rPr>
        <w:t xml:space="preserve"> v prípadoch</w:t>
      </w:r>
      <w:r w:rsidRPr="00DA60F5">
        <w:rPr>
          <w:rFonts w:ascii="Arial" w:hAnsi="Arial" w:cs="Arial"/>
          <w:sz w:val="20"/>
          <w:szCs w:val="20"/>
        </w:rPr>
        <w:t xml:space="preserve"> podstatného porušen</w:t>
      </w:r>
      <w:r w:rsidR="00A9248A">
        <w:rPr>
          <w:rFonts w:ascii="Arial" w:hAnsi="Arial" w:cs="Arial"/>
          <w:sz w:val="20"/>
          <w:szCs w:val="20"/>
        </w:rPr>
        <w:t>ia zmluvných povinností druhou Z</w:t>
      </w:r>
      <w:r w:rsidRPr="00DA60F5">
        <w:rPr>
          <w:rFonts w:ascii="Arial" w:hAnsi="Arial" w:cs="Arial"/>
          <w:sz w:val="20"/>
          <w:szCs w:val="20"/>
        </w:rPr>
        <w:t>mluvnou stranou v prípadoch stanovených Obchodným zákonníkom</w:t>
      </w:r>
      <w:r w:rsidR="006A2144">
        <w:rPr>
          <w:rFonts w:ascii="Arial" w:hAnsi="Arial" w:cs="Arial"/>
          <w:sz w:val="20"/>
          <w:szCs w:val="20"/>
        </w:rPr>
        <w:t>,</w:t>
      </w:r>
    </w:p>
    <w:p w14:paraId="0B7D6C97" w14:textId="75EAAB4D" w:rsidR="001E4DF9" w:rsidRPr="001E4DF9" w:rsidRDefault="004C5CF2" w:rsidP="001E4DF9">
      <w:pPr>
        <w:pStyle w:val="MLOdsek"/>
        <w:numPr>
          <w:ilvl w:val="2"/>
          <w:numId w:val="5"/>
        </w:numPr>
        <w:tabs>
          <w:tab w:val="clear" w:pos="1134"/>
        </w:tabs>
        <w:spacing w:before="120" w:line="290" w:lineRule="auto"/>
        <w:ind w:hanging="567"/>
        <w:rPr>
          <w:rFonts w:ascii="Arial" w:eastAsiaTheme="minorEastAsia" w:hAnsi="Arial" w:cs="Arial"/>
          <w:sz w:val="20"/>
          <w:szCs w:val="20"/>
        </w:rPr>
      </w:pPr>
      <w:r w:rsidRPr="00DA60F5">
        <w:rPr>
          <w:rFonts w:ascii="Arial" w:hAnsi="Arial" w:cs="Arial"/>
          <w:sz w:val="20"/>
          <w:szCs w:val="20"/>
        </w:rPr>
        <w:lastRenderedPageBreak/>
        <w:t>stanovených zákonom (napr. podľa § 19 Zákona o VO alebo § 15 ods. 1 Zákona o registri partnerov verejného sektora).</w:t>
      </w:r>
    </w:p>
    <w:p w14:paraId="483BBE20" w14:textId="77777777" w:rsidR="004C5CF2" w:rsidRPr="00DA60F5" w:rsidRDefault="004C5CF2" w:rsidP="00DA60F5">
      <w:pPr>
        <w:pStyle w:val="MLOdsek"/>
        <w:numPr>
          <w:ilvl w:val="1"/>
          <w:numId w:val="0"/>
        </w:numPr>
        <w:spacing w:before="120" w:line="290" w:lineRule="auto"/>
        <w:ind w:left="207" w:firstLine="360"/>
        <w:rPr>
          <w:rFonts w:ascii="Arial" w:hAnsi="Arial" w:cs="Arial"/>
          <w:sz w:val="20"/>
          <w:szCs w:val="20"/>
        </w:rPr>
      </w:pPr>
      <w:r w:rsidRPr="00DA60F5">
        <w:rPr>
          <w:rFonts w:ascii="Arial" w:hAnsi="Arial" w:cs="Arial"/>
          <w:sz w:val="20"/>
          <w:szCs w:val="20"/>
        </w:rPr>
        <w:t xml:space="preserve">Po poskytnutí dodatočnej lehoty na splnenie porušenej zmluvnej povinnosti v prípade: </w:t>
      </w:r>
    </w:p>
    <w:p w14:paraId="36F9BE0C" w14:textId="6E70AA81" w:rsidR="004C5CF2" w:rsidRPr="00DA60F5" w:rsidRDefault="004C5CF2" w:rsidP="00E220FD">
      <w:pPr>
        <w:pStyle w:val="MLOdsek"/>
        <w:numPr>
          <w:ilvl w:val="2"/>
          <w:numId w:val="5"/>
        </w:numPr>
        <w:spacing w:before="120" w:line="290" w:lineRule="auto"/>
        <w:rPr>
          <w:rFonts w:ascii="Arial" w:hAnsi="Arial" w:cs="Arial"/>
          <w:sz w:val="20"/>
          <w:szCs w:val="20"/>
        </w:rPr>
      </w:pPr>
      <w:r w:rsidRPr="00DA60F5">
        <w:rPr>
          <w:rFonts w:ascii="Arial" w:hAnsi="Arial" w:cs="Arial"/>
          <w:sz w:val="20"/>
          <w:szCs w:val="20"/>
        </w:rPr>
        <w:t>nepodstatného porušen</w:t>
      </w:r>
      <w:r w:rsidR="00A9248A">
        <w:rPr>
          <w:rFonts w:ascii="Arial" w:hAnsi="Arial" w:cs="Arial"/>
          <w:sz w:val="20"/>
          <w:szCs w:val="20"/>
        </w:rPr>
        <w:t>ia zmluvných povinností druhou Z</w:t>
      </w:r>
      <w:r w:rsidRPr="00DA60F5">
        <w:rPr>
          <w:rFonts w:ascii="Arial" w:hAnsi="Arial" w:cs="Arial"/>
          <w:sz w:val="20"/>
          <w:szCs w:val="20"/>
        </w:rPr>
        <w:t xml:space="preserve">mluvnou stranou podľa bodu </w:t>
      </w:r>
      <w:r w:rsidR="00F74E0B">
        <w:rPr>
          <w:rFonts w:ascii="Arial" w:hAnsi="Arial" w:cs="Arial"/>
          <w:sz w:val="20"/>
          <w:szCs w:val="20"/>
        </w:rPr>
        <w:fldChar w:fldCharType="begin"/>
      </w:r>
      <w:r w:rsidR="00F74E0B">
        <w:rPr>
          <w:rFonts w:ascii="Arial" w:hAnsi="Arial" w:cs="Arial"/>
          <w:sz w:val="20"/>
          <w:szCs w:val="20"/>
        </w:rPr>
        <w:instrText xml:space="preserve"> REF _Ref95813924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23.6</w:t>
      </w:r>
      <w:r w:rsidR="00F74E0B">
        <w:rPr>
          <w:rFonts w:ascii="Arial" w:hAnsi="Arial" w:cs="Arial"/>
          <w:sz w:val="20"/>
          <w:szCs w:val="20"/>
        </w:rPr>
        <w:fldChar w:fldCharType="end"/>
      </w:r>
      <w:r w:rsidR="00A9248A">
        <w:rPr>
          <w:rFonts w:ascii="Arial" w:hAnsi="Arial" w:cs="Arial"/>
          <w:sz w:val="20"/>
          <w:szCs w:val="20"/>
        </w:rPr>
        <w:t xml:space="preserve"> </w:t>
      </w:r>
      <w:r w:rsidRPr="00DA60F5">
        <w:rPr>
          <w:rFonts w:ascii="Arial" w:hAnsi="Arial" w:cs="Arial"/>
          <w:sz w:val="20"/>
          <w:szCs w:val="20"/>
        </w:rPr>
        <w:t>tohto článku Zmluvy o dielo alebo nepodstatného porušen</w:t>
      </w:r>
      <w:r w:rsidR="00A9248A">
        <w:rPr>
          <w:rFonts w:ascii="Arial" w:hAnsi="Arial" w:cs="Arial"/>
          <w:sz w:val="20"/>
          <w:szCs w:val="20"/>
        </w:rPr>
        <w:t>ia zmluvných povinností druhou Z</w:t>
      </w:r>
      <w:r w:rsidRPr="00DA60F5">
        <w:rPr>
          <w:rFonts w:ascii="Arial" w:hAnsi="Arial" w:cs="Arial"/>
          <w:sz w:val="20"/>
          <w:szCs w:val="20"/>
        </w:rPr>
        <w:t>mluvnou stranou v prípadoch stanovených Obchodných zákonníkom.</w:t>
      </w:r>
    </w:p>
    <w:p w14:paraId="1F2263D0" w14:textId="538491C3" w:rsidR="00EB1CA0" w:rsidRPr="00E220FD" w:rsidRDefault="00EB1CA0" w:rsidP="00E220FD">
      <w:pPr>
        <w:pStyle w:val="MLOdsek"/>
        <w:spacing w:before="120" w:line="290" w:lineRule="auto"/>
        <w:ind w:left="567" w:hanging="567"/>
        <w:rPr>
          <w:rFonts w:ascii="Arial" w:hAnsi="Arial" w:cs="Arial"/>
          <w:sz w:val="20"/>
          <w:szCs w:val="20"/>
        </w:rPr>
      </w:pPr>
      <w:bookmarkStart w:id="100" w:name="_Ref95813884"/>
      <w:r w:rsidRPr="00E220FD">
        <w:rPr>
          <w:rFonts w:ascii="Arial" w:hAnsi="Arial" w:cs="Arial"/>
          <w:sz w:val="20"/>
          <w:szCs w:val="20"/>
        </w:rPr>
        <w:t>Zmluvné strany sa dohodli, že</w:t>
      </w:r>
      <w:r w:rsidR="000B0AAF" w:rsidRPr="00E220FD">
        <w:rPr>
          <w:rFonts w:ascii="Arial" w:hAnsi="Arial" w:cs="Arial"/>
          <w:sz w:val="20"/>
          <w:szCs w:val="20"/>
        </w:rPr>
        <w:t xml:space="preserve"> môžu odstúpiť od </w:t>
      </w:r>
      <w:r w:rsidRPr="00E220FD">
        <w:rPr>
          <w:rFonts w:ascii="Arial" w:hAnsi="Arial" w:cs="Arial"/>
          <w:sz w:val="20"/>
          <w:szCs w:val="20"/>
        </w:rPr>
        <w:t>tejto Zmluvy o dielo</w:t>
      </w:r>
      <w:r w:rsidR="00BA554A" w:rsidRPr="00E220FD">
        <w:rPr>
          <w:rFonts w:ascii="Arial" w:hAnsi="Arial" w:cs="Arial"/>
          <w:sz w:val="20"/>
          <w:szCs w:val="20"/>
        </w:rPr>
        <w:t>, ak</w:t>
      </w:r>
      <w:r w:rsidRPr="00E220FD">
        <w:rPr>
          <w:rFonts w:ascii="Arial" w:hAnsi="Arial" w:cs="Arial"/>
          <w:sz w:val="20"/>
          <w:szCs w:val="20"/>
        </w:rPr>
        <w:t>:</w:t>
      </w:r>
      <w:bookmarkEnd w:id="100"/>
    </w:p>
    <w:p w14:paraId="4A82A983" w14:textId="7B9B1A5F" w:rsidR="00BA554A" w:rsidRPr="00E220FD" w:rsidRDefault="00BA554A"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Zhotoviteľ preruší alebo skončí svoju podnikateľskú činnosť alebo stratí podnikateľské oprávnenie potrebné pre plnenie tejto Zmluvy o dielo,</w:t>
      </w:r>
    </w:p>
    <w:p w14:paraId="46572A59" w14:textId="77BD4443" w:rsidR="00BA554A" w:rsidRPr="00E220FD" w:rsidRDefault="00BA554A"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Zhotoviteľ vstúpi do likvidácie bez právneho nástupcu,</w:t>
      </w:r>
    </w:p>
    <w:p w14:paraId="5AD9BA47" w14:textId="63E731FF" w:rsidR="00EB1CA0" w:rsidRPr="00E220FD" w:rsidRDefault="00BA554A"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je Zhotoviteľ preukázateľne v úpadku alebo je na majetok Zhotoviteľa vyhlásený konkurz, zastaví sa konkurzné konanie</w:t>
      </w:r>
      <w:r w:rsidR="00EB1CA0" w:rsidRPr="00E220FD">
        <w:rPr>
          <w:rFonts w:ascii="Arial" w:hAnsi="Arial" w:cs="Arial"/>
          <w:sz w:val="20"/>
          <w:szCs w:val="20"/>
        </w:rPr>
        <w:t xml:space="preserve"> pre nedostatok majetku </w:t>
      </w:r>
      <w:r w:rsidRPr="00E220FD">
        <w:rPr>
          <w:rFonts w:ascii="Arial" w:hAnsi="Arial" w:cs="Arial"/>
          <w:sz w:val="20"/>
          <w:szCs w:val="20"/>
        </w:rPr>
        <w:t xml:space="preserve">Zhotoviteľa </w:t>
      </w:r>
      <w:r w:rsidR="00EB1CA0" w:rsidRPr="00E220FD">
        <w:rPr>
          <w:rFonts w:ascii="Arial" w:hAnsi="Arial" w:cs="Arial"/>
          <w:sz w:val="20"/>
          <w:szCs w:val="20"/>
        </w:rPr>
        <w:t xml:space="preserve">alebo </w:t>
      </w:r>
      <w:r w:rsidRPr="00E220FD">
        <w:rPr>
          <w:rFonts w:ascii="Arial" w:hAnsi="Arial" w:cs="Arial"/>
          <w:sz w:val="20"/>
          <w:szCs w:val="20"/>
        </w:rPr>
        <w:t xml:space="preserve">sa zruší konkurz </w:t>
      </w:r>
      <w:r w:rsidR="00EB1CA0" w:rsidRPr="00E220FD">
        <w:rPr>
          <w:rFonts w:ascii="Arial" w:hAnsi="Arial" w:cs="Arial"/>
          <w:sz w:val="20"/>
          <w:szCs w:val="20"/>
        </w:rPr>
        <w:t>pre nedostatok majetku Zhotoviteľa,</w:t>
      </w:r>
    </w:p>
    <w:p w14:paraId="535D1BC7" w14:textId="77777777" w:rsidR="00BA554A" w:rsidRPr="00E220FD" w:rsidRDefault="00EB1CA0"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 xml:space="preserve">sa Zhotoviteľ stane spoločnosťou v kríze v zmysle § 67a Obchodného zákonníka, </w:t>
      </w:r>
    </w:p>
    <w:p w14:paraId="6DEF62DA" w14:textId="3CF429AA" w:rsidR="00EB1CA0" w:rsidRPr="00E220FD" w:rsidRDefault="00BA554A"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je</w:t>
      </w:r>
      <w:r w:rsidR="00EB1CA0" w:rsidRPr="00E220FD">
        <w:rPr>
          <w:rFonts w:ascii="Arial" w:hAnsi="Arial" w:cs="Arial"/>
          <w:sz w:val="20"/>
          <w:szCs w:val="20"/>
        </w:rPr>
        <w:t xml:space="preserve"> maj</w:t>
      </w:r>
      <w:r w:rsidRPr="00E220FD">
        <w:rPr>
          <w:rFonts w:ascii="Arial" w:hAnsi="Arial" w:cs="Arial"/>
          <w:sz w:val="20"/>
          <w:szCs w:val="20"/>
        </w:rPr>
        <w:t>etok Zhotoviteľ</w:t>
      </w:r>
      <w:r w:rsidR="00EE2323" w:rsidRPr="00E220FD">
        <w:rPr>
          <w:rFonts w:ascii="Arial" w:hAnsi="Arial" w:cs="Arial"/>
          <w:sz w:val="20"/>
          <w:szCs w:val="20"/>
        </w:rPr>
        <w:t>a</w:t>
      </w:r>
      <w:r w:rsidRPr="00E220FD">
        <w:rPr>
          <w:rFonts w:ascii="Arial" w:hAnsi="Arial" w:cs="Arial"/>
          <w:sz w:val="20"/>
          <w:szCs w:val="20"/>
        </w:rPr>
        <w:t xml:space="preserve"> </w:t>
      </w:r>
      <w:r w:rsidR="00EB1CA0" w:rsidRPr="00E220FD">
        <w:rPr>
          <w:rFonts w:ascii="Arial" w:hAnsi="Arial" w:cs="Arial"/>
          <w:sz w:val="20"/>
          <w:szCs w:val="20"/>
        </w:rPr>
        <w:t xml:space="preserve">predmetom exekučného konania, </w:t>
      </w:r>
    </w:p>
    <w:p w14:paraId="20B0A162" w14:textId="5AFFD177" w:rsidR="00E95AD1" w:rsidRPr="00E220FD" w:rsidRDefault="00BA554A"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 xml:space="preserve">bol </w:t>
      </w:r>
      <w:r w:rsidR="00EB1CA0" w:rsidRPr="00E220FD">
        <w:rPr>
          <w:rFonts w:ascii="Arial" w:hAnsi="Arial" w:cs="Arial"/>
          <w:sz w:val="20"/>
          <w:szCs w:val="20"/>
        </w:rPr>
        <w:t>Zhotoviteľ</w:t>
      </w:r>
      <w:r w:rsidRPr="00E220FD">
        <w:rPr>
          <w:rFonts w:ascii="Arial" w:hAnsi="Arial" w:cs="Arial"/>
          <w:sz w:val="20"/>
          <w:szCs w:val="20"/>
        </w:rPr>
        <w:t xml:space="preserve">ovi právoplatne </w:t>
      </w:r>
      <w:r w:rsidR="00EB1CA0" w:rsidRPr="00E220FD">
        <w:rPr>
          <w:rFonts w:ascii="Arial" w:hAnsi="Arial" w:cs="Arial"/>
          <w:sz w:val="20"/>
          <w:szCs w:val="20"/>
        </w:rPr>
        <w:t>uložený trest zrušenia právnickej osoby, trest zákazu činnosti, trest zákazu prijímať dotácie alebo subvencie, trest zákazu prijímať pomoc a podporu poskytovanú z fondov Európskej únie, trest zákazu</w:t>
      </w:r>
      <w:r w:rsidR="00E95AD1" w:rsidRPr="00E220FD">
        <w:rPr>
          <w:rFonts w:ascii="Arial" w:hAnsi="Arial" w:cs="Arial"/>
          <w:sz w:val="20"/>
          <w:szCs w:val="20"/>
        </w:rPr>
        <w:t xml:space="preserve"> účasti vo verejnom obstarávaní podľa Zákona o trestnej zodpovednosti právnických osôb,</w:t>
      </w:r>
      <w:r w:rsidR="00EB1CA0" w:rsidRPr="00E220FD">
        <w:rPr>
          <w:rFonts w:ascii="Arial" w:hAnsi="Arial" w:cs="Arial"/>
          <w:sz w:val="20"/>
          <w:szCs w:val="20"/>
        </w:rPr>
        <w:t xml:space="preserve"> </w:t>
      </w:r>
    </w:p>
    <w:p w14:paraId="66B4E1FF" w14:textId="2CDF2CD6" w:rsidR="00EB1CA0" w:rsidRPr="00E220FD" w:rsidRDefault="00BA554A"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 xml:space="preserve">bol štatutárny orgán Zhotoviteľa alebo člen štatutárneho alebo dozorného orgánu Zhotoviteľa právoplatne odsúdený </w:t>
      </w:r>
      <w:r w:rsidR="00EB1CA0" w:rsidRPr="00E220FD">
        <w:rPr>
          <w:rFonts w:ascii="Arial" w:hAnsi="Arial" w:cs="Arial"/>
          <w:sz w:val="20"/>
          <w:szCs w:val="20"/>
        </w:rPr>
        <w:t>za</w:t>
      </w:r>
      <w:r w:rsidR="00E95AD1" w:rsidRPr="00E220FD">
        <w:rPr>
          <w:rFonts w:ascii="Arial" w:hAnsi="Arial" w:cs="Arial"/>
          <w:sz w:val="20"/>
          <w:szCs w:val="20"/>
        </w:rPr>
        <w:t xml:space="preserve"> niektorý z</w:t>
      </w:r>
      <w:r w:rsidR="00EB1CA0" w:rsidRPr="00E220FD">
        <w:rPr>
          <w:rFonts w:ascii="Arial" w:hAnsi="Arial" w:cs="Arial"/>
          <w:sz w:val="20"/>
          <w:szCs w:val="20"/>
        </w:rPr>
        <w:t xml:space="preserve"> trestný</w:t>
      </w:r>
      <w:r w:rsidR="00E95AD1" w:rsidRPr="00E220FD">
        <w:rPr>
          <w:rFonts w:ascii="Arial" w:hAnsi="Arial" w:cs="Arial"/>
          <w:sz w:val="20"/>
          <w:szCs w:val="20"/>
        </w:rPr>
        <w:t>ch</w:t>
      </w:r>
      <w:r w:rsidR="00EB1CA0" w:rsidRPr="00E220FD">
        <w:rPr>
          <w:rFonts w:ascii="Arial" w:hAnsi="Arial" w:cs="Arial"/>
          <w:sz w:val="20"/>
          <w:szCs w:val="20"/>
        </w:rPr>
        <w:t xml:space="preserve"> čin</w:t>
      </w:r>
      <w:r w:rsidR="00E95AD1" w:rsidRPr="00E220FD">
        <w:rPr>
          <w:rFonts w:ascii="Arial" w:hAnsi="Arial" w:cs="Arial"/>
          <w:sz w:val="20"/>
          <w:szCs w:val="20"/>
        </w:rPr>
        <w:t>ov</w:t>
      </w:r>
      <w:r w:rsidR="00EB1CA0" w:rsidRPr="00E220FD">
        <w:rPr>
          <w:rFonts w:ascii="Arial" w:hAnsi="Arial" w:cs="Arial"/>
          <w:sz w:val="20"/>
          <w:szCs w:val="20"/>
        </w:rPr>
        <w:t xml:space="preserve"> korupcie</w:t>
      </w:r>
      <w:r w:rsidR="00E95AD1" w:rsidRPr="00E220FD">
        <w:rPr>
          <w:rFonts w:ascii="Arial" w:hAnsi="Arial" w:cs="Arial"/>
          <w:sz w:val="20"/>
          <w:szCs w:val="20"/>
        </w:rPr>
        <w:t xml:space="preserve"> (trestné činy podľa ôsmej hlavy tretieho dielu osobitnej časti Trestného zákona)</w:t>
      </w:r>
      <w:r w:rsidR="00722B13" w:rsidRPr="00E220FD">
        <w:rPr>
          <w:rFonts w:ascii="Arial" w:hAnsi="Arial" w:cs="Arial"/>
          <w:sz w:val="20"/>
          <w:szCs w:val="20"/>
        </w:rPr>
        <w:t xml:space="preserve">, </w:t>
      </w:r>
      <w:r w:rsidR="00D502BA" w:rsidRPr="00E220FD">
        <w:rPr>
          <w:rFonts w:ascii="Arial" w:hAnsi="Arial" w:cs="Arial"/>
          <w:sz w:val="20"/>
          <w:szCs w:val="20"/>
        </w:rPr>
        <w:t xml:space="preserve">trestný čin legalizácie príjmov z trestnej činnosti (§ 233 Trestného zákona), </w:t>
      </w:r>
      <w:r w:rsidR="00EB1CA0" w:rsidRPr="00E220FD">
        <w:rPr>
          <w:rFonts w:ascii="Arial" w:hAnsi="Arial" w:cs="Arial"/>
          <w:sz w:val="20"/>
          <w:szCs w:val="20"/>
        </w:rPr>
        <w:t>trestný čin poškodzovania finančných záujmov Európskej únie</w:t>
      </w:r>
      <w:r w:rsidR="00722B13" w:rsidRPr="00E220FD">
        <w:rPr>
          <w:rFonts w:ascii="Arial" w:hAnsi="Arial" w:cs="Arial"/>
          <w:sz w:val="20"/>
          <w:szCs w:val="20"/>
        </w:rPr>
        <w:t xml:space="preserve"> (§ 263 Trestného zákona)</w:t>
      </w:r>
      <w:r w:rsidR="00D502BA" w:rsidRPr="00E220FD">
        <w:rPr>
          <w:rFonts w:ascii="Arial" w:hAnsi="Arial" w:cs="Arial"/>
          <w:sz w:val="20"/>
          <w:szCs w:val="20"/>
        </w:rPr>
        <w:t xml:space="preserve">, trestný čin machinácie vo verejnom obstarávaní alebo vo verejnej dražbe (§ 266 Trestného zákona), </w:t>
      </w:r>
      <w:r w:rsidR="00722B13" w:rsidRPr="00E220FD">
        <w:rPr>
          <w:rFonts w:ascii="Arial" w:hAnsi="Arial" w:cs="Arial"/>
          <w:sz w:val="20"/>
          <w:szCs w:val="20"/>
        </w:rPr>
        <w:t xml:space="preserve">ako aj </w:t>
      </w:r>
      <w:r w:rsidR="00EB1CA0" w:rsidRPr="00E220FD">
        <w:rPr>
          <w:rFonts w:ascii="Arial" w:hAnsi="Arial" w:cs="Arial"/>
          <w:sz w:val="20"/>
          <w:szCs w:val="20"/>
        </w:rPr>
        <w:t xml:space="preserve">za akýkoľvek trestný čin, ktorého skutková podstata súvisí s podnikaním </w:t>
      </w:r>
      <w:r w:rsidR="00D502BA" w:rsidRPr="00E220FD">
        <w:rPr>
          <w:rFonts w:ascii="Arial" w:hAnsi="Arial" w:cs="Arial"/>
          <w:sz w:val="20"/>
          <w:szCs w:val="20"/>
        </w:rPr>
        <w:t xml:space="preserve">Zhotoviteľa </w:t>
      </w:r>
      <w:r w:rsidR="00EB1CA0" w:rsidRPr="00E220FD">
        <w:rPr>
          <w:rFonts w:ascii="Arial" w:hAnsi="Arial" w:cs="Arial"/>
          <w:sz w:val="20"/>
          <w:szCs w:val="20"/>
        </w:rPr>
        <w:t>v oblasti IT technológií</w:t>
      </w:r>
      <w:r w:rsidR="00D502BA" w:rsidRPr="00E220FD">
        <w:rPr>
          <w:rFonts w:ascii="Arial" w:hAnsi="Arial" w:cs="Arial"/>
          <w:sz w:val="20"/>
          <w:szCs w:val="20"/>
        </w:rPr>
        <w:t xml:space="preserve"> alebo</w:t>
      </w:r>
      <w:r w:rsidR="00EB1CA0" w:rsidRPr="00E220FD">
        <w:rPr>
          <w:rFonts w:ascii="Arial" w:hAnsi="Arial" w:cs="Arial"/>
          <w:sz w:val="20"/>
          <w:szCs w:val="20"/>
        </w:rPr>
        <w:t xml:space="preserve"> výkonom jeho </w:t>
      </w:r>
      <w:r w:rsidR="00D502BA" w:rsidRPr="00E220FD">
        <w:rPr>
          <w:rFonts w:ascii="Arial" w:hAnsi="Arial" w:cs="Arial"/>
          <w:sz w:val="20"/>
          <w:szCs w:val="20"/>
        </w:rPr>
        <w:t>činnosti,</w:t>
      </w:r>
    </w:p>
    <w:p w14:paraId="0F08D8BA" w14:textId="617B5D67" w:rsidR="00EE2323" w:rsidRPr="00E220FD" w:rsidRDefault="00EE2323"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 xml:space="preserve">ak preukázateľne nastala skutočnosť, ktorá môže viesť k výmazu Zhotoviteľa alebo jeho subdodávateľa v zmysle </w:t>
      </w:r>
      <w:r w:rsidR="00B863D3">
        <w:rPr>
          <w:rFonts w:ascii="Arial" w:hAnsi="Arial" w:cs="Arial"/>
          <w:sz w:val="20"/>
          <w:szCs w:val="20"/>
        </w:rPr>
        <w:t>čl.</w:t>
      </w:r>
      <w:r w:rsidRPr="00E220FD">
        <w:rPr>
          <w:rFonts w:ascii="Arial" w:hAnsi="Arial" w:cs="Arial"/>
          <w:sz w:val="20"/>
          <w:szCs w:val="20"/>
        </w:rPr>
        <w:t xml:space="preserve"> </w:t>
      </w:r>
      <w:r w:rsidR="00F74E0B">
        <w:rPr>
          <w:rFonts w:ascii="Arial" w:hAnsi="Arial" w:cs="Arial"/>
          <w:sz w:val="20"/>
          <w:szCs w:val="20"/>
        </w:rPr>
        <w:fldChar w:fldCharType="begin"/>
      </w:r>
      <w:r w:rsidR="00F74E0B">
        <w:rPr>
          <w:rFonts w:ascii="Arial" w:hAnsi="Arial" w:cs="Arial"/>
          <w:sz w:val="20"/>
          <w:szCs w:val="20"/>
        </w:rPr>
        <w:instrText xml:space="preserve"> REF _Ref95813940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18</w:t>
      </w:r>
      <w:r w:rsidR="00F74E0B">
        <w:rPr>
          <w:rFonts w:ascii="Arial" w:hAnsi="Arial" w:cs="Arial"/>
          <w:sz w:val="20"/>
          <w:szCs w:val="20"/>
        </w:rPr>
        <w:fldChar w:fldCharType="end"/>
      </w:r>
      <w:r w:rsidR="00A9248A">
        <w:rPr>
          <w:rFonts w:ascii="Arial" w:hAnsi="Arial" w:cs="Arial"/>
          <w:sz w:val="20"/>
          <w:szCs w:val="20"/>
        </w:rPr>
        <w:t xml:space="preserve"> </w:t>
      </w:r>
      <w:r w:rsidRPr="00E220FD">
        <w:rPr>
          <w:rFonts w:ascii="Arial" w:hAnsi="Arial" w:cs="Arial"/>
          <w:sz w:val="20"/>
          <w:szCs w:val="20"/>
        </w:rPr>
        <w:t>tejto Zmluvy o dielo z registra partnerov verejného sektora podľa zákona o registri partnerov verejného sektora,</w:t>
      </w:r>
    </w:p>
    <w:p w14:paraId="3B2FAA40" w14:textId="6B540B15" w:rsidR="000B0AAF" w:rsidRPr="00E220FD" w:rsidRDefault="00D502BA"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 xml:space="preserve">strana porušujúca túto Zmluvu o dielo vedela v čase jej uzatvorenia alebo v tomto čase bolo možné rozumne predvídať s prihliadnutím na účel tejto Zmluvy o dielo, ktorý plynie z jej obsahu a z okolností jej uzatvorenia, že druhá zmluvná strana nebude mať záujem na plnení povinností pri takom porušení tejto Zmluvy </w:t>
      </w:r>
      <w:r w:rsidR="00EE2323" w:rsidRPr="00E220FD">
        <w:rPr>
          <w:rFonts w:ascii="Arial" w:hAnsi="Arial" w:cs="Arial"/>
          <w:sz w:val="20"/>
          <w:szCs w:val="20"/>
        </w:rPr>
        <w:t>o dielo,</w:t>
      </w:r>
    </w:p>
    <w:p w14:paraId="30AC6A8F" w14:textId="0E8282AA" w:rsidR="000B0AAF" w:rsidRPr="00E220FD" w:rsidRDefault="000B0AAF"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ešte nedošlo k plneniu z tejto Zmluvy o dielo a výsledky finančnej kontroly poskytovateľa, s ktorým Objednávateľ uzavrel Zmluvu o NFP, neumožňujú financovanie výdavkov vzniknutých z obstarávania tovarov, služieb, stavebných prác alebo iných postupov.</w:t>
      </w:r>
    </w:p>
    <w:p w14:paraId="64EB449F" w14:textId="39378AD5" w:rsidR="008F1C67" w:rsidRPr="00E220FD" w:rsidRDefault="008F1C67" w:rsidP="00E220FD">
      <w:pPr>
        <w:pStyle w:val="MLOdsek"/>
        <w:spacing w:before="120" w:line="290" w:lineRule="auto"/>
        <w:ind w:left="567" w:hanging="567"/>
        <w:rPr>
          <w:rFonts w:ascii="Arial" w:hAnsi="Arial" w:cs="Arial"/>
          <w:sz w:val="20"/>
          <w:szCs w:val="20"/>
        </w:rPr>
      </w:pPr>
      <w:bookmarkStart w:id="101" w:name="_Ref95813900"/>
      <w:r w:rsidRPr="00E220FD">
        <w:rPr>
          <w:rFonts w:ascii="Arial" w:hAnsi="Arial" w:cs="Arial"/>
          <w:sz w:val="20"/>
          <w:szCs w:val="20"/>
        </w:rPr>
        <w:t>Podstatným porušením</w:t>
      </w:r>
      <w:r w:rsidR="00326560" w:rsidRPr="00E220FD">
        <w:rPr>
          <w:rFonts w:ascii="Arial" w:hAnsi="Arial" w:cs="Arial"/>
          <w:sz w:val="20"/>
          <w:szCs w:val="20"/>
        </w:rPr>
        <w:t xml:space="preserve"> zmluvnej povinnosti podľa tejto</w:t>
      </w:r>
      <w:r w:rsidRPr="00E220FD">
        <w:rPr>
          <w:rFonts w:ascii="Arial" w:hAnsi="Arial" w:cs="Arial"/>
          <w:sz w:val="20"/>
          <w:szCs w:val="20"/>
        </w:rPr>
        <w:t xml:space="preserve"> Zmluvy o dielo je:</w:t>
      </w:r>
      <w:bookmarkEnd w:id="101"/>
      <w:r w:rsidRPr="00E220FD">
        <w:rPr>
          <w:rFonts w:ascii="Arial" w:hAnsi="Arial" w:cs="Arial"/>
          <w:sz w:val="20"/>
          <w:szCs w:val="20"/>
        </w:rPr>
        <w:t xml:space="preserve"> </w:t>
      </w:r>
    </w:p>
    <w:p w14:paraId="1DB8B299" w14:textId="140414F8" w:rsidR="000B0AAF" w:rsidRPr="00E220FD" w:rsidRDefault="000B0AAF"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nepravdivosť niektorého z</w:t>
      </w:r>
      <w:r w:rsidR="00E64A19" w:rsidRPr="00E220FD">
        <w:rPr>
          <w:rFonts w:ascii="Arial" w:hAnsi="Arial" w:cs="Arial"/>
          <w:sz w:val="20"/>
          <w:szCs w:val="20"/>
        </w:rPr>
        <w:t> </w:t>
      </w:r>
      <w:r w:rsidRPr="00E220FD">
        <w:rPr>
          <w:rFonts w:ascii="Arial" w:hAnsi="Arial" w:cs="Arial"/>
          <w:sz w:val="20"/>
          <w:szCs w:val="20"/>
        </w:rPr>
        <w:t>vyhlásen</w:t>
      </w:r>
      <w:r w:rsidR="00E64A19" w:rsidRPr="00E220FD">
        <w:rPr>
          <w:rFonts w:ascii="Arial" w:hAnsi="Arial" w:cs="Arial"/>
          <w:sz w:val="20"/>
          <w:szCs w:val="20"/>
        </w:rPr>
        <w:t xml:space="preserve">í </w:t>
      </w:r>
      <w:r w:rsidRPr="00E220FD">
        <w:rPr>
          <w:rFonts w:ascii="Arial" w:hAnsi="Arial" w:cs="Arial"/>
          <w:sz w:val="20"/>
          <w:szCs w:val="20"/>
        </w:rPr>
        <w:t xml:space="preserve">zmluvnej strany podľa </w:t>
      </w:r>
      <w:r w:rsidR="00B863D3">
        <w:rPr>
          <w:rFonts w:ascii="Arial" w:hAnsi="Arial" w:cs="Arial"/>
          <w:sz w:val="20"/>
          <w:szCs w:val="20"/>
        </w:rPr>
        <w:t>čl.</w:t>
      </w:r>
      <w:r w:rsidR="00F74E0B">
        <w:rPr>
          <w:rFonts w:ascii="Arial" w:hAnsi="Arial" w:cs="Arial"/>
          <w:sz w:val="20"/>
          <w:szCs w:val="20"/>
        </w:rPr>
        <w:fldChar w:fldCharType="begin"/>
      </w:r>
      <w:r w:rsidR="00F74E0B">
        <w:rPr>
          <w:rFonts w:ascii="Arial" w:hAnsi="Arial" w:cs="Arial"/>
          <w:sz w:val="20"/>
          <w:szCs w:val="20"/>
        </w:rPr>
        <w:instrText xml:space="preserve"> REF _Ref95813954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2</w:t>
      </w:r>
      <w:r w:rsidR="00F74E0B">
        <w:rPr>
          <w:rFonts w:ascii="Arial" w:hAnsi="Arial" w:cs="Arial"/>
          <w:sz w:val="20"/>
          <w:szCs w:val="20"/>
        </w:rPr>
        <w:fldChar w:fldCharType="end"/>
      </w:r>
      <w:r w:rsidR="00A9248A">
        <w:rPr>
          <w:rFonts w:ascii="Arial" w:hAnsi="Arial" w:cs="Arial"/>
          <w:sz w:val="20"/>
          <w:szCs w:val="20"/>
        </w:rPr>
        <w:t xml:space="preserve"> </w:t>
      </w:r>
      <w:r w:rsidRPr="00E220FD">
        <w:rPr>
          <w:rFonts w:ascii="Arial" w:hAnsi="Arial" w:cs="Arial"/>
          <w:sz w:val="20"/>
          <w:szCs w:val="20"/>
        </w:rPr>
        <w:t xml:space="preserve">tejto Zmluvy o dielo, </w:t>
      </w:r>
    </w:p>
    <w:p w14:paraId="031D2F66" w14:textId="3A94F553" w:rsidR="008F1C67" w:rsidRPr="00E220FD" w:rsidRDefault="00E54EF9"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n</w:t>
      </w:r>
      <w:r w:rsidR="008F1C67" w:rsidRPr="00E220FD">
        <w:rPr>
          <w:rFonts w:ascii="Arial" w:hAnsi="Arial" w:cs="Arial"/>
          <w:sz w:val="20"/>
          <w:szCs w:val="20"/>
        </w:rPr>
        <w:t xml:space="preserve">epredloženie poistnej zmluvy </w:t>
      </w:r>
      <w:r w:rsidRPr="00E220FD">
        <w:rPr>
          <w:rFonts w:ascii="Arial" w:hAnsi="Arial" w:cs="Arial"/>
          <w:sz w:val="20"/>
          <w:szCs w:val="20"/>
        </w:rPr>
        <w:t xml:space="preserve">podľa bodu </w:t>
      </w:r>
      <w:r w:rsidR="00F74E0B">
        <w:rPr>
          <w:rFonts w:ascii="Arial" w:hAnsi="Arial" w:cs="Arial"/>
          <w:sz w:val="20"/>
          <w:szCs w:val="20"/>
        </w:rPr>
        <w:fldChar w:fldCharType="begin"/>
      </w:r>
      <w:r w:rsidR="00F74E0B">
        <w:rPr>
          <w:rFonts w:ascii="Arial" w:hAnsi="Arial" w:cs="Arial"/>
          <w:sz w:val="20"/>
          <w:szCs w:val="20"/>
        </w:rPr>
        <w:instrText xml:space="preserve"> REF _Ref95813965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2.4</w:t>
      </w:r>
      <w:r w:rsidR="00F74E0B">
        <w:rPr>
          <w:rFonts w:ascii="Arial" w:hAnsi="Arial" w:cs="Arial"/>
          <w:sz w:val="20"/>
          <w:szCs w:val="20"/>
        </w:rPr>
        <w:fldChar w:fldCharType="end"/>
      </w:r>
      <w:r w:rsidR="00A9248A">
        <w:rPr>
          <w:rFonts w:ascii="Arial" w:hAnsi="Arial" w:cs="Arial"/>
          <w:sz w:val="20"/>
          <w:szCs w:val="20"/>
        </w:rPr>
        <w:t xml:space="preserve"> </w:t>
      </w:r>
      <w:r w:rsidR="008F1C67" w:rsidRPr="00E220FD">
        <w:rPr>
          <w:rFonts w:ascii="Arial" w:hAnsi="Arial" w:cs="Arial"/>
          <w:sz w:val="20"/>
          <w:szCs w:val="20"/>
        </w:rPr>
        <w:t>tej</w:t>
      </w:r>
      <w:r w:rsidR="00F815EE">
        <w:rPr>
          <w:rFonts w:ascii="Arial" w:hAnsi="Arial" w:cs="Arial"/>
          <w:sz w:val="20"/>
          <w:szCs w:val="20"/>
        </w:rPr>
        <w:t>to Zmluvy o dielo,</w:t>
      </w:r>
    </w:p>
    <w:p w14:paraId="0ECD77AA" w14:textId="15BCF652" w:rsidR="00EE1173" w:rsidRPr="00E220FD" w:rsidRDefault="00EE1173" w:rsidP="00E220FD">
      <w:pPr>
        <w:pStyle w:val="MLOdsek"/>
        <w:numPr>
          <w:ilvl w:val="2"/>
          <w:numId w:val="5"/>
        </w:numPr>
        <w:tabs>
          <w:tab w:val="clear" w:pos="1134"/>
        </w:tabs>
        <w:spacing w:before="120" w:line="290" w:lineRule="auto"/>
        <w:ind w:hanging="567"/>
        <w:rPr>
          <w:rFonts w:ascii="Arial" w:hAnsi="Arial" w:cs="Arial"/>
          <w:sz w:val="20"/>
          <w:szCs w:val="20"/>
        </w:rPr>
      </w:pPr>
      <w:r w:rsidRPr="00E220FD">
        <w:rPr>
          <w:rFonts w:ascii="Arial" w:hAnsi="Arial" w:cs="Arial"/>
          <w:sz w:val="20"/>
          <w:szCs w:val="20"/>
        </w:rPr>
        <w:t xml:space="preserve">odovzdanie Diela v rozpore s bodom </w:t>
      </w:r>
      <w:r w:rsidR="00F74E0B">
        <w:rPr>
          <w:rFonts w:ascii="Arial" w:hAnsi="Arial" w:cs="Arial"/>
          <w:sz w:val="20"/>
          <w:szCs w:val="20"/>
        </w:rPr>
        <w:fldChar w:fldCharType="begin"/>
      </w:r>
      <w:r w:rsidR="00F74E0B">
        <w:rPr>
          <w:rFonts w:ascii="Arial" w:hAnsi="Arial" w:cs="Arial"/>
          <w:sz w:val="20"/>
          <w:szCs w:val="20"/>
        </w:rPr>
        <w:instrText xml:space="preserve"> REF _Ref95807892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3.2</w:t>
      </w:r>
      <w:r w:rsidR="00F74E0B">
        <w:rPr>
          <w:rFonts w:ascii="Arial" w:hAnsi="Arial" w:cs="Arial"/>
          <w:sz w:val="20"/>
          <w:szCs w:val="20"/>
        </w:rPr>
        <w:fldChar w:fldCharType="end"/>
      </w:r>
      <w:r w:rsidR="00A9248A">
        <w:rPr>
          <w:rFonts w:ascii="Arial" w:hAnsi="Arial" w:cs="Arial"/>
          <w:sz w:val="20"/>
          <w:szCs w:val="20"/>
        </w:rPr>
        <w:t xml:space="preserve"> </w:t>
      </w:r>
      <w:r w:rsidRPr="00E220FD">
        <w:rPr>
          <w:rFonts w:ascii="Arial" w:hAnsi="Arial" w:cs="Arial"/>
          <w:sz w:val="20"/>
          <w:szCs w:val="20"/>
        </w:rPr>
        <w:t>tejto Zmluvy o dielo, s výnimkou záväzku Zhotoviteľa odovzdať jednotlivé časti Diela (čiastkové plnenia) v termínoch špecifikovanýc</w:t>
      </w:r>
      <w:r w:rsidR="00A9248A">
        <w:rPr>
          <w:rFonts w:ascii="Arial" w:hAnsi="Arial" w:cs="Arial"/>
          <w:sz w:val="20"/>
          <w:szCs w:val="20"/>
        </w:rPr>
        <w:t xml:space="preserve">h v časovom </w:t>
      </w:r>
      <w:r w:rsidR="00A9248A">
        <w:rPr>
          <w:rFonts w:ascii="Arial" w:hAnsi="Arial" w:cs="Arial"/>
          <w:sz w:val="20"/>
          <w:szCs w:val="20"/>
        </w:rPr>
        <w:lastRenderedPageBreak/>
        <w:t>harmonograme podľa p</w:t>
      </w:r>
      <w:r w:rsidRPr="00E220FD">
        <w:rPr>
          <w:rFonts w:ascii="Arial" w:hAnsi="Arial" w:cs="Arial"/>
          <w:sz w:val="20"/>
          <w:szCs w:val="20"/>
        </w:rPr>
        <w:t>rílohy č.</w:t>
      </w:r>
      <w:r w:rsidR="00F815EE">
        <w:rPr>
          <w:rFonts w:ascii="Arial" w:hAnsi="Arial" w:cs="Arial"/>
          <w:sz w:val="20"/>
          <w:szCs w:val="20"/>
        </w:rPr>
        <w:t xml:space="preserve"> </w:t>
      </w:r>
      <w:r w:rsidR="00860BCF">
        <w:rPr>
          <w:rFonts w:ascii="Arial" w:hAnsi="Arial" w:cs="Arial"/>
          <w:sz w:val="20"/>
          <w:szCs w:val="20"/>
        </w:rPr>
        <w:t>2</w:t>
      </w:r>
      <w:r w:rsidRPr="00E220FD">
        <w:rPr>
          <w:rFonts w:ascii="Arial" w:hAnsi="Arial" w:cs="Arial"/>
          <w:sz w:val="20"/>
          <w:szCs w:val="20"/>
        </w:rPr>
        <w:t xml:space="preserve"> tejto Zmluvy o dielo, ktorý sa považuje za nepodstatné porušenie zmluvnej povinnosti podľa bodu </w:t>
      </w:r>
      <w:r w:rsidR="00F74E0B">
        <w:rPr>
          <w:rFonts w:ascii="Arial" w:hAnsi="Arial" w:cs="Arial"/>
          <w:sz w:val="20"/>
          <w:szCs w:val="20"/>
        </w:rPr>
        <w:fldChar w:fldCharType="begin"/>
      </w:r>
      <w:r w:rsidR="00F74E0B">
        <w:rPr>
          <w:rFonts w:ascii="Arial" w:hAnsi="Arial" w:cs="Arial"/>
          <w:sz w:val="20"/>
          <w:szCs w:val="20"/>
        </w:rPr>
        <w:instrText xml:space="preserve"> REF _Ref95813994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23.7</w:t>
      </w:r>
      <w:r w:rsidR="00F74E0B">
        <w:rPr>
          <w:rFonts w:ascii="Arial" w:hAnsi="Arial" w:cs="Arial"/>
          <w:sz w:val="20"/>
          <w:szCs w:val="20"/>
        </w:rPr>
        <w:fldChar w:fldCharType="end"/>
      </w:r>
      <w:r w:rsidR="00A9248A">
        <w:rPr>
          <w:rFonts w:ascii="Arial" w:hAnsi="Arial" w:cs="Arial"/>
          <w:sz w:val="20"/>
          <w:szCs w:val="20"/>
        </w:rPr>
        <w:t xml:space="preserve"> </w:t>
      </w:r>
      <w:r w:rsidRPr="00E220FD">
        <w:rPr>
          <w:rFonts w:ascii="Arial" w:hAnsi="Arial" w:cs="Arial"/>
          <w:sz w:val="20"/>
          <w:szCs w:val="20"/>
        </w:rPr>
        <w:t>tohto článku Zmluvy o dielo,</w:t>
      </w:r>
    </w:p>
    <w:p w14:paraId="09C5C6E9" w14:textId="1F533E9D" w:rsidR="00B456EC" w:rsidRPr="007077FF" w:rsidRDefault="00B456EC" w:rsidP="007077FF">
      <w:pPr>
        <w:pStyle w:val="MLOdsek"/>
        <w:numPr>
          <w:ilvl w:val="2"/>
          <w:numId w:val="5"/>
        </w:numPr>
        <w:tabs>
          <w:tab w:val="clear" w:pos="1134"/>
        </w:tabs>
        <w:spacing w:before="120" w:line="290" w:lineRule="auto"/>
        <w:ind w:hanging="567"/>
        <w:rPr>
          <w:rFonts w:ascii="Arial" w:hAnsi="Arial" w:cs="Arial"/>
          <w:sz w:val="20"/>
          <w:szCs w:val="20"/>
        </w:rPr>
      </w:pPr>
      <w:r w:rsidRPr="007077FF">
        <w:rPr>
          <w:rFonts w:ascii="Arial" w:hAnsi="Arial" w:cs="Arial"/>
          <w:sz w:val="20"/>
          <w:szCs w:val="20"/>
        </w:rPr>
        <w:t xml:space="preserve">porušenie povinnosti Zhotoviteľa  podľa bodu </w:t>
      </w:r>
      <w:r w:rsidR="00F74E0B">
        <w:rPr>
          <w:rFonts w:ascii="Arial" w:hAnsi="Arial" w:cs="Arial"/>
          <w:sz w:val="20"/>
          <w:szCs w:val="20"/>
        </w:rPr>
        <w:fldChar w:fldCharType="begin"/>
      </w:r>
      <w:r w:rsidR="00F74E0B">
        <w:rPr>
          <w:rFonts w:ascii="Arial" w:hAnsi="Arial" w:cs="Arial"/>
          <w:sz w:val="20"/>
          <w:szCs w:val="20"/>
        </w:rPr>
        <w:instrText xml:space="preserve"> REF _Ref519610349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4.2</w:t>
      </w:r>
      <w:r w:rsidR="00F74E0B">
        <w:rPr>
          <w:rFonts w:ascii="Arial" w:hAnsi="Arial" w:cs="Arial"/>
          <w:sz w:val="20"/>
          <w:szCs w:val="20"/>
        </w:rPr>
        <w:fldChar w:fldCharType="end"/>
      </w:r>
      <w:r w:rsidR="00A9248A">
        <w:rPr>
          <w:rFonts w:ascii="Arial" w:hAnsi="Arial" w:cs="Arial"/>
          <w:sz w:val="20"/>
          <w:szCs w:val="20"/>
        </w:rPr>
        <w:t xml:space="preserve"> </w:t>
      </w:r>
      <w:r w:rsidRPr="007077FF">
        <w:rPr>
          <w:rFonts w:ascii="Arial" w:hAnsi="Arial" w:cs="Arial"/>
          <w:sz w:val="20"/>
          <w:szCs w:val="20"/>
        </w:rPr>
        <w:t>tejto Zmluvy o dielo,</w:t>
      </w:r>
    </w:p>
    <w:p w14:paraId="5F5CFDE4" w14:textId="05D35BDF" w:rsidR="00EE1173" w:rsidRPr="007077FF" w:rsidRDefault="00EE1173" w:rsidP="007077FF">
      <w:pPr>
        <w:pStyle w:val="MLOdsek"/>
        <w:numPr>
          <w:ilvl w:val="2"/>
          <w:numId w:val="5"/>
        </w:numPr>
        <w:tabs>
          <w:tab w:val="clear" w:pos="1134"/>
        </w:tabs>
        <w:spacing w:before="120" w:line="290" w:lineRule="auto"/>
        <w:ind w:hanging="567"/>
        <w:rPr>
          <w:rFonts w:ascii="Arial" w:hAnsi="Arial" w:cs="Arial"/>
          <w:sz w:val="20"/>
          <w:szCs w:val="20"/>
        </w:rPr>
      </w:pPr>
      <w:r w:rsidRPr="007077FF">
        <w:rPr>
          <w:rFonts w:ascii="Arial" w:hAnsi="Arial" w:cs="Arial"/>
          <w:sz w:val="20"/>
          <w:szCs w:val="20"/>
        </w:rPr>
        <w:t xml:space="preserve">dodanie Informačného systému alebo jeho časti tak, že nesplní akceptačné kritériá v dôsledku čoho odmietne prevziať Informačný systém alebo jeho časť podľa </w:t>
      </w:r>
      <w:r w:rsidR="00F74E0B">
        <w:rPr>
          <w:rFonts w:ascii="Arial" w:hAnsi="Arial" w:cs="Arial"/>
          <w:sz w:val="20"/>
          <w:szCs w:val="20"/>
        </w:rPr>
        <w:fldChar w:fldCharType="begin"/>
      </w:r>
      <w:r w:rsidR="00F74E0B">
        <w:rPr>
          <w:rFonts w:ascii="Arial" w:hAnsi="Arial" w:cs="Arial"/>
          <w:sz w:val="20"/>
          <w:szCs w:val="20"/>
        </w:rPr>
        <w:instrText xml:space="preserve"> REF _Ref95814018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6.10</w:t>
      </w:r>
      <w:r w:rsidR="00F74E0B">
        <w:rPr>
          <w:rFonts w:ascii="Arial" w:hAnsi="Arial" w:cs="Arial"/>
          <w:sz w:val="20"/>
          <w:szCs w:val="20"/>
        </w:rPr>
        <w:fldChar w:fldCharType="end"/>
      </w:r>
      <w:r w:rsidR="00A9248A">
        <w:rPr>
          <w:rFonts w:ascii="Arial" w:hAnsi="Arial" w:cs="Arial"/>
          <w:sz w:val="20"/>
          <w:szCs w:val="20"/>
        </w:rPr>
        <w:t xml:space="preserve"> </w:t>
      </w:r>
      <w:r w:rsidRPr="007077FF">
        <w:rPr>
          <w:rFonts w:ascii="Arial" w:hAnsi="Arial" w:cs="Arial"/>
          <w:sz w:val="20"/>
          <w:szCs w:val="20"/>
        </w:rPr>
        <w:t>tejto Zmluvy o dielo.</w:t>
      </w:r>
    </w:p>
    <w:p w14:paraId="71FBA9D1" w14:textId="1C84EC53" w:rsidR="00E72462" w:rsidRPr="007077FF" w:rsidRDefault="00F214D9" w:rsidP="007077FF">
      <w:pPr>
        <w:pStyle w:val="MLOdsek"/>
        <w:numPr>
          <w:ilvl w:val="2"/>
          <w:numId w:val="5"/>
        </w:numPr>
        <w:tabs>
          <w:tab w:val="clear" w:pos="1134"/>
        </w:tabs>
        <w:spacing w:before="120" w:line="290" w:lineRule="auto"/>
        <w:ind w:hanging="567"/>
        <w:rPr>
          <w:rFonts w:ascii="Arial" w:hAnsi="Arial" w:cs="Arial"/>
          <w:sz w:val="20"/>
          <w:szCs w:val="20"/>
        </w:rPr>
      </w:pPr>
      <w:r w:rsidRPr="007077FF">
        <w:rPr>
          <w:rFonts w:ascii="Arial" w:hAnsi="Arial" w:cs="Arial"/>
          <w:sz w:val="20"/>
          <w:szCs w:val="20"/>
        </w:rPr>
        <w:t>porušenie záruky Zhotoviteľa</w:t>
      </w:r>
      <w:r w:rsidR="00A9248A">
        <w:rPr>
          <w:rFonts w:ascii="Arial" w:hAnsi="Arial" w:cs="Arial"/>
          <w:sz w:val="20"/>
          <w:szCs w:val="20"/>
        </w:rPr>
        <w:t xml:space="preserve"> podľa</w:t>
      </w:r>
      <w:r w:rsidRPr="007077FF">
        <w:rPr>
          <w:rFonts w:ascii="Arial" w:hAnsi="Arial" w:cs="Arial"/>
          <w:sz w:val="20"/>
          <w:szCs w:val="20"/>
        </w:rPr>
        <w:t xml:space="preserve"> bod</w:t>
      </w:r>
      <w:r w:rsidR="00132A02" w:rsidRPr="007077FF">
        <w:rPr>
          <w:rFonts w:ascii="Arial" w:hAnsi="Arial" w:cs="Arial"/>
          <w:sz w:val="20"/>
          <w:szCs w:val="20"/>
        </w:rPr>
        <w:t>ov</w:t>
      </w:r>
      <w:r w:rsidRPr="007077FF">
        <w:rPr>
          <w:rFonts w:ascii="Arial" w:hAnsi="Arial" w:cs="Arial"/>
          <w:sz w:val="20"/>
          <w:szCs w:val="20"/>
        </w:rPr>
        <w:t xml:space="preserve"> </w:t>
      </w:r>
      <w:r w:rsidR="00F74E0B">
        <w:rPr>
          <w:rFonts w:ascii="Arial" w:hAnsi="Arial" w:cs="Arial"/>
          <w:sz w:val="20"/>
          <w:szCs w:val="20"/>
        </w:rPr>
        <w:fldChar w:fldCharType="begin"/>
      </w:r>
      <w:r w:rsidR="00F74E0B">
        <w:rPr>
          <w:rFonts w:ascii="Arial" w:hAnsi="Arial" w:cs="Arial"/>
          <w:sz w:val="20"/>
          <w:szCs w:val="20"/>
        </w:rPr>
        <w:instrText xml:space="preserve"> REF _Ref95814028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8.3</w:t>
      </w:r>
      <w:r w:rsidR="00F74E0B">
        <w:rPr>
          <w:rFonts w:ascii="Arial" w:hAnsi="Arial" w:cs="Arial"/>
          <w:sz w:val="20"/>
          <w:szCs w:val="20"/>
        </w:rPr>
        <w:fldChar w:fldCharType="end"/>
      </w:r>
      <w:r w:rsidR="00A9248A">
        <w:rPr>
          <w:rFonts w:ascii="Arial" w:hAnsi="Arial" w:cs="Arial"/>
          <w:sz w:val="20"/>
          <w:szCs w:val="20"/>
        </w:rPr>
        <w:t xml:space="preserve"> </w:t>
      </w:r>
      <w:r w:rsidR="00132A02" w:rsidRPr="007077FF">
        <w:rPr>
          <w:rFonts w:ascii="Arial" w:hAnsi="Arial" w:cs="Arial"/>
          <w:sz w:val="20"/>
          <w:szCs w:val="20"/>
        </w:rPr>
        <w:t xml:space="preserve">alebo </w:t>
      </w:r>
      <w:r w:rsidR="00F74E0B">
        <w:rPr>
          <w:rFonts w:ascii="Arial" w:hAnsi="Arial" w:cs="Arial"/>
          <w:sz w:val="20"/>
          <w:szCs w:val="20"/>
        </w:rPr>
        <w:fldChar w:fldCharType="begin"/>
      </w:r>
      <w:r w:rsidR="00F74E0B">
        <w:rPr>
          <w:rFonts w:ascii="Arial" w:hAnsi="Arial" w:cs="Arial"/>
          <w:sz w:val="20"/>
          <w:szCs w:val="20"/>
        </w:rPr>
        <w:instrText xml:space="preserve"> REF _Ref95814040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8.4</w:t>
      </w:r>
      <w:r w:rsidR="00F74E0B">
        <w:rPr>
          <w:rFonts w:ascii="Arial" w:hAnsi="Arial" w:cs="Arial"/>
          <w:sz w:val="20"/>
          <w:szCs w:val="20"/>
        </w:rPr>
        <w:fldChar w:fldCharType="end"/>
      </w:r>
      <w:r w:rsidR="00A9248A">
        <w:rPr>
          <w:rFonts w:ascii="Arial" w:hAnsi="Arial" w:cs="Arial"/>
          <w:sz w:val="20"/>
          <w:szCs w:val="20"/>
        </w:rPr>
        <w:t xml:space="preserve"> </w:t>
      </w:r>
      <w:r w:rsidRPr="007077FF">
        <w:rPr>
          <w:rFonts w:ascii="Arial" w:hAnsi="Arial" w:cs="Arial"/>
          <w:sz w:val="20"/>
          <w:szCs w:val="20"/>
        </w:rPr>
        <w:t>tejto Zmluvy o</w:t>
      </w:r>
      <w:r w:rsidR="00E72462" w:rsidRPr="007077FF">
        <w:rPr>
          <w:rFonts w:ascii="Arial" w:hAnsi="Arial" w:cs="Arial"/>
          <w:sz w:val="20"/>
          <w:szCs w:val="20"/>
        </w:rPr>
        <w:t> </w:t>
      </w:r>
      <w:r w:rsidRPr="007077FF">
        <w:rPr>
          <w:rFonts w:ascii="Arial" w:hAnsi="Arial" w:cs="Arial"/>
          <w:sz w:val="20"/>
          <w:szCs w:val="20"/>
        </w:rPr>
        <w:t>dielo</w:t>
      </w:r>
      <w:r w:rsidR="00E72462" w:rsidRPr="007077FF">
        <w:rPr>
          <w:rFonts w:ascii="Arial" w:hAnsi="Arial" w:cs="Arial"/>
          <w:sz w:val="20"/>
          <w:szCs w:val="20"/>
        </w:rPr>
        <w:t>, ktoré vznikne uplatnením práva</w:t>
      </w:r>
      <w:r w:rsidR="00E72462" w:rsidRPr="007077FF">
        <w:rPr>
          <w:rFonts w:ascii="Arial" w:eastAsia="Calibri" w:hAnsi="Arial" w:cs="Arial"/>
          <w:sz w:val="20"/>
          <w:szCs w:val="20"/>
          <w:lang w:eastAsia="en-US"/>
        </w:rPr>
        <w:t xml:space="preserve"> tretej osoby (napr. z priemyselného alebo iného duševného vlastníctva) voči Objednávateľovi,</w:t>
      </w:r>
    </w:p>
    <w:p w14:paraId="37AAD6E1" w14:textId="52F68084" w:rsidR="008F1C67" w:rsidRPr="007077FF" w:rsidRDefault="00686CD9" w:rsidP="007077FF">
      <w:pPr>
        <w:pStyle w:val="MLOdsek"/>
        <w:numPr>
          <w:ilvl w:val="2"/>
          <w:numId w:val="5"/>
        </w:numPr>
        <w:tabs>
          <w:tab w:val="clear" w:pos="1134"/>
        </w:tabs>
        <w:spacing w:before="120" w:line="290" w:lineRule="auto"/>
        <w:ind w:hanging="567"/>
        <w:rPr>
          <w:rFonts w:ascii="Arial" w:hAnsi="Arial" w:cs="Arial"/>
          <w:sz w:val="20"/>
          <w:szCs w:val="20"/>
        </w:rPr>
      </w:pPr>
      <w:r w:rsidRPr="007077FF">
        <w:rPr>
          <w:rFonts w:ascii="Arial" w:hAnsi="Arial" w:cs="Arial"/>
          <w:sz w:val="20"/>
          <w:szCs w:val="20"/>
        </w:rPr>
        <w:t>porušenie niektorej z povinnost</w:t>
      </w:r>
      <w:r w:rsidR="0076150D" w:rsidRPr="007077FF">
        <w:rPr>
          <w:rFonts w:ascii="Arial" w:hAnsi="Arial" w:cs="Arial"/>
          <w:sz w:val="20"/>
          <w:szCs w:val="20"/>
        </w:rPr>
        <w:t>í</w:t>
      </w:r>
      <w:r w:rsidRPr="007077FF">
        <w:rPr>
          <w:rFonts w:ascii="Arial" w:hAnsi="Arial" w:cs="Arial"/>
          <w:sz w:val="20"/>
          <w:szCs w:val="20"/>
        </w:rPr>
        <w:t xml:space="preserve"> Zhotoviteľa podľa bodu </w:t>
      </w:r>
      <w:r w:rsidR="00F74E0B">
        <w:rPr>
          <w:rFonts w:ascii="Arial" w:hAnsi="Arial" w:cs="Arial"/>
          <w:sz w:val="20"/>
          <w:szCs w:val="20"/>
        </w:rPr>
        <w:fldChar w:fldCharType="begin"/>
      </w:r>
      <w:r w:rsidR="00F74E0B">
        <w:rPr>
          <w:rFonts w:ascii="Arial" w:hAnsi="Arial" w:cs="Arial"/>
          <w:sz w:val="20"/>
          <w:szCs w:val="20"/>
        </w:rPr>
        <w:instrText xml:space="preserve"> REF _Ref95813120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8.5</w:t>
      </w:r>
      <w:r w:rsidR="00F74E0B">
        <w:rPr>
          <w:rFonts w:ascii="Arial" w:hAnsi="Arial" w:cs="Arial"/>
          <w:sz w:val="20"/>
          <w:szCs w:val="20"/>
        </w:rPr>
        <w:fldChar w:fldCharType="end"/>
      </w:r>
      <w:r w:rsidR="00A84B75">
        <w:rPr>
          <w:rFonts w:ascii="Arial" w:hAnsi="Arial" w:cs="Arial"/>
          <w:sz w:val="20"/>
          <w:szCs w:val="20"/>
        </w:rPr>
        <w:t xml:space="preserve"> </w:t>
      </w:r>
      <w:r w:rsidRPr="007077FF">
        <w:rPr>
          <w:rFonts w:ascii="Arial" w:hAnsi="Arial" w:cs="Arial"/>
          <w:sz w:val="20"/>
          <w:szCs w:val="20"/>
        </w:rPr>
        <w:t xml:space="preserve">tejto Zmluvy o dielo pri </w:t>
      </w:r>
      <w:r w:rsidR="0076150D" w:rsidRPr="007077FF">
        <w:rPr>
          <w:rFonts w:ascii="Arial" w:hAnsi="Arial" w:cs="Arial"/>
          <w:sz w:val="20"/>
          <w:szCs w:val="20"/>
        </w:rPr>
        <w:t>odstraňovaní</w:t>
      </w:r>
      <w:r w:rsidRPr="007077FF">
        <w:rPr>
          <w:rFonts w:ascii="Arial" w:hAnsi="Arial" w:cs="Arial"/>
          <w:sz w:val="20"/>
          <w:szCs w:val="20"/>
        </w:rPr>
        <w:t xml:space="preserve"> Obje</w:t>
      </w:r>
      <w:r w:rsidR="00634B6A" w:rsidRPr="007077FF">
        <w:rPr>
          <w:rFonts w:ascii="Arial" w:hAnsi="Arial" w:cs="Arial"/>
          <w:sz w:val="20"/>
          <w:szCs w:val="20"/>
        </w:rPr>
        <w:t>dnávateľom nahlásenej vady Informačného systému</w:t>
      </w:r>
      <w:r w:rsidRPr="007077FF">
        <w:rPr>
          <w:rFonts w:ascii="Arial" w:hAnsi="Arial" w:cs="Arial"/>
          <w:sz w:val="20"/>
          <w:szCs w:val="20"/>
        </w:rPr>
        <w:t>,</w:t>
      </w:r>
    </w:p>
    <w:p w14:paraId="69E88C8F" w14:textId="2E2F3D0A" w:rsidR="00474D61" w:rsidRPr="007077FF" w:rsidRDefault="00474D61" w:rsidP="007077FF">
      <w:pPr>
        <w:pStyle w:val="MLOdsek"/>
        <w:numPr>
          <w:ilvl w:val="2"/>
          <w:numId w:val="5"/>
        </w:numPr>
        <w:tabs>
          <w:tab w:val="clear" w:pos="1134"/>
        </w:tabs>
        <w:spacing w:before="120" w:line="290" w:lineRule="auto"/>
        <w:ind w:hanging="567"/>
        <w:rPr>
          <w:rFonts w:ascii="Arial" w:hAnsi="Arial" w:cs="Arial"/>
          <w:sz w:val="20"/>
          <w:szCs w:val="20"/>
        </w:rPr>
      </w:pPr>
      <w:r w:rsidRPr="007077FF">
        <w:rPr>
          <w:rFonts w:ascii="Arial" w:hAnsi="Arial" w:cs="Arial"/>
          <w:sz w:val="20"/>
          <w:szCs w:val="20"/>
        </w:rPr>
        <w:t xml:space="preserve">porušenie ktorejkoľvek z povinností Zhotoviteľa vzťahujúcej sa k subdodávateľom podľa </w:t>
      </w:r>
      <w:r w:rsidR="00B863D3">
        <w:rPr>
          <w:rFonts w:ascii="Arial" w:hAnsi="Arial" w:cs="Arial"/>
          <w:sz w:val="20"/>
          <w:szCs w:val="20"/>
        </w:rPr>
        <w:t>čl.</w:t>
      </w:r>
      <w:r w:rsidRPr="007077FF">
        <w:rPr>
          <w:rFonts w:ascii="Arial" w:hAnsi="Arial" w:cs="Arial"/>
          <w:sz w:val="20"/>
          <w:szCs w:val="20"/>
        </w:rPr>
        <w:t xml:space="preserve"> </w:t>
      </w:r>
      <w:r w:rsidR="00F74E0B">
        <w:rPr>
          <w:rFonts w:ascii="Arial" w:hAnsi="Arial" w:cs="Arial"/>
          <w:sz w:val="20"/>
          <w:szCs w:val="20"/>
        </w:rPr>
        <w:fldChar w:fldCharType="begin"/>
      </w:r>
      <w:r w:rsidR="00F74E0B">
        <w:rPr>
          <w:rFonts w:ascii="Arial" w:hAnsi="Arial" w:cs="Arial"/>
          <w:sz w:val="20"/>
          <w:szCs w:val="20"/>
        </w:rPr>
        <w:instrText xml:space="preserve"> REF _Ref95813940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18</w:t>
      </w:r>
      <w:r w:rsidR="00F74E0B">
        <w:rPr>
          <w:rFonts w:ascii="Arial" w:hAnsi="Arial" w:cs="Arial"/>
          <w:sz w:val="20"/>
          <w:szCs w:val="20"/>
        </w:rPr>
        <w:fldChar w:fldCharType="end"/>
      </w:r>
      <w:r w:rsidRPr="007077FF">
        <w:rPr>
          <w:rFonts w:ascii="Arial" w:hAnsi="Arial" w:cs="Arial"/>
          <w:sz w:val="20"/>
          <w:szCs w:val="20"/>
        </w:rPr>
        <w:t xml:space="preserve"> tejto Zmluvy o dielo,</w:t>
      </w:r>
    </w:p>
    <w:p w14:paraId="47E08BBE" w14:textId="3707297E" w:rsidR="00B45F01" w:rsidRDefault="009F758B" w:rsidP="007077FF">
      <w:pPr>
        <w:pStyle w:val="MLOdsek"/>
        <w:numPr>
          <w:ilvl w:val="2"/>
          <w:numId w:val="5"/>
        </w:numPr>
        <w:tabs>
          <w:tab w:val="clear" w:pos="1134"/>
        </w:tabs>
        <w:spacing w:before="120" w:line="290" w:lineRule="auto"/>
        <w:ind w:hanging="567"/>
        <w:rPr>
          <w:rFonts w:ascii="Arial" w:hAnsi="Arial" w:cs="Arial"/>
          <w:sz w:val="20"/>
          <w:szCs w:val="20"/>
        </w:rPr>
      </w:pPr>
      <w:r w:rsidRPr="007077FF">
        <w:rPr>
          <w:rFonts w:ascii="Arial" w:hAnsi="Arial" w:cs="Arial"/>
          <w:sz w:val="20"/>
          <w:szCs w:val="20"/>
        </w:rPr>
        <w:t xml:space="preserve">porušenie ktorejkoľvek z povinností Zhotoviteľa pri výkone </w:t>
      </w:r>
      <w:r w:rsidR="00CF517A" w:rsidRPr="007077FF">
        <w:rPr>
          <w:rFonts w:ascii="Arial" w:hAnsi="Arial" w:cs="Arial"/>
          <w:sz w:val="20"/>
          <w:szCs w:val="20"/>
        </w:rPr>
        <w:t>kontroly/auditu/overovania pod</w:t>
      </w:r>
      <w:r w:rsidRPr="007077FF">
        <w:rPr>
          <w:rFonts w:ascii="Arial" w:hAnsi="Arial" w:cs="Arial"/>
          <w:sz w:val="20"/>
          <w:szCs w:val="20"/>
        </w:rPr>
        <w:t xml:space="preserve">ľa </w:t>
      </w:r>
      <w:r w:rsidR="00B863D3">
        <w:rPr>
          <w:rFonts w:ascii="Arial" w:hAnsi="Arial" w:cs="Arial"/>
          <w:sz w:val="20"/>
          <w:szCs w:val="20"/>
        </w:rPr>
        <w:t>čl.</w:t>
      </w:r>
      <w:r w:rsidR="00CF517A" w:rsidRPr="007077FF">
        <w:rPr>
          <w:rFonts w:ascii="Arial" w:hAnsi="Arial" w:cs="Arial"/>
          <w:sz w:val="20"/>
          <w:szCs w:val="20"/>
        </w:rPr>
        <w:t xml:space="preserve"> </w:t>
      </w:r>
      <w:r w:rsidR="00F74E0B">
        <w:rPr>
          <w:rFonts w:ascii="Arial" w:hAnsi="Arial" w:cs="Arial"/>
          <w:sz w:val="20"/>
          <w:szCs w:val="20"/>
        </w:rPr>
        <w:fldChar w:fldCharType="begin"/>
      </w:r>
      <w:r w:rsidR="00F74E0B">
        <w:rPr>
          <w:rFonts w:ascii="Arial" w:hAnsi="Arial" w:cs="Arial"/>
          <w:sz w:val="20"/>
          <w:szCs w:val="20"/>
        </w:rPr>
        <w:instrText xml:space="preserve"> REF _Ref95814108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21</w:t>
      </w:r>
      <w:r w:rsidR="00F74E0B">
        <w:rPr>
          <w:rFonts w:ascii="Arial" w:hAnsi="Arial" w:cs="Arial"/>
          <w:sz w:val="20"/>
          <w:szCs w:val="20"/>
        </w:rPr>
        <w:fldChar w:fldCharType="end"/>
      </w:r>
      <w:r w:rsidRPr="007077FF">
        <w:rPr>
          <w:rFonts w:ascii="Arial" w:hAnsi="Arial" w:cs="Arial"/>
          <w:sz w:val="20"/>
          <w:szCs w:val="20"/>
        </w:rPr>
        <w:t xml:space="preserve"> t</w:t>
      </w:r>
      <w:r w:rsidR="00CF517A" w:rsidRPr="007077FF">
        <w:rPr>
          <w:rFonts w:ascii="Arial" w:hAnsi="Arial" w:cs="Arial"/>
          <w:sz w:val="20"/>
          <w:szCs w:val="20"/>
        </w:rPr>
        <w:t>ejto Zmluvy o</w:t>
      </w:r>
      <w:r w:rsidR="00B45F01">
        <w:rPr>
          <w:rFonts w:ascii="Arial" w:hAnsi="Arial" w:cs="Arial"/>
          <w:sz w:val="20"/>
          <w:szCs w:val="20"/>
        </w:rPr>
        <w:t> </w:t>
      </w:r>
      <w:r w:rsidR="00CF517A" w:rsidRPr="007077FF">
        <w:rPr>
          <w:rFonts w:ascii="Arial" w:hAnsi="Arial" w:cs="Arial"/>
          <w:sz w:val="20"/>
          <w:szCs w:val="20"/>
        </w:rPr>
        <w:t>dielo</w:t>
      </w:r>
      <w:r w:rsidR="00B45F01">
        <w:rPr>
          <w:rFonts w:ascii="Arial" w:hAnsi="Arial" w:cs="Arial"/>
          <w:sz w:val="20"/>
          <w:szCs w:val="20"/>
        </w:rPr>
        <w:t>,</w:t>
      </w:r>
    </w:p>
    <w:p w14:paraId="431E77DB" w14:textId="5B3748AC" w:rsidR="00B45F01" w:rsidRDefault="00B45F01" w:rsidP="007077FF">
      <w:pPr>
        <w:pStyle w:val="MLOdsek"/>
        <w:numPr>
          <w:ilvl w:val="2"/>
          <w:numId w:val="5"/>
        </w:numPr>
        <w:tabs>
          <w:tab w:val="clear" w:pos="1134"/>
        </w:tabs>
        <w:spacing w:before="120" w:line="290" w:lineRule="auto"/>
        <w:ind w:hanging="567"/>
        <w:rPr>
          <w:rFonts w:ascii="Arial" w:hAnsi="Arial" w:cs="Arial"/>
          <w:sz w:val="20"/>
          <w:szCs w:val="20"/>
        </w:rPr>
      </w:pPr>
      <w:r>
        <w:rPr>
          <w:rFonts w:ascii="Arial" w:hAnsi="Arial" w:cs="Arial"/>
          <w:sz w:val="20"/>
          <w:szCs w:val="20"/>
        </w:rPr>
        <w:t xml:space="preserve">porušenie povinnosti Zhotoviteľa zhotoviť a dodať </w:t>
      </w:r>
      <w:r w:rsidR="00620215">
        <w:rPr>
          <w:rFonts w:ascii="Arial" w:hAnsi="Arial" w:cs="Arial"/>
          <w:sz w:val="20"/>
          <w:szCs w:val="20"/>
        </w:rPr>
        <w:t>druhý I</w:t>
      </w:r>
      <w:r>
        <w:rPr>
          <w:rFonts w:ascii="Arial" w:hAnsi="Arial" w:cs="Arial"/>
          <w:sz w:val="20"/>
          <w:szCs w:val="20"/>
        </w:rPr>
        <w:t xml:space="preserve">nkrement v súlade s čl. </w:t>
      </w:r>
      <w:r>
        <w:rPr>
          <w:rFonts w:ascii="Arial" w:hAnsi="Arial" w:cs="Arial"/>
          <w:sz w:val="20"/>
          <w:szCs w:val="20"/>
        </w:rPr>
        <w:fldChar w:fldCharType="begin"/>
      </w:r>
      <w:r>
        <w:rPr>
          <w:rFonts w:ascii="Arial" w:hAnsi="Arial" w:cs="Arial"/>
          <w:sz w:val="20"/>
          <w:szCs w:val="20"/>
        </w:rPr>
        <w:instrText xml:space="preserve"> REF _Ref95984270 \r \h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t>20</w:t>
      </w:r>
      <w:r>
        <w:rPr>
          <w:rFonts w:ascii="Arial" w:hAnsi="Arial" w:cs="Arial"/>
          <w:sz w:val="20"/>
          <w:szCs w:val="20"/>
        </w:rPr>
        <w:fldChar w:fldCharType="end"/>
      </w:r>
      <w:r>
        <w:rPr>
          <w:rFonts w:ascii="Arial" w:hAnsi="Arial" w:cs="Arial"/>
          <w:sz w:val="20"/>
          <w:szCs w:val="20"/>
        </w:rPr>
        <w:t xml:space="preserve"> Zmluvy o dielo,</w:t>
      </w:r>
    </w:p>
    <w:p w14:paraId="502A2DCD" w14:textId="3B1CA041" w:rsidR="00B45F01" w:rsidRDefault="00B45F01" w:rsidP="007077FF">
      <w:pPr>
        <w:pStyle w:val="MLOdsek"/>
        <w:numPr>
          <w:ilvl w:val="2"/>
          <w:numId w:val="5"/>
        </w:numPr>
        <w:tabs>
          <w:tab w:val="clear" w:pos="1134"/>
        </w:tabs>
        <w:spacing w:before="120" w:line="290" w:lineRule="auto"/>
        <w:ind w:hanging="567"/>
        <w:rPr>
          <w:rFonts w:ascii="Arial" w:hAnsi="Arial" w:cs="Arial"/>
          <w:sz w:val="20"/>
          <w:szCs w:val="20"/>
        </w:rPr>
      </w:pPr>
      <w:r>
        <w:rPr>
          <w:rFonts w:ascii="Arial" w:hAnsi="Arial" w:cs="Arial"/>
          <w:sz w:val="20"/>
          <w:szCs w:val="20"/>
        </w:rPr>
        <w:t>odmietnutie Zhotoviteľa zhotoviť a dodať druhý </w:t>
      </w:r>
      <w:r w:rsidR="00620215">
        <w:rPr>
          <w:rFonts w:ascii="Arial" w:hAnsi="Arial" w:cs="Arial"/>
          <w:sz w:val="20"/>
          <w:szCs w:val="20"/>
        </w:rPr>
        <w:t>I</w:t>
      </w:r>
      <w:r w:rsidR="00A84B75">
        <w:rPr>
          <w:rFonts w:ascii="Arial" w:hAnsi="Arial" w:cs="Arial"/>
          <w:sz w:val="20"/>
          <w:szCs w:val="20"/>
        </w:rPr>
        <w:t xml:space="preserve">nkrement v súlade s čl. </w:t>
      </w:r>
      <w:r w:rsidR="00A84B75">
        <w:rPr>
          <w:rFonts w:ascii="Arial" w:hAnsi="Arial" w:cs="Arial"/>
          <w:sz w:val="20"/>
          <w:szCs w:val="20"/>
        </w:rPr>
        <w:fldChar w:fldCharType="begin"/>
      </w:r>
      <w:r w:rsidR="00A84B75">
        <w:rPr>
          <w:rFonts w:ascii="Arial" w:hAnsi="Arial" w:cs="Arial"/>
          <w:sz w:val="20"/>
          <w:szCs w:val="20"/>
        </w:rPr>
        <w:instrText xml:space="preserve"> REF _Ref95984426 \r \h </w:instrText>
      </w:r>
      <w:r w:rsidR="00A84B75">
        <w:rPr>
          <w:rFonts w:ascii="Arial" w:hAnsi="Arial" w:cs="Arial"/>
          <w:sz w:val="20"/>
          <w:szCs w:val="20"/>
        </w:rPr>
      </w:r>
      <w:r w:rsidR="00A84B75">
        <w:rPr>
          <w:rFonts w:ascii="Arial" w:hAnsi="Arial" w:cs="Arial"/>
          <w:sz w:val="20"/>
          <w:szCs w:val="20"/>
        </w:rPr>
        <w:fldChar w:fldCharType="separate"/>
      </w:r>
      <w:r w:rsidR="00A84B75">
        <w:rPr>
          <w:rFonts w:ascii="Arial" w:hAnsi="Arial" w:cs="Arial"/>
          <w:sz w:val="20"/>
          <w:szCs w:val="20"/>
        </w:rPr>
        <w:t>20.9</w:t>
      </w:r>
      <w:r w:rsidR="00A84B75">
        <w:rPr>
          <w:rFonts w:ascii="Arial" w:hAnsi="Arial" w:cs="Arial"/>
          <w:sz w:val="20"/>
          <w:szCs w:val="20"/>
        </w:rPr>
        <w:fldChar w:fldCharType="end"/>
      </w:r>
      <w:r w:rsidR="00A84B75">
        <w:rPr>
          <w:rFonts w:ascii="Arial" w:hAnsi="Arial" w:cs="Arial"/>
          <w:sz w:val="20"/>
          <w:szCs w:val="20"/>
        </w:rPr>
        <w:t xml:space="preserve"> </w:t>
      </w:r>
      <w:r w:rsidR="00620215">
        <w:rPr>
          <w:rFonts w:ascii="Arial" w:hAnsi="Arial" w:cs="Arial"/>
          <w:sz w:val="20"/>
          <w:szCs w:val="20"/>
        </w:rPr>
        <w:t>Zmluvy o dielo</w:t>
      </w:r>
      <w:r>
        <w:rPr>
          <w:rFonts w:ascii="Arial" w:hAnsi="Arial" w:cs="Arial"/>
          <w:sz w:val="20"/>
          <w:szCs w:val="20"/>
        </w:rPr>
        <w:t>.</w:t>
      </w:r>
    </w:p>
    <w:p w14:paraId="127B43B2" w14:textId="2AD376F9" w:rsidR="00634B6A" w:rsidRPr="007077FF" w:rsidRDefault="00FC1168" w:rsidP="007077FF">
      <w:pPr>
        <w:pStyle w:val="MLOdsek"/>
        <w:spacing w:before="120" w:line="290" w:lineRule="auto"/>
        <w:ind w:left="567" w:hanging="567"/>
        <w:rPr>
          <w:rFonts w:ascii="Arial" w:hAnsi="Arial" w:cs="Arial"/>
          <w:sz w:val="20"/>
          <w:szCs w:val="20"/>
        </w:rPr>
      </w:pPr>
      <w:bookmarkStart w:id="102" w:name="_Ref95813924"/>
      <w:r w:rsidRPr="007077FF">
        <w:rPr>
          <w:rFonts w:ascii="Arial" w:hAnsi="Arial" w:cs="Arial"/>
          <w:sz w:val="20"/>
          <w:szCs w:val="20"/>
        </w:rPr>
        <w:t>Nepodstatným porušením zmluvnej povinnosti podľa tejto</w:t>
      </w:r>
      <w:r w:rsidR="00E62E96" w:rsidRPr="007077FF">
        <w:rPr>
          <w:rFonts w:ascii="Arial" w:hAnsi="Arial" w:cs="Arial"/>
          <w:sz w:val="20"/>
          <w:szCs w:val="20"/>
        </w:rPr>
        <w:t xml:space="preserve"> Zmluvy o dielo je</w:t>
      </w:r>
      <w:r w:rsidR="00DE75CC" w:rsidRPr="007077FF">
        <w:rPr>
          <w:rFonts w:ascii="Arial" w:hAnsi="Arial" w:cs="Arial"/>
          <w:sz w:val="20"/>
          <w:szCs w:val="20"/>
        </w:rPr>
        <w:t xml:space="preserve"> nesplnenie </w:t>
      </w:r>
      <w:r w:rsidR="00D502BA" w:rsidRPr="007077FF">
        <w:rPr>
          <w:rFonts w:ascii="Arial" w:hAnsi="Arial" w:cs="Arial"/>
          <w:sz w:val="20"/>
          <w:szCs w:val="20"/>
        </w:rPr>
        <w:t>zmluvnej povinnosti</w:t>
      </w:r>
      <w:r w:rsidR="00DE75CC" w:rsidRPr="007077FF">
        <w:rPr>
          <w:rFonts w:ascii="Arial" w:hAnsi="Arial" w:cs="Arial"/>
          <w:sz w:val="20"/>
          <w:szCs w:val="20"/>
        </w:rPr>
        <w:t xml:space="preserve"> </w:t>
      </w:r>
      <w:r w:rsidR="00C74B5D" w:rsidRPr="007077FF">
        <w:rPr>
          <w:rFonts w:ascii="Arial" w:hAnsi="Arial" w:cs="Arial"/>
          <w:sz w:val="20"/>
          <w:szCs w:val="20"/>
        </w:rPr>
        <w:t>ne</w:t>
      </w:r>
      <w:r w:rsidR="00D502BA" w:rsidRPr="007077FF">
        <w:rPr>
          <w:rFonts w:ascii="Arial" w:hAnsi="Arial" w:cs="Arial"/>
          <w:sz w:val="20"/>
          <w:szCs w:val="20"/>
        </w:rPr>
        <w:t>uveden</w:t>
      </w:r>
      <w:r w:rsidR="00C74B5D" w:rsidRPr="007077FF">
        <w:rPr>
          <w:rFonts w:ascii="Arial" w:hAnsi="Arial" w:cs="Arial"/>
          <w:sz w:val="20"/>
          <w:szCs w:val="20"/>
        </w:rPr>
        <w:t>ej</w:t>
      </w:r>
      <w:r w:rsidR="00D502BA" w:rsidRPr="007077FF">
        <w:rPr>
          <w:rFonts w:ascii="Arial" w:hAnsi="Arial" w:cs="Arial"/>
          <w:sz w:val="20"/>
          <w:szCs w:val="20"/>
        </w:rPr>
        <w:t xml:space="preserve"> v</w:t>
      </w:r>
      <w:r w:rsidR="00E62E96" w:rsidRPr="007077FF">
        <w:rPr>
          <w:rFonts w:ascii="Arial" w:hAnsi="Arial" w:cs="Arial"/>
          <w:sz w:val="20"/>
          <w:szCs w:val="20"/>
        </w:rPr>
        <w:t> </w:t>
      </w:r>
      <w:r w:rsidR="00D502BA" w:rsidRPr="007077FF">
        <w:rPr>
          <w:rFonts w:ascii="Arial" w:hAnsi="Arial" w:cs="Arial"/>
          <w:sz w:val="20"/>
          <w:szCs w:val="20"/>
        </w:rPr>
        <w:t>bode</w:t>
      </w:r>
      <w:r w:rsidR="00E62E96" w:rsidRPr="007077FF">
        <w:rPr>
          <w:rFonts w:ascii="Arial" w:hAnsi="Arial" w:cs="Arial"/>
          <w:sz w:val="20"/>
          <w:szCs w:val="20"/>
        </w:rPr>
        <w:t xml:space="preserve"> </w:t>
      </w:r>
      <w:r w:rsidR="00F74E0B">
        <w:rPr>
          <w:rFonts w:ascii="Arial" w:hAnsi="Arial" w:cs="Arial"/>
          <w:sz w:val="20"/>
          <w:szCs w:val="20"/>
        </w:rPr>
        <w:fldChar w:fldCharType="begin"/>
      </w:r>
      <w:r w:rsidR="00F74E0B">
        <w:rPr>
          <w:rFonts w:ascii="Arial" w:hAnsi="Arial" w:cs="Arial"/>
          <w:sz w:val="20"/>
          <w:szCs w:val="20"/>
        </w:rPr>
        <w:instrText xml:space="preserve"> REF _Ref95813900 \r \h </w:instrText>
      </w:r>
      <w:r w:rsidR="00F74E0B">
        <w:rPr>
          <w:rFonts w:ascii="Arial" w:hAnsi="Arial" w:cs="Arial"/>
          <w:sz w:val="20"/>
          <w:szCs w:val="20"/>
        </w:rPr>
      </w:r>
      <w:r w:rsidR="00F74E0B">
        <w:rPr>
          <w:rFonts w:ascii="Arial" w:hAnsi="Arial" w:cs="Arial"/>
          <w:sz w:val="20"/>
          <w:szCs w:val="20"/>
        </w:rPr>
        <w:fldChar w:fldCharType="separate"/>
      </w:r>
      <w:r w:rsidR="00F74E0B">
        <w:rPr>
          <w:rFonts w:ascii="Arial" w:hAnsi="Arial" w:cs="Arial"/>
          <w:sz w:val="20"/>
          <w:szCs w:val="20"/>
        </w:rPr>
        <w:t>23.5</w:t>
      </w:r>
      <w:r w:rsidR="00F74E0B">
        <w:rPr>
          <w:rFonts w:ascii="Arial" w:hAnsi="Arial" w:cs="Arial"/>
          <w:sz w:val="20"/>
          <w:szCs w:val="20"/>
        </w:rPr>
        <w:fldChar w:fldCharType="end"/>
      </w:r>
      <w:r w:rsidR="00A14724">
        <w:rPr>
          <w:rFonts w:ascii="Arial" w:hAnsi="Arial" w:cs="Arial"/>
          <w:sz w:val="20"/>
          <w:szCs w:val="20"/>
        </w:rPr>
        <w:t xml:space="preserve"> </w:t>
      </w:r>
      <w:r w:rsidR="00E62E96" w:rsidRPr="007077FF">
        <w:rPr>
          <w:rFonts w:ascii="Arial" w:hAnsi="Arial" w:cs="Arial"/>
          <w:sz w:val="20"/>
          <w:szCs w:val="20"/>
        </w:rPr>
        <w:t>tohto článku Zmluvy o dielo.</w:t>
      </w:r>
      <w:bookmarkEnd w:id="102"/>
    </w:p>
    <w:p w14:paraId="0AC7C2A1" w14:textId="6979BE06" w:rsidR="000F5E78" w:rsidRPr="007077FF" w:rsidRDefault="00634B6A" w:rsidP="007077FF">
      <w:pPr>
        <w:pStyle w:val="MLOdsek"/>
        <w:spacing w:before="120" w:line="290" w:lineRule="auto"/>
        <w:ind w:left="567" w:hanging="567"/>
        <w:rPr>
          <w:rFonts w:ascii="Arial" w:hAnsi="Arial" w:cs="Arial"/>
          <w:sz w:val="20"/>
          <w:szCs w:val="20"/>
        </w:rPr>
      </w:pPr>
      <w:bookmarkStart w:id="103" w:name="_Ref95813994"/>
      <w:r w:rsidRPr="007077FF">
        <w:rPr>
          <w:rFonts w:ascii="Arial" w:hAnsi="Arial" w:cs="Arial"/>
          <w:sz w:val="20"/>
          <w:szCs w:val="20"/>
        </w:rPr>
        <w:t xml:space="preserve">Odstúpenie od Zmluvy o dielo musí byť vyhotovené v písomnej podobe a riadne odôvodnené </w:t>
      </w:r>
      <w:r w:rsidR="000A3279" w:rsidRPr="007077FF">
        <w:rPr>
          <w:rFonts w:ascii="Arial" w:hAnsi="Arial" w:cs="Arial"/>
          <w:sz w:val="20"/>
          <w:szCs w:val="20"/>
        </w:rPr>
        <w:t xml:space="preserve">spoločne </w:t>
      </w:r>
      <w:r w:rsidRPr="007077FF">
        <w:rPr>
          <w:rFonts w:ascii="Arial" w:hAnsi="Arial" w:cs="Arial"/>
          <w:sz w:val="20"/>
          <w:szCs w:val="20"/>
        </w:rPr>
        <w:t xml:space="preserve">s uvedením </w:t>
      </w:r>
      <w:r w:rsidR="001F47BB" w:rsidRPr="007077FF">
        <w:rPr>
          <w:rFonts w:ascii="Arial" w:hAnsi="Arial" w:cs="Arial"/>
          <w:sz w:val="20"/>
          <w:szCs w:val="20"/>
        </w:rPr>
        <w:t xml:space="preserve">konkrétneho </w:t>
      </w:r>
      <w:r w:rsidRPr="007077FF">
        <w:rPr>
          <w:rFonts w:ascii="Arial" w:hAnsi="Arial" w:cs="Arial"/>
          <w:sz w:val="20"/>
          <w:szCs w:val="20"/>
        </w:rPr>
        <w:t>dôvodu odstúpenia podľa toh</w:t>
      </w:r>
      <w:r w:rsidR="00654A13" w:rsidRPr="007077FF">
        <w:rPr>
          <w:rFonts w:ascii="Arial" w:hAnsi="Arial" w:cs="Arial"/>
          <w:sz w:val="20"/>
          <w:szCs w:val="20"/>
        </w:rPr>
        <w:t xml:space="preserve">to článku </w:t>
      </w:r>
      <w:r w:rsidRPr="007077FF">
        <w:rPr>
          <w:rFonts w:ascii="Arial" w:hAnsi="Arial" w:cs="Arial"/>
          <w:sz w:val="20"/>
          <w:szCs w:val="20"/>
        </w:rPr>
        <w:t>Zmluvy o dielo.</w:t>
      </w:r>
      <w:r w:rsidR="007077FF">
        <w:rPr>
          <w:rFonts w:ascii="Arial" w:hAnsi="Arial" w:cs="Arial"/>
          <w:sz w:val="20"/>
          <w:szCs w:val="20"/>
        </w:rPr>
        <w:t xml:space="preserve"> Odstúpenie nadobúda účinnosť preukázateľným doručením druhej Zmluvnej strane.</w:t>
      </w:r>
      <w:bookmarkEnd w:id="103"/>
    </w:p>
    <w:p w14:paraId="09A234D3" w14:textId="2B7C4CAB" w:rsidR="00F25331" w:rsidRPr="007077FF" w:rsidRDefault="00F25331" w:rsidP="007077FF">
      <w:pPr>
        <w:pStyle w:val="MLOdsek"/>
        <w:spacing w:before="120" w:line="290" w:lineRule="auto"/>
        <w:ind w:left="567" w:hanging="567"/>
        <w:rPr>
          <w:rFonts w:ascii="Arial" w:hAnsi="Arial" w:cs="Arial"/>
          <w:sz w:val="20"/>
          <w:szCs w:val="20"/>
        </w:rPr>
      </w:pPr>
      <w:r w:rsidRPr="007077FF">
        <w:rPr>
          <w:rFonts w:ascii="Arial" w:hAnsi="Arial" w:cs="Arial"/>
          <w:sz w:val="20"/>
          <w:szCs w:val="20"/>
        </w:rPr>
        <w:t xml:space="preserve">Pre prípady ukončenia Zmluvy o dielo v zmysle </w:t>
      </w:r>
      <w:r w:rsidR="000B7574" w:rsidRPr="007077FF">
        <w:rPr>
          <w:rFonts w:ascii="Arial" w:hAnsi="Arial" w:cs="Arial"/>
          <w:sz w:val="20"/>
          <w:szCs w:val="20"/>
        </w:rPr>
        <w:t>tohto článku</w:t>
      </w:r>
      <w:r w:rsidR="001F47BB" w:rsidRPr="007077FF">
        <w:rPr>
          <w:rFonts w:ascii="Arial" w:hAnsi="Arial" w:cs="Arial"/>
          <w:sz w:val="20"/>
          <w:szCs w:val="20"/>
        </w:rPr>
        <w:t xml:space="preserve"> platí, že z</w:t>
      </w:r>
      <w:r w:rsidRPr="007077FF">
        <w:rPr>
          <w:rFonts w:ascii="Arial" w:hAnsi="Arial" w:cs="Arial"/>
          <w:sz w:val="20"/>
          <w:szCs w:val="20"/>
        </w:rPr>
        <w:t xml:space="preserve">mluvná strana, ktorá odstúpila </w:t>
      </w:r>
      <w:r w:rsidR="003464F9" w:rsidRPr="007077FF">
        <w:rPr>
          <w:rFonts w:ascii="Arial" w:hAnsi="Arial" w:cs="Arial"/>
          <w:sz w:val="20"/>
          <w:szCs w:val="20"/>
        </w:rPr>
        <w:t xml:space="preserve">od </w:t>
      </w:r>
      <w:r w:rsidR="001F47BB" w:rsidRPr="007077FF">
        <w:rPr>
          <w:rFonts w:ascii="Arial" w:hAnsi="Arial" w:cs="Arial"/>
          <w:sz w:val="20"/>
          <w:szCs w:val="20"/>
        </w:rPr>
        <w:t xml:space="preserve">tejto </w:t>
      </w:r>
      <w:r w:rsidR="003464F9" w:rsidRPr="007077FF">
        <w:rPr>
          <w:rFonts w:ascii="Arial" w:hAnsi="Arial" w:cs="Arial"/>
          <w:sz w:val="20"/>
          <w:szCs w:val="20"/>
        </w:rPr>
        <w:t xml:space="preserve">Zmluvy o dielo </w:t>
      </w:r>
      <w:r w:rsidR="00340C95" w:rsidRPr="007077FF">
        <w:rPr>
          <w:rFonts w:ascii="Arial" w:hAnsi="Arial" w:cs="Arial"/>
          <w:sz w:val="20"/>
          <w:szCs w:val="20"/>
        </w:rPr>
        <w:t xml:space="preserve">je oprávnená si ponechať </w:t>
      </w:r>
      <w:r w:rsidRPr="007077FF">
        <w:rPr>
          <w:rFonts w:ascii="Arial" w:hAnsi="Arial" w:cs="Arial"/>
          <w:sz w:val="20"/>
          <w:szCs w:val="20"/>
        </w:rPr>
        <w:t>odovzdané plnenia, ak takéto plneni</w:t>
      </w:r>
      <w:r w:rsidR="0040537D" w:rsidRPr="007077FF">
        <w:rPr>
          <w:rFonts w:ascii="Arial" w:hAnsi="Arial" w:cs="Arial"/>
          <w:sz w:val="20"/>
          <w:szCs w:val="20"/>
        </w:rPr>
        <w:t>e</w:t>
      </w:r>
      <w:r w:rsidRPr="007077FF">
        <w:rPr>
          <w:rFonts w:ascii="Arial" w:hAnsi="Arial" w:cs="Arial"/>
          <w:sz w:val="20"/>
          <w:szCs w:val="20"/>
        </w:rPr>
        <w:t xml:space="preserve"> </w:t>
      </w:r>
      <w:r w:rsidR="0040537D" w:rsidRPr="007077FF">
        <w:rPr>
          <w:rFonts w:ascii="Arial" w:hAnsi="Arial" w:cs="Arial"/>
          <w:sz w:val="20"/>
          <w:szCs w:val="20"/>
        </w:rPr>
        <w:t>má vzhľadom na svoju povahu pre oprávnenú stranu hospodársky význam bez zvyšku plnenia, pri ktorom nastalo omeškanie</w:t>
      </w:r>
      <w:r w:rsidR="009030C0" w:rsidRPr="007077FF">
        <w:rPr>
          <w:rFonts w:ascii="Arial" w:hAnsi="Arial" w:cs="Arial"/>
          <w:sz w:val="20"/>
          <w:szCs w:val="20"/>
        </w:rPr>
        <w:t>, napr.</w:t>
      </w:r>
      <w:r w:rsidR="0040537D" w:rsidRPr="007077FF">
        <w:rPr>
          <w:rFonts w:ascii="Arial" w:hAnsi="Arial" w:cs="Arial"/>
          <w:sz w:val="20"/>
          <w:szCs w:val="20"/>
        </w:rPr>
        <w:t xml:space="preserve"> </w:t>
      </w:r>
      <w:r w:rsidR="003464F9" w:rsidRPr="007077FF">
        <w:rPr>
          <w:rFonts w:ascii="Arial" w:hAnsi="Arial" w:cs="Arial"/>
          <w:sz w:val="20"/>
          <w:szCs w:val="20"/>
        </w:rPr>
        <w:t xml:space="preserve">sú </w:t>
      </w:r>
      <w:r w:rsidRPr="007077FF">
        <w:rPr>
          <w:rFonts w:ascii="Arial" w:hAnsi="Arial" w:cs="Arial"/>
          <w:sz w:val="20"/>
          <w:szCs w:val="20"/>
        </w:rPr>
        <w:t xml:space="preserve">objektívne </w:t>
      </w:r>
      <w:r w:rsidR="003464F9" w:rsidRPr="007077FF">
        <w:rPr>
          <w:rFonts w:ascii="Arial" w:hAnsi="Arial" w:cs="Arial"/>
          <w:sz w:val="20"/>
          <w:szCs w:val="20"/>
        </w:rPr>
        <w:t xml:space="preserve">použiteľné za účelom pokračovania dodávky </w:t>
      </w:r>
      <w:r w:rsidR="00CF5243" w:rsidRPr="007077FF">
        <w:rPr>
          <w:rFonts w:ascii="Arial" w:hAnsi="Arial" w:cs="Arial"/>
          <w:sz w:val="20"/>
          <w:szCs w:val="20"/>
        </w:rPr>
        <w:t xml:space="preserve">Diela, alebo </w:t>
      </w:r>
      <w:r w:rsidR="001F47BB" w:rsidRPr="007077FF">
        <w:rPr>
          <w:rFonts w:ascii="Arial" w:hAnsi="Arial" w:cs="Arial"/>
          <w:sz w:val="20"/>
          <w:szCs w:val="20"/>
        </w:rPr>
        <w:t xml:space="preserve">ide o </w:t>
      </w:r>
      <w:r w:rsidR="00CF5243" w:rsidRPr="007077FF">
        <w:rPr>
          <w:rFonts w:ascii="Arial" w:hAnsi="Arial" w:cs="Arial"/>
          <w:sz w:val="20"/>
          <w:szCs w:val="20"/>
        </w:rPr>
        <w:t>samosta</w:t>
      </w:r>
      <w:r w:rsidR="00884901" w:rsidRPr="007077FF">
        <w:rPr>
          <w:rFonts w:ascii="Arial" w:hAnsi="Arial" w:cs="Arial"/>
          <w:sz w:val="20"/>
          <w:szCs w:val="20"/>
        </w:rPr>
        <w:t>t</w:t>
      </w:r>
      <w:r w:rsidR="00CF5243" w:rsidRPr="007077FF">
        <w:rPr>
          <w:rFonts w:ascii="Arial" w:hAnsi="Arial" w:cs="Arial"/>
          <w:sz w:val="20"/>
          <w:szCs w:val="20"/>
        </w:rPr>
        <w:t>ne funkčnú časť Diela.</w:t>
      </w:r>
      <w:r w:rsidR="003464F9" w:rsidRPr="007077FF">
        <w:rPr>
          <w:rFonts w:ascii="Arial" w:hAnsi="Arial" w:cs="Arial"/>
          <w:sz w:val="20"/>
          <w:szCs w:val="20"/>
        </w:rPr>
        <w:t xml:space="preserve"> V</w:t>
      </w:r>
      <w:r w:rsidR="001F47BB" w:rsidRPr="007077FF">
        <w:rPr>
          <w:rFonts w:ascii="Arial" w:hAnsi="Arial" w:cs="Arial"/>
          <w:sz w:val="20"/>
          <w:szCs w:val="20"/>
        </w:rPr>
        <w:t xml:space="preserve"> takomto prípade </w:t>
      </w:r>
      <w:r w:rsidR="00B04B94">
        <w:rPr>
          <w:rFonts w:ascii="Arial" w:hAnsi="Arial" w:cs="Arial"/>
          <w:sz w:val="20"/>
          <w:szCs w:val="20"/>
        </w:rPr>
        <w:t>ne</w:t>
      </w:r>
      <w:r w:rsidR="001F47BB" w:rsidRPr="007077FF">
        <w:rPr>
          <w:rFonts w:ascii="Arial" w:hAnsi="Arial" w:cs="Arial"/>
          <w:sz w:val="20"/>
          <w:szCs w:val="20"/>
        </w:rPr>
        <w:t>vzniká druhej z</w:t>
      </w:r>
      <w:r w:rsidR="003464F9" w:rsidRPr="007077FF">
        <w:rPr>
          <w:rFonts w:ascii="Arial" w:hAnsi="Arial" w:cs="Arial"/>
          <w:sz w:val="20"/>
          <w:szCs w:val="20"/>
        </w:rPr>
        <w:t xml:space="preserve">mluvnej strane nárok na dohodnutú pomernú časť </w:t>
      </w:r>
      <w:r w:rsidR="009030C0" w:rsidRPr="007077FF">
        <w:rPr>
          <w:rFonts w:ascii="Arial" w:hAnsi="Arial" w:cs="Arial"/>
          <w:sz w:val="20"/>
          <w:szCs w:val="20"/>
        </w:rPr>
        <w:t>ceny</w:t>
      </w:r>
      <w:r w:rsidR="003464F9" w:rsidRPr="007077FF">
        <w:rPr>
          <w:rFonts w:ascii="Arial" w:hAnsi="Arial" w:cs="Arial"/>
          <w:sz w:val="20"/>
          <w:szCs w:val="20"/>
        </w:rPr>
        <w:t xml:space="preserve"> v závislosti od miery </w:t>
      </w:r>
      <w:r w:rsidR="00BC19BA" w:rsidRPr="007077FF">
        <w:rPr>
          <w:rFonts w:ascii="Arial" w:hAnsi="Arial" w:cs="Arial"/>
          <w:sz w:val="20"/>
          <w:szCs w:val="20"/>
        </w:rPr>
        <w:t>odovzdania</w:t>
      </w:r>
      <w:r w:rsidR="009C6D21" w:rsidRPr="007077FF">
        <w:rPr>
          <w:rFonts w:ascii="Arial" w:hAnsi="Arial" w:cs="Arial"/>
          <w:sz w:val="20"/>
          <w:szCs w:val="20"/>
        </w:rPr>
        <w:t xml:space="preserve"> časti Diela.</w:t>
      </w:r>
    </w:p>
    <w:p w14:paraId="78B318BE" w14:textId="3E6119B8" w:rsidR="0023035A" w:rsidRPr="007077FF" w:rsidRDefault="0023035A" w:rsidP="007077FF">
      <w:pPr>
        <w:pStyle w:val="MLOdsek"/>
        <w:spacing w:before="120" w:line="290" w:lineRule="auto"/>
        <w:ind w:left="567" w:hanging="567"/>
        <w:rPr>
          <w:rFonts w:ascii="Arial" w:hAnsi="Arial" w:cs="Arial"/>
          <w:sz w:val="20"/>
          <w:szCs w:val="20"/>
        </w:rPr>
      </w:pPr>
      <w:r w:rsidRPr="007077FF">
        <w:rPr>
          <w:rFonts w:ascii="Arial" w:hAnsi="Arial" w:cs="Arial"/>
          <w:sz w:val="20"/>
          <w:szCs w:val="20"/>
        </w:rPr>
        <w:t>Skončenie tejto Zmluvy</w:t>
      </w:r>
      <w:r w:rsidR="005B7E72" w:rsidRPr="007077FF">
        <w:rPr>
          <w:rFonts w:ascii="Arial" w:hAnsi="Arial" w:cs="Arial"/>
          <w:sz w:val="20"/>
          <w:szCs w:val="20"/>
        </w:rPr>
        <w:t xml:space="preserve"> o dielo</w:t>
      </w:r>
      <w:r w:rsidRPr="007077FF">
        <w:rPr>
          <w:rFonts w:ascii="Arial" w:hAnsi="Arial" w:cs="Arial"/>
          <w:sz w:val="20"/>
          <w:szCs w:val="20"/>
        </w:rPr>
        <w:t xml:space="preserve"> sa nedotýka nároku na náhradu škody vzniknutej porušením tejto Zmluvy</w:t>
      </w:r>
      <w:r w:rsidR="005B7E72" w:rsidRPr="007077FF">
        <w:rPr>
          <w:rFonts w:ascii="Arial" w:hAnsi="Arial" w:cs="Arial"/>
          <w:sz w:val="20"/>
          <w:szCs w:val="20"/>
        </w:rPr>
        <w:t xml:space="preserve"> o</w:t>
      </w:r>
      <w:r w:rsidR="00DB224B" w:rsidRPr="007077FF">
        <w:rPr>
          <w:rFonts w:ascii="Arial" w:hAnsi="Arial" w:cs="Arial"/>
          <w:sz w:val="20"/>
          <w:szCs w:val="20"/>
        </w:rPr>
        <w:t> </w:t>
      </w:r>
      <w:r w:rsidR="005B7E72" w:rsidRPr="007077FF">
        <w:rPr>
          <w:rFonts w:ascii="Arial" w:hAnsi="Arial" w:cs="Arial"/>
          <w:sz w:val="20"/>
          <w:szCs w:val="20"/>
        </w:rPr>
        <w:t>dielo</w:t>
      </w:r>
      <w:r w:rsidR="00DB224B" w:rsidRPr="007077FF">
        <w:rPr>
          <w:rFonts w:ascii="Arial" w:hAnsi="Arial" w:cs="Arial"/>
          <w:sz w:val="20"/>
          <w:szCs w:val="20"/>
        </w:rPr>
        <w:t xml:space="preserve"> alebo zákona</w:t>
      </w:r>
      <w:r w:rsidRPr="007077FF">
        <w:rPr>
          <w:rFonts w:ascii="Arial" w:hAnsi="Arial" w:cs="Arial"/>
          <w:sz w:val="20"/>
          <w:szCs w:val="20"/>
        </w:rPr>
        <w:t>, nároku na zaplatenie zmluvnej pokuty</w:t>
      </w:r>
      <w:r w:rsidR="001F47BB" w:rsidRPr="007077FF">
        <w:rPr>
          <w:rFonts w:ascii="Arial" w:hAnsi="Arial" w:cs="Arial"/>
          <w:sz w:val="20"/>
          <w:szCs w:val="20"/>
        </w:rPr>
        <w:t xml:space="preserve">, ktorý vznikol </w:t>
      </w:r>
      <w:r w:rsidR="00F15397" w:rsidRPr="007077FF">
        <w:rPr>
          <w:rFonts w:ascii="Arial" w:hAnsi="Arial" w:cs="Arial"/>
          <w:sz w:val="20"/>
          <w:szCs w:val="20"/>
        </w:rPr>
        <w:t xml:space="preserve">do </w:t>
      </w:r>
      <w:r w:rsidR="002E560B" w:rsidRPr="007077FF">
        <w:rPr>
          <w:rFonts w:ascii="Arial" w:hAnsi="Arial" w:cs="Arial"/>
          <w:sz w:val="20"/>
          <w:szCs w:val="20"/>
        </w:rPr>
        <w:t>účinnosti</w:t>
      </w:r>
      <w:r w:rsidR="00F15397" w:rsidRPr="007077FF">
        <w:rPr>
          <w:rFonts w:ascii="Arial" w:hAnsi="Arial" w:cs="Arial"/>
          <w:sz w:val="20"/>
          <w:szCs w:val="20"/>
        </w:rPr>
        <w:t xml:space="preserve"> odstú</w:t>
      </w:r>
      <w:r w:rsidR="002E560B" w:rsidRPr="007077FF">
        <w:rPr>
          <w:rFonts w:ascii="Arial" w:hAnsi="Arial" w:cs="Arial"/>
          <w:sz w:val="20"/>
          <w:szCs w:val="20"/>
        </w:rPr>
        <w:t>p</w:t>
      </w:r>
      <w:r w:rsidR="00F15397" w:rsidRPr="007077FF">
        <w:rPr>
          <w:rFonts w:ascii="Arial" w:hAnsi="Arial" w:cs="Arial"/>
          <w:sz w:val="20"/>
          <w:szCs w:val="20"/>
        </w:rPr>
        <w:t xml:space="preserve">enia, </w:t>
      </w:r>
      <w:r w:rsidRPr="007077FF">
        <w:rPr>
          <w:rFonts w:ascii="Arial" w:hAnsi="Arial" w:cs="Arial"/>
          <w:sz w:val="20"/>
          <w:szCs w:val="20"/>
        </w:rPr>
        <w:t>a ďalej ustanovení, ktoré vzhľadom na svoju povahu majú trvať aj po ukončení</w:t>
      </w:r>
      <w:r w:rsidR="003457C0" w:rsidRPr="007077FF">
        <w:rPr>
          <w:rFonts w:ascii="Arial" w:hAnsi="Arial" w:cs="Arial"/>
          <w:sz w:val="20"/>
          <w:szCs w:val="20"/>
        </w:rPr>
        <w:t xml:space="preserve"> tejto</w:t>
      </w:r>
      <w:r w:rsidRPr="007077FF">
        <w:rPr>
          <w:rFonts w:ascii="Arial" w:hAnsi="Arial" w:cs="Arial"/>
          <w:sz w:val="20"/>
          <w:szCs w:val="20"/>
        </w:rPr>
        <w:t xml:space="preserve"> Zmluvy</w:t>
      </w:r>
      <w:r w:rsidR="005B7E72" w:rsidRPr="007077FF">
        <w:rPr>
          <w:rFonts w:ascii="Arial" w:hAnsi="Arial" w:cs="Arial"/>
          <w:sz w:val="20"/>
          <w:szCs w:val="20"/>
        </w:rPr>
        <w:t xml:space="preserve"> o dielo</w:t>
      </w:r>
      <w:r w:rsidRPr="007077FF">
        <w:rPr>
          <w:rFonts w:ascii="Arial" w:hAnsi="Arial" w:cs="Arial"/>
          <w:sz w:val="20"/>
          <w:szCs w:val="20"/>
        </w:rPr>
        <w:t>, najmä ustanovenia o povinnosti mlčanlivosti, komunikácii</w:t>
      </w:r>
      <w:r w:rsidR="006A2144">
        <w:rPr>
          <w:rFonts w:ascii="Arial" w:hAnsi="Arial" w:cs="Arial"/>
          <w:sz w:val="20"/>
          <w:szCs w:val="20"/>
        </w:rPr>
        <w:t>,</w:t>
      </w:r>
      <w:r w:rsidRPr="007077FF">
        <w:rPr>
          <w:rFonts w:ascii="Arial" w:hAnsi="Arial" w:cs="Arial"/>
          <w:sz w:val="20"/>
          <w:szCs w:val="20"/>
        </w:rPr>
        <w:t xml:space="preserve"> </w:t>
      </w:r>
      <w:r w:rsidR="006A2144">
        <w:rPr>
          <w:rFonts w:ascii="Arial" w:hAnsi="Arial" w:cs="Arial"/>
          <w:sz w:val="20"/>
          <w:szCs w:val="20"/>
        </w:rPr>
        <w:t xml:space="preserve">licencii </w:t>
      </w:r>
      <w:r w:rsidRPr="007077FF">
        <w:rPr>
          <w:rFonts w:ascii="Arial" w:hAnsi="Arial" w:cs="Arial"/>
          <w:sz w:val="20"/>
          <w:szCs w:val="20"/>
        </w:rPr>
        <w:t xml:space="preserve">a riešení sporov. </w:t>
      </w:r>
    </w:p>
    <w:p w14:paraId="106518F1" w14:textId="0388A42C" w:rsidR="003979E7" w:rsidRPr="007077FF" w:rsidRDefault="00844CF8" w:rsidP="007077FF">
      <w:pPr>
        <w:pStyle w:val="MLNadpislnku"/>
        <w:tabs>
          <w:tab w:val="clear" w:pos="878"/>
        </w:tabs>
        <w:spacing w:before="360" w:after="240" w:line="290" w:lineRule="auto"/>
        <w:ind w:left="567" w:hanging="567"/>
        <w:jc w:val="both"/>
        <w:rPr>
          <w:rFonts w:ascii="Arial" w:hAnsi="Arial" w:cs="Arial"/>
          <w:sz w:val="20"/>
          <w:szCs w:val="20"/>
        </w:rPr>
      </w:pPr>
      <w:r w:rsidRPr="007077FF">
        <w:rPr>
          <w:rFonts w:ascii="Arial" w:hAnsi="Arial" w:cs="Arial"/>
          <w:sz w:val="20"/>
          <w:szCs w:val="20"/>
        </w:rPr>
        <w:t>ZÁVEREČNÉ USTANOVENI</w:t>
      </w:r>
      <w:r w:rsidR="00AB69C0" w:rsidRPr="007077FF">
        <w:rPr>
          <w:rFonts w:ascii="Arial" w:hAnsi="Arial" w:cs="Arial"/>
          <w:sz w:val="20"/>
          <w:szCs w:val="20"/>
        </w:rPr>
        <w:t>A</w:t>
      </w:r>
    </w:p>
    <w:p w14:paraId="6F2684B6" w14:textId="1DF613A6" w:rsidR="000F5E78" w:rsidRPr="00B70C25" w:rsidRDefault="00326560" w:rsidP="00B70C25">
      <w:pPr>
        <w:pStyle w:val="MLOdsek"/>
        <w:spacing w:before="120" w:line="290" w:lineRule="auto"/>
        <w:ind w:left="567" w:hanging="567"/>
        <w:rPr>
          <w:rFonts w:ascii="Arial" w:eastAsiaTheme="minorHAnsi" w:hAnsi="Arial" w:cs="Arial"/>
          <w:sz w:val="20"/>
          <w:szCs w:val="20"/>
          <w:lang w:eastAsia="en-US"/>
        </w:rPr>
      </w:pPr>
      <w:r w:rsidRPr="00B70C25">
        <w:rPr>
          <w:rFonts w:ascii="Arial" w:hAnsi="Arial" w:cs="Arial"/>
          <w:sz w:val="20"/>
          <w:szCs w:val="20"/>
        </w:rPr>
        <w:t>Táto Zmluva o dielo nadobúda platnosť dňom jeho podpisu Zmluvnými stranami a účinno</w:t>
      </w:r>
      <w:r w:rsidR="001F47BB" w:rsidRPr="00B70C25">
        <w:rPr>
          <w:rFonts w:ascii="Arial" w:hAnsi="Arial" w:cs="Arial"/>
          <w:sz w:val="20"/>
          <w:szCs w:val="20"/>
        </w:rPr>
        <w:t xml:space="preserve">sť' dňom nasledujúcim po </w:t>
      </w:r>
      <w:r w:rsidRPr="00B70C25">
        <w:rPr>
          <w:rFonts w:ascii="Arial" w:hAnsi="Arial" w:cs="Arial"/>
          <w:sz w:val="20"/>
          <w:szCs w:val="20"/>
        </w:rPr>
        <w:t xml:space="preserve">dni jej zverejnenia v Centrálnom registri zmlúv vedenom Úradom vlády </w:t>
      </w:r>
      <w:r w:rsidR="006A2144">
        <w:rPr>
          <w:rFonts w:ascii="Arial" w:hAnsi="Arial" w:cs="Arial"/>
          <w:sz w:val="20"/>
          <w:szCs w:val="20"/>
        </w:rPr>
        <w:t>Slovenskej republiky</w:t>
      </w:r>
      <w:r w:rsidRPr="00B70C25">
        <w:rPr>
          <w:rFonts w:ascii="Arial" w:hAnsi="Arial" w:cs="Arial"/>
          <w:sz w:val="20"/>
          <w:szCs w:val="20"/>
        </w:rPr>
        <w:t xml:space="preserve">. </w:t>
      </w:r>
    </w:p>
    <w:p w14:paraId="7473E2EA" w14:textId="5CF42584" w:rsidR="004F55BF" w:rsidRPr="00F815EE" w:rsidRDefault="004F55BF" w:rsidP="00F815EE">
      <w:pPr>
        <w:pStyle w:val="MLOdsek"/>
        <w:spacing w:before="120" w:line="290" w:lineRule="auto"/>
        <w:ind w:left="567" w:hanging="567"/>
        <w:rPr>
          <w:rFonts w:ascii="Arial" w:eastAsiaTheme="minorHAnsi" w:hAnsi="Arial" w:cs="Arial"/>
          <w:sz w:val="20"/>
          <w:szCs w:val="20"/>
          <w:lang w:eastAsia="en-US"/>
        </w:rPr>
      </w:pPr>
      <w:r w:rsidRPr="00F815EE">
        <w:rPr>
          <w:rFonts w:ascii="Arial" w:hAnsi="Arial" w:cs="Arial"/>
          <w:sz w:val="20"/>
          <w:szCs w:val="20"/>
        </w:rPr>
        <w:t xml:space="preserve">Ak </w:t>
      </w:r>
      <w:r w:rsidR="00326560" w:rsidRPr="00F815EE">
        <w:rPr>
          <w:rFonts w:ascii="Arial" w:hAnsi="Arial" w:cs="Arial"/>
          <w:sz w:val="20"/>
          <w:szCs w:val="20"/>
        </w:rPr>
        <w:t>počas účinnosti tejto Zmluvy o dielo</w:t>
      </w:r>
      <w:r w:rsidRPr="00F815EE">
        <w:rPr>
          <w:rFonts w:ascii="Arial" w:hAnsi="Arial" w:cs="Arial"/>
          <w:sz w:val="20"/>
          <w:szCs w:val="20"/>
        </w:rPr>
        <w:t xml:space="preserve"> zmení </w:t>
      </w:r>
      <w:r w:rsidR="006F7A88" w:rsidRPr="00F815EE">
        <w:rPr>
          <w:rFonts w:ascii="Arial" w:hAnsi="Arial" w:cs="Arial"/>
          <w:sz w:val="20"/>
          <w:szCs w:val="20"/>
        </w:rPr>
        <w:t>Zhotoviteľ</w:t>
      </w:r>
      <w:r w:rsidRPr="00F815EE">
        <w:rPr>
          <w:rFonts w:ascii="Arial" w:hAnsi="Arial" w:cs="Arial"/>
          <w:sz w:val="20"/>
          <w:szCs w:val="20"/>
        </w:rPr>
        <w:t xml:space="preserve"> názov/obchodné meno, prípadne dô</w:t>
      </w:r>
      <w:r w:rsidR="006D79CF" w:rsidRPr="00F815EE">
        <w:rPr>
          <w:rFonts w:ascii="Arial" w:hAnsi="Arial" w:cs="Arial"/>
          <w:sz w:val="20"/>
          <w:szCs w:val="20"/>
        </w:rPr>
        <w:t>jde k jeho rozdeleniu, zlúčeniu alebo</w:t>
      </w:r>
      <w:r w:rsidRPr="00F815EE">
        <w:rPr>
          <w:rFonts w:ascii="Arial" w:hAnsi="Arial" w:cs="Arial"/>
          <w:sz w:val="20"/>
          <w:szCs w:val="20"/>
        </w:rPr>
        <w:t xml:space="preserve"> splynutiu</w:t>
      </w:r>
      <w:r w:rsidR="00AA0812">
        <w:rPr>
          <w:rFonts w:ascii="Arial" w:hAnsi="Arial" w:cs="Arial"/>
          <w:sz w:val="20"/>
          <w:szCs w:val="20"/>
        </w:rPr>
        <w:t>,</w:t>
      </w:r>
      <w:r w:rsidRPr="00F815EE">
        <w:rPr>
          <w:rFonts w:ascii="Arial" w:hAnsi="Arial" w:cs="Arial"/>
          <w:sz w:val="20"/>
          <w:szCs w:val="20"/>
        </w:rPr>
        <w:t xml:space="preserve"> je povinný o tejto skutočnosti </w:t>
      </w:r>
      <w:r w:rsidR="004E3CCC" w:rsidRPr="00F815EE">
        <w:rPr>
          <w:rFonts w:ascii="Arial" w:hAnsi="Arial" w:cs="Arial"/>
          <w:sz w:val="20"/>
          <w:szCs w:val="20"/>
        </w:rPr>
        <w:t xml:space="preserve">bezodkladne </w:t>
      </w:r>
      <w:r w:rsidRPr="00F815EE">
        <w:rPr>
          <w:rFonts w:ascii="Arial" w:hAnsi="Arial" w:cs="Arial"/>
          <w:sz w:val="20"/>
          <w:szCs w:val="20"/>
        </w:rPr>
        <w:t xml:space="preserve">písomne informovať </w:t>
      </w:r>
      <w:r w:rsidR="006F7A88" w:rsidRPr="00F815EE">
        <w:rPr>
          <w:rFonts w:ascii="Arial" w:hAnsi="Arial" w:cs="Arial"/>
          <w:sz w:val="20"/>
          <w:szCs w:val="20"/>
        </w:rPr>
        <w:t>O</w:t>
      </w:r>
      <w:r w:rsidRPr="00F815EE">
        <w:rPr>
          <w:rFonts w:ascii="Arial" w:hAnsi="Arial" w:cs="Arial"/>
          <w:sz w:val="20"/>
          <w:szCs w:val="20"/>
        </w:rPr>
        <w:t xml:space="preserve">bjednávateľa, spolu s uvedením, ako prechádzajú práva a záväzky z tejto </w:t>
      </w:r>
      <w:r w:rsidR="006F7A88" w:rsidRPr="00F815EE">
        <w:rPr>
          <w:rFonts w:ascii="Arial" w:hAnsi="Arial" w:cs="Arial"/>
          <w:sz w:val="20"/>
          <w:szCs w:val="20"/>
        </w:rPr>
        <w:t>Z</w:t>
      </w:r>
      <w:r w:rsidRPr="00F815EE">
        <w:rPr>
          <w:rFonts w:ascii="Arial" w:hAnsi="Arial" w:cs="Arial"/>
          <w:sz w:val="20"/>
          <w:szCs w:val="20"/>
        </w:rPr>
        <w:t xml:space="preserve">mluvy </w:t>
      </w:r>
      <w:r w:rsidR="001C42F6" w:rsidRPr="00F815EE">
        <w:rPr>
          <w:rFonts w:ascii="Arial" w:hAnsi="Arial" w:cs="Arial"/>
          <w:sz w:val="20"/>
          <w:szCs w:val="20"/>
        </w:rPr>
        <w:t xml:space="preserve">o dielo </w:t>
      </w:r>
      <w:r w:rsidRPr="00F815EE">
        <w:rPr>
          <w:rFonts w:ascii="Arial" w:hAnsi="Arial" w:cs="Arial"/>
          <w:sz w:val="20"/>
          <w:szCs w:val="20"/>
        </w:rPr>
        <w:t>na jeho právneho nástupcu</w:t>
      </w:r>
      <w:r w:rsidR="00326560" w:rsidRPr="00F815EE">
        <w:rPr>
          <w:rFonts w:ascii="Arial" w:hAnsi="Arial" w:cs="Arial"/>
          <w:sz w:val="20"/>
          <w:szCs w:val="20"/>
        </w:rPr>
        <w:t xml:space="preserve"> a aký subjekt je jeho právnym nástupcom</w:t>
      </w:r>
      <w:r w:rsidR="00AA0812">
        <w:rPr>
          <w:rFonts w:ascii="Arial" w:hAnsi="Arial" w:cs="Arial"/>
          <w:sz w:val="20"/>
          <w:szCs w:val="20"/>
        </w:rPr>
        <w:t>.</w:t>
      </w:r>
    </w:p>
    <w:p w14:paraId="6451D309" w14:textId="44F7D690" w:rsidR="007E2B39" w:rsidRPr="00F815EE" w:rsidRDefault="00E2080C" w:rsidP="00F815EE">
      <w:pPr>
        <w:pStyle w:val="MLOdsek"/>
        <w:spacing w:before="120" w:line="290" w:lineRule="auto"/>
        <w:ind w:left="567" w:hanging="567"/>
        <w:rPr>
          <w:rFonts w:ascii="Arial" w:eastAsiaTheme="minorHAnsi" w:hAnsi="Arial" w:cs="Arial"/>
          <w:sz w:val="20"/>
          <w:szCs w:val="20"/>
          <w:lang w:eastAsia="en-US"/>
        </w:rPr>
      </w:pPr>
      <w:r w:rsidRPr="00F815EE">
        <w:rPr>
          <w:rFonts w:ascii="Arial" w:hAnsi="Arial" w:cs="Arial"/>
          <w:sz w:val="20"/>
          <w:szCs w:val="20"/>
        </w:rPr>
        <w:t>Zmluvné strany sa dohodli, že vzťahy neupravené touto Zmluvou sa riadia príslušnými ustanoveniami Obchodného zákonníka a Autorského zákona v</w:t>
      </w:r>
      <w:r w:rsidR="00F73E5C" w:rsidRPr="00F815EE">
        <w:rPr>
          <w:rFonts w:ascii="Arial" w:hAnsi="Arial" w:cs="Arial"/>
          <w:sz w:val="20"/>
          <w:szCs w:val="20"/>
        </w:rPr>
        <w:t> </w:t>
      </w:r>
      <w:r w:rsidRPr="00F815EE">
        <w:rPr>
          <w:rFonts w:ascii="Arial" w:hAnsi="Arial" w:cs="Arial"/>
          <w:sz w:val="20"/>
          <w:szCs w:val="20"/>
        </w:rPr>
        <w:t>platnom</w:t>
      </w:r>
      <w:r w:rsidR="00F73E5C" w:rsidRPr="00F815EE">
        <w:rPr>
          <w:rFonts w:ascii="Arial" w:hAnsi="Arial" w:cs="Arial"/>
          <w:sz w:val="20"/>
          <w:szCs w:val="20"/>
        </w:rPr>
        <w:t xml:space="preserve"> a účinnom</w:t>
      </w:r>
      <w:r w:rsidRPr="00F815EE">
        <w:rPr>
          <w:rFonts w:ascii="Arial" w:hAnsi="Arial" w:cs="Arial"/>
          <w:sz w:val="20"/>
          <w:szCs w:val="20"/>
        </w:rPr>
        <w:t xml:space="preserve"> znení a právnym poriadkom </w:t>
      </w:r>
      <w:r w:rsidRPr="00F815EE">
        <w:rPr>
          <w:rFonts w:ascii="Arial" w:hAnsi="Arial" w:cs="Arial"/>
          <w:sz w:val="20"/>
          <w:szCs w:val="20"/>
        </w:rPr>
        <w:lastRenderedPageBreak/>
        <w:t xml:space="preserve">Slovenskej republiky. </w:t>
      </w:r>
      <w:r w:rsidR="007073DE" w:rsidRPr="00F815EE">
        <w:rPr>
          <w:rFonts w:ascii="Arial" w:hAnsi="Arial" w:cs="Arial"/>
          <w:sz w:val="20"/>
          <w:szCs w:val="20"/>
        </w:rPr>
        <w:t>Rozhodným právom na účely prejednania a rozhodnutia sporov, ktoré vzniknú z tejto Zmluvy</w:t>
      </w:r>
      <w:r w:rsidR="009A7BDD" w:rsidRPr="00F815EE">
        <w:rPr>
          <w:rFonts w:ascii="Arial" w:hAnsi="Arial" w:cs="Arial"/>
          <w:sz w:val="20"/>
          <w:szCs w:val="20"/>
        </w:rPr>
        <w:t xml:space="preserve"> o dielo</w:t>
      </w:r>
      <w:r w:rsidR="007073DE" w:rsidRPr="00F815EE">
        <w:rPr>
          <w:rFonts w:ascii="Arial" w:hAnsi="Arial" w:cs="Arial"/>
          <w:sz w:val="20"/>
          <w:szCs w:val="20"/>
        </w:rPr>
        <w:t xml:space="preserve"> alebo v súvislosti s ňou je právo Slovenskej republiky</w:t>
      </w:r>
      <w:r w:rsidR="00FB5DFF" w:rsidRPr="00F815EE">
        <w:rPr>
          <w:rFonts w:ascii="Arial" w:hAnsi="Arial" w:cs="Arial"/>
          <w:sz w:val="20"/>
          <w:szCs w:val="20"/>
        </w:rPr>
        <w:t>.</w:t>
      </w:r>
    </w:p>
    <w:p w14:paraId="5986CB07" w14:textId="4301E707" w:rsidR="0014771D" w:rsidRPr="00F815EE" w:rsidRDefault="0014771D" w:rsidP="00F815EE">
      <w:pPr>
        <w:pStyle w:val="MLOdsek"/>
        <w:spacing w:before="120" w:line="290" w:lineRule="auto"/>
        <w:ind w:left="567" w:hanging="567"/>
        <w:rPr>
          <w:rFonts w:ascii="Arial" w:hAnsi="Arial" w:cs="Arial"/>
          <w:sz w:val="20"/>
          <w:szCs w:val="20"/>
        </w:rPr>
      </w:pPr>
      <w:r w:rsidRPr="00F815EE">
        <w:rPr>
          <w:rFonts w:ascii="Arial" w:hAnsi="Arial" w:cs="Arial"/>
          <w:sz w:val="20"/>
          <w:szCs w:val="20"/>
        </w:rPr>
        <w:t>V prípade rozporu medzi ustanoveniami tejto Zmluvy o dielo a ustanoveniami všeobecne záväzných právnych predpisov právneho poriadku Slovenskej republiky, ktoré je možné dohodou Zmluvných strán vylúčiť, platia ustanovenia tejto Zmluvy o dielo a uvedené ustanovenia všeobecne záväzných právnych predpisov právneho poriadku Slovenskej republiky sa považujú za výslovne vylúčené.</w:t>
      </w:r>
    </w:p>
    <w:p w14:paraId="4FFDBACA" w14:textId="1186D439" w:rsidR="007073DE" w:rsidRPr="00F815EE" w:rsidRDefault="007E2B39" w:rsidP="00F815EE">
      <w:pPr>
        <w:pStyle w:val="MLOdsek"/>
        <w:spacing w:before="120" w:line="290" w:lineRule="auto"/>
        <w:ind w:left="567" w:hanging="567"/>
        <w:rPr>
          <w:rFonts w:ascii="Arial" w:eastAsiaTheme="minorHAnsi" w:hAnsi="Arial" w:cs="Arial"/>
          <w:sz w:val="20"/>
          <w:szCs w:val="20"/>
          <w:lang w:eastAsia="en-US"/>
        </w:rPr>
      </w:pPr>
      <w:r w:rsidRPr="00F815EE">
        <w:rPr>
          <w:rFonts w:ascii="Arial" w:hAnsi="Arial" w:cs="Arial"/>
          <w:sz w:val="20"/>
          <w:szCs w:val="20"/>
        </w:rPr>
        <w:t xml:space="preserve">V prípade vzniku sporu z tejto Zmluvy </w:t>
      </w:r>
      <w:r w:rsidR="00454B11" w:rsidRPr="00F815EE">
        <w:rPr>
          <w:rFonts w:ascii="Arial" w:hAnsi="Arial" w:cs="Arial"/>
          <w:sz w:val="20"/>
          <w:szCs w:val="20"/>
        </w:rPr>
        <w:t xml:space="preserve">o dielo </w:t>
      </w:r>
      <w:r w:rsidRPr="00F815EE">
        <w:rPr>
          <w:rFonts w:ascii="Arial" w:hAnsi="Arial" w:cs="Arial"/>
          <w:sz w:val="20"/>
          <w:szCs w:val="20"/>
        </w:rPr>
        <w:t xml:space="preserve">alebo v súvislosti s ňou sa Zmluvné strany zaväzujú </w:t>
      </w:r>
      <w:r w:rsidR="00364E5C" w:rsidRPr="00F815EE">
        <w:rPr>
          <w:rFonts w:ascii="Arial" w:hAnsi="Arial" w:cs="Arial"/>
          <w:sz w:val="20"/>
          <w:szCs w:val="20"/>
        </w:rPr>
        <w:t xml:space="preserve">vyvinúť maximálne úsilie na vyriešenie takéhoto sporu </w:t>
      </w:r>
      <w:r w:rsidRPr="00F815EE">
        <w:rPr>
          <w:rFonts w:ascii="Arial" w:hAnsi="Arial" w:cs="Arial"/>
          <w:sz w:val="20"/>
          <w:szCs w:val="20"/>
        </w:rPr>
        <w:t>primárne vzájomnou dohodou a zmierom a v prípade neúspechu sú na prejednanie a rozhodnutie sporov príslušné súdy</w:t>
      </w:r>
      <w:r w:rsidR="00E2080C" w:rsidRPr="00F815EE">
        <w:rPr>
          <w:rFonts w:ascii="Arial" w:hAnsi="Arial" w:cs="Arial"/>
          <w:sz w:val="20"/>
          <w:szCs w:val="20"/>
        </w:rPr>
        <w:t xml:space="preserve"> Slovenskej republiky.</w:t>
      </w:r>
    </w:p>
    <w:p w14:paraId="7431D44D" w14:textId="09ACDF61" w:rsidR="001531F4" w:rsidRPr="007139E1" w:rsidRDefault="001531F4" w:rsidP="00F815EE">
      <w:pPr>
        <w:pStyle w:val="MLOdsek"/>
        <w:spacing w:before="120" w:line="290" w:lineRule="auto"/>
        <w:ind w:left="567" w:hanging="567"/>
        <w:rPr>
          <w:rFonts w:ascii="Arial" w:hAnsi="Arial" w:cs="Arial"/>
          <w:sz w:val="20"/>
          <w:szCs w:val="20"/>
        </w:rPr>
      </w:pPr>
      <w:r w:rsidRPr="00F815EE">
        <w:rPr>
          <w:rFonts w:ascii="Arial" w:eastAsiaTheme="minorHAnsi" w:hAnsi="Arial" w:cs="Arial"/>
          <w:sz w:val="20"/>
          <w:szCs w:val="20"/>
          <w:lang w:eastAsia="en-US"/>
        </w:rPr>
        <w:t>Neoddelite</w:t>
      </w:r>
      <w:r w:rsidRPr="00F815EE">
        <w:rPr>
          <w:rFonts w:ascii="Arial" w:eastAsia="Helvetica" w:hAnsi="Arial" w:cs="Arial"/>
          <w:sz w:val="20"/>
          <w:szCs w:val="20"/>
          <w:lang w:eastAsia="en-US"/>
        </w:rPr>
        <w:t>ľ</w:t>
      </w:r>
      <w:r w:rsidRPr="00F815EE">
        <w:rPr>
          <w:rFonts w:ascii="Arial" w:eastAsiaTheme="minorHAnsi" w:hAnsi="Arial" w:cs="Arial"/>
          <w:sz w:val="20"/>
          <w:szCs w:val="20"/>
          <w:lang w:eastAsia="en-US"/>
        </w:rPr>
        <w:t xml:space="preserve">nou </w:t>
      </w:r>
      <w:r w:rsidRPr="007139E1">
        <w:rPr>
          <w:rFonts w:ascii="Arial" w:eastAsiaTheme="minorHAnsi" w:hAnsi="Arial" w:cs="Arial"/>
          <w:sz w:val="20"/>
          <w:szCs w:val="20"/>
          <w:lang w:eastAsia="en-US"/>
        </w:rPr>
        <w:t xml:space="preserve">súčasťou </w:t>
      </w:r>
      <w:r w:rsidR="004453EC" w:rsidRPr="007139E1">
        <w:rPr>
          <w:rFonts w:ascii="Arial" w:eastAsiaTheme="minorHAnsi" w:hAnsi="Arial" w:cs="Arial"/>
          <w:sz w:val="20"/>
          <w:szCs w:val="20"/>
          <w:lang w:eastAsia="en-US"/>
        </w:rPr>
        <w:t>tejto Zmluvy</w:t>
      </w:r>
      <w:r w:rsidR="00454B11" w:rsidRPr="007139E1">
        <w:rPr>
          <w:rFonts w:ascii="Arial" w:eastAsiaTheme="minorHAnsi" w:hAnsi="Arial" w:cs="Arial"/>
          <w:sz w:val="20"/>
          <w:szCs w:val="20"/>
          <w:lang w:eastAsia="en-US"/>
        </w:rPr>
        <w:t xml:space="preserve"> o dielo</w:t>
      </w:r>
      <w:r w:rsidRPr="007139E1">
        <w:rPr>
          <w:rFonts w:ascii="Arial" w:eastAsiaTheme="minorHAnsi" w:hAnsi="Arial" w:cs="Arial"/>
          <w:sz w:val="20"/>
          <w:szCs w:val="20"/>
          <w:lang w:eastAsia="en-US"/>
        </w:rPr>
        <w:t xml:space="preserve"> sú nasledovné prílohy:</w:t>
      </w:r>
    </w:p>
    <w:p w14:paraId="10D8FC06" w14:textId="1F0FE18A" w:rsidR="00297A3C" w:rsidRPr="007139E1" w:rsidRDefault="008501A7" w:rsidP="00F815EE">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bookmarkStart w:id="104" w:name="_Ref519861931"/>
      <w:r w:rsidRPr="007139E1">
        <w:rPr>
          <w:rFonts w:ascii="Arial" w:eastAsiaTheme="minorHAnsi" w:hAnsi="Arial" w:cs="Arial"/>
          <w:b/>
          <w:sz w:val="20"/>
          <w:szCs w:val="20"/>
          <w:lang w:eastAsia="en-US"/>
        </w:rPr>
        <w:t xml:space="preserve">Príloha č. </w:t>
      </w:r>
      <w:r w:rsidR="006C6ACB" w:rsidRPr="007139E1">
        <w:rPr>
          <w:rFonts w:ascii="Arial" w:hAnsi="Arial" w:cs="Arial"/>
          <w:sz w:val="20"/>
          <w:szCs w:val="20"/>
        </w:rPr>
        <w:t>1</w:t>
      </w:r>
      <w:r w:rsidR="00AA0812" w:rsidRPr="007139E1">
        <w:rPr>
          <w:rFonts w:ascii="Arial" w:hAnsi="Arial" w:cs="Arial"/>
          <w:b/>
          <w:sz w:val="20"/>
          <w:szCs w:val="20"/>
        </w:rPr>
        <w:t xml:space="preserve"> </w:t>
      </w:r>
      <w:r w:rsidR="00AA0812" w:rsidRPr="007139E1">
        <w:rPr>
          <w:rFonts w:ascii="Arial" w:hAnsi="Arial" w:cs="Arial"/>
          <w:sz w:val="20"/>
          <w:szCs w:val="20"/>
        </w:rPr>
        <w:t xml:space="preserve">  </w:t>
      </w:r>
      <w:r w:rsidRPr="007139E1">
        <w:rPr>
          <w:rFonts w:ascii="Arial" w:eastAsiaTheme="minorHAnsi" w:hAnsi="Arial" w:cs="Arial"/>
          <w:b/>
          <w:sz w:val="20"/>
          <w:szCs w:val="20"/>
          <w:lang w:eastAsia="en-US"/>
        </w:rPr>
        <w:t xml:space="preserve">: </w:t>
      </w:r>
      <w:r w:rsidR="003D36D1" w:rsidRPr="007139E1">
        <w:rPr>
          <w:rFonts w:ascii="Arial" w:eastAsiaTheme="minorHAnsi" w:hAnsi="Arial" w:cs="Arial"/>
          <w:sz w:val="20"/>
          <w:szCs w:val="20"/>
          <w:lang w:eastAsia="en-US"/>
        </w:rPr>
        <w:t>Opis predmetu zákazky</w:t>
      </w:r>
      <w:r w:rsidR="003D36D1" w:rsidRPr="007139E1">
        <w:rPr>
          <w:rFonts w:ascii="Arial" w:eastAsiaTheme="minorHAnsi" w:hAnsi="Arial" w:cs="Arial"/>
          <w:b/>
          <w:sz w:val="20"/>
          <w:szCs w:val="20"/>
          <w:lang w:eastAsia="en-US"/>
        </w:rPr>
        <w:t xml:space="preserve"> - </w:t>
      </w:r>
      <w:r w:rsidR="00AC1133" w:rsidRPr="007139E1">
        <w:rPr>
          <w:rFonts w:ascii="Arial" w:eastAsiaTheme="minorHAnsi" w:hAnsi="Arial" w:cs="Arial"/>
          <w:sz w:val="20"/>
          <w:szCs w:val="20"/>
          <w:lang w:eastAsia="en-US"/>
        </w:rPr>
        <w:t>Špecifikácia Diela</w:t>
      </w:r>
      <w:r w:rsidR="002315C7" w:rsidRPr="007139E1">
        <w:rPr>
          <w:rFonts w:ascii="Arial" w:eastAsiaTheme="minorHAnsi" w:hAnsi="Arial" w:cs="Arial"/>
          <w:sz w:val="20"/>
          <w:szCs w:val="20"/>
          <w:lang w:eastAsia="en-US"/>
        </w:rPr>
        <w:t xml:space="preserve"> – Katalóg požiadaviek</w:t>
      </w:r>
      <w:r w:rsidR="00097A73" w:rsidRPr="007139E1">
        <w:rPr>
          <w:rFonts w:ascii="Arial" w:eastAsiaTheme="minorHAnsi" w:hAnsi="Arial" w:cs="Arial"/>
          <w:sz w:val="20"/>
          <w:szCs w:val="20"/>
          <w:lang w:eastAsia="en-US"/>
        </w:rPr>
        <w:t xml:space="preserve"> Štandardy pre dodávku (štandardy pre metodiku riadenia projektu, štandardy pre testovanie, štandardy pre dokumentáciu, štandardy pre systém riadenia kvality)</w:t>
      </w:r>
      <w:bookmarkEnd w:id="104"/>
    </w:p>
    <w:p w14:paraId="6AC8CA0F" w14:textId="1BEB58EC" w:rsidR="00297A3C" w:rsidRPr="007139E1" w:rsidRDefault="008501A7" w:rsidP="00F815EE">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bookmarkStart w:id="105" w:name="_Ref519862208"/>
      <w:r w:rsidRPr="007139E1">
        <w:rPr>
          <w:rFonts w:ascii="Arial" w:eastAsiaTheme="minorHAnsi" w:hAnsi="Arial" w:cs="Arial"/>
          <w:b/>
          <w:sz w:val="20"/>
          <w:szCs w:val="20"/>
          <w:lang w:eastAsia="en-US"/>
        </w:rPr>
        <w:t>Príloha č.</w:t>
      </w:r>
      <w:r w:rsidR="00AA0812" w:rsidRPr="007139E1">
        <w:rPr>
          <w:rFonts w:ascii="Arial" w:hAnsi="Arial" w:cs="Arial"/>
          <w:sz w:val="20"/>
          <w:szCs w:val="20"/>
        </w:rPr>
        <w:t xml:space="preserve"> </w:t>
      </w:r>
      <w:r w:rsidR="006C6ACB" w:rsidRPr="007139E1">
        <w:rPr>
          <w:rFonts w:ascii="Arial" w:hAnsi="Arial" w:cs="Arial"/>
          <w:sz w:val="20"/>
          <w:szCs w:val="20"/>
        </w:rPr>
        <w:t>2</w:t>
      </w:r>
      <w:r w:rsidR="00AA0812" w:rsidRPr="007139E1">
        <w:rPr>
          <w:rFonts w:ascii="Arial" w:hAnsi="Arial" w:cs="Arial"/>
          <w:b/>
          <w:sz w:val="20"/>
          <w:szCs w:val="20"/>
        </w:rPr>
        <w:t xml:space="preserve"> </w:t>
      </w:r>
      <w:r w:rsidR="00AA0812" w:rsidRPr="007139E1">
        <w:rPr>
          <w:rFonts w:ascii="Arial" w:hAnsi="Arial" w:cs="Arial"/>
          <w:sz w:val="20"/>
          <w:szCs w:val="20"/>
        </w:rPr>
        <w:t xml:space="preserve">  </w:t>
      </w:r>
      <w:r w:rsidRPr="007139E1">
        <w:rPr>
          <w:rFonts w:ascii="Arial" w:eastAsiaTheme="minorHAnsi" w:hAnsi="Arial" w:cs="Arial"/>
          <w:b/>
          <w:sz w:val="20"/>
          <w:szCs w:val="20"/>
          <w:lang w:eastAsia="en-US"/>
        </w:rPr>
        <w:t>:</w:t>
      </w:r>
      <w:r w:rsidRPr="007139E1">
        <w:rPr>
          <w:rFonts w:ascii="Arial" w:eastAsiaTheme="minorHAnsi" w:hAnsi="Arial" w:cs="Arial"/>
          <w:sz w:val="20"/>
          <w:szCs w:val="20"/>
          <w:lang w:eastAsia="en-US"/>
        </w:rPr>
        <w:t xml:space="preserve"> </w:t>
      </w:r>
      <w:r w:rsidR="002E332B" w:rsidRPr="007139E1">
        <w:rPr>
          <w:rFonts w:ascii="Arial" w:eastAsiaTheme="minorHAnsi" w:hAnsi="Arial" w:cs="Arial"/>
          <w:sz w:val="20"/>
          <w:szCs w:val="20"/>
          <w:lang w:eastAsia="en-US"/>
        </w:rPr>
        <w:t>Doba plnenia Diela, časový harmonogram</w:t>
      </w:r>
      <w:bookmarkEnd w:id="105"/>
    </w:p>
    <w:p w14:paraId="45A7242B" w14:textId="031F2666" w:rsidR="00297A3C" w:rsidRPr="007139E1" w:rsidRDefault="008501A7" w:rsidP="00F815EE">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bookmarkStart w:id="106" w:name="_Ref519862333"/>
      <w:r w:rsidRPr="007139E1">
        <w:rPr>
          <w:rFonts w:ascii="Arial" w:eastAsiaTheme="minorHAnsi" w:hAnsi="Arial" w:cs="Arial"/>
          <w:b/>
          <w:sz w:val="20"/>
          <w:szCs w:val="20"/>
          <w:lang w:eastAsia="en-US"/>
        </w:rPr>
        <w:t xml:space="preserve">Príloha č. </w:t>
      </w:r>
      <w:r w:rsidR="006C6ACB" w:rsidRPr="007139E1">
        <w:rPr>
          <w:rFonts w:ascii="Arial" w:hAnsi="Arial" w:cs="Arial"/>
          <w:sz w:val="20"/>
          <w:szCs w:val="20"/>
        </w:rPr>
        <w:t>3</w:t>
      </w:r>
      <w:r w:rsidR="00AA0812" w:rsidRPr="007139E1">
        <w:rPr>
          <w:rFonts w:ascii="Arial" w:hAnsi="Arial" w:cs="Arial"/>
          <w:b/>
          <w:sz w:val="20"/>
          <w:szCs w:val="20"/>
        </w:rPr>
        <w:t xml:space="preserve"> </w:t>
      </w:r>
      <w:r w:rsidR="00AA0812" w:rsidRPr="007139E1">
        <w:rPr>
          <w:rFonts w:ascii="Arial" w:hAnsi="Arial" w:cs="Arial"/>
          <w:sz w:val="20"/>
          <w:szCs w:val="20"/>
        </w:rPr>
        <w:t xml:space="preserve">  </w:t>
      </w:r>
      <w:r w:rsidRPr="007139E1">
        <w:rPr>
          <w:rFonts w:ascii="Arial" w:eastAsiaTheme="minorHAnsi" w:hAnsi="Arial" w:cs="Arial"/>
          <w:b/>
          <w:sz w:val="20"/>
          <w:szCs w:val="20"/>
          <w:lang w:eastAsia="en-US"/>
        </w:rPr>
        <w:t xml:space="preserve">: </w:t>
      </w:r>
      <w:r w:rsidR="003D36D1" w:rsidRPr="007139E1">
        <w:rPr>
          <w:rFonts w:ascii="Arial" w:eastAsiaTheme="minorHAnsi" w:hAnsi="Arial" w:cs="Arial"/>
          <w:sz w:val="20"/>
          <w:szCs w:val="20"/>
          <w:lang w:eastAsia="en-US"/>
        </w:rPr>
        <w:t xml:space="preserve">Výpočet zmluvnej ceny </w:t>
      </w:r>
      <w:r w:rsidR="00097A73" w:rsidRPr="007139E1">
        <w:rPr>
          <w:rFonts w:ascii="Arial" w:eastAsiaTheme="minorHAnsi" w:hAnsi="Arial" w:cs="Arial"/>
          <w:sz w:val="20"/>
          <w:szCs w:val="20"/>
          <w:lang w:eastAsia="en-US"/>
        </w:rPr>
        <w:t>a harmonogram fakturačných míľnikov</w:t>
      </w:r>
      <w:bookmarkEnd w:id="106"/>
    </w:p>
    <w:p w14:paraId="0270CF8B" w14:textId="034F2B68" w:rsidR="000F5E78" w:rsidRPr="007139E1" w:rsidRDefault="008501A7" w:rsidP="00F815EE">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bookmarkStart w:id="107" w:name="_Ref519862374"/>
      <w:r w:rsidRPr="007139E1">
        <w:rPr>
          <w:rFonts w:ascii="Arial" w:eastAsiaTheme="minorHAnsi" w:hAnsi="Arial" w:cs="Arial"/>
          <w:b/>
          <w:sz w:val="20"/>
          <w:szCs w:val="20"/>
          <w:lang w:eastAsia="en-US"/>
        </w:rPr>
        <w:t xml:space="preserve">Príloha č. </w:t>
      </w:r>
      <w:r w:rsidR="006C6ACB" w:rsidRPr="007139E1">
        <w:rPr>
          <w:rFonts w:ascii="Arial" w:hAnsi="Arial" w:cs="Arial"/>
          <w:sz w:val="20"/>
          <w:szCs w:val="20"/>
        </w:rPr>
        <w:t>4</w:t>
      </w:r>
      <w:r w:rsidR="00AA0812" w:rsidRPr="007139E1">
        <w:rPr>
          <w:rFonts w:ascii="Arial" w:hAnsi="Arial" w:cs="Arial"/>
          <w:b/>
          <w:sz w:val="20"/>
          <w:szCs w:val="20"/>
        </w:rPr>
        <w:t xml:space="preserve"> </w:t>
      </w:r>
      <w:r w:rsidR="00AA0812" w:rsidRPr="007139E1">
        <w:rPr>
          <w:rFonts w:ascii="Arial" w:hAnsi="Arial" w:cs="Arial"/>
          <w:sz w:val="20"/>
          <w:szCs w:val="20"/>
        </w:rPr>
        <w:t xml:space="preserve">  </w:t>
      </w:r>
      <w:r w:rsidRPr="007139E1">
        <w:rPr>
          <w:rFonts w:ascii="Arial" w:eastAsiaTheme="minorHAnsi" w:hAnsi="Arial" w:cs="Arial"/>
          <w:b/>
          <w:sz w:val="20"/>
          <w:szCs w:val="20"/>
          <w:lang w:eastAsia="en-US"/>
        </w:rPr>
        <w:t xml:space="preserve">: </w:t>
      </w:r>
      <w:r w:rsidR="002E332B" w:rsidRPr="007139E1">
        <w:rPr>
          <w:rFonts w:ascii="Arial" w:eastAsiaTheme="minorHAnsi" w:hAnsi="Arial" w:cs="Arial"/>
          <w:sz w:val="20"/>
          <w:szCs w:val="20"/>
          <w:lang w:eastAsia="en-US"/>
        </w:rPr>
        <w:t xml:space="preserve">Zoznam </w:t>
      </w:r>
      <w:r w:rsidR="00CA4798" w:rsidRPr="007139E1">
        <w:rPr>
          <w:rFonts w:ascii="Arial" w:hAnsi="Arial" w:cs="Arial"/>
          <w:sz w:val="20"/>
          <w:szCs w:val="20"/>
        </w:rPr>
        <w:t>subdodávateľ</w:t>
      </w:r>
      <w:r w:rsidR="002E332B" w:rsidRPr="007139E1">
        <w:rPr>
          <w:rFonts w:ascii="Arial" w:eastAsiaTheme="minorHAnsi" w:hAnsi="Arial" w:cs="Arial"/>
          <w:sz w:val="20"/>
          <w:szCs w:val="20"/>
          <w:lang w:eastAsia="en-US"/>
        </w:rPr>
        <w:t>ov</w:t>
      </w:r>
      <w:bookmarkStart w:id="108" w:name="_Ref519862396"/>
      <w:bookmarkEnd w:id="107"/>
    </w:p>
    <w:p w14:paraId="7B24038F" w14:textId="0F40E689" w:rsidR="00E43AC7" w:rsidRPr="00F815EE" w:rsidRDefault="008501A7" w:rsidP="00F815EE">
      <w:pPr>
        <w:pStyle w:val="MLOdsek"/>
        <w:numPr>
          <w:ilvl w:val="2"/>
          <w:numId w:val="5"/>
        </w:numPr>
        <w:tabs>
          <w:tab w:val="clear" w:pos="1134"/>
        </w:tabs>
        <w:spacing w:before="120" w:line="290" w:lineRule="auto"/>
        <w:ind w:hanging="567"/>
        <w:rPr>
          <w:rFonts w:ascii="Arial" w:eastAsiaTheme="minorHAnsi" w:hAnsi="Arial" w:cs="Arial"/>
          <w:sz w:val="20"/>
          <w:szCs w:val="20"/>
          <w:lang w:eastAsia="en-US"/>
        </w:rPr>
      </w:pPr>
      <w:r w:rsidRPr="003A4EBC">
        <w:rPr>
          <w:rFonts w:ascii="Arial" w:eastAsiaTheme="minorHAnsi" w:hAnsi="Arial" w:cs="Arial"/>
          <w:b/>
          <w:sz w:val="20"/>
          <w:szCs w:val="20"/>
          <w:lang w:eastAsia="en-US"/>
        </w:rPr>
        <w:t>Príloha č.</w:t>
      </w:r>
      <w:r w:rsidR="00AA0812" w:rsidRPr="003A4EBC">
        <w:rPr>
          <w:rFonts w:ascii="Arial" w:hAnsi="Arial" w:cs="Arial"/>
          <w:sz w:val="20"/>
          <w:szCs w:val="20"/>
        </w:rPr>
        <w:t xml:space="preserve"> </w:t>
      </w:r>
      <w:r w:rsidR="006C6ACB" w:rsidRPr="003A4EBC">
        <w:rPr>
          <w:rFonts w:ascii="Arial" w:hAnsi="Arial" w:cs="Arial"/>
          <w:sz w:val="20"/>
          <w:szCs w:val="20"/>
        </w:rPr>
        <w:t>5</w:t>
      </w:r>
      <w:r w:rsidR="00AA0812" w:rsidRPr="003A4EBC">
        <w:rPr>
          <w:rFonts w:ascii="Arial" w:hAnsi="Arial" w:cs="Arial"/>
          <w:b/>
          <w:sz w:val="20"/>
          <w:szCs w:val="20"/>
        </w:rPr>
        <w:t xml:space="preserve"> </w:t>
      </w:r>
      <w:r w:rsidR="00AA0812" w:rsidRPr="003A4EBC">
        <w:rPr>
          <w:rFonts w:ascii="Arial" w:hAnsi="Arial" w:cs="Arial"/>
          <w:sz w:val="20"/>
          <w:szCs w:val="20"/>
        </w:rPr>
        <w:t xml:space="preserve">  </w:t>
      </w:r>
      <w:r w:rsidRPr="003A4EBC">
        <w:rPr>
          <w:rFonts w:ascii="Arial" w:eastAsiaTheme="minorHAnsi" w:hAnsi="Arial" w:cs="Arial"/>
          <w:b/>
          <w:sz w:val="20"/>
          <w:szCs w:val="20"/>
          <w:lang w:eastAsia="en-US"/>
        </w:rPr>
        <w:t xml:space="preserve">: </w:t>
      </w:r>
      <w:r w:rsidR="00E43AC7" w:rsidRPr="003A4EBC">
        <w:rPr>
          <w:rFonts w:ascii="Arial" w:hAnsi="Arial" w:cs="Arial"/>
          <w:sz w:val="20"/>
          <w:szCs w:val="20"/>
        </w:rPr>
        <w:t>Kategorizácia</w:t>
      </w:r>
      <w:r w:rsidR="00E43AC7" w:rsidRPr="00F815EE">
        <w:rPr>
          <w:rFonts w:ascii="Arial" w:hAnsi="Arial" w:cs="Arial"/>
          <w:sz w:val="20"/>
          <w:szCs w:val="20"/>
        </w:rPr>
        <w:t xml:space="preserve"> vád</w:t>
      </w:r>
      <w:r w:rsidR="006D7FE5" w:rsidRPr="00F815EE">
        <w:rPr>
          <w:rFonts w:ascii="Arial" w:hAnsi="Arial" w:cs="Arial"/>
          <w:sz w:val="20"/>
          <w:szCs w:val="20"/>
        </w:rPr>
        <w:t xml:space="preserve"> Informačného systému</w:t>
      </w:r>
      <w:r w:rsidR="00E43AC7" w:rsidRPr="00F815EE">
        <w:rPr>
          <w:rFonts w:ascii="Arial" w:hAnsi="Arial" w:cs="Arial"/>
          <w:sz w:val="20"/>
          <w:szCs w:val="20"/>
        </w:rPr>
        <w:t>, lehoty na ich odstránenie</w:t>
      </w:r>
      <w:r w:rsidRPr="00F815EE">
        <w:rPr>
          <w:rFonts w:ascii="Arial" w:hAnsi="Arial" w:cs="Arial"/>
          <w:sz w:val="20"/>
          <w:szCs w:val="20"/>
        </w:rPr>
        <w:t>, podmienky záručného servisu</w:t>
      </w:r>
      <w:bookmarkEnd w:id="108"/>
    </w:p>
    <w:p w14:paraId="2616458C" w14:textId="77777777" w:rsidR="002A66D0" w:rsidRDefault="00AA3EEF" w:rsidP="00482A22">
      <w:pPr>
        <w:pStyle w:val="MLOdsek"/>
        <w:numPr>
          <w:ilvl w:val="2"/>
          <w:numId w:val="5"/>
        </w:numPr>
        <w:tabs>
          <w:tab w:val="clear" w:pos="1134"/>
        </w:tabs>
        <w:spacing w:before="120" w:line="290" w:lineRule="auto"/>
        <w:ind w:hanging="567"/>
        <w:rPr>
          <w:ins w:id="109" w:author="Autor"/>
          <w:rFonts w:ascii="Arial" w:eastAsiaTheme="minorHAnsi" w:hAnsi="Arial" w:cs="Arial"/>
          <w:sz w:val="20"/>
          <w:szCs w:val="20"/>
          <w:lang w:eastAsia="en-US"/>
        </w:rPr>
      </w:pPr>
      <w:r w:rsidRPr="00F815EE">
        <w:rPr>
          <w:rFonts w:ascii="Arial" w:eastAsiaTheme="minorHAnsi" w:hAnsi="Arial" w:cs="Arial"/>
          <w:b/>
          <w:sz w:val="20"/>
          <w:szCs w:val="20"/>
          <w:lang w:eastAsia="en-US"/>
        </w:rPr>
        <w:t>Príloha č.</w:t>
      </w:r>
      <w:r w:rsidRPr="00F815EE">
        <w:rPr>
          <w:rFonts w:ascii="Arial" w:eastAsiaTheme="minorHAnsi" w:hAnsi="Arial" w:cs="Arial"/>
          <w:sz w:val="20"/>
          <w:szCs w:val="20"/>
          <w:lang w:eastAsia="en-US"/>
        </w:rPr>
        <w:t xml:space="preserve"> </w:t>
      </w:r>
      <w:r w:rsidR="006C6ACB">
        <w:rPr>
          <w:rFonts w:ascii="Arial" w:hAnsi="Arial" w:cs="Arial"/>
          <w:sz w:val="20"/>
          <w:szCs w:val="20"/>
        </w:rPr>
        <w:t>6</w:t>
      </w:r>
      <w:r w:rsidR="00AA0812" w:rsidRPr="00CF0220">
        <w:rPr>
          <w:rFonts w:ascii="Arial" w:hAnsi="Arial" w:cs="Arial"/>
          <w:b/>
          <w:sz w:val="20"/>
          <w:szCs w:val="20"/>
        </w:rPr>
        <w:t xml:space="preserve"> </w:t>
      </w:r>
      <w:r w:rsidR="00AA0812">
        <w:rPr>
          <w:rFonts w:ascii="Arial" w:hAnsi="Arial" w:cs="Arial"/>
          <w:sz w:val="20"/>
          <w:szCs w:val="20"/>
        </w:rPr>
        <w:t xml:space="preserve"> </w:t>
      </w:r>
      <w:r w:rsidR="00AA0812" w:rsidRPr="00A57008">
        <w:rPr>
          <w:rFonts w:ascii="Arial" w:hAnsi="Arial" w:cs="Arial"/>
          <w:sz w:val="20"/>
          <w:szCs w:val="20"/>
        </w:rPr>
        <w:t xml:space="preserve"> </w:t>
      </w:r>
      <w:r w:rsidR="00AA0812">
        <w:rPr>
          <w:rFonts w:ascii="Arial" w:eastAsiaTheme="minorHAnsi" w:hAnsi="Arial" w:cs="Arial"/>
          <w:sz w:val="20"/>
          <w:szCs w:val="20"/>
          <w:lang w:eastAsia="en-US"/>
        </w:rPr>
        <w:t>: Zoznam použitých SW a SW 3. strán</w:t>
      </w:r>
    </w:p>
    <w:p w14:paraId="24A99D81" w14:textId="40A13436" w:rsidR="00F74E0B" w:rsidRDefault="002A66D0" w:rsidP="00482A22">
      <w:pPr>
        <w:pStyle w:val="MLOdsek"/>
        <w:numPr>
          <w:ilvl w:val="2"/>
          <w:numId w:val="5"/>
        </w:numPr>
        <w:tabs>
          <w:tab w:val="clear" w:pos="1134"/>
        </w:tabs>
        <w:spacing w:before="120" w:line="290" w:lineRule="auto"/>
        <w:ind w:hanging="567"/>
        <w:rPr>
          <w:ins w:id="110" w:author="Autor"/>
          <w:rFonts w:ascii="Arial" w:eastAsiaTheme="minorHAnsi" w:hAnsi="Arial" w:cs="Arial"/>
          <w:sz w:val="20"/>
          <w:szCs w:val="20"/>
          <w:lang w:eastAsia="en-US"/>
        </w:rPr>
      </w:pPr>
      <w:ins w:id="111" w:author="Autor">
        <w:r>
          <w:rPr>
            <w:rFonts w:ascii="Arial" w:eastAsiaTheme="minorHAnsi" w:hAnsi="Arial" w:cs="Arial"/>
            <w:b/>
            <w:sz w:val="20"/>
            <w:szCs w:val="20"/>
            <w:lang w:eastAsia="en-US"/>
          </w:rPr>
          <w:t>Príloha č</w:t>
        </w:r>
        <w:r w:rsidRPr="00076898">
          <w:rPr>
            <w:rFonts w:ascii="Arial" w:eastAsiaTheme="minorHAnsi" w:hAnsi="Arial" w:cs="Arial"/>
            <w:sz w:val="20"/>
            <w:szCs w:val="20"/>
            <w:lang w:eastAsia="en-US"/>
            <w:rPrChange w:id="112" w:author="Autor">
              <w:rPr>
                <w:rFonts w:ascii="Arial" w:eastAsiaTheme="minorHAnsi" w:hAnsi="Arial" w:cs="Arial"/>
                <w:b/>
                <w:sz w:val="20"/>
                <w:szCs w:val="20"/>
                <w:lang w:eastAsia="en-US"/>
              </w:rPr>
            </w:rPrChange>
          </w:rPr>
          <w:t>.</w:t>
        </w:r>
        <w:r>
          <w:rPr>
            <w:rFonts w:ascii="Arial" w:eastAsiaTheme="minorHAnsi" w:hAnsi="Arial" w:cs="Arial"/>
            <w:sz w:val="20"/>
            <w:szCs w:val="20"/>
            <w:lang w:eastAsia="en-US"/>
          </w:rPr>
          <w:t xml:space="preserve"> </w:t>
        </w:r>
        <w:r w:rsidRPr="00955671">
          <w:rPr>
            <w:rFonts w:ascii="Arial" w:eastAsiaTheme="minorHAnsi" w:hAnsi="Arial" w:cs="Arial"/>
            <w:sz w:val="20"/>
            <w:szCs w:val="20"/>
            <w:lang w:eastAsia="en-US"/>
          </w:rPr>
          <w:t>7</w:t>
        </w:r>
        <w:r w:rsidR="001D0703">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 </w:t>
        </w:r>
        <w:r w:rsidRPr="002A66D0">
          <w:rPr>
            <w:rFonts w:ascii="Arial" w:eastAsiaTheme="minorHAnsi" w:hAnsi="Arial" w:cs="Arial"/>
            <w:sz w:val="20"/>
            <w:szCs w:val="20"/>
            <w:lang w:eastAsia="en-US"/>
          </w:rPr>
          <w:t>Metodik</w:t>
        </w:r>
        <w:r>
          <w:rPr>
            <w:rFonts w:ascii="Arial" w:eastAsiaTheme="minorHAnsi" w:hAnsi="Arial" w:cs="Arial"/>
            <w:sz w:val="20"/>
            <w:szCs w:val="20"/>
            <w:lang w:eastAsia="en-US"/>
          </w:rPr>
          <w:t>a</w:t>
        </w:r>
        <w:r w:rsidRPr="002A66D0">
          <w:rPr>
            <w:rFonts w:ascii="Arial" w:eastAsiaTheme="minorHAnsi" w:hAnsi="Arial" w:cs="Arial"/>
            <w:sz w:val="20"/>
            <w:szCs w:val="20"/>
            <w:lang w:eastAsia="en-US"/>
          </w:rPr>
          <w:t xml:space="preserve"> zabezpečenia</w:t>
        </w:r>
      </w:ins>
      <w:del w:id="113" w:author="Autor">
        <w:r w:rsidR="00AA0812" w:rsidDel="002A66D0">
          <w:rPr>
            <w:rFonts w:ascii="Arial" w:eastAsiaTheme="minorHAnsi" w:hAnsi="Arial" w:cs="Arial"/>
            <w:sz w:val="20"/>
            <w:szCs w:val="20"/>
            <w:lang w:eastAsia="en-US"/>
          </w:rPr>
          <w:delText>.</w:delText>
        </w:r>
      </w:del>
    </w:p>
    <w:p w14:paraId="054D06D3" w14:textId="504F2C31" w:rsidR="00CD290D" w:rsidRDefault="00CD290D" w:rsidP="00482A22">
      <w:pPr>
        <w:pStyle w:val="MLOdsek"/>
        <w:numPr>
          <w:ilvl w:val="2"/>
          <w:numId w:val="5"/>
        </w:numPr>
        <w:tabs>
          <w:tab w:val="clear" w:pos="1134"/>
        </w:tabs>
        <w:spacing w:before="120" w:line="290" w:lineRule="auto"/>
        <w:ind w:hanging="567"/>
        <w:rPr>
          <w:ins w:id="114" w:author="Autor"/>
          <w:rFonts w:ascii="Arial" w:eastAsiaTheme="minorHAnsi" w:hAnsi="Arial" w:cs="Arial"/>
          <w:sz w:val="20"/>
          <w:szCs w:val="20"/>
          <w:lang w:eastAsia="en-US"/>
        </w:rPr>
      </w:pPr>
      <w:ins w:id="115" w:author="Autor">
        <w:r w:rsidRPr="00076898">
          <w:rPr>
            <w:rFonts w:ascii="Arial" w:eastAsiaTheme="minorHAnsi" w:hAnsi="Arial" w:cs="Arial"/>
            <w:b/>
            <w:bCs/>
            <w:sz w:val="20"/>
            <w:szCs w:val="20"/>
            <w:lang w:eastAsia="en-US"/>
            <w:rPrChange w:id="116" w:author="Autor">
              <w:rPr>
                <w:rFonts w:ascii="Arial" w:eastAsiaTheme="minorHAnsi" w:hAnsi="Arial" w:cs="Arial"/>
                <w:sz w:val="20"/>
                <w:szCs w:val="20"/>
                <w:lang w:eastAsia="en-US"/>
              </w:rPr>
            </w:rPrChange>
          </w:rPr>
          <w:t>P</w:t>
        </w:r>
        <w:r w:rsidR="00422A72" w:rsidRPr="00076898">
          <w:rPr>
            <w:rFonts w:ascii="Arial" w:eastAsiaTheme="minorHAnsi" w:hAnsi="Arial" w:cs="Arial"/>
            <w:b/>
            <w:bCs/>
            <w:sz w:val="20"/>
            <w:szCs w:val="20"/>
            <w:lang w:eastAsia="en-US"/>
            <w:rPrChange w:id="117" w:author="Autor">
              <w:rPr>
                <w:rFonts w:ascii="Arial" w:eastAsiaTheme="minorHAnsi" w:hAnsi="Arial" w:cs="Arial"/>
                <w:sz w:val="20"/>
                <w:szCs w:val="20"/>
                <w:lang w:eastAsia="en-US"/>
              </w:rPr>
            </w:rPrChange>
          </w:rPr>
          <w:t>r</w:t>
        </w:r>
        <w:r w:rsidRPr="00076898">
          <w:rPr>
            <w:rFonts w:ascii="Arial" w:eastAsiaTheme="minorHAnsi" w:hAnsi="Arial" w:cs="Arial"/>
            <w:b/>
            <w:bCs/>
            <w:sz w:val="20"/>
            <w:szCs w:val="20"/>
            <w:lang w:eastAsia="en-US"/>
            <w:rPrChange w:id="118" w:author="Autor">
              <w:rPr>
                <w:rFonts w:ascii="Arial" w:eastAsiaTheme="minorHAnsi" w:hAnsi="Arial" w:cs="Arial"/>
                <w:sz w:val="20"/>
                <w:szCs w:val="20"/>
                <w:lang w:eastAsia="en-US"/>
              </w:rPr>
            </w:rPrChange>
          </w:rPr>
          <w:t xml:space="preserve">íloha č. </w:t>
        </w:r>
        <w:r w:rsidRPr="00955671">
          <w:rPr>
            <w:rFonts w:ascii="Arial" w:eastAsiaTheme="minorHAnsi" w:hAnsi="Arial" w:cs="Arial"/>
            <w:sz w:val="20"/>
            <w:szCs w:val="20"/>
            <w:lang w:eastAsia="en-US"/>
          </w:rPr>
          <w:t>8</w:t>
        </w:r>
        <w:r w:rsidR="001D0703">
          <w:rPr>
            <w:rFonts w:ascii="Arial" w:eastAsiaTheme="minorHAnsi" w:hAnsi="Arial" w:cs="Arial"/>
            <w:sz w:val="20"/>
            <w:szCs w:val="20"/>
            <w:lang w:eastAsia="en-US"/>
          </w:rPr>
          <w:t xml:space="preserve"> </w:t>
        </w:r>
        <w:r>
          <w:rPr>
            <w:rFonts w:ascii="Arial" w:eastAsiaTheme="minorHAnsi" w:hAnsi="Arial" w:cs="Arial"/>
            <w:sz w:val="20"/>
            <w:szCs w:val="20"/>
            <w:lang w:eastAsia="en-US"/>
          </w:rPr>
          <w:t xml:space="preserve">: </w:t>
        </w:r>
        <w:r w:rsidR="00422A72" w:rsidRPr="00422A72">
          <w:rPr>
            <w:rFonts w:ascii="Arial" w:eastAsiaTheme="minorHAnsi" w:hAnsi="Arial" w:cs="Arial"/>
            <w:sz w:val="20"/>
            <w:szCs w:val="20"/>
            <w:lang w:eastAsia="en-US"/>
          </w:rPr>
          <w:t>Metodik</w:t>
        </w:r>
        <w:r w:rsidR="00422A72">
          <w:rPr>
            <w:rFonts w:ascii="Arial" w:eastAsiaTheme="minorHAnsi" w:hAnsi="Arial" w:cs="Arial"/>
            <w:sz w:val="20"/>
            <w:szCs w:val="20"/>
            <w:lang w:eastAsia="en-US"/>
          </w:rPr>
          <w:t>a</w:t>
        </w:r>
        <w:r w:rsidR="00422A72" w:rsidRPr="00422A72">
          <w:rPr>
            <w:rFonts w:ascii="Arial" w:eastAsiaTheme="minorHAnsi" w:hAnsi="Arial" w:cs="Arial"/>
            <w:sz w:val="20"/>
            <w:szCs w:val="20"/>
            <w:lang w:eastAsia="en-US"/>
          </w:rPr>
          <w:t xml:space="preserve"> riadenia QAMPR</w:t>
        </w:r>
      </w:ins>
    </w:p>
    <w:p w14:paraId="0C43CD32" w14:textId="4F0F4079" w:rsidR="00A71E45" w:rsidRPr="00482A22" w:rsidDel="00A71E45" w:rsidRDefault="00A71E45" w:rsidP="00482A22">
      <w:pPr>
        <w:pStyle w:val="MLOdsek"/>
        <w:numPr>
          <w:ilvl w:val="2"/>
          <w:numId w:val="5"/>
        </w:numPr>
        <w:tabs>
          <w:tab w:val="clear" w:pos="1134"/>
        </w:tabs>
        <w:spacing w:before="120" w:line="290" w:lineRule="auto"/>
        <w:ind w:hanging="567"/>
        <w:rPr>
          <w:del w:id="119" w:author="Autor"/>
          <w:rFonts w:ascii="Arial" w:eastAsiaTheme="minorHAnsi" w:hAnsi="Arial" w:cs="Arial"/>
          <w:sz w:val="20"/>
          <w:szCs w:val="20"/>
          <w:lang w:eastAsia="en-US"/>
        </w:rPr>
      </w:pPr>
    </w:p>
    <w:p w14:paraId="2C14C4A7" w14:textId="61A7E1BD" w:rsidR="001531F4" w:rsidRPr="00F815EE" w:rsidRDefault="004453EC" w:rsidP="00F815EE">
      <w:pPr>
        <w:pStyle w:val="MLOdsek"/>
        <w:spacing w:before="120" w:line="290" w:lineRule="auto"/>
        <w:ind w:left="567" w:hanging="567"/>
        <w:rPr>
          <w:rFonts w:ascii="Arial" w:hAnsi="Arial" w:cs="Arial"/>
          <w:sz w:val="20"/>
          <w:szCs w:val="20"/>
        </w:rPr>
      </w:pPr>
      <w:r w:rsidRPr="00F815EE">
        <w:rPr>
          <w:rFonts w:ascii="Arial" w:eastAsiaTheme="minorHAnsi" w:hAnsi="Arial" w:cs="Arial"/>
          <w:sz w:val="20"/>
          <w:szCs w:val="20"/>
          <w:lang w:eastAsia="en-US"/>
        </w:rPr>
        <w:t>Táto Zmluva</w:t>
      </w:r>
      <w:r w:rsidR="001531F4" w:rsidRPr="00F815EE">
        <w:rPr>
          <w:rFonts w:ascii="Arial" w:eastAsiaTheme="minorHAnsi" w:hAnsi="Arial" w:cs="Arial"/>
          <w:sz w:val="20"/>
          <w:szCs w:val="20"/>
          <w:lang w:eastAsia="en-US"/>
        </w:rPr>
        <w:t xml:space="preserve"> </w:t>
      </w:r>
      <w:r w:rsidR="00454B11" w:rsidRPr="00F815EE">
        <w:rPr>
          <w:rFonts w:ascii="Arial" w:eastAsiaTheme="minorHAnsi" w:hAnsi="Arial" w:cs="Arial"/>
          <w:sz w:val="20"/>
          <w:szCs w:val="20"/>
          <w:lang w:eastAsia="en-US"/>
        </w:rPr>
        <w:t xml:space="preserve">o dielo </w:t>
      </w:r>
      <w:r w:rsidRPr="00F815EE">
        <w:rPr>
          <w:rFonts w:ascii="Arial" w:eastAsiaTheme="minorHAnsi" w:hAnsi="Arial" w:cs="Arial"/>
          <w:sz w:val="20"/>
          <w:szCs w:val="20"/>
          <w:lang w:eastAsia="en-US"/>
        </w:rPr>
        <w:t>je vyhotovená</w:t>
      </w:r>
      <w:r w:rsidR="001531F4" w:rsidRPr="00F815EE">
        <w:rPr>
          <w:rFonts w:ascii="Arial" w:eastAsiaTheme="minorHAnsi" w:hAnsi="Arial" w:cs="Arial"/>
          <w:sz w:val="20"/>
          <w:szCs w:val="20"/>
          <w:lang w:eastAsia="en-US"/>
        </w:rPr>
        <w:t xml:space="preserve"> v </w:t>
      </w:r>
      <w:r w:rsidR="006C6ACB">
        <w:rPr>
          <w:rFonts w:ascii="Arial" w:hAnsi="Arial" w:cs="Arial"/>
          <w:sz w:val="20"/>
          <w:szCs w:val="20"/>
        </w:rPr>
        <w:t>4</w:t>
      </w:r>
      <w:r w:rsidR="005F6622" w:rsidRPr="00CF0220">
        <w:rPr>
          <w:rFonts w:ascii="Arial" w:hAnsi="Arial" w:cs="Arial"/>
          <w:b/>
          <w:sz w:val="20"/>
          <w:szCs w:val="20"/>
        </w:rPr>
        <w:t xml:space="preserve"> </w:t>
      </w:r>
      <w:r w:rsidR="005F6622">
        <w:rPr>
          <w:rFonts w:ascii="Arial" w:hAnsi="Arial" w:cs="Arial"/>
          <w:sz w:val="20"/>
          <w:szCs w:val="20"/>
        </w:rPr>
        <w:t xml:space="preserve"> </w:t>
      </w:r>
      <w:r w:rsidR="005F6622" w:rsidRPr="00A57008">
        <w:rPr>
          <w:rFonts w:ascii="Arial" w:hAnsi="Arial" w:cs="Arial"/>
          <w:sz w:val="20"/>
          <w:szCs w:val="20"/>
        </w:rPr>
        <w:t xml:space="preserve"> </w:t>
      </w:r>
      <w:r w:rsidR="001531F4" w:rsidRPr="00F815EE">
        <w:rPr>
          <w:rFonts w:ascii="Arial" w:eastAsiaTheme="minorHAnsi" w:hAnsi="Arial" w:cs="Arial"/>
          <w:sz w:val="20"/>
          <w:szCs w:val="20"/>
          <w:lang w:eastAsia="en-US"/>
        </w:rPr>
        <w:t xml:space="preserve">vyhotoveniach s platnosťou originálu, z toho </w:t>
      </w:r>
      <w:r w:rsidR="006C6ACB">
        <w:rPr>
          <w:rFonts w:ascii="Arial" w:hAnsi="Arial" w:cs="Arial"/>
          <w:sz w:val="20"/>
          <w:szCs w:val="20"/>
        </w:rPr>
        <w:t>2</w:t>
      </w:r>
      <w:r w:rsidR="005F6622" w:rsidRPr="00CF0220">
        <w:rPr>
          <w:rFonts w:ascii="Arial" w:hAnsi="Arial" w:cs="Arial"/>
          <w:b/>
          <w:sz w:val="20"/>
          <w:szCs w:val="20"/>
        </w:rPr>
        <w:t xml:space="preserve"> </w:t>
      </w:r>
      <w:r w:rsidR="005F6622">
        <w:rPr>
          <w:rFonts w:ascii="Arial" w:hAnsi="Arial" w:cs="Arial"/>
          <w:sz w:val="20"/>
          <w:szCs w:val="20"/>
        </w:rPr>
        <w:t xml:space="preserve"> </w:t>
      </w:r>
      <w:r w:rsidR="005F6622" w:rsidRPr="00A57008">
        <w:rPr>
          <w:rFonts w:ascii="Arial" w:hAnsi="Arial" w:cs="Arial"/>
          <w:sz w:val="20"/>
          <w:szCs w:val="20"/>
        </w:rPr>
        <w:t xml:space="preserve"> </w:t>
      </w:r>
      <w:r w:rsidR="006C6ACB" w:rsidRPr="00F815EE">
        <w:rPr>
          <w:rFonts w:ascii="Arial" w:eastAsiaTheme="minorHAnsi" w:hAnsi="Arial" w:cs="Arial"/>
          <w:sz w:val="20"/>
          <w:szCs w:val="20"/>
          <w:lang w:eastAsia="en-US"/>
        </w:rPr>
        <w:t>vyhotoven</w:t>
      </w:r>
      <w:r w:rsidR="006C6ACB">
        <w:rPr>
          <w:rFonts w:ascii="Arial" w:eastAsiaTheme="minorHAnsi" w:hAnsi="Arial" w:cs="Arial"/>
          <w:sz w:val="20"/>
          <w:szCs w:val="20"/>
          <w:lang w:eastAsia="en-US"/>
        </w:rPr>
        <w:t>ia</w:t>
      </w:r>
      <w:r w:rsidR="006C6ACB" w:rsidRPr="00F815EE">
        <w:rPr>
          <w:rFonts w:ascii="Arial" w:eastAsiaTheme="minorHAnsi" w:hAnsi="Arial" w:cs="Arial"/>
          <w:sz w:val="20"/>
          <w:szCs w:val="20"/>
          <w:lang w:eastAsia="en-US"/>
        </w:rPr>
        <w:t> </w:t>
      </w:r>
      <w:r w:rsidRPr="00F815EE">
        <w:rPr>
          <w:rFonts w:ascii="Arial" w:eastAsiaTheme="minorHAnsi" w:hAnsi="Arial" w:cs="Arial"/>
          <w:sz w:val="20"/>
          <w:szCs w:val="20"/>
          <w:lang w:eastAsia="en-US"/>
        </w:rPr>
        <w:t>pre Objednávateľa</w:t>
      </w:r>
      <w:r w:rsidR="00D61BBF" w:rsidRPr="00F815EE">
        <w:rPr>
          <w:rFonts w:ascii="Arial" w:eastAsiaTheme="minorHAnsi" w:hAnsi="Arial" w:cs="Arial"/>
          <w:sz w:val="20"/>
          <w:szCs w:val="20"/>
          <w:lang w:eastAsia="en-US"/>
        </w:rPr>
        <w:t xml:space="preserve"> a </w:t>
      </w:r>
      <w:r w:rsidR="006C6ACB">
        <w:rPr>
          <w:rFonts w:ascii="Arial" w:hAnsi="Arial" w:cs="Arial"/>
          <w:sz w:val="20"/>
          <w:szCs w:val="20"/>
        </w:rPr>
        <w:t>2</w:t>
      </w:r>
      <w:r w:rsidR="009A7BDD" w:rsidRPr="00F815EE">
        <w:rPr>
          <w:rFonts w:ascii="Arial" w:eastAsiaTheme="minorHAnsi" w:hAnsi="Arial" w:cs="Arial"/>
          <w:sz w:val="20"/>
          <w:szCs w:val="20"/>
          <w:lang w:eastAsia="en-US"/>
        </w:rPr>
        <w:t xml:space="preserve"> </w:t>
      </w:r>
      <w:r w:rsidR="006C6ACB" w:rsidRPr="00F815EE">
        <w:rPr>
          <w:rFonts w:ascii="Arial" w:eastAsiaTheme="minorHAnsi" w:hAnsi="Arial" w:cs="Arial"/>
          <w:sz w:val="20"/>
          <w:szCs w:val="20"/>
          <w:lang w:eastAsia="en-US"/>
        </w:rPr>
        <w:t>vyhotoven</w:t>
      </w:r>
      <w:r w:rsidR="006C6ACB">
        <w:rPr>
          <w:rFonts w:ascii="Arial" w:eastAsiaTheme="minorHAnsi" w:hAnsi="Arial" w:cs="Arial"/>
          <w:sz w:val="20"/>
          <w:szCs w:val="20"/>
          <w:lang w:eastAsia="en-US"/>
        </w:rPr>
        <w:t>ia</w:t>
      </w:r>
      <w:r w:rsidR="006C6ACB" w:rsidRPr="00F815EE">
        <w:rPr>
          <w:rFonts w:ascii="Arial" w:eastAsiaTheme="minorHAnsi" w:hAnsi="Arial" w:cs="Arial"/>
          <w:sz w:val="20"/>
          <w:szCs w:val="20"/>
          <w:lang w:eastAsia="en-US"/>
        </w:rPr>
        <w:t xml:space="preserve"> </w:t>
      </w:r>
      <w:r w:rsidRPr="00F815EE">
        <w:rPr>
          <w:rFonts w:ascii="Arial" w:eastAsiaTheme="minorHAnsi" w:hAnsi="Arial" w:cs="Arial"/>
          <w:sz w:val="20"/>
          <w:szCs w:val="20"/>
          <w:lang w:eastAsia="en-US"/>
        </w:rPr>
        <w:t xml:space="preserve">pre </w:t>
      </w:r>
      <w:r w:rsidR="00453BAF" w:rsidRPr="00F815EE">
        <w:rPr>
          <w:rFonts w:ascii="Arial" w:eastAsiaTheme="minorHAnsi" w:hAnsi="Arial" w:cs="Arial"/>
          <w:sz w:val="20"/>
          <w:szCs w:val="20"/>
          <w:lang w:eastAsia="en-US"/>
        </w:rPr>
        <w:t>Zhotoviteľ</w:t>
      </w:r>
      <w:r w:rsidRPr="00F815EE">
        <w:rPr>
          <w:rFonts w:ascii="Arial" w:eastAsiaTheme="minorHAnsi" w:hAnsi="Arial" w:cs="Arial"/>
          <w:sz w:val="20"/>
          <w:szCs w:val="20"/>
          <w:lang w:eastAsia="en-US"/>
        </w:rPr>
        <w:t>a</w:t>
      </w:r>
      <w:r w:rsidR="001531F4" w:rsidRPr="00F815EE">
        <w:rPr>
          <w:rFonts w:ascii="Arial" w:eastAsiaTheme="minorHAnsi" w:hAnsi="Arial" w:cs="Arial"/>
          <w:sz w:val="20"/>
          <w:szCs w:val="20"/>
          <w:lang w:eastAsia="en-US"/>
        </w:rPr>
        <w:t>.</w:t>
      </w:r>
    </w:p>
    <w:p w14:paraId="33C90466" w14:textId="0958E969" w:rsidR="00CD05D3" w:rsidRPr="00F815EE" w:rsidRDefault="00D61BBF" w:rsidP="00F815EE">
      <w:pPr>
        <w:pStyle w:val="MLOdsek"/>
        <w:spacing w:before="120" w:line="290" w:lineRule="auto"/>
        <w:ind w:left="567" w:hanging="567"/>
        <w:rPr>
          <w:rFonts w:ascii="Arial" w:hAnsi="Arial" w:cs="Arial"/>
          <w:sz w:val="20"/>
          <w:szCs w:val="20"/>
        </w:rPr>
      </w:pPr>
      <w:r w:rsidRPr="00F815EE">
        <w:rPr>
          <w:rFonts w:ascii="Arial" w:eastAsiaTheme="minorHAnsi" w:hAnsi="Arial" w:cs="Arial"/>
          <w:sz w:val="20"/>
          <w:szCs w:val="20"/>
          <w:lang w:eastAsia="en-US"/>
        </w:rPr>
        <w:t>Zmluvné s</w:t>
      </w:r>
      <w:r w:rsidR="00CD05D3" w:rsidRPr="00F815EE">
        <w:rPr>
          <w:rFonts w:ascii="Arial" w:eastAsiaTheme="minorHAnsi" w:hAnsi="Arial" w:cs="Arial"/>
          <w:sz w:val="20"/>
          <w:szCs w:val="20"/>
          <w:lang w:eastAsia="en-US"/>
        </w:rPr>
        <w:t xml:space="preserve">trany týmto vyhlasujú, že obsah </w:t>
      </w:r>
      <w:r w:rsidR="009A7BDD" w:rsidRPr="00F815EE">
        <w:rPr>
          <w:rFonts w:ascii="Arial" w:eastAsiaTheme="minorHAnsi" w:hAnsi="Arial" w:cs="Arial"/>
          <w:sz w:val="20"/>
          <w:szCs w:val="20"/>
          <w:lang w:eastAsia="en-US"/>
        </w:rPr>
        <w:t xml:space="preserve">tejto </w:t>
      </w:r>
      <w:r w:rsidR="004453EC" w:rsidRPr="00F815EE">
        <w:rPr>
          <w:rFonts w:ascii="Arial" w:eastAsiaTheme="minorHAnsi" w:hAnsi="Arial" w:cs="Arial"/>
          <w:sz w:val="20"/>
          <w:szCs w:val="20"/>
          <w:lang w:eastAsia="en-US"/>
        </w:rPr>
        <w:t>Zmluvy</w:t>
      </w:r>
      <w:r w:rsidR="00454B11" w:rsidRPr="00F815EE">
        <w:rPr>
          <w:rFonts w:ascii="Arial" w:eastAsiaTheme="minorHAnsi" w:hAnsi="Arial" w:cs="Arial"/>
          <w:sz w:val="20"/>
          <w:szCs w:val="20"/>
          <w:lang w:eastAsia="en-US"/>
        </w:rPr>
        <w:t xml:space="preserve"> o dielo</w:t>
      </w:r>
      <w:r w:rsidR="00CD05D3" w:rsidRPr="00F815EE">
        <w:rPr>
          <w:rFonts w:ascii="Arial" w:eastAsiaTheme="minorHAnsi" w:hAnsi="Arial" w:cs="Arial"/>
          <w:sz w:val="20"/>
          <w:szCs w:val="20"/>
          <w:lang w:eastAsia="en-US"/>
        </w:rPr>
        <w:t xml:space="preserve"> im </w:t>
      </w:r>
      <w:r w:rsidR="009100CB" w:rsidRPr="00F815EE">
        <w:rPr>
          <w:rFonts w:ascii="Arial" w:eastAsiaTheme="minorHAnsi" w:hAnsi="Arial" w:cs="Arial"/>
          <w:sz w:val="20"/>
          <w:szCs w:val="20"/>
          <w:lang w:eastAsia="en-US"/>
        </w:rPr>
        <w:t xml:space="preserve">je </w:t>
      </w:r>
      <w:r w:rsidR="00CD05D3" w:rsidRPr="00F815EE">
        <w:rPr>
          <w:rFonts w:ascii="Arial" w:eastAsiaTheme="minorHAnsi" w:hAnsi="Arial" w:cs="Arial"/>
          <w:sz w:val="20"/>
          <w:szCs w:val="20"/>
          <w:lang w:eastAsia="en-US"/>
        </w:rPr>
        <w:t xml:space="preserve">známy, predstavuje ich vlastnú slobodnú a vážnu vôľu, je vyhotovený v správnej forme, </w:t>
      </w:r>
      <w:r w:rsidR="009B53B4" w:rsidRPr="00F815EE">
        <w:rPr>
          <w:rFonts w:ascii="Arial" w:eastAsiaTheme="minorHAnsi" w:hAnsi="Arial" w:cs="Arial"/>
          <w:sz w:val="20"/>
          <w:szCs w:val="20"/>
          <w:lang w:eastAsia="en-US"/>
        </w:rPr>
        <w:t>a</w:t>
      </w:r>
      <w:r w:rsidR="009100CB" w:rsidRPr="00F815EE">
        <w:rPr>
          <w:rFonts w:ascii="Arial" w:eastAsiaTheme="minorHAnsi" w:hAnsi="Arial" w:cs="Arial"/>
          <w:sz w:val="20"/>
          <w:szCs w:val="20"/>
          <w:lang w:eastAsia="en-US"/>
        </w:rPr>
        <w:t> </w:t>
      </w:r>
      <w:r w:rsidR="00CD05D3" w:rsidRPr="00F815EE">
        <w:rPr>
          <w:rFonts w:ascii="Arial" w:eastAsiaTheme="minorHAnsi" w:hAnsi="Arial" w:cs="Arial"/>
          <w:sz w:val="20"/>
          <w:szCs w:val="20"/>
          <w:lang w:eastAsia="en-US"/>
        </w:rPr>
        <w:t>že tomuto obsahu aj právnym dôsledkom porozumeli a súhlasia s nimi, na znak čoho pripájajú svoje vlastnoručné podpisy.</w:t>
      </w:r>
    </w:p>
    <w:p w14:paraId="719136EA" w14:textId="77777777" w:rsidR="00516AD0" w:rsidRDefault="00516AD0">
      <w:pPr>
        <w:spacing w:after="200" w:line="276" w:lineRule="auto"/>
        <w:jc w:val="left"/>
        <w:rPr>
          <w:rFonts w:ascii="Arial" w:eastAsiaTheme="minorHAnsi" w:hAnsi="Arial" w:cs="Arial"/>
          <w:i/>
          <w:sz w:val="20"/>
          <w:szCs w:val="20"/>
          <w:lang w:eastAsia="en-US"/>
        </w:rPr>
      </w:pPr>
    </w:p>
    <w:p w14:paraId="0D7C92FC" w14:textId="2E9A8842" w:rsidR="009A7BDD" w:rsidRPr="00F815EE" w:rsidRDefault="00CD05D3" w:rsidP="003A4EBC">
      <w:pPr>
        <w:spacing w:after="200" w:line="276" w:lineRule="auto"/>
        <w:jc w:val="left"/>
        <w:rPr>
          <w:rFonts w:ascii="Arial" w:eastAsiaTheme="minorHAnsi" w:hAnsi="Arial" w:cs="Arial"/>
          <w:sz w:val="20"/>
          <w:szCs w:val="20"/>
          <w:lang w:eastAsia="en-US"/>
        </w:rPr>
      </w:pPr>
      <w:r w:rsidRPr="00F815EE">
        <w:rPr>
          <w:rFonts w:ascii="Arial" w:eastAsiaTheme="minorHAnsi" w:hAnsi="Arial" w:cs="Arial"/>
          <w:sz w:val="20"/>
          <w:szCs w:val="20"/>
          <w:lang w:eastAsia="en-US"/>
        </w:rPr>
        <w:t>V Bratislave dňa __.</w:t>
      </w:r>
      <w:r w:rsidR="00CC4412" w:rsidRPr="00F815EE">
        <w:rPr>
          <w:rFonts w:ascii="Arial" w:eastAsiaTheme="minorHAnsi" w:hAnsi="Arial" w:cs="Arial"/>
          <w:sz w:val="20"/>
          <w:szCs w:val="20"/>
          <w:lang w:eastAsia="en-US"/>
        </w:rPr>
        <w:t>__.</w:t>
      </w:r>
      <w:r w:rsidR="005C0122" w:rsidRPr="00F815EE">
        <w:rPr>
          <w:rFonts w:ascii="Arial" w:eastAsiaTheme="minorHAnsi" w:hAnsi="Arial" w:cs="Arial"/>
          <w:sz w:val="20"/>
          <w:szCs w:val="20"/>
          <w:lang w:eastAsia="en-US"/>
        </w:rPr>
        <w:t>____</w:t>
      </w:r>
      <w:r w:rsidR="009A7BDD" w:rsidRPr="00F815EE">
        <w:rPr>
          <w:rFonts w:ascii="Arial" w:eastAsiaTheme="minorHAnsi" w:hAnsi="Arial" w:cs="Arial"/>
          <w:sz w:val="20"/>
          <w:szCs w:val="20"/>
          <w:lang w:eastAsia="en-US"/>
        </w:rPr>
        <w:t xml:space="preserve"> </w:t>
      </w:r>
      <w:r w:rsidR="009A7BDD" w:rsidRPr="00F815EE">
        <w:rPr>
          <w:rFonts w:ascii="Arial" w:eastAsiaTheme="minorHAnsi" w:hAnsi="Arial" w:cs="Arial"/>
          <w:sz w:val="20"/>
          <w:szCs w:val="20"/>
          <w:lang w:eastAsia="en-US"/>
        </w:rPr>
        <w:tab/>
      </w:r>
      <w:r w:rsidR="009A7BDD" w:rsidRPr="00F815EE">
        <w:rPr>
          <w:rFonts w:ascii="Arial" w:eastAsiaTheme="minorHAnsi" w:hAnsi="Arial" w:cs="Arial"/>
          <w:sz w:val="20"/>
          <w:szCs w:val="20"/>
          <w:lang w:eastAsia="en-US"/>
        </w:rPr>
        <w:tab/>
      </w:r>
      <w:r w:rsidR="009A7BDD" w:rsidRPr="00F815EE">
        <w:rPr>
          <w:rFonts w:ascii="Arial" w:eastAsiaTheme="minorHAnsi" w:hAnsi="Arial" w:cs="Arial"/>
          <w:sz w:val="20"/>
          <w:szCs w:val="20"/>
          <w:lang w:eastAsia="en-US"/>
        </w:rPr>
        <w:tab/>
      </w:r>
      <w:r w:rsidR="009A7BDD" w:rsidRPr="00F815EE">
        <w:rPr>
          <w:rFonts w:ascii="Arial" w:eastAsiaTheme="minorHAnsi" w:hAnsi="Arial" w:cs="Arial"/>
          <w:sz w:val="20"/>
          <w:szCs w:val="20"/>
          <w:lang w:eastAsia="en-US"/>
        </w:rPr>
        <w:tab/>
      </w:r>
      <w:r w:rsidR="009A7BDD" w:rsidRPr="00F815EE">
        <w:rPr>
          <w:rFonts w:ascii="Arial" w:eastAsiaTheme="minorHAnsi" w:hAnsi="Arial" w:cs="Arial"/>
          <w:sz w:val="20"/>
          <w:szCs w:val="20"/>
          <w:lang w:eastAsia="en-US"/>
        </w:rPr>
        <w:tab/>
        <w:t>V Bratislave dňa __.__.____</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1"/>
        <w:gridCol w:w="1709"/>
        <w:gridCol w:w="3962"/>
      </w:tblGrid>
      <w:tr w:rsidR="009A7BDD" w:rsidRPr="00311635" w14:paraId="72FAADCF" w14:textId="77777777" w:rsidTr="009A7BDD">
        <w:trPr>
          <w:trHeight w:val="651"/>
        </w:trPr>
        <w:tc>
          <w:tcPr>
            <w:tcW w:w="3961" w:type="dxa"/>
          </w:tcPr>
          <w:p w14:paraId="7C3C47BB" w14:textId="6E918945" w:rsidR="009A7BDD" w:rsidRPr="00F815EE" w:rsidRDefault="009A7BDD" w:rsidP="00F815EE">
            <w:pPr>
              <w:pStyle w:val="Bezriadkovania"/>
              <w:spacing w:before="120" w:after="120" w:line="290" w:lineRule="auto"/>
              <w:ind w:left="-109"/>
              <w:rPr>
                <w:rFonts w:ascii="Arial" w:eastAsiaTheme="minorHAnsi" w:hAnsi="Arial" w:cs="Arial"/>
                <w:b/>
                <w:noProof w:val="0"/>
                <w:sz w:val="20"/>
                <w:szCs w:val="20"/>
                <w:lang w:eastAsia="en-US"/>
              </w:rPr>
            </w:pPr>
            <w:r w:rsidRPr="00F815EE">
              <w:rPr>
                <w:rFonts w:ascii="Arial" w:eastAsiaTheme="minorHAnsi" w:hAnsi="Arial" w:cs="Arial"/>
                <w:b/>
                <w:noProof w:val="0"/>
                <w:sz w:val="20"/>
                <w:szCs w:val="20"/>
                <w:lang w:eastAsia="en-US"/>
              </w:rPr>
              <w:t>Objedn</w:t>
            </w:r>
            <w:r w:rsidRPr="00F815EE">
              <w:rPr>
                <w:rFonts w:ascii="Arial" w:eastAsia="Helvetica" w:hAnsi="Arial" w:cs="Arial"/>
                <w:b/>
                <w:noProof w:val="0"/>
                <w:sz w:val="20"/>
                <w:szCs w:val="20"/>
                <w:lang w:eastAsia="en-US"/>
              </w:rPr>
              <w:t>á</w:t>
            </w:r>
            <w:r w:rsidRPr="00F815EE">
              <w:rPr>
                <w:rFonts w:ascii="Arial" w:eastAsiaTheme="minorHAnsi" w:hAnsi="Arial" w:cs="Arial"/>
                <w:b/>
                <w:noProof w:val="0"/>
                <w:sz w:val="20"/>
                <w:szCs w:val="20"/>
                <w:lang w:eastAsia="en-US"/>
              </w:rPr>
              <w:t>vate</w:t>
            </w:r>
            <w:r w:rsidRPr="00F815EE">
              <w:rPr>
                <w:rFonts w:ascii="Arial" w:eastAsia="Helvetica" w:hAnsi="Arial" w:cs="Arial"/>
                <w:b/>
                <w:noProof w:val="0"/>
                <w:sz w:val="20"/>
                <w:szCs w:val="20"/>
                <w:lang w:eastAsia="en-US"/>
              </w:rPr>
              <w:t>ľ</w:t>
            </w:r>
            <w:r w:rsidRPr="00F815EE">
              <w:rPr>
                <w:rFonts w:ascii="Arial" w:eastAsiaTheme="minorHAnsi" w:hAnsi="Arial" w:cs="Arial"/>
                <w:b/>
                <w:noProof w:val="0"/>
                <w:sz w:val="20"/>
                <w:szCs w:val="20"/>
                <w:lang w:eastAsia="en-US"/>
              </w:rPr>
              <w:t>:</w:t>
            </w:r>
          </w:p>
          <w:p w14:paraId="2F98BF9B" w14:textId="77777777"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p>
        </w:tc>
        <w:tc>
          <w:tcPr>
            <w:tcW w:w="1709" w:type="dxa"/>
          </w:tcPr>
          <w:p w14:paraId="74A16885" w14:textId="77777777" w:rsidR="009A7BDD" w:rsidRPr="00F815EE" w:rsidRDefault="009A7BDD" w:rsidP="00F815EE">
            <w:pPr>
              <w:pStyle w:val="Bezriadkovania"/>
              <w:spacing w:before="120" w:after="120" w:line="290" w:lineRule="auto"/>
              <w:ind w:left="-109"/>
              <w:rPr>
                <w:rFonts w:ascii="Arial" w:eastAsiaTheme="minorHAnsi" w:hAnsi="Arial" w:cs="Arial"/>
                <w:b/>
                <w:noProof w:val="0"/>
                <w:sz w:val="20"/>
                <w:szCs w:val="20"/>
                <w:lang w:eastAsia="en-US"/>
              </w:rPr>
            </w:pPr>
          </w:p>
        </w:tc>
        <w:tc>
          <w:tcPr>
            <w:tcW w:w="3962" w:type="dxa"/>
          </w:tcPr>
          <w:p w14:paraId="11FB5BBA" w14:textId="54C3BFC9" w:rsidR="009A7BDD" w:rsidRPr="00F815EE" w:rsidRDefault="009A7BDD" w:rsidP="00F815EE">
            <w:pPr>
              <w:pStyle w:val="Bezriadkovania"/>
              <w:spacing w:before="120" w:after="120" w:line="290" w:lineRule="auto"/>
              <w:ind w:left="-109"/>
              <w:rPr>
                <w:rFonts w:ascii="Arial" w:eastAsiaTheme="minorHAnsi" w:hAnsi="Arial" w:cs="Arial"/>
                <w:b/>
                <w:noProof w:val="0"/>
                <w:sz w:val="20"/>
                <w:szCs w:val="20"/>
                <w:lang w:eastAsia="en-US"/>
              </w:rPr>
            </w:pPr>
            <w:r w:rsidRPr="00F815EE">
              <w:rPr>
                <w:rFonts w:ascii="Arial" w:eastAsiaTheme="minorHAnsi" w:hAnsi="Arial" w:cs="Arial"/>
                <w:b/>
                <w:noProof w:val="0"/>
                <w:sz w:val="20"/>
                <w:szCs w:val="20"/>
                <w:lang w:eastAsia="en-US"/>
              </w:rPr>
              <w:t>Zhotoviteľ</w:t>
            </w:r>
            <w:r w:rsidRPr="00F815EE">
              <w:rPr>
                <w:rFonts w:ascii="Arial" w:eastAsia="Helvetica" w:hAnsi="Arial" w:cs="Arial"/>
                <w:b/>
                <w:noProof w:val="0"/>
                <w:sz w:val="20"/>
                <w:szCs w:val="20"/>
                <w:lang w:eastAsia="en-US"/>
              </w:rPr>
              <w:t>:</w:t>
            </w:r>
          </w:p>
        </w:tc>
      </w:tr>
      <w:tr w:rsidR="009A7BDD" w:rsidRPr="00311635" w14:paraId="789022A0" w14:textId="77777777" w:rsidTr="009A7BDD">
        <w:tc>
          <w:tcPr>
            <w:tcW w:w="3961" w:type="dxa"/>
          </w:tcPr>
          <w:p w14:paraId="15EAC3BB" w14:textId="77777777"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p>
          <w:p w14:paraId="6A639534" w14:textId="77777777"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r w:rsidRPr="00F815EE">
              <w:rPr>
                <w:rFonts w:ascii="Arial" w:eastAsiaTheme="minorHAnsi" w:hAnsi="Arial" w:cs="Arial"/>
                <w:noProof w:val="0"/>
                <w:sz w:val="20"/>
                <w:szCs w:val="20"/>
                <w:lang w:eastAsia="en-US"/>
              </w:rPr>
              <w:t>__________________________________</w:t>
            </w:r>
          </w:p>
        </w:tc>
        <w:tc>
          <w:tcPr>
            <w:tcW w:w="1709" w:type="dxa"/>
          </w:tcPr>
          <w:p w14:paraId="2AF70035" w14:textId="77777777"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p>
        </w:tc>
        <w:tc>
          <w:tcPr>
            <w:tcW w:w="3962" w:type="dxa"/>
          </w:tcPr>
          <w:p w14:paraId="095FD58B" w14:textId="6F33A2BC"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p>
          <w:p w14:paraId="3C8FED51" w14:textId="77777777"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r w:rsidRPr="00F815EE">
              <w:rPr>
                <w:rFonts w:ascii="Arial" w:eastAsiaTheme="minorHAnsi" w:hAnsi="Arial" w:cs="Arial"/>
                <w:noProof w:val="0"/>
                <w:sz w:val="20"/>
                <w:szCs w:val="20"/>
                <w:lang w:eastAsia="en-US"/>
              </w:rPr>
              <w:t>__________________________________</w:t>
            </w:r>
          </w:p>
        </w:tc>
      </w:tr>
      <w:tr w:rsidR="009A7BDD" w:rsidRPr="00311635" w14:paraId="4B206A94" w14:textId="77777777" w:rsidTr="009A7BDD">
        <w:tc>
          <w:tcPr>
            <w:tcW w:w="3961" w:type="dxa"/>
          </w:tcPr>
          <w:p w14:paraId="62110A8C" w14:textId="15FB2F22" w:rsidR="009A7BDD" w:rsidRPr="00F815EE" w:rsidRDefault="00B61212" w:rsidP="00F815EE">
            <w:pPr>
              <w:spacing w:before="120" w:line="290" w:lineRule="auto"/>
              <w:ind w:left="-109"/>
              <w:rPr>
                <w:rFonts w:ascii="Arial" w:hAnsi="Arial" w:cs="Arial"/>
                <w:szCs w:val="20"/>
              </w:rPr>
            </w:pPr>
            <w:r>
              <w:rPr>
                <w:rFonts w:ascii="Arial" w:eastAsiaTheme="minorHAnsi" w:hAnsi="Arial" w:cs="Arial"/>
                <w:b/>
                <w:szCs w:val="20"/>
                <w:lang w:eastAsia="en-US"/>
              </w:rPr>
              <w:t>Úrad pre reguláciu hazardných hier</w:t>
            </w:r>
          </w:p>
          <w:p w14:paraId="63847C4C" w14:textId="010A0C4F"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r w:rsidRPr="00F815EE">
              <w:rPr>
                <w:rFonts w:ascii="Arial" w:eastAsiaTheme="minorHAnsi" w:hAnsi="Arial" w:cs="Arial"/>
                <w:noProof w:val="0"/>
                <w:sz w:val="20"/>
                <w:szCs w:val="20"/>
                <w:lang w:eastAsia="en-US"/>
              </w:rPr>
              <w:t>Meno:</w:t>
            </w:r>
            <w:r w:rsidR="00B61212">
              <w:rPr>
                <w:rFonts w:ascii="Arial" w:eastAsiaTheme="minorHAnsi" w:hAnsi="Arial" w:cs="Arial"/>
                <w:noProof w:val="0"/>
                <w:sz w:val="20"/>
                <w:szCs w:val="20"/>
                <w:lang w:eastAsia="en-US"/>
              </w:rPr>
              <w:t xml:space="preserve"> JUDr. Dávid Lenčéš, LL.M.</w:t>
            </w:r>
          </w:p>
          <w:p w14:paraId="6CA15C41" w14:textId="54BC4E76"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r w:rsidRPr="00F815EE">
              <w:rPr>
                <w:rFonts w:ascii="Arial" w:eastAsiaTheme="minorHAnsi" w:hAnsi="Arial" w:cs="Arial"/>
                <w:noProof w:val="0"/>
                <w:sz w:val="20"/>
                <w:szCs w:val="20"/>
                <w:lang w:eastAsia="en-US"/>
              </w:rPr>
              <w:t>Funkcia:</w:t>
            </w:r>
            <w:r w:rsidR="00B61212">
              <w:rPr>
                <w:rFonts w:ascii="Arial" w:eastAsiaTheme="minorHAnsi" w:hAnsi="Arial" w:cs="Arial"/>
                <w:noProof w:val="0"/>
                <w:sz w:val="20"/>
                <w:szCs w:val="20"/>
                <w:lang w:eastAsia="en-US"/>
              </w:rPr>
              <w:t xml:space="preserve"> generálny riaditeľ</w:t>
            </w:r>
          </w:p>
        </w:tc>
        <w:tc>
          <w:tcPr>
            <w:tcW w:w="1709" w:type="dxa"/>
          </w:tcPr>
          <w:p w14:paraId="1BFD486E" w14:textId="77777777" w:rsidR="009A7BDD" w:rsidRPr="00F815EE" w:rsidRDefault="009A7BDD" w:rsidP="00F815EE">
            <w:pPr>
              <w:spacing w:before="120" w:line="290" w:lineRule="auto"/>
              <w:ind w:left="-109"/>
              <w:rPr>
                <w:rFonts w:ascii="Arial" w:eastAsiaTheme="minorHAnsi" w:hAnsi="Arial" w:cs="Arial"/>
                <w:b/>
                <w:szCs w:val="20"/>
                <w:highlight w:val="yellow"/>
                <w:lang w:eastAsia="en-US"/>
              </w:rPr>
            </w:pPr>
          </w:p>
        </w:tc>
        <w:tc>
          <w:tcPr>
            <w:tcW w:w="3962" w:type="dxa"/>
          </w:tcPr>
          <w:p w14:paraId="0B162B23" w14:textId="60CFB91C" w:rsidR="009A7BDD" w:rsidRPr="00F815EE" w:rsidRDefault="009A7BDD" w:rsidP="00F815EE">
            <w:pPr>
              <w:spacing w:before="120" w:line="290" w:lineRule="auto"/>
              <w:ind w:left="-109"/>
              <w:rPr>
                <w:rFonts w:ascii="Arial" w:hAnsi="Arial" w:cs="Arial"/>
                <w:szCs w:val="20"/>
              </w:rPr>
            </w:pPr>
            <w:r w:rsidRPr="00F815EE">
              <w:rPr>
                <w:rFonts w:ascii="Arial" w:eastAsiaTheme="minorHAnsi" w:hAnsi="Arial" w:cs="Arial"/>
                <w:b/>
                <w:szCs w:val="20"/>
                <w:highlight w:val="yellow"/>
                <w:lang w:eastAsia="en-US"/>
              </w:rPr>
              <w:t>[zhotoviteľ]</w:t>
            </w:r>
          </w:p>
          <w:p w14:paraId="04588C7D" w14:textId="77777777"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r w:rsidRPr="00F815EE">
              <w:rPr>
                <w:rFonts w:ascii="Arial" w:eastAsiaTheme="minorHAnsi" w:hAnsi="Arial" w:cs="Arial"/>
                <w:noProof w:val="0"/>
                <w:sz w:val="20"/>
                <w:szCs w:val="20"/>
                <w:lang w:eastAsia="en-US"/>
              </w:rPr>
              <w:t>Meno:</w:t>
            </w:r>
          </w:p>
          <w:p w14:paraId="3256E874" w14:textId="41E14059" w:rsidR="009A7BDD" w:rsidRPr="00F815EE" w:rsidRDefault="009A7BDD" w:rsidP="00F815EE">
            <w:pPr>
              <w:pStyle w:val="Bezriadkovania"/>
              <w:spacing w:before="120" w:after="120" w:line="290" w:lineRule="auto"/>
              <w:ind w:left="-109"/>
              <w:rPr>
                <w:rFonts w:ascii="Arial" w:eastAsiaTheme="minorHAnsi" w:hAnsi="Arial" w:cs="Arial"/>
                <w:noProof w:val="0"/>
                <w:sz w:val="20"/>
                <w:szCs w:val="20"/>
                <w:lang w:eastAsia="en-US"/>
              </w:rPr>
            </w:pPr>
            <w:r w:rsidRPr="00F815EE">
              <w:rPr>
                <w:rFonts w:ascii="Arial" w:eastAsiaTheme="minorHAnsi" w:hAnsi="Arial" w:cs="Arial"/>
                <w:noProof w:val="0"/>
                <w:sz w:val="20"/>
                <w:szCs w:val="20"/>
                <w:lang w:eastAsia="en-US"/>
              </w:rPr>
              <w:t>Funkcia:</w:t>
            </w:r>
          </w:p>
        </w:tc>
      </w:tr>
    </w:tbl>
    <w:p w14:paraId="3A5BFF49" w14:textId="604BFA49" w:rsidR="00FA6F7B" w:rsidRDefault="00FA6F7B">
      <w:pPr>
        <w:spacing w:after="200" w:line="276" w:lineRule="auto"/>
        <w:jc w:val="left"/>
        <w:rPr>
          <w:rFonts w:ascii="Arial" w:hAnsi="Arial" w:cs="Arial"/>
          <w:sz w:val="20"/>
          <w:szCs w:val="20"/>
        </w:rPr>
      </w:pPr>
    </w:p>
    <w:p w14:paraId="117C39BB" w14:textId="77777777" w:rsidR="00516AD0" w:rsidRDefault="00516AD0">
      <w:pPr>
        <w:spacing w:after="200" w:line="276" w:lineRule="auto"/>
        <w:jc w:val="left"/>
        <w:rPr>
          <w:rFonts w:ascii="Arial" w:hAnsi="Arial" w:cs="Arial"/>
          <w:sz w:val="20"/>
          <w:szCs w:val="20"/>
        </w:rPr>
      </w:pPr>
      <w:bookmarkStart w:id="120" w:name="_RTO_(Recovery_Time"/>
      <w:bookmarkStart w:id="121" w:name="_RPO_(Recovery_Point"/>
      <w:bookmarkEnd w:id="120"/>
      <w:bookmarkEnd w:id="121"/>
      <w:r>
        <w:rPr>
          <w:rFonts w:ascii="Arial" w:hAnsi="Arial" w:cs="Arial"/>
          <w:sz w:val="20"/>
          <w:szCs w:val="20"/>
        </w:rPr>
        <w:lastRenderedPageBreak/>
        <w:br w:type="page"/>
      </w:r>
    </w:p>
    <w:p w14:paraId="1B6978F7" w14:textId="131DE62B" w:rsidR="008559C4" w:rsidRDefault="008559C4" w:rsidP="00BD481D">
      <w:pPr>
        <w:spacing w:before="120" w:line="290" w:lineRule="auto"/>
        <w:rPr>
          <w:rFonts w:ascii="Arial" w:hAnsi="Arial" w:cs="Arial"/>
          <w:sz w:val="20"/>
          <w:szCs w:val="20"/>
        </w:rPr>
      </w:pPr>
      <w:r w:rsidRPr="008559C4">
        <w:rPr>
          <w:rFonts w:ascii="Arial" w:hAnsi="Arial" w:cs="Arial"/>
          <w:sz w:val="20"/>
          <w:szCs w:val="20"/>
        </w:rPr>
        <w:lastRenderedPageBreak/>
        <w:t xml:space="preserve">Príloha č. </w:t>
      </w:r>
      <w:r>
        <w:rPr>
          <w:rFonts w:ascii="Arial" w:hAnsi="Arial" w:cs="Arial"/>
          <w:sz w:val="20"/>
          <w:szCs w:val="20"/>
        </w:rPr>
        <w:t>1</w:t>
      </w:r>
      <w:r w:rsidRPr="008559C4">
        <w:rPr>
          <w:rFonts w:ascii="Arial" w:hAnsi="Arial" w:cs="Arial"/>
          <w:sz w:val="20"/>
          <w:szCs w:val="20"/>
        </w:rPr>
        <w:t xml:space="preserve"> </w:t>
      </w:r>
      <w:r>
        <w:rPr>
          <w:rFonts w:ascii="Arial" w:hAnsi="Arial" w:cs="Arial"/>
          <w:sz w:val="20"/>
          <w:szCs w:val="20"/>
        </w:rPr>
        <w:t xml:space="preserve"> </w:t>
      </w:r>
      <w:r w:rsidRPr="00A57008">
        <w:rPr>
          <w:rFonts w:ascii="Arial" w:hAnsi="Arial" w:cs="Arial"/>
          <w:sz w:val="20"/>
          <w:szCs w:val="20"/>
        </w:rPr>
        <w:t xml:space="preserve"> </w:t>
      </w:r>
      <w:r w:rsidRPr="008559C4">
        <w:rPr>
          <w:rFonts w:ascii="Arial" w:hAnsi="Arial" w:cs="Arial"/>
          <w:sz w:val="20"/>
          <w:szCs w:val="20"/>
        </w:rPr>
        <w:t xml:space="preserve">: </w:t>
      </w:r>
      <w:r w:rsidR="008941A4" w:rsidRPr="007139E1">
        <w:rPr>
          <w:rFonts w:ascii="Arial" w:eastAsiaTheme="minorHAnsi" w:hAnsi="Arial" w:cs="Arial"/>
          <w:sz w:val="20"/>
          <w:szCs w:val="20"/>
          <w:lang w:eastAsia="en-US"/>
        </w:rPr>
        <w:t>Opis predmetu zákazky</w:t>
      </w:r>
      <w:r w:rsidR="008941A4">
        <w:rPr>
          <w:rFonts w:ascii="Arial" w:eastAsiaTheme="minorHAnsi" w:hAnsi="Arial" w:cs="Arial"/>
          <w:b/>
          <w:sz w:val="20"/>
          <w:szCs w:val="20"/>
          <w:lang w:eastAsia="en-US"/>
        </w:rPr>
        <w:t xml:space="preserve">  - </w:t>
      </w:r>
      <w:r w:rsidRPr="008559C4">
        <w:rPr>
          <w:rFonts w:ascii="Arial" w:hAnsi="Arial" w:cs="Arial"/>
          <w:sz w:val="20"/>
          <w:szCs w:val="20"/>
        </w:rPr>
        <w:t>Špecifikácia Diela – Katalóg požiadaviek Štandardy pre dodávku (štandardy pre metodiku riadenia projektu, štandardy pre testovanie, štandardy pre dokumentáciu, štandardy pre systém riadenia kvality)</w:t>
      </w:r>
    </w:p>
    <w:p w14:paraId="06798555" w14:textId="77777777" w:rsidR="008559C4" w:rsidRDefault="008559C4" w:rsidP="00BD481D">
      <w:pPr>
        <w:spacing w:before="120" w:line="290" w:lineRule="auto"/>
        <w:rPr>
          <w:rFonts w:ascii="Arial" w:hAnsi="Arial" w:cs="Arial"/>
          <w:sz w:val="20"/>
          <w:szCs w:val="20"/>
        </w:rPr>
      </w:pPr>
    </w:p>
    <w:p w14:paraId="74999368" w14:textId="77777777" w:rsidR="008559C4" w:rsidRDefault="008559C4" w:rsidP="00BD481D">
      <w:pPr>
        <w:spacing w:before="120" w:line="290" w:lineRule="auto"/>
        <w:rPr>
          <w:rFonts w:ascii="Arial" w:hAnsi="Arial" w:cs="Arial"/>
          <w:sz w:val="20"/>
          <w:szCs w:val="20"/>
        </w:rPr>
      </w:pPr>
    </w:p>
    <w:p w14:paraId="3FA75CD4" w14:textId="77777777" w:rsidR="008559C4" w:rsidRDefault="008559C4" w:rsidP="00BD481D">
      <w:pPr>
        <w:spacing w:before="120" w:line="290" w:lineRule="auto"/>
        <w:rPr>
          <w:rFonts w:ascii="Arial" w:hAnsi="Arial" w:cs="Arial"/>
          <w:sz w:val="20"/>
          <w:szCs w:val="20"/>
        </w:rPr>
      </w:pPr>
    </w:p>
    <w:p w14:paraId="0B1CC682" w14:textId="77777777" w:rsidR="008559C4" w:rsidRDefault="008559C4" w:rsidP="00BD481D">
      <w:pPr>
        <w:spacing w:before="120" w:line="290" w:lineRule="auto"/>
        <w:rPr>
          <w:rFonts w:ascii="Arial" w:hAnsi="Arial" w:cs="Arial"/>
          <w:sz w:val="20"/>
          <w:szCs w:val="20"/>
        </w:rPr>
      </w:pPr>
    </w:p>
    <w:p w14:paraId="49767237" w14:textId="77777777" w:rsidR="008559C4" w:rsidRDefault="008559C4" w:rsidP="00BD481D">
      <w:pPr>
        <w:spacing w:before="120" w:line="290" w:lineRule="auto"/>
        <w:rPr>
          <w:rFonts w:ascii="Arial" w:hAnsi="Arial" w:cs="Arial"/>
          <w:sz w:val="20"/>
          <w:szCs w:val="20"/>
        </w:rPr>
      </w:pPr>
    </w:p>
    <w:p w14:paraId="595AF4B0" w14:textId="77777777" w:rsidR="008559C4" w:rsidRDefault="008559C4" w:rsidP="00BD481D">
      <w:pPr>
        <w:spacing w:before="120" w:line="290" w:lineRule="auto"/>
        <w:rPr>
          <w:rFonts w:ascii="Arial" w:hAnsi="Arial" w:cs="Arial"/>
          <w:sz w:val="20"/>
          <w:szCs w:val="20"/>
        </w:rPr>
      </w:pPr>
    </w:p>
    <w:p w14:paraId="2D6EC154" w14:textId="77777777" w:rsidR="008559C4" w:rsidRDefault="008559C4" w:rsidP="00BD481D">
      <w:pPr>
        <w:spacing w:before="120" w:line="290" w:lineRule="auto"/>
        <w:rPr>
          <w:rFonts w:ascii="Arial" w:hAnsi="Arial" w:cs="Arial"/>
          <w:sz w:val="20"/>
          <w:szCs w:val="20"/>
        </w:rPr>
      </w:pPr>
    </w:p>
    <w:p w14:paraId="62C88793" w14:textId="77777777" w:rsidR="008559C4" w:rsidRDefault="008559C4" w:rsidP="00BD481D">
      <w:pPr>
        <w:spacing w:before="120" w:line="290" w:lineRule="auto"/>
        <w:rPr>
          <w:rFonts w:ascii="Arial" w:hAnsi="Arial" w:cs="Arial"/>
          <w:sz w:val="20"/>
          <w:szCs w:val="20"/>
        </w:rPr>
      </w:pPr>
    </w:p>
    <w:p w14:paraId="3D8B0573" w14:textId="77777777" w:rsidR="008559C4" w:rsidRDefault="008559C4" w:rsidP="00BD481D">
      <w:pPr>
        <w:spacing w:before="120" w:line="290" w:lineRule="auto"/>
        <w:rPr>
          <w:rFonts w:ascii="Arial" w:hAnsi="Arial" w:cs="Arial"/>
          <w:sz w:val="20"/>
          <w:szCs w:val="20"/>
        </w:rPr>
      </w:pPr>
    </w:p>
    <w:p w14:paraId="342A0043" w14:textId="77777777" w:rsidR="008559C4" w:rsidRDefault="008559C4" w:rsidP="00BD481D">
      <w:pPr>
        <w:spacing w:before="120" w:line="290" w:lineRule="auto"/>
        <w:rPr>
          <w:rFonts w:ascii="Arial" w:hAnsi="Arial" w:cs="Arial"/>
          <w:sz w:val="20"/>
          <w:szCs w:val="20"/>
        </w:rPr>
      </w:pPr>
    </w:p>
    <w:p w14:paraId="5ECDE838" w14:textId="77777777" w:rsidR="008559C4" w:rsidRDefault="008559C4" w:rsidP="00BD481D">
      <w:pPr>
        <w:spacing w:before="120" w:line="290" w:lineRule="auto"/>
        <w:rPr>
          <w:rFonts w:ascii="Arial" w:hAnsi="Arial" w:cs="Arial"/>
          <w:sz w:val="20"/>
          <w:szCs w:val="20"/>
        </w:rPr>
      </w:pPr>
    </w:p>
    <w:p w14:paraId="0396BE94" w14:textId="77777777" w:rsidR="008559C4" w:rsidRDefault="008559C4" w:rsidP="00BD481D">
      <w:pPr>
        <w:spacing w:before="120" w:line="290" w:lineRule="auto"/>
        <w:rPr>
          <w:rFonts w:ascii="Arial" w:hAnsi="Arial" w:cs="Arial"/>
          <w:sz w:val="20"/>
          <w:szCs w:val="20"/>
        </w:rPr>
      </w:pPr>
    </w:p>
    <w:p w14:paraId="2A05782D" w14:textId="77777777" w:rsidR="008559C4" w:rsidRDefault="008559C4" w:rsidP="00BD481D">
      <w:pPr>
        <w:spacing w:before="120" w:line="290" w:lineRule="auto"/>
        <w:rPr>
          <w:rFonts w:ascii="Arial" w:hAnsi="Arial" w:cs="Arial"/>
          <w:sz w:val="20"/>
          <w:szCs w:val="20"/>
        </w:rPr>
      </w:pPr>
    </w:p>
    <w:p w14:paraId="385876F3" w14:textId="77777777" w:rsidR="008559C4" w:rsidRDefault="008559C4" w:rsidP="00BD481D">
      <w:pPr>
        <w:spacing w:before="120" w:line="290" w:lineRule="auto"/>
        <w:rPr>
          <w:rFonts w:ascii="Arial" w:hAnsi="Arial" w:cs="Arial"/>
          <w:sz w:val="20"/>
          <w:szCs w:val="20"/>
        </w:rPr>
      </w:pPr>
    </w:p>
    <w:p w14:paraId="0AEFBF8F" w14:textId="77777777" w:rsidR="008559C4" w:rsidRDefault="008559C4" w:rsidP="00BD481D">
      <w:pPr>
        <w:spacing w:before="120" w:line="290" w:lineRule="auto"/>
        <w:rPr>
          <w:rFonts w:ascii="Arial" w:hAnsi="Arial" w:cs="Arial"/>
          <w:sz w:val="20"/>
          <w:szCs w:val="20"/>
        </w:rPr>
      </w:pPr>
    </w:p>
    <w:p w14:paraId="163EFC92" w14:textId="77777777" w:rsidR="008559C4" w:rsidRDefault="008559C4" w:rsidP="00BD481D">
      <w:pPr>
        <w:spacing w:before="120" w:line="290" w:lineRule="auto"/>
        <w:rPr>
          <w:rFonts w:ascii="Arial" w:hAnsi="Arial" w:cs="Arial"/>
          <w:sz w:val="20"/>
          <w:szCs w:val="20"/>
        </w:rPr>
      </w:pPr>
    </w:p>
    <w:p w14:paraId="1D6A0485" w14:textId="77777777" w:rsidR="008559C4" w:rsidRDefault="008559C4" w:rsidP="00BD481D">
      <w:pPr>
        <w:spacing w:before="120" w:line="290" w:lineRule="auto"/>
        <w:rPr>
          <w:rFonts w:ascii="Arial" w:hAnsi="Arial" w:cs="Arial"/>
          <w:sz w:val="20"/>
          <w:szCs w:val="20"/>
        </w:rPr>
      </w:pPr>
    </w:p>
    <w:p w14:paraId="46E29DE7" w14:textId="77777777" w:rsidR="008559C4" w:rsidRDefault="008559C4" w:rsidP="00BD481D">
      <w:pPr>
        <w:spacing w:before="120" w:line="290" w:lineRule="auto"/>
        <w:rPr>
          <w:rFonts w:ascii="Arial" w:hAnsi="Arial" w:cs="Arial"/>
          <w:sz w:val="20"/>
          <w:szCs w:val="20"/>
        </w:rPr>
      </w:pPr>
    </w:p>
    <w:p w14:paraId="4B284E8F" w14:textId="77777777" w:rsidR="008559C4" w:rsidRDefault="008559C4" w:rsidP="00BD481D">
      <w:pPr>
        <w:spacing w:before="120" w:line="290" w:lineRule="auto"/>
        <w:rPr>
          <w:rFonts w:ascii="Arial" w:hAnsi="Arial" w:cs="Arial"/>
          <w:sz w:val="20"/>
          <w:szCs w:val="20"/>
        </w:rPr>
      </w:pPr>
    </w:p>
    <w:p w14:paraId="73FD1B19" w14:textId="77777777" w:rsidR="008559C4" w:rsidRDefault="008559C4" w:rsidP="00BD481D">
      <w:pPr>
        <w:spacing w:before="120" w:line="290" w:lineRule="auto"/>
        <w:rPr>
          <w:rFonts w:ascii="Arial" w:hAnsi="Arial" w:cs="Arial"/>
          <w:sz w:val="20"/>
          <w:szCs w:val="20"/>
        </w:rPr>
      </w:pPr>
    </w:p>
    <w:p w14:paraId="0906146C" w14:textId="77777777" w:rsidR="008559C4" w:rsidRDefault="008559C4" w:rsidP="00BD481D">
      <w:pPr>
        <w:spacing w:before="120" w:line="290" w:lineRule="auto"/>
        <w:rPr>
          <w:rFonts w:ascii="Arial" w:hAnsi="Arial" w:cs="Arial"/>
          <w:sz w:val="20"/>
          <w:szCs w:val="20"/>
        </w:rPr>
      </w:pPr>
    </w:p>
    <w:p w14:paraId="0E3F0E49" w14:textId="77777777" w:rsidR="008559C4" w:rsidRDefault="008559C4" w:rsidP="00BD481D">
      <w:pPr>
        <w:spacing w:before="120" w:line="290" w:lineRule="auto"/>
        <w:rPr>
          <w:rFonts w:ascii="Arial" w:hAnsi="Arial" w:cs="Arial"/>
          <w:sz w:val="20"/>
          <w:szCs w:val="20"/>
        </w:rPr>
      </w:pPr>
    </w:p>
    <w:p w14:paraId="562BDBB8" w14:textId="77777777" w:rsidR="008559C4" w:rsidRDefault="008559C4" w:rsidP="00BD481D">
      <w:pPr>
        <w:spacing w:before="120" w:line="290" w:lineRule="auto"/>
        <w:rPr>
          <w:rFonts w:ascii="Arial" w:hAnsi="Arial" w:cs="Arial"/>
          <w:sz w:val="20"/>
          <w:szCs w:val="20"/>
        </w:rPr>
      </w:pPr>
    </w:p>
    <w:p w14:paraId="0EF01EC7" w14:textId="77777777" w:rsidR="008559C4" w:rsidRDefault="008559C4" w:rsidP="00BD481D">
      <w:pPr>
        <w:spacing w:before="120" w:line="290" w:lineRule="auto"/>
        <w:rPr>
          <w:rFonts w:ascii="Arial" w:hAnsi="Arial" w:cs="Arial"/>
          <w:sz w:val="20"/>
          <w:szCs w:val="20"/>
        </w:rPr>
      </w:pPr>
    </w:p>
    <w:p w14:paraId="6F14465A" w14:textId="77777777" w:rsidR="008559C4" w:rsidRDefault="008559C4" w:rsidP="00BD481D">
      <w:pPr>
        <w:spacing w:before="120" w:line="290" w:lineRule="auto"/>
        <w:rPr>
          <w:rFonts w:ascii="Arial" w:hAnsi="Arial" w:cs="Arial"/>
          <w:sz w:val="20"/>
          <w:szCs w:val="20"/>
        </w:rPr>
      </w:pPr>
    </w:p>
    <w:p w14:paraId="74FC0441" w14:textId="77777777" w:rsidR="008559C4" w:rsidRDefault="008559C4" w:rsidP="00BD481D">
      <w:pPr>
        <w:spacing w:before="120" w:line="290" w:lineRule="auto"/>
        <w:rPr>
          <w:rFonts w:ascii="Arial" w:hAnsi="Arial" w:cs="Arial"/>
          <w:sz w:val="20"/>
          <w:szCs w:val="20"/>
        </w:rPr>
      </w:pPr>
    </w:p>
    <w:p w14:paraId="7D394658" w14:textId="77777777" w:rsidR="008559C4" w:rsidRDefault="008559C4" w:rsidP="00BD481D">
      <w:pPr>
        <w:spacing w:before="120" w:line="290" w:lineRule="auto"/>
        <w:rPr>
          <w:rFonts w:ascii="Arial" w:hAnsi="Arial" w:cs="Arial"/>
          <w:sz w:val="20"/>
          <w:szCs w:val="20"/>
        </w:rPr>
      </w:pPr>
    </w:p>
    <w:p w14:paraId="639496BB" w14:textId="77777777" w:rsidR="008559C4" w:rsidRDefault="008559C4" w:rsidP="00BD481D">
      <w:pPr>
        <w:spacing w:before="120" w:line="290" w:lineRule="auto"/>
        <w:rPr>
          <w:rFonts w:ascii="Arial" w:hAnsi="Arial" w:cs="Arial"/>
          <w:sz w:val="20"/>
          <w:szCs w:val="20"/>
        </w:rPr>
      </w:pPr>
    </w:p>
    <w:p w14:paraId="57BA322A" w14:textId="77777777" w:rsidR="008559C4" w:rsidRDefault="008559C4" w:rsidP="00BD481D">
      <w:pPr>
        <w:spacing w:before="120" w:line="290" w:lineRule="auto"/>
        <w:rPr>
          <w:rFonts w:ascii="Arial" w:hAnsi="Arial" w:cs="Arial"/>
          <w:sz w:val="20"/>
          <w:szCs w:val="20"/>
        </w:rPr>
      </w:pPr>
    </w:p>
    <w:p w14:paraId="7DBA4482" w14:textId="77777777" w:rsidR="008559C4" w:rsidRDefault="008559C4" w:rsidP="00BD481D">
      <w:pPr>
        <w:spacing w:before="120" w:line="290" w:lineRule="auto"/>
        <w:rPr>
          <w:rFonts w:ascii="Arial" w:hAnsi="Arial" w:cs="Arial"/>
          <w:sz w:val="20"/>
          <w:szCs w:val="20"/>
        </w:rPr>
      </w:pPr>
    </w:p>
    <w:p w14:paraId="43F23E88" w14:textId="77777777" w:rsidR="008559C4" w:rsidRDefault="008559C4" w:rsidP="00BD481D">
      <w:pPr>
        <w:spacing w:before="120" w:line="290" w:lineRule="auto"/>
        <w:rPr>
          <w:rFonts w:ascii="Arial" w:hAnsi="Arial" w:cs="Arial"/>
          <w:sz w:val="20"/>
          <w:szCs w:val="20"/>
        </w:rPr>
      </w:pPr>
    </w:p>
    <w:p w14:paraId="6CB0FD73" w14:textId="77777777" w:rsidR="008559C4" w:rsidRDefault="008559C4" w:rsidP="00BD481D">
      <w:pPr>
        <w:spacing w:before="120" w:line="290" w:lineRule="auto"/>
        <w:rPr>
          <w:rFonts w:ascii="Arial" w:hAnsi="Arial" w:cs="Arial"/>
          <w:sz w:val="20"/>
          <w:szCs w:val="20"/>
        </w:rPr>
      </w:pPr>
    </w:p>
    <w:p w14:paraId="5A780F6D" w14:textId="77777777" w:rsidR="008559C4" w:rsidRDefault="008559C4" w:rsidP="00BD481D">
      <w:pPr>
        <w:spacing w:before="120" w:line="290" w:lineRule="auto"/>
        <w:rPr>
          <w:rFonts w:ascii="Arial" w:hAnsi="Arial" w:cs="Arial"/>
          <w:sz w:val="20"/>
          <w:szCs w:val="20"/>
        </w:rPr>
      </w:pPr>
    </w:p>
    <w:p w14:paraId="334E97E7" w14:textId="77777777" w:rsidR="008559C4" w:rsidRDefault="008559C4" w:rsidP="008559C4">
      <w:pPr>
        <w:pStyle w:val="MLOdsek"/>
        <w:numPr>
          <w:ilvl w:val="0"/>
          <w:numId w:val="0"/>
        </w:numPr>
        <w:spacing w:before="120" w:line="290" w:lineRule="auto"/>
        <w:rPr>
          <w:rFonts w:ascii="Arial" w:hAnsi="Arial" w:cs="Arial"/>
          <w:sz w:val="20"/>
          <w:szCs w:val="20"/>
        </w:rPr>
      </w:pPr>
      <w:r w:rsidRPr="008559C4">
        <w:rPr>
          <w:rFonts w:ascii="Arial" w:hAnsi="Arial" w:cs="Arial"/>
          <w:sz w:val="20"/>
          <w:szCs w:val="20"/>
        </w:rPr>
        <w:t>Príloha č.</w:t>
      </w:r>
      <w:r w:rsidRPr="003A4EBC">
        <w:rPr>
          <w:rFonts w:ascii="Arial" w:hAnsi="Arial" w:cs="Arial"/>
          <w:sz w:val="20"/>
          <w:szCs w:val="20"/>
        </w:rPr>
        <w:t xml:space="preserve"> 2</w:t>
      </w:r>
      <w:r w:rsidRPr="008559C4">
        <w:rPr>
          <w:rFonts w:ascii="Arial" w:hAnsi="Arial" w:cs="Arial"/>
          <w:sz w:val="20"/>
          <w:szCs w:val="20"/>
        </w:rPr>
        <w:t xml:space="preserve"> </w:t>
      </w:r>
      <w:r w:rsidRPr="003A4EBC">
        <w:rPr>
          <w:rFonts w:ascii="Arial" w:hAnsi="Arial" w:cs="Arial"/>
          <w:sz w:val="20"/>
          <w:szCs w:val="20"/>
        </w:rPr>
        <w:t xml:space="preserve">  </w:t>
      </w:r>
      <w:r w:rsidRPr="008559C4">
        <w:rPr>
          <w:rFonts w:ascii="Arial" w:hAnsi="Arial" w:cs="Arial"/>
          <w:sz w:val="20"/>
          <w:szCs w:val="20"/>
        </w:rPr>
        <w:t>: Doba plnenia Diela, časový harmonogram</w:t>
      </w:r>
    </w:p>
    <w:p w14:paraId="118E4A6A" w14:textId="77777777" w:rsidR="008559C4" w:rsidRDefault="008559C4" w:rsidP="008559C4">
      <w:pPr>
        <w:pStyle w:val="MLOdsek"/>
        <w:numPr>
          <w:ilvl w:val="0"/>
          <w:numId w:val="0"/>
        </w:numPr>
        <w:spacing w:before="120" w:line="290" w:lineRule="auto"/>
        <w:rPr>
          <w:rFonts w:ascii="Arial" w:hAnsi="Arial" w:cs="Arial"/>
          <w:sz w:val="20"/>
          <w:szCs w:val="20"/>
        </w:rPr>
      </w:pPr>
    </w:p>
    <w:p w14:paraId="72ED9718" w14:textId="77777777" w:rsidR="008559C4" w:rsidRDefault="008559C4" w:rsidP="008559C4">
      <w:pPr>
        <w:pStyle w:val="MLOdsek"/>
        <w:numPr>
          <w:ilvl w:val="0"/>
          <w:numId w:val="0"/>
        </w:numPr>
        <w:spacing w:before="120" w:line="290" w:lineRule="auto"/>
        <w:rPr>
          <w:rFonts w:ascii="Arial" w:hAnsi="Arial" w:cs="Arial"/>
          <w:sz w:val="20"/>
          <w:szCs w:val="20"/>
        </w:rPr>
      </w:pPr>
    </w:p>
    <w:p w14:paraId="44B51A53" w14:textId="77777777" w:rsidR="008559C4" w:rsidRDefault="008559C4" w:rsidP="008559C4">
      <w:pPr>
        <w:pStyle w:val="MLOdsek"/>
        <w:numPr>
          <w:ilvl w:val="0"/>
          <w:numId w:val="0"/>
        </w:numPr>
        <w:spacing w:before="120" w:line="290" w:lineRule="auto"/>
        <w:rPr>
          <w:rFonts w:ascii="Arial" w:hAnsi="Arial" w:cs="Arial"/>
          <w:sz w:val="20"/>
          <w:szCs w:val="20"/>
        </w:rPr>
      </w:pPr>
    </w:p>
    <w:p w14:paraId="436CA948" w14:textId="77777777" w:rsidR="008559C4" w:rsidRDefault="008559C4" w:rsidP="008559C4">
      <w:pPr>
        <w:pStyle w:val="MLOdsek"/>
        <w:numPr>
          <w:ilvl w:val="0"/>
          <w:numId w:val="0"/>
        </w:numPr>
        <w:spacing w:before="120" w:line="290" w:lineRule="auto"/>
        <w:rPr>
          <w:rFonts w:ascii="Arial" w:hAnsi="Arial" w:cs="Arial"/>
          <w:sz w:val="20"/>
          <w:szCs w:val="20"/>
        </w:rPr>
      </w:pPr>
    </w:p>
    <w:p w14:paraId="21A590CE" w14:textId="77777777" w:rsidR="008559C4" w:rsidRDefault="008559C4" w:rsidP="008559C4">
      <w:pPr>
        <w:pStyle w:val="MLOdsek"/>
        <w:numPr>
          <w:ilvl w:val="0"/>
          <w:numId w:val="0"/>
        </w:numPr>
        <w:spacing w:before="120" w:line="290" w:lineRule="auto"/>
        <w:rPr>
          <w:rFonts w:ascii="Arial" w:hAnsi="Arial" w:cs="Arial"/>
          <w:sz w:val="20"/>
          <w:szCs w:val="20"/>
        </w:rPr>
      </w:pPr>
    </w:p>
    <w:p w14:paraId="7C3508DA" w14:textId="77777777" w:rsidR="008559C4" w:rsidRDefault="008559C4" w:rsidP="008559C4">
      <w:pPr>
        <w:pStyle w:val="MLOdsek"/>
        <w:numPr>
          <w:ilvl w:val="0"/>
          <w:numId w:val="0"/>
        </w:numPr>
        <w:spacing w:before="120" w:line="290" w:lineRule="auto"/>
        <w:rPr>
          <w:rFonts w:ascii="Arial" w:hAnsi="Arial" w:cs="Arial"/>
          <w:sz w:val="20"/>
          <w:szCs w:val="20"/>
        </w:rPr>
      </w:pPr>
    </w:p>
    <w:p w14:paraId="18BB8BBA" w14:textId="77777777" w:rsidR="008559C4" w:rsidRDefault="008559C4" w:rsidP="008559C4">
      <w:pPr>
        <w:pStyle w:val="MLOdsek"/>
        <w:numPr>
          <w:ilvl w:val="0"/>
          <w:numId w:val="0"/>
        </w:numPr>
        <w:spacing w:before="120" w:line="290" w:lineRule="auto"/>
        <w:rPr>
          <w:rFonts w:ascii="Arial" w:hAnsi="Arial" w:cs="Arial"/>
          <w:sz w:val="20"/>
          <w:szCs w:val="20"/>
        </w:rPr>
      </w:pPr>
    </w:p>
    <w:p w14:paraId="5A2C16BC" w14:textId="77777777" w:rsidR="008559C4" w:rsidRDefault="008559C4" w:rsidP="008559C4">
      <w:pPr>
        <w:pStyle w:val="MLOdsek"/>
        <w:numPr>
          <w:ilvl w:val="0"/>
          <w:numId w:val="0"/>
        </w:numPr>
        <w:spacing w:before="120" w:line="290" w:lineRule="auto"/>
        <w:rPr>
          <w:rFonts w:ascii="Arial" w:hAnsi="Arial" w:cs="Arial"/>
          <w:sz w:val="20"/>
          <w:szCs w:val="20"/>
        </w:rPr>
      </w:pPr>
    </w:p>
    <w:p w14:paraId="27AEBE3B" w14:textId="77777777" w:rsidR="008559C4" w:rsidRDefault="008559C4" w:rsidP="008559C4">
      <w:pPr>
        <w:pStyle w:val="MLOdsek"/>
        <w:numPr>
          <w:ilvl w:val="0"/>
          <w:numId w:val="0"/>
        </w:numPr>
        <w:spacing w:before="120" w:line="290" w:lineRule="auto"/>
        <w:rPr>
          <w:rFonts w:ascii="Arial" w:hAnsi="Arial" w:cs="Arial"/>
          <w:sz w:val="20"/>
          <w:szCs w:val="20"/>
        </w:rPr>
      </w:pPr>
    </w:p>
    <w:p w14:paraId="03FFE7D7" w14:textId="77777777" w:rsidR="008559C4" w:rsidRDefault="008559C4" w:rsidP="008559C4">
      <w:pPr>
        <w:pStyle w:val="MLOdsek"/>
        <w:numPr>
          <w:ilvl w:val="0"/>
          <w:numId w:val="0"/>
        </w:numPr>
        <w:spacing w:before="120" w:line="290" w:lineRule="auto"/>
        <w:rPr>
          <w:rFonts w:ascii="Arial" w:hAnsi="Arial" w:cs="Arial"/>
          <w:sz w:val="20"/>
          <w:szCs w:val="20"/>
        </w:rPr>
      </w:pPr>
    </w:p>
    <w:p w14:paraId="32B654B5" w14:textId="77777777" w:rsidR="008559C4" w:rsidRDefault="008559C4" w:rsidP="008559C4">
      <w:pPr>
        <w:pStyle w:val="MLOdsek"/>
        <w:numPr>
          <w:ilvl w:val="0"/>
          <w:numId w:val="0"/>
        </w:numPr>
        <w:spacing w:before="120" w:line="290" w:lineRule="auto"/>
        <w:rPr>
          <w:rFonts w:ascii="Arial" w:hAnsi="Arial" w:cs="Arial"/>
          <w:sz w:val="20"/>
          <w:szCs w:val="20"/>
        </w:rPr>
      </w:pPr>
    </w:p>
    <w:p w14:paraId="5185F21C" w14:textId="77777777" w:rsidR="008559C4" w:rsidRDefault="008559C4" w:rsidP="008559C4">
      <w:pPr>
        <w:pStyle w:val="MLOdsek"/>
        <w:numPr>
          <w:ilvl w:val="0"/>
          <w:numId w:val="0"/>
        </w:numPr>
        <w:spacing w:before="120" w:line="290" w:lineRule="auto"/>
        <w:rPr>
          <w:rFonts w:ascii="Arial" w:hAnsi="Arial" w:cs="Arial"/>
          <w:sz w:val="20"/>
          <w:szCs w:val="20"/>
        </w:rPr>
      </w:pPr>
    </w:p>
    <w:p w14:paraId="11281742" w14:textId="77777777" w:rsidR="008559C4" w:rsidRDefault="008559C4" w:rsidP="008559C4">
      <w:pPr>
        <w:pStyle w:val="MLOdsek"/>
        <w:numPr>
          <w:ilvl w:val="0"/>
          <w:numId w:val="0"/>
        </w:numPr>
        <w:spacing w:before="120" w:line="290" w:lineRule="auto"/>
        <w:rPr>
          <w:rFonts w:ascii="Arial" w:hAnsi="Arial" w:cs="Arial"/>
          <w:sz w:val="20"/>
          <w:szCs w:val="20"/>
        </w:rPr>
      </w:pPr>
    </w:p>
    <w:p w14:paraId="20AD7CFC" w14:textId="77777777" w:rsidR="008559C4" w:rsidRDefault="008559C4" w:rsidP="008559C4">
      <w:pPr>
        <w:pStyle w:val="MLOdsek"/>
        <w:numPr>
          <w:ilvl w:val="0"/>
          <w:numId w:val="0"/>
        </w:numPr>
        <w:spacing w:before="120" w:line="290" w:lineRule="auto"/>
        <w:rPr>
          <w:rFonts w:ascii="Arial" w:hAnsi="Arial" w:cs="Arial"/>
          <w:sz w:val="20"/>
          <w:szCs w:val="20"/>
        </w:rPr>
      </w:pPr>
    </w:p>
    <w:p w14:paraId="75047AD2" w14:textId="77777777" w:rsidR="008559C4" w:rsidRDefault="008559C4" w:rsidP="008559C4">
      <w:pPr>
        <w:pStyle w:val="MLOdsek"/>
        <w:numPr>
          <w:ilvl w:val="0"/>
          <w:numId w:val="0"/>
        </w:numPr>
        <w:spacing w:before="120" w:line="290" w:lineRule="auto"/>
        <w:rPr>
          <w:rFonts w:ascii="Arial" w:hAnsi="Arial" w:cs="Arial"/>
          <w:sz w:val="20"/>
          <w:szCs w:val="20"/>
        </w:rPr>
      </w:pPr>
    </w:p>
    <w:p w14:paraId="7D548B6D" w14:textId="77777777" w:rsidR="008559C4" w:rsidRDefault="008559C4" w:rsidP="008559C4">
      <w:pPr>
        <w:pStyle w:val="MLOdsek"/>
        <w:numPr>
          <w:ilvl w:val="0"/>
          <w:numId w:val="0"/>
        </w:numPr>
        <w:spacing w:before="120" w:line="290" w:lineRule="auto"/>
        <w:rPr>
          <w:rFonts w:ascii="Arial" w:hAnsi="Arial" w:cs="Arial"/>
          <w:sz w:val="20"/>
          <w:szCs w:val="20"/>
        </w:rPr>
      </w:pPr>
    </w:p>
    <w:p w14:paraId="68057FB5" w14:textId="77777777" w:rsidR="008559C4" w:rsidRDefault="008559C4" w:rsidP="008559C4">
      <w:pPr>
        <w:pStyle w:val="MLOdsek"/>
        <w:numPr>
          <w:ilvl w:val="0"/>
          <w:numId w:val="0"/>
        </w:numPr>
        <w:spacing w:before="120" w:line="290" w:lineRule="auto"/>
        <w:rPr>
          <w:rFonts w:ascii="Arial" w:hAnsi="Arial" w:cs="Arial"/>
          <w:sz w:val="20"/>
          <w:szCs w:val="20"/>
        </w:rPr>
      </w:pPr>
    </w:p>
    <w:p w14:paraId="75CCE199" w14:textId="77777777" w:rsidR="008559C4" w:rsidRDefault="008559C4" w:rsidP="008559C4">
      <w:pPr>
        <w:pStyle w:val="MLOdsek"/>
        <w:numPr>
          <w:ilvl w:val="0"/>
          <w:numId w:val="0"/>
        </w:numPr>
        <w:spacing w:before="120" w:line="290" w:lineRule="auto"/>
        <w:rPr>
          <w:rFonts w:ascii="Arial" w:hAnsi="Arial" w:cs="Arial"/>
          <w:sz w:val="20"/>
          <w:szCs w:val="20"/>
        </w:rPr>
      </w:pPr>
    </w:p>
    <w:p w14:paraId="0199722A" w14:textId="77777777" w:rsidR="008559C4" w:rsidRDefault="008559C4" w:rsidP="008559C4">
      <w:pPr>
        <w:pStyle w:val="MLOdsek"/>
        <w:numPr>
          <w:ilvl w:val="0"/>
          <w:numId w:val="0"/>
        </w:numPr>
        <w:spacing w:before="120" w:line="290" w:lineRule="auto"/>
        <w:rPr>
          <w:rFonts w:ascii="Arial" w:hAnsi="Arial" w:cs="Arial"/>
          <w:sz w:val="20"/>
          <w:szCs w:val="20"/>
        </w:rPr>
      </w:pPr>
    </w:p>
    <w:p w14:paraId="1A0E7B51" w14:textId="77777777" w:rsidR="008559C4" w:rsidRDefault="008559C4" w:rsidP="008559C4">
      <w:pPr>
        <w:pStyle w:val="MLOdsek"/>
        <w:numPr>
          <w:ilvl w:val="0"/>
          <w:numId w:val="0"/>
        </w:numPr>
        <w:spacing w:before="120" w:line="290" w:lineRule="auto"/>
        <w:rPr>
          <w:rFonts w:ascii="Arial" w:hAnsi="Arial" w:cs="Arial"/>
          <w:sz w:val="20"/>
          <w:szCs w:val="20"/>
        </w:rPr>
      </w:pPr>
    </w:p>
    <w:p w14:paraId="7B5CBE91" w14:textId="77777777" w:rsidR="008559C4" w:rsidRDefault="008559C4" w:rsidP="008559C4">
      <w:pPr>
        <w:pStyle w:val="MLOdsek"/>
        <w:numPr>
          <w:ilvl w:val="0"/>
          <w:numId w:val="0"/>
        </w:numPr>
        <w:spacing w:before="120" w:line="290" w:lineRule="auto"/>
        <w:rPr>
          <w:rFonts w:ascii="Arial" w:hAnsi="Arial" w:cs="Arial"/>
          <w:sz w:val="20"/>
          <w:szCs w:val="20"/>
        </w:rPr>
      </w:pPr>
    </w:p>
    <w:p w14:paraId="19447092" w14:textId="77777777" w:rsidR="008559C4" w:rsidRDefault="008559C4" w:rsidP="008559C4">
      <w:pPr>
        <w:pStyle w:val="MLOdsek"/>
        <w:numPr>
          <w:ilvl w:val="0"/>
          <w:numId w:val="0"/>
        </w:numPr>
        <w:spacing w:before="120" w:line="290" w:lineRule="auto"/>
        <w:rPr>
          <w:rFonts w:ascii="Arial" w:hAnsi="Arial" w:cs="Arial"/>
          <w:sz w:val="20"/>
          <w:szCs w:val="20"/>
        </w:rPr>
      </w:pPr>
    </w:p>
    <w:p w14:paraId="12473758" w14:textId="77777777" w:rsidR="008559C4" w:rsidRDefault="008559C4" w:rsidP="008559C4">
      <w:pPr>
        <w:pStyle w:val="MLOdsek"/>
        <w:numPr>
          <w:ilvl w:val="0"/>
          <w:numId w:val="0"/>
        </w:numPr>
        <w:spacing w:before="120" w:line="290" w:lineRule="auto"/>
        <w:rPr>
          <w:rFonts w:ascii="Arial" w:hAnsi="Arial" w:cs="Arial"/>
          <w:sz w:val="20"/>
          <w:szCs w:val="20"/>
        </w:rPr>
      </w:pPr>
    </w:p>
    <w:p w14:paraId="3209475D" w14:textId="77777777" w:rsidR="008559C4" w:rsidRDefault="008559C4" w:rsidP="008559C4">
      <w:pPr>
        <w:pStyle w:val="MLOdsek"/>
        <w:numPr>
          <w:ilvl w:val="0"/>
          <w:numId w:val="0"/>
        </w:numPr>
        <w:spacing w:before="120" w:line="290" w:lineRule="auto"/>
        <w:rPr>
          <w:rFonts w:ascii="Arial" w:hAnsi="Arial" w:cs="Arial"/>
          <w:sz w:val="20"/>
          <w:szCs w:val="20"/>
        </w:rPr>
      </w:pPr>
    </w:p>
    <w:p w14:paraId="05915BAA" w14:textId="77777777" w:rsidR="008559C4" w:rsidRDefault="008559C4" w:rsidP="008559C4">
      <w:pPr>
        <w:pStyle w:val="MLOdsek"/>
        <w:numPr>
          <w:ilvl w:val="0"/>
          <w:numId w:val="0"/>
        </w:numPr>
        <w:spacing w:before="120" w:line="290" w:lineRule="auto"/>
        <w:rPr>
          <w:rFonts w:ascii="Arial" w:hAnsi="Arial" w:cs="Arial"/>
          <w:sz w:val="20"/>
          <w:szCs w:val="20"/>
        </w:rPr>
      </w:pPr>
    </w:p>
    <w:p w14:paraId="5F510510" w14:textId="77777777" w:rsidR="008559C4" w:rsidRDefault="008559C4" w:rsidP="008559C4">
      <w:pPr>
        <w:pStyle w:val="MLOdsek"/>
        <w:numPr>
          <w:ilvl w:val="0"/>
          <w:numId w:val="0"/>
        </w:numPr>
        <w:spacing w:before="120" w:line="290" w:lineRule="auto"/>
        <w:rPr>
          <w:rFonts w:ascii="Arial" w:hAnsi="Arial" w:cs="Arial"/>
          <w:sz w:val="20"/>
          <w:szCs w:val="20"/>
        </w:rPr>
      </w:pPr>
    </w:p>
    <w:p w14:paraId="052BC8C9" w14:textId="77777777" w:rsidR="008559C4" w:rsidRDefault="008559C4" w:rsidP="008559C4">
      <w:pPr>
        <w:pStyle w:val="MLOdsek"/>
        <w:numPr>
          <w:ilvl w:val="0"/>
          <w:numId w:val="0"/>
        </w:numPr>
        <w:spacing w:before="120" w:line="290" w:lineRule="auto"/>
        <w:rPr>
          <w:rFonts w:ascii="Arial" w:hAnsi="Arial" w:cs="Arial"/>
          <w:sz w:val="20"/>
          <w:szCs w:val="20"/>
        </w:rPr>
      </w:pPr>
    </w:p>
    <w:p w14:paraId="55F0FBA9" w14:textId="77777777" w:rsidR="008559C4" w:rsidRDefault="008559C4" w:rsidP="008559C4">
      <w:pPr>
        <w:pStyle w:val="MLOdsek"/>
        <w:numPr>
          <w:ilvl w:val="0"/>
          <w:numId w:val="0"/>
        </w:numPr>
        <w:spacing w:before="120" w:line="290" w:lineRule="auto"/>
        <w:rPr>
          <w:rFonts w:ascii="Arial" w:hAnsi="Arial" w:cs="Arial"/>
          <w:sz w:val="20"/>
          <w:szCs w:val="20"/>
        </w:rPr>
      </w:pPr>
    </w:p>
    <w:p w14:paraId="7706F94A" w14:textId="77777777" w:rsidR="008559C4" w:rsidRDefault="008559C4" w:rsidP="008559C4">
      <w:pPr>
        <w:pStyle w:val="MLOdsek"/>
        <w:numPr>
          <w:ilvl w:val="0"/>
          <w:numId w:val="0"/>
        </w:numPr>
        <w:spacing w:before="120" w:line="290" w:lineRule="auto"/>
        <w:rPr>
          <w:rFonts w:ascii="Arial" w:hAnsi="Arial" w:cs="Arial"/>
          <w:sz w:val="20"/>
          <w:szCs w:val="20"/>
        </w:rPr>
      </w:pPr>
    </w:p>
    <w:p w14:paraId="1F79559A" w14:textId="77777777" w:rsidR="008559C4" w:rsidRDefault="008559C4" w:rsidP="008559C4">
      <w:pPr>
        <w:pStyle w:val="MLOdsek"/>
        <w:numPr>
          <w:ilvl w:val="0"/>
          <w:numId w:val="0"/>
        </w:numPr>
        <w:spacing w:before="120" w:line="290" w:lineRule="auto"/>
        <w:rPr>
          <w:rFonts w:ascii="Arial" w:hAnsi="Arial" w:cs="Arial"/>
          <w:sz w:val="20"/>
          <w:szCs w:val="20"/>
        </w:rPr>
      </w:pPr>
    </w:p>
    <w:p w14:paraId="306EDD49" w14:textId="77777777" w:rsidR="008559C4" w:rsidRDefault="008559C4" w:rsidP="008559C4">
      <w:pPr>
        <w:pStyle w:val="MLOdsek"/>
        <w:numPr>
          <w:ilvl w:val="0"/>
          <w:numId w:val="0"/>
        </w:numPr>
        <w:spacing w:before="120" w:line="290" w:lineRule="auto"/>
        <w:rPr>
          <w:rFonts w:ascii="Arial" w:hAnsi="Arial" w:cs="Arial"/>
          <w:sz w:val="20"/>
          <w:szCs w:val="20"/>
        </w:rPr>
      </w:pPr>
    </w:p>
    <w:p w14:paraId="16A6E2AA" w14:textId="77777777" w:rsidR="008559C4" w:rsidRDefault="008559C4" w:rsidP="008559C4">
      <w:pPr>
        <w:pStyle w:val="MLOdsek"/>
        <w:numPr>
          <w:ilvl w:val="0"/>
          <w:numId w:val="0"/>
        </w:numPr>
        <w:spacing w:before="120" w:line="290" w:lineRule="auto"/>
        <w:rPr>
          <w:rFonts w:ascii="Arial" w:hAnsi="Arial" w:cs="Arial"/>
          <w:sz w:val="20"/>
          <w:szCs w:val="20"/>
        </w:rPr>
      </w:pPr>
    </w:p>
    <w:p w14:paraId="76F2B0B9" w14:textId="77777777" w:rsidR="008559C4" w:rsidRDefault="008559C4" w:rsidP="008559C4">
      <w:pPr>
        <w:pStyle w:val="MLOdsek"/>
        <w:numPr>
          <w:ilvl w:val="0"/>
          <w:numId w:val="0"/>
        </w:numPr>
        <w:spacing w:before="120" w:line="290" w:lineRule="auto"/>
        <w:rPr>
          <w:rFonts w:ascii="Arial" w:hAnsi="Arial" w:cs="Arial"/>
          <w:sz w:val="20"/>
          <w:szCs w:val="20"/>
        </w:rPr>
      </w:pPr>
    </w:p>
    <w:p w14:paraId="6FE4AC7A" w14:textId="7C6E6B1B" w:rsidR="008559C4" w:rsidRDefault="008559C4" w:rsidP="008559C4">
      <w:pPr>
        <w:pStyle w:val="MLOdsek"/>
        <w:numPr>
          <w:ilvl w:val="0"/>
          <w:numId w:val="0"/>
        </w:numPr>
        <w:spacing w:before="120" w:line="290" w:lineRule="auto"/>
        <w:rPr>
          <w:rFonts w:ascii="Arial" w:hAnsi="Arial" w:cs="Arial"/>
          <w:sz w:val="20"/>
          <w:szCs w:val="20"/>
        </w:rPr>
      </w:pPr>
      <w:r w:rsidRPr="008559C4">
        <w:rPr>
          <w:rFonts w:ascii="Arial" w:hAnsi="Arial" w:cs="Arial"/>
          <w:sz w:val="20"/>
          <w:szCs w:val="20"/>
        </w:rPr>
        <w:t xml:space="preserve">Príloha č. </w:t>
      </w:r>
      <w:r w:rsidRPr="003A4EBC">
        <w:rPr>
          <w:rFonts w:ascii="Arial" w:hAnsi="Arial" w:cs="Arial"/>
          <w:sz w:val="20"/>
          <w:szCs w:val="20"/>
        </w:rPr>
        <w:t>3</w:t>
      </w:r>
      <w:r w:rsidRPr="008559C4">
        <w:rPr>
          <w:rFonts w:ascii="Arial" w:hAnsi="Arial" w:cs="Arial"/>
          <w:sz w:val="20"/>
          <w:szCs w:val="20"/>
        </w:rPr>
        <w:t xml:space="preserve"> </w:t>
      </w:r>
      <w:r w:rsidRPr="003A4EBC">
        <w:rPr>
          <w:rFonts w:ascii="Arial" w:hAnsi="Arial" w:cs="Arial"/>
          <w:sz w:val="20"/>
          <w:szCs w:val="20"/>
        </w:rPr>
        <w:t xml:space="preserve">  </w:t>
      </w:r>
      <w:r w:rsidRPr="008559C4">
        <w:rPr>
          <w:rFonts w:ascii="Arial" w:hAnsi="Arial" w:cs="Arial"/>
          <w:sz w:val="20"/>
          <w:szCs w:val="20"/>
        </w:rPr>
        <w:t xml:space="preserve">: </w:t>
      </w:r>
      <w:r w:rsidR="008941A4" w:rsidRPr="003D36D1">
        <w:rPr>
          <w:rFonts w:ascii="Arial" w:eastAsiaTheme="minorHAnsi" w:hAnsi="Arial" w:cs="Arial"/>
          <w:sz w:val="20"/>
          <w:szCs w:val="20"/>
          <w:highlight w:val="cyan"/>
          <w:lang w:eastAsia="en-US"/>
        </w:rPr>
        <w:t>Výpočet zmluvnej ceny</w:t>
      </w:r>
      <w:r w:rsidR="008941A4">
        <w:rPr>
          <w:rFonts w:ascii="Arial" w:eastAsiaTheme="minorHAnsi" w:hAnsi="Arial" w:cs="Arial"/>
          <w:sz w:val="20"/>
          <w:szCs w:val="20"/>
          <w:lang w:eastAsia="en-US"/>
        </w:rPr>
        <w:t xml:space="preserve"> </w:t>
      </w:r>
      <w:r w:rsidRPr="008559C4">
        <w:rPr>
          <w:rFonts w:ascii="Arial" w:hAnsi="Arial" w:cs="Arial"/>
          <w:sz w:val="20"/>
          <w:szCs w:val="20"/>
        </w:rPr>
        <w:t xml:space="preserve"> a harmonogram fakturačných míľnikov</w:t>
      </w:r>
    </w:p>
    <w:p w14:paraId="4831852B" w14:textId="77777777" w:rsidR="008559C4" w:rsidRDefault="008559C4" w:rsidP="008559C4">
      <w:pPr>
        <w:pStyle w:val="MLOdsek"/>
        <w:numPr>
          <w:ilvl w:val="0"/>
          <w:numId w:val="0"/>
        </w:numPr>
        <w:spacing w:before="120" w:line="290" w:lineRule="auto"/>
        <w:rPr>
          <w:rFonts w:ascii="Arial" w:hAnsi="Arial" w:cs="Arial"/>
          <w:sz w:val="20"/>
          <w:szCs w:val="20"/>
        </w:rPr>
      </w:pPr>
    </w:p>
    <w:p w14:paraId="0F296185" w14:textId="77777777" w:rsidR="008559C4" w:rsidRDefault="008559C4" w:rsidP="008559C4">
      <w:pPr>
        <w:pStyle w:val="MLOdsek"/>
        <w:numPr>
          <w:ilvl w:val="0"/>
          <w:numId w:val="0"/>
        </w:numPr>
        <w:spacing w:before="120" w:line="290" w:lineRule="auto"/>
        <w:rPr>
          <w:rFonts w:ascii="Arial" w:hAnsi="Arial" w:cs="Arial"/>
          <w:sz w:val="20"/>
          <w:szCs w:val="20"/>
        </w:rPr>
      </w:pPr>
    </w:p>
    <w:p w14:paraId="388C6C50" w14:textId="77777777" w:rsidR="008559C4" w:rsidRDefault="008559C4" w:rsidP="008559C4">
      <w:pPr>
        <w:pStyle w:val="MLOdsek"/>
        <w:numPr>
          <w:ilvl w:val="0"/>
          <w:numId w:val="0"/>
        </w:numPr>
        <w:spacing w:before="120" w:line="290" w:lineRule="auto"/>
        <w:rPr>
          <w:rFonts w:ascii="Arial" w:hAnsi="Arial" w:cs="Arial"/>
          <w:sz w:val="20"/>
          <w:szCs w:val="20"/>
        </w:rPr>
      </w:pPr>
    </w:p>
    <w:p w14:paraId="30051BB3" w14:textId="77777777" w:rsidR="008559C4" w:rsidRDefault="008559C4" w:rsidP="008559C4">
      <w:pPr>
        <w:pStyle w:val="MLOdsek"/>
        <w:numPr>
          <w:ilvl w:val="0"/>
          <w:numId w:val="0"/>
        </w:numPr>
        <w:spacing w:before="120" w:line="290" w:lineRule="auto"/>
        <w:rPr>
          <w:rFonts w:ascii="Arial" w:hAnsi="Arial" w:cs="Arial"/>
          <w:sz w:val="20"/>
          <w:szCs w:val="20"/>
        </w:rPr>
      </w:pPr>
    </w:p>
    <w:p w14:paraId="3231CC23" w14:textId="77777777" w:rsidR="008559C4" w:rsidRDefault="008559C4" w:rsidP="008559C4">
      <w:pPr>
        <w:pStyle w:val="MLOdsek"/>
        <w:numPr>
          <w:ilvl w:val="0"/>
          <w:numId w:val="0"/>
        </w:numPr>
        <w:spacing w:before="120" w:line="290" w:lineRule="auto"/>
        <w:rPr>
          <w:rFonts w:ascii="Arial" w:hAnsi="Arial" w:cs="Arial"/>
          <w:sz w:val="20"/>
          <w:szCs w:val="20"/>
        </w:rPr>
      </w:pPr>
    </w:p>
    <w:p w14:paraId="50A88228" w14:textId="77777777" w:rsidR="008559C4" w:rsidRDefault="008559C4" w:rsidP="008559C4">
      <w:pPr>
        <w:pStyle w:val="MLOdsek"/>
        <w:numPr>
          <w:ilvl w:val="0"/>
          <w:numId w:val="0"/>
        </w:numPr>
        <w:spacing w:before="120" w:line="290" w:lineRule="auto"/>
        <w:rPr>
          <w:rFonts w:ascii="Arial" w:hAnsi="Arial" w:cs="Arial"/>
          <w:sz w:val="20"/>
          <w:szCs w:val="20"/>
        </w:rPr>
      </w:pPr>
    </w:p>
    <w:p w14:paraId="5610B251" w14:textId="77777777" w:rsidR="008559C4" w:rsidRDefault="008559C4" w:rsidP="008559C4">
      <w:pPr>
        <w:pStyle w:val="MLOdsek"/>
        <w:numPr>
          <w:ilvl w:val="0"/>
          <w:numId w:val="0"/>
        </w:numPr>
        <w:spacing w:before="120" w:line="290" w:lineRule="auto"/>
        <w:rPr>
          <w:rFonts w:ascii="Arial" w:hAnsi="Arial" w:cs="Arial"/>
          <w:sz w:val="20"/>
          <w:szCs w:val="20"/>
        </w:rPr>
      </w:pPr>
    </w:p>
    <w:p w14:paraId="3BAC2F91" w14:textId="77777777" w:rsidR="008559C4" w:rsidRDefault="008559C4" w:rsidP="008559C4">
      <w:pPr>
        <w:pStyle w:val="MLOdsek"/>
        <w:numPr>
          <w:ilvl w:val="0"/>
          <w:numId w:val="0"/>
        </w:numPr>
        <w:spacing w:before="120" w:line="290" w:lineRule="auto"/>
        <w:rPr>
          <w:rFonts w:ascii="Arial" w:hAnsi="Arial" w:cs="Arial"/>
          <w:sz w:val="20"/>
          <w:szCs w:val="20"/>
        </w:rPr>
      </w:pPr>
    </w:p>
    <w:p w14:paraId="7D86702A" w14:textId="77777777" w:rsidR="008559C4" w:rsidRDefault="008559C4" w:rsidP="008559C4">
      <w:pPr>
        <w:pStyle w:val="MLOdsek"/>
        <w:numPr>
          <w:ilvl w:val="0"/>
          <w:numId w:val="0"/>
        </w:numPr>
        <w:spacing w:before="120" w:line="290" w:lineRule="auto"/>
        <w:rPr>
          <w:rFonts w:ascii="Arial" w:hAnsi="Arial" w:cs="Arial"/>
          <w:sz w:val="20"/>
          <w:szCs w:val="20"/>
        </w:rPr>
      </w:pPr>
    </w:p>
    <w:p w14:paraId="51587616" w14:textId="77777777" w:rsidR="008559C4" w:rsidRDefault="008559C4" w:rsidP="008559C4">
      <w:pPr>
        <w:pStyle w:val="MLOdsek"/>
        <w:numPr>
          <w:ilvl w:val="0"/>
          <w:numId w:val="0"/>
        </w:numPr>
        <w:spacing w:before="120" w:line="290" w:lineRule="auto"/>
        <w:rPr>
          <w:rFonts w:ascii="Arial" w:hAnsi="Arial" w:cs="Arial"/>
          <w:sz w:val="20"/>
          <w:szCs w:val="20"/>
        </w:rPr>
      </w:pPr>
    </w:p>
    <w:p w14:paraId="624EE5DD" w14:textId="77777777" w:rsidR="008559C4" w:rsidRDefault="008559C4" w:rsidP="008559C4">
      <w:pPr>
        <w:pStyle w:val="MLOdsek"/>
        <w:numPr>
          <w:ilvl w:val="0"/>
          <w:numId w:val="0"/>
        </w:numPr>
        <w:spacing w:before="120" w:line="290" w:lineRule="auto"/>
        <w:rPr>
          <w:rFonts w:ascii="Arial" w:hAnsi="Arial" w:cs="Arial"/>
          <w:sz w:val="20"/>
          <w:szCs w:val="20"/>
        </w:rPr>
      </w:pPr>
    </w:p>
    <w:p w14:paraId="642030AA" w14:textId="77777777" w:rsidR="008559C4" w:rsidRDefault="008559C4" w:rsidP="008559C4">
      <w:pPr>
        <w:pStyle w:val="MLOdsek"/>
        <w:numPr>
          <w:ilvl w:val="0"/>
          <w:numId w:val="0"/>
        </w:numPr>
        <w:spacing w:before="120" w:line="290" w:lineRule="auto"/>
        <w:rPr>
          <w:rFonts w:ascii="Arial" w:hAnsi="Arial" w:cs="Arial"/>
          <w:sz w:val="20"/>
          <w:szCs w:val="20"/>
        </w:rPr>
      </w:pPr>
    </w:p>
    <w:p w14:paraId="5642B798" w14:textId="77777777" w:rsidR="008559C4" w:rsidRDefault="008559C4" w:rsidP="008559C4">
      <w:pPr>
        <w:pStyle w:val="MLOdsek"/>
        <w:numPr>
          <w:ilvl w:val="0"/>
          <w:numId w:val="0"/>
        </w:numPr>
        <w:spacing w:before="120" w:line="290" w:lineRule="auto"/>
        <w:rPr>
          <w:rFonts w:ascii="Arial" w:hAnsi="Arial" w:cs="Arial"/>
          <w:sz w:val="20"/>
          <w:szCs w:val="20"/>
        </w:rPr>
      </w:pPr>
    </w:p>
    <w:p w14:paraId="3B6F9051" w14:textId="77777777" w:rsidR="008559C4" w:rsidRDefault="008559C4" w:rsidP="008559C4">
      <w:pPr>
        <w:pStyle w:val="MLOdsek"/>
        <w:numPr>
          <w:ilvl w:val="0"/>
          <w:numId w:val="0"/>
        </w:numPr>
        <w:spacing w:before="120" w:line="290" w:lineRule="auto"/>
        <w:rPr>
          <w:rFonts w:ascii="Arial" w:hAnsi="Arial" w:cs="Arial"/>
          <w:sz w:val="20"/>
          <w:szCs w:val="20"/>
        </w:rPr>
      </w:pPr>
    </w:p>
    <w:p w14:paraId="6B128416" w14:textId="77777777" w:rsidR="008559C4" w:rsidRDefault="008559C4" w:rsidP="008559C4">
      <w:pPr>
        <w:pStyle w:val="MLOdsek"/>
        <w:numPr>
          <w:ilvl w:val="0"/>
          <w:numId w:val="0"/>
        </w:numPr>
        <w:spacing w:before="120" w:line="290" w:lineRule="auto"/>
        <w:rPr>
          <w:rFonts w:ascii="Arial" w:hAnsi="Arial" w:cs="Arial"/>
          <w:sz w:val="20"/>
          <w:szCs w:val="20"/>
        </w:rPr>
      </w:pPr>
    </w:p>
    <w:p w14:paraId="7CF558F0" w14:textId="77777777" w:rsidR="008559C4" w:rsidRDefault="008559C4" w:rsidP="008559C4">
      <w:pPr>
        <w:pStyle w:val="MLOdsek"/>
        <w:numPr>
          <w:ilvl w:val="0"/>
          <w:numId w:val="0"/>
        </w:numPr>
        <w:spacing w:before="120" w:line="290" w:lineRule="auto"/>
        <w:rPr>
          <w:rFonts w:ascii="Arial" w:hAnsi="Arial" w:cs="Arial"/>
          <w:sz w:val="20"/>
          <w:szCs w:val="20"/>
        </w:rPr>
      </w:pPr>
    </w:p>
    <w:p w14:paraId="0AF4F85D" w14:textId="77777777" w:rsidR="008559C4" w:rsidRDefault="008559C4" w:rsidP="008559C4">
      <w:pPr>
        <w:pStyle w:val="MLOdsek"/>
        <w:numPr>
          <w:ilvl w:val="0"/>
          <w:numId w:val="0"/>
        </w:numPr>
        <w:spacing w:before="120" w:line="290" w:lineRule="auto"/>
        <w:rPr>
          <w:rFonts w:ascii="Arial" w:hAnsi="Arial" w:cs="Arial"/>
          <w:sz w:val="20"/>
          <w:szCs w:val="20"/>
        </w:rPr>
      </w:pPr>
    </w:p>
    <w:p w14:paraId="1AB01969" w14:textId="77777777" w:rsidR="008559C4" w:rsidRDefault="008559C4" w:rsidP="008559C4">
      <w:pPr>
        <w:pStyle w:val="MLOdsek"/>
        <w:numPr>
          <w:ilvl w:val="0"/>
          <w:numId w:val="0"/>
        </w:numPr>
        <w:spacing w:before="120" w:line="290" w:lineRule="auto"/>
        <w:rPr>
          <w:rFonts w:ascii="Arial" w:hAnsi="Arial" w:cs="Arial"/>
          <w:sz w:val="20"/>
          <w:szCs w:val="20"/>
        </w:rPr>
      </w:pPr>
    </w:p>
    <w:p w14:paraId="6E9C12EF" w14:textId="77777777" w:rsidR="008559C4" w:rsidRDefault="008559C4" w:rsidP="008559C4">
      <w:pPr>
        <w:pStyle w:val="MLOdsek"/>
        <w:numPr>
          <w:ilvl w:val="0"/>
          <w:numId w:val="0"/>
        </w:numPr>
        <w:spacing w:before="120" w:line="290" w:lineRule="auto"/>
        <w:rPr>
          <w:rFonts w:ascii="Arial" w:hAnsi="Arial" w:cs="Arial"/>
          <w:sz w:val="20"/>
          <w:szCs w:val="20"/>
        </w:rPr>
      </w:pPr>
    </w:p>
    <w:p w14:paraId="0E7754A4" w14:textId="77777777" w:rsidR="008559C4" w:rsidRDefault="008559C4" w:rsidP="008559C4">
      <w:pPr>
        <w:pStyle w:val="MLOdsek"/>
        <w:numPr>
          <w:ilvl w:val="0"/>
          <w:numId w:val="0"/>
        </w:numPr>
        <w:spacing w:before="120" w:line="290" w:lineRule="auto"/>
        <w:rPr>
          <w:rFonts w:ascii="Arial" w:hAnsi="Arial" w:cs="Arial"/>
          <w:sz w:val="20"/>
          <w:szCs w:val="20"/>
        </w:rPr>
      </w:pPr>
    </w:p>
    <w:p w14:paraId="25336A16" w14:textId="77777777" w:rsidR="008559C4" w:rsidRDefault="008559C4" w:rsidP="008559C4">
      <w:pPr>
        <w:pStyle w:val="MLOdsek"/>
        <w:numPr>
          <w:ilvl w:val="0"/>
          <w:numId w:val="0"/>
        </w:numPr>
        <w:spacing w:before="120" w:line="290" w:lineRule="auto"/>
        <w:rPr>
          <w:rFonts w:ascii="Arial" w:hAnsi="Arial" w:cs="Arial"/>
          <w:sz w:val="20"/>
          <w:szCs w:val="20"/>
        </w:rPr>
      </w:pPr>
    </w:p>
    <w:p w14:paraId="77314D89" w14:textId="77777777" w:rsidR="008559C4" w:rsidRDefault="008559C4" w:rsidP="008559C4">
      <w:pPr>
        <w:pStyle w:val="MLOdsek"/>
        <w:numPr>
          <w:ilvl w:val="0"/>
          <w:numId w:val="0"/>
        </w:numPr>
        <w:spacing w:before="120" w:line="290" w:lineRule="auto"/>
        <w:rPr>
          <w:rFonts w:ascii="Arial" w:hAnsi="Arial" w:cs="Arial"/>
          <w:sz w:val="20"/>
          <w:szCs w:val="20"/>
        </w:rPr>
      </w:pPr>
    </w:p>
    <w:p w14:paraId="5B30497D" w14:textId="77777777" w:rsidR="008559C4" w:rsidRDefault="008559C4" w:rsidP="008559C4">
      <w:pPr>
        <w:pStyle w:val="MLOdsek"/>
        <w:numPr>
          <w:ilvl w:val="0"/>
          <w:numId w:val="0"/>
        </w:numPr>
        <w:spacing w:before="120" w:line="290" w:lineRule="auto"/>
        <w:rPr>
          <w:rFonts w:ascii="Arial" w:hAnsi="Arial" w:cs="Arial"/>
          <w:sz w:val="20"/>
          <w:szCs w:val="20"/>
        </w:rPr>
      </w:pPr>
    </w:p>
    <w:p w14:paraId="731F70C1" w14:textId="77777777" w:rsidR="008559C4" w:rsidRDefault="008559C4" w:rsidP="008559C4">
      <w:pPr>
        <w:pStyle w:val="MLOdsek"/>
        <w:numPr>
          <w:ilvl w:val="0"/>
          <w:numId w:val="0"/>
        </w:numPr>
        <w:spacing w:before="120" w:line="290" w:lineRule="auto"/>
        <w:rPr>
          <w:rFonts w:ascii="Arial" w:hAnsi="Arial" w:cs="Arial"/>
          <w:sz w:val="20"/>
          <w:szCs w:val="20"/>
        </w:rPr>
      </w:pPr>
    </w:p>
    <w:p w14:paraId="65474B0B" w14:textId="77777777" w:rsidR="008559C4" w:rsidRDefault="008559C4" w:rsidP="008559C4">
      <w:pPr>
        <w:pStyle w:val="MLOdsek"/>
        <w:numPr>
          <w:ilvl w:val="0"/>
          <w:numId w:val="0"/>
        </w:numPr>
        <w:spacing w:before="120" w:line="290" w:lineRule="auto"/>
        <w:rPr>
          <w:rFonts w:ascii="Arial" w:hAnsi="Arial" w:cs="Arial"/>
          <w:sz w:val="20"/>
          <w:szCs w:val="20"/>
        </w:rPr>
      </w:pPr>
    </w:p>
    <w:p w14:paraId="394CCF8E" w14:textId="77777777" w:rsidR="008559C4" w:rsidRDefault="008559C4" w:rsidP="008559C4">
      <w:pPr>
        <w:pStyle w:val="MLOdsek"/>
        <w:numPr>
          <w:ilvl w:val="0"/>
          <w:numId w:val="0"/>
        </w:numPr>
        <w:spacing w:before="120" w:line="290" w:lineRule="auto"/>
        <w:rPr>
          <w:rFonts w:ascii="Arial" w:hAnsi="Arial" w:cs="Arial"/>
          <w:sz w:val="20"/>
          <w:szCs w:val="20"/>
        </w:rPr>
      </w:pPr>
    </w:p>
    <w:p w14:paraId="36CCCC71" w14:textId="77777777" w:rsidR="008559C4" w:rsidRDefault="008559C4" w:rsidP="008559C4">
      <w:pPr>
        <w:pStyle w:val="MLOdsek"/>
        <w:numPr>
          <w:ilvl w:val="0"/>
          <w:numId w:val="0"/>
        </w:numPr>
        <w:spacing w:before="120" w:line="290" w:lineRule="auto"/>
        <w:rPr>
          <w:rFonts w:ascii="Arial" w:hAnsi="Arial" w:cs="Arial"/>
          <w:sz w:val="20"/>
          <w:szCs w:val="20"/>
        </w:rPr>
      </w:pPr>
    </w:p>
    <w:p w14:paraId="2EEB91AE" w14:textId="77777777" w:rsidR="008559C4" w:rsidRDefault="008559C4" w:rsidP="008559C4">
      <w:pPr>
        <w:pStyle w:val="MLOdsek"/>
        <w:numPr>
          <w:ilvl w:val="0"/>
          <w:numId w:val="0"/>
        </w:numPr>
        <w:spacing w:before="120" w:line="290" w:lineRule="auto"/>
        <w:rPr>
          <w:rFonts w:ascii="Arial" w:hAnsi="Arial" w:cs="Arial"/>
          <w:sz w:val="20"/>
          <w:szCs w:val="20"/>
        </w:rPr>
      </w:pPr>
    </w:p>
    <w:p w14:paraId="3F7C3D4B" w14:textId="77777777" w:rsidR="008559C4" w:rsidRDefault="008559C4" w:rsidP="008559C4">
      <w:pPr>
        <w:pStyle w:val="MLOdsek"/>
        <w:numPr>
          <w:ilvl w:val="0"/>
          <w:numId w:val="0"/>
        </w:numPr>
        <w:spacing w:before="120" w:line="290" w:lineRule="auto"/>
        <w:rPr>
          <w:rFonts w:ascii="Arial" w:hAnsi="Arial" w:cs="Arial"/>
          <w:sz w:val="20"/>
          <w:szCs w:val="20"/>
        </w:rPr>
      </w:pPr>
    </w:p>
    <w:p w14:paraId="3104E0CB" w14:textId="77777777" w:rsidR="008559C4" w:rsidRDefault="008559C4" w:rsidP="008559C4">
      <w:pPr>
        <w:pStyle w:val="MLOdsek"/>
        <w:numPr>
          <w:ilvl w:val="0"/>
          <w:numId w:val="0"/>
        </w:numPr>
        <w:spacing w:before="120" w:line="290" w:lineRule="auto"/>
        <w:rPr>
          <w:rFonts w:ascii="Arial" w:hAnsi="Arial" w:cs="Arial"/>
          <w:sz w:val="20"/>
          <w:szCs w:val="20"/>
        </w:rPr>
      </w:pPr>
    </w:p>
    <w:p w14:paraId="6C2394F0" w14:textId="77777777" w:rsidR="008559C4" w:rsidRDefault="008559C4" w:rsidP="008559C4">
      <w:pPr>
        <w:pStyle w:val="MLOdsek"/>
        <w:numPr>
          <w:ilvl w:val="0"/>
          <w:numId w:val="0"/>
        </w:numPr>
        <w:spacing w:before="120" w:line="290" w:lineRule="auto"/>
        <w:rPr>
          <w:rFonts w:ascii="Arial" w:hAnsi="Arial" w:cs="Arial"/>
          <w:sz w:val="20"/>
          <w:szCs w:val="20"/>
        </w:rPr>
      </w:pPr>
    </w:p>
    <w:p w14:paraId="47865274" w14:textId="77777777" w:rsidR="008559C4" w:rsidRDefault="008559C4" w:rsidP="008559C4">
      <w:pPr>
        <w:pStyle w:val="MLOdsek"/>
        <w:numPr>
          <w:ilvl w:val="0"/>
          <w:numId w:val="0"/>
        </w:numPr>
        <w:spacing w:before="120" w:line="290" w:lineRule="auto"/>
        <w:rPr>
          <w:rFonts w:ascii="Arial" w:hAnsi="Arial" w:cs="Arial"/>
          <w:sz w:val="20"/>
          <w:szCs w:val="20"/>
        </w:rPr>
      </w:pPr>
    </w:p>
    <w:p w14:paraId="5D9F13C8" w14:textId="77777777" w:rsidR="008559C4" w:rsidRPr="008559C4" w:rsidRDefault="008559C4" w:rsidP="008559C4">
      <w:pPr>
        <w:pStyle w:val="MLOdsek"/>
        <w:numPr>
          <w:ilvl w:val="0"/>
          <w:numId w:val="0"/>
        </w:numPr>
        <w:spacing w:before="120" w:line="290" w:lineRule="auto"/>
        <w:rPr>
          <w:rFonts w:ascii="Arial" w:hAnsi="Arial" w:cs="Arial"/>
          <w:sz w:val="20"/>
          <w:szCs w:val="20"/>
        </w:rPr>
      </w:pPr>
    </w:p>
    <w:p w14:paraId="2229DF96" w14:textId="77777777" w:rsidR="008559C4" w:rsidRPr="008559C4" w:rsidRDefault="008559C4" w:rsidP="008559C4">
      <w:pPr>
        <w:pStyle w:val="MLOdsek"/>
        <w:numPr>
          <w:ilvl w:val="0"/>
          <w:numId w:val="0"/>
        </w:numPr>
        <w:spacing w:before="120" w:line="290" w:lineRule="auto"/>
        <w:rPr>
          <w:rFonts w:ascii="Arial" w:hAnsi="Arial" w:cs="Arial"/>
          <w:sz w:val="20"/>
          <w:szCs w:val="20"/>
        </w:rPr>
      </w:pPr>
      <w:r w:rsidRPr="008559C4">
        <w:rPr>
          <w:rFonts w:ascii="Arial" w:hAnsi="Arial" w:cs="Arial"/>
          <w:sz w:val="20"/>
          <w:szCs w:val="20"/>
        </w:rPr>
        <w:t xml:space="preserve">Príloha č. </w:t>
      </w:r>
      <w:r w:rsidRPr="003A4EBC">
        <w:rPr>
          <w:rFonts w:ascii="Arial" w:hAnsi="Arial" w:cs="Arial"/>
          <w:sz w:val="20"/>
          <w:szCs w:val="20"/>
        </w:rPr>
        <w:t>4</w:t>
      </w:r>
      <w:r w:rsidRPr="008559C4">
        <w:rPr>
          <w:rFonts w:ascii="Arial" w:hAnsi="Arial" w:cs="Arial"/>
          <w:sz w:val="20"/>
          <w:szCs w:val="20"/>
        </w:rPr>
        <w:t xml:space="preserve"> </w:t>
      </w:r>
      <w:r w:rsidRPr="003A4EBC">
        <w:rPr>
          <w:rFonts w:ascii="Arial" w:hAnsi="Arial" w:cs="Arial"/>
          <w:sz w:val="20"/>
          <w:szCs w:val="20"/>
        </w:rPr>
        <w:t xml:space="preserve">  </w:t>
      </w:r>
      <w:r w:rsidRPr="008559C4">
        <w:rPr>
          <w:rFonts w:ascii="Arial" w:hAnsi="Arial" w:cs="Arial"/>
          <w:sz w:val="20"/>
          <w:szCs w:val="20"/>
        </w:rPr>
        <w:t xml:space="preserve">: Zoznam </w:t>
      </w:r>
      <w:r w:rsidRPr="003A4EBC">
        <w:rPr>
          <w:rFonts w:ascii="Arial" w:hAnsi="Arial" w:cs="Arial"/>
          <w:sz w:val="20"/>
          <w:szCs w:val="20"/>
        </w:rPr>
        <w:t>subdodávateľ</w:t>
      </w:r>
      <w:r w:rsidRPr="008559C4">
        <w:rPr>
          <w:rFonts w:ascii="Arial" w:hAnsi="Arial" w:cs="Arial"/>
          <w:sz w:val="20"/>
          <w:szCs w:val="20"/>
        </w:rPr>
        <w:t>ov</w:t>
      </w:r>
    </w:p>
    <w:p w14:paraId="33C7476C" w14:textId="77777777" w:rsidR="008559C4" w:rsidRPr="008559C4" w:rsidRDefault="008559C4" w:rsidP="008559C4">
      <w:pPr>
        <w:pStyle w:val="MLOdsek"/>
        <w:numPr>
          <w:ilvl w:val="0"/>
          <w:numId w:val="0"/>
        </w:numPr>
        <w:spacing w:before="120" w:line="290" w:lineRule="auto"/>
        <w:rPr>
          <w:rFonts w:ascii="Arial" w:hAnsi="Arial" w:cs="Arial"/>
          <w:sz w:val="20"/>
          <w:szCs w:val="20"/>
        </w:rPr>
      </w:pPr>
    </w:p>
    <w:p w14:paraId="3240CF3D" w14:textId="77777777" w:rsidR="008559C4" w:rsidRDefault="008559C4" w:rsidP="00BD481D">
      <w:pPr>
        <w:spacing w:before="120" w:line="290" w:lineRule="auto"/>
        <w:rPr>
          <w:rFonts w:ascii="Arial" w:hAnsi="Arial" w:cs="Arial"/>
          <w:sz w:val="20"/>
          <w:szCs w:val="20"/>
        </w:rPr>
      </w:pPr>
    </w:p>
    <w:p w14:paraId="05024E2E" w14:textId="77777777" w:rsidR="008559C4" w:rsidRDefault="008559C4" w:rsidP="00BD481D">
      <w:pPr>
        <w:spacing w:before="120" w:line="290" w:lineRule="auto"/>
        <w:rPr>
          <w:rFonts w:ascii="Arial" w:hAnsi="Arial" w:cs="Arial"/>
          <w:sz w:val="20"/>
          <w:szCs w:val="20"/>
        </w:rPr>
      </w:pPr>
    </w:p>
    <w:p w14:paraId="39976A29" w14:textId="77777777" w:rsidR="008559C4" w:rsidRDefault="008559C4" w:rsidP="00BD481D">
      <w:pPr>
        <w:spacing w:before="120" w:line="290" w:lineRule="auto"/>
        <w:rPr>
          <w:rFonts w:ascii="Arial" w:hAnsi="Arial" w:cs="Arial"/>
          <w:sz w:val="20"/>
          <w:szCs w:val="20"/>
        </w:rPr>
      </w:pPr>
    </w:p>
    <w:p w14:paraId="7CD092AB" w14:textId="77777777" w:rsidR="008559C4" w:rsidRDefault="008559C4" w:rsidP="00BD481D">
      <w:pPr>
        <w:spacing w:before="120" w:line="290" w:lineRule="auto"/>
        <w:rPr>
          <w:rFonts w:ascii="Arial" w:hAnsi="Arial" w:cs="Arial"/>
          <w:sz w:val="20"/>
          <w:szCs w:val="20"/>
        </w:rPr>
      </w:pPr>
    </w:p>
    <w:p w14:paraId="742CB56E" w14:textId="77777777" w:rsidR="008559C4" w:rsidRDefault="008559C4" w:rsidP="00BD481D">
      <w:pPr>
        <w:spacing w:before="120" w:line="290" w:lineRule="auto"/>
        <w:rPr>
          <w:rFonts w:ascii="Arial" w:hAnsi="Arial" w:cs="Arial"/>
          <w:sz w:val="20"/>
          <w:szCs w:val="20"/>
        </w:rPr>
      </w:pPr>
    </w:p>
    <w:p w14:paraId="784E7A11" w14:textId="77777777" w:rsidR="008559C4" w:rsidRDefault="008559C4" w:rsidP="00BD481D">
      <w:pPr>
        <w:spacing w:before="120" w:line="290" w:lineRule="auto"/>
        <w:rPr>
          <w:rFonts w:ascii="Arial" w:hAnsi="Arial" w:cs="Arial"/>
          <w:sz w:val="20"/>
          <w:szCs w:val="20"/>
        </w:rPr>
      </w:pPr>
    </w:p>
    <w:p w14:paraId="17E29D0D" w14:textId="77777777" w:rsidR="008559C4" w:rsidRDefault="008559C4" w:rsidP="00BD481D">
      <w:pPr>
        <w:spacing w:before="120" w:line="290" w:lineRule="auto"/>
        <w:rPr>
          <w:rFonts w:ascii="Arial" w:hAnsi="Arial" w:cs="Arial"/>
          <w:sz w:val="20"/>
          <w:szCs w:val="20"/>
        </w:rPr>
      </w:pPr>
    </w:p>
    <w:p w14:paraId="68C2ABD7" w14:textId="77777777" w:rsidR="008559C4" w:rsidRDefault="008559C4" w:rsidP="00BD481D">
      <w:pPr>
        <w:spacing w:before="120" w:line="290" w:lineRule="auto"/>
        <w:rPr>
          <w:rFonts w:ascii="Arial" w:hAnsi="Arial" w:cs="Arial"/>
          <w:sz w:val="20"/>
          <w:szCs w:val="20"/>
        </w:rPr>
      </w:pPr>
    </w:p>
    <w:p w14:paraId="2A26FC59" w14:textId="77777777" w:rsidR="008559C4" w:rsidRDefault="008559C4" w:rsidP="00BD481D">
      <w:pPr>
        <w:spacing w:before="120" w:line="290" w:lineRule="auto"/>
        <w:rPr>
          <w:rFonts w:ascii="Arial" w:hAnsi="Arial" w:cs="Arial"/>
          <w:sz w:val="20"/>
          <w:szCs w:val="20"/>
        </w:rPr>
      </w:pPr>
    </w:p>
    <w:p w14:paraId="43199816" w14:textId="77777777" w:rsidR="008559C4" w:rsidRDefault="008559C4" w:rsidP="00BD481D">
      <w:pPr>
        <w:spacing w:before="120" w:line="290" w:lineRule="auto"/>
        <w:rPr>
          <w:rFonts w:ascii="Arial" w:hAnsi="Arial" w:cs="Arial"/>
          <w:sz w:val="20"/>
          <w:szCs w:val="20"/>
        </w:rPr>
      </w:pPr>
    </w:p>
    <w:p w14:paraId="0BDA7967" w14:textId="77777777" w:rsidR="008559C4" w:rsidRDefault="008559C4" w:rsidP="00BD481D">
      <w:pPr>
        <w:spacing w:before="120" w:line="290" w:lineRule="auto"/>
        <w:rPr>
          <w:rFonts w:ascii="Arial" w:hAnsi="Arial" w:cs="Arial"/>
          <w:sz w:val="20"/>
          <w:szCs w:val="20"/>
        </w:rPr>
      </w:pPr>
    </w:p>
    <w:p w14:paraId="023EDC83" w14:textId="77777777" w:rsidR="008559C4" w:rsidRDefault="008559C4" w:rsidP="00BD481D">
      <w:pPr>
        <w:spacing w:before="120" w:line="290" w:lineRule="auto"/>
        <w:rPr>
          <w:rFonts w:ascii="Arial" w:hAnsi="Arial" w:cs="Arial"/>
          <w:sz w:val="20"/>
          <w:szCs w:val="20"/>
        </w:rPr>
      </w:pPr>
    </w:p>
    <w:p w14:paraId="093A2825" w14:textId="77777777" w:rsidR="008559C4" w:rsidRDefault="008559C4" w:rsidP="00BD481D">
      <w:pPr>
        <w:spacing w:before="120" w:line="290" w:lineRule="auto"/>
        <w:rPr>
          <w:rFonts w:ascii="Arial" w:hAnsi="Arial" w:cs="Arial"/>
          <w:sz w:val="20"/>
          <w:szCs w:val="20"/>
        </w:rPr>
      </w:pPr>
    </w:p>
    <w:p w14:paraId="559D8435" w14:textId="77777777" w:rsidR="008559C4" w:rsidRDefault="008559C4" w:rsidP="00BD481D">
      <w:pPr>
        <w:spacing w:before="120" w:line="290" w:lineRule="auto"/>
        <w:rPr>
          <w:rFonts w:ascii="Arial" w:hAnsi="Arial" w:cs="Arial"/>
          <w:sz w:val="20"/>
          <w:szCs w:val="20"/>
        </w:rPr>
      </w:pPr>
    </w:p>
    <w:p w14:paraId="7FC9294B" w14:textId="77777777" w:rsidR="008559C4" w:rsidRDefault="008559C4" w:rsidP="00BD481D">
      <w:pPr>
        <w:spacing w:before="120" w:line="290" w:lineRule="auto"/>
        <w:rPr>
          <w:rFonts w:ascii="Arial" w:hAnsi="Arial" w:cs="Arial"/>
          <w:sz w:val="20"/>
          <w:szCs w:val="20"/>
        </w:rPr>
      </w:pPr>
    </w:p>
    <w:p w14:paraId="5E8A909A" w14:textId="77777777" w:rsidR="008559C4" w:rsidRDefault="008559C4" w:rsidP="00BD481D">
      <w:pPr>
        <w:spacing w:before="120" w:line="290" w:lineRule="auto"/>
        <w:rPr>
          <w:rFonts w:ascii="Arial" w:hAnsi="Arial" w:cs="Arial"/>
          <w:sz w:val="20"/>
          <w:szCs w:val="20"/>
        </w:rPr>
      </w:pPr>
    </w:p>
    <w:p w14:paraId="4B01749F" w14:textId="77777777" w:rsidR="008559C4" w:rsidRDefault="008559C4" w:rsidP="00BD481D">
      <w:pPr>
        <w:spacing w:before="120" w:line="290" w:lineRule="auto"/>
        <w:rPr>
          <w:rFonts w:ascii="Arial" w:hAnsi="Arial" w:cs="Arial"/>
          <w:sz w:val="20"/>
          <w:szCs w:val="20"/>
        </w:rPr>
      </w:pPr>
    </w:p>
    <w:p w14:paraId="1A2DB2E0" w14:textId="77777777" w:rsidR="008559C4" w:rsidRDefault="008559C4" w:rsidP="00BD481D">
      <w:pPr>
        <w:spacing w:before="120" w:line="290" w:lineRule="auto"/>
        <w:rPr>
          <w:rFonts w:ascii="Arial" w:hAnsi="Arial" w:cs="Arial"/>
          <w:sz w:val="20"/>
          <w:szCs w:val="20"/>
        </w:rPr>
      </w:pPr>
    </w:p>
    <w:p w14:paraId="7A979780" w14:textId="77777777" w:rsidR="008559C4" w:rsidRDefault="008559C4" w:rsidP="00BD481D">
      <w:pPr>
        <w:spacing w:before="120" w:line="290" w:lineRule="auto"/>
        <w:rPr>
          <w:rFonts w:ascii="Arial" w:hAnsi="Arial" w:cs="Arial"/>
          <w:sz w:val="20"/>
          <w:szCs w:val="20"/>
        </w:rPr>
      </w:pPr>
    </w:p>
    <w:p w14:paraId="165D66D0" w14:textId="77777777" w:rsidR="008559C4" w:rsidRDefault="008559C4" w:rsidP="00BD481D">
      <w:pPr>
        <w:spacing w:before="120" w:line="290" w:lineRule="auto"/>
        <w:rPr>
          <w:rFonts w:ascii="Arial" w:hAnsi="Arial" w:cs="Arial"/>
          <w:sz w:val="20"/>
          <w:szCs w:val="20"/>
        </w:rPr>
      </w:pPr>
    </w:p>
    <w:p w14:paraId="2325538D" w14:textId="77777777" w:rsidR="008559C4" w:rsidRDefault="008559C4" w:rsidP="00BD481D">
      <w:pPr>
        <w:spacing w:before="120" w:line="290" w:lineRule="auto"/>
        <w:rPr>
          <w:rFonts w:ascii="Arial" w:hAnsi="Arial" w:cs="Arial"/>
          <w:sz w:val="20"/>
          <w:szCs w:val="20"/>
        </w:rPr>
      </w:pPr>
    </w:p>
    <w:p w14:paraId="0C42AA00" w14:textId="77777777" w:rsidR="008559C4" w:rsidRDefault="008559C4" w:rsidP="00BD481D">
      <w:pPr>
        <w:spacing w:before="120" w:line="290" w:lineRule="auto"/>
        <w:rPr>
          <w:rFonts w:ascii="Arial" w:hAnsi="Arial" w:cs="Arial"/>
          <w:sz w:val="20"/>
          <w:szCs w:val="20"/>
        </w:rPr>
      </w:pPr>
    </w:p>
    <w:p w14:paraId="5795BBB3" w14:textId="77777777" w:rsidR="008559C4" w:rsidRDefault="008559C4" w:rsidP="00BD481D">
      <w:pPr>
        <w:spacing w:before="120" w:line="290" w:lineRule="auto"/>
        <w:rPr>
          <w:rFonts w:ascii="Arial" w:hAnsi="Arial" w:cs="Arial"/>
          <w:sz w:val="20"/>
          <w:szCs w:val="20"/>
        </w:rPr>
      </w:pPr>
    </w:p>
    <w:p w14:paraId="13E703C7" w14:textId="77777777" w:rsidR="008559C4" w:rsidRDefault="008559C4" w:rsidP="00BD481D">
      <w:pPr>
        <w:spacing w:before="120" w:line="290" w:lineRule="auto"/>
        <w:rPr>
          <w:rFonts w:ascii="Arial" w:hAnsi="Arial" w:cs="Arial"/>
          <w:sz w:val="20"/>
          <w:szCs w:val="20"/>
        </w:rPr>
      </w:pPr>
    </w:p>
    <w:p w14:paraId="144154D3" w14:textId="77777777" w:rsidR="008559C4" w:rsidRDefault="008559C4" w:rsidP="00BD481D">
      <w:pPr>
        <w:spacing w:before="120" w:line="290" w:lineRule="auto"/>
        <w:rPr>
          <w:rFonts w:ascii="Arial" w:hAnsi="Arial" w:cs="Arial"/>
          <w:sz w:val="20"/>
          <w:szCs w:val="20"/>
        </w:rPr>
      </w:pPr>
    </w:p>
    <w:p w14:paraId="793B32B9" w14:textId="77777777" w:rsidR="008559C4" w:rsidRDefault="008559C4" w:rsidP="00BD481D">
      <w:pPr>
        <w:spacing w:before="120" w:line="290" w:lineRule="auto"/>
        <w:rPr>
          <w:rFonts w:ascii="Arial" w:hAnsi="Arial" w:cs="Arial"/>
          <w:sz w:val="20"/>
          <w:szCs w:val="20"/>
        </w:rPr>
      </w:pPr>
    </w:p>
    <w:p w14:paraId="2450D08A" w14:textId="77777777" w:rsidR="008559C4" w:rsidRDefault="008559C4" w:rsidP="00BD481D">
      <w:pPr>
        <w:spacing w:before="120" w:line="290" w:lineRule="auto"/>
        <w:rPr>
          <w:rFonts w:ascii="Arial" w:hAnsi="Arial" w:cs="Arial"/>
          <w:sz w:val="20"/>
          <w:szCs w:val="20"/>
        </w:rPr>
      </w:pPr>
    </w:p>
    <w:p w14:paraId="221ABBD5" w14:textId="77777777" w:rsidR="008559C4" w:rsidRDefault="008559C4" w:rsidP="00BD481D">
      <w:pPr>
        <w:spacing w:before="120" w:line="290" w:lineRule="auto"/>
        <w:rPr>
          <w:rFonts w:ascii="Arial" w:hAnsi="Arial" w:cs="Arial"/>
          <w:sz w:val="20"/>
          <w:szCs w:val="20"/>
        </w:rPr>
      </w:pPr>
    </w:p>
    <w:p w14:paraId="43ACBBA6" w14:textId="77777777" w:rsidR="008559C4" w:rsidRDefault="008559C4" w:rsidP="00BD481D">
      <w:pPr>
        <w:spacing w:before="120" w:line="290" w:lineRule="auto"/>
        <w:rPr>
          <w:rFonts w:ascii="Arial" w:hAnsi="Arial" w:cs="Arial"/>
          <w:sz w:val="20"/>
          <w:szCs w:val="20"/>
        </w:rPr>
      </w:pPr>
    </w:p>
    <w:p w14:paraId="2D952C9E" w14:textId="77777777" w:rsidR="008559C4" w:rsidRDefault="008559C4" w:rsidP="00BD481D">
      <w:pPr>
        <w:spacing w:before="120" w:line="290" w:lineRule="auto"/>
        <w:rPr>
          <w:rFonts w:ascii="Arial" w:hAnsi="Arial" w:cs="Arial"/>
          <w:sz w:val="20"/>
          <w:szCs w:val="20"/>
        </w:rPr>
      </w:pPr>
    </w:p>
    <w:p w14:paraId="71896A64" w14:textId="77777777" w:rsidR="008559C4" w:rsidRDefault="008559C4" w:rsidP="00BD481D">
      <w:pPr>
        <w:spacing w:before="120" w:line="290" w:lineRule="auto"/>
        <w:rPr>
          <w:rFonts w:ascii="Arial" w:hAnsi="Arial" w:cs="Arial"/>
          <w:sz w:val="20"/>
          <w:szCs w:val="20"/>
        </w:rPr>
      </w:pPr>
    </w:p>
    <w:p w14:paraId="740FFBDD" w14:textId="77777777" w:rsidR="008559C4" w:rsidRDefault="008559C4" w:rsidP="00BD481D">
      <w:pPr>
        <w:spacing w:before="120" w:line="290" w:lineRule="auto"/>
        <w:rPr>
          <w:rFonts w:ascii="Arial" w:hAnsi="Arial" w:cs="Arial"/>
          <w:sz w:val="20"/>
          <w:szCs w:val="20"/>
        </w:rPr>
      </w:pPr>
    </w:p>
    <w:p w14:paraId="112AE474" w14:textId="2B37EC1A" w:rsidR="00620215" w:rsidRDefault="00063206" w:rsidP="00BD481D">
      <w:pPr>
        <w:spacing w:before="120" w:line="290" w:lineRule="auto"/>
        <w:rPr>
          <w:rFonts w:ascii="Arial" w:hAnsi="Arial" w:cs="Arial"/>
          <w:sz w:val="20"/>
          <w:szCs w:val="20"/>
        </w:rPr>
      </w:pPr>
      <w:r>
        <w:rPr>
          <w:rFonts w:ascii="Arial" w:hAnsi="Arial" w:cs="Arial"/>
          <w:sz w:val="20"/>
          <w:szCs w:val="20"/>
        </w:rPr>
        <w:t xml:space="preserve">Príloha </w:t>
      </w:r>
      <w:r w:rsidR="00B61212">
        <w:rPr>
          <w:rFonts w:ascii="Arial" w:hAnsi="Arial" w:cs="Arial"/>
          <w:sz w:val="20"/>
          <w:szCs w:val="20"/>
        </w:rPr>
        <w:t>5</w:t>
      </w:r>
    </w:p>
    <w:p w14:paraId="70C42856" w14:textId="6374C15C" w:rsidR="000E1423" w:rsidRPr="00BD481D" w:rsidRDefault="00063206" w:rsidP="00BD481D">
      <w:pPr>
        <w:spacing w:before="120" w:line="290" w:lineRule="auto"/>
        <w:rPr>
          <w:rFonts w:ascii="Arial" w:eastAsiaTheme="minorHAnsi" w:hAnsi="Arial" w:cs="Arial"/>
          <w:b/>
          <w:sz w:val="20"/>
          <w:szCs w:val="20"/>
          <w:lang w:eastAsia="en-US"/>
        </w:rPr>
      </w:pPr>
      <w:r w:rsidRPr="00620215">
        <w:rPr>
          <w:rFonts w:ascii="Arial" w:hAnsi="Arial" w:cs="Arial"/>
          <w:b/>
          <w:sz w:val="20"/>
          <w:szCs w:val="20"/>
        </w:rPr>
        <w:t>Kategorizácia vád Informačného systému, lehoty na ich odstránenie, podmienky záručného servisu</w:t>
      </w:r>
    </w:p>
    <w:p w14:paraId="37C34FB0" w14:textId="0F3C77FE" w:rsidR="000E1423" w:rsidRPr="00BD481D" w:rsidRDefault="000E1423" w:rsidP="00BD481D">
      <w:pPr>
        <w:pStyle w:val="MLOdsek"/>
        <w:numPr>
          <w:ilvl w:val="1"/>
          <w:numId w:val="0"/>
        </w:numPr>
        <w:spacing w:before="120" w:line="290" w:lineRule="auto"/>
        <w:rPr>
          <w:rFonts w:ascii="Arial" w:hAnsi="Arial" w:cs="Arial"/>
          <w:sz w:val="20"/>
          <w:szCs w:val="20"/>
        </w:rPr>
      </w:pPr>
      <w:r w:rsidRPr="00BD481D">
        <w:rPr>
          <w:rFonts w:ascii="Arial" w:hAnsi="Arial" w:cs="Arial"/>
          <w:sz w:val="20"/>
          <w:szCs w:val="20"/>
        </w:rPr>
        <w:t xml:space="preserve">Ak je výsledkom vykonania akceptačných testov zistenie, že Dielo alebo jeho časť nespĺňa dohodnutú funkčnosť Diela v zmysle Prílohy č. </w:t>
      </w:r>
      <w:r w:rsidR="00B61212">
        <w:rPr>
          <w:rFonts w:ascii="Arial" w:hAnsi="Arial" w:cs="Arial"/>
          <w:sz w:val="20"/>
          <w:szCs w:val="20"/>
        </w:rPr>
        <w:t>1</w:t>
      </w:r>
      <w:r w:rsidRPr="00BD481D">
        <w:rPr>
          <w:rFonts w:ascii="Arial" w:hAnsi="Arial" w:cs="Arial"/>
          <w:sz w:val="20"/>
          <w:szCs w:val="20"/>
        </w:rPr>
        <w:t xml:space="preserve"> tejto Zmluvy o dielo a tým nenapĺňa účel a cieľ tejto Zmluvy o dielo, a to z dôvodov, za ktoré zodpovedá Zhotoviteľ, Dielo má vady. Zhotoviteľ zodpovedá za vady Diela v čase jeho odovzdania Objednávateľovi. Vady Diela sú kategorizované nasledovne:</w:t>
      </w:r>
    </w:p>
    <w:p w14:paraId="5AD4DF96" w14:textId="77777777" w:rsidR="000E1423" w:rsidRPr="00BD481D" w:rsidRDefault="000E1423" w:rsidP="000D5A74">
      <w:pPr>
        <w:pStyle w:val="MLOdsek"/>
        <w:numPr>
          <w:ilvl w:val="0"/>
          <w:numId w:val="10"/>
        </w:numPr>
        <w:spacing w:before="120" w:line="290" w:lineRule="auto"/>
        <w:ind w:left="567" w:hanging="567"/>
        <w:rPr>
          <w:rFonts w:ascii="Arial" w:hAnsi="Arial" w:cs="Arial"/>
          <w:sz w:val="20"/>
          <w:szCs w:val="20"/>
        </w:rPr>
      </w:pPr>
      <w:r w:rsidRPr="00BD481D">
        <w:rPr>
          <w:rFonts w:ascii="Arial" w:hAnsi="Arial" w:cs="Arial"/>
          <w:b/>
          <w:sz w:val="20"/>
          <w:szCs w:val="20"/>
        </w:rPr>
        <w:t>„Vada úrovne (A)</w:t>
      </w:r>
      <w:r w:rsidRPr="00BD481D">
        <w:rPr>
          <w:rFonts w:ascii="Arial" w:hAnsi="Arial" w:cs="Arial"/>
          <w:sz w:val="20"/>
          <w:szCs w:val="20"/>
        </w:rPr>
        <w:t>“ je vada Diela, ktorá spôsobuje tak závažné problémy, že ďalší priebeh, ani dodržanie predpokladaného časového plánu akceptačných testov nie je možné. Vada úrovne (A) spôsobuje najmä nasledovné chyby Diela:</w:t>
      </w:r>
    </w:p>
    <w:p w14:paraId="339276BA" w14:textId="77777777" w:rsidR="000E1423" w:rsidRPr="00BD481D" w:rsidRDefault="000E1423" w:rsidP="000D5A74">
      <w:pPr>
        <w:pStyle w:val="MLOdsek"/>
        <w:numPr>
          <w:ilvl w:val="1"/>
          <w:numId w:val="10"/>
        </w:numPr>
        <w:spacing w:before="120" w:line="290" w:lineRule="auto"/>
        <w:ind w:left="1134" w:hanging="567"/>
        <w:rPr>
          <w:rFonts w:ascii="Arial" w:hAnsi="Arial" w:cs="Arial"/>
          <w:sz w:val="20"/>
          <w:szCs w:val="20"/>
        </w:rPr>
      </w:pPr>
      <w:r w:rsidRPr="00BD481D">
        <w:rPr>
          <w:rFonts w:ascii="Arial" w:hAnsi="Arial" w:cs="Arial"/>
          <w:sz w:val="20"/>
          <w:szCs w:val="20"/>
        </w:rPr>
        <w:t>Dielo alebo jeho časť nie je možné používať alebo ovládať, resp. ide o vady jeho bezpečnosti,</w:t>
      </w:r>
    </w:p>
    <w:p w14:paraId="14E1935E" w14:textId="77777777" w:rsidR="000E1423" w:rsidRPr="00BD481D" w:rsidRDefault="000E1423" w:rsidP="000D5A74">
      <w:pPr>
        <w:pStyle w:val="MLOdsek"/>
        <w:numPr>
          <w:ilvl w:val="1"/>
          <w:numId w:val="10"/>
        </w:numPr>
        <w:spacing w:before="120" w:line="290" w:lineRule="auto"/>
        <w:ind w:left="1134" w:hanging="567"/>
        <w:rPr>
          <w:rFonts w:ascii="Arial" w:hAnsi="Arial" w:cs="Arial"/>
          <w:sz w:val="20"/>
          <w:szCs w:val="20"/>
        </w:rPr>
      </w:pPr>
      <w:r w:rsidRPr="00BD481D">
        <w:rPr>
          <w:rFonts w:ascii="Arial" w:hAnsi="Arial" w:cs="Arial"/>
          <w:sz w:val="20"/>
          <w:szCs w:val="20"/>
        </w:rPr>
        <w:t>ďalšie vykonávanie akceptačných testov musí byť zastavené, dokiaľ nie je vada odstránená,</w:t>
      </w:r>
    </w:p>
    <w:p w14:paraId="2CDF2FCD" w14:textId="77777777" w:rsidR="000E1423" w:rsidRPr="00BD481D" w:rsidRDefault="000E1423" w:rsidP="000D5A74">
      <w:pPr>
        <w:pStyle w:val="MLOdsek"/>
        <w:numPr>
          <w:ilvl w:val="1"/>
          <w:numId w:val="10"/>
        </w:numPr>
        <w:spacing w:before="120" w:line="290" w:lineRule="auto"/>
        <w:ind w:left="1134" w:hanging="567"/>
        <w:rPr>
          <w:rFonts w:ascii="Arial" w:hAnsi="Arial" w:cs="Arial"/>
          <w:sz w:val="20"/>
          <w:szCs w:val="20"/>
        </w:rPr>
      </w:pPr>
      <w:r w:rsidRPr="00BD481D">
        <w:rPr>
          <w:rFonts w:ascii="Arial" w:hAnsi="Arial" w:cs="Arial"/>
          <w:sz w:val="20"/>
          <w:szCs w:val="20"/>
        </w:rPr>
        <w:t>ďalšie fungovanie SW nemôže byť rozumne zaručené,</w:t>
      </w:r>
    </w:p>
    <w:p w14:paraId="09399D39" w14:textId="77777777" w:rsidR="000E1423" w:rsidRPr="00BD481D" w:rsidRDefault="000E1423" w:rsidP="000D5A74">
      <w:pPr>
        <w:pStyle w:val="MLOdsek"/>
        <w:numPr>
          <w:ilvl w:val="1"/>
          <w:numId w:val="10"/>
        </w:numPr>
        <w:spacing w:before="120" w:line="290" w:lineRule="auto"/>
        <w:ind w:left="1134" w:hanging="567"/>
        <w:rPr>
          <w:rFonts w:ascii="Arial" w:hAnsi="Arial" w:cs="Arial"/>
          <w:sz w:val="20"/>
          <w:szCs w:val="20"/>
        </w:rPr>
      </w:pPr>
      <w:r w:rsidRPr="00BD481D">
        <w:rPr>
          <w:rFonts w:ascii="Arial" w:hAnsi="Arial" w:cs="Arial"/>
          <w:sz w:val="20"/>
          <w:szCs w:val="20"/>
        </w:rPr>
        <w:t>možnosť spôsobenia veľkej straty alebo až úplného znemožnenia samotnej podstaty využitia Programového vybavenia,</w:t>
      </w:r>
    </w:p>
    <w:p w14:paraId="02514DB5" w14:textId="77777777" w:rsidR="000E1423" w:rsidRPr="00BD481D" w:rsidRDefault="000E1423" w:rsidP="000D5A74">
      <w:pPr>
        <w:pStyle w:val="MLOdsek"/>
        <w:numPr>
          <w:ilvl w:val="1"/>
          <w:numId w:val="10"/>
        </w:numPr>
        <w:spacing w:before="120" w:line="290" w:lineRule="auto"/>
        <w:ind w:left="1134" w:hanging="567"/>
        <w:rPr>
          <w:rFonts w:ascii="Arial" w:hAnsi="Arial" w:cs="Arial"/>
          <w:sz w:val="20"/>
          <w:szCs w:val="20"/>
        </w:rPr>
      </w:pPr>
      <w:r w:rsidRPr="00BD481D">
        <w:rPr>
          <w:rFonts w:ascii="Arial" w:hAnsi="Arial" w:cs="Arial"/>
          <w:sz w:val="20"/>
          <w:szCs w:val="20"/>
        </w:rPr>
        <w:t xml:space="preserve">možnosť spôsobenia nebezpečnosti Programového vybavenia, </w:t>
      </w:r>
    </w:p>
    <w:p w14:paraId="041EBC80" w14:textId="77777777" w:rsidR="000E1423" w:rsidRPr="00BD481D" w:rsidRDefault="000E1423" w:rsidP="000D5A74">
      <w:pPr>
        <w:pStyle w:val="MLOdsek"/>
        <w:numPr>
          <w:ilvl w:val="1"/>
          <w:numId w:val="10"/>
        </w:numPr>
        <w:spacing w:before="120" w:line="290" w:lineRule="auto"/>
        <w:ind w:left="1134" w:hanging="567"/>
        <w:rPr>
          <w:rFonts w:ascii="Arial" w:hAnsi="Arial" w:cs="Arial"/>
          <w:sz w:val="20"/>
          <w:szCs w:val="20"/>
        </w:rPr>
      </w:pPr>
      <w:r w:rsidRPr="00BD481D">
        <w:rPr>
          <w:rFonts w:ascii="Arial" w:hAnsi="Arial" w:cs="Arial"/>
          <w:sz w:val="20"/>
          <w:szCs w:val="20"/>
        </w:rPr>
        <w:t>možnosť zastavenia alebo poškodenia Diela alebo iných systémov Objednávateľa,</w:t>
      </w:r>
    </w:p>
    <w:p w14:paraId="2A322045" w14:textId="1DD40F76" w:rsidR="000E1423" w:rsidRPr="00BD481D" w:rsidRDefault="000E1423" w:rsidP="000D5A74">
      <w:pPr>
        <w:pStyle w:val="MLOdsek"/>
        <w:numPr>
          <w:ilvl w:val="1"/>
          <w:numId w:val="10"/>
        </w:numPr>
        <w:spacing w:before="120" w:line="290" w:lineRule="auto"/>
        <w:ind w:left="1134" w:hanging="567"/>
        <w:rPr>
          <w:rFonts w:ascii="Arial" w:hAnsi="Arial" w:cs="Arial"/>
          <w:sz w:val="20"/>
          <w:szCs w:val="20"/>
        </w:rPr>
      </w:pPr>
      <w:r w:rsidRPr="00BD481D">
        <w:rPr>
          <w:rFonts w:ascii="Arial" w:hAnsi="Arial" w:cs="Arial"/>
          <w:sz w:val="20"/>
          <w:szCs w:val="20"/>
        </w:rPr>
        <w:t xml:space="preserve">neschopnosť Programového vybavenia spracovať bežnú prevádzkovú záťaž, ktorá je špecifikovaná v </w:t>
      </w:r>
      <w:r w:rsidRPr="00BD481D">
        <w:rPr>
          <w:rFonts w:ascii="Arial" w:hAnsi="Arial" w:cs="Arial"/>
          <w:b/>
          <w:sz w:val="20"/>
          <w:szCs w:val="20"/>
        </w:rPr>
        <w:t xml:space="preserve">Prílohe č. </w:t>
      </w:r>
      <w:r w:rsidR="00B61212">
        <w:rPr>
          <w:rFonts w:ascii="Arial" w:hAnsi="Arial" w:cs="Arial"/>
          <w:sz w:val="20"/>
          <w:szCs w:val="20"/>
        </w:rPr>
        <w:t>1</w:t>
      </w:r>
      <w:r w:rsidR="00810C51" w:rsidRPr="00BD481D">
        <w:rPr>
          <w:rFonts w:ascii="Arial" w:hAnsi="Arial" w:cs="Arial"/>
          <w:b/>
          <w:sz w:val="20"/>
          <w:szCs w:val="20"/>
        </w:rPr>
        <w:t>.</w:t>
      </w:r>
      <w:r w:rsidRPr="00BD481D">
        <w:rPr>
          <w:rFonts w:ascii="Arial" w:hAnsi="Arial" w:cs="Arial"/>
          <w:b/>
          <w:sz w:val="20"/>
          <w:szCs w:val="20"/>
        </w:rPr>
        <w:t>.</w:t>
      </w:r>
    </w:p>
    <w:p w14:paraId="600CB027" w14:textId="77777777" w:rsidR="000E1423" w:rsidRPr="00BD481D" w:rsidRDefault="000E1423" w:rsidP="000D5A74">
      <w:pPr>
        <w:pStyle w:val="MLOdsek"/>
        <w:numPr>
          <w:ilvl w:val="0"/>
          <w:numId w:val="10"/>
        </w:numPr>
        <w:spacing w:before="120" w:line="290" w:lineRule="auto"/>
        <w:ind w:left="567" w:hanging="567"/>
        <w:rPr>
          <w:rFonts w:ascii="Arial" w:hAnsi="Arial" w:cs="Arial"/>
          <w:sz w:val="20"/>
          <w:szCs w:val="20"/>
        </w:rPr>
      </w:pPr>
      <w:r w:rsidRPr="00BD481D">
        <w:rPr>
          <w:rFonts w:ascii="Arial" w:hAnsi="Arial" w:cs="Arial"/>
          <w:sz w:val="20"/>
          <w:szCs w:val="20"/>
        </w:rPr>
        <w:t>„</w:t>
      </w:r>
      <w:r w:rsidRPr="00BD481D">
        <w:rPr>
          <w:rFonts w:ascii="Arial" w:hAnsi="Arial" w:cs="Arial"/>
          <w:b/>
          <w:sz w:val="20"/>
          <w:szCs w:val="20"/>
        </w:rPr>
        <w:t>Vada úrovne (B)</w:t>
      </w:r>
      <w:r w:rsidRPr="00BD481D">
        <w:rPr>
          <w:rFonts w:ascii="Arial" w:hAnsi="Arial" w:cs="Arial"/>
          <w:sz w:val="20"/>
          <w:szCs w:val="20"/>
        </w:rPr>
        <w:t>“ je vada Diela, ktorá by ohrozila ďalšie pokračovanie akceptačných testov, alebo by vážne ohrozovala ďalšiu prevádzku iných častí softvéru Informačného systému Objednávateľa, ak by nedošlo k jej odstráneniu. Vada úrovne (B) spôsobuje najmä nasledovné chyby Diela:</w:t>
      </w:r>
    </w:p>
    <w:p w14:paraId="61CEA27E" w14:textId="77777777" w:rsidR="000E1423" w:rsidRPr="00BD481D" w:rsidRDefault="000E1423" w:rsidP="000D5A74">
      <w:pPr>
        <w:pStyle w:val="MLOdsek"/>
        <w:numPr>
          <w:ilvl w:val="1"/>
          <w:numId w:val="10"/>
        </w:numPr>
        <w:spacing w:before="120" w:line="290" w:lineRule="auto"/>
        <w:ind w:left="1134" w:hanging="567"/>
        <w:rPr>
          <w:rFonts w:ascii="Arial" w:hAnsi="Arial" w:cs="Arial"/>
          <w:sz w:val="20"/>
          <w:szCs w:val="20"/>
        </w:rPr>
      </w:pPr>
      <w:r w:rsidRPr="00BD481D">
        <w:rPr>
          <w:rFonts w:ascii="Arial" w:hAnsi="Arial" w:cs="Arial"/>
          <w:sz w:val="20"/>
          <w:szCs w:val="20"/>
        </w:rPr>
        <w:t>niektoré časti funkcií Programového vybavenia by neboli podporované bez rozumnej náhrady,</w:t>
      </w:r>
    </w:p>
    <w:p w14:paraId="6651C08A" w14:textId="6B61E094" w:rsidR="000D5A74" w:rsidRPr="000D5A74" w:rsidRDefault="000E1423" w:rsidP="000D5A74">
      <w:pPr>
        <w:pStyle w:val="MLOdsek"/>
        <w:numPr>
          <w:ilvl w:val="1"/>
          <w:numId w:val="10"/>
        </w:numPr>
        <w:spacing w:before="120" w:line="290" w:lineRule="auto"/>
        <w:ind w:left="1134" w:hanging="567"/>
        <w:rPr>
          <w:rFonts w:ascii="Arial" w:hAnsi="Arial" w:cs="Arial"/>
          <w:sz w:val="20"/>
          <w:szCs w:val="20"/>
        </w:rPr>
      </w:pPr>
      <w:r w:rsidRPr="00BD481D">
        <w:rPr>
          <w:rFonts w:ascii="Arial" w:hAnsi="Arial" w:cs="Arial"/>
          <w:sz w:val="20"/>
          <w:szCs w:val="20"/>
        </w:rPr>
        <w:t xml:space="preserve">neschopnosť Programového vybavenia spracovať maximálnu možnú prevádzkovú záťaž, ktorá je špecifikovaná v </w:t>
      </w:r>
      <w:r w:rsidRPr="00BD481D">
        <w:rPr>
          <w:rFonts w:ascii="Arial" w:hAnsi="Arial" w:cs="Arial"/>
          <w:b/>
          <w:sz w:val="20"/>
          <w:szCs w:val="20"/>
        </w:rPr>
        <w:t xml:space="preserve">Prílohe č. </w:t>
      </w:r>
      <w:r w:rsidR="00B61212">
        <w:rPr>
          <w:rFonts w:ascii="Arial" w:hAnsi="Arial" w:cs="Arial"/>
          <w:sz w:val="20"/>
          <w:szCs w:val="20"/>
        </w:rPr>
        <w:t>1</w:t>
      </w:r>
      <w:r w:rsidRPr="00BD481D">
        <w:rPr>
          <w:rFonts w:ascii="Arial" w:hAnsi="Arial" w:cs="Arial"/>
          <w:b/>
          <w:sz w:val="20"/>
          <w:szCs w:val="20"/>
        </w:rPr>
        <w:t>.</w:t>
      </w:r>
    </w:p>
    <w:p w14:paraId="5639BA9B" w14:textId="57CC7920" w:rsidR="000E1423" w:rsidRDefault="000E1423" w:rsidP="000D5A74">
      <w:pPr>
        <w:pStyle w:val="MLOdsek"/>
        <w:numPr>
          <w:ilvl w:val="0"/>
          <w:numId w:val="10"/>
        </w:numPr>
        <w:spacing w:before="120" w:line="290" w:lineRule="auto"/>
        <w:ind w:left="567" w:hanging="567"/>
        <w:rPr>
          <w:rFonts w:ascii="Arial" w:hAnsi="Arial" w:cs="Arial"/>
          <w:sz w:val="20"/>
          <w:szCs w:val="20"/>
        </w:rPr>
      </w:pPr>
      <w:r w:rsidRPr="000D5A74">
        <w:rPr>
          <w:rFonts w:ascii="Arial" w:hAnsi="Arial" w:cs="Arial"/>
          <w:sz w:val="20"/>
          <w:szCs w:val="20"/>
        </w:rPr>
        <w:t>„</w:t>
      </w:r>
      <w:r w:rsidRPr="000D5A74">
        <w:rPr>
          <w:rFonts w:ascii="Arial" w:hAnsi="Arial" w:cs="Arial"/>
          <w:b/>
          <w:sz w:val="20"/>
          <w:szCs w:val="20"/>
        </w:rPr>
        <w:t>Vada úrovne (C)</w:t>
      </w:r>
      <w:r w:rsidRPr="000D5A74">
        <w:rPr>
          <w:rFonts w:ascii="Arial" w:hAnsi="Arial" w:cs="Arial"/>
          <w:sz w:val="20"/>
          <w:szCs w:val="20"/>
        </w:rPr>
        <w:t xml:space="preserve">“ je vada Diela, ktorá nie je vadou úrovne (A) ani vadou úrovne (B), najmä vada, ktorá spôsobí </w:t>
      </w:r>
      <w:r w:rsidRPr="000D5A74">
        <w:rPr>
          <w:rFonts w:ascii="Arial" w:hAnsi="Arial" w:cs="Arial" w:hint="eastAsia"/>
          <w:sz w:val="20"/>
          <w:szCs w:val="20"/>
        </w:rPr>
        <w:t>č</w:t>
      </w:r>
      <w:r w:rsidRPr="000D5A74">
        <w:rPr>
          <w:rFonts w:ascii="Arial" w:hAnsi="Arial" w:cs="Arial"/>
          <w:sz w:val="20"/>
          <w:szCs w:val="20"/>
        </w:rPr>
        <w:t>iasto</w:t>
      </w:r>
      <w:r w:rsidRPr="000D5A74">
        <w:rPr>
          <w:rFonts w:ascii="Arial" w:hAnsi="Arial" w:cs="Arial" w:hint="eastAsia"/>
          <w:sz w:val="20"/>
          <w:szCs w:val="20"/>
        </w:rPr>
        <w:t>č</w:t>
      </w:r>
      <w:r w:rsidRPr="000D5A74">
        <w:rPr>
          <w:rFonts w:ascii="Arial" w:hAnsi="Arial" w:cs="Arial"/>
          <w:sz w:val="20"/>
          <w:szCs w:val="20"/>
        </w:rPr>
        <w:t>ný neúspech akcepta</w:t>
      </w:r>
      <w:r w:rsidRPr="000D5A74">
        <w:rPr>
          <w:rFonts w:ascii="Arial" w:hAnsi="Arial" w:cs="Arial" w:hint="eastAsia"/>
          <w:sz w:val="20"/>
          <w:szCs w:val="20"/>
        </w:rPr>
        <w:t>č</w:t>
      </w:r>
      <w:r w:rsidRPr="000D5A74">
        <w:rPr>
          <w:rFonts w:ascii="Arial" w:hAnsi="Arial" w:cs="Arial"/>
          <w:sz w:val="20"/>
          <w:szCs w:val="20"/>
        </w:rPr>
        <w:t xml:space="preserve">ných testov, alebo ktorá sa prejaví iba niekedy. Za bežných podmienok by nebola stratená </w:t>
      </w:r>
      <w:r w:rsidRPr="000D5A74">
        <w:rPr>
          <w:rFonts w:ascii="Arial" w:hAnsi="Arial" w:cs="Arial" w:hint="eastAsia"/>
          <w:sz w:val="20"/>
          <w:szCs w:val="20"/>
        </w:rPr>
        <w:t>ž</w:t>
      </w:r>
      <w:r w:rsidRPr="000D5A74">
        <w:rPr>
          <w:rFonts w:ascii="Arial" w:hAnsi="Arial" w:cs="Arial"/>
          <w:sz w:val="20"/>
          <w:szCs w:val="20"/>
        </w:rPr>
        <w:t>iadna dôležitá funkcia Programového vybavenia alebo by bolo možné pre jej prekonanie nájs</w:t>
      </w:r>
      <w:r w:rsidRPr="000D5A74">
        <w:rPr>
          <w:rFonts w:ascii="Arial" w:hAnsi="Arial" w:cs="Arial" w:hint="eastAsia"/>
          <w:sz w:val="20"/>
          <w:szCs w:val="20"/>
        </w:rPr>
        <w:t>ť</w:t>
      </w:r>
      <w:r w:rsidRPr="000D5A74">
        <w:rPr>
          <w:rFonts w:ascii="Arial" w:hAnsi="Arial" w:cs="Arial"/>
          <w:sz w:val="20"/>
          <w:szCs w:val="20"/>
        </w:rPr>
        <w:t xml:space="preserve"> rozumnú al</w:t>
      </w:r>
      <w:r w:rsidRPr="000D5A74">
        <w:rPr>
          <w:rFonts w:ascii="Arial" w:hAnsi="Arial" w:cs="Arial"/>
          <w:sz w:val="20"/>
          <w:szCs w:val="20"/>
        </w:rPr>
        <w:softHyphen/>
        <w:t>ternatívu. Tá</w:t>
      </w:r>
      <w:r w:rsidR="00BD481D" w:rsidRPr="000D5A74">
        <w:rPr>
          <w:rFonts w:ascii="Arial" w:hAnsi="Arial" w:cs="Arial"/>
          <w:sz w:val="20"/>
          <w:szCs w:val="20"/>
        </w:rPr>
        <w:t>to vada by neohrozila prevádzku Informačného systému</w:t>
      </w:r>
      <w:r w:rsidRPr="000D5A74">
        <w:rPr>
          <w:rFonts w:ascii="Arial" w:hAnsi="Arial" w:cs="Arial"/>
          <w:sz w:val="20"/>
          <w:szCs w:val="20"/>
        </w:rPr>
        <w:t xml:space="preserve"> Objednávate</w:t>
      </w:r>
      <w:r w:rsidRPr="000D5A74">
        <w:rPr>
          <w:rFonts w:ascii="Arial" w:hAnsi="Arial" w:cs="Arial" w:hint="eastAsia"/>
          <w:sz w:val="20"/>
          <w:szCs w:val="20"/>
        </w:rPr>
        <w:t>ľ</w:t>
      </w:r>
      <w:r w:rsidRPr="000D5A74">
        <w:rPr>
          <w:rFonts w:ascii="Arial" w:hAnsi="Arial" w:cs="Arial"/>
          <w:sz w:val="20"/>
          <w:szCs w:val="20"/>
        </w:rPr>
        <w:t>a s reálnymi dátami.</w:t>
      </w:r>
    </w:p>
    <w:p w14:paraId="3240BBA6"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5C701D21"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093F5339"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2F69D6C1"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69451D7A"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4238CE91"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796CC4B0"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2D99D81D"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719ADA41"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0BB3AF4B" w14:textId="77777777" w:rsidR="008559C4" w:rsidRDefault="008559C4" w:rsidP="008559C4">
      <w:pPr>
        <w:pStyle w:val="MLOdsek"/>
        <w:numPr>
          <w:ilvl w:val="0"/>
          <w:numId w:val="0"/>
        </w:numPr>
        <w:spacing w:before="120" w:line="290" w:lineRule="auto"/>
        <w:ind w:left="1021" w:hanging="737"/>
        <w:rPr>
          <w:rFonts w:ascii="Arial" w:hAnsi="Arial" w:cs="Arial"/>
          <w:sz w:val="20"/>
          <w:szCs w:val="20"/>
        </w:rPr>
      </w:pPr>
    </w:p>
    <w:p w14:paraId="68E2FE88" w14:textId="4A465A3B" w:rsidR="008559C4" w:rsidRDefault="008559C4" w:rsidP="008559C4">
      <w:pPr>
        <w:pStyle w:val="MLOdsek"/>
        <w:numPr>
          <w:ilvl w:val="0"/>
          <w:numId w:val="0"/>
        </w:numPr>
        <w:spacing w:before="120" w:line="290" w:lineRule="auto"/>
        <w:ind w:left="1021" w:hanging="737"/>
        <w:rPr>
          <w:ins w:id="122" w:author="Autor"/>
          <w:rFonts w:ascii="Arial" w:hAnsi="Arial" w:cs="Arial"/>
          <w:sz w:val="20"/>
          <w:szCs w:val="20"/>
        </w:rPr>
      </w:pPr>
      <w:r w:rsidRPr="008559C4">
        <w:rPr>
          <w:rFonts w:ascii="Arial" w:hAnsi="Arial" w:cs="Arial"/>
          <w:sz w:val="20"/>
          <w:szCs w:val="20"/>
        </w:rPr>
        <w:t xml:space="preserve">Príloha č. </w:t>
      </w:r>
      <w:r>
        <w:rPr>
          <w:rFonts w:ascii="Arial" w:hAnsi="Arial" w:cs="Arial"/>
          <w:sz w:val="20"/>
          <w:szCs w:val="20"/>
        </w:rPr>
        <w:t>6</w:t>
      </w:r>
      <w:r w:rsidRPr="008559C4">
        <w:rPr>
          <w:rFonts w:ascii="Arial" w:hAnsi="Arial" w:cs="Arial"/>
          <w:sz w:val="20"/>
          <w:szCs w:val="20"/>
        </w:rPr>
        <w:t xml:space="preserve"> </w:t>
      </w:r>
      <w:r>
        <w:rPr>
          <w:rFonts w:ascii="Arial" w:hAnsi="Arial" w:cs="Arial"/>
          <w:sz w:val="20"/>
          <w:szCs w:val="20"/>
        </w:rPr>
        <w:t xml:space="preserve"> </w:t>
      </w:r>
      <w:r w:rsidRPr="00A57008">
        <w:rPr>
          <w:rFonts w:ascii="Arial" w:hAnsi="Arial" w:cs="Arial"/>
          <w:sz w:val="20"/>
          <w:szCs w:val="20"/>
        </w:rPr>
        <w:t xml:space="preserve"> </w:t>
      </w:r>
      <w:r w:rsidRPr="008559C4">
        <w:rPr>
          <w:rFonts w:ascii="Arial" w:hAnsi="Arial" w:cs="Arial"/>
          <w:sz w:val="20"/>
          <w:szCs w:val="20"/>
        </w:rPr>
        <w:t>: Zoznam použitých SW a SW 3. strán</w:t>
      </w:r>
    </w:p>
    <w:p w14:paraId="7E5C51E1" w14:textId="77777777" w:rsidR="00955671" w:rsidRDefault="00955671" w:rsidP="008559C4">
      <w:pPr>
        <w:pStyle w:val="MLOdsek"/>
        <w:numPr>
          <w:ilvl w:val="0"/>
          <w:numId w:val="0"/>
        </w:numPr>
        <w:spacing w:before="120" w:line="290" w:lineRule="auto"/>
        <w:ind w:left="1021" w:hanging="737"/>
        <w:rPr>
          <w:ins w:id="123" w:author="Autor"/>
          <w:rFonts w:ascii="Arial" w:hAnsi="Arial" w:cs="Arial"/>
          <w:sz w:val="20"/>
          <w:szCs w:val="20"/>
        </w:rPr>
      </w:pPr>
    </w:p>
    <w:p w14:paraId="26DEFE92" w14:textId="77777777" w:rsidR="00955671" w:rsidRDefault="00955671" w:rsidP="008559C4">
      <w:pPr>
        <w:pStyle w:val="MLOdsek"/>
        <w:numPr>
          <w:ilvl w:val="0"/>
          <w:numId w:val="0"/>
        </w:numPr>
        <w:spacing w:before="120" w:line="290" w:lineRule="auto"/>
        <w:ind w:left="1021" w:hanging="737"/>
        <w:rPr>
          <w:ins w:id="124" w:author="Autor"/>
          <w:rFonts w:ascii="Arial" w:hAnsi="Arial" w:cs="Arial"/>
          <w:sz w:val="20"/>
          <w:szCs w:val="20"/>
        </w:rPr>
      </w:pPr>
    </w:p>
    <w:p w14:paraId="3C9C196A" w14:textId="77777777" w:rsidR="00955671" w:rsidRDefault="00955671" w:rsidP="008559C4">
      <w:pPr>
        <w:pStyle w:val="MLOdsek"/>
        <w:numPr>
          <w:ilvl w:val="0"/>
          <w:numId w:val="0"/>
        </w:numPr>
        <w:spacing w:before="120" w:line="290" w:lineRule="auto"/>
        <w:ind w:left="1021" w:hanging="737"/>
        <w:rPr>
          <w:ins w:id="125" w:author="Autor"/>
          <w:rFonts w:ascii="Arial" w:hAnsi="Arial" w:cs="Arial"/>
          <w:sz w:val="20"/>
          <w:szCs w:val="20"/>
        </w:rPr>
      </w:pPr>
    </w:p>
    <w:p w14:paraId="4FCE08EC" w14:textId="77777777" w:rsidR="00955671" w:rsidRDefault="00955671" w:rsidP="008559C4">
      <w:pPr>
        <w:pStyle w:val="MLOdsek"/>
        <w:numPr>
          <w:ilvl w:val="0"/>
          <w:numId w:val="0"/>
        </w:numPr>
        <w:spacing w:before="120" w:line="290" w:lineRule="auto"/>
        <w:ind w:left="1021" w:hanging="737"/>
        <w:rPr>
          <w:ins w:id="126" w:author="Autor"/>
          <w:rFonts w:ascii="Arial" w:hAnsi="Arial" w:cs="Arial"/>
          <w:sz w:val="20"/>
          <w:szCs w:val="20"/>
        </w:rPr>
      </w:pPr>
    </w:p>
    <w:p w14:paraId="32625CB1" w14:textId="77777777" w:rsidR="00955671" w:rsidRDefault="00955671" w:rsidP="008559C4">
      <w:pPr>
        <w:pStyle w:val="MLOdsek"/>
        <w:numPr>
          <w:ilvl w:val="0"/>
          <w:numId w:val="0"/>
        </w:numPr>
        <w:spacing w:before="120" w:line="290" w:lineRule="auto"/>
        <w:ind w:left="1021" w:hanging="737"/>
        <w:rPr>
          <w:ins w:id="127" w:author="Autor"/>
          <w:rFonts w:ascii="Arial" w:hAnsi="Arial" w:cs="Arial"/>
          <w:sz w:val="20"/>
          <w:szCs w:val="20"/>
        </w:rPr>
      </w:pPr>
    </w:p>
    <w:p w14:paraId="78599770" w14:textId="77777777" w:rsidR="00955671" w:rsidRDefault="00955671" w:rsidP="008559C4">
      <w:pPr>
        <w:pStyle w:val="MLOdsek"/>
        <w:numPr>
          <w:ilvl w:val="0"/>
          <w:numId w:val="0"/>
        </w:numPr>
        <w:spacing w:before="120" w:line="290" w:lineRule="auto"/>
        <w:ind w:left="1021" w:hanging="737"/>
        <w:rPr>
          <w:ins w:id="128" w:author="Autor"/>
          <w:rFonts w:ascii="Arial" w:hAnsi="Arial" w:cs="Arial"/>
          <w:sz w:val="20"/>
          <w:szCs w:val="20"/>
        </w:rPr>
      </w:pPr>
    </w:p>
    <w:p w14:paraId="1D92F8DD" w14:textId="77777777" w:rsidR="00955671" w:rsidRDefault="00955671" w:rsidP="008559C4">
      <w:pPr>
        <w:pStyle w:val="MLOdsek"/>
        <w:numPr>
          <w:ilvl w:val="0"/>
          <w:numId w:val="0"/>
        </w:numPr>
        <w:spacing w:before="120" w:line="290" w:lineRule="auto"/>
        <w:ind w:left="1021" w:hanging="737"/>
        <w:rPr>
          <w:ins w:id="129" w:author="Autor"/>
          <w:rFonts w:ascii="Arial" w:hAnsi="Arial" w:cs="Arial"/>
          <w:sz w:val="20"/>
          <w:szCs w:val="20"/>
        </w:rPr>
      </w:pPr>
    </w:p>
    <w:p w14:paraId="0C4FAC51" w14:textId="77777777" w:rsidR="00955671" w:rsidRDefault="00955671" w:rsidP="008559C4">
      <w:pPr>
        <w:pStyle w:val="MLOdsek"/>
        <w:numPr>
          <w:ilvl w:val="0"/>
          <w:numId w:val="0"/>
        </w:numPr>
        <w:spacing w:before="120" w:line="290" w:lineRule="auto"/>
        <w:ind w:left="1021" w:hanging="737"/>
        <w:rPr>
          <w:ins w:id="130" w:author="Autor"/>
          <w:rFonts w:ascii="Arial" w:hAnsi="Arial" w:cs="Arial"/>
          <w:sz w:val="20"/>
          <w:szCs w:val="20"/>
        </w:rPr>
      </w:pPr>
    </w:p>
    <w:p w14:paraId="67F7D6C2" w14:textId="77777777" w:rsidR="00955671" w:rsidRDefault="00955671" w:rsidP="008559C4">
      <w:pPr>
        <w:pStyle w:val="MLOdsek"/>
        <w:numPr>
          <w:ilvl w:val="0"/>
          <w:numId w:val="0"/>
        </w:numPr>
        <w:spacing w:before="120" w:line="290" w:lineRule="auto"/>
        <w:ind w:left="1021" w:hanging="737"/>
        <w:rPr>
          <w:ins w:id="131" w:author="Autor"/>
          <w:rFonts w:ascii="Arial" w:hAnsi="Arial" w:cs="Arial"/>
          <w:sz w:val="20"/>
          <w:szCs w:val="20"/>
        </w:rPr>
      </w:pPr>
    </w:p>
    <w:p w14:paraId="46503E32" w14:textId="77777777" w:rsidR="00955671" w:rsidRDefault="00955671" w:rsidP="008559C4">
      <w:pPr>
        <w:pStyle w:val="MLOdsek"/>
        <w:numPr>
          <w:ilvl w:val="0"/>
          <w:numId w:val="0"/>
        </w:numPr>
        <w:spacing w:before="120" w:line="290" w:lineRule="auto"/>
        <w:ind w:left="1021" w:hanging="737"/>
        <w:rPr>
          <w:ins w:id="132" w:author="Autor"/>
          <w:rFonts w:ascii="Arial" w:hAnsi="Arial" w:cs="Arial"/>
          <w:sz w:val="20"/>
          <w:szCs w:val="20"/>
        </w:rPr>
      </w:pPr>
    </w:p>
    <w:p w14:paraId="30F379F1" w14:textId="77777777" w:rsidR="00955671" w:rsidRDefault="00955671" w:rsidP="008559C4">
      <w:pPr>
        <w:pStyle w:val="MLOdsek"/>
        <w:numPr>
          <w:ilvl w:val="0"/>
          <w:numId w:val="0"/>
        </w:numPr>
        <w:spacing w:before="120" w:line="290" w:lineRule="auto"/>
        <w:ind w:left="1021" w:hanging="737"/>
        <w:rPr>
          <w:ins w:id="133" w:author="Autor"/>
          <w:rFonts w:ascii="Arial" w:hAnsi="Arial" w:cs="Arial"/>
          <w:sz w:val="20"/>
          <w:szCs w:val="20"/>
        </w:rPr>
      </w:pPr>
    </w:p>
    <w:p w14:paraId="6B89E00D" w14:textId="77777777" w:rsidR="00955671" w:rsidRDefault="00955671" w:rsidP="008559C4">
      <w:pPr>
        <w:pStyle w:val="MLOdsek"/>
        <w:numPr>
          <w:ilvl w:val="0"/>
          <w:numId w:val="0"/>
        </w:numPr>
        <w:spacing w:before="120" w:line="290" w:lineRule="auto"/>
        <w:ind w:left="1021" w:hanging="737"/>
        <w:rPr>
          <w:ins w:id="134" w:author="Autor"/>
          <w:rFonts w:ascii="Arial" w:hAnsi="Arial" w:cs="Arial"/>
          <w:sz w:val="20"/>
          <w:szCs w:val="20"/>
        </w:rPr>
      </w:pPr>
    </w:p>
    <w:p w14:paraId="69CE1928" w14:textId="77777777" w:rsidR="00955671" w:rsidRDefault="00955671" w:rsidP="008559C4">
      <w:pPr>
        <w:pStyle w:val="MLOdsek"/>
        <w:numPr>
          <w:ilvl w:val="0"/>
          <w:numId w:val="0"/>
        </w:numPr>
        <w:spacing w:before="120" w:line="290" w:lineRule="auto"/>
        <w:ind w:left="1021" w:hanging="737"/>
        <w:rPr>
          <w:ins w:id="135" w:author="Autor"/>
          <w:rFonts w:ascii="Arial" w:hAnsi="Arial" w:cs="Arial"/>
          <w:sz w:val="20"/>
          <w:szCs w:val="20"/>
        </w:rPr>
      </w:pPr>
    </w:p>
    <w:p w14:paraId="3054B683" w14:textId="77777777" w:rsidR="00955671" w:rsidRDefault="00955671" w:rsidP="008559C4">
      <w:pPr>
        <w:pStyle w:val="MLOdsek"/>
        <w:numPr>
          <w:ilvl w:val="0"/>
          <w:numId w:val="0"/>
        </w:numPr>
        <w:spacing w:before="120" w:line="290" w:lineRule="auto"/>
        <w:ind w:left="1021" w:hanging="737"/>
        <w:rPr>
          <w:ins w:id="136" w:author="Autor"/>
          <w:rFonts w:ascii="Arial" w:hAnsi="Arial" w:cs="Arial"/>
          <w:sz w:val="20"/>
          <w:szCs w:val="20"/>
        </w:rPr>
      </w:pPr>
    </w:p>
    <w:p w14:paraId="19AB753C" w14:textId="77777777" w:rsidR="00955671" w:rsidRDefault="00955671" w:rsidP="008559C4">
      <w:pPr>
        <w:pStyle w:val="MLOdsek"/>
        <w:numPr>
          <w:ilvl w:val="0"/>
          <w:numId w:val="0"/>
        </w:numPr>
        <w:spacing w:before="120" w:line="290" w:lineRule="auto"/>
        <w:ind w:left="1021" w:hanging="737"/>
        <w:rPr>
          <w:ins w:id="137" w:author="Autor"/>
          <w:rFonts w:ascii="Arial" w:hAnsi="Arial" w:cs="Arial"/>
          <w:sz w:val="20"/>
          <w:szCs w:val="20"/>
        </w:rPr>
      </w:pPr>
    </w:p>
    <w:p w14:paraId="37FF3A58" w14:textId="77777777" w:rsidR="00955671" w:rsidRDefault="00955671" w:rsidP="008559C4">
      <w:pPr>
        <w:pStyle w:val="MLOdsek"/>
        <w:numPr>
          <w:ilvl w:val="0"/>
          <w:numId w:val="0"/>
        </w:numPr>
        <w:spacing w:before="120" w:line="290" w:lineRule="auto"/>
        <w:ind w:left="1021" w:hanging="737"/>
        <w:rPr>
          <w:ins w:id="138" w:author="Autor"/>
          <w:rFonts w:ascii="Arial" w:hAnsi="Arial" w:cs="Arial"/>
          <w:sz w:val="20"/>
          <w:szCs w:val="20"/>
        </w:rPr>
      </w:pPr>
    </w:p>
    <w:p w14:paraId="7F2C7C92" w14:textId="77777777" w:rsidR="00955671" w:rsidRDefault="00955671" w:rsidP="008559C4">
      <w:pPr>
        <w:pStyle w:val="MLOdsek"/>
        <w:numPr>
          <w:ilvl w:val="0"/>
          <w:numId w:val="0"/>
        </w:numPr>
        <w:spacing w:before="120" w:line="290" w:lineRule="auto"/>
        <w:ind w:left="1021" w:hanging="737"/>
        <w:rPr>
          <w:ins w:id="139" w:author="Autor"/>
          <w:rFonts w:ascii="Arial" w:hAnsi="Arial" w:cs="Arial"/>
          <w:sz w:val="20"/>
          <w:szCs w:val="20"/>
        </w:rPr>
      </w:pPr>
    </w:p>
    <w:p w14:paraId="30B1BEEC" w14:textId="77777777" w:rsidR="00955671" w:rsidRDefault="00955671" w:rsidP="008559C4">
      <w:pPr>
        <w:pStyle w:val="MLOdsek"/>
        <w:numPr>
          <w:ilvl w:val="0"/>
          <w:numId w:val="0"/>
        </w:numPr>
        <w:spacing w:before="120" w:line="290" w:lineRule="auto"/>
        <w:ind w:left="1021" w:hanging="737"/>
        <w:rPr>
          <w:ins w:id="140" w:author="Autor"/>
          <w:rFonts w:ascii="Arial" w:hAnsi="Arial" w:cs="Arial"/>
          <w:sz w:val="20"/>
          <w:szCs w:val="20"/>
        </w:rPr>
      </w:pPr>
    </w:p>
    <w:p w14:paraId="4B78016C" w14:textId="77777777" w:rsidR="00955671" w:rsidRDefault="00955671" w:rsidP="008559C4">
      <w:pPr>
        <w:pStyle w:val="MLOdsek"/>
        <w:numPr>
          <w:ilvl w:val="0"/>
          <w:numId w:val="0"/>
        </w:numPr>
        <w:spacing w:before="120" w:line="290" w:lineRule="auto"/>
        <w:ind w:left="1021" w:hanging="737"/>
        <w:rPr>
          <w:ins w:id="141" w:author="Autor"/>
          <w:rFonts w:ascii="Arial" w:hAnsi="Arial" w:cs="Arial"/>
          <w:sz w:val="20"/>
          <w:szCs w:val="20"/>
        </w:rPr>
      </w:pPr>
    </w:p>
    <w:p w14:paraId="695AD369" w14:textId="77777777" w:rsidR="00955671" w:rsidRDefault="00955671" w:rsidP="008559C4">
      <w:pPr>
        <w:pStyle w:val="MLOdsek"/>
        <w:numPr>
          <w:ilvl w:val="0"/>
          <w:numId w:val="0"/>
        </w:numPr>
        <w:spacing w:before="120" w:line="290" w:lineRule="auto"/>
        <w:ind w:left="1021" w:hanging="737"/>
        <w:rPr>
          <w:ins w:id="142" w:author="Autor"/>
          <w:rFonts w:ascii="Arial" w:hAnsi="Arial" w:cs="Arial"/>
          <w:sz w:val="20"/>
          <w:szCs w:val="20"/>
        </w:rPr>
      </w:pPr>
    </w:p>
    <w:p w14:paraId="4536D198" w14:textId="77777777" w:rsidR="00955671" w:rsidRDefault="00955671" w:rsidP="008559C4">
      <w:pPr>
        <w:pStyle w:val="MLOdsek"/>
        <w:numPr>
          <w:ilvl w:val="0"/>
          <w:numId w:val="0"/>
        </w:numPr>
        <w:spacing w:before="120" w:line="290" w:lineRule="auto"/>
        <w:ind w:left="1021" w:hanging="737"/>
        <w:rPr>
          <w:ins w:id="143" w:author="Autor"/>
          <w:rFonts w:ascii="Arial" w:hAnsi="Arial" w:cs="Arial"/>
          <w:sz w:val="20"/>
          <w:szCs w:val="20"/>
        </w:rPr>
      </w:pPr>
    </w:p>
    <w:p w14:paraId="115309AA" w14:textId="77777777" w:rsidR="00955671" w:rsidRDefault="00955671" w:rsidP="008559C4">
      <w:pPr>
        <w:pStyle w:val="MLOdsek"/>
        <w:numPr>
          <w:ilvl w:val="0"/>
          <w:numId w:val="0"/>
        </w:numPr>
        <w:spacing w:before="120" w:line="290" w:lineRule="auto"/>
        <w:ind w:left="1021" w:hanging="737"/>
        <w:rPr>
          <w:ins w:id="144" w:author="Autor"/>
          <w:rFonts w:ascii="Arial" w:hAnsi="Arial" w:cs="Arial"/>
          <w:sz w:val="20"/>
          <w:szCs w:val="20"/>
        </w:rPr>
      </w:pPr>
    </w:p>
    <w:p w14:paraId="7FC4972D" w14:textId="77777777" w:rsidR="00955671" w:rsidRDefault="00955671" w:rsidP="008559C4">
      <w:pPr>
        <w:pStyle w:val="MLOdsek"/>
        <w:numPr>
          <w:ilvl w:val="0"/>
          <w:numId w:val="0"/>
        </w:numPr>
        <w:spacing w:before="120" w:line="290" w:lineRule="auto"/>
        <w:ind w:left="1021" w:hanging="737"/>
        <w:rPr>
          <w:ins w:id="145" w:author="Autor"/>
          <w:rFonts w:ascii="Arial" w:hAnsi="Arial" w:cs="Arial"/>
          <w:sz w:val="20"/>
          <w:szCs w:val="20"/>
        </w:rPr>
      </w:pPr>
    </w:p>
    <w:p w14:paraId="4F11748F" w14:textId="77777777" w:rsidR="00955671" w:rsidRDefault="00955671" w:rsidP="008559C4">
      <w:pPr>
        <w:pStyle w:val="MLOdsek"/>
        <w:numPr>
          <w:ilvl w:val="0"/>
          <w:numId w:val="0"/>
        </w:numPr>
        <w:spacing w:before="120" w:line="290" w:lineRule="auto"/>
        <w:ind w:left="1021" w:hanging="737"/>
        <w:rPr>
          <w:ins w:id="146" w:author="Autor"/>
          <w:rFonts w:ascii="Arial" w:hAnsi="Arial" w:cs="Arial"/>
          <w:sz w:val="20"/>
          <w:szCs w:val="20"/>
        </w:rPr>
      </w:pPr>
    </w:p>
    <w:p w14:paraId="082C307E" w14:textId="77777777" w:rsidR="00955671" w:rsidRDefault="00955671" w:rsidP="008559C4">
      <w:pPr>
        <w:pStyle w:val="MLOdsek"/>
        <w:numPr>
          <w:ilvl w:val="0"/>
          <w:numId w:val="0"/>
        </w:numPr>
        <w:spacing w:before="120" w:line="290" w:lineRule="auto"/>
        <w:ind w:left="1021" w:hanging="737"/>
        <w:rPr>
          <w:ins w:id="147" w:author="Autor"/>
          <w:rFonts w:ascii="Arial" w:hAnsi="Arial" w:cs="Arial"/>
          <w:sz w:val="20"/>
          <w:szCs w:val="20"/>
        </w:rPr>
      </w:pPr>
    </w:p>
    <w:p w14:paraId="6D20B4FE" w14:textId="77777777" w:rsidR="00955671" w:rsidRDefault="00955671" w:rsidP="008559C4">
      <w:pPr>
        <w:pStyle w:val="MLOdsek"/>
        <w:numPr>
          <w:ilvl w:val="0"/>
          <w:numId w:val="0"/>
        </w:numPr>
        <w:spacing w:before="120" w:line="290" w:lineRule="auto"/>
        <w:ind w:left="1021" w:hanging="737"/>
        <w:rPr>
          <w:ins w:id="148" w:author="Autor"/>
          <w:rFonts w:ascii="Arial" w:hAnsi="Arial" w:cs="Arial"/>
          <w:sz w:val="20"/>
          <w:szCs w:val="20"/>
        </w:rPr>
      </w:pPr>
    </w:p>
    <w:p w14:paraId="551FA169" w14:textId="77777777" w:rsidR="00955671" w:rsidRDefault="00955671" w:rsidP="008559C4">
      <w:pPr>
        <w:pStyle w:val="MLOdsek"/>
        <w:numPr>
          <w:ilvl w:val="0"/>
          <w:numId w:val="0"/>
        </w:numPr>
        <w:spacing w:before="120" w:line="290" w:lineRule="auto"/>
        <w:ind w:left="1021" w:hanging="737"/>
        <w:rPr>
          <w:ins w:id="149" w:author="Autor"/>
          <w:rFonts w:ascii="Arial" w:hAnsi="Arial" w:cs="Arial"/>
          <w:sz w:val="20"/>
          <w:szCs w:val="20"/>
        </w:rPr>
      </w:pPr>
    </w:p>
    <w:p w14:paraId="65F0CED3" w14:textId="77777777" w:rsidR="00955671" w:rsidRDefault="00955671" w:rsidP="008559C4">
      <w:pPr>
        <w:pStyle w:val="MLOdsek"/>
        <w:numPr>
          <w:ilvl w:val="0"/>
          <w:numId w:val="0"/>
        </w:numPr>
        <w:spacing w:before="120" w:line="290" w:lineRule="auto"/>
        <w:ind w:left="1021" w:hanging="737"/>
        <w:rPr>
          <w:ins w:id="150" w:author="Autor"/>
          <w:rFonts w:ascii="Arial" w:hAnsi="Arial" w:cs="Arial"/>
          <w:sz w:val="20"/>
          <w:szCs w:val="20"/>
        </w:rPr>
      </w:pPr>
    </w:p>
    <w:p w14:paraId="2E25BF74" w14:textId="77777777" w:rsidR="00955671" w:rsidRDefault="00955671" w:rsidP="008559C4">
      <w:pPr>
        <w:pStyle w:val="MLOdsek"/>
        <w:numPr>
          <w:ilvl w:val="0"/>
          <w:numId w:val="0"/>
        </w:numPr>
        <w:spacing w:before="120" w:line="290" w:lineRule="auto"/>
        <w:ind w:left="1021" w:hanging="737"/>
        <w:rPr>
          <w:ins w:id="151" w:author="Autor"/>
          <w:rFonts w:ascii="Arial" w:hAnsi="Arial" w:cs="Arial"/>
          <w:sz w:val="20"/>
          <w:szCs w:val="20"/>
        </w:rPr>
      </w:pPr>
    </w:p>
    <w:p w14:paraId="63CBA022" w14:textId="77777777" w:rsidR="00955671" w:rsidRDefault="00955671" w:rsidP="008559C4">
      <w:pPr>
        <w:pStyle w:val="MLOdsek"/>
        <w:numPr>
          <w:ilvl w:val="0"/>
          <w:numId w:val="0"/>
        </w:numPr>
        <w:spacing w:before="120" w:line="290" w:lineRule="auto"/>
        <w:ind w:left="1021" w:hanging="737"/>
        <w:rPr>
          <w:ins w:id="152" w:author="Autor"/>
          <w:rFonts w:ascii="Arial" w:hAnsi="Arial" w:cs="Arial"/>
          <w:sz w:val="20"/>
          <w:szCs w:val="20"/>
        </w:rPr>
      </w:pPr>
    </w:p>
    <w:p w14:paraId="0601733D" w14:textId="77777777" w:rsidR="00955671" w:rsidRDefault="00955671" w:rsidP="008559C4">
      <w:pPr>
        <w:pStyle w:val="MLOdsek"/>
        <w:numPr>
          <w:ilvl w:val="0"/>
          <w:numId w:val="0"/>
        </w:numPr>
        <w:spacing w:before="120" w:line="290" w:lineRule="auto"/>
        <w:ind w:left="1021" w:hanging="737"/>
        <w:rPr>
          <w:ins w:id="153" w:author="Autor"/>
          <w:rFonts w:ascii="Arial" w:hAnsi="Arial" w:cs="Arial"/>
          <w:sz w:val="20"/>
          <w:szCs w:val="20"/>
        </w:rPr>
      </w:pPr>
    </w:p>
    <w:p w14:paraId="69251986" w14:textId="77777777" w:rsidR="00955671" w:rsidRPr="000D5A74" w:rsidRDefault="00955671" w:rsidP="008559C4">
      <w:pPr>
        <w:pStyle w:val="MLOdsek"/>
        <w:numPr>
          <w:ilvl w:val="0"/>
          <w:numId w:val="0"/>
        </w:numPr>
        <w:spacing w:before="120" w:line="290" w:lineRule="auto"/>
        <w:ind w:left="1021" w:hanging="737"/>
        <w:rPr>
          <w:rFonts w:ascii="Arial" w:hAnsi="Arial" w:cs="Arial"/>
          <w:sz w:val="20"/>
          <w:szCs w:val="20"/>
        </w:rPr>
      </w:pPr>
    </w:p>
    <w:sectPr w:rsidR="00955671" w:rsidRPr="000D5A74" w:rsidSect="004B7138">
      <w:headerReference w:type="default" r:id="rId14"/>
      <w:footerReference w:type="default" r:id="rId15"/>
      <w:pgSz w:w="11906" w:h="16838"/>
      <w:pgMar w:top="1103" w:right="1133" w:bottom="1632" w:left="992"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348D2" w14:textId="77777777" w:rsidR="00F850FE" w:rsidRDefault="00F850FE" w:rsidP="00DE52E4">
      <w:pPr>
        <w:spacing w:line="240" w:lineRule="auto"/>
      </w:pPr>
      <w:r>
        <w:separator/>
      </w:r>
    </w:p>
  </w:endnote>
  <w:endnote w:type="continuationSeparator" w:id="0">
    <w:p w14:paraId="5ADE39DF" w14:textId="77777777" w:rsidR="00F850FE" w:rsidRDefault="00F850FE" w:rsidP="00DE52E4">
      <w:pPr>
        <w:spacing w:line="240" w:lineRule="auto"/>
      </w:pPr>
      <w:r>
        <w:continuationSeparator/>
      </w:r>
    </w:p>
  </w:endnote>
  <w:endnote w:type="continuationNotice" w:id="1">
    <w:p w14:paraId="490B6D36" w14:textId="77777777" w:rsidR="00F850FE" w:rsidRDefault="00F850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Futura Bk">
    <w:charset w:val="00"/>
    <w:family w:val="swiss"/>
    <w:pitch w:val="variable"/>
    <w:sig w:usb0="A00002AF" w:usb1="5000204A"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477F6" w14:textId="079D5B83" w:rsidR="003D36D1" w:rsidRPr="00A56871" w:rsidRDefault="003D36D1" w:rsidP="00D6054E">
    <w:pPr>
      <w:spacing w:line="240" w:lineRule="auto"/>
      <w:jc w:val="center"/>
      <w:rPr>
        <w:rFonts w:ascii="Arial Narrow" w:hAnsi="Arial Narrow" w:cstheme="minorHAnsi"/>
        <w:sz w:val="18"/>
        <w:szCs w:val="20"/>
      </w:rPr>
    </w:pPr>
    <w:r w:rsidRPr="00A56871">
      <w:rPr>
        <w:rFonts w:ascii="Arial Narrow" w:hAnsi="Arial Narrow" w:cstheme="minorHAnsi"/>
        <w:sz w:val="18"/>
        <w:szCs w:val="20"/>
      </w:rPr>
      <w:t xml:space="preserve">Strana </w:t>
    </w:r>
    <w:r w:rsidRPr="00A56871">
      <w:rPr>
        <w:rFonts w:ascii="Arial Narrow" w:hAnsi="Arial Narrow" w:cstheme="minorHAnsi"/>
        <w:color w:val="2B579A"/>
        <w:sz w:val="18"/>
        <w:szCs w:val="20"/>
        <w:shd w:val="clear" w:color="auto" w:fill="E6E6E6"/>
      </w:rPr>
      <w:fldChar w:fldCharType="begin"/>
    </w:r>
    <w:r w:rsidRPr="00A56871">
      <w:rPr>
        <w:rFonts w:ascii="Arial Narrow" w:hAnsi="Arial Narrow" w:cstheme="minorHAnsi"/>
        <w:sz w:val="18"/>
        <w:szCs w:val="20"/>
      </w:rPr>
      <w:instrText xml:space="preserve"> PAGE  \* MERGEFORMAT </w:instrText>
    </w:r>
    <w:r w:rsidRPr="00A56871">
      <w:rPr>
        <w:rFonts w:ascii="Arial Narrow" w:hAnsi="Arial Narrow" w:cstheme="minorHAnsi"/>
        <w:color w:val="2B579A"/>
        <w:sz w:val="18"/>
        <w:szCs w:val="20"/>
        <w:shd w:val="clear" w:color="auto" w:fill="E6E6E6"/>
      </w:rPr>
      <w:fldChar w:fldCharType="separate"/>
    </w:r>
    <w:r w:rsidR="004751CE">
      <w:rPr>
        <w:rFonts w:ascii="Arial Narrow" w:hAnsi="Arial Narrow" w:cstheme="minorHAnsi"/>
        <w:noProof/>
        <w:sz w:val="18"/>
        <w:szCs w:val="20"/>
      </w:rPr>
      <w:t>11</w:t>
    </w:r>
    <w:r w:rsidRPr="00A56871">
      <w:rPr>
        <w:rFonts w:ascii="Arial Narrow" w:hAnsi="Arial Narrow" w:cstheme="minorHAnsi"/>
        <w:color w:val="2B579A"/>
        <w:sz w:val="18"/>
        <w:szCs w:val="20"/>
        <w:shd w:val="clear" w:color="auto" w:fill="E6E6E6"/>
      </w:rPr>
      <w:fldChar w:fldCharType="end"/>
    </w:r>
    <w:r w:rsidRPr="00A56871">
      <w:rPr>
        <w:rFonts w:ascii="Arial Narrow" w:hAnsi="Arial Narrow" w:cstheme="minorHAnsi"/>
        <w:sz w:val="18"/>
        <w:szCs w:val="20"/>
      </w:rPr>
      <w:t xml:space="preserve"> / </w:t>
    </w:r>
    <w:r w:rsidRPr="00A56871">
      <w:rPr>
        <w:rFonts w:ascii="Arial Narrow" w:hAnsi="Arial Narrow" w:cstheme="minorHAnsi"/>
        <w:color w:val="2B579A"/>
        <w:sz w:val="18"/>
        <w:szCs w:val="20"/>
        <w:shd w:val="clear" w:color="auto" w:fill="E6E6E6"/>
      </w:rPr>
      <w:fldChar w:fldCharType="begin"/>
    </w:r>
    <w:r w:rsidRPr="00A56871">
      <w:rPr>
        <w:rFonts w:ascii="Arial Narrow" w:hAnsi="Arial Narrow" w:cstheme="minorHAnsi"/>
        <w:sz w:val="18"/>
        <w:szCs w:val="20"/>
      </w:rPr>
      <w:instrText xml:space="preserve"> SECTIONPAGES  \* MERGEFORMAT </w:instrText>
    </w:r>
    <w:r w:rsidRPr="00A56871">
      <w:rPr>
        <w:rFonts w:ascii="Arial Narrow" w:hAnsi="Arial Narrow" w:cstheme="minorHAnsi"/>
        <w:color w:val="2B579A"/>
        <w:sz w:val="18"/>
        <w:szCs w:val="20"/>
        <w:shd w:val="clear" w:color="auto" w:fill="E6E6E6"/>
      </w:rPr>
      <w:fldChar w:fldCharType="separate"/>
    </w:r>
    <w:r w:rsidR="00076898">
      <w:rPr>
        <w:rFonts w:ascii="Arial Narrow" w:hAnsi="Arial Narrow" w:cstheme="minorHAnsi"/>
        <w:noProof/>
        <w:sz w:val="18"/>
        <w:szCs w:val="20"/>
      </w:rPr>
      <w:t>42</w:t>
    </w:r>
    <w:r w:rsidRPr="00A56871">
      <w:rPr>
        <w:rFonts w:ascii="Arial Narrow" w:hAnsi="Arial Narrow" w:cstheme="minorHAnsi"/>
        <w:color w:val="2B579A"/>
        <w:sz w:val="18"/>
        <w:szCs w:val="20"/>
        <w:shd w:val="clear" w:color="auto" w:fill="E6E6E6"/>
      </w:rPr>
      <w:fldChar w:fldCharType="end"/>
    </w:r>
  </w:p>
  <w:p w14:paraId="28FA0659" w14:textId="77777777" w:rsidR="003D36D1" w:rsidRDefault="003D36D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EC0FF" w14:textId="77777777" w:rsidR="00F850FE" w:rsidRDefault="00F850FE" w:rsidP="00DE52E4">
      <w:pPr>
        <w:spacing w:line="240" w:lineRule="auto"/>
      </w:pPr>
      <w:r>
        <w:separator/>
      </w:r>
    </w:p>
  </w:footnote>
  <w:footnote w:type="continuationSeparator" w:id="0">
    <w:p w14:paraId="45BE915E" w14:textId="77777777" w:rsidR="00F850FE" w:rsidRDefault="00F850FE" w:rsidP="00DE52E4">
      <w:pPr>
        <w:spacing w:line="240" w:lineRule="auto"/>
      </w:pPr>
      <w:r>
        <w:continuationSeparator/>
      </w:r>
    </w:p>
  </w:footnote>
  <w:footnote w:type="continuationNotice" w:id="1">
    <w:p w14:paraId="1741DAA7" w14:textId="77777777" w:rsidR="00F850FE" w:rsidRDefault="00F850FE">
      <w:pPr>
        <w:spacing w:line="240" w:lineRule="auto"/>
      </w:pPr>
    </w:p>
  </w:footnote>
  <w:footnote w:id="2">
    <w:p w14:paraId="45D24CCC" w14:textId="47B29E10" w:rsidR="003D36D1" w:rsidRPr="000B6DB6" w:rsidRDefault="003D36D1" w:rsidP="004A51DE">
      <w:pPr>
        <w:pStyle w:val="Textpoznmkypodiarou"/>
        <w:ind w:left="567" w:hanging="567"/>
        <w:rPr>
          <w:rFonts w:ascii="Arial Narrow" w:hAnsi="Arial Narrow"/>
          <w:sz w:val="18"/>
          <w:szCs w:val="18"/>
        </w:rPr>
      </w:pPr>
      <w:r w:rsidRPr="000B6DB6">
        <w:rPr>
          <w:rStyle w:val="Odkaznapoznmkupodiarou"/>
          <w:rFonts w:ascii="Arial Narrow" w:hAnsi="Arial Narrow"/>
          <w:sz w:val="18"/>
          <w:szCs w:val="18"/>
        </w:rPr>
        <w:footnoteRef/>
      </w:r>
      <w:r>
        <w:rPr>
          <w:rFonts w:ascii="Arial Narrow" w:hAnsi="Arial Narrow"/>
          <w:sz w:val="18"/>
          <w:szCs w:val="18"/>
        </w:rPr>
        <w:tab/>
      </w:r>
      <w:r w:rsidRPr="000B6DB6">
        <w:rPr>
          <w:rFonts w:ascii="Arial Narrow" w:hAnsi="Arial Narrow"/>
          <w:sz w:val="18"/>
          <w:szCs w:val="18"/>
        </w:rPr>
        <w:t xml:space="preserve">Ďalej pozri čl. 11 tejto Zmluvy o dielo. </w:t>
      </w:r>
    </w:p>
  </w:footnote>
  <w:footnote w:id="3">
    <w:p w14:paraId="379C1CCA" w14:textId="77777777" w:rsidR="003D36D1" w:rsidRPr="000B6DB6" w:rsidRDefault="003D36D1" w:rsidP="00B9055A">
      <w:pPr>
        <w:pBdr>
          <w:top w:val="nil"/>
          <w:left w:val="nil"/>
          <w:bottom w:val="nil"/>
          <w:right w:val="nil"/>
          <w:between w:val="nil"/>
        </w:pBdr>
        <w:spacing w:after="0" w:line="240" w:lineRule="auto"/>
        <w:rPr>
          <w:rFonts w:ascii="Arial Narrow" w:hAnsi="Arial Narrow"/>
          <w:color w:val="000000"/>
          <w:sz w:val="18"/>
          <w:szCs w:val="18"/>
        </w:rPr>
      </w:pPr>
      <w:r w:rsidRPr="000B6DB6">
        <w:rPr>
          <w:rFonts w:ascii="Arial Narrow" w:hAnsi="Arial Narrow"/>
          <w:sz w:val="18"/>
          <w:szCs w:val="18"/>
          <w:vertAlign w:val="superscript"/>
        </w:rPr>
        <w:footnoteRef/>
      </w:r>
      <w:r w:rsidRPr="000B6DB6">
        <w:rPr>
          <w:rFonts w:ascii="Arial Narrow" w:hAnsi="Arial Narrow"/>
          <w:color w:val="000000"/>
          <w:sz w:val="18"/>
          <w:szCs w:val="18"/>
        </w:rPr>
        <w:t xml:space="preserve"> Niektorá z licencií schválená iniciatívou Open Source Iniciative, dostupné na </w:t>
      </w:r>
      <w:hyperlink r:id="rId1">
        <w:r w:rsidRPr="000B6DB6">
          <w:rPr>
            <w:rFonts w:ascii="Arial Narrow" w:hAnsi="Arial Narrow"/>
            <w:color w:val="0000FF"/>
            <w:sz w:val="18"/>
            <w:szCs w:val="18"/>
            <w:u w:val="single"/>
          </w:rPr>
          <w:t>https://opensource.org/licenses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1D76" w14:textId="69CA4E76" w:rsidR="003D36D1" w:rsidRDefault="004751CE" w:rsidP="00B30AE4">
    <w:pPr>
      <w:pStyle w:val="Hlavika"/>
      <w:tabs>
        <w:tab w:val="clear" w:pos="4536"/>
      </w:tabs>
    </w:pPr>
    <w:r>
      <w:t xml:space="preserve">Príloha č. 4-1 </w:t>
    </w:r>
  </w:p>
  <w:p w14:paraId="75BC5F46" w14:textId="77777777" w:rsidR="003D36D1" w:rsidRDefault="003D36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2762772"/>
    <w:lvl w:ilvl="0">
      <w:start w:val="1"/>
      <w:numFmt w:val="decimal"/>
      <w:pStyle w:val="Nadpis1"/>
      <w:lvlText w:val="%1."/>
      <w:legacy w:legacy="1" w:legacySpace="0" w:legacyIndent="708"/>
      <w:lvlJc w:val="left"/>
      <w:pPr>
        <w:ind w:left="709" w:hanging="708"/>
      </w:pPr>
      <w:rPr>
        <w:rFonts w:asciiTheme="minorHAnsi" w:hAnsiTheme="minorHAnsi" w:hint="default"/>
        <w:b/>
        <w:sz w:val="22"/>
        <w:szCs w:val="22"/>
      </w:rPr>
    </w:lvl>
    <w:lvl w:ilvl="1">
      <w:start w:val="1"/>
      <w:numFmt w:val="decimal"/>
      <w:pStyle w:val="Nadpis2"/>
      <w:lvlText w:val="%1.%2."/>
      <w:legacy w:legacy="1" w:legacySpace="0" w:legacyIndent="708"/>
      <w:lvlJc w:val="left"/>
      <w:pPr>
        <w:ind w:left="1418" w:hanging="708"/>
      </w:pPr>
      <w:rPr>
        <w:rFonts w:asciiTheme="minorHAnsi" w:hAnsiTheme="minorHAnsi" w:cstheme="minorHAnsi" w:hint="default"/>
        <w:b w:val="0"/>
        <w:sz w:val="22"/>
        <w:szCs w:val="22"/>
      </w:rPr>
    </w:lvl>
    <w:lvl w:ilvl="2">
      <w:start w:val="1"/>
      <w:numFmt w:val="decimal"/>
      <w:pStyle w:val="Nadpis3"/>
      <w:lvlText w:val="%1.%2.%3."/>
      <w:legacy w:legacy="1" w:legacySpace="0" w:legacyIndent="708"/>
      <w:lvlJc w:val="left"/>
      <w:pPr>
        <w:ind w:left="2269" w:hanging="708"/>
      </w:pPr>
      <w:rPr>
        <w:rFonts w:ascii="Calibri" w:hAnsi="Calibri" w:hint="default"/>
        <w:sz w:val="22"/>
        <w:szCs w:val="22"/>
      </w:rPr>
    </w:lvl>
    <w:lvl w:ilvl="3">
      <w:start w:val="1"/>
      <w:numFmt w:val="decimal"/>
      <w:pStyle w:val="Nadpis4"/>
      <w:lvlText w:val="%1.%2.%3.%4."/>
      <w:legacy w:legacy="1" w:legacySpace="0" w:legacyIndent="708"/>
      <w:lvlJc w:val="left"/>
      <w:pPr>
        <w:ind w:left="708" w:hanging="708"/>
      </w:pPr>
    </w:lvl>
    <w:lvl w:ilvl="4">
      <w:start w:val="1"/>
      <w:numFmt w:val="decimal"/>
      <w:pStyle w:val="Nadpis5"/>
      <w:lvlText w:val="%1.%2.%3.%4.%5."/>
      <w:legacy w:legacy="1" w:legacySpace="0" w:legacyIndent="708"/>
      <w:lvlJc w:val="left"/>
      <w:pPr>
        <w:ind w:left="4962" w:hanging="708"/>
      </w:pPr>
    </w:lvl>
    <w:lvl w:ilvl="5">
      <w:start w:val="1"/>
      <w:numFmt w:val="decimal"/>
      <w:pStyle w:val="Nadpis6"/>
      <w:lvlText w:val="%1.%2.%3.%4.%5.%6."/>
      <w:legacy w:legacy="1" w:legacySpace="0" w:legacyIndent="708"/>
      <w:lvlJc w:val="left"/>
      <w:pPr>
        <w:ind w:left="5529" w:hanging="708"/>
      </w:pPr>
    </w:lvl>
    <w:lvl w:ilvl="6">
      <w:start w:val="1"/>
      <w:numFmt w:val="decimal"/>
      <w:pStyle w:val="Nadpis7"/>
      <w:lvlText w:val="%1.%2.%3.%4.%5.%6.%7."/>
      <w:legacy w:legacy="1" w:legacySpace="0" w:legacyIndent="708"/>
      <w:lvlJc w:val="left"/>
      <w:pPr>
        <w:ind w:left="4956" w:hanging="708"/>
      </w:pPr>
    </w:lvl>
    <w:lvl w:ilvl="7">
      <w:start w:val="1"/>
      <w:numFmt w:val="decimal"/>
      <w:pStyle w:val="Nadpis8"/>
      <w:lvlText w:val="%1.%2.%3.%4.%5.%6.%7.%8."/>
      <w:legacy w:legacy="1" w:legacySpace="0" w:legacyIndent="708"/>
      <w:lvlJc w:val="left"/>
      <w:pPr>
        <w:ind w:left="5664" w:hanging="708"/>
      </w:pPr>
    </w:lvl>
    <w:lvl w:ilvl="8">
      <w:start w:val="1"/>
      <w:numFmt w:val="decimal"/>
      <w:pStyle w:val="Nadpis9"/>
      <w:lvlText w:val="%1.%2.%3.%4.%5.%6.%7.%8.%9."/>
      <w:legacy w:legacy="1" w:legacySpace="0" w:legacyIndent="708"/>
      <w:lvlJc w:val="left"/>
      <w:pPr>
        <w:ind w:left="6372" w:hanging="708"/>
      </w:pPr>
    </w:lvl>
  </w:abstractNum>
  <w:abstractNum w:abstractNumId="1" w15:restartNumberingAfterBreak="0">
    <w:nsid w:val="01303588"/>
    <w:multiLevelType w:val="multilevel"/>
    <w:tmpl w:val="A502C42C"/>
    <w:lvl w:ilvl="0">
      <w:start w:val="10"/>
      <w:numFmt w:val="decimal"/>
      <w:lvlText w:val="%1"/>
      <w:lvlJc w:val="left"/>
      <w:pPr>
        <w:ind w:left="560" w:hanging="560"/>
      </w:pPr>
      <w:rPr>
        <w:rFonts w:hint="default"/>
      </w:rPr>
    </w:lvl>
    <w:lvl w:ilvl="1">
      <w:start w:val="4"/>
      <w:numFmt w:val="decimal"/>
      <w:lvlText w:val="%1.%2"/>
      <w:lvlJc w:val="left"/>
      <w:pPr>
        <w:ind w:left="928" w:hanging="5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384" w:hanging="1440"/>
      </w:pPr>
      <w:rPr>
        <w:rFonts w:hint="default"/>
      </w:rPr>
    </w:lvl>
  </w:abstractNum>
  <w:abstractNum w:abstractNumId="2" w15:restartNumberingAfterBreak="0">
    <w:nsid w:val="02EF2882"/>
    <w:multiLevelType w:val="hybridMultilevel"/>
    <w:tmpl w:val="7F401A2E"/>
    <w:lvl w:ilvl="0" w:tplc="D0E6B892">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36E1A0C">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96A4EDB"/>
    <w:multiLevelType w:val="hybridMultilevel"/>
    <w:tmpl w:val="F1AE2C70"/>
    <w:lvl w:ilvl="0" w:tplc="0BCE3300">
      <w:start w:val="817"/>
      <w:numFmt w:val="bullet"/>
      <w:lvlText w:val="-"/>
      <w:lvlJc w:val="left"/>
      <w:pPr>
        <w:ind w:left="1776" w:hanging="360"/>
      </w:pPr>
      <w:rPr>
        <w:rFonts w:ascii="Arial" w:eastAsia="Times New Roman" w:hAnsi="Arial" w:cs="Aria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4" w15:restartNumberingAfterBreak="0">
    <w:nsid w:val="11FE7354"/>
    <w:multiLevelType w:val="hybridMultilevel"/>
    <w:tmpl w:val="3676DA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4E83735"/>
    <w:multiLevelType w:val="hybridMultilevel"/>
    <w:tmpl w:val="5CC2DA3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 w15:restartNumberingAfterBreak="0">
    <w:nsid w:val="15883F46"/>
    <w:multiLevelType w:val="multilevel"/>
    <w:tmpl w:val="486A9426"/>
    <w:lvl w:ilvl="0">
      <w:start w:val="10"/>
      <w:numFmt w:val="decimal"/>
      <w:lvlText w:val="%1."/>
      <w:lvlJc w:val="left"/>
      <w:pPr>
        <w:ind w:left="600" w:hanging="600"/>
      </w:pPr>
      <w:rPr>
        <w:rFonts w:hint="default"/>
        <w:b/>
      </w:rPr>
    </w:lvl>
    <w:lvl w:ilvl="1">
      <w:start w:val="3"/>
      <w:numFmt w:val="decimal"/>
      <w:lvlText w:val="%1.%2."/>
      <w:lvlJc w:val="left"/>
      <w:pPr>
        <w:ind w:left="1521" w:hanging="600"/>
      </w:pPr>
      <w:rPr>
        <w:rFonts w:hint="default"/>
        <w:b/>
      </w:rPr>
    </w:lvl>
    <w:lvl w:ilvl="2">
      <w:start w:val="1"/>
      <w:numFmt w:val="decimal"/>
      <w:lvlText w:val="%1.%2.%3."/>
      <w:lvlJc w:val="left"/>
      <w:pPr>
        <w:ind w:left="2562" w:hanging="720"/>
      </w:pPr>
      <w:rPr>
        <w:rFonts w:hint="default"/>
        <w:b/>
      </w:rPr>
    </w:lvl>
    <w:lvl w:ilvl="3">
      <w:start w:val="1"/>
      <w:numFmt w:val="decimal"/>
      <w:lvlText w:val="%1.%2.%3.%4."/>
      <w:lvlJc w:val="left"/>
      <w:pPr>
        <w:ind w:left="3483" w:hanging="720"/>
      </w:pPr>
      <w:rPr>
        <w:rFonts w:hint="default"/>
        <w:b/>
      </w:rPr>
    </w:lvl>
    <w:lvl w:ilvl="4">
      <w:start w:val="1"/>
      <w:numFmt w:val="decimal"/>
      <w:lvlText w:val="%1.%2.%3.%4.%5."/>
      <w:lvlJc w:val="left"/>
      <w:pPr>
        <w:ind w:left="4764" w:hanging="1080"/>
      </w:pPr>
      <w:rPr>
        <w:rFonts w:hint="default"/>
        <w:b/>
      </w:rPr>
    </w:lvl>
    <w:lvl w:ilvl="5">
      <w:start w:val="1"/>
      <w:numFmt w:val="decimal"/>
      <w:lvlText w:val="%1.%2.%3.%4.%5.%6."/>
      <w:lvlJc w:val="left"/>
      <w:pPr>
        <w:ind w:left="5685" w:hanging="1080"/>
      </w:pPr>
      <w:rPr>
        <w:rFonts w:hint="default"/>
        <w:b/>
      </w:rPr>
    </w:lvl>
    <w:lvl w:ilvl="6">
      <w:start w:val="1"/>
      <w:numFmt w:val="decimal"/>
      <w:lvlText w:val="%1.%2.%3.%4.%5.%6.%7."/>
      <w:lvlJc w:val="left"/>
      <w:pPr>
        <w:ind w:left="6966" w:hanging="1440"/>
      </w:pPr>
      <w:rPr>
        <w:rFonts w:hint="default"/>
        <w:b/>
      </w:rPr>
    </w:lvl>
    <w:lvl w:ilvl="7">
      <w:start w:val="1"/>
      <w:numFmt w:val="decimal"/>
      <w:lvlText w:val="%1.%2.%3.%4.%5.%6.%7.%8."/>
      <w:lvlJc w:val="left"/>
      <w:pPr>
        <w:ind w:left="7887" w:hanging="1440"/>
      </w:pPr>
      <w:rPr>
        <w:rFonts w:hint="default"/>
        <w:b/>
      </w:rPr>
    </w:lvl>
    <w:lvl w:ilvl="8">
      <w:start w:val="1"/>
      <w:numFmt w:val="decimal"/>
      <w:lvlText w:val="%1.%2.%3.%4.%5.%6.%7.%8.%9."/>
      <w:lvlJc w:val="left"/>
      <w:pPr>
        <w:ind w:left="9168" w:hanging="1800"/>
      </w:pPr>
      <w:rPr>
        <w:rFonts w:hint="default"/>
        <w:b/>
      </w:rPr>
    </w:lvl>
  </w:abstractNum>
  <w:abstractNum w:abstractNumId="7" w15:restartNumberingAfterBreak="0">
    <w:nsid w:val="1C693180"/>
    <w:multiLevelType w:val="hybridMultilevel"/>
    <w:tmpl w:val="7138E09A"/>
    <w:lvl w:ilvl="0" w:tplc="DC94D9A6">
      <w:start w:val="1"/>
      <w:numFmt w:val="bullet"/>
      <w:lvlText w:val="–"/>
      <w:lvlJc w:val="left"/>
      <w:pPr>
        <w:ind w:left="1440" w:hanging="360"/>
      </w:pPr>
      <w:rPr>
        <w:rFonts w:ascii="Times New Roman" w:hAnsi="Times New Roman" w:cs="Times New Roman"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 w15:restartNumberingAfterBreak="0">
    <w:nsid w:val="25514AC3"/>
    <w:multiLevelType w:val="hybridMultilevel"/>
    <w:tmpl w:val="14DA36B0"/>
    <w:lvl w:ilvl="0" w:tplc="21A89412">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27D54285"/>
    <w:multiLevelType w:val="multilevel"/>
    <w:tmpl w:val="CF3A7896"/>
    <w:lvl w:ilvl="0">
      <w:start w:val="1"/>
      <w:numFmt w:val="decimal"/>
      <w:lvlText w:val="%1."/>
      <w:lvlJc w:val="left"/>
      <w:pPr>
        <w:tabs>
          <w:tab w:val="num" w:pos="878"/>
        </w:tabs>
        <w:ind w:left="737" w:hanging="737"/>
      </w:pPr>
      <w:rPr>
        <w:rFonts w:ascii="Arial Narrow" w:hAnsi="Arial Narrow"/>
        <w:b/>
        <w:sz w:val="22"/>
        <w:szCs w:val="22"/>
      </w:rPr>
    </w:lvl>
    <w:lvl w:ilvl="1">
      <w:start w:val="1"/>
      <w:numFmt w:val="decimal"/>
      <w:lvlText w:val="%1.%2"/>
      <w:lvlJc w:val="left"/>
      <w:pPr>
        <w:tabs>
          <w:tab w:val="num" w:pos="6550"/>
        </w:tabs>
        <w:ind w:left="6266" w:hanging="737"/>
      </w:pPr>
      <w:rPr>
        <w:rFonts w:ascii="Arial Narrow" w:hAnsi="Arial Narrow" w:cstheme="minorHAnsi"/>
        <w:b w:val="0"/>
        <w:sz w:val="22"/>
        <w:szCs w:val="22"/>
      </w:rPr>
    </w:lvl>
    <w:lvl w:ilvl="2">
      <w:start w:val="1"/>
      <w:numFmt w:val="lowerLetter"/>
      <w:lvlText w:val="%3)"/>
      <w:lvlJc w:val="left"/>
      <w:pPr>
        <w:tabs>
          <w:tab w:val="num" w:pos="1134"/>
        </w:tabs>
        <w:ind w:left="1134" w:hanging="397"/>
      </w:pPr>
      <w:rPr>
        <w:rFonts w:ascii="Arial" w:eastAsia="Times New Roman" w:hAnsi="Arial" w:cs="Arial" w:hint="default"/>
        <w:b w:val="0"/>
        <w:strike w:val="0"/>
        <w:dstrike w:val="0"/>
        <w:sz w:val="22"/>
        <w:szCs w:val="22"/>
      </w:rPr>
    </w:lvl>
    <w:lvl w:ilvl="3">
      <w:start w:val="1"/>
      <w:numFmt w:val="bullet"/>
      <w:lvlText w:val="–"/>
      <w:lvlJc w:val="left"/>
      <w:pPr>
        <w:tabs>
          <w:tab w:val="num" w:pos="1531"/>
        </w:tabs>
        <w:ind w:left="1531" w:hanging="397"/>
      </w:pPr>
      <w:rPr>
        <w:rFonts w:ascii="Times New Roman" w:hAnsi="Times New Roman" w:cs="Times New Roman" w:hint="default"/>
      </w:rPr>
    </w:lvl>
    <w:lvl w:ilvl="4">
      <w:start w:val="1"/>
      <w:numFmt w:val="decimal"/>
      <w:lvlText w:val="%1.%2.%3.%4.%5."/>
      <w:lvlJc w:val="left"/>
      <w:pPr>
        <w:tabs>
          <w:tab w:val="num" w:pos="0"/>
        </w:tabs>
        <w:ind w:left="4962" w:hanging="708"/>
      </w:pPr>
    </w:lvl>
    <w:lvl w:ilvl="5">
      <w:start w:val="1"/>
      <w:numFmt w:val="decimal"/>
      <w:lvlText w:val="%1.%2.%3.%4.%5.%6."/>
      <w:lvlJc w:val="left"/>
      <w:pPr>
        <w:tabs>
          <w:tab w:val="num" w:pos="0"/>
        </w:tabs>
        <w:ind w:left="5529"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0" w15:restartNumberingAfterBreak="0">
    <w:nsid w:val="3C4F6F99"/>
    <w:multiLevelType w:val="hybridMultilevel"/>
    <w:tmpl w:val="6548F1C4"/>
    <w:lvl w:ilvl="0" w:tplc="563EEDC6">
      <w:start w:val="1"/>
      <w:numFmt w:val="lowerLetter"/>
      <w:lvlText w:val="%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 w15:restartNumberingAfterBreak="0">
    <w:nsid w:val="44D73799"/>
    <w:multiLevelType w:val="multilevel"/>
    <w:tmpl w:val="5D108926"/>
    <w:lvl w:ilvl="0">
      <w:start w:val="1"/>
      <w:numFmt w:val="decimal"/>
      <w:lvlText w:val="%1."/>
      <w:lvlJc w:val="left"/>
      <w:pPr>
        <w:tabs>
          <w:tab w:val="num" w:pos="737"/>
        </w:tabs>
        <w:ind w:left="737" w:hanging="736"/>
      </w:pPr>
      <w:rPr>
        <w:rFonts w:asciiTheme="minorHAnsi" w:hAnsiTheme="minorHAnsi" w:hint="default"/>
        <w:b/>
        <w:sz w:val="22"/>
        <w:szCs w:val="22"/>
      </w:rPr>
    </w:lvl>
    <w:lvl w:ilvl="1">
      <w:start w:val="1"/>
      <w:numFmt w:val="upperLetter"/>
      <w:lvlText w:val="%2."/>
      <w:lvlJc w:val="left"/>
      <w:pPr>
        <w:tabs>
          <w:tab w:val="num" w:pos="737"/>
        </w:tabs>
        <w:ind w:left="737" w:hanging="737"/>
      </w:pPr>
      <w:rPr>
        <w:rFonts w:hint="default"/>
        <w:b w:val="0"/>
        <w:sz w:val="22"/>
        <w:szCs w:val="22"/>
      </w:rPr>
    </w:lvl>
    <w:lvl w:ilvl="2">
      <w:start w:val="1"/>
      <w:numFmt w:val="lowerLetter"/>
      <w:lvlText w:val="%3)"/>
      <w:lvlJc w:val="left"/>
      <w:pPr>
        <w:tabs>
          <w:tab w:val="num" w:pos="1134"/>
        </w:tabs>
        <w:ind w:left="1134" w:hanging="397"/>
      </w:pPr>
      <w:rPr>
        <w:rFonts w:ascii="Calibri" w:hAnsi="Calibri" w:hint="default"/>
        <w:b w:val="0"/>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2" w15:restartNumberingAfterBreak="0">
    <w:nsid w:val="4A531FF5"/>
    <w:multiLevelType w:val="multilevel"/>
    <w:tmpl w:val="6EFC42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5F550B4"/>
    <w:multiLevelType w:val="multilevel"/>
    <w:tmpl w:val="ECE8285C"/>
    <w:lvl w:ilvl="0">
      <w:start w:val="1"/>
      <w:numFmt w:val="decimal"/>
      <w:pStyle w:val="Zmluva-Paragraf"/>
      <w:lvlText w:val="%1."/>
      <w:lvlJc w:val="left"/>
      <w:pPr>
        <w:tabs>
          <w:tab w:val="num" w:pos="360"/>
        </w:tabs>
        <w:ind w:left="3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440"/>
        </w:tabs>
        <w:ind w:left="1440" w:hanging="360"/>
      </w:pPr>
      <w:rPr>
        <w:rFonts w:cs="Futura Bk" w:hint="default"/>
      </w:rPr>
    </w:lvl>
    <w:lvl w:ilvl="2">
      <w:start w:val="1"/>
      <w:numFmt w:val="decimal"/>
      <w:lvlText w:val="%1.%2.%3."/>
      <w:lvlJc w:val="left"/>
      <w:pPr>
        <w:tabs>
          <w:tab w:val="num" w:pos="2880"/>
        </w:tabs>
        <w:ind w:left="2880" w:hanging="720"/>
      </w:pPr>
      <w:rPr>
        <w:rFonts w:cs="Futura Bk" w:hint="default"/>
      </w:rPr>
    </w:lvl>
    <w:lvl w:ilvl="3">
      <w:start w:val="1"/>
      <w:numFmt w:val="decimal"/>
      <w:lvlText w:val="%1.%2.%3.%4."/>
      <w:lvlJc w:val="left"/>
      <w:pPr>
        <w:tabs>
          <w:tab w:val="num" w:pos="3960"/>
        </w:tabs>
        <w:ind w:left="3960" w:hanging="720"/>
      </w:pPr>
      <w:rPr>
        <w:rFonts w:cs="Futura Bk" w:hint="default"/>
      </w:rPr>
    </w:lvl>
    <w:lvl w:ilvl="4">
      <w:start w:val="1"/>
      <w:numFmt w:val="decimal"/>
      <w:lvlText w:val="%1.%2.%3.%4.%5."/>
      <w:lvlJc w:val="left"/>
      <w:pPr>
        <w:tabs>
          <w:tab w:val="num" w:pos="5400"/>
        </w:tabs>
        <w:ind w:left="5400" w:hanging="1080"/>
      </w:pPr>
      <w:rPr>
        <w:rFonts w:cs="Futura Bk" w:hint="default"/>
      </w:rPr>
    </w:lvl>
    <w:lvl w:ilvl="5">
      <w:start w:val="1"/>
      <w:numFmt w:val="decimal"/>
      <w:lvlText w:val="%1.%2.%3.%4.%5.%6."/>
      <w:lvlJc w:val="left"/>
      <w:pPr>
        <w:tabs>
          <w:tab w:val="num" w:pos="6480"/>
        </w:tabs>
        <w:ind w:left="6480" w:hanging="1080"/>
      </w:pPr>
      <w:rPr>
        <w:rFonts w:cs="Futura Bk" w:hint="default"/>
      </w:rPr>
    </w:lvl>
    <w:lvl w:ilvl="6">
      <w:start w:val="1"/>
      <w:numFmt w:val="decimal"/>
      <w:lvlText w:val="%1.%2.%3.%4.%5.%6.%7."/>
      <w:lvlJc w:val="left"/>
      <w:pPr>
        <w:tabs>
          <w:tab w:val="num" w:pos="7560"/>
        </w:tabs>
        <w:ind w:left="7560" w:hanging="1080"/>
      </w:pPr>
      <w:rPr>
        <w:rFonts w:cs="Futura Bk" w:hint="default"/>
      </w:rPr>
    </w:lvl>
    <w:lvl w:ilvl="7">
      <w:start w:val="1"/>
      <w:numFmt w:val="decimal"/>
      <w:lvlText w:val="%1.%2.%3.%4.%5.%6.%7.%8."/>
      <w:lvlJc w:val="left"/>
      <w:pPr>
        <w:tabs>
          <w:tab w:val="num" w:pos="9000"/>
        </w:tabs>
        <w:ind w:left="9000" w:hanging="1440"/>
      </w:pPr>
      <w:rPr>
        <w:rFonts w:cs="Futura Bk" w:hint="default"/>
      </w:rPr>
    </w:lvl>
    <w:lvl w:ilvl="8">
      <w:start w:val="1"/>
      <w:numFmt w:val="decimal"/>
      <w:lvlText w:val="%1.%2.%3.%4.%5.%6.%7.%8.%9."/>
      <w:lvlJc w:val="left"/>
      <w:pPr>
        <w:tabs>
          <w:tab w:val="num" w:pos="10080"/>
        </w:tabs>
        <w:ind w:left="10080" w:hanging="1440"/>
      </w:pPr>
      <w:rPr>
        <w:rFonts w:cs="Futura Bk" w:hint="default"/>
      </w:rPr>
    </w:lvl>
  </w:abstractNum>
  <w:abstractNum w:abstractNumId="14" w15:restartNumberingAfterBreak="0">
    <w:nsid w:val="58190D0D"/>
    <w:multiLevelType w:val="hybridMultilevel"/>
    <w:tmpl w:val="0268C80C"/>
    <w:lvl w:ilvl="0" w:tplc="041B0017">
      <w:start w:val="1"/>
      <w:numFmt w:val="lowerLetter"/>
      <w:lvlText w:val="%1)"/>
      <w:lvlJc w:val="left"/>
      <w:pPr>
        <w:ind w:left="720" w:hanging="360"/>
      </w:pPr>
    </w:lvl>
    <w:lvl w:ilvl="1" w:tplc="DC94D9A6">
      <w:start w:val="1"/>
      <w:numFmt w:val="bullet"/>
      <w:lvlText w:val="–"/>
      <w:lvlJc w:val="left"/>
      <w:pPr>
        <w:ind w:left="1440" w:hanging="360"/>
      </w:pPr>
      <w:rPr>
        <w:rFonts w:ascii="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583805"/>
    <w:multiLevelType w:val="hybridMultilevel"/>
    <w:tmpl w:val="CF9AF8A2"/>
    <w:lvl w:ilvl="0" w:tplc="B1B4B270">
      <w:start w:val="1"/>
      <w:numFmt w:val="lowerLetter"/>
      <w:lvlText w:val="%1)"/>
      <w:lvlJc w:val="left"/>
      <w:pPr>
        <w:ind w:left="1287" w:hanging="360"/>
      </w:pPr>
      <w:rPr>
        <w:rFonts w:ascii="Arial" w:eastAsia="Times New Roman" w:hAnsi="Arial" w:cs="Arial"/>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62DE2FDB"/>
    <w:multiLevelType w:val="hybridMultilevel"/>
    <w:tmpl w:val="CFA229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43753FE"/>
    <w:multiLevelType w:val="hybridMultilevel"/>
    <w:tmpl w:val="050C02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9" w15:restartNumberingAfterBreak="0">
    <w:nsid w:val="65826EB0"/>
    <w:multiLevelType w:val="hybridMultilevel"/>
    <w:tmpl w:val="396AFA0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8902F00"/>
    <w:multiLevelType w:val="hybridMultilevel"/>
    <w:tmpl w:val="AE044C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E0D389B"/>
    <w:multiLevelType w:val="singleLevel"/>
    <w:tmpl w:val="8B0CD9DA"/>
    <w:lvl w:ilvl="0">
      <w:start w:val="1"/>
      <w:numFmt w:val="bullet"/>
      <w:pStyle w:val="Zoznamsodrkami"/>
      <w:lvlText w:val=""/>
      <w:lvlJc w:val="left"/>
      <w:pPr>
        <w:tabs>
          <w:tab w:val="num" w:pos="360"/>
        </w:tabs>
        <w:ind w:left="360" w:hanging="360"/>
      </w:pPr>
      <w:rPr>
        <w:rFonts w:ascii="Symbol" w:hAnsi="Symbol" w:hint="default"/>
      </w:rPr>
    </w:lvl>
  </w:abstractNum>
  <w:abstractNum w:abstractNumId="22" w15:restartNumberingAfterBreak="0">
    <w:nsid w:val="7483045B"/>
    <w:multiLevelType w:val="hybridMultilevel"/>
    <w:tmpl w:val="8D4662A4"/>
    <w:lvl w:ilvl="0" w:tplc="58B826F6">
      <w:start w:val="1"/>
      <w:numFmt w:val="bullet"/>
      <w:pStyle w:val="Dosaenvzdln"/>
      <w:lvlText w:val=""/>
      <w:lvlJc w:val="left"/>
      <w:pPr>
        <w:tabs>
          <w:tab w:val="num" w:pos="720"/>
        </w:tabs>
        <w:ind w:left="720" w:hanging="360"/>
      </w:pPr>
      <w:rPr>
        <w:rFonts w:ascii="Wingdings" w:hAnsi="Wingdings" w:hint="default"/>
        <w:b w:val="0"/>
        <w:i w:val="0"/>
        <w:sz w:val="16"/>
      </w:rPr>
    </w:lvl>
    <w:lvl w:ilvl="1" w:tplc="041B0003">
      <w:start w:val="1"/>
      <w:numFmt w:val="bullet"/>
      <w:lvlText w:val="o"/>
      <w:lvlJc w:val="left"/>
      <w:pPr>
        <w:tabs>
          <w:tab w:val="num" w:pos="1800"/>
        </w:tabs>
        <w:ind w:left="1800" w:hanging="360"/>
      </w:pPr>
      <w:rPr>
        <w:rFonts w:ascii="Courier New" w:hAnsi="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7391CC6"/>
    <w:multiLevelType w:val="hybridMultilevel"/>
    <w:tmpl w:val="3E0EF6E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 w15:restartNumberingAfterBreak="0">
    <w:nsid w:val="7B1F184C"/>
    <w:multiLevelType w:val="hybridMultilevel"/>
    <w:tmpl w:val="7CE4D60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7EE85618"/>
    <w:multiLevelType w:val="hybridMultilevel"/>
    <w:tmpl w:val="1D48C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601886363">
    <w:abstractNumId w:val="0"/>
  </w:num>
  <w:num w:numId="2" w16cid:durableId="574708886">
    <w:abstractNumId w:val="21"/>
  </w:num>
  <w:num w:numId="3" w16cid:durableId="364910078">
    <w:abstractNumId w:val="22"/>
  </w:num>
  <w:num w:numId="4" w16cid:durableId="1830173677">
    <w:abstractNumId w:val="13"/>
  </w:num>
  <w:num w:numId="5" w16cid:durableId="1464888502">
    <w:abstractNumId w:val="18"/>
  </w:num>
  <w:num w:numId="6" w16cid:durableId="1372069717">
    <w:abstractNumId w:val="11"/>
  </w:num>
  <w:num w:numId="7" w16cid:durableId="1157846839">
    <w:abstractNumId w:val="7"/>
  </w:num>
  <w:num w:numId="8" w16cid:durableId="904216020">
    <w:abstractNumId w:val="1"/>
  </w:num>
  <w:num w:numId="9" w16cid:durableId="1996834521">
    <w:abstractNumId w:val="24"/>
  </w:num>
  <w:num w:numId="10" w16cid:durableId="1752433284">
    <w:abstractNumId w:val="14"/>
  </w:num>
  <w:num w:numId="11" w16cid:durableId="1124156986">
    <w:abstractNumId w:val="23"/>
  </w:num>
  <w:num w:numId="12" w16cid:durableId="968979051">
    <w:abstractNumId w:val="4"/>
  </w:num>
  <w:num w:numId="13" w16cid:durableId="449201041">
    <w:abstractNumId w:val="5"/>
  </w:num>
  <w:num w:numId="14" w16cid:durableId="142696753">
    <w:abstractNumId w:val="20"/>
  </w:num>
  <w:num w:numId="15" w16cid:durableId="195848681">
    <w:abstractNumId w:val="17"/>
  </w:num>
  <w:num w:numId="16" w16cid:durableId="592859679">
    <w:abstractNumId w:val="6"/>
  </w:num>
  <w:num w:numId="17" w16cid:durableId="1469471200">
    <w:abstractNumId w:val="9"/>
  </w:num>
  <w:num w:numId="18" w16cid:durableId="876740709">
    <w:abstractNumId w:val="16"/>
  </w:num>
  <w:num w:numId="19" w16cid:durableId="17597170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35769269">
    <w:abstractNumId w:val="12"/>
  </w:num>
  <w:num w:numId="21" w16cid:durableId="2969551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687399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81532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93380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03489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08764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201167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79201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74035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86794735">
    <w:abstractNumId w:val="2"/>
  </w:num>
  <w:num w:numId="31" w16cid:durableId="1212764052">
    <w:abstractNumId w:val="19"/>
  </w:num>
  <w:num w:numId="32" w16cid:durableId="1511723598">
    <w:abstractNumId w:val="25"/>
  </w:num>
  <w:num w:numId="33" w16cid:durableId="1159426184">
    <w:abstractNumId w:val="8"/>
  </w:num>
  <w:num w:numId="34" w16cid:durableId="1042436908">
    <w:abstractNumId w:val="15"/>
  </w:num>
  <w:num w:numId="35" w16cid:durableId="609551558">
    <w:abstractNumId w:val="10"/>
  </w:num>
  <w:num w:numId="36" w16cid:durableId="855197723">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82F"/>
    <w:rsid w:val="00000004"/>
    <w:rsid w:val="0000071D"/>
    <w:rsid w:val="00001231"/>
    <w:rsid w:val="00001BC9"/>
    <w:rsid w:val="00001F1A"/>
    <w:rsid w:val="00002038"/>
    <w:rsid w:val="000022CA"/>
    <w:rsid w:val="000024F0"/>
    <w:rsid w:val="00002711"/>
    <w:rsid w:val="00002C81"/>
    <w:rsid w:val="00003201"/>
    <w:rsid w:val="0000360C"/>
    <w:rsid w:val="0000372A"/>
    <w:rsid w:val="0000597B"/>
    <w:rsid w:val="000062F9"/>
    <w:rsid w:val="000064D7"/>
    <w:rsid w:val="00006E77"/>
    <w:rsid w:val="000101B8"/>
    <w:rsid w:val="0001021E"/>
    <w:rsid w:val="000104E4"/>
    <w:rsid w:val="00010890"/>
    <w:rsid w:val="000108F7"/>
    <w:rsid w:val="00010A39"/>
    <w:rsid w:val="00010C38"/>
    <w:rsid w:val="00010C69"/>
    <w:rsid w:val="00011202"/>
    <w:rsid w:val="000113A5"/>
    <w:rsid w:val="00011B48"/>
    <w:rsid w:val="00011B8D"/>
    <w:rsid w:val="000123EE"/>
    <w:rsid w:val="0001293E"/>
    <w:rsid w:val="00012DBD"/>
    <w:rsid w:val="000130FA"/>
    <w:rsid w:val="00013820"/>
    <w:rsid w:val="00014E31"/>
    <w:rsid w:val="000157AE"/>
    <w:rsid w:val="0001589C"/>
    <w:rsid w:val="00016272"/>
    <w:rsid w:val="000168E7"/>
    <w:rsid w:val="00016E95"/>
    <w:rsid w:val="00017453"/>
    <w:rsid w:val="000207DD"/>
    <w:rsid w:val="00023AA1"/>
    <w:rsid w:val="0002422F"/>
    <w:rsid w:val="000242C9"/>
    <w:rsid w:val="000244BF"/>
    <w:rsid w:val="00025436"/>
    <w:rsid w:val="00025B70"/>
    <w:rsid w:val="00030125"/>
    <w:rsid w:val="000301A9"/>
    <w:rsid w:val="00030629"/>
    <w:rsid w:val="000350EE"/>
    <w:rsid w:val="000353C0"/>
    <w:rsid w:val="0003579C"/>
    <w:rsid w:val="00036DC6"/>
    <w:rsid w:val="00037719"/>
    <w:rsid w:val="00037A22"/>
    <w:rsid w:val="00040594"/>
    <w:rsid w:val="00041A35"/>
    <w:rsid w:val="00041CC8"/>
    <w:rsid w:val="00041DF8"/>
    <w:rsid w:val="000425E4"/>
    <w:rsid w:val="000426CD"/>
    <w:rsid w:val="0004477D"/>
    <w:rsid w:val="00044FD3"/>
    <w:rsid w:val="00045365"/>
    <w:rsid w:val="0004564D"/>
    <w:rsid w:val="00046F0B"/>
    <w:rsid w:val="00047BE6"/>
    <w:rsid w:val="00050107"/>
    <w:rsid w:val="000503FC"/>
    <w:rsid w:val="00050CB9"/>
    <w:rsid w:val="00052175"/>
    <w:rsid w:val="00053467"/>
    <w:rsid w:val="000548E2"/>
    <w:rsid w:val="00054C37"/>
    <w:rsid w:val="00054FB4"/>
    <w:rsid w:val="00055030"/>
    <w:rsid w:val="00055736"/>
    <w:rsid w:val="00055D6F"/>
    <w:rsid w:val="0005629D"/>
    <w:rsid w:val="000575F8"/>
    <w:rsid w:val="00057D6F"/>
    <w:rsid w:val="00057E8B"/>
    <w:rsid w:val="00061813"/>
    <w:rsid w:val="00061B83"/>
    <w:rsid w:val="00062AAF"/>
    <w:rsid w:val="00063184"/>
    <w:rsid w:val="00063206"/>
    <w:rsid w:val="00063C60"/>
    <w:rsid w:val="0006407D"/>
    <w:rsid w:val="00064290"/>
    <w:rsid w:val="0006494E"/>
    <w:rsid w:val="00065375"/>
    <w:rsid w:val="00065E30"/>
    <w:rsid w:val="0006648E"/>
    <w:rsid w:val="00066B35"/>
    <w:rsid w:val="00066DE5"/>
    <w:rsid w:val="0006741E"/>
    <w:rsid w:val="000677F7"/>
    <w:rsid w:val="000709A2"/>
    <w:rsid w:val="00070AB7"/>
    <w:rsid w:val="00070E3C"/>
    <w:rsid w:val="00071DF5"/>
    <w:rsid w:val="00073211"/>
    <w:rsid w:val="00073519"/>
    <w:rsid w:val="00073938"/>
    <w:rsid w:val="00073EEC"/>
    <w:rsid w:val="00074059"/>
    <w:rsid w:val="00075955"/>
    <w:rsid w:val="00075B55"/>
    <w:rsid w:val="00075E49"/>
    <w:rsid w:val="0007625E"/>
    <w:rsid w:val="00076898"/>
    <w:rsid w:val="00080751"/>
    <w:rsid w:val="000817B1"/>
    <w:rsid w:val="00082976"/>
    <w:rsid w:val="00083CAB"/>
    <w:rsid w:val="00084791"/>
    <w:rsid w:val="0008512C"/>
    <w:rsid w:val="000855F0"/>
    <w:rsid w:val="00086522"/>
    <w:rsid w:val="00086B06"/>
    <w:rsid w:val="00086EBC"/>
    <w:rsid w:val="0008733F"/>
    <w:rsid w:val="000904DE"/>
    <w:rsid w:val="00090762"/>
    <w:rsid w:val="00090986"/>
    <w:rsid w:val="00090ED9"/>
    <w:rsid w:val="000924B9"/>
    <w:rsid w:val="000924D9"/>
    <w:rsid w:val="000924DF"/>
    <w:rsid w:val="000942E9"/>
    <w:rsid w:val="000946C7"/>
    <w:rsid w:val="00097632"/>
    <w:rsid w:val="00097A73"/>
    <w:rsid w:val="000A109A"/>
    <w:rsid w:val="000A140E"/>
    <w:rsid w:val="000A1722"/>
    <w:rsid w:val="000A1D50"/>
    <w:rsid w:val="000A3279"/>
    <w:rsid w:val="000A3852"/>
    <w:rsid w:val="000A3EB2"/>
    <w:rsid w:val="000A4DB6"/>
    <w:rsid w:val="000A4E2F"/>
    <w:rsid w:val="000A7659"/>
    <w:rsid w:val="000A7C09"/>
    <w:rsid w:val="000B0AAF"/>
    <w:rsid w:val="000B0F78"/>
    <w:rsid w:val="000B171A"/>
    <w:rsid w:val="000B3808"/>
    <w:rsid w:val="000B40E7"/>
    <w:rsid w:val="000B42E6"/>
    <w:rsid w:val="000B5746"/>
    <w:rsid w:val="000B6DB6"/>
    <w:rsid w:val="000B7574"/>
    <w:rsid w:val="000B7C55"/>
    <w:rsid w:val="000C06CE"/>
    <w:rsid w:val="000C24EA"/>
    <w:rsid w:val="000C260E"/>
    <w:rsid w:val="000C265A"/>
    <w:rsid w:val="000C3465"/>
    <w:rsid w:val="000C3884"/>
    <w:rsid w:val="000C5464"/>
    <w:rsid w:val="000C6087"/>
    <w:rsid w:val="000C65B8"/>
    <w:rsid w:val="000C676B"/>
    <w:rsid w:val="000D06D5"/>
    <w:rsid w:val="000D11A0"/>
    <w:rsid w:val="000D15B1"/>
    <w:rsid w:val="000D20B5"/>
    <w:rsid w:val="000D2229"/>
    <w:rsid w:val="000D37AA"/>
    <w:rsid w:val="000D4225"/>
    <w:rsid w:val="000D5A74"/>
    <w:rsid w:val="000D61FC"/>
    <w:rsid w:val="000D76C7"/>
    <w:rsid w:val="000D7B22"/>
    <w:rsid w:val="000E0213"/>
    <w:rsid w:val="000E0D59"/>
    <w:rsid w:val="000E1422"/>
    <w:rsid w:val="000E1423"/>
    <w:rsid w:val="000E1638"/>
    <w:rsid w:val="000E1AC5"/>
    <w:rsid w:val="000E302B"/>
    <w:rsid w:val="000E5561"/>
    <w:rsid w:val="000E5D32"/>
    <w:rsid w:val="000E6D24"/>
    <w:rsid w:val="000E6FBB"/>
    <w:rsid w:val="000E70DC"/>
    <w:rsid w:val="000E760F"/>
    <w:rsid w:val="000E76B2"/>
    <w:rsid w:val="000E7A42"/>
    <w:rsid w:val="000F07AF"/>
    <w:rsid w:val="000F2243"/>
    <w:rsid w:val="000F2414"/>
    <w:rsid w:val="000F390D"/>
    <w:rsid w:val="000F4986"/>
    <w:rsid w:val="000F516A"/>
    <w:rsid w:val="000F5835"/>
    <w:rsid w:val="000F5E78"/>
    <w:rsid w:val="000F64BB"/>
    <w:rsid w:val="000F6D85"/>
    <w:rsid w:val="000F77E8"/>
    <w:rsid w:val="000F7BFA"/>
    <w:rsid w:val="001003B7"/>
    <w:rsid w:val="001006A5"/>
    <w:rsid w:val="0010085F"/>
    <w:rsid w:val="00101844"/>
    <w:rsid w:val="00101C3B"/>
    <w:rsid w:val="00101D70"/>
    <w:rsid w:val="0010228D"/>
    <w:rsid w:val="0010277B"/>
    <w:rsid w:val="00102AE1"/>
    <w:rsid w:val="00102DE3"/>
    <w:rsid w:val="00103992"/>
    <w:rsid w:val="00104774"/>
    <w:rsid w:val="0010520B"/>
    <w:rsid w:val="0010620A"/>
    <w:rsid w:val="00106396"/>
    <w:rsid w:val="0010733C"/>
    <w:rsid w:val="00107882"/>
    <w:rsid w:val="001101ED"/>
    <w:rsid w:val="0011040D"/>
    <w:rsid w:val="001123D5"/>
    <w:rsid w:val="00112650"/>
    <w:rsid w:val="0011267F"/>
    <w:rsid w:val="00112C34"/>
    <w:rsid w:val="0011383F"/>
    <w:rsid w:val="00113D09"/>
    <w:rsid w:val="00114CF7"/>
    <w:rsid w:val="00114DFD"/>
    <w:rsid w:val="001153E3"/>
    <w:rsid w:val="001155FC"/>
    <w:rsid w:val="00115BD2"/>
    <w:rsid w:val="0011630C"/>
    <w:rsid w:val="001179AF"/>
    <w:rsid w:val="00117FC8"/>
    <w:rsid w:val="001204E8"/>
    <w:rsid w:val="00120921"/>
    <w:rsid w:val="00122EA0"/>
    <w:rsid w:val="00122FF7"/>
    <w:rsid w:val="00123BA4"/>
    <w:rsid w:val="0012405D"/>
    <w:rsid w:val="0012479C"/>
    <w:rsid w:val="00124F2A"/>
    <w:rsid w:val="001251E1"/>
    <w:rsid w:val="001255A0"/>
    <w:rsid w:val="00125611"/>
    <w:rsid w:val="0012579D"/>
    <w:rsid w:val="00125CFB"/>
    <w:rsid w:val="00126D64"/>
    <w:rsid w:val="00127472"/>
    <w:rsid w:val="001275F6"/>
    <w:rsid w:val="001300C2"/>
    <w:rsid w:val="00130202"/>
    <w:rsid w:val="00130BB0"/>
    <w:rsid w:val="0013118B"/>
    <w:rsid w:val="001313BC"/>
    <w:rsid w:val="00131F62"/>
    <w:rsid w:val="00132A02"/>
    <w:rsid w:val="00133DC2"/>
    <w:rsid w:val="00134B43"/>
    <w:rsid w:val="00135605"/>
    <w:rsid w:val="00135DC5"/>
    <w:rsid w:val="00135F25"/>
    <w:rsid w:val="00135F41"/>
    <w:rsid w:val="001361DD"/>
    <w:rsid w:val="001362AA"/>
    <w:rsid w:val="0013630E"/>
    <w:rsid w:val="00136F62"/>
    <w:rsid w:val="00137716"/>
    <w:rsid w:val="001379DD"/>
    <w:rsid w:val="00137E82"/>
    <w:rsid w:val="00137F16"/>
    <w:rsid w:val="001405F4"/>
    <w:rsid w:val="00140F4F"/>
    <w:rsid w:val="0014136D"/>
    <w:rsid w:val="00141B89"/>
    <w:rsid w:val="001432D7"/>
    <w:rsid w:val="00143393"/>
    <w:rsid w:val="00143D5F"/>
    <w:rsid w:val="0014515F"/>
    <w:rsid w:val="00145B1C"/>
    <w:rsid w:val="001460EA"/>
    <w:rsid w:val="0014658B"/>
    <w:rsid w:val="0014693A"/>
    <w:rsid w:val="00147010"/>
    <w:rsid w:val="00147376"/>
    <w:rsid w:val="00147382"/>
    <w:rsid w:val="0014771D"/>
    <w:rsid w:val="00150D4B"/>
    <w:rsid w:val="0015102E"/>
    <w:rsid w:val="001512D5"/>
    <w:rsid w:val="00151BF1"/>
    <w:rsid w:val="001520F4"/>
    <w:rsid w:val="0015239A"/>
    <w:rsid w:val="00152E44"/>
    <w:rsid w:val="00153097"/>
    <w:rsid w:val="001531F4"/>
    <w:rsid w:val="001535AE"/>
    <w:rsid w:val="00153A5C"/>
    <w:rsid w:val="001540CE"/>
    <w:rsid w:val="0015432F"/>
    <w:rsid w:val="001548D2"/>
    <w:rsid w:val="00154B5D"/>
    <w:rsid w:val="00155BBD"/>
    <w:rsid w:val="001561AF"/>
    <w:rsid w:val="00157C23"/>
    <w:rsid w:val="001609EC"/>
    <w:rsid w:val="001613D1"/>
    <w:rsid w:val="00163070"/>
    <w:rsid w:val="0016341B"/>
    <w:rsid w:val="001636AE"/>
    <w:rsid w:val="00163B82"/>
    <w:rsid w:val="001646EE"/>
    <w:rsid w:val="00166C5E"/>
    <w:rsid w:val="0016745F"/>
    <w:rsid w:val="00167B86"/>
    <w:rsid w:val="00167F76"/>
    <w:rsid w:val="001704AC"/>
    <w:rsid w:val="00172071"/>
    <w:rsid w:val="0017360B"/>
    <w:rsid w:val="001738CE"/>
    <w:rsid w:val="0017390E"/>
    <w:rsid w:val="001743ED"/>
    <w:rsid w:val="0017598A"/>
    <w:rsid w:val="00175EB7"/>
    <w:rsid w:val="001765B4"/>
    <w:rsid w:val="0017754A"/>
    <w:rsid w:val="00177E27"/>
    <w:rsid w:val="0018042D"/>
    <w:rsid w:val="00180BC1"/>
    <w:rsid w:val="001812F6"/>
    <w:rsid w:val="001824AD"/>
    <w:rsid w:val="00182DCD"/>
    <w:rsid w:val="001833F3"/>
    <w:rsid w:val="00183FF0"/>
    <w:rsid w:val="00184453"/>
    <w:rsid w:val="00184E2C"/>
    <w:rsid w:val="00185505"/>
    <w:rsid w:val="001858DD"/>
    <w:rsid w:val="00185BAB"/>
    <w:rsid w:val="00186878"/>
    <w:rsid w:val="001879F9"/>
    <w:rsid w:val="00187BE4"/>
    <w:rsid w:val="00190335"/>
    <w:rsid w:val="00191F5F"/>
    <w:rsid w:val="00192DB6"/>
    <w:rsid w:val="001931F5"/>
    <w:rsid w:val="00193AC3"/>
    <w:rsid w:val="0019493A"/>
    <w:rsid w:val="00195BC6"/>
    <w:rsid w:val="001A093B"/>
    <w:rsid w:val="001A1ECA"/>
    <w:rsid w:val="001A254F"/>
    <w:rsid w:val="001A2FD9"/>
    <w:rsid w:val="001A3285"/>
    <w:rsid w:val="001A52BD"/>
    <w:rsid w:val="001A6418"/>
    <w:rsid w:val="001A7ACA"/>
    <w:rsid w:val="001A7CB7"/>
    <w:rsid w:val="001B0569"/>
    <w:rsid w:val="001B0E36"/>
    <w:rsid w:val="001B359F"/>
    <w:rsid w:val="001B37E5"/>
    <w:rsid w:val="001B394D"/>
    <w:rsid w:val="001B41A9"/>
    <w:rsid w:val="001B41D7"/>
    <w:rsid w:val="001B629D"/>
    <w:rsid w:val="001B6A5E"/>
    <w:rsid w:val="001B6C66"/>
    <w:rsid w:val="001B7D2C"/>
    <w:rsid w:val="001C0336"/>
    <w:rsid w:val="001C037B"/>
    <w:rsid w:val="001C1464"/>
    <w:rsid w:val="001C153A"/>
    <w:rsid w:val="001C2B5C"/>
    <w:rsid w:val="001C3728"/>
    <w:rsid w:val="001C42F6"/>
    <w:rsid w:val="001C51FC"/>
    <w:rsid w:val="001C5783"/>
    <w:rsid w:val="001C75A2"/>
    <w:rsid w:val="001D0703"/>
    <w:rsid w:val="001D0A58"/>
    <w:rsid w:val="001D0A8D"/>
    <w:rsid w:val="001D0FA3"/>
    <w:rsid w:val="001D10AB"/>
    <w:rsid w:val="001D167F"/>
    <w:rsid w:val="001D1EF9"/>
    <w:rsid w:val="001D1FEA"/>
    <w:rsid w:val="001D29FB"/>
    <w:rsid w:val="001D3312"/>
    <w:rsid w:val="001D3631"/>
    <w:rsid w:val="001D37CB"/>
    <w:rsid w:val="001D389C"/>
    <w:rsid w:val="001D5236"/>
    <w:rsid w:val="001D5716"/>
    <w:rsid w:val="001D5DD9"/>
    <w:rsid w:val="001E081A"/>
    <w:rsid w:val="001E0974"/>
    <w:rsid w:val="001E0DF6"/>
    <w:rsid w:val="001E2689"/>
    <w:rsid w:val="001E2B61"/>
    <w:rsid w:val="001E4DF9"/>
    <w:rsid w:val="001E5166"/>
    <w:rsid w:val="001E6592"/>
    <w:rsid w:val="001E7587"/>
    <w:rsid w:val="001F00D4"/>
    <w:rsid w:val="001F04BE"/>
    <w:rsid w:val="001F04EE"/>
    <w:rsid w:val="001F06C4"/>
    <w:rsid w:val="001F0743"/>
    <w:rsid w:val="001F08E7"/>
    <w:rsid w:val="001F250D"/>
    <w:rsid w:val="001F2623"/>
    <w:rsid w:val="001F2713"/>
    <w:rsid w:val="001F37E3"/>
    <w:rsid w:val="001F42AE"/>
    <w:rsid w:val="001F450F"/>
    <w:rsid w:val="001F45CF"/>
    <w:rsid w:val="001F47BB"/>
    <w:rsid w:val="001F4FE0"/>
    <w:rsid w:val="001F5A34"/>
    <w:rsid w:val="001F6998"/>
    <w:rsid w:val="002026D0"/>
    <w:rsid w:val="00203DE1"/>
    <w:rsid w:val="002042E3"/>
    <w:rsid w:val="002044B8"/>
    <w:rsid w:val="00204C49"/>
    <w:rsid w:val="00205F77"/>
    <w:rsid w:val="00206578"/>
    <w:rsid w:val="00206AA3"/>
    <w:rsid w:val="00207442"/>
    <w:rsid w:val="00210769"/>
    <w:rsid w:val="0021126E"/>
    <w:rsid w:val="0021182F"/>
    <w:rsid w:val="0021309A"/>
    <w:rsid w:val="002132D5"/>
    <w:rsid w:val="00214321"/>
    <w:rsid w:val="00214BB9"/>
    <w:rsid w:val="002150ED"/>
    <w:rsid w:val="0021612E"/>
    <w:rsid w:val="00216426"/>
    <w:rsid w:val="002210BD"/>
    <w:rsid w:val="00222B31"/>
    <w:rsid w:val="00222D22"/>
    <w:rsid w:val="0022376F"/>
    <w:rsid w:val="00224D11"/>
    <w:rsid w:val="00225354"/>
    <w:rsid w:val="002259C0"/>
    <w:rsid w:val="0022658F"/>
    <w:rsid w:val="002276DA"/>
    <w:rsid w:val="002279F1"/>
    <w:rsid w:val="0023035A"/>
    <w:rsid w:val="002315C7"/>
    <w:rsid w:val="002317B2"/>
    <w:rsid w:val="00231F17"/>
    <w:rsid w:val="002352F7"/>
    <w:rsid w:val="002357D3"/>
    <w:rsid w:val="002359AD"/>
    <w:rsid w:val="00236BA0"/>
    <w:rsid w:val="00237888"/>
    <w:rsid w:val="00237D48"/>
    <w:rsid w:val="0024023F"/>
    <w:rsid w:val="00241D5D"/>
    <w:rsid w:val="00241F7E"/>
    <w:rsid w:val="00242093"/>
    <w:rsid w:val="00242AB7"/>
    <w:rsid w:val="00243466"/>
    <w:rsid w:val="00243586"/>
    <w:rsid w:val="0024364A"/>
    <w:rsid w:val="00243EF6"/>
    <w:rsid w:val="00245749"/>
    <w:rsid w:val="00246ED7"/>
    <w:rsid w:val="00247FB2"/>
    <w:rsid w:val="00247FEF"/>
    <w:rsid w:val="00250313"/>
    <w:rsid w:val="002507DA"/>
    <w:rsid w:val="0025121A"/>
    <w:rsid w:val="0025199E"/>
    <w:rsid w:val="00251B5E"/>
    <w:rsid w:val="00252E63"/>
    <w:rsid w:val="00253444"/>
    <w:rsid w:val="002539AA"/>
    <w:rsid w:val="0025409B"/>
    <w:rsid w:val="002548BA"/>
    <w:rsid w:val="00254BCF"/>
    <w:rsid w:val="00255126"/>
    <w:rsid w:val="002560E1"/>
    <w:rsid w:val="002563E5"/>
    <w:rsid w:val="00256820"/>
    <w:rsid w:val="0025714E"/>
    <w:rsid w:val="002579C9"/>
    <w:rsid w:val="00257BD0"/>
    <w:rsid w:val="00260040"/>
    <w:rsid w:val="00260A91"/>
    <w:rsid w:val="0026218E"/>
    <w:rsid w:val="002624D7"/>
    <w:rsid w:val="00262D24"/>
    <w:rsid w:val="002642B1"/>
    <w:rsid w:val="00264CBD"/>
    <w:rsid w:val="00264E7B"/>
    <w:rsid w:val="002658D4"/>
    <w:rsid w:val="0026689D"/>
    <w:rsid w:val="00267438"/>
    <w:rsid w:val="00267E95"/>
    <w:rsid w:val="00267E96"/>
    <w:rsid w:val="002704F5"/>
    <w:rsid w:val="0027066D"/>
    <w:rsid w:val="002715CB"/>
    <w:rsid w:val="0027181A"/>
    <w:rsid w:val="00272963"/>
    <w:rsid w:val="0027324C"/>
    <w:rsid w:val="00274A48"/>
    <w:rsid w:val="00274B5B"/>
    <w:rsid w:val="0027666B"/>
    <w:rsid w:val="00276D5C"/>
    <w:rsid w:val="00277306"/>
    <w:rsid w:val="002779B1"/>
    <w:rsid w:val="00277ED6"/>
    <w:rsid w:val="002805C8"/>
    <w:rsid w:val="00280C09"/>
    <w:rsid w:val="00281230"/>
    <w:rsid w:val="00281F78"/>
    <w:rsid w:val="00282142"/>
    <w:rsid w:val="00282262"/>
    <w:rsid w:val="00282EC3"/>
    <w:rsid w:val="00283300"/>
    <w:rsid w:val="00284502"/>
    <w:rsid w:val="002856F8"/>
    <w:rsid w:val="00285B27"/>
    <w:rsid w:val="00286211"/>
    <w:rsid w:val="0028647F"/>
    <w:rsid w:val="00290DEF"/>
    <w:rsid w:val="00290E88"/>
    <w:rsid w:val="00291290"/>
    <w:rsid w:val="00291985"/>
    <w:rsid w:val="00292521"/>
    <w:rsid w:val="0029271C"/>
    <w:rsid w:val="00292793"/>
    <w:rsid w:val="00292E2E"/>
    <w:rsid w:val="00292E80"/>
    <w:rsid w:val="00292EB6"/>
    <w:rsid w:val="00292FE1"/>
    <w:rsid w:val="00293F9B"/>
    <w:rsid w:val="00294724"/>
    <w:rsid w:val="0029499E"/>
    <w:rsid w:val="00294EEE"/>
    <w:rsid w:val="00295589"/>
    <w:rsid w:val="00295F47"/>
    <w:rsid w:val="002979E9"/>
    <w:rsid w:val="00297A3C"/>
    <w:rsid w:val="002A15B4"/>
    <w:rsid w:val="002A1F8E"/>
    <w:rsid w:val="002A3E79"/>
    <w:rsid w:val="002A3EEC"/>
    <w:rsid w:val="002A3F07"/>
    <w:rsid w:val="002A4273"/>
    <w:rsid w:val="002A498D"/>
    <w:rsid w:val="002A4BB9"/>
    <w:rsid w:val="002A4CAF"/>
    <w:rsid w:val="002A5124"/>
    <w:rsid w:val="002A581C"/>
    <w:rsid w:val="002A66D0"/>
    <w:rsid w:val="002A774D"/>
    <w:rsid w:val="002B00BB"/>
    <w:rsid w:val="002B315C"/>
    <w:rsid w:val="002B3BD9"/>
    <w:rsid w:val="002B40E3"/>
    <w:rsid w:val="002B43BD"/>
    <w:rsid w:val="002B46E0"/>
    <w:rsid w:val="002B5185"/>
    <w:rsid w:val="002B522F"/>
    <w:rsid w:val="002B658A"/>
    <w:rsid w:val="002B6F15"/>
    <w:rsid w:val="002B79CC"/>
    <w:rsid w:val="002B7A29"/>
    <w:rsid w:val="002B7FF1"/>
    <w:rsid w:val="002C0E73"/>
    <w:rsid w:val="002C1C49"/>
    <w:rsid w:val="002C29F1"/>
    <w:rsid w:val="002C2A05"/>
    <w:rsid w:val="002C2DEE"/>
    <w:rsid w:val="002C35F1"/>
    <w:rsid w:val="002C3635"/>
    <w:rsid w:val="002C44A6"/>
    <w:rsid w:val="002C4862"/>
    <w:rsid w:val="002C5108"/>
    <w:rsid w:val="002C5D82"/>
    <w:rsid w:val="002C61D8"/>
    <w:rsid w:val="002C6511"/>
    <w:rsid w:val="002C6893"/>
    <w:rsid w:val="002C6EAD"/>
    <w:rsid w:val="002C75BA"/>
    <w:rsid w:val="002D0FD9"/>
    <w:rsid w:val="002D1381"/>
    <w:rsid w:val="002D16F6"/>
    <w:rsid w:val="002D1FCC"/>
    <w:rsid w:val="002D2021"/>
    <w:rsid w:val="002D2552"/>
    <w:rsid w:val="002D260E"/>
    <w:rsid w:val="002D3D01"/>
    <w:rsid w:val="002D3F3A"/>
    <w:rsid w:val="002D4186"/>
    <w:rsid w:val="002D4BD7"/>
    <w:rsid w:val="002D54A7"/>
    <w:rsid w:val="002D6326"/>
    <w:rsid w:val="002D6347"/>
    <w:rsid w:val="002D6C1E"/>
    <w:rsid w:val="002D6F2E"/>
    <w:rsid w:val="002E0828"/>
    <w:rsid w:val="002E0DB0"/>
    <w:rsid w:val="002E2B33"/>
    <w:rsid w:val="002E2BFB"/>
    <w:rsid w:val="002E332B"/>
    <w:rsid w:val="002E4AD8"/>
    <w:rsid w:val="002E512D"/>
    <w:rsid w:val="002E560B"/>
    <w:rsid w:val="002E6A05"/>
    <w:rsid w:val="002E6ACC"/>
    <w:rsid w:val="002E7D2C"/>
    <w:rsid w:val="002F00E3"/>
    <w:rsid w:val="002F03D0"/>
    <w:rsid w:val="002F11ED"/>
    <w:rsid w:val="002F18D4"/>
    <w:rsid w:val="002F24D5"/>
    <w:rsid w:val="002F3F93"/>
    <w:rsid w:val="002F415C"/>
    <w:rsid w:val="002F46EF"/>
    <w:rsid w:val="002F6139"/>
    <w:rsid w:val="002F706F"/>
    <w:rsid w:val="002F7D39"/>
    <w:rsid w:val="0030030B"/>
    <w:rsid w:val="00302B70"/>
    <w:rsid w:val="00302C0D"/>
    <w:rsid w:val="0030377A"/>
    <w:rsid w:val="00303AFE"/>
    <w:rsid w:val="00303ED9"/>
    <w:rsid w:val="00304D74"/>
    <w:rsid w:val="00306A20"/>
    <w:rsid w:val="00307D41"/>
    <w:rsid w:val="00307EE1"/>
    <w:rsid w:val="00311061"/>
    <w:rsid w:val="0031145D"/>
    <w:rsid w:val="00311632"/>
    <w:rsid w:val="00311635"/>
    <w:rsid w:val="00311DE0"/>
    <w:rsid w:val="00311E04"/>
    <w:rsid w:val="00311EE6"/>
    <w:rsid w:val="00311F65"/>
    <w:rsid w:val="00311FC7"/>
    <w:rsid w:val="00312140"/>
    <w:rsid w:val="00312BAD"/>
    <w:rsid w:val="00312DEA"/>
    <w:rsid w:val="0031323D"/>
    <w:rsid w:val="00313472"/>
    <w:rsid w:val="00313E68"/>
    <w:rsid w:val="00314168"/>
    <w:rsid w:val="003142EF"/>
    <w:rsid w:val="003153B1"/>
    <w:rsid w:val="003155B7"/>
    <w:rsid w:val="00315702"/>
    <w:rsid w:val="00315751"/>
    <w:rsid w:val="00315BFF"/>
    <w:rsid w:val="00316872"/>
    <w:rsid w:val="00317A7B"/>
    <w:rsid w:val="0032025A"/>
    <w:rsid w:val="0032097B"/>
    <w:rsid w:val="0032321E"/>
    <w:rsid w:val="003239E7"/>
    <w:rsid w:val="00323E2D"/>
    <w:rsid w:val="00323F4E"/>
    <w:rsid w:val="00323FE1"/>
    <w:rsid w:val="00324BA1"/>
    <w:rsid w:val="00325BC3"/>
    <w:rsid w:val="00326560"/>
    <w:rsid w:val="00326B37"/>
    <w:rsid w:val="003277F6"/>
    <w:rsid w:val="003316FA"/>
    <w:rsid w:val="00331983"/>
    <w:rsid w:val="00331B7A"/>
    <w:rsid w:val="00332301"/>
    <w:rsid w:val="00332578"/>
    <w:rsid w:val="00333740"/>
    <w:rsid w:val="003338A3"/>
    <w:rsid w:val="00333D04"/>
    <w:rsid w:val="003342C3"/>
    <w:rsid w:val="003343AD"/>
    <w:rsid w:val="003347E3"/>
    <w:rsid w:val="00334CD9"/>
    <w:rsid w:val="0033654F"/>
    <w:rsid w:val="003400CC"/>
    <w:rsid w:val="003401C9"/>
    <w:rsid w:val="00340C95"/>
    <w:rsid w:val="003416E5"/>
    <w:rsid w:val="003424D6"/>
    <w:rsid w:val="003427C5"/>
    <w:rsid w:val="00342BC8"/>
    <w:rsid w:val="00342FA0"/>
    <w:rsid w:val="00343B2C"/>
    <w:rsid w:val="00345016"/>
    <w:rsid w:val="003457C0"/>
    <w:rsid w:val="00345811"/>
    <w:rsid w:val="00345BBE"/>
    <w:rsid w:val="003460FF"/>
    <w:rsid w:val="003464F9"/>
    <w:rsid w:val="00346D89"/>
    <w:rsid w:val="0035051D"/>
    <w:rsid w:val="003507A9"/>
    <w:rsid w:val="003522B9"/>
    <w:rsid w:val="0035293E"/>
    <w:rsid w:val="003530BA"/>
    <w:rsid w:val="00353172"/>
    <w:rsid w:val="003549D4"/>
    <w:rsid w:val="00354A08"/>
    <w:rsid w:val="003550C4"/>
    <w:rsid w:val="003557EC"/>
    <w:rsid w:val="003568A1"/>
    <w:rsid w:val="00356A32"/>
    <w:rsid w:val="00357525"/>
    <w:rsid w:val="00362755"/>
    <w:rsid w:val="00362977"/>
    <w:rsid w:val="00362C13"/>
    <w:rsid w:val="00363527"/>
    <w:rsid w:val="003637B1"/>
    <w:rsid w:val="00363CEE"/>
    <w:rsid w:val="00364623"/>
    <w:rsid w:val="0036472A"/>
    <w:rsid w:val="00364E5C"/>
    <w:rsid w:val="00364E79"/>
    <w:rsid w:val="00364E83"/>
    <w:rsid w:val="00365202"/>
    <w:rsid w:val="00365A73"/>
    <w:rsid w:val="003660F6"/>
    <w:rsid w:val="0036691B"/>
    <w:rsid w:val="00367C8F"/>
    <w:rsid w:val="0037154B"/>
    <w:rsid w:val="00372037"/>
    <w:rsid w:val="00372C7D"/>
    <w:rsid w:val="00372E63"/>
    <w:rsid w:val="003737A7"/>
    <w:rsid w:val="00373F0F"/>
    <w:rsid w:val="003744DF"/>
    <w:rsid w:val="003745AE"/>
    <w:rsid w:val="00375173"/>
    <w:rsid w:val="003761EF"/>
    <w:rsid w:val="00376E37"/>
    <w:rsid w:val="00380697"/>
    <w:rsid w:val="00382C70"/>
    <w:rsid w:val="0038305B"/>
    <w:rsid w:val="0038396C"/>
    <w:rsid w:val="003847BB"/>
    <w:rsid w:val="00385BDF"/>
    <w:rsid w:val="0038605F"/>
    <w:rsid w:val="00386113"/>
    <w:rsid w:val="00386BF7"/>
    <w:rsid w:val="00386DA4"/>
    <w:rsid w:val="0038781A"/>
    <w:rsid w:val="00387CB5"/>
    <w:rsid w:val="003905BC"/>
    <w:rsid w:val="00390F21"/>
    <w:rsid w:val="00390FE5"/>
    <w:rsid w:val="003910BE"/>
    <w:rsid w:val="003916EF"/>
    <w:rsid w:val="0039229D"/>
    <w:rsid w:val="00392BA9"/>
    <w:rsid w:val="00392C64"/>
    <w:rsid w:val="00392F7D"/>
    <w:rsid w:val="00393DE5"/>
    <w:rsid w:val="003943E5"/>
    <w:rsid w:val="0039691A"/>
    <w:rsid w:val="00397135"/>
    <w:rsid w:val="003979E7"/>
    <w:rsid w:val="003A09BF"/>
    <w:rsid w:val="003A0C62"/>
    <w:rsid w:val="003A0C85"/>
    <w:rsid w:val="003A167B"/>
    <w:rsid w:val="003A17A9"/>
    <w:rsid w:val="003A1DEB"/>
    <w:rsid w:val="003A1F24"/>
    <w:rsid w:val="003A37E6"/>
    <w:rsid w:val="003A3C75"/>
    <w:rsid w:val="003A3FC2"/>
    <w:rsid w:val="003A4554"/>
    <w:rsid w:val="003A4C1E"/>
    <w:rsid w:val="003A4EBC"/>
    <w:rsid w:val="003A5A36"/>
    <w:rsid w:val="003A5F9F"/>
    <w:rsid w:val="003A620A"/>
    <w:rsid w:val="003A68EA"/>
    <w:rsid w:val="003A6A9C"/>
    <w:rsid w:val="003A6AF1"/>
    <w:rsid w:val="003A6E2B"/>
    <w:rsid w:val="003A7C45"/>
    <w:rsid w:val="003B0954"/>
    <w:rsid w:val="003B0D6E"/>
    <w:rsid w:val="003B423F"/>
    <w:rsid w:val="003B49CD"/>
    <w:rsid w:val="003B4F1E"/>
    <w:rsid w:val="003B55C6"/>
    <w:rsid w:val="003B55F2"/>
    <w:rsid w:val="003B56A2"/>
    <w:rsid w:val="003B56AD"/>
    <w:rsid w:val="003B57E1"/>
    <w:rsid w:val="003B5E8C"/>
    <w:rsid w:val="003B71D3"/>
    <w:rsid w:val="003B7B5F"/>
    <w:rsid w:val="003C18CE"/>
    <w:rsid w:val="003C357B"/>
    <w:rsid w:val="003C39D4"/>
    <w:rsid w:val="003C3CAB"/>
    <w:rsid w:val="003C3ECF"/>
    <w:rsid w:val="003C4470"/>
    <w:rsid w:val="003C5138"/>
    <w:rsid w:val="003C51A5"/>
    <w:rsid w:val="003C6A31"/>
    <w:rsid w:val="003C6AB8"/>
    <w:rsid w:val="003D0E05"/>
    <w:rsid w:val="003D169E"/>
    <w:rsid w:val="003D17E8"/>
    <w:rsid w:val="003D1919"/>
    <w:rsid w:val="003D2040"/>
    <w:rsid w:val="003D2558"/>
    <w:rsid w:val="003D2BAD"/>
    <w:rsid w:val="003D36D1"/>
    <w:rsid w:val="003D3CAD"/>
    <w:rsid w:val="003D3FC8"/>
    <w:rsid w:val="003D4625"/>
    <w:rsid w:val="003D562A"/>
    <w:rsid w:val="003D563E"/>
    <w:rsid w:val="003D58C6"/>
    <w:rsid w:val="003D5D16"/>
    <w:rsid w:val="003D6195"/>
    <w:rsid w:val="003D7596"/>
    <w:rsid w:val="003E03C0"/>
    <w:rsid w:val="003E0964"/>
    <w:rsid w:val="003E0C73"/>
    <w:rsid w:val="003E0D7C"/>
    <w:rsid w:val="003E10D4"/>
    <w:rsid w:val="003E2AB0"/>
    <w:rsid w:val="003E3013"/>
    <w:rsid w:val="003E3A92"/>
    <w:rsid w:val="003E4072"/>
    <w:rsid w:val="003E423B"/>
    <w:rsid w:val="003E4D06"/>
    <w:rsid w:val="003E52FF"/>
    <w:rsid w:val="003E607D"/>
    <w:rsid w:val="003E6BDA"/>
    <w:rsid w:val="003E7C0F"/>
    <w:rsid w:val="003E7E3D"/>
    <w:rsid w:val="003F002C"/>
    <w:rsid w:val="003F2A15"/>
    <w:rsid w:val="003F37B9"/>
    <w:rsid w:val="003F3B64"/>
    <w:rsid w:val="003F482D"/>
    <w:rsid w:val="003F55EC"/>
    <w:rsid w:val="003F6093"/>
    <w:rsid w:val="003F62BB"/>
    <w:rsid w:val="003F7ECB"/>
    <w:rsid w:val="00400551"/>
    <w:rsid w:val="00401D0B"/>
    <w:rsid w:val="00403210"/>
    <w:rsid w:val="0040337C"/>
    <w:rsid w:val="004037C8"/>
    <w:rsid w:val="00405041"/>
    <w:rsid w:val="0040537D"/>
    <w:rsid w:val="00407127"/>
    <w:rsid w:val="00407159"/>
    <w:rsid w:val="004074C0"/>
    <w:rsid w:val="00407659"/>
    <w:rsid w:val="004113D3"/>
    <w:rsid w:val="00413381"/>
    <w:rsid w:val="00413EAF"/>
    <w:rsid w:val="0041453C"/>
    <w:rsid w:val="00414CE8"/>
    <w:rsid w:val="00414EB9"/>
    <w:rsid w:val="00414F22"/>
    <w:rsid w:val="00416036"/>
    <w:rsid w:val="004163A5"/>
    <w:rsid w:val="0041653E"/>
    <w:rsid w:val="0042015F"/>
    <w:rsid w:val="004203DA"/>
    <w:rsid w:val="004205C4"/>
    <w:rsid w:val="004205F7"/>
    <w:rsid w:val="00420E0F"/>
    <w:rsid w:val="00421624"/>
    <w:rsid w:val="004227E6"/>
    <w:rsid w:val="00422A72"/>
    <w:rsid w:val="00422EFD"/>
    <w:rsid w:val="004233DD"/>
    <w:rsid w:val="004243A0"/>
    <w:rsid w:val="004245D0"/>
    <w:rsid w:val="00424AA6"/>
    <w:rsid w:val="0042559E"/>
    <w:rsid w:val="004261A8"/>
    <w:rsid w:val="00426E3E"/>
    <w:rsid w:val="004274FF"/>
    <w:rsid w:val="004275BD"/>
    <w:rsid w:val="004307B9"/>
    <w:rsid w:val="004309AD"/>
    <w:rsid w:val="00430F8B"/>
    <w:rsid w:val="0043160F"/>
    <w:rsid w:val="004323FD"/>
    <w:rsid w:val="00432533"/>
    <w:rsid w:val="004329E6"/>
    <w:rsid w:val="00434C55"/>
    <w:rsid w:val="0043739E"/>
    <w:rsid w:val="00437953"/>
    <w:rsid w:val="00440042"/>
    <w:rsid w:val="00440A1F"/>
    <w:rsid w:val="00441E69"/>
    <w:rsid w:val="004432D7"/>
    <w:rsid w:val="004437F5"/>
    <w:rsid w:val="0044382D"/>
    <w:rsid w:val="00443DBB"/>
    <w:rsid w:val="00444C3C"/>
    <w:rsid w:val="00444C95"/>
    <w:rsid w:val="004453EC"/>
    <w:rsid w:val="004469FB"/>
    <w:rsid w:val="00447900"/>
    <w:rsid w:val="00447F6C"/>
    <w:rsid w:val="00450767"/>
    <w:rsid w:val="00452B34"/>
    <w:rsid w:val="0045349A"/>
    <w:rsid w:val="004536D7"/>
    <w:rsid w:val="00453BAF"/>
    <w:rsid w:val="00454B11"/>
    <w:rsid w:val="00454C50"/>
    <w:rsid w:val="00454F9B"/>
    <w:rsid w:val="004552FC"/>
    <w:rsid w:val="0045634E"/>
    <w:rsid w:val="004565AC"/>
    <w:rsid w:val="00457154"/>
    <w:rsid w:val="0045761C"/>
    <w:rsid w:val="004604A6"/>
    <w:rsid w:val="00460E06"/>
    <w:rsid w:val="00461867"/>
    <w:rsid w:val="00461C2C"/>
    <w:rsid w:val="004622C2"/>
    <w:rsid w:val="00462AA6"/>
    <w:rsid w:val="00463554"/>
    <w:rsid w:val="00465149"/>
    <w:rsid w:val="00465AC5"/>
    <w:rsid w:val="004670E1"/>
    <w:rsid w:val="00467621"/>
    <w:rsid w:val="00471405"/>
    <w:rsid w:val="00471906"/>
    <w:rsid w:val="00471C54"/>
    <w:rsid w:val="00472278"/>
    <w:rsid w:val="004723A0"/>
    <w:rsid w:val="00472911"/>
    <w:rsid w:val="00472D56"/>
    <w:rsid w:val="00473054"/>
    <w:rsid w:val="00474D1C"/>
    <w:rsid w:val="00474D61"/>
    <w:rsid w:val="004751CE"/>
    <w:rsid w:val="004757BD"/>
    <w:rsid w:val="00476113"/>
    <w:rsid w:val="00476127"/>
    <w:rsid w:val="0047663A"/>
    <w:rsid w:val="004766D8"/>
    <w:rsid w:val="00480727"/>
    <w:rsid w:val="00481278"/>
    <w:rsid w:val="0048149F"/>
    <w:rsid w:val="00481547"/>
    <w:rsid w:val="00481BA6"/>
    <w:rsid w:val="0048278F"/>
    <w:rsid w:val="00482A22"/>
    <w:rsid w:val="004836AD"/>
    <w:rsid w:val="00484E68"/>
    <w:rsid w:val="00485445"/>
    <w:rsid w:val="004856AB"/>
    <w:rsid w:val="0048584F"/>
    <w:rsid w:val="00485EC1"/>
    <w:rsid w:val="00486252"/>
    <w:rsid w:val="0048702D"/>
    <w:rsid w:val="00487755"/>
    <w:rsid w:val="00490FAC"/>
    <w:rsid w:val="004913AB"/>
    <w:rsid w:val="00492615"/>
    <w:rsid w:val="00492C5C"/>
    <w:rsid w:val="0049337B"/>
    <w:rsid w:val="0049380D"/>
    <w:rsid w:val="00493BF1"/>
    <w:rsid w:val="00493CF5"/>
    <w:rsid w:val="004945C4"/>
    <w:rsid w:val="00494FFE"/>
    <w:rsid w:val="004950B1"/>
    <w:rsid w:val="00495144"/>
    <w:rsid w:val="004969C1"/>
    <w:rsid w:val="004978E7"/>
    <w:rsid w:val="00497E88"/>
    <w:rsid w:val="004A04F5"/>
    <w:rsid w:val="004A0D2E"/>
    <w:rsid w:val="004A1143"/>
    <w:rsid w:val="004A1587"/>
    <w:rsid w:val="004A1782"/>
    <w:rsid w:val="004A1D1B"/>
    <w:rsid w:val="004A3096"/>
    <w:rsid w:val="004A3658"/>
    <w:rsid w:val="004A4F19"/>
    <w:rsid w:val="004A51DE"/>
    <w:rsid w:val="004A5FD1"/>
    <w:rsid w:val="004A6111"/>
    <w:rsid w:val="004B1FF9"/>
    <w:rsid w:val="004B3E52"/>
    <w:rsid w:val="004B3FD2"/>
    <w:rsid w:val="004B4537"/>
    <w:rsid w:val="004B4582"/>
    <w:rsid w:val="004B49A7"/>
    <w:rsid w:val="004B5B22"/>
    <w:rsid w:val="004B6975"/>
    <w:rsid w:val="004B7138"/>
    <w:rsid w:val="004B7333"/>
    <w:rsid w:val="004B7C6E"/>
    <w:rsid w:val="004C029D"/>
    <w:rsid w:val="004C08A9"/>
    <w:rsid w:val="004C18C9"/>
    <w:rsid w:val="004C19A1"/>
    <w:rsid w:val="004C2AF9"/>
    <w:rsid w:val="004C3E23"/>
    <w:rsid w:val="004C4978"/>
    <w:rsid w:val="004C4E11"/>
    <w:rsid w:val="004C4F07"/>
    <w:rsid w:val="004C5CF2"/>
    <w:rsid w:val="004C6D1C"/>
    <w:rsid w:val="004C71AB"/>
    <w:rsid w:val="004C72BB"/>
    <w:rsid w:val="004D0300"/>
    <w:rsid w:val="004D141C"/>
    <w:rsid w:val="004D1DE8"/>
    <w:rsid w:val="004D2737"/>
    <w:rsid w:val="004D27E4"/>
    <w:rsid w:val="004D2CB2"/>
    <w:rsid w:val="004D2E73"/>
    <w:rsid w:val="004D302B"/>
    <w:rsid w:val="004D3312"/>
    <w:rsid w:val="004D3337"/>
    <w:rsid w:val="004D46F5"/>
    <w:rsid w:val="004D530F"/>
    <w:rsid w:val="004D534A"/>
    <w:rsid w:val="004D58F3"/>
    <w:rsid w:val="004D6BCF"/>
    <w:rsid w:val="004D6F95"/>
    <w:rsid w:val="004D76BE"/>
    <w:rsid w:val="004E12AC"/>
    <w:rsid w:val="004E1CA9"/>
    <w:rsid w:val="004E1E9D"/>
    <w:rsid w:val="004E29EC"/>
    <w:rsid w:val="004E2BB2"/>
    <w:rsid w:val="004E2D6F"/>
    <w:rsid w:val="004E3662"/>
    <w:rsid w:val="004E3CCC"/>
    <w:rsid w:val="004E4191"/>
    <w:rsid w:val="004E43DA"/>
    <w:rsid w:val="004E50DA"/>
    <w:rsid w:val="004E531A"/>
    <w:rsid w:val="004E532D"/>
    <w:rsid w:val="004E57F8"/>
    <w:rsid w:val="004E5C13"/>
    <w:rsid w:val="004E749B"/>
    <w:rsid w:val="004F083D"/>
    <w:rsid w:val="004F0D42"/>
    <w:rsid w:val="004F1FFD"/>
    <w:rsid w:val="004F2897"/>
    <w:rsid w:val="004F2DA3"/>
    <w:rsid w:val="004F2F10"/>
    <w:rsid w:val="004F3248"/>
    <w:rsid w:val="004F358B"/>
    <w:rsid w:val="004F494B"/>
    <w:rsid w:val="004F5152"/>
    <w:rsid w:val="004F55BF"/>
    <w:rsid w:val="004F56E8"/>
    <w:rsid w:val="004F6341"/>
    <w:rsid w:val="004F646E"/>
    <w:rsid w:val="004F7CAA"/>
    <w:rsid w:val="004F7ED0"/>
    <w:rsid w:val="00500F53"/>
    <w:rsid w:val="0050167F"/>
    <w:rsid w:val="00502D32"/>
    <w:rsid w:val="00504137"/>
    <w:rsid w:val="00504320"/>
    <w:rsid w:val="00504BC0"/>
    <w:rsid w:val="00504DD4"/>
    <w:rsid w:val="00504ED0"/>
    <w:rsid w:val="00505493"/>
    <w:rsid w:val="005071E6"/>
    <w:rsid w:val="0050773F"/>
    <w:rsid w:val="005114D6"/>
    <w:rsid w:val="005126EA"/>
    <w:rsid w:val="00512FF7"/>
    <w:rsid w:val="00514417"/>
    <w:rsid w:val="00516971"/>
    <w:rsid w:val="00516A07"/>
    <w:rsid w:val="00516A29"/>
    <w:rsid w:val="00516AD0"/>
    <w:rsid w:val="00516BCD"/>
    <w:rsid w:val="005171C4"/>
    <w:rsid w:val="00520DB4"/>
    <w:rsid w:val="00521D48"/>
    <w:rsid w:val="0052204D"/>
    <w:rsid w:val="005220E1"/>
    <w:rsid w:val="00523324"/>
    <w:rsid w:val="005237A4"/>
    <w:rsid w:val="00523EBE"/>
    <w:rsid w:val="00523FF6"/>
    <w:rsid w:val="00524091"/>
    <w:rsid w:val="0052440B"/>
    <w:rsid w:val="005245DA"/>
    <w:rsid w:val="0052555E"/>
    <w:rsid w:val="005255EB"/>
    <w:rsid w:val="005268E2"/>
    <w:rsid w:val="005274D6"/>
    <w:rsid w:val="00527E34"/>
    <w:rsid w:val="00527E53"/>
    <w:rsid w:val="00530A15"/>
    <w:rsid w:val="00530DDF"/>
    <w:rsid w:val="0053190B"/>
    <w:rsid w:val="00532690"/>
    <w:rsid w:val="00532BDD"/>
    <w:rsid w:val="005333D8"/>
    <w:rsid w:val="0053504A"/>
    <w:rsid w:val="00535185"/>
    <w:rsid w:val="005358FB"/>
    <w:rsid w:val="00535F42"/>
    <w:rsid w:val="00536015"/>
    <w:rsid w:val="0054002B"/>
    <w:rsid w:val="00540D9C"/>
    <w:rsid w:val="00541045"/>
    <w:rsid w:val="005413C9"/>
    <w:rsid w:val="00541C9B"/>
    <w:rsid w:val="00543B07"/>
    <w:rsid w:val="00543F2A"/>
    <w:rsid w:val="005445D4"/>
    <w:rsid w:val="00545274"/>
    <w:rsid w:val="00545A68"/>
    <w:rsid w:val="00545D93"/>
    <w:rsid w:val="00545EF7"/>
    <w:rsid w:val="0054731F"/>
    <w:rsid w:val="00547DE0"/>
    <w:rsid w:val="005504B5"/>
    <w:rsid w:val="00551C7A"/>
    <w:rsid w:val="00553D6A"/>
    <w:rsid w:val="00554150"/>
    <w:rsid w:val="00554965"/>
    <w:rsid w:val="00555289"/>
    <w:rsid w:val="005564A5"/>
    <w:rsid w:val="00556EDC"/>
    <w:rsid w:val="005604A1"/>
    <w:rsid w:val="00560981"/>
    <w:rsid w:val="00561B60"/>
    <w:rsid w:val="00561F6F"/>
    <w:rsid w:val="00562448"/>
    <w:rsid w:val="00562C57"/>
    <w:rsid w:val="00565524"/>
    <w:rsid w:val="00565655"/>
    <w:rsid w:val="005666D8"/>
    <w:rsid w:val="005668DA"/>
    <w:rsid w:val="00567B73"/>
    <w:rsid w:val="00570A32"/>
    <w:rsid w:val="00570CE3"/>
    <w:rsid w:val="005719CE"/>
    <w:rsid w:val="005726ED"/>
    <w:rsid w:val="00572735"/>
    <w:rsid w:val="00573042"/>
    <w:rsid w:val="00573303"/>
    <w:rsid w:val="00574109"/>
    <w:rsid w:val="005749AB"/>
    <w:rsid w:val="005751B6"/>
    <w:rsid w:val="00576D6C"/>
    <w:rsid w:val="0057781F"/>
    <w:rsid w:val="00580034"/>
    <w:rsid w:val="00580A85"/>
    <w:rsid w:val="005811EA"/>
    <w:rsid w:val="0058223F"/>
    <w:rsid w:val="00582B65"/>
    <w:rsid w:val="00582D3D"/>
    <w:rsid w:val="00583B74"/>
    <w:rsid w:val="00583B9B"/>
    <w:rsid w:val="00583BAA"/>
    <w:rsid w:val="00585289"/>
    <w:rsid w:val="00586949"/>
    <w:rsid w:val="00586B1F"/>
    <w:rsid w:val="00590C90"/>
    <w:rsid w:val="00591588"/>
    <w:rsid w:val="0059180F"/>
    <w:rsid w:val="00592452"/>
    <w:rsid w:val="00592C32"/>
    <w:rsid w:val="00592E1E"/>
    <w:rsid w:val="00593183"/>
    <w:rsid w:val="00594109"/>
    <w:rsid w:val="00594D4A"/>
    <w:rsid w:val="00594F18"/>
    <w:rsid w:val="00595FDD"/>
    <w:rsid w:val="00597FD5"/>
    <w:rsid w:val="005A01D6"/>
    <w:rsid w:val="005A03FE"/>
    <w:rsid w:val="005A0C09"/>
    <w:rsid w:val="005A2485"/>
    <w:rsid w:val="005A262B"/>
    <w:rsid w:val="005A2B0C"/>
    <w:rsid w:val="005A2B82"/>
    <w:rsid w:val="005A3B68"/>
    <w:rsid w:val="005A51AE"/>
    <w:rsid w:val="005A54C1"/>
    <w:rsid w:val="005A6AC3"/>
    <w:rsid w:val="005A7165"/>
    <w:rsid w:val="005A7F68"/>
    <w:rsid w:val="005B00D4"/>
    <w:rsid w:val="005B0505"/>
    <w:rsid w:val="005B063C"/>
    <w:rsid w:val="005B0F21"/>
    <w:rsid w:val="005B13C0"/>
    <w:rsid w:val="005B3980"/>
    <w:rsid w:val="005B3CEF"/>
    <w:rsid w:val="005B3DB4"/>
    <w:rsid w:val="005B3F32"/>
    <w:rsid w:val="005B4CBF"/>
    <w:rsid w:val="005B510C"/>
    <w:rsid w:val="005B55CC"/>
    <w:rsid w:val="005B600A"/>
    <w:rsid w:val="005B6CC4"/>
    <w:rsid w:val="005B6E9F"/>
    <w:rsid w:val="005B7E72"/>
    <w:rsid w:val="005C0122"/>
    <w:rsid w:val="005C0313"/>
    <w:rsid w:val="005C0959"/>
    <w:rsid w:val="005C0BEC"/>
    <w:rsid w:val="005C0EBD"/>
    <w:rsid w:val="005C125C"/>
    <w:rsid w:val="005C1923"/>
    <w:rsid w:val="005C22FA"/>
    <w:rsid w:val="005C2B2D"/>
    <w:rsid w:val="005C5975"/>
    <w:rsid w:val="005C5E51"/>
    <w:rsid w:val="005C78B7"/>
    <w:rsid w:val="005C78BF"/>
    <w:rsid w:val="005C7BDB"/>
    <w:rsid w:val="005D0820"/>
    <w:rsid w:val="005D23ED"/>
    <w:rsid w:val="005D287B"/>
    <w:rsid w:val="005D3D89"/>
    <w:rsid w:val="005D3E39"/>
    <w:rsid w:val="005D4392"/>
    <w:rsid w:val="005D481D"/>
    <w:rsid w:val="005D4D6A"/>
    <w:rsid w:val="005D4DE9"/>
    <w:rsid w:val="005D62B7"/>
    <w:rsid w:val="005D67AE"/>
    <w:rsid w:val="005D6A2C"/>
    <w:rsid w:val="005D7364"/>
    <w:rsid w:val="005D7DD0"/>
    <w:rsid w:val="005E0A33"/>
    <w:rsid w:val="005E1812"/>
    <w:rsid w:val="005E1888"/>
    <w:rsid w:val="005E1AA8"/>
    <w:rsid w:val="005E1C48"/>
    <w:rsid w:val="005E2043"/>
    <w:rsid w:val="005E2A5C"/>
    <w:rsid w:val="005E3390"/>
    <w:rsid w:val="005E351C"/>
    <w:rsid w:val="005E4017"/>
    <w:rsid w:val="005E4EDA"/>
    <w:rsid w:val="005E4EF8"/>
    <w:rsid w:val="005E5F15"/>
    <w:rsid w:val="005E77F6"/>
    <w:rsid w:val="005E7D34"/>
    <w:rsid w:val="005F089D"/>
    <w:rsid w:val="005F1793"/>
    <w:rsid w:val="005F22C3"/>
    <w:rsid w:val="005F2B81"/>
    <w:rsid w:val="005F3B4E"/>
    <w:rsid w:val="005F47E1"/>
    <w:rsid w:val="005F4B32"/>
    <w:rsid w:val="005F5529"/>
    <w:rsid w:val="005F56F6"/>
    <w:rsid w:val="005F6037"/>
    <w:rsid w:val="005F60CB"/>
    <w:rsid w:val="005F6622"/>
    <w:rsid w:val="005F6D36"/>
    <w:rsid w:val="006009B0"/>
    <w:rsid w:val="00600B03"/>
    <w:rsid w:val="00601A20"/>
    <w:rsid w:val="006022FB"/>
    <w:rsid w:val="00602802"/>
    <w:rsid w:val="006032E2"/>
    <w:rsid w:val="0060356F"/>
    <w:rsid w:val="00604135"/>
    <w:rsid w:val="00604D5D"/>
    <w:rsid w:val="00606323"/>
    <w:rsid w:val="00606F50"/>
    <w:rsid w:val="0060779F"/>
    <w:rsid w:val="00607ACE"/>
    <w:rsid w:val="00610EC0"/>
    <w:rsid w:val="00611AE6"/>
    <w:rsid w:val="00611E78"/>
    <w:rsid w:val="00612A3F"/>
    <w:rsid w:val="006134AA"/>
    <w:rsid w:val="00613569"/>
    <w:rsid w:val="00613810"/>
    <w:rsid w:val="00613EC8"/>
    <w:rsid w:val="0061542B"/>
    <w:rsid w:val="00617605"/>
    <w:rsid w:val="00620215"/>
    <w:rsid w:val="00620F34"/>
    <w:rsid w:val="00621705"/>
    <w:rsid w:val="006219C5"/>
    <w:rsid w:val="006222FA"/>
    <w:rsid w:val="006228D3"/>
    <w:rsid w:val="00622A4A"/>
    <w:rsid w:val="0062445D"/>
    <w:rsid w:val="00624A00"/>
    <w:rsid w:val="00624BE5"/>
    <w:rsid w:val="00624E56"/>
    <w:rsid w:val="00625207"/>
    <w:rsid w:val="006263A2"/>
    <w:rsid w:val="00626C18"/>
    <w:rsid w:val="006313B7"/>
    <w:rsid w:val="00631828"/>
    <w:rsid w:val="00631CC3"/>
    <w:rsid w:val="00632245"/>
    <w:rsid w:val="00633B80"/>
    <w:rsid w:val="00633D83"/>
    <w:rsid w:val="00633D8F"/>
    <w:rsid w:val="00634454"/>
    <w:rsid w:val="006349F4"/>
    <w:rsid w:val="00634B6A"/>
    <w:rsid w:val="00634F6C"/>
    <w:rsid w:val="00635023"/>
    <w:rsid w:val="00635056"/>
    <w:rsid w:val="0063637B"/>
    <w:rsid w:val="006368A9"/>
    <w:rsid w:val="00636E8D"/>
    <w:rsid w:val="0063714D"/>
    <w:rsid w:val="0064017B"/>
    <w:rsid w:val="0064113D"/>
    <w:rsid w:val="006413AA"/>
    <w:rsid w:val="00641528"/>
    <w:rsid w:val="0064154B"/>
    <w:rsid w:val="00641AAD"/>
    <w:rsid w:val="00642E53"/>
    <w:rsid w:val="0064518C"/>
    <w:rsid w:val="00645AD9"/>
    <w:rsid w:val="006460BE"/>
    <w:rsid w:val="0064632D"/>
    <w:rsid w:val="00650945"/>
    <w:rsid w:val="00651010"/>
    <w:rsid w:val="0065266D"/>
    <w:rsid w:val="00653220"/>
    <w:rsid w:val="006541C1"/>
    <w:rsid w:val="006542E2"/>
    <w:rsid w:val="00654425"/>
    <w:rsid w:val="00654A13"/>
    <w:rsid w:val="00654E96"/>
    <w:rsid w:val="00656091"/>
    <w:rsid w:val="00656363"/>
    <w:rsid w:val="00657231"/>
    <w:rsid w:val="00657E0E"/>
    <w:rsid w:val="006601A9"/>
    <w:rsid w:val="00660E52"/>
    <w:rsid w:val="00662E5C"/>
    <w:rsid w:val="0066435D"/>
    <w:rsid w:val="00664585"/>
    <w:rsid w:val="00665062"/>
    <w:rsid w:val="00666110"/>
    <w:rsid w:val="006664BC"/>
    <w:rsid w:val="006667F7"/>
    <w:rsid w:val="00667B1A"/>
    <w:rsid w:val="0067007B"/>
    <w:rsid w:val="00670835"/>
    <w:rsid w:val="00670B3A"/>
    <w:rsid w:val="00673CB6"/>
    <w:rsid w:val="0067455F"/>
    <w:rsid w:val="00674944"/>
    <w:rsid w:val="00674FAC"/>
    <w:rsid w:val="006752C6"/>
    <w:rsid w:val="0067536D"/>
    <w:rsid w:val="00675D82"/>
    <w:rsid w:val="00676D50"/>
    <w:rsid w:val="00677502"/>
    <w:rsid w:val="0067754C"/>
    <w:rsid w:val="006801DB"/>
    <w:rsid w:val="00680A5E"/>
    <w:rsid w:val="0068260D"/>
    <w:rsid w:val="00682741"/>
    <w:rsid w:val="00682A4B"/>
    <w:rsid w:val="00684AD8"/>
    <w:rsid w:val="00685D5A"/>
    <w:rsid w:val="00686424"/>
    <w:rsid w:val="00686449"/>
    <w:rsid w:val="00686CD9"/>
    <w:rsid w:val="00687D2A"/>
    <w:rsid w:val="00691600"/>
    <w:rsid w:val="006940BA"/>
    <w:rsid w:val="00694857"/>
    <w:rsid w:val="006952F1"/>
    <w:rsid w:val="00695799"/>
    <w:rsid w:val="006963BD"/>
    <w:rsid w:val="00696A68"/>
    <w:rsid w:val="00696E2F"/>
    <w:rsid w:val="0069775F"/>
    <w:rsid w:val="00697E06"/>
    <w:rsid w:val="00697E77"/>
    <w:rsid w:val="006A0951"/>
    <w:rsid w:val="006A09D0"/>
    <w:rsid w:val="006A132B"/>
    <w:rsid w:val="006A14EA"/>
    <w:rsid w:val="006A2144"/>
    <w:rsid w:val="006A286D"/>
    <w:rsid w:val="006A2B62"/>
    <w:rsid w:val="006A506A"/>
    <w:rsid w:val="006A5CBB"/>
    <w:rsid w:val="006A65B9"/>
    <w:rsid w:val="006A6CAD"/>
    <w:rsid w:val="006A6E20"/>
    <w:rsid w:val="006A6F01"/>
    <w:rsid w:val="006A6FA9"/>
    <w:rsid w:val="006A7695"/>
    <w:rsid w:val="006B02F6"/>
    <w:rsid w:val="006B0B74"/>
    <w:rsid w:val="006B171B"/>
    <w:rsid w:val="006B1846"/>
    <w:rsid w:val="006B1855"/>
    <w:rsid w:val="006B2721"/>
    <w:rsid w:val="006B4830"/>
    <w:rsid w:val="006B4E7D"/>
    <w:rsid w:val="006B532B"/>
    <w:rsid w:val="006B56E5"/>
    <w:rsid w:val="006B6162"/>
    <w:rsid w:val="006B7364"/>
    <w:rsid w:val="006B74F7"/>
    <w:rsid w:val="006B7DDF"/>
    <w:rsid w:val="006C0488"/>
    <w:rsid w:val="006C13D3"/>
    <w:rsid w:val="006C25C5"/>
    <w:rsid w:val="006C39B5"/>
    <w:rsid w:val="006C45FA"/>
    <w:rsid w:val="006C461A"/>
    <w:rsid w:val="006C4929"/>
    <w:rsid w:val="006C4A0D"/>
    <w:rsid w:val="006C5626"/>
    <w:rsid w:val="006C59BC"/>
    <w:rsid w:val="006C5A6E"/>
    <w:rsid w:val="006C5C08"/>
    <w:rsid w:val="006C640B"/>
    <w:rsid w:val="006C6ACB"/>
    <w:rsid w:val="006C794B"/>
    <w:rsid w:val="006C7BB6"/>
    <w:rsid w:val="006D035E"/>
    <w:rsid w:val="006D06D7"/>
    <w:rsid w:val="006D2114"/>
    <w:rsid w:val="006D3230"/>
    <w:rsid w:val="006D352C"/>
    <w:rsid w:val="006D3896"/>
    <w:rsid w:val="006D3ED5"/>
    <w:rsid w:val="006D4084"/>
    <w:rsid w:val="006D47E4"/>
    <w:rsid w:val="006D49B2"/>
    <w:rsid w:val="006D5F0E"/>
    <w:rsid w:val="006D60CC"/>
    <w:rsid w:val="006D69D7"/>
    <w:rsid w:val="006D7424"/>
    <w:rsid w:val="006D76B4"/>
    <w:rsid w:val="006D79AC"/>
    <w:rsid w:val="006D79CF"/>
    <w:rsid w:val="006D7FE5"/>
    <w:rsid w:val="006E0BA7"/>
    <w:rsid w:val="006E1048"/>
    <w:rsid w:val="006E480A"/>
    <w:rsid w:val="006E6994"/>
    <w:rsid w:val="006E7429"/>
    <w:rsid w:val="006F1E2E"/>
    <w:rsid w:val="006F2520"/>
    <w:rsid w:val="006F25C0"/>
    <w:rsid w:val="006F2778"/>
    <w:rsid w:val="006F28EB"/>
    <w:rsid w:val="006F4070"/>
    <w:rsid w:val="006F5831"/>
    <w:rsid w:val="006F5A9C"/>
    <w:rsid w:val="006F60FA"/>
    <w:rsid w:val="006F7A85"/>
    <w:rsid w:val="006F7A88"/>
    <w:rsid w:val="00700282"/>
    <w:rsid w:val="00701356"/>
    <w:rsid w:val="00701A9A"/>
    <w:rsid w:val="00703006"/>
    <w:rsid w:val="00704B0E"/>
    <w:rsid w:val="00704E1D"/>
    <w:rsid w:val="0070669A"/>
    <w:rsid w:val="007069EE"/>
    <w:rsid w:val="007070F8"/>
    <w:rsid w:val="007073DE"/>
    <w:rsid w:val="007077FF"/>
    <w:rsid w:val="007103E9"/>
    <w:rsid w:val="00710975"/>
    <w:rsid w:val="007129F8"/>
    <w:rsid w:val="00712B8D"/>
    <w:rsid w:val="007139E1"/>
    <w:rsid w:val="00714BE3"/>
    <w:rsid w:val="007154CF"/>
    <w:rsid w:val="0071556D"/>
    <w:rsid w:val="00716070"/>
    <w:rsid w:val="007162D1"/>
    <w:rsid w:val="007177FF"/>
    <w:rsid w:val="00717881"/>
    <w:rsid w:val="007202F4"/>
    <w:rsid w:val="007205B9"/>
    <w:rsid w:val="00720DC1"/>
    <w:rsid w:val="00720E6F"/>
    <w:rsid w:val="00722304"/>
    <w:rsid w:val="00722B13"/>
    <w:rsid w:val="00722D15"/>
    <w:rsid w:val="00727267"/>
    <w:rsid w:val="007275A8"/>
    <w:rsid w:val="007277B0"/>
    <w:rsid w:val="0073079E"/>
    <w:rsid w:val="00731559"/>
    <w:rsid w:val="00731D3E"/>
    <w:rsid w:val="00732029"/>
    <w:rsid w:val="00732D4F"/>
    <w:rsid w:val="007337EE"/>
    <w:rsid w:val="00733C08"/>
    <w:rsid w:val="00734431"/>
    <w:rsid w:val="00734E12"/>
    <w:rsid w:val="007352F7"/>
    <w:rsid w:val="00735CA8"/>
    <w:rsid w:val="00735CB5"/>
    <w:rsid w:val="00737FCD"/>
    <w:rsid w:val="007405C4"/>
    <w:rsid w:val="00740662"/>
    <w:rsid w:val="00740A83"/>
    <w:rsid w:val="00741063"/>
    <w:rsid w:val="00741A2D"/>
    <w:rsid w:val="007420DB"/>
    <w:rsid w:val="0074226B"/>
    <w:rsid w:val="00742381"/>
    <w:rsid w:val="00742565"/>
    <w:rsid w:val="00742822"/>
    <w:rsid w:val="007429D1"/>
    <w:rsid w:val="007442B4"/>
    <w:rsid w:val="00744923"/>
    <w:rsid w:val="007457B7"/>
    <w:rsid w:val="00745B60"/>
    <w:rsid w:val="0074602A"/>
    <w:rsid w:val="0074648D"/>
    <w:rsid w:val="00747FC7"/>
    <w:rsid w:val="00750D44"/>
    <w:rsid w:val="0075353A"/>
    <w:rsid w:val="0075373B"/>
    <w:rsid w:val="00754EFC"/>
    <w:rsid w:val="0075747D"/>
    <w:rsid w:val="00757E02"/>
    <w:rsid w:val="0076028A"/>
    <w:rsid w:val="00760604"/>
    <w:rsid w:val="0076125B"/>
    <w:rsid w:val="0076150D"/>
    <w:rsid w:val="0076161E"/>
    <w:rsid w:val="00761775"/>
    <w:rsid w:val="00761F86"/>
    <w:rsid w:val="007648DA"/>
    <w:rsid w:val="00764AF7"/>
    <w:rsid w:val="00765979"/>
    <w:rsid w:val="007668C8"/>
    <w:rsid w:val="007669F4"/>
    <w:rsid w:val="00767A39"/>
    <w:rsid w:val="00767C1D"/>
    <w:rsid w:val="0077001B"/>
    <w:rsid w:val="0077053D"/>
    <w:rsid w:val="007706A3"/>
    <w:rsid w:val="007710CE"/>
    <w:rsid w:val="00772605"/>
    <w:rsid w:val="007736AD"/>
    <w:rsid w:val="00773BAA"/>
    <w:rsid w:val="00773F49"/>
    <w:rsid w:val="0077491A"/>
    <w:rsid w:val="00774B5D"/>
    <w:rsid w:val="00774EE0"/>
    <w:rsid w:val="007772B8"/>
    <w:rsid w:val="0078027B"/>
    <w:rsid w:val="007803D0"/>
    <w:rsid w:val="007803EA"/>
    <w:rsid w:val="007806C3"/>
    <w:rsid w:val="007811F3"/>
    <w:rsid w:val="00781268"/>
    <w:rsid w:val="00781BA5"/>
    <w:rsid w:val="007838F3"/>
    <w:rsid w:val="00783D75"/>
    <w:rsid w:val="00785471"/>
    <w:rsid w:val="0078688F"/>
    <w:rsid w:val="0078781C"/>
    <w:rsid w:val="0079007D"/>
    <w:rsid w:val="0079065B"/>
    <w:rsid w:val="00791F88"/>
    <w:rsid w:val="0079217F"/>
    <w:rsid w:val="007930E7"/>
    <w:rsid w:val="00793737"/>
    <w:rsid w:val="007941C1"/>
    <w:rsid w:val="007947D6"/>
    <w:rsid w:val="007948FA"/>
    <w:rsid w:val="00794E3F"/>
    <w:rsid w:val="00795CDF"/>
    <w:rsid w:val="0079642E"/>
    <w:rsid w:val="00796639"/>
    <w:rsid w:val="007967DD"/>
    <w:rsid w:val="007978C0"/>
    <w:rsid w:val="00797BB7"/>
    <w:rsid w:val="007A0B5B"/>
    <w:rsid w:val="007A0C1F"/>
    <w:rsid w:val="007A0C22"/>
    <w:rsid w:val="007A345A"/>
    <w:rsid w:val="007A39D0"/>
    <w:rsid w:val="007A4536"/>
    <w:rsid w:val="007A47B6"/>
    <w:rsid w:val="007A4E76"/>
    <w:rsid w:val="007A6401"/>
    <w:rsid w:val="007A6D64"/>
    <w:rsid w:val="007B1839"/>
    <w:rsid w:val="007B1B86"/>
    <w:rsid w:val="007B254A"/>
    <w:rsid w:val="007B2BAA"/>
    <w:rsid w:val="007B2CAA"/>
    <w:rsid w:val="007B35F2"/>
    <w:rsid w:val="007B3AE8"/>
    <w:rsid w:val="007B42EA"/>
    <w:rsid w:val="007B4A48"/>
    <w:rsid w:val="007B5035"/>
    <w:rsid w:val="007B56D1"/>
    <w:rsid w:val="007B57C0"/>
    <w:rsid w:val="007B63A1"/>
    <w:rsid w:val="007B6775"/>
    <w:rsid w:val="007B6A3E"/>
    <w:rsid w:val="007B6E89"/>
    <w:rsid w:val="007B7034"/>
    <w:rsid w:val="007B7ACC"/>
    <w:rsid w:val="007C0929"/>
    <w:rsid w:val="007C1636"/>
    <w:rsid w:val="007C18C7"/>
    <w:rsid w:val="007C18F4"/>
    <w:rsid w:val="007C1E64"/>
    <w:rsid w:val="007C384B"/>
    <w:rsid w:val="007C3A74"/>
    <w:rsid w:val="007C46A1"/>
    <w:rsid w:val="007C6804"/>
    <w:rsid w:val="007C76A1"/>
    <w:rsid w:val="007C7907"/>
    <w:rsid w:val="007C7C40"/>
    <w:rsid w:val="007C7D49"/>
    <w:rsid w:val="007D03E8"/>
    <w:rsid w:val="007D1BCD"/>
    <w:rsid w:val="007D21DB"/>
    <w:rsid w:val="007D2944"/>
    <w:rsid w:val="007D3026"/>
    <w:rsid w:val="007D345A"/>
    <w:rsid w:val="007D3E44"/>
    <w:rsid w:val="007D5181"/>
    <w:rsid w:val="007D6290"/>
    <w:rsid w:val="007E08EA"/>
    <w:rsid w:val="007E1801"/>
    <w:rsid w:val="007E21AB"/>
    <w:rsid w:val="007E2B39"/>
    <w:rsid w:val="007E2BE5"/>
    <w:rsid w:val="007E3254"/>
    <w:rsid w:val="007E3BE3"/>
    <w:rsid w:val="007E58F7"/>
    <w:rsid w:val="007E5B76"/>
    <w:rsid w:val="007E61C9"/>
    <w:rsid w:val="007E665F"/>
    <w:rsid w:val="007E68DB"/>
    <w:rsid w:val="007E6AFA"/>
    <w:rsid w:val="007E7181"/>
    <w:rsid w:val="007E7629"/>
    <w:rsid w:val="007E788A"/>
    <w:rsid w:val="007E7ADC"/>
    <w:rsid w:val="007F078F"/>
    <w:rsid w:val="007F0C5C"/>
    <w:rsid w:val="007F1789"/>
    <w:rsid w:val="007F230D"/>
    <w:rsid w:val="007F42B7"/>
    <w:rsid w:val="007F4551"/>
    <w:rsid w:val="007F618B"/>
    <w:rsid w:val="007F64BE"/>
    <w:rsid w:val="007F73E1"/>
    <w:rsid w:val="007F73F2"/>
    <w:rsid w:val="007F7776"/>
    <w:rsid w:val="00800C58"/>
    <w:rsid w:val="00801730"/>
    <w:rsid w:val="00801EEC"/>
    <w:rsid w:val="00802819"/>
    <w:rsid w:val="008031C9"/>
    <w:rsid w:val="008034FE"/>
    <w:rsid w:val="00803B82"/>
    <w:rsid w:val="00804623"/>
    <w:rsid w:val="0080601A"/>
    <w:rsid w:val="008061A8"/>
    <w:rsid w:val="008062A6"/>
    <w:rsid w:val="00806A41"/>
    <w:rsid w:val="00807434"/>
    <w:rsid w:val="00810C51"/>
    <w:rsid w:val="00812007"/>
    <w:rsid w:val="00814602"/>
    <w:rsid w:val="00816702"/>
    <w:rsid w:val="00817530"/>
    <w:rsid w:val="00817EB4"/>
    <w:rsid w:val="0082008A"/>
    <w:rsid w:val="00821971"/>
    <w:rsid w:val="0082206E"/>
    <w:rsid w:val="00822EE3"/>
    <w:rsid w:val="00823AE9"/>
    <w:rsid w:val="008240E2"/>
    <w:rsid w:val="00824CD7"/>
    <w:rsid w:val="008256D5"/>
    <w:rsid w:val="0082572C"/>
    <w:rsid w:val="00826D02"/>
    <w:rsid w:val="008277ED"/>
    <w:rsid w:val="00830621"/>
    <w:rsid w:val="0083191F"/>
    <w:rsid w:val="0083270B"/>
    <w:rsid w:val="00833F04"/>
    <w:rsid w:val="00834AC8"/>
    <w:rsid w:val="00834CAA"/>
    <w:rsid w:val="00835587"/>
    <w:rsid w:val="00837063"/>
    <w:rsid w:val="008376A0"/>
    <w:rsid w:val="00840336"/>
    <w:rsid w:val="00840B6D"/>
    <w:rsid w:val="008419A3"/>
    <w:rsid w:val="008422C8"/>
    <w:rsid w:val="00842C8D"/>
    <w:rsid w:val="00844CF8"/>
    <w:rsid w:val="0084537D"/>
    <w:rsid w:val="0084554B"/>
    <w:rsid w:val="008455EB"/>
    <w:rsid w:val="00845DB9"/>
    <w:rsid w:val="008462D4"/>
    <w:rsid w:val="0084632B"/>
    <w:rsid w:val="00847281"/>
    <w:rsid w:val="00847E4C"/>
    <w:rsid w:val="00847E60"/>
    <w:rsid w:val="00847F28"/>
    <w:rsid w:val="00847F70"/>
    <w:rsid w:val="008501A7"/>
    <w:rsid w:val="00850AAA"/>
    <w:rsid w:val="00850BED"/>
    <w:rsid w:val="00851382"/>
    <w:rsid w:val="00851DB0"/>
    <w:rsid w:val="008520E5"/>
    <w:rsid w:val="008538E3"/>
    <w:rsid w:val="00853A39"/>
    <w:rsid w:val="008542E8"/>
    <w:rsid w:val="00854397"/>
    <w:rsid w:val="00855539"/>
    <w:rsid w:val="008559C4"/>
    <w:rsid w:val="00856377"/>
    <w:rsid w:val="00856E52"/>
    <w:rsid w:val="00856F9D"/>
    <w:rsid w:val="00857B17"/>
    <w:rsid w:val="00857D14"/>
    <w:rsid w:val="00857EEC"/>
    <w:rsid w:val="00860BCF"/>
    <w:rsid w:val="008622CB"/>
    <w:rsid w:val="00862634"/>
    <w:rsid w:val="0086358A"/>
    <w:rsid w:val="008642C6"/>
    <w:rsid w:val="00864830"/>
    <w:rsid w:val="00865463"/>
    <w:rsid w:val="008655E6"/>
    <w:rsid w:val="00865A58"/>
    <w:rsid w:val="00866F24"/>
    <w:rsid w:val="0086729A"/>
    <w:rsid w:val="0086757E"/>
    <w:rsid w:val="00867717"/>
    <w:rsid w:val="00867B5B"/>
    <w:rsid w:val="0087076A"/>
    <w:rsid w:val="00870CB7"/>
    <w:rsid w:val="0087261A"/>
    <w:rsid w:val="0087328C"/>
    <w:rsid w:val="00873740"/>
    <w:rsid w:val="00873C03"/>
    <w:rsid w:val="00875DA4"/>
    <w:rsid w:val="00876194"/>
    <w:rsid w:val="008762F4"/>
    <w:rsid w:val="0087699B"/>
    <w:rsid w:val="008773E5"/>
    <w:rsid w:val="008779A9"/>
    <w:rsid w:val="008806A0"/>
    <w:rsid w:val="008819B4"/>
    <w:rsid w:val="00881C98"/>
    <w:rsid w:val="0088226C"/>
    <w:rsid w:val="008825AE"/>
    <w:rsid w:val="0088281E"/>
    <w:rsid w:val="00882D05"/>
    <w:rsid w:val="00883B5D"/>
    <w:rsid w:val="00884715"/>
    <w:rsid w:val="00884901"/>
    <w:rsid w:val="0088529B"/>
    <w:rsid w:val="008855DB"/>
    <w:rsid w:val="00885809"/>
    <w:rsid w:val="00886D63"/>
    <w:rsid w:val="00887E83"/>
    <w:rsid w:val="00887FA7"/>
    <w:rsid w:val="00890646"/>
    <w:rsid w:val="008906BC"/>
    <w:rsid w:val="00891356"/>
    <w:rsid w:val="00891DCB"/>
    <w:rsid w:val="00891FFF"/>
    <w:rsid w:val="0089230B"/>
    <w:rsid w:val="00892712"/>
    <w:rsid w:val="008935E3"/>
    <w:rsid w:val="008941A4"/>
    <w:rsid w:val="008945D9"/>
    <w:rsid w:val="00894F08"/>
    <w:rsid w:val="008951E7"/>
    <w:rsid w:val="00895A50"/>
    <w:rsid w:val="00896062"/>
    <w:rsid w:val="00897279"/>
    <w:rsid w:val="00897D0F"/>
    <w:rsid w:val="008A08A3"/>
    <w:rsid w:val="008A0914"/>
    <w:rsid w:val="008A0F31"/>
    <w:rsid w:val="008A229D"/>
    <w:rsid w:val="008A248A"/>
    <w:rsid w:val="008A2979"/>
    <w:rsid w:val="008A2B22"/>
    <w:rsid w:val="008A379A"/>
    <w:rsid w:val="008A4516"/>
    <w:rsid w:val="008A484C"/>
    <w:rsid w:val="008A4F6F"/>
    <w:rsid w:val="008A5578"/>
    <w:rsid w:val="008A6F1C"/>
    <w:rsid w:val="008A78A6"/>
    <w:rsid w:val="008B0564"/>
    <w:rsid w:val="008B0F22"/>
    <w:rsid w:val="008B2773"/>
    <w:rsid w:val="008B2D88"/>
    <w:rsid w:val="008B3F6E"/>
    <w:rsid w:val="008B46F2"/>
    <w:rsid w:val="008B5006"/>
    <w:rsid w:val="008B5B82"/>
    <w:rsid w:val="008B5D68"/>
    <w:rsid w:val="008B6B1D"/>
    <w:rsid w:val="008B6CB4"/>
    <w:rsid w:val="008B6D17"/>
    <w:rsid w:val="008B79CF"/>
    <w:rsid w:val="008C19FF"/>
    <w:rsid w:val="008C208B"/>
    <w:rsid w:val="008C5773"/>
    <w:rsid w:val="008C6372"/>
    <w:rsid w:val="008C6647"/>
    <w:rsid w:val="008C680B"/>
    <w:rsid w:val="008C6A56"/>
    <w:rsid w:val="008C7769"/>
    <w:rsid w:val="008D0CB9"/>
    <w:rsid w:val="008D0D4C"/>
    <w:rsid w:val="008D0D90"/>
    <w:rsid w:val="008D2A40"/>
    <w:rsid w:val="008D2AD5"/>
    <w:rsid w:val="008D33DA"/>
    <w:rsid w:val="008D3B86"/>
    <w:rsid w:val="008D5BB8"/>
    <w:rsid w:val="008D6162"/>
    <w:rsid w:val="008D6F76"/>
    <w:rsid w:val="008D7EAD"/>
    <w:rsid w:val="008E163A"/>
    <w:rsid w:val="008E1ED2"/>
    <w:rsid w:val="008E4395"/>
    <w:rsid w:val="008E5BD6"/>
    <w:rsid w:val="008E5D12"/>
    <w:rsid w:val="008E6CE1"/>
    <w:rsid w:val="008E6E92"/>
    <w:rsid w:val="008E791A"/>
    <w:rsid w:val="008E79F1"/>
    <w:rsid w:val="008E7C36"/>
    <w:rsid w:val="008F1057"/>
    <w:rsid w:val="008F1509"/>
    <w:rsid w:val="008F1C67"/>
    <w:rsid w:val="008F29FF"/>
    <w:rsid w:val="008F3CE6"/>
    <w:rsid w:val="008F4182"/>
    <w:rsid w:val="008F6441"/>
    <w:rsid w:val="008F6FDD"/>
    <w:rsid w:val="009008FB"/>
    <w:rsid w:val="00900DD9"/>
    <w:rsid w:val="009013ED"/>
    <w:rsid w:val="00902143"/>
    <w:rsid w:val="00902995"/>
    <w:rsid w:val="00902BCC"/>
    <w:rsid w:val="009030C0"/>
    <w:rsid w:val="00903C04"/>
    <w:rsid w:val="00903C55"/>
    <w:rsid w:val="00905D58"/>
    <w:rsid w:val="00906949"/>
    <w:rsid w:val="00907C68"/>
    <w:rsid w:val="009100CB"/>
    <w:rsid w:val="009107D1"/>
    <w:rsid w:val="00910A05"/>
    <w:rsid w:val="0091142E"/>
    <w:rsid w:val="0091219A"/>
    <w:rsid w:val="0091290B"/>
    <w:rsid w:val="00913F44"/>
    <w:rsid w:val="00914666"/>
    <w:rsid w:val="009146F4"/>
    <w:rsid w:val="00914D81"/>
    <w:rsid w:val="00915C6E"/>
    <w:rsid w:val="0092160A"/>
    <w:rsid w:val="009216F1"/>
    <w:rsid w:val="00921FD0"/>
    <w:rsid w:val="00922123"/>
    <w:rsid w:val="009221DC"/>
    <w:rsid w:val="00922901"/>
    <w:rsid w:val="00922F08"/>
    <w:rsid w:val="009238A9"/>
    <w:rsid w:val="00924017"/>
    <w:rsid w:val="00926C69"/>
    <w:rsid w:val="0093056A"/>
    <w:rsid w:val="00931D99"/>
    <w:rsid w:val="00932075"/>
    <w:rsid w:val="00932429"/>
    <w:rsid w:val="00932935"/>
    <w:rsid w:val="00932A64"/>
    <w:rsid w:val="00932BED"/>
    <w:rsid w:val="00934B55"/>
    <w:rsid w:val="009353DF"/>
    <w:rsid w:val="009376C1"/>
    <w:rsid w:val="00937B73"/>
    <w:rsid w:val="00940426"/>
    <w:rsid w:val="00940917"/>
    <w:rsid w:val="00941226"/>
    <w:rsid w:val="00941C95"/>
    <w:rsid w:val="00941F06"/>
    <w:rsid w:val="00942F92"/>
    <w:rsid w:val="0094327D"/>
    <w:rsid w:val="0094514A"/>
    <w:rsid w:val="009459E9"/>
    <w:rsid w:val="00946556"/>
    <w:rsid w:val="00946B68"/>
    <w:rsid w:val="009508D1"/>
    <w:rsid w:val="00950D40"/>
    <w:rsid w:val="00950D7F"/>
    <w:rsid w:val="00951804"/>
    <w:rsid w:val="00952207"/>
    <w:rsid w:val="0095271D"/>
    <w:rsid w:val="00952E5F"/>
    <w:rsid w:val="00952F0C"/>
    <w:rsid w:val="0095357E"/>
    <w:rsid w:val="00953728"/>
    <w:rsid w:val="009554D9"/>
    <w:rsid w:val="00955671"/>
    <w:rsid w:val="00956C92"/>
    <w:rsid w:val="00957C9D"/>
    <w:rsid w:val="00960D1E"/>
    <w:rsid w:val="00960D94"/>
    <w:rsid w:val="009620B7"/>
    <w:rsid w:val="0096227A"/>
    <w:rsid w:val="009636DD"/>
    <w:rsid w:val="00963B5D"/>
    <w:rsid w:val="00965959"/>
    <w:rsid w:val="00965D9F"/>
    <w:rsid w:val="00965F0E"/>
    <w:rsid w:val="00967037"/>
    <w:rsid w:val="00971C2C"/>
    <w:rsid w:val="00971D4E"/>
    <w:rsid w:val="009725C6"/>
    <w:rsid w:val="009726C5"/>
    <w:rsid w:val="00973796"/>
    <w:rsid w:val="00973B51"/>
    <w:rsid w:val="00973FF5"/>
    <w:rsid w:val="00974321"/>
    <w:rsid w:val="00976B63"/>
    <w:rsid w:val="00976FCC"/>
    <w:rsid w:val="00977885"/>
    <w:rsid w:val="00977D4E"/>
    <w:rsid w:val="00977DE2"/>
    <w:rsid w:val="00980493"/>
    <w:rsid w:val="00981F78"/>
    <w:rsid w:val="009829B2"/>
    <w:rsid w:val="009829CC"/>
    <w:rsid w:val="009836F1"/>
    <w:rsid w:val="009837BB"/>
    <w:rsid w:val="00984849"/>
    <w:rsid w:val="00984B1E"/>
    <w:rsid w:val="00984F55"/>
    <w:rsid w:val="00985A04"/>
    <w:rsid w:val="0098602D"/>
    <w:rsid w:val="00986388"/>
    <w:rsid w:val="00986800"/>
    <w:rsid w:val="0098750E"/>
    <w:rsid w:val="009876E4"/>
    <w:rsid w:val="00990422"/>
    <w:rsid w:val="00990F2F"/>
    <w:rsid w:val="00991382"/>
    <w:rsid w:val="00991E35"/>
    <w:rsid w:val="009920F3"/>
    <w:rsid w:val="00993905"/>
    <w:rsid w:val="00993AAD"/>
    <w:rsid w:val="00993AD6"/>
    <w:rsid w:val="0099540C"/>
    <w:rsid w:val="00995BBD"/>
    <w:rsid w:val="0099787E"/>
    <w:rsid w:val="009A11E4"/>
    <w:rsid w:val="009A157A"/>
    <w:rsid w:val="009A16FE"/>
    <w:rsid w:val="009A1EEA"/>
    <w:rsid w:val="009A35EE"/>
    <w:rsid w:val="009A360F"/>
    <w:rsid w:val="009A3610"/>
    <w:rsid w:val="009A40E9"/>
    <w:rsid w:val="009A4988"/>
    <w:rsid w:val="009A5333"/>
    <w:rsid w:val="009A53A1"/>
    <w:rsid w:val="009A56C3"/>
    <w:rsid w:val="009A6432"/>
    <w:rsid w:val="009A65E6"/>
    <w:rsid w:val="009A7BC1"/>
    <w:rsid w:val="009A7BDD"/>
    <w:rsid w:val="009A7D05"/>
    <w:rsid w:val="009B03B9"/>
    <w:rsid w:val="009B0478"/>
    <w:rsid w:val="009B0C1E"/>
    <w:rsid w:val="009B1270"/>
    <w:rsid w:val="009B1AA0"/>
    <w:rsid w:val="009B39CE"/>
    <w:rsid w:val="009B3BA0"/>
    <w:rsid w:val="009B411B"/>
    <w:rsid w:val="009B4599"/>
    <w:rsid w:val="009B53B4"/>
    <w:rsid w:val="009B7349"/>
    <w:rsid w:val="009B7687"/>
    <w:rsid w:val="009C061B"/>
    <w:rsid w:val="009C0E00"/>
    <w:rsid w:val="009C11B4"/>
    <w:rsid w:val="009C1E80"/>
    <w:rsid w:val="009C242F"/>
    <w:rsid w:val="009C247E"/>
    <w:rsid w:val="009C2FA0"/>
    <w:rsid w:val="009C319D"/>
    <w:rsid w:val="009C3626"/>
    <w:rsid w:val="009C4E1B"/>
    <w:rsid w:val="009C5C15"/>
    <w:rsid w:val="009C615A"/>
    <w:rsid w:val="009C6D21"/>
    <w:rsid w:val="009D0478"/>
    <w:rsid w:val="009D10F7"/>
    <w:rsid w:val="009D197A"/>
    <w:rsid w:val="009D1F1D"/>
    <w:rsid w:val="009D3230"/>
    <w:rsid w:val="009D39DF"/>
    <w:rsid w:val="009D3A99"/>
    <w:rsid w:val="009D5EF8"/>
    <w:rsid w:val="009D6278"/>
    <w:rsid w:val="009D6FE5"/>
    <w:rsid w:val="009D7598"/>
    <w:rsid w:val="009D7F36"/>
    <w:rsid w:val="009E053A"/>
    <w:rsid w:val="009E10AF"/>
    <w:rsid w:val="009E16E1"/>
    <w:rsid w:val="009E1B1D"/>
    <w:rsid w:val="009E210D"/>
    <w:rsid w:val="009E3314"/>
    <w:rsid w:val="009E3638"/>
    <w:rsid w:val="009E4989"/>
    <w:rsid w:val="009E4DF3"/>
    <w:rsid w:val="009E4E42"/>
    <w:rsid w:val="009E533E"/>
    <w:rsid w:val="009E58BA"/>
    <w:rsid w:val="009E5B37"/>
    <w:rsid w:val="009E6F36"/>
    <w:rsid w:val="009E7B41"/>
    <w:rsid w:val="009E7DF0"/>
    <w:rsid w:val="009F188A"/>
    <w:rsid w:val="009F18B8"/>
    <w:rsid w:val="009F1ED4"/>
    <w:rsid w:val="009F2C34"/>
    <w:rsid w:val="009F2C84"/>
    <w:rsid w:val="009F5884"/>
    <w:rsid w:val="009F61ED"/>
    <w:rsid w:val="009F758B"/>
    <w:rsid w:val="00A00112"/>
    <w:rsid w:val="00A00A13"/>
    <w:rsid w:val="00A021C7"/>
    <w:rsid w:val="00A024A7"/>
    <w:rsid w:val="00A03394"/>
    <w:rsid w:val="00A03524"/>
    <w:rsid w:val="00A039AB"/>
    <w:rsid w:val="00A03B07"/>
    <w:rsid w:val="00A03F09"/>
    <w:rsid w:val="00A058BC"/>
    <w:rsid w:val="00A0672F"/>
    <w:rsid w:val="00A069E3"/>
    <w:rsid w:val="00A07C75"/>
    <w:rsid w:val="00A12CBF"/>
    <w:rsid w:val="00A1378F"/>
    <w:rsid w:val="00A13A22"/>
    <w:rsid w:val="00A13EF1"/>
    <w:rsid w:val="00A1446D"/>
    <w:rsid w:val="00A14724"/>
    <w:rsid w:val="00A14C1C"/>
    <w:rsid w:val="00A15FC0"/>
    <w:rsid w:val="00A16B05"/>
    <w:rsid w:val="00A170F6"/>
    <w:rsid w:val="00A2123E"/>
    <w:rsid w:val="00A22D0B"/>
    <w:rsid w:val="00A23A8E"/>
    <w:rsid w:val="00A243AA"/>
    <w:rsid w:val="00A25105"/>
    <w:rsid w:val="00A25EE4"/>
    <w:rsid w:val="00A265FA"/>
    <w:rsid w:val="00A26AF9"/>
    <w:rsid w:val="00A30CBC"/>
    <w:rsid w:val="00A311BE"/>
    <w:rsid w:val="00A31318"/>
    <w:rsid w:val="00A3210E"/>
    <w:rsid w:val="00A329BE"/>
    <w:rsid w:val="00A335B9"/>
    <w:rsid w:val="00A33B09"/>
    <w:rsid w:val="00A34469"/>
    <w:rsid w:val="00A4068B"/>
    <w:rsid w:val="00A407F3"/>
    <w:rsid w:val="00A40B8D"/>
    <w:rsid w:val="00A40FA8"/>
    <w:rsid w:val="00A42408"/>
    <w:rsid w:val="00A43F04"/>
    <w:rsid w:val="00A4423C"/>
    <w:rsid w:val="00A449DE"/>
    <w:rsid w:val="00A44C6D"/>
    <w:rsid w:val="00A4548F"/>
    <w:rsid w:val="00A45EE9"/>
    <w:rsid w:val="00A461E3"/>
    <w:rsid w:val="00A464F3"/>
    <w:rsid w:val="00A50130"/>
    <w:rsid w:val="00A50824"/>
    <w:rsid w:val="00A51918"/>
    <w:rsid w:val="00A51A8F"/>
    <w:rsid w:val="00A52068"/>
    <w:rsid w:val="00A5223C"/>
    <w:rsid w:val="00A527AC"/>
    <w:rsid w:val="00A535C1"/>
    <w:rsid w:val="00A537BB"/>
    <w:rsid w:val="00A5434A"/>
    <w:rsid w:val="00A54521"/>
    <w:rsid w:val="00A545C9"/>
    <w:rsid w:val="00A55DCA"/>
    <w:rsid w:val="00A56632"/>
    <w:rsid w:val="00A56871"/>
    <w:rsid w:val="00A56AB9"/>
    <w:rsid w:val="00A56ECA"/>
    <w:rsid w:val="00A56F00"/>
    <w:rsid w:val="00A57008"/>
    <w:rsid w:val="00A574A8"/>
    <w:rsid w:val="00A57E7D"/>
    <w:rsid w:val="00A57EF8"/>
    <w:rsid w:val="00A610CE"/>
    <w:rsid w:val="00A61180"/>
    <w:rsid w:val="00A62ABC"/>
    <w:rsid w:val="00A63B97"/>
    <w:rsid w:val="00A64FD6"/>
    <w:rsid w:val="00A664CD"/>
    <w:rsid w:val="00A6655C"/>
    <w:rsid w:val="00A67388"/>
    <w:rsid w:val="00A67477"/>
    <w:rsid w:val="00A679BE"/>
    <w:rsid w:val="00A67CB5"/>
    <w:rsid w:val="00A67D3D"/>
    <w:rsid w:val="00A71E45"/>
    <w:rsid w:val="00A72498"/>
    <w:rsid w:val="00A729CA"/>
    <w:rsid w:val="00A739F2"/>
    <w:rsid w:val="00A73A34"/>
    <w:rsid w:val="00A7669E"/>
    <w:rsid w:val="00A7757B"/>
    <w:rsid w:val="00A77AF9"/>
    <w:rsid w:val="00A77C35"/>
    <w:rsid w:val="00A804FA"/>
    <w:rsid w:val="00A80BF3"/>
    <w:rsid w:val="00A83960"/>
    <w:rsid w:val="00A8476E"/>
    <w:rsid w:val="00A84B75"/>
    <w:rsid w:val="00A85C2B"/>
    <w:rsid w:val="00A87A69"/>
    <w:rsid w:val="00A87C65"/>
    <w:rsid w:val="00A9085A"/>
    <w:rsid w:val="00A91F82"/>
    <w:rsid w:val="00A92077"/>
    <w:rsid w:val="00A92106"/>
    <w:rsid w:val="00A92376"/>
    <w:rsid w:val="00A9248A"/>
    <w:rsid w:val="00A94849"/>
    <w:rsid w:val="00A94EB9"/>
    <w:rsid w:val="00A95A9E"/>
    <w:rsid w:val="00A9700F"/>
    <w:rsid w:val="00AA012B"/>
    <w:rsid w:val="00AA03D7"/>
    <w:rsid w:val="00AA0597"/>
    <w:rsid w:val="00AA0812"/>
    <w:rsid w:val="00AA0E4D"/>
    <w:rsid w:val="00AA1BD0"/>
    <w:rsid w:val="00AA2F39"/>
    <w:rsid w:val="00AA3406"/>
    <w:rsid w:val="00AA3EEF"/>
    <w:rsid w:val="00AA47AB"/>
    <w:rsid w:val="00AA4CE3"/>
    <w:rsid w:val="00AA4E66"/>
    <w:rsid w:val="00AA5534"/>
    <w:rsid w:val="00AA5C0F"/>
    <w:rsid w:val="00AA5F35"/>
    <w:rsid w:val="00AA6542"/>
    <w:rsid w:val="00AA6B5A"/>
    <w:rsid w:val="00AA7E22"/>
    <w:rsid w:val="00AA7F8F"/>
    <w:rsid w:val="00AB1E68"/>
    <w:rsid w:val="00AB4AAB"/>
    <w:rsid w:val="00AB5256"/>
    <w:rsid w:val="00AB5BD5"/>
    <w:rsid w:val="00AB69C0"/>
    <w:rsid w:val="00AB6B17"/>
    <w:rsid w:val="00AB7577"/>
    <w:rsid w:val="00AC0ED6"/>
    <w:rsid w:val="00AC1133"/>
    <w:rsid w:val="00AC4204"/>
    <w:rsid w:val="00AC4CD4"/>
    <w:rsid w:val="00AC4CF8"/>
    <w:rsid w:val="00AC52EA"/>
    <w:rsid w:val="00AC5380"/>
    <w:rsid w:val="00AC56A9"/>
    <w:rsid w:val="00AC56E8"/>
    <w:rsid w:val="00AC6522"/>
    <w:rsid w:val="00AC69C6"/>
    <w:rsid w:val="00AC6DC4"/>
    <w:rsid w:val="00AC7973"/>
    <w:rsid w:val="00AD0349"/>
    <w:rsid w:val="00AD1822"/>
    <w:rsid w:val="00AD1C46"/>
    <w:rsid w:val="00AD1CB2"/>
    <w:rsid w:val="00AD267E"/>
    <w:rsid w:val="00AD283A"/>
    <w:rsid w:val="00AD4E07"/>
    <w:rsid w:val="00AD51F9"/>
    <w:rsid w:val="00AD5B7D"/>
    <w:rsid w:val="00AD6907"/>
    <w:rsid w:val="00AD779E"/>
    <w:rsid w:val="00AE083A"/>
    <w:rsid w:val="00AE165E"/>
    <w:rsid w:val="00AE1D94"/>
    <w:rsid w:val="00AE2586"/>
    <w:rsid w:val="00AE2AE6"/>
    <w:rsid w:val="00AE2E20"/>
    <w:rsid w:val="00AE31E8"/>
    <w:rsid w:val="00AE38B8"/>
    <w:rsid w:val="00AE4681"/>
    <w:rsid w:val="00AE5330"/>
    <w:rsid w:val="00AE5763"/>
    <w:rsid w:val="00AE5A6B"/>
    <w:rsid w:val="00AE61DD"/>
    <w:rsid w:val="00AE7168"/>
    <w:rsid w:val="00AE7933"/>
    <w:rsid w:val="00AE7A30"/>
    <w:rsid w:val="00AE7B96"/>
    <w:rsid w:val="00AF03C0"/>
    <w:rsid w:val="00AF0553"/>
    <w:rsid w:val="00AF074F"/>
    <w:rsid w:val="00AF0850"/>
    <w:rsid w:val="00AF2103"/>
    <w:rsid w:val="00AF3115"/>
    <w:rsid w:val="00AF3D41"/>
    <w:rsid w:val="00AF4006"/>
    <w:rsid w:val="00AF447E"/>
    <w:rsid w:val="00AF648D"/>
    <w:rsid w:val="00AF73D1"/>
    <w:rsid w:val="00AF74C1"/>
    <w:rsid w:val="00B0087C"/>
    <w:rsid w:val="00B00C46"/>
    <w:rsid w:val="00B01241"/>
    <w:rsid w:val="00B0229F"/>
    <w:rsid w:val="00B0236B"/>
    <w:rsid w:val="00B0354D"/>
    <w:rsid w:val="00B04B94"/>
    <w:rsid w:val="00B04F48"/>
    <w:rsid w:val="00B04FE8"/>
    <w:rsid w:val="00B05163"/>
    <w:rsid w:val="00B05403"/>
    <w:rsid w:val="00B0603E"/>
    <w:rsid w:val="00B06BD1"/>
    <w:rsid w:val="00B0727B"/>
    <w:rsid w:val="00B07466"/>
    <w:rsid w:val="00B07D4A"/>
    <w:rsid w:val="00B07F42"/>
    <w:rsid w:val="00B10C23"/>
    <w:rsid w:val="00B126BF"/>
    <w:rsid w:val="00B151A9"/>
    <w:rsid w:val="00B159F8"/>
    <w:rsid w:val="00B160F7"/>
    <w:rsid w:val="00B17179"/>
    <w:rsid w:val="00B211A4"/>
    <w:rsid w:val="00B21E54"/>
    <w:rsid w:val="00B23115"/>
    <w:rsid w:val="00B231ED"/>
    <w:rsid w:val="00B2383F"/>
    <w:rsid w:val="00B23A17"/>
    <w:rsid w:val="00B246FE"/>
    <w:rsid w:val="00B24B2D"/>
    <w:rsid w:val="00B26DD7"/>
    <w:rsid w:val="00B30AE4"/>
    <w:rsid w:val="00B30F75"/>
    <w:rsid w:val="00B31022"/>
    <w:rsid w:val="00B337EB"/>
    <w:rsid w:val="00B3491F"/>
    <w:rsid w:val="00B3550D"/>
    <w:rsid w:val="00B3563B"/>
    <w:rsid w:val="00B358B1"/>
    <w:rsid w:val="00B3627E"/>
    <w:rsid w:val="00B369C7"/>
    <w:rsid w:val="00B372A4"/>
    <w:rsid w:val="00B408C3"/>
    <w:rsid w:val="00B408DC"/>
    <w:rsid w:val="00B40ADC"/>
    <w:rsid w:val="00B437E3"/>
    <w:rsid w:val="00B43941"/>
    <w:rsid w:val="00B44518"/>
    <w:rsid w:val="00B44595"/>
    <w:rsid w:val="00B456EC"/>
    <w:rsid w:val="00B45F01"/>
    <w:rsid w:val="00B4752D"/>
    <w:rsid w:val="00B47E11"/>
    <w:rsid w:val="00B504EA"/>
    <w:rsid w:val="00B50541"/>
    <w:rsid w:val="00B505F6"/>
    <w:rsid w:val="00B509A8"/>
    <w:rsid w:val="00B50B44"/>
    <w:rsid w:val="00B50F28"/>
    <w:rsid w:val="00B53521"/>
    <w:rsid w:val="00B5360A"/>
    <w:rsid w:val="00B53A36"/>
    <w:rsid w:val="00B54E9B"/>
    <w:rsid w:val="00B57031"/>
    <w:rsid w:val="00B60039"/>
    <w:rsid w:val="00B61212"/>
    <w:rsid w:val="00B612B9"/>
    <w:rsid w:val="00B626B4"/>
    <w:rsid w:val="00B63CE1"/>
    <w:rsid w:val="00B644E4"/>
    <w:rsid w:val="00B6484C"/>
    <w:rsid w:val="00B651BB"/>
    <w:rsid w:val="00B6525E"/>
    <w:rsid w:val="00B653B4"/>
    <w:rsid w:val="00B6554D"/>
    <w:rsid w:val="00B65875"/>
    <w:rsid w:val="00B65F7D"/>
    <w:rsid w:val="00B66A42"/>
    <w:rsid w:val="00B70178"/>
    <w:rsid w:val="00B70C25"/>
    <w:rsid w:val="00B71511"/>
    <w:rsid w:val="00B7169E"/>
    <w:rsid w:val="00B71E96"/>
    <w:rsid w:val="00B72115"/>
    <w:rsid w:val="00B724C4"/>
    <w:rsid w:val="00B73A43"/>
    <w:rsid w:val="00B743AF"/>
    <w:rsid w:val="00B74433"/>
    <w:rsid w:val="00B757C1"/>
    <w:rsid w:val="00B7599B"/>
    <w:rsid w:val="00B76581"/>
    <w:rsid w:val="00B76AB8"/>
    <w:rsid w:val="00B76BAE"/>
    <w:rsid w:val="00B7718D"/>
    <w:rsid w:val="00B77AD4"/>
    <w:rsid w:val="00B803CB"/>
    <w:rsid w:val="00B807EC"/>
    <w:rsid w:val="00B80E21"/>
    <w:rsid w:val="00B811AC"/>
    <w:rsid w:val="00B81347"/>
    <w:rsid w:val="00B818C6"/>
    <w:rsid w:val="00B819ED"/>
    <w:rsid w:val="00B82DE6"/>
    <w:rsid w:val="00B8457A"/>
    <w:rsid w:val="00B8528B"/>
    <w:rsid w:val="00B85627"/>
    <w:rsid w:val="00B86142"/>
    <w:rsid w:val="00B863D3"/>
    <w:rsid w:val="00B86465"/>
    <w:rsid w:val="00B8649A"/>
    <w:rsid w:val="00B8656C"/>
    <w:rsid w:val="00B86AB6"/>
    <w:rsid w:val="00B86ACD"/>
    <w:rsid w:val="00B86E3C"/>
    <w:rsid w:val="00B87532"/>
    <w:rsid w:val="00B87AFB"/>
    <w:rsid w:val="00B9004D"/>
    <w:rsid w:val="00B90193"/>
    <w:rsid w:val="00B90214"/>
    <w:rsid w:val="00B9055A"/>
    <w:rsid w:val="00B90E95"/>
    <w:rsid w:val="00B938EC"/>
    <w:rsid w:val="00B939A2"/>
    <w:rsid w:val="00B93D7E"/>
    <w:rsid w:val="00B954A3"/>
    <w:rsid w:val="00B96E18"/>
    <w:rsid w:val="00B97861"/>
    <w:rsid w:val="00B97C7B"/>
    <w:rsid w:val="00BA0614"/>
    <w:rsid w:val="00BA0F19"/>
    <w:rsid w:val="00BA13B3"/>
    <w:rsid w:val="00BA1C98"/>
    <w:rsid w:val="00BA2026"/>
    <w:rsid w:val="00BA2517"/>
    <w:rsid w:val="00BA2D3C"/>
    <w:rsid w:val="00BA37F4"/>
    <w:rsid w:val="00BA47B3"/>
    <w:rsid w:val="00BA4BB5"/>
    <w:rsid w:val="00BA554A"/>
    <w:rsid w:val="00BA6CE3"/>
    <w:rsid w:val="00BA7514"/>
    <w:rsid w:val="00BA7676"/>
    <w:rsid w:val="00BB17B8"/>
    <w:rsid w:val="00BB1DB8"/>
    <w:rsid w:val="00BB5101"/>
    <w:rsid w:val="00BB5898"/>
    <w:rsid w:val="00BB597B"/>
    <w:rsid w:val="00BB6150"/>
    <w:rsid w:val="00BB6818"/>
    <w:rsid w:val="00BB6C4F"/>
    <w:rsid w:val="00BC19BA"/>
    <w:rsid w:val="00BC3345"/>
    <w:rsid w:val="00BC3F3C"/>
    <w:rsid w:val="00BC4833"/>
    <w:rsid w:val="00BC483A"/>
    <w:rsid w:val="00BC49E8"/>
    <w:rsid w:val="00BC4A90"/>
    <w:rsid w:val="00BC51AB"/>
    <w:rsid w:val="00BC5532"/>
    <w:rsid w:val="00BC5800"/>
    <w:rsid w:val="00BC6B22"/>
    <w:rsid w:val="00BC7228"/>
    <w:rsid w:val="00BC7C15"/>
    <w:rsid w:val="00BC7EF3"/>
    <w:rsid w:val="00BD01A7"/>
    <w:rsid w:val="00BD0A80"/>
    <w:rsid w:val="00BD0DE7"/>
    <w:rsid w:val="00BD2586"/>
    <w:rsid w:val="00BD28A5"/>
    <w:rsid w:val="00BD30A7"/>
    <w:rsid w:val="00BD481D"/>
    <w:rsid w:val="00BD491F"/>
    <w:rsid w:val="00BD5A95"/>
    <w:rsid w:val="00BD6670"/>
    <w:rsid w:val="00BD6985"/>
    <w:rsid w:val="00BE050D"/>
    <w:rsid w:val="00BE0E40"/>
    <w:rsid w:val="00BE1531"/>
    <w:rsid w:val="00BE2FA4"/>
    <w:rsid w:val="00BE40B3"/>
    <w:rsid w:val="00BE41B2"/>
    <w:rsid w:val="00BE5357"/>
    <w:rsid w:val="00BE54FC"/>
    <w:rsid w:val="00BE59E8"/>
    <w:rsid w:val="00BE668C"/>
    <w:rsid w:val="00BE6AC4"/>
    <w:rsid w:val="00BE7DF7"/>
    <w:rsid w:val="00BF061B"/>
    <w:rsid w:val="00BF1638"/>
    <w:rsid w:val="00BF4213"/>
    <w:rsid w:val="00BF4581"/>
    <w:rsid w:val="00BF4F7F"/>
    <w:rsid w:val="00BF5547"/>
    <w:rsid w:val="00BF555F"/>
    <w:rsid w:val="00BF6846"/>
    <w:rsid w:val="00BF6E6A"/>
    <w:rsid w:val="00BF6F5F"/>
    <w:rsid w:val="00BF7B07"/>
    <w:rsid w:val="00C00F08"/>
    <w:rsid w:val="00C01363"/>
    <w:rsid w:val="00C01E25"/>
    <w:rsid w:val="00C02B7E"/>
    <w:rsid w:val="00C02D4E"/>
    <w:rsid w:val="00C03F93"/>
    <w:rsid w:val="00C04209"/>
    <w:rsid w:val="00C05957"/>
    <w:rsid w:val="00C05CD2"/>
    <w:rsid w:val="00C0629F"/>
    <w:rsid w:val="00C065F6"/>
    <w:rsid w:val="00C06C09"/>
    <w:rsid w:val="00C077D3"/>
    <w:rsid w:val="00C07B85"/>
    <w:rsid w:val="00C101E6"/>
    <w:rsid w:val="00C107ED"/>
    <w:rsid w:val="00C10B96"/>
    <w:rsid w:val="00C10CF9"/>
    <w:rsid w:val="00C114A9"/>
    <w:rsid w:val="00C11817"/>
    <w:rsid w:val="00C11F38"/>
    <w:rsid w:val="00C12861"/>
    <w:rsid w:val="00C12A33"/>
    <w:rsid w:val="00C13781"/>
    <w:rsid w:val="00C13AD0"/>
    <w:rsid w:val="00C14978"/>
    <w:rsid w:val="00C14A95"/>
    <w:rsid w:val="00C14B9C"/>
    <w:rsid w:val="00C15B2F"/>
    <w:rsid w:val="00C16038"/>
    <w:rsid w:val="00C166BE"/>
    <w:rsid w:val="00C16C2C"/>
    <w:rsid w:val="00C16F9D"/>
    <w:rsid w:val="00C17535"/>
    <w:rsid w:val="00C20476"/>
    <w:rsid w:val="00C20821"/>
    <w:rsid w:val="00C20EE0"/>
    <w:rsid w:val="00C212E8"/>
    <w:rsid w:val="00C21FE1"/>
    <w:rsid w:val="00C22869"/>
    <w:rsid w:val="00C23A47"/>
    <w:rsid w:val="00C24E83"/>
    <w:rsid w:val="00C2510F"/>
    <w:rsid w:val="00C251FE"/>
    <w:rsid w:val="00C25FD1"/>
    <w:rsid w:val="00C26999"/>
    <w:rsid w:val="00C27B87"/>
    <w:rsid w:val="00C27E9F"/>
    <w:rsid w:val="00C30CF1"/>
    <w:rsid w:val="00C3181F"/>
    <w:rsid w:val="00C31D6D"/>
    <w:rsid w:val="00C3383D"/>
    <w:rsid w:val="00C33878"/>
    <w:rsid w:val="00C34A82"/>
    <w:rsid w:val="00C35131"/>
    <w:rsid w:val="00C351B0"/>
    <w:rsid w:val="00C40CCD"/>
    <w:rsid w:val="00C416DF"/>
    <w:rsid w:val="00C43290"/>
    <w:rsid w:val="00C439F9"/>
    <w:rsid w:val="00C44291"/>
    <w:rsid w:val="00C44334"/>
    <w:rsid w:val="00C4487E"/>
    <w:rsid w:val="00C45AA3"/>
    <w:rsid w:val="00C47B38"/>
    <w:rsid w:val="00C47D76"/>
    <w:rsid w:val="00C5065B"/>
    <w:rsid w:val="00C5241E"/>
    <w:rsid w:val="00C5275B"/>
    <w:rsid w:val="00C52CB9"/>
    <w:rsid w:val="00C533A7"/>
    <w:rsid w:val="00C53AC5"/>
    <w:rsid w:val="00C53F3C"/>
    <w:rsid w:val="00C5482C"/>
    <w:rsid w:val="00C55586"/>
    <w:rsid w:val="00C55B01"/>
    <w:rsid w:val="00C55BF0"/>
    <w:rsid w:val="00C5655D"/>
    <w:rsid w:val="00C568BC"/>
    <w:rsid w:val="00C56C28"/>
    <w:rsid w:val="00C572AC"/>
    <w:rsid w:val="00C578D0"/>
    <w:rsid w:val="00C57D1A"/>
    <w:rsid w:val="00C60FDF"/>
    <w:rsid w:val="00C6187D"/>
    <w:rsid w:val="00C62C61"/>
    <w:rsid w:val="00C62DBA"/>
    <w:rsid w:val="00C631CA"/>
    <w:rsid w:val="00C63300"/>
    <w:rsid w:val="00C65184"/>
    <w:rsid w:val="00C65E44"/>
    <w:rsid w:val="00C66BE1"/>
    <w:rsid w:val="00C672DB"/>
    <w:rsid w:val="00C700BE"/>
    <w:rsid w:val="00C70489"/>
    <w:rsid w:val="00C7052E"/>
    <w:rsid w:val="00C71993"/>
    <w:rsid w:val="00C71FC2"/>
    <w:rsid w:val="00C722A7"/>
    <w:rsid w:val="00C73272"/>
    <w:rsid w:val="00C735AA"/>
    <w:rsid w:val="00C745A1"/>
    <w:rsid w:val="00C747C7"/>
    <w:rsid w:val="00C74B5D"/>
    <w:rsid w:val="00C74D4F"/>
    <w:rsid w:val="00C74F46"/>
    <w:rsid w:val="00C75FF7"/>
    <w:rsid w:val="00C760CD"/>
    <w:rsid w:val="00C76EB4"/>
    <w:rsid w:val="00C80253"/>
    <w:rsid w:val="00C819AB"/>
    <w:rsid w:val="00C82811"/>
    <w:rsid w:val="00C837E6"/>
    <w:rsid w:val="00C849D5"/>
    <w:rsid w:val="00C856CF"/>
    <w:rsid w:val="00C8574B"/>
    <w:rsid w:val="00C87BDE"/>
    <w:rsid w:val="00C87EC3"/>
    <w:rsid w:val="00C87EF2"/>
    <w:rsid w:val="00C9009C"/>
    <w:rsid w:val="00C903CD"/>
    <w:rsid w:val="00C90708"/>
    <w:rsid w:val="00C9070E"/>
    <w:rsid w:val="00C90D2B"/>
    <w:rsid w:val="00C911FD"/>
    <w:rsid w:val="00C92456"/>
    <w:rsid w:val="00C9252E"/>
    <w:rsid w:val="00C935EE"/>
    <w:rsid w:val="00C942E1"/>
    <w:rsid w:val="00C94674"/>
    <w:rsid w:val="00C94B06"/>
    <w:rsid w:val="00C954B8"/>
    <w:rsid w:val="00C95DA3"/>
    <w:rsid w:val="00C96349"/>
    <w:rsid w:val="00C9680B"/>
    <w:rsid w:val="00C97A8F"/>
    <w:rsid w:val="00C97B43"/>
    <w:rsid w:val="00C97DDC"/>
    <w:rsid w:val="00C97F90"/>
    <w:rsid w:val="00CA049A"/>
    <w:rsid w:val="00CA0C24"/>
    <w:rsid w:val="00CA0DBD"/>
    <w:rsid w:val="00CA29B5"/>
    <w:rsid w:val="00CA2C0E"/>
    <w:rsid w:val="00CA309B"/>
    <w:rsid w:val="00CA43EC"/>
    <w:rsid w:val="00CA4798"/>
    <w:rsid w:val="00CA5231"/>
    <w:rsid w:val="00CA5C38"/>
    <w:rsid w:val="00CA5F6F"/>
    <w:rsid w:val="00CA6DF5"/>
    <w:rsid w:val="00CA6E6D"/>
    <w:rsid w:val="00CA6FA6"/>
    <w:rsid w:val="00CB0497"/>
    <w:rsid w:val="00CB077C"/>
    <w:rsid w:val="00CB095D"/>
    <w:rsid w:val="00CB0F47"/>
    <w:rsid w:val="00CB178A"/>
    <w:rsid w:val="00CB24CB"/>
    <w:rsid w:val="00CB3C40"/>
    <w:rsid w:val="00CB4F5B"/>
    <w:rsid w:val="00CB6158"/>
    <w:rsid w:val="00CB6454"/>
    <w:rsid w:val="00CB75B4"/>
    <w:rsid w:val="00CB7759"/>
    <w:rsid w:val="00CB7B0E"/>
    <w:rsid w:val="00CC07B7"/>
    <w:rsid w:val="00CC0D5C"/>
    <w:rsid w:val="00CC22D2"/>
    <w:rsid w:val="00CC23BC"/>
    <w:rsid w:val="00CC266F"/>
    <w:rsid w:val="00CC33D1"/>
    <w:rsid w:val="00CC37AF"/>
    <w:rsid w:val="00CC3C88"/>
    <w:rsid w:val="00CC3D7A"/>
    <w:rsid w:val="00CC4412"/>
    <w:rsid w:val="00CC4553"/>
    <w:rsid w:val="00CC5F04"/>
    <w:rsid w:val="00CC656C"/>
    <w:rsid w:val="00CC6C86"/>
    <w:rsid w:val="00CC6EEB"/>
    <w:rsid w:val="00CC71CD"/>
    <w:rsid w:val="00CD05D3"/>
    <w:rsid w:val="00CD0841"/>
    <w:rsid w:val="00CD0B80"/>
    <w:rsid w:val="00CD0D8C"/>
    <w:rsid w:val="00CD125A"/>
    <w:rsid w:val="00CD1FED"/>
    <w:rsid w:val="00CD269B"/>
    <w:rsid w:val="00CD290D"/>
    <w:rsid w:val="00CD2BEC"/>
    <w:rsid w:val="00CD3E7D"/>
    <w:rsid w:val="00CD5419"/>
    <w:rsid w:val="00CD680D"/>
    <w:rsid w:val="00CD6D88"/>
    <w:rsid w:val="00CD6E78"/>
    <w:rsid w:val="00CD7A27"/>
    <w:rsid w:val="00CD7AB6"/>
    <w:rsid w:val="00CE08AA"/>
    <w:rsid w:val="00CE15FE"/>
    <w:rsid w:val="00CE1D83"/>
    <w:rsid w:val="00CE264B"/>
    <w:rsid w:val="00CE2B72"/>
    <w:rsid w:val="00CE2BAA"/>
    <w:rsid w:val="00CE324F"/>
    <w:rsid w:val="00CE32D4"/>
    <w:rsid w:val="00CE43C1"/>
    <w:rsid w:val="00CE5888"/>
    <w:rsid w:val="00CE6162"/>
    <w:rsid w:val="00CE7404"/>
    <w:rsid w:val="00CF00B4"/>
    <w:rsid w:val="00CF0220"/>
    <w:rsid w:val="00CF0BC3"/>
    <w:rsid w:val="00CF0DA8"/>
    <w:rsid w:val="00CF171C"/>
    <w:rsid w:val="00CF20F4"/>
    <w:rsid w:val="00CF2EB4"/>
    <w:rsid w:val="00CF43A5"/>
    <w:rsid w:val="00CF4E51"/>
    <w:rsid w:val="00CF517A"/>
    <w:rsid w:val="00CF5243"/>
    <w:rsid w:val="00CF5641"/>
    <w:rsid w:val="00CF5EEF"/>
    <w:rsid w:val="00D000F7"/>
    <w:rsid w:val="00D012FD"/>
    <w:rsid w:val="00D016D4"/>
    <w:rsid w:val="00D01BF9"/>
    <w:rsid w:val="00D02D37"/>
    <w:rsid w:val="00D02E94"/>
    <w:rsid w:val="00D035EF"/>
    <w:rsid w:val="00D0373D"/>
    <w:rsid w:val="00D0391B"/>
    <w:rsid w:val="00D03C17"/>
    <w:rsid w:val="00D04D0E"/>
    <w:rsid w:val="00D04D1B"/>
    <w:rsid w:val="00D04F86"/>
    <w:rsid w:val="00D07A7C"/>
    <w:rsid w:val="00D07DB1"/>
    <w:rsid w:val="00D109BC"/>
    <w:rsid w:val="00D155DB"/>
    <w:rsid w:val="00D167E2"/>
    <w:rsid w:val="00D17387"/>
    <w:rsid w:val="00D17DD2"/>
    <w:rsid w:val="00D202D6"/>
    <w:rsid w:val="00D20639"/>
    <w:rsid w:val="00D20659"/>
    <w:rsid w:val="00D2171E"/>
    <w:rsid w:val="00D218FB"/>
    <w:rsid w:val="00D21D08"/>
    <w:rsid w:val="00D220E9"/>
    <w:rsid w:val="00D22F5B"/>
    <w:rsid w:val="00D230F8"/>
    <w:rsid w:val="00D23E97"/>
    <w:rsid w:val="00D2401C"/>
    <w:rsid w:val="00D24C81"/>
    <w:rsid w:val="00D24ED0"/>
    <w:rsid w:val="00D268D0"/>
    <w:rsid w:val="00D26C7E"/>
    <w:rsid w:val="00D26D83"/>
    <w:rsid w:val="00D27B69"/>
    <w:rsid w:val="00D30A29"/>
    <w:rsid w:val="00D30CB4"/>
    <w:rsid w:val="00D31716"/>
    <w:rsid w:val="00D3278B"/>
    <w:rsid w:val="00D32C02"/>
    <w:rsid w:val="00D32D5F"/>
    <w:rsid w:val="00D33A4C"/>
    <w:rsid w:val="00D35992"/>
    <w:rsid w:val="00D36074"/>
    <w:rsid w:val="00D374A4"/>
    <w:rsid w:val="00D4157F"/>
    <w:rsid w:val="00D41B2E"/>
    <w:rsid w:val="00D41E28"/>
    <w:rsid w:val="00D433F3"/>
    <w:rsid w:val="00D43652"/>
    <w:rsid w:val="00D437F3"/>
    <w:rsid w:val="00D4382B"/>
    <w:rsid w:val="00D45554"/>
    <w:rsid w:val="00D45BAA"/>
    <w:rsid w:val="00D47C09"/>
    <w:rsid w:val="00D47D9F"/>
    <w:rsid w:val="00D47E05"/>
    <w:rsid w:val="00D47F90"/>
    <w:rsid w:val="00D501F0"/>
    <w:rsid w:val="00D502BA"/>
    <w:rsid w:val="00D53DEB"/>
    <w:rsid w:val="00D56F0E"/>
    <w:rsid w:val="00D5718B"/>
    <w:rsid w:val="00D5797A"/>
    <w:rsid w:val="00D57ED0"/>
    <w:rsid w:val="00D601F4"/>
    <w:rsid w:val="00D6054E"/>
    <w:rsid w:val="00D60EF7"/>
    <w:rsid w:val="00D619A2"/>
    <w:rsid w:val="00D61BBF"/>
    <w:rsid w:val="00D621FE"/>
    <w:rsid w:val="00D623F0"/>
    <w:rsid w:val="00D625C5"/>
    <w:rsid w:val="00D62C65"/>
    <w:rsid w:val="00D63392"/>
    <w:rsid w:val="00D63728"/>
    <w:rsid w:val="00D63902"/>
    <w:rsid w:val="00D644E3"/>
    <w:rsid w:val="00D64F56"/>
    <w:rsid w:val="00D655C7"/>
    <w:rsid w:val="00D67113"/>
    <w:rsid w:val="00D67A86"/>
    <w:rsid w:val="00D70186"/>
    <w:rsid w:val="00D702CD"/>
    <w:rsid w:val="00D70310"/>
    <w:rsid w:val="00D70465"/>
    <w:rsid w:val="00D707AE"/>
    <w:rsid w:val="00D72CD2"/>
    <w:rsid w:val="00D73267"/>
    <w:rsid w:val="00D734EC"/>
    <w:rsid w:val="00D73DBA"/>
    <w:rsid w:val="00D73E74"/>
    <w:rsid w:val="00D75C8C"/>
    <w:rsid w:val="00D7770D"/>
    <w:rsid w:val="00D81A88"/>
    <w:rsid w:val="00D825C2"/>
    <w:rsid w:val="00D82950"/>
    <w:rsid w:val="00D844E3"/>
    <w:rsid w:val="00D846A4"/>
    <w:rsid w:val="00D84DFB"/>
    <w:rsid w:val="00D85D6C"/>
    <w:rsid w:val="00D86320"/>
    <w:rsid w:val="00D869B0"/>
    <w:rsid w:val="00D86B11"/>
    <w:rsid w:val="00D870DE"/>
    <w:rsid w:val="00D87B56"/>
    <w:rsid w:val="00D90545"/>
    <w:rsid w:val="00D90ABF"/>
    <w:rsid w:val="00D90CD1"/>
    <w:rsid w:val="00D913C1"/>
    <w:rsid w:val="00D91583"/>
    <w:rsid w:val="00D92292"/>
    <w:rsid w:val="00D92628"/>
    <w:rsid w:val="00D9304E"/>
    <w:rsid w:val="00D93BA1"/>
    <w:rsid w:val="00D93EEE"/>
    <w:rsid w:val="00D94178"/>
    <w:rsid w:val="00D94E4A"/>
    <w:rsid w:val="00D952EB"/>
    <w:rsid w:val="00D95E85"/>
    <w:rsid w:val="00D96F3C"/>
    <w:rsid w:val="00D970D6"/>
    <w:rsid w:val="00D97357"/>
    <w:rsid w:val="00D974BE"/>
    <w:rsid w:val="00D97EFD"/>
    <w:rsid w:val="00DA1EE8"/>
    <w:rsid w:val="00DA1FC3"/>
    <w:rsid w:val="00DA290C"/>
    <w:rsid w:val="00DA2FB1"/>
    <w:rsid w:val="00DA2FEC"/>
    <w:rsid w:val="00DA3367"/>
    <w:rsid w:val="00DA44BA"/>
    <w:rsid w:val="00DA4755"/>
    <w:rsid w:val="00DA53E2"/>
    <w:rsid w:val="00DA5439"/>
    <w:rsid w:val="00DA5BDC"/>
    <w:rsid w:val="00DA60F5"/>
    <w:rsid w:val="00DA6319"/>
    <w:rsid w:val="00DA75FA"/>
    <w:rsid w:val="00DA76A7"/>
    <w:rsid w:val="00DA7D72"/>
    <w:rsid w:val="00DB05C6"/>
    <w:rsid w:val="00DB07F6"/>
    <w:rsid w:val="00DB0872"/>
    <w:rsid w:val="00DB0B29"/>
    <w:rsid w:val="00DB0ED5"/>
    <w:rsid w:val="00DB0F78"/>
    <w:rsid w:val="00DB15A8"/>
    <w:rsid w:val="00DB181B"/>
    <w:rsid w:val="00DB198F"/>
    <w:rsid w:val="00DB1E95"/>
    <w:rsid w:val="00DB224B"/>
    <w:rsid w:val="00DB26E0"/>
    <w:rsid w:val="00DB2A4D"/>
    <w:rsid w:val="00DB2DB4"/>
    <w:rsid w:val="00DB34B9"/>
    <w:rsid w:val="00DB3B1B"/>
    <w:rsid w:val="00DB42E9"/>
    <w:rsid w:val="00DB4711"/>
    <w:rsid w:val="00DB4B84"/>
    <w:rsid w:val="00DB50B9"/>
    <w:rsid w:val="00DB5EAE"/>
    <w:rsid w:val="00DB6FD5"/>
    <w:rsid w:val="00DB7567"/>
    <w:rsid w:val="00DC1071"/>
    <w:rsid w:val="00DC237B"/>
    <w:rsid w:val="00DC521E"/>
    <w:rsid w:val="00DC5EC6"/>
    <w:rsid w:val="00DC60EA"/>
    <w:rsid w:val="00DD129C"/>
    <w:rsid w:val="00DD23B4"/>
    <w:rsid w:val="00DD30E0"/>
    <w:rsid w:val="00DD31B5"/>
    <w:rsid w:val="00DD3D1A"/>
    <w:rsid w:val="00DD54BC"/>
    <w:rsid w:val="00DD6494"/>
    <w:rsid w:val="00DD6ECD"/>
    <w:rsid w:val="00DE00C3"/>
    <w:rsid w:val="00DE073F"/>
    <w:rsid w:val="00DE0C1E"/>
    <w:rsid w:val="00DE0D58"/>
    <w:rsid w:val="00DE0E40"/>
    <w:rsid w:val="00DE0E5E"/>
    <w:rsid w:val="00DE238F"/>
    <w:rsid w:val="00DE2F73"/>
    <w:rsid w:val="00DE35CC"/>
    <w:rsid w:val="00DE36C4"/>
    <w:rsid w:val="00DE3C81"/>
    <w:rsid w:val="00DE4479"/>
    <w:rsid w:val="00DE4A22"/>
    <w:rsid w:val="00DE4AA3"/>
    <w:rsid w:val="00DE4CBB"/>
    <w:rsid w:val="00DE52E4"/>
    <w:rsid w:val="00DE645E"/>
    <w:rsid w:val="00DE7045"/>
    <w:rsid w:val="00DE75CC"/>
    <w:rsid w:val="00DE7770"/>
    <w:rsid w:val="00DE7F19"/>
    <w:rsid w:val="00DF072A"/>
    <w:rsid w:val="00DF0F94"/>
    <w:rsid w:val="00DF1518"/>
    <w:rsid w:val="00DF1E0E"/>
    <w:rsid w:val="00DF1FD1"/>
    <w:rsid w:val="00DF210A"/>
    <w:rsid w:val="00DF26DA"/>
    <w:rsid w:val="00DF36E1"/>
    <w:rsid w:val="00DF40DA"/>
    <w:rsid w:val="00DF4C63"/>
    <w:rsid w:val="00DF5534"/>
    <w:rsid w:val="00DF6034"/>
    <w:rsid w:val="00DF7B0D"/>
    <w:rsid w:val="00E0030E"/>
    <w:rsid w:val="00E00E30"/>
    <w:rsid w:val="00E011E9"/>
    <w:rsid w:val="00E01BDC"/>
    <w:rsid w:val="00E02DC6"/>
    <w:rsid w:val="00E0355E"/>
    <w:rsid w:val="00E04781"/>
    <w:rsid w:val="00E05105"/>
    <w:rsid w:val="00E0581F"/>
    <w:rsid w:val="00E05B28"/>
    <w:rsid w:val="00E06029"/>
    <w:rsid w:val="00E0737C"/>
    <w:rsid w:val="00E115A9"/>
    <w:rsid w:val="00E11CB7"/>
    <w:rsid w:val="00E12B2D"/>
    <w:rsid w:val="00E12F56"/>
    <w:rsid w:val="00E137C0"/>
    <w:rsid w:val="00E1409C"/>
    <w:rsid w:val="00E1415A"/>
    <w:rsid w:val="00E1518F"/>
    <w:rsid w:val="00E17748"/>
    <w:rsid w:val="00E2080C"/>
    <w:rsid w:val="00E20ACB"/>
    <w:rsid w:val="00E20C26"/>
    <w:rsid w:val="00E20FEE"/>
    <w:rsid w:val="00E21918"/>
    <w:rsid w:val="00E220FD"/>
    <w:rsid w:val="00E232AB"/>
    <w:rsid w:val="00E232F2"/>
    <w:rsid w:val="00E236EA"/>
    <w:rsid w:val="00E23927"/>
    <w:rsid w:val="00E24069"/>
    <w:rsid w:val="00E25979"/>
    <w:rsid w:val="00E270D2"/>
    <w:rsid w:val="00E27A27"/>
    <w:rsid w:val="00E27A65"/>
    <w:rsid w:val="00E27C57"/>
    <w:rsid w:val="00E3038D"/>
    <w:rsid w:val="00E3112D"/>
    <w:rsid w:val="00E33439"/>
    <w:rsid w:val="00E33499"/>
    <w:rsid w:val="00E35C85"/>
    <w:rsid w:val="00E36116"/>
    <w:rsid w:val="00E36962"/>
    <w:rsid w:val="00E37778"/>
    <w:rsid w:val="00E40916"/>
    <w:rsid w:val="00E40A90"/>
    <w:rsid w:val="00E40D12"/>
    <w:rsid w:val="00E42552"/>
    <w:rsid w:val="00E439CF"/>
    <w:rsid w:val="00E43AB8"/>
    <w:rsid w:val="00E43AC7"/>
    <w:rsid w:val="00E43F23"/>
    <w:rsid w:val="00E446DA"/>
    <w:rsid w:val="00E45F73"/>
    <w:rsid w:val="00E4692E"/>
    <w:rsid w:val="00E473D6"/>
    <w:rsid w:val="00E47D3E"/>
    <w:rsid w:val="00E502E3"/>
    <w:rsid w:val="00E50859"/>
    <w:rsid w:val="00E50BDC"/>
    <w:rsid w:val="00E52786"/>
    <w:rsid w:val="00E52CF4"/>
    <w:rsid w:val="00E5366C"/>
    <w:rsid w:val="00E53FEF"/>
    <w:rsid w:val="00E54047"/>
    <w:rsid w:val="00E54EF9"/>
    <w:rsid w:val="00E566EC"/>
    <w:rsid w:val="00E56796"/>
    <w:rsid w:val="00E567FB"/>
    <w:rsid w:val="00E56BEA"/>
    <w:rsid w:val="00E576AE"/>
    <w:rsid w:val="00E5797E"/>
    <w:rsid w:val="00E57EC4"/>
    <w:rsid w:val="00E609B0"/>
    <w:rsid w:val="00E628EC"/>
    <w:rsid w:val="00E6290F"/>
    <w:rsid w:val="00E62E96"/>
    <w:rsid w:val="00E62F4D"/>
    <w:rsid w:val="00E6325C"/>
    <w:rsid w:val="00E64A19"/>
    <w:rsid w:val="00E64BDC"/>
    <w:rsid w:val="00E6521E"/>
    <w:rsid w:val="00E65B47"/>
    <w:rsid w:val="00E660CF"/>
    <w:rsid w:val="00E66ECA"/>
    <w:rsid w:val="00E708C1"/>
    <w:rsid w:val="00E719A3"/>
    <w:rsid w:val="00E71C9B"/>
    <w:rsid w:val="00E72462"/>
    <w:rsid w:val="00E73236"/>
    <w:rsid w:val="00E7486C"/>
    <w:rsid w:val="00E75F2E"/>
    <w:rsid w:val="00E75FF1"/>
    <w:rsid w:val="00E76BB7"/>
    <w:rsid w:val="00E7703E"/>
    <w:rsid w:val="00E774B3"/>
    <w:rsid w:val="00E80339"/>
    <w:rsid w:val="00E81617"/>
    <w:rsid w:val="00E8317A"/>
    <w:rsid w:val="00E8353E"/>
    <w:rsid w:val="00E85598"/>
    <w:rsid w:val="00E85915"/>
    <w:rsid w:val="00E86911"/>
    <w:rsid w:val="00E86BD7"/>
    <w:rsid w:val="00E87A6A"/>
    <w:rsid w:val="00E87DFB"/>
    <w:rsid w:val="00E90A53"/>
    <w:rsid w:val="00E913A9"/>
    <w:rsid w:val="00E922D1"/>
    <w:rsid w:val="00E9276C"/>
    <w:rsid w:val="00E93BCC"/>
    <w:rsid w:val="00E93DE9"/>
    <w:rsid w:val="00E94D8B"/>
    <w:rsid w:val="00E95067"/>
    <w:rsid w:val="00E951CF"/>
    <w:rsid w:val="00E95AD1"/>
    <w:rsid w:val="00E95E04"/>
    <w:rsid w:val="00E9617E"/>
    <w:rsid w:val="00E97226"/>
    <w:rsid w:val="00E973EB"/>
    <w:rsid w:val="00E979A7"/>
    <w:rsid w:val="00EA0F4C"/>
    <w:rsid w:val="00EA1DE2"/>
    <w:rsid w:val="00EA25F9"/>
    <w:rsid w:val="00EA2670"/>
    <w:rsid w:val="00EA2F77"/>
    <w:rsid w:val="00EA4575"/>
    <w:rsid w:val="00EA4658"/>
    <w:rsid w:val="00EA4EE9"/>
    <w:rsid w:val="00EA5F0C"/>
    <w:rsid w:val="00EA621E"/>
    <w:rsid w:val="00EA68F1"/>
    <w:rsid w:val="00EB0141"/>
    <w:rsid w:val="00EB125C"/>
    <w:rsid w:val="00EB1CA0"/>
    <w:rsid w:val="00EB1D13"/>
    <w:rsid w:val="00EB264C"/>
    <w:rsid w:val="00EB2884"/>
    <w:rsid w:val="00EB3269"/>
    <w:rsid w:val="00EB44A8"/>
    <w:rsid w:val="00EB4DA6"/>
    <w:rsid w:val="00EB5819"/>
    <w:rsid w:val="00EB5D2A"/>
    <w:rsid w:val="00EB6796"/>
    <w:rsid w:val="00EB707D"/>
    <w:rsid w:val="00EB7C55"/>
    <w:rsid w:val="00EC0287"/>
    <w:rsid w:val="00EC02C6"/>
    <w:rsid w:val="00EC02C8"/>
    <w:rsid w:val="00EC2213"/>
    <w:rsid w:val="00EC24FF"/>
    <w:rsid w:val="00EC2C55"/>
    <w:rsid w:val="00EC2CED"/>
    <w:rsid w:val="00EC3AE6"/>
    <w:rsid w:val="00EC4AB7"/>
    <w:rsid w:val="00EC4AB9"/>
    <w:rsid w:val="00EC4BA5"/>
    <w:rsid w:val="00EC4CBE"/>
    <w:rsid w:val="00EC4CF3"/>
    <w:rsid w:val="00EC4F29"/>
    <w:rsid w:val="00EC59FF"/>
    <w:rsid w:val="00EC5D4F"/>
    <w:rsid w:val="00EC5EAB"/>
    <w:rsid w:val="00EC6663"/>
    <w:rsid w:val="00EC6DE0"/>
    <w:rsid w:val="00EC70D5"/>
    <w:rsid w:val="00EC7772"/>
    <w:rsid w:val="00EC7DBD"/>
    <w:rsid w:val="00ED076E"/>
    <w:rsid w:val="00ED0F74"/>
    <w:rsid w:val="00ED128B"/>
    <w:rsid w:val="00ED1C48"/>
    <w:rsid w:val="00ED1FDC"/>
    <w:rsid w:val="00ED20DD"/>
    <w:rsid w:val="00ED2ADB"/>
    <w:rsid w:val="00ED380B"/>
    <w:rsid w:val="00ED3A5E"/>
    <w:rsid w:val="00ED407E"/>
    <w:rsid w:val="00ED4A65"/>
    <w:rsid w:val="00ED4F61"/>
    <w:rsid w:val="00ED5267"/>
    <w:rsid w:val="00ED5D93"/>
    <w:rsid w:val="00ED602D"/>
    <w:rsid w:val="00ED6F8F"/>
    <w:rsid w:val="00ED7D6B"/>
    <w:rsid w:val="00ED7EE6"/>
    <w:rsid w:val="00EE1173"/>
    <w:rsid w:val="00EE1868"/>
    <w:rsid w:val="00EE1E5F"/>
    <w:rsid w:val="00EE2323"/>
    <w:rsid w:val="00EE2AA7"/>
    <w:rsid w:val="00EE3420"/>
    <w:rsid w:val="00EE4D0A"/>
    <w:rsid w:val="00EE5E08"/>
    <w:rsid w:val="00EE6512"/>
    <w:rsid w:val="00EF0415"/>
    <w:rsid w:val="00EF0763"/>
    <w:rsid w:val="00EF0C36"/>
    <w:rsid w:val="00EF0CDE"/>
    <w:rsid w:val="00EF104E"/>
    <w:rsid w:val="00EF19C2"/>
    <w:rsid w:val="00EF1F91"/>
    <w:rsid w:val="00EF22A7"/>
    <w:rsid w:val="00EF295F"/>
    <w:rsid w:val="00EF30C8"/>
    <w:rsid w:val="00EF3F8B"/>
    <w:rsid w:val="00EF59A2"/>
    <w:rsid w:val="00EF61F5"/>
    <w:rsid w:val="00EF65BC"/>
    <w:rsid w:val="00EF7A10"/>
    <w:rsid w:val="00EF7C01"/>
    <w:rsid w:val="00EF7C75"/>
    <w:rsid w:val="00F00104"/>
    <w:rsid w:val="00F015F4"/>
    <w:rsid w:val="00F01691"/>
    <w:rsid w:val="00F02681"/>
    <w:rsid w:val="00F0375D"/>
    <w:rsid w:val="00F043A8"/>
    <w:rsid w:val="00F0593D"/>
    <w:rsid w:val="00F07642"/>
    <w:rsid w:val="00F07BAE"/>
    <w:rsid w:val="00F11800"/>
    <w:rsid w:val="00F12E50"/>
    <w:rsid w:val="00F13981"/>
    <w:rsid w:val="00F13B2C"/>
    <w:rsid w:val="00F14176"/>
    <w:rsid w:val="00F14B6E"/>
    <w:rsid w:val="00F15397"/>
    <w:rsid w:val="00F163A9"/>
    <w:rsid w:val="00F1763A"/>
    <w:rsid w:val="00F20289"/>
    <w:rsid w:val="00F214D9"/>
    <w:rsid w:val="00F22F92"/>
    <w:rsid w:val="00F24848"/>
    <w:rsid w:val="00F24CAB"/>
    <w:rsid w:val="00F25331"/>
    <w:rsid w:val="00F25CFE"/>
    <w:rsid w:val="00F27039"/>
    <w:rsid w:val="00F27134"/>
    <w:rsid w:val="00F2766E"/>
    <w:rsid w:val="00F30195"/>
    <w:rsid w:val="00F305CF"/>
    <w:rsid w:val="00F322BA"/>
    <w:rsid w:val="00F32EEE"/>
    <w:rsid w:val="00F33510"/>
    <w:rsid w:val="00F338C5"/>
    <w:rsid w:val="00F3392E"/>
    <w:rsid w:val="00F34D90"/>
    <w:rsid w:val="00F35476"/>
    <w:rsid w:val="00F357FC"/>
    <w:rsid w:val="00F3593D"/>
    <w:rsid w:val="00F40376"/>
    <w:rsid w:val="00F40392"/>
    <w:rsid w:val="00F42533"/>
    <w:rsid w:val="00F425A2"/>
    <w:rsid w:val="00F428A9"/>
    <w:rsid w:val="00F42DFF"/>
    <w:rsid w:val="00F43313"/>
    <w:rsid w:val="00F43BCF"/>
    <w:rsid w:val="00F43ED1"/>
    <w:rsid w:val="00F4440E"/>
    <w:rsid w:val="00F451D9"/>
    <w:rsid w:val="00F454BC"/>
    <w:rsid w:val="00F466B5"/>
    <w:rsid w:val="00F468F1"/>
    <w:rsid w:val="00F50E54"/>
    <w:rsid w:val="00F51D88"/>
    <w:rsid w:val="00F51E13"/>
    <w:rsid w:val="00F52CBA"/>
    <w:rsid w:val="00F52DF6"/>
    <w:rsid w:val="00F53222"/>
    <w:rsid w:val="00F536CB"/>
    <w:rsid w:val="00F546B0"/>
    <w:rsid w:val="00F5479D"/>
    <w:rsid w:val="00F5509F"/>
    <w:rsid w:val="00F5573C"/>
    <w:rsid w:val="00F56019"/>
    <w:rsid w:val="00F56418"/>
    <w:rsid w:val="00F567B3"/>
    <w:rsid w:val="00F5699C"/>
    <w:rsid w:val="00F577DB"/>
    <w:rsid w:val="00F57814"/>
    <w:rsid w:val="00F620B5"/>
    <w:rsid w:val="00F62477"/>
    <w:rsid w:val="00F624F6"/>
    <w:rsid w:val="00F6416F"/>
    <w:rsid w:val="00F65EF6"/>
    <w:rsid w:val="00F6604C"/>
    <w:rsid w:val="00F6691B"/>
    <w:rsid w:val="00F66B49"/>
    <w:rsid w:val="00F67A41"/>
    <w:rsid w:val="00F67B00"/>
    <w:rsid w:val="00F67FD7"/>
    <w:rsid w:val="00F7235E"/>
    <w:rsid w:val="00F726D1"/>
    <w:rsid w:val="00F7281E"/>
    <w:rsid w:val="00F72CE8"/>
    <w:rsid w:val="00F7302E"/>
    <w:rsid w:val="00F73059"/>
    <w:rsid w:val="00F7314C"/>
    <w:rsid w:val="00F7327A"/>
    <w:rsid w:val="00F73934"/>
    <w:rsid w:val="00F73E5C"/>
    <w:rsid w:val="00F74E0B"/>
    <w:rsid w:val="00F75359"/>
    <w:rsid w:val="00F7652A"/>
    <w:rsid w:val="00F77ADB"/>
    <w:rsid w:val="00F77C54"/>
    <w:rsid w:val="00F8059C"/>
    <w:rsid w:val="00F815EE"/>
    <w:rsid w:val="00F81AA1"/>
    <w:rsid w:val="00F82ED5"/>
    <w:rsid w:val="00F82FAE"/>
    <w:rsid w:val="00F83FEB"/>
    <w:rsid w:val="00F850FE"/>
    <w:rsid w:val="00F85625"/>
    <w:rsid w:val="00F86FA7"/>
    <w:rsid w:val="00F90550"/>
    <w:rsid w:val="00F945CE"/>
    <w:rsid w:val="00F948AE"/>
    <w:rsid w:val="00F94A84"/>
    <w:rsid w:val="00F94BC8"/>
    <w:rsid w:val="00F95040"/>
    <w:rsid w:val="00F96508"/>
    <w:rsid w:val="00F9654C"/>
    <w:rsid w:val="00F96635"/>
    <w:rsid w:val="00F966BE"/>
    <w:rsid w:val="00F96DEC"/>
    <w:rsid w:val="00F96F4D"/>
    <w:rsid w:val="00F97662"/>
    <w:rsid w:val="00FA081B"/>
    <w:rsid w:val="00FA1ACC"/>
    <w:rsid w:val="00FA2309"/>
    <w:rsid w:val="00FA238A"/>
    <w:rsid w:val="00FA23B4"/>
    <w:rsid w:val="00FA2930"/>
    <w:rsid w:val="00FA3212"/>
    <w:rsid w:val="00FA66B7"/>
    <w:rsid w:val="00FA6757"/>
    <w:rsid w:val="00FA6F7B"/>
    <w:rsid w:val="00FA7831"/>
    <w:rsid w:val="00FA79DA"/>
    <w:rsid w:val="00FA7C96"/>
    <w:rsid w:val="00FA7CB7"/>
    <w:rsid w:val="00FB00A7"/>
    <w:rsid w:val="00FB0CBB"/>
    <w:rsid w:val="00FB1212"/>
    <w:rsid w:val="00FB1D15"/>
    <w:rsid w:val="00FB1E17"/>
    <w:rsid w:val="00FB2014"/>
    <w:rsid w:val="00FB227B"/>
    <w:rsid w:val="00FB2E38"/>
    <w:rsid w:val="00FB32E2"/>
    <w:rsid w:val="00FB3DAC"/>
    <w:rsid w:val="00FB57F9"/>
    <w:rsid w:val="00FB5DFF"/>
    <w:rsid w:val="00FB6740"/>
    <w:rsid w:val="00FB6E39"/>
    <w:rsid w:val="00FB794C"/>
    <w:rsid w:val="00FC0E47"/>
    <w:rsid w:val="00FC1168"/>
    <w:rsid w:val="00FC1360"/>
    <w:rsid w:val="00FC2DDE"/>
    <w:rsid w:val="00FC59AD"/>
    <w:rsid w:val="00FC5CBA"/>
    <w:rsid w:val="00FC5D44"/>
    <w:rsid w:val="00FC66C7"/>
    <w:rsid w:val="00FC68A9"/>
    <w:rsid w:val="00FC74FF"/>
    <w:rsid w:val="00FD0AF9"/>
    <w:rsid w:val="00FD17B2"/>
    <w:rsid w:val="00FD3F4A"/>
    <w:rsid w:val="00FD3F5D"/>
    <w:rsid w:val="00FD4E26"/>
    <w:rsid w:val="00FD4F23"/>
    <w:rsid w:val="00FD692F"/>
    <w:rsid w:val="00FD7B71"/>
    <w:rsid w:val="00FE0157"/>
    <w:rsid w:val="00FE082C"/>
    <w:rsid w:val="00FE10ED"/>
    <w:rsid w:val="00FE18E4"/>
    <w:rsid w:val="00FE21F8"/>
    <w:rsid w:val="00FE24D6"/>
    <w:rsid w:val="00FE251E"/>
    <w:rsid w:val="00FE2877"/>
    <w:rsid w:val="00FE2971"/>
    <w:rsid w:val="00FE2DCC"/>
    <w:rsid w:val="00FE471F"/>
    <w:rsid w:val="00FE689A"/>
    <w:rsid w:val="00FE7B23"/>
    <w:rsid w:val="00FE7E48"/>
    <w:rsid w:val="00FF0421"/>
    <w:rsid w:val="00FF06B8"/>
    <w:rsid w:val="00FF0E72"/>
    <w:rsid w:val="00FF32DA"/>
    <w:rsid w:val="00FF36D7"/>
    <w:rsid w:val="00FF3C19"/>
    <w:rsid w:val="00FF3CA8"/>
    <w:rsid w:val="00FF403D"/>
    <w:rsid w:val="00FF44FC"/>
    <w:rsid w:val="00FF5B98"/>
    <w:rsid w:val="00FF5BF1"/>
    <w:rsid w:val="00FF624C"/>
    <w:rsid w:val="00FF7069"/>
    <w:rsid w:val="00FF72C4"/>
    <w:rsid w:val="00FF735E"/>
    <w:rsid w:val="00FF760B"/>
    <w:rsid w:val="00FF7B67"/>
    <w:rsid w:val="0163CA6E"/>
    <w:rsid w:val="01A416DF"/>
    <w:rsid w:val="0553933D"/>
    <w:rsid w:val="0C9485F5"/>
    <w:rsid w:val="0DDCE6D4"/>
    <w:rsid w:val="0F6A497D"/>
    <w:rsid w:val="11AC2CBD"/>
    <w:rsid w:val="18C1010A"/>
    <w:rsid w:val="1A69FA0B"/>
    <w:rsid w:val="1C84CF37"/>
    <w:rsid w:val="204B2334"/>
    <w:rsid w:val="20C95B49"/>
    <w:rsid w:val="286180CA"/>
    <w:rsid w:val="2AEC424E"/>
    <w:rsid w:val="2BAEB8ED"/>
    <w:rsid w:val="3634967F"/>
    <w:rsid w:val="367CE5AC"/>
    <w:rsid w:val="36BC057F"/>
    <w:rsid w:val="36D87608"/>
    <w:rsid w:val="3AFF3F0C"/>
    <w:rsid w:val="3E606EC9"/>
    <w:rsid w:val="3F0111DD"/>
    <w:rsid w:val="408F6F38"/>
    <w:rsid w:val="438D2D54"/>
    <w:rsid w:val="4966658F"/>
    <w:rsid w:val="4C70E191"/>
    <w:rsid w:val="542F2B27"/>
    <w:rsid w:val="55864E15"/>
    <w:rsid w:val="58A9003E"/>
    <w:rsid w:val="5C98FD27"/>
    <w:rsid w:val="5CD662C9"/>
    <w:rsid w:val="5F40F9AA"/>
    <w:rsid w:val="5FC06AB5"/>
    <w:rsid w:val="6347B31D"/>
    <w:rsid w:val="637DFF16"/>
    <w:rsid w:val="639652D1"/>
    <w:rsid w:val="63E37B18"/>
    <w:rsid w:val="649893F3"/>
    <w:rsid w:val="66616650"/>
    <w:rsid w:val="66E2408F"/>
    <w:rsid w:val="67D8AA93"/>
    <w:rsid w:val="6D0BB8FF"/>
    <w:rsid w:val="6E1F9F53"/>
    <w:rsid w:val="6E534FD8"/>
    <w:rsid w:val="7271D0AC"/>
    <w:rsid w:val="7AC246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D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87C65"/>
    <w:pPr>
      <w:spacing w:after="120" w:line="280" w:lineRule="atLeast"/>
      <w:jc w:val="both"/>
    </w:pPr>
    <w:rPr>
      <w:rFonts w:ascii="Calibri" w:eastAsia="Times New Roman" w:hAnsi="Calibri" w:cs="Times New Roman"/>
      <w:szCs w:val="24"/>
      <w:lang w:val="sk-SK" w:eastAsia="cs-CZ"/>
    </w:rPr>
  </w:style>
  <w:style w:type="paragraph" w:styleId="Nadpis1">
    <w:name w:val="heading 1"/>
    <w:aliases w:val="Nadpis 1T,Úvod,h1,H1"/>
    <w:basedOn w:val="Normlny"/>
    <w:next w:val="Nadpis2"/>
    <w:link w:val="Nadpis1Char"/>
    <w:uiPriority w:val="9"/>
    <w:qFormat/>
    <w:rsid w:val="001D29FB"/>
    <w:pPr>
      <w:keepNext/>
      <w:numPr>
        <w:numId w:val="1"/>
      </w:numPr>
      <w:spacing w:before="480"/>
      <w:outlineLvl w:val="0"/>
    </w:pPr>
    <w:rPr>
      <w:b/>
      <w:bCs/>
      <w:caps/>
      <w:kern w:val="28"/>
      <w:sz w:val="28"/>
      <w:szCs w:val="28"/>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uiPriority w:val="9"/>
    <w:qFormat/>
    <w:rsid w:val="001D29FB"/>
    <w:pPr>
      <w:numPr>
        <w:ilvl w:val="1"/>
        <w:numId w:val="1"/>
      </w:numPr>
      <w:outlineLvl w:val="1"/>
    </w:pPr>
  </w:style>
  <w:style w:type="paragraph" w:styleId="Nadpis3">
    <w:name w:val="heading 3"/>
    <w:aliases w:val="Záhlaví 3,V_Head3,V_Head31,V_Head32,Podkapitola2,ASAPHeading 3,Nadpis 3T,3Überschrift 3,4Überschrift 3,5Überschrift 3,6Überschrift 3,7Überschrift 3,8Überschrift 3,9Überschrift 3,10Überschrift 3,ZIS-Nadpis 3,overview,PA Minor Section,H3,MUS3"/>
    <w:basedOn w:val="Normlny"/>
    <w:link w:val="Nadpis3Char"/>
    <w:uiPriority w:val="9"/>
    <w:qFormat/>
    <w:rsid w:val="001D29FB"/>
    <w:pPr>
      <w:numPr>
        <w:ilvl w:val="2"/>
        <w:numId w:val="1"/>
      </w:numPr>
      <w:outlineLvl w:val="2"/>
    </w:pPr>
  </w:style>
  <w:style w:type="paragraph" w:styleId="Nadpis4">
    <w:name w:val="heading 4"/>
    <w:basedOn w:val="Normlny"/>
    <w:link w:val="Nadpis4Char"/>
    <w:uiPriority w:val="9"/>
    <w:qFormat/>
    <w:rsid w:val="001D29FB"/>
    <w:pPr>
      <w:numPr>
        <w:ilvl w:val="3"/>
        <w:numId w:val="1"/>
      </w:numPr>
      <w:ind w:left="3402"/>
      <w:outlineLvl w:val="3"/>
    </w:pPr>
  </w:style>
  <w:style w:type="paragraph" w:styleId="Nadpis5">
    <w:name w:val="heading 5"/>
    <w:basedOn w:val="Normlny"/>
    <w:link w:val="Nadpis5Char"/>
    <w:uiPriority w:val="9"/>
    <w:qFormat/>
    <w:rsid w:val="001D29FB"/>
    <w:pPr>
      <w:numPr>
        <w:ilvl w:val="4"/>
        <w:numId w:val="1"/>
      </w:numPr>
      <w:outlineLvl w:val="4"/>
    </w:pPr>
  </w:style>
  <w:style w:type="paragraph" w:styleId="Nadpis6">
    <w:name w:val="heading 6"/>
    <w:basedOn w:val="Normlny"/>
    <w:link w:val="Nadpis6Char"/>
    <w:uiPriority w:val="9"/>
    <w:qFormat/>
    <w:rsid w:val="001D29FB"/>
    <w:pPr>
      <w:numPr>
        <w:ilvl w:val="5"/>
        <w:numId w:val="1"/>
      </w:numPr>
      <w:outlineLvl w:val="5"/>
    </w:pPr>
  </w:style>
  <w:style w:type="paragraph" w:styleId="Nadpis7">
    <w:name w:val="heading 7"/>
    <w:basedOn w:val="Normlny"/>
    <w:link w:val="Nadpis7Char"/>
    <w:uiPriority w:val="9"/>
    <w:qFormat/>
    <w:rsid w:val="001D29FB"/>
    <w:pPr>
      <w:numPr>
        <w:ilvl w:val="6"/>
        <w:numId w:val="1"/>
      </w:numPr>
      <w:outlineLvl w:val="6"/>
    </w:pPr>
  </w:style>
  <w:style w:type="paragraph" w:styleId="Nadpis8">
    <w:name w:val="heading 8"/>
    <w:basedOn w:val="Normlny"/>
    <w:link w:val="Nadpis8Char"/>
    <w:uiPriority w:val="9"/>
    <w:qFormat/>
    <w:rsid w:val="001D29FB"/>
    <w:pPr>
      <w:numPr>
        <w:ilvl w:val="7"/>
        <w:numId w:val="1"/>
      </w:numPr>
      <w:outlineLvl w:val="7"/>
    </w:pPr>
  </w:style>
  <w:style w:type="paragraph" w:styleId="Nadpis9">
    <w:name w:val="heading 9"/>
    <w:basedOn w:val="Normlny"/>
    <w:link w:val="Nadpis9Char"/>
    <w:uiPriority w:val="9"/>
    <w:qFormat/>
    <w:rsid w:val="001D29FB"/>
    <w:pPr>
      <w:numPr>
        <w:ilvl w:val="8"/>
        <w:numId w:val="1"/>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DE52E4"/>
    <w:pPr>
      <w:tabs>
        <w:tab w:val="center" w:pos="4536"/>
        <w:tab w:val="right" w:pos="9072"/>
      </w:tabs>
      <w:spacing w:line="240" w:lineRule="auto"/>
    </w:pPr>
  </w:style>
  <w:style w:type="character" w:customStyle="1" w:styleId="HlavikaChar">
    <w:name w:val="Hlavička Char"/>
    <w:basedOn w:val="Predvolenpsmoodseku"/>
    <w:link w:val="Hlavika"/>
    <w:uiPriority w:val="99"/>
    <w:rsid w:val="00DE52E4"/>
  </w:style>
  <w:style w:type="paragraph" w:styleId="Pta">
    <w:name w:val="footer"/>
    <w:basedOn w:val="Normlny"/>
    <w:link w:val="PtaChar"/>
    <w:uiPriority w:val="99"/>
    <w:unhideWhenUsed/>
    <w:rsid w:val="00DE52E4"/>
    <w:pPr>
      <w:tabs>
        <w:tab w:val="center" w:pos="4536"/>
        <w:tab w:val="right" w:pos="9072"/>
      </w:tabs>
      <w:spacing w:line="240" w:lineRule="auto"/>
    </w:pPr>
  </w:style>
  <w:style w:type="character" w:customStyle="1" w:styleId="PtaChar">
    <w:name w:val="Päta Char"/>
    <w:basedOn w:val="Predvolenpsmoodseku"/>
    <w:link w:val="Pta"/>
    <w:uiPriority w:val="99"/>
    <w:rsid w:val="00DE52E4"/>
  </w:style>
  <w:style w:type="paragraph" w:styleId="Textbubliny">
    <w:name w:val="Balloon Text"/>
    <w:basedOn w:val="Normlny"/>
    <w:link w:val="TextbublinyChar"/>
    <w:uiPriority w:val="99"/>
    <w:semiHidden/>
    <w:unhideWhenUsed/>
    <w:rsid w:val="00DE52E4"/>
    <w:pPr>
      <w:spacing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E52E4"/>
    <w:rPr>
      <w:rFonts w:ascii="Tahoma" w:hAnsi="Tahoma" w:cs="Tahoma"/>
      <w:sz w:val="16"/>
      <w:szCs w:val="16"/>
    </w:rPr>
  </w:style>
  <w:style w:type="paragraph" w:styleId="Normlnywebov">
    <w:name w:val="Normal (Web)"/>
    <w:basedOn w:val="Normlny"/>
    <w:uiPriority w:val="99"/>
    <w:unhideWhenUsed/>
    <w:rsid w:val="00DE52E4"/>
    <w:pPr>
      <w:spacing w:before="100" w:beforeAutospacing="1" w:after="100" w:afterAutospacing="1" w:line="240" w:lineRule="auto"/>
    </w:pPr>
  </w:style>
  <w:style w:type="character" w:styleId="Hypertextovprepojenie">
    <w:name w:val="Hyperlink"/>
    <w:basedOn w:val="Predvolenpsmoodseku"/>
    <w:uiPriority w:val="99"/>
    <w:unhideWhenUsed/>
    <w:rsid w:val="004C3E23"/>
    <w:rPr>
      <w:color w:val="0000FF"/>
      <w:u w:val="single"/>
    </w:rPr>
  </w:style>
  <w:style w:type="character" w:styleId="Vrazn">
    <w:name w:val="Strong"/>
    <w:basedOn w:val="Predvolenpsmoodseku"/>
    <w:uiPriority w:val="22"/>
    <w:qFormat/>
    <w:rsid w:val="004C3E23"/>
    <w:rPr>
      <w:b/>
      <w:bCs/>
    </w:rPr>
  </w:style>
  <w:style w:type="character" w:customStyle="1" w:styleId="Nadpis1Char">
    <w:name w:val="Nadpis 1 Char"/>
    <w:aliases w:val="Nadpis 1T Char,Úvod Char,h1 Char,H1 Char"/>
    <w:basedOn w:val="Predvolenpsmoodseku"/>
    <w:link w:val="Nadpis1"/>
    <w:uiPriority w:val="9"/>
    <w:rsid w:val="001D29FB"/>
    <w:rPr>
      <w:rFonts w:ascii="Calibri" w:eastAsia="Times New Roman" w:hAnsi="Calibri" w:cs="Times New Roman"/>
      <w:b/>
      <w:bCs/>
      <w:caps/>
      <w:kern w:val="28"/>
      <w:sz w:val="28"/>
      <w:szCs w:val="28"/>
      <w:lang w:val="sk-SK" w:eastAsia="cs-CZ"/>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uiPriority w:val="9"/>
    <w:rsid w:val="001D29FB"/>
    <w:rPr>
      <w:rFonts w:ascii="Calibri" w:eastAsia="Times New Roman" w:hAnsi="Calibri" w:cs="Times New Roman"/>
      <w:szCs w:val="24"/>
      <w:lang w:val="sk-SK" w:eastAsia="cs-CZ"/>
    </w:rPr>
  </w:style>
  <w:style w:type="character" w:customStyle="1" w:styleId="Nadpis3Char">
    <w:name w:val="Nadpis 3 Char"/>
    <w:aliases w:val="Záhlaví 3 Char,V_Head3 Char,V_Head31 Char,V_Head32 Char,Podkapitola2 Char,ASAPHeading 3 Char,Nadpis 3T Char,3Überschrift 3 Char,4Überschrift 3 Char,5Überschrift 3 Char,6Überschrift 3 Char,7Überschrift 3 Char,8Überschrift 3 Char,H3 Char"/>
    <w:basedOn w:val="Predvolenpsmoodseku"/>
    <w:link w:val="Nadpis3"/>
    <w:uiPriority w:val="9"/>
    <w:rsid w:val="001D29FB"/>
    <w:rPr>
      <w:rFonts w:ascii="Calibri" w:eastAsia="Times New Roman" w:hAnsi="Calibri" w:cs="Times New Roman"/>
      <w:szCs w:val="24"/>
      <w:lang w:val="sk-SK" w:eastAsia="cs-CZ"/>
    </w:rPr>
  </w:style>
  <w:style w:type="character" w:customStyle="1" w:styleId="Nadpis4Char">
    <w:name w:val="Nadpis 4 Char"/>
    <w:basedOn w:val="Predvolenpsmoodseku"/>
    <w:link w:val="Nadpis4"/>
    <w:uiPriority w:val="9"/>
    <w:rsid w:val="001D29FB"/>
    <w:rPr>
      <w:rFonts w:ascii="Calibri" w:eastAsia="Times New Roman" w:hAnsi="Calibri" w:cs="Times New Roman"/>
      <w:szCs w:val="24"/>
      <w:lang w:val="sk-SK" w:eastAsia="cs-CZ"/>
    </w:rPr>
  </w:style>
  <w:style w:type="character" w:customStyle="1" w:styleId="Nadpis5Char">
    <w:name w:val="Nadpis 5 Char"/>
    <w:basedOn w:val="Predvolenpsmoodseku"/>
    <w:link w:val="Nadpis5"/>
    <w:uiPriority w:val="9"/>
    <w:rsid w:val="001D29FB"/>
    <w:rPr>
      <w:rFonts w:ascii="Calibri" w:eastAsia="Times New Roman" w:hAnsi="Calibri" w:cs="Times New Roman"/>
      <w:szCs w:val="24"/>
      <w:lang w:val="sk-SK" w:eastAsia="cs-CZ"/>
    </w:rPr>
  </w:style>
  <w:style w:type="character" w:customStyle="1" w:styleId="Nadpis6Char">
    <w:name w:val="Nadpis 6 Char"/>
    <w:basedOn w:val="Predvolenpsmoodseku"/>
    <w:link w:val="Nadpis6"/>
    <w:uiPriority w:val="9"/>
    <w:rsid w:val="001D29FB"/>
    <w:rPr>
      <w:rFonts w:ascii="Calibri" w:eastAsia="Times New Roman" w:hAnsi="Calibri" w:cs="Times New Roman"/>
      <w:szCs w:val="24"/>
      <w:lang w:val="sk-SK" w:eastAsia="cs-CZ"/>
    </w:rPr>
  </w:style>
  <w:style w:type="character" w:customStyle="1" w:styleId="Nadpis7Char">
    <w:name w:val="Nadpis 7 Char"/>
    <w:basedOn w:val="Predvolenpsmoodseku"/>
    <w:link w:val="Nadpis7"/>
    <w:uiPriority w:val="9"/>
    <w:rsid w:val="001D29FB"/>
    <w:rPr>
      <w:rFonts w:ascii="Calibri" w:eastAsia="Times New Roman" w:hAnsi="Calibri" w:cs="Times New Roman"/>
      <w:szCs w:val="24"/>
      <w:lang w:val="sk-SK" w:eastAsia="cs-CZ"/>
    </w:rPr>
  </w:style>
  <w:style w:type="character" w:customStyle="1" w:styleId="Nadpis8Char">
    <w:name w:val="Nadpis 8 Char"/>
    <w:basedOn w:val="Predvolenpsmoodseku"/>
    <w:link w:val="Nadpis8"/>
    <w:uiPriority w:val="9"/>
    <w:rsid w:val="001D29FB"/>
    <w:rPr>
      <w:rFonts w:ascii="Calibri" w:eastAsia="Times New Roman" w:hAnsi="Calibri" w:cs="Times New Roman"/>
      <w:szCs w:val="24"/>
      <w:lang w:val="sk-SK" w:eastAsia="cs-CZ"/>
    </w:rPr>
  </w:style>
  <w:style w:type="character" w:customStyle="1" w:styleId="Nadpis9Char">
    <w:name w:val="Nadpis 9 Char"/>
    <w:basedOn w:val="Predvolenpsmoodseku"/>
    <w:link w:val="Nadpis9"/>
    <w:uiPriority w:val="9"/>
    <w:rsid w:val="001D29FB"/>
    <w:rPr>
      <w:rFonts w:ascii="Calibri" w:eastAsia="Times New Roman" w:hAnsi="Calibri" w:cs="Times New Roman"/>
      <w:szCs w:val="24"/>
      <w:lang w:val="sk-SK" w:eastAsia="cs-CZ"/>
    </w:rPr>
  </w:style>
  <w:style w:type="paragraph" w:styleId="Obsah1">
    <w:name w:val="toc 1"/>
    <w:basedOn w:val="Normlny"/>
    <w:next w:val="Normlny"/>
    <w:autoRedefine/>
    <w:uiPriority w:val="39"/>
    <w:rsid w:val="001D29FB"/>
    <w:pPr>
      <w:spacing w:before="120"/>
      <w:jc w:val="left"/>
    </w:pPr>
    <w:rPr>
      <w:rFonts w:asciiTheme="minorHAnsi" w:hAnsiTheme="minorHAnsi"/>
      <w:b/>
      <w:bCs/>
      <w:caps/>
      <w:szCs w:val="22"/>
    </w:rPr>
  </w:style>
  <w:style w:type="paragraph" w:customStyle="1" w:styleId="Ploha">
    <w:name w:val="Příloha"/>
    <w:basedOn w:val="Normlny"/>
    <w:uiPriority w:val="99"/>
    <w:rsid w:val="001D29FB"/>
    <w:pPr>
      <w:jc w:val="center"/>
    </w:pPr>
    <w:rPr>
      <w:b/>
      <w:bCs/>
      <w:sz w:val="36"/>
      <w:szCs w:val="36"/>
    </w:rPr>
  </w:style>
  <w:style w:type="paragraph" w:styleId="Nzov">
    <w:name w:val="Title"/>
    <w:basedOn w:val="Normlny"/>
    <w:next w:val="Normlny"/>
    <w:link w:val="NzovChar"/>
    <w:uiPriority w:val="10"/>
    <w:qFormat/>
    <w:rsid w:val="001D29FB"/>
    <w:pPr>
      <w:spacing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1D29FB"/>
    <w:rPr>
      <w:rFonts w:asciiTheme="majorHAnsi" w:eastAsiaTheme="majorEastAsia" w:hAnsiTheme="majorHAnsi" w:cstheme="majorBidi"/>
      <w:spacing w:val="-10"/>
      <w:kern w:val="28"/>
      <w:sz w:val="56"/>
      <w:szCs w:val="56"/>
      <w:lang w:eastAsia="cs-CZ"/>
    </w:rPr>
  </w:style>
  <w:style w:type="paragraph" w:styleId="Hlavikaobsahu">
    <w:name w:val="TOC Heading"/>
    <w:basedOn w:val="Nadpis1"/>
    <w:next w:val="Normlny"/>
    <w:uiPriority w:val="39"/>
    <w:unhideWhenUsed/>
    <w:qFormat/>
    <w:rsid w:val="001D29FB"/>
    <w:pPr>
      <w:keepLines/>
      <w:numPr>
        <w:numId w:val="0"/>
      </w:numPr>
      <w:spacing w:after="0" w:line="276" w:lineRule="auto"/>
      <w:jc w:val="left"/>
      <w:outlineLvl w:val="9"/>
    </w:pPr>
    <w:rPr>
      <w:rFonts w:asciiTheme="majorHAnsi" w:eastAsiaTheme="majorEastAsia" w:hAnsiTheme="majorHAnsi" w:cstheme="majorBidi"/>
      <w:caps w:val="0"/>
      <w:color w:val="365F91" w:themeColor="accent1" w:themeShade="BF"/>
      <w:kern w:val="0"/>
      <w:lang w:eastAsia="sk-SK"/>
    </w:rPr>
  </w:style>
  <w:style w:type="paragraph" w:styleId="Obsah2">
    <w:name w:val="toc 2"/>
    <w:basedOn w:val="Normlny"/>
    <w:next w:val="Normlny"/>
    <w:autoRedefine/>
    <w:uiPriority w:val="39"/>
    <w:unhideWhenUsed/>
    <w:rsid w:val="001D29FB"/>
    <w:pPr>
      <w:ind w:left="240"/>
      <w:jc w:val="left"/>
    </w:pPr>
    <w:rPr>
      <w:rFonts w:asciiTheme="minorHAnsi" w:hAnsiTheme="minorHAnsi"/>
      <w:smallCaps/>
      <w:szCs w:val="22"/>
    </w:rPr>
  </w:style>
  <w:style w:type="paragraph" w:styleId="Obsah3">
    <w:name w:val="toc 3"/>
    <w:basedOn w:val="Normlny"/>
    <w:next w:val="Normlny"/>
    <w:autoRedefine/>
    <w:uiPriority w:val="39"/>
    <w:unhideWhenUsed/>
    <w:rsid w:val="001D29FB"/>
    <w:pPr>
      <w:ind w:left="480"/>
      <w:jc w:val="left"/>
    </w:pPr>
    <w:rPr>
      <w:rFonts w:asciiTheme="minorHAnsi" w:hAnsiTheme="minorHAnsi"/>
      <w:i/>
      <w:iCs/>
      <w:szCs w:val="22"/>
    </w:rPr>
  </w:style>
  <w:style w:type="paragraph" w:customStyle="1" w:styleId="Zmluva-Clanok">
    <w:name w:val="Zmluva - Clanok"/>
    <w:basedOn w:val="Normlny"/>
    <w:autoRedefine/>
    <w:rsid w:val="00AB69C0"/>
    <w:pPr>
      <w:keepNext/>
      <w:keepLines/>
      <w:tabs>
        <w:tab w:val="left" w:pos="284"/>
      </w:tabs>
      <w:spacing w:after="240" w:line="240" w:lineRule="auto"/>
      <w:jc w:val="center"/>
      <w:outlineLvl w:val="2"/>
    </w:pPr>
    <w:rPr>
      <w:rFonts w:ascii="Arial Narrow" w:eastAsiaTheme="minorHAnsi" w:hAnsi="Arial Narrow" w:cs="Arial"/>
      <w:szCs w:val="22"/>
      <w:lang w:eastAsia="en-US"/>
    </w:rPr>
  </w:style>
  <w:style w:type="paragraph" w:styleId="Bezriadkovania">
    <w:name w:val="No Spacing"/>
    <w:uiPriority w:val="1"/>
    <w:qFormat/>
    <w:rsid w:val="00A57E7D"/>
    <w:pPr>
      <w:spacing w:after="0" w:line="240" w:lineRule="auto"/>
    </w:pPr>
    <w:rPr>
      <w:rFonts w:ascii="Times New Roman" w:eastAsia="Times New Roman" w:hAnsi="Times New Roman" w:cs="Times New Roman"/>
      <w:noProof/>
      <w:sz w:val="24"/>
      <w:szCs w:val="24"/>
      <w:lang w:val="sk-SK" w:eastAsia="sk-SK"/>
    </w:rPr>
  </w:style>
  <w:style w:type="table" w:styleId="Mriekatabuky">
    <w:name w:val="Table Grid"/>
    <w:basedOn w:val="Normlnatabuka"/>
    <w:uiPriority w:val="59"/>
    <w:rsid w:val="00CD05D3"/>
    <w:pPr>
      <w:spacing w:before="40" w:after="40" w:line="240" w:lineRule="auto"/>
      <w:jc w:val="both"/>
    </w:pPr>
    <w:rPr>
      <w:rFonts w:ascii="Times New Roman" w:eastAsia="Times New Roman" w:hAnsi="Times New Roman" w:cs="Times New Roman"/>
      <w:sz w:val="20"/>
      <w:szCs w:val="20"/>
      <w:lang w:val="sk-SK"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unhideWhenUsed/>
    <w:rsid w:val="00986388"/>
    <w:rPr>
      <w:sz w:val="18"/>
      <w:szCs w:val="18"/>
    </w:rPr>
  </w:style>
  <w:style w:type="paragraph" w:styleId="Textkomentra">
    <w:name w:val="annotation text"/>
    <w:basedOn w:val="Normlny"/>
    <w:link w:val="TextkomentraChar"/>
    <w:uiPriority w:val="99"/>
    <w:unhideWhenUsed/>
    <w:rsid w:val="00986388"/>
    <w:pPr>
      <w:spacing w:line="240" w:lineRule="auto"/>
    </w:pPr>
  </w:style>
  <w:style w:type="character" w:customStyle="1" w:styleId="TextkomentraChar">
    <w:name w:val="Text komentára Char"/>
    <w:basedOn w:val="Predvolenpsmoodseku"/>
    <w:link w:val="Textkomentra"/>
    <w:uiPriority w:val="99"/>
    <w:rsid w:val="00986388"/>
    <w:rPr>
      <w:rFonts w:ascii="Times New Roman" w:eastAsia="Times New Roman" w:hAnsi="Times New Roman" w:cs="Times New Roman"/>
      <w:sz w:val="24"/>
      <w:szCs w:val="24"/>
      <w:lang w:eastAsia="cs-CZ"/>
    </w:rPr>
  </w:style>
  <w:style w:type="paragraph" w:styleId="Predmetkomentra">
    <w:name w:val="annotation subject"/>
    <w:basedOn w:val="Textkomentra"/>
    <w:next w:val="Textkomentra"/>
    <w:link w:val="PredmetkomentraChar"/>
    <w:uiPriority w:val="99"/>
    <w:semiHidden/>
    <w:unhideWhenUsed/>
    <w:rsid w:val="00986388"/>
    <w:rPr>
      <w:b/>
      <w:bCs/>
      <w:sz w:val="20"/>
      <w:szCs w:val="20"/>
    </w:rPr>
  </w:style>
  <w:style w:type="character" w:customStyle="1" w:styleId="PredmetkomentraChar">
    <w:name w:val="Predmet komentára Char"/>
    <w:basedOn w:val="TextkomentraChar"/>
    <w:link w:val="Predmetkomentra"/>
    <w:uiPriority w:val="99"/>
    <w:semiHidden/>
    <w:rsid w:val="00986388"/>
    <w:rPr>
      <w:rFonts w:ascii="Times New Roman" w:eastAsia="Times New Roman" w:hAnsi="Times New Roman" w:cs="Times New Roman"/>
      <w:b/>
      <w:bCs/>
      <w:sz w:val="20"/>
      <w:szCs w:val="20"/>
      <w:lang w:eastAsia="cs-CZ"/>
    </w:rPr>
  </w:style>
  <w:style w:type="paragraph" w:customStyle="1" w:styleId="DocSubName">
    <w:name w:val="DocSubName"/>
    <w:basedOn w:val="Podtitul"/>
    <w:rsid w:val="00D6054E"/>
    <w:pPr>
      <w:keepLines/>
      <w:numPr>
        <w:ilvl w:val="0"/>
      </w:numPr>
      <w:spacing w:before="120" w:after="0" w:line="240" w:lineRule="auto"/>
      <w:jc w:val="center"/>
      <w:outlineLvl w:val="1"/>
    </w:pPr>
    <w:rPr>
      <w:rFonts w:ascii="Times New Roman" w:eastAsia="Times New Roman" w:hAnsi="Times New Roman" w:cs="Times New Roman"/>
      <w:color w:val="auto"/>
      <w:spacing w:val="0"/>
      <w:sz w:val="48"/>
      <w:szCs w:val="48"/>
    </w:rPr>
  </w:style>
  <w:style w:type="paragraph" w:customStyle="1" w:styleId="Zmluva-Title">
    <w:name w:val="Zmluva - Title"/>
    <w:basedOn w:val="Nzov"/>
    <w:next w:val="Zmluva-Clanok"/>
    <w:autoRedefine/>
    <w:rsid w:val="008C5773"/>
    <w:pPr>
      <w:contextualSpacing w:val="0"/>
      <w:jc w:val="center"/>
    </w:pPr>
    <w:rPr>
      <w:rFonts w:asciiTheme="minorHAnsi" w:eastAsia="Times New Roman" w:hAnsiTheme="minorHAnsi" w:cstheme="minorHAnsi"/>
      <w:b/>
      <w:spacing w:val="0"/>
      <w:kern w:val="0"/>
      <w:sz w:val="36"/>
      <w:szCs w:val="22"/>
    </w:rPr>
  </w:style>
  <w:style w:type="paragraph" w:styleId="Podtitul">
    <w:name w:val="Subtitle"/>
    <w:basedOn w:val="Normlny"/>
    <w:next w:val="Normlny"/>
    <w:link w:val="PodtitulChar"/>
    <w:uiPriority w:val="11"/>
    <w:qFormat/>
    <w:rsid w:val="00D6054E"/>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PodtitulChar">
    <w:name w:val="Podtitul Char"/>
    <w:basedOn w:val="Predvolenpsmoodseku"/>
    <w:link w:val="Podtitul"/>
    <w:uiPriority w:val="11"/>
    <w:rsid w:val="00D6054E"/>
    <w:rPr>
      <w:rFonts w:eastAsiaTheme="minorEastAsia"/>
      <w:color w:val="5A5A5A" w:themeColor="text1" w:themeTint="A5"/>
      <w:spacing w:val="15"/>
      <w:lang w:eastAsia="cs-CZ"/>
    </w:rPr>
  </w:style>
  <w:style w:type="paragraph" w:customStyle="1" w:styleId="Zmluva-Normal">
    <w:name w:val="Zmluva - Normal"/>
    <w:basedOn w:val="Normlny"/>
    <w:link w:val="Zmluva-NormalChar"/>
    <w:autoRedefine/>
    <w:rsid w:val="00C25FD1"/>
    <w:pPr>
      <w:tabs>
        <w:tab w:val="left" w:pos="284"/>
      </w:tabs>
      <w:spacing w:before="120" w:line="240" w:lineRule="auto"/>
      <w:ind w:left="284" w:hanging="284"/>
    </w:pPr>
    <w:rPr>
      <w:rFonts w:asciiTheme="minorHAnsi" w:hAnsiTheme="minorHAnsi" w:cstheme="minorHAnsi"/>
      <w:b/>
      <w:spacing w:val="1"/>
      <w:szCs w:val="22"/>
    </w:rPr>
  </w:style>
  <w:style w:type="character" w:customStyle="1" w:styleId="Zmluva-NormalChar">
    <w:name w:val="Zmluva - Normal Char"/>
    <w:link w:val="Zmluva-Normal"/>
    <w:rsid w:val="00C25FD1"/>
    <w:rPr>
      <w:rFonts w:eastAsia="Times New Roman" w:cstheme="minorHAnsi"/>
      <w:b/>
      <w:spacing w:val="1"/>
      <w:lang w:val="sk-SK"/>
    </w:rPr>
  </w:style>
  <w:style w:type="paragraph" w:styleId="Odsekzoznamu">
    <w:name w:val="List Paragraph"/>
    <w:aliases w:val="Odsek zoznamu2,ODRAZKY PRVA UROVEN,body,Bullet Number,lp1,lp11,List Paragraph11,Bullet 1,Use Case List Paragraph"/>
    <w:basedOn w:val="Normlny"/>
    <w:link w:val="OdsekzoznamuChar"/>
    <w:uiPriority w:val="34"/>
    <w:qFormat/>
    <w:rsid w:val="00D6054E"/>
    <w:pPr>
      <w:spacing w:before="120" w:line="240" w:lineRule="auto"/>
      <w:ind w:left="708"/>
    </w:pPr>
    <w:rPr>
      <w:rFonts w:ascii="Arial" w:hAnsi="Arial"/>
      <w:sz w:val="20"/>
      <w:szCs w:val="20"/>
      <w:lang w:eastAsia="sk-SK"/>
    </w:rPr>
  </w:style>
  <w:style w:type="character" w:customStyle="1" w:styleId="OdsekzoznamuChar">
    <w:name w:val="Odsek zoznamu Char"/>
    <w:aliases w:val="Odsek zoznamu2 Char,ODRAZKY PRVA UROVEN Char,body Char,Bullet Number Char,lp1 Char,lp11 Char,List Paragraph11 Char,Bullet 1 Char,Use Case List Paragraph Char"/>
    <w:link w:val="Odsekzoznamu"/>
    <w:uiPriority w:val="34"/>
    <w:qFormat/>
    <w:locked/>
    <w:rsid w:val="00D6054E"/>
    <w:rPr>
      <w:rFonts w:ascii="Arial" w:eastAsia="Times New Roman" w:hAnsi="Arial" w:cs="Times New Roman"/>
      <w:sz w:val="20"/>
      <w:szCs w:val="20"/>
      <w:lang w:val="sk-SK" w:eastAsia="sk-SK"/>
    </w:rPr>
  </w:style>
  <w:style w:type="paragraph" w:styleId="Zoznamsodrkami">
    <w:name w:val="List Bullet"/>
    <w:basedOn w:val="Normlny"/>
    <w:rsid w:val="00F7235E"/>
    <w:pPr>
      <w:keepLines/>
      <w:numPr>
        <w:numId w:val="2"/>
      </w:numPr>
      <w:spacing w:before="120" w:line="240" w:lineRule="auto"/>
    </w:pPr>
    <w:rPr>
      <w:rFonts w:ascii="Arial" w:hAnsi="Arial"/>
      <w:sz w:val="20"/>
      <w:szCs w:val="20"/>
      <w:lang w:eastAsia="sk-SK"/>
    </w:rPr>
  </w:style>
  <w:style w:type="paragraph" w:customStyle="1" w:styleId="Zmluva-Normal-Indent2">
    <w:name w:val="Zmluva - Normal - Indent 2"/>
    <w:basedOn w:val="Zmluva-Normal-Indent1"/>
    <w:qFormat/>
    <w:rsid w:val="00F7235E"/>
    <w:pPr>
      <w:tabs>
        <w:tab w:val="left" w:pos="1134"/>
      </w:tabs>
      <w:ind w:hanging="360"/>
    </w:pPr>
  </w:style>
  <w:style w:type="paragraph" w:customStyle="1" w:styleId="Zmluva-Normal-Indent1">
    <w:name w:val="Zmluva - Normal - Indent 1"/>
    <w:basedOn w:val="Normlny"/>
    <w:autoRedefine/>
    <w:rsid w:val="00F726D1"/>
    <w:pPr>
      <w:tabs>
        <w:tab w:val="left" w:pos="1276"/>
      </w:tabs>
      <w:spacing w:before="40" w:line="240" w:lineRule="auto"/>
      <w:ind w:left="1784"/>
    </w:pPr>
    <w:rPr>
      <w:rFonts w:ascii="Tahoma" w:hAnsi="Tahoma" w:cs="Tahoma"/>
      <w:sz w:val="20"/>
      <w:szCs w:val="20"/>
      <w:lang w:eastAsia="sk-SK"/>
    </w:rPr>
  </w:style>
  <w:style w:type="paragraph" w:styleId="Revzia">
    <w:name w:val="Revision"/>
    <w:hidden/>
    <w:uiPriority w:val="99"/>
    <w:semiHidden/>
    <w:rsid w:val="00591588"/>
    <w:pPr>
      <w:spacing w:after="0" w:line="240" w:lineRule="auto"/>
    </w:pPr>
    <w:rPr>
      <w:rFonts w:ascii="Times New Roman" w:eastAsia="Times New Roman" w:hAnsi="Times New Roman" w:cs="Times New Roman"/>
      <w:sz w:val="24"/>
      <w:szCs w:val="24"/>
      <w:lang w:eastAsia="cs-CZ"/>
    </w:rPr>
  </w:style>
  <w:style w:type="paragraph" w:customStyle="1" w:styleId="Dosaenvzdln">
    <w:name w:val="Dosažené vzdělání"/>
    <w:basedOn w:val="Normlny"/>
    <w:uiPriority w:val="99"/>
    <w:rsid w:val="00BC483A"/>
    <w:pPr>
      <w:numPr>
        <w:numId w:val="3"/>
      </w:numPr>
      <w:spacing w:line="240" w:lineRule="auto"/>
      <w:jc w:val="left"/>
    </w:pPr>
    <w:rPr>
      <w:rFonts w:ascii="Arial Narrow" w:hAnsi="Arial Narrow"/>
      <w:lang w:eastAsia="sk-SK"/>
    </w:rPr>
  </w:style>
  <w:style w:type="paragraph" w:customStyle="1" w:styleId="Zmluva-Paragraf">
    <w:name w:val="Zmluva - Paragraf"/>
    <w:basedOn w:val="Normlny"/>
    <w:link w:val="Zmluva-ParagrafChar"/>
    <w:qFormat/>
    <w:rsid w:val="00BC483A"/>
    <w:pPr>
      <w:numPr>
        <w:numId w:val="4"/>
      </w:numPr>
      <w:spacing w:after="200" w:line="252" w:lineRule="exact"/>
    </w:pPr>
    <w:rPr>
      <w:rFonts w:ascii="Arial Narrow" w:hAnsi="Arial Narrow" w:cs="Arial Narrow"/>
      <w:szCs w:val="22"/>
      <w:lang w:eastAsia="sk-SK"/>
    </w:rPr>
  </w:style>
  <w:style w:type="character" w:customStyle="1" w:styleId="Zmluva-ParagrafChar">
    <w:name w:val="Zmluva - Paragraf Char"/>
    <w:basedOn w:val="Predvolenpsmoodseku"/>
    <w:link w:val="Zmluva-Paragraf"/>
    <w:rsid w:val="00BC483A"/>
    <w:rPr>
      <w:rFonts w:ascii="Arial Narrow" w:eastAsia="Times New Roman" w:hAnsi="Arial Narrow" w:cs="Arial Narrow"/>
      <w:lang w:val="sk-SK" w:eastAsia="sk-SK"/>
    </w:rPr>
  </w:style>
  <w:style w:type="paragraph" w:customStyle="1" w:styleId="MLNadpislnku">
    <w:name w:val="ML Nadpis článku"/>
    <w:basedOn w:val="Normlny"/>
    <w:qFormat/>
    <w:rsid w:val="00AB69C0"/>
    <w:pPr>
      <w:keepNext/>
      <w:numPr>
        <w:numId w:val="5"/>
      </w:numPr>
      <w:spacing w:before="480" w:line="280" w:lineRule="exact"/>
      <w:jc w:val="left"/>
      <w:outlineLvl w:val="0"/>
    </w:pPr>
    <w:rPr>
      <w:rFonts w:asciiTheme="minorHAnsi" w:eastAsiaTheme="minorHAnsi" w:hAnsiTheme="minorHAnsi" w:cstheme="minorHAnsi"/>
      <w:b/>
      <w:szCs w:val="22"/>
      <w:lang w:eastAsia="en-US"/>
    </w:rPr>
  </w:style>
  <w:style w:type="paragraph" w:customStyle="1" w:styleId="MLOdsek">
    <w:name w:val="ML Odsek"/>
    <w:basedOn w:val="Normlny"/>
    <w:link w:val="MLOdsekChar"/>
    <w:qFormat/>
    <w:rsid w:val="00A87C65"/>
    <w:pPr>
      <w:numPr>
        <w:ilvl w:val="1"/>
        <w:numId w:val="5"/>
      </w:numPr>
    </w:pPr>
    <w:rPr>
      <w:rFonts w:asciiTheme="minorHAnsi" w:hAnsiTheme="minorHAnsi" w:cstheme="minorHAnsi"/>
      <w:szCs w:val="22"/>
    </w:rPr>
  </w:style>
  <w:style w:type="paragraph" w:styleId="Zkladntext">
    <w:name w:val="Body Text"/>
    <w:basedOn w:val="Normlny"/>
    <w:link w:val="ZkladntextChar"/>
    <w:rsid w:val="004F56E8"/>
    <w:pPr>
      <w:spacing w:after="0" w:line="240" w:lineRule="auto"/>
    </w:pPr>
    <w:rPr>
      <w:rFonts w:ascii="Times New Roman" w:hAnsi="Times New Roman"/>
      <w:noProof/>
      <w:sz w:val="20"/>
      <w:lang w:eastAsia="sk-SK"/>
    </w:rPr>
  </w:style>
  <w:style w:type="character" w:customStyle="1" w:styleId="ZkladntextChar">
    <w:name w:val="Základný text Char"/>
    <w:basedOn w:val="Predvolenpsmoodseku"/>
    <w:link w:val="Zkladntext"/>
    <w:rsid w:val="004F56E8"/>
    <w:rPr>
      <w:rFonts w:ascii="Times New Roman" w:eastAsia="Times New Roman" w:hAnsi="Times New Roman" w:cs="Times New Roman"/>
      <w:noProof/>
      <w:sz w:val="20"/>
      <w:szCs w:val="24"/>
      <w:lang w:val="sk-SK" w:eastAsia="sk-SK"/>
    </w:rPr>
  </w:style>
  <w:style w:type="paragraph" w:styleId="Obyajntext">
    <w:name w:val="Plain Text"/>
    <w:basedOn w:val="Normlny"/>
    <w:link w:val="ObyajntextChar"/>
    <w:uiPriority w:val="99"/>
    <w:unhideWhenUsed/>
    <w:rsid w:val="004F56E8"/>
    <w:pPr>
      <w:spacing w:after="0" w:line="240" w:lineRule="auto"/>
      <w:jc w:val="left"/>
    </w:pPr>
    <w:rPr>
      <w:rFonts w:ascii="Arial Narrow" w:eastAsia="Calibri" w:hAnsi="Arial Narrow"/>
      <w:szCs w:val="22"/>
      <w:lang w:eastAsia="en-US"/>
    </w:rPr>
  </w:style>
  <w:style w:type="character" w:customStyle="1" w:styleId="ObyajntextChar">
    <w:name w:val="Obyčajný text Char"/>
    <w:basedOn w:val="Predvolenpsmoodseku"/>
    <w:link w:val="Obyajntext"/>
    <w:uiPriority w:val="99"/>
    <w:rsid w:val="004F56E8"/>
    <w:rPr>
      <w:rFonts w:ascii="Arial Narrow" w:eastAsia="Calibri" w:hAnsi="Arial Narrow" w:cs="Times New Roman"/>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unhideWhenUsed/>
    <w:rsid w:val="00F7281E"/>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281E"/>
    <w:rPr>
      <w:rFonts w:ascii="Calibri" w:eastAsia="Times New Roman" w:hAnsi="Calibri" w:cs="Times New Roman"/>
      <w:sz w:val="20"/>
      <w:szCs w:val="20"/>
      <w:lang w:val="sk-SK" w:eastAsia="cs-CZ"/>
    </w:rPr>
  </w:style>
  <w:style w:type="character" w:styleId="Odkaznapoznmkupodiarou">
    <w:name w:val="footnote reference"/>
    <w:basedOn w:val="Predvolenpsmoodseku"/>
    <w:uiPriority w:val="99"/>
    <w:unhideWhenUsed/>
    <w:rsid w:val="00F7281E"/>
    <w:rPr>
      <w:vertAlign w:val="superscript"/>
    </w:rPr>
  </w:style>
  <w:style w:type="character" w:customStyle="1" w:styleId="Nevyrieenzmienka1">
    <w:name w:val="Nevyriešená zmienka1"/>
    <w:basedOn w:val="Predvolenpsmoodseku"/>
    <w:uiPriority w:val="99"/>
    <w:semiHidden/>
    <w:unhideWhenUsed/>
    <w:rsid w:val="004D530F"/>
    <w:rPr>
      <w:color w:val="605E5C"/>
      <w:shd w:val="clear" w:color="auto" w:fill="E1DFDD"/>
    </w:rPr>
  </w:style>
  <w:style w:type="character" w:styleId="PouitHypertextovPrepojenie">
    <w:name w:val="FollowedHyperlink"/>
    <w:basedOn w:val="Predvolenpsmoodseku"/>
    <w:uiPriority w:val="99"/>
    <w:semiHidden/>
    <w:unhideWhenUsed/>
    <w:rsid w:val="00E628EC"/>
    <w:rPr>
      <w:color w:val="800080" w:themeColor="followedHyperlink"/>
      <w:u w:val="single"/>
    </w:rPr>
  </w:style>
  <w:style w:type="character" w:customStyle="1" w:styleId="apple-converted-space">
    <w:name w:val="apple-converted-space"/>
    <w:basedOn w:val="Predvolenpsmoodseku"/>
    <w:rsid w:val="00407127"/>
  </w:style>
  <w:style w:type="paragraph" w:customStyle="1" w:styleId="doc-ti">
    <w:name w:val="doc-ti"/>
    <w:basedOn w:val="Normlny"/>
    <w:rsid w:val="0052555E"/>
    <w:pPr>
      <w:spacing w:before="100" w:beforeAutospacing="1" w:after="100" w:afterAutospacing="1" w:line="240" w:lineRule="auto"/>
      <w:jc w:val="left"/>
    </w:pPr>
    <w:rPr>
      <w:rFonts w:ascii="Times New Roman" w:hAnsi="Times New Roman"/>
      <w:sz w:val="24"/>
      <w:lang w:val="en-US" w:eastAsia="en-US"/>
    </w:rPr>
  </w:style>
  <w:style w:type="paragraph" w:customStyle="1" w:styleId="numbering">
    <w:name w:val="numbering"/>
    <w:basedOn w:val="Normlny"/>
    <w:link w:val="numberingChar"/>
    <w:qFormat/>
    <w:rsid w:val="00C03F93"/>
    <w:pPr>
      <w:spacing w:after="40" w:line="259" w:lineRule="auto"/>
      <w:jc w:val="left"/>
    </w:pPr>
    <w:rPr>
      <w:rFonts w:eastAsia="Calibri"/>
      <w:szCs w:val="22"/>
      <w:lang w:eastAsia="en-US"/>
    </w:rPr>
  </w:style>
  <w:style w:type="character" w:customStyle="1" w:styleId="numberingChar">
    <w:name w:val="numbering Char"/>
    <w:link w:val="numbering"/>
    <w:rsid w:val="00C03F93"/>
    <w:rPr>
      <w:rFonts w:ascii="Calibri" w:eastAsia="Calibri" w:hAnsi="Calibri" w:cs="Times New Roman"/>
      <w:lang w:val="sk-SK"/>
    </w:rPr>
  </w:style>
  <w:style w:type="character" w:customStyle="1" w:styleId="Nevyrieenzmienka2">
    <w:name w:val="Nevyriešená zmienka2"/>
    <w:basedOn w:val="Predvolenpsmoodseku"/>
    <w:uiPriority w:val="99"/>
    <w:semiHidden/>
    <w:unhideWhenUsed/>
    <w:rsid w:val="002B6F15"/>
    <w:rPr>
      <w:color w:val="605E5C"/>
      <w:shd w:val="clear" w:color="auto" w:fill="E1DFDD"/>
    </w:rPr>
  </w:style>
  <w:style w:type="character" w:customStyle="1" w:styleId="Nevyrieenzmienka3">
    <w:name w:val="Nevyriešená zmienka3"/>
    <w:basedOn w:val="Predvolenpsmoodseku"/>
    <w:uiPriority w:val="99"/>
    <w:semiHidden/>
    <w:unhideWhenUsed/>
    <w:rsid w:val="00DA6319"/>
    <w:rPr>
      <w:color w:val="605E5C"/>
      <w:shd w:val="clear" w:color="auto" w:fill="E1DFDD"/>
    </w:rPr>
  </w:style>
  <w:style w:type="character" w:customStyle="1" w:styleId="Zmienka1">
    <w:name w:val="Zmienka1"/>
    <w:basedOn w:val="Predvolenpsmoodseku"/>
    <w:uiPriority w:val="99"/>
    <w:unhideWhenUsed/>
    <w:rPr>
      <w:color w:val="2B579A"/>
      <w:shd w:val="clear" w:color="auto" w:fill="E6E6E6"/>
    </w:rPr>
  </w:style>
  <w:style w:type="character" w:customStyle="1" w:styleId="Nevyrieenzmienka4">
    <w:name w:val="Nevyriešená zmienka4"/>
    <w:basedOn w:val="Predvolenpsmoodseku"/>
    <w:uiPriority w:val="99"/>
    <w:semiHidden/>
    <w:unhideWhenUsed/>
    <w:rsid w:val="00BA7676"/>
    <w:rPr>
      <w:color w:val="605E5C"/>
      <w:shd w:val="clear" w:color="auto" w:fill="E1DFDD"/>
    </w:rPr>
  </w:style>
  <w:style w:type="character" w:customStyle="1" w:styleId="MLOdsekChar">
    <w:name w:val="ML Odsek Char"/>
    <w:basedOn w:val="Predvolenpsmoodseku"/>
    <w:link w:val="MLOdsek"/>
    <w:rsid w:val="00F5573C"/>
    <w:rPr>
      <w:rFonts w:eastAsia="Times New Roman" w:cstheme="minorHAnsi"/>
      <w:lang w:val="sk-SK" w:eastAsia="cs-CZ"/>
    </w:rPr>
  </w:style>
  <w:style w:type="character" w:styleId="Nevyrieenzmienka">
    <w:name w:val="Unresolved Mention"/>
    <w:basedOn w:val="Predvolenpsmoodseku"/>
    <w:uiPriority w:val="99"/>
    <w:semiHidden/>
    <w:unhideWhenUsed/>
    <w:rsid w:val="002A66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24261">
      <w:bodyDiv w:val="1"/>
      <w:marLeft w:val="0"/>
      <w:marRight w:val="0"/>
      <w:marTop w:val="0"/>
      <w:marBottom w:val="0"/>
      <w:divBdr>
        <w:top w:val="none" w:sz="0" w:space="0" w:color="auto"/>
        <w:left w:val="none" w:sz="0" w:space="0" w:color="auto"/>
        <w:bottom w:val="none" w:sz="0" w:space="0" w:color="auto"/>
        <w:right w:val="none" w:sz="0" w:space="0" w:color="auto"/>
      </w:divBdr>
    </w:div>
    <w:div w:id="305555446">
      <w:bodyDiv w:val="1"/>
      <w:marLeft w:val="0"/>
      <w:marRight w:val="0"/>
      <w:marTop w:val="0"/>
      <w:marBottom w:val="0"/>
      <w:divBdr>
        <w:top w:val="none" w:sz="0" w:space="0" w:color="auto"/>
        <w:left w:val="none" w:sz="0" w:space="0" w:color="auto"/>
        <w:bottom w:val="none" w:sz="0" w:space="0" w:color="auto"/>
        <w:right w:val="none" w:sz="0" w:space="0" w:color="auto"/>
      </w:divBdr>
    </w:div>
    <w:div w:id="576479464">
      <w:bodyDiv w:val="1"/>
      <w:marLeft w:val="0"/>
      <w:marRight w:val="0"/>
      <w:marTop w:val="0"/>
      <w:marBottom w:val="0"/>
      <w:divBdr>
        <w:top w:val="none" w:sz="0" w:space="0" w:color="auto"/>
        <w:left w:val="none" w:sz="0" w:space="0" w:color="auto"/>
        <w:bottom w:val="none" w:sz="0" w:space="0" w:color="auto"/>
        <w:right w:val="none" w:sz="0" w:space="0" w:color="auto"/>
      </w:divBdr>
    </w:div>
    <w:div w:id="640429592">
      <w:bodyDiv w:val="1"/>
      <w:marLeft w:val="0"/>
      <w:marRight w:val="0"/>
      <w:marTop w:val="0"/>
      <w:marBottom w:val="0"/>
      <w:divBdr>
        <w:top w:val="none" w:sz="0" w:space="0" w:color="auto"/>
        <w:left w:val="none" w:sz="0" w:space="0" w:color="auto"/>
        <w:bottom w:val="none" w:sz="0" w:space="0" w:color="auto"/>
        <w:right w:val="none" w:sz="0" w:space="0" w:color="auto"/>
      </w:divBdr>
    </w:div>
    <w:div w:id="645013046">
      <w:bodyDiv w:val="1"/>
      <w:marLeft w:val="0"/>
      <w:marRight w:val="0"/>
      <w:marTop w:val="0"/>
      <w:marBottom w:val="0"/>
      <w:divBdr>
        <w:top w:val="none" w:sz="0" w:space="0" w:color="auto"/>
        <w:left w:val="none" w:sz="0" w:space="0" w:color="auto"/>
        <w:bottom w:val="none" w:sz="0" w:space="0" w:color="auto"/>
        <w:right w:val="none" w:sz="0" w:space="0" w:color="auto"/>
      </w:divBdr>
    </w:div>
    <w:div w:id="708720188">
      <w:bodyDiv w:val="1"/>
      <w:marLeft w:val="0"/>
      <w:marRight w:val="0"/>
      <w:marTop w:val="0"/>
      <w:marBottom w:val="0"/>
      <w:divBdr>
        <w:top w:val="none" w:sz="0" w:space="0" w:color="auto"/>
        <w:left w:val="none" w:sz="0" w:space="0" w:color="auto"/>
        <w:bottom w:val="none" w:sz="0" w:space="0" w:color="auto"/>
        <w:right w:val="none" w:sz="0" w:space="0" w:color="auto"/>
      </w:divBdr>
      <w:divsChild>
        <w:div w:id="959729304">
          <w:marLeft w:val="255"/>
          <w:marRight w:val="0"/>
          <w:marTop w:val="0"/>
          <w:marBottom w:val="0"/>
          <w:divBdr>
            <w:top w:val="none" w:sz="0" w:space="0" w:color="auto"/>
            <w:left w:val="none" w:sz="0" w:space="0" w:color="auto"/>
            <w:bottom w:val="none" w:sz="0" w:space="0" w:color="auto"/>
            <w:right w:val="none" w:sz="0" w:space="0" w:color="auto"/>
          </w:divBdr>
          <w:divsChild>
            <w:div w:id="165092918">
              <w:marLeft w:val="255"/>
              <w:marRight w:val="0"/>
              <w:marTop w:val="75"/>
              <w:marBottom w:val="0"/>
              <w:divBdr>
                <w:top w:val="none" w:sz="0" w:space="0" w:color="auto"/>
                <w:left w:val="none" w:sz="0" w:space="0" w:color="auto"/>
                <w:bottom w:val="none" w:sz="0" w:space="0" w:color="auto"/>
                <w:right w:val="none" w:sz="0" w:space="0" w:color="auto"/>
              </w:divBdr>
              <w:divsChild>
                <w:div w:id="204101128">
                  <w:marLeft w:val="0"/>
                  <w:marRight w:val="225"/>
                  <w:marTop w:val="0"/>
                  <w:marBottom w:val="0"/>
                  <w:divBdr>
                    <w:top w:val="none" w:sz="0" w:space="0" w:color="auto"/>
                    <w:left w:val="none" w:sz="0" w:space="0" w:color="auto"/>
                    <w:bottom w:val="none" w:sz="0" w:space="0" w:color="auto"/>
                    <w:right w:val="none" w:sz="0" w:space="0" w:color="auto"/>
                  </w:divBdr>
                </w:div>
              </w:divsChild>
            </w:div>
            <w:div w:id="317000085">
              <w:marLeft w:val="255"/>
              <w:marRight w:val="0"/>
              <w:marTop w:val="75"/>
              <w:marBottom w:val="0"/>
              <w:divBdr>
                <w:top w:val="none" w:sz="0" w:space="0" w:color="auto"/>
                <w:left w:val="none" w:sz="0" w:space="0" w:color="auto"/>
                <w:bottom w:val="none" w:sz="0" w:space="0" w:color="auto"/>
                <w:right w:val="none" w:sz="0" w:space="0" w:color="auto"/>
              </w:divBdr>
              <w:divsChild>
                <w:div w:id="1762946146">
                  <w:marLeft w:val="0"/>
                  <w:marRight w:val="225"/>
                  <w:marTop w:val="0"/>
                  <w:marBottom w:val="0"/>
                  <w:divBdr>
                    <w:top w:val="none" w:sz="0" w:space="0" w:color="auto"/>
                    <w:left w:val="none" w:sz="0" w:space="0" w:color="auto"/>
                    <w:bottom w:val="none" w:sz="0" w:space="0" w:color="auto"/>
                    <w:right w:val="none" w:sz="0" w:space="0" w:color="auto"/>
                  </w:divBdr>
                </w:div>
              </w:divsChild>
            </w:div>
            <w:div w:id="386882788">
              <w:marLeft w:val="255"/>
              <w:marRight w:val="0"/>
              <w:marTop w:val="75"/>
              <w:marBottom w:val="0"/>
              <w:divBdr>
                <w:top w:val="none" w:sz="0" w:space="0" w:color="auto"/>
                <w:left w:val="none" w:sz="0" w:space="0" w:color="auto"/>
                <w:bottom w:val="none" w:sz="0" w:space="0" w:color="auto"/>
                <w:right w:val="none" w:sz="0" w:space="0" w:color="auto"/>
              </w:divBdr>
              <w:divsChild>
                <w:div w:id="63073101">
                  <w:marLeft w:val="0"/>
                  <w:marRight w:val="225"/>
                  <w:marTop w:val="0"/>
                  <w:marBottom w:val="0"/>
                  <w:divBdr>
                    <w:top w:val="none" w:sz="0" w:space="0" w:color="auto"/>
                    <w:left w:val="none" w:sz="0" w:space="0" w:color="auto"/>
                    <w:bottom w:val="none" w:sz="0" w:space="0" w:color="auto"/>
                    <w:right w:val="none" w:sz="0" w:space="0" w:color="auto"/>
                  </w:divBdr>
                </w:div>
              </w:divsChild>
            </w:div>
            <w:div w:id="1554807653">
              <w:marLeft w:val="255"/>
              <w:marRight w:val="0"/>
              <w:marTop w:val="75"/>
              <w:marBottom w:val="0"/>
              <w:divBdr>
                <w:top w:val="none" w:sz="0" w:space="0" w:color="auto"/>
                <w:left w:val="none" w:sz="0" w:space="0" w:color="auto"/>
                <w:bottom w:val="none" w:sz="0" w:space="0" w:color="auto"/>
                <w:right w:val="none" w:sz="0" w:space="0" w:color="auto"/>
              </w:divBdr>
              <w:divsChild>
                <w:div w:id="45614088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65813427">
          <w:marLeft w:val="255"/>
          <w:marRight w:val="0"/>
          <w:marTop w:val="0"/>
          <w:marBottom w:val="0"/>
          <w:divBdr>
            <w:top w:val="none" w:sz="0" w:space="0" w:color="auto"/>
            <w:left w:val="none" w:sz="0" w:space="0" w:color="auto"/>
            <w:bottom w:val="none" w:sz="0" w:space="0" w:color="auto"/>
            <w:right w:val="none" w:sz="0" w:space="0" w:color="auto"/>
          </w:divBdr>
          <w:divsChild>
            <w:div w:id="120198730">
              <w:marLeft w:val="255"/>
              <w:marRight w:val="0"/>
              <w:marTop w:val="75"/>
              <w:marBottom w:val="0"/>
              <w:divBdr>
                <w:top w:val="none" w:sz="0" w:space="0" w:color="auto"/>
                <w:left w:val="none" w:sz="0" w:space="0" w:color="auto"/>
                <w:bottom w:val="none" w:sz="0" w:space="0" w:color="auto"/>
                <w:right w:val="none" w:sz="0" w:space="0" w:color="auto"/>
              </w:divBdr>
              <w:divsChild>
                <w:div w:id="1228615443">
                  <w:marLeft w:val="0"/>
                  <w:marRight w:val="225"/>
                  <w:marTop w:val="0"/>
                  <w:marBottom w:val="0"/>
                  <w:divBdr>
                    <w:top w:val="none" w:sz="0" w:space="0" w:color="auto"/>
                    <w:left w:val="none" w:sz="0" w:space="0" w:color="auto"/>
                    <w:bottom w:val="none" w:sz="0" w:space="0" w:color="auto"/>
                    <w:right w:val="none" w:sz="0" w:space="0" w:color="auto"/>
                  </w:divBdr>
                </w:div>
              </w:divsChild>
            </w:div>
            <w:div w:id="471560663">
              <w:marLeft w:val="255"/>
              <w:marRight w:val="0"/>
              <w:marTop w:val="75"/>
              <w:marBottom w:val="0"/>
              <w:divBdr>
                <w:top w:val="none" w:sz="0" w:space="0" w:color="auto"/>
                <w:left w:val="none" w:sz="0" w:space="0" w:color="auto"/>
                <w:bottom w:val="none" w:sz="0" w:space="0" w:color="auto"/>
                <w:right w:val="none" w:sz="0" w:space="0" w:color="auto"/>
              </w:divBdr>
              <w:divsChild>
                <w:div w:id="398983179">
                  <w:marLeft w:val="0"/>
                  <w:marRight w:val="225"/>
                  <w:marTop w:val="0"/>
                  <w:marBottom w:val="0"/>
                  <w:divBdr>
                    <w:top w:val="none" w:sz="0" w:space="0" w:color="auto"/>
                    <w:left w:val="none" w:sz="0" w:space="0" w:color="auto"/>
                    <w:bottom w:val="none" w:sz="0" w:space="0" w:color="auto"/>
                    <w:right w:val="none" w:sz="0" w:space="0" w:color="auto"/>
                  </w:divBdr>
                </w:div>
              </w:divsChild>
            </w:div>
            <w:div w:id="735586145">
              <w:marLeft w:val="255"/>
              <w:marRight w:val="0"/>
              <w:marTop w:val="75"/>
              <w:marBottom w:val="0"/>
              <w:divBdr>
                <w:top w:val="none" w:sz="0" w:space="0" w:color="auto"/>
                <w:left w:val="none" w:sz="0" w:space="0" w:color="auto"/>
                <w:bottom w:val="none" w:sz="0" w:space="0" w:color="auto"/>
                <w:right w:val="none" w:sz="0" w:space="0" w:color="auto"/>
              </w:divBdr>
              <w:divsChild>
                <w:div w:id="733433959">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739209487">
      <w:bodyDiv w:val="1"/>
      <w:marLeft w:val="0"/>
      <w:marRight w:val="0"/>
      <w:marTop w:val="0"/>
      <w:marBottom w:val="0"/>
      <w:divBdr>
        <w:top w:val="none" w:sz="0" w:space="0" w:color="auto"/>
        <w:left w:val="none" w:sz="0" w:space="0" w:color="auto"/>
        <w:bottom w:val="none" w:sz="0" w:space="0" w:color="auto"/>
        <w:right w:val="none" w:sz="0" w:space="0" w:color="auto"/>
      </w:divBdr>
    </w:div>
    <w:div w:id="836848314">
      <w:bodyDiv w:val="1"/>
      <w:marLeft w:val="0"/>
      <w:marRight w:val="0"/>
      <w:marTop w:val="0"/>
      <w:marBottom w:val="0"/>
      <w:divBdr>
        <w:top w:val="none" w:sz="0" w:space="0" w:color="auto"/>
        <w:left w:val="none" w:sz="0" w:space="0" w:color="auto"/>
        <w:bottom w:val="none" w:sz="0" w:space="0" w:color="auto"/>
        <w:right w:val="none" w:sz="0" w:space="0" w:color="auto"/>
      </w:divBdr>
    </w:div>
    <w:div w:id="883372756">
      <w:bodyDiv w:val="1"/>
      <w:marLeft w:val="0"/>
      <w:marRight w:val="0"/>
      <w:marTop w:val="0"/>
      <w:marBottom w:val="0"/>
      <w:divBdr>
        <w:top w:val="none" w:sz="0" w:space="0" w:color="auto"/>
        <w:left w:val="none" w:sz="0" w:space="0" w:color="auto"/>
        <w:bottom w:val="none" w:sz="0" w:space="0" w:color="auto"/>
        <w:right w:val="none" w:sz="0" w:space="0" w:color="auto"/>
      </w:divBdr>
    </w:div>
    <w:div w:id="939486946">
      <w:bodyDiv w:val="1"/>
      <w:marLeft w:val="0"/>
      <w:marRight w:val="0"/>
      <w:marTop w:val="0"/>
      <w:marBottom w:val="0"/>
      <w:divBdr>
        <w:top w:val="none" w:sz="0" w:space="0" w:color="auto"/>
        <w:left w:val="none" w:sz="0" w:space="0" w:color="auto"/>
        <w:bottom w:val="none" w:sz="0" w:space="0" w:color="auto"/>
        <w:right w:val="none" w:sz="0" w:space="0" w:color="auto"/>
      </w:divBdr>
    </w:div>
    <w:div w:id="950087032">
      <w:bodyDiv w:val="1"/>
      <w:marLeft w:val="0"/>
      <w:marRight w:val="0"/>
      <w:marTop w:val="0"/>
      <w:marBottom w:val="0"/>
      <w:divBdr>
        <w:top w:val="none" w:sz="0" w:space="0" w:color="auto"/>
        <w:left w:val="none" w:sz="0" w:space="0" w:color="auto"/>
        <w:bottom w:val="none" w:sz="0" w:space="0" w:color="auto"/>
        <w:right w:val="none" w:sz="0" w:space="0" w:color="auto"/>
      </w:divBdr>
    </w:div>
    <w:div w:id="1071389501">
      <w:bodyDiv w:val="1"/>
      <w:marLeft w:val="0"/>
      <w:marRight w:val="0"/>
      <w:marTop w:val="0"/>
      <w:marBottom w:val="0"/>
      <w:divBdr>
        <w:top w:val="none" w:sz="0" w:space="0" w:color="auto"/>
        <w:left w:val="none" w:sz="0" w:space="0" w:color="auto"/>
        <w:bottom w:val="none" w:sz="0" w:space="0" w:color="auto"/>
        <w:right w:val="none" w:sz="0" w:space="0" w:color="auto"/>
      </w:divBdr>
    </w:div>
    <w:div w:id="1158109925">
      <w:bodyDiv w:val="1"/>
      <w:marLeft w:val="0"/>
      <w:marRight w:val="0"/>
      <w:marTop w:val="0"/>
      <w:marBottom w:val="0"/>
      <w:divBdr>
        <w:top w:val="none" w:sz="0" w:space="0" w:color="auto"/>
        <w:left w:val="none" w:sz="0" w:space="0" w:color="auto"/>
        <w:bottom w:val="none" w:sz="0" w:space="0" w:color="auto"/>
        <w:right w:val="none" w:sz="0" w:space="0" w:color="auto"/>
      </w:divBdr>
    </w:div>
    <w:div w:id="1178035420">
      <w:bodyDiv w:val="1"/>
      <w:marLeft w:val="0"/>
      <w:marRight w:val="0"/>
      <w:marTop w:val="0"/>
      <w:marBottom w:val="0"/>
      <w:divBdr>
        <w:top w:val="none" w:sz="0" w:space="0" w:color="auto"/>
        <w:left w:val="none" w:sz="0" w:space="0" w:color="auto"/>
        <w:bottom w:val="none" w:sz="0" w:space="0" w:color="auto"/>
        <w:right w:val="none" w:sz="0" w:space="0" w:color="auto"/>
      </w:divBdr>
    </w:div>
    <w:div w:id="1248156452">
      <w:bodyDiv w:val="1"/>
      <w:marLeft w:val="0"/>
      <w:marRight w:val="0"/>
      <w:marTop w:val="0"/>
      <w:marBottom w:val="0"/>
      <w:divBdr>
        <w:top w:val="none" w:sz="0" w:space="0" w:color="auto"/>
        <w:left w:val="none" w:sz="0" w:space="0" w:color="auto"/>
        <w:bottom w:val="none" w:sz="0" w:space="0" w:color="auto"/>
        <w:right w:val="none" w:sz="0" w:space="0" w:color="auto"/>
      </w:divBdr>
    </w:div>
    <w:div w:id="1292856723">
      <w:bodyDiv w:val="1"/>
      <w:marLeft w:val="0"/>
      <w:marRight w:val="0"/>
      <w:marTop w:val="0"/>
      <w:marBottom w:val="0"/>
      <w:divBdr>
        <w:top w:val="none" w:sz="0" w:space="0" w:color="auto"/>
        <w:left w:val="none" w:sz="0" w:space="0" w:color="auto"/>
        <w:bottom w:val="none" w:sz="0" w:space="0" w:color="auto"/>
        <w:right w:val="none" w:sz="0" w:space="0" w:color="auto"/>
      </w:divBdr>
    </w:div>
    <w:div w:id="1381974741">
      <w:bodyDiv w:val="1"/>
      <w:marLeft w:val="0"/>
      <w:marRight w:val="0"/>
      <w:marTop w:val="0"/>
      <w:marBottom w:val="0"/>
      <w:divBdr>
        <w:top w:val="none" w:sz="0" w:space="0" w:color="auto"/>
        <w:left w:val="none" w:sz="0" w:space="0" w:color="auto"/>
        <w:bottom w:val="none" w:sz="0" w:space="0" w:color="auto"/>
        <w:right w:val="none" w:sz="0" w:space="0" w:color="auto"/>
      </w:divBdr>
    </w:div>
    <w:div w:id="1388069762">
      <w:bodyDiv w:val="1"/>
      <w:marLeft w:val="0"/>
      <w:marRight w:val="0"/>
      <w:marTop w:val="0"/>
      <w:marBottom w:val="0"/>
      <w:divBdr>
        <w:top w:val="none" w:sz="0" w:space="0" w:color="auto"/>
        <w:left w:val="none" w:sz="0" w:space="0" w:color="auto"/>
        <w:bottom w:val="none" w:sz="0" w:space="0" w:color="auto"/>
        <w:right w:val="none" w:sz="0" w:space="0" w:color="auto"/>
      </w:divBdr>
      <w:divsChild>
        <w:div w:id="1338996082">
          <w:marLeft w:val="0"/>
          <w:marRight w:val="0"/>
          <w:marTop w:val="0"/>
          <w:marBottom w:val="0"/>
          <w:divBdr>
            <w:top w:val="none" w:sz="0" w:space="0" w:color="auto"/>
            <w:left w:val="none" w:sz="0" w:space="0" w:color="auto"/>
            <w:bottom w:val="none" w:sz="0" w:space="0" w:color="auto"/>
            <w:right w:val="none" w:sz="0" w:space="0" w:color="auto"/>
          </w:divBdr>
        </w:div>
      </w:divsChild>
    </w:div>
    <w:div w:id="1424687343">
      <w:bodyDiv w:val="1"/>
      <w:marLeft w:val="0"/>
      <w:marRight w:val="0"/>
      <w:marTop w:val="0"/>
      <w:marBottom w:val="0"/>
      <w:divBdr>
        <w:top w:val="none" w:sz="0" w:space="0" w:color="auto"/>
        <w:left w:val="none" w:sz="0" w:space="0" w:color="auto"/>
        <w:bottom w:val="none" w:sz="0" w:space="0" w:color="auto"/>
        <w:right w:val="none" w:sz="0" w:space="0" w:color="auto"/>
      </w:divBdr>
    </w:div>
    <w:div w:id="1465999142">
      <w:bodyDiv w:val="1"/>
      <w:marLeft w:val="0"/>
      <w:marRight w:val="0"/>
      <w:marTop w:val="0"/>
      <w:marBottom w:val="0"/>
      <w:divBdr>
        <w:top w:val="none" w:sz="0" w:space="0" w:color="auto"/>
        <w:left w:val="none" w:sz="0" w:space="0" w:color="auto"/>
        <w:bottom w:val="none" w:sz="0" w:space="0" w:color="auto"/>
        <w:right w:val="none" w:sz="0" w:space="0" w:color="auto"/>
      </w:divBdr>
    </w:div>
    <w:div w:id="1523975317">
      <w:bodyDiv w:val="1"/>
      <w:marLeft w:val="0"/>
      <w:marRight w:val="0"/>
      <w:marTop w:val="0"/>
      <w:marBottom w:val="0"/>
      <w:divBdr>
        <w:top w:val="none" w:sz="0" w:space="0" w:color="auto"/>
        <w:left w:val="none" w:sz="0" w:space="0" w:color="auto"/>
        <w:bottom w:val="none" w:sz="0" w:space="0" w:color="auto"/>
        <w:right w:val="none" w:sz="0" w:space="0" w:color="auto"/>
      </w:divBdr>
    </w:div>
    <w:div w:id="1545098539">
      <w:bodyDiv w:val="1"/>
      <w:marLeft w:val="0"/>
      <w:marRight w:val="0"/>
      <w:marTop w:val="0"/>
      <w:marBottom w:val="0"/>
      <w:divBdr>
        <w:top w:val="none" w:sz="0" w:space="0" w:color="auto"/>
        <w:left w:val="none" w:sz="0" w:space="0" w:color="auto"/>
        <w:bottom w:val="none" w:sz="0" w:space="0" w:color="auto"/>
        <w:right w:val="none" w:sz="0" w:space="0" w:color="auto"/>
      </w:divBdr>
      <w:divsChild>
        <w:div w:id="424149832">
          <w:marLeft w:val="0"/>
          <w:marRight w:val="0"/>
          <w:marTop w:val="100"/>
          <w:marBottom w:val="100"/>
          <w:divBdr>
            <w:top w:val="none" w:sz="0" w:space="0" w:color="auto"/>
            <w:left w:val="none" w:sz="0" w:space="0" w:color="auto"/>
            <w:bottom w:val="none" w:sz="0" w:space="0" w:color="auto"/>
            <w:right w:val="none" w:sz="0" w:space="0" w:color="auto"/>
          </w:divBdr>
        </w:div>
        <w:div w:id="2087725288">
          <w:marLeft w:val="0"/>
          <w:marRight w:val="0"/>
          <w:marTop w:val="0"/>
          <w:marBottom w:val="300"/>
          <w:divBdr>
            <w:top w:val="none" w:sz="0" w:space="0" w:color="auto"/>
            <w:left w:val="none" w:sz="0" w:space="0" w:color="auto"/>
            <w:bottom w:val="single" w:sz="6" w:space="8" w:color="EFEFEF"/>
            <w:right w:val="none" w:sz="0" w:space="0" w:color="auto"/>
          </w:divBdr>
        </w:div>
      </w:divsChild>
    </w:div>
    <w:div w:id="1621104538">
      <w:bodyDiv w:val="1"/>
      <w:marLeft w:val="0"/>
      <w:marRight w:val="0"/>
      <w:marTop w:val="0"/>
      <w:marBottom w:val="0"/>
      <w:divBdr>
        <w:top w:val="none" w:sz="0" w:space="0" w:color="auto"/>
        <w:left w:val="none" w:sz="0" w:space="0" w:color="auto"/>
        <w:bottom w:val="none" w:sz="0" w:space="0" w:color="auto"/>
        <w:right w:val="none" w:sz="0" w:space="0" w:color="auto"/>
      </w:divBdr>
    </w:div>
    <w:div w:id="1632782180">
      <w:bodyDiv w:val="1"/>
      <w:marLeft w:val="0"/>
      <w:marRight w:val="0"/>
      <w:marTop w:val="0"/>
      <w:marBottom w:val="0"/>
      <w:divBdr>
        <w:top w:val="none" w:sz="0" w:space="0" w:color="auto"/>
        <w:left w:val="none" w:sz="0" w:space="0" w:color="auto"/>
        <w:bottom w:val="none" w:sz="0" w:space="0" w:color="auto"/>
        <w:right w:val="none" w:sz="0" w:space="0" w:color="auto"/>
      </w:divBdr>
    </w:div>
    <w:div w:id="1704743008">
      <w:bodyDiv w:val="1"/>
      <w:marLeft w:val="0"/>
      <w:marRight w:val="0"/>
      <w:marTop w:val="0"/>
      <w:marBottom w:val="0"/>
      <w:divBdr>
        <w:top w:val="none" w:sz="0" w:space="0" w:color="auto"/>
        <w:left w:val="none" w:sz="0" w:space="0" w:color="auto"/>
        <w:bottom w:val="none" w:sz="0" w:space="0" w:color="auto"/>
        <w:right w:val="none" w:sz="0" w:space="0" w:color="auto"/>
      </w:divBdr>
    </w:div>
    <w:div w:id="1719278707">
      <w:bodyDiv w:val="1"/>
      <w:marLeft w:val="0"/>
      <w:marRight w:val="0"/>
      <w:marTop w:val="0"/>
      <w:marBottom w:val="0"/>
      <w:divBdr>
        <w:top w:val="none" w:sz="0" w:space="0" w:color="auto"/>
        <w:left w:val="none" w:sz="0" w:space="0" w:color="auto"/>
        <w:bottom w:val="none" w:sz="0" w:space="0" w:color="auto"/>
        <w:right w:val="none" w:sz="0" w:space="0" w:color="auto"/>
      </w:divBdr>
    </w:div>
    <w:div w:id="1725444640">
      <w:bodyDiv w:val="1"/>
      <w:marLeft w:val="0"/>
      <w:marRight w:val="0"/>
      <w:marTop w:val="0"/>
      <w:marBottom w:val="0"/>
      <w:divBdr>
        <w:top w:val="none" w:sz="0" w:space="0" w:color="auto"/>
        <w:left w:val="none" w:sz="0" w:space="0" w:color="auto"/>
        <w:bottom w:val="none" w:sz="0" w:space="0" w:color="auto"/>
        <w:right w:val="none" w:sz="0" w:space="0" w:color="auto"/>
      </w:divBdr>
    </w:div>
    <w:div w:id="1776750586">
      <w:bodyDiv w:val="1"/>
      <w:marLeft w:val="0"/>
      <w:marRight w:val="0"/>
      <w:marTop w:val="0"/>
      <w:marBottom w:val="0"/>
      <w:divBdr>
        <w:top w:val="none" w:sz="0" w:space="0" w:color="auto"/>
        <w:left w:val="none" w:sz="0" w:space="0" w:color="auto"/>
        <w:bottom w:val="none" w:sz="0" w:space="0" w:color="auto"/>
        <w:right w:val="none" w:sz="0" w:space="0" w:color="auto"/>
      </w:divBdr>
      <w:divsChild>
        <w:div w:id="1002583136">
          <w:marLeft w:val="0"/>
          <w:marRight w:val="0"/>
          <w:marTop w:val="0"/>
          <w:marBottom w:val="0"/>
          <w:divBdr>
            <w:top w:val="none" w:sz="0" w:space="0" w:color="auto"/>
            <w:left w:val="none" w:sz="0" w:space="0" w:color="auto"/>
            <w:bottom w:val="none" w:sz="0" w:space="0" w:color="auto"/>
            <w:right w:val="none" w:sz="0" w:space="0" w:color="auto"/>
          </w:divBdr>
        </w:div>
        <w:div w:id="1282767590">
          <w:marLeft w:val="0"/>
          <w:marRight w:val="0"/>
          <w:marTop w:val="0"/>
          <w:marBottom w:val="0"/>
          <w:divBdr>
            <w:top w:val="none" w:sz="0" w:space="0" w:color="auto"/>
            <w:left w:val="none" w:sz="0" w:space="0" w:color="auto"/>
            <w:bottom w:val="none" w:sz="0" w:space="0" w:color="auto"/>
            <w:right w:val="none" w:sz="0" w:space="0" w:color="auto"/>
          </w:divBdr>
        </w:div>
      </w:divsChild>
    </w:div>
    <w:div w:id="213012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v.sk/?np-optimalizacia-procesov-vo-verejnej-sprave" TargetMode="External"/><Relationship Id="rId13" Type="http://schemas.openxmlformats.org/officeDocument/2006/relationships/hyperlink" Target="https://www.slov-lex.sk/pravne-predpisy/SK/ZZ/1990/34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k.clou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irri.gov.sk/sekcie/informatizacia/egovernment/vladny-cloud/katalog-cloudovych-sluzieb/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inv.sk/?np-optimalizacia-procesov-vo-verejnej-sprave" TargetMode="External"/><Relationship Id="rId4" Type="http://schemas.openxmlformats.org/officeDocument/2006/relationships/settings" Target="settings.xml"/><Relationship Id="rId9" Type="http://schemas.openxmlformats.org/officeDocument/2006/relationships/hyperlink" Target="https://www.minv.sk/?np-optimalizacia-procesov-vo-verejnej-sprave"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opensource.org/license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265EB97-58DF-4DC1-B689-CEB229E71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17663</Words>
  <Characters>100681</Characters>
  <DocSecurity>0</DocSecurity>
  <Lines>839</Lines>
  <Paragraphs>236</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118108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2023-07-13T11:38:00Z</dcterms:created>
  <dcterms:modified xsi:type="dcterms:W3CDTF">2023-07-13T11:38:00Z</dcterms:modified>
  <cp:category/>
</cp:coreProperties>
</file>