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DD375" w14:textId="77777777" w:rsidR="00590C1C" w:rsidRPr="003C1A6E" w:rsidRDefault="00590C1C" w:rsidP="00590C1C">
      <w:pPr>
        <w:pStyle w:val="Default"/>
        <w:jc w:val="center"/>
        <w:rPr>
          <w:b/>
          <w:bCs/>
        </w:rPr>
      </w:pPr>
      <w:r>
        <w:rPr>
          <w:b/>
          <w:bCs/>
        </w:rPr>
        <w:t xml:space="preserve">Rámcová zmluva o dielo č.:         </w:t>
      </w:r>
      <w:r w:rsidRPr="00D12E66">
        <w:rPr>
          <w:b/>
          <w:bCs/>
        </w:rPr>
        <w:t>/202</w:t>
      </w:r>
      <w:r>
        <w:rPr>
          <w:b/>
          <w:bCs/>
        </w:rPr>
        <w:t>3</w:t>
      </w:r>
    </w:p>
    <w:p w14:paraId="20B5E860" w14:textId="77777777" w:rsidR="00590C1C" w:rsidRDefault="00590C1C" w:rsidP="00590C1C">
      <w:pPr>
        <w:pStyle w:val="Default"/>
        <w:jc w:val="center"/>
        <w:rPr>
          <w:sz w:val="18"/>
          <w:szCs w:val="18"/>
        </w:rPr>
      </w:pPr>
      <w:r>
        <w:rPr>
          <w:sz w:val="18"/>
          <w:szCs w:val="18"/>
        </w:rPr>
        <w:t xml:space="preserve">uzatvorená </w:t>
      </w:r>
      <w:r w:rsidRPr="475ACB03">
        <w:rPr>
          <w:sz w:val="18"/>
          <w:szCs w:val="18"/>
        </w:rPr>
        <w:t xml:space="preserve">podľa § 536 a </w:t>
      </w:r>
      <w:proofErr w:type="spellStart"/>
      <w:r w:rsidRPr="475ACB03">
        <w:rPr>
          <w:sz w:val="18"/>
          <w:szCs w:val="18"/>
        </w:rPr>
        <w:t>nasl</w:t>
      </w:r>
      <w:proofErr w:type="spellEnd"/>
      <w:r w:rsidRPr="475ACB03">
        <w:rPr>
          <w:sz w:val="18"/>
          <w:szCs w:val="18"/>
        </w:rPr>
        <w:t>. zákona č. 513/1991 Zb. Obchodný zákonník v znení neskorších predpisov</w:t>
      </w:r>
    </w:p>
    <w:p w14:paraId="7DA07F8A" w14:textId="77777777" w:rsidR="00590C1C" w:rsidRPr="00DA292F" w:rsidRDefault="00590C1C" w:rsidP="00590C1C">
      <w:pPr>
        <w:pStyle w:val="Default"/>
        <w:jc w:val="center"/>
        <w:rPr>
          <w:sz w:val="18"/>
          <w:szCs w:val="18"/>
        </w:rPr>
      </w:pPr>
      <w:r w:rsidRPr="475ACB03">
        <w:rPr>
          <w:sz w:val="18"/>
          <w:szCs w:val="18"/>
        </w:rPr>
        <w:t>medzi zmluvnými stranami:</w:t>
      </w:r>
    </w:p>
    <w:p w14:paraId="1149DB14" w14:textId="77777777" w:rsidR="00590C1C" w:rsidRPr="00281ED6" w:rsidRDefault="00590C1C" w:rsidP="00590C1C">
      <w:pPr>
        <w:pStyle w:val="Default"/>
        <w:jc w:val="center"/>
        <w:rPr>
          <w:sz w:val="10"/>
          <w:szCs w:val="10"/>
        </w:rPr>
      </w:pPr>
    </w:p>
    <w:tbl>
      <w:tblPr>
        <w:tblStyle w:val="Mriekatabuky"/>
        <w:tblW w:w="0" w:type="auto"/>
        <w:tblLook w:val="04A0" w:firstRow="1" w:lastRow="0" w:firstColumn="1" w:lastColumn="0" w:noHBand="0" w:noVBand="1"/>
      </w:tblPr>
      <w:tblGrid>
        <w:gridCol w:w="1696"/>
        <w:gridCol w:w="8364"/>
      </w:tblGrid>
      <w:tr w:rsidR="00590C1C" w14:paraId="45450D0E" w14:textId="77777777" w:rsidTr="007D4FFF">
        <w:trPr>
          <w:trHeight w:val="227"/>
        </w:trPr>
        <w:tc>
          <w:tcPr>
            <w:tcW w:w="10060" w:type="dxa"/>
            <w:gridSpan w:val="2"/>
            <w:shd w:val="clear" w:color="auto" w:fill="D9D9D9" w:themeFill="background1" w:themeFillShade="D9"/>
            <w:vAlign w:val="center"/>
          </w:tcPr>
          <w:p w14:paraId="5966512D" w14:textId="77777777" w:rsidR="00590C1C" w:rsidRPr="003C1A6E" w:rsidRDefault="00590C1C" w:rsidP="007D4FFF">
            <w:pPr>
              <w:pStyle w:val="Default"/>
              <w:rPr>
                <w:b/>
                <w:bCs/>
                <w:sz w:val="18"/>
                <w:szCs w:val="18"/>
              </w:rPr>
            </w:pPr>
            <w:r>
              <w:rPr>
                <w:b/>
                <w:bCs/>
                <w:sz w:val="18"/>
                <w:szCs w:val="18"/>
              </w:rPr>
              <w:t>Objednávateľ</w:t>
            </w:r>
            <w:r w:rsidRPr="003C1A6E">
              <w:rPr>
                <w:b/>
                <w:bCs/>
                <w:sz w:val="18"/>
                <w:szCs w:val="18"/>
              </w:rPr>
              <w:t>:</w:t>
            </w:r>
          </w:p>
        </w:tc>
      </w:tr>
      <w:tr w:rsidR="00590C1C" w14:paraId="7D70BAD3" w14:textId="77777777" w:rsidTr="007D4FFF">
        <w:tc>
          <w:tcPr>
            <w:tcW w:w="1696" w:type="dxa"/>
            <w:shd w:val="clear" w:color="auto" w:fill="D9D9D9" w:themeFill="background1" w:themeFillShade="D9"/>
          </w:tcPr>
          <w:p w14:paraId="0512A689" w14:textId="77777777" w:rsidR="00590C1C" w:rsidRPr="003C1A6E" w:rsidRDefault="00590C1C" w:rsidP="007D4FFF">
            <w:pPr>
              <w:pStyle w:val="Default"/>
              <w:jc w:val="both"/>
              <w:rPr>
                <w:sz w:val="18"/>
                <w:szCs w:val="18"/>
              </w:rPr>
            </w:pPr>
            <w:r w:rsidRPr="003C1A6E">
              <w:rPr>
                <w:sz w:val="18"/>
                <w:szCs w:val="18"/>
              </w:rPr>
              <w:t>obchodné meno:</w:t>
            </w:r>
          </w:p>
        </w:tc>
        <w:tc>
          <w:tcPr>
            <w:tcW w:w="8364" w:type="dxa"/>
          </w:tcPr>
          <w:p w14:paraId="378B7E15" w14:textId="77777777" w:rsidR="00590C1C" w:rsidRPr="003C1A6E" w:rsidRDefault="00590C1C" w:rsidP="007D4FFF">
            <w:pPr>
              <w:pStyle w:val="Default"/>
              <w:jc w:val="both"/>
              <w:rPr>
                <w:b/>
                <w:bCs/>
                <w:sz w:val="18"/>
                <w:szCs w:val="18"/>
              </w:rPr>
            </w:pPr>
            <w:r w:rsidRPr="003C1A6E">
              <w:rPr>
                <w:b/>
                <w:bCs/>
                <w:sz w:val="18"/>
                <w:szCs w:val="18"/>
              </w:rPr>
              <w:t xml:space="preserve">Odvoz a likvidácia odpadu </w:t>
            </w:r>
            <w:proofErr w:type="spellStart"/>
            <w:r w:rsidRPr="003C1A6E">
              <w:rPr>
                <w:b/>
                <w:bCs/>
                <w:sz w:val="18"/>
                <w:szCs w:val="18"/>
              </w:rPr>
              <w:t>a.s</w:t>
            </w:r>
            <w:proofErr w:type="spellEnd"/>
            <w:r w:rsidRPr="003C1A6E">
              <w:rPr>
                <w:b/>
                <w:bCs/>
                <w:sz w:val="18"/>
                <w:szCs w:val="18"/>
              </w:rPr>
              <w:t xml:space="preserve">. v skratke: OLO </w:t>
            </w:r>
            <w:proofErr w:type="spellStart"/>
            <w:r w:rsidRPr="003C1A6E">
              <w:rPr>
                <w:b/>
                <w:bCs/>
                <w:sz w:val="18"/>
                <w:szCs w:val="18"/>
              </w:rPr>
              <w:t>a.s</w:t>
            </w:r>
            <w:proofErr w:type="spellEnd"/>
            <w:r w:rsidRPr="003C1A6E">
              <w:rPr>
                <w:b/>
                <w:bCs/>
                <w:sz w:val="18"/>
                <w:szCs w:val="18"/>
              </w:rPr>
              <w:t>.</w:t>
            </w:r>
          </w:p>
        </w:tc>
      </w:tr>
      <w:tr w:rsidR="00590C1C" w14:paraId="713A5A26" w14:textId="77777777" w:rsidTr="007D4FFF">
        <w:tc>
          <w:tcPr>
            <w:tcW w:w="1696" w:type="dxa"/>
            <w:shd w:val="clear" w:color="auto" w:fill="D9D9D9" w:themeFill="background1" w:themeFillShade="D9"/>
          </w:tcPr>
          <w:p w14:paraId="68BC30A1" w14:textId="77777777" w:rsidR="00590C1C" w:rsidRPr="003C1A6E" w:rsidRDefault="00590C1C" w:rsidP="007D4FFF">
            <w:pPr>
              <w:pStyle w:val="Default"/>
              <w:jc w:val="both"/>
              <w:rPr>
                <w:sz w:val="18"/>
                <w:szCs w:val="18"/>
              </w:rPr>
            </w:pPr>
            <w:r w:rsidRPr="003C1A6E">
              <w:rPr>
                <w:sz w:val="18"/>
                <w:szCs w:val="18"/>
              </w:rPr>
              <w:t>sídlo:</w:t>
            </w:r>
          </w:p>
        </w:tc>
        <w:tc>
          <w:tcPr>
            <w:tcW w:w="8364" w:type="dxa"/>
          </w:tcPr>
          <w:p w14:paraId="16A2739F" w14:textId="77777777" w:rsidR="00590C1C" w:rsidRPr="003C1A6E" w:rsidRDefault="00590C1C" w:rsidP="007D4FFF">
            <w:pPr>
              <w:pStyle w:val="Default"/>
              <w:jc w:val="both"/>
              <w:rPr>
                <w:b/>
                <w:bCs/>
                <w:sz w:val="18"/>
                <w:szCs w:val="18"/>
              </w:rPr>
            </w:pPr>
            <w:proofErr w:type="spellStart"/>
            <w:r w:rsidRPr="003C1A6E">
              <w:rPr>
                <w:sz w:val="18"/>
                <w:szCs w:val="18"/>
              </w:rPr>
              <w:t>Ivanská</w:t>
            </w:r>
            <w:proofErr w:type="spellEnd"/>
            <w:r w:rsidRPr="003C1A6E">
              <w:rPr>
                <w:sz w:val="18"/>
                <w:szCs w:val="18"/>
              </w:rPr>
              <w:t xml:space="preserve"> cesta 22, 821 04 Bratislava, Slovenská republika</w:t>
            </w:r>
          </w:p>
        </w:tc>
      </w:tr>
      <w:tr w:rsidR="00590C1C" w14:paraId="7E201AE6" w14:textId="77777777" w:rsidTr="007D4FFF">
        <w:tc>
          <w:tcPr>
            <w:tcW w:w="1696" w:type="dxa"/>
            <w:shd w:val="clear" w:color="auto" w:fill="D9D9D9" w:themeFill="background1" w:themeFillShade="D9"/>
          </w:tcPr>
          <w:p w14:paraId="66A15744" w14:textId="77777777" w:rsidR="00590C1C" w:rsidRPr="003C1A6E" w:rsidRDefault="00590C1C" w:rsidP="007D4FFF">
            <w:pPr>
              <w:pStyle w:val="Default"/>
              <w:jc w:val="both"/>
              <w:rPr>
                <w:sz w:val="18"/>
                <w:szCs w:val="18"/>
              </w:rPr>
            </w:pPr>
            <w:r w:rsidRPr="003C1A6E">
              <w:rPr>
                <w:sz w:val="18"/>
                <w:szCs w:val="18"/>
              </w:rPr>
              <w:t>IČO:</w:t>
            </w:r>
          </w:p>
        </w:tc>
        <w:tc>
          <w:tcPr>
            <w:tcW w:w="8364" w:type="dxa"/>
          </w:tcPr>
          <w:p w14:paraId="569DC875" w14:textId="77777777" w:rsidR="00590C1C" w:rsidRPr="003C1A6E" w:rsidRDefault="00590C1C" w:rsidP="007D4FFF">
            <w:pPr>
              <w:pStyle w:val="Default"/>
              <w:jc w:val="both"/>
              <w:rPr>
                <w:b/>
                <w:bCs/>
                <w:sz w:val="18"/>
                <w:szCs w:val="18"/>
              </w:rPr>
            </w:pPr>
            <w:r w:rsidRPr="003C1A6E">
              <w:rPr>
                <w:sz w:val="18"/>
                <w:szCs w:val="18"/>
              </w:rPr>
              <w:t>00 681 300</w:t>
            </w:r>
          </w:p>
        </w:tc>
      </w:tr>
      <w:tr w:rsidR="00590C1C" w14:paraId="544E4C00" w14:textId="77777777" w:rsidTr="007D4FFF">
        <w:tc>
          <w:tcPr>
            <w:tcW w:w="1696" w:type="dxa"/>
            <w:shd w:val="clear" w:color="auto" w:fill="D9D9D9" w:themeFill="background1" w:themeFillShade="D9"/>
          </w:tcPr>
          <w:p w14:paraId="30B4E710" w14:textId="77777777" w:rsidR="00590C1C" w:rsidRPr="003C1A6E" w:rsidRDefault="00590C1C" w:rsidP="007D4FFF">
            <w:pPr>
              <w:pStyle w:val="Default"/>
              <w:jc w:val="both"/>
              <w:rPr>
                <w:sz w:val="18"/>
                <w:szCs w:val="18"/>
              </w:rPr>
            </w:pPr>
            <w:r w:rsidRPr="003C1A6E">
              <w:rPr>
                <w:sz w:val="18"/>
                <w:szCs w:val="18"/>
              </w:rPr>
              <w:t>DIČ:</w:t>
            </w:r>
          </w:p>
        </w:tc>
        <w:tc>
          <w:tcPr>
            <w:tcW w:w="8364" w:type="dxa"/>
          </w:tcPr>
          <w:p w14:paraId="27110DE2" w14:textId="77777777" w:rsidR="00590C1C" w:rsidRPr="00602C58" w:rsidRDefault="00590C1C" w:rsidP="007D4FFF">
            <w:pPr>
              <w:pStyle w:val="Default"/>
              <w:jc w:val="both"/>
              <w:rPr>
                <w:sz w:val="18"/>
                <w:szCs w:val="18"/>
              </w:rPr>
            </w:pPr>
            <w:r>
              <w:rPr>
                <w:sz w:val="18"/>
                <w:szCs w:val="18"/>
              </w:rPr>
              <w:t>2020318256</w:t>
            </w:r>
          </w:p>
        </w:tc>
      </w:tr>
      <w:tr w:rsidR="00590C1C" w14:paraId="4C9E4458" w14:textId="77777777" w:rsidTr="007D4FFF">
        <w:tc>
          <w:tcPr>
            <w:tcW w:w="1696" w:type="dxa"/>
            <w:shd w:val="clear" w:color="auto" w:fill="D9D9D9" w:themeFill="background1" w:themeFillShade="D9"/>
          </w:tcPr>
          <w:p w14:paraId="5AC67EFB" w14:textId="77777777" w:rsidR="00590C1C" w:rsidRPr="003C1A6E" w:rsidRDefault="00590C1C" w:rsidP="007D4FFF">
            <w:pPr>
              <w:pStyle w:val="Default"/>
              <w:jc w:val="both"/>
              <w:rPr>
                <w:sz w:val="18"/>
                <w:szCs w:val="18"/>
              </w:rPr>
            </w:pPr>
            <w:r w:rsidRPr="003C1A6E">
              <w:rPr>
                <w:sz w:val="18"/>
                <w:szCs w:val="18"/>
              </w:rPr>
              <w:t>IČ DPH:</w:t>
            </w:r>
          </w:p>
        </w:tc>
        <w:tc>
          <w:tcPr>
            <w:tcW w:w="8364" w:type="dxa"/>
          </w:tcPr>
          <w:p w14:paraId="0C023B01" w14:textId="77777777" w:rsidR="00590C1C" w:rsidRPr="00602C58" w:rsidRDefault="00590C1C" w:rsidP="007D4FFF">
            <w:pPr>
              <w:pStyle w:val="Default"/>
              <w:jc w:val="both"/>
              <w:rPr>
                <w:sz w:val="18"/>
                <w:szCs w:val="18"/>
              </w:rPr>
            </w:pPr>
            <w:r>
              <w:rPr>
                <w:sz w:val="18"/>
                <w:szCs w:val="18"/>
              </w:rPr>
              <w:t>SK2020318256</w:t>
            </w:r>
          </w:p>
        </w:tc>
      </w:tr>
      <w:tr w:rsidR="00590C1C" w14:paraId="557ED3B5" w14:textId="77777777" w:rsidTr="007D4FFF">
        <w:tc>
          <w:tcPr>
            <w:tcW w:w="1696" w:type="dxa"/>
            <w:shd w:val="clear" w:color="auto" w:fill="D9D9D9" w:themeFill="background1" w:themeFillShade="D9"/>
          </w:tcPr>
          <w:p w14:paraId="6EB0B989" w14:textId="77777777" w:rsidR="00590C1C" w:rsidRPr="003C1A6E" w:rsidRDefault="00590C1C" w:rsidP="007D4FFF">
            <w:pPr>
              <w:pStyle w:val="Default"/>
              <w:jc w:val="both"/>
              <w:rPr>
                <w:sz w:val="18"/>
                <w:szCs w:val="18"/>
              </w:rPr>
            </w:pPr>
            <w:r w:rsidRPr="003C1A6E">
              <w:rPr>
                <w:sz w:val="18"/>
                <w:szCs w:val="18"/>
              </w:rPr>
              <w:t>IBAN:</w:t>
            </w:r>
          </w:p>
        </w:tc>
        <w:tc>
          <w:tcPr>
            <w:tcW w:w="8364" w:type="dxa"/>
          </w:tcPr>
          <w:p w14:paraId="0CCAA73F" w14:textId="77777777" w:rsidR="00590C1C" w:rsidRPr="00602C58" w:rsidRDefault="00590C1C" w:rsidP="007D4FFF">
            <w:pPr>
              <w:pStyle w:val="Default"/>
              <w:jc w:val="both"/>
              <w:rPr>
                <w:sz w:val="18"/>
                <w:szCs w:val="18"/>
              </w:rPr>
            </w:pPr>
            <w:r>
              <w:rPr>
                <w:sz w:val="18"/>
                <w:szCs w:val="18"/>
                <w:shd w:val="clear" w:color="auto" w:fill="FFFFFF"/>
              </w:rPr>
              <w:t>SK37 7500 0000 0000 2533 2773</w:t>
            </w:r>
          </w:p>
        </w:tc>
      </w:tr>
      <w:tr w:rsidR="00590C1C" w14:paraId="18991C41" w14:textId="77777777" w:rsidTr="007D4FFF">
        <w:trPr>
          <w:trHeight w:val="183"/>
        </w:trPr>
        <w:tc>
          <w:tcPr>
            <w:tcW w:w="1696" w:type="dxa"/>
            <w:shd w:val="clear" w:color="auto" w:fill="D9D9D9" w:themeFill="background1" w:themeFillShade="D9"/>
          </w:tcPr>
          <w:p w14:paraId="7D8CACF4" w14:textId="77777777" w:rsidR="00590C1C" w:rsidRPr="003C1A6E" w:rsidRDefault="00590C1C" w:rsidP="007D4FFF">
            <w:pPr>
              <w:pStyle w:val="Default"/>
              <w:jc w:val="both"/>
              <w:rPr>
                <w:sz w:val="18"/>
                <w:szCs w:val="18"/>
              </w:rPr>
            </w:pPr>
            <w:r w:rsidRPr="003C1A6E">
              <w:rPr>
                <w:sz w:val="18"/>
                <w:szCs w:val="18"/>
              </w:rPr>
              <w:t>SWIFT / BIC:</w:t>
            </w:r>
          </w:p>
        </w:tc>
        <w:tc>
          <w:tcPr>
            <w:tcW w:w="8364" w:type="dxa"/>
          </w:tcPr>
          <w:p w14:paraId="18D4038E" w14:textId="77777777" w:rsidR="00590C1C" w:rsidRPr="00602C58" w:rsidRDefault="00590C1C" w:rsidP="007D4FFF">
            <w:pPr>
              <w:pStyle w:val="Default"/>
              <w:jc w:val="both"/>
              <w:rPr>
                <w:sz w:val="18"/>
                <w:szCs w:val="18"/>
              </w:rPr>
            </w:pPr>
            <w:r>
              <w:rPr>
                <w:sz w:val="18"/>
                <w:szCs w:val="18"/>
              </w:rPr>
              <w:t>CEKOSKBX</w:t>
            </w:r>
          </w:p>
        </w:tc>
      </w:tr>
      <w:tr w:rsidR="00590C1C" w14:paraId="4B01B17D" w14:textId="77777777" w:rsidTr="007D4FFF">
        <w:tc>
          <w:tcPr>
            <w:tcW w:w="1696" w:type="dxa"/>
            <w:shd w:val="clear" w:color="auto" w:fill="D9D9D9" w:themeFill="background1" w:themeFillShade="D9"/>
          </w:tcPr>
          <w:p w14:paraId="44DDAFE5" w14:textId="77777777" w:rsidR="00590C1C" w:rsidRPr="003C1A6E" w:rsidRDefault="00590C1C" w:rsidP="007D4FFF">
            <w:pPr>
              <w:pStyle w:val="Default"/>
              <w:jc w:val="both"/>
              <w:rPr>
                <w:sz w:val="18"/>
                <w:szCs w:val="18"/>
              </w:rPr>
            </w:pPr>
            <w:r w:rsidRPr="003C1A6E">
              <w:rPr>
                <w:sz w:val="18"/>
                <w:szCs w:val="18"/>
              </w:rPr>
              <w:t>zápis:</w:t>
            </w:r>
          </w:p>
        </w:tc>
        <w:tc>
          <w:tcPr>
            <w:tcW w:w="8364" w:type="dxa"/>
          </w:tcPr>
          <w:p w14:paraId="07B1CC92" w14:textId="41FD52D4" w:rsidR="00590C1C" w:rsidRPr="00602C58" w:rsidRDefault="000B58E2" w:rsidP="007D4FFF">
            <w:pPr>
              <w:pStyle w:val="Default"/>
              <w:jc w:val="both"/>
              <w:rPr>
                <w:sz w:val="18"/>
                <w:szCs w:val="18"/>
              </w:rPr>
            </w:pPr>
            <w:r w:rsidRPr="000B58E2">
              <w:rPr>
                <w:sz w:val="18"/>
                <w:szCs w:val="18"/>
              </w:rPr>
              <w:t>Obchodný register Mestského súdu Bratislava III, oddiel: Sa, vložka č. 482/B</w:t>
            </w:r>
          </w:p>
        </w:tc>
      </w:tr>
      <w:tr w:rsidR="00590C1C" w14:paraId="76C8E0D0" w14:textId="77777777" w:rsidTr="007D4FFF">
        <w:tc>
          <w:tcPr>
            <w:tcW w:w="1696" w:type="dxa"/>
            <w:shd w:val="clear" w:color="auto" w:fill="D9D9D9" w:themeFill="background1" w:themeFillShade="D9"/>
          </w:tcPr>
          <w:p w14:paraId="1B02E7F2" w14:textId="77777777" w:rsidR="00590C1C" w:rsidRPr="003C1A6E" w:rsidRDefault="00590C1C" w:rsidP="007D4FFF">
            <w:pPr>
              <w:pStyle w:val="Default"/>
              <w:jc w:val="both"/>
              <w:rPr>
                <w:sz w:val="18"/>
                <w:szCs w:val="18"/>
              </w:rPr>
            </w:pPr>
            <w:bookmarkStart w:id="0" w:name="_Hlk49420611"/>
            <w:r w:rsidRPr="003C1A6E">
              <w:rPr>
                <w:sz w:val="18"/>
                <w:szCs w:val="18"/>
              </w:rPr>
              <w:t>kontaktná osoba:</w:t>
            </w:r>
            <w:bookmarkEnd w:id="0"/>
          </w:p>
        </w:tc>
        <w:tc>
          <w:tcPr>
            <w:tcW w:w="8364" w:type="dxa"/>
          </w:tcPr>
          <w:p w14:paraId="5988F918" w14:textId="77777777" w:rsidR="00590C1C" w:rsidRPr="00602C58" w:rsidRDefault="00590C1C" w:rsidP="007D4FFF">
            <w:pPr>
              <w:pStyle w:val="Default"/>
              <w:jc w:val="both"/>
              <w:rPr>
                <w:sz w:val="18"/>
                <w:szCs w:val="18"/>
              </w:rPr>
            </w:pPr>
          </w:p>
        </w:tc>
      </w:tr>
      <w:tr w:rsidR="00590C1C" w14:paraId="030A4726" w14:textId="77777777" w:rsidTr="007D4FFF">
        <w:tc>
          <w:tcPr>
            <w:tcW w:w="1696" w:type="dxa"/>
            <w:shd w:val="clear" w:color="auto" w:fill="D9D9D9" w:themeFill="background1" w:themeFillShade="D9"/>
          </w:tcPr>
          <w:p w14:paraId="13657643" w14:textId="77777777" w:rsidR="00590C1C" w:rsidRPr="003C1A6E" w:rsidRDefault="00590C1C" w:rsidP="007D4FFF">
            <w:pPr>
              <w:pStyle w:val="Default"/>
              <w:jc w:val="both"/>
              <w:rPr>
                <w:sz w:val="18"/>
                <w:szCs w:val="18"/>
              </w:rPr>
            </w:pPr>
            <w:r w:rsidRPr="003C1A6E">
              <w:rPr>
                <w:sz w:val="18"/>
                <w:szCs w:val="18"/>
              </w:rPr>
              <w:t>tel.:</w:t>
            </w:r>
          </w:p>
        </w:tc>
        <w:tc>
          <w:tcPr>
            <w:tcW w:w="8364" w:type="dxa"/>
          </w:tcPr>
          <w:p w14:paraId="3676B4FE" w14:textId="77777777" w:rsidR="00590C1C" w:rsidRPr="00602C58" w:rsidRDefault="00590C1C" w:rsidP="007D4FFF">
            <w:pPr>
              <w:pStyle w:val="Default"/>
              <w:jc w:val="both"/>
              <w:rPr>
                <w:sz w:val="18"/>
                <w:szCs w:val="18"/>
              </w:rPr>
            </w:pPr>
          </w:p>
        </w:tc>
      </w:tr>
      <w:tr w:rsidR="00590C1C" w14:paraId="7D955E4F" w14:textId="77777777" w:rsidTr="007D4FFF">
        <w:tc>
          <w:tcPr>
            <w:tcW w:w="1696" w:type="dxa"/>
            <w:shd w:val="clear" w:color="auto" w:fill="D9D9D9" w:themeFill="background1" w:themeFillShade="D9"/>
          </w:tcPr>
          <w:p w14:paraId="3C582C3C" w14:textId="77777777" w:rsidR="00590C1C" w:rsidRPr="003C1A6E" w:rsidRDefault="00590C1C" w:rsidP="007D4FFF">
            <w:pPr>
              <w:pStyle w:val="Default"/>
              <w:jc w:val="both"/>
              <w:rPr>
                <w:sz w:val="18"/>
                <w:szCs w:val="18"/>
              </w:rPr>
            </w:pPr>
            <w:r w:rsidRPr="003C1A6E">
              <w:rPr>
                <w:sz w:val="18"/>
                <w:szCs w:val="18"/>
              </w:rPr>
              <w:t>e-mail:</w:t>
            </w:r>
          </w:p>
        </w:tc>
        <w:tc>
          <w:tcPr>
            <w:tcW w:w="8364" w:type="dxa"/>
          </w:tcPr>
          <w:p w14:paraId="1DA5D2D1" w14:textId="77777777" w:rsidR="00590C1C" w:rsidRPr="00602C58" w:rsidRDefault="00590C1C" w:rsidP="007D4FFF">
            <w:pPr>
              <w:pStyle w:val="Default"/>
              <w:jc w:val="both"/>
              <w:rPr>
                <w:sz w:val="18"/>
                <w:szCs w:val="18"/>
              </w:rPr>
            </w:pPr>
          </w:p>
        </w:tc>
      </w:tr>
    </w:tbl>
    <w:p w14:paraId="664FFA5A" w14:textId="77777777" w:rsidR="00590C1C" w:rsidRPr="003C1A6E" w:rsidRDefault="00590C1C" w:rsidP="00590C1C">
      <w:pPr>
        <w:pStyle w:val="Default"/>
        <w:jc w:val="both"/>
        <w:rPr>
          <w:sz w:val="10"/>
          <w:szCs w:val="10"/>
        </w:rPr>
      </w:pPr>
    </w:p>
    <w:p w14:paraId="25444010" w14:textId="77777777" w:rsidR="00590C1C" w:rsidRPr="003C1A6E" w:rsidRDefault="00590C1C" w:rsidP="00590C1C">
      <w:pPr>
        <w:pStyle w:val="Default"/>
        <w:jc w:val="both"/>
        <w:rPr>
          <w:sz w:val="18"/>
          <w:szCs w:val="18"/>
        </w:rPr>
      </w:pPr>
      <w:r w:rsidRPr="003C1A6E">
        <w:rPr>
          <w:sz w:val="18"/>
          <w:szCs w:val="18"/>
        </w:rPr>
        <w:t>a</w:t>
      </w:r>
    </w:p>
    <w:p w14:paraId="465A78D5" w14:textId="77777777" w:rsidR="00590C1C" w:rsidRPr="003C1A6E" w:rsidRDefault="00590C1C" w:rsidP="00590C1C">
      <w:pPr>
        <w:pStyle w:val="Default"/>
        <w:jc w:val="both"/>
        <w:rPr>
          <w:sz w:val="10"/>
          <w:szCs w:val="10"/>
        </w:rPr>
      </w:pPr>
    </w:p>
    <w:tbl>
      <w:tblPr>
        <w:tblStyle w:val="Mriekatabuky"/>
        <w:tblW w:w="0" w:type="auto"/>
        <w:tblLook w:val="04A0" w:firstRow="1" w:lastRow="0" w:firstColumn="1" w:lastColumn="0" w:noHBand="0" w:noVBand="1"/>
      </w:tblPr>
      <w:tblGrid>
        <w:gridCol w:w="1696"/>
        <w:gridCol w:w="8379"/>
      </w:tblGrid>
      <w:tr w:rsidR="00590C1C" w14:paraId="30B26DF2" w14:textId="77777777" w:rsidTr="007D4FFF">
        <w:trPr>
          <w:trHeight w:val="227"/>
        </w:trPr>
        <w:tc>
          <w:tcPr>
            <w:tcW w:w="10075" w:type="dxa"/>
            <w:gridSpan w:val="2"/>
            <w:shd w:val="clear" w:color="auto" w:fill="D9D9D9" w:themeFill="background1" w:themeFillShade="D9"/>
            <w:vAlign w:val="center"/>
          </w:tcPr>
          <w:p w14:paraId="17DA671C" w14:textId="77777777" w:rsidR="00590C1C" w:rsidRPr="003C1A6E" w:rsidRDefault="00590C1C" w:rsidP="007D4FFF">
            <w:pPr>
              <w:pStyle w:val="Default"/>
              <w:rPr>
                <w:b/>
                <w:bCs/>
                <w:sz w:val="18"/>
                <w:szCs w:val="18"/>
              </w:rPr>
            </w:pPr>
            <w:r>
              <w:rPr>
                <w:b/>
                <w:bCs/>
                <w:sz w:val="18"/>
                <w:szCs w:val="18"/>
              </w:rPr>
              <w:t>Zhotoviteľ</w:t>
            </w:r>
            <w:r w:rsidRPr="003C1A6E">
              <w:rPr>
                <w:b/>
                <w:bCs/>
                <w:sz w:val="18"/>
                <w:szCs w:val="18"/>
              </w:rPr>
              <w:t>:</w:t>
            </w:r>
          </w:p>
        </w:tc>
      </w:tr>
      <w:tr w:rsidR="00590C1C" w14:paraId="630AFE1F" w14:textId="77777777" w:rsidTr="007D4FFF">
        <w:tc>
          <w:tcPr>
            <w:tcW w:w="1696" w:type="dxa"/>
            <w:shd w:val="clear" w:color="auto" w:fill="D9D9D9" w:themeFill="background1" w:themeFillShade="D9"/>
          </w:tcPr>
          <w:p w14:paraId="4830AF69" w14:textId="77777777" w:rsidR="00590C1C" w:rsidRPr="003C1A6E" w:rsidRDefault="00590C1C" w:rsidP="007D4FFF">
            <w:pPr>
              <w:pStyle w:val="Default"/>
              <w:jc w:val="both"/>
              <w:rPr>
                <w:sz w:val="18"/>
                <w:szCs w:val="18"/>
              </w:rPr>
            </w:pPr>
            <w:r w:rsidRPr="003C1A6E">
              <w:rPr>
                <w:sz w:val="18"/>
                <w:szCs w:val="18"/>
              </w:rPr>
              <w:t>obchodné meno:</w:t>
            </w:r>
          </w:p>
        </w:tc>
        <w:tc>
          <w:tcPr>
            <w:tcW w:w="8379" w:type="dxa"/>
          </w:tcPr>
          <w:p w14:paraId="0EC62876" w14:textId="77777777" w:rsidR="00590C1C" w:rsidRPr="003C1A6E" w:rsidRDefault="00590C1C" w:rsidP="007D4FFF">
            <w:pPr>
              <w:pStyle w:val="Default"/>
              <w:jc w:val="both"/>
              <w:rPr>
                <w:b/>
                <w:bCs/>
                <w:sz w:val="18"/>
                <w:szCs w:val="18"/>
              </w:rPr>
            </w:pPr>
          </w:p>
        </w:tc>
      </w:tr>
      <w:tr w:rsidR="00590C1C" w14:paraId="79B344D9" w14:textId="77777777" w:rsidTr="007D4FFF">
        <w:tc>
          <w:tcPr>
            <w:tcW w:w="1696" w:type="dxa"/>
            <w:shd w:val="clear" w:color="auto" w:fill="D9D9D9" w:themeFill="background1" w:themeFillShade="D9"/>
          </w:tcPr>
          <w:p w14:paraId="37C3E180" w14:textId="77777777" w:rsidR="00590C1C" w:rsidRPr="003C1A6E" w:rsidRDefault="00590C1C" w:rsidP="007D4FFF">
            <w:pPr>
              <w:pStyle w:val="Default"/>
              <w:jc w:val="both"/>
              <w:rPr>
                <w:sz w:val="18"/>
                <w:szCs w:val="18"/>
              </w:rPr>
            </w:pPr>
            <w:r w:rsidRPr="003C1A6E">
              <w:rPr>
                <w:sz w:val="18"/>
                <w:szCs w:val="18"/>
              </w:rPr>
              <w:t>sídlo:</w:t>
            </w:r>
          </w:p>
        </w:tc>
        <w:tc>
          <w:tcPr>
            <w:tcW w:w="8379" w:type="dxa"/>
          </w:tcPr>
          <w:p w14:paraId="70AEB71A" w14:textId="77777777" w:rsidR="00590C1C" w:rsidRPr="00602C58" w:rsidRDefault="00590C1C" w:rsidP="007D4FFF">
            <w:pPr>
              <w:pStyle w:val="Default"/>
              <w:jc w:val="both"/>
              <w:rPr>
                <w:sz w:val="18"/>
                <w:szCs w:val="18"/>
              </w:rPr>
            </w:pPr>
          </w:p>
        </w:tc>
      </w:tr>
      <w:tr w:rsidR="00590C1C" w14:paraId="036C7391" w14:textId="77777777" w:rsidTr="007D4FFF">
        <w:tc>
          <w:tcPr>
            <w:tcW w:w="1696" w:type="dxa"/>
            <w:shd w:val="clear" w:color="auto" w:fill="D9D9D9" w:themeFill="background1" w:themeFillShade="D9"/>
          </w:tcPr>
          <w:p w14:paraId="6D6521F4" w14:textId="77777777" w:rsidR="00590C1C" w:rsidRPr="003C1A6E" w:rsidRDefault="00590C1C" w:rsidP="007D4FFF">
            <w:pPr>
              <w:pStyle w:val="Default"/>
              <w:jc w:val="both"/>
              <w:rPr>
                <w:sz w:val="18"/>
                <w:szCs w:val="18"/>
              </w:rPr>
            </w:pPr>
            <w:r w:rsidRPr="003C1A6E">
              <w:rPr>
                <w:sz w:val="18"/>
                <w:szCs w:val="18"/>
              </w:rPr>
              <w:t>IČO:</w:t>
            </w:r>
          </w:p>
        </w:tc>
        <w:tc>
          <w:tcPr>
            <w:tcW w:w="8379" w:type="dxa"/>
          </w:tcPr>
          <w:p w14:paraId="5BD487D9" w14:textId="77777777" w:rsidR="00590C1C" w:rsidRPr="00602C58" w:rsidRDefault="00590C1C" w:rsidP="007D4FFF">
            <w:pPr>
              <w:pStyle w:val="Default"/>
              <w:jc w:val="both"/>
              <w:rPr>
                <w:sz w:val="18"/>
                <w:szCs w:val="18"/>
              </w:rPr>
            </w:pPr>
          </w:p>
        </w:tc>
      </w:tr>
      <w:tr w:rsidR="00590C1C" w14:paraId="75F706CC" w14:textId="77777777" w:rsidTr="007D4FFF">
        <w:tc>
          <w:tcPr>
            <w:tcW w:w="1696" w:type="dxa"/>
            <w:shd w:val="clear" w:color="auto" w:fill="D9D9D9" w:themeFill="background1" w:themeFillShade="D9"/>
          </w:tcPr>
          <w:p w14:paraId="729A2C15" w14:textId="77777777" w:rsidR="00590C1C" w:rsidRPr="003C1A6E" w:rsidRDefault="00590C1C" w:rsidP="007D4FFF">
            <w:pPr>
              <w:pStyle w:val="Default"/>
              <w:jc w:val="both"/>
              <w:rPr>
                <w:sz w:val="18"/>
                <w:szCs w:val="18"/>
              </w:rPr>
            </w:pPr>
            <w:r w:rsidRPr="003C1A6E">
              <w:rPr>
                <w:sz w:val="18"/>
                <w:szCs w:val="18"/>
              </w:rPr>
              <w:t>DIČ:</w:t>
            </w:r>
          </w:p>
        </w:tc>
        <w:tc>
          <w:tcPr>
            <w:tcW w:w="8379" w:type="dxa"/>
          </w:tcPr>
          <w:p w14:paraId="1F9A1A7E" w14:textId="77777777" w:rsidR="00590C1C" w:rsidRPr="00602C58" w:rsidRDefault="00590C1C" w:rsidP="007D4FFF">
            <w:pPr>
              <w:pStyle w:val="Default"/>
              <w:jc w:val="both"/>
              <w:rPr>
                <w:sz w:val="18"/>
                <w:szCs w:val="18"/>
              </w:rPr>
            </w:pPr>
          </w:p>
        </w:tc>
      </w:tr>
      <w:tr w:rsidR="00590C1C" w14:paraId="07A07EA3" w14:textId="77777777" w:rsidTr="007D4FFF">
        <w:tc>
          <w:tcPr>
            <w:tcW w:w="1696" w:type="dxa"/>
            <w:shd w:val="clear" w:color="auto" w:fill="D9D9D9" w:themeFill="background1" w:themeFillShade="D9"/>
          </w:tcPr>
          <w:p w14:paraId="20CCB4B3" w14:textId="77777777" w:rsidR="00590C1C" w:rsidRPr="003C1A6E" w:rsidRDefault="00590C1C" w:rsidP="007D4FFF">
            <w:pPr>
              <w:pStyle w:val="Default"/>
              <w:jc w:val="both"/>
              <w:rPr>
                <w:sz w:val="18"/>
                <w:szCs w:val="18"/>
              </w:rPr>
            </w:pPr>
            <w:r w:rsidRPr="003C1A6E">
              <w:rPr>
                <w:sz w:val="18"/>
                <w:szCs w:val="18"/>
              </w:rPr>
              <w:t>IČ DPH:</w:t>
            </w:r>
          </w:p>
        </w:tc>
        <w:tc>
          <w:tcPr>
            <w:tcW w:w="8379" w:type="dxa"/>
          </w:tcPr>
          <w:p w14:paraId="683D02C7" w14:textId="77777777" w:rsidR="00590C1C" w:rsidRPr="00602C58" w:rsidRDefault="00590C1C" w:rsidP="007D4FFF">
            <w:pPr>
              <w:pStyle w:val="Default"/>
              <w:jc w:val="both"/>
              <w:rPr>
                <w:sz w:val="18"/>
                <w:szCs w:val="18"/>
              </w:rPr>
            </w:pPr>
          </w:p>
        </w:tc>
      </w:tr>
      <w:tr w:rsidR="00590C1C" w14:paraId="489A3C92" w14:textId="77777777" w:rsidTr="007D4FFF">
        <w:tc>
          <w:tcPr>
            <w:tcW w:w="1696" w:type="dxa"/>
            <w:shd w:val="clear" w:color="auto" w:fill="D9D9D9" w:themeFill="background1" w:themeFillShade="D9"/>
          </w:tcPr>
          <w:p w14:paraId="3326EDBC" w14:textId="77777777" w:rsidR="00590C1C" w:rsidRPr="003C1A6E" w:rsidRDefault="00590C1C" w:rsidP="007D4FFF">
            <w:pPr>
              <w:pStyle w:val="Default"/>
              <w:jc w:val="both"/>
              <w:rPr>
                <w:sz w:val="18"/>
                <w:szCs w:val="18"/>
              </w:rPr>
            </w:pPr>
            <w:r w:rsidRPr="003C1A6E">
              <w:rPr>
                <w:sz w:val="18"/>
                <w:szCs w:val="18"/>
              </w:rPr>
              <w:t>IBAN:</w:t>
            </w:r>
          </w:p>
        </w:tc>
        <w:tc>
          <w:tcPr>
            <w:tcW w:w="8379" w:type="dxa"/>
          </w:tcPr>
          <w:p w14:paraId="777B19D0" w14:textId="77777777" w:rsidR="00590C1C" w:rsidRPr="00602C58" w:rsidRDefault="00590C1C" w:rsidP="007D4FFF">
            <w:pPr>
              <w:pStyle w:val="Default"/>
              <w:jc w:val="both"/>
              <w:rPr>
                <w:sz w:val="18"/>
                <w:szCs w:val="18"/>
              </w:rPr>
            </w:pPr>
          </w:p>
        </w:tc>
      </w:tr>
      <w:tr w:rsidR="00590C1C" w14:paraId="0AEA7DF8" w14:textId="77777777" w:rsidTr="007D4FFF">
        <w:tc>
          <w:tcPr>
            <w:tcW w:w="1696" w:type="dxa"/>
            <w:shd w:val="clear" w:color="auto" w:fill="D9D9D9" w:themeFill="background1" w:themeFillShade="D9"/>
          </w:tcPr>
          <w:p w14:paraId="60127831" w14:textId="77777777" w:rsidR="00590C1C" w:rsidRPr="003C1A6E" w:rsidRDefault="00590C1C" w:rsidP="007D4FFF">
            <w:pPr>
              <w:pStyle w:val="Default"/>
              <w:jc w:val="both"/>
              <w:rPr>
                <w:sz w:val="18"/>
                <w:szCs w:val="18"/>
              </w:rPr>
            </w:pPr>
            <w:r w:rsidRPr="003C1A6E">
              <w:rPr>
                <w:sz w:val="18"/>
                <w:szCs w:val="18"/>
              </w:rPr>
              <w:t>SWIFT / BIC:</w:t>
            </w:r>
          </w:p>
        </w:tc>
        <w:tc>
          <w:tcPr>
            <w:tcW w:w="8379" w:type="dxa"/>
          </w:tcPr>
          <w:p w14:paraId="3F99D0C2" w14:textId="77777777" w:rsidR="00590C1C" w:rsidRPr="00602C58" w:rsidRDefault="00590C1C" w:rsidP="007D4FFF">
            <w:pPr>
              <w:pStyle w:val="Default"/>
              <w:jc w:val="both"/>
              <w:rPr>
                <w:sz w:val="18"/>
                <w:szCs w:val="18"/>
              </w:rPr>
            </w:pPr>
          </w:p>
        </w:tc>
      </w:tr>
      <w:tr w:rsidR="00590C1C" w14:paraId="4932D5A5" w14:textId="77777777" w:rsidTr="007D4FFF">
        <w:tc>
          <w:tcPr>
            <w:tcW w:w="1696" w:type="dxa"/>
            <w:shd w:val="clear" w:color="auto" w:fill="D9D9D9" w:themeFill="background1" w:themeFillShade="D9"/>
          </w:tcPr>
          <w:p w14:paraId="60EF3E40" w14:textId="77777777" w:rsidR="00590C1C" w:rsidRPr="003C1A6E" w:rsidRDefault="00590C1C" w:rsidP="007D4FFF">
            <w:pPr>
              <w:pStyle w:val="Default"/>
              <w:jc w:val="both"/>
              <w:rPr>
                <w:sz w:val="18"/>
                <w:szCs w:val="18"/>
              </w:rPr>
            </w:pPr>
            <w:r w:rsidRPr="003C1A6E">
              <w:rPr>
                <w:sz w:val="18"/>
                <w:szCs w:val="18"/>
              </w:rPr>
              <w:t>zápis:</w:t>
            </w:r>
          </w:p>
        </w:tc>
        <w:tc>
          <w:tcPr>
            <w:tcW w:w="8379" w:type="dxa"/>
          </w:tcPr>
          <w:p w14:paraId="55340F11" w14:textId="77777777" w:rsidR="00590C1C" w:rsidRPr="00602C58" w:rsidRDefault="00590C1C" w:rsidP="007D4FFF">
            <w:pPr>
              <w:pStyle w:val="Default"/>
              <w:jc w:val="both"/>
              <w:rPr>
                <w:sz w:val="18"/>
                <w:szCs w:val="18"/>
              </w:rPr>
            </w:pPr>
          </w:p>
        </w:tc>
      </w:tr>
      <w:tr w:rsidR="00590C1C" w14:paraId="77987F8D" w14:textId="77777777" w:rsidTr="007D4FFF">
        <w:tc>
          <w:tcPr>
            <w:tcW w:w="1696" w:type="dxa"/>
            <w:shd w:val="clear" w:color="auto" w:fill="D9D9D9" w:themeFill="background1" w:themeFillShade="D9"/>
          </w:tcPr>
          <w:p w14:paraId="3E3AE5F2" w14:textId="77777777" w:rsidR="00590C1C" w:rsidRPr="003C1A6E" w:rsidRDefault="00590C1C" w:rsidP="007D4FFF">
            <w:pPr>
              <w:pStyle w:val="Default"/>
              <w:jc w:val="both"/>
              <w:rPr>
                <w:sz w:val="18"/>
                <w:szCs w:val="18"/>
              </w:rPr>
            </w:pPr>
            <w:r w:rsidRPr="003C1A6E">
              <w:rPr>
                <w:sz w:val="18"/>
                <w:szCs w:val="18"/>
              </w:rPr>
              <w:t>kontaktná osoba:</w:t>
            </w:r>
          </w:p>
        </w:tc>
        <w:tc>
          <w:tcPr>
            <w:tcW w:w="8379" w:type="dxa"/>
          </w:tcPr>
          <w:p w14:paraId="749447EF" w14:textId="77777777" w:rsidR="00590C1C" w:rsidRPr="00602C58" w:rsidRDefault="00590C1C" w:rsidP="007D4FFF">
            <w:pPr>
              <w:pStyle w:val="Default"/>
              <w:jc w:val="both"/>
              <w:rPr>
                <w:sz w:val="18"/>
                <w:szCs w:val="18"/>
              </w:rPr>
            </w:pPr>
          </w:p>
        </w:tc>
      </w:tr>
      <w:tr w:rsidR="00590C1C" w14:paraId="5CD4FC72" w14:textId="77777777" w:rsidTr="007D4FFF">
        <w:tc>
          <w:tcPr>
            <w:tcW w:w="1696" w:type="dxa"/>
            <w:shd w:val="clear" w:color="auto" w:fill="D9D9D9" w:themeFill="background1" w:themeFillShade="D9"/>
          </w:tcPr>
          <w:p w14:paraId="30623B6F" w14:textId="77777777" w:rsidR="00590C1C" w:rsidRPr="003C1A6E" w:rsidRDefault="00590C1C" w:rsidP="007D4FFF">
            <w:pPr>
              <w:pStyle w:val="Default"/>
              <w:jc w:val="both"/>
              <w:rPr>
                <w:sz w:val="18"/>
                <w:szCs w:val="18"/>
              </w:rPr>
            </w:pPr>
            <w:r w:rsidRPr="003C1A6E">
              <w:rPr>
                <w:sz w:val="18"/>
                <w:szCs w:val="18"/>
              </w:rPr>
              <w:t>tel.:</w:t>
            </w:r>
          </w:p>
        </w:tc>
        <w:tc>
          <w:tcPr>
            <w:tcW w:w="8379" w:type="dxa"/>
          </w:tcPr>
          <w:p w14:paraId="438EEADD" w14:textId="77777777" w:rsidR="00590C1C" w:rsidRPr="00602C58" w:rsidRDefault="00590C1C" w:rsidP="007D4FFF">
            <w:pPr>
              <w:pStyle w:val="Default"/>
              <w:jc w:val="both"/>
              <w:rPr>
                <w:sz w:val="18"/>
                <w:szCs w:val="18"/>
              </w:rPr>
            </w:pPr>
          </w:p>
        </w:tc>
      </w:tr>
      <w:tr w:rsidR="00590C1C" w14:paraId="185CD483" w14:textId="77777777" w:rsidTr="007D4FFF">
        <w:tc>
          <w:tcPr>
            <w:tcW w:w="1696" w:type="dxa"/>
            <w:shd w:val="clear" w:color="auto" w:fill="D9D9D9" w:themeFill="background1" w:themeFillShade="D9"/>
          </w:tcPr>
          <w:p w14:paraId="71E58B49" w14:textId="77777777" w:rsidR="00590C1C" w:rsidRPr="003C1A6E" w:rsidRDefault="00590C1C" w:rsidP="007D4FFF">
            <w:pPr>
              <w:pStyle w:val="Default"/>
              <w:jc w:val="both"/>
              <w:rPr>
                <w:sz w:val="18"/>
                <w:szCs w:val="18"/>
              </w:rPr>
            </w:pPr>
            <w:r w:rsidRPr="003C1A6E">
              <w:rPr>
                <w:sz w:val="18"/>
                <w:szCs w:val="18"/>
              </w:rPr>
              <w:t>e-mail:</w:t>
            </w:r>
          </w:p>
        </w:tc>
        <w:tc>
          <w:tcPr>
            <w:tcW w:w="8379" w:type="dxa"/>
          </w:tcPr>
          <w:p w14:paraId="0E1D629D" w14:textId="77777777" w:rsidR="00590C1C" w:rsidRPr="00602C58" w:rsidRDefault="00590C1C" w:rsidP="007D4FFF">
            <w:pPr>
              <w:pStyle w:val="Default"/>
              <w:jc w:val="both"/>
              <w:rPr>
                <w:sz w:val="18"/>
                <w:szCs w:val="18"/>
              </w:rPr>
            </w:pPr>
          </w:p>
        </w:tc>
      </w:tr>
    </w:tbl>
    <w:p w14:paraId="3C517743" w14:textId="77777777" w:rsidR="00590C1C" w:rsidRDefault="00590C1C" w:rsidP="00590C1C">
      <w:pPr>
        <w:pStyle w:val="Default"/>
        <w:jc w:val="both"/>
        <w:rPr>
          <w:b/>
          <w:bCs/>
          <w:sz w:val="18"/>
          <w:szCs w:val="18"/>
        </w:rPr>
      </w:pPr>
    </w:p>
    <w:p w14:paraId="1C591EBB" w14:textId="77777777" w:rsidR="00590C1C" w:rsidRDefault="00590C1C" w:rsidP="00590C1C">
      <w:pPr>
        <w:pStyle w:val="Default"/>
        <w:jc w:val="both"/>
        <w:rPr>
          <w:b/>
          <w:bCs/>
          <w:sz w:val="18"/>
          <w:szCs w:val="18"/>
        </w:rPr>
      </w:pPr>
      <w:r>
        <w:rPr>
          <w:sz w:val="18"/>
          <w:szCs w:val="18"/>
        </w:rPr>
        <w:t>(</w:t>
      </w:r>
      <w:r w:rsidRPr="00F6509E">
        <w:rPr>
          <w:sz w:val="18"/>
          <w:szCs w:val="18"/>
        </w:rPr>
        <w:t xml:space="preserve">Objednávateľ a zhotoviteľ </w:t>
      </w:r>
      <w:r>
        <w:rPr>
          <w:sz w:val="18"/>
          <w:szCs w:val="18"/>
        </w:rPr>
        <w:t>spolu ďalej len</w:t>
      </w:r>
      <w:r w:rsidRPr="475ACB03">
        <w:rPr>
          <w:b/>
          <w:bCs/>
          <w:sz w:val="18"/>
          <w:szCs w:val="18"/>
        </w:rPr>
        <w:t xml:space="preserve"> “zmluvné strany” </w:t>
      </w:r>
      <w:r w:rsidRPr="00F6509E">
        <w:rPr>
          <w:sz w:val="18"/>
          <w:szCs w:val="18"/>
        </w:rPr>
        <w:t xml:space="preserve">a každý z nich samostatne </w:t>
      </w:r>
      <w:r>
        <w:rPr>
          <w:sz w:val="18"/>
          <w:szCs w:val="18"/>
        </w:rPr>
        <w:t>len</w:t>
      </w:r>
      <w:r w:rsidRPr="475ACB03">
        <w:rPr>
          <w:b/>
          <w:bCs/>
          <w:sz w:val="18"/>
          <w:szCs w:val="18"/>
        </w:rPr>
        <w:t xml:space="preserve"> “zmluvná strana”</w:t>
      </w:r>
      <w:r>
        <w:rPr>
          <w:sz w:val="18"/>
          <w:szCs w:val="18"/>
        </w:rPr>
        <w:t>)</w:t>
      </w:r>
    </w:p>
    <w:p w14:paraId="21FCBA29" w14:textId="77777777" w:rsidR="00590C1C" w:rsidRDefault="00590C1C" w:rsidP="00590C1C">
      <w:pPr>
        <w:pStyle w:val="Default"/>
        <w:spacing w:before="120" w:after="240"/>
        <w:jc w:val="both"/>
        <w:rPr>
          <w:bCs/>
          <w:iCs/>
          <w:sz w:val="18"/>
          <w:szCs w:val="18"/>
        </w:rPr>
      </w:pPr>
      <w:r>
        <w:rPr>
          <w:bCs/>
          <w:iCs/>
          <w:sz w:val="18"/>
          <w:szCs w:val="18"/>
        </w:rPr>
        <w:t>(ďalej len „</w:t>
      </w:r>
      <w:r w:rsidRPr="00A47A81">
        <w:rPr>
          <w:b/>
          <w:iCs/>
          <w:sz w:val="18"/>
          <w:szCs w:val="18"/>
        </w:rPr>
        <w:t>zmluva</w:t>
      </w:r>
      <w:r>
        <w:rPr>
          <w:bCs/>
          <w:iCs/>
          <w:sz w:val="18"/>
          <w:szCs w:val="18"/>
        </w:rPr>
        <w:t>“)</w:t>
      </w:r>
    </w:p>
    <w:p w14:paraId="777E82A5" w14:textId="77777777" w:rsidR="00590C1C" w:rsidRDefault="00590C1C" w:rsidP="00590C1C">
      <w:pPr>
        <w:pStyle w:val="Default"/>
        <w:jc w:val="both"/>
        <w:rPr>
          <w:b/>
          <w:bCs/>
          <w:sz w:val="18"/>
          <w:szCs w:val="18"/>
        </w:rPr>
      </w:pPr>
    </w:p>
    <w:p w14:paraId="4B66E648" w14:textId="77777777" w:rsidR="00590C1C" w:rsidRDefault="00590C1C" w:rsidP="00590C1C">
      <w:pPr>
        <w:pStyle w:val="Default"/>
        <w:jc w:val="center"/>
        <w:rPr>
          <w:b/>
          <w:bCs/>
          <w:sz w:val="18"/>
          <w:szCs w:val="18"/>
        </w:rPr>
      </w:pPr>
      <w:r>
        <w:rPr>
          <w:b/>
          <w:bCs/>
          <w:sz w:val="18"/>
          <w:szCs w:val="18"/>
        </w:rPr>
        <w:t>I. Predmet zmluvy</w:t>
      </w:r>
    </w:p>
    <w:p w14:paraId="459D3930" w14:textId="77777777" w:rsidR="00590C1C" w:rsidRPr="00B6537D" w:rsidRDefault="00590C1C" w:rsidP="00590C1C">
      <w:pPr>
        <w:pStyle w:val="Default"/>
        <w:jc w:val="center"/>
        <w:rPr>
          <w:b/>
          <w:bCs/>
          <w:sz w:val="10"/>
          <w:szCs w:val="10"/>
        </w:rPr>
      </w:pPr>
    </w:p>
    <w:p w14:paraId="3BA7C8E5" w14:textId="77777777" w:rsidR="00590C1C" w:rsidRPr="00DF6E34" w:rsidRDefault="00590C1C" w:rsidP="00590C1C">
      <w:pPr>
        <w:pStyle w:val="Default"/>
        <w:numPr>
          <w:ilvl w:val="1"/>
          <w:numId w:val="1"/>
        </w:numPr>
        <w:ind w:left="567" w:hanging="567"/>
        <w:jc w:val="both"/>
        <w:rPr>
          <w:b/>
          <w:bCs/>
          <w:sz w:val="18"/>
          <w:szCs w:val="18"/>
        </w:rPr>
      </w:pPr>
      <w:r w:rsidRPr="00DF6E34">
        <w:rPr>
          <w:sz w:val="18"/>
          <w:szCs w:val="18"/>
        </w:rPr>
        <w:t xml:space="preserve">Predmetom tejto zmluvy je </w:t>
      </w:r>
      <w:r>
        <w:rPr>
          <w:sz w:val="18"/>
          <w:szCs w:val="18"/>
        </w:rPr>
        <w:t>vykonanie diela</w:t>
      </w:r>
      <w:r w:rsidRPr="00DF6E34">
        <w:rPr>
          <w:sz w:val="18"/>
          <w:szCs w:val="18"/>
        </w:rPr>
        <w:t xml:space="preserve"> podľa </w:t>
      </w:r>
      <w:r>
        <w:rPr>
          <w:sz w:val="18"/>
          <w:szCs w:val="18"/>
        </w:rPr>
        <w:t>špecifikácie:</w:t>
      </w:r>
    </w:p>
    <w:p w14:paraId="2ED2C698" w14:textId="77777777" w:rsidR="00590C1C" w:rsidRPr="005923CD" w:rsidRDefault="00590C1C" w:rsidP="00590C1C">
      <w:pPr>
        <w:pStyle w:val="Bezriadkovania"/>
        <w:ind w:left="284"/>
        <w:jc w:val="both"/>
        <w:rPr>
          <w:rFonts w:ascii="Arial" w:hAnsi="Arial" w:cs="Arial"/>
          <w:b/>
          <w:bCs/>
          <w:sz w:val="10"/>
          <w:szCs w:val="10"/>
        </w:rPr>
      </w:pPr>
    </w:p>
    <w:tbl>
      <w:tblPr>
        <w:tblStyle w:val="Mriekatabuky"/>
        <w:tblW w:w="9558" w:type="dxa"/>
        <w:tblInd w:w="562" w:type="dxa"/>
        <w:tblLook w:val="04A0" w:firstRow="1" w:lastRow="0" w:firstColumn="1" w:lastColumn="0" w:noHBand="0" w:noVBand="1"/>
      </w:tblPr>
      <w:tblGrid>
        <w:gridCol w:w="1842"/>
        <w:gridCol w:w="2694"/>
        <w:gridCol w:w="993"/>
        <w:gridCol w:w="4029"/>
      </w:tblGrid>
      <w:tr w:rsidR="00590C1C" w14:paraId="58787C4E" w14:textId="77777777" w:rsidTr="5A65CB7C">
        <w:trPr>
          <w:trHeight w:val="47"/>
        </w:trPr>
        <w:tc>
          <w:tcPr>
            <w:tcW w:w="9558" w:type="dxa"/>
            <w:gridSpan w:val="4"/>
            <w:shd w:val="clear" w:color="auto" w:fill="D9D9D9" w:themeFill="background1" w:themeFillShade="D9"/>
          </w:tcPr>
          <w:p w14:paraId="6719810B" w14:textId="77777777" w:rsidR="00590C1C" w:rsidRPr="00DF6E34" w:rsidRDefault="00590C1C" w:rsidP="007D4FFF">
            <w:pPr>
              <w:pStyle w:val="Bezriadkovania"/>
              <w:jc w:val="both"/>
              <w:rPr>
                <w:rFonts w:ascii="Arial" w:hAnsi="Arial" w:cs="Arial"/>
                <w:b/>
                <w:bCs/>
                <w:sz w:val="18"/>
                <w:szCs w:val="18"/>
              </w:rPr>
            </w:pPr>
            <w:r>
              <w:rPr>
                <w:rFonts w:ascii="Arial" w:hAnsi="Arial" w:cs="Arial"/>
                <w:b/>
                <w:bCs/>
                <w:sz w:val="18"/>
                <w:szCs w:val="18"/>
              </w:rPr>
              <w:t>špecifikácia diela:</w:t>
            </w:r>
          </w:p>
        </w:tc>
      </w:tr>
      <w:tr w:rsidR="00590C1C" w14:paraId="4C3B3A04" w14:textId="77777777" w:rsidTr="5A65CB7C">
        <w:trPr>
          <w:trHeight w:val="515"/>
        </w:trPr>
        <w:tc>
          <w:tcPr>
            <w:tcW w:w="9558" w:type="dxa"/>
            <w:gridSpan w:val="4"/>
            <w:shd w:val="clear" w:color="auto" w:fill="FFFFFF" w:themeFill="background1"/>
          </w:tcPr>
          <w:p w14:paraId="21459919" w14:textId="46BF3260" w:rsidR="00590C1C" w:rsidRDefault="00590C1C" w:rsidP="007D4FFF">
            <w:pPr>
              <w:pStyle w:val="Bezriadkovania"/>
              <w:spacing w:after="120"/>
              <w:jc w:val="both"/>
              <w:rPr>
                <w:rFonts w:ascii="Arial" w:hAnsi="Arial" w:cs="Arial"/>
                <w:sz w:val="18"/>
                <w:szCs w:val="18"/>
              </w:rPr>
            </w:pPr>
            <w:r>
              <w:rPr>
                <w:rFonts w:ascii="Arial" w:hAnsi="Arial" w:cs="Arial"/>
                <w:sz w:val="18"/>
                <w:szCs w:val="18"/>
              </w:rPr>
              <w:t xml:space="preserve">Zmluvné strany sa dohodli na uzatvorení tejto zmluvy v rozsahu a za podmienok ďalej uvedených. Zhotoviteľ bol vybraný ako úspešný uchádzač vo verejnom obstarávaní podľa zákona č. 343/2015 </w:t>
            </w:r>
            <w:proofErr w:type="spellStart"/>
            <w:r>
              <w:rPr>
                <w:rFonts w:ascii="Arial" w:hAnsi="Arial" w:cs="Arial"/>
                <w:sz w:val="18"/>
                <w:szCs w:val="18"/>
              </w:rPr>
              <w:t>Z.z</w:t>
            </w:r>
            <w:proofErr w:type="spellEnd"/>
            <w:r>
              <w:rPr>
                <w:rFonts w:ascii="Arial" w:hAnsi="Arial" w:cs="Arial"/>
                <w:sz w:val="18"/>
                <w:szCs w:val="18"/>
              </w:rPr>
              <w:t>. o verejnom obstarávaní a o zmene a doplnení niektorých zákonov v znení neskorších predpisov (ďalej len „</w:t>
            </w:r>
            <w:r>
              <w:rPr>
                <w:rFonts w:ascii="Arial" w:hAnsi="Arial" w:cs="Arial"/>
                <w:b/>
                <w:bCs/>
                <w:sz w:val="18"/>
                <w:szCs w:val="18"/>
              </w:rPr>
              <w:t>Zákon o verejnom obstarávaní</w:t>
            </w:r>
            <w:r>
              <w:rPr>
                <w:rFonts w:ascii="Arial" w:hAnsi="Arial" w:cs="Arial"/>
                <w:sz w:val="18"/>
                <w:szCs w:val="18"/>
              </w:rPr>
              <w:t xml:space="preserve">“) s predmetom zákazky </w:t>
            </w:r>
            <w:r>
              <w:rPr>
                <w:rFonts w:ascii="Arial" w:hAnsi="Arial" w:cs="Arial"/>
                <w:b/>
                <w:bCs/>
                <w:i/>
                <w:iCs/>
                <w:sz w:val="18"/>
                <w:szCs w:val="18"/>
              </w:rPr>
              <w:t>„</w:t>
            </w:r>
            <w:bookmarkStart w:id="1" w:name="_Hlk128933090"/>
            <w:r w:rsidR="00D7362C" w:rsidRPr="00D7362C">
              <w:rPr>
                <w:rFonts w:ascii="Arial" w:hAnsi="Arial" w:cs="Arial"/>
                <w:b/>
                <w:bCs/>
                <w:i/>
                <w:iCs/>
                <w:sz w:val="18"/>
                <w:szCs w:val="18"/>
              </w:rPr>
              <w:t>Diagnostika, servis, opravy a dodanie náhradných dielov pre ventilátory ZEVO</w:t>
            </w:r>
            <w:bookmarkEnd w:id="1"/>
            <w:r>
              <w:rPr>
                <w:rFonts w:ascii="Arial" w:hAnsi="Arial" w:cs="Arial"/>
                <w:b/>
                <w:bCs/>
                <w:i/>
                <w:iCs/>
                <w:sz w:val="18"/>
                <w:szCs w:val="18"/>
              </w:rPr>
              <w:t>“</w:t>
            </w:r>
            <w:r>
              <w:rPr>
                <w:rFonts w:ascii="Arial" w:hAnsi="Arial" w:cs="Arial"/>
                <w:sz w:val="18"/>
                <w:szCs w:val="18"/>
              </w:rPr>
              <w:t xml:space="preserve">. </w:t>
            </w:r>
          </w:p>
          <w:p w14:paraId="060F28FB" w14:textId="278BDA55" w:rsidR="00590C1C" w:rsidRDefault="00590C1C" w:rsidP="007D4FFF">
            <w:pPr>
              <w:pStyle w:val="Bezriadkovania"/>
              <w:jc w:val="both"/>
              <w:rPr>
                <w:rFonts w:ascii="Arial" w:hAnsi="Arial" w:cs="Arial"/>
                <w:sz w:val="18"/>
                <w:szCs w:val="18"/>
              </w:rPr>
            </w:pPr>
            <w:r>
              <w:rPr>
                <w:rFonts w:ascii="Arial" w:hAnsi="Arial" w:cs="Arial"/>
                <w:sz w:val="18"/>
                <w:szCs w:val="18"/>
              </w:rPr>
              <w:t>Predmetom tejto zmluvy je záväzok zhotoviteľa vykonávať pre objednávateľa</w:t>
            </w:r>
            <w:r w:rsidR="008945AE">
              <w:rPr>
                <w:rFonts w:ascii="Arial" w:hAnsi="Arial" w:cs="Arial"/>
                <w:sz w:val="18"/>
                <w:szCs w:val="18"/>
              </w:rPr>
              <w:t xml:space="preserve"> </w:t>
            </w:r>
            <w:r w:rsidR="008945AE" w:rsidRPr="008945AE">
              <w:rPr>
                <w:rFonts w:ascii="Arial" w:hAnsi="Arial" w:cs="Arial"/>
                <w:sz w:val="18"/>
                <w:szCs w:val="18"/>
              </w:rPr>
              <w:t>periodick</w:t>
            </w:r>
            <w:r w:rsidR="008945AE">
              <w:rPr>
                <w:rFonts w:ascii="Arial" w:hAnsi="Arial" w:cs="Arial"/>
                <w:sz w:val="18"/>
                <w:szCs w:val="18"/>
              </w:rPr>
              <w:t xml:space="preserve">ú </w:t>
            </w:r>
            <w:r w:rsidR="008945AE" w:rsidRPr="008945AE">
              <w:rPr>
                <w:rFonts w:ascii="Arial" w:hAnsi="Arial" w:cs="Arial"/>
                <w:sz w:val="18"/>
                <w:szCs w:val="18"/>
              </w:rPr>
              <w:t>diagnostik</w:t>
            </w:r>
            <w:r w:rsidR="008945AE">
              <w:rPr>
                <w:rFonts w:ascii="Arial" w:hAnsi="Arial" w:cs="Arial"/>
                <w:sz w:val="18"/>
                <w:szCs w:val="18"/>
              </w:rPr>
              <w:t xml:space="preserve">u </w:t>
            </w:r>
            <w:r w:rsidR="008945AE" w:rsidRPr="008945AE">
              <w:rPr>
                <w:rFonts w:ascii="Arial" w:hAnsi="Arial" w:cs="Arial"/>
                <w:sz w:val="18"/>
                <w:szCs w:val="18"/>
              </w:rPr>
              <w:t>stavu rotačných strojov a zariadení (ventilátorov a dúchadiel),</w:t>
            </w:r>
            <w:r w:rsidR="007B7698">
              <w:rPr>
                <w:rFonts w:ascii="Arial" w:hAnsi="Arial" w:cs="Arial"/>
                <w:sz w:val="18"/>
                <w:szCs w:val="18"/>
              </w:rPr>
              <w:t xml:space="preserve"> s</w:t>
            </w:r>
            <w:r w:rsidR="007B7698" w:rsidRPr="008945AE">
              <w:rPr>
                <w:rFonts w:ascii="Arial" w:hAnsi="Arial" w:cs="Arial"/>
                <w:sz w:val="18"/>
                <w:szCs w:val="18"/>
              </w:rPr>
              <w:t>ervis a periodické dopĺňanie automatických mazníc inštalovaných na ventilátoroch</w:t>
            </w:r>
            <w:r w:rsidR="008945AE">
              <w:rPr>
                <w:rFonts w:ascii="Arial" w:hAnsi="Arial" w:cs="Arial"/>
                <w:sz w:val="18"/>
                <w:szCs w:val="18"/>
              </w:rPr>
              <w:t xml:space="preserve"> </w:t>
            </w:r>
            <w:r w:rsidR="007B7698">
              <w:rPr>
                <w:rFonts w:ascii="Arial" w:hAnsi="Arial" w:cs="Arial"/>
                <w:sz w:val="18"/>
                <w:szCs w:val="18"/>
              </w:rPr>
              <w:t xml:space="preserve">a </w:t>
            </w:r>
            <w:r w:rsidR="008945AE" w:rsidRPr="008945AE">
              <w:rPr>
                <w:rFonts w:ascii="Arial" w:hAnsi="Arial" w:cs="Arial"/>
                <w:sz w:val="18"/>
                <w:szCs w:val="18"/>
              </w:rPr>
              <w:t>vypracova</w:t>
            </w:r>
            <w:r w:rsidR="008945AE">
              <w:rPr>
                <w:rFonts w:ascii="Arial" w:hAnsi="Arial" w:cs="Arial"/>
                <w:sz w:val="18"/>
                <w:szCs w:val="18"/>
              </w:rPr>
              <w:t xml:space="preserve">ť </w:t>
            </w:r>
            <w:r w:rsidR="008945AE" w:rsidRPr="008945AE">
              <w:rPr>
                <w:rFonts w:ascii="Arial" w:hAnsi="Arial" w:cs="Arial"/>
                <w:sz w:val="18"/>
                <w:szCs w:val="18"/>
              </w:rPr>
              <w:t>protokol</w:t>
            </w:r>
            <w:r w:rsidR="008945AE">
              <w:rPr>
                <w:rFonts w:ascii="Arial" w:hAnsi="Arial" w:cs="Arial"/>
                <w:sz w:val="18"/>
                <w:szCs w:val="18"/>
              </w:rPr>
              <w:t>y z</w:t>
            </w:r>
            <w:r w:rsidR="008945AE" w:rsidRPr="008945AE">
              <w:rPr>
                <w:rFonts w:ascii="Arial" w:hAnsi="Arial" w:cs="Arial"/>
                <w:sz w:val="18"/>
                <w:szCs w:val="18"/>
              </w:rPr>
              <w:t xml:space="preserve"> vykonaných meraní s odporučením ďalšieho postup</w:t>
            </w:r>
            <w:r w:rsidR="008945AE">
              <w:rPr>
                <w:rFonts w:ascii="Arial" w:hAnsi="Arial" w:cs="Arial"/>
                <w:sz w:val="18"/>
                <w:szCs w:val="18"/>
              </w:rPr>
              <w:t xml:space="preserve">u a zabezpečiť </w:t>
            </w:r>
            <w:r w:rsidR="008945AE" w:rsidRPr="008945AE">
              <w:rPr>
                <w:rFonts w:ascii="Arial" w:hAnsi="Arial" w:cs="Arial"/>
                <w:sz w:val="18"/>
                <w:szCs w:val="18"/>
              </w:rPr>
              <w:t>servis a opr</w:t>
            </w:r>
            <w:r w:rsidR="008945AE">
              <w:rPr>
                <w:rFonts w:ascii="Arial" w:hAnsi="Arial" w:cs="Arial"/>
                <w:sz w:val="18"/>
                <w:szCs w:val="18"/>
              </w:rPr>
              <w:t>avy</w:t>
            </w:r>
            <w:r w:rsidR="008945AE" w:rsidRPr="008945AE">
              <w:rPr>
                <w:rFonts w:ascii="Arial" w:hAnsi="Arial" w:cs="Arial"/>
                <w:sz w:val="18"/>
                <w:szCs w:val="18"/>
              </w:rPr>
              <w:t xml:space="preserve"> na základe vykonanej diagnostiky na </w:t>
            </w:r>
            <w:r w:rsidR="008945AE">
              <w:rPr>
                <w:rFonts w:ascii="Arial" w:hAnsi="Arial" w:cs="Arial"/>
                <w:sz w:val="18"/>
                <w:szCs w:val="18"/>
              </w:rPr>
              <w:t>objednávateľom</w:t>
            </w:r>
            <w:r w:rsidR="008945AE" w:rsidRPr="008945AE">
              <w:rPr>
                <w:rFonts w:ascii="Arial" w:hAnsi="Arial" w:cs="Arial"/>
                <w:sz w:val="18"/>
                <w:szCs w:val="18"/>
              </w:rPr>
              <w:t xml:space="preserve"> určených zariadeniach</w:t>
            </w:r>
            <w:r w:rsidR="00CB25F3">
              <w:rPr>
                <w:rFonts w:ascii="Arial" w:hAnsi="Arial" w:cs="Arial"/>
                <w:sz w:val="18"/>
                <w:szCs w:val="18"/>
              </w:rPr>
              <w:t xml:space="preserve"> a </w:t>
            </w:r>
            <w:r w:rsidR="006923AE">
              <w:rPr>
                <w:rFonts w:ascii="Arial" w:hAnsi="Arial" w:cs="Arial"/>
                <w:sz w:val="18"/>
                <w:szCs w:val="18"/>
              </w:rPr>
              <w:t>dodanie</w:t>
            </w:r>
            <w:r w:rsidR="008945AE" w:rsidRPr="008945AE">
              <w:rPr>
                <w:rFonts w:ascii="Arial" w:hAnsi="Arial" w:cs="Arial"/>
                <w:sz w:val="18"/>
                <w:szCs w:val="18"/>
              </w:rPr>
              <w:t xml:space="preserve"> náhradných dielo</w:t>
            </w:r>
            <w:r w:rsidR="007B7698">
              <w:rPr>
                <w:rFonts w:ascii="Arial" w:hAnsi="Arial" w:cs="Arial"/>
                <w:sz w:val="18"/>
                <w:szCs w:val="18"/>
              </w:rPr>
              <w:t xml:space="preserve">v </w:t>
            </w:r>
            <w:r>
              <w:rPr>
                <w:rFonts w:ascii="Arial" w:hAnsi="Arial" w:cs="Arial"/>
                <w:sz w:val="18"/>
                <w:szCs w:val="18"/>
              </w:rPr>
              <w:t>(ďalej len „</w:t>
            </w:r>
            <w:r w:rsidRPr="0006541F">
              <w:rPr>
                <w:rFonts w:ascii="Arial" w:hAnsi="Arial" w:cs="Arial"/>
                <w:b/>
                <w:bCs/>
                <w:sz w:val="18"/>
                <w:szCs w:val="18"/>
              </w:rPr>
              <w:t>dielo</w:t>
            </w:r>
            <w:r>
              <w:rPr>
                <w:rFonts w:ascii="Arial" w:hAnsi="Arial" w:cs="Arial"/>
                <w:sz w:val="18"/>
                <w:szCs w:val="18"/>
              </w:rPr>
              <w:t>“) a záväzok objednávateľa za vykonanie diela uhradiť zhotoviteľovi cenu podľa tejto zmluvy.</w:t>
            </w:r>
          </w:p>
          <w:p w14:paraId="0EA3D0F2" w14:textId="77777777" w:rsidR="00590C1C" w:rsidRDefault="00590C1C" w:rsidP="007D4FFF">
            <w:pPr>
              <w:pStyle w:val="Bezriadkovania"/>
              <w:jc w:val="both"/>
              <w:rPr>
                <w:rFonts w:ascii="Arial" w:hAnsi="Arial" w:cs="Arial"/>
                <w:sz w:val="18"/>
                <w:szCs w:val="18"/>
              </w:rPr>
            </w:pPr>
          </w:p>
          <w:p w14:paraId="3D938A63" w14:textId="77777777" w:rsidR="00590C1C" w:rsidRDefault="00590C1C" w:rsidP="007D4FFF">
            <w:pPr>
              <w:pStyle w:val="Bezriadkovania"/>
              <w:jc w:val="both"/>
              <w:rPr>
                <w:rFonts w:ascii="Arial" w:hAnsi="Arial" w:cs="Arial"/>
                <w:sz w:val="18"/>
                <w:szCs w:val="18"/>
              </w:rPr>
            </w:pPr>
            <w:r w:rsidRPr="475ACB03">
              <w:rPr>
                <w:rFonts w:ascii="Arial" w:hAnsi="Arial" w:cs="Arial"/>
                <w:sz w:val="18"/>
                <w:szCs w:val="18"/>
              </w:rPr>
              <w:t xml:space="preserve">Podrobná špecifikácia </w:t>
            </w:r>
            <w:r>
              <w:rPr>
                <w:rFonts w:ascii="Arial" w:hAnsi="Arial" w:cs="Arial"/>
                <w:sz w:val="18"/>
                <w:szCs w:val="18"/>
              </w:rPr>
              <w:t>diela</w:t>
            </w:r>
            <w:r w:rsidRPr="475ACB03">
              <w:rPr>
                <w:rFonts w:ascii="Arial" w:hAnsi="Arial" w:cs="Arial"/>
                <w:sz w:val="18"/>
                <w:szCs w:val="18"/>
              </w:rPr>
              <w:t xml:space="preserve"> je uvedená v prílohe č. 1 </w:t>
            </w:r>
            <w:r>
              <w:rPr>
                <w:rFonts w:ascii="Arial" w:hAnsi="Arial" w:cs="Arial"/>
                <w:sz w:val="18"/>
                <w:szCs w:val="18"/>
              </w:rPr>
              <w:t>Opis predmetu zákazky, ktorá je neoddeliteľnou časťou tejto zmluvy.</w:t>
            </w:r>
          </w:p>
          <w:p w14:paraId="6030D3D3" w14:textId="77777777" w:rsidR="00590C1C" w:rsidRPr="00197738" w:rsidRDefault="00590C1C" w:rsidP="007D4FFF">
            <w:pPr>
              <w:pStyle w:val="Bezriadkovania"/>
              <w:jc w:val="both"/>
              <w:rPr>
                <w:rFonts w:ascii="Arial" w:hAnsi="Arial" w:cs="Arial"/>
                <w:sz w:val="18"/>
                <w:szCs w:val="18"/>
              </w:rPr>
            </w:pPr>
          </w:p>
        </w:tc>
      </w:tr>
      <w:tr w:rsidR="00590C1C" w14:paraId="00752D6A" w14:textId="77777777" w:rsidTr="5A65CB7C">
        <w:trPr>
          <w:trHeight w:val="10"/>
        </w:trPr>
        <w:tc>
          <w:tcPr>
            <w:tcW w:w="1842" w:type="dxa"/>
            <w:shd w:val="clear" w:color="auto" w:fill="D9D9D9" w:themeFill="background1" w:themeFillShade="D9"/>
          </w:tcPr>
          <w:p w14:paraId="172D88AB" w14:textId="77777777" w:rsidR="00590C1C" w:rsidRPr="00197738" w:rsidRDefault="00590C1C" w:rsidP="007D4FFF">
            <w:pPr>
              <w:pStyle w:val="Bezriadkovania"/>
              <w:jc w:val="both"/>
              <w:rPr>
                <w:rFonts w:ascii="Arial" w:hAnsi="Arial" w:cs="Arial"/>
                <w:sz w:val="18"/>
                <w:szCs w:val="18"/>
              </w:rPr>
            </w:pPr>
            <w:r w:rsidRPr="5A65CB7C">
              <w:rPr>
                <w:rFonts w:ascii="Arial" w:hAnsi="Arial" w:cs="Arial"/>
                <w:b/>
                <w:bCs/>
                <w:sz w:val="18"/>
                <w:szCs w:val="18"/>
              </w:rPr>
              <w:t>dodacia lehota:</w:t>
            </w:r>
          </w:p>
        </w:tc>
        <w:tc>
          <w:tcPr>
            <w:tcW w:w="7716" w:type="dxa"/>
            <w:gridSpan w:val="3"/>
          </w:tcPr>
          <w:p w14:paraId="48E0BA19" w14:textId="7302FA67" w:rsidR="00590C1C" w:rsidRPr="006A77F4" w:rsidRDefault="00590C1C" w:rsidP="007D4FFF">
            <w:pPr>
              <w:pStyle w:val="Bezriadkovania"/>
              <w:jc w:val="both"/>
              <w:rPr>
                <w:rFonts w:ascii="Arial" w:hAnsi="Arial" w:cs="Arial"/>
                <w:sz w:val="18"/>
                <w:szCs w:val="18"/>
              </w:rPr>
            </w:pPr>
            <w:bookmarkStart w:id="2" w:name="_Hlk138410188"/>
            <w:r w:rsidRPr="5A65CB7C">
              <w:rPr>
                <w:rFonts w:ascii="Arial" w:hAnsi="Arial" w:cs="Arial"/>
                <w:sz w:val="18"/>
                <w:szCs w:val="18"/>
              </w:rPr>
              <w:t xml:space="preserve">Objednávateľ sa zaväzuje vyzvať zhotoviteľa na vykonanie pravidelného </w:t>
            </w:r>
            <w:r w:rsidRPr="00AB2A9A">
              <w:rPr>
                <w:rFonts w:ascii="Arial" w:hAnsi="Arial" w:cs="Arial"/>
                <w:sz w:val="18"/>
                <w:szCs w:val="18"/>
              </w:rPr>
              <w:t xml:space="preserve">servisu </w:t>
            </w:r>
            <w:r w:rsidR="00522CDD">
              <w:rPr>
                <w:rFonts w:ascii="Arial" w:hAnsi="Arial" w:cs="Arial"/>
                <w:sz w:val="18"/>
                <w:szCs w:val="18"/>
              </w:rPr>
              <w:t xml:space="preserve">pätnásť (15) </w:t>
            </w:r>
            <w:r w:rsidRPr="00AB2A9A">
              <w:rPr>
                <w:rFonts w:ascii="Arial" w:hAnsi="Arial" w:cs="Arial"/>
                <w:sz w:val="18"/>
                <w:szCs w:val="18"/>
              </w:rPr>
              <w:t xml:space="preserve">dní pred začatím prác. Zhotoviteľ je povinný dokončiť práce do </w:t>
            </w:r>
            <w:r w:rsidR="00522CDD">
              <w:rPr>
                <w:rFonts w:ascii="Arial" w:hAnsi="Arial" w:cs="Arial"/>
                <w:sz w:val="18"/>
                <w:szCs w:val="18"/>
              </w:rPr>
              <w:t>dvoch (2)</w:t>
            </w:r>
            <w:r w:rsidRPr="00AB2A9A">
              <w:rPr>
                <w:rFonts w:ascii="Arial" w:hAnsi="Arial" w:cs="Arial"/>
                <w:sz w:val="18"/>
                <w:szCs w:val="18"/>
              </w:rPr>
              <w:t xml:space="preserve"> dní od začatia prác alebo v lehote určenej vo výzve.</w:t>
            </w:r>
          </w:p>
          <w:bookmarkEnd w:id="2"/>
          <w:p w14:paraId="705030D6" w14:textId="77777777" w:rsidR="00590C1C" w:rsidRPr="006A77F4" w:rsidRDefault="00590C1C" w:rsidP="007D4FFF">
            <w:pPr>
              <w:pStyle w:val="Bezriadkovania"/>
              <w:jc w:val="both"/>
              <w:rPr>
                <w:rFonts w:ascii="Arial" w:hAnsi="Arial" w:cs="Arial"/>
                <w:sz w:val="18"/>
                <w:szCs w:val="18"/>
              </w:rPr>
            </w:pPr>
          </w:p>
          <w:p w14:paraId="4F6E8730" w14:textId="0FE5C09C" w:rsidR="00590C1C" w:rsidRPr="006A77F4" w:rsidRDefault="00590C1C" w:rsidP="007D4FFF">
            <w:pPr>
              <w:pStyle w:val="Bezriadkovania"/>
              <w:jc w:val="both"/>
              <w:rPr>
                <w:rFonts w:ascii="Arial" w:hAnsi="Arial" w:cs="Arial"/>
                <w:sz w:val="18"/>
                <w:szCs w:val="18"/>
              </w:rPr>
            </w:pPr>
            <w:r w:rsidRPr="006A77F4">
              <w:rPr>
                <w:rFonts w:ascii="Arial" w:hAnsi="Arial" w:cs="Arial"/>
                <w:sz w:val="18"/>
                <w:szCs w:val="18"/>
              </w:rPr>
              <w:t xml:space="preserve">Reakčný čas </w:t>
            </w:r>
            <w:bookmarkStart w:id="3" w:name="_Hlk138410316"/>
            <w:r w:rsidRPr="006A77F4">
              <w:rPr>
                <w:rFonts w:ascii="Arial" w:hAnsi="Arial" w:cs="Arial"/>
                <w:sz w:val="18"/>
                <w:szCs w:val="18"/>
              </w:rPr>
              <w:t xml:space="preserve">zhotoviteľa v prípade nepravidelného servisu je do </w:t>
            </w:r>
            <w:r w:rsidR="00522CDD">
              <w:rPr>
                <w:rFonts w:ascii="Arial" w:hAnsi="Arial" w:cs="Arial"/>
                <w:sz w:val="18"/>
                <w:szCs w:val="18"/>
              </w:rPr>
              <w:t>dvanástich (12)</w:t>
            </w:r>
            <w:r w:rsidRPr="006A77F4">
              <w:rPr>
                <w:rFonts w:ascii="Arial" w:hAnsi="Arial" w:cs="Arial"/>
                <w:sz w:val="18"/>
                <w:szCs w:val="18"/>
              </w:rPr>
              <w:t xml:space="preserve"> hodín od momentu oznámenia poruchy/vady objednávateľom, pričom zhotoviteľ sa zaväzuje odstrániť poruchu/vadu do </w:t>
            </w:r>
            <w:r w:rsidR="00522CDD">
              <w:rPr>
                <w:rFonts w:ascii="Arial" w:hAnsi="Arial" w:cs="Arial"/>
                <w:sz w:val="18"/>
                <w:szCs w:val="18"/>
              </w:rPr>
              <w:t>štyridsiatich ôsmich (48)</w:t>
            </w:r>
            <w:r w:rsidRPr="006A77F4">
              <w:rPr>
                <w:rFonts w:ascii="Arial" w:hAnsi="Arial" w:cs="Arial"/>
                <w:sz w:val="18"/>
                <w:szCs w:val="18"/>
              </w:rPr>
              <w:t xml:space="preserve"> hodín odo dňa diagnostikovania poruchy/vady, ak sa zmluvné strany nedohodli inak.</w:t>
            </w:r>
          </w:p>
          <w:p w14:paraId="5E45299B" w14:textId="77777777" w:rsidR="00590C1C" w:rsidRPr="006A77F4" w:rsidRDefault="00590C1C" w:rsidP="007D4FFF">
            <w:pPr>
              <w:pStyle w:val="Bezriadkovania"/>
              <w:jc w:val="both"/>
              <w:rPr>
                <w:rFonts w:ascii="Arial" w:hAnsi="Arial" w:cs="Arial"/>
                <w:sz w:val="18"/>
                <w:szCs w:val="18"/>
              </w:rPr>
            </w:pPr>
          </w:p>
          <w:p w14:paraId="3AB39209" w14:textId="7008D194" w:rsidR="00590C1C" w:rsidRPr="006A77F4" w:rsidRDefault="00590C1C" w:rsidP="007D4FFF">
            <w:pPr>
              <w:pStyle w:val="Bezriadkovania"/>
              <w:jc w:val="both"/>
              <w:rPr>
                <w:rFonts w:ascii="Arial" w:hAnsi="Arial" w:cs="Arial"/>
                <w:sz w:val="18"/>
                <w:szCs w:val="18"/>
              </w:rPr>
            </w:pPr>
            <w:r w:rsidRPr="006A77F4">
              <w:rPr>
                <w:rFonts w:ascii="Arial" w:hAnsi="Arial" w:cs="Arial"/>
                <w:sz w:val="18"/>
                <w:szCs w:val="18"/>
              </w:rPr>
              <w:t xml:space="preserve">Zhotoviteľ sa zaväzuje objednávateľovi dodať náhradné diely do </w:t>
            </w:r>
            <w:r w:rsidR="00522CDD">
              <w:rPr>
                <w:rFonts w:ascii="Arial" w:hAnsi="Arial" w:cs="Arial"/>
                <w:sz w:val="18"/>
                <w:szCs w:val="18"/>
              </w:rPr>
              <w:t>štyroch (4)</w:t>
            </w:r>
            <w:r w:rsidRPr="006A77F4">
              <w:rPr>
                <w:rFonts w:ascii="Arial" w:hAnsi="Arial" w:cs="Arial"/>
                <w:sz w:val="18"/>
                <w:szCs w:val="18"/>
              </w:rPr>
              <w:t xml:space="preserve"> dní odo dňa doručenia objednávky, ak sa zmluvné strany nedohodnú inak.</w:t>
            </w:r>
          </w:p>
          <w:p w14:paraId="2178099F" w14:textId="77777777" w:rsidR="00580AA0" w:rsidRPr="006A77F4" w:rsidRDefault="00580AA0" w:rsidP="007D4FFF">
            <w:pPr>
              <w:pStyle w:val="Bezriadkovania"/>
              <w:jc w:val="both"/>
              <w:rPr>
                <w:rFonts w:ascii="Arial" w:hAnsi="Arial" w:cs="Arial"/>
                <w:sz w:val="18"/>
                <w:szCs w:val="18"/>
              </w:rPr>
            </w:pPr>
          </w:p>
          <w:p w14:paraId="1515E591" w14:textId="5BF0B13B" w:rsidR="00580AA0" w:rsidRDefault="00580AA0" w:rsidP="00580AA0">
            <w:pPr>
              <w:pStyle w:val="Bezriadkovania"/>
              <w:jc w:val="both"/>
              <w:rPr>
                <w:rFonts w:ascii="Arial" w:hAnsi="Arial" w:cs="Arial"/>
                <w:sz w:val="18"/>
                <w:szCs w:val="18"/>
              </w:rPr>
            </w:pPr>
            <w:r w:rsidRPr="003754FD">
              <w:rPr>
                <w:rFonts w:ascii="Arial" w:hAnsi="Arial" w:cs="Arial"/>
                <w:sz w:val="18"/>
                <w:szCs w:val="18"/>
              </w:rPr>
              <w:t>Časť diela je možné realizovať len počas odstávky ZEVO</w:t>
            </w:r>
            <w:r w:rsidRPr="006A77F4">
              <w:rPr>
                <w:rFonts w:ascii="Arial" w:hAnsi="Arial" w:cs="Arial"/>
                <w:sz w:val="18"/>
                <w:szCs w:val="18"/>
              </w:rPr>
              <w:t xml:space="preserve">. Predpokladaný termín odstávky na realizáciu diela je v termíne september/október 2023, pričom tento termín odstávky je objednávateľ oprávnený zmeniť. Objednávateľ sa zaväzuje oznámiť zhotoviteľovi presný termín konania odstávky </w:t>
            </w:r>
            <w:r w:rsidR="003754FD">
              <w:rPr>
                <w:rFonts w:ascii="Arial" w:hAnsi="Arial" w:cs="Arial"/>
                <w:sz w:val="18"/>
                <w:szCs w:val="18"/>
              </w:rPr>
              <w:t xml:space="preserve">pätnásť </w:t>
            </w:r>
            <w:r w:rsidRPr="006A77F4">
              <w:rPr>
                <w:rFonts w:ascii="Arial" w:hAnsi="Arial" w:cs="Arial"/>
                <w:sz w:val="18"/>
                <w:szCs w:val="18"/>
              </w:rPr>
              <w:t>(</w:t>
            </w:r>
            <w:r w:rsidR="0038768A" w:rsidRPr="006A77F4">
              <w:rPr>
                <w:rFonts w:ascii="Arial" w:hAnsi="Arial" w:cs="Arial"/>
                <w:sz w:val="18"/>
                <w:szCs w:val="18"/>
              </w:rPr>
              <w:t>15</w:t>
            </w:r>
            <w:r w:rsidRPr="006A77F4">
              <w:rPr>
                <w:rFonts w:ascii="Arial" w:hAnsi="Arial" w:cs="Arial"/>
                <w:sz w:val="18"/>
                <w:szCs w:val="18"/>
              </w:rPr>
              <w:t>) dní vopred.</w:t>
            </w:r>
            <w:bookmarkEnd w:id="3"/>
            <w:r>
              <w:rPr>
                <w:rFonts w:ascii="Arial" w:hAnsi="Arial" w:cs="Arial"/>
                <w:sz w:val="18"/>
                <w:szCs w:val="18"/>
              </w:rPr>
              <w:t xml:space="preserve"> </w:t>
            </w:r>
          </w:p>
          <w:p w14:paraId="1E5A121A" w14:textId="77777777" w:rsidR="00580AA0" w:rsidRPr="00DA0DE3" w:rsidRDefault="00580AA0" w:rsidP="007D4FFF">
            <w:pPr>
              <w:pStyle w:val="Bezriadkovania"/>
              <w:jc w:val="both"/>
              <w:rPr>
                <w:rFonts w:ascii="Arial" w:hAnsi="Arial" w:cs="Arial"/>
                <w:sz w:val="18"/>
                <w:szCs w:val="18"/>
              </w:rPr>
            </w:pPr>
          </w:p>
        </w:tc>
      </w:tr>
      <w:tr w:rsidR="00590C1C" w14:paraId="2EFFAE9C" w14:textId="77777777" w:rsidTr="5A65CB7C">
        <w:trPr>
          <w:trHeight w:val="10"/>
        </w:trPr>
        <w:tc>
          <w:tcPr>
            <w:tcW w:w="1842" w:type="dxa"/>
            <w:shd w:val="clear" w:color="auto" w:fill="D9D9D9" w:themeFill="background1" w:themeFillShade="D9"/>
          </w:tcPr>
          <w:p w14:paraId="2A5BF74D" w14:textId="77777777" w:rsidR="00590C1C" w:rsidRDefault="00590C1C" w:rsidP="007D4FFF">
            <w:pPr>
              <w:pStyle w:val="Bezriadkovania"/>
              <w:jc w:val="both"/>
              <w:rPr>
                <w:rFonts w:ascii="Arial" w:hAnsi="Arial" w:cs="Arial"/>
                <w:b/>
                <w:bCs/>
                <w:sz w:val="18"/>
                <w:szCs w:val="18"/>
              </w:rPr>
            </w:pPr>
            <w:r>
              <w:rPr>
                <w:rFonts w:ascii="Arial" w:hAnsi="Arial" w:cs="Arial"/>
                <w:b/>
                <w:bCs/>
                <w:sz w:val="18"/>
                <w:szCs w:val="18"/>
              </w:rPr>
              <w:lastRenderedPageBreak/>
              <w:t>miesto plnenia:</w:t>
            </w:r>
          </w:p>
        </w:tc>
        <w:tc>
          <w:tcPr>
            <w:tcW w:w="7716" w:type="dxa"/>
            <w:gridSpan w:val="3"/>
          </w:tcPr>
          <w:p w14:paraId="3631C92E" w14:textId="7427A061" w:rsidR="00590C1C" w:rsidRPr="00DA0DE3" w:rsidRDefault="00590C1C" w:rsidP="007D4FFF">
            <w:pPr>
              <w:pStyle w:val="Bezriadkovania"/>
              <w:jc w:val="both"/>
              <w:rPr>
                <w:rFonts w:ascii="Arial" w:hAnsi="Arial" w:cs="Arial"/>
                <w:sz w:val="18"/>
                <w:szCs w:val="18"/>
              </w:rPr>
            </w:pPr>
            <w:r>
              <w:rPr>
                <w:rFonts w:ascii="Arial" w:hAnsi="Arial" w:cs="Arial"/>
                <w:sz w:val="18"/>
                <w:szCs w:val="18"/>
              </w:rPr>
              <w:t xml:space="preserve">Zariadenie na energetické využitie odpadu, </w:t>
            </w:r>
            <w:r w:rsidRPr="00AB2B54">
              <w:rPr>
                <w:rFonts w:ascii="Arial" w:hAnsi="Arial" w:cs="Arial"/>
                <w:sz w:val="18"/>
                <w:szCs w:val="18"/>
              </w:rPr>
              <w:t>Vlčie hrdlo 72, 821 07 Bratislava</w:t>
            </w:r>
            <w:r>
              <w:rPr>
                <w:rFonts w:ascii="Arial" w:hAnsi="Arial" w:cs="Arial"/>
                <w:sz w:val="18"/>
                <w:szCs w:val="18"/>
              </w:rPr>
              <w:t xml:space="preserve"> (ZEVO)</w:t>
            </w:r>
          </w:p>
        </w:tc>
      </w:tr>
      <w:tr w:rsidR="00590C1C" w14:paraId="4E8158C9" w14:textId="77777777" w:rsidTr="5A65CB7C">
        <w:trPr>
          <w:trHeight w:val="10"/>
        </w:trPr>
        <w:tc>
          <w:tcPr>
            <w:tcW w:w="1842" w:type="dxa"/>
            <w:shd w:val="clear" w:color="auto" w:fill="D9D9D9" w:themeFill="background1" w:themeFillShade="D9"/>
          </w:tcPr>
          <w:p w14:paraId="21DA7502" w14:textId="77777777" w:rsidR="00590C1C" w:rsidRDefault="00590C1C" w:rsidP="007D4FFF">
            <w:pPr>
              <w:pStyle w:val="Bezriadkovania"/>
              <w:jc w:val="both"/>
              <w:rPr>
                <w:rFonts w:ascii="Arial" w:hAnsi="Arial" w:cs="Arial"/>
                <w:b/>
                <w:bCs/>
                <w:sz w:val="18"/>
                <w:szCs w:val="18"/>
              </w:rPr>
            </w:pPr>
            <w:r>
              <w:rPr>
                <w:rFonts w:ascii="Arial" w:hAnsi="Arial" w:cs="Arial"/>
                <w:b/>
                <w:bCs/>
                <w:sz w:val="18"/>
                <w:szCs w:val="18"/>
              </w:rPr>
              <w:t>zmluvná cena:</w:t>
            </w:r>
          </w:p>
        </w:tc>
        <w:tc>
          <w:tcPr>
            <w:tcW w:w="2694" w:type="dxa"/>
          </w:tcPr>
          <w:p w14:paraId="54C79B80" w14:textId="77777777" w:rsidR="00590C1C" w:rsidRPr="00B6537D" w:rsidRDefault="00590C1C" w:rsidP="007D4FFF">
            <w:pPr>
              <w:pStyle w:val="Bezriadkovania"/>
              <w:jc w:val="both"/>
              <w:rPr>
                <w:rFonts w:ascii="Arial" w:hAnsi="Arial" w:cs="Arial"/>
                <w:sz w:val="18"/>
                <w:szCs w:val="18"/>
              </w:rPr>
            </w:pPr>
            <w:r>
              <w:rPr>
                <w:rFonts w:ascii="Arial" w:hAnsi="Arial" w:cs="Arial"/>
                <w:sz w:val="18"/>
                <w:szCs w:val="18"/>
              </w:rPr>
              <w:t>Uvedená v prílohe č. 2 Cena</w:t>
            </w:r>
          </w:p>
        </w:tc>
        <w:tc>
          <w:tcPr>
            <w:tcW w:w="993" w:type="dxa"/>
            <w:shd w:val="clear" w:color="auto" w:fill="D9D9D9" w:themeFill="background1" w:themeFillShade="D9"/>
          </w:tcPr>
          <w:p w14:paraId="08A56C2C" w14:textId="77777777" w:rsidR="00590C1C" w:rsidRPr="00602C58" w:rsidRDefault="00590C1C" w:rsidP="007D4FFF">
            <w:pPr>
              <w:pStyle w:val="Bezriadkovania"/>
              <w:jc w:val="both"/>
              <w:rPr>
                <w:rFonts w:ascii="Arial" w:hAnsi="Arial" w:cs="Arial"/>
                <w:b/>
                <w:bCs/>
                <w:sz w:val="18"/>
                <w:szCs w:val="18"/>
              </w:rPr>
            </w:pPr>
            <w:r w:rsidRPr="00E305EE">
              <w:rPr>
                <w:rFonts w:ascii="Arial" w:hAnsi="Arial" w:cs="Arial"/>
                <w:b/>
                <w:bCs/>
                <w:sz w:val="18"/>
                <w:szCs w:val="18"/>
              </w:rPr>
              <w:t>cena je:</w:t>
            </w:r>
          </w:p>
        </w:tc>
        <w:tc>
          <w:tcPr>
            <w:tcW w:w="4029" w:type="dxa"/>
          </w:tcPr>
          <w:p w14:paraId="4D339253" w14:textId="3FE694A0" w:rsidR="00590C1C" w:rsidRPr="00602C58" w:rsidRDefault="00590C1C" w:rsidP="007D4FFF">
            <w:pPr>
              <w:pStyle w:val="Bezriadkovania"/>
              <w:jc w:val="both"/>
              <w:rPr>
                <w:rFonts w:ascii="Arial" w:hAnsi="Arial" w:cs="Arial"/>
                <w:b/>
                <w:bCs/>
                <w:sz w:val="18"/>
                <w:szCs w:val="18"/>
              </w:rPr>
            </w:pPr>
            <w:r>
              <w:rPr>
                <w:rFonts w:ascii="Arial" w:hAnsi="Arial" w:cs="Arial"/>
                <w:sz w:val="18"/>
                <w:szCs w:val="18"/>
              </w:rPr>
              <w:t xml:space="preserve">pevná </w:t>
            </w:r>
            <w:sdt>
              <w:sdtPr>
                <w:rPr>
                  <w:rFonts w:ascii="Arial" w:hAnsi="Arial" w:cs="Arial"/>
                  <w:b/>
                  <w:bCs/>
                  <w:sz w:val="18"/>
                  <w:szCs w:val="18"/>
                </w:rPr>
                <w:id w:val="-1087846776"/>
                <w14:checkbox>
                  <w14:checked w14:val="0"/>
                  <w14:checkedState w14:val="2612" w14:font="MS Gothic"/>
                  <w14:uncheckedState w14:val="2610" w14:font="MS Gothic"/>
                </w14:checkbox>
              </w:sdtPr>
              <w:sdtEndPr/>
              <w:sdtContent>
                <w:r>
                  <w:rPr>
                    <w:rFonts w:ascii="MS Gothic" w:eastAsia="MS Gothic" w:hAnsi="MS Gothic" w:cs="Arial" w:hint="eastAsia"/>
                    <w:b/>
                    <w:bCs/>
                    <w:sz w:val="18"/>
                    <w:szCs w:val="18"/>
                  </w:rPr>
                  <w:t>☐</w:t>
                </w:r>
              </w:sdtContent>
            </w:sdt>
            <w:r>
              <w:rPr>
                <w:rFonts w:ascii="Arial" w:hAnsi="Arial" w:cs="Arial"/>
                <w:sz w:val="18"/>
                <w:szCs w:val="18"/>
              </w:rPr>
              <w:t xml:space="preserve"> ; maximálna podľa rozpočtu </w:t>
            </w:r>
            <w:sdt>
              <w:sdtPr>
                <w:rPr>
                  <w:rFonts w:ascii="Arial" w:hAnsi="Arial" w:cs="Arial"/>
                  <w:b/>
                  <w:bCs/>
                  <w:sz w:val="18"/>
                  <w:szCs w:val="18"/>
                </w:rPr>
                <w:id w:val="-1286965963"/>
                <w14:checkbox>
                  <w14:checked w14:val="1"/>
                  <w14:checkedState w14:val="2612" w14:font="MS Gothic"/>
                  <w14:uncheckedState w14:val="2610" w14:font="MS Gothic"/>
                </w14:checkbox>
              </w:sdtPr>
              <w:sdtEndPr/>
              <w:sdtContent>
                <w:r w:rsidR="0052145E">
                  <w:rPr>
                    <w:rFonts w:ascii="MS Gothic" w:eastAsia="MS Gothic" w:hAnsi="MS Gothic" w:cs="Arial" w:hint="eastAsia"/>
                    <w:b/>
                    <w:bCs/>
                    <w:sz w:val="18"/>
                    <w:szCs w:val="18"/>
                  </w:rPr>
                  <w:t>☒</w:t>
                </w:r>
              </w:sdtContent>
            </w:sdt>
            <w:r>
              <w:rPr>
                <w:rFonts w:ascii="Arial" w:hAnsi="Arial" w:cs="Arial"/>
                <w:sz w:val="18"/>
                <w:szCs w:val="18"/>
              </w:rPr>
              <w:t xml:space="preserve"> </w:t>
            </w:r>
          </w:p>
        </w:tc>
      </w:tr>
    </w:tbl>
    <w:p w14:paraId="533800AB" w14:textId="77777777" w:rsidR="00590C1C" w:rsidRDefault="00590C1C" w:rsidP="00590C1C">
      <w:pPr>
        <w:pStyle w:val="Bezriadkovania"/>
        <w:jc w:val="both"/>
        <w:rPr>
          <w:rFonts w:ascii="Arial" w:hAnsi="Arial" w:cs="Arial"/>
          <w:sz w:val="18"/>
          <w:szCs w:val="18"/>
        </w:rPr>
      </w:pPr>
      <w:bookmarkStart w:id="4" w:name="_Hlk46175063"/>
    </w:p>
    <w:p w14:paraId="267E7E4F" w14:textId="77777777" w:rsidR="00590C1C" w:rsidRPr="009F53DA" w:rsidRDefault="00590C1C" w:rsidP="00590C1C">
      <w:pPr>
        <w:pStyle w:val="Default"/>
        <w:numPr>
          <w:ilvl w:val="1"/>
          <w:numId w:val="1"/>
        </w:numPr>
        <w:ind w:left="567" w:hanging="567"/>
        <w:jc w:val="both"/>
        <w:rPr>
          <w:sz w:val="18"/>
          <w:szCs w:val="18"/>
        </w:rPr>
      </w:pPr>
      <w:r w:rsidRPr="475ACB03">
        <w:rPr>
          <w:sz w:val="18"/>
          <w:szCs w:val="18"/>
        </w:rPr>
        <w:t xml:space="preserve">Neoddeliteľnou súčasťou tejto zmluvy sú </w:t>
      </w:r>
      <w:r w:rsidRPr="475ACB03">
        <w:rPr>
          <w:b/>
          <w:bCs/>
          <w:sz w:val="18"/>
          <w:szCs w:val="18"/>
        </w:rPr>
        <w:t>Všeobecné obchodné podmienky</w:t>
      </w:r>
      <w:r w:rsidRPr="475ACB03">
        <w:rPr>
          <w:sz w:val="18"/>
          <w:szCs w:val="18"/>
        </w:rPr>
        <w:t xml:space="preserve"> objednávateľa</w:t>
      </w:r>
      <w:r w:rsidRPr="475ACB03">
        <w:rPr>
          <w:b/>
          <w:bCs/>
          <w:sz w:val="18"/>
          <w:szCs w:val="18"/>
        </w:rPr>
        <w:t xml:space="preserve"> </w:t>
      </w:r>
      <w:r w:rsidRPr="475ACB03">
        <w:rPr>
          <w:sz w:val="18"/>
          <w:szCs w:val="18"/>
        </w:rPr>
        <w:t xml:space="preserve">(ďalej </w:t>
      </w:r>
      <w:r>
        <w:rPr>
          <w:sz w:val="18"/>
          <w:szCs w:val="18"/>
        </w:rPr>
        <w:t>len</w:t>
      </w:r>
      <w:r w:rsidRPr="475ACB03">
        <w:rPr>
          <w:sz w:val="18"/>
          <w:szCs w:val="18"/>
        </w:rPr>
        <w:t xml:space="preserve"> „</w:t>
      </w:r>
      <w:r w:rsidRPr="00C807AC">
        <w:rPr>
          <w:b/>
          <w:bCs/>
          <w:sz w:val="18"/>
          <w:szCs w:val="18"/>
        </w:rPr>
        <w:t>VOP</w:t>
      </w:r>
      <w:r w:rsidRPr="475ACB03">
        <w:rPr>
          <w:sz w:val="18"/>
          <w:szCs w:val="18"/>
        </w:rPr>
        <w:t>“) zverejnené na webovom sídle objednávateľa</w:t>
      </w:r>
      <w:r>
        <w:rPr>
          <w:sz w:val="18"/>
          <w:szCs w:val="18"/>
        </w:rPr>
        <w:t xml:space="preserve"> </w:t>
      </w:r>
      <w:r w:rsidRPr="00C708B8">
        <w:rPr>
          <w:sz w:val="18"/>
          <w:szCs w:val="18"/>
        </w:rPr>
        <w:t>https://www.olo.sk/vseobecne-obchodne-podmienky/</w:t>
      </w:r>
      <w:r w:rsidRPr="475ACB03">
        <w:rPr>
          <w:sz w:val="18"/>
          <w:szCs w:val="18"/>
        </w:rPr>
        <w:t>, s ktorými sú zmluvné strany oboznámené a akceptujú ich v plnom rozsahu. Ustanovenia tejto zmluvy vrátane jej príloh majú prednosť pred VOP.</w:t>
      </w:r>
    </w:p>
    <w:p w14:paraId="5DC05C89" w14:textId="77777777" w:rsidR="00590C1C" w:rsidRPr="005923CD" w:rsidRDefault="00590C1C" w:rsidP="00590C1C">
      <w:pPr>
        <w:pStyle w:val="Bezriadkovania"/>
        <w:ind w:left="284"/>
        <w:jc w:val="both"/>
        <w:rPr>
          <w:rFonts w:ascii="Arial" w:hAnsi="Arial" w:cs="Arial"/>
          <w:sz w:val="10"/>
          <w:szCs w:val="10"/>
        </w:rPr>
      </w:pPr>
    </w:p>
    <w:tbl>
      <w:tblPr>
        <w:tblStyle w:val="Mriekatabuky"/>
        <w:tblW w:w="9558" w:type="dxa"/>
        <w:tblInd w:w="562" w:type="dxa"/>
        <w:tblLook w:val="04A0" w:firstRow="1" w:lastRow="0" w:firstColumn="1" w:lastColumn="0" w:noHBand="0" w:noVBand="1"/>
      </w:tblPr>
      <w:tblGrid>
        <w:gridCol w:w="3119"/>
        <w:gridCol w:w="6439"/>
      </w:tblGrid>
      <w:tr w:rsidR="00590C1C" w14:paraId="3AD8A5F0" w14:textId="77777777" w:rsidTr="5A65CB7C">
        <w:trPr>
          <w:trHeight w:val="47"/>
        </w:trPr>
        <w:tc>
          <w:tcPr>
            <w:tcW w:w="3119" w:type="dxa"/>
            <w:shd w:val="clear" w:color="auto" w:fill="D9D9D9" w:themeFill="background1" w:themeFillShade="D9"/>
          </w:tcPr>
          <w:p w14:paraId="37AAEAAE" w14:textId="77777777" w:rsidR="00590C1C" w:rsidRPr="00DF6E34" w:rsidRDefault="00590C1C" w:rsidP="007D4FFF">
            <w:pPr>
              <w:pStyle w:val="Bezriadkovania"/>
              <w:jc w:val="both"/>
              <w:rPr>
                <w:rFonts w:ascii="Arial" w:hAnsi="Arial" w:cs="Arial"/>
                <w:b/>
                <w:bCs/>
                <w:sz w:val="18"/>
                <w:szCs w:val="18"/>
              </w:rPr>
            </w:pPr>
            <w:r>
              <w:rPr>
                <w:rFonts w:ascii="Arial" w:hAnsi="Arial" w:cs="Arial"/>
                <w:b/>
                <w:bCs/>
                <w:sz w:val="18"/>
                <w:szCs w:val="18"/>
              </w:rPr>
              <w:t>osobitné zmluvné podmienky sa:</w:t>
            </w:r>
          </w:p>
        </w:tc>
        <w:tc>
          <w:tcPr>
            <w:tcW w:w="6439" w:type="dxa"/>
            <w:shd w:val="clear" w:color="auto" w:fill="FFFFFF" w:themeFill="background1"/>
          </w:tcPr>
          <w:p w14:paraId="32F9F92B" w14:textId="77777777" w:rsidR="00590C1C" w:rsidRPr="00DF6E34" w:rsidRDefault="00590C1C" w:rsidP="007D4FFF">
            <w:pPr>
              <w:pStyle w:val="Bezriadkovania"/>
              <w:jc w:val="both"/>
              <w:rPr>
                <w:rFonts w:ascii="Arial" w:hAnsi="Arial" w:cs="Arial"/>
                <w:b/>
                <w:bCs/>
                <w:sz w:val="18"/>
                <w:szCs w:val="18"/>
              </w:rPr>
            </w:pPr>
            <w:r>
              <w:rPr>
                <w:rFonts w:ascii="Arial" w:hAnsi="Arial" w:cs="Arial"/>
                <w:sz w:val="18"/>
                <w:szCs w:val="18"/>
              </w:rPr>
              <w:t xml:space="preserve">neuplatňujú </w:t>
            </w:r>
            <w:sdt>
              <w:sdtPr>
                <w:rPr>
                  <w:rFonts w:ascii="Arial" w:hAnsi="Arial" w:cs="Arial"/>
                  <w:b/>
                  <w:bCs/>
                  <w:sz w:val="18"/>
                  <w:szCs w:val="18"/>
                </w:rPr>
                <w:id w:val="968320612"/>
                <w14:checkbox>
                  <w14:checked w14:val="0"/>
                  <w14:checkedState w14:val="2612" w14:font="MS Gothic"/>
                  <w14:uncheckedState w14:val="2610" w14:font="MS Gothic"/>
                </w14:checkbox>
              </w:sdtPr>
              <w:sdtEndPr/>
              <w:sdtContent>
                <w:r>
                  <w:rPr>
                    <w:rFonts w:ascii="MS Gothic" w:eastAsia="MS Gothic" w:hAnsi="MS Gothic" w:cs="Arial" w:hint="eastAsia"/>
                    <w:b/>
                    <w:bCs/>
                    <w:sz w:val="18"/>
                    <w:szCs w:val="18"/>
                  </w:rPr>
                  <w:t>☐</w:t>
                </w:r>
              </w:sdtContent>
            </w:sdt>
            <w:r>
              <w:rPr>
                <w:rFonts w:ascii="Arial" w:hAnsi="Arial" w:cs="Arial"/>
                <w:sz w:val="18"/>
                <w:szCs w:val="18"/>
              </w:rPr>
              <w:t xml:space="preserve"> ; uplatňujú </w:t>
            </w:r>
            <w:sdt>
              <w:sdtPr>
                <w:rPr>
                  <w:rFonts w:ascii="Arial" w:hAnsi="Arial" w:cs="Arial"/>
                  <w:b/>
                  <w:bCs/>
                  <w:sz w:val="18"/>
                  <w:szCs w:val="18"/>
                </w:rPr>
                <w:id w:val="1925846007"/>
                <w14:checkbox>
                  <w14:checked w14:val="1"/>
                  <w14:checkedState w14:val="2612" w14:font="MS Gothic"/>
                  <w14:uncheckedState w14:val="2610" w14:font="MS Gothic"/>
                </w14:checkbox>
              </w:sdtPr>
              <w:sdtEndPr/>
              <w:sdtContent>
                <w:r>
                  <w:rPr>
                    <w:rFonts w:ascii="MS Gothic" w:eastAsia="MS Gothic" w:hAnsi="MS Gothic" w:cs="Arial" w:hint="eastAsia"/>
                    <w:b/>
                    <w:bCs/>
                    <w:sz w:val="18"/>
                    <w:szCs w:val="18"/>
                  </w:rPr>
                  <w:t>☒</w:t>
                </w:r>
              </w:sdtContent>
            </w:sdt>
            <w:r>
              <w:rPr>
                <w:rFonts w:ascii="Arial" w:hAnsi="Arial" w:cs="Arial"/>
                <w:sz w:val="18"/>
                <w:szCs w:val="18"/>
              </w:rPr>
              <w:t xml:space="preserve"> </w:t>
            </w:r>
          </w:p>
        </w:tc>
      </w:tr>
      <w:tr w:rsidR="00590C1C" w14:paraId="78C65A39" w14:textId="77777777" w:rsidTr="5A65CB7C">
        <w:trPr>
          <w:trHeight w:val="47"/>
        </w:trPr>
        <w:tc>
          <w:tcPr>
            <w:tcW w:w="9558" w:type="dxa"/>
            <w:gridSpan w:val="2"/>
            <w:shd w:val="clear" w:color="auto" w:fill="D9D9D9" w:themeFill="background1" w:themeFillShade="D9"/>
          </w:tcPr>
          <w:p w14:paraId="2462AE53" w14:textId="77777777" w:rsidR="00590C1C" w:rsidRDefault="00590C1C" w:rsidP="007D4FFF">
            <w:pPr>
              <w:pStyle w:val="Bezriadkovania"/>
              <w:jc w:val="both"/>
              <w:rPr>
                <w:rFonts w:ascii="Arial" w:hAnsi="Arial" w:cs="Arial"/>
                <w:b/>
                <w:bCs/>
                <w:sz w:val="18"/>
                <w:szCs w:val="18"/>
              </w:rPr>
            </w:pPr>
            <w:r>
              <w:rPr>
                <w:rFonts w:ascii="Arial" w:hAnsi="Arial" w:cs="Arial"/>
                <w:b/>
                <w:bCs/>
                <w:sz w:val="18"/>
                <w:szCs w:val="18"/>
              </w:rPr>
              <w:t>text osobitných zmluvných podmienok (ak sa uplatňujú):</w:t>
            </w:r>
          </w:p>
        </w:tc>
      </w:tr>
      <w:tr w:rsidR="00590C1C" w14:paraId="0148FB2F" w14:textId="77777777" w:rsidTr="5A65CB7C">
        <w:trPr>
          <w:trHeight w:val="883"/>
        </w:trPr>
        <w:tc>
          <w:tcPr>
            <w:tcW w:w="9558" w:type="dxa"/>
            <w:gridSpan w:val="2"/>
            <w:shd w:val="clear" w:color="auto" w:fill="FFFFFF" w:themeFill="background1"/>
          </w:tcPr>
          <w:p w14:paraId="6C804620" w14:textId="77777777" w:rsidR="00590C1C" w:rsidRDefault="00590C1C" w:rsidP="007D4FFF">
            <w:pPr>
              <w:pStyle w:val="Bezriadkovania"/>
              <w:ind w:left="318" w:hanging="318"/>
              <w:jc w:val="both"/>
              <w:rPr>
                <w:rFonts w:ascii="Arial" w:hAnsi="Arial" w:cs="Arial"/>
                <w:sz w:val="18"/>
                <w:szCs w:val="18"/>
              </w:rPr>
            </w:pPr>
          </w:p>
          <w:p w14:paraId="3689B0BE" w14:textId="48730EEA" w:rsidR="00590C1C" w:rsidRDefault="00115FC5" w:rsidP="00115FC5">
            <w:pPr>
              <w:pStyle w:val="Odsekzoznamu"/>
              <w:numPr>
                <w:ilvl w:val="0"/>
                <w:numId w:val="2"/>
              </w:numPr>
              <w:ind w:left="314" w:hanging="314"/>
              <w:jc w:val="both"/>
              <w:rPr>
                <w:rFonts w:ascii="Arial" w:hAnsi="Arial" w:cs="Arial"/>
                <w:sz w:val="18"/>
                <w:szCs w:val="18"/>
              </w:rPr>
            </w:pPr>
            <w:r>
              <w:rPr>
                <w:rFonts w:ascii="Arial" w:hAnsi="Arial" w:cs="Arial"/>
                <w:sz w:val="18"/>
                <w:szCs w:val="18"/>
              </w:rPr>
              <w:t>V prípade nepravidelného servisu:</w:t>
            </w:r>
          </w:p>
          <w:p w14:paraId="32EA2BC1" w14:textId="51D15AEC" w:rsidR="00C97776" w:rsidRPr="00C97776" w:rsidRDefault="00C97776" w:rsidP="00C97776">
            <w:pPr>
              <w:pStyle w:val="Odsekzoznamu"/>
              <w:numPr>
                <w:ilvl w:val="0"/>
                <w:numId w:val="7"/>
              </w:numPr>
              <w:jc w:val="both"/>
              <w:rPr>
                <w:rFonts w:ascii="Arial" w:hAnsi="Arial" w:cs="Arial"/>
                <w:sz w:val="18"/>
                <w:szCs w:val="18"/>
              </w:rPr>
            </w:pPr>
            <w:r>
              <w:rPr>
                <w:rFonts w:ascii="Arial" w:hAnsi="Arial" w:cs="Arial"/>
                <w:sz w:val="18"/>
                <w:szCs w:val="18"/>
              </w:rPr>
              <w:t xml:space="preserve">Zhotoviteľ berie na vedomie, že </w:t>
            </w:r>
            <w:r w:rsidR="007F1626">
              <w:rPr>
                <w:rFonts w:ascii="Arial" w:hAnsi="Arial" w:cs="Arial"/>
                <w:sz w:val="18"/>
                <w:szCs w:val="18"/>
              </w:rPr>
              <w:t xml:space="preserve">počet </w:t>
            </w:r>
            <w:proofErr w:type="spellStart"/>
            <w:r w:rsidRPr="00C97776">
              <w:rPr>
                <w:rFonts w:ascii="Arial" w:hAnsi="Arial" w:cs="Arial"/>
                <w:sz w:val="18"/>
                <w:szCs w:val="18"/>
              </w:rPr>
              <w:t>človekohodín</w:t>
            </w:r>
            <w:proofErr w:type="spellEnd"/>
            <w:r w:rsidRPr="00C97776">
              <w:rPr>
                <w:rFonts w:ascii="Arial" w:hAnsi="Arial" w:cs="Arial"/>
                <w:sz w:val="18"/>
                <w:szCs w:val="18"/>
              </w:rPr>
              <w:t xml:space="preserve"> za opravu </w:t>
            </w:r>
            <w:r w:rsidR="007F1626">
              <w:rPr>
                <w:rFonts w:ascii="Arial" w:hAnsi="Arial" w:cs="Arial"/>
                <w:sz w:val="18"/>
                <w:szCs w:val="18"/>
              </w:rPr>
              <w:t xml:space="preserve">zahŕňa </w:t>
            </w:r>
            <w:r w:rsidRPr="00C97776">
              <w:rPr>
                <w:rFonts w:ascii="Arial" w:hAnsi="Arial" w:cs="Arial"/>
                <w:sz w:val="18"/>
                <w:szCs w:val="18"/>
              </w:rPr>
              <w:t xml:space="preserve">všetky náklady </w:t>
            </w:r>
            <w:r w:rsidR="00844DD6">
              <w:rPr>
                <w:rFonts w:ascii="Arial" w:hAnsi="Arial" w:cs="Arial"/>
                <w:sz w:val="18"/>
                <w:szCs w:val="18"/>
              </w:rPr>
              <w:t>zhotoviteľa</w:t>
            </w:r>
            <w:r w:rsidR="00EF690D">
              <w:rPr>
                <w:rFonts w:ascii="Arial" w:hAnsi="Arial" w:cs="Arial"/>
                <w:sz w:val="18"/>
                <w:szCs w:val="18"/>
              </w:rPr>
              <w:t>, a to najmä</w:t>
            </w:r>
            <w:r w:rsidRPr="00C97776">
              <w:rPr>
                <w:rFonts w:ascii="Arial" w:hAnsi="Arial" w:cs="Arial"/>
                <w:sz w:val="18"/>
                <w:szCs w:val="18"/>
              </w:rPr>
              <w:t xml:space="preserve"> doprav</w:t>
            </w:r>
            <w:r w:rsidR="00EF690D">
              <w:rPr>
                <w:rFonts w:ascii="Arial" w:hAnsi="Arial" w:cs="Arial"/>
                <w:sz w:val="18"/>
                <w:szCs w:val="18"/>
              </w:rPr>
              <w:t>u</w:t>
            </w:r>
            <w:r w:rsidRPr="00C97776">
              <w:rPr>
                <w:rFonts w:ascii="Arial" w:hAnsi="Arial" w:cs="Arial"/>
                <w:sz w:val="18"/>
                <w:szCs w:val="18"/>
              </w:rPr>
              <w:t>, strat</w:t>
            </w:r>
            <w:r w:rsidR="00EF690D">
              <w:rPr>
                <w:rFonts w:ascii="Arial" w:hAnsi="Arial" w:cs="Arial"/>
                <w:sz w:val="18"/>
                <w:szCs w:val="18"/>
              </w:rPr>
              <w:t>u</w:t>
            </w:r>
            <w:r w:rsidRPr="00C97776">
              <w:rPr>
                <w:rFonts w:ascii="Arial" w:hAnsi="Arial" w:cs="Arial"/>
                <w:sz w:val="18"/>
                <w:szCs w:val="18"/>
              </w:rPr>
              <w:t xml:space="preserve"> času cestou, samotný výkon prác, mzdové náklady, ubytovanie, stravné, prestoje, transport zariadení na dielňu a z dielne, </w:t>
            </w:r>
            <w:proofErr w:type="spellStart"/>
            <w:r w:rsidRPr="00C97776">
              <w:rPr>
                <w:rFonts w:ascii="Arial" w:hAnsi="Arial" w:cs="Arial"/>
                <w:sz w:val="18"/>
                <w:szCs w:val="18"/>
              </w:rPr>
              <w:t>vibrodiagnostick</w:t>
            </w:r>
            <w:r w:rsidR="00EF690D">
              <w:rPr>
                <w:rFonts w:ascii="Arial" w:hAnsi="Arial" w:cs="Arial"/>
                <w:sz w:val="18"/>
                <w:szCs w:val="18"/>
              </w:rPr>
              <w:t>ú</w:t>
            </w:r>
            <w:proofErr w:type="spellEnd"/>
            <w:r w:rsidRPr="00C97776">
              <w:rPr>
                <w:rFonts w:ascii="Arial" w:hAnsi="Arial" w:cs="Arial"/>
                <w:sz w:val="18"/>
                <w:szCs w:val="18"/>
              </w:rPr>
              <w:t xml:space="preserve"> kontrol</w:t>
            </w:r>
            <w:r w:rsidR="00EF690D">
              <w:rPr>
                <w:rFonts w:ascii="Arial" w:hAnsi="Arial" w:cs="Arial"/>
                <w:sz w:val="18"/>
                <w:szCs w:val="18"/>
              </w:rPr>
              <w:t>u</w:t>
            </w:r>
            <w:r w:rsidRPr="00C97776">
              <w:rPr>
                <w:rFonts w:ascii="Arial" w:hAnsi="Arial" w:cs="Arial"/>
                <w:sz w:val="18"/>
                <w:szCs w:val="18"/>
              </w:rPr>
              <w:t>, vyvažovanie (diagnostika po oprave) a pod.</w:t>
            </w:r>
          </w:p>
          <w:p w14:paraId="5C9D6361" w14:textId="10EFB63C" w:rsidR="00C97776" w:rsidRPr="00C97776" w:rsidRDefault="00C97776" w:rsidP="00C97776">
            <w:pPr>
              <w:pStyle w:val="Odsekzoznamu"/>
              <w:numPr>
                <w:ilvl w:val="0"/>
                <w:numId w:val="7"/>
              </w:numPr>
              <w:jc w:val="both"/>
              <w:rPr>
                <w:rFonts w:ascii="Arial" w:hAnsi="Arial" w:cs="Arial"/>
                <w:sz w:val="18"/>
                <w:szCs w:val="18"/>
              </w:rPr>
            </w:pPr>
            <w:r w:rsidRPr="00C97776">
              <w:rPr>
                <w:rFonts w:ascii="Arial" w:hAnsi="Arial" w:cs="Arial"/>
                <w:sz w:val="18"/>
                <w:szCs w:val="18"/>
              </w:rPr>
              <w:t xml:space="preserve">V prípade, </w:t>
            </w:r>
            <w:r w:rsidR="00844DD6">
              <w:rPr>
                <w:rFonts w:ascii="Arial" w:hAnsi="Arial" w:cs="Arial"/>
                <w:sz w:val="18"/>
                <w:szCs w:val="18"/>
              </w:rPr>
              <w:t>ak</w:t>
            </w:r>
            <w:r w:rsidRPr="00C97776">
              <w:rPr>
                <w:rFonts w:ascii="Arial" w:hAnsi="Arial" w:cs="Arial"/>
                <w:sz w:val="18"/>
                <w:szCs w:val="18"/>
              </w:rPr>
              <w:t xml:space="preserve"> náhradné diely dodané </w:t>
            </w:r>
            <w:r w:rsidR="00844DD6">
              <w:rPr>
                <w:rFonts w:ascii="Arial" w:hAnsi="Arial" w:cs="Arial"/>
                <w:sz w:val="18"/>
                <w:szCs w:val="18"/>
              </w:rPr>
              <w:t>zhotoviteľom</w:t>
            </w:r>
            <w:r w:rsidRPr="00C97776">
              <w:rPr>
                <w:rFonts w:ascii="Arial" w:hAnsi="Arial" w:cs="Arial"/>
                <w:sz w:val="18"/>
                <w:szCs w:val="18"/>
              </w:rPr>
              <w:t xml:space="preserve"> nebudú vykazovať správnu funkčnosť a opravené zariadenie nebude korektne plniť svoju funkciu</w:t>
            </w:r>
            <w:r w:rsidR="0037717A">
              <w:rPr>
                <w:rFonts w:ascii="Arial" w:hAnsi="Arial" w:cs="Arial"/>
                <w:sz w:val="18"/>
                <w:szCs w:val="18"/>
              </w:rPr>
              <w:t xml:space="preserve">, pričom </w:t>
            </w:r>
            <w:r w:rsidR="00844DD6">
              <w:rPr>
                <w:rFonts w:ascii="Arial" w:hAnsi="Arial" w:cs="Arial"/>
                <w:sz w:val="18"/>
                <w:szCs w:val="18"/>
              </w:rPr>
              <w:t>zhotoviteľ je povinný</w:t>
            </w:r>
            <w:r w:rsidRPr="00C97776">
              <w:rPr>
                <w:rFonts w:ascii="Arial" w:hAnsi="Arial" w:cs="Arial"/>
                <w:sz w:val="18"/>
                <w:szCs w:val="18"/>
              </w:rPr>
              <w:t xml:space="preserve"> predložiť </w:t>
            </w:r>
            <w:proofErr w:type="spellStart"/>
            <w:r w:rsidRPr="00C97776">
              <w:rPr>
                <w:rFonts w:ascii="Arial" w:hAnsi="Arial" w:cs="Arial"/>
                <w:sz w:val="18"/>
                <w:szCs w:val="18"/>
              </w:rPr>
              <w:t>vibrodiagnostický</w:t>
            </w:r>
            <w:proofErr w:type="spellEnd"/>
            <w:r w:rsidRPr="00C97776">
              <w:rPr>
                <w:rFonts w:ascii="Arial" w:hAnsi="Arial" w:cs="Arial"/>
                <w:sz w:val="18"/>
                <w:szCs w:val="18"/>
              </w:rPr>
              <w:t xml:space="preserve"> protokol, </w:t>
            </w:r>
            <w:r w:rsidR="00844DD6">
              <w:rPr>
                <w:rFonts w:ascii="Arial" w:hAnsi="Arial" w:cs="Arial"/>
                <w:sz w:val="18"/>
                <w:szCs w:val="18"/>
              </w:rPr>
              <w:t>zhotoviteľ</w:t>
            </w:r>
            <w:r w:rsidRPr="00C97776">
              <w:rPr>
                <w:rFonts w:ascii="Arial" w:hAnsi="Arial" w:cs="Arial"/>
                <w:sz w:val="18"/>
                <w:szCs w:val="18"/>
              </w:rPr>
              <w:t xml:space="preserve"> </w:t>
            </w:r>
            <w:r w:rsidR="0037717A">
              <w:rPr>
                <w:rFonts w:ascii="Arial" w:hAnsi="Arial" w:cs="Arial"/>
                <w:sz w:val="18"/>
                <w:szCs w:val="18"/>
              </w:rPr>
              <w:t xml:space="preserve">bude </w:t>
            </w:r>
            <w:r w:rsidRPr="00C97776">
              <w:rPr>
                <w:rFonts w:ascii="Arial" w:hAnsi="Arial" w:cs="Arial"/>
                <w:sz w:val="18"/>
                <w:szCs w:val="18"/>
              </w:rPr>
              <w:t xml:space="preserve">povinný dodať </w:t>
            </w:r>
            <w:r w:rsidR="00844DD6">
              <w:rPr>
                <w:rFonts w:ascii="Arial" w:hAnsi="Arial" w:cs="Arial"/>
                <w:sz w:val="18"/>
                <w:szCs w:val="18"/>
              </w:rPr>
              <w:t xml:space="preserve">objednávateľovi </w:t>
            </w:r>
            <w:r w:rsidRPr="00C97776">
              <w:rPr>
                <w:rFonts w:ascii="Arial" w:hAnsi="Arial" w:cs="Arial"/>
                <w:sz w:val="18"/>
                <w:szCs w:val="18"/>
              </w:rPr>
              <w:t xml:space="preserve">nové náhradné diely a uviesť zariadenie do plnohodnotného prevádzkového stavu výlučne na svoje náklady a maximálne do </w:t>
            </w:r>
            <w:r w:rsidR="00844DD6">
              <w:rPr>
                <w:rFonts w:ascii="Arial" w:hAnsi="Arial" w:cs="Arial"/>
                <w:sz w:val="18"/>
                <w:szCs w:val="18"/>
              </w:rPr>
              <w:t>troch (</w:t>
            </w:r>
            <w:r w:rsidRPr="00C97776">
              <w:rPr>
                <w:rFonts w:ascii="Arial" w:hAnsi="Arial" w:cs="Arial"/>
                <w:sz w:val="18"/>
                <w:szCs w:val="18"/>
              </w:rPr>
              <w:t>3</w:t>
            </w:r>
            <w:r w:rsidR="00844DD6">
              <w:rPr>
                <w:rFonts w:ascii="Arial" w:hAnsi="Arial" w:cs="Arial"/>
                <w:sz w:val="18"/>
                <w:szCs w:val="18"/>
              </w:rPr>
              <w:t>)</w:t>
            </w:r>
            <w:r w:rsidRPr="00C97776">
              <w:rPr>
                <w:rFonts w:ascii="Arial" w:hAnsi="Arial" w:cs="Arial"/>
                <w:sz w:val="18"/>
                <w:szCs w:val="18"/>
              </w:rPr>
              <w:t xml:space="preserve"> dní od</w:t>
            </w:r>
            <w:r w:rsidR="009731F6">
              <w:rPr>
                <w:rFonts w:ascii="Arial" w:hAnsi="Arial" w:cs="Arial"/>
                <w:sz w:val="18"/>
                <w:szCs w:val="18"/>
              </w:rPr>
              <w:t>o dňa</w:t>
            </w:r>
            <w:r w:rsidRPr="00C97776">
              <w:rPr>
                <w:rFonts w:ascii="Arial" w:hAnsi="Arial" w:cs="Arial"/>
                <w:sz w:val="18"/>
                <w:szCs w:val="18"/>
              </w:rPr>
              <w:t xml:space="preserve"> zistenia </w:t>
            </w:r>
            <w:r w:rsidR="00844DD6">
              <w:rPr>
                <w:rFonts w:ascii="Arial" w:hAnsi="Arial" w:cs="Arial"/>
                <w:sz w:val="18"/>
                <w:szCs w:val="18"/>
              </w:rPr>
              <w:t>vady/</w:t>
            </w:r>
            <w:proofErr w:type="spellStart"/>
            <w:r w:rsidRPr="00C97776">
              <w:rPr>
                <w:rFonts w:ascii="Arial" w:hAnsi="Arial" w:cs="Arial"/>
                <w:sz w:val="18"/>
                <w:szCs w:val="18"/>
              </w:rPr>
              <w:t>poruchy</w:t>
            </w:r>
            <w:ins w:id="5" w:author="Tóthová Michaela" w:date="2023-07-13T21:35:00Z">
              <w:r w:rsidR="00621C12">
                <w:rPr>
                  <w:rFonts w:ascii="Arial" w:hAnsi="Arial" w:cs="Arial"/>
                  <w:sz w:val="18"/>
                  <w:szCs w:val="18"/>
                </w:rPr>
                <w:t>,</w:t>
              </w:r>
            </w:ins>
            <w:del w:id="6" w:author="Tóthová Michaela" w:date="2023-07-13T21:35:00Z">
              <w:r w:rsidRPr="00C97776" w:rsidDel="00621C12">
                <w:rPr>
                  <w:rFonts w:ascii="Arial" w:hAnsi="Arial" w:cs="Arial"/>
                  <w:sz w:val="18"/>
                  <w:szCs w:val="18"/>
                </w:rPr>
                <w:delText>.</w:delText>
              </w:r>
            </w:del>
            <w:ins w:id="7" w:author="Tóthová Michaela" w:date="2023-07-13T21:35:00Z">
              <w:r w:rsidR="00621C12" w:rsidRPr="00621C12">
                <w:rPr>
                  <w:rFonts w:ascii="Arial" w:hAnsi="Arial" w:cs="Arial"/>
                  <w:sz w:val="18"/>
                  <w:szCs w:val="18"/>
                </w:rPr>
                <w:t>ak</w:t>
              </w:r>
              <w:proofErr w:type="spellEnd"/>
              <w:r w:rsidR="00621C12" w:rsidRPr="00621C12">
                <w:rPr>
                  <w:rFonts w:ascii="Arial" w:hAnsi="Arial" w:cs="Arial"/>
                  <w:sz w:val="18"/>
                  <w:szCs w:val="18"/>
                </w:rPr>
                <w:t xml:space="preserve"> sa zmluvné strany nedohodnú inak. Ak zhotoviteľ nie je schopný do troch (3) dní dodať originálny náhradný diel, môže do doby doručenia originálneho náhradného dielu použiť repasovaný náhradný diel na zabezpečenie dočasného prevádzkového stavu, avšak je povinný po doručení originálneho náhradného dielu výlučne na svoje náklady nový náhradný diel vymeniť a uviesť zariadenie do prevádzky do troch (3) dní.</w:t>
              </w:r>
            </w:ins>
          </w:p>
          <w:p w14:paraId="1CFA5908" w14:textId="78F6370F" w:rsidR="00C97776" w:rsidRPr="00C97776" w:rsidRDefault="00C97776" w:rsidP="00C97776">
            <w:pPr>
              <w:pStyle w:val="Odsekzoznamu"/>
              <w:numPr>
                <w:ilvl w:val="0"/>
                <w:numId w:val="7"/>
              </w:numPr>
              <w:jc w:val="both"/>
              <w:rPr>
                <w:rFonts w:ascii="Arial" w:hAnsi="Arial" w:cs="Arial"/>
                <w:sz w:val="18"/>
                <w:szCs w:val="18"/>
              </w:rPr>
            </w:pPr>
            <w:r w:rsidRPr="00C97776">
              <w:rPr>
                <w:rFonts w:ascii="Arial" w:hAnsi="Arial" w:cs="Arial"/>
                <w:sz w:val="18"/>
                <w:szCs w:val="18"/>
              </w:rPr>
              <w:t xml:space="preserve">V prípade nepredvídanej </w:t>
            </w:r>
            <w:r w:rsidR="00361294">
              <w:rPr>
                <w:rFonts w:ascii="Arial" w:hAnsi="Arial" w:cs="Arial"/>
                <w:sz w:val="18"/>
                <w:szCs w:val="18"/>
              </w:rPr>
              <w:t>vady/</w:t>
            </w:r>
            <w:r w:rsidRPr="00C97776">
              <w:rPr>
                <w:rFonts w:ascii="Arial" w:hAnsi="Arial" w:cs="Arial"/>
                <w:sz w:val="18"/>
                <w:szCs w:val="18"/>
              </w:rPr>
              <w:t xml:space="preserve">poruchy </w:t>
            </w:r>
            <w:r w:rsidR="00361294">
              <w:rPr>
                <w:rFonts w:ascii="Arial" w:hAnsi="Arial" w:cs="Arial"/>
                <w:sz w:val="18"/>
                <w:szCs w:val="18"/>
              </w:rPr>
              <w:t>zariadenia</w:t>
            </w:r>
            <w:r w:rsidR="00EA3DBF">
              <w:rPr>
                <w:rFonts w:ascii="Arial" w:hAnsi="Arial" w:cs="Arial"/>
                <w:sz w:val="18"/>
                <w:szCs w:val="18"/>
              </w:rPr>
              <w:t xml:space="preserve">, </w:t>
            </w:r>
            <w:r w:rsidR="00844DD6">
              <w:rPr>
                <w:rFonts w:ascii="Arial" w:hAnsi="Arial" w:cs="Arial"/>
                <w:sz w:val="18"/>
                <w:szCs w:val="18"/>
              </w:rPr>
              <w:t>zhotoviteľ je povinný začať vykonávať dielo (nastúpiť</w:t>
            </w:r>
            <w:r w:rsidRPr="00C97776">
              <w:rPr>
                <w:rFonts w:ascii="Arial" w:hAnsi="Arial" w:cs="Arial"/>
                <w:sz w:val="18"/>
                <w:szCs w:val="18"/>
              </w:rPr>
              <w:t xml:space="preserve"> na výkon prác</w:t>
            </w:r>
            <w:r w:rsidR="00844DD6">
              <w:rPr>
                <w:rFonts w:ascii="Arial" w:hAnsi="Arial" w:cs="Arial"/>
                <w:sz w:val="18"/>
                <w:szCs w:val="18"/>
              </w:rPr>
              <w:t>)</w:t>
            </w:r>
            <w:r w:rsidRPr="00C97776">
              <w:rPr>
                <w:rFonts w:ascii="Arial" w:hAnsi="Arial" w:cs="Arial"/>
                <w:sz w:val="18"/>
                <w:szCs w:val="18"/>
              </w:rPr>
              <w:t xml:space="preserve"> najneskôr do </w:t>
            </w:r>
            <w:r w:rsidR="00844DD6">
              <w:rPr>
                <w:rFonts w:ascii="Arial" w:hAnsi="Arial" w:cs="Arial"/>
                <w:sz w:val="18"/>
                <w:szCs w:val="18"/>
              </w:rPr>
              <w:t>dvanás</w:t>
            </w:r>
            <w:r w:rsidR="00522CDD">
              <w:rPr>
                <w:rFonts w:ascii="Arial" w:hAnsi="Arial" w:cs="Arial"/>
                <w:sz w:val="18"/>
                <w:szCs w:val="18"/>
              </w:rPr>
              <w:t>tich</w:t>
            </w:r>
            <w:r w:rsidR="00844DD6">
              <w:rPr>
                <w:rFonts w:ascii="Arial" w:hAnsi="Arial" w:cs="Arial"/>
                <w:sz w:val="18"/>
                <w:szCs w:val="18"/>
              </w:rPr>
              <w:t xml:space="preserve"> (</w:t>
            </w:r>
            <w:r w:rsidRPr="00C97776">
              <w:rPr>
                <w:rFonts w:ascii="Arial" w:hAnsi="Arial" w:cs="Arial"/>
                <w:sz w:val="18"/>
                <w:szCs w:val="18"/>
              </w:rPr>
              <w:t>12</w:t>
            </w:r>
            <w:r w:rsidR="00844DD6">
              <w:rPr>
                <w:rFonts w:ascii="Arial" w:hAnsi="Arial" w:cs="Arial"/>
                <w:sz w:val="18"/>
                <w:szCs w:val="18"/>
              </w:rPr>
              <w:t>)</w:t>
            </w:r>
            <w:r w:rsidRPr="00C97776">
              <w:rPr>
                <w:rFonts w:ascii="Arial" w:hAnsi="Arial" w:cs="Arial"/>
                <w:sz w:val="18"/>
                <w:szCs w:val="18"/>
              </w:rPr>
              <w:t xml:space="preserve"> hodín od telefonického </w:t>
            </w:r>
            <w:r w:rsidR="00844DD6">
              <w:rPr>
                <w:rFonts w:ascii="Arial" w:hAnsi="Arial" w:cs="Arial"/>
                <w:sz w:val="18"/>
                <w:szCs w:val="18"/>
              </w:rPr>
              <w:t>oznámenia</w:t>
            </w:r>
            <w:r w:rsidRPr="00C97776">
              <w:rPr>
                <w:rFonts w:ascii="Arial" w:hAnsi="Arial" w:cs="Arial"/>
                <w:sz w:val="18"/>
                <w:szCs w:val="18"/>
              </w:rPr>
              <w:t xml:space="preserve"> objednávateľa</w:t>
            </w:r>
            <w:r w:rsidR="00844DD6">
              <w:rPr>
                <w:rFonts w:ascii="Arial" w:hAnsi="Arial" w:cs="Arial"/>
                <w:sz w:val="18"/>
                <w:szCs w:val="18"/>
              </w:rPr>
              <w:t xml:space="preserve">, </w:t>
            </w:r>
            <w:r w:rsidRPr="00C97776">
              <w:rPr>
                <w:rFonts w:ascii="Arial" w:hAnsi="Arial" w:cs="Arial"/>
                <w:sz w:val="18"/>
                <w:szCs w:val="18"/>
              </w:rPr>
              <w:t>a to aj v dňoch pracovného pokoja.</w:t>
            </w:r>
            <w:r w:rsidR="00844DD6">
              <w:rPr>
                <w:rFonts w:ascii="Arial" w:hAnsi="Arial" w:cs="Arial"/>
                <w:sz w:val="18"/>
                <w:szCs w:val="18"/>
              </w:rPr>
              <w:t xml:space="preserve"> </w:t>
            </w:r>
          </w:p>
          <w:p w14:paraId="4B3644BF" w14:textId="659435C5" w:rsidR="00C97776" w:rsidRPr="00C97776" w:rsidRDefault="00366AEF" w:rsidP="00C97776">
            <w:pPr>
              <w:pStyle w:val="Odsekzoznamu"/>
              <w:numPr>
                <w:ilvl w:val="0"/>
                <w:numId w:val="7"/>
              </w:numPr>
              <w:jc w:val="both"/>
              <w:rPr>
                <w:rFonts w:ascii="Arial" w:hAnsi="Arial" w:cs="Arial"/>
                <w:sz w:val="18"/>
                <w:szCs w:val="18"/>
              </w:rPr>
            </w:pPr>
            <w:r>
              <w:rPr>
                <w:rFonts w:ascii="Arial" w:hAnsi="Arial" w:cs="Arial"/>
                <w:sz w:val="18"/>
                <w:szCs w:val="18"/>
              </w:rPr>
              <w:t>Objednávateľ je oprávnený</w:t>
            </w:r>
            <w:r w:rsidR="00C97776" w:rsidRPr="00C97776">
              <w:rPr>
                <w:rFonts w:ascii="Arial" w:hAnsi="Arial" w:cs="Arial"/>
                <w:sz w:val="18"/>
                <w:szCs w:val="18"/>
              </w:rPr>
              <w:t xml:space="preserve"> v prípade pochybností o kvalite prevedenej práce</w:t>
            </w:r>
            <w:r>
              <w:rPr>
                <w:rFonts w:ascii="Arial" w:hAnsi="Arial" w:cs="Arial"/>
                <w:sz w:val="18"/>
                <w:szCs w:val="18"/>
              </w:rPr>
              <w:t>/diela</w:t>
            </w:r>
            <w:r w:rsidR="00C97776" w:rsidRPr="00C97776">
              <w:rPr>
                <w:rFonts w:ascii="Arial" w:hAnsi="Arial" w:cs="Arial"/>
                <w:sz w:val="18"/>
                <w:szCs w:val="18"/>
              </w:rPr>
              <w:t xml:space="preserve">, zadať prevedenie diagnostiky zariadenia po oprave inej spoločnosti ako </w:t>
            </w:r>
            <w:r>
              <w:rPr>
                <w:rFonts w:ascii="Arial" w:hAnsi="Arial" w:cs="Arial"/>
                <w:sz w:val="18"/>
                <w:szCs w:val="18"/>
              </w:rPr>
              <w:t>zhotoviteľovi</w:t>
            </w:r>
            <w:r w:rsidR="00C97776" w:rsidRPr="00C97776">
              <w:rPr>
                <w:rFonts w:ascii="Arial" w:hAnsi="Arial" w:cs="Arial"/>
                <w:sz w:val="18"/>
                <w:szCs w:val="18"/>
              </w:rPr>
              <w:t xml:space="preserve">. </w:t>
            </w:r>
          </w:p>
          <w:p w14:paraId="5B4E4C9A" w14:textId="77777777" w:rsidR="00590C1C" w:rsidRDefault="00590C1C" w:rsidP="00115FC5">
            <w:pPr>
              <w:pStyle w:val="Odsekzoznamu"/>
              <w:numPr>
                <w:ilvl w:val="0"/>
                <w:numId w:val="2"/>
              </w:numPr>
              <w:ind w:left="314" w:hanging="314"/>
              <w:jc w:val="both"/>
              <w:rPr>
                <w:rFonts w:ascii="Arial" w:hAnsi="Arial" w:cs="Arial"/>
                <w:sz w:val="18"/>
                <w:szCs w:val="18"/>
              </w:rPr>
            </w:pPr>
            <w:r w:rsidRPr="00591917">
              <w:rPr>
                <w:rFonts w:ascii="Arial" w:hAnsi="Arial" w:cs="Arial"/>
                <w:sz w:val="18"/>
                <w:szCs w:val="18"/>
              </w:rPr>
              <w:t>Zmluvné strany sa dohodli, že táto zmluva je zmluvou rámcovou a celková cena zahŕňa všetky náklady zhotoviteľa za plnenie predmetu zmluvy, pričom objednávateľ nie je povinný vyčerpať celý finančný limit uvedený v tejto zmluve.</w:t>
            </w:r>
            <w:r>
              <w:rPr>
                <w:rFonts w:ascii="Arial" w:hAnsi="Arial" w:cs="Arial"/>
                <w:sz w:val="18"/>
                <w:szCs w:val="18"/>
              </w:rPr>
              <w:t xml:space="preserve"> Zmluvné strany sa dohodli, že vzhľadom na charakter tejto zmluvy osobitné ustanovenia o vykonaní diela podľa čl. IX VOP sa použijú v primeranom rozsahu. Predmetom fakturácie budú len skutočne vykonané práce a dodané náhradné diely.</w:t>
            </w:r>
          </w:p>
          <w:p w14:paraId="65DD9925" w14:textId="2FF7E56A" w:rsidR="00590C1C" w:rsidRPr="00EC010C" w:rsidRDefault="00590C1C" w:rsidP="00115FC5">
            <w:pPr>
              <w:pStyle w:val="Odsekzoznamu"/>
              <w:numPr>
                <w:ilvl w:val="0"/>
                <w:numId w:val="2"/>
              </w:numPr>
              <w:ind w:left="314" w:hanging="314"/>
              <w:jc w:val="both"/>
              <w:rPr>
                <w:rFonts w:ascii="Arial" w:hAnsi="Arial" w:cs="Arial"/>
                <w:sz w:val="18"/>
                <w:szCs w:val="18"/>
              </w:rPr>
            </w:pPr>
            <w:r w:rsidRPr="5A65CB7C">
              <w:rPr>
                <w:rFonts w:ascii="Arial" w:hAnsi="Arial" w:cs="Arial"/>
                <w:sz w:val="18"/>
                <w:szCs w:val="18"/>
              </w:rPr>
              <w:t xml:space="preserve">Zhotoviteľ je povinný v čase podpisu tejto zmluvy mať platne uzatvorenú poistnú zmluvu na poistenie </w:t>
            </w:r>
            <w:bookmarkStart w:id="8" w:name="_Hlk138411241"/>
            <w:r w:rsidRPr="5A65CB7C">
              <w:rPr>
                <w:rFonts w:ascii="Arial" w:hAnsi="Arial" w:cs="Arial"/>
                <w:sz w:val="18"/>
                <w:szCs w:val="18"/>
              </w:rPr>
              <w:t>zodpovednosti za škodu spôsobenú pri výkone predmetu zmluvy</w:t>
            </w:r>
            <w:bookmarkEnd w:id="8"/>
            <w:r w:rsidRPr="5A65CB7C">
              <w:rPr>
                <w:rFonts w:ascii="Arial" w:hAnsi="Arial" w:cs="Arial"/>
                <w:sz w:val="18"/>
                <w:szCs w:val="18"/>
              </w:rPr>
              <w:t xml:space="preserve">. Zhotoviteľ vyhlasuje, že má ku dňu podpisu tejto zmluvy uzatvorené poistenie zodpovednosti za škodu s poisťovňou </w:t>
            </w:r>
            <w:r w:rsidRPr="00AB2A9A">
              <w:rPr>
                <w:rFonts w:ascii="Arial" w:hAnsi="Arial" w:cs="Arial"/>
                <w:sz w:val="18"/>
                <w:szCs w:val="18"/>
                <w:highlight w:val="yellow"/>
              </w:rPr>
              <w:t>[●]</w:t>
            </w:r>
            <w:r w:rsidRPr="5A65CB7C">
              <w:rPr>
                <w:rFonts w:ascii="Arial" w:hAnsi="Arial" w:cs="Arial"/>
                <w:sz w:val="18"/>
                <w:szCs w:val="18"/>
              </w:rPr>
              <w:t xml:space="preserve"> na poistnú sumu minimálne vo výške </w:t>
            </w:r>
            <w:r w:rsidR="000B58E2">
              <w:rPr>
                <w:rFonts w:ascii="Arial" w:hAnsi="Arial" w:cs="Arial"/>
                <w:sz w:val="18"/>
                <w:szCs w:val="18"/>
              </w:rPr>
              <w:t>7</w:t>
            </w:r>
            <w:r w:rsidR="00AB2A9A">
              <w:rPr>
                <w:rFonts w:ascii="Arial" w:hAnsi="Arial" w:cs="Arial"/>
                <w:sz w:val="18"/>
                <w:szCs w:val="18"/>
              </w:rPr>
              <w:t>0 000,00</w:t>
            </w:r>
            <w:r w:rsidRPr="5A65CB7C">
              <w:rPr>
                <w:rFonts w:ascii="Arial" w:hAnsi="Arial" w:cs="Arial"/>
                <w:sz w:val="18"/>
                <w:szCs w:val="18"/>
              </w:rPr>
              <w:t xml:space="preserve"> EUR </w:t>
            </w:r>
            <w:r w:rsidRPr="00522CDD">
              <w:rPr>
                <w:rFonts w:ascii="Arial" w:hAnsi="Arial" w:cs="Arial"/>
                <w:i/>
                <w:iCs/>
                <w:sz w:val="18"/>
                <w:szCs w:val="18"/>
              </w:rPr>
              <w:t xml:space="preserve">(slovom: </w:t>
            </w:r>
            <w:r w:rsidR="00522CDD" w:rsidRPr="00522CDD">
              <w:rPr>
                <w:rFonts w:ascii="Arial" w:hAnsi="Arial" w:cs="Arial"/>
                <w:i/>
                <w:iCs/>
                <w:sz w:val="18"/>
                <w:szCs w:val="18"/>
              </w:rPr>
              <w:t>s</w:t>
            </w:r>
            <w:r w:rsidR="000B58E2" w:rsidRPr="00522CDD">
              <w:rPr>
                <w:rFonts w:ascii="Arial" w:hAnsi="Arial" w:cs="Arial"/>
                <w:i/>
                <w:iCs/>
                <w:sz w:val="18"/>
                <w:szCs w:val="18"/>
              </w:rPr>
              <w:t>edemdesiat</w:t>
            </w:r>
            <w:r w:rsidR="00522CDD" w:rsidRPr="00522CDD">
              <w:rPr>
                <w:rFonts w:ascii="Arial" w:hAnsi="Arial" w:cs="Arial"/>
                <w:i/>
                <w:iCs/>
                <w:sz w:val="18"/>
                <w:szCs w:val="18"/>
              </w:rPr>
              <w:t>tisíc</w:t>
            </w:r>
            <w:r w:rsidRPr="00522CDD">
              <w:rPr>
                <w:rFonts w:ascii="Arial" w:hAnsi="Arial" w:cs="Arial"/>
                <w:i/>
                <w:iCs/>
                <w:sz w:val="18"/>
                <w:szCs w:val="18"/>
              </w:rPr>
              <w:t xml:space="preserve"> eur)</w:t>
            </w:r>
            <w:r w:rsidRPr="5A65CB7C">
              <w:rPr>
                <w:rFonts w:ascii="Arial" w:hAnsi="Arial" w:cs="Arial"/>
                <w:sz w:val="18"/>
                <w:szCs w:val="18"/>
              </w:rPr>
              <w:t>.</w:t>
            </w:r>
          </w:p>
        </w:tc>
      </w:tr>
    </w:tbl>
    <w:p w14:paraId="67D8EC46" w14:textId="77777777" w:rsidR="00590C1C" w:rsidRDefault="00590C1C" w:rsidP="00590C1C">
      <w:pPr>
        <w:pStyle w:val="Bezriadkovania"/>
        <w:jc w:val="both"/>
        <w:rPr>
          <w:rFonts w:ascii="Arial" w:hAnsi="Arial" w:cs="Arial"/>
          <w:sz w:val="18"/>
          <w:szCs w:val="18"/>
        </w:rPr>
      </w:pPr>
    </w:p>
    <w:p w14:paraId="07ED2E19" w14:textId="27B7A6D3" w:rsidR="00590C1C" w:rsidRDefault="00590C1C" w:rsidP="00590C1C">
      <w:pPr>
        <w:pStyle w:val="Default"/>
        <w:numPr>
          <w:ilvl w:val="1"/>
          <w:numId w:val="1"/>
        </w:numPr>
        <w:ind w:left="567" w:hanging="567"/>
        <w:jc w:val="both"/>
        <w:rPr>
          <w:sz w:val="18"/>
          <w:szCs w:val="18"/>
        </w:rPr>
      </w:pPr>
      <w:r>
        <w:rPr>
          <w:sz w:val="18"/>
          <w:szCs w:val="18"/>
        </w:rPr>
        <w:t xml:space="preserve">Táto zmluva sa považuje za </w:t>
      </w:r>
      <w:proofErr w:type="spellStart"/>
      <w:r>
        <w:rPr>
          <w:sz w:val="18"/>
          <w:szCs w:val="18"/>
        </w:rPr>
        <w:t>odstávkovú</w:t>
      </w:r>
      <w:proofErr w:type="spellEnd"/>
      <w:r>
        <w:rPr>
          <w:sz w:val="18"/>
          <w:szCs w:val="18"/>
        </w:rPr>
        <w:t xml:space="preserve"> zmluvu podľa bodu 6.7. VOP: </w:t>
      </w:r>
      <w:r w:rsidRPr="00845766">
        <w:rPr>
          <w:b/>
          <w:bCs/>
          <w:sz w:val="18"/>
          <w:szCs w:val="18"/>
        </w:rPr>
        <w:t>áno</w:t>
      </w:r>
      <w:r>
        <w:rPr>
          <w:sz w:val="18"/>
          <w:szCs w:val="18"/>
        </w:rPr>
        <w:t xml:space="preserve"> </w:t>
      </w:r>
      <w:sdt>
        <w:sdtPr>
          <w:rPr>
            <w:b/>
            <w:bCs/>
            <w:sz w:val="18"/>
            <w:szCs w:val="18"/>
          </w:rPr>
          <w:id w:val="505869452"/>
          <w14:checkbox>
            <w14:checked w14:val="0"/>
            <w14:checkedState w14:val="2612" w14:font="MS Gothic"/>
            <w14:uncheckedState w14:val="2610" w14:font="MS Gothic"/>
          </w14:checkbox>
        </w:sdtPr>
        <w:sdtEndPr/>
        <w:sdtContent>
          <w:r>
            <w:rPr>
              <w:rFonts w:ascii="MS Gothic" w:eastAsia="MS Gothic" w:hAnsi="MS Gothic" w:hint="eastAsia"/>
              <w:b/>
              <w:bCs/>
              <w:sz w:val="18"/>
              <w:szCs w:val="18"/>
            </w:rPr>
            <w:t>☐</w:t>
          </w:r>
        </w:sdtContent>
      </w:sdt>
      <w:r>
        <w:rPr>
          <w:sz w:val="18"/>
          <w:szCs w:val="18"/>
        </w:rPr>
        <w:t xml:space="preserve"> ; </w:t>
      </w:r>
      <w:r w:rsidRPr="00845766">
        <w:rPr>
          <w:b/>
          <w:bCs/>
          <w:sz w:val="18"/>
          <w:szCs w:val="18"/>
        </w:rPr>
        <w:t>nie</w:t>
      </w:r>
      <w:r>
        <w:rPr>
          <w:sz w:val="18"/>
          <w:szCs w:val="18"/>
        </w:rPr>
        <w:t xml:space="preserve"> </w:t>
      </w:r>
      <w:sdt>
        <w:sdtPr>
          <w:rPr>
            <w:b/>
            <w:bCs/>
            <w:sz w:val="18"/>
            <w:szCs w:val="18"/>
          </w:rPr>
          <w:id w:val="493144983"/>
          <w14:checkbox>
            <w14:checked w14:val="1"/>
            <w14:checkedState w14:val="2612" w14:font="MS Gothic"/>
            <w14:uncheckedState w14:val="2610" w14:font="MS Gothic"/>
          </w14:checkbox>
        </w:sdtPr>
        <w:sdtEndPr/>
        <w:sdtContent>
          <w:r w:rsidR="00E3727F">
            <w:rPr>
              <w:rFonts w:ascii="MS Gothic" w:eastAsia="MS Gothic" w:hAnsi="MS Gothic" w:hint="eastAsia"/>
              <w:b/>
              <w:bCs/>
              <w:sz w:val="18"/>
              <w:szCs w:val="18"/>
            </w:rPr>
            <w:t>☒</w:t>
          </w:r>
        </w:sdtContent>
      </w:sdt>
    </w:p>
    <w:p w14:paraId="310E2CE8" w14:textId="77777777" w:rsidR="00590C1C" w:rsidRDefault="00590C1C" w:rsidP="00590C1C">
      <w:pPr>
        <w:pStyle w:val="Default"/>
        <w:numPr>
          <w:ilvl w:val="1"/>
          <w:numId w:val="1"/>
        </w:numPr>
        <w:ind w:left="567" w:hanging="567"/>
        <w:jc w:val="both"/>
        <w:rPr>
          <w:sz w:val="18"/>
          <w:szCs w:val="18"/>
        </w:rPr>
      </w:pPr>
      <w:r>
        <w:rPr>
          <w:sz w:val="18"/>
          <w:szCs w:val="18"/>
        </w:rPr>
        <w:t>Zhotoviteľ</w:t>
      </w:r>
      <w:r w:rsidRPr="001B7F99">
        <w:rPr>
          <w:sz w:val="18"/>
          <w:szCs w:val="18"/>
        </w:rPr>
        <w:t xml:space="preserve"> podpisom tejto </w:t>
      </w:r>
      <w:r>
        <w:rPr>
          <w:sz w:val="18"/>
          <w:szCs w:val="18"/>
        </w:rPr>
        <w:t>z</w:t>
      </w:r>
      <w:r w:rsidRPr="001B7F99">
        <w:rPr>
          <w:sz w:val="18"/>
          <w:szCs w:val="18"/>
        </w:rPr>
        <w:t xml:space="preserve">mluvy výslovne </w:t>
      </w:r>
      <w:r w:rsidRPr="00566E3D">
        <w:rPr>
          <w:b/>
          <w:bCs/>
          <w:sz w:val="18"/>
          <w:szCs w:val="18"/>
          <w:highlight w:val="yellow"/>
        </w:rPr>
        <w:t xml:space="preserve">súhlasí </w:t>
      </w:r>
      <w:sdt>
        <w:sdtPr>
          <w:rPr>
            <w:b/>
            <w:bCs/>
            <w:sz w:val="18"/>
            <w:szCs w:val="18"/>
            <w:highlight w:val="yellow"/>
          </w:rPr>
          <w:id w:val="1354075674"/>
          <w14:checkbox>
            <w14:checked w14:val="0"/>
            <w14:checkedState w14:val="2612" w14:font="MS Gothic"/>
            <w14:uncheckedState w14:val="2610" w14:font="MS Gothic"/>
          </w14:checkbox>
        </w:sdtPr>
        <w:sdtEndPr/>
        <w:sdtContent>
          <w:r w:rsidRPr="00566E3D">
            <w:rPr>
              <w:rFonts w:ascii="MS Gothic" w:eastAsia="MS Gothic" w:hAnsi="MS Gothic"/>
              <w:b/>
              <w:bCs/>
              <w:sz w:val="18"/>
              <w:szCs w:val="18"/>
              <w:highlight w:val="yellow"/>
            </w:rPr>
            <w:t>☐</w:t>
          </w:r>
        </w:sdtContent>
      </w:sdt>
      <w:r w:rsidRPr="00566E3D">
        <w:rPr>
          <w:sz w:val="18"/>
          <w:szCs w:val="18"/>
          <w:highlight w:val="yellow"/>
        </w:rPr>
        <w:t xml:space="preserve"> / </w:t>
      </w:r>
      <w:r w:rsidRPr="00566E3D">
        <w:rPr>
          <w:b/>
          <w:bCs/>
          <w:sz w:val="18"/>
          <w:szCs w:val="18"/>
          <w:highlight w:val="yellow"/>
        </w:rPr>
        <w:t xml:space="preserve">nesúhlasí </w:t>
      </w:r>
      <w:sdt>
        <w:sdtPr>
          <w:rPr>
            <w:b/>
            <w:bCs/>
            <w:sz w:val="18"/>
            <w:szCs w:val="18"/>
            <w:highlight w:val="yellow"/>
          </w:rPr>
          <w:id w:val="-681819004"/>
          <w14:checkbox>
            <w14:checked w14:val="0"/>
            <w14:checkedState w14:val="2612" w14:font="MS Gothic"/>
            <w14:uncheckedState w14:val="2610" w14:font="MS Gothic"/>
          </w14:checkbox>
        </w:sdtPr>
        <w:sdtEndPr/>
        <w:sdtContent>
          <w:r w:rsidRPr="00566E3D">
            <w:rPr>
              <w:rFonts w:ascii="MS Gothic" w:eastAsia="MS Gothic" w:hAnsi="MS Gothic"/>
              <w:b/>
              <w:bCs/>
              <w:sz w:val="18"/>
              <w:szCs w:val="18"/>
              <w:highlight w:val="yellow"/>
            </w:rPr>
            <w:t>☐</w:t>
          </w:r>
        </w:sdtContent>
      </w:sdt>
      <w:r>
        <w:rPr>
          <w:sz w:val="18"/>
          <w:szCs w:val="18"/>
        </w:rPr>
        <w:t xml:space="preserve"> </w:t>
      </w:r>
      <w:r w:rsidRPr="001B7F99">
        <w:rPr>
          <w:sz w:val="18"/>
          <w:szCs w:val="18"/>
        </w:rPr>
        <w:t>s osobitnými ustanoveniami o zasielaní faktúry v elektronickej podobe v zmysle bodu 5.13 VOP.</w:t>
      </w:r>
    </w:p>
    <w:p w14:paraId="07DD8020" w14:textId="77777777" w:rsidR="00590C1C" w:rsidRDefault="00590C1C" w:rsidP="00590C1C">
      <w:pPr>
        <w:pStyle w:val="Default"/>
        <w:numPr>
          <w:ilvl w:val="1"/>
          <w:numId w:val="1"/>
        </w:numPr>
        <w:ind w:left="567" w:hanging="567"/>
        <w:jc w:val="both"/>
        <w:rPr>
          <w:sz w:val="18"/>
          <w:szCs w:val="18"/>
        </w:rPr>
      </w:pPr>
      <w:r>
        <w:rPr>
          <w:sz w:val="18"/>
          <w:szCs w:val="18"/>
        </w:rPr>
        <w:t xml:space="preserve">Skratky a pojmy neuvedené v tejto zmluve majú význam, ako je uvedené vo VOP. </w:t>
      </w:r>
    </w:p>
    <w:p w14:paraId="5788F5CF" w14:textId="77777777" w:rsidR="00590C1C" w:rsidRDefault="00590C1C" w:rsidP="00590C1C">
      <w:pPr>
        <w:pStyle w:val="Bezriadkovania"/>
        <w:ind w:left="-6"/>
        <w:jc w:val="both"/>
        <w:rPr>
          <w:rFonts w:ascii="Arial" w:hAnsi="Arial" w:cs="Arial"/>
          <w:sz w:val="18"/>
          <w:szCs w:val="18"/>
        </w:rPr>
      </w:pPr>
    </w:p>
    <w:p w14:paraId="3C4AEA27" w14:textId="77777777" w:rsidR="00590C1C" w:rsidRDefault="00590C1C" w:rsidP="00590C1C">
      <w:pPr>
        <w:pStyle w:val="Bezriadkovania"/>
        <w:ind w:left="-6"/>
        <w:jc w:val="center"/>
        <w:rPr>
          <w:rFonts w:ascii="Arial" w:hAnsi="Arial" w:cs="Arial"/>
          <w:b/>
          <w:bCs/>
          <w:sz w:val="18"/>
          <w:szCs w:val="18"/>
        </w:rPr>
      </w:pPr>
      <w:r w:rsidRPr="00DD3FA3">
        <w:rPr>
          <w:rFonts w:ascii="Arial" w:hAnsi="Arial" w:cs="Arial"/>
          <w:b/>
          <w:bCs/>
          <w:sz w:val="18"/>
          <w:szCs w:val="18"/>
        </w:rPr>
        <w:t>II. Trvanie zmluvy</w:t>
      </w:r>
    </w:p>
    <w:p w14:paraId="2105BFD9" w14:textId="77777777" w:rsidR="00590C1C" w:rsidRPr="00DD3FA3" w:rsidRDefault="00590C1C" w:rsidP="00590C1C">
      <w:pPr>
        <w:pStyle w:val="Bezriadkovania"/>
        <w:ind w:left="-6"/>
        <w:jc w:val="center"/>
        <w:rPr>
          <w:rFonts w:ascii="Arial" w:hAnsi="Arial" w:cs="Arial"/>
          <w:b/>
          <w:bCs/>
          <w:sz w:val="18"/>
          <w:szCs w:val="18"/>
        </w:rPr>
      </w:pPr>
    </w:p>
    <w:p w14:paraId="749DADF6" w14:textId="41358D23" w:rsidR="00590C1C" w:rsidRPr="006B5971" w:rsidRDefault="00590C1C" w:rsidP="0002034C">
      <w:pPr>
        <w:pStyle w:val="Bezriadkovania"/>
        <w:ind w:left="567" w:hanging="567"/>
        <w:jc w:val="both"/>
        <w:rPr>
          <w:rFonts w:ascii="Arial" w:hAnsi="Arial" w:cs="Arial"/>
          <w:sz w:val="18"/>
          <w:szCs w:val="18"/>
        </w:rPr>
      </w:pPr>
      <w:r w:rsidRPr="006B5971">
        <w:rPr>
          <w:rFonts w:ascii="Arial" w:hAnsi="Arial" w:cs="Arial"/>
          <w:sz w:val="18"/>
          <w:szCs w:val="18"/>
        </w:rPr>
        <w:t>2.1</w:t>
      </w:r>
      <w:r w:rsidRPr="006B5971">
        <w:rPr>
          <w:rFonts w:ascii="Arial" w:hAnsi="Arial" w:cs="Arial"/>
          <w:sz w:val="18"/>
          <w:szCs w:val="18"/>
        </w:rPr>
        <w:tab/>
        <w:t xml:space="preserve">Táto zmluva sa uzatvára na dobu </w:t>
      </w:r>
      <w:r>
        <w:rPr>
          <w:rFonts w:ascii="Arial" w:hAnsi="Arial" w:cs="Arial"/>
          <w:sz w:val="18"/>
          <w:szCs w:val="18"/>
        </w:rPr>
        <w:t>určitú,</w:t>
      </w:r>
      <w:r w:rsidR="0002034C">
        <w:rPr>
          <w:rFonts w:ascii="Arial" w:hAnsi="Arial" w:cs="Arial"/>
          <w:sz w:val="18"/>
          <w:szCs w:val="18"/>
        </w:rPr>
        <w:t xml:space="preserve"> </w:t>
      </w:r>
      <w:r w:rsidR="007B7698">
        <w:rPr>
          <w:rFonts w:ascii="Arial" w:hAnsi="Arial" w:cs="Arial"/>
          <w:sz w:val="18"/>
          <w:szCs w:val="18"/>
        </w:rPr>
        <w:t>odo dňa účinnosti</w:t>
      </w:r>
      <w:r w:rsidR="00AA2306">
        <w:rPr>
          <w:rFonts w:ascii="Arial" w:hAnsi="Arial" w:cs="Arial"/>
          <w:sz w:val="18"/>
          <w:szCs w:val="18"/>
        </w:rPr>
        <w:t xml:space="preserve"> tejto zmluvy</w:t>
      </w:r>
      <w:r w:rsidR="007B7698">
        <w:rPr>
          <w:rFonts w:ascii="Arial" w:hAnsi="Arial" w:cs="Arial"/>
          <w:sz w:val="18"/>
          <w:szCs w:val="18"/>
        </w:rPr>
        <w:t>, nie však skôr ako 01.0</w:t>
      </w:r>
      <w:r w:rsidR="00AA2306">
        <w:rPr>
          <w:rFonts w:ascii="Arial" w:hAnsi="Arial" w:cs="Arial"/>
          <w:sz w:val="18"/>
          <w:szCs w:val="18"/>
        </w:rPr>
        <w:t>6</w:t>
      </w:r>
      <w:r w:rsidR="007B7698">
        <w:rPr>
          <w:rFonts w:ascii="Arial" w:hAnsi="Arial" w:cs="Arial"/>
          <w:sz w:val="18"/>
          <w:szCs w:val="18"/>
        </w:rPr>
        <w:t>.202</w:t>
      </w:r>
      <w:r w:rsidR="00AA2306">
        <w:rPr>
          <w:rFonts w:ascii="Arial" w:hAnsi="Arial" w:cs="Arial"/>
          <w:sz w:val="18"/>
          <w:szCs w:val="18"/>
        </w:rPr>
        <w:t>3</w:t>
      </w:r>
      <w:r w:rsidR="00807AEE">
        <w:rPr>
          <w:rFonts w:ascii="Arial" w:hAnsi="Arial" w:cs="Arial"/>
          <w:sz w:val="18"/>
          <w:szCs w:val="18"/>
        </w:rPr>
        <w:t>,</w:t>
      </w:r>
      <w:r w:rsidR="0002034C">
        <w:rPr>
          <w:rFonts w:ascii="Arial" w:hAnsi="Arial" w:cs="Arial"/>
          <w:sz w:val="18"/>
          <w:szCs w:val="18"/>
        </w:rPr>
        <w:t xml:space="preserve"> </w:t>
      </w:r>
      <w:r w:rsidR="00887C03">
        <w:rPr>
          <w:rFonts w:ascii="Arial" w:hAnsi="Arial" w:cs="Arial"/>
          <w:sz w:val="18"/>
          <w:szCs w:val="18"/>
        </w:rPr>
        <w:t xml:space="preserve">do 31.05.2026 </w:t>
      </w:r>
      <w:r w:rsidRPr="006B5971">
        <w:rPr>
          <w:rFonts w:ascii="Arial" w:hAnsi="Arial" w:cs="Arial"/>
          <w:sz w:val="18"/>
          <w:szCs w:val="18"/>
        </w:rPr>
        <w:t xml:space="preserve">alebo do vyčerpania stanoveného finančného limitu v </w:t>
      </w:r>
      <w:r w:rsidRPr="00EF3718">
        <w:rPr>
          <w:rFonts w:ascii="Arial" w:hAnsi="Arial" w:cs="Arial"/>
          <w:sz w:val="18"/>
          <w:szCs w:val="18"/>
        </w:rPr>
        <w:t xml:space="preserve">rozsahu </w:t>
      </w:r>
      <w:r w:rsidRPr="00EF3718">
        <w:rPr>
          <w:rFonts w:ascii="Arial" w:hAnsi="Arial" w:cs="Arial"/>
          <w:sz w:val="18"/>
          <w:szCs w:val="18"/>
          <w:highlight w:val="yellow"/>
        </w:rPr>
        <w:t>[●]</w:t>
      </w:r>
      <w:r w:rsidRPr="00EF3718">
        <w:rPr>
          <w:rFonts w:ascii="Arial" w:hAnsi="Arial" w:cs="Arial"/>
          <w:sz w:val="18"/>
          <w:szCs w:val="18"/>
        </w:rPr>
        <w:t xml:space="preserve"> EUR</w:t>
      </w:r>
      <w:r w:rsidRPr="006B5971">
        <w:rPr>
          <w:rFonts w:ascii="Arial" w:hAnsi="Arial" w:cs="Arial"/>
          <w:sz w:val="18"/>
          <w:szCs w:val="18"/>
        </w:rPr>
        <w:t xml:space="preserve"> </w:t>
      </w:r>
      <w:r w:rsidRPr="00632474">
        <w:rPr>
          <w:rFonts w:ascii="Arial" w:hAnsi="Arial" w:cs="Arial"/>
          <w:i/>
          <w:iCs/>
          <w:sz w:val="18"/>
          <w:szCs w:val="18"/>
        </w:rPr>
        <w:t xml:space="preserve">(slovom: </w:t>
      </w:r>
      <w:r w:rsidRPr="00632474">
        <w:rPr>
          <w:rFonts w:ascii="Arial" w:hAnsi="Arial" w:cs="Arial"/>
          <w:i/>
          <w:iCs/>
          <w:sz w:val="18"/>
          <w:szCs w:val="18"/>
          <w:highlight w:val="yellow"/>
        </w:rPr>
        <w:t>[●]</w:t>
      </w:r>
      <w:r w:rsidRPr="00632474">
        <w:rPr>
          <w:rFonts w:ascii="Arial" w:hAnsi="Arial" w:cs="Arial"/>
          <w:i/>
          <w:iCs/>
          <w:sz w:val="18"/>
          <w:szCs w:val="18"/>
        </w:rPr>
        <w:t xml:space="preserve"> eur)</w:t>
      </w:r>
      <w:r w:rsidRPr="006B5971">
        <w:rPr>
          <w:rFonts w:ascii="Arial" w:hAnsi="Arial" w:cs="Arial"/>
          <w:sz w:val="18"/>
          <w:szCs w:val="18"/>
        </w:rPr>
        <w:t xml:space="preserve"> bez DPH podľa toho, ktorá skutočnosť nastane skôr</w:t>
      </w:r>
      <w:r w:rsidR="007B7698">
        <w:rPr>
          <w:rFonts w:ascii="Arial" w:hAnsi="Arial" w:cs="Arial"/>
          <w:sz w:val="18"/>
          <w:szCs w:val="18"/>
        </w:rPr>
        <w:t>.</w:t>
      </w:r>
    </w:p>
    <w:p w14:paraId="6027B72B" w14:textId="77777777" w:rsidR="00590C1C" w:rsidRPr="006B5971" w:rsidRDefault="00590C1C" w:rsidP="00590C1C">
      <w:pPr>
        <w:pStyle w:val="Bezriadkovania"/>
        <w:ind w:left="567" w:hanging="567"/>
        <w:jc w:val="both"/>
        <w:rPr>
          <w:rFonts w:ascii="Arial" w:hAnsi="Arial" w:cs="Arial"/>
          <w:sz w:val="18"/>
          <w:szCs w:val="18"/>
        </w:rPr>
      </w:pPr>
    </w:p>
    <w:p w14:paraId="6EAACFC0" w14:textId="77777777" w:rsidR="00590C1C" w:rsidRDefault="00590C1C" w:rsidP="00590C1C">
      <w:pPr>
        <w:pStyle w:val="Default"/>
        <w:ind w:left="567"/>
        <w:jc w:val="center"/>
        <w:rPr>
          <w:b/>
          <w:bCs/>
          <w:sz w:val="18"/>
          <w:szCs w:val="18"/>
        </w:rPr>
      </w:pPr>
      <w:r>
        <w:rPr>
          <w:b/>
          <w:bCs/>
          <w:sz w:val="18"/>
          <w:szCs w:val="18"/>
        </w:rPr>
        <w:t xml:space="preserve">III. </w:t>
      </w:r>
      <w:r w:rsidRPr="00FD426D">
        <w:rPr>
          <w:b/>
          <w:bCs/>
          <w:sz w:val="18"/>
          <w:szCs w:val="18"/>
        </w:rPr>
        <w:t xml:space="preserve">Osobitné ustanovenia pre </w:t>
      </w:r>
      <w:r>
        <w:rPr>
          <w:b/>
          <w:bCs/>
          <w:sz w:val="18"/>
          <w:szCs w:val="18"/>
        </w:rPr>
        <w:t>servisné práce</w:t>
      </w:r>
    </w:p>
    <w:p w14:paraId="29F0DE81" w14:textId="77777777" w:rsidR="00590C1C" w:rsidRPr="00A76D20" w:rsidRDefault="00590C1C" w:rsidP="00590C1C">
      <w:pPr>
        <w:pStyle w:val="Bezriadkovania"/>
        <w:jc w:val="center"/>
        <w:rPr>
          <w:rFonts w:ascii="Arial" w:hAnsi="Arial" w:cs="Arial"/>
          <w:b/>
          <w:bCs/>
          <w:sz w:val="10"/>
          <w:szCs w:val="10"/>
        </w:rPr>
      </w:pPr>
    </w:p>
    <w:p w14:paraId="1894C81E" w14:textId="77777777" w:rsidR="00590C1C" w:rsidRPr="00B758D6" w:rsidRDefault="00590C1C" w:rsidP="006A77F4">
      <w:pPr>
        <w:pStyle w:val="Odsekzoznamu"/>
        <w:widowControl/>
        <w:autoSpaceDE w:val="0"/>
        <w:autoSpaceDN w:val="0"/>
        <w:adjustRightInd w:val="0"/>
        <w:spacing w:after="0" w:line="240" w:lineRule="auto"/>
        <w:ind w:left="360"/>
        <w:contextualSpacing w:val="0"/>
        <w:jc w:val="both"/>
        <w:rPr>
          <w:rFonts w:ascii="Arial" w:hAnsi="Arial" w:cs="Arial"/>
          <w:vanish/>
          <w:color w:val="000000"/>
          <w:sz w:val="18"/>
          <w:szCs w:val="18"/>
        </w:rPr>
      </w:pPr>
    </w:p>
    <w:p w14:paraId="1ECDE4CB" w14:textId="77777777" w:rsidR="00590C1C" w:rsidRDefault="00590C1C" w:rsidP="00590C1C">
      <w:pPr>
        <w:pStyle w:val="Default"/>
        <w:numPr>
          <w:ilvl w:val="1"/>
          <w:numId w:val="3"/>
        </w:numPr>
        <w:ind w:left="567" w:hanging="567"/>
        <w:jc w:val="both"/>
        <w:rPr>
          <w:sz w:val="18"/>
          <w:szCs w:val="18"/>
        </w:rPr>
      </w:pPr>
      <w:r>
        <w:rPr>
          <w:sz w:val="18"/>
          <w:szCs w:val="18"/>
        </w:rPr>
        <w:t>Ak zhotoviteľ poskytol na technologické zariadenie záruku za akosť, alebo ak je predmetom zmluvy vykonávanie servisných prác, zhotoviteľ sa zaväzuje vykonávať servis v súlade s ustanoveniami zmluvy podľa technického manuálu, návodu alebo odporúčania výrobcu technologického zariadenia, a to počas doby trvania záruky za akosť alebo po dobu vykonávania servisných prác podľa zmluvy.</w:t>
      </w:r>
    </w:p>
    <w:p w14:paraId="5BCEF492" w14:textId="77777777" w:rsidR="00590C1C" w:rsidRDefault="00590C1C" w:rsidP="00590C1C">
      <w:pPr>
        <w:pStyle w:val="Default"/>
        <w:numPr>
          <w:ilvl w:val="1"/>
          <w:numId w:val="3"/>
        </w:numPr>
        <w:ind w:left="567" w:hanging="567"/>
        <w:jc w:val="both"/>
        <w:rPr>
          <w:sz w:val="18"/>
          <w:szCs w:val="18"/>
        </w:rPr>
      </w:pPr>
      <w:r w:rsidRPr="00DF3C61">
        <w:rPr>
          <w:sz w:val="18"/>
          <w:szCs w:val="18"/>
        </w:rPr>
        <w:t xml:space="preserve">Popis, počet a rozsah servisných prehliadok vyplýva zo zmluvy alebo z technického manuálu, návodu alebo odporúčania výrobcu technologického zariadenia. </w:t>
      </w:r>
    </w:p>
    <w:p w14:paraId="2D89610D" w14:textId="77777777" w:rsidR="00590C1C" w:rsidRDefault="00590C1C" w:rsidP="00590C1C">
      <w:pPr>
        <w:pStyle w:val="Default"/>
        <w:numPr>
          <w:ilvl w:val="1"/>
          <w:numId w:val="3"/>
        </w:numPr>
        <w:ind w:left="567" w:hanging="567"/>
        <w:jc w:val="both"/>
        <w:rPr>
          <w:sz w:val="18"/>
          <w:szCs w:val="18"/>
        </w:rPr>
      </w:pPr>
      <w:r w:rsidRPr="00DF3C61">
        <w:rPr>
          <w:sz w:val="18"/>
          <w:szCs w:val="18"/>
        </w:rPr>
        <w:t>Zhotoviteľ je povinný vyhotoviť o každej servisnej prehliadke písomný záznam obsahujúci popis predmetu servisnej prehliadky, vykonané úkony, výsledky servisnej prehliadky, popis zistených vád, menný zoznam zamestnancov zhotoviteľa, ktorí sa podieľali na servise technologického zariadenia a podpis vedúceho zamestnanca zhotoviteľa povereného vykonaním servisu.</w:t>
      </w:r>
      <w:r w:rsidRPr="00DF3C61">
        <w:rPr>
          <w:b/>
          <w:bCs/>
          <w:sz w:val="18"/>
          <w:szCs w:val="18"/>
        </w:rPr>
        <w:t xml:space="preserve"> </w:t>
      </w:r>
      <w:r w:rsidRPr="00DF3C61">
        <w:rPr>
          <w:sz w:val="18"/>
          <w:szCs w:val="18"/>
        </w:rPr>
        <w:t>V prípade zistenia vady je zhotoviteľ povinný v písomnom zázname uviesť, či ide o vadu, na ktorú sa vzťahuje záruka alebo ide o vadu, na ktorú sa záruka nevzťahuje.</w:t>
      </w:r>
    </w:p>
    <w:p w14:paraId="0A5D0BAA" w14:textId="77777777" w:rsidR="00590C1C" w:rsidRDefault="00590C1C" w:rsidP="00590C1C">
      <w:pPr>
        <w:pStyle w:val="Default"/>
        <w:numPr>
          <w:ilvl w:val="1"/>
          <w:numId w:val="3"/>
        </w:numPr>
        <w:ind w:left="567" w:hanging="567"/>
        <w:jc w:val="both"/>
        <w:rPr>
          <w:sz w:val="18"/>
          <w:szCs w:val="18"/>
        </w:rPr>
      </w:pPr>
      <w:r w:rsidRPr="00DF3C61">
        <w:rPr>
          <w:sz w:val="18"/>
          <w:szCs w:val="18"/>
        </w:rPr>
        <w:lastRenderedPageBreak/>
        <w:t xml:space="preserve">V prípade opráv technologických zariadení sa zhotoviteľ zaväzuje použiť nové originálne náhradné diely od výrobcu technologického zariadenia. </w:t>
      </w:r>
    </w:p>
    <w:p w14:paraId="2E95275D" w14:textId="77777777" w:rsidR="00590C1C" w:rsidRDefault="00590C1C" w:rsidP="00590C1C">
      <w:pPr>
        <w:pStyle w:val="Default"/>
        <w:numPr>
          <w:ilvl w:val="1"/>
          <w:numId w:val="3"/>
        </w:numPr>
        <w:ind w:left="567" w:hanging="567"/>
        <w:jc w:val="both"/>
        <w:rPr>
          <w:b/>
          <w:bCs/>
          <w:sz w:val="18"/>
          <w:szCs w:val="18"/>
        </w:rPr>
      </w:pPr>
      <w:r w:rsidRPr="00FF7EA5">
        <w:rPr>
          <w:sz w:val="18"/>
          <w:szCs w:val="18"/>
        </w:rPr>
        <w:t>Zhotoviteľ môže výnimočne so súhlasom objednávateľa použiť aj náhradné diely od iných výrobcov, ak tieto spĺňajú rovnaké alebo vyššie technické a kvalitatívne parametre menených technologických zariadení alebo ich komponentov. Zhotoviteľ v takom prípade nesie plnú zodpovednosť za to, že tieto diely budú plne kompatibilné a funkčné a technologické zariadenie prevádzkyschopné.</w:t>
      </w:r>
      <w:r w:rsidRPr="00AF4361">
        <w:rPr>
          <w:b/>
          <w:bCs/>
          <w:sz w:val="18"/>
          <w:szCs w:val="18"/>
        </w:rPr>
        <w:t xml:space="preserve"> </w:t>
      </w:r>
    </w:p>
    <w:p w14:paraId="2B13F3E0" w14:textId="77777777" w:rsidR="00590C1C" w:rsidRDefault="00590C1C" w:rsidP="00590C1C">
      <w:pPr>
        <w:pStyle w:val="Default"/>
        <w:jc w:val="both"/>
        <w:rPr>
          <w:b/>
          <w:bCs/>
          <w:sz w:val="18"/>
          <w:szCs w:val="18"/>
        </w:rPr>
      </w:pPr>
    </w:p>
    <w:p w14:paraId="377FB117" w14:textId="77777777" w:rsidR="00590C1C" w:rsidRPr="00A76D20" w:rsidRDefault="00590C1C" w:rsidP="00590C1C">
      <w:pPr>
        <w:pStyle w:val="Default"/>
        <w:jc w:val="both"/>
        <w:rPr>
          <w:b/>
          <w:bCs/>
          <w:sz w:val="18"/>
          <w:szCs w:val="18"/>
        </w:rPr>
      </w:pPr>
    </w:p>
    <w:p w14:paraId="38B99B98" w14:textId="77777777" w:rsidR="00590C1C" w:rsidRDefault="00590C1C" w:rsidP="00590C1C">
      <w:pPr>
        <w:pStyle w:val="Bezriadkovania"/>
        <w:jc w:val="center"/>
        <w:rPr>
          <w:rFonts w:ascii="Arial" w:hAnsi="Arial" w:cs="Arial"/>
          <w:b/>
          <w:bCs/>
          <w:sz w:val="18"/>
          <w:szCs w:val="18"/>
        </w:rPr>
      </w:pPr>
      <w:r>
        <w:rPr>
          <w:rFonts w:ascii="Arial" w:hAnsi="Arial" w:cs="Arial"/>
          <w:b/>
          <w:bCs/>
          <w:sz w:val="18"/>
          <w:szCs w:val="18"/>
        </w:rPr>
        <w:t>IV</w:t>
      </w:r>
      <w:r w:rsidRPr="00ED42AD">
        <w:rPr>
          <w:rFonts w:ascii="Arial" w:hAnsi="Arial" w:cs="Arial"/>
          <w:b/>
          <w:bCs/>
          <w:sz w:val="18"/>
          <w:szCs w:val="18"/>
        </w:rPr>
        <w:t>. Skúšky</w:t>
      </w:r>
    </w:p>
    <w:p w14:paraId="74C2FBA1" w14:textId="77777777" w:rsidR="00590C1C" w:rsidRPr="006A77F4" w:rsidRDefault="00590C1C" w:rsidP="006A77F4">
      <w:pPr>
        <w:autoSpaceDE w:val="0"/>
        <w:autoSpaceDN w:val="0"/>
        <w:adjustRightInd w:val="0"/>
        <w:spacing w:after="0" w:line="240" w:lineRule="auto"/>
        <w:jc w:val="both"/>
        <w:rPr>
          <w:rFonts w:ascii="Arial" w:hAnsi="Arial" w:cs="Arial"/>
          <w:vanish/>
          <w:color w:val="000000"/>
          <w:sz w:val="18"/>
          <w:szCs w:val="18"/>
        </w:rPr>
      </w:pPr>
    </w:p>
    <w:p w14:paraId="773C5010" w14:textId="77777777" w:rsidR="00590C1C" w:rsidRDefault="00590C1C" w:rsidP="00590C1C">
      <w:pPr>
        <w:pStyle w:val="Default"/>
        <w:numPr>
          <w:ilvl w:val="1"/>
          <w:numId w:val="5"/>
        </w:numPr>
        <w:ind w:hanging="709"/>
        <w:jc w:val="both"/>
        <w:rPr>
          <w:sz w:val="18"/>
          <w:szCs w:val="18"/>
        </w:rPr>
      </w:pPr>
      <w:r w:rsidRPr="008308FF">
        <w:rPr>
          <w:sz w:val="18"/>
          <w:szCs w:val="18"/>
        </w:rPr>
        <w:t>Ak to ustanovenia zmluvy predpokladajú,</w:t>
      </w:r>
      <w:r>
        <w:rPr>
          <w:sz w:val="18"/>
          <w:szCs w:val="18"/>
        </w:rPr>
        <w:t xml:space="preserve"> ak to vyplýva z povahy prác,</w:t>
      </w:r>
      <w:r w:rsidRPr="008308FF">
        <w:rPr>
          <w:sz w:val="18"/>
          <w:szCs w:val="18"/>
        </w:rPr>
        <w:t xml:space="preserve"> alebo ak to objednávateľ požaduje</w:t>
      </w:r>
      <w:r>
        <w:rPr>
          <w:sz w:val="18"/>
          <w:szCs w:val="18"/>
        </w:rPr>
        <w:t>, z</w:t>
      </w:r>
      <w:r w:rsidRPr="008308FF">
        <w:rPr>
          <w:sz w:val="18"/>
          <w:szCs w:val="18"/>
        </w:rPr>
        <w:t>hotoviteľ je povinný vykonať</w:t>
      </w:r>
      <w:r>
        <w:rPr>
          <w:sz w:val="18"/>
          <w:szCs w:val="18"/>
        </w:rPr>
        <w:t>, a to aj opakovane,</w:t>
      </w:r>
      <w:r w:rsidRPr="008308FF">
        <w:rPr>
          <w:sz w:val="18"/>
          <w:szCs w:val="18"/>
        </w:rPr>
        <w:t xml:space="preserve"> </w:t>
      </w:r>
      <w:r>
        <w:rPr>
          <w:sz w:val="18"/>
          <w:szCs w:val="18"/>
        </w:rPr>
        <w:t>skúšky:</w:t>
      </w:r>
    </w:p>
    <w:p w14:paraId="5FD86A53" w14:textId="77777777" w:rsidR="00590C1C" w:rsidRDefault="00590C1C" w:rsidP="00590C1C">
      <w:pPr>
        <w:pStyle w:val="Default"/>
        <w:numPr>
          <w:ilvl w:val="2"/>
          <w:numId w:val="1"/>
        </w:numPr>
        <w:jc w:val="both"/>
        <w:rPr>
          <w:sz w:val="18"/>
          <w:szCs w:val="18"/>
        </w:rPr>
      </w:pPr>
      <w:r>
        <w:rPr>
          <w:sz w:val="18"/>
          <w:szCs w:val="18"/>
        </w:rPr>
        <w:t>t</w:t>
      </w:r>
      <w:r w:rsidRPr="008308FF">
        <w:rPr>
          <w:sz w:val="18"/>
          <w:szCs w:val="18"/>
        </w:rPr>
        <w:t xml:space="preserve">echnologických zariadení potom, ako </w:t>
      </w:r>
      <w:r>
        <w:rPr>
          <w:sz w:val="18"/>
          <w:szCs w:val="18"/>
        </w:rPr>
        <w:t>z</w:t>
      </w:r>
      <w:r w:rsidRPr="008308FF">
        <w:rPr>
          <w:sz w:val="18"/>
          <w:szCs w:val="18"/>
        </w:rPr>
        <w:t xml:space="preserve">hotoviteľ vykoná inštalačné a montážne práce vo vzťahu ku každému jednotlivému </w:t>
      </w:r>
      <w:r>
        <w:rPr>
          <w:sz w:val="18"/>
          <w:szCs w:val="18"/>
        </w:rPr>
        <w:t>t</w:t>
      </w:r>
      <w:r w:rsidRPr="008308FF">
        <w:rPr>
          <w:sz w:val="18"/>
          <w:szCs w:val="18"/>
        </w:rPr>
        <w:t>echnologickému zariadeniu alebo</w:t>
      </w:r>
    </w:p>
    <w:p w14:paraId="0C73DD61" w14:textId="77777777" w:rsidR="00590C1C" w:rsidRPr="009C17AC" w:rsidRDefault="00590C1C" w:rsidP="00590C1C">
      <w:pPr>
        <w:pStyle w:val="Default"/>
        <w:numPr>
          <w:ilvl w:val="2"/>
          <w:numId w:val="1"/>
        </w:numPr>
        <w:jc w:val="both"/>
        <w:rPr>
          <w:sz w:val="18"/>
          <w:szCs w:val="18"/>
        </w:rPr>
      </w:pPr>
      <w:r>
        <w:rPr>
          <w:sz w:val="18"/>
          <w:szCs w:val="18"/>
        </w:rPr>
        <w:t>m</w:t>
      </w:r>
      <w:r w:rsidRPr="008308FF">
        <w:rPr>
          <w:sz w:val="18"/>
          <w:szCs w:val="18"/>
        </w:rPr>
        <w:t xml:space="preserve">ateriálov alebo častí </w:t>
      </w:r>
      <w:r>
        <w:rPr>
          <w:sz w:val="18"/>
          <w:szCs w:val="18"/>
        </w:rPr>
        <w:t>d</w:t>
      </w:r>
      <w:r w:rsidRPr="008308FF">
        <w:rPr>
          <w:sz w:val="18"/>
          <w:szCs w:val="18"/>
        </w:rPr>
        <w:t>iela, ktoré sú výsledkom stavebných prác</w:t>
      </w:r>
      <w:r>
        <w:rPr>
          <w:sz w:val="18"/>
          <w:szCs w:val="18"/>
        </w:rPr>
        <w:t>.</w:t>
      </w:r>
    </w:p>
    <w:p w14:paraId="540082F1" w14:textId="77777777" w:rsidR="00590C1C" w:rsidRDefault="00590C1C" w:rsidP="00590C1C">
      <w:pPr>
        <w:pStyle w:val="Default"/>
        <w:numPr>
          <w:ilvl w:val="1"/>
          <w:numId w:val="5"/>
        </w:numPr>
        <w:ind w:left="567" w:hanging="567"/>
        <w:jc w:val="both"/>
        <w:rPr>
          <w:sz w:val="18"/>
          <w:szCs w:val="18"/>
        </w:rPr>
      </w:pPr>
      <w:r>
        <w:rPr>
          <w:sz w:val="18"/>
          <w:szCs w:val="18"/>
        </w:rPr>
        <w:t>Náklady na vykonanie skúšok znáša zhotoviteľ.</w:t>
      </w:r>
    </w:p>
    <w:p w14:paraId="32AC33F0" w14:textId="77777777" w:rsidR="00590C1C" w:rsidRPr="008308FF" w:rsidRDefault="00590C1C" w:rsidP="00590C1C">
      <w:pPr>
        <w:pStyle w:val="Default"/>
        <w:numPr>
          <w:ilvl w:val="1"/>
          <w:numId w:val="5"/>
        </w:numPr>
        <w:ind w:left="567" w:hanging="567"/>
        <w:jc w:val="both"/>
        <w:rPr>
          <w:sz w:val="18"/>
          <w:szCs w:val="18"/>
        </w:rPr>
      </w:pPr>
      <w:r w:rsidRPr="008308FF">
        <w:rPr>
          <w:sz w:val="18"/>
          <w:szCs w:val="18"/>
        </w:rPr>
        <w:t xml:space="preserve">Ak nie je určený rozsah vykonávaných skúšok, vykonajú sa tie skúšky, ktoré zodpovedajú povahe </w:t>
      </w:r>
      <w:r>
        <w:rPr>
          <w:sz w:val="18"/>
          <w:szCs w:val="18"/>
        </w:rPr>
        <w:t>t</w:t>
      </w:r>
      <w:r w:rsidRPr="008308FF">
        <w:rPr>
          <w:sz w:val="18"/>
          <w:szCs w:val="18"/>
        </w:rPr>
        <w:t>echnologického zariadenia</w:t>
      </w:r>
      <w:r>
        <w:rPr>
          <w:sz w:val="18"/>
          <w:szCs w:val="18"/>
        </w:rPr>
        <w:t>,</w:t>
      </w:r>
      <w:r w:rsidRPr="00767F4A">
        <w:rPr>
          <w:sz w:val="18"/>
          <w:szCs w:val="18"/>
        </w:rPr>
        <w:t xml:space="preserve"> </w:t>
      </w:r>
      <w:r>
        <w:rPr>
          <w:sz w:val="18"/>
          <w:szCs w:val="18"/>
        </w:rPr>
        <w:t>m</w:t>
      </w:r>
      <w:r w:rsidRPr="008308FF">
        <w:rPr>
          <w:sz w:val="18"/>
          <w:szCs w:val="18"/>
        </w:rPr>
        <w:t>ateriál</w:t>
      </w:r>
      <w:r>
        <w:rPr>
          <w:sz w:val="18"/>
          <w:szCs w:val="18"/>
        </w:rPr>
        <w:t xml:space="preserve">u </w:t>
      </w:r>
      <w:r w:rsidRPr="008308FF">
        <w:rPr>
          <w:sz w:val="18"/>
          <w:szCs w:val="18"/>
        </w:rPr>
        <w:t>alebo čast</w:t>
      </w:r>
      <w:r>
        <w:rPr>
          <w:sz w:val="18"/>
          <w:szCs w:val="18"/>
        </w:rPr>
        <w:t>i</w:t>
      </w:r>
      <w:r w:rsidRPr="008308FF">
        <w:rPr>
          <w:sz w:val="18"/>
          <w:szCs w:val="18"/>
        </w:rPr>
        <w:t xml:space="preserve"> </w:t>
      </w:r>
      <w:r>
        <w:rPr>
          <w:sz w:val="18"/>
          <w:szCs w:val="18"/>
        </w:rPr>
        <w:t>d</w:t>
      </w:r>
      <w:r w:rsidRPr="008308FF">
        <w:rPr>
          <w:sz w:val="18"/>
          <w:szCs w:val="18"/>
        </w:rPr>
        <w:t>iela</w:t>
      </w:r>
      <w:r>
        <w:rPr>
          <w:sz w:val="18"/>
          <w:szCs w:val="18"/>
        </w:rPr>
        <w:t>, alebo ktoré sú štandardom v príslušnom technickom odvetví.</w:t>
      </w:r>
    </w:p>
    <w:p w14:paraId="1351569B" w14:textId="77777777" w:rsidR="00590C1C" w:rsidRDefault="00590C1C" w:rsidP="00590C1C">
      <w:pPr>
        <w:pStyle w:val="Default"/>
        <w:numPr>
          <w:ilvl w:val="1"/>
          <w:numId w:val="5"/>
        </w:numPr>
        <w:ind w:left="567" w:hanging="567"/>
        <w:jc w:val="both"/>
        <w:rPr>
          <w:sz w:val="18"/>
          <w:szCs w:val="18"/>
        </w:rPr>
      </w:pPr>
      <w:r w:rsidRPr="008308FF">
        <w:rPr>
          <w:sz w:val="18"/>
          <w:szCs w:val="18"/>
        </w:rPr>
        <w:t xml:space="preserve">Pri hodnotení výsledkov skúšok </w:t>
      </w:r>
      <w:r>
        <w:rPr>
          <w:sz w:val="18"/>
          <w:szCs w:val="18"/>
        </w:rPr>
        <w:t>vezme</w:t>
      </w:r>
      <w:r w:rsidRPr="008308FF">
        <w:rPr>
          <w:sz w:val="18"/>
          <w:szCs w:val="18"/>
        </w:rPr>
        <w:t xml:space="preserve"> </w:t>
      </w:r>
      <w:r>
        <w:rPr>
          <w:sz w:val="18"/>
          <w:szCs w:val="18"/>
        </w:rPr>
        <w:t>objednávateľ</w:t>
      </w:r>
      <w:r w:rsidRPr="008308FF">
        <w:rPr>
          <w:sz w:val="18"/>
          <w:szCs w:val="18"/>
        </w:rPr>
        <w:t xml:space="preserve"> do úvahy požiadavky na vlastnosti </w:t>
      </w:r>
      <w:r>
        <w:rPr>
          <w:sz w:val="18"/>
          <w:szCs w:val="18"/>
        </w:rPr>
        <w:t>t</w:t>
      </w:r>
      <w:r w:rsidRPr="008308FF">
        <w:rPr>
          <w:sz w:val="18"/>
          <w:szCs w:val="18"/>
        </w:rPr>
        <w:t>echnologického zariadenia</w:t>
      </w:r>
      <w:r>
        <w:rPr>
          <w:sz w:val="18"/>
          <w:szCs w:val="18"/>
        </w:rPr>
        <w:t>, akosť materiálu alebo funkčnosť diela</w:t>
      </w:r>
      <w:r w:rsidRPr="008308FF">
        <w:rPr>
          <w:sz w:val="18"/>
          <w:szCs w:val="18"/>
        </w:rPr>
        <w:t xml:space="preserve">, ako aj dopad </w:t>
      </w:r>
      <w:r>
        <w:rPr>
          <w:sz w:val="18"/>
          <w:szCs w:val="18"/>
        </w:rPr>
        <w:t xml:space="preserve">ich </w:t>
      </w:r>
      <w:r w:rsidRPr="008308FF">
        <w:rPr>
          <w:sz w:val="18"/>
          <w:szCs w:val="18"/>
        </w:rPr>
        <w:t xml:space="preserve">užívania na prevádzkové a iné vlastnosti </w:t>
      </w:r>
      <w:r>
        <w:rPr>
          <w:sz w:val="18"/>
          <w:szCs w:val="18"/>
        </w:rPr>
        <w:t>d</w:t>
      </w:r>
      <w:r w:rsidRPr="008308FF">
        <w:rPr>
          <w:sz w:val="18"/>
          <w:szCs w:val="18"/>
        </w:rPr>
        <w:t xml:space="preserve">iela ako celku. </w:t>
      </w:r>
    </w:p>
    <w:p w14:paraId="327438AC" w14:textId="77777777" w:rsidR="00590C1C" w:rsidRDefault="00590C1C" w:rsidP="00590C1C">
      <w:pPr>
        <w:pStyle w:val="Default"/>
        <w:numPr>
          <w:ilvl w:val="1"/>
          <w:numId w:val="5"/>
        </w:numPr>
        <w:ind w:left="567" w:hanging="567"/>
        <w:jc w:val="both"/>
        <w:rPr>
          <w:sz w:val="18"/>
          <w:szCs w:val="18"/>
        </w:rPr>
      </w:pPr>
      <w:r w:rsidRPr="475ACB03">
        <w:rPr>
          <w:sz w:val="18"/>
          <w:szCs w:val="18"/>
        </w:rPr>
        <w:t>O riadnom vykonaní skúšok sa spíše záznam o vykonaní skúšky. Skúšky sa budú považovať za vykonané vyhlásením objednávateľa o ich riadnom vykonaní.</w:t>
      </w:r>
    </w:p>
    <w:p w14:paraId="2FAEF973" w14:textId="77777777" w:rsidR="00590C1C" w:rsidRDefault="00590C1C" w:rsidP="00590C1C">
      <w:pPr>
        <w:pStyle w:val="Default"/>
        <w:numPr>
          <w:ilvl w:val="1"/>
          <w:numId w:val="5"/>
        </w:numPr>
        <w:ind w:left="567" w:hanging="567"/>
        <w:jc w:val="both"/>
        <w:rPr>
          <w:sz w:val="18"/>
          <w:szCs w:val="18"/>
        </w:rPr>
      </w:pPr>
      <w:r w:rsidRPr="00ED42AD">
        <w:rPr>
          <w:sz w:val="18"/>
          <w:szCs w:val="18"/>
        </w:rPr>
        <w:t xml:space="preserve">Všetky záznamy a protokoly o vykonaní skúšok musia byť spísané v slovenskom jazyku a podpísané zhotoviteľom a objednávateľom. </w:t>
      </w:r>
    </w:p>
    <w:p w14:paraId="66A477E2" w14:textId="77777777" w:rsidR="00590C1C" w:rsidRPr="00E40354" w:rsidRDefault="00590C1C" w:rsidP="00590C1C">
      <w:pPr>
        <w:pStyle w:val="Default"/>
        <w:numPr>
          <w:ilvl w:val="1"/>
          <w:numId w:val="5"/>
        </w:numPr>
        <w:ind w:left="567" w:hanging="567"/>
        <w:jc w:val="both"/>
        <w:rPr>
          <w:sz w:val="18"/>
          <w:szCs w:val="18"/>
        </w:rPr>
      </w:pPr>
      <w:r w:rsidRPr="00ED42AD">
        <w:rPr>
          <w:sz w:val="18"/>
          <w:szCs w:val="18"/>
        </w:rPr>
        <w:t xml:space="preserve">Ak technologické zariadenie, materiály, dielo, alebo časť diela nevyhovie </w:t>
      </w:r>
      <w:r>
        <w:rPr>
          <w:sz w:val="18"/>
          <w:szCs w:val="18"/>
        </w:rPr>
        <w:t xml:space="preserve">vykonaným </w:t>
      </w:r>
      <w:r w:rsidRPr="00ED42AD">
        <w:rPr>
          <w:sz w:val="18"/>
          <w:szCs w:val="18"/>
        </w:rPr>
        <w:t>skúška</w:t>
      </w:r>
      <w:r>
        <w:rPr>
          <w:sz w:val="18"/>
          <w:szCs w:val="18"/>
        </w:rPr>
        <w:t>m</w:t>
      </w:r>
      <w:r w:rsidRPr="00ED42AD">
        <w:rPr>
          <w:sz w:val="18"/>
          <w:szCs w:val="18"/>
        </w:rPr>
        <w:t xml:space="preserve">, </w:t>
      </w:r>
      <w:r>
        <w:rPr>
          <w:sz w:val="18"/>
          <w:szCs w:val="18"/>
        </w:rPr>
        <w:t>každá zo zmluvných strán môže</w:t>
      </w:r>
      <w:r w:rsidRPr="00ED42AD">
        <w:rPr>
          <w:sz w:val="18"/>
          <w:szCs w:val="18"/>
        </w:rPr>
        <w:t xml:space="preserve"> požadovať, aby sa neúspešné skúšky za rovnakých podmienok opakovali.</w:t>
      </w:r>
      <w:bookmarkStart w:id="9" w:name="_Ref527042334"/>
      <w:r w:rsidRPr="00ED42AD">
        <w:rPr>
          <w:sz w:val="18"/>
          <w:szCs w:val="18"/>
        </w:rPr>
        <w:t xml:space="preserve"> Ak skúšky a/alebo opakované skúšky preukážu, že skúšané technologické zariadenia, materiály, dielo alebo jeho časť má vady, nedorobky, alebo inak nezodpovedá požiadavkám zmluvy, zhotoviteľ je povinný tieto vady alebo nedorobky na vlastné náklady odstrániť, alebo inak uviesť dielo na vlastné náklady do súladu so zmluvou.</w:t>
      </w:r>
      <w:bookmarkEnd w:id="9"/>
    </w:p>
    <w:p w14:paraId="4E980167" w14:textId="77777777" w:rsidR="00590C1C" w:rsidRPr="00FF7EA5" w:rsidRDefault="00590C1C" w:rsidP="00590C1C">
      <w:pPr>
        <w:pStyle w:val="Default"/>
        <w:jc w:val="both"/>
        <w:rPr>
          <w:b/>
          <w:bCs/>
          <w:sz w:val="18"/>
          <w:szCs w:val="18"/>
        </w:rPr>
      </w:pPr>
    </w:p>
    <w:p w14:paraId="5BE76F97" w14:textId="79C7266F" w:rsidR="00590C1C" w:rsidRDefault="00590C1C" w:rsidP="006A77F4">
      <w:pPr>
        <w:pStyle w:val="Bezriadkovania"/>
        <w:ind w:left="284"/>
        <w:jc w:val="center"/>
        <w:rPr>
          <w:rFonts w:ascii="Arial" w:hAnsi="Arial" w:cs="Arial"/>
          <w:b/>
          <w:bCs/>
          <w:sz w:val="18"/>
          <w:szCs w:val="18"/>
        </w:rPr>
      </w:pPr>
      <w:r>
        <w:rPr>
          <w:rFonts w:ascii="Arial" w:hAnsi="Arial" w:cs="Arial"/>
          <w:b/>
          <w:bCs/>
          <w:sz w:val="18"/>
          <w:szCs w:val="18"/>
        </w:rPr>
        <w:t>V</w:t>
      </w:r>
      <w:r w:rsidRPr="002F0E62">
        <w:rPr>
          <w:rFonts w:ascii="Arial" w:hAnsi="Arial" w:cs="Arial"/>
          <w:b/>
          <w:bCs/>
          <w:sz w:val="18"/>
          <w:szCs w:val="18"/>
        </w:rPr>
        <w:t>. Záverečné ustanovenia</w:t>
      </w:r>
    </w:p>
    <w:p w14:paraId="560BC2DD" w14:textId="77777777" w:rsidR="006A77F4" w:rsidRPr="006A77F4" w:rsidRDefault="006A77F4" w:rsidP="006A77F4">
      <w:pPr>
        <w:pStyle w:val="Bezriadkovania"/>
        <w:ind w:left="284"/>
        <w:jc w:val="center"/>
        <w:rPr>
          <w:rFonts w:ascii="Arial" w:hAnsi="Arial" w:cs="Arial"/>
          <w:b/>
          <w:bCs/>
          <w:sz w:val="18"/>
          <w:szCs w:val="18"/>
        </w:rPr>
      </w:pPr>
    </w:p>
    <w:p w14:paraId="58B0D855" w14:textId="77777777" w:rsidR="00590C1C" w:rsidRPr="00EA46AC" w:rsidRDefault="00590C1C" w:rsidP="00590C1C">
      <w:pPr>
        <w:pStyle w:val="Default"/>
        <w:numPr>
          <w:ilvl w:val="1"/>
          <w:numId w:val="6"/>
        </w:numPr>
        <w:ind w:left="567" w:hanging="567"/>
        <w:jc w:val="both"/>
        <w:rPr>
          <w:sz w:val="18"/>
          <w:szCs w:val="18"/>
        </w:rPr>
      </w:pPr>
      <w:r>
        <w:rPr>
          <w:sz w:val="18"/>
          <w:szCs w:val="18"/>
        </w:rPr>
        <w:t>Objednávateľ</w:t>
      </w:r>
      <w:r w:rsidRPr="00403EC7">
        <w:rPr>
          <w:sz w:val="18"/>
          <w:szCs w:val="18"/>
        </w:rPr>
        <w:t xml:space="preserve"> ako prevádzkovateľ osobných údajov týmto informuje </w:t>
      </w:r>
      <w:r>
        <w:rPr>
          <w:sz w:val="18"/>
          <w:szCs w:val="18"/>
        </w:rPr>
        <w:t>zhotoviteľa</w:t>
      </w:r>
      <w:r w:rsidRPr="00403EC7">
        <w:rPr>
          <w:sz w:val="18"/>
          <w:szCs w:val="18"/>
        </w:rPr>
        <w:t xml:space="preserve">, že jeho osobné údaje, resp. osobné údaje jeho štatutárneho orgánu a jeho kontaktných osôb podľa tejto </w:t>
      </w:r>
      <w:r>
        <w:rPr>
          <w:sz w:val="18"/>
          <w:szCs w:val="18"/>
        </w:rPr>
        <w:t>z</w:t>
      </w:r>
      <w:r w:rsidRPr="00403EC7">
        <w:rPr>
          <w:sz w:val="18"/>
          <w:szCs w:val="18"/>
        </w:rPr>
        <w:t xml:space="preserve">mluvy ako dotknutých osôb, spracúva v rozsahu: titul, meno, priezvisko, funkcia, podpis, email, telefónne číslo, na účel uzatvorenia a plnenia tejto </w:t>
      </w:r>
      <w:r>
        <w:rPr>
          <w:sz w:val="18"/>
          <w:szCs w:val="18"/>
        </w:rPr>
        <w:t>z</w:t>
      </w:r>
      <w:r w:rsidRPr="00403EC7">
        <w:rPr>
          <w:sz w:val="18"/>
          <w:szCs w:val="18"/>
        </w:rPr>
        <w:t xml:space="preserve">mluvy. Osobné údaje </w:t>
      </w:r>
      <w:r>
        <w:rPr>
          <w:sz w:val="18"/>
          <w:szCs w:val="18"/>
        </w:rPr>
        <w:t>objednávateľ</w:t>
      </w:r>
      <w:r w:rsidRPr="00403EC7">
        <w:rPr>
          <w:sz w:val="18"/>
          <w:szCs w:val="18"/>
        </w:rPr>
        <w:t xml:space="preserve"> spracúva na základe oprávneného záujmu podľa čl. 6 ods. 1 písm. </w:t>
      </w:r>
      <w:r>
        <w:rPr>
          <w:sz w:val="18"/>
          <w:szCs w:val="18"/>
        </w:rPr>
        <w:t>b</w:t>
      </w:r>
      <w:r w:rsidRPr="00403EC7">
        <w:rPr>
          <w:sz w:val="18"/>
          <w:szCs w:val="18"/>
        </w:rPr>
        <w:t xml:space="preserve">) Nariadenia Európskeho parlamentu a Rady (EÚ) 2016/679 z 27. apríla 2016 o ochrane fyzických osôb pri spracúvaní osobných údajov a o voľnom pohybe takýchto údajov, ktorým sa zrušuje smernica 95/46/ES (všeobecné nariadenie o ochrane údajov) § 13 ods. 1 písm. </w:t>
      </w:r>
      <w:r>
        <w:rPr>
          <w:sz w:val="18"/>
          <w:szCs w:val="18"/>
        </w:rPr>
        <w:t>b</w:t>
      </w:r>
      <w:r w:rsidRPr="00403EC7">
        <w:rPr>
          <w:sz w:val="18"/>
          <w:szCs w:val="18"/>
        </w:rPr>
        <w:t xml:space="preserve">) zákona č. 18/2018 Z. z. o ochrane osobných údajov a o zmene a doplnení niektorých zákonov na riadnom a včasnom plnení tejto </w:t>
      </w:r>
      <w:r>
        <w:rPr>
          <w:sz w:val="18"/>
          <w:szCs w:val="18"/>
        </w:rPr>
        <w:t>z</w:t>
      </w:r>
      <w:r w:rsidRPr="00403EC7">
        <w:rPr>
          <w:sz w:val="18"/>
          <w:szCs w:val="18"/>
        </w:rPr>
        <w:t>mluvy. Osobné údaje môžu byť poskytnuté orgánom verejnej moci na základe osobitných predpisov; v iných prípadoch sa osobné údaje neposkytujú, ak osobitný zákon neustanoví inak alebo dotknutá osoba na to neudelí dobrovoľný súhlas. Osobné údaje budú spracúvané a uchovávané po dobu trvania zmluvného vzťahu a do uplynutia lehoty na uchovávanie dokumentov podľa</w:t>
      </w:r>
      <w:r>
        <w:rPr>
          <w:sz w:val="18"/>
          <w:szCs w:val="18"/>
        </w:rPr>
        <w:t xml:space="preserve"> Z</w:t>
      </w:r>
      <w:r w:rsidRPr="00403EC7">
        <w:rPr>
          <w:sz w:val="18"/>
          <w:szCs w:val="18"/>
        </w:rPr>
        <w:t xml:space="preserve">ákona </w:t>
      </w:r>
      <w:r w:rsidRPr="00EA46AC">
        <w:rPr>
          <w:sz w:val="18"/>
          <w:szCs w:val="18"/>
        </w:rPr>
        <w:t>o verejnom obstarávaní. Získané osobné údaje nepodliehajú profilovaniu ani automatizovanému rozhodovaniu. Objednávateľ nezamýšľa prenos osobných údajov do tretej krajiny, ani do medzinárodnej organizácie. Dotknutá osoba má na základe písomnej žiadosti alebo osobne u Objednávateľa právo:</w:t>
      </w:r>
    </w:p>
    <w:p w14:paraId="136824FA" w14:textId="77777777" w:rsidR="00590C1C" w:rsidRPr="00403EC7" w:rsidRDefault="00590C1C" w:rsidP="00590C1C">
      <w:pPr>
        <w:pStyle w:val="Default"/>
        <w:numPr>
          <w:ilvl w:val="2"/>
          <w:numId w:val="4"/>
        </w:numPr>
        <w:ind w:left="1134" w:hanging="567"/>
        <w:jc w:val="both"/>
        <w:rPr>
          <w:sz w:val="18"/>
          <w:szCs w:val="18"/>
        </w:rPr>
      </w:pPr>
      <w:r w:rsidRPr="00403EC7">
        <w:rPr>
          <w:sz w:val="18"/>
          <w:szCs w:val="18"/>
        </w:rPr>
        <w:t xml:space="preserve">žiadať o prístup k svojim osobným údajom a o opravu, vymazanie alebo obmedzenie spracúvania svojich osobných údajov; </w:t>
      </w:r>
    </w:p>
    <w:p w14:paraId="1D5F341C" w14:textId="77777777" w:rsidR="00590C1C" w:rsidRPr="00403EC7" w:rsidRDefault="00590C1C" w:rsidP="00590C1C">
      <w:pPr>
        <w:pStyle w:val="Default"/>
        <w:numPr>
          <w:ilvl w:val="2"/>
          <w:numId w:val="4"/>
        </w:numPr>
        <w:ind w:left="1134" w:hanging="567"/>
        <w:jc w:val="both"/>
        <w:rPr>
          <w:sz w:val="18"/>
          <w:szCs w:val="18"/>
        </w:rPr>
      </w:pPr>
      <w:r w:rsidRPr="00403EC7">
        <w:rPr>
          <w:sz w:val="18"/>
          <w:szCs w:val="18"/>
        </w:rPr>
        <w:t xml:space="preserve">namietať spracúvanie svojich osobných údajov; </w:t>
      </w:r>
    </w:p>
    <w:p w14:paraId="685ECCDE" w14:textId="77777777" w:rsidR="00590C1C" w:rsidRPr="00403EC7" w:rsidRDefault="00590C1C" w:rsidP="00590C1C">
      <w:pPr>
        <w:pStyle w:val="Default"/>
        <w:numPr>
          <w:ilvl w:val="2"/>
          <w:numId w:val="4"/>
        </w:numPr>
        <w:ind w:left="1134" w:hanging="567"/>
        <w:jc w:val="both"/>
        <w:rPr>
          <w:sz w:val="18"/>
          <w:szCs w:val="18"/>
        </w:rPr>
      </w:pPr>
      <w:r w:rsidRPr="00403EC7">
        <w:rPr>
          <w:sz w:val="18"/>
          <w:szCs w:val="18"/>
        </w:rPr>
        <w:t>na prenosnosť osobných údajov;</w:t>
      </w:r>
    </w:p>
    <w:p w14:paraId="17E6516B" w14:textId="77777777" w:rsidR="00590C1C" w:rsidRPr="00403EC7" w:rsidRDefault="00590C1C" w:rsidP="00590C1C">
      <w:pPr>
        <w:pStyle w:val="Default"/>
        <w:numPr>
          <w:ilvl w:val="2"/>
          <w:numId w:val="4"/>
        </w:numPr>
        <w:ind w:left="1134" w:hanging="567"/>
        <w:jc w:val="both"/>
        <w:rPr>
          <w:sz w:val="18"/>
          <w:szCs w:val="18"/>
        </w:rPr>
      </w:pPr>
      <w:r w:rsidRPr="00403EC7">
        <w:rPr>
          <w:sz w:val="18"/>
          <w:szCs w:val="18"/>
        </w:rPr>
        <w:t xml:space="preserve">podať návrh na začatie konania na Úrade na ochranu osobných údajov Slovenskej republiky. Ďalšie informácie o spracúvaní osobných údajov je možné nájsť aj na webovom sídle </w:t>
      </w:r>
      <w:r>
        <w:rPr>
          <w:sz w:val="18"/>
          <w:szCs w:val="18"/>
        </w:rPr>
        <w:t>Objednávateľa</w:t>
      </w:r>
      <w:r w:rsidRPr="00403EC7">
        <w:rPr>
          <w:sz w:val="18"/>
          <w:szCs w:val="18"/>
        </w:rPr>
        <w:t xml:space="preserve"> (ďalej len „</w:t>
      </w:r>
      <w:r w:rsidRPr="00403EC7">
        <w:rPr>
          <w:b/>
          <w:bCs/>
          <w:sz w:val="18"/>
          <w:szCs w:val="18"/>
        </w:rPr>
        <w:t>Informácie o ochrane osobných údajov</w:t>
      </w:r>
      <w:r w:rsidRPr="00403EC7">
        <w:rPr>
          <w:sz w:val="18"/>
          <w:szCs w:val="18"/>
        </w:rPr>
        <w:t xml:space="preserve">“). </w:t>
      </w:r>
    </w:p>
    <w:p w14:paraId="79CE3781" w14:textId="77777777" w:rsidR="00590C1C" w:rsidRPr="00403EC7" w:rsidRDefault="00590C1C" w:rsidP="00590C1C">
      <w:pPr>
        <w:pStyle w:val="Default"/>
        <w:numPr>
          <w:ilvl w:val="1"/>
          <w:numId w:val="6"/>
        </w:numPr>
        <w:ind w:left="567" w:hanging="567"/>
        <w:jc w:val="both"/>
        <w:rPr>
          <w:sz w:val="18"/>
          <w:szCs w:val="18"/>
        </w:rPr>
      </w:pPr>
      <w:r>
        <w:rPr>
          <w:sz w:val="18"/>
          <w:szCs w:val="18"/>
        </w:rPr>
        <w:t>Zhotoviteľ</w:t>
      </w:r>
      <w:r w:rsidRPr="00403EC7">
        <w:rPr>
          <w:sz w:val="18"/>
          <w:szCs w:val="18"/>
        </w:rPr>
        <w:t xml:space="preserve"> podpisom zmluvy potvrdzuje že:</w:t>
      </w:r>
    </w:p>
    <w:p w14:paraId="7734548F" w14:textId="77777777" w:rsidR="00590C1C" w:rsidRPr="00403EC7" w:rsidRDefault="00590C1C" w:rsidP="00590C1C">
      <w:pPr>
        <w:pStyle w:val="Default"/>
        <w:numPr>
          <w:ilvl w:val="2"/>
          <w:numId w:val="4"/>
        </w:numPr>
        <w:ind w:left="1134" w:hanging="567"/>
        <w:jc w:val="both"/>
        <w:rPr>
          <w:sz w:val="18"/>
          <w:szCs w:val="18"/>
        </w:rPr>
      </w:pPr>
      <w:r w:rsidRPr="00403EC7">
        <w:rPr>
          <w:sz w:val="18"/>
          <w:szCs w:val="18"/>
        </w:rPr>
        <w:t xml:space="preserve">správnosť a pravdivosť osobných údajov, ktoré sa ho týkajú a sú uvedené v tejto </w:t>
      </w:r>
      <w:r>
        <w:rPr>
          <w:sz w:val="18"/>
          <w:szCs w:val="18"/>
        </w:rPr>
        <w:t>z</w:t>
      </w:r>
      <w:r w:rsidRPr="00403EC7">
        <w:rPr>
          <w:sz w:val="18"/>
          <w:szCs w:val="18"/>
        </w:rPr>
        <w:t>mluve;</w:t>
      </w:r>
    </w:p>
    <w:p w14:paraId="2D9CE62A" w14:textId="77777777" w:rsidR="00590C1C" w:rsidRPr="00403EC7" w:rsidRDefault="00590C1C" w:rsidP="00590C1C">
      <w:pPr>
        <w:pStyle w:val="Default"/>
        <w:numPr>
          <w:ilvl w:val="2"/>
          <w:numId w:val="4"/>
        </w:numPr>
        <w:ind w:left="1134" w:hanging="567"/>
        <w:jc w:val="both"/>
        <w:rPr>
          <w:sz w:val="18"/>
          <w:szCs w:val="18"/>
        </w:rPr>
      </w:pPr>
      <w:r w:rsidRPr="00403EC7">
        <w:rPr>
          <w:sz w:val="18"/>
          <w:szCs w:val="18"/>
        </w:rPr>
        <w:t>mu boli poskytnuté Informácie o ochrane osobných údajov;</w:t>
      </w:r>
    </w:p>
    <w:p w14:paraId="7736A89B" w14:textId="77777777" w:rsidR="00590C1C" w:rsidRPr="00403EC7" w:rsidRDefault="00590C1C" w:rsidP="00590C1C">
      <w:pPr>
        <w:pStyle w:val="Default"/>
        <w:numPr>
          <w:ilvl w:val="2"/>
          <w:numId w:val="4"/>
        </w:numPr>
        <w:ind w:left="1134" w:hanging="567"/>
        <w:jc w:val="both"/>
        <w:rPr>
          <w:sz w:val="18"/>
          <w:szCs w:val="18"/>
        </w:rPr>
      </w:pPr>
      <w:r w:rsidRPr="00403EC7">
        <w:rPr>
          <w:sz w:val="18"/>
          <w:szCs w:val="18"/>
        </w:rPr>
        <w:t xml:space="preserve">v rozsahu ustanovenom všeobecne záväznými právnymi predpismi informoval o podmienkach spracúvania osobných údajov iné osoby, ktorých osobné údaje poskytol </w:t>
      </w:r>
      <w:r>
        <w:rPr>
          <w:sz w:val="18"/>
          <w:szCs w:val="18"/>
        </w:rPr>
        <w:t>objednávateľovi</w:t>
      </w:r>
      <w:r w:rsidRPr="00403EC7">
        <w:rPr>
          <w:sz w:val="18"/>
          <w:szCs w:val="18"/>
        </w:rPr>
        <w:t xml:space="preserve"> v súvislosti s uzatvorením tejto zmluvy (napr. kontaktné osoby, zamestnanci, zástupcovia, subdodávatelia).</w:t>
      </w:r>
    </w:p>
    <w:p w14:paraId="06EF29DD" w14:textId="77777777" w:rsidR="00590C1C" w:rsidRDefault="00590C1C" w:rsidP="00590C1C">
      <w:pPr>
        <w:pStyle w:val="Default"/>
        <w:numPr>
          <w:ilvl w:val="1"/>
          <w:numId w:val="6"/>
        </w:numPr>
        <w:ind w:left="567" w:hanging="567"/>
        <w:jc w:val="both"/>
        <w:rPr>
          <w:sz w:val="18"/>
          <w:szCs w:val="18"/>
        </w:rPr>
      </w:pPr>
      <w:r w:rsidRPr="475ACB03">
        <w:rPr>
          <w:sz w:val="18"/>
          <w:szCs w:val="18"/>
        </w:rPr>
        <w:t>Zhotoviteľ sa zaväzuje pri vykonávaní prác podľa tejto zmluvy neporušovať zákaz nelegálneho zamestnávania v zmysle zákona č. 82/2005 Z. z. o nelegálnej práci a nelegálnom zamestnávaní a o zmene a doplnení niektorých zákonov v znení neskorších predpisov (ďalej len „</w:t>
      </w:r>
      <w:r w:rsidRPr="00012DBF">
        <w:rPr>
          <w:b/>
          <w:bCs/>
          <w:sz w:val="18"/>
          <w:szCs w:val="18"/>
        </w:rPr>
        <w:t>zákon  o nelegálnej práci a nelegálnom zamestnávaní</w:t>
      </w:r>
      <w:r w:rsidRPr="475ACB03">
        <w:rPr>
          <w:sz w:val="18"/>
          <w:szCs w:val="18"/>
        </w:rPr>
        <w:t>“) a </w:t>
      </w:r>
      <w:r>
        <w:rPr>
          <w:sz w:val="18"/>
          <w:szCs w:val="18"/>
        </w:rPr>
        <w:t>vy</w:t>
      </w:r>
      <w:r w:rsidRPr="475ACB03">
        <w:rPr>
          <w:sz w:val="18"/>
          <w:szCs w:val="18"/>
        </w:rPr>
        <w:t xml:space="preserve">hlasuje, že dielo nebude vykonávané prostredníctvom žiadneho pracovníka, ktorého by nelegálne zamestnával či už priamo zhotoviteľ alebo jeho subdodávatelia. V prípade,  ak v dôsledku porušenia vyššie uvedeného záväzku, alebo nepravdivosti vyššie uvedeného </w:t>
      </w:r>
      <w:r>
        <w:rPr>
          <w:sz w:val="18"/>
          <w:szCs w:val="18"/>
        </w:rPr>
        <w:t>vy</w:t>
      </w:r>
      <w:r w:rsidRPr="475ACB03">
        <w:rPr>
          <w:sz w:val="18"/>
          <w:szCs w:val="18"/>
        </w:rPr>
        <w:t>hlásenia, alebo nesplnenia povinností vyplývajúcich zhotoviteľovi zo zákona o nelegálnej práci a nelegálnom zamestnávaní, bude objednávateľovi uložená pokuta, alebo akákoľvek ďalšia sankcia, či uplatnený akýkoľvek nárok, je zhotoviteľ povinný tieto v plnom rozsahu uhradiť objednávateľovi. Takéto konanie zhotoviteľa sa bude považovať za podstatné porušenie tejto zmluvy s právom objednávateľa od tejto zmluvy odstúpiť.</w:t>
      </w:r>
    </w:p>
    <w:p w14:paraId="2025B7F6" w14:textId="77777777" w:rsidR="00590C1C" w:rsidRPr="00E05F0A" w:rsidRDefault="00590C1C" w:rsidP="00590C1C">
      <w:pPr>
        <w:pStyle w:val="Default"/>
        <w:numPr>
          <w:ilvl w:val="1"/>
          <w:numId w:val="6"/>
        </w:numPr>
        <w:ind w:left="567" w:hanging="567"/>
        <w:jc w:val="both"/>
        <w:rPr>
          <w:sz w:val="18"/>
          <w:szCs w:val="18"/>
        </w:rPr>
      </w:pPr>
      <w:r>
        <w:rPr>
          <w:sz w:val="18"/>
          <w:szCs w:val="18"/>
        </w:rPr>
        <w:t xml:space="preserve">Zmluvné strany vyhlasujú, že ich zmluvná voľnosť nebola žiadnym spôsobom obmedzená, že táto zmluva nebola uzavretá v tiesni za nápadne nevýhodných podmienok a ani v omyle. Zmluvné strany vyhlasujú, že sú plne spôsobilí k právnym úkonom, že text  tejto zmluvy je určitým a zrozumiteľným vyjadrením ich vážnej a slobodnej vôle byť ňou viazaný, </w:t>
      </w:r>
      <w:r>
        <w:rPr>
          <w:sz w:val="18"/>
          <w:szCs w:val="18"/>
        </w:rPr>
        <w:lastRenderedPageBreak/>
        <w:t>a že si zmluvu pred jej podpisom prečítali, tejto v celom rozsahu porozumeli a na znak súhlasu s jej obsahom k nej pripájajú svoje vlastnoručné podpisy</w:t>
      </w:r>
      <w:r w:rsidRPr="009062C8">
        <w:rPr>
          <w:sz w:val="18"/>
          <w:szCs w:val="18"/>
        </w:rPr>
        <w:t>.</w:t>
      </w:r>
    </w:p>
    <w:p w14:paraId="620F2671" w14:textId="381A2908" w:rsidR="00590C1C" w:rsidRDefault="00590C1C" w:rsidP="00590C1C">
      <w:pPr>
        <w:pStyle w:val="Default"/>
        <w:numPr>
          <w:ilvl w:val="1"/>
          <w:numId w:val="6"/>
        </w:numPr>
        <w:ind w:left="567" w:hanging="567"/>
        <w:jc w:val="both"/>
        <w:rPr>
          <w:sz w:val="18"/>
          <w:szCs w:val="18"/>
        </w:rPr>
      </w:pPr>
      <w:r>
        <w:rPr>
          <w:sz w:val="18"/>
          <w:szCs w:val="18"/>
        </w:rPr>
        <w:t xml:space="preserve">Zhotoviteľ sa zaväzuje zabezpečiť </w:t>
      </w:r>
      <w:r w:rsidRPr="00C55FBE">
        <w:rPr>
          <w:sz w:val="18"/>
          <w:szCs w:val="18"/>
        </w:rPr>
        <w:t xml:space="preserve">dodržiavanie </w:t>
      </w:r>
      <w:r w:rsidRPr="00182727">
        <w:rPr>
          <w:i/>
          <w:iCs/>
          <w:sz w:val="18"/>
          <w:szCs w:val="18"/>
        </w:rPr>
        <w:t>„Zásad</w:t>
      </w:r>
      <w:r w:rsidR="00CD3917">
        <w:rPr>
          <w:i/>
          <w:iCs/>
          <w:sz w:val="18"/>
          <w:szCs w:val="18"/>
        </w:rPr>
        <w:t>y</w:t>
      </w:r>
      <w:r w:rsidRPr="00182727">
        <w:rPr>
          <w:i/>
          <w:iCs/>
          <w:sz w:val="18"/>
          <w:szCs w:val="18"/>
        </w:rPr>
        <w:t xml:space="preserve"> správania sa v areál</w:t>
      </w:r>
      <w:r w:rsidR="00CD3917">
        <w:rPr>
          <w:i/>
          <w:iCs/>
          <w:sz w:val="18"/>
          <w:szCs w:val="18"/>
        </w:rPr>
        <w:t>i</w:t>
      </w:r>
      <w:r w:rsidRPr="00182727">
        <w:rPr>
          <w:i/>
          <w:iCs/>
          <w:sz w:val="18"/>
          <w:szCs w:val="18"/>
        </w:rPr>
        <w:t xml:space="preserve"> OLO“,</w:t>
      </w:r>
      <w:r>
        <w:rPr>
          <w:sz w:val="18"/>
          <w:szCs w:val="18"/>
        </w:rPr>
        <w:t xml:space="preserve"> ktoré sú zverejnené na webovom sídle objednávateľa </w:t>
      </w:r>
      <w:hyperlink r:id="rId5" w:history="1">
        <w:r w:rsidRPr="006203E6">
          <w:rPr>
            <w:rStyle w:val="Hypertextovprepojenie"/>
            <w:sz w:val="18"/>
            <w:szCs w:val="18"/>
          </w:rPr>
          <w:t>https://www.olo.sk/zasady-spravania-sa-v-areali-olo/</w:t>
        </w:r>
      </w:hyperlink>
      <w:r w:rsidRPr="00C55FBE">
        <w:rPr>
          <w:sz w:val="18"/>
          <w:szCs w:val="18"/>
        </w:rPr>
        <w:t>.</w:t>
      </w:r>
    </w:p>
    <w:p w14:paraId="7A42A13A" w14:textId="77777777" w:rsidR="00590C1C" w:rsidRPr="008D32B8" w:rsidRDefault="00590C1C" w:rsidP="00590C1C">
      <w:pPr>
        <w:pStyle w:val="Default"/>
        <w:numPr>
          <w:ilvl w:val="1"/>
          <w:numId w:val="6"/>
        </w:numPr>
        <w:ind w:left="567" w:hanging="567"/>
        <w:jc w:val="both"/>
        <w:rPr>
          <w:sz w:val="18"/>
          <w:szCs w:val="18"/>
        </w:rPr>
      </w:pPr>
      <w:r w:rsidRPr="475ACB03">
        <w:rPr>
          <w:sz w:val="18"/>
          <w:szCs w:val="18"/>
        </w:rPr>
        <w:t xml:space="preserve">Neoddeliteľnou súčasťou zmluvy sú nasledovné prílohy: </w:t>
      </w:r>
    </w:p>
    <w:p w14:paraId="693028A7" w14:textId="77777777" w:rsidR="00590C1C" w:rsidRPr="002D1858" w:rsidRDefault="00590C1C" w:rsidP="00590C1C">
      <w:pPr>
        <w:pStyle w:val="Bezriadkovania"/>
        <w:ind w:left="284"/>
        <w:jc w:val="both"/>
        <w:rPr>
          <w:rFonts w:ascii="Arial" w:hAnsi="Arial" w:cs="Arial"/>
          <w:sz w:val="10"/>
          <w:szCs w:val="10"/>
        </w:rPr>
      </w:pPr>
    </w:p>
    <w:tbl>
      <w:tblPr>
        <w:tblStyle w:val="Mriekatabuky"/>
        <w:tblW w:w="9568" w:type="dxa"/>
        <w:tblInd w:w="552" w:type="dxa"/>
        <w:tblLook w:val="04A0" w:firstRow="1" w:lastRow="0" w:firstColumn="1" w:lastColumn="0" w:noHBand="0" w:noVBand="1"/>
      </w:tblPr>
      <w:tblGrid>
        <w:gridCol w:w="467"/>
        <w:gridCol w:w="9101"/>
      </w:tblGrid>
      <w:tr w:rsidR="00590C1C" w:rsidRPr="00DF6E34" w14:paraId="146B8A0A" w14:textId="77777777" w:rsidTr="007D4FFF">
        <w:trPr>
          <w:trHeight w:val="47"/>
        </w:trPr>
        <w:tc>
          <w:tcPr>
            <w:tcW w:w="9568" w:type="dxa"/>
            <w:gridSpan w:val="2"/>
            <w:shd w:val="clear" w:color="auto" w:fill="D9D9D9" w:themeFill="background1" w:themeFillShade="D9"/>
          </w:tcPr>
          <w:p w14:paraId="77946ECC" w14:textId="77777777" w:rsidR="00590C1C" w:rsidRPr="00DF6E34" w:rsidRDefault="00590C1C" w:rsidP="007D4FFF">
            <w:pPr>
              <w:pStyle w:val="Bezriadkovania"/>
              <w:jc w:val="both"/>
              <w:rPr>
                <w:rFonts w:ascii="Arial" w:hAnsi="Arial" w:cs="Arial"/>
                <w:b/>
                <w:bCs/>
                <w:sz w:val="18"/>
                <w:szCs w:val="18"/>
              </w:rPr>
            </w:pPr>
            <w:r w:rsidRPr="475ACB03">
              <w:rPr>
                <w:rFonts w:ascii="Arial" w:hAnsi="Arial" w:cs="Arial"/>
                <w:b/>
                <w:bCs/>
                <w:sz w:val="18"/>
                <w:szCs w:val="18"/>
              </w:rPr>
              <w:t>Zoznam príloh:</w:t>
            </w:r>
          </w:p>
        </w:tc>
      </w:tr>
      <w:tr w:rsidR="00590C1C" w:rsidRPr="00DF6E34" w14:paraId="011D6DC3" w14:textId="77777777" w:rsidTr="007D4FFF">
        <w:trPr>
          <w:trHeight w:val="47"/>
        </w:trPr>
        <w:tc>
          <w:tcPr>
            <w:tcW w:w="467" w:type="dxa"/>
            <w:shd w:val="clear" w:color="auto" w:fill="D9D9D9" w:themeFill="background1" w:themeFillShade="D9"/>
          </w:tcPr>
          <w:p w14:paraId="7C9B53E8" w14:textId="77777777" w:rsidR="00590C1C" w:rsidRPr="002D1858" w:rsidRDefault="00590C1C" w:rsidP="007D4FFF">
            <w:pPr>
              <w:pStyle w:val="Bezriadkovania"/>
              <w:jc w:val="both"/>
              <w:rPr>
                <w:rFonts w:ascii="Arial" w:hAnsi="Arial" w:cs="Arial"/>
                <w:sz w:val="18"/>
                <w:szCs w:val="18"/>
              </w:rPr>
            </w:pPr>
            <w:r>
              <w:rPr>
                <w:rFonts w:ascii="Arial" w:hAnsi="Arial" w:cs="Arial"/>
                <w:sz w:val="18"/>
                <w:szCs w:val="18"/>
              </w:rPr>
              <w:t>1</w:t>
            </w:r>
            <w:r w:rsidRPr="002D1858">
              <w:rPr>
                <w:rFonts w:ascii="Arial" w:hAnsi="Arial" w:cs="Arial"/>
                <w:sz w:val="18"/>
                <w:szCs w:val="18"/>
              </w:rPr>
              <w:t>.</w:t>
            </w:r>
          </w:p>
        </w:tc>
        <w:tc>
          <w:tcPr>
            <w:tcW w:w="9101" w:type="dxa"/>
            <w:shd w:val="clear" w:color="auto" w:fill="FFFFFF" w:themeFill="background1"/>
          </w:tcPr>
          <w:p w14:paraId="6DEEE6E9" w14:textId="77777777" w:rsidR="00590C1C" w:rsidRDefault="00590C1C" w:rsidP="007D4FFF">
            <w:pPr>
              <w:pStyle w:val="Bezriadkovania"/>
              <w:jc w:val="both"/>
              <w:rPr>
                <w:rFonts w:ascii="Arial" w:hAnsi="Arial" w:cs="Arial"/>
                <w:sz w:val="18"/>
                <w:szCs w:val="18"/>
              </w:rPr>
            </w:pPr>
            <w:r>
              <w:rPr>
                <w:rFonts w:ascii="Arial" w:hAnsi="Arial" w:cs="Arial"/>
                <w:sz w:val="18"/>
                <w:szCs w:val="18"/>
              </w:rPr>
              <w:t>Opis predmetu zákazky</w:t>
            </w:r>
          </w:p>
        </w:tc>
      </w:tr>
      <w:tr w:rsidR="00590C1C" w:rsidRPr="00DF6E34" w14:paraId="1C6A0092" w14:textId="77777777" w:rsidTr="007D4FFF">
        <w:trPr>
          <w:trHeight w:val="47"/>
        </w:trPr>
        <w:tc>
          <w:tcPr>
            <w:tcW w:w="467" w:type="dxa"/>
            <w:shd w:val="clear" w:color="auto" w:fill="D9D9D9" w:themeFill="background1" w:themeFillShade="D9"/>
          </w:tcPr>
          <w:p w14:paraId="01D287A5" w14:textId="77777777" w:rsidR="00590C1C" w:rsidRDefault="00590C1C" w:rsidP="007D4FFF">
            <w:pPr>
              <w:pStyle w:val="Bezriadkovania"/>
              <w:jc w:val="both"/>
              <w:rPr>
                <w:rFonts w:ascii="Arial" w:hAnsi="Arial" w:cs="Arial"/>
                <w:sz w:val="18"/>
                <w:szCs w:val="18"/>
              </w:rPr>
            </w:pPr>
            <w:r>
              <w:rPr>
                <w:rFonts w:ascii="Arial" w:hAnsi="Arial" w:cs="Arial"/>
                <w:sz w:val="18"/>
                <w:szCs w:val="18"/>
              </w:rPr>
              <w:t>2.</w:t>
            </w:r>
          </w:p>
        </w:tc>
        <w:tc>
          <w:tcPr>
            <w:tcW w:w="9101" w:type="dxa"/>
            <w:shd w:val="clear" w:color="auto" w:fill="FFFFFF" w:themeFill="background1"/>
          </w:tcPr>
          <w:p w14:paraId="04AA82D6" w14:textId="77777777" w:rsidR="00590C1C" w:rsidRDefault="00590C1C" w:rsidP="007D4FFF">
            <w:pPr>
              <w:pStyle w:val="Bezriadkovania"/>
              <w:jc w:val="both"/>
              <w:rPr>
                <w:rFonts w:ascii="Arial" w:hAnsi="Arial" w:cs="Arial"/>
                <w:sz w:val="18"/>
                <w:szCs w:val="18"/>
              </w:rPr>
            </w:pPr>
            <w:r>
              <w:rPr>
                <w:rFonts w:ascii="Arial" w:hAnsi="Arial" w:cs="Arial"/>
                <w:sz w:val="18"/>
                <w:szCs w:val="18"/>
              </w:rPr>
              <w:t>Cena</w:t>
            </w:r>
          </w:p>
        </w:tc>
      </w:tr>
      <w:tr w:rsidR="00B61A47" w:rsidRPr="00DF6E34" w14:paraId="39BF0D26" w14:textId="77777777" w:rsidTr="007D4FFF">
        <w:trPr>
          <w:trHeight w:val="47"/>
        </w:trPr>
        <w:tc>
          <w:tcPr>
            <w:tcW w:w="467" w:type="dxa"/>
            <w:shd w:val="clear" w:color="auto" w:fill="D9D9D9" w:themeFill="background1" w:themeFillShade="D9"/>
          </w:tcPr>
          <w:p w14:paraId="296BAE5C" w14:textId="47C5239F" w:rsidR="00B61A47" w:rsidRDefault="00B61A47" w:rsidP="007D4FFF">
            <w:pPr>
              <w:pStyle w:val="Bezriadkovania"/>
              <w:jc w:val="both"/>
              <w:rPr>
                <w:rFonts w:ascii="Arial" w:hAnsi="Arial" w:cs="Arial"/>
                <w:sz w:val="18"/>
                <w:szCs w:val="18"/>
              </w:rPr>
            </w:pPr>
            <w:r>
              <w:rPr>
                <w:rFonts w:ascii="Arial" w:hAnsi="Arial" w:cs="Arial"/>
                <w:sz w:val="18"/>
                <w:szCs w:val="18"/>
              </w:rPr>
              <w:t>3.</w:t>
            </w:r>
          </w:p>
        </w:tc>
        <w:tc>
          <w:tcPr>
            <w:tcW w:w="9101" w:type="dxa"/>
            <w:shd w:val="clear" w:color="auto" w:fill="FFFFFF" w:themeFill="background1"/>
          </w:tcPr>
          <w:p w14:paraId="230CB66C" w14:textId="5425E476" w:rsidR="00B61A47" w:rsidRDefault="0045306D" w:rsidP="007D4FFF">
            <w:pPr>
              <w:pStyle w:val="Bezriadkovania"/>
              <w:jc w:val="both"/>
              <w:rPr>
                <w:rFonts w:ascii="Arial" w:hAnsi="Arial" w:cs="Arial"/>
                <w:sz w:val="18"/>
                <w:szCs w:val="18"/>
              </w:rPr>
            </w:pPr>
            <w:r w:rsidRPr="0045306D">
              <w:rPr>
                <w:rFonts w:ascii="Arial" w:hAnsi="Arial" w:cs="Arial"/>
                <w:sz w:val="18"/>
                <w:szCs w:val="18"/>
              </w:rPr>
              <w:t>Zoznam zariadení</w:t>
            </w:r>
          </w:p>
        </w:tc>
      </w:tr>
      <w:bookmarkEnd w:id="4"/>
    </w:tbl>
    <w:p w14:paraId="4278DA8C" w14:textId="77777777" w:rsidR="00590C1C" w:rsidRDefault="00590C1C" w:rsidP="00590C1C">
      <w:pPr>
        <w:pStyle w:val="Default"/>
        <w:ind w:left="567"/>
        <w:jc w:val="both"/>
        <w:rPr>
          <w:sz w:val="18"/>
          <w:szCs w:val="18"/>
        </w:rPr>
      </w:pPr>
    </w:p>
    <w:p w14:paraId="3164FC36" w14:textId="77777777" w:rsidR="00590C1C" w:rsidRDefault="00590C1C" w:rsidP="00590C1C">
      <w:pPr>
        <w:pStyle w:val="Default"/>
        <w:numPr>
          <w:ilvl w:val="1"/>
          <w:numId w:val="6"/>
        </w:numPr>
        <w:ind w:left="567" w:hanging="567"/>
        <w:jc w:val="both"/>
        <w:rPr>
          <w:sz w:val="18"/>
          <w:szCs w:val="18"/>
        </w:rPr>
      </w:pPr>
      <w:bookmarkStart w:id="10" w:name="_Hlk46176995"/>
      <w:r w:rsidRPr="475ACB03">
        <w:rPr>
          <w:sz w:val="18"/>
          <w:szCs w:val="18"/>
        </w:rPr>
        <w:t>Táto zmluva je vyhotovená v </w:t>
      </w:r>
      <w:r>
        <w:rPr>
          <w:sz w:val="18"/>
          <w:szCs w:val="18"/>
        </w:rPr>
        <w:t>troch</w:t>
      </w:r>
      <w:r w:rsidRPr="475ACB03">
        <w:rPr>
          <w:sz w:val="18"/>
          <w:szCs w:val="18"/>
        </w:rPr>
        <w:t xml:space="preserve"> (</w:t>
      </w:r>
      <w:r>
        <w:rPr>
          <w:sz w:val="18"/>
          <w:szCs w:val="18"/>
        </w:rPr>
        <w:t>3)</w:t>
      </w:r>
      <w:r w:rsidRPr="475ACB03">
        <w:rPr>
          <w:sz w:val="18"/>
          <w:szCs w:val="18"/>
        </w:rPr>
        <w:t xml:space="preserve"> rovnopisoch, z toho dve (2) </w:t>
      </w:r>
      <w:r>
        <w:rPr>
          <w:sz w:val="18"/>
          <w:szCs w:val="18"/>
        </w:rPr>
        <w:t xml:space="preserve">pre objednávateľa a jeden (1) rovnopis pre zhotoviteľa. </w:t>
      </w:r>
      <w:bookmarkEnd w:id="10"/>
    </w:p>
    <w:p w14:paraId="0A2C7BD0" w14:textId="77777777" w:rsidR="00590C1C" w:rsidRPr="00281ED6" w:rsidRDefault="00590C1C" w:rsidP="00590C1C">
      <w:pPr>
        <w:pStyle w:val="Bezriadkovania"/>
        <w:ind w:left="284"/>
        <w:jc w:val="both"/>
        <w:rPr>
          <w:rFonts w:ascii="Arial" w:hAnsi="Arial" w:cs="Arial"/>
          <w:sz w:val="18"/>
          <w:szCs w:val="18"/>
        </w:rPr>
      </w:pPr>
    </w:p>
    <w:p w14:paraId="67968605" w14:textId="77777777" w:rsidR="00590C1C" w:rsidRDefault="00590C1C" w:rsidP="00590C1C">
      <w:pPr>
        <w:pStyle w:val="Bezriadkovania"/>
        <w:jc w:val="both"/>
        <w:rPr>
          <w:rFonts w:ascii="Arial" w:hAnsi="Arial" w:cs="Arial"/>
          <w:sz w:val="18"/>
          <w:szCs w:val="18"/>
        </w:rPr>
      </w:pPr>
    </w:p>
    <w:tbl>
      <w:tblPr>
        <w:tblStyle w:val="Mriekatabuky"/>
        <w:tblW w:w="0" w:type="auto"/>
        <w:tblInd w:w="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590C1C" w14:paraId="246E4C1A" w14:textId="77777777" w:rsidTr="007D4FFF">
        <w:tc>
          <w:tcPr>
            <w:tcW w:w="4814" w:type="dxa"/>
          </w:tcPr>
          <w:p w14:paraId="14A05525" w14:textId="77777777" w:rsidR="00590C1C" w:rsidRDefault="00590C1C" w:rsidP="007D4FFF">
            <w:pPr>
              <w:pStyle w:val="Bezriadkovania"/>
              <w:jc w:val="both"/>
              <w:rPr>
                <w:rFonts w:ascii="Arial" w:hAnsi="Arial" w:cs="Arial"/>
                <w:sz w:val="18"/>
                <w:szCs w:val="18"/>
              </w:rPr>
            </w:pPr>
            <w:r>
              <w:rPr>
                <w:rFonts w:ascii="Arial" w:hAnsi="Arial" w:cs="Arial"/>
                <w:sz w:val="18"/>
                <w:szCs w:val="18"/>
              </w:rPr>
              <w:t>V ...........................  dňa ............................</w:t>
            </w:r>
          </w:p>
        </w:tc>
        <w:tc>
          <w:tcPr>
            <w:tcW w:w="4814" w:type="dxa"/>
          </w:tcPr>
          <w:p w14:paraId="65EF326C" w14:textId="77777777" w:rsidR="00590C1C" w:rsidRDefault="00590C1C" w:rsidP="007D4FFF">
            <w:pPr>
              <w:pStyle w:val="Bezriadkovania"/>
              <w:jc w:val="both"/>
              <w:rPr>
                <w:rFonts w:ascii="Arial" w:hAnsi="Arial" w:cs="Arial"/>
                <w:sz w:val="18"/>
                <w:szCs w:val="18"/>
              </w:rPr>
            </w:pPr>
            <w:r>
              <w:rPr>
                <w:rFonts w:ascii="Arial" w:hAnsi="Arial" w:cs="Arial"/>
                <w:sz w:val="18"/>
                <w:szCs w:val="18"/>
              </w:rPr>
              <w:t>V ...........................  dňa ............................</w:t>
            </w:r>
          </w:p>
        </w:tc>
      </w:tr>
      <w:tr w:rsidR="00590C1C" w14:paraId="634A3531" w14:textId="77777777" w:rsidTr="007D4FFF">
        <w:tc>
          <w:tcPr>
            <w:tcW w:w="4814" w:type="dxa"/>
          </w:tcPr>
          <w:p w14:paraId="366A4661" w14:textId="77777777" w:rsidR="00590C1C" w:rsidRDefault="00590C1C" w:rsidP="007D4FFF">
            <w:pPr>
              <w:pStyle w:val="Bezriadkovania"/>
              <w:jc w:val="both"/>
              <w:rPr>
                <w:rFonts w:ascii="Arial" w:hAnsi="Arial" w:cs="Arial"/>
                <w:b/>
                <w:bCs/>
                <w:sz w:val="18"/>
                <w:szCs w:val="18"/>
              </w:rPr>
            </w:pPr>
          </w:p>
          <w:p w14:paraId="261AD546" w14:textId="77777777" w:rsidR="00590C1C" w:rsidRPr="00281ED6" w:rsidRDefault="00590C1C" w:rsidP="007D4FFF">
            <w:pPr>
              <w:pStyle w:val="Bezriadkovania"/>
              <w:jc w:val="both"/>
              <w:rPr>
                <w:rFonts w:ascii="Arial" w:hAnsi="Arial" w:cs="Arial"/>
                <w:b/>
                <w:bCs/>
                <w:sz w:val="18"/>
                <w:szCs w:val="18"/>
              </w:rPr>
            </w:pPr>
            <w:r>
              <w:rPr>
                <w:rFonts w:ascii="Arial" w:hAnsi="Arial" w:cs="Arial"/>
                <w:b/>
                <w:bCs/>
                <w:sz w:val="18"/>
                <w:szCs w:val="18"/>
              </w:rPr>
              <w:t>Objednávateľ</w:t>
            </w:r>
            <w:r w:rsidRPr="00281ED6">
              <w:rPr>
                <w:rFonts w:ascii="Arial" w:hAnsi="Arial" w:cs="Arial"/>
                <w:b/>
                <w:bCs/>
                <w:sz w:val="18"/>
                <w:szCs w:val="18"/>
              </w:rPr>
              <w:t>:</w:t>
            </w:r>
          </w:p>
          <w:p w14:paraId="6E74B6B1" w14:textId="77777777" w:rsidR="00590C1C" w:rsidRDefault="00590C1C" w:rsidP="007D4FFF">
            <w:pPr>
              <w:pStyle w:val="Bezriadkovania"/>
              <w:jc w:val="both"/>
              <w:rPr>
                <w:rFonts w:ascii="Arial" w:hAnsi="Arial" w:cs="Arial"/>
                <w:sz w:val="18"/>
                <w:szCs w:val="18"/>
              </w:rPr>
            </w:pPr>
          </w:p>
          <w:p w14:paraId="0E91A375" w14:textId="77777777" w:rsidR="00590C1C" w:rsidRDefault="00590C1C" w:rsidP="007D4FFF">
            <w:pPr>
              <w:pStyle w:val="Bezriadkovania"/>
              <w:jc w:val="both"/>
              <w:rPr>
                <w:rFonts w:ascii="Arial" w:hAnsi="Arial" w:cs="Arial"/>
                <w:sz w:val="18"/>
                <w:szCs w:val="18"/>
              </w:rPr>
            </w:pPr>
          </w:p>
          <w:p w14:paraId="04387C6D" w14:textId="77777777" w:rsidR="00590C1C" w:rsidRDefault="00590C1C" w:rsidP="007D4FFF">
            <w:pPr>
              <w:pStyle w:val="Bezriadkovania"/>
              <w:jc w:val="both"/>
              <w:rPr>
                <w:rFonts w:ascii="Arial" w:hAnsi="Arial" w:cs="Arial"/>
                <w:sz w:val="18"/>
                <w:szCs w:val="18"/>
              </w:rPr>
            </w:pPr>
          </w:p>
          <w:p w14:paraId="060A0890" w14:textId="77777777" w:rsidR="00590C1C" w:rsidRDefault="00590C1C" w:rsidP="007D4FFF">
            <w:pPr>
              <w:pStyle w:val="Bezriadkovania"/>
              <w:jc w:val="center"/>
              <w:rPr>
                <w:rFonts w:ascii="Arial" w:hAnsi="Arial" w:cs="Arial"/>
                <w:sz w:val="18"/>
                <w:szCs w:val="18"/>
              </w:rPr>
            </w:pPr>
            <w:r>
              <w:rPr>
                <w:rFonts w:ascii="Arial" w:hAnsi="Arial" w:cs="Arial"/>
                <w:sz w:val="18"/>
                <w:szCs w:val="18"/>
              </w:rPr>
              <w:t>________________________________________</w:t>
            </w:r>
          </w:p>
          <w:p w14:paraId="49F7412C" w14:textId="77777777" w:rsidR="00590C1C" w:rsidRPr="00281ED6" w:rsidRDefault="00590C1C" w:rsidP="007D4FFF">
            <w:pPr>
              <w:pStyle w:val="Bezriadkovania"/>
              <w:jc w:val="center"/>
              <w:rPr>
                <w:rFonts w:ascii="Arial" w:hAnsi="Arial" w:cs="Arial"/>
                <w:b/>
                <w:bCs/>
                <w:sz w:val="18"/>
                <w:szCs w:val="18"/>
              </w:rPr>
            </w:pPr>
            <w:r w:rsidRPr="00281ED6">
              <w:rPr>
                <w:rFonts w:ascii="Arial" w:hAnsi="Arial" w:cs="Arial"/>
                <w:b/>
                <w:bCs/>
                <w:sz w:val="18"/>
                <w:szCs w:val="18"/>
              </w:rPr>
              <w:t xml:space="preserve">Odvoz a likvidácia odpadu </w:t>
            </w:r>
            <w:proofErr w:type="spellStart"/>
            <w:r w:rsidRPr="00281ED6">
              <w:rPr>
                <w:rFonts w:ascii="Arial" w:hAnsi="Arial" w:cs="Arial"/>
                <w:b/>
                <w:bCs/>
                <w:sz w:val="18"/>
                <w:szCs w:val="18"/>
              </w:rPr>
              <w:t>a.s</w:t>
            </w:r>
            <w:proofErr w:type="spellEnd"/>
            <w:r w:rsidRPr="00281ED6">
              <w:rPr>
                <w:rFonts w:ascii="Arial" w:hAnsi="Arial" w:cs="Arial"/>
                <w:b/>
                <w:bCs/>
                <w:sz w:val="18"/>
                <w:szCs w:val="18"/>
              </w:rPr>
              <w:t xml:space="preserve">. </w:t>
            </w:r>
            <w:r>
              <w:rPr>
                <w:rFonts w:ascii="Arial" w:hAnsi="Arial" w:cs="Arial"/>
                <w:b/>
                <w:bCs/>
                <w:sz w:val="18"/>
                <w:szCs w:val="18"/>
              </w:rPr>
              <w:t xml:space="preserve">v skratke: OLO </w:t>
            </w:r>
            <w:proofErr w:type="spellStart"/>
            <w:r>
              <w:rPr>
                <w:rFonts w:ascii="Arial" w:hAnsi="Arial" w:cs="Arial"/>
                <w:b/>
                <w:bCs/>
                <w:sz w:val="18"/>
                <w:szCs w:val="18"/>
              </w:rPr>
              <w:t>a.s</w:t>
            </w:r>
            <w:proofErr w:type="spellEnd"/>
            <w:r>
              <w:rPr>
                <w:rFonts w:ascii="Arial" w:hAnsi="Arial" w:cs="Arial"/>
                <w:b/>
                <w:bCs/>
                <w:sz w:val="18"/>
                <w:szCs w:val="18"/>
              </w:rPr>
              <w:t>.</w:t>
            </w:r>
          </w:p>
          <w:p w14:paraId="2D8C0C0D" w14:textId="77777777" w:rsidR="00590C1C" w:rsidRDefault="00590C1C" w:rsidP="007D4FFF">
            <w:pPr>
              <w:pStyle w:val="Bezriadkovania"/>
              <w:jc w:val="center"/>
              <w:rPr>
                <w:rFonts w:ascii="Arial" w:hAnsi="Arial" w:cs="Arial"/>
                <w:sz w:val="18"/>
                <w:szCs w:val="18"/>
              </w:rPr>
            </w:pPr>
            <w:r w:rsidRPr="00281ED6">
              <w:rPr>
                <w:rFonts w:ascii="Arial" w:hAnsi="Arial" w:cs="Arial"/>
                <w:sz w:val="18"/>
                <w:szCs w:val="18"/>
              </w:rPr>
              <w:t>[meno, priezvisko a funkcia]</w:t>
            </w:r>
          </w:p>
          <w:p w14:paraId="70B72B1B" w14:textId="77777777" w:rsidR="00590C1C" w:rsidRDefault="00590C1C" w:rsidP="007D4FFF">
            <w:pPr>
              <w:pStyle w:val="Bezriadkovania"/>
              <w:jc w:val="both"/>
              <w:rPr>
                <w:rFonts w:ascii="Arial" w:hAnsi="Arial" w:cs="Arial"/>
                <w:sz w:val="18"/>
                <w:szCs w:val="18"/>
              </w:rPr>
            </w:pPr>
          </w:p>
        </w:tc>
        <w:tc>
          <w:tcPr>
            <w:tcW w:w="4814" w:type="dxa"/>
          </w:tcPr>
          <w:p w14:paraId="3DFDA996" w14:textId="77777777" w:rsidR="00590C1C" w:rsidRDefault="00590C1C" w:rsidP="007D4FFF">
            <w:pPr>
              <w:pStyle w:val="Bezriadkovania"/>
              <w:jc w:val="both"/>
              <w:rPr>
                <w:rFonts w:ascii="Arial" w:hAnsi="Arial" w:cs="Arial"/>
                <w:b/>
                <w:bCs/>
                <w:sz w:val="18"/>
                <w:szCs w:val="18"/>
              </w:rPr>
            </w:pPr>
          </w:p>
          <w:p w14:paraId="475FC638" w14:textId="77777777" w:rsidR="00590C1C" w:rsidRPr="00281ED6" w:rsidRDefault="00590C1C" w:rsidP="007D4FFF">
            <w:pPr>
              <w:pStyle w:val="Bezriadkovania"/>
              <w:jc w:val="both"/>
              <w:rPr>
                <w:rFonts w:ascii="Arial" w:hAnsi="Arial" w:cs="Arial"/>
                <w:b/>
                <w:bCs/>
                <w:sz w:val="18"/>
                <w:szCs w:val="18"/>
              </w:rPr>
            </w:pPr>
            <w:r>
              <w:rPr>
                <w:rFonts w:ascii="Arial" w:hAnsi="Arial" w:cs="Arial"/>
                <w:b/>
                <w:bCs/>
                <w:sz w:val="18"/>
                <w:szCs w:val="18"/>
              </w:rPr>
              <w:t>Zhotoviteľ</w:t>
            </w:r>
            <w:r w:rsidRPr="00281ED6">
              <w:rPr>
                <w:rFonts w:ascii="Arial" w:hAnsi="Arial" w:cs="Arial"/>
                <w:b/>
                <w:bCs/>
                <w:sz w:val="18"/>
                <w:szCs w:val="18"/>
              </w:rPr>
              <w:t>:</w:t>
            </w:r>
          </w:p>
          <w:p w14:paraId="40442D4F" w14:textId="77777777" w:rsidR="00590C1C" w:rsidRDefault="00590C1C" w:rsidP="007D4FFF">
            <w:pPr>
              <w:pStyle w:val="Bezriadkovania"/>
              <w:jc w:val="both"/>
              <w:rPr>
                <w:rFonts w:ascii="Arial" w:hAnsi="Arial" w:cs="Arial"/>
                <w:sz w:val="18"/>
                <w:szCs w:val="18"/>
              </w:rPr>
            </w:pPr>
          </w:p>
          <w:p w14:paraId="128AF6CF" w14:textId="77777777" w:rsidR="00590C1C" w:rsidRDefault="00590C1C" w:rsidP="007D4FFF">
            <w:pPr>
              <w:pStyle w:val="Bezriadkovania"/>
              <w:jc w:val="both"/>
              <w:rPr>
                <w:rFonts w:ascii="Arial" w:hAnsi="Arial" w:cs="Arial"/>
                <w:sz w:val="18"/>
                <w:szCs w:val="18"/>
              </w:rPr>
            </w:pPr>
          </w:p>
          <w:p w14:paraId="782B2522" w14:textId="77777777" w:rsidR="00590C1C" w:rsidRDefault="00590C1C" w:rsidP="007D4FFF">
            <w:pPr>
              <w:pStyle w:val="Bezriadkovania"/>
              <w:jc w:val="both"/>
              <w:rPr>
                <w:rFonts w:ascii="Arial" w:hAnsi="Arial" w:cs="Arial"/>
                <w:sz w:val="18"/>
                <w:szCs w:val="18"/>
              </w:rPr>
            </w:pPr>
          </w:p>
          <w:p w14:paraId="2A3C8390" w14:textId="77777777" w:rsidR="00590C1C" w:rsidRDefault="00590C1C" w:rsidP="007D4FFF">
            <w:pPr>
              <w:pStyle w:val="Bezriadkovania"/>
              <w:jc w:val="center"/>
              <w:rPr>
                <w:rFonts w:ascii="Arial" w:hAnsi="Arial" w:cs="Arial"/>
                <w:sz w:val="18"/>
                <w:szCs w:val="18"/>
              </w:rPr>
            </w:pPr>
            <w:r>
              <w:rPr>
                <w:rFonts w:ascii="Arial" w:hAnsi="Arial" w:cs="Arial"/>
                <w:sz w:val="18"/>
                <w:szCs w:val="18"/>
              </w:rPr>
              <w:t>________________________________________</w:t>
            </w:r>
          </w:p>
          <w:p w14:paraId="6E8FE8AD" w14:textId="77777777" w:rsidR="00590C1C" w:rsidRPr="00281ED6" w:rsidRDefault="00590C1C" w:rsidP="007D4FFF">
            <w:pPr>
              <w:pStyle w:val="Bezriadkovania"/>
              <w:jc w:val="center"/>
              <w:rPr>
                <w:rFonts w:ascii="Arial" w:hAnsi="Arial" w:cs="Arial"/>
                <w:b/>
                <w:bCs/>
                <w:sz w:val="18"/>
                <w:szCs w:val="18"/>
              </w:rPr>
            </w:pPr>
            <w:r w:rsidRPr="00281ED6">
              <w:rPr>
                <w:rFonts w:ascii="Arial" w:hAnsi="Arial" w:cs="Arial"/>
                <w:b/>
                <w:bCs/>
                <w:sz w:val="18"/>
                <w:szCs w:val="18"/>
              </w:rPr>
              <w:t>[obchodné meno]</w:t>
            </w:r>
          </w:p>
          <w:p w14:paraId="21DE2BFC" w14:textId="77777777" w:rsidR="00590C1C" w:rsidRDefault="00590C1C" w:rsidP="007D4FFF">
            <w:pPr>
              <w:pStyle w:val="Bezriadkovania"/>
              <w:jc w:val="center"/>
              <w:rPr>
                <w:rFonts w:ascii="Arial" w:hAnsi="Arial" w:cs="Arial"/>
                <w:sz w:val="18"/>
                <w:szCs w:val="18"/>
              </w:rPr>
            </w:pPr>
            <w:r w:rsidRPr="00281ED6">
              <w:rPr>
                <w:rFonts w:ascii="Arial" w:hAnsi="Arial" w:cs="Arial"/>
                <w:sz w:val="18"/>
                <w:szCs w:val="18"/>
              </w:rPr>
              <w:t>[meno, priezvisko a funkcia]</w:t>
            </w:r>
          </w:p>
        </w:tc>
      </w:tr>
      <w:tr w:rsidR="00590C1C" w14:paraId="4EBEF85B" w14:textId="77777777" w:rsidTr="007D4FFF">
        <w:tc>
          <w:tcPr>
            <w:tcW w:w="4814" w:type="dxa"/>
          </w:tcPr>
          <w:p w14:paraId="30E7800E" w14:textId="77777777" w:rsidR="00590C1C" w:rsidRDefault="00590C1C" w:rsidP="007D4FFF">
            <w:pPr>
              <w:pStyle w:val="Bezriadkovania"/>
              <w:jc w:val="both"/>
              <w:rPr>
                <w:rFonts w:ascii="Arial" w:hAnsi="Arial" w:cs="Arial"/>
                <w:sz w:val="18"/>
                <w:szCs w:val="18"/>
              </w:rPr>
            </w:pPr>
          </w:p>
          <w:p w14:paraId="3C28581A" w14:textId="77777777" w:rsidR="00590C1C" w:rsidRDefault="00590C1C" w:rsidP="007D4FFF">
            <w:pPr>
              <w:pStyle w:val="Bezriadkovania"/>
              <w:jc w:val="both"/>
              <w:rPr>
                <w:rFonts w:ascii="Arial" w:hAnsi="Arial" w:cs="Arial"/>
                <w:sz w:val="18"/>
                <w:szCs w:val="18"/>
              </w:rPr>
            </w:pPr>
          </w:p>
          <w:p w14:paraId="72C8AE11" w14:textId="77777777" w:rsidR="00590C1C" w:rsidRDefault="00590C1C" w:rsidP="007D4FFF">
            <w:pPr>
              <w:pStyle w:val="Bezriadkovania"/>
              <w:jc w:val="center"/>
              <w:rPr>
                <w:rFonts w:ascii="Arial" w:hAnsi="Arial" w:cs="Arial"/>
                <w:sz w:val="18"/>
                <w:szCs w:val="18"/>
              </w:rPr>
            </w:pPr>
            <w:r>
              <w:rPr>
                <w:rFonts w:ascii="Arial" w:hAnsi="Arial" w:cs="Arial"/>
                <w:sz w:val="18"/>
                <w:szCs w:val="18"/>
              </w:rPr>
              <w:t>________________________________________</w:t>
            </w:r>
          </w:p>
          <w:p w14:paraId="17CAAD1A" w14:textId="77777777" w:rsidR="00590C1C" w:rsidRPr="00F97B37" w:rsidRDefault="00590C1C" w:rsidP="007D4FFF">
            <w:pPr>
              <w:pStyle w:val="Bezriadkovania"/>
              <w:jc w:val="center"/>
              <w:rPr>
                <w:rFonts w:ascii="Arial" w:hAnsi="Arial" w:cs="Arial"/>
                <w:b/>
                <w:bCs/>
                <w:sz w:val="18"/>
                <w:szCs w:val="18"/>
              </w:rPr>
            </w:pPr>
            <w:r w:rsidRPr="00281ED6">
              <w:rPr>
                <w:rFonts w:ascii="Arial" w:hAnsi="Arial" w:cs="Arial"/>
                <w:b/>
                <w:bCs/>
                <w:sz w:val="18"/>
                <w:szCs w:val="18"/>
              </w:rPr>
              <w:t xml:space="preserve">Odvoz a likvidácia odpadu </w:t>
            </w:r>
            <w:proofErr w:type="spellStart"/>
            <w:r w:rsidRPr="00281ED6">
              <w:rPr>
                <w:rFonts w:ascii="Arial" w:hAnsi="Arial" w:cs="Arial"/>
                <w:b/>
                <w:bCs/>
                <w:sz w:val="18"/>
                <w:szCs w:val="18"/>
              </w:rPr>
              <w:t>a.s</w:t>
            </w:r>
            <w:proofErr w:type="spellEnd"/>
            <w:r w:rsidRPr="00281ED6">
              <w:rPr>
                <w:rFonts w:ascii="Arial" w:hAnsi="Arial" w:cs="Arial"/>
                <w:sz w:val="18"/>
                <w:szCs w:val="18"/>
              </w:rPr>
              <w:t xml:space="preserve">. </w:t>
            </w:r>
            <w:r w:rsidRPr="00F97B37">
              <w:rPr>
                <w:rFonts w:ascii="Arial" w:hAnsi="Arial" w:cs="Arial"/>
                <w:b/>
                <w:bCs/>
                <w:sz w:val="18"/>
                <w:szCs w:val="18"/>
              </w:rPr>
              <w:t xml:space="preserve">v skratke OLO </w:t>
            </w:r>
            <w:proofErr w:type="spellStart"/>
            <w:r w:rsidRPr="00F97B37">
              <w:rPr>
                <w:rFonts w:ascii="Arial" w:hAnsi="Arial" w:cs="Arial"/>
                <w:b/>
                <w:bCs/>
                <w:sz w:val="18"/>
                <w:szCs w:val="18"/>
              </w:rPr>
              <w:t>a.s</w:t>
            </w:r>
            <w:proofErr w:type="spellEnd"/>
            <w:r w:rsidRPr="00F97B37">
              <w:rPr>
                <w:rFonts w:ascii="Arial" w:hAnsi="Arial" w:cs="Arial"/>
                <w:b/>
                <w:bCs/>
                <w:sz w:val="18"/>
                <w:szCs w:val="18"/>
              </w:rPr>
              <w:t>.</w:t>
            </w:r>
          </w:p>
          <w:p w14:paraId="555F79B6" w14:textId="77777777" w:rsidR="00590C1C" w:rsidRDefault="00590C1C" w:rsidP="007D4FFF">
            <w:pPr>
              <w:pStyle w:val="Bezriadkovania"/>
              <w:jc w:val="center"/>
              <w:rPr>
                <w:rFonts w:ascii="Arial" w:hAnsi="Arial" w:cs="Arial"/>
                <w:sz w:val="18"/>
                <w:szCs w:val="18"/>
              </w:rPr>
            </w:pPr>
            <w:r w:rsidRPr="00281ED6">
              <w:rPr>
                <w:rFonts w:ascii="Arial" w:hAnsi="Arial" w:cs="Arial"/>
                <w:sz w:val="18"/>
                <w:szCs w:val="18"/>
              </w:rPr>
              <w:t>[meno, priezvisko a funkcia]</w:t>
            </w:r>
          </w:p>
        </w:tc>
        <w:tc>
          <w:tcPr>
            <w:tcW w:w="4814" w:type="dxa"/>
          </w:tcPr>
          <w:p w14:paraId="4ACD2EF5" w14:textId="77777777" w:rsidR="00590C1C" w:rsidRDefault="00590C1C" w:rsidP="007D4FFF">
            <w:pPr>
              <w:pStyle w:val="Bezriadkovania"/>
              <w:jc w:val="both"/>
              <w:rPr>
                <w:rFonts w:ascii="Arial" w:hAnsi="Arial" w:cs="Arial"/>
                <w:sz w:val="18"/>
                <w:szCs w:val="18"/>
              </w:rPr>
            </w:pPr>
          </w:p>
          <w:p w14:paraId="3C8F3FCD" w14:textId="77777777" w:rsidR="00590C1C" w:rsidRDefault="00590C1C" w:rsidP="007D4FFF">
            <w:pPr>
              <w:pStyle w:val="Bezriadkovania"/>
              <w:jc w:val="both"/>
              <w:rPr>
                <w:rFonts w:ascii="Arial" w:hAnsi="Arial" w:cs="Arial"/>
                <w:sz w:val="18"/>
                <w:szCs w:val="18"/>
              </w:rPr>
            </w:pPr>
          </w:p>
          <w:p w14:paraId="5E8F6A4C" w14:textId="77777777" w:rsidR="00590C1C" w:rsidRDefault="00590C1C" w:rsidP="007D4FFF">
            <w:pPr>
              <w:pStyle w:val="Bezriadkovania"/>
              <w:jc w:val="center"/>
              <w:rPr>
                <w:rFonts w:ascii="Arial" w:hAnsi="Arial" w:cs="Arial"/>
                <w:sz w:val="18"/>
                <w:szCs w:val="18"/>
              </w:rPr>
            </w:pPr>
            <w:r>
              <w:rPr>
                <w:rFonts w:ascii="Arial" w:hAnsi="Arial" w:cs="Arial"/>
                <w:sz w:val="18"/>
                <w:szCs w:val="18"/>
              </w:rPr>
              <w:t>________________________________________</w:t>
            </w:r>
          </w:p>
          <w:p w14:paraId="3EEDC2BF" w14:textId="77777777" w:rsidR="00590C1C" w:rsidRPr="00281ED6" w:rsidRDefault="00590C1C" w:rsidP="007D4FFF">
            <w:pPr>
              <w:pStyle w:val="Bezriadkovania"/>
              <w:jc w:val="center"/>
              <w:rPr>
                <w:rFonts w:ascii="Arial" w:hAnsi="Arial" w:cs="Arial"/>
                <w:b/>
                <w:bCs/>
                <w:sz w:val="18"/>
                <w:szCs w:val="18"/>
              </w:rPr>
            </w:pPr>
            <w:r w:rsidRPr="00281ED6">
              <w:rPr>
                <w:rFonts w:ascii="Arial" w:hAnsi="Arial" w:cs="Arial"/>
                <w:b/>
                <w:bCs/>
                <w:sz w:val="18"/>
                <w:szCs w:val="18"/>
              </w:rPr>
              <w:t>[obchodné meno]</w:t>
            </w:r>
          </w:p>
          <w:p w14:paraId="4254EAC2" w14:textId="77777777" w:rsidR="00590C1C" w:rsidRDefault="00590C1C" w:rsidP="007D4FFF">
            <w:pPr>
              <w:pStyle w:val="Bezriadkovania"/>
              <w:jc w:val="center"/>
              <w:rPr>
                <w:rFonts w:ascii="Arial" w:hAnsi="Arial" w:cs="Arial"/>
                <w:sz w:val="18"/>
                <w:szCs w:val="18"/>
              </w:rPr>
            </w:pPr>
            <w:r w:rsidRPr="00281ED6">
              <w:rPr>
                <w:rFonts w:ascii="Arial" w:hAnsi="Arial" w:cs="Arial"/>
                <w:sz w:val="18"/>
                <w:szCs w:val="18"/>
              </w:rPr>
              <w:t>[meno, priezvisko a funkcia]</w:t>
            </w:r>
          </w:p>
        </w:tc>
      </w:tr>
    </w:tbl>
    <w:p w14:paraId="0F4A99C5" w14:textId="77777777" w:rsidR="00590C1C" w:rsidRDefault="00590C1C" w:rsidP="00590C1C">
      <w:pPr>
        <w:pStyle w:val="Bezriadkovania"/>
        <w:jc w:val="both"/>
        <w:rPr>
          <w:rFonts w:ascii="Arial" w:hAnsi="Arial" w:cs="Arial"/>
          <w:sz w:val="18"/>
          <w:szCs w:val="18"/>
        </w:rPr>
      </w:pPr>
    </w:p>
    <w:p w14:paraId="3BF9E4D2" w14:textId="77777777" w:rsidR="00590C1C" w:rsidRDefault="00590C1C" w:rsidP="00590C1C"/>
    <w:p w14:paraId="7CCC2659" w14:textId="77777777" w:rsidR="00590C1C" w:rsidRDefault="00590C1C" w:rsidP="00590C1C"/>
    <w:p w14:paraId="392638A6" w14:textId="77777777" w:rsidR="003437F6" w:rsidRDefault="003437F6"/>
    <w:sectPr w:rsidR="003437F6" w:rsidSect="00AB2A9A">
      <w:pgSz w:w="11906" w:h="16838"/>
      <w:pgMar w:top="993" w:right="1134" w:bottom="1134" w:left="6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9611A2"/>
    <w:multiLevelType w:val="multilevel"/>
    <w:tmpl w:val="C1FA127E"/>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color w:val="auto"/>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5270F21"/>
    <w:multiLevelType w:val="multilevel"/>
    <w:tmpl w:val="93B2838C"/>
    <w:lvl w:ilvl="0">
      <w:start w:val="1"/>
      <w:numFmt w:val="decimal"/>
      <w:lvlText w:val="%1."/>
      <w:lvlJc w:val="left"/>
      <w:pPr>
        <w:ind w:left="360" w:hanging="360"/>
      </w:pPr>
      <w:rPr>
        <w:b w:val="0"/>
        <w:bCs w:val="0"/>
      </w:rPr>
    </w:lvl>
    <w:lvl w:ilvl="1">
      <w:start w:val="1"/>
      <w:numFmt w:val="decimal"/>
      <w:lvlText w:val="4.%2"/>
      <w:lvlJc w:val="left"/>
      <w:pPr>
        <w:ind w:left="720" w:hanging="360"/>
      </w:pPr>
      <w:rPr>
        <w:rFonts w:hint="default"/>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8F44AF4"/>
    <w:multiLevelType w:val="multilevel"/>
    <w:tmpl w:val="5E624E1A"/>
    <w:lvl w:ilvl="0">
      <w:start w:val="4"/>
      <w:numFmt w:val="decimal"/>
      <w:lvlText w:val="%1"/>
      <w:lvlJc w:val="left"/>
      <w:pPr>
        <w:ind w:left="360" w:hanging="360"/>
      </w:pPr>
      <w:rPr>
        <w:rFonts w:hint="default"/>
      </w:rPr>
    </w:lvl>
    <w:lvl w:ilvl="1">
      <w:start w:val="1"/>
      <w:numFmt w:val="decimal"/>
      <w:lvlText w:val="5.%2"/>
      <w:lvlJc w:val="left"/>
      <w:pPr>
        <w:ind w:left="360" w:hanging="360"/>
      </w:pPr>
      <w:rPr>
        <w:rFonts w:hint="default"/>
      </w:rPr>
    </w:lvl>
    <w:lvl w:ilvl="2">
      <w:start w:val="1"/>
      <w:numFmt w:val="lowerRoman"/>
      <w:lvlText w:val="(%3)"/>
      <w:lvlJc w:val="left"/>
      <w:pPr>
        <w:ind w:left="720" w:hanging="720"/>
      </w:pPr>
      <w:rPr>
        <w:rFonts w:ascii="Arial" w:eastAsiaTheme="minorHAnsi" w:hAnsi="Arial" w:cs="Arial"/>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B683682"/>
    <w:multiLevelType w:val="multilevel"/>
    <w:tmpl w:val="4C2801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C9C72F2"/>
    <w:multiLevelType w:val="hybridMultilevel"/>
    <w:tmpl w:val="F3742E9C"/>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C5C1B7D"/>
    <w:multiLevelType w:val="hybridMultilevel"/>
    <w:tmpl w:val="33467BB8"/>
    <w:lvl w:ilvl="0" w:tplc="481CD522">
      <w:start w:val="1"/>
      <w:numFmt w:val="lowerRoman"/>
      <w:lvlText w:val="(%1)"/>
      <w:lvlJc w:val="left"/>
      <w:pPr>
        <w:ind w:left="1038" w:hanging="720"/>
      </w:pPr>
      <w:rPr>
        <w:rFonts w:hint="default"/>
      </w:rPr>
    </w:lvl>
    <w:lvl w:ilvl="1" w:tplc="041B0019" w:tentative="1">
      <w:start w:val="1"/>
      <w:numFmt w:val="lowerLetter"/>
      <w:lvlText w:val="%2."/>
      <w:lvlJc w:val="left"/>
      <w:pPr>
        <w:ind w:left="1398" w:hanging="360"/>
      </w:pPr>
    </w:lvl>
    <w:lvl w:ilvl="2" w:tplc="041B001B" w:tentative="1">
      <w:start w:val="1"/>
      <w:numFmt w:val="lowerRoman"/>
      <w:lvlText w:val="%3."/>
      <w:lvlJc w:val="right"/>
      <w:pPr>
        <w:ind w:left="2118" w:hanging="180"/>
      </w:pPr>
    </w:lvl>
    <w:lvl w:ilvl="3" w:tplc="041B000F" w:tentative="1">
      <w:start w:val="1"/>
      <w:numFmt w:val="decimal"/>
      <w:lvlText w:val="%4."/>
      <w:lvlJc w:val="left"/>
      <w:pPr>
        <w:ind w:left="2838" w:hanging="360"/>
      </w:pPr>
    </w:lvl>
    <w:lvl w:ilvl="4" w:tplc="041B0019" w:tentative="1">
      <w:start w:val="1"/>
      <w:numFmt w:val="lowerLetter"/>
      <w:lvlText w:val="%5."/>
      <w:lvlJc w:val="left"/>
      <w:pPr>
        <w:ind w:left="3558" w:hanging="360"/>
      </w:pPr>
    </w:lvl>
    <w:lvl w:ilvl="5" w:tplc="041B001B" w:tentative="1">
      <w:start w:val="1"/>
      <w:numFmt w:val="lowerRoman"/>
      <w:lvlText w:val="%6."/>
      <w:lvlJc w:val="right"/>
      <w:pPr>
        <w:ind w:left="4278" w:hanging="180"/>
      </w:pPr>
    </w:lvl>
    <w:lvl w:ilvl="6" w:tplc="041B000F" w:tentative="1">
      <w:start w:val="1"/>
      <w:numFmt w:val="decimal"/>
      <w:lvlText w:val="%7."/>
      <w:lvlJc w:val="left"/>
      <w:pPr>
        <w:ind w:left="4998" w:hanging="360"/>
      </w:pPr>
    </w:lvl>
    <w:lvl w:ilvl="7" w:tplc="041B0019" w:tentative="1">
      <w:start w:val="1"/>
      <w:numFmt w:val="lowerLetter"/>
      <w:lvlText w:val="%8."/>
      <w:lvlJc w:val="left"/>
      <w:pPr>
        <w:ind w:left="5718" w:hanging="360"/>
      </w:pPr>
    </w:lvl>
    <w:lvl w:ilvl="8" w:tplc="041B001B" w:tentative="1">
      <w:start w:val="1"/>
      <w:numFmt w:val="lowerRoman"/>
      <w:lvlText w:val="%9."/>
      <w:lvlJc w:val="right"/>
      <w:pPr>
        <w:ind w:left="6438" w:hanging="180"/>
      </w:pPr>
    </w:lvl>
  </w:abstractNum>
  <w:abstractNum w:abstractNumId="6" w15:restartNumberingAfterBreak="0">
    <w:nsid w:val="695C373A"/>
    <w:multiLevelType w:val="multilevel"/>
    <w:tmpl w:val="D6AAF5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lowerRoman"/>
      <w:lvlText w:val="(%3)"/>
      <w:lvlJc w:val="left"/>
      <w:pPr>
        <w:ind w:left="720" w:hanging="720"/>
      </w:pPr>
      <w:rPr>
        <w:rFonts w:ascii="Arial" w:eastAsiaTheme="minorHAnsi" w:hAnsi="Arial" w:cs="Arial"/>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354384455">
    <w:abstractNumId w:val="0"/>
  </w:num>
  <w:num w:numId="2" w16cid:durableId="1304500616">
    <w:abstractNumId w:val="4"/>
  </w:num>
  <w:num w:numId="3" w16cid:durableId="792792708">
    <w:abstractNumId w:val="3"/>
  </w:num>
  <w:num w:numId="4" w16cid:durableId="543905653">
    <w:abstractNumId w:val="6"/>
  </w:num>
  <w:num w:numId="5" w16cid:durableId="1735614795">
    <w:abstractNumId w:val="1"/>
  </w:num>
  <w:num w:numId="6" w16cid:durableId="1082682720">
    <w:abstractNumId w:val="2"/>
  </w:num>
  <w:num w:numId="7" w16cid:durableId="189701255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óthová Michaela">
    <w15:presenceInfo w15:providerId="AD" w15:userId="S::tothova@olo.sk::e17701bd-0e0e-4d7e-8444-5f6830c86d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C1C"/>
    <w:rsid w:val="0002034C"/>
    <w:rsid w:val="000B58E2"/>
    <w:rsid w:val="000C5535"/>
    <w:rsid w:val="00115FC5"/>
    <w:rsid w:val="00336B90"/>
    <w:rsid w:val="003437F6"/>
    <w:rsid w:val="00361294"/>
    <w:rsid w:val="00366AEF"/>
    <w:rsid w:val="003754FD"/>
    <w:rsid w:val="0037717A"/>
    <w:rsid w:val="0038768A"/>
    <w:rsid w:val="0045306D"/>
    <w:rsid w:val="0052145E"/>
    <w:rsid w:val="00522CDD"/>
    <w:rsid w:val="00547CC9"/>
    <w:rsid w:val="00561145"/>
    <w:rsid w:val="00580AA0"/>
    <w:rsid w:val="00590C1C"/>
    <w:rsid w:val="00621C12"/>
    <w:rsid w:val="006923AE"/>
    <w:rsid w:val="006A77F4"/>
    <w:rsid w:val="007A3967"/>
    <w:rsid w:val="007B48F0"/>
    <w:rsid w:val="007B7698"/>
    <w:rsid w:val="007C0AAD"/>
    <w:rsid w:val="007F1626"/>
    <w:rsid w:val="00807AEE"/>
    <w:rsid w:val="008355A4"/>
    <w:rsid w:val="00844DD6"/>
    <w:rsid w:val="00887C03"/>
    <w:rsid w:val="008945AE"/>
    <w:rsid w:val="009731F6"/>
    <w:rsid w:val="009948FD"/>
    <w:rsid w:val="00A00427"/>
    <w:rsid w:val="00A36B5D"/>
    <w:rsid w:val="00AA2306"/>
    <w:rsid w:val="00AB2A9A"/>
    <w:rsid w:val="00B61A47"/>
    <w:rsid w:val="00BD67E7"/>
    <w:rsid w:val="00C97776"/>
    <w:rsid w:val="00CB25F3"/>
    <w:rsid w:val="00CD3917"/>
    <w:rsid w:val="00D60BD7"/>
    <w:rsid w:val="00D7362C"/>
    <w:rsid w:val="00DD4EC6"/>
    <w:rsid w:val="00E3727F"/>
    <w:rsid w:val="00E503E6"/>
    <w:rsid w:val="00EA3DBF"/>
    <w:rsid w:val="00EE1263"/>
    <w:rsid w:val="00EF690D"/>
    <w:rsid w:val="00F44951"/>
    <w:rsid w:val="00FB2AC0"/>
    <w:rsid w:val="378E938B"/>
    <w:rsid w:val="3A6943F1"/>
    <w:rsid w:val="5A65CB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D4EAF"/>
  <w15:chartTrackingRefBased/>
  <w15:docId w15:val="{680FF584-DA69-4A52-9152-D3CD46C80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90C1C"/>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590C1C"/>
    <w:pPr>
      <w:autoSpaceDE w:val="0"/>
      <w:autoSpaceDN w:val="0"/>
      <w:adjustRightInd w:val="0"/>
      <w:spacing w:after="0" w:line="240" w:lineRule="auto"/>
    </w:pPr>
    <w:rPr>
      <w:rFonts w:ascii="Arial" w:hAnsi="Arial" w:cs="Arial"/>
      <w:color w:val="000000"/>
      <w:sz w:val="24"/>
      <w:szCs w:val="24"/>
    </w:rPr>
  </w:style>
  <w:style w:type="table" w:styleId="Mriekatabuky">
    <w:name w:val="Table Grid"/>
    <w:basedOn w:val="Normlnatabuka"/>
    <w:uiPriority w:val="39"/>
    <w:rsid w:val="00590C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riadkovania">
    <w:name w:val="No Spacing"/>
    <w:uiPriority w:val="1"/>
    <w:qFormat/>
    <w:rsid w:val="00590C1C"/>
    <w:pPr>
      <w:spacing w:after="0" w:line="240" w:lineRule="auto"/>
    </w:pPr>
  </w:style>
  <w:style w:type="paragraph" w:styleId="Odsekzoznamu">
    <w:name w:val="List Paragraph"/>
    <w:aliases w:val="body,Odsek zoznamu2,ODRAZKY PRVA UROVEN"/>
    <w:basedOn w:val="Normlny"/>
    <w:link w:val="OdsekzoznamuChar"/>
    <w:uiPriority w:val="34"/>
    <w:qFormat/>
    <w:rsid w:val="00590C1C"/>
    <w:pPr>
      <w:widowControl w:val="0"/>
      <w:spacing w:after="200" w:line="276" w:lineRule="auto"/>
      <w:ind w:left="720"/>
      <w:contextualSpacing/>
    </w:pPr>
  </w:style>
  <w:style w:type="character" w:customStyle="1" w:styleId="OdsekzoznamuChar">
    <w:name w:val="Odsek zoznamu Char"/>
    <w:aliases w:val="body Char,Odsek zoznamu2 Char,ODRAZKY PRVA UROVEN Char"/>
    <w:basedOn w:val="Predvolenpsmoodseku"/>
    <w:link w:val="Odsekzoznamu"/>
    <w:uiPriority w:val="34"/>
    <w:qFormat/>
    <w:locked/>
    <w:rsid w:val="00590C1C"/>
  </w:style>
  <w:style w:type="character" w:styleId="Odkaznakomentr">
    <w:name w:val="annotation reference"/>
    <w:basedOn w:val="Predvolenpsmoodseku"/>
    <w:uiPriority w:val="99"/>
    <w:semiHidden/>
    <w:unhideWhenUsed/>
    <w:rsid w:val="00590C1C"/>
    <w:rPr>
      <w:sz w:val="16"/>
      <w:szCs w:val="16"/>
    </w:rPr>
  </w:style>
  <w:style w:type="paragraph" w:styleId="Textkomentra">
    <w:name w:val="annotation text"/>
    <w:basedOn w:val="Normlny"/>
    <w:link w:val="TextkomentraChar"/>
    <w:uiPriority w:val="99"/>
    <w:unhideWhenUsed/>
    <w:rsid w:val="00590C1C"/>
    <w:pPr>
      <w:spacing w:line="240" w:lineRule="auto"/>
    </w:pPr>
    <w:rPr>
      <w:sz w:val="20"/>
      <w:szCs w:val="20"/>
    </w:rPr>
  </w:style>
  <w:style w:type="character" w:customStyle="1" w:styleId="TextkomentraChar">
    <w:name w:val="Text komentára Char"/>
    <w:basedOn w:val="Predvolenpsmoodseku"/>
    <w:link w:val="Textkomentra"/>
    <w:uiPriority w:val="99"/>
    <w:rsid w:val="00590C1C"/>
    <w:rPr>
      <w:sz w:val="20"/>
      <w:szCs w:val="20"/>
    </w:rPr>
  </w:style>
  <w:style w:type="character" w:styleId="Hypertextovprepojenie">
    <w:name w:val="Hyperlink"/>
    <w:basedOn w:val="Predvolenpsmoodseku"/>
    <w:uiPriority w:val="99"/>
    <w:unhideWhenUsed/>
    <w:rsid w:val="00590C1C"/>
    <w:rPr>
      <w:color w:val="0563C1" w:themeColor="hyperlink"/>
      <w:u w:val="single"/>
    </w:rPr>
  </w:style>
  <w:style w:type="paragraph" w:styleId="Predmetkomentra">
    <w:name w:val="annotation subject"/>
    <w:basedOn w:val="Textkomentra"/>
    <w:next w:val="Textkomentra"/>
    <w:link w:val="PredmetkomentraChar"/>
    <w:uiPriority w:val="99"/>
    <w:semiHidden/>
    <w:unhideWhenUsed/>
    <w:rsid w:val="00366AEF"/>
    <w:rPr>
      <w:b/>
      <w:bCs/>
    </w:rPr>
  </w:style>
  <w:style w:type="character" w:customStyle="1" w:styleId="PredmetkomentraChar">
    <w:name w:val="Predmet komentára Char"/>
    <w:basedOn w:val="TextkomentraChar"/>
    <w:link w:val="Predmetkomentra"/>
    <w:uiPriority w:val="99"/>
    <w:semiHidden/>
    <w:rsid w:val="00366AEF"/>
    <w:rPr>
      <w:b/>
      <w:bCs/>
      <w:sz w:val="20"/>
      <w:szCs w:val="20"/>
    </w:rPr>
  </w:style>
  <w:style w:type="character" w:styleId="Zmienka">
    <w:name w:val="Mention"/>
    <w:basedOn w:val="Predvolenpsmoodseku"/>
    <w:uiPriority w:val="99"/>
    <w:unhideWhenUsed/>
    <w:rsid w:val="006A77F4"/>
    <w:rPr>
      <w:color w:val="2B579A"/>
      <w:shd w:val="clear" w:color="auto" w:fill="E1DFDD"/>
    </w:rPr>
  </w:style>
  <w:style w:type="paragraph" w:styleId="Revzia">
    <w:name w:val="Revision"/>
    <w:hidden/>
    <w:uiPriority w:val="99"/>
    <w:semiHidden/>
    <w:rsid w:val="00621C1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olo.sk/zasady-spravania-sa-v-areali-olo/"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4</Pages>
  <Words>2233</Words>
  <Characters>12731</Characters>
  <Application>Microsoft Office Word</Application>
  <DocSecurity>0</DocSecurity>
  <Lines>106</Lines>
  <Paragraphs>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Richterová Tímea</dc:creator>
  <cp:keywords/>
  <dc:description/>
  <cp:lastModifiedBy>Tóthová Michaela</cp:lastModifiedBy>
  <cp:revision>49</cp:revision>
  <dcterms:created xsi:type="dcterms:W3CDTF">2023-05-17T13:29:00Z</dcterms:created>
  <dcterms:modified xsi:type="dcterms:W3CDTF">2023-07-13T19:38:00Z</dcterms:modified>
</cp:coreProperties>
</file>