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1B52" w14:textId="77777777" w:rsidR="00A35A76" w:rsidRDefault="00A35A76" w:rsidP="00E16C4C">
      <w:pPr>
        <w:pStyle w:val="nadpisedouasE"/>
        <w:numPr>
          <w:ilvl w:val="0"/>
          <w:numId w:val="0"/>
        </w:numPr>
        <w:ind w:left="432"/>
        <w:rPr>
          <w:rFonts w:ascii="Nudista" w:hAnsi="Nudista"/>
          <w:color w:val="auto"/>
          <w:sz w:val="20"/>
          <w:szCs w:val="20"/>
        </w:rPr>
      </w:pPr>
      <w:r>
        <w:rPr>
          <w:rFonts w:ascii="Nudista" w:hAnsi="Nudista"/>
          <w:b w:val="0"/>
          <w:smallCaps w:val="0"/>
          <w:noProof/>
          <w:sz w:val="20"/>
          <w:szCs w:val="20"/>
        </w:rPr>
        <w:drawing>
          <wp:anchor distT="0" distB="0" distL="114300" distR="114300" simplePos="0" relativeHeight="251658240" behindDoc="1" locked="0" layoutInCell="1" allowOverlap="1" wp14:anchorId="3CE3C362" wp14:editId="08CB6132">
            <wp:simplePos x="0" y="0"/>
            <wp:positionH relativeFrom="column">
              <wp:posOffset>69215</wp:posOffset>
            </wp:positionH>
            <wp:positionV relativeFrom="paragraph">
              <wp:posOffset>-1010236</wp:posOffset>
            </wp:positionV>
            <wp:extent cx="2145030" cy="2145030"/>
            <wp:effectExtent l="0" t="0" r="7620" b="7620"/>
            <wp:wrapNone/>
            <wp:docPr id="1706980390" name="Obrázok 2" descr="NTC - Národné Tenisové Centrum | Bratisl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TC - Národné Tenisové Centrum | Bratislav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45030" cy="2145030"/>
                    </a:xfrm>
                    <a:prstGeom prst="rect">
                      <a:avLst/>
                    </a:prstGeom>
                    <a:noFill/>
                    <a:ln>
                      <a:noFill/>
                    </a:ln>
                  </pic:spPr>
                </pic:pic>
              </a:graphicData>
            </a:graphic>
          </wp:anchor>
        </w:drawing>
      </w:r>
    </w:p>
    <w:p w14:paraId="0A17D4BC" w14:textId="77777777" w:rsidR="00A35A76" w:rsidRDefault="00A35A76" w:rsidP="00A35A76">
      <w:pPr>
        <w:pStyle w:val="nadpisedouasE"/>
        <w:numPr>
          <w:ilvl w:val="0"/>
          <w:numId w:val="0"/>
        </w:numPr>
        <w:ind w:left="432"/>
        <w:rPr>
          <w:rFonts w:ascii="Nudista" w:hAnsi="Nudista"/>
          <w:sz w:val="20"/>
          <w:szCs w:val="20"/>
        </w:rPr>
      </w:pPr>
      <w:r>
        <w:rPr>
          <w:noProof/>
        </w:rPr>
        <w:t xml:space="preserve"> </w:t>
      </w:r>
      <w:bookmarkStart w:id="0" w:name="_Hlk12374373"/>
    </w:p>
    <w:p w14:paraId="4F48EFC3" w14:textId="77777777" w:rsidR="00A35A76" w:rsidRDefault="00A35A76" w:rsidP="00E16C4C">
      <w:pPr>
        <w:spacing w:line="240" w:lineRule="auto"/>
        <w:ind w:left="5664" w:firstLine="708"/>
        <w:rPr>
          <w:rFonts w:ascii="Nudista" w:hAnsi="Nudista" w:cs="Arial"/>
          <w:sz w:val="20"/>
          <w:szCs w:val="20"/>
        </w:rPr>
      </w:pPr>
    </w:p>
    <w:p w14:paraId="3C22DFE9" w14:textId="6DF4D8F7" w:rsidR="00BE7BFE" w:rsidRPr="00BB0364" w:rsidRDefault="00BE7BFE" w:rsidP="00E16C4C">
      <w:pPr>
        <w:spacing w:line="240" w:lineRule="auto"/>
        <w:ind w:left="5664" w:firstLine="708"/>
        <w:rPr>
          <w:rFonts w:ascii="Nudista" w:hAnsi="Nudista" w:cs="Arial"/>
          <w:sz w:val="20"/>
          <w:szCs w:val="20"/>
        </w:rPr>
      </w:pPr>
      <w:r w:rsidRPr="00BB0364">
        <w:rPr>
          <w:rFonts w:ascii="Nudista" w:hAnsi="Nudista" w:cs="Arial"/>
          <w:sz w:val="20"/>
          <w:szCs w:val="20"/>
        </w:rPr>
        <w:t>V</w:t>
      </w:r>
      <w:r w:rsidRPr="00BB0364">
        <w:rPr>
          <w:rFonts w:ascii="Nudista" w:hAnsi="Nudista" w:cs="Calibri"/>
          <w:sz w:val="20"/>
          <w:szCs w:val="20"/>
        </w:rPr>
        <w:t> </w:t>
      </w:r>
      <w:r w:rsidRPr="00BB0364">
        <w:rPr>
          <w:rFonts w:ascii="Nudista" w:hAnsi="Nudista" w:cs="Arial"/>
          <w:sz w:val="20"/>
          <w:szCs w:val="20"/>
        </w:rPr>
        <w:t xml:space="preserve">Bratislave, </w:t>
      </w:r>
      <w:r w:rsidRPr="00833D40">
        <w:rPr>
          <w:rFonts w:ascii="Nudista" w:hAnsi="Nudista" w:cs="Arial"/>
          <w:sz w:val="20"/>
          <w:szCs w:val="20"/>
        </w:rPr>
        <w:t>d</w:t>
      </w:r>
      <w:r w:rsidRPr="00833D40">
        <w:rPr>
          <w:rFonts w:ascii="Nudista" w:hAnsi="Nudista" w:cs="Proba Pro"/>
          <w:sz w:val="20"/>
          <w:szCs w:val="20"/>
        </w:rPr>
        <w:t>ň</w:t>
      </w:r>
      <w:r w:rsidRPr="00833D40">
        <w:rPr>
          <w:rFonts w:ascii="Nudista" w:hAnsi="Nudista" w:cs="Arial"/>
          <w:sz w:val="20"/>
          <w:szCs w:val="20"/>
        </w:rPr>
        <w:t>a</w:t>
      </w:r>
      <w:r w:rsidR="006E143D" w:rsidRPr="00833D40">
        <w:rPr>
          <w:rFonts w:ascii="Nudista" w:hAnsi="Nudista" w:cs="Arial"/>
          <w:sz w:val="20"/>
          <w:szCs w:val="20"/>
        </w:rPr>
        <w:t xml:space="preserve"> </w:t>
      </w:r>
      <w:r w:rsidR="008D77A0">
        <w:rPr>
          <w:rFonts w:ascii="Nudista" w:hAnsi="Nudista" w:cs="Arial"/>
          <w:sz w:val="20"/>
          <w:szCs w:val="20"/>
        </w:rPr>
        <w:t>1</w:t>
      </w:r>
      <w:r w:rsidR="00F03ABD">
        <w:rPr>
          <w:rFonts w:ascii="Nudista" w:hAnsi="Nudista" w:cs="Arial"/>
          <w:sz w:val="20"/>
          <w:szCs w:val="20"/>
        </w:rPr>
        <w:t>4</w:t>
      </w:r>
      <w:r w:rsidR="007173C5" w:rsidRPr="00833D40">
        <w:rPr>
          <w:rFonts w:ascii="Nudista" w:hAnsi="Nudista" w:cs="Arial"/>
          <w:sz w:val="20"/>
          <w:szCs w:val="20"/>
        </w:rPr>
        <w:t>.</w:t>
      </w:r>
      <w:r w:rsidR="00386C92" w:rsidRPr="00833D40">
        <w:rPr>
          <w:rFonts w:ascii="Nudista" w:hAnsi="Nudista" w:cs="Arial"/>
          <w:sz w:val="20"/>
          <w:szCs w:val="20"/>
        </w:rPr>
        <w:t>0</w:t>
      </w:r>
      <w:r w:rsidR="008D77A0">
        <w:rPr>
          <w:rFonts w:ascii="Nudista" w:hAnsi="Nudista" w:cs="Arial"/>
          <w:sz w:val="20"/>
          <w:szCs w:val="20"/>
        </w:rPr>
        <w:t>7</w:t>
      </w:r>
      <w:r w:rsidR="00950409" w:rsidRPr="00833D40">
        <w:rPr>
          <w:rFonts w:ascii="Nudista" w:hAnsi="Nudista" w:cs="Arial"/>
          <w:sz w:val="20"/>
          <w:szCs w:val="20"/>
        </w:rPr>
        <w:t>.202</w:t>
      </w:r>
      <w:r w:rsidR="00C47BF4" w:rsidRPr="00833D40">
        <w:rPr>
          <w:rFonts w:ascii="Nudista" w:hAnsi="Nudista" w:cs="Arial"/>
          <w:sz w:val="20"/>
          <w:szCs w:val="20"/>
        </w:rPr>
        <w:t>3</w:t>
      </w:r>
    </w:p>
    <w:p w14:paraId="20F4BFD8" w14:textId="77777777" w:rsidR="00BE7BFE" w:rsidRPr="00BB0364" w:rsidRDefault="00BE7BFE" w:rsidP="00A35A76">
      <w:pPr>
        <w:spacing w:before="360" w:line="240" w:lineRule="auto"/>
        <w:jc w:val="both"/>
        <w:rPr>
          <w:rFonts w:ascii="Nudista" w:hAnsi="Nudista" w:cs="Arial"/>
          <w:b/>
          <w:sz w:val="20"/>
          <w:szCs w:val="20"/>
          <w:u w:val="single"/>
        </w:rPr>
      </w:pPr>
      <w:r w:rsidRPr="00BB0364">
        <w:rPr>
          <w:rFonts w:ascii="Nudista" w:hAnsi="Nudista" w:cs="Arial"/>
          <w:b/>
          <w:sz w:val="20"/>
          <w:szCs w:val="20"/>
        </w:rPr>
        <w:t xml:space="preserve">Vec: </w:t>
      </w:r>
      <w:r w:rsidRPr="00BB0364">
        <w:rPr>
          <w:rFonts w:ascii="Nudista" w:hAnsi="Nudista" w:cs="Arial"/>
          <w:b/>
          <w:sz w:val="20"/>
          <w:szCs w:val="20"/>
          <w:u w:val="single"/>
        </w:rPr>
        <w:t xml:space="preserve">Výzva na predloženie </w:t>
      </w:r>
      <w:r w:rsidR="00FF4A7B">
        <w:rPr>
          <w:rFonts w:ascii="Nudista" w:hAnsi="Nudista" w:cs="Arial"/>
          <w:b/>
          <w:sz w:val="20"/>
          <w:szCs w:val="20"/>
          <w:u w:val="single"/>
        </w:rPr>
        <w:t>návrhu</w:t>
      </w:r>
      <w:r w:rsidR="00271538" w:rsidRPr="00BB0364">
        <w:rPr>
          <w:rFonts w:ascii="Nudista" w:hAnsi="Nudista" w:cs="Arial"/>
          <w:b/>
          <w:sz w:val="20"/>
          <w:szCs w:val="20"/>
          <w:u w:val="single"/>
        </w:rPr>
        <w:t xml:space="preserve"> </w:t>
      </w:r>
      <w:r w:rsidR="00766C94" w:rsidRPr="00BB0364">
        <w:rPr>
          <w:rFonts w:ascii="Nudista" w:hAnsi="Nudista" w:cs="Arial"/>
          <w:b/>
          <w:sz w:val="20"/>
          <w:szCs w:val="20"/>
          <w:u w:val="single"/>
        </w:rPr>
        <w:t>v</w:t>
      </w:r>
      <w:r w:rsidR="00386C92" w:rsidRPr="00BB0364">
        <w:rPr>
          <w:rFonts w:ascii="Nudista" w:hAnsi="Nudista" w:cs="Arial"/>
          <w:b/>
          <w:sz w:val="20"/>
          <w:szCs w:val="20"/>
          <w:u w:val="single"/>
        </w:rPr>
        <w:t> obchodnej verejnej súťaži</w:t>
      </w:r>
    </w:p>
    <w:p w14:paraId="68707EE8" w14:textId="77777777" w:rsidR="008A3E15" w:rsidRPr="00BB0364" w:rsidRDefault="00C47BF4" w:rsidP="00170BE5">
      <w:pPr>
        <w:spacing w:line="240" w:lineRule="auto"/>
        <w:jc w:val="both"/>
        <w:rPr>
          <w:rFonts w:ascii="Nudista" w:hAnsi="Nudista" w:cs="Arial"/>
          <w:sz w:val="20"/>
          <w:szCs w:val="20"/>
        </w:rPr>
      </w:pPr>
      <w:r w:rsidRPr="00BB0364">
        <w:rPr>
          <w:rFonts w:ascii="Nudista" w:hAnsi="Nudista" w:cs="Arial"/>
          <w:b/>
          <w:bCs/>
          <w:sz w:val="20"/>
          <w:szCs w:val="20"/>
        </w:rPr>
        <w:t xml:space="preserve">NÁRODNÉ </w:t>
      </w:r>
      <w:r w:rsidR="00D44767" w:rsidRPr="00BB0364">
        <w:rPr>
          <w:rFonts w:ascii="Nudista" w:hAnsi="Nudista" w:cs="Arial"/>
          <w:b/>
          <w:bCs/>
          <w:sz w:val="20"/>
          <w:szCs w:val="20"/>
        </w:rPr>
        <w:t>TENISOV</w:t>
      </w:r>
      <w:r w:rsidRPr="00BB0364">
        <w:rPr>
          <w:rFonts w:ascii="Nudista" w:hAnsi="Nudista" w:cs="Arial"/>
          <w:b/>
          <w:bCs/>
          <w:sz w:val="20"/>
          <w:szCs w:val="20"/>
        </w:rPr>
        <w:t xml:space="preserve">É </w:t>
      </w:r>
      <w:r w:rsidRPr="00683818">
        <w:rPr>
          <w:rFonts w:ascii="Nudista" w:hAnsi="Nudista" w:cs="Arial"/>
          <w:b/>
          <w:bCs/>
          <w:sz w:val="20"/>
          <w:szCs w:val="20"/>
        </w:rPr>
        <w:t>CENTRUM, a.s.,</w:t>
      </w:r>
      <w:r w:rsidR="00B008EE">
        <w:rPr>
          <w:rFonts w:ascii="Nudista" w:hAnsi="Nudista" w:cs="Arial"/>
          <w:b/>
          <w:bCs/>
          <w:sz w:val="20"/>
          <w:szCs w:val="20"/>
        </w:rPr>
        <w:t xml:space="preserve"> </w:t>
      </w:r>
      <w:r w:rsidR="00D44767" w:rsidRPr="00683818">
        <w:rPr>
          <w:rFonts w:ascii="Nudista" w:hAnsi="Nudista" w:cs="Arial"/>
          <w:sz w:val="20"/>
          <w:szCs w:val="20"/>
        </w:rPr>
        <w:t xml:space="preserve">so sídlom: </w:t>
      </w:r>
      <w:r w:rsidRPr="00683818">
        <w:rPr>
          <w:rFonts w:ascii="Nudista" w:hAnsi="Nudista" w:cs="Arial"/>
          <w:sz w:val="20"/>
          <w:szCs w:val="20"/>
        </w:rPr>
        <w:t>Príkopová 6, 831 03 Bratislava</w:t>
      </w:r>
      <w:r w:rsidR="00D44767" w:rsidRPr="00683818">
        <w:rPr>
          <w:rFonts w:ascii="Nudista" w:hAnsi="Nudista" w:cs="Arial"/>
          <w:sz w:val="20"/>
          <w:szCs w:val="20"/>
        </w:rPr>
        <w:t xml:space="preserve">, IČO: </w:t>
      </w:r>
      <w:r w:rsidRPr="00683818">
        <w:rPr>
          <w:rFonts w:ascii="Nudista" w:hAnsi="Nudista" w:cs="Arial"/>
          <w:sz w:val="20"/>
          <w:szCs w:val="20"/>
        </w:rPr>
        <w:t>35 853 891</w:t>
      </w:r>
      <w:r w:rsidR="00D44767" w:rsidRPr="00683818">
        <w:rPr>
          <w:rFonts w:ascii="Nudista" w:hAnsi="Nudista" w:cs="Arial"/>
          <w:sz w:val="20"/>
          <w:szCs w:val="20"/>
        </w:rPr>
        <w:t xml:space="preserve">, </w:t>
      </w:r>
      <w:r w:rsidR="00766C94" w:rsidRPr="00683818">
        <w:rPr>
          <w:rFonts w:ascii="Nudista" w:hAnsi="Nudista" w:cs="Arial"/>
          <w:sz w:val="20"/>
          <w:szCs w:val="20"/>
        </w:rPr>
        <w:t>ako</w:t>
      </w:r>
      <w:r w:rsidR="00373154">
        <w:rPr>
          <w:rFonts w:ascii="Nudista" w:hAnsi="Nudista" w:cs="Arial"/>
          <w:sz w:val="20"/>
          <w:szCs w:val="20"/>
        </w:rPr>
        <w:t> </w:t>
      </w:r>
      <w:r w:rsidR="00766C94" w:rsidRPr="00683818">
        <w:rPr>
          <w:rFonts w:ascii="Nudista" w:hAnsi="Nudista" w:cs="Arial"/>
          <w:sz w:val="20"/>
          <w:szCs w:val="20"/>
        </w:rPr>
        <w:t>p</w:t>
      </w:r>
      <w:r w:rsidR="00D32598" w:rsidRPr="00683818">
        <w:rPr>
          <w:rFonts w:ascii="Nudista" w:hAnsi="Nudista" w:cs="Arial"/>
          <w:sz w:val="20"/>
          <w:szCs w:val="20"/>
        </w:rPr>
        <w:t xml:space="preserve">rijímateľ </w:t>
      </w:r>
      <w:r w:rsidR="009A2101" w:rsidRPr="00683818">
        <w:rPr>
          <w:rFonts w:ascii="Nudista" w:hAnsi="Nudista" w:cs="Arial"/>
          <w:sz w:val="20"/>
          <w:szCs w:val="20"/>
        </w:rPr>
        <w:t xml:space="preserve">príspevku </w:t>
      </w:r>
      <w:r w:rsidR="0087212F" w:rsidRPr="00683818">
        <w:rPr>
          <w:rFonts w:ascii="Nudista" w:hAnsi="Nudista" w:cs="Arial"/>
          <w:sz w:val="20"/>
          <w:szCs w:val="20"/>
        </w:rPr>
        <w:t xml:space="preserve">v rámci </w:t>
      </w:r>
      <w:r w:rsidR="009A2101" w:rsidRPr="00683818">
        <w:rPr>
          <w:rFonts w:ascii="Nudista" w:hAnsi="Nudista" w:cs="Arial"/>
          <w:sz w:val="20"/>
          <w:szCs w:val="20"/>
        </w:rPr>
        <w:t>program</w:t>
      </w:r>
      <w:r w:rsidR="0087212F" w:rsidRPr="00683818">
        <w:rPr>
          <w:rFonts w:ascii="Nudista" w:hAnsi="Nudista" w:cs="Arial"/>
          <w:sz w:val="20"/>
          <w:szCs w:val="20"/>
        </w:rPr>
        <w:t xml:space="preserve">u s </w:t>
      </w:r>
      <w:r w:rsidR="0087212F" w:rsidRPr="00C81DFA">
        <w:rPr>
          <w:rFonts w:ascii="Nudista" w:hAnsi="Nudista" w:cs="Arial"/>
          <w:sz w:val="20"/>
          <w:szCs w:val="20"/>
        </w:rPr>
        <w:t xml:space="preserve">názvom: </w:t>
      </w:r>
      <w:r w:rsidR="00E04821" w:rsidRPr="00C81DFA">
        <w:rPr>
          <w:rFonts w:ascii="Nudista" w:hAnsi="Nudista" w:cs="Arial"/>
          <w:bCs/>
          <w:sz w:val="20"/>
          <w:szCs w:val="20"/>
        </w:rPr>
        <w:t>„</w:t>
      </w:r>
      <w:r w:rsidR="00D93BEC" w:rsidRPr="00C81DFA">
        <w:rPr>
          <w:rFonts w:ascii="Nudista" w:hAnsi="Nudista" w:cs="Arial"/>
          <w:bCs/>
          <w:sz w:val="20"/>
          <w:szCs w:val="20"/>
        </w:rPr>
        <w:t>Športová infraštruktúra národného významu</w:t>
      </w:r>
      <w:r w:rsidR="00E04821" w:rsidRPr="00C81DFA">
        <w:rPr>
          <w:rFonts w:ascii="Nudista" w:hAnsi="Nudista" w:cs="Arial"/>
          <w:bCs/>
          <w:sz w:val="20"/>
          <w:szCs w:val="20"/>
        </w:rPr>
        <w:t xml:space="preserve">“, </w:t>
      </w:r>
      <w:r w:rsidR="009A2101" w:rsidRPr="00C81DFA">
        <w:rPr>
          <w:rFonts w:ascii="Nudista" w:hAnsi="Nudista" w:cs="Arial"/>
          <w:sz w:val="20"/>
          <w:szCs w:val="20"/>
        </w:rPr>
        <w:t>poskytovaným</w:t>
      </w:r>
      <w:r w:rsidR="009A2101" w:rsidRPr="00683818">
        <w:rPr>
          <w:rFonts w:ascii="Nudista" w:hAnsi="Nudista" w:cs="Arial"/>
          <w:sz w:val="20"/>
          <w:szCs w:val="20"/>
        </w:rPr>
        <w:t xml:space="preserve"> Fondom na podporu športu (</w:t>
      </w:r>
      <w:r w:rsidR="00BE7BFE" w:rsidRPr="00683818">
        <w:rPr>
          <w:rFonts w:ascii="Nudista" w:hAnsi="Nudista" w:cs="Arial"/>
          <w:sz w:val="20"/>
          <w:szCs w:val="20"/>
        </w:rPr>
        <w:t>ďalej len „</w:t>
      </w:r>
      <w:r w:rsidR="00D042C3" w:rsidRPr="00683818">
        <w:rPr>
          <w:rFonts w:ascii="Nudista" w:hAnsi="Nudista" w:cs="Arial"/>
          <w:b/>
          <w:bCs/>
          <w:sz w:val="20"/>
          <w:szCs w:val="20"/>
        </w:rPr>
        <w:t>vyhlasovateľ</w:t>
      </w:r>
      <w:r w:rsidR="00BE7BFE" w:rsidRPr="00BB0364">
        <w:rPr>
          <w:rFonts w:ascii="Nudista" w:hAnsi="Nudista" w:cs="Arial"/>
          <w:sz w:val="20"/>
          <w:szCs w:val="20"/>
        </w:rPr>
        <w:t>“)</w:t>
      </w:r>
      <w:r w:rsidR="00BB0364">
        <w:rPr>
          <w:rFonts w:ascii="Nudista" w:hAnsi="Nudista" w:cs="Arial"/>
          <w:sz w:val="20"/>
          <w:szCs w:val="20"/>
        </w:rPr>
        <w:t>,</w:t>
      </w:r>
      <w:r w:rsidR="00BE7BFE" w:rsidRPr="00BB0364">
        <w:rPr>
          <w:rFonts w:ascii="Nudista" w:hAnsi="Nudista" w:cs="Arial"/>
          <w:sz w:val="20"/>
          <w:szCs w:val="20"/>
        </w:rPr>
        <w:t xml:space="preserve"> </w:t>
      </w:r>
      <w:r w:rsidR="00127778" w:rsidRPr="00BB0364">
        <w:rPr>
          <w:rFonts w:ascii="Nudista" w:hAnsi="Nudista" w:cs="Arial"/>
          <w:sz w:val="20"/>
          <w:szCs w:val="20"/>
        </w:rPr>
        <w:t>vyhlasuje</w:t>
      </w:r>
      <w:r w:rsidR="00B67FA7" w:rsidRPr="00BB0364">
        <w:rPr>
          <w:rFonts w:ascii="Nudista" w:hAnsi="Nudista" w:cs="Arial"/>
          <w:sz w:val="20"/>
          <w:szCs w:val="20"/>
        </w:rPr>
        <w:t xml:space="preserve"> </w:t>
      </w:r>
      <w:r w:rsidR="00127778" w:rsidRPr="00BB0364">
        <w:rPr>
          <w:rFonts w:ascii="Nudista" w:hAnsi="Nudista" w:cs="Arial"/>
          <w:sz w:val="20"/>
          <w:szCs w:val="20"/>
        </w:rPr>
        <w:t xml:space="preserve">v súlade s ustanovením § 281 a nasl. Obchodného zákonníka </w:t>
      </w:r>
      <w:r w:rsidR="00D65BD9" w:rsidRPr="00BB0364">
        <w:rPr>
          <w:rFonts w:ascii="Nudista" w:hAnsi="Nudista" w:cs="Arial"/>
          <w:sz w:val="20"/>
          <w:szCs w:val="20"/>
        </w:rPr>
        <w:t>t</w:t>
      </w:r>
      <w:r w:rsidR="00D44767" w:rsidRPr="00BB0364">
        <w:rPr>
          <w:rFonts w:ascii="Nudista" w:hAnsi="Nudista" w:cs="Arial"/>
          <w:sz w:val="20"/>
          <w:szCs w:val="20"/>
        </w:rPr>
        <w:t>úto obchodnú verejnú súťaž</w:t>
      </w:r>
      <w:r w:rsidR="00B67FA7" w:rsidRPr="00BB0364">
        <w:rPr>
          <w:rFonts w:ascii="Nudista" w:hAnsi="Nudista" w:cs="Arial"/>
          <w:sz w:val="20"/>
          <w:szCs w:val="20"/>
        </w:rPr>
        <w:t xml:space="preserve"> </w:t>
      </w:r>
      <w:bookmarkStart w:id="1" w:name="_Hlk20308845"/>
      <w:bookmarkStart w:id="2" w:name="_Hlk20308914"/>
      <w:r w:rsidR="00766C94" w:rsidRPr="00BB0364">
        <w:rPr>
          <w:rFonts w:ascii="Nudista" w:hAnsi="Nudista" w:cs="Arial"/>
          <w:sz w:val="20"/>
          <w:szCs w:val="20"/>
        </w:rPr>
        <w:t>na v</w:t>
      </w:r>
      <w:r w:rsidR="00766C94" w:rsidRPr="00BB0364">
        <w:rPr>
          <w:rFonts w:ascii="Nudista" w:hAnsi="Nudista" w:cs="Proba Pro"/>
          <w:sz w:val="20"/>
          <w:szCs w:val="20"/>
        </w:rPr>
        <w:t>ý</w:t>
      </w:r>
      <w:r w:rsidR="00766C94" w:rsidRPr="00BB0364">
        <w:rPr>
          <w:rFonts w:ascii="Nudista" w:hAnsi="Nudista" w:cs="Arial"/>
          <w:sz w:val="20"/>
          <w:szCs w:val="20"/>
        </w:rPr>
        <w:t xml:space="preserve">ber dodávateľa </w:t>
      </w:r>
      <w:r w:rsidR="00373154">
        <w:rPr>
          <w:rFonts w:ascii="Nudista" w:hAnsi="Nudista" w:cs="Arial"/>
          <w:sz w:val="20"/>
          <w:szCs w:val="20"/>
        </w:rPr>
        <w:t>na</w:t>
      </w:r>
      <w:r w:rsidR="00766C94" w:rsidRPr="00BB0364">
        <w:rPr>
          <w:rFonts w:ascii="Nudista" w:hAnsi="Nudista" w:cs="Arial"/>
          <w:sz w:val="20"/>
          <w:szCs w:val="20"/>
        </w:rPr>
        <w:t xml:space="preserve"> predmet zákazky s názvom</w:t>
      </w:r>
      <w:r w:rsidR="00B67FA7" w:rsidRPr="00BB0364">
        <w:rPr>
          <w:rFonts w:ascii="Nudista" w:hAnsi="Nudista" w:cs="Arial"/>
          <w:sz w:val="20"/>
          <w:szCs w:val="20"/>
        </w:rPr>
        <w:t xml:space="preserve"> </w:t>
      </w:r>
      <w:r w:rsidR="00702D1A" w:rsidRPr="00BB0364">
        <w:rPr>
          <w:rFonts w:ascii="Nudista" w:hAnsi="Nudista" w:cs="Arial"/>
          <w:b/>
          <w:sz w:val="20"/>
          <w:szCs w:val="20"/>
        </w:rPr>
        <w:t>„</w:t>
      </w:r>
      <w:bookmarkStart w:id="3" w:name="_Hlk138944418"/>
      <w:bookmarkEnd w:id="1"/>
      <w:bookmarkEnd w:id="2"/>
      <w:r w:rsidR="00E05F53">
        <w:rPr>
          <w:rFonts w:ascii="Nudista" w:hAnsi="Nudista" w:cs="Arial"/>
          <w:b/>
          <w:sz w:val="20"/>
          <w:szCs w:val="20"/>
        </w:rPr>
        <w:t>LED obrazovky a</w:t>
      </w:r>
      <w:r w:rsidR="005B395C">
        <w:rPr>
          <w:rFonts w:ascii="Nudista" w:hAnsi="Nudista" w:cs="Arial"/>
          <w:b/>
          <w:sz w:val="20"/>
          <w:szCs w:val="20"/>
        </w:rPr>
        <w:t> </w:t>
      </w:r>
      <w:r w:rsidR="00E05F53">
        <w:rPr>
          <w:rFonts w:ascii="Nudista" w:hAnsi="Nudista" w:cs="Arial"/>
          <w:b/>
          <w:sz w:val="20"/>
          <w:szCs w:val="20"/>
        </w:rPr>
        <w:t>perimeter</w:t>
      </w:r>
      <w:r w:rsidR="005B395C">
        <w:rPr>
          <w:rFonts w:ascii="Nudista" w:hAnsi="Nudista" w:cs="Arial"/>
          <w:b/>
          <w:sz w:val="20"/>
          <w:szCs w:val="20"/>
        </w:rPr>
        <w:t xml:space="preserve"> pre centrálny tenisový dvorec</w:t>
      </w:r>
      <w:bookmarkEnd w:id="3"/>
      <w:r w:rsidR="008D77A0">
        <w:rPr>
          <w:rFonts w:ascii="Nudista" w:hAnsi="Nudista" w:cs="Arial"/>
          <w:b/>
          <w:sz w:val="20"/>
          <w:szCs w:val="20"/>
        </w:rPr>
        <w:t xml:space="preserve"> NTC</w:t>
      </w:r>
      <w:r w:rsidR="00812045" w:rsidRPr="00BB0364">
        <w:rPr>
          <w:rFonts w:ascii="Nudista" w:hAnsi="Nudista" w:cs="Arial"/>
          <w:b/>
          <w:sz w:val="20"/>
          <w:szCs w:val="20"/>
        </w:rPr>
        <w:t>“</w:t>
      </w:r>
      <w:r w:rsidR="00D65BD9" w:rsidRPr="00BB0364">
        <w:rPr>
          <w:rFonts w:ascii="Nudista" w:hAnsi="Nudista" w:cs="Arial"/>
          <w:sz w:val="20"/>
          <w:szCs w:val="20"/>
        </w:rPr>
        <w:t xml:space="preserve"> </w:t>
      </w:r>
      <w:r w:rsidR="00210250" w:rsidRPr="00BB0364">
        <w:rPr>
          <w:rFonts w:ascii="Nudista" w:hAnsi="Nudista" w:cs="Arial"/>
          <w:sz w:val="20"/>
          <w:szCs w:val="20"/>
        </w:rPr>
        <w:t>(ďalej len „</w:t>
      </w:r>
      <w:r w:rsidR="00D44767" w:rsidRPr="00BB0364">
        <w:rPr>
          <w:rFonts w:ascii="Nudista" w:hAnsi="Nudista" w:cs="Arial"/>
          <w:b/>
          <w:bCs/>
          <w:sz w:val="20"/>
          <w:szCs w:val="20"/>
        </w:rPr>
        <w:t>Obchodná verejná súťaž</w:t>
      </w:r>
      <w:r w:rsidR="00210250" w:rsidRPr="00BB0364">
        <w:rPr>
          <w:rFonts w:ascii="Nudista" w:hAnsi="Nudista" w:cs="Arial"/>
          <w:sz w:val="20"/>
          <w:szCs w:val="20"/>
        </w:rPr>
        <w:t>“</w:t>
      </w:r>
      <w:r w:rsidR="009C2C3C">
        <w:rPr>
          <w:rFonts w:ascii="Nudista" w:hAnsi="Nudista" w:cs="Arial"/>
          <w:sz w:val="20"/>
          <w:szCs w:val="20"/>
        </w:rPr>
        <w:t xml:space="preserve"> alebo „</w:t>
      </w:r>
      <w:r w:rsidR="009C2C3C" w:rsidRPr="009C2C3C">
        <w:rPr>
          <w:rFonts w:ascii="Nudista" w:hAnsi="Nudista" w:cs="Arial"/>
          <w:b/>
          <w:bCs/>
          <w:sz w:val="20"/>
          <w:szCs w:val="20"/>
        </w:rPr>
        <w:t>zákazka</w:t>
      </w:r>
      <w:r w:rsidR="009C2C3C">
        <w:rPr>
          <w:rFonts w:ascii="Nudista" w:hAnsi="Nudista" w:cs="Arial"/>
          <w:sz w:val="20"/>
          <w:szCs w:val="20"/>
        </w:rPr>
        <w:t>“</w:t>
      </w:r>
      <w:r w:rsidR="00210250" w:rsidRPr="00BB0364">
        <w:rPr>
          <w:rFonts w:ascii="Nudista" w:hAnsi="Nudista" w:cs="Arial"/>
          <w:sz w:val="20"/>
          <w:szCs w:val="20"/>
        </w:rPr>
        <w:t>)</w:t>
      </w:r>
      <w:r w:rsidR="00D65BD9" w:rsidRPr="00BB0364">
        <w:rPr>
          <w:rFonts w:ascii="Nudista" w:hAnsi="Nudista" w:cs="Arial"/>
          <w:sz w:val="20"/>
          <w:szCs w:val="20"/>
        </w:rPr>
        <w:t xml:space="preserve">. </w:t>
      </w:r>
    </w:p>
    <w:p w14:paraId="3EC18863" w14:textId="77777777" w:rsidR="00D65BD9" w:rsidRPr="00BB0364" w:rsidRDefault="004C2AA2" w:rsidP="008A3E15">
      <w:pPr>
        <w:shd w:val="clear" w:color="auto" w:fill="FFFFFF"/>
        <w:spacing w:after="0" w:line="240" w:lineRule="auto"/>
        <w:jc w:val="both"/>
        <w:rPr>
          <w:rFonts w:ascii="Nudista" w:hAnsi="Nudista" w:cs="Arial"/>
          <w:sz w:val="20"/>
          <w:szCs w:val="20"/>
        </w:rPr>
      </w:pPr>
      <w:r w:rsidRPr="00BB0364">
        <w:rPr>
          <w:rFonts w:ascii="Nudista" w:hAnsi="Nudista" w:cs="Arial"/>
          <w:sz w:val="20"/>
          <w:szCs w:val="20"/>
        </w:rPr>
        <w:t xml:space="preserve">V prípade, že </w:t>
      </w:r>
      <w:r w:rsidR="008A3E15" w:rsidRPr="00BB0364">
        <w:rPr>
          <w:rFonts w:ascii="Nudista" w:hAnsi="Nudista" w:cs="Arial"/>
          <w:sz w:val="20"/>
          <w:szCs w:val="20"/>
        </w:rPr>
        <w:t xml:space="preserve">Vaša spoločnosť by bola schopná </w:t>
      </w:r>
      <w:r w:rsidR="00643E7F" w:rsidRPr="00BB0364">
        <w:rPr>
          <w:rFonts w:ascii="Nudista" w:hAnsi="Nudista" w:cs="Arial"/>
          <w:sz w:val="20"/>
          <w:szCs w:val="20"/>
        </w:rPr>
        <w:t>dodať tovar</w:t>
      </w:r>
      <w:r w:rsidR="008A3E15" w:rsidRPr="00BB0364">
        <w:rPr>
          <w:rFonts w:ascii="Nudista" w:hAnsi="Nudista" w:cs="Arial"/>
          <w:sz w:val="20"/>
          <w:szCs w:val="20"/>
        </w:rPr>
        <w:t xml:space="preserve"> zodpovedajú</w:t>
      </w:r>
      <w:r w:rsidR="00643E7F" w:rsidRPr="00BB0364">
        <w:rPr>
          <w:rFonts w:ascii="Nudista" w:hAnsi="Nudista" w:cs="Arial"/>
          <w:sz w:val="20"/>
          <w:szCs w:val="20"/>
        </w:rPr>
        <w:t>ci</w:t>
      </w:r>
      <w:r w:rsidR="008A3E15" w:rsidRPr="00BB0364">
        <w:rPr>
          <w:rFonts w:ascii="Nudista" w:hAnsi="Nudista" w:cs="Arial"/>
          <w:sz w:val="20"/>
          <w:szCs w:val="20"/>
        </w:rPr>
        <w:t xml:space="preserve"> predmetu zákazky, dovoľujeme si Vás týmto osloviť na predloženie </w:t>
      </w:r>
      <w:r w:rsidRPr="00BB0364">
        <w:rPr>
          <w:rFonts w:ascii="Nudista" w:hAnsi="Nudista" w:cs="Arial"/>
          <w:sz w:val="20"/>
          <w:szCs w:val="20"/>
        </w:rPr>
        <w:t>V</w:t>
      </w:r>
      <w:r w:rsidR="00186273">
        <w:rPr>
          <w:rFonts w:ascii="Nudista" w:hAnsi="Nudista" w:cs="Arial"/>
          <w:sz w:val="20"/>
          <w:szCs w:val="20"/>
        </w:rPr>
        <w:t>ášho cenového návrhu</w:t>
      </w:r>
      <w:r w:rsidR="008A3E15" w:rsidRPr="00BB0364">
        <w:rPr>
          <w:rFonts w:ascii="Nudista" w:hAnsi="Nudista" w:cs="Arial"/>
          <w:sz w:val="20"/>
          <w:szCs w:val="20"/>
        </w:rPr>
        <w:t xml:space="preserve"> (ďalej len „</w:t>
      </w:r>
      <w:r w:rsidR="00186273">
        <w:rPr>
          <w:rFonts w:ascii="Nudista" w:hAnsi="Nudista" w:cs="Arial"/>
          <w:b/>
          <w:sz w:val="20"/>
          <w:szCs w:val="20"/>
        </w:rPr>
        <w:t>návrh</w:t>
      </w:r>
      <w:r w:rsidR="008A3E15" w:rsidRPr="00BB0364">
        <w:rPr>
          <w:rFonts w:ascii="Nudista" w:hAnsi="Nudista" w:cs="Arial"/>
          <w:sz w:val="20"/>
          <w:szCs w:val="20"/>
        </w:rPr>
        <w:t>“)</w:t>
      </w:r>
      <w:r w:rsidR="0087745A" w:rsidRPr="00BB0364">
        <w:rPr>
          <w:rFonts w:ascii="Nudista" w:hAnsi="Nudista" w:cs="Arial"/>
          <w:sz w:val="20"/>
          <w:szCs w:val="20"/>
        </w:rPr>
        <w:t xml:space="preserve">. </w:t>
      </w:r>
    </w:p>
    <w:p w14:paraId="219A0C58" w14:textId="77777777" w:rsidR="008F4659" w:rsidRPr="00BB0364" w:rsidRDefault="008F4659" w:rsidP="008A3E15">
      <w:pPr>
        <w:shd w:val="clear" w:color="auto" w:fill="FFFFFF"/>
        <w:spacing w:after="0" w:line="240" w:lineRule="auto"/>
        <w:jc w:val="both"/>
        <w:rPr>
          <w:rFonts w:ascii="Nudista" w:hAnsi="Nudista" w:cs="Arial"/>
          <w:sz w:val="20"/>
          <w:szCs w:val="20"/>
        </w:rPr>
      </w:pPr>
    </w:p>
    <w:p w14:paraId="2DD83F4C" w14:textId="77777777" w:rsidR="00D65BD9" w:rsidRPr="00BB0364" w:rsidRDefault="00D65BD9" w:rsidP="00D65BD9">
      <w:pPr>
        <w:spacing w:line="240" w:lineRule="auto"/>
        <w:jc w:val="both"/>
        <w:rPr>
          <w:rFonts w:ascii="Nudista" w:hAnsi="Nudista" w:cs="Arial"/>
          <w:sz w:val="20"/>
          <w:szCs w:val="20"/>
        </w:rPr>
      </w:pPr>
      <w:r w:rsidRPr="00BB0364">
        <w:rPr>
          <w:rFonts w:ascii="Nudista" w:hAnsi="Nudista" w:cs="Arial"/>
          <w:sz w:val="20"/>
          <w:szCs w:val="20"/>
        </w:rPr>
        <w:t>Podmienkou hodnotenia V</w:t>
      </w:r>
      <w:r w:rsidR="007A1E8C">
        <w:rPr>
          <w:rFonts w:ascii="Nudista" w:hAnsi="Nudista" w:cs="Arial"/>
          <w:sz w:val="20"/>
          <w:szCs w:val="20"/>
        </w:rPr>
        <w:t xml:space="preserve">ášho návrhu </w:t>
      </w:r>
      <w:r w:rsidRPr="00BB0364">
        <w:rPr>
          <w:rFonts w:ascii="Nudista" w:hAnsi="Nudista" w:cs="Arial"/>
          <w:sz w:val="20"/>
          <w:szCs w:val="20"/>
        </w:rPr>
        <w:t xml:space="preserve">bude splnenie všetkých nižšie uvedených podmienok. </w:t>
      </w:r>
      <w:r w:rsidR="007A1E8C">
        <w:rPr>
          <w:rFonts w:ascii="Nudista" w:hAnsi="Nudista" w:cs="Arial"/>
          <w:sz w:val="20"/>
          <w:szCs w:val="20"/>
        </w:rPr>
        <w:t>Návrhy</w:t>
      </w:r>
      <w:r w:rsidRPr="00BB0364">
        <w:rPr>
          <w:rFonts w:ascii="Nudista" w:hAnsi="Nudista" w:cs="Arial"/>
          <w:sz w:val="20"/>
          <w:szCs w:val="20"/>
        </w:rPr>
        <w:t>, ktoré splnia stanovené podmienky</w:t>
      </w:r>
      <w:r w:rsidR="00BB0364">
        <w:rPr>
          <w:rFonts w:ascii="Nudista" w:hAnsi="Nudista" w:cs="Arial"/>
          <w:sz w:val="20"/>
          <w:szCs w:val="20"/>
        </w:rPr>
        <w:t>,</w:t>
      </w:r>
      <w:r w:rsidRPr="00BB0364">
        <w:rPr>
          <w:rFonts w:ascii="Nudista" w:hAnsi="Nudista" w:cs="Arial"/>
          <w:sz w:val="20"/>
          <w:szCs w:val="20"/>
        </w:rPr>
        <w:t xml:space="preserve"> budú hodnotené na základe kritéri</w:t>
      </w:r>
      <w:r w:rsidR="00AB4CBC" w:rsidRPr="00BB0364">
        <w:rPr>
          <w:rFonts w:ascii="Nudista" w:hAnsi="Nudista" w:cs="Arial"/>
          <w:sz w:val="20"/>
          <w:szCs w:val="20"/>
        </w:rPr>
        <w:t>a</w:t>
      </w:r>
      <w:r w:rsidRPr="00BB0364">
        <w:rPr>
          <w:rFonts w:ascii="Nudista" w:hAnsi="Nudista" w:cs="Arial"/>
          <w:sz w:val="20"/>
          <w:szCs w:val="20"/>
        </w:rPr>
        <w:t xml:space="preserve"> určen</w:t>
      </w:r>
      <w:r w:rsidR="00AB4CBC" w:rsidRPr="00BB0364">
        <w:rPr>
          <w:rFonts w:ascii="Nudista" w:hAnsi="Nudista" w:cs="Arial"/>
          <w:sz w:val="20"/>
          <w:szCs w:val="20"/>
        </w:rPr>
        <w:t>ého</w:t>
      </w:r>
      <w:r w:rsidRPr="00BB0364">
        <w:rPr>
          <w:rFonts w:ascii="Nudista" w:hAnsi="Nudista" w:cs="Arial"/>
          <w:sz w:val="20"/>
          <w:szCs w:val="20"/>
        </w:rPr>
        <w:t xml:space="preserve"> v bode </w:t>
      </w:r>
      <w:r w:rsidR="00186273">
        <w:rPr>
          <w:rFonts w:ascii="Nudista" w:hAnsi="Nudista" w:cs="Arial"/>
          <w:sz w:val="20"/>
          <w:szCs w:val="20"/>
        </w:rPr>
        <w:t xml:space="preserve">10 </w:t>
      </w:r>
      <w:r w:rsidRPr="00BB0364">
        <w:rPr>
          <w:rFonts w:ascii="Nudista" w:hAnsi="Nudista" w:cs="Arial"/>
          <w:sz w:val="20"/>
          <w:szCs w:val="20"/>
        </w:rPr>
        <w:t xml:space="preserve"> tejto </w:t>
      </w:r>
      <w:r w:rsidR="00655C79" w:rsidRPr="00BB0364">
        <w:rPr>
          <w:rFonts w:ascii="Nudista" w:hAnsi="Nudista" w:cs="Arial"/>
          <w:sz w:val="20"/>
          <w:szCs w:val="20"/>
        </w:rPr>
        <w:t>V</w:t>
      </w:r>
      <w:r w:rsidRPr="00BB0364">
        <w:rPr>
          <w:rFonts w:ascii="Nudista" w:hAnsi="Nudista" w:cs="Arial"/>
          <w:sz w:val="20"/>
          <w:szCs w:val="20"/>
        </w:rPr>
        <w:t>ýzvy.</w:t>
      </w:r>
    </w:p>
    <w:p w14:paraId="5C010A58" w14:textId="77777777" w:rsidR="00BE7BFE" w:rsidRPr="00BB0364" w:rsidRDefault="00BE7BFE" w:rsidP="00E16C4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Identifikácia</w:t>
      </w:r>
      <w:r w:rsidR="00FF4A31" w:rsidRPr="00BB0364">
        <w:rPr>
          <w:rFonts w:ascii="Nudista" w:eastAsiaTheme="majorEastAsia" w:hAnsi="Nudista" w:cs="Arial"/>
          <w:b/>
          <w:caps/>
          <w:color w:val="008998"/>
          <w:spacing w:val="30"/>
          <w:sz w:val="20"/>
          <w:szCs w:val="20"/>
        </w:rPr>
        <w:t xml:space="preserve"> </w:t>
      </w:r>
      <w:r w:rsidR="00B607FA">
        <w:rPr>
          <w:rFonts w:ascii="Nudista" w:eastAsiaTheme="majorEastAsia" w:hAnsi="Nudista" w:cs="Arial"/>
          <w:b/>
          <w:caps/>
          <w:color w:val="008998"/>
          <w:spacing w:val="30"/>
          <w:sz w:val="20"/>
          <w:szCs w:val="20"/>
        </w:rPr>
        <w:t>Vyhlasovateľa</w:t>
      </w:r>
      <w:r w:rsidR="001E5E85" w:rsidRPr="00BB0364">
        <w:rPr>
          <w:rFonts w:ascii="Nudista" w:eastAsiaTheme="majorEastAsia" w:hAnsi="Nudista" w:cs="Arial"/>
          <w:b/>
          <w:caps/>
          <w:color w:val="008998"/>
          <w:spacing w:val="30"/>
          <w:sz w:val="20"/>
          <w:szCs w:val="20"/>
        </w:rPr>
        <w:t xml:space="preserve"> zákazky</w:t>
      </w:r>
    </w:p>
    <w:p w14:paraId="2EF6B39A" w14:textId="77777777" w:rsidR="00702D1A" w:rsidRPr="00BB0364" w:rsidRDefault="00702D1A" w:rsidP="00893738">
      <w:pPr>
        <w:pStyle w:val="Nadpis3"/>
        <w:spacing w:before="0" w:after="0"/>
        <w:ind w:left="4248" w:hanging="3681"/>
        <w:rPr>
          <w:rFonts w:ascii="Nudista" w:hAnsi="Nudista" w:cs="Arial"/>
          <w:b/>
          <w:bCs/>
          <w:sz w:val="20"/>
          <w:lang w:val="sk-SK"/>
        </w:rPr>
      </w:pPr>
      <w:r w:rsidRPr="00BB0364">
        <w:rPr>
          <w:rFonts w:ascii="Nudista" w:hAnsi="Nudista" w:cs="Arial"/>
          <w:sz w:val="20"/>
          <w:lang w:val="sk-SK"/>
        </w:rPr>
        <w:t>Názov:</w:t>
      </w:r>
      <w:r w:rsidRPr="00BB0364">
        <w:rPr>
          <w:rFonts w:ascii="Nudista" w:hAnsi="Nudista" w:cs="Arial"/>
          <w:sz w:val="20"/>
          <w:lang w:val="sk-SK"/>
        </w:rPr>
        <w:tab/>
      </w:r>
      <w:r w:rsidR="00C47BF4" w:rsidRPr="00BB0364">
        <w:rPr>
          <w:rFonts w:ascii="Nudista" w:hAnsi="Nudista" w:cs="Arial"/>
          <w:b/>
          <w:bCs/>
          <w:sz w:val="20"/>
          <w:lang w:val="sk-SK"/>
        </w:rPr>
        <w:t>N</w:t>
      </w:r>
      <w:r w:rsidR="00D93BEC">
        <w:rPr>
          <w:rFonts w:ascii="Nudista" w:hAnsi="Nudista" w:cs="Arial"/>
          <w:b/>
          <w:bCs/>
          <w:sz w:val="20"/>
          <w:lang w:val="sk-SK"/>
        </w:rPr>
        <w:t xml:space="preserve">árodné tenisové centrum, </w:t>
      </w:r>
      <w:r w:rsidR="00C47BF4" w:rsidRPr="00BB0364">
        <w:rPr>
          <w:rFonts w:ascii="Nudista" w:hAnsi="Nudista" w:cs="Arial"/>
          <w:b/>
          <w:bCs/>
          <w:sz w:val="20"/>
          <w:lang w:val="sk-SK"/>
        </w:rPr>
        <w:t xml:space="preserve">a.s.  </w:t>
      </w:r>
    </w:p>
    <w:p w14:paraId="4954E86C" w14:textId="77777777" w:rsidR="00702D1A" w:rsidRPr="00BB0364" w:rsidRDefault="00702D1A" w:rsidP="00811725">
      <w:pPr>
        <w:spacing w:after="0" w:line="240" w:lineRule="auto"/>
        <w:ind w:firstLine="567"/>
        <w:rPr>
          <w:rFonts w:ascii="Nudista" w:hAnsi="Nudista" w:cs="Arial"/>
          <w:sz w:val="20"/>
          <w:szCs w:val="20"/>
        </w:rPr>
      </w:pPr>
      <w:r w:rsidRPr="00BB0364">
        <w:rPr>
          <w:rFonts w:ascii="Nudista" w:hAnsi="Nudista" w:cs="Arial"/>
          <w:sz w:val="20"/>
          <w:szCs w:val="20"/>
        </w:rPr>
        <w:t>Sídlo:</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C47BF4" w:rsidRPr="00BB0364">
        <w:rPr>
          <w:rFonts w:ascii="Nudista" w:hAnsi="Nudista" w:cs="Arial"/>
          <w:sz w:val="20"/>
          <w:szCs w:val="20"/>
        </w:rPr>
        <w:t>Príkopová 6, 831 03 Bratislava</w:t>
      </w:r>
    </w:p>
    <w:p w14:paraId="59654A07" w14:textId="77777777" w:rsidR="004955C1" w:rsidRPr="00BB0364" w:rsidRDefault="00702D1A" w:rsidP="00C56C55">
      <w:pPr>
        <w:pStyle w:val="Nadpis3"/>
        <w:spacing w:before="0" w:after="0"/>
        <w:ind w:left="-11" w:firstLine="578"/>
        <w:rPr>
          <w:rFonts w:ascii="Nudista" w:eastAsia="Calibri" w:hAnsi="Nudista"/>
          <w:lang w:val="sk-SK"/>
        </w:rPr>
      </w:pPr>
      <w:r w:rsidRPr="00BB0364">
        <w:rPr>
          <w:rFonts w:ascii="Nudista" w:hAnsi="Nudista" w:cs="Arial"/>
          <w:sz w:val="20"/>
          <w:lang w:val="sk-SK"/>
        </w:rPr>
        <w:t>Štatutárny orgán/štatutár:</w:t>
      </w:r>
      <w:r w:rsidRPr="00BB0364">
        <w:rPr>
          <w:rFonts w:ascii="Nudista" w:hAnsi="Nudista" w:cs="Arial"/>
          <w:sz w:val="20"/>
          <w:lang w:val="sk-SK"/>
        </w:rPr>
        <w:tab/>
      </w:r>
      <w:r w:rsidRPr="00BB0364">
        <w:rPr>
          <w:rFonts w:ascii="Nudista" w:hAnsi="Nudista" w:cs="Arial"/>
          <w:sz w:val="20"/>
          <w:lang w:val="sk-SK"/>
        </w:rPr>
        <w:tab/>
      </w:r>
      <w:r w:rsidR="00BB0364">
        <w:rPr>
          <w:rFonts w:ascii="Nudista" w:hAnsi="Nudista" w:cs="Arial"/>
          <w:sz w:val="20"/>
          <w:lang w:val="sk-SK"/>
        </w:rPr>
        <w:t>Igor Moška – predseda predstavenstva</w:t>
      </w:r>
    </w:p>
    <w:p w14:paraId="1DD5E3BC" w14:textId="77777777" w:rsidR="00702D1A" w:rsidRPr="00BB0364" w:rsidRDefault="00702D1A" w:rsidP="00811725">
      <w:pPr>
        <w:pStyle w:val="Nadpis3"/>
        <w:spacing w:before="0" w:after="0"/>
        <w:ind w:left="-11" w:firstLine="578"/>
        <w:rPr>
          <w:rFonts w:ascii="Nudista" w:hAnsi="Nudista" w:cs="Arial"/>
          <w:sz w:val="20"/>
          <w:lang w:val="sk-SK"/>
        </w:rPr>
      </w:pPr>
      <w:r w:rsidRPr="00BB0364">
        <w:rPr>
          <w:rFonts w:ascii="Nudista" w:hAnsi="Nudista" w:cs="Arial"/>
          <w:sz w:val="20"/>
          <w:lang w:val="sk-SK"/>
        </w:rPr>
        <w:t>IČO:</w:t>
      </w:r>
      <w:r w:rsidRPr="00BB0364">
        <w:rPr>
          <w:rFonts w:ascii="Nudista" w:hAnsi="Nudista" w:cs="Arial"/>
          <w:sz w:val="20"/>
          <w:lang w:val="sk-SK"/>
        </w:rPr>
        <w:tab/>
      </w:r>
      <w:r w:rsidRPr="00BB0364">
        <w:rPr>
          <w:rFonts w:ascii="Nudista" w:hAnsi="Nudista" w:cs="Arial"/>
          <w:sz w:val="20"/>
          <w:lang w:val="sk-SK"/>
        </w:rPr>
        <w:tab/>
      </w:r>
      <w:r w:rsidRPr="00BB0364">
        <w:rPr>
          <w:rFonts w:ascii="Nudista" w:hAnsi="Nudista" w:cs="Arial"/>
          <w:sz w:val="20"/>
          <w:lang w:val="sk-SK"/>
        </w:rPr>
        <w:tab/>
      </w:r>
      <w:r w:rsidRPr="00BB0364">
        <w:rPr>
          <w:rFonts w:ascii="Nudista" w:hAnsi="Nudista" w:cs="Arial"/>
          <w:sz w:val="20"/>
          <w:lang w:val="sk-SK"/>
        </w:rPr>
        <w:tab/>
      </w:r>
      <w:r w:rsidRPr="00BB0364">
        <w:rPr>
          <w:rFonts w:ascii="Nudista" w:hAnsi="Nudista" w:cs="Arial"/>
          <w:sz w:val="20"/>
          <w:lang w:val="sk-SK"/>
        </w:rPr>
        <w:tab/>
      </w:r>
      <w:r w:rsidR="00893738" w:rsidRPr="00BB0364">
        <w:rPr>
          <w:rFonts w:ascii="Nudista" w:hAnsi="Nudista" w:cs="Arial"/>
          <w:sz w:val="20"/>
          <w:lang w:val="sk-SK"/>
        </w:rPr>
        <w:t>3</w:t>
      </w:r>
      <w:r w:rsidR="00C47BF4" w:rsidRPr="00BB0364">
        <w:rPr>
          <w:rFonts w:ascii="Nudista" w:hAnsi="Nudista" w:cs="Arial"/>
          <w:sz w:val="20"/>
          <w:lang w:val="sk-SK"/>
        </w:rPr>
        <w:t>5 853 891</w:t>
      </w:r>
    </w:p>
    <w:p w14:paraId="318E5A12" w14:textId="77777777" w:rsidR="00811725" w:rsidRPr="00BB0364" w:rsidRDefault="00672AC8" w:rsidP="00811725">
      <w:pPr>
        <w:pStyle w:val="Nadpis3"/>
        <w:spacing w:before="0" w:after="0"/>
        <w:ind w:left="-11" w:firstLine="578"/>
        <w:rPr>
          <w:rFonts w:ascii="Nudista" w:hAnsi="Nudista" w:cs="Arial"/>
          <w:sz w:val="20"/>
          <w:lang w:val="sk-SK"/>
        </w:rPr>
      </w:pPr>
      <w:r w:rsidRPr="00BB0364">
        <w:rPr>
          <w:rFonts w:ascii="Nudista" w:hAnsi="Nudista" w:cs="Arial"/>
          <w:sz w:val="20"/>
          <w:lang w:val="sk-SK"/>
        </w:rPr>
        <w:t>I</w:t>
      </w:r>
      <w:r w:rsidR="00702D1A" w:rsidRPr="00BB0364">
        <w:rPr>
          <w:rFonts w:ascii="Nudista" w:hAnsi="Nudista" w:cs="Arial"/>
          <w:sz w:val="20"/>
          <w:lang w:val="sk-SK"/>
        </w:rPr>
        <w:t>Č</w:t>
      </w:r>
      <w:r w:rsidRPr="00BB0364">
        <w:rPr>
          <w:rFonts w:ascii="Nudista" w:hAnsi="Nudista" w:cs="Arial"/>
          <w:sz w:val="20"/>
          <w:lang w:val="sk-SK"/>
        </w:rPr>
        <w:t xml:space="preserve"> DPH</w:t>
      </w:r>
      <w:r w:rsidR="00702D1A" w:rsidRPr="00BB0364">
        <w:rPr>
          <w:rFonts w:ascii="Nudista" w:hAnsi="Nudista" w:cs="Arial"/>
          <w:sz w:val="20"/>
          <w:lang w:val="sk-SK"/>
        </w:rPr>
        <w:t>:</w:t>
      </w:r>
      <w:r w:rsidR="00702D1A" w:rsidRPr="00BB0364">
        <w:rPr>
          <w:rFonts w:ascii="Nudista" w:hAnsi="Nudista" w:cs="Arial"/>
          <w:sz w:val="20"/>
          <w:lang w:val="sk-SK"/>
        </w:rPr>
        <w:tab/>
      </w:r>
      <w:r w:rsidR="00702D1A" w:rsidRPr="00BB0364">
        <w:rPr>
          <w:rFonts w:ascii="Nudista" w:hAnsi="Nudista" w:cs="Arial"/>
          <w:sz w:val="20"/>
          <w:lang w:val="sk-SK"/>
        </w:rPr>
        <w:tab/>
      </w:r>
      <w:r w:rsidR="00702D1A" w:rsidRPr="00BB0364">
        <w:rPr>
          <w:rFonts w:ascii="Nudista" w:hAnsi="Nudista" w:cs="Arial"/>
          <w:sz w:val="20"/>
          <w:lang w:val="sk-SK"/>
        </w:rPr>
        <w:tab/>
      </w:r>
      <w:r w:rsidR="00702D1A" w:rsidRPr="00BB0364">
        <w:rPr>
          <w:rFonts w:ascii="Nudista" w:hAnsi="Nudista" w:cs="Arial"/>
          <w:sz w:val="20"/>
          <w:lang w:val="sk-SK"/>
        </w:rPr>
        <w:tab/>
      </w:r>
      <w:r w:rsidR="00702D1A" w:rsidRPr="00BB0364">
        <w:rPr>
          <w:rFonts w:ascii="Nudista" w:hAnsi="Nudista" w:cs="Arial"/>
          <w:sz w:val="20"/>
          <w:lang w:val="sk-SK"/>
        </w:rPr>
        <w:tab/>
      </w:r>
      <w:r w:rsidR="00C47BF4" w:rsidRPr="00BB0364">
        <w:rPr>
          <w:rFonts w:ascii="Nudista" w:hAnsi="Nudista" w:cs="Arial"/>
          <w:sz w:val="20"/>
          <w:lang w:val="sk-SK"/>
        </w:rPr>
        <w:t>SK2020239826</w:t>
      </w:r>
    </w:p>
    <w:p w14:paraId="3D2235E9" w14:textId="77777777" w:rsidR="00811725" w:rsidRPr="00BB0364" w:rsidRDefault="00811725" w:rsidP="00811725">
      <w:pPr>
        <w:pStyle w:val="Nadpis3"/>
        <w:spacing w:before="0" w:after="0"/>
        <w:ind w:left="-11" w:firstLine="578"/>
        <w:rPr>
          <w:rFonts w:ascii="Nudista" w:hAnsi="Nudista" w:cs="Arial"/>
          <w:sz w:val="20"/>
          <w:lang w:val="sk-SK"/>
        </w:rPr>
      </w:pPr>
    </w:p>
    <w:p w14:paraId="647B0F86" w14:textId="77777777" w:rsidR="00811725" w:rsidRPr="00BB0364" w:rsidRDefault="00811725" w:rsidP="00811725">
      <w:pPr>
        <w:pStyle w:val="Nadpis3"/>
        <w:spacing w:before="0" w:after="0"/>
        <w:ind w:left="-11" w:firstLine="578"/>
        <w:rPr>
          <w:rFonts w:ascii="Nudista" w:hAnsi="Nudista" w:cs="Arial"/>
          <w:sz w:val="20"/>
          <w:lang w:val="sk-SK"/>
        </w:rPr>
      </w:pPr>
      <w:r w:rsidRPr="00BB0364">
        <w:rPr>
          <w:rFonts w:ascii="Nudista" w:hAnsi="Nudista" w:cs="Arial"/>
          <w:sz w:val="20"/>
          <w:lang w:val="sk-SK"/>
        </w:rPr>
        <w:t>Ďalšie informácie o</w:t>
      </w:r>
      <w:r w:rsidRPr="00BB0364">
        <w:rPr>
          <w:rFonts w:ascii="Nudista" w:hAnsi="Nudista" w:cs="Calibri"/>
          <w:sz w:val="20"/>
          <w:lang w:val="sk-SK"/>
        </w:rPr>
        <w:t> </w:t>
      </w:r>
      <w:r w:rsidRPr="00BB0364">
        <w:rPr>
          <w:rFonts w:ascii="Nudista" w:hAnsi="Nudista" w:cs="Arial"/>
          <w:sz w:val="20"/>
          <w:lang w:val="sk-SK"/>
        </w:rPr>
        <w:t xml:space="preserve">podmienkach </w:t>
      </w:r>
      <w:r w:rsidR="00D44767" w:rsidRPr="00BB0364">
        <w:rPr>
          <w:rFonts w:ascii="Nudista" w:hAnsi="Nudista" w:cs="Arial"/>
          <w:sz w:val="20"/>
          <w:lang w:val="sk-SK"/>
        </w:rPr>
        <w:t>Obchodnej verejnej súťaže</w:t>
      </w:r>
      <w:r w:rsidRPr="00BB0364">
        <w:rPr>
          <w:rFonts w:ascii="Nudista" w:hAnsi="Nudista" w:cs="Arial"/>
          <w:sz w:val="20"/>
          <w:lang w:val="sk-SK"/>
        </w:rPr>
        <w:t xml:space="preserve"> môžete získať u:</w:t>
      </w:r>
    </w:p>
    <w:p w14:paraId="600F6663" w14:textId="77777777" w:rsidR="00811725" w:rsidRPr="00BB0364" w:rsidRDefault="00811725" w:rsidP="00811725">
      <w:pPr>
        <w:spacing w:after="0" w:line="240" w:lineRule="auto"/>
        <w:jc w:val="both"/>
        <w:rPr>
          <w:rFonts w:ascii="Nudista" w:hAnsi="Nudista" w:cs="Arial"/>
          <w:sz w:val="20"/>
          <w:szCs w:val="20"/>
        </w:rPr>
      </w:pPr>
    </w:p>
    <w:p w14:paraId="49D7D495"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Obchodné meno:</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t>Tatra Tender s. r. o.</w:t>
      </w:r>
    </w:p>
    <w:p w14:paraId="78033231"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 xml:space="preserve">Sídlo: </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t>Krčméryho 16, 811 04 Bratislava</w:t>
      </w:r>
    </w:p>
    <w:p w14:paraId="2DA96861" w14:textId="77777777" w:rsidR="00811725" w:rsidRPr="00BB0364" w:rsidRDefault="00811725" w:rsidP="000D7773">
      <w:pPr>
        <w:spacing w:after="0" w:line="240" w:lineRule="auto"/>
        <w:ind w:left="567"/>
        <w:jc w:val="both"/>
        <w:rPr>
          <w:rFonts w:ascii="Nudista" w:hAnsi="Nudista" w:cs="Arial"/>
          <w:sz w:val="20"/>
          <w:szCs w:val="20"/>
        </w:rPr>
      </w:pPr>
      <w:r w:rsidRPr="00BB0364">
        <w:rPr>
          <w:rFonts w:ascii="Nudista" w:hAnsi="Nudista" w:cs="Arial"/>
          <w:sz w:val="20"/>
          <w:szCs w:val="20"/>
        </w:rPr>
        <w:t>Štatutárny orgán/štatutár:</w:t>
      </w:r>
      <w:r w:rsidRPr="00BB0364">
        <w:rPr>
          <w:rFonts w:ascii="Nudista" w:hAnsi="Nudista" w:cs="Arial"/>
          <w:sz w:val="20"/>
          <w:szCs w:val="20"/>
        </w:rPr>
        <w:tab/>
      </w:r>
      <w:r w:rsidRPr="00BB0364">
        <w:rPr>
          <w:rFonts w:ascii="Nudista" w:hAnsi="Nudista" w:cs="Arial"/>
          <w:sz w:val="20"/>
          <w:szCs w:val="20"/>
        </w:rPr>
        <w:tab/>
        <w:t>Mgr. Vladimír Oros, konateľ</w:t>
      </w:r>
    </w:p>
    <w:p w14:paraId="57161E57"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IČO:</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r w:rsidRPr="00BB0364">
        <w:rPr>
          <w:rFonts w:ascii="Nudista" w:hAnsi="Nudista" w:cs="Arial"/>
          <w:sz w:val="20"/>
          <w:szCs w:val="20"/>
        </w:rPr>
        <w:t>44 119 313</w:t>
      </w:r>
    </w:p>
    <w:p w14:paraId="0696C5ED" w14:textId="77777777" w:rsidR="00811725" w:rsidRPr="00BB0364" w:rsidRDefault="00811725" w:rsidP="00B94161">
      <w:pPr>
        <w:spacing w:after="0" w:line="240" w:lineRule="auto"/>
        <w:ind w:left="4242" w:hanging="3675"/>
        <w:jc w:val="both"/>
        <w:rPr>
          <w:rFonts w:ascii="Nudista" w:hAnsi="Nudista" w:cs="Arial"/>
          <w:sz w:val="20"/>
          <w:szCs w:val="20"/>
        </w:rPr>
      </w:pPr>
      <w:r w:rsidRPr="00BB0364">
        <w:rPr>
          <w:rFonts w:ascii="Nudista" w:hAnsi="Nudista" w:cs="Arial"/>
          <w:sz w:val="20"/>
          <w:szCs w:val="20"/>
        </w:rPr>
        <w:t>Zapísaný:</w:t>
      </w:r>
      <w:r w:rsidRPr="00BB0364">
        <w:rPr>
          <w:rFonts w:ascii="Nudista" w:hAnsi="Nudista" w:cs="Arial"/>
          <w:sz w:val="20"/>
          <w:szCs w:val="20"/>
        </w:rPr>
        <w:tab/>
      </w:r>
      <w:r w:rsidRPr="00BB0364">
        <w:rPr>
          <w:rFonts w:ascii="Nudista" w:hAnsi="Nudista" w:cs="Arial"/>
          <w:sz w:val="20"/>
          <w:szCs w:val="20"/>
        </w:rPr>
        <w:tab/>
        <w:t>v</w:t>
      </w:r>
      <w:r w:rsidRPr="00BB0364">
        <w:rPr>
          <w:rFonts w:ascii="Nudista" w:hAnsi="Nudista" w:cs="Calibri"/>
          <w:sz w:val="20"/>
          <w:szCs w:val="20"/>
        </w:rPr>
        <w:t> </w:t>
      </w:r>
      <w:r w:rsidR="00655C79" w:rsidRPr="00BB0364">
        <w:rPr>
          <w:rFonts w:ascii="Nudista" w:hAnsi="Nudista" w:cs="Arial"/>
          <w:sz w:val="20"/>
          <w:szCs w:val="20"/>
        </w:rPr>
        <w:t>O</w:t>
      </w:r>
      <w:r w:rsidRPr="00BB0364">
        <w:rPr>
          <w:rFonts w:ascii="Nudista" w:hAnsi="Nudista" w:cs="Arial"/>
          <w:sz w:val="20"/>
          <w:szCs w:val="20"/>
        </w:rPr>
        <w:t>bchodnom registri OS BA I., oddiel: Sro, vložka č.:</w:t>
      </w:r>
      <w:r w:rsidR="00A35A76">
        <w:rPr>
          <w:rFonts w:ascii="Nudista" w:hAnsi="Nudista" w:cs="Arial"/>
          <w:sz w:val="20"/>
          <w:szCs w:val="20"/>
        </w:rPr>
        <w:t> </w:t>
      </w:r>
      <w:r w:rsidRPr="00BB0364">
        <w:rPr>
          <w:rFonts w:ascii="Nudista" w:hAnsi="Nudista" w:cs="Arial"/>
          <w:sz w:val="20"/>
          <w:szCs w:val="20"/>
        </w:rPr>
        <w:t>51980/B</w:t>
      </w:r>
    </w:p>
    <w:p w14:paraId="6133D22A"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 xml:space="preserve">Kontaktná osoba: </w:t>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r w:rsidR="00C47BF4" w:rsidRPr="00BB0364">
        <w:rPr>
          <w:rFonts w:ascii="Nudista" w:hAnsi="Nudista" w:cs="Arial"/>
          <w:sz w:val="20"/>
          <w:szCs w:val="20"/>
        </w:rPr>
        <w:t>JUDr</w:t>
      </w:r>
      <w:r w:rsidRPr="00BB0364">
        <w:rPr>
          <w:rFonts w:ascii="Nudista" w:hAnsi="Nudista" w:cs="Arial"/>
          <w:sz w:val="20"/>
          <w:szCs w:val="20"/>
        </w:rPr>
        <w:t xml:space="preserve">. </w:t>
      </w:r>
      <w:r w:rsidR="00C47BF4" w:rsidRPr="00BB0364">
        <w:rPr>
          <w:rFonts w:ascii="Nudista" w:hAnsi="Nudista" w:cs="Arial"/>
          <w:sz w:val="20"/>
          <w:szCs w:val="20"/>
        </w:rPr>
        <w:t>Jakub Hošo</w:t>
      </w:r>
    </w:p>
    <w:p w14:paraId="1C127086"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e-mail:</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hyperlink r:id="rId12" w:history="1">
        <w:r w:rsidR="0097381A" w:rsidRPr="00BB0364">
          <w:rPr>
            <w:rStyle w:val="Hypertextovprepojenie"/>
            <w:rFonts w:ascii="Nudista" w:hAnsi="Nudista" w:cs="Arial"/>
            <w:sz w:val="20"/>
            <w:szCs w:val="20"/>
          </w:rPr>
          <w:t>sp@tatratender.sk</w:t>
        </w:r>
      </w:hyperlink>
      <w:r w:rsidRPr="00BB0364">
        <w:rPr>
          <w:rFonts w:ascii="Nudista" w:hAnsi="Nudista" w:cs="Arial"/>
          <w:sz w:val="20"/>
          <w:szCs w:val="20"/>
        </w:rPr>
        <w:t xml:space="preserve"> </w:t>
      </w:r>
    </w:p>
    <w:p w14:paraId="0A73814D" w14:textId="77777777" w:rsidR="00811725" w:rsidRPr="00BB0364" w:rsidRDefault="00811725" w:rsidP="00811725">
      <w:pPr>
        <w:spacing w:after="0" w:line="240" w:lineRule="auto"/>
        <w:ind w:left="567"/>
        <w:jc w:val="both"/>
        <w:rPr>
          <w:rFonts w:ascii="Nudista" w:hAnsi="Nudista" w:cs="Arial"/>
          <w:sz w:val="20"/>
          <w:szCs w:val="20"/>
        </w:rPr>
      </w:pPr>
      <w:r w:rsidRPr="00BB0364">
        <w:rPr>
          <w:rFonts w:ascii="Nudista" w:hAnsi="Nudista" w:cs="Arial"/>
          <w:sz w:val="20"/>
          <w:szCs w:val="20"/>
        </w:rPr>
        <w:t xml:space="preserve">tel. č.: </w:t>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Pr="00BB0364">
        <w:rPr>
          <w:rFonts w:ascii="Nudista" w:hAnsi="Nudista" w:cs="Arial"/>
          <w:sz w:val="20"/>
          <w:szCs w:val="20"/>
        </w:rPr>
        <w:tab/>
      </w:r>
      <w:r w:rsidR="0097381A" w:rsidRPr="00BB0364">
        <w:rPr>
          <w:rFonts w:ascii="Nudista" w:hAnsi="Nudista" w:cs="Arial"/>
          <w:sz w:val="20"/>
          <w:szCs w:val="20"/>
        </w:rPr>
        <w:tab/>
      </w:r>
      <w:r w:rsidRPr="00BB0364">
        <w:rPr>
          <w:rFonts w:ascii="Nudista" w:hAnsi="Nudista" w:cs="Arial"/>
          <w:sz w:val="20"/>
          <w:szCs w:val="20"/>
        </w:rPr>
        <w:t>+421</w:t>
      </w:r>
      <w:r w:rsidR="00C47BF4" w:rsidRPr="00BB0364">
        <w:rPr>
          <w:rFonts w:ascii="Nudista" w:hAnsi="Nudista" w:cs="Arial"/>
          <w:sz w:val="20"/>
          <w:szCs w:val="20"/>
        </w:rPr>
        <w:t> </w:t>
      </w:r>
      <w:r w:rsidR="0087212F" w:rsidRPr="00BB0364">
        <w:rPr>
          <w:rFonts w:ascii="Nudista" w:hAnsi="Nudista" w:cs="Arial"/>
          <w:sz w:val="20"/>
          <w:szCs w:val="20"/>
        </w:rPr>
        <w:t>9</w:t>
      </w:r>
      <w:r w:rsidR="00C47BF4" w:rsidRPr="00BB0364">
        <w:rPr>
          <w:rFonts w:ascii="Nudista" w:hAnsi="Nudista" w:cs="Arial"/>
          <w:sz w:val="20"/>
          <w:szCs w:val="20"/>
        </w:rPr>
        <w:t>11 774 813</w:t>
      </w:r>
    </w:p>
    <w:p w14:paraId="0C34186E" w14:textId="77777777" w:rsidR="00BE7BFE" w:rsidRPr="00BB0364" w:rsidRDefault="00BE7BFE" w:rsidP="00E16C4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Vymedzenie predmetu zákazky</w:t>
      </w:r>
    </w:p>
    <w:p w14:paraId="4599E2F1" w14:textId="77777777" w:rsidR="00002FC3" w:rsidRPr="00FA6719" w:rsidRDefault="00451ED6" w:rsidP="00FA6719">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F55BE9">
        <w:rPr>
          <w:rFonts w:ascii="Nudista" w:hAnsi="Nudista" w:cs="Arial"/>
          <w:sz w:val="20"/>
          <w:szCs w:val="20"/>
        </w:rPr>
        <w:t>Predmetom zákazky</w:t>
      </w:r>
      <w:r w:rsidR="008E2640" w:rsidRPr="00F55BE9">
        <w:rPr>
          <w:rFonts w:ascii="Nudista" w:hAnsi="Nudista" w:cs="Arial"/>
          <w:sz w:val="20"/>
          <w:szCs w:val="20"/>
        </w:rPr>
        <w:t xml:space="preserve"> je </w:t>
      </w:r>
      <w:r w:rsidR="00FA6719">
        <w:rPr>
          <w:rFonts w:ascii="Nudista" w:hAnsi="Nudista" w:cs="Arial"/>
          <w:sz w:val="20"/>
          <w:szCs w:val="20"/>
        </w:rPr>
        <w:t xml:space="preserve">dodanie vzájomne kompatibilných </w:t>
      </w:r>
      <w:r w:rsidR="00FA6719" w:rsidRPr="00FA6719">
        <w:rPr>
          <w:rFonts w:ascii="Nudista" w:hAnsi="Nudista" w:cs="Arial"/>
          <w:sz w:val="20"/>
          <w:szCs w:val="20"/>
        </w:rPr>
        <w:t>LED obrazoviek a perimetra pre</w:t>
      </w:r>
      <w:r w:rsidR="00FA6719">
        <w:rPr>
          <w:rFonts w:ascii="Nudista" w:hAnsi="Nudista" w:cs="Arial"/>
          <w:sz w:val="20"/>
          <w:szCs w:val="20"/>
        </w:rPr>
        <w:t> </w:t>
      </w:r>
      <w:r w:rsidR="00FA6719" w:rsidRPr="00FA6719">
        <w:rPr>
          <w:rFonts w:ascii="Nudista" w:hAnsi="Nudista" w:cs="Arial"/>
          <w:sz w:val="20"/>
          <w:szCs w:val="20"/>
        </w:rPr>
        <w:t xml:space="preserve">centrálny tenisový dvorec NTC vrátane poskytnutia súvisiacich služieb </w:t>
      </w:r>
      <w:r w:rsidR="00CB6F3E" w:rsidRPr="00FA6719">
        <w:rPr>
          <w:rFonts w:ascii="Nudista" w:hAnsi="Nudista" w:cs="Arial"/>
          <w:sz w:val="20"/>
          <w:szCs w:val="20"/>
        </w:rPr>
        <w:t>(ďalej len „</w:t>
      </w:r>
      <w:r w:rsidR="00CB6F3E" w:rsidRPr="00FA6719">
        <w:rPr>
          <w:rFonts w:ascii="Nudista" w:hAnsi="Nudista" w:cs="Arial"/>
          <w:b/>
          <w:bCs/>
          <w:sz w:val="20"/>
          <w:szCs w:val="20"/>
        </w:rPr>
        <w:t>Predmet zákazky</w:t>
      </w:r>
      <w:r w:rsidR="00CB6F3E" w:rsidRPr="00FA6719">
        <w:rPr>
          <w:rFonts w:ascii="Nudista" w:hAnsi="Nudista" w:cs="Arial"/>
          <w:sz w:val="20"/>
          <w:szCs w:val="20"/>
        </w:rPr>
        <w:t>“)</w:t>
      </w:r>
      <w:r w:rsidR="00952C2C" w:rsidRPr="00FA6719">
        <w:rPr>
          <w:rFonts w:ascii="Nudista" w:hAnsi="Nudista" w:cs="Arial"/>
          <w:sz w:val="20"/>
          <w:szCs w:val="20"/>
        </w:rPr>
        <w:t>.</w:t>
      </w:r>
    </w:p>
    <w:p w14:paraId="3BA40D1F" w14:textId="77777777" w:rsidR="00291262" w:rsidRDefault="00291262" w:rsidP="00291262">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Predmet zákazky </w:t>
      </w:r>
      <w:r w:rsidR="0087212F" w:rsidRPr="00BB0364">
        <w:rPr>
          <w:rFonts w:ascii="Nudista" w:hAnsi="Nudista" w:cs="Arial"/>
          <w:sz w:val="20"/>
          <w:szCs w:val="20"/>
        </w:rPr>
        <w:t>je bližšie špecifikovaný</w:t>
      </w:r>
      <w:r w:rsidRPr="00BB0364">
        <w:rPr>
          <w:rFonts w:ascii="Nudista" w:hAnsi="Nudista" w:cs="Arial"/>
          <w:sz w:val="20"/>
          <w:szCs w:val="20"/>
        </w:rPr>
        <w:t xml:space="preserve"> </w:t>
      </w:r>
      <w:r w:rsidR="00F11046" w:rsidRPr="00BB0364">
        <w:rPr>
          <w:rFonts w:ascii="Nudista" w:hAnsi="Nudista" w:cs="Arial"/>
          <w:sz w:val="20"/>
          <w:szCs w:val="20"/>
        </w:rPr>
        <w:t xml:space="preserve">v Prílohe č. 1 – </w:t>
      </w:r>
      <w:r w:rsidR="00A12F8D" w:rsidRPr="00BB0364">
        <w:rPr>
          <w:rFonts w:ascii="Nudista" w:hAnsi="Nudista" w:cs="Arial"/>
          <w:sz w:val="20"/>
          <w:szCs w:val="20"/>
        </w:rPr>
        <w:t>Podrobná špecifikácia predmetu plnenia</w:t>
      </w:r>
      <w:r w:rsidR="0087212F" w:rsidRPr="00BB0364">
        <w:rPr>
          <w:rFonts w:ascii="Nudista" w:hAnsi="Nudista" w:cs="Arial"/>
          <w:sz w:val="20"/>
          <w:szCs w:val="20"/>
        </w:rPr>
        <w:t>.</w:t>
      </w:r>
    </w:p>
    <w:p w14:paraId="1F982260" w14:textId="77777777" w:rsidR="005C0A4D" w:rsidRPr="00683818" w:rsidRDefault="00C21096" w:rsidP="00291262">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683818">
        <w:rPr>
          <w:rFonts w:ascii="Nudista" w:hAnsi="Nudista" w:cs="Arial"/>
          <w:sz w:val="20"/>
          <w:szCs w:val="20"/>
        </w:rPr>
        <w:t>Predmet zákazky má byť z časti (</w:t>
      </w:r>
      <w:r w:rsidR="00D93BEC">
        <w:rPr>
          <w:rFonts w:ascii="Nudista" w:hAnsi="Nudista" w:cs="Arial"/>
          <w:sz w:val="20"/>
          <w:szCs w:val="20"/>
        </w:rPr>
        <w:t>80</w:t>
      </w:r>
      <w:r w:rsidRPr="00683818">
        <w:rPr>
          <w:rFonts w:ascii="Nudista" w:hAnsi="Nudista" w:cs="Arial"/>
          <w:sz w:val="20"/>
          <w:szCs w:val="20"/>
        </w:rPr>
        <w:t>%) financovaný formou príspevku z</w:t>
      </w:r>
      <w:r w:rsidR="008E2640" w:rsidRPr="00683818">
        <w:rPr>
          <w:rFonts w:ascii="Nudista" w:hAnsi="Nudista" w:cs="Arial"/>
          <w:sz w:val="20"/>
          <w:szCs w:val="20"/>
        </w:rPr>
        <w:t> F</w:t>
      </w:r>
      <w:r w:rsidRPr="00683818">
        <w:rPr>
          <w:rFonts w:ascii="Nudista" w:hAnsi="Nudista" w:cs="Arial"/>
          <w:sz w:val="20"/>
          <w:szCs w:val="20"/>
        </w:rPr>
        <w:t>ondu</w:t>
      </w:r>
      <w:r w:rsidR="008E2640" w:rsidRPr="00683818">
        <w:rPr>
          <w:rFonts w:ascii="Nudista" w:hAnsi="Nudista" w:cs="Arial"/>
          <w:sz w:val="20"/>
          <w:szCs w:val="20"/>
        </w:rPr>
        <w:t xml:space="preserve"> na podporu </w:t>
      </w:r>
      <w:r w:rsidR="008E2640" w:rsidRPr="00C81DFA">
        <w:rPr>
          <w:rFonts w:ascii="Nudista" w:hAnsi="Nudista" w:cs="Arial"/>
          <w:sz w:val="20"/>
          <w:szCs w:val="20"/>
        </w:rPr>
        <w:t xml:space="preserve">športu, </w:t>
      </w:r>
      <w:r w:rsidR="003102FD" w:rsidRPr="00C81DFA">
        <w:rPr>
          <w:rFonts w:ascii="Nudista" w:hAnsi="Nudista" w:cs="Arial"/>
          <w:sz w:val="20"/>
          <w:szCs w:val="20"/>
        </w:rPr>
        <w:t xml:space="preserve">programu </w:t>
      </w:r>
      <w:r w:rsidR="00E04821" w:rsidRPr="00C81DFA">
        <w:rPr>
          <w:rFonts w:ascii="Nudista" w:hAnsi="Nudista" w:cs="Arial"/>
          <w:bCs/>
          <w:sz w:val="20"/>
          <w:szCs w:val="20"/>
        </w:rPr>
        <w:t>„</w:t>
      </w:r>
      <w:r w:rsidR="00D93BEC" w:rsidRPr="00C81DFA">
        <w:rPr>
          <w:rFonts w:ascii="Nudista" w:hAnsi="Nudista" w:cs="Arial"/>
          <w:bCs/>
          <w:sz w:val="20"/>
          <w:szCs w:val="20"/>
        </w:rPr>
        <w:t>Športová infraštruktúra národného významu</w:t>
      </w:r>
      <w:r w:rsidR="00E04821" w:rsidRPr="00C81DFA">
        <w:rPr>
          <w:rFonts w:ascii="Nudista" w:hAnsi="Nudista" w:cs="Arial"/>
          <w:bCs/>
          <w:sz w:val="20"/>
          <w:szCs w:val="20"/>
        </w:rPr>
        <w:t>“,</w:t>
      </w:r>
      <w:r w:rsidR="00E04821" w:rsidRPr="00C81DFA">
        <w:rPr>
          <w:rFonts w:ascii="Nudista" w:hAnsi="Nudista" w:cs="Arial"/>
          <w:sz w:val="20"/>
          <w:szCs w:val="20"/>
        </w:rPr>
        <w:t xml:space="preserve"> </w:t>
      </w:r>
      <w:r w:rsidRPr="00C81DFA">
        <w:rPr>
          <w:rFonts w:ascii="Nudista" w:hAnsi="Nudista" w:cs="Arial"/>
          <w:sz w:val="20"/>
          <w:szCs w:val="20"/>
        </w:rPr>
        <w:t>(ďalej</w:t>
      </w:r>
      <w:r w:rsidRPr="00683818">
        <w:rPr>
          <w:rFonts w:ascii="Nudista" w:hAnsi="Nudista" w:cs="Arial"/>
          <w:sz w:val="20"/>
          <w:szCs w:val="20"/>
        </w:rPr>
        <w:t xml:space="preserve"> len „</w:t>
      </w:r>
      <w:r w:rsidRPr="00683818">
        <w:rPr>
          <w:rFonts w:ascii="Nudista" w:hAnsi="Nudista" w:cs="Arial"/>
          <w:b/>
          <w:bCs/>
          <w:sz w:val="20"/>
          <w:szCs w:val="20"/>
        </w:rPr>
        <w:t xml:space="preserve">Poskytovateľ </w:t>
      </w:r>
      <w:r w:rsidR="009A2101" w:rsidRPr="00683818">
        <w:rPr>
          <w:rFonts w:ascii="Nudista" w:hAnsi="Nudista" w:cs="Arial"/>
          <w:b/>
          <w:bCs/>
          <w:sz w:val="20"/>
          <w:szCs w:val="20"/>
        </w:rPr>
        <w:t>príspevku</w:t>
      </w:r>
      <w:r w:rsidRPr="00683818">
        <w:rPr>
          <w:rFonts w:ascii="Nudista" w:hAnsi="Nudista" w:cs="Arial"/>
          <w:sz w:val="20"/>
          <w:szCs w:val="20"/>
        </w:rPr>
        <w:t>“)</w:t>
      </w:r>
      <w:r w:rsidR="008F4659" w:rsidRPr="00683818">
        <w:rPr>
          <w:rFonts w:ascii="Nudista" w:hAnsi="Nudista" w:cs="Arial"/>
          <w:sz w:val="20"/>
          <w:szCs w:val="20"/>
        </w:rPr>
        <w:t>.</w:t>
      </w:r>
    </w:p>
    <w:p w14:paraId="2A6B74A0" w14:textId="77777777" w:rsidR="00E37507" w:rsidRPr="001A5F6F" w:rsidRDefault="00E37507" w:rsidP="00E37507">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u w:val="single"/>
        </w:rPr>
      </w:pPr>
      <w:r>
        <w:rPr>
          <w:rFonts w:ascii="Nudista" w:hAnsi="Nudista" w:cs="Arial"/>
          <w:sz w:val="20"/>
          <w:szCs w:val="20"/>
        </w:rPr>
        <w:t>Keďže Predmet zákazky má byť sčasti financovaný z rozpočtu štátneho účelového fondu</w:t>
      </w:r>
      <w:r w:rsidRPr="002478E4">
        <w:rPr>
          <w:rFonts w:ascii="Nudista" w:hAnsi="Nudista" w:cs="Arial"/>
          <w:sz w:val="20"/>
          <w:szCs w:val="20"/>
        </w:rPr>
        <w:t xml:space="preserve">, </w:t>
      </w:r>
      <w:r w:rsidRPr="000872BA">
        <w:rPr>
          <w:rFonts w:ascii="Nudista" w:hAnsi="Nudista" w:cs="Arial"/>
          <w:sz w:val="20"/>
          <w:szCs w:val="20"/>
          <w:u w:val="single"/>
        </w:rPr>
        <w:t>vyhlasovateľ Obchodnej verejnej súťaže upozorňuje navrhovateľov</w:t>
      </w:r>
      <w:r>
        <w:rPr>
          <w:rFonts w:ascii="Nudista" w:hAnsi="Nudista" w:cs="Arial"/>
          <w:sz w:val="20"/>
          <w:szCs w:val="20"/>
        </w:rPr>
        <w:t>, že v prípade úspechu majú povinnosť byť zapísaní v Registri partnerov verejného sektora (RPVS) v zmysle zákona č.</w:t>
      </w:r>
      <w:r w:rsidR="00683818">
        <w:rPr>
          <w:rFonts w:ascii="Nudista" w:hAnsi="Nudista" w:cs="Arial"/>
          <w:sz w:val="20"/>
          <w:szCs w:val="20"/>
        </w:rPr>
        <w:t> </w:t>
      </w:r>
      <w:r w:rsidRPr="00DB4D3A">
        <w:rPr>
          <w:rFonts w:ascii="Nudista" w:hAnsi="Nudista" w:cs="Arial"/>
          <w:sz w:val="20"/>
          <w:szCs w:val="20"/>
        </w:rPr>
        <w:t>315/2016 Z. z.</w:t>
      </w:r>
      <w:r>
        <w:rPr>
          <w:rFonts w:ascii="Nudista" w:hAnsi="Nudista" w:cs="Arial"/>
          <w:sz w:val="20"/>
          <w:szCs w:val="20"/>
        </w:rPr>
        <w:t xml:space="preserve"> </w:t>
      </w:r>
      <w:r w:rsidRPr="00DB4D3A">
        <w:rPr>
          <w:rFonts w:ascii="Nudista" w:hAnsi="Nudista" w:cs="Arial"/>
          <w:sz w:val="20"/>
          <w:szCs w:val="20"/>
        </w:rPr>
        <w:t>o registri partnerov verejného sektora a o zmene a doplnení niektorých zákonov</w:t>
      </w:r>
      <w:r>
        <w:rPr>
          <w:rFonts w:ascii="Nudista" w:hAnsi="Nudista" w:cs="Arial"/>
          <w:sz w:val="20"/>
          <w:szCs w:val="20"/>
        </w:rPr>
        <w:t xml:space="preserve">, </w:t>
      </w:r>
      <w:r>
        <w:rPr>
          <w:rFonts w:ascii="Nudista" w:hAnsi="Nudista" w:cs="Arial"/>
          <w:sz w:val="20"/>
          <w:szCs w:val="20"/>
        </w:rPr>
        <w:lastRenderedPageBreak/>
        <w:t>a </w:t>
      </w:r>
      <w:r w:rsidRPr="000872BA">
        <w:rPr>
          <w:rFonts w:ascii="Nudista" w:hAnsi="Nudista" w:cs="Arial"/>
          <w:sz w:val="20"/>
          <w:szCs w:val="20"/>
          <w:u w:val="single"/>
        </w:rPr>
        <w:t xml:space="preserve">že neuzavrie </w:t>
      </w:r>
      <w:r>
        <w:rPr>
          <w:rFonts w:ascii="Nudista" w:hAnsi="Nudista" w:cs="Arial"/>
          <w:sz w:val="20"/>
          <w:szCs w:val="20"/>
          <w:u w:val="single"/>
        </w:rPr>
        <w:t>Z</w:t>
      </w:r>
      <w:r w:rsidRPr="000872BA">
        <w:rPr>
          <w:rFonts w:ascii="Nudista" w:hAnsi="Nudista" w:cs="Arial"/>
          <w:sz w:val="20"/>
          <w:szCs w:val="20"/>
          <w:u w:val="single"/>
        </w:rPr>
        <w:t xml:space="preserve">mluvu s navrhovateľom, ktorý </w:t>
      </w:r>
      <w:r w:rsidR="00683818">
        <w:rPr>
          <w:rFonts w:ascii="Nudista" w:hAnsi="Nudista" w:cs="Arial"/>
          <w:sz w:val="20"/>
          <w:szCs w:val="20"/>
          <w:u w:val="single"/>
        </w:rPr>
        <w:t xml:space="preserve">má povinnosť byť zapísaný v RPVS a </w:t>
      </w:r>
      <w:r w:rsidRPr="000872BA">
        <w:rPr>
          <w:rFonts w:ascii="Nudista" w:hAnsi="Nudista" w:cs="Arial"/>
          <w:sz w:val="20"/>
          <w:szCs w:val="20"/>
          <w:u w:val="single"/>
        </w:rPr>
        <w:t>nie je zapísaný v</w:t>
      </w:r>
      <w:r w:rsidR="00683818">
        <w:rPr>
          <w:rFonts w:ascii="Nudista" w:hAnsi="Nudista" w:cs="Arial"/>
          <w:sz w:val="20"/>
          <w:szCs w:val="20"/>
          <w:u w:val="single"/>
        </w:rPr>
        <w:t> tomto registri</w:t>
      </w:r>
      <w:r w:rsidRPr="000872BA">
        <w:rPr>
          <w:rFonts w:ascii="Nudista" w:hAnsi="Nudista" w:cs="Arial"/>
          <w:sz w:val="20"/>
          <w:szCs w:val="20"/>
          <w:u w:val="single"/>
        </w:rPr>
        <w:t xml:space="preserve">. </w:t>
      </w:r>
    </w:p>
    <w:p w14:paraId="7765D6FE" w14:textId="77777777" w:rsidR="00EF11C0" w:rsidRPr="00105478" w:rsidRDefault="00EF11C0" w:rsidP="0010547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bookmarkStart w:id="4" w:name="_Toc134102370"/>
      <w:r w:rsidRPr="00105478">
        <w:rPr>
          <w:rFonts w:ascii="Nudista" w:eastAsiaTheme="majorEastAsia" w:hAnsi="Nudista" w:cs="Arial"/>
          <w:b/>
          <w:caps/>
          <w:color w:val="008998"/>
          <w:spacing w:val="30"/>
          <w:sz w:val="20"/>
          <w:szCs w:val="20"/>
        </w:rPr>
        <w:t>Komunikácia a dôvernosť informácií</w:t>
      </w:r>
      <w:bookmarkEnd w:id="4"/>
    </w:p>
    <w:p w14:paraId="18F5C94F"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Poskytovanie vysvetlení, odovzdávanie podkladov a komunikácia (ďalej len „komunikácia“) medzi Vyhlasovateľom a navrhovateľmi sa bude uskutočňovať v štátnom (slovenskom) jazyku a bude sa uskutočňovať prostredníctvom komunikačného rozhrania systému JOSEPHINE. Tento spôsob komunikácie sa týka akejkoľvek komunikácie a podaní medzi Vyhlasovateľom a navrhovateľmi počas celého procesu </w:t>
      </w:r>
      <w:r w:rsidR="007A1E8C">
        <w:rPr>
          <w:rFonts w:ascii="Nudista" w:hAnsi="Nudista" w:cs="Arial"/>
          <w:sz w:val="20"/>
          <w:szCs w:val="20"/>
        </w:rPr>
        <w:t>Obchodnej verejnej s</w:t>
      </w:r>
      <w:r w:rsidRPr="00105478">
        <w:rPr>
          <w:rFonts w:ascii="Nudista" w:hAnsi="Nudista" w:cs="Arial"/>
          <w:sz w:val="20"/>
          <w:szCs w:val="20"/>
        </w:rPr>
        <w:t>úťaže.</w:t>
      </w:r>
    </w:p>
    <w:p w14:paraId="28389911"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JOSEPHINE je na účely tejto </w:t>
      </w:r>
      <w:r w:rsidR="007A1E8C">
        <w:rPr>
          <w:rFonts w:ascii="Nudista" w:hAnsi="Nudista" w:cs="Arial"/>
          <w:sz w:val="20"/>
          <w:szCs w:val="20"/>
        </w:rPr>
        <w:t>Obchodnej verejnej s</w:t>
      </w:r>
      <w:r w:rsidR="007A1E8C" w:rsidRPr="004408AA">
        <w:rPr>
          <w:rFonts w:ascii="Nudista" w:hAnsi="Nudista" w:cs="Arial"/>
          <w:sz w:val="20"/>
          <w:szCs w:val="20"/>
        </w:rPr>
        <w:t>úťaže</w:t>
      </w:r>
      <w:r w:rsidR="007A1E8C" w:rsidRPr="007A1E8C">
        <w:rPr>
          <w:rFonts w:ascii="Nudista" w:hAnsi="Nudista" w:cs="Arial"/>
          <w:sz w:val="20"/>
          <w:szCs w:val="20"/>
        </w:rPr>
        <w:t xml:space="preserve"> </w:t>
      </w:r>
      <w:r w:rsidRPr="00105478">
        <w:rPr>
          <w:rFonts w:ascii="Nudista" w:hAnsi="Nudista" w:cs="Arial"/>
          <w:sz w:val="20"/>
          <w:szCs w:val="20"/>
        </w:rPr>
        <w:t xml:space="preserve">softvér pre elektronizáciu zadávania verejných zákaziek. JOSEPHINE je webová aplikácia na doméne </w:t>
      </w:r>
      <w:hyperlink r:id="rId13" w:history="1">
        <w:r w:rsidRPr="00105478">
          <w:rPr>
            <w:rFonts w:ascii="Nudista" w:hAnsi="Nudista" w:cs="Arial"/>
            <w:sz w:val="20"/>
            <w:szCs w:val="20"/>
          </w:rPr>
          <w:t>https://josephine.proebiz.com</w:t>
        </w:r>
      </w:hyperlink>
      <w:r w:rsidRPr="00105478">
        <w:rPr>
          <w:rFonts w:ascii="Nudista" w:hAnsi="Nudista" w:cs="Arial"/>
          <w:sz w:val="20"/>
          <w:szCs w:val="20"/>
        </w:rPr>
        <w:t>.</w:t>
      </w:r>
    </w:p>
    <w:p w14:paraId="1E54F1F3" w14:textId="77777777" w:rsidR="00EF11C0" w:rsidRPr="00EF11C0" w:rsidRDefault="00EF11C0" w:rsidP="00EF11C0">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Návod na používanie systému je dostupný na webovom sídle portálu JOSEPHINE (</w:t>
      </w:r>
      <w:hyperlink r:id="rId14" w:history="1">
        <w:r w:rsidRPr="00105478">
          <w:rPr>
            <w:rFonts w:ascii="Nudista" w:hAnsi="Nudista" w:cs="Arial"/>
            <w:sz w:val="20"/>
            <w:szCs w:val="20"/>
          </w:rPr>
          <w:t>http://files.nar.cz/docs/josephine/sk/Skrateny_navod_ucastnik.pdf</w:t>
        </w:r>
      </w:hyperlink>
      <w:r w:rsidRPr="00105478">
        <w:rPr>
          <w:rFonts w:ascii="Nudista" w:hAnsi="Nudista" w:cs="Arial"/>
          <w:sz w:val="20"/>
          <w:szCs w:val="20"/>
        </w:rPr>
        <w:t xml:space="preserve">). </w:t>
      </w:r>
    </w:p>
    <w:p w14:paraId="3BD2C9C6"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rPr>
          <w:rFonts w:ascii="Nudista" w:hAnsi="Nudista" w:cs="Arial"/>
          <w:sz w:val="20"/>
          <w:szCs w:val="20"/>
        </w:rPr>
      </w:pPr>
      <w:r w:rsidRPr="00105478">
        <w:rPr>
          <w:rFonts w:ascii="Nudista" w:hAnsi="Nudista" w:cs="Arial"/>
          <w:noProof/>
          <w:sz w:val="20"/>
          <w:szCs w:val="20"/>
        </w:rPr>
        <w:t>Minimálne technické požiadavky na používanie systému sú dostupné na webovom sídle portálu JOSEPHINE (</w:t>
      </w:r>
      <w:hyperlink r:id="rId15" w:history="1">
        <w:r w:rsidRPr="00105478">
          <w:rPr>
            <w:rFonts w:ascii="Nudista" w:hAnsi="Nudista" w:cs="Arial"/>
            <w:noProof/>
            <w:sz w:val="20"/>
            <w:szCs w:val="20"/>
          </w:rPr>
          <w:t>http://files.nar.cz/docs/josephine/sk/Technicke_poziadavky_sw_JOSEPHINE.pdf</w:t>
        </w:r>
      </w:hyperlink>
      <w:r w:rsidRPr="00105478">
        <w:rPr>
          <w:rFonts w:ascii="Nudista" w:hAnsi="Nudista" w:cs="Arial"/>
          <w:noProof/>
          <w:sz w:val="20"/>
          <w:szCs w:val="20"/>
        </w:rPr>
        <w:t>).</w:t>
      </w:r>
    </w:p>
    <w:p w14:paraId="20938A3F" w14:textId="77777777" w:rsidR="00EF11C0" w:rsidRPr="00105478" w:rsidRDefault="00EF11C0" w:rsidP="00105478">
      <w:pPr>
        <w:pStyle w:val="Odsekzoznamu"/>
        <w:numPr>
          <w:ilvl w:val="1"/>
          <w:numId w:val="1"/>
        </w:numPr>
        <w:tabs>
          <w:tab w:val="num" w:pos="567"/>
        </w:tabs>
        <w:spacing w:after="0" w:line="240" w:lineRule="auto"/>
        <w:ind w:left="567" w:hanging="567"/>
        <w:contextualSpacing w:val="0"/>
        <w:jc w:val="both"/>
        <w:rPr>
          <w:rFonts w:ascii="Nudista" w:hAnsi="Nudista" w:cs="Arial"/>
          <w:sz w:val="20"/>
          <w:szCs w:val="20"/>
        </w:rPr>
      </w:pPr>
      <w:r w:rsidRPr="00105478">
        <w:rPr>
          <w:rFonts w:ascii="Nudista" w:hAnsi="Nudista" w:cs="Arial"/>
          <w:noProof/>
          <w:sz w:val="20"/>
          <w:szCs w:val="20"/>
        </w:rPr>
        <w:t xml:space="preserve">Na bezproblémové používanie systému JOSEPHINE je nutné používať jeden z podporovaných internetových prehliadačov: </w:t>
      </w:r>
    </w:p>
    <w:p w14:paraId="572B5A24" w14:textId="77777777" w:rsidR="00EF11C0" w:rsidRPr="00105478" w:rsidRDefault="00EF11C0" w:rsidP="00105478">
      <w:pPr>
        <w:pStyle w:val="Odsekzoznamu"/>
        <w:numPr>
          <w:ilvl w:val="2"/>
          <w:numId w:val="1"/>
        </w:numPr>
        <w:spacing w:after="0" w:line="240" w:lineRule="auto"/>
        <w:ind w:left="1287"/>
        <w:contextualSpacing w:val="0"/>
        <w:jc w:val="both"/>
        <w:rPr>
          <w:rFonts w:ascii="Nudista" w:hAnsi="Nudista" w:cs="Arial"/>
          <w:sz w:val="20"/>
          <w:szCs w:val="20"/>
        </w:rPr>
      </w:pPr>
      <w:r w:rsidRPr="00105478">
        <w:rPr>
          <w:rFonts w:ascii="Nudista" w:hAnsi="Nudista"/>
          <w:noProof/>
          <w:sz w:val="20"/>
          <w:szCs w:val="20"/>
        </w:rPr>
        <w:t xml:space="preserve">Microsoft Internet Explorer verzia 11.0 a vyššia, </w:t>
      </w:r>
    </w:p>
    <w:p w14:paraId="352E0D51" w14:textId="77777777" w:rsidR="00EF11C0" w:rsidRPr="00105478" w:rsidRDefault="00EF11C0" w:rsidP="00105478">
      <w:pPr>
        <w:pStyle w:val="Odsekzoznamu"/>
        <w:numPr>
          <w:ilvl w:val="2"/>
          <w:numId w:val="1"/>
        </w:numPr>
        <w:spacing w:after="0" w:line="240" w:lineRule="auto"/>
        <w:ind w:left="1287"/>
        <w:contextualSpacing w:val="0"/>
        <w:jc w:val="both"/>
        <w:rPr>
          <w:rFonts w:ascii="Nudista" w:hAnsi="Nudista" w:cs="Arial"/>
          <w:sz w:val="20"/>
          <w:szCs w:val="20"/>
        </w:rPr>
      </w:pPr>
      <w:r w:rsidRPr="00105478">
        <w:rPr>
          <w:rFonts w:ascii="Nudista" w:hAnsi="Nudista" w:cs="Arial"/>
          <w:noProof/>
          <w:sz w:val="20"/>
          <w:szCs w:val="20"/>
        </w:rPr>
        <w:t>Mozilla Firefox verzia 13.0 a vyššia</w:t>
      </w:r>
    </w:p>
    <w:p w14:paraId="42C1A807" w14:textId="77777777" w:rsidR="00EF11C0" w:rsidRPr="00105478" w:rsidRDefault="00EF11C0" w:rsidP="00105478">
      <w:pPr>
        <w:pStyle w:val="Odsekzoznamu"/>
        <w:numPr>
          <w:ilvl w:val="2"/>
          <w:numId w:val="1"/>
        </w:numPr>
        <w:spacing w:after="0" w:line="240" w:lineRule="auto"/>
        <w:ind w:left="1287"/>
        <w:contextualSpacing w:val="0"/>
        <w:jc w:val="both"/>
        <w:rPr>
          <w:rFonts w:ascii="Nudista" w:hAnsi="Nudista" w:cs="Arial"/>
          <w:sz w:val="20"/>
          <w:szCs w:val="20"/>
        </w:rPr>
      </w:pPr>
      <w:r w:rsidRPr="00105478">
        <w:rPr>
          <w:rFonts w:ascii="Nudista" w:hAnsi="Nudista" w:cs="Arial"/>
          <w:noProof/>
          <w:sz w:val="20"/>
          <w:szCs w:val="20"/>
        </w:rPr>
        <w:t xml:space="preserve">Google Chrome, alebo </w:t>
      </w:r>
    </w:p>
    <w:p w14:paraId="1A57F8F3" w14:textId="77777777" w:rsidR="00EF11C0" w:rsidRPr="00105478" w:rsidRDefault="00EF11C0" w:rsidP="00105478">
      <w:pPr>
        <w:pStyle w:val="Odsekzoznamu"/>
        <w:numPr>
          <w:ilvl w:val="2"/>
          <w:numId w:val="1"/>
        </w:numPr>
        <w:spacing w:after="120" w:line="240" w:lineRule="auto"/>
        <w:ind w:left="1287"/>
        <w:contextualSpacing w:val="0"/>
        <w:jc w:val="both"/>
        <w:rPr>
          <w:rFonts w:ascii="Nudista" w:hAnsi="Nudista" w:cs="Arial"/>
          <w:sz w:val="20"/>
          <w:szCs w:val="20"/>
        </w:rPr>
      </w:pPr>
      <w:r w:rsidRPr="00105478">
        <w:rPr>
          <w:rFonts w:ascii="Nudista" w:hAnsi="Nudista" w:cs="Arial"/>
          <w:noProof/>
          <w:sz w:val="20"/>
          <w:szCs w:val="20"/>
        </w:rPr>
        <w:t>Microsoft Edge.</w:t>
      </w:r>
    </w:p>
    <w:p w14:paraId="3BF6450A"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Pravidlá pre doručovanie – zásielka sa považuje za doručenú navrhovateľovi, ak jej adresát bude mať objektívnu možnosť oboznámiť sa s jej obsahom, t. j. akonáhle sa dostane zásielka do sféry jeho dispozície. Za okamih doručenia sa v systéme JOSEPHINE považuje okamih jej odoslania v</w:t>
      </w:r>
      <w:r w:rsidR="00105478">
        <w:rPr>
          <w:rFonts w:ascii="Nudista" w:hAnsi="Nudista" w:cs="Arial"/>
          <w:sz w:val="20"/>
          <w:szCs w:val="20"/>
        </w:rPr>
        <w:t> </w:t>
      </w:r>
      <w:r w:rsidRPr="00105478">
        <w:rPr>
          <w:rFonts w:ascii="Nudista" w:hAnsi="Nudista" w:cs="Arial"/>
          <w:sz w:val="20"/>
          <w:szCs w:val="20"/>
        </w:rPr>
        <w:t xml:space="preserve">systéme JOSEPHINE, a to v súlade s funkcionalitou systému. </w:t>
      </w:r>
    </w:p>
    <w:p w14:paraId="71C36466"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Navrhovateľ sa prihlási do systému a v komunikačnom rozhraní zákazky bude mať zobrazený obsah komunikácie – zásielky, správy. Navrhovateľ si môže v komunikačnom rozhraní zobraziť celú históriu o svojej komunikácii s  Vyhlasovateľom.</w:t>
      </w:r>
    </w:p>
    <w:p w14:paraId="6FEFA01A"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Ak je odosielateľom informácie navrhovateľ, tak po prihlásení do systému a predmetnej zákazky môže prostredníctvom komunikačného rozhrania odosielať správy a potrebné prílohy Vyhlasovateľovi. Takáto zásielka sa považuje za doručenú Vyhlasovateľovi okamihom jej odoslania v systému JOSEPHINE v súlade s funkcionalitou systému.</w:t>
      </w:r>
    </w:p>
    <w:p w14:paraId="56DDF9CF"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Vyhlasovateľ odporúča navrhovateľom, ktorí chcú byť informovaní o prípadných aktualizáciách týkajúcich sa </w:t>
      </w:r>
      <w:r w:rsidR="007A1E8C">
        <w:rPr>
          <w:rFonts w:ascii="Nudista" w:hAnsi="Nudista" w:cs="Arial"/>
          <w:sz w:val="20"/>
          <w:szCs w:val="20"/>
        </w:rPr>
        <w:t>Obchodnej verejnej s</w:t>
      </w:r>
      <w:r w:rsidR="007A1E8C" w:rsidRPr="004408AA">
        <w:rPr>
          <w:rFonts w:ascii="Nudista" w:hAnsi="Nudista" w:cs="Arial"/>
          <w:sz w:val="20"/>
          <w:szCs w:val="20"/>
        </w:rPr>
        <w:t>úťaže</w:t>
      </w:r>
      <w:r w:rsidRPr="00105478">
        <w:rPr>
          <w:rFonts w:ascii="Nudista" w:hAnsi="Nudista" w:cs="Arial"/>
          <w:sz w:val="20"/>
          <w:szCs w:val="20"/>
        </w:rPr>
        <w:t xml:space="preserve">, aby v danej zákazke zaklikli tlačidlo „ZAUJÍMA MA TO“ (v pravej hornej časti obrazovky). Akákoľvek komunikácia s navrhovateľmi, ktorá bude realizovaná prostredníctvom systému JOSEPHINE, bude zasielaná na navarhovateľom určený kontaktný email (zadaný pri registrácii do systému JOSEPHINE).  </w:t>
      </w:r>
    </w:p>
    <w:p w14:paraId="1CC5577D" w14:textId="77777777" w:rsidR="00EF11C0" w:rsidRPr="00105478"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Vyhlasovateľ umožňuje neobmedzený a priamy prístup elektronickými prostriedkami k všetkým poskytnutým dokumentom / informáciám počas lehoty na predkladanie </w:t>
      </w:r>
      <w:r>
        <w:rPr>
          <w:rFonts w:ascii="Nudista" w:hAnsi="Nudista" w:cs="Arial"/>
          <w:sz w:val="20"/>
          <w:szCs w:val="20"/>
        </w:rPr>
        <w:t>ponúk, resp. návrhov</w:t>
      </w:r>
      <w:r w:rsidRPr="00105478">
        <w:rPr>
          <w:rFonts w:ascii="Nudista" w:hAnsi="Nudista" w:cs="Arial"/>
          <w:sz w:val="20"/>
          <w:szCs w:val="20"/>
        </w:rPr>
        <w:t xml:space="preserve">. Vyhlasovateľ bude všetky dokumenty uverejňovať ako elektronické dokumenty v príslušnej časti zákazky v systéme JOSEPHINE. </w:t>
      </w:r>
    </w:p>
    <w:p w14:paraId="59BA0F5B" w14:textId="77777777" w:rsidR="00EF11C0" w:rsidRDefault="00EF11C0" w:rsidP="00105478">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105478">
        <w:rPr>
          <w:rFonts w:ascii="Nudista" w:hAnsi="Nudista" w:cs="Arial"/>
          <w:sz w:val="20"/>
          <w:szCs w:val="20"/>
        </w:rPr>
        <w:t xml:space="preserve">Akékoľvek dokumenty, ktoré budú navrhovateľom poskytnuté ako súčasť </w:t>
      </w:r>
      <w:r w:rsidR="007A1E8C">
        <w:rPr>
          <w:rFonts w:ascii="Nudista" w:hAnsi="Nudista" w:cs="Arial"/>
          <w:sz w:val="20"/>
          <w:szCs w:val="20"/>
        </w:rPr>
        <w:t>tejto Výzvy</w:t>
      </w:r>
      <w:r w:rsidRPr="00105478">
        <w:rPr>
          <w:rFonts w:ascii="Nudista" w:hAnsi="Nudista" w:cs="Arial"/>
          <w:sz w:val="20"/>
          <w:szCs w:val="20"/>
        </w:rPr>
        <w:t xml:space="preserve">, Vyhlasovateľ označuje za dôverné. Navrhovateľ vo vzťahu k týmto dokumentom nie je oprávnený vytvárať kópie, reprodukcie, nebude ich rozširovať ani poskytovať ďalším osobám okrem prípadu, ak je to nevyhnutné za účelom predloženia jeho návrhu. V takom prípade navrhovatelia musia zabezpečiť, aby všetky tretie osoby, ktorým sa informácie o </w:t>
      </w:r>
      <w:r>
        <w:rPr>
          <w:rFonts w:ascii="Nudista" w:hAnsi="Nudista" w:cs="Arial"/>
          <w:sz w:val="20"/>
          <w:szCs w:val="20"/>
        </w:rPr>
        <w:t>zákazke</w:t>
      </w:r>
      <w:r w:rsidRPr="00105478">
        <w:rPr>
          <w:rFonts w:ascii="Nudista" w:hAnsi="Nudista" w:cs="Arial"/>
          <w:sz w:val="20"/>
          <w:szCs w:val="20"/>
        </w:rPr>
        <w:t xml:space="preserve"> poskytnú, zachovali dôvernosť informácií, materiálov, špecifikácií alebo ďalších dokumentov, a</w:t>
      </w:r>
      <w:r>
        <w:rPr>
          <w:rFonts w:ascii="Nudista" w:hAnsi="Nudista" w:cs="Arial"/>
          <w:sz w:val="20"/>
          <w:szCs w:val="20"/>
        </w:rPr>
        <w:t> </w:t>
      </w:r>
      <w:r w:rsidRPr="00105478">
        <w:rPr>
          <w:rFonts w:ascii="Nudista" w:hAnsi="Nudista" w:cs="Arial"/>
          <w:sz w:val="20"/>
          <w:szCs w:val="20"/>
        </w:rPr>
        <w:t>aby ich neposkytli tretím osobám s výnimkou, ako je uvedená vyššie.</w:t>
      </w:r>
    </w:p>
    <w:p w14:paraId="51EBF1B2" w14:textId="77777777" w:rsidR="00BA7B41" w:rsidRPr="00105478" w:rsidRDefault="00BA7B41" w:rsidP="00BA7B41">
      <w:pPr>
        <w:pStyle w:val="Odsekzoznamu"/>
        <w:tabs>
          <w:tab w:val="num" w:pos="644"/>
        </w:tabs>
        <w:spacing w:after="120" w:line="240" w:lineRule="auto"/>
        <w:ind w:left="567"/>
        <w:contextualSpacing w:val="0"/>
        <w:jc w:val="both"/>
        <w:rPr>
          <w:rFonts w:ascii="Nudista" w:hAnsi="Nudista" w:cs="Arial"/>
          <w:sz w:val="20"/>
          <w:szCs w:val="20"/>
        </w:rPr>
      </w:pPr>
    </w:p>
    <w:p w14:paraId="63A4191F" w14:textId="77777777" w:rsidR="007D7198" w:rsidRPr="00BB0364" w:rsidRDefault="007D7198" w:rsidP="007D719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Miesto A </w:t>
      </w:r>
      <w:r w:rsidR="00035A51" w:rsidRPr="00BB0364">
        <w:rPr>
          <w:rFonts w:ascii="Nudista" w:eastAsiaTheme="majorEastAsia" w:hAnsi="Nudista" w:cs="Arial"/>
          <w:b/>
          <w:caps/>
          <w:color w:val="008998"/>
          <w:spacing w:val="30"/>
          <w:sz w:val="20"/>
          <w:szCs w:val="20"/>
        </w:rPr>
        <w:t>lehota</w:t>
      </w:r>
      <w:r w:rsidRPr="00BB0364">
        <w:rPr>
          <w:rFonts w:ascii="Nudista" w:eastAsiaTheme="majorEastAsia" w:hAnsi="Nudista" w:cs="Arial"/>
          <w:b/>
          <w:caps/>
          <w:color w:val="008998"/>
          <w:spacing w:val="30"/>
          <w:sz w:val="20"/>
          <w:szCs w:val="20"/>
        </w:rPr>
        <w:t xml:space="preserve"> </w:t>
      </w:r>
      <w:r w:rsidR="0094680F" w:rsidRPr="00BB0364">
        <w:rPr>
          <w:rFonts w:ascii="Nudista" w:eastAsiaTheme="majorEastAsia" w:hAnsi="Nudista" w:cs="Arial"/>
          <w:b/>
          <w:caps/>
          <w:color w:val="008998"/>
          <w:spacing w:val="30"/>
          <w:sz w:val="20"/>
          <w:szCs w:val="20"/>
        </w:rPr>
        <w:t>dodania</w:t>
      </w:r>
      <w:r w:rsidR="0086010C" w:rsidRPr="0086010C">
        <w:rPr>
          <w:rFonts w:ascii="Nudista" w:eastAsiaTheme="majorEastAsia" w:hAnsi="Nudista" w:cs="Arial"/>
          <w:b/>
          <w:caps/>
          <w:color w:val="008998"/>
          <w:spacing w:val="30"/>
          <w:sz w:val="20"/>
          <w:szCs w:val="20"/>
        </w:rPr>
        <w:t xml:space="preserve"> </w:t>
      </w:r>
      <w:r w:rsidR="0086010C" w:rsidRPr="00BB0364">
        <w:rPr>
          <w:rFonts w:ascii="Nudista" w:eastAsiaTheme="majorEastAsia" w:hAnsi="Nudista" w:cs="Arial"/>
          <w:b/>
          <w:caps/>
          <w:color w:val="008998"/>
          <w:spacing w:val="30"/>
          <w:sz w:val="20"/>
          <w:szCs w:val="20"/>
        </w:rPr>
        <w:t xml:space="preserve">predmetu </w:t>
      </w:r>
      <w:r w:rsidR="00367E30">
        <w:rPr>
          <w:rFonts w:ascii="Nudista" w:eastAsiaTheme="majorEastAsia" w:hAnsi="Nudista" w:cs="Arial"/>
          <w:b/>
          <w:caps/>
          <w:color w:val="008998"/>
          <w:spacing w:val="30"/>
          <w:sz w:val="20"/>
          <w:szCs w:val="20"/>
        </w:rPr>
        <w:t xml:space="preserve">oboch častí </w:t>
      </w:r>
      <w:r w:rsidR="0086010C" w:rsidRPr="00BB0364">
        <w:rPr>
          <w:rFonts w:ascii="Nudista" w:eastAsiaTheme="majorEastAsia" w:hAnsi="Nudista" w:cs="Arial"/>
          <w:b/>
          <w:caps/>
          <w:color w:val="008998"/>
          <w:spacing w:val="30"/>
          <w:sz w:val="20"/>
          <w:szCs w:val="20"/>
        </w:rPr>
        <w:t>zákazky</w:t>
      </w:r>
    </w:p>
    <w:p w14:paraId="2964A3D6" w14:textId="77777777" w:rsidR="00C1336D" w:rsidRPr="00D93BEC" w:rsidRDefault="007D7198" w:rsidP="00683818">
      <w:pPr>
        <w:pStyle w:val="Odsekzoznamu"/>
        <w:numPr>
          <w:ilvl w:val="1"/>
          <w:numId w:val="1"/>
        </w:numPr>
        <w:spacing w:after="120" w:line="240" w:lineRule="auto"/>
        <w:ind w:left="567" w:hanging="567"/>
        <w:contextualSpacing w:val="0"/>
        <w:jc w:val="both"/>
        <w:rPr>
          <w:rFonts w:ascii="Nudista" w:hAnsi="Nudista" w:cs="Arial"/>
          <w:sz w:val="20"/>
          <w:szCs w:val="20"/>
        </w:rPr>
      </w:pPr>
      <w:r w:rsidRPr="00D93BEC">
        <w:rPr>
          <w:rFonts w:ascii="Nudista" w:hAnsi="Nudista" w:cs="Arial"/>
          <w:sz w:val="20"/>
          <w:szCs w:val="20"/>
        </w:rPr>
        <w:t xml:space="preserve">Miesto </w:t>
      </w:r>
      <w:r w:rsidR="0094680F" w:rsidRPr="00D93BEC">
        <w:rPr>
          <w:rFonts w:ascii="Nudista" w:hAnsi="Nudista" w:cs="Arial"/>
          <w:sz w:val="20"/>
          <w:szCs w:val="20"/>
        </w:rPr>
        <w:t>dodania</w:t>
      </w:r>
      <w:r w:rsidRPr="00D93BEC">
        <w:rPr>
          <w:rFonts w:ascii="Nudista" w:hAnsi="Nudista" w:cs="Arial"/>
          <w:sz w:val="20"/>
          <w:szCs w:val="20"/>
        </w:rPr>
        <w:t xml:space="preserve">: </w:t>
      </w:r>
      <w:r w:rsidR="00D93BEC" w:rsidRPr="00D93BEC">
        <w:rPr>
          <w:rFonts w:ascii="Nudista" w:hAnsi="Nudista" w:cs="Arial"/>
          <w:sz w:val="20"/>
        </w:rPr>
        <w:t>Národné tenisové centrum</w:t>
      </w:r>
      <w:r w:rsidR="00C1336D" w:rsidRPr="00D93BEC">
        <w:rPr>
          <w:rFonts w:ascii="Nudista" w:hAnsi="Nudista" w:cs="Arial"/>
          <w:sz w:val="20"/>
          <w:szCs w:val="20"/>
        </w:rPr>
        <w:t>, a.s., Príkopová 6, 831 03 Bratislava</w:t>
      </w:r>
      <w:r w:rsidR="00683818" w:rsidRPr="00D93BEC">
        <w:rPr>
          <w:rFonts w:ascii="Nudista" w:hAnsi="Nudista" w:cs="Arial"/>
          <w:sz w:val="20"/>
          <w:szCs w:val="20"/>
        </w:rPr>
        <w:t>.</w:t>
      </w:r>
    </w:p>
    <w:p w14:paraId="14EE1FF6" w14:textId="77777777" w:rsidR="007D7198" w:rsidRPr="00BB0364" w:rsidRDefault="00035A51" w:rsidP="00291262">
      <w:pPr>
        <w:pStyle w:val="Odsekzoznamu"/>
        <w:numPr>
          <w:ilvl w:val="1"/>
          <w:numId w:val="1"/>
        </w:numPr>
        <w:tabs>
          <w:tab w:val="num" w:pos="567"/>
        </w:tabs>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Lehota</w:t>
      </w:r>
      <w:r w:rsidR="007D7198" w:rsidRPr="00BB0364">
        <w:rPr>
          <w:rFonts w:ascii="Nudista" w:hAnsi="Nudista" w:cs="Arial"/>
          <w:sz w:val="20"/>
          <w:szCs w:val="20"/>
        </w:rPr>
        <w:t xml:space="preserve"> </w:t>
      </w:r>
      <w:r w:rsidR="0094680F" w:rsidRPr="00BB0364">
        <w:rPr>
          <w:rFonts w:ascii="Nudista" w:hAnsi="Nudista" w:cs="Arial"/>
          <w:sz w:val="20"/>
          <w:szCs w:val="20"/>
        </w:rPr>
        <w:t>dodania</w:t>
      </w:r>
      <w:r w:rsidR="007D7198" w:rsidRPr="00BB0364">
        <w:rPr>
          <w:rFonts w:ascii="Nudista" w:hAnsi="Nudista" w:cs="Arial"/>
          <w:sz w:val="20"/>
          <w:szCs w:val="20"/>
        </w:rPr>
        <w:t xml:space="preserve">: </w:t>
      </w:r>
      <w:r w:rsidR="00186273">
        <w:rPr>
          <w:rFonts w:ascii="Nudista" w:hAnsi="Nudista" w:cs="Arial"/>
          <w:sz w:val="20"/>
          <w:szCs w:val="20"/>
        </w:rPr>
        <w:t xml:space="preserve">do </w:t>
      </w:r>
      <w:r w:rsidR="00186273" w:rsidRPr="00F55BE9">
        <w:rPr>
          <w:rFonts w:ascii="Nudista" w:eastAsia="Times New Roman" w:hAnsi="Nudista" w:cs="Arial"/>
          <w:color w:val="222222"/>
          <w:sz w:val="20"/>
          <w:szCs w:val="20"/>
          <w:lang w:eastAsia="sk-SK"/>
        </w:rPr>
        <w:t>25.11.2023</w:t>
      </w:r>
      <w:r w:rsidR="00881D96" w:rsidRPr="00BB0364">
        <w:rPr>
          <w:rFonts w:ascii="Nudista" w:hAnsi="Nudista" w:cs="Arial"/>
          <w:sz w:val="20"/>
          <w:szCs w:val="20"/>
        </w:rPr>
        <w:t>.</w:t>
      </w:r>
      <w:r w:rsidR="00273BEB" w:rsidRPr="00BB0364">
        <w:rPr>
          <w:rFonts w:ascii="Nudista" w:hAnsi="Nudista" w:cs="Arial"/>
          <w:sz w:val="20"/>
          <w:szCs w:val="20"/>
        </w:rPr>
        <w:t xml:space="preserve"> </w:t>
      </w:r>
    </w:p>
    <w:p w14:paraId="0E4CE455" w14:textId="77777777" w:rsidR="00FA5530" w:rsidRPr="00BB0364" w:rsidRDefault="00FA5530" w:rsidP="00FA5530">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 xml:space="preserve">Podmienky predkladania </w:t>
      </w:r>
      <w:r w:rsidR="007A1E8C">
        <w:rPr>
          <w:rFonts w:ascii="Nudista" w:eastAsiaTheme="majorEastAsia" w:hAnsi="Nudista" w:cs="Arial"/>
          <w:b/>
          <w:caps/>
          <w:color w:val="008998"/>
          <w:spacing w:val="30"/>
          <w:sz w:val="20"/>
          <w:szCs w:val="20"/>
        </w:rPr>
        <w:t>Návrhov</w:t>
      </w:r>
    </w:p>
    <w:p w14:paraId="36E03AB1" w14:textId="77777777" w:rsidR="00EF11C0" w:rsidRPr="00105478" w:rsidRDefault="00EF11C0" w:rsidP="007A1E8C">
      <w:pPr>
        <w:pStyle w:val="Odsekzoznamu"/>
        <w:numPr>
          <w:ilvl w:val="1"/>
          <w:numId w:val="1"/>
        </w:numPr>
        <w:spacing w:after="120" w:line="240" w:lineRule="auto"/>
        <w:ind w:left="567" w:hanging="567"/>
        <w:contextualSpacing w:val="0"/>
        <w:jc w:val="both"/>
        <w:rPr>
          <w:rFonts w:ascii="Nudista" w:hAnsi="Nudista" w:cs="Arial"/>
          <w:sz w:val="20"/>
          <w:szCs w:val="20"/>
        </w:rPr>
      </w:pPr>
      <w:r w:rsidRPr="00105478">
        <w:rPr>
          <w:rFonts w:ascii="Nudista" w:hAnsi="Nudista"/>
          <w:sz w:val="20"/>
          <w:szCs w:val="20"/>
        </w:rPr>
        <w:t xml:space="preserve">Navrhovateľ predkladá návrh v elektronickej podobe </w:t>
      </w:r>
      <w:r w:rsidRPr="00105478">
        <w:rPr>
          <w:rFonts w:ascii="Nudista" w:hAnsi="Nudista"/>
          <w:sz w:val="20"/>
          <w:szCs w:val="20"/>
          <w:u w:val="single"/>
        </w:rPr>
        <w:t>do systému JOSEPHINE</w:t>
      </w:r>
      <w:r w:rsidRPr="00105478">
        <w:rPr>
          <w:rFonts w:ascii="Nudista" w:hAnsi="Nudista"/>
          <w:sz w:val="20"/>
          <w:szCs w:val="20"/>
        </w:rPr>
        <w:t xml:space="preserve"> umiestnenom na</w:t>
      </w:r>
      <w:r w:rsidR="007A1E8C">
        <w:rPr>
          <w:rFonts w:ascii="Nudista" w:hAnsi="Nudista"/>
          <w:sz w:val="20"/>
          <w:szCs w:val="20"/>
        </w:rPr>
        <w:t> </w:t>
      </w:r>
      <w:r w:rsidRPr="00105478">
        <w:rPr>
          <w:rFonts w:ascii="Nudista" w:hAnsi="Nudista"/>
          <w:sz w:val="20"/>
          <w:szCs w:val="20"/>
        </w:rPr>
        <w:t xml:space="preserve">webovej adrese: </w:t>
      </w:r>
      <w:hyperlink r:id="rId16" w:history="1">
        <w:r w:rsidRPr="00105478">
          <w:rPr>
            <w:rFonts w:ascii="Nudista" w:hAnsi="Nudista"/>
            <w:sz w:val="20"/>
            <w:szCs w:val="20"/>
          </w:rPr>
          <w:t>https://josephine.proebiz.com</w:t>
        </w:r>
      </w:hyperlink>
      <w:r w:rsidRPr="00105478">
        <w:rPr>
          <w:rFonts w:ascii="Nudista" w:hAnsi="Nudista"/>
          <w:sz w:val="20"/>
          <w:szCs w:val="20"/>
        </w:rPr>
        <w:t xml:space="preserve">, a to v lehote na </w:t>
      </w:r>
      <w:r w:rsidR="007A1E8C">
        <w:rPr>
          <w:rFonts w:ascii="Nudista" w:hAnsi="Nudista"/>
          <w:sz w:val="20"/>
          <w:szCs w:val="20"/>
        </w:rPr>
        <w:t> </w:t>
      </w:r>
      <w:r w:rsidRPr="00105478">
        <w:rPr>
          <w:rFonts w:ascii="Nudista" w:hAnsi="Nudista"/>
          <w:sz w:val="20"/>
          <w:szCs w:val="20"/>
        </w:rPr>
        <w:t>predkladanie návrhov podľa bodu 5.</w:t>
      </w:r>
      <w:r>
        <w:rPr>
          <w:rFonts w:ascii="Nudista" w:hAnsi="Nudista"/>
          <w:sz w:val="20"/>
          <w:szCs w:val="20"/>
        </w:rPr>
        <w:t>2</w:t>
      </w:r>
      <w:r w:rsidRPr="00105478">
        <w:rPr>
          <w:rFonts w:ascii="Nudista" w:hAnsi="Nudista"/>
          <w:sz w:val="20"/>
          <w:szCs w:val="20"/>
        </w:rPr>
        <w:t xml:space="preserve"> </w:t>
      </w:r>
      <w:r w:rsidRPr="00105478">
        <w:rPr>
          <w:rFonts w:ascii="Nudista" w:hAnsi="Nudista" w:cs="Arial"/>
          <w:sz w:val="20"/>
          <w:szCs w:val="20"/>
        </w:rPr>
        <w:t>tejto Výzvy</w:t>
      </w:r>
      <w:r w:rsidRPr="00105478">
        <w:rPr>
          <w:rFonts w:ascii="Nudista" w:hAnsi="Nudista"/>
          <w:sz w:val="20"/>
          <w:szCs w:val="20"/>
        </w:rPr>
        <w:t xml:space="preserve"> a podľa požiadaviek uvedených v </w:t>
      </w:r>
      <w:r w:rsidRPr="00105478">
        <w:rPr>
          <w:rFonts w:ascii="Nudista" w:hAnsi="Nudista" w:cs="Arial"/>
          <w:sz w:val="20"/>
          <w:szCs w:val="20"/>
        </w:rPr>
        <w:t>tejto Výzve</w:t>
      </w:r>
      <w:r w:rsidRPr="00105478">
        <w:rPr>
          <w:rFonts w:ascii="Nudista" w:hAnsi="Nudista"/>
          <w:sz w:val="20"/>
          <w:szCs w:val="20"/>
        </w:rPr>
        <w:t xml:space="preserve">. </w:t>
      </w:r>
      <w:r w:rsidR="007A1E8C">
        <w:rPr>
          <w:rFonts w:ascii="Nudista" w:hAnsi="Nudista"/>
          <w:sz w:val="20"/>
          <w:szCs w:val="20"/>
        </w:rPr>
        <w:t>Návrh</w:t>
      </w:r>
      <w:r w:rsidRPr="00105478">
        <w:rPr>
          <w:rFonts w:ascii="Nudista" w:hAnsi="Nudista"/>
          <w:sz w:val="20"/>
          <w:szCs w:val="20"/>
        </w:rPr>
        <w:t xml:space="preserve"> musí byť predložen</w:t>
      </w:r>
      <w:r w:rsidR="007A1E8C">
        <w:rPr>
          <w:rFonts w:ascii="Nudista" w:hAnsi="Nudista"/>
          <w:sz w:val="20"/>
          <w:szCs w:val="20"/>
        </w:rPr>
        <w:t>ý</w:t>
      </w:r>
      <w:r w:rsidRPr="00105478">
        <w:rPr>
          <w:rFonts w:ascii="Nudista" w:hAnsi="Nudista"/>
          <w:sz w:val="20"/>
          <w:szCs w:val="20"/>
        </w:rPr>
        <w:t xml:space="preserve"> v čitateľnej a reprodukovateľnej podobe.</w:t>
      </w:r>
    </w:p>
    <w:p w14:paraId="5338596A" w14:textId="77777777" w:rsidR="00EF11C0" w:rsidRPr="00105478" w:rsidRDefault="00EF11C0" w:rsidP="00105478">
      <w:pPr>
        <w:pStyle w:val="Odsekzoznamu"/>
        <w:numPr>
          <w:ilvl w:val="1"/>
          <w:numId w:val="1"/>
        </w:numPr>
        <w:spacing w:after="120" w:line="240" w:lineRule="auto"/>
        <w:ind w:left="567" w:hanging="567"/>
        <w:contextualSpacing w:val="0"/>
        <w:jc w:val="both"/>
        <w:rPr>
          <w:rFonts w:ascii="Nudista" w:hAnsi="Nudista"/>
          <w:sz w:val="20"/>
          <w:szCs w:val="20"/>
        </w:rPr>
      </w:pPr>
      <w:r w:rsidRPr="00105478">
        <w:rPr>
          <w:rFonts w:ascii="Nudista" w:hAnsi="Nudista"/>
          <w:sz w:val="20"/>
          <w:szCs w:val="20"/>
        </w:rPr>
        <w:t xml:space="preserve">Lehota na predkladanie návrhov </w:t>
      </w:r>
      <w:r w:rsidRPr="00BA7B41">
        <w:rPr>
          <w:rFonts w:ascii="Nudista" w:hAnsi="Nudista"/>
          <w:sz w:val="20"/>
          <w:szCs w:val="20"/>
        </w:rPr>
        <w:t xml:space="preserve">uplynie: </w:t>
      </w:r>
      <w:r w:rsidR="00686246" w:rsidRPr="00BA7B41">
        <w:rPr>
          <w:rFonts w:ascii="Nudista" w:hAnsi="Nudista"/>
          <w:b/>
          <w:bCs/>
          <w:sz w:val="20"/>
          <w:szCs w:val="20"/>
        </w:rPr>
        <w:t>27</w:t>
      </w:r>
      <w:r w:rsidRPr="00BA7B41">
        <w:rPr>
          <w:rFonts w:ascii="Nudista" w:hAnsi="Nudista"/>
          <w:b/>
          <w:bCs/>
          <w:sz w:val="20"/>
          <w:szCs w:val="20"/>
        </w:rPr>
        <w:t>.</w:t>
      </w:r>
      <w:r w:rsidR="00367E30" w:rsidRPr="00BA7B41">
        <w:rPr>
          <w:rFonts w:ascii="Nudista" w:hAnsi="Nudista"/>
          <w:b/>
          <w:bCs/>
          <w:sz w:val="20"/>
          <w:szCs w:val="20"/>
        </w:rPr>
        <w:t>07</w:t>
      </w:r>
      <w:r w:rsidRPr="00BA7B41">
        <w:rPr>
          <w:rFonts w:ascii="Nudista" w:hAnsi="Nudista"/>
          <w:b/>
          <w:bCs/>
          <w:sz w:val="20"/>
          <w:szCs w:val="20"/>
        </w:rPr>
        <w:t>.2023 o 10:</w:t>
      </w:r>
      <w:r w:rsidRPr="00833D40">
        <w:rPr>
          <w:rFonts w:ascii="Nudista" w:hAnsi="Nudista"/>
          <w:b/>
          <w:bCs/>
          <w:sz w:val="20"/>
          <w:szCs w:val="20"/>
        </w:rPr>
        <w:t>00 hod.</w:t>
      </w:r>
      <w:r w:rsidRPr="00833D40">
        <w:rPr>
          <w:rFonts w:ascii="Nudista" w:hAnsi="Nudista"/>
          <w:sz w:val="20"/>
          <w:szCs w:val="20"/>
        </w:rPr>
        <w:t xml:space="preserve"> miestneho</w:t>
      </w:r>
      <w:r w:rsidRPr="00105478">
        <w:rPr>
          <w:rFonts w:ascii="Nudista" w:hAnsi="Nudista"/>
          <w:sz w:val="20"/>
          <w:szCs w:val="20"/>
        </w:rPr>
        <w:t xml:space="preserve"> času.</w:t>
      </w:r>
    </w:p>
    <w:p w14:paraId="33CB0B6E" w14:textId="77777777" w:rsidR="007A1E8C" w:rsidRPr="00105478" w:rsidRDefault="00D042C3" w:rsidP="00105478">
      <w:pPr>
        <w:pStyle w:val="Odsekzoznamu"/>
        <w:numPr>
          <w:ilvl w:val="1"/>
          <w:numId w:val="1"/>
        </w:numPr>
        <w:spacing w:after="120" w:line="240" w:lineRule="auto"/>
        <w:ind w:left="567" w:hanging="567"/>
        <w:contextualSpacing w:val="0"/>
        <w:jc w:val="both"/>
        <w:rPr>
          <w:rFonts w:ascii="Nudista" w:hAnsi="Nudista" w:cs="Arial"/>
          <w:sz w:val="20"/>
          <w:szCs w:val="20"/>
        </w:rPr>
      </w:pPr>
      <w:r w:rsidRPr="007A1E8C">
        <w:rPr>
          <w:rFonts w:ascii="Nudista" w:hAnsi="Nudista" w:cs="Arial"/>
          <w:sz w:val="20"/>
          <w:szCs w:val="20"/>
        </w:rPr>
        <w:t>Navrhovateľ</w:t>
      </w:r>
      <w:r w:rsidR="007D7198" w:rsidRPr="007A1E8C">
        <w:rPr>
          <w:rFonts w:ascii="Nudista" w:hAnsi="Nudista" w:cs="Arial"/>
          <w:sz w:val="20"/>
          <w:szCs w:val="20"/>
        </w:rPr>
        <w:t xml:space="preserve"> môže </w:t>
      </w:r>
      <w:r w:rsidR="007A1E8C" w:rsidRPr="007A1E8C">
        <w:rPr>
          <w:rFonts w:ascii="Nudista" w:hAnsi="Nudista" w:cs="Arial"/>
          <w:sz w:val="20"/>
          <w:szCs w:val="20"/>
        </w:rPr>
        <w:t>p</w:t>
      </w:r>
      <w:r w:rsidR="007A1E8C" w:rsidRPr="00105478">
        <w:rPr>
          <w:rFonts w:ascii="Nudista" w:hAnsi="Nudista"/>
          <w:sz w:val="20"/>
          <w:szCs w:val="20"/>
        </w:rPr>
        <w:t xml:space="preserve">redložený návrh stiahnuť, resp. vymazať prostredníctvom funkcionality webovej aplikácie JOSEPHINE do uplynutia lehoty na predkladanie návrhov podľa bodu </w:t>
      </w:r>
      <w:r w:rsidR="007A1E8C" w:rsidRPr="00105478">
        <w:rPr>
          <w:rFonts w:ascii="Nudista" w:hAnsi="Nudista" w:cs="Arial"/>
          <w:sz w:val="20"/>
          <w:szCs w:val="20"/>
        </w:rPr>
        <w:t>5.3 tejto Výzvy</w:t>
      </w:r>
      <w:r w:rsidR="007A1E8C" w:rsidRPr="00105478">
        <w:rPr>
          <w:rFonts w:ascii="Nudista" w:hAnsi="Nudista"/>
          <w:sz w:val="20"/>
          <w:szCs w:val="20"/>
        </w:rPr>
        <w:t>. Predloženie nového návrhu je možné vykonať prostredníctvom funkcionality webovej aplikácie JOSEPHINE až po jeho predchádzajúcom stiahnutí, resp. vymazaní (kliknutím na tlačidlo „Stiahnuť ponuku“ a predložením nového návrhu).</w:t>
      </w:r>
    </w:p>
    <w:p w14:paraId="0F823F39" w14:textId="77777777" w:rsidR="007D7198" w:rsidRPr="00BB0364" w:rsidRDefault="007D7198" w:rsidP="007D719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Spôsob určenia ceny</w:t>
      </w:r>
    </w:p>
    <w:p w14:paraId="12C03365" w14:textId="77777777" w:rsidR="00F273B1" w:rsidRPr="00BB0364" w:rsidRDefault="00B94161" w:rsidP="005D01F5">
      <w:pPr>
        <w:pStyle w:val="Odsekzoznamu"/>
        <w:numPr>
          <w:ilvl w:val="1"/>
          <w:numId w:val="1"/>
        </w:numPr>
        <w:spacing w:after="120" w:line="240" w:lineRule="auto"/>
        <w:ind w:left="567" w:hanging="567"/>
        <w:contextualSpacing w:val="0"/>
        <w:jc w:val="both"/>
        <w:rPr>
          <w:rFonts w:ascii="Nudista" w:eastAsia="Times New Roman" w:hAnsi="Nudista"/>
          <w:sz w:val="20"/>
          <w:szCs w:val="20"/>
        </w:rPr>
      </w:pPr>
      <w:r w:rsidRPr="00BB0364">
        <w:rPr>
          <w:rFonts w:ascii="Nudista" w:hAnsi="Nudista" w:cs="Arial"/>
          <w:sz w:val="20"/>
          <w:szCs w:val="20"/>
        </w:rPr>
        <w:t xml:space="preserve">Navrhovaná zmluvná cena musí byť stanovená podľa § 3 zákona NR SR č.18/1996 Z. z. o cenách v znení neskorších predpisov. </w:t>
      </w:r>
    </w:p>
    <w:p w14:paraId="72805A51" w14:textId="77777777" w:rsidR="00F273B1" w:rsidRPr="00BB0364" w:rsidRDefault="004C2AA2" w:rsidP="005D01F5">
      <w:pPr>
        <w:pStyle w:val="Odsekzoznamu"/>
        <w:numPr>
          <w:ilvl w:val="1"/>
          <w:numId w:val="1"/>
        </w:numPr>
        <w:spacing w:after="120" w:line="240" w:lineRule="auto"/>
        <w:ind w:left="567" w:hanging="567"/>
        <w:contextualSpacing w:val="0"/>
        <w:jc w:val="both"/>
        <w:rPr>
          <w:rFonts w:ascii="Nudista" w:eastAsia="Times New Roman" w:hAnsi="Nudista"/>
          <w:sz w:val="20"/>
          <w:szCs w:val="20"/>
        </w:rPr>
      </w:pPr>
      <w:r w:rsidRPr="00BB0364">
        <w:rPr>
          <w:rFonts w:ascii="Nudista" w:eastAsia="Times New Roman" w:hAnsi="Nudista"/>
          <w:sz w:val="20"/>
          <w:szCs w:val="20"/>
        </w:rPr>
        <w:t>Ocenen</w:t>
      </w:r>
      <w:r w:rsidR="00FF4A7B">
        <w:rPr>
          <w:rFonts w:ascii="Nudista" w:eastAsia="Times New Roman" w:hAnsi="Nudista"/>
          <w:sz w:val="20"/>
          <w:szCs w:val="20"/>
        </w:rPr>
        <w:t xml:space="preserve">ý návrh </w:t>
      </w:r>
      <w:r w:rsidR="00127778" w:rsidRPr="00BB0364">
        <w:rPr>
          <w:rFonts w:ascii="Nudista" w:eastAsia="Times New Roman" w:hAnsi="Nudista"/>
          <w:sz w:val="20"/>
          <w:szCs w:val="20"/>
        </w:rPr>
        <w:t xml:space="preserve">navrhovateľa </w:t>
      </w:r>
      <w:r w:rsidR="00F273B1" w:rsidRPr="00BB0364">
        <w:rPr>
          <w:rFonts w:ascii="Nudista" w:eastAsia="Times New Roman" w:hAnsi="Nudista"/>
          <w:sz w:val="20"/>
          <w:szCs w:val="20"/>
        </w:rPr>
        <w:t xml:space="preserve">musí byť konečná a musí zahŕňať všetky náklady </w:t>
      </w:r>
      <w:r w:rsidR="00F273B1" w:rsidRPr="00BB0364">
        <w:rPr>
          <w:rFonts w:ascii="Nudista" w:hAnsi="Nudista" w:cs="Arial"/>
          <w:sz w:val="20"/>
          <w:szCs w:val="20"/>
        </w:rPr>
        <w:t>nevyhnutné na</w:t>
      </w:r>
      <w:r w:rsidR="00E37507">
        <w:rPr>
          <w:rFonts w:ascii="Nudista" w:hAnsi="Nudista" w:cs="Arial"/>
          <w:sz w:val="20"/>
          <w:szCs w:val="20"/>
        </w:rPr>
        <w:t> </w:t>
      </w:r>
      <w:r w:rsidR="00F273B1" w:rsidRPr="00BB0364">
        <w:rPr>
          <w:rFonts w:ascii="Nudista" w:hAnsi="Nudista" w:cs="Arial"/>
          <w:sz w:val="20"/>
          <w:szCs w:val="20"/>
        </w:rPr>
        <w:t xml:space="preserve">riadne dodanie </w:t>
      </w:r>
      <w:r w:rsidR="00F273B1" w:rsidRPr="00FA2DB3">
        <w:rPr>
          <w:rFonts w:ascii="Nudista" w:hAnsi="Nudista" w:cs="Arial"/>
          <w:sz w:val="20"/>
          <w:szCs w:val="20"/>
        </w:rPr>
        <w:t>Predmetu zákazky</w:t>
      </w:r>
      <w:r w:rsidR="00F273B1" w:rsidRPr="00FA2DB3">
        <w:rPr>
          <w:rFonts w:ascii="Nudista" w:eastAsia="Times New Roman" w:hAnsi="Nudista"/>
          <w:sz w:val="20"/>
          <w:szCs w:val="20"/>
        </w:rPr>
        <w:t xml:space="preserve">, t. j. </w:t>
      </w:r>
      <w:r w:rsidR="00FB2F01">
        <w:rPr>
          <w:rFonts w:ascii="Nudista" w:eastAsia="Times New Roman" w:hAnsi="Nudista"/>
          <w:sz w:val="20"/>
          <w:szCs w:val="20"/>
        </w:rPr>
        <w:t xml:space="preserve">rovnako </w:t>
      </w:r>
      <w:r w:rsidR="00F273B1" w:rsidRPr="00FA2DB3">
        <w:rPr>
          <w:rFonts w:ascii="Nudista" w:eastAsia="Times New Roman" w:hAnsi="Nudista"/>
          <w:sz w:val="20"/>
          <w:szCs w:val="20"/>
        </w:rPr>
        <w:t>zabezpečenie dopravy tovaru</w:t>
      </w:r>
      <w:r w:rsidR="0003288E" w:rsidRPr="00FA2DB3">
        <w:rPr>
          <w:rFonts w:ascii="Nudista" w:eastAsia="Times New Roman" w:hAnsi="Nudista"/>
          <w:sz w:val="20"/>
          <w:szCs w:val="20"/>
        </w:rPr>
        <w:t xml:space="preserve"> </w:t>
      </w:r>
      <w:r w:rsidR="00F273B1" w:rsidRPr="00FA2DB3">
        <w:rPr>
          <w:rFonts w:ascii="Nudista" w:eastAsia="Times New Roman" w:hAnsi="Nudista"/>
          <w:sz w:val="20"/>
          <w:szCs w:val="20"/>
        </w:rPr>
        <w:t xml:space="preserve">do miesta dodania, </w:t>
      </w:r>
      <w:r w:rsidR="004F2E13" w:rsidRPr="00FA2DB3">
        <w:rPr>
          <w:rFonts w:ascii="Nudista" w:eastAsia="Times New Roman" w:hAnsi="Nudista"/>
          <w:sz w:val="20"/>
          <w:szCs w:val="20"/>
        </w:rPr>
        <w:t xml:space="preserve">montáž/inštaláciu na miesto dodania, </w:t>
      </w:r>
      <w:r w:rsidR="00746753" w:rsidRPr="00F55BE9">
        <w:rPr>
          <w:rFonts w:ascii="Nudista" w:eastAsia="Times New Roman" w:hAnsi="Nudista"/>
          <w:sz w:val="20"/>
          <w:szCs w:val="20"/>
        </w:rPr>
        <w:t>nastavenia a oživenie systému</w:t>
      </w:r>
      <w:r w:rsidR="00746753">
        <w:rPr>
          <w:rFonts w:ascii="Nudista" w:eastAsia="Times New Roman" w:hAnsi="Nudista"/>
          <w:sz w:val="20"/>
          <w:szCs w:val="20"/>
        </w:rPr>
        <w:t>,</w:t>
      </w:r>
      <w:r w:rsidR="00746753" w:rsidRPr="00FA2DB3">
        <w:rPr>
          <w:rFonts w:ascii="Nudista" w:eastAsia="Times New Roman" w:hAnsi="Nudista"/>
          <w:sz w:val="20"/>
          <w:szCs w:val="20"/>
        </w:rPr>
        <w:t xml:space="preserve"> </w:t>
      </w:r>
      <w:r w:rsidR="00F273B1" w:rsidRPr="00FA2DB3">
        <w:rPr>
          <w:rFonts w:ascii="Nudista" w:eastAsia="Times New Roman" w:hAnsi="Nudista"/>
          <w:sz w:val="20"/>
          <w:szCs w:val="20"/>
        </w:rPr>
        <w:t>preukázanie funkčnosti</w:t>
      </w:r>
      <w:r w:rsidR="004F2E13" w:rsidRPr="00FA2DB3">
        <w:rPr>
          <w:rFonts w:ascii="Nudista" w:eastAsia="Times New Roman" w:hAnsi="Nudista"/>
          <w:sz w:val="20"/>
          <w:szCs w:val="20"/>
        </w:rPr>
        <w:t>, zaškolenie</w:t>
      </w:r>
      <w:r w:rsidR="00DD5AB2" w:rsidRPr="00FA2DB3">
        <w:rPr>
          <w:rFonts w:ascii="Nudista" w:eastAsia="Times New Roman" w:hAnsi="Nudista"/>
          <w:sz w:val="20"/>
          <w:szCs w:val="20"/>
        </w:rPr>
        <w:t xml:space="preserve"> obsluhy hál</w:t>
      </w:r>
      <w:r w:rsidR="00FA2DB3" w:rsidRPr="00FA2DB3">
        <w:rPr>
          <w:rFonts w:ascii="Nudista" w:eastAsia="Times New Roman" w:hAnsi="Nudista"/>
          <w:sz w:val="20"/>
          <w:szCs w:val="20"/>
        </w:rPr>
        <w:t xml:space="preserve"> </w:t>
      </w:r>
      <w:r w:rsidR="00DD5AB2" w:rsidRPr="00FA2DB3">
        <w:rPr>
          <w:rFonts w:ascii="Nudista" w:eastAsia="Times New Roman" w:hAnsi="Nudista"/>
          <w:sz w:val="20"/>
          <w:szCs w:val="20"/>
        </w:rPr>
        <w:t>a</w:t>
      </w:r>
      <w:r w:rsidR="0018163F" w:rsidRPr="00FA2DB3">
        <w:rPr>
          <w:rFonts w:ascii="Nudista" w:eastAsia="Times New Roman" w:hAnsi="Nudista"/>
          <w:sz w:val="20"/>
          <w:szCs w:val="20"/>
        </w:rPr>
        <w:t> </w:t>
      </w:r>
      <w:r w:rsidR="0018163F" w:rsidRPr="00FA2DB3">
        <w:rPr>
          <w:rFonts w:ascii="Nudista" w:hAnsi="Nudista" w:cs="Arial"/>
          <w:sz w:val="20"/>
          <w:szCs w:val="20"/>
        </w:rPr>
        <w:t>záručný servis</w:t>
      </w:r>
      <w:r w:rsidR="00DD5AB2" w:rsidRPr="00FA2DB3">
        <w:rPr>
          <w:rFonts w:ascii="Nudista" w:hAnsi="Nudista" w:cs="Arial"/>
          <w:sz w:val="20"/>
          <w:szCs w:val="20"/>
        </w:rPr>
        <w:t xml:space="preserve"> </w:t>
      </w:r>
      <w:r w:rsidR="0018163F" w:rsidRPr="00FA2DB3">
        <w:rPr>
          <w:rFonts w:ascii="Nudista" w:hAnsi="Nudista" w:cs="Arial"/>
          <w:sz w:val="20"/>
          <w:szCs w:val="20"/>
        </w:rPr>
        <w:t>počas záručnej doby v </w:t>
      </w:r>
      <w:r w:rsidR="00A12F8D" w:rsidRPr="00FA2DB3">
        <w:rPr>
          <w:rFonts w:ascii="Nudista" w:hAnsi="Nudista" w:cs="Arial"/>
          <w:sz w:val="20"/>
          <w:szCs w:val="20"/>
        </w:rPr>
        <w:t>trva</w:t>
      </w:r>
      <w:r w:rsidR="0018163F" w:rsidRPr="00FA2DB3">
        <w:rPr>
          <w:rFonts w:ascii="Nudista" w:hAnsi="Nudista" w:cs="Arial"/>
          <w:sz w:val="20"/>
          <w:szCs w:val="20"/>
        </w:rPr>
        <w:t xml:space="preserve">ní </w:t>
      </w:r>
      <w:r w:rsidR="00FA3A1B" w:rsidRPr="00FA2DB3">
        <w:rPr>
          <w:rFonts w:ascii="Nudista" w:hAnsi="Nudista" w:cs="Arial"/>
          <w:sz w:val="20"/>
          <w:szCs w:val="20"/>
        </w:rPr>
        <w:t>60</w:t>
      </w:r>
      <w:r w:rsidR="00DD5AB2" w:rsidRPr="00FA2DB3">
        <w:rPr>
          <w:rFonts w:ascii="Nudista" w:hAnsi="Nudista" w:cs="Arial"/>
          <w:sz w:val="20"/>
          <w:szCs w:val="20"/>
        </w:rPr>
        <w:t xml:space="preserve"> mesiacov</w:t>
      </w:r>
      <w:r w:rsidR="00DE02B6" w:rsidRPr="00FA2DB3">
        <w:rPr>
          <w:rFonts w:ascii="Nudista" w:hAnsi="Nudista" w:cs="Arial"/>
          <w:sz w:val="20"/>
          <w:szCs w:val="20"/>
        </w:rPr>
        <w:t xml:space="preserve"> </w:t>
      </w:r>
      <w:r w:rsidR="00DD5AB2" w:rsidRPr="00FA2DB3">
        <w:rPr>
          <w:rFonts w:ascii="Nudista" w:hAnsi="Nudista" w:cs="Arial"/>
          <w:sz w:val="20"/>
          <w:szCs w:val="20"/>
        </w:rPr>
        <w:t xml:space="preserve">odo dňa prevzatia </w:t>
      </w:r>
      <w:r w:rsidR="0052014E" w:rsidRPr="00FA2DB3">
        <w:rPr>
          <w:rFonts w:ascii="Nudista" w:hAnsi="Nudista" w:cs="Arial"/>
          <w:sz w:val="20"/>
          <w:szCs w:val="20"/>
        </w:rPr>
        <w:t>P</w:t>
      </w:r>
      <w:r w:rsidR="00DD5AB2" w:rsidRPr="00FA2DB3">
        <w:rPr>
          <w:rFonts w:ascii="Nudista" w:hAnsi="Nudista" w:cs="Arial"/>
          <w:sz w:val="20"/>
          <w:szCs w:val="20"/>
        </w:rPr>
        <w:t>redmetu zákazky</w:t>
      </w:r>
      <w:r w:rsidR="0052014E" w:rsidRPr="00FA2DB3">
        <w:rPr>
          <w:rFonts w:ascii="Nudista" w:hAnsi="Nudista" w:cs="Arial"/>
          <w:sz w:val="20"/>
          <w:szCs w:val="20"/>
        </w:rPr>
        <w:t>.</w:t>
      </w:r>
      <w:r w:rsidR="00DD5AB2" w:rsidRPr="00BB0364">
        <w:rPr>
          <w:rFonts w:ascii="Nudista" w:hAnsi="Nudista" w:cs="Arial"/>
          <w:sz w:val="20"/>
          <w:szCs w:val="20"/>
        </w:rPr>
        <w:t xml:space="preserve"> </w:t>
      </w:r>
    </w:p>
    <w:p w14:paraId="4115D135" w14:textId="77777777" w:rsidR="00035A51" w:rsidRPr="00BB0364" w:rsidRDefault="00127778" w:rsidP="00A35A76">
      <w:pPr>
        <w:pStyle w:val="Odsekzoznamu"/>
        <w:numPr>
          <w:ilvl w:val="1"/>
          <w:numId w:val="1"/>
        </w:numPr>
        <w:spacing w:after="0" w:line="240" w:lineRule="auto"/>
        <w:ind w:left="567" w:hanging="567"/>
        <w:contextualSpacing w:val="0"/>
        <w:jc w:val="both"/>
        <w:rPr>
          <w:rFonts w:ascii="Nudista" w:hAnsi="Nudista" w:cs="Arial"/>
          <w:sz w:val="20"/>
          <w:szCs w:val="20"/>
        </w:rPr>
      </w:pPr>
      <w:r w:rsidRPr="00BB0364">
        <w:rPr>
          <w:rFonts w:ascii="Nudista" w:hAnsi="Nudista" w:cs="Arial"/>
          <w:sz w:val="20"/>
          <w:szCs w:val="20"/>
        </w:rPr>
        <w:t>Navrhovateľ</w:t>
      </w:r>
      <w:r w:rsidR="00035A51" w:rsidRPr="00BB0364">
        <w:rPr>
          <w:rFonts w:ascii="Nudista" w:hAnsi="Nudista" w:cs="Arial"/>
          <w:sz w:val="20"/>
          <w:szCs w:val="20"/>
        </w:rPr>
        <w:t xml:space="preserve"> v </w:t>
      </w:r>
      <w:r w:rsidR="00FF4A7B">
        <w:rPr>
          <w:rFonts w:ascii="Nudista" w:hAnsi="Nudista" w:cs="Arial"/>
          <w:sz w:val="20"/>
          <w:szCs w:val="20"/>
        </w:rPr>
        <w:t>návrhu</w:t>
      </w:r>
      <w:r w:rsidR="00035A51" w:rsidRPr="00BB0364">
        <w:rPr>
          <w:rFonts w:ascii="Nudista" w:hAnsi="Nudista" w:cs="Arial"/>
          <w:sz w:val="20"/>
          <w:szCs w:val="20"/>
        </w:rPr>
        <w:t xml:space="preserve"> uvedie celkovú cenu za dodanie Predmetu zákazky v zmysle Prílohy </w:t>
      </w:r>
      <w:r w:rsidR="008B2CA5" w:rsidRPr="00BB0364">
        <w:rPr>
          <w:rFonts w:ascii="Nudista" w:hAnsi="Nudista" w:cs="Arial"/>
          <w:sz w:val="20"/>
          <w:szCs w:val="20"/>
        </w:rPr>
        <w:t xml:space="preserve">č. 1  Podrobná špecifikácia predmetu plnenia a Prílohy </w:t>
      </w:r>
      <w:r w:rsidR="00035A51" w:rsidRPr="00BB0364">
        <w:rPr>
          <w:rFonts w:ascii="Nudista" w:hAnsi="Nudista" w:cs="Arial"/>
          <w:sz w:val="20"/>
          <w:szCs w:val="20"/>
        </w:rPr>
        <w:t xml:space="preserve">č. </w:t>
      </w:r>
      <w:r w:rsidR="00A12F8D" w:rsidRPr="00BB0364">
        <w:rPr>
          <w:rFonts w:ascii="Nudista" w:hAnsi="Nudista" w:cs="Arial"/>
          <w:sz w:val="20"/>
          <w:szCs w:val="20"/>
        </w:rPr>
        <w:t>2</w:t>
      </w:r>
      <w:r w:rsidR="00313E6E" w:rsidRPr="00BB0364">
        <w:rPr>
          <w:rFonts w:ascii="Nudista" w:hAnsi="Nudista" w:cs="Arial"/>
          <w:sz w:val="20"/>
          <w:szCs w:val="20"/>
        </w:rPr>
        <w:t xml:space="preserve"> </w:t>
      </w:r>
      <w:r w:rsidR="00E16674">
        <w:rPr>
          <w:rFonts w:ascii="Nudista" w:hAnsi="Nudista" w:cs="Arial"/>
          <w:sz w:val="20"/>
          <w:szCs w:val="20"/>
        </w:rPr>
        <w:t xml:space="preserve">Cenová </w:t>
      </w:r>
      <w:r w:rsidR="00035A51" w:rsidRPr="00BB0364">
        <w:rPr>
          <w:rFonts w:ascii="Nudista" w:hAnsi="Nudista" w:cs="Arial"/>
          <w:sz w:val="20"/>
          <w:szCs w:val="20"/>
        </w:rPr>
        <w:t>tabuľka tejto</w:t>
      </w:r>
      <w:r w:rsidR="00952F3B" w:rsidRPr="00BB0364">
        <w:rPr>
          <w:rFonts w:ascii="Nudista" w:hAnsi="Nudista" w:cs="Arial"/>
          <w:sz w:val="20"/>
          <w:szCs w:val="20"/>
        </w:rPr>
        <w:t xml:space="preserve"> </w:t>
      </w:r>
      <w:r w:rsidR="00F11046" w:rsidRPr="00BB0364">
        <w:rPr>
          <w:rFonts w:ascii="Nudista" w:hAnsi="Nudista" w:cs="Arial"/>
          <w:sz w:val="20"/>
          <w:szCs w:val="20"/>
        </w:rPr>
        <w:t>V</w:t>
      </w:r>
      <w:r w:rsidR="00035A51" w:rsidRPr="00BB0364">
        <w:rPr>
          <w:rFonts w:ascii="Nudista" w:hAnsi="Nudista" w:cs="Arial"/>
          <w:sz w:val="20"/>
          <w:szCs w:val="20"/>
        </w:rPr>
        <w:t xml:space="preserve">ýzvy v štruktúre: </w:t>
      </w:r>
    </w:p>
    <w:p w14:paraId="7D07BAC9" w14:textId="77777777" w:rsidR="00035A51" w:rsidRPr="00BB0364" w:rsidRDefault="007B6972" w:rsidP="00035A51">
      <w:pPr>
        <w:pStyle w:val="Odsekzoznamu"/>
        <w:numPr>
          <w:ilvl w:val="2"/>
          <w:numId w:val="1"/>
        </w:numPr>
        <w:tabs>
          <w:tab w:val="num" w:pos="1276"/>
        </w:tabs>
        <w:spacing w:before="120" w:after="120" w:line="240" w:lineRule="auto"/>
        <w:ind w:left="1276"/>
        <w:rPr>
          <w:rFonts w:ascii="Nudista" w:hAnsi="Nudista" w:cs="Arial"/>
          <w:sz w:val="20"/>
          <w:szCs w:val="20"/>
        </w:rPr>
      </w:pPr>
      <w:r w:rsidRPr="00BB0364">
        <w:rPr>
          <w:rFonts w:ascii="Nudista" w:hAnsi="Nudista" w:cs="Arial"/>
          <w:sz w:val="20"/>
          <w:szCs w:val="20"/>
        </w:rPr>
        <w:t>c</w:t>
      </w:r>
      <w:r w:rsidR="0003288E" w:rsidRPr="00BB0364">
        <w:rPr>
          <w:rFonts w:ascii="Nudista" w:hAnsi="Nudista" w:cs="Arial"/>
          <w:sz w:val="20"/>
          <w:szCs w:val="20"/>
        </w:rPr>
        <w:t xml:space="preserve">elková </w:t>
      </w:r>
      <w:r w:rsidR="00035A51" w:rsidRPr="00BB0364">
        <w:rPr>
          <w:rFonts w:ascii="Nudista" w:hAnsi="Nudista" w:cs="Arial"/>
          <w:sz w:val="20"/>
          <w:szCs w:val="20"/>
        </w:rPr>
        <w:t>cena v EUR bez DPH;</w:t>
      </w:r>
    </w:p>
    <w:p w14:paraId="2C95BDBD" w14:textId="77777777" w:rsidR="00035A51" w:rsidRPr="00BB0364" w:rsidRDefault="00035A51" w:rsidP="00035A51">
      <w:pPr>
        <w:pStyle w:val="Odsekzoznamu"/>
        <w:numPr>
          <w:ilvl w:val="2"/>
          <w:numId w:val="1"/>
        </w:numPr>
        <w:tabs>
          <w:tab w:val="num" w:pos="1276"/>
        </w:tabs>
        <w:spacing w:before="120" w:after="120" w:line="240" w:lineRule="auto"/>
        <w:ind w:left="1276"/>
        <w:rPr>
          <w:rFonts w:ascii="Nudista" w:hAnsi="Nudista" w:cs="Arial"/>
          <w:sz w:val="20"/>
          <w:szCs w:val="20"/>
        </w:rPr>
      </w:pPr>
      <w:r w:rsidRPr="00BB0364">
        <w:rPr>
          <w:rFonts w:ascii="Nudista" w:hAnsi="Nudista" w:cs="Arial"/>
          <w:sz w:val="20"/>
          <w:szCs w:val="20"/>
        </w:rPr>
        <w:t>výška DPH v EUR;</w:t>
      </w:r>
    </w:p>
    <w:p w14:paraId="079CB3EF" w14:textId="77777777" w:rsidR="00035A51" w:rsidRPr="00BB0364" w:rsidRDefault="0003288E" w:rsidP="00A35A76">
      <w:pPr>
        <w:pStyle w:val="Odsekzoznamu"/>
        <w:numPr>
          <w:ilvl w:val="2"/>
          <w:numId w:val="1"/>
        </w:numPr>
        <w:tabs>
          <w:tab w:val="num" w:pos="1276"/>
        </w:tabs>
        <w:spacing w:before="120" w:after="0" w:line="240" w:lineRule="auto"/>
        <w:ind w:left="1276"/>
        <w:rPr>
          <w:rFonts w:ascii="Nudista" w:hAnsi="Nudista" w:cs="Arial"/>
          <w:sz w:val="20"/>
          <w:szCs w:val="20"/>
        </w:rPr>
      </w:pPr>
      <w:r w:rsidRPr="00BB0364">
        <w:rPr>
          <w:rFonts w:ascii="Nudista" w:hAnsi="Nudista" w:cs="Arial"/>
          <w:sz w:val="20"/>
          <w:szCs w:val="20"/>
        </w:rPr>
        <w:t xml:space="preserve">celková </w:t>
      </w:r>
      <w:r w:rsidR="00035A51" w:rsidRPr="00BB0364">
        <w:rPr>
          <w:rFonts w:ascii="Nudista" w:hAnsi="Nudista" w:cs="Arial"/>
          <w:sz w:val="20"/>
          <w:szCs w:val="20"/>
        </w:rPr>
        <w:t>cena v EUR vrátane DPH.</w:t>
      </w:r>
    </w:p>
    <w:p w14:paraId="21AF9B1D" w14:textId="77777777" w:rsidR="00035A51" w:rsidRPr="00BB0364" w:rsidRDefault="00035A51" w:rsidP="00A35A76">
      <w:pPr>
        <w:spacing w:after="120" w:line="240" w:lineRule="auto"/>
        <w:ind w:firstLine="556"/>
        <w:rPr>
          <w:rFonts w:ascii="Nudista" w:hAnsi="Nudista" w:cs="Arial"/>
          <w:sz w:val="20"/>
          <w:szCs w:val="20"/>
        </w:rPr>
      </w:pPr>
      <w:r w:rsidRPr="00BB0364">
        <w:rPr>
          <w:rFonts w:ascii="Nudista" w:hAnsi="Nudista" w:cs="Arial"/>
          <w:sz w:val="20"/>
          <w:szCs w:val="20"/>
        </w:rPr>
        <w:t xml:space="preserve">(v prípade ak </w:t>
      </w:r>
      <w:r w:rsidR="00127778" w:rsidRPr="00BB0364">
        <w:rPr>
          <w:rFonts w:ascii="Nudista" w:hAnsi="Nudista" w:cs="Arial"/>
          <w:sz w:val="20"/>
          <w:szCs w:val="20"/>
        </w:rPr>
        <w:t>navrhovateľ</w:t>
      </w:r>
      <w:r w:rsidRPr="00BB0364">
        <w:rPr>
          <w:rFonts w:ascii="Nudista" w:hAnsi="Nudista" w:cs="Arial"/>
          <w:sz w:val="20"/>
          <w:szCs w:val="20"/>
        </w:rPr>
        <w:t xml:space="preserve"> nie je pl</w:t>
      </w:r>
      <w:r w:rsidR="00630FB7" w:rsidRPr="00BB0364">
        <w:rPr>
          <w:rFonts w:ascii="Nudista" w:hAnsi="Nudista" w:cs="Arial"/>
          <w:sz w:val="20"/>
          <w:szCs w:val="20"/>
        </w:rPr>
        <w:t>atiteľom</w:t>
      </w:r>
      <w:r w:rsidRPr="00BB0364">
        <w:rPr>
          <w:rFonts w:ascii="Nudista" w:hAnsi="Nudista" w:cs="Arial"/>
          <w:sz w:val="20"/>
          <w:szCs w:val="20"/>
        </w:rPr>
        <w:t xml:space="preserve"> DPH, uvedie túto skutočnosť v</w:t>
      </w:r>
      <w:r w:rsidR="00313E6E" w:rsidRPr="00BB0364">
        <w:rPr>
          <w:rFonts w:ascii="Nudista" w:hAnsi="Nudista" w:cs="Arial"/>
          <w:sz w:val="20"/>
          <w:szCs w:val="20"/>
        </w:rPr>
        <w:t> </w:t>
      </w:r>
      <w:r w:rsidR="00FF4A7B">
        <w:rPr>
          <w:rFonts w:ascii="Nudista" w:hAnsi="Nudista" w:cs="Arial"/>
          <w:sz w:val="20"/>
          <w:szCs w:val="20"/>
        </w:rPr>
        <w:t>návrhu</w:t>
      </w:r>
      <w:r w:rsidRPr="00BB0364">
        <w:rPr>
          <w:rFonts w:ascii="Nudista" w:hAnsi="Nudista" w:cs="Arial"/>
          <w:sz w:val="20"/>
          <w:szCs w:val="20"/>
        </w:rPr>
        <w:t>).</w:t>
      </w:r>
    </w:p>
    <w:p w14:paraId="68DE5F5B" w14:textId="77777777" w:rsidR="00B94161" w:rsidRPr="00BB0364" w:rsidRDefault="00127778" w:rsidP="00B94161">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Navrhovateľom </w:t>
      </w:r>
      <w:r w:rsidR="00B94161" w:rsidRPr="00BB0364">
        <w:rPr>
          <w:rFonts w:ascii="Nudista" w:hAnsi="Nudista" w:cs="Arial"/>
          <w:sz w:val="20"/>
          <w:szCs w:val="20"/>
        </w:rPr>
        <w:t xml:space="preserve">navrhovaná zmluvná cena </w:t>
      </w:r>
      <w:r w:rsidR="007B6972" w:rsidRPr="00BB0364">
        <w:rPr>
          <w:rFonts w:ascii="Nudista" w:hAnsi="Nudista" w:cs="Arial"/>
          <w:sz w:val="20"/>
          <w:szCs w:val="20"/>
        </w:rPr>
        <w:t>v </w:t>
      </w:r>
      <w:r w:rsidR="00FF4A7B">
        <w:rPr>
          <w:rFonts w:ascii="Nudista" w:hAnsi="Nudista" w:cs="Arial"/>
          <w:sz w:val="20"/>
          <w:szCs w:val="20"/>
        </w:rPr>
        <w:t>návrhu</w:t>
      </w:r>
      <w:r w:rsidR="00FF4A7B" w:rsidRPr="00BB0364">
        <w:rPr>
          <w:rFonts w:ascii="Nudista" w:hAnsi="Nudista" w:cs="Arial"/>
          <w:sz w:val="20"/>
          <w:szCs w:val="20"/>
        </w:rPr>
        <w:t xml:space="preserve"> </w:t>
      </w:r>
      <w:r w:rsidR="00B94161" w:rsidRPr="00BB0364">
        <w:rPr>
          <w:rFonts w:ascii="Nudista" w:hAnsi="Nudista" w:cs="Arial"/>
          <w:sz w:val="20"/>
          <w:szCs w:val="20"/>
        </w:rPr>
        <w:t xml:space="preserve">bude vyjadrená v mene EUR. </w:t>
      </w:r>
      <w:r w:rsidR="0019046E" w:rsidRPr="00BB0364">
        <w:rPr>
          <w:rFonts w:ascii="Nudista" w:hAnsi="Nudista" w:cs="Arial"/>
          <w:sz w:val="20"/>
          <w:szCs w:val="20"/>
        </w:rPr>
        <w:t>C</w:t>
      </w:r>
      <w:r w:rsidR="00B94161" w:rsidRPr="00BB0364">
        <w:rPr>
          <w:rFonts w:ascii="Nudista" w:hAnsi="Nudista" w:cs="Arial"/>
          <w:sz w:val="20"/>
          <w:szCs w:val="20"/>
        </w:rPr>
        <w:t>ena musí byť vyjadrená ako kladné číslo zaokrúhlené na maximálne dve desatinné miesta.</w:t>
      </w:r>
    </w:p>
    <w:p w14:paraId="35FD0C43" w14:textId="77777777" w:rsidR="007D7198" w:rsidRPr="00BB0364" w:rsidRDefault="007D7198" w:rsidP="007D719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Podmienky účasti</w:t>
      </w:r>
    </w:p>
    <w:p w14:paraId="47CC36E3" w14:textId="77777777" w:rsidR="00F273B1" w:rsidRPr="00A50320" w:rsidRDefault="0036741A" w:rsidP="004C75C8">
      <w:pPr>
        <w:pStyle w:val="Odsekzoznamu"/>
        <w:numPr>
          <w:ilvl w:val="1"/>
          <w:numId w:val="1"/>
        </w:numPr>
        <w:spacing w:after="120" w:line="240" w:lineRule="auto"/>
        <w:ind w:left="567" w:hanging="567"/>
        <w:contextualSpacing w:val="0"/>
        <w:jc w:val="both"/>
        <w:rPr>
          <w:rFonts w:ascii="Nudista" w:hAnsi="Nudista" w:cs="Arial"/>
          <w:sz w:val="20"/>
          <w:szCs w:val="20"/>
        </w:rPr>
      </w:pPr>
      <w:r w:rsidRPr="00A50320">
        <w:rPr>
          <w:rFonts w:ascii="Nudista" w:hAnsi="Nudista" w:cs="Arial"/>
          <w:sz w:val="20"/>
          <w:szCs w:val="20"/>
        </w:rPr>
        <w:t>T</w:t>
      </w:r>
      <w:r w:rsidR="00D44767" w:rsidRPr="00A50320">
        <w:rPr>
          <w:rFonts w:ascii="Nudista" w:hAnsi="Nudista" w:cs="Arial"/>
          <w:sz w:val="20"/>
          <w:szCs w:val="20"/>
        </w:rPr>
        <w:t xml:space="preserve">ejto </w:t>
      </w:r>
      <w:r w:rsidR="00D44767" w:rsidRPr="00A50320">
        <w:rPr>
          <w:rFonts w:ascii="Nudista" w:hAnsi="Nudista" w:cs="Arial"/>
          <w:sz w:val="20"/>
        </w:rPr>
        <w:t>Obchodnej verejnej súťaže</w:t>
      </w:r>
      <w:r w:rsidRPr="00A50320">
        <w:rPr>
          <w:rFonts w:ascii="Nudista" w:hAnsi="Nudista" w:cs="Arial"/>
          <w:sz w:val="20"/>
          <w:szCs w:val="20"/>
        </w:rPr>
        <w:t xml:space="preserve"> sa môže zúčastniť len ten, kto spĺňa </w:t>
      </w:r>
      <w:r w:rsidR="00F273B1" w:rsidRPr="00A50320">
        <w:rPr>
          <w:rFonts w:ascii="Nudista" w:hAnsi="Nudista" w:cs="Arial"/>
          <w:sz w:val="20"/>
          <w:szCs w:val="20"/>
        </w:rPr>
        <w:t xml:space="preserve">nasledovné </w:t>
      </w:r>
      <w:r w:rsidRPr="00A50320">
        <w:rPr>
          <w:rFonts w:ascii="Nudista" w:hAnsi="Nudista" w:cs="Arial"/>
          <w:sz w:val="20"/>
          <w:szCs w:val="20"/>
        </w:rPr>
        <w:t>podmienky účasti</w:t>
      </w:r>
      <w:r w:rsidR="00F273B1" w:rsidRPr="00A50320">
        <w:rPr>
          <w:rFonts w:ascii="Nudista" w:hAnsi="Nudista" w:cs="Arial"/>
          <w:sz w:val="20"/>
          <w:szCs w:val="20"/>
        </w:rPr>
        <w:t>:</w:t>
      </w:r>
    </w:p>
    <w:p w14:paraId="0062866C" w14:textId="77777777" w:rsidR="00F273B1" w:rsidRPr="00A50320" w:rsidRDefault="00F273B1" w:rsidP="00A269E7">
      <w:pPr>
        <w:pStyle w:val="Odsekzoznamu"/>
        <w:numPr>
          <w:ilvl w:val="2"/>
          <w:numId w:val="1"/>
        </w:numPr>
        <w:tabs>
          <w:tab w:val="clear" w:pos="1146"/>
          <w:tab w:val="num" w:pos="1276"/>
        </w:tabs>
        <w:spacing w:before="120" w:after="120" w:line="240" w:lineRule="auto"/>
        <w:ind w:left="1276"/>
        <w:jc w:val="both"/>
        <w:rPr>
          <w:rFonts w:ascii="Nudista" w:hAnsi="Nudista" w:cs="Arial"/>
          <w:sz w:val="20"/>
          <w:szCs w:val="20"/>
          <w:u w:val="single"/>
        </w:rPr>
      </w:pPr>
      <w:r w:rsidRPr="00A50320">
        <w:rPr>
          <w:rFonts w:ascii="Nudista" w:hAnsi="Nudista" w:cs="Arial"/>
          <w:sz w:val="20"/>
          <w:szCs w:val="20"/>
          <w:u w:val="single"/>
        </w:rPr>
        <w:t>Oprávnenie dodávať tovar</w:t>
      </w:r>
      <w:r w:rsidR="00752B76" w:rsidRPr="00A50320">
        <w:rPr>
          <w:rFonts w:ascii="Nudista" w:hAnsi="Nudista" w:cs="Arial"/>
          <w:sz w:val="20"/>
          <w:szCs w:val="20"/>
          <w:u w:val="single"/>
        </w:rPr>
        <w:t xml:space="preserve"> spolu s</w:t>
      </w:r>
      <w:r w:rsidR="0006483B" w:rsidRPr="00A50320">
        <w:rPr>
          <w:rFonts w:ascii="Nudista" w:hAnsi="Nudista" w:cs="Arial"/>
          <w:sz w:val="20"/>
          <w:szCs w:val="20"/>
          <w:u w:val="single"/>
        </w:rPr>
        <w:t> poskytnutím služieb (</w:t>
      </w:r>
      <w:r w:rsidR="00752B76" w:rsidRPr="00A50320">
        <w:rPr>
          <w:rFonts w:ascii="Nudista" w:hAnsi="Nudista" w:cs="Arial"/>
          <w:sz w:val="20"/>
          <w:szCs w:val="20"/>
          <w:u w:val="single"/>
        </w:rPr>
        <w:t>montážou</w:t>
      </w:r>
      <w:r w:rsidR="0006483B" w:rsidRPr="00A50320">
        <w:rPr>
          <w:rFonts w:ascii="Nudista" w:hAnsi="Nudista" w:cs="Arial"/>
          <w:sz w:val="20"/>
          <w:szCs w:val="20"/>
          <w:u w:val="single"/>
        </w:rPr>
        <w:t xml:space="preserve"> a servisom)</w:t>
      </w:r>
      <w:r w:rsidRPr="00A50320">
        <w:rPr>
          <w:rFonts w:ascii="Nudista" w:hAnsi="Nudista" w:cs="Arial"/>
          <w:sz w:val="20"/>
          <w:szCs w:val="20"/>
          <w:u w:val="single"/>
        </w:rPr>
        <w:t>, ktorý zodpovedá Predmetu zákazky</w:t>
      </w:r>
      <w:r w:rsidR="00AE1192" w:rsidRPr="00A50320">
        <w:rPr>
          <w:rFonts w:ascii="Nudista" w:hAnsi="Nudista" w:cs="Arial"/>
          <w:sz w:val="20"/>
          <w:szCs w:val="20"/>
          <w:u w:val="single"/>
        </w:rPr>
        <w:t>:</w:t>
      </w:r>
    </w:p>
    <w:p w14:paraId="5ECB9C8C" w14:textId="77777777" w:rsidR="0006483B" w:rsidRPr="00A50320" w:rsidRDefault="00D042C3" w:rsidP="009E329E">
      <w:pPr>
        <w:spacing w:after="0" w:line="240" w:lineRule="auto"/>
        <w:ind w:left="1276"/>
        <w:jc w:val="both"/>
        <w:rPr>
          <w:rFonts w:ascii="Nudista" w:hAnsi="Nudista"/>
          <w:sz w:val="20"/>
          <w:szCs w:val="20"/>
        </w:rPr>
      </w:pPr>
      <w:r w:rsidRPr="00A50320">
        <w:rPr>
          <w:rFonts w:ascii="Nudista" w:hAnsi="Nudista"/>
          <w:sz w:val="20"/>
          <w:szCs w:val="20"/>
        </w:rPr>
        <w:t xml:space="preserve">Vyhlasovateľ </w:t>
      </w:r>
      <w:r w:rsidR="0006483B" w:rsidRPr="00A50320">
        <w:rPr>
          <w:rFonts w:ascii="Nudista" w:hAnsi="Nudista"/>
          <w:sz w:val="20"/>
          <w:szCs w:val="20"/>
        </w:rPr>
        <w:t xml:space="preserve">overí splnenie </w:t>
      </w:r>
      <w:r w:rsidR="009E329E" w:rsidRPr="00A50320">
        <w:rPr>
          <w:rFonts w:ascii="Nudista" w:hAnsi="Nudista"/>
          <w:sz w:val="20"/>
          <w:szCs w:val="20"/>
        </w:rPr>
        <w:t xml:space="preserve">tejto </w:t>
      </w:r>
      <w:r w:rsidR="0006483B" w:rsidRPr="00A50320">
        <w:rPr>
          <w:rFonts w:ascii="Nudista" w:hAnsi="Nudista"/>
          <w:sz w:val="20"/>
          <w:szCs w:val="20"/>
        </w:rPr>
        <w:t xml:space="preserve">podmienky účasti zo strany </w:t>
      </w:r>
      <w:r w:rsidR="00127778" w:rsidRPr="00A50320">
        <w:rPr>
          <w:rFonts w:ascii="Nudista" w:hAnsi="Nudista"/>
          <w:sz w:val="20"/>
          <w:szCs w:val="20"/>
        </w:rPr>
        <w:t>navrhovateľov</w:t>
      </w:r>
      <w:r w:rsidR="0006483B" w:rsidRPr="00A50320">
        <w:rPr>
          <w:rFonts w:ascii="Nudista" w:hAnsi="Nudista"/>
          <w:sz w:val="20"/>
          <w:szCs w:val="20"/>
        </w:rPr>
        <w:t xml:space="preserve"> prostredníctvom informácií uvedených vo verejne dostupnom výpise z Obchodného registra, Živnostenského registra a pod.</w:t>
      </w:r>
    </w:p>
    <w:p w14:paraId="4441935B" w14:textId="77777777" w:rsidR="00367E30" w:rsidRPr="002223E1" w:rsidRDefault="00AE1192" w:rsidP="00367E30">
      <w:pPr>
        <w:pStyle w:val="Odsekzoznamu"/>
        <w:numPr>
          <w:ilvl w:val="2"/>
          <w:numId w:val="1"/>
        </w:numPr>
        <w:tabs>
          <w:tab w:val="clear" w:pos="1146"/>
          <w:tab w:val="num" w:pos="1276"/>
        </w:tabs>
        <w:spacing w:before="120" w:after="120" w:line="240" w:lineRule="auto"/>
        <w:ind w:left="1276"/>
        <w:jc w:val="both"/>
        <w:rPr>
          <w:rFonts w:ascii="Nudista" w:hAnsi="Nudista" w:cs="Arial"/>
          <w:sz w:val="20"/>
          <w:szCs w:val="20"/>
          <w:u w:val="single"/>
        </w:rPr>
      </w:pPr>
      <w:r w:rsidRPr="002223E1">
        <w:rPr>
          <w:rFonts w:ascii="Nudista" w:hAnsi="Nudista" w:cs="Arial"/>
          <w:sz w:val="20"/>
          <w:szCs w:val="20"/>
          <w:u w:val="single"/>
        </w:rPr>
        <w:t>T</w:t>
      </w:r>
      <w:r w:rsidR="004F2E13" w:rsidRPr="002223E1">
        <w:rPr>
          <w:rFonts w:ascii="Nudista" w:hAnsi="Nudista" w:cs="Arial"/>
          <w:sz w:val="20"/>
          <w:szCs w:val="20"/>
          <w:u w:val="single"/>
        </w:rPr>
        <w:t>echnická alebo odborná spôsobilos</w:t>
      </w:r>
      <w:r w:rsidRPr="002223E1">
        <w:rPr>
          <w:rFonts w:ascii="Nudista" w:hAnsi="Nudista" w:cs="Arial"/>
          <w:sz w:val="20"/>
          <w:szCs w:val="20"/>
          <w:u w:val="single"/>
        </w:rPr>
        <w:t>ť:</w:t>
      </w:r>
    </w:p>
    <w:p w14:paraId="22BEF2E3" w14:textId="77777777" w:rsidR="00C115EB" w:rsidRPr="002223E1" w:rsidRDefault="001319AC" w:rsidP="001319AC">
      <w:pPr>
        <w:spacing w:after="120" w:line="240" w:lineRule="auto"/>
        <w:ind w:left="1276"/>
        <w:jc w:val="both"/>
        <w:rPr>
          <w:rFonts w:ascii="Nudista" w:hAnsi="Nudista"/>
          <w:sz w:val="20"/>
          <w:szCs w:val="20"/>
        </w:rPr>
      </w:pPr>
      <w:r w:rsidRPr="002223E1">
        <w:rPr>
          <w:rFonts w:ascii="Nudista" w:hAnsi="Nudista"/>
          <w:sz w:val="20"/>
          <w:szCs w:val="20"/>
        </w:rPr>
        <w:t xml:space="preserve">Zo zoznamu dodávok tovaru musí vyplynúť, že navrhovateľ </w:t>
      </w:r>
    </w:p>
    <w:p w14:paraId="1278A65D" w14:textId="77777777" w:rsidR="00C115EB" w:rsidRPr="002223E1" w:rsidRDefault="001319AC">
      <w:pPr>
        <w:pStyle w:val="Odsekzoznamu"/>
        <w:numPr>
          <w:ilvl w:val="0"/>
          <w:numId w:val="44"/>
        </w:numPr>
        <w:spacing w:after="240" w:line="240" w:lineRule="auto"/>
        <w:jc w:val="both"/>
        <w:rPr>
          <w:rFonts w:ascii="Nudista" w:hAnsi="Nudista"/>
          <w:sz w:val="20"/>
          <w:szCs w:val="20"/>
        </w:rPr>
      </w:pPr>
      <w:r w:rsidRPr="002223E1">
        <w:rPr>
          <w:rFonts w:ascii="Nudista" w:hAnsi="Nudista"/>
          <w:sz w:val="20"/>
          <w:szCs w:val="20"/>
        </w:rPr>
        <w:t xml:space="preserve">za predchádzajúce tri roky od vyhlásenia zákazky </w:t>
      </w:r>
      <w:r w:rsidR="00C115EB" w:rsidRPr="002223E1">
        <w:rPr>
          <w:rFonts w:ascii="Nudista" w:hAnsi="Nudista"/>
          <w:sz w:val="20"/>
          <w:szCs w:val="20"/>
        </w:rPr>
        <w:t>zrealizoval aspoň dve (2) zákazky, ktorých predmetom bola dodávka a montáž multimediálnych a športových LED technológií v športovej hale alebo štadióne v minimálnej kumulatívnej hodnote 30 000 EUR bez DPH,</w:t>
      </w:r>
    </w:p>
    <w:p w14:paraId="39930498" w14:textId="77777777" w:rsidR="00C115EB" w:rsidRPr="002223E1" w:rsidRDefault="00C115EB" w:rsidP="00C115EB">
      <w:pPr>
        <w:pStyle w:val="Odsekzoznamu"/>
        <w:spacing w:after="240" w:line="240" w:lineRule="auto"/>
        <w:ind w:left="1996"/>
        <w:jc w:val="both"/>
        <w:rPr>
          <w:rFonts w:ascii="Nudista" w:hAnsi="Nudista"/>
          <w:sz w:val="12"/>
          <w:szCs w:val="12"/>
        </w:rPr>
      </w:pPr>
    </w:p>
    <w:p w14:paraId="582407A5" w14:textId="77777777" w:rsidR="00C115EB" w:rsidRPr="002223E1" w:rsidRDefault="00C115EB">
      <w:pPr>
        <w:pStyle w:val="Odsekzoznamu"/>
        <w:numPr>
          <w:ilvl w:val="0"/>
          <w:numId w:val="44"/>
        </w:numPr>
        <w:spacing w:after="240" w:line="240" w:lineRule="auto"/>
        <w:jc w:val="both"/>
        <w:rPr>
          <w:rFonts w:ascii="Nudista" w:hAnsi="Nudista"/>
          <w:sz w:val="20"/>
          <w:szCs w:val="20"/>
        </w:rPr>
      </w:pPr>
      <w:r w:rsidRPr="002223E1">
        <w:rPr>
          <w:rFonts w:ascii="Nudista" w:hAnsi="Nudista"/>
          <w:sz w:val="20"/>
          <w:szCs w:val="20"/>
        </w:rPr>
        <w:t>za predchádzajúcich päť rokov od vyhlásenia zákazky zrealizoval aspoň jednu (1) zákazku, ktorej predmetom bola dodávka</w:t>
      </w:r>
      <w:r w:rsidRPr="002223E1">
        <w:rPr>
          <w:rFonts w:ascii="Nudista" w:hAnsi="Nudista"/>
          <w:color w:val="222222"/>
          <w:sz w:val="20"/>
          <w:szCs w:val="20"/>
        </w:rPr>
        <w:t xml:space="preserve"> softvéru na riadenie obsahu (Playout) do športovej hale</w:t>
      </w:r>
      <w:r w:rsidRPr="002223E1">
        <w:rPr>
          <w:rFonts w:ascii="Nudista" w:hAnsi="Nudista"/>
          <w:sz w:val="20"/>
          <w:szCs w:val="20"/>
        </w:rPr>
        <w:t xml:space="preserve"> alebo štadióne v minimálnej hodnote </w:t>
      </w:r>
      <w:r w:rsidR="00686246" w:rsidRPr="002223E1">
        <w:rPr>
          <w:rFonts w:ascii="Nudista" w:hAnsi="Nudista"/>
          <w:sz w:val="20"/>
          <w:szCs w:val="20"/>
        </w:rPr>
        <w:t>8</w:t>
      </w:r>
      <w:r w:rsidRPr="002223E1">
        <w:rPr>
          <w:rFonts w:ascii="Nudista" w:hAnsi="Nudista"/>
          <w:sz w:val="20"/>
          <w:szCs w:val="20"/>
        </w:rPr>
        <w:t>0 000 EUR bez DPH.</w:t>
      </w:r>
    </w:p>
    <w:p w14:paraId="79462944" w14:textId="77777777" w:rsidR="009C4186" w:rsidRPr="001319AC" w:rsidRDefault="00812045" w:rsidP="00E87EEC">
      <w:pPr>
        <w:spacing w:after="120" w:line="240" w:lineRule="auto"/>
        <w:ind w:left="1276"/>
        <w:jc w:val="both"/>
        <w:rPr>
          <w:rFonts w:ascii="Nudista" w:hAnsi="Nudista"/>
          <w:sz w:val="20"/>
          <w:szCs w:val="20"/>
        </w:rPr>
      </w:pPr>
      <w:r w:rsidRPr="001319AC">
        <w:rPr>
          <w:rFonts w:ascii="Nudista" w:hAnsi="Nudista"/>
          <w:sz w:val="20"/>
          <w:szCs w:val="20"/>
        </w:rPr>
        <w:t>Splnenie tejto p</w:t>
      </w:r>
      <w:r w:rsidR="008E010D" w:rsidRPr="001319AC">
        <w:rPr>
          <w:rFonts w:ascii="Nudista" w:hAnsi="Nudista"/>
          <w:sz w:val="20"/>
          <w:szCs w:val="20"/>
        </w:rPr>
        <w:t>odmienk</w:t>
      </w:r>
      <w:r w:rsidRPr="001319AC">
        <w:rPr>
          <w:rFonts w:ascii="Nudista" w:hAnsi="Nudista"/>
          <w:sz w:val="20"/>
          <w:szCs w:val="20"/>
        </w:rPr>
        <w:t>y</w:t>
      </w:r>
      <w:r w:rsidR="008E010D" w:rsidRPr="001319AC">
        <w:rPr>
          <w:rFonts w:ascii="Nudista" w:hAnsi="Nudista"/>
          <w:sz w:val="20"/>
          <w:szCs w:val="20"/>
        </w:rPr>
        <w:t xml:space="preserve"> navrhovateľ p</w:t>
      </w:r>
      <w:r w:rsidR="006D373D" w:rsidRPr="001319AC">
        <w:rPr>
          <w:rFonts w:ascii="Nudista" w:hAnsi="Nudista"/>
          <w:sz w:val="20"/>
          <w:szCs w:val="20"/>
        </w:rPr>
        <w:t>reuk</w:t>
      </w:r>
      <w:r w:rsidR="008E010D" w:rsidRPr="001319AC">
        <w:rPr>
          <w:rFonts w:ascii="Nudista" w:hAnsi="Nudista"/>
          <w:sz w:val="20"/>
          <w:szCs w:val="20"/>
        </w:rPr>
        <w:t>áže</w:t>
      </w:r>
      <w:r w:rsidR="006D373D" w:rsidRPr="001319AC">
        <w:rPr>
          <w:rFonts w:ascii="Nudista" w:hAnsi="Nudista"/>
          <w:sz w:val="20"/>
          <w:szCs w:val="20"/>
        </w:rPr>
        <w:t xml:space="preserve"> predložením zoznamu </w:t>
      </w:r>
      <w:r w:rsidR="008E010D" w:rsidRPr="001319AC">
        <w:rPr>
          <w:rFonts w:ascii="Nudista" w:hAnsi="Nudista"/>
          <w:sz w:val="20"/>
          <w:szCs w:val="20"/>
        </w:rPr>
        <w:t xml:space="preserve">zrealizovaných dodávok </w:t>
      </w:r>
      <w:r w:rsidR="006D373D" w:rsidRPr="001319AC">
        <w:rPr>
          <w:rFonts w:ascii="Nudista" w:hAnsi="Nudista"/>
          <w:sz w:val="20"/>
          <w:szCs w:val="20"/>
        </w:rPr>
        <w:t>(zoznamu referencií) a na vyžiadanie aj potvrdenými referenčnými list</w:t>
      </w:r>
      <w:r w:rsidR="00D361C4" w:rsidRPr="001319AC">
        <w:rPr>
          <w:rFonts w:ascii="Nudista" w:hAnsi="Nudista"/>
          <w:sz w:val="20"/>
          <w:szCs w:val="20"/>
        </w:rPr>
        <w:t>a</w:t>
      </w:r>
      <w:r w:rsidR="006D373D" w:rsidRPr="001319AC">
        <w:rPr>
          <w:rFonts w:ascii="Nudista" w:hAnsi="Nudista"/>
          <w:sz w:val="20"/>
          <w:szCs w:val="20"/>
        </w:rPr>
        <w:t>mi odberateľov.</w:t>
      </w:r>
    </w:p>
    <w:p w14:paraId="13AA1E3A" w14:textId="77777777" w:rsidR="009C4186" w:rsidRPr="001319AC" w:rsidRDefault="006D373D" w:rsidP="00E87EEC">
      <w:pPr>
        <w:spacing w:after="120" w:line="240" w:lineRule="auto"/>
        <w:ind w:left="1276"/>
        <w:jc w:val="both"/>
        <w:rPr>
          <w:rFonts w:ascii="Nudista" w:hAnsi="Nudista"/>
          <w:sz w:val="20"/>
          <w:szCs w:val="20"/>
        </w:rPr>
      </w:pPr>
      <w:r w:rsidRPr="001319AC">
        <w:rPr>
          <w:rFonts w:ascii="Nudista" w:hAnsi="Nudista"/>
          <w:sz w:val="20"/>
          <w:szCs w:val="20"/>
        </w:rPr>
        <w:t xml:space="preserve">Zoznam referencií musí obsahovať min. </w:t>
      </w:r>
      <w:r w:rsidR="008E010D" w:rsidRPr="001319AC">
        <w:rPr>
          <w:rFonts w:ascii="Nudista" w:hAnsi="Nudista"/>
          <w:sz w:val="20"/>
          <w:szCs w:val="20"/>
        </w:rPr>
        <w:t xml:space="preserve">(i) </w:t>
      </w:r>
      <w:r w:rsidRPr="001319AC">
        <w:rPr>
          <w:rFonts w:ascii="Nudista" w:hAnsi="Nudista"/>
          <w:sz w:val="20"/>
          <w:szCs w:val="20"/>
        </w:rPr>
        <w:t xml:space="preserve">identifikáciu odberateľa, </w:t>
      </w:r>
      <w:r w:rsidR="008E010D" w:rsidRPr="001319AC">
        <w:rPr>
          <w:rFonts w:ascii="Nudista" w:hAnsi="Nudista"/>
          <w:sz w:val="20"/>
          <w:szCs w:val="20"/>
        </w:rPr>
        <w:t xml:space="preserve">(ii) </w:t>
      </w:r>
      <w:r w:rsidRPr="001319AC">
        <w:rPr>
          <w:rFonts w:ascii="Nudista" w:hAnsi="Nudista"/>
          <w:sz w:val="20"/>
          <w:szCs w:val="20"/>
        </w:rPr>
        <w:t xml:space="preserve">popis </w:t>
      </w:r>
      <w:r w:rsidR="008E010D" w:rsidRPr="001319AC">
        <w:rPr>
          <w:rFonts w:ascii="Nudista" w:hAnsi="Nudista"/>
          <w:sz w:val="20"/>
          <w:szCs w:val="20"/>
        </w:rPr>
        <w:t xml:space="preserve">a cenu </w:t>
      </w:r>
      <w:r w:rsidRPr="001319AC">
        <w:rPr>
          <w:rFonts w:ascii="Nudista" w:hAnsi="Nudista"/>
          <w:sz w:val="20"/>
          <w:szCs w:val="20"/>
        </w:rPr>
        <w:t xml:space="preserve">dodaného predmetu plnenia, </w:t>
      </w:r>
      <w:r w:rsidR="0018163F" w:rsidRPr="001319AC">
        <w:rPr>
          <w:rFonts w:ascii="Nudista" w:hAnsi="Nudista"/>
          <w:sz w:val="20"/>
          <w:szCs w:val="20"/>
        </w:rPr>
        <w:t xml:space="preserve">(iii) </w:t>
      </w:r>
      <w:r w:rsidRPr="001319AC">
        <w:rPr>
          <w:rFonts w:ascii="Nudista" w:hAnsi="Nudista"/>
          <w:sz w:val="20"/>
          <w:szCs w:val="20"/>
        </w:rPr>
        <w:t xml:space="preserve">kontaktnú osobu na overenie referencie, </w:t>
      </w:r>
      <w:r w:rsidR="0018163F" w:rsidRPr="001319AC">
        <w:rPr>
          <w:rFonts w:ascii="Nudista" w:hAnsi="Nudista"/>
          <w:sz w:val="20"/>
          <w:szCs w:val="20"/>
        </w:rPr>
        <w:t xml:space="preserve">(iv) </w:t>
      </w:r>
      <w:r w:rsidRPr="001319AC">
        <w:rPr>
          <w:rFonts w:ascii="Nudista" w:hAnsi="Nudista"/>
          <w:sz w:val="20"/>
          <w:szCs w:val="20"/>
        </w:rPr>
        <w:t xml:space="preserve">dátum dodania a </w:t>
      </w:r>
      <w:r w:rsidR="0018163F" w:rsidRPr="001319AC">
        <w:rPr>
          <w:rFonts w:ascii="Nudista" w:hAnsi="Nudista"/>
          <w:sz w:val="20"/>
          <w:szCs w:val="20"/>
        </w:rPr>
        <w:t xml:space="preserve">(v) </w:t>
      </w:r>
      <w:r w:rsidRPr="001319AC">
        <w:rPr>
          <w:rFonts w:ascii="Nudista" w:hAnsi="Nudista"/>
          <w:sz w:val="20"/>
          <w:szCs w:val="20"/>
        </w:rPr>
        <w:t xml:space="preserve">podpis osoby oprávnené konať za dodávateľa. Referenčný list predložený na vyžiadanie ako potvrdenie odberateľa o uspokojivom plnení, t.j. riadne a včas bude obsahovať min. identifikáciu odberateľa, popis dodaného predmetu plnenia, kontaktnú osobu na overenie referencie, dátum dodania a pečiatku a podpis odberateľa. </w:t>
      </w:r>
    </w:p>
    <w:p w14:paraId="005648C1" w14:textId="77777777" w:rsidR="00C74301" w:rsidRDefault="008E010D" w:rsidP="00E87EEC">
      <w:pPr>
        <w:spacing w:after="120" w:line="240" w:lineRule="auto"/>
        <w:ind w:left="1276"/>
        <w:jc w:val="both"/>
        <w:rPr>
          <w:rFonts w:ascii="Nudista" w:hAnsi="Nudista"/>
          <w:sz w:val="20"/>
          <w:szCs w:val="20"/>
        </w:rPr>
      </w:pPr>
      <w:r w:rsidRPr="001319AC">
        <w:rPr>
          <w:rFonts w:ascii="Nudista" w:hAnsi="Nudista"/>
          <w:sz w:val="20"/>
          <w:szCs w:val="20"/>
        </w:rPr>
        <w:t xml:space="preserve">Navrhovateľ </w:t>
      </w:r>
      <w:r w:rsidR="00763F77" w:rsidRPr="001319AC">
        <w:rPr>
          <w:rFonts w:ascii="Nudista" w:hAnsi="Nudista"/>
          <w:sz w:val="20"/>
          <w:szCs w:val="20"/>
        </w:rPr>
        <w:t xml:space="preserve">môže dočasne nahradiť zoznam referencií alebo referenčný list čestným vyhlásením podľa vzoru v prílohe č. 3 Výzvy. Na vyžiadanie </w:t>
      </w:r>
      <w:r w:rsidR="00D042C3" w:rsidRPr="001319AC">
        <w:rPr>
          <w:rFonts w:ascii="Nudista" w:hAnsi="Nudista"/>
          <w:sz w:val="20"/>
          <w:szCs w:val="20"/>
        </w:rPr>
        <w:t>vyhlasovateľa</w:t>
      </w:r>
      <w:r w:rsidR="00D042C3" w:rsidRPr="001319AC" w:rsidDel="00D042C3">
        <w:rPr>
          <w:rFonts w:ascii="Nudista" w:hAnsi="Nudista"/>
          <w:sz w:val="20"/>
          <w:szCs w:val="20"/>
        </w:rPr>
        <w:t xml:space="preserve"> </w:t>
      </w:r>
      <w:r w:rsidR="00763F77" w:rsidRPr="001319AC">
        <w:rPr>
          <w:rFonts w:ascii="Nudista" w:hAnsi="Nudista"/>
          <w:sz w:val="20"/>
          <w:szCs w:val="20"/>
        </w:rPr>
        <w:t xml:space="preserve">je ale povinný do piatich pracovných dní doložiť referencie požadovaným spôsobom. V opačnom prípade môže byť z Obchodnej verejnej súťaže vylúčený pre nesplnenie podmienok účasti. </w:t>
      </w:r>
    </w:p>
    <w:p w14:paraId="2D9F1F77" w14:textId="4172AF22" w:rsidR="00F3411B" w:rsidRPr="00F3411B" w:rsidRDefault="00F3411B" w:rsidP="00F3411B">
      <w:pPr>
        <w:spacing w:after="120" w:line="240" w:lineRule="auto"/>
        <w:ind w:left="1276"/>
        <w:jc w:val="both"/>
        <w:rPr>
          <w:rFonts w:ascii="Nudista" w:hAnsi="Nudista"/>
          <w:sz w:val="20"/>
          <w:szCs w:val="20"/>
        </w:rPr>
      </w:pPr>
      <w:r>
        <w:rPr>
          <w:rFonts w:ascii="Nudista" w:hAnsi="Nudista"/>
          <w:sz w:val="20"/>
          <w:szCs w:val="20"/>
        </w:rPr>
        <w:t xml:space="preserve">Navrhovateľ môže na preukázanie podmienky účasti technickej alebo odbornej spôsobilosti využiť </w:t>
      </w:r>
      <w:r w:rsidRPr="00F3411B">
        <w:rPr>
          <w:rFonts w:ascii="Nudista" w:hAnsi="Nudista"/>
          <w:sz w:val="20"/>
          <w:szCs w:val="20"/>
        </w:rPr>
        <w:t> technické a odborné kapacity inej osoby, bez ohľadu na ich právny vzťah. V takomto prípade musí navrhovateľ Vyhlasovateľovi v ponuke predložiť písomnú zmluvu o poskytnutí kapacít s inou osobou, z ktorej musí vyplývať tejto záväzok osoby, že poskytne svoje kapacity počas celého trvania realizácie Predmetu zákazky.</w:t>
      </w:r>
    </w:p>
    <w:p w14:paraId="0931B1A4" w14:textId="77777777" w:rsidR="0098422C" w:rsidRPr="00BB0364" w:rsidRDefault="0098422C" w:rsidP="0098422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 xml:space="preserve">Obsah a záväznosť </w:t>
      </w:r>
      <w:r w:rsidR="00FF4A7B">
        <w:rPr>
          <w:rFonts w:ascii="Nudista" w:eastAsiaTheme="majorEastAsia" w:hAnsi="Nudista" w:cs="Arial"/>
          <w:b/>
          <w:caps/>
          <w:color w:val="008998"/>
          <w:spacing w:val="30"/>
          <w:sz w:val="20"/>
          <w:szCs w:val="20"/>
        </w:rPr>
        <w:t>návrhu</w:t>
      </w:r>
      <w:r w:rsidRPr="00BB0364">
        <w:rPr>
          <w:rFonts w:ascii="Nudista" w:eastAsiaTheme="majorEastAsia" w:hAnsi="Nudista" w:cs="Arial"/>
          <w:b/>
          <w:caps/>
          <w:color w:val="008998"/>
          <w:spacing w:val="30"/>
          <w:sz w:val="20"/>
          <w:szCs w:val="20"/>
        </w:rPr>
        <w:t xml:space="preserve"> </w:t>
      </w:r>
    </w:p>
    <w:p w14:paraId="5278836C" w14:textId="5905825A" w:rsidR="0098422C" w:rsidRPr="00BB0364" w:rsidRDefault="00FF4A7B" w:rsidP="0098422C">
      <w:pPr>
        <w:pStyle w:val="Odsekzoznamu"/>
        <w:numPr>
          <w:ilvl w:val="1"/>
          <w:numId w:val="1"/>
        </w:numPr>
        <w:spacing w:after="120" w:line="240" w:lineRule="auto"/>
        <w:ind w:left="567" w:hanging="567"/>
        <w:contextualSpacing w:val="0"/>
        <w:jc w:val="both"/>
        <w:rPr>
          <w:rFonts w:ascii="Nudista" w:hAnsi="Nudista" w:cs="Arial"/>
          <w:b/>
          <w:sz w:val="20"/>
          <w:szCs w:val="20"/>
        </w:rPr>
      </w:pPr>
      <w:r>
        <w:rPr>
          <w:rFonts w:ascii="Nudista" w:hAnsi="Nudista" w:cs="Arial"/>
          <w:sz w:val="20"/>
          <w:szCs w:val="20"/>
        </w:rPr>
        <w:t>Návrh</w:t>
      </w:r>
      <w:r w:rsidRPr="00BB0364">
        <w:rPr>
          <w:rFonts w:ascii="Nudista" w:hAnsi="Nudista" w:cs="Arial"/>
          <w:sz w:val="20"/>
          <w:szCs w:val="20"/>
        </w:rPr>
        <w:t xml:space="preserve"> </w:t>
      </w:r>
      <w:r w:rsidR="008E010D" w:rsidRPr="00BB0364">
        <w:rPr>
          <w:rFonts w:ascii="Nudista" w:hAnsi="Nudista" w:cs="Arial"/>
          <w:sz w:val="20"/>
          <w:szCs w:val="20"/>
        </w:rPr>
        <w:t xml:space="preserve">navrhovateľa </w:t>
      </w:r>
      <w:r w:rsidR="0098422C" w:rsidRPr="00BB0364">
        <w:rPr>
          <w:rFonts w:ascii="Nudista" w:hAnsi="Nudista" w:cs="Arial"/>
          <w:sz w:val="20"/>
          <w:szCs w:val="20"/>
        </w:rPr>
        <w:t xml:space="preserve">musí byť </w:t>
      </w:r>
      <w:r w:rsidR="0098422C" w:rsidRPr="001319AC">
        <w:rPr>
          <w:rFonts w:ascii="Nudista" w:hAnsi="Nudista" w:cs="Arial"/>
          <w:sz w:val="20"/>
          <w:szCs w:val="20"/>
        </w:rPr>
        <w:t xml:space="preserve">záväzná do </w:t>
      </w:r>
      <w:r w:rsidR="00C1336D" w:rsidRPr="001319AC">
        <w:rPr>
          <w:rFonts w:ascii="Nudista" w:hAnsi="Nudista" w:cs="Arial"/>
          <w:b/>
          <w:sz w:val="20"/>
          <w:szCs w:val="20"/>
        </w:rPr>
        <w:t>3</w:t>
      </w:r>
      <w:r w:rsidR="00F3411B">
        <w:rPr>
          <w:rFonts w:ascii="Nudista" w:hAnsi="Nudista" w:cs="Arial"/>
          <w:b/>
          <w:sz w:val="20"/>
          <w:szCs w:val="20"/>
        </w:rPr>
        <w:t>0</w:t>
      </w:r>
      <w:r w:rsidR="0098422C" w:rsidRPr="001319AC">
        <w:rPr>
          <w:rFonts w:ascii="Nudista" w:hAnsi="Nudista" w:cs="Arial"/>
          <w:b/>
          <w:sz w:val="20"/>
          <w:szCs w:val="20"/>
        </w:rPr>
        <w:t>.</w:t>
      </w:r>
      <w:r w:rsidR="00B72F15" w:rsidRPr="001319AC">
        <w:rPr>
          <w:rFonts w:ascii="Nudista" w:hAnsi="Nudista" w:cs="Arial"/>
          <w:b/>
          <w:sz w:val="20"/>
          <w:szCs w:val="20"/>
        </w:rPr>
        <w:t>0</w:t>
      </w:r>
      <w:r w:rsidR="00F3411B">
        <w:rPr>
          <w:rFonts w:ascii="Nudista" w:hAnsi="Nudista" w:cs="Arial"/>
          <w:b/>
          <w:sz w:val="20"/>
          <w:szCs w:val="20"/>
        </w:rPr>
        <w:t>9</w:t>
      </w:r>
      <w:r w:rsidR="0098422C" w:rsidRPr="001319AC">
        <w:rPr>
          <w:rFonts w:ascii="Nudista" w:hAnsi="Nudista" w:cs="Arial"/>
          <w:b/>
          <w:sz w:val="20"/>
          <w:szCs w:val="20"/>
        </w:rPr>
        <w:t>.202</w:t>
      </w:r>
      <w:r w:rsidR="00812045" w:rsidRPr="001319AC">
        <w:rPr>
          <w:rFonts w:ascii="Nudista" w:hAnsi="Nudista" w:cs="Arial"/>
          <w:b/>
          <w:sz w:val="20"/>
          <w:szCs w:val="20"/>
        </w:rPr>
        <w:t>3</w:t>
      </w:r>
      <w:r w:rsidR="0098422C" w:rsidRPr="001319AC">
        <w:rPr>
          <w:rFonts w:ascii="Nudista" w:hAnsi="Nudista" w:cs="Arial"/>
          <w:b/>
          <w:sz w:val="20"/>
          <w:szCs w:val="20"/>
        </w:rPr>
        <w:t>.</w:t>
      </w:r>
      <w:r w:rsidR="008E010D" w:rsidRPr="001319AC">
        <w:rPr>
          <w:rFonts w:ascii="Nudista" w:hAnsi="Nudista" w:cs="Arial"/>
          <w:b/>
          <w:sz w:val="20"/>
          <w:szCs w:val="20"/>
        </w:rPr>
        <w:t xml:space="preserve"> </w:t>
      </w:r>
      <w:r w:rsidR="008E010D" w:rsidRPr="001319AC">
        <w:rPr>
          <w:rFonts w:ascii="Nudista" w:hAnsi="Nudista" w:cs="Arial"/>
          <w:bCs/>
          <w:sz w:val="20"/>
          <w:szCs w:val="20"/>
        </w:rPr>
        <w:t>V tejto</w:t>
      </w:r>
      <w:r w:rsidR="008E010D" w:rsidRPr="00A35A76">
        <w:rPr>
          <w:rFonts w:ascii="Nudista" w:hAnsi="Nudista" w:cs="Arial"/>
          <w:bCs/>
          <w:sz w:val="20"/>
          <w:szCs w:val="20"/>
        </w:rPr>
        <w:t xml:space="preserve"> lehote vyhlasovateľ oznámi vybraný návrh.</w:t>
      </w:r>
    </w:p>
    <w:p w14:paraId="745699D8" w14:textId="77777777" w:rsidR="00F15016" w:rsidRPr="00BB0364" w:rsidRDefault="00FF4A7B" w:rsidP="0098422C">
      <w:pPr>
        <w:pStyle w:val="Odsekzoznamu"/>
        <w:numPr>
          <w:ilvl w:val="1"/>
          <w:numId w:val="1"/>
        </w:numPr>
        <w:spacing w:after="120" w:line="240" w:lineRule="auto"/>
        <w:ind w:left="567" w:hanging="567"/>
        <w:contextualSpacing w:val="0"/>
        <w:jc w:val="both"/>
        <w:rPr>
          <w:rFonts w:ascii="Nudista" w:hAnsi="Nudista" w:cs="Arial"/>
          <w:b/>
          <w:bCs/>
          <w:sz w:val="20"/>
          <w:szCs w:val="20"/>
        </w:rPr>
      </w:pPr>
      <w:r>
        <w:rPr>
          <w:rFonts w:ascii="Nudista" w:hAnsi="Nudista" w:cs="Arial"/>
          <w:b/>
          <w:bCs/>
          <w:sz w:val="20"/>
          <w:szCs w:val="20"/>
        </w:rPr>
        <w:t>Návrh</w:t>
      </w:r>
      <w:r w:rsidR="0098422C" w:rsidRPr="00BB0364">
        <w:rPr>
          <w:rFonts w:ascii="Nudista" w:hAnsi="Nudista" w:cs="Arial"/>
          <w:b/>
          <w:bCs/>
          <w:sz w:val="20"/>
          <w:szCs w:val="20"/>
        </w:rPr>
        <w:t xml:space="preserve"> </w:t>
      </w:r>
      <w:r w:rsidR="00D042C3" w:rsidRPr="00BB0364">
        <w:rPr>
          <w:rFonts w:ascii="Nudista" w:hAnsi="Nudista" w:cs="Arial"/>
          <w:b/>
          <w:sz w:val="20"/>
          <w:szCs w:val="20"/>
        </w:rPr>
        <w:t>navrhovateľa</w:t>
      </w:r>
      <w:r w:rsidR="007B6972" w:rsidRPr="00BB0364">
        <w:rPr>
          <w:rFonts w:ascii="Nudista" w:hAnsi="Nudista" w:cs="Arial"/>
          <w:b/>
          <w:bCs/>
          <w:sz w:val="20"/>
          <w:szCs w:val="20"/>
        </w:rPr>
        <w:t xml:space="preserve"> </w:t>
      </w:r>
      <w:r w:rsidR="0098422C" w:rsidRPr="00BB0364">
        <w:rPr>
          <w:rFonts w:ascii="Nudista" w:hAnsi="Nudista" w:cs="Arial"/>
          <w:b/>
          <w:bCs/>
          <w:sz w:val="20"/>
          <w:szCs w:val="20"/>
        </w:rPr>
        <w:t xml:space="preserve">musí </w:t>
      </w:r>
      <w:r w:rsidR="00D042C3" w:rsidRPr="00BB0364">
        <w:rPr>
          <w:rFonts w:ascii="Nudista" w:hAnsi="Nudista" w:cs="Arial"/>
          <w:b/>
          <w:bCs/>
          <w:sz w:val="20"/>
          <w:szCs w:val="20"/>
        </w:rPr>
        <w:t>obsahovať</w:t>
      </w:r>
      <w:r w:rsidR="00F15016" w:rsidRPr="00BB0364">
        <w:rPr>
          <w:rFonts w:ascii="Nudista" w:hAnsi="Nudista" w:cs="Arial"/>
          <w:b/>
          <w:bCs/>
          <w:sz w:val="20"/>
          <w:szCs w:val="20"/>
        </w:rPr>
        <w:t>:</w:t>
      </w:r>
    </w:p>
    <w:p w14:paraId="3958D94C" w14:textId="77777777" w:rsidR="00CC13ED" w:rsidRDefault="00CC13ED" w:rsidP="00CC13ED">
      <w:pPr>
        <w:pStyle w:val="Odsekzoznamu"/>
        <w:numPr>
          <w:ilvl w:val="2"/>
          <w:numId w:val="1"/>
        </w:numPr>
        <w:spacing w:after="120" w:line="240" w:lineRule="auto"/>
        <w:ind w:left="1134" w:hanging="567"/>
        <w:contextualSpacing w:val="0"/>
        <w:jc w:val="both"/>
        <w:rPr>
          <w:rFonts w:ascii="Nudista" w:hAnsi="Nudista" w:cs="Arial"/>
          <w:sz w:val="20"/>
          <w:szCs w:val="20"/>
        </w:rPr>
      </w:pPr>
      <w:r>
        <w:rPr>
          <w:rFonts w:ascii="Nudista" w:hAnsi="Nudista" w:cs="Arial"/>
          <w:b/>
          <w:bCs/>
          <w:sz w:val="20"/>
          <w:szCs w:val="20"/>
        </w:rPr>
        <w:t>N</w:t>
      </w:r>
      <w:r w:rsidR="0098422C" w:rsidRPr="00BB0364">
        <w:rPr>
          <w:rFonts w:ascii="Nudista" w:hAnsi="Nudista" w:cs="Arial"/>
          <w:b/>
          <w:bCs/>
          <w:sz w:val="20"/>
          <w:szCs w:val="20"/>
        </w:rPr>
        <w:t xml:space="preserve">ávrh ceny za celý </w:t>
      </w:r>
      <w:r w:rsidR="001D288F" w:rsidRPr="00BB0364">
        <w:rPr>
          <w:rFonts w:ascii="Nudista" w:hAnsi="Nudista" w:cs="Arial"/>
          <w:b/>
          <w:bCs/>
          <w:sz w:val="20"/>
          <w:szCs w:val="20"/>
        </w:rPr>
        <w:t>P</w:t>
      </w:r>
      <w:r w:rsidR="0098422C" w:rsidRPr="00BB0364">
        <w:rPr>
          <w:rFonts w:ascii="Nudista" w:hAnsi="Nudista" w:cs="Arial"/>
          <w:b/>
          <w:bCs/>
          <w:sz w:val="20"/>
          <w:szCs w:val="20"/>
        </w:rPr>
        <w:t>redmet zákazky</w:t>
      </w:r>
      <w:r w:rsidR="0098422C" w:rsidRPr="00BB0364">
        <w:rPr>
          <w:rFonts w:ascii="Nudista" w:hAnsi="Nudista" w:cs="Arial"/>
          <w:sz w:val="20"/>
          <w:szCs w:val="20"/>
        </w:rPr>
        <w:t xml:space="preserve"> tak, ako je to vymedzené v bode </w:t>
      </w:r>
      <w:r w:rsidR="00EF11C0">
        <w:rPr>
          <w:rFonts w:ascii="Nudista" w:hAnsi="Nudista" w:cs="Arial"/>
          <w:sz w:val="20"/>
          <w:szCs w:val="20"/>
        </w:rPr>
        <w:t>6</w:t>
      </w:r>
      <w:r w:rsidR="0098422C" w:rsidRPr="00BB0364">
        <w:rPr>
          <w:rFonts w:ascii="Nudista" w:hAnsi="Nudista" w:cs="Arial"/>
          <w:sz w:val="20"/>
          <w:szCs w:val="20"/>
        </w:rPr>
        <w:t xml:space="preserve"> tejto </w:t>
      </w:r>
      <w:r w:rsidR="00313E6E" w:rsidRPr="00BB0364">
        <w:rPr>
          <w:rFonts w:ascii="Nudista" w:hAnsi="Nudista" w:cs="Arial"/>
          <w:sz w:val="20"/>
          <w:szCs w:val="20"/>
        </w:rPr>
        <w:t>V</w:t>
      </w:r>
      <w:r w:rsidR="0098422C" w:rsidRPr="00BB0364">
        <w:rPr>
          <w:rFonts w:ascii="Nudista" w:hAnsi="Nudista" w:cs="Arial"/>
          <w:sz w:val="20"/>
          <w:szCs w:val="20"/>
        </w:rPr>
        <w:t>ýzvy vo</w:t>
      </w:r>
      <w:r w:rsidR="00E87EEC">
        <w:rPr>
          <w:rFonts w:ascii="Nudista" w:hAnsi="Nudista" w:cs="Arial"/>
          <w:sz w:val="20"/>
          <w:szCs w:val="20"/>
        </w:rPr>
        <w:t> </w:t>
      </w:r>
      <w:r w:rsidR="0098422C" w:rsidRPr="00BB0364">
        <w:rPr>
          <w:rFonts w:ascii="Nudista" w:hAnsi="Nudista" w:cs="Arial"/>
          <w:sz w:val="20"/>
          <w:szCs w:val="20"/>
        </w:rPr>
        <w:t xml:space="preserve">forme predloženia </w:t>
      </w:r>
    </w:p>
    <w:p w14:paraId="20950CC2" w14:textId="5DBB1A6A" w:rsidR="00F15016" w:rsidRDefault="002A7C65" w:rsidP="00CC13ED">
      <w:pPr>
        <w:pStyle w:val="Odsekzoznamu"/>
        <w:numPr>
          <w:ilvl w:val="3"/>
          <w:numId w:val="1"/>
        </w:numPr>
        <w:spacing w:after="120" w:line="240" w:lineRule="auto"/>
        <w:contextualSpacing w:val="0"/>
        <w:jc w:val="both"/>
        <w:rPr>
          <w:rFonts w:ascii="Nudista" w:hAnsi="Nudista" w:cs="Arial"/>
          <w:sz w:val="20"/>
          <w:szCs w:val="20"/>
        </w:rPr>
      </w:pPr>
      <w:r w:rsidRPr="00BB0364">
        <w:rPr>
          <w:rFonts w:ascii="Nudista" w:hAnsi="Nudista" w:cs="Arial"/>
          <w:sz w:val="20"/>
          <w:szCs w:val="20"/>
        </w:rPr>
        <w:t xml:space="preserve">vyplnenej </w:t>
      </w:r>
      <w:r w:rsidR="0098422C" w:rsidRPr="00BB0364">
        <w:rPr>
          <w:rFonts w:ascii="Nudista" w:hAnsi="Nudista" w:cs="Arial"/>
          <w:sz w:val="20"/>
          <w:szCs w:val="20"/>
        </w:rPr>
        <w:t xml:space="preserve">cenovej tabuľky uvedenej v Prílohe č. </w:t>
      </w:r>
      <w:r w:rsidR="008B2CA5" w:rsidRPr="00BB0364">
        <w:rPr>
          <w:rFonts w:ascii="Nudista" w:hAnsi="Nudista" w:cs="Arial"/>
          <w:sz w:val="20"/>
          <w:szCs w:val="20"/>
        </w:rPr>
        <w:t>2</w:t>
      </w:r>
      <w:r w:rsidRPr="00BB0364">
        <w:rPr>
          <w:rFonts w:ascii="Nudista" w:hAnsi="Nudista" w:cs="Arial"/>
          <w:sz w:val="20"/>
          <w:szCs w:val="20"/>
        </w:rPr>
        <w:t xml:space="preserve"> </w:t>
      </w:r>
      <w:r w:rsidR="00E16674">
        <w:rPr>
          <w:rFonts w:ascii="Nudista" w:hAnsi="Nudista" w:cs="Arial"/>
          <w:sz w:val="20"/>
          <w:szCs w:val="20"/>
        </w:rPr>
        <w:t xml:space="preserve"> C</w:t>
      </w:r>
      <w:r w:rsidRPr="00BB0364">
        <w:rPr>
          <w:rFonts w:ascii="Nudista" w:hAnsi="Nudista" w:cs="Arial"/>
          <w:sz w:val="20"/>
          <w:szCs w:val="20"/>
        </w:rPr>
        <w:t>enová tabuľka</w:t>
      </w:r>
      <w:r w:rsidR="0098422C" w:rsidRPr="00BB0364">
        <w:rPr>
          <w:rFonts w:ascii="Nudista" w:hAnsi="Nudista" w:cs="Arial"/>
          <w:sz w:val="20"/>
          <w:szCs w:val="20"/>
        </w:rPr>
        <w:t xml:space="preserve"> tejto </w:t>
      </w:r>
      <w:r w:rsidR="008B0358" w:rsidRPr="00BB0364">
        <w:rPr>
          <w:rFonts w:ascii="Nudista" w:hAnsi="Nudista" w:cs="Arial"/>
          <w:sz w:val="20"/>
          <w:szCs w:val="20"/>
        </w:rPr>
        <w:t>V</w:t>
      </w:r>
      <w:r w:rsidR="0098422C" w:rsidRPr="00BB0364">
        <w:rPr>
          <w:rFonts w:ascii="Nudista" w:hAnsi="Nudista" w:cs="Arial"/>
          <w:sz w:val="20"/>
          <w:szCs w:val="20"/>
        </w:rPr>
        <w:t>ýzvy</w:t>
      </w:r>
      <w:r w:rsidR="006B26E9" w:rsidRPr="00BB0364">
        <w:rPr>
          <w:rFonts w:ascii="Nudista" w:hAnsi="Nudista" w:cs="Arial"/>
          <w:sz w:val="20"/>
          <w:szCs w:val="20"/>
        </w:rPr>
        <w:t>;</w:t>
      </w:r>
    </w:p>
    <w:p w14:paraId="11172148" w14:textId="77777777" w:rsidR="00CC13ED" w:rsidRDefault="00CC13ED" w:rsidP="00934735">
      <w:pPr>
        <w:pStyle w:val="Odsekzoznamu"/>
        <w:numPr>
          <w:ilvl w:val="3"/>
          <w:numId w:val="1"/>
        </w:numPr>
        <w:spacing w:after="120" w:line="240" w:lineRule="auto"/>
        <w:contextualSpacing w:val="0"/>
        <w:jc w:val="both"/>
        <w:rPr>
          <w:rFonts w:ascii="Nudista" w:hAnsi="Nudista" w:cs="Arial"/>
          <w:sz w:val="20"/>
          <w:szCs w:val="20"/>
        </w:rPr>
      </w:pPr>
      <w:r w:rsidRPr="00BB0364">
        <w:rPr>
          <w:rFonts w:ascii="Nudista" w:hAnsi="Nudista" w:cs="Arial"/>
          <w:sz w:val="20"/>
          <w:szCs w:val="20"/>
        </w:rPr>
        <w:t>vyplnen</w:t>
      </w:r>
      <w:r>
        <w:rPr>
          <w:rFonts w:ascii="Nudista" w:hAnsi="Nudista" w:cs="Arial"/>
          <w:sz w:val="20"/>
          <w:szCs w:val="20"/>
        </w:rPr>
        <w:t xml:space="preserve">ého návrhu na plnenie kritéria uvedeného v Prílohe č. 4 </w:t>
      </w:r>
      <w:r w:rsidRPr="00934735">
        <w:rPr>
          <w:rFonts w:ascii="Nudista" w:hAnsi="Nudista" w:cs="Arial"/>
          <w:sz w:val="20"/>
          <w:szCs w:val="20"/>
        </w:rPr>
        <w:t>Návrh na plnenie kritérií</w:t>
      </w:r>
      <w:r w:rsidRPr="00CC13ED">
        <w:rPr>
          <w:rFonts w:ascii="Nudista" w:hAnsi="Nudista" w:cs="Arial"/>
          <w:sz w:val="20"/>
          <w:szCs w:val="20"/>
        </w:rPr>
        <w:t xml:space="preserve"> </w:t>
      </w:r>
      <w:r w:rsidRPr="00BB0364">
        <w:rPr>
          <w:rFonts w:ascii="Nudista" w:hAnsi="Nudista" w:cs="Arial"/>
          <w:sz w:val="20"/>
          <w:szCs w:val="20"/>
        </w:rPr>
        <w:t>tejto Výzvy</w:t>
      </w:r>
      <w:r w:rsidR="00934735" w:rsidRPr="00BB0364">
        <w:rPr>
          <w:rFonts w:ascii="Nudista" w:hAnsi="Nudista" w:cs="Arial"/>
          <w:sz w:val="20"/>
          <w:szCs w:val="20"/>
        </w:rPr>
        <w:t>;</w:t>
      </w:r>
    </w:p>
    <w:p w14:paraId="3F64807A" w14:textId="77777777" w:rsidR="00EA6570" w:rsidRPr="00EA6570" w:rsidRDefault="00E37507" w:rsidP="00EA6570">
      <w:pPr>
        <w:pStyle w:val="Odsekzoznamu"/>
        <w:numPr>
          <w:ilvl w:val="2"/>
          <w:numId w:val="1"/>
        </w:numPr>
        <w:spacing w:after="120" w:line="240" w:lineRule="auto"/>
        <w:ind w:left="1134" w:hanging="567"/>
        <w:contextualSpacing w:val="0"/>
        <w:jc w:val="both"/>
        <w:rPr>
          <w:rFonts w:ascii="Nudista" w:hAnsi="Nudista" w:cs="Arial"/>
          <w:sz w:val="20"/>
          <w:szCs w:val="20"/>
        </w:rPr>
      </w:pPr>
      <w:r w:rsidRPr="00E37507">
        <w:rPr>
          <w:rFonts w:ascii="Nudista" w:hAnsi="Nudista" w:cs="Arial"/>
          <w:sz w:val="20"/>
          <w:szCs w:val="20"/>
        </w:rPr>
        <w:t xml:space="preserve">navrhovateľov </w:t>
      </w:r>
      <w:r w:rsidRPr="00E37507">
        <w:rPr>
          <w:rFonts w:ascii="Nudista" w:hAnsi="Nudista" w:cs="Arial"/>
          <w:b/>
          <w:bCs/>
          <w:sz w:val="20"/>
          <w:szCs w:val="20"/>
        </w:rPr>
        <w:t>Návrh zmluvy</w:t>
      </w:r>
      <w:r w:rsidRPr="00E37507">
        <w:rPr>
          <w:rFonts w:ascii="Nudista" w:hAnsi="Nudista" w:cs="Arial"/>
          <w:sz w:val="20"/>
          <w:szCs w:val="20"/>
        </w:rPr>
        <w:t xml:space="preserve"> </w:t>
      </w:r>
      <w:r w:rsidRPr="00E37507">
        <w:rPr>
          <w:rFonts w:ascii="Nudista" w:hAnsi="Nudista" w:cs="Arial"/>
          <w:b/>
          <w:bCs/>
          <w:sz w:val="20"/>
          <w:szCs w:val="20"/>
        </w:rPr>
        <w:t>o dielo</w:t>
      </w:r>
      <w:r w:rsidRPr="00E37507">
        <w:rPr>
          <w:rFonts w:ascii="Nudista" w:hAnsi="Nudista" w:cs="Arial"/>
          <w:sz w:val="20"/>
          <w:szCs w:val="20"/>
        </w:rPr>
        <w:t xml:space="preserve"> vypracovaný podľa bodu </w:t>
      </w:r>
      <w:r w:rsidR="007B5FAC">
        <w:rPr>
          <w:rFonts w:ascii="Nudista" w:hAnsi="Nudista" w:cs="Arial"/>
          <w:sz w:val="20"/>
          <w:szCs w:val="20"/>
        </w:rPr>
        <w:t>9</w:t>
      </w:r>
      <w:r w:rsidRPr="00E37507">
        <w:rPr>
          <w:rFonts w:ascii="Nudista" w:hAnsi="Nudista" w:cs="Arial"/>
          <w:sz w:val="20"/>
          <w:szCs w:val="20"/>
        </w:rPr>
        <w:t xml:space="preserve"> tejto Výzvy – Obchodné </w:t>
      </w:r>
      <w:r>
        <w:rPr>
          <w:rFonts w:ascii="Nudista" w:hAnsi="Nudista" w:cs="Arial"/>
          <w:sz w:val="20"/>
          <w:szCs w:val="20"/>
        </w:rPr>
        <w:t>p</w:t>
      </w:r>
      <w:r w:rsidRPr="00E37507">
        <w:rPr>
          <w:rFonts w:ascii="Nudista" w:hAnsi="Nudista" w:cs="Arial"/>
          <w:sz w:val="20"/>
          <w:szCs w:val="20"/>
        </w:rPr>
        <w:t>odmienky;</w:t>
      </w:r>
      <w:r w:rsidR="00EA6570" w:rsidRPr="00EA6570">
        <w:rPr>
          <w:rFonts w:ascii="Nudista" w:hAnsi="Nudista" w:cs="Arial"/>
          <w:b/>
          <w:bCs/>
          <w:sz w:val="20"/>
          <w:szCs w:val="20"/>
        </w:rPr>
        <w:t xml:space="preserve"> </w:t>
      </w:r>
    </w:p>
    <w:p w14:paraId="0DA1A070" w14:textId="77777777" w:rsidR="00E37507" w:rsidRPr="00EA6570" w:rsidRDefault="00EA6570" w:rsidP="00EA6570">
      <w:pPr>
        <w:pStyle w:val="Odsekzoznamu"/>
        <w:numPr>
          <w:ilvl w:val="2"/>
          <w:numId w:val="1"/>
        </w:numPr>
        <w:spacing w:after="120" w:line="240" w:lineRule="auto"/>
        <w:ind w:left="1134" w:hanging="567"/>
        <w:contextualSpacing w:val="0"/>
        <w:jc w:val="both"/>
        <w:rPr>
          <w:rFonts w:ascii="Nudista" w:hAnsi="Nudista" w:cs="Arial"/>
          <w:sz w:val="20"/>
          <w:szCs w:val="20"/>
        </w:rPr>
      </w:pPr>
      <w:r w:rsidRPr="00A9175A">
        <w:rPr>
          <w:rFonts w:ascii="Nudista" w:hAnsi="Nudista" w:cs="Arial"/>
          <w:b/>
          <w:bCs/>
          <w:sz w:val="20"/>
          <w:szCs w:val="20"/>
        </w:rPr>
        <w:t>vyhlásenia o zhode CE</w:t>
      </w:r>
      <w:r w:rsidRPr="00A9175A">
        <w:rPr>
          <w:rFonts w:ascii="Nudista" w:hAnsi="Nudista" w:cs="Arial"/>
          <w:sz w:val="20"/>
          <w:szCs w:val="20"/>
        </w:rPr>
        <w:t xml:space="preserve"> v súlade so zákonom č. 56/2018 Z.z. o posudzovaní zhody výrobku, sprístupňovaní určeného výrobku na trhu a o zmene a doplnení niektorých zákonov pre všetky elektrické zariadenie, ktoré navrhovateľ využije pri dodaní predmetu tejto Obchodnej verejnej súťaže.</w:t>
      </w:r>
    </w:p>
    <w:p w14:paraId="0C94B38B" w14:textId="65A0D37A" w:rsidR="00A10A5C" w:rsidRDefault="00CD08F5" w:rsidP="00E37507">
      <w:pPr>
        <w:pStyle w:val="Odsekzoznamu"/>
        <w:numPr>
          <w:ilvl w:val="2"/>
          <w:numId w:val="1"/>
        </w:numPr>
        <w:spacing w:after="120" w:line="240" w:lineRule="auto"/>
        <w:ind w:left="1134" w:hanging="567"/>
        <w:contextualSpacing w:val="0"/>
        <w:jc w:val="both"/>
        <w:rPr>
          <w:rFonts w:ascii="Nudista" w:hAnsi="Nudista" w:cs="Arial"/>
          <w:sz w:val="20"/>
          <w:szCs w:val="20"/>
        </w:rPr>
      </w:pPr>
      <w:r>
        <w:rPr>
          <w:rFonts w:ascii="Nudista" w:hAnsi="Nudista" w:cs="Arial"/>
          <w:b/>
          <w:bCs/>
          <w:sz w:val="20"/>
          <w:szCs w:val="20"/>
        </w:rPr>
        <w:t>zoznam referencií</w:t>
      </w:r>
      <w:r w:rsidR="00A10A5C" w:rsidRPr="00BB0364">
        <w:rPr>
          <w:rFonts w:ascii="Nudista" w:hAnsi="Nudista" w:cs="Arial"/>
          <w:b/>
          <w:bCs/>
          <w:sz w:val="20"/>
          <w:szCs w:val="20"/>
        </w:rPr>
        <w:t xml:space="preserve"> </w:t>
      </w:r>
      <w:r w:rsidR="00A10A5C" w:rsidRPr="00136712">
        <w:rPr>
          <w:rFonts w:ascii="Nudista" w:hAnsi="Nudista" w:cs="Arial"/>
          <w:sz w:val="20"/>
          <w:szCs w:val="20"/>
        </w:rPr>
        <w:t xml:space="preserve">preukazujúci splnenie podmienky účasti </w:t>
      </w:r>
      <w:r w:rsidR="006B26E9" w:rsidRPr="00136712">
        <w:rPr>
          <w:rFonts w:ascii="Nudista" w:hAnsi="Nudista" w:cs="Arial"/>
          <w:sz w:val="20"/>
          <w:szCs w:val="20"/>
        </w:rPr>
        <w:t>technickej alebo odbornej spôsobilosti</w:t>
      </w:r>
      <w:r w:rsidR="00CC13ED" w:rsidRPr="00136712">
        <w:rPr>
          <w:rFonts w:ascii="Nudista" w:hAnsi="Nudista" w:cs="Arial"/>
          <w:sz w:val="20"/>
          <w:szCs w:val="20"/>
        </w:rPr>
        <w:t xml:space="preserve"> </w:t>
      </w:r>
      <w:r w:rsidR="00CC13ED" w:rsidRPr="00934735">
        <w:rPr>
          <w:rFonts w:ascii="Nudista" w:hAnsi="Nudista" w:cs="Arial"/>
          <w:sz w:val="20"/>
          <w:szCs w:val="20"/>
        </w:rPr>
        <w:t xml:space="preserve">podľa bodu </w:t>
      </w:r>
      <w:r w:rsidR="00335513">
        <w:rPr>
          <w:rFonts w:ascii="Nudista" w:hAnsi="Nudista" w:cs="Arial"/>
          <w:sz w:val="20"/>
          <w:szCs w:val="20"/>
        </w:rPr>
        <w:t>7</w:t>
      </w:r>
      <w:r w:rsidR="00CC13ED" w:rsidRPr="00934735">
        <w:rPr>
          <w:rFonts w:ascii="Nudista" w:hAnsi="Nudista" w:cs="Arial"/>
          <w:sz w:val="20"/>
          <w:szCs w:val="20"/>
        </w:rPr>
        <w:t>.1.</w:t>
      </w:r>
      <w:r w:rsidR="00335513">
        <w:rPr>
          <w:rFonts w:ascii="Nudista" w:hAnsi="Nudista" w:cs="Arial"/>
          <w:sz w:val="20"/>
          <w:szCs w:val="20"/>
        </w:rPr>
        <w:t>2</w:t>
      </w:r>
      <w:r w:rsidR="00CC13ED" w:rsidRPr="00934735">
        <w:rPr>
          <w:rFonts w:ascii="Nudista" w:hAnsi="Nudista" w:cs="Arial"/>
          <w:sz w:val="20"/>
          <w:szCs w:val="20"/>
        </w:rPr>
        <w:t xml:space="preserve"> tejto</w:t>
      </w:r>
      <w:r w:rsidRPr="00934735">
        <w:rPr>
          <w:rFonts w:ascii="Nudista" w:hAnsi="Nudista" w:cs="Arial"/>
          <w:sz w:val="20"/>
          <w:szCs w:val="20"/>
        </w:rPr>
        <w:t xml:space="preserve"> Výzvy</w:t>
      </w:r>
      <w:r>
        <w:rPr>
          <w:rFonts w:ascii="Nudista" w:hAnsi="Nudista" w:cs="Arial"/>
          <w:sz w:val="20"/>
          <w:szCs w:val="20"/>
        </w:rPr>
        <w:t xml:space="preserve"> </w:t>
      </w:r>
      <w:r w:rsidR="00E87EEC">
        <w:rPr>
          <w:rFonts w:ascii="Nudista" w:hAnsi="Nudista" w:cs="Arial"/>
          <w:sz w:val="20"/>
          <w:szCs w:val="20"/>
        </w:rPr>
        <w:t xml:space="preserve">alebo </w:t>
      </w:r>
      <w:r w:rsidR="00E87EEC" w:rsidRPr="00BB0364">
        <w:rPr>
          <w:rFonts w:ascii="Nudista" w:hAnsi="Nudista" w:cs="Arial"/>
          <w:b/>
          <w:bCs/>
          <w:sz w:val="20"/>
          <w:szCs w:val="20"/>
        </w:rPr>
        <w:t>čestné vyhlásenie</w:t>
      </w:r>
      <w:r w:rsidR="00E87EEC" w:rsidRPr="00BB0364">
        <w:rPr>
          <w:rFonts w:ascii="Nudista" w:hAnsi="Nudista" w:cs="Arial"/>
          <w:sz w:val="20"/>
          <w:szCs w:val="20"/>
        </w:rPr>
        <w:t xml:space="preserve"> </w:t>
      </w:r>
      <w:r w:rsidR="00E87EEC" w:rsidRPr="00934735">
        <w:rPr>
          <w:rFonts w:ascii="Nudista" w:hAnsi="Nudista" w:cs="Arial"/>
          <w:b/>
          <w:bCs/>
          <w:sz w:val="20"/>
          <w:szCs w:val="20"/>
        </w:rPr>
        <w:t xml:space="preserve">o splnení podmienok účasti </w:t>
      </w:r>
      <w:r w:rsidR="00E87EEC" w:rsidRPr="00BB0364">
        <w:rPr>
          <w:rFonts w:ascii="Nudista" w:hAnsi="Nudista" w:cs="Arial"/>
          <w:sz w:val="20"/>
          <w:szCs w:val="20"/>
        </w:rPr>
        <w:t xml:space="preserve">vypracované podľa </w:t>
      </w:r>
      <w:r w:rsidR="00335513">
        <w:rPr>
          <w:rFonts w:ascii="Nudista" w:hAnsi="Nudista" w:cs="Arial"/>
          <w:sz w:val="20"/>
          <w:szCs w:val="20"/>
        </w:rPr>
        <w:t>P</w:t>
      </w:r>
      <w:r w:rsidR="00E87EEC" w:rsidRPr="00BB0364">
        <w:rPr>
          <w:rFonts w:ascii="Nudista" w:hAnsi="Nudista" w:cs="Arial"/>
          <w:sz w:val="20"/>
          <w:szCs w:val="20"/>
        </w:rPr>
        <w:t>rílohy č. 3 k tejto Výzve</w:t>
      </w:r>
      <w:r w:rsidR="00746753">
        <w:rPr>
          <w:rFonts w:ascii="Nudista" w:hAnsi="Nudista" w:cs="Arial"/>
          <w:sz w:val="20"/>
          <w:szCs w:val="20"/>
        </w:rPr>
        <w:t>.</w:t>
      </w:r>
    </w:p>
    <w:p w14:paraId="3FB8A095" w14:textId="77777777" w:rsidR="0085271D" w:rsidRPr="00BB0364" w:rsidRDefault="0098422C" w:rsidP="0098422C">
      <w:pPr>
        <w:pStyle w:val="Odsekzoznamu"/>
        <w:numPr>
          <w:ilvl w:val="1"/>
          <w:numId w:val="1"/>
        </w:numPr>
        <w:spacing w:after="120" w:line="240" w:lineRule="auto"/>
        <w:ind w:left="567" w:hanging="567"/>
        <w:contextualSpacing w:val="0"/>
        <w:jc w:val="both"/>
        <w:rPr>
          <w:rFonts w:ascii="Nudista" w:hAnsi="Nudista" w:cs="Arial"/>
          <w:sz w:val="20"/>
          <w:szCs w:val="20"/>
          <w:u w:val="single"/>
        </w:rPr>
      </w:pPr>
      <w:r w:rsidRPr="00BB0364">
        <w:rPr>
          <w:rFonts w:ascii="Nudista" w:hAnsi="Nudista" w:cs="Arial"/>
          <w:b/>
          <w:bCs/>
          <w:sz w:val="20"/>
          <w:szCs w:val="20"/>
          <w:u w:val="single"/>
        </w:rPr>
        <w:t>Dokument</w:t>
      </w:r>
      <w:r w:rsidR="00A9175A">
        <w:rPr>
          <w:rFonts w:ascii="Nudista" w:hAnsi="Nudista" w:cs="Arial"/>
          <w:b/>
          <w:bCs/>
          <w:sz w:val="20"/>
          <w:szCs w:val="20"/>
          <w:u w:val="single"/>
        </w:rPr>
        <w:t>/y</w:t>
      </w:r>
      <w:r w:rsidRPr="00BB0364">
        <w:rPr>
          <w:rFonts w:ascii="Nudista" w:hAnsi="Nudista" w:cs="Arial"/>
          <w:b/>
          <w:bCs/>
          <w:sz w:val="20"/>
          <w:szCs w:val="20"/>
          <w:u w:val="single"/>
        </w:rPr>
        <w:t xml:space="preserve"> uvedený</w:t>
      </w:r>
      <w:r w:rsidR="00A9175A">
        <w:rPr>
          <w:rFonts w:ascii="Nudista" w:hAnsi="Nudista" w:cs="Arial"/>
          <w:b/>
          <w:bCs/>
          <w:sz w:val="20"/>
          <w:szCs w:val="20"/>
          <w:u w:val="single"/>
        </w:rPr>
        <w:t>/é</w:t>
      </w:r>
      <w:r w:rsidR="0085271D" w:rsidRPr="00BB0364">
        <w:rPr>
          <w:rFonts w:ascii="Nudista" w:hAnsi="Nudista" w:cs="Arial"/>
          <w:b/>
          <w:bCs/>
          <w:sz w:val="20"/>
          <w:szCs w:val="20"/>
          <w:u w:val="single"/>
        </w:rPr>
        <w:t>:</w:t>
      </w:r>
    </w:p>
    <w:p w14:paraId="28F539BD" w14:textId="60F6FF97" w:rsidR="0085271D" w:rsidRPr="00934735" w:rsidRDefault="00753449">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 xml:space="preserve">v bode </w:t>
      </w:r>
      <w:del w:id="5" w:author="Jakub Hošo" w:date="2023-07-18T10:08:00Z">
        <w:r w:rsidRPr="00BB0364" w:rsidDel="006B6D4A">
          <w:rPr>
            <w:rFonts w:ascii="Nudista" w:hAnsi="Nudista" w:cs="Arial"/>
            <w:b/>
            <w:bCs/>
            <w:sz w:val="20"/>
            <w:szCs w:val="20"/>
            <w:u w:val="single"/>
          </w:rPr>
          <w:delText>7</w:delText>
        </w:r>
      </w:del>
      <w:ins w:id="6" w:author="Jakub Hošo" w:date="2023-07-18T10:08:00Z">
        <w:r w:rsidR="006B6D4A">
          <w:rPr>
            <w:rFonts w:ascii="Nudista" w:hAnsi="Nudista" w:cs="Arial"/>
            <w:b/>
            <w:bCs/>
            <w:sz w:val="20"/>
            <w:szCs w:val="20"/>
            <w:u w:val="single"/>
          </w:rPr>
          <w:t>8</w:t>
        </w:r>
      </w:ins>
      <w:r w:rsidRPr="00BB0364">
        <w:rPr>
          <w:rFonts w:ascii="Nudista" w:hAnsi="Nudista" w:cs="Arial"/>
          <w:b/>
          <w:bCs/>
          <w:sz w:val="20"/>
          <w:szCs w:val="20"/>
          <w:u w:val="single"/>
        </w:rPr>
        <w:t>.2.</w:t>
      </w:r>
      <w:r w:rsidR="00CD08F5">
        <w:rPr>
          <w:rFonts w:ascii="Nudista" w:hAnsi="Nudista" w:cs="Arial"/>
          <w:b/>
          <w:bCs/>
          <w:sz w:val="20"/>
          <w:szCs w:val="20"/>
          <w:u w:val="single"/>
        </w:rPr>
        <w:t>1.1</w:t>
      </w:r>
      <w:r w:rsidRPr="00BB0364">
        <w:rPr>
          <w:rFonts w:ascii="Nudista" w:hAnsi="Nudista" w:cs="Arial"/>
          <w:b/>
          <w:bCs/>
          <w:sz w:val="20"/>
          <w:szCs w:val="20"/>
          <w:u w:val="single"/>
        </w:rPr>
        <w:t xml:space="preserve"> vyššie </w:t>
      </w:r>
      <w:r w:rsidRPr="00BB0364">
        <w:rPr>
          <w:rFonts w:ascii="Nudista" w:hAnsi="Nudista" w:cs="Arial"/>
          <w:sz w:val="20"/>
          <w:szCs w:val="20"/>
        </w:rPr>
        <w:t>musí byť doručený vo forme</w:t>
      </w:r>
      <w:r w:rsidRPr="00BB0364">
        <w:rPr>
          <w:rFonts w:ascii="Nudista" w:hAnsi="Nudista" w:cs="Arial"/>
          <w:b/>
          <w:bCs/>
          <w:sz w:val="20"/>
          <w:szCs w:val="20"/>
        </w:rPr>
        <w:t xml:space="preserve"> </w:t>
      </w:r>
      <w:r w:rsidRPr="00BB0364">
        <w:rPr>
          <w:rFonts w:ascii="Nudista" w:hAnsi="Nudista" w:cs="Arial"/>
          <w:b/>
          <w:bCs/>
          <w:sz w:val="20"/>
          <w:szCs w:val="20"/>
          <w:u w:val="single"/>
        </w:rPr>
        <w:t>vyplnenej tabuľky</w:t>
      </w:r>
      <w:r w:rsidRPr="00BB0364">
        <w:rPr>
          <w:rFonts w:ascii="Nudista" w:hAnsi="Nudista" w:cs="Arial"/>
          <w:b/>
          <w:bCs/>
          <w:sz w:val="20"/>
          <w:szCs w:val="20"/>
        </w:rPr>
        <w:t>,  p</w:t>
      </w:r>
      <w:r w:rsidR="0098422C" w:rsidRPr="00BB0364">
        <w:rPr>
          <w:rFonts w:ascii="Nudista" w:hAnsi="Nudista" w:cs="Arial"/>
          <w:b/>
          <w:bCs/>
          <w:sz w:val="20"/>
          <w:szCs w:val="20"/>
        </w:rPr>
        <w:t xml:space="preserve">odpísaný osobou, </w:t>
      </w:r>
      <w:r w:rsidR="0098422C" w:rsidRPr="00BB0364">
        <w:rPr>
          <w:rFonts w:ascii="Nudista" w:hAnsi="Nudista" w:cs="Arial"/>
          <w:sz w:val="20"/>
          <w:szCs w:val="20"/>
        </w:rPr>
        <w:t xml:space="preserve">resp. osobami oprávnenými konať v mene </w:t>
      </w:r>
      <w:r w:rsidR="008E010D" w:rsidRPr="00BB0364">
        <w:rPr>
          <w:rFonts w:ascii="Nudista" w:hAnsi="Nudista" w:cs="Arial"/>
          <w:sz w:val="20"/>
          <w:szCs w:val="20"/>
        </w:rPr>
        <w:t>navrhovateľa</w:t>
      </w:r>
      <w:r w:rsidR="00CD08F5">
        <w:rPr>
          <w:rFonts w:ascii="Nudista" w:hAnsi="Nudista" w:cs="Arial"/>
          <w:b/>
          <w:bCs/>
          <w:sz w:val="20"/>
          <w:szCs w:val="20"/>
        </w:rPr>
        <w:t xml:space="preserve">. Uchádzač predkladá </w:t>
      </w:r>
      <w:r w:rsidR="007C01FB" w:rsidRPr="00BB0364">
        <w:rPr>
          <w:rFonts w:ascii="Nudista" w:hAnsi="Nudista" w:cs="Arial"/>
          <w:b/>
          <w:bCs/>
          <w:sz w:val="20"/>
          <w:szCs w:val="20"/>
          <w:u w:val="single"/>
        </w:rPr>
        <w:t>scan podpísaného dokumentu</w:t>
      </w:r>
      <w:r w:rsidR="0085271D" w:rsidRPr="00BB0364">
        <w:rPr>
          <w:rFonts w:ascii="Nudista" w:hAnsi="Nudista" w:cs="Arial"/>
          <w:b/>
          <w:bCs/>
          <w:sz w:val="20"/>
          <w:szCs w:val="20"/>
        </w:rPr>
        <w:t>;</w:t>
      </w:r>
    </w:p>
    <w:p w14:paraId="62B4D7AF" w14:textId="6B811638" w:rsidR="00CD08F5" w:rsidRPr="00934735" w:rsidRDefault="00CD08F5">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 xml:space="preserve">v bode </w:t>
      </w:r>
      <w:del w:id="7" w:author="Jakub Hošo" w:date="2023-07-18T10:08:00Z">
        <w:r w:rsidRPr="00BB0364" w:rsidDel="006B6D4A">
          <w:rPr>
            <w:rFonts w:ascii="Nudista" w:hAnsi="Nudista" w:cs="Arial"/>
            <w:b/>
            <w:bCs/>
            <w:sz w:val="20"/>
            <w:szCs w:val="20"/>
            <w:u w:val="single"/>
          </w:rPr>
          <w:delText>7</w:delText>
        </w:r>
      </w:del>
      <w:ins w:id="8" w:author="Jakub Hošo" w:date="2023-07-18T10:08:00Z">
        <w:r w:rsidR="006B6D4A">
          <w:rPr>
            <w:rFonts w:ascii="Nudista" w:hAnsi="Nudista" w:cs="Arial"/>
            <w:b/>
            <w:bCs/>
            <w:sz w:val="20"/>
            <w:szCs w:val="20"/>
            <w:u w:val="single"/>
          </w:rPr>
          <w:t>8</w:t>
        </w:r>
      </w:ins>
      <w:r w:rsidRPr="00BB0364">
        <w:rPr>
          <w:rFonts w:ascii="Nudista" w:hAnsi="Nudista" w:cs="Arial"/>
          <w:b/>
          <w:bCs/>
          <w:sz w:val="20"/>
          <w:szCs w:val="20"/>
          <w:u w:val="single"/>
        </w:rPr>
        <w:t>.2.</w:t>
      </w:r>
      <w:r>
        <w:rPr>
          <w:rFonts w:ascii="Nudista" w:hAnsi="Nudista" w:cs="Arial"/>
          <w:b/>
          <w:bCs/>
          <w:sz w:val="20"/>
          <w:szCs w:val="20"/>
          <w:u w:val="single"/>
        </w:rPr>
        <w:t>1.2</w:t>
      </w:r>
      <w:r w:rsidRPr="00BB0364">
        <w:rPr>
          <w:rFonts w:ascii="Nudista" w:hAnsi="Nudista" w:cs="Arial"/>
          <w:b/>
          <w:bCs/>
          <w:sz w:val="20"/>
          <w:szCs w:val="20"/>
          <w:u w:val="single"/>
        </w:rPr>
        <w:t xml:space="preserve"> vyššie </w:t>
      </w:r>
      <w:r w:rsidRPr="00BB0364">
        <w:rPr>
          <w:rFonts w:ascii="Nudista" w:hAnsi="Nudista" w:cs="Arial"/>
          <w:sz w:val="20"/>
          <w:szCs w:val="20"/>
        </w:rPr>
        <w:t>musí byť doručený</w:t>
      </w:r>
      <w:r w:rsidRPr="00CD08F5">
        <w:rPr>
          <w:rFonts w:ascii="Nudista" w:hAnsi="Nudista" w:cs="Arial"/>
          <w:b/>
          <w:bCs/>
          <w:sz w:val="20"/>
          <w:szCs w:val="20"/>
        </w:rPr>
        <w:t xml:space="preserve"> </w:t>
      </w:r>
      <w:r w:rsidRPr="00FB355F">
        <w:rPr>
          <w:rFonts w:ascii="Nudista" w:hAnsi="Nudista" w:cs="Arial"/>
          <w:b/>
          <w:bCs/>
          <w:sz w:val="20"/>
          <w:szCs w:val="20"/>
        </w:rPr>
        <w:t xml:space="preserve">vo formáte  pdf. dokumentu podpísaný osobou, </w:t>
      </w:r>
      <w:r w:rsidRPr="00FB355F">
        <w:rPr>
          <w:rFonts w:ascii="Nudista" w:hAnsi="Nudista" w:cs="Arial"/>
          <w:sz w:val="20"/>
          <w:szCs w:val="20"/>
        </w:rPr>
        <w:t>resp. osobami oprávnenými konať v mene navrhovateľa</w:t>
      </w:r>
      <w:r>
        <w:rPr>
          <w:rFonts w:ascii="Nudista" w:hAnsi="Nudista" w:cs="Arial"/>
          <w:sz w:val="20"/>
          <w:szCs w:val="20"/>
        </w:rPr>
        <w:t>.</w:t>
      </w:r>
      <w:r w:rsidRPr="00CD08F5">
        <w:rPr>
          <w:rFonts w:ascii="Nudista" w:hAnsi="Nudista" w:cs="Arial"/>
          <w:b/>
          <w:bCs/>
          <w:sz w:val="20"/>
          <w:szCs w:val="20"/>
        </w:rPr>
        <w:t xml:space="preserve"> </w:t>
      </w:r>
      <w:r>
        <w:rPr>
          <w:rFonts w:ascii="Nudista" w:hAnsi="Nudista" w:cs="Arial"/>
          <w:b/>
          <w:bCs/>
          <w:sz w:val="20"/>
          <w:szCs w:val="20"/>
        </w:rPr>
        <w:t xml:space="preserve">Uchádzač predkladá </w:t>
      </w:r>
      <w:r w:rsidRPr="00BB0364">
        <w:rPr>
          <w:rFonts w:ascii="Nudista" w:hAnsi="Nudista" w:cs="Arial"/>
          <w:b/>
          <w:bCs/>
          <w:sz w:val="20"/>
          <w:szCs w:val="20"/>
          <w:u w:val="single"/>
        </w:rPr>
        <w:t>scan podpísaného dokumentu</w:t>
      </w:r>
      <w:r w:rsidRPr="00BB0364">
        <w:rPr>
          <w:rFonts w:ascii="Nudista" w:hAnsi="Nudista" w:cs="Arial"/>
          <w:b/>
          <w:bCs/>
          <w:sz w:val="20"/>
          <w:szCs w:val="20"/>
        </w:rPr>
        <w:t>;</w:t>
      </w:r>
    </w:p>
    <w:p w14:paraId="4EC32E1D" w14:textId="06C3ECF0" w:rsidR="00CD08F5" w:rsidRPr="00A9175A" w:rsidRDefault="00CD08F5">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 xml:space="preserve">v bode </w:t>
      </w:r>
      <w:del w:id="9" w:author="Jakub Hošo" w:date="2023-07-18T10:08:00Z">
        <w:r w:rsidRPr="00BB0364" w:rsidDel="006B6D4A">
          <w:rPr>
            <w:rFonts w:ascii="Nudista" w:hAnsi="Nudista" w:cs="Arial"/>
            <w:b/>
            <w:bCs/>
            <w:sz w:val="20"/>
            <w:szCs w:val="20"/>
            <w:u w:val="single"/>
          </w:rPr>
          <w:delText>7</w:delText>
        </w:r>
      </w:del>
      <w:ins w:id="10" w:author="Jakub Hošo" w:date="2023-07-18T10:08:00Z">
        <w:r w:rsidR="006B6D4A">
          <w:rPr>
            <w:rFonts w:ascii="Nudista" w:hAnsi="Nudista" w:cs="Arial"/>
            <w:b/>
            <w:bCs/>
            <w:sz w:val="20"/>
            <w:szCs w:val="20"/>
            <w:u w:val="single"/>
          </w:rPr>
          <w:t>8</w:t>
        </w:r>
      </w:ins>
      <w:r w:rsidRPr="00BB0364">
        <w:rPr>
          <w:rFonts w:ascii="Nudista" w:hAnsi="Nudista" w:cs="Arial"/>
          <w:b/>
          <w:bCs/>
          <w:sz w:val="20"/>
          <w:szCs w:val="20"/>
          <w:u w:val="single"/>
        </w:rPr>
        <w:t>.2.</w:t>
      </w:r>
      <w:r>
        <w:rPr>
          <w:rFonts w:ascii="Nudista" w:hAnsi="Nudista" w:cs="Arial"/>
          <w:b/>
          <w:bCs/>
          <w:sz w:val="20"/>
          <w:szCs w:val="20"/>
          <w:u w:val="single"/>
        </w:rPr>
        <w:t>2</w:t>
      </w:r>
      <w:r w:rsidRPr="00BB0364">
        <w:rPr>
          <w:rFonts w:ascii="Nudista" w:hAnsi="Nudista" w:cs="Arial"/>
          <w:b/>
          <w:bCs/>
          <w:sz w:val="20"/>
          <w:szCs w:val="20"/>
          <w:u w:val="single"/>
        </w:rPr>
        <w:t xml:space="preserve"> vyššie </w:t>
      </w:r>
      <w:r w:rsidRPr="00BB0364">
        <w:rPr>
          <w:rFonts w:ascii="Nudista" w:hAnsi="Nudista" w:cs="Arial"/>
          <w:sz w:val="20"/>
          <w:szCs w:val="20"/>
        </w:rPr>
        <w:t>musí byť doručený</w:t>
      </w:r>
      <w:r w:rsidRPr="00746753">
        <w:rPr>
          <w:rFonts w:ascii="Nudista" w:hAnsi="Nudista" w:cs="Arial"/>
          <w:b/>
          <w:bCs/>
          <w:sz w:val="20"/>
          <w:szCs w:val="20"/>
        </w:rPr>
        <w:t xml:space="preserve"> </w:t>
      </w:r>
      <w:r w:rsidRPr="00BB0364">
        <w:rPr>
          <w:rFonts w:ascii="Nudista" w:hAnsi="Nudista" w:cs="Arial"/>
          <w:sz w:val="20"/>
          <w:szCs w:val="20"/>
        </w:rPr>
        <w:t>musí byť doručený</w:t>
      </w:r>
      <w:r w:rsidRPr="00CD08F5">
        <w:rPr>
          <w:rFonts w:ascii="Nudista" w:hAnsi="Nudista" w:cs="Arial"/>
          <w:b/>
          <w:bCs/>
          <w:sz w:val="20"/>
          <w:szCs w:val="20"/>
        </w:rPr>
        <w:t xml:space="preserve"> </w:t>
      </w:r>
      <w:r w:rsidRPr="00FB355F">
        <w:rPr>
          <w:rFonts w:ascii="Nudista" w:hAnsi="Nudista" w:cs="Arial"/>
          <w:b/>
          <w:bCs/>
          <w:sz w:val="20"/>
          <w:szCs w:val="20"/>
        </w:rPr>
        <w:t xml:space="preserve">vo formáte  pdf. dokumentu </w:t>
      </w:r>
      <w:r w:rsidRPr="00934735">
        <w:rPr>
          <w:rFonts w:ascii="Nudista" w:hAnsi="Nudista" w:cs="Arial"/>
          <w:sz w:val="20"/>
          <w:szCs w:val="20"/>
        </w:rPr>
        <w:t>podpísaný osobou</w:t>
      </w:r>
      <w:r w:rsidRPr="00FB355F">
        <w:rPr>
          <w:rFonts w:ascii="Nudista" w:hAnsi="Nudista" w:cs="Arial"/>
          <w:b/>
          <w:bCs/>
          <w:sz w:val="20"/>
          <w:szCs w:val="20"/>
        </w:rPr>
        <w:t xml:space="preserve">, </w:t>
      </w:r>
      <w:r w:rsidRPr="00FB355F">
        <w:rPr>
          <w:rFonts w:ascii="Nudista" w:hAnsi="Nudista" w:cs="Arial"/>
          <w:sz w:val="20"/>
          <w:szCs w:val="20"/>
        </w:rPr>
        <w:t>resp. osobami oprávnenými konať v mene navrhovateľa</w:t>
      </w:r>
      <w:r>
        <w:rPr>
          <w:rFonts w:ascii="Nudista" w:hAnsi="Nudista" w:cs="Arial"/>
          <w:sz w:val="20"/>
          <w:szCs w:val="20"/>
        </w:rPr>
        <w:t xml:space="preserve">. </w:t>
      </w:r>
      <w:r>
        <w:rPr>
          <w:rFonts w:ascii="Nudista" w:hAnsi="Nudista" w:cs="Arial"/>
          <w:b/>
          <w:bCs/>
          <w:sz w:val="20"/>
          <w:szCs w:val="20"/>
        </w:rPr>
        <w:t xml:space="preserve">Uchádzač predkladá </w:t>
      </w:r>
      <w:r w:rsidRPr="00BB0364">
        <w:rPr>
          <w:rFonts w:ascii="Nudista" w:hAnsi="Nudista" w:cs="Arial"/>
          <w:b/>
          <w:bCs/>
          <w:sz w:val="20"/>
          <w:szCs w:val="20"/>
          <w:u w:val="single"/>
        </w:rPr>
        <w:t>scan podpísaného dokumentu</w:t>
      </w:r>
      <w:r w:rsidRPr="00BB0364">
        <w:rPr>
          <w:rFonts w:ascii="Nudista" w:hAnsi="Nudista" w:cs="Arial"/>
          <w:b/>
          <w:bCs/>
          <w:sz w:val="20"/>
          <w:szCs w:val="20"/>
        </w:rPr>
        <w:t>;</w:t>
      </w:r>
    </w:p>
    <w:p w14:paraId="30CCEAB3" w14:textId="0798FE27" w:rsidR="00EA6570" w:rsidRDefault="00EA6570">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 xml:space="preserve">v bode </w:t>
      </w:r>
      <w:del w:id="11" w:author="Jakub Hošo" w:date="2023-07-18T10:08:00Z">
        <w:r w:rsidRPr="00BB0364" w:rsidDel="006B6D4A">
          <w:rPr>
            <w:rFonts w:ascii="Nudista" w:hAnsi="Nudista" w:cs="Arial"/>
            <w:b/>
            <w:bCs/>
            <w:sz w:val="20"/>
            <w:szCs w:val="20"/>
            <w:u w:val="single"/>
          </w:rPr>
          <w:delText>7</w:delText>
        </w:r>
      </w:del>
      <w:ins w:id="12" w:author="Jakub Hošo" w:date="2023-07-18T10:08:00Z">
        <w:r w:rsidR="006B6D4A">
          <w:rPr>
            <w:rFonts w:ascii="Nudista" w:hAnsi="Nudista" w:cs="Arial"/>
            <w:b/>
            <w:bCs/>
            <w:sz w:val="20"/>
            <w:szCs w:val="20"/>
            <w:u w:val="single"/>
          </w:rPr>
          <w:t>8</w:t>
        </w:r>
      </w:ins>
      <w:r w:rsidRPr="00BB0364">
        <w:rPr>
          <w:rFonts w:ascii="Nudista" w:hAnsi="Nudista" w:cs="Arial"/>
          <w:b/>
          <w:bCs/>
          <w:sz w:val="20"/>
          <w:szCs w:val="20"/>
          <w:u w:val="single"/>
        </w:rPr>
        <w:t>.2.</w:t>
      </w:r>
      <w:r>
        <w:rPr>
          <w:rFonts w:ascii="Nudista" w:hAnsi="Nudista" w:cs="Arial"/>
          <w:b/>
          <w:bCs/>
          <w:sz w:val="20"/>
          <w:szCs w:val="20"/>
          <w:u w:val="single"/>
        </w:rPr>
        <w:t>3</w:t>
      </w:r>
      <w:r w:rsidRPr="00BB0364">
        <w:rPr>
          <w:rFonts w:ascii="Nudista" w:hAnsi="Nudista" w:cs="Arial"/>
          <w:b/>
          <w:bCs/>
          <w:sz w:val="20"/>
          <w:szCs w:val="20"/>
          <w:u w:val="single"/>
        </w:rPr>
        <w:t xml:space="preserve"> vyššie</w:t>
      </w:r>
      <w:r w:rsidRPr="00934735">
        <w:rPr>
          <w:rFonts w:ascii="Nudista" w:hAnsi="Nudista" w:cs="Arial"/>
          <w:b/>
          <w:bCs/>
          <w:sz w:val="20"/>
          <w:szCs w:val="20"/>
        </w:rPr>
        <w:t xml:space="preserve"> </w:t>
      </w:r>
      <w:r w:rsidRPr="00934735">
        <w:rPr>
          <w:rFonts w:ascii="Nudista" w:hAnsi="Nudista" w:cs="Arial"/>
          <w:sz w:val="20"/>
          <w:szCs w:val="20"/>
        </w:rPr>
        <w:t>mus</w:t>
      </w:r>
      <w:r>
        <w:rPr>
          <w:rFonts w:ascii="Nudista" w:hAnsi="Nudista" w:cs="Arial"/>
          <w:sz w:val="20"/>
          <w:szCs w:val="20"/>
        </w:rPr>
        <w:t>ia</w:t>
      </w:r>
      <w:r w:rsidRPr="00934735">
        <w:rPr>
          <w:rFonts w:ascii="Nudista" w:hAnsi="Nudista" w:cs="Arial"/>
          <w:sz w:val="20"/>
          <w:szCs w:val="20"/>
        </w:rPr>
        <w:t xml:space="preserve"> byť doručen</w:t>
      </w:r>
      <w:r>
        <w:rPr>
          <w:rFonts w:ascii="Nudista" w:hAnsi="Nudista" w:cs="Arial"/>
          <w:sz w:val="20"/>
          <w:szCs w:val="20"/>
        </w:rPr>
        <w:t>é</w:t>
      </w:r>
      <w:r w:rsidRPr="00934735">
        <w:rPr>
          <w:rFonts w:ascii="Nudista" w:hAnsi="Nudista" w:cs="Arial"/>
          <w:b/>
          <w:bCs/>
          <w:sz w:val="20"/>
          <w:szCs w:val="20"/>
        </w:rPr>
        <w:t xml:space="preserve"> </w:t>
      </w:r>
      <w:r w:rsidRPr="00FB355F">
        <w:rPr>
          <w:rFonts w:ascii="Nudista" w:hAnsi="Nudista" w:cs="Arial"/>
          <w:b/>
          <w:bCs/>
          <w:sz w:val="20"/>
          <w:szCs w:val="20"/>
        </w:rPr>
        <w:t>vo formáte  pdf. dokument</w:t>
      </w:r>
      <w:r>
        <w:rPr>
          <w:rFonts w:ascii="Nudista" w:hAnsi="Nudista" w:cs="Arial"/>
          <w:b/>
          <w:bCs/>
          <w:sz w:val="20"/>
          <w:szCs w:val="20"/>
        </w:rPr>
        <w:t>ov</w:t>
      </w:r>
      <w:r w:rsidRPr="00E87EEC" w:rsidDel="00E87EEC">
        <w:rPr>
          <w:rFonts w:ascii="Nudista" w:hAnsi="Nudista" w:cs="Arial"/>
          <w:b/>
          <w:bCs/>
          <w:sz w:val="20"/>
          <w:szCs w:val="20"/>
        </w:rPr>
        <w:t xml:space="preserve"> </w:t>
      </w:r>
      <w:r w:rsidRPr="00934735">
        <w:rPr>
          <w:rFonts w:ascii="Nudista" w:hAnsi="Nudista" w:cs="Arial"/>
          <w:sz w:val="20"/>
          <w:szCs w:val="20"/>
        </w:rPr>
        <w:t>preukazujúc</w:t>
      </w:r>
      <w:r>
        <w:rPr>
          <w:rFonts w:ascii="Nudista" w:hAnsi="Nudista" w:cs="Arial"/>
          <w:sz w:val="20"/>
          <w:szCs w:val="20"/>
        </w:rPr>
        <w:t>ich splnenie minimálnych požiadaviek podľa Prílohy č. 1 P</w:t>
      </w:r>
      <w:r w:rsidRPr="00A9175A">
        <w:rPr>
          <w:rFonts w:ascii="Nudista" w:hAnsi="Nudista" w:cs="Arial"/>
          <w:sz w:val="20"/>
          <w:szCs w:val="20"/>
        </w:rPr>
        <w:t>odrobná špecifikácia predmetu plnenia</w:t>
      </w:r>
      <w:r w:rsidRPr="00BB0364">
        <w:rPr>
          <w:rFonts w:ascii="Nudista" w:hAnsi="Nudista" w:cs="Arial"/>
          <w:b/>
          <w:bCs/>
          <w:sz w:val="20"/>
          <w:szCs w:val="20"/>
        </w:rPr>
        <w:t>;</w:t>
      </w:r>
    </w:p>
    <w:p w14:paraId="4054988A" w14:textId="26C66E40" w:rsidR="00E87EEC" w:rsidRPr="00FB355F" w:rsidRDefault="00A10A5C">
      <w:pPr>
        <w:pStyle w:val="Odsekzoznamu"/>
        <w:numPr>
          <w:ilvl w:val="0"/>
          <w:numId w:val="37"/>
        </w:numPr>
        <w:spacing w:after="120" w:line="240" w:lineRule="auto"/>
        <w:contextualSpacing w:val="0"/>
        <w:jc w:val="both"/>
        <w:rPr>
          <w:rFonts w:ascii="Nudista" w:hAnsi="Nudista" w:cs="Arial"/>
          <w:sz w:val="20"/>
          <w:szCs w:val="20"/>
        </w:rPr>
      </w:pPr>
      <w:r w:rsidRPr="00BB0364">
        <w:rPr>
          <w:rFonts w:ascii="Nudista" w:hAnsi="Nudista" w:cs="Arial"/>
          <w:b/>
          <w:bCs/>
          <w:sz w:val="20"/>
          <w:szCs w:val="20"/>
          <w:u w:val="single"/>
        </w:rPr>
        <w:t xml:space="preserve">v bode </w:t>
      </w:r>
      <w:del w:id="13" w:author="Jakub Hošo" w:date="2023-07-18T10:08:00Z">
        <w:r w:rsidRPr="00BB0364" w:rsidDel="006B6D4A">
          <w:rPr>
            <w:rFonts w:ascii="Nudista" w:hAnsi="Nudista" w:cs="Arial"/>
            <w:b/>
            <w:bCs/>
            <w:sz w:val="20"/>
            <w:szCs w:val="20"/>
            <w:u w:val="single"/>
          </w:rPr>
          <w:delText>7</w:delText>
        </w:r>
      </w:del>
      <w:ins w:id="14" w:author="Jakub Hošo" w:date="2023-07-18T10:08:00Z">
        <w:r w:rsidR="006B6D4A">
          <w:rPr>
            <w:rFonts w:ascii="Nudista" w:hAnsi="Nudista" w:cs="Arial"/>
            <w:b/>
            <w:bCs/>
            <w:sz w:val="20"/>
            <w:szCs w:val="20"/>
            <w:u w:val="single"/>
          </w:rPr>
          <w:t>8</w:t>
        </w:r>
      </w:ins>
      <w:r w:rsidRPr="00BB0364">
        <w:rPr>
          <w:rFonts w:ascii="Nudista" w:hAnsi="Nudista" w:cs="Arial"/>
          <w:b/>
          <w:bCs/>
          <w:sz w:val="20"/>
          <w:szCs w:val="20"/>
          <w:u w:val="single"/>
        </w:rPr>
        <w:t>.2.</w:t>
      </w:r>
      <w:r w:rsidR="00A9175A">
        <w:rPr>
          <w:rFonts w:ascii="Nudista" w:hAnsi="Nudista" w:cs="Arial"/>
          <w:b/>
          <w:bCs/>
          <w:sz w:val="20"/>
          <w:szCs w:val="20"/>
          <w:u w:val="single"/>
        </w:rPr>
        <w:t>4</w:t>
      </w:r>
      <w:r w:rsidR="0028041F" w:rsidRPr="00BB0364">
        <w:rPr>
          <w:rFonts w:ascii="Nudista" w:hAnsi="Nudista" w:cs="Arial"/>
          <w:b/>
          <w:bCs/>
          <w:sz w:val="20"/>
          <w:szCs w:val="20"/>
          <w:u w:val="single"/>
        </w:rPr>
        <w:t xml:space="preserve"> </w:t>
      </w:r>
      <w:r w:rsidRPr="00BB0364">
        <w:rPr>
          <w:rFonts w:ascii="Nudista" w:hAnsi="Nudista" w:cs="Arial"/>
          <w:b/>
          <w:bCs/>
          <w:sz w:val="20"/>
          <w:szCs w:val="20"/>
          <w:u w:val="single"/>
        </w:rPr>
        <w:t>vyššie</w:t>
      </w:r>
      <w:r w:rsidRPr="00934735">
        <w:rPr>
          <w:rFonts w:ascii="Nudista" w:hAnsi="Nudista" w:cs="Arial"/>
          <w:b/>
          <w:bCs/>
          <w:sz w:val="20"/>
          <w:szCs w:val="20"/>
        </w:rPr>
        <w:t xml:space="preserve"> </w:t>
      </w:r>
      <w:r w:rsidRPr="00934735">
        <w:rPr>
          <w:rFonts w:ascii="Nudista" w:hAnsi="Nudista" w:cs="Arial"/>
          <w:sz w:val="20"/>
          <w:szCs w:val="20"/>
        </w:rPr>
        <w:t>musí byť doručený</w:t>
      </w:r>
      <w:r w:rsidRPr="00934735">
        <w:rPr>
          <w:rFonts w:ascii="Nudista" w:hAnsi="Nudista" w:cs="Arial"/>
          <w:b/>
          <w:bCs/>
          <w:sz w:val="20"/>
          <w:szCs w:val="20"/>
        </w:rPr>
        <w:t xml:space="preserve"> </w:t>
      </w:r>
      <w:r w:rsidR="00E87EEC" w:rsidRPr="00FB355F">
        <w:rPr>
          <w:rFonts w:ascii="Nudista" w:hAnsi="Nudista" w:cs="Arial"/>
          <w:b/>
          <w:bCs/>
          <w:sz w:val="20"/>
          <w:szCs w:val="20"/>
        </w:rPr>
        <w:t>vo formáte  pdf. dokumentu</w:t>
      </w:r>
      <w:r w:rsidR="00E87EEC" w:rsidRPr="00E87EEC" w:rsidDel="00E87EEC">
        <w:rPr>
          <w:rFonts w:ascii="Nudista" w:hAnsi="Nudista" w:cs="Arial"/>
          <w:b/>
          <w:bCs/>
          <w:sz w:val="20"/>
          <w:szCs w:val="20"/>
        </w:rPr>
        <w:t xml:space="preserve"> </w:t>
      </w:r>
      <w:r w:rsidRPr="00934735">
        <w:rPr>
          <w:rFonts w:ascii="Nudista" w:hAnsi="Nudista" w:cs="Arial"/>
          <w:sz w:val="20"/>
          <w:szCs w:val="20"/>
        </w:rPr>
        <w:t>preukazujúceho splnenie podmienky</w:t>
      </w:r>
      <w:r w:rsidR="006B26E9" w:rsidRPr="00934735">
        <w:rPr>
          <w:rFonts w:ascii="Nudista" w:hAnsi="Nudista" w:cs="Arial"/>
          <w:sz w:val="20"/>
          <w:szCs w:val="20"/>
        </w:rPr>
        <w:t xml:space="preserve"> technickej alebo odbornej spôsobilosti</w:t>
      </w:r>
      <w:r w:rsidRPr="00934735">
        <w:rPr>
          <w:rFonts w:ascii="Nudista" w:hAnsi="Nudista" w:cs="Arial"/>
          <w:sz w:val="20"/>
          <w:szCs w:val="20"/>
        </w:rPr>
        <w:t xml:space="preserve">, </w:t>
      </w:r>
      <w:r w:rsidRPr="00934735">
        <w:rPr>
          <w:rFonts w:ascii="Nudista" w:hAnsi="Nudista" w:cs="Arial"/>
          <w:b/>
          <w:bCs/>
          <w:sz w:val="20"/>
          <w:szCs w:val="20"/>
        </w:rPr>
        <w:t>podpísan</w:t>
      </w:r>
      <w:r w:rsidR="00E87EEC" w:rsidRPr="00934735">
        <w:rPr>
          <w:rFonts w:ascii="Nudista" w:hAnsi="Nudista" w:cs="Arial"/>
          <w:b/>
          <w:bCs/>
          <w:sz w:val="20"/>
          <w:szCs w:val="20"/>
        </w:rPr>
        <w:t>ý</w:t>
      </w:r>
      <w:r w:rsidRPr="00934735">
        <w:rPr>
          <w:rFonts w:ascii="Nudista" w:hAnsi="Nudista" w:cs="Arial"/>
          <w:b/>
          <w:bCs/>
          <w:sz w:val="20"/>
          <w:szCs w:val="20"/>
        </w:rPr>
        <w:t xml:space="preserve"> osobou</w:t>
      </w:r>
      <w:r w:rsidR="00CD08F5" w:rsidRPr="00CD08F5">
        <w:rPr>
          <w:rFonts w:ascii="Nudista" w:hAnsi="Nudista" w:cs="Arial"/>
          <w:sz w:val="20"/>
          <w:szCs w:val="20"/>
        </w:rPr>
        <w:t>, resp.</w:t>
      </w:r>
      <w:r w:rsidR="00E87EEC">
        <w:rPr>
          <w:rFonts w:ascii="Nudista" w:hAnsi="Nudista" w:cs="Arial"/>
          <w:sz w:val="20"/>
          <w:szCs w:val="20"/>
        </w:rPr>
        <w:t> </w:t>
      </w:r>
      <w:r w:rsidR="00CD08F5" w:rsidRPr="00CD08F5">
        <w:rPr>
          <w:rFonts w:ascii="Nudista" w:hAnsi="Nudista" w:cs="Arial"/>
          <w:sz w:val="20"/>
          <w:szCs w:val="20"/>
        </w:rPr>
        <w:t xml:space="preserve">osobami </w:t>
      </w:r>
      <w:r w:rsidRPr="00CD08F5">
        <w:rPr>
          <w:rFonts w:ascii="Nudista" w:hAnsi="Nudista" w:cs="Arial"/>
          <w:sz w:val="20"/>
          <w:szCs w:val="20"/>
        </w:rPr>
        <w:t>oprávnen</w:t>
      </w:r>
      <w:r w:rsidR="00CD08F5" w:rsidRPr="00CD08F5">
        <w:rPr>
          <w:rFonts w:ascii="Nudista" w:hAnsi="Nudista" w:cs="Arial"/>
          <w:sz w:val="20"/>
          <w:szCs w:val="20"/>
        </w:rPr>
        <w:t>ými</w:t>
      </w:r>
      <w:r w:rsidRPr="00CD08F5">
        <w:rPr>
          <w:rFonts w:ascii="Nudista" w:hAnsi="Nudista" w:cs="Arial"/>
          <w:sz w:val="20"/>
          <w:szCs w:val="20"/>
        </w:rPr>
        <w:t xml:space="preserve"> </w:t>
      </w:r>
      <w:r w:rsidR="008E010D" w:rsidRPr="00CD08F5">
        <w:rPr>
          <w:rFonts w:ascii="Nudista" w:hAnsi="Nudista" w:cs="Arial"/>
          <w:sz w:val="20"/>
          <w:szCs w:val="20"/>
        </w:rPr>
        <w:t>konať v mene navrhovateľa</w:t>
      </w:r>
      <w:r w:rsidR="00096F7D" w:rsidRPr="00CD08F5">
        <w:rPr>
          <w:rFonts w:ascii="Nudista" w:hAnsi="Nudista" w:cs="Arial"/>
          <w:sz w:val="20"/>
          <w:szCs w:val="20"/>
        </w:rPr>
        <w:t>.</w:t>
      </w:r>
      <w:r w:rsidR="00E87EEC" w:rsidRPr="00E87EEC">
        <w:rPr>
          <w:rFonts w:ascii="Nudista" w:hAnsi="Nudista" w:cs="Arial"/>
          <w:b/>
          <w:bCs/>
          <w:sz w:val="20"/>
          <w:szCs w:val="20"/>
        </w:rPr>
        <w:t xml:space="preserve"> </w:t>
      </w:r>
      <w:r w:rsidR="00E87EEC">
        <w:rPr>
          <w:rFonts w:ascii="Nudista" w:hAnsi="Nudista" w:cs="Arial"/>
          <w:b/>
          <w:bCs/>
          <w:sz w:val="20"/>
          <w:szCs w:val="20"/>
        </w:rPr>
        <w:t xml:space="preserve">Uchádzač predkladá </w:t>
      </w:r>
      <w:r w:rsidR="00E87EEC" w:rsidRPr="00BB0364">
        <w:rPr>
          <w:rFonts w:ascii="Nudista" w:hAnsi="Nudista" w:cs="Arial"/>
          <w:b/>
          <w:bCs/>
          <w:sz w:val="20"/>
          <w:szCs w:val="20"/>
          <w:u w:val="single"/>
        </w:rPr>
        <w:t>scan podpísaného dokumentu</w:t>
      </w:r>
      <w:r w:rsidR="00E87EEC">
        <w:rPr>
          <w:rFonts w:ascii="Nudista" w:hAnsi="Nudista" w:cs="Arial"/>
          <w:b/>
          <w:bCs/>
          <w:sz w:val="20"/>
          <w:szCs w:val="20"/>
        </w:rPr>
        <w:t>.</w:t>
      </w:r>
    </w:p>
    <w:p w14:paraId="086CB2DD" w14:textId="77777777" w:rsidR="002A59EA" w:rsidRDefault="00FF4A7B" w:rsidP="00E87EEC">
      <w:pPr>
        <w:pStyle w:val="Odsekzoznamu"/>
        <w:numPr>
          <w:ilvl w:val="1"/>
          <w:numId w:val="1"/>
        </w:numPr>
        <w:spacing w:after="120" w:line="240" w:lineRule="auto"/>
        <w:ind w:left="567" w:hanging="567"/>
        <w:contextualSpacing w:val="0"/>
        <w:jc w:val="both"/>
        <w:rPr>
          <w:rFonts w:ascii="Nudista" w:hAnsi="Nudista" w:cs="Arial"/>
          <w:sz w:val="20"/>
          <w:szCs w:val="20"/>
        </w:rPr>
      </w:pPr>
      <w:r>
        <w:rPr>
          <w:rFonts w:ascii="Nudista" w:hAnsi="Nudista" w:cs="Arial"/>
          <w:sz w:val="20"/>
          <w:szCs w:val="20"/>
        </w:rPr>
        <w:t>Návrh</w:t>
      </w:r>
      <w:r w:rsidR="0098422C" w:rsidRPr="00E87EEC">
        <w:rPr>
          <w:rFonts w:ascii="Nudista" w:hAnsi="Nudista" w:cs="Arial"/>
          <w:sz w:val="20"/>
          <w:szCs w:val="20"/>
        </w:rPr>
        <w:t xml:space="preserve"> </w:t>
      </w:r>
      <w:r w:rsidR="008E010D" w:rsidRPr="00E87EEC">
        <w:rPr>
          <w:rFonts w:ascii="Nudista" w:hAnsi="Nudista" w:cs="Arial"/>
          <w:sz w:val="20"/>
          <w:szCs w:val="20"/>
        </w:rPr>
        <w:t>navrhovateľa</w:t>
      </w:r>
      <w:r w:rsidR="007B6972" w:rsidRPr="00E87EEC">
        <w:rPr>
          <w:rFonts w:ascii="Nudista" w:hAnsi="Nudista" w:cs="Arial"/>
          <w:sz w:val="20"/>
          <w:szCs w:val="20"/>
        </w:rPr>
        <w:t xml:space="preserve"> </w:t>
      </w:r>
      <w:r w:rsidR="0098422C" w:rsidRPr="00E87EEC">
        <w:rPr>
          <w:rFonts w:ascii="Nudista" w:hAnsi="Nudista" w:cs="Arial"/>
          <w:sz w:val="20"/>
          <w:szCs w:val="20"/>
        </w:rPr>
        <w:t xml:space="preserve">nesmie obsahovať žiadne obmedzenia alebo výhrady, ktoré sú v rozpore </w:t>
      </w:r>
      <w:r w:rsidR="00D042C3" w:rsidRPr="00E87EEC">
        <w:rPr>
          <w:rFonts w:ascii="Nudista" w:hAnsi="Nudista" w:cs="Arial"/>
          <w:sz w:val="20"/>
          <w:szCs w:val="20"/>
        </w:rPr>
        <w:br/>
      </w:r>
      <w:r w:rsidR="0098422C" w:rsidRPr="00E87EEC">
        <w:rPr>
          <w:rFonts w:ascii="Nudista" w:hAnsi="Nudista" w:cs="Arial"/>
          <w:sz w:val="20"/>
          <w:szCs w:val="20"/>
        </w:rPr>
        <w:t>s požiadavkami a podmienkami uvedenými</w:t>
      </w:r>
      <w:r w:rsidR="00D042C3" w:rsidRPr="00E87EEC">
        <w:rPr>
          <w:rFonts w:ascii="Nudista" w:hAnsi="Nudista"/>
          <w:sz w:val="20"/>
          <w:szCs w:val="20"/>
        </w:rPr>
        <w:t xml:space="preserve"> </w:t>
      </w:r>
      <w:r w:rsidR="0098422C" w:rsidRPr="00E87EEC">
        <w:rPr>
          <w:rFonts w:ascii="Nudista" w:hAnsi="Nudista" w:cs="Arial"/>
          <w:sz w:val="20"/>
          <w:szCs w:val="20"/>
        </w:rPr>
        <w:t xml:space="preserve">v tejto </w:t>
      </w:r>
      <w:r w:rsidR="008B0358" w:rsidRPr="00E87EEC">
        <w:rPr>
          <w:rFonts w:ascii="Nudista" w:hAnsi="Nudista" w:cs="Arial"/>
          <w:sz w:val="20"/>
          <w:szCs w:val="20"/>
        </w:rPr>
        <w:t>V</w:t>
      </w:r>
      <w:r w:rsidR="0098422C" w:rsidRPr="00E87EEC">
        <w:rPr>
          <w:rFonts w:ascii="Nudista" w:hAnsi="Nudista" w:cs="Arial"/>
          <w:sz w:val="20"/>
          <w:szCs w:val="20"/>
        </w:rPr>
        <w:t>ýzve.</w:t>
      </w:r>
    </w:p>
    <w:p w14:paraId="4D167BC3" w14:textId="77777777" w:rsidR="0098422C" w:rsidRPr="00BB0364" w:rsidRDefault="0098422C" w:rsidP="0098422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obchodné podmienky</w:t>
      </w:r>
    </w:p>
    <w:p w14:paraId="7296B982" w14:textId="77777777" w:rsidR="00E87EEC" w:rsidRPr="00934735" w:rsidRDefault="0098422C" w:rsidP="00E87EEC">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Medzi úspešným </w:t>
      </w:r>
      <w:r w:rsidR="008E010D" w:rsidRPr="00BB0364">
        <w:rPr>
          <w:rFonts w:ascii="Nudista" w:hAnsi="Nudista" w:cs="Arial"/>
          <w:sz w:val="20"/>
          <w:szCs w:val="20"/>
        </w:rPr>
        <w:t>navrhovateľ</w:t>
      </w:r>
      <w:r w:rsidR="00D042C3" w:rsidRPr="00BB0364">
        <w:rPr>
          <w:rFonts w:ascii="Nudista" w:hAnsi="Nudista" w:cs="Arial"/>
          <w:sz w:val="20"/>
          <w:szCs w:val="20"/>
        </w:rPr>
        <w:t>om</w:t>
      </w:r>
      <w:r w:rsidRPr="00BB0364">
        <w:rPr>
          <w:rFonts w:ascii="Nudista" w:hAnsi="Nudista" w:cs="Arial"/>
          <w:sz w:val="20"/>
          <w:szCs w:val="20"/>
        </w:rPr>
        <w:t xml:space="preserve"> a</w:t>
      </w:r>
      <w:r w:rsidR="00DB0988" w:rsidRPr="00BB0364">
        <w:rPr>
          <w:rFonts w:ascii="Nudista" w:hAnsi="Nudista" w:cs="Arial"/>
          <w:sz w:val="20"/>
          <w:szCs w:val="20"/>
        </w:rPr>
        <w:t> </w:t>
      </w:r>
      <w:r w:rsidR="00D042C3" w:rsidRPr="00BB0364">
        <w:rPr>
          <w:rFonts w:ascii="Nudista" w:hAnsi="Nudista"/>
          <w:sz w:val="20"/>
          <w:szCs w:val="20"/>
        </w:rPr>
        <w:t>vyhlasovateľom</w:t>
      </w:r>
      <w:r w:rsidR="00D042C3" w:rsidRPr="00BB0364" w:rsidDel="00D042C3">
        <w:rPr>
          <w:rFonts w:ascii="Nudista" w:hAnsi="Nudista" w:cs="Arial"/>
          <w:sz w:val="20"/>
          <w:szCs w:val="20"/>
        </w:rPr>
        <w:t xml:space="preserve"> </w:t>
      </w:r>
      <w:r w:rsidRPr="00BB0364">
        <w:rPr>
          <w:rFonts w:ascii="Nudista" w:hAnsi="Nudista" w:cs="Arial"/>
          <w:sz w:val="20"/>
          <w:szCs w:val="20"/>
        </w:rPr>
        <w:t xml:space="preserve">bude uzavretá </w:t>
      </w:r>
      <w:r w:rsidR="00096F7D" w:rsidRPr="00BB0364">
        <w:rPr>
          <w:rFonts w:ascii="Nudista" w:hAnsi="Nudista" w:cs="Arial"/>
          <w:sz w:val="20"/>
          <w:szCs w:val="20"/>
        </w:rPr>
        <w:t>z</w:t>
      </w:r>
      <w:r w:rsidRPr="00BB0364">
        <w:rPr>
          <w:rFonts w:ascii="Nudista" w:hAnsi="Nudista" w:cs="Arial"/>
          <w:sz w:val="20"/>
          <w:szCs w:val="20"/>
        </w:rPr>
        <w:t>mluva</w:t>
      </w:r>
      <w:r w:rsidR="00096F7D" w:rsidRPr="00BB0364">
        <w:rPr>
          <w:rFonts w:ascii="Nudista" w:hAnsi="Nudista" w:cs="Arial"/>
          <w:sz w:val="20"/>
          <w:szCs w:val="20"/>
        </w:rPr>
        <w:t xml:space="preserve"> </w:t>
      </w:r>
      <w:r w:rsidR="0087745A" w:rsidRPr="00BB0364">
        <w:rPr>
          <w:rFonts w:ascii="Nudista" w:hAnsi="Nudista" w:cs="Arial"/>
          <w:sz w:val="20"/>
          <w:szCs w:val="20"/>
        </w:rPr>
        <w:t>o dielo</w:t>
      </w:r>
      <w:r w:rsidRPr="00BB0364">
        <w:rPr>
          <w:rFonts w:ascii="Nudista" w:hAnsi="Nudista" w:cs="Arial"/>
          <w:sz w:val="20"/>
          <w:szCs w:val="20"/>
        </w:rPr>
        <w:t xml:space="preserve"> </w:t>
      </w:r>
      <w:r w:rsidR="008D4AEF" w:rsidRPr="00BB0364">
        <w:rPr>
          <w:rFonts w:ascii="Nudista" w:hAnsi="Nudista" w:cs="Arial"/>
          <w:sz w:val="20"/>
          <w:szCs w:val="20"/>
        </w:rPr>
        <w:t xml:space="preserve">podľa </w:t>
      </w:r>
      <w:r w:rsidR="0087745A" w:rsidRPr="00BB0364">
        <w:rPr>
          <w:rFonts w:ascii="Nudista" w:hAnsi="Nudista" w:cs="Arial"/>
          <w:sz w:val="20"/>
          <w:szCs w:val="20"/>
        </w:rPr>
        <w:t xml:space="preserve">§ 536 a násl. </w:t>
      </w:r>
      <w:r w:rsidR="008E1CA3" w:rsidRPr="00BB0364">
        <w:rPr>
          <w:rFonts w:ascii="Nudista" w:hAnsi="Nudista" w:cs="Arial"/>
          <w:sz w:val="20"/>
          <w:szCs w:val="20"/>
        </w:rPr>
        <w:t xml:space="preserve">zákona </w:t>
      </w:r>
      <w:r w:rsidRPr="00BB0364">
        <w:rPr>
          <w:rFonts w:ascii="Nudista" w:hAnsi="Nudista" w:cs="Arial"/>
          <w:sz w:val="20"/>
          <w:szCs w:val="20"/>
        </w:rPr>
        <w:t>č. 513/1991 Zb., Obchodný zákonník v platnom znení (ďalej len „</w:t>
      </w:r>
      <w:r w:rsidRPr="00BB0364">
        <w:rPr>
          <w:rFonts w:ascii="Nudista" w:hAnsi="Nudista" w:cs="Arial"/>
          <w:b/>
          <w:sz w:val="20"/>
          <w:szCs w:val="20"/>
        </w:rPr>
        <w:t>Zmluva</w:t>
      </w:r>
      <w:r w:rsidRPr="00BB0364">
        <w:rPr>
          <w:rFonts w:ascii="Nudista" w:hAnsi="Nudista" w:cs="Arial"/>
          <w:sz w:val="20"/>
          <w:szCs w:val="20"/>
        </w:rPr>
        <w:t>“)</w:t>
      </w:r>
      <w:r w:rsidR="00E87EEC" w:rsidRPr="00934735">
        <w:rPr>
          <w:rFonts w:ascii="Nudista" w:hAnsi="Nudista"/>
          <w:sz w:val="20"/>
          <w:szCs w:val="20"/>
        </w:rPr>
        <w:t>.</w:t>
      </w:r>
      <w:r w:rsidR="00E37507" w:rsidRPr="00E37507">
        <w:rPr>
          <w:rFonts w:ascii="Nudista" w:hAnsi="Nudista"/>
          <w:sz w:val="20"/>
          <w:szCs w:val="20"/>
        </w:rPr>
        <w:t xml:space="preserve"> </w:t>
      </w:r>
      <w:r w:rsidR="00E37507">
        <w:rPr>
          <w:rFonts w:ascii="Nudista" w:hAnsi="Nudista"/>
          <w:sz w:val="20"/>
          <w:szCs w:val="20"/>
        </w:rPr>
        <w:t>Vyhlasovateľ si vyhradzuje právo požadovať úpravu textu predloženej Zmluvy s tým, že táto sa nebude týkať predmetu plnenia, ponúkanej ceny, podmienok stanovených v tejto Výzve, nebude znamenať porušenie všeobecne záväzných právnych predpisov a ani vytvárať nerovnováhu medzi právami a povinnosťami zmluvných strán</w:t>
      </w:r>
      <w:r w:rsidR="00E37507" w:rsidRPr="0028041F">
        <w:rPr>
          <w:rFonts w:ascii="Nudista" w:hAnsi="Nudista" w:cs="Arial"/>
          <w:sz w:val="20"/>
          <w:szCs w:val="20"/>
        </w:rPr>
        <w:t>.</w:t>
      </w:r>
    </w:p>
    <w:p w14:paraId="1B57AFFB" w14:textId="77777777" w:rsidR="0098422C" w:rsidRDefault="00E66330" w:rsidP="0098422C">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Pre vylúčenie pochybností bude </w:t>
      </w:r>
      <w:r w:rsidR="0098422C" w:rsidRPr="00BB0364">
        <w:rPr>
          <w:rFonts w:ascii="Nudista" w:hAnsi="Nudista" w:cs="Arial"/>
          <w:sz w:val="20"/>
          <w:szCs w:val="20"/>
        </w:rPr>
        <w:t xml:space="preserve">Zmluva uzavretá podľa podmienok vymedzených v tejto </w:t>
      </w:r>
      <w:r w:rsidR="008B0358" w:rsidRPr="00BB0364">
        <w:rPr>
          <w:rFonts w:ascii="Nudista" w:hAnsi="Nudista" w:cs="Arial"/>
          <w:sz w:val="20"/>
          <w:szCs w:val="20"/>
        </w:rPr>
        <w:t>V</w:t>
      </w:r>
      <w:r w:rsidR="0098422C" w:rsidRPr="00BB0364">
        <w:rPr>
          <w:rFonts w:ascii="Nudista" w:hAnsi="Nudista" w:cs="Arial"/>
          <w:sz w:val="20"/>
          <w:szCs w:val="20"/>
        </w:rPr>
        <w:t xml:space="preserve">ýzve, </w:t>
      </w:r>
      <w:r w:rsidR="00E87EEC">
        <w:rPr>
          <w:rFonts w:ascii="Nudista" w:hAnsi="Nudista" w:cs="Arial"/>
          <w:sz w:val="20"/>
          <w:szCs w:val="20"/>
        </w:rPr>
        <w:t>podrobného o</w:t>
      </w:r>
      <w:r w:rsidR="008B2CA5" w:rsidRPr="00BB0364">
        <w:rPr>
          <w:rFonts w:ascii="Nudista" w:hAnsi="Nudista" w:cs="Arial"/>
          <w:sz w:val="20"/>
          <w:szCs w:val="20"/>
        </w:rPr>
        <w:t xml:space="preserve">pisu </w:t>
      </w:r>
      <w:r w:rsidR="00E87EEC">
        <w:rPr>
          <w:rFonts w:ascii="Nudista" w:hAnsi="Nudista" w:cs="Arial"/>
          <w:sz w:val="20"/>
          <w:szCs w:val="20"/>
        </w:rPr>
        <w:t>predmetu</w:t>
      </w:r>
      <w:r w:rsidR="00E87EEC" w:rsidRPr="00BB0364">
        <w:rPr>
          <w:rFonts w:ascii="Nudista" w:hAnsi="Nudista" w:cs="Arial"/>
          <w:sz w:val="20"/>
          <w:szCs w:val="20"/>
        </w:rPr>
        <w:t xml:space="preserve"> </w:t>
      </w:r>
      <w:r w:rsidR="008B2CA5" w:rsidRPr="00BB0364">
        <w:rPr>
          <w:rFonts w:ascii="Nudista" w:hAnsi="Nudista" w:cs="Arial"/>
          <w:sz w:val="20"/>
          <w:szCs w:val="20"/>
        </w:rPr>
        <w:t>plnenia a</w:t>
      </w:r>
      <w:r w:rsidRPr="00BB0364">
        <w:rPr>
          <w:rFonts w:ascii="Nudista" w:hAnsi="Nudista" w:cs="Arial"/>
          <w:sz w:val="20"/>
          <w:szCs w:val="20"/>
        </w:rPr>
        <w:t> cenovej tabuľke</w:t>
      </w:r>
      <w:r w:rsidR="0098422C" w:rsidRPr="00BB0364">
        <w:rPr>
          <w:rFonts w:ascii="Nudista" w:hAnsi="Nudista" w:cs="Arial"/>
          <w:sz w:val="20"/>
          <w:szCs w:val="20"/>
        </w:rPr>
        <w:t xml:space="preserve"> a</w:t>
      </w:r>
      <w:r w:rsidR="0029592F" w:rsidRPr="00BB0364">
        <w:rPr>
          <w:rFonts w:ascii="Nudista" w:hAnsi="Nudista" w:cs="Arial"/>
          <w:sz w:val="20"/>
          <w:szCs w:val="20"/>
        </w:rPr>
        <w:t> </w:t>
      </w:r>
      <w:r w:rsidR="0098422C" w:rsidRPr="00BB0364">
        <w:rPr>
          <w:rFonts w:ascii="Nudista" w:hAnsi="Nudista" w:cs="Arial"/>
          <w:sz w:val="20"/>
          <w:szCs w:val="20"/>
        </w:rPr>
        <w:t>obvyklých</w:t>
      </w:r>
      <w:r w:rsidR="0029592F" w:rsidRPr="00BB0364">
        <w:rPr>
          <w:rFonts w:ascii="Nudista" w:hAnsi="Nudista" w:cs="Arial"/>
          <w:sz w:val="20"/>
          <w:szCs w:val="20"/>
        </w:rPr>
        <w:t>, obchodne vyvážených</w:t>
      </w:r>
      <w:r w:rsidR="0098422C" w:rsidRPr="00BB0364">
        <w:rPr>
          <w:rFonts w:ascii="Nudista" w:hAnsi="Nudista" w:cs="Arial"/>
          <w:sz w:val="20"/>
          <w:szCs w:val="20"/>
        </w:rPr>
        <w:t xml:space="preserve"> podmienok stanovených Obchodným zákonníkom, ako aj ďalšími právnymi predpismi </w:t>
      </w:r>
      <w:r w:rsidR="008D4AEF" w:rsidRPr="00BB0364">
        <w:rPr>
          <w:rFonts w:ascii="Nudista" w:hAnsi="Nudista" w:cs="Arial"/>
          <w:sz w:val="20"/>
          <w:szCs w:val="20"/>
        </w:rPr>
        <w:t xml:space="preserve">vzťahujúcimi sa k </w:t>
      </w:r>
      <w:r w:rsidR="0098422C" w:rsidRPr="00BB0364">
        <w:rPr>
          <w:rFonts w:ascii="Nudista" w:hAnsi="Nudista" w:cs="Arial"/>
          <w:sz w:val="20"/>
          <w:szCs w:val="20"/>
        </w:rPr>
        <w:t>realizáci</w:t>
      </w:r>
      <w:r w:rsidR="008D4AEF" w:rsidRPr="00BB0364">
        <w:rPr>
          <w:rFonts w:ascii="Nudista" w:hAnsi="Nudista" w:cs="Arial"/>
          <w:sz w:val="20"/>
          <w:szCs w:val="20"/>
        </w:rPr>
        <w:t>i</w:t>
      </w:r>
      <w:r w:rsidR="0098422C" w:rsidRPr="00BB0364">
        <w:rPr>
          <w:rFonts w:ascii="Nudista" w:hAnsi="Nudista" w:cs="Arial"/>
          <w:sz w:val="20"/>
          <w:szCs w:val="20"/>
        </w:rPr>
        <w:t xml:space="preserve"> </w:t>
      </w:r>
      <w:r w:rsidRPr="00BB0364">
        <w:rPr>
          <w:rFonts w:ascii="Nudista" w:hAnsi="Nudista" w:cs="Arial"/>
          <w:sz w:val="20"/>
          <w:szCs w:val="20"/>
        </w:rPr>
        <w:t>P</w:t>
      </w:r>
      <w:r w:rsidR="0098422C" w:rsidRPr="00BB0364">
        <w:rPr>
          <w:rFonts w:ascii="Nudista" w:hAnsi="Nudista" w:cs="Arial"/>
          <w:sz w:val="20"/>
          <w:szCs w:val="20"/>
        </w:rPr>
        <w:t>redmetu zákazky.</w:t>
      </w:r>
    </w:p>
    <w:p w14:paraId="0E06FE7D" w14:textId="77777777" w:rsidR="0098422C" w:rsidRPr="00BB0364" w:rsidRDefault="0098422C" w:rsidP="0098422C">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KRiTÉRI</w:t>
      </w:r>
      <w:r w:rsidR="0019046E" w:rsidRPr="00BB0364">
        <w:rPr>
          <w:rFonts w:ascii="Nudista" w:eastAsiaTheme="majorEastAsia" w:hAnsi="Nudista" w:cs="Arial"/>
          <w:b/>
          <w:caps/>
          <w:color w:val="008998"/>
          <w:spacing w:val="30"/>
          <w:sz w:val="20"/>
          <w:szCs w:val="20"/>
        </w:rPr>
        <w:t>a</w:t>
      </w:r>
      <w:r w:rsidRPr="00BB0364">
        <w:rPr>
          <w:rFonts w:ascii="Nudista" w:eastAsiaTheme="majorEastAsia" w:hAnsi="Nudista" w:cs="Arial"/>
          <w:b/>
          <w:caps/>
          <w:color w:val="008998"/>
          <w:spacing w:val="30"/>
          <w:sz w:val="20"/>
          <w:szCs w:val="20"/>
        </w:rPr>
        <w:t xml:space="preserve"> Hodnoteni</w:t>
      </w:r>
      <w:r w:rsidR="0019046E" w:rsidRPr="00BB0364">
        <w:rPr>
          <w:rFonts w:ascii="Nudista" w:eastAsiaTheme="majorEastAsia" w:hAnsi="Nudista" w:cs="Arial"/>
          <w:b/>
          <w:caps/>
          <w:color w:val="008998"/>
          <w:spacing w:val="30"/>
          <w:sz w:val="20"/>
          <w:szCs w:val="20"/>
        </w:rPr>
        <w:t>A</w:t>
      </w:r>
      <w:r w:rsidRPr="00BB0364">
        <w:rPr>
          <w:rFonts w:ascii="Nudista" w:eastAsiaTheme="majorEastAsia" w:hAnsi="Nudista" w:cs="Arial"/>
          <w:b/>
          <w:caps/>
          <w:color w:val="008998"/>
          <w:spacing w:val="30"/>
          <w:sz w:val="20"/>
          <w:szCs w:val="20"/>
        </w:rPr>
        <w:t xml:space="preserve"> ponúk</w:t>
      </w:r>
    </w:p>
    <w:p w14:paraId="3D5DADC5" w14:textId="77777777" w:rsidR="00CF0D64" w:rsidRPr="00D361C4" w:rsidRDefault="00FF4A7B"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Pr>
          <w:rFonts w:ascii="Nudista" w:hAnsi="Nudista" w:cs="Arial"/>
          <w:sz w:val="20"/>
          <w:szCs w:val="20"/>
        </w:rPr>
        <w:t>Návrhy</w:t>
      </w:r>
      <w:r w:rsidR="00CF0D64" w:rsidRPr="00D361C4">
        <w:rPr>
          <w:rFonts w:ascii="Nudista" w:hAnsi="Nudista" w:cs="Arial"/>
          <w:sz w:val="20"/>
          <w:szCs w:val="20"/>
        </w:rPr>
        <w:t xml:space="preserve">, ktoré splnia všetky podmienky stanovené v tejto Výzve budú hodnotené na základe jediného kritéria, ktorým je </w:t>
      </w:r>
      <w:r w:rsidR="00CF0D64" w:rsidRPr="00D361C4">
        <w:rPr>
          <w:rFonts w:ascii="Nudista" w:hAnsi="Nudista" w:cs="Arial"/>
          <w:b/>
          <w:bCs/>
          <w:sz w:val="20"/>
          <w:szCs w:val="20"/>
        </w:rPr>
        <w:t>najnižšia ponúkaná cena v EUR bez DPH</w:t>
      </w:r>
      <w:r w:rsidR="00CF0D64" w:rsidRPr="00D361C4">
        <w:rPr>
          <w:rFonts w:ascii="Nudista" w:hAnsi="Nudista" w:cs="Arial"/>
          <w:sz w:val="20"/>
          <w:szCs w:val="20"/>
        </w:rPr>
        <w:t xml:space="preserve"> určená v súlade s</w:t>
      </w:r>
      <w:r w:rsidR="00E16674">
        <w:rPr>
          <w:rFonts w:ascii="Nudista" w:hAnsi="Nudista" w:cs="Arial"/>
          <w:sz w:val="20"/>
          <w:szCs w:val="20"/>
        </w:rPr>
        <w:t> </w:t>
      </w:r>
      <w:r w:rsidR="00CF0D64" w:rsidRPr="00D361C4">
        <w:rPr>
          <w:rFonts w:ascii="Nudista" w:hAnsi="Nudista" w:cs="Arial"/>
          <w:sz w:val="20"/>
          <w:szCs w:val="20"/>
        </w:rPr>
        <w:t xml:space="preserve">ustanovením bodu </w:t>
      </w:r>
      <w:r w:rsidR="00EF11C0">
        <w:rPr>
          <w:rFonts w:ascii="Nudista" w:hAnsi="Nudista" w:cs="Arial"/>
          <w:sz w:val="20"/>
          <w:szCs w:val="20"/>
        </w:rPr>
        <w:t>6</w:t>
      </w:r>
      <w:r w:rsidR="00CF0D64" w:rsidRPr="00D361C4">
        <w:rPr>
          <w:rFonts w:ascii="Nudista" w:hAnsi="Nudista" w:cs="Arial"/>
          <w:sz w:val="20"/>
          <w:szCs w:val="20"/>
        </w:rPr>
        <w:t xml:space="preserve"> tejto Výzvy.</w:t>
      </w:r>
    </w:p>
    <w:p w14:paraId="4DE0266C" w14:textId="77777777" w:rsidR="00D361C4" w:rsidRPr="00105478" w:rsidRDefault="009D331E" w:rsidP="007A1E8C">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Navrhovateľ</w:t>
      </w:r>
      <w:r w:rsidRPr="00D361C4">
        <w:rPr>
          <w:rFonts w:ascii="Nudista" w:hAnsi="Nudista" w:cs="Arial"/>
          <w:sz w:val="20"/>
          <w:szCs w:val="20"/>
        </w:rPr>
        <w:t xml:space="preserve"> vo svoj</w:t>
      </w:r>
      <w:r w:rsidR="00FF4A7B">
        <w:rPr>
          <w:rFonts w:ascii="Nudista" w:hAnsi="Nudista" w:cs="Arial"/>
          <w:sz w:val="20"/>
          <w:szCs w:val="20"/>
        </w:rPr>
        <w:t xml:space="preserve">om návrhu </w:t>
      </w:r>
      <w:r w:rsidRPr="00D361C4">
        <w:rPr>
          <w:rFonts w:ascii="Nudista" w:hAnsi="Nudista" w:cs="Arial"/>
          <w:sz w:val="20"/>
          <w:szCs w:val="20"/>
        </w:rPr>
        <w:t>predloží vyplnený a podpísaný Návrh na plnenie kritérií, ktorého vzor tvorí Prílohu č. 4 tejto Výzvy, v ktorom uvedie hodnotu kritéria „</w:t>
      </w:r>
      <w:r w:rsidR="007A1E8C" w:rsidRPr="00105478">
        <w:rPr>
          <w:rFonts w:ascii="Nudista" w:hAnsi="Nudista"/>
          <w:noProof/>
          <w:sz w:val="20"/>
          <w:szCs w:val="20"/>
        </w:rPr>
        <w:t>Celková cena Predmetu zákazky v EUR bez DPH</w:t>
      </w:r>
      <w:r w:rsidRPr="00105478">
        <w:rPr>
          <w:rFonts w:ascii="Nudista" w:hAnsi="Nudista" w:cs="Arial"/>
          <w:sz w:val="20"/>
          <w:szCs w:val="20"/>
        </w:rPr>
        <w:t>“ vyjadrenú v EUR bez DPH</w:t>
      </w:r>
      <w:r w:rsidR="00E66330" w:rsidRPr="00105478">
        <w:rPr>
          <w:rFonts w:ascii="Nudista" w:hAnsi="Nudista" w:cs="Arial"/>
          <w:sz w:val="20"/>
          <w:szCs w:val="20"/>
        </w:rPr>
        <w:t xml:space="preserve">, ktorý musí byť v súlade s cenovou tabuľkou vyplnenou </w:t>
      </w:r>
      <w:r w:rsidR="00034312" w:rsidRPr="00105478">
        <w:rPr>
          <w:rFonts w:ascii="Nudista" w:hAnsi="Nudista" w:cs="Arial"/>
          <w:sz w:val="20"/>
          <w:szCs w:val="20"/>
        </w:rPr>
        <w:t xml:space="preserve">v zmysle </w:t>
      </w:r>
      <w:r w:rsidR="00E66330" w:rsidRPr="00105478">
        <w:rPr>
          <w:rFonts w:ascii="Nudista" w:hAnsi="Nudista" w:cs="Arial"/>
          <w:sz w:val="20"/>
          <w:szCs w:val="20"/>
        </w:rPr>
        <w:t>Prílohy č. 2 tejto Výzvy</w:t>
      </w:r>
      <w:r w:rsidRPr="00105478">
        <w:rPr>
          <w:rFonts w:ascii="Nudista" w:hAnsi="Nudista" w:cs="Arial"/>
          <w:sz w:val="20"/>
          <w:szCs w:val="20"/>
        </w:rPr>
        <w:t xml:space="preserve">.  </w:t>
      </w:r>
    </w:p>
    <w:p w14:paraId="2B2EDE7E" w14:textId="77777777" w:rsidR="00D361C4" w:rsidRPr="00D361C4" w:rsidRDefault="00CF0D64"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sidRPr="00D361C4">
        <w:rPr>
          <w:rFonts w:ascii="Nudista" w:hAnsi="Nudista"/>
          <w:sz w:val="20"/>
          <w:szCs w:val="20"/>
        </w:rPr>
        <w:t xml:space="preserve">Základnou zásadou posudzovania cien ponúknutých </w:t>
      </w:r>
      <w:r w:rsidR="009D331E" w:rsidRPr="00D361C4">
        <w:rPr>
          <w:rFonts w:ascii="Nudista" w:hAnsi="Nudista"/>
          <w:sz w:val="20"/>
          <w:szCs w:val="20"/>
        </w:rPr>
        <w:t>navrhovateľmi</w:t>
      </w:r>
      <w:r w:rsidRPr="00D361C4">
        <w:rPr>
          <w:rFonts w:ascii="Nudista" w:hAnsi="Nudista"/>
          <w:sz w:val="20"/>
          <w:szCs w:val="20"/>
        </w:rPr>
        <w:t xml:space="preserve"> je posudzovanie </w:t>
      </w:r>
      <w:r w:rsidRPr="00D361C4">
        <w:rPr>
          <w:rFonts w:ascii="Nudista" w:hAnsi="Nudista"/>
          <w:b/>
          <w:bCs/>
          <w:sz w:val="20"/>
          <w:szCs w:val="20"/>
        </w:rPr>
        <w:t>celkovej ceny za celý Predmet</w:t>
      </w:r>
      <w:r w:rsidR="00D361C4">
        <w:rPr>
          <w:rFonts w:ascii="Nudista" w:hAnsi="Nudista"/>
          <w:b/>
          <w:bCs/>
          <w:sz w:val="20"/>
          <w:szCs w:val="20"/>
        </w:rPr>
        <w:t xml:space="preserve"> </w:t>
      </w:r>
      <w:r w:rsidRPr="00D361C4">
        <w:rPr>
          <w:rFonts w:ascii="Nudista" w:hAnsi="Nudista"/>
          <w:b/>
          <w:bCs/>
          <w:sz w:val="20"/>
          <w:szCs w:val="20"/>
        </w:rPr>
        <w:t>zákazky</w:t>
      </w:r>
      <w:r w:rsidRPr="00D361C4">
        <w:rPr>
          <w:rFonts w:ascii="Nudista" w:hAnsi="Nudista"/>
          <w:sz w:val="20"/>
          <w:szCs w:val="20"/>
        </w:rPr>
        <w:t xml:space="preserve">, ktorú by </w:t>
      </w:r>
      <w:r w:rsidR="00705E1B" w:rsidRPr="00D361C4">
        <w:rPr>
          <w:rFonts w:ascii="Nudista" w:hAnsi="Nudista"/>
          <w:sz w:val="20"/>
          <w:szCs w:val="20"/>
        </w:rPr>
        <w:t>v</w:t>
      </w:r>
      <w:r w:rsidR="009D331E" w:rsidRPr="00D361C4">
        <w:rPr>
          <w:rFonts w:ascii="Nudista" w:hAnsi="Nudista"/>
          <w:sz w:val="20"/>
          <w:szCs w:val="20"/>
        </w:rPr>
        <w:t>yhlasovateľ</w:t>
      </w:r>
      <w:r w:rsidRPr="00D361C4">
        <w:rPr>
          <w:rFonts w:ascii="Nudista" w:hAnsi="Nudista"/>
          <w:sz w:val="20"/>
          <w:szCs w:val="20"/>
        </w:rPr>
        <w:t xml:space="preserve"> bol povinný zaplatiť </w:t>
      </w:r>
      <w:r w:rsidR="009D331E" w:rsidRPr="00D361C4">
        <w:rPr>
          <w:rFonts w:ascii="Nudista" w:hAnsi="Nudista"/>
          <w:sz w:val="20"/>
          <w:szCs w:val="20"/>
        </w:rPr>
        <w:t>navrhovateľovi</w:t>
      </w:r>
      <w:r w:rsidRPr="00D361C4">
        <w:rPr>
          <w:rFonts w:ascii="Nudista" w:hAnsi="Nudista"/>
          <w:sz w:val="20"/>
          <w:szCs w:val="20"/>
        </w:rPr>
        <w:t xml:space="preserve"> v</w:t>
      </w:r>
      <w:r w:rsidR="007A1E8C">
        <w:rPr>
          <w:rFonts w:ascii="Nudista" w:hAnsi="Nudista"/>
          <w:sz w:val="20"/>
          <w:szCs w:val="20"/>
        </w:rPr>
        <w:t> </w:t>
      </w:r>
      <w:r w:rsidRPr="00D361C4">
        <w:rPr>
          <w:rFonts w:ascii="Nudista" w:hAnsi="Nudista"/>
          <w:sz w:val="20"/>
          <w:szCs w:val="20"/>
        </w:rPr>
        <w:t xml:space="preserve">prípade úspechu jeho </w:t>
      </w:r>
      <w:r w:rsidR="00FF4A7B">
        <w:rPr>
          <w:rFonts w:ascii="Nudista" w:hAnsi="Nudista"/>
          <w:sz w:val="20"/>
          <w:szCs w:val="20"/>
        </w:rPr>
        <w:t>návrhu</w:t>
      </w:r>
      <w:r w:rsidRPr="00D361C4">
        <w:rPr>
          <w:rFonts w:ascii="Nudista" w:hAnsi="Nudista"/>
          <w:sz w:val="20"/>
          <w:szCs w:val="20"/>
        </w:rPr>
        <w:t xml:space="preserve"> v tejto </w:t>
      </w:r>
      <w:r w:rsidR="007A1E8C">
        <w:rPr>
          <w:rFonts w:ascii="Nudista" w:hAnsi="Nudista" w:cs="Arial"/>
          <w:sz w:val="20"/>
          <w:szCs w:val="20"/>
        </w:rPr>
        <w:t>Obchodnej verejnej s</w:t>
      </w:r>
      <w:r w:rsidR="007A1E8C" w:rsidRPr="004408AA">
        <w:rPr>
          <w:rFonts w:ascii="Nudista" w:hAnsi="Nudista" w:cs="Arial"/>
          <w:sz w:val="20"/>
          <w:szCs w:val="20"/>
        </w:rPr>
        <w:t>úťaž</w:t>
      </w:r>
      <w:r w:rsidR="007A1E8C">
        <w:rPr>
          <w:rFonts w:ascii="Nudista" w:hAnsi="Nudista" w:cs="Arial"/>
          <w:sz w:val="20"/>
          <w:szCs w:val="20"/>
        </w:rPr>
        <w:t>i</w:t>
      </w:r>
      <w:r w:rsidR="007A1E8C" w:rsidRPr="00D361C4" w:rsidDel="007A1E8C">
        <w:rPr>
          <w:rFonts w:ascii="Nudista" w:hAnsi="Nudista"/>
          <w:sz w:val="20"/>
          <w:szCs w:val="20"/>
        </w:rPr>
        <w:t xml:space="preserve"> </w:t>
      </w:r>
      <w:r w:rsidRPr="00D361C4">
        <w:rPr>
          <w:rFonts w:ascii="Nudista" w:hAnsi="Nudista"/>
          <w:sz w:val="20"/>
          <w:szCs w:val="20"/>
        </w:rPr>
        <w:t>v súlade s</w:t>
      </w:r>
      <w:r w:rsidR="00E16674">
        <w:rPr>
          <w:rFonts w:ascii="Nudista" w:hAnsi="Nudista"/>
          <w:sz w:val="20"/>
          <w:szCs w:val="20"/>
        </w:rPr>
        <w:t> </w:t>
      </w:r>
      <w:r w:rsidRPr="00D361C4">
        <w:rPr>
          <w:rFonts w:ascii="Nudista" w:hAnsi="Nudista"/>
          <w:sz w:val="20"/>
          <w:szCs w:val="20"/>
        </w:rPr>
        <w:t xml:space="preserve">platným právnym režimom upravujúcim akékoľvek dane a poplatky vzťahujúce sa na dodanie Predmetu zákazky. </w:t>
      </w:r>
    </w:p>
    <w:p w14:paraId="401A58C5" w14:textId="77777777" w:rsidR="00D361C4" w:rsidRPr="00D361C4" w:rsidRDefault="00FF4A7B"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Pr>
          <w:rFonts w:ascii="Nudista" w:hAnsi="Nudista"/>
          <w:sz w:val="20"/>
          <w:szCs w:val="20"/>
        </w:rPr>
        <w:t>Návrh</w:t>
      </w:r>
      <w:r w:rsidR="00CF0D64" w:rsidRPr="00D361C4">
        <w:rPr>
          <w:rFonts w:ascii="Nudista" w:hAnsi="Nudista"/>
          <w:sz w:val="20"/>
          <w:szCs w:val="20"/>
        </w:rPr>
        <w:t xml:space="preserve"> s najnižšou cenou v EUR bez DPH, ktorá bude spĺňať všetky podmienky účasti a</w:t>
      </w:r>
      <w:r w:rsidR="00E16674">
        <w:rPr>
          <w:rFonts w:ascii="Nudista" w:hAnsi="Nudista"/>
          <w:sz w:val="20"/>
          <w:szCs w:val="20"/>
        </w:rPr>
        <w:t> </w:t>
      </w:r>
      <w:r w:rsidR="00CF0D64" w:rsidRPr="00D361C4">
        <w:rPr>
          <w:rFonts w:ascii="Nudista" w:hAnsi="Nudista"/>
          <w:sz w:val="20"/>
          <w:szCs w:val="20"/>
        </w:rPr>
        <w:t xml:space="preserve">požiadavky na Predmet </w:t>
      </w:r>
      <w:r w:rsidR="00B607FA">
        <w:rPr>
          <w:rFonts w:ascii="Nudista" w:hAnsi="Nudista"/>
          <w:sz w:val="20"/>
          <w:szCs w:val="20"/>
        </w:rPr>
        <w:t xml:space="preserve">(jednotlivej/ých časti/í) </w:t>
      </w:r>
      <w:r w:rsidR="00CF0D64" w:rsidRPr="00D361C4">
        <w:rPr>
          <w:rFonts w:ascii="Nudista" w:hAnsi="Nudista"/>
          <w:sz w:val="20"/>
          <w:szCs w:val="20"/>
        </w:rPr>
        <w:t xml:space="preserve">zákazky bude vyhodnotená ako úspešná. </w:t>
      </w:r>
    </w:p>
    <w:p w14:paraId="4DCC64F8" w14:textId="77777777" w:rsidR="009D331E" w:rsidRPr="00D361C4" w:rsidRDefault="0098422C" w:rsidP="00D361C4">
      <w:pPr>
        <w:pStyle w:val="Odsekzoznamu"/>
        <w:numPr>
          <w:ilvl w:val="1"/>
          <w:numId w:val="1"/>
        </w:numPr>
        <w:spacing w:after="120" w:line="240" w:lineRule="auto"/>
        <w:ind w:left="567" w:hanging="567"/>
        <w:contextualSpacing w:val="0"/>
        <w:jc w:val="both"/>
        <w:rPr>
          <w:rFonts w:ascii="Nudista" w:hAnsi="Nudista" w:cs="Arial"/>
          <w:sz w:val="20"/>
          <w:szCs w:val="20"/>
        </w:rPr>
      </w:pPr>
      <w:r w:rsidRPr="00D361C4">
        <w:rPr>
          <w:rFonts w:ascii="Nudista" w:hAnsi="Nudista" w:cs="Arial"/>
          <w:sz w:val="20"/>
          <w:szCs w:val="20"/>
        </w:rPr>
        <w:t xml:space="preserve">Každému </w:t>
      </w:r>
      <w:r w:rsidR="008E010D" w:rsidRPr="00D361C4">
        <w:rPr>
          <w:rFonts w:ascii="Nudista" w:hAnsi="Nudista" w:cs="Arial"/>
          <w:sz w:val="20"/>
          <w:szCs w:val="20"/>
        </w:rPr>
        <w:t>navrhovateľovi</w:t>
      </w:r>
      <w:r w:rsidRPr="00D361C4">
        <w:rPr>
          <w:rFonts w:ascii="Nudista" w:hAnsi="Nudista" w:cs="Arial"/>
          <w:sz w:val="20"/>
          <w:szCs w:val="20"/>
        </w:rPr>
        <w:t xml:space="preserve"> bude doručené oznámenie o</w:t>
      </w:r>
      <w:r w:rsidRPr="00D361C4">
        <w:rPr>
          <w:rFonts w:ascii="Nudista" w:hAnsi="Nudista" w:cs="Calibri"/>
          <w:sz w:val="20"/>
          <w:szCs w:val="20"/>
        </w:rPr>
        <w:t> </w:t>
      </w:r>
      <w:r w:rsidRPr="00D361C4">
        <w:rPr>
          <w:rFonts w:ascii="Nudista" w:hAnsi="Nudista" w:cs="Arial"/>
          <w:sz w:val="20"/>
          <w:szCs w:val="20"/>
        </w:rPr>
        <w:t>v</w:t>
      </w:r>
      <w:r w:rsidRPr="00D361C4">
        <w:rPr>
          <w:rFonts w:ascii="Nudista" w:hAnsi="Nudista" w:cs="Proba Pro"/>
          <w:sz w:val="20"/>
          <w:szCs w:val="20"/>
        </w:rPr>
        <w:t>ý</w:t>
      </w:r>
      <w:r w:rsidRPr="00D361C4">
        <w:rPr>
          <w:rFonts w:ascii="Nudista" w:hAnsi="Nudista" w:cs="Arial"/>
          <w:sz w:val="20"/>
          <w:szCs w:val="20"/>
        </w:rPr>
        <w:t>sledku vyhodnotenia pon</w:t>
      </w:r>
      <w:r w:rsidRPr="00D361C4">
        <w:rPr>
          <w:rFonts w:ascii="Nudista" w:hAnsi="Nudista" w:cs="Proba Pro"/>
          <w:sz w:val="20"/>
          <w:szCs w:val="20"/>
        </w:rPr>
        <w:t>ú</w:t>
      </w:r>
      <w:r w:rsidRPr="00D361C4">
        <w:rPr>
          <w:rFonts w:ascii="Nudista" w:hAnsi="Nudista" w:cs="Arial"/>
          <w:sz w:val="20"/>
          <w:szCs w:val="20"/>
        </w:rPr>
        <w:t>k</w:t>
      </w:r>
      <w:r w:rsidR="002A59EA" w:rsidRPr="00D361C4">
        <w:rPr>
          <w:rFonts w:ascii="Nudista" w:hAnsi="Nudista" w:cs="Arial"/>
          <w:sz w:val="20"/>
          <w:szCs w:val="20"/>
        </w:rPr>
        <w:t>, a</w:t>
      </w:r>
      <w:r w:rsidR="00E16674">
        <w:rPr>
          <w:rFonts w:ascii="Nudista" w:hAnsi="Nudista" w:cs="Arial"/>
          <w:sz w:val="20"/>
          <w:szCs w:val="20"/>
        </w:rPr>
        <w:t> </w:t>
      </w:r>
      <w:r w:rsidR="002A59EA" w:rsidRPr="00D361C4">
        <w:rPr>
          <w:rFonts w:ascii="Nudista" w:hAnsi="Nudista" w:cs="Arial"/>
          <w:sz w:val="20"/>
          <w:szCs w:val="20"/>
        </w:rPr>
        <w:t>to</w:t>
      </w:r>
      <w:r w:rsidR="00E16674">
        <w:rPr>
          <w:rFonts w:ascii="Nudista" w:hAnsi="Nudista" w:cs="Arial"/>
          <w:sz w:val="20"/>
          <w:szCs w:val="20"/>
        </w:rPr>
        <w:t> </w:t>
      </w:r>
      <w:r w:rsidR="002A59EA" w:rsidRPr="00D361C4">
        <w:rPr>
          <w:rFonts w:ascii="Nudista" w:hAnsi="Nudista" w:cs="Arial"/>
          <w:sz w:val="20"/>
          <w:szCs w:val="20"/>
        </w:rPr>
        <w:t>zaslaním písomnej informácie o výsledku vyhodnotenia po</w:t>
      </w:r>
      <w:r w:rsidR="007A1E8C">
        <w:rPr>
          <w:rFonts w:ascii="Nudista" w:hAnsi="Nudista" w:cs="Arial"/>
          <w:sz w:val="20"/>
          <w:szCs w:val="20"/>
        </w:rPr>
        <w:t xml:space="preserve">núk </w:t>
      </w:r>
      <w:r w:rsidR="002A59EA" w:rsidRPr="00D361C4">
        <w:rPr>
          <w:rFonts w:ascii="Nudista" w:hAnsi="Nudista" w:cs="Arial"/>
          <w:sz w:val="20"/>
          <w:szCs w:val="20"/>
        </w:rPr>
        <w:t>v lehote do siedmich pracovných dní odo dňa vyhodnotenia ponúk</w:t>
      </w:r>
      <w:r w:rsidRPr="00D361C4">
        <w:rPr>
          <w:rFonts w:ascii="Nudista" w:hAnsi="Nudista" w:cs="Arial"/>
          <w:sz w:val="20"/>
          <w:szCs w:val="20"/>
        </w:rPr>
        <w:t xml:space="preserve">. </w:t>
      </w:r>
    </w:p>
    <w:p w14:paraId="354A4B0C"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7E2DD3BD"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3F20E555"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6C0AC877"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74B96E38"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08C65741"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3C0E044C"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00C7AD7B" w14:textId="77777777" w:rsidR="0098422C" w:rsidRPr="00BB0364" w:rsidRDefault="0098422C" w:rsidP="00517AAB">
      <w:pPr>
        <w:pStyle w:val="Odsekzoznamu"/>
        <w:numPr>
          <w:ilvl w:val="0"/>
          <w:numId w:val="35"/>
        </w:numPr>
        <w:spacing w:before="240" w:after="240" w:line="240" w:lineRule="auto"/>
        <w:ind w:left="567" w:hanging="567"/>
        <w:contextualSpacing w:val="0"/>
        <w:rPr>
          <w:rFonts w:ascii="Nudista" w:eastAsiaTheme="majorEastAsia" w:hAnsi="Nudista" w:cs="Arial"/>
          <w:b/>
          <w:caps/>
          <w:vanish/>
          <w:spacing w:val="30"/>
          <w:sz w:val="20"/>
          <w:szCs w:val="20"/>
        </w:rPr>
      </w:pPr>
    </w:p>
    <w:p w14:paraId="0757014F" w14:textId="77777777" w:rsidR="00EF11C0" w:rsidRPr="00105478" w:rsidRDefault="00EF11C0" w:rsidP="00105478">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bookmarkStart w:id="15" w:name="_Toc444084948"/>
      <w:bookmarkStart w:id="16" w:name="_Toc134102369"/>
      <w:r w:rsidRPr="00105478">
        <w:rPr>
          <w:rFonts w:ascii="Nudista" w:eastAsiaTheme="majorEastAsia" w:hAnsi="Nudista" w:cs="Arial"/>
          <w:b/>
          <w:caps/>
          <w:color w:val="008998"/>
          <w:spacing w:val="30"/>
          <w:sz w:val="20"/>
          <w:szCs w:val="20"/>
        </w:rPr>
        <w:t>Obhliadka miesta realizácie predmetu zákazky</w:t>
      </w:r>
      <w:bookmarkEnd w:id="15"/>
      <w:bookmarkEnd w:id="16"/>
    </w:p>
    <w:p w14:paraId="2FD9DAF7" w14:textId="77777777" w:rsidR="00EF11C0" w:rsidRPr="00105478" w:rsidRDefault="00EF11C0" w:rsidP="00105478">
      <w:pPr>
        <w:pStyle w:val="Odsekzoznamu"/>
        <w:numPr>
          <w:ilvl w:val="1"/>
          <w:numId w:val="1"/>
        </w:numPr>
        <w:spacing w:after="120" w:line="240" w:lineRule="auto"/>
        <w:ind w:left="567" w:hanging="567"/>
        <w:contextualSpacing w:val="0"/>
        <w:jc w:val="both"/>
        <w:rPr>
          <w:rFonts w:ascii="Nudista" w:hAnsi="Nudista"/>
          <w:sz w:val="20"/>
          <w:szCs w:val="20"/>
        </w:rPr>
      </w:pPr>
      <w:r w:rsidRPr="00105478">
        <w:rPr>
          <w:rFonts w:ascii="Nudista" w:hAnsi="Nudista"/>
          <w:sz w:val="20"/>
          <w:szCs w:val="20"/>
        </w:rPr>
        <w:t xml:space="preserve">Vyhlasovateľ </w:t>
      </w:r>
      <w:r w:rsidR="0086010C">
        <w:rPr>
          <w:rFonts w:ascii="Nudista" w:hAnsi="Nudista"/>
          <w:sz w:val="20"/>
          <w:szCs w:val="20"/>
        </w:rPr>
        <w:t>odporúča</w:t>
      </w:r>
      <w:r w:rsidRPr="00105478">
        <w:rPr>
          <w:rFonts w:ascii="Nudista" w:hAnsi="Nudista"/>
          <w:sz w:val="20"/>
          <w:szCs w:val="20"/>
        </w:rPr>
        <w:t xml:space="preserve"> vykonať fyzickú obhliadku skutočného stavu za účasti zodpovedného zamestnanca Vyhlasovateľa. Náklady spojené s obhliadkou miesta skutočného stavu pripravovaného objektu znášajú navrhovatelia.</w:t>
      </w:r>
    </w:p>
    <w:p w14:paraId="53B1FB9A" w14:textId="651839B8" w:rsidR="00EF11C0" w:rsidRDefault="00EF11C0" w:rsidP="00105478">
      <w:pPr>
        <w:pStyle w:val="Odsekzoznamu"/>
        <w:numPr>
          <w:ilvl w:val="1"/>
          <w:numId w:val="1"/>
        </w:numPr>
        <w:spacing w:after="120" w:line="240" w:lineRule="auto"/>
        <w:ind w:left="567" w:hanging="567"/>
        <w:contextualSpacing w:val="0"/>
        <w:jc w:val="both"/>
        <w:rPr>
          <w:rFonts w:ascii="Nudista" w:hAnsi="Nudista"/>
          <w:sz w:val="20"/>
          <w:szCs w:val="20"/>
        </w:rPr>
      </w:pPr>
      <w:r w:rsidRPr="00105478">
        <w:rPr>
          <w:rFonts w:ascii="Nudista" w:hAnsi="Nudista"/>
          <w:sz w:val="20"/>
          <w:szCs w:val="20"/>
        </w:rPr>
        <w:t>Navrhovatelia, ktorí majú záujem o vykonanie obhliadky, si termín a miesto obhliadky dohodnú na základe telefonického dohovoru s kontaktnou osobou pre účely obhliadky: Mgr.</w:t>
      </w:r>
      <w:r>
        <w:rPr>
          <w:rFonts w:ascii="Nudista" w:hAnsi="Nudista"/>
          <w:sz w:val="20"/>
          <w:szCs w:val="20"/>
        </w:rPr>
        <w:t> </w:t>
      </w:r>
      <w:r w:rsidRPr="00105478">
        <w:rPr>
          <w:rFonts w:ascii="Nudista" w:hAnsi="Nudista"/>
          <w:sz w:val="20"/>
          <w:szCs w:val="20"/>
        </w:rPr>
        <w:t>Robert Mokráň, MBA</w:t>
      </w:r>
      <w:r>
        <w:rPr>
          <w:rFonts w:ascii="Nudista" w:hAnsi="Nudista"/>
          <w:sz w:val="20"/>
          <w:szCs w:val="20"/>
        </w:rPr>
        <w:t xml:space="preserve">, tel. č. </w:t>
      </w:r>
      <w:r w:rsidRPr="00105478">
        <w:rPr>
          <w:rFonts w:ascii="Nudista" w:hAnsi="Nudista"/>
          <w:sz w:val="20"/>
          <w:szCs w:val="20"/>
        </w:rPr>
        <w:t>+421 905 600</w:t>
      </w:r>
      <w:r w:rsidR="00BA7B41">
        <w:rPr>
          <w:rFonts w:ascii="Nudista" w:hAnsi="Nudista"/>
          <w:sz w:val="20"/>
          <w:szCs w:val="20"/>
        </w:rPr>
        <w:t> </w:t>
      </w:r>
      <w:r w:rsidRPr="00105478">
        <w:rPr>
          <w:rFonts w:ascii="Nudista" w:hAnsi="Nudista"/>
          <w:sz w:val="20"/>
          <w:szCs w:val="20"/>
        </w:rPr>
        <w:t>991</w:t>
      </w:r>
      <w:r>
        <w:rPr>
          <w:rFonts w:ascii="Nudista" w:hAnsi="Nudista"/>
          <w:sz w:val="20"/>
          <w:szCs w:val="20"/>
        </w:rPr>
        <w:t>.</w:t>
      </w:r>
    </w:p>
    <w:p w14:paraId="6E0E182C" w14:textId="77777777" w:rsidR="008B0358" w:rsidRPr="00BB0364" w:rsidRDefault="008B0358" w:rsidP="000D7773">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Hodnotenie ponúk</w:t>
      </w:r>
    </w:p>
    <w:p w14:paraId="2DC2549C" w14:textId="77777777" w:rsidR="00D042C3" w:rsidRPr="00E87EEC" w:rsidRDefault="00D50FE7" w:rsidP="00E87EEC">
      <w:pPr>
        <w:pStyle w:val="Odsekzoznamu"/>
        <w:numPr>
          <w:ilvl w:val="1"/>
          <w:numId w:val="1"/>
        </w:numPr>
        <w:spacing w:after="120" w:line="240" w:lineRule="auto"/>
        <w:ind w:left="567" w:hanging="567"/>
        <w:contextualSpacing w:val="0"/>
        <w:jc w:val="both"/>
        <w:rPr>
          <w:rFonts w:ascii="Nudista" w:hAnsi="Nudista"/>
          <w:sz w:val="20"/>
          <w:szCs w:val="20"/>
        </w:rPr>
      </w:pPr>
      <w:r w:rsidRPr="00E87EEC">
        <w:rPr>
          <w:rFonts w:ascii="Nudista" w:hAnsi="Nudista"/>
          <w:sz w:val="20"/>
          <w:szCs w:val="20"/>
        </w:rPr>
        <w:t xml:space="preserve">Vyhlasovateľ bude hodnotiť predložené </w:t>
      </w:r>
      <w:r w:rsidR="00FF4A7B">
        <w:rPr>
          <w:rFonts w:ascii="Nudista" w:hAnsi="Nudista"/>
          <w:sz w:val="20"/>
          <w:szCs w:val="20"/>
        </w:rPr>
        <w:t>návrhy</w:t>
      </w:r>
      <w:r w:rsidRPr="00E87EEC">
        <w:rPr>
          <w:rFonts w:ascii="Nudista" w:hAnsi="Nudista"/>
          <w:sz w:val="20"/>
          <w:szCs w:val="20"/>
        </w:rPr>
        <w:t xml:space="preserve"> s ohľadom na splnenie všetkých </w:t>
      </w:r>
      <w:r w:rsidR="0018163F" w:rsidRPr="00E87EEC">
        <w:rPr>
          <w:rFonts w:ascii="Nudista" w:hAnsi="Nudista"/>
          <w:sz w:val="20"/>
          <w:szCs w:val="20"/>
        </w:rPr>
        <w:t>podmienok</w:t>
      </w:r>
      <w:r w:rsidRPr="00E87EEC">
        <w:rPr>
          <w:rFonts w:ascii="Nudista" w:hAnsi="Nudista"/>
          <w:sz w:val="20"/>
          <w:szCs w:val="20"/>
        </w:rPr>
        <w:t xml:space="preserve"> stanovených v tejto Výzve. </w:t>
      </w:r>
    </w:p>
    <w:p w14:paraId="1334ABA2" w14:textId="77777777" w:rsidR="00D50FE7" w:rsidRPr="00E87EEC" w:rsidRDefault="00D50FE7" w:rsidP="00E87EEC">
      <w:pPr>
        <w:pStyle w:val="Odsekzoznamu"/>
        <w:numPr>
          <w:ilvl w:val="1"/>
          <w:numId w:val="1"/>
        </w:numPr>
        <w:spacing w:after="120" w:line="240" w:lineRule="auto"/>
        <w:ind w:left="567" w:hanging="567"/>
        <w:contextualSpacing w:val="0"/>
        <w:jc w:val="both"/>
        <w:rPr>
          <w:rFonts w:ascii="Nudista" w:hAnsi="Nudista"/>
          <w:sz w:val="20"/>
          <w:szCs w:val="20"/>
        </w:rPr>
      </w:pPr>
      <w:r w:rsidRPr="00E87EEC">
        <w:rPr>
          <w:rFonts w:ascii="Nudista" w:hAnsi="Nudista"/>
          <w:sz w:val="20"/>
          <w:szCs w:val="20"/>
        </w:rPr>
        <w:t xml:space="preserve">V prípade potreby vyhlasovateľ vyzve navrhovateľa na vysvetlenie </w:t>
      </w:r>
      <w:r w:rsidR="00FF4A7B">
        <w:rPr>
          <w:rFonts w:ascii="Nudista" w:hAnsi="Nudista"/>
          <w:sz w:val="20"/>
          <w:szCs w:val="20"/>
        </w:rPr>
        <w:t>návrhu</w:t>
      </w:r>
      <w:r w:rsidRPr="00E87EEC">
        <w:rPr>
          <w:rFonts w:ascii="Nudista" w:hAnsi="Nudista"/>
          <w:sz w:val="20"/>
          <w:szCs w:val="20"/>
        </w:rPr>
        <w:t xml:space="preserve">. Vysvetlením </w:t>
      </w:r>
      <w:r w:rsidR="00FF4A7B">
        <w:rPr>
          <w:rFonts w:ascii="Nudista" w:hAnsi="Nudista"/>
          <w:sz w:val="20"/>
          <w:szCs w:val="20"/>
        </w:rPr>
        <w:t>návrhu</w:t>
      </w:r>
      <w:r w:rsidRPr="00E87EEC">
        <w:rPr>
          <w:rFonts w:ascii="Nudista" w:hAnsi="Nudista"/>
          <w:sz w:val="20"/>
          <w:szCs w:val="20"/>
        </w:rPr>
        <w:t xml:space="preserve"> navrhovateľ môže odstrániť jej nejasnosti, chyby v písaní či počítaní, nesmie však </w:t>
      </w:r>
      <w:r w:rsidR="00FF4A7B">
        <w:rPr>
          <w:rFonts w:ascii="Nudista" w:hAnsi="Nudista"/>
          <w:sz w:val="20"/>
          <w:szCs w:val="20"/>
        </w:rPr>
        <w:t>návrh</w:t>
      </w:r>
      <w:r w:rsidR="00FF4A7B" w:rsidRPr="00E87EEC">
        <w:rPr>
          <w:rFonts w:ascii="Nudista" w:hAnsi="Nudista"/>
          <w:sz w:val="20"/>
          <w:szCs w:val="20"/>
        </w:rPr>
        <w:t xml:space="preserve"> </w:t>
      </w:r>
      <w:r w:rsidRPr="00E87EEC">
        <w:rPr>
          <w:rFonts w:ascii="Nudista" w:hAnsi="Nudista"/>
          <w:sz w:val="20"/>
          <w:szCs w:val="20"/>
        </w:rPr>
        <w:t>zmeniť.</w:t>
      </w:r>
    </w:p>
    <w:p w14:paraId="66A919DA" w14:textId="77777777" w:rsidR="002A7C65" w:rsidRPr="00BB0364" w:rsidRDefault="008B0358" w:rsidP="00136712">
      <w:pPr>
        <w:pStyle w:val="Odsekzoznamu"/>
        <w:numPr>
          <w:ilvl w:val="1"/>
          <w:numId w:val="1"/>
        </w:numPr>
        <w:spacing w:before="120" w:after="0" w:line="240" w:lineRule="auto"/>
        <w:ind w:hanging="644"/>
        <w:jc w:val="both"/>
        <w:rPr>
          <w:rFonts w:ascii="Nudista" w:hAnsi="Nudista" w:cs="Arial"/>
          <w:sz w:val="20"/>
          <w:szCs w:val="20"/>
        </w:rPr>
      </w:pPr>
      <w:r w:rsidRPr="00BB0364">
        <w:rPr>
          <w:rFonts w:ascii="Nudista" w:hAnsi="Nudista" w:cs="Arial"/>
          <w:sz w:val="20"/>
          <w:szCs w:val="20"/>
        </w:rPr>
        <w:t>Ak b</w:t>
      </w:r>
      <w:r w:rsidR="00D50FE7" w:rsidRPr="00BB0364">
        <w:rPr>
          <w:rFonts w:ascii="Nudista" w:hAnsi="Nudista" w:cs="Arial"/>
          <w:sz w:val="20"/>
          <w:szCs w:val="20"/>
        </w:rPr>
        <w:t>ude</w:t>
      </w:r>
      <w:r w:rsidRPr="00BB0364">
        <w:rPr>
          <w:rFonts w:ascii="Nudista" w:hAnsi="Nudista" w:cs="Arial"/>
          <w:sz w:val="20"/>
          <w:szCs w:val="20"/>
        </w:rPr>
        <w:t xml:space="preserve"> predložených viac </w:t>
      </w:r>
      <w:r w:rsidR="00FF4A7B">
        <w:rPr>
          <w:rFonts w:ascii="Nudista" w:hAnsi="Nudista"/>
          <w:sz w:val="20"/>
          <w:szCs w:val="20"/>
        </w:rPr>
        <w:t>návrhov</w:t>
      </w:r>
      <w:r w:rsidRPr="00BB0364">
        <w:rPr>
          <w:rFonts w:ascii="Nudista" w:hAnsi="Nudista" w:cs="Arial"/>
          <w:sz w:val="20"/>
          <w:szCs w:val="20"/>
        </w:rPr>
        <w:t xml:space="preserve">, </w:t>
      </w:r>
      <w:r w:rsidR="00D042C3" w:rsidRPr="00BB0364">
        <w:rPr>
          <w:rFonts w:ascii="Nudista" w:hAnsi="Nudista"/>
          <w:sz w:val="20"/>
          <w:szCs w:val="20"/>
        </w:rPr>
        <w:t>vyhlasovateľ</w:t>
      </w:r>
      <w:r w:rsidR="00D042C3" w:rsidRPr="00BB0364" w:rsidDel="00D042C3">
        <w:rPr>
          <w:rFonts w:ascii="Nudista" w:hAnsi="Nudista" w:cs="Arial"/>
          <w:sz w:val="20"/>
          <w:szCs w:val="20"/>
        </w:rPr>
        <w:t xml:space="preserve"> </w:t>
      </w:r>
      <w:r w:rsidR="00D50FE7" w:rsidRPr="00BB0364">
        <w:rPr>
          <w:rFonts w:ascii="Nudista" w:hAnsi="Nudista" w:cs="Arial"/>
          <w:sz w:val="20"/>
          <w:szCs w:val="20"/>
        </w:rPr>
        <w:t>najprv určí poradie ponúk na základe kritéria na</w:t>
      </w:r>
      <w:r w:rsidR="00E16674">
        <w:rPr>
          <w:rFonts w:ascii="Nudista" w:hAnsi="Nudista" w:cs="Arial"/>
          <w:sz w:val="20"/>
          <w:szCs w:val="20"/>
        </w:rPr>
        <w:t> </w:t>
      </w:r>
      <w:r w:rsidR="00D50FE7" w:rsidRPr="00BB0364">
        <w:rPr>
          <w:rFonts w:ascii="Nudista" w:hAnsi="Nudista" w:cs="Arial"/>
          <w:sz w:val="20"/>
          <w:szCs w:val="20"/>
        </w:rPr>
        <w:t xml:space="preserve">hodnotenie ponúk </w:t>
      </w:r>
      <w:r w:rsidR="00287D9F" w:rsidRPr="00BB0364">
        <w:rPr>
          <w:rFonts w:ascii="Nudista" w:hAnsi="Nudista" w:cs="Arial"/>
          <w:sz w:val="20"/>
          <w:szCs w:val="20"/>
        </w:rPr>
        <w:t xml:space="preserve">a následne </w:t>
      </w:r>
      <w:r w:rsidRPr="00BB0364">
        <w:rPr>
          <w:rFonts w:ascii="Nudista" w:hAnsi="Nudista" w:cs="Arial"/>
          <w:sz w:val="20"/>
          <w:szCs w:val="20"/>
        </w:rPr>
        <w:t xml:space="preserve">vyhodnotí splnenie požiadaviek na </w:t>
      </w:r>
      <w:r w:rsidR="000B149C" w:rsidRPr="00BB0364">
        <w:rPr>
          <w:rFonts w:ascii="Nudista" w:hAnsi="Nudista" w:cs="Arial"/>
          <w:sz w:val="20"/>
          <w:szCs w:val="20"/>
        </w:rPr>
        <w:t>P</w:t>
      </w:r>
      <w:r w:rsidRPr="00BB0364">
        <w:rPr>
          <w:rFonts w:ascii="Nudista" w:hAnsi="Nudista" w:cs="Arial"/>
          <w:sz w:val="20"/>
          <w:szCs w:val="20"/>
        </w:rPr>
        <w:t xml:space="preserve">redmet zákazky a splnenie podmienok účasti iba v prípade </w:t>
      </w:r>
      <w:r w:rsidR="008E010D" w:rsidRPr="00BB0364">
        <w:rPr>
          <w:rFonts w:ascii="Nudista" w:hAnsi="Nudista" w:cs="Arial"/>
          <w:sz w:val="20"/>
          <w:szCs w:val="20"/>
        </w:rPr>
        <w:t>navrhovateľa</w:t>
      </w:r>
      <w:r w:rsidRPr="00BB0364">
        <w:rPr>
          <w:rFonts w:ascii="Nudista" w:hAnsi="Nudista" w:cs="Arial"/>
          <w:sz w:val="20"/>
          <w:szCs w:val="20"/>
        </w:rPr>
        <w:t xml:space="preserve">, ktorý sa umiestnil </w:t>
      </w:r>
      <w:r w:rsidRPr="00BB0364">
        <w:rPr>
          <w:rFonts w:ascii="Nudista" w:hAnsi="Nudista" w:cs="Arial"/>
          <w:sz w:val="20"/>
          <w:szCs w:val="20"/>
          <w:u w:val="single"/>
        </w:rPr>
        <w:t>na prvom mieste v poradí.</w:t>
      </w:r>
      <w:r w:rsidRPr="00BB0364">
        <w:rPr>
          <w:rFonts w:ascii="Nudista" w:hAnsi="Nudista" w:cs="Arial"/>
          <w:sz w:val="20"/>
          <w:szCs w:val="20"/>
        </w:rPr>
        <w:t xml:space="preserve"> Ak</w:t>
      </w:r>
      <w:r w:rsidR="00E16674">
        <w:rPr>
          <w:rFonts w:ascii="Nudista" w:hAnsi="Nudista" w:cs="Arial"/>
          <w:sz w:val="20"/>
          <w:szCs w:val="20"/>
        </w:rPr>
        <w:t> </w:t>
      </w:r>
      <w:r w:rsidRPr="00BB0364">
        <w:rPr>
          <w:rFonts w:ascii="Nudista" w:hAnsi="Nudista" w:cs="Arial"/>
          <w:sz w:val="20"/>
          <w:szCs w:val="20"/>
        </w:rPr>
        <w:t xml:space="preserve">dôjde k vylúčeniu tohto </w:t>
      </w:r>
      <w:r w:rsidR="008E010D" w:rsidRPr="00BB0364">
        <w:rPr>
          <w:rFonts w:ascii="Nudista" w:hAnsi="Nudista" w:cs="Arial"/>
          <w:sz w:val="20"/>
          <w:szCs w:val="20"/>
        </w:rPr>
        <w:t>navrhovateľa</w:t>
      </w:r>
      <w:r w:rsidRPr="00BB0364">
        <w:rPr>
          <w:rFonts w:ascii="Nudista" w:hAnsi="Nudista" w:cs="Arial"/>
          <w:sz w:val="20"/>
          <w:szCs w:val="20"/>
        </w:rPr>
        <w:t xml:space="preserve">, vyhodnotí  sa  následne  splnenie  podmienok  účasti a požiadaviek na  </w:t>
      </w:r>
      <w:r w:rsidR="000B149C" w:rsidRPr="00BB0364">
        <w:rPr>
          <w:rFonts w:ascii="Nudista" w:hAnsi="Nudista" w:cs="Arial"/>
          <w:sz w:val="20"/>
          <w:szCs w:val="20"/>
        </w:rPr>
        <w:t>P</w:t>
      </w:r>
      <w:r w:rsidRPr="00BB0364">
        <w:rPr>
          <w:rFonts w:ascii="Nudista" w:hAnsi="Nudista" w:cs="Arial"/>
          <w:sz w:val="20"/>
          <w:szCs w:val="20"/>
        </w:rPr>
        <w:t xml:space="preserve">redmet zákazky u  ďalšieho </w:t>
      </w:r>
      <w:r w:rsidR="00D042C3" w:rsidRPr="00BB0364">
        <w:rPr>
          <w:rFonts w:ascii="Nudista" w:hAnsi="Nudista" w:cs="Arial"/>
          <w:sz w:val="20"/>
          <w:szCs w:val="20"/>
        </w:rPr>
        <w:t>navrhovateľa</w:t>
      </w:r>
      <w:r w:rsidRPr="00BB0364">
        <w:rPr>
          <w:rFonts w:ascii="Nudista" w:hAnsi="Nudista" w:cs="Arial"/>
          <w:sz w:val="20"/>
          <w:szCs w:val="20"/>
        </w:rPr>
        <w:t xml:space="preserve"> v poradí tak, aby </w:t>
      </w:r>
      <w:r w:rsidR="00D042C3" w:rsidRPr="00BB0364">
        <w:rPr>
          <w:rFonts w:ascii="Nudista" w:hAnsi="Nudista" w:cs="Arial"/>
          <w:sz w:val="20"/>
          <w:szCs w:val="20"/>
        </w:rPr>
        <w:t>navrhovateľ</w:t>
      </w:r>
      <w:r w:rsidRPr="00BB0364">
        <w:rPr>
          <w:rFonts w:ascii="Nudista" w:hAnsi="Nudista" w:cs="Arial"/>
          <w:sz w:val="20"/>
          <w:szCs w:val="20"/>
        </w:rPr>
        <w:t xml:space="preserve"> umiestnený na prvom mieste v novo zostavenom poradí spĺňal </w:t>
      </w:r>
      <w:r w:rsidR="000B149C" w:rsidRPr="00BB0364">
        <w:rPr>
          <w:rFonts w:ascii="Nudista" w:hAnsi="Nudista" w:cs="Arial"/>
          <w:sz w:val="20"/>
          <w:szCs w:val="20"/>
        </w:rPr>
        <w:t xml:space="preserve">všetky </w:t>
      </w:r>
      <w:r w:rsidRPr="00BB0364">
        <w:rPr>
          <w:rFonts w:ascii="Nudista" w:hAnsi="Nudista" w:cs="Arial"/>
          <w:sz w:val="20"/>
          <w:szCs w:val="20"/>
        </w:rPr>
        <w:t>podmienky účasti a</w:t>
      </w:r>
      <w:r w:rsidR="00E16674">
        <w:rPr>
          <w:rFonts w:ascii="Nudista" w:hAnsi="Nudista" w:cs="Arial"/>
          <w:sz w:val="20"/>
          <w:szCs w:val="20"/>
        </w:rPr>
        <w:t> </w:t>
      </w:r>
      <w:r w:rsidRPr="00BB0364">
        <w:rPr>
          <w:rFonts w:ascii="Nudista" w:hAnsi="Nudista" w:cs="Arial"/>
          <w:sz w:val="20"/>
          <w:szCs w:val="20"/>
        </w:rPr>
        <w:t xml:space="preserve">požiadavky na </w:t>
      </w:r>
      <w:r w:rsidR="000B149C" w:rsidRPr="00BB0364">
        <w:rPr>
          <w:rFonts w:ascii="Nudista" w:hAnsi="Nudista" w:cs="Arial"/>
          <w:sz w:val="20"/>
          <w:szCs w:val="20"/>
        </w:rPr>
        <w:t>P</w:t>
      </w:r>
      <w:r w:rsidRPr="00BB0364">
        <w:rPr>
          <w:rFonts w:ascii="Nudista" w:hAnsi="Nudista" w:cs="Arial"/>
          <w:sz w:val="20"/>
          <w:szCs w:val="20"/>
        </w:rPr>
        <w:t>redmet zákazky.</w:t>
      </w:r>
    </w:p>
    <w:p w14:paraId="00519C49" w14:textId="77777777" w:rsidR="0048757C" w:rsidRPr="00BB0364" w:rsidRDefault="0048757C" w:rsidP="000D7773">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Ďalšie podmienky</w:t>
      </w:r>
    </w:p>
    <w:p w14:paraId="55E55910" w14:textId="77777777" w:rsidR="00525227" w:rsidRPr="00BB0364" w:rsidRDefault="00D042C3" w:rsidP="00592574">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sz w:val="20"/>
          <w:szCs w:val="20"/>
        </w:rPr>
        <w:t>V</w:t>
      </w:r>
      <w:r w:rsidR="00525227" w:rsidRPr="00BB0364">
        <w:rPr>
          <w:rFonts w:ascii="Nudista" w:hAnsi="Nudista"/>
          <w:sz w:val="20"/>
          <w:szCs w:val="20"/>
        </w:rPr>
        <w:t xml:space="preserve">yhlasovateľ je si vyhradzuje právo do okamihu uplynutia lehoty na predkladanie ponúk upravovať podmienky </w:t>
      </w:r>
      <w:r w:rsidR="007A1E8C">
        <w:rPr>
          <w:rFonts w:ascii="Nudista" w:hAnsi="Nudista" w:cs="Arial"/>
          <w:sz w:val="20"/>
          <w:szCs w:val="20"/>
        </w:rPr>
        <w:t>Obchodnej verejnej s</w:t>
      </w:r>
      <w:r w:rsidR="007A1E8C" w:rsidRPr="004408AA">
        <w:rPr>
          <w:rFonts w:ascii="Nudista" w:hAnsi="Nudista" w:cs="Arial"/>
          <w:sz w:val="20"/>
          <w:szCs w:val="20"/>
        </w:rPr>
        <w:t>úťaže</w:t>
      </w:r>
      <w:r w:rsidR="00525227" w:rsidRPr="00BB0364">
        <w:rPr>
          <w:rFonts w:ascii="Nudista" w:hAnsi="Nudista"/>
          <w:sz w:val="20"/>
          <w:szCs w:val="20"/>
        </w:rPr>
        <w:t>. V prípade, ak dôjde k úprave podmienok, vyhlasovateľ aktualizované znenie podmienok zverejní a v závislosti od povahy vykonanej zmeny primerane predĺži lehotu na predkladanie ponúk.</w:t>
      </w:r>
    </w:p>
    <w:p w14:paraId="5A968BA9" w14:textId="77777777" w:rsidR="00592574" w:rsidRPr="00BB0364" w:rsidRDefault="00525227" w:rsidP="00A35A76">
      <w:pPr>
        <w:pStyle w:val="Odsekzoznamu"/>
        <w:numPr>
          <w:ilvl w:val="1"/>
          <w:numId w:val="1"/>
        </w:numPr>
        <w:spacing w:after="0" w:line="240" w:lineRule="auto"/>
        <w:ind w:left="567" w:hanging="567"/>
        <w:contextualSpacing w:val="0"/>
        <w:jc w:val="both"/>
        <w:rPr>
          <w:rFonts w:ascii="Nudista" w:hAnsi="Nudista" w:cs="Arial"/>
          <w:sz w:val="20"/>
          <w:szCs w:val="20"/>
        </w:rPr>
      </w:pPr>
      <w:r w:rsidRPr="00BB0364">
        <w:rPr>
          <w:rFonts w:ascii="Nudista" w:hAnsi="Nudista"/>
          <w:sz w:val="20"/>
          <w:szCs w:val="20"/>
        </w:rPr>
        <w:t>V</w:t>
      </w:r>
      <w:r w:rsidR="00D042C3" w:rsidRPr="00BB0364">
        <w:rPr>
          <w:rFonts w:ascii="Nudista" w:hAnsi="Nudista"/>
          <w:sz w:val="20"/>
          <w:szCs w:val="20"/>
        </w:rPr>
        <w:t>yhlasovateľ</w:t>
      </w:r>
      <w:r w:rsidR="00396D28" w:rsidRPr="00BB0364">
        <w:rPr>
          <w:rFonts w:ascii="Nudista" w:hAnsi="Nudista"/>
          <w:sz w:val="20"/>
          <w:szCs w:val="20"/>
        </w:rPr>
        <w:t xml:space="preserve"> </w:t>
      </w:r>
      <w:r w:rsidR="00D042C3" w:rsidRPr="00BB0364" w:rsidDel="00D042C3">
        <w:rPr>
          <w:rFonts w:ascii="Nudista" w:hAnsi="Nudista" w:cs="Arial"/>
          <w:sz w:val="20"/>
          <w:szCs w:val="20"/>
        </w:rPr>
        <w:t xml:space="preserve"> </w:t>
      </w:r>
      <w:r w:rsidR="00D042C3" w:rsidRPr="00BB0364">
        <w:rPr>
          <w:rFonts w:ascii="Nudista" w:hAnsi="Nudista" w:cs="Arial"/>
          <w:sz w:val="20"/>
          <w:szCs w:val="20"/>
        </w:rPr>
        <w:t xml:space="preserve">si vyhradzuje právo </w:t>
      </w:r>
      <w:r w:rsidR="00D50FE7" w:rsidRPr="00BB0364">
        <w:rPr>
          <w:rFonts w:ascii="Nudista" w:hAnsi="Nudista" w:cs="Arial"/>
          <w:sz w:val="20"/>
          <w:szCs w:val="20"/>
        </w:rPr>
        <w:t>kedykoľvek</w:t>
      </w:r>
      <w:r w:rsidR="00D042C3" w:rsidRPr="00BB0364">
        <w:rPr>
          <w:rFonts w:ascii="Nudista" w:hAnsi="Nudista" w:cs="Arial"/>
          <w:sz w:val="20"/>
          <w:szCs w:val="20"/>
        </w:rPr>
        <w:t xml:space="preserve"> zrušiť túto </w:t>
      </w:r>
      <w:r w:rsidR="00D50FE7" w:rsidRPr="00BB0364">
        <w:rPr>
          <w:rFonts w:ascii="Nudista" w:hAnsi="Nudista" w:cs="Arial"/>
          <w:sz w:val="20"/>
          <w:szCs w:val="20"/>
        </w:rPr>
        <w:t xml:space="preserve">Obchodnú verejnú </w:t>
      </w:r>
      <w:r w:rsidR="00D042C3" w:rsidRPr="00BB0364">
        <w:rPr>
          <w:rFonts w:ascii="Nudista" w:hAnsi="Nudista" w:cs="Arial"/>
          <w:sz w:val="20"/>
          <w:szCs w:val="20"/>
        </w:rPr>
        <w:t>súťaž najmä ale</w:t>
      </w:r>
      <w:r w:rsidR="00C22728">
        <w:rPr>
          <w:rFonts w:ascii="Nudista" w:hAnsi="Nudista" w:cs="Arial"/>
          <w:sz w:val="20"/>
          <w:szCs w:val="20"/>
        </w:rPr>
        <w:t> </w:t>
      </w:r>
      <w:r w:rsidR="00D042C3" w:rsidRPr="00BB0364">
        <w:rPr>
          <w:rFonts w:ascii="Nudista" w:hAnsi="Nudista" w:cs="Arial"/>
          <w:sz w:val="20"/>
          <w:szCs w:val="20"/>
        </w:rPr>
        <w:t>nie</w:t>
      </w:r>
      <w:r w:rsidR="00C22728">
        <w:rPr>
          <w:rFonts w:ascii="Nudista" w:hAnsi="Nudista" w:cs="Arial"/>
          <w:sz w:val="20"/>
          <w:szCs w:val="20"/>
        </w:rPr>
        <w:t> </w:t>
      </w:r>
      <w:r w:rsidR="00D042C3" w:rsidRPr="00BB0364">
        <w:rPr>
          <w:rFonts w:ascii="Nudista" w:hAnsi="Nudista" w:cs="Arial"/>
          <w:sz w:val="20"/>
          <w:szCs w:val="20"/>
        </w:rPr>
        <w:t xml:space="preserve">len v prípade </w:t>
      </w:r>
      <w:r w:rsidR="00592574" w:rsidRPr="00BB0364">
        <w:rPr>
          <w:rFonts w:ascii="Nudista" w:hAnsi="Nudista" w:cs="Arial"/>
          <w:sz w:val="20"/>
          <w:szCs w:val="20"/>
        </w:rPr>
        <w:t>ak</w:t>
      </w:r>
    </w:p>
    <w:p w14:paraId="5C78BA3E" w14:textId="77777777" w:rsidR="00592574" w:rsidRPr="00BB0364" w:rsidRDefault="00592574" w:rsidP="00A35A76">
      <w:pPr>
        <w:pStyle w:val="Odsekzoznamu"/>
        <w:numPr>
          <w:ilvl w:val="2"/>
          <w:numId w:val="1"/>
        </w:numPr>
        <w:tabs>
          <w:tab w:val="clear" w:pos="1146"/>
          <w:tab w:val="num" w:pos="1134"/>
        </w:tabs>
        <w:spacing w:after="0" w:line="240" w:lineRule="auto"/>
        <w:ind w:left="1134" w:hanging="567"/>
        <w:contextualSpacing w:val="0"/>
        <w:jc w:val="both"/>
        <w:rPr>
          <w:rFonts w:ascii="Nudista" w:hAnsi="Nudista" w:cs="Arial"/>
          <w:sz w:val="20"/>
          <w:szCs w:val="20"/>
        </w:rPr>
      </w:pPr>
      <w:r w:rsidRPr="00BB0364">
        <w:rPr>
          <w:rFonts w:ascii="Nudista" w:hAnsi="Nudista" w:cs="Arial"/>
          <w:sz w:val="20"/>
          <w:szCs w:val="20"/>
        </w:rPr>
        <w:t xml:space="preserve">ani jeden </w:t>
      </w:r>
      <w:r w:rsidR="00D50FE7" w:rsidRPr="00BB0364">
        <w:rPr>
          <w:rFonts w:ascii="Nudista" w:hAnsi="Nudista" w:cs="Arial"/>
          <w:sz w:val="20"/>
          <w:szCs w:val="20"/>
        </w:rPr>
        <w:t xml:space="preserve">navrhovateľ </w:t>
      </w:r>
      <w:r w:rsidRPr="00BB0364">
        <w:rPr>
          <w:rFonts w:ascii="Nudista" w:hAnsi="Nudista" w:cs="Arial"/>
          <w:sz w:val="20"/>
          <w:szCs w:val="20"/>
        </w:rPr>
        <w:t>nesplnil podmienky uvedené v</w:t>
      </w:r>
      <w:r w:rsidR="00E16674">
        <w:rPr>
          <w:rFonts w:ascii="Nudista" w:hAnsi="Nudista" w:cs="Arial"/>
          <w:sz w:val="20"/>
          <w:szCs w:val="20"/>
        </w:rPr>
        <w:t> tejto V</w:t>
      </w:r>
      <w:r w:rsidRPr="00BB0364">
        <w:rPr>
          <w:rFonts w:ascii="Nudista" w:hAnsi="Nudista" w:cs="Arial"/>
          <w:sz w:val="20"/>
          <w:szCs w:val="20"/>
        </w:rPr>
        <w:t>ýzve,</w:t>
      </w:r>
    </w:p>
    <w:p w14:paraId="1E8DD34A" w14:textId="77777777" w:rsidR="00592574" w:rsidRPr="00BB0364" w:rsidRDefault="00592574" w:rsidP="00592574">
      <w:pPr>
        <w:pStyle w:val="Odsekzoznamu"/>
        <w:numPr>
          <w:ilvl w:val="2"/>
          <w:numId w:val="1"/>
        </w:numPr>
        <w:tabs>
          <w:tab w:val="clear" w:pos="1146"/>
          <w:tab w:val="num" w:pos="1134"/>
        </w:tabs>
        <w:spacing w:after="120" w:line="240" w:lineRule="auto"/>
        <w:ind w:left="1134" w:hanging="567"/>
        <w:contextualSpacing w:val="0"/>
        <w:jc w:val="both"/>
        <w:rPr>
          <w:rFonts w:ascii="Nudista" w:hAnsi="Nudista" w:cs="Arial"/>
          <w:sz w:val="20"/>
          <w:szCs w:val="20"/>
        </w:rPr>
      </w:pPr>
      <w:r w:rsidRPr="00BB0364">
        <w:rPr>
          <w:rFonts w:ascii="Nudista" w:hAnsi="Nudista" w:cs="Arial"/>
          <w:sz w:val="20"/>
          <w:szCs w:val="20"/>
        </w:rPr>
        <w:t>sa zmeni</w:t>
      </w:r>
      <w:r w:rsidR="00D50FE7" w:rsidRPr="00BB0364">
        <w:rPr>
          <w:rFonts w:ascii="Nudista" w:hAnsi="Nudista" w:cs="Arial"/>
          <w:sz w:val="20"/>
          <w:szCs w:val="20"/>
        </w:rPr>
        <w:t>a</w:t>
      </w:r>
      <w:r w:rsidRPr="00BB0364">
        <w:rPr>
          <w:rFonts w:ascii="Nudista" w:hAnsi="Nudista" w:cs="Arial"/>
          <w:sz w:val="20"/>
          <w:szCs w:val="20"/>
        </w:rPr>
        <w:t xml:space="preserve"> okolnosti, za ktorých </w:t>
      </w:r>
      <w:r w:rsidR="00D50FE7" w:rsidRPr="00BB0364">
        <w:rPr>
          <w:rFonts w:ascii="Nudista" w:hAnsi="Nudista" w:cs="Arial"/>
          <w:sz w:val="20"/>
          <w:szCs w:val="20"/>
        </w:rPr>
        <w:t>bola súťaž vyhlásená, čím zanikol dôvod jej vyhlásenia</w:t>
      </w:r>
      <w:r w:rsidRPr="00BB0364">
        <w:rPr>
          <w:rFonts w:ascii="Nudista" w:hAnsi="Nudista" w:cs="Arial"/>
          <w:sz w:val="20"/>
          <w:szCs w:val="20"/>
        </w:rPr>
        <w:t>.</w:t>
      </w:r>
    </w:p>
    <w:p w14:paraId="41EF6D8A" w14:textId="77777777" w:rsidR="00592574" w:rsidRPr="00BB0364" w:rsidRDefault="00D50FE7" w:rsidP="004C75C8">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sz w:val="20"/>
          <w:szCs w:val="20"/>
        </w:rPr>
        <w:t>Vyhlasovateľ</w:t>
      </w:r>
      <w:r w:rsidRPr="00BB0364" w:rsidDel="00D50FE7">
        <w:rPr>
          <w:rFonts w:ascii="Nudista" w:hAnsi="Nudista" w:cs="Arial"/>
          <w:sz w:val="20"/>
          <w:szCs w:val="20"/>
        </w:rPr>
        <w:t xml:space="preserve"> </w:t>
      </w:r>
      <w:r w:rsidR="00592574" w:rsidRPr="00BB0364">
        <w:rPr>
          <w:rFonts w:ascii="Nudista" w:hAnsi="Nudista" w:cs="Arial"/>
          <w:sz w:val="20"/>
          <w:szCs w:val="20"/>
        </w:rPr>
        <w:t>osobitne upozorňuje, že za zmenu okolností, za ktorých sa vyhlásil</w:t>
      </w:r>
      <w:r w:rsidR="00A86F29" w:rsidRPr="00BB0364">
        <w:rPr>
          <w:rFonts w:ascii="Nudista" w:hAnsi="Nudista" w:cs="Arial"/>
          <w:sz w:val="20"/>
          <w:szCs w:val="20"/>
        </w:rPr>
        <w:t>a</w:t>
      </w:r>
      <w:r w:rsidR="00592574" w:rsidRPr="00BB0364">
        <w:rPr>
          <w:rFonts w:ascii="Nudista" w:hAnsi="Nudista" w:cs="Arial"/>
          <w:sz w:val="20"/>
          <w:szCs w:val="20"/>
        </w:rPr>
        <w:t xml:space="preserve"> </w:t>
      </w:r>
      <w:r w:rsidR="00D44767" w:rsidRPr="00BB0364">
        <w:rPr>
          <w:rFonts w:ascii="Nudista" w:hAnsi="Nudista" w:cs="Arial"/>
          <w:sz w:val="20"/>
        </w:rPr>
        <w:t>Obchodn</w:t>
      </w:r>
      <w:r w:rsidR="00A86F29" w:rsidRPr="00BB0364">
        <w:rPr>
          <w:rFonts w:ascii="Nudista" w:hAnsi="Nudista" w:cs="Arial"/>
          <w:sz w:val="20"/>
        </w:rPr>
        <w:t>á</w:t>
      </w:r>
      <w:r w:rsidR="00D44767" w:rsidRPr="00BB0364">
        <w:rPr>
          <w:rFonts w:ascii="Nudista" w:hAnsi="Nudista" w:cs="Arial"/>
          <w:sz w:val="20"/>
        </w:rPr>
        <w:t xml:space="preserve"> verejn</w:t>
      </w:r>
      <w:r w:rsidR="00A86F29" w:rsidRPr="00BB0364">
        <w:rPr>
          <w:rFonts w:ascii="Nudista" w:hAnsi="Nudista" w:cs="Arial"/>
          <w:sz w:val="20"/>
        </w:rPr>
        <w:t>á</w:t>
      </w:r>
      <w:r w:rsidR="00D44767" w:rsidRPr="00BB0364">
        <w:rPr>
          <w:rFonts w:ascii="Nudista" w:hAnsi="Nudista" w:cs="Arial"/>
          <w:sz w:val="20"/>
        </w:rPr>
        <w:t xml:space="preserve"> súťaž </w:t>
      </w:r>
      <w:r w:rsidR="00592574" w:rsidRPr="00BB0364">
        <w:rPr>
          <w:rFonts w:ascii="Nudista" w:hAnsi="Nudista" w:cs="Arial"/>
          <w:sz w:val="20"/>
          <w:szCs w:val="20"/>
        </w:rPr>
        <w:t xml:space="preserve">sa bude považovať situácia, že </w:t>
      </w:r>
      <w:r w:rsidR="000A7FD8" w:rsidRPr="00BB0364">
        <w:rPr>
          <w:rFonts w:ascii="Nudista" w:hAnsi="Nudista" w:cs="Arial"/>
          <w:sz w:val="20"/>
          <w:szCs w:val="20"/>
        </w:rPr>
        <w:t>dôjde k akejkoľvek forme</w:t>
      </w:r>
      <w:r w:rsidR="00592574" w:rsidRPr="00BB0364">
        <w:rPr>
          <w:rFonts w:ascii="Nudista" w:hAnsi="Nudista" w:cs="Arial"/>
          <w:sz w:val="20"/>
          <w:szCs w:val="20"/>
        </w:rPr>
        <w:t xml:space="preserve"> straty možnosti financovania Predmetu</w:t>
      </w:r>
      <w:r w:rsidR="005D01F5" w:rsidRPr="00BB0364">
        <w:rPr>
          <w:rFonts w:ascii="Nudista" w:hAnsi="Nudista" w:cs="Arial"/>
          <w:sz w:val="20"/>
          <w:szCs w:val="20"/>
        </w:rPr>
        <w:t xml:space="preserve"> </w:t>
      </w:r>
      <w:r w:rsidR="00592574" w:rsidRPr="00BB0364">
        <w:rPr>
          <w:rFonts w:ascii="Nudista" w:hAnsi="Nudista" w:cs="Arial"/>
          <w:sz w:val="20"/>
          <w:szCs w:val="20"/>
        </w:rPr>
        <w:t xml:space="preserve">zákazky z finančných prostriedkov </w:t>
      </w:r>
      <w:r w:rsidR="00096F7D" w:rsidRPr="00BB0364">
        <w:rPr>
          <w:rFonts w:ascii="Nudista" w:hAnsi="Nudista" w:cs="Arial"/>
          <w:sz w:val="20"/>
          <w:szCs w:val="20"/>
        </w:rPr>
        <w:t>z Fondu na podporu športu v</w:t>
      </w:r>
      <w:r w:rsidR="00812B3E" w:rsidRPr="00BB0364">
        <w:rPr>
          <w:rFonts w:ascii="Nudista" w:hAnsi="Nudista" w:cs="Arial"/>
          <w:sz w:val="20"/>
          <w:szCs w:val="20"/>
        </w:rPr>
        <w:t> </w:t>
      </w:r>
      <w:r w:rsidR="00096F7D" w:rsidRPr="00BB0364">
        <w:rPr>
          <w:rFonts w:ascii="Nudista" w:hAnsi="Nudista" w:cs="Arial"/>
          <w:sz w:val="20"/>
          <w:szCs w:val="20"/>
        </w:rPr>
        <w:t>rámci</w:t>
      </w:r>
      <w:r w:rsidR="00812B3E" w:rsidRPr="00BB0364">
        <w:rPr>
          <w:rFonts w:ascii="Nudista" w:hAnsi="Nudista" w:cs="Arial"/>
          <w:sz w:val="20"/>
          <w:szCs w:val="20"/>
        </w:rPr>
        <w:t xml:space="preserve"> programu „</w:t>
      </w:r>
      <w:r w:rsidR="005A2D93" w:rsidRPr="00C81DFA">
        <w:rPr>
          <w:rFonts w:ascii="Nudista" w:hAnsi="Nudista" w:cs="Arial"/>
          <w:bCs/>
          <w:sz w:val="20"/>
          <w:szCs w:val="20"/>
        </w:rPr>
        <w:t>Športová infraštruktúra národného významu</w:t>
      </w:r>
      <w:r w:rsidR="00812B3E" w:rsidRPr="00BB0364">
        <w:rPr>
          <w:rFonts w:ascii="Nudista" w:hAnsi="Nudista" w:cs="Arial"/>
          <w:sz w:val="20"/>
          <w:szCs w:val="20"/>
        </w:rPr>
        <w:t>“</w:t>
      </w:r>
      <w:r w:rsidR="00096F7D" w:rsidRPr="00BB0364">
        <w:rPr>
          <w:rFonts w:ascii="Nudista" w:hAnsi="Nudista" w:cs="Arial"/>
          <w:sz w:val="20"/>
          <w:szCs w:val="20"/>
        </w:rPr>
        <w:t xml:space="preserve">. </w:t>
      </w:r>
    </w:p>
    <w:p w14:paraId="194A0EB1" w14:textId="77777777" w:rsidR="008C1D69" w:rsidRPr="00BB0364" w:rsidRDefault="00D50FE7" w:rsidP="004C75C8">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sz w:val="20"/>
          <w:szCs w:val="20"/>
        </w:rPr>
        <w:t>Vyhlasovateľ</w:t>
      </w:r>
      <w:r w:rsidR="008C1D69" w:rsidRPr="00BB0364">
        <w:rPr>
          <w:rFonts w:ascii="Nudista" w:hAnsi="Nudista" w:cs="Arial"/>
          <w:sz w:val="20"/>
          <w:szCs w:val="20"/>
        </w:rPr>
        <w:t xml:space="preserve"> je oprávnený odmietnuť všetky predložené </w:t>
      </w:r>
      <w:r w:rsidR="00FF4A7B">
        <w:rPr>
          <w:rFonts w:ascii="Nudista" w:hAnsi="Nudista"/>
          <w:sz w:val="20"/>
          <w:szCs w:val="20"/>
        </w:rPr>
        <w:t>návrhy</w:t>
      </w:r>
      <w:r w:rsidR="008C1D69" w:rsidRPr="00BB0364">
        <w:rPr>
          <w:rFonts w:ascii="Nudista" w:hAnsi="Nudista" w:cs="Arial"/>
          <w:sz w:val="20"/>
          <w:szCs w:val="20"/>
        </w:rPr>
        <w:t>.</w:t>
      </w:r>
    </w:p>
    <w:p w14:paraId="492261AF" w14:textId="77777777" w:rsidR="00877084" w:rsidRPr="00BB0364" w:rsidRDefault="008E010D" w:rsidP="00753449">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Navrhovatelia</w:t>
      </w:r>
      <w:r w:rsidR="0098422C" w:rsidRPr="00BB0364">
        <w:rPr>
          <w:rFonts w:ascii="Nudista" w:hAnsi="Nudista" w:cs="Arial"/>
          <w:sz w:val="20"/>
          <w:szCs w:val="20"/>
        </w:rPr>
        <w:t xml:space="preserve"> znášajú všetky náklady súvisiace s vypracovaním svoj</w:t>
      </w:r>
      <w:r w:rsidR="00FF4A7B">
        <w:rPr>
          <w:rFonts w:ascii="Nudista" w:hAnsi="Nudista" w:cs="Arial"/>
          <w:sz w:val="20"/>
          <w:szCs w:val="20"/>
        </w:rPr>
        <w:t>ho</w:t>
      </w:r>
      <w:r w:rsidR="0098422C" w:rsidRPr="00BB0364">
        <w:rPr>
          <w:rFonts w:ascii="Nudista" w:hAnsi="Nudista" w:cs="Arial"/>
          <w:sz w:val="20"/>
          <w:szCs w:val="20"/>
        </w:rPr>
        <w:t xml:space="preserve"> </w:t>
      </w:r>
      <w:r w:rsidR="00FF4A7B">
        <w:rPr>
          <w:rFonts w:ascii="Nudista" w:hAnsi="Nudista"/>
          <w:sz w:val="20"/>
          <w:szCs w:val="20"/>
        </w:rPr>
        <w:t>návrhu</w:t>
      </w:r>
      <w:r w:rsidR="0098422C" w:rsidRPr="00BB0364">
        <w:rPr>
          <w:rFonts w:ascii="Nudista" w:hAnsi="Nudista" w:cs="Arial"/>
          <w:sz w:val="20"/>
          <w:szCs w:val="20"/>
        </w:rPr>
        <w:t>.</w:t>
      </w:r>
    </w:p>
    <w:p w14:paraId="470A580E" w14:textId="77777777" w:rsidR="0048757C" w:rsidRPr="00BB0364" w:rsidRDefault="0048757C" w:rsidP="000D7773">
      <w:pPr>
        <w:pStyle w:val="Odsekzoznamu"/>
        <w:numPr>
          <w:ilvl w:val="0"/>
          <w:numId w:val="1"/>
        </w:numPr>
        <w:tabs>
          <w:tab w:val="clear" w:pos="360"/>
        </w:tabs>
        <w:spacing w:before="240" w:after="240" w:line="240" w:lineRule="auto"/>
        <w:ind w:left="567" w:hanging="567"/>
        <w:contextualSpacing w:val="0"/>
        <w:rPr>
          <w:rFonts w:ascii="Nudista" w:eastAsiaTheme="majorEastAsia" w:hAnsi="Nudista" w:cs="Arial"/>
          <w:b/>
          <w:caps/>
          <w:color w:val="008998"/>
          <w:spacing w:val="30"/>
          <w:sz w:val="20"/>
          <w:szCs w:val="20"/>
        </w:rPr>
      </w:pPr>
      <w:r w:rsidRPr="00BB0364">
        <w:rPr>
          <w:rFonts w:ascii="Nudista" w:eastAsiaTheme="majorEastAsia" w:hAnsi="Nudista" w:cs="Arial"/>
          <w:b/>
          <w:caps/>
          <w:color w:val="008998"/>
          <w:spacing w:val="30"/>
          <w:sz w:val="20"/>
          <w:szCs w:val="20"/>
        </w:rPr>
        <w:t xml:space="preserve">Ďalšie </w:t>
      </w:r>
      <w:r w:rsidR="00106FAF" w:rsidRPr="00BB0364">
        <w:rPr>
          <w:rFonts w:ascii="Nudista" w:eastAsiaTheme="majorEastAsia" w:hAnsi="Nudista" w:cs="Arial"/>
          <w:b/>
          <w:caps/>
          <w:color w:val="008998"/>
          <w:spacing w:val="30"/>
          <w:sz w:val="20"/>
          <w:szCs w:val="20"/>
        </w:rPr>
        <w:t xml:space="preserve">informácie </w:t>
      </w:r>
    </w:p>
    <w:p w14:paraId="72E0F6FC" w14:textId="77777777" w:rsidR="0048757C" w:rsidRPr="00BB0364" w:rsidRDefault="0048757C" w:rsidP="000D7773">
      <w:pPr>
        <w:pStyle w:val="Odsekzoznamu"/>
        <w:numPr>
          <w:ilvl w:val="1"/>
          <w:numId w:val="1"/>
        </w:numPr>
        <w:spacing w:after="12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Pre </w:t>
      </w:r>
      <w:r w:rsidR="00D50FE7" w:rsidRPr="00BB0364">
        <w:rPr>
          <w:rFonts w:ascii="Nudista" w:hAnsi="Nudista" w:cs="Arial"/>
          <w:sz w:val="20"/>
          <w:szCs w:val="20"/>
        </w:rPr>
        <w:t>vyhlasovateľa</w:t>
      </w:r>
      <w:r w:rsidRPr="00BB0364">
        <w:rPr>
          <w:rFonts w:ascii="Nudista" w:hAnsi="Nudista" w:cs="Arial"/>
          <w:sz w:val="20"/>
          <w:szCs w:val="20"/>
        </w:rPr>
        <w:t xml:space="preserve"> realizuje t</w:t>
      </w:r>
      <w:r w:rsidR="00A86F29" w:rsidRPr="00BB0364">
        <w:rPr>
          <w:rFonts w:ascii="Nudista" w:hAnsi="Nudista" w:cs="Arial"/>
          <w:sz w:val="20"/>
          <w:szCs w:val="20"/>
        </w:rPr>
        <w:t xml:space="preserve">úto </w:t>
      </w:r>
      <w:r w:rsidR="00A86F29" w:rsidRPr="00BB0364">
        <w:rPr>
          <w:rFonts w:ascii="Nudista" w:hAnsi="Nudista" w:cs="Arial"/>
          <w:sz w:val="20"/>
        </w:rPr>
        <w:t>Obchodnú verejnú súťaž</w:t>
      </w:r>
      <w:r w:rsidRPr="00BB0364">
        <w:rPr>
          <w:rFonts w:ascii="Nudista" w:hAnsi="Nudista" w:cs="Arial"/>
          <w:sz w:val="20"/>
          <w:szCs w:val="20"/>
        </w:rPr>
        <w:t xml:space="preserve"> spoločnosť Tatra Tender s.r.o., Krčméryho 16, 811 04 Bratislava, www.tatratender.sk.</w:t>
      </w:r>
    </w:p>
    <w:p w14:paraId="3B7022F3" w14:textId="77777777" w:rsidR="0048757C" w:rsidRPr="00BB0364" w:rsidRDefault="0048757C" w:rsidP="00A35A76">
      <w:pPr>
        <w:pStyle w:val="Odsekzoznamu"/>
        <w:numPr>
          <w:ilvl w:val="1"/>
          <w:numId w:val="1"/>
        </w:numPr>
        <w:spacing w:after="0" w:line="240" w:lineRule="auto"/>
        <w:ind w:left="567" w:hanging="567"/>
        <w:contextualSpacing w:val="0"/>
        <w:jc w:val="both"/>
        <w:rPr>
          <w:rFonts w:ascii="Nudista" w:hAnsi="Nudista" w:cs="Arial"/>
          <w:sz w:val="20"/>
          <w:szCs w:val="20"/>
        </w:rPr>
      </w:pPr>
      <w:r w:rsidRPr="00BB0364">
        <w:rPr>
          <w:rFonts w:ascii="Nudista" w:hAnsi="Nudista" w:cs="Arial"/>
          <w:sz w:val="20"/>
          <w:szCs w:val="20"/>
        </w:rPr>
        <w:t xml:space="preserve">Ďalšie informácie a vysvetlenia týkajúce sa </w:t>
      </w:r>
      <w:r w:rsidR="00A86F29" w:rsidRPr="00BB0364">
        <w:rPr>
          <w:rFonts w:ascii="Nudista" w:hAnsi="Nudista" w:cs="Arial"/>
          <w:sz w:val="20"/>
          <w:szCs w:val="20"/>
        </w:rPr>
        <w:t xml:space="preserve">tejto </w:t>
      </w:r>
      <w:r w:rsidR="00A86F29" w:rsidRPr="00BB0364">
        <w:rPr>
          <w:rFonts w:ascii="Nudista" w:hAnsi="Nudista" w:cs="Arial"/>
          <w:sz w:val="20"/>
        </w:rPr>
        <w:t>Obchodnej verejnej súťaže</w:t>
      </w:r>
      <w:r w:rsidRPr="00BB0364">
        <w:rPr>
          <w:rFonts w:ascii="Nudista" w:hAnsi="Nudista" w:cs="Arial"/>
          <w:sz w:val="20"/>
          <w:szCs w:val="20"/>
        </w:rPr>
        <w:t xml:space="preserve"> môžete získať u</w:t>
      </w:r>
      <w:r w:rsidR="00E37507">
        <w:rPr>
          <w:rFonts w:ascii="Nudista" w:hAnsi="Nudista" w:cs="Arial"/>
          <w:sz w:val="20"/>
          <w:szCs w:val="20"/>
        </w:rPr>
        <w:t> </w:t>
      </w:r>
      <w:r w:rsidRPr="00BB0364">
        <w:rPr>
          <w:rFonts w:ascii="Nudista" w:hAnsi="Nudista" w:cs="Arial"/>
          <w:sz w:val="20"/>
          <w:szCs w:val="20"/>
        </w:rPr>
        <w:t xml:space="preserve">zástupcu spoločnosti Tatra Tender s. r. o. na mailovej adrese </w:t>
      </w:r>
      <w:hyperlink r:id="rId17" w:history="1">
        <w:r w:rsidRPr="00BB0364">
          <w:rPr>
            <w:rFonts w:ascii="Nudista" w:hAnsi="Nudista" w:cs="Arial"/>
            <w:sz w:val="20"/>
            <w:szCs w:val="20"/>
          </w:rPr>
          <w:t>sp@tatratender.sk</w:t>
        </w:r>
      </w:hyperlink>
      <w:r w:rsidR="00943659">
        <w:rPr>
          <w:rFonts w:ascii="Nudista" w:hAnsi="Nudista" w:cs="Arial"/>
          <w:sz w:val="20"/>
          <w:szCs w:val="20"/>
        </w:rPr>
        <w:t>.</w:t>
      </w:r>
    </w:p>
    <w:p w14:paraId="57F9926D" w14:textId="77777777" w:rsidR="00E90A46" w:rsidRPr="00A35A76" w:rsidRDefault="00E90A46" w:rsidP="008A3E15">
      <w:pPr>
        <w:shd w:val="clear" w:color="auto" w:fill="FFFFFF"/>
        <w:spacing w:after="0" w:line="240" w:lineRule="auto"/>
        <w:jc w:val="both"/>
        <w:rPr>
          <w:rFonts w:ascii="Nudista" w:hAnsi="Nudista" w:cs="Arial"/>
          <w:sz w:val="16"/>
          <w:szCs w:val="16"/>
        </w:rPr>
      </w:pPr>
    </w:p>
    <w:p w14:paraId="1C734ABF" w14:textId="77777777" w:rsidR="008A3E15" w:rsidRPr="00A35A76" w:rsidRDefault="008A3E15" w:rsidP="008A3E15">
      <w:pPr>
        <w:shd w:val="clear" w:color="auto" w:fill="FFFFFF"/>
        <w:spacing w:after="0" w:line="240" w:lineRule="auto"/>
        <w:jc w:val="both"/>
        <w:rPr>
          <w:rFonts w:ascii="Nudista" w:hAnsi="Nudista" w:cs="Arial"/>
          <w:b/>
          <w:bCs/>
          <w:sz w:val="20"/>
          <w:szCs w:val="20"/>
        </w:rPr>
      </w:pPr>
      <w:r w:rsidRPr="00A35A76">
        <w:rPr>
          <w:rFonts w:ascii="Nudista" w:hAnsi="Nudista" w:cs="Arial"/>
          <w:b/>
          <w:bCs/>
          <w:sz w:val="20"/>
          <w:szCs w:val="20"/>
        </w:rPr>
        <w:t xml:space="preserve">Prílohy: </w:t>
      </w:r>
      <w:r w:rsidRPr="00A35A76">
        <w:rPr>
          <w:rFonts w:ascii="Nudista" w:hAnsi="Nudista" w:cs="Arial"/>
          <w:b/>
          <w:bCs/>
          <w:sz w:val="20"/>
          <w:szCs w:val="20"/>
        </w:rPr>
        <w:tab/>
      </w:r>
    </w:p>
    <w:p w14:paraId="0E07517D" w14:textId="77777777" w:rsidR="00961DAB" w:rsidRPr="00BB0364" w:rsidRDefault="008A3E15" w:rsidP="002A7C65">
      <w:pPr>
        <w:shd w:val="clear" w:color="auto" w:fill="FFFFFF"/>
        <w:spacing w:after="0" w:line="240" w:lineRule="auto"/>
        <w:jc w:val="both"/>
        <w:rPr>
          <w:rFonts w:ascii="Nudista" w:hAnsi="Nudista" w:cs="Arial"/>
          <w:sz w:val="20"/>
          <w:szCs w:val="20"/>
        </w:rPr>
      </w:pPr>
      <w:r w:rsidRPr="00BB0364">
        <w:rPr>
          <w:rFonts w:ascii="Nudista" w:hAnsi="Nudista" w:cs="Arial"/>
          <w:sz w:val="20"/>
          <w:szCs w:val="20"/>
        </w:rPr>
        <w:t xml:space="preserve">1. </w:t>
      </w:r>
      <w:r w:rsidR="00961DAB" w:rsidRPr="00BB0364">
        <w:rPr>
          <w:rFonts w:ascii="Nudista" w:hAnsi="Nudista" w:cs="Arial"/>
          <w:sz w:val="20"/>
          <w:szCs w:val="20"/>
        </w:rPr>
        <w:t xml:space="preserve"> Podrobná špecifikácia predmetu plnenia</w:t>
      </w:r>
    </w:p>
    <w:p w14:paraId="49CDE28E" w14:textId="77777777" w:rsidR="00961DAB" w:rsidRPr="00BB0364" w:rsidRDefault="00961DAB" w:rsidP="00961DAB">
      <w:pPr>
        <w:shd w:val="clear" w:color="auto" w:fill="FFFFFF"/>
        <w:spacing w:after="0" w:line="240" w:lineRule="auto"/>
        <w:jc w:val="both"/>
        <w:rPr>
          <w:rFonts w:ascii="Nudista" w:hAnsi="Nudista" w:cs="Arial"/>
          <w:sz w:val="20"/>
          <w:szCs w:val="20"/>
        </w:rPr>
      </w:pPr>
      <w:r w:rsidRPr="00BB0364">
        <w:rPr>
          <w:rFonts w:ascii="Nudista" w:hAnsi="Nudista" w:cs="Arial"/>
          <w:sz w:val="20"/>
          <w:szCs w:val="20"/>
        </w:rPr>
        <w:t xml:space="preserve">2. </w:t>
      </w:r>
      <w:r w:rsidR="008A3E15" w:rsidRPr="00BB0364">
        <w:rPr>
          <w:rFonts w:ascii="Nudista" w:hAnsi="Nudista" w:cs="Arial"/>
          <w:sz w:val="20"/>
          <w:szCs w:val="20"/>
        </w:rPr>
        <w:t>Cenová tabuľka</w:t>
      </w:r>
    </w:p>
    <w:p w14:paraId="7A7939A0" w14:textId="77777777" w:rsidR="00961DAB" w:rsidRPr="00BB0364" w:rsidRDefault="00961DAB" w:rsidP="008A788A">
      <w:pPr>
        <w:spacing w:after="0" w:line="240" w:lineRule="auto"/>
        <w:rPr>
          <w:rFonts w:ascii="Nudista" w:hAnsi="Nudista" w:cs="Arial"/>
          <w:sz w:val="20"/>
          <w:szCs w:val="20"/>
        </w:rPr>
      </w:pPr>
      <w:r w:rsidRPr="00BB0364">
        <w:rPr>
          <w:rFonts w:ascii="Nudista" w:hAnsi="Nudista" w:cs="Arial"/>
          <w:sz w:val="20"/>
          <w:szCs w:val="20"/>
        </w:rPr>
        <w:t>3. Čestné vyhlásenie</w:t>
      </w:r>
      <w:r w:rsidR="0087745A" w:rsidRPr="00BB0364">
        <w:rPr>
          <w:rFonts w:ascii="Nudista" w:hAnsi="Nudista" w:cs="Arial"/>
          <w:sz w:val="20"/>
          <w:szCs w:val="20"/>
        </w:rPr>
        <w:t xml:space="preserve"> </w:t>
      </w:r>
      <w:r w:rsidR="00260E29" w:rsidRPr="00BB0364">
        <w:rPr>
          <w:rFonts w:ascii="Nudista" w:hAnsi="Nudista" w:cs="Arial"/>
          <w:sz w:val="20"/>
          <w:szCs w:val="20"/>
        </w:rPr>
        <w:t>–</w:t>
      </w:r>
      <w:r w:rsidR="0087745A" w:rsidRPr="00BB0364">
        <w:rPr>
          <w:rFonts w:ascii="Nudista" w:hAnsi="Nudista" w:cs="Arial"/>
          <w:sz w:val="20"/>
          <w:szCs w:val="20"/>
        </w:rPr>
        <w:t xml:space="preserve"> vzor</w:t>
      </w:r>
    </w:p>
    <w:p w14:paraId="17A49960" w14:textId="77777777" w:rsidR="00260E29" w:rsidRPr="00BB0364" w:rsidRDefault="00260E29" w:rsidP="008A788A">
      <w:pPr>
        <w:spacing w:after="0" w:line="240" w:lineRule="auto"/>
        <w:rPr>
          <w:rFonts w:ascii="Nudista" w:hAnsi="Nudista" w:cs="Arial"/>
          <w:sz w:val="20"/>
          <w:szCs w:val="20"/>
        </w:rPr>
      </w:pPr>
      <w:r w:rsidRPr="00BB0364">
        <w:rPr>
          <w:rFonts w:ascii="Nudista" w:hAnsi="Nudista" w:cs="Arial"/>
          <w:sz w:val="20"/>
          <w:szCs w:val="20"/>
        </w:rPr>
        <w:t>4. Návrh na plnenie kritérií</w:t>
      </w:r>
    </w:p>
    <w:p w14:paraId="209CC13B" w14:textId="77777777" w:rsidR="0015096A" w:rsidRPr="00BB0364" w:rsidRDefault="0015096A" w:rsidP="008A788A">
      <w:pPr>
        <w:spacing w:after="0" w:line="240" w:lineRule="auto"/>
        <w:rPr>
          <w:rFonts w:ascii="Nudista" w:hAnsi="Nudista" w:cs="Arial"/>
          <w:sz w:val="20"/>
          <w:szCs w:val="20"/>
        </w:rPr>
        <w:sectPr w:rsidR="0015096A" w:rsidRPr="00BB0364" w:rsidSect="003E0394">
          <w:headerReference w:type="first" r:id="rId18"/>
          <w:pgSz w:w="11906" w:h="16838"/>
          <w:pgMar w:top="1276" w:right="1418" w:bottom="993" w:left="1418" w:header="567" w:footer="833" w:gutter="0"/>
          <w:cols w:space="708"/>
          <w:titlePg/>
          <w:docGrid w:linePitch="360"/>
        </w:sectPr>
      </w:pPr>
    </w:p>
    <w:p w14:paraId="38ADC79B" w14:textId="77777777" w:rsidR="00DC50B8" w:rsidRDefault="00DC50B8" w:rsidP="00DC50B8">
      <w:pPr>
        <w:jc w:val="center"/>
        <w:rPr>
          <w:rFonts w:ascii="Nudista" w:hAnsi="Nudista" w:cs="Arial"/>
          <w:b/>
          <w:bCs/>
          <w:sz w:val="20"/>
          <w:szCs w:val="20"/>
        </w:rPr>
      </w:pPr>
      <w:bookmarkStart w:id="17" w:name="_Hlk44486295"/>
      <w:r w:rsidRPr="00BB0364">
        <w:rPr>
          <w:rFonts w:ascii="Nudista" w:hAnsi="Nudista" w:cs="Arial"/>
          <w:b/>
          <w:bCs/>
          <w:sz w:val="20"/>
          <w:szCs w:val="20"/>
        </w:rPr>
        <w:t>PRÍLOHA Č. 1</w:t>
      </w:r>
      <w:r w:rsidRPr="00BB0364">
        <w:rPr>
          <w:rFonts w:ascii="Nudista" w:hAnsi="Nudista" w:cs="Arial"/>
          <w:b/>
          <w:bCs/>
          <w:sz w:val="20"/>
          <w:szCs w:val="20"/>
        </w:rPr>
        <w:tab/>
        <w:t>PODROBNÁ ŠPECIFIKÁCIA PREDMETU PLNENIA</w:t>
      </w:r>
    </w:p>
    <w:p w14:paraId="7DCF509C" w14:textId="77777777" w:rsidR="00DC50B8" w:rsidRPr="00BB0364" w:rsidRDefault="00DC50B8" w:rsidP="00DC50B8">
      <w:pPr>
        <w:spacing w:after="0"/>
        <w:jc w:val="center"/>
        <w:rPr>
          <w:rFonts w:ascii="Nudista" w:hAnsi="Nudista" w:cs="Arial"/>
          <w:b/>
          <w:bCs/>
          <w:sz w:val="20"/>
          <w:szCs w:val="20"/>
        </w:rPr>
      </w:pPr>
    </w:p>
    <w:p w14:paraId="15545F92" w14:textId="77777777" w:rsidR="00DC50B8" w:rsidRPr="00BB0364" w:rsidRDefault="00DC50B8" w:rsidP="00DC50B8">
      <w:pPr>
        <w:spacing w:after="0" w:line="240" w:lineRule="auto"/>
        <w:rPr>
          <w:rFonts w:ascii="Nudista" w:hAnsi="Nudista"/>
          <w:b/>
          <w:sz w:val="20"/>
          <w:szCs w:val="20"/>
        </w:rPr>
      </w:pPr>
      <w:r w:rsidRPr="00BB0364">
        <w:rPr>
          <w:rFonts w:ascii="Nudista" w:hAnsi="Nudista"/>
          <w:sz w:val="20"/>
          <w:szCs w:val="20"/>
        </w:rPr>
        <w:t xml:space="preserve">Zadávateľ: </w:t>
      </w:r>
      <w:r w:rsidRPr="00BB0364">
        <w:rPr>
          <w:rFonts w:ascii="Nudista" w:hAnsi="Nudista"/>
          <w:sz w:val="20"/>
          <w:szCs w:val="20"/>
        </w:rPr>
        <w:tab/>
      </w:r>
      <w:r w:rsidRPr="00BB0364">
        <w:rPr>
          <w:rFonts w:ascii="Nudista" w:hAnsi="Nudista" w:cs="Arial"/>
          <w:b/>
          <w:bCs/>
          <w:sz w:val="20"/>
        </w:rPr>
        <w:t xml:space="preserve">NÁRODNÉ TENISOVÉ CENTRUM, a.s.  </w:t>
      </w:r>
    </w:p>
    <w:p w14:paraId="60E310EB" w14:textId="77777777" w:rsidR="00DC50B8" w:rsidRPr="00BB0364" w:rsidRDefault="00DC50B8" w:rsidP="00DC50B8">
      <w:pPr>
        <w:spacing w:after="0" w:line="240" w:lineRule="auto"/>
        <w:rPr>
          <w:rFonts w:ascii="Nudista" w:hAnsi="Nudista"/>
          <w:sz w:val="20"/>
          <w:szCs w:val="20"/>
        </w:rPr>
      </w:pPr>
      <w:r w:rsidRPr="00BB0364">
        <w:rPr>
          <w:rFonts w:ascii="Nudista" w:hAnsi="Nudista"/>
          <w:sz w:val="20"/>
          <w:szCs w:val="20"/>
        </w:rPr>
        <w:t xml:space="preserve">IČO: </w:t>
      </w:r>
      <w:r w:rsidRPr="00BB0364">
        <w:rPr>
          <w:rFonts w:ascii="Nudista" w:hAnsi="Nudista"/>
          <w:sz w:val="20"/>
          <w:szCs w:val="20"/>
        </w:rPr>
        <w:tab/>
      </w:r>
      <w:r w:rsidRPr="00BB0364">
        <w:rPr>
          <w:rFonts w:ascii="Nudista" w:hAnsi="Nudista"/>
          <w:sz w:val="20"/>
          <w:szCs w:val="20"/>
        </w:rPr>
        <w:tab/>
      </w:r>
      <w:r w:rsidRPr="00BB0364">
        <w:rPr>
          <w:rFonts w:ascii="Nudista" w:hAnsi="Nudista" w:cs="Arial"/>
          <w:sz w:val="20"/>
        </w:rPr>
        <w:t>35 853 891</w:t>
      </w:r>
    </w:p>
    <w:p w14:paraId="020D0002" w14:textId="77777777" w:rsidR="00DC50B8" w:rsidRPr="00BB0364" w:rsidRDefault="00DC50B8" w:rsidP="00DC50B8">
      <w:pPr>
        <w:spacing w:after="0" w:line="240" w:lineRule="auto"/>
        <w:rPr>
          <w:rFonts w:ascii="Nudista" w:hAnsi="Nudista"/>
          <w:sz w:val="20"/>
          <w:szCs w:val="20"/>
        </w:rPr>
      </w:pPr>
      <w:r w:rsidRPr="00BB0364">
        <w:rPr>
          <w:rFonts w:ascii="Nudista" w:hAnsi="Nudista"/>
          <w:sz w:val="20"/>
          <w:szCs w:val="20"/>
        </w:rPr>
        <w:t xml:space="preserve">Adresa: </w:t>
      </w:r>
      <w:r w:rsidRPr="00BB0364">
        <w:rPr>
          <w:rFonts w:ascii="Nudista" w:hAnsi="Nudista"/>
          <w:sz w:val="20"/>
          <w:szCs w:val="20"/>
        </w:rPr>
        <w:tab/>
      </w:r>
      <w:r w:rsidRPr="00BB0364">
        <w:rPr>
          <w:rFonts w:ascii="Nudista" w:hAnsi="Nudista" w:cs="Arial"/>
          <w:sz w:val="20"/>
          <w:szCs w:val="20"/>
        </w:rPr>
        <w:t>Príkopová 6, 831 03 Bratislava</w:t>
      </w:r>
    </w:p>
    <w:p w14:paraId="47C61123" w14:textId="77777777" w:rsidR="00DC50B8" w:rsidRPr="00F55BE9" w:rsidRDefault="00DC50B8" w:rsidP="00DC50B8">
      <w:pPr>
        <w:spacing w:line="240" w:lineRule="auto"/>
        <w:rPr>
          <w:rFonts w:ascii="Nudista" w:hAnsi="Nudista"/>
          <w:sz w:val="20"/>
          <w:szCs w:val="20"/>
        </w:rPr>
      </w:pPr>
      <w:r w:rsidRPr="00F55BE9">
        <w:rPr>
          <w:rFonts w:ascii="Nudista" w:hAnsi="Nudista"/>
          <w:sz w:val="20"/>
          <w:szCs w:val="20"/>
        </w:rPr>
        <w:t xml:space="preserve">Predmet VOS: </w:t>
      </w:r>
      <w:r w:rsidRPr="00F55BE9">
        <w:rPr>
          <w:rFonts w:ascii="Nudista" w:hAnsi="Nudista"/>
          <w:sz w:val="20"/>
          <w:szCs w:val="20"/>
        </w:rPr>
        <w:tab/>
      </w:r>
      <w:r w:rsidRPr="00F55BE9">
        <w:rPr>
          <w:rFonts w:ascii="Nudista" w:hAnsi="Nudista" w:cs="Arial"/>
          <w:b/>
          <w:sz w:val="20"/>
          <w:szCs w:val="20"/>
        </w:rPr>
        <w:t>„</w:t>
      </w:r>
      <w:r>
        <w:rPr>
          <w:rFonts w:ascii="Nudista" w:hAnsi="Nudista" w:cs="Arial"/>
          <w:b/>
          <w:sz w:val="20"/>
          <w:szCs w:val="20"/>
        </w:rPr>
        <w:t>LED obrazovky a perimeter pre centrálny tenisový dvorec</w:t>
      </w:r>
      <w:r w:rsidRPr="00F55BE9">
        <w:rPr>
          <w:rFonts w:ascii="Nudista" w:hAnsi="Nudista" w:cs="Arial"/>
          <w:b/>
          <w:sz w:val="20"/>
          <w:szCs w:val="20"/>
        </w:rPr>
        <w:t>“</w:t>
      </w:r>
    </w:p>
    <w:p w14:paraId="148C3F57" w14:textId="77777777" w:rsidR="00DC50B8" w:rsidRDefault="00DC50B8" w:rsidP="00DC50B8">
      <w:pPr>
        <w:spacing w:after="0" w:line="240" w:lineRule="auto"/>
        <w:rPr>
          <w:rFonts w:ascii="Nudista" w:hAnsi="Nudista"/>
          <w:sz w:val="20"/>
          <w:szCs w:val="20"/>
        </w:rPr>
      </w:pPr>
    </w:p>
    <w:p w14:paraId="6366ABFE" w14:textId="77777777" w:rsidR="00DC50B8" w:rsidRPr="007F05F5" w:rsidRDefault="008D77A0" w:rsidP="00D5716B">
      <w:pPr>
        <w:spacing w:line="240" w:lineRule="auto"/>
        <w:rPr>
          <w:rFonts w:ascii="Nudista" w:hAnsi="Nudista"/>
          <w:b/>
          <w:sz w:val="20"/>
          <w:szCs w:val="20"/>
          <w:u w:val="single"/>
        </w:rPr>
      </w:pPr>
      <w:r>
        <w:rPr>
          <w:rFonts w:ascii="Nudista" w:hAnsi="Nudista" w:cs="Arial"/>
          <w:b/>
          <w:sz w:val="20"/>
          <w:szCs w:val="20"/>
          <w:u w:val="single"/>
        </w:rPr>
        <w:t xml:space="preserve">1. </w:t>
      </w:r>
      <w:r w:rsidR="00DC50B8" w:rsidRPr="007F05F5">
        <w:rPr>
          <w:rFonts w:ascii="Nudista" w:hAnsi="Nudista" w:cs="Arial"/>
          <w:b/>
          <w:sz w:val="20"/>
          <w:szCs w:val="20"/>
          <w:u w:val="single"/>
        </w:rPr>
        <w:t>LED obrazovky pre centrálny tenisový dvorec NTC</w:t>
      </w:r>
    </w:p>
    <w:p w14:paraId="74E122BC" w14:textId="77777777" w:rsidR="00DC50B8" w:rsidRPr="00F55BE9" w:rsidRDefault="00DC50B8">
      <w:pPr>
        <w:pStyle w:val="Odsekzoznamu"/>
        <w:numPr>
          <w:ilvl w:val="1"/>
          <w:numId w:val="38"/>
        </w:numPr>
        <w:spacing w:line="240" w:lineRule="auto"/>
        <w:rPr>
          <w:rFonts w:ascii="Nudista" w:eastAsia="Times New Roman" w:hAnsi="Nudista" w:cs="Arial"/>
          <w:b/>
          <w:bCs/>
          <w:color w:val="222222"/>
          <w:sz w:val="20"/>
          <w:szCs w:val="20"/>
          <w:lang w:eastAsia="sk-SK"/>
        </w:rPr>
      </w:pPr>
      <w:r w:rsidRPr="00F55BE9">
        <w:rPr>
          <w:rFonts w:ascii="Nudista" w:eastAsia="Times New Roman" w:hAnsi="Nudista" w:cs="Arial"/>
          <w:b/>
          <w:bCs/>
          <w:color w:val="222222"/>
          <w:sz w:val="20"/>
          <w:szCs w:val="20"/>
          <w:lang w:eastAsia="sk-SK"/>
        </w:rPr>
        <w:t>Popis skutkového stavu:</w:t>
      </w:r>
    </w:p>
    <w:p w14:paraId="7BFE82F9" w14:textId="2E0ED0E4"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LED Obrazovky vyrobené v roku 2007 (fotografie obrazoviek tvoria súčasť fotodokumentácie) v centrálnej hale sú zavesené pod pochôdznou lávkou na 5. NP (fotografia zavesenia aj obrazovky tvorí súčasť fotodokumentácie) diagonálne v rohoch centrálnej haly medzi tribúnami A-B a C-D, otočené smerom na</w:t>
      </w:r>
      <w:r w:rsidR="00BA7B41">
        <w:rPr>
          <w:rFonts w:ascii="Nudista" w:hAnsi="Nudista" w:cs="Arial"/>
          <w:color w:val="222222"/>
          <w:sz w:val="20"/>
          <w:szCs w:val="20"/>
        </w:rPr>
        <w:t> </w:t>
      </w:r>
      <w:r w:rsidRPr="007F05F5">
        <w:rPr>
          <w:rFonts w:ascii="Nudista" w:hAnsi="Nudista" w:cs="Arial"/>
          <w:color w:val="222222"/>
          <w:sz w:val="20"/>
          <w:szCs w:val="20"/>
        </w:rPr>
        <w:t>stredný dvorec. LED Obrazovky sú značky BARCO ILite 10.</w:t>
      </w:r>
    </w:p>
    <w:p w14:paraId="6DF3943F"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p>
    <w:p w14:paraId="348B3697"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Parametre obrazovky sú:</w:t>
      </w:r>
    </w:p>
    <w:p w14:paraId="5BBA0284"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Rozmer modulu: 0,448 x 0,448 m</w:t>
      </w:r>
    </w:p>
    <w:p w14:paraId="09FF5C9F"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Rozlíšenie modulu: 44 x 44 px</w:t>
      </w:r>
    </w:p>
    <w:p w14:paraId="2490EAFF"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Rozmer celej obrazovky: 4,48 x 2,69 m</w:t>
      </w:r>
    </w:p>
    <w:p w14:paraId="66940B0E"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Rozlíšenie celej obrazovky obrazovky: 440 x 264 px</w:t>
      </w:r>
    </w:p>
    <w:p w14:paraId="587910CB"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Hmotnosť modulu / celej obrazovky: 13 kg / 900 kg bez rámu</w:t>
      </w:r>
    </w:p>
    <w:p w14:paraId="37862D7D"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Spotreba celej obrazovky: 6 kW (priemerne), 24 kW (maximum)</w:t>
      </w:r>
    </w:p>
    <w:p w14:paraId="318BE3E9"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Obrazovky sú riadené digitizérmi 2xBARCO D320 (umiestnené v réžii na 4. NP).</w:t>
      </w:r>
    </w:p>
    <w:p w14:paraId="5EB330C4" w14:textId="77777777" w:rsidR="00DC50B8" w:rsidRPr="007F05F5" w:rsidRDefault="00DC50B8" w:rsidP="00DC50B8">
      <w:pPr>
        <w:shd w:val="clear" w:color="auto" w:fill="FFFFFF"/>
        <w:spacing w:after="0" w:line="240" w:lineRule="auto"/>
        <w:jc w:val="both"/>
        <w:rPr>
          <w:rFonts w:ascii="Nudista" w:hAnsi="Nudista" w:cs="Arial"/>
          <w:color w:val="222222"/>
          <w:sz w:val="20"/>
          <w:szCs w:val="20"/>
        </w:rPr>
      </w:pPr>
    </w:p>
    <w:p w14:paraId="1B62C837" w14:textId="77777777" w:rsidR="00DC50B8" w:rsidRPr="00DE08F4" w:rsidRDefault="00DC50B8" w:rsidP="00DC50B8">
      <w:pPr>
        <w:shd w:val="clear" w:color="auto" w:fill="FFFFFF"/>
        <w:spacing w:after="0" w:line="240" w:lineRule="auto"/>
        <w:jc w:val="both"/>
        <w:rPr>
          <w:rFonts w:ascii="Nudista" w:hAnsi="Nudista" w:cs="Arial"/>
          <w:color w:val="222222"/>
          <w:sz w:val="20"/>
          <w:szCs w:val="20"/>
        </w:rPr>
      </w:pPr>
      <w:r w:rsidRPr="007F05F5">
        <w:rPr>
          <w:rFonts w:ascii="Nudista" w:hAnsi="Nudista" w:cs="Arial"/>
          <w:color w:val="222222"/>
          <w:sz w:val="20"/>
          <w:szCs w:val="20"/>
        </w:rPr>
        <w:t>Súčasťou bol už teraz nefunkčný softvér Director toolset pre púšťanie obsahu na LED obrazovky.</w:t>
      </w:r>
      <w:r w:rsidRPr="007F05F5">
        <w:rPr>
          <w:rFonts w:ascii="Nudista" w:hAnsi="Nudista" w:cs="Arial"/>
          <w:color w:val="222222"/>
          <w:sz w:val="20"/>
          <w:szCs w:val="20"/>
        </w:rPr>
        <w:br/>
      </w:r>
      <w:r w:rsidRPr="00DE08F4">
        <w:rPr>
          <w:rFonts w:ascii="Nudista" w:hAnsi="Nudista" w:cs="Arial"/>
          <w:color w:val="222222"/>
          <w:sz w:val="20"/>
          <w:szCs w:val="20"/>
        </w:rPr>
        <w:t>Aktuálne už nie je možné realizovať akýkoľvek servis na zariadeniach ani na LED obrazovkách kvôli ukončeniu výroby náhradných dielov (cca pred 4mi rokmi). Pri obrazovkách je samostatný elektrický rozvádzač (fotografia rozvádzača v tvorí súčasť fotodokumentácie). Medzi obrazovkami a réžiou na 4. NP je prepojenie realizované optickým káblom.</w:t>
      </w:r>
    </w:p>
    <w:p w14:paraId="37A7A6DF" w14:textId="77777777" w:rsidR="00DC50B8" w:rsidRPr="00DE08F4" w:rsidRDefault="00DC50B8" w:rsidP="00DC50B8">
      <w:pPr>
        <w:shd w:val="clear" w:color="auto" w:fill="FFFFFF"/>
        <w:spacing w:after="0" w:line="240" w:lineRule="auto"/>
        <w:jc w:val="both"/>
        <w:rPr>
          <w:rFonts w:ascii="Nudista" w:hAnsi="Nudista" w:cs="Arial"/>
          <w:color w:val="222222"/>
          <w:sz w:val="20"/>
          <w:szCs w:val="20"/>
        </w:rPr>
      </w:pPr>
    </w:p>
    <w:p w14:paraId="35B97807" w14:textId="77777777" w:rsidR="00DC50B8" w:rsidRPr="00DE08F4" w:rsidRDefault="00DC50B8" w:rsidP="00DC50B8">
      <w:pPr>
        <w:shd w:val="clear" w:color="auto" w:fill="FFFFFF"/>
        <w:spacing w:after="0" w:line="240" w:lineRule="auto"/>
        <w:jc w:val="both"/>
        <w:rPr>
          <w:rFonts w:ascii="Nudista" w:hAnsi="Nudista" w:cs="Arial"/>
          <w:color w:val="222222"/>
          <w:sz w:val="20"/>
          <w:szCs w:val="20"/>
        </w:rPr>
      </w:pPr>
      <w:r w:rsidRPr="00DE08F4">
        <w:rPr>
          <w:rFonts w:ascii="Nudista" w:hAnsi="Nudista" w:cs="Arial"/>
          <w:color w:val="222222"/>
          <w:sz w:val="20"/>
          <w:szCs w:val="20"/>
        </w:rPr>
        <w:t xml:space="preserve">Fotodokumentácia aktuálneho stavu LED obrazoviek </w:t>
      </w:r>
      <w:r w:rsidR="003A5876">
        <w:rPr>
          <w:rFonts w:ascii="Nudista" w:hAnsi="Nudista" w:cs="Arial"/>
          <w:color w:val="222222"/>
          <w:sz w:val="20"/>
          <w:szCs w:val="20"/>
        </w:rPr>
        <w:t xml:space="preserve">a perimetra </w:t>
      </w:r>
      <w:r w:rsidRPr="00DE08F4">
        <w:rPr>
          <w:rFonts w:ascii="Nudista" w:hAnsi="Nudista" w:cs="Arial"/>
          <w:color w:val="222222"/>
          <w:sz w:val="20"/>
          <w:szCs w:val="20"/>
        </w:rPr>
        <w:t>centrálnej haly NTC</w:t>
      </w:r>
      <w:r w:rsidRPr="00DE08F4">
        <w:rPr>
          <w:rFonts w:ascii="Nudista" w:eastAsia="Times New Roman" w:hAnsi="Nudista" w:cs="Arial"/>
          <w:color w:val="222222"/>
          <w:sz w:val="20"/>
          <w:szCs w:val="20"/>
          <w:lang w:eastAsia="sk-SK"/>
        </w:rPr>
        <w:t xml:space="preserve"> tvorí samostatný dokument (vo</w:t>
      </w:r>
      <w:r w:rsidR="00FA6719">
        <w:rPr>
          <w:rFonts w:ascii="Nudista" w:eastAsia="Times New Roman" w:hAnsi="Nudista" w:cs="Arial"/>
          <w:color w:val="222222"/>
          <w:sz w:val="20"/>
          <w:szCs w:val="20"/>
          <w:lang w:eastAsia="sk-SK"/>
        </w:rPr>
        <w:t> </w:t>
      </w:r>
      <w:r w:rsidRPr="00DE08F4">
        <w:rPr>
          <w:rFonts w:ascii="Nudista" w:eastAsia="Times New Roman" w:hAnsi="Nudista" w:cs="Arial"/>
          <w:color w:val="222222"/>
          <w:sz w:val="20"/>
          <w:szCs w:val="20"/>
          <w:lang w:eastAsia="sk-SK"/>
        </w:rPr>
        <w:t>formáte .rar) tejto Výzvy.</w:t>
      </w:r>
    </w:p>
    <w:p w14:paraId="273E752B" w14:textId="77777777" w:rsidR="00DC50B8" w:rsidRPr="00DE08F4" w:rsidRDefault="00DC50B8" w:rsidP="00DC50B8">
      <w:pPr>
        <w:pStyle w:val="Odsekzoznamu"/>
        <w:shd w:val="clear" w:color="auto" w:fill="FFFFFF"/>
        <w:spacing w:line="240" w:lineRule="auto"/>
        <w:jc w:val="both"/>
        <w:rPr>
          <w:rFonts w:ascii="Nudista" w:hAnsi="Nudista" w:cs="Arial"/>
          <w:color w:val="222222"/>
          <w:sz w:val="20"/>
          <w:szCs w:val="20"/>
        </w:rPr>
      </w:pPr>
    </w:p>
    <w:p w14:paraId="2221B72F" w14:textId="77777777" w:rsidR="00DC50B8" w:rsidRPr="00DE08F4" w:rsidRDefault="00DC50B8">
      <w:pPr>
        <w:pStyle w:val="Odsekzoznamu"/>
        <w:numPr>
          <w:ilvl w:val="1"/>
          <w:numId w:val="38"/>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 xml:space="preserve">Minimálne požiadavky pre LED obrazovky pre </w:t>
      </w:r>
      <w:r w:rsidRPr="00DE08F4">
        <w:rPr>
          <w:rFonts w:ascii="Nudista" w:hAnsi="Nudista" w:cs="Arial"/>
          <w:b/>
          <w:sz w:val="20"/>
          <w:szCs w:val="20"/>
          <w:u w:val="single"/>
        </w:rPr>
        <w:t>centrálny tenisový dvorec NTC</w:t>
      </w:r>
    </w:p>
    <w:p w14:paraId="027D4146"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 xml:space="preserve">2x LED </w:t>
      </w:r>
      <w:r w:rsidRPr="00DE08F4">
        <w:rPr>
          <w:rFonts w:ascii="Nudista" w:hAnsi="Nudista" w:cs="Arial"/>
          <w:color w:val="222222"/>
          <w:sz w:val="20"/>
          <w:szCs w:val="20"/>
        </w:rPr>
        <w:t>obrazovka</w:t>
      </w:r>
      <w:r w:rsidRPr="00DE08F4">
        <w:rPr>
          <w:rFonts w:ascii="Nudista" w:hAnsi="Nudista"/>
          <w:color w:val="222222"/>
          <w:sz w:val="20"/>
          <w:szCs w:val="20"/>
        </w:rPr>
        <w:t xml:space="preserve"> s rozmerom 5000 x 3000 mm</w:t>
      </w:r>
    </w:p>
    <w:p w14:paraId="1A3DBA94"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LED obrazovky orientované smerom na hlavné tribúny CH NTC</w:t>
      </w:r>
    </w:p>
    <w:p w14:paraId="4D2B705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závesný systém pre LED technológiu s možnosťou rozšírenia LED obrazoviek</w:t>
      </w:r>
    </w:p>
    <w:p w14:paraId="1680DF3F"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farba konštrukcie a jednotlivých komponentov – čierna</w:t>
      </w:r>
    </w:p>
    <w:p w14:paraId="6901251D"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úprava elektrického rozvádzača - ochrana proti prepätiu, hlavný spínač, indikátor prítomnosti napätia, ochrana proti preťaženiu, ochrana výstupov.</w:t>
      </w:r>
    </w:p>
    <w:p w14:paraId="6BF9B056" w14:textId="77777777" w:rsidR="00DC50B8" w:rsidRPr="00DE08F4" w:rsidRDefault="00DC50B8" w:rsidP="00DC50B8">
      <w:pPr>
        <w:pStyle w:val="Odsekzoznamu"/>
        <w:shd w:val="clear" w:color="auto" w:fill="FFFFFF"/>
        <w:spacing w:line="240" w:lineRule="auto"/>
        <w:ind w:left="927"/>
        <w:jc w:val="both"/>
        <w:rPr>
          <w:rFonts w:ascii="Nudista" w:hAnsi="Nudista" w:cs="Calibri"/>
          <w:color w:val="222222"/>
          <w:sz w:val="20"/>
          <w:szCs w:val="20"/>
        </w:rPr>
      </w:pPr>
    </w:p>
    <w:p w14:paraId="64EEB52C" w14:textId="77777777" w:rsidR="00DC50B8" w:rsidRPr="00DE08F4" w:rsidRDefault="00DC50B8">
      <w:pPr>
        <w:pStyle w:val="Odsekzoznamu"/>
        <w:numPr>
          <w:ilvl w:val="1"/>
          <w:numId w:val="38"/>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Minimálne požadované parametre LED modulov:</w:t>
      </w:r>
    </w:p>
    <w:p w14:paraId="34A94269"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maximálna veľkosť pixela (rozostup bodov maximálne): 4.81mm,</w:t>
      </w:r>
    </w:p>
    <w:p w14:paraId="5C657F6C"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typ obrazovky outdoor rental,</w:t>
      </w:r>
    </w:p>
    <w:p w14:paraId="3CD644CD"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typ: pevný / neohybný modul,</w:t>
      </w:r>
    </w:p>
    <w:p w14:paraId="031A3BE7"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material kabinetu: hliník,</w:t>
      </w:r>
    </w:p>
    <w:p w14:paraId="2078AEB6"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váha kabinetu 12,5 kg,</w:t>
      </w:r>
    </w:p>
    <w:p w14:paraId="50D352E3"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rozmer kabinetu 500 x 1000 mm (iná varianta nebude akceptovaná),</w:t>
      </w:r>
    </w:p>
    <w:p w14:paraId="561FA5FB"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IP krytie IP65,</w:t>
      </w:r>
    </w:p>
    <w:p w14:paraId="172F6E05"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LED zobrazovací bod: SMD 3v1; NATIONSTAR 1921 vysoká svietivosť led,</w:t>
      </w:r>
    </w:p>
    <w:p w14:paraId="119C758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Jas: Min. 4500 cd / m2,</w:t>
      </w:r>
    </w:p>
    <w:p w14:paraId="3A54BED7"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Odchýlka jasu maximálne: &lt;3%,</w:t>
      </w:r>
    </w:p>
    <w:p w14:paraId="602A03F0"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obnovovacia frekvencia minimálne: 3840 Hz,</w:t>
      </w:r>
    </w:p>
    <w:p w14:paraId="46E5F31E"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farebná uniformita: &gt; 97%,</w:t>
      </w:r>
    </w:p>
    <w:p w14:paraId="7EAC931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LED ovládače s inteligentnou funkciou,</w:t>
      </w:r>
    </w:p>
    <w:p w14:paraId="3D931D30"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minimálne 14+ bitové spracovanie farieb,</w:t>
      </w:r>
    </w:p>
    <w:p w14:paraId="4FD399D2"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snímková frekvencia 50 Hz / 60 Hz,</w:t>
      </w:r>
    </w:p>
    <w:p w14:paraId="03C0EFE6"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schopnosť stmievať 10 bitov,</w:t>
      </w:r>
    </w:p>
    <w:p w14:paraId="1BBFFF88"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pozorovacie uhly minimálne 160°/160°,</w:t>
      </w:r>
    </w:p>
    <w:p w14:paraId="2FBAC7FE"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farebná teplota - nastaviteľná 3200K - 9300K,</w:t>
      </w:r>
    </w:p>
    <w:p w14:paraId="2B972EF8"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vstup - HDMI 12bit / 3G-SDI 10bit,</w:t>
      </w:r>
    </w:p>
    <w:p w14:paraId="61F1B5CF"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kalibrácia bodov,</w:t>
      </w:r>
    </w:p>
    <w:p w14:paraId="10D8BE9D" w14:textId="77777777" w:rsidR="00DC50B8" w:rsidRPr="00DE08F4" w:rsidRDefault="00DC50B8">
      <w:pPr>
        <w:pStyle w:val="Odsekzoznamu"/>
        <w:numPr>
          <w:ilvl w:val="0"/>
          <w:numId w:val="41"/>
        </w:numPr>
        <w:shd w:val="clear" w:color="auto" w:fill="FFFFFF"/>
        <w:spacing w:line="240" w:lineRule="auto"/>
        <w:ind w:left="927"/>
        <w:jc w:val="both"/>
        <w:rPr>
          <w:rFonts w:ascii="Nudista" w:hAnsi="Nudista" w:cs="Calibri"/>
          <w:color w:val="222222"/>
          <w:sz w:val="20"/>
          <w:szCs w:val="20"/>
        </w:rPr>
      </w:pPr>
      <w:r w:rsidRPr="00DE08F4">
        <w:rPr>
          <w:rFonts w:ascii="Nudista" w:hAnsi="Nudista"/>
          <w:color w:val="222222"/>
          <w:sz w:val="20"/>
          <w:szCs w:val="20"/>
        </w:rPr>
        <w:t>diaľkový telemetrický systém.</w:t>
      </w:r>
    </w:p>
    <w:p w14:paraId="66153C8A" w14:textId="77777777" w:rsidR="00DC50B8" w:rsidRPr="00A65C29" w:rsidRDefault="00DC50B8" w:rsidP="00DC50B8">
      <w:pPr>
        <w:spacing w:line="240" w:lineRule="auto"/>
        <w:jc w:val="both"/>
        <w:rPr>
          <w:rFonts w:ascii="Nudista" w:hAnsi="Nudista"/>
          <w:sz w:val="20"/>
          <w:szCs w:val="20"/>
        </w:rPr>
      </w:pPr>
      <w:r w:rsidRPr="00A65C29">
        <w:rPr>
          <w:rFonts w:ascii="Nudista" w:hAnsi="Nudista"/>
          <w:sz w:val="20"/>
          <w:szCs w:val="20"/>
        </w:rPr>
        <w:t>V rámci zákazky je požadované dodanie profesionálneho riadiaceho systému (tzv. playout) vrátane procesorov. Systém musí umožniť obsluhe voliť medzi zvoleným veľkým počtom použiteľných obrazových scén a musí poskytnúť rozhranie pre ich úpravu, tvorbu a vkladanie nových scén vo</w:t>
      </w:r>
      <w:r>
        <w:rPr>
          <w:rFonts w:ascii="Nudista" w:hAnsi="Nudista"/>
          <w:sz w:val="20"/>
          <w:szCs w:val="20"/>
        </w:rPr>
        <w:t> </w:t>
      </w:r>
      <w:r w:rsidRPr="00A65C29">
        <w:rPr>
          <w:rFonts w:ascii="Nudista" w:hAnsi="Nudista"/>
          <w:sz w:val="20"/>
          <w:szCs w:val="20"/>
        </w:rPr>
        <w:t>viacerých scenároch a šablónach. Technológia procesory, PC, digitizery atď. navrhnuté podľa požadovaného výkonu obrazoviek budú umiestnené pevne v réžii na 4.</w:t>
      </w:r>
      <w:r>
        <w:rPr>
          <w:rFonts w:ascii="Nudista" w:hAnsi="Nudista"/>
          <w:sz w:val="20"/>
          <w:szCs w:val="20"/>
        </w:rPr>
        <w:t xml:space="preserve"> </w:t>
      </w:r>
      <w:r w:rsidRPr="00A65C29">
        <w:rPr>
          <w:rFonts w:ascii="Nudista" w:hAnsi="Nudista"/>
          <w:sz w:val="20"/>
          <w:szCs w:val="20"/>
        </w:rPr>
        <w:t>NP. </w:t>
      </w:r>
    </w:p>
    <w:p w14:paraId="57C05A1D" w14:textId="77777777" w:rsidR="00DC50B8" w:rsidRDefault="00FA6719" w:rsidP="00DC50B8">
      <w:pPr>
        <w:shd w:val="clear" w:color="auto" w:fill="FFFFFF"/>
        <w:spacing w:after="240"/>
        <w:rPr>
          <w:rFonts w:ascii="Nudista" w:hAnsi="Nudista"/>
          <w:b/>
          <w:bCs/>
          <w:color w:val="222222"/>
          <w:sz w:val="20"/>
          <w:szCs w:val="20"/>
        </w:rPr>
      </w:pPr>
      <w:r w:rsidRPr="00FA6719">
        <w:rPr>
          <w:rFonts w:ascii="Nudista" w:hAnsi="Nudista"/>
          <w:b/>
          <w:bCs/>
          <w:color w:val="222222"/>
          <w:sz w:val="20"/>
          <w:szCs w:val="20"/>
        </w:rPr>
        <w:t xml:space="preserve">Vyhlasovateľ požaduje dodanie </w:t>
      </w:r>
      <w:r w:rsidR="00DC50B8" w:rsidRPr="00FA6719">
        <w:rPr>
          <w:rFonts w:ascii="Nudista" w:hAnsi="Nudista"/>
          <w:b/>
          <w:bCs/>
          <w:color w:val="222222"/>
          <w:sz w:val="20"/>
          <w:szCs w:val="20"/>
        </w:rPr>
        <w:t>LED obrazov</w:t>
      </w:r>
      <w:r w:rsidRPr="00FA6719">
        <w:rPr>
          <w:rFonts w:ascii="Nudista" w:hAnsi="Nudista"/>
          <w:b/>
          <w:bCs/>
          <w:color w:val="222222"/>
          <w:sz w:val="20"/>
          <w:szCs w:val="20"/>
        </w:rPr>
        <w:t>ie</w:t>
      </w:r>
      <w:r w:rsidR="00DC50B8" w:rsidRPr="00FA6719">
        <w:rPr>
          <w:rFonts w:ascii="Nudista" w:hAnsi="Nudista"/>
          <w:b/>
          <w:bCs/>
          <w:color w:val="222222"/>
          <w:sz w:val="20"/>
          <w:szCs w:val="20"/>
        </w:rPr>
        <w:t>k</w:t>
      </w:r>
      <w:r w:rsidR="00201753">
        <w:rPr>
          <w:rFonts w:ascii="Nudista" w:hAnsi="Nudista"/>
          <w:b/>
          <w:bCs/>
          <w:color w:val="222222"/>
          <w:sz w:val="20"/>
          <w:szCs w:val="20"/>
        </w:rPr>
        <w:t xml:space="preserve">, ktoré budú vzájomne kompatibilné s LED </w:t>
      </w:r>
      <w:r w:rsidR="00DC50B8" w:rsidRPr="00FA6719">
        <w:rPr>
          <w:rFonts w:ascii="Nudista" w:hAnsi="Nudista"/>
          <w:b/>
          <w:bCs/>
          <w:color w:val="222222"/>
          <w:sz w:val="20"/>
          <w:szCs w:val="20"/>
        </w:rPr>
        <w:t>perimetr</w:t>
      </w:r>
      <w:r w:rsidR="00201753">
        <w:rPr>
          <w:rFonts w:ascii="Nudista" w:hAnsi="Nudista"/>
          <w:b/>
          <w:bCs/>
          <w:color w:val="222222"/>
          <w:sz w:val="20"/>
          <w:szCs w:val="20"/>
        </w:rPr>
        <w:t>om</w:t>
      </w:r>
      <w:r w:rsidRPr="00FA6719">
        <w:rPr>
          <w:rFonts w:ascii="Nudista" w:hAnsi="Nudista"/>
          <w:b/>
          <w:bCs/>
          <w:color w:val="222222"/>
          <w:sz w:val="20"/>
          <w:szCs w:val="20"/>
        </w:rPr>
        <w:t>.</w:t>
      </w:r>
    </w:p>
    <w:p w14:paraId="094DFE87" w14:textId="77777777" w:rsidR="008D77A0" w:rsidRDefault="008D77A0" w:rsidP="008D77A0">
      <w:pPr>
        <w:spacing w:after="0" w:line="240" w:lineRule="auto"/>
        <w:rPr>
          <w:rFonts w:ascii="Nudista" w:hAnsi="Nudista"/>
          <w:b/>
          <w:sz w:val="20"/>
          <w:szCs w:val="20"/>
          <w:u w:val="single"/>
        </w:rPr>
      </w:pPr>
    </w:p>
    <w:p w14:paraId="102A3B6A" w14:textId="77777777" w:rsidR="008D77A0" w:rsidRDefault="008D77A0" w:rsidP="008D77A0">
      <w:pPr>
        <w:spacing w:line="240" w:lineRule="auto"/>
        <w:rPr>
          <w:rFonts w:ascii="Nudista" w:hAnsi="Nudista"/>
          <w:b/>
          <w:sz w:val="20"/>
          <w:szCs w:val="20"/>
          <w:u w:val="single"/>
        </w:rPr>
      </w:pPr>
      <w:r>
        <w:rPr>
          <w:rFonts w:ascii="Nudista" w:hAnsi="Nudista"/>
          <w:b/>
          <w:sz w:val="20"/>
          <w:szCs w:val="20"/>
          <w:u w:val="single"/>
        </w:rPr>
        <w:t xml:space="preserve">2. </w:t>
      </w:r>
      <w:r w:rsidRPr="007F05F5">
        <w:rPr>
          <w:rFonts w:ascii="Nudista" w:hAnsi="Nudista"/>
          <w:b/>
          <w:sz w:val="20"/>
          <w:szCs w:val="20"/>
          <w:u w:val="single"/>
        </w:rPr>
        <w:t>Perimeter pre centrálny tenisový dvorec NTC</w:t>
      </w:r>
    </w:p>
    <w:p w14:paraId="3F361817" w14:textId="77777777" w:rsidR="008D77A0" w:rsidRPr="00A65C29" w:rsidRDefault="008D77A0" w:rsidP="008D77A0">
      <w:pPr>
        <w:spacing w:line="240" w:lineRule="auto"/>
        <w:jc w:val="both"/>
        <w:rPr>
          <w:rFonts w:ascii="Nudista" w:hAnsi="Nudista"/>
          <w:bCs/>
          <w:sz w:val="20"/>
          <w:szCs w:val="20"/>
        </w:rPr>
      </w:pPr>
      <w:r w:rsidRPr="00A65C29">
        <w:rPr>
          <w:rFonts w:ascii="Nudista" w:hAnsi="Nudista"/>
          <w:bCs/>
          <w:sz w:val="20"/>
          <w:szCs w:val="20"/>
        </w:rPr>
        <w:t xml:space="preserve">Predmetom Časti 2. zákazky je dodávka a montáž </w:t>
      </w:r>
      <w:r w:rsidRPr="00A65C29">
        <w:rPr>
          <w:rFonts w:ascii="Nudista" w:hAnsi="Nudista"/>
          <w:bCs/>
          <w:color w:val="222222"/>
          <w:sz w:val="20"/>
          <w:szCs w:val="20"/>
        </w:rPr>
        <w:t>LED perimetra okolo stredného dvorca v centrálnej hale NTC</w:t>
      </w:r>
      <w:r>
        <w:rPr>
          <w:rFonts w:ascii="Nudista" w:hAnsi="Nudista"/>
          <w:bCs/>
          <w:color w:val="222222"/>
          <w:sz w:val="20"/>
          <w:szCs w:val="20"/>
        </w:rPr>
        <w:t xml:space="preserve"> s rozmerom 120m x 1 m  </w:t>
      </w:r>
    </w:p>
    <w:p w14:paraId="1947083E" w14:textId="77777777" w:rsidR="008D77A0" w:rsidRPr="008D77A0" w:rsidRDefault="008D77A0" w:rsidP="008D77A0">
      <w:pPr>
        <w:pStyle w:val="Odsekzoznamu"/>
        <w:numPr>
          <w:ilvl w:val="0"/>
          <w:numId w:val="42"/>
        </w:numPr>
        <w:spacing w:line="240" w:lineRule="auto"/>
        <w:rPr>
          <w:rFonts w:ascii="Nudista" w:eastAsia="Times New Roman" w:hAnsi="Nudista" w:cs="Arial"/>
          <w:b/>
          <w:bCs/>
          <w:vanish/>
          <w:color w:val="222222"/>
          <w:sz w:val="20"/>
          <w:szCs w:val="20"/>
          <w:highlight w:val="yellow"/>
          <w:lang w:eastAsia="sk-SK"/>
        </w:rPr>
      </w:pPr>
    </w:p>
    <w:p w14:paraId="5513FCDA" w14:textId="77777777" w:rsidR="008D77A0" w:rsidRPr="008D77A0" w:rsidRDefault="008D77A0" w:rsidP="008D77A0">
      <w:pPr>
        <w:pStyle w:val="Odsekzoznamu"/>
        <w:numPr>
          <w:ilvl w:val="0"/>
          <w:numId w:val="42"/>
        </w:numPr>
        <w:spacing w:line="240" w:lineRule="auto"/>
        <w:rPr>
          <w:rFonts w:ascii="Nudista" w:eastAsia="Times New Roman" w:hAnsi="Nudista" w:cs="Arial"/>
          <w:b/>
          <w:bCs/>
          <w:vanish/>
          <w:color w:val="222222"/>
          <w:sz w:val="20"/>
          <w:szCs w:val="20"/>
          <w:highlight w:val="yellow"/>
          <w:lang w:eastAsia="sk-SK"/>
        </w:rPr>
      </w:pPr>
    </w:p>
    <w:p w14:paraId="4DF60DC3" w14:textId="77777777" w:rsidR="008D77A0" w:rsidRPr="00DE08F4" w:rsidRDefault="008D77A0" w:rsidP="008D77A0">
      <w:pPr>
        <w:pStyle w:val="Odsekzoznamu"/>
        <w:numPr>
          <w:ilvl w:val="1"/>
          <w:numId w:val="42"/>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 xml:space="preserve">Minimálne požiadavky pre LED perimeter pre </w:t>
      </w:r>
      <w:r w:rsidRPr="00DE08F4">
        <w:rPr>
          <w:rFonts w:ascii="Nudista" w:hAnsi="Nudista" w:cs="Arial"/>
          <w:b/>
          <w:sz w:val="20"/>
          <w:szCs w:val="20"/>
        </w:rPr>
        <w:t>centrálny tenisový dvorec NTC</w:t>
      </w:r>
    </w:p>
    <w:p w14:paraId="737ABFB0"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max. veľkosť pixela 4,81 mm</w:t>
      </w:r>
    </w:p>
    <w:p w14:paraId="4718B893"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rozmer modulu 500 x 1000 mm</w:t>
      </w:r>
    </w:p>
    <w:p w14:paraId="1A6DC023" w14:textId="3E54DDAF"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možnosť rôznych možností skladania (napr. obrazovka 8 x 5 m), možnosť danú obrazovku zavesiť, potrebná závesná konštrukcia a motory na vytiahnutie obrazovky - zvolí dodávateľ. Pri</w:t>
      </w:r>
      <w:r w:rsidR="00BA7B41">
        <w:rPr>
          <w:rFonts w:ascii="Nudista" w:hAnsi="Nudista"/>
          <w:color w:val="222222"/>
          <w:sz w:val="20"/>
          <w:szCs w:val="20"/>
        </w:rPr>
        <w:t> </w:t>
      </w:r>
      <w:r w:rsidRPr="00A65C29">
        <w:rPr>
          <w:rFonts w:ascii="Nudista" w:hAnsi="Nudista"/>
          <w:color w:val="222222"/>
          <w:sz w:val="20"/>
          <w:szCs w:val="20"/>
        </w:rPr>
        <w:t>realizácii menších obrazoviek požadujeme aspoň 3ks procesorov na riadenie dielč</w:t>
      </w:r>
      <w:r>
        <w:rPr>
          <w:rFonts w:ascii="Nudista" w:hAnsi="Nudista"/>
          <w:color w:val="222222"/>
          <w:sz w:val="20"/>
          <w:szCs w:val="20"/>
        </w:rPr>
        <w:t>í</w:t>
      </w:r>
      <w:r w:rsidRPr="00A65C29">
        <w:rPr>
          <w:rFonts w:ascii="Nudista" w:hAnsi="Nudista"/>
          <w:color w:val="222222"/>
          <w:sz w:val="20"/>
          <w:szCs w:val="20"/>
        </w:rPr>
        <w:t>ch obrazoviek samostatne.</w:t>
      </w:r>
    </w:p>
    <w:p w14:paraId="7F70C54B"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 xml:space="preserve">konštrukcia pre perimeter </w:t>
      </w:r>
      <w:r>
        <w:rPr>
          <w:rFonts w:ascii="Nudista" w:hAnsi="Nudista"/>
          <w:color w:val="222222"/>
          <w:sz w:val="20"/>
          <w:szCs w:val="20"/>
        </w:rPr>
        <w:t>–</w:t>
      </w:r>
      <w:r w:rsidRPr="00A65C29">
        <w:rPr>
          <w:rFonts w:ascii="Nudista" w:hAnsi="Nudista"/>
          <w:color w:val="222222"/>
          <w:sz w:val="20"/>
          <w:szCs w:val="20"/>
        </w:rPr>
        <w:t xml:space="preserve"> čierna</w:t>
      </w:r>
    </w:p>
    <w:p w14:paraId="244DD27F"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odolnosť LED panela pred poškodením úderu tenisovej loptičky alebo iných lôpt</w:t>
      </w:r>
    </w:p>
    <w:p w14:paraId="58911C8A"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zakrytie gumo</w:t>
      </w:r>
      <w:r>
        <w:rPr>
          <w:rFonts w:ascii="Nudista" w:hAnsi="Nudista"/>
          <w:color w:val="222222"/>
          <w:sz w:val="20"/>
          <w:szCs w:val="20"/>
        </w:rPr>
        <w:t>u</w:t>
      </w:r>
      <w:r w:rsidRPr="00A65C29">
        <w:rPr>
          <w:rFonts w:ascii="Nudista" w:hAnsi="Nudista"/>
          <w:color w:val="222222"/>
          <w:sz w:val="20"/>
          <w:szCs w:val="20"/>
        </w:rPr>
        <w:t xml:space="preserve"> pre ochranu pred nárazmi zhora </w:t>
      </w:r>
      <w:r>
        <w:rPr>
          <w:rFonts w:ascii="Nudista" w:hAnsi="Nudista"/>
          <w:color w:val="222222"/>
          <w:sz w:val="20"/>
          <w:szCs w:val="20"/>
        </w:rPr>
        <w:t>–</w:t>
      </w:r>
      <w:r w:rsidRPr="00A65C29">
        <w:rPr>
          <w:rFonts w:ascii="Nudista" w:hAnsi="Nudista"/>
          <w:color w:val="222222"/>
          <w:sz w:val="20"/>
          <w:szCs w:val="20"/>
        </w:rPr>
        <w:t xml:space="preserve"> čierna</w:t>
      </w:r>
    </w:p>
    <w:p w14:paraId="5200C222" w14:textId="77777777" w:rsidR="008D77A0" w:rsidRPr="00A65C29" w:rsidRDefault="008D77A0" w:rsidP="008D77A0">
      <w:pPr>
        <w:pStyle w:val="Odsekzoznamu"/>
        <w:numPr>
          <w:ilvl w:val="0"/>
          <w:numId w:val="43"/>
        </w:numPr>
        <w:spacing w:line="240" w:lineRule="auto"/>
        <w:ind w:left="927"/>
        <w:rPr>
          <w:rFonts w:ascii="Nudista" w:eastAsia="Times New Roman" w:hAnsi="Nudista" w:cs="Arial"/>
          <w:b/>
          <w:bCs/>
          <w:color w:val="222222"/>
          <w:sz w:val="20"/>
          <w:szCs w:val="20"/>
          <w:lang w:eastAsia="sk-SK"/>
        </w:rPr>
      </w:pPr>
      <w:r w:rsidRPr="00A65C29">
        <w:rPr>
          <w:rFonts w:ascii="Nudista" w:hAnsi="Nudista"/>
          <w:color w:val="222222"/>
          <w:sz w:val="20"/>
          <w:szCs w:val="20"/>
        </w:rPr>
        <w:t>dostatočné množstvo kabeláže pre zapojenie a správnu funkčnosť perimetra</w:t>
      </w:r>
    </w:p>
    <w:p w14:paraId="022470B1" w14:textId="77777777" w:rsidR="008D77A0" w:rsidRPr="00A65C29" w:rsidRDefault="008D77A0" w:rsidP="00BA7B41">
      <w:pPr>
        <w:pStyle w:val="Odsekzoznamu"/>
        <w:numPr>
          <w:ilvl w:val="0"/>
          <w:numId w:val="43"/>
        </w:numPr>
        <w:spacing w:line="240" w:lineRule="auto"/>
        <w:ind w:left="927"/>
        <w:jc w:val="both"/>
        <w:rPr>
          <w:rFonts w:ascii="Nudista" w:eastAsia="Times New Roman" w:hAnsi="Nudista" w:cs="Arial"/>
          <w:b/>
          <w:bCs/>
          <w:color w:val="222222"/>
          <w:sz w:val="20"/>
          <w:szCs w:val="20"/>
          <w:lang w:eastAsia="sk-SK"/>
        </w:rPr>
      </w:pPr>
      <w:r w:rsidRPr="00A65C29">
        <w:rPr>
          <w:rFonts w:ascii="Nudista" w:hAnsi="Nudista"/>
          <w:color w:val="222222"/>
          <w:sz w:val="20"/>
          <w:szCs w:val="20"/>
        </w:rPr>
        <w:t>elektrický rozvádzač, prenosný 400V s IP54, ochrana proti prepätiu, hlavný spínač, indikátor prítomnosti napätia, ochrana proti preťaženiu, ochrana výstupov</w:t>
      </w:r>
    </w:p>
    <w:p w14:paraId="4B03DDB6" w14:textId="77777777" w:rsidR="008D77A0" w:rsidRPr="00A65C29" w:rsidRDefault="008D77A0" w:rsidP="00BA7B41">
      <w:pPr>
        <w:pStyle w:val="Odsekzoznamu"/>
        <w:numPr>
          <w:ilvl w:val="0"/>
          <w:numId w:val="43"/>
        </w:numPr>
        <w:spacing w:after="0" w:line="240" w:lineRule="auto"/>
        <w:ind w:left="927"/>
        <w:jc w:val="both"/>
        <w:rPr>
          <w:rFonts w:ascii="Nudista" w:eastAsia="Times New Roman" w:hAnsi="Nudista" w:cs="Arial"/>
          <w:b/>
          <w:bCs/>
          <w:color w:val="222222"/>
          <w:sz w:val="20"/>
          <w:szCs w:val="20"/>
          <w:lang w:eastAsia="sk-SK"/>
        </w:rPr>
      </w:pPr>
      <w:r w:rsidRPr="00A65C29">
        <w:rPr>
          <w:rFonts w:ascii="Nudista" w:hAnsi="Nudista"/>
          <w:color w:val="222222"/>
          <w:sz w:val="20"/>
          <w:szCs w:val="20"/>
        </w:rPr>
        <w:t>perimeter musí mať dostatočné množstvo casov (boxov) pre uskladnenie (6:1 alebo 4:1, určí dodávateľ)</w:t>
      </w:r>
      <w:r>
        <w:rPr>
          <w:color w:val="222222"/>
        </w:rPr>
        <w:br/>
      </w:r>
    </w:p>
    <w:p w14:paraId="6E5D7DC9" w14:textId="7E9F3A04" w:rsidR="008D77A0" w:rsidRPr="00A65C29" w:rsidRDefault="008D77A0" w:rsidP="008D77A0">
      <w:pPr>
        <w:spacing w:line="240" w:lineRule="auto"/>
        <w:jc w:val="both"/>
        <w:rPr>
          <w:rFonts w:ascii="Nudista" w:eastAsia="Times New Roman" w:hAnsi="Nudista" w:cs="Arial"/>
          <w:b/>
          <w:bCs/>
          <w:color w:val="222222"/>
          <w:sz w:val="20"/>
          <w:szCs w:val="20"/>
          <w:lang w:eastAsia="sk-SK"/>
        </w:rPr>
      </w:pPr>
      <w:r w:rsidRPr="00A65C29">
        <w:rPr>
          <w:rFonts w:ascii="Nudista" w:hAnsi="Nudista"/>
          <w:color w:val="222222"/>
          <w:sz w:val="20"/>
          <w:szCs w:val="20"/>
        </w:rPr>
        <w:t>V rámci zákazky je požadované dodanie profesionálneho riadiaceho systému (tzv. playout) s</w:t>
      </w:r>
      <w:r>
        <w:rPr>
          <w:rFonts w:ascii="Nudista" w:hAnsi="Nudista"/>
          <w:color w:val="222222"/>
          <w:sz w:val="20"/>
          <w:szCs w:val="20"/>
        </w:rPr>
        <w:t> </w:t>
      </w:r>
      <w:r w:rsidRPr="00A65C29">
        <w:rPr>
          <w:rFonts w:ascii="Nudista" w:hAnsi="Nudista"/>
          <w:color w:val="222222"/>
          <w:sz w:val="20"/>
          <w:szCs w:val="20"/>
        </w:rPr>
        <w:t>pracoviskom umiestneným v racku pre premiestňovanie na požadované pozície. S možnosťou umiestnená pri hracej ploche (využívané najmä pri športových zápasoch) s možnosťou jednoduchej montáže (aplikácie) pred</w:t>
      </w:r>
      <w:r w:rsidR="00BA7B41">
        <w:rPr>
          <w:rFonts w:ascii="Nudista" w:hAnsi="Nudista"/>
          <w:color w:val="222222"/>
          <w:sz w:val="20"/>
          <w:szCs w:val="20"/>
        </w:rPr>
        <w:t> </w:t>
      </w:r>
      <w:r w:rsidRPr="00A65C29">
        <w:rPr>
          <w:rFonts w:ascii="Nudista" w:hAnsi="Nudista"/>
          <w:color w:val="222222"/>
          <w:sz w:val="20"/>
          <w:szCs w:val="20"/>
        </w:rPr>
        <w:t>podujatím a demontáže (deaplikácie) po podujatí. Systém musí umožniť obsluhe voliť medzi zvoleným veľkým počtom použiteľných obrazových scén a musí poskytnúť rozhranie pre ich úpravu, tvorbu a</w:t>
      </w:r>
      <w:r w:rsidR="00BA7B41">
        <w:rPr>
          <w:rFonts w:ascii="Nudista" w:hAnsi="Nudista"/>
          <w:color w:val="222222"/>
          <w:sz w:val="20"/>
          <w:szCs w:val="20"/>
        </w:rPr>
        <w:t> </w:t>
      </w:r>
      <w:r w:rsidRPr="00A65C29">
        <w:rPr>
          <w:rFonts w:ascii="Nudista" w:hAnsi="Nudista"/>
          <w:color w:val="222222"/>
          <w:sz w:val="20"/>
          <w:szCs w:val="20"/>
        </w:rPr>
        <w:t>vkladanie nových scén vo viacerých scenároch a šablónach.  </w:t>
      </w:r>
    </w:p>
    <w:p w14:paraId="13AF83BB" w14:textId="77777777" w:rsidR="008D77A0" w:rsidRPr="00DE08F4" w:rsidRDefault="008D77A0" w:rsidP="008D77A0">
      <w:pPr>
        <w:pStyle w:val="Odsekzoznamu"/>
        <w:numPr>
          <w:ilvl w:val="1"/>
          <w:numId w:val="42"/>
        </w:numPr>
        <w:spacing w:line="240" w:lineRule="auto"/>
        <w:rPr>
          <w:rFonts w:ascii="Nudista" w:eastAsia="Times New Roman" w:hAnsi="Nudista" w:cs="Arial"/>
          <w:b/>
          <w:bCs/>
          <w:color w:val="222222"/>
          <w:sz w:val="20"/>
          <w:szCs w:val="20"/>
          <w:lang w:eastAsia="sk-SK"/>
        </w:rPr>
      </w:pPr>
      <w:r w:rsidRPr="00DE08F4">
        <w:rPr>
          <w:rFonts w:ascii="Nudista" w:eastAsia="Times New Roman" w:hAnsi="Nudista" w:cs="Arial"/>
          <w:b/>
          <w:bCs/>
          <w:color w:val="222222"/>
          <w:sz w:val="20"/>
          <w:szCs w:val="20"/>
          <w:lang w:eastAsia="sk-SK"/>
        </w:rPr>
        <w:t>Minimálne požadované parametre LED modulov:</w:t>
      </w:r>
    </w:p>
    <w:p w14:paraId="4F5D4C36"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maximálna veľkosť pixela (rozostup bodov maximálne): 4.81mm,</w:t>
      </w:r>
    </w:p>
    <w:p w14:paraId="4941A50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typ obrazovky outdoor rental,</w:t>
      </w:r>
    </w:p>
    <w:p w14:paraId="76660A6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typ: pevný / neohybný modul,</w:t>
      </w:r>
    </w:p>
    <w:p w14:paraId="43AB4A4C"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materiál kabinetu: hliník,</w:t>
      </w:r>
    </w:p>
    <w:p w14:paraId="1D4E16C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váha kabinetu 12,5 kg,</w:t>
      </w:r>
    </w:p>
    <w:p w14:paraId="57CBDF73"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rozmer kabinetu 500 x 1000 mm (iná varianta nebude akceptovaná),</w:t>
      </w:r>
    </w:p>
    <w:p w14:paraId="434829DA"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IP krytie IP65,</w:t>
      </w:r>
    </w:p>
    <w:p w14:paraId="427A5953"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LED zobrazovací bod: SMD 3v1; NATIONSTAR 1921 vysoká svietivosť led,</w:t>
      </w:r>
    </w:p>
    <w:p w14:paraId="6AC1A9C7"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jas: Min. 4500 cd / m2,</w:t>
      </w:r>
    </w:p>
    <w:p w14:paraId="229B3553"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odchýlka jasu maximálne: &lt;3%,</w:t>
      </w:r>
    </w:p>
    <w:p w14:paraId="3759788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obnovovacia frekvencia minimálne: 3840 Hz,</w:t>
      </w:r>
    </w:p>
    <w:p w14:paraId="7E72E3C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Farebná uniformita: &gt; 97%,</w:t>
      </w:r>
    </w:p>
    <w:p w14:paraId="18987334"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LED ovládače s inteligentnou funkciou,</w:t>
      </w:r>
    </w:p>
    <w:p w14:paraId="2B8850C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minimálne 14+ bitové spracovanie farieb,</w:t>
      </w:r>
    </w:p>
    <w:p w14:paraId="278EE52A"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snímková frekvencia 50 Hz / 60 Hz,</w:t>
      </w:r>
    </w:p>
    <w:p w14:paraId="2FFA4910"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schopnosť stmievať 10 bitov,</w:t>
      </w:r>
    </w:p>
    <w:p w14:paraId="2FD1A542"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pozorovacie uhly minimálne 160°/160°,</w:t>
      </w:r>
    </w:p>
    <w:p w14:paraId="18BDA288"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farebná teplota - nastaviteľná 3200K - 9300K,</w:t>
      </w:r>
    </w:p>
    <w:p w14:paraId="3E10EECF"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vstup - HDMI 12bit / 3G-SDI 10bit,</w:t>
      </w:r>
    </w:p>
    <w:p w14:paraId="2AA645E8" w14:textId="77777777" w:rsidR="008D77A0" w:rsidRDefault="008D77A0" w:rsidP="008D77A0">
      <w:pPr>
        <w:pStyle w:val="Odsekzoznamu"/>
        <w:numPr>
          <w:ilvl w:val="0"/>
          <w:numId w:val="41"/>
        </w:numPr>
        <w:shd w:val="clear" w:color="auto" w:fill="FFFFFF"/>
        <w:spacing w:line="240" w:lineRule="auto"/>
        <w:ind w:left="927"/>
        <w:jc w:val="both"/>
        <w:rPr>
          <w:rFonts w:ascii="Nudista" w:hAnsi="Nudista"/>
          <w:color w:val="222222"/>
          <w:sz w:val="20"/>
          <w:szCs w:val="20"/>
        </w:rPr>
      </w:pPr>
      <w:r w:rsidRPr="00DE08F4">
        <w:rPr>
          <w:rFonts w:ascii="Nudista" w:hAnsi="Nudista"/>
          <w:color w:val="222222"/>
          <w:sz w:val="20"/>
          <w:szCs w:val="20"/>
        </w:rPr>
        <w:t>kalibrácia bodov,</w:t>
      </w:r>
    </w:p>
    <w:p w14:paraId="47D48C6E" w14:textId="77777777" w:rsidR="008D77A0" w:rsidRDefault="008D77A0" w:rsidP="00BA7B41">
      <w:pPr>
        <w:pStyle w:val="Odsekzoznamu"/>
        <w:numPr>
          <w:ilvl w:val="0"/>
          <w:numId w:val="41"/>
        </w:numPr>
        <w:shd w:val="clear" w:color="auto" w:fill="FFFFFF"/>
        <w:spacing w:after="360" w:line="240" w:lineRule="auto"/>
        <w:ind w:left="927"/>
        <w:jc w:val="both"/>
        <w:rPr>
          <w:rFonts w:ascii="Nudista" w:hAnsi="Nudista"/>
          <w:color w:val="222222"/>
          <w:sz w:val="20"/>
          <w:szCs w:val="20"/>
        </w:rPr>
      </w:pPr>
      <w:r w:rsidRPr="00DE08F4">
        <w:rPr>
          <w:rFonts w:ascii="Nudista" w:hAnsi="Nudista"/>
          <w:color w:val="222222"/>
          <w:sz w:val="20"/>
          <w:szCs w:val="20"/>
        </w:rPr>
        <w:t>diaľkový telemetrický systém.</w:t>
      </w:r>
    </w:p>
    <w:p w14:paraId="39ACD153" w14:textId="6333C74E" w:rsidR="00DC50B8" w:rsidRPr="00BA7B41" w:rsidRDefault="008D77A0" w:rsidP="00BA7B41">
      <w:pPr>
        <w:spacing w:after="0" w:line="240" w:lineRule="auto"/>
        <w:jc w:val="both"/>
        <w:rPr>
          <w:rFonts w:ascii="Nudista" w:eastAsia="Times New Roman" w:hAnsi="Nudista" w:cs="Arial"/>
          <w:b/>
          <w:bCs/>
          <w:color w:val="222222"/>
          <w:sz w:val="20"/>
          <w:szCs w:val="20"/>
          <w:lang w:eastAsia="sk-SK"/>
        </w:rPr>
      </w:pPr>
      <w:r>
        <w:rPr>
          <w:rFonts w:ascii="Nudista" w:eastAsia="Times New Roman" w:hAnsi="Nudista" w:cs="Arial"/>
          <w:b/>
          <w:bCs/>
          <w:color w:val="222222"/>
          <w:sz w:val="20"/>
          <w:szCs w:val="20"/>
          <w:lang w:eastAsia="sk-SK"/>
        </w:rPr>
        <w:t xml:space="preserve">3. </w:t>
      </w:r>
      <w:r w:rsidR="00DC50B8" w:rsidRPr="00BA7B41">
        <w:rPr>
          <w:rFonts w:ascii="Nudista" w:eastAsia="Times New Roman" w:hAnsi="Nudista" w:cs="Arial"/>
          <w:color w:val="222222"/>
          <w:sz w:val="20"/>
          <w:szCs w:val="20"/>
          <w:lang w:eastAsia="sk-SK"/>
        </w:rPr>
        <w:t xml:space="preserve">Dodávateľ je povinný </w:t>
      </w:r>
      <w:r w:rsidR="00DC50B8" w:rsidRPr="00BA7B41">
        <w:rPr>
          <w:rFonts w:ascii="Nudista" w:hAnsi="Nudista"/>
          <w:iCs/>
          <w:sz w:val="20"/>
          <w:szCs w:val="20"/>
        </w:rPr>
        <w:t xml:space="preserve">k preberaciemu konaniu predložiť Vyhlasovateľovi </w:t>
      </w:r>
      <w:r w:rsidR="00DC50B8" w:rsidRPr="00BA7B41">
        <w:rPr>
          <w:rFonts w:ascii="Nudista" w:hAnsi="Nudista" w:cs="Arial"/>
          <w:color w:val="222222"/>
          <w:sz w:val="20"/>
          <w:szCs w:val="20"/>
        </w:rPr>
        <w:t>technick</w:t>
      </w:r>
      <w:r w:rsidRPr="00BA7B41">
        <w:rPr>
          <w:rFonts w:ascii="Nudista" w:hAnsi="Nudista" w:cs="Arial"/>
          <w:color w:val="222222"/>
          <w:sz w:val="20"/>
          <w:szCs w:val="20"/>
        </w:rPr>
        <w:t>ú</w:t>
      </w:r>
      <w:r w:rsidR="00DC50B8" w:rsidRPr="00BA7B41">
        <w:rPr>
          <w:rFonts w:ascii="Nudista" w:hAnsi="Nudista" w:cs="Arial"/>
          <w:color w:val="222222"/>
          <w:sz w:val="20"/>
          <w:szCs w:val="20"/>
        </w:rPr>
        <w:t xml:space="preserve"> dokumentáci</w:t>
      </w:r>
      <w:r w:rsidRPr="00BA7B41">
        <w:rPr>
          <w:rFonts w:ascii="Nudista" w:hAnsi="Nudista" w:cs="Arial"/>
          <w:color w:val="222222"/>
          <w:sz w:val="20"/>
          <w:szCs w:val="20"/>
        </w:rPr>
        <w:t>u</w:t>
      </w:r>
      <w:r w:rsidR="00BA7B41" w:rsidRPr="00BA7B41">
        <w:rPr>
          <w:rFonts w:ascii="Nudista" w:hAnsi="Nudista" w:cs="Arial"/>
          <w:color w:val="222222"/>
          <w:sz w:val="20"/>
          <w:szCs w:val="20"/>
        </w:rPr>
        <w:t xml:space="preserve"> k rozsahu minimálne</w:t>
      </w:r>
      <w:r w:rsidR="00BA7B41">
        <w:rPr>
          <w:rFonts w:ascii="Nudista" w:hAnsi="Nudista" w:cs="Arial"/>
          <w:color w:val="222222"/>
          <w:sz w:val="20"/>
          <w:szCs w:val="20"/>
        </w:rPr>
        <w:t>:</w:t>
      </w:r>
    </w:p>
    <w:p w14:paraId="35E73C2A" w14:textId="77777777" w:rsidR="00FA6719" w:rsidRPr="00B205D1" w:rsidRDefault="00FA6719">
      <w:pPr>
        <w:pStyle w:val="Odsekzoznamu"/>
        <w:numPr>
          <w:ilvl w:val="0"/>
          <w:numId w:val="40"/>
        </w:numPr>
        <w:shd w:val="clear" w:color="auto" w:fill="FFFFFF"/>
        <w:spacing w:after="0" w:line="240" w:lineRule="auto"/>
        <w:jc w:val="both"/>
        <w:rPr>
          <w:rFonts w:ascii="Nudista" w:hAnsi="Nudista" w:cs="Arial"/>
          <w:color w:val="222222"/>
          <w:sz w:val="20"/>
          <w:szCs w:val="20"/>
        </w:rPr>
      </w:pPr>
      <w:r w:rsidRPr="00FA6719">
        <w:rPr>
          <w:rFonts w:ascii="Nudista" w:hAnsi="Nudista" w:cs="Arial"/>
          <w:color w:val="222222"/>
          <w:sz w:val="20"/>
          <w:szCs w:val="20"/>
        </w:rPr>
        <w:t>certifikáciu k závesnému systému LED obrazoviek,</w:t>
      </w:r>
    </w:p>
    <w:p w14:paraId="02FBD707" w14:textId="77777777" w:rsidR="00DC50B8" w:rsidRPr="00B205D1" w:rsidRDefault="00DC50B8">
      <w:pPr>
        <w:pStyle w:val="Odsekzoznamu"/>
        <w:numPr>
          <w:ilvl w:val="0"/>
          <w:numId w:val="40"/>
        </w:numPr>
        <w:shd w:val="clear" w:color="auto" w:fill="FFFFFF"/>
        <w:spacing w:after="0" w:line="240" w:lineRule="auto"/>
        <w:jc w:val="both"/>
        <w:rPr>
          <w:rFonts w:ascii="Nudista" w:hAnsi="Nudista" w:cs="Arial"/>
          <w:color w:val="222222"/>
          <w:sz w:val="20"/>
          <w:szCs w:val="20"/>
        </w:rPr>
      </w:pPr>
      <w:r w:rsidRPr="00B205D1">
        <w:rPr>
          <w:rFonts w:ascii="Nudista" w:hAnsi="Nudista" w:cs="Arial"/>
          <w:color w:val="222222"/>
          <w:sz w:val="20"/>
          <w:szCs w:val="20"/>
        </w:rPr>
        <w:t>revíz</w:t>
      </w:r>
      <w:r w:rsidR="00B205D1">
        <w:rPr>
          <w:rFonts w:ascii="Nudista" w:hAnsi="Nudista" w:cs="Arial"/>
          <w:color w:val="222222"/>
          <w:sz w:val="20"/>
          <w:szCs w:val="20"/>
        </w:rPr>
        <w:t>ne, resp.</w:t>
      </w:r>
      <w:r w:rsidRPr="00B205D1">
        <w:rPr>
          <w:rFonts w:ascii="Nudista" w:hAnsi="Nudista" w:cs="Arial"/>
          <w:color w:val="222222"/>
          <w:sz w:val="20"/>
          <w:szCs w:val="20"/>
        </w:rPr>
        <w:t xml:space="preserve"> technick</w:t>
      </w:r>
      <w:r w:rsidR="00B205D1">
        <w:rPr>
          <w:rFonts w:ascii="Nudista" w:hAnsi="Nudista" w:cs="Arial"/>
          <w:color w:val="222222"/>
          <w:sz w:val="20"/>
          <w:szCs w:val="20"/>
        </w:rPr>
        <w:t>é</w:t>
      </w:r>
      <w:r w:rsidRPr="00B205D1">
        <w:rPr>
          <w:rFonts w:ascii="Nudista" w:hAnsi="Nudista" w:cs="Arial"/>
          <w:color w:val="222222"/>
          <w:sz w:val="20"/>
          <w:szCs w:val="20"/>
        </w:rPr>
        <w:t xml:space="preserve"> správ</w:t>
      </w:r>
      <w:r w:rsidR="00B205D1">
        <w:rPr>
          <w:rFonts w:ascii="Nudista" w:hAnsi="Nudista" w:cs="Arial"/>
          <w:color w:val="222222"/>
          <w:sz w:val="20"/>
          <w:szCs w:val="20"/>
        </w:rPr>
        <w:t>y</w:t>
      </w:r>
      <w:r w:rsidRPr="00B205D1">
        <w:rPr>
          <w:rFonts w:ascii="Nudista" w:hAnsi="Nudista" w:cs="Arial"/>
          <w:color w:val="222222"/>
          <w:sz w:val="20"/>
          <w:szCs w:val="20"/>
        </w:rPr>
        <w:t xml:space="preserve"> a projekt v CAD.</w:t>
      </w:r>
    </w:p>
    <w:p w14:paraId="1274CAC3" w14:textId="77777777" w:rsidR="00DC50B8" w:rsidRDefault="00DC50B8" w:rsidP="008D77A0">
      <w:pPr>
        <w:pStyle w:val="Odsekzoznamu"/>
        <w:spacing w:after="0" w:line="240" w:lineRule="auto"/>
        <w:ind w:left="360"/>
        <w:jc w:val="both"/>
        <w:rPr>
          <w:rFonts w:ascii="Nudista" w:eastAsia="Times New Roman" w:hAnsi="Nudista" w:cs="Arial"/>
          <w:color w:val="222222"/>
          <w:sz w:val="20"/>
          <w:szCs w:val="20"/>
          <w:lang w:eastAsia="sk-SK"/>
        </w:rPr>
      </w:pPr>
    </w:p>
    <w:p w14:paraId="25935C8E" w14:textId="77777777" w:rsidR="00DC50B8" w:rsidRPr="008D77A0" w:rsidRDefault="008D77A0" w:rsidP="008D77A0">
      <w:pPr>
        <w:spacing w:after="0" w:line="240" w:lineRule="auto"/>
        <w:jc w:val="both"/>
        <w:rPr>
          <w:rFonts w:ascii="Nudista" w:eastAsia="Times New Roman" w:hAnsi="Nudista" w:cs="Arial"/>
          <w:color w:val="222222"/>
          <w:sz w:val="20"/>
          <w:szCs w:val="20"/>
          <w:lang w:eastAsia="sk-SK"/>
        </w:rPr>
      </w:pPr>
      <w:r>
        <w:rPr>
          <w:rFonts w:ascii="Nudista" w:eastAsia="Times New Roman" w:hAnsi="Nudista" w:cs="Arial"/>
          <w:b/>
          <w:bCs/>
          <w:color w:val="222222"/>
          <w:sz w:val="20"/>
          <w:szCs w:val="20"/>
          <w:lang w:eastAsia="sk-SK"/>
        </w:rPr>
        <w:t xml:space="preserve">4. </w:t>
      </w:r>
      <w:r w:rsidR="00DC50B8" w:rsidRPr="008D77A0">
        <w:rPr>
          <w:rFonts w:ascii="Nudista" w:eastAsia="Times New Roman" w:hAnsi="Nudista" w:cs="Arial"/>
          <w:b/>
          <w:bCs/>
          <w:color w:val="222222"/>
          <w:sz w:val="20"/>
          <w:szCs w:val="20"/>
          <w:lang w:eastAsia="sk-SK"/>
        </w:rPr>
        <w:t>Miesto plnenia:</w:t>
      </w:r>
      <w:r w:rsidR="00DC50B8" w:rsidRPr="008D77A0">
        <w:rPr>
          <w:rFonts w:ascii="Nudista" w:eastAsia="Times New Roman" w:hAnsi="Nudista" w:cs="Arial"/>
          <w:color w:val="222222"/>
          <w:sz w:val="20"/>
          <w:szCs w:val="20"/>
          <w:lang w:eastAsia="sk-SK"/>
        </w:rPr>
        <w:t xml:space="preserve"> Centrálna hala, Národné tenisové centrum, Príkopová 6, 831 03 Bratislava</w:t>
      </w:r>
    </w:p>
    <w:p w14:paraId="21528988" w14:textId="77777777" w:rsidR="00DC50B8" w:rsidRPr="00F55BE9" w:rsidRDefault="00DC50B8" w:rsidP="008D77A0">
      <w:pPr>
        <w:pStyle w:val="Odsekzoznamu"/>
        <w:spacing w:after="0" w:line="240" w:lineRule="auto"/>
        <w:ind w:left="360"/>
        <w:rPr>
          <w:rFonts w:ascii="Nudista" w:eastAsia="Times New Roman" w:hAnsi="Nudista" w:cs="Arial"/>
          <w:color w:val="222222"/>
          <w:sz w:val="20"/>
          <w:szCs w:val="20"/>
          <w:lang w:eastAsia="sk-SK"/>
        </w:rPr>
      </w:pPr>
    </w:p>
    <w:p w14:paraId="7672E6FE" w14:textId="77777777" w:rsidR="00DC50B8" w:rsidRPr="008D77A0" w:rsidRDefault="008D77A0" w:rsidP="008D77A0">
      <w:pPr>
        <w:spacing w:after="0" w:line="240" w:lineRule="auto"/>
        <w:rPr>
          <w:rFonts w:ascii="Nudista" w:eastAsia="Times New Roman" w:hAnsi="Nudista" w:cs="Arial"/>
          <w:color w:val="222222"/>
          <w:sz w:val="20"/>
          <w:szCs w:val="20"/>
          <w:lang w:eastAsia="sk-SK"/>
        </w:rPr>
      </w:pPr>
      <w:r>
        <w:rPr>
          <w:rFonts w:ascii="Nudista" w:eastAsia="Times New Roman" w:hAnsi="Nudista" w:cs="Arial"/>
          <w:b/>
          <w:bCs/>
          <w:color w:val="222222"/>
          <w:sz w:val="20"/>
          <w:szCs w:val="20"/>
          <w:lang w:eastAsia="sk-SK"/>
        </w:rPr>
        <w:t xml:space="preserve">5. </w:t>
      </w:r>
      <w:r w:rsidR="00DC50B8" w:rsidRPr="008D77A0">
        <w:rPr>
          <w:rFonts w:ascii="Nudista" w:eastAsia="Times New Roman" w:hAnsi="Nudista" w:cs="Arial"/>
          <w:b/>
          <w:bCs/>
          <w:color w:val="222222"/>
          <w:sz w:val="20"/>
          <w:szCs w:val="20"/>
          <w:lang w:eastAsia="sk-SK"/>
        </w:rPr>
        <w:t xml:space="preserve">Termín ukončenia realizácie: </w:t>
      </w:r>
      <w:r w:rsidR="00DC50B8" w:rsidRPr="008D77A0">
        <w:rPr>
          <w:rFonts w:ascii="Nudista" w:eastAsia="Times New Roman" w:hAnsi="Nudista" w:cs="Arial"/>
          <w:color w:val="222222"/>
          <w:sz w:val="20"/>
          <w:szCs w:val="20"/>
          <w:lang w:eastAsia="sk-SK"/>
        </w:rPr>
        <w:t>25.11.2023</w:t>
      </w:r>
    </w:p>
    <w:p w14:paraId="31148E25" w14:textId="77777777" w:rsidR="008D77A0" w:rsidRDefault="008D77A0" w:rsidP="008D77A0">
      <w:pPr>
        <w:spacing w:after="0" w:line="240" w:lineRule="auto"/>
        <w:jc w:val="both"/>
        <w:rPr>
          <w:rFonts w:ascii="Nudista" w:hAnsi="Nudista"/>
          <w:b/>
          <w:bCs/>
          <w:sz w:val="20"/>
          <w:szCs w:val="20"/>
        </w:rPr>
      </w:pPr>
    </w:p>
    <w:p w14:paraId="7C9DDC42" w14:textId="77777777" w:rsidR="00FA6719" w:rsidRPr="008D77A0" w:rsidRDefault="008D77A0" w:rsidP="008D77A0">
      <w:pPr>
        <w:spacing w:after="0" w:line="240" w:lineRule="auto"/>
        <w:jc w:val="both"/>
        <w:rPr>
          <w:rFonts w:ascii="Nudista" w:hAnsi="Nudista" w:cs="Arial"/>
          <w:sz w:val="20"/>
          <w:szCs w:val="20"/>
        </w:rPr>
      </w:pPr>
      <w:r w:rsidRPr="008D77A0">
        <w:rPr>
          <w:rFonts w:ascii="Nudista" w:hAnsi="Nudista"/>
          <w:b/>
          <w:bCs/>
          <w:sz w:val="20"/>
          <w:szCs w:val="20"/>
        </w:rPr>
        <w:t>6.</w:t>
      </w:r>
      <w:r>
        <w:rPr>
          <w:rFonts w:ascii="Nudista" w:hAnsi="Nudista"/>
          <w:sz w:val="20"/>
          <w:szCs w:val="20"/>
        </w:rPr>
        <w:t xml:space="preserve"> </w:t>
      </w:r>
      <w:r w:rsidR="00DC50B8" w:rsidRPr="008D77A0">
        <w:rPr>
          <w:rFonts w:ascii="Nudista" w:hAnsi="Nudista"/>
          <w:sz w:val="20"/>
          <w:szCs w:val="20"/>
        </w:rPr>
        <w:t xml:space="preserve">Súčasťou </w:t>
      </w:r>
      <w:r w:rsidR="00DC50B8" w:rsidRPr="008D77A0">
        <w:rPr>
          <w:rFonts w:ascii="Nudista" w:hAnsi="Nudista" w:cs="Arial"/>
          <w:sz w:val="20"/>
          <w:szCs w:val="20"/>
        </w:rPr>
        <w:t>Predmetu zákazky</w:t>
      </w:r>
      <w:r w:rsidR="00DC50B8" w:rsidRPr="008D77A0">
        <w:rPr>
          <w:rFonts w:ascii="Nudista" w:eastAsia="Times New Roman" w:hAnsi="Nudista"/>
          <w:sz w:val="20"/>
          <w:szCs w:val="20"/>
        </w:rPr>
        <w:t xml:space="preserve"> a cenového návrhu navrhovateľa bude aj zabezpečenie dopravy </w:t>
      </w:r>
      <w:r w:rsidRPr="008D77A0">
        <w:rPr>
          <w:rFonts w:ascii="Nudista" w:eastAsia="Times New Roman" w:hAnsi="Nudista"/>
          <w:sz w:val="20"/>
          <w:szCs w:val="20"/>
        </w:rPr>
        <w:t>Predmetu zákazky</w:t>
      </w:r>
      <w:r w:rsidR="00DC50B8" w:rsidRPr="008D77A0">
        <w:rPr>
          <w:rFonts w:ascii="Nudista" w:eastAsia="Times New Roman" w:hAnsi="Nudista"/>
          <w:sz w:val="20"/>
          <w:szCs w:val="20"/>
        </w:rPr>
        <w:t xml:space="preserve"> do miesta dodania, montáž/inštalácia na mieste dodania, nastavenia</w:t>
      </w:r>
      <w:r w:rsidRPr="008D77A0">
        <w:rPr>
          <w:rFonts w:ascii="Nudista" w:eastAsia="Times New Roman" w:hAnsi="Nudista"/>
          <w:sz w:val="20"/>
          <w:szCs w:val="20"/>
        </w:rPr>
        <w:t xml:space="preserve">, </w:t>
      </w:r>
      <w:r w:rsidR="00DC50B8" w:rsidRPr="008D77A0">
        <w:rPr>
          <w:rFonts w:ascii="Nudista" w:eastAsia="Times New Roman" w:hAnsi="Nudista"/>
          <w:sz w:val="20"/>
          <w:szCs w:val="20"/>
        </w:rPr>
        <w:t>oživeni</w:t>
      </w:r>
      <w:r w:rsidRPr="008D77A0">
        <w:rPr>
          <w:rFonts w:ascii="Nudista" w:eastAsia="Times New Roman" w:hAnsi="Nudista"/>
          <w:sz w:val="20"/>
          <w:szCs w:val="20"/>
        </w:rPr>
        <w:t>e a</w:t>
      </w:r>
      <w:r w:rsidR="00DC50B8" w:rsidRPr="008D77A0">
        <w:rPr>
          <w:rFonts w:ascii="Nudista" w:eastAsia="Times New Roman" w:hAnsi="Nudista"/>
          <w:sz w:val="20"/>
          <w:szCs w:val="20"/>
        </w:rPr>
        <w:t xml:space="preserve"> preukázanie funkčnosti</w:t>
      </w:r>
      <w:r w:rsidRPr="008D77A0">
        <w:rPr>
          <w:rFonts w:ascii="Nudista" w:eastAsia="Times New Roman" w:hAnsi="Nudista"/>
          <w:sz w:val="20"/>
          <w:szCs w:val="20"/>
        </w:rPr>
        <w:t xml:space="preserve"> predmetu Zákazky</w:t>
      </w:r>
      <w:r w:rsidR="00DC50B8" w:rsidRPr="008D77A0">
        <w:rPr>
          <w:rFonts w:ascii="Nudista" w:eastAsia="Times New Roman" w:hAnsi="Nudista"/>
          <w:sz w:val="20"/>
          <w:szCs w:val="20"/>
        </w:rPr>
        <w:t>, zaškolenie obsluhy</w:t>
      </w:r>
      <w:r w:rsidR="00201753" w:rsidRPr="008D77A0">
        <w:rPr>
          <w:rFonts w:ascii="Nudista" w:hAnsi="Nudista" w:cs="Arial"/>
          <w:sz w:val="20"/>
          <w:szCs w:val="20"/>
        </w:rPr>
        <w:t>,</w:t>
      </w:r>
      <w:r w:rsidR="00FA6719" w:rsidRPr="008D77A0">
        <w:rPr>
          <w:rFonts w:ascii="Nudista" w:hAnsi="Nudista" w:cs="Arial"/>
          <w:sz w:val="20"/>
          <w:szCs w:val="20"/>
        </w:rPr>
        <w:t> </w:t>
      </w:r>
      <w:r w:rsidR="00201753" w:rsidRPr="008D77A0">
        <w:rPr>
          <w:rFonts w:ascii="Nudista" w:hAnsi="Nudista" w:cs="Arial"/>
          <w:sz w:val="20"/>
          <w:szCs w:val="20"/>
        </w:rPr>
        <w:t>dodanie 2% náhradných dielov pre všetky LED technológie</w:t>
      </w:r>
      <w:r w:rsidRPr="008D77A0">
        <w:rPr>
          <w:rFonts w:ascii="Nudista" w:hAnsi="Nudista" w:cs="Arial"/>
          <w:sz w:val="20"/>
          <w:szCs w:val="20"/>
        </w:rPr>
        <w:t xml:space="preserve"> a demontáž existujúcich LED obrazoviek a perimetra. </w:t>
      </w:r>
    </w:p>
    <w:p w14:paraId="4F17C05E" w14:textId="77777777" w:rsidR="008D77A0" w:rsidRPr="008D77A0" w:rsidRDefault="008D77A0" w:rsidP="008D77A0">
      <w:pPr>
        <w:spacing w:after="0" w:line="240" w:lineRule="auto"/>
        <w:jc w:val="both"/>
        <w:rPr>
          <w:rFonts w:ascii="Nudista" w:eastAsia="Times New Roman" w:hAnsi="Nudista" w:cs="Arial"/>
          <w:color w:val="222222"/>
          <w:sz w:val="20"/>
          <w:szCs w:val="20"/>
          <w:lang w:eastAsia="sk-SK"/>
        </w:rPr>
      </w:pPr>
    </w:p>
    <w:p w14:paraId="5D3BC1AB" w14:textId="77777777" w:rsidR="00FA6719" w:rsidRPr="008D77A0" w:rsidRDefault="008D77A0" w:rsidP="008D77A0">
      <w:pPr>
        <w:spacing w:after="0" w:line="240" w:lineRule="auto"/>
        <w:jc w:val="both"/>
        <w:rPr>
          <w:rFonts w:ascii="Nudista" w:eastAsia="Times New Roman" w:hAnsi="Nudista" w:cs="Arial"/>
          <w:color w:val="222222"/>
          <w:sz w:val="20"/>
          <w:szCs w:val="20"/>
          <w:lang w:eastAsia="sk-SK"/>
        </w:rPr>
      </w:pPr>
      <w:r w:rsidRPr="008D77A0">
        <w:rPr>
          <w:rFonts w:ascii="Nudista" w:hAnsi="Nudista" w:cs="Arial"/>
          <w:b/>
          <w:bCs/>
          <w:sz w:val="20"/>
          <w:szCs w:val="20"/>
        </w:rPr>
        <w:t>7.</w:t>
      </w:r>
      <w:r w:rsidRPr="008D77A0">
        <w:rPr>
          <w:rFonts w:ascii="Nudista" w:hAnsi="Nudista" w:cs="Arial"/>
          <w:sz w:val="20"/>
          <w:szCs w:val="20"/>
        </w:rPr>
        <w:t xml:space="preserve"> </w:t>
      </w:r>
      <w:r w:rsidR="00FA6719" w:rsidRPr="008D77A0">
        <w:rPr>
          <w:rFonts w:ascii="Nudista" w:hAnsi="Nudista" w:cs="Arial"/>
          <w:sz w:val="20"/>
          <w:szCs w:val="20"/>
        </w:rPr>
        <w:t xml:space="preserve">Vyhlasovateľ požaduje </w:t>
      </w:r>
      <w:r w:rsidR="00DC50B8" w:rsidRPr="008D77A0">
        <w:rPr>
          <w:rFonts w:ascii="Nudista" w:hAnsi="Nudista" w:cs="Arial"/>
          <w:sz w:val="20"/>
          <w:szCs w:val="20"/>
        </w:rPr>
        <w:t xml:space="preserve">záručný servis </w:t>
      </w:r>
      <w:r w:rsidR="00201753" w:rsidRPr="008D77A0">
        <w:rPr>
          <w:rFonts w:ascii="Nudista" w:hAnsi="Nudista" w:cs="Arial"/>
          <w:sz w:val="20"/>
          <w:szCs w:val="20"/>
        </w:rPr>
        <w:t xml:space="preserve">(bezplatné aktualizácie systémov a licencií) </w:t>
      </w:r>
      <w:r w:rsidR="00DC50B8" w:rsidRPr="008D77A0">
        <w:rPr>
          <w:rFonts w:ascii="Nudista" w:hAnsi="Nudista" w:cs="Arial"/>
          <w:sz w:val="20"/>
          <w:szCs w:val="20"/>
        </w:rPr>
        <w:t>po dobu záručnej doby, ktorá je</w:t>
      </w:r>
      <w:r w:rsidR="00FA6719" w:rsidRPr="008D77A0">
        <w:rPr>
          <w:rFonts w:ascii="Nudista" w:hAnsi="Nudista" w:cs="Arial"/>
          <w:sz w:val="20"/>
          <w:szCs w:val="20"/>
        </w:rPr>
        <w:t>:</w:t>
      </w:r>
    </w:p>
    <w:p w14:paraId="5881B00F" w14:textId="77777777" w:rsidR="00DC50B8" w:rsidRPr="008D77A0" w:rsidRDefault="00FA6719" w:rsidP="00FA6719">
      <w:pPr>
        <w:pStyle w:val="Odsekzoznamu"/>
        <w:numPr>
          <w:ilvl w:val="0"/>
          <w:numId w:val="46"/>
        </w:numPr>
        <w:spacing w:line="240" w:lineRule="auto"/>
        <w:jc w:val="both"/>
        <w:rPr>
          <w:rFonts w:ascii="Nudista" w:eastAsia="Times New Roman" w:hAnsi="Nudista" w:cs="Arial"/>
          <w:color w:val="222222"/>
          <w:sz w:val="20"/>
          <w:szCs w:val="20"/>
          <w:lang w:eastAsia="sk-SK"/>
        </w:rPr>
      </w:pPr>
      <w:r w:rsidRPr="008D77A0">
        <w:rPr>
          <w:rFonts w:ascii="Nudista" w:hAnsi="Nudista" w:cs="Arial"/>
          <w:sz w:val="20"/>
          <w:szCs w:val="20"/>
        </w:rPr>
        <w:t xml:space="preserve">na dodané </w:t>
      </w:r>
      <w:r w:rsidR="00201753" w:rsidRPr="008D77A0">
        <w:rPr>
          <w:rFonts w:ascii="Nudista" w:hAnsi="Nudista" w:cs="Arial"/>
          <w:sz w:val="20"/>
          <w:szCs w:val="20"/>
        </w:rPr>
        <w:t>LED</w:t>
      </w:r>
      <w:r w:rsidRPr="008D77A0">
        <w:rPr>
          <w:rFonts w:ascii="Nudista" w:hAnsi="Nudista" w:cs="Arial"/>
          <w:sz w:val="20"/>
          <w:szCs w:val="20"/>
        </w:rPr>
        <w:t xml:space="preserve"> obrazovky </w:t>
      </w:r>
      <w:r w:rsidR="008D77A0" w:rsidRPr="008D77A0">
        <w:rPr>
          <w:rFonts w:ascii="Nudista" w:hAnsi="Nudista" w:cs="Arial"/>
          <w:sz w:val="20"/>
          <w:szCs w:val="20"/>
        </w:rPr>
        <w:t xml:space="preserve">a perimeter </w:t>
      </w:r>
      <w:r w:rsidR="00DC50B8" w:rsidRPr="008D77A0">
        <w:rPr>
          <w:rFonts w:ascii="Nudista" w:hAnsi="Nudista" w:cs="Arial"/>
          <w:sz w:val="20"/>
          <w:szCs w:val="20"/>
        </w:rPr>
        <w:t>v dĺžke trvania 60 mesiacov odo dňa prevzatia Predmetu zákazky</w:t>
      </w:r>
      <w:r w:rsidR="00201753" w:rsidRPr="008D77A0">
        <w:rPr>
          <w:rFonts w:ascii="Nudista" w:hAnsi="Nudista" w:cs="Arial"/>
          <w:sz w:val="20"/>
          <w:szCs w:val="20"/>
        </w:rPr>
        <w:t>,</w:t>
      </w:r>
    </w:p>
    <w:p w14:paraId="024C21B8" w14:textId="77777777" w:rsidR="00201753" w:rsidRPr="00201753" w:rsidRDefault="00201753" w:rsidP="00201753">
      <w:pPr>
        <w:pStyle w:val="Odsekzoznamu"/>
        <w:numPr>
          <w:ilvl w:val="0"/>
          <w:numId w:val="46"/>
        </w:numPr>
        <w:spacing w:line="240" w:lineRule="auto"/>
        <w:jc w:val="both"/>
        <w:rPr>
          <w:rFonts w:ascii="Nudista" w:eastAsia="Times New Roman" w:hAnsi="Nudista" w:cs="Arial"/>
          <w:color w:val="222222"/>
          <w:sz w:val="20"/>
          <w:szCs w:val="20"/>
          <w:lang w:eastAsia="sk-SK"/>
        </w:rPr>
      </w:pPr>
      <w:r w:rsidRPr="008D77A0">
        <w:rPr>
          <w:rFonts w:ascii="Nudista" w:hAnsi="Nudista" w:cs="Arial"/>
          <w:sz w:val="20"/>
          <w:szCs w:val="20"/>
        </w:rPr>
        <w:t>na dodané náhradné diely</w:t>
      </w:r>
      <w:r>
        <w:rPr>
          <w:rFonts w:ascii="Nudista" w:hAnsi="Nudista" w:cs="Arial"/>
          <w:sz w:val="20"/>
          <w:szCs w:val="20"/>
        </w:rPr>
        <w:t xml:space="preserve"> </w:t>
      </w:r>
      <w:r w:rsidRPr="00FA6719">
        <w:rPr>
          <w:rFonts w:ascii="Nudista" w:hAnsi="Nudista" w:cs="Arial"/>
          <w:sz w:val="20"/>
          <w:szCs w:val="20"/>
        </w:rPr>
        <w:t xml:space="preserve">v dĺžke trvania </w:t>
      </w:r>
      <w:r>
        <w:rPr>
          <w:rFonts w:ascii="Nudista" w:hAnsi="Nudista" w:cs="Arial"/>
          <w:sz w:val="20"/>
          <w:szCs w:val="20"/>
        </w:rPr>
        <w:t>96</w:t>
      </w:r>
      <w:r w:rsidRPr="00FA6719">
        <w:rPr>
          <w:rFonts w:ascii="Nudista" w:hAnsi="Nudista" w:cs="Arial"/>
          <w:sz w:val="20"/>
          <w:szCs w:val="20"/>
        </w:rPr>
        <w:t> mesiacov odo dňa prevzatia Predmetu zákazky</w:t>
      </w:r>
      <w:r>
        <w:rPr>
          <w:rFonts w:ascii="Nudista" w:hAnsi="Nudista" w:cs="Arial"/>
          <w:sz w:val="20"/>
          <w:szCs w:val="20"/>
        </w:rPr>
        <w:t>.</w:t>
      </w:r>
    </w:p>
    <w:p w14:paraId="3DB64365" w14:textId="77777777" w:rsidR="00E05F53" w:rsidRDefault="00E05F53" w:rsidP="00E427D9">
      <w:pPr>
        <w:jc w:val="both"/>
        <w:rPr>
          <w:rFonts w:ascii="Nudista" w:eastAsia="Times New Roman" w:hAnsi="Nudista" w:cs="Arial"/>
          <w:color w:val="222222"/>
          <w:sz w:val="20"/>
          <w:szCs w:val="20"/>
          <w:lang w:eastAsia="sk-SK"/>
        </w:rPr>
        <w:sectPr w:rsidR="00E05F53" w:rsidSect="004755FF">
          <w:footerReference w:type="default" r:id="rId19"/>
          <w:headerReference w:type="first" r:id="rId20"/>
          <w:pgSz w:w="11906" w:h="16838"/>
          <w:pgMar w:top="1418" w:right="991" w:bottom="1418" w:left="1418" w:header="142" w:footer="833" w:gutter="0"/>
          <w:cols w:space="708"/>
          <w:titlePg/>
          <w:docGrid w:linePitch="360"/>
        </w:sectPr>
      </w:pPr>
    </w:p>
    <w:p w14:paraId="14445256" w14:textId="77777777" w:rsidR="00223FA3" w:rsidRPr="00EF57B7" w:rsidRDefault="00EF57B7" w:rsidP="00EF57B7">
      <w:pPr>
        <w:jc w:val="center"/>
        <w:rPr>
          <w:rFonts w:ascii="Nudista" w:hAnsi="Nudista" w:cs="Arial"/>
          <w:b/>
          <w:bCs/>
          <w:sz w:val="20"/>
          <w:szCs w:val="20"/>
        </w:rPr>
      </w:pPr>
      <w:r w:rsidRPr="00D5716B">
        <w:rPr>
          <w:rFonts w:ascii="Nudista" w:hAnsi="Nudista" w:cs="Arial"/>
          <w:b/>
          <w:bCs/>
          <w:sz w:val="20"/>
          <w:szCs w:val="20"/>
        </w:rPr>
        <w:t>PRÍLOHA Č. 2</w:t>
      </w:r>
      <w:r w:rsidRPr="00D5716B">
        <w:rPr>
          <w:rFonts w:ascii="Nudista" w:hAnsi="Nudista" w:cs="Arial"/>
          <w:b/>
          <w:bCs/>
          <w:sz w:val="20"/>
          <w:szCs w:val="20"/>
        </w:rPr>
        <w:tab/>
        <w:t>CENOVÁ TABUĽKA</w:t>
      </w:r>
    </w:p>
    <w:bookmarkEnd w:id="17"/>
    <w:p w14:paraId="1C177327" w14:textId="77777777" w:rsidR="00EB4DC9" w:rsidRDefault="00EB4DC9" w:rsidP="00291262">
      <w:pPr>
        <w:spacing w:line="240" w:lineRule="auto"/>
        <w:rPr>
          <w:rFonts w:ascii="Nudista" w:hAnsi="Nudista" w:cs="Arial"/>
          <w:bCs/>
          <w:sz w:val="20"/>
          <w:szCs w:val="20"/>
        </w:rPr>
      </w:pPr>
    </w:p>
    <w:tbl>
      <w:tblPr>
        <w:tblW w:w="5087"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253"/>
        <w:gridCol w:w="1418"/>
        <w:gridCol w:w="2833"/>
        <w:gridCol w:w="2269"/>
        <w:gridCol w:w="3462"/>
      </w:tblGrid>
      <w:tr w:rsidR="00E04821" w:rsidRPr="0062241D" w14:paraId="66144B78" w14:textId="77777777" w:rsidTr="00E04821">
        <w:trPr>
          <w:trHeight w:val="557"/>
        </w:trPr>
        <w:tc>
          <w:tcPr>
            <w:tcW w:w="1494" w:type="pct"/>
            <w:tcBorders>
              <w:top w:val="single" w:sz="4" w:space="0" w:color="auto"/>
              <w:bottom w:val="single" w:sz="4" w:space="0" w:color="auto"/>
              <w:right w:val="single" w:sz="4" w:space="0" w:color="auto"/>
            </w:tcBorders>
            <w:shd w:val="clear" w:color="auto" w:fill="008998"/>
          </w:tcPr>
          <w:p w14:paraId="4AA964B3" w14:textId="77777777" w:rsidR="00E04821" w:rsidRPr="0062241D" w:rsidRDefault="00E04821" w:rsidP="00E0482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Názov položky</w:t>
            </w:r>
          </w:p>
        </w:tc>
        <w:tc>
          <w:tcPr>
            <w:tcW w:w="498" w:type="pct"/>
            <w:tcBorders>
              <w:top w:val="single" w:sz="4" w:space="0" w:color="auto"/>
              <w:left w:val="single" w:sz="4" w:space="0" w:color="auto"/>
              <w:bottom w:val="single" w:sz="4" w:space="0" w:color="auto"/>
              <w:right w:val="single" w:sz="4" w:space="0" w:color="auto"/>
            </w:tcBorders>
            <w:shd w:val="clear" w:color="auto" w:fill="008998"/>
          </w:tcPr>
          <w:p w14:paraId="5F891672" w14:textId="77777777"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Množstvo (</w:t>
            </w:r>
            <w:r>
              <w:rPr>
                <w:rFonts w:ascii="Nudista" w:hAnsi="Nudista" w:cs="Arial"/>
                <w:b/>
                <w:color w:val="FFFFFF" w:themeColor="background1"/>
                <w:sz w:val="20"/>
                <w:szCs w:val="20"/>
              </w:rPr>
              <w:t>kus</w:t>
            </w:r>
            <w:r w:rsidRPr="0062241D">
              <w:rPr>
                <w:rFonts w:ascii="Nudista" w:hAnsi="Nudista" w:cs="Arial"/>
                <w:b/>
                <w:color w:val="FFFFFF" w:themeColor="background1"/>
                <w:sz w:val="20"/>
                <w:szCs w:val="20"/>
              </w:rPr>
              <w:t>)</w:t>
            </w:r>
          </w:p>
          <w:p w14:paraId="292EF113" w14:textId="77777777" w:rsidR="00E04821" w:rsidRPr="0062241D" w:rsidRDefault="00E04821" w:rsidP="00E427D9">
            <w:pPr>
              <w:spacing w:after="0" w:line="240" w:lineRule="auto"/>
              <w:rPr>
                <w:rFonts w:ascii="Nudista" w:hAnsi="Nudista" w:cs="Arial"/>
                <w:b/>
                <w:color w:val="FFFFFF" w:themeColor="background1"/>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008998"/>
          </w:tcPr>
          <w:p w14:paraId="08E341B1" w14:textId="40C1FB40" w:rsidR="00E04821" w:rsidRPr="0062241D" w:rsidRDefault="007C2AC0" w:rsidP="008D3F51">
            <w:pPr>
              <w:spacing w:after="0" w:line="240" w:lineRule="auto"/>
              <w:jc w:val="center"/>
              <w:rPr>
                <w:rFonts w:ascii="Nudista" w:hAnsi="Nudista" w:cs="Arial"/>
                <w:b/>
                <w:color w:val="FFFFFF" w:themeColor="background1"/>
                <w:sz w:val="20"/>
                <w:szCs w:val="20"/>
              </w:rPr>
            </w:pPr>
            <w:r>
              <w:rPr>
                <w:rFonts w:ascii="Nudista" w:hAnsi="Nudista" w:cs="Arial"/>
                <w:b/>
                <w:color w:val="FFFFFF" w:themeColor="background1"/>
                <w:sz w:val="20"/>
                <w:szCs w:val="20"/>
              </w:rPr>
              <w:t>C</w:t>
            </w:r>
            <w:r w:rsidR="00E04821" w:rsidRPr="0062241D">
              <w:rPr>
                <w:rFonts w:ascii="Nudista" w:hAnsi="Nudista" w:cs="Arial"/>
                <w:b/>
                <w:color w:val="FFFFFF" w:themeColor="background1"/>
                <w:sz w:val="20"/>
                <w:szCs w:val="20"/>
              </w:rPr>
              <w:t>ena v</w:t>
            </w:r>
            <w:r w:rsidR="00E04821" w:rsidRPr="0062241D">
              <w:rPr>
                <w:rFonts w:ascii="Nudista" w:hAnsi="Nudista" w:cs="Calibri"/>
                <w:b/>
                <w:color w:val="FFFFFF" w:themeColor="background1"/>
                <w:sz w:val="20"/>
                <w:szCs w:val="20"/>
              </w:rPr>
              <w:t> </w:t>
            </w:r>
            <w:r w:rsidR="00E04821" w:rsidRPr="0062241D">
              <w:rPr>
                <w:rFonts w:ascii="Nudista" w:hAnsi="Nudista" w:cs="Arial"/>
                <w:b/>
                <w:color w:val="FFFFFF" w:themeColor="background1"/>
                <w:sz w:val="20"/>
                <w:szCs w:val="20"/>
              </w:rPr>
              <w:t>EUR bez DPH</w:t>
            </w:r>
          </w:p>
        </w:tc>
        <w:tc>
          <w:tcPr>
            <w:tcW w:w="797" w:type="pct"/>
            <w:tcBorders>
              <w:top w:val="single" w:sz="4" w:space="0" w:color="auto"/>
              <w:left w:val="single" w:sz="4" w:space="0" w:color="auto"/>
              <w:bottom w:val="single" w:sz="4" w:space="0" w:color="auto"/>
              <w:right w:val="single" w:sz="4" w:space="0" w:color="auto"/>
            </w:tcBorders>
            <w:shd w:val="clear" w:color="auto" w:fill="008998"/>
            <w:hideMark/>
          </w:tcPr>
          <w:p w14:paraId="115BEA56" w14:textId="77777777"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DPH v EUR</w:t>
            </w:r>
          </w:p>
          <w:p w14:paraId="0E39A037" w14:textId="77777777"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(sadzba 20 %)</w:t>
            </w:r>
          </w:p>
        </w:tc>
        <w:tc>
          <w:tcPr>
            <w:tcW w:w="1216" w:type="pct"/>
            <w:tcBorders>
              <w:top w:val="single" w:sz="4" w:space="0" w:color="auto"/>
              <w:left w:val="single" w:sz="4" w:space="0" w:color="auto"/>
              <w:bottom w:val="single" w:sz="4" w:space="0" w:color="auto"/>
            </w:tcBorders>
            <w:shd w:val="clear" w:color="auto" w:fill="008998"/>
            <w:hideMark/>
          </w:tcPr>
          <w:p w14:paraId="53C40F95" w14:textId="051210BE" w:rsidR="00E04821" w:rsidRPr="0062241D" w:rsidRDefault="00E04821" w:rsidP="008D3F51">
            <w:pPr>
              <w:spacing w:after="0" w:line="240" w:lineRule="auto"/>
              <w:jc w:val="center"/>
              <w:rPr>
                <w:rFonts w:ascii="Nudista" w:hAnsi="Nudista" w:cs="Arial"/>
                <w:b/>
                <w:color w:val="FFFFFF" w:themeColor="background1"/>
                <w:sz w:val="20"/>
                <w:szCs w:val="20"/>
              </w:rPr>
            </w:pPr>
            <w:r w:rsidRPr="0062241D">
              <w:rPr>
                <w:rFonts w:ascii="Nudista" w:hAnsi="Nudista" w:cs="Arial"/>
                <w:b/>
                <w:color w:val="FFFFFF" w:themeColor="background1"/>
                <w:sz w:val="20"/>
                <w:szCs w:val="20"/>
              </w:rPr>
              <w:t>Cena v</w:t>
            </w:r>
            <w:r w:rsidRPr="0062241D">
              <w:rPr>
                <w:rFonts w:ascii="Nudista" w:hAnsi="Nudista" w:cs="Calibri"/>
                <w:b/>
                <w:color w:val="FFFFFF" w:themeColor="background1"/>
                <w:sz w:val="20"/>
                <w:szCs w:val="20"/>
              </w:rPr>
              <w:t> </w:t>
            </w:r>
            <w:r w:rsidRPr="0062241D">
              <w:rPr>
                <w:rFonts w:ascii="Nudista" w:hAnsi="Nudista" w:cs="Arial"/>
                <w:b/>
                <w:color w:val="FFFFFF" w:themeColor="background1"/>
                <w:sz w:val="20"/>
                <w:szCs w:val="20"/>
              </w:rPr>
              <w:t>EUR vr</w:t>
            </w:r>
            <w:r w:rsidRPr="0062241D">
              <w:rPr>
                <w:rFonts w:ascii="Nudista" w:hAnsi="Nudista" w:cs="Proba Pro"/>
                <w:b/>
                <w:color w:val="FFFFFF" w:themeColor="background1"/>
                <w:sz w:val="20"/>
                <w:szCs w:val="20"/>
              </w:rPr>
              <w:t>á</w:t>
            </w:r>
            <w:r w:rsidRPr="0062241D">
              <w:rPr>
                <w:rFonts w:ascii="Nudista" w:hAnsi="Nudista" w:cs="Arial"/>
                <w:b/>
                <w:color w:val="FFFFFF" w:themeColor="background1"/>
                <w:sz w:val="20"/>
                <w:szCs w:val="20"/>
              </w:rPr>
              <w:t>tane DPH</w:t>
            </w:r>
          </w:p>
          <w:p w14:paraId="2396AA69" w14:textId="77777777" w:rsidR="00E04821" w:rsidRPr="0062241D" w:rsidRDefault="00E04821" w:rsidP="008D3F51">
            <w:pPr>
              <w:spacing w:after="0" w:line="240" w:lineRule="auto"/>
              <w:jc w:val="center"/>
              <w:rPr>
                <w:rFonts w:ascii="Nudista" w:hAnsi="Nudista" w:cs="Arial"/>
                <w:b/>
                <w:color w:val="FFFFFF" w:themeColor="background1"/>
                <w:sz w:val="20"/>
                <w:szCs w:val="20"/>
              </w:rPr>
            </w:pPr>
          </w:p>
        </w:tc>
      </w:tr>
      <w:tr w:rsidR="00E04821" w:rsidRPr="0062241D" w14:paraId="66AF0622" w14:textId="77777777" w:rsidTr="00E04821">
        <w:trPr>
          <w:trHeight w:val="557"/>
        </w:trPr>
        <w:tc>
          <w:tcPr>
            <w:tcW w:w="1494" w:type="pct"/>
            <w:tcBorders>
              <w:top w:val="single" w:sz="4" w:space="0" w:color="auto"/>
              <w:bottom w:val="single" w:sz="4" w:space="0" w:color="auto"/>
              <w:right w:val="single" w:sz="4" w:space="0" w:color="auto"/>
            </w:tcBorders>
            <w:shd w:val="clear" w:color="auto" w:fill="auto"/>
          </w:tcPr>
          <w:p w14:paraId="33A025D1" w14:textId="77777777" w:rsidR="0060426D" w:rsidRPr="00E05F53" w:rsidRDefault="0060426D" w:rsidP="00931249">
            <w:pPr>
              <w:spacing w:after="120" w:line="240" w:lineRule="auto"/>
              <w:rPr>
                <w:rFonts w:ascii="Nudista" w:hAnsi="Nudista" w:cs="Arial"/>
                <w:bCs/>
                <w:sz w:val="20"/>
                <w:szCs w:val="20"/>
              </w:rPr>
            </w:pPr>
            <w:r w:rsidRPr="0060426D">
              <w:rPr>
                <w:rFonts w:ascii="Nudista" w:hAnsi="Nudista" w:cs="Arial"/>
                <w:bCs/>
                <w:sz w:val="20"/>
                <w:szCs w:val="20"/>
              </w:rPr>
              <w:t xml:space="preserve">LED obrazovky pre centrálny tenisový dvorec </w:t>
            </w:r>
          </w:p>
        </w:tc>
        <w:tc>
          <w:tcPr>
            <w:tcW w:w="498" w:type="pct"/>
            <w:tcBorders>
              <w:top w:val="single" w:sz="4" w:space="0" w:color="auto"/>
              <w:left w:val="single" w:sz="4" w:space="0" w:color="auto"/>
              <w:bottom w:val="single" w:sz="4" w:space="0" w:color="auto"/>
              <w:right w:val="single" w:sz="4" w:space="0" w:color="auto"/>
            </w:tcBorders>
          </w:tcPr>
          <w:p w14:paraId="21D799FF" w14:textId="77777777" w:rsidR="00E04821" w:rsidRPr="00E427D9" w:rsidRDefault="00E04821" w:rsidP="00EF57B7">
            <w:pPr>
              <w:spacing w:after="0" w:line="240" w:lineRule="auto"/>
              <w:jc w:val="center"/>
              <w:rPr>
                <w:rFonts w:ascii="Nudista" w:hAnsi="Nudista" w:cs="Arial"/>
                <w:iCs/>
                <w:sz w:val="20"/>
                <w:szCs w:val="20"/>
              </w:rPr>
            </w:pPr>
            <w:r w:rsidRPr="00E427D9">
              <w:rPr>
                <w:rFonts w:ascii="Nudista" w:hAnsi="Nudista" w:cs="Arial"/>
                <w:iCs/>
                <w:sz w:val="20"/>
                <w:szCs w:val="20"/>
              </w:rPr>
              <w:t>1</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673B81A8" w14:textId="77777777" w:rsidR="00E04821" w:rsidRPr="0062241D" w:rsidRDefault="00E04821" w:rsidP="00EF57B7">
            <w:pPr>
              <w:spacing w:after="0" w:line="240" w:lineRule="auto"/>
              <w:rPr>
                <w:rFonts w:ascii="Nudista" w:hAnsi="Nudista" w:cs="Arial"/>
                <w:b/>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70EA08CF" w14:textId="77777777" w:rsidR="00E04821" w:rsidRPr="00EF57B7" w:rsidRDefault="00E04821" w:rsidP="00EF57B7">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1216" w:type="pct"/>
            <w:tcBorders>
              <w:top w:val="single" w:sz="4" w:space="0" w:color="auto"/>
              <w:left w:val="single" w:sz="4" w:space="0" w:color="auto"/>
              <w:bottom w:val="single" w:sz="4" w:space="0" w:color="auto"/>
            </w:tcBorders>
            <w:shd w:val="clear" w:color="auto" w:fill="auto"/>
          </w:tcPr>
          <w:p w14:paraId="5D60D3ED" w14:textId="77777777" w:rsidR="00E04821" w:rsidRPr="0062241D" w:rsidRDefault="00E04821" w:rsidP="00EF57B7">
            <w:pPr>
              <w:spacing w:after="0" w:line="240" w:lineRule="auto"/>
              <w:rPr>
                <w:rFonts w:ascii="Nudista" w:hAnsi="Nudista" w:cs="Arial"/>
                <w:b/>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r w:rsidR="00D5716B" w:rsidRPr="0062241D" w14:paraId="68E98627" w14:textId="77777777" w:rsidTr="00E04821">
        <w:trPr>
          <w:trHeight w:val="557"/>
        </w:trPr>
        <w:tc>
          <w:tcPr>
            <w:tcW w:w="1494" w:type="pct"/>
            <w:tcBorders>
              <w:top w:val="single" w:sz="4" w:space="0" w:color="auto"/>
              <w:bottom w:val="single" w:sz="4" w:space="0" w:color="auto"/>
              <w:right w:val="single" w:sz="4" w:space="0" w:color="auto"/>
            </w:tcBorders>
            <w:shd w:val="clear" w:color="auto" w:fill="auto"/>
          </w:tcPr>
          <w:p w14:paraId="638B3ACA" w14:textId="77777777" w:rsidR="00D5716B" w:rsidRPr="0060426D" w:rsidRDefault="00D5716B" w:rsidP="00D5716B">
            <w:pPr>
              <w:spacing w:after="120" w:line="240" w:lineRule="auto"/>
              <w:rPr>
                <w:rFonts w:ascii="Nudista" w:hAnsi="Nudista" w:cs="Arial"/>
                <w:bCs/>
                <w:sz w:val="20"/>
                <w:szCs w:val="20"/>
              </w:rPr>
            </w:pPr>
            <w:r w:rsidRPr="00D5716B">
              <w:rPr>
                <w:rFonts w:ascii="Nudista" w:hAnsi="Nudista" w:cs="Arial"/>
                <w:bCs/>
                <w:sz w:val="20"/>
                <w:szCs w:val="20"/>
              </w:rPr>
              <w:t>Perimeter pre centrálny tenisový dvorec NTC</w:t>
            </w:r>
          </w:p>
        </w:tc>
        <w:tc>
          <w:tcPr>
            <w:tcW w:w="498" w:type="pct"/>
            <w:tcBorders>
              <w:top w:val="single" w:sz="4" w:space="0" w:color="auto"/>
              <w:left w:val="single" w:sz="4" w:space="0" w:color="auto"/>
              <w:bottom w:val="single" w:sz="4" w:space="0" w:color="auto"/>
              <w:right w:val="single" w:sz="4" w:space="0" w:color="auto"/>
            </w:tcBorders>
          </w:tcPr>
          <w:p w14:paraId="6F5B3B8F" w14:textId="77777777" w:rsidR="00D5716B" w:rsidRPr="00E427D9" w:rsidRDefault="00D5716B" w:rsidP="00D5716B">
            <w:pPr>
              <w:spacing w:after="0" w:line="240" w:lineRule="auto"/>
              <w:jc w:val="center"/>
              <w:rPr>
                <w:rFonts w:ascii="Nudista" w:hAnsi="Nudista" w:cs="Arial"/>
                <w:iCs/>
                <w:sz w:val="20"/>
                <w:szCs w:val="20"/>
              </w:rPr>
            </w:pPr>
            <w:r>
              <w:rPr>
                <w:rFonts w:ascii="Nudista" w:hAnsi="Nudista" w:cs="Arial"/>
                <w:iCs/>
                <w:sz w:val="20"/>
                <w:szCs w:val="20"/>
              </w:rPr>
              <w:t>1</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1A08D789" w14:textId="77777777" w:rsidR="00D5716B" w:rsidRDefault="00D5716B" w:rsidP="00D5716B">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60415C8A" w14:textId="77777777" w:rsidR="00D5716B" w:rsidRDefault="00D5716B" w:rsidP="00D5716B">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1216" w:type="pct"/>
            <w:tcBorders>
              <w:top w:val="single" w:sz="4" w:space="0" w:color="auto"/>
              <w:left w:val="single" w:sz="4" w:space="0" w:color="auto"/>
              <w:bottom w:val="single" w:sz="4" w:space="0" w:color="auto"/>
            </w:tcBorders>
            <w:shd w:val="clear" w:color="auto" w:fill="auto"/>
          </w:tcPr>
          <w:p w14:paraId="4687F5B2" w14:textId="77777777" w:rsidR="00D5716B" w:rsidRDefault="00D5716B" w:rsidP="00D5716B">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r w:rsidR="007C2AC0" w:rsidRPr="0062241D" w14:paraId="6DAB580E" w14:textId="77777777" w:rsidTr="007C2AC0">
        <w:trPr>
          <w:trHeight w:val="557"/>
        </w:trPr>
        <w:tc>
          <w:tcPr>
            <w:tcW w:w="1992" w:type="pct"/>
            <w:gridSpan w:val="2"/>
            <w:tcBorders>
              <w:top w:val="single" w:sz="4" w:space="0" w:color="auto"/>
              <w:bottom w:val="single" w:sz="4" w:space="0" w:color="auto"/>
              <w:right w:val="single" w:sz="4" w:space="0" w:color="auto"/>
            </w:tcBorders>
            <w:shd w:val="clear" w:color="auto" w:fill="auto"/>
          </w:tcPr>
          <w:p w14:paraId="791C92BD" w14:textId="320EB017" w:rsidR="007C2AC0" w:rsidRPr="007C2AC0" w:rsidRDefault="007C2AC0" w:rsidP="007C2AC0">
            <w:pPr>
              <w:spacing w:before="240" w:after="0" w:line="240" w:lineRule="auto"/>
              <w:jc w:val="center"/>
              <w:rPr>
                <w:rFonts w:ascii="Nudista" w:hAnsi="Nudista" w:cs="Arial"/>
                <w:b/>
                <w:bCs/>
                <w:iCs/>
                <w:sz w:val="20"/>
                <w:szCs w:val="20"/>
              </w:rPr>
            </w:pPr>
            <w:r w:rsidRPr="007C2AC0">
              <w:rPr>
                <w:rFonts w:ascii="Nudista" w:hAnsi="Nudista" w:cs="Arial"/>
                <w:b/>
                <w:bCs/>
                <w:iCs/>
                <w:sz w:val="20"/>
                <w:szCs w:val="20"/>
              </w:rPr>
              <w:t>Celková cena za predmet zákazky</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58364316" w14:textId="49A6427A" w:rsidR="007C2AC0" w:rsidRDefault="007C2AC0" w:rsidP="007C2AC0">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34B88885" w14:textId="0A511C03" w:rsidR="007C2AC0" w:rsidRDefault="007C2AC0" w:rsidP="007C2AC0">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c>
          <w:tcPr>
            <w:tcW w:w="1216" w:type="pct"/>
            <w:tcBorders>
              <w:top w:val="single" w:sz="4" w:space="0" w:color="auto"/>
              <w:left w:val="single" w:sz="4" w:space="0" w:color="auto"/>
              <w:bottom w:val="single" w:sz="4" w:space="0" w:color="auto"/>
            </w:tcBorders>
            <w:shd w:val="clear" w:color="auto" w:fill="auto"/>
          </w:tcPr>
          <w:p w14:paraId="265A34E1" w14:textId="64AC62D3" w:rsidR="007C2AC0" w:rsidRDefault="007C2AC0" w:rsidP="007C2AC0">
            <w:pPr>
              <w:spacing w:after="0" w:line="240" w:lineRule="auto"/>
              <w:rPr>
                <w:rFonts w:ascii="Nudista" w:hAnsi="Nudista" w:cs="Arial"/>
                <w:i/>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bl>
    <w:p w14:paraId="61CC73DC" w14:textId="77777777" w:rsidR="00EB4DC9" w:rsidRDefault="00EB4DC9" w:rsidP="00EB4DC9">
      <w:pPr>
        <w:pStyle w:val="SAP1"/>
        <w:widowControl/>
        <w:numPr>
          <w:ilvl w:val="0"/>
          <w:numId w:val="0"/>
        </w:numPr>
        <w:spacing w:before="0" w:after="0"/>
        <w:ind w:left="576" w:hanging="576"/>
        <w:rPr>
          <w:rFonts w:ascii="Nudista" w:hAnsi="Nudista"/>
          <w:lang w:val="sk-SK"/>
        </w:rPr>
      </w:pPr>
    </w:p>
    <w:p w14:paraId="7B85BC20" w14:textId="77777777" w:rsidR="00E427D9" w:rsidRDefault="00E427D9" w:rsidP="00E427D9">
      <w:pPr>
        <w:widowControl w:val="0"/>
        <w:spacing w:line="240" w:lineRule="auto"/>
        <w:jc w:val="both"/>
        <w:rPr>
          <w:rFonts w:ascii="Nudista" w:eastAsia="Proba Pro" w:hAnsi="Nudista" w:cs="Proba Pro"/>
          <w:i/>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48F0578" w14:textId="77777777" w:rsidR="00E427D9" w:rsidRDefault="00E427D9" w:rsidP="00E427D9">
      <w:pPr>
        <w:widowControl w:val="0"/>
        <w:spacing w:line="240" w:lineRule="auto"/>
        <w:jc w:val="both"/>
        <w:rPr>
          <w:rFonts w:ascii="Nudista" w:eastAsia="Proba Pro" w:hAnsi="Nudista" w:cs="Proba Pro"/>
          <w:i/>
          <w:sz w:val="20"/>
          <w:szCs w:val="20"/>
        </w:rPr>
      </w:pPr>
    </w:p>
    <w:p w14:paraId="0DD1B187" w14:textId="77777777" w:rsidR="00E427D9" w:rsidRPr="00845FDD" w:rsidRDefault="00E427D9" w:rsidP="00E427D9">
      <w:pPr>
        <w:widowControl w:val="0"/>
        <w:spacing w:line="240" w:lineRule="auto"/>
        <w:jc w:val="both"/>
        <w:rPr>
          <w:rFonts w:ascii="Nudista" w:eastAsia="Proba Pro" w:hAnsi="Nudista" w:cs="Proba Pro"/>
          <w:sz w:val="20"/>
          <w:szCs w:val="20"/>
        </w:rPr>
      </w:pPr>
    </w:p>
    <w:p w14:paraId="40942EDB" w14:textId="77777777" w:rsidR="00E427D9" w:rsidRPr="00845FDD" w:rsidRDefault="00E427D9" w:rsidP="00E427D9">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0FD664D9" w14:textId="77777777" w:rsidR="00E427D9" w:rsidRPr="00845FDD" w:rsidRDefault="00E427D9" w:rsidP="00E427D9">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t xml:space="preserve"> </w:t>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2EE791C7" w14:textId="77777777" w:rsidR="00E427D9" w:rsidRPr="00845FDD" w:rsidRDefault="00E427D9" w:rsidP="00E427D9">
      <w:pPr>
        <w:spacing w:after="0" w:line="240" w:lineRule="auto"/>
        <w:ind w:left="9912"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4D05AEF" w14:textId="77777777" w:rsidR="00E427D9" w:rsidRDefault="00E427D9" w:rsidP="00EB4DC9">
      <w:pPr>
        <w:pStyle w:val="SAP1"/>
        <w:widowControl/>
        <w:numPr>
          <w:ilvl w:val="0"/>
          <w:numId w:val="0"/>
        </w:numPr>
        <w:spacing w:before="0" w:after="0"/>
        <w:ind w:left="576" w:hanging="576"/>
        <w:rPr>
          <w:rFonts w:ascii="Nudista" w:hAnsi="Nudista"/>
          <w:lang w:val="sk-SK"/>
        </w:rPr>
      </w:pPr>
    </w:p>
    <w:p w14:paraId="483D3BEB" w14:textId="77777777" w:rsidR="00E427D9" w:rsidRDefault="00E427D9" w:rsidP="00EB4DC9">
      <w:pPr>
        <w:pStyle w:val="SAP1"/>
        <w:widowControl/>
        <w:numPr>
          <w:ilvl w:val="0"/>
          <w:numId w:val="0"/>
        </w:numPr>
        <w:spacing w:before="0" w:after="0"/>
        <w:ind w:left="576" w:hanging="576"/>
        <w:rPr>
          <w:rFonts w:ascii="Nudista" w:hAnsi="Nudista"/>
          <w:lang w:val="sk-SK"/>
        </w:rPr>
      </w:pPr>
    </w:p>
    <w:p w14:paraId="70308FF1" w14:textId="77777777" w:rsidR="00EB4DC9" w:rsidRDefault="00EB4DC9" w:rsidP="00EB4DC9">
      <w:pPr>
        <w:pStyle w:val="SAP1"/>
        <w:widowControl/>
        <w:numPr>
          <w:ilvl w:val="0"/>
          <w:numId w:val="0"/>
        </w:numPr>
        <w:spacing w:before="0" w:after="0"/>
        <w:ind w:left="576" w:hanging="576"/>
        <w:rPr>
          <w:rFonts w:ascii="Nudista" w:hAnsi="Nudista"/>
          <w:lang w:val="sk-SK"/>
        </w:rPr>
      </w:pPr>
    </w:p>
    <w:p w14:paraId="120F0E22" w14:textId="77777777" w:rsidR="0060426D" w:rsidRDefault="0060426D" w:rsidP="00D5716B">
      <w:pPr>
        <w:pStyle w:val="SAP1"/>
        <w:widowControl/>
        <w:numPr>
          <w:ilvl w:val="0"/>
          <w:numId w:val="0"/>
        </w:numPr>
        <w:spacing w:before="0" w:after="0"/>
        <w:rPr>
          <w:rFonts w:ascii="Nudista" w:hAnsi="Nudista"/>
          <w:lang w:val="sk-SK"/>
        </w:rPr>
      </w:pPr>
    </w:p>
    <w:p w14:paraId="669DF24F" w14:textId="77777777" w:rsidR="0060426D" w:rsidRDefault="0060426D" w:rsidP="0060426D">
      <w:pPr>
        <w:pStyle w:val="SAP1"/>
        <w:widowControl/>
        <w:numPr>
          <w:ilvl w:val="0"/>
          <w:numId w:val="0"/>
        </w:numPr>
        <w:spacing w:before="0" w:after="0"/>
        <w:ind w:left="576" w:hanging="576"/>
        <w:rPr>
          <w:rFonts w:ascii="Nudista" w:hAnsi="Nudista"/>
          <w:lang w:val="sk-SK"/>
        </w:rPr>
      </w:pPr>
    </w:p>
    <w:p w14:paraId="5465B73C" w14:textId="77777777" w:rsidR="0060426D" w:rsidRDefault="0060426D" w:rsidP="0060426D">
      <w:pPr>
        <w:pStyle w:val="SAP1"/>
        <w:widowControl/>
        <w:numPr>
          <w:ilvl w:val="0"/>
          <w:numId w:val="0"/>
        </w:numPr>
        <w:spacing w:before="0" w:after="0"/>
        <w:ind w:left="576" w:hanging="576"/>
        <w:rPr>
          <w:rFonts w:ascii="Nudista" w:hAnsi="Nudista"/>
          <w:lang w:val="sk-SK"/>
        </w:rPr>
      </w:pPr>
    </w:p>
    <w:p w14:paraId="5D336045" w14:textId="77777777" w:rsidR="0060426D" w:rsidRDefault="0060426D" w:rsidP="0060426D">
      <w:pPr>
        <w:pStyle w:val="SAP1"/>
        <w:widowControl/>
        <w:numPr>
          <w:ilvl w:val="0"/>
          <w:numId w:val="0"/>
        </w:numPr>
        <w:spacing w:before="0" w:after="0"/>
        <w:ind w:left="576" w:hanging="576"/>
        <w:rPr>
          <w:rFonts w:ascii="Nudista" w:hAnsi="Nudista"/>
          <w:lang w:val="sk-SK"/>
        </w:rPr>
      </w:pPr>
    </w:p>
    <w:p w14:paraId="1701315A" w14:textId="77777777" w:rsidR="0060426D" w:rsidRDefault="0060426D" w:rsidP="0060426D">
      <w:pPr>
        <w:pStyle w:val="SAP1"/>
        <w:widowControl/>
        <w:numPr>
          <w:ilvl w:val="0"/>
          <w:numId w:val="0"/>
        </w:numPr>
        <w:spacing w:before="0" w:after="0"/>
        <w:ind w:left="576" w:hanging="576"/>
        <w:rPr>
          <w:rFonts w:ascii="Nudista" w:hAnsi="Nudista"/>
          <w:lang w:val="sk-SK"/>
        </w:rPr>
      </w:pPr>
    </w:p>
    <w:p w14:paraId="23CF0DF5" w14:textId="77777777" w:rsidR="00E427D9" w:rsidRDefault="00E427D9" w:rsidP="00EB4DC9">
      <w:pPr>
        <w:pStyle w:val="SAP1"/>
        <w:widowControl/>
        <w:numPr>
          <w:ilvl w:val="0"/>
          <w:numId w:val="0"/>
        </w:numPr>
        <w:spacing w:before="0" w:after="0"/>
        <w:ind w:left="576" w:hanging="576"/>
        <w:rPr>
          <w:rFonts w:ascii="Nudista" w:hAnsi="Nudista"/>
          <w:lang w:val="sk-SK"/>
        </w:rPr>
      </w:pPr>
    </w:p>
    <w:p w14:paraId="595735B0" w14:textId="77777777" w:rsidR="00E04821" w:rsidRDefault="00E04821" w:rsidP="003039C5">
      <w:pPr>
        <w:spacing w:after="0" w:line="240" w:lineRule="auto"/>
        <w:jc w:val="both"/>
        <w:rPr>
          <w:rFonts w:ascii="Nudista" w:hAnsi="Nudista" w:cs="Arial"/>
          <w:bCs/>
          <w:i/>
          <w:sz w:val="20"/>
          <w:szCs w:val="20"/>
        </w:rPr>
      </w:pPr>
    </w:p>
    <w:p w14:paraId="01B377EF" w14:textId="77777777" w:rsidR="00E04821" w:rsidRDefault="00E04821" w:rsidP="00E427D9">
      <w:pPr>
        <w:spacing w:after="0" w:line="240" w:lineRule="auto"/>
        <w:ind w:left="9912" w:firstLine="708"/>
        <w:jc w:val="both"/>
        <w:rPr>
          <w:rFonts w:ascii="Nudista" w:hAnsi="Nudista" w:cs="Arial"/>
          <w:bCs/>
          <w:i/>
          <w:sz w:val="20"/>
          <w:szCs w:val="20"/>
        </w:rPr>
        <w:sectPr w:rsidR="00E04821" w:rsidSect="00E427D9">
          <w:pgSz w:w="16838" w:h="11906" w:orient="landscape"/>
          <w:pgMar w:top="1418" w:right="1418" w:bottom="991" w:left="1418" w:header="142" w:footer="833" w:gutter="0"/>
          <w:cols w:space="708"/>
          <w:titlePg/>
          <w:docGrid w:linePitch="360"/>
        </w:sectPr>
      </w:pPr>
    </w:p>
    <w:p w14:paraId="5D0CBAE1" w14:textId="77777777" w:rsidR="004147EA" w:rsidRPr="00BB0364" w:rsidRDefault="00EF57B7" w:rsidP="00EF57B7">
      <w:pPr>
        <w:spacing w:line="240" w:lineRule="auto"/>
        <w:ind w:right="991"/>
        <w:jc w:val="center"/>
        <w:rPr>
          <w:rFonts w:ascii="Nudista" w:hAnsi="Nudista" w:cs="Arial"/>
          <w:sz w:val="20"/>
          <w:szCs w:val="20"/>
        </w:rPr>
      </w:pPr>
      <w:r w:rsidRPr="00BB0364">
        <w:rPr>
          <w:rFonts w:ascii="Nudista" w:hAnsi="Nudista" w:cs="Arial"/>
          <w:b/>
          <w:sz w:val="20"/>
          <w:szCs w:val="20"/>
        </w:rPr>
        <w:t>PRÍLOHA Č. 3</w:t>
      </w:r>
      <w:r>
        <w:rPr>
          <w:rFonts w:ascii="Nudista" w:hAnsi="Nudista" w:cs="Arial"/>
          <w:b/>
          <w:bCs/>
          <w:sz w:val="20"/>
          <w:szCs w:val="20"/>
        </w:rPr>
        <w:tab/>
      </w:r>
      <w:r w:rsidRPr="00BB0364">
        <w:rPr>
          <w:rFonts w:ascii="Nudista" w:hAnsi="Nudista" w:cs="Arial"/>
          <w:b/>
          <w:bCs/>
          <w:sz w:val="20"/>
          <w:szCs w:val="20"/>
        </w:rPr>
        <w:t>ČESTNÉ VYHLÁSENIE - VZOR</w:t>
      </w:r>
    </w:p>
    <w:p w14:paraId="4C6A2647" w14:textId="77777777" w:rsidR="004147EA" w:rsidRPr="00BB0364" w:rsidRDefault="004147EA" w:rsidP="004147EA">
      <w:pPr>
        <w:spacing w:line="240" w:lineRule="auto"/>
        <w:rPr>
          <w:rFonts w:ascii="Nudista" w:hAnsi="Nudista" w:cs="Arial"/>
          <w:bCs/>
          <w:sz w:val="20"/>
          <w:szCs w:val="20"/>
        </w:rPr>
      </w:pPr>
    </w:p>
    <w:p w14:paraId="1F4B48C9" w14:textId="77777777" w:rsidR="004147EA" w:rsidRPr="00BB0364" w:rsidRDefault="004147EA" w:rsidP="004147EA">
      <w:pPr>
        <w:pStyle w:val="SAPHlavn"/>
        <w:widowControl/>
        <w:ind w:left="2124" w:hanging="2124"/>
        <w:jc w:val="center"/>
        <w:rPr>
          <w:rFonts w:ascii="Nudista" w:hAnsi="Nudista" w:cs="Calibri"/>
          <w:caps/>
          <w:color w:val="auto"/>
          <w:spacing w:val="0"/>
          <w:sz w:val="20"/>
          <w:szCs w:val="20"/>
          <w:lang w:val="sk-SK"/>
        </w:rPr>
      </w:pPr>
      <w:r w:rsidRPr="00BB0364">
        <w:rPr>
          <w:rFonts w:ascii="Nudista" w:hAnsi="Nudista" w:cs="Calibri"/>
          <w:caps/>
          <w:color w:val="auto"/>
          <w:spacing w:val="0"/>
          <w:sz w:val="20"/>
          <w:szCs w:val="20"/>
          <w:lang w:val="sk-SK"/>
        </w:rPr>
        <w:t>Čestné vyhlásenie</w:t>
      </w:r>
    </w:p>
    <w:p w14:paraId="26341C71" w14:textId="77777777" w:rsidR="004147EA" w:rsidRPr="00BB0364" w:rsidRDefault="004147EA" w:rsidP="004147EA">
      <w:pPr>
        <w:pStyle w:val="SAPHlavn"/>
        <w:widowControl/>
        <w:ind w:left="2124" w:hanging="2124"/>
        <w:jc w:val="center"/>
        <w:rPr>
          <w:rFonts w:ascii="Nudista" w:hAnsi="Nudista" w:cs="Calibri"/>
          <w:caps/>
          <w:color w:val="auto"/>
          <w:spacing w:val="0"/>
          <w:sz w:val="20"/>
          <w:szCs w:val="20"/>
          <w:lang w:val="sk-SK"/>
        </w:rPr>
      </w:pPr>
    </w:p>
    <w:p w14:paraId="3833D13A" w14:textId="77777777" w:rsidR="004147EA" w:rsidRPr="00BB0364" w:rsidRDefault="004147EA" w:rsidP="004147EA">
      <w:pPr>
        <w:pStyle w:val="SAPHlavn"/>
        <w:widowControl/>
        <w:ind w:left="2124" w:hanging="2124"/>
        <w:rPr>
          <w:rFonts w:ascii="Nudista" w:hAnsi="Nudista" w:cs="Calibri"/>
          <w:caps/>
          <w:color w:val="auto"/>
          <w:spacing w:val="0"/>
          <w:sz w:val="20"/>
          <w:szCs w:val="20"/>
          <w:lang w:val="sk-SK"/>
        </w:rPr>
      </w:pPr>
    </w:p>
    <w:p w14:paraId="36EE5E0F" w14:textId="62078401" w:rsidR="004147EA" w:rsidRPr="00BB0364" w:rsidRDefault="004147EA" w:rsidP="004147EA">
      <w:pPr>
        <w:spacing w:after="120" w:line="240" w:lineRule="auto"/>
        <w:jc w:val="both"/>
        <w:rPr>
          <w:rFonts w:ascii="Nudista" w:hAnsi="Nudista" w:cs="Arial"/>
          <w:bCs/>
          <w:sz w:val="20"/>
          <w:szCs w:val="20"/>
        </w:rPr>
      </w:pPr>
      <w:r w:rsidRPr="008D77A0">
        <w:rPr>
          <w:rFonts w:ascii="Nudista" w:hAnsi="Nudista" w:cs="Arial"/>
          <w:bCs/>
          <w:i/>
          <w:sz w:val="20"/>
          <w:szCs w:val="20"/>
          <w:highlight w:val="lightGray"/>
        </w:rPr>
        <w:t>[doplniť názov navrhovateľa],</w:t>
      </w:r>
      <w:r w:rsidRPr="00C81DFA">
        <w:rPr>
          <w:rFonts w:ascii="Nudista" w:hAnsi="Nudista" w:cs="Arial"/>
          <w:bCs/>
          <w:sz w:val="20"/>
          <w:szCs w:val="20"/>
        </w:rPr>
        <w:t xml:space="preserve"> zastúpený </w:t>
      </w:r>
      <w:r w:rsidRPr="008D77A0">
        <w:rPr>
          <w:rFonts w:ascii="Nudista" w:hAnsi="Nudista" w:cs="Arial"/>
          <w:bCs/>
          <w:i/>
          <w:sz w:val="20"/>
          <w:szCs w:val="20"/>
          <w:highlight w:val="lightGray"/>
        </w:rPr>
        <w:t>[doplniť meno a priezvisko štatutárneho zástupcu]</w:t>
      </w:r>
      <w:r w:rsidRPr="00C81DFA">
        <w:rPr>
          <w:rFonts w:ascii="Nudista" w:hAnsi="Nudista" w:cs="Arial"/>
          <w:bCs/>
          <w:sz w:val="20"/>
          <w:szCs w:val="20"/>
        </w:rPr>
        <w:t xml:space="preserve"> ako </w:t>
      </w:r>
      <w:r w:rsidRPr="00C81DFA">
        <w:rPr>
          <w:rFonts w:ascii="Nudista" w:hAnsi="Nudista" w:cs="Arial"/>
          <w:sz w:val="20"/>
          <w:szCs w:val="20"/>
        </w:rPr>
        <w:t>navrhovateľ</w:t>
      </w:r>
      <w:r w:rsidRPr="00C81DFA">
        <w:rPr>
          <w:rFonts w:ascii="Nudista" w:hAnsi="Nudista" w:cs="Arial"/>
          <w:bCs/>
          <w:sz w:val="20"/>
          <w:szCs w:val="20"/>
        </w:rPr>
        <w:t xml:space="preserve">, ktorý predložil </w:t>
      </w:r>
      <w:r w:rsidR="00CE371D">
        <w:rPr>
          <w:rFonts w:ascii="Nudista" w:hAnsi="Nudista" w:cs="Arial"/>
          <w:bCs/>
          <w:sz w:val="20"/>
          <w:szCs w:val="20"/>
        </w:rPr>
        <w:t>návrh</w:t>
      </w:r>
      <w:r w:rsidRPr="00C81DFA">
        <w:rPr>
          <w:rFonts w:ascii="Nudista" w:hAnsi="Nudista" w:cs="Arial"/>
          <w:bCs/>
          <w:sz w:val="20"/>
          <w:szCs w:val="20"/>
        </w:rPr>
        <w:t xml:space="preserve"> v</w:t>
      </w:r>
      <w:r w:rsidRPr="00C81DFA">
        <w:rPr>
          <w:rFonts w:ascii="Nudista" w:hAnsi="Nudista" w:cs="Calibri"/>
          <w:bCs/>
          <w:sz w:val="20"/>
          <w:szCs w:val="20"/>
        </w:rPr>
        <w:t> </w:t>
      </w:r>
      <w:r w:rsidRPr="00C81DFA">
        <w:rPr>
          <w:rFonts w:ascii="Nudista" w:hAnsi="Nudista" w:cs="Arial"/>
          <w:bCs/>
          <w:sz w:val="20"/>
          <w:szCs w:val="20"/>
        </w:rPr>
        <w:t>r</w:t>
      </w:r>
      <w:r w:rsidRPr="00C81DFA">
        <w:rPr>
          <w:rFonts w:ascii="Nudista" w:hAnsi="Nudista" w:cs="Proba Pro"/>
          <w:bCs/>
          <w:sz w:val="20"/>
          <w:szCs w:val="20"/>
        </w:rPr>
        <w:t>á</w:t>
      </w:r>
      <w:r w:rsidRPr="00C81DFA">
        <w:rPr>
          <w:rFonts w:ascii="Nudista" w:hAnsi="Nudista" w:cs="Arial"/>
          <w:bCs/>
          <w:sz w:val="20"/>
          <w:szCs w:val="20"/>
        </w:rPr>
        <w:t xml:space="preserve">mci obchodnej verejnej súťaže vyhlásenej vyhlasovateľom, </w:t>
      </w:r>
      <w:r w:rsidRPr="00C81DFA">
        <w:rPr>
          <w:rFonts w:ascii="Nudista" w:hAnsi="Nudista" w:cs="Arial"/>
          <w:b/>
          <w:bCs/>
          <w:sz w:val="20"/>
          <w:szCs w:val="20"/>
        </w:rPr>
        <w:t xml:space="preserve">NÁRODNÉ TENISOVÉ CENTRUM, a.s.,  </w:t>
      </w:r>
      <w:r w:rsidRPr="00C81DFA">
        <w:rPr>
          <w:rFonts w:ascii="Nudista" w:hAnsi="Nudista" w:cs="Arial"/>
          <w:sz w:val="20"/>
          <w:szCs w:val="20"/>
        </w:rPr>
        <w:t>so sídlom: Príkopová 6, 831 03 Bratislava, IČO: 35 853 891</w:t>
      </w:r>
      <w:r w:rsidRPr="00C81DFA">
        <w:rPr>
          <w:rFonts w:ascii="Nudista" w:hAnsi="Nudista" w:cs="Arial"/>
          <w:bCs/>
          <w:sz w:val="20"/>
          <w:szCs w:val="20"/>
        </w:rPr>
        <w:t xml:space="preserve">, ako prijímateľ príspevku v rámci programu s názvom: </w:t>
      </w:r>
      <w:r w:rsidR="00E04821" w:rsidRPr="00C81DFA">
        <w:rPr>
          <w:rFonts w:ascii="Nudista" w:hAnsi="Nudista" w:cs="Arial"/>
          <w:bCs/>
          <w:sz w:val="20"/>
          <w:szCs w:val="20"/>
        </w:rPr>
        <w:t>„</w:t>
      </w:r>
      <w:r w:rsidR="00881B90" w:rsidRPr="00C81DFA">
        <w:rPr>
          <w:rFonts w:ascii="Nudista" w:hAnsi="Nudista" w:cs="Arial"/>
          <w:bCs/>
          <w:sz w:val="20"/>
          <w:szCs w:val="20"/>
        </w:rPr>
        <w:t>Športová infraštruktúra národného významu</w:t>
      </w:r>
      <w:r w:rsidR="00E04821" w:rsidRPr="00C81DFA">
        <w:rPr>
          <w:rFonts w:ascii="Nudista" w:hAnsi="Nudista" w:cs="Arial"/>
          <w:bCs/>
          <w:sz w:val="20"/>
          <w:szCs w:val="20"/>
        </w:rPr>
        <w:t>“,</w:t>
      </w:r>
      <w:r w:rsidR="00881B90" w:rsidRPr="00C81DFA">
        <w:rPr>
          <w:rFonts w:ascii="Nudista" w:hAnsi="Nudista" w:cs="Arial"/>
          <w:bCs/>
          <w:sz w:val="20"/>
          <w:szCs w:val="20"/>
        </w:rPr>
        <w:t xml:space="preserve">  </w:t>
      </w:r>
      <w:r w:rsidRPr="00C81DFA">
        <w:rPr>
          <w:rFonts w:ascii="Nudista" w:hAnsi="Nudista" w:cs="Arial"/>
          <w:bCs/>
          <w:sz w:val="20"/>
          <w:szCs w:val="20"/>
        </w:rPr>
        <w:t>poskytovaným Fondom na podporu športu (ďalej len „</w:t>
      </w:r>
      <w:r w:rsidRPr="00C81DFA">
        <w:rPr>
          <w:rFonts w:ascii="Nudista" w:hAnsi="Nudista" w:cs="Arial"/>
          <w:b/>
          <w:sz w:val="20"/>
          <w:szCs w:val="20"/>
        </w:rPr>
        <w:t>vyhlasovateľ“</w:t>
      </w:r>
      <w:r w:rsidRPr="00C81DFA">
        <w:rPr>
          <w:rFonts w:ascii="Nudista" w:hAnsi="Nudista" w:cs="Arial"/>
          <w:bCs/>
          <w:sz w:val="20"/>
          <w:szCs w:val="20"/>
        </w:rPr>
        <w:t>) realizujúci obchodnú verejnú súťaž na výber dodávateľa tvoriaceho predmet zákazky s názvom „</w:t>
      </w:r>
      <w:r w:rsidR="00E05F53">
        <w:rPr>
          <w:rFonts w:ascii="Nudista" w:hAnsi="Nudista" w:cs="Arial"/>
          <w:b/>
          <w:sz w:val="20"/>
          <w:szCs w:val="20"/>
        </w:rPr>
        <w:t>LED obrazovky a perimeter</w:t>
      </w:r>
      <w:r w:rsidR="008D77A0" w:rsidRPr="008D77A0">
        <w:rPr>
          <w:rFonts w:ascii="Nudista" w:hAnsi="Nudista" w:cs="Arial"/>
          <w:b/>
          <w:sz w:val="20"/>
          <w:szCs w:val="20"/>
        </w:rPr>
        <w:t xml:space="preserve"> </w:t>
      </w:r>
      <w:r w:rsidR="008D77A0">
        <w:rPr>
          <w:rFonts w:ascii="Nudista" w:hAnsi="Nudista" w:cs="Arial"/>
          <w:b/>
          <w:sz w:val="20"/>
          <w:szCs w:val="20"/>
        </w:rPr>
        <w:t>pre centrálny tenisový dvorec NTC</w:t>
      </w:r>
      <w:r w:rsidRPr="00C81DFA">
        <w:rPr>
          <w:rFonts w:ascii="Nudista" w:hAnsi="Nudista" w:cs="Arial"/>
          <w:bCs/>
          <w:sz w:val="20"/>
          <w:szCs w:val="20"/>
        </w:rPr>
        <w:t>“ (ďalej len „</w:t>
      </w:r>
      <w:r w:rsidRPr="00C81DFA">
        <w:rPr>
          <w:rFonts w:ascii="Nudista" w:hAnsi="Nudista" w:cs="Arial"/>
          <w:b/>
          <w:sz w:val="20"/>
          <w:szCs w:val="20"/>
        </w:rPr>
        <w:t>Obchodná verejná súťaž</w:t>
      </w:r>
      <w:r w:rsidRPr="00C81DFA">
        <w:rPr>
          <w:rFonts w:ascii="Nudista" w:hAnsi="Nudista" w:cs="Arial"/>
          <w:bCs/>
          <w:sz w:val="20"/>
          <w:szCs w:val="20"/>
        </w:rPr>
        <w:t xml:space="preserve">“), na základe </w:t>
      </w:r>
      <w:r w:rsidR="008D77A0">
        <w:rPr>
          <w:rFonts w:ascii="Nudista" w:hAnsi="Nudista" w:cs="Arial"/>
          <w:bCs/>
          <w:sz w:val="20"/>
          <w:szCs w:val="20"/>
        </w:rPr>
        <w:t>v</w:t>
      </w:r>
      <w:r w:rsidRPr="00C81DFA">
        <w:rPr>
          <w:rFonts w:ascii="Nudista" w:hAnsi="Nudista" w:cs="Arial"/>
          <w:bCs/>
          <w:sz w:val="20"/>
          <w:szCs w:val="20"/>
        </w:rPr>
        <w:t>ýzvy</w:t>
      </w:r>
      <w:r w:rsidRPr="00C81DFA">
        <w:rPr>
          <w:rFonts w:ascii="Nudista" w:hAnsi="Nudista"/>
        </w:rPr>
        <w:t xml:space="preserve"> </w:t>
      </w:r>
      <w:r w:rsidRPr="00C81DFA">
        <w:rPr>
          <w:rFonts w:ascii="Nudista" w:hAnsi="Nudista" w:cs="Arial"/>
          <w:bCs/>
          <w:sz w:val="20"/>
          <w:szCs w:val="20"/>
        </w:rPr>
        <w:t xml:space="preserve">na predloženie </w:t>
      </w:r>
      <w:r w:rsidR="00CE371D">
        <w:rPr>
          <w:rFonts w:ascii="Nudista" w:hAnsi="Nudista" w:cs="Arial"/>
          <w:bCs/>
          <w:sz w:val="20"/>
          <w:szCs w:val="20"/>
        </w:rPr>
        <w:t xml:space="preserve">návrhu </w:t>
      </w:r>
      <w:r w:rsidRPr="00C81DFA">
        <w:rPr>
          <w:rFonts w:ascii="Nudista" w:hAnsi="Nudista" w:cs="Arial"/>
          <w:bCs/>
          <w:sz w:val="20"/>
          <w:szCs w:val="20"/>
        </w:rPr>
        <w:t>v</w:t>
      </w:r>
      <w:r w:rsidR="00BA7B41">
        <w:rPr>
          <w:rFonts w:ascii="Nudista" w:hAnsi="Nudista" w:cs="Arial"/>
          <w:bCs/>
          <w:sz w:val="20"/>
          <w:szCs w:val="20"/>
        </w:rPr>
        <w:t> </w:t>
      </w:r>
      <w:r w:rsidR="00CE371D">
        <w:rPr>
          <w:rFonts w:ascii="Nudista" w:hAnsi="Nudista" w:cs="Arial"/>
          <w:bCs/>
          <w:sz w:val="20"/>
          <w:szCs w:val="20"/>
        </w:rPr>
        <w:t>O</w:t>
      </w:r>
      <w:r w:rsidRPr="00C81DFA">
        <w:rPr>
          <w:rFonts w:ascii="Nudista" w:hAnsi="Nudista" w:cs="Arial"/>
          <w:bCs/>
          <w:sz w:val="20"/>
          <w:szCs w:val="20"/>
        </w:rPr>
        <w:t>bchodnej verejnej súťaži (ďalej len „</w:t>
      </w:r>
      <w:r w:rsidRPr="00C81DFA">
        <w:rPr>
          <w:rFonts w:ascii="Nudista" w:hAnsi="Nudista" w:cs="Arial"/>
          <w:b/>
          <w:sz w:val="20"/>
          <w:szCs w:val="20"/>
        </w:rPr>
        <w:t>Výzva</w:t>
      </w:r>
      <w:r w:rsidRPr="00C81DFA">
        <w:rPr>
          <w:rFonts w:ascii="Nudista" w:hAnsi="Nudista" w:cs="Arial"/>
          <w:bCs/>
          <w:sz w:val="20"/>
          <w:szCs w:val="20"/>
        </w:rPr>
        <w:t>“) týmto</w:t>
      </w:r>
    </w:p>
    <w:p w14:paraId="719B43EE" w14:textId="77777777" w:rsidR="004147EA" w:rsidRPr="00BB0364" w:rsidRDefault="004147EA" w:rsidP="004147EA">
      <w:pPr>
        <w:spacing w:after="120" w:line="240" w:lineRule="auto"/>
        <w:jc w:val="both"/>
        <w:rPr>
          <w:rFonts w:ascii="Nudista" w:hAnsi="Nudista" w:cs="Arial"/>
          <w:bCs/>
          <w:sz w:val="20"/>
          <w:szCs w:val="20"/>
        </w:rPr>
      </w:pPr>
    </w:p>
    <w:p w14:paraId="6C8A0389" w14:textId="77777777" w:rsidR="004147EA" w:rsidRPr="00BB0364" w:rsidRDefault="004147EA" w:rsidP="004147EA">
      <w:pPr>
        <w:spacing w:line="240" w:lineRule="auto"/>
        <w:jc w:val="center"/>
        <w:rPr>
          <w:rFonts w:ascii="Nudista" w:hAnsi="Nudista" w:cs="Calibri"/>
          <w:b/>
          <w:bCs/>
          <w:sz w:val="20"/>
          <w:szCs w:val="20"/>
        </w:rPr>
      </w:pPr>
      <w:r w:rsidRPr="00BB0364">
        <w:rPr>
          <w:rFonts w:ascii="Nudista" w:hAnsi="Nudista" w:cs="Calibri"/>
          <w:b/>
          <w:bCs/>
          <w:sz w:val="20"/>
          <w:szCs w:val="20"/>
        </w:rPr>
        <w:t>čestne vyhlasujem, že</w:t>
      </w:r>
    </w:p>
    <w:p w14:paraId="05B68533" w14:textId="77777777" w:rsidR="004147EA" w:rsidRPr="00BB0364" w:rsidRDefault="004147EA" w:rsidP="004147EA">
      <w:pPr>
        <w:spacing w:line="240" w:lineRule="auto"/>
        <w:jc w:val="center"/>
        <w:rPr>
          <w:rFonts w:ascii="Nudista" w:hAnsi="Nudista" w:cs="Calibri"/>
          <w:bCs/>
          <w:sz w:val="20"/>
          <w:szCs w:val="20"/>
        </w:rPr>
      </w:pPr>
    </w:p>
    <w:p w14:paraId="4620B4B1" w14:textId="77777777" w:rsidR="004147EA" w:rsidRPr="00BB0364" w:rsidRDefault="004147EA" w:rsidP="004147EA">
      <w:pPr>
        <w:spacing w:line="240" w:lineRule="auto"/>
        <w:jc w:val="both"/>
        <w:rPr>
          <w:rFonts w:ascii="Nudista" w:hAnsi="Nudista" w:cs="Calibri"/>
          <w:sz w:val="20"/>
          <w:szCs w:val="20"/>
        </w:rPr>
      </w:pPr>
      <w:r w:rsidRPr="00BB0364">
        <w:rPr>
          <w:rFonts w:ascii="Nudista" w:hAnsi="Nudista" w:cs="Calibri"/>
          <w:sz w:val="20"/>
          <w:szCs w:val="20"/>
        </w:rPr>
        <w:t xml:space="preserve">spĺňam všetky podmienky účasti stanovené vyhlasovateľom v rámci Obchodnej verejnej súťaže uvedené v bode </w:t>
      </w:r>
      <w:r w:rsidR="008D77A0">
        <w:rPr>
          <w:rFonts w:ascii="Nudista" w:hAnsi="Nudista" w:cs="Calibri"/>
          <w:sz w:val="20"/>
          <w:szCs w:val="20"/>
        </w:rPr>
        <w:t>7</w:t>
      </w:r>
      <w:r w:rsidRPr="00BB0364">
        <w:rPr>
          <w:rFonts w:ascii="Nudista" w:hAnsi="Nudista" w:cs="Calibri"/>
          <w:sz w:val="20"/>
          <w:szCs w:val="20"/>
        </w:rPr>
        <w:t xml:space="preserve"> Výzvy, najmä, no nie len podmienku technickej a odbornej spôsobilosti a na požiadanie poskytnem vyhlasovateľovi doklady, ktoré týmto čestným vyhlásením nahradzujem.</w:t>
      </w:r>
    </w:p>
    <w:p w14:paraId="6FC0C8DC" w14:textId="77777777" w:rsidR="004147EA" w:rsidRPr="00BB0364" w:rsidRDefault="004147EA" w:rsidP="004147EA">
      <w:pPr>
        <w:spacing w:line="240" w:lineRule="auto"/>
        <w:jc w:val="both"/>
        <w:rPr>
          <w:rFonts w:ascii="Nudista" w:hAnsi="Nudista" w:cs="Calibri"/>
          <w:bCs/>
          <w:sz w:val="20"/>
          <w:szCs w:val="20"/>
        </w:rPr>
      </w:pPr>
    </w:p>
    <w:p w14:paraId="51E6829A" w14:textId="77777777" w:rsidR="009E0E33" w:rsidRDefault="009E0E33" w:rsidP="009E0E33">
      <w:pPr>
        <w:pStyle w:val="SAP1"/>
        <w:widowControl/>
        <w:numPr>
          <w:ilvl w:val="0"/>
          <w:numId w:val="0"/>
        </w:numPr>
        <w:spacing w:before="0" w:after="0"/>
        <w:ind w:left="576" w:hanging="576"/>
        <w:rPr>
          <w:rFonts w:ascii="Nudista" w:hAnsi="Nudista"/>
          <w:lang w:val="sk-SK"/>
        </w:rPr>
      </w:pPr>
    </w:p>
    <w:p w14:paraId="132D3054" w14:textId="77777777" w:rsidR="009E0E33" w:rsidRDefault="009E0E33" w:rsidP="009E0E33">
      <w:pPr>
        <w:widowControl w:val="0"/>
        <w:spacing w:line="240" w:lineRule="auto"/>
        <w:jc w:val="both"/>
        <w:rPr>
          <w:rFonts w:ascii="Nudista" w:eastAsia="Proba Pro" w:hAnsi="Nudista" w:cs="Proba Pro"/>
          <w:i/>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47A3CCF3" w14:textId="77777777" w:rsidR="009E0E33" w:rsidRDefault="009E0E33" w:rsidP="009E0E33">
      <w:pPr>
        <w:widowControl w:val="0"/>
        <w:spacing w:line="240" w:lineRule="auto"/>
        <w:jc w:val="both"/>
        <w:rPr>
          <w:rFonts w:ascii="Nudista" w:eastAsia="Proba Pro" w:hAnsi="Nudista" w:cs="Proba Pro"/>
          <w:i/>
          <w:sz w:val="20"/>
          <w:szCs w:val="20"/>
        </w:rPr>
      </w:pPr>
    </w:p>
    <w:p w14:paraId="71FA5639" w14:textId="77777777" w:rsidR="009E0E33" w:rsidRPr="00845FDD" w:rsidRDefault="009E0E33" w:rsidP="009E0E33">
      <w:pPr>
        <w:widowControl w:val="0"/>
        <w:spacing w:line="240" w:lineRule="auto"/>
        <w:jc w:val="both"/>
        <w:rPr>
          <w:rFonts w:ascii="Nudista" w:eastAsia="Proba Pro" w:hAnsi="Nudista" w:cs="Proba Pro"/>
          <w:sz w:val="20"/>
          <w:szCs w:val="20"/>
        </w:rPr>
      </w:pPr>
    </w:p>
    <w:p w14:paraId="2BCAC1A5" w14:textId="77777777" w:rsidR="009E0E33" w:rsidRPr="00845FDD" w:rsidRDefault="009E0E33" w:rsidP="009E0E33">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1C739103" w14:textId="77777777" w:rsidR="009E0E33" w:rsidRDefault="009E0E33" w:rsidP="009E0E33">
      <w:pPr>
        <w:spacing w:after="0" w:line="240" w:lineRule="auto"/>
        <w:ind w:left="6372"/>
        <w:jc w:val="both"/>
        <w:rPr>
          <w:rFonts w:ascii="Nudista" w:hAnsi="Nudista" w:cs="Arial"/>
          <w:bCs/>
          <w:i/>
          <w:sz w:val="20"/>
          <w:szCs w:val="20"/>
          <w:highlight w:val="lightGray"/>
        </w:rPr>
      </w:pPr>
      <w:r w:rsidRPr="00845FDD">
        <w:rPr>
          <w:rFonts w:ascii="Nudista" w:hAnsi="Nudista" w:cs="Arial"/>
          <w:bCs/>
          <w:i/>
          <w:sz w:val="20"/>
          <w:szCs w:val="20"/>
          <w:highlight w:val="lightGray"/>
        </w:rPr>
        <w:t>[doplniť meno</w:t>
      </w:r>
      <w:r>
        <w:rPr>
          <w:rFonts w:ascii="Nudista" w:hAnsi="Nudista" w:cs="Arial"/>
          <w:bCs/>
          <w:i/>
          <w:sz w:val="20"/>
          <w:szCs w:val="20"/>
          <w:highlight w:val="lightGray"/>
        </w:rPr>
        <w:t xml:space="preserve"> </w:t>
      </w:r>
      <w:r w:rsidRPr="00845FDD">
        <w:rPr>
          <w:rFonts w:ascii="Nudista" w:hAnsi="Nudista" w:cs="Arial"/>
          <w:bCs/>
          <w:i/>
          <w:sz w:val="20"/>
          <w:szCs w:val="20"/>
          <w:highlight w:val="lightGray"/>
        </w:rPr>
        <w:t>a</w:t>
      </w:r>
      <w:r>
        <w:rPr>
          <w:rFonts w:ascii="Nudista" w:hAnsi="Nudista" w:cs="Arial"/>
          <w:bCs/>
          <w:i/>
          <w:sz w:val="20"/>
          <w:szCs w:val="20"/>
          <w:highlight w:val="lightGray"/>
        </w:rPr>
        <w:t xml:space="preserve"> p</w:t>
      </w:r>
      <w:r w:rsidRPr="00845FDD">
        <w:rPr>
          <w:rFonts w:ascii="Nudista" w:hAnsi="Nudista" w:cs="Arial"/>
          <w:bCs/>
          <w:i/>
          <w:sz w:val="20"/>
          <w:szCs w:val="20"/>
          <w:highlight w:val="lightGray"/>
        </w:rPr>
        <w:t xml:space="preserve">riezvisko </w:t>
      </w:r>
    </w:p>
    <w:p w14:paraId="188EF12A" w14:textId="77777777" w:rsidR="009E0E33" w:rsidRDefault="009E0E33" w:rsidP="009E0E33">
      <w:pPr>
        <w:spacing w:after="0" w:line="240" w:lineRule="auto"/>
        <w:ind w:left="6372"/>
        <w:jc w:val="both"/>
        <w:rPr>
          <w:rFonts w:ascii="Nudista" w:hAnsi="Nudista" w:cs="Arial"/>
          <w:bCs/>
          <w:i/>
          <w:sz w:val="20"/>
          <w:szCs w:val="20"/>
        </w:rPr>
      </w:pPr>
      <w:r w:rsidRPr="00845FDD">
        <w:rPr>
          <w:rFonts w:ascii="Nudista" w:hAnsi="Nudista" w:cs="Arial"/>
          <w:bCs/>
          <w:i/>
          <w:sz w:val="20"/>
          <w:szCs w:val="20"/>
          <w:highlight w:val="lightGray"/>
        </w:rPr>
        <w:t>a podpis oprávnenej osoby]</w:t>
      </w:r>
      <w:r w:rsidRPr="00845FDD">
        <w:rPr>
          <w:rFonts w:ascii="Nudista" w:hAnsi="Nudista" w:cs="Arial"/>
          <w:bCs/>
          <w:i/>
          <w:sz w:val="20"/>
          <w:szCs w:val="20"/>
        </w:rPr>
        <w:t xml:space="preserve"> </w:t>
      </w:r>
    </w:p>
    <w:p w14:paraId="3EC6A044" w14:textId="77777777" w:rsidR="00E04821" w:rsidRDefault="00E04821" w:rsidP="009E0E33">
      <w:pPr>
        <w:spacing w:after="0" w:line="240" w:lineRule="auto"/>
        <w:ind w:left="6372"/>
        <w:jc w:val="both"/>
        <w:rPr>
          <w:rFonts w:ascii="Nudista" w:hAnsi="Nudista" w:cs="Arial"/>
          <w:bCs/>
          <w:i/>
          <w:sz w:val="20"/>
          <w:szCs w:val="20"/>
        </w:rPr>
        <w:sectPr w:rsidR="00E04821" w:rsidSect="00E427D9">
          <w:pgSz w:w="11906" w:h="16838"/>
          <w:pgMar w:top="1418" w:right="991" w:bottom="1418" w:left="1418" w:header="142" w:footer="833" w:gutter="0"/>
          <w:cols w:space="708"/>
          <w:titlePg/>
          <w:docGrid w:linePitch="360"/>
        </w:sectPr>
      </w:pPr>
    </w:p>
    <w:bookmarkEnd w:id="0"/>
    <w:p w14:paraId="64FF1988" w14:textId="77777777" w:rsidR="00260E29" w:rsidRDefault="00EF57B7" w:rsidP="00EF57B7">
      <w:pPr>
        <w:spacing w:after="0" w:line="240" w:lineRule="auto"/>
        <w:jc w:val="center"/>
        <w:rPr>
          <w:rFonts w:ascii="Nudista" w:hAnsi="Nudista"/>
          <w:b/>
          <w:noProof/>
        </w:rPr>
      </w:pPr>
      <w:r w:rsidRPr="00BB0364">
        <w:rPr>
          <w:rFonts w:ascii="Nudista" w:hAnsi="Nudista" w:cs="Arial"/>
          <w:b/>
          <w:sz w:val="20"/>
          <w:szCs w:val="20"/>
        </w:rPr>
        <w:t>PRÍLOHA Č. 4</w:t>
      </w:r>
      <w:r w:rsidRPr="00BB0364">
        <w:rPr>
          <w:rFonts w:ascii="Nudista" w:hAnsi="Nudista" w:cs="Arial"/>
          <w:b/>
          <w:bCs/>
          <w:sz w:val="20"/>
          <w:szCs w:val="20"/>
        </w:rPr>
        <w:tab/>
      </w:r>
      <w:r w:rsidRPr="00BB0364">
        <w:rPr>
          <w:rFonts w:ascii="Nudista" w:hAnsi="Nudista"/>
          <w:b/>
          <w:noProof/>
        </w:rPr>
        <w:t>NÁVRH NA PLNENIE KRITÉRIÍ</w:t>
      </w:r>
    </w:p>
    <w:p w14:paraId="29836587" w14:textId="77777777" w:rsidR="00EF57B7" w:rsidRPr="00EF57B7" w:rsidRDefault="00EF57B7" w:rsidP="00EF57B7">
      <w:pPr>
        <w:spacing w:after="0" w:line="240" w:lineRule="auto"/>
        <w:jc w:val="center"/>
        <w:rPr>
          <w:rFonts w:ascii="Nudista" w:hAnsi="Nudista" w:cs="Arial"/>
          <w:b/>
          <w:sz w:val="20"/>
          <w:szCs w:val="20"/>
        </w:rPr>
      </w:pPr>
    </w:p>
    <w:p w14:paraId="30DAADD5" w14:textId="77777777" w:rsidR="00260E29" w:rsidRPr="00BB0364" w:rsidRDefault="00260E29" w:rsidP="00260E29">
      <w:pPr>
        <w:spacing w:after="0" w:line="240" w:lineRule="auto"/>
        <w:jc w:val="center"/>
        <w:rPr>
          <w:rFonts w:ascii="Nudista" w:hAnsi="Nudista"/>
          <w:b/>
          <w:noProof/>
          <w:sz w:val="20"/>
          <w:szCs w:val="20"/>
        </w:rPr>
      </w:pPr>
    </w:p>
    <w:p w14:paraId="504B8A49" w14:textId="77777777" w:rsidR="009E0E33" w:rsidRDefault="00260E29" w:rsidP="004147EA">
      <w:pPr>
        <w:spacing w:after="0" w:line="240" w:lineRule="auto"/>
        <w:jc w:val="both"/>
        <w:rPr>
          <w:rFonts w:ascii="Nudista" w:hAnsi="Nudista"/>
          <w:b/>
          <w:noProof/>
          <w:color w:val="000000"/>
          <w:sz w:val="20"/>
          <w:szCs w:val="20"/>
        </w:rPr>
      </w:pPr>
      <w:r w:rsidRPr="00BB0364">
        <w:rPr>
          <w:rFonts w:ascii="Nudista" w:hAnsi="Nudista"/>
          <w:b/>
          <w:noProof/>
          <w:color w:val="000000"/>
          <w:sz w:val="20"/>
          <w:szCs w:val="20"/>
        </w:rPr>
        <w:t xml:space="preserve">Obchodná verejná súťaž: </w:t>
      </w:r>
      <w:r w:rsidR="00E05F53">
        <w:rPr>
          <w:rFonts w:ascii="Nudista" w:hAnsi="Nudista" w:cs="Arial"/>
          <w:b/>
          <w:sz w:val="20"/>
          <w:szCs w:val="20"/>
        </w:rPr>
        <w:t>LED obrazovky a perimeter</w:t>
      </w:r>
      <w:r w:rsidR="008D77A0" w:rsidRPr="008D77A0">
        <w:rPr>
          <w:rFonts w:ascii="Nudista" w:hAnsi="Nudista" w:cs="Arial"/>
          <w:b/>
          <w:sz w:val="20"/>
          <w:szCs w:val="20"/>
        </w:rPr>
        <w:t xml:space="preserve"> </w:t>
      </w:r>
      <w:r w:rsidR="008D77A0">
        <w:rPr>
          <w:rFonts w:ascii="Nudista" w:hAnsi="Nudista" w:cs="Arial"/>
          <w:b/>
          <w:sz w:val="20"/>
          <w:szCs w:val="20"/>
        </w:rPr>
        <w:t>pre centrálny tenisový dvorec NTC</w:t>
      </w:r>
    </w:p>
    <w:p w14:paraId="7D04FE6A" w14:textId="77777777" w:rsidR="00260E29" w:rsidRPr="00BB0364" w:rsidRDefault="00260E29" w:rsidP="00260E29">
      <w:pPr>
        <w:spacing w:after="0" w:line="240" w:lineRule="auto"/>
        <w:jc w:val="both"/>
        <w:rPr>
          <w:rFonts w:ascii="Nudista" w:hAnsi="Nudista"/>
          <w:b/>
          <w:noProof/>
          <w:sz w:val="20"/>
          <w:szCs w:val="20"/>
        </w:rPr>
      </w:pPr>
    </w:p>
    <w:tbl>
      <w:tblPr>
        <w:tblW w:w="9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18"/>
        <w:gridCol w:w="2308"/>
        <w:gridCol w:w="2309"/>
      </w:tblGrid>
      <w:tr w:rsidR="00260E29" w:rsidRPr="00BB0364" w14:paraId="5A9C1A22" w14:textId="77777777" w:rsidTr="00381D1F">
        <w:trPr>
          <w:trHeight w:val="456"/>
        </w:trPr>
        <w:tc>
          <w:tcPr>
            <w:tcW w:w="45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43A117ED"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 xml:space="preserve">Obchodné meno a sídlo </w:t>
            </w:r>
            <w:r w:rsidR="008E010D" w:rsidRPr="00BB0364">
              <w:rPr>
                <w:rFonts w:ascii="Nudista" w:hAnsi="Nudista" w:cs="Arial"/>
                <w:b/>
                <w:bCs/>
                <w:sz w:val="20"/>
                <w:szCs w:val="20"/>
              </w:rPr>
              <w:t>navrhovateľa</w:t>
            </w:r>
            <w:r w:rsidRPr="00BB0364">
              <w:rPr>
                <w:rFonts w:ascii="Nudista" w:hAnsi="Nudista"/>
                <w:b/>
                <w:bCs/>
                <w:noProof/>
                <w:sz w:val="20"/>
                <w:szCs w:val="20"/>
              </w:rPr>
              <w:t>:</w:t>
            </w:r>
          </w:p>
        </w:tc>
        <w:tc>
          <w:tcPr>
            <w:tcW w:w="4617" w:type="dxa"/>
            <w:gridSpan w:val="2"/>
            <w:tcBorders>
              <w:top w:val="single" w:sz="4" w:space="0" w:color="000000"/>
              <w:left w:val="single" w:sz="4" w:space="0" w:color="000000"/>
              <w:bottom w:val="single" w:sz="4" w:space="0" w:color="000000"/>
              <w:right w:val="single" w:sz="4" w:space="0" w:color="000000"/>
            </w:tcBorders>
            <w:hideMark/>
          </w:tcPr>
          <w:p w14:paraId="161FBCD6" w14:textId="77777777" w:rsidR="00260E29" w:rsidRPr="00BB0364" w:rsidRDefault="00260E29">
            <w:pPr>
              <w:spacing w:after="0" w:line="240" w:lineRule="auto"/>
              <w:rPr>
                <w:rFonts w:ascii="Nudista" w:hAnsi="Nudista"/>
                <w:noProof/>
                <w:sz w:val="20"/>
                <w:szCs w:val="20"/>
              </w:rPr>
            </w:pPr>
            <w:r w:rsidRPr="00BB0364">
              <w:rPr>
                <w:rFonts w:ascii="Nudista" w:hAnsi="Nudista"/>
                <w:noProof/>
                <w:sz w:val="20"/>
                <w:szCs w:val="20"/>
              </w:rPr>
              <w:t>[</w:t>
            </w:r>
            <w:r w:rsidRPr="00BB0364">
              <w:rPr>
                <w:rFonts w:ascii="Nudista" w:hAnsi="Nudista"/>
                <w:noProof/>
                <w:sz w:val="20"/>
                <w:szCs w:val="20"/>
                <w:highlight w:val="lightGray"/>
              </w:rPr>
              <w:t xml:space="preserve">doplní </w:t>
            </w:r>
            <w:r w:rsidR="00D042C3" w:rsidRPr="00BB0364">
              <w:rPr>
                <w:rFonts w:ascii="Nudista" w:hAnsi="Nudista"/>
                <w:noProof/>
                <w:sz w:val="20"/>
                <w:szCs w:val="20"/>
                <w:highlight w:val="lightGray"/>
              </w:rPr>
              <w:t>navrhovateľ</w:t>
            </w:r>
            <w:r w:rsidRPr="00BB0364">
              <w:rPr>
                <w:rFonts w:ascii="Nudista" w:hAnsi="Nudista"/>
                <w:noProof/>
                <w:sz w:val="20"/>
                <w:szCs w:val="20"/>
              </w:rPr>
              <w:t>]</w:t>
            </w:r>
          </w:p>
        </w:tc>
      </w:tr>
      <w:tr w:rsidR="00260E29" w:rsidRPr="00BB0364" w14:paraId="1BCB892C" w14:textId="77777777" w:rsidTr="00381D1F">
        <w:trPr>
          <w:trHeight w:val="559"/>
        </w:trPr>
        <w:tc>
          <w:tcPr>
            <w:tcW w:w="451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31A373A1" w14:textId="77777777" w:rsidR="00260E29" w:rsidRPr="00BB0364" w:rsidRDefault="008E010D">
            <w:pPr>
              <w:spacing w:after="0" w:line="240" w:lineRule="auto"/>
              <w:rPr>
                <w:rFonts w:ascii="Nudista" w:hAnsi="Nudista"/>
                <w:b/>
                <w:noProof/>
                <w:sz w:val="20"/>
                <w:szCs w:val="20"/>
              </w:rPr>
            </w:pPr>
            <w:r w:rsidRPr="00BB0364">
              <w:rPr>
                <w:rFonts w:ascii="Nudista" w:hAnsi="Nudista" w:cs="Arial"/>
                <w:b/>
                <w:sz w:val="20"/>
                <w:szCs w:val="20"/>
              </w:rPr>
              <w:t>Navrhovateľ</w:t>
            </w:r>
            <w:r w:rsidR="00260E29" w:rsidRPr="00BB0364">
              <w:rPr>
                <w:rFonts w:ascii="Nudista" w:hAnsi="Nudista"/>
                <w:b/>
                <w:noProof/>
                <w:sz w:val="20"/>
                <w:szCs w:val="20"/>
              </w:rPr>
              <w:t xml:space="preserve"> je registrovaným platiteľom DPH v SR:</w:t>
            </w:r>
          </w:p>
        </w:tc>
        <w:tc>
          <w:tcPr>
            <w:tcW w:w="2308" w:type="dxa"/>
            <w:tcBorders>
              <w:top w:val="single" w:sz="4" w:space="0" w:color="000000"/>
              <w:left w:val="single" w:sz="4" w:space="0" w:color="000000"/>
              <w:bottom w:val="single" w:sz="4" w:space="0" w:color="000000"/>
              <w:right w:val="single" w:sz="4" w:space="0" w:color="000000"/>
            </w:tcBorders>
            <w:hideMark/>
          </w:tcPr>
          <w:p w14:paraId="6697A2D4" w14:textId="77777777" w:rsidR="00260E29" w:rsidRPr="00BB0364" w:rsidRDefault="00260E29">
            <w:pPr>
              <w:spacing w:after="0" w:line="240" w:lineRule="auto"/>
              <w:rPr>
                <w:rFonts w:ascii="Nudista" w:hAnsi="Nudista"/>
                <w:noProof/>
                <w:sz w:val="20"/>
                <w:szCs w:val="20"/>
              </w:rPr>
            </w:pPr>
            <w:r w:rsidRPr="00BB0364">
              <w:rPr>
                <w:rFonts w:ascii="Nudista" w:hAnsi="Nudista"/>
                <w:noProof/>
                <w:sz w:val="20"/>
                <w:szCs w:val="20"/>
              </w:rPr>
              <w:t>Áno</w:t>
            </w:r>
          </w:p>
          <w:sdt>
            <w:sdtPr>
              <w:rPr>
                <w:rFonts w:ascii="Nudista" w:hAnsi="Nudista"/>
                <w:noProof/>
                <w:sz w:val="20"/>
                <w:szCs w:val="20"/>
              </w:rPr>
              <w:id w:val="999468899"/>
            </w:sdtPr>
            <w:sdtContent>
              <w:p w14:paraId="624E99D2" w14:textId="77777777" w:rsidR="00260E29" w:rsidRPr="00BB0364" w:rsidRDefault="00260E29">
                <w:pPr>
                  <w:spacing w:after="0" w:line="240" w:lineRule="auto"/>
                  <w:rPr>
                    <w:rFonts w:ascii="Nudista" w:hAnsi="Nudista"/>
                    <w:noProof/>
                    <w:sz w:val="20"/>
                    <w:szCs w:val="20"/>
                  </w:rPr>
                </w:pPr>
                <w:r w:rsidRPr="00BB0364">
                  <w:rPr>
                    <w:rFonts w:ascii="Segoe UI Symbol" w:eastAsia="MS Gothic" w:hAnsi="Segoe UI Symbol" w:cs="Segoe UI Symbol"/>
                    <w:noProof/>
                    <w:sz w:val="20"/>
                    <w:szCs w:val="20"/>
                  </w:rPr>
                  <w:t>☐</w:t>
                </w:r>
              </w:p>
            </w:sdtContent>
          </w:sdt>
        </w:tc>
        <w:tc>
          <w:tcPr>
            <w:tcW w:w="2309" w:type="dxa"/>
            <w:tcBorders>
              <w:top w:val="single" w:sz="4" w:space="0" w:color="000000"/>
              <w:left w:val="single" w:sz="4" w:space="0" w:color="000000"/>
              <w:bottom w:val="single" w:sz="4" w:space="0" w:color="000000"/>
              <w:right w:val="single" w:sz="4" w:space="0" w:color="000000"/>
            </w:tcBorders>
            <w:hideMark/>
          </w:tcPr>
          <w:p w14:paraId="7C700253" w14:textId="77777777" w:rsidR="00260E29" w:rsidRPr="00BB0364" w:rsidRDefault="00260E29">
            <w:pPr>
              <w:spacing w:after="0" w:line="240" w:lineRule="auto"/>
              <w:rPr>
                <w:rFonts w:ascii="Nudista" w:hAnsi="Nudista"/>
                <w:noProof/>
                <w:sz w:val="20"/>
                <w:szCs w:val="20"/>
              </w:rPr>
            </w:pPr>
            <w:r w:rsidRPr="00BB0364">
              <w:rPr>
                <w:rFonts w:ascii="Nudista" w:hAnsi="Nudista"/>
                <w:noProof/>
                <w:sz w:val="20"/>
                <w:szCs w:val="20"/>
              </w:rPr>
              <w:t>Nie</w:t>
            </w:r>
          </w:p>
          <w:sdt>
            <w:sdtPr>
              <w:rPr>
                <w:rFonts w:ascii="Nudista" w:hAnsi="Nudista"/>
                <w:noProof/>
                <w:sz w:val="20"/>
                <w:szCs w:val="20"/>
              </w:rPr>
              <w:id w:val="-1157988462"/>
            </w:sdtPr>
            <w:sdtContent>
              <w:p w14:paraId="70161FB6" w14:textId="77777777" w:rsidR="00260E29" w:rsidRPr="00BB0364" w:rsidRDefault="00260E29">
                <w:pPr>
                  <w:spacing w:after="0" w:line="240" w:lineRule="auto"/>
                  <w:rPr>
                    <w:rFonts w:ascii="Nudista" w:hAnsi="Nudista"/>
                    <w:noProof/>
                    <w:sz w:val="20"/>
                    <w:szCs w:val="20"/>
                  </w:rPr>
                </w:pPr>
                <w:r w:rsidRPr="00BB0364">
                  <w:rPr>
                    <w:rFonts w:ascii="Segoe UI Symbol" w:eastAsia="MS Gothic" w:hAnsi="Segoe UI Symbol" w:cs="Segoe UI Symbol"/>
                    <w:noProof/>
                    <w:sz w:val="20"/>
                    <w:szCs w:val="20"/>
                  </w:rPr>
                  <w:t>☐</w:t>
                </w:r>
              </w:p>
            </w:sdtContent>
          </w:sdt>
        </w:tc>
      </w:tr>
      <w:tr w:rsidR="00260E29" w:rsidRPr="00BB0364" w14:paraId="52B2C3B0" w14:textId="77777777" w:rsidTr="00381D1F">
        <w:trPr>
          <w:trHeight w:val="320"/>
        </w:trPr>
        <w:tc>
          <w:tcPr>
            <w:tcW w:w="4518"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6A5A20CB"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Kritéri</w:t>
            </w:r>
            <w:r w:rsidR="00381D1F" w:rsidRPr="00BB0364">
              <w:rPr>
                <w:rFonts w:ascii="Nudista" w:hAnsi="Nudista"/>
                <w:b/>
                <w:noProof/>
                <w:sz w:val="20"/>
                <w:szCs w:val="20"/>
              </w:rPr>
              <w:t>um</w:t>
            </w:r>
            <w:r w:rsidRPr="00BB0364">
              <w:rPr>
                <w:rFonts w:ascii="Nudista" w:hAnsi="Nudista"/>
                <w:b/>
                <w:noProof/>
                <w:sz w:val="20"/>
                <w:szCs w:val="20"/>
              </w:rPr>
              <w:t xml:space="preserve"> na vyhodnotenie ponúk </w:t>
            </w:r>
          </w:p>
        </w:tc>
        <w:tc>
          <w:tcPr>
            <w:tcW w:w="4617"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1EA8F459" w14:textId="77777777" w:rsidR="00260E29" w:rsidRPr="00BB0364" w:rsidRDefault="00260E29">
            <w:pPr>
              <w:spacing w:after="0" w:line="240" w:lineRule="auto"/>
              <w:rPr>
                <w:rFonts w:ascii="Nudista" w:hAnsi="Nudista"/>
                <w:b/>
                <w:bCs/>
                <w:noProof/>
                <w:sz w:val="20"/>
                <w:szCs w:val="20"/>
              </w:rPr>
            </w:pPr>
            <w:r w:rsidRPr="00BB0364">
              <w:rPr>
                <w:rFonts w:ascii="Nudista" w:hAnsi="Nudista"/>
                <w:b/>
                <w:bCs/>
                <w:noProof/>
                <w:sz w:val="20"/>
                <w:szCs w:val="20"/>
              </w:rPr>
              <w:t xml:space="preserve">Najlepší </w:t>
            </w:r>
            <w:r w:rsidR="00381D1F" w:rsidRPr="00BB0364">
              <w:rPr>
                <w:rFonts w:ascii="Nudista" w:hAnsi="Nudista"/>
                <w:b/>
                <w:bCs/>
                <w:noProof/>
                <w:sz w:val="20"/>
                <w:szCs w:val="20"/>
              </w:rPr>
              <w:t>cena</w:t>
            </w:r>
            <w:r w:rsidRPr="00BB0364">
              <w:rPr>
                <w:rFonts w:ascii="Nudista" w:hAnsi="Nudista"/>
                <w:b/>
                <w:bCs/>
                <w:noProof/>
                <w:sz w:val="20"/>
                <w:szCs w:val="20"/>
              </w:rPr>
              <w:t xml:space="preserve">: </w:t>
            </w:r>
          </w:p>
        </w:tc>
      </w:tr>
      <w:tr w:rsidR="00381D1F" w:rsidRPr="00BB0364" w14:paraId="441CD3DA" w14:textId="77777777" w:rsidTr="002A3D99">
        <w:trPr>
          <w:trHeight w:val="844"/>
        </w:trPr>
        <w:tc>
          <w:tcPr>
            <w:tcW w:w="4518" w:type="dxa"/>
            <w:vMerge/>
            <w:tcBorders>
              <w:top w:val="single" w:sz="4" w:space="0" w:color="000000"/>
              <w:left w:val="single" w:sz="4" w:space="0" w:color="000000"/>
              <w:bottom w:val="single" w:sz="4" w:space="0" w:color="000000"/>
              <w:right w:val="single" w:sz="4" w:space="0" w:color="000000"/>
            </w:tcBorders>
            <w:vAlign w:val="center"/>
            <w:hideMark/>
          </w:tcPr>
          <w:p w14:paraId="2F0A0A1C" w14:textId="77777777" w:rsidR="00381D1F" w:rsidRPr="00BB0364" w:rsidRDefault="00381D1F">
            <w:pPr>
              <w:spacing w:after="0" w:line="240" w:lineRule="auto"/>
              <w:rPr>
                <w:rFonts w:ascii="Nudista" w:hAnsi="Nudista"/>
                <w:b/>
                <w:noProof/>
                <w:sz w:val="20"/>
                <w:szCs w:val="20"/>
              </w:rPr>
            </w:pPr>
          </w:p>
        </w:tc>
        <w:tc>
          <w:tcPr>
            <w:tcW w:w="4617" w:type="dxa"/>
            <w:gridSpan w:val="2"/>
            <w:tcBorders>
              <w:top w:val="single" w:sz="4" w:space="0" w:color="000000"/>
              <w:left w:val="single" w:sz="4" w:space="0" w:color="000000"/>
              <w:right w:val="single" w:sz="4" w:space="0" w:color="000000"/>
            </w:tcBorders>
          </w:tcPr>
          <w:p w14:paraId="2F329F7A" w14:textId="77777777" w:rsidR="00381D1F" w:rsidRPr="00BB0364" w:rsidRDefault="00381D1F" w:rsidP="00381D1F">
            <w:pPr>
              <w:spacing w:after="0" w:line="240" w:lineRule="auto"/>
              <w:rPr>
                <w:rFonts w:ascii="Nudista" w:hAnsi="Nudista"/>
                <w:noProof/>
                <w:sz w:val="20"/>
                <w:szCs w:val="20"/>
              </w:rPr>
            </w:pPr>
            <w:r w:rsidRPr="00BB0364">
              <w:rPr>
                <w:rFonts w:ascii="Nudista" w:hAnsi="Nudista"/>
                <w:noProof/>
                <w:sz w:val="20"/>
                <w:szCs w:val="20"/>
              </w:rPr>
              <w:t>Celková cena za predmet zákazky v EUR bez DPH</w:t>
            </w:r>
          </w:p>
        </w:tc>
      </w:tr>
    </w:tbl>
    <w:p w14:paraId="20F82571" w14:textId="77777777" w:rsidR="00260E29" w:rsidRPr="00BB0364" w:rsidRDefault="00260E29" w:rsidP="00260E29">
      <w:pPr>
        <w:spacing w:after="0" w:line="240" w:lineRule="auto"/>
        <w:rPr>
          <w:rFonts w:ascii="Nudista" w:hAnsi="Nudista"/>
          <w:b/>
          <w:noProof/>
          <w:sz w:val="20"/>
          <w:szCs w:val="20"/>
        </w:rPr>
      </w:pPr>
    </w:p>
    <w:p w14:paraId="6AC13252" w14:textId="77777777" w:rsidR="00260E29" w:rsidRPr="00BB0364" w:rsidRDefault="00260E29" w:rsidP="00260E29">
      <w:pPr>
        <w:spacing w:after="0" w:line="240" w:lineRule="auto"/>
        <w:rPr>
          <w:rFonts w:ascii="Nudista" w:hAnsi="Nudista"/>
          <w:noProof/>
          <w:sz w:val="20"/>
          <w:szCs w:val="20"/>
        </w:rPr>
      </w:pPr>
    </w:p>
    <w:p w14:paraId="10B45E91" w14:textId="77777777" w:rsidR="00260E29" w:rsidRPr="00BB0364" w:rsidRDefault="00260E29" w:rsidP="00260E29">
      <w:pPr>
        <w:spacing w:after="0" w:line="240" w:lineRule="auto"/>
        <w:rPr>
          <w:rFonts w:ascii="Nudista" w:hAnsi="Nudista"/>
          <w:noProof/>
          <w:sz w:val="20"/>
          <w:szCs w:val="20"/>
        </w:rPr>
      </w:pPr>
    </w:p>
    <w:tbl>
      <w:tblPr>
        <w:tblW w:w="9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8"/>
        <w:gridCol w:w="2127"/>
        <w:gridCol w:w="4320"/>
      </w:tblGrid>
      <w:tr w:rsidR="00260E29" w:rsidRPr="00BB0364" w14:paraId="4564777A" w14:textId="77777777" w:rsidTr="005D40D9">
        <w:trPr>
          <w:trHeight w:val="562"/>
        </w:trPr>
        <w:tc>
          <w:tcPr>
            <w:tcW w:w="26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29C8DEE"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Názov kritéria</w:t>
            </w:r>
          </w:p>
        </w:tc>
        <w:tc>
          <w:tcPr>
            <w:tcW w:w="21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AFDD892" w14:textId="77777777" w:rsidR="00260E29" w:rsidRPr="00BB0364" w:rsidRDefault="00260E29">
            <w:pPr>
              <w:spacing w:after="0" w:line="240" w:lineRule="auto"/>
              <w:rPr>
                <w:rFonts w:ascii="Nudista" w:hAnsi="Nudista"/>
                <w:b/>
                <w:noProof/>
                <w:sz w:val="20"/>
                <w:szCs w:val="20"/>
              </w:rPr>
            </w:pPr>
            <w:r w:rsidRPr="00BB0364">
              <w:rPr>
                <w:rFonts w:ascii="Nudista" w:hAnsi="Nudista"/>
                <w:b/>
                <w:noProof/>
                <w:sz w:val="20"/>
                <w:szCs w:val="20"/>
              </w:rPr>
              <w:t xml:space="preserve">Merná jednotka </w:t>
            </w:r>
          </w:p>
        </w:tc>
        <w:tc>
          <w:tcPr>
            <w:tcW w:w="43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14:paraId="776A55A4" w14:textId="77777777" w:rsidR="00260E29" w:rsidRPr="00BB0364" w:rsidRDefault="00260E29">
            <w:pPr>
              <w:spacing w:after="0" w:line="240" w:lineRule="auto"/>
              <w:jc w:val="center"/>
              <w:rPr>
                <w:rFonts w:ascii="Nudista" w:hAnsi="Nudista"/>
                <w:b/>
                <w:noProof/>
                <w:sz w:val="20"/>
                <w:szCs w:val="20"/>
              </w:rPr>
            </w:pPr>
            <w:r w:rsidRPr="00BB0364">
              <w:rPr>
                <w:rFonts w:ascii="Nudista" w:hAnsi="Nudista"/>
                <w:b/>
                <w:noProof/>
                <w:sz w:val="20"/>
                <w:szCs w:val="20"/>
              </w:rPr>
              <w:t xml:space="preserve">Návrh </w:t>
            </w:r>
            <w:r w:rsidR="008E010D" w:rsidRPr="00BB0364">
              <w:rPr>
                <w:rFonts w:ascii="Nudista" w:hAnsi="Nudista" w:cs="Arial"/>
                <w:sz w:val="20"/>
                <w:szCs w:val="20"/>
              </w:rPr>
              <w:t>navrhovateľa</w:t>
            </w:r>
          </w:p>
        </w:tc>
      </w:tr>
      <w:tr w:rsidR="00EF57B7" w:rsidRPr="00BB0364" w14:paraId="7B5FC13E" w14:textId="77777777" w:rsidTr="005D40D9">
        <w:tc>
          <w:tcPr>
            <w:tcW w:w="2688" w:type="dxa"/>
            <w:tcBorders>
              <w:top w:val="single" w:sz="4" w:space="0" w:color="000000"/>
              <w:left w:val="single" w:sz="4" w:space="0" w:color="000000"/>
              <w:bottom w:val="single" w:sz="4" w:space="0" w:color="000000"/>
              <w:right w:val="single" w:sz="4" w:space="0" w:color="000000"/>
            </w:tcBorders>
            <w:hideMark/>
          </w:tcPr>
          <w:p w14:paraId="3A4869BF" w14:textId="77777777" w:rsidR="00EF57B7" w:rsidRPr="00BB0364" w:rsidRDefault="00EF57B7" w:rsidP="00EF57B7">
            <w:pPr>
              <w:spacing w:after="0" w:line="240" w:lineRule="auto"/>
              <w:rPr>
                <w:rFonts w:ascii="Nudista" w:hAnsi="Nudista"/>
                <w:noProof/>
                <w:sz w:val="20"/>
                <w:szCs w:val="20"/>
              </w:rPr>
            </w:pPr>
          </w:p>
          <w:p w14:paraId="070DA9D8" w14:textId="77329D26" w:rsidR="00EF57B7" w:rsidRPr="00BB0364" w:rsidRDefault="00EF57B7" w:rsidP="00EF57B7">
            <w:pPr>
              <w:spacing w:after="0" w:line="240" w:lineRule="auto"/>
              <w:rPr>
                <w:rFonts w:ascii="Nudista" w:hAnsi="Nudista"/>
                <w:noProof/>
                <w:sz w:val="20"/>
                <w:szCs w:val="20"/>
              </w:rPr>
            </w:pPr>
            <w:r w:rsidRPr="00BB0364">
              <w:rPr>
                <w:rFonts w:ascii="Nudista" w:hAnsi="Nudista"/>
                <w:noProof/>
                <w:sz w:val="20"/>
                <w:szCs w:val="20"/>
              </w:rPr>
              <w:t xml:space="preserve">Celková cena </w:t>
            </w:r>
            <w:r w:rsidR="007C2AC0">
              <w:rPr>
                <w:rFonts w:ascii="Nudista" w:hAnsi="Nudista"/>
                <w:noProof/>
                <w:sz w:val="20"/>
                <w:szCs w:val="20"/>
              </w:rPr>
              <w:t xml:space="preserve">za </w:t>
            </w:r>
            <w:r w:rsidRPr="00BB0364">
              <w:rPr>
                <w:rFonts w:ascii="Nudista" w:hAnsi="Nudista"/>
                <w:noProof/>
                <w:sz w:val="20"/>
                <w:szCs w:val="20"/>
              </w:rPr>
              <w:t>Predmet zákazky v EUR bez DPH</w:t>
            </w:r>
          </w:p>
          <w:p w14:paraId="323974B3" w14:textId="77777777" w:rsidR="00EF57B7" w:rsidRPr="00BB0364" w:rsidRDefault="00EF57B7" w:rsidP="00EF57B7">
            <w:pPr>
              <w:spacing w:after="0" w:line="240" w:lineRule="auto"/>
              <w:rPr>
                <w:rFonts w:ascii="Nudista" w:hAnsi="Nudista"/>
                <w:noProof/>
                <w:sz w:val="20"/>
                <w:szCs w:val="20"/>
              </w:rPr>
            </w:pPr>
          </w:p>
          <w:p w14:paraId="613EB777" w14:textId="77777777" w:rsidR="00EF57B7" w:rsidRPr="00BB0364" w:rsidRDefault="00EF57B7" w:rsidP="00EF57B7">
            <w:pPr>
              <w:spacing w:after="0" w:line="240" w:lineRule="auto"/>
              <w:rPr>
                <w:rFonts w:ascii="Nudista" w:hAnsi="Nudista"/>
                <w:noProof/>
                <w:sz w:val="20"/>
                <w:szCs w:val="20"/>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hideMark/>
          </w:tcPr>
          <w:p w14:paraId="3E11322A" w14:textId="77777777" w:rsidR="00EF57B7" w:rsidRPr="00BB0364" w:rsidRDefault="00EF57B7" w:rsidP="00EF57B7">
            <w:pPr>
              <w:spacing w:after="0" w:line="240" w:lineRule="auto"/>
              <w:rPr>
                <w:rFonts w:ascii="Nudista" w:hAnsi="Nudista"/>
                <w:noProof/>
                <w:sz w:val="20"/>
                <w:szCs w:val="20"/>
              </w:rPr>
            </w:pPr>
          </w:p>
          <w:p w14:paraId="34BE383F" w14:textId="77777777" w:rsidR="00EF57B7" w:rsidRPr="00BB0364" w:rsidRDefault="00EF57B7" w:rsidP="00EF57B7">
            <w:pPr>
              <w:spacing w:after="0" w:line="240" w:lineRule="auto"/>
              <w:jc w:val="center"/>
              <w:rPr>
                <w:rFonts w:ascii="Nudista" w:hAnsi="Nudista"/>
                <w:noProof/>
                <w:sz w:val="20"/>
                <w:szCs w:val="20"/>
              </w:rPr>
            </w:pPr>
            <w:r w:rsidRPr="00BB0364">
              <w:rPr>
                <w:rFonts w:ascii="Nudista" w:hAnsi="Nudista"/>
                <w:noProof/>
                <w:sz w:val="20"/>
                <w:szCs w:val="20"/>
              </w:rPr>
              <w:t>EUR</w:t>
            </w:r>
          </w:p>
        </w:tc>
        <w:tc>
          <w:tcPr>
            <w:tcW w:w="4320" w:type="dxa"/>
            <w:tcBorders>
              <w:top w:val="single" w:sz="4" w:space="0" w:color="000000"/>
              <w:left w:val="single" w:sz="4" w:space="0" w:color="000000"/>
              <w:bottom w:val="single" w:sz="4" w:space="0" w:color="000000"/>
              <w:right w:val="single" w:sz="4" w:space="0" w:color="000000"/>
            </w:tcBorders>
            <w:shd w:val="clear" w:color="auto" w:fill="FFFFFF"/>
            <w:hideMark/>
          </w:tcPr>
          <w:p w14:paraId="00808B34" w14:textId="77777777" w:rsidR="00EF57B7" w:rsidRDefault="00EF57B7" w:rsidP="00EF57B7">
            <w:pPr>
              <w:spacing w:after="0" w:line="240" w:lineRule="auto"/>
              <w:rPr>
                <w:rFonts w:ascii="Nudista" w:hAnsi="Nudista" w:cs="Arial"/>
                <w:i/>
                <w:color w:val="BFBFBF" w:themeColor="background1" w:themeShade="BF"/>
                <w:sz w:val="20"/>
                <w:szCs w:val="20"/>
              </w:rPr>
            </w:pPr>
          </w:p>
          <w:p w14:paraId="5E68F3D9" w14:textId="77777777" w:rsidR="00EF57B7" w:rsidRPr="00BB0364" w:rsidRDefault="00EF57B7" w:rsidP="00EF57B7">
            <w:pPr>
              <w:spacing w:after="0" w:line="240" w:lineRule="auto"/>
              <w:rPr>
                <w:rFonts w:ascii="Nudista" w:hAnsi="Nudista"/>
                <w:noProof/>
                <w:color w:val="BFBFBF" w:themeColor="background1" w:themeShade="BF"/>
                <w:sz w:val="20"/>
                <w:szCs w:val="20"/>
              </w:rPr>
            </w:pPr>
            <w:r>
              <w:rPr>
                <w:rFonts w:ascii="Nudista" w:hAnsi="Nudista" w:cs="Arial"/>
                <w:i/>
                <w:color w:val="BFBFBF" w:themeColor="background1" w:themeShade="BF"/>
                <w:sz w:val="20"/>
                <w:szCs w:val="20"/>
              </w:rPr>
              <w:t xml:space="preserve">doplniť </w:t>
            </w:r>
            <w:r w:rsidRPr="0062241D">
              <w:rPr>
                <w:rFonts w:ascii="Nudista" w:hAnsi="Nudista" w:cs="Arial"/>
                <w:i/>
                <w:color w:val="BFBFBF" w:themeColor="background1" w:themeShade="BF"/>
                <w:sz w:val="20"/>
                <w:szCs w:val="20"/>
              </w:rPr>
              <w:t>kladné číslo zaokrúhlené na max. dve desatinné miesta</w:t>
            </w:r>
          </w:p>
        </w:tc>
      </w:tr>
    </w:tbl>
    <w:p w14:paraId="23856508" w14:textId="77777777" w:rsidR="00260E29" w:rsidRPr="00BB0364" w:rsidRDefault="00260E29" w:rsidP="00260E29">
      <w:pPr>
        <w:spacing w:after="0" w:line="240" w:lineRule="auto"/>
        <w:rPr>
          <w:rFonts w:ascii="Nudista" w:hAnsi="Nudista"/>
          <w:b/>
          <w:noProof/>
          <w:sz w:val="20"/>
          <w:szCs w:val="20"/>
        </w:rPr>
      </w:pPr>
    </w:p>
    <w:p w14:paraId="4F81A0F9" w14:textId="77777777" w:rsidR="00260E29" w:rsidRPr="00BB0364" w:rsidRDefault="00260E29" w:rsidP="00260E29">
      <w:pPr>
        <w:widowControl w:val="0"/>
        <w:spacing w:line="240" w:lineRule="auto"/>
        <w:rPr>
          <w:rFonts w:ascii="Nudista" w:eastAsia="Proba Pro" w:hAnsi="Nudista"/>
          <w:noProof/>
          <w:sz w:val="20"/>
          <w:szCs w:val="20"/>
        </w:rPr>
      </w:pPr>
    </w:p>
    <w:p w14:paraId="3B094BB8" w14:textId="77777777" w:rsidR="009E0E33" w:rsidRDefault="009E0E33" w:rsidP="009E0E33">
      <w:pPr>
        <w:widowControl w:val="0"/>
        <w:spacing w:line="240" w:lineRule="auto"/>
        <w:jc w:val="both"/>
        <w:rPr>
          <w:rFonts w:ascii="Nudista" w:eastAsia="Proba Pro" w:hAnsi="Nudista" w:cs="Proba Pro"/>
          <w:i/>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6EAAB4D2" w14:textId="77777777" w:rsidR="009E0E33" w:rsidRDefault="009E0E33" w:rsidP="009E0E33">
      <w:pPr>
        <w:widowControl w:val="0"/>
        <w:spacing w:line="240" w:lineRule="auto"/>
        <w:jc w:val="both"/>
        <w:rPr>
          <w:rFonts w:ascii="Nudista" w:eastAsia="Proba Pro" w:hAnsi="Nudista" w:cs="Proba Pro"/>
          <w:i/>
          <w:sz w:val="20"/>
          <w:szCs w:val="20"/>
        </w:rPr>
      </w:pPr>
    </w:p>
    <w:p w14:paraId="25E7DA78" w14:textId="77777777" w:rsidR="009E0E33" w:rsidRPr="009E0E33" w:rsidRDefault="009E0E33" w:rsidP="009E0E33">
      <w:pPr>
        <w:widowControl w:val="0"/>
        <w:spacing w:line="240" w:lineRule="auto"/>
        <w:jc w:val="both"/>
        <w:rPr>
          <w:rFonts w:ascii="Nudista" w:eastAsia="Proba Pro" w:hAnsi="Nudista" w:cs="Proba Pro"/>
          <w:i/>
          <w:sz w:val="20"/>
          <w:szCs w:val="20"/>
        </w:rPr>
      </w:pPr>
    </w:p>
    <w:p w14:paraId="4AB502F0" w14:textId="77777777" w:rsidR="009E0E33" w:rsidRPr="00845FDD" w:rsidRDefault="009E0E33" w:rsidP="009E0E33">
      <w:pPr>
        <w:widowControl w:val="0"/>
        <w:spacing w:after="0" w:line="240" w:lineRule="auto"/>
        <w:jc w:val="center"/>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_____________________________</w:t>
      </w:r>
    </w:p>
    <w:p w14:paraId="1D3E86C2" w14:textId="77777777" w:rsidR="009E0E33" w:rsidRDefault="009E0E33" w:rsidP="009E0E33">
      <w:pPr>
        <w:spacing w:after="0" w:line="240" w:lineRule="auto"/>
        <w:ind w:left="6372"/>
        <w:jc w:val="both"/>
        <w:rPr>
          <w:rFonts w:ascii="Nudista" w:hAnsi="Nudista" w:cs="Arial"/>
          <w:bCs/>
          <w:i/>
          <w:sz w:val="20"/>
          <w:szCs w:val="20"/>
          <w:highlight w:val="lightGray"/>
        </w:rPr>
      </w:pPr>
      <w:r w:rsidRPr="00845FDD">
        <w:rPr>
          <w:rFonts w:ascii="Nudista" w:hAnsi="Nudista" w:cs="Arial"/>
          <w:bCs/>
          <w:i/>
          <w:sz w:val="20"/>
          <w:szCs w:val="20"/>
          <w:highlight w:val="lightGray"/>
        </w:rPr>
        <w:t>[doplniť meno</w:t>
      </w:r>
      <w:r>
        <w:rPr>
          <w:rFonts w:ascii="Nudista" w:hAnsi="Nudista" w:cs="Arial"/>
          <w:bCs/>
          <w:i/>
          <w:sz w:val="20"/>
          <w:szCs w:val="20"/>
          <w:highlight w:val="lightGray"/>
        </w:rPr>
        <w:t xml:space="preserve"> </w:t>
      </w:r>
      <w:r w:rsidRPr="00845FDD">
        <w:rPr>
          <w:rFonts w:ascii="Nudista" w:hAnsi="Nudista" w:cs="Arial"/>
          <w:bCs/>
          <w:i/>
          <w:sz w:val="20"/>
          <w:szCs w:val="20"/>
          <w:highlight w:val="lightGray"/>
        </w:rPr>
        <w:t>a</w:t>
      </w:r>
      <w:r>
        <w:rPr>
          <w:rFonts w:ascii="Nudista" w:hAnsi="Nudista" w:cs="Arial"/>
          <w:bCs/>
          <w:i/>
          <w:sz w:val="20"/>
          <w:szCs w:val="20"/>
          <w:highlight w:val="lightGray"/>
        </w:rPr>
        <w:t xml:space="preserve"> p</w:t>
      </w:r>
      <w:r w:rsidRPr="00845FDD">
        <w:rPr>
          <w:rFonts w:ascii="Nudista" w:hAnsi="Nudista" w:cs="Arial"/>
          <w:bCs/>
          <w:i/>
          <w:sz w:val="20"/>
          <w:szCs w:val="20"/>
          <w:highlight w:val="lightGray"/>
        </w:rPr>
        <w:t xml:space="preserve">riezvisko </w:t>
      </w:r>
    </w:p>
    <w:p w14:paraId="02C48497" w14:textId="77777777" w:rsidR="009E0E33" w:rsidRDefault="009E0E33" w:rsidP="009E0E33">
      <w:pPr>
        <w:spacing w:after="0" w:line="240" w:lineRule="auto"/>
        <w:ind w:left="6372"/>
        <w:jc w:val="both"/>
        <w:rPr>
          <w:rFonts w:ascii="Nudista" w:hAnsi="Nudista" w:cs="Arial"/>
          <w:bCs/>
          <w:i/>
          <w:sz w:val="20"/>
          <w:szCs w:val="20"/>
        </w:rPr>
      </w:pPr>
      <w:r w:rsidRPr="00845FDD">
        <w:rPr>
          <w:rFonts w:ascii="Nudista" w:hAnsi="Nudista" w:cs="Arial"/>
          <w:bCs/>
          <w:i/>
          <w:sz w:val="20"/>
          <w:szCs w:val="20"/>
          <w:highlight w:val="lightGray"/>
        </w:rPr>
        <w:t>a podpis oprávnenej osoby]</w:t>
      </w:r>
      <w:r w:rsidRPr="00845FDD">
        <w:rPr>
          <w:rFonts w:ascii="Nudista" w:hAnsi="Nudista" w:cs="Arial"/>
          <w:bCs/>
          <w:i/>
          <w:sz w:val="20"/>
          <w:szCs w:val="20"/>
        </w:rPr>
        <w:t xml:space="preserve"> </w:t>
      </w:r>
    </w:p>
    <w:p w14:paraId="481F4C9A" w14:textId="77777777" w:rsidR="00260E29" w:rsidRPr="00BB0364" w:rsidRDefault="00260E29" w:rsidP="00260E29">
      <w:pPr>
        <w:spacing w:after="0" w:line="240" w:lineRule="auto"/>
        <w:ind w:left="5664" w:firstLine="708"/>
        <w:jc w:val="both"/>
        <w:rPr>
          <w:rFonts w:ascii="Nudista" w:hAnsi="Nudista"/>
          <w:bCs/>
          <w:noProof/>
          <w:sz w:val="20"/>
          <w:szCs w:val="20"/>
        </w:rPr>
      </w:pPr>
    </w:p>
    <w:p w14:paraId="73CA8F2E" w14:textId="77777777" w:rsidR="00260E29" w:rsidRPr="00BB0364" w:rsidRDefault="00260E29" w:rsidP="00657B4E">
      <w:pPr>
        <w:spacing w:line="240" w:lineRule="auto"/>
        <w:rPr>
          <w:rFonts w:ascii="Nudista" w:hAnsi="Nudista" w:cs="Arial"/>
          <w:b/>
          <w:sz w:val="20"/>
          <w:szCs w:val="20"/>
        </w:rPr>
      </w:pPr>
    </w:p>
    <w:sectPr w:rsidR="00260E29" w:rsidRPr="00BB0364" w:rsidSect="009621F7">
      <w:footerReference w:type="default" r:id="rId21"/>
      <w:headerReference w:type="first" r:id="rId22"/>
      <w:pgSz w:w="11906" w:h="16838"/>
      <w:pgMar w:top="1276" w:right="425" w:bottom="1418" w:left="1418" w:header="142" w:footer="8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784DC" w14:textId="77777777" w:rsidR="00C20B5D" w:rsidRDefault="00C20B5D" w:rsidP="00A84EF1">
      <w:pPr>
        <w:spacing w:after="0" w:line="240" w:lineRule="auto"/>
      </w:pPr>
      <w:r>
        <w:separator/>
      </w:r>
    </w:p>
  </w:endnote>
  <w:endnote w:type="continuationSeparator" w:id="0">
    <w:p w14:paraId="20EC49AB" w14:textId="77777777" w:rsidR="00C20B5D" w:rsidRDefault="00C20B5D" w:rsidP="00A84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Times New Roman (Základný text">
    <w:altName w:val="Times New Roman"/>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9C31" w14:textId="77777777" w:rsidR="002C4001" w:rsidRDefault="002C4001">
    <w:pPr>
      <w:pStyle w:val="Pta"/>
      <w:jc w:val="center"/>
    </w:pPr>
  </w:p>
  <w:p w14:paraId="0992D819" w14:textId="77777777" w:rsidR="002C4001" w:rsidRPr="00086F69" w:rsidRDefault="002C4001" w:rsidP="00086F6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9FC70" w14:textId="77777777" w:rsidR="00657B4E" w:rsidRDefault="00657B4E">
    <w:pPr>
      <w:pStyle w:val="Pta"/>
      <w:jc w:val="center"/>
    </w:pPr>
  </w:p>
  <w:p w14:paraId="7105FE7F" w14:textId="77777777" w:rsidR="00657B4E" w:rsidRPr="00086F69" w:rsidRDefault="00657B4E" w:rsidP="00086F6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EEE92" w14:textId="77777777" w:rsidR="00C20B5D" w:rsidRDefault="00C20B5D" w:rsidP="00A84EF1">
      <w:pPr>
        <w:spacing w:after="0" w:line="240" w:lineRule="auto"/>
      </w:pPr>
      <w:r>
        <w:separator/>
      </w:r>
    </w:p>
  </w:footnote>
  <w:footnote w:type="continuationSeparator" w:id="0">
    <w:p w14:paraId="1E6C6E70" w14:textId="77777777" w:rsidR="00C20B5D" w:rsidRDefault="00C20B5D" w:rsidP="00A84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1605" w14:textId="77777777" w:rsidR="002C4001" w:rsidRDefault="002C4001" w:rsidP="00643E7F">
    <w:pPr>
      <w:pStyle w:val="Hlavika"/>
    </w:pPr>
    <w:r>
      <w:tab/>
    </w:r>
  </w:p>
  <w:p w14:paraId="0A766036" w14:textId="77777777" w:rsidR="002C4001" w:rsidRPr="00643E7F" w:rsidRDefault="002C4001" w:rsidP="00643E7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0ABA" w14:textId="77777777" w:rsidR="002C4001" w:rsidRPr="00382275" w:rsidRDefault="002C4001" w:rsidP="0038227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9C07" w14:textId="77777777" w:rsidR="00657B4E" w:rsidRPr="00382275" w:rsidRDefault="00657B4E" w:rsidP="0038227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10"/>
    <w:lvl w:ilvl="0">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500"/>
        </w:tabs>
        <w:ind w:left="1500" w:hanging="4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BB418F6"/>
    <w:multiLevelType w:val="hybridMultilevel"/>
    <w:tmpl w:val="2ECEDF68"/>
    <w:lvl w:ilvl="0" w:tplc="D86E92DA">
      <w:start w:val="1"/>
      <w:numFmt w:val="lowerLetter"/>
      <w:pStyle w:val="Zoznampsm10"/>
      <w:lvlText w:val="%1)"/>
      <w:lvlJc w:val="left"/>
      <w:pPr>
        <w:ind w:left="1212" w:hanging="360"/>
      </w:p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0DC7858"/>
    <w:multiLevelType w:val="hybridMultilevel"/>
    <w:tmpl w:val="46661214"/>
    <w:lvl w:ilvl="0" w:tplc="C5E2E5EA">
      <w:start w:val="1"/>
      <w:numFmt w:val="bullet"/>
      <w:pStyle w:val="Odrka25"/>
      <w:lvlText w:val="•"/>
      <w:lvlJc w:val="left"/>
      <w:pPr>
        <w:tabs>
          <w:tab w:val="num" w:pos="1440"/>
        </w:tabs>
        <w:ind w:left="1440" w:hanging="360"/>
      </w:pPr>
      <w:rPr>
        <w:rFonts w:hint="default"/>
      </w:rPr>
    </w:lvl>
    <w:lvl w:ilvl="1" w:tplc="0405000F">
      <w:start w:val="1"/>
      <w:numFmt w:val="decimal"/>
      <w:lvlText w:val="%2."/>
      <w:lvlJc w:val="left"/>
      <w:pPr>
        <w:tabs>
          <w:tab w:val="num" w:pos="2160"/>
        </w:tabs>
        <w:ind w:left="2160" w:hanging="360"/>
      </w:pPr>
      <w:rPr>
        <w:rFonts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2004264"/>
    <w:multiLevelType w:val="hybridMultilevel"/>
    <w:tmpl w:val="7E4241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B4B406D"/>
    <w:multiLevelType w:val="multilevel"/>
    <w:tmpl w:val="9C1418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33C5B04"/>
    <w:multiLevelType w:val="multilevel"/>
    <w:tmpl w:val="04090025"/>
    <w:lvl w:ilvl="0">
      <w:start w:val="1"/>
      <w:numFmt w:val="decimal"/>
      <w:pStyle w:val="Nadpis11"/>
      <w:lvlText w:val="%1"/>
      <w:lvlJc w:val="left"/>
      <w:pPr>
        <w:ind w:left="432" w:hanging="432"/>
      </w:pPr>
    </w:lvl>
    <w:lvl w:ilvl="1">
      <w:start w:val="1"/>
      <w:numFmt w:val="decimal"/>
      <w:pStyle w:val="Nadpis21"/>
      <w:lvlText w:val="%1.%2"/>
      <w:lvlJc w:val="left"/>
      <w:pPr>
        <w:ind w:left="576" w:hanging="576"/>
      </w:pPr>
    </w:lvl>
    <w:lvl w:ilvl="2">
      <w:start w:val="1"/>
      <w:numFmt w:val="decimal"/>
      <w:pStyle w:val="Nadpis31"/>
      <w:lvlText w:val="%1.%2.%3"/>
      <w:lvlJc w:val="left"/>
      <w:pPr>
        <w:ind w:left="720" w:hanging="720"/>
      </w:pPr>
    </w:lvl>
    <w:lvl w:ilvl="3">
      <w:start w:val="1"/>
      <w:numFmt w:val="decimal"/>
      <w:pStyle w:val="Nadpis41"/>
      <w:lvlText w:val="%1.%2.%3.%4"/>
      <w:lvlJc w:val="left"/>
      <w:pPr>
        <w:ind w:left="864" w:hanging="864"/>
      </w:pPr>
    </w:lvl>
    <w:lvl w:ilvl="4">
      <w:start w:val="1"/>
      <w:numFmt w:val="decimal"/>
      <w:pStyle w:val="Nadpis51"/>
      <w:lvlText w:val="%1.%2.%3.%4.%5"/>
      <w:lvlJc w:val="left"/>
      <w:pPr>
        <w:ind w:left="1008" w:hanging="1008"/>
      </w:pPr>
    </w:lvl>
    <w:lvl w:ilvl="5">
      <w:start w:val="1"/>
      <w:numFmt w:val="decimal"/>
      <w:pStyle w:val="Nadpis61"/>
      <w:lvlText w:val="%1.%2.%3.%4.%5.%6"/>
      <w:lvlJc w:val="left"/>
      <w:pPr>
        <w:ind w:left="1152" w:hanging="1152"/>
      </w:pPr>
    </w:lvl>
    <w:lvl w:ilvl="6">
      <w:start w:val="1"/>
      <w:numFmt w:val="decimal"/>
      <w:pStyle w:val="Nadpis72"/>
      <w:lvlText w:val="%1.%2.%3.%4.%5.%6.%7"/>
      <w:lvlJc w:val="left"/>
      <w:pPr>
        <w:ind w:left="1296" w:hanging="1296"/>
      </w:pPr>
    </w:lvl>
    <w:lvl w:ilvl="7">
      <w:start w:val="1"/>
      <w:numFmt w:val="decimal"/>
      <w:pStyle w:val="Nadpis82"/>
      <w:lvlText w:val="%1.%2.%3.%4.%5.%6.%7.%8"/>
      <w:lvlJc w:val="left"/>
      <w:pPr>
        <w:ind w:left="1440" w:hanging="1440"/>
      </w:pPr>
    </w:lvl>
    <w:lvl w:ilvl="8">
      <w:start w:val="1"/>
      <w:numFmt w:val="decimal"/>
      <w:pStyle w:val="Nadpis92"/>
      <w:lvlText w:val="%1.%2.%3.%4.%5.%6.%7.%8.%9"/>
      <w:lvlJc w:val="left"/>
      <w:pPr>
        <w:ind w:left="1584" w:hanging="1584"/>
      </w:pPr>
    </w:lvl>
  </w:abstractNum>
  <w:abstractNum w:abstractNumId="13" w15:restartNumberingAfterBreak="0">
    <w:nsid w:val="26176ED9"/>
    <w:multiLevelType w:val="multilevel"/>
    <w:tmpl w:val="52108104"/>
    <w:lvl w:ilvl="0">
      <w:start w:val="1"/>
      <w:numFmt w:val="decimal"/>
      <w:lvlText w:val="%1"/>
      <w:lvlJc w:val="left"/>
      <w:pPr>
        <w:tabs>
          <w:tab w:val="num" w:pos="360"/>
        </w:tabs>
        <w:ind w:left="360" w:hanging="360"/>
      </w:pPr>
      <w:rPr>
        <w:rFonts w:ascii="Arial" w:hAnsi="Arial" w:cs="Arial" w:hint="default"/>
        <w:color w:val="auto"/>
      </w:rPr>
    </w:lvl>
    <w:lvl w:ilvl="1">
      <w:start w:val="1"/>
      <w:numFmt w:val="decimal"/>
      <w:lvlText w:val="%1.%2"/>
      <w:lvlJc w:val="left"/>
      <w:pPr>
        <w:tabs>
          <w:tab w:val="num" w:pos="785"/>
        </w:tabs>
        <w:ind w:left="785" w:hanging="360"/>
      </w:pPr>
      <w:rPr>
        <w:rFonts w:ascii="Nudista" w:hAnsi="Nudista" w:cs="Arial" w:hint="default"/>
        <w:b w:val="0"/>
        <w:sz w:val="20"/>
        <w:szCs w:val="20"/>
      </w:rPr>
    </w:lvl>
    <w:lvl w:ilvl="2">
      <w:start w:val="1"/>
      <w:numFmt w:val="decimal"/>
      <w:lvlText w:val="%1.%2.%3"/>
      <w:lvlJc w:val="left"/>
      <w:pPr>
        <w:tabs>
          <w:tab w:val="num" w:pos="1440"/>
        </w:tabs>
        <w:ind w:left="1440" w:hanging="720"/>
      </w:pPr>
      <w:rPr>
        <w:rFonts w:asciiTheme="minorHAnsi" w:hAnsiTheme="minorHAnsi" w:cstheme="minorHAnsi" w:hint="default"/>
        <w:b w:val="0"/>
        <w:sz w:val="22"/>
        <w:szCs w:val="22"/>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138731E"/>
    <w:multiLevelType w:val="hybridMultilevel"/>
    <w:tmpl w:val="C1BAB8FE"/>
    <w:lvl w:ilvl="0" w:tplc="6E16D0DC">
      <w:start w:val="1"/>
      <w:numFmt w:val="bullet"/>
      <w:pStyle w:val="ListParagraphBulleted"/>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31849B"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3C3F6A6D"/>
    <w:multiLevelType w:val="hybridMultilevel"/>
    <w:tmpl w:val="41585BC6"/>
    <w:lvl w:ilvl="0" w:tplc="9A26343E">
      <w:numFmt w:val="bullet"/>
      <w:pStyle w:val="odsek-1-odr-1"/>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4175968"/>
    <w:multiLevelType w:val="multilevel"/>
    <w:tmpl w:val="B0869DA4"/>
    <w:lvl w:ilvl="0">
      <w:start w:val="1"/>
      <w:numFmt w:val="upperRoman"/>
      <w:pStyle w:val="clanok-cislo"/>
      <w:suff w:val="nothing"/>
      <w:lvlText w:val="Článok %1. "/>
      <w:lvlJc w:val="left"/>
      <w:pPr>
        <w:ind w:left="3338" w:hanging="360"/>
      </w:pPr>
      <w:rPr>
        <w:rFonts w:hint="default"/>
      </w:rPr>
    </w:lvl>
    <w:lvl w:ilvl="1">
      <w:start w:val="1"/>
      <w:numFmt w:val="decimal"/>
      <w:pStyle w:val="odsek-1"/>
      <w:isLgl/>
      <w:lvlText w:val="%1.%2"/>
      <w:lvlJc w:val="left"/>
      <w:pPr>
        <w:tabs>
          <w:tab w:val="num" w:pos="1713"/>
        </w:tabs>
        <w:ind w:left="1713" w:hanging="720"/>
      </w:pPr>
      <w:rPr>
        <w:rFonts w:hint="default"/>
      </w:rPr>
    </w:lvl>
    <w:lvl w:ilvl="2">
      <w:start w:val="1"/>
      <w:numFmt w:val="decimal"/>
      <w:pStyle w:val="odsek-1"/>
      <w:isLgl/>
      <w:lvlText w:val="%1.%2.%3"/>
      <w:lvlJc w:val="left"/>
      <w:pPr>
        <w:tabs>
          <w:tab w:val="num" w:pos="720"/>
        </w:tabs>
        <w:ind w:left="720" w:hanging="720"/>
      </w:pPr>
      <w:rPr>
        <w:rFonts w:hint="default"/>
      </w:rPr>
    </w:lvl>
    <w:lvl w:ilvl="3">
      <w:start w:val="1"/>
      <w:numFmt w:val="lowerRoman"/>
      <w:lvlText w:val="%4)"/>
      <w:lvlJc w:val="left"/>
      <w:pPr>
        <w:tabs>
          <w:tab w:val="num" w:pos="1077"/>
        </w:tabs>
        <w:ind w:left="1077" w:hanging="357"/>
      </w:pPr>
      <w:rPr>
        <w:rFonts w:hint="default"/>
      </w:rPr>
    </w:lvl>
    <w:lvl w:ilvl="4">
      <w:start w:val="1"/>
      <w:numFmt w:val="decimal"/>
      <w:lvlText w:val="%5."/>
      <w:lvlJc w:val="left"/>
      <w:pPr>
        <w:ind w:left="851" w:hanging="284"/>
      </w:pPr>
      <w:rPr>
        <w:rFonts w:ascii="Arial" w:hAnsi="Arial"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7A788D"/>
    <w:multiLevelType w:val="multilevel"/>
    <w:tmpl w:val="3A982AEE"/>
    <w:lvl w:ilvl="0">
      <w:start w:val="1"/>
      <w:numFmt w:val="upperRoman"/>
      <w:suff w:val="nothing"/>
      <w:lvlText w:val="Článok %1. "/>
      <w:lvlJc w:val="left"/>
      <w:pPr>
        <w:ind w:left="3338" w:hanging="360"/>
      </w:pPr>
      <w:rPr>
        <w:rFonts w:hint="default"/>
      </w:rPr>
    </w:lvl>
    <w:lvl w:ilvl="1">
      <w:start w:val="1"/>
      <w:numFmt w:val="bullet"/>
      <w:pStyle w:val="Odrka10"/>
      <w:lvlText w:val=""/>
      <w:lvlJc w:val="left"/>
      <w:pPr>
        <w:ind w:left="851" w:hanging="284"/>
      </w:pPr>
      <w:rPr>
        <w:rFonts w:ascii="Symbol" w:hAnsi="Symbol" w:hint="default"/>
      </w:rPr>
    </w:lvl>
    <w:lvl w:ilvl="2">
      <w:start w:val="1"/>
      <w:numFmt w:val="decimal"/>
      <w:isLgl/>
      <w:lvlText w:val="%1.%2.%3"/>
      <w:lvlJc w:val="left"/>
      <w:pPr>
        <w:tabs>
          <w:tab w:val="num" w:pos="720"/>
        </w:tabs>
        <w:ind w:left="720" w:hanging="720"/>
      </w:pPr>
      <w:rPr>
        <w:rFonts w:hint="default"/>
      </w:rPr>
    </w:lvl>
    <w:lvl w:ilvl="3">
      <w:start w:val="1"/>
      <w:numFmt w:val="lowerRoman"/>
      <w:lvlText w:val="%4)"/>
      <w:lvlJc w:val="left"/>
      <w:pPr>
        <w:tabs>
          <w:tab w:val="num" w:pos="1077"/>
        </w:tabs>
        <w:ind w:left="1077" w:hanging="357"/>
      </w:pPr>
      <w:rPr>
        <w:rFonts w:hint="default"/>
      </w:rPr>
    </w:lvl>
    <w:lvl w:ilvl="4">
      <w:start w:val="1"/>
      <w:numFmt w:val="lowerLetter"/>
      <w:lvlRestart w:val="3"/>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A6A1106"/>
    <w:multiLevelType w:val="hybridMultilevel"/>
    <w:tmpl w:val="80604AF0"/>
    <w:lvl w:ilvl="0" w:tplc="041B0003">
      <w:start w:val="1"/>
      <w:numFmt w:val="bullet"/>
      <w:lvlText w:val="o"/>
      <w:lvlJc w:val="left"/>
      <w:pPr>
        <w:ind w:left="1996" w:hanging="360"/>
      </w:pPr>
      <w:rPr>
        <w:rFonts w:ascii="Courier New" w:hAnsi="Courier New" w:cs="Courier New"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3" w15:restartNumberingAfterBreak="0">
    <w:nsid w:val="4C2568F6"/>
    <w:multiLevelType w:val="hybridMultilevel"/>
    <w:tmpl w:val="91DC20C2"/>
    <w:lvl w:ilvl="0" w:tplc="3DCACACC">
      <w:start w:val="1"/>
      <w:numFmt w:val="bullet"/>
      <w:pStyle w:val="UnnumberedList"/>
      <w:lvlText w:val=""/>
      <w:lvlJc w:val="left"/>
      <w:pPr>
        <w:ind w:left="720" w:hanging="360"/>
      </w:pPr>
      <w:rPr>
        <w:rFonts w:ascii="Wingdings" w:hAnsi="Wingdings" w:hint="default"/>
      </w:rPr>
    </w:lvl>
    <w:lvl w:ilvl="1" w:tplc="35B6F82A">
      <w:numFmt w:val="bullet"/>
      <w:pStyle w:val="UnnumberedList1"/>
      <w:lvlText w:val="-"/>
      <w:lvlJc w:val="left"/>
      <w:pPr>
        <w:ind w:left="1440" w:hanging="360"/>
      </w:pPr>
      <w:rPr>
        <w:rFonts w:ascii="Calibri" w:eastAsiaTheme="minorHAnsi"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51EE68B7"/>
    <w:multiLevelType w:val="hybridMultilevel"/>
    <w:tmpl w:val="22523020"/>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2584B6F"/>
    <w:multiLevelType w:val="multilevel"/>
    <w:tmpl w:val="9CCE228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54C17B1"/>
    <w:multiLevelType w:val="hybridMultilevel"/>
    <w:tmpl w:val="504A771E"/>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7257ADE"/>
    <w:multiLevelType w:val="multilevel"/>
    <w:tmpl w:val="3E36ED4A"/>
    <w:lvl w:ilvl="0">
      <w:start w:val="1"/>
      <w:numFmt w:val="upperRoman"/>
      <w:suff w:val="nothing"/>
      <w:lvlText w:val="Článok %1. "/>
      <w:lvlJc w:val="left"/>
      <w:pPr>
        <w:ind w:left="3338" w:hanging="360"/>
      </w:pPr>
      <w:rPr>
        <w:rFonts w:hint="default"/>
      </w:rPr>
    </w:lvl>
    <w:lvl w:ilvl="1">
      <w:start w:val="1"/>
      <w:numFmt w:val="decimal"/>
      <w:isLgl/>
      <w:lvlText w:val="%1.%2"/>
      <w:lvlJc w:val="left"/>
      <w:pPr>
        <w:tabs>
          <w:tab w:val="num" w:pos="1713"/>
        </w:tabs>
        <w:ind w:left="1713"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lowerRoman"/>
      <w:lvlText w:val="%4)"/>
      <w:lvlJc w:val="left"/>
      <w:pPr>
        <w:tabs>
          <w:tab w:val="num" w:pos="1077"/>
        </w:tabs>
        <w:ind w:left="1077" w:hanging="357"/>
      </w:pPr>
      <w:rPr>
        <w:rFonts w:hint="default"/>
      </w:rPr>
    </w:lvl>
    <w:lvl w:ilvl="4">
      <w:start w:val="1"/>
      <w:numFmt w:val="lowerLetter"/>
      <w:pStyle w:val="Zoznampsm100"/>
      <w:lvlText w:val="%5)"/>
      <w:lvlJc w:val="left"/>
      <w:pPr>
        <w:ind w:left="927" w:hanging="360"/>
      </w:pPr>
      <w:rPr>
        <w:rFonts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22659F"/>
    <w:multiLevelType w:val="multilevel"/>
    <w:tmpl w:val="9C1418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326F90"/>
    <w:multiLevelType w:val="multilevel"/>
    <w:tmpl w:val="29EA45EC"/>
    <w:lvl w:ilvl="0">
      <w:start w:val="1"/>
      <w:numFmt w:val="decimal"/>
      <w:pStyle w:val="Nadpis1"/>
      <w:lvlText w:val="%1."/>
      <w:lvlJc w:val="left"/>
      <w:pPr>
        <w:tabs>
          <w:tab w:val="num" w:pos="425"/>
        </w:tabs>
        <w:ind w:left="425" w:hanging="425"/>
      </w:pPr>
    </w:lvl>
    <w:lvl w:ilvl="1">
      <w:start w:val="1"/>
      <w:numFmt w:val="decimal"/>
      <w:pStyle w:val="Nadpis2"/>
      <w:lvlText w:val="%1.%2"/>
      <w:lvlJc w:val="left"/>
      <w:pPr>
        <w:tabs>
          <w:tab w:val="num" w:pos="567"/>
        </w:tabs>
        <w:ind w:left="567" w:hanging="567"/>
      </w:pPr>
      <w:rPr>
        <w:sz w:val="22"/>
        <w:szCs w:val="22"/>
      </w:rPr>
    </w:lvl>
    <w:lvl w:ilvl="2">
      <w:start w:val="1"/>
      <w:numFmt w:val="decimal"/>
      <w:lvlText w:val="%1.%2.%3"/>
      <w:lvlJc w:val="left"/>
      <w:pPr>
        <w:tabs>
          <w:tab w:val="num" w:pos="1418"/>
        </w:tabs>
        <w:ind w:left="1418" w:hanging="851"/>
      </w:pPr>
    </w:lvl>
    <w:lvl w:ilvl="3">
      <w:start w:val="1"/>
      <w:numFmt w:val="decimal"/>
      <w:lvlText w:val="%1.%2.%3.%4"/>
      <w:lvlJc w:val="left"/>
      <w:pPr>
        <w:tabs>
          <w:tab w:val="num" w:pos="1418"/>
        </w:tabs>
        <w:ind w:left="1418" w:hanging="851"/>
      </w:pPr>
    </w:lvl>
    <w:lvl w:ilvl="4">
      <w:start w:val="1"/>
      <w:numFmt w:val="lowerRoman"/>
      <w:lvlText w:val="(%5)"/>
      <w:lvlJc w:val="left"/>
      <w:pPr>
        <w:tabs>
          <w:tab w:val="num" w:pos="2138"/>
        </w:tabs>
        <w:ind w:left="1985" w:hanging="567"/>
      </w:pPr>
    </w:lvl>
    <w:lvl w:ilvl="5">
      <w:start w:val="1"/>
      <w:numFmt w:val="lowerLetter"/>
      <w:pStyle w:val="Nadpis6"/>
      <w:lvlText w:val="(%6)"/>
      <w:lvlJc w:val="left"/>
      <w:pPr>
        <w:tabs>
          <w:tab w:val="num" w:pos="1276"/>
        </w:tabs>
        <w:ind w:left="1276" w:hanging="425"/>
      </w:pPr>
      <w:rPr>
        <w:b w:val="0"/>
      </w:r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5B052507"/>
    <w:multiLevelType w:val="hybridMultilevel"/>
    <w:tmpl w:val="58982B4C"/>
    <w:lvl w:ilvl="0" w:tplc="6A886D28">
      <w:start w:val="1"/>
      <w:numFmt w:val="bullet"/>
      <w:pStyle w:val="Odrazka15"/>
      <w:lvlText w:val=""/>
      <w:lvlJc w:val="left"/>
      <w:pPr>
        <w:ind w:left="1494" w:hanging="360"/>
      </w:pPr>
      <w:rPr>
        <w:rFonts w:ascii="Symbol" w:hAnsi="Symbol" w:hint="default"/>
      </w:rPr>
    </w:lvl>
    <w:lvl w:ilvl="1" w:tplc="041B0003">
      <w:start w:val="1"/>
      <w:numFmt w:val="bullet"/>
      <w:lvlText w:val="o"/>
      <w:lvlJc w:val="left"/>
      <w:pPr>
        <w:ind w:left="2214" w:hanging="360"/>
      </w:pPr>
      <w:rPr>
        <w:rFonts w:ascii="Courier New" w:hAnsi="Courier New" w:cs="Courier New" w:hint="default"/>
      </w:rPr>
    </w:lvl>
    <w:lvl w:ilvl="2" w:tplc="041B0005">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3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4804703"/>
    <w:multiLevelType w:val="multilevel"/>
    <w:tmpl w:val="9A0674E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ACE311B"/>
    <w:multiLevelType w:val="hybridMultilevel"/>
    <w:tmpl w:val="3D4E6D9C"/>
    <w:lvl w:ilvl="0" w:tplc="041B0001">
      <w:start w:val="1"/>
      <w:numFmt w:val="bullet"/>
      <w:lvlText w:val=""/>
      <w:lvlJc w:val="left"/>
      <w:pPr>
        <w:ind w:left="1356" w:hanging="360"/>
      </w:pPr>
      <w:rPr>
        <w:rFonts w:ascii="Symbol" w:hAnsi="Symbol" w:hint="default"/>
      </w:rPr>
    </w:lvl>
    <w:lvl w:ilvl="1" w:tplc="041B0003" w:tentative="1">
      <w:start w:val="1"/>
      <w:numFmt w:val="bullet"/>
      <w:lvlText w:val="o"/>
      <w:lvlJc w:val="left"/>
      <w:pPr>
        <w:ind w:left="2076" w:hanging="360"/>
      </w:pPr>
      <w:rPr>
        <w:rFonts w:ascii="Courier New" w:hAnsi="Courier New" w:cs="Courier New" w:hint="default"/>
      </w:rPr>
    </w:lvl>
    <w:lvl w:ilvl="2" w:tplc="041B0005" w:tentative="1">
      <w:start w:val="1"/>
      <w:numFmt w:val="bullet"/>
      <w:lvlText w:val=""/>
      <w:lvlJc w:val="left"/>
      <w:pPr>
        <w:ind w:left="2796" w:hanging="360"/>
      </w:pPr>
      <w:rPr>
        <w:rFonts w:ascii="Wingdings" w:hAnsi="Wingdings" w:hint="default"/>
      </w:rPr>
    </w:lvl>
    <w:lvl w:ilvl="3" w:tplc="041B0001" w:tentative="1">
      <w:start w:val="1"/>
      <w:numFmt w:val="bullet"/>
      <w:lvlText w:val=""/>
      <w:lvlJc w:val="left"/>
      <w:pPr>
        <w:ind w:left="3516" w:hanging="360"/>
      </w:pPr>
      <w:rPr>
        <w:rFonts w:ascii="Symbol" w:hAnsi="Symbol" w:hint="default"/>
      </w:rPr>
    </w:lvl>
    <w:lvl w:ilvl="4" w:tplc="041B0003" w:tentative="1">
      <w:start w:val="1"/>
      <w:numFmt w:val="bullet"/>
      <w:lvlText w:val="o"/>
      <w:lvlJc w:val="left"/>
      <w:pPr>
        <w:ind w:left="4236" w:hanging="360"/>
      </w:pPr>
      <w:rPr>
        <w:rFonts w:ascii="Courier New" w:hAnsi="Courier New" w:cs="Courier New" w:hint="default"/>
      </w:rPr>
    </w:lvl>
    <w:lvl w:ilvl="5" w:tplc="041B0005" w:tentative="1">
      <w:start w:val="1"/>
      <w:numFmt w:val="bullet"/>
      <w:lvlText w:val=""/>
      <w:lvlJc w:val="left"/>
      <w:pPr>
        <w:ind w:left="4956" w:hanging="360"/>
      </w:pPr>
      <w:rPr>
        <w:rFonts w:ascii="Wingdings" w:hAnsi="Wingdings" w:hint="default"/>
      </w:rPr>
    </w:lvl>
    <w:lvl w:ilvl="6" w:tplc="041B0001" w:tentative="1">
      <w:start w:val="1"/>
      <w:numFmt w:val="bullet"/>
      <w:lvlText w:val=""/>
      <w:lvlJc w:val="left"/>
      <w:pPr>
        <w:ind w:left="5676" w:hanging="360"/>
      </w:pPr>
      <w:rPr>
        <w:rFonts w:ascii="Symbol" w:hAnsi="Symbol" w:hint="default"/>
      </w:rPr>
    </w:lvl>
    <w:lvl w:ilvl="7" w:tplc="041B0003" w:tentative="1">
      <w:start w:val="1"/>
      <w:numFmt w:val="bullet"/>
      <w:lvlText w:val="o"/>
      <w:lvlJc w:val="left"/>
      <w:pPr>
        <w:ind w:left="6396" w:hanging="360"/>
      </w:pPr>
      <w:rPr>
        <w:rFonts w:ascii="Courier New" w:hAnsi="Courier New" w:cs="Courier New" w:hint="default"/>
      </w:rPr>
    </w:lvl>
    <w:lvl w:ilvl="8" w:tplc="041B0005" w:tentative="1">
      <w:start w:val="1"/>
      <w:numFmt w:val="bullet"/>
      <w:lvlText w:val=""/>
      <w:lvlJc w:val="left"/>
      <w:pPr>
        <w:ind w:left="7116" w:hanging="360"/>
      </w:pPr>
      <w:rPr>
        <w:rFonts w:ascii="Wingdings" w:hAnsi="Wingdings" w:hint="default"/>
      </w:rPr>
    </w:lvl>
  </w:abstractNum>
  <w:abstractNum w:abstractNumId="39" w15:restartNumberingAfterBreak="0">
    <w:nsid w:val="6AEF1107"/>
    <w:multiLevelType w:val="hybridMultilevel"/>
    <w:tmpl w:val="CDE0A4A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0" w15:restartNumberingAfterBreak="0">
    <w:nsid w:val="6FD350A5"/>
    <w:multiLevelType w:val="multilevel"/>
    <w:tmpl w:val="26A288A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041394C"/>
    <w:multiLevelType w:val="multilevel"/>
    <w:tmpl w:val="58EA5D22"/>
    <w:numStyleLink w:val="Importovantl3"/>
  </w:abstractNum>
  <w:abstractNum w:abstractNumId="4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615DB"/>
    <w:multiLevelType w:val="hybridMultilevel"/>
    <w:tmpl w:val="1D3A9D70"/>
    <w:lvl w:ilvl="0" w:tplc="041B000F">
      <w:start w:val="1"/>
      <w:numFmt w:val="decimal"/>
      <w:isLgl/>
      <w:lvlText w:val="1.1.1.%1"/>
      <w:lvlJc w:val="left"/>
      <w:pPr>
        <w:tabs>
          <w:tab w:val="num" w:pos="1944"/>
        </w:tabs>
        <w:ind w:left="1901" w:hanging="1001"/>
      </w:pPr>
      <w:rPr>
        <w:rFonts w:hint="default"/>
        <w:b w:val="0"/>
        <w:i w:val="0"/>
      </w:rPr>
    </w:lvl>
    <w:lvl w:ilvl="1" w:tplc="041B0019">
      <w:start w:val="1"/>
      <w:numFmt w:val="decimal"/>
      <w:lvlText w:val="%2."/>
      <w:lvlJc w:val="left"/>
      <w:pPr>
        <w:tabs>
          <w:tab w:val="num" w:pos="1980"/>
        </w:tabs>
        <w:ind w:left="1980" w:hanging="360"/>
      </w:pPr>
      <w:rPr>
        <w:rFonts w:hint="default"/>
      </w:rPr>
    </w:lvl>
    <w:lvl w:ilvl="2" w:tplc="041B001B">
      <w:start w:val="1"/>
      <w:numFmt w:val="lowerLetter"/>
      <w:pStyle w:val="tltlSSCnorm2Tun1Kapitlky"/>
      <w:lvlText w:val="%3)"/>
      <w:lvlJc w:val="left"/>
      <w:pPr>
        <w:tabs>
          <w:tab w:val="num" w:pos="2700"/>
        </w:tabs>
        <w:ind w:left="2700" w:hanging="360"/>
      </w:pPr>
      <w:rPr>
        <w:rFonts w:hint="default"/>
      </w:rPr>
    </w:lvl>
    <w:lvl w:ilvl="3" w:tplc="041B000F">
      <w:start w:val="1"/>
      <w:numFmt w:val="decimal"/>
      <w:lvlText w:val="%4)"/>
      <w:lvlJc w:val="left"/>
      <w:pPr>
        <w:ind w:left="3420" w:hanging="360"/>
      </w:pPr>
      <w:rPr>
        <w:rFonts w:hint="default"/>
        <w:b/>
      </w:rPr>
    </w:lvl>
    <w:lvl w:ilvl="4" w:tplc="041B0019">
      <w:start w:val="1"/>
      <w:numFmt w:val="lowerLetter"/>
      <w:lvlText w:val="%5)"/>
      <w:lvlJc w:val="left"/>
      <w:pPr>
        <w:ind w:left="4140" w:hanging="360"/>
      </w:pPr>
      <w:rPr>
        <w:rFonts w:hint="default"/>
        <w:u w:val="none"/>
      </w:rPr>
    </w:lvl>
    <w:lvl w:ilvl="5" w:tplc="041B001B">
      <w:start w:val="1"/>
      <w:numFmt w:val="bullet"/>
      <w:lvlText w:val=""/>
      <w:lvlJc w:val="left"/>
      <w:pPr>
        <w:tabs>
          <w:tab w:val="num" w:pos="4860"/>
        </w:tabs>
        <w:ind w:left="4860" w:hanging="360"/>
      </w:pPr>
      <w:rPr>
        <w:rFonts w:ascii="Wingdings" w:hAnsi="Wingdings" w:hint="default"/>
      </w:rPr>
    </w:lvl>
    <w:lvl w:ilvl="6" w:tplc="4A4E114A">
      <w:start w:val="1"/>
      <w:numFmt w:val="decimal"/>
      <w:lvlText w:val="%7"/>
      <w:lvlJc w:val="left"/>
      <w:pPr>
        <w:ind w:left="5580" w:hanging="360"/>
      </w:pPr>
      <w:rPr>
        <w:rFonts w:cs="Arial" w:hint="default"/>
        <w:b/>
        <w:sz w:val="20"/>
        <w:szCs w:val="20"/>
      </w:rPr>
    </w:lvl>
    <w:lvl w:ilvl="7" w:tplc="EE4207BE">
      <w:start w:val="1"/>
      <w:numFmt w:val="upperRoman"/>
      <w:lvlText w:val="%8."/>
      <w:lvlJc w:val="left"/>
      <w:pPr>
        <w:ind w:left="6660" w:hanging="720"/>
      </w:pPr>
      <w:rPr>
        <w:rFonts w:hint="default"/>
        <w:b/>
      </w:rPr>
    </w:lvl>
    <w:lvl w:ilvl="8" w:tplc="6D387BEC">
      <w:start w:val="1"/>
      <w:numFmt w:val="bullet"/>
      <w:lvlText w:val="-"/>
      <w:lvlJc w:val="left"/>
      <w:pPr>
        <w:ind w:left="7020" w:hanging="360"/>
      </w:pPr>
      <w:rPr>
        <w:rFonts w:ascii="Arial" w:eastAsia="Times New Roman" w:hAnsi="Arial" w:cs="Arial" w:hint="default"/>
      </w:rPr>
    </w:lvl>
  </w:abstractNum>
  <w:abstractNum w:abstractNumId="44" w15:restartNumberingAfterBreak="0">
    <w:nsid w:val="789B30B7"/>
    <w:multiLevelType w:val="hybridMultilevel"/>
    <w:tmpl w:val="2A9C16FE"/>
    <w:lvl w:ilvl="0" w:tplc="041B0001">
      <w:start w:val="1"/>
      <w:numFmt w:val="bullet"/>
      <w:lvlText w:val=""/>
      <w:lvlJc w:val="left"/>
      <w:pPr>
        <w:ind w:left="1497" w:hanging="360"/>
      </w:pPr>
      <w:rPr>
        <w:rFonts w:ascii="Symbol" w:hAnsi="Symbol" w:hint="default"/>
      </w:rPr>
    </w:lvl>
    <w:lvl w:ilvl="1" w:tplc="041B0003" w:tentative="1">
      <w:start w:val="1"/>
      <w:numFmt w:val="bullet"/>
      <w:lvlText w:val="o"/>
      <w:lvlJc w:val="left"/>
      <w:pPr>
        <w:ind w:left="2217" w:hanging="360"/>
      </w:pPr>
      <w:rPr>
        <w:rFonts w:ascii="Courier New" w:hAnsi="Courier New" w:cs="Courier New" w:hint="default"/>
      </w:rPr>
    </w:lvl>
    <w:lvl w:ilvl="2" w:tplc="041B0005" w:tentative="1">
      <w:start w:val="1"/>
      <w:numFmt w:val="bullet"/>
      <w:lvlText w:val=""/>
      <w:lvlJc w:val="left"/>
      <w:pPr>
        <w:ind w:left="2937" w:hanging="360"/>
      </w:pPr>
      <w:rPr>
        <w:rFonts w:ascii="Wingdings" w:hAnsi="Wingdings" w:hint="default"/>
      </w:rPr>
    </w:lvl>
    <w:lvl w:ilvl="3" w:tplc="041B0001" w:tentative="1">
      <w:start w:val="1"/>
      <w:numFmt w:val="bullet"/>
      <w:lvlText w:val=""/>
      <w:lvlJc w:val="left"/>
      <w:pPr>
        <w:ind w:left="3657" w:hanging="360"/>
      </w:pPr>
      <w:rPr>
        <w:rFonts w:ascii="Symbol" w:hAnsi="Symbol" w:hint="default"/>
      </w:rPr>
    </w:lvl>
    <w:lvl w:ilvl="4" w:tplc="041B0003" w:tentative="1">
      <w:start w:val="1"/>
      <w:numFmt w:val="bullet"/>
      <w:lvlText w:val="o"/>
      <w:lvlJc w:val="left"/>
      <w:pPr>
        <w:ind w:left="4377" w:hanging="360"/>
      </w:pPr>
      <w:rPr>
        <w:rFonts w:ascii="Courier New" w:hAnsi="Courier New" w:cs="Courier New" w:hint="default"/>
      </w:rPr>
    </w:lvl>
    <w:lvl w:ilvl="5" w:tplc="041B0005" w:tentative="1">
      <w:start w:val="1"/>
      <w:numFmt w:val="bullet"/>
      <w:lvlText w:val=""/>
      <w:lvlJc w:val="left"/>
      <w:pPr>
        <w:ind w:left="5097" w:hanging="360"/>
      </w:pPr>
      <w:rPr>
        <w:rFonts w:ascii="Wingdings" w:hAnsi="Wingdings" w:hint="default"/>
      </w:rPr>
    </w:lvl>
    <w:lvl w:ilvl="6" w:tplc="041B0001" w:tentative="1">
      <w:start w:val="1"/>
      <w:numFmt w:val="bullet"/>
      <w:lvlText w:val=""/>
      <w:lvlJc w:val="left"/>
      <w:pPr>
        <w:ind w:left="5817" w:hanging="360"/>
      </w:pPr>
      <w:rPr>
        <w:rFonts w:ascii="Symbol" w:hAnsi="Symbol" w:hint="default"/>
      </w:rPr>
    </w:lvl>
    <w:lvl w:ilvl="7" w:tplc="041B0003" w:tentative="1">
      <w:start w:val="1"/>
      <w:numFmt w:val="bullet"/>
      <w:lvlText w:val="o"/>
      <w:lvlJc w:val="left"/>
      <w:pPr>
        <w:ind w:left="6537" w:hanging="360"/>
      </w:pPr>
      <w:rPr>
        <w:rFonts w:ascii="Courier New" w:hAnsi="Courier New" w:cs="Courier New" w:hint="default"/>
      </w:rPr>
    </w:lvl>
    <w:lvl w:ilvl="8" w:tplc="041B0005" w:tentative="1">
      <w:start w:val="1"/>
      <w:numFmt w:val="bullet"/>
      <w:lvlText w:val=""/>
      <w:lvlJc w:val="left"/>
      <w:pPr>
        <w:ind w:left="7257" w:hanging="360"/>
      </w:pPr>
      <w:rPr>
        <w:rFonts w:ascii="Wingdings" w:hAnsi="Wingdings" w:hint="default"/>
      </w:rPr>
    </w:lvl>
  </w:abstractNum>
  <w:abstractNum w:abstractNumId="4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7ED62332"/>
    <w:multiLevelType w:val="multilevel"/>
    <w:tmpl w:val="23524644"/>
    <w:lvl w:ilvl="0">
      <w:start w:val="1"/>
      <w:numFmt w:val="decimal"/>
      <w:lvlText w:val="%1"/>
      <w:lvlJc w:val="left"/>
      <w:pPr>
        <w:tabs>
          <w:tab w:val="num" w:pos="360"/>
        </w:tabs>
        <w:ind w:left="360" w:hanging="360"/>
      </w:pPr>
      <w:rPr>
        <w:rFonts w:hint="default"/>
        <w:color w:val="008998"/>
      </w:rPr>
    </w:lvl>
    <w:lvl w:ilvl="1">
      <w:start w:val="1"/>
      <w:numFmt w:val="decimal"/>
      <w:lvlText w:val="%1.%2"/>
      <w:lvlJc w:val="left"/>
      <w:pPr>
        <w:tabs>
          <w:tab w:val="num" w:pos="644"/>
        </w:tabs>
        <w:ind w:left="644" w:hanging="360"/>
      </w:pPr>
      <w:rPr>
        <w:rFonts w:ascii="Nudista" w:hAnsi="Nudista" w:cs="Arial" w:hint="default"/>
        <w:b w:val="0"/>
        <w:sz w:val="20"/>
        <w:szCs w:val="20"/>
      </w:rPr>
    </w:lvl>
    <w:lvl w:ilvl="2">
      <w:start w:val="1"/>
      <w:numFmt w:val="decimal"/>
      <w:lvlText w:val="%1.%2.%3"/>
      <w:lvlJc w:val="left"/>
      <w:pPr>
        <w:tabs>
          <w:tab w:val="num" w:pos="1146"/>
        </w:tabs>
        <w:ind w:left="1146" w:hanging="720"/>
      </w:pPr>
      <w:rPr>
        <w:rFonts w:ascii="Nudista" w:hAnsi="Nudista" w:cstheme="minorHAnsi" w:hint="default"/>
        <w:b w:val="0"/>
        <w:sz w:val="20"/>
        <w:szCs w:val="2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7" w15:restartNumberingAfterBreak="0">
    <w:nsid w:val="7EF007F5"/>
    <w:multiLevelType w:val="hybridMultilevel"/>
    <w:tmpl w:val="E84AF9E6"/>
    <w:styleLink w:val="Importovantl4"/>
    <w:lvl w:ilvl="0" w:tplc="F172616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rPr>
        <w:rFonts w:hAnsi="Arial Unicode MS"/>
        <w:caps w:val="0"/>
        <w:smallCaps w:val="0"/>
        <w:strike w:val="0"/>
        <w:dstrike w:val="0"/>
        <w:color w:val="000000"/>
        <w:spacing w:val="0"/>
        <w:w w:val="100"/>
        <w:kern w:val="0"/>
        <w:position w:val="0"/>
        <w:highlight w:val="none"/>
        <w:vertAlign w:val="baseline"/>
      </w:rPr>
    </w:lvl>
  </w:abstractNum>
  <w:num w:numId="1" w16cid:durableId="1583561795">
    <w:abstractNumId w:val="46"/>
  </w:num>
  <w:num w:numId="2" w16cid:durableId="777914352">
    <w:abstractNumId w:val="33"/>
  </w:num>
  <w:num w:numId="3" w16cid:durableId="785545413">
    <w:abstractNumId w:val="42"/>
  </w:num>
  <w:num w:numId="4" w16cid:durableId="1402021874">
    <w:abstractNumId w:val="35"/>
  </w:num>
  <w:num w:numId="5" w16cid:durableId="1695494670">
    <w:abstractNumId w:val="37"/>
  </w:num>
  <w:num w:numId="6" w16cid:durableId="1055454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0574312">
    <w:abstractNumId w:val="8"/>
  </w:num>
  <w:num w:numId="8" w16cid:durableId="4660955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27501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90479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658286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34867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2168347">
    <w:abstractNumId w:val="10"/>
  </w:num>
  <w:num w:numId="14" w16cid:durableId="638195585">
    <w:abstractNumId w:val="45"/>
  </w:num>
  <w:num w:numId="15" w16cid:durableId="1370834503">
    <w:abstractNumId w:val="25"/>
  </w:num>
  <w:num w:numId="16" w16cid:durableId="307175912">
    <w:abstractNumId w:val="3"/>
  </w:num>
  <w:num w:numId="17" w16cid:durableId="3682669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99228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205228">
    <w:abstractNumId w:val="7"/>
  </w:num>
  <w:num w:numId="20" w16cid:durableId="610746833">
    <w:abstractNumId w:val="41"/>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16cid:durableId="985860010">
    <w:abstractNumId w:val="47"/>
  </w:num>
  <w:num w:numId="22" w16cid:durableId="1450120927">
    <w:abstractNumId w:val="11"/>
  </w:num>
  <w:num w:numId="23" w16cid:durableId="501774172">
    <w:abstractNumId w:val="4"/>
  </w:num>
  <w:num w:numId="24" w16cid:durableId="2054308499">
    <w:abstractNumId w:val="43"/>
  </w:num>
  <w:num w:numId="25" w16cid:durableId="106855705">
    <w:abstractNumId w:val="34"/>
  </w:num>
  <w:num w:numId="26" w16cid:durableId="1221475225">
    <w:abstractNumId w:val="2"/>
  </w:num>
  <w:num w:numId="27" w16cid:durableId="1056317069">
    <w:abstractNumId w:val="19"/>
  </w:num>
  <w:num w:numId="28" w16cid:durableId="543174738">
    <w:abstractNumId w:val="18"/>
  </w:num>
  <w:num w:numId="29" w16cid:durableId="1904193">
    <w:abstractNumId w:val="5"/>
  </w:num>
  <w:num w:numId="30" w16cid:durableId="895119298">
    <w:abstractNumId w:val="20"/>
  </w:num>
  <w:num w:numId="31" w16cid:durableId="1193035611">
    <w:abstractNumId w:val="31"/>
  </w:num>
  <w:num w:numId="32" w16cid:durableId="1053844723">
    <w:abstractNumId w:val="12"/>
  </w:num>
  <w:num w:numId="33" w16cid:durableId="99297256">
    <w:abstractNumId w:val="15"/>
  </w:num>
  <w:num w:numId="34" w16cid:durableId="204829825">
    <w:abstractNumId w:val="23"/>
  </w:num>
  <w:num w:numId="35" w16cid:durableId="2071607516">
    <w:abstractNumId w:val="13"/>
  </w:num>
  <w:num w:numId="36" w16cid:durableId="227882186">
    <w:abstractNumId w:val="40"/>
  </w:num>
  <w:num w:numId="37" w16cid:durableId="1493597460">
    <w:abstractNumId w:val="38"/>
  </w:num>
  <w:num w:numId="38" w16cid:durableId="742416842">
    <w:abstractNumId w:val="32"/>
  </w:num>
  <w:num w:numId="39" w16cid:durableId="21357846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44888225">
    <w:abstractNumId w:val="30"/>
  </w:num>
  <w:num w:numId="41" w16cid:durableId="1410812660">
    <w:abstractNumId w:val="39"/>
  </w:num>
  <w:num w:numId="42" w16cid:durableId="393816239">
    <w:abstractNumId w:val="9"/>
  </w:num>
  <w:num w:numId="43" w16cid:durableId="1794713428">
    <w:abstractNumId w:val="26"/>
  </w:num>
  <w:num w:numId="44" w16cid:durableId="1025323004">
    <w:abstractNumId w:val="21"/>
  </w:num>
  <w:num w:numId="45" w16cid:durableId="1070276851">
    <w:abstractNumId w:val="44"/>
  </w:num>
  <w:num w:numId="46" w16cid:durableId="1621104330">
    <w:abstractNumId w:val="6"/>
  </w:num>
  <w:num w:numId="47" w16cid:durableId="910316412">
    <w:abstractNumId w:val="36"/>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kub Hošo">
    <w15:presenceInfo w15:providerId="Windows Live" w15:userId="cea8813f7f8597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AB8"/>
    <w:rsid w:val="00000E48"/>
    <w:rsid w:val="000015EB"/>
    <w:rsid w:val="00002631"/>
    <w:rsid w:val="00002A0B"/>
    <w:rsid w:val="00002E6A"/>
    <w:rsid w:val="00002FC3"/>
    <w:rsid w:val="000040A9"/>
    <w:rsid w:val="00005A80"/>
    <w:rsid w:val="00011A5C"/>
    <w:rsid w:val="00011C8F"/>
    <w:rsid w:val="00011FD6"/>
    <w:rsid w:val="00014DBB"/>
    <w:rsid w:val="00016422"/>
    <w:rsid w:val="00020025"/>
    <w:rsid w:val="000202C1"/>
    <w:rsid w:val="00021354"/>
    <w:rsid w:val="000220FB"/>
    <w:rsid w:val="00022436"/>
    <w:rsid w:val="000226F3"/>
    <w:rsid w:val="00023BB1"/>
    <w:rsid w:val="00024004"/>
    <w:rsid w:val="000243B8"/>
    <w:rsid w:val="000269A8"/>
    <w:rsid w:val="00026F88"/>
    <w:rsid w:val="0003288E"/>
    <w:rsid w:val="00034312"/>
    <w:rsid w:val="00034CBC"/>
    <w:rsid w:val="00034E69"/>
    <w:rsid w:val="00035A51"/>
    <w:rsid w:val="0004289A"/>
    <w:rsid w:val="00042A42"/>
    <w:rsid w:val="00046C25"/>
    <w:rsid w:val="00050659"/>
    <w:rsid w:val="00052007"/>
    <w:rsid w:val="00053DE3"/>
    <w:rsid w:val="000576CE"/>
    <w:rsid w:val="00061B98"/>
    <w:rsid w:val="0006262D"/>
    <w:rsid w:val="0006483B"/>
    <w:rsid w:val="00064F32"/>
    <w:rsid w:val="00065404"/>
    <w:rsid w:val="00065611"/>
    <w:rsid w:val="00065EEC"/>
    <w:rsid w:val="00065FAB"/>
    <w:rsid w:val="00071EEE"/>
    <w:rsid w:val="00075133"/>
    <w:rsid w:val="00075408"/>
    <w:rsid w:val="00077254"/>
    <w:rsid w:val="00077877"/>
    <w:rsid w:val="00077BDD"/>
    <w:rsid w:val="00086F69"/>
    <w:rsid w:val="00087068"/>
    <w:rsid w:val="000872BA"/>
    <w:rsid w:val="00091B93"/>
    <w:rsid w:val="00093DCA"/>
    <w:rsid w:val="000944AE"/>
    <w:rsid w:val="00096123"/>
    <w:rsid w:val="000969BC"/>
    <w:rsid w:val="00096F7D"/>
    <w:rsid w:val="00097A4E"/>
    <w:rsid w:val="000A0E0E"/>
    <w:rsid w:val="000A24F8"/>
    <w:rsid w:val="000A2B52"/>
    <w:rsid w:val="000A2E24"/>
    <w:rsid w:val="000A3C70"/>
    <w:rsid w:val="000A6C1B"/>
    <w:rsid w:val="000A7FD8"/>
    <w:rsid w:val="000B149C"/>
    <w:rsid w:val="000B6CA7"/>
    <w:rsid w:val="000B7C2B"/>
    <w:rsid w:val="000B7DE2"/>
    <w:rsid w:val="000C0BE6"/>
    <w:rsid w:val="000C120A"/>
    <w:rsid w:val="000C3FD7"/>
    <w:rsid w:val="000C474F"/>
    <w:rsid w:val="000C52FF"/>
    <w:rsid w:val="000C5616"/>
    <w:rsid w:val="000C63A7"/>
    <w:rsid w:val="000C6FAC"/>
    <w:rsid w:val="000C743D"/>
    <w:rsid w:val="000C788C"/>
    <w:rsid w:val="000D0ACC"/>
    <w:rsid w:val="000D15FC"/>
    <w:rsid w:val="000D26E1"/>
    <w:rsid w:val="000D5DB9"/>
    <w:rsid w:val="000D62BB"/>
    <w:rsid w:val="000D7773"/>
    <w:rsid w:val="000D7780"/>
    <w:rsid w:val="000D7EE8"/>
    <w:rsid w:val="000E0FA9"/>
    <w:rsid w:val="000E13DE"/>
    <w:rsid w:val="000E1428"/>
    <w:rsid w:val="000E2BC7"/>
    <w:rsid w:val="000E2D3D"/>
    <w:rsid w:val="000E55F8"/>
    <w:rsid w:val="000E6515"/>
    <w:rsid w:val="000E7460"/>
    <w:rsid w:val="000F401A"/>
    <w:rsid w:val="000F4561"/>
    <w:rsid w:val="000F5A6F"/>
    <w:rsid w:val="000F67E4"/>
    <w:rsid w:val="000F6A39"/>
    <w:rsid w:val="000F6CA2"/>
    <w:rsid w:val="000F7043"/>
    <w:rsid w:val="00101D5C"/>
    <w:rsid w:val="00101F19"/>
    <w:rsid w:val="00102BD0"/>
    <w:rsid w:val="00105478"/>
    <w:rsid w:val="00106FAF"/>
    <w:rsid w:val="00110196"/>
    <w:rsid w:val="00110843"/>
    <w:rsid w:val="00113162"/>
    <w:rsid w:val="001155A4"/>
    <w:rsid w:val="00115E1D"/>
    <w:rsid w:val="00120014"/>
    <w:rsid w:val="00121D59"/>
    <w:rsid w:val="001232C2"/>
    <w:rsid w:val="00127778"/>
    <w:rsid w:val="00127DF6"/>
    <w:rsid w:val="00130CAD"/>
    <w:rsid w:val="001311EE"/>
    <w:rsid w:val="0013160A"/>
    <w:rsid w:val="001319AC"/>
    <w:rsid w:val="001322FA"/>
    <w:rsid w:val="00135288"/>
    <w:rsid w:val="0013568E"/>
    <w:rsid w:val="00136712"/>
    <w:rsid w:val="001375DD"/>
    <w:rsid w:val="00140028"/>
    <w:rsid w:val="001407D8"/>
    <w:rsid w:val="0014183B"/>
    <w:rsid w:val="00142840"/>
    <w:rsid w:val="00142C51"/>
    <w:rsid w:val="00144A1C"/>
    <w:rsid w:val="001473CF"/>
    <w:rsid w:val="00147A72"/>
    <w:rsid w:val="0015096A"/>
    <w:rsid w:val="0015121E"/>
    <w:rsid w:val="00152F10"/>
    <w:rsid w:val="00152F48"/>
    <w:rsid w:val="001531B3"/>
    <w:rsid w:val="00154EC0"/>
    <w:rsid w:val="001568DC"/>
    <w:rsid w:val="00156B05"/>
    <w:rsid w:val="00160ADF"/>
    <w:rsid w:val="00161E0F"/>
    <w:rsid w:val="001625D9"/>
    <w:rsid w:val="001631E1"/>
    <w:rsid w:val="00164E1A"/>
    <w:rsid w:val="00167E88"/>
    <w:rsid w:val="001701DA"/>
    <w:rsid w:val="00170BE5"/>
    <w:rsid w:val="00170C1A"/>
    <w:rsid w:val="0017214F"/>
    <w:rsid w:val="00172F38"/>
    <w:rsid w:val="001736C8"/>
    <w:rsid w:val="001761C3"/>
    <w:rsid w:val="0017747C"/>
    <w:rsid w:val="0018163F"/>
    <w:rsid w:val="0018193E"/>
    <w:rsid w:val="00184223"/>
    <w:rsid w:val="00184A2B"/>
    <w:rsid w:val="001857EB"/>
    <w:rsid w:val="00186273"/>
    <w:rsid w:val="00186C47"/>
    <w:rsid w:val="00186C6D"/>
    <w:rsid w:val="0019046E"/>
    <w:rsid w:val="0019060A"/>
    <w:rsid w:val="00190CAC"/>
    <w:rsid w:val="0019151C"/>
    <w:rsid w:val="00192E27"/>
    <w:rsid w:val="001943AC"/>
    <w:rsid w:val="00194F7E"/>
    <w:rsid w:val="001961A7"/>
    <w:rsid w:val="00196696"/>
    <w:rsid w:val="001967BF"/>
    <w:rsid w:val="001971C4"/>
    <w:rsid w:val="0019762C"/>
    <w:rsid w:val="001A0137"/>
    <w:rsid w:val="001A4B86"/>
    <w:rsid w:val="001A6675"/>
    <w:rsid w:val="001B2537"/>
    <w:rsid w:val="001B6A4D"/>
    <w:rsid w:val="001B752C"/>
    <w:rsid w:val="001C01F7"/>
    <w:rsid w:val="001C2A71"/>
    <w:rsid w:val="001C33F5"/>
    <w:rsid w:val="001C46BF"/>
    <w:rsid w:val="001C506C"/>
    <w:rsid w:val="001C71E1"/>
    <w:rsid w:val="001D0459"/>
    <w:rsid w:val="001D053E"/>
    <w:rsid w:val="001D0986"/>
    <w:rsid w:val="001D1A65"/>
    <w:rsid w:val="001D284B"/>
    <w:rsid w:val="001D288F"/>
    <w:rsid w:val="001D4742"/>
    <w:rsid w:val="001D6EED"/>
    <w:rsid w:val="001E0367"/>
    <w:rsid w:val="001E2EB3"/>
    <w:rsid w:val="001E3A3D"/>
    <w:rsid w:val="001E3CBA"/>
    <w:rsid w:val="001E50E5"/>
    <w:rsid w:val="001E5E85"/>
    <w:rsid w:val="001E5FA1"/>
    <w:rsid w:val="001E6A68"/>
    <w:rsid w:val="001F3915"/>
    <w:rsid w:val="001F3A6B"/>
    <w:rsid w:val="001F3E8F"/>
    <w:rsid w:val="001F3ED4"/>
    <w:rsid w:val="001F416D"/>
    <w:rsid w:val="001F4DBD"/>
    <w:rsid w:val="001F5728"/>
    <w:rsid w:val="001F669D"/>
    <w:rsid w:val="00201753"/>
    <w:rsid w:val="0020447E"/>
    <w:rsid w:val="002059EF"/>
    <w:rsid w:val="002064B7"/>
    <w:rsid w:val="00206649"/>
    <w:rsid w:val="00206856"/>
    <w:rsid w:val="00207008"/>
    <w:rsid w:val="0020745B"/>
    <w:rsid w:val="00210250"/>
    <w:rsid w:val="00210798"/>
    <w:rsid w:val="002111E7"/>
    <w:rsid w:val="00211C3C"/>
    <w:rsid w:val="00211CC8"/>
    <w:rsid w:val="00212069"/>
    <w:rsid w:val="00213154"/>
    <w:rsid w:val="00213FE0"/>
    <w:rsid w:val="00214814"/>
    <w:rsid w:val="002215A0"/>
    <w:rsid w:val="002223E1"/>
    <w:rsid w:val="00223FA3"/>
    <w:rsid w:val="00226DE4"/>
    <w:rsid w:val="0023245C"/>
    <w:rsid w:val="00234317"/>
    <w:rsid w:val="0023743D"/>
    <w:rsid w:val="0023769F"/>
    <w:rsid w:val="00240B77"/>
    <w:rsid w:val="00244822"/>
    <w:rsid w:val="002465E7"/>
    <w:rsid w:val="0024689D"/>
    <w:rsid w:val="0024694B"/>
    <w:rsid w:val="00246CCD"/>
    <w:rsid w:val="00246F4A"/>
    <w:rsid w:val="00251926"/>
    <w:rsid w:val="00252103"/>
    <w:rsid w:val="00252325"/>
    <w:rsid w:val="00252409"/>
    <w:rsid w:val="002546A8"/>
    <w:rsid w:val="00254FF7"/>
    <w:rsid w:val="00256ED2"/>
    <w:rsid w:val="00260DD9"/>
    <w:rsid w:val="00260E29"/>
    <w:rsid w:val="00261F16"/>
    <w:rsid w:val="00261FED"/>
    <w:rsid w:val="00262913"/>
    <w:rsid w:val="0026418B"/>
    <w:rsid w:val="00264D4D"/>
    <w:rsid w:val="00265169"/>
    <w:rsid w:val="00265CF4"/>
    <w:rsid w:val="00266B51"/>
    <w:rsid w:val="00267913"/>
    <w:rsid w:val="0027113A"/>
    <w:rsid w:val="00271538"/>
    <w:rsid w:val="00273BEB"/>
    <w:rsid w:val="00276B3B"/>
    <w:rsid w:val="00280281"/>
    <w:rsid w:val="0028041F"/>
    <w:rsid w:val="00285668"/>
    <w:rsid w:val="0028770C"/>
    <w:rsid w:val="00287D9F"/>
    <w:rsid w:val="002908D8"/>
    <w:rsid w:val="002910B1"/>
    <w:rsid w:val="00291262"/>
    <w:rsid w:val="00291671"/>
    <w:rsid w:val="00293FF0"/>
    <w:rsid w:val="0029445C"/>
    <w:rsid w:val="00294491"/>
    <w:rsid w:val="0029592F"/>
    <w:rsid w:val="002A0E66"/>
    <w:rsid w:val="002A2BC4"/>
    <w:rsid w:val="002A442B"/>
    <w:rsid w:val="002A511B"/>
    <w:rsid w:val="002A554C"/>
    <w:rsid w:val="002A59EA"/>
    <w:rsid w:val="002A6130"/>
    <w:rsid w:val="002A7C65"/>
    <w:rsid w:val="002B135F"/>
    <w:rsid w:val="002B16F0"/>
    <w:rsid w:val="002B1860"/>
    <w:rsid w:val="002B269D"/>
    <w:rsid w:val="002B474D"/>
    <w:rsid w:val="002B4DFE"/>
    <w:rsid w:val="002B5CDC"/>
    <w:rsid w:val="002B650C"/>
    <w:rsid w:val="002C10F7"/>
    <w:rsid w:val="002C2E9D"/>
    <w:rsid w:val="002C4001"/>
    <w:rsid w:val="002C52E1"/>
    <w:rsid w:val="002D1B43"/>
    <w:rsid w:val="002D1FFF"/>
    <w:rsid w:val="002D2175"/>
    <w:rsid w:val="002D24A9"/>
    <w:rsid w:val="002D3BF7"/>
    <w:rsid w:val="002D5FFE"/>
    <w:rsid w:val="002D6A97"/>
    <w:rsid w:val="002E2B18"/>
    <w:rsid w:val="002E5400"/>
    <w:rsid w:val="002E671D"/>
    <w:rsid w:val="002F2CEB"/>
    <w:rsid w:val="002F3ED8"/>
    <w:rsid w:val="002F6C32"/>
    <w:rsid w:val="002F78CD"/>
    <w:rsid w:val="003017EB"/>
    <w:rsid w:val="003036B9"/>
    <w:rsid w:val="003039C5"/>
    <w:rsid w:val="003051B2"/>
    <w:rsid w:val="00307EB6"/>
    <w:rsid w:val="003102FD"/>
    <w:rsid w:val="00311055"/>
    <w:rsid w:val="00311118"/>
    <w:rsid w:val="003136BA"/>
    <w:rsid w:val="00313E6E"/>
    <w:rsid w:val="00314EBB"/>
    <w:rsid w:val="003162F0"/>
    <w:rsid w:val="00316568"/>
    <w:rsid w:val="00316FAA"/>
    <w:rsid w:val="003179F7"/>
    <w:rsid w:val="003179F8"/>
    <w:rsid w:val="0032125F"/>
    <w:rsid w:val="00321319"/>
    <w:rsid w:val="00321447"/>
    <w:rsid w:val="00321884"/>
    <w:rsid w:val="00322B58"/>
    <w:rsid w:val="00323A4C"/>
    <w:rsid w:val="00324454"/>
    <w:rsid w:val="003302F2"/>
    <w:rsid w:val="003305A1"/>
    <w:rsid w:val="00330A9A"/>
    <w:rsid w:val="00331B3E"/>
    <w:rsid w:val="00332C4B"/>
    <w:rsid w:val="003354DF"/>
    <w:rsid w:val="00335513"/>
    <w:rsid w:val="003364A4"/>
    <w:rsid w:val="003406FE"/>
    <w:rsid w:val="00340770"/>
    <w:rsid w:val="00341DC1"/>
    <w:rsid w:val="003430FC"/>
    <w:rsid w:val="00346DB9"/>
    <w:rsid w:val="00346FCF"/>
    <w:rsid w:val="003511BF"/>
    <w:rsid w:val="0035181F"/>
    <w:rsid w:val="0035228F"/>
    <w:rsid w:val="00353AA2"/>
    <w:rsid w:val="003575BD"/>
    <w:rsid w:val="003579BF"/>
    <w:rsid w:val="00364CE2"/>
    <w:rsid w:val="00366989"/>
    <w:rsid w:val="0036741A"/>
    <w:rsid w:val="00367E30"/>
    <w:rsid w:val="00373154"/>
    <w:rsid w:val="00373E35"/>
    <w:rsid w:val="00374364"/>
    <w:rsid w:val="00374CD7"/>
    <w:rsid w:val="003752AA"/>
    <w:rsid w:val="00375425"/>
    <w:rsid w:val="003758B1"/>
    <w:rsid w:val="00375EF6"/>
    <w:rsid w:val="003765CB"/>
    <w:rsid w:val="0037688D"/>
    <w:rsid w:val="00376F8D"/>
    <w:rsid w:val="003773CA"/>
    <w:rsid w:val="00380E15"/>
    <w:rsid w:val="00381D1F"/>
    <w:rsid w:val="00382275"/>
    <w:rsid w:val="003826AE"/>
    <w:rsid w:val="00385692"/>
    <w:rsid w:val="00386C92"/>
    <w:rsid w:val="0039154E"/>
    <w:rsid w:val="003930B1"/>
    <w:rsid w:val="00393138"/>
    <w:rsid w:val="0039432F"/>
    <w:rsid w:val="003956EE"/>
    <w:rsid w:val="0039605B"/>
    <w:rsid w:val="00396D28"/>
    <w:rsid w:val="003A0BAA"/>
    <w:rsid w:val="003A2205"/>
    <w:rsid w:val="003A2688"/>
    <w:rsid w:val="003A326E"/>
    <w:rsid w:val="003A5876"/>
    <w:rsid w:val="003A5EF4"/>
    <w:rsid w:val="003A6040"/>
    <w:rsid w:val="003A6A62"/>
    <w:rsid w:val="003B0485"/>
    <w:rsid w:val="003B09D9"/>
    <w:rsid w:val="003B4156"/>
    <w:rsid w:val="003B5B67"/>
    <w:rsid w:val="003B5D51"/>
    <w:rsid w:val="003B61F3"/>
    <w:rsid w:val="003B65A0"/>
    <w:rsid w:val="003B72A4"/>
    <w:rsid w:val="003C0473"/>
    <w:rsid w:val="003C3198"/>
    <w:rsid w:val="003C3DB2"/>
    <w:rsid w:val="003C7F5D"/>
    <w:rsid w:val="003D0945"/>
    <w:rsid w:val="003D2D78"/>
    <w:rsid w:val="003D3617"/>
    <w:rsid w:val="003D4812"/>
    <w:rsid w:val="003D57D9"/>
    <w:rsid w:val="003D6BCE"/>
    <w:rsid w:val="003E026B"/>
    <w:rsid w:val="003E0394"/>
    <w:rsid w:val="003E28BA"/>
    <w:rsid w:val="003E346B"/>
    <w:rsid w:val="003E6236"/>
    <w:rsid w:val="003E67A4"/>
    <w:rsid w:val="003F1459"/>
    <w:rsid w:val="003F2F56"/>
    <w:rsid w:val="003F4616"/>
    <w:rsid w:val="003F55A9"/>
    <w:rsid w:val="003F70AC"/>
    <w:rsid w:val="0040022E"/>
    <w:rsid w:val="00400A55"/>
    <w:rsid w:val="004018FC"/>
    <w:rsid w:val="00402815"/>
    <w:rsid w:val="00403939"/>
    <w:rsid w:val="00404524"/>
    <w:rsid w:val="00404FD1"/>
    <w:rsid w:val="0040541F"/>
    <w:rsid w:val="00405897"/>
    <w:rsid w:val="00405B0E"/>
    <w:rsid w:val="00410BAA"/>
    <w:rsid w:val="0041118E"/>
    <w:rsid w:val="00412FEB"/>
    <w:rsid w:val="00413C0F"/>
    <w:rsid w:val="004140D7"/>
    <w:rsid w:val="00414752"/>
    <w:rsid w:val="004147EA"/>
    <w:rsid w:val="0041521A"/>
    <w:rsid w:val="00415E67"/>
    <w:rsid w:val="004160B4"/>
    <w:rsid w:val="00416751"/>
    <w:rsid w:val="00420079"/>
    <w:rsid w:val="0042071B"/>
    <w:rsid w:val="00420C5F"/>
    <w:rsid w:val="00421791"/>
    <w:rsid w:val="00421EE5"/>
    <w:rsid w:val="00422A27"/>
    <w:rsid w:val="0042648C"/>
    <w:rsid w:val="00426BCB"/>
    <w:rsid w:val="00431A60"/>
    <w:rsid w:val="00431BE7"/>
    <w:rsid w:val="004349CA"/>
    <w:rsid w:val="0044078A"/>
    <w:rsid w:val="0044319C"/>
    <w:rsid w:val="00444629"/>
    <w:rsid w:val="00445477"/>
    <w:rsid w:val="004474E6"/>
    <w:rsid w:val="00447F4C"/>
    <w:rsid w:val="00451ED6"/>
    <w:rsid w:val="00452568"/>
    <w:rsid w:val="00453120"/>
    <w:rsid w:val="00455D42"/>
    <w:rsid w:val="0045699E"/>
    <w:rsid w:val="00462A73"/>
    <w:rsid w:val="00462E86"/>
    <w:rsid w:val="00464F84"/>
    <w:rsid w:val="004712D6"/>
    <w:rsid w:val="0047523E"/>
    <w:rsid w:val="004755FF"/>
    <w:rsid w:val="0048111F"/>
    <w:rsid w:val="004834C9"/>
    <w:rsid w:val="0048397D"/>
    <w:rsid w:val="0048414A"/>
    <w:rsid w:val="004867F0"/>
    <w:rsid w:val="00487046"/>
    <w:rsid w:val="0048757C"/>
    <w:rsid w:val="00487D2E"/>
    <w:rsid w:val="00490116"/>
    <w:rsid w:val="00492C33"/>
    <w:rsid w:val="0049320E"/>
    <w:rsid w:val="00493DAE"/>
    <w:rsid w:val="004951ED"/>
    <w:rsid w:val="004952A3"/>
    <w:rsid w:val="004954D0"/>
    <w:rsid w:val="004955C1"/>
    <w:rsid w:val="00495CF2"/>
    <w:rsid w:val="00497867"/>
    <w:rsid w:val="004A1119"/>
    <w:rsid w:val="004A3334"/>
    <w:rsid w:val="004A4110"/>
    <w:rsid w:val="004A73A2"/>
    <w:rsid w:val="004A7C2F"/>
    <w:rsid w:val="004B132E"/>
    <w:rsid w:val="004B4C33"/>
    <w:rsid w:val="004B6B75"/>
    <w:rsid w:val="004B6DC0"/>
    <w:rsid w:val="004C2AA2"/>
    <w:rsid w:val="004C38B3"/>
    <w:rsid w:val="004C75C8"/>
    <w:rsid w:val="004D08D7"/>
    <w:rsid w:val="004D1860"/>
    <w:rsid w:val="004D2C15"/>
    <w:rsid w:val="004D4F48"/>
    <w:rsid w:val="004D7783"/>
    <w:rsid w:val="004E06CC"/>
    <w:rsid w:val="004E06D6"/>
    <w:rsid w:val="004E23EC"/>
    <w:rsid w:val="004E2432"/>
    <w:rsid w:val="004E4188"/>
    <w:rsid w:val="004E4857"/>
    <w:rsid w:val="004E4F48"/>
    <w:rsid w:val="004E5ECC"/>
    <w:rsid w:val="004E678D"/>
    <w:rsid w:val="004E731F"/>
    <w:rsid w:val="004F056B"/>
    <w:rsid w:val="004F2B02"/>
    <w:rsid w:val="004F2B4B"/>
    <w:rsid w:val="004F2E13"/>
    <w:rsid w:val="004F566C"/>
    <w:rsid w:val="004F58AD"/>
    <w:rsid w:val="004F5955"/>
    <w:rsid w:val="004F61EF"/>
    <w:rsid w:val="004F67FC"/>
    <w:rsid w:val="004F6A84"/>
    <w:rsid w:val="004F6DE1"/>
    <w:rsid w:val="004F7F27"/>
    <w:rsid w:val="0050091C"/>
    <w:rsid w:val="005027B8"/>
    <w:rsid w:val="0050353B"/>
    <w:rsid w:val="00503F4B"/>
    <w:rsid w:val="00504A20"/>
    <w:rsid w:val="00505FEE"/>
    <w:rsid w:val="0050630F"/>
    <w:rsid w:val="00506A75"/>
    <w:rsid w:val="00507267"/>
    <w:rsid w:val="005074BC"/>
    <w:rsid w:val="005079C2"/>
    <w:rsid w:val="00510768"/>
    <w:rsid w:val="005152BE"/>
    <w:rsid w:val="0051565D"/>
    <w:rsid w:val="00517219"/>
    <w:rsid w:val="00517AAB"/>
    <w:rsid w:val="0052014E"/>
    <w:rsid w:val="00521F8A"/>
    <w:rsid w:val="0052210E"/>
    <w:rsid w:val="00522770"/>
    <w:rsid w:val="005235FA"/>
    <w:rsid w:val="00524BE1"/>
    <w:rsid w:val="00524F62"/>
    <w:rsid w:val="005250BA"/>
    <w:rsid w:val="00525227"/>
    <w:rsid w:val="00526B6D"/>
    <w:rsid w:val="00526B8F"/>
    <w:rsid w:val="00530B6D"/>
    <w:rsid w:val="00533582"/>
    <w:rsid w:val="0053391C"/>
    <w:rsid w:val="00534523"/>
    <w:rsid w:val="00534BD4"/>
    <w:rsid w:val="005368C4"/>
    <w:rsid w:val="00536A9A"/>
    <w:rsid w:val="00537A19"/>
    <w:rsid w:val="00541674"/>
    <w:rsid w:val="00541AAE"/>
    <w:rsid w:val="005431F6"/>
    <w:rsid w:val="00544B0A"/>
    <w:rsid w:val="00544D36"/>
    <w:rsid w:val="0054540E"/>
    <w:rsid w:val="00551D40"/>
    <w:rsid w:val="0055384E"/>
    <w:rsid w:val="00553B5B"/>
    <w:rsid w:val="00555559"/>
    <w:rsid w:val="00556B8E"/>
    <w:rsid w:val="00560FB3"/>
    <w:rsid w:val="005619E4"/>
    <w:rsid w:val="00561A26"/>
    <w:rsid w:val="00562E74"/>
    <w:rsid w:val="005703A9"/>
    <w:rsid w:val="0057227C"/>
    <w:rsid w:val="00574AB5"/>
    <w:rsid w:val="005750EF"/>
    <w:rsid w:val="00575E5C"/>
    <w:rsid w:val="00575EB4"/>
    <w:rsid w:val="00577DB2"/>
    <w:rsid w:val="005836E0"/>
    <w:rsid w:val="00583796"/>
    <w:rsid w:val="00583C50"/>
    <w:rsid w:val="00590849"/>
    <w:rsid w:val="00590A52"/>
    <w:rsid w:val="00590ED4"/>
    <w:rsid w:val="005918C6"/>
    <w:rsid w:val="00592574"/>
    <w:rsid w:val="00593FCA"/>
    <w:rsid w:val="00594BFC"/>
    <w:rsid w:val="00596CAF"/>
    <w:rsid w:val="00597EC1"/>
    <w:rsid w:val="005A0FF6"/>
    <w:rsid w:val="005A2758"/>
    <w:rsid w:val="005A2BB8"/>
    <w:rsid w:val="005A2D93"/>
    <w:rsid w:val="005A3136"/>
    <w:rsid w:val="005A57FC"/>
    <w:rsid w:val="005A6474"/>
    <w:rsid w:val="005A7D33"/>
    <w:rsid w:val="005B11C8"/>
    <w:rsid w:val="005B229A"/>
    <w:rsid w:val="005B22FE"/>
    <w:rsid w:val="005B395C"/>
    <w:rsid w:val="005B48C6"/>
    <w:rsid w:val="005B5858"/>
    <w:rsid w:val="005B7129"/>
    <w:rsid w:val="005B75C3"/>
    <w:rsid w:val="005B75F9"/>
    <w:rsid w:val="005C025A"/>
    <w:rsid w:val="005C0A4D"/>
    <w:rsid w:val="005C0DB7"/>
    <w:rsid w:val="005C14ED"/>
    <w:rsid w:val="005C1C16"/>
    <w:rsid w:val="005C3BBE"/>
    <w:rsid w:val="005C44D0"/>
    <w:rsid w:val="005C4E1D"/>
    <w:rsid w:val="005C6495"/>
    <w:rsid w:val="005C7EF9"/>
    <w:rsid w:val="005D01F5"/>
    <w:rsid w:val="005D026C"/>
    <w:rsid w:val="005D0421"/>
    <w:rsid w:val="005D05B1"/>
    <w:rsid w:val="005D20AE"/>
    <w:rsid w:val="005D3CEB"/>
    <w:rsid w:val="005D3F02"/>
    <w:rsid w:val="005D40D9"/>
    <w:rsid w:val="005D50B0"/>
    <w:rsid w:val="005D77EB"/>
    <w:rsid w:val="005E13D4"/>
    <w:rsid w:val="005E144E"/>
    <w:rsid w:val="005E2733"/>
    <w:rsid w:val="005E45C4"/>
    <w:rsid w:val="005E627A"/>
    <w:rsid w:val="005E6DDD"/>
    <w:rsid w:val="005F5354"/>
    <w:rsid w:val="005F61B9"/>
    <w:rsid w:val="00600D8F"/>
    <w:rsid w:val="00601008"/>
    <w:rsid w:val="0060426D"/>
    <w:rsid w:val="006102AD"/>
    <w:rsid w:val="006104E1"/>
    <w:rsid w:val="00610535"/>
    <w:rsid w:val="00617335"/>
    <w:rsid w:val="0062118A"/>
    <w:rsid w:val="00623E8B"/>
    <w:rsid w:val="006252E5"/>
    <w:rsid w:val="0062538B"/>
    <w:rsid w:val="00625EAB"/>
    <w:rsid w:val="0062684B"/>
    <w:rsid w:val="00630FB7"/>
    <w:rsid w:val="00633579"/>
    <w:rsid w:val="00633966"/>
    <w:rsid w:val="00637E25"/>
    <w:rsid w:val="00640BBB"/>
    <w:rsid w:val="00641CE0"/>
    <w:rsid w:val="006420FD"/>
    <w:rsid w:val="00643E7F"/>
    <w:rsid w:val="006444DE"/>
    <w:rsid w:val="00644AF2"/>
    <w:rsid w:val="00644F24"/>
    <w:rsid w:val="0064637E"/>
    <w:rsid w:val="006465A9"/>
    <w:rsid w:val="006465B6"/>
    <w:rsid w:val="0064758B"/>
    <w:rsid w:val="00650A2E"/>
    <w:rsid w:val="00655C79"/>
    <w:rsid w:val="00656A9C"/>
    <w:rsid w:val="00657B4E"/>
    <w:rsid w:val="00660B4F"/>
    <w:rsid w:val="0066748A"/>
    <w:rsid w:val="0067032D"/>
    <w:rsid w:val="00670630"/>
    <w:rsid w:val="006708C3"/>
    <w:rsid w:val="00670B74"/>
    <w:rsid w:val="00672AC8"/>
    <w:rsid w:val="00673584"/>
    <w:rsid w:val="006741BF"/>
    <w:rsid w:val="00674737"/>
    <w:rsid w:val="0067639B"/>
    <w:rsid w:val="00676AC4"/>
    <w:rsid w:val="00677EA8"/>
    <w:rsid w:val="0068029B"/>
    <w:rsid w:val="00680423"/>
    <w:rsid w:val="006824D7"/>
    <w:rsid w:val="00682C29"/>
    <w:rsid w:val="006831C4"/>
    <w:rsid w:val="00683818"/>
    <w:rsid w:val="006846CC"/>
    <w:rsid w:val="00684DE4"/>
    <w:rsid w:val="0068518E"/>
    <w:rsid w:val="006854C0"/>
    <w:rsid w:val="00686246"/>
    <w:rsid w:val="00686F25"/>
    <w:rsid w:val="0068750D"/>
    <w:rsid w:val="00687C32"/>
    <w:rsid w:val="00690AFE"/>
    <w:rsid w:val="00691417"/>
    <w:rsid w:val="00692166"/>
    <w:rsid w:val="00692412"/>
    <w:rsid w:val="006931D7"/>
    <w:rsid w:val="0069363A"/>
    <w:rsid w:val="006A16C0"/>
    <w:rsid w:val="006A32D9"/>
    <w:rsid w:val="006A535B"/>
    <w:rsid w:val="006B1745"/>
    <w:rsid w:val="006B2577"/>
    <w:rsid w:val="006B26E9"/>
    <w:rsid w:val="006B2952"/>
    <w:rsid w:val="006B4CDD"/>
    <w:rsid w:val="006B6D4A"/>
    <w:rsid w:val="006B77F5"/>
    <w:rsid w:val="006C09D2"/>
    <w:rsid w:val="006C1D18"/>
    <w:rsid w:val="006C1E74"/>
    <w:rsid w:val="006C446C"/>
    <w:rsid w:val="006C62B9"/>
    <w:rsid w:val="006D0693"/>
    <w:rsid w:val="006D12FE"/>
    <w:rsid w:val="006D2A28"/>
    <w:rsid w:val="006D3724"/>
    <w:rsid w:val="006D373D"/>
    <w:rsid w:val="006D37D1"/>
    <w:rsid w:val="006D4A7F"/>
    <w:rsid w:val="006D6A92"/>
    <w:rsid w:val="006D6FFF"/>
    <w:rsid w:val="006E143D"/>
    <w:rsid w:val="006E1D7A"/>
    <w:rsid w:val="006E3FC5"/>
    <w:rsid w:val="006E4F2C"/>
    <w:rsid w:val="006E6373"/>
    <w:rsid w:val="006E63CA"/>
    <w:rsid w:val="006E655E"/>
    <w:rsid w:val="006E6884"/>
    <w:rsid w:val="006E706B"/>
    <w:rsid w:val="006E70A7"/>
    <w:rsid w:val="006E7F7D"/>
    <w:rsid w:val="006F19C6"/>
    <w:rsid w:val="006F2232"/>
    <w:rsid w:val="006F2EA7"/>
    <w:rsid w:val="006F5DBA"/>
    <w:rsid w:val="006F64CF"/>
    <w:rsid w:val="006F6848"/>
    <w:rsid w:val="006F6E26"/>
    <w:rsid w:val="007017F1"/>
    <w:rsid w:val="00702CFC"/>
    <w:rsid w:val="00702D1A"/>
    <w:rsid w:val="007032DA"/>
    <w:rsid w:val="007033A8"/>
    <w:rsid w:val="00705E1B"/>
    <w:rsid w:val="0071068A"/>
    <w:rsid w:val="00711D54"/>
    <w:rsid w:val="00712950"/>
    <w:rsid w:val="0071306F"/>
    <w:rsid w:val="00713F6B"/>
    <w:rsid w:val="0071635A"/>
    <w:rsid w:val="00716701"/>
    <w:rsid w:val="00716E48"/>
    <w:rsid w:val="007173C5"/>
    <w:rsid w:val="00717894"/>
    <w:rsid w:val="00721CB0"/>
    <w:rsid w:val="0072265A"/>
    <w:rsid w:val="007232C3"/>
    <w:rsid w:val="00727078"/>
    <w:rsid w:val="00732AFD"/>
    <w:rsid w:val="007331DE"/>
    <w:rsid w:val="00736A23"/>
    <w:rsid w:val="00737548"/>
    <w:rsid w:val="00742BC2"/>
    <w:rsid w:val="00742FB0"/>
    <w:rsid w:val="00743480"/>
    <w:rsid w:val="007446CC"/>
    <w:rsid w:val="00745746"/>
    <w:rsid w:val="007464D5"/>
    <w:rsid w:val="00746753"/>
    <w:rsid w:val="00747E73"/>
    <w:rsid w:val="0075140C"/>
    <w:rsid w:val="00751A40"/>
    <w:rsid w:val="00752B76"/>
    <w:rsid w:val="00753449"/>
    <w:rsid w:val="00753C21"/>
    <w:rsid w:val="00754AA9"/>
    <w:rsid w:val="00754F30"/>
    <w:rsid w:val="007551B3"/>
    <w:rsid w:val="00756FE7"/>
    <w:rsid w:val="0076047F"/>
    <w:rsid w:val="00760A93"/>
    <w:rsid w:val="00761864"/>
    <w:rsid w:val="00763218"/>
    <w:rsid w:val="00763F77"/>
    <w:rsid w:val="00765124"/>
    <w:rsid w:val="007656C7"/>
    <w:rsid w:val="00765802"/>
    <w:rsid w:val="00765CFC"/>
    <w:rsid w:val="00766C94"/>
    <w:rsid w:val="007702D6"/>
    <w:rsid w:val="00770A36"/>
    <w:rsid w:val="0077241C"/>
    <w:rsid w:val="00773D45"/>
    <w:rsid w:val="00775A51"/>
    <w:rsid w:val="007776B3"/>
    <w:rsid w:val="00782547"/>
    <w:rsid w:val="00782C28"/>
    <w:rsid w:val="00787034"/>
    <w:rsid w:val="00791116"/>
    <w:rsid w:val="007937F4"/>
    <w:rsid w:val="00794BE0"/>
    <w:rsid w:val="0079690C"/>
    <w:rsid w:val="00796BBA"/>
    <w:rsid w:val="007970F1"/>
    <w:rsid w:val="0079739A"/>
    <w:rsid w:val="007A117E"/>
    <w:rsid w:val="007A1696"/>
    <w:rsid w:val="007A1E8C"/>
    <w:rsid w:val="007A3657"/>
    <w:rsid w:val="007A3FF4"/>
    <w:rsid w:val="007A68B4"/>
    <w:rsid w:val="007A7296"/>
    <w:rsid w:val="007B1524"/>
    <w:rsid w:val="007B32DD"/>
    <w:rsid w:val="007B5403"/>
    <w:rsid w:val="007B5FAC"/>
    <w:rsid w:val="007B6972"/>
    <w:rsid w:val="007C01FB"/>
    <w:rsid w:val="007C1EA6"/>
    <w:rsid w:val="007C2106"/>
    <w:rsid w:val="007C2AC0"/>
    <w:rsid w:val="007C2FB4"/>
    <w:rsid w:val="007C70F3"/>
    <w:rsid w:val="007C7241"/>
    <w:rsid w:val="007C7894"/>
    <w:rsid w:val="007D038D"/>
    <w:rsid w:val="007D38E0"/>
    <w:rsid w:val="007D3B4D"/>
    <w:rsid w:val="007D3B91"/>
    <w:rsid w:val="007D4E2D"/>
    <w:rsid w:val="007D7198"/>
    <w:rsid w:val="007D7224"/>
    <w:rsid w:val="007E02D8"/>
    <w:rsid w:val="007E286B"/>
    <w:rsid w:val="007E4102"/>
    <w:rsid w:val="007E422B"/>
    <w:rsid w:val="007E566D"/>
    <w:rsid w:val="007E5BF1"/>
    <w:rsid w:val="007E5CB6"/>
    <w:rsid w:val="007E63AF"/>
    <w:rsid w:val="007E7144"/>
    <w:rsid w:val="007E75BB"/>
    <w:rsid w:val="007E77A5"/>
    <w:rsid w:val="007F2399"/>
    <w:rsid w:val="007F254E"/>
    <w:rsid w:val="007F25FD"/>
    <w:rsid w:val="007F29E9"/>
    <w:rsid w:val="007F32A3"/>
    <w:rsid w:val="007F3B52"/>
    <w:rsid w:val="007F4891"/>
    <w:rsid w:val="007F4B18"/>
    <w:rsid w:val="007F5E39"/>
    <w:rsid w:val="007F6C3C"/>
    <w:rsid w:val="007F6CB9"/>
    <w:rsid w:val="007F7132"/>
    <w:rsid w:val="007F71E8"/>
    <w:rsid w:val="007F766A"/>
    <w:rsid w:val="00800A42"/>
    <w:rsid w:val="00801055"/>
    <w:rsid w:val="008028D2"/>
    <w:rsid w:val="00803071"/>
    <w:rsid w:val="00805E03"/>
    <w:rsid w:val="00805F92"/>
    <w:rsid w:val="008103BD"/>
    <w:rsid w:val="00810663"/>
    <w:rsid w:val="00811725"/>
    <w:rsid w:val="00812045"/>
    <w:rsid w:val="00812B3E"/>
    <w:rsid w:val="00813E5D"/>
    <w:rsid w:val="00813E60"/>
    <w:rsid w:val="008153C9"/>
    <w:rsid w:val="008211D0"/>
    <w:rsid w:val="00823EFB"/>
    <w:rsid w:val="00826C54"/>
    <w:rsid w:val="00827978"/>
    <w:rsid w:val="00827AC6"/>
    <w:rsid w:val="00830C08"/>
    <w:rsid w:val="008327AE"/>
    <w:rsid w:val="00832E53"/>
    <w:rsid w:val="00833A9E"/>
    <w:rsid w:val="00833D40"/>
    <w:rsid w:val="008344B5"/>
    <w:rsid w:val="00835167"/>
    <w:rsid w:val="00835178"/>
    <w:rsid w:val="00835493"/>
    <w:rsid w:val="0084064C"/>
    <w:rsid w:val="008423B0"/>
    <w:rsid w:val="008458E6"/>
    <w:rsid w:val="0084777C"/>
    <w:rsid w:val="0085006C"/>
    <w:rsid w:val="008506A5"/>
    <w:rsid w:val="0085271D"/>
    <w:rsid w:val="00852A26"/>
    <w:rsid w:val="00855C3C"/>
    <w:rsid w:val="0085723A"/>
    <w:rsid w:val="0085748D"/>
    <w:rsid w:val="00860043"/>
    <w:rsid w:val="0086010C"/>
    <w:rsid w:val="0086026A"/>
    <w:rsid w:val="008604D9"/>
    <w:rsid w:val="00861BD7"/>
    <w:rsid w:val="008634E2"/>
    <w:rsid w:val="00864602"/>
    <w:rsid w:val="00866D3C"/>
    <w:rsid w:val="008676FB"/>
    <w:rsid w:val="00867AC4"/>
    <w:rsid w:val="008705FF"/>
    <w:rsid w:val="008708E2"/>
    <w:rsid w:val="008710AB"/>
    <w:rsid w:val="0087212F"/>
    <w:rsid w:val="0087543D"/>
    <w:rsid w:val="00876E04"/>
    <w:rsid w:val="00877084"/>
    <w:rsid w:val="0087745A"/>
    <w:rsid w:val="008774A0"/>
    <w:rsid w:val="00877F76"/>
    <w:rsid w:val="008800E7"/>
    <w:rsid w:val="00881539"/>
    <w:rsid w:val="00881B90"/>
    <w:rsid w:val="00881D96"/>
    <w:rsid w:val="00883EF5"/>
    <w:rsid w:val="008848D3"/>
    <w:rsid w:val="00887B8A"/>
    <w:rsid w:val="00893738"/>
    <w:rsid w:val="008A1BDE"/>
    <w:rsid w:val="008A2179"/>
    <w:rsid w:val="008A3E15"/>
    <w:rsid w:val="008A505A"/>
    <w:rsid w:val="008A5505"/>
    <w:rsid w:val="008A57DD"/>
    <w:rsid w:val="008A6AE6"/>
    <w:rsid w:val="008A788A"/>
    <w:rsid w:val="008B0358"/>
    <w:rsid w:val="008B05F4"/>
    <w:rsid w:val="008B134E"/>
    <w:rsid w:val="008B189F"/>
    <w:rsid w:val="008B2CA5"/>
    <w:rsid w:val="008B36AE"/>
    <w:rsid w:val="008B596E"/>
    <w:rsid w:val="008B59C1"/>
    <w:rsid w:val="008B6F7A"/>
    <w:rsid w:val="008B7EF5"/>
    <w:rsid w:val="008C1A00"/>
    <w:rsid w:val="008C1D69"/>
    <w:rsid w:val="008C2F3B"/>
    <w:rsid w:val="008C355B"/>
    <w:rsid w:val="008C3805"/>
    <w:rsid w:val="008C5B33"/>
    <w:rsid w:val="008C6E21"/>
    <w:rsid w:val="008C700D"/>
    <w:rsid w:val="008D0A36"/>
    <w:rsid w:val="008D20E4"/>
    <w:rsid w:val="008D33B2"/>
    <w:rsid w:val="008D3721"/>
    <w:rsid w:val="008D4AEF"/>
    <w:rsid w:val="008D7366"/>
    <w:rsid w:val="008D77A0"/>
    <w:rsid w:val="008E010D"/>
    <w:rsid w:val="008E1CA3"/>
    <w:rsid w:val="008E2640"/>
    <w:rsid w:val="008E33C1"/>
    <w:rsid w:val="008E3BAD"/>
    <w:rsid w:val="008E6F54"/>
    <w:rsid w:val="008F1059"/>
    <w:rsid w:val="008F1F2D"/>
    <w:rsid w:val="008F220E"/>
    <w:rsid w:val="008F30B4"/>
    <w:rsid w:val="008F42D9"/>
    <w:rsid w:val="008F4659"/>
    <w:rsid w:val="008F52B3"/>
    <w:rsid w:val="008F6F89"/>
    <w:rsid w:val="0090083A"/>
    <w:rsid w:val="009025C1"/>
    <w:rsid w:val="0090350F"/>
    <w:rsid w:val="009051BA"/>
    <w:rsid w:val="00906B05"/>
    <w:rsid w:val="00907C61"/>
    <w:rsid w:val="00911A52"/>
    <w:rsid w:val="009139AF"/>
    <w:rsid w:val="009166DA"/>
    <w:rsid w:val="0092456F"/>
    <w:rsid w:val="00925526"/>
    <w:rsid w:val="00925B54"/>
    <w:rsid w:val="00925BEE"/>
    <w:rsid w:val="00926B53"/>
    <w:rsid w:val="00926D90"/>
    <w:rsid w:val="00926F5F"/>
    <w:rsid w:val="00931249"/>
    <w:rsid w:val="00933093"/>
    <w:rsid w:val="00933ED4"/>
    <w:rsid w:val="00934735"/>
    <w:rsid w:val="00935D25"/>
    <w:rsid w:val="00936363"/>
    <w:rsid w:val="0093670A"/>
    <w:rsid w:val="00936A74"/>
    <w:rsid w:val="00936BB4"/>
    <w:rsid w:val="00937698"/>
    <w:rsid w:val="0094002C"/>
    <w:rsid w:val="00940244"/>
    <w:rsid w:val="00940C04"/>
    <w:rsid w:val="0094345F"/>
    <w:rsid w:val="00943659"/>
    <w:rsid w:val="009437BD"/>
    <w:rsid w:val="0094680F"/>
    <w:rsid w:val="00947759"/>
    <w:rsid w:val="00950409"/>
    <w:rsid w:val="00952C2C"/>
    <w:rsid w:val="00952F3B"/>
    <w:rsid w:val="009543BC"/>
    <w:rsid w:val="00955B2E"/>
    <w:rsid w:val="00957E6B"/>
    <w:rsid w:val="00961DAB"/>
    <w:rsid w:val="00962156"/>
    <w:rsid w:val="009621F7"/>
    <w:rsid w:val="00963A35"/>
    <w:rsid w:val="0096532B"/>
    <w:rsid w:val="00965409"/>
    <w:rsid w:val="00965761"/>
    <w:rsid w:val="009667A0"/>
    <w:rsid w:val="00967EF1"/>
    <w:rsid w:val="009712A9"/>
    <w:rsid w:val="0097381A"/>
    <w:rsid w:val="00974BE6"/>
    <w:rsid w:val="00975A7F"/>
    <w:rsid w:val="00976284"/>
    <w:rsid w:val="00976724"/>
    <w:rsid w:val="00976858"/>
    <w:rsid w:val="00976D36"/>
    <w:rsid w:val="0098176B"/>
    <w:rsid w:val="00983B86"/>
    <w:rsid w:val="0098422C"/>
    <w:rsid w:val="00984F9A"/>
    <w:rsid w:val="00991E1E"/>
    <w:rsid w:val="009920A4"/>
    <w:rsid w:val="00992701"/>
    <w:rsid w:val="00995EFE"/>
    <w:rsid w:val="00996514"/>
    <w:rsid w:val="00996926"/>
    <w:rsid w:val="00997105"/>
    <w:rsid w:val="00997639"/>
    <w:rsid w:val="009A06DC"/>
    <w:rsid w:val="009A078C"/>
    <w:rsid w:val="009A10EB"/>
    <w:rsid w:val="009A165B"/>
    <w:rsid w:val="009A2101"/>
    <w:rsid w:val="009A2CCC"/>
    <w:rsid w:val="009A53EF"/>
    <w:rsid w:val="009B1170"/>
    <w:rsid w:val="009B1615"/>
    <w:rsid w:val="009B3656"/>
    <w:rsid w:val="009B36F5"/>
    <w:rsid w:val="009B41A8"/>
    <w:rsid w:val="009B5952"/>
    <w:rsid w:val="009B5CCA"/>
    <w:rsid w:val="009B65EA"/>
    <w:rsid w:val="009B6E95"/>
    <w:rsid w:val="009B72DE"/>
    <w:rsid w:val="009C150D"/>
    <w:rsid w:val="009C205F"/>
    <w:rsid w:val="009C25BF"/>
    <w:rsid w:val="009C292E"/>
    <w:rsid w:val="009C2C3C"/>
    <w:rsid w:val="009C3576"/>
    <w:rsid w:val="009C4186"/>
    <w:rsid w:val="009C5D26"/>
    <w:rsid w:val="009C7E03"/>
    <w:rsid w:val="009D0759"/>
    <w:rsid w:val="009D179F"/>
    <w:rsid w:val="009D331E"/>
    <w:rsid w:val="009D555C"/>
    <w:rsid w:val="009D592C"/>
    <w:rsid w:val="009D6DC3"/>
    <w:rsid w:val="009E0E33"/>
    <w:rsid w:val="009E202F"/>
    <w:rsid w:val="009E329E"/>
    <w:rsid w:val="009E3E39"/>
    <w:rsid w:val="009E4871"/>
    <w:rsid w:val="009E5D8D"/>
    <w:rsid w:val="009F03F8"/>
    <w:rsid w:val="009F0A6E"/>
    <w:rsid w:val="009F1DE6"/>
    <w:rsid w:val="009F203E"/>
    <w:rsid w:val="009F40CF"/>
    <w:rsid w:val="009F5EF7"/>
    <w:rsid w:val="009F679E"/>
    <w:rsid w:val="009F6FA6"/>
    <w:rsid w:val="00A00052"/>
    <w:rsid w:val="00A006CC"/>
    <w:rsid w:val="00A02516"/>
    <w:rsid w:val="00A04163"/>
    <w:rsid w:val="00A047C2"/>
    <w:rsid w:val="00A04C6F"/>
    <w:rsid w:val="00A050A2"/>
    <w:rsid w:val="00A05430"/>
    <w:rsid w:val="00A05EDA"/>
    <w:rsid w:val="00A07797"/>
    <w:rsid w:val="00A10A5C"/>
    <w:rsid w:val="00A10D99"/>
    <w:rsid w:val="00A12F8D"/>
    <w:rsid w:val="00A146FE"/>
    <w:rsid w:val="00A15E8C"/>
    <w:rsid w:val="00A1674F"/>
    <w:rsid w:val="00A213E6"/>
    <w:rsid w:val="00A214EB"/>
    <w:rsid w:val="00A216EC"/>
    <w:rsid w:val="00A23322"/>
    <w:rsid w:val="00A23649"/>
    <w:rsid w:val="00A24363"/>
    <w:rsid w:val="00A269E7"/>
    <w:rsid w:val="00A26ED1"/>
    <w:rsid w:val="00A30B89"/>
    <w:rsid w:val="00A3467E"/>
    <w:rsid w:val="00A34DCF"/>
    <w:rsid w:val="00A35761"/>
    <w:rsid w:val="00A35A76"/>
    <w:rsid w:val="00A36DF0"/>
    <w:rsid w:val="00A37E71"/>
    <w:rsid w:val="00A400F1"/>
    <w:rsid w:val="00A40656"/>
    <w:rsid w:val="00A41874"/>
    <w:rsid w:val="00A41B9E"/>
    <w:rsid w:val="00A41E90"/>
    <w:rsid w:val="00A45241"/>
    <w:rsid w:val="00A50320"/>
    <w:rsid w:val="00A50D35"/>
    <w:rsid w:val="00A5234E"/>
    <w:rsid w:val="00A53CB3"/>
    <w:rsid w:val="00A552D3"/>
    <w:rsid w:val="00A55467"/>
    <w:rsid w:val="00A55D20"/>
    <w:rsid w:val="00A56827"/>
    <w:rsid w:val="00A57209"/>
    <w:rsid w:val="00A574E4"/>
    <w:rsid w:val="00A633A0"/>
    <w:rsid w:val="00A63E6A"/>
    <w:rsid w:val="00A64688"/>
    <w:rsid w:val="00A64D80"/>
    <w:rsid w:val="00A6554B"/>
    <w:rsid w:val="00A66C44"/>
    <w:rsid w:val="00A7037E"/>
    <w:rsid w:val="00A7230C"/>
    <w:rsid w:val="00A74A0D"/>
    <w:rsid w:val="00A754FA"/>
    <w:rsid w:val="00A75BD4"/>
    <w:rsid w:val="00A75C02"/>
    <w:rsid w:val="00A77EFE"/>
    <w:rsid w:val="00A80F70"/>
    <w:rsid w:val="00A818D1"/>
    <w:rsid w:val="00A82A0E"/>
    <w:rsid w:val="00A83C7C"/>
    <w:rsid w:val="00A84EF1"/>
    <w:rsid w:val="00A86F29"/>
    <w:rsid w:val="00A90B4A"/>
    <w:rsid w:val="00A90DB0"/>
    <w:rsid w:val="00A9175A"/>
    <w:rsid w:val="00A91B04"/>
    <w:rsid w:val="00A920B4"/>
    <w:rsid w:val="00A9393E"/>
    <w:rsid w:val="00A93A19"/>
    <w:rsid w:val="00A94E18"/>
    <w:rsid w:val="00A9592E"/>
    <w:rsid w:val="00A95CE4"/>
    <w:rsid w:val="00A96712"/>
    <w:rsid w:val="00A97A0A"/>
    <w:rsid w:val="00AA2154"/>
    <w:rsid w:val="00AA2D92"/>
    <w:rsid w:val="00AA2F21"/>
    <w:rsid w:val="00AA3C70"/>
    <w:rsid w:val="00AA4753"/>
    <w:rsid w:val="00AA5C11"/>
    <w:rsid w:val="00AA6A6A"/>
    <w:rsid w:val="00AA7461"/>
    <w:rsid w:val="00AB32CF"/>
    <w:rsid w:val="00AB3970"/>
    <w:rsid w:val="00AB4CBC"/>
    <w:rsid w:val="00AB5670"/>
    <w:rsid w:val="00AB6179"/>
    <w:rsid w:val="00AB741C"/>
    <w:rsid w:val="00AC0E74"/>
    <w:rsid w:val="00AC1385"/>
    <w:rsid w:val="00AC2B12"/>
    <w:rsid w:val="00AC469E"/>
    <w:rsid w:val="00AC5FED"/>
    <w:rsid w:val="00AC66EE"/>
    <w:rsid w:val="00AD02EF"/>
    <w:rsid w:val="00AD152C"/>
    <w:rsid w:val="00AD1EAC"/>
    <w:rsid w:val="00AD4543"/>
    <w:rsid w:val="00AD5F44"/>
    <w:rsid w:val="00AE1192"/>
    <w:rsid w:val="00AE1387"/>
    <w:rsid w:val="00AE229F"/>
    <w:rsid w:val="00AE3F33"/>
    <w:rsid w:val="00AE4261"/>
    <w:rsid w:val="00AE43A8"/>
    <w:rsid w:val="00AE4CAA"/>
    <w:rsid w:val="00AE6D2C"/>
    <w:rsid w:val="00AE762C"/>
    <w:rsid w:val="00AE792D"/>
    <w:rsid w:val="00AE7E04"/>
    <w:rsid w:val="00AE7E80"/>
    <w:rsid w:val="00AF0105"/>
    <w:rsid w:val="00AF42CD"/>
    <w:rsid w:val="00AF4806"/>
    <w:rsid w:val="00AF7FCB"/>
    <w:rsid w:val="00B00691"/>
    <w:rsid w:val="00B008EE"/>
    <w:rsid w:val="00B02D5A"/>
    <w:rsid w:val="00B032A9"/>
    <w:rsid w:val="00B0550A"/>
    <w:rsid w:val="00B05FAC"/>
    <w:rsid w:val="00B1090D"/>
    <w:rsid w:val="00B11BC6"/>
    <w:rsid w:val="00B1320B"/>
    <w:rsid w:val="00B134CF"/>
    <w:rsid w:val="00B13638"/>
    <w:rsid w:val="00B205D1"/>
    <w:rsid w:val="00B22060"/>
    <w:rsid w:val="00B224D4"/>
    <w:rsid w:val="00B24DC1"/>
    <w:rsid w:val="00B255D8"/>
    <w:rsid w:val="00B25E7F"/>
    <w:rsid w:val="00B262FE"/>
    <w:rsid w:val="00B31A62"/>
    <w:rsid w:val="00B32A92"/>
    <w:rsid w:val="00B3322D"/>
    <w:rsid w:val="00B33606"/>
    <w:rsid w:val="00B34F11"/>
    <w:rsid w:val="00B368A6"/>
    <w:rsid w:val="00B36F73"/>
    <w:rsid w:val="00B41383"/>
    <w:rsid w:val="00B41A3C"/>
    <w:rsid w:val="00B43C7E"/>
    <w:rsid w:val="00B45CBC"/>
    <w:rsid w:val="00B46C73"/>
    <w:rsid w:val="00B51AAF"/>
    <w:rsid w:val="00B5245D"/>
    <w:rsid w:val="00B53174"/>
    <w:rsid w:val="00B536E0"/>
    <w:rsid w:val="00B54CD4"/>
    <w:rsid w:val="00B554E3"/>
    <w:rsid w:val="00B571F0"/>
    <w:rsid w:val="00B607FA"/>
    <w:rsid w:val="00B615EE"/>
    <w:rsid w:val="00B621F9"/>
    <w:rsid w:val="00B6263A"/>
    <w:rsid w:val="00B632F2"/>
    <w:rsid w:val="00B63CFD"/>
    <w:rsid w:val="00B64FC8"/>
    <w:rsid w:val="00B65765"/>
    <w:rsid w:val="00B65FF0"/>
    <w:rsid w:val="00B66764"/>
    <w:rsid w:val="00B6757D"/>
    <w:rsid w:val="00B67FA7"/>
    <w:rsid w:val="00B7107C"/>
    <w:rsid w:val="00B72256"/>
    <w:rsid w:val="00B726F2"/>
    <w:rsid w:val="00B72F15"/>
    <w:rsid w:val="00B75A7D"/>
    <w:rsid w:val="00B76C31"/>
    <w:rsid w:val="00B811EB"/>
    <w:rsid w:val="00B8263E"/>
    <w:rsid w:val="00B8403E"/>
    <w:rsid w:val="00B84286"/>
    <w:rsid w:val="00B84711"/>
    <w:rsid w:val="00B84FA7"/>
    <w:rsid w:val="00B86262"/>
    <w:rsid w:val="00B9215D"/>
    <w:rsid w:val="00B92325"/>
    <w:rsid w:val="00B92F3D"/>
    <w:rsid w:val="00B930AA"/>
    <w:rsid w:val="00B939DA"/>
    <w:rsid w:val="00B94161"/>
    <w:rsid w:val="00B97D31"/>
    <w:rsid w:val="00BA4A40"/>
    <w:rsid w:val="00BA4C47"/>
    <w:rsid w:val="00BA5955"/>
    <w:rsid w:val="00BA6097"/>
    <w:rsid w:val="00BA7B41"/>
    <w:rsid w:val="00BB000D"/>
    <w:rsid w:val="00BB0364"/>
    <w:rsid w:val="00BB57A6"/>
    <w:rsid w:val="00BB583B"/>
    <w:rsid w:val="00BB6750"/>
    <w:rsid w:val="00BC158A"/>
    <w:rsid w:val="00BC1932"/>
    <w:rsid w:val="00BC1D54"/>
    <w:rsid w:val="00BC1DAA"/>
    <w:rsid w:val="00BC2566"/>
    <w:rsid w:val="00BC41F4"/>
    <w:rsid w:val="00BC6060"/>
    <w:rsid w:val="00BC68DD"/>
    <w:rsid w:val="00BC789E"/>
    <w:rsid w:val="00BC795F"/>
    <w:rsid w:val="00BD065F"/>
    <w:rsid w:val="00BD1CB3"/>
    <w:rsid w:val="00BD1DDB"/>
    <w:rsid w:val="00BD5FEC"/>
    <w:rsid w:val="00BD7970"/>
    <w:rsid w:val="00BD7CB0"/>
    <w:rsid w:val="00BD7DA5"/>
    <w:rsid w:val="00BE23D8"/>
    <w:rsid w:val="00BE2971"/>
    <w:rsid w:val="00BE3ECD"/>
    <w:rsid w:val="00BE49EC"/>
    <w:rsid w:val="00BE7B39"/>
    <w:rsid w:val="00BE7BFE"/>
    <w:rsid w:val="00BF11D1"/>
    <w:rsid w:val="00BF1AB1"/>
    <w:rsid w:val="00BF6510"/>
    <w:rsid w:val="00BF69D9"/>
    <w:rsid w:val="00C00384"/>
    <w:rsid w:val="00C01214"/>
    <w:rsid w:val="00C0123E"/>
    <w:rsid w:val="00C031B7"/>
    <w:rsid w:val="00C03747"/>
    <w:rsid w:val="00C04E9C"/>
    <w:rsid w:val="00C070B6"/>
    <w:rsid w:val="00C07842"/>
    <w:rsid w:val="00C079B7"/>
    <w:rsid w:val="00C111E5"/>
    <w:rsid w:val="00C115EB"/>
    <w:rsid w:val="00C1183D"/>
    <w:rsid w:val="00C1336D"/>
    <w:rsid w:val="00C153B1"/>
    <w:rsid w:val="00C20B5D"/>
    <w:rsid w:val="00C21096"/>
    <w:rsid w:val="00C224E5"/>
    <w:rsid w:val="00C22728"/>
    <w:rsid w:val="00C24525"/>
    <w:rsid w:val="00C25995"/>
    <w:rsid w:val="00C264B5"/>
    <w:rsid w:val="00C26721"/>
    <w:rsid w:val="00C2686B"/>
    <w:rsid w:val="00C32077"/>
    <w:rsid w:val="00C32881"/>
    <w:rsid w:val="00C33DB6"/>
    <w:rsid w:val="00C34D7A"/>
    <w:rsid w:val="00C3621F"/>
    <w:rsid w:val="00C40B4C"/>
    <w:rsid w:val="00C41381"/>
    <w:rsid w:val="00C4634F"/>
    <w:rsid w:val="00C47ADB"/>
    <w:rsid w:val="00C47BF4"/>
    <w:rsid w:val="00C50B47"/>
    <w:rsid w:val="00C50FE4"/>
    <w:rsid w:val="00C5104C"/>
    <w:rsid w:val="00C52510"/>
    <w:rsid w:val="00C54EE9"/>
    <w:rsid w:val="00C55B56"/>
    <w:rsid w:val="00C55DBF"/>
    <w:rsid w:val="00C56C55"/>
    <w:rsid w:val="00C575BE"/>
    <w:rsid w:val="00C60AB8"/>
    <w:rsid w:val="00C62F3C"/>
    <w:rsid w:val="00C634CD"/>
    <w:rsid w:val="00C66681"/>
    <w:rsid w:val="00C676BF"/>
    <w:rsid w:val="00C7152A"/>
    <w:rsid w:val="00C7237A"/>
    <w:rsid w:val="00C72B63"/>
    <w:rsid w:val="00C72BE0"/>
    <w:rsid w:val="00C74301"/>
    <w:rsid w:val="00C74716"/>
    <w:rsid w:val="00C74ECA"/>
    <w:rsid w:val="00C75F37"/>
    <w:rsid w:val="00C7639B"/>
    <w:rsid w:val="00C77D91"/>
    <w:rsid w:val="00C8040A"/>
    <w:rsid w:val="00C81DFA"/>
    <w:rsid w:val="00C8436C"/>
    <w:rsid w:val="00C8472C"/>
    <w:rsid w:val="00C84B1D"/>
    <w:rsid w:val="00C84E5A"/>
    <w:rsid w:val="00C85F52"/>
    <w:rsid w:val="00C8717E"/>
    <w:rsid w:val="00C87474"/>
    <w:rsid w:val="00C87573"/>
    <w:rsid w:val="00C90B9D"/>
    <w:rsid w:val="00C924CD"/>
    <w:rsid w:val="00C9281B"/>
    <w:rsid w:val="00C92F46"/>
    <w:rsid w:val="00C930F4"/>
    <w:rsid w:val="00C9333B"/>
    <w:rsid w:val="00C93D23"/>
    <w:rsid w:val="00C9466C"/>
    <w:rsid w:val="00C966C5"/>
    <w:rsid w:val="00C97138"/>
    <w:rsid w:val="00CA00F5"/>
    <w:rsid w:val="00CA153D"/>
    <w:rsid w:val="00CA1BA7"/>
    <w:rsid w:val="00CA31C0"/>
    <w:rsid w:val="00CA35EA"/>
    <w:rsid w:val="00CA3ADB"/>
    <w:rsid w:val="00CA5CF7"/>
    <w:rsid w:val="00CA7574"/>
    <w:rsid w:val="00CB2055"/>
    <w:rsid w:val="00CB45B2"/>
    <w:rsid w:val="00CB5BCC"/>
    <w:rsid w:val="00CB691B"/>
    <w:rsid w:val="00CB6F3E"/>
    <w:rsid w:val="00CC06AB"/>
    <w:rsid w:val="00CC0A21"/>
    <w:rsid w:val="00CC13ED"/>
    <w:rsid w:val="00CC4B22"/>
    <w:rsid w:val="00CC63C6"/>
    <w:rsid w:val="00CC687E"/>
    <w:rsid w:val="00CC6B67"/>
    <w:rsid w:val="00CC767D"/>
    <w:rsid w:val="00CD08F5"/>
    <w:rsid w:val="00CD0E05"/>
    <w:rsid w:val="00CD145A"/>
    <w:rsid w:val="00CD2177"/>
    <w:rsid w:val="00CD44E9"/>
    <w:rsid w:val="00CD4C86"/>
    <w:rsid w:val="00CD58D3"/>
    <w:rsid w:val="00CE0997"/>
    <w:rsid w:val="00CE285B"/>
    <w:rsid w:val="00CE371D"/>
    <w:rsid w:val="00CE54AC"/>
    <w:rsid w:val="00CE5B30"/>
    <w:rsid w:val="00CE672E"/>
    <w:rsid w:val="00CE6862"/>
    <w:rsid w:val="00CF04B3"/>
    <w:rsid w:val="00CF0D43"/>
    <w:rsid w:val="00CF0D64"/>
    <w:rsid w:val="00CF16D4"/>
    <w:rsid w:val="00CF1A4D"/>
    <w:rsid w:val="00CF4741"/>
    <w:rsid w:val="00CF5A52"/>
    <w:rsid w:val="00CF5A5E"/>
    <w:rsid w:val="00CF69BC"/>
    <w:rsid w:val="00CF6DD7"/>
    <w:rsid w:val="00D004C5"/>
    <w:rsid w:val="00D00F2A"/>
    <w:rsid w:val="00D019E7"/>
    <w:rsid w:val="00D022C7"/>
    <w:rsid w:val="00D0250C"/>
    <w:rsid w:val="00D042C3"/>
    <w:rsid w:val="00D073AE"/>
    <w:rsid w:val="00D1043F"/>
    <w:rsid w:val="00D105C3"/>
    <w:rsid w:val="00D11347"/>
    <w:rsid w:val="00D1149F"/>
    <w:rsid w:val="00D11542"/>
    <w:rsid w:val="00D123D6"/>
    <w:rsid w:val="00D124E1"/>
    <w:rsid w:val="00D14562"/>
    <w:rsid w:val="00D15F61"/>
    <w:rsid w:val="00D1704D"/>
    <w:rsid w:val="00D1705F"/>
    <w:rsid w:val="00D227D0"/>
    <w:rsid w:val="00D234F1"/>
    <w:rsid w:val="00D23AFE"/>
    <w:rsid w:val="00D256C4"/>
    <w:rsid w:val="00D25BC3"/>
    <w:rsid w:val="00D26F3B"/>
    <w:rsid w:val="00D310D8"/>
    <w:rsid w:val="00D32598"/>
    <w:rsid w:val="00D32E3D"/>
    <w:rsid w:val="00D3306B"/>
    <w:rsid w:val="00D34170"/>
    <w:rsid w:val="00D34884"/>
    <w:rsid w:val="00D361C4"/>
    <w:rsid w:val="00D36CC7"/>
    <w:rsid w:val="00D36D44"/>
    <w:rsid w:val="00D419E2"/>
    <w:rsid w:val="00D41D52"/>
    <w:rsid w:val="00D41EB1"/>
    <w:rsid w:val="00D446EF"/>
    <w:rsid w:val="00D44767"/>
    <w:rsid w:val="00D44A6D"/>
    <w:rsid w:val="00D44E1D"/>
    <w:rsid w:val="00D45A14"/>
    <w:rsid w:val="00D500DA"/>
    <w:rsid w:val="00D5040C"/>
    <w:rsid w:val="00D50C3B"/>
    <w:rsid w:val="00D50FE7"/>
    <w:rsid w:val="00D5310A"/>
    <w:rsid w:val="00D53A53"/>
    <w:rsid w:val="00D556C2"/>
    <w:rsid w:val="00D5716B"/>
    <w:rsid w:val="00D571D8"/>
    <w:rsid w:val="00D5753D"/>
    <w:rsid w:val="00D62E1A"/>
    <w:rsid w:val="00D63F56"/>
    <w:rsid w:val="00D64142"/>
    <w:rsid w:val="00D65BD9"/>
    <w:rsid w:val="00D66164"/>
    <w:rsid w:val="00D72579"/>
    <w:rsid w:val="00D7292E"/>
    <w:rsid w:val="00D72E11"/>
    <w:rsid w:val="00D72E72"/>
    <w:rsid w:val="00D7444C"/>
    <w:rsid w:val="00D80FF9"/>
    <w:rsid w:val="00D8403E"/>
    <w:rsid w:val="00D84444"/>
    <w:rsid w:val="00D84973"/>
    <w:rsid w:val="00D857FD"/>
    <w:rsid w:val="00D8629A"/>
    <w:rsid w:val="00D92368"/>
    <w:rsid w:val="00D92930"/>
    <w:rsid w:val="00D93701"/>
    <w:rsid w:val="00D93BEC"/>
    <w:rsid w:val="00D957E6"/>
    <w:rsid w:val="00D97444"/>
    <w:rsid w:val="00DA0A59"/>
    <w:rsid w:val="00DA43EE"/>
    <w:rsid w:val="00DA6CB3"/>
    <w:rsid w:val="00DB0988"/>
    <w:rsid w:val="00DB34F1"/>
    <w:rsid w:val="00DB3E46"/>
    <w:rsid w:val="00DB4D3A"/>
    <w:rsid w:val="00DB6D1D"/>
    <w:rsid w:val="00DB7290"/>
    <w:rsid w:val="00DB7556"/>
    <w:rsid w:val="00DC1878"/>
    <w:rsid w:val="00DC1D36"/>
    <w:rsid w:val="00DC2184"/>
    <w:rsid w:val="00DC44AF"/>
    <w:rsid w:val="00DC4ED9"/>
    <w:rsid w:val="00DC5088"/>
    <w:rsid w:val="00DC50B8"/>
    <w:rsid w:val="00DC6787"/>
    <w:rsid w:val="00DC7609"/>
    <w:rsid w:val="00DC7E9D"/>
    <w:rsid w:val="00DD3327"/>
    <w:rsid w:val="00DD371A"/>
    <w:rsid w:val="00DD57F5"/>
    <w:rsid w:val="00DD5AB2"/>
    <w:rsid w:val="00DE02B6"/>
    <w:rsid w:val="00DE0CDB"/>
    <w:rsid w:val="00DE0D7D"/>
    <w:rsid w:val="00DE15C4"/>
    <w:rsid w:val="00DE17E4"/>
    <w:rsid w:val="00DE2D04"/>
    <w:rsid w:val="00DE31A5"/>
    <w:rsid w:val="00DE4882"/>
    <w:rsid w:val="00DE5676"/>
    <w:rsid w:val="00DF102A"/>
    <w:rsid w:val="00DF1A4F"/>
    <w:rsid w:val="00DF1AFC"/>
    <w:rsid w:val="00DF2A28"/>
    <w:rsid w:val="00DF348D"/>
    <w:rsid w:val="00DF382E"/>
    <w:rsid w:val="00DF6FB2"/>
    <w:rsid w:val="00DF79C1"/>
    <w:rsid w:val="00DF7BC8"/>
    <w:rsid w:val="00E01A34"/>
    <w:rsid w:val="00E01CCF"/>
    <w:rsid w:val="00E04821"/>
    <w:rsid w:val="00E05585"/>
    <w:rsid w:val="00E05F53"/>
    <w:rsid w:val="00E06B1F"/>
    <w:rsid w:val="00E0733A"/>
    <w:rsid w:val="00E100F1"/>
    <w:rsid w:val="00E11A43"/>
    <w:rsid w:val="00E14E5D"/>
    <w:rsid w:val="00E15917"/>
    <w:rsid w:val="00E16674"/>
    <w:rsid w:val="00E16C4C"/>
    <w:rsid w:val="00E170D9"/>
    <w:rsid w:val="00E22DC0"/>
    <w:rsid w:val="00E23094"/>
    <w:rsid w:val="00E230A1"/>
    <w:rsid w:val="00E24175"/>
    <w:rsid w:val="00E24483"/>
    <w:rsid w:val="00E24A58"/>
    <w:rsid w:val="00E24B11"/>
    <w:rsid w:val="00E24FA0"/>
    <w:rsid w:val="00E26567"/>
    <w:rsid w:val="00E27489"/>
    <w:rsid w:val="00E277EA"/>
    <w:rsid w:val="00E3025E"/>
    <w:rsid w:val="00E31765"/>
    <w:rsid w:val="00E31BC9"/>
    <w:rsid w:val="00E324DD"/>
    <w:rsid w:val="00E32699"/>
    <w:rsid w:val="00E37507"/>
    <w:rsid w:val="00E376D6"/>
    <w:rsid w:val="00E3782D"/>
    <w:rsid w:val="00E40813"/>
    <w:rsid w:val="00E41234"/>
    <w:rsid w:val="00E42788"/>
    <w:rsid w:val="00E427D9"/>
    <w:rsid w:val="00E43B84"/>
    <w:rsid w:val="00E44966"/>
    <w:rsid w:val="00E449AF"/>
    <w:rsid w:val="00E450C3"/>
    <w:rsid w:val="00E45716"/>
    <w:rsid w:val="00E45B4A"/>
    <w:rsid w:val="00E46FF7"/>
    <w:rsid w:val="00E474E7"/>
    <w:rsid w:val="00E47877"/>
    <w:rsid w:val="00E517A0"/>
    <w:rsid w:val="00E559FA"/>
    <w:rsid w:val="00E56567"/>
    <w:rsid w:val="00E66330"/>
    <w:rsid w:val="00E66D26"/>
    <w:rsid w:val="00E67736"/>
    <w:rsid w:val="00E67F7D"/>
    <w:rsid w:val="00E71B1F"/>
    <w:rsid w:val="00E73C5D"/>
    <w:rsid w:val="00E74133"/>
    <w:rsid w:val="00E747CB"/>
    <w:rsid w:val="00E761E9"/>
    <w:rsid w:val="00E774FD"/>
    <w:rsid w:val="00E8051C"/>
    <w:rsid w:val="00E8283A"/>
    <w:rsid w:val="00E82D4F"/>
    <w:rsid w:val="00E8351A"/>
    <w:rsid w:val="00E85549"/>
    <w:rsid w:val="00E87EEC"/>
    <w:rsid w:val="00E90A46"/>
    <w:rsid w:val="00E90E81"/>
    <w:rsid w:val="00E91AEA"/>
    <w:rsid w:val="00E93445"/>
    <w:rsid w:val="00E946E9"/>
    <w:rsid w:val="00EA33FE"/>
    <w:rsid w:val="00EA4102"/>
    <w:rsid w:val="00EA6570"/>
    <w:rsid w:val="00EB0B9C"/>
    <w:rsid w:val="00EB279E"/>
    <w:rsid w:val="00EB2C43"/>
    <w:rsid w:val="00EB2E34"/>
    <w:rsid w:val="00EB3C77"/>
    <w:rsid w:val="00EB4DC9"/>
    <w:rsid w:val="00EB556B"/>
    <w:rsid w:val="00EB62D8"/>
    <w:rsid w:val="00EB7200"/>
    <w:rsid w:val="00EB7C46"/>
    <w:rsid w:val="00EC2A4B"/>
    <w:rsid w:val="00EC4F11"/>
    <w:rsid w:val="00EC5095"/>
    <w:rsid w:val="00EC5348"/>
    <w:rsid w:val="00EC72F5"/>
    <w:rsid w:val="00ED130B"/>
    <w:rsid w:val="00ED530E"/>
    <w:rsid w:val="00ED5B32"/>
    <w:rsid w:val="00ED6134"/>
    <w:rsid w:val="00ED6E79"/>
    <w:rsid w:val="00ED7438"/>
    <w:rsid w:val="00EE102A"/>
    <w:rsid w:val="00EE1165"/>
    <w:rsid w:val="00EE29B7"/>
    <w:rsid w:val="00EE41E4"/>
    <w:rsid w:val="00EE455A"/>
    <w:rsid w:val="00EE526D"/>
    <w:rsid w:val="00EE6079"/>
    <w:rsid w:val="00EF11C0"/>
    <w:rsid w:val="00EF3733"/>
    <w:rsid w:val="00EF3DAD"/>
    <w:rsid w:val="00EF4AEF"/>
    <w:rsid w:val="00EF4C49"/>
    <w:rsid w:val="00EF57B7"/>
    <w:rsid w:val="00EF5D61"/>
    <w:rsid w:val="00EF5DD0"/>
    <w:rsid w:val="00EF7D6B"/>
    <w:rsid w:val="00F00E14"/>
    <w:rsid w:val="00F0187D"/>
    <w:rsid w:val="00F0289B"/>
    <w:rsid w:val="00F029FE"/>
    <w:rsid w:val="00F03ABD"/>
    <w:rsid w:val="00F03ED0"/>
    <w:rsid w:val="00F052EB"/>
    <w:rsid w:val="00F0552B"/>
    <w:rsid w:val="00F06A88"/>
    <w:rsid w:val="00F1014A"/>
    <w:rsid w:val="00F10CDD"/>
    <w:rsid w:val="00F11046"/>
    <w:rsid w:val="00F12A26"/>
    <w:rsid w:val="00F12B9D"/>
    <w:rsid w:val="00F142A4"/>
    <w:rsid w:val="00F1439F"/>
    <w:rsid w:val="00F15016"/>
    <w:rsid w:val="00F17546"/>
    <w:rsid w:val="00F1791B"/>
    <w:rsid w:val="00F22593"/>
    <w:rsid w:val="00F23533"/>
    <w:rsid w:val="00F2510C"/>
    <w:rsid w:val="00F273B1"/>
    <w:rsid w:val="00F27672"/>
    <w:rsid w:val="00F27989"/>
    <w:rsid w:val="00F336BA"/>
    <w:rsid w:val="00F33C90"/>
    <w:rsid w:val="00F33D53"/>
    <w:rsid w:val="00F3411B"/>
    <w:rsid w:val="00F36B6B"/>
    <w:rsid w:val="00F36ED5"/>
    <w:rsid w:val="00F37EA6"/>
    <w:rsid w:val="00F40CAE"/>
    <w:rsid w:val="00F437BF"/>
    <w:rsid w:val="00F473B7"/>
    <w:rsid w:val="00F52E1F"/>
    <w:rsid w:val="00F53446"/>
    <w:rsid w:val="00F554CC"/>
    <w:rsid w:val="00F557F4"/>
    <w:rsid w:val="00F55BE9"/>
    <w:rsid w:val="00F564BA"/>
    <w:rsid w:val="00F56B4F"/>
    <w:rsid w:val="00F60743"/>
    <w:rsid w:val="00F60A1B"/>
    <w:rsid w:val="00F615D4"/>
    <w:rsid w:val="00F6226C"/>
    <w:rsid w:val="00F62812"/>
    <w:rsid w:val="00F630B0"/>
    <w:rsid w:val="00F63F6D"/>
    <w:rsid w:val="00F64D74"/>
    <w:rsid w:val="00F65BA4"/>
    <w:rsid w:val="00F72459"/>
    <w:rsid w:val="00F7424C"/>
    <w:rsid w:val="00F7519B"/>
    <w:rsid w:val="00F76CD0"/>
    <w:rsid w:val="00F773D5"/>
    <w:rsid w:val="00F77C15"/>
    <w:rsid w:val="00F80D2A"/>
    <w:rsid w:val="00F81391"/>
    <w:rsid w:val="00F83080"/>
    <w:rsid w:val="00F8376A"/>
    <w:rsid w:val="00F839DA"/>
    <w:rsid w:val="00F858BB"/>
    <w:rsid w:val="00F85FF9"/>
    <w:rsid w:val="00F872F7"/>
    <w:rsid w:val="00F90F5E"/>
    <w:rsid w:val="00F92541"/>
    <w:rsid w:val="00F9319A"/>
    <w:rsid w:val="00F94B8B"/>
    <w:rsid w:val="00F9655D"/>
    <w:rsid w:val="00F97B65"/>
    <w:rsid w:val="00FA1500"/>
    <w:rsid w:val="00FA1A75"/>
    <w:rsid w:val="00FA2DB3"/>
    <w:rsid w:val="00FA2FBD"/>
    <w:rsid w:val="00FA2FF6"/>
    <w:rsid w:val="00FA3A1B"/>
    <w:rsid w:val="00FA4335"/>
    <w:rsid w:val="00FA4858"/>
    <w:rsid w:val="00FA5530"/>
    <w:rsid w:val="00FA64CD"/>
    <w:rsid w:val="00FA65DE"/>
    <w:rsid w:val="00FA6719"/>
    <w:rsid w:val="00FA6BFB"/>
    <w:rsid w:val="00FB0822"/>
    <w:rsid w:val="00FB18FF"/>
    <w:rsid w:val="00FB28F3"/>
    <w:rsid w:val="00FB2F01"/>
    <w:rsid w:val="00FC16E9"/>
    <w:rsid w:val="00FC37FB"/>
    <w:rsid w:val="00FC54C3"/>
    <w:rsid w:val="00FC5F89"/>
    <w:rsid w:val="00FD086C"/>
    <w:rsid w:val="00FD1E21"/>
    <w:rsid w:val="00FD2551"/>
    <w:rsid w:val="00FD3CED"/>
    <w:rsid w:val="00FD443B"/>
    <w:rsid w:val="00FE0DBE"/>
    <w:rsid w:val="00FE39B8"/>
    <w:rsid w:val="00FE47B5"/>
    <w:rsid w:val="00FE6A1C"/>
    <w:rsid w:val="00FE6DBD"/>
    <w:rsid w:val="00FE6FFD"/>
    <w:rsid w:val="00FF2B11"/>
    <w:rsid w:val="00FF2DDB"/>
    <w:rsid w:val="00FF49E3"/>
    <w:rsid w:val="00FF4A31"/>
    <w:rsid w:val="00FF4A7B"/>
    <w:rsid w:val="00FF4C23"/>
    <w:rsid w:val="00FF77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9F7F1"/>
  <w15:docId w15:val="{AC0578DB-6427-41A6-B37E-550959AE4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419E2"/>
    <w:pPr>
      <w:spacing w:after="200" w:line="276" w:lineRule="auto"/>
    </w:pPr>
    <w:rPr>
      <w:sz w:val="22"/>
      <w:szCs w:val="22"/>
      <w:lang w:eastAsia="en-US"/>
    </w:rPr>
  </w:style>
  <w:style w:type="paragraph" w:styleId="Nadpis1">
    <w:name w:val="heading 1"/>
    <w:basedOn w:val="Normlny"/>
    <w:next w:val="Normlny"/>
    <w:link w:val="Nadpis1Char"/>
    <w:uiPriority w:val="9"/>
    <w:qFormat/>
    <w:rsid w:val="00E26567"/>
    <w:pPr>
      <w:keepNext/>
      <w:keepLines/>
      <w:numPr>
        <w:numId w:val="2"/>
      </w:numPr>
      <w:spacing w:before="360" w:after="240" w:line="240" w:lineRule="auto"/>
      <w:jc w:val="both"/>
      <w:outlineLvl w:val="0"/>
    </w:pPr>
    <w:rPr>
      <w:rFonts w:ascii="Arial" w:eastAsia="Times New Roman" w:hAnsi="Arial"/>
      <w:b/>
      <w:caps/>
      <w:kern w:val="28"/>
      <w:sz w:val="24"/>
      <w:szCs w:val="20"/>
      <w:lang w:val="cs-CZ"/>
    </w:rPr>
  </w:style>
  <w:style w:type="paragraph" w:styleId="Nadpis2">
    <w:name w:val="heading 2"/>
    <w:basedOn w:val="Normlny"/>
    <w:next w:val="Normlny"/>
    <w:link w:val="Nadpis2Char"/>
    <w:uiPriority w:val="9"/>
    <w:qFormat/>
    <w:rsid w:val="00E26567"/>
    <w:pPr>
      <w:keepLines/>
      <w:numPr>
        <w:ilvl w:val="1"/>
        <w:numId w:val="2"/>
      </w:numPr>
      <w:spacing w:before="240" w:after="120" w:line="240" w:lineRule="auto"/>
      <w:jc w:val="both"/>
      <w:outlineLvl w:val="1"/>
    </w:pPr>
    <w:rPr>
      <w:rFonts w:ascii="Arial" w:eastAsia="Times New Roman" w:hAnsi="Arial"/>
      <w:szCs w:val="20"/>
      <w:lang w:val="cs-CZ"/>
    </w:rPr>
  </w:style>
  <w:style w:type="paragraph" w:styleId="Nadpis3">
    <w:name w:val="heading 3"/>
    <w:basedOn w:val="Normlny"/>
    <w:next w:val="Normlny"/>
    <w:link w:val="Nadpis3Char"/>
    <w:uiPriority w:val="9"/>
    <w:qFormat/>
    <w:rsid w:val="00E26567"/>
    <w:pPr>
      <w:spacing w:before="120" w:after="120" w:line="240" w:lineRule="auto"/>
      <w:jc w:val="both"/>
      <w:outlineLvl w:val="2"/>
    </w:pPr>
    <w:rPr>
      <w:rFonts w:ascii="Arial" w:eastAsia="Times New Roman" w:hAnsi="Arial"/>
      <w:szCs w:val="20"/>
      <w:lang w:val="cs-CZ"/>
    </w:rPr>
  </w:style>
  <w:style w:type="paragraph" w:styleId="Nadpis4">
    <w:name w:val="heading 4"/>
    <w:basedOn w:val="Normlny"/>
    <w:next w:val="Normlny"/>
    <w:link w:val="Nadpis4Char"/>
    <w:uiPriority w:val="9"/>
    <w:qFormat/>
    <w:rsid w:val="00E26567"/>
    <w:pPr>
      <w:spacing w:before="120" w:after="120" w:line="240" w:lineRule="auto"/>
      <w:jc w:val="both"/>
      <w:outlineLvl w:val="3"/>
    </w:pPr>
    <w:rPr>
      <w:rFonts w:ascii="Arial" w:eastAsia="Times New Roman" w:hAnsi="Arial"/>
      <w:szCs w:val="20"/>
      <w:lang w:val="cs-CZ"/>
    </w:rPr>
  </w:style>
  <w:style w:type="paragraph" w:styleId="Nadpis5">
    <w:name w:val="heading 5"/>
    <w:basedOn w:val="Normlny"/>
    <w:link w:val="Nadpis5Char"/>
    <w:uiPriority w:val="9"/>
    <w:qFormat/>
    <w:rsid w:val="00E26567"/>
    <w:pPr>
      <w:tabs>
        <w:tab w:val="left" w:pos="1985"/>
      </w:tabs>
      <w:spacing w:before="120" w:after="120" w:line="240" w:lineRule="auto"/>
      <w:jc w:val="both"/>
      <w:outlineLvl w:val="4"/>
    </w:pPr>
    <w:rPr>
      <w:rFonts w:ascii="Arial" w:eastAsia="Times New Roman" w:hAnsi="Arial"/>
      <w:szCs w:val="20"/>
      <w:lang w:val="cs-CZ"/>
    </w:rPr>
  </w:style>
  <w:style w:type="paragraph" w:styleId="Nadpis6">
    <w:name w:val="heading 6"/>
    <w:basedOn w:val="Normlny"/>
    <w:link w:val="Nadpis6Char"/>
    <w:uiPriority w:val="9"/>
    <w:qFormat/>
    <w:rsid w:val="00E26567"/>
    <w:pPr>
      <w:numPr>
        <w:ilvl w:val="5"/>
        <w:numId w:val="2"/>
      </w:numPr>
      <w:spacing w:before="120" w:after="120" w:line="240" w:lineRule="auto"/>
      <w:jc w:val="both"/>
      <w:outlineLvl w:val="5"/>
    </w:pPr>
    <w:rPr>
      <w:rFonts w:ascii="Arial" w:eastAsia="Times New Roman" w:hAnsi="Arial"/>
      <w:szCs w:val="20"/>
    </w:rPr>
  </w:style>
  <w:style w:type="paragraph" w:styleId="Nadpis7">
    <w:name w:val="heading 7"/>
    <w:basedOn w:val="Normlny"/>
    <w:next w:val="Normlny"/>
    <w:link w:val="Nadpis7Char"/>
    <w:uiPriority w:val="9"/>
    <w:unhideWhenUsed/>
    <w:qFormat/>
    <w:rsid w:val="00340770"/>
    <w:pPr>
      <w:keepNext/>
      <w:keepLines/>
      <w:spacing w:before="40" w:after="0"/>
      <w:outlineLvl w:val="6"/>
    </w:pPr>
    <w:rPr>
      <w:rFonts w:ascii="Calibri Light" w:eastAsia="Times New Roman" w:hAnsi="Calibri Light"/>
      <w:i/>
      <w:iCs/>
      <w:color w:val="1F4D78"/>
      <w:sz w:val="16"/>
      <w:lang w:eastAsia="sk-SK"/>
    </w:rPr>
  </w:style>
  <w:style w:type="paragraph" w:styleId="Nadpis8">
    <w:name w:val="heading 8"/>
    <w:basedOn w:val="Normlny"/>
    <w:next w:val="Normlny"/>
    <w:link w:val="Nadpis8Char"/>
    <w:uiPriority w:val="9"/>
    <w:unhideWhenUsed/>
    <w:qFormat/>
    <w:rsid w:val="00340770"/>
    <w:pPr>
      <w:keepNext/>
      <w:keepLines/>
      <w:spacing w:before="40" w:after="0"/>
      <w:outlineLvl w:val="7"/>
    </w:pPr>
    <w:rPr>
      <w:rFonts w:ascii="Calibri Light" w:eastAsia="Times New Roman" w:hAnsi="Calibri Light"/>
      <w:color w:val="272727"/>
      <w:sz w:val="21"/>
      <w:szCs w:val="21"/>
      <w:lang w:eastAsia="sk-SK"/>
    </w:rPr>
  </w:style>
  <w:style w:type="paragraph" w:styleId="Nadpis9">
    <w:name w:val="heading 9"/>
    <w:basedOn w:val="Normlny"/>
    <w:next w:val="Normlny"/>
    <w:link w:val="Nadpis9Char"/>
    <w:uiPriority w:val="9"/>
    <w:unhideWhenUsed/>
    <w:qFormat/>
    <w:rsid w:val="00340770"/>
    <w:pPr>
      <w:keepNext/>
      <w:keepLines/>
      <w:spacing w:before="40" w:after="0"/>
      <w:outlineLvl w:val="8"/>
    </w:pPr>
    <w:rPr>
      <w:rFonts w:ascii="Calibri Light" w:eastAsia="Times New Roman"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26567"/>
    <w:rPr>
      <w:rFonts w:ascii="Arial" w:eastAsia="Times New Roman" w:hAnsi="Arial"/>
      <w:b/>
      <w:caps/>
      <w:kern w:val="28"/>
      <w:sz w:val="24"/>
      <w:lang w:val="cs-CZ" w:eastAsia="en-US"/>
    </w:rPr>
  </w:style>
  <w:style w:type="character" w:customStyle="1" w:styleId="Nadpis2Char">
    <w:name w:val="Nadpis 2 Char"/>
    <w:basedOn w:val="Predvolenpsmoodseku"/>
    <w:link w:val="Nadpis2"/>
    <w:uiPriority w:val="9"/>
    <w:rsid w:val="00E26567"/>
    <w:rPr>
      <w:rFonts w:ascii="Arial" w:eastAsia="Times New Roman" w:hAnsi="Arial"/>
      <w:sz w:val="22"/>
      <w:lang w:val="cs-CZ" w:eastAsia="en-US"/>
    </w:rPr>
  </w:style>
  <w:style w:type="character" w:customStyle="1" w:styleId="Nadpis3Char">
    <w:name w:val="Nadpis 3 Char"/>
    <w:basedOn w:val="Predvolenpsmoodseku"/>
    <w:link w:val="Nadpis3"/>
    <w:uiPriority w:val="9"/>
    <w:rsid w:val="00E26567"/>
    <w:rPr>
      <w:rFonts w:ascii="Arial" w:eastAsia="Times New Roman" w:hAnsi="Arial"/>
      <w:sz w:val="22"/>
      <w:lang w:val="cs-CZ" w:eastAsia="en-US"/>
    </w:rPr>
  </w:style>
  <w:style w:type="character" w:customStyle="1" w:styleId="Nadpis4Char">
    <w:name w:val="Nadpis 4 Char"/>
    <w:basedOn w:val="Predvolenpsmoodseku"/>
    <w:link w:val="Nadpis4"/>
    <w:uiPriority w:val="9"/>
    <w:rsid w:val="00E26567"/>
    <w:rPr>
      <w:rFonts w:ascii="Arial" w:eastAsia="Times New Roman" w:hAnsi="Arial"/>
      <w:sz w:val="22"/>
      <w:lang w:val="cs-CZ" w:eastAsia="en-US"/>
    </w:rPr>
  </w:style>
  <w:style w:type="character" w:customStyle="1" w:styleId="Nadpis5Char">
    <w:name w:val="Nadpis 5 Char"/>
    <w:basedOn w:val="Predvolenpsmoodseku"/>
    <w:link w:val="Nadpis5"/>
    <w:uiPriority w:val="9"/>
    <w:rsid w:val="00E26567"/>
    <w:rPr>
      <w:rFonts w:ascii="Arial" w:eastAsia="Times New Roman" w:hAnsi="Arial"/>
      <w:sz w:val="22"/>
      <w:lang w:val="cs-CZ" w:eastAsia="en-US"/>
    </w:rPr>
  </w:style>
  <w:style w:type="character" w:customStyle="1" w:styleId="Nadpis6Char">
    <w:name w:val="Nadpis 6 Char"/>
    <w:basedOn w:val="Predvolenpsmoodseku"/>
    <w:link w:val="Nadpis6"/>
    <w:uiPriority w:val="9"/>
    <w:rsid w:val="00E26567"/>
    <w:rPr>
      <w:rFonts w:ascii="Arial" w:eastAsia="Times New Roman" w:hAnsi="Arial"/>
      <w:sz w:val="22"/>
      <w:lang w:eastAsia="en-US"/>
    </w:rPr>
  </w:style>
  <w:style w:type="paragraph" w:styleId="Hlavika">
    <w:name w:val="header"/>
    <w:aliases w:val="Header - Table"/>
    <w:basedOn w:val="Normlny"/>
    <w:link w:val="HlavikaChar"/>
    <w:uiPriority w:val="99"/>
    <w:unhideWhenUsed/>
    <w:rsid w:val="00A84EF1"/>
    <w:pPr>
      <w:tabs>
        <w:tab w:val="center" w:pos="4536"/>
        <w:tab w:val="right" w:pos="9072"/>
      </w:tabs>
      <w:spacing w:after="0" w:line="240" w:lineRule="auto"/>
    </w:pPr>
  </w:style>
  <w:style w:type="character" w:customStyle="1" w:styleId="HlavikaChar">
    <w:name w:val="Hlavička Char"/>
    <w:aliases w:val="Header - Table Char"/>
    <w:basedOn w:val="Predvolenpsmoodseku"/>
    <w:link w:val="Hlavika"/>
    <w:uiPriority w:val="99"/>
    <w:rsid w:val="00A84EF1"/>
  </w:style>
  <w:style w:type="paragraph" w:styleId="Pta">
    <w:name w:val="footer"/>
    <w:basedOn w:val="Normlny"/>
    <w:link w:val="PtaChar"/>
    <w:uiPriority w:val="99"/>
    <w:unhideWhenUsed/>
    <w:rsid w:val="00A84EF1"/>
    <w:pPr>
      <w:tabs>
        <w:tab w:val="center" w:pos="4536"/>
        <w:tab w:val="right" w:pos="9072"/>
      </w:tabs>
      <w:spacing w:after="0" w:line="240" w:lineRule="auto"/>
    </w:pPr>
  </w:style>
  <w:style w:type="character" w:customStyle="1" w:styleId="PtaChar">
    <w:name w:val="Päta Char"/>
    <w:basedOn w:val="Predvolenpsmoodseku"/>
    <w:link w:val="Pta"/>
    <w:uiPriority w:val="99"/>
    <w:rsid w:val="00A84EF1"/>
  </w:style>
  <w:style w:type="paragraph" w:styleId="Popis">
    <w:name w:val="caption"/>
    <w:basedOn w:val="Normlny"/>
    <w:next w:val="Normlny"/>
    <w:qFormat/>
    <w:rsid w:val="007464D5"/>
    <w:rPr>
      <w:b/>
      <w:bCs/>
      <w:sz w:val="20"/>
      <w:szCs w:val="20"/>
    </w:rPr>
  </w:style>
  <w:style w:type="paragraph" w:styleId="Adresanaoblke">
    <w:name w:val="envelope address"/>
    <w:basedOn w:val="Normlny"/>
    <w:next w:val="Normlny"/>
    <w:rsid w:val="007464D5"/>
    <w:pPr>
      <w:framePr w:w="7920" w:h="1980" w:hRule="exact" w:hSpace="141" w:wrap="auto" w:hAnchor="page" w:xAlign="center" w:yAlign="bottom"/>
      <w:ind w:left="2880"/>
    </w:pPr>
    <w:rPr>
      <w:rFonts w:ascii="Arial" w:hAnsi="Arial" w:cs="Arial"/>
      <w:sz w:val="24"/>
      <w:szCs w:val="24"/>
    </w:rPr>
  </w:style>
  <w:style w:type="paragraph" w:styleId="AdresaHTML">
    <w:name w:val="HTML Address"/>
    <w:basedOn w:val="Normlny"/>
    <w:rsid w:val="00C60AB8"/>
    <w:rPr>
      <w:i/>
      <w:iCs/>
    </w:rPr>
  </w:style>
  <w:style w:type="paragraph" w:styleId="Textbubliny">
    <w:name w:val="Balloon Text"/>
    <w:basedOn w:val="Normlny"/>
    <w:link w:val="TextbublinyChar"/>
    <w:uiPriority w:val="99"/>
    <w:rsid w:val="00C60AB8"/>
    <w:rPr>
      <w:rFonts w:ascii="Tahoma" w:hAnsi="Tahoma" w:cs="Tahoma"/>
      <w:sz w:val="16"/>
      <w:szCs w:val="16"/>
    </w:rPr>
  </w:style>
  <w:style w:type="character" w:customStyle="1" w:styleId="hps">
    <w:name w:val="hps"/>
    <w:basedOn w:val="Predvolenpsmoodseku"/>
    <w:rsid w:val="000A6C1B"/>
  </w:style>
  <w:style w:type="character" w:styleId="Hypertextovprepojenie">
    <w:name w:val="Hyperlink"/>
    <w:basedOn w:val="Predvolenpsmoodseku"/>
    <w:uiPriority w:val="99"/>
    <w:unhideWhenUsed/>
    <w:rsid w:val="0085006C"/>
    <w:rPr>
      <w:color w:val="0000FF" w:themeColor="hyperlink"/>
      <w:u w:val="single"/>
    </w:rPr>
  </w:style>
  <w:style w:type="paragraph" w:styleId="Odsekzoznamu">
    <w:name w:val="List Paragraph"/>
    <w:aliases w:val="body,Odsek zoznamu2,Odsek zoznamu1,cislovanie,Bullet Number,lp1,lp11,List Paragraph11,Bullet 1,Use Case List Paragraph,List Paragraph1,Bullet List,FooterText,numbered,Paragraphe de liste1,Odsek 1.,Nad,Odstavec cíl se seznamem,Odstavec_muj"/>
    <w:basedOn w:val="Normlny"/>
    <w:link w:val="OdsekzoznamuChar"/>
    <w:uiPriority w:val="99"/>
    <w:qFormat/>
    <w:rsid w:val="00753C21"/>
    <w:pPr>
      <w:ind w:left="720"/>
      <w:contextualSpacing/>
    </w:pPr>
  </w:style>
  <w:style w:type="character" w:customStyle="1" w:styleId="OdsekzoznamuChar">
    <w:name w:val="Odsek zoznamu Char"/>
    <w:aliases w:val="body Char,Odsek zoznamu2 Char,Odsek zoznamu1 Char,cislovanie Char,Bullet Number Char,lp1 Char,lp11 Char,List Paragraph11 Char,Bullet 1 Char,Use Case List Paragraph Char,List Paragraph1 Char,Bullet List Char,FooterText Char,Nad Char"/>
    <w:link w:val="Odsekzoznamu"/>
    <w:uiPriority w:val="99"/>
    <w:qFormat/>
    <w:locked/>
    <w:rsid w:val="007F71E8"/>
    <w:rPr>
      <w:sz w:val="22"/>
      <w:szCs w:val="22"/>
      <w:lang w:eastAsia="en-US"/>
    </w:rPr>
  </w:style>
  <w:style w:type="paragraph" w:styleId="Zarkazkladnhotextu2">
    <w:name w:val="Body Text Indent 2"/>
    <w:basedOn w:val="Normlny"/>
    <w:link w:val="Zarkazkladnhotextu2Char"/>
    <w:uiPriority w:val="99"/>
    <w:rsid w:val="00BE7BFE"/>
    <w:pPr>
      <w:spacing w:after="0" w:line="240" w:lineRule="auto"/>
      <w:ind w:left="360"/>
      <w:jc w:val="both"/>
    </w:pPr>
    <w:rPr>
      <w:rFonts w:ascii="Times New Roman" w:eastAsia="Times New Roman" w:hAnsi="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BE7BFE"/>
    <w:rPr>
      <w:rFonts w:ascii="Times New Roman" w:eastAsia="Times New Roman" w:hAnsi="Times New Roman"/>
      <w:sz w:val="24"/>
      <w:szCs w:val="24"/>
    </w:rPr>
  </w:style>
  <w:style w:type="character" w:styleId="Vrazn">
    <w:name w:val="Strong"/>
    <w:basedOn w:val="Predvolenpsmoodseku"/>
    <w:uiPriority w:val="99"/>
    <w:qFormat/>
    <w:rsid w:val="00DF6FB2"/>
    <w:rPr>
      <w:b/>
      <w:bCs/>
    </w:rPr>
  </w:style>
  <w:style w:type="character" w:styleId="Odkaznakomentr">
    <w:name w:val="annotation reference"/>
    <w:basedOn w:val="Predvolenpsmoodseku"/>
    <w:uiPriority w:val="99"/>
    <w:unhideWhenUsed/>
    <w:rsid w:val="00161E0F"/>
    <w:rPr>
      <w:sz w:val="16"/>
      <w:szCs w:val="16"/>
    </w:rPr>
  </w:style>
  <w:style w:type="paragraph" w:styleId="Textkomentra">
    <w:name w:val="annotation text"/>
    <w:basedOn w:val="Normlny"/>
    <w:link w:val="TextkomentraChar"/>
    <w:uiPriority w:val="99"/>
    <w:unhideWhenUsed/>
    <w:rsid w:val="00161E0F"/>
    <w:pPr>
      <w:spacing w:line="240" w:lineRule="auto"/>
    </w:pPr>
    <w:rPr>
      <w:sz w:val="20"/>
      <w:szCs w:val="20"/>
    </w:rPr>
  </w:style>
  <w:style w:type="character" w:customStyle="1" w:styleId="TextkomentraChar">
    <w:name w:val="Text komentára Char"/>
    <w:basedOn w:val="Predvolenpsmoodseku"/>
    <w:link w:val="Textkomentra"/>
    <w:uiPriority w:val="99"/>
    <w:rsid w:val="00161E0F"/>
    <w:rPr>
      <w:lang w:eastAsia="en-US"/>
    </w:rPr>
  </w:style>
  <w:style w:type="paragraph" w:styleId="Predmetkomentra">
    <w:name w:val="annotation subject"/>
    <w:basedOn w:val="Textkomentra"/>
    <w:next w:val="Textkomentra"/>
    <w:link w:val="PredmetkomentraChar"/>
    <w:uiPriority w:val="99"/>
    <w:semiHidden/>
    <w:unhideWhenUsed/>
    <w:rsid w:val="00161E0F"/>
    <w:rPr>
      <w:b/>
      <w:bCs/>
    </w:rPr>
  </w:style>
  <w:style w:type="character" w:customStyle="1" w:styleId="PredmetkomentraChar">
    <w:name w:val="Predmet komentára Char"/>
    <w:basedOn w:val="TextkomentraChar"/>
    <w:link w:val="Predmetkomentra"/>
    <w:uiPriority w:val="99"/>
    <w:semiHidden/>
    <w:rsid w:val="00161E0F"/>
    <w:rPr>
      <w:b/>
      <w:bCs/>
      <w:lang w:eastAsia="en-US"/>
    </w:rPr>
  </w:style>
  <w:style w:type="table" w:styleId="Mriekatabuky">
    <w:name w:val="Table Grid"/>
    <w:basedOn w:val="Normlnatabuka"/>
    <w:uiPriority w:val="59"/>
    <w:rsid w:val="004D186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EB2E34"/>
    <w:rPr>
      <w:sz w:val="22"/>
      <w:szCs w:val="22"/>
      <w:lang w:eastAsia="en-US"/>
    </w:rPr>
  </w:style>
  <w:style w:type="character" w:customStyle="1" w:styleId="Nevyrieenzmienka1">
    <w:name w:val="Nevyriešená zmienka1"/>
    <w:basedOn w:val="Predvolenpsmoodseku"/>
    <w:uiPriority w:val="99"/>
    <w:semiHidden/>
    <w:unhideWhenUsed/>
    <w:rsid w:val="00CC4B22"/>
    <w:rPr>
      <w:color w:val="808080"/>
      <w:shd w:val="clear" w:color="auto" w:fill="E6E6E6"/>
    </w:rPr>
  </w:style>
  <w:style w:type="paragraph" w:styleId="Zkladntext">
    <w:name w:val="Body Text"/>
    <w:basedOn w:val="Normlny"/>
    <w:link w:val="ZkladntextChar"/>
    <w:uiPriority w:val="99"/>
    <w:unhideWhenUsed/>
    <w:rsid w:val="009B72DE"/>
    <w:pPr>
      <w:spacing w:after="120"/>
    </w:pPr>
  </w:style>
  <w:style w:type="character" w:customStyle="1" w:styleId="ZkladntextChar">
    <w:name w:val="Základný text Char"/>
    <w:basedOn w:val="Predvolenpsmoodseku"/>
    <w:link w:val="Zkladntext"/>
    <w:uiPriority w:val="99"/>
    <w:rsid w:val="009B72DE"/>
    <w:rPr>
      <w:sz w:val="22"/>
      <w:szCs w:val="22"/>
      <w:lang w:eastAsia="en-US"/>
    </w:rPr>
  </w:style>
  <w:style w:type="paragraph" w:styleId="Textvysvetlivky">
    <w:name w:val="endnote text"/>
    <w:basedOn w:val="Normlny"/>
    <w:link w:val="TextvysvetlivkyChar"/>
    <w:uiPriority w:val="99"/>
    <w:unhideWhenUsed/>
    <w:rsid w:val="00E71B1F"/>
    <w:pPr>
      <w:spacing w:after="0" w:line="240" w:lineRule="auto"/>
    </w:pPr>
    <w:rPr>
      <w:sz w:val="20"/>
      <w:szCs w:val="20"/>
    </w:rPr>
  </w:style>
  <w:style w:type="character" w:customStyle="1" w:styleId="TextvysvetlivkyChar">
    <w:name w:val="Text vysvetlivky Char"/>
    <w:basedOn w:val="Predvolenpsmoodseku"/>
    <w:link w:val="Textvysvetlivky"/>
    <w:uiPriority w:val="99"/>
    <w:rsid w:val="00E71B1F"/>
    <w:rPr>
      <w:lang w:eastAsia="en-US"/>
    </w:rPr>
  </w:style>
  <w:style w:type="character" w:styleId="Odkaznavysvetlivku">
    <w:name w:val="endnote reference"/>
    <w:basedOn w:val="Predvolenpsmoodseku"/>
    <w:uiPriority w:val="99"/>
    <w:unhideWhenUsed/>
    <w:rsid w:val="00E71B1F"/>
    <w:rPr>
      <w:vertAlign w:val="superscript"/>
    </w:rPr>
  </w:style>
  <w:style w:type="character" w:customStyle="1" w:styleId="Nevyrieenzmienka2">
    <w:name w:val="Nevyriešená zmienka2"/>
    <w:basedOn w:val="Predvolenpsmoodseku"/>
    <w:uiPriority w:val="99"/>
    <w:semiHidden/>
    <w:unhideWhenUsed/>
    <w:rsid w:val="00835493"/>
    <w:rPr>
      <w:color w:val="808080"/>
      <w:shd w:val="clear" w:color="auto" w:fill="E6E6E6"/>
    </w:rPr>
  </w:style>
  <w:style w:type="character" w:customStyle="1" w:styleId="Nevyrieenzmienka3">
    <w:name w:val="Nevyriešená zmienka3"/>
    <w:basedOn w:val="Predvolenpsmoodseku"/>
    <w:uiPriority w:val="99"/>
    <w:semiHidden/>
    <w:unhideWhenUsed/>
    <w:rsid w:val="000202C1"/>
    <w:rPr>
      <w:color w:val="605E5C"/>
      <w:shd w:val="clear" w:color="auto" w:fill="E1DFDD"/>
    </w:rPr>
  </w:style>
  <w:style w:type="paragraph" w:styleId="Nzov">
    <w:name w:val="Title"/>
    <w:basedOn w:val="Normlny"/>
    <w:link w:val="NzovChar"/>
    <w:qFormat/>
    <w:rsid w:val="00803071"/>
    <w:pPr>
      <w:spacing w:after="0" w:line="240" w:lineRule="auto"/>
      <w:jc w:val="center"/>
    </w:pPr>
    <w:rPr>
      <w:rFonts w:ascii="Times New Roman" w:hAnsi="Times New Roman"/>
      <w:sz w:val="28"/>
      <w:szCs w:val="28"/>
      <w:lang w:eastAsia="sk-SK"/>
    </w:rPr>
  </w:style>
  <w:style w:type="character" w:customStyle="1" w:styleId="NzovChar">
    <w:name w:val="Názov Char"/>
    <w:basedOn w:val="Predvolenpsmoodseku"/>
    <w:link w:val="Nzov"/>
    <w:rsid w:val="00803071"/>
    <w:rPr>
      <w:rFonts w:ascii="Times New Roman" w:hAnsi="Times New Roman"/>
      <w:sz w:val="28"/>
      <w:szCs w:val="28"/>
    </w:rPr>
  </w:style>
  <w:style w:type="paragraph" w:styleId="Zoznam">
    <w:name w:val="List"/>
    <w:basedOn w:val="Normlny"/>
    <w:rsid w:val="00803071"/>
    <w:pPr>
      <w:spacing w:after="0" w:line="240" w:lineRule="auto"/>
      <w:ind w:left="283" w:hanging="283"/>
      <w:jc w:val="both"/>
    </w:pPr>
    <w:rPr>
      <w:rFonts w:ascii="Times New Roman" w:hAnsi="Times New Roman"/>
      <w:sz w:val="24"/>
      <w:szCs w:val="24"/>
      <w:lang w:eastAsia="sk-SK"/>
    </w:rPr>
  </w:style>
  <w:style w:type="character" w:customStyle="1" w:styleId="tl4">
    <w:name w:val="Štýl4"/>
    <w:rsid w:val="00803071"/>
    <w:rPr>
      <w:b/>
      <w:sz w:val="26"/>
    </w:rPr>
  </w:style>
  <w:style w:type="character" w:customStyle="1" w:styleId="tl2">
    <w:name w:val="Štýl2"/>
    <w:rsid w:val="00803071"/>
  </w:style>
  <w:style w:type="character" w:customStyle="1" w:styleId="CharChar1">
    <w:name w:val="Char Char1"/>
    <w:locked/>
    <w:rsid w:val="00803071"/>
    <w:rPr>
      <w:sz w:val="24"/>
      <w:szCs w:val="24"/>
      <w:lang w:val="sk-SK" w:eastAsia="sk-SK" w:bidi="ar-SA"/>
    </w:rPr>
  </w:style>
  <w:style w:type="paragraph" w:styleId="truktradokumentu">
    <w:name w:val="Document Map"/>
    <w:basedOn w:val="Normlny"/>
    <w:link w:val="truktradokumentuChar"/>
    <w:rsid w:val="00803071"/>
    <w:pPr>
      <w:spacing w:after="0" w:line="240" w:lineRule="auto"/>
    </w:pPr>
    <w:rPr>
      <w:rFonts w:ascii="Tahoma" w:eastAsia="Times New Roman" w:hAnsi="Tahoma"/>
      <w:sz w:val="16"/>
      <w:szCs w:val="16"/>
    </w:rPr>
  </w:style>
  <w:style w:type="character" w:customStyle="1" w:styleId="truktradokumentuChar">
    <w:name w:val="Štruktúra dokumentu Char"/>
    <w:basedOn w:val="Predvolenpsmoodseku"/>
    <w:link w:val="truktradokumentu"/>
    <w:rsid w:val="00803071"/>
    <w:rPr>
      <w:rFonts w:ascii="Tahoma" w:eastAsia="Times New Roman" w:hAnsi="Tahoma"/>
      <w:sz w:val="16"/>
      <w:szCs w:val="16"/>
    </w:rPr>
  </w:style>
  <w:style w:type="character" w:customStyle="1" w:styleId="WW8Num1z0">
    <w:name w:val="WW8Num1z0"/>
    <w:rsid w:val="00803071"/>
    <w:rPr>
      <w:i/>
      <w:sz w:val="22"/>
      <w:szCs w:val="22"/>
    </w:rPr>
  </w:style>
  <w:style w:type="paragraph" w:styleId="Textpoznmkypodiarou">
    <w:name w:val="footnote text"/>
    <w:basedOn w:val="Normlny"/>
    <w:link w:val="TextpoznmkypodiarouChar"/>
    <w:uiPriority w:val="99"/>
    <w:rsid w:val="00803071"/>
    <w:pPr>
      <w:spacing w:after="0" w:line="240" w:lineRule="auto"/>
    </w:pPr>
    <w:rPr>
      <w:rFonts w:ascii="Arial" w:eastAsia="Times New Roman" w:hAnsi="Arial"/>
      <w:sz w:val="20"/>
      <w:szCs w:val="20"/>
      <w:lang w:eastAsia="sk-SK"/>
    </w:rPr>
  </w:style>
  <w:style w:type="character" w:customStyle="1" w:styleId="TextpoznmkypodiarouChar">
    <w:name w:val="Text poznámky pod čiarou Char"/>
    <w:basedOn w:val="Predvolenpsmoodseku"/>
    <w:link w:val="Textpoznmkypodiarou"/>
    <w:uiPriority w:val="99"/>
    <w:rsid w:val="00803071"/>
    <w:rPr>
      <w:rFonts w:ascii="Arial" w:eastAsia="Times New Roman" w:hAnsi="Arial"/>
    </w:rPr>
  </w:style>
  <w:style w:type="character" w:styleId="Odkaznapoznmkupodiarou">
    <w:name w:val="footnote reference"/>
    <w:basedOn w:val="Predvolenpsmoodseku"/>
    <w:uiPriority w:val="99"/>
    <w:rsid w:val="00803071"/>
    <w:rPr>
      <w:vertAlign w:val="superscript"/>
    </w:rPr>
  </w:style>
  <w:style w:type="character" w:styleId="slostrany">
    <w:name w:val="page number"/>
    <w:basedOn w:val="Predvolenpsmoodseku"/>
    <w:uiPriority w:val="99"/>
    <w:semiHidden/>
    <w:unhideWhenUsed/>
    <w:rsid w:val="003A5EF4"/>
  </w:style>
  <w:style w:type="paragraph" w:customStyle="1" w:styleId="Nadpis71">
    <w:name w:val="Nadpis 71"/>
    <w:basedOn w:val="Normlny"/>
    <w:next w:val="Normlny"/>
    <w:uiPriority w:val="9"/>
    <w:unhideWhenUsed/>
    <w:qFormat/>
    <w:rsid w:val="00340770"/>
    <w:pPr>
      <w:keepNext/>
      <w:keepLines/>
      <w:spacing w:before="40" w:after="0" w:line="360" w:lineRule="auto"/>
      <w:outlineLvl w:val="6"/>
    </w:pPr>
    <w:rPr>
      <w:rFonts w:ascii="Calibri Light" w:eastAsia="Times New Roman" w:hAnsi="Calibri Light"/>
      <w:i/>
      <w:iCs/>
      <w:color w:val="1F4D78"/>
      <w:sz w:val="16"/>
    </w:rPr>
  </w:style>
  <w:style w:type="paragraph" w:customStyle="1" w:styleId="Nadpis81">
    <w:name w:val="Nadpis 81"/>
    <w:basedOn w:val="Normlny"/>
    <w:next w:val="Normlny"/>
    <w:uiPriority w:val="9"/>
    <w:unhideWhenUsed/>
    <w:qFormat/>
    <w:rsid w:val="00340770"/>
    <w:pPr>
      <w:keepNext/>
      <w:keepLines/>
      <w:spacing w:before="40" w:after="0" w:line="360" w:lineRule="auto"/>
      <w:outlineLvl w:val="7"/>
    </w:pPr>
    <w:rPr>
      <w:rFonts w:ascii="Calibri Light" w:eastAsia="Times New Roman" w:hAnsi="Calibri Light"/>
      <w:color w:val="272727"/>
      <w:sz w:val="21"/>
      <w:szCs w:val="21"/>
    </w:rPr>
  </w:style>
  <w:style w:type="paragraph" w:customStyle="1" w:styleId="Nadpis91">
    <w:name w:val="Nadpis 91"/>
    <w:basedOn w:val="Normlny"/>
    <w:next w:val="Normlny"/>
    <w:uiPriority w:val="9"/>
    <w:unhideWhenUsed/>
    <w:qFormat/>
    <w:rsid w:val="00340770"/>
    <w:pPr>
      <w:keepNext/>
      <w:keepLines/>
      <w:spacing w:before="40" w:after="0" w:line="360" w:lineRule="auto"/>
      <w:outlineLvl w:val="8"/>
    </w:pPr>
    <w:rPr>
      <w:rFonts w:ascii="Calibri Light" w:eastAsia="Times New Roman" w:hAnsi="Calibri Light"/>
      <w:i/>
      <w:iCs/>
      <w:color w:val="272727"/>
      <w:sz w:val="21"/>
      <w:szCs w:val="21"/>
    </w:rPr>
  </w:style>
  <w:style w:type="numbering" w:customStyle="1" w:styleId="Bezzoznamu1">
    <w:name w:val="Bez zoznamu1"/>
    <w:next w:val="Bezzoznamu"/>
    <w:uiPriority w:val="99"/>
    <w:semiHidden/>
    <w:unhideWhenUsed/>
    <w:rsid w:val="00340770"/>
  </w:style>
  <w:style w:type="paragraph" w:customStyle="1" w:styleId="ADBEENumberedlist">
    <w:name w:val="ADBEE Numbered list"/>
    <w:basedOn w:val="Normlny"/>
    <w:qFormat/>
    <w:rsid w:val="00340770"/>
    <w:pPr>
      <w:numPr>
        <w:numId w:val="3"/>
      </w:numPr>
      <w:tabs>
        <w:tab w:val="num" w:pos="360"/>
      </w:tabs>
      <w:spacing w:after="0" w:line="288" w:lineRule="auto"/>
      <w:ind w:left="360" w:right="380" w:hanging="360"/>
    </w:pPr>
    <w:rPr>
      <w:rFonts w:ascii="PT Serif" w:hAnsi="PT Serif"/>
      <w:sz w:val="18"/>
      <w:szCs w:val="18"/>
    </w:rPr>
  </w:style>
  <w:style w:type="numbering" w:customStyle="1" w:styleId="Style2">
    <w:name w:val="Style2"/>
    <w:uiPriority w:val="99"/>
    <w:rsid w:val="00340770"/>
    <w:pPr>
      <w:numPr>
        <w:numId w:val="4"/>
      </w:numPr>
    </w:pPr>
  </w:style>
  <w:style w:type="numbering" w:customStyle="1" w:styleId="Tatratender">
    <w:name w:val="Tatra tender"/>
    <w:rsid w:val="00340770"/>
    <w:pPr>
      <w:numPr>
        <w:numId w:val="5"/>
      </w:numPr>
    </w:pPr>
  </w:style>
  <w:style w:type="character" w:customStyle="1" w:styleId="Nadpis7Char">
    <w:name w:val="Nadpis 7 Char"/>
    <w:basedOn w:val="Predvolenpsmoodseku"/>
    <w:link w:val="Nadpis7"/>
    <w:uiPriority w:val="9"/>
    <w:rsid w:val="00340770"/>
    <w:rPr>
      <w:rFonts w:ascii="Calibri Light" w:eastAsia="Times New Roman" w:hAnsi="Calibri Light" w:cs="Times New Roman"/>
      <w:i/>
      <w:iCs/>
      <w:color w:val="1F4D78"/>
      <w:sz w:val="16"/>
      <w:szCs w:val="22"/>
      <w:lang w:val="sk-SK"/>
    </w:rPr>
  </w:style>
  <w:style w:type="character" w:customStyle="1" w:styleId="Nadpis8Char">
    <w:name w:val="Nadpis 8 Char"/>
    <w:basedOn w:val="Predvolenpsmoodseku"/>
    <w:link w:val="Nadpis8"/>
    <w:uiPriority w:val="9"/>
    <w:rsid w:val="00340770"/>
    <w:rPr>
      <w:rFonts w:ascii="Calibri Light" w:eastAsia="Times New Roman" w:hAnsi="Calibri Light" w:cs="Times New Roman"/>
      <w:color w:val="272727"/>
      <w:sz w:val="21"/>
      <w:szCs w:val="21"/>
      <w:lang w:val="sk-SK"/>
    </w:rPr>
  </w:style>
  <w:style w:type="character" w:customStyle="1" w:styleId="Nadpis9Char">
    <w:name w:val="Nadpis 9 Char"/>
    <w:basedOn w:val="Predvolenpsmoodseku"/>
    <w:link w:val="Nadpis9"/>
    <w:uiPriority w:val="9"/>
    <w:rsid w:val="00340770"/>
    <w:rPr>
      <w:rFonts w:ascii="Calibri Light" w:eastAsia="Times New Roman" w:hAnsi="Calibri Light" w:cs="Times New Roman"/>
      <w:i/>
      <w:iCs/>
      <w:color w:val="272727"/>
      <w:sz w:val="21"/>
      <w:szCs w:val="21"/>
      <w:lang w:val="sk-SK"/>
    </w:rPr>
  </w:style>
  <w:style w:type="table" w:customStyle="1" w:styleId="Mriekatabuky1">
    <w:name w:val="Mriežka tabuľky1"/>
    <w:basedOn w:val="Normlnatabuka"/>
    <w:next w:val="Mriekatabuky"/>
    <w:uiPriority w:val="39"/>
    <w:rsid w:val="00340770"/>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21">
    <w:name w:val="Obsah 21"/>
    <w:basedOn w:val="Normlny"/>
    <w:next w:val="Normlny"/>
    <w:autoRedefine/>
    <w:uiPriority w:val="39"/>
    <w:unhideWhenUsed/>
    <w:rsid w:val="00340770"/>
    <w:pPr>
      <w:tabs>
        <w:tab w:val="left" w:pos="480"/>
        <w:tab w:val="right" w:leader="dot" w:pos="9056"/>
      </w:tabs>
      <w:spacing w:after="0" w:line="360" w:lineRule="auto"/>
    </w:pPr>
    <w:rPr>
      <w:color w:val="000000"/>
    </w:rPr>
  </w:style>
  <w:style w:type="paragraph" w:customStyle="1" w:styleId="TatraTender1">
    <w:name w:val="Tatra Tender1"/>
    <w:next w:val="Normlny"/>
    <w:autoRedefine/>
    <w:uiPriority w:val="39"/>
    <w:unhideWhenUsed/>
    <w:qFormat/>
    <w:rsid w:val="00340770"/>
    <w:pPr>
      <w:tabs>
        <w:tab w:val="left" w:pos="1120"/>
        <w:tab w:val="right" w:leader="dot" w:pos="9056"/>
      </w:tabs>
    </w:pPr>
    <w:rPr>
      <w:rFonts w:ascii="Calibri Light" w:hAnsi="Calibri Light"/>
      <w:b/>
      <w:noProof/>
      <w:sz w:val="24"/>
      <w:szCs w:val="24"/>
      <w:lang w:eastAsia="en-US"/>
    </w:rPr>
  </w:style>
  <w:style w:type="paragraph" w:customStyle="1" w:styleId="Obsah31">
    <w:name w:val="Obsah 31"/>
    <w:basedOn w:val="Normlny"/>
    <w:next w:val="Normlny"/>
    <w:autoRedefine/>
    <w:uiPriority w:val="39"/>
    <w:unhideWhenUsed/>
    <w:rsid w:val="00340770"/>
    <w:pPr>
      <w:spacing w:after="0" w:line="360" w:lineRule="auto"/>
      <w:ind w:left="160"/>
    </w:pPr>
    <w:rPr>
      <w:i/>
      <w:color w:val="000000"/>
    </w:rPr>
  </w:style>
  <w:style w:type="paragraph" w:customStyle="1" w:styleId="Obsah41">
    <w:name w:val="Obsah 41"/>
    <w:basedOn w:val="Normlny"/>
    <w:next w:val="Normlny"/>
    <w:autoRedefine/>
    <w:uiPriority w:val="39"/>
    <w:unhideWhenUsed/>
    <w:rsid w:val="00340770"/>
    <w:pPr>
      <w:pBdr>
        <w:between w:val="double" w:sz="6" w:space="0" w:color="auto"/>
      </w:pBdr>
      <w:spacing w:after="0" w:line="360" w:lineRule="auto"/>
      <w:ind w:left="320"/>
    </w:pPr>
    <w:rPr>
      <w:color w:val="000000"/>
      <w:sz w:val="20"/>
      <w:szCs w:val="20"/>
    </w:rPr>
  </w:style>
  <w:style w:type="paragraph" w:customStyle="1" w:styleId="Obsah51">
    <w:name w:val="Obsah 51"/>
    <w:basedOn w:val="Normlny"/>
    <w:next w:val="Normlny"/>
    <w:autoRedefine/>
    <w:uiPriority w:val="39"/>
    <w:unhideWhenUsed/>
    <w:rsid w:val="00340770"/>
    <w:pPr>
      <w:pBdr>
        <w:between w:val="double" w:sz="6" w:space="0" w:color="auto"/>
      </w:pBdr>
      <w:spacing w:after="0" w:line="360" w:lineRule="auto"/>
      <w:ind w:left="480"/>
    </w:pPr>
    <w:rPr>
      <w:color w:val="000000"/>
      <w:sz w:val="20"/>
      <w:szCs w:val="20"/>
    </w:rPr>
  </w:style>
  <w:style w:type="paragraph" w:customStyle="1" w:styleId="Obsah61">
    <w:name w:val="Obsah 61"/>
    <w:basedOn w:val="Normlny"/>
    <w:next w:val="Normlny"/>
    <w:autoRedefine/>
    <w:uiPriority w:val="39"/>
    <w:unhideWhenUsed/>
    <w:rsid w:val="00340770"/>
    <w:pPr>
      <w:pBdr>
        <w:between w:val="double" w:sz="6" w:space="0" w:color="auto"/>
      </w:pBdr>
      <w:spacing w:after="0" w:line="360" w:lineRule="auto"/>
      <w:ind w:left="640"/>
    </w:pPr>
    <w:rPr>
      <w:color w:val="000000"/>
      <w:sz w:val="20"/>
      <w:szCs w:val="20"/>
    </w:rPr>
  </w:style>
  <w:style w:type="paragraph" w:customStyle="1" w:styleId="Obsah71">
    <w:name w:val="Obsah 71"/>
    <w:basedOn w:val="Normlny"/>
    <w:next w:val="Normlny"/>
    <w:autoRedefine/>
    <w:uiPriority w:val="39"/>
    <w:unhideWhenUsed/>
    <w:rsid w:val="00340770"/>
    <w:pPr>
      <w:pBdr>
        <w:between w:val="double" w:sz="6" w:space="0" w:color="auto"/>
      </w:pBdr>
      <w:spacing w:after="0" w:line="360" w:lineRule="auto"/>
      <w:ind w:left="800"/>
    </w:pPr>
    <w:rPr>
      <w:color w:val="000000"/>
      <w:sz w:val="20"/>
      <w:szCs w:val="20"/>
    </w:rPr>
  </w:style>
  <w:style w:type="paragraph" w:customStyle="1" w:styleId="Obsah81">
    <w:name w:val="Obsah 81"/>
    <w:basedOn w:val="Normlny"/>
    <w:next w:val="Normlny"/>
    <w:autoRedefine/>
    <w:uiPriority w:val="39"/>
    <w:unhideWhenUsed/>
    <w:rsid w:val="00340770"/>
    <w:pPr>
      <w:pBdr>
        <w:between w:val="double" w:sz="6" w:space="0" w:color="auto"/>
      </w:pBdr>
      <w:spacing w:after="0" w:line="360" w:lineRule="auto"/>
      <w:ind w:left="960"/>
    </w:pPr>
    <w:rPr>
      <w:color w:val="000000"/>
      <w:sz w:val="20"/>
      <w:szCs w:val="20"/>
    </w:rPr>
  </w:style>
  <w:style w:type="paragraph" w:customStyle="1" w:styleId="Obsah91">
    <w:name w:val="Obsah 91"/>
    <w:basedOn w:val="Normlny"/>
    <w:next w:val="Normlny"/>
    <w:autoRedefine/>
    <w:uiPriority w:val="39"/>
    <w:unhideWhenUsed/>
    <w:rsid w:val="00340770"/>
    <w:pPr>
      <w:pBdr>
        <w:between w:val="double" w:sz="6" w:space="0" w:color="auto"/>
      </w:pBdr>
      <w:spacing w:after="0" w:line="360" w:lineRule="auto"/>
      <w:ind w:left="1120"/>
    </w:pPr>
    <w:rPr>
      <w:color w:val="000000"/>
      <w:sz w:val="20"/>
      <w:szCs w:val="20"/>
    </w:rPr>
  </w:style>
  <w:style w:type="paragraph" w:customStyle="1" w:styleId="Hlavikaobsahu1">
    <w:name w:val="Hlavička obsahu1"/>
    <w:basedOn w:val="Nadpis1"/>
    <w:next w:val="Normlny"/>
    <w:uiPriority w:val="39"/>
    <w:unhideWhenUsed/>
    <w:qFormat/>
    <w:rsid w:val="00340770"/>
    <w:pPr>
      <w:numPr>
        <w:numId w:val="0"/>
      </w:numPr>
      <w:spacing w:before="480" w:after="0" w:line="276" w:lineRule="auto"/>
      <w:jc w:val="left"/>
      <w:outlineLvl w:val="9"/>
    </w:pPr>
    <w:rPr>
      <w:rFonts w:ascii="Calibri Light" w:hAnsi="Calibri Light"/>
      <w:bCs/>
      <w:caps w:val="0"/>
      <w:color w:val="2E74B5"/>
      <w:kern w:val="0"/>
      <w:sz w:val="28"/>
      <w:szCs w:val="28"/>
      <w:lang w:val="en-US"/>
    </w:rPr>
  </w:style>
  <w:style w:type="character" w:customStyle="1" w:styleId="TextbublinyChar">
    <w:name w:val="Text bubliny Char"/>
    <w:basedOn w:val="Predvolenpsmoodseku"/>
    <w:link w:val="Textbubliny"/>
    <w:uiPriority w:val="99"/>
    <w:rsid w:val="00340770"/>
    <w:rPr>
      <w:rFonts w:ascii="Tahoma" w:hAnsi="Tahoma" w:cs="Tahoma"/>
      <w:sz w:val="16"/>
      <w:szCs w:val="16"/>
      <w:lang w:eastAsia="en-US"/>
    </w:rPr>
  </w:style>
  <w:style w:type="paragraph" w:customStyle="1" w:styleId="NadpisoznaenedouasA">
    <w:name w:val="Nadpis (označené šedou) Časť A"/>
    <w:basedOn w:val="Normlny"/>
    <w:link w:val="NadpisoznaenedouasAChar"/>
    <w:autoRedefine/>
    <w:qFormat/>
    <w:locked/>
    <w:rsid w:val="00340770"/>
    <w:pPr>
      <w:numPr>
        <w:numId w:val="6"/>
      </w:numPr>
      <w:spacing w:after="0" w:line="240" w:lineRule="auto"/>
    </w:pPr>
    <w:rPr>
      <w:rFonts w:ascii="Arial" w:eastAsia="Times New Roman" w:hAnsi="Arial" w:cs="Arial"/>
      <w:b/>
      <w:color w:val="2F5496"/>
      <w:lang w:eastAsia="sk-SK"/>
    </w:rPr>
  </w:style>
  <w:style w:type="numbering" w:customStyle="1" w:styleId="tl1">
    <w:name w:val="Štýl1"/>
    <w:rsid w:val="00340770"/>
    <w:pPr>
      <w:numPr>
        <w:numId w:val="7"/>
      </w:numPr>
    </w:pPr>
  </w:style>
  <w:style w:type="paragraph" w:customStyle="1" w:styleId="Nadpis2oddiel">
    <w:name w:val="Nadpis 2 (oddiel)"/>
    <w:basedOn w:val="Normlny"/>
    <w:link w:val="Nadpis2oddielChar"/>
    <w:autoRedefine/>
    <w:qFormat/>
    <w:locked/>
    <w:rsid w:val="00340770"/>
    <w:pPr>
      <w:spacing w:after="0" w:line="240" w:lineRule="auto"/>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40770"/>
    <w:rPr>
      <w:rFonts w:ascii="Arial" w:eastAsia="Times New Roman" w:hAnsi="Arial" w:cs="Arial"/>
      <w:b/>
      <w:sz w:val="26"/>
      <w:szCs w:val="26"/>
    </w:rPr>
  </w:style>
  <w:style w:type="character" w:customStyle="1" w:styleId="NadpisoznaenedouasAChar">
    <w:name w:val="Nadpis (označené šedou) Časť A Char"/>
    <w:basedOn w:val="Predvolenpsmoodseku"/>
    <w:link w:val="NadpisoznaenedouasA"/>
    <w:rsid w:val="00340770"/>
    <w:rPr>
      <w:rFonts w:ascii="Arial" w:eastAsia="Times New Roman" w:hAnsi="Arial" w:cs="Arial"/>
      <w:b/>
      <w:color w:val="2F5496"/>
      <w:sz w:val="22"/>
      <w:szCs w:val="22"/>
    </w:rPr>
  </w:style>
  <w:style w:type="paragraph" w:customStyle="1" w:styleId="NadpisoznaenedouasB">
    <w:name w:val="Nadpis (označený šedou) časť B"/>
    <w:basedOn w:val="Normlny"/>
    <w:link w:val="NadpisoznaenedouasBChar"/>
    <w:autoRedefine/>
    <w:qFormat/>
    <w:locked/>
    <w:rsid w:val="00340770"/>
    <w:pPr>
      <w:numPr>
        <w:numId w:val="8"/>
      </w:numPr>
      <w:spacing w:after="0" w:line="240" w:lineRule="auto"/>
    </w:pPr>
    <w:rPr>
      <w:rFonts w:ascii="Arial" w:eastAsia="Times New Roman" w:hAnsi="Arial" w:cs="Arial"/>
      <w:b/>
      <w:bCs/>
      <w:smallCaps/>
      <w:color w:val="2F5496"/>
      <w:lang w:eastAsia="sk-SK"/>
    </w:rPr>
  </w:style>
  <w:style w:type="paragraph" w:customStyle="1" w:styleId="nadpisedouasC">
    <w:name w:val="nadpis (šedou) Časť C"/>
    <w:basedOn w:val="Normlny"/>
    <w:link w:val="nadpisedouasCChar"/>
    <w:autoRedefine/>
    <w:qFormat/>
    <w:locked/>
    <w:rsid w:val="00340770"/>
    <w:pPr>
      <w:numPr>
        <w:numId w:val="9"/>
      </w:numPr>
      <w:spacing w:after="0" w:line="240" w:lineRule="auto"/>
    </w:pPr>
    <w:rPr>
      <w:rFonts w:ascii="Arial" w:eastAsia="Times New Roman" w:hAnsi="Arial" w:cs="Arial"/>
      <w:b/>
      <w:bCs/>
      <w:smallCaps/>
      <w:color w:val="2F5496"/>
      <w:spacing w:val="10"/>
      <w:lang w:eastAsia="sk-SK"/>
    </w:rPr>
  </w:style>
  <w:style w:type="character" w:customStyle="1" w:styleId="nadpisedouasCChar">
    <w:name w:val="nadpis (šedou) Časť C Char"/>
    <w:basedOn w:val="Nadpis7Char"/>
    <w:link w:val="nadpisedouasC"/>
    <w:rsid w:val="00340770"/>
    <w:rPr>
      <w:rFonts w:ascii="Arial" w:eastAsia="Times New Roman" w:hAnsi="Arial" w:cs="Arial"/>
      <w:b/>
      <w:bCs/>
      <w:i w:val="0"/>
      <w:iCs w:val="0"/>
      <w:smallCaps/>
      <w:color w:val="2F5496"/>
      <w:spacing w:val="10"/>
      <w:sz w:val="22"/>
      <w:szCs w:val="22"/>
      <w:lang w:val="sk-SK"/>
    </w:rPr>
  </w:style>
  <w:style w:type="paragraph" w:customStyle="1" w:styleId="NADPISas">
    <w:name w:val="NADPIS Časť"/>
    <w:basedOn w:val="Normlny"/>
    <w:link w:val="NADPISasChar"/>
    <w:qFormat/>
    <w:rsid w:val="00340770"/>
    <w:pPr>
      <w:spacing w:after="0" w:line="240" w:lineRule="auto"/>
    </w:pPr>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40770"/>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340770"/>
    <w:pPr>
      <w:numPr>
        <w:numId w:val="10"/>
      </w:numPr>
      <w:spacing w:after="0" w:line="240" w:lineRule="auto"/>
    </w:pPr>
    <w:rPr>
      <w:rFonts w:ascii="Arial" w:eastAsia="Times New Roman" w:hAnsi="Arial" w:cs="Arial"/>
      <w:b/>
      <w:bCs/>
      <w:smallCaps/>
      <w:color w:val="2F5496"/>
      <w:lang w:eastAsia="sk-SK"/>
    </w:rPr>
  </w:style>
  <w:style w:type="character" w:customStyle="1" w:styleId="nadpisedouasDChar">
    <w:name w:val="nadpis (šedou) časť D Char"/>
    <w:basedOn w:val="Nadpis7Char"/>
    <w:link w:val="nadpisedouasD"/>
    <w:rsid w:val="00340770"/>
    <w:rPr>
      <w:rFonts w:ascii="Arial" w:eastAsia="Times New Roman" w:hAnsi="Arial" w:cs="Arial"/>
      <w:b/>
      <w:bCs/>
      <w:i w:val="0"/>
      <w:iCs w:val="0"/>
      <w:smallCaps/>
      <w:color w:val="2F5496"/>
      <w:sz w:val="22"/>
      <w:szCs w:val="22"/>
      <w:lang w:val="sk-SK"/>
    </w:rPr>
  </w:style>
  <w:style w:type="paragraph" w:customStyle="1" w:styleId="nadpisedouasE">
    <w:name w:val="nadpis (šedou) časť E"/>
    <w:basedOn w:val="Normlny"/>
    <w:link w:val="nadpisedouasEChar"/>
    <w:autoRedefine/>
    <w:qFormat/>
    <w:locked/>
    <w:rsid w:val="00340770"/>
    <w:pPr>
      <w:numPr>
        <w:numId w:val="11"/>
      </w:numPr>
      <w:spacing w:after="0" w:line="240" w:lineRule="auto"/>
    </w:pPr>
    <w:rPr>
      <w:rFonts w:ascii="Arial" w:eastAsia="Times New Roman" w:hAnsi="Arial" w:cs="Arial"/>
      <w:b/>
      <w:smallCaps/>
      <w:color w:val="2F5496"/>
      <w:lang w:eastAsia="sk-SK"/>
    </w:rPr>
  </w:style>
  <w:style w:type="character" w:customStyle="1" w:styleId="nadpisedouasEChar">
    <w:name w:val="nadpis (šedou) časť E Char"/>
    <w:basedOn w:val="Nadpis7Char"/>
    <w:link w:val="nadpisedouasE"/>
    <w:rsid w:val="00340770"/>
    <w:rPr>
      <w:rFonts w:ascii="Arial" w:eastAsia="Times New Roman" w:hAnsi="Arial" w:cs="Arial"/>
      <w:b/>
      <w:i w:val="0"/>
      <w:iCs w:val="0"/>
      <w:smallCaps/>
      <w:color w:val="2F5496"/>
      <w:sz w:val="22"/>
      <w:szCs w:val="22"/>
      <w:lang w:val="sk-SK"/>
    </w:rPr>
  </w:style>
  <w:style w:type="paragraph" w:customStyle="1" w:styleId="nadpisedouasG">
    <w:name w:val="nadpis (šedou) časť G"/>
    <w:basedOn w:val="Normlny"/>
    <w:link w:val="nadpisedouasGChar"/>
    <w:autoRedefine/>
    <w:qFormat/>
    <w:locked/>
    <w:rsid w:val="00340770"/>
    <w:pPr>
      <w:numPr>
        <w:numId w:val="12"/>
      </w:numPr>
      <w:spacing w:after="0" w:line="240" w:lineRule="auto"/>
    </w:pPr>
    <w:rPr>
      <w:rFonts w:ascii="Arial" w:eastAsia="Times New Roman" w:hAnsi="Arial" w:cs="Arial"/>
      <w:b/>
      <w:bCs/>
      <w:smallCaps/>
      <w:color w:val="2F5496"/>
      <w:lang w:eastAsia="sk-SK"/>
    </w:rPr>
  </w:style>
  <w:style w:type="character" w:customStyle="1" w:styleId="nadpisedouasGChar">
    <w:name w:val="nadpis (šedou) časť G Char"/>
    <w:basedOn w:val="Nadpis7Char"/>
    <w:link w:val="nadpisedouasG"/>
    <w:rsid w:val="00340770"/>
    <w:rPr>
      <w:rFonts w:ascii="Arial" w:eastAsia="Times New Roman" w:hAnsi="Arial" w:cs="Arial"/>
      <w:b/>
      <w:bCs/>
      <w:i w:val="0"/>
      <w:iCs w:val="0"/>
      <w:smallCaps/>
      <w:color w:val="2F5496"/>
      <w:sz w:val="22"/>
      <w:szCs w:val="22"/>
      <w:lang w:val="sk-SK"/>
    </w:rPr>
  </w:style>
  <w:style w:type="character" w:styleId="Zstupntext">
    <w:name w:val="Placeholder Text"/>
    <w:basedOn w:val="Predvolenpsmoodseku"/>
    <w:uiPriority w:val="99"/>
    <w:semiHidden/>
    <w:rsid w:val="00340770"/>
    <w:rPr>
      <w:color w:val="808080"/>
    </w:rPr>
  </w:style>
  <w:style w:type="character" w:customStyle="1" w:styleId="Zkladntext0">
    <w:name w:val="Základný text_"/>
    <w:link w:val="Zkladntext2"/>
    <w:locked/>
    <w:rsid w:val="00340770"/>
    <w:rPr>
      <w:rFonts w:ascii="Times New Roman" w:hAnsi="Times New Roman"/>
      <w:sz w:val="21"/>
      <w:shd w:val="clear" w:color="auto" w:fill="FFFFFF"/>
    </w:rPr>
  </w:style>
  <w:style w:type="paragraph" w:customStyle="1" w:styleId="Zkladntext2">
    <w:name w:val="Základný text2"/>
    <w:basedOn w:val="Normlny"/>
    <w:link w:val="Zkladntext0"/>
    <w:rsid w:val="00340770"/>
    <w:pPr>
      <w:widowControl w:val="0"/>
      <w:shd w:val="clear" w:color="auto" w:fill="FFFFFF"/>
      <w:spacing w:after="300" w:line="302" w:lineRule="exact"/>
      <w:ind w:hanging="460"/>
      <w:jc w:val="center"/>
    </w:pPr>
    <w:rPr>
      <w:rFonts w:ascii="Times New Roman" w:hAnsi="Times New Roman"/>
      <w:sz w:val="21"/>
      <w:szCs w:val="20"/>
      <w:lang w:eastAsia="sk-SK"/>
    </w:rPr>
  </w:style>
  <w:style w:type="paragraph" w:styleId="Zarkazkladnhotextu">
    <w:name w:val="Body Text Indent"/>
    <w:basedOn w:val="Normlny"/>
    <w:link w:val="ZarkazkladnhotextuChar"/>
    <w:uiPriority w:val="99"/>
    <w:semiHidden/>
    <w:unhideWhenUsed/>
    <w:rsid w:val="00340770"/>
    <w:pPr>
      <w:spacing w:before="240" w:after="120" w:line="360" w:lineRule="auto"/>
      <w:ind w:left="283"/>
    </w:pPr>
    <w:rPr>
      <w:rFonts w:ascii="PT Serif" w:hAnsi="PT Serif"/>
      <w:color w:val="000000"/>
      <w:sz w:val="16"/>
    </w:rPr>
  </w:style>
  <w:style w:type="character" w:customStyle="1" w:styleId="ZarkazkladnhotextuChar">
    <w:name w:val="Zarážka základného textu Char"/>
    <w:basedOn w:val="Predvolenpsmoodseku"/>
    <w:link w:val="Zarkazkladnhotextu"/>
    <w:uiPriority w:val="99"/>
    <w:semiHidden/>
    <w:rsid w:val="00340770"/>
    <w:rPr>
      <w:rFonts w:ascii="PT Serif" w:hAnsi="PT Serif"/>
      <w:color w:val="000000"/>
      <w:sz w:val="16"/>
      <w:szCs w:val="22"/>
      <w:lang w:eastAsia="en-US"/>
    </w:rPr>
  </w:style>
  <w:style w:type="paragraph" w:customStyle="1" w:styleId="NoSpacing2">
    <w:name w:val="No Spacing2"/>
    <w:qFormat/>
    <w:rsid w:val="00340770"/>
    <w:pPr>
      <w:suppressAutoHyphens/>
      <w:autoSpaceDN w:val="0"/>
      <w:textAlignment w:val="baseline"/>
    </w:pPr>
    <w:rPr>
      <w:rFonts w:eastAsia="Times New Roman" w:cs="Calibri"/>
      <w:sz w:val="22"/>
      <w:szCs w:val="22"/>
      <w:lang w:eastAsia="en-US"/>
    </w:rPr>
  </w:style>
  <w:style w:type="character" w:customStyle="1" w:styleId="apple-converted-space">
    <w:name w:val="apple-converted-space"/>
    <w:basedOn w:val="Predvolenpsmoodseku"/>
    <w:rsid w:val="00340770"/>
  </w:style>
  <w:style w:type="character" w:customStyle="1" w:styleId="code">
    <w:name w:val="code"/>
    <w:rsid w:val="00340770"/>
  </w:style>
  <w:style w:type="paragraph" w:customStyle="1" w:styleId="Default">
    <w:name w:val="Default"/>
    <w:rsid w:val="00340770"/>
    <w:pPr>
      <w:autoSpaceDE w:val="0"/>
      <w:autoSpaceDN w:val="0"/>
      <w:adjustRightInd w:val="0"/>
    </w:pPr>
    <w:rPr>
      <w:rFonts w:ascii="Times New Roman" w:hAnsi="Times New Roman"/>
      <w:color w:val="000000"/>
      <w:sz w:val="24"/>
      <w:szCs w:val="24"/>
      <w:lang w:eastAsia="en-US"/>
    </w:rPr>
  </w:style>
  <w:style w:type="paragraph" w:customStyle="1" w:styleId="05Bullets">
    <w:name w:val="05_Bullets"/>
    <w:basedOn w:val="Normlny"/>
    <w:link w:val="05BulletsChar"/>
    <w:qFormat/>
    <w:rsid w:val="00340770"/>
    <w:pPr>
      <w:numPr>
        <w:numId w:val="13"/>
      </w:numPr>
      <w:spacing w:after="0" w:line="240" w:lineRule="auto"/>
      <w:jc w:val="both"/>
    </w:pPr>
    <w:rPr>
      <w:rFonts w:ascii="Arial" w:eastAsia="Times New Roman" w:hAnsi="Arial" w:cs="Arial"/>
      <w:lang w:eastAsia="hu-HU"/>
    </w:rPr>
  </w:style>
  <w:style w:type="character" w:customStyle="1" w:styleId="05BulletsChar">
    <w:name w:val="05_Bullets Char"/>
    <w:basedOn w:val="Predvolenpsmoodseku"/>
    <w:link w:val="05Bullets"/>
    <w:rsid w:val="00340770"/>
    <w:rPr>
      <w:rFonts w:ascii="Arial" w:eastAsia="Times New Roman" w:hAnsi="Arial" w:cs="Arial"/>
      <w:sz w:val="22"/>
      <w:szCs w:val="22"/>
      <w:lang w:eastAsia="hu-HU"/>
    </w:rPr>
  </w:style>
  <w:style w:type="numbering" w:customStyle="1" w:styleId="Styl1">
    <w:name w:val="Styl1"/>
    <w:rsid w:val="00340770"/>
    <w:pPr>
      <w:numPr>
        <w:numId w:val="14"/>
      </w:numPr>
    </w:pPr>
  </w:style>
  <w:style w:type="numbering" w:customStyle="1" w:styleId="Styl6">
    <w:name w:val="Styl6"/>
    <w:uiPriority w:val="99"/>
    <w:rsid w:val="00340770"/>
    <w:pPr>
      <w:numPr>
        <w:numId w:val="15"/>
      </w:numPr>
    </w:pPr>
  </w:style>
  <w:style w:type="character" w:customStyle="1" w:styleId="ra">
    <w:name w:val="ra"/>
    <w:basedOn w:val="Predvolenpsmoodseku"/>
    <w:rsid w:val="00340770"/>
  </w:style>
  <w:style w:type="character" w:customStyle="1" w:styleId="NadpisoznaenedouasBChar">
    <w:name w:val="Nadpis (označený šedou) časť B Char"/>
    <w:basedOn w:val="Nadpis7Char"/>
    <w:link w:val="NadpisoznaenedouasB"/>
    <w:rsid w:val="00340770"/>
    <w:rPr>
      <w:rFonts w:ascii="Arial" w:eastAsia="Times New Roman" w:hAnsi="Arial" w:cs="Arial"/>
      <w:b/>
      <w:bCs/>
      <w:i w:val="0"/>
      <w:iCs w:val="0"/>
      <w:smallCaps/>
      <w:color w:val="2F5496"/>
      <w:sz w:val="22"/>
      <w:szCs w:val="22"/>
      <w:lang w:val="sk-SK"/>
    </w:rPr>
  </w:style>
  <w:style w:type="character" w:styleId="PouitHypertextovPrepojenie">
    <w:name w:val="FollowedHyperlink"/>
    <w:basedOn w:val="Predvolenpsmoodseku"/>
    <w:uiPriority w:val="99"/>
    <w:semiHidden/>
    <w:unhideWhenUsed/>
    <w:rsid w:val="00340770"/>
    <w:rPr>
      <w:rFonts w:cs="Times New Roman"/>
      <w:color w:val="954F72"/>
      <w:u w:val="single"/>
    </w:rPr>
  </w:style>
  <w:style w:type="paragraph" w:customStyle="1" w:styleId="msonormal0">
    <w:name w:val="msonormal"/>
    <w:basedOn w:val="Normlny"/>
    <w:rsid w:val="00340770"/>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HeaderChar1">
    <w:name w:val="Header Char1"/>
    <w:aliases w:val="Header - Table Char1"/>
    <w:uiPriority w:val="99"/>
    <w:semiHidden/>
    <w:rsid w:val="00340770"/>
    <w:rPr>
      <w:sz w:val="22"/>
    </w:rPr>
  </w:style>
  <w:style w:type="character" w:customStyle="1" w:styleId="HeaderChar19">
    <w:name w:val="Header Char19"/>
    <w:aliases w:val="Header - Table Char19"/>
    <w:uiPriority w:val="99"/>
    <w:semiHidden/>
    <w:rsid w:val="00340770"/>
    <w:rPr>
      <w:sz w:val="22"/>
    </w:rPr>
  </w:style>
  <w:style w:type="character" w:customStyle="1" w:styleId="HeaderChar18">
    <w:name w:val="Header Char18"/>
    <w:aliases w:val="Header - Table Char18"/>
    <w:uiPriority w:val="99"/>
    <w:semiHidden/>
    <w:rsid w:val="00340770"/>
    <w:rPr>
      <w:sz w:val="22"/>
    </w:rPr>
  </w:style>
  <w:style w:type="character" w:customStyle="1" w:styleId="HeaderChar17">
    <w:name w:val="Header Char17"/>
    <w:aliases w:val="Header - Table Char17"/>
    <w:uiPriority w:val="99"/>
    <w:semiHidden/>
    <w:rsid w:val="00340770"/>
    <w:rPr>
      <w:sz w:val="22"/>
    </w:rPr>
  </w:style>
  <w:style w:type="character" w:customStyle="1" w:styleId="HeaderChar16">
    <w:name w:val="Header Char16"/>
    <w:aliases w:val="Header - Table Char16"/>
    <w:uiPriority w:val="99"/>
    <w:semiHidden/>
    <w:rsid w:val="00340770"/>
    <w:rPr>
      <w:sz w:val="22"/>
    </w:rPr>
  </w:style>
  <w:style w:type="character" w:customStyle="1" w:styleId="HeaderChar15">
    <w:name w:val="Header Char15"/>
    <w:aliases w:val="Header - Table Char15"/>
    <w:uiPriority w:val="99"/>
    <w:semiHidden/>
    <w:rsid w:val="00340770"/>
  </w:style>
  <w:style w:type="character" w:customStyle="1" w:styleId="HeaderChar14">
    <w:name w:val="Header Char14"/>
    <w:aliases w:val="Header - Table Char14"/>
    <w:uiPriority w:val="99"/>
    <w:semiHidden/>
    <w:rsid w:val="00340770"/>
  </w:style>
  <w:style w:type="character" w:customStyle="1" w:styleId="HeaderChar13">
    <w:name w:val="Header Char13"/>
    <w:aliases w:val="Header - Table Char13"/>
    <w:uiPriority w:val="99"/>
    <w:semiHidden/>
    <w:rsid w:val="00340770"/>
  </w:style>
  <w:style w:type="character" w:customStyle="1" w:styleId="HeaderChar12">
    <w:name w:val="Header Char12"/>
    <w:aliases w:val="Header - Table Char12"/>
    <w:uiPriority w:val="99"/>
    <w:semiHidden/>
    <w:rsid w:val="00340770"/>
  </w:style>
  <w:style w:type="character" w:customStyle="1" w:styleId="HeaderChar11">
    <w:name w:val="Header Char11"/>
    <w:aliases w:val="Header - Table Char11"/>
    <w:uiPriority w:val="99"/>
    <w:semiHidden/>
    <w:rsid w:val="00340770"/>
  </w:style>
  <w:style w:type="character" w:customStyle="1" w:styleId="Nzov1">
    <w:name w:val="Názov1"/>
    <w:rsid w:val="00340770"/>
  </w:style>
  <w:style w:type="numbering" w:customStyle="1" w:styleId="TOMAS">
    <w:name w:val="TOMAS"/>
    <w:rsid w:val="00340770"/>
    <w:pPr>
      <w:numPr>
        <w:numId w:val="16"/>
      </w:numPr>
    </w:pPr>
  </w:style>
  <w:style w:type="paragraph" w:styleId="Normlnywebov">
    <w:name w:val="Normal (Web)"/>
    <w:basedOn w:val="Normlny"/>
    <w:uiPriority w:val="99"/>
    <w:rsid w:val="00340770"/>
    <w:pPr>
      <w:spacing w:before="100" w:beforeAutospacing="1" w:after="100" w:afterAutospacing="1" w:line="240" w:lineRule="auto"/>
    </w:pPr>
    <w:rPr>
      <w:rFonts w:ascii="Verdana" w:eastAsia="Times New Roman" w:hAnsi="Verdana"/>
      <w:sz w:val="15"/>
      <w:szCs w:val="15"/>
      <w:lang w:eastAsia="sk-SK"/>
    </w:rPr>
  </w:style>
  <w:style w:type="character" w:customStyle="1" w:styleId="UnresolvedMention1">
    <w:name w:val="Unresolved Mention1"/>
    <w:basedOn w:val="Predvolenpsmoodseku"/>
    <w:uiPriority w:val="99"/>
    <w:semiHidden/>
    <w:unhideWhenUsed/>
    <w:rsid w:val="00340770"/>
    <w:rPr>
      <w:color w:val="808080"/>
      <w:shd w:val="clear" w:color="auto" w:fill="E6E6E6"/>
    </w:rPr>
  </w:style>
  <w:style w:type="paragraph" w:customStyle="1" w:styleId="CMSHeadL3">
    <w:name w:val="CMS Head L3"/>
    <w:basedOn w:val="Normlny"/>
    <w:rsid w:val="00340770"/>
    <w:pPr>
      <w:numPr>
        <w:ilvl w:val="2"/>
        <w:numId w:val="17"/>
      </w:numPr>
      <w:spacing w:after="240" w:line="240" w:lineRule="auto"/>
      <w:outlineLvl w:val="2"/>
    </w:pPr>
    <w:rPr>
      <w:rFonts w:ascii="Times New Roman" w:eastAsia="Times New Roman" w:hAnsi="Times New Roman"/>
      <w:szCs w:val="24"/>
    </w:rPr>
  </w:style>
  <w:style w:type="paragraph" w:customStyle="1" w:styleId="CMSHeadL2">
    <w:name w:val="CMS Head L2"/>
    <w:basedOn w:val="Normlny"/>
    <w:next w:val="CMSHeadL3"/>
    <w:rsid w:val="00340770"/>
    <w:pPr>
      <w:keepNext/>
      <w:keepLines/>
      <w:numPr>
        <w:ilvl w:val="1"/>
        <w:numId w:val="17"/>
      </w:numPr>
      <w:spacing w:before="240" w:after="240" w:line="240" w:lineRule="auto"/>
      <w:outlineLvl w:val="1"/>
    </w:pPr>
    <w:rPr>
      <w:rFonts w:ascii="Times New Roman" w:eastAsia="Times New Roman" w:hAnsi="Times New Roman"/>
      <w:b/>
      <w:szCs w:val="24"/>
    </w:rPr>
  </w:style>
  <w:style w:type="paragraph" w:customStyle="1" w:styleId="CMSHeadL4">
    <w:name w:val="CMS Head L4"/>
    <w:basedOn w:val="Normlny"/>
    <w:rsid w:val="00340770"/>
    <w:pPr>
      <w:numPr>
        <w:ilvl w:val="3"/>
        <w:numId w:val="17"/>
      </w:numPr>
      <w:spacing w:after="240" w:line="240" w:lineRule="auto"/>
      <w:outlineLvl w:val="3"/>
    </w:pPr>
    <w:rPr>
      <w:rFonts w:ascii="Times New Roman" w:eastAsia="Times New Roman" w:hAnsi="Times New Roman"/>
      <w:szCs w:val="24"/>
    </w:rPr>
  </w:style>
  <w:style w:type="paragraph" w:customStyle="1" w:styleId="CMSHeadL5">
    <w:name w:val="CMS Head L5"/>
    <w:basedOn w:val="Normlny"/>
    <w:rsid w:val="00340770"/>
    <w:pPr>
      <w:numPr>
        <w:ilvl w:val="4"/>
        <w:numId w:val="17"/>
      </w:numPr>
      <w:spacing w:after="240" w:line="240" w:lineRule="auto"/>
      <w:outlineLvl w:val="4"/>
    </w:pPr>
    <w:rPr>
      <w:rFonts w:ascii="Times New Roman" w:eastAsia="Times New Roman" w:hAnsi="Times New Roman"/>
      <w:szCs w:val="24"/>
    </w:rPr>
  </w:style>
  <w:style w:type="paragraph" w:customStyle="1" w:styleId="CMSHeadL6">
    <w:name w:val="CMS Head L6"/>
    <w:basedOn w:val="Normlny"/>
    <w:rsid w:val="00340770"/>
    <w:pPr>
      <w:numPr>
        <w:ilvl w:val="5"/>
        <w:numId w:val="17"/>
      </w:numPr>
      <w:spacing w:after="240" w:line="240" w:lineRule="auto"/>
      <w:outlineLvl w:val="5"/>
    </w:pPr>
    <w:rPr>
      <w:rFonts w:ascii="Times New Roman" w:eastAsia="Times New Roman" w:hAnsi="Times New Roman"/>
      <w:szCs w:val="24"/>
    </w:rPr>
  </w:style>
  <w:style w:type="paragraph" w:customStyle="1" w:styleId="CMSHeadL7">
    <w:name w:val="CMS Head L7"/>
    <w:basedOn w:val="Normlny"/>
    <w:rsid w:val="00340770"/>
    <w:pPr>
      <w:numPr>
        <w:ilvl w:val="6"/>
        <w:numId w:val="17"/>
      </w:numPr>
      <w:spacing w:after="240" w:line="240" w:lineRule="auto"/>
      <w:outlineLvl w:val="6"/>
    </w:pPr>
    <w:rPr>
      <w:rFonts w:ascii="Times New Roman" w:eastAsia="Times New Roman" w:hAnsi="Times New Roman"/>
      <w:szCs w:val="24"/>
    </w:rPr>
  </w:style>
  <w:style w:type="paragraph" w:customStyle="1" w:styleId="CMSHeadL8">
    <w:name w:val="CMS Head L8"/>
    <w:basedOn w:val="Normlny"/>
    <w:rsid w:val="00340770"/>
    <w:pPr>
      <w:numPr>
        <w:ilvl w:val="7"/>
        <w:numId w:val="17"/>
      </w:numPr>
      <w:spacing w:after="240" w:line="240" w:lineRule="auto"/>
      <w:outlineLvl w:val="7"/>
    </w:pPr>
    <w:rPr>
      <w:rFonts w:ascii="Times New Roman" w:eastAsia="Times New Roman" w:hAnsi="Times New Roman"/>
      <w:szCs w:val="24"/>
    </w:rPr>
  </w:style>
  <w:style w:type="paragraph" w:customStyle="1" w:styleId="CMSHeadL9">
    <w:name w:val="CMS Head L9"/>
    <w:basedOn w:val="Normlny"/>
    <w:rsid w:val="00340770"/>
    <w:pPr>
      <w:numPr>
        <w:ilvl w:val="8"/>
        <w:numId w:val="17"/>
      </w:numPr>
      <w:spacing w:after="240" w:line="240" w:lineRule="auto"/>
      <w:outlineLvl w:val="8"/>
    </w:pPr>
    <w:rPr>
      <w:rFonts w:ascii="Times New Roman" w:eastAsia="Times New Roman" w:hAnsi="Times New Roman"/>
      <w:szCs w:val="24"/>
    </w:rPr>
  </w:style>
  <w:style w:type="paragraph" w:customStyle="1" w:styleId="TableFigure2">
    <w:name w:val="Table Figure 2"/>
    <w:basedOn w:val="Normlny"/>
    <w:next w:val="Normlny"/>
    <w:rsid w:val="00340770"/>
    <w:pPr>
      <w:numPr>
        <w:numId w:val="17"/>
      </w:numPr>
      <w:tabs>
        <w:tab w:val="decimal" w:pos="595"/>
      </w:tabs>
      <w:spacing w:before="120" w:after="170" w:line="260" w:lineRule="atLeast"/>
      <w:ind w:left="0" w:firstLine="0"/>
    </w:pPr>
    <w:rPr>
      <w:rFonts w:ascii="Times New Roman" w:eastAsia="Times New Roman" w:hAnsi="Times New Roman"/>
      <w:b/>
      <w:sz w:val="20"/>
      <w:szCs w:val="20"/>
    </w:rPr>
  </w:style>
  <w:style w:type="paragraph" w:styleId="Bezriadkovania">
    <w:name w:val="No Spacing"/>
    <w:uiPriority w:val="1"/>
    <w:qFormat/>
    <w:rsid w:val="00340770"/>
    <w:pPr>
      <w:overflowPunct w:val="0"/>
      <w:autoSpaceDE w:val="0"/>
      <w:autoSpaceDN w:val="0"/>
      <w:adjustRightInd w:val="0"/>
      <w:textAlignment w:val="baseline"/>
    </w:pPr>
    <w:rPr>
      <w:rFonts w:ascii="Times New Roman" w:eastAsia="Times New Roman" w:hAnsi="Times New Roman"/>
      <w:color w:val="000000"/>
      <w:sz w:val="24"/>
    </w:rPr>
  </w:style>
  <w:style w:type="paragraph" w:styleId="Obyajntext">
    <w:name w:val="Plain Text"/>
    <w:basedOn w:val="Normlny"/>
    <w:link w:val="ObyajntextChar"/>
    <w:uiPriority w:val="99"/>
    <w:unhideWhenUsed/>
    <w:rsid w:val="00340770"/>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340770"/>
    <w:rPr>
      <w:rFonts w:ascii="Consolas" w:hAnsi="Consolas"/>
      <w:sz w:val="21"/>
      <w:szCs w:val="21"/>
      <w:lang w:eastAsia="en-US"/>
    </w:rPr>
  </w:style>
  <w:style w:type="paragraph" w:customStyle="1" w:styleId="bod">
    <w:name w:val="bod"/>
    <w:basedOn w:val="Normlny"/>
    <w:rsid w:val="00340770"/>
    <w:pPr>
      <w:numPr>
        <w:ilvl w:val="2"/>
        <w:numId w:val="18"/>
      </w:numPr>
      <w:spacing w:after="0"/>
      <w:jc w:val="both"/>
    </w:pPr>
    <w:rPr>
      <w:rFonts w:eastAsia="Times New Roman"/>
      <w:noProof/>
      <w:szCs w:val="24"/>
      <w:lang w:eastAsia="cs-CZ"/>
    </w:rPr>
  </w:style>
  <w:style w:type="paragraph" w:customStyle="1" w:styleId="odsek">
    <w:name w:val="odsek"/>
    <w:basedOn w:val="Normlny"/>
    <w:rsid w:val="00340770"/>
    <w:pPr>
      <w:numPr>
        <w:ilvl w:val="1"/>
        <w:numId w:val="18"/>
      </w:numPr>
      <w:spacing w:before="120" w:after="0"/>
      <w:jc w:val="both"/>
    </w:pPr>
    <w:rPr>
      <w:rFonts w:eastAsia="Times New Roman"/>
      <w:noProof/>
      <w:szCs w:val="24"/>
      <w:lang w:eastAsia="cs-CZ"/>
    </w:rPr>
  </w:style>
  <w:style w:type="paragraph" w:customStyle="1" w:styleId="lnok">
    <w:name w:val="článok"/>
    <w:basedOn w:val="Normlny"/>
    <w:next w:val="odsek"/>
    <w:rsid w:val="00340770"/>
    <w:pPr>
      <w:numPr>
        <w:numId w:val="18"/>
      </w:numPr>
      <w:spacing w:before="240" w:after="0"/>
      <w:jc w:val="center"/>
    </w:pPr>
    <w:rPr>
      <w:rFonts w:eastAsia="Times New Roman"/>
      <w:b/>
      <w:noProof/>
      <w:szCs w:val="24"/>
      <w:lang w:eastAsia="cs-CZ"/>
    </w:rPr>
  </w:style>
  <w:style w:type="character" w:customStyle="1" w:styleId="spelle">
    <w:name w:val="spelle"/>
    <w:uiPriority w:val="99"/>
    <w:rsid w:val="00340770"/>
  </w:style>
  <w:style w:type="numbering" w:customStyle="1" w:styleId="Importovantl3">
    <w:name w:val="Importovaný štýl 3"/>
    <w:rsid w:val="00340770"/>
    <w:pPr>
      <w:numPr>
        <w:numId w:val="19"/>
      </w:numPr>
    </w:pPr>
  </w:style>
  <w:style w:type="paragraph" w:customStyle="1" w:styleId="SP3">
    <w:name w:val="SP 3"/>
    <w:basedOn w:val="Normlny"/>
    <w:qFormat/>
    <w:rsid w:val="00340770"/>
    <w:pPr>
      <w:widowControl w:val="0"/>
      <w:numPr>
        <w:ilvl w:val="1"/>
        <w:numId w:val="20"/>
      </w:numPr>
      <w:pBdr>
        <w:top w:val="nil"/>
        <w:left w:val="nil"/>
        <w:bottom w:val="nil"/>
        <w:right w:val="nil"/>
        <w:between w:val="nil"/>
        <w:bar w:val="nil"/>
      </w:pBdr>
      <w:spacing w:before="240"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340770"/>
    <w:pPr>
      <w:numPr>
        <w:numId w:val="21"/>
      </w:numPr>
    </w:pPr>
  </w:style>
  <w:style w:type="numbering" w:customStyle="1" w:styleId="Importovantl5">
    <w:name w:val="Importovaný štýl 5"/>
    <w:rsid w:val="00340770"/>
    <w:pPr>
      <w:numPr>
        <w:numId w:val="22"/>
      </w:numPr>
    </w:pPr>
  </w:style>
  <w:style w:type="paragraph" w:customStyle="1" w:styleId="SAP1">
    <w:name w:val="SAŽP 1"/>
    <w:basedOn w:val="Nadpis2"/>
    <w:link w:val="SAP1Char"/>
    <w:qFormat/>
    <w:rsid w:val="00340770"/>
    <w:pPr>
      <w:keepLines w:val="0"/>
      <w:widowControl w:val="0"/>
      <w:numPr>
        <w:numId w:val="36"/>
      </w:numPr>
      <w:spacing w:after="240"/>
    </w:pPr>
    <w:rPr>
      <w:rFonts w:ascii="Proba Pro" w:hAnsi="Proba Pro"/>
      <w:b/>
      <w:caps/>
      <w:color w:val="008998"/>
      <w:spacing w:val="30"/>
      <w:lang w:val="en-US"/>
    </w:rPr>
  </w:style>
  <w:style w:type="paragraph" w:customStyle="1" w:styleId="SAPHlavn">
    <w:name w:val="SAŽP Hlavný"/>
    <w:basedOn w:val="Nadpis1"/>
    <w:link w:val="SAPHlavnChar"/>
    <w:qFormat/>
    <w:rsid w:val="00340770"/>
    <w:pPr>
      <w:keepNext w:val="0"/>
      <w:keepLines w:val="0"/>
      <w:widowControl w:val="0"/>
      <w:numPr>
        <w:numId w:val="0"/>
      </w:numPr>
      <w:spacing w:before="0" w:after="0"/>
      <w:ind w:left="360" w:hanging="360"/>
      <w:jc w:val="left"/>
    </w:pPr>
    <w:rPr>
      <w:rFonts w:ascii="Proba Pro" w:hAnsi="Proba Pro"/>
      <w:caps w:val="0"/>
      <w:color w:val="000000"/>
      <w:spacing w:val="30"/>
      <w:sz w:val="28"/>
      <w:szCs w:val="28"/>
    </w:rPr>
  </w:style>
  <w:style w:type="character" w:customStyle="1" w:styleId="SAPHlavnChar">
    <w:name w:val="SAŽP Hlavný Char"/>
    <w:basedOn w:val="Nadpis1Char"/>
    <w:link w:val="SAPHlavn"/>
    <w:rsid w:val="00340770"/>
    <w:rPr>
      <w:rFonts w:ascii="Proba Pro" w:eastAsia="Times New Roman" w:hAnsi="Proba Pro"/>
      <w:b/>
      <w:caps w:val="0"/>
      <w:color w:val="000000"/>
      <w:spacing w:val="30"/>
      <w:kern w:val="28"/>
      <w:sz w:val="28"/>
      <w:szCs w:val="28"/>
      <w:lang w:val="cs-CZ" w:eastAsia="en-US"/>
    </w:rPr>
  </w:style>
  <w:style w:type="numbering" w:customStyle="1" w:styleId="Importovantl30">
    <w:name w:val="Importovaný štýl 30"/>
    <w:rsid w:val="00340770"/>
    <w:pPr>
      <w:numPr>
        <w:numId w:val="23"/>
      </w:numPr>
    </w:pPr>
  </w:style>
  <w:style w:type="numbering" w:customStyle="1" w:styleId="Importovantl31">
    <w:name w:val="Importovaný štýl 31"/>
    <w:rsid w:val="00340770"/>
  </w:style>
  <w:style w:type="paragraph" w:customStyle="1" w:styleId="Text-1">
    <w:name w:val="Text-1"/>
    <w:basedOn w:val="Normlny"/>
    <w:qFormat/>
    <w:rsid w:val="00340770"/>
    <w:pPr>
      <w:tabs>
        <w:tab w:val="left" w:pos="1066"/>
        <w:tab w:val="left" w:pos="1423"/>
        <w:tab w:val="left" w:pos="1780"/>
        <w:tab w:val="left" w:pos="2138"/>
        <w:tab w:val="left" w:pos="2495"/>
        <w:tab w:val="left" w:pos="2852"/>
      </w:tabs>
      <w:spacing w:before="60" w:after="0" w:line="240" w:lineRule="auto"/>
      <w:ind w:left="709"/>
      <w:contextualSpacing/>
      <w:jc w:val="both"/>
    </w:pPr>
    <w:rPr>
      <w:rFonts w:ascii="Times New Roman" w:hAnsi="Times New Roman"/>
    </w:rPr>
  </w:style>
  <w:style w:type="character" w:customStyle="1" w:styleId="SAP1Char">
    <w:name w:val="SAŽP 1 Char"/>
    <w:basedOn w:val="Nadpis2Char"/>
    <w:link w:val="SAP1"/>
    <w:rsid w:val="00340770"/>
    <w:rPr>
      <w:rFonts w:ascii="Proba Pro" w:eastAsia="Times New Roman" w:hAnsi="Proba Pro"/>
      <w:b/>
      <w:caps/>
      <w:color w:val="008998"/>
      <w:spacing w:val="30"/>
      <w:sz w:val="22"/>
      <w:lang w:val="en-US" w:eastAsia="en-US"/>
    </w:rPr>
  </w:style>
  <w:style w:type="character" w:customStyle="1" w:styleId="Nadpis7Char1">
    <w:name w:val="Nadpis 7 Char1"/>
    <w:basedOn w:val="Predvolenpsmoodseku"/>
    <w:uiPriority w:val="9"/>
    <w:semiHidden/>
    <w:rsid w:val="00340770"/>
    <w:rPr>
      <w:rFonts w:asciiTheme="majorHAnsi" w:eastAsiaTheme="majorEastAsia" w:hAnsiTheme="majorHAnsi" w:cstheme="majorBidi"/>
      <w:i/>
      <w:iCs/>
      <w:color w:val="243F60" w:themeColor="accent1" w:themeShade="7F"/>
      <w:sz w:val="22"/>
      <w:szCs w:val="22"/>
      <w:lang w:eastAsia="en-US"/>
    </w:rPr>
  </w:style>
  <w:style w:type="character" w:customStyle="1" w:styleId="Nadpis8Char1">
    <w:name w:val="Nadpis 8 Char1"/>
    <w:basedOn w:val="Predvolenpsmoodseku"/>
    <w:uiPriority w:val="9"/>
    <w:semiHidden/>
    <w:rsid w:val="00340770"/>
    <w:rPr>
      <w:rFonts w:asciiTheme="majorHAnsi" w:eastAsiaTheme="majorEastAsia" w:hAnsiTheme="majorHAnsi" w:cstheme="majorBidi"/>
      <w:color w:val="272727" w:themeColor="text1" w:themeTint="D8"/>
      <w:sz w:val="21"/>
      <w:szCs w:val="21"/>
      <w:lang w:eastAsia="en-US"/>
    </w:rPr>
  </w:style>
  <w:style w:type="character" w:customStyle="1" w:styleId="Nadpis9Char1">
    <w:name w:val="Nadpis 9 Char1"/>
    <w:basedOn w:val="Predvolenpsmoodseku"/>
    <w:uiPriority w:val="9"/>
    <w:semiHidden/>
    <w:rsid w:val="00340770"/>
    <w:rPr>
      <w:rFonts w:asciiTheme="majorHAnsi" w:eastAsiaTheme="majorEastAsia" w:hAnsiTheme="majorHAnsi" w:cstheme="majorBidi"/>
      <w:i/>
      <w:iCs/>
      <w:color w:val="272727" w:themeColor="text1" w:themeTint="D8"/>
      <w:sz w:val="21"/>
      <w:szCs w:val="21"/>
      <w:lang w:eastAsia="en-US"/>
    </w:rPr>
  </w:style>
  <w:style w:type="paragraph" w:customStyle="1" w:styleId="tltlSSCnorm2Tun1Kapitlky">
    <w:name w:val="Štýl Štýl SSC_norm_2 + Tučné1 + Kapitálky"/>
    <w:basedOn w:val="Normlny"/>
    <w:rsid w:val="00AE792D"/>
    <w:pPr>
      <w:numPr>
        <w:ilvl w:val="2"/>
        <w:numId w:val="24"/>
      </w:numPr>
      <w:tabs>
        <w:tab w:val="left" w:pos="567"/>
      </w:tabs>
      <w:autoSpaceDE w:val="0"/>
      <w:autoSpaceDN w:val="0"/>
      <w:spacing w:before="240" w:after="0" w:line="240" w:lineRule="auto"/>
      <w:jc w:val="both"/>
    </w:pPr>
    <w:rPr>
      <w:rFonts w:ascii="Arial" w:eastAsia="Times New Roman" w:hAnsi="Arial"/>
      <w:b/>
      <w:bCs/>
      <w:sz w:val="20"/>
      <w:szCs w:val="20"/>
      <w:lang w:eastAsia="cs-CZ"/>
    </w:rPr>
  </w:style>
  <w:style w:type="paragraph" w:customStyle="1" w:styleId="SPnadpis3">
    <w:name w:val="SP_nadpis3"/>
    <w:basedOn w:val="Normlny"/>
    <w:link w:val="SPnadpis3Char1"/>
    <w:rsid w:val="00AE792D"/>
    <w:pPr>
      <w:autoSpaceDE w:val="0"/>
      <w:autoSpaceDN w:val="0"/>
      <w:spacing w:before="240" w:after="0" w:line="240" w:lineRule="auto"/>
      <w:jc w:val="both"/>
    </w:pPr>
    <w:rPr>
      <w:rFonts w:ascii="Arial" w:eastAsia="Times New Roman" w:hAnsi="Arial"/>
      <w:b/>
      <w:bCs/>
      <w:smallCaps/>
      <w:sz w:val="20"/>
      <w:szCs w:val="24"/>
      <w:lang w:eastAsia="cs-CZ"/>
    </w:rPr>
  </w:style>
  <w:style w:type="character" w:customStyle="1" w:styleId="SPnadpis3Char1">
    <w:name w:val="SP_nadpis3 Char1"/>
    <w:link w:val="SPnadpis3"/>
    <w:rsid w:val="00AE792D"/>
    <w:rPr>
      <w:rFonts w:ascii="Arial" w:eastAsia="Times New Roman" w:hAnsi="Arial"/>
      <w:b/>
      <w:bCs/>
      <w:smallCaps/>
      <w:szCs w:val="24"/>
      <w:lang w:eastAsia="cs-CZ"/>
    </w:rPr>
  </w:style>
  <w:style w:type="paragraph" w:customStyle="1" w:styleId="Odrazka15">
    <w:name w:val="Odrazka15"/>
    <w:basedOn w:val="Normlny"/>
    <w:qFormat/>
    <w:rsid w:val="00420079"/>
    <w:pPr>
      <w:numPr>
        <w:numId w:val="25"/>
      </w:numPr>
      <w:tabs>
        <w:tab w:val="left" w:pos="1134"/>
      </w:tabs>
      <w:spacing w:after="0" w:line="360" w:lineRule="auto"/>
      <w:jc w:val="both"/>
    </w:pPr>
    <w:rPr>
      <w:rFonts w:ascii="Arial" w:eastAsia="Times New Roman" w:hAnsi="Arial"/>
      <w:bCs/>
      <w:lang w:eastAsia="sk-SK"/>
    </w:rPr>
  </w:style>
  <w:style w:type="paragraph" w:styleId="Obsah2">
    <w:name w:val="toc 2"/>
    <w:basedOn w:val="Normlny"/>
    <w:next w:val="Normlny"/>
    <w:autoRedefine/>
    <w:uiPriority w:val="39"/>
    <w:unhideWhenUsed/>
    <w:rsid w:val="00A920B4"/>
    <w:pPr>
      <w:tabs>
        <w:tab w:val="left" w:pos="480"/>
        <w:tab w:val="right" w:leader="dot" w:pos="9056"/>
      </w:tabs>
      <w:spacing w:after="0" w:line="360" w:lineRule="auto"/>
    </w:pPr>
    <w:rPr>
      <w:rFonts w:asciiTheme="minorHAnsi" w:eastAsiaTheme="minorHAnsi" w:hAnsiTheme="minorHAnsi" w:cstheme="minorBidi"/>
      <w:color w:val="000000" w:themeColor="text1"/>
    </w:rPr>
  </w:style>
  <w:style w:type="paragraph" w:styleId="Obsah1">
    <w:name w:val="toc 1"/>
    <w:aliases w:val="Tatra Tender"/>
    <w:next w:val="Normlny"/>
    <w:autoRedefine/>
    <w:uiPriority w:val="39"/>
    <w:unhideWhenUsed/>
    <w:qFormat/>
    <w:rsid w:val="00A920B4"/>
    <w:pPr>
      <w:tabs>
        <w:tab w:val="left" w:pos="1120"/>
        <w:tab w:val="right" w:leader="dot" w:pos="9056"/>
      </w:tabs>
    </w:pPr>
    <w:rPr>
      <w:rFonts w:asciiTheme="majorHAnsi" w:eastAsiaTheme="minorHAnsi" w:hAnsiTheme="majorHAnsi" w:cstheme="minorBidi"/>
      <w:b/>
      <w:noProof/>
      <w:sz w:val="24"/>
      <w:szCs w:val="24"/>
      <w:lang w:eastAsia="en-US"/>
    </w:rPr>
  </w:style>
  <w:style w:type="paragraph" w:styleId="Obsah3">
    <w:name w:val="toc 3"/>
    <w:basedOn w:val="Normlny"/>
    <w:next w:val="Normlny"/>
    <w:autoRedefine/>
    <w:uiPriority w:val="39"/>
    <w:unhideWhenUsed/>
    <w:rsid w:val="00A920B4"/>
    <w:pPr>
      <w:spacing w:after="0" w:line="360" w:lineRule="auto"/>
      <w:ind w:left="160"/>
    </w:pPr>
    <w:rPr>
      <w:rFonts w:asciiTheme="minorHAnsi" w:eastAsiaTheme="minorHAnsi" w:hAnsiTheme="minorHAnsi" w:cstheme="minorBidi"/>
      <w:i/>
      <w:color w:val="000000" w:themeColor="text1"/>
    </w:rPr>
  </w:style>
  <w:style w:type="paragraph" w:styleId="Obsah4">
    <w:name w:val="toc 4"/>
    <w:basedOn w:val="Normlny"/>
    <w:next w:val="Normlny"/>
    <w:autoRedefine/>
    <w:uiPriority w:val="39"/>
    <w:unhideWhenUsed/>
    <w:rsid w:val="00A920B4"/>
    <w:pPr>
      <w:pBdr>
        <w:between w:val="double" w:sz="6" w:space="0" w:color="auto"/>
      </w:pBdr>
      <w:spacing w:after="0" w:line="360" w:lineRule="auto"/>
      <w:ind w:left="320"/>
    </w:pPr>
    <w:rPr>
      <w:rFonts w:asciiTheme="minorHAnsi" w:eastAsiaTheme="minorHAnsi" w:hAnsiTheme="minorHAnsi" w:cstheme="minorBidi"/>
      <w:color w:val="000000" w:themeColor="text1"/>
      <w:sz w:val="20"/>
      <w:szCs w:val="20"/>
    </w:rPr>
  </w:style>
  <w:style w:type="paragraph" w:styleId="Obsah5">
    <w:name w:val="toc 5"/>
    <w:basedOn w:val="Normlny"/>
    <w:next w:val="Normlny"/>
    <w:autoRedefine/>
    <w:uiPriority w:val="39"/>
    <w:unhideWhenUsed/>
    <w:rsid w:val="00A920B4"/>
    <w:pPr>
      <w:pBdr>
        <w:between w:val="double" w:sz="6" w:space="0" w:color="auto"/>
      </w:pBdr>
      <w:spacing w:after="0" w:line="360" w:lineRule="auto"/>
      <w:ind w:left="480"/>
    </w:pPr>
    <w:rPr>
      <w:rFonts w:asciiTheme="minorHAnsi" w:eastAsiaTheme="minorHAnsi" w:hAnsiTheme="minorHAnsi" w:cstheme="minorBidi"/>
      <w:color w:val="000000" w:themeColor="text1"/>
      <w:sz w:val="20"/>
      <w:szCs w:val="20"/>
    </w:rPr>
  </w:style>
  <w:style w:type="paragraph" w:styleId="Obsah6">
    <w:name w:val="toc 6"/>
    <w:basedOn w:val="Normlny"/>
    <w:next w:val="Normlny"/>
    <w:autoRedefine/>
    <w:uiPriority w:val="39"/>
    <w:unhideWhenUsed/>
    <w:rsid w:val="00A920B4"/>
    <w:pPr>
      <w:pBdr>
        <w:between w:val="double" w:sz="6" w:space="0" w:color="auto"/>
      </w:pBdr>
      <w:spacing w:after="0" w:line="360" w:lineRule="auto"/>
      <w:ind w:left="640"/>
    </w:pPr>
    <w:rPr>
      <w:rFonts w:asciiTheme="minorHAnsi" w:eastAsiaTheme="minorHAnsi" w:hAnsiTheme="minorHAnsi" w:cstheme="minorBidi"/>
      <w:color w:val="000000" w:themeColor="text1"/>
      <w:sz w:val="20"/>
      <w:szCs w:val="20"/>
    </w:rPr>
  </w:style>
  <w:style w:type="paragraph" w:styleId="Obsah7">
    <w:name w:val="toc 7"/>
    <w:basedOn w:val="Normlny"/>
    <w:next w:val="Normlny"/>
    <w:autoRedefine/>
    <w:uiPriority w:val="39"/>
    <w:unhideWhenUsed/>
    <w:rsid w:val="00A920B4"/>
    <w:pPr>
      <w:pBdr>
        <w:between w:val="double" w:sz="6" w:space="0" w:color="auto"/>
      </w:pBdr>
      <w:spacing w:after="0" w:line="360" w:lineRule="auto"/>
      <w:ind w:left="800"/>
    </w:pPr>
    <w:rPr>
      <w:rFonts w:asciiTheme="minorHAnsi" w:eastAsiaTheme="minorHAnsi" w:hAnsiTheme="minorHAnsi" w:cstheme="minorBidi"/>
      <w:color w:val="000000" w:themeColor="text1"/>
      <w:sz w:val="20"/>
      <w:szCs w:val="20"/>
    </w:rPr>
  </w:style>
  <w:style w:type="paragraph" w:styleId="Obsah8">
    <w:name w:val="toc 8"/>
    <w:basedOn w:val="Normlny"/>
    <w:next w:val="Normlny"/>
    <w:autoRedefine/>
    <w:uiPriority w:val="39"/>
    <w:unhideWhenUsed/>
    <w:rsid w:val="00A920B4"/>
    <w:pPr>
      <w:pBdr>
        <w:between w:val="double" w:sz="6" w:space="0" w:color="auto"/>
      </w:pBdr>
      <w:spacing w:after="0" w:line="360" w:lineRule="auto"/>
      <w:ind w:left="960"/>
    </w:pPr>
    <w:rPr>
      <w:rFonts w:asciiTheme="minorHAnsi" w:eastAsiaTheme="minorHAnsi" w:hAnsiTheme="minorHAnsi" w:cstheme="minorBidi"/>
      <w:color w:val="000000" w:themeColor="text1"/>
      <w:sz w:val="20"/>
      <w:szCs w:val="20"/>
    </w:rPr>
  </w:style>
  <w:style w:type="paragraph" w:styleId="Obsah9">
    <w:name w:val="toc 9"/>
    <w:basedOn w:val="Normlny"/>
    <w:next w:val="Normlny"/>
    <w:autoRedefine/>
    <w:uiPriority w:val="39"/>
    <w:unhideWhenUsed/>
    <w:rsid w:val="00A920B4"/>
    <w:pPr>
      <w:pBdr>
        <w:between w:val="double" w:sz="6" w:space="0" w:color="auto"/>
      </w:pBdr>
      <w:spacing w:after="0" w:line="360" w:lineRule="auto"/>
      <w:ind w:left="1120"/>
    </w:pPr>
    <w:rPr>
      <w:rFonts w:asciiTheme="minorHAnsi" w:eastAsiaTheme="minorHAnsi" w:hAnsiTheme="minorHAnsi" w:cstheme="minorBidi"/>
      <w:color w:val="000000" w:themeColor="text1"/>
      <w:sz w:val="20"/>
      <w:szCs w:val="20"/>
    </w:rPr>
  </w:style>
  <w:style w:type="paragraph" w:styleId="Hlavikaobsahu">
    <w:name w:val="TOC Heading"/>
    <w:basedOn w:val="Nadpis1"/>
    <w:next w:val="Normlny"/>
    <w:uiPriority w:val="39"/>
    <w:unhideWhenUsed/>
    <w:qFormat/>
    <w:rsid w:val="00A920B4"/>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en-US"/>
    </w:rPr>
  </w:style>
  <w:style w:type="character" w:customStyle="1" w:styleId="bold">
    <w:name w:val="bold"/>
    <w:basedOn w:val="Predvolenpsmoodseku"/>
    <w:uiPriority w:val="99"/>
    <w:rsid w:val="00A920B4"/>
  </w:style>
  <w:style w:type="character" w:customStyle="1" w:styleId="titlevalue">
    <w:name w:val="titlevalue"/>
    <w:basedOn w:val="Predvolenpsmoodseku"/>
    <w:uiPriority w:val="99"/>
    <w:rsid w:val="00A920B4"/>
  </w:style>
  <w:style w:type="paragraph" w:customStyle="1" w:styleId="Zoznamslo2">
    <w:name w:val="Zoznam číslo 2"/>
    <w:basedOn w:val="Normlny"/>
    <w:qFormat/>
    <w:rsid w:val="00A920B4"/>
    <w:pPr>
      <w:tabs>
        <w:tab w:val="num" w:pos="851"/>
      </w:tabs>
      <w:spacing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qFormat/>
    <w:rsid w:val="00A920B4"/>
    <w:pPr>
      <w:tabs>
        <w:tab w:val="clear" w:pos="851"/>
        <w:tab w:val="num" w:pos="1277"/>
      </w:tabs>
      <w:ind w:firstLine="0"/>
    </w:pPr>
  </w:style>
  <w:style w:type="paragraph" w:customStyle="1" w:styleId="Zoznamslo4">
    <w:name w:val="Zoznam číslo 4"/>
    <w:basedOn w:val="Zoznamslo2"/>
    <w:qFormat/>
    <w:rsid w:val="00A920B4"/>
    <w:pPr>
      <w:tabs>
        <w:tab w:val="clear" w:pos="851"/>
        <w:tab w:val="num" w:pos="2110"/>
      </w:tabs>
      <w:ind w:left="1260" w:firstLine="0"/>
    </w:pPr>
  </w:style>
  <w:style w:type="paragraph" w:customStyle="1" w:styleId="Nadpisodsek">
    <w:name w:val="Nadpis odsek"/>
    <w:basedOn w:val="Normlny"/>
    <w:qFormat/>
    <w:rsid w:val="00A920B4"/>
    <w:pPr>
      <w:keepNext/>
      <w:tabs>
        <w:tab w:val="num" w:pos="851"/>
        <w:tab w:val="left" w:pos="5245"/>
        <w:tab w:val="right" w:leader="dot" w:pos="7938"/>
      </w:tabs>
      <w:spacing w:before="480" w:after="120" w:line="360" w:lineRule="auto"/>
      <w:ind w:left="851" w:hanging="851"/>
      <w:outlineLvl w:val="2"/>
    </w:pPr>
    <w:rPr>
      <w:rFonts w:ascii="Arial" w:eastAsia="Times New Roman" w:hAnsi="Arial" w:cs="Arial"/>
      <w:b/>
      <w:smallCaps/>
      <w:sz w:val="28"/>
      <w:szCs w:val="28"/>
      <w:lang w:eastAsia="cs-CZ"/>
    </w:rPr>
  </w:style>
  <w:style w:type="paragraph" w:customStyle="1" w:styleId="Obojstrane15">
    <w:name w:val="Obojstrane 15"/>
    <w:basedOn w:val="Normlny"/>
    <w:qFormat/>
    <w:rsid w:val="00A920B4"/>
    <w:pPr>
      <w:spacing w:after="120" w:line="360" w:lineRule="auto"/>
      <w:ind w:left="852"/>
      <w:jc w:val="both"/>
    </w:pPr>
    <w:rPr>
      <w:rFonts w:ascii="Arial" w:hAnsi="Arial"/>
    </w:rPr>
  </w:style>
  <w:style w:type="paragraph" w:customStyle="1" w:styleId="Zoznampsm10">
    <w:name w:val="Zoznam písm 10"/>
    <w:basedOn w:val="Obojstrane15"/>
    <w:uiPriority w:val="1"/>
    <w:qFormat/>
    <w:rsid w:val="00A920B4"/>
    <w:pPr>
      <w:numPr>
        <w:numId w:val="26"/>
      </w:numPr>
    </w:pPr>
  </w:style>
  <w:style w:type="paragraph" w:customStyle="1" w:styleId="Odrka20">
    <w:name w:val="Odrážka 20"/>
    <w:basedOn w:val="Odrazka15"/>
    <w:uiPriority w:val="1"/>
    <w:qFormat/>
    <w:rsid w:val="00A920B4"/>
    <w:pPr>
      <w:numPr>
        <w:numId w:val="0"/>
      </w:numPr>
      <w:tabs>
        <w:tab w:val="clear" w:pos="1134"/>
        <w:tab w:val="left" w:pos="1418"/>
      </w:tabs>
      <w:ind w:left="1418" w:hanging="284"/>
    </w:pPr>
  </w:style>
  <w:style w:type="paragraph" w:customStyle="1" w:styleId="Odsaden20">
    <w:name w:val="Odsadený 20"/>
    <w:basedOn w:val="Normlny"/>
    <w:uiPriority w:val="1"/>
    <w:qFormat/>
    <w:rsid w:val="00A920B4"/>
    <w:pPr>
      <w:tabs>
        <w:tab w:val="left" w:pos="1134"/>
      </w:tabs>
      <w:spacing w:after="0" w:line="360" w:lineRule="auto"/>
      <w:ind w:left="1134"/>
      <w:jc w:val="both"/>
    </w:pPr>
    <w:rPr>
      <w:rFonts w:ascii="Arial" w:eastAsia="Arial" w:hAnsi="Arial"/>
      <w:bCs/>
      <w:lang w:eastAsia="sk-SK"/>
    </w:rPr>
  </w:style>
  <w:style w:type="paragraph" w:styleId="Zkladntext3">
    <w:name w:val="Body Text 3"/>
    <w:basedOn w:val="Normlny"/>
    <w:link w:val="Zkladntext3Char"/>
    <w:uiPriority w:val="99"/>
    <w:semiHidden/>
    <w:unhideWhenUsed/>
    <w:rsid w:val="00A920B4"/>
    <w:pPr>
      <w:spacing w:before="240" w:after="120" w:line="360" w:lineRule="auto"/>
    </w:pPr>
    <w:rPr>
      <w:rFonts w:ascii="PT Serif" w:eastAsiaTheme="minorHAnsi" w:hAnsi="PT Serif" w:cstheme="minorBidi"/>
      <w:color w:val="000000" w:themeColor="text1"/>
      <w:sz w:val="16"/>
      <w:szCs w:val="16"/>
    </w:rPr>
  </w:style>
  <w:style w:type="character" w:customStyle="1" w:styleId="Zkladntext3Char">
    <w:name w:val="Základný text 3 Char"/>
    <w:basedOn w:val="Predvolenpsmoodseku"/>
    <w:link w:val="Zkladntext3"/>
    <w:uiPriority w:val="99"/>
    <w:semiHidden/>
    <w:rsid w:val="00A920B4"/>
    <w:rPr>
      <w:rFonts w:ascii="PT Serif" w:eastAsiaTheme="minorHAnsi" w:hAnsi="PT Serif" w:cstheme="minorBidi"/>
      <w:color w:val="000000" w:themeColor="text1"/>
      <w:sz w:val="16"/>
      <w:szCs w:val="16"/>
      <w:lang w:eastAsia="en-US"/>
    </w:rPr>
  </w:style>
  <w:style w:type="paragraph" w:customStyle="1" w:styleId="clanok-cislo">
    <w:name w:val="clanok-cislo"/>
    <w:basedOn w:val="Normlny"/>
    <w:qFormat/>
    <w:rsid w:val="00A920B4"/>
    <w:pPr>
      <w:keepNext/>
      <w:numPr>
        <w:numId w:val="27"/>
      </w:numPr>
      <w:spacing w:before="240" w:after="0" w:line="240" w:lineRule="auto"/>
      <w:jc w:val="center"/>
    </w:pPr>
    <w:rPr>
      <w:rFonts w:ascii="Arial" w:eastAsiaTheme="minorHAnsi" w:hAnsi="Arial" w:cs="Times New Roman (Základný text"/>
      <w:b/>
    </w:rPr>
  </w:style>
  <w:style w:type="paragraph" w:customStyle="1" w:styleId="odsek-1">
    <w:name w:val="odsek-1"/>
    <w:basedOn w:val="Normlny"/>
    <w:qFormat/>
    <w:rsid w:val="00A920B4"/>
    <w:pPr>
      <w:numPr>
        <w:ilvl w:val="2"/>
        <w:numId w:val="27"/>
      </w:numPr>
      <w:spacing w:after="120" w:line="240" w:lineRule="auto"/>
      <w:jc w:val="both"/>
    </w:pPr>
    <w:rPr>
      <w:rFonts w:ascii="Arial" w:eastAsiaTheme="minorHAnsi" w:hAnsi="Arial" w:cs="Times New Roman (Základný text"/>
      <w:sz w:val="20"/>
    </w:rPr>
  </w:style>
  <w:style w:type="paragraph" w:customStyle="1" w:styleId="lnokzmluvy">
    <w:name w:val="Článok zmluvy"/>
    <w:basedOn w:val="clanok-cislo"/>
    <w:rsid w:val="00A920B4"/>
    <w:pPr>
      <w:spacing w:before="120" w:after="240"/>
    </w:pPr>
  </w:style>
  <w:style w:type="paragraph" w:customStyle="1" w:styleId="Obojstrane1">
    <w:name w:val="Obojstrane 1"/>
    <w:basedOn w:val="Normlny"/>
    <w:qFormat/>
    <w:rsid w:val="00A920B4"/>
    <w:pPr>
      <w:spacing w:after="0" w:line="360" w:lineRule="auto"/>
      <w:ind w:left="567"/>
      <w:jc w:val="both"/>
    </w:pPr>
    <w:rPr>
      <w:rFonts w:ascii="Arial" w:eastAsiaTheme="minorHAnsi" w:hAnsi="Arial" w:cs="Times New Roman (Základný text"/>
      <w:sz w:val="20"/>
    </w:rPr>
  </w:style>
  <w:style w:type="paragraph" w:customStyle="1" w:styleId="odsek-1-text">
    <w:name w:val="odsek-1-text"/>
    <w:basedOn w:val="Normlny"/>
    <w:qFormat/>
    <w:rsid w:val="00A920B4"/>
    <w:pPr>
      <w:spacing w:after="0" w:line="240" w:lineRule="auto"/>
      <w:ind w:left="720"/>
      <w:contextualSpacing/>
      <w:jc w:val="both"/>
    </w:pPr>
    <w:rPr>
      <w:rFonts w:ascii="Times New Roman" w:eastAsiaTheme="minorHAnsi" w:hAnsi="Times New Roman" w:cstheme="minorBidi"/>
      <w:sz w:val="20"/>
    </w:rPr>
  </w:style>
  <w:style w:type="paragraph" w:customStyle="1" w:styleId="odsek-2">
    <w:name w:val="odsek-2"/>
    <w:basedOn w:val="odsek-1"/>
    <w:qFormat/>
    <w:rsid w:val="00A920B4"/>
    <w:pPr>
      <w:numPr>
        <w:ilvl w:val="0"/>
        <w:numId w:val="0"/>
      </w:numPr>
      <w:tabs>
        <w:tab w:val="num" w:pos="720"/>
      </w:tabs>
      <w:ind w:left="720" w:hanging="720"/>
    </w:pPr>
    <w:rPr>
      <w:rFonts w:ascii="Times New Roman" w:hAnsi="Times New Roman" w:cstheme="minorBidi"/>
    </w:rPr>
  </w:style>
  <w:style w:type="paragraph" w:customStyle="1" w:styleId="odsek-1-odr-1">
    <w:name w:val="odsek-1-odr-1"/>
    <w:basedOn w:val="Normlny"/>
    <w:qFormat/>
    <w:rsid w:val="00A920B4"/>
    <w:pPr>
      <w:numPr>
        <w:numId w:val="28"/>
      </w:numPr>
      <w:spacing w:after="120" w:line="240" w:lineRule="auto"/>
      <w:ind w:left="1077" w:hanging="357"/>
      <w:contextualSpacing/>
      <w:jc w:val="both"/>
    </w:pPr>
    <w:rPr>
      <w:rFonts w:ascii="Times New Roman" w:eastAsiaTheme="minorHAnsi" w:hAnsi="Times New Roman" w:cstheme="minorBidi"/>
      <w:sz w:val="20"/>
    </w:rPr>
  </w:style>
  <w:style w:type="paragraph" w:customStyle="1" w:styleId="Tunestred">
    <w:name w:val="Tučne stred"/>
    <w:basedOn w:val="Normlny"/>
    <w:qFormat/>
    <w:rsid w:val="00A920B4"/>
    <w:pPr>
      <w:spacing w:after="0" w:line="360" w:lineRule="auto"/>
      <w:jc w:val="center"/>
    </w:pPr>
    <w:rPr>
      <w:rFonts w:ascii="Arial" w:eastAsiaTheme="minorHAnsi" w:hAnsi="Arial" w:cs="Arial"/>
      <w:b/>
      <w:bCs/>
      <w:sz w:val="20"/>
      <w:szCs w:val="20"/>
    </w:rPr>
  </w:style>
  <w:style w:type="paragraph" w:customStyle="1" w:styleId="Odrka25">
    <w:name w:val="Odrážka25"/>
    <w:basedOn w:val="Normlny"/>
    <w:qFormat/>
    <w:rsid w:val="00A920B4"/>
    <w:pPr>
      <w:numPr>
        <w:numId w:val="29"/>
      </w:numPr>
      <w:spacing w:before="120" w:after="0" w:line="360" w:lineRule="auto"/>
      <w:jc w:val="both"/>
    </w:pPr>
    <w:rPr>
      <w:rFonts w:ascii="Arial" w:eastAsiaTheme="minorHAnsi" w:hAnsi="Arial" w:cs="Arial"/>
      <w:bCs/>
      <w:sz w:val="20"/>
      <w:szCs w:val="20"/>
    </w:rPr>
  </w:style>
  <w:style w:type="paragraph" w:customStyle="1" w:styleId="Odrka10">
    <w:name w:val="Odrážka 10"/>
    <w:basedOn w:val="Normlny"/>
    <w:qFormat/>
    <w:rsid w:val="00A920B4"/>
    <w:pPr>
      <w:numPr>
        <w:ilvl w:val="1"/>
        <w:numId w:val="30"/>
      </w:numPr>
      <w:spacing w:after="0" w:line="360" w:lineRule="auto"/>
      <w:jc w:val="both"/>
    </w:pPr>
    <w:rPr>
      <w:rFonts w:ascii="Arial" w:eastAsiaTheme="minorHAnsi" w:hAnsi="Arial" w:cs="Times New Roman (Základný text"/>
      <w:sz w:val="20"/>
    </w:rPr>
  </w:style>
  <w:style w:type="paragraph" w:customStyle="1" w:styleId="Zoznampsm100">
    <w:name w:val="Zoznam písm. 10"/>
    <w:basedOn w:val="Odsekzoznamu"/>
    <w:qFormat/>
    <w:rsid w:val="00A920B4"/>
    <w:pPr>
      <w:numPr>
        <w:ilvl w:val="4"/>
        <w:numId w:val="31"/>
      </w:numPr>
      <w:spacing w:after="0" w:line="360" w:lineRule="auto"/>
      <w:contextualSpacing w:val="0"/>
      <w:jc w:val="both"/>
    </w:pPr>
    <w:rPr>
      <w:rFonts w:ascii="Arial" w:eastAsiaTheme="minorHAnsi" w:hAnsi="Arial" w:cs="Arial"/>
      <w:sz w:val="20"/>
      <w:szCs w:val="20"/>
    </w:rPr>
  </w:style>
  <w:style w:type="character" w:customStyle="1" w:styleId="Nevyrieenzmienka4">
    <w:name w:val="Nevyriešená zmienka4"/>
    <w:basedOn w:val="Predvolenpsmoodseku"/>
    <w:uiPriority w:val="99"/>
    <w:semiHidden/>
    <w:unhideWhenUsed/>
    <w:rsid w:val="009B36F5"/>
    <w:rPr>
      <w:color w:val="605E5C"/>
      <w:shd w:val="clear" w:color="auto" w:fill="E1DFDD"/>
    </w:rPr>
  </w:style>
  <w:style w:type="character" w:customStyle="1" w:styleId="Nevyrieenzmienka5">
    <w:name w:val="Nevyriešená zmienka5"/>
    <w:basedOn w:val="Predvolenpsmoodseku"/>
    <w:uiPriority w:val="99"/>
    <w:semiHidden/>
    <w:unhideWhenUsed/>
    <w:rsid w:val="007446CC"/>
    <w:rPr>
      <w:color w:val="605E5C"/>
      <w:shd w:val="clear" w:color="auto" w:fill="E1DFDD"/>
    </w:rPr>
  </w:style>
  <w:style w:type="paragraph" w:customStyle="1" w:styleId="Nadpis11">
    <w:name w:val="Nadpis 11"/>
    <w:basedOn w:val="Normlny"/>
    <w:rsid w:val="00A55D20"/>
    <w:pPr>
      <w:numPr>
        <w:numId w:val="32"/>
      </w:numPr>
    </w:pPr>
  </w:style>
  <w:style w:type="paragraph" w:customStyle="1" w:styleId="Nadpis21">
    <w:name w:val="Nadpis 21"/>
    <w:basedOn w:val="Normlny"/>
    <w:rsid w:val="00A55D20"/>
    <w:pPr>
      <w:numPr>
        <w:ilvl w:val="1"/>
        <w:numId w:val="32"/>
      </w:numPr>
    </w:pPr>
  </w:style>
  <w:style w:type="paragraph" w:customStyle="1" w:styleId="Nadpis31">
    <w:name w:val="Nadpis 31"/>
    <w:basedOn w:val="Normlny"/>
    <w:rsid w:val="00A55D20"/>
    <w:pPr>
      <w:numPr>
        <w:ilvl w:val="2"/>
        <w:numId w:val="32"/>
      </w:numPr>
    </w:pPr>
  </w:style>
  <w:style w:type="paragraph" w:customStyle="1" w:styleId="Nadpis41">
    <w:name w:val="Nadpis 41"/>
    <w:basedOn w:val="Normlny"/>
    <w:rsid w:val="00A55D20"/>
    <w:pPr>
      <w:numPr>
        <w:ilvl w:val="3"/>
        <w:numId w:val="32"/>
      </w:numPr>
    </w:pPr>
  </w:style>
  <w:style w:type="paragraph" w:customStyle="1" w:styleId="Nadpis51">
    <w:name w:val="Nadpis 51"/>
    <w:basedOn w:val="Normlny"/>
    <w:rsid w:val="00A55D20"/>
    <w:pPr>
      <w:numPr>
        <w:ilvl w:val="4"/>
        <w:numId w:val="32"/>
      </w:numPr>
    </w:pPr>
  </w:style>
  <w:style w:type="paragraph" w:customStyle="1" w:styleId="Nadpis61">
    <w:name w:val="Nadpis 61"/>
    <w:basedOn w:val="Normlny"/>
    <w:rsid w:val="00A55D20"/>
    <w:pPr>
      <w:numPr>
        <w:ilvl w:val="5"/>
        <w:numId w:val="32"/>
      </w:numPr>
    </w:pPr>
  </w:style>
  <w:style w:type="paragraph" w:customStyle="1" w:styleId="Nadpis72">
    <w:name w:val="Nadpis 72"/>
    <w:basedOn w:val="Normlny"/>
    <w:rsid w:val="00A55D20"/>
    <w:pPr>
      <w:numPr>
        <w:ilvl w:val="6"/>
        <w:numId w:val="32"/>
      </w:numPr>
    </w:pPr>
  </w:style>
  <w:style w:type="paragraph" w:customStyle="1" w:styleId="Nadpis82">
    <w:name w:val="Nadpis 82"/>
    <w:basedOn w:val="Normlny"/>
    <w:rsid w:val="00A55D20"/>
    <w:pPr>
      <w:numPr>
        <w:ilvl w:val="7"/>
        <w:numId w:val="32"/>
      </w:numPr>
    </w:pPr>
  </w:style>
  <w:style w:type="paragraph" w:customStyle="1" w:styleId="Nadpis92">
    <w:name w:val="Nadpis 92"/>
    <w:basedOn w:val="Normlny"/>
    <w:rsid w:val="00A55D20"/>
    <w:pPr>
      <w:numPr>
        <w:ilvl w:val="8"/>
        <w:numId w:val="32"/>
      </w:numPr>
    </w:pPr>
  </w:style>
  <w:style w:type="paragraph" w:customStyle="1" w:styleId="ListParagraphBulleted">
    <w:name w:val="List Paragraph Bulleted"/>
    <w:basedOn w:val="Odsekzoznamu"/>
    <w:link w:val="ListParagraphBulletedChar"/>
    <w:qFormat/>
    <w:rsid w:val="00452568"/>
    <w:pPr>
      <w:numPr>
        <w:numId w:val="33"/>
      </w:numPr>
      <w:spacing w:after="160" w:line="259" w:lineRule="auto"/>
    </w:pPr>
    <w:rPr>
      <w:rFonts w:asciiTheme="minorHAnsi" w:eastAsiaTheme="minorHAnsi" w:hAnsiTheme="minorHAnsi" w:cstheme="minorBidi"/>
      <w:lang w:val="en-US"/>
    </w:rPr>
  </w:style>
  <w:style w:type="character" w:customStyle="1" w:styleId="ListParagraphBulletedChar">
    <w:name w:val="List Paragraph Bulleted Char"/>
    <w:basedOn w:val="Predvolenpsmoodseku"/>
    <w:link w:val="ListParagraphBulleted"/>
    <w:rsid w:val="00452568"/>
    <w:rPr>
      <w:rFonts w:asciiTheme="minorHAnsi" w:eastAsiaTheme="minorHAnsi" w:hAnsiTheme="minorHAnsi" w:cstheme="minorBidi"/>
      <w:sz w:val="22"/>
      <w:szCs w:val="22"/>
      <w:lang w:val="en-US" w:eastAsia="en-US"/>
    </w:rPr>
  </w:style>
  <w:style w:type="paragraph" w:customStyle="1" w:styleId="UnnumberedList">
    <w:name w:val="Unnumbered List"/>
    <w:basedOn w:val="Odsekzoznamu"/>
    <w:link w:val="UnnumberedListChar"/>
    <w:qFormat/>
    <w:rsid w:val="00452568"/>
    <w:pPr>
      <w:numPr>
        <w:numId w:val="34"/>
      </w:numPr>
      <w:spacing w:after="160" w:line="259" w:lineRule="auto"/>
      <w:jc w:val="both"/>
    </w:pPr>
    <w:rPr>
      <w:rFonts w:asciiTheme="minorHAnsi" w:eastAsiaTheme="minorHAnsi" w:hAnsiTheme="minorHAnsi" w:cstheme="minorBidi"/>
      <w:lang w:val="en-US"/>
    </w:rPr>
  </w:style>
  <w:style w:type="character" w:customStyle="1" w:styleId="UnnumberedListChar">
    <w:name w:val="Unnumbered List Char"/>
    <w:basedOn w:val="Predvolenpsmoodseku"/>
    <w:link w:val="UnnumberedList"/>
    <w:rsid w:val="00452568"/>
    <w:rPr>
      <w:rFonts w:asciiTheme="minorHAnsi" w:eastAsiaTheme="minorHAnsi" w:hAnsiTheme="minorHAnsi" w:cstheme="minorBidi"/>
      <w:sz w:val="22"/>
      <w:szCs w:val="22"/>
      <w:lang w:val="en-US" w:eastAsia="en-US"/>
    </w:rPr>
  </w:style>
  <w:style w:type="paragraph" w:customStyle="1" w:styleId="UnnumberedList1">
    <w:name w:val="Unnumbered List 1"/>
    <w:basedOn w:val="UnnumberedList"/>
    <w:qFormat/>
    <w:rsid w:val="00452568"/>
    <w:pPr>
      <w:numPr>
        <w:ilvl w:val="1"/>
      </w:numPr>
      <w:tabs>
        <w:tab w:val="num" w:pos="360"/>
      </w:tabs>
      <w:ind w:left="750" w:hanging="390"/>
    </w:pPr>
    <w:rPr>
      <w:noProof/>
      <w:lang w:val="sk-SK"/>
    </w:rPr>
  </w:style>
  <w:style w:type="paragraph" w:styleId="Podtitul">
    <w:name w:val="Subtitle"/>
    <w:basedOn w:val="Normlny"/>
    <w:next w:val="Normlny"/>
    <w:link w:val="PodtitulChar"/>
    <w:uiPriority w:val="11"/>
    <w:qFormat/>
    <w:rsid w:val="00452568"/>
    <w:pPr>
      <w:numPr>
        <w:ilvl w:val="1"/>
      </w:numPr>
      <w:spacing w:after="160" w:line="240" w:lineRule="auto"/>
    </w:pPr>
    <w:rPr>
      <w:rFonts w:asciiTheme="minorHAnsi" w:eastAsiaTheme="minorEastAsia" w:hAnsiTheme="minorHAnsi" w:cstheme="minorBidi"/>
      <w:color w:val="5A5A5A" w:themeColor="text1" w:themeTint="A5"/>
      <w:spacing w:val="15"/>
      <w:lang w:eastAsia="zh-CN"/>
    </w:rPr>
  </w:style>
  <w:style w:type="character" w:customStyle="1" w:styleId="PodtitulChar">
    <w:name w:val="Podtitul Char"/>
    <w:basedOn w:val="Predvolenpsmoodseku"/>
    <w:link w:val="Podtitul"/>
    <w:uiPriority w:val="11"/>
    <w:rsid w:val="00452568"/>
    <w:rPr>
      <w:rFonts w:asciiTheme="minorHAnsi" w:eastAsiaTheme="minorEastAsia" w:hAnsiTheme="minorHAnsi" w:cstheme="minorBidi"/>
      <w:color w:val="5A5A5A" w:themeColor="text1" w:themeTint="A5"/>
      <w:spacing w:val="15"/>
      <w:sz w:val="22"/>
      <w:szCs w:val="22"/>
      <w:lang w:eastAsia="zh-CN"/>
    </w:rPr>
  </w:style>
  <w:style w:type="paragraph" w:customStyle="1" w:styleId="m-2950332715596017484msolistparagraph">
    <w:name w:val="m_-2950332715596017484msolistparagraph"/>
    <w:basedOn w:val="Normlny"/>
    <w:rsid w:val="004160B4"/>
    <w:pPr>
      <w:spacing w:before="100" w:beforeAutospacing="1" w:after="100" w:afterAutospacing="1" w:line="240" w:lineRule="auto"/>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8216">
      <w:bodyDiv w:val="1"/>
      <w:marLeft w:val="0"/>
      <w:marRight w:val="0"/>
      <w:marTop w:val="0"/>
      <w:marBottom w:val="0"/>
      <w:divBdr>
        <w:top w:val="none" w:sz="0" w:space="0" w:color="auto"/>
        <w:left w:val="none" w:sz="0" w:space="0" w:color="auto"/>
        <w:bottom w:val="none" w:sz="0" w:space="0" w:color="auto"/>
        <w:right w:val="none" w:sz="0" w:space="0" w:color="auto"/>
      </w:divBdr>
    </w:div>
    <w:div w:id="136993983">
      <w:bodyDiv w:val="1"/>
      <w:marLeft w:val="0"/>
      <w:marRight w:val="0"/>
      <w:marTop w:val="0"/>
      <w:marBottom w:val="0"/>
      <w:divBdr>
        <w:top w:val="none" w:sz="0" w:space="0" w:color="auto"/>
        <w:left w:val="none" w:sz="0" w:space="0" w:color="auto"/>
        <w:bottom w:val="none" w:sz="0" w:space="0" w:color="auto"/>
        <w:right w:val="none" w:sz="0" w:space="0" w:color="auto"/>
      </w:divBdr>
    </w:div>
    <w:div w:id="176508926">
      <w:bodyDiv w:val="1"/>
      <w:marLeft w:val="0"/>
      <w:marRight w:val="0"/>
      <w:marTop w:val="0"/>
      <w:marBottom w:val="0"/>
      <w:divBdr>
        <w:top w:val="none" w:sz="0" w:space="0" w:color="auto"/>
        <w:left w:val="none" w:sz="0" w:space="0" w:color="auto"/>
        <w:bottom w:val="none" w:sz="0" w:space="0" w:color="auto"/>
        <w:right w:val="none" w:sz="0" w:space="0" w:color="auto"/>
      </w:divBdr>
    </w:div>
    <w:div w:id="203251078">
      <w:bodyDiv w:val="1"/>
      <w:marLeft w:val="0"/>
      <w:marRight w:val="0"/>
      <w:marTop w:val="0"/>
      <w:marBottom w:val="0"/>
      <w:divBdr>
        <w:top w:val="none" w:sz="0" w:space="0" w:color="auto"/>
        <w:left w:val="none" w:sz="0" w:space="0" w:color="auto"/>
        <w:bottom w:val="none" w:sz="0" w:space="0" w:color="auto"/>
        <w:right w:val="none" w:sz="0" w:space="0" w:color="auto"/>
      </w:divBdr>
    </w:div>
    <w:div w:id="281378524">
      <w:bodyDiv w:val="1"/>
      <w:marLeft w:val="0"/>
      <w:marRight w:val="0"/>
      <w:marTop w:val="0"/>
      <w:marBottom w:val="0"/>
      <w:divBdr>
        <w:top w:val="none" w:sz="0" w:space="0" w:color="auto"/>
        <w:left w:val="none" w:sz="0" w:space="0" w:color="auto"/>
        <w:bottom w:val="none" w:sz="0" w:space="0" w:color="auto"/>
        <w:right w:val="none" w:sz="0" w:space="0" w:color="auto"/>
      </w:divBdr>
    </w:div>
    <w:div w:id="397214200">
      <w:bodyDiv w:val="1"/>
      <w:marLeft w:val="0"/>
      <w:marRight w:val="0"/>
      <w:marTop w:val="0"/>
      <w:marBottom w:val="0"/>
      <w:divBdr>
        <w:top w:val="none" w:sz="0" w:space="0" w:color="auto"/>
        <w:left w:val="none" w:sz="0" w:space="0" w:color="auto"/>
        <w:bottom w:val="none" w:sz="0" w:space="0" w:color="auto"/>
        <w:right w:val="none" w:sz="0" w:space="0" w:color="auto"/>
      </w:divBdr>
    </w:div>
    <w:div w:id="444887444">
      <w:bodyDiv w:val="1"/>
      <w:marLeft w:val="0"/>
      <w:marRight w:val="0"/>
      <w:marTop w:val="0"/>
      <w:marBottom w:val="0"/>
      <w:divBdr>
        <w:top w:val="none" w:sz="0" w:space="0" w:color="auto"/>
        <w:left w:val="none" w:sz="0" w:space="0" w:color="auto"/>
        <w:bottom w:val="none" w:sz="0" w:space="0" w:color="auto"/>
        <w:right w:val="none" w:sz="0" w:space="0" w:color="auto"/>
      </w:divBdr>
    </w:div>
    <w:div w:id="542712413">
      <w:bodyDiv w:val="1"/>
      <w:marLeft w:val="0"/>
      <w:marRight w:val="0"/>
      <w:marTop w:val="0"/>
      <w:marBottom w:val="0"/>
      <w:divBdr>
        <w:top w:val="none" w:sz="0" w:space="0" w:color="auto"/>
        <w:left w:val="none" w:sz="0" w:space="0" w:color="auto"/>
        <w:bottom w:val="none" w:sz="0" w:space="0" w:color="auto"/>
        <w:right w:val="none" w:sz="0" w:space="0" w:color="auto"/>
      </w:divBdr>
    </w:div>
    <w:div w:id="651955282">
      <w:bodyDiv w:val="1"/>
      <w:marLeft w:val="0"/>
      <w:marRight w:val="0"/>
      <w:marTop w:val="0"/>
      <w:marBottom w:val="0"/>
      <w:divBdr>
        <w:top w:val="none" w:sz="0" w:space="0" w:color="auto"/>
        <w:left w:val="none" w:sz="0" w:space="0" w:color="auto"/>
        <w:bottom w:val="none" w:sz="0" w:space="0" w:color="auto"/>
        <w:right w:val="none" w:sz="0" w:space="0" w:color="auto"/>
      </w:divBdr>
    </w:div>
    <w:div w:id="661087468">
      <w:bodyDiv w:val="1"/>
      <w:marLeft w:val="0"/>
      <w:marRight w:val="0"/>
      <w:marTop w:val="0"/>
      <w:marBottom w:val="0"/>
      <w:divBdr>
        <w:top w:val="none" w:sz="0" w:space="0" w:color="auto"/>
        <w:left w:val="none" w:sz="0" w:space="0" w:color="auto"/>
        <w:bottom w:val="none" w:sz="0" w:space="0" w:color="auto"/>
        <w:right w:val="none" w:sz="0" w:space="0" w:color="auto"/>
      </w:divBdr>
    </w:div>
    <w:div w:id="668677259">
      <w:bodyDiv w:val="1"/>
      <w:marLeft w:val="0"/>
      <w:marRight w:val="0"/>
      <w:marTop w:val="0"/>
      <w:marBottom w:val="0"/>
      <w:divBdr>
        <w:top w:val="none" w:sz="0" w:space="0" w:color="auto"/>
        <w:left w:val="none" w:sz="0" w:space="0" w:color="auto"/>
        <w:bottom w:val="none" w:sz="0" w:space="0" w:color="auto"/>
        <w:right w:val="none" w:sz="0" w:space="0" w:color="auto"/>
      </w:divBdr>
    </w:div>
    <w:div w:id="754863179">
      <w:bodyDiv w:val="1"/>
      <w:marLeft w:val="0"/>
      <w:marRight w:val="0"/>
      <w:marTop w:val="0"/>
      <w:marBottom w:val="0"/>
      <w:divBdr>
        <w:top w:val="none" w:sz="0" w:space="0" w:color="auto"/>
        <w:left w:val="none" w:sz="0" w:space="0" w:color="auto"/>
        <w:bottom w:val="none" w:sz="0" w:space="0" w:color="auto"/>
        <w:right w:val="none" w:sz="0" w:space="0" w:color="auto"/>
      </w:divBdr>
    </w:div>
    <w:div w:id="800147751">
      <w:bodyDiv w:val="1"/>
      <w:marLeft w:val="0"/>
      <w:marRight w:val="0"/>
      <w:marTop w:val="0"/>
      <w:marBottom w:val="0"/>
      <w:divBdr>
        <w:top w:val="none" w:sz="0" w:space="0" w:color="auto"/>
        <w:left w:val="none" w:sz="0" w:space="0" w:color="auto"/>
        <w:bottom w:val="none" w:sz="0" w:space="0" w:color="auto"/>
        <w:right w:val="none" w:sz="0" w:space="0" w:color="auto"/>
      </w:divBdr>
    </w:div>
    <w:div w:id="847209783">
      <w:bodyDiv w:val="1"/>
      <w:marLeft w:val="0"/>
      <w:marRight w:val="0"/>
      <w:marTop w:val="0"/>
      <w:marBottom w:val="0"/>
      <w:divBdr>
        <w:top w:val="none" w:sz="0" w:space="0" w:color="auto"/>
        <w:left w:val="none" w:sz="0" w:space="0" w:color="auto"/>
        <w:bottom w:val="none" w:sz="0" w:space="0" w:color="auto"/>
        <w:right w:val="none" w:sz="0" w:space="0" w:color="auto"/>
      </w:divBdr>
    </w:div>
    <w:div w:id="915356740">
      <w:bodyDiv w:val="1"/>
      <w:marLeft w:val="0"/>
      <w:marRight w:val="0"/>
      <w:marTop w:val="0"/>
      <w:marBottom w:val="0"/>
      <w:divBdr>
        <w:top w:val="none" w:sz="0" w:space="0" w:color="auto"/>
        <w:left w:val="none" w:sz="0" w:space="0" w:color="auto"/>
        <w:bottom w:val="none" w:sz="0" w:space="0" w:color="auto"/>
        <w:right w:val="none" w:sz="0" w:space="0" w:color="auto"/>
      </w:divBdr>
    </w:div>
    <w:div w:id="1140266466">
      <w:bodyDiv w:val="1"/>
      <w:marLeft w:val="0"/>
      <w:marRight w:val="0"/>
      <w:marTop w:val="0"/>
      <w:marBottom w:val="0"/>
      <w:divBdr>
        <w:top w:val="none" w:sz="0" w:space="0" w:color="auto"/>
        <w:left w:val="none" w:sz="0" w:space="0" w:color="auto"/>
        <w:bottom w:val="none" w:sz="0" w:space="0" w:color="auto"/>
        <w:right w:val="none" w:sz="0" w:space="0" w:color="auto"/>
      </w:divBdr>
    </w:div>
    <w:div w:id="1145972506">
      <w:bodyDiv w:val="1"/>
      <w:marLeft w:val="0"/>
      <w:marRight w:val="0"/>
      <w:marTop w:val="0"/>
      <w:marBottom w:val="0"/>
      <w:divBdr>
        <w:top w:val="none" w:sz="0" w:space="0" w:color="auto"/>
        <w:left w:val="none" w:sz="0" w:space="0" w:color="auto"/>
        <w:bottom w:val="none" w:sz="0" w:space="0" w:color="auto"/>
        <w:right w:val="none" w:sz="0" w:space="0" w:color="auto"/>
      </w:divBdr>
    </w:div>
    <w:div w:id="1309821619">
      <w:bodyDiv w:val="1"/>
      <w:marLeft w:val="0"/>
      <w:marRight w:val="0"/>
      <w:marTop w:val="0"/>
      <w:marBottom w:val="0"/>
      <w:divBdr>
        <w:top w:val="none" w:sz="0" w:space="0" w:color="auto"/>
        <w:left w:val="none" w:sz="0" w:space="0" w:color="auto"/>
        <w:bottom w:val="none" w:sz="0" w:space="0" w:color="auto"/>
        <w:right w:val="none" w:sz="0" w:space="0" w:color="auto"/>
      </w:divBdr>
      <w:divsChild>
        <w:div w:id="2118526496">
          <w:marLeft w:val="0"/>
          <w:marRight w:val="0"/>
          <w:marTop w:val="0"/>
          <w:marBottom w:val="0"/>
          <w:divBdr>
            <w:top w:val="none" w:sz="0" w:space="0" w:color="auto"/>
            <w:left w:val="none" w:sz="0" w:space="0" w:color="auto"/>
            <w:bottom w:val="none" w:sz="0" w:space="0" w:color="auto"/>
            <w:right w:val="none" w:sz="0" w:space="0" w:color="auto"/>
          </w:divBdr>
        </w:div>
        <w:div w:id="789281499">
          <w:marLeft w:val="0"/>
          <w:marRight w:val="0"/>
          <w:marTop w:val="0"/>
          <w:marBottom w:val="0"/>
          <w:divBdr>
            <w:top w:val="none" w:sz="0" w:space="0" w:color="auto"/>
            <w:left w:val="none" w:sz="0" w:space="0" w:color="auto"/>
            <w:bottom w:val="none" w:sz="0" w:space="0" w:color="auto"/>
            <w:right w:val="none" w:sz="0" w:space="0" w:color="auto"/>
          </w:divBdr>
        </w:div>
        <w:div w:id="1212578697">
          <w:marLeft w:val="0"/>
          <w:marRight w:val="0"/>
          <w:marTop w:val="0"/>
          <w:marBottom w:val="0"/>
          <w:divBdr>
            <w:top w:val="none" w:sz="0" w:space="0" w:color="auto"/>
            <w:left w:val="none" w:sz="0" w:space="0" w:color="auto"/>
            <w:bottom w:val="none" w:sz="0" w:space="0" w:color="auto"/>
            <w:right w:val="none" w:sz="0" w:space="0" w:color="auto"/>
          </w:divBdr>
        </w:div>
        <w:div w:id="1041368018">
          <w:marLeft w:val="0"/>
          <w:marRight w:val="0"/>
          <w:marTop w:val="0"/>
          <w:marBottom w:val="0"/>
          <w:divBdr>
            <w:top w:val="none" w:sz="0" w:space="0" w:color="auto"/>
            <w:left w:val="none" w:sz="0" w:space="0" w:color="auto"/>
            <w:bottom w:val="none" w:sz="0" w:space="0" w:color="auto"/>
            <w:right w:val="none" w:sz="0" w:space="0" w:color="auto"/>
          </w:divBdr>
          <w:divsChild>
            <w:div w:id="1433017366">
              <w:marLeft w:val="0"/>
              <w:marRight w:val="0"/>
              <w:marTop w:val="0"/>
              <w:marBottom w:val="0"/>
              <w:divBdr>
                <w:top w:val="none" w:sz="0" w:space="0" w:color="auto"/>
                <w:left w:val="none" w:sz="0" w:space="0" w:color="auto"/>
                <w:bottom w:val="none" w:sz="0" w:space="0" w:color="auto"/>
                <w:right w:val="none" w:sz="0" w:space="0" w:color="auto"/>
              </w:divBdr>
            </w:div>
            <w:div w:id="2019037078">
              <w:marLeft w:val="0"/>
              <w:marRight w:val="0"/>
              <w:marTop w:val="0"/>
              <w:marBottom w:val="0"/>
              <w:divBdr>
                <w:top w:val="none" w:sz="0" w:space="0" w:color="auto"/>
                <w:left w:val="none" w:sz="0" w:space="0" w:color="auto"/>
                <w:bottom w:val="none" w:sz="0" w:space="0" w:color="auto"/>
                <w:right w:val="none" w:sz="0" w:space="0" w:color="auto"/>
              </w:divBdr>
            </w:div>
            <w:div w:id="85923469">
              <w:marLeft w:val="0"/>
              <w:marRight w:val="0"/>
              <w:marTop w:val="0"/>
              <w:marBottom w:val="0"/>
              <w:divBdr>
                <w:top w:val="none" w:sz="0" w:space="0" w:color="auto"/>
                <w:left w:val="none" w:sz="0" w:space="0" w:color="auto"/>
                <w:bottom w:val="none" w:sz="0" w:space="0" w:color="auto"/>
                <w:right w:val="none" w:sz="0" w:space="0" w:color="auto"/>
              </w:divBdr>
            </w:div>
          </w:divsChild>
        </w:div>
        <w:div w:id="244143879">
          <w:marLeft w:val="0"/>
          <w:marRight w:val="0"/>
          <w:marTop w:val="0"/>
          <w:marBottom w:val="0"/>
          <w:divBdr>
            <w:top w:val="none" w:sz="0" w:space="0" w:color="auto"/>
            <w:left w:val="none" w:sz="0" w:space="0" w:color="auto"/>
            <w:bottom w:val="none" w:sz="0" w:space="0" w:color="auto"/>
            <w:right w:val="none" w:sz="0" w:space="0" w:color="auto"/>
          </w:divBdr>
        </w:div>
        <w:div w:id="1737238544">
          <w:marLeft w:val="0"/>
          <w:marRight w:val="0"/>
          <w:marTop w:val="0"/>
          <w:marBottom w:val="0"/>
          <w:divBdr>
            <w:top w:val="none" w:sz="0" w:space="0" w:color="auto"/>
            <w:left w:val="none" w:sz="0" w:space="0" w:color="auto"/>
            <w:bottom w:val="none" w:sz="0" w:space="0" w:color="auto"/>
            <w:right w:val="none" w:sz="0" w:space="0" w:color="auto"/>
          </w:divBdr>
          <w:divsChild>
            <w:div w:id="1361514996">
              <w:marLeft w:val="0"/>
              <w:marRight w:val="0"/>
              <w:marTop w:val="0"/>
              <w:marBottom w:val="0"/>
              <w:divBdr>
                <w:top w:val="none" w:sz="0" w:space="0" w:color="auto"/>
                <w:left w:val="none" w:sz="0" w:space="0" w:color="auto"/>
                <w:bottom w:val="none" w:sz="0" w:space="0" w:color="auto"/>
                <w:right w:val="none" w:sz="0" w:space="0" w:color="auto"/>
              </w:divBdr>
            </w:div>
            <w:div w:id="1224632642">
              <w:marLeft w:val="0"/>
              <w:marRight w:val="0"/>
              <w:marTop w:val="0"/>
              <w:marBottom w:val="0"/>
              <w:divBdr>
                <w:top w:val="none" w:sz="0" w:space="0" w:color="auto"/>
                <w:left w:val="none" w:sz="0" w:space="0" w:color="auto"/>
                <w:bottom w:val="none" w:sz="0" w:space="0" w:color="auto"/>
                <w:right w:val="none" w:sz="0" w:space="0" w:color="auto"/>
              </w:divBdr>
            </w:div>
            <w:div w:id="701714217">
              <w:marLeft w:val="0"/>
              <w:marRight w:val="0"/>
              <w:marTop w:val="0"/>
              <w:marBottom w:val="0"/>
              <w:divBdr>
                <w:top w:val="none" w:sz="0" w:space="0" w:color="auto"/>
                <w:left w:val="none" w:sz="0" w:space="0" w:color="auto"/>
                <w:bottom w:val="none" w:sz="0" w:space="0" w:color="auto"/>
                <w:right w:val="none" w:sz="0" w:space="0" w:color="auto"/>
              </w:divBdr>
            </w:div>
            <w:div w:id="138544637">
              <w:marLeft w:val="0"/>
              <w:marRight w:val="0"/>
              <w:marTop w:val="0"/>
              <w:marBottom w:val="0"/>
              <w:divBdr>
                <w:top w:val="none" w:sz="0" w:space="0" w:color="auto"/>
                <w:left w:val="none" w:sz="0" w:space="0" w:color="auto"/>
                <w:bottom w:val="none" w:sz="0" w:space="0" w:color="auto"/>
                <w:right w:val="none" w:sz="0" w:space="0" w:color="auto"/>
              </w:divBdr>
            </w:div>
            <w:div w:id="1081414199">
              <w:marLeft w:val="0"/>
              <w:marRight w:val="0"/>
              <w:marTop w:val="0"/>
              <w:marBottom w:val="0"/>
              <w:divBdr>
                <w:top w:val="none" w:sz="0" w:space="0" w:color="auto"/>
                <w:left w:val="none" w:sz="0" w:space="0" w:color="auto"/>
                <w:bottom w:val="none" w:sz="0" w:space="0" w:color="auto"/>
                <w:right w:val="none" w:sz="0" w:space="0" w:color="auto"/>
              </w:divBdr>
            </w:div>
          </w:divsChild>
        </w:div>
        <w:div w:id="1878351092">
          <w:marLeft w:val="0"/>
          <w:marRight w:val="0"/>
          <w:marTop w:val="0"/>
          <w:marBottom w:val="0"/>
          <w:divBdr>
            <w:top w:val="none" w:sz="0" w:space="0" w:color="auto"/>
            <w:left w:val="none" w:sz="0" w:space="0" w:color="auto"/>
            <w:bottom w:val="none" w:sz="0" w:space="0" w:color="auto"/>
            <w:right w:val="none" w:sz="0" w:space="0" w:color="auto"/>
          </w:divBdr>
        </w:div>
        <w:div w:id="747578353">
          <w:marLeft w:val="0"/>
          <w:marRight w:val="0"/>
          <w:marTop w:val="0"/>
          <w:marBottom w:val="0"/>
          <w:divBdr>
            <w:top w:val="none" w:sz="0" w:space="0" w:color="auto"/>
            <w:left w:val="none" w:sz="0" w:space="0" w:color="auto"/>
            <w:bottom w:val="none" w:sz="0" w:space="0" w:color="auto"/>
            <w:right w:val="none" w:sz="0" w:space="0" w:color="auto"/>
          </w:divBdr>
        </w:div>
        <w:div w:id="977106848">
          <w:marLeft w:val="0"/>
          <w:marRight w:val="0"/>
          <w:marTop w:val="0"/>
          <w:marBottom w:val="0"/>
          <w:divBdr>
            <w:top w:val="none" w:sz="0" w:space="0" w:color="auto"/>
            <w:left w:val="none" w:sz="0" w:space="0" w:color="auto"/>
            <w:bottom w:val="none" w:sz="0" w:space="0" w:color="auto"/>
            <w:right w:val="none" w:sz="0" w:space="0" w:color="auto"/>
          </w:divBdr>
          <w:divsChild>
            <w:div w:id="1842549825">
              <w:marLeft w:val="0"/>
              <w:marRight w:val="0"/>
              <w:marTop w:val="0"/>
              <w:marBottom w:val="0"/>
              <w:divBdr>
                <w:top w:val="none" w:sz="0" w:space="0" w:color="auto"/>
                <w:left w:val="none" w:sz="0" w:space="0" w:color="auto"/>
                <w:bottom w:val="none" w:sz="0" w:space="0" w:color="auto"/>
                <w:right w:val="none" w:sz="0" w:space="0" w:color="auto"/>
              </w:divBdr>
            </w:div>
            <w:div w:id="314605114">
              <w:marLeft w:val="0"/>
              <w:marRight w:val="0"/>
              <w:marTop w:val="0"/>
              <w:marBottom w:val="0"/>
              <w:divBdr>
                <w:top w:val="none" w:sz="0" w:space="0" w:color="auto"/>
                <w:left w:val="none" w:sz="0" w:space="0" w:color="auto"/>
                <w:bottom w:val="none" w:sz="0" w:space="0" w:color="auto"/>
                <w:right w:val="none" w:sz="0" w:space="0" w:color="auto"/>
              </w:divBdr>
            </w:div>
            <w:div w:id="828446206">
              <w:marLeft w:val="0"/>
              <w:marRight w:val="0"/>
              <w:marTop w:val="0"/>
              <w:marBottom w:val="0"/>
              <w:divBdr>
                <w:top w:val="none" w:sz="0" w:space="0" w:color="auto"/>
                <w:left w:val="none" w:sz="0" w:space="0" w:color="auto"/>
                <w:bottom w:val="none" w:sz="0" w:space="0" w:color="auto"/>
                <w:right w:val="none" w:sz="0" w:space="0" w:color="auto"/>
              </w:divBdr>
            </w:div>
            <w:div w:id="1150057029">
              <w:marLeft w:val="0"/>
              <w:marRight w:val="0"/>
              <w:marTop w:val="0"/>
              <w:marBottom w:val="0"/>
              <w:divBdr>
                <w:top w:val="none" w:sz="0" w:space="0" w:color="auto"/>
                <w:left w:val="none" w:sz="0" w:space="0" w:color="auto"/>
                <w:bottom w:val="none" w:sz="0" w:space="0" w:color="auto"/>
                <w:right w:val="none" w:sz="0" w:space="0" w:color="auto"/>
              </w:divBdr>
            </w:div>
            <w:div w:id="1315792479">
              <w:marLeft w:val="0"/>
              <w:marRight w:val="0"/>
              <w:marTop w:val="0"/>
              <w:marBottom w:val="0"/>
              <w:divBdr>
                <w:top w:val="none" w:sz="0" w:space="0" w:color="auto"/>
                <w:left w:val="none" w:sz="0" w:space="0" w:color="auto"/>
                <w:bottom w:val="none" w:sz="0" w:space="0" w:color="auto"/>
                <w:right w:val="none" w:sz="0" w:space="0" w:color="auto"/>
              </w:divBdr>
            </w:div>
            <w:div w:id="1967463742">
              <w:marLeft w:val="0"/>
              <w:marRight w:val="0"/>
              <w:marTop w:val="0"/>
              <w:marBottom w:val="0"/>
              <w:divBdr>
                <w:top w:val="none" w:sz="0" w:space="0" w:color="auto"/>
                <w:left w:val="none" w:sz="0" w:space="0" w:color="auto"/>
                <w:bottom w:val="none" w:sz="0" w:space="0" w:color="auto"/>
                <w:right w:val="none" w:sz="0" w:space="0" w:color="auto"/>
              </w:divBdr>
            </w:div>
            <w:div w:id="1198012145">
              <w:marLeft w:val="0"/>
              <w:marRight w:val="0"/>
              <w:marTop w:val="0"/>
              <w:marBottom w:val="0"/>
              <w:divBdr>
                <w:top w:val="none" w:sz="0" w:space="0" w:color="auto"/>
                <w:left w:val="none" w:sz="0" w:space="0" w:color="auto"/>
                <w:bottom w:val="none" w:sz="0" w:space="0" w:color="auto"/>
                <w:right w:val="none" w:sz="0" w:space="0" w:color="auto"/>
              </w:divBdr>
              <w:divsChild>
                <w:div w:id="1929382293">
                  <w:marLeft w:val="0"/>
                  <w:marRight w:val="0"/>
                  <w:marTop w:val="0"/>
                  <w:marBottom w:val="0"/>
                  <w:divBdr>
                    <w:top w:val="none" w:sz="0" w:space="0" w:color="auto"/>
                    <w:left w:val="none" w:sz="0" w:space="0" w:color="auto"/>
                    <w:bottom w:val="none" w:sz="0" w:space="0" w:color="auto"/>
                    <w:right w:val="none" w:sz="0" w:space="0" w:color="auto"/>
                  </w:divBdr>
                </w:div>
                <w:div w:id="573979547">
                  <w:marLeft w:val="0"/>
                  <w:marRight w:val="0"/>
                  <w:marTop w:val="0"/>
                  <w:marBottom w:val="0"/>
                  <w:divBdr>
                    <w:top w:val="none" w:sz="0" w:space="0" w:color="auto"/>
                    <w:left w:val="none" w:sz="0" w:space="0" w:color="auto"/>
                    <w:bottom w:val="none" w:sz="0" w:space="0" w:color="auto"/>
                    <w:right w:val="none" w:sz="0" w:space="0" w:color="auto"/>
                  </w:divBdr>
                </w:div>
              </w:divsChild>
            </w:div>
            <w:div w:id="1727758177">
              <w:marLeft w:val="0"/>
              <w:marRight w:val="0"/>
              <w:marTop w:val="0"/>
              <w:marBottom w:val="0"/>
              <w:divBdr>
                <w:top w:val="none" w:sz="0" w:space="0" w:color="auto"/>
                <w:left w:val="none" w:sz="0" w:space="0" w:color="auto"/>
                <w:bottom w:val="none" w:sz="0" w:space="0" w:color="auto"/>
                <w:right w:val="none" w:sz="0" w:space="0" w:color="auto"/>
              </w:divBdr>
            </w:div>
            <w:div w:id="1481386975">
              <w:marLeft w:val="0"/>
              <w:marRight w:val="0"/>
              <w:marTop w:val="0"/>
              <w:marBottom w:val="0"/>
              <w:divBdr>
                <w:top w:val="none" w:sz="0" w:space="0" w:color="auto"/>
                <w:left w:val="none" w:sz="0" w:space="0" w:color="auto"/>
                <w:bottom w:val="none" w:sz="0" w:space="0" w:color="auto"/>
                <w:right w:val="none" w:sz="0" w:space="0" w:color="auto"/>
              </w:divBdr>
            </w:div>
            <w:div w:id="290749196">
              <w:marLeft w:val="0"/>
              <w:marRight w:val="0"/>
              <w:marTop w:val="0"/>
              <w:marBottom w:val="0"/>
              <w:divBdr>
                <w:top w:val="none" w:sz="0" w:space="0" w:color="auto"/>
                <w:left w:val="none" w:sz="0" w:space="0" w:color="auto"/>
                <w:bottom w:val="none" w:sz="0" w:space="0" w:color="auto"/>
                <w:right w:val="none" w:sz="0" w:space="0" w:color="auto"/>
              </w:divBdr>
            </w:div>
            <w:div w:id="65576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721365">
      <w:bodyDiv w:val="1"/>
      <w:marLeft w:val="0"/>
      <w:marRight w:val="0"/>
      <w:marTop w:val="0"/>
      <w:marBottom w:val="0"/>
      <w:divBdr>
        <w:top w:val="none" w:sz="0" w:space="0" w:color="auto"/>
        <w:left w:val="none" w:sz="0" w:space="0" w:color="auto"/>
        <w:bottom w:val="none" w:sz="0" w:space="0" w:color="auto"/>
        <w:right w:val="none" w:sz="0" w:space="0" w:color="auto"/>
      </w:divBdr>
      <w:divsChild>
        <w:div w:id="416244839">
          <w:marLeft w:val="0"/>
          <w:marRight w:val="0"/>
          <w:marTop w:val="0"/>
          <w:marBottom w:val="0"/>
          <w:divBdr>
            <w:top w:val="none" w:sz="0" w:space="0" w:color="auto"/>
            <w:left w:val="none" w:sz="0" w:space="0" w:color="auto"/>
            <w:bottom w:val="none" w:sz="0" w:space="0" w:color="auto"/>
            <w:right w:val="none" w:sz="0" w:space="0" w:color="auto"/>
          </w:divBdr>
        </w:div>
      </w:divsChild>
    </w:div>
    <w:div w:id="1378700973">
      <w:bodyDiv w:val="1"/>
      <w:marLeft w:val="0"/>
      <w:marRight w:val="0"/>
      <w:marTop w:val="0"/>
      <w:marBottom w:val="0"/>
      <w:divBdr>
        <w:top w:val="none" w:sz="0" w:space="0" w:color="auto"/>
        <w:left w:val="none" w:sz="0" w:space="0" w:color="auto"/>
        <w:bottom w:val="none" w:sz="0" w:space="0" w:color="auto"/>
        <w:right w:val="none" w:sz="0" w:space="0" w:color="auto"/>
      </w:divBdr>
      <w:divsChild>
        <w:div w:id="2032608355">
          <w:marLeft w:val="0"/>
          <w:marRight w:val="0"/>
          <w:marTop w:val="0"/>
          <w:marBottom w:val="0"/>
          <w:divBdr>
            <w:top w:val="none" w:sz="0" w:space="0" w:color="auto"/>
            <w:left w:val="none" w:sz="0" w:space="0" w:color="auto"/>
            <w:bottom w:val="none" w:sz="0" w:space="0" w:color="auto"/>
            <w:right w:val="none" w:sz="0" w:space="0" w:color="auto"/>
          </w:divBdr>
          <w:divsChild>
            <w:div w:id="537397630">
              <w:marLeft w:val="0"/>
              <w:marRight w:val="0"/>
              <w:marTop w:val="0"/>
              <w:marBottom w:val="0"/>
              <w:divBdr>
                <w:top w:val="none" w:sz="0" w:space="0" w:color="auto"/>
                <w:left w:val="none" w:sz="0" w:space="0" w:color="auto"/>
                <w:bottom w:val="none" w:sz="0" w:space="0" w:color="auto"/>
                <w:right w:val="none" w:sz="0" w:space="0" w:color="auto"/>
              </w:divBdr>
            </w:div>
            <w:div w:id="720714107">
              <w:marLeft w:val="0"/>
              <w:marRight w:val="0"/>
              <w:marTop w:val="0"/>
              <w:marBottom w:val="0"/>
              <w:divBdr>
                <w:top w:val="none" w:sz="0" w:space="0" w:color="auto"/>
                <w:left w:val="none" w:sz="0" w:space="0" w:color="auto"/>
                <w:bottom w:val="none" w:sz="0" w:space="0" w:color="auto"/>
                <w:right w:val="none" w:sz="0" w:space="0" w:color="auto"/>
              </w:divBdr>
            </w:div>
            <w:div w:id="991787807">
              <w:marLeft w:val="0"/>
              <w:marRight w:val="0"/>
              <w:marTop w:val="0"/>
              <w:marBottom w:val="0"/>
              <w:divBdr>
                <w:top w:val="none" w:sz="0" w:space="0" w:color="auto"/>
                <w:left w:val="none" w:sz="0" w:space="0" w:color="auto"/>
                <w:bottom w:val="none" w:sz="0" w:space="0" w:color="auto"/>
                <w:right w:val="none" w:sz="0" w:space="0" w:color="auto"/>
              </w:divBdr>
            </w:div>
          </w:divsChild>
        </w:div>
        <w:div w:id="1989555947">
          <w:marLeft w:val="0"/>
          <w:marRight w:val="0"/>
          <w:marTop w:val="0"/>
          <w:marBottom w:val="0"/>
          <w:divBdr>
            <w:top w:val="none" w:sz="0" w:space="0" w:color="auto"/>
            <w:left w:val="none" w:sz="0" w:space="0" w:color="auto"/>
            <w:bottom w:val="none" w:sz="0" w:space="0" w:color="auto"/>
            <w:right w:val="none" w:sz="0" w:space="0" w:color="auto"/>
          </w:divBdr>
        </w:div>
        <w:div w:id="1827084448">
          <w:marLeft w:val="0"/>
          <w:marRight w:val="0"/>
          <w:marTop w:val="0"/>
          <w:marBottom w:val="0"/>
          <w:divBdr>
            <w:top w:val="none" w:sz="0" w:space="0" w:color="auto"/>
            <w:left w:val="none" w:sz="0" w:space="0" w:color="auto"/>
            <w:bottom w:val="none" w:sz="0" w:space="0" w:color="auto"/>
            <w:right w:val="none" w:sz="0" w:space="0" w:color="auto"/>
          </w:divBdr>
        </w:div>
      </w:divsChild>
    </w:div>
    <w:div w:id="1460538216">
      <w:bodyDiv w:val="1"/>
      <w:marLeft w:val="0"/>
      <w:marRight w:val="0"/>
      <w:marTop w:val="0"/>
      <w:marBottom w:val="0"/>
      <w:divBdr>
        <w:top w:val="none" w:sz="0" w:space="0" w:color="auto"/>
        <w:left w:val="none" w:sz="0" w:space="0" w:color="auto"/>
        <w:bottom w:val="none" w:sz="0" w:space="0" w:color="auto"/>
        <w:right w:val="none" w:sz="0" w:space="0" w:color="auto"/>
      </w:divBdr>
    </w:div>
    <w:div w:id="1500346189">
      <w:bodyDiv w:val="1"/>
      <w:marLeft w:val="0"/>
      <w:marRight w:val="0"/>
      <w:marTop w:val="0"/>
      <w:marBottom w:val="0"/>
      <w:divBdr>
        <w:top w:val="none" w:sz="0" w:space="0" w:color="auto"/>
        <w:left w:val="none" w:sz="0" w:space="0" w:color="auto"/>
        <w:bottom w:val="none" w:sz="0" w:space="0" w:color="auto"/>
        <w:right w:val="none" w:sz="0" w:space="0" w:color="auto"/>
      </w:divBdr>
      <w:divsChild>
        <w:div w:id="869148700">
          <w:marLeft w:val="0"/>
          <w:marRight w:val="0"/>
          <w:marTop w:val="0"/>
          <w:marBottom w:val="0"/>
          <w:divBdr>
            <w:top w:val="none" w:sz="0" w:space="0" w:color="auto"/>
            <w:left w:val="none" w:sz="0" w:space="0" w:color="auto"/>
            <w:bottom w:val="none" w:sz="0" w:space="0" w:color="auto"/>
            <w:right w:val="none" w:sz="0" w:space="0" w:color="auto"/>
          </w:divBdr>
        </w:div>
        <w:div w:id="1293093408">
          <w:marLeft w:val="0"/>
          <w:marRight w:val="0"/>
          <w:marTop w:val="0"/>
          <w:marBottom w:val="0"/>
          <w:divBdr>
            <w:top w:val="none" w:sz="0" w:space="0" w:color="auto"/>
            <w:left w:val="none" w:sz="0" w:space="0" w:color="auto"/>
            <w:bottom w:val="none" w:sz="0" w:space="0" w:color="auto"/>
            <w:right w:val="none" w:sz="0" w:space="0" w:color="auto"/>
          </w:divBdr>
        </w:div>
        <w:div w:id="50079591">
          <w:marLeft w:val="0"/>
          <w:marRight w:val="0"/>
          <w:marTop w:val="0"/>
          <w:marBottom w:val="0"/>
          <w:divBdr>
            <w:top w:val="none" w:sz="0" w:space="0" w:color="auto"/>
            <w:left w:val="none" w:sz="0" w:space="0" w:color="auto"/>
            <w:bottom w:val="none" w:sz="0" w:space="0" w:color="auto"/>
            <w:right w:val="none" w:sz="0" w:space="0" w:color="auto"/>
          </w:divBdr>
        </w:div>
        <w:div w:id="637686767">
          <w:marLeft w:val="0"/>
          <w:marRight w:val="0"/>
          <w:marTop w:val="0"/>
          <w:marBottom w:val="0"/>
          <w:divBdr>
            <w:top w:val="none" w:sz="0" w:space="0" w:color="auto"/>
            <w:left w:val="none" w:sz="0" w:space="0" w:color="auto"/>
            <w:bottom w:val="none" w:sz="0" w:space="0" w:color="auto"/>
            <w:right w:val="none" w:sz="0" w:space="0" w:color="auto"/>
          </w:divBdr>
        </w:div>
        <w:div w:id="612977245">
          <w:marLeft w:val="0"/>
          <w:marRight w:val="0"/>
          <w:marTop w:val="0"/>
          <w:marBottom w:val="0"/>
          <w:divBdr>
            <w:top w:val="none" w:sz="0" w:space="0" w:color="auto"/>
            <w:left w:val="none" w:sz="0" w:space="0" w:color="auto"/>
            <w:bottom w:val="none" w:sz="0" w:space="0" w:color="auto"/>
            <w:right w:val="none" w:sz="0" w:space="0" w:color="auto"/>
          </w:divBdr>
        </w:div>
        <w:div w:id="1831559636">
          <w:marLeft w:val="0"/>
          <w:marRight w:val="0"/>
          <w:marTop w:val="0"/>
          <w:marBottom w:val="0"/>
          <w:divBdr>
            <w:top w:val="none" w:sz="0" w:space="0" w:color="auto"/>
            <w:left w:val="none" w:sz="0" w:space="0" w:color="auto"/>
            <w:bottom w:val="none" w:sz="0" w:space="0" w:color="auto"/>
            <w:right w:val="none" w:sz="0" w:space="0" w:color="auto"/>
          </w:divBdr>
        </w:div>
        <w:div w:id="775170781">
          <w:marLeft w:val="0"/>
          <w:marRight w:val="0"/>
          <w:marTop w:val="0"/>
          <w:marBottom w:val="0"/>
          <w:divBdr>
            <w:top w:val="none" w:sz="0" w:space="0" w:color="auto"/>
            <w:left w:val="none" w:sz="0" w:space="0" w:color="auto"/>
            <w:bottom w:val="none" w:sz="0" w:space="0" w:color="auto"/>
            <w:right w:val="none" w:sz="0" w:space="0" w:color="auto"/>
          </w:divBdr>
        </w:div>
        <w:div w:id="2069188912">
          <w:marLeft w:val="0"/>
          <w:marRight w:val="0"/>
          <w:marTop w:val="0"/>
          <w:marBottom w:val="0"/>
          <w:divBdr>
            <w:top w:val="none" w:sz="0" w:space="0" w:color="auto"/>
            <w:left w:val="none" w:sz="0" w:space="0" w:color="auto"/>
            <w:bottom w:val="none" w:sz="0" w:space="0" w:color="auto"/>
            <w:right w:val="none" w:sz="0" w:space="0" w:color="auto"/>
          </w:divBdr>
        </w:div>
        <w:div w:id="802238465">
          <w:marLeft w:val="0"/>
          <w:marRight w:val="0"/>
          <w:marTop w:val="0"/>
          <w:marBottom w:val="0"/>
          <w:divBdr>
            <w:top w:val="none" w:sz="0" w:space="0" w:color="auto"/>
            <w:left w:val="none" w:sz="0" w:space="0" w:color="auto"/>
            <w:bottom w:val="none" w:sz="0" w:space="0" w:color="auto"/>
            <w:right w:val="none" w:sz="0" w:space="0" w:color="auto"/>
          </w:divBdr>
        </w:div>
        <w:div w:id="517887831">
          <w:marLeft w:val="0"/>
          <w:marRight w:val="0"/>
          <w:marTop w:val="0"/>
          <w:marBottom w:val="0"/>
          <w:divBdr>
            <w:top w:val="none" w:sz="0" w:space="0" w:color="auto"/>
            <w:left w:val="none" w:sz="0" w:space="0" w:color="auto"/>
            <w:bottom w:val="none" w:sz="0" w:space="0" w:color="auto"/>
            <w:right w:val="none" w:sz="0" w:space="0" w:color="auto"/>
          </w:divBdr>
        </w:div>
        <w:div w:id="1129083297">
          <w:marLeft w:val="0"/>
          <w:marRight w:val="0"/>
          <w:marTop w:val="0"/>
          <w:marBottom w:val="0"/>
          <w:divBdr>
            <w:top w:val="none" w:sz="0" w:space="0" w:color="auto"/>
            <w:left w:val="none" w:sz="0" w:space="0" w:color="auto"/>
            <w:bottom w:val="none" w:sz="0" w:space="0" w:color="auto"/>
            <w:right w:val="none" w:sz="0" w:space="0" w:color="auto"/>
          </w:divBdr>
        </w:div>
        <w:div w:id="1684740301">
          <w:marLeft w:val="0"/>
          <w:marRight w:val="0"/>
          <w:marTop w:val="0"/>
          <w:marBottom w:val="0"/>
          <w:divBdr>
            <w:top w:val="none" w:sz="0" w:space="0" w:color="auto"/>
            <w:left w:val="none" w:sz="0" w:space="0" w:color="auto"/>
            <w:bottom w:val="none" w:sz="0" w:space="0" w:color="auto"/>
            <w:right w:val="none" w:sz="0" w:space="0" w:color="auto"/>
          </w:divBdr>
        </w:div>
        <w:div w:id="1990280127">
          <w:marLeft w:val="0"/>
          <w:marRight w:val="0"/>
          <w:marTop w:val="0"/>
          <w:marBottom w:val="0"/>
          <w:divBdr>
            <w:top w:val="none" w:sz="0" w:space="0" w:color="auto"/>
            <w:left w:val="none" w:sz="0" w:space="0" w:color="auto"/>
            <w:bottom w:val="none" w:sz="0" w:space="0" w:color="auto"/>
            <w:right w:val="none" w:sz="0" w:space="0" w:color="auto"/>
          </w:divBdr>
        </w:div>
        <w:div w:id="252589111">
          <w:marLeft w:val="0"/>
          <w:marRight w:val="0"/>
          <w:marTop w:val="0"/>
          <w:marBottom w:val="0"/>
          <w:divBdr>
            <w:top w:val="none" w:sz="0" w:space="0" w:color="auto"/>
            <w:left w:val="none" w:sz="0" w:space="0" w:color="auto"/>
            <w:bottom w:val="none" w:sz="0" w:space="0" w:color="auto"/>
            <w:right w:val="none" w:sz="0" w:space="0" w:color="auto"/>
          </w:divBdr>
        </w:div>
        <w:div w:id="1269435218">
          <w:marLeft w:val="0"/>
          <w:marRight w:val="0"/>
          <w:marTop w:val="0"/>
          <w:marBottom w:val="0"/>
          <w:divBdr>
            <w:top w:val="none" w:sz="0" w:space="0" w:color="auto"/>
            <w:left w:val="none" w:sz="0" w:space="0" w:color="auto"/>
            <w:bottom w:val="none" w:sz="0" w:space="0" w:color="auto"/>
            <w:right w:val="none" w:sz="0" w:space="0" w:color="auto"/>
          </w:divBdr>
        </w:div>
        <w:div w:id="1537884173">
          <w:marLeft w:val="0"/>
          <w:marRight w:val="0"/>
          <w:marTop w:val="0"/>
          <w:marBottom w:val="0"/>
          <w:divBdr>
            <w:top w:val="none" w:sz="0" w:space="0" w:color="auto"/>
            <w:left w:val="none" w:sz="0" w:space="0" w:color="auto"/>
            <w:bottom w:val="none" w:sz="0" w:space="0" w:color="auto"/>
            <w:right w:val="none" w:sz="0" w:space="0" w:color="auto"/>
          </w:divBdr>
        </w:div>
        <w:div w:id="1187133851">
          <w:marLeft w:val="0"/>
          <w:marRight w:val="0"/>
          <w:marTop w:val="0"/>
          <w:marBottom w:val="0"/>
          <w:divBdr>
            <w:top w:val="none" w:sz="0" w:space="0" w:color="auto"/>
            <w:left w:val="none" w:sz="0" w:space="0" w:color="auto"/>
            <w:bottom w:val="none" w:sz="0" w:space="0" w:color="auto"/>
            <w:right w:val="none" w:sz="0" w:space="0" w:color="auto"/>
          </w:divBdr>
          <w:divsChild>
            <w:div w:id="1208496490">
              <w:marLeft w:val="0"/>
              <w:marRight w:val="0"/>
              <w:marTop w:val="0"/>
              <w:marBottom w:val="0"/>
              <w:divBdr>
                <w:top w:val="none" w:sz="0" w:space="0" w:color="auto"/>
                <w:left w:val="none" w:sz="0" w:space="0" w:color="auto"/>
                <w:bottom w:val="none" w:sz="0" w:space="0" w:color="auto"/>
                <w:right w:val="none" w:sz="0" w:space="0" w:color="auto"/>
              </w:divBdr>
            </w:div>
          </w:divsChild>
        </w:div>
        <w:div w:id="272322142">
          <w:marLeft w:val="0"/>
          <w:marRight w:val="0"/>
          <w:marTop w:val="0"/>
          <w:marBottom w:val="0"/>
          <w:divBdr>
            <w:top w:val="none" w:sz="0" w:space="0" w:color="auto"/>
            <w:left w:val="none" w:sz="0" w:space="0" w:color="auto"/>
            <w:bottom w:val="none" w:sz="0" w:space="0" w:color="auto"/>
            <w:right w:val="none" w:sz="0" w:space="0" w:color="auto"/>
          </w:divBdr>
        </w:div>
        <w:div w:id="221988818">
          <w:marLeft w:val="0"/>
          <w:marRight w:val="0"/>
          <w:marTop w:val="0"/>
          <w:marBottom w:val="0"/>
          <w:divBdr>
            <w:top w:val="none" w:sz="0" w:space="0" w:color="auto"/>
            <w:left w:val="none" w:sz="0" w:space="0" w:color="auto"/>
            <w:bottom w:val="none" w:sz="0" w:space="0" w:color="auto"/>
            <w:right w:val="none" w:sz="0" w:space="0" w:color="auto"/>
          </w:divBdr>
        </w:div>
        <w:div w:id="1840922807">
          <w:marLeft w:val="0"/>
          <w:marRight w:val="0"/>
          <w:marTop w:val="0"/>
          <w:marBottom w:val="0"/>
          <w:divBdr>
            <w:top w:val="none" w:sz="0" w:space="0" w:color="auto"/>
            <w:left w:val="none" w:sz="0" w:space="0" w:color="auto"/>
            <w:bottom w:val="none" w:sz="0" w:space="0" w:color="auto"/>
            <w:right w:val="none" w:sz="0" w:space="0" w:color="auto"/>
          </w:divBdr>
        </w:div>
        <w:div w:id="967468415">
          <w:marLeft w:val="0"/>
          <w:marRight w:val="0"/>
          <w:marTop w:val="0"/>
          <w:marBottom w:val="0"/>
          <w:divBdr>
            <w:top w:val="none" w:sz="0" w:space="0" w:color="auto"/>
            <w:left w:val="none" w:sz="0" w:space="0" w:color="auto"/>
            <w:bottom w:val="none" w:sz="0" w:space="0" w:color="auto"/>
            <w:right w:val="none" w:sz="0" w:space="0" w:color="auto"/>
          </w:divBdr>
        </w:div>
        <w:div w:id="1387334479">
          <w:marLeft w:val="0"/>
          <w:marRight w:val="0"/>
          <w:marTop w:val="0"/>
          <w:marBottom w:val="0"/>
          <w:divBdr>
            <w:top w:val="none" w:sz="0" w:space="0" w:color="auto"/>
            <w:left w:val="none" w:sz="0" w:space="0" w:color="auto"/>
            <w:bottom w:val="none" w:sz="0" w:space="0" w:color="auto"/>
            <w:right w:val="none" w:sz="0" w:space="0" w:color="auto"/>
          </w:divBdr>
          <w:divsChild>
            <w:div w:id="1509254483">
              <w:marLeft w:val="0"/>
              <w:marRight w:val="0"/>
              <w:marTop w:val="0"/>
              <w:marBottom w:val="0"/>
              <w:divBdr>
                <w:top w:val="none" w:sz="0" w:space="0" w:color="auto"/>
                <w:left w:val="none" w:sz="0" w:space="0" w:color="auto"/>
                <w:bottom w:val="none" w:sz="0" w:space="0" w:color="auto"/>
                <w:right w:val="none" w:sz="0" w:space="0" w:color="auto"/>
              </w:divBdr>
            </w:div>
            <w:div w:id="1503083038">
              <w:marLeft w:val="0"/>
              <w:marRight w:val="0"/>
              <w:marTop w:val="0"/>
              <w:marBottom w:val="0"/>
              <w:divBdr>
                <w:top w:val="none" w:sz="0" w:space="0" w:color="auto"/>
                <w:left w:val="none" w:sz="0" w:space="0" w:color="auto"/>
                <w:bottom w:val="none" w:sz="0" w:space="0" w:color="auto"/>
                <w:right w:val="none" w:sz="0" w:space="0" w:color="auto"/>
              </w:divBdr>
            </w:div>
            <w:div w:id="7991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81961">
      <w:bodyDiv w:val="1"/>
      <w:marLeft w:val="0"/>
      <w:marRight w:val="0"/>
      <w:marTop w:val="0"/>
      <w:marBottom w:val="0"/>
      <w:divBdr>
        <w:top w:val="none" w:sz="0" w:space="0" w:color="auto"/>
        <w:left w:val="none" w:sz="0" w:space="0" w:color="auto"/>
        <w:bottom w:val="none" w:sz="0" w:space="0" w:color="auto"/>
        <w:right w:val="none" w:sz="0" w:space="0" w:color="auto"/>
      </w:divBdr>
    </w:div>
    <w:div w:id="1669093587">
      <w:bodyDiv w:val="1"/>
      <w:marLeft w:val="0"/>
      <w:marRight w:val="0"/>
      <w:marTop w:val="0"/>
      <w:marBottom w:val="0"/>
      <w:divBdr>
        <w:top w:val="none" w:sz="0" w:space="0" w:color="auto"/>
        <w:left w:val="none" w:sz="0" w:space="0" w:color="auto"/>
        <w:bottom w:val="none" w:sz="0" w:space="0" w:color="auto"/>
        <w:right w:val="none" w:sz="0" w:space="0" w:color="auto"/>
      </w:divBdr>
    </w:div>
    <w:div w:id="1672371530">
      <w:bodyDiv w:val="1"/>
      <w:marLeft w:val="0"/>
      <w:marRight w:val="0"/>
      <w:marTop w:val="0"/>
      <w:marBottom w:val="0"/>
      <w:divBdr>
        <w:top w:val="none" w:sz="0" w:space="0" w:color="auto"/>
        <w:left w:val="none" w:sz="0" w:space="0" w:color="auto"/>
        <w:bottom w:val="none" w:sz="0" w:space="0" w:color="auto"/>
        <w:right w:val="none" w:sz="0" w:space="0" w:color="auto"/>
      </w:divBdr>
    </w:div>
    <w:div w:id="1945074012">
      <w:bodyDiv w:val="1"/>
      <w:marLeft w:val="0"/>
      <w:marRight w:val="0"/>
      <w:marTop w:val="0"/>
      <w:marBottom w:val="0"/>
      <w:divBdr>
        <w:top w:val="none" w:sz="0" w:space="0" w:color="auto"/>
        <w:left w:val="none" w:sz="0" w:space="0" w:color="auto"/>
        <w:bottom w:val="none" w:sz="0" w:space="0" w:color="auto"/>
        <w:right w:val="none" w:sz="0" w:space="0" w:color="auto"/>
      </w:divBdr>
    </w:div>
    <w:div w:id="1985499938">
      <w:bodyDiv w:val="1"/>
      <w:marLeft w:val="0"/>
      <w:marRight w:val="0"/>
      <w:marTop w:val="0"/>
      <w:marBottom w:val="0"/>
      <w:divBdr>
        <w:top w:val="none" w:sz="0" w:space="0" w:color="auto"/>
        <w:left w:val="none" w:sz="0" w:space="0" w:color="auto"/>
        <w:bottom w:val="none" w:sz="0" w:space="0" w:color="auto"/>
        <w:right w:val="none" w:sz="0" w:space="0" w:color="auto"/>
      </w:divBdr>
    </w:div>
    <w:div w:id="2027249137">
      <w:bodyDiv w:val="1"/>
      <w:marLeft w:val="0"/>
      <w:marRight w:val="0"/>
      <w:marTop w:val="0"/>
      <w:marBottom w:val="0"/>
      <w:divBdr>
        <w:top w:val="none" w:sz="0" w:space="0" w:color="auto"/>
        <w:left w:val="none" w:sz="0" w:space="0" w:color="auto"/>
        <w:bottom w:val="none" w:sz="0" w:space="0" w:color="auto"/>
        <w:right w:val="none" w:sz="0" w:space="0" w:color="auto"/>
      </w:divBdr>
      <w:divsChild>
        <w:div w:id="1267663906">
          <w:marLeft w:val="0"/>
          <w:marRight w:val="0"/>
          <w:marTop w:val="0"/>
          <w:marBottom w:val="0"/>
          <w:divBdr>
            <w:top w:val="none" w:sz="0" w:space="0" w:color="auto"/>
            <w:left w:val="none" w:sz="0" w:space="0" w:color="auto"/>
            <w:bottom w:val="none" w:sz="0" w:space="0" w:color="auto"/>
            <w:right w:val="none" w:sz="0" w:space="0" w:color="auto"/>
          </w:divBdr>
        </w:div>
        <w:div w:id="190648680">
          <w:marLeft w:val="0"/>
          <w:marRight w:val="0"/>
          <w:marTop w:val="0"/>
          <w:marBottom w:val="0"/>
          <w:divBdr>
            <w:top w:val="none" w:sz="0" w:space="0" w:color="auto"/>
            <w:left w:val="none" w:sz="0" w:space="0" w:color="auto"/>
            <w:bottom w:val="none" w:sz="0" w:space="0" w:color="auto"/>
            <w:right w:val="none" w:sz="0" w:space="0" w:color="auto"/>
          </w:divBdr>
        </w:div>
        <w:div w:id="1070082793">
          <w:marLeft w:val="0"/>
          <w:marRight w:val="0"/>
          <w:marTop w:val="0"/>
          <w:marBottom w:val="0"/>
          <w:divBdr>
            <w:top w:val="none" w:sz="0" w:space="0" w:color="auto"/>
            <w:left w:val="none" w:sz="0" w:space="0" w:color="auto"/>
            <w:bottom w:val="none" w:sz="0" w:space="0" w:color="auto"/>
            <w:right w:val="none" w:sz="0" w:space="0" w:color="auto"/>
          </w:divBdr>
        </w:div>
        <w:div w:id="1103839887">
          <w:marLeft w:val="0"/>
          <w:marRight w:val="0"/>
          <w:marTop w:val="0"/>
          <w:marBottom w:val="0"/>
          <w:divBdr>
            <w:top w:val="none" w:sz="0" w:space="0" w:color="auto"/>
            <w:left w:val="none" w:sz="0" w:space="0" w:color="auto"/>
            <w:bottom w:val="none" w:sz="0" w:space="0" w:color="auto"/>
            <w:right w:val="none" w:sz="0" w:space="0" w:color="auto"/>
          </w:divBdr>
        </w:div>
        <w:div w:id="344940440">
          <w:marLeft w:val="0"/>
          <w:marRight w:val="0"/>
          <w:marTop w:val="0"/>
          <w:marBottom w:val="0"/>
          <w:divBdr>
            <w:top w:val="none" w:sz="0" w:space="0" w:color="auto"/>
            <w:left w:val="none" w:sz="0" w:space="0" w:color="auto"/>
            <w:bottom w:val="none" w:sz="0" w:space="0" w:color="auto"/>
            <w:right w:val="none" w:sz="0" w:space="0" w:color="auto"/>
          </w:divBdr>
        </w:div>
        <w:div w:id="1973947572">
          <w:marLeft w:val="0"/>
          <w:marRight w:val="0"/>
          <w:marTop w:val="0"/>
          <w:marBottom w:val="0"/>
          <w:divBdr>
            <w:top w:val="none" w:sz="0" w:space="0" w:color="auto"/>
            <w:left w:val="none" w:sz="0" w:space="0" w:color="auto"/>
            <w:bottom w:val="none" w:sz="0" w:space="0" w:color="auto"/>
            <w:right w:val="none" w:sz="0" w:space="0" w:color="auto"/>
          </w:divBdr>
        </w:div>
        <w:div w:id="1738480191">
          <w:marLeft w:val="0"/>
          <w:marRight w:val="0"/>
          <w:marTop w:val="0"/>
          <w:marBottom w:val="0"/>
          <w:divBdr>
            <w:top w:val="none" w:sz="0" w:space="0" w:color="auto"/>
            <w:left w:val="none" w:sz="0" w:space="0" w:color="auto"/>
            <w:bottom w:val="none" w:sz="0" w:space="0" w:color="auto"/>
            <w:right w:val="none" w:sz="0" w:space="0" w:color="auto"/>
          </w:divBdr>
        </w:div>
        <w:div w:id="452940287">
          <w:marLeft w:val="0"/>
          <w:marRight w:val="0"/>
          <w:marTop w:val="0"/>
          <w:marBottom w:val="0"/>
          <w:divBdr>
            <w:top w:val="none" w:sz="0" w:space="0" w:color="auto"/>
            <w:left w:val="none" w:sz="0" w:space="0" w:color="auto"/>
            <w:bottom w:val="none" w:sz="0" w:space="0" w:color="auto"/>
            <w:right w:val="none" w:sz="0" w:space="0" w:color="auto"/>
          </w:divBdr>
          <w:divsChild>
            <w:div w:id="1798374215">
              <w:marLeft w:val="0"/>
              <w:marRight w:val="0"/>
              <w:marTop w:val="0"/>
              <w:marBottom w:val="0"/>
              <w:divBdr>
                <w:top w:val="none" w:sz="0" w:space="0" w:color="auto"/>
                <w:left w:val="none" w:sz="0" w:space="0" w:color="auto"/>
                <w:bottom w:val="none" w:sz="0" w:space="0" w:color="auto"/>
                <w:right w:val="none" w:sz="0" w:space="0" w:color="auto"/>
              </w:divBdr>
            </w:div>
            <w:div w:id="1241136472">
              <w:marLeft w:val="0"/>
              <w:marRight w:val="0"/>
              <w:marTop w:val="0"/>
              <w:marBottom w:val="0"/>
              <w:divBdr>
                <w:top w:val="none" w:sz="0" w:space="0" w:color="auto"/>
                <w:left w:val="none" w:sz="0" w:space="0" w:color="auto"/>
                <w:bottom w:val="none" w:sz="0" w:space="0" w:color="auto"/>
                <w:right w:val="none" w:sz="0" w:space="0" w:color="auto"/>
              </w:divBdr>
            </w:div>
            <w:div w:id="92283581">
              <w:marLeft w:val="0"/>
              <w:marRight w:val="0"/>
              <w:marTop w:val="0"/>
              <w:marBottom w:val="0"/>
              <w:divBdr>
                <w:top w:val="none" w:sz="0" w:space="0" w:color="auto"/>
                <w:left w:val="none" w:sz="0" w:space="0" w:color="auto"/>
                <w:bottom w:val="none" w:sz="0" w:space="0" w:color="auto"/>
                <w:right w:val="none" w:sz="0" w:space="0" w:color="auto"/>
              </w:divBdr>
            </w:div>
            <w:div w:id="1068262086">
              <w:marLeft w:val="0"/>
              <w:marRight w:val="0"/>
              <w:marTop w:val="0"/>
              <w:marBottom w:val="0"/>
              <w:divBdr>
                <w:top w:val="none" w:sz="0" w:space="0" w:color="auto"/>
                <w:left w:val="none" w:sz="0" w:space="0" w:color="auto"/>
                <w:bottom w:val="none" w:sz="0" w:space="0" w:color="auto"/>
                <w:right w:val="none" w:sz="0" w:space="0" w:color="auto"/>
              </w:divBdr>
            </w:div>
            <w:div w:id="1933196744">
              <w:marLeft w:val="0"/>
              <w:marRight w:val="0"/>
              <w:marTop w:val="0"/>
              <w:marBottom w:val="0"/>
              <w:divBdr>
                <w:top w:val="none" w:sz="0" w:space="0" w:color="auto"/>
                <w:left w:val="none" w:sz="0" w:space="0" w:color="auto"/>
                <w:bottom w:val="none" w:sz="0" w:space="0" w:color="auto"/>
                <w:right w:val="none" w:sz="0" w:space="0" w:color="auto"/>
              </w:divBdr>
            </w:div>
            <w:div w:id="97025230">
              <w:marLeft w:val="0"/>
              <w:marRight w:val="0"/>
              <w:marTop w:val="0"/>
              <w:marBottom w:val="0"/>
              <w:divBdr>
                <w:top w:val="none" w:sz="0" w:space="0" w:color="auto"/>
                <w:left w:val="none" w:sz="0" w:space="0" w:color="auto"/>
                <w:bottom w:val="none" w:sz="0" w:space="0" w:color="auto"/>
                <w:right w:val="none" w:sz="0" w:space="0" w:color="auto"/>
              </w:divBdr>
              <w:divsChild>
                <w:div w:id="409929328">
                  <w:marLeft w:val="0"/>
                  <w:marRight w:val="0"/>
                  <w:marTop w:val="0"/>
                  <w:marBottom w:val="0"/>
                  <w:divBdr>
                    <w:top w:val="none" w:sz="0" w:space="0" w:color="auto"/>
                    <w:left w:val="none" w:sz="0" w:space="0" w:color="auto"/>
                    <w:bottom w:val="none" w:sz="0" w:space="0" w:color="auto"/>
                    <w:right w:val="none" w:sz="0" w:space="0" w:color="auto"/>
                  </w:divBdr>
                  <w:divsChild>
                    <w:div w:id="112067611">
                      <w:marLeft w:val="0"/>
                      <w:marRight w:val="0"/>
                      <w:marTop w:val="0"/>
                      <w:marBottom w:val="0"/>
                      <w:divBdr>
                        <w:top w:val="none" w:sz="0" w:space="0" w:color="auto"/>
                        <w:left w:val="none" w:sz="0" w:space="0" w:color="auto"/>
                        <w:bottom w:val="none" w:sz="0" w:space="0" w:color="auto"/>
                        <w:right w:val="none" w:sz="0" w:space="0" w:color="auto"/>
                      </w:divBdr>
                      <w:divsChild>
                        <w:div w:id="1525628812">
                          <w:marLeft w:val="0"/>
                          <w:marRight w:val="0"/>
                          <w:marTop w:val="0"/>
                          <w:marBottom w:val="0"/>
                          <w:divBdr>
                            <w:top w:val="none" w:sz="0" w:space="0" w:color="auto"/>
                            <w:left w:val="none" w:sz="0" w:space="0" w:color="auto"/>
                            <w:bottom w:val="none" w:sz="0" w:space="0" w:color="auto"/>
                            <w:right w:val="none" w:sz="0" w:space="0" w:color="auto"/>
                          </w:divBdr>
                          <w:divsChild>
                            <w:div w:id="1781030721">
                              <w:marLeft w:val="0"/>
                              <w:marRight w:val="0"/>
                              <w:marTop w:val="0"/>
                              <w:marBottom w:val="0"/>
                              <w:divBdr>
                                <w:top w:val="none" w:sz="0" w:space="0" w:color="auto"/>
                                <w:left w:val="none" w:sz="0" w:space="0" w:color="auto"/>
                                <w:bottom w:val="none" w:sz="0" w:space="0" w:color="auto"/>
                                <w:right w:val="none" w:sz="0" w:space="0" w:color="auto"/>
                              </w:divBdr>
                              <w:divsChild>
                                <w:div w:id="1304431055">
                                  <w:marLeft w:val="0"/>
                                  <w:marRight w:val="0"/>
                                  <w:marTop w:val="0"/>
                                  <w:marBottom w:val="0"/>
                                  <w:divBdr>
                                    <w:top w:val="none" w:sz="0" w:space="0" w:color="auto"/>
                                    <w:left w:val="none" w:sz="0" w:space="0" w:color="auto"/>
                                    <w:bottom w:val="none" w:sz="0" w:space="0" w:color="auto"/>
                                    <w:right w:val="none" w:sz="0" w:space="0" w:color="auto"/>
                                  </w:divBdr>
                                </w:div>
                                <w:div w:id="1335303702">
                                  <w:marLeft w:val="0"/>
                                  <w:marRight w:val="0"/>
                                  <w:marTop w:val="0"/>
                                  <w:marBottom w:val="0"/>
                                  <w:divBdr>
                                    <w:top w:val="none" w:sz="0" w:space="0" w:color="auto"/>
                                    <w:left w:val="none" w:sz="0" w:space="0" w:color="auto"/>
                                    <w:bottom w:val="none" w:sz="0" w:space="0" w:color="auto"/>
                                    <w:right w:val="none" w:sz="0" w:space="0" w:color="auto"/>
                                  </w:divBdr>
                                </w:div>
                                <w:div w:id="8962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4416894">
          <w:marLeft w:val="0"/>
          <w:marRight w:val="0"/>
          <w:marTop w:val="0"/>
          <w:marBottom w:val="0"/>
          <w:divBdr>
            <w:top w:val="none" w:sz="0" w:space="0" w:color="auto"/>
            <w:left w:val="none" w:sz="0" w:space="0" w:color="auto"/>
            <w:bottom w:val="none" w:sz="0" w:space="0" w:color="auto"/>
            <w:right w:val="none" w:sz="0" w:space="0" w:color="auto"/>
          </w:divBdr>
        </w:div>
        <w:div w:id="1906334317">
          <w:marLeft w:val="0"/>
          <w:marRight w:val="0"/>
          <w:marTop w:val="0"/>
          <w:marBottom w:val="0"/>
          <w:divBdr>
            <w:top w:val="none" w:sz="0" w:space="0" w:color="auto"/>
            <w:left w:val="none" w:sz="0" w:space="0" w:color="auto"/>
            <w:bottom w:val="none" w:sz="0" w:space="0" w:color="auto"/>
            <w:right w:val="none" w:sz="0" w:space="0" w:color="auto"/>
          </w:divBdr>
        </w:div>
        <w:div w:id="450444617">
          <w:marLeft w:val="0"/>
          <w:marRight w:val="0"/>
          <w:marTop w:val="0"/>
          <w:marBottom w:val="0"/>
          <w:divBdr>
            <w:top w:val="none" w:sz="0" w:space="0" w:color="auto"/>
            <w:left w:val="none" w:sz="0" w:space="0" w:color="auto"/>
            <w:bottom w:val="none" w:sz="0" w:space="0" w:color="auto"/>
            <w:right w:val="none" w:sz="0" w:space="0" w:color="auto"/>
          </w:divBdr>
        </w:div>
        <w:div w:id="1186210946">
          <w:marLeft w:val="0"/>
          <w:marRight w:val="0"/>
          <w:marTop w:val="0"/>
          <w:marBottom w:val="0"/>
          <w:divBdr>
            <w:top w:val="none" w:sz="0" w:space="0" w:color="auto"/>
            <w:left w:val="none" w:sz="0" w:space="0" w:color="auto"/>
            <w:bottom w:val="none" w:sz="0" w:space="0" w:color="auto"/>
            <w:right w:val="none" w:sz="0" w:space="0" w:color="auto"/>
          </w:divBdr>
        </w:div>
        <w:div w:id="554781305">
          <w:marLeft w:val="0"/>
          <w:marRight w:val="0"/>
          <w:marTop w:val="0"/>
          <w:marBottom w:val="0"/>
          <w:divBdr>
            <w:top w:val="none" w:sz="0" w:space="0" w:color="auto"/>
            <w:left w:val="none" w:sz="0" w:space="0" w:color="auto"/>
            <w:bottom w:val="none" w:sz="0" w:space="0" w:color="auto"/>
            <w:right w:val="none" w:sz="0" w:space="0" w:color="auto"/>
          </w:divBdr>
        </w:div>
        <w:div w:id="706223323">
          <w:marLeft w:val="0"/>
          <w:marRight w:val="0"/>
          <w:marTop w:val="0"/>
          <w:marBottom w:val="0"/>
          <w:divBdr>
            <w:top w:val="none" w:sz="0" w:space="0" w:color="auto"/>
            <w:left w:val="none" w:sz="0" w:space="0" w:color="auto"/>
            <w:bottom w:val="none" w:sz="0" w:space="0" w:color="auto"/>
            <w:right w:val="none" w:sz="0" w:space="0" w:color="auto"/>
          </w:divBdr>
        </w:div>
        <w:div w:id="238906871">
          <w:marLeft w:val="0"/>
          <w:marRight w:val="0"/>
          <w:marTop w:val="0"/>
          <w:marBottom w:val="0"/>
          <w:divBdr>
            <w:top w:val="none" w:sz="0" w:space="0" w:color="auto"/>
            <w:left w:val="none" w:sz="0" w:space="0" w:color="auto"/>
            <w:bottom w:val="none" w:sz="0" w:space="0" w:color="auto"/>
            <w:right w:val="none" w:sz="0" w:space="0" w:color="auto"/>
          </w:divBdr>
        </w:div>
        <w:div w:id="946616424">
          <w:marLeft w:val="0"/>
          <w:marRight w:val="0"/>
          <w:marTop w:val="0"/>
          <w:marBottom w:val="0"/>
          <w:divBdr>
            <w:top w:val="none" w:sz="0" w:space="0" w:color="auto"/>
            <w:left w:val="none" w:sz="0" w:space="0" w:color="auto"/>
            <w:bottom w:val="none" w:sz="0" w:space="0" w:color="auto"/>
            <w:right w:val="none" w:sz="0" w:space="0" w:color="auto"/>
          </w:divBdr>
        </w:div>
        <w:div w:id="344215129">
          <w:marLeft w:val="0"/>
          <w:marRight w:val="0"/>
          <w:marTop w:val="0"/>
          <w:marBottom w:val="0"/>
          <w:divBdr>
            <w:top w:val="none" w:sz="0" w:space="0" w:color="auto"/>
            <w:left w:val="none" w:sz="0" w:space="0" w:color="auto"/>
            <w:bottom w:val="none" w:sz="0" w:space="0" w:color="auto"/>
            <w:right w:val="none" w:sz="0" w:space="0" w:color="auto"/>
          </w:divBdr>
        </w:div>
        <w:div w:id="1368601372">
          <w:marLeft w:val="0"/>
          <w:marRight w:val="0"/>
          <w:marTop w:val="0"/>
          <w:marBottom w:val="0"/>
          <w:divBdr>
            <w:top w:val="none" w:sz="0" w:space="0" w:color="auto"/>
            <w:left w:val="none" w:sz="0" w:space="0" w:color="auto"/>
            <w:bottom w:val="none" w:sz="0" w:space="0" w:color="auto"/>
            <w:right w:val="none" w:sz="0" w:space="0" w:color="auto"/>
          </w:divBdr>
        </w:div>
        <w:div w:id="1098871507">
          <w:marLeft w:val="0"/>
          <w:marRight w:val="0"/>
          <w:marTop w:val="0"/>
          <w:marBottom w:val="0"/>
          <w:divBdr>
            <w:top w:val="none" w:sz="0" w:space="0" w:color="auto"/>
            <w:left w:val="none" w:sz="0" w:space="0" w:color="auto"/>
            <w:bottom w:val="none" w:sz="0" w:space="0" w:color="auto"/>
            <w:right w:val="none" w:sz="0" w:space="0" w:color="auto"/>
          </w:divBdr>
        </w:div>
        <w:div w:id="683437667">
          <w:marLeft w:val="0"/>
          <w:marRight w:val="0"/>
          <w:marTop w:val="0"/>
          <w:marBottom w:val="0"/>
          <w:divBdr>
            <w:top w:val="none" w:sz="0" w:space="0" w:color="auto"/>
            <w:left w:val="none" w:sz="0" w:space="0" w:color="auto"/>
            <w:bottom w:val="none" w:sz="0" w:space="0" w:color="auto"/>
            <w:right w:val="none" w:sz="0" w:space="0" w:color="auto"/>
          </w:divBdr>
        </w:div>
        <w:div w:id="1895580803">
          <w:marLeft w:val="0"/>
          <w:marRight w:val="0"/>
          <w:marTop w:val="0"/>
          <w:marBottom w:val="0"/>
          <w:divBdr>
            <w:top w:val="none" w:sz="0" w:space="0" w:color="auto"/>
            <w:left w:val="none" w:sz="0" w:space="0" w:color="auto"/>
            <w:bottom w:val="none" w:sz="0" w:space="0" w:color="auto"/>
            <w:right w:val="none" w:sz="0" w:space="0" w:color="auto"/>
          </w:divBdr>
        </w:div>
        <w:div w:id="1936555189">
          <w:marLeft w:val="0"/>
          <w:marRight w:val="0"/>
          <w:marTop w:val="0"/>
          <w:marBottom w:val="0"/>
          <w:divBdr>
            <w:top w:val="none" w:sz="0" w:space="0" w:color="auto"/>
            <w:left w:val="none" w:sz="0" w:space="0" w:color="auto"/>
            <w:bottom w:val="none" w:sz="0" w:space="0" w:color="auto"/>
            <w:right w:val="none" w:sz="0" w:space="0" w:color="auto"/>
          </w:divBdr>
        </w:div>
        <w:div w:id="1748527240">
          <w:marLeft w:val="0"/>
          <w:marRight w:val="0"/>
          <w:marTop w:val="0"/>
          <w:marBottom w:val="0"/>
          <w:divBdr>
            <w:top w:val="none" w:sz="0" w:space="0" w:color="auto"/>
            <w:left w:val="none" w:sz="0" w:space="0" w:color="auto"/>
            <w:bottom w:val="none" w:sz="0" w:space="0" w:color="auto"/>
            <w:right w:val="none" w:sz="0" w:space="0" w:color="auto"/>
          </w:divBdr>
        </w:div>
        <w:div w:id="1443455102">
          <w:marLeft w:val="0"/>
          <w:marRight w:val="0"/>
          <w:marTop w:val="0"/>
          <w:marBottom w:val="0"/>
          <w:divBdr>
            <w:top w:val="none" w:sz="0" w:space="0" w:color="auto"/>
            <w:left w:val="none" w:sz="0" w:space="0" w:color="auto"/>
            <w:bottom w:val="none" w:sz="0" w:space="0" w:color="auto"/>
            <w:right w:val="none" w:sz="0" w:space="0" w:color="auto"/>
          </w:divBdr>
        </w:div>
        <w:div w:id="1674212746">
          <w:marLeft w:val="0"/>
          <w:marRight w:val="0"/>
          <w:marTop w:val="0"/>
          <w:marBottom w:val="0"/>
          <w:divBdr>
            <w:top w:val="none" w:sz="0" w:space="0" w:color="auto"/>
            <w:left w:val="none" w:sz="0" w:space="0" w:color="auto"/>
            <w:bottom w:val="none" w:sz="0" w:space="0" w:color="auto"/>
            <w:right w:val="none" w:sz="0" w:space="0" w:color="auto"/>
          </w:divBdr>
        </w:div>
        <w:div w:id="1362785428">
          <w:marLeft w:val="0"/>
          <w:marRight w:val="0"/>
          <w:marTop w:val="0"/>
          <w:marBottom w:val="0"/>
          <w:divBdr>
            <w:top w:val="none" w:sz="0" w:space="0" w:color="auto"/>
            <w:left w:val="none" w:sz="0" w:space="0" w:color="auto"/>
            <w:bottom w:val="none" w:sz="0" w:space="0" w:color="auto"/>
            <w:right w:val="none" w:sz="0" w:space="0" w:color="auto"/>
          </w:divBdr>
        </w:div>
        <w:div w:id="1886017240">
          <w:marLeft w:val="0"/>
          <w:marRight w:val="0"/>
          <w:marTop w:val="0"/>
          <w:marBottom w:val="0"/>
          <w:divBdr>
            <w:top w:val="none" w:sz="0" w:space="0" w:color="auto"/>
            <w:left w:val="none" w:sz="0" w:space="0" w:color="auto"/>
            <w:bottom w:val="none" w:sz="0" w:space="0" w:color="auto"/>
            <w:right w:val="none" w:sz="0" w:space="0" w:color="auto"/>
          </w:divBdr>
        </w:div>
        <w:div w:id="763721282">
          <w:marLeft w:val="0"/>
          <w:marRight w:val="0"/>
          <w:marTop w:val="0"/>
          <w:marBottom w:val="0"/>
          <w:divBdr>
            <w:top w:val="none" w:sz="0" w:space="0" w:color="auto"/>
            <w:left w:val="none" w:sz="0" w:space="0" w:color="auto"/>
            <w:bottom w:val="none" w:sz="0" w:space="0" w:color="auto"/>
            <w:right w:val="none" w:sz="0" w:space="0" w:color="auto"/>
          </w:divBdr>
        </w:div>
        <w:div w:id="1731878373">
          <w:marLeft w:val="0"/>
          <w:marRight w:val="0"/>
          <w:marTop w:val="0"/>
          <w:marBottom w:val="0"/>
          <w:divBdr>
            <w:top w:val="none" w:sz="0" w:space="0" w:color="auto"/>
            <w:left w:val="none" w:sz="0" w:space="0" w:color="auto"/>
            <w:bottom w:val="none" w:sz="0" w:space="0" w:color="auto"/>
            <w:right w:val="none" w:sz="0" w:space="0" w:color="auto"/>
          </w:divBdr>
        </w:div>
        <w:div w:id="922178074">
          <w:marLeft w:val="0"/>
          <w:marRight w:val="0"/>
          <w:marTop w:val="0"/>
          <w:marBottom w:val="0"/>
          <w:divBdr>
            <w:top w:val="none" w:sz="0" w:space="0" w:color="auto"/>
            <w:left w:val="none" w:sz="0" w:space="0" w:color="auto"/>
            <w:bottom w:val="none" w:sz="0" w:space="0" w:color="auto"/>
            <w:right w:val="none" w:sz="0" w:space="0" w:color="auto"/>
          </w:divBdr>
        </w:div>
        <w:div w:id="1484471122">
          <w:marLeft w:val="0"/>
          <w:marRight w:val="0"/>
          <w:marTop w:val="0"/>
          <w:marBottom w:val="0"/>
          <w:divBdr>
            <w:top w:val="none" w:sz="0" w:space="0" w:color="auto"/>
            <w:left w:val="none" w:sz="0" w:space="0" w:color="auto"/>
            <w:bottom w:val="none" w:sz="0" w:space="0" w:color="auto"/>
            <w:right w:val="none" w:sz="0" w:space="0" w:color="auto"/>
          </w:divBdr>
        </w:div>
        <w:div w:id="1138693377">
          <w:marLeft w:val="0"/>
          <w:marRight w:val="0"/>
          <w:marTop w:val="0"/>
          <w:marBottom w:val="0"/>
          <w:divBdr>
            <w:top w:val="none" w:sz="0" w:space="0" w:color="auto"/>
            <w:left w:val="none" w:sz="0" w:space="0" w:color="auto"/>
            <w:bottom w:val="none" w:sz="0" w:space="0" w:color="auto"/>
            <w:right w:val="none" w:sz="0" w:space="0" w:color="auto"/>
          </w:divBdr>
        </w:div>
        <w:div w:id="1226261311">
          <w:marLeft w:val="0"/>
          <w:marRight w:val="0"/>
          <w:marTop w:val="0"/>
          <w:marBottom w:val="0"/>
          <w:divBdr>
            <w:top w:val="none" w:sz="0" w:space="0" w:color="auto"/>
            <w:left w:val="none" w:sz="0" w:space="0" w:color="auto"/>
            <w:bottom w:val="none" w:sz="0" w:space="0" w:color="auto"/>
            <w:right w:val="none" w:sz="0" w:space="0" w:color="auto"/>
          </w:divBdr>
        </w:div>
        <w:div w:id="1768040295">
          <w:marLeft w:val="0"/>
          <w:marRight w:val="0"/>
          <w:marTop w:val="0"/>
          <w:marBottom w:val="0"/>
          <w:divBdr>
            <w:top w:val="none" w:sz="0" w:space="0" w:color="auto"/>
            <w:left w:val="none" w:sz="0" w:space="0" w:color="auto"/>
            <w:bottom w:val="none" w:sz="0" w:space="0" w:color="auto"/>
            <w:right w:val="none" w:sz="0" w:space="0" w:color="auto"/>
          </w:divBdr>
        </w:div>
        <w:div w:id="953249158">
          <w:marLeft w:val="0"/>
          <w:marRight w:val="0"/>
          <w:marTop w:val="0"/>
          <w:marBottom w:val="0"/>
          <w:divBdr>
            <w:top w:val="none" w:sz="0" w:space="0" w:color="auto"/>
            <w:left w:val="none" w:sz="0" w:space="0" w:color="auto"/>
            <w:bottom w:val="none" w:sz="0" w:space="0" w:color="auto"/>
            <w:right w:val="none" w:sz="0" w:space="0" w:color="auto"/>
          </w:divBdr>
        </w:div>
        <w:div w:id="1371804264">
          <w:marLeft w:val="0"/>
          <w:marRight w:val="0"/>
          <w:marTop w:val="0"/>
          <w:marBottom w:val="0"/>
          <w:divBdr>
            <w:top w:val="none" w:sz="0" w:space="0" w:color="auto"/>
            <w:left w:val="none" w:sz="0" w:space="0" w:color="auto"/>
            <w:bottom w:val="none" w:sz="0" w:space="0" w:color="auto"/>
            <w:right w:val="none" w:sz="0" w:space="0" w:color="auto"/>
          </w:divBdr>
        </w:div>
        <w:div w:id="870655797">
          <w:marLeft w:val="0"/>
          <w:marRight w:val="0"/>
          <w:marTop w:val="0"/>
          <w:marBottom w:val="0"/>
          <w:divBdr>
            <w:top w:val="none" w:sz="0" w:space="0" w:color="auto"/>
            <w:left w:val="none" w:sz="0" w:space="0" w:color="auto"/>
            <w:bottom w:val="none" w:sz="0" w:space="0" w:color="auto"/>
            <w:right w:val="none" w:sz="0" w:space="0" w:color="auto"/>
          </w:divBdr>
        </w:div>
        <w:div w:id="778263228">
          <w:marLeft w:val="0"/>
          <w:marRight w:val="0"/>
          <w:marTop w:val="0"/>
          <w:marBottom w:val="0"/>
          <w:divBdr>
            <w:top w:val="none" w:sz="0" w:space="0" w:color="auto"/>
            <w:left w:val="none" w:sz="0" w:space="0" w:color="auto"/>
            <w:bottom w:val="none" w:sz="0" w:space="0" w:color="auto"/>
            <w:right w:val="none" w:sz="0" w:space="0" w:color="auto"/>
          </w:divBdr>
        </w:div>
        <w:div w:id="279842058">
          <w:marLeft w:val="0"/>
          <w:marRight w:val="0"/>
          <w:marTop w:val="0"/>
          <w:marBottom w:val="0"/>
          <w:divBdr>
            <w:top w:val="none" w:sz="0" w:space="0" w:color="auto"/>
            <w:left w:val="none" w:sz="0" w:space="0" w:color="auto"/>
            <w:bottom w:val="none" w:sz="0" w:space="0" w:color="auto"/>
            <w:right w:val="none" w:sz="0" w:space="0" w:color="auto"/>
          </w:divBdr>
        </w:div>
        <w:div w:id="891043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p@tatratender.sk" TargetMode="External"/><Relationship Id="rId17" Type="http://schemas.openxmlformats.org/officeDocument/2006/relationships/hyperlink" Target="mailto:lucia.lorencova@tatratender.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Skrateny_navod_ucastnik.pdf" TargetMode="Externa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EDAF101F493646BC72CE601C2CDCB1" ma:contentTypeVersion="3" ma:contentTypeDescription="Umožňuje vytvoriť nový dokument." ma:contentTypeScope="" ma:versionID="f04111853842ef84312de94b4be0dde5">
  <xsd:schema xmlns:xsd="http://www.w3.org/2001/XMLSchema" xmlns:xs="http://www.w3.org/2001/XMLSchema" xmlns:p="http://schemas.microsoft.com/office/2006/metadata/properties" xmlns:ns2="e45b1afe-5126-4d69-94d0-054bef8297af" targetNamespace="http://schemas.microsoft.com/office/2006/metadata/properties" ma:root="true" ma:fieldsID="432552e9bfe84a7679bb11dea50de2ac" ns2:_="">
    <xsd:import namespace="e45b1afe-5126-4d69-94d0-054bef8297af"/>
    <xsd:element name="properties">
      <xsd:complexType>
        <xsd:sequence>
          <xsd:element name="documentManagement">
            <xsd:complexType>
              <xsd:all>
                <xsd:element ref="ns2:Kateg_x00f3_ria" minOccurs="0"/>
                <xsd:element ref="ns2:Platn_x00e9__x0020_od" minOccurs="0"/>
                <xsd:element ref="ns2:Inform_x00e1_c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b1afe-5126-4d69-94d0-054bef8297af" elementFormDefault="qualified">
    <xsd:import namespace="http://schemas.microsoft.com/office/2006/documentManagement/types"/>
    <xsd:import namespace="http://schemas.microsoft.com/office/infopath/2007/PartnerControls"/>
    <xsd:element name="Kateg_x00f3_ria" ma:index="2" nillable="true" ma:displayName="Kategória" ma:format="Dropdown" ma:internalName="Kateg_x00f3_ria">
      <xsd:simpleType>
        <xsd:restriction base="dms:Choice">
          <xsd:enumeration value="Pracovná cesta"/>
          <xsd:enumeration value="Cestovné náhrady"/>
          <xsd:enumeration value="Výkaz práce"/>
          <xsd:enumeration value="Dohody"/>
          <xsd:enumeration value="OVV / PR"/>
          <xsd:enumeration value="Verejné obstarávanie"/>
        </xsd:restriction>
      </xsd:simpleType>
    </xsd:element>
    <xsd:element name="Platn_x00e9__x0020_od" ma:index="3" nillable="true" ma:displayName="Platné od" ma:description="Platnosť (účinnosť) dokumentu" ma:format="DateOnly" ma:internalName="Platn_x00e9__x0020_od">
      <xsd:simpleType>
        <xsd:restriction base="dms:DateTime"/>
      </xsd:simpleType>
    </xsd:element>
    <xsd:element name="Inform_x00e1_cia" ma:index="4" nillable="true" ma:displayName="Informácia" ma:internalName="Inform_x00e1_ci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Kateg_x00f3_ria xmlns="e45b1afe-5126-4d69-94d0-054bef8297af">OVV / PR</Kateg_x00f3_ria>
    <Inform_x00e1_cia xmlns="e45b1afe-5126-4d69-94d0-054bef8297af" xsi:nil="true"/>
    <Platn_x00e9__x0020_od xmlns="e45b1afe-5126-4d69-94d0-054bef8297af">2015-03-08T23:00:00+00:00</Platn_x00e9__x0020_od>
  </documentManagement>
</p:properties>
</file>

<file path=customXml/itemProps1.xml><?xml version="1.0" encoding="utf-8"?>
<ds:datastoreItem xmlns:ds="http://schemas.openxmlformats.org/officeDocument/2006/customXml" ds:itemID="{D16EB86A-0477-47B1-8958-B80BB2FCE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b1afe-5126-4d69-94d0-054bef829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E330A0-36DA-4E22-A98C-788E5953AE66}">
  <ds:schemaRefs>
    <ds:schemaRef ds:uri="http://schemas.microsoft.com/sharepoint/v3/contenttype/forms"/>
  </ds:schemaRefs>
</ds:datastoreItem>
</file>

<file path=customXml/itemProps3.xml><?xml version="1.0" encoding="utf-8"?>
<ds:datastoreItem xmlns:ds="http://schemas.openxmlformats.org/officeDocument/2006/customXml" ds:itemID="{6C783A24-44F3-4F7D-90AB-4568000A2B08}">
  <ds:schemaRefs>
    <ds:schemaRef ds:uri="http://schemas.openxmlformats.org/officeDocument/2006/bibliography"/>
  </ds:schemaRefs>
</ds:datastoreItem>
</file>

<file path=customXml/itemProps4.xml><?xml version="1.0" encoding="utf-8"?>
<ds:datastoreItem xmlns:ds="http://schemas.openxmlformats.org/officeDocument/2006/customXml" ds:itemID="{7381E649-4B41-4997-BCA0-DC630EADCF99}">
  <ds:schemaRefs>
    <ds:schemaRef ds:uri="http://schemas.microsoft.com/office/2006/metadata/properties"/>
    <ds:schemaRef ds:uri="e45b1afe-5126-4d69-94d0-054bef8297a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4155</Words>
  <Characters>23689</Characters>
  <Application>Microsoft Office Word</Application>
  <DocSecurity>0</DocSecurity>
  <Lines>197</Lines>
  <Paragraphs>55</Paragraphs>
  <ScaleCrop>false</ScaleCrop>
  <HeadingPairs>
    <vt:vector size="6" baseType="variant">
      <vt:variant>
        <vt:lpstr>Názov</vt:lpstr>
      </vt:variant>
      <vt:variant>
        <vt:i4>1</vt:i4>
      </vt:variant>
      <vt:variant>
        <vt:lpstr>Nadpisy</vt:lpstr>
      </vt:variant>
      <vt:variant>
        <vt:i4>20</vt:i4>
      </vt:variant>
      <vt:variant>
        <vt:lpstr>Title</vt:lpstr>
      </vt:variant>
      <vt:variant>
        <vt:i4>1</vt:i4>
      </vt:variant>
    </vt:vector>
  </HeadingPairs>
  <TitlesOfParts>
    <vt:vector size="22" baseType="lpstr">
      <vt:lpstr>Výzva_NTC_Rekonštrukcia tenisových a squashových kurtov</vt:lpstr>
      <vt:lpstr>        Názov:	Národné tenisové centrum, a.s.  </vt:lpstr>
      <vt:lpstr>        Štatutárny orgán/štatutár:		Igor Moška – predseda predstavenstva</vt:lpstr>
      <vt:lpstr>        IČO:					35 853 891</vt:lpstr>
      <vt:lpstr>        IČ DPH:					SK2020239826</vt:lpstr>
      <vt:lpstr>        </vt:lpstr>
      <vt:lpstr>        Ďalšie informácie o podmienkach Obchodnej verejnej súťaže môžete získať u:</vt:lpstr>
      <vt:lpstr>    </vt:lpstr>
      <vt:lpstr>    </vt:lpstr>
      <vt:lpstr>    </vt:lpstr>
      <vt:lpstr>    </vt:lpstr>
      <vt:lpstr>    </vt:lpstr>
      <vt:lpstr>    </vt:lpstr>
      <vt:lpstr>    </vt:lpstr>
      <vt:lpstr>    </vt:lpstr>
      <vt:lpstr>    </vt:lpstr>
      <vt:lpstr>    </vt:lpstr>
      <vt:lpstr>Čestné vyhlásenie</vt:lpstr>
      <vt:lpstr/>
      <vt:lpstr/>
      <vt:lpstr>    </vt:lpstr>
      <vt:lpstr>HLAVIČKOVÝ PAPIER ( elektronická forma )</vt:lpstr>
    </vt:vector>
  </TitlesOfParts>
  <Company>Hewlett-Packard Company</Company>
  <LinksUpToDate>false</LinksUpToDate>
  <CharactersWithSpaces>27789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Výzva_NTC_Rekonštrukcia tenisových a squashových kurtov</dc:title>
  <dc:creator>"Jakub Hošo" &lt;jakub.hoso@tatratender.sk&gt;</dc:creator>
  <cp:lastModifiedBy>Jakub Hošo</cp:lastModifiedBy>
  <cp:revision>2</cp:revision>
  <cp:lastPrinted>2023-07-14T07:53:00Z</cp:lastPrinted>
  <dcterms:created xsi:type="dcterms:W3CDTF">2023-07-18T08:08:00Z</dcterms:created>
  <dcterms:modified xsi:type="dcterms:W3CDTF">2023-07-18T08:08:00Z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0x010100E0EDAF101F493646BC72CE601C2CDCB1</vt:lpwstr>
  </property>
  <property fmtid="{D5CDD505-2E9C-101B-9397-08002B2CF9AE}" pid="3" name="Kategória">
    <vt:lpwstr>OVV / PR</vt:lpwstr>
  </property>
  <property fmtid="{D5CDD505-2E9C-101B-9397-08002B2CF9AE}" pid="4" name="Informácia">
    <vt:lpwstr/>
  </property>
  <property fmtid="{D5CDD505-2E9C-101B-9397-08002B2CF9AE}" pid="5" name="Platné od">
    <vt:lpwstr>2015-03-09T00:00:00Z</vt:lpwstr>
  </property>
  <property fmtid="{D5CDD505-2E9C-101B-9397-08002B2CF9AE}" pid="6" name="_DocHome">
    <vt:i4>-2059613033</vt:i4>
  </property>
</Properties>
</file>