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F2B67" w14:textId="0DA0DFDE" w:rsidR="00F3086B" w:rsidRDefault="00F3086B" w:rsidP="00C7079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7177F30C" w14:textId="77777777" w:rsidR="00F3086B" w:rsidRPr="00F3086B" w:rsidRDefault="00F3086B" w:rsidP="00F3086B">
      <w:pPr>
        <w:pStyle w:val="Heading1"/>
        <w:rPr>
          <w:rFonts w:asciiTheme="majorHAnsi" w:hAnsiTheme="majorHAnsi" w:cstheme="majorHAnsi"/>
          <w:b w:val="0"/>
          <w:bCs w:val="0"/>
          <w:color w:val="2F5496" w:themeColor="accent1" w:themeShade="BF"/>
          <w:sz w:val="40"/>
          <w:szCs w:val="40"/>
        </w:rPr>
      </w:pPr>
      <w:r w:rsidRPr="00F3086B">
        <w:rPr>
          <w:rFonts w:asciiTheme="majorHAnsi" w:eastAsia="Arial" w:hAnsiTheme="majorHAnsi" w:cstheme="majorHAnsi"/>
          <w:b w:val="0"/>
          <w:bCs w:val="0"/>
          <w:color w:val="2F5496" w:themeColor="accent1" w:themeShade="BF"/>
          <w:sz w:val="40"/>
          <w:szCs w:val="40"/>
        </w:rPr>
        <w:t xml:space="preserve">Príloha </w:t>
      </w:r>
      <w:r w:rsidRPr="002E565B">
        <w:rPr>
          <w:rFonts w:asciiTheme="majorHAnsi" w:eastAsia="Arial" w:hAnsiTheme="majorHAnsi" w:cstheme="majorHAnsi"/>
          <w:b w:val="0"/>
          <w:bCs w:val="0"/>
          <w:color w:val="2F5496" w:themeColor="accent1" w:themeShade="BF"/>
          <w:sz w:val="40"/>
          <w:szCs w:val="40"/>
        </w:rPr>
        <w:t xml:space="preserve">č. </w:t>
      </w:r>
      <w:r w:rsidRPr="002E565B">
        <w:rPr>
          <w:rFonts w:asciiTheme="majorHAnsi" w:eastAsia="Arial" w:hAnsiTheme="majorHAnsi" w:cstheme="majorHAnsi"/>
          <w:b w:val="0"/>
          <w:bCs w:val="0"/>
          <w:color w:val="2F5496" w:themeColor="accent1" w:themeShade="BF"/>
          <w:sz w:val="40"/>
          <w:szCs w:val="40"/>
          <w:lang w:val="sk-SK"/>
        </w:rPr>
        <w:t>1</w:t>
      </w:r>
      <w:r w:rsidRPr="00F3086B">
        <w:rPr>
          <w:rFonts w:asciiTheme="majorHAnsi" w:eastAsia="Arial" w:hAnsiTheme="majorHAnsi" w:cstheme="majorHAnsi"/>
          <w:b w:val="0"/>
          <w:bCs w:val="0"/>
          <w:color w:val="2F5496" w:themeColor="accent1" w:themeShade="BF"/>
          <w:sz w:val="40"/>
          <w:szCs w:val="40"/>
        </w:rPr>
        <w:t xml:space="preserve"> – </w:t>
      </w:r>
      <w:r w:rsidRPr="00F3086B">
        <w:rPr>
          <w:rFonts w:asciiTheme="majorHAnsi" w:eastAsia="Arial" w:hAnsiTheme="majorHAnsi" w:cstheme="majorHAnsi"/>
          <w:b w:val="0"/>
          <w:bCs w:val="0"/>
          <w:color w:val="2F5496" w:themeColor="accent1" w:themeShade="BF"/>
          <w:sz w:val="40"/>
          <w:szCs w:val="40"/>
          <w:lang w:val="sk-SK"/>
        </w:rPr>
        <w:t>Opis predmetu zákazky</w:t>
      </w:r>
    </w:p>
    <w:p w14:paraId="21B40780" w14:textId="77777777" w:rsidR="00F3086B" w:rsidRPr="00F3086B" w:rsidRDefault="00F3086B" w:rsidP="00F3086B">
      <w:pPr>
        <w:jc w:val="both"/>
      </w:pPr>
      <w:bookmarkStart w:id="0" w:name="_Hlk37254033"/>
      <w:bookmarkStart w:id="1" w:name="_Hlk52521545"/>
      <w:bookmarkEnd w:id="0"/>
    </w:p>
    <w:bookmarkEnd w:id="1"/>
    <w:p w14:paraId="3C0381A6" w14:textId="77777777" w:rsidR="008B18E5" w:rsidRDefault="008B18E5" w:rsidP="008B18E5">
      <w:pPr>
        <w:spacing w:after="160"/>
        <w:jc w:val="both"/>
      </w:pPr>
    </w:p>
    <w:p w14:paraId="04BE8158" w14:textId="0A37D579" w:rsidR="008B18E5" w:rsidRPr="00F31A8F" w:rsidRDefault="004E4CF4" w:rsidP="008B18E5">
      <w:pPr>
        <w:spacing w:after="160"/>
        <w:jc w:val="both"/>
        <w:rPr>
          <w:bCs/>
        </w:rPr>
      </w:pPr>
      <w:r>
        <w:t xml:space="preserve">Verejný </w:t>
      </w:r>
      <w:r w:rsidRPr="004B4D2A">
        <w:t xml:space="preserve">obstarávateľ </w:t>
      </w:r>
      <w:bookmarkStart w:id="2" w:name="_Hlk70600651"/>
      <w:r w:rsidRPr="004B4D2A">
        <w:t>Hlavné mesto Slovenskej republiky Bratislava</w:t>
      </w:r>
      <w:bookmarkEnd w:id="2"/>
      <w:ins w:id="3" w:author="Pudiš Ivan, Mgr" w:date="2023-10-09T10:24:00Z">
        <w:r w:rsidR="001C3A1B">
          <w:t xml:space="preserve"> </w:t>
        </w:r>
      </w:ins>
      <w:r w:rsidRPr="004B4D2A">
        <w:rPr>
          <w:lang w:eastAsia="en-US"/>
        </w:rPr>
        <w:t xml:space="preserve">zadáva </w:t>
      </w:r>
      <w:r w:rsidRPr="004B4D2A">
        <w:t xml:space="preserve">zákazku s názvom </w:t>
      </w:r>
      <w:r w:rsidR="008B18E5" w:rsidRPr="004B4D2A">
        <w:t>„Výsadba drevín  a trvaliek s následnou starostlivosťou na 36 mesiacov v k.ú. Petržalka“</w:t>
      </w:r>
      <w:r w:rsidRPr="004B4D2A">
        <w:t>.</w:t>
      </w:r>
      <w:r>
        <w:t xml:space="preserve"> </w:t>
      </w:r>
      <w:r w:rsidR="008B18E5">
        <w:rPr>
          <w:bCs/>
        </w:rPr>
        <w:t xml:space="preserve">Kompletné informácie o predmetnej </w:t>
      </w:r>
      <w:r>
        <w:rPr>
          <w:bCs/>
        </w:rPr>
        <w:t>zákazke</w:t>
      </w:r>
      <w:r w:rsidR="008B18E5" w:rsidRPr="00F31A8F">
        <w:rPr>
          <w:bCs/>
        </w:rPr>
        <w:t xml:space="preserve"> </w:t>
      </w:r>
      <w:r w:rsidR="008B18E5">
        <w:rPr>
          <w:bCs/>
        </w:rPr>
        <w:t>nájdete na tejto adrese</w:t>
      </w:r>
      <w:r w:rsidR="008B18E5" w:rsidRPr="00F31A8F">
        <w:rPr>
          <w:bCs/>
        </w:rPr>
        <w:t>:</w:t>
      </w:r>
    </w:p>
    <w:p w14:paraId="1B74B655" w14:textId="77777777" w:rsidR="008B18E5" w:rsidRPr="00110A4E" w:rsidRDefault="008B18E5" w:rsidP="008B18E5">
      <w:pPr>
        <w:spacing w:after="160"/>
        <w:rPr>
          <w:lang w:eastAsia="en-US"/>
        </w:rPr>
      </w:pPr>
      <w:r w:rsidRPr="00C027DD">
        <w:rPr>
          <w:rStyle w:val="Hyperlink"/>
        </w:rPr>
        <w:t>https://josephine.proebiz.com/sk/tender/47182/summary</w:t>
      </w:r>
    </w:p>
    <w:p w14:paraId="6D0FD454" w14:textId="2542200A" w:rsidR="0046372D" w:rsidRPr="0046372D" w:rsidRDefault="0046372D" w:rsidP="0046372D">
      <w:pPr>
        <w:pStyle w:val="Heading2"/>
        <w:rPr>
          <w:rFonts w:eastAsia="Calibri"/>
        </w:rPr>
      </w:pPr>
      <w:bookmarkStart w:id="4" w:name="_Hlk68695414"/>
      <w:r w:rsidRPr="0046372D">
        <w:rPr>
          <w:rFonts w:eastAsia="Calibri"/>
        </w:rPr>
        <w:t>Stručný opis predmetu zákazky:</w:t>
      </w:r>
    </w:p>
    <w:bookmarkEnd w:id="4"/>
    <w:p w14:paraId="791D0695" w14:textId="2B0579AF" w:rsidR="0012462A" w:rsidRPr="0012462A" w:rsidRDefault="008B18E5" w:rsidP="008B18E5">
      <w:pPr>
        <w:spacing w:after="160"/>
        <w:jc w:val="both"/>
        <w:rPr>
          <w:rFonts w:eastAsia="Calibri"/>
        </w:rPr>
      </w:pPr>
      <w:del w:id="5" w:author="Pudiš Ivan, Mgr" w:date="2023-10-09T10:24:00Z">
        <w:r w:rsidRPr="0012462A" w:rsidDel="008E685C">
          <w:rPr>
            <w:rFonts w:eastAsia="Calibri"/>
          </w:rPr>
          <w:delText>Opisom p</w:delText>
        </w:r>
      </w:del>
      <w:ins w:id="6" w:author="Pudiš Ivan, Mgr" w:date="2023-10-09T10:24:00Z">
        <w:r w:rsidR="008E685C">
          <w:rPr>
            <w:rFonts w:eastAsia="Calibri"/>
          </w:rPr>
          <w:t>P</w:t>
        </w:r>
      </w:ins>
      <w:r w:rsidRPr="0012462A">
        <w:rPr>
          <w:rFonts w:eastAsia="Calibri"/>
        </w:rPr>
        <w:t>redmet</w:t>
      </w:r>
      <w:ins w:id="7" w:author="Pudiš Ivan, Mgr" w:date="2023-10-09T10:24:00Z">
        <w:r w:rsidR="008E685C">
          <w:rPr>
            <w:rFonts w:eastAsia="Calibri"/>
          </w:rPr>
          <w:t>om</w:t>
        </w:r>
      </w:ins>
      <w:del w:id="8" w:author="Pudiš Ivan, Mgr" w:date="2023-10-09T10:24:00Z">
        <w:r w:rsidRPr="0012462A" w:rsidDel="008E685C">
          <w:rPr>
            <w:rFonts w:eastAsia="Calibri"/>
          </w:rPr>
          <w:delText>u</w:delText>
        </w:r>
      </w:del>
      <w:r w:rsidRPr="0012462A">
        <w:rPr>
          <w:rFonts w:eastAsia="Calibri"/>
        </w:rPr>
        <w:t xml:space="preserve"> zákazky je: </w:t>
      </w:r>
    </w:p>
    <w:p w14:paraId="02DD1576" w14:textId="2EFA823E" w:rsidR="0012462A" w:rsidRDefault="008B18E5" w:rsidP="008B18E5">
      <w:pPr>
        <w:pStyle w:val="ListParagraph"/>
        <w:numPr>
          <w:ilvl w:val="0"/>
          <w:numId w:val="36"/>
        </w:numPr>
        <w:spacing w:after="160"/>
        <w:jc w:val="both"/>
        <w:rPr>
          <w:rFonts w:eastAsia="Calibri"/>
        </w:rPr>
      </w:pPr>
      <w:r w:rsidRPr="0012462A">
        <w:rPr>
          <w:rFonts w:eastAsia="Calibri"/>
        </w:rPr>
        <w:t>príprava plochy pred výsadbou podľa</w:t>
      </w:r>
      <w:ins w:id="9" w:author="Bazyľáková Simona, Mgr." w:date="2023-10-09T13:43:00Z">
        <w:r w:rsidR="00503FBE">
          <w:rPr>
            <w:rFonts w:eastAsia="Calibri"/>
          </w:rPr>
          <w:t xml:space="preserve"> prílohy č. 5</w:t>
        </w:r>
        <w:r w:rsidR="00204A54">
          <w:rPr>
            <w:rFonts w:eastAsia="Calibri"/>
          </w:rPr>
          <w:t xml:space="preserve"> súťažných podkladov</w:t>
        </w:r>
      </w:ins>
      <w:r w:rsidRPr="0012462A">
        <w:rPr>
          <w:rFonts w:eastAsia="Calibri"/>
        </w:rPr>
        <w:t xml:space="preserve"> </w:t>
      </w:r>
      <w:r w:rsidRPr="009547F3">
        <w:rPr>
          <w:rFonts w:eastAsia="Calibri"/>
          <w:strike/>
          <w:rPrChange w:id="10" w:author="Bazyľáková Simona, Mgr." w:date="2023-10-09T13:44:00Z">
            <w:rPr>
              <w:rFonts w:eastAsia="Calibri"/>
            </w:rPr>
          </w:rPrChange>
        </w:rPr>
        <w:t>prílohy  – 3</w:t>
      </w:r>
      <w:commentRangeStart w:id="11"/>
      <w:commentRangeStart w:id="12"/>
      <w:r w:rsidRPr="009547F3">
        <w:rPr>
          <w:rFonts w:eastAsia="Calibri"/>
          <w:strike/>
          <w:rPrChange w:id="13" w:author="Bazyľáková Simona, Mgr." w:date="2023-10-09T13:44:00Z">
            <w:rPr>
              <w:rFonts w:eastAsia="Calibri"/>
            </w:rPr>
          </w:rPrChange>
        </w:rPr>
        <w:t>-10</w:t>
      </w:r>
      <w:commentRangeEnd w:id="11"/>
      <w:r w:rsidR="008E685C" w:rsidRPr="009547F3">
        <w:rPr>
          <w:rFonts w:eastAsia="Calibri"/>
          <w:strike/>
          <w:rPrChange w:id="14" w:author="Bazyľáková Simona, Mgr." w:date="2023-10-09T13:44:00Z">
            <w:rPr>
              <w:rFonts w:eastAsia="Calibri"/>
            </w:rPr>
          </w:rPrChange>
        </w:rPr>
        <w:commentReference w:id="11"/>
      </w:r>
      <w:commentRangeEnd w:id="12"/>
      <w:r w:rsidRPr="009547F3">
        <w:rPr>
          <w:strike/>
          <w:rPrChange w:id="15" w:author="Bazyľáková Simona, Mgr." w:date="2023-10-09T13:44:00Z">
            <w:rPr/>
          </w:rPrChange>
        </w:rPr>
        <w:commentReference w:id="12"/>
      </w:r>
      <w:r w:rsidRPr="0012462A">
        <w:rPr>
          <w:rFonts w:eastAsia="Calibri"/>
        </w:rPr>
        <w:t xml:space="preserve">, </w:t>
      </w:r>
    </w:p>
    <w:p w14:paraId="71CCBB70" w14:textId="1B71D425" w:rsidR="0012462A" w:rsidRDefault="008B18E5" w:rsidP="008B18E5">
      <w:pPr>
        <w:pStyle w:val="ListParagraph"/>
        <w:numPr>
          <w:ilvl w:val="0"/>
          <w:numId w:val="36"/>
        </w:numPr>
        <w:spacing w:after="160"/>
        <w:jc w:val="both"/>
        <w:rPr>
          <w:rFonts w:eastAsia="Calibri"/>
        </w:rPr>
      </w:pPr>
      <w:r w:rsidRPr="0012462A">
        <w:rPr>
          <w:rFonts w:eastAsia="Calibri"/>
        </w:rPr>
        <w:t xml:space="preserve">zabezpečenie dodania a výsadby </w:t>
      </w:r>
      <w:commentRangeStart w:id="16"/>
      <w:commentRangeStart w:id="17"/>
      <w:r w:rsidRPr="0012462A">
        <w:rPr>
          <w:rFonts w:eastAsia="Calibri"/>
        </w:rPr>
        <w:t>725 kusov stromov, 7808 kusov kríkov a 5765 kusov</w:t>
      </w:r>
      <w:commentRangeEnd w:id="16"/>
      <w:r w:rsidR="00720579">
        <w:rPr>
          <w:rStyle w:val="CommentReference"/>
          <w:rFonts w:ascii="Calibri" w:eastAsia="Calibri" w:hAnsi="Calibri"/>
          <w:lang w:val="x-none" w:eastAsia="en-US"/>
        </w:rPr>
        <w:commentReference w:id="16"/>
      </w:r>
      <w:commentRangeEnd w:id="17"/>
      <w:r w:rsidR="00574FD6">
        <w:rPr>
          <w:rStyle w:val="CommentReference"/>
          <w:rFonts w:ascii="Calibri" w:eastAsia="Calibri" w:hAnsi="Calibri"/>
          <w:lang w:val="x-none" w:eastAsia="en-US"/>
        </w:rPr>
        <w:commentReference w:id="17"/>
      </w:r>
      <w:r w:rsidRPr="0012462A">
        <w:rPr>
          <w:rFonts w:eastAsia="Calibri"/>
        </w:rPr>
        <w:t xml:space="preserve"> trvaliek</w:t>
      </w:r>
      <w:del w:id="18" w:author="Bazyľáková Simona, Mgr." w:date="2023-10-09T13:42:00Z">
        <w:r w:rsidRPr="0012462A" w:rsidDel="0037014D">
          <w:rPr>
            <w:rFonts w:eastAsia="Calibri"/>
          </w:rPr>
          <w:delText xml:space="preserve"> (podľa prílohy 3-10)</w:delText>
        </w:r>
      </w:del>
      <w:r w:rsidRPr="0012462A">
        <w:rPr>
          <w:rFonts w:eastAsia="Calibri"/>
        </w:rPr>
        <w:t xml:space="preserve"> (ďalej aj ako „</w:t>
      </w:r>
      <w:r w:rsidRPr="0012462A">
        <w:rPr>
          <w:rFonts w:eastAsia="Calibri"/>
          <w:b/>
          <w:bCs/>
        </w:rPr>
        <w:t>rastlinný výsadbový materiál</w:t>
      </w:r>
      <w:r w:rsidRPr="0012462A">
        <w:rPr>
          <w:rFonts w:eastAsia="Calibri"/>
        </w:rPr>
        <w:t>“), a tovaru s tým súvisiaceho (spolu aj ako „</w:t>
      </w:r>
      <w:r w:rsidRPr="0012462A">
        <w:rPr>
          <w:rFonts w:eastAsia="Calibri"/>
          <w:b/>
          <w:bCs/>
        </w:rPr>
        <w:t>výsadbový materiál</w:t>
      </w:r>
      <w:r w:rsidRPr="0012462A">
        <w:rPr>
          <w:rFonts w:eastAsia="Calibri"/>
        </w:rPr>
        <w:t xml:space="preserve">“), </w:t>
      </w:r>
    </w:p>
    <w:p w14:paraId="0B76AD51" w14:textId="518AACCA" w:rsidR="0012462A" w:rsidRPr="0012462A" w:rsidRDefault="008B18E5" w:rsidP="008B18E5">
      <w:pPr>
        <w:pStyle w:val="ListParagraph"/>
        <w:numPr>
          <w:ilvl w:val="0"/>
          <w:numId w:val="36"/>
        </w:numPr>
        <w:spacing w:after="160"/>
        <w:jc w:val="both"/>
        <w:rPr>
          <w:rFonts w:eastAsia="Calibri"/>
        </w:rPr>
      </w:pPr>
      <w:del w:id="19" w:author="Pudiš Ivan, Mgr" w:date="2023-10-09T10:24:00Z">
        <w:r w:rsidRPr="0012462A" w:rsidDel="008E685C">
          <w:rPr>
            <w:rFonts w:eastAsia="Calibri"/>
          </w:rPr>
          <w:delText xml:space="preserve">3) </w:delText>
        </w:r>
      </w:del>
      <w:r w:rsidRPr="0012462A">
        <w:rPr>
          <w:rFonts w:eastAsia="Calibri"/>
        </w:rPr>
        <w:t xml:space="preserve">starostlivosť o výsadbu počas 36 mesiacov.  </w:t>
      </w:r>
    </w:p>
    <w:p w14:paraId="537E46FC" w14:textId="77777777" w:rsidR="0012462A" w:rsidRDefault="008B18E5" w:rsidP="008B18E5">
      <w:pPr>
        <w:spacing w:after="160"/>
        <w:jc w:val="both"/>
        <w:rPr>
          <w:rFonts w:eastAsia="Calibri"/>
        </w:rPr>
      </w:pPr>
      <w:r w:rsidRPr="0012462A">
        <w:rPr>
          <w:rFonts w:eastAsia="Calibri"/>
        </w:rPr>
        <w:t xml:space="preserve">na území hlavného mesta </w:t>
      </w:r>
      <w:proofErr w:type="spellStart"/>
      <w:r w:rsidRPr="0012462A">
        <w:rPr>
          <w:rFonts w:eastAsia="Calibri"/>
        </w:rPr>
        <w:t>k.ú</w:t>
      </w:r>
      <w:proofErr w:type="spellEnd"/>
      <w:r w:rsidRPr="0012462A">
        <w:rPr>
          <w:rFonts w:eastAsia="Calibri"/>
        </w:rPr>
        <w:t xml:space="preserve">. Petržalka najmä na pozemkoch parc. č. 3021/1, 3021/4, 3021/14, 3021/15, 3021/106, 6001/10, 5485/5, 5485/9, 4700, 4699/1, 4361/1,  5947/85,  5947/86, 3051/3, 3051/11, 3051/12, 3052/2, podľa rozhodnutia Sp. Zn.: 304/2022/08-RZ/7022/DK vydaný dňa 07.03.2023 v Bratislave (ďalej ako „miesto plnenia“), pozri – príloha č. 1 a 2  </w:t>
      </w:r>
    </w:p>
    <w:p w14:paraId="637451B5" w14:textId="3FC7BB67" w:rsidR="00D86232" w:rsidRPr="00D86232" w:rsidRDefault="008D5690" w:rsidP="00D86232">
      <w:pPr>
        <w:contextualSpacing/>
        <w:jc w:val="both"/>
        <w:rPr>
          <w:rFonts w:eastAsiaTheme="minorHAnsi"/>
          <w:szCs w:val="24"/>
        </w:rPr>
      </w:pPr>
      <w:r w:rsidRPr="00D86232">
        <w:rPr>
          <w:rFonts w:eastAsia="Calibri"/>
        </w:rPr>
        <w:t>Na plnenie predmetu zákazky bude vyžadovan</w:t>
      </w:r>
      <w:r w:rsidR="00D3020D" w:rsidRPr="00D86232">
        <w:rPr>
          <w:rFonts w:eastAsia="Calibri"/>
        </w:rPr>
        <w:t xml:space="preserve">ý </w:t>
      </w:r>
      <w:r w:rsidR="003B100F" w:rsidRPr="00D86232">
        <w:rPr>
          <w:rFonts w:eastAsia="Calibri"/>
        </w:rPr>
        <w:t xml:space="preserve">odborne kvalifikovaný </w:t>
      </w:r>
      <w:proofErr w:type="spellStart"/>
      <w:r w:rsidR="003B100F" w:rsidRPr="00D86232">
        <w:rPr>
          <w:rFonts w:eastAsia="Calibri"/>
        </w:rPr>
        <w:t>arborista</w:t>
      </w:r>
      <w:proofErr w:type="spellEnd"/>
      <w:r w:rsidR="005A5F8B" w:rsidRPr="00D86232">
        <w:rPr>
          <w:rFonts w:eastAsia="Calibri"/>
        </w:rPr>
        <w:t xml:space="preserve"> </w:t>
      </w:r>
      <w:r w:rsidR="00D63AEA" w:rsidRPr="00D86232">
        <w:rPr>
          <w:rFonts w:eastAsia="Calibri"/>
        </w:rPr>
        <w:t xml:space="preserve">v zmysle </w:t>
      </w:r>
      <w:hyperlink r:id="rId15" w:anchor="paragraf-5.odsek-2:~:text=ak%20ide%20o%20stavebn%C3%A9%20pr%C3%A1ce%20alebo%20slu%C5%BEby%2C%20%C3%BAdajmi%20o%20vzdelan%C3%AD%20a%20odbornej%20praxi%20alebo%20o%20odbornej%20kvalifik%C3%A1ci%C3%AD%20os%C3%B4b%20ur%C4%8Den%C3%BDch%20na%20plnenie%20zmluvy%20alebo%20koncesnej%20zmluvy%20alebo%20riadiacich%20zamestnancov%2C%20ak%20nie%20s%C3%BA%20krit%C3%A9riom%20na%20vyhodnotenie%20pon%C3%BAk%2C" w:history="1">
        <w:r w:rsidR="00D63AEA" w:rsidRPr="00D86232">
          <w:rPr>
            <w:rStyle w:val="Hyperlink"/>
            <w:rFonts w:eastAsia="Calibri"/>
          </w:rPr>
          <w:t>§ 34 ods. 1 písm. g) ZVO,</w:t>
        </w:r>
      </w:hyperlink>
      <w:r w:rsidR="00D86232" w:rsidRPr="00D86232">
        <w:rPr>
          <w:rFonts w:eastAsia="Calibri"/>
        </w:rPr>
        <w:t xml:space="preserve"> </w:t>
      </w:r>
      <w:r w:rsidR="00D86232" w:rsidRPr="00D86232">
        <w:rPr>
          <w:color w:val="000000"/>
          <w:shd w:val="clear" w:color="auto" w:fill="FFFFFF"/>
        </w:rPr>
        <w:t>čo preukáže predložením</w:t>
      </w:r>
      <w:r w:rsidR="00BA3500" w:rsidRPr="00BA3500">
        <w:rPr>
          <w:color w:val="000000"/>
          <w:shd w:val="clear" w:color="auto" w:fill="FFFFFF"/>
        </w:rPr>
        <w:t xml:space="preserve"> </w:t>
      </w:r>
      <w:r w:rsidR="00BA3500">
        <w:rPr>
          <w:color w:val="000000"/>
          <w:shd w:val="clear" w:color="auto" w:fill="FFFFFF"/>
        </w:rPr>
        <w:t xml:space="preserve">osvedčenia o získanom vzdelaní v obore </w:t>
      </w:r>
      <w:proofErr w:type="spellStart"/>
      <w:r w:rsidR="00BA3500">
        <w:rPr>
          <w:color w:val="000000"/>
          <w:shd w:val="clear" w:color="auto" w:fill="FFFFFF"/>
        </w:rPr>
        <w:t>arboristika</w:t>
      </w:r>
      <w:proofErr w:type="spellEnd"/>
      <w:r w:rsidR="00BA3500">
        <w:rPr>
          <w:color w:val="000000"/>
          <w:shd w:val="clear" w:color="auto" w:fill="FFFFFF"/>
        </w:rPr>
        <w:t xml:space="preserve"> alebo preukázaním</w:t>
      </w:r>
      <w:r w:rsidR="00D86232" w:rsidRPr="00D86232">
        <w:rPr>
          <w:color w:val="000000"/>
          <w:shd w:val="clear" w:color="auto" w:fill="FFFFFF"/>
        </w:rPr>
        <w:t xml:space="preserve"> min. jedného   z certifikátov:</w:t>
      </w:r>
    </w:p>
    <w:p w14:paraId="006F677F" w14:textId="77777777" w:rsidR="00D86232" w:rsidRPr="00D86232" w:rsidRDefault="00D86232" w:rsidP="00D86232">
      <w:pPr>
        <w:pStyle w:val="ListParagraph"/>
        <w:numPr>
          <w:ilvl w:val="0"/>
          <w:numId w:val="40"/>
        </w:numPr>
        <w:ind w:left="709" w:hanging="283"/>
        <w:contextualSpacing/>
        <w:jc w:val="both"/>
        <w:rPr>
          <w:sz w:val="22"/>
        </w:rPr>
      </w:pPr>
      <w:r w:rsidRPr="00D86232">
        <w:rPr>
          <w:color w:val="000000"/>
          <w:shd w:val="clear" w:color="auto" w:fill="FFFFFF"/>
        </w:rPr>
        <w:t>ETW (</w:t>
      </w:r>
      <w:proofErr w:type="spellStart"/>
      <w:r w:rsidRPr="00D86232">
        <w:rPr>
          <w:color w:val="000000"/>
          <w:shd w:val="clear" w:color="auto" w:fill="FFFFFF"/>
        </w:rPr>
        <w:t>European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Tree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Worker</w:t>
      </w:r>
      <w:proofErr w:type="spellEnd"/>
      <w:r w:rsidRPr="00D86232">
        <w:rPr>
          <w:color w:val="000000"/>
          <w:shd w:val="clear" w:color="auto" w:fill="FFFFFF"/>
        </w:rPr>
        <w:t>)</w:t>
      </w:r>
    </w:p>
    <w:p w14:paraId="4CE22557" w14:textId="77777777" w:rsidR="00D86232" w:rsidRPr="00D86232" w:rsidRDefault="00D86232" w:rsidP="00D86232">
      <w:pPr>
        <w:pStyle w:val="ListParagraph"/>
        <w:numPr>
          <w:ilvl w:val="0"/>
          <w:numId w:val="40"/>
        </w:numPr>
        <w:ind w:left="709" w:hanging="283"/>
        <w:contextualSpacing/>
        <w:jc w:val="both"/>
        <w:rPr>
          <w:sz w:val="20"/>
          <w:szCs w:val="20"/>
        </w:rPr>
      </w:pPr>
      <w:r w:rsidRPr="00D86232">
        <w:rPr>
          <w:color w:val="000000"/>
          <w:shd w:val="clear" w:color="auto" w:fill="FFFFFF"/>
        </w:rPr>
        <w:t>ETT (</w:t>
      </w:r>
      <w:proofErr w:type="spellStart"/>
      <w:r w:rsidRPr="00D86232">
        <w:rPr>
          <w:color w:val="000000"/>
          <w:shd w:val="clear" w:color="auto" w:fill="FFFFFF"/>
        </w:rPr>
        <w:t>European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Tree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Technician</w:t>
      </w:r>
      <w:proofErr w:type="spellEnd"/>
      <w:r w:rsidRPr="00D86232">
        <w:rPr>
          <w:color w:val="000000"/>
          <w:shd w:val="clear" w:color="auto" w:fill="FFFFFF"/>
        </w:rPr>
        <w:t>)</w:t>
      </w:r>
    </w:p>
    <w:p w14:paraId="1ABF48E9" w14:textId="77777777" w:rsidR="00D86232" w:rsidRPr="00D86232" w:rsidRDefault="00D86232" w:rsidP="00D86232">
      <w:pPr>
        <w:pStyle w:val="ListParagraph"/>
        <w:numPr>
          <w:ilvl w:val="0"/>
          <w:numId w:val="40"/>
        </w:numPr>
        <w:ind w:left="709" w:hanging="283"/>
        <w:contextualSpacing/>
        <w:jc w:val="both"/>
      </w:pPr>
      <w:r w:rsidRPr="00D86232">
        <w:rPr>
          <w:color w:val="000000"/>
          <w:shd w:val="clear" w:color="auto" w:fill="FFFFFF"/>
        </w:rPr>
        <w:t xml:space="preserve">ISA </w:t>
      </w:r>
      <w:proofErr w:type="spellStart"/>
      <w:r w:rsidRPr="00D86232">
        <w:rPr>
          <w:color w:val="000000"/>
          <w:shd w:val="clear" w:color="auto" w:fill="FFFFFF"/>
        </w:rPr>
        <w:t>Certified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Arborist</w:t>
      </w:r>
      <w:proofErr w:type="spellEnd"/>
    </w:p>
    <w:p w14:paraId="375CCA78" w14:textId="77777777" w:rsidR="00D86232" w:rsidRPr="00D86232" w:rsidRDefault="00D86232" w:rsidP="00D86232">
      <w:pPr>
        <w:pStyle w:val="ListParagraph"/>
        <w:numPr>
          <w:ilvl w:val="0"/>
          <w:numId w:val="40"/>
        </w:numPr>
        <w:ind w:left="709" w:hanging="283"/>
        <w:contextualSpacing/>
        <w:jc w:val="both"/>
      </w:pPr>
      <w:r w:rsidRPr="00D86232">
        <w:rPr>
          <w:color w:val="000000"/>
          <w:shd w:val="clear" w:color="auto" w:fill="FFFFFF"/>
        </w:rPr>
        <w:t xml:space="preserve">ISA </w:t>
      </w:r>
      <w:proofErr w:type="spellStart"/>
      <w:r w:rsidRPr="00D86232">
        <w:rPr>
          <w:color w:val="000000"/>
          <w:shd w:val="clear" w:color="auto" w:fill="FFFFFF"/>
        </w:rPr>
        <w:t>Board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Certified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Master</w:t>
      </w:r>
      <w:proofErr w:type="spellEnd"/>
      <w:r w:rsidRPr="00D86232">
        <w:rPr>
          <w:color w:val="000000"/>
          <w:shd w:val="clear" w:color="auto" w:fill="FFFFFF"/>
        </w:rPr>
        <w:t xml:space="preserve"> </w:t>
      </w:r>
      <w:proofErr w:type="spellStart"/>
      <w:r w:rsidRPr="00D86232">
        <w:rPr>
          <w:color w:val="000000"/>
          <w:shd w:val="clear" w:color="auto" w:fill="FFFFFF"/>
        </w:rPr>
        <w:t>Arborist</w:t>
      </w:r>
      <w:proofErr w:type="spellEnd"/>
    </w:p>
    <w:p w14:paraId="063910C8" w14:textId="77777777" w:rsidR="00D86232" w:rsidRPr="00D86232" w:rsidRDefault="00D86232" w:rsidP="00D86232">
      <w:pPr>
        <w:pStyle w:val="ListParagraph"/>
        <w:numPr>
          <w:ilvl w:val="0"/>
          <w:numId w:val="40"/>
        </w:numPr>
        <w:ind w:left="709" w:hanging="283"/>
        <w:contextualSpacing/>
        <w:jc w:val="both"/>
      </w:pPr>
      <w:r w:rsidRPr="00D86232">
        <w:rPr>
          <w:color w:val="000000"/>
          <w:shd w:val="clear" w:color="auto" w:fill="FFFFFF"/>
        </w:rPr>
        <w:t xml:space="preserve">ČCA (Český certifikovaný </w:t>
      </w:r>
      <w:proofErr w:type="spellStart"/>
      <w:r w:rsidRPr="00D86232">
        <w:rPr>
          <w:color w:val="000000"/>
          <w:shd w:val="clear" w:color="auto" w:fill="FFFFFF"/>
        </w:rPr>
        <w:t>arborista</w:t>
      </w:r>
      <w:proofErr w:type="spellEnd"/>
      <w:r w:rsidRPr="00D86232">
        <w:rPr>
          <w:color w:val="000000"/>
          <w:shd w:val="clear" w:color="auto" w:fill="FFFFFF"/>
        </w:rPr>
        <w:t>)</w:t>
      </w:r>
    </w:p>
    <w:p w14:paraId="3405FBE0" w14:textId="1D941B13" w:rsidR="00D86232" w:rsidRPr="00D86232" w:rsidRDefault="00D86232" w:rsidP="00D86232">
      <w:pPr>
        <w:contextualSpacing/>
        <w:jc w:val="both"/>
      </w:pPr>
      <w:r w:rsidRPr="00D86232">
        <w:rPr>
          <w:color w:val="000000"/>
          <w:shd w:val="clear" w:color="auto" w:fill="FFFFFF"/>
        </w:rPr>
        <w:t xml:space="preserve">resp. iným ekvivalentným certifikátom pre odborníka kvalifikovaný </w:t>
      </w:r>
      <w:proofErr w:type="spellStart"/>
      <w:r w:rsidRPr="00D86232">
        <w:rPr>
          <w:color w:val="000000"/>
          <w:shd w:val="clear" w:color="auto" w:fill="FFFFFF"/>
        </w:rPr>
        <w:t>arborista</w:t>
      </w:r>
      <w:proofErr w:type="spellEnd"/>
      <w:r w:rsidRPr="00D86232">
        <w:rPr>
          <w:color w:val="000000"/>
          <w:shd w:val="clear" w:color="auto" w:fill="FFFFFF"/>
        </w:rPr>
        <w:t>.</w:t>
      </w:r>
    </w:p>
    <w:p w14:paraId="1C2AF5C5" w14:textId="649C7E0A" w:rsidR="008D5690" w:rsidRPr="0012462A" w:rsidRDefault="008D5690" w:rsidP="008B18E5">
      <w:pPr>
        <w:spacing w:after="160"/>
        <w:jc w:val="both"/>
        <w:rPr>
          <w:rFonts w:eastAsia="Calibri"/>
        </w:rPr>
      </w:pPr>
    </w:p>
    <w:p w14:paraId="7D5C6A95" w14:textId="7C2B4266" w:rsidR="0046372D" w:rsidRPr="0046372D" w:rsidRDefault="0046372D" w:rsidP="0046372D">
      <w:pPr>
        <w:pStyle w:val="Heading2"/>
        <w:rPr>
          <w:rFonts w:eastAsia="Calibri"/>
          <w:b/>
        </w:rPr>
      </w:pPr>
      <w:bookmarkStart w:id="20" w:name="_Hlk68695421"/>
      <w:r w:rsidRPr="0046372D">
        <w:rPr>
          <w:rFonts w:eastAsia="Calibri"/>
        </w:rPr>
        <w:t>Zoznam príslušných CPV kódov:</w:t>
      </w:r>
    </w:p>
    <w:tbl>
      <w:tblPr>
        <w:tblStyle w:val="TableGrid"/>
        <w:tblW w:w="918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53"/>
      </w:tblGrid>
      <w:tr w:rsidR="008B18E5" w:rsidRPr="00C354E5" w14:paraId="20E0EADE" w14:textId="77777777" w:rsidTr="00C455F9">
        <w:tc>
          <w:tcPr>
            <w:tcW w:w="2127" w:type="dxa"/>
            <w:vAlign w:val="center"/>
          </w:tcPr>
          <w:bookmarkEnd w:id="20"/>
          <w:p w14:paraId="0E3C4AAE" w14:textId="77777777" w:rsidR="008B18E5" w:rsidRPr="00C027DD" w:rsidRDefault="008B18E5" w:rsidP="00574FD6">
            <w:pPr>
              <w:ind w:left="30"/>
              <w:rPr>
                <w:color w:val="FF0000"/>
                <w:szCs w:val="24"/>
              </w:rPr>
            </w:pPr>
            <w:r w:rsidRPr="00C027DD">
              <w:rPr>
                <w:color w:val="000000"/>
                <w:szCs w:val="24"/>
                <w:lang w:eastAsia="cs-CZ"/>
              </w:rPr>
              <w:t>77315000-1</w:t>
            </w:r>
          </w:p>
        </w:tc>
        <w:tc>
          <w:tcPr>
            <w:tcW w:w="7053" w:type="dxa"/>
            <w:vAlign w:val="center"/>
          </w:tcPr>
          <w:p w14:paraId="3A09B13B" w14:textId="77777777" w:rsidR="008B18E5" w:rsidRPr="00C027DD" w:rsidRDefault="008B18E5" w:rsidP="00574FD6">
            <w:pPr>
              <w:rPr>
                <w:color w:val="FF0000"/>
                <w:szCs w:val="24"/>
              </w:rPr>
            </w:pPr>
            <w:r w:rsidRPr="00C027DD">
              <w:rPr>
                <w:color w:val="000000"/>
                <w:szCs w:val="24"/>
                <w:lang w:eastAsia="cs-CZ"/>
              </w:rPr>
              <w:t>Výsadba</w:t>
            </w:r>
          </w:p>
        </w:tc>
      </w:tr>
      <w:tr w:rsidR="008B18E5" w:rsidRPr="00C354E5" w14:paraId="46B5BE9A" w14:textId="77777777" w:rsidTr="00C027DD">
        <w:trPr>
          <w:trHeight w:val="127"/>
        </w:trPr>
        <w:tc>
          <w:tcPr>
            <w:tcW w:w="2127" w:type="dxa"/>
          </w:tcPr>
          <w:p w14:paraId="218E7B82" w14:textId="77777777" w:rsidR="008B18E5" w:rsidRDefault="008B18E5" w:rsidP="00574FD6">
            <w:pPr>
              <w:ind w:left="30"/>
              <w:rPr>
                <w:color w:val="000000"/>
                <w:szCs w:val="24"/>
                <w:lang w:eastAsia="cs-CZ"/>
              </w:rPr>
            </w:pPr>
            <w:r w:rsidRPr="00C027DD">
              <w:rPr>
                <w:color w:val="000000"/>
                <w:szCs w:val="24"/>
                <w:lang w:eastAsia="cs-CZ"/>
              </w:rPr>
              <w:t>77211600-8</w:t>
            </w:r>
          </w:p>
          <w:p w14:paraId="7FEF72FA" w14:textId="77777777" w:rsidR="00C733F7" w:rsidRDefault="0098173C" w:rsidP="00574FD6">
            <w:pPr>
              <w:ind w:left="30"/>
              <w:rPr>
                <w:color w:val="000000"/>
                <w:szCs w:val="24"/>
                <w:lang w:eastAsia="cs-CZ"/>
              </w:rPr>
            </w:pPr>
            <w:r>
              <w:rPr>
                <w:color w:val="000000"/>
                <w:szCs w:val="24"/>
                <w:lang w:eastAsia="cs-CZ"/>
              </w:rPr>
              <w:t>77211500-7</w:t>
            </w:r>
          </w:p>
          <w:p w14:paraId="6F9F1698" w14:textId="36E7B8D3" w:rsidR="0098173C" w:rsidRPr="00C027DD" w:rsidRDefault="0098173C" w:rsidP="00574FD6">
            <w:pPr>
              <w:ind w:left="30"/>
              <w:rPr>
                <w:color w:val="FF0000"/>
                <w:szCs w:val="24"/>
              </w:rPr>
            </w:pPr>
            <w:r>
              <w:rPr>
                <w:color w:val="000000"/>
                <w:szCs w:val="24"/>
                <w:lang w:eastAsia="cs-CZ"/>
              </w:rPr>
              <w:t>03451300-9</w:t>
            </w:r>
          </w:p>
        </w:tc>
        <w:tc>
          <w:tcPr>
            <w:tcW w:w="7053" w:type="dxa"/>
          </w:tcPr>
          <w:p w14:paraId="56E8A759" w14:textId="77777777" w:rsidR="008B18E5" w:rsidRDefault="008B18E5" w:rsidP="00574FD6">
            <w:pPr>
              <w:rPr>
                <w:color w:val="000000"/>
                <w:szCs w:val="24"/>
                <w:lang w:eastAsia="cs-CZ"/>
              </w:rPr>
            </w:pPr>
            <w:r w:rsidRPr="00C027DD">
              <w:rPr>
                <w:color w:val="000000"/>
                <w:szCs w:val="24"/>
                <w:lang w:eastAsia="cs-CZ"/>
              </w:rPr>
              <w:t>Výsadba stromov</w:t>
            </w:r>
          </w:p>
          <w:p w14:paraId="078EC99A" w14:textId="77777777" w:rsidR="00C733F7" w:rsidRDefault="00C733F7" w:rsidP="00574FD6">
            <w:pPr>
              <w:rPr>
                <w:color w:val="000000"/>
                <w:szCs w:val="24"/>
                <w:lang w:eastAsia="cs-CZ"/>
              </w:rPr>
            </w:pPr>
            <w:r>
              <w:rPr>
                <w:color w:val="000000"/>
                <w:szCs w:val="24"/>
                <w:lang w:eastAsia="cs-CZ"/>
              </w:rPr>
              <w:t>Údržba stromov</w:t>
            </w:r>
          </w:p>
          <w:p w14:paraId="4532BE27" w14:textId="526DC5A7" w:rsidR="0098173C" w:rsidRPr="00C027DD" w:rsidRDefault="0098173C" w:rsidP="00574FD6">
            <w:pPr>
              <w:rPr>
                <w:color w:val="FF0000"/>
                <w:szCs w:val="24"/>
              </w:rPr>
            </w:pPr>
            <w:r>
              <w:rPr>
                <w:color w:val="000000"/>
                <w:szCs w:val="24"/>
                <w:lang w:eastAsia="cs-CZ"/>
              </w:rPr>
              <w:t>Kríky/kry/trsy</w:t>
            </w:r>
          </w:p>
        </w:tc>
      </w:tr>
    </w:tbl>
    <w:p w14:paraId="05579029" w14:textId="703B1178" w:rsidR="00E73EA0" w:rsidRDefault="00E73EA0" w:rsidP="0046372D">
      <w:pPr>
        <w:pStyle w:val="Heading2"/>
        <w:rPr>
          <w:rFonts w:eastAsia="Calibri"/>
          <w:lang w:val="sk-SK"/>
        </w:rPr>
      </w:pPr>
      <w:bookmarkStart w:id="21" w:name="_Hlk68695543"/>
      <w:r>
        <w:rPr>
          <w:rFonts w:eastAsia="Calibri"/>
          <w:lang w:val="sk-SK"/>
        </w:rPr>
        <w:t>Lehota dodania</w:t>
      </w:r>
    </w:p>
    <w:p w14:paraId="251A2B32" w14:textId="239DF16F" w:rsidR="00E73EA0" w:rsidRPr="00654AEE" w:rsidRDefault="00E73EA0" w:rsidP="00654AEE">
      <w:pPr>
        <w:spacing w:after="160"/>
        <w:jc w:val="both"/>
        <w:rPr>
          <w:rFonts w:eastAsia="Calibri"/>
        </w:rPr>
      </w:pPr>
      <w:commentRangeStart w:id="22"/>
      <w:r>
        <w:rPr>
          <w:rFonts w:eastAsia="Calibri"/>
          <w:lang w:eastAsia="x-none"/>
        </w:rPr>
        <w:t>Pr</w:t>
      </w:r>
      <w:r w:rsidR="00654AEE">
        <w:rPr>
          <w:rFonts w:eastAsia="Calibri"/>
          <w:lang w:eastAsia="x-none"/>
        </w:rPr>
        <w:t xml:space="preserve">edpokladaný termín výsadby </w:t>
      </w:r>
      <w:r w:rsidR="00654AEE" w:rsidRPr="0012462A">
        <w:rPr>
          <w:rFonts w:eastAsia="Calibri"/>
        </w:rPr>
        <w:t>je jeseň 2024 až jar 2025; presné termíny budú stanovené vždy objednávkou.</w:t>
      </w:r>
      <w:commentRangeEnd w:id="22"/>
      <w:r w:rsidR="00E168FA">
        <w:rPr>
          <w:rStyle w:val="CommentReference"/>
          <w:rFonts w:ascii="Calibri" w:eastAsia="Calibri" w:hAnsi="Calibri"/>
          <w:lang w:val="x-none" w:eastAsia="en-US"/>
        </w:rPr>
        <w:commentReference w:id="22"/>
      </w:r>
    </w:p>
    <w:p w14:paraId="6B2E8364" w14:textId="3E98C202" w:rsidR="0046372D" w:rsidRPr="0046372D" w:rsidRDefault="0046372D" w:rsidP="0046372D">
      <w:pPr>
        <w:pStyle w:val="Heading2"/>
        <w:rPr>
          <w:rFonts w:eastAsia="Calibri"/>
        </w:rPr>
      </w:pPr>
      <w:r>
        <w:rPr>
          <w:rFonts w:eastAsia="Calibri"/>
          <w:lang w:val="sk-SK"/>
        </w:rPr>
        <w:t xml:space="preserve">Podrobný </w:t>
      </w:r>
      <w:r w:rsidRPr="0046372D">
        <w:rPr>
          <w:rFonts w:eastAsia="Calibri"/>
        </w:rPr>
        <w:t>opis predmetu zákazky:</w:t>
      </w:r>
    </w:p>
    <w:bookmarkEnd w:id="21"/>
    <w:p w14:paraId="2A103195" w14:textId="77777777" w:rsidR="00A74847" w:rsidRPr="008E1724" w:rsidRDefault="00A74847" w:rsidP="00A74847">
      <w:pPr>
        <w:autoSpaceDE w:val="0"/>
        <w:autoSpaceDN w:val="0"/>
        <w:adjustRightInd w:val="0"/>
        <w:spacing w:after="120"/>
        <w:jc w:val="both"/>
        <w:rPr>
          <w:b/>
          <w:bCs/>
          <w:szCs w:val="24"/>
        </w:rPr>
      </w:pPr>
      <w:r w:rsidRPr="34A54283">
        <w:rPr>
          <w:b/>
          <w:bCs/>
          <w:szCs w:val="24"/>
        </w:rPr>
        <w:t>Požadované vlastnosti rastlinného výsadbového materiálu:</w:t>
      </w:r>
    </w:p>
    <w:p w14:paraId="4A4AF0C7" w14:textId="77777777" w:rsidR="00A74847" w:rsidRPr="00D87B3D" w:rsidRDefault="00A74847" w:rsidP="00A74847">
      <w:pPr>
        <w:autoSpaceDE w:val="0"/>
        <w:autoSpaceDN w:val="0"/>
        <w:adjustRightInd w:val="0"/>
        <w:jc w:val="both"/>
        <w:rPr>
          <w:szCs w:val="24"/>
        </w:rPr>
      </w:pPr>
      <w:r w:rsidRPr="79791612">
        <w:rPr>
          <w:szCs w:val="24"/>
        </w:rPr>
        <w:t>Popis výsadbového materiálu:</w:t>
      </w:r>
    </w:p>
    <w:p w14:paraId="3803DF5B" w14:textId="77777777" w:rsidR="00A74847" w:rsidRDefault="00A74847" w:rsidP="00A74847">
      <w:pPr>
        <w:pStyle w:val="ListParagraph"/>
        <w:numPr>
          <w:ilvl w:val="1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stromy s obvodom kmeňa 21-25 cm meraným vo výške 100 cm </w:t>
      </w:r>
      <w:r>
        <w:br/>
      </w:r>
      <w:r w:rsidRPr="79791612">
        <w:rPr>
          <w:szCs w:val="24"/>
        </w:rPr>
        <w:t>nad koreňovým krčkom a s minimálnou výškou 150 cm vrátane koruny meranou od koreňového krčka,</w:t>
      </w:r>
    </w:p>
    <w:p w14:paraId="079C7077" w14:textId="5515C014" w:rsidR="00A74847" w:rsidRPr="009D6C86" w:rsidRDefault="00A74847" w:rsidP="00A74847">
      <w:pPr>
        <w:pStyle w:val="ListParagraph"/>
        <w:numPr>
          <w:ilvl w:val="1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listnaté kry s minimálnou výškou 30 cm meranou od koreňového krčka v druhovom zložení k jednotlivým plochám podľa vypracovanej PD</w:t>
      </w:r>
      <w:ins w:id="23" w:author="Bazyľáková Simona, Mgr." w:date="2023-10-09T13:44:00Z">
        <w:r w:rsidR="00B5704F">
          <w:rPr>
            <w:szCs w:val="24"/>
          </w:rPr>
          <w:t xml:space="preserve"> (príloha č. 5) </w:t>
        </w:r>
      </w:ins>
      <w:del w:id="24" w:author="Bazyľáková Simona, Mgr." w:date="2023-10-09T13:44:00Z">
        <w:r w:rsidRPr="00B5704F" w:rsidDel="00B5704F">
          <w:rPr>
            <w:strike/>
            <w:szCs w:val="24"/>
            <w:rPrChange w:id="25" w:author="Bazyľáková Simona, Mgr." w:date="2023-10-09T13:45:00Z">
              <w:rPr>
                <w:szCs w:val="24"/>
              </w:rPr>
            </w:rPrChange>
          </w:rPr>
          <w:delText xml:space="preserve"> </w:delText>
        </w:r>
      </w:del>
      <w:r w:rsidRPr="00B5704F">
        <w:rPr>
          <w:strike/>
          <w:szCs w:val="24"/>
          <w:rPrChange w:id="26" w:author="Bazyľáková Simona, Mgr." w:date="2023-10-09T13:45:00Z">
            <w:rPr>
              <w:szCs w:val="24"/>
            </w:rPr>
          </w:rPrChange>
        </w:rPr>
        <w:t xml:space="preserve">(podľa prílohy </w:t>
      </w:r>
      <w:commentRangeStart w:id="27"/>
      <w:r w:rsidRPr="00B5704F">
        <w:rPr>
          <w:strike/>
          <w:szCs w:val="24"/>
          <w:rPrChange w:id="28" w:author="Bazyľáková Simona, Mgr." w:date="2023-10-09T13:45:00Z">
            <w:rPr>
              <w:szCs w:val="24"/>
            </w:rPr>
          </w:rPrChange>
        </w:rPr>
        <w:t>11-18</w:t>
      </w:r>
      <w:commentRangeEnd w:id="27"/>
      <w:r w:rsidR="006D412D" w:rsidRPr="00B5704F">
        <w:rPr>
          <w:rStyle w:val="CommentReference"/>
          <w:rFonts w:ascii="Calibri" w:eastAsia="Calibri" w:hAnsi="Calibri"/>
          <w:strike/>
          <w:lang w:val="x-none" w:eastAsia="en-US"/>
          <w:rPrChange w:id="29" w:author="Bazyľáková Simona, Mgr." w:date="2023-10-09T13:45:00Z">
            <w:rPr>
              <w:rStyle w:val="CommentReference"/>
              <w:rFonts w:ascii="Calibri" w:eastAsia="Calibri" w:hAnsi="Calibri"/>
              <w:lang w:val="x-none" w:eastAsia="en-US"/>
            </w:rPr>
          </w:rPrChange>
        </w:rPr>
        <w:commentReference w:id="27"/>
      </w:r>
      <w:r w:rsidRPr="00B5704F">
        <w:rPr>
          <w:strike/>
          <w:szCs w:val="24"/>
          <w:rPrChange w:id="30" w:author="Bazyľáková Simona, Mgr." w:date="2023-10-09T13:45:00Z">
            <w:rPr>
              <w:szCs w:val="24"/>
            </w:rPr>
          </w:rPrChange>
        </w:rPr>
        <w:t>),</w:t>
      </w:r>
    </w:p>
    <w:p w14:paraId="179346DF" w14:textId="77777777" w:rsidR="00A74847" w:rsidRPr="00110603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>všetky stromy, kry a trvalky</w:t>
      </w:r>
      <w:r w:rsidRPr="00487E42">
        <w:rPr>
          <w:szCs w:val="24"/>
        </w:rPr>
        <w:t xml:space="preserve"> musia byť vitálne (životaschopné) v dobrej kondícii</w:t>
      </w:r>
      <w:r>
        <w:rPr>
          <w:szCs w:val="24"/>
        </w:rPr>
        <w:t xml:space="preserve"> a </w:t>
      </w:r>
      <w:r w:rsidRPr="00874AFF">
        <w:rPr>
          <w:szCs w:val="24"/>
        </w:rPr>
        <w:t>musia spĺňať ukazovatele kvality podľa STN 83 7016 – Rastliny a ich výsadba,</w:t>
      </w:r>
    </w:p>
    <w:p w14:paraId="081290FD" w14:textId="77777777" w:rsidR="00A74847" w:rsidRPr="007D4F84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>d</w:t>
      </w:r>
      <w:r w:rsidRPr="007D4F84">
        <w:rPr>
          <w:szCs w:val="24"/>
        </w:rPr>
        <w:t>odávateľ garantuje správnosť údajov na menovkách (druh, veľkosť, kvalita, počet presadení, počet kusov v balení, celkový počet</w:t>
      </w:r>
      <w:r>
        <w:rPr>
          <w:szCs w:val="24"/>
        </w:rPr>
        <w:t>),</w:t>
      </w:r>
    </w:p>
    <w:p w14:paraId="4B50E152" w14:textId="77777777" w:rsidR="00A74847" w:rsidRPr="007D4F84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>stromy, kry a trvalky</w:t>
      </w:r>
      <w:r w:rsidRPr="00BB6A83">
        <w:rPr>
          <w:szCs w:val="24"/>
        </w:rPr>
        <w:t xml:space="preserve"> musia byť zdravé, bez známok poškodenia kmeňa a kostrových konárov, bez chorôb a škodcov, musia zodpovedať charakteristickým znakom daného </w:t>
      </w:r>
      <w:proofErr w:type="spellStart"/>
      <w:r w:rsidRPr="00BB6A83">
        <w:rPr>
          <w:szCs w:val="24"/>
        </w:rPr>
        <w:t>taxónu</w:t>
      </w:r>
      <w:proofErr w:type="spellEnd"/>
      <w:r>
        <w:rPr>
          <w:szCs w:val="24"/>
        </w:rPr>
        <w:t>, m</w:t>
      </w:r>
      <w:r w:rsidRPr="00BB6A83">
        <w:rPr>
          <w:szCs w:val="24"/>
        </w:rPr>
        <w:t>aximálny priemer rán bez kalusu 20 mm</w:t>
      </w:r>
      <w:r>
        <w:rPr>
          <w:szCs w:val="24"/>
        </w:rPr>
        <w:t>,</w:t>
      </w:r>
    </w:p>
    <w:p w14:paraId="78E0F574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00B21B07">
        <w:rPr>
          <w:szCs w:val="24"/>
        </w:rPr>
        <w:t>strom</w:t>
      </w:r>
      <w:r>
        <w:rPr>
          <w:szCs w:val="24"/>
        </w:rPr>
        <w:t xml:space="preserve">y </w:t>
      </w:r>
      <w:r w:rsidRPr="00B21B07">
        <w:rPr>
          <w:szCs w:val="24"/>
        </w:rPr>
        <w:t>musia byť s koreňovým balom,</w:t>
      </w:r>
    </w:p>
    <w:p w14:paraId="69356E35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 xml:space="preserve">kry musia byť </w:t>
      </w:r>
      <w:r w:rsidRPr="00B21B07">
        <w:rPr>
          <w:szCs w:val="24"/>
        </w:rPr>
        <w:t>kontajnerovan</w:t>
      </w:r>
      <w:r>
        <w:rPr>
          <w:szCs w:val="24"/>
        </w:rPr>
        <w:t>é</w:t>
      </w:r>
      <w:r w:rsidRPr="00B21B07">
        <w:rPr>
          <w:szCs w:val="24"/>
        </w:rPr>
        <w:t>,</w:t>
      </w:r>
    </w:p>
    <w:p w14:paraId="41D1C5E3" w14:textId="77777777" w:rsidR="00A74847" w:rsidRPr="00B21B0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trvalky musia byť kontajnerované,</w:t>
      </w:r>
    </w:p>
    <w:p w14:paraId="27A17F1E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koreňový systém stromov, krov a trvaliek musí byť bez deformácií, korene nesmú byť preschnuté, koreňový bal musí byť vo vzťahu k veľkosti stromov, krov a trvaliek primerane veľký a kompaktný,</w:t>
      </w:r>
    </w:p>
    <w:p w14:paraId="799659B8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>o</w:t>
      </w:r>
      <w:r w:rsidRPr="00B52602">
        <w:rPr>
          <w:szCs w:val="24"/>
        </w:rPr>
        <w:t>bsah kontajnera</w:t>
      </w:r>
      <w:r>
        <w:rPr>
          <w:szCs w:val="24"/>
        </w:rPr>
        <w:t xml:space="preserve"> pri trvalkách a kroch</w:t>
      </w:r>
      <w:r w:rsidRPr="00B52602">
        <w:rPr>
          <w:szCs w:val="24"/>
        </w:rPr>
        <w:t xml:space="preserve"> musí byť dostatočne prekorenený</w:t>
      </w:r>
      <w:r>
        <w:rPr>
          <w:szCs w:val="24"/>
        </w:rPr>
        <w:t>,</w:t>
      </w:r>
    </w:p>
    <w:p w14:paraId="17FCCE0C" w14:textId="77777777" w:rsidR="00A74847" w:rsidRPr="008A6238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008A6238">
        <w:rPr>
          <w:szCs w:val="24"/>
        </w:rPr>
        <w:t xml:space="preserve">kvalita a zloženie substrátu v kontajneri musí zodpovedať pestovateľským nárokom </w:t>
      </w:r>
      <w:r>
        <w:rPr>
          <w:szCs w:val="24"/>
        </w:rPr>
        <w:t xml:space="preserve">jednotlivých </w:t>
      </w:r>
      <w:proofErr w:type="spellStart"/>
      <w:r w:rsidRPr="008A6238">
        <w:rPr>
          <w:szCs w:val="24"/>
        </w:rPr>
        <w:t>taxónov</w:t>
      </w:r>
      <w:proofErr w:type="spellEnd"/>
      <w:r>
        <w:rPr>
          <w:szCs w:val="24"/>
        </w:rPr>
        <w:t>,</w:t>
      </w:r>
    </w:p>
    <w:p w14:paraId="587972E8" w14:textId="77777777" w:rsidR="00A74847" w:rsidRPr="005847E1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>
        <w:rPr>
          <w:szCs w:val="24"/>
        </w:rPr>
        <w:t>g</w:t>
      </w:r>
      <w:r w:rsidRPr="00A65141">
        <w:rPr>
          <w:szCs w:val="24"/>
        </w:rPr>
        <w:t xml:space="preserve">enetický pôvod </w:t>
      </w:r>
      <w:r>
        <w:rPr>
          <w:szCs w:val="24"/>
        </w:rPr>
        <w:t xml:space="preserve">stromov </w:t>
      </w:r>
      <w:r w:rsidRPr="001272C3">
        <w:rPr>
          <w:szCs w:val="24"/>
        </w:rPr>
        <w:t xml:space="preserve">musí byť v panónskom </w:t>
      </w:r>
      <w:proofErr w:type="spellStart"/>
      <w:r w:rsidRPr="001272C3">
        <w:rPr>
          <w:szCs w:val="24"/>
        </w:rPr>
        <w:t>biogeografickom</w:t>
      </w:r>
      <w:proofErr w:type="spellEnd"/>
      <w:r w:rsidRPr="001272C3">
        <w:rPr>
          <w:szCs w:val="24"/>
        </w:rPr>
        <w:t xml:space="preserve"> regióne, inak musí</w:t>
      </w:r>
      <w:r>
        <w:rPr>
          <w:szCs w:val="24"/>
        </w:rPr>
        <w:t xml:space="preserve"> </w:t>
      </w:r>
      <w:r w:rsidRPr="005847E1">
        <w:rPr>
          <w:szCs w:val="24"/>
        </w:rPr>
        <w:t>dodávateľ pôvod konzultovať s objednávateľom,</w:t>
      </w:r>
    </w:p>
    <w:p w14:paraId="463A123C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rPr>
          <w:szCs w:val="24"/>
        </w:rPr>
      </w:pPr>
      <w:r w:rsidRPr="004051A6">
        <w:rPr>
          <w:szCs w:val="24"/>
        </w:rPr>
        <w:t xml:space="preserve">neprípustné sú </w:t>
      </w:r>
      <w:r>
        <w:rPr>
          <w:szCs w:val="24"/>
        </w:rPr>
        <w:t>stromy, kry a trvalky</w:t>
      </w:r>
      <w:r w:rsidRPr="004051A6">
        <w:rPr>
          <w:szCs w:val="24"/>
        </w:rPr>
        <w:t xml:space="preserve"> vykazujúce známky preschnutia (napr. suché okraje listu), ak sú rastliny dodávané v olistenom stave (s prihliadnutím na aktuálne vegetačné obdobie)</w:t>
      </w:r>
      <w:r>
        <w:rPr>
          <w:szCs w:val="24"/>
        </w:rPr>
        <w:t>,</w:t>
      </w:r>
    </w:p>
    <w:p w14:paraId="3CDA6D7A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00C224EA">
        <w:rPr>
          <w:szCs w:val="24"/>
        </w:rPr>
        <w:t xml:space="preserve">neprípustné sú </w:t>
      </w:r>
      <w:r>
        <w:rPr>
          <w:szCs w:val="24"/>
        </w:rPr>
        <w:t>stromy, kry a trvalky</w:t>
      </w:r>
      <w:r w:rsidRPr="00C224EA">
        <w:rPr>
          <w:szCs w:val="24"/>
        </w:rPr>
        <w:t xml:space="preserve"> vykazujúce akékoľvek čerstvé alebo nezahojené poškodenia kmeňa alebo vetiev</w:t>
      </w:r>
      <w:r>
        <w:rPr>
          <w:szCs w:val="24"/>
        </w:rPr>
        <w:t xml:space="preserve">, ak neboli spôsobené </w:t>
      </w:r>
      <w:r w:rsidRPr="00C224EA">
        <w:rPr>
          <w:szCs w:val="24"/>
        </w:rPr>
        <w:t>bežnými pestovateľskými zásahm</w:t>
      </w:r>
      <w:r>
        <w:rPr>
          <w:szCs w:val="24"/>
        </w:rPr>
        <w:t>i – výchovný rez a pod.,</w:t>
      </w:r>
    </w:p>
    <w:p w14:paraId="22A6A775" w14:textId="77777777" w:rsidR="00A74847" w:rsidRPr="00C224EA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neprípustné je akékoľvek napadnutie rastlinného výsadbového materiálu chorobami alebo škodcami.</w:t>
      </w:r>
    </w:p>
    <w:p w14:paraId="6E72E794" w14:textId="7B345047" w:rsidR="00A74847" w:rsidRPr="000B6207" w:rsidRDefault="00A74847" w:rsidP="00A74847">
      <w:pPr>
        <w:pStyle w:val="ListParagraph"/>
        <w:numPr>
          <w:ilvl w:val="0"/>
          <w:numId w:val="38"/>
        </w:numPr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Záručná doba na dreviny je 36 mesiacov, na trvalky je </w:t>
      </w:r>
      <w:r w:rsidR="00BA3500">
        <w:rPr>
          <w:szCs w:val="24"/>
        </w:rPr>
        <w:t xml:space="preserve">36 </w:t>
      </w:r>
      <w:r w:rsidRPr="79791612">
        <w:rPr>
          <w:szCs w:val="24"/>
        </w:rPr>
        <w:t xml:space="preserve">mesiacov a záručná doba na ostatný súvisiaci tovar (použitý v súvislosti s dodaním Služieb podľa tejto Dohody) je 24 mesiacov </w:t>
      </w:r>
    </w:p>
    <w:p w14:paraId="492AFBD2" w14:textId="77777777" w:rsidR="00A74847" w:rsidRDefault="00A74847" w:rsidP="00A74847">
      <w:pPr>
        <w:autoSpaceDE w:val="0"/>
        <w:autoSpaceDN w:val="0"/>
        <w:adjustRightInd w:val="0"/>
        <w:jc w:val="both"/>
        <w:rPr>
          <w:szCs w:val="24"/>
        </w:rPr>
      </w:pPr>
    </w:p>
    <w:p w14:paraId="110B863A" w14:textId="77777777" w:rsidR="00A74847" w:rsidRPr="008E1724" w:rsidRDefault="00A74847" w:rsidP="00A74847">
      <w:pPr>
        <w:autoSpaceDE w:val="0"/>
        <w:autoSpaceDN w:val="0"/>
        <w:adjustRightInd w:val="0"/>
        <w:spacing w:after="120"/>
        <w:jc w:val="both"/>
        <w:rPr>
          <w:b/>
          <w:bCs/>
          <w:szCs w:val="24"/>
        </w:rPr>
      </w:pPr>
      <w:r w:rsidRPr="34A54283">
        <w:rPr>
          <w:b/>
          <w:bCs/>
          <w:szCs w:val="24"/>
        </w:rPr>
        <w:t>Technická špecifikácia dodávky a výsadby:</w:t>
      </w:r>
    </w:p>
    <w:p w14:paraId="022917DF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súčasťou dodávky a výsadby stromov , krov a trvaliek je spoločná obhliadka lokality zmluvnými stranami v rámci miesta plnenia, ktorá sa uskutoční podľa požiadavky objednávateľa v termíne uvedenom v objednávke,</w:t>
      </w:r>
    </w:p>
    <w:p w14:paraId="7D856D58" w14:textId="77777777" w:rsidR="00A74847" w:rsidRPr="004D11C8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 xml:space="preserve">dodávateľ vypracuje  písomný návrh časového harmonogramu výsadby, do 10 dní </w:t>
      </w:r>
      <w:r>
        <w:br/>
      </w:r>
      <w:r w:rsidRPr="34A54283">
        <w:rPr>
          <w:szCs w:val="24"/>
        </w:rPr>
        <w:t>od prvotnej obhliadky lokality v rámci miesta plnenia,</w:t>
      </w:r>
    </w:p>
    <w:p w14:paraId="02C0D70A" w14:textId="77777777" w:rsidR="00A74847" w:rsidRPr="00396C6E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písomný návrh časového harmonogramu výsadby rastlinného výsadbového materiálu bude zaslaný e-mailom objednávateľovi na schválenie a písomným schválením objednávateľom sa stáva pre dodávateľa záväzným,</w:t>
      </w:r>
    </w:p>
    <w:p w14:paraId="3B064DCF" w14:textId="77777777" w:rsidR="00A74847" w:rsidRPr="00073F32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súčasťou dodávky a výsadby stromov, krov a trvaliek je príprava predmetnej lokality na výsadbu</w:t>
      </w:r>
      <w:del w:id="31" w:author="Bazyľáková Simona, Mgr." w:date="2023-10-09T13:40:00Z">
        <w:r w:rsidRPr="79791612" w:rsidDel="007D7C2D">
          <w:rPr>
            <w:szCs w:val="24"/>
          </w:rPr>
          <w:delText xml:space="preserve"> viď. príloha 3-10</w:delText>
        </w:r>
      </w:del>
      <w:r w:rsidRPr="79791612">
        <w:rPr>
          <w:szCs w:val="24"/>
        </w:rPr>
        <w:t>,</w:t>
      </w:r>
    </w:p>
    <w:p w14:paraId="7BE3DA5C" w14:textId="77777777" w:rsidR="00A74847" w:rsidRPr="00D87B3D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dodávateľ môže poveriť dodaním a výsadbou stromov, krov a trvaliek tretiu osobu, za činnosť takejto osoby však zodpovedá akoby tieto činnosti realizoval sám; o poverení tretej osoby bude dodávateľ písomne informovať objednávateľa zaslaním </w:t>
      </w:r>
      <w:r>
        <w:br/>
      </w:r>
      <w:r w:rsidRPr="79791612">
        <w:rPr>
          <w:szCs w:val="24"/>
        </w:rPr>
        <w:t>e-mailu najneskôr sedem kalendárnych dní pred poverením a podlieha písomnému súhlasu objednávateľa,</w:t>
      </w:r>
    </w:p>
    <w:p w14:paraId="6F3CFC4C" w14:textId="77777777" w:rsidR="00A74847" w:rsidRPr="00122676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stromy, kry a trvalky musia byť vysadené vo vhodnom termíne vzhľadom na fenologické fázy vysádzaných stromov, krov a trvaliek,</w:t>
      </w:r>
    </w:p>
    <w:p w14:paraId="11A7D9A3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súčasťou dodávky a výsadieb dodávateľom je doprava výsadbového materiálu, náradia, mechanizmov, pracovníkov a ak je potrebné aj zdroja elektrickej energie na miesto plnenia,</w:t>
      </w:r>
    </w:p>
    <w:p w14:paraId="6F54F696" w14:textId="77777777" w:rsidR="00A74847" w:rsidRPr="00C842E1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objednávateľ zabezpečí pre dodávateľa, prípadne jeho subdodávateľov, povolenie pre vjazd a státie na predmetnej lokalite v nevyhnutnom rozsahu na vykonanie výsadbových prác a starostlivosti o stromy, kry a trvalky po výsadbe,</w:t>
      </w:r>
    </w:p>
    <w:p w14:paraId="2984D76C" w14:textId="77777777" w:rsidR="00A74847" w:rsidRPr="00C842E1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dodávateľ je povinný vždy </w:t>
      </w:r>
      <w:proofErr w:type="spellStart"/>
      <w:r w:rsidRPr="79791612">
        <w:rPr>
          <w:szCs w:val="24"/>
        </w:rPr>
        <w:t>zabezpečíť</w:t>
      </w:r>
      <w:proofErr w:type="spellEnd"/>
      <w:r w:rsidRPr="79791612">
        <w:rPr>
          <w:szCs w:val="24"/>
        </w:rPr>
        <w:t xml:space="preserve"> POD (Projekt organizácie dopravy)</w:t>
      </w:r>
      <w:r>
        <w:t xml:space="preserve"> </w:t>
      </w:r>
      <w:r w:rsidRPr="79791612">
        <w:rPr>
          <w:szCs w:val="24"/>
        </w:rPr>
        <w:t>a s ním súvisiace materiálne a personálne náležitosti, a dopravné</w:t>
      </w:r>
      <w:r w:rsidRPr="79791612">
        <w:t xml:space="preserve"> z</w:t>
      </w:r>
      <w:r w:rsidRPr="79791612">
        <w:rPr>
          <w:szCs w:val="24"/>
        </w:rPr>
        <w:t xml:space="preserve">načenia, na základe POD na každú z plôch výsadby, a to najneskôr 7 kalendárnych dní pred termínom poskytnutia služby na konkrétnej lokalite podľa Objednávky na vlastné náklady, </w:t>
      </w:r>
    </w:p>
    <w:p w14:paraId="684918AF" w14:textId="402C45CE" w:rsidR="00A74847" w:rsidRPr="003E520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výsadba bude realizovaná podľa písomného a grafického návrhu </w:t>
      </w:r>
      <w:r>
        <w:br/>
      </w:r>
      <w:r w:rsidRPr="79791612">
        <w:rPr>
          <w:szCs w:val="24"/>
        </w:rPr>
        <w:t xml:space="preserve">na umiestnenie rastlinného výsadbového materiálu, ktorý vypracoval objednávateľ </w:t>
      </w:r>
      <w:ins w:id="32" w:author="Bazyľáková Simona, Mgr." w:date="2023-10-09T13:40:00Z">
        <w:r w:rsidR="00F47307">
          <w:rPr>
            <w:szCs w:val="24"/>
          </w:rPr>
          <w:t xml:space="preserve">a </w:t>
        </w:r>
      </w:ins>
      <w:del w:id="33" w:author="Bazyľáková Simona, Mgr." w:date="2023-10-09T13:40:00Z">
        <w:r w:rsidRPr="79791612" w:rsidDel="00F47307">
          <w:rPr>
            <w:szCs w:val="24"/>
          </w:rPr>
          <w:delText xml:space="preserve">– prílohy č. 11-18 – ktorý </w:delText>
        </w:r>
      </w:del>
      <w:r w:rsidRPr="79791612">
        <w:rPr>
          <w:szCs w:val="24"/>
        </w:rPr>
        <w:t>je pre dodávateľa záväzný,</w:t>
      </w:r>
    </w:p>
    <w:p w14:paraId="5744D23B" w14:textId="77777777" w:rsidR="00A74847" w:rsidRPr="003E520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 xml:space="preserve">dodávateľ zabezpečí vytýčenie hraničných bodov plôch a línií výsadby </w:t>
      </w:r>
      <w:r>
        <w:br/>
      </w:r>
      <w:r w:rsidRPr="34A54283">
        <w:rPr>
          <w:szCs w:val="24"/>
        </w:rPr>
        <w:t>na mieste plnenia v dostatočnom čase pred termínom skutočnej výsadby rastlinného výsadbového materiálu,</w:t>
      </w:r>
    </w:p>
    <w:p w14:paraId="0642076A" w14:textId="3DA84571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na vytýčených plochách zabezpečí dodávateľ rozmiestnenie výsadbového materiálu, ktoré bude vykonané  individuálne podľa </w:t>
      </w:r>
      <w:proofErr w:type="spellStart"/>
      <w:r w:rsidRPr="79791612">
        <w:rPr>
          <w:szCs w:val="24"/>
        </w:rPr>
        <w:t>osadzovacieho</w:t>
      </w:r>
      <w:proofErr w:type="spellEnd"/>
      <w:r w:rsidRPr="79791612">
        <w:rPr>
          <w:szCs w:val="24"/>
        </w:rPr>
        <w:t xml:space="preserve"> plánu na presné umiestnenie rastlinného výsadbového materiálu podľa druhového zloženia, ktorý dodá objednávateľ</w:t>
      </w:r>
      <w:del w:id="34" w:author="Bazyľáková Simona, Mgr." w:date="2023-10-09T13:41:00Z">
        <w:r w:rsidRPr="79791612" w:rsidDel="00F47307">
          <w:rPr>
            <w:szCs w:val="24"/>
          </w:rPr>
          <w:delText xml:space="preserve"> – </w:delText>
        </w:r>
      </w:del>
      <w:del w:id="35" w:author="Bazyľáková Simona, Mgr." w:date="2023-10-09T13:40:00Z">
        <w:r w:rsidRPr="79791612" w:rsidDel="00F47307">
          <w:rPr>
            <w:szCs w:val="24"/>
          </w:rPr>
          <w:delText xml:space="preserve">prílohy č. 11-18, </w:delText>
        </w:r>
      </w:del>
    </w:p>
    <w:p w14:paraId="2E232927" w14:textId="77777777" w:rsidR="00A74847" w:rsidRPr="000C4985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zmena v rozmiestnení rastlinného výsadbového materiálu voči návrhu sa pri výsadbe môže uskutočniť len po osobnej konzultácii dodávateľa s objednávateľom a na základe jeho písomného schválenia,</w:t>
      </w:r>
    </w:p>
    <w:p w14:paraId="15EE8720" w14:textId="0F7218F0" w:rsidR="00A74847" w:rsidRPr="003E520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výsadba stromov, krov a trvaliek bude realizovaná jamkovou sadbou – jamka musí byť dostatočne veľká tak, aby sa celá koreňová sústava zmestila do jamky bez obmedzenia a bude zasypaná pôdou získanou výkopom jamky</w:t>
      </w:r>
      <w:del w:id="36" w:author="Bazyľáková Simona, Mgr." w:date="2023-10-09T13:41:00Z">
        <w:r w:rsidRPr="79791612" w:rsidDel="00F47307">
          <w:rPr>
            <w:szCs w:val="24"/>
          </w:rPr>
          <w:delText xml:space="preserve"> – príloha č.19,</w:delText>
        </w:r>
      </w:del>
    </w:p>
    <w:p w14:paraId="7AC294D0" w14:textId="77777777" w:rsidR="00A74847" w:rsidRPr="00267AA2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pri výsadbe je nutné postupovať podľa dokumentu ARBORISTICKÝ ŠTANDARD 4 - VÝSADBA STROMOV A KROV,</w:t>
      </w:r>
    </w:p>
    <w:p w14:paraId="15D3E6A0" w14:textId="77777777" w:rsidR="00A74847" w:rsidRPr="00A36FBC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 xml:space="preserve">do sadbovej jamky je pre všetky stromy, kry a trvalky nutné umiestniť </w:t>
      </w:r>
      <w:proofErr w:type="spellStart"/>
      <w:r w:rsidRPr="34A54283">
        <w:rPr>
          <w:szCs w:val="24"/>
        </w:rPr>
        <w:t>mykorízu</w:t>
      </w:r>
      <w:proofErr w:type="spellEnd"/>
      <w:r w:rsidRPr="34A54283">
        <w:rPr>
          <w:szCs w:val="24"/>
        </w:rPr>
        <w:t xml:space="preserve"> v práškovej forme vhodnej pre výsadbu stromov, krov a trvaliek v množstve podľa odporúčaní výrobcu,</w:t>
      </w:r>
    </w:p>
    <w:p w14:paraId="7D4353B9" w14:textId="08B9C799" w:rsidR="00A74847" w:rsidRPr="00C81FE5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pri výsadbe budú umiestnené ku každému  „stromu“ </w:t>
      </w:r>
      <w:proofErr w:type="spellStart"/>
      <w:r w:rsidRPr="79791612">
        <w:rPr>
          <w:szCs w:val="24"/>
        </w:rPr>
        <w:t>osadzovacie</w:t>
      </w:r>
      <w:proofErr w:type="spellEnd"/>
      <w:r w:rsidRPr="79791612">
        <w:rPr>
          <w:szCs w:val="24"/>
        </w:rPr>
        <w:t xml:space="preserve"> koly z agátového dreva, inštalované vo zvislej polohe s</w:t>
      </w:r>
      <w:r>
        <w:t xml:space="preserve"> </w:t>
      </w:r>
      <w:r w:rsidRPr="79791612">
        <w:rPr>
          <w:szCs w:val="24"/>
        </w:rPr>
        <w:t xml:space="preserve">montážou a ukotvením sadenice jutovou páskou. Priemer kolu 100 mm pri dĺžke 2-3 m </w:t>
      </w:r>
      <w:del w:id="37" w:author="Bazyľáková Simona, Mgr." w:date="2023-10-09T13:41:00Z">
        <w:r w:rsidRPr="79791612" w:rsidDel="00F47307">
          <w:rPr>
            <w:szCs w:val="24"/>
          </w:rPr>
          <w:delText xml:space="preserve">– príloha č. 20 </w:delText>
        </w:r>
      </w:del>
      <w:r w:rsidRPr="79791612">
        <w:rPr>
          <w:szCs w:val="24"/>
        </w:rPr>
        <w:t>– nasledovne:</w:t>
      </w:r>
    </w:p>
    <w:p w14:paraId="1AEFEAFA" w14:textId="77777777" w:rsidR="00A74847" w:rsidRPr="00AC53E0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00AC53E0">
        <w:rPr>
          <w:szCs w:val="24"/>
        </w:rPr>
        <w:t xml:space="preserve">ku každému „stromu“: </w:t>
      </w:r>
      <w:r w:rsidRPr="006C0CC4">
        <w:rPr>
          <w:szCs w:val="24"/>
        </w:rPr>
        <w:t>tri koly</w:t>
      </w:r>
      <w:r w:rsidRPr="00AC53E0">
        <w:rPr>
          <w:szCs w:val="24"/>
        </w:rPr>
        <w:t xml:space="preserve"> so šírkou min. 6 x 6 cm (resp. min. </w:t>
      </w:r>
      <w:r w:rsidRPr="00AC53E0">
        <w:rPr>
          <w:szCs w:val="24"/>
        </w:rPr>
        <w:br/>
        <w:t xml:space="preserve">Ø 6 cm) vysoké 200-300 cm, spojené v spodnej i hornej časti drevenou priečkou </w:t>
      </w:r>
      <w:r w:rsidRPr="00AC53E0">
        <w:rPr>
          <w:szCs w:val="24"/>
        </w:rPr>
        <w:br/>
        <w:t>a upevnené v zemi do hĺbky 50 cm,</w:t>
      </w:r>
    </w:p>
    <w:p w14:paraId="01163B96" w14:textId="77777777" w:rsidR="00A74847" w:rsidRPr="00B35F66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79791612">
        <w:rPr>
          <w:szCs w:val="24"/>
        </w:rPr>
        <w:t xml:space="preserve">všetky </w:t>
      </w:r>
      <w:proofErr w:type="spellStart"/>
      <w:r w:rsidRPr="79791612">
        <w:rPr>
          <w:szCs w:val="24"/>
        </w:rPr>
        <w:t>osadzovacie</w:t>
      </w:r>
      <w:proofErr w:type="spellEnd"/>
      <w:r w:rsidRPr="79791612">
        <w:rPr>
          <w:szCs w:val="24"/>
        </w:rPr>
        <w:t xml:space="preserve"> koly budú vopred ošetrené hydrofóbnym náterom alebo budú ponechané s kôrou.</w:t>
      </w:r>
    </w:p>
    <w:p w14:paraId="4CF896E6" w14:textId="513E2244" w:rsidR="00A74847" w:rsidRPr="007E2C83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34A54283">
        <w:rPr>
          <w:szCs w:val="24"/>
        </w:rPr>
        <w:t>pre optimalizáciu zavlažovania bude okolo všetkých vysadených stromov vytvorená zavlažovacia misa</w:t>
      </w:r>
      <w:r>
        <w:t xml:space="preserve"> </w:t>
      </w:r>
      <w:r w:rsidRPr="34A54283">
        <w:rPr>
          <w:szCs w:val="24"/>
        </w:rPr>
        <w:t xml:space="preserve">s výškou steny </w:t>
      </w:r>
      <w:del w:id="38" w:author="Bazyľáková Simona, Mgr." w:date="2023-10-09T13:41:00Z">
        <w:r w:rsidRPr="34A54283" w:rsidDel="00F47307">
          <w:rPr>
            <w:szCs w:val="24"/>
          </w:rPr>
          <w:delText xml:space="preserve">– príloha č. 19, obr. 1, </w:delText>
        </w:r>
      </w:del>
    </w:p>
    <w:p w14:paraId="77C1D23D" w14:textId="535628DA" w:rsidR="00A74847" w:rsidRPr="003213A0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povrch substrátu okolo všetkých vysadených stromov bude </w:t>
      </w:r>
      <w:proofErr w:type="spellStart"/>
      <w:r w:rsidRPr="79791612">
        <w:rPr>
          <w:szCs w:val="24"/>
        </w:rPr>
        <w:t>zamulčovaný</w:t>
      </w:r>
      <w:proofErr w:type="spellEnd"/>
      <w:r w:rsidRPr="79791612">
        <w:rPr>
          <w:szCs w:val="24"/>
        </w:rPr>
        <w:t xml:space="preserve"> požadovaným </w:t>
      </w:r>
      <w:proofErr w:type="spellStart"/>
      <w:r w:rsidRPr="79791612">
        <w:rPr>
          <w:szCs w:val="24"/>
        </w:rPr>
        <w:t>mulčovacím</w:t>
      </w:r>
      <w:proofErr w:type="spellEnd"/>
      <w:r w:rsidRPr="79791612">
        <w:rPr>
          <w:szCs w:val="24"/>
        </w:rPr>
        <w:t xml:space="preserve"> materiálom</w:t>
      </w:r>
      <w:del w:id="39" w:author="Bazyľáková Simona, Mgr." w:date="2023-10-09T13:41:00Z">
        <w:r w:rsidRPr="79791612" w:rsidDel="00F47307">
          <w:rPr>
            <w:szCs w:val="24"/>
          </w:rPr>
          <w:delText xml:space="preserve"> podľa prílohy č. 3-10,</w:delText>
        </w:r>
      </w:del>
    </w:p>
    <w:p w14:paraId="61AB6DE9" w14:textId="614363D0" w:rsidR="00A74847" w:rsidRPr="00006AD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zálievka bude k vysadenému rastlinnému materiálu dodaná hneď po výsadbe </w:t>
      </w:r>
      <w:del w:id="40" w:author="Bazyľáková Simona, Mgr." w:date="2023-10-09T13:41:00Z">
        <w:r w:rsidRPr="79791612" w:rsidDel="00C04C75">
          <w:rPr>
            <w:szCs w:val="24"/>
          </w:rPr>
          <w:delText xml:space="preserve">špecifikované v prílohe č. 3-10 </w:delText>
        </w:r>
      </w:del>
      <w:r w:rsidRPr="79791612">
        <w:rPr>
          <w:szCs w:val="24"/>
        </w:rPr>
        <w:t>samostatne na každú plochu,</w:t>
      </w:r>
    </w:p>
    <w:p w14:paraId="08A47850" w14:textId="77777777" w:rsidR="00A74847" w:rsidRPr="00006AD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súčasťou výsadby bude komparatívny rez vysadených stromov podľa dokumentu ARBORISTICKÝ ŠTANDARD 1 – REZ STROMOV,</w:t>
      </w:r>
    </w:p>
    <w:p w14:paraId="28A8416C" w14:textId="77777777" w:rsidR="00A74847" w:rsidRPr="004E27EF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súčasťou dodávky a výsadby materiálu je</w:t>
      </w:r>
      <w:r>
        <w:t xml:space="preserve"> </w:t>
      </w:r>
      <w:r w:rsidRPr="79791612">
        <w:rPr>
          <w:szCs w:val="24"/>
        </w:rPr>
        <w:t xml:space="preserve">odvoz vzniknutého odpadu; pričom nakladať s odpadom bude v súlade so zákonom č. 79/2015 Z. z. o odpadoch a o zmene a doplnení niektorých zákonov v znení neskorších predpisov, s hierarchiou odpadového hospodárstva, súvisiacimi všeobecne záväznými právnymi predpismi a s aktuálne platným všeobecne záväzným nariadením hlavného mesta Slovenskej republiky Bratislavy o nakladaní s komunálnymi odpadmi a drobnými stavebnými odpadmi na území Hlavného mesta Slovenskej republiky Bratislavy, </w:t>
      </w:r>
    </w:p>
    <w:p w14:paraId="59E29417" w14:textId="77777777" w:rsidR="00A74847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dodávka a výsadba rastlinného výsadbového materiálu podlieha čiastkovému preberaciemu konaniu v mieste realizácie, ktorý vypracuje objednávateľ v dvoch vyhotoveniach, pričom práce v starostlivosti prebiehajú v zmysle zmluvy ďalej,</w:t>
      </w:r>
    </w:p>
    <w:p w14:paraId="6458179C" w14:textId="77777777" w:rsidR="00A74847" w:rsidRPr="00B50BC8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vlastnícke právo k výsadbovému  materiálu prechádza na objednávateľa momentom podpísania preberacieho protokolu,  </w:t>
      </w:r>
    </w:p>
    <w:p w14:paraId="228EB309" w14:textId="77777777" w:rsidR="00A74847" w:rsidRDefault="00A74847" w:rsidP="00A74847">
      <w:pPr>
        <w:pStyle w:val="ListParagraph"/>
        <w:autoSpaceDE w:val="0"/>
        <w:autoSpaceDN w:val="0"/>
        <w:adjustRightInd w:val="0"/>
        <w:ind w:left="501"/>
        <w:jc w:val="both"/>
        <w:rPr>
          <w:szCs w:val="24"/>
        </w:rPr>
      </w:pPr>
      <w:r w:rsidRPr="79791612">
        <w:rPr>
          <w:szCs w:val="24"/>
        </w:rPr>
        <w:t>dodávateľ je povinný pri záverečnom preberacom konaní predložiť a odovzdať všetky platné doklady alebo podklady, ktoré sa všeobecne vyžadujú a súvisia s dodaním rastlinného výsadbového materiálu a sú nevyhnutné pre zabezpečenie následnej starostlivosti o stromy, kry a trvalky, pričom záverečný preberací protokol, ktorý potvrdí odovzdanie uvedených dokladov bude súčasťou poslednej faktúry</w:t>
      </w:r>
    </w:p>
    <w:p w14:paraId="5777214E" w14:textId="77777777" w:rsidR="00A74847" w:rsidRPr="003F44F8" w:rsidRDefault="00A74847" w:rsidP="00A7484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000E19A9">
        <w:rPr>
          <w:szCs w:val="24"/>
        </w:rPr>
        <w:t xml:space="preserve">objednávateľ má právo vykonávať kontrolu dodania a výsadby rastlinného materiálu a starostlivosti o vysadené stromy, kry a trvalky realizovanú dodávateľom prostredníctvom poverenej osoby. </w:t>
      </w:r>
    </w:p>
    <w:p w14:paraId="1045A0A7" w14:textId="77777777" w:rsidR="00A74847" w:rsidRPr="001B6172" w:rsidRDefault="00A74847" w:rsidP="00A74847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79791612">
        <w:rPr>
          <w:b/>
          <w:bCs/>
          <w:szCs w:val="24"/>
        </w:rPr>
        <w:t>Odborná starostlivosť o rastlinný výsadbový materiál po výsadbe:</w:t>
      </w:r>
    </w:p>
    <w:p w14:paraId="5A30EF0C" w14:textId="77777777" w:rsidR="00A74847" w:rsidRPr="006B01CE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pravidelná nevyhnutná odborná starostlivosť o každý vysadený strom, krík a trvalku samostatne znamená činnosť minimálne v rozsahu podľa nižšie uvedených požiadaviek, resp. podľa potreby vo väčšom rozsahu, priebežne po dobu 36 mesiacov odo dňa podpísania čiastkového preberacieho protokolu,</w:t>
      </w:r>
    </w:p>
    <w:p w14:paraId="224F8B09" w14:textId="77777777" w:rsidR="00A74847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miesto starostlivosti o vysadené stromy, kry a trvalky je miestom výsadby,</w:t>
      </w:r>
    </w:p>
    <w:p w14:paraId="60958C6B" w14:textId="77777777" w:rsidR="00A74847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v starostlivosti po výsadbe je zahrnutá doprava spojená s poskytovaním starostlivosti o vysadený rastlinný výsadbový materiál a s tým spojených úkonov,</w:t>
      </w:r>
    </w:p>
    <w:p w14:paraId="6438CEE5" w14:textId="77777777" w:rsidR="00A74847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odborná starostlivosť o stromy, kry a trvalky zahrňuje minimálne:</w:t>
      </w:r>
    </w:p>
    <w:p w14:paraId="726601DA" w14:textId="77777777" w:rsidR="00A7484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34A54283">
        <w:rPr>
          <w:szCs w:val="24"/>
        </w:rPr>
        <w:t>sledovanie zdravotného stavu rastlinného výsadbového materiálu a vyhodnocovanie vplyvu podmienok prostredia na ich zdravotný stav,</w:t>
      </w:r>
    </w:p>
    <w:p w14:paraId="4E620028" w14:textId="77777777" w:rsidR="00A74847" w:rsidRPr="00C31072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34A54283">
        <w:rPr>
          <w:szCs w:val="24"/>
        </w:rPr>
        <w:t>režim polievania upraví dodávateľ tak, aby bol prispôsobený zrážkam, vlastnostiam pôdy a pod. a tento návrh dá na odsúhlasenie objednávateľovi,</w:t>
      </w:r>
    </w:p>
    <w:p w14:paraId="20ACD108" w14:textId="77777777" w:rsidR="00A74847" w:rsidRPr="00006AD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34A54283">
        <w:rPr>
          <w:szCs w:val="24"/>
        </w:rPr>
        <w:t>ošetrovanie, resp. ochrana proti nepriaznivým abiotickým a biotickým vplyvom prostredia, realizácia preventívnych postrekov insekticídnymi a fungicídnymi prípravkami,</w:t>
      </w:r>
    </w:p>
    <w:p w14:paraId="20DBD2DC" w14:textId="77777777" w:rsidR="00A7484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34A54283">
        <w:rPr>
          <w:szCs w:val="24"/>
        </w:rPr>
        <w:t>ručné vypletie v okruhu 1 meter od bázy stromu min. 2 x ročne,</w:t>
      </w:r>
    </w:p>
    <w:p w14:paraId="2C35092E" w14:textId="77777777" w:rsidR="00A7484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79791612">
        <w:rPr>
          <w:szCs w:val="24"/>
        </w:rPr>
        <w:t>ručné vypletie trvaliek 8 x ročne (03-10 – 1 x mesačne),</w:t>
      </w:r>
    </w:p>
    <w:p w14:paraId="09ADF997" w14:textId="77777777" w:rsidR="00A74847" w:rsidRPr="00006AD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79791612">
        <w:rPr>
          <w:szCs w:val="24"/>
        </w:rPr>
        <w:t>ručné vypletie krov 8 x mesačne (03-10 – 1 x mesačne),</w:t>
      </w:r>
    </w:p>
    <w:p w14:paraId="724CBB18" w14:textId="77777777" w:rsidR="00A74847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79791612">
        <w:rPr>
          <w:szCs w:val="24"/>
        </w:rPr>
        <w:t xml:space="preserve">dodatočné </w:t>
      </w:r>
      <w:proofErr w:type="spellStart"/>
      <w:r w:rsidRPr="79791612">
        <w:rPr>
          <w:szCs w:val="24"/>
        </w:rPr>
        <w:t>mulčovanie</w:t>
      </w:r>
      <w:proofErr w:type="spellEnd"/>
      <w:r w:rsidRPr="79791612">
        <w:rPr>
          <w:szCs w:val="24"/>
        </w:rPr>
        <w:t xml:space="preserve"> drevenou štiepkou z listnatých stromov 1 x ročne. Dodávateľ návrh dá na odsúhlasenie objednávateľovi,</w:t>
      </w:r>
    </w:p>
    <w:p w14:paraId="04B26C20" w14:textId="77777777" w:rsidR="00A74847" w:rsidRPr="003F2266" w:rsidRDefault="00A74847" w:rsidP="00A74847">
      <w:pPr>
        <w:pStyle w:val="ListParagraph"/>
        <w:numPr>
          <w:ilvl w:val="2"/>
          <w:numId w:val="38"/>
        </w:numPr>
        <w:autoSpaceDE w:val="0"/>
        <w:autoSpaceDN w:val="0"/>
        <w:adjustRightInd w:val="0"/>
        <w:spacing w:after="120"/>
        <w:ind w:left="1418"/>
        <w:contextualSpacing/>
        <w:jc w:val="both"/>
        <w:rPr>
          <w:szCs w:val="24"/>
        </w:rPr>
      </w:pPr>
      <w:r w:rsidRPr="79791612">
        <w:rPr>
          <w:szCs w:val="24"/>
        </w:rPr>
        <w:t xml:space="preserve">výchovný rez všetkých vysadených stromov a krov 1 x ročne, jesenný </w:t>
      </w:r>
      <w:proofErr w:type="spellStart"/>
      <w:r w:rsidRPr="79791612">
        <w:rPr>
          <w:szCs w:val="24"/>
        </w:rPr>
        <w:t>orez</w:t>
      </w:r>
      <w:proofErr w:type="spellEnd"/>
      <w:r w:rsidRPr="79791612">
        <w:rPr>
          <w:szCs w:val="24"/>
        </w:rPr>
        <w:t xml:space="preserve"> trvaliek 1 x ročne. (</w:t>
      </w:r>
      <w:proofErr w:type="spellStart"/>
      <w:r w:rsidRPr="79791612">
        <w:rPr>
          <w:szCs w:val="24"/>
        </w:rPr>
        <w:t>Santolina</w:t>
      </w:r>
      <w:proofErr w:type="spellEnd"/>
      <w:r w:rsidRPr="79791612">
        <w:rPr>
          <w:szCs w:val="24"/>
        </w:rPr>
        <w:t xml:space="preserve"> </w:t>
      </w:r>
      <w:proofErr w:type="spellStart"/>
      <w:r w:rsidRPr="79791612">
        <w:rPr>
          <w:szCs w:val="24"/>
        </w:rPr>
        <w:t>chamaecyparissus</w:t>
      </w:r>
      <w:proofErr w:type="spellEnd"/>
      <w:r w:rsidRPr="79791612">
        <w:rPr>
          <w:szCs w:val="24"/>
        </w:rPr>
        <w:t xml:space="preserve">, </w:t>
      </w:r>
      <w:proofErr w:type="spellStart"/>
      <w:r w:rsidRPr="79791612">
        <w:rPr>
          <w:szCs w:val="24"/>
        </w:rPr>
        <w:t>Lavandula</w:t>
      </w:r>
      <w:proofErr w:type="spellEnd"/>
      <w:r w:rsidRPr="79791612">
        <w:rPr>
          <w:szCs w:val="24"/>
        </w:rPr>
        <w:t xml:space="preserve"> </w:t>
      </w:r>
      <w:proofErr w:type="spellStart"/>
      <w:r w:rsidRPr="79791612">
        <w:rPr>
          <w:szCs w:val="24"/>
        </w:rPr>
        <w:t>angustifolia</w:t>
      </w:r>
      <w:proofErr w:type="spellEnd"/>
      <w:r w:rsidRPr="79791612">
        <w:rPr>
          <w:szCs w:val="24"/>
        </w:rPr>
        <w:t xml:space="preserve">, </w:t>
      </w:r>
      <w:proofErr w:type="spellStart"/>
      <w:r w:rsidRPr="79791612">
        <w:rPr>
          <w:szCs w:val="24"/>
        </w:rPr>
        <w:t>Salvia</w:t>
      </w:r>
      <w:proofErr w:type="spellEnd"/>
      <w:r w:rsidRPr="79791612">
        <w:rPr>
          <w:szCs w:val="24"/>
        </w:rPr>
        <w:t xml:space="preserve"> </w:t>
      </w:r>
      <w:proofErr w:type="spellStart"/>
      <w:r w:rsidRPr="79791612">
        <w:rPr>
          <w:szCs w:val="24"/>
        </w:rPr>
        <w:t>officinalis</w:t>
      </w:r>
      <w:proofErr w:type="spellEnd"/>
      <w:r w:rsidRPr="79791612">
        <w:rPr>
          <w:szCs w:val="24"/>
        </w:rPr>
        <w:t xml:space="preserve">,) správa o termínoch a rozsahu realizovanej starostlivosti, najmä s údajmi </w:t>
      </w:r>
      <w:r>
        <w:br/>
      </w:r>
      <w:r w:rsidRPr="79791612">
        <w:rPr>
          <w:szCs w:val="24"/>
        </w:rPr>
        <w:t>o zdravotnom stave a úhyne rastlinného výsadbového materiálu, zistených podmienkach prostredia, navrhovaných a realizovaných opatreniach, bude zaslaná e-mailom objednávateľovi raz mesačne.</w:t>
      </w:r>
    </w:p>
    <w:p w14:paraId="4BEACA63" w14:textId="77777777" w:rsidR="00A74847" w:rsidRPr="00006AD7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>odborná starostlivosť o stromy, kry a trvalky zahrňuje aj záverečné ošetrenie a zabezpečenie optimálnych podmienok pre rast stromov po ukončení starostlivosti,</w:t>
      </w:r>
    </w:p>
    <w:p w14:paraId="09630BBD" w14:textId="77777777" w:rsidR="00A74847" w:rsidRPr="00006AD7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rPr>
          <w:szCs w:val="24"/>
        </w:rPr>
      </w:pPr>
      <w:r w:rsidRPr="79791612">
        <w:rPr>
          <w:szCs w:val="24"/>
        </w:rPr>
        <w:t xml:space="preserve">realizácia </w:t>
      </w:r>
      <w:proofErr w:type="spellStart"/>
      <w:r w:rsidRPr="79791612">
        <w:rPr>
          <w:szCs w:val="24"/>
        </w:rPr>
        <w:t>dosadby</w:t>
      </w:r>
      <w:proofErr w:type="spellEnd"/>
      <w:r w:rsidRPr="79791612">
        <w:rPr>
          <w:szCs w:val="24"/>
        </w:rPr>
        <w:t xml:space="preserve"> na počet a druhové zloženie pôvodne vysadeného rastlinného výsadbového materiálu bude 100%, s realizáciou </w:t>
      </w:r>
      <w:proofErr w:type="spellStart"/>
      <w:r w:rsidRPr="79791612">
        <w:rPr>
          <w:szCs w:val="24"/>
        </w:rPr>
        <w:t>dosadby</w:t>
      </w:r>
      <w:proofErr w:type="spellEnd"/>
      <w:r w:rsidRPr="79791612">
        <w:rPr>
          <w:szCs w:val="24"/>
        </w:rPr>
        <w:t xml:space="preserve"> v najbližšom možnom vhodnom termíne na náklady dodávateľa,</w:t>
      </w:r>
    </w:p>
    <w:p w14:paraId="37C607FC" w14:textId="77777777" w:rsidR="00A74847" w:rsidRPr="00F60438" w:rsidRDefault="00A74847" w:rsidP="00A7484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dodávateľ môže so súhlasom objednávateľa poveriť starostlivosťou o vysadené stromy, kry a trvalky tretiu osobu, za činnosť takejto osoby však dodávateľ zodpovedá akoby tieto činnosti realizoval sám; o poverení tretej osoby bude dodávateľ písomne informovať objednávateľa zaslaním </w:t>
      </w:r>
      <w:r>
        <w:br/>
      </w:r>
      <w:r w:rsidRPr="79791612">
        <w:rPr>
          <w:szCs w:val="24"/>
        </w:rPr>
        <w:t>e-mailu najneskôr sedem kalendárnych dní pred poverením a podlieha písomnému súhlasu objednávateľa,</w:t>
      </w:r>
    </w:p>
    <w:p w14:paraId="7B10A121" w14:textId="01169C5A" w:rsidR="00456C49" w:rsidRPr="00D779E6" w:rsidRDefault="00A74847" w:rsidP="00456C49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120"/>
        <w:contextualSpacing/>
        <w:jc w:val="both"/>
        <w:rPr>
          <w:szCs w:val="24"/>
        </w:rPr>
      </w:pPr>
      <w:r w:rsidRPr="79791612">
        <w:rPr>
          <w:szCs w:val="24"/>
        </w:rPr>
        <w:t xml:space="preserve">dodávateľovi vzniká nárok na zaplatenie ceny za poskytnuté  časti diela za kalendárny </w:t>
      </w:r>
      <w:del w:id="41" w:author="Bazyľáková Simona, Mgr." w:date="2023-10-09T13:45:00Z">
        <w:r w:rsidRPr="79791612" w:rsidDel="005F094E">
          <w:rPr>
            <w:szCs w:val="24"/>
          </w:rPr>
          <w:delText>švrťrok</w:delText>
        </w:r>
      </w:del>
      <w:ins w:id="42" w:author="Bazyľáková Simona, Mgr." w:date="2023-10-09T13:45:00Z">
        <w:r w:rsidR="005F094E" w:rsidRPr="79791612">
          <w:rPr>
            <w:szCs w:val="24"/>
          </w:rPr>
          <w:t>štvrťrok</w:t>
        </w:r>
      </w:ins>
      <w:r w:rsidRPr="79791612">
        <w:rPr>
          <w:szCs w:val="24"/>
        </w:rPr>
        <w:t xml:space="preserve"> po uplynutí príslušného kalendárneho štvrťroka; súčasťou faktúry budú podpísané správy o starostlivosti za kalendárny štvrťrok a preberacie protokoly za dané obdobie.</w:t>
      </w:r>
    </w:p>
    <w:p w14:paraId="3233D6F9" w14:textId="77777777" w:rsidR="00831FBC" w:rsidRDefault="00831FBC" w:rsidP="00831FBC">
      <w:pPr>
        <w:rPr>
          <w:b/>
          <w:bCs/>
          <w:szCs w:val="24"/>
        </w:rPr>
      </w:pPr>
    </w:p>
    <w:p w14:paraId="1EABE125" w14:textId="07FE4458" w:rsidR="00B24135" w:rsidRDefault="00831FBC" w:rsidP="00831FBC">
      <w:pPr>
        <w:rPr>
          <w:b/>
          <w:bCs/>
          <w:szCs w:val="24"/>
        </w:rPr>
      </w:pPr>
      <w:r w:rsidRPr="00831FBC">
        <w:rPr>
          <w:b/>
          <w:bCs/>
          <w:szCs w:val="24"/>
        </w:rPr>
        <w:t>Modelové riešenie kotvenia stromov</w:t>
      </w:r>
    </w:p>
    <w:p w14:paraId="7FAAB150" w14:textId="77777777" w:rsidR="00B24135" w:rsidRDefault="00B24135" w:rsidP="00831FBC">
      <w:pPr>
        <w:rPr>
          <w:b/>
          <w:bCs/>
          <w:szCs w:val="24"/>
        </w:rPr>
      </w:pPr>
    </w:p>
    <w:p w14:paraId="7BBB09CE" w14:textId="51E6FD52" w:rsidR="00B24135" w:rsidRDefault="00647B55" w:rsidP="00831FBC">
      <w:pPr>
        <w:rPr>
          <w:b/>
          <w:bCs/>
          <w:szCs w:val="24"/>
        </w:rPr>
      </w:pPr>
      <w:r w:rsidRPr="0004563D">
        <w:rPr>
          <w:noProof/>
        </w:rPr>
        <w:drawing>
          <wp:inline distT="0" distB="0" distL="0" distR="0" wp14:anchorId="25911A6B" wp14:editId="5655E014">
            <wp:extent cx="2190217" cy="4086225"/>
            <wp:effectExtent l="0" t="0" r="635" b="0"/>
            <wp:docPr id="1508338243" name="Obrázok 1508338243" descr="Obrázok, na ktorom je náčrt, kresba, umenie, origami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338243" name="Obrázok 1" descr="Obrázok, na ktorom je náčrt, kresba, umenie, origami&#10;&#10;Automaticky generovaný popi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2553" cy="414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3C296" w14:textId="77777777" w:rsidR="00B24135" w:rsidRDefault="00B24135" w:rsidP="00831FBC">
      <w:pPr>
        <w:rPr>
          <w:b/>
          <w:bCs/>
          <w:szCs w:val="24"/>
        </w:rPr>
      </w:pPr>
    </w:p>
    <w:p w14:paraId="1B1A5435" w14:textId="77777777" w:rsidR="00B24135" w:rsidRDefault="00B24135" w:rsidP="00831FBC">
      <w:pPr>
        <w:rPr>
          <w:b/>
          <w:bCs/>
          <w:szCs w:val="24"/>
        </w:rPr>
      </w:pPr>
    </w:p>
    <w:p w14:paraId="1A999158" w14:textId="7FE4B82B" w:rsidR="008050A6" w:rsidRPr="008050A6" w:rsidRDefault="00647B55" w:rsidP="00831FBC">
      <w:pPr>
        <w:rPr>
          <w:i/>
          <w:iCs/>
          <w:sz w:val="20"/>
          <w:szCs w:val="20"/>
        </w:rPr>
      </w:pPr>
      <w:r w:rsidRPr="008050A6">
        <w:rPr>
          <w:i/>
          <w:iCs/>
          <w:sz w:val="20"/>
          <w:szCs w:val="20"/>
        </w:rPr>
        <w:t xml:space="preserve">Obr. 1 </w:t>
      </w:r>
      <w:r w:rsidR="008050A6" w:rsidRPr="008050A6">
        <w:rPr>
          <w:i/>
          <w:iCs/>
          <w:sz w:val="20"/>
          <w:szCs w:val="20"/>
        </w:rPr>
        <w:t>- Nadzemné kotvenie stromov</w:t>
      </w:r>
      <w:r w:rsidR="008050A6" w:rsidRPr="008050A6">
        <w:rPr>
          <w:i/>
          <w:iCs/>
          <w:sz w:val="20"/>
          <w:szCs w:val="20"/>
        </w:rPr>
        <w:br/>
        <w:t xml:space="preserve">Koly sa usadia do vykopanej jamy a umiestnia sa minimálne v hĺbke 200 mm do kompaktného (prírodného) terénu. Vrchol kolov môže siahať maximálne 100 mm pod korunu. Koly sa vzájomne priečne stabilizujú (Zdroj: Slovenská poľnohospodárska univerzita v Nitre: </w:t>
      </w:r>
      <w:proofErr w:type="spellStart"/>
      <w:r w:rsidR="008050A6" w:rsidRPr="008050A6">
        <w:rPr>
          <w:i/>
          <w:iCs/>
          <w:sz w:val="20"/>
          <w:szCs w:val="20"/>
        </w:rPr>
        <w:t>Arboristický</w:t>
      </w:r>
      <w:proofErr w:type="spellEnd"/>
      <w:r w:rsidR="008050A6" w:rsidRPr="008050A6">
        <w:rPr>
          <w:i/>
          <w:iCs/>
          <w:sz w:val="20"/>
          <w:szCs w:val="20"/>
        </w:rPr>
        <w:t xml:space="preserve"> štandard 4., Výsadba stromov a krov</w:t>
      </w:r>
    </w:p>
    <w:p w14:paraId="05A98B20" w14:textId="77777777" w:rsidR="00647B55" w:rsidRPr="00831FBC" w:rsidRDefault="00647B55" w:rsidP="00831FBC">
      <w:pPr>
        <w:rPr>
          <w:b/>
          <w:bCs/>
          <w:szCs w:val="24"/>
        </w:rPr>
      </w:pPr>
    </w:p>
    <w:p w14:paraId="36CAA6C5" w14:textId="77777777" w:rsidR="00B24135" w:rsidRDefault="00B24135" w:rsidP="00B24135">
      <w:pPr>
        <w:rPr>
          <w:b/>
          <w:bCs/>
          <w:szCs w:val="24"/>
        </w:rPr>
      </w:pPr>
      <w:r w:rsidRPr="00542509">
        <w:rPr>
          <w:b/>
          <w:bCs/>
          <w:szCs w:val="24"/>
        </w:rPr>
        <w:t>Spôsob výsadby a vytvorenia zavlažovacej misy</w:t>
      </w:r>
    </w:p>
    <w:p w14:paraId="176CAC49" w14:textId="77777777" w:rsidR="00B24135" w:rsidRDefault="00B24135" w:rsidP="00B24135">
      <w:pPr>
        <w:rPr>
          <w:b/>
          <w:bCs/>
          <w:szCs w:val="24"/>
        </w:rPr>
      </w:pPr>
    </w:p>
    <w:p w14:paraId="3F1A2265" w14:textId="77777777" w:rsidR="00B24135" w:rsidRPr="00542509" w:rsidRDefault="00B24135" w:rsidP="00B24135">
      <w:pPr>
        <w:rPr>
          <w:b/>
          <w:bCs/>
          <w:szCs w:val="24"/>
        </w:rPr>
      </w:pPr>
    </w:p>
    <w:p w14:paraId="68A6472B" w14:textId="77777777" w:rsidR="00B24135" w:rsidRDefault="00B24135" w:rsidP="00B24135">
      <w:pPr>
        <w:rPr>
          <w:lang w:eastAsia="cs-CZ"/>
        </w:rPr>
      </w:pPr>
      <w:r w:rsidRPr="00474488">
        <w:rPr>
          <w:noProof/>
        </w:rPr>
        <w:drawing>
          <wp:anchor distT="0" distB="0" distL="114300" distR="114300" simplePos="0" relativeHeight="251658240" behindDoc="1" locked="0" layoutInCell="1" allowOverlap="1" wp14:anchorId="6D1592F7" wp14:editId="5B6F488C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5011947" cy="2751407"/>
            <wp:effectExtent l="0" t="0" r="0" b="0"/>
            <wp:wrapNone/>
            <wp:docPr id="1" name="Obrázok 1" descr="Obrázok, na ktorom je kresba, náčrt, diagram, obrys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kresba, náčrt, diagram, obrysy&#10;&#10;Automaticky generovaný popis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947" cy="2751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052B97" w14:textId="77777777" w:rsidR="00B24135" w:rsidRDefault="00B24135" w:rsidP="00B24135">
      <w:pPr>
        <w:rPr>
          <w:lang w:eastAsia="cs-CZ"/>
        </w:rPr>
      </w:pPr>
    </w:p>
    <w:p w14:paraId="37661A12" w14:textId="77777777" w:rsidR="00B24135" w:rsidRDefault="00B24135" w:rsidP="00B24135">
      <w:pPr>
        <w:rPr>
          <w:lang w:eastAsia="cs-CZ"/>
        </w:rPr>
      </w:pPr>
    </w:p>
    <w:p w14:paraId="6302F2B0" w14:textId="77777777" w:rsidR="00B24135" w:rsidRDefault="00B24135" w:rsidP="00B24135">
      <w:pPr>
        <w:rPr>
          <w:lang w:eastAsia="cs-CZ"/>
        </w:rPr>
      </w:pPr>
    </w:p>
    <w:p w14:paraId="03253517" w14:textId="77777777" w:rsidR="00B24135" w:rsidRDefault="00B24135" w:rsidP="00B24135">
      <w:pPr>
        <w:rPr>
          <w:lang w:eastAsia="cs-CZ"/>
        </w:rPr>
      </w:pPr>
    </w:p>
    <w:p w14:paraId="45725D17" w14:textId="77777777" w:rsidR="00B24135" w:rsidRDefault="00B24135" w:rsidP="00B24135">
      <w:pPr>
        <w:rPr>
          <w:lang w:eastAsia="cs-CZ"/>
        </w:rPr>
      </w:pPr>
    </w:p>
    <w:p w14:paraId="4F6A1BDD" w14:textId="77777777" w:rsidR="00B24135" w:rsidRDefault="00B24135" w:rsidP="00B24135">
      <w:pPr>
        <w:rPr>
          <w:lang w:eastAsia="cs-CZ"/>
        </w:rPr>
      </w:pPr>
    </w:p>
    <w:p w14:paraId="34BBDC54" w14:textId="77777777" w:rsidR="00B24135" w:rsidRDefault="00B24135" w:rsidP="00B24135">
      <w:pPr>
        <w:rPr>
          <w:lang w:eastAsia="cs-CZ"/>
        </w:rPr>
      </w:pPr>
    </w:p>
    <w:p w14:paraId="260063B3" w14:textId="77777777" w:rsidR="00B24135" w:rsidRDefault="00B24135" w:rsidP="00B24135">
      <w:pPr>
        <w:rPr>
          <w:lang w:eastAsia="cs-CZ"/>
        </w:rPr>
      </w:pPr>
    </w:p>
    <w:p w14:paraId="77FD940E" w14:textId="77777777" w:rsidR="00B24135" w:rsidRDefault="00B24135" w:rsidP="00B24135">
      <w:pPr>
        <w:rPr>
          <w:lang w:eastAsia="cs-CZ"/>
        </w:rPr>
      </w:pPr>
    </w:p>
    <w:p w14:paraId="5625C89B" w14:textId="77777777" w:rsidR="00B24135" w:rsidRDefault="00B24135" w:rsidP="00B24135">
      <w:pPr>
        <w:rPr>
          <w:lang w:eastAsia="cs-CZ"/>
        </w:rPr>
      </w:pPr>
    </w:p>
    <w:p w14:paraId="028DD554" w14:textId="77777777" w:rsidR="00B24135" w:rsidRDefault="00B24135" w:rsidP="00B24135">
      <w:pPr>
        <w:rPr>
          <w:lang w:eastAsia="cs-CZ"/>
        </w:rPr>
      </w:pPr>
    </w:p>
    <w:p w14:paraId="163DA407" w14:textId="77777777" w:rsidR="00B24135" w:rsidRDefault="00B24135" w:rsidP="00B24135">
      <w:pPr>
        <w:rPr>
          <w:lang w:eastAsia="cs-CZ"/>
        </w:rPr>
      </w:pPr>
    </w:p>
    <w:p w14:paraId="55CA4FF9" w14:textId="77777777" w:rsidR="00B24135" w:rsidRDefault="00B24135" w:rsidP="00B24135">
      <w:pPr>
        <w:rPr>
          <w:lang w:eastAsia="cs-CZ"/>
        </w:rPr>
      </w:pPr>
    </w:p>
    <w:p w14:paraId="4D6AF379" w14:textId="77777777" w:rsidR="00B24135" w:rsidRDefault="00B24135" w:rsidP="00B24135">
      <w:pPr>
        <w:rPr>
          <w:lang w:eastAsia="cs-CZ"/>
        </w:rPr>
      </w:pPr>
    </w:p>
    <w:p w14:paraId="1B0B5801" w14:textId="77777777" w:rsidR="00B24135" w:rsidRDefault="00B24135" w:rsidP="00B24135">
      <w:pPr>
        <w:rPr>
          <w:lang w:eastAsia="cs-CZ"/>
        </w:rPr>
      </w:pPr>
    </w:p>
    <w:p w14:paraId="1D3BD92F" w14:textId="77777777" w:rsidR="00B24135" w:rsidRPr="008050A6" w:rsidRDefault="00B24135" w:rsidP="00B24135">
      <w:pPr>
        <w:rPr>
          <w:sz w:val="20"/>
          <w:szCs w:val="20"/>
          <w:lang w:eastAsia="cs-CZ"/>
        </w:rPr>
      </w:pPr>
    </w:p>
    <w:p w14:paraId="1C07AA1B" w14:textId="2777719B" w:rsidR="00B24135" w:rsidRPr="008050A6" w:rsidRDefault="00B24135" w:rsidP="00B24135">
      <w:pPr>
        <w:rPr>
          <w:i/>
          <w:iCs/>
          <w:sz w:val="20"/>
          <w:szCs w:val="20"/>
        </w:rPr>
      </w:pPr>
      <w:r w:rsidRPr="008050A6">
        <w:rPr>
          <w:i/>
          <w:iCs/>
          <w:sz w:val="20"/>
          <w:szCs w:val="20"/>
          <w:lang w:eastAsia="cs-CZ"/>
        </w:rPr>
        <w:t xml:space="preserve">Obr. </w:t>
      </w:r>
      <w:r w:rsidR="00647B55" w:rsidRPr="008050A6">
        <w:rPr>
          <w:i/>
          <w:iCs/>
          <w:sz w:val="20"/>
          <w:szCs w:val="20"/>
          <w:lang w:eastAsia="cs-CZ"/>
        </w:rPr>
        <w:t xml:space="preserve">2 </w:t>
      </w:r>
      <w:r w:rsidRPr="008050A6">
        <w:rPr>
          <w:sz w:val="20"/>
          <w:szCs w:val="20"/>
          <w:lang w:eastAsia="cs-CZ"/>
        </w:rPr>
        <w:t xml:space="preserve">- </w:t>
      </w:r>
      <w:r w:rsidRPr="008050A6">
        <w:rPr>
          <w:i/>
          <w:iCs/>
          <w:sz w:val="20"/>
          <w:szCs w:val="20"/>
        </w:rPr>
        <w:t xml:space="preserve">Spôsob výsadby a vytvorenia zavlažovacej misy s výškou steny 80 – 100 mm na rovine; (Zdroj: Slovenská poľnohospodárska univerzita v Nitre: </w:t>
      </w:r>
      <w:proofErr w:type="spellStart"/>
      <w:r w:rsidRPr="008050A6">
        <w:rPr>
          <w:i/>
          <w:iCs/>
          <w:sz w:val="20"/>
          <w:szCs w:val="20"/>
        </w:rPr>
        <w:t>Arboristický</w:t>
      </w:r>
      <w:proofErr w:type="spellEnd"/>
      <w:r w:rsidRPr="008050A6">
        <w:rPr>
          <w:i/>
          <w:iCs/>
          <w:sz w:val="20"/>
          <w:szCs w:val="20"/>
        </w:rPr>
        <w:t xml:space="preserve"> štandard 4., Výsadba stromov a krov)</w:t>
      </w:r>
    </w:p>
    <w:p w14:paraId="43729CB1" w14:textId="17230D87" w:rsidR="00831FBC" w:rsidRDefault="00831FBC" w:rsidP="00456C49">
      <w:pPr>
        <w:rPr>
          <w:lang w:eastAsia="cs-CZ"/>
        </w:rPr>
      </w:pPr>
    </w:p>
    <w:p w14:paraId="1E5AB55E" w14:textId="77777777" w:rsidR="00A00134" w:rsidRDefault="00A00134" w:rsidP="00083C1A">
      <w:pPr>
        <w:rPr>
          <w:b/>
          <w:bCs/>
          <w:szCs w:val="24"/>
        </w:rPr>
      </w:pPr>
    </w:p>
    <w:p w14:paraId="10ACBE8D" w14:textId="396AFBD8" w:rsidR="000B4B3C" w:rsidRDefault="00083C1A" w:rsidP="00083C1A">
      <w:pPr>
        <w:rPr>
          <w:b/>
          <w:bCs/>
          <w:szCs w:val="24"/>
        </w:rPr>
      </w:pPr>
      <w:r>
        <w:rPr>
          <w:b/>
          <w:bCs/>
          <w:szCs w:val="24"/>
        </w:rPr>
        <w:t>O</w:t>
      </w:r>
      <w:r w:rsidRPr="00083C1A">
        <w:rPr>
          <w:b/>
          <w:bCs/>
          <w:szCs w:val="24"/>
        </w:rPr>
        <w:t>dborná starostlivosť o stromy, kry a trvalky zahrňuje minimálne:</w:t>
      </w:r>
    </w:p>
    <w:p w14:paraId="051B9F46" w14:textId="77777777" w:rsidR="000B4B3C" w:rsidRPr="00083C1A" w:rsidRDefault="000B4B3C" w:rsidP="00083C1A">
      <w:pPr>
        <w:rPr>
          <w:b/>
          <w:bCs/>
          <w:szCs w:val="24"/>
        </w:rPr>
      </w:pPr>
    </w:p>
    <w:p w14:paraId="5AF9F518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6"/>
        <w:jc w:val="both"/>
        <w:rPr>
          <w:szCs w:val="24"/>
        </w:rPr>
      </w:pPr>
      <w:r w:rsidRPr="00A00134">
        <w:rPr>
          <w:szCs w:val="24"/>
        </w:rPr>
        <w:t>sledovanie zdravotného stavu rastlinného materiálu a vyhodnocovanie vplyvu podmienok prostredia na ich zdravotný stav,</w:t>
      </w:r>
    </w:p>
    <w:p w14:paraId="34F3E24B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6"/>
        <w:jc w:val="both"/>
        <w:rPr>
          <w:szCs w:val="24"/>
        </w:rPr>
      </w:pPr>
      <w:r w:rsidRPr="00A00134">
        <w:rPr>
          <w:szCs w:val="24"/>
        </w:rPr>
        <w:t>režim polievania upraví dodávateľ tak, aby bol prispôsobený zrážkam, vlastnostiam pôdy a pod. a tento návrh dá na odsúhlasenie objednávateľovi,</w:t>
      </w:r>
    </w:p>
    <w:p w14:paraId="14629CEE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>ošetrovanie, resp. ochrana proti nepriaznivým abiotickým a biotickým vplyvom prostredia, realizácia preventívnych postrekov insekticídnymi a fungicídnymi prípravkami,</w:t>
      </w:r>
    </w:p>
    <w:p w14:paraId="31469EA3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>ručné vypletie v okruhu 1 meter od bázy stromu min. 2 x ročne,</w:t>
      </w:r>
    </w:p>
    <w:p w14:paraId="7168F9B3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6"/>
        <w:jc w:val="both"/>
        <w:rPr>
          <w:szCs w:val="24"/>
        </w:rPr>
      </w:pPr>
      <w:r w:rsidRPr="00A00134">
        <w:rPr>
          <w:szCs w:val="24"/>
        </w:rPr>
        <w:t>ručné vypletie trvaliek 8 x ročne (03-10 – 1 x mesačne)</w:t>
      </w:r>
    </w:p>
    <w:p w14:paraId="68250C29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>ručné vypletie krov 8 x mesačne (03-10 – 1 x mesačne)</w:t>
      </w:r>
    </w:p>
    <w:p w14:paraId="5A408D96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 xml:space="preserve">dodatočné </w:t>
      </w:r>
      <w:proofErr w:type="spellStart"/>
      <w:r w:rsidRPr="00A00134">
        <w:rPr>
          <w:szCs w:val="24"/>
        </w:rPr>
        <w:t>mulčovanie</w:t>
      </w:r>
      <w:proofErr w:type="spellEnd"/>
      <w:r w:rsidRPr="00A00134">
        <w:rPr>
          <w:szCs w:val="24"/>
        </w:rPr>
        <w:t xml:space="preserve"> drevenou štiepkou z listnatých stromov 1 x ročne. Dodávateľ návrh dá na odsúhlasenie objednávateľovi.</w:t>
      </w:r>
    </w:p>
    <w:p w14:paraId="76FB6BE3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 xml:space="preserve">výchovný rez všetkých vysadených stromov a krov 1 x ročne, jesenný </w:t>
      </w:r>
      <w:proofErr w:type="spellStart"/>
      <w:r w:rsidRPr="00A00134">
        <w:rPr>
          <w:szCs w:val="24"/>
        </w:rPr>
        <w:t>orez</w:t>
      </w:r>
      <w:proofErr w:type="spellEnd"/>
      <w:r w:rsidRPr="00A00134">
        <w:rPr>
          <w:szCs w:val="24"/>
        </w:rPr>
        <w:t xml:space="preserve"> trvaliek 1 x ročne</w:t>
      </w:r>
      <w:r w:rsidRPr="00A00134">
        <w:rPr>
          <w:i/>
          <w:iCs/>
          <w:szCs w:val="24"/>
        </w:rPr>
        <w:t>. (</w:t>
      </w:r>
      <w:proofErr w:type="spellStart"/>
      <w:r w:rsidRPr="00A00134">
        <w:rPr>
          <w:i/>
          <w:iCs/>
          <w:szCs w:val="24"/>
        </w:rPr>
        <w:t>Santolina</w:t>
      </w:r>
      <w:proofErr w:type="spellEnd"/>
      <w:r w:rsidRPr="00A00134">
        <w:rPr>
          <w:i/>
          <w:iCs/>
          <w:szCs w:val="24"/>
        </w:rPr>
        <w:t xml:space="preserve"> </w:t>
      </w:r>
      <w:proofErr w:type="spellStart"/>
      <w:r w:rsidRPr="00A00134">
        <w:rPr>
          <w:i/>
          <w:iCs/>
          <w:szCs w:val="24"/>
        </w:rPr>
        <w:t>chamaecyparissus</w:t>
      </w:r>
      <w:proofErr w:type="spellEnd"/>
      <w:r w:rsidRPr="00A00134">
        <w:rPr>
          <w:i/>
          <w:iCs/>
          <w:szCs w:val="24"/>
        </w:rPr>
        <w:t xml:space="preserve">, </w:t>
      </w:r>
      <w:proofErr w:type="spellStart"/>
      <w:r w:rsidRPr="00A00134">
        <w:rPr>
          <w:i/>
          <w:iCs/>
          <w:szCs w:val="24"/>
        </w:rPr>
        <w:t>Lavandula</w:t>
      </w:r>
      <w:proofErr w:type="spellEnd"/>
      <w:r w:rsidRPr="00A00134">
        <w:rPr>
          <w:i/>
          <w:iCs/>
          <w:szCs w:val="24"/>
        </w:rPr>
        <w:t xml:space="preserve"> </w:t>
      </w:r>
      <w:proofErr w:type="spellStart"/>
      <w:r w:rsidRPr="00A00134">
        <w:rPr>
          <w:i/>
          <w:iCs/>
          <w:szCs w:val="24"/>
        </w:rPr>
        <w:t>angustifolia</w:t>
      </w:r>
      <w:proofErr w:type="spellEnd"/>
      <w:r w:rsidRPr="00A00134">
        <w:rPr>
          <w:i/>
          <w:iCs/>
          <w:szCs w:val="24"/>
        </w:rPr>
        <w:t xml:space="preserve">, </w:t>
      </w:r>
      <w:proofErr w:type="spellStart"/>
      <w:r w:rsidRPr="00A00134">
        <w:rPr>
          <w:i/>
          <w:iCs/>
          <w:szCs w:val="24"/>
        </w:rPr>
        <w:t>Salvia</w:t>
      </w:r>
      <w:proofErr w:type="spellEnd"/>
      <w:r w:rsidRPr="00A00134">
        <w:rPr>
          <w:i/>
          <w:iCs/>
          <w:szCs w:val="24"/>
        </w:rPr>
        <w:t xml:space="preserve"> </w:t>
      </w:r>
      <w:proofErr w:type="spellStart"/>
      <w:r w:rsidRPr="00A00134">
        <w:rPr>
          <w:i/>
          <w:iCs/>
          <w:szCs w:val="24"/>
        </w:rPr>
        <w:t>officinalis</w:t>
      </w:r>
      <w:proofErr w:type="spellEnd"/>
      <w:r w:rsidRPr="00A00134">
        <w:rPr>
          <w:i/>
          <w:iCs/>
          <w:szCs w:val="24"/>
        </w:rPr>
        <w:t>,)</w:t>
      </w:r>
      <w:r w:rsidRPr="00A00134">
        <w:rPr>
          <w:szCs w:val="24"/>
        </w:rPr>
        <w:t xml:space="preserve"> správa o termínoch a rozsahu realizovanej starostlivosti, najmä s údajmi </w:t>
      </w:r>
      <w:r w:rsidR="00A00134">
        <w:rPr>
          <w:szCs w:val="24"/>
        </w:rPr>
        <w:t xml:space="preserve"> </w:t>
      </w:r>
      <w:r w:rsidRPr="00A00134">
        <w:rPr>
          <w:szCs w:val="24"/>
        </w:rPr>
        <w:t>o zdravotnom stave a úhyne rastlinného materiálu, zistených podmienkach prostredia, navrhovaných a realizovaných opatreniach, bude zaslaná e-mailom objednávateľovi raz mesačne,</w:t>
      </w:r>
    </w:p>
    <w:p w14:paraId="1D119457" w14:textId="77777777" w:rsid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>odborná starostlivosť o stromy, kry a trvalky zahrňuje aj záverečné ošetrenie a zabezpečenie optimálnych podmienok pre rast stromov po ukončení starostlivosti,</w:t>
      </w:r>
    </w:p>
    <w:p w14:paraId="78AAF748" w14:textId="5FA2685D" w:rsidR="00831FBC" w:rsidRPr="00A00134" w:rsidRDefault="00083C1A" w:rsidP="00407C68">
      <w:pPr>
        <w:pStyle w:val="ListParagraph"/>
        <w:numPr>
          <w:ilvl w:val="3"/>
          <w:numId w:val="38"/>
        </w:numPr>
        <w:ind w:left="426" w:hanging="425"/>
        <w:jc w:val="both"/>
        <w:rPr>
          <w:szCs w:val="24"/>
        </w:rPr>
      </w:pPr>
      <w:r w:rsidRPr="00A00134">
        <w:rPr>
          <w:szCs w:val="24"/>
        </w:rPr>
        <w:t xml:space="preserve">realizácia </w:t>
      </w:r>
      <w:proofErr w:type="spellStart"/>
      <w:r w:rsidRPr="00A00134">
        <w:rPr>
          <w:szCs w:val="24"/>
        </w:rPr>
        <w:t>dosadby</w:t>
      </w:r>
      <w:proofErr w:type="spellEnd"/>
      <w:r w:rsidRPr="00A00134">
        <w:rPr>
          <w:szCs w:val="24"/>
        </w:rPr>
        <w:t xml:space="preserve"> na počet a druhové zloženie pôvodne vysadeného rastlinného materiálu bude 100%, s realizáciou </w:t>
      </w:r>
      <w:proofErr w:type="spellStart"/>
      <w:r w:rsidRPr="00A00134">
        <w:rPr>
          <w:szCs w:val="24"/>
        </w:rPr>
        <w:t>dosadby</w:t>
      </w:r>
      <w:proofErr w:type="spellEnd"/>
      <w:r w:rsidRPr="00A00134">
        <w:rPr>
          <w:szCs w:val="24"/>
        </w:rPr>
        <w:t xml:space="preserve"> v najbližšom možnom vhodnom termíne na náklady dodávateľa</w:t>
      </w:r>
      <w:r w:rsidR="00A00134">
        <w:rPr>
          <w:szCs w:val="24"/>
        </w:rPr>
        <w:t>.</w:t>
      </w:r>
    </w:p>
    <w:sectPr w:rsidR="00831FBC" w:rsidRPr="00A00134" w:rsidSect="000C68ED">
      <w:headerReference w:type="default" r:id="rId18"/>
      <w:footerReference w:type="default" r:id="rId19"/>
      <w:headerReference w:type="first" r:id="rId20"/>
      <w:pgSz w:w="11906" w:h="16838"/>
      <w:pgMar w:top="1191" w:right="1191" w:bottom="1191" w:left="1191" w:header="709" w:footer="709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1" w:author="Pudiš Ivan, Mgr" w:date="2023-10-09T10:24:00Z" w:initials="PIM">
    <w:p w14:paraId="0684DEDB" w14:textId="77777777" w:rsidR="00E65CA7" w:rsidRDefault="008E685C" w:rsidP="00574FD6">
      <w:pPr>
        <w:pStyle w:val="CommentText"/>
      </w:pPr>
      <w:r>
        <w:rPr>
          <w:rStyle w:val="CommentReference"/>
        </w:rPr>
        <w:annotationRef/>
      </w:r>
      <w:r w:rsidR="00E65CA7">
        <w:t xml:space="preserve">Prílohu č. 3-10 spomíname viac ráz v tejto prílohe, máme takú? </w:t>
      </w:r>
    </w:p>
  </w:comment>
  <w:comment w:id="12" w:author="Bazyľáková Simona, Mgr." w:date="2023-10-09T10:39:00Z" w:initials="BM">
    <w:p w14:paraId="1A2FA6AD" w14:textId="61E4FCCF" w:rsidR="321305A3" w:rsidRDefault="321305A3">
      <w:r>
        <w:t>nie už nemáme, ja som to upravila, v SP som to tuším všade(dúfam) vymazala a tu mi to muselo ujsť, takže sa nato pozriem a povymazujem.</w:t>
      </w:r>
      <w:r>
        <w:annotationRef/>
      </w:r>
    </w:p>
  </w:comment>
  <w:comment w:id="16" w:author="Pudiš Ivan, Mgr." w:date="2023-10-09T12:59:00Z" w:initials="IP">
    <w:p w14:paraId="3430A063" w14:textId="77777777" w:rsidR="00994DD0" w:rsidRDefault="00720579">
      <w:pPr>
        <w:pStyle w:val="CommentText"/>
      </w:pPr>
      <w:r>
        <w:rPr>
          <w:rStyle w:val="CommentReference"/>
        </w:rPr>
        <w:annotationRef/>
      </w:r>
      <w:r w:rsidR="00994DD0">
        <w:t>Trváme na dodaní presne takéhoto počtu? Čiže ani v prípade priaznivej ceny v NPK nebudeme chcieť odobrať viac toho?</w:t>
      </w:r>
    </w:p>
    <w:p w14:paraId="4885B834" w14:textId="77777777" w:rsidR="00994DD0" w:rsidRDefault="00994DD0">
      <w:pPr>
        <w:pStyle w:val="CommentText"/>
      </w:pPr>
      <w:r>
        <w:t xml:space="preserve"> </w:t>
      </w:r>
      <w:r>
        <w:br/>
        <w:t>nevravím že to takto nastavené byť nemôže, ale ak sme v prípade lepšej ceny v NPK úspešného ochotní odobrať aj viac tovarov, tak toto musíme upraviť</w:t>
      </w:r>
    </w:p>
    <w:p w14:paraId="4CF86C3F" w14:textId="77777777" w:rsidR="00994DD0" w:rsidRDefault="00994DD0">
      <w:pPr>
        <w:pStyle w:val="CommentText"/>
      </w:pPr>
    </w:p>
    <w:p w14:paraId="1C3EF505" w14:textId="77777777" w:rsidR="00994DD0" w:rsidRDefault="00994DD0" w:rsidP="00574FD6">
      <w:pPr>
        <w:pStyle w:val="CommentText"/>
      </w:pPr>
      <w:r>
        <w:t>V čl. 3 RD uvádzame, že hodnota RD je stanovená ponukou úspešného uchádzača, takže z toho mi vyplýva, že nechceme viac tovarov ani keby boli lepšie ceny</w:t>
      </w:r>
      <w:r>
        <w:br/>
        <w:t>Správne?</w:t>
      </w:r>
    </w:p>
  </w:comment>
  <w:comment w:id="17" w:author="Bazyľáková Simona, Mgr." w:date="2023-10-09T13:47:00Z" w:initials="SB">
    <w:p w14:paraId="2D2227EF" w14:textId="77777777" w:rsidR="00574FD6" w:rsidRDefault="00574FD6" w:rsidP="00574FD6">
      <w:pPr>
        <w:pStyle w:val="CommentText"/>
      </w:pPr>
      <w:r>
        <w:rPr>
          <w:rStyle w:val="CommentReference"/>
        </w:rPr>
        <w:annotationRef/>
      </w:r>
      <w:r>
        <w:t>Ja si myslím že áno, nakoľko vo VV je pre každú plochu presne špecifikované čoho chcú koľko odobrať a takto to majú naceňovať aj uchádzači - teda na presný počet</w:t>
      </w:r>
    </w:p>
  </w:comment>
  <w:comment w:id="22" w:author="Pudiš Ivan, Mgr" w:date="2023-10-09T10:31:00Z" w:initials="PIM">
    <w:p w14:paraId="3B251992" w14:textId="73801D8C" w:rsidR="00E168FA" w:rsidRDefault="00E168FA" w:rsidP="00574FD6">
      <w:pPr>
        <w:pStyle w:val="CommentText"/>
      </w:pPr>
      <w:r>
        <w:rPr>
          <w:rStyle w:val="CommentReference"/>
        </w:rPr>
        <w:annotationRef/>
      </w:r>
      <w:r>
        <w:t>K tomuto som dal koment v SP</w:t>
      </w:r>
    </w:p>
  </w:comment>
  <w:comment w:id="27" w:author="Pudiš Ivan, Mgr." w:date="2023-10-09T12:58:00Z" w:initials="IP">
    <w:p w14:paraId="567A7F41" w14:textId="77777777" w:rsidR="006D412D" w:rsidRDefault="006D412D" w:rsidP="00574FD6">
      <w:pPr>
        <w:pStyle w:val="CommentText"/>
      </w:pPr>
      <w:r>
        <w:rPr>
          <w:rStyle w:val="CommentReference"/>
        </w:rPr>
        <w:annotationRef/>
      </w:r>
      <w:r>
        <w:t>Tu tiež komentár, či je toto číslo správne, lebo ja takúto prílohu nevidím v teamse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684DEDB" w15:done="1"/>
  <w15:commentEx w15:paraId="1A2FA6AD" w15:paraIdParent="0684DEDB" w15:done="1"/>
  <w15:commentEx w15:paraId="1C3EF505" w15:done="0"/>
  <w15:commentEx w15:paraId="2D2227EF" w15:paraIdParent="1C3EF505" w15:done="0"/>
  <w15:commentEx w15:paraId="3B251992" w15:done="0"/>
  <w15:commentEx w15:paraId="567A7F4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6BAC63" w16cex:dateUtc="2023-10-09T08:24:00Z"/>
  <w16cex:commentExtensible w16cex:durableId="1CA14C27" w16cex:dateUtc="2023-10-09T08:39:00Z"/>
  <w16cex:commentExtensible w16cex:durableId="50FCFB6C" w16cex:dateUtc="2023-10-09T10:59:00Z"/>
  <w16cex:commentExtensible w16cex:durableId="5E178D29" w16cex:dateUtc="2023-10-09T11:47:00Z"/>
  <w16cex:commentExtensible w16cex:durableId="062F700B" w16cex:dateUtc="2023-10-09T08:31:00Z"/>
  <w16cex:commentExtensible w16cex:durableId="306DEF34" w16cex:dateUtc="2023-10-09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684DEDB" w16cid:durableId="526BAC63"/>
  <w16cid:commentId w16cid:paraId="1A2FA6AD" w16cid:durableId="1CA14C27"/>
  <w16cid:commentId w16cid:paraId="1C3EF505" w16cid:durableId="50FCFB6C"/>
  <w16cid:commentId w16cid:paraId="2D2227EF" w16cid:durableId="5E178D29"/>
  <w16cid:commentId w16cid:paraId="3B251992" w16cid:durableId="062F700B"/>
  <w16cid:commentId w16cid:paraId="567A7F41" w16cid:durableId="306DEF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816DC" w14:textId="77777777" w:rsidR="00E13870" w:rsidRDefault="00E13870">
      <w:r>
        <w:separator/>
      </w:r>
    </w:p>
  </w:endnote>
  <w:endnote w:type="continuationSeparator" w:id="0">
    <w:p w14:paraId="18B69CFB" w14:textId="77777777" w:rsidR="00E13870" w:rsidRDefault="00E13870">
      <w:r>
        <w:continuationSeparator/>
      </w:r>
    </w:p>
  </w:endnote>
  <w:endnote w:type="continuationNotice" w:id="1">
    <w:p w14:paraId="130FF798" w14:textId="77777777" w:rsidR="00E13870" w:rsidRDefault="00E13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829282721"/>
      <w:docPartObj>
        <w:docPartGallery w:val="Page Numbers (Bottom of Page)"/>
        <w:docPartUnique/>
      </w:docPartObj>
    </w:sdtPr>
    <w:sdtContent>
      <w:p w14:paraId="31746966" w14:textId="3C3146F4" w:rsidR="008B18E5" w:rsidRPr="008B18E5" w:rsidRDefault="008B18E5">
        <w:pPr>
          <w:pStyle w:val="Footer"/>
          <w:jc w:val="center"/>
          <w:rPr>
            <w:sz w:val="20"/>
            <w:szCs w:val="20"/>
          </w:rPr>
        </w:pPr>
        <w:r w:rsidRPr="008B18E5">
          <w:rPr>
            <w:sz w:val="20"/>
            <w:szCs w:val="20"/>
          </w:rPr>
          <w:fldChar w:fldCharType="begin"/>
        </w:r>
        <w:r w:rsidRPr="008B18E5">
          <w:rPr>
            <w:sz w:val="20"/>
            <w:szCs w:val="20"/>
          </w:rPr>
          <w:instrText>PAGE   \* MERGEFORMAT</w:instrText>
        </w:r>
        <w:r w:rsidRPr="008B18E5">
          <w:rPr>
            <w:sz w:val="20"/>
            <w:szCs w:val="20"/>
          </w:rPr>
          <w:fldChar w:fldCharType="separate"/>
        </w:r>
        <w:r w:rsidRPr="008B18E5">
          <w:rPr>
            <w:sz w:val="20"/>
            <w:szCs w:val="20"/>
            <w:lang w:val="sk-SK"/>
          </w:rPr>
          <w:t>2</w:t>
        </w:r>
        <w:r w:rsidRPr="008B18E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4232E" w14:textId="77777777" w:rsidR="00E13870" w:rsidRDefault="00E13870">
      <w:r>
        <w:separator/>
      </w:r>
    </w:p>
  </w:footnote>
  <w:footnote w:type="continuationSeparator" w:id="0">
    <w:p w14:paraId="2AC3B751" w14:textId="77777777" w:rsidR="00E13870" w:rsidRDefault="00E13870">
      <w:r>
        <w:continuationSeparator/>
      </w:r>
    </w:p>
  </w:footnote>
  <w:footnote w:type="continuationNotice" w:id="1">
    <w:p w14:paraId="3F2BEC2A" w14:textId="77777777" w:rsidR="00E13870" w:rsidRDefault="00E138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328A1" w14:textId="787B4E7F" w:rsidR="008B18E5" w:rsidRPr="00DA3D52" w:rsidRDefault="008B18E5" w:rsidP="008B18E5">
    <w:pPr>
      <w:pStyle w:val="Header"/>
      <w:tabs>
        <w:tab w:val="clear" w:pos="4536"/>
        <w:tab w:val="clear" w:pos="9072"/>
        <w:tab w:val="left" w:pos="3119"/>
        <w:tab w:val="right" w:pos="9498"/>
      </w:tabs>
      <w:ind w:right="-144" w:firstLine="993"/>
      <w:rPr>
        <w:bCs/>
        <w:sz w:val="22"/>
      </w:rPr>
    </w:pPr>
    <w:bookmarkStart w:id="43" w:name="_Hlk68613026"/>
    <w:bookmarkStart w:id="44" w:name="_Hlk68613027"/>
    <w:r>
      <w:rPr>
        <w:noProof/>
      </w:rPr>
      <w:drawing>
        <wp:anchor distT="0" distB="0" distL="114300" distR="114300" simplePos="0" relativeHeight="251658240" behindDoc="1" locked="0" layoutInCell="0" allowOverlap="1" wp14:anchorId="481FA7EF" wp14:editId="017A5106">
          <wp:simplePos x="0" y="0"/>
          <wp:positionH relativeFrom="page">
            <wp:posOffset>685495</wp:posOffset>
          </wp:positionH>
          <wp:positionV relativeFrom="page">
            <wp:posOffset>463347</wp:posOffset>
          </wp:positionV>
          <wp:extent cx="555625" cy="47434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01A7">
      <w:rPr>
        <w:b/>
        <w:bCs/>
        <w:sz w:val="22"/>
      </w:rPr>
      <w:t>Hlavné mesto SR</w:t>
    </w:r>
    <w:r>
      <w:rPr>
        <w:b/>
        <w:bCs/>
        <w:sz w:val="22"/>
      </w:rPr>
      <w:t xml:space="preserve"> Bratislava</w:t>
    </w:r>
    <w:r>
      <w:rPr>
        <w:b/>
        <w:bCs/>
        <w:sz w:val="22"/>
      </w:rPr>
      <w:tab/>
    </w:r>
    <w:r w:rsidR="006E29DF">
      <w:rPr>
        <w:b/>
        <w:bCs/>
        <w:sz w:val="22"/>
        <w:lang w:val="sk-SK"/>
      </w:rPr>
      <w:t xml:space="preserve"> </w:t>
    </w:r>
    <w:r w:rsidR="004E4CF4" w:rsidRPr="00AF27FC">
      <w:t xml:space="preserve">Výsadba drevín  a trvaliek s následnou </w:t>
    </w:r>
  </w:p>
  <w:p w14:paraId="5E9A5C7D" w14:textId="43F809E6" w:rsidR="008B18E5" w:rsidRPr="00CF39DB" w:rsidRDefault="008B18E5" w:rsidP="008B18E5">
    <w:pPr>
      <w:pStyle w:val="Header"/>
      <w:tabs>
        <w:tab w:val="clear" w:pos="4536"/>
        <w:tab w:val="clear" w:pos="9072"/>
        <w:tab w:val="left" w:pos="3119"/>
        <w:tab w:val="right" w:pos="9498"/>
      </w:tabs>
      <w:ind w:right="-144" w:firstLine="993"/>
      <w:rPr>
        <w:sz w:val="22"/>
        <w:lang w:val="sk-SK"/>
      </w:rPr>
    </w:pPr>
    <w:r w:rsidRPr="00DC01A7">
      <w:rPr>
        <w:sz w:val="22"/>
      </w:rPr>
      <w:t>Primaciálne nám</w:t>
    </w:r>
    <w:r>
      <w:rPr>
        <w:sz w:val="22"/>
        <w:lang w:val="sk-SK"/>
      </w:rPr>
      <w:t>estie č.</w:t>
    </w:r>
    <w:r w:rsidRPr="00DC01A7">
      <w:rPr>
        <w:sz w:val="22"/>
      </w:rPr>
      <w:t xml:space="preserve"> 1</w:t>
    </w:r>
    <w:r w:rsidR="006E29DF">
      <w:rPr>
        <w:sz w:val="22"/>
        <w:lang w:val="sk-SK"/>
      </w:rPr>
      <w:t xml:space="preserve">                                  starostlivosťou na 36 </w:t>
    </w:r>
    <w:r w:rsidR="006E29DF" w:rsidRPr="00AF27FC">
      <w:t xml:space="preserve">mesiacov v </w:t>
    </w:r>
    <w:proofErr w:type="spellStart"/>
    <w:r w:rsidR="006E29DF" w:rsidRPr="00AF27FC">
      <w:t>k.ú</w:t>
    </w:r>
    <w:proofErr w:type="spellEnd"/>
    <w:r w:rsidR="006E29DF" w:rsidRPr="00AF27FC">
      <w:t>. Petržalka</w:t>
    </w:r>
    <w:r>
      <w:rPr>
        <w:sz w:val="22"/>
      </w:rPr>
      <w:tab/>
    </w:r>
  </w:p>
  <w:p w14:paraId="62DB037F" w14:textId="77777777" w:rsidR="008B18E5" w:rsidRPr="00110313" w:rsidRDefault="008B18E5" w:rsidP="008B18E5">
    <w:pPr>
      <w:pStyle w:val="Header"/>
      <w:tabs>
        <w:tab w:val="clear" w:pos="4536"/>
        <w:tab w:val="clear" w:pos="9072"/>
        <w:tab w:val="left" w:pos="3119"/>
        <w:tab w:val="left" w:pos="5737"/>
        <w:tab w:val="left" w:pos="6663"/>
      </w:tabs>
      <w:ind w:left="6663" w:right="-144" w:hanging="5670"/>
      <w:rPr>
        <w:sz w:val="22"/>
        <w:lang w:val="sk-SK"/>
      </w:rPr>
    </w:pPr>
    <w:r w:rsidRPr="00A77AFA">
      <w:rPr>
        <w:sz w:val="22"/>
      </w:rPr>
      <w:t xml:space="preserve">814 99 Bratislava </w:t>
    </w:r>
    <w:r w:rsidRPr="00A77AFA">
      <w:rPr>
        <w:sz w:val="22"/>
      </w:rPr>
      <w:tab/>
    </w:r>
    <w:r>
      <w:rPr>
        <w:sz w:val="22"/>
      </w:rPr>
      <w:tab/>
    </w:r>
    <w:r>
      <w:rPr>
        <w:sz w:val="22"/>
      </w:rPr>
      <w:tab/>
    </w:r>
  </w:p>
  <w:p w14:paraId="0722020C" w14:textId="77777777" w:rsidR="008B18E5" w:rsidRPr="00DC5269" w:rsidRDefault="008B18E5" w:rsidP="008B18E5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3119"/>
        <w:tab w:val="left" w:pos="6946"/>
      </w:tabs>
      <w:ind w:left="-426" w:right="-144" w:firstLine="1419"/>
      <w:rPr>
        <w:sz w:val="12"/>
        <w:szCs w:val="12"/>
      </w:rPr>
    </w:pPr>
  </w:p>
  <w:bookmarkEnd w:id="43"/>
  <w:bookmarkEnd w:id="44"/>
  <w:p w14:paraId="506ACF18" w14:textId="77777777" w:rsidR="008B18E5" w:rsidRDefault="008B18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7537D" w14:textId="5463F292" w:rsidR="0033255C" w:rsidRPr="00895EB8" w:rsidRDefault="0033255C" w:rsidP="009E2934">
    <w:pPr>
      <w:pStyle w:val="Header"/>
      <w:jc w:val="both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2759"/>
        </w:tabs>
        <w:ind w:left="3479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759"/>
        </w:tabs>
        <w:ind w:left="419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59"/>
        </w:tabs>
        <w:ind w:left="491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59"/>
        </w:tabs>
        <w:ind w:left="563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759"/>
        </w:tabs>
        <w:ind w:left="635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759"/>
        </w:tabs>
        <w:ind w:left="707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759"/>
        </w:tabs>
        <w:ind w:left="779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2759"/>
        </w:tabs>
        <w:ind w:left="851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759"/>
        </w:tabs>
        <w:ind w:left="9239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2EC4294"/>
    <w:multiLevelType w:val="multilevel"/>
    <w:tmpl w:val="E13C5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8263F"/>
    <w:multiLevelType w:val="hybridMultilevel"/>
    <w:tmpl w:val="D5BE923C"/>
    <w:lvl w:ilvl="0" w:tplc="FCCE1854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32EB1"/>
    <w:multiLevelType w:val="hybridMultilevel"/>
    <w:tmpl w:val="F75C4FA0"/>
    <w:lvl w:ilvl="0" w:tplc="B9C403E0">
      <w:start w:val="1"/>
      <w:numFmt w:val="decimal"/>
      <w:lvlText w:val="13.%1"/>
      <w:lvlJc w:val="left"/>
      <w:pPr>
        <w:ind w:left="720" w:hanging="55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826B2E"/>
    <w:multiLevelType w:val="hybridMultilevel"/>
    <w:tmpl w:val="20942D0C"/>
    <w:lvl w:ilvl="0" w:tplc="1F2414C6">
      <w:start w:val="1"/>
      <w:numFmt w:val="decimal"/>
      <w:lvlText w:val="7.%1"/>
      <w:lvlJc w:val="left"/>
      <w:pPr>
        <w:ind w:left="720" w:hanging="476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D6F1B"/>
    <w:multiLevelType w:val="hybridMultilevel"/>
    <w:tmpl w:val="603402BA"/>
    <w:lvl w:ilvl="0" w:tplc="041B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0E0218EE"/>
    <w:multiLevelType w:val="hybridMultilevel"/>
    <w:tmpl w:val="DD767C3E"/>
    <w:lvl w:ilvl="0" w:tplc="BF06FA8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9471B"/>
    <w:multiLevelType w:val="multilevel"/>
    <w:tmpl w:val="3A5E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C673A9"/>
    <w:multiLevelType w:val="hybridMultilevel"/>
    <w:tmpl w:val="E4008F02"/>
    <w:lvl w:ilvl="0" w:tplc="17D80A1A">
      <w:start w:val="1"/>
      <w:numFmt w:val="decimal"/>
      <w:lvlText w:val="6.%1"/>
      <w:lvlJc w:val="left"/>
      <w:pPr>
        <w:ind w:left="720" w:hanging="476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" w15:restartNumberingAfterBreak="0">
    <w:nsid w:val="26193F9B"/>
    <w:multiLevelType w:val="hybridMultilevel"/>
    <w:tmpl w:val="69D6C67E"/>
    <w:lvl w:ilvl="0" w:tplc="E756892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9156D"/>
    <w:multiLevelType w:val="hybridMultilevel"/>
    <w:tmpl w:val="3412DFC2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D1036"/>
    <w:multiLevelType w:val="hybridMultilevel"/>
    <w:tmpl w:val="55F643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07243"/>
    <w:multiLevelType w:val="hybridMultilevel"/>
    <w:tmpl w:val="CC94C8B6"/>
    <w:lvl w:ilvl="0" w:tplc="E3EC6ADE">
      <w:start w:val="1"/>
      <w:numFmt w:val="decimal"/>
      <w:lvlText w:val="8.%1"/>
      <w:lvlJc w:val="left"/>
      <w:pPr>
        <w:ind w:left="720" w:hanging="476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0" w15:restartNumberingAfterBreak="0">
    <w:nsid w:val="35FF3AB7"/>
    <w:multiLevelType w:val="multilevel"/>
    <w:tmpl w:val="961C3B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02A54B3"/>
    <w:multiLevelType w:val="hybridMultilevel"/>
    <w:tmpl w:val="A55674FA"/>
    <w:lvl w:ilvl="0" w:tplc="CCFA1254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F05EE"/>
    <w:multiLevelType w:val="hybridMultilevel"/>
    <w:tmpl w:val="6AD4DB3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5B43"/>
    <w:multiLevelType w:val="hybridMultilevel"/>
    <w:tmpl w:val="2044432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94558"/>
    <w:multiLevelType w:val="hybridMultilevel"/>
    <w:tmpl w:val="5B5683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26A37"/>
    <w:multiLevelType w:val="hybridMultilevel"/>
    <w:tmpl w:val="2FD450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564B5"/>
    <w:multiLevelType w:val="hybridMultilevel"/>
    <w:tmpl w:val="7E2AB428"/>
    <w:lvl w:ilvl="0" w:tplc="F766CE5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3C8566F"/>
    <w:multiLevelType w:val="hybridMultilevel"/>
    <w:tmpl w:val="C8D40030"/>
    <w:lvl w:ilvl="0" w:tplc="D48812D4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36784"/>
    <w:multiLevelType w:val="multilevel"/>
    <w:tmpl w:val="E74030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E58658C"/>
    <w:multiLevelType w:val="hybridMultilevel"/>
    <w:tmpl w:val="D388C5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907E4"/>
    <w:multiLevelType w:val="hybridMultilevel"/>
    <w:tmpl w:val="DCB00D7A"/>
    <w:lvl w:ilvl="0" w:tplc="041B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55D4F84E">
      <w:start w:val="1"/>
      <w:numFmt w:val="bullet"/>
      <w:lvlText w:val="▪"/>
      <w:lvlJc w:val="left"/>
      <w:pPr>
        <w:ind w:left="501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E5AED"/>
    <w:multiLevelType w:val="multilevel"/>
    <w:tmpl w:val="79C05308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b w:val="0"/>
        <w:bCs w:val="0"/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58FA"/>
    <w:multiLevelType w:val="hybridMultilevel"/>
    <w:tmpl w:val="66924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30CBA"/>
    <w:multiLevelType w:val="hybridMultilevel"/>
    <w:tmpl w:val="18CEF2E6"/>
    <w:lvl w:ilvl="0" w:tplc="3E021DB2">
      <w:start w:val="1"/>
      <w:numFmt w:val="decimal"/>
      <w:lvlText w:val="13.%1"/>
      <w:lvlJc w:val="left"/>
      <w:pPr>
        <w:ind w:left="720" w:hanging="55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32267">
    <w:abstractNumId w:val="33"/>
  </w:num>
  <w:num w:numId="2" w16cid:durableId="710300663">
    <w:abstractNumId w:val="11"/>
  </w:num>
  <w:num w:numId="3" w16cid:durableId="1402286779">
    <w:abstractNumId w:val="29"/>
  </w:num>
  <w:num w:numId="4" w16cid:durableId="812259128">
    <w:abstractNumId w:val="14"/>
  </w:num>
  <w:num w:numId="5" w16cid:durableId="1206136868">
    <w:abstractNumId w:val="19"/>
  </w:num>
  <w:num w:numId="6" w16cid:durableId="137118503">
    <w:abstractNumId w:val="0"/>
  </w:num>
  <w:num w:numId="7" w16cid:durableId="296643850">
    <w:abstractNumId w:val="2"/>
  </w:num>
  <w:num w:numId="8" w16cid:durableId="1515723704">
    <w:abstractNumId w:val="1"/>
  </w:num>
  <w:num w:numId="9" w16cid:durableId="1669095101">
    <w:abstractNumId w:val="0"/>
  </w:num>
  <w:num w:numId="10" w16cid:durableId="66731602">
    <w:abstractNumId w:val="1"/>
  </w:num>
  <w:num w:numId="11" w16cid:durableId="271476311">
    <w:abstractNumId w:val="12"/>
  </w:num>
  <w:num w:numId="12" w16cid:durableId="236130018">
    <w:abstractNumId w:val="23"/>
  </w:num>
  <w:num w:numId="13" w16cid:durableId="1365710166">
    <w:abstractNumId w:val="24"/>
  </w:num>
  <w:num w:numId="14" w16cid:durableId="2074159642">
    <w:abstractNumId w:val="9"/>
  </w:num>
  <w:num w:numId="15" w16cid:durableId="1641955580">
    <w:abstractNumId w:val="35"/>
  </w:num>
  <w:num w:numId="16" w16cid:durableId="2043555336">
    <w:abstractNumId w:val="4"/>
  </w:num>
  <w:num w:numId="17" w16cid:durableId="9526751">
    <w:abstractNumId w:val="28"/>
  </w:num>
  <w:num w:numId="18" w16cid:durableId="1981500446">
    <w:abstractNumId w:val="27"/>
  </w:num>
  <w:num w:numId="19" w16cid:durableId="993022972">
    <w:abstractNumId w:val="21"/>
  </w:num>
  <w:num w:numId="20" w16cid:durableId="1295260622">
    <w:abstractNumId w:val="16"/>
  </w:num>
  <w:num w:numId="21" w16cid:durableId="2120295312">
    <w:abstractNumId w:val="15"/>
  </w:num>
  <w:num w:numId="22" w16cid:durableId="1945991237">
    <w:abstractNumId w:val="7"/>
  </w:num>
  <w:num w:numId="23" w16cid:durableId="1089889182">
    <w:abstractNumId w:val="13"/>
  </w:num>
  <w:num w:numId="24" w16cid:durableId="2091004563">
    <w:abstractNumId w:val="18"/>
  </w:num>
  <w:num w:numId="25" w16cid:durableId="1112092818">
    <w:abstractNumId w:val="36"/>
  </w:num>
  <w:num w:numId="26" w16cid:durableId="677389862">
    <w:abstractNumId w:val="6"/>
  </w:num>
  <w:num w:numId="27" w16cid:durableId="1037700471">
    <w:abstractNumId w:val="3"/>
  </w:num>
  <w:num w:numId="28" w16cid:durableId="1572545742">
    <w:abstractNumId w:val="10"/>
  </w:num>
  <w:num w:numId="29" w16cid:durableId="529413753">
    <w:abstractNumId w:val="25"/>
  </w:num>
  <w:num w:numId="30" w16cid:durableId="909075141">
    <w:abstractNumId w:val="26"/>
  </w:num>
  <w:num w:numId="31" w16cid:durableId="1260063198">
    <w:abstractNumId w:val="5"/>
  </w:num>
  <w:num w:numId="32" w16cid:durableId="1938517747">
    <w:abstractNumId w:val="30"/>
  </w:num>
  <w:num w:numId="33" w16cid:durableId="687829766">
    <w:abstractNumId w:val="20"/>
  </w:num>
  <w:num w:numId="34" w16cid:durableId="540749771">
    <w:abstractNumId w:val="31"/>
  </w:num>
  <w:num w:numId="35" w16cid:durableId="1163620981">
    <w:abstractNumId w:val="33"/>
  </w:num>
  <w:num w:numId="36" w16cid:durableId="1401363818">
    <w:abstractNumId w:val="17"/>
  </w:num>
  <w:num w:numId="37" w16cid:durableId="2112696999">
    <w:abstractNumId w:val="34"/>
  </w:num>
  <w:num w:numId="38" w16cid:durableId="2065643818">
    <w:abstractNumId w:val="32"/>
  </w:num>
  <w:num w:numId="39" w16cid:durableId="996803735">
    <w:abstractNumId w:val="8"/>
  </w:num>
  <w:num w:numId="40" w16cid:durableId="1660110744">
    <w:abstractNumId w:val="2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udiš Ivan, Mgr">
    <w15:presenceInfo w15:providerId="AD" w15:userId="S::ivan.pudis@bratislava.sk::cd1f60c9-240f-440b-86d3-8a8d098e08f9"/>
  </w15:person>
  <w15:person w15:author="Bazyľáková Simona, Mgr.">
    <w15:presenceInfo w15:providerId="AD" w15:userId="S::simona.bazylakova@bratislava.sk::9f3439d8-b105-4c31-85fd-5f8ac850f284"/>
  </w15:person>
  <w15:person w15:author="Pudiš Ivan, Mgr.">
    <w15:presenceInfo w15:providerId="AD" w15:userId="S::ivan.pudis@bratislava.sk::cd1f60c9-240f-440b-86d3-8a8d098e08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25"/>
    <w:rsid w:val="00000767"/>
    <w:rsid w:val="00001BC1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1542"/>
    <w:rsid w:val="0001180F"/>
    <w:rsid w:val="00012278"/>
    <w:rsid w:val="00012471"/>
    <w:rsid w:val="0001287F"/>
    <w:rsid w:val="00012B8D"/>
    <w:rsid w:val="00012EA1"/>
    <w:rsid w:val="000135D1"/>
    <w:rsid w:val="00013BCB"/>
    <w:rsid w:val="000141F2"/>
    <w:rsid w:val="000143D6"/>
    <w:rsid w:val="0001454F"/>
    <w:rsid w:val="000149C4"/>
    <w:rsid w:val="00014A66"/>
    <w:rsid w:val="00014EB4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0977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779"/>
    <w:rsid w:val="00044D3B"/>
    <w:rsid w:val="00045BD5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7172"/>
    <w:rsid w:val="0005767A"/>
    <w:rsid w:val="0006022E"/>
    <w:rsid w:val="00060C50"/>
    <w:rsid w:val="00061BE0"/>
    <w:rsid w:val="00062625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024"/>
    <w:rsid w:val="000711EA"/>
    <w:rsid w:val="00071EA8"/>
    <w:rsid w:val="00072279"/>
    <w:rsid w:val="000744AC"/>
    <w:rsid w:val="00074CA5"/>
    <w:rsid w:val="0007503E"/>
    <w:rsid w:val="000752FB"/>
    <w:rsid w:val="00076AB6"/>
    <w:rsid w:val="000775F0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3C1A"/>
    <w:rsid w:val="000848D2"/>
    <w:rsid w:val="00084912"/>
    <w:rsid w:val="000852F7"/>
    <w:rsid w:val="000866FE"/>
    <w:rsid w:val="00086804"/>
    <w:rsid w:val="00087382"/>
    <w:rsid w:val="00091174"/>
    <w:rsid w:val="000911F7"/>
    <w:rsid w:val="00091A20"/>
    <w:rsid w:val="00091A87"/>
    <w:rsid w:val="00092B88"/>
    <w:rsid w:val="00092C0A"/>
    <w:rsid w:val="00092D5E"/>
    <w:rsid w:val="00092FB9"/>
    <w:rsid w:val="000930F3"/>
    <w:rsid w:val="00093EF9"/>
    <w:rsid w:val="00094842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866"/>
    <w:rsid w:val="000A196F"/>
    <w:rsid w:val="000A20AC"/>
    <w:rsid w:val="000A22E6"/>
    <w:rsid w:val="000A3647"/>
    <w:rsid w:val="000A4329"/>
    <w:rsid w:val="000A44F4"/>
    <w:rsid w:val="000A52E7"/>
    <w:rsid w:val="000A5C61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329"/>
    <w:rsid w:val="000B240C"/>
    <w:rsid w:val="000B34AA"/>
    <w:rsid w:val="000B3897"/>
    <w:rsid w:val="000B42B7"/>
    <w:rsid w:val="000B4B3C"/>
    <w:rsid w:val="000B504E"/>
    <w:rsid w:val="000B50A4"/>
    <w:rsid w:val="000B57AE"/>
    <w:rsid w:val="000B6207"/>
    <w:rsid w:val="000B6660"/>
    <w:rsid w:val="000B721D"/>
    <w:rsid w:val="000B7C9E"/>
    <w:rsid w:val="000B7F03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68ED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4C0A"/>
    <w:rsid w:val="000D502E"/>
    <w:rsid w:val="000D5550"/>
    <w:rsid w:val="000D6A7D"/>
    <w:rsid w:val="000D72B5"/>
    <w:rsid w:val="000D7F40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2CD3"/>
    <w:rsid w:val="000F3154"/>
    <w:rsid w:val="000F34FF"/>
    <w:rsid w:val="000F3A56"/>
    <w:rsid w:val="000F3CE4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3DFD"/>
    <w:rsid w:val="0010429B"/>
    <w:rsid w:val="001050B2"/>
    <w:rsid w:val="001063CD"/>
    <w:rsid w:val="001068A3"/>
    <w:rsid w:val="00106BC0"/>
    <w:rsid w:val="00107CCD"/>
    <w:rsid w:val="001101E6"/>
    <w:rsid w:val="00110313"/>
    <w:rsid w:val="00110505"/>
    <w:rsid w:val="00110A4E"/>
    <w:rsid w:val="00110BC9"/>
    <w:rsid w:val="00110DED"/>
    <w:rsid w:val="0011109E"/>
    <w:rsid w:val="0011125F"/>
    <w:rsid w:val="001113CB"/>
    <w:rsid w:val="0011363D"/>
    <w:rsid w:val="0011478C"/>
    <w:rsid w:val="00114E66"/>
    <w:rsid w:val="001157BD"/>
    <w:rsid w:val="00115864"/>
    <w:rsid w:val="00115FA1"/>
    <w:rsid w:val="00116212"/>
    <w:rsid w:val="00116E18"/>
    <w:rsid w:val="0011774C"/>
    <w:rsid w:val="00117849"/>
    <w:rsid w:val="001179EF"/>
    <w:rsid w:val="00120340"/>
    <w:rsid w:val="0012068D"/>
    <w:rsid w:val="0012124B"/>
    <w:rsid w:val="00121AB1"/>
    <w:rsid w:val="00123169"/>
    <w:rsid w:val="00123763"/>
    <w:rsid w:val="001237CD"/>
    <w:rsid w:val="00124041"/>
    <w:rsid w:val="001241B6"/>
    <w:rsid w:val="0012462A"/>
    <w:rsid w:val="00125052"/>
    <w:rsid w:val="00125D76"/>
    <w:rsid w:val="00125FAF"/>
    <w:rsid w:val="0012633C"/>
    <w:rsid w:val="00126764"/>
    <w:rsid w:val="00126950"/>
    <w:rsid w:val="00126C11"/>
    <w:rsid w:val="00126C92"/>
    <w:rsid w:val="00130AF0"/>
    <w:rsid w:val="00130C1F"/>
    <w:rsid w:val="00131963"/>
    <w:rsid w:val="001321FC"/>
    <w:rsid w:val="00132D52"/>
    <w:rsid w:val="00133A9B"/>
    <w:rsid w:val="00133CAA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2B74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50EB"/>
    <w:rsid w:val="00156936"/>
    <w:rsid w:val="00157BE8"/>
    <w:rsid w:val="00161A2D"/>
    <w:rsid w:val="00162633"/>
    <w:rsid w:val="00162EDB"/>
    <w:rsid w:val="001630D5"/>
    <w:rsid w:val="0016744E"/>
    <w:rsid w:val="0017009B"/>
    <w:rsid w:val="0017069F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27D"/>
    <w:rsid w:val="001745A7"/>
    <w:rsid w:val="00174E2A"/>
    <w:rsid w:val="0017573D"/>
    <w:rsid w:val="00175859"/>
    <w:rsid w:val="00177124"/>
    <w:rsid w:val="00177A78"/>
    <w:rsid w:val="0018016C"/>
    <w:rsid w:val="001804E9"/>
    <w:rsid w:val="00180CE0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5F"/>
    <w:rsid w:val="00184B84"/>
    <w:rsid w:val="001852F1"/>
    <w:rsid w:val="001855AE"/>
    <w:rsid w:val="00185661"/>
    <w:rsid w:val="00186005"/>
    <w:rsid w:val="001871D4"/>
    <w:rsid w:val="00187281"/>
    <w:rsid w:val="001907E2"/>
    <w:rsid w:val="00190CAF"/>
    <w:rsid w:val="00192200"/>
    <w:rsid w:val="00192FE3"/>
    <w:rsid w:val="00193E6F"/>
    <w:rsid w:val="00195C4D"/>
    <w:rsid w:val="00196699"/>
    <w:rsid w:val="001974D9"/>
    <w:rsid w:val="00197783"/>
    <w:rsid w:val="001A0851"/>
    <w:rsid w:val="001A088A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974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A1B"/>
    <w:rsid w:val="001C3B5C"/>
    <w:rsid w:val="001C4016"/>
    <w:rsid w:val="001C4410"/>
    <w:rsid w:val="001C47D8"/>
    <w:rsid w:val="001C4934"/>
    <w:rsid w:val="001C4D20"/>
    <w:rsid w:val="001C5B9B"/>
    <w:rsid w:val="001C6B32"/>
    <w:rsid w:val="001C6E39"/>
    <w:rsid w:val="001C7B35"/>
    <w:rsid w:val="001C7D3D"/>
    <w:rsid w:val="001C7D67"/>
    <w:rsid w:val="001C7FB0"/>
    <w:rsid w:val="001D0187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AC2"/>
    <w:rsid w:val="001E4EE2"/>
    <w:rsid w:val="001E69E6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2E5"/>
    <w:rsid w:val="001F13DE"/>
    <w:rsid w:val="001F17FD"/>
    <w:rsid w:val="001F200D"/>
    <w:rsid w:val="001F229B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1F94"/>
    <w:rsid w:val="002020F8"/>
    <w:rsid w:val="0020250C"/>
    <w:rsid w:val="0020305D"/>
    <w:rsid w:val="00203094"/>
    <w:rsid w:val="002033B3"/>
    <w:rsid w:val="00204100"/>
    <w:rsid w:val="0020435D"/>
    <w:rsid w:val="0020482D"/>
    <w:rsid w:val="00204A54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642"/>
    <w:rsid w:val="00210707"/>
    <w:rsid w:val="00210965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442"/>
    <w:rsid w:val="00216D92"/>
    <w:rsid w:val="00217D6F"/>
    <w:rsid w:val="0022043D"/>
    <w:rsid w:val="0022132E"/>
    <w:rsid w:val="00221831"/>
    <w:rsid w:val="00221B1F"/>
    <w:rsid w:val="00222C11"/>
    <w:rsid w:val="00223244"/>
    <w:rsid w:val="002232C6"/>
    <w:rsid w:val="002233D3"/>
    <w:rsid w:val="0022345B"/>
    <w:rsid w:val="00223557"/>
    <w:rsid w:val="00223755"/>
    <w:rsid w:val="00223EE0"/>
    <w:rsid w:val="00224792"/>
    <w:rsid w:val="00224D71"/>
    <w:rsid w:val="00225D1F"/>
    <w:rsid w:val="00226148"/>
    <w:rsid w:val="0022652A"/>
    <w:rsid w:val="00226885"/>
    <w:rsid w:val="00226AC7"/>
    <w:rsid w:val="00230196"/>
    <w:rsid w:val="00230482"/>
    <w:rsid w:val="00230855"/>
    <w:rsid w:val="00231DE6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5F1E"/>
    <w:rsid w:val="00246382"/>
    <w:rsid w:val="0024640B"/>
    <w:rsid w:val="002470B5"/>
    <w:rsid w:val="002507E7"/>
    <w:rsid w:val="00250D8F"/>
    <w:rsid w:val="00251A91"/>
    <w:rsid w:val="002532C3"/>
    <w:rsid w:val="002532D4"/>
    <w:rsid w:val="00253528"/>
    <w:rsid w:val="002551AB"/>
    <w:rsid w:val="00257086"/>
    <w:rsid w:val="002573A7"/>
    <w:rsid w:val="0026006A"/>
    <w:rsid w:val="0026092B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3F4"/>
    <w:rsid w:val="00271CEB"/>
    <w:rsid w:val="0027228C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2FEF"/>
    <w:rsid w:val="00284053"/>
    <w:rsid w:val="002844AA"/>
    <w:rsid w:val="002862A9"/>
    <w:rsid w:val="00286558"/>
    <w:rsid w:val="0028741C"/>
    <w:rsid w:val="00287556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3E94"/>
    <w:rsid w:val="0029588C"/>
    <w:rsid w:val="00295ED5"/>
    <w:rsid w:val="00296AC1"/>
    <w:rsid w:val="00296BDD"/>
    <w:rsid w:val="00296F8C"/>
    <w:rsid w:val="002979B1"/>
    <w:rsid w:val="00297CE0"/>
    <w:rsid w:val="002A0554"/>
    <w:rsid w:val="002A104A"/>
    <w:rsid w:val="002A17D2"/>
    <w:rsid w:val="002A1E08"/>
    <w:rsid w:val="002A3616"/>
    <w:rsid w:val="002A3C1D"/>
    <w:rsid w:val="002A458F"/>
    <w:rsid w:val="002A5085"/>
    <w:rsid w:val="002A545D"/>
    <w:rsid w:val="002A57E4"/>
    <w:rsid w:val="002A5F02"/>
    <w:rsid w:val="002A76DD"/>
    <w:rsid w:val="002A773E"/>
    <w:rsid w:val="002B0E3C"/>
    <w:rsid w:val="002B0EC4"/>
    <w:rsid w:val="002B101D"/>
    <w:rsid w:val="002B145D"/>
    <w:rsid w:val="002B18A0"/>
    <w:rsid w:val="002B1960"/>
    <w:rsid w:val="002B291A"/>
    <w:rsid w:val="002B304A"/>
    <w:rsid w:val="002B35E8"/>
    <w:rsid w:val="002B423D"/>
    <w:rsid w:val="002B4D7A"/>
    <w:rsid w:val="002B50FF"/>
    <w:rsid w:val="002B55BA"/>
    <w:rsid w:val="002B6D57"/>
    <w:rsid w:val="002B772D"/>
    <w:rsid w:val="002C007F"/>
    <w:rsid w:val="002C027B"/>
    <w:rsid w:val="002C159A"/>
    <w:rsid w:val="002C195D"/>
    <w:rsid w:val="002C3355"/>
    <w:rsid w:val="002C339D"/>
    <w:rsid w:val="002C3DD0"/>
    <w:rsid w:val="002C4323"/>
    <w:rsid w:val="002C4E6D"/>
    <w:rsid w:val="002C4F93"/>
    <w:rsid w:val="002C542E"/>
    <w:rsid w:val="002C5FB4"/>
    <w:rsid w:val="002C68EC"/>
    <w:rsid w:val="002C6BDD"/>
    <w:rsid w:val="002D0E42"/>
    <w:rsid w:val="002D11AA"/>
    <w:rsid w:val="002D198F"/>
    <w:rsid w:val="002D205F"/>
    <w:rsid w:val="002D27EC"/>
    <w:rsid w:val="002D2DDF"/>
    <w:rsid w:val="002D331E"/>
    <w:rsid w:val="002D3CD1"/>
    <w:rsid w:val="002D40C2"/>
    <w:rsid w:val="002D40C8"/>
    <w:rsid w:val="002D44F8"/>
    <w:rsid w:val="002D4532"/>
    <w:rsid w:val="002D4F74"/>
    <w:rsid w:val="002D4F77"/>
    <w:rsid w:val="002D55AB"/>
    <w:rsid w:val="002D5639"/>
    <w:rsid w:val="002D572C"/>
    <w:rsid w:val="002D6B01"/>
    <w:rsid w:val="002D6EA8"/>
    <w:rsid w:val="002D71A8"/>
    <w:rsid w:val="002D754A"/>
    <w:rsid w:val="002E11A9"/>
    <w:rsid w:val="002E1287"/>
    <w:rsid w:val="002E12FA"/>
    <w:rsid w:val="002E145E"/>
    <w:rsid w:val="002E1512"/>
    <w:rsid w:val="002E169C"/>
    <w:rsid w:val="002E1A12"/>
    <w:rsid w:val="002E1CA7"/>
    <w:rsid w:val="002E233F"/>
    <w:rsid w:val="002E2845"/>
    <w:rsid w:val="002E354A"/>
    <w:rsid w:val="002E4614"/>
    <w:rsid w:val="002E485D"/>
    <w:rsid w:val="002E4BE4"/>
    <w:rsid w:val="002E4CFC"/>
    <w:rsid w:val="002E50C7"/>
    <w:rsid w:val="002E5122"/>
    <w:rsid w:val="002E55FE"/>
    <w:rsid w:val="002E565B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68"/>
    <w:rsid w:val="002F4296"/>
    <w:rsid w:val="002F4758"/>
    <w:rsid w:val="002F4B37"/>
    <w:rsid w:val="002F4BDE"/>
    <w:rsid w:val="002F50D4"/>
    <w:rsid w:val="002F50EF"/>
    <w:rsid w:val="002F555C"/>
    <w:rsid w:val="002F56FE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35AE"/>
    <w:rsid w:val="00304388"/>
    <w:rsid w:val="003064E6"/>
    <w:rsid w:val="003065CD"/>
    <w:rsid w:val="00306C70"/>
    <w:rsid w:val="00306DAD"/>
    <w:rsid w:val="00307240"/>
    <w:rsid w:val="00307785"/>
    <w:rsid w:val="003102C3"/>
    <w:rsid w:val="00310C19"/>
    <w:rsid w:val="00310C67"/>
    <w:rsid w:val="00312558"/>
    <w:rsid w:val="003129C5"/>
    <w:rsid w:val="00312C85"/>
    <w:rsid w:val="00312F97"/>
    <w:rsid w:val="00314E76"/>
    <w:rsid w:val="00315106"/>
    <w:rsid w:val="0031549D"/>
    <w:rsid w:val="0031605C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52EB"/>
    <w:rsid w:val="00325B79"/>
    <w:rsid w:val="0032604D"/>
    <w:rsid w:val="00330C57"/>
    <w:rsid w:val="003314D0"/>
    <w:rsid w:val="00331C4C"/>
    <w:rsid w:val="00331CDD"/>
    <w:rsid w:val="003321FF"/>
    <w:rsid w:val="0033255C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5985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A1A"/>
    <w:rsid w:val="003550E2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FB8"/>
    <w:rsid w:val="003679AD"/>
    <w:rsid w:val="00367A11"/>
    <w:rsid w:val="0037014D"/>
    <w:rsid w:val="00370B5C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68D1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16CA"/>
    <w:rsid w:val="0039223E"/>
    <w:rsid w:val="0039316C"/>
    <w:rsid w:val="00394753"/>
    <w:rsid w:val="00395156"/>
    <w:rsid w:val="0039612F"/>
    <w:rsid w:val="003961F5"/>
    <w:rsid w:val="00397665"/>
    <w:rsid w:val="003A0038"/>
    <w:rsid w:val="003A0864"/>
    <w:rsid w:val="003A0EFF"/>
    <w:rsid w:val="003A156F"/>
    <w:rsid w:val="003A19D3"/>
    <w:rsid w:val="003A2360"/>
    <w:rsid w:val="003A2470"/>
    <w:rsid w:val="003A2498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038"/>
    <w:rsid w:val="003B09A2"/>
    <w:rsid w:val="003B0CDF"/>
    <w:rsid w:val="003B100F"/>
    <w:rsid w:val="003B1658"/>
    <w:rsid w:val="003B29B8"/>
    <w:rsid w:val="003B2B25"/>
    <w:rsid w:val="003B3164"/>
    <w:rsid w:val="003B33D1"/>
    <w:rsid w:val="003B34B8"/>
    <w:rsid w:val="003B39E7"/>
    <w:rsid w:val="003B3CB7"/>
    <w:rsid w:val="003B3FD3"/>
    <w:rsid w:val="003B4103"/>
    <w:rsid w:val="003B42B3"/>
    <w:rsid w:val="003B4437"/>
    <w:rsid w:val="003B4CF0"/>
    <w:rsid w:val="003B6137"/>
    <w:rsid w:val="003B784F"/>
    <w:rsid w:val="003C0110"/>
    <w:rsid w:val="003C0BB3"/>
    <w:rsid w:val="003C0F65"/>
    <w:rsid w:val="003C10CF"/>
    <w:rsid w:val="003C1F89"/>
    <w:rsid w:val="003C2956"/>
    <w:rsid w:val="003C3597"/>
    <w:rsid w:val="003C3B46"/>
    <w:rsid w:val="003C4167"/>
    <w:rsid w:val="003C4AA5"/>
    <w:rsid w:val="003C4ABA"/>
    <w:rsid w:val="003C4F6B"/>
    <w:rsid w:val="003C5357"/>
    <w:rsid w:val="003C5E0A"/>
    <w:rsid w:val="003C702C"/>
    <w:rsid w:val="003C780E"/>
    <w:rsid w:val="003C7EEE"/>
    <w:rsid w:val="003D02FD"/>
    <w:rsid w:val="003D065A"/>
    <w:rsid w:val="003D08DA"/>
    <w:rsid w:val="003D0D3B"/>
    <w:rsid w:val="003D1F45"/>
    <w:rsid w:val="003D3827"/>
    <w:rsid w:val="003D3BD8"/>
    <w:rsid w:val="003D3E9A"/>
    <w:rsid w:val="003D3F67"/>
    <w:rsid w:val="003D4ECB"/>
    <w:rsid w:val="003D5027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E7FCA"/>
    <w:rsid w:val="003F0799"/>
    <w:rsid w:val="003F1075"/>
    <w:rsid w:val="003F1997"/>
    <w:rsid w:val="003F1EFF"/>
    <w:rsid w:val="003F266D"/>
    <w:rsid w:val="003F377D"/>
    <w:rsid w:val="003F3BB1"/>
    <w:rsid w:val="003F415E"/>
    <w:rsid w:val="003F4222"/>
    <w:rsid w:val="003F447B"/>
    <w:rsid w:val="003F4495"/>
    <w:rsid w:val="003F44F8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07C68"/>
    <w:rsid w:val="00410382"/>
    <w:rsid w:val="004109FC"/>
    <w:rsid w:val="00411055"/>
    <w:rsid w:val="00411916"/>
    <w:rsid w:val="0041267B"/>
    <w:rsid w:val="00412D46"/>
    <w:rsid w:val="0041308C"/>
    <w:rsid w:val="00413475"/>
    <w:rsid w:val="00413584"/>
    <w:rsid w:val="00414391"/>
    <w:rsid w:val="00414B34"/>
    <w:rsid w:val="00414D6E"/>
    <w:rsid w:val="004154DB"/>
    <w:rsid w:val="00416E87"/>
    <w:rsid w:val="00417051"/>
    <w:rsid w:val="00417250"/>
    <w:rsid w:val="004174A7"/>
    <w:rsid w:val="0042028D"/>
    <w:rsid w:val="00420C79"/>
    <w:rsid w:val="00422362"/>
    <w:rsid w:val="00423795"/>
    <w:rsid w:val="004241CD"/>
    <w:rsid w:val="004248A3"/>
    <w:rsid w:val="00426098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CFE"/>
    <w:rsid w:val="00432D4D"/>
    <w:rsid w:val="004332BA"/>
    <w:rsid w:val="004333A9"/>
    <w:rsid w:val="004338C1"/>
    <w:rsid w:val="0043401D"/>
    <w:rsid w:val="0043454F"/>
    <w:rsid w:val="00434FDE"/>
    <w:rsid w:val="004350CF"/>
    <w:rsid w:val="00435177"/>
    <w:rsid w:val="00435BBA"/>
    <w:rsid w:val="00435CEE"/>
    <w:rsid w:val="00435DED"/>
    <w:rsid w:val="004367DB"/>
    <w:rsid w:val="004376D1"/>
    <w:rsid w:val="00441C9B"/>
    <w:rsid w:val="00442460"/>
    <w:rsid w:val="0044344E"/>
    <w:rsid w:val="0044363D"/>
    <w:rsid w:val="004449DE"/>
    <w:rsid w:val="00445CF0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6C49"/>
    <w:rsid w:val="0045712E"/>
    <w:rsid w:val="00457345"/>
    <w:rsid w:val="0046014F"/>
    <w:rsid w:val="004608B5"/>
    <w:rsid w:val="004612DB"/>
    <w:rsid w:val="004618D8"/>
    <w:rsid w:val="004621DC"/>
    <w:rsid w:val="00462640"/>
    <w:rsid w:val="00462EBB"/>
    <w:rsid w:val="004633CC"/>
    <w:rsid w:val="0046372D"/>
    <w:rsid w:val="00464357"/>
    <w:rsid w:val="00464B58"/>
    <w:rsid w:val="00464C85"/>
    <w:rsid w:val="00465897"/>
    <w:rsid w:val="00465D8D"/>
    <w:rsid w:val="0046618C"/>
    <w:rsid w:val="004665EA"/>
    <w:rsid w:val="0046750B"/>
    <w:rsid w:val="00467D02"/>
    <w:rsid w:val="00467D99"/>
    <w:rsid w:val="00467DCF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ADF"/>
    <w:rsid w:val="00475F6B"/>
    <w:rsid w:val="004763A0"/>
    <w:rsid w:val="004769B5"/>
    <w:rsid w:val="004769D6"/>
    <w:rsid w:val="0047750A"/>
    <w:rsid w:val="00480286"/>
    <w:rsid w:val="00481432"/>
    <w:rsid w:val="00481E3E"/>
    <w:rsid w:val="00482701"/>
    <w:rsid w:val="00482793"/>
    <w:rsid w:val="00483DDA"/>
    <w:rsid w:val="0048530F"/>
    <w:rsid w:val="00485DB5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D9"/>
    <w:rsid w:val="00495681"/>
    <w:rsid w:val="0049597B"/>
    <w:rsid w:val="004959AA"/>
    <w:rsid w:val="00495B68"/>
    <w:rsid w:val="00496E5D"/>
    <w:rsid w:val="00497AF8"/>
    <w:rsid w:val="004A011C"/>
    <w:rsid w:val="004A03F1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087B"/>
    <w:rsid w:val="004B1498"/>
    <w:rsid w:val="004B1997"/>
    <w:rsid w:val="004B201E"/>
    <w:rsid w:val="004B2034"/>
    <w:rsid w:val="004B20C3"/>
    <w:rsid w:val="004B23DC"/>
    <w:rsid w:val="004B2A2B"/>
    <w:rsid w:val="004B2D86"/>
    <w:rsid w:val="004B3C9F"/>
    <w:rsid w:val="004B4384"/>
    <w:rsid w:val="004B4D2A"/>
    <w:rsid w:val="004B502C"/>
    <w:rsid w:val="004B5C71"/>
    <w:rsid w:val="004B72EF"/>
    <w:rsid w:val="004B737A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B18"/>
    <w:rsid w:val="004C6D44"/>
    <w:rsid w:val="004C70A7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6E0"/>
    <w:rsid w:val="004D46A5"/>
    <w:rsid w:val="004D47F2"/>
    <w:rsid w:val="004D4C8B"/>
    <w:rsid w:val="004D4F47"/>
    <w:rsid w:val="004D56C0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5D3"/>
    <w:rsid w:val="004E2C06"/>
    <w:rsid w:val="004E35C9"/>
    <w:rsid w:val="004E3D82"/>
    <w:rsid w:val="004E4306"/>
    <w:rsid w:val="004E4948"/>
    <w:rsid w:val="004E4CF4"/>
    <w:rsid w:val="004E4FBF"/>
    <w:rsid w:val="004E6159"/>
    <w:rsid w:val="004E6593"/>
    <w:rsid w:val="004E73DF"/>
    <w:rsid w:val="004E7722"/>
    <w:rsid w:val="004E77C6"/>
    <w:rsid w:val="004F012B"/>
    <w:rsid w:val="004F0583"/>
    <w:rsid w:val="004F0885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3FBE"/>
    <w:rsid w:val="00504FA7"/>
    <w:rsid w:val="00505B0B"/>
    <w:rsid w:val="00507E15"/>
    <w:rsid w:val="005105F2"/>
    <w:rsid w:val="00510A23"/>
    <w:rsid w:val="00511715"/>
    <w:rsid w:val="00512367"/>
    <w:rsid w:val="00512B7E"/>
    <w:rsid w:val="0051326D"/>
    <w:rsid w:val="005137D6"/>
    <w:rsid w:val="00514FC7"/>
    <w:rsid w:val="00515036"/>
    <w:rsid w:val="00515266"/>
    <w:rsid w:val="00515926"/>
    <w:rsid w:val="005159FA"/>
    <w:rsid w:val="00515EAD"/>
    <w:rsid w:val="00516097"/>
    <w:rsid w:val="00516456"/>
    <w:rsid w:val="00517380"/>
    <w:rsid w:val="00517634"/>
    <w:rsid w:val="00517C99"/>
    <w:rsid w:val="00520676"/>
    <w:rsid w:val="00520990"/>
    <w:rsid w:val="00520C8D"/>
    <w:rsid w:val="00520EE3"/>
    <w:rsid w:val="00521205"/>
    <w:rsid w:val="005215DD"/>
    <w:rsid w:val="0052269D"/>
    <w:rsid w:val="00523361"/>
    <w:rsid w:val="00523869"/>
    <w:rsid w:val="00525211"/>
    <w:rsid w:val="0052527C"/>
    <w:rsid w:val="005252B2"/>
    <w:rsid w:val="00525B78"/>
    <w:rsid w:val="00526421"/>
    <w:rsid w:val="00526650"/>
    <w:rsid w:val="00526DE0"/>
    <w:rsid w:val="0053003A"/>
    <w:rsid w:val="00530172"/>
    <w:rsid w:val="0053059E"/>
    <w:rsid w:val="00530937"/>
    <w:rsid w:val="00530978"/>
    <w:rsid w:val="00530D23"/>
    <w:rsid w:val="00531A34"/>
    <w:rsid w:val="0053235C"/>
    <w:rsid w:val="005323BF"/>
    <w:rsid w:val="00532A13"/>
    <w:rsid w:val="00532C1F"/>
    <w:rsid w:val="00532EEE"/>
    <w:rsid w:val="0053348A"/>
    <w:rsid w:val="00533944"/>
    <w:rsid w:val="005343C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40D"/>
    <w:rsid w:val="00537631"/>
    <w:rsid w:val="00537BEB"/>
    <w:rsid w:val="00540A72"/>
    <w:rsid w:val="005413AB"/>
    <w:rsid w:val="0054147F"/>
    <w:rsid w:val="00541D04"/>
    <w:rsid w:val="00541F8C"/>
    <w:rsid w:val="00542213"/>
    <w:rsid w:val="00542509"/>
    <w:rsid w:val="0054374D"/>
    <w:rsid w:val="005437B5"/>
    <w:rsid w:val="005440DD"/>
    <w:rsid w:val="0054458F"/>
    <w:rsid w:val="00544900"/>
    <w:rsid w:val="00544FF8"/>
    <w:rsid w:val="005451DC"/>
    <w:rsid w:val="00545259"/>
    <w:rsid w:val="00545FB9"/>
    <w:rsid w:val="005460EC"/>
    <w:rsid w:val="005462F7"/>
    <w:rsid w:val="00546616"/>
    <w:rsid w:val="005473D7"/>
    <w:rsid w:val="0054779D"/>
    <w:rsid w:val="00547FEF"/>
    <w:rsid w:val="00550158"/>
    <w:rsid w:val="0055075E"/>
    <w:rsid w:val="00551333"/>
    <w:rsid w:val="0055146C"/>
    <w:rsid w:val="00552200"/>
    <w:rsid w:val="005532D5"/>
    <w:rsid w:val="0055353D"/>
    <w:rsid w:val="005538FF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B6D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5E3E"/>
    <w:rsid w:val="00567919"/>
    <w:rsid w:val="0057024E"/>
    <w:rsid w:val="00571FE6"/>
    <w:rsid w:val="005722A1"/>
    <w:rsid w:val="00572E14"/>
    <w:rsid w:val="00574056"/>
    <w:rsid w:val="005749CD"/>
    <w:rsid w:val="00574FD6"/>
    <w:rsid w:val="0057557D"/>
    <w:rsid w:val="00576827"/>
    <w:rsid w:val="005769DF"/>
    <w:rsid w:val="00577DF6"/>
    <w:rsid w:val="00581007"/>
    <w:rsid w:val="00581381"/>
    <w:rsid w:val="00581B8F"/>
    <w:rsid w:val="0058210C"/>
    <w:rsid w:val="00582C77"/>
    <w:rsid w:val="00582E0D"/>
    <w:rsid w:val="00583092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235A"/>
    <w:rsid w:val="00593DDD"/>
    <w:rsid w:val="00594979"/>
    <w:rsid w:val="00594B48"/>
    <w:rsid w:val="0059607F"/>
    <w:rsid w:val="00596C69"/>
    <w:rsid w:val="005974D1"/>
    <w:rsid w:val="005A0135"/>
    <w:rsid w:val="005A0E99"/>
    <w:rsid w:val="005A28C8"/>
    <w:rsid w:val="005A2D01"/>
    <w:rsid w:val="005A3334"/>
    <w:rsid w:val="005A4C9C"/>
    <w:rsid w:val="005A4FAD"/>
    <w:rsid w:val="005A58CA"/>
    <w:rsid w:val="005A5B13"/>
    <w:rsid w:val="005A5D1D"/>
    <w:rsid w:val="005A5F8B"/>
    <w:rsid w:val="005A6C12"/>
    <w:rsid w:val="005A76FB"/>
    <w:rsid w:val="005B032D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B6B0A"/>
    <w:rsid w:val="005B7324"/>
    <w:rsid w:val="005C12B8"/>
    <w:rsid w:val="005C15BC"/>
    <w:rsid w:val="005C1ACF"/>
    <w:rsid w:val="005C1CD4"/>
    <w:rsid w:val="005C21EF"/>
    <w:rsid w:val="005C2E14"/>
    <w:rsid w:val="005C3479"/>
    <w:rsid w:val="005C3B87"/>
    <w:rsid w:val="005C40A4"/>
    <w:rsid w:val="005C42EA"/>
    <w:rsid w:val="005C5FF9"/>
    <w:rsid w:val="005C6579"/>
    <w:rsid w:val="005C6CC9"/>
    <w:rsid w:val="005C7128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20D7"/>
    <w:rsid w:val="005E4735"/>
    <w:rsid w:val="005E4896"/>
    <w:rsid w:val="005E705B"/>
    <w:rsid w:val="005E7A1F"/>
    <w:rsid w:val="005E7D2D"/>
    <w:rsid w:val="005F02BE"/>
    <w:rsid w:val="005F053E"/>
    <w:rsid w:val="005F06EB"/>
    <w:rsid w:val="005F094E"/>
    <w:rsid w:val="005F12B0"/>
    <w:rsid w:val="005F1ACA"/>
    <w:rsid w:val="005F1D7F"/>
    <w:rsid w:val="005F2BBA"/>
    <w:rsid w:val="005F357E"/>
    <w:rsid w:val="005F3D54"/>
    <w:rsid w:val="005F52B6"/>
    <w:rsid w:val="005F54D5"/>
    <w:rsid w:val="005F5C0C"/>
    <w:rsid w:val="005F6699"/>
    <w:rsid w:val="005F6CEE"/>
    <w:rsid w:val="00600421"/>
    <w:rsid w:val="00601851"/>
    <w:rsid w:val="006023C2"/>
    <w:rsid w:val="00602BCC"/>
    <w:rsid w:val="006031B6"/>
    <w:rsid w:val="006033A7"/>
    <w:rsid w:val="0060386F"/>
    <w:rsid w:val="00603C37"/>
    <w:rsid w:val="00604416"/>
    <w:rsid w:val="006048DF"/>
    <w:rsid w:val="00604E4A"/>
    <w:rsid w:val="00605C45"/>
    <w:rsid w:val="0060630A"/>
    <w:rsid w:val="0060724F"/>
    <w:rsid w:val="00607874"/>
    <w:rsid w:val="00610521"/>
    <w:rsid w:val="006108C0"/>
    <w:rsid w:val="006108C4"/>
    <w:rsid w:val="006110A5"/>
    <w:rsid w:val="0061111B"/>
    <w:rsid w:val="00611673"/>
    <w:rsid w:val="006119DE"/>
    <w:rsid w:val="00611D73"/>
    <w:rsid w:val="00612589"/>
    <w:rsid w:val="00612721"/>
    <w:rsid w:val="00613390"/>
    <w:rsid w:val="00613D4B"/>
    <w:rsid w:val="0061541C"/>
    <w:rsid w:val="00616EC1"/>
    <w:rsid w:val="006175A6"/>
    <w:rsid w:val="00617A35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69D9"/>
    <w:rsid w:val="0064030B"/>
    <w:rsid w:val="00641444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6206"/>
    <w:rsid w:val="00647129"/>
    <w:rsid w:val="00647B55"/>
    <w:rsid w:val="00650788"/>
    <w:rsid w:val="00650B87"/>
    <w:rsid w:val="00651720"/>
    <w:rsid w:val="00652325"/>
    <w:rsid w:val="00652AAB"/>
    <w:rsid w:val="006538F2"/>
    <w:rsid w:val="0065415B"/>
    <w:rsid w:val="00654AEE"/>
    <w:rsid w:val="00654EC2"/>
    <w:rsid w:val="0065542A"/>
    <w:rsid w:val="006574A4"/>
    <w:rsid w:val="0066075E"/>
    <w:rsid w:val="00660ED2"/>
    <w:rsid w:val="0066136D"/>
    <w:rsid w:val="00662690"/>
    <w:rsid w:val="00663700"/>
    <w:rsid w:val="00663845"/>
    <w:rsid w:val="00663D0D"/>
    <w:rsid w:val="00663D82"/>
    <w:rsid w:val="006648B2"/>
    <w:rsid w:val="00665B32"/>
    <w:rsid w:val="00666479"/>
    <w:rsid w:val="006668D8"/>
    <w:rsid w:val="00667F78"/>
    <w:rsid w:val="006700EB"/>
    <w:rsid w:val="0067046A"/>
    <w:rsid w:val="006707F1"/>
    <w:rsid w:val="00670A68"/>
    <w:rsid w:val="00670CCE"/>
    <w:rsid w:val="00671206"/>
    <w:rsid w:val="006713BB"/>
    <w:rsid w:val="00671BDB"/>
    <w:rsid w:val="006723F0"/>
    <w:rsid w:val="00672ABA"/>
    <w:rsid w:val="00673FBF"/>
    <w:rsid w:val="00674FD2"/>
    <w:rsid w:val="00675577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4FF9"/>
    <w:rsid w:val="00685F98"/>
    <w:rsid w:val="0068608E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9E4"/>
    <w:rsid w:val="00691EA5"/>
    <w:rsid w:val="006922B1"/>
    <w:rsid w:val="0069375B"/>
    <w:rsid w:val="00693978"/>
    <w:rsid w:val="00695732"/>
    <w:rsid w:val="00696B57"/>
    <w:rsid w:val="00696ED5"/>
    <w:rsid w:val="00697205"/>
    <w:rsid w:val="00697342"/>
    <w:rsid w:val="006A09CB"/>
    <w:rsid w:val="006A0D43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0DAE"/>
    <w:rsid w:val="006C1600"/>
    <w:rsid w:val="006C1B87"/>
    <w:rsid w:val="006C22A3"/>
    <w:rsid w:val="006C2FB1"/>
    <w:rsid w:val="006C4A56"/>
    <w:rsid w:val="006C5473"/>
    <w:rsid w:val="006C5E98"/>
    <w:rsid w:val="006D08AD"/>
    <w:rsid w:val="006D0C65"/>
    <w:rsid w:val="006D11CF"/>
    <w:rsid w:val="006D12D9"/>
    <w:rsid w:val="006D1D74"/>
    <w:rsid w:val="006D1E00"/>
    <w:rsid w:val="006D1EC4"/>
    <w:rsid w:val="006D1EDF"/>
    <w:rsid w:val="006D3168"/>
    <w:rsid w:val="006D3E28"/>
    <w:rsid w:val="006D412D"/>
    <w:rsid w:val="006D47B5"/>
    <w:rsid w:val="006D5525"/>
    <w:rsid w:val="006D5AB6"/>
    <w:rsid w:val="006D5FD4"/>
    <w:rsid w:val="006D6017"/>
    <w:rsid w:val="006D67D3"/>
    <w:rsid w:val="006D7586"/>
    <w:rsid w:val="006D7812"/>
    <w:rsid w:val="006D7FF5"/>
    <w:rsid w:val="006E19B7"/>
    <w:rsid w:val="006E1FB5"/>
    <w:rsid w:val="006E20FB"/>
    <w:rsid w:val="006E2264"/>
    <w:rsid w:val="006E226A"/>
    <w:rsid w:val="006E27E5"/>
    <w:rsid w:val="006E28CD"/>
    <w:rsid w:val="006E29DF"/>
    <w:rsid w:val="006E3715"/>
    <w:rsid w:val="006E373C"/>
    <w:rsid w:val="006E40FE"/>
    <w:rsid w:val="006E5777"/>
    <w:rsid w:val="006E5CF0"/>
    <w:rsid w:val="006E60D0"/>
    <w:rsid w:val="006E6D4B"/>
    <w:rsid w:val="006E6FB9"/>
    <w:rsid w:val="006F00F2"/>
    <w:rsid w:val="006F0348"/>
    <w:rsid w:val="006F0A24"/>
    <w:rsid w:val="006F111B"/>
    <w:rsid w:val="006F2443"/>
    <w:rsid w:val="006F3BF6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90B"/>
    <w:rsid w:val="00706E4B"/>
    <w:rsid w:val="0070708A"/>
    <w:rsid w:val="00707F49"/>
    <w:rsid w:val="007103E8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3F46"/>
    <w:rsid w:val="007140C3"/>
    <w:rsid w:val="00714651"/>
    <w:rsid w:val="00714F6A"/>
    <w:rsid w:val="00715B25"/>
    <w:rsid w:val="00716168"/>
    <w:rsid w:val="007170EA"/>
    <w:rsid w:val="007173D9"/>
    <w:rsid w:val="0071758F"/>
    <w:rsid w:val="00720579"/>
    <w:rsid w:val="00721144"/>
    <w:rsid w:val="00721840"/>
    <w:rsid w:val="00721A38"/>
    <w:rsid w:val="00721A92"/>
    <w:rsid w:val="00721D0F"/>
    <w:rsid w:val="00721DDF"/>
    <w:rsid w:val="007223C5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EDE"/>
    <w:rsid w:val="00727EB5"/>
    <w:rsid w:val="00730BC9"/>
    <w:rsid w:val="00730E87"/>
    <w:rsid w:val="00732846"/>
    <w:rsid w:val="00734327"/>
    <w:rsid w:val="00735E12"/>
    <w:rsid w:val="0073761B"/>
    <w:rsid w:val="00737B14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0EC7"/>
    <w:rsid w:val="00752341"/>
    <w:rsid w:val="007525C7"/>
    <w:rsid w:val="00752902"/>
    <w:rsid w:val="00752D8F"/>
    <w:rsid w:val="00753000"/>
    <w:rsid w:val="007532C7"/>
    <w:rsid w:val="007532FF"/>
    <w:rsid w:val="00753E4C"/>
    <w:rsid w:val="00753EC3"/>
    <w:rsid w:val="007546DD"/>
    <w:rsid w:val="0075631E"/>
    <w:rsid w:val="007563BF"/>
    <w:rsid w:val="00756A3E"/>
    <w:rsid w:val="00757AA1"/>
    <w:rsid w:val="00757C09"/>
    <w:rsid w:val="00757FAD"/>
    <w:rsid w:val="00760768"/>
    <w:rsid w:val="007615C6"/>
    <w:rsid w:val="00761770"/>
    <w:rsid w:val="00761A88"/>
    <w:rsid w:val="00763597"/>
    <w:rsid w:val="00764160"/>
    <w:rsid w:val="0076480C"/>
    <w:rsid w:val="00765208"/>
    <w:rsid w:val="0076526B"/>
    <w:rsid w:val="00765874"/>
    <w:rsid w:val="00766074"/>
    <w:rsid w:val="0077018F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57E6"/>
    <w:rsid w:val="00776591"/>
    <w:rsid w:val="00776B56"/>
    <w:rsid w:val="0077740C"/>
    <w:rsid w:val="00780017"/>
    <w:rsid w:val="0078003D"/>
    <w:rsid w:val="0078083A"/>
    <w:rsid w:val="00780B2B"/>
    <w:rsid w:val="00780CF5"/>
    <w:rsid w:val="00783143"/>
    <w:rsid w:val="0078343B"/>
    <w:rsid w:val="00783451"/>
    <w:rsid w:val="00783B7E"/>
    <w:rsid w:val="007842D8"/>
    <w:rsid w:val="007845D3"/>
    <w:rsid w:val="00784F13"/>
    <w:rsid w:val="007850A8"/>
    <w:rsid w:val="00787228"/>
    <w:rsid w:val="00787FBA"/>
    <w:rsid w:val="00790427"/>
    <w:rsid w:val="00790AE7"/>
    <w:rsid w:val="00790C0C"/>
    <w:rsid w:val="00791B1D"/>
    <w:rsid w:val="00791C5F"/>
    <w:rsid w:val="00791FFB"/>
    <w:rsid w:val="007924AA"/>
    <w:rsid w:val="0079275C"/>
    <w:rsid w:val="00794921"/>
    <w:rsid w:val="0079548F"/>
    <w:rsid w:val="00795763"/>
    <w:rsid w:val="0079598E"/>
    <w:rsid w:val="0079609A"/>
    <w:rsid w:val="00797D60"/>
    <w:rsid w:val="007A027B"/>
    <w:rsid w:val="007A0585"/>
    <w:rsid w:val="007A0959"/>
    <w:rsid w:val="007A0E97"/>
    <w:rsid w:val="007A0FDE"/>
    <w:rsid w:val="007A1524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2A1"/>
    <w:rsid w:val="007C24EA"/>
    <w:rsid w:val="007C3612"/>
    <w:rsid w:val="007C3BBB"/>
    <w:rsid w:val="007C4077"/>
    <w:rsid w:val="007C53EF"/>
    <w:rsid w:val="007C61D3"/>
    <w:rsid w:val="007C7014"/>
    <w:rsid w:val="007C725A"/>
    <w:rsid w:val="007C7E36"/>
    <w:rsid w:val="007D01DB"/>
    <w:rsid w:val="007D0490"/>
    <w:rsid w:val="007D084C"/>
    <w:rsid w:val="007D08C1"/>
    <w:rsid w:val="007D0F2E"/>
    <w:rsid w:val="007D16FC"/>
    <w:rsid w:val="007D1709"/>
    <w:rsid w:val="007D188F"/>
    <w:rsid w:val="007D309A"/>
    <w:rsid w:val="007D502C"/>
    <w:rsid w:val="007D5A52"/>
    <w:rsid w:val="007D5E87"/>
    <w:rsid w:val="007D66B4"/>
    <w:rsid w:val="007D6854"/>
    <w:rsid w:val="007D7119"/>
    <w:rsid w:val="007D7C2D"/>
    <w:rsid w:val="007E007C"/>
    <w:rsid w:val="007E0451"/>
    <w:rsid w:val="007E04E6"/>
    <w:rsid w:val="007E0539"/>
    <w:rsid w:val="007E09F5"/>
    <w:rsid w:val="007E1C6D"/>
    <w:rsid w:val="007E22CF"/>
    <w:rsid w:val="007E2345"/>
    <w:rsid w:val="007E2721"/>
    <w:rsid w:val="007E2DC0"/>
    <w:rsid w:val="007E37CF"/>
    <w:rsid w:val="007E3A37"/>
    <w:rsid w:val="007E3BEB"/>
    <w:rsid w:val="007E43DB"/>
    <w:rsid w:val="007E4B0A"/>
    <w:rsid w:val="007E53A1"/>
    <w:rsid w:val="007E556E"/>
    <w:rsid w:val="007E5901"/>
    <w:rsid w:val="007E6BEE"/>
    <w:rsid w:val="007E6D3C"/>
    <w:rsid w:val="007E7868"/>
    <w:rsid w:val="007F0B41"/>
    <w:rsid w:val="007F0D14"/>
    <w:rsid w:val="007F0F01"/>
    <w:rsid w:val="007F1D91"/>
    <w:rsid w:val="007F216C"/>
    <w:rsid w:val="007F3EAB"/>
    <w:rsid w:val="007F62F2"/>
    <w:rsid w:val="007F67AB"/>
    <w:rsid w:val="007F69CC"/>
    <w:rsid w:val="007F6EC3"/>
    <w:rsid w:val="007F77ED"/>
    <w:rsid w:val="00800357"/>
    <w:rsid w:val="008007D6"/>
    <w:rsid w:val="008011E6"/>
    <w:rsid w:val="00801650"/>
    <w:rsid w:val="0080199F"/>
    <w:rsid w:val="00801E7F"/>
    <w:rsid w:val="0080203D"/>
    <w:rsid w:val="008026D4"/>
    <w:rsid w:val="00803EFB"/>
    <w:rsid w:val="0080426D"/>
    <w:rsid w:val="008049D4"/>
    <w:rsid w:val="008050A6"/>
    <w:rsid w:val="0080582E"/>
    <w:rsid w:val="00805A9E"/>
    <w:rsid w:val="00805AF0"/>
    <w:rsid w:val="00806F3A"/>
    <w:rsid w:val="008078E0"/>
    <w:rsid w:val="0081015C"/>
    <w:rsid w:val="00810869"/>
    <w:rsid w:val="008108F7"/>
    <w:rsid w:val="008109E6"/>
    <w:rsid w:val="008123AF"/>
    <w:rsid w:val="0081288E"/>
    <w:rsid w:val="0081327F"/>
    <w:rsid w:val="00813912"/>
    <w:rsid w:val="00814958"/>
    <w:rsid w:val="00814969"/>
    <w:rsid w:val="00814FC8"/>
    <w:rsid w:val="00815ACB"/>
    <w:rsid w:val="008162FA"/>
    <w:rsid w:val="008165A5"/>
    <w:rsid w:val="00816FC0"/>
    <w:rsid w:val="0081715F"/>
    <w:rsid w:val="008171D6"/>
    <w:rsid w:val="008175E1"/>
    <w:rsid w:val="0082086C"/>
    <w:rsid w:val="0082095F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27596"/>
    <w:rsid w:val="008305CC"/>
    <w:rsid w:val="00830899"/>
    <w:rsid w:val="00831A3C"/>
    <w:rsid w:val="00831FBC"/>
    <w:rsid w:val="00832122"/>
    <w:rsid w:val="0083224B"/>
    <w:rsid w:val="0083231A"/>
    <w:rsid w:val="00833830"/>
    <w:rsid w:val="00833857"/>
    <w:rsid w:val="0083392B"/>
    <w:rsid w:val="00834898"/>
    <w:rsid w:val="00834B51"/>
    <w:rsid w:val="008362CB"/>
    <w:rsid w:val="008373F0"/>
    <w:rsid w:val="008373F6"/>
    <w:rsid w:val="00837AB9"/>
    <w:rsid w:val="00840320"/>
    <w:rsid w:val="008409E5"/>
    <w:rsid w:val="00840B77"/>
    <w:rsid w:val="00840DE5"/>
    <w:rsid w:val="00841054"/>
    <w:rsid w:val="00841E75"/>
    <w:rsid w:val="00842F40"/>
    <w:rsid w:val="008430CE"/>
    <w:rsid w:val="00843FBA"/>
    <w:rsid w:val="00844DC9"/>
    <w:rsid w:val="0084583A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56750"/>
    <w:rsid w:val="00860138"/>
    <w:rsid w:val="0086024A"/>
    <w:rsid w:val="00860CC1"/>
    <w:rsid w:val="0086183C"/>
    <w:rsid w:val="0086193B"/>
    <w:rsid w:val="008629B7"/>
    <w:rsid w:val="00862A4E"/>
    <w:rsid w:val="008632DF"/>
    <w:rsid w:val="00863463"/>
    <w:rsid w:val="008637D0"/>
    <w:rsid w:val="00863ED9"/>
    <w:rsid w:val="00863FD9"/>
    <w:rsid w:val="008647A5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4C19"/>
    <w:rsid w:val="008750B0"/>
    <w:rsid w:val="00875380"/>
    <w:rsid w:val="00875432"/>
    <w:rsid w:val="008762FC"/>
    <w:rsid w:val="0087635A"/>
    <w:rsid w:val="008806B3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D78"/>
    <w:rsid w:val="00887E11"/>
    <w:rsid w:val="0089062A"/>
    <w:rsid w:val="0089076D"/>
    <w:rsid w:val="008915D1"/>
    <w:rsid w:val="00891E5E"/>
    <w:rsid w:val="008933A7"/>
    <w:rsid w:val="00893DDD"/>
    <w:rsid w:val="00895296"/>
    <w:rsid w:val="00895A86"/>
    <w:rsid w:val="00895AA4"/>
    <w:rsid w:val="00895EB8"/>
    <w:rsid w:val="00896025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852"/>
    <w:rsid w:val="008A4BCB"/>
    <w:rsid w:val="008A5783"/>
    <w:rsid w:val="008A5798"/>
    <w:rsid w:val="008A5F6B"/>
    <w:rsid w:val="008A6E16"/>
    <w:rsid w:val="008A7698"/>
    <w:rsid w:val="008A7C9E"/>
    <w:rsid w:val="008A7F59"/>
    <w:rsid w:val="008B08F8"/>
    <w:rsid w:val="008B1003"/>
    <w:rsid w:val="008B18E5"/>
    <w:rsid w:val="008B2CE6"/>
    <w:rsid w:val="008B4A64"/>
    <w:rsid w:val="008B4F6A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9E0"/>
    <w:rsid w:val="008C44D1"/>
    <w:rsid w:val="008C55DC"/>
    <w:rsid w:val="008C5D31"/>
    <w:rsid w:val="008C6244"/>
    <w:rsid w:val="008C6D4B"/>
    <w:rsid w:val="008C6F58"/>
    <w:rsid w:val="008D083A"/>
    <w:rsid w:val="008D0BD0"/>
    <w:rsid w:val="008D1672"/>
    <w:rsid w:val="008D1888"/>
    <w:rsid w:val="008D2A1E"/>
    <w:rsid w:val="008D35AE"/>
    <w:rsid w:val="008D4561"/>
    <w:rsid w:val="008D4C6F"/>
    <w:rsid w:val="008D5690"/>
    <w:rsid w:val="008D6652"/>
    <w:rsid w:val="008D68A8"/>
    <w:rsid w:val="008D6B0B"/>
    <w:rsid w:val="008D71A9"/>
    <w:rsid w:val="008D7B61"/>
    <w:rsid w:val="008E01B7"/>
    <w:rsid w:val="008E1E94"/>
    <w:rsid w:val="008E29F3"/>
    <w:rsid w:val="008E2D4C"/>
    <w:rsid w:val="008E4E3E"/>
    <w:rsid w:val="008E4EE8"/>
    <w:rsid w:val="008E51C4"/>
    <w:rsid w:val="008E685C"/>
    <w:rsid w:val="008E6EAB"/>
    <w:rsid w:val="008E748B"/>
    <w:rsid w:val="008E7E96"/>
    <w:rsid w:val="008F013C"/>
    <w:rsid w:val="008F044A"/>
    <w:rsid w:val="008F0541"/>
    <w:rsid w:val="008F155E"/>
    <w:rsid w:val="008F194A"/>
    <w:rsid w:val="008F23B3"/>
    <w:rsid w:val="008F2532"/>
    <w:rsid w:val="008F2B26"/>
    <w:rsid w:val="008F3912"/>
    <w:rsid w:val="008F41AE"/>
    <w:rsid w:val="008F4D47"/>
    <w:rsid w:val="008F5B17"/>
    <w:rsid w:val="008F6093"/>
    <w:rsid w:val="008F66AD"/>
    <w:rsid w:val="008F6961"/>
    <w:rsid w:val="008F6CCA"/>
    <w:rsid w:val="008F790D"/>
    <w:rsid w:val="00900EB4"/>
    <w:rsid w:val="009011BD"/>
    <w:rsid w:val="00901B33"/>
    <w:rsid w:val="00902041"/>
    <w:rsid w:val="00902CC8"/>
    <w:rsid w:val="00903D61"/>
    <w:rsid w:val="0090417A"/>
    <w:rsid w:val="0090430F"/>
    <w:rsid w:val="009048FE"/>
    <w:rsid w:val="00904A92"/>
    <w:rsid w:val="00904FFA"/>
    <w:rsid w:val="009050A0"/>
    <w:rsid w:val="00905DA9"/>
    <w:rsid w:val="00907B18"/>
    <w:rsid w:val="0091053E"/>
    <w:rsid w:val="00910EC6"/>
    <w:rsid w:val="009124EB"/>
    <w:rsid w:val="0091256C"/>
    <w:rsid w:val="00912634"/>
    <w:rsid w:val="009129CE"/>
    <w:rsid w:val="00912B01"/>
    <w:rsid w:val="00913852"/>
    <w:rsid w:val="00913D0B"/>
    <w:rsid w:val="00913DAE"/>
    <w:rsid w:val="0091431F"/>
    <w:rsid w:val="0091480C"/>
    <w:rsid w:val="00914B80"/>
    <w:rsid w:val="00914D17"/>
    <w:rsid w:val="00916A6D"/>
    <w:rsid w:val="00917742"/>
    <w:rsid w:val="00917AF0"/>
    <w:rsid w:val="00920394"/>
    <w:rsid w:val="009210F7"/>
    <w:rsid w:val="00921D5A"/>
    <w:rsid w:val="009233E9"/>
    <w:rsid w:val="00923ACE"/>
    <w:rsid w:val="009240B1"/>
    <w:rsid w:val="00925352"/>
    <w:rsid w:val="009256B1"/>
    <w:rsid w:val="009256DB"/>
    <w:rsid w:val="009261A3"/>
    <w:rsid w:val="0092671D"/>
    <w:rsid w:val="00927019"/>
    <w:rsid w:val="00927301"/>
    <w:rsid w:val="00927AB8"/>
    <w:rsid w:val="00927E9C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715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7F3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6D06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A4E"/>
    <w:rsid w:val="00977D7D"/>
    <w:rsid w:val="009802F4"/>
    <w:rsid w:val="00980BEC"/>
    <w:rsid w:val="00980E0C"/>
    <w:rsid w:val="00980EFA"/>
    <w:rsid w:val="0098173C"/>
    <w:rsid w:val="00982A5B"/>
    <w:rsid w:val="0098303B"/>
    <w:rsid w:val="00983583"/>
    <w:rsid w:val="0098367A"/>
    <w:rsid w:val="00984D36"/>
    <w:rsid w:val="009855EE"/>
    <w:rsid w:val="00985FE4"/>
    <w:rsid w:val="0098654C"/>
    <w:rsid w:val="009866D6"/>
    <w:rsid w:val="00990905"/>
    <w:rsid w:val="00990E19"/>
    <w:rsid w:val="009912E6"/>
    <w:rsid w:val="00991B4F"/>
    <w:rsid w:val="00991FE2"/>
    <w:rsid w:val="0099275C"/>
    <w:rsid w:val="00992BC1"/>
    <w:rsid w:val="00993A42"/>
    <w:rsid w:val="00993A44"/>
    <w:rsid w:val="00993CA4"/>
    <w:rsid w:val="0099493A"/>
    <w:rsid w:val="00994C82"/>
    <w:rsid w:val="00994DD0"/>
    <w:rsid w:val="009957D8"/>
    <w:rsid w:val="009962D3"/>
    <w:rsid w:val="0099673F"/>
    <w:rsid w:val="00996952"/>
    <w:rsid w:val="0099709B"/>
    <w:rsid w:val="009976C7"/>
    <w:rsid w:val="009A0277"/>
    <w:rsid w:val="009A074E"/>
    <w:rsid w:val="009A134F"/>
    <w:rsid w:val="009A1B39"/>
    <w:rsid w:val="009A2349"/>
    <w:rsid w:val="009A26C2"/>
    <w:rsid w:val="009A27D3"/>
    <w:rsid w:val="009A335F"/>
    <w:rsid w:val="009A4129"/>
    <w:rsid w:val="009A41AC"/>
    <w:rsid w:val="009A4439"/>
    <w:rsid w:val="009A5971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7FD"/>
    <w:rsid w:val="009B1C83"/>
    <w:rsid w:val="009B1CC9"/>
    <w:rsid w:val="009B36CA"/>
    <w:rsid w:val="009B4788"/>
    <w:rsid w:val="009B4A41"/>
    <w:rsid w:val="009B4BA2"/>
    <w:rsid w:val="009B4D27"/>
    <w:rsid w:val="009B58DF"/>
    <w:rsid w:val="009B5FBE"/>
    <w:rsid w:val="009B68B6"/>
    <w:rsid w:val="009B6AC8"/>
    <w:rsid w:val="009B6CA8"/>
    <w:rsid w:val="009B6EC6"/>
    <w:rsid w:val="009B7C3A"/>
    <w:rsid w:val="009B7D83"/>
    <w:rsid w:val="009C0356"/>
    <w:rsid w:val="009C0BA3"/>
    <w:rsid w:val="009C0C0B"/>
    <w:rsid w:val="009C1AF6"/>
    <w:rsid w:val="009C2A59"/>
    <w:rsid w:val="009C3A50"/>
    <w:rsid w:val="009C43D7"/>
    <w:rsid w:val="009C4C84"/>
    <w:rsid w:val="009C4CF7"/>
    <w:rsid w:val="009C578B"/>
    <w:rsid w:val="009C6825"/>
    <w:rsid w:val="009C717B"/>
    <w:rsid w:val="009C7B4B"/>
    <w:rsid w:val="009C7D19"/>
    <w:rsid w:val="009D0B80"/>
    <w:rsid w:val="009D0B89"/>
    <w:rsid w:val="009D0CD4"/>
    <w:rsid w:val="009D12F9"/>
    <w:rsid w:val="009D1E18"/>
    <w:rsid w:val="009D3D26"/>
    <w:rsid w:val="009D43BB"/>
    <w:rsid w:val="009D4590"/>
    <w:rsid w:val="009D4B66"/>
    <w:rsid w:val="009D53E9"/>
    <w:rsid w:val="009D59BA"/>
    <w:rsid w:val="009D5B6C"/>
    <w:rsid w:val="009D6A40"/>
    <w:rsid w:val="009D6C86"/>
    <w:rsid w:val="009D7B97"/>
    <w:rsid w:val="009E0CFB"/>
    <w:rsid w:val="009E1A06"/>
    <w:rsid w:val="009E1BA1"/>
    <w:rsid w:val="009E2934"/>
    <w:rsid w:val="009E30C7"/>
    <w:rsid w:val="009E33D0"/>
    <w:rsid w:val="009E35A2"/>
    <w:rsid w:val="009E5279"/>
    <w:rsid w:val="009E5323"/>
    <w:rsid w:val="009E55FD"/>
    <w:rsid w:val="009E586D"/>
    <w:rsid w:val="009E6019"/>
    <w:rsid w:val="009E6C33"/>
    <w:rsid w:val="009E6FD1"/>
    <w:rsid w:val="009F00B5"/>
    <w:rsid w:val="009F049C"/>
    <w:rsid w:val="009F2B77"/>
    <w:rsid w:val="009F2BA2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34"/>
    <w:rsid w:val="00A001D5"/>
    <w:rsid w:val="00A00298"/>
    <w:rsid w:val="00A02304"/>
    <w:rsid w:val="00A03780"/>
    <w:rsid w:val="00A03809"/>
    <w:rsid w:val="00A0443F"/>
    <w:rsid w:val="00A0454F"/>
    <w:rsid w:val="00A04A38"/>
    <w:rsid w:val="00A055B7"/>
    <w:rsid w:val="00A0562D"/>
    <w:rsid w:val="00A06338"/>
    <w:rsid w:val="00A07092"/>
    <w:rsid w:val="00A07499"/>
    <w:rsid w:val="00A07AD4"/>
    <w:rsid w:val="00A102EB"/>
    <w:rsid w:val="00A10684"/>
    <w:rsid w:val="00A1287A"/>
    <w:rsid w:val="00A12BC4"/>
    <w:rsid w:val="00A149FF"/>
    <w:rsid w:val="00A14EF7"/>
    <w:rsid w:val="00A155A7"/>
    <w:rsid w:val="00A16684"/>
    <w:rsid w:val="00A16B7F"/>
    <w:rsid w:val="00A1784C"/>
    <w:rsid w:val="00A20AB9"/>
    <w:rsid w:val="00A20C87"/>
    <w:rsid w:val="00A20F50"/>
    <w:rsid w:val="00A20FC5"/>
    <w:rsid w:val="00A21891"/>
    <w:rsid w:val="00A21A61"/>
    <w:rsid w:val="00A22310"/>
    <w:rsid w:val="00A23BB8"/>
    <w:rsid w:val="00A23EA3"/>
    <w:rsid w:val="00A257D9"/>
    <w:rsid w:val="00A25833"/>
    <w:rsid w:val="00A25FD2"/>
    <w:rsid w:val="00A3106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CF9"/>
    <w:rsid w:val="00A4024E"/>
    <w:rsid w:val="00A404CA"/>
    <w:rsid w:val="00A40BBC"/>
    <w:rsid w:val="00A40CBA"/>
    <w:rsid w:val="00A41870"/>
    <w:rsid w:val="00A420BC"/>
    <w:rsid w:val="00A4270F"/>
    <w:rsid w:val="00A4287F"/>
    <w:rsid w:val="00A4397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6E1"/>
    <w:rsid w:val="00A569E3"/>
    <w:rsid w:val="00A569E4"/>
    <w:rsid w:val="00A5762C"/>
    <w:rsid w:val="00A6009F"/>
    <w:rsid w:val="00A61D74"/>
    <w:rsid w:val="00A637DD"/>
    <w:rsid w:val="00A63F39"/>
    <w:rsid w:val="00A64531"/>
    <w:rsid w:val="00A64A3F"/>
    <w:rsid w:val="00A64CD1"/>
    <w:rsid w:val="00A65499"/>
    <w:rsid w:val="00A65F9A"/>
    <w:rsid w:val="00A6714C"/>
    <w:rsid w:val="00A6764F"/>
    <w:rsid w:val="00A67968"/>
    <w:rsid w:val="00A67E09"/>
    <w:rsid w:val="00A7135D"/>
    <w:rsid w:val="00A71527"/>
    <w:rsid w:val="00A715CA"/>
    <w:rsid w:val="00A7172E"/>
    <w:rsid w:val="00A71875"/>
    <w:rsid w:val="00A7207C"/>
    <w:rsid w:val="00A7214B"/>
    <w:rsid w:val="00A73483"/>
    <w:rsid w:val="00A738BB"/>
    <w:rsid w:val="00A74574"/>
    <w:rsid w:val="00A74847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CC2"/>
    <w:rsid w:val="00A82D53"/>
    <w:rsid w:val="00A83B84"/>
    <w:rsid w:val="00A8458C"/>
    <w:rsid w:val="00A84803"/>
    <w:rsid w:val="00A853B6"/>
    <w:rsid w:val="00A85AA1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B0C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A2E"/>
    <w:rsid w:val="00AA3323"/>
    <w:rsid w:val="00AA3FEB"/>
    <w:rsid w:val="00AA3FF8"/>
    <w:rsid w:val="00AA4222"/>
    <w:rsid w:val="00AA5ABB"/>
    <w:rsid w:val="00AA6530"/>
    <w:rsid w:val="00AA74AF"/>
    <w:rsid w:val="00AA7EA6"/>
    <w:rsid w:val="00AB2592"/>
    <w:rsid w:val="00AB3144"/>
    <w:rsid w:val="00AB38D0"/>
    <w:rsid w:val="00AB3F63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492A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6B"/>
    <w:rsid w:val="00AD72BB"/>
    <w:rsid w:val="00AD753E"/>
    <w:rsid w:val="00AD775A"/>
    <w:rsid w:val="00AE05F4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2D7"/>
    <w:rsid w:val="00AF2775"/>
    <w:rsid w:val="00AF2A29"/>
    <w:rsid w:val="00AF33C7"/>
    <w:rsid w:val="00AF3B10"/>
    <w:rsid w:val="00AF446C"/>
    <w:rsid w:val="00AF4F08"/>
    <w:rsid w:val="00AF57EB"/>
    <w:rsid w:val="00AF607B"/>
    <w:rsid w:val="00AF60E3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496"/>
    <w:rsid w:val="00B035D8"/>
    <w:rsid w:val="00B03B4D"/>
    <w:rsid w:val="00B04236"/>
    <w:rsid w:val="00B045EE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035"/>
    <w:rsid w:val="00B1546E"/>
    <w:rsid w:val="00B16B29"/>
    <w:rsid w:val="00B17666"/>
    <w:rsid w:val="00B17718"/>
    <w:rsid w:val="00B20787"/>
    <w:rsid w:val="00B2204D"/>
    <w:rsid w:val="00B22DD8"/>
    <w:rsid w:val="00B24135"/>
    <w:rsid w:val="00B24A7D"/>
    <w:rsid w:val="00B24B12"/>
    <w:rsid w:val="00B253D0"/>
    <w:rsid w:val="00B270EA"/>
    <w:rsid w:val="00B272E5"/>
    <w:rsid w:val="00B2754F"/>
    <w:rsid w:val="00B278AC"/>
    <w:rsid w:val="00B27EB4"/>
    <w:rsid w:val="00B27EDF"/>
    <w:rsid w:val="00B3028F"/>
    <w:rsid w:val="00B304A2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2DF8"/>
    <w:rsid w:val="00B33215"/>
    <w:rsid w:val="00B337B5"/>
    <w:rsid w:val="00B346FE"/>
    <w:rsid w:val="00B34972"/>
    <w:rsid w:val="00B350DF"/>
    <w:rsid w:val="00B3551C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7B0"/>
    <w:rsid w:val="00B43E9B"/>
    <w:rsid w:val="00B445FF"/>
    <w:rsid w:val="00B449D3"/>
    <w:rsid w:val="00B4584A"/>
    <w:rsid w:val="00B458A1"/>
    <w:rsid w:val="00B462D1"/>
    <w:rsid w:val="00B46CC2"/>
    <w:rsid w:val="00B46FA4"/>
    <w:rsid w:val="00B47DC7"/>
    <w:rsid w:val="00B5060E"/>
    <w:rsid w:val="00B510C0"/>
    <w:rsid w:val="00B530F4"/>
    <w:rsid w:val="00B53565"/>
    <w:rsid w:val="00B549B0"/>
    <w:rsid w:val="00B550DD"/>
    <w:rsid w:val="00B55B0E"/>
    <w:rsid w:val="00B56225"/>
    <w:rsid w:val="00B5636C"/>
    <w:rsid w:val="00B565E4"/>
    <w:rsid w:val="00B5704F"/>
    <w:rsid w:val="00B60756"/>
    <w:rsid w:val="00B610CC"/>
    <w:rsid w:val="00B616CE"/>
    <w:rsid w:val="00B61AED"/>
    <w:rsid w:val="00B624E4"/>
    <w:rsid w:val="00B62E38"/>
    <w:rsid w:val="00B62E41"/>
    <w:rsid w:val="00B63CB4"/>
    <w:rsid w:val="00B644F2"/>
    <w:rsid w:val="00B64528"/>
    <w:rsid w:val="00B6474E"/>
    <w:rsid w:val="00B64F0A"/>
    <w:rsid w:val="00B65114"/>
    <w:rsid w:val="00B65525"/>
    <w:rsid w:val="00B6654A"/>
    <w:rsid w:val="00B6675E"/>
    <w:rsid w:val="00B675E5"/>
    <w:rsid w:val="00B703C7"/>
    <w:rsid w:val="00B704C9"/>
    <w:rsid w:val="00B70678"/>
    <w:rsid w:val="00B71AE9"/>
    <w:rsid w:val="00B71B40"/>
    <w:rsid w:val="00B71B9D"/>
    <w:rsid w:val="00B71C82"/>
    <w:rsid w:val="00B71DE2"/>
    <w:rsid w:val="00B72C7A"/>
    <w:rsid w:val="00B73962"/>
    <w:rsid w:val="00B73D80"/>
    <w:rsid w:val="00B76AF8"/>
    <w:rsid w:val="00B77268"/>
    <w:rsid w:val="00B80011"/>
    <w:rsid w:val="00B807DF"/>
    <w:rsid w:val="00B80975"/>
    <w:rsid w:val="00B80C24"/>
    <w:rsid w:val="00B81095"/>
    <w:rsid w:val="00B810DA"/>
    <w:rsid w:val="00B81E37"/>
    <w:rsid w:val="00B81EA7"/>
    <w:rsid w:val="00B82334"/>
    <w:rsid w:val="00B825FF"/>
    <w:rsid w:val="00B82F3E"/>
    <w:rsid w:val="00B83124"/>
    <w:rsid w:val="00B83890"/>
    <w:rsid w:val="00B83A2D"/>
    <w:rsid w:val="00B84CD7"/>
    <w:rsid w:val="00B8562D"/>
    <w:rsid w:val="00B866C6"/>
    <w:rsid w:val="00B868B0"/>
    <w:rsid w:val="00B86A85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4F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3500"/>
    <w:rsid w:val="00BA3B45"/>
    <w:rsid w:val="00BA43EB"/>
    <w:rsid w:val="00BA44C3"/>
    <w:rsid w:val="00BA4AB4"/>
    <w:rsid w:val="00BA4D25"/>
    <w:rsid w:val="00BA5278"/>
    <w:rsid w:val="00BA52A4"/>
    <w:rsid w:val="00BA555A"/>
    <w:rsid w:val="00BA5B8C"/>
    <w:rsid w:val="00BA5CE2"/>
    <w:rsid w:val="00BA643F"/>
    <w:rsid w:val="00BA7C21"/>
    <w:rsid w:val="00BA7D76"/>
    <w:rsid w:val="00BB0F8F"/>
    <w:rsid w:val="00BB1162"/>
    <w:rsid w:val="00BB2565"/>
    <w:rsid w:val="00BB2C99"/>
    <w:rsid w:val="00BB418A"/>
    <w:rsid w:val="00BB4989"/>
    <w:rsid w:val="00BB4C56"/>
    <w:rsid w:val="00BB5196"/>
    <w:rsid w:val="00BB63BD"/>
    <w:rsid w:val="00BB649F"/>
    <w:rsid w:val="00BB68ED"/>
    <w:rsid w:val="00BB6EF8"/>
    <w:rsid w:val="00BB7720"/>
    <w:rsid w:val="00BC0930"/>
    <w:rsid w:val="00BC12F2"/>
    <w:rsid w:val="00BC16D0"/>
    <w:rsid w:val="00BC266D"/>
    <w:rsid w:val="00BC34E7"/>
    <w:rsid w:val="00BC39C9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C7B6B"/>
    <w:rsid w:val="00BD127E"/>
    <w:rsid w:val="00BD1407"/>
    <w:rsid w:val="00BD151A"/>
    <w:rsid w:val="00BD2125"/>
    <w:rsid w:val="00BD293F"/>
    <w:rsid w:val="00BD3149"/>
    <w:rsid w:val="00BD38EA"/>
    <w:rsid w:val="00BD3CE0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5771"/>
    <w:rsid w:val="00BE6284"/>
    <w:rsid w:val="00BE7293"/>
    <w:rsid w:val="00BE72F5"/>
    <w:rsid w:val="00BE7612"/>
    <w:rsid w:val="00BF17EC"/>
    <w:rsid w:val="00BF1B44"/>
    <w:rsid w:val="00BF209C"/>
    <w:rsid w:val="00BF21EE"/>
    <w:rsid w:val="00BF2EE2"/>
    <w:rsid w:val="00BF3E8C"/>
    <w:rsid w:val="00BF46A3"/>
    <w:rsid w:val="00BF472E"/>
    <w:rsid w:val="00BF554A"/>
    <w:rsid w:val="00BF6CEF"/>
    <w:rsid w:val="00BF79F9"/>
    <w:rsid w:val="00BF7CEE"/>
    <w:rsid w:val="00C01A3B"/>
    <w:rsid w:val="00C027D1"/>
    <w:rsid w:val="00C027DD"/>
    <w:rsid w:val="00C0292E"/>
    <w:rsid w:val="00C02E35"/>
    <w:rsid w:val="00C03181"/>
    <w:rsid w:val="00C03995"/>
    <w:rsid w:val="00C039B7"/>
    <w:rsid w:val="00C03ACB"/>
    <w:rsid w:val="00C04A09"/>
    <w:rsid w:val="00C04B0B"/>
    <w:rsid w:val="00C04C75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0C00"/>
    <w:rsid w:val="00C11EFF"/>
    <w:rsid w:val="00C14838"/>
    <w:rsid w:val="00C15422"/>
    <w:rsid w:val="00C15CC6"/>
    <w:rsid w:val="00C16401"/>
    <w:rsid w:val="00C164D5"/>
    <w:rsid w:val="00C16C59"/>
    <w:rsid w:val="00C17853"/>
    <w:rsid w:val="00C17BB1"/>
    <w:rsid w:val="00C20BE1"/>
    <w:rsid w:val="00C21C0E"/>
    <w:rsid w:val="00C245C2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3BD8"/>
    <w:rsid w:val="00C34870"/>
    <w:rsid w:val="00C34F48"/>
    <w:rsid w:val="00C350FF"/>
    <w:rsid w:val="00C355E6"/>
    <w:rsid w:val="00C35FA2"/>
    <w:rsid w:val="00C35FFE"/>
    <w:rsid w:val="00C36097"/>
    <w:rsid w:val="00C362AA"/>
    <w:rsid w:val="00C36983"/>
    <w:rsid w:val="00C37A73"/>
    <w:rsid w:val="00C40CA0"/>
    <w:rsid w:val="00C41F14"/>
    <w:rsid w:val="00C420B2"/>
    <w:rsid w:val="00C42138"/>
    <w:rsid w:val="00C425EE"/>
    <w:rsid w:val="00C42908"/>
    <w:rsid w:val="00C42A16"/>
    <w:rsid w:val="00C4373B"/>
    <w:rsid w:val="00C44007"/>
    <w:rsid w:val="00C44E95"/>
    <w:rsid w:val="00C455F9"/>
    <w:rsid w:val="00C45B64"/>
    <w:rsid w:val="00C4684B"/>
    <w:rsid w:val="00C4720E"/>
    <w:rsid w:val="00C47F08"/>
    <w:rsid w:val="00C50474"/>
    <w:rsid w:val="00C50A8E"/>
    <w:rsid w:val="00C513FF"/>
    <w:rsid w:val="00C51963"/>
    <w:rsid w:val="00C51D3B"/>
    <w:rsid w:val="00C51E94"/>
    <w:rsid w:val="00C523BF"/>
    <w:rsid w:val="00C52C84"/>
    <w:rsid w:val="00C52F51"/>
    <w:rsid w:val="00C5311E"/>
    <w:rsid w:val="00C53265"/>
    <w:rsid w:val="00C53408"/>
    <w:rsid w:val="00C53E72"/>
    <w:rsid w:val="00C54FB2"/>
    <w:rsid w:val="00C5514D"/>
    <w:rsid w:val="00C55978"/>
    <w:rsid w:val="00C55B93"/>
    <w:rsid w:val="00C56BB0"/>
    <w:rsid w:val="00C5745D"/>
    <w:rsid w:val="00C61129"/>
    <w:rsid w:val="00C6150F"/>
    <w:rsid w:val="00C61C85"/>
    <w:rsid w:val="00C61C8C"/>
    <w:rsid w:val="00C61D65"/>
    <w:rsid w:val="00C61D9A"/>
    <w:rsid w:val="00C63230"/>
    <w:rsid w:val="00C6467E"/>
    <w:rsid w:val="00C646BA"/>
    <w:rsid w:val="00C65445"/>
    <w:rsid w:val="00C6546C"/>
    <w:rsid w:val="00C65926"/>
    <w:rsid w:val="00C66300"/>
    <w:rsid w:val="00C671CA"/>
    <w:rsid w:val="00C67442"/>
    <w:rsid w:val="00C70287"/>
    <w:rsid w:val="00C70654"/>
    <w:rsid w:val="00C7079B"/>
    <w:rsid w:val="00C707F5"/>
    <w:rsid w:val="00C716C9"/>
    <w:rsid w:val="00C72365"/>
    <w:rsid w:val="00C733F7"/>
    <w:rsid w:val="00C755B7"/>
    <w:rsid w:val="00C75D0F"/>
    <w:rsid w:val="00C77B22"/>
    <w:rsid w:val="00C8004A"/>
    <w:rsid w:val="00C80A50"/>
    <w:rsid w:val="00C81AC3"/>
    <w:rsid w:val="00C81DA2"/>
    <w:rsid w:val="00C81E3F"/>
    <w:rsid w:val="00C83681"/>
    <w:rsid w:val="00C8376B"/>
    <w:rsid w:val="00C83AD0"/>
    <w:rsid w:val="00C83DC3"/>
    <w:rsid w:val="00C84F0B"/>
    <w:rsid w:val="00C8568C"/>
    <w:rsid w:val="00C857DA"/>
    <w:rsid w:val="00C857E1"/>
    <w:rsid w:val="00C8596E"/>
    <w:rsid w:val="00C867F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97212"/>
    <w:rsid w:val="00CA0125"/>
    <w:rsid w:val="00CA13E1"/>
    <w:rsid w:val="00CA21FA"/>
    <w:rsid w:val="00CA26C3"/>
    <w:rsid w:val="00CA32E1"/>
    <w:rsid w:val="00CA3CEF"/>
    <w:rsid w:val="00CA5689"/>
    <w:rsid w:val="00CA5889"/>
    <w:rsid w:val="00CA662E"/>
    <w:rsid w:val="00CA6B07"/>
    <w:rsid w:val="00CA7C65"/>
    <w:rsid w:val="00CB0630"/>
    <w:rsid w:val="00CB1B43"/>
    <w:rsid w:val="00CB3050"/>
    <w:rsid w:val="00CB30EB"/>
    <w:rsid w:val="00CB4790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4D54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1F78"/>
    <w:rsid w:val="00CD233C"/>
    <w:rsid w:val="00CD2647"/>
    <w:rsid w:val="00CD2C9A"/>
    <w:rsid w:val="00CD2D38"/>
    <w:rsid w:val="00CD3155"/>
    <w:rsid w:val="00CD45C6"/>
    <w:rsid w:val="00CD5BF4"/>
    <w:rsid w:val="00CD6108"/>
    <w:rsid w:val="00CD7CFC"/>
    <w:rsid w:val="00CE09C2"/>
    <w:rsid w:val="00CE19FA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088"/>
    <w:rsid w:val="00CE7309"/>
    <w:rsid w:val="00CE744B"/>
    <w:rsid w:val="00CF12D6"/>
    <w:rsid w:val="00CF3215"/>
    <w:rsid w:val="00CF39DB"/>
    <w:rsid w:val="00CF3EBA"/>
    <w:rsid w:val="00CF5B99"/>
    <w:rsid w:val="00CF6371"/>
    <w:rsid w:val="00D005C5"/>
    <w:rsid w:val="00D005DB"/>
    <w:rsid w:val="00D008A5"/>
    <w:rsid w:val="00D008D7"/>
    <w:rsid w:val="00D00BE8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1C38"/>
    <w:rsid w:val="00D22795"/>
    <w:rsid w:val="00D23A39"/>
    <w:rsid w:val="00D23C50"/>
    <w:rsid w:val="00D23D4A"/>
    <w:rsid w:val="00D23F7A"/>
    <w:rsid w:val="00D23FD1"/>
    <w:rsid w:val="00D253FB"/>
    <w:rsid w:val="00D25520"/>
    <w:rsid w:val="00D25563"/>
    <w:rsid w:val="00D2650E"/>
    <w:rsid w:val="00D27522"/>
    <w:rsid w:val="00D3011A"/>
    <w:rsid w:val="00D3020D"/>
    <w:rsid w:val="00D30457"/>
    <w:rsid w:val="00D30B9D"/>
    <w:rsid w:val="00D30DCC"/>
    <w:rsid w:val="00D310EE"/>
    <w:rsid w:val="00D311E2"/>
    <w:rsid w:val="00D31E0F"/>
    <w:rsid w:val="00D32F9A"/>
    <w:rsid w:val="00D33ED6"/>
    <w:rsid w:val="00D35225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A5A"/>
    <w:rsid w:val="00D46DF0"/>
    <w:rsid w:val="00D472B8"/>
    <w:rsid w:val="00D508DD"/>
    <w:rsid w:val="00D50D59"/>
    <w:rsid w:val="00D512DD"/>
    <w:rsid w:val="00D52AEE"/>
    <w:rsid w:val="00D52E0B"/>
    <w:rsid w:val="00D531BF"/>
    <w:rsid w:val="00D5323B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3922"/>
    <w:rsid w:val="00D63AEA"/>
    <w:rsid w:val="00D64263"/>
    <w:rsid w:val="00D646D9"/>
    <w:rsid w:val="00D64A6E"/>
    <w:rsid w:val="00D64BCF"/>
    <w:rsid w:val="00D64EFB"/>
    <w:rsid w:val="00D65057"/>
    <w:rsid w:val="00D65628"/>
    <w:rsid w:val="00D6563E"/>
    <w:rsid w:val="00D6567A"/>
    <w:rsid w:val="00D66674"/>
    <w:rsid w:val="00D66E71"/>
    <w:rsid w:val="00D677F9"/>
    <w:rsid w:val="00D67E67"/>
    <w:rsid w:val="00D7162A"/>
    <w:rsid w:val="00D716DC"/>
    <w:rsid w:val="00D7185D"/>
    <w:rsid w:val="00D727B3"/>
    <w:rsid w:val="00D727EF"/>
    <w:rsid w:val="00D72FD7"/>
    <w:rsid w:val="00D73FA7"/>
    <w:rsid w:val="00D740FF"/>
    <w:rsid w:val="00D75019"/>
    <w:rsid w:val="00D7623F"/>
    <w:rsid w:val="00D76B5F"/>
    <w:rsid w:val="00D77570"/>
    <w:rsid w:val="00D779E6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232"/>
    <w:rsid w:val="00D86B30"/>
    <w:rsid w:val="00D86C56"/>
    <w:rsid w:val="00D90316"/>
    <w:rsid w:val="00D9171F"/>
    <w:rsid w:val="00D9193A"/>
    <w:rsid w:val="00D9206F"/>
    <w:rsid w:val="00D92096"/>
    <w:rsid w:val="00D92237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579D"/>
    <w:rsid w:val="00DA6320"/>
    <w:rsid w:val="00DA6935"/>
    <w:rsid w:val="00DB07A2"/>
    <w:rsid w:val="00DB087B"/>
    <w:rsid w:val="00DB169E"/>
    <w:rsid w:val="00DB1AD5"/>
    <w:rsid w:val="00DB24E3"/>
    <w:rsid w:val="00DB321B"/>
    <w:rsid w:val="00DB520D"/>
    <w:rsid w:val="00DB5297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3A3B"/>
    <w:rsid w:val="00DC5CF2"/>
    <w:rsid w:val="00DC6753"/>
    <w:rsid w:val="00DC6CF8"/>
    <w:rsid w:val="00DC7FFA"/>
    <w:rsid w:val="00DD38E4"/>
    <w:rsid w:val="00DD3B1E"/>
    <w:rsid w:val="00DD4939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E77C9"/>
    <w:rsid w:val="00DE7855"/>
    <w:rsid w:val="00DF12FE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1FD0"/>
    <w:rsid w:val="00E03289"/>
    <w:rsid w:val="00E045F8"/>
    <w:rsid w:val="00E05756"/>
    <w:rsid w:val="00E06252"/>
    <w:rsid w:val="00E064CC"/>
    <w:rsid w:val="00E06D57"/>
    <w:rsid w:val="00E07C8A"/>
    <w:rsid w:val="00E11FF9"/>
    <w:rsid w:val="00E12473"/>
    <w:rsid w:val="00E1263A"/>
    <w:rsid w:val="00E13870"/>
    <w:rsid w:val="00E13EC5"/>
    <w:rsid w:val="00E14523"/>
    <w:rsid w:val="00E154AD"/>
    <w:rsid w:val="00E165E6"/>
    <w:rsid w:val="00E166CD"/>
    <w:rsid w:val="00E168FA"/>
    <w:rsid w:val="00E16A36"/>
    <w:rsid w:val="00E16DDF"/>
    <w:rsid w:val="00E16EF6"/>
    <w:rsid w:val="00E20AE0"/>
    <w:rsid w:val="00E20C94"/>
    <w:rsid w:val="00E210BA"/>
    <w:rsid w:val="00E210E1"/>
    <w:rsid w:val="00E2281A"/>
    <w:rsid w:val="00E23282"/>
    <w:rsid w:val="00E23740"/>
    <w:rsid w:val="00E23C3F"/>
    <w:rsid w:val="00E23E70"/>
    <w:rsid w:val="00E2475E"/>
    <w:rsid w:val="00E24FFF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4AF3"/>
    <w:rsid w:val="00E365E1"/>
    <w:rsid w:val="00E36A7C"/>
    <w:rsid w:val="00E36D67"/>
    <w:rsid w:val="00E374EC"/>
    <w:rsid w:val="00E3769F"/>
    <w:rsid w:val="00E4044D"/>
    <w:rsid w:val="00E409FF"/>
    <w:rsid w:val="00E40E9F"/>
    <w:rsid w:val="00E417A3"/>
    <w:rsid w:val="00E427ED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64"/>
    <w:rsid w:val="00E507C9"/>
    <w:rsid w:val="00E50D3A"/>
    <w:rsid w:val="00E52446"/>
    <w:rsid w:val="00E52A4A"/>
    <w:rsid w:val="00E53B58"/>
    <w:rsid w:val="00E540E1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5CA7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3EA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656"/>
    <w:rsid w:val="00EB5D6C"/>
    <w:rsid w:val="00EB5E54"/>
    <w:rsid w:val="00EC0227"/>
    <w:rsid w:val="00EC046B"/>
    <w:rsid w:val="00EC152A"/>
    <w:rsid w:val="00EC1A3C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11A5"/>
    <w:rsid w:val="00ED1501"/>
    <w:rsid w:val="00ED1F88"/>
    <w:rsid w:val="00ED3D25"/>
    <w:rsid w:val="00ED49BB"/>
    <w:rsid w:val="00ED4D0E"/>
    <w:rsid w:val="00ED50A6"/>
    <w:rsid w:val="00ED5391"/>
    <w:rsid w:val="00ED5632"/>
    <w:rsid w:val="00ED59F4"/>
    <w:rsid w:val="00ED5E92"/>
    <w:rsid w:val="00ED6C89"/>
    <w:rsid w:val="00ED6DB9"/>
    <w:rsid w:val="00ED785C"/>
    <w:rsid w:val="00ED7B32"/>
    <w:rsid w:val="00EE0A34"/>
    <w:rsid w:val="00EE19B4"/>
    <w:rsid w:val="00EE2F2A"/>
    <w:rsid w:val="00EE303D"/>
    <w:rsid w:val="00EE3381"/>
    <w:rsid w:val="00EE4C35"/>
    <w:rsid w:val="00EE4C3B"/>
    <w:rsid w:val="00EE53BE"/>
    <w:rsid w:val="00EE5453"/>
    <w:rsid w:val="00EE5513"/>
    <w:rsid w:val="00EE6BA8"/>
    <w:rsid w:val="00EE6BF2"/>
    <w:rsid w:val="00EE6D34"/>
    <w:rsid w:val="00EE6F44"/>
    <w:rsid w:val="00EE70A6"/>
    <w:rsid w:val="00EE7D11"/>
    <w:rsid w:val="00EF0C4F"/>
    <w:rsid w:val="00EF0D8B"/>
    <w:rsid w:val="00EF0E27"/>
    <w:rsid w:val="00EF1F5D"/>
    <w:rsid w:val="00EF2097"/>
    <w:rsid w:val="00EF2C52"/>
    <w:rsid w:val="00EF31FC"/>
    <w:rsid w:val="00EF3CCA"/>
    <w:rsid w:val="00EF40FD"/>
    <w:rsid w:val="00EF47ED"/>
    <w:rsid w:val="00EF5297"/>
    <w:rsid w:val="00EF5954"/>
    <w:rsid w:val="00EF5D06"/>
    <w:rsid w:val="00EF5D75"/>
    <w:rsid w:val="00EF5E24"/>
    <w:rsid w:val="00EF6801"/>
    <w:rsid w:val="00EF6BC5"/>
    <w:rsid w:val="00EF6CCF"/>
    <w:rsid w:val="00EF70A7"/>
    <w:rsid w:val="00EF7D47"/>
    <w:rsid w:val="00EF7F81"/>
    <w:rsid w:val="00F00579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4C0"/>
    <w:rsid w:val="00F073C1"/>
    <w:rsid w:val="00F10C60"/>
    <w:rsid w:val="00F11DF3"/>
    <w:rsid w:val="00F123CA"/>
    <w:rsid w:val="00F12C93"/>
    <w:rsid w:val="00F12D4B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772"/>
    <w:rsid w:val="00F23B22"/>
    <w:rsid w:val="00F23D79"/>
    <w:rsid w:val="00F23E6A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086B"/>
    <w:rsid w:val="00F30BEE"/>
    <w:rsid w:val="00F31598"/>
    <w:rsid w:val="00F31A8F"/>
    <w:rsid w:val="00F31DEC"/>
    <w:rsid w:val="00F328EA"/>
    <w:rsid w:val="00F33682"/>
    <w:rsid w:val="00F336B9"/>
    <w:rsid w:val="00F34AC5"/>
    <w:rsid w:val="00F34E6B"/>
    <w:rsid w:val="00F35046"/>
    <w:rsid w:val="00F35174"/>
    <w:rsid w:val="00F35E72"/>
    <w:rsid w:val="00F36689"/>
    <w:rsid w:val="00F36DD4"/>
    <w:rsid w:val="00F379C3"/>
    <w:rsid w:val="00F37C7F"/>
    <w:rsid w:val="00F37CC0"/>
    <w:rsid w:val="00F415BE"/>
    <w:rsid w:val="00F41EE1"/>
    <w:rsid w:val="00F41F31"/>
    <w:rsid w:val="00F42319"/>
    <w:rsid w:val="00F4247F"/>
    <w:rsid w:val="00F42DE3"/>
    <w:rsid w:val="00F432BB"/>
    <w:rsid w:val="00F43F5F"/>
    <w:rsid w:val="00F4415B"/>
    <w:rsid w:val="00F443B0"/>
    <w:rsid w:val="00F44450"/>
    <w:rsid w:val="00F45340"/>
    <w:rsid w:val="00F459AC"/>
    <w:rsid w:val="00F45EC1"/>
    <w:rsid w:val="00F46EC1"/>
    <w:rsid w:val="00F47307"/>
    <w:rsid w:val="00F478D4"/>
    <w:rsid w:val="00F479EB"/>
    <w:rsid w:val="00F50122"/>
    <w:rsid w:val="00F50765"/>
    <w:rsid w:val="00F516ED"/>
    <w:rsid w:val="00F51756"/>
    <w:rsid w:val="00F51ED5"/>
    <w:rsid w:val="00F52228"/>
    <w:rsid w:val="00F525F1"/>
    <w:rsid w:val="00F527DC"/>
    <w:rsid w:val="00F52846"/>
    <w:rsid w:val="00F52AAA"/>
    <w:rsid w:val="00F53C6A"/>
    <w:rsid w:val="00F54A36"/>
    <w:rsid w:val="00F54AA6"/>
    <w:rsid w:val="00F552BC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1E6E"/>
    <w:rsid w:val="00F629BC"/>
    <w:rsid w:val="00F630E4"/>
    <w:rsid w:val="00F64643"/>
    <w:rsid w:val="00F64730"/>
    <w:rsid w:val="00F64875"/>
    <w:rsid w:val="00F64B86"/>
    <w:rsid w:val="00F65516"/>
    <w:rsid w:val="00F666BA"/>
    <w:rsid w:val="00F66E4F"/>
    <w:rsid w:val="00F66F16"/>
    <w:rsid w:val="00F67005"/>
    <w:rsid w:val="00F672E2"/>
    <w:rsid w:val="00F67480"/>
    <w:rsid w:val="00F701ED"/>
    <w:rsid w:val="00F70D21"/>
    <w:rsid w:val="00F70E5E"/>
    <w:rsid w:val="00F72764"/>
    <w:rsid w:val="00F733FD"/>
    <w:rsid w:val="00F7343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2D1C"/>
    <w:rsid w:val="00F8439D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5B42"/>
    <w:rsid w:val="00F9674B"/>
    <w:rsid w:val="00F96C8B"/>
    <w:rsid w:val="00F9704A"/>
    <w:rsid w:val="00F9756A"/>
    <w:rsid w:val="00FA0252"/>
    <w:rsid w:val="00FA1661"/>
    <w:rsid w:val="00FA175E"/>
    <w:rsid w:val="00FA2ED3"/>
    <w:rsid w:val="00FA3424"/>
    <w:rsid w:val="00FA3694"/>
    <w:rsid w:val="00FA3CC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14F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B5D"/>
    <w:rsid w:val="00FC3ED9"/>
    <w:rsid w:val="00FC4DBD"/>
    <w:rsid w:val="00FC53AB"/>
    <w:rsid w:val="00FC5803"/>
    <w:rsid w:val="00FC5B38"/>
    <w:rsid w:val="00FC6374"/>
    <w:rsid w:val="00FC6613"/>
    <w:rsid w:val="00FC6A1A"/>
    <w:rsid w:val="00FC6E96"/>
    <w:rsid w:val="00FC717C"/>
    <w:rsid w:val="00FC73E6"/>
    <w:rsid w:val="00FC7B34"/>
    <w:rsid w:val="00FD159F"/>
    <w:rsid w:val="00FD2065"/>
    <w:rsid w:val="00FD3606"/>
    <w:rsid w:val="00FD42A4"/>
    <w:rsid w:val="00FD5402"/>
    <w:rsid w:val="00FD644C"/>
    <w:rsid w:val="00FD6B4A"/>
    <w:rsid w:val="00FD71DB"/>
    <w:rsid w:val="00FD74F0"/>
    <w:rsid w:val="00FD7AC2"/>
    <w:rsid w:val="00FE09AC"/>
    <w:rsid w:val="00FE0C23"/>
    <w:rsid w:val="00FE0EC8"/>
    <w:rsid w:val="00FE1064"/>
    <w:rsid w:val="00FE131E"/>
    <w:rsid w:val="00FE1842"/>
    <w:rsid w:val="00FE254D"/>
    <w:rsid w:val="00FE255F"/>
    <w:rsid w:val="00FE2F90"/>
    <w:rsid w:val="00FE30A6"/>
    <w:rsid w:val="00FE58F0"/>
    <w:rsid w:val="00FE6DF2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363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  <w:rsid w:val="3213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38D2EA"/>
  <w15:chartTrackingRefBased/>
  <w15:docId w15:val="{B77550B6-5553-4F89-A6CF-A32C8869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3A7"/>
    <w:rPr>
      <w:sz w:val="24"/>
      <w:szCs w:val="22"/>
    </w:rPr>
  </w:style>
  <w:style w:type="paragraph" w:styleId="Heading1">
    <w:name w:val="heading 1"/>
    <w:aliases w:val="Nadpis 1 - kapitoly"/>
    <w:basedOn w:val="Normal"/>
    <w:next w:val="Normal"/>
    <w:link w:val="Heading1Char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6372D"/>
    <w:pPr>
      <w:keepNext/>
      <w:keepLines/>
      <w:numPr>
        <w:numId w:val="1"/>
      </w:numPr>
      <w:spacing w:before="160" w:after="160" w:line="276" w:lineRule="auto"/>
      <w:ind w:left="0" w:hanging="426"/>
      <w:jc w:val="both"/>
      <w:outlineLvl w:val="1"/>
    </w:pPr>
    <w:rPr>
      <w:rFonts w:ascii="Calibri Light" w:hAnsi="Calibri Light"/>
      <w:bCs/>
      <w:color w:val="2F5496" w:themeColor="accent1" w:themeShade="BF"/>
      <w:sz w:val="32"/>
      <w:lang w:val="x-none" w:eastAsia="x-none"/>
    </w:rPr>
  </w:style>
  <w:style w:type="paragraph" w:styleId="Heading3">
    <w:name w:val="heading 3"/>
    <w:basedOn w:val="Normal"/>
    <w:next w:val="Normal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Heading5">
    <w:name w:val="heading 5"/>
    <w:basedOn w:val="Normal"/>
    <w:next w:val="Normal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BD5465"/>
    <w:pPr>
      <w:keepNext/>
      <w:jc w:val="both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Heading8">
    <w:name w:val="heading 8"/>
    <w:basedOn w:val="Normal"/>
    <w:next w:val="Normal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BD5465"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rsid w:val="00BD5465"/>
    <w:pPr>
      <w:jc w:val="both"/>
    </w:pPr>
    <w:rPr>
      <w:b/>
      <w:bCs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BD5465"/>
    <w:pPr>
      <w:jc w:val="both"/>
    </w:pPr>
    <w:rPr>
      <w:lang w:val="x-none" w:eastAsia="x-none"/>
    </w:rPr>
  </w:style>
  <w:style w:type="paragraph" w:styleId="BodyText3">
    <w:name w:val="Body Text 3"/>
    <w:basedOn w:val="Normal"/>
    <w:link w:val="Body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rsid w:val="00BD5465"/>
    <w:pPr>
      <w:ind w:left="360"/>
      <w:jc w:val="both"/>
    </w:pPr>
    <w:rPr>
      <w:lang w:val="x-none" w:eastAsia="x-none"/>
    </w:rPr>
  </w:style>
  <w:style w:type="paragraph" w:styleId="BodyTextIndent3">
    <w:name w:val="Body Text Indent 3"/>
    <w:basedOn w:val="Normal"/>
    <w:link w:val="BodyTextIndent3Char"/>
    <w:rsid w:val="00BD5465"/>
    <w:pPr>
      <w:ind w:left="708"/>
      <w:jc w:val="both"/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ageNumber">
    <w:name w:val="page number"/>
    <w:basedOn w:val="DefaultParagraphFont"/>
    <w:rsid w:val="00BD5465"/>
  </w:style>
  <w:style w:type="paragraph" w:customStyle="1" w:styleId="tl1">
    <w:name w:val="Štýl1"/>
    <w:basedOn w:val="Normal"/>
    <w:next w:val="Heading7"/>
    <w:uiPriority w:val="99"/>
    <w:rsid w:val="00BD5465"/>
    <w:rPr>
      <w:sz w:val="28"/>
      <w:szCs w:val="28"/>
    </w:rPr>
  </w:style>
  <w:style w:type="paragraph" w:styleId="BlockText">
    <w:name w:val="Block Text"/>
    <w:basedOn w:val="Normal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link">
    <w:name w:val="Hyperlink"/>
    <w:uiPriority w:val="99"/>
    <w:rsid w:val="00BD5465"/>
    <w:rPr>
      <w:color w:val="0000FF"/>
      <w:u w:val="single"/>
    </w:rPr>
  </w:style>
  <w:style w:type="paragraph" w:styleId="PlainText">
    <w:name w:val="Plain Text"/>
    <w:basedOn w:val="Normal"/>
    <w:rsid w:val="0094184B"/>
    <w:rPr>
      <w:rFonts w:ascii="Courier New" w:hAnsi="Courier New"/>
      <w:sz w:val="20"/>
      <w:szCs w:val="20"/>
      <w:lang w:val="cs-CZ" w:eastAsia="cs-CZ"/>
    </w:rPr>
  </w:style>
  <w:style w:type="paragraph" w:styleId="ListParagraph">
    <w:name w:val="List Paragraph"/>
    <w:aliases w:val="Odsek a),body,Odsek zoznamu2,Bullet Number,lp1,lp11,List Paragraph11,Bullet 1,Use Case List Paragraph,Nad,Odstavec cíl se seznamem,Odstavec_muj,Bullet List,FooterText,numbered,List Paragraph1,Paragraphe de liste1,Odsek,ODRAZKY PRVA UROVEN"/>
    <w:basedOn w:val="Normal"/>
    <w:link w:val="ListParagraphChar"/>
    <w:uiPriority w:val="34"/>
    <w:qFormat/>
    <w:rsid w:val="00EF5D06"/>
    <w:pPr>
      <w:ind w:left="708"/>
    </w:pPr>
  </w:style>
  <w:style w:type="paragraph" w:styleId="NormalWeb">
    <w:name w:val="Normal (Web)"/>
    <w:basedOn w:val="Normal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BodyTextChar">
    <w:name w:val="Body Text Char"/>
    <w:link w:val="BodyText"/>
    <w:rsid w:val="00CC787F"/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CC787F"/>
    <w:rPr>
      <w:sz w:val="24"/>
      <w:szCs w:val="24"/>
    </w:rPr>
  </w:style>
  <w:style w:type="character" w:customStyle="1" w:styleId="BodyTextIndent2Char">
    <w:name w:val="Body Text Indent 2 Char"/>
    <w:link w:val="BodyTextIndent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">
    <w:name w:val="Silný"/>
    <w:qFormat/>
    <w:rsid w:val="00CC787F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BF7CEE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CommentTextChar">
    <w:name w:val="Comment Text Char"/>
    <w:link w:val="CommentText"/>
    <w:uiPriority w:val="99"/>
    <w:rsid w:val="00D23A39"/>
    <w:rPr>
      <w:rFonts w:ascii="Calibri" w:eastAsia="Calibri" w:hAnsi="Calibri"/>
      <w:lang w:eastAsia="en-US"/>
    </w:rPr>
  </w:style>
  <w:style w:type="character" w:styleId="CommentReference">
    <w:name w:val="annotation reference"/>
    <w:unhideWhenUsed/>
    <w:rsid w:val="00D23A39"/>
    <w:rPr>
      <w:sz w:val="16"/>
      <w:szCs w:val="16"/>
    </w:rPr>
  </w:style>
  <w:style w:type="character" w:customStyle="1" w:styleId="BodyText3Char">
    <w:name w:val="Body Text 3 Char"/>
    <w:link w:val="BodyText3"/>
    <w:rsid w:val="001D50B7"/>
    <w:rPr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al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BodyTextIndent3Char">
    <w:name w:val="Body Text Indent 3 Char"/>
    <w:link w:val="BodyTextIndent3"/>
    <w:rsid w:val="001F34DE"/>
    <w:rPr>
      <w:sz w:val="24"/>
      <w:szCs w:val="24"/>
    </w:rPr>
  </w:style>
  <w:style w:type="table" w:styleId="TableGrid">
    <w:name w:val="Table Grid"/>
    <w:basedOn w:val="TableNormal"/>
    <w:uiPriority w:val="5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al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TableNormal"/>
    <w:next w:val="TableGrid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46372D"/>
    <w:rPr>
      <w:rFonts w:ascii="Calibri Light" w:hAnsi="Calibri Light"/>
      <w:bCs/>
      <w:color w:val="2F5496" w:themeColor="accent1" w:themeShade="BF"/>
      <w:sz w:val="32"/>
      <w:szCs w:val="22"/>
      <w:lang w:val="x-none" w:eastAsia="x-none"/>
    </w:rPr>
  </w:style>
  <w:style w:type="character" w:customStyle="1" w:styleId="Heading7Char">
    <w:name w:val="Heading 7 Char"/>
    <w:link w:val="Heading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al"/>
    <w:rsid w:val="00B9573C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9A41AC"/>
    <w:rPr>
      <w:sz w:val="24"/>
      <w:szCs w:val="24"/>
    </w:rPr>
  </w:style>
  <w:style w:type="paragraph" w:styleId="NoSpacing">
    <w:name w:val="No Spacing"/>
    <w:qFormat/>
    <w:rsid w:val="00F516ED"/>
    <w:rPr>
      <w:sz w:val="24"/>
      <w:szCs w:val="24"/>
    </w:rPr>
  </w:style>
  <w:style w:type="character" w:styleId="FollowedHyperlink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al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al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eaderChar">
    <w:name w:val="Header Char"/>
    <w:link w:val="Header"/>
    <w:uiPriority w:val="99"/>
    <w:rsid w:val="000C5580"/>
    <w:rPr>
      <w:sz w:val="24"/>
      <w:szCs w:val="24"/>
    </w:rPr>
  </w:style>
  <w:style w:type="character" w:customStyle="1" w:styleId="Heading1Char">
    <w:name w:val="Heading 1 Char"/>
    <w:aliases w:val="Nadpis 1 - kapitoly Char"/>
    <w:link w:val="Heading1"/>
    <w:rsid w:val="009C6825"/>
    <w:rPr>
      <w:b/>
      <w:bCs/>
      <w:sz w:val="2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A579D"/>
    <w:pPr>
      <w:keepLines/>
      <w:spacing w:before="240" w:after="240" w:line="259" w:lineRule="auto"/>
      <w:jc w:val="left"/>
      <w:outlineLvl w:val="9"/>
    </w:pPr>
    <w:rPr>
      <w:b w:val="0"/>
      <w:bCs w:val="0"/>
      <w:color w:val="365F91"/>
      <w:sz w:val="32"/>
      <w:szCs w:val="32"/>
    </w:rPr>
  </w:style>
  <w:style w:type="paragraph" w:styleId="TOC2">
    <w:name w:val="toc 2"/>
    <w:next w:val="Normal"/>
    <w:autoRedefine/>
    <w:uiPriority w:val="39"/>
    <w:unhideWhenUsed/>
    <w:rsid w:val="00246382"/>
    <w:pPr>
      <w:tabs>
        <w:tab w:val="left" w:pos="709"/>
        <w:tab w:val="right" w:leader="dot" w:pos="9344"/>
      </w:tabs>
      <w:spacing w:after="100" w:line="276" w:lineRule="auto"/>
      <w:ind w:left="220"/>
      <w:jc w:val="both"/>
    </w:pPr>
    <w:rPr>
      <w:rFonts w:eastAsia="Calibri"/>
      <w:sz w:val="24"/>
      <w:szCs w:val="22"/>
      <w:lang w:eastAsia="en-US"/>
    </w:rPr>
  </w:style>
  <w:style w:type="character" w:customStyle="1" w:styleId="Zkladntext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al"/>
    <w:link w:val="Zkladntext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ision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DefaultParagraphFont"/>
    <w:rsid w:val="00E06D57"/>
  </w:style>
  <w:style w:type="paragraph" w:customStyle="1" w:styleId="Zkladntext31">
    <w:name w:val="Základný text 31"/>
    <w:basedOn w:val="Normal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al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character" w:styleId="UnresolvedMention">
    <w:name w:val="Unresolved Mention"/>
    <w:uiPriority w:val="99"/>
    <w:semiHidden/>
    <w:unhideWhenUsed/>
    <w:rsid w:val="00F31A8F"/>
    <w:rPr>
      <w:color w:val="605E5C"/>
      <w:shd w:val="clear" w:color="auto" w:fill="E1DFDD"/>
    </w:rPr>
  </w:style>
  <w:style w:type="paragraph" w:styleId="TOC1">
    <w:name w:val="toc 1"/>
    <w:basedOn w:val="Normal"/>
    <w:next w:val="Normal"/>
    <w:autoRedefine/>
    <w:uiPriority w:val="39"/>
    <w:unhideWhenUsed/>
    <w:rsid w:val="00BA643F"/>
  </w:style>
  <w:style w:type="character" w:customStyle="1" w:styleId="ListParagraphChar">
    <w:name w:val="List Paragraph Char"/>
    <w:aliases w:val="Odsek a) Char,body Char,Odsek zoznamu2 Char,Bullet Number Char,lp1 Char,lp11 Char,List Paragraph11 Char,Bullet 1 Char,Use Case List Paragraph Char,Nad Char,Odstavec cíl se seznamem Char,Odstavec_muj Char,Bullet List Char,Odsek Char"/>
    <w:basedOn w:val="DefaultParagraphFont"/>
    <w:link w:val="ListParagraph"/>
    <w:uiPriority w:val="34"/>
    <w:locked/>
    <w:rsid w:val="008647A5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www.slov-lex.sk/pravne-predpisy/SK/ZZ/2015/343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7" ma:contentTypeDescription="Create a new document." ma:contentTypeScope="" ma:versionID="de45e791c8d1aca6363417f3553af6e3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a29159af85edbff856bddc9b00c14983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Stav" minOccurs="0"/>
                <xsd:element ref="ns2:Stav1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v" ma:index="22" nillable="true" ma:displayName="Stav" ma:default="Potrebné vybaviť" ma:format="RadioButtons" ma:internalName="Stav">
      <xsd:simpleType>
        <xsd:union memberTypes="dms:Text">
          <xsd:simpleType>
            <xsd:restriction base="dms:Choice">
              <xsd:enumeration value="Vybavené"/>
              <xsd:enumeration value="Potrebné vybaviť"/>
              <xsd:enumeration value="Voľba 2"/>
            </xsd:restriction>
          </xsd:simpleType>
        </xsd:union>
      </xsd:simpleType>
    </xsd:element>
    <xsd:element name="Stav1" ma:index="23" nillable="true" ma:displayName="Stav1" ma:default="0" ma:format="Dropdown" ma:internalName="Stav1">
      <xsd:simpleType>
        <xsd:restriction base="dms:Boolea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45932f-0409-4ce4-a056-1f58e1030d6c}" ma:internalName="TaxCatchAll" ma:showField="CatchAllData" ma:web="e4b31099-8163-4ac9-ab84-be06feeb7e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 xmlns="bb3d1ceb-ec91-4593-ab49-8ce9533748d9">Potrebné vybaviť</Stav>
    <lcf76f155ced4ddcb4097134ff3c332f xmlns="bb3d1ceb-ec91-4593-ab49-8ce9533748d9">
      <Terms xmlns="http://schemas.microsoft.com/office/infopath/2007/PartnerControls"/>
    </lcf76f155ced4ddcb4097134ff3c332f>
    <Stav1 xmlns="bb3d1ceb-ec91-4593-ab49-8ce9533748d9">false</Stav1>
    <TaxCatchAll xmlns="e4b31099-8163-4ac9-ab84-be06feeb7e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1092E-41D7-40F1-ABE6-9CFB28B78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AA081-3B6D-46E1-85B9-1A6E532263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609597-86A8-4C8F-ACB8-6FEF59B7350F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e4b31099-8163-4ac9-ab84-be06feeb7ef4"/>
    <ds:schemaRef ds:uri="bb3d1ceb-ec91-4593-ab49-8ce9533748d9"/>
  </ds:schemaRefs>
</ds:datastoreItem>
</file>

<file path=customXml/itemProps4.xml><?xml version="1.0" encoding="utf-8"?>
<ds:datastoreItem xmlns:ds="http://schemas.openxmlformats.org/officeDocument/2006/customXml" ds:itemID="{AE4C26A2-AF61-4F39-8F1E-112E46461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vzor.dotx</Template>
  <TotalTime>208</TotalTime>
  <Pages>1</Pages>
  <Words>2267</Words>
  <Characters>12928</Characters>
  <Application>Microsoft Office Word</Application>
  <DocSecurity>4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15165</CharactersWithSpaces>
  <SharedDoc>false</SharedDoc>
  <HLinks>
    <vt:vector size="6" baseType="variant">
      <vt:variant>
        <vt:i4>1245248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https://www.slov-lex.sk/pravne-predpisy/SK/ZZ/2015/343/</vt:lpwstr>
      </vt:variant>
      <vt:variant>
        <vt:lpwstr>paragraf-5.odsek-2:~:text=ak%20ide%20o%20stavebn%C3%A9%20pr%C3%A1ce%20alebo%20slu%C5%BEby%2C%20%C3%BAdajmi%20o%20vzdelan%C3%AD%20a%20odbornej%20praxi%20alebo%20o%20odbornej%20kvalifik%C3%A1ci%C3%AD%20os%C3%B4b%20ur%C4%8Den%C3%BDch%20na%20plnenie%20zmluvy%20alebo%20koncesnej%20zmluvy%20alebo%20riadiacich%20zamestnancov%2C%20ak%20nie%20s%C3%BA%20krit%C3%A9riom%20na%20vyhodnotenie%20pon%C3%BAk%2C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Pudiš Ivan, Mgr</dc:creator>
  <cp:keywords/>
  <cp:lastModifiedBy>Pudiš Ivan, Mgr</cp:lastModifiedBy>
  <cp:revision>70</cp:revision>
  <cp:lastPrinted>2020-12-11T23:27:00Z</cp:lastPrinted>
  <dcterms:created xsi:type="dcterms:W3CDTF">2021-04-06T21:58:00Z</dcterms:created>
  <dcterms:modified xsi:type="dcterms:W3CDTF">2023-10-09T20:47:00Z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  <property fmtid="{D5CDD505-2E9C-101B-9397-08002B2CF9AE}" pid="3" name="MediaServiceImageTags">
    <vt:lpwstr/>
  </property>
</Properties>
</file>