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DCE" w:rsidRPr="00EC2537" w:rsidRDefault="00D13DCE" w:rsidP="00D13DCE">
      <w:pPr>
        <w:widowControl w:val="0"/>
        <w:tabs>
          <w:tab w:val="clear" w:pos="2160"/>
          <w:tab w:val="clear" w:pos="2880"/>
          <w:tab w:val="clear" w:pos="4500"/>
          <w:tab w:val="left" w:pos="5880"/>
        </w:tabs>
        <w:autoSpaceDE w:val="0"/>
        <w:autoSpaceDN w:val="0"/>
        <w:adjustRightInd w:val="0"/>
        <w:jc w:val="both"/>
        <w:rPr>
          <w:rFonts w:ascii="Arial Narrow" w:hAnsi="Arial Narrow" w:cs="Arial"/>
        </w:rPr>
      </w:pPr>
    </w:p>
    <w:p w:rsidR="00304C34" w:rsidRPr="00157294" w:rsidRDefault="00304C34" w:rsidP="00157294">
      <w:pPr>
        <w:widowControl w:val="0"/>
        <w:tabs>
          <w:tab w:val="clear" w:pos="2160"/>
          <w:tab w:val="clear" w:pos="2880"/>
          <w:tab w:val="clear" w:pos="4500"/>
        </w:tabs>
        <w:autoSpaceDE w:val="0"/>
        <w:autoSpaceDN w:val="0"/>
        <w:adjustRightInd w:val="0"/>
        <w:jc w:val="both"/>
        <w:rPr>
          <w:rFonts w:ascii="Arial Narrow" w:hAnsi="Arial Narrow" w:cs="Arial"/>
          <w:sz w:val="22"/>
          <w:szCs w:val="22"/>
        </w:rPr>
      </w:pPr>
    </w:p>
    <w:p w:rsidR="0093208B" w:rsidRDefault="0093208B" w:rsidP="0093208B">
      <w:pPr>
        <w:spacing w:line="264" w:lineRule="auto"/>
        <w:jc w:val="center"/>
        <w:rPr>
          <w:rFonts w:cs="Arial"/>
          <w:b/>
        </w:rPr>
      </w:pPr>
      <w:bookmarkStart w:id="0" w:name="bookmark0"/>
    </w:p>
    <w:bookmarkEnd w:id="0"/>
    <w:p w:rsidR="0093208B" w:rsidRPr="007A3216" w:rsidRDefault="0093208B" w:rsidP="0093208B">
      <w:pPr>
        <w:jc w:val="center"/>
        <w:rPr>
          <w:rFonts w:ascii="Arial Narrow" w:hAnsi="Arial Narrow"/>
          <w:b/>
          <w:sz w:val="22"/>
          <w:szCs w:val="22"/>
        </w:rPr>
      </w:pPr>
      <w:r w:rsidRPr="007A3216">
        <w:rPr>
          <w:rFonts w:ascii="Arial Narrow" w:hAnsi="Arial Narrow"/>
          <w:b/>
          <w:sz w:val="22"/>
          <w:szCs w:val="22"/>
        </w:rPr>
        <w:t>K</w:t>
      </w:r>
      <w:r w:rsidR="00137E32" w:rsidRPr="007A3216">
        <w:rPr>
          <w:rFonts w:ascii="Arial Narrow" w:hAnsi="Arial Narrow"/>
          <w:b/>
          <w:sz w:val="22"/>
          <w:szCs w:val="22"/>
        </w:rPr>
        <w:t>ÚPNA ZMLUVA</w:t>
      </w:r>
    </w:p>
    <w:p w:rsidR="0093208B" w:rsidRPr="007A3216" w:rsidRDefault="0093208B" w:rsidP="0093208B">
      <w:pPr>
        <w:jc w:val="center"/>
        <w:rPr>
          <w:rFonts w:ascii="Arial Narrow" w:hAnsi="Arial Narrow"/>
          <w:b/>
          <w:sz w:val="22"/>
          <w:szCs w:val="22"/>
        </w:rPr>
      </w:pPr>
      <w:r w:rsidRPr="007A3216">
        <w:rPr>
          <w:rFonts w:ascii="Arial Narrow" w:hAnsi="Arial Narrow"/>
          <w:b/>
          <w:sz w:val="22"/>
          <w:szCs w:val="22"/>
        </w:rPr>
        <w:t xml:space="preserve">č. p.: </w:t>
      </w:r>
      <w:r w:rsidR="00B07BA9" w:rsidRPr="00B07BA9">
        <w:rPr>
          <w:rFonts w:ascii="Arial Narrow" w:hAnsi="Arial Narrow" w:cs="Arial"/>
          <w:b/>
          <w:color w:val="000000"/>
          <w:sz w:val="22"/>
          <w:szCs w:val="22"/>
          <w:shd w:val="clear" w:color="auto" w:fill="F7F9FB"/>
        </w:rPr>
        <w:t>SE-VO2-2023/004569</w:t>
      </w:r>
      <w:r w:rsidR="00137E32" w:rsidRPr="007A3216">
        <w:rPr>
          <w:rFonts w:ascii="Arial Narrow" w:hAnsi="Arial Narrow"/>
          <w:b/>
          <w:sz w:val="22"/>
          <w:szCs w:val="22"/>
        </w:rPr>
        <w:t>-</w:t>
      </w:r>
      <w:r w:rsidRPr="007A3216">
        <w:rPr>
          <w:rFonts w:ascii="Arial Narrow" w:hAnsi="Arial Narrow"/>
          <w:b/>
          <w:sz w:val="22"/>
          <w:szCs w:val="22"/>
        </w:rPr>
        <w:t>xxx</w:t>
      </w:r>
    </w:p>
    <w:p w:rsidR="0093208B" w:rsidRPr="00E1779B" w:rsidRDefault="0093208B" w:rsidP="0093208B">
      <w:pPr>
        <w:jc w:val="center"/>
        <w:rPr>
          <w:rFonts w:ascii="Arial Narrow" w:hAnsi="Arial Narrow"/>
          <w:sz w:val="22"/>
          <w:szCs w:val="22"/>
        </w:rPr>
      </w:pPr>
      <w:r w:rsidRPr="007A3216">
        <w:rPr>
          <w:rFonts w:ascii="Arial Narrow" w:hAnsi="Arial Narrow"/>
          <w:sz w:val="22"/>
          <w:szCs w:val="22"/>
        </w:rPr>
        <w:t>na dodanie</w:t>
      </w:r>
      <w:r w:rsidR="001D1103">
        <w:rPr>
          <w:rFonts w:ascii="Arial Narrow" w:hAnsi="Arial Narrow"/>
          <w:sz w:val="22"/>
          <w:szCs w:val="22"/>
        </w:rPr>
        <w:t xml:space="preserve"> predmetu zákazky Diaľkovo ovládané </w:t>
      </w:r>
      <w:proofErr w:type="spellStart"/>
      <w:r w:rsidR="001D1103">
        <w:rPr>
          <w:rFonts w:ascii="Arial Narrow" w:hAnsi="Arial Narrow"/>
          <w:sz w:val="22"/>
          <w:szCs w:val="22"/>
        </w:rPr>
        <w:t>miniponorky</w:t>
      </w:r>
      <w:proofErr w:type="spellEnd"/>
      <w:r w:rsidR="001D1103">
        <w:rPr>
          <w:rFonts w:ascii="Arial Narrow" w:hAnsi="Arial Narrow"/>
          <w:sz w:val="22"/>
          <w:szCs w:val="22"/>
        </w:rPr>
        <w:t xml:space="preserve"> s kamerou a príslušenstvom</w:t>
      </w:r>
      <w:r w:rsidRPr="007A3216">
        <w:rPr>
          <w:rFonts w:ascii="Arial Narrow" w:hAnsi="Arial Narrow"/>
          <w:sz w:val="22"/>
          <w:szCs w:val="22"/>
        </w:rPr>
        <w:t xml:space="preserve"> </w:t>
      </w:r>
    </w:p>
    <w:p w:rsidR="0093208B" w:rsidRDefault="0093208B" w:rsidP="0093208B">
      <w:pPr>
        <w:jc w:val="center"/>
        <w:rPr>
          <w:rFonts w:ascii="Arial Narrow" w:hAnsi="Arial Narrow"/>
          <w:sz w:val="22"/>
          <w:szCs w:val="22"/>
        </w:rPr>
      </w:pPr>
      <w:r w:rsidRPr="00D75BDE">
        <w:rPr>
          <w:rFonts w:ascii="Arial Narrow" w:hAnsi="Arial Narrow"/>
          <w:sz w:val="22"/>
          <w:szCs w:val="22"/>
        </w:rPr>
        <w:t>uzatvorená podľa § 409 a</w:t>
      </w:r>
      <w:r>
        <w:rPr>
          <w:rFonts w:ascii="Arial Narrow" w:hAnsi="Arial Narrow"/>
          <w:sz w:val="22"/>
          <w:szCs w:val="22"/>
        </w:rPr>
        <w:t> </w:t>
      </w:r>
      <w:proofErr w:type="spellStart"/>
      <w:r w:rsidRPr="00D75BDE">
        <w:rPr>
          <w:rFonts w:ascii="Arial Narrow" w:hAnsi="Arial Narrow"/>
          <w:sz w:val="22"/>
          <w:szCs w:val="22"/>
        </w:rPr>
        <w:t>nasl</w:t>
      </w:r>
      <w:proofErr w:type="spellEnd"/>
      <w:r>
        <w:rPr>
          <w:rFonts w:ascii="Arial Narrow" w:hAnsi="Arial Narrow"/>
          <w:sz w:val="22"/>
          <w:szCs w:val="22"/>
        </w:rPr>
        <w:t>.</w:t>
      </w:r>
      <w:r w:rsidRPr="00D75BDE">
        <w:rPr>
          <w:rFonts w:ascii="Arial Narrow" w:hAnsi="Arial Narrow"/>
          <w:sz w:val="22"/>
          <w:szCs w:val="22"/>
        </w:rPr>
        <w:t xml:space="preserve"> zákona č. 513/1991 Zb. Obchodný  zákonník </w:t>
      </w:r>
    </w:p>
    <w:p w:rsidR="00D30D4E" w:rsidRDefault="0093208B" w:rsidP="00D30D4E">
      <w:pPr>
        <w:jc w:val="center"/>
        <w:rPr>
          <w:rFonts w:ascii="Arial Narrow" w:hAnsi="Arial Narrow"/>
          <w:sz w:val="22"/>
          <w:szCs w:val="22"/>
        </w:rPr>
      </w:pPr>
      <w:r w:rsidRPr="00D75BDE">
        <w:rPr>
          <w:rFonts w:ascii="Arial Narrow" w:hAnsi="Arial Narrow"/>
          <w:sz w:val="22"/>
          <w:szCs w:val="22"/>
        </w:rPr>
        <w:t>v znení neskorších predpisov</w:t>
      </w:r>
      <w:r w:rsidR="00E202A8">
        <w:rPr>
          <w:rFonts w:ascii="Arial Narrow" w:hAnsi="Arial Narrow"/>
          <w:sz w:val="22"/>
          <w:szCs w:val="22"/>
        </w:rPr>
        <w:t xml:space="preserve"> a zákonom č. 343/2015 Z.</w:t>
      </w:r>
      <w:r w:rsidR="00D30D4E">
        <w:rPr>
          <w:rFonts w:ascii="Arial Narrow" w:hAnsi="Arial Narrow"/>
          <w:sz w:val="22"/>
          <w:szCs w:val="22"/>
        </w:rPr>
        <w:t xml:space="preserve"> </w:t>
      </w:r>
      <w:r w:rsidR="00E202A8">
        <w:rPr>
          <w:rFonts w:ascii="Arial Narrow" w:hAnsi="Arial Narrow"/>
          <w:sz w:val="22"/>
          <w:szCs w:val="22"/>
        </w:rPr>
        <w:t xml:space="preserve">z. </w:t>
      </w:r>
      <w:r w:rsidR="00D30D4E" w:rsidRPr="00EA4982">
        <w:rPr>
          <w:rFonts w:ascii="Arial Narrow" w:hAnsi="Arial Narrow"/>
          <w:sz w:val="22"/>
          <w:szCs w:val="22"/>
        </w:rPr>
        <w:t xml:space="preserve">verejnom obstarávaní a o zmene a doplnení niektorých zákonov v znení </w:t>
      </w:r>
      <w:r w:rsidR="00D30D4E">
        <w:rPr>
          <w:rFonts w:ascii="Arial Narrow" w:hAnsi="Arial Narrow"/>
          <w:sz w:val="22"/>
          <w:szCs w:val="22"/>
        </w:rPr>
        <w:t>neskorších predpisov</w:t>
      </w:r>
      <w:r w:rsidR="00D30D4E" w:rsidRPr="00EA4982">
        <w:rPr>
          <w:rFonts w:ascii="Arial Narrow" w:hAnsi="Arial Narrow"/>
          <w:sz w:val="22"/>
          <w:szCs w:val="22"/>
        </w:rPr>
        <w:t xml:space="preserve"> (ďalej len „zákon č. </w:t>
      </w:r>
      <w:r w:rsidR="00D30D4E">
        <w:rPr>
          <w:rFonts w:ascii="Arial Narrow" w:hAnsi="Arial Narrow"/>
          <w:sz w:val="22"/>
          <w:szCs w:val="22"/>
        </w:rPr>
        <w:t>343</w:t>
      </w:r>
      <w:r w:rsidR="00D30D4E" w:rsidRPr="00EA4982">
        <w:rPr>
          <w:rFonts w:ascii="Arial Narrow" w:hAnsi="Arial Narrow"/>
          <w:sz w:val="22"/>
          <w:szCs w:val="22"/>
        </w:rPr>
        <w:t>/20</w:t>
      </w:r>
      <w:r w:rsidR="00D30D4E">
        <w:rPr>
          <w:rFonts w:ascii="Arial Narrow" w:hAnsi="Arial Narrow"/>
          <w:sz w:val="22"/>
          <w:szCs w:val="22"/>
        </w:rPr>
        <w:t>15</w:t>
      </w:r>
      <w:r w:rsidR="00D30D4E" w:rsidRPr="00EA4982">
        <w:rPr>
          <w:rFonts w:ascii="Arial Narrow" w:hAnsi="Arial Narrow"/>
          <w:sz w:val="22"/>
          <w:szCs w:val="22"/>
        </w:rPr>
        <w:t xml:space="preserve"> Z. z.“)  </w:t>
      </w:r>
    </w:p>
    <w:p w:rsidR="0093208B" w:rsidRPr="00D75BDE" w:rsidRDefault="0093208B" w:rsidP="00D30D4E">
      <w:pPr>
        <w:jc w:val="center"/>
        <w:rPr>
          <w:rFonts w:ascii="Arial Narrow" w:hAnsi="Arial Narrow"/>
          <w:sz w:val="22"/>
          <w:szCs w:val="22"/>
        </w:rPr>
      </w:pPr>
      <w:r w:rsidRPr="00D75BDE">
        <w:rPr>
          <w:rFonts w:ascii="Arial Narrow" w:hAnsi="Arial Narrow"/>
          <w:sz w:val="22"/>
          <w:szCs w:val="22"/>
        </w:rPr>
        <w:t>(ďalej len „</w:t>
      </w:r>
      <w:r>
        <w:rPr>
          <w:rFonts w:ascii="Arial Narrow" w:hAnsi="Arial Narrow"/>
          <w:sz w:val="22"/>
          <w:szCs w:val="22"/>
        </w:rPr>
        <w:t>Z</w:t>
      </w:r>
      <w:r w:rsidRPr="00D75BDE">
        <w:rPr>
          <w:rFonts w:ascii="Arial Narrow" w:hAnsi="Arial Narrow"/>
          <w:sz w:val="22"/>
          <w:szCs w:val="22"/>
        </w:rPr>
        <w:t>mluva“)</w:t>
      </w:r>
    </w:p>
    <w:p w:rsidR="0093208B" w:rsidRPr="00F208CB" w:rsidRDefault="0093208B" w:rsidP="0093208B">
      <w:pPr>
        <w:rPr>
          <w:rFonts w:ascii="Arial Narrow" w:hAnsi="Arial Narrow"/>
          <w:sz w:val="22"/>
          <w:szCs w:val="22"/>
        </w:rPr>
      </w:pPr>
    </w:p>
    <w:p w:rsidR="0093208B" w:rsidRDefault="0093208B" w:rsidP="0093208B">
      <w:pPr>
        <w:rPr>
          <w:rFonts w:ascii="Arial Narrow" w:hAnsi="Arial Narrow"/>
          <w:sz w:val="22"/>
          <w:szCs w:val="22"/>
        </w:rPr>
      </w:pPr>
    </w:p>
    <w:p w:rsidR="0093208B" w:rsidRPr="002514AB" w:rsidRDefault="0093208B" w:rsidP="0093208B">
      <w:pPr>
        <w:jc w:val="center"/>
        <w:rPr>
          <w:rFonts w:ascii="Arial Narrow" w:hAnsi="Arial Narrow"/>
          <w:b/>
          <w:sz w:val="22"/>
          <w:szCs w:val="22"/>
        </w:rPr>
      </w:pPr>
      <w:r>
        <w:rPr>
          <w:rFonts w:ascii="Arial Narrow" w:hAnsi="Arial Narrow"/>
          <w:b/>
          <w:sz w:val="22"/>
          <w:szCs w:val="22"/>
        </w:rPr>
        <w:t xml:space="preserve">      </w:t>
      </w:r>
      <w:r w:rsidRPr="002514AB">
        <w:rPr>
          <w:rFonts w:ascii="Arial Narrow" w:hAnsi="Arial Narrow"/>
          <w:b/>
          <w:sz w:val="22"/>
          <w:szCs w:val="22"/>
        </w:rPr>
        <w:t>Článok I.</w:t>
      </w:r>
    </w:p>
    <w:p w:rsidR="00D30D4E" w:rsidRPr="00EA4982" w:rsidRDefault="00D30D4E" w:rsidP="00D30D4E">
      <w:pPr>
        <w:ind w:left="360"/>
        <w:jc w:val="center"/>
        <w:rPr>
          <w:rFonts w:ascii="Arial Narrow" w:hAnsi="Arial Narrow"/>
          <w:b/>
          <w:sz w:val="22"/>
          <w:szCs w:val="22"/>
        </w:rPr>
      </w:pPr>
      <w:r w:rsidRPr="00EA4982">
        <w:rPr>
          <w:rFonts w:ascii="Arial Narrow" w:hAnsi="Arial Narrow"/>
          <w:b/>
          <w:sz w:val="22"/>
          <w:szCs w:val="22"/>
        </w:rPr>
        <w:t>Zmluvné strany</w:t>
      </w:r>
    </w:p>
    <w:p w:rsidR="00D30D4E" w:rsidRPr="00EA4982" w:rsidRDefault="00D30D4E" w:rsidP="00D30D4E">
      <w:pPr>
        <w:rPr>
          <w:rFonts w:ascii="Arial Narrow" w:hAnsi="Arial Narrow"/>
          <w:sz w:val="22"/>
          <w:szCs w:val="22"/>
        </w:rPr>
      </w:pPr>
    </w:p>
    <w:p w:rsidR="00D30D4E" w:rsidRPr="00EA4982" w:rsidRDefault="00D30D4E" w:rsidP="00D30D4E">
      <w:pPr>
        <w:rPr>
          <w:rFonts w:ascii="Arial Narrow" w:hAnsi="Arial Narrow"/>
          <w:sz w:val="22"/>
          <w:szCs w:val="22"/>
        </w:rPr>
      </w:pPr>
    </w:p>
    <w:p w:rsidR="000E411B" w:rsidRDefault="000E411B" w:rsidP="00D30D4E">
      <w:pPr>
        <w:rPr>
          <w:rFonts w:ascii="Arial Narrow" w:hAnsi="Arial Narrow"/>
          <w:sz w:val="22"/>
          <w:szCs w:val="22"/>
        </w:rPr>
      </w:pPr>
    </w:p>
    <w:tbl>
      <w:tblPr>
        <w:tblW w:w="0" w:type="auto"/>
        <w:tblLook w:val="04A0" w:firstRow="1" w:lastRow="0" w:firstColumn="1" w:lastColumn="0" w:noHBand="0" w:noVBand="1"/>
      </w:tblPr>
      <w:tblGrid>
        <w:gridCol w:w="4606"/>
        <w:gridCol w:w="4606"/>
      </w:tblGrid>
      <w:tr w:rsidR="001F3B7F" w:rsidRPr="004D27AE"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 xml:space="preserve">Názov:                                                            </w:t>
            </w:r>
          </w:p>
        </w:tc>
        <w:tc>
          <w:tcPr>
            <w:tcW w:w="4606" w:type="dxa"/>
            <w:shd w:val="clear" w:color="auto" w:fill="auto"/>
          </w:tcPr>
          <w:p w:rsidR="001F3B7F" w:rsidRPr="004D27AE" w:rsidRDefault="001F3B7F" w:rsidP="00365A1B">
            <w:pPr>
              <w:tabs>
                <w:tab w:val="clear" w:pos="4500"/>
                <w:tab w:val="left" w:pos="13892"/>
              </w:tabs>
              <w:autoSpaceDE w:val="0"/>
              <w:autoSpaceDN w:val="0"/>
              <w:adjustRightInd w:val="0"/>
              <w:jc w:val="both"/>
              <w:rPr>
                <w:rFonts w:ascii="Arial Narrow" w:hAnsi="Arial Narrow"/>
                <w:b/>
                <w:sz w:val="22"/>
              </w:rPr>
            </w:pPr>
            <w:r w:rsidRPr="004D27AE">
              <w:rPr>
                <w:rFonts w:ascii="Arial Narrow" w:hAnsi="Arial Narrow"/>
                <w:sz w:val="22"/>
              </w:rPr>
              <w:t>Slovenská republika v zastúpení Ministerstva vnútra         Slovenskej republiky</w:t>
            </w:r>
          </w:p>
        </w:tc>
      </w:tr>
      <w:tr w:rsidR="001F3B7F" w:rsidRPr="00983C00"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Sídlo:</w:t>
            </w:r>
          </w:p>
        </w:tc>
        <w:tc>
          <w:tcPr>
            <w:tcW w:w="4606" w:type="dxa"/>
            <w:shd w:val="clear" w:color="auto" w:fill="auto"/>
          </w:tcPr>
          <w:p w:rsidR="001F3B7F" w:rsidRPr="00983C00"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highlight w:val="yellow"/>
              </w:rPr>
            </w:pPr>
            <w:r w:rsidRPr="00AE2B1F">
              <w:rPr>
                <w:rFonts w:ascii="Arial Narrow" w:hAnsi="Arial Narrow"/>
                <w:sz w:val="22"/>
              </w:rPr>
              <w:t>Pribinova 2, 812 72 Bratislava, Slovenská republika</w:t>
            </w:r>
          </w:p>
        </w:tc>
      </w:tr>
      <w:tr w:rsidR="001F3B7F" w:rsidRPr="00983C00"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 xml:space="preserve">V zastúpení:                                      </w:t>
            </w:r>
          </w:p>
        </w:tc>
        <w:tc>
          <w:tcPr>
            <w:tcW w:w="4606" w:type="dxa"/>
            <w:shd w:val="clear" w:color="auto" w:fill="auto"/>
          </w:tcPr>
          <w:p w:rsidR="001F3B7F" w:rsidRPr="00983C00"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highlight w:val="yellow"/>
              </w:rPr>
            </w:pPr>
          </w:p>
        </w:tc>
      </w:tr>
      <w:tr w:rsidR="001F3B7F" w:rsidRPr="004D27AE"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IČO:</w:t>
            </w:r>
          </w:p>
        </w:tc>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00151866</w:t>
            </w:r>
          </w:p>
        </w:tc>
      </w:tr>
      <w:tr w:rsidR="001F3B7F" w:rsidRPr="00DB6D77"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Bankové spojenie:</w:t>
            </w:r>
          </w:p>
        </w:tc>
        <w:tc>
          <w:tcPr>
            <w:tcW w:w="4606" w:type="dxa"/>
            <w:shd w:val="clear" w:color="auto" w:fill="auto"/>
          </w:tcPr>
          <w:p w:rsidR="001F3B7F" w:rsidRPr="00DB6D77"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szCs w:val="22"/>
              </w:rPr>
            </w:pPr>
          </w:p>
        </w:tc>
      </w:tr>
      <w:tr w:rsidR="001F3B7F" w:rsidRPr="004D27AE"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Číslo účtu:</w:t>
            </w:r>
          </w:p>
        </w:tc>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p>
        </w:tc>
      </w:tr>
      <w:tr w:rsidR="001F3B7F" w:rsidRPr="00983C00"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BIC/SWIFT kód:   </w:t>
            </w:r>
          </w:p>
        </w:tc>
        <w:tc>
          <w:tcPr>
            <w:tcW w:w="4606" w:type="dxa"/>
            <w:shd w:val="clear" w:color="auto" w:fill="auto"/>
          </w:tcPr>
          <w:p w:rsidR="001F3B7F" w:rsidRPr="00983C00"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rPr>
            </w:pPr>
          </w:p>
        </w:tc>
      </w:tr>
      <w:tr w:rsidR="001F3B7F" w:rsidRPr="00983C00" w:rsidTr="00365A1B">
        <w:tc>
          <w:tcPr>
            <w:tcW w:w="4606" w:type="dxa"/>
            <w:shd w:val="clear" w:color="auto" w:fill="auto"/>
          </w:tcPr>
          <w:p w:rsidR="001F3B7F" w:rsidRPr="004D27AE"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b/>
                <w:sz w:val="22"/>
              </w:rPr>
            </w:pPr>
            <w:r w:rsidRPr="004D27AE">
              <w:rPr>
                <w:rFonts w:ascii="Arial Narrow" w:hAnsi="Arial Narrow"/>
                <w:sz w:val="22"/>
              </w:rPr>
              <w:t>Internetová adresa (URL):</w:t>
            </w:r>
          </w:p>
        </w:tc>
        <w:tc>
          <w:tcPr>
            <w:tcW w:w="4606" w:type="dxa"/>
            <w:shd w:val="clear" w:color="auto" w:fill="auto"/>
          </w:tcPr>
          <w:p w:rsidR="001F3B7F" w:rsidRPr="00983C00" w:rsidRDefault="001F3B7F" w:rsidP="00365A1B">
            <w:pPr>
              <w:pStyle w:val="Odsekzoznamu"/>
              <w:tabs>
                <w:tab w:val="clear" w:pos="2160"/>
                <w:tab w:val="clear" w:pos="2880"/>
                <w:tab w:val="clear" w:pos="4500"/>
                <w:tab w:val="left" w:pos="426"/>
              </w:tabs>
              <w:autoSpaceDE w:val="0"/>
              <w:autoSpaceDN w:val="0"/>
              <w:adjustRightInd w:val="0"/>
              <w:ind w:left="0"/>
              <w:jc w:val="both"/>
              <w:rPr>
                <w:rFonts w:ascii="Arial Narrow" w:hAnsi="Arial Narrow"/>
                <w:sz w:val="22"/>
              </w:rPr>
            </w:pPr>
            <w:r w:rsidRPr="00AE2B1F">
              <w:rPr>
                <w:rFonts w:ascii="Arial Narrow" w:hAnsi="Arial Narrow"/>
                <w:sz w:val="22"/>
              </w:rPr>
              <w:t>http://www.minv.sk/</w:t>
            </w:r>
          </w:p>
        </w:tc>
      </w:tr>
    </w:tbl>
    <w:p w:rsidR="00D30D4E" w:rsidRPr="00EA4982" w:rsidRDefault="00D30D4E" w:rsidP="00D30D4E">
      <w:pPr>
        <w:rPr>
          <w:rFonts w:ascii="Arial Narrow" w:hAnsi="Arial Narrow"/>
          <w:sz w:val="22"/>
          <w:szCs w:val="22"/>
        </w:rPr>
      </w:pPr>
    </w:p>
    <w:p w:rsidR="00D30D4E" w:rsidRPr="00EA4982" w:rsidRDefault="00D30D4E" w:rsidP="00D30D4E">
      <w:pPr>
        <w:rPr>
          <w:rFonts w:ascii="Arial Narrow" w:hAnsi="Arial Narrow"/>
          <w:sz w:val="22"/>
          <w:szCs w:val="22"/>
        </w:rPr>
      </w:pPr>
      <w:r w:rsidRPr="00EA4982">
        <w:rPr>
          <w:rFonts w:ascii="Arial Narrow" w:hAnsi="Arial Narrow"/>
          <w:sz w:val="22"/>
          <w:szCs w:val="22"/>
        </w:rPr>
        <w:t>(ďalej len „</w:t>
      </w:r>
      <w:r w:rsidR="0037336D">
        <w:rPr>
          <w:rFonts w:ascii="Arial Narrow" w:hAnsi="Arial Narrow"/>
          <w:sz w:val="22"/>
          <w:szCs w:val="22"/>
        </w:rPr>
        <w:t>Kupujúci</w:t>
      </w:r>
      <w:r w:rsidRPr="00EA4982">
        <w:rPr>
          <w:rFonts w:ascii="Arial Narrow" w:hAnsi="Arial Narrow"/>
          <w:sz w:val="22"/>
          <w:szCs w:val="22"/>
        </w:rPr>
        <w:t>“)</w:t>
      </w:r>
    </w:p>
    <w:p w:rsidR="00D30D4E" w:rsidRDefault="00D30D4E" w:rsidP="00D30D4E">
      <w:pPr>
        <w:rPr>
          <w:rFonts w:ascii="Arial Narrow" w:hAnsi="Arial Narrow"/>
          <w:sz w:val="22"/>
          <w:szCs w:val="22"/>
        </w:rPr>
      </w:pPr>
    </w:p>
    <w:p w:rsidR="00D30D4E" w:rsidRPr="00EA4982" w:rsidRDefault="00D30D4E" w:rsidP="00D30D4E">
      <w:pPr>
        <w:rPr>
          <w:rFonts w:ascii="Arial Narrow" w:hAnsi="Arial Narrow"/>
          <w:sz w:val="22"/>
          <w:szCs w:val="22"/>
        </w:rPr>
      </w:pPr>
    </w:p>
    <w:p w:rsidR="00D30D4E" w:rsidRPr="00EA4982" w:rsidRDefault="00D30D4E" w:rsidP="00D30D4E">
      <w:pPr>
        <w:rPr>
          <w:rFonts w:ascii="Arial Narrow" w:hAnsi="Arial Narrow"/>
          <w:sz w:val="22"/>
          <w:szCs w:val="22"/>
        </w:rPr>
      </w:pPr>
      <w:r w:rsidRPr="00EA4982">
        <w:rPr>
          <w:rFonts w:ascii="Arial Narrow" w:hAnsi="Arial Narrow"/>
          <w:sz w:val="22"/>
          <w:szCs w:val="22"/>
        </w:rPr>
        <w:t>a</w:t>
      </w:r>
    </w:p>
    <w:p w:rsidR="00D30D4E" w:rsidRDefault="00D30D4E" w:rsidP="00D30D4E">
      <w:pPr>
        <w:rPr>
          <w:rFonts w:ascii="Arial Narrow" w:hAnsi="Arial Narrow"/>
          <w:sz w:val="22"/>
          <w:szCs w:val="22"/>
        </w:rPr>
      </w:pPr>
    </w:p>
    <w:p w:rsidR="00D30D4E" w:rsidRPr="00EA4982" w:rsidRDefault="00D30D4E" w:rsidP="00D30D4E">
      <w:pPr>
        <w:rPr>
          <w:rFonts w:ascii="Arial Narrow" w:hAnsi="Arial Narrow"/>
          <w:sz w:val="22"/>
          <w:szCs w:val="22"/>
        </w:rPr>
      </w:pPr>
    </w:p>
    <w:p w:rsidR="00D30D4E" w:rsidRPr="00CA71E8" w:rsidRDefault="00D30D4E" w:rsidP="00D30D4E">
      <w:pPr>
        <w:rPr>
          <w:rFonts w:ascii="Arial Narrow" w:hAnsi="Arial Narrow"/>
          <w:b/>
          <w:sz w:val="22"/>
          <w:szCs w:val="22"/>
        </w:rPr>
      </w:pPr>
      <w:r w:rsidRPr="00CA71E8">
        <w:rPr>
          <w:rFonts w:ascii="Arial Narrow" w:hAnsi="Arial Narrow"/>
          <w:b/>
          <w:sz w:val="22"/>
          <w:szCs w:val="22"/>
        </w:rPr>
        <w:t>XXX</w:t>
      </w:r>
    </w:p>
    <w:p w:rsidR="00D30D4E" w:rsidRPr="00CA71E8" w:rsidRDefault="00D30D4E" w:rsidP="00D30D4E">
      <w:pPr>
        <w:rPr>
          <w:rFonts w:ascii="Arial Narrow" w:hAnsi="Arial Narrow"/>
          <w:sz w:val="22"/>
          <w:szCs w:val="22"/>
        </w:rPr>
      </w:pPr>
      <w:r w:rsidRPr="00CA71E8">
        <w:rPr>
          <w:rFonts w:ascii="Arial Narrow" w:hAnsi="Arial Narrow"/>
          <w:sz w:val="22"/>
          <w:szCs w:val="22"/>
        </w:rPr>
        <w:t>sídlo:</w:t>
      </w:r>
      <w:r w:rsidRPr="00CA71E8">
        <w:rPr>
          <w:rFonts w:ascii="Arial Narrow" w:hAnsi="Arial Narrow"/>
          <w:sz w:val="22"/>
          <w:szCs w:val="22"/>
        </w:rPr>
        <w:tab/>
      </w:r>
      <w:r w:rsidRPr="00CA71E8">
        <w:rPr>
          <w:rFonts w:ascii="Arial Narrow" w:hAnsi="Arial Narrow"/>
          <w:sz w:val="22"/>
          <w:szCs w:val="22"/>
        </w:rPr>
        <w:tab/>
        <w:t>XXX</w:t>
      </w:r>
    </w:p>
    <w:p w:rsidR="00D30D4E" w:rsidRDefault="00D30D4E" w:rsidP="00D30D4E">
      <w:pPr>
        <w:rPr>
          <w:rFonts w:ascii="Arial Narrow" w:hAnsi="Arial Narrow"/>
          <w:sz w:val="22"/>
          <w:szCs w:val="22"/>
        </w:rPr>
      </w:pPr>
    </w:p>
    <w:p w:rsidR="00D30D4E" w:rsidRPr="00CA71E8" w:rsidRDefault="00D30D4E" w:rsidP="00D30D4E">
      <w:pPr>
        <w:rPr>
          <w:rFonts w:ascii="Arial Narrow" w:hAnsi="Arial Narrow"/>
          <w:sz w:val="22"/>
          <w:szCs w:val="22"/>
        </w:rPr>
      </w:pPr>
      <w:r w:rsidRPr="00CA71E8">
        <w:rPr>
          <w:rFonts w:ascii="Arial Narrow" w:hAnsi="Arial Narrow"/>
          <w:sz w:val="22"/>
          <w:szCs w:val="22"/>
        </w:rPr>
        <w:t xml:space="preserve">zastúpený: </w:t>
      </w:r>
      <w:r w:rsidRPr="00CA71E8">
        <w:rPr>
          <w:rFonts w:ascii="Arial Narrow" w:hAnsi="Arial Narrow"/>
          <w:sz w:val="22"/>
          <w:szCs w:val="22"/>
        </w:rPr>
        <w:tab/>
      </w:r>
      <w:r w:rsidRPr="00CA71E8">
        <w:rPr>
          <w:rFonts w:ascii="Arial Narrow" w:hAnsi="Arial Narrow"/>
          <w:sz w:val="22"/>
          <w:szCs w:val="22"/>
        </w:rPr>
        <w:tab/>
        <w:t>XXX</w:t>
      </w:r>
    </w:p>
    <w:p w:rsidR="00D30D4E" w:rsidRDefault="00D30D4E" w:rsidP="00D30D4E">
      <w:pPr>
        <w:rPr>
          <w:rFonts w:ascii="Arial Narrow" w:hAnsi="Arial Narrow"/>
          <w:sz w:val="22"/>
          <w:szCs w:val="22"/>
        </w:rPr>
      </w:pPr>
    </w:p>
    <w:p w:rsidR="00D30D4E" w:rsidRPr="00CA71E8" w:rsidRDefault="00D30D4E" w:rsidP="00D30D4E">
      <w:pPr>
        <w:rPr>
          <w:rFonts w:ascii="Arial Narrow" w:hAnsi="Arial Narrow"/>
          <w:sz w:val="22"/>
          <w:szCs w:val="22"/>
        </w:rPr>
      </w:pPr>
      <w:r w:rsidRPr="00CA71E8">
        <w:rPr>
          <w:rFonts w:ascii="Arial Narrow" w:hAnsi="Arial Narrow"/>
          <w:sz w:val="22"/>
          <w:szCs w:val="22"/>
        </w:rPr>
        <w:t>IČO:</w:t>
      </w:r>
      <w:r w:rsidRPr="00CA71E8">
        <w:rPr>
          <w:rFonts w:ascii="Arial Narrow" w:hAnsi="Arial Narrow"/>
          <w:sz w:val="22"/>
          <w:szCs w:val="22"/>
        </w:rPr>
        <w:tab/>
      </w:r>
      <w:r w:rsidRPr="00CA71E8">
        <w:rPr>
          <w:rFonts w:ascii="Arial Narrow" w:hAnsi="Arial Narrow"/>
          <w:sz w:val="22"/>
          <w:szCs w:val="22"/>
        </w:rPr>
        <w:tab/>
        <w:t>XXX</w:t>
      </w:r>
    </w:p>
    <w:p w:rsidR="00D30D4E" w:rsidRPr="00CA71E8" w:rsidRDefault="00D30D4E" w:rsidP="00D30D4E">
      <w:pPr>
        <w:rPr>
          <w:rFonts w:ascii="Arial Narrow" w:hAnsi="Arial Narrow"/>
          <w:sz w:val="22"/>
          <w:szCs w:val="22"/>
        </w:rPr>
      </w:pPr>
      <w:r w:rsidRPr="00CA71E8">
        <w:rPr>
          <w:rFonts w:ascii="Arial Narrow" w:hAnsi="Arial Narrow"/>
          <w:sz w:val="22"/>
          <w:szCs w:val="22"/>
        </w:rPr>
        <w:t>DIČ:</w:t>
      </w:r>
      <w:r w:rsidRPr="00CA71E8">
        <w:rPr>
          <w:rFonts w:ascii="Arial Narrow" w:hAnsi="Arial Narrow"/>
          <w:sz w:val="22"/>
          <w:szCs w:val="22"/>
        </w:rPr>
        <w:tab/>
      </w:r>
      <w:r w:rsidRPr="00CA71E8">
        <w:rPr>
          <w:rFonts w:ascii="Arial Narrow" w:hAnsi="Arial Narrow"/>
          <w:sz w:val="22"/>
          <w:szCs w:val="22"/>
        </w:rPr>
        <w:tab/>
        <w:t>XXX</w:t>
      </w:r>
    </w:p>
    <w:p w:rsidR="00D30D4E" w:rsidRDefault="00D30D4E" w:rsidP="00D30D4E">
      <w:pPr>
        <w:rPr>
          <w:rFonts w:ascii="Arial Narrow" w:hAnsi="Arial Narrow"/>
          <w:sz w:val="22"/>
          <w:szCs w:val="22"/>
        </w:rPr>
      </w:pPr>
    </w:p>
    <w:p w:rsidR="00D30D4E" w:rsidRPr="00CA71E8" w:rsidRDefault="00D30D4E" w:rsidP="00D30D4E">
      <w:pPr>
        <w:rPr>
          <w:rFonts w:ascii="Arial Narrow" w:hAnsi="Arial Narrow"/>
          <w:sz w:val="22"/>
          <w:szCs w:val="22"/>
        </w:rPr>
      </w:pPr>
      <w:r w:rsidRPr="00CA71E8">
        <w:rPr>
          <w:rFonts w:ascii="Arial Narrow" w:hAnsi="Arial Narrow"/>
          <w:sz w:val="22"/>
          <w:szCs w:val="22"/>
        </w:rPr>
        <w:t>Bankové spojenie:</w:t>
      </w:r>
      <w:r w:rsidRPr="00CA71E8">
        <w:rPr>
          <w:rFonts w:ascii="Arial Narrow" w:hAnsi="Arial Narrow"/>
          <w:sz w:val="22"/>
          <w:szCs w:val="22"/>
        </w:rPr>
        <w:tab/>
      </w:r>
      <w:r w:rsidRPr="00CA71E8">
        <w:rPr>
          <w:rFonts w:ascii="Arial Narrow" w:hAnsi="Arial Narrow"/>
          <w:sz w:val="22"/>
          <w:szCs w:val="22"/>
        </w:rPr>
        <w:tab/>
        <w:t>XXX</w:t>
      </w:r>
    </w:p>
    <w:p w:rsidR="00D30D4E" w:rsidRPr="00CA71E8" w:rsidRDefault="00D30D4E" w:rsidP="00D30D4E">
      <w:pPr>
        <w:rPr>
          <w:rFonts w:ascii="Arial Narrow" w:hAnsi="Arial Narrow" w:cs="Arial"/>
          <w:sz w:val="22"/>
          <w:szCs w:val="22"/>
        </w:rPr>
      </w:pPr>
      <w:r w:rsidRPr="00CA71E8">
        <w:rPr>
          <w:rFonts w:ascii="Arial Narrow" w:hAnsi="Arial Narrow" w:cs="Arial"/>
          <w:sz w:val="22"/>
          <w:szCs w:val="22"/>
        </w:rPr>
        <w:t xml:space="preserve">SWIFT:                                            </w:t>
      </w:r>
      <w:r w:rsidRPr="00CA71E8">
        <w:rPr>
          <w:rFonts w:ascii="Arial Narrow" w:hAnsi="Arial Narrow" w:cs="Arial"/>
          <w:sz w:val="22"/>
          <w:szCs w:val="22"/>
        </w:rPr>
        <w:tab/>
        <w:t>XXX</w:t>
      </w:r>
    </w:p>
    <w:p w:rsidR="00D30D4E" w:rsidRPr="00CA71E8" w:rsidRDefault="00D30D4E" w:rsidP="00D30D4E">
      <w:pPr>
        <w:rPr>
          <w:rFonts w:ascii="Arial Narrow" w:hAnsi="Arial Narrow"/>
          <w:sz w:val="22"/>
          <w:szCs w:val="22"/>
        </w:rPr>
      </w:pPr>
      <w:r w:rsidRPr="00CA71E8">
        <w:rPr>
          <w:rFonts w:ascii="Arial Narrow" w:hAnsi="Arial Narrow"/>
          <w:sz w:val="22"/>
          <w:szCs w:val="22"/>
        </w:rPr>
        <w:t>IBAN:                                                XXX</w:t>
      </w:r>
    </w:p>
    <w:p w:rsidR="00D30D4E" w:rsidRPr="00CA71E8" w:rsidRDefault="00D30D4E" w:rsidP="00D30D4E">
      <w:pPr>
        <w:rPr>
          <w:rFonts w:ascii="Arial Narrow" w:hAnsi="Arial Narrow"/>
          <w:sz w:val="22"/>
          <w:szCs w:val="22"/>
        </w:rPr>
      </w:pPr>
      <w:r w:rsidRPr="00CA71E8">
        <w:rPr>
          <w:rFonts w:ascii="Arial Narrow" w:hAnsi="Arial Narrow"/>
          <w:sz w:val="22"/>
          <w:szCs w:val="22"/>
        </w:rPr>
        <w:t>Zapísaný v:</w:t>
      </w:r>
      <w:r w:rsidRPr="00CA71E8">
        <w:rPr>
          <w:rFonts w:ascii="Arial Narrow" w:hAnsi="Arial Narrow"/>
          <w:sz w:val="22"/>
          <w:szCs w:val="22"/>
        </w:rPr>
        <w:tab/>
      </w:r>
      <w:r w:rsidRPr="00CA71E8">
        <w:rPr>
          <w:rFonts w:ascii="Arial Narrow" w:hAnsi="Arial Narrow"/>
          <w:sz w:val="22"/>
          <w:szCs w:val="22"/>
        </w:rPr>
        <w:tab/>
        <w:t>XXX</w:t>
      </w:r>
    </w:p>
    <w:p w:rsidR="00D30D4E" w:rsidRPr="00CA71E8" w:rsidRDefault="00D30D4E" w:rsidP="00D30D4E">
      <w:pPr>
        <w:rPr>
          <w:rFonts w:ascii="Arial Narrow" w:hAnsi="Arial Narrow"/>
          <w:sz w:val="22"/>
          <w:szCs w:val="22"/>
        </w:rPr>
      </w:pPr>
    </w:p>
    <w:p w:rsidR="00D30D4E" w:rsidRPr="00CA71E8" w:rsidRDefault="00D30D4E" w:rsidP="00D30D4E">
      <w:pPr>
        <w:rPr>
          <w:rFonts w:ascii="Arial Narrow" w:hAnsi="Arial Narrow"/>
          <w:sz w:val="22"/>
          <w:szCs w:val="22"/>
        </w:rPr>
      </w:pPr>
      <w:r w:rsidRPr="00CA71E8">
        <w:rPr>
          <w:rFonts w:ascii="Arial Narrow" w:hAnsi="Arial Narrow"/>
          <w:sz w:val="22"/>
          <w:szCs w:val="22"/>
        </w:rPr>
        <w:t>(ďalej len „</w:t>
      </w:r>
      <w:r>
        <w:rPr>
          <w:rFonts w:ascii="Arial Narrow" w:hAnsi="Arial Narrow"/>
          <w:sz w:val="22"/>
          <w:szCs w:val="22"/>
        </w:rPr>
        <w:t>Predávajúci</w:t>
      </w:r>
      <w:r w:rsidRPr="00CA71E8">
        <w:rPr>
          <w:rFonts w:ascii="Arial Narrow" w:hAnsi="Arial Narrow"/>
          <w:sz w:val="22"/>
          <w:szCs w:val="22"/>
        </w:rPr>
        <w:t>“)</w:t>
      </w:r>
    </w:p>
    <w:p w:rsidR="00D30D4E" w:rsidRPr="00CA71E8" w:rsidRDefault="00D30D4E" w:rsidP="00D30D4E">
      <w:pPr>
        <w:rPr>
          <w:rFonts w:ascii="Arial Narrow" w:hAnsi="Arial Narrow"/>
          <w:sz w:val="22"/>
          <w:szCs w:val="22"/>
        </w:rPr>
      </w:pPr>
    </w:p>
    <w:p w:rsidR="00D30D4E" w:rsidRPr="00CA71E8" w:rsidRDefault="00D30D4E" w:rsidP="00D30D4E">
      <w:pPr>
        <w:spacing w:line="276" w:lineRule="auto"/>
        <w:jc w:val="both"/>
        <w:rPr>
          <w:rFonts w:ascii="Arial Narrow" w:hAnsi="Arial Narrow" w:cs="Arial"/>
          <w:sz w:val="22"/>
          <w:szCs w:val="22"/>
        </w:rPr>
      </w:pPr>
    </w:p>
    <w:p w:rsidR="00D30D4E" w:rsidRPr="00A60C8C" w:rsidRDefault="0037336D" w:rsidP="00D30D4E">
      <w:pPr>
        <w:rPr>
          <w:rFonts w:ascii="Arial Narrow" w:hAnsi="Arial Narrow"/>
          <w:sz w:val="22"/>
          <w:szCs w:val="22"/>
        </w:rPr>
      </w:pPr>
      <w:r>
        <w:rPr>
          <w:rFonts w:ascii="Arial Narrow" w:hAnsi="Arial Narrow" w:cs="Arial"/>
          <w:sz w:val="22"/>
          <w:szCs w:val="22"/>
        </w:rPr>
        <w:t xml:space="preserve">(Kupujúci </w:t>
      </w:r>
      <w:r w:rsidR="00D30D4E" w:rsidRPr="00CA71E8">
        <w:rPr>
          <w:rFonts w:ascii="Arial Narrow" w:hAnsi="Arial Narrow" w:cs="Arial"/>
          <w:sz w:val="22"/>
          <w:szCs w:val="22"/>
        </w:rPr>
        <w:t>a</w:t>
      </w:r>
      <w:r w:rsidR="00D30D4E">
        <w:rPr>
          <w:rFonts w:ascii="Arial Narrow" w:hAnsi="Arial Narrow" w:cs="Arial"/>
          <w:sz w:val="22"/>
          <w:szCs w:val="22"/>
        </w:rPr>
        <w:t xml:space="preserve"> Predávajúci </w:t>
      </w:r>
      <w:r w:rsidR="00D30D4E" w:rsidRPr="00CA71E8">
        <w:rPr>
          <w:rFonts w:ascii="Arial Narrow" w:hAnsi="Arial Narrow" w:cs="Arial"/>
          <w:sz w:val="22"/>
          <w:szCs w:val="22"/>
        </w:rPr>
        <w:t>ďalej spolu len „</w:t>
      </w:r>
      <w:r w:rsidR="00D30D4E" w:rsidRPr="00CA71E8">
        <w:rPr>
          <w:rFonts w:ascii="Arial Narrow" w:hAnsi="Arial Narrow" w:cs="Arial"/>
          <w:b/>
          <w:sz w:val="22"/>
          <w:szCs w:val="22"/>
        </w:rPr>
        <w:t>Zmluvné strany</w:t>
      </w:r>
      <w:r w:rsidR="00D30D4E" w:rsidRPr="00CA71E8">
        <w:rPr>
          <w:rFonts w:ascii="Arial Narrow" w:hAnsi="Arial Narrow" w:cs="Arial"/>
          <w:sz w:val="22"/>
          <w:szCs w:val="22"/>
        </w:rPr>
        <w:t>“ alebo každý samostatne aj ako „</w:t>
      </w:r>
      <w:r w:rsidR="00D30D4E" w:rsidRPr="00CA71E8">
        <w:rPr>
          <w:rFonts w:ascii="Arial Narrow" w:hAnsi="Arial Narrow" w:cs="Arial"/>
          <w:b/>
          <w:sz w:val="22"/>
          <w:szCs w:val="22"/>
        </w:rPr>
        <w:t>Zmluvná strana</w:t>
      </w:r>
      <w:r w:rsidR="00D30D4E" w:rsidRPr="00CA71E8">
        <w:rPr>
          <w:rFonts w:ascii="Arial Narrow" w:hAnsi="Arial Narrow" w:cs="Arial"/>
          <w:sz w:val="22"/>
          <w:szCs w:val="22"/>
        </w:rPr>
        <w:t>“)</w:t>
      </w:r>
    </w:p>
    <w:p w:rsidR="00D30D4E" w:rsidRPr="00EA4982" w:rsidRDefault="00D30D4E" w:rsidP="00D30D4E">
      <w:pPr>
        <w:jc w:val="center"/>
        <w:rPr>
          <w:rFonts w:ascii="Arial Narrow" w:hAnsi="Arial Narrow"/>
          <w:sz w:val="22"/>
          <w:szCs w:val="22"/>
        </w:rPr>
      </w:pPr>
    </w:p>
    <w:p w:rsidR="0093208B" w:rsidRDefault="0093208B" w:rsidP="0093208B">
      <w:pPr>
        <w:jc w:val="center"/>
        <w:rPr>
          <w:rFonts w:ascii="Arial Narrow" w:hAnsi="Arial Narrow"/>
          <w:sz w:val="22"/>
          <w:szCs w:val="22"/>
        </w:rPr>
      </w:pPr>
    </w:p>
    <w:p w:rsidR="004409A7" w:rsidRDefault="004409A7" w:rsidP="0093208B">
      <w:pPr>
        <w:pStyle w:val="CTLhead"/>
        <w:spacing w:line="24" w:lineRule="atLeast"/>
        <w:rPr>
          <w:rFonts w:ascii="Arial Narrow" w:hAnsi="Arial Narrow" w:cstheme="minorHAnsi"/>
          <w:noProof/>
          <w:sz w:val="22"/>
          <w:szCs w:val="22"/>
        </w:rPr>
      </w:pPr>
    </w:p>
    <w:p w:rsidR="00137E32" w:rsidRDefault="00137E32" w:rsidP="0093208B">
      <w:pPr>
        <w:pStyle w:val="CTLhead"/>
        <w:spacing w:line="24" w:lineRule="atLeast"/>
        <w:rPr>
          <w:rFonts w:ascii="Arial Narrow" w:hAnsi="Arial Narrow" w:cstheme="minorHAnsi"/>
          <w:noProof/>
          <w:sz w:val="22"/>
          <w:szCs w:val="22"/>
        </w:rPr>
      </w:pPr>
    </w:p>
    <w:p w:rsidR="00D30D4E" w:rsidRDefault="00D30D4E" w:rsidP="0093208B">
      <w:pPr>
        <w:pStyle w:val="CTLhead"/>
        <w:spacing w:line="24" w:lineRule="atLeast"/>
        <w:rPr>
          <w:rFonts w:ascii="Arial Narrow" w:hAnsi="Arial Narrow" w:cstheme="minorHAnsi"/>
          <w:noProof/>
          <w:sz w:val="22"/>
          <w:szCs w:val="22"/>
        </w:rPr>
      </w:pPr>
    </w:p>
    <w:p w:rsidR="00137E32" w:rsidRDefault="00137E32" w:rsidP="0093208B">
      <w:pPr>
        <w:pStyle w:val="CTLhead"/>
        <w:spacing w:line="24" w:lineRule="atLeast"/>
        <w:rPr>
          <w:rFonts w:ascii="Arial Narrow" w:hAnsi="Arial Narrow" w:cstheme="minorHAnsi"/>
          <w:noProof/>
          <w:sz w:val="22"/>
          <w:szCs w:val="22"/>
        </w:rPr>
      </w:pPr>
    </w:p>
    <w:p w:rsidR="00137E32" w:rsidRDefault="00137E32" w:rsidP="0093208B">
      <w:pPr>
        <w:pStyle w:val="CTLhead"/>
        <w:spacing w:line="24" w:lineRule="atLeast"/>
        <w:rPr>
          <w:rFonts w:ascii="Arial Narrow" w:hAnsi="Arial Narrow" w:cstheme="minorHAnsi"/>
          <w:noProof/>
          <w:sz w:val="22"/>
          <w:szCs w:val="22"/>
        </w:rPr>
      </w:pPr>
    </w:p>
    <w:p w:rsidR="0093208B" w:rsidRPr="00D75BDE" w:rsidRDefault="0093208B" w:rsidP="0093208B">
      <w:pPr>
        <w:pStyle w:val="CTLhead"/>
        <w:spacing w:line="24" w:lineRule="atLeast"/>
        <w:rPr>
          <w:rFonts w:ascii="Arial Narrow" w:hAnsi="Arial Narrow" w:cstheme="minorHAnsi"/>
          <w:noProof/>
          <w:sz w:val="22"/>
          <w:szCs w:val="22"/>
        </w:rPr>
      </w:pPr>
      <w:r>
        <w:rPr>
          <w:rFonts w:ascii="Arial Narrow" w:hAnsi="Arial Narrow" w:cstheme="minorHAnsi"/>
          <w:noProof/>
          <w:sz w:val="22"/>
          <w:szCs w:val="22"/>
        </w:rPr>
        <w:t xml:space="preserve">Článok </w:t>
      </w:r>
      <w:r w:rsidRPr="00D75BDE">
        <w:rPr>
          <w:rFonts w:ascii="Arial Narrow" w:hAnsi="Arial Narrow" w:cstheme="minorHAnsi"/>
          <w:noProof/>
          <w:sz w:val="22"/>
          <w:szCs w:val="22"/>
        </w:rPr>
        <w:t>I</w:t>
      </w:r>
      <w:r>
        <w:rPr>
          <w:rFonts w:ascii="Arial Narrow" w:hAnsi="Arial Narrow" w:cstheme="minorHAnsi"/>
          <w:noProof/>
          <w:sz w:val="22"/>
          <w:szCs w:val="22"/>
        </w:rPr>
        <w:t>I</w:t>
      </w:r>
      <w:r w:rsidRPr="00D75BDE">
        <w:rPr>
          <w:rFonts w:ascii="Arial Narrow" w:hAnsi="Arial Narrow" w:cstheme="minorHAnsi"/>
          <w:noProof/>
          <w:sz w:val="22"/>
          <w:szCs w:val="22"/>
        </w:rPr>
        <w:t>.</w:t>
      </w:r>
    </w:p>
    <w:p w:rsidR="0093208B" w:rsidRPr="00D75BDE" w:rsidRDefault="0093208B" w:rsidP="0093208B">
      <w:pPr>
        <w:pStyle w:val="CTLhead"/>
        <w:spacing w:line="24" w:lineRule="atLeast"/>
        <w:rPr>
          <w:rFonts w:ascii="Arial Narrow" w:hAnsi="Arial Narrow" w:cstheme="minorHAnsi"/>
          <w:noProof/>
          <w:sz w:val="22"/>
          <w:szCs w:val="22"/>
        </w:rPr>
      </w:pPr>
      <w:r w:rsidRPr="00D75BDE">
        <w:rPr>
          <w:rFonts w:ascii="Arial Narrow" w:hAnsi="Arial Narrow" w:cstheme="minorHAnsi"/>
          <w:noProof/>
          <w:sz w:val="22"/>
          <w:szCs w:val="22"/>
        </w:rPr>
        <w:lastRenderedPageBreak/>
        <w:t>Úvodné ustanovenia</w:t>
      </w:r>
    </w:p>
    <w:p w:rsidR="00EC5CA9" w:rsidRDefault="00EC5CA9" w:rsidP="00B07BA9">
      <w:pPr>
        <w:pStyle w:val="Odsekzoznamu"/>
        <w:numPr>
          <w:ilvl w:val="1"/>
          <w:numId w:val="35"/>
        </w:numPr>
        <w:tabs>
          <w:tab w:val="clear" w:pos="2160"/>
          <w:tab w:val="clear" w:pos="2880"/>
          <w:tab w:val="clear" w:pos="4500"/>
        </w:tabs>
        <w:autoSpaceDE w:val="0"/>
        <w:autoSpaceDN w:val="0"/>
        <w:adjustRightInd w:val="0"/>
        <w:ind w:left="709" w:hanging="709"/>
        <w:jc w:val="both"/>
        <w:rPr>
          <w:rFonts w:ascii="Arial Narrow" w:hAnsi="Arial Narrow" w:cs="Arial"/>
          <w:color w:val="000000"/>
          <w:sz w:val="22"/>
          <w:szCs w:val="22"/>
        </w:rPr>
      </w:pPr>
      <w:r w:rsidRPr="00EC5CA9">
        <w:rPr>
          <w:rFonts w:ascii="Arial Narrow" w:hAnsi="Arial Narrow" w:cs="Arial"/>
          <w:sz w:val="22"/>
          <w:szCs w:val="22"/>
        </w:rPr>
        <w:t>Zmluvné</w:t>
      </w:r>
      <w:r w:rsidR="00010613">
        <w:rPr>
          <w:rFonts w:ascii="Arial Narrow" w:hAnsi="Arial Narrow" w:cs="Arial"/>
          <w:color w:val="000000"/>
          <w:sz w:val="22"/>
          <w:szCs w:val="22"/>
        </w:rPr>
        <w:t xml:space="preserve"> strany uzatvárajú túto Zmluvu</w:t>
      </w:r>
      <w:r w:rsidRPr="00EC5CA9">
        <w:rPr>
          <w:rFonts w:ascii="Arial Narrow" w:hAnsi="Arial Narrow" w:cs="Arial"/>
          <w:color w:val="000000"/>
          <w:sz w:val="22"/>
          <w:szCs w:val="22"/>
        </w:rPr>
        <w:t xml:space="preserve"> v súlade s výsledkom verejnej súťaže na predmet zákazky „</w:t>
      </w:r>
      <w:r w:rsidR="00B07BA9" w:rsidRPr="00B07BA9">
        <w:rPr>
          <w:rFonts w:ascii="Arial Narrow" w:hAnsi="Arial Narrow" w:cs="Arial"/>
          <w:b/>
          <w:color w:val="000000"/>
          <w:sz w:val="22"/>
          <w:szCs w:val="22"/>
        </w:rPr>
        <w:t xml:space="preserve">Diaľkovo ovládané </w:t>
      </w:r>
      <w:proofErr w:type="spellStart"/>
      <w:r w:rsidR="00B07BA9" w:rsidRPr="00B07BA9">
        <w:rPr>
          <w:rFonts w:ascii="Arial Narrow" w:hAnsi="Arial Narrow" w:cs="Arial"/>
          <w:b/>
          <w:color w:val="000000"/>
          <w:sz w:val="22"/>
          <w:szCs w:val="22"/>
        </w:rPr>
        <w:t>miniponorky</w:t>
      </w:r>
      <w:proofErr w:type="spellEnd"/>
      <w:r w:rsidR="00B07BA9" w:rsidRPr="00B07BA9">
        <w:rPr>
          <w:rFonts w:ascii="Arial Narrow" w:hAnsi="Arial Narrow" w:cs="Arial"/>
          <w:b/>
          <w:color w:val="000000"/>
          <w:sz w:val="22"/>
          <w:szCs w:val="22"/>
        </w:rPr>
        <w:t xml:space="preserve"> s kamerou a príslušenstvom</w:t>
      </w:r>
      <w:r w:rsidRPr="00EC5CA9">
        <w:rPr>
          <w:rFonts w:ascii="Arial Narrow" w:hAnsi="Arial Narrow" w:cs="Arial"/>
          <w:color w:val="000000"/>
          <w:sz w:val="22"/>
          <w:szCs w:val="22"/>
        </w:rPr>
        <w:t xml:space="preserve">“, vyhlásenej vo Vestníku verejného obstarávania č. </w:t>
      </w:r>
      <w:r w:rsidRPr="00EC5CA9">
        <w:rPr>
          <w:rFonts w:ascii="Arial Narrow" w:hAnsi="Arial Narrow" w:cs="Arial"/>
          <w:sz w:val="22"/>
          <w:szCs w:val="22"/>
        </w:rPr>
        <w:t>......./2023 zo dňa ........... 2023 pod zn. ...........-MST</w:t>
      </w:r>
      <w:r w:rsidRPr="00EC5CA9">
        <w:rPr>
          <w:rFonts w:ascii="Arial Narrow" w:hAnsi="Arial Narrow" w:cs="Arial"/>
          <w:color w:val="000000"/>
          <w:sz w:val="22"/>
          <w:szCs w:val="22"/>
        </w:rPr>
        <w:t xml:space="preserve"> (ďalej len „verejné obstarávanie“).</w:t>
      </w:r>
    </w:p>
    <w:p w:rsidR="0048255C" w:rsidRPr="00EC5CA9" w:rsidRDefault="0048255C" w:rsidP="00EC5CA9">
      <w:pPr>
        <w:pStyle w:val="Odsekzoznamu"/>
        <w:numPr>
          <w:ilvl w:val="1"/>
          <w:numId w:val="35"/>
        </w:numPr>
        <w:tabs>
          <w:tab w:val="clear" w:pos="2160"/>
          <w:tab w:val="clear" w:pos="2880"/>
          <w:tab w:val="clear" w:pos="4500"/>
        </w:tabs>
        <w:autoSpaceDE w:val="0"/>
        <w:autoSpaceDN w:val="0"/>
        <w:adjustRightInd w:val="0"/>
        <w:ind w:left="567" w:hanging="567"/>
        <w:jc w:val="both"/>
        <w:rPr>
          <w:rFonts w:ascii="Arial Narrow" w:hAnsi="Arial Narrow" w:cs="Arial"/>
          <w:color w:val="000000"/>
          <w:sz w:val="22"/>
          <w:szCs w:val="22"/>
        </w:rPr>
      </w:pPr>
      <w:r w:rsidRPr="0086778D">
        <w:rPr>
          <w:rFonts w:ascii="Arial Narrow" w:hAnsi="Arial Narrow" w:cs="Arial"/>
          <w:sz w:val="22"/>
          <w:szCs w:val="22"/>
        </w:rPr>
        <w:t>Základným</w:t>
      </w:r>
      <w:r w:rsidRPr="0086778D">
        <w:rPr>
          <w:rFonts w:ascii="Arial Narrow" w:hAnsi="Arial Narrow" w:cs="Arial"/>
          <w:color w:val="000000"/>
          <w:sz w:val="22"/>
          <w:szCs w:val="22"/>
        </w:rPr>
        <w:t xml:space="preserve"> účelom tejto </w:t>
      </w:r>
      <w:r>
        <w:rPr>
          <w:rFonts w:ascii="Arial Narrow" w:hAnsi="Arial Narrow" w:cs="Arial"/>
          <w:color w:val="000000"/>
          <w:sz w:val="22"/>
          <w:szCs w:val="22"/>
        </w:rPr>
        <w:t>Zmluvy</w:t>
      </w:r>
      <w:r w:rsidRPr="0086778D">
        <w:rPr>
          <w:rFonts w:ascii="Arial Narrow" w:hAnsi="Arial Narrow" w:cs="Arial"/>
          <w:color w:val="000000"/>
          <w:sz w:val="22"/>
          <w:szCs w:val="22"/>
        </w:rPr>
        <w:t xml:space="preserve"> je v súlade s výsledkom verejného obstarávania dodanie predmetu zákazky podľa článku I</w:t>
      </w:r>
      <w:r>
        <w:rPr>
          <w:rFonts w:ascii="Arial Narrow" w:hAnsi="Arial Narrow" w:cs="Arial"/>
          <w:color w:val="000000"/>
          <w:sz w:val="22"/>
          <w:szCs w:val="22"/>
        </w:rPr>
        <w:t>II</w:t>
      </w:r>
      <w:r w:rsidRPr="0086778D">
        <w:rPr>
          <w:rFonts w:ascii="Arial Narrow" w:hAnsi="Arial Narrow" w:cs="Arial"/>
          <w:color w:val="000000"/>
          <w:sz w:val="22"/>
          <w:szCs w:val="22"/>
        </w:rPr>
        <w:t xml:space="preserve"> a Prílohy č. 1 tejto </w:t>
      </w:r>
      <w:r>
        <w:rPr>
          <w:rFonts w:ascii="Arial Narrow" w:hAnsi="Arial Narrow" w:cs="Arial"/>
          <w:color w:val="000000"/>
          <w:sz w:val="22"/>
          <w:szCs w:val="22"/>
        </w:rPr>
        <w:t>Zmluvy</w:t>
      </w:r>
    </w:p>
    <w:p w:rsidR="009C1FFC" w:rsidRDefault="009C1FFC" w:rsidP="00B14347">
      <w:pPr>
        <w:pStyle w:val="CTL"/>
        <w:numPr>
          <w:ilvl w:val="0"/>
          <w:numId w:val="0"/>
        </w:numPr>
        <w:spacing w:line="24" w:lineRule="atLeast"/>
        <w:ind w:left="567" w:hanging="567"/>
        <w:rPr>
          <w:rFonts w:ascii="Arial Narrow" w:hAnsi="Arial Narrow" w:cs="Arial"/>
          <w:sz w:val="22"/>
          <w:szCs w:val="22"/>
        </w:rPr>
      </w:pPr>
    </w:p>
    <w:p w:rsidR="0093208B" w:rsidRPr="00D75BDE" w:rsidRDefault="0093208B" w:rsidP="0093208B">
      <w:pPr>
        <w:pStyle w:val="CTLhead"/>
        <w:spacing w:line="24" w:lineRule="atLeast"/>
        <w:rPr>
          <w:rFonts w:ascii="Arial Narrow" w:hAnsi="Arial Narrow" w:cstheme="minorHAnsi"/>
          <w:noProof/>
          <w:sz w:val="22"/>
          <w:szCs w:val="22"/>
        </w:rPr>
      </w:pPr>
      <w:r>
        <w:rPr>
          <w:rFonts w:ascii="Arial Narrow" w:hAnsi="Arial Narrow" w:cstheme="minorHAnsi"/>
          <w:noProof/>
          <w:sz w:val="22"/>
          <w:szCs w:val="22"/>
        </w:rPr>
        <w:t xml:space="preserve">Článok </w:t>
      </w:r>
      <w:r w:rsidRPr="00D75BDE">
        <w:rPr>
          <w:rFonts w:ascii="Arial Narrow" w:hAnsi="Arial Narrow" w:cstheme="minorHAnsi"/>
          <w:noProof/>
          <w:sz w:val="22"/>
          <w:szCs w:val="22"/>
        </w:rPr>
        <w:t>II</w:t>
      </w:r>
      <w:r>
        <w:rPr>
          <w:rFonts w:ascii="Arial Narrow" w:hAnsi="Arial Narrow" w:cstheme="minorHAnsi"/>
          <w:noProof/>
          <w:sz w:val="22"/>
          <w:szCs w:val="22"/>
        </w:rPr>
        <w:t>I</w:t>
      </w:r>
      <w:r w:rsidRPr="00D75BDE">
        <w:rPr>
          <w:rFonts w:ascii="Arial Narrow" w:hAnsi="Arial Narrow" w:cstheme="minorHAnsi"/>
          <w:noProof/>
          <w:sz w:val="22"/>
          <w:szCs w:val="22"/>
        </w:rPr>
        <w:t>.</w:t>
      </w:r>
    </w:p>
    <w:p w:rsidR="0093208B" w:rsidRPr="00D75BDE" w:rsidRDefault="0093208B" w:rsidP="0093208B">
      <w:pPr>
        <w:pStyle w:val="CTLhead"/>
        <w:spacing w:line="24" w:lineRule="atLeast"/>
        <w:rPr>
          <w:rFonts w:ascii="Arial Narrow" w:hAnsi="Arial Narrow" w:cstheme="minorHAnsi"/>
          <w:noProof/>
          <w:sz w:val="22"/>
          <w:szCs w:val="22"/>
        </w:rPr>
      </w:pPr>
      <w:r w:rsidRPr="00D75BDE">
        <w:rPr>
          <w:rFonts w:ascii="Arial Narrow" w:hAnsi="Arial Narrow" w:cstheme="minorHAnsi"/>
          <w:noProof/>
          <w:sz w:val="22"/>
          <w:szCs w:val="22"/>
        </w:rPr>
        <w:t>Predmet zmluvy</w:t>
      </w:r>
    </w:p>
    <w:p w:rsidR="0093208B" w:rsidRPr="00A479F3" w:rsidRDefault="0093208B" w:rsidP="002933EC">
      <w:pPr>
        <w:pStyle w:val="CTL"/>
        <w:numPr>
          <w:ilvl w:val="1"/>
          <w:numId w:val="16"/>
        </w:numPr>
        <w:tabs>
          <w:tab w:val="left" w:pos="567"/>
        </w:tabs>
        <w:spacing w:line="24" w:lineRule="atLeast"/>
        <w:ind w:left="567" w:hanging="567"/>
        <w:rPr>
          <w:rFonts w:ascii="Arial Narrow" w:hAnsi="Arial Narrow" w:cstheme="minorHAnsi"/>
          <w:noProof/>
          <w:sz w:val="22"/>
          <w:szCs w:val="22"/>
        </w:rPr>
      </w:pPr>
      <w:r w:rsidRPr="00B54E8F">
        <w:rPr>
          <w:rFonts w:ascii="Arial Narrow" w:hAnsi="Arial Narrow" w:cstheme="minorHAnsi"/>
          <w:noProof/>
          <w:sz w:val="22"/>
          <w:szCs w:val="22"/>
        </w:rPr>
        <w:t xml:space="preserve">Predmetom </w:t>
      </w:r>
      <w:r w:rsidRPr="00A479F3">
        <w:rPr>
          <w:rFonts w:ascii="Arial Narrow" w:hAnsi="Arial Narrow" w:cstheme="minorHAnsi"/>
          <w:noProof/>
          <w:sz w:val="22"/>
          <w:szCs w:val="22"/>
        </w:rPr>
        <w:t xml:space="preserve">tejto </w:t>
      </w:r>
      <w:r w:rsidR="001D1103">
        <w:rPr>
          <w:rFonts w:ascii="Arial Narrow" w:hAnsi="Arial Narrow" w:cstheme="minorHAnsi"/>
          <w:noProof/>
          <w:sz w:val="22"/>
          <w:szCs w:val="22"/>
        </w:rPr>
        <w:t>Z</w:t>
      </w:r>
      <w:r w:rsidRPr="00A479F3">
        <w:rPr>
          <w:rFonts w:ascii="Arial Narrow" w:hAnsi="Arial Narrow" w:cstheme="minorHAnsi"/>
          <w:noProof/>
          <w:sz w:val="22"/>
          <w:szCs w:val="22"/>
        </w:rPr>
        <w:t>mluvy je</w:t>
      </w:r>
      <w:r w:rsidR="00580C30">
        <w:rPr>
          <w:rFonts w:ascii="Arial Narrow" w:hAnsi="Arial Narrow" w:cstheme="minorHAnsi"/>
          <w:noProof/>
          <w:sz w:val="22"/>
          <w:szCs w:val="22"/>
        </w:rPr>
        <w:t xml:space="preserve"> záväzok </w:t>
      </w:r>
      <w:r w:rsidR="001D1103">
        <w:rPr>
          <w:rFonts w:ascii="Arial Narrow" w:hAnsi="Arial Narrow" w:cstheme="minorHAnsi"/>
          <w:noProof/>
          <w:sz w:val="22"/>
          <w:szCs w:val="22"/>
        </w:rPr>
        <w:t>P</w:t>
      </w:r>
      <w:r w:rsidR="00580C30">
        <w:rPr>
          <w:rFonts w:ascii="Arial Narrow" w:hAnsi="Arial Narrow" w:cstheme="minorHAnsi"/>
          <w:noProof/>
          <w:sz w:val="22"/>
          <w:szCs w:val="22"/>
        </w:rPr>
        <w:t>redávajúceho</w:t>
      </w:r>
      <w:r w:rsidRPr="00A479F3">
        <w:rPr>
          <w:rFonts w:ascii="Arial Narrow" w:hAnsi="Arial Narrow" w:cstheme="minorHAnsi"/>
          <w:noProof/>
          <w:sz w:val="22"/>
          <w:szCs w:val="22"/>
        </w:rPr>
        <w:t xml:space="preserve"> dod</w:t>
      </w:r>
      <w:r w:rsidR="00580C30">
        <w:rPr>
          <w:rFonts w:ascii="Arial Narrow" w:hAnsi="Arial Narrow" w:cstheme="minorHAnsi"/>
          <w:noProof/>
          <w:sz w:val="22"/>
          <w:szCs w:val="22"/>
        </w:rPr>
        <w:t xml:space="preserve">ať </w:t>
      </w:r>
      <w:r w:rsidR="001D1103">
        <w:rPr>
          <w:rFonts w:ascii="Arial Narrow" w:hAnsi="Arial Narrow" w:cstheme="minorHAnsi"/>
          <w:noProof/>
          <w:sz w:val="22"/>
          <w:szCs w:val="22"/>
        </w:rPr>
        <w:t>K</w:t>
      </w:r>
      <w:r w:rsidR="00580C30">
        <w:rPr>
          <w:rFonts w:ascii="Arial Narrow" w:hAnsi="Arial Narrow" w:cstheme="minorHAnsi"/>
          <w:noProof/>
          <w:sz w:val="22"/>
          <w:szCs w:val="22"/>
        </w:rPr>
        <w:t>upujúcemu</w:t>
      </w:r>
      <w:r w:rsidR="00D3277E" w:rsidRPr="00A479F3">
        <w:rPr>
          <w:rFonts w:ascii="Arial Narrow" w:hAnsi="Arial Narrow" w:cstheme="minorHAnsi"/>
          <w:noProof/>
          <w:sz w:val="22"/>
          <w:szCs w:val="22"/>
        </w:rPr>
        <w:t xml:space="preserve"> </w:t>
      </w:r>
      <w:r w:rsidR="00B07BA9">
        <w:rPr>
          <w:rFonts w:ascii="Arial Narrow" w:hAnsi="Arial Narrow" w:cstheme="minorHAnsi"/>
          <w:noProof/>
          <w:sz w:val="22"/>
          <w:szCs w:val="22"/>
        </w:rPr>
        <w:t>osem (8)</w:t>
      </w:r>
      <w:r w:rsidR="00EA4893" w:rsidRPr="00A479F3">
        <w:rPr>
          <w:rFonts w:ascii="Arial Narrow" w:hAnsi="Arial Narrow" w:cstheme="minorHAnsi"/>
          <w:noProof/>
          <w:sz w:val="22"/>
          <w:szCs w:val="22"/>
        </w:rPr>
        <w:t xml:space="preserve"> </w:t>
      </w:r>
      <w:r w:rsidR="00B07BA9">
        <w:rPr>
          <w:rFonts w:ascii="Arial Narrow" w:hAnsi="Arial Narrow" w:cstheme="minorHAnsi"/>
          <w:noProof/>
          <w:sz w:val="22"/>
          <w:szCs w:val="22"/>
        </w:rPr>
        <w:t>kusov</w:t>
      </w:r>
      <w:r w:rsidR="004A37A2" w:rsidRPr="00A479F3">
        <w:rPr>
          <w:rFonts w:ascii="Arial Narrow" w:hAnsi="Arial Narrow" w:cstheme="minorHAnsi"/>
          <w:noProof/>
          <w:sz w:val="22"/>
          <w:szCs w:val="22"/>
        </w:rPr>
        <w:t xml:space="preserve"> </w:t>
      </w:r>
      <w:r w:rsidR="00B07BA9" w:rsidRPr="00B07BA9">
        <w:rPr>
          <w:rFonts w:ascii="Arial Narrow" w:hAnsi="Arial Narrow" w:cs="Arial"/>
          <w:color w:val="000000"/>
          <w:sz w:val="22"/>
          <w:szCs w:val="22"/>
        </w:rPr>
        <w:t xml:space="preserve">diaľkovo ovládaných </w:t>
      </w:r>
      <w:proofErr w:type="spellStart"/>
      <w:r w:rsidR="00B07BA9" w:rsidRPr="00B07BA9">
        <w:rPr>
          <w:rFonts w:ascii="Arial Narrow" w:hAnsi="Arial Narrow" w:cs="Arial"/>
          <w:color w:val="000000"/>
          <w:sz w:val="22"/>
          <w:szCs w:val="22"/>
        </w:rPr>
        <w:t>miniponoriek</w:t>
      </w:r>
      <w:proofErr w:type="spellEnd"/>
      <w:r w:rsidR="00B07BA9" w:rsidRPr="00B07BA9">
        <w:rPr>
          <w:rFonts w:ascii="Arial Narrow" w:hAnsi="Arial Narrow" w:cs="Arial"/>
          <w:color w:val="000000"/>
          <w:sz w:val="22"/>
          <w:szCs w:val="22"/>
        </w:rPr>
        <w:t xml:space="preserve"> s kamerou a príslušenstvom</w:t>
      </w:r>
      <w:r w:rsidR="00B0050D" w:rsidRPr="00A479F3">
        <w:rPr>
          <w:rFonts w:ascii="Arial Narrow" w:hAnsi="Arial Narrow" w:cstheme="minorHAnsi"/>
          <w:noProof/>
          <w:sz w:val="22"/>
          <w:szCs w:val="22"/>
        </w:rPr>
        <w:t xml:space="preserve">, </w:t>
      </w:r>
      <w:r w:rsidR="00353827" w:rsidRPr="00A479F3">
        <w:rPr>
          <w:rFonts w:ascii="Arial Narrow" w:hAnsi="Arial Narrow" w:cstheme="minorHAnsi"/>
          <w:noProof/>
          <w:sz w:val="22"/>
          <w:szCs w:val="22"/>
        </w:rPr>
        <w:t xml:space="preserve">vrátane </w:t>
      </w:r>
      <w:r w:rsidR="00A479F3">
        <w:rPr>
          <w:rFonts w:ascii="Arial Narrow" w:hAnsi="Arial Narrow" w:cstheme="minorHAnsi"/>
          <w:noProof/>
          <w:sz w:val="22"/>
          <w:szCs w:val="22"/>
        </w:rPr>
        <w:t xml:space="preserve">súvisiacej </w:t>
      </w:r>
      <w:r w:rsidR="00353827" w:rsidRPr="00A479F3">
        <w:rPr>
          <w:rFonts w:ascii="Arial Narrow" w:hAnsi="Arial Narrow" w:cstheme="minorHAnsi"/>
          <w:noProof/>
          <w:sz w:val="22"/>
          <w:szCs w:val="22"/>
        </w:rPr>
        <w:t>technickej dokumentácie,</w:t>
      </w:r>
      <w:r w:rsidR="006804CF">
        <w:rPr>
          <w:rFonts w:ascii="Arial Narrow" w:hAnsi="Arial Narrow" w:cstheme="minorHAnsi"/>
          <w:noProof/>
          <w:sz w:val="22"/>
          <w:szCs w:val="22"/>
        </w:rPr>
        <w:t xml:space="preserve"> návodu na používanie v slovenskoj jazyku,</w:t>
      </w:r>
      <w:r w:rsidR="00353827" w:rsidRPr="00A479F3">
        <w:rPr>
          <w:rFonts w:ascii="Arial Narrow" w:hAnsi="Arial Narrow" w:cstheme="minorHAnsi"/>
          <w:noProof/>
          <w:sz w:val="22"/>
          <w:szCs w:val="22"/>
        </w:rPr>
        <w:t xml:space="preserve"> dopravy do miesta dodania, overenia funkčnosti priamo u Kupujúceho</w:t>
      </w:r>
      <w:r w:rsidR="0061774F">
        <w:rPr>
          <w:rFonts w:ascii="Arial Narrow" w:hAnsi="Arial Narrow" w:cstheme="minorHAnsi"/>
          <w:noProof/>
          <w:sz w:val="22"/>
          <w:szCs w:val="22"/>
        </w:rPr>
        <w:t xml:space="preserve"> v plnom rozsahu</w:t>
      </w:r>
      <w:r w:rsidR="00A479F3">
        <w:rPr>
          <w:rFonts w:ascii="Arial Narrow" w:hAnsi="Arial Narrow" w:cstheme="minorHAnsi"/>
          <w:noProof/>
          <w:sz w:val="22"/>
          <w:szCs w:val="22"/>
        </w:rPr>
        <w:t xml:space="preserve"> </w:t>
      </w:r>
      <w:r w:rsidR="00580C30">
        <w:rPr>
          <w:rFonts w:ascii="Arial Narrow" w:hAnsi="Arial Narrow" w:cstheme="minorHAnsi"/>
          <w:noProof/>
          <w:sz w:val="22"/>
          <w:szCs w:val="22"/>
        </w:rPr>
        <w:t>(ďalej len „tovar“) a záväzok kupujúceho t</w:t>
      </w:r>
      <w:r w:rsidR="00580C30" w:rsidRPr="00580C30">
        <w:rPr>
          <w:rFonts w:ascii="Arial Narrow" w:hAnsi="Arial Narrow" w:cstheme="minorHAnsi"/>
          <w:noProof/>
          <w:sz w:val="22"/>
          <w:szCs w:val="22"/>
        </w:rPr>
        <w:t>ovar prevziať a zaplatiť zaň dohodnutú kúpnu cenu</w:t>
      </w:r>
      <w:r w:rsidR="001D1103">
        <w:rPr>
          <w:rFonts w:ascii="Arial Narrow" w:hAnsi="Arial Narrow" w:cstheme="minorHAnsi"/>
          <w:noProof/>
          <w:sz w:val="22"/>
          <w:szCs w:val="22"/>
        </w:rPr>
        <w:t xml:space="preserve"> v súlade s čl. V. tejto Zmluvy</w:t>
      </w:r>
      <w:r w:rsidR="004A37A2" w:rsidRPr="00A479F3">
        <w:rPr>
          <w:rFonts w:ascii="Arial Narrow" w:hAnsi="Arial Narrow" w:cstheme="minorHAnsi"/>
          <w:noProof/>
          <w:sz w:val="22"/>
          <w:szCs w:val="22"/>
        </w:rPr>
        <w:t>.</w:t>
      </w:r>
      <w:r w:rsidRPr="00A479F3">
        <w:rPr>
          <w:rFonts w:ascii="Arial Narrow" w:hAnsi="Arial Narrow" w:cstheme="minorHAnsi"/>
          <w:noProof/>
          <w:sz w:val="22"/>
          <w:szCs w:val="22"/>
        </w:rPr>
        <w:t xml:space="preserve"> </w:t>
      </w:r>
    </w:p>
    <w:p w:rsidR="0093208B" w:rsidRPr="00D75BDE" w:rsidRDefault="00607275" w:rsidP="002933EC">
      <w:pPr>
        <w:pStyle w:val="CTL"/>
        <w:numPr>
          <w:ilvl w:val="1"/>
          <w:numId w:val="16"/>
        </w:numPr>
        <w:tabs>
          <w:tab w:val="left" w:pos="567"/>
        </w:tabs>
        <w:spacing w:line="24" w:lineRule="atLeast"/>
        <w:ind w:left="567" w:hanging="567"/>
        <w:rPr>
          <w:rFonts w:ascii="Arial Narrow" w:hAnsi="Arial Narrow" w:cstheme="minorHAnsi"/>
          <w:noProof/>
          <w:sz w:val="22"/>
          <w:szCs w:val="22"/>
        </w:rPr>
      </w:pPr>
      <w:r w:rsidRPr="00A479F3">
        <w:rPr>
          <w:rFonts w:ascii="Arial Narrow" w:hAnsi="Arial Narrow"/>
          <w:sz w:val="22"/>
          <w:szCs w:val="22"/>
        </w:rPr>
        <w:t>Tovar</w:t>
      </w:r>
      <w:r w:rsidR="0093208B" w:rsidRPr="00A479F3">
        <w:rPr>
          <w:rFonts w:ascii="Arial Narrow" w:hAnsi="Arial Narrow"/>
          <w:sz w:val="22"/>
          <w:szCs w:val="22"/>
        </w:rPr>
        <w:t xml:space="preserve"> je špecifikovaný v Opise predmetu zákazky, </w:t>
      </w:r>
      <w:r w:rsidR="00B14347" w:rsidRPr="00A479F3">
        <w:rPr>
          <w:rFonts w:ascii="Arial Narrow" w:hAnsi="Arial Narrow"/>
          <w:sz w:val="22"/>
          <w:szCs w:val="22"/>
        </w:rPr>
        <w:t>t</w:t>
      </w:r>
      <w:r w:rsidR="0093208B" w:rsidRPr="00A479F3">
        <w:rPr>
          <w:rFonts w:ascii="Arial Narrow" w:hAnsi="Arial Narrow"/>
          <w:sz w:val="22"/>
          <w:szCs w:val="22"/>
        </w:rPr>
        <w:t>echnické požiadavky</w:t>
      </w:r>
      <w:r w:rsidR="00A479F3">
        <w:rPr>
          <w:rFonts w:ascii="Arial Narrow" w:hAnsi="Arial Narrow"/>
          <w:sz w:val="22"/>
          <w:szCs w:val="22"/>
        </w:rPr>
        <w:t>,</w:t>
      </w:r>
      <w:r w:rsidR="0093208B" w:rsidRPr="00A479F3">
        <w:rPr>
          <w:rFonts w:ascii="Arial Narrow" w:hAnsi="Arial Narrow"/>
          <w:sz w:val="22"/>
          <w:szCs w:val="22"/>
        </w:rPr>
        <w:t xml:space="preserve"> ako aj v Ponuke Predávajúceho. Opis predmetu zákazky</w:t>
      </w:r>
      <w:r w:rsidR="00B14347" w:rsidRPr="00A479F3">
        <w:rPr>
          <w:rFonts w:ascii="Arial Narrow" w:hAnsi="Arial Narrow"/>
          <w:sz w:val="22"/>
          <w:szCs w:val="22"/>
        </w:rPr>
        <w:t>, technické</w:t>
      </w:r>
      <w:r w:rsidR="00B14347">
        <w:rPr>
          <w:rFonts w:ascii="Arial Narrow" w:hAnsi="Arial Narrow"/>
          <w:sz w:val="22"/>
          <w:szCs w:val="22"/>
        </w:rPr>
        <w:t xml:space="preserve"> požiadavky</w:t>
      </w:r>
      <w:r w:rsidR="0093208B">
        <w:rPr>
          <w:rFonts w:ascii="Arial Narrow" w:hAnsi="Arial Narrow"/>
          <w:sz w:val="22"/>
          <w:szCs w:val="22"/>
        </w:rPr>
        <w:t xml:space="preserve"> </w:t>
      </w:r>
      <w:r w:rsidR="00393478">
        <w:rPr>
          <w:rFonts w:ascii="Arial Narrow" w:hAnsi="Arial Narrow"/>
          <w:sz w:val="22"/>
          <w:szCs w:val="22"/>
        </w:rPr>
        <w:t>a Ponuka Predávajúceho tvoria</w:t>
      </w:r>
      <w:r w:rsidR="0093208B" w:rsidRPr="00FA5E84">
        <w:rPr>
          <w:rFonts w:ascii="Arial Narrow" w:hAnsi="Arial Narrow"/>
          <w:sz w:val="22"/>
          <w:szCs w:val="22"/>
        </w:rPr>
        <w:t xml:space="preserve"> </w:t>
      </w:r>
      <w:r w:rsidR="0093208B">
        <w:rPr>
          <w:rFonts w:ascii="Arial Narrow" w:hAnsi="Arial Narrow"/>
          <w:sz w:val="22"/>
          <w:szCs w:val="22"/>
        </w:rPr>
        <w:t>P</w:t>
      </w:r>
      <w:r w:rsidR="0093208B" w:rsidRPr="00FA5E84">
        <w:rPr>
          <w:rFonts w:ascii="Arial Narrow" w:hAnsi="Arial Narrow"/>
          <w:sz w:val="22"/>
          <w:szCs w:val="22"/>
        </w:rPr>
        <w:t xml:space="preserve">rílohu č.1 tejto </w:t>
      </w:r>
      <w:r w:rsidR="00B34CD6">
        <w:rPr>
          <w:rFonts w:ascii="Arial Narrow" w:hAnsi="Arial Narrow"/>
          <w:sz w:val="22"/>
          <w:szCs w:val="22"/>
        </w:rPr>
        <w:t>Z</w:t>
      </w:r>
      <w:r w:rsidR="0093208B" w:rsidRPr="00FA5E84">
        <w:rPr>
          <w:rFonts w:ascii="Arial Narrow" w:hAnsi="Arial Narrow"/>
          <w:sz w:val="22"/>
          <w:szCs w:val="22"/>
        </w:rPr>
        <w:t>mluvy</w:t>
      </w:r>
      <w:r w:rsidR="0093208B">
        <w:rPr>
          <w:rFonts w:ascii="Arial Narrow" w:hAnsi="Arial Narrow"/>
          <w:sz w:val="22"/>
          <w:szCs w:val="22"/>
        </w:rPr>
        <w:t xml:space="preserve"> a</w:t>
      </w:r>
      <w:r w:rsidR="001D1103">
        <w:rPr>
          <w:rFonts w:ascii="Arial Narrow" w:hAnsi="Arial Narrow"/>
          <w:sz w:val="22"/>
          <w:szCs w:val="22"/>
        </w:rPr>
        <w:t xml:space="preserve"> tvoria </w:t>
      </w:r>
      <w:r w:rsidR="0093208B">
        <w:rPr>
          <w:rFonts w:ascii="Arial Narrow" w:hAnsi="Arial Narrow"/>
          <w:sz w:val="22"/>
          <w:szCs w:val="22"/>
        </w:rPr>
        <w:t xml:space="preserve"> jej </w:t>
      </w:r>
      <w:r w:rsidR="0093208B" w:rsidRPr="00E732A1">
        <w:rPr>
          <w:rFonts w:ascii="Arial Narrow" w:hAnsi="Arial Narrow"/>
          <w:sz w:val="22"/>
          <w:szCs w:val="22"/>
        </w:rPr>
        <w:t>neoddeliteľn</w:t>
      </w:r>
      <w:r w:rsidR="001D1103">
        <w:rPr>
          <w:rFonts w:ascii="Arial Narrow" w:hAnsi="Arial Narrow"/>
          <w:sz w:val="22"/>
          <w:szCs w:val="22"/>
        </w:rPr>
        <w:t xml:space="preserve">ú </w:t>
      </w:r>
      <w:r w:rsidR="0093208B" w:rsidRPr="00E732A1">
        <w:rPr>
          <w:rFonts w:ascii="Arial Narrow" w:hAnsi="Arial Narrow"/>
          <w:sz w:val="22"/>
          <w:szCs w:val="22"/>
        </w:rPr>
        <w:t>súčasť</w:t>
      </w:r>
      <w:r w:rsidR="0093208B" w:rsidRPr="00D75BDE">
        <w:rPr>
          <w:rFonts w:ascii="Arial Narrow" w:hAnsi="Arial Narrow" w:cstheme="minorHAnsi"/>
          <w:b/>
          <w:noProof/>
          <w:sz w:val="22"/>
          <w:szCs w:val="22"/>
        </w:rPr>
        <w:t>.</w:t>
      </w:r>
    </w:p>
    <w:p w:rsidR="0093208B" w:rsidRPr="00995F89" w:rsidRDefault="0093208B" w:rsidP="002933EC">
      <w:pPr>
        <w:pStyle w:val="CTL"/>
        <w:numPr>
          <w:ilvl w:val="1"/>
          <w:numId w:val="16"/>
        </w:numPr>
        <w:tabs>
          <w:tab w:val="left" w:pos="567"/>
        </w:tabs>
        <w:spacing w:line="24" w:lineRule="atLeast"/>
        <w:ind w:left="567" w:hanging="567"/>
        <w:rPr>
          <w:rFonts w:ascii="Arial Narrow" w:hAnsi="Arial Narrow"/>
          <w:sz w:val="22"/>
          <w:szCs w:val="22"/>
        </w:rPr>
      </w:pPr>
      <w:r w:rsidRPr="00995F89">
        <w:rPr>
          <w:rFonts w:ascii="Arial Narrow" w:hAnsi="Arial Narrow"/>
          <w:sz w:val="22"/>
          <w:szCs w:val="22"/>
        </w:rPr>
        <w:t xml:space="preserve">Predávajúci sa na základe tejto </w:t>
      </w:r>
      <w:r w:rsidR="00B34CD6">
        <w:rPr>
          <w:rFonts w:ascii="Arial Narrow" w:hAnsi="Arial Narrow"/>
          <w:sz w:val="22"/>
          <w:szCs w:val="22"/>
        </w:rPr>
        <w:t>Z</w:t>
      </w:r>
      <w:r w:rsidRPr="00995F89">
        <w:rPr>
          <w:rFonts w:ascii="Arial Narrow" w:hAnsi="Arial Narrow"/>
          <w:sz w:val="22"/>
          <w:szCs w:val="22"/>
        </w:rPr>
        <w:t xml:space="preserve">mluvy a v rozsahu v nej vymedzenom zaväzuje dodať </w:t>
      </w:r>
      <w:r w:rsidR="00607275">
        <w:rPr>
          <w:rFonts w:ascii="Arial Narrow" w:hAnsi="Arial Narrow"/>
          <w:sz w:val="22"/>
          <w:szCs w:val="22"/>
        </w:rPr>
        <w:t>Tovar</w:t>
      </w:r>
      <w:r w:rsidRPr="00995F89">
        <w:rPr>
          <w:rFonts w:ascii="Arial Narrow" w:hAnsi="Arial Narrow"/>
          <w:sz w:val="22"/>
          <w:szCs w:val="22"/>
        </w:rPr>
        <w:t xml:space="preserve"> a všetky s ním súvisiace plnenia podľa svojej ponuky – vlastný návrh plnenia, ktorý je uvedený v </w:t>
      </w:r>
      <w:r>
        <w:rPr>
          <w:rFonts w:ascii="Arial Narrow" w:hAnsi="Arial Narrow"/>
          <w:sz w:val="22"/>
          <w:szCs w:val="22"/>
        </w:rPr>
        <w:t>P</w:t>
      </w:r>
      <w:r w:rsidRPr="00995F89">
        <w:rPr>
          <w:rFonts w:ascii="Arial Narrow" w:hAnsi="Arial Narrow"/>
          <w:sz w:val="22"/>
          <w:szCs w:val="22"/>
        </w:rPr>
        <w:t xml:space="preserve">rílohe č. 1 tejto </w:t>
      </w:r>
      <w:r w:rsidR="00B34CD6">
        <w:rPr>
          <w:rFonts w:ascii="Arial Narrow" w:hAnsi="Arial Narrow"/>
          <w:sz w:val="22"/>
          <w:szCs w:val="22"/>
        </w:rPr>
        <w:t>Z</w:t>
      </w:r>
      <w:r w:rsidRPr="00995F89">
        <w:rPr>
          <w:rFonts w:ascii="Arial Narrow" w:hAnsi="Arial Narrow"/>
          <w:sz w:val="22"/>
          <w:szCs w:val="22"/>
        </w:rPr>
        <w:t>mluvy</w:t>
      </w:r>
      <w:r>
        <w:rPr>
          <w:rFonts w:ascii="Arial Narrow" w:hAnsi="Arial Narrow"/>
          <w:sz w:val="22"/>
          <w:szCs w:val="22"/>
        </w:rPr>
        <w:t>.</w:t>
      </w:r>
      <w:r w:rsidRPr="00995F89">
        <w:rPr>
          <w:rFonts w:ascii="Arial Narrow" w:hAnsi="Arial Narrow"/>
          <w:sz w:val="22"/>
          <w:szCs w:val="22"/>
        </w:rPr>
        <w:t xml:space="preserve"> </w:t>
      </w:r>
    </w:p>
    <w:p w:rsidR="004409A7" w:rsidRDefault="004409A7" w:rsidP="0093208B">
      <w:pPr>
        <w:pStyle w:val="CTLhead"/>
        <w:spacing w:line="24" w:lineRule="atLeast"/>
        <w:rPr>
          <w:rFonts w:ascii="Arial Narrow" w:hAnsi="Arial Narrow"/>
          <w:sz w:val="22"/>
          <w:szCs w:val="22"/>
        </w:rPr>
      </w:pPr>
    </w:p>
    <w:p w:rsidR="0093208B" w:rsidRPr="00D75BDE" w:rsidRDefault="0093208B" w:rsidP="0093208B">
      <w:pPr>
        <w:pStyle w:val="CTLhead"/>
        <w:spacing w:line="24" w:lineRule="atLeast"/>
        <w:rPr>
          <w:rFonts w:ascii="Arial Narrow" w:hAnsi="Arial Narrow" w:cstheme="minorHAnsi"/>
          <w:noProof/>
          <w:sz w:val="22"/>
          <w:szCs w:val="22"/>
        </w:rPr>
      </w:pPr>
      <w:r>
        <w:rPr>
          <w:rFonts w:ascii="Arial Narrow" w:hAnsi="Arial Narrow"/>
          <w:sz w:val="22"/>
          <w:szCs w:val="22"/>
        </w:rPr>
        <w:t>Článok IV</w:t>
      </w:r>
      <w:r w:rsidRPr="00D75BDE">
        <w:rPr>
          <w:rFonts w:ascii="Arial Narrow" w:hAnsi="Arial Narrow" w:cstheme="minorHAnsi"/>
          <w:noProof/>
          <w:sz w:val="22"/>
          <w:szCs w:val="22"/>
        </w:rPr>
        <w:t>.</w:t>
      </w:r>
    </w:p>
    <w:p w:rsidR="0093208B" w:rsidRPr="00D75BDE" w:rsidRDefault="0093208B" w:rsidP="0093208B">
      <w:pPr>
        <w:pStyle w:val="CTLhead"/>
        <w:spacing w:line="24" w:lineRule="atLeast"/>
        <w:rPr>
          <w:rFonts w:ascii="Arial Narrow" w:hAnsi="Arial Narrow" w:cstheme="minorHAnsi"/>
          <w:noProof/>
          <w:sz w:val="22"/>
          <w:szCs w:val="22"/>
        </w:rPr>
      </w:pPr>
      <w:r w:rsidRPr="00D75BDE">
        <w:rPr>
          <w:rFonts w:ascii="Arial Narrow" w:hAnsi="Arial Narrow" w:cstheme="minorHAnsi"/>
          <w:noProof/>
          <w:sz w:val="22"/>
          <w:szCs w:val="22"/>
        </w:rPr>
        <w:t>Dodacie podmienky</w:t>
      </w:r>
    </w:p>
    <w:p w:rsidR="0093208B" w:rsidRPr="00D75BDE" w:rsidRDefault="0093208B" w:rsidP="002933EC">
      <w:pPr>
        <w:pStyle w:val="CTL"/>
        <w:numPr>
          <w:ilvl w:val="1"/>
          <w:numId w:val="17"/>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Predávajúci sa zaväzuje dodať </w:t>
      </w:r>
      <w:r w:rsidR="00892826">
        <w:rPr>
          <w:rFonts w:ascii="Arial Narrow" w:hAnsi="Arial Narrow" w:cstheme="minorHAnsi"/>
          <w:noProof/>
          <w:sz w:val="22"/>
          <w:szCs w:val="22"/>
        </w:rPr>
        <w:t>Tovar</w:t>
      </w:r>
      <w:r w:rsidR="00D3277E">
        <w:rPr>
          <w:rFonts w:ascii="Arial Narrow" w:hAnsi="Arial Narrow" w:cstheme="minorHAnsi"/>
          <w:noProof/>
          <w:sz w:val="22"/>
          <w:szCs w:val="22"/>
        </w:rPr>
        <w:t xml:space="preserve"> </w:t>
      </w:r>
      <w:r w:rsidRPr="00D75BDE">
        <w:rPr>
          <w:rFonts w:ascii="Arial Narrow" w:hAnsi="Arial Narrow" w:cstheme="minorHAnsi"/>
          <w:noProof/>
          <w:sz w:val="22"/>
          <w:szCs w:val="22"/>
        </w:rPr>
        <w:t xml:space="preserve">v súlade s dohodnutými technickými a funkčnými charakteristikami, </w:t>
      </w:r>
      <w:r w:rsidR="001D1103">
        <w:rPr>
          <w:rFonts w:ascii="Arial Narrow" w:hAnsi="Arial Narrow" w:cstheme="minorHAnsi"/>
          <w:noProof/>
          <w:sz w:val="22"/>
          <w:szCs w:val="22"/>
        </w:rPr>
        <w:t xml:space="preserve">v súlade so </w:t>
      </w:r>
      <w:r>
        <w:rPr>
          <w:rFonts w:ascii="Arial Narrow" w:hAnsi="Arial Narrow" w:cstheme="minorHAnsi"/>
          <w:noProof/>
          <w:sz w:val="22"/>
          <w:szCs w:val="22"/>
        </w:rPr>
        <w:t xml:space="preserve">všeobecne </w:t>
      </w:r>
      <w:r w:rsidRPr="00D75BDE">
        <w:rPr>
          <w:rFonts w:ascii="Arial Narrow" w:hAnsi="Arial Narrow" w:cstheme="minorHAnsi"/>
          <w:noProof/>
          <w:sz w:val="22"/>
          <w:szCs w:val="22"/>
        </w:rPr>
        <w:t>záväznými</w:t>
      </w:r>
      <w:r w:rsidR="001D1103">
        <w:rPr>
          <w:rFonts w:ascii="Arial Narrow" w:hAnsi="Arial Narrow" w:cstheme="minorHAnsi"/>
          <w:noProof/>
          <w:sz w:val="22"/>
          <w:szCs w:val="22"/>
        </w:rPr>
        <w:t xml:space="preserve"> právnymi</w:t>
      </w:r>
      <w:r w:rsidRPr="00D75BDE">
        <w:rPr>
          <w:rFonts w:ascii="Arial Narrow" w:hAnsi="Arial Narrow" w:cstheme="minorHAnsi"/>
          <w:noProof/>
          <w:sz w:val="22"/>
          <w:szCs w:val="22"/>
        </w:rPr>
        <w:t xml:space="preserve"> predpismi</w:t>
      </w:r>
      <w:r w:rsidR="001D1103">
        <w:rPr>
          <w:rFonts w:ascii="Arial Narrow" w:hAnsi="Arial Narrow" w:cstheme="minorHAnsi"/>
          <w:noProof/>
          <w:sz w:val="22"/>
          <w:szCs w:val="22"/>
        </w:rPr>
        <w:t xml:space="preserve"> platnými na území</w:t>
      </w:r>
      <w:r>
        <w:rPr>
          <w:rFonts w:ascii="Arial Narrow" w:hAnsi="Arial Narrow" w:cstheme="minorHAnsi"/>
          <w:noProof/>
          <w:sz w:val="22"/>
          <w:szCs w:val="22"/>
        </w:rPr>
        <w:t xml:space="preserve"> SR</w:t>
      </w:r>
      <w:r w:rsidRPr="00D75BDE">
        <w:rPr>
          <w:rFonts w:ascii="Arial Narrow" w:hAnsi="Arial Narrow" w:cstheme="minorHAnsi"/>
          <w:noProof/>
          <w:sz w:val="22"/>
          <w:szCs w:val="22"/>
        </w:rPr>
        <w:t xml:space="preserve">, technickými normami a podmienkami tejto </w:t>
      </w:r>
      <w:r w:rsidR="001D1103">
        <w:rPr>
          <w:rFonts w:ascii="Arial Narrow" w:hAnsi="Arial Narrow" w:cstheme="minorHAnsi"/>
          <w:noProof/>
          <w:sz w:val="22"/>
          <w:szCs w:val="22"/>
        </w:rPr>
        <w:t>Z</w:t>
      </w:r>
      <w:r w:rsidRPr="00D75BDE">
        <w:rPr>
          <w:rFonts w:ascii="Arial Narrow" w:hAnsi="Arial Narrow" w:cstheme="minorHAnsi"/>
          <w:noProof/>
          <w:sz w:val="22"/>
          <w:szCs w:val="22"/>
        </w:rPr>
        <w:t xml:space="preserve">mluvy. Predávajúci sa zaväzuje súčasne s odovzdaním </w:t>
      </w:r>
      <w:r w:rsidR="001738DB">
        <w:rPr>
          <w:rFonts w:ascii="Arial Narrow" w:hAnsi="Arial Narrow" w:cstheme="minorHAnsi"/>
          <w:noProof/>
          <w:sz w:val="22"/>
          <w:szCs w:val="22"/>
        </w:rPr>
        <w:t>Tovaru</w:t>
      </w:r>
      <w:r w:rsidRPr="00D75BDE">
        <w:rPr>
          <w:rFonts w:ascii="Arial Narrow" w:hAnsi="Arial Narrow" w:cstheme="minorHAnsi"/>
          <w:noProof/>
          <w:sz w:val="22"/>
          <w:szCs w:val="22"/>
        </w:rPr>
        <w:t xml:space="preserve"> odovzdať </w:t>
      </w:r>
      <w:r w:rsidR="007A351F">
        <w:rPr>
          <w:rFonts w:ascii="Arial Narrow" w:hAnsi="Arial Narrow" w:cstheme="minorHAnsi"/>
          <w:noProof/>
          <w:sz w:val="22"/>
          <w:szCs w:val="22"/>
        </w:rPr>
        <w:t>K</w:t>
      </w:r>
      <w:r w:rsidRPr="00D75BDE">
        <w:rPr>
          <w:rFonts w:ascii="Arial Narrow" w:hAnsi="Arial Narrow" w:cstheme="minorHAnsi"/>
          <w:noProof/>
          <w:sz w:val="22"/>
          <w:szCs w:val="22"/>
        </w:rPr>
        <w:t xml:space="preserve">upujúcemu aj všetky doklady, ktoré sa na </w:t>
      </w:r>
      <w:r>
        <w:rPr>
          <w:rFonts w:ascii="Arial Narrow" w:hAnsi="Arial Narrow" w:cstheme="minorHAnsi"/>
          <w:noProof/>
          <w:sz w:val="22"/>
          <w:szCs w:val="22"/>
        </w:rPr>
        <w:t>dodan</w:t>
      </w:r>
      <w:r w:rsidR="00D3277E">
        <w:rPr>
          <w:rFonts w:ascii="Arial Narrow" w:hAnsi="Arial Narrow" w:cstheme="minorHAnsi"/>
          <w:noProof/>
          <w:sz w:val="22"/>
          <w:szCs w:val="22"/>
        </w:rPr>
        <w:t xml:space="preserve">ý </w:t>
      </w:r>
      <w:r w:rsidR="00892826">
        <w:rPr>
          <w:rFonts w:ascii="Arial Narrow" w:hAnsi="Arial Narrow" w:cstheme="minorHAnsi"/>
          <w:noProof/>
          <w:sz w:val="22"/>
          <w:szCs w:val="22"/>
        </w:rPr>
        <w:t>Tovar</w:t>
      </w:r>
      <w:r>
        <w:rPr>
          <w:rFonts w:ascii="Arial Narrow" w:hAnsi="Arial Narrow" w:cstheme="minorHAnsi"/>
          <w:noProof/>
          <w:sz w:val="22"/>
          <w:szCs w:val="22"/>
        </w:rPr>
        <w:t xml:space="preserve"> </w:t>
      </w:r>
      <w:r w:rsidRPr="00D75BDE">
        <w:rPr>
          <w:rFonts w:ascii="Arial Narrow" w:hAnsi="Arial Narrow" w:cstheme="minorHAnsi"/>
          <w:noProof/>
          <w:sz w:val="22"/>
          <w:szCs w:val="22"/>
        </w:rPr>
        <w:t>vzťahujú</w:t>
      </w:r>
      <w:r w:rsidR="001D1103">
        <w:rPr>
          <w:rFonts w:ascii="Arial Narrow" w:hAnsi="Arial Narrow" w:cstheme="minorHAnsi"/>
          <w:noProof/>
          <w:sz w:val="22"/>
          <w:szCs w:val="22"/>
        </w:rPr>
        <w:t>, a to najmä</w:t>
      </w:r>
      <w:r w:rsidRPr="00D75BDE">
        <w:rPr>
          <w:rFonts w:ascii="Arial Narrow" w:hAnsi="Arial Narrow" w:cstheme="minorHAnsi"/>
          <w:noProof/>
          <w:sz w:val="22"/>
          <w:szCs w:val="22"/>
        </w:rPr>
        <w:t xml:space="preserve"> manuály, inštalačné média, pravidlá bezpečného používania. </w:t>
      </w:r>
    </w:p>
    <w:p w:rsidR="0093208B" w:rsidRPr="00C44609" w:rsidRDefault="0093208B" w:rsidP="002933EC">
      <w:pPr>
        <w:pStyle w:val="CTL"/>
        <w:numPr>
          <w:ilvl w:val="1"/>
          <w:numId w:val="17"/>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Predávajúci sa </w:t>
      </w:r>
      <w:r w:rsidRPr="003D1EA0">
        <w:rPr>
          <w:rFonts w:ascii="Arial Narrow" w:hAnsi="Arial Narrow" w:cstheme="minorHAnsi"/>
          <w:noProof/>
          <w:sz w:val="22"/>
          <w:szCs w:val="22"/>
        </w:rPr>
        <w:t xml:space="preserve">zaväzuje </w:t>
      </w:r>
      <w:r w:rsidRPr="00C44609">
        <w:rPr>
          <w:rFonts w:ascii="Arial Narrow" w:hAnsi="Arial Narrow" w:cstheme="minorHAnsi"/>
          <w:noProof/>
          <w:sz w:val="22"/>
          <w:szCs w:val="22"/>
        </w:rPr>
        <w:t xml:space="preserve">odovzdať </w:t>
      </w:r>
      <w:r w:rsidR="00892826" w:rsidRPr="00C44609">
        <w:rPr>
          <w:rFonts w:ascii="Arial Narrow" w:hAnsi="Arial Narrow" w:cstheme="minorHAnsi"/>
          <w:noProof/>
          <w:sz w:val="22"/>
          <w:szCs w:val="22"/>
        </w:rPr>
        <w:t>Tovar</w:t>
      </w:r>
      <w:r w:rsidR="00D3277E" w:rsidRPr="00C44609">
        <w:rPr>
          <w:rFonts w:ascii="Arial Narrow" w:hAnsi="Arial Narrow" w:cstheme="minorHAnsi"/>
          <w:noProof/>
          <w:sz w:val="22"/>
          <w:szCs w:val="22"/>
        </w:rPr>
        <w:t xml:space="preserve"> </w:t>
      </w:r>
      <w:r w:rsidRPr="00C44609">
        <w:rPr>
          <w:rFonts w:ascii="Arial Narrow" w:hAnsi="Arial Narrow" w:cstheme="minorHAnsi"/>
          <w:noProof/>
          <w:sz w:val="22"/>
          <w:szCs w:val="22"/>
        </w:rPr>
        <w:t xml:space="preserve">Kupujúcemu najneskôr do </w:t>
      </w:r>
      <w:r w:rsidR="001D1103" w:rsidRPr="00C44609">
        <w:rPr>
          <w:rFonts w:ascii="Arial Narrow" w:hAnsi="Arial Narrow" w:cstheme="minorHAnsi"/>
          <w:noProof/>
          <w:sz w:val="22"/>
          <w:szCs w:val="22"/>
        </w:rPr>
        <w:t>deväťdesiat (</w:t>
      </w:r>
      <w:r w:rsidR="00AF6763" w:rsidRPr="00C44609">
        <w:rPr>
          <w:rFonts w:ascii="Arial Narrow" w:hAnsi="Arial Narrow" w:cstheme="minorHAnsi"/>
          <w:noProof/>
          <w:sz w:val="22"/>
          <w:szCs w:val="22"/>
        </w:rPr>
        <w:t>9</w:t>
      </w:r>
      <w:r w:rsidR="00A479F3" w:rsidRPr="00C44609">
        <w:rPr>
          <w:rFonts w:ascii="Arial Narrow" w:hAnsi="Arial Narrow" w:cstheme="minorHAnsi"/>
          <w:noProof/>
          <w:sz w:val="22"/>
          <w:szCs w:val="22"/>
        </w:rPr>
        <w:t>0</w:t>
      </w:r>
      <w:r w:rsidR="001D1103" w:rsidRPr="00C44609">
        <w:rPr>
          <w:rFonts w:ascii="Arial Narrow" w:hAnsi="Arial Narrow" w:cstheme="minorHAnsi"/>
          <w:noProof/>
          <w:sz w:val="22"/>
          <w:szCs w:val="22"/>
        </w:rPr>
        <w:t>)</w:t>
      </w:r>
      <w:r w:rsidR="00B27994" w:rsidRPr="00C44609">
        <w:rPr>
          <w:rFonts w:ascii="Arial Narrow" w:hAnsi="Arial Narrow" w:cstheme="minorHAnsi"/>
          <w:noProof/>
          <w:sz w:val="22"/>
          <w:szCs w:val="22"/>
        </w:rPr>
        <w:t xml:space="preserve"> </w:t>
      </w:r>
      <w:r w:rsidR="00A479F3" w:rsidRPr="00C44609">
        <w:rPr>
          <w:rFonts w:ascii="Arial Narrow" w:hAnsi="Arial Narrow" w:cstheme="minorHAnsi"/>
          <w:noProof/>
          <w:sz w:val="22"/>
          <w:szCs w:val="22"/>
        </w:rPr>
        <w:t>dní</w:t>
      </w:r>
      <w:r w:rsidR="00B27994" w:rsidRPr="00C44609">
        <w:rPr>
          <w:rFonts w:ascii="Arial Narrow" w:hAnsi="Arial Narrow" w:cstheme="minorHAnsi"/>
          <w:noProof/>
          <w:sz w:val="22"/>
          <w:szCs w:val="22"/>
        </w:rPr>
        <w:t xml:space="preserve"> od</w:t>
      </w:r>
      <w:r w:rsidR="001D1103" w:rsidRPr="00C44609">
        <w:rPr>
          <w:rFonts w:ascii="Arial Narrow" w:hAnsi="Arial Narrow" w:cstheme="minorHAnsi"/>
          <w:noProof/>
          <w:sz w:val="22"/>
          <w:szCs w:val="22"/>
        </w:rPr>
        <w:t xml:space="preserve">o dňa </w:t>
      </w:r>
      <w:r w:rsidR="00B27994" w:rsidRPr="00C44609">
        <w:rPr>
          <w:rFonts w:ascii="Arial Narrow" w:hAnsi="Arial Narrow" w:cstheme="minorHAnsi"/>
          <w:noProof/>
          <w:sz w:val="22"/>
          <w:szCs w:val="22"/>
        </w:rPr>
        <w:t xml:space="preserve"> nadobudnutia účinnosti </w:t>
      </w:r>
      <w:r w:rsidRPr="00C44609">
        <w:rPr>
          <w:rFonts w:ascii="Arial Narrow" w:hAnsi="Arial Narrow" w:cstheme="minorHAnsi"/>
          <w:noProof/>
          <w:sz w:val="22"/>
          <w:szCs w:val="22"/>
        </w:rPr>
        <w:t xml:space="preserve"> </w:t>
      </w:r>
      <w:r w:rsidR="00B27994" w:rsidRPr="00C44609">
        <w:rPr>
          <w:rFonts w:ascii="Arial Narrow" w:hAnsi="Arial Narrow" w:cstheme="minorHAnsi"/>
          <w:noProof/>
          <w:sz w:val="22"/>
          <w:szCs w:val="22"/>
        </w:rPr>
        <w:t>tejto Z</w:t>
      </w:r>
      <w:r w:rsidRPr="00C44609">
        <w:rPr>
          <w:rFonts w:ascii="Arial Narrow" w:hAnsi="Arial Narrow" w:cstheme="minorHAnsi"/>
          <w:noProof/>
          <w:sz w:val="22"/>
          <w:szCs w:val="22"/>
        </w:rPr>
        <w:t>mluvy.</w:t>
      </w:r>
    </w:p>
    <w:p w:rsidR="002F4C32" w:rsidRPr="00C44609" w:rsidRDefault="002F4C32" w:rsidP="00A479F3">
      <w:pPr>
        <w:pStyle w:val="CTL"/>
        <w:numPr>
          <w:ilvl w:val="1"/>
          <w:numId w:val="17"/>
        </w:numPr>
        <w:tabs>
          <w:tab w:val="left" w:pos="567"/>
        </w:tabs>
        <w:spacing w:after="0" w:line="24" w:lineRule="atLeast"/>
        <w:ind w:left="567" w:hanging="567"/>
        <w:rPr>
          <w:rFonts w:ascii="Arial Narrow" w:hAnsi="Arial Narrow" w:cstheme="minorHAnsi"/>
          <w:noProof/>
          <w:sz w:val="22"/>
          <w:szCs w:val="22"/>
        </w:rPr>
      </w:pPr>
      <w:r w:rsidRPr="00C44609">
        <w:rPr>
          <w:rFonts w:ascii="Arial Narrow" w:hAnsi="Arial Narrow" w:cstheme="minorHAnsi"/>
          <w:noProof/>
          <w:sz w:val="22"/>
          <w:szCs w:val="22"/>
        </w:rPr>
        <w:t xml:space="preserve">Miestom dodania </w:t>
      </w:r>
      <w:r w:rsidR="00A479F3" w:rsidRPr="00C44609">
        <w:rPr>
          <w:rFonts w:ascii="Arial Narrow" w:hAnsi="Arial Narrow" w:cstheme="minorHAnsi"/>
          <w:noProof/>
          <w:sz w:val="22"/>
          <w:szCs w:val="22"/>
        </w:rPr>
        <w:t>predmetu zákazky</w:t>
      </w:r>
      <w:r w:rsidRPr="00C44609">
        <w:rPr>
          <w:rFonts w:ascii="Arial Narrow" w:hAnsi="Arial Narrow" w:cstheme="minorHAnsi"/>
          <w:noProof/>
          <w:sz w:val="22"/>
          <w:szCs w:val="22"/>
        </w:rPr>
        <w:t xml:space="preserve"> je</w:t>
      </w:r>
      <w:r w:rsidR="00C44609" w:rsidRPr="00C44609">
        <w:rPr>
          <w:rFonts w:ascii="Arial Narrow" w:hAnsi="Arial Narrow" w:cstheme="minorHAnsi"/>
          <w:noProof/>
          <w:sz w:val="22"/>
          <w:szCs w:val="22"/>
        </w:rPr>
        <w:t xml:space="preserve"> Prezídium policajného zboru SR, Račianska 45, 831 02 Bratislava</w:t>
      </w:r>
      <w:r w:rsidR="00C44609">
        <w:rPr>
          <w:rFonts w:ascii="Arial Narrow" w:hAnsi="Arial Narrow" w:cstheme="minorHAnsi"/>
          <w:noProof/>
          <w:sz w:val="22"/>
          <w:szCs w:val="22"/>
        </w:rPr>
        <w:t xml:space="preserve"> (odbor akvizícií a inovácií).</w:t>
      </w:r>
    </w:p>
    <w:p w:rsidR="00A479F3" w:rsidRPr="00C44609" w:rsidRDefault="00A479F3" w:rsidP="002F4C32">
      <w:pPr>
        <w:pStyle w:val="CTL"/>
        <w:numPr>
          <w:ilvl w:val="0"/>
          <w:numId w:val="0"/>
        </w:numPr>
        <w:tabs>
          <w:tab w:val="left" w:pos="709"/>
        </w:tabs>
        <w:spacing w:after="0" w:line="24" w:lineRule="atLeast"/>
        <w:ind w:left="709" w:hanging="142"/>
        <w:rPr>
          <w:rFonts w:ascii="Arial Narrow" w:hAnsi="Arial Narrow" w:cstheme="minorHAnsi"/>
          <w:noProof/>
          <w:sz w:val="22"/>
          <w:szCs w:val="22"/>
        </w:rPr>
      </w:pPr>
    </w:p>
    <w:p w:rsidR="0093208B" w:rsidRPr="00C44609" w:rsidRDefault="0093208B" w:rsidP="002933EC">
      <w:pPr>
        <w:pStyle w:val="CTL"/>
        <w:numPr>
          <w:ilvl w:val="1"/>
          <w:numId w:val="17"/>
        </w:numPr>
        <w:tabs>
          <w:tab w:val="left" w:pos="567"/>
        </w:tabs>
        <w:spacing w:line="24" w:lineRule="atLeast"/>
        <w:ind w:left="567" w:hanging="567"/>
        <w:rPr>
          <w:rFonts w:ascii="Arial Narrow" w:hAnsi="Arial Narrow" w:cstheme="minorHAnsi"/>
          <w:strike/>
          <w:noProof/>
          <w:sz w:val="22"/>
          <w:szCs w:val="22"/>
        </w:rPr>
      </w:pPr>
      <w:r w:rsidRPr="00C44609">
        <w:rPr>
          <w:rFonts w:ascii="Arial Narrow" w:hAnsi="Arial Narrow" w:cstheme="minorHAnsi"/>
          <w:noProof/>
          <w:sz w:val="22"/>
          <w:szCs w:val="22"/>
        </w:rPr>
        <w:t xml:space="preserve">Deň protokolárneho preberania dodaného </w:t>
      </w:r>
      <w:r w:rsidR="001738DB" w:rsidRPr="00C44609">
        <w:rPr>
          <w:rFonts w:ascii="Arial Narrow" w:hAnsi="Arial Narrow" w:cstheme="minorHAnsi"/>
          <w:noProof/>
          <w:sz w:val="22"/>
          <w:szCs w:val="22"/>
        </w:rPr>
        <w:t>Tovaru</w:t>
      </w:r>
      <w:r w:rsidRPr="00C44609">
        <w:rPr>
          <w:rFonts w:ascii="Arial Narrow" w:hAnsi="Arial Narrow" w:cstheme="minorHAnsi"/>
          <w:noProof/>
          <w:sz w:val="22"/>
          <w:szCs w:val="22"/>
        </w:rPr>
        <w:t xml:space="preserve"> písomne alebo elektronicky oznámi Predávajúci Kupujúcemu najneskôr päť (5) pracovných dni vopred. Kupujúci sa zaväzuje preberať </w:t>
      </w:r>
      <w:r w:rsidR="001738DB" w:rsidRPr="00C44609">
        <w:rPr>
          <w:rFonts w:ascii="Arial Narrow" w:hAnsi="Arial Narrow" w:cstheme="minorHAnsi"/>
          <w:noProof/>
          <w:sz w:val="22"/>
          <w:szCs w:val="22"/>
        </w:rPr>
        <w:t>Tovar</w:t>
      </w:r>
      <w:r w:rsidRPr="00C44609">
        <w:rPr>
          <w:rFonts w:ascii="Arial Narrow" w:hAnsi="Arial Narrow" w:cstheme="minorHAnsi"/>
          <w:noProof/>
          <w:sz w:val="22"/>
          <w:szCs w:val="22"/>
        </w:rPr>
        <w:t xml:space="preserve"> v oznámenom termíne.</w:t>
      </w:r>
    </w:p>
    <w:p w:rsidR="0093208B" w:rsidRPr="003D1EA0" w:rsidRDefault="0093208B" w:rsidP="002933EC">
      <w:pPr>
        <w:pStyle w:val="CTL"/>
        <w:numPr>
          <w:ilvl w:val="1"/>
          <w:numId w:val="17"/>
        </w:numPr>
        <w:tabs>
          <w:tab w:val="left" w:pos="567"/>
        </w:tabs>
        <w:spacing w:line="24" w:lineRule="atLeast"/>
        <w:ind w:left="567" w:hanging="567"/>
        <w:rPr>
          <w:rFonts w:ascii="Arial Narrow" w:hAnsi="Arial Narrow" w:cstheme="minorHAnsi"/>
          <w:noProof/>
          <w:sz w:val="22"/>
          <w:szCs w:val="22"/>
        </w:rPr>
      </w:pPr>
      <w:r w:rsidRPr="00C44609">
        <w:rPr>
          <w:rFonts w:ascii="Arial Narrow" w:hAnsi="Arial Narrow" w:cstheme="minorHAnsi"/>
          <w:noProof/>
          <w:sz w:val="22"/>
          <w:szCs w:val="22"/>
        </w:rPr>
        <w:t xml:space="preserve">Po prebratí </w:t>
      </w:r>
      <w:r w:rsidR="001738DB" w:rsidRPr="00C44609">
        <w:rPr>
          <w:rFonts w:ascii="Arial Narrow" w:hAnsi="Arial Narrow" w:cstheme="minorHAnsi"/>
          <w:noProof/>
          <w:sz w:val="22"/>
          <w:szCs w:val="22"/>
        </w:rPr>
        <w:t>Tovaru</w:t>
      </w:r>
      <w:r w:rsidRPr="00C44609">
        <w:rPr>
          <w:rFonts w:ascii="Arial Narrow" w:hAnsi="Arial Narrow" w:cstheme="minorHAnsi"/>
          <w:noProof/>
          <w:sz w:val="22"/>
          <w:szCs w:val="22"/>
        </w:rPr>
        <w:t xml:space="preserve"> Predávajúci vyhotoví preberací protokol. Kupujúci po prebratí </w:t>
      </w:r>
      <w:r w:rsidR="001738DB" w:rsidRPr="00C44609">
        <w:rPr>
          <w:rFonts w:ascii="Arial Narrow" w:hAnsi="Arial Narrow" w:cstheme="minorHAnsi"/>
          <w:noProof/>
          <w:sz w:val="22"/>
          <w:szCs w:val="22"/>
        </w:rPr>
        <w:t>Tovaru</w:t>
      </w:r>
      <w:r w:rsidRPr="00C44609">
        <w:rPr>
          <w:rFonts w:ascii="Arial Narrow" w:hAnsi="Arial Narrow" w:cstheme="minorHAnsi"/>
          <w:noProof/>
          <w:sz w:val="22"/>
          <w:szCs w:val="22"/>
        </w:rPr>
        <w:t xml:space="preserve"> preberací protokol písomne potvrdí. Po protokolárnom prebratí </w:t>
      </w:r>
      <w:r w:rsidR="001738DB" w:rsidRPr="00C44609">
        <w:rPr>
          <w:rFonts w:ascii="Arial Narrow" w:hAnsi="Arial Narrow" w:cstheme="minorHAnsi"/>
          <w:noProof/>
          <w:sz w:val="22"/>
          <w:szCs w:val="22"/>
        </w:rPr>
        <w:t>Tovaru</w:t>
      </w:r>
      <w:r w:rsidRPr="00C44609">
        <w:rPr>
          <w:rFonts w:ascii="Arial Narrow" w:hAnsi="Arial Narrow" w:cstheme="minorHAnsi"/>
          <w:noProof/>
          <w:sz w:val="22"/>
          <w:szCs w:val="22"/>
        </w:rPr>
        <w:t xml:space="preserve"> ho môže Kupujúci</w:t>
      </w:r>
      <w:r w:rsidRPr="003D1EA0">
        <w:rPr>
          <w:rFonts w:ascii="Arial Narrow" w:hAnsi="Arial Narrow" w:cstheme="minorHAnsi"/>
          <w:noProof/>
          <w:sz w:val="22"/>
          <w:szCs w:val="22"/>
        </w:rPr>
        <w:t xml:space="preserve"> riadne užívať a Predávajúci sa mu zaväzuje toto užívanie dňom protokolárneho prebratia umožniť.</w:t>
      </w:r>
    </w:p>
    <w:p w:rsidR="003D1EA0" w:rsidRPr="003D1EA0" w:rsidRDefault="003D1EA0" w:rsidP="003D1EA0">
      <w:pPr>
        <w:pStyle w:val="CTL"/>
        <w:numPr>
          <w:ilvl w:val="1"/>
          <w:numId w:val="17"/>
        </w:numPr>
        <w:tabs>
          <w:tab w:val="left" w:pos="567"/>
        </w:tabs>
        <w:spacing w:after="240" w:line="24" w:lineRule="atLeast"/>
        <w:ind w:left="567" w:hanging="567"/>
        <w:rPr>
          <w:rFonts w:ascii="Arial Narrow" w:hAnsi="Arial Narrow"/>
          <w:sz w:val="22"/>
          <w:szCs w:val="22"/>
        </w:rPr>
      </w:pPr>
      <w:r w:rsidRPr="003D1EA0">
        <w:rPr>
          <w:rFonts w:ascii="Arial Narrow" w:hAnsi="Arial Narrow"/>
          <w:sz w:val="22"/>
          <w:szCs w:val="22"/>
        </w:rPr>
        <w:t>V prípade, že predávajúci, jeho subdodávateľ podľa zákona č. 343/2015 Z. z. alebo subdodávateľ  podľa</w:t>
      </w:r>
      <w:r w:rsidRPr="003D1EA0">
        <w:rPr>
          <w:sz w:val="22"/>
          <w:szCs w:val="22"/>
        </w:rPr>
        <w:t xml:space="preserve"> </w:t>
      </w:r>
      <w:r w:rsidRPr="003D1EA0">
        <w:rPr>
          <w:rFonts w:ascii="Arial Narrow" w:hAnsi="Arial Narrow"/>
          <w:sz w:val="22"/>
          <w:szCs w:val="22"/>
        </w:rPr>
        <w:t xml:space="preserve"> zákona č. 315/2016 Z. z.</w:t>
      </w:r>
      <w:r w:rsidR="004E02AF">
        <w:rPr>
          <w:rFonts w:ascii="Arial Narrow" w:hAnsi="Arial Narrow"/>
          <w:sz w:val="22"/>
          <w:szCs w:val="22"/>
        </w:rPr>
        <w:t xml:space="preserve"> o registri partnerov verejného sektora a o zmene a doplnení niektorých zákonov v znení neskorších predpisov (ďalej len „zákon č. 315/2016 Z. z.“)</w:t>
      </w:r>
      <w:r w:rsidRPr="003D1EA0">
        <w:rPr>
          <w:rFonts w:ascii="Arial Narrow" w:hAnsi="Arial Narrow"/>
          <w:sz w:val="22"/>
          <w:szCs w:val="22"/>
        </w:rPr>
        <w:t>,  má povinnosť byť zapísaný v registri partnerov verejného sektora podľa zákona č. 315/2016 Z. z., predávajúci vyhlasuje, že jeho konečným užívateľom výhod zapísaným v registri partnerov verejného sektora, rovnako ani konečným užívateľom výhod</w:t>
      </w:r>
      <w:r w:rsidRPr="003D1EA0">
        <w:rPr>
          <w:sz w:val="22"/>
          <w:szCs w:val="22"/>
        </w:rPr>
        <w:t xml:space="preserve"> </w:t>
      </w:r>
      <w:r w:rsidRPr="003D1EA0">
        <w:rPr>
          <w:rFonts w:ascii="Arial Narrow" w:hAnsi="Arial Narrow"/>
          <w:sz w:val="22"/>
          <w:szCs w:val="22"/>
        </w:rPr>
        <w:t>jeho subdodávateľa podľa zákona č. 343/2015 Z. z. alebo subdodávateľa  podľa  zákona č. 315/2016 Z. z., nie je:</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t xml:space="preserve">1. </w:t>
      </w:r>
      <w:r w:rsidRPr="003D1EA0">
        <w:rPr>
          <w:rFonts w:ascii="Arial Narrow" w:hAnsi="Arial Narrow"/>
          <w:sz w:val="22"/>
          <w:szCs w:val="22"/>
        </w:rPr>
        <w:t>prezident Slovenskej republiky,</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t xml:space="preserve">2. </w:t>
      </w:r>
      <w:r w:rsidRPr="003D1EA0">
        <w:rPr>
          <w:rFonts w:ascii="Arial Narrow" w:hAnsi="Arial Narrow"/>
          <w:sz w:val="22"/>
          <w:szCs w:val="22"/>
        </w:rPr>
        <w:t>člen vlády,</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t xml:space="preserve">3. </w:t>
      </w:r>
      <w:r w:rsidRPr="003D1EA0">
        <w:rPr>
          <w:rFonts w:ascii="Arial Narrow" w:hAnsi="Arial Narrow"/>
          <w:sz w:val="22"/>
          <w:szCs w:val="22"/>
        </w:rPr>
        <w:t>vedúci ústredného orgánu štátnej správy, ktorý nie je členom vlády,</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t xml:space="preserve">4. </w:t>
      </w:r>
      <w:r w:rsidRPr="003D1EA0">
        <w:rPr>
          <w:rFonts w:ascii="Arial Narrow" w:hAnsi="Arial Narrow"/>
          <w:sz w:val="22"/>
          <w:szCs w:val="22"/>
        </w:rPr>
        <w:t>vedúci orgánu štátnej správy s celoslovenskou pôsobnosťou,</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t xml:space="preserve">5. </w:t>
      </w:r>
      <w:r w:rsidRPr="003D1EA0">
        <w:rPr>
          <w:rFonts w:ascii="Arial Narrow" w:hAnsi="Arial Narrow"/>
          <w:sz w:val="22"/>
          <w:szCs w:val="22"/>
        </w:rPr>
        <w:t>sudca Ústavného súdu Slovenskej republiky alebo sudca,</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lastRenderedPageBreak/>
        <w:t xml:space="preserve">6. </w:t>
      </w:r>
      <w:r w:rsidRPr="003D1EA0">
        <w:rPr>
          <w:rFonts w:ascii="Arial Narrow" w:hAnsi="Arial Narrow"/>
          <w:sz w:val="22"/>
          <w:szCs w:val="22"/>
        </w:rPr>
        <w:t>generálny prokurátor Slovenskej republiky, špeciálny prokurátor alebo prokurátor,</w:t>
      </w:r>
    </w:p>
    <w:p w:rsidR="003D1EA0" w:rsidRPr="003D1EA0" w:rsidRDefault="003D1EA0" w:rsidP="003D1EA0">
      <w:pPr>
        <w:pStyle w:val="CTL"/>
        <w:numPr>
          <w:ilvl w:val="0"/>
          <w:numId w:val="0"/>
        </w:numPr>
        <w:tabs>
          <w:tab w:val="left" w:pos="567"/>
        </w:tabs>
        <w:spacing w:after="240" w:line="24" w:lineRule="atLeast"/>
        <w:ind w:left="567"/>
        <w:rPr>
          <w:rFonts w:ascii="Arial Narrow" w:hAnsi="Arial Narrow"/>
          <w:sz w:val="22"/>
          <w:szCs w:val="22"/>
        </w:rPr>
      </w:pPr>
      <w:r w:rsidRPr="003D1EA0">
        <w:rPr>
          <w:rFonts w:ascii="Arial Narrow" w:hAnsi="Arial Narrow" w:cs="Calibri"/>
          <w:sz w:val="22"/>
          <w:szCs w:val="22"/>
        </w:rPr>
        <w:t xml:space="preserve">7. </w:t>
      </w:r>
      <w:r w:rsidRPr="003D1EA0">
        <w:rPr>
          <w:rFonts w:ascii="Arial Narrow" w:hAnsi="Arial Narrow"/>
          <w:sz w:val="22"/>
          <w:szCs w:val="22"/>
        </w:rPr>
        <w:t>verejný ochranca práv,</w:t>
      </w:r>
    </w:p>
    <w:p w:rsidR="003D1EA0" w:rsidRPr="003D1EA0" w:rsidRDefault="003D1EA0" w:rsidP="003D1EA0">
      <w:pPr>
        <w:pStyle w:val="CTL"/>
        <w:numPr>
          <w:ilvl w:val="0"/>
          <w:numId w:val="0"/>
        </w:numPr>
        <w:spacing w:line="24" w:lineRule="atLeast"/>
        <w:ind w:left="720" w:hanging="360"/>
        <w:rPr>
          <w:rFonts w:ascii="Arial Narrow" w:hAnsi="Arial Narrow"/>
          <w:sz w:val="22"/>
          <w:szCs w:val="22"/>
        </w:rPr>
      </w:pPr>
      <w:r w:rsidRPr="003D1EA0">
        <w:rPr>
          <w:rFonts w:ascii="Arial Narrow" w:hAnsi="Arial Narrow" w:cs="Calibri"/>
          <w:sz w:val="22"/>
          <w:szCs w:val="22"/>
        </w:rPr>
        <w:t xml:space="preserve">    8. </w:t>
      </w:r>
      <w:r w:rsidRPr="003D1EA0">
        <w:rPr>
          <w:rFonts w:ascii="Arial Narrow" w:hAnsi="Arial Narrow"/>
          <w:sz w:val="22"/>
          <w:szCs w:val="22"/>
        </w:rPr>
        <w:t>predseda Najvyššieho kontrolného úradu Slovenskej republiky a podpredseda Najvyššieho kontrolného úradu Slovenskej republiky,</w:t>
      </w:r>
    </w:p>
    <w:p w:rsidR="003D1EA0" w:rsidRPr="003D1EA0" w:rsidRDefault="003D1EA0" w:rsidP="003D1EA0">
      <w:pPr>
        <w:pStyle w:val="CTL"/>
        <w:numPr>
          <w:ilvl w:val="0"/>
          <w:numId w:val="0"/>
        </w:numPr>
        <w:spacing w:line="24" w:lineRule="atLeast"/>
        <w:ind w:left="720" w:hanging="360"/>
        <w:rPr>
          <w:rFonts w:ascii="Arial Narrow" w:hAnsi="Arial Narrow"/>
          <w:sz w:val="22"/>
          <w:szCs w:val="22"/>
        </w:rPr>
      </w:pPr>
      <w:r w:rsidRPr="003D1EA0">
        <w:rPr>
          <w:rFonts w:ascii="Arial Narrow" w:hAnsi="Arial Narrow" w:cs="Calibri"/>
          <w:sz w:val="22"/>
          <w:szCs w:val="22"/>
        </w:rPr>
        <w:t xml:space="preserve">    9. </w:t>
      </w:r>
      <w:r w:rsidRPr="003D1EA0">
        <w:rPr>
          <w:rFonts w:ascii="Arial Narrow" w:hAnsi="Arial Narrow"/>
          <w:sz w:val="22"/>
          <w:szCs w:val="22"/>
        </w:rPr>
        <w:t>štátny tajomník,</w:t>
      </w:r>
    </w:p>
    <w:p w:rsidR="003D1EA0" w:rsidRPr="003D1EA0" w:rsidRDefault="003D1EA0" w:rsidP="003D1EA0">
      <w:pPr>
        <w:pStyle w:val="CTL"/>
        <w:numPr>
          <w:ilvl w:val="0"/>
          <w:numId w:val="0"/>
        </w:numPr>
        <w:spacing w:line="24" w:lineRule="atLeast"/>
        <w:ind w:left="720" w:hanging="360"/>
        <w:rPr>
          <w:rFonts w:ascii="Arial Narrow" w:hAnsi="Arial Narrow"/>
          <w:sz w:val="22"/>
          <w:szCs w:val="22"/>
        </w:rPr>
      </w:pPr>
      <w:r w:rsidRPr="003D1EA0">
        <w:rPr>
          <w:rFonts w:ascii="Arial Narrow" w:hAnsi="Arial Narrow" w:cs="Calibri"/>
          <w:sz w:val="22"/>
          <w:szCs w:val="22"/>
        </w:rPr>
        <w:t xml:space="preserve">   10. </w:t>
      </w:r>
      <w:r w:rsidRPr="003D1EA0">
        <w:rPr>
          <w:rFonts w:ascii="Arial Narrow" w:hAnsi="Arial Narrow"/>
          <w:sz w:val="22"/>
          <w:szCs w:val="22"/>
        </w:rPr>
        <w:t>generálny tajomník služobného úradu,</w:t>
      </w:r>
    </w:p>
    <w:p w:rsidR="003D1EA0" w:rsidRPr="003D1EA0" w:rsidRDefault="003D1EA0" w:rsidP="003D1EA0">
      <w:pPr>
        <w:pStyle w:val="CTL"/>
        <w:numPr>
          <w:ilvl w:val="0"/>
          <w:numId w:val="0"/>
        </w:numPr>
        <w:spacing w:line="24" w:lineRule="atLeast"/>
        <w:ind w:left="720" w:hanging="360"/>
        <w:rPr>
          <w:rFonts w:ascii="Arial Narrow" w:hAnsi="Arial Narrow"/>
          <w:sz w:val="22"/>
          <w:szCs w:val="22"/>
        </w:rPr>
      </w:pPr>
      <w:r w:rsidRPr="003D1EA0">
        <w:rPr>
          <w:rFonts w:ascii="Arial Narrow" w:hAnsi="Arial Narrow" w:cs="Calibri"/>
          <w:sz w:val="22"/>
          <w:szCs w:val="22"/>
        </w:rPr>
        <w:t xml:space="preserve">   11. </w:t>
      </w:r>
      <w:r w:rsidRPr="003D1EA0">
        <w:rPr>
          <w:rFonts w:ascii="Arial Narrow" w:hAnsi="Arial Narrow"/>
          <w:sz w:val="22"/>
          <w:szCs w:val="22"/>
        </w:rPr>
        <w:t>prednosta okresného úradu,</w:t>
      </w:r>
    </w:p>
    <w:p w:rsidR="003D1EA0" w:rsidRPr="003D1EA0" w:rsidRDefault="003D1EA0" w:rsidP="003D1EA0">
      <w:pPr>
        <w:pStyle w:val="CTL"/>
        <w:numPr>
          <w:ilvl w:val="0"/>
          <w:numId w:val="0"/>
        </w:numPr>
        <w:spacing w:line="24" w:lineRule="atLeast"/>
        <w:ind w:left="720" w:hanging="360"/>
        <w:rPr>
          <w:rFonts w:ascii="Arial Narrow" w:hAnsi="Arial Narrow"/>
          <w:sz w:val="22"/>
          <w:szCs w:val="22"/>
        </w:rPr>
      </w:pPr>
      <w:r w:rsidRPr="003D1EA0">
        <w:rPr>
          <w:rFonts w:ascii="Arial Narrow" w:hAnsi="Arial Narrow" w:cs="Calibri"/>
          <w:sz w:val="22"/>
          <w:szCs w:val="22"/>
        </w:rPr>
        <w:t xml:space="preserve">   12. </w:t>
      </w:r>
      <w:r w:rsidRPr="003D1EA0">
        <w:rPr>
          <w:rFonts w:ascii="Arial Narrow" w:hAnsi="Arial Narrow"/>
          <w:sz w:val="22"/>
          <w:szCs w:val="22"/>
        </w:rPr>
        <w:t>primátor hlavného mesta Slovenskej republiky Bratislavy, primátor krajského mesta alebo primátor okresného mesta, alebo</w:t>
      </w:r>
    </w:p>
    <w:p w:rsidR="003D1EA0" w:rsidRPr="003D1EA0" w:rsidRDefault="003D1EA0" w:rsidP="003D1EA0">
      <w:pPr>
        <w:pStyle w:val="CTL"/>
        <w:numPr>
          <w:ilvl w:val="0"/>
          <w:numId w:val="0"/>
        </w:numPr>
        <w:spacing w:line="24" w:lineRule="atLeast"/>
        <w:ind w:left="720" w:hanging="360"/>
        <w:rPr>
          <w:rFonts w:ascii="Arial Narrow" w:hAnsi="Arial Narrow" w:cs="Calibri"/>
          <w:sz w:val="22"/>
          <w:szCs w:val="22"/>
        </w:rPr>
      </w:pPr>
      <w:r w:rsidRPr="003D1EA0">
        <w:rPr>
          <w:rFonts w:ascii="Arial Narrow" w:hAnsi="Arial Narrow" w:cs="Calibri"/>
          <w:sz w:val="22"/>
          <w:szCs w:val="22"/>
        </w:rPr>
        <w:t xml:space="preserve">   13. </w:t>
      </w:r>
      <w:r w:rsidRPr="003D1EA0">
        <w:rPr>
          <w:rFonts w:ascii="Arial Narrow" w:hAnsi="Arial Narrow"/>
          <w:sz w:val="22"/>
          <w:szCs w:val="22"/>
        </w:rPr>
        <w:t>predseda vyššieho územného celku</w:t>
      </w:r>
      <w:r w:rsidRPr="003D1EA0">
        <w:rPr>
          <w:rFonts w:ascii="Arial Narrow" w:hAnsi="Arial Narrow" w:cs="Calibri"/>
          <w:sz w:val="22"/>
          <w:szCs w:val="22"/>
        </w:rPr>
        <w:t>.</w:t>
      </w:r>
    </w:p>
    <w:p w:rsidR="00E202A8" w:rsidRPr="003D1EA0" w:rsidRDefault="00E202A8" w:rsidP="0093208B">
      <w:pPr>
        <w:pStyle w:val="CTLhead"/>
        <w:spacing w:line="24" w:lineRule="atLeast"/>
        <w:rPr>
          <w:rFonts w:ascii="Arial Narrow" w:hAnsi="Arial Narrow" w:cstheme="minorHAnsi"/>
          <w:noProof/>
          <w:sz w:val="22"/>
          <w:szCs w:val="22"/>
        </w:rPr>
      </w:pPr>
    </w:p>
    <w:p w:rsidR="0093208B" w:rsidRPr="003D1EA0" w:rsidRDefault="0093208B" w:rsidP="0093208B">
      <w:pPr>
        <w:pStyle w:val="CTLhead"/>
        <w:spacing w:line="24" w:lineRule="atLeast"/>
        <w:rPr>
          <w:rFonts w:ascii="Arial Narrow" w:hAnsi="Arial Narrow" w:cstheme="minorHAnsi"/>
          <w:noProof/>
          <w:sz w:val="22"/>
          <w:szCs w:val="22"/>
        </w:rPr>
      </w:pPr>
      <w:r w:rsidRPr="003D1EA0">
        <w:rPr>
          <w:rFonts w:ascii="Arial Narrow" w:hAnsi="Arial Narrow" w:cstheme="minorHAnsi"/>
          <w:noProof/>
          <w:sz w:val="22"/>
          <w:szCs w:val="22"/>
        </w:rPr>
        <w:t>Článok V.</w:t>
      </w:r>
    </w:p>
    <w:p w:rsidR="0093208B" w:rsidRPr="003D1EA0" w:rsidRDefault="0093208B" w:rsidP="0093208B">
      <w:pPr>
        <w:pStyle w:val="CTLhead"/>
        <w:spacing w:line="24" w:lineRule="atLeast"/>
        <w:rPr>
          <w:rFonts w:ascii="Arial Narrow" w:hAnsi="Arial Narrow" w:cstheme="minorHAnsi"/>
          <w:noProof/>
          <w:sz w:val="22"/>
          <w:szCs w:val="22"/>
        </w:rPr>
      </w:pPr>
      <w:r w:rsidRPr="003D1EA0">
        <w:rPr>
          <w:rFonts w:ascii="Arial Narrow" w:hAnsi="Arial Narrow" w:cstheme="minorHAnsi"/>
          <w:noProof/>
          <w:sz w:val="22"/>
          <w:szCs w:val="22"/>
        </w:rPr>
        <w:t>Kúpna cena a platobné podmienky</w:t>
      </w:r>
    </w:p>
    <w:p w:rsidR="0093208B" w:rsidRPr="003D1EA0" w:rsidRDefault="0093208B" w:rsidP="002933EC">
      <w:pPr>
        <w:pStyle w:val="CTL"/>
        <w:numPr>
          <w:ilvl w:val="1"/>
          <w:numId w:val="18"/>
        </w:numPr>
        <w:tabs>
          <w:tab w:val="left" w:pos="567"/>
        </w:tabs>
        <w:spacing w:line="24" w:lineRule="atLeast"/>
        <w:ind w:left="567" w:hanging="567"/>
        <w:rPr>
          <w:rFonts w:ascii="Arial Narrow" w:hAnsi="Arial Narrow"/>
          <w:sz w:val="22"/>
          <w:szCs w:val="22"/>
        </w:rPr>
      </w:pPr>
      <w:r w:rsidRPr="003D1EA0">
        <w:rPr>
          <w:rFonts w:ascii="Arial Narrow" w:hAnsi="Arial Narrow"/>
          <w:sz w:val="22"/>
          <w:szCs w:val="22"/>
        </w:rPr>
        <w:t xml:space="preserve">Kúpna cena je stanovená v súlade so zákonom </w:t>
      </w:r>
      <w:r w:rsidR="00E202A8" w:rsidRPr="003D1EA0">
        <w:rPr>
          <w:rFonts w:ascii="Arial Narrow" w:hAnsi="Arial Narrow"/>
          <w:sz w:val="22"/>
          <w:szCs w:val="22"/>
        </w:rPr>
        <w:t xml:space="preserve">NR SR </w:t>
      </w:r>
      <w:r w:rsidRPr="003D1EA0">
        <w:rPr>
          <w:rFonts w:ascii="Arial Narrow" w:hAnsi="Arial Narrow"/>
          <w:sz w:val="22"/>
          <w:szCs w:val="22"/>
        </w:rPr>
        <w:t>č. 18/1996 Z. z. o cenách v znení neskorších predpisov a vyhlášky Ministerstva financií Slovenskej republiky č.87/1996 Z. z. , ktorou sa vykonáva zákon Národnej rady Slovenskej republiky č.18/1996 Z. z. o cenách v znení neskorších predpisov ako cena konečná, a je špecifikovaná v Prílohe č. 2 tejto zmluvy.</w:t>
      </w:r>
    </w:p>
    <w:p w:rsidR="0093208B" w:rsidRPr="00CE65C7" w:rsidRDefault="0093208B" w:rsidP="002933EC">
      <w:pPr>
        <w:pStyle w:val="CTL"/>
        <w:numPr>
          <w:ilvl w:val="1"/>
          <w:numId w:val="18"/>
        </w:numPr>
        <w:tabs>
          <w:tab w:val="left" w:pos="567"/>
        </w:tabs>
        <w:spacing w:line="24" w:lineRule="atLeast"/>
        <w:ind w:left="567" w:hanging="567"/>
        <w:rPr>
          <w:rFonts w:ascii="Arial Narrow" w:hAnsi="Arial Narrow"/>
          <w:i/>
          <w:sz w:val="22"/>
          <w:szCs w:val="22"/>
        </w:rPr>
      </w:pPr>
      <w:r w:rsidRPr="00184CCD">
        <w:rPr>
          <w:rFonts w:ascii="Arial Narrow" w:hAnsi="Arial Narrow"/>
          <w:sz w:val="22"/>
          <w:szCs w:val="22"/>
        </w:rPr>
        <w:t xml:space="preserve">Zálohové platby ani platba vopred sa neumožňujú. Úhrada kúpnej ceny sa uskutoční po protokolárnom prevzatí </w:t>
      </w:r>
      <w:r w:rsidR="001738DB">
        <w:rPr>
          <w:rFonts w:ascii="Arial Narrow" w:hAnsi="Arial Narrow"/>
          <w:sz w:val="22"/>
          <w:szCs w:val="22"/>
        </w:rPr>
        <w:t>Tovaru</w:t>
      </w:r>
      <w:r w:rsidR="00353827">
        <w:rPr>
          <w:rFonts w:ascii="Arial Narrow" w:hAnsi="Arial Narrow"/>
          <w:sz w:val="22"/>
          <w:szCs w:val="22"/>
        </w:rPr>
        <w:t xml:space="preserve"> </w:t>
      </w:r>
      <w:r>
        <w:rPr>
          <w:rFonts w:ascii="Arial Narrow" w:hAnsi="Arial Narrow"/>
          <w:sz w:val="22"/>
          <w:szCs w:val="22"/>
        </w:rPr>
        <w:t>K</w:t>
      </w:r>
      <w:r w:rsidRPr="00184CCD">
        <w:rPr>
          <w:rFonts w:ascii="Arial Narrow" w:hAnsi="Arial Narrow"/>
          <w:sz w:val="22"/>
          <w:szCs w:val="22"/>
        </w:rPr>
        <w:t xml:space="preserve">upujúcim, formou prevodu na bankový účet </w:t>
      </w:r>
      <w:r>
        <w:rPr>
          <w:rFonts w:ascii="Arial Narrow" w:hAnsi="Arial Narrow"/>
          <w:sz w:val="22"/>
          <w:szCs w:val="22"/>
        </w:rPr>
        <w:t>P</w:t>
      </w:r>
      <w:r w:rsidRPr="00184CCD">
        <w:rPr>
          <w:rFonts w:ascii="Arial Narrow" w:hAnsi="Arial Narrow"/>
          <w:sz w:val="22"/>
          <w:szCs w:val="22"/>
        </w:rPr>
        <w:t>redávajúceho</w:t>
      </w:r>
      <w:r w:rsidR="00CE65C7">
        <w:rPr>
          <w:rFonts w:ascii="Arial Narrow" w:hAnsi="Arial Narrow"/>
          <w:sz w:val="22"/>
          <w:szCs w:val="22"/>
        </w:rPr>
        <w:t xml:space="preserve"> uvedený v čl. I tejto Zmluvy</w:t>
      </w:r>
      <w:r w:rsidRPr="00184CCD">
        <w:rPr>
          <w:rFonts w:ascii="Arial Narrow" w:hAnsi="Arial Narrow"/>
          <w:sz w:val="22"/>
          <w:szCs w:val="22"/>
        </w:rPr>
        <w:t>.</w:t>
      </w:r>
      <w:r w:rsidRPr="00184CCD">
        <w:rPr>
          <w:rFonts w:ascii="Arial Narrow" w:hAnsi="Arial Narrow"/>
          <w:i/>
          <w:sz w:val="22"/>
          <w:szCs w:val="22"/>
        </w:rPr>
        <w:t xml:space="preserve"> </w:t>
      </w:r>
      <w:r w:rsidRPr="00184CCD">
        <w:rPr>
          <w:rFonts w:ascii="Arial Narrow" w:hAnsi="Arial Narrow"/>
          <w:sz w:val="22"/>
          <w:szCs w:val="22"/>
        </w:rPr>
        <w:t xml:space="preserve">Bezhotovostný platobný styk sa uskutoční prostredníctvom finančného ústavu </w:t>
      </w:r>
      <w:r>
        <w:rPr>
          <w:rFonts w:ascii="Arial Narrow" w:hAnsi="Arial Narrow"/>
          <w:sz w:val="22"/>
          <w:szCs w:val="22"/>
        </w:rPr>
        <w:t>K</w:t>
      </w:r>
      <w:r w:rsidRPr="00184CCD">
        <w:rPr>
          <w:rFonts w:ascii="Arial Narrow" w:hAnsi="Arial Narrow"/>
          <w:sz w:val="22"/>
          <w:szCs w:val="22"/>
        </w:rPr>
        <w:t xml:space="preserve">upujúceho na základe faktúry, ktorej splatnosť je dohodnutá v lehote </w:t>
      </w:r>
      <w:r w:rsidRPr="00361A9B">
        <w:rPr>
          <w:rFonts w:ascii="Arial Narrow" w:hAnsi="Arial Narrow"/>
          <w:sz w:val="22"/>
          <w:szCs w:val="22"/>
        </w:rPr>
        <w:t xml:space="preserve">do </w:t>
      </w:r>
      <w:r w:rsidR="004E02AF">
        <w:rPr>
          <w:rFonts w:ascii="Arial Narrow" w:hAnsi="Arial Narrow"/>
          <w:sz w:val="22"/>
          <w:szCs w:val="22"/>
        </w:rPr>
        <w:t>šesťdesiat (</w:t>
      </w:r>
      <w:r w:rsidRPr="00371EE4">
        <w:rPr>
          <w:rFonts w:ascii="Arial Narrow" w:hAnsi="Arial Narrow"/>
          <w:sz w:val="22"/>
          <w:szCs w:val="22"/>
        </w:rPr>
        <w:t>60</w:t>
      </w:r>
      <w:r w:rsidR="004E02AF">
        <w:rPr>
          <w:rFonts w:ascii="Arial Narrow" w:hAnsi="Arial Narrow"/>
          <w:sz w:val="22"/>
          <w:szCs w:val="22"/>
        </w:rPr>
        <w:t>)</w:t>
      </w:r>
      <w:r w:rsidRPr="00361A9B">
        <w:rPr>
          <w:rFonts w:ascii="Arial Narrow" w:hAnsi="Arial Narrow"/>
          <w:sz w:val="22"/>
          <w:szCs w:val="22"/>
        </w:rPr>
        <w:t xml:space="preserve"> dní odo</w:t>
      </w:r>
      <w:r w:rsidRPr="00184CCD">
        <w:rPr>
          <w:rFonts w:ascii="Arial Narrow" w:hAnsi="Arial Narrow"/>
          <w:sz w:val="22"/>
          <w:szCs w:val="22"/>
        </w:rPr>
        <w:t xml:space="preserve"> dňa doručenia faktúry </w:t>
      </w:r>
      <w:r>
        <w:rPr>
          <w:rFonts w:ascii="Arial Narrow" w:hAnsi="Arial Narrow"/>
          <w:sz w:val="22"/>
          <w:szCs w:val="22"/>
        </w:rPr>
        <w:t>K</w:t>
      </w:r>
      <w:r w:rsidRPr="00184CCD">
        <w:rPr>
          <w:rFonts w:ascii="Arial Narrow" w:hAnsi="Arial Narrow"/>
          <w:sz w:val="22"/>
          <w:szCs w:val="22"/>
        </w:rPr>
        <w:t>upujúcemu.</w:t>
      </w:r>
    </w:p>
    <w:p w:rsidR="00CE65C7" w:rsidRPr="00184CCD" w:rsidRDefault="00CE65C7" w:rsidP="002933EC">
      <w:pPr>
        <w:pStyle w:val="CTL"/>
        <w:numPr>
          <w:ilvl w:val="1"/>
          <w:numId w:val="18"/>
        </w:numPr>
        <w:tabs>
          <w:tab w:val="left" w:pos="567"/>
        </w:tabs>
        <w:spacing w:line="24" w:lineRule="atLeast"/>
        <w:ind w:left="567" w:hanging="567"/>
        <w:rPr>
          <w:rFonts w:ascii="Arial Narrow" w:hAnsi="Arial Narrow"/>
          <w:i/>
          <w:sz w:val="22"/>
          <w:szCs w:val="22"/>
        </w:rPr>
      </w:pPr>
      <w:r w:rsidRPr="001D779D">
        <w:rPr>
          <w:rFonts w:ascii="Arial Narrow" w:hAnsi="Arial Narrow"/>
          <w:sz w:val="22"/>
          <w:szCs w:val="22"/>
          <w:lang w:val="x-none"/>
        </w:rPr>
        <w:t xml:space="preserve">Zmluvné strany výslovne uvádzajú, že vzhľadom na skutočnosť, že </w:t>
      </w:r>
      <w:r w:rsidRPr="001D779D">
        <w:rPr>
          <w:rFonts w:ascii="Arial Narrow" w:hAnsi="Arial Narrow"/>
          <w:sz w:val="22"/>
          <w:szCs w:val="22"/>
        </w:rPr>
        <w:t>táto</w:t>
      </w:r>
      <w:r w:rsidRPr="001D779D">
        <w:rPr>
          <w:rFonts w:ascii="Arial Narrow" w:hAnsi="Arial Narrow"/>
          <w:sz w:val="22"/>
          <w:szCs w:val="22"/>
          <w:lang w:val="x-none"/>
        </w:rPr>
        <w:t xml:space="preserve"> Zmluv</w:t>
      </w:r>
      <w:r w:rsidRPr="001D779D">
        <w:rPr>
          <w:rFonts w:ascii="Arial Narrow" w:hAnsi="Arial Narrow"/>
          <w:sz w:val="22"/>
          <w:szCs w:val="22"/>
        </w:rPr>
        <w:t>a</w:t>
      </w:r>
      <w:r w:rsidRPr="001D779D">
        <w:rPr>
          <w:rFonts w:ascii="Arial Narrow" w:hAnsi="Arial Narrow"/>
          <w:sz w:val="22"/>
          <w:szCs w:val="22"/>
          <w:lang w:val="x-none"/>
        </w:rPr>
        <w:t xml:space="preserve"> je financovan</w:t>
      </w:r>
      <w:r w:rsidRPr="001D779D">
        <w:rPr>
          <w:rFonts w:ascii="Arial Narrow" w:hAnsi="Arial Narrow"/>
          <w:sz w:val="22"/>
          <w:szCs w:val="22"/>
        </w:rPr>
        <w:t>á</w:t>
      </w:r>
      <w:r w:rsidRPr="001D779D">
        <w:rPr>
          <w:rFonts w:ascii="Arial Narrow" w:hAnsi="Arial Narrow"/>
          <w:sz w:val="22"/>
          <w:szCs w:val="22"/>
          <w:lang w:val="x-none"/>
        </w:rPr>
        <w:t xml:space="preserve"> </w:t>
      </w:r>
      <w:r w:rsidRPr="001D779D">
        <w:rPr>
          <w:rFonts w:ascii="Arial Narrow" w:hAnsi="Arial Narrow"/>
          <w:sz w:val="22"/>
          <w:szCs w:val="22"/>
        </w:rPr>
        <w:br/>
      </w:r>
      <w:r w:rsidRPr="001D779D">
        <w:rPr>
          <w:rFonts w:ascii="Arial Narrow" w:hAnsi="Arial Narrow"/>
          <w:sz w:val="22"/>
          <w:szCs w:val="22"/>
          <w:lang w:val="x-none"/>
        </w:rPr>
        <w:t xml:space="preserve">z prostriedkov Európskeho </w:t>
      </w:r>
      <w:r>
        <w:rPr>
          <w:rFonts w:ascii="Arial Narrow" w:hAnsi="Arial Narrow"/>
          <w:sz w:val="22"/>
          <w:szCs w:val="22"/>
        </w:rPr>
        <w:t>spoločenstva, z prostriedkov Európskych štrukturálnych a investičných fondov (EŠIF)</w:t>
      </w:r>
      <w:r w:rsidRPr="001D779D">
        <w:rPr>
          <w:rFonts w:ascii="Arial Narrow" w:hAnsi="Arial Narrow"/>
          <w:sz w:val="22"/>
          <w:szCs w:val="22"/>
          <w:lang w:val="x-none"/>
        </w:rPr>
        <w:t xml:space="preserve"> a prostriedkov štátneho rozpočtu SR</w:t>
      </w:r>
      <w:r>
        <w:rPr>
          <w:rFonts w:ascii="Arial Narrow" w:hAnsi="Arial Narrow"/>
          <w:sz w:val="22"/>
          <w:szCs w:val="22"/>
        </w:rPr>
        <w:t>,</w:t>
      </w:r>
      <w:r w:rsidRPr="001D779D">
        <w:rPr>
          <w:rFonts w:ascii="Arial Narrow" w:hAnsi="Arial Narrow"/>
          <w:sz w:val="22"/>
          <w:szCs w:val="22"/>
        </w:rPr>
        <w:t xml:space="preserve"> nie</w:t>
      </w:r>
      <w:r w:rsidRPr="001D779D">
        <w:rPr>
          <w:rFonts w:ascii="Arial Narrow" w:hAnsi="Arial Narrow"/>
          <w:sz w:val="22"/>
          <w:szCs w:val="22"/>
          <w:lang w:val="x-none"/>
        </w:rPr>
        <w:t xml:space="preserve"> je </w:t>
      </w:r>
      <w:r w:rsidRPr="001D779D">
        <w:rPr>
          <w:rFonts w:ascii="Arial Narrow" w:hAnsi="Arial Narrow"/>
          <w:sz w:val="22"/>
          <w:szCs w:val="22"/>
        </w:rPr>
        <w:t>60</w:t>
      </w:r>
      <w:r w:rsidR="004E02AF">
        <w:rPr>
          <w:rFonts w:ascii="Arial Narrow" w:hAnsi="Arial Narrow"/>
          <w:sz w:val="22"/>
          <w:szCs w:val="22"/>
        </w:rPr>
        <w:t>-</w:t>
      </w:r>
      <w:r w:rsidRPr="001D779D">
        <w:rPr>
          <w:rFonts w:ascii="Arial Narrow" w:hAnsi="Arial Narrow"/>
          <w:sz w:val="22"/>
          <w:szCs w:val="22"/>
        </w:rPr>
        <w:t xml:space="preserve">dňová </w:t>
      </w:r>
      <w:r w:rsidRPr="001D779D">
        <w:rPr>
          <w:rFonts w:ascii="Arial Narrow" w:hAnsi="Arial Narrow"/>
          <w:sz w:val="22"/>
          <w:szCs w:val="22"/>
          <w:lang w:val="x-none"/>
        </w:rPr>
        <w:t>lehota splatnosti faktúr v súlade s ustanovením § 340b</w:t>
      </w:r>
      <w:r w:rsidRPr="001D779D">
        <w:rPr>
          <w:rFonts w:ascii="Arial Narrow" w:hAnsi="Arial Narrow"/>
          <w:sz w:val="22"/>
          <w:szCs w:val="22"/>
        </w:rPr>
        <w:t xml:space="preserve"> ods. 1</w:t>
      </w:r>
      <w:r w:rsidRPr="001D779D">
        <w:rPr>
          <w:rFonts w:ascii="Arial Narrow" w:hAnsi="Arial Narrow"/>
          <w:sz w:val="22"/>
          <w:szCs w:val="22"/>
          <w:lang w:val="x-none"/>
        </w:rPr>
        <w:t xml:space="preserve"> Obchodného zákonníka v hrubom nepomere k právam a povinnostiam </w:t>
      </w:r>
      <w:r>
        <w:rPr>
          <w:rFonts w:ascii="Arial Narrow" w:hAnsi="Arial Narrow"/>
          <w:sz w:val="22"/>
          <w:szCs w:val="22"/>
        </w:rPr>
        <w:t>Predávajúceho</w:t>
      </w:r>
      <w:r w:rsidRPr="001D779D">
        <w:rPr>
          <w:rFonts w:ascii="Arial Narrow" w:hAnsi="Arial Narrow"/>
          <w:sz w:val="22"/>
          <w:szCs w:val="22"/>
          <w:lang w:val="x-none"/>
        </w:rPr>
        <w:t xml:space="preserve"> podľa ustanovenia § 369d Obchodného</w:t>
      </w:r>
      <w:r w:rsidRPr="001D779D">
        <w:rPr>
          <w:rFonts w:ascii="Arial Narrow" w:hAnsi="Arial Narrow"/>
          <w:sz w:val="22"/>
          <w:szCs w:val="22"/>
        </w:rPr>
        <w:t xml:space="preserve"> </w:t>
      </w:r>
      <w:r w:rsidRPr="001D779D">
        <w:rPr>
          <w:rFonts w:ascii="Arial Narrow" w:hAnsi="Arial Narrow"/>
          <w:sz w:val="22"/>
          <w:szCs w:val="22"/>
          <w:lang w:val="x-none"/>
        </w:rPr>
        <w:t>zákonníka</w:t>
      </w:r>
    </w:p>
    <w:p w:rsidR="0093208B" w:rsidRPr="00184CCD" w:rsidRDefault="0093208B" w:rsidP="002933EC">
      <w:pPr>
        <w:pStyle w:val="CTL"/>
        <w:numPr>
          <w:ilvl w:val="1"/>
          <w:numId w:val="18"/>
        </w:numPr>
        <w:tabs>
          <w:tab w:val="left" w:pos="567"/>
        </w:tabs>
        <w:spacing w:line="24" w:lineRule="atLeast"/>
        <w:ind w:left="567" w:hanging="567"/>
        <w:rPr>
          <w:rFonts w:ascii="Arial Narrow" w:hAnsi="Arial Narrow"/>
          <w:sz w:val="22"/>
          <w:szCs w:val="22"/>
        </w:rPr>
      </w:pPr>
      <w:r w:rsidRPr="00184CCD">
        <w:rPr>
          <w:rFonts w:ascii="Arial Narrow" w:hAnsi="Arial Narrow"/>
          <w:sz w:val="22"/>
          <w:szCs w:val="22"/>
        </w:rPr>
        <w:t xml:space="preserve">Neoddeliteľnou súčasťou faktúr bude preberací protokol. </w:t>
      </w:r>
    </w:p>
    <w:p w:rsidR="0093208B" w:rsidRPr="00C7062B" w:rsidRDefault="0093208B" w:rsidP="002933EC">
      <w:pPr>
        <w:pStyle w:val="CTL"/>
        <w:numPr>
          <w:ilvl w:val="1"/>
          <w:numId w:val="18"/>
        </w:numPr>
        <w:tabs>
          <w:tab w:val="left" w:pos="567"/>
        </w:tabs>
        <w:spacing w:line="24" w:lineRule="atLeast"/>
        <w:ind w:left="567" w:hanging="567"/>
        <w:rPr>
          <w:rFonts w:ascii="Arial Narrow" w:hAnsi="Arial Narrow"/>
          <w:i/>
          <w:color w:val="0000FF"/>
          <w:sz w:val="22"/>
          <w:szCs w:val="22"/>
        </w:rPr>
      </w:pPr>
      <w:r w:rsidRPr="00184CCD">
        <w:rPr>
          <w:rFonts w:ascii="Arial Narrow" w:hAnsi="Arial Narrow"/>
          <w:sz w:val="22"/>
          <w:szCs w:val="22"/>
        </w:rPr>
        <w:t xml:space="preserve">Faktúra musí spĺňať všetky náležitosti daňového dokladu. V prípade, že faktúra bude obsahovať nesprávne alebo neúplné údaje, </w:t>
      </w:r>
      <w:r>
        <w:rPr>
          <w:rFonts w:ascii="Arial Narrow" w:hAnsi="Arial Narrow"/>
          <w:sz w:val="22"/>
          <w:szCs w:val="22"/>
        </w:rPr>
        <w:t>K</w:t>
      </w:r>
      <w:r w:rsidRPr="00184CCD">
        <w:rPr>
          <w:rFonts w:ascii="Arial Narrow" w:hAnsi="Arial Narrow"/>
          <w:sz w:val="22"/>
          <w:szCs w:val="22"/>
        </w:rPr>
        <w:t xml:space="preserve">upujúci je oprávnený ju vrátiť a </w:t>
      </w:r>
      <w:r>
        <w:rPr>
          <w:rFonts w:ascii="Arial Narrow" w:hAnsi="Arial Narrow"/>
          <w:sz w:val="22"/>
          <w:szCs w:val="22"/>
        </w:rPr>
        <w:t>P</w:t>
      </w:r>
      <w:r w:rsidRPr="00184CCD">
        <w:rPr>
          <w:rFonts w:ascii="Arial Narrow" w:hAnsi="Arial Narrow"/>
          <w:sz w:val="22"/>
          <w:szCs w:val="22"/>
        </w:rPr>
        <w:t xml:space="preserve">redávajúci je povinný faktúru podľa charakteru nedostatku opraviť, doplniť alebo vystaviť novú. V takomto prípade sa preruší lehota jej splatnosti </w:t>
      </w:r>
      <w:r w:rsidRPr="00C7062B">
        <w:rPr>
          <w:rFonts w:ascii="Arial Narrow" w:hAnsi="Arial Narrow"/>
          <w:sz w:val="22"/>
          <w:szCs w:val="22"/>
        </w:rPr>
        <w:t>a nová začne plynúť prevzatím nového, resp. upraveného daňového dokladu.</w:t>
      </w:r>
    </w:p>
    <w:p w:rsidR="0093208B" w:rsidRPr="00EA4095" w:rsidRDefault="0093208B" w:rsidP="002933EC">
      <w:pPr>
        <w:pStyle w:val="CTL"/>
        <w:numPr>
          <w:ilvl w:val="1"/>
          <w:numId w:val="18"/>
        </w:numPr>
        <w:tabs>
          <w:tab w:val="left" w:pos="567"/>
        </w:tabs>
        <w:spacing w:line="24" w:lineRule="atLeast"/>
        <w:ind w:left="567" w:hanging="567"/>
        <w:rPr>
          <w:rFonts w:ascii="Arial Narrow" w:hAnsi="Arial Narrow" w:cstheme="minorHAnsi"/>
          <w:bCs/>
          <w:sz w:val="22"/>
          <w:szCs w:val="22"/>
        </w:rPr>
      </w:pPr>
      <w:r w:rsidRPr="00EA4095">
        <w:rPr>
          <w:rFonts w:ascii="Arial Narrow" w:hAnsi="Arial Narrow" w:cstheme="minorHAnsi"/>
          <w:bCs/>
          <w:sz w:val="22"/>
          <w:szCs w:val="22"/>
        </w:rPr>
        <w:t xml:space="preserve">Predávajúci si je vedomý, že </w:t>
      </w:r>
      <w:r w:rsidR="001738DB">
        <w:rPr>
          <w:rFonts w:ascii="Arial Narrow" w:hAnsi="Arial Narrow" w:cstheme="minorHAnsi"/>
          <w:bCs/>
          <w:sz w:val="22"/>
          <w:szCs w:val="22"/>
        </w:rPr>
        <w:t>Tovar</w:t>
      </w:r>
      <w:r w:rsidR="00D3277E">
        <w:rPr>
          <w:rFonts w:ascii="Arial Narrow" w:hAnsi="Arial Narrow" w:cstheme="minorHAnsi"/>
          <w:noProof/>
          <w:sz w:val="22"/>
          <w:szCs w:val="22"/>
        </w:rPr>
        <w:t xml:space="preserve"> </w:t>
      </w:r>
      <w:r w:rsidRPr="00EA4095">
        <w:rPr>
          <w:rFonts w:ascii="Arial Narrow" w:hAnsi="Arial Narrow" w:cstheme="minorHAnsi"/>
          <w:bCs/>
          <w:sz w:val="22"/>
          <w:szCs w:val="22"/>
        </w:rPr>
        <w:t>bude financovan</w:t>
      </w:r>
      <w:r w:rsidR="00607318">
        <w:rPr>
          <w:rFonts w:ascii="Arial Narrow" w:hAnsi="Arial Narrow" w:cstheme="minorHAnsi"/>
          <w:bCs/>
          <w:sz w:val="22"/>
          <w:szCs w:val="22"/>
        </w:rPr>
        <w:t>ý</w:t>
      </w:r>
      <w:r w:rsidRPr="00EA4095">
        <w:rPr>
          <w:rFonts w:ascii="Arial Narrow" w:hAnsi="Arial Narrow" w:cstheme="minorHAnsi"/>
          <w:bCs/>
          <w:sz w:val="22"/>
          <w:szCs w:val="22"/>
        </w:rPr>
        <w:t xml:space="preserve"> zo zdrojov Európskej únie a štátneho rozpočtu SR a zaväzuje sa, že bude rešpektovať osobitné požiadavky, nároky, povinnosti, ako aj iné skutočnosti z tohto vyplývajúce a strpí prípadné následné kontroly poverenými orgánmi.</w:t>
      </w:r>
    </w:p>
    <w:p w:rsidR="0093208B" w:rsidRDefault="0093208B" w:rsidP="002933EC">
      <w:pPr>
        <w:pStyle w:val="CTL"/>
        <w:numPr>
          <w:ilvl w:val="1"/>
          <w:numId w:val="18"/>
        </w:numPr>
        <w:tabs>
          <w:tab w:val="left" w:pos="567"/>
        </w:tabs>
        <w:spacing w:line="24" w:lineRule="atLeast"/>
        <w:ind w:left="567" w:hanging="567"/>
        <w:rPr>
          <w:rFonts w:ascii="Arial Narrow" w:hAnsi="Arial Narrow" w:cstheme="minorHAnsi"/>
          <w:bCs/>
          <w:sz w:val="22"/>
          <w:szCs w:val="22"/>
        </w:rPr>
      </w:pPr>
      <w:r w:rsidRPr="00EA4095">
        <w:rPr>
          <w:rFonts w:ascii="Arial Narrow" w:hAnsi="Arial Narrow" w:cstheme="minorHAnsi"/>
          <w:bCs/>
          <w:sz w:val="22"/>
          <w:szCs w:val="22"/>
        </w:rPr>
        <w:t>Predávajúci sa rovnako zaväzuje poskytnúť Kupujúcemu plnú súčinnosť pri plnení podmienok poskytnutia nenávratného finančného príspevku a príslušnej európskej a národnej legislatívy a strategických dokumentov vypracovaných v tejto súvislosti na základe a v rozsahu definovanom v príslušnej žiadosti Kup</w:t>
      </w:r>
      <w:r>
        <w:rPr>
          <w:rFonts w:ascii="Arial Narrow" w:hAnsi="Arial Narrow" w:cstheme="minorHAnsi"/>
          <w:bCs/>
          <w:sz w:val="22"/>
          <w:szCs w:val="22"/>
        </w:rPr>
        <w:t>u</w:t>
      </w:r>
      <w:r w:rsidRPr="00EA4095">
        <w:rPr>
          <w:rFonts w:ascii="Arial Narrow" w:hAnsi="Arial Narrow" w:cstheme="minorHAnsi"/>
          <w:bCs/>
          <w:sz w:val="22"/>
          <w:szCs w:val="22"/>
        </w:rPr>
        <w:t xml:space="preserve">júceho o poskytnutie nenávratného finančného príspevku.    </w:t>
      </w:r>
    </w:p>
    <w:p w:rsidR="0093208B" w:rsidRDefault="0093208B" w:rsidP="002933EC">
      <w:pPr>
        <w:pStyle w:val="CTL"/>
        <w:numPr>
          <w:ilvl w:val="1"/>
          <w:numId w:val="18"/>
        </w:numPr>
        <w:tabs>
          <w:tab w:val="left" w:pos="567"/>
        </w:tabs>
        <w:spacing w:line="24" w:lineRule="atLeast"/>
        <w:ind w:left="567" w:hanging="567"/>
        <w:rPr>
          <w:rFonts w:ascii="Arial Narrow" w:hAnsi="Arial Narrow"/>
          <w:sz w:val="22"/>
          <w:szCs w:val="22"/>
        </w:rPr>
      </w:pPr>
      <w:r>
        <w:rPr>
          <w:rFonts w:ascii="Arial Narrow" w:hAnsi="Arial Narrow"/>
          <w:sz w:val="22"/>
          <w:szCs w:val="22"/>
        </w:rPr>
        <w:t xml:space="preserve">Vlastnícke právo k dodanému </w:t>
      </w:r>
      <w:r w:rsidR="001738DB">
        <w:rPr>
          <w:rFonts w:ascii="Arial Narrow" w:hAnsi="Arial Narrow"/>
          <w:sz w:val="22"/>
          <w:szCs w:val="22"/>
        </w:rPr>
        <w:t>Tovaru</w:t>
      </w:r>
      <w:r>
        <w:rPr>
          <w:rFonts w:ascii="Arial Narrow" w:hAnsi="Arial Narrow"/>
          <w:sz w:val="22"/>
          <w:szCs w:val="22"/>
        </w:rPr>
        <w:t xml:space="preserve"> prechádza na Kupujúceho dňom jeho dodania a protokolárneho prevzatia.</w:t>
      </w:r>
    </w:p>
    <w:p w:rsidR="00960552" w:rsidRDefault="00960552" w:rsidP="00960552">
      <w:pPr>
        <w:pStyle w:val="CTL"/>
        <w:numPr>
          <w:ilvl w:val="0"/>
          <w:numId w:val="0"/>
        </w:numPr>
        <w:tabs>
          <w:tab w:val="left" w:pos="567"/>
        </w:tabs>
        <w:spacing w:line="24" w:lineRule="atLeast"/>
        <w:ind w:left="567"/>
        <w:rPr>
          <w:rFonts w:ascii="Arial Narrow" w:hAnsi="Arial Narrow"/>
          <w:sz w:val="22"/>
          <w:szCs w:val="22"/>
        </w:rPr>
      </w:pPr>
    </w:p>
    <w:p w:rsidR="0093208B" w:rsidRPr="00D75BDE" w:rsidRDefault="0093208B" w:rsidP="0093208B">
      <w:pPr>
        <w:pStyle w:val="CTLhead"/>
        <w:spacing w:line="24" w:lineRule="atLeast"/>
        <w:rPr>
          <w:rFonts w:ascii="Arial Narrow" w:hAnsi="Arial Narrow" w:cstheme="minorHAnsi"/>
          <w:noProof/>
          <w:sz w:val="22"/>
          <w:szCs w:val="22"/>
        </w:rPr>
      </w:pPr>
      <w:r>
        <w:rPr>
          <w:rFonts w:ascii="Arial Narrow" w:hAnsi="Arial Narrow" w:cstheme="minorHAnsi"/>
          <w:noProof/>
          <w:sz w:val="22"/>
          <w:szCs w:val="22"/>
        </w:rPr>
        <w:t xml:space="preserve">Článok </w:t>
      </w:r>
      <w:r w:rsidRPr="00D75BDE">
        <w:rPr>
          <w:rFonts w:ascii="Arial Narrow" w:hAnsi="Arial Narrow" w:cstheme="minorHAnsi"/>
          <w:noProof/>
          <w:sz w:val="22"/>
          <w:szCs w:val="22"/>
        </w:rPr>
        <w:t>VI.</w:t>
      </w:r>
    </w:p>
    <w:p w:rsidR="0093208B" w:rsidRDefault="0093208B" w:rsidP="0093208B">
      <w:pPr>
        <w:pStyle w:val="CTLhead"/>
        <w:spacing w:line="24" w:lineRule="atLeast"/>
        <w:ind w:left="357"/>
        <w:rPr>
          <w:rFonts w:ascii="Arial Narrow" w:hAnsi="Arial Narrow"/>
          <w:sz w:val="22"/>
          <w:szCs w:val="22"/>
        </w:rPr>
      </w:pPr>
      <w:r w:rsidRPr="00F540C8">
        <w:rPr>
          <w:rFonts w:ascii="Arial Narrow" w:hAnsi="Arial Narrow"/>
          <w:sz w:val="22"/>
          <w:szCs w:val="22"/>
        </w:rPr>
        <w:t xml:space="preserve">Záručná doba, </w:t>
      </w:r>
      <w:r>
        <w:rPr>
          <w:rFonts w:ascii="Arial Narrow" w:hAnsi="Arial Narrow"/>
          <w:sz w:val="22"/>
          <w:szCs w:val="22"/>
        </w:rPr>
        <w:t xml:space="preserve">záručný </w:t>
      </w:r>
      <w:r w:rsidRPr="00F540C8">
        <w:rPr>
          <w:rFonts w:ascii="Arial Narrow" w:hAnsi="Arial Narrow"/>
          <w:sz w:val="22"/>
          <w:szCs w:val="22"/>
        </w:rPr>
        <w:t>servis</w:t>
      </w:r>
      <w:r>
        <w:rPr>
          <w:rFonts w:ascii="Arial Narrow" w:hAnsi="Arial Narrow"/>
          <w:sz w:val="22"/>
          <w:szCs w:val="22"/>
        </w:rPr>
        <w:t>,</w:t>
      </w:r>
      <w:r w:rsidRPr="00F540C8">
        <w:rPr>
          <w:rFonts w:ascii="Arial Narrow" w:hAnsi="Arial Narrow"/>
          <w:sz w:val="22"/>
          <w:szCs w:val="22"/>
        </w:rPr>
        <w:t xml:space="preserve"> zodpovednosť za vady</w:t>
      </w:r>
    </w:p>
    <w:p w:rsidR="0093208B" w:rsidRPr="00F540C8" w:rsidRDefault="0093208B" w:rsidP="002933EC">
      <w:pPr>
        <w:pStyle w:val="CTL"/>
        <w:numPr>
          <w:ilvl w:val="1"/>
          <w:numId w:val="8"/>
        </w:numPr>
        <w:spacing w:line="24" w:lineRule="atLeast"/>
        <w:ind w:left="567" w:hanging="567"/>
        <w:rPr>
          <w:rFonts w:ascii="Arial Narrow" w:hAnsi="Arial Narrow"/>
          <w:sz w:val="22"/>
          <w:szCs w:val="22"/>
        </w:rPr>
      </w:pPr>
      <w:r>
        <w:rPr>
          <w:rFonts w:ascii="Arial Narrow" w:hAnsi="Arial Narrow"/>
          <w:sz w:val="22"/>
          <w:szCs w:val="22"/>
        </w:rPr>
        <w:t xml:space="preserve">Záručná doba na </w:t>
      </w:r>
      <w:r w:rsidR="001738DB">
        <w:rPr>
          <w:rFonts w:ascii="Arial Narrow" w:hAnsi="Arial Narrow"/>
          <w:sz w:val="22"/>
          <w:szCs w:val="22"/>
        </w:rPr>
        <w:t>Tovar</w:t>
      </w:r>
      <w:r>
        <w:rPr>
          <w:rFonts w:ascii="Arial Narrow" w:hAnsi="Arial Narrow"/>
          <w:sz w:val="22"/>
          <w:szCs w:val="22"/>
        </w:rPr>
        <w:t xml:space="preserve"> je </w:t>
      </w:r>
      <w:r w:rsidRPr="001265A9">
        <w:rPr>
          <w:rFonts w:ascii="Arial Narrow" w:hAnsi="Arial Narrow"/>
          <w:sz w:val="22"/>
          <w:szCs w:val="22"/>
        </w:rPr>
        <w:t xml:space="preserve">dvadsaťštyri </w:t>
      </w:r>
      <w:r w:rsidRPr="00361A9B">
        <w:rPr>
          <w:rFonts w:ascii="Arial Narrow" w:hAnsi="Arial Narrow"/>
          <w:sz w:val="22"/>
          <w:szCs w:val="22"/>
        </w:rPr>
        <w:t>(24) mesiacov</w:t>
      </w:r>
      <w:r w:rsidRPr="00F540C8">
        <w:rPr>
          <w:rFonts w:ascii="Arial Narrow" w:hAnsi="Arial Narrow"/>
          <w:sz w:val="22"/>
          <w:szCs w:val="22"/>
        </w:rPr>
        <w:t xml:space="preserve"> od</w:t>
      </w:r>
      <w:r w:rsidR="004E02AF">
        <w:rPr>
          <w:rFonts w:ascii="Arial Narrow" w:hAnsi="Arial Narrow"/>
          <w:sz w:val="22"/>
          <w:szCs w:val="22"/>
        </w:rPr>
        <w:t>o dňa</w:t>
      </w:r>
      <w:r w:rsidRPr="00F540C8">
        <w:rPr>
          <w:rFonts w:ascii="Arial Narrow" w:hAnsi="Arial Narrow"/>
          <w:sz w:val="22"/>
          <w:szCs w:val="22"/>
        </w:rPr>
        <w:t xml:space="preserve"> </w:t>
      </w:r>
      <w:r>
        <w:rPr>
          <w:rFonts w:ascii="Arial Narrow" w:hAnsi="Arial Narrow"/>
          <w:sz w:val="22"/>
          <w:szCs w:val="22"/>
        </w:rPr>
        <w:t xml:space="preserve">jeho konečného </w:t>
      </w:r>
      <w:r w:rsidRPr="00F540C8">
        <w:rPr>
          <w:rFonts w:ascii="Arial Narrow" w:hAnsi="Arial Narrow"/>
          <w:sz w:val="22"/>
          <w:szCs w:val="22"/>
        </w:rPr>
        <w:t xml:space="preserve">protokolárneho prebratia  </w:t>
      </w:r>
      <w:r>
        <w:rPr>
          <w:rFonts w:ascii="Arial Narrow" w:hAnsi="Arial Narrow"/>
          <w:sz w:val="22"/>
          <w:szCs w:val="22"/>
        </w:rPr>
        <w:t>K</w:t>
      </w:r>
      <w:r w:rsidRPr="00F540C8">
        <w:rPr>
          <w:rFonts w:ascii="Arial Narrow" w:hAnsi="Arial Narrow"/>
          <w:sz w:val="22"/>
          <w:szCs w:val="22"/>
        </w:rPr>
        <w:t xml:space="preserve">upujúcim. </w:t>
      </w:r>
      <w:r>
        <w:rPr>
          <w:rFonts w:ascii="Arial Narrow" w:hAnsi="Arial Narrow"/>
          <w:sz w:val="22"/>
          <w:szCs w:val="22"/>
        </w:rPr>
        <w:t>V prípade oprávnenej reklamácie sa z</w:t>
      </w:r>
      <w:r w:rsidRPr="00F540C8">
        <w:rPr>
          <w:rFonts w:ascii="Arial Narrow" w:hAnsi="Arial Narrow"/>
          <w:sz w:val="22"/>
          <w:szCs w:val="22"/>
        </w:rPr>
        <w:t>áručná doba predlžuje o</w:t>
      </w:r>
      <w:r>
        <w:rPr>
          <w:rFonts w:ascii="Arial Narrow" w:hAnsi="Arial Narrow"/>
          <w:sz w:val="22"/>
          <w:szCs w:val="22"/>
        </w:rPr>
        <w:t xml:space="preserve"> čas, počas ktorého bola vada odstraňovaná. </w:t>
      </w:r>
    </w:p>
    <w:p w:rsidR="0093208B" w:rsidRPr="00D75BDE" w:rsidRDefault="0093208B" w:rsidP="002933EC">
      <w:pPr>
        <w:pStyle w:val="CTL"/>
        <w:numPr>
          <w:ilvl w:val="1"/>
          <w:numId w:val="8"/>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Predávajúci sa zaväzuje realizovať servisné služby </w:t>
      </w:r>
      <w:r w:rsidR="004E02AF">
        <w:rPr>
          <w:rFonts w:ascii="Arial Narrow" w:hAnsi="Arial Narrow" w:cstheme="minorHAnsi"/>
          <w:noProof/>
          <w:sz w:val="22"/>
          <w:szCs w:val="22"/>
        </w:rPr>
        <w:t xml:space="preserve">v rámci záručnej doby </w:t>
      </w:r>
      <w:r w:rsidRPr="00D75BDE">
        <w:rPr>
          <w:rFonts w:ascii="Arial Narrow" w:hAnsi="Arial Narrow" w:cstheme="minorHAnsi"/>
          <w:noProof/>
          <w:sz w:val="22"/>
          <w:szCs w:val="22"/>
        </w:rPr>
        <w:t>podľa aktuálnych platných smerníc o servisných službách a podľa podmienok upravujúcich zodpovednosť za vady.</w:t>
      </w:r>
    </w:p>
    <w:p w:rsidR="00692F4B" w:rsidRPr="007040E0" w:rsidRDefault="003935DA" w:rsidP="00692F4B">
      <w:pPr>
        <w:pStyle w:val="CTL"/>
        <w:numPr>
          <w:ilvl w:val="1"/>
          <w:numId w:val="8"/>
        </w:numPr>
        <w:tabs>
          <w:tab w:val="left" w:pos="567"/>
        </w:tabs>
        <w:spacing w:line="24" w:lineRule="atLeast"/>
        <w:ind w:left="567" w:hanging="567"/>
        <w:rPr>
          <w:rFonts w:ascii="Arial Narrow" w:hAnsi="Arial Narrow" w:cs="Calibri"/>
          <w:noProof/>
          <w:sz w:val="22"/>
          <w:szCs w:val="22"/>
        </w:rPr>
      </w:pPr>
      <w:r w:rsidRPr="00CD29D2">
        <w:rPr>
          <w:rFonts w:ascii="Arial Narrow" w:hAnsi="Arial Narrow" w:cstheme="minorHAnsi"/>
          <w:noProof/>
          <w:sz w:val="22"/>
          <w:szCs w:val="22"/>
        </w:rPr>
        <w:t xml:space="preserve">Predávajúci sa zaväzuje v prípade vady jednotlivých častí Tovaru zabezpečiť nástup servisého technika do 3 </w:t>
      </w:r>
      <w:r w:rsidRPr="00CD29D2">
        <w:rPr>
          <w:rFonts w:ascii="Arial Narrow" w:hAnsi="Arial Narrow" w:cstheme="minorHAnsi"/>
          <w:noProof/>
          <w:sz w:val="22"/>
          <w:szCs w:val="22"/>
        </w:rPr>
        <w:lastRenderedPageBreak/>
        <w:t>(troch) pracovných dní a vybaviť reklamáciu do 15 (pätnásť) pracovných dní. Do lehoty na vybavenie reklamácie sa nezapočitava čas, potrebný na odborné posúdenie vady (oprávnenosť reklamácie). Vybavenie reklamácie však nesmie trvať dlhšie ako 30 (tridsať) dní od dňa prebratia jednotlivej časti Tovaru servisným technikom</w:t>
      </w:r>
      <w:r w:rsidR="00C44609">
        <w:rPr>
          <w:rFonts w:ascii="Arial Narrow" w:hAnsi="Arial Narrow" w:cstheme="minorHAnsi"/>
          <w:noProof/>
          <w:sz w:val="22"/>
          <w:szCs w:val="22"/>
        </w:rPr>
        <w:t>.</w:t>
      </w:r>
    </w:p>
    <w:p w:rsidR="0093208B" w:rsidRDefault="0093208B" w:rsidP="00692F4B">
      <w:pPr>
        <w:pStyle w:val="CTL"/>
        <w:numPr>
          <w:ilvl w:val="1"/>
          <w:numId w:val="8"/>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V prípade vady </w:t>
      </w:r>
      <w:r>
        <w:rPr>
          <w:rFonts w:ascii="Arial Narrow" w:hAnsi="Arial Narrow" w:cstheme="minorHAnsi"/>
          <w:noProof/>
          <w:sz w:val="22"/>
          <w:szCs w:val="22"/>
        </w:rPr>
        <w:t xml:space="preserve">na </w:t>
      </w:r>
      <w:r w:rsidR="001738DB">
        <w:rPr>
          <w:rFonts w:ascii="Arial Narrow" w:hAnsi="Arial Narrow" w:cstheme="minorHAnsi"/>
          <w:noProof/>
          <w:sz w:val="22"/>
          <w:szCs w:val="22"/>
        </w:rPr>
        <w:t>Tovare</w:t>
      </w:r>
      <w:r>
        <w:rPr>
          <w:rFonts w:ascii="Arial Narrow" w:hAnsi="Arial Narrow" w:cstheme="minorHAnsi"/>
          <w:noProof/>
          <w:sz w:val="22"/>
          <w:szCs w:val="22"/>
        </w:rPr>
        <w:t xml:space="preserve"> </w:t>
      </w:r>
      <w:r w:rsidRPr="00D75BDE">
        <w:rPr>
          <w:rFonts w:ascii="Arial Narrow" w:hAnsi="Arial Narrow" w:cstheme="minorHAnsi"/>
          <w:noProof/>
          <w:sz w:val="22"/>
          <w:szCs w:val="22"/>
        </w:rPr>
        <w:t xml:space="preserve">počas záručnej doby má Kupujúci právo na bezplatné odstránenie vád a Predávajúci povinnosť vady odstrániť na svoje náklady. Predávajúci nezodpovedá za vady, ktoré vznikli poškodením </w:t>
      </w:r>
      <w:r w:rsidR="001738DB">
        <w:rPr>
          <w:rFonts w:ascii="Arial Narrow" w:hAnsi="Arial Narrow" w:cstheme="minorHAnsi"/>
          <w:noProof/>
          <w:sz w:val="22"/>
          <w:szCs w:val="22"/>
        </w:rPr>
        <w:t>Tovaru</w:t>
      </w:r>
      <w:r w:rsidRPr="00D75BDE">
        <w:rPr>
          <w:rFonts w:ascii="Arial Narrow" w:hAnsi="Arial Narrow" w:cstheme="minorHAnsi"/>
          <w:noProof/>
          <w:sz w:val="22"/>
          <w:szCs w:val="22"/>
        </w:rPr>
        <w:t xml:space="preserve"> hrubou nedbanlivosťou Kupujúceho, jeho konaním v rozpore s inštrukciami ohľadne používania </w:t>
      </w:r>
      <w:r w:rsidR="001738DB">
        <w:rPr>
          <w:rFonts w:ascii="Arial Narrow" w:hAnsi="Arial Narrow" w:cstheme="minorHAnsi"/>
          <w:noProof/>
          <w:sz w:val="22"/>
          <w:szCs w:val="22"/>
        </w:rPr>
        <w:t>Tovaru</w:t>
      </w:r>
      <w:r w:rsidRPr="00D75BDE">
        <w:rPr>
          <w:rFonts w:ascii="Arial Narrow" w:hAnsi="Arial Narrow" w:cstheme="minorHAnsi"/>
          <w:noProof/>
          <w:sz w:val="22"/>
          <w:szCs w:val="22"/>
        </w:rPr>
        <w:t>, neodbornou prevádzkou, obsluhou a údržbou, používaním v rozpore s návodom na použitie, alebo neobvyklým spôsobom užívania</w:t>
      </w:r>
      <w:r>
        <w:rPr>
          <w:rFonts w:ascii="Arial Narrow" w:hAnsi="Arial Narrow" w:cstheme="minorHAnsi"/>
          <w:noProof/>
          <w:sz w:val="22"/>
          <w:szCs w:val="22"/>
        </w:rPr>
        <w:t>.</w:t>
      </w:r>
    </w:p>
    <w:p w:rsidR="0093208B" w:rsidRPr="00D75BDE" w:rsidRDefault="0093208B" w:rsidP="002933EC">
      <w:pPr>
        <w:pStyle w:val="CTL"/>
        <w:numPr>
          <w:ilvl w:val="1"/>
          <w:numId w:val="8"/>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Kupujúci za zaväzuje, že reklamáciu vady </w:t>
      </w:r>
      <w:r w:rsidR="00F7082C">
        <w:rPr>
          <w:rFonts w:ascii="Arial Narrow" w:hAnsi="Arial Narrow" w:cstheme="minorHAnsi"/>
          <w:noProof/>
          <w:sz w:val="22"/>
          <w:szCs w:val="22"/>
        </w:rPr>
        <w:t xml:space="preserve">na </w:t>
      </w:r>
      <w:r w:rsidR="001738DB">
        <w:rPr>
          <w:rFonts w:ascii="Arial Narrow" w:hAnsi="Arial Narrow" w:cstheme="minorHAnsi"/>
          <w:noProof/>
          <w:sz w:val="22"/>
          <w:szCs w:val="22"/>
        </w:rPr>
        <w:t>Tovare</w:t>
      </w:r>
      <w:r w:rsidR="00F7082C">
        <w:rPr>
          <w:rFonts w:ascii="Arial Narrow" w:hAnsi="Arial Narrow" w:cstheme="minorHAnsi"/>
          <w:noProof/>
          <w:sz w:val="22"/>
          <w:szCs w:val="22"/>
        </w:rPr>
        <w:t xml:space="preserve"> </w:t>
      </w:r>
      <w:r w:rsidRPr="00D75BDE">
        <w:rPr>
          <w:rFonts w:ascii="Arial Narrow" w:hAnsi="Arial Narrow" w:cstheme="minorHAnsi"/>
          <w:noProof/>
          <w:sz w:val="22"/>
          <w:szCs w:val="22"/>
        </w:rPr>
        <w:t>bez zbytočného odkladu po jej zistení</w:t>
      </w:r>
      <w:r>
        <w:rPr>
          <w:rFonts w:ascii="Arial Narrow" w:hAnsi="Arial Narrow" w:cstheme="minorHAnsi"/>
          <w:noProof/>
          <w:sz w:val="22"/>
          <w:szCs w:val="22"/>
        </w:rPr>
        <w:t xml:space="preserve"> oznámi</w:t>
      </w:r>
      <w:r w:rsidRPr="00D75BDE">
        <w:rPr>
          <w:rFonts w:ascii="Arial Narrow" w:hAnsi="Arial Narrow" w:cstheme="minorHAnsi"/>
          <w:noProof/>
          <w:sz w:val="22"/>
          <w:szCs w:val="22"/>
        </w:rPr>
        <w:t xml:space="preserve"> písomnou formou</w:t>
      </w:r>
      <w:r>
        <w:rPr>
          <w:rFonts w:ascii="Arial Narrow" w:hAnsi="Arial Narrow" w:cstheme="minorHAnsi"/>
          <w:noProof/>
          <w:sz w:val="22"/>
          <w:szCs w:val="22"/>
        </w:rPr>
        <w:t xml:space="preserve"> </w:t>
      </w:r>
      <w:r w:rsidRPr="00D75BDE">
        <w:rPr>
          <w:rFonts w:ascii="Arial Narrow" w:hAnsi="Arial Narrow" w:cstheme="minorHAnsi"/>
          <w:noProof/>
          <w:sz w:val="22"/>
          <w:szCs w:val="22"/>
        </w:rPr>
        <w:t>oprávnenému zástupcovi Predávajúceho.</w:t>
      </w:r>
    </w:p>
    <w:p w:rsidR="0093208B" w:rsidRPr="00D75BDE" w:rsidRDefault="0093208B" w:rsidP="002933EC">
      <w:pPr>
        <w:pStyle w:val="CTL"/>
        <w:numPr>
          <w:ilvl w:val="1"/>
          <w:numId w:val="8"/>
        </w:numPr>
        <w:tabs>
          <w:tab w:val="left" w:pos="567"/>
        </w:tabs>
        <w:spacing w:after="0"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Kupujúci je oprávnený v prípade vadného plnenia požadovať:</w:t>
      </w:r>
    </w:p>
    <w:p w:rsidR="0093208B" w:rsidRPr="00D75BDE" w:rsidRDefault="0093208B" w:rsidP="0093208B">
      <w:pPr>
        <w:pStyle w:val="CTL"/>
        <w:numPr>
          <w:ilvl w:val="0"/>
          <w:numId w:val="0"/>
        </w:numPr>
        <w:tabs>
          <w:tab w:val="left" w:pos="708"/>
        </w:tabs>
        <w:spacing w:after="0" w:line="24" w:lineRule="atLeast"/>
        <w:ind w:left="1080" w:hanging="513"/>
        <w:rPr>
          <w:rFonts w:ascii="Arial Narrow" w:hAnsi="Arial Narrow" w:cstheme="minorHAnsi"/>
          <w:noProof/>
          <w:sz w:val="22"/>
          <w:szCs w:val="22"/>
        </w:rPr>
      </w:pPr>
      <w:r>
        <w:rPr>
          <w:rFonts w:ascii="Arial Narrow" w:hAnsi="Arial Narrow" w:cstheme="minorHAnsi"/>
          <w:noProof/>
          <w:sz w:val="22"/>
          <w:szCs w:val="22"/>
        </w:rPr>
        <w:t xml:space="preserve">a) </w:t>
      </w:r>
      <w:r w:rsidRPr="00D75BDE">
        <w:rPr>
          <w:rFonts w:ascii="Arial Narrow" w:hAnsi="Arial Narrow" w:cstheme="minorHAnsi"/>
          <w:noProof/>
          <w:sz w:val="22"/>
          <w:szCs w:val="22"/>
        </w:rPr>
        <w:t xml:space="preserve">odstránenie </w:t>
      </w:r>
      <w:r>
        <w:rPr>
          <w:rFonts w:ascii="Arial Narrow" w:hAnsi="Arial Narrow" w:cstheme="minorHAnsi"/>
          <w:noProof/>
          <w:sz w:val="22"/>
          <w:szCs w:val="22"/>
        </w:rPr>
        <w:t xml:space="preserve">vád </w:t>
      </w:r>
      <w:r w:rsidR="004E02AF">
        <w:rPr>
          <w:rFonts w:ascii="Arial Narrow" w:hAnsi="Arial Narrow" w:cstheme="minorHAnsi"/>
          <w:noProof/>
          <w:sz w:val="22"/>
          <w:szCs w:val="22"/>
        </w:rPr>
        <w:t xml:space="preserve">Tovaru, </w:t>
      </w:r>
      <w:r w:rsidRPr="00D75BDE">
        <w:rPr>
          <w:rFonts w:ascii="Arial Narrow" w:hAnsi="Arial Narrow" w:cstheme="minorHAnsi"/>
          <w:noProof/>
          <w:sz w:val="22"/>
          <w:szCs w:val="22"/>
        </w:rPr>
        <w:t>ak sú opraviteľné,</w:t>
      </w:r>
    </w:p>
    <w:p w:rsidR="0093208B" w:rsidRPr="00D75BDE" w:rsidRDefault="0093208B" w:rsidP="0093208B">
      <w:pPr>
        <w:pStyle w:val="CTL"/>
        <w:numPr>
          <w:ilvl w:val="0"/>
          <w:numId w:val="0"/>
        </w:numPr>
        <w:tabs>
          <w:tab w:val="left" w:pos="708"/>
        </w:tabs>
        <w:spacing w:after="0" w:line="24" w:lineRule="atLeast"/>
        <w:ind w:left="1080" w:hanging="513"/>
        <w:rPr>
          <w:rFonts w:ascii="Arial Narrow" w:hAnsi="Arial Narrow" w:cstheme="minorHAnsi"/>
          <w:noProof/>
          <w:sz w:val="22"/>
          <w:szCs w:val="22"/>
        </w:rPr>
      </w:pPr>
      <w:r>
        <w:rPr>
          <w:rFonts w:ascii="Arial Narrow" w:hAnsi="Arial Narrow" w:cstheme="minorHAnsi"/>
          <w:noProof/>
          <w:sz w:val="22"/>
          <w:szCs w:val="22"/>
        </w:rPr>
        <w:t xml:space="preserve">b) </w:t>
      </w:r>
      <w:r w:rsidRPr="00D75BDE">
        <w:rPr>
          <w:rFonts w:ascii="Arial Narrow" w:hAnsi="Arial Narrow" w:cstheme="minorHAnsi"/>
          <w:noProof/>
          <w:sz w:val="22"/>
          <w:szCs w:val="22"/>
        </w:rPr>
        <w:t xml:space="preserve">dodanie chýbajúceho množstva </w:t>
      </w:r>
      <w:r w:rsidR="004E02AF">
        <w:rPr>
          <w:rFonts w:ascii="Arial Narrow" w:hAnsi="Arial Narrow" w:cstheme="minorHAnsi"/>
          <w:noProof/>
          <w:sz w:val="22"/>
          <w:szCs w:val="22"/>
        </w:rPr>
        <w:t xml:space="preserve">Tovaru </w:t>
      </w:r>
      <w:r w:rsidRPr="00D75BDE">
        <w:rPr>
          <w:rFonts w:ascii="Arial Narrow" w:hAnsi="Arial Narrow" w:cstheme="minorHAnsi"/>
          <w:noProof/>
          <w:sz w:val="22"/>
          <w:szCs w:val="22"/>
        </w:rPr>
        <w:t>alebo časti</w:t>
      </w:r>
      <w:r w:rsidR="004E02AF">
        <w:rPr>
          <w:rFonts w:ascii="Arial Narrow" w:hAnsi="Arial Narrow" w:cstheme="minorHAnsi"/>
          <w:noProof/>
          <w:sz w:val="22"/>
          <w:szCs w:val="22"/>
        </w:rPr>
        <w:t xml:space="preserve"> Tovaru</w:t>
      </w:r>
      <w:r w:rsidRPr="00D75BDE">
        <w:rPr>
          <w:rFonts w:ascii="Arial Narrow" w:hAnsi="Arial Narrow" w:cstheme="minorHAnsi"/>
          <w:noProof/>
          <w:sz w:val="22"/>
          <w:szCs w:val="22"/>
        </w:rPr>
        <w:t>,</w:t>
      </w:r>
    </w:p>
    <w:p w:rsidR="0093208B" w:rsidRDefault="0093208B" w:rsidP="0093208B">
      <w:pPr>
        <w:pStyle w:val="CTL"/>
        <w:numPr>
          <w:ilvl w:val="0"/>
          <w:numId w:val="0"/>
        </w:numPr>
        <w:tabs>
          <w:tab w:val="left" w:pos="708"/>
        </w:tabs>
        <w:spacing w:line="24" w:lineRule="atLeast"/>
        <w:ind w:left="1080" w:hanging="513"/>
        <w:rPr>
          <w:rFonts w:ascii="Arial Narrow" w:hAnsi="Arial Narrow" w:cstheme="minorHAnsi"/>
          <w:noProof/>
          <w:sz w:val="22"/>
          <w:szCs w:val="22"/>
        </w:rPr>
      </w:pPr>
      <w:r>
        <w:rPr>
          <w:rFonts w:ascii="Arial Narrow" w:hAnsi="Arial Narrow" w:cstheme="minorHAnsi"/>
          <w:noProof/>
          <w:sz w:val="22"/>
          <w:szCs w:val="22"/>
        </w:rPr>
        <w:t xml:space="preserve">c) </w:t>
      </w:r>
      <w:r w:rsidRPr="00D75BDE">
        <w:rPr>
          <w:rFonts w:ascii="Arial Narrow" w:hAnsi="Arial Narrow" w:cstheme="minorHAnsi"/>
          <w:noProof/>
          <w:sz w:val="22"/>
          <w:szCs w:val="22"/>
        </w:rPr>
        <w:t xml:space="preserve">výmenu vadného </w:t>
      </w:r>
      <w:r w:rsidR="001738DB">
        <w:rPr>
          <w:rFonts w:ascii="Arial Narrow" w:hAnsi="Arial Narrow" w:cstheme="minorHAnsi"/>
          <w:noProof/>
          <w:sz w:val="22"/>
          <w:szCs w:val="22"/>
        </w:rPr>
        <w:t>Tovaru</w:t>
      </w:r>
      <w:r>
        <w:rPr>
          <w:rFonts w:ascii="Arial Narrow" w:hAnsi="Arial Narrow" w:cstheme="minorHAnsi"/>
          <w:noProof/>
          <w:sz w:val="22"/>
          <w:szCs w:val="22"/>
        </w:rPr>
        <w:t xml:space="preserve"> za </w:t>
      </w:r>
      <w:r w:rsidR="004E02AF">
        <w:rPr>
          <w:rFonts w:ascii="Arial Narrow" w:hAnsi="Arial Narrow" w:cstheme="minorHAnsi"/>
          <w:noProof/>
          <w:sz w:val="22"/>
          <w:szCs w:val="22"/>
        </w:rPr>
        <w:t xml:space="preserve">Tovar </w:t>
      </w:r>
      <w:r w:rsidRPr="00D75BDE">
        <w:rPr>
          <w:rFonts w:ascii="Arial Narrow" w:hAnsi="Arial Narrow" w:cstheme="minorHAnsi"/>
          <w:noProof/>
          <w:sz w:val="22"/>
          <w:szCs w:val="22"/>
        </w:rPr>
        <w:t>bez vád.</w:t>
      </w:r>
    </w:p>
    <w:p w:rsidR="0093208B" w:rsidRPr="00D75BDE" w:rsidRDefault="0093208B" w:rsidP="002933EC">
      <w:pPr>
        <w:pStyle w:val="CTL"/>
        <w:numPr>
          <w:ilvl w:val="1"/>
          <w:numId w:val="8"/>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Právo voľby uplatneného nároku podľa bodu </w:t>
      </w:r>
      <w:r w:rsidRPr="00074B7B">
        <w:rPr>
          <w:rFonts w:ascii="Arial Narrow" w:hAnsi="Arial Narrow" w:cstheme="minorHAnsi"/>
          <w:noProof/>
          <w:sz w:val="22"/>
          <w:szCs w:val="22"/>
        </w:rPr>
        <w:t>6</w:t>
      </w:r>
      <w:r>
        <w:rPr>
          <w:rFonts w:ascii="Arial Narrow" w:hAnsi="Arial Narrow" w:cstheme="minorHAnsi"/>
          <w:noProof/>
          <w:sz w:val="22"/>
          <w:szCs w:val="22"/>
        </w:rPr>
        <w:t>.6.</w:t>
      </w:r>
      <w:r w:rsidRPr="00074B7B">
        <w:rPr>
          <w:rFonts w:ascii="Arial Narrow" w:hAnsi="Arial Narrow" w:cstheme="minorHAnsi"/>
          <w:noProof/>
          <w:sz w:val="22"/>
          <w:szCs w:val="22"/>
        </w:rPr>
        <w:t xml:space="preserve"> písm. a), b), c)</w:t>
      </w:r>
      <w:r w:rsidRPr="00D75BDE">
        <w:rPr>
          <w:rFonts w:ascii="Arial Narrow" w:hAnsi="Arial Narrow" w:cstheme="minorHAnsi"/>
          <w:noProof/>
          <w:sz w:val="22"/>
          <w:szCs w:val="22"/>
        </w:rPr>
        <w:t xml:space="preserve"> </w:t>
      </w:r>
      <w:r>
        <w:rPr>
          <w:rFonts w:ascii="Arial Narrow" w:hAnsi="Arial Narrow" w:cstheme="minorHAnsi"/>
          <w:noProof/>
          <w:sz w:val="22"/>
          <w:szCs w:val="22"/>
        </w:rPr>
        <w:t>tohto článku</w:t>
      </w:r>
      <w:r w:rsidR="004E02AF">
        <w:rPr>
          <w:rFonts w:ascii="Arial Narrow" w:hAnsi="Arial Narrow" w:cstheme="minorHAnsi"/>
          <w:noProof/>
          <w:sz w:val="22"/>
          <w:szCs w:val="22"/>
        </w:rPr>
        <w:t xml:space="preserve"> Zmluvy</w:t>
      </w:r>
      <w:r>
        <w:rPr>
          <w:rFonts w:ascii="Arial Narrow" w:hAnsi="Arial Narrow" w:cstheme="minorHAnsi"/>
          <w:noProof/>
          <w:sz w:val="22"/>
          <w:szCs w:val="22"/>
        </w:rPr>
        <w:t xml:space="preserve"> </w:t>
      </w:r>
      <w:r w:rsidRPr="00D75BDE">
        <w:rPr>
          <w:rFonts w:ascii="Arial Narrow" w:hAnsi="Arial Narrow" w:cstheme="minorHAnsi"/>
          <w:noProof/>
          <w:sz w:val="22"/>
          <w:szCs w:val="22"/>
        </w:rPr>
        <w:t>musí Kupujúci uviesť v písomne uplatnenej reklamácii. V opačnom prípade má právo voľby Predávajúci.</w:t>
      </w:r>
    </w:p>
    <w:p w:rsidR="0093208B" w:rsidRDefault="0093208B" w:rsidP="002933EC">
      <w:pPr>
        <w:pStyle w:val="CTL"/>
        <w:numPr>
          <w:ilvl w:val="1"/>
          <w:numId w:val="8"/>
        </w:numPr>
        <w:tabs>
          <w:tab w:val="left" w:pos="567"/>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Postup pri reklamácii sa ďalej riadi záručnými podmienkami</w:t>
      </w:r>
      <w:r>
        <w:rPr>
          <w:rFonts w:ascii="Arial Narrow" w:hAnsi="Arial Narrow" w:cstheme="minorHAnsi"/>
          <w:noProof/>
          <w:sz w:val="22"/>
          <w:szCs w:val="22"/>
        </w:rPr>
        <w:t xml:space="preserve">, </w:t>
      </w:r>
      <w:r w:rsidRPr="00D75BDE">
        <w:rPr>
          <w:rFonts w:ascii="Arial Narrow" w:hAnsi="Arial Narrow" w:cstheme="minorHAnsi"/>
          <w:noProof/>
          <w:sz w:val="22"/>
          <w:szCs w:val="22"/>
        </w:rPr>
        <w:t>príslušnými ustanoveniami Obchodného zákonníka a</w:t>
      </w:r>
      <w:r w:rsidR="004E02AF">
        <w:rPr>
          <w:rFonts w:ascii="Arial Narrow" w:hAnsi="Arial Narrow" w:cstheme="minorHAnsi"/>
          <w:noProof/>
          <w:sz w:val="22"/>
          <w:szCs w:val="22"/>
        </w:rPr>
        <w:t> </w:t>
      </w:r>
      <w:r>
        <w:rPr>
          <w:rFonts w:ascii="Arial Narrow" w:hAnsi="Arial Narrow" w:cstheme="minorHAnsi"/>
          <w:noProof/>
          <w:sz w:val="22"/>
          <w:szCs w:val="22"/>
        </w:rPr>
        <w:t>ostatný</w:t>
      </w:r>
      <w:r w:rsidR="004E02AF">
        <w:rPr>
          <w:rFonts w:ascii="Arial Narrow" w:hAnsi="Arial Narrow" w:cstheme="minorHAnsi"/>
          <w:noProof/>
          <w:sz w:val="22"/>
          <w:szCs w:val="22"/>
        </w:rPr>
        <w:t xml:space="preserve">ch </w:t>
      </w:r>
      <w:r w:rsidRPr="00D75BDE">
        <w:rPr>
          <w:rFonts w:ascii="Arial Narrow" w:hAnsi="Arial Narrow" w:cstheme="minorHAnsi"/>
          <w:noProof/>
          <w:sz w:val="22"/>
          <w:szCs w:val="22"/>
        </w:rPr>
        <w:t xml:space="preserve"> všeobecne záväzný</w:t>
      </w:r>
      <w:r w:rsidR="004E02AF">
        <w:rPr>
          <w:rFonts w:ascii="Arial Narrow" w:hAnsi="Arial Narrow" w:cstheme="minorHAnsi"/>
          <w:noProof/>
          <w:sz w:val="22"/>
          <w:szCs w:val="22"/>
        </w:rPr>
        <w:t>ch právnych</w:t>
      </w:r>
      <w:r w:rsidRPr="00D75BDE">
        <w:rPr>
          <w:rFonts w:ascii="Arial Narrow" w:hAnsi="Arial Narrow" w:cstheme="minorHAnsi"/>
          <w:noProof/>
          <w:sz w:val="22"/>
          <w:szCs w:val="22"/>
        </w:rPr>
        <w:t xml:space="preserve"> predpis</w:t>
      </w:r>
      <w:r w:rsidR="004E02AF">
        <w:rPr>
          <w:rFonts w:ascii="Arial Narrow" w:hAnsi="Arial Narrow" w:cstheme="minorHAnsi"/>
          <w:noProof/>
          <w:sz w:val="22"/>
          <w:szCs w:val="22"/>
        </w:rPr>
        <w:t xml:space="preserve">ov platných na území </w:t>
      </w:r>
      <w:r>
        <w:rPr>
          <w:rFonts w:ascii="Arial Narrow" w:hAnsi="Arial Narrow" w:cstheme="minorHAnsi"/>
          <w:noProof/>
          <w:sz w:val="22"/>
          <w:szCs w:val="22"/>
        </w:rPr>
        <w:t>SR</w:t>
      </w:r>
      <w:r w:rsidRPr="00D75BDE">
        <w:rPr>
          <w:rFonts w:ascii="Arial Narrow" w:hAnsi="Arial Narrow" w:cstheme="minorHAnsi"/>
          <w:noProof/>
          <w:sz w:val="22"/>
          <w:szCs w:val="22"/>
        </w:rPr>
        <w:t>.</w:t>
      </w:r>
    </w:p>
    <w:p w:rsidR="00142E9C" w:rsidRDefault="00142E9C" w:rsidP="002933EC">
      <w:pPr>
        <w:pStyle w:val="CTL"/>
        <w:numPr>
          <w:ilvl w:val="1"/>
          <w:numId w:val="8"/>
        </w:numPr>
        <w:tabs>
          <w:tab w:val="left" w:pos="567"/>
        </w:tabs>
        <w:spacing w:line="24" w:lineRule="atLeast"/>
        <w:ind w:left="567" w:hanging="567"/>
        <w:rPr>
          <w:rFonts w:ascii="Arial Narrow" w:hAnsi="Arial Narrow" w:cstheme="minorHAnsi"/>
          <w:noProof/>
          <w:sz w:val="22"/>
          <w:szCs w:val="22"/>
        </w:rPr>
      </w:pPr>
      <w:r w:rsidRPr="00AB41E7">
        <w:rPr>
          <w:rFonts w:ascii="Arial Narrow" w:hAnsi="Arial Narrow"/>
          <w:sz w:val="22"/>
          <w:szCs w:val="22"/>
        </w:rPr>
        <w:t>V prípade, ak mal Kupujúci dve (2) a viac oprávnených reklamácií k Tovaru, vzniká Kupujúcemu nárok na vrátenie časti Kúpnej ceny zodpovedajúcej konkrétnemu Tovaru a</w:t>
      </w:r>
      <w:r>
        <w:rPr>
          <w:rFonts w:ascii="Arial Narrow" w:hAnsi="Arial Narrow"/>
          <w:sz w:val="22"/>
          <w:szCs w:val="22"/>
        </w:rPr>
        <w:t>lebo</w:t>
      </w:r>
      <w:r>
        <w:rPr>
          <w:rFonts w:ascii="Arial Narrow" w:hAnsi="Arial Narrow"/>
          <w:sz w:val="22"/>
          <w:szCs w:val="22"/>
        </w:rPr>
        <w:t xml:space="preserve"> na</w:t>
      </w:r>
      <w:r>
        <w:rPr>
          <w:rFonts w:ascii="Arial Narrow" w:hAnsi="Arial Narrow"/>
          <w:sz w:val="22"/>
          <w:szCs w:val="22"/>
        </w:rPr>
        <w:t xml:space="preserve"> výmenu tovaru „kus za kus</w:t>
      </w:r>
      <w:r w:rsidR="00B515AF">
        <w:rPr>
          <w:rFonts w:ascii="Arial Narrow" w:hAnsi="Arial Narrow"/>
          <w:sz w:val="22"/>
          <w:szCs w:val="22"/>
        </w:rPr>
        <w:t>“</w:t>
      </w:r>
      <w:bookmarkStart w:id="1" w:name="_GoBack"/>
      <w:bookmarkEnd w:id="1"/>
      <w:r>
        <w:rPr>
          <w:rFonts w:ascii="Arial Narrow" w:hAnsi="Arial Narrow"/>
          <w:sz w:val="22"/>
          <w:szCs w:val="22"/>
        </w:rPr>
        <w:t>.</w:t>
      </w:r>
    </w:p>
    <w:p w:rsidR="00960552" w:rsidRDefault="00960552" w:rsidP="00DA40C3">
      <w:pPr>
        <w:pStyle w:val="CTLhead"/>
        <w:spacing w:line="24" w:lineRule="atLeast"/>
        <w:jc w:val="left"/>
        <w:rPr>
          <w:rFonts w:ascii="Arial Narrow" w:hAnsi="Arial Narrow" w:cstheme="minorHAnsi"/>
          <w:noProof/>
          <w:sz w:val="22"/>
          <w:szCs w:val="22"/>
        </w:rPr>
      </w:pPr>
    </w:p>
    <w:p w:rsidR="0093208B" w:rsidRPr="00D75BDE" w:rsidRDefault="0093208B" w:rsidP="0093208B">
      <w:pPr>
        <w:pStyle w:val="CTLhead"/>
        <w:spacing w:line="24" w:lineRule="atLeast"/>
        <w:rPr>
          <w:rFonts w:ascii="Arial Narrow" w:hAnsi="Arial Narrow" w:cstheme="minorHAnsi"/>
          <w:noProof/>
          <w:sz w:val="22"/>
          <w:szCs w:val="22"/>
        </w:rPr>
      </w:pPr>
      <w:r>
        <w:rPr>
          <w:rFonts w:ascii="Arial Narrow" w:hAnsi="Arial Narrow" w:cstheme="minorHAnsi"/>
          <w:noProof/>
          <w:sz w:val="22"/>
          <w:szCs w:val="22"/>
        </w:rPr>
        <w:t xml:space="preserve">Článok </w:t>
      </w:r>
      <w:r w:rsidRPr="00D75BDE">
        <w:rPr>
          <w:rFonts w:ascii="Arial Narrow" w:hAnsi="Arial Narrow" w:cstheme="minorHAnsi"/>
          <w:noProof/>
          <w:sz w:val="22"/>
          <w:szCs w:val="22"/>
        </w:rPr>
        <w:t>VII.</w:t>
      </w:r>
    </w:p>
    <w:p w:rsidR="0093208B" w:rsidRPr="00D75BDE" w:rsidRDefault="0093208B" w:rsidP="0093208B">
      <w:pPr>
        <w:pStyle w:val="CTLhead"/>
        <w:spacing w:line="24" w:lineRule="atLeast"/>
        <w:rPr>
          <w:rFonts w:ascii="Arial Narrow" w:hAnsi="Arial Narrow" w:cstheme="minorHAnsi"/>
          <w:noProof/>
          <w:sz w:val="22"/>
          <w:szCs w:val="22"/>
        </w:rPr>
      </w:pPr>
      <w:r w:rsidRPr="00D75BDE">
        <w:rPr>
          <w:rFonts w:ascii="Arial Narrow" w:hAnsi="Arial Narrow" w:cstheme="minorHAnsi"/>
          <w:noProof/>
          <w:sz w:val="22"/>
          <w:szCs w:val="22"/>
        </w:rPr>
        <w:t>Ostatné dojednania</w:t>
      </w:r>
    </w:p>
    <w:p w:rsidR="0093208B" w:rsidRPr="00D75BDE" w:rsidRDefault="0093208B" w:rsidP="002933EC">
      <w:pPr>
        <w:pStyle w:val="CTL"/>
        <w:numPr>
          <w:ilvl w:val="1"/>
          <w:numId w:val="9"/>
        </w:numPr>
        <w:tabs>
          <w:tab w:val="left" w:pos="708"/>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Predávajúci prehlasuje, že </w:t>
      </w:r>
      <w:r w:rsidR="001738DB">
        <w:rPr>
          <w:rFonts w:ascii="Arial Narrow" w:hAnsi="Arial Narrow" w:cstheme="minorHAnsi"/>
          <w:noProof/>
          <w:sz w:val="22"/>
          <w:szCs w:val="22"/>
        </w:rPr>
        <w:t>Tovar</w:t>
      </w:r>
      <w:r w:rsidRPr="00D75BDE">
        <w:rPr>
          <w:rFonts w:ascii="Arial Narrow" w:hAnsi="Arial Narrow" w:cstheme="minorHAnsi"/>
          <w:noProof/>
          <w:sz w:val="22"/>
          <w:szCs w:val="22"/>
        </w:rPr>
        <w:t xml:space="preserve"> nie je zaťažen</w:t>
      </w:r>
      <w:r w:rsidR="001738DB">
        <w:rPr>
          <w:rFonts w:ascii="Arial Narrow" w:hAnsi="Arial Narrow" w:cstheme="minorHAnsi"/>
          <w:noProof/>
          <w:sz w:val="22"/>
          <w:szCs w:val="22"/>
        </w:rPr>
        <w:t>ý</w:t>
      </w:r>
      <w:r w:rsidRPr="00D75BDE">
        <w:rPr>
          <w:rFonts w:ascii="Arial Narrow" w:hAnsi="Arial Narrow" w:cstheme="minorHAnsi"/>
          <w:noProof/>
          <w:sz w:val="22"/>
          <w:szCs w:val="22"/>
        </w:rPr>
        <w:t xml:space="preserve"> právami tretích osôb.</w:t>
      </w:r>
    </w:p>
    <w:p w:rsidR="0093208B" w:rsidRPr="00D75BDE" w:rsidRDefault="0093208B" w:rsidP="002933EC">
      <w:pPr>
        <w:pStyle w:val="CTL"/>
        <w:numPr>
          <w:ilvl w:val="1"/>
          <w:numId w:val="9"/>
        </w:numPr>
        <w:tabs>
          <w:tab w:val="left" w:pos="708"/>
        </w:tabs>
        <w:spacing w:after="0"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Predávajúci je povinný:</w:t>
      </w:r>
    </w:p>
    <w:p w:rsidR="0093208B" w:rsidRPr="00D75BDE" w:rsidRDefault="0093208B" w:rsidP="00EA31BF">
      <w:pPr>
        <w:pStyle w:val="CTL"/>
        <w:numPr>
          <w:ilvl w:val="0"/>
          <w:numId w:val="10"/>
        </w:numPr>
        <w:tabs>
          <w:tab w:val="left" w:pos="708"/>
        </w:tabs>
        <w:spacing w:after="60" w:line="24" w:lineRule="atLeast"/>
        <w:ind w:left="1434" w:hanging="357"/>
        <w:rPr>
          <w:rFonts w:ascii="Arial Narrow" w:hAnsi="Arial Narrow" w:cstheme="minorHAnsi"/>
          <w:noProof/>
          <w:sz w:val="22"/>
          <w:szCs w:val="22"/>
        </w:rPr>
      </w:pPr>
      <w:r w:rsidRPr="00D75BDE">
        <w:rPr>
          <w:rFonts w:ascii="Arial Narrow" w:hAnsi="Arial Narrow" w:cstheme="minorHAnsi"/>
          <w:noProof/>
          <w:sz w:val="22"/>
          <w:szCs w:val="22"/>
        </w:rPr>
        <w:t xml:space="preserve">dodať </w:t>
      </w:r>
      <w:r w:rsidR="001738DB">
        <w:rPr>
          <w:rFonts w:ascii="Arial Narrow" w:hAnsi="Arial Narrow" w:cstheme="minorHAnsi"/>
          <w:noProof/>
          <w:sz w:val="22"/>
          <w:szCs w:val="22"/>
        </w:rPr>
        <w:t>Tovar</w:t>
      </w:r>
      <w:r w:rsidRPr="00D75BDE">
        <w:rPr>
          <w:rFonts w:ascii="Arial Narrow" w:hAnsi="Arial Narrow" w:cstheme="minorHAnsi"/>
          <w:noProof/>
          <w:sz w:val="22"/>
          <w:szCs w:val="22"/>
        </w:rPr>
        <w:t xml:space="preserve"> Kupujúcemu v dohodnutom množstve, rozsahu, kvalite, v požadovaných technických parametroch, v bezchybnom stave a dohodnutom termíne,</w:t>
      </w:r>
    </w:p>
    <w:p w:rsidR="0093208B" w:rsidRPr="00B54E8F" w:rsidRDefault="0093208B" w:rsidP="00EA31BF">
      <w:pPr>
        <w:pStyle w:val="CTL"/>
        <w:numPr>
          <w:ilvl w:val="0"/>
          <w:numId w:val="10"/>
        </w:numPr>
        <w:tabs>
          <w:tab w:val="left" w:pos="708"/>
        </w:tabs>
        <w:spacing w:after="60" w:line="24" w:lineRule="atLeast"/>
        <w:ind w:left="1434" w:hanging="357"/>
        <w:rPr>
          <w:rFonts w:ascii="Arial Narrow" w:hAnsi="Arial Narrow" w:cstheme="minorHAnsi"/>
          <w:noProof/>
          <w:sz w:val="22"/>
          <w:szCs w:val="22"/>
        </w:rPr>
      </w:pPr>
      <w:r w:rsidRPr="00B54E8F">
        <w:rPr>
          <w:rFonts w:ascii="Arial Narrow" w:hAnsi="Arial Narrow" w:cstheme="minorHAnsi"/>
          <w:noProof/>
          <w:sz w:val="22"/>
          <w:szCs w:val="22"/>
        </w:rPr>
        <w:t xml:space="preserve">pred odovzdaním </w:t>
      </w:r>
      <w:r w:rsidR="00336E98" w:rsidRPr="00B54E8F">
        <w:rPr>
          <w:rFonts w:ascii="Arial Narrow" w:hAnsi="Arial Narrow" w:cstheme="minorHAnsi"/>
          <w:noProof/>
          <w:sz w:val="22"/>
          <w:szCs w:val="22"/>
        </w:rPr>
        <w:t>Tovaru</w:t>
      </w:r>
      <w:r w:rsidRPr="00B54E8F">
        <w:rPr>
          <w:rFonts w:ascii="Arial Narrow" w:hAnsi="Arial Narrow" w:cstheme="minorHAnsi"/>
          <w:noProof/>
          <w:sz w:val="22"/>
          <w:szCs w:val="22"/>
        </w:rPr>
        <w:t xml:space="preserve"> zabezpečiť vykonanie predpredajného servisu, inštruktáž  obsluhy a predviesť funkčnosť,</w:t>
      </w:r>
    </w:p>
    <w:p w:rsidR="00EA31BF" w:rsidRPr="00EA31BF" w:rsidRDefault="0093208B" w:rsidP="00EA31BF">
      <w:pPr>
        <w:pStyle w:val="CTL"/>
        <w:numPr>
          <w:ilvl w:val="0"/>
          <w:numId w:val="10"/>
        </w:numPr>
        <w:tabs>
          <w:tab w:val="left" w:pos="708"/>
        </w:tabs>
        <w:spacing w:after="0" w:line="24" w:lineRule="atLeast"/>
        <w:ind w:left="1434" w:hanging="357"/>
        <w:rPr>
          <w:rFonts w:ascii="Arial Narrow" w:hAnsi="Arial Narrow" w:cs="Arial"/>
          <w:sz w:val="22"/>
          <w:szCs w:val="22"/>
          <w:lang w:eastAsia="sk-SK"/>
        </w:rPr>
      </w:pPr>
      <w:r w:rsidRPr="00D75BDE">
        <w:rPr>
          <w:rFonts w:ascii="Arial Narrow" w:hAnsi="Arial Narrow" w:cstheme="minorHAnsi"/>
          <w:noProof/>
          <w:sz w:val="22"/>
          <w:szCs w:val="22"/>
        </w:rPr>
        <w:t>strpieť výkon kontroly/auditu/overovania súvisiaceho s</w:t>
      </w:r>
      <w:r w:rsidR="00336E98">
        <w:rPr>
          <w:rFonts w:ascii="Arial Narrow" w:hAnsi="Arial Narrow" w:cstheme="minorHAnsi"/>
          <w:noProof/>
          <w:sz w:val="22"/>
          <w:szCs w:val="22"/>
        </w:rPr>
        <w:t> </w:t>
      </w:r>
      <w:r w:rsidR="00EA31BF" w:rsidRPr="00EA31BF">
        <w:rPr>
          <w:rFonts w:ascii="Arial Narrow" w:hAnsi="Arial Narrow" w:cs="Arial"/>
          <w:sz w:val="22"/>
          <w:szCs w:val="22"/>
          <w:lang w:eastAsia="sk-SK"/>
        </w:rPr>
        <w:t xml:space="preserve">plnením tejto zmluvy a poskytnúť všetku potrebnú súčinnosť pri výkone kontroly/auditu/overovania oprávneným osobám, ktorými sú najmä: </w:t>
      </w:r>
    </w:p>
    <w:p w:rsidR="00EA31BF" w:rsidRPr="00EA31BF" w:rsidRDefault="00EA31BF" w:rsidP="00EA31BF">
      <w:pPr>
        <w:numPr>
          <w:ilvl w:val="0"/>
          <w:numId w:val="21"/>
        </w:numPr>
        <w:tabs>
          <w:tab w:val="clear" w:pos="2160"/>
          <w:tab w:val="clear" w:pos="2880"/>
          <w:tab w:val="clear" w:pos="4500"/>
        </w:tabs>
        <w:spacing w:after="120"/>
        <w:contextualSpacing/>
        <w:jc w:val="both"/>
        <w:rPr>
          <w:rFonts w:ascii="Arial Narrow" w:hAnsi="Arial Narrow" w:cs="Arial"/>
          <w:sz w:val="22"/>
          <w:szCs w:val="22"/>
          <w:lang w:eastAsia="sk-SK"/>
        </w:rPr>
      </w:pPr>
      <w:r w:rsidRPr="00EA31BF">
        <w:rPr>
          <w:rFonts w:ascii="Arial Narrow" w:hAnsi="Arial Narrow" w:cs="Arial"/>
          <w:sz w:val="22"/>
          <w:szCs w:val="22"/>
          <w:lang w:eastAsia="sk-SK"/>
        </w:rPr>
        <w:t>poverení zamestnanci Zodpovedného orgánu,</w:t>
      </w:r>
    </w:p>
    <w:p w:rsidR="00EA31BF" w:rsidRPr="00EA31BF" w:rsidRDefault="00EA31BF" w:rsidP="00EA31BF">
      <w:pPr>
        <w:numPr>
          <w:ilvl w:val="0"/>
          <w:numId w:val="21"/>
        </w:numPr>
        <w:tabs>
          <w:tab w:val="clear" w:pos="2160"/>
          <w:tab w:val="clear" w:pos="2880"/>
          <w:tab w:val="clear" w:pos="4500"/>
        </w:tabs>
        <w:spacing w:after="120"/>
        <w:contextualSpacing/>
        <w:jc w:val="both"/>
        <w:rPr>
          <w:rFonts w:ascii="Arial Narrow" w:hAnsi="Arial Narrow" w:cs="Arial"/>
          <w:sz w:val="22"/>
          <w:szCs w:val="22"/>
          <w:lang w:eastAsia="sk-SK"/>
        </w:rPr>
      </w:pPr>
      <w:r w:rsidRPr="00EA31BF">
        <w:rPr>
          <w:rFonts w:ascii="Arial Narrow" w:hAnsi="Arial Narrow" w:cs="Arial"/>
          <w:sz w:val="22"/>
          <w:szCs w:val="22"/>
          <w:lang w:eastAsia="sk-SK"/>
        </w:rPr>
        <w:t>poverení zamestnanci Orgánu auditu,</w:t>
      </w:r>
    </w:p>
    <w:p w:rsidR="00EA31BF" w:rsidRPr="00EA31BF" w:rsidRDefault="00EA31BF" w:rsidP="00EA31BF">
      <w:pPr>
        <w:numPr>
          <w:ilvl w:val="0"/>
          <w:numId w:val="21"/>
        </w:numPr>
        <w:tabs>
          <w:tab w:val="clear" w:pos="2160"/>
          <w:tab w:val="clear" w:pos="2880"/>
          <w:tab w:val="clear" w:pos="4500"/>
        </w:tabs>
        <w:spacing w:after="120"/>
        <w:contextualSpacing/>
        <w:jc w:val="both"/>
        <w:rPr>
          <w:rFonts w:ascii="Arial Narrow" w:hAnsi="Arial Narrow" w:cs="Arial"/>
          <w:sz w:val="22"/>
          <w:szCs w:val="22"/>
          <w:lang w:eastAsia="sk-SK"/>
        </w:rPr>
      </w:pPr>
      <w:r w:rsidRPr="00EA31BF">
        <w:rPr>
          <w:rFonts w:ascii="Arial Narrow" w:hAnsi="Arial Narrow" w:cs="Arial"/>
          <w:sz w:val="22"/>
          <w:szCs w:val="22"/>
          <w:lang w:eastAsia="sk-SK"/>
        </w:rPr>
        <w:t>poverení zamestnanci Najvyššieho kontrolného úradu Slovenskej republiky,</w:t>
      </w:r>
    </w:p>
    <w:p w:rsidR="00EA31BF" w:rsidRPr="00EA31BF" w:rsidRDefault="00EA31BF" w:rsidP="00EA31BF">
      <w:pPr>
        <w:numPr>
          <w:ilvl w:val="0"/>
          <w:numId w:val="21"/>
        </w:numPr>
        <w:tabs>
          <w:tab w:val="clear" w:pos="2160"/>
          <w:tab w:val="clear" w:pos="2880"/>
          <w:tab w:val="clear" w:pos="4500"/>
        </w:tabs>
        <w:spacing w:after="120"/>
        <w:contextualSpacing/>
        <w:jc w:val="both"/>
        <w:rPr>
          <w:rFonts w:ascii="Arial Narrow" w:hAnsi="Arial Narrow" w:cs="Arial"/>
          <w:sz w:val="22"/>
          <w:szCs w:val="22"/>
          <w:lang w:eastAsia="sk-SK"/>
        </w:rPr>
      </w:pPr>
      <w:r w:rsidRPr="00EA31BF">
        <w:rPr>
          <w:rFonts w:ascii="Arial Narrow" w:hAnsi="Arial Narrow" w:cs="Arial"/>
          <w:sz w:val="22"/>
          <w:szCs w:val="22"/>
          <w:lang w:eastAsia="sk-SK"/>
        </w:rPr>
        <w:t>poverení zamestnanci Úradu pre verejné obstarávanie,</w:t>
      </w:r>
    </w:p>
    <w:p w:rsidR="00EA31BF" w:rsidRPr="00EA31BF" w:rsidRDefault="00EA31BF" w:rsidP="00EA31BF">
      <w:pPr>
        <w:numPr>
          <w:ilvl w:val="0"/>
          <w:numId w:val="21"/>
        </w:numPr>
        <w:tabs>
          <w:tab w:val="clear" w:pos="2160"/>
          <w:tab w:val="clear" w:pos="2880"/>
          <w:tab w:val="clear" w:pos="4500"/>
        </w:tabs>
        <w:spacing w:after="60"/>
        <w:ind w:left="1644" w:hanging="357"/>
        <w:contextualSpacing/>
        <w:jc w:val="both"/>
        <w:rPr>
          <w:rFonts w:ascii="Arial Narrow" w:hAnsi="Arial Narrow" w:cs="Arial"/>
          <w:sz w:val="22"/>
          <w:szCs w:val="22"/>
          <w:lang w:eastAsia="sk-SK"/>
        </w:rPr>
      </w:pPr>
      <w:r w:rsidRPr="00EA31BF">
        <w:rPr>
          <w:rFonts w:ascii="Arial Narrow" w:hAnsi="Arial Narrow" w:cs="Arial"/>
          <w:sz w:val="22"/>
          <w:szCs w:val="22"/>
          <w:lang w:eastAsia="sk-SK"/>
        </w:rPr>
        <w:t xml:space="preserve">splnomocnení zástupcovia Európskej komisie, Európskeho úradu na boj proti podvodom a Európskeho dvora audítorov ako aj </w:t>
      </w:r>
      <w:r w:rsidRPr="00EA31BF">
        <w:rPr>
          <w:rFonts w:ascii="Arial Narrow" w:hAnsi="Arial Narrow" w:cs="Arial"/>
          <w:sz w:val="22"/>
          <w:szCs w:val="22"/>
        </w:rPr>
        <w:t>osoby prizvané kontrolnými orgánmi uvedenými v grantovej zmluve/internom predpise.</w:t>
      </w:r>
    </w:p>
    <w:p w:rsidR="0093208B" w:rsidRDefault="0093208B" w:rsidP="00EA31BF">
      <w:pPr>
        <w:pStyle w:val="CTL"/>
        <w:numPr>
          <w:ilvl w:val="0"/>
          <w:numId w:val="10"/>
        </w:numPr>
        <w:tabs>
          <w:tab w:val="left" w:pos="708"/>
        </w:tabs>
        <w:spacing w:after="60" w:line="24" w:lineRule="atLeast"/>
        <w:ind w:left="1434" w:hanging="357"/>
        <w:rPr>
          <w:rFonts w:ascii="Arial Narrow" w:hAnsi="Arial Narrow" w:cstheme="minorHAnsi"/>
          <w:noProof/>
          <w:sz w:val="22"/>
          <w:szCs w:val="22"/>
        </w:rPr>
      </w:pPr>
      <w:r>
        <w:rPr>
          <w:rFonts w:ascii="Arial Narrow" w:hAnsi="Arial Narrow" w:cstheme="minorHAnsi"/>
          <w:noProof/>
          <w:sz w:val="22"/>
          <w:szCs w:val="22"/>
        </w:rPr>
        <w:t>P</w:t>
      </w:r>
      <w:r w:rsidRPr="00D75BDE">
        <w:rPr>
          <w:rFonts w:ascii="Arial Narrow" w:hAnsi="Arial Narrow" w:cstheme="minorHAnsi"/>
          <w:noProof/>
          <w:sz w:val="22"/>
          <w:szCs w:val="22"/>
        </w:rPr>
        <w:t>redávajúci sa zaväzuje v priestoroch Kupujúceho dodržiavať predpisy o ochrane pred požiarmi, ako aj predpisy v oblasti bezpečnosti a ochrany zdravia pri práci a iné bezpečnostné predpisy</w:t>
      </w:r>
      <w:r>
        <w:rPr>
          <w:rFonts w:ascii="Arial Narrow" w:hAnsi="Arial Narrow" w:cstheme="minorHAnsi"/>
          <w:noProof/>
          <w:sz w:val="22"/>
          <w:szCs w:val="22"/>
        </w:rPr>
        <w:t>,</w:t>
      </w:r>
    </w:p>
    <w:p w:rsidR="002403EC" w:rsidRPr="00D75BDE" w:rsidRDefault="002403EC" w:rsidP="00EA31BF">
      <w:pPr>
        <w:pStyle w:val="CTL"/>
        <w:numPr>
          <w:ilvl w:val="0"/>
          <w:numId w:val="10"/>
        </w:numPr>
        <w:tabs>
          <w:tab w:val="left" w:pos="708"/>
        </w:tabs>
        <w:spacing w:after="60" w:line="24" w:lineRule="atLeast"/>
        <w:ind w:left="1434" w:hanging="357"/>
        <w:rPr>
          <w:rFonts w:ascii="Arial Narrow" w:hAnsi="Arial Narrow" w:cstheme="minorHAnsi"/>
          <w:noProof/>
          <w:sz w:val="22"/>
          <w:szCs w:val="22"/>
        </w:rPr>
      </w:pPr>
      <w:r>
        <w:rPr>
          <w:rFonts w:ascii="Arial Narrow" w:hAnsi="Arial Narrow" w:cstheme="minorHAnsi"/>
          <w:noProof/>
          <w:sz w:val="22"/>
          <w:szCs w:val="22"/>
        </w:rPr>
        <w:t>n</w:t>
      </w:r>
      <w:r w:rsidRPr="00D75BDE">
        <w:rPr>
          <w:rFonts w:ascii="Arial Narrow" w:hAnsi="Arial Narrow" w:cstheme="minorHAnsi"/>
          <w:noProof/>
          <w:sz w:val="22"/>
          <w:szCs w:val="22"/>
        </w:rPr>
        <w:t xml:space="preserve">ebezpečenstvo škody na </w:t>
      </w:r>
      <w:r>
        <w:rPr>
          <w:rFonts w:ascii="Arial Narrow" w:hAnsi="Arial Narrow" w:cstheme="minorHAnsi"/>
          <w:noProof/>
          <w:sz w:val="22"/>
          <w:szCs w:val="22"/>
        </w:rPr>
        <w:t>Tovare</w:t>
      </w:r>
      <w:r w:rsidRPr="00D75BDE">
        <w:rPr>
          <w:rFonts w:ascii="Arial Narrow" w:hAnsi="Arial Narrow" w:cstheme="minorHAnsi"/>
          <w:noProof/>
          <w:sz w:val="22"/>
          <w:szCs w:val="22"/>
        </w:rPr>
        <w:t xml:space="preserve"> prechádza na Kupujúceho splnením podmienok podľa čl. </w:t>
      </w:r>
      <w:r>
        <w:rPr>
          <w:rFonts w:ascii="Arial Narrow" w:hAnsi="Arial Narrow" w:cstheme="minorHAnsi"/>
          <w:noProof/>
          <w:sz w:val="22"/>
          <w:szCs w:val="22"/>
        </w:rPr>
        <w:t xml:space="preserve">V. bod </w:t>
      </w:r>
      <w:r w:rsidR="004E02AF">
        <w:rPr>
          <w:rFonts w:ascii="Arial Narrow" w:hAnsi="Arial Narrow" w:cstheme="minorHAnsi"/>
          <w:noProof/>
          <w:sz w:val="22"/>
          <w:szCs w:val="22"/>
        </w:rPr>
        <w:t>5.</w:t>
      </w:r>
      <w:r>
        <w:rPr>
          <w:rFonts w:ascii="Arial Narrow" w:hAnsi="Arial Narrow" w:cstheme="minorHAnsi"/>
          <w:noProof/>
          <w:sz w:val="22"/>
          <w:szCs w:val="22"/>
        </w:rPr>
        <w:t>8</w:t>
      </w:r>
      <w:r w:rsidRPr="00D75BDE">
        <w:rPr>
          <w:rFonts w:ascii="Arial Narrow" w:hAnsi="Arial Narrow" w:cstheme="minorHAnsi"/>
          <w:noProof/>
          <w:sz w:val="22"/>
          <w:szCs w:val="22"/>
        </w:rPr>
        <w:t xml:space="preserve"> tejto </w:t>
      </w:r>
      <w:r w:rsidR="004E02AF">
        <w:rPr>
          <w:rFonts w:ascii="Arial Narrow" w:hAnsi="Arial Narrow" w:cstheme="minorHAnsi"/>
          <w:noProof/>
          <w:sz w:val="22"/>
          <w:szCs w:val="22"/>
        </w:rPr>
        <w:t>Z</w:t>
      </w:r>
      <w:r w:rsidRPr="00D75BDE">
        <w:rPr>
          <w:rFonts w:ascii="Arial Narrow" w:hAnsi="Arial Narrow" w:cstheme="minorHAnsi"/>
          <w:noProof/>
          <w:sz w:val="22"/>
          <w:szCs w:val="22"/>
        </w:rPr>
        <w:t>mluvy</w:t>
      </w:r>
      <w:r>
        <w:rPr>
          <w:rFonts w:ascii="Arial Narrow" w:hAnsi="Arial Narrow" w:cstheme="minorHAnsi"/>
          <w:noProof/>
          <w:sz w:val="22"/>
          <w:szCs w:val="22"/>
        </w:rPr>
        <w:t>,</w:t>
      </w:r>
    </w:p>
    <w:p w:rsidR="0093208B" w:rsidRPr="00D75BDE" w:rsidRDefault="0093208B" w:rsidP="00D42087">
      <w:pPr>
        <w:pStyle w:val="CTL"/>
        <w:numPr>
          <w:ilvl w:val="1"/>
          <w:numId w:val="9"/>
        </w:numPr>
        <w:tabs>
          <w:tab w:val="left" w:pos="708"/>
        </w:tabs>
        <w:spacing w:after="0" w:line="24" w:lineRule="atLeast"/>
        <w:ind w:hanging="1080"/>
        <w:rPr>
          <w:rFonts w:ascii="Arial Narrow" w:hAnsi="Arial Narrow" w:cstheme="minorHAnsi"/>
          <w:noProof/>
          <w:sz w:val="22"/>
          <w:szCs w:val="22"/>
        </w:rPr>
      </w:pPr>
      <w:r w:rsidRPr="00D75BDE">
        <w:rPr>
          <w:rFonts w:ascii="Arial Narrow" w:hAnsi="Arial Narrow" w:cstheme="minorHAnsi"/>
          <w:noProof/>
          <w:sz w:val="22"/>
          <w:szCs w:val="22"/>
        </w:rPr>
        <w:t>Kupujúci je povinný:</w:t>
      </w:r>
    </w:p>
    <w:p w:rsidR="0093208B" w:rsidRPr="00D75BDE" w:rsidRDefault="0093208B" w:rsidP="00D42087">
      <w:pPr>
        <w:pStyle w:val="CTL"/>
        <w:numPr>
          <w:ilvl w:val="1"/>
          <w:numId w:val="10"/>
        </w:numPr>
        <w:tabs>
          <w:tab w:val="left" w:pos="708"/>
        </w:tabs>
        <w:spacing w:after="0" w:line="24" w:lineRule="atLeast"/>
        <w:ind w:left="1843" w:hanging="425"/>
        <w:rPr>
          <w:rFonts w:ascii="Arial Narrow" w:hAnsi="Arial Narrow" w:cstheme="minorHAnsi"/>
          <w:noProof/>
          <w:sz w:val="22"/>
          <w:szCs w:val="22"/>
        </w:rPr>
      </w:pPr>
      <w:r w:rsidRPr="00D75BDE">
        <w:rPr>
          <w:rFonts w:ascii="Arial Narrow" w:hAnsi="Arial Narrow" w:cstheme="minorHAnsi"/>
          <w:noProof/>
          <w:sz w:val="22"/>
          <w:szCs w:val="22"/>
        </w:rPr>
        <w:t>prebrať bezchybn</w:t>
      </w:r>
      <w:r w:rsidR="00014EBB">
        <w:rPr>
          <w:rFonts w:ascii="Arial Narrow" w:hAnsi="Arial Narrow" w:cstheme="minorHAnsi"/>
          <w:noProof/>
          <w:sz w:val="22"/>
          <w:szCs w:val="22"/>
        </w:rPr>
        <w:t>ý Tovar</w:t>
      </w:r>
      <w:r w:rsidR="008F0289">
        <w:rPr>
          <w:rFonts w:ascii="Arial Narrow" w:hAnsi="Arial Narrow" w:cstheme="minorHAnsi"/>
          <w:noProof/>
          <w:sz w:val="22"/>
          <w:szCs w:val="22"/>
        </w:rPr>
        <w:t xml:space="preserve"> </w:t>
      </w:r>
      <w:r w:rsidRPr="00D75BDE">
        <w:rPr>
          <w:rFonts w:ascii="Arial Narrow" w:hAnsi="Arial Narrow" w:cstheme="minorHAnsi"/>
          <w:noProof/>
          <w:sz w:val="22"/>
          <w:szCs w:val="22"/>
        </w:rPr>
        <w:t>v deň určený Predávajúcim v oznámení podľa článku I</w:t>
      </w:r>
      <w:r>
        <w:rPr>
          <w:rFonts w:ascii="Arial Narrow" w:hAnsi="Arial Narrow" w:cstheme="minorHAnsi"/>
          <w:noProof/>
          <w:sz w:val="22"/>
          <w:szCs w:val="22"/>
        </w:rPr>
        <w:t>V</w:t>
      </w:r>
      <w:r w:rsidRPr="00D75BDE">
        <w:rPr>
          <w:rFonts w:ascii="Arial Narrow" w:hAnsi="Arial Narrow" w:cstheme="minorHAnsi"/>
          <w:noProof/>
          <w:sz w:val="22"/>
          <w:szCs w:val="22"/>
        </w:rPr>
        <w:t xml:space="preserve">. </w:t>
      </w:r>
      <w:r>
        <w:rPr>
          <w:rFonts w:ascii="Arial Narrow" w:hAnsi="Arial Narrow" w:cstheme="minorHAnsi"/>
          <w:noProof/>
          <w:sz w:val="22"/>
          <w:szCs w:val="22"/>
        </w:rPr>
        <w:t>bod</w:t>
      </w:r>
      <w:r w:rsidRPr="00D75BDE">
        <w:rPr>
          <w:rFonts w:ascii="Arial Narrow" w:hAnsi="Arial Narrow" w:cstheme="minorHAnsi"/>
          <w:noProof/>
          <w:sz w:val="22"/>
          <w:szCs w:val="22"/>
        </w:rPr>
        <w:t>.</w:t>
      </w:r>
      <w:r>
        <w:rPr>
          <w:rFonts w:ascii="Arial Narrow" w:hAnsi="Arial Narrow" w:cstheme="minorHAnsi"/>
          <w:noProof/>
          <w:sz w:val="22"/>
          <w:szCs w:val="22"/>
        </w:rPr>
        <w:t>4.</w:t>
      </w:r>
      <w:r w:rsidR="004E02AF">
        <w:rPr>
          <w:rFonts w:ascii="Arial Narrow" w:hAnsi="Arial Narrow" w:cstheme="minorHAnsi"/>
          <w:noProof/>
          <w:sz w:val="22"/>
          <w:szCs w:val="22"/>
        </w:rPr>
        <w:t>4</w:t>
      </w:r>
      <w:r>
        <w:rPr>
          <w:rFonts w:ascii="Arial Narrow" w:hAnsi="Arial Narrow" w:cstheme="minorHAnsi"/>
          <w:noProof/>
          <w:sz w:val="22"/>
          <w:szCs w:val="22"/>
        </w:rPr>
        <w:t xml:space="preserve"> tejto </w:t>
      </w:r>
      <w:r w:rsidR="004E02AF">
        <w:rPr>
          <w:rFonts w:ascii="Arial Narrow" w:hAnsi="Arial Narrow" w:cstheme="minorHAnsi"/>
          <w:noProof/>
          <w:sz w:val="22"/>
          <w:szCs w:val="22"/>
        </w:rPr>
        <w:t>Z</w:t>
      </w:r>
      <w:r>
        <w:rPr>
          <w:rFonts w:ascii="Arial Narrow" w:hAnsi="Arial Narrow" w:cstheme="minorHAnsi"/>
          <w:noProof/>
          <w:sz w:val="22"/>
          <w:szCs w:val="22"/>
        </w:rPr>
        <w:t>mluvy</w:t>
      </w:r>
      <w:r w:rsidRPr="00D75BDE">
        <w:rPr>
          <w:rFonts w:ascii="Arial Narrow" w:hAnsi="Arial Narrow" w:cstheme="minorHAnsi"/>
          <w:noProof/>
          <w:sz w:val="22"/>
          <w:szCs w:val="22"/>
        </w:rPr>
        <w:t>,</w:t>
      </w:r>
    </w:p>
    <w:p w:rsidR="0093208B" w:rsidRDefault="0093208B" w:rsidP="00D42087">
      <w:pPr>
        <w:pStyle w:val="CTL"/>
        <w:numPr>
          <w:ilvl w:val="1"/>
          <w:numId w:val="10"/>
        </w:numPr>
        <w:tabs>
          <w:tab w:val="left" w:pos="708"/>
        </w:tabs>
        <w:spacing w:after="0" w:line="24" w:lineRule="atLeast"/>
        <w:ind w:left="1843" w:hanging="425"/>
        <w:rPr>
          <w:rFonts w:ascii="Arial Narrow" w:hAnsi="Arial Narrow" w:cstheme="minorHAnsi"/>
          <w:noProof/>
          <w:sz w:val="22"/>
          <w:szCs w:val="22"/>
        </w:rPr>
      </w:pPr>
      <w:r w:rsidRPr="00D75BDE">
        <w:rPr>
          <w:rFonts w:ascii="Arial Narrow" w:hAnsi="Arial Narrow" w:cstheme="minorHAnsi"/>
          <w:noProof/>
          <w:sz w:val="22"/>
          <w:szCs w:val="22"/>
        </w:rPr>
        <w:t xml:space="preserve">riadne a včas zaplatiť kúpnu cenu dohodnutú v článku V. </w:t>
      </w:r>
      <w:r>
        <w:rPr>
          <w:rFonts w:ascii="Arial Narrow" w:hAnsi="Arial Narrow" w:cstheme="minorHAnsi"/>
          <w:noProof/>
          <w:sz w:val="22"/>
          <w:szCs w:val="22"/>
        </w:rPr>
        <w:t xml:space="preserve">tejto </w:t>
      </w:r>
      <w:r w:rsidR="00D7012E">
        <w:rPr>
          <w:rFonts w:ascii="Arial Narrow" w:hAnsi="Arial Narrow" w:cstheme="minorHAnsi"/>
          <w:noProof/>
          <w:sz w:val="22"/>
          <w:szCs w:val="22"/>
        </w:rPr>
        <w:t>Z</w:t>
      </w:r>
      <w:r w:rsidRPr="00D75BDE">
        <w:rPr>
          <w:rFonts w:ascii="Arial Narrow" w:hAnsi="Arial Narrow" w:cstheme="minorHAnsi"/>
          <w:noProof/>
          <w:sz w:val="22"/>
          <w:szCs w:val="22"/>
        </w:rPr>
        <w:t>mluvy</w:t>
      </w:r>
      <w:r w:rsidR="00D42087">
        <w:rPr>
          <w:rFonts w:ascii="Arial Narrow" w:hAnsi="Arial Narrow" w:cstheme="minorHAnsi"/>
          <w:noProof/>
          <w:sz w:val="22"/>
          <w:szCs w:val="22"/>
        </w:rPr>
        <w:t>,</w:t>
      </w:r>
    </w:p>
    <w:p w:rsidR="00D42087" w:rsidRPr="00D42087" w:rsidRDefault="00D42087" w:rsidP="00D42087">
      <w:pPr>
        <w:pStyle w:val="Odsekzoznamu"/>
        <w:numPr>
          <w:ilvl w:val="1"/>
          <w:numId w:val="10"/>
        </w:numPr>
        <w:tabs>
          <w:tab w:val="clear" w:pos="2160"/>
          <w:tab w:val="left" w:pos="567"/>
        </w:tabs>
        <w:ind w:left="1843" w:hanging="425"/>
        <w:contextualSpacing/>
        <w:jc w:val="both"/>
        <w:rPr>
          <w:rFonts w:ascii="Arial Narrow" w:hAnsi="Arial Narrow"/>
          <w:sz w:val="22"/>
          <w:szCs w:val="22"/>
        </w:rPr>
      </w:pPr>
      <w:r w:rsidRPr="00D42087">
        <w:rPr>
          <w:rFonts w:ascii="Arial Narrow" w:hAnsi="Arial Narrow"/>
          <w:sz w:val="22"/>
          <w:szCs w:val="22"/>
        </w:rPr>
        <w:t xml:space="preserve">umožniť výkon kontroly/auditu zo strany oprávnených osôb uvedených v bode </w:t>
      </w:r>
      <w:r>
        <w:rPr>
          <w:rFonts w:ascii="Arial Narrow" w:hAnsi="Arial Narrow"/>
          <w:sz w:val="22"/>
          <w:szCs w:val="22"/>
        </w:rPr>
        <w:t>7</w:t>
      </w:r>
      <w:r w:rsidRPr="00D42087">
        <w:rPr>
          <w:rFonts w:ascii="Arial Narrow" w:hAnsi="Arial Narrow"/>
          <w:sz w:val="22"/>
          <w:szCs w:val="22"/>
        </w:rPr>
        <w:t>.</w:t>
      </w:r>
      <w:r>
        <w:rPr>
          <w:rFonts w:ascii="Arial Narrow" w:hAnsi="Arial Narrow"/>
          <w:sz w:val="22"/>
          <w:szCs w:val="22"/>
        </w:rPr>
        <w:t>2</w:t>
      </w:r>
      <w:r w:rsidRPr="00D42087">
        <w:rPr>
          <w:rFonts w:ascii="Arial Narrow" w:hAnsi="Arial Narrow"/>
          <w:sz w:val="22"/>
          <w:szCs w:val="22"/>
        </w:rPr>
        <w:t xml:space="preserve"> písm. </w:t>
      </w:r>
      <w:r>
        <w:rPr>
          <w:rFonts w:ascii="Arial Narrow" w:hAnsi="Arial Narrow"/>
          <w:sz w:val="22"/>
          <w:szCs w:val="22"/>
        </w:rPr>
        <w:t>c</w:t>
      </w:r>
      <w:r w:rsidRPr="00D42087">
        <w:rPr>
          <w:rFonts w:ascii="Arial Narrow" w:hAnsi="Arial Narrow"/>
          <w:sz w:val="22"/>
          <w:szCs w:val="22"/>
        </w:rPr>
        <w:t>) tohto článku tejto Zmluvy v zmysle všeobecne záväzných právnych predpisov platných na území SR a EÚ a poskytnúť im súčinnosť na výkon kontroly/auditu.</w:t>
      </w:r>
    </w:p>
    <w:p w:rsidR="00393478" w:rsidRDefault="00393478" w:rsidP="00393478">
      <w:pPr>
        <w:pStyle w:val="CTL"/>
        <w:numPr>
          <w:ilvl w:val="0"/>
          <w:numId w:val="0"/>
        </w:numPr>
        <w:tabs>
          <w:tab w:val="left" w:pos="708"/>
        </w:tabs>
        <w:spacing w:after="0" w:line="24" w:lineRule="atLeast"/>
        <w:ind w:left="1843"/>
        <w:rPr>
          <w:rFonts w:ascii="Arial Narrow" w:hAnsi="Arial Narrow" w:cstheme="minorHAnsi"/>
          <w:noProof/>
          <w:sz w:val="22"/>
          <w:szCs w:val="22"/>
        </w:rPr>
      </w:pPr>
    </w:p>
    <w:p w:rsidR="00393478" w:rsidRPr="00ED219C" w:rsidRDefault="00393478" w:rsidP="00D42087">
      <w:pPr>
        <w:pStyle w:val="CTL"/>
        <w:numPr>
          <w:ilvl w:val="1"/>
          <w:numId w:val="9"/>
        </w:numPr>
        <w:tabs>
          <w:tab w:val="left" w:pos="708"/>
        </w:tabs>
        <w:ind w:left="567" w:hanging="567"/>
        <w:rPr>
          <w:rFonts w:ascii="Arial Narrow" w:hAnsi="Arial Narrow"/>
          <w:sz w:val="22"/>
          <w:szCs w:val="22"/>
        </w:rPr>
      </w:pPr>
      <w:r w:rsidRPr="00ED219C">
        <w:rPr>
          <w:rFonts w:ascii="Arial Narrow" w:hAnsi="Arial Narrow"/>
          <w:sz w:val="22"/>
          <w:szCs w:val="22"/>
        </w:rPr>
        <w:t xml:space="preserve">V prílohe č. </w:t>
      </w:r>
      <w:r w:rsidR="00D42087">
        <w:rPr>
          <w:rFonts w:ascii="Arial Narrow" w:hAnsi="Arial Narrow"/>
          <w:sz w:val="22"/>
          <w:szCs w:val="22"/>
        </w:rPr>
        <w:t>3</w:t>
      </w:r>
      <w:r w:rsidR="00D7012E">
        <w:rPr>
          <w:rFonts w:ascii="Arial Narrow" w:hAnsi="Arial Narrow"/>
          <w:sz w:val="22"/>
          <w:szCs w:val="22"/>
        </w:rPr>
        <w:t xml:space="preserve"> tejto Zmluvy</w:t>
      </w:r>
      <w:r w:rsidRPr="00ED219C">
        <w:rPr>
          <w:rFonts w:ascii="Arial Narrow" w:hAnsi="Arial Narrow"/>
          <w:sz w:val="22"/>
          <w:szCs w:val="22"/>
        </w:rPr>
        <w:t xml:space="preserve"> sú uvedené údaje o všetkých známych subdodávateľoch Predávajúceho, ktorí sú známi v čase uzavierania tejto </w:t>
      </w:r>
      <w:r>
        <w:rPr>
          <w:rFonts w:ascii="Arial Narrow" w:hAnsi="Arial Narrow"/>
          <w:sz w:val="22"/>
          <w:szCs w:val="22"/>
        </w:rPr>
        <w:t>Z</w:t>
      </w:r>
      <w:r w:rsidRPr="00ED219C">
        <w:rPr>
          <w:rFonts w:ascii="Arial Narrow" w:hAnsi="Arial Narrow"/>
          <w:sz w:val="22"/>
          <w:szCs w:val="22"/>
        </w:rPr>
        <w:t>mluvy a údaje o osobe oprávnenej konať za subdodávateľa v rozsahu meno a priezvisko, adresa pobytu, dátum narodenia.</w:t>
      </w:r>
    </w:p>
    <w:p w:rsidR="00393478" w:rsidRDefault="00393478" w:rsidP="00D42087">
      <w:pPr>
        <w:pStyle w:val="CTL"/>
        <w:numPr>
          <w:ilvl w:val="1"/>
          <w:numId w:val="9"/>
        </w:numPr>
        <w:tabs>
          <w:tab w:val="left" w:pos="708"/>
        </w:tabs>
        <w:spacing w:line="24" w:lineRule="atLeast"/>
        <w:ind w:left="567" w:hanging="567"/>
        <w:rPr>
          <w:rFonts w:ascii="Arial Narrow" w:hAnsi="Arial Narrow"/>
          <w:sz w:val="22"/>
          <w:szCs w:val="22"/>
        </w:rPr>
      </w:pPr>
      <w:r>
        <w:rPr>
          <w:rFonts w:ascii="Arial Narrow" w:hAnsi="Arial Narrow"/>
          <w:sz w:val="22"/>
          <w:szCs w:val="22"/>
        </w:rPr>
        <w:lastRenderedPageBreak/>
        <w:t xml:space="preserve">Predávajúci je povinný Kupujúcemu oznámiť akúkoľvek zmenu údajov u subdodávateľov uvedených v Prílohe č. </w:t>
      </w:r>
      <w:r w:rsidR="00D42087">
        <w:rPr>
          <w:rFonts w:ascii="Arial Narrow" w:hAnsi="Arial Narrow"/>
          <w:sz w:val="22"/>
          <w:szCs w:val="22"/>
        </w:rPr>
        <w:t>3</w:t>
      </w:r>
      <w:r>
        <w:rPr>
          <w:rFonts w:ascii="Arial Narrow" w:hAnsi="Arial Narrow"/>
          <w:sz w:val="22"/>
          <w:szCs w:val="22"/>
        </w:rPr>
        <w:t>, a to bezodkladne.</w:t>
      </w:r>
    </w:p>
    <w:p w:rsidR="00393478" w:rsidRPr="00B34CD6" w:rsidRDefault="00393478" w:rsidP="00D42087">
      <w:pPr>
        <w:pStyle w:val="CTL"/>
        <w:numPr>
          <w:ilvl w:val="1"/>
          <w:numId w:val="9"/>
        </w:numPr>
        <w:tabs>
          <w:tab w:val="left" w:pos="708"/>
        </w:tabs>
        <w:spacing w:line="24" w:lineRule="atLeast"/>
        <w:ind w:left="567" w:hanging="567"/>
        <w:rPr>
          <w:rFonts w:ascii="Arial Narrow" w:hAnsi="Arial Narrow"/>
          <w:sz w:val="22"/>
          <w:szCs w:val="22"/>
        </w:rPr>
      </w:pPr>
      <w:r w:rsidRPr="00D132E9">
        <w:rPr>
          <w:rFonts w:ascii="Arial Narrow" w:hAnsi="Arial Narrow"/>
          <w:sz w:val="22"/>
          <w:szCs w:val="22"/>
        </w:rPr>
        <w:t xml:space="preserve">V prípade zmeny subdodávateľa je Predávajúci povinný najneskôr do </w:t>
      </w:r>
      <w:r w:rsidR="00D7012E">
        <w:rPr>
          <w:rFonts w:ascii="Arial Narrow" w:hAnsi="Arial Narrow"/>
          <w:sz w:val="22"/>
          <w:szCs w:val="22"/>
        </w:rPr>
        <w:t>päť (</w:t>
      </w:r>
      <w:r w:rsidRPr="00D132E9">
        <w:rPr>
          <w:rFonts w:ascii="Arial Narrow" w:hAnsi="Arial Narrow"/>
          <w:sz w:val="22"/>
          <w:szCs w:val="22"/>
        </w:rPr>
        <w:t>5</w:t>
      </w:r>
      <w:r w:rsidR="00D7012E">
        <w:rPr>
          <w:rFonts w:ascii="Arial Narrow" w:hAnsi="Arial Narrow"/>
          <w:sz w:val="22"/>
          <w:szCs w:val="22"/>
        </w:rPr>
        <w:t>)</w:t>
      </w:r>
      <w:r w:rsidRPr="00D132E9">
        <w:rPr>
          <w:rFonts w:ascii="Arial Narrow" w:hAnsi="Arial Narrow"/>
          <w:sz w:val="22"/>
          <w:szCs w:val="22"/>
        </w:rPr>
        <w:t xml:space="preserve"> pracovných dní odo dňa zmeny subdodávateľa predložiť Kupujúcemu informácie o novom subdodávateľovi, pričom pri výbere subdodávateľa musí Predávajúci postupovať tak, aby vynaložené náklady na zabezpečenie plnenia na základe zmluvy o subdodávke boli primerané jeho kvalite a cene. </w:t>
      </w:r>
      <w:r w:rsidRPr="00B34CD6">
        <w:rPr>
          <w:rFonts w:ascii="Arial Narrow" w:hAnsi="Arial Narrow"/>
          <w:sz w:val="22"/>
          <w:szCs w:val="22"/>
        </w:rPr>
        <w:t>Subdodávateľ alebo subdodávateľ podľa osobitného predpisu, ktorý podľa § 11 ods.1 zákona č. 343/2015 Z. z. má povinnosť zapisovať sa do registra partnerov verejného sektora, musí byť zapísaný v registri partnerov verejného sektora. Povinnosť zápisu do registra partnerov verejného sektora upravuje osobitný predpis – zákon 315/2016 Z. z..</w:t>
      </w:r>
    </w:p>
    <w:p w:rsidR="00393478" w:rsidRDefault="00393478" w:rsidP="00FD4E81">
      <w:pPr>
        <w:pStyle w:val="CTL"/>
        <w:numPr>
          <w:ilvl w:val="1"/>
          <w:numId w:val="9"/>
        </w:numPr>
        <w:tabs>
          <w:tab w:val="left" w:pos="708"/>
        </w:tabs>
        <w:spacing w:line="24" w:lineRule="atLeast"/>
        <w:ind w:left="567" w:hanging="567"/>
        <w:rPr>
          <w:rFonts w:ascii="Arial Narrow" w:hAnsi="Arial Narrow"/>
          <w:sz w:val="22"/>
          <w:szCs w:val="22"/>
        </w:rPr>
      </w:pPr>
      <w:r w:rsidRPr="00D132E9">
        <w:rPr>
          <w:rFonts w:ascii="Arial Narrow" w:hAnsi="Arial Narrow"/>
          <w:sz w:val="22"/>
          <w:szCs w:val="22"/>
        </w:rPr>
        <w:t xml:space="preserve">Predávajúci zodpovedá za plnenie zmluvy o subdodávke subdodávateľom tak, ako keby plnenie  realizované na základe takejto </w:t>
      </w:r>
      <w:r w:rsidR="00D7012E">
        <w:rPr>
          <w:rFonts w:ascii="Arial Narrow" w:hAnsi="Arial Narrow"/>
          <w:sz w:val="22"/>
          <w:szCs w:val="22"/>
        </w:rPr>
        <w:t>Z</w:t>
      </w:r>
      <w:r w:rsidRPr="00D132E9">
        <w:rPr>
          <w:rFonts w:ascii="Arial Narrow" w:hAnsi="Arial Narrow"/>
          <w:sz w:val="22"/>
          <w:szCs w:val="22"/>
        </w:rPr>
        <w:t>mluvy realizoval sám. Predávajúci zodpovedá za odbornú starostlivosť pri výbere subdodávateľa ako aj za výsledok činnosti/plnenia vykonanej/vykonaného na základe zmluvy o subdodávke.</w:t>
      </w:r>
    </w:p>
    <w:p w:rsidR="00FD4E81" w:rsidRPr="00963623" w:rsidRDefault="00FD4E81" w:rsidP="00FD4E81">
      <w:pPr>
        <w:pStyle w:val="Odsekzoznamu"/>
        <w:numPr>
          <w:ilvl w:val="1"/>
          <w:numId w:val="9"/>
        </w:numPr>
        <w:spacing w:after="120"/>
        <w:ind w:left="567" w:hanging="567"/>
        <w:jc w:val="both"/>
        <w:rPr>
          <w:rFonts w:ascii="Arial Narrow" w:hAnsi="Arial Narrow"/>
          <w:bCs/>
          <w:iCs/>
          <w:color w:val="000000"/>
          <w:sz w:val="22"/>
          <w:szCs w:val="22"/>
        </w:rPr>
      </w:pPr>
      <w:r w:rsidRPr="00963623">
        <w:rPr>
          <w:rFonts w:ascii="Arial Narrow" w:hAnsi="Arial Narrow" w:cs="Calibri"/>
          <w:bCs/>
          <w:sz w:val="22"/>
          <w:szCs w:val="22"/>
        </w:rPr>
        <w:t xml:space="preserve">Predávajúci vyhlasuje, že v čase uzatvorenia tejto Zmluvy je zapísaný v registri partnerov verejného sektora v súlade so zákonom </w:t>
      </w:r>
      <w:r w:rsidRPr="00963623">
        <w:rPr>
          <w:rFonts w:ascii="Arial Narrow" w:hAnsi="Arial Narrow"/>
          <w:sz w:val="22"/>
          <w:szCs w:val="22"/>
        </w:rPr>
        <w:t xml:space="preserve">č. 315/2016 Z. z., </w:t>
      </w:r>
      <w:r w:rsidRPr="00963623">
        <w:rPr>
          <w:rFonts w:ascii="Arial Narrow" w:hAnsi="Arial Narrow" w:cs="Calibri"/>
          <w:bCs/>
          <w:sz w:val="22"/>
          <w:szCs w:val="22"/>
        </w:rPr>
        <w:t>pokiaľ sa ho povinnosť zápisu do registra partnerov verejného sektora týka.</w:t>
      </w:r>
    </w:p>
    <w:p w:rsidR="0093208B" w:rsidRPr="00D75BDE" w:rsidRDefault="0093208B" w:rsidP="0093208B">
      <w:pPr>
        <w:pStyle w:val="CTLhead"/>
        <w:spacing w:line="24" w:lineRule="atLeast"/>
        <w:rPr>
          <w:rFonts w:ascii="Arial Narrow" w:hAnsi="Arial Narrow" w:cstheme="minorHAnsi"/>
          <w:noProof/>
          <w:sz w:val="22"/>
          <w:szCs w:val="22"/>
        </w:rPr>
      </w:pPr>
      <w:r>
        <w:rPr>
          <w:rFonts w:ascii="Arial Narrow" w:hAnsi="Arial Narrow" w:cstheme="minorHAnsi"/>
          <w:noProof/>
          <w:sz w:val="22"/>
          <w:szCs w:val="22"/>
        </w:rPr>
        <w:t>Článok VII</w:t>
      </w:r>
      <w:r w:rsidRPr="00D75BDE">
        <w:rPr>
          <w:rFonts w:ascii="Arial Narrow" w:hAnsi="Arial Narrow" w:cstheme="minorHAnsi"/>
          <w:noProof/>
          <w:sz w:val="22"/>
          <w:szCs w:val="22"/>
        </w:rPr>
        <w:t>I.</w:t>
      </w:r>
    </w:p>
    <w:p w:rsidR="0093208B" w:rsidRPr="00952DE6" w:rsidRDefault="0093208B" w:rsidP="0093208B">
      <w:pPr>
        <w:jc w:val="center"/>
        <w:rPr>
          <w:rFonts w:ascii="Arial Narrow" w:hAnsi="Arial Narrow"/>
          <w:b/>
          <w:sz w:val="22"/>
          <w:szCs w:val="22"/>
        </w:rPr>
      </w:pPr>
      <w:r w:rsidRPr="00952DE6">
        <w:rPr>
          <w:rFonts w:ascii="Arial Narrow" w:hAnsi="Arial Narrow"/>
          <w:b/>
          <w:sz w:val="22"/>
          <w:szCs w:val="22"/>
        </w:rPr>
        <w:t>Zmluvné pokuty a úroky z omeškania</w:t>
      </w:r>
    </w:p>
    <w:p w:rsidR="0093208B" w:rsidRPr="00D75BDE" w:rsidRDefault="0093208B" w:rsidP="002933EC">
      <w:pPr>
        <w:pStyle w:val="CTL"/>
        <w:numPr>
          <w:ilvl w:val="1"/>
          <w:numId w:val="11"/>
        </w:numPr>
        <w:tabs>
          <w:tab w:val="left" w:pos="708"/>
        </w:tabs>
        <w:spacing w:after="0"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Pre prípad nedodržania podmienok tejto </w:t>
      </w:r>
      <w:r w:rsidR="00B34CD6">
        <w:rPr>
          <w:rFonts w:ascii="Arial Narrow" w:hAnsi="Arial Narrow" w:cstheme="minorHAnsi"/>
          <w:noProof/>
          <w:sz w:val="22"/>
          <w:szCs w:val="22"/>
        </w:rPr>
        <w:t>Z</w:t>
      </w:r>
      <w:r w:rsidRPr="00D75BDE">
        <w:rPr>
          <w:rFonts w:ascii="Arial Narrow" w:hAnsi="Arial Narrow" w:cstheme="minorHAnsi"/>
          <w:noProof/>
          <w:sz w:val="22"/>
          <w:szCs w:val="22"/>
        </w:rPr>
        <w:t xml:space="preserve">mluvy dohodli zmluvné strany nasledovné možné </w:t>
      </w:r>
      <w:r>
        <w:rPr>
          <w:rFonts w:ascii="Arial Narrow" w:hAnsi="Arial Narrow" w:cstheme="minorHAnsi"/>
          <w:noProof/>
          <w:sz w:val="22"/>
          <w:szCs w:val="22"/>
        </w:rPr>
        <w:t>pokuty a úroky z omeškania</w:t>
      </w:r>
      <w:r w:rsidRPr="00D75BDE">
        <w:rPr>
          <w:rFonts w:ascii="Arial Narrow" w:hAnsi="Arial Narrow" w:cstheme="minorHAnsi"/>
          <w:noProof/>
          <w:sz w:val="22"/>
          <w:szCs w:val="22"/>
        </w:rPr>
        <w:t>:</w:t>
      </w:r>
    </w:p>
    <w:p w:rsidR="0093208B" w:rsidRDefault="0093208B" w:rsidP="002933EC">
      <w:pPr>
        <w:pStyle w:val="Odsekzoznamu"/>
        <w:numPr>
          <w:ilvl w:val="0"/>
          <w:numId w:val="12"/>
        </w:numPr>
        <w:tabs>
          <w:tab w:val="clear" w:pos="2160"/>
          <w:tab w:val="clear" w:pos="2880"/>
          <w:tab w:val="clear" w:pos="4500"/>
          <w:tab w:val="left" w:pos="720"/>
        </w:tabs>
        <w:spacing w:line="24" w:lineRule="atLeast"/>
        <w:ind w:hanging="447"/>
        <w:jc w:val="both"/>
        <w:rPr>
          <w:rFonts w:ascii="Arial Narrow" w:hAnsi="Arial Narrow" w:cstheme="minorHAnsi"/>
          <w:sz w:val="22"/>
          <w:szCs w:val="22"/>
        </w:rPr>
      </w:pPr>
      <w:r w:rsidRPr="00B8257A">
        <w:rPr>
          <w:rFonts w:ascii="Arial Narrow" w:hAnsi="Arial Narrow" w:cstheme="minorHAnsi"/>
          <w:sz w:val="22"/>
          <w:szCs w:val="22"/>
        </w:rPr>
        <w:t xml:space="preserve">za omeškanie Predávajúceho s dodaním </w:t>
      </w:r>
      <w:r w:rsidR="00336E98">
        <w:rPr>
          <w:rFonts w:ascii="Arial Narrow" w:hAnsi="Arial Narrow" w:cstheme="minorHAnsi"/>
          <w:sz w:val="22"/>
          <w:szCs w:val="22"/>
        </w:rPr>
        <w:t>Tovaru</w:t>
      </w:r>
      <w:r w:rsidR="00D7012E">
        <w:rPr>
          <w:rFonts w:ascii="Arial Narrow" w:hAnsi="Arial Narrow" w:cstheme="minorHAnsi"/>
          <w:sz w:val="22"/>
          <w:szCs w:val="22"/>
        </w:rPr>
        <w:t xml:space="preserve"> v lehote</w:t>
      </w:r>
      <w:r w:rsidRPr="00B8257A">
        <w:rPr>
          <w:rFonts w:ascii="Arial Narrow" w:hAnsi="Arial Narrow" w:cstheme="minorHAnsi"/>
          <w:sz w:val="22"/>
          <w:szCs w:val="22"/>
        </w:rPr>
        <w:t xml:space="preserve"> podľa čl. I</w:t>
      </w:r>
      <w:r>
        <w:rPr>
          <w:rFonts w:ascii="Arial Narrow" w:hAnsi="Arial Narrow" w:cstheme="minorHAnsi"/>
          <w:sz w:val="22"/>
          <w:szCs w:val="22"/>
        </w:rPr>
        <w:t>V</w:t>
      </w:r>
      <w:r w:rsidRPr="00B8257A">
        <w:rPr>
          <w:rFonts w:ascii="Arial Narrow" w:hAnsi="Arial Narrow" w:cstheme="minorHAnsi"/>
          <w:sz w:val="22"/>
          <w:szCs w:val="22"/>
        </w:rPr>
        <w:t xml:space="preserve">. </w:t>
      </w:r>
      <w:r w:rsidR="00C47ECB">
        <w:rPr>
          <w:rFonts w:ascii="Arial Narrow" w:hAnsi="Arial Narrow" w:cstheme="minorHAnsi"/>
          <w:sz w:val="22"/>
          <w:szCs w:val="22"/>
        </w:rPr>
        <w:t xml:space="preserve">bod 4.2. </w:t>
      </w:r>
      <w:r w:rsidRPr="00B8257A">
        <w:rPr>
          <w:rFonts w:ascii="Arial Narrow" w:hAnsi="Arial Narrow" w:cstheme="minorHAnsi"/>
          <w:sz w:val="22"/>
          <w:szCs w:val="22"/>
        </w:rPr>
        <w:t xml:space="preserve">tejto </w:t>
      </w:r>
      <w:r w:rsidR="00B34CD6">
        <w:rPr>
          <w:rFonts w:ascii="Arial Narrow" w:hAnsi="Arial Narrow" w:cstheme="minorHAnsi"/>
          <w:sz w:val="22"/>
          <w:szCs w:val="22"/>
        </w:rPr>
        <w:t>Z</w:t>
      </w:r>
      <w:r w:rsidRPr="00B8257A">
        <w:rPr>
          <w:rFonts w:ascii="Arial Narrow" w:hAnsi="Arial Narrow" w:cstheme="minorHAnsi"/>
          <w:sz w:val="22"/>
          <w:szCs w:val="22"/>
        </w:rPr>
        <w:t xml:space="preserve">mluvy </w:t>
      </w:r>
      <w:r w:rsidR="00D7012E">
        <w:rPr>
          <w:rFonts w:ascii="Arial Narrow" w:hAnsi="Arial Narrow" w:cstheme="minorHAnsi"/>
          <w:sz w:val="22"/>
          <w:szCs w:val="22"/>
        </w:rPr>
        <w:t>je Predávajúci povinný zaplatiť Kupujúcemu</w:t>
      </w:r>
      <w:r w:rsidRPr="00B8257A">
        <w:rPr>
          <w:rFonts w:ascii="Arial Narrow" w:hAnsi="Arial Narrow" w:cstheme="minorHAnsi"/>
          <w:sz w:val="22"/>
          <w:szCs w:val="22"/>
        </w:rPr>
        <w:t> zmluvn</w:t>
      </w:r>
      <w:r w:rsidR="00D7012E">
        <w:rPr>
          <w:rFonts w:ascii="Arial Narrow" w:hAnsi="Arial Narrow" w:cstheme="minorHAnsi"/>
          <w:sz w:val="22"/>
          <w:szCs w:val="22"/>
        </w:rPr>
        <w:t>ú</w:t>
      </w:r>
      <w:r w:rsidRPr="00B8257A">
        <w:rPr>
          <w:rFonts w:ascii="Arial Narrow" w:hAnsi="Arial Narrow" w:cstheme="minorHAnsi"/>
          <w:sz w:val="22"/>
          <w:szCs w:val="22"/>
        </w:rPr>
        <w:t xml:space="preserve"> pokut</w:t>
      </w:r>
      <w:r w:rsidR="00D7012E">
        <w:rPr>
          <w:rFonts w:ascii="Arial Narrow" w:hAnsi="Arial Narrow" w:cstheme="minorHAnsi"/>
          <w:sz w:val="22"/>
          <w:szCs w:val="22"/>
        </w:rPr>
        <w:t>u</w:t>
      </w:r>
      <w:r w:rsidRPr="00B8257A">
        <w:rPr>
          <w:rFonts w:ascii="Arial Narrow" w:hAnsi="Arial Narrow" w:cstheme="minorHAnsi"/>
          <w:sz w:val="22"/>
          <w:szCs w:val="22"/>
        </w:rPr>
        <w:t xml:space="preserve"> vo výške 0,05 % z</w:t>
      </w:r>
      <w:r>
        <w:rPr>
          <w:rFonts w:ascii="Arial Narrow" w:hAnsi="Arial Narrow" w:cstheme="minorHAnsi"/>
          <w:sz w:val="22"/>
          <w:szCs w:val="22"/>
        </w:rPr>
        <w:t xml:space="preserve"> kúpnej ceny </w:t>
      </w:r>
      <w:r w:rsidR="00336E98">
        <w:rPr>
          <w:rFonts w:ascii="Arial Narrow" w:hAnsi="Arial Narrow" w:cstheme="minorHAnsi"/>
          <w:sz w:val="22"/>
          <w:szCs w:val="22"/>
        </w:rPr>
        <w:t>Tovaru</w:t>
      </w:r>
      <w:r w:rsidRPr="00B8257A">
        <w:rPr>
          <w:rFonts w:ascii="Arial Narrow" w:hAnsi="Arial Narrow" w:cstheme="minorHAnsi"/>
          <w:sz w:val="22"/>
          <w:szCs w:val="22"/>
        </w:rPr>
        <w:t xml:space="preserve"> za každý</w:t>
      </w:r>
      <w:r w:rsidR="00D7012E">
        <w:rPr>
          <w:rFonts w:ascii="Arial Narrow" w:hAnsi="Arial Narrow" w:cstheme="minorHAnsi"/>
          <w:sz w:val="22"/>
          <w:szCs w:val="22"/>
        </w:rPr>
        <w:t xml:space="preserve"> aj začatý</w:t>
      </w:r>
      <w:r w:rsidRPr="00B8257A">
        <w:rPr>
          <w:rFonts w:ascii="Arial Narrow" w:hAnsi="Arial Narrow" w:cstheme="minorHAnsi"/>
          <w:sz w:val="22"/>
          <w:szCs w:val="22"/>
        </w:rPr>
        <w:t xml:space="preserve"> deň omeškania. To platí aj v prípade nedodania alebo oneskoreného dodania dokladov, ktoré sú potrebné na prevzatie alebo </w:t>
      </w:r>
      <w:r w:rsidR="00D7012E">
        <w:rPr>
          <w:rFonts w:ascii="Arial Narrow" w:hAnsi="Arial Narrow" w:cstheme="minorHAnsi"/>
          <w:sz w:val="22"/>
          <w:szCs w:val="22"/>
        </w:rPr>
        <w:t xml:space="preserve">riadne </w:t>
      </w:r>
      <w:r w:rsidRPr="00B8257A">
        <w:rPr>
          <w:rFonts w:ascii="Arial Narrow" w:hAnsi="Arial Narrow" w:cstheme="minorHAnsi"/>
          <w:sz w:val="22"/>
          <w:szCs w:val="22"/>
        </w:rPr>
        <w:t xml:space="preserve">užívanie </w:t>
      </w:r>
      <w:r w:rsidR="00336E98">
        <w:rPr>
          <w:rFonts w:ascii="Arial Narrow" w:hAnsi="Arial Narrow" w:cstheme="minorHAnsi"/>
          <w:sz w:val="22"/>
          <w:szCs w:val="22"/>
        </w:rPr>
        <w:t>Tovaru</w:t>
      </w:r>
      <w:r w:rsidRPr="00B8257A">
        <w:rPr>
          <w:rFonts w:ascii="Arial Narrow" w:hAnsi="Arial Narrow" w:cstheme="minorHAnsi"/>
          <w:sz w:val="22"/>
          <w:szCs w:val="22"/>
        </w:rPr>
        <w:t xml:space="preserve">, alebo iných dokladov, ktoré je </w:t>
      </w:r>
      <w:r>
        <w:rPr>
          <w:rFonts w:ascii="Arial Narrow" w:hAnsi="Arial Narrow" w:cstheme="minorHAnsi"/>
          <w:sz w:val="22"/>
          <w:szCs w:val="22"/>
        </w:rPr>
        <w:t>P</w:t>
      </w:r>
      <w:r w:rsidRPr="00B8257A">
        <w:rPr>
          <w:rFonts w:ascii="Arial Narrow" w:hAnsi="Arial Narrow" w:cstheme="minorHAnsi"/>
          <w:sz w:val="22"/>
          <w:szCs w:val="22"/>
        </w:rPr>
        <w:t xml:space="preserve">redávajúci povinný predložiť </w:t>
      </w:r>
      <w:r>
        <w:rPr>
          <w:rFonts w:ascii="Arial Narrow" w:hAnsi="Arial Narrow" w:cstheme="minorHAnsi"/>
          <w:sz w:val="22"/>
          <w:szCs w:val="22"/>
        </w:rPr>
        <w:t>K</w:t>
      </w:r>
      <w:r w:rsidRPr="00B8257A">
        <w:rPr>
          <w:rFonts w:ascii="Arial Narrow" w:hAnsi="Arial Narrow" w:cstheme="minorHAnsi"/>
          <w:sz w:val="22"/>
          <w:szCs w:val="22"/>
        </w:rPr>
        <w:t xml:space="preserve">upujúcemu podľa tejto </w:t>
      </w:r>
      <w:r w:rsidR="00D7012E">
        <w:rPr>
          <w:rFonts w:ascii="Arial Narrow" w:hAnsi="Arial Narrow" w:cstheme="minorHAnsi"/>
          <w:sz w:val="22"/>
          <w:szCs w:val="22"/>
        </w:rPr>
        <w:t>Z</w:t>
      </w:r>
      <w:r w:rsidRPr="00B8257A">
        <w:rPr>
          <w:rFonts w:ascii="Arial Narrow" w:hAnsi="Arial Narrow" w:cstheme="minorHAnsi"/>
          <w:sz w:val="22"/>
          <w:szCs w:val="22"/>
        </w:rPr>
        <w:t>mluvy</w:t>
      </w:r>
      <w:r>
        <w:rPr>
          <w:rFonts w:ascii="Arial Narrow" w:hAnsi="Arial Narrow" w:cstheme="minorHAnsi"/>
          <w:sz w:val="22"/>
          <w:szCs w:val="22"/>
        </w:rPr>
        <w:t>,</w:t>
      </w:r>
    </w:p>
    <w:p w:rsidR="00014EBB" w:rsidRPr="00B8257A" w:rsidRDefault="00014EBB" w:rsidP="002933EC">
      <w:pPr>
        <w:pStyle w:val="Odsekzoznamu"/>
        <w:numPr>
          <w:ilvl w:val="0"/>
          <w:numId w:val="12"/>
        </w:numPr>
        <w:tabs>
          <w:tab w:val="clear" w:pos="2160"/>
          <w:tab w:val="clear" w:pos="2880"/>
          <w:tab w:val="clear" w:pos="4500"/>
          <w:tab w:val="left" w:pos="720"/>
        </w:tabs>
        <w:spacing w:line="24" w:lineRule="atLeast"/>
        <w:ind w:hanging="447"/>
        <w:jc w:val="both"/>
        <w:rPr>
          <w:rFonts w:ascii="Arial Narrow" w:hAnsi="Arial Narrow" w:cstheme="minorHAnsi"/>
          <w:sz w:val="22"/>
          <w:szCs w:val="22"/>
        </w:rPr>
      </w:pPr>
      <w:r>
        <w:rPr>
          <w:rFonts w:ascii="Arial Narrow" w:hAnsi="Arial Narrow" w:cstheme="minorHAnsi"/>
          <w:sz w:val="22"/>
          <w:szCs w:val="22"/>
        </w:rPr>
        <w:t xml:space="preserve">za omeškanie Predávajúceho s plnením povinností podľa čl. VI. bod 6.3 tejto </w:t>
      </w:r>
      <w:r w:rsidR="00B34CD6">
        <w:rPr>
          <w:rFonts w:ascii="Arial Narrow" w:hAnsi="Arial Narrow" w:cstheme="minorHAnsi"/>
          <w:sz w:val="22"/>
          <w:szCs w:val="22"/>
        </w:rPr>
        <w:t>Z</w:t>
      </w:r>
      <w:r>
        <w:rPr>
          <w:rFonts w:ascii="Arial Narrow" w:hAnsi="Arial Narrow" w:cstheme="minorHAnsi"/>
          <w:sz w:val="22"/>
          <w:szCs w:val="22"/>
        </w:rPr>
        <w:t>mluvy je</w:t>
      </w:r>
      <w:r w:rsidR="00D7012E">
        <w:rPr>
          <w:rFonts w:ascii="Arial Narrow" w:hAnsi="Arial Narrow" w:cstheme="minorHAnsi"/>
          <w:sz w:val="22"/>
          <w:szCs w:val="22"/>
        </w:rPr>
        <w:t xml:space="preserve"> Predávajúci povinný zaplatiť</w:t>
      </w:r>
      <w:r>
        <w:rPr>
          <w:rFonts w:ascii="Arial Narrow" w:hAnsi="Arial Narrow" w:cstheme="minorHAnsi"/>
          <w:sz w:val="22"/>
          <w:szCs w:val="22"/>
        </w:rPr>
        <w:t xml:space="preserve"> Kupujúc</w:t>
      </w:r>
      <w:r w:rsidR="00D7012E">
        <w:rPr>
          <w:rFonts w:ascii="Arial Narrow" w:hAnsi="Arial Narrow" w:cstheme="minorHAnsi"/>
          <w:sz w:val="22"/>
          <w:szCs w:val="22"/>
        </w:rPr>
        <w:t xml:space="preserve">emu </w:t>
      </w:r>
      <w:r>
        <w:rPr>
          <w:rFonts w:ascii="Arial Narrow" w:hAnsi="Arial Narrow" w:cstheme="minorHAnsi"/>
          <w:sz w:val="22"/>
          <w:szCs w:val="22"/>
        </w:rPr>
        <w:t xml:space="preserve"> zmluvnú pokutu vo výške 0,05% z kúpnej ceny Tovaru za každý aj začatý deň omeškania,</w:t>
      </w:r>
    </w:p>
    <w:p w:rsidR="0093208B" w:rsidRPr="00D75BDE" w:rsidRDefault="0093208B" w:rsidP="002933EC">
      <w:pPr>
        <w:pStyle w:val="Odsekzoznamu"/>
        <w:numPr>
          <w:ilvl w:val="0"/>
          <w:numId w:val="12"/>
        </w:numPr>
        <w:tabs>
          <w:tab w:val="clear" w:pos="2160"/>
          <w:tab w:val="clear" w:pos="2880"/>
          <w:tab w:val="clear" w:pos="4500"/>
          <w:tab w:val="left" w:pos="720"/>
        </w:tabs>
        <w:spacing w:line="24" w:lineRule="atLeast"/>
        <w:ind w:hanging="447"/>
        <w:jc w:val="both"/>
        <w:rPr>
          <w:rFonts w:ascii="Arial Narrow" w:hAnsi="Arial Narrow" w:cstheme="minorHAnsi"/>
          <w:sz w:val="22"/>
          <w:szCs w:val="22"/>
        </w:rPr>
      </w:pPr>
      <w:r>
        <w:rPr>
          <w:rFonts w:ascii="Arial Narrow" w:hAnsi="Arial Narrow" w:cstheme="minorHAnsi"/>
          <w:sz w:val="22"/>
          <w:szCs w:val="22"/>
        </w:rPr>
        <w:t>z</w:t>
      </w:r>
      <w:r w:rsidRPr="00D75BDE">
        <w:rPr>
          <w:rFonts w:ascii="Arial Narrow" w:hAnsi="Arial Narrow" w:cstheme="minorHAnsi"/>
          <w:sz w:val="22"/>
          <w:szCs w:val="22"/>
        </w:rPr>
        <w:t>aplatením zmluvnej pokuty</w:t>
      </w:r>
      <w:r w:rsidR="00D7012E">
        <w:rPr>
          <w:rFonts w:ascii="Arial Narrow" w:hAnsi="Arial Narrow" w:cstheme="minorHAnsi"/>
          <w:sz w:val="22"/>
          <w:szCs w:val="22"/>
        </w:rPr>
        <w:t>/zmluvných pokút Predávajúcim</w:t>
      </w:r>
      <w:r w:rsidRPr="00D75BDE">
        <w:rPr>
          <w:rFonts w:ascii="Arial Narrow" w:hAnsi="Arial Narrow" w:cstheme="minorHAnsi"/>
          <w:sz w:val="22"/>
          <w:szCs w:val="22"/>
        </w:rPr>
        <w:t xml:space="preserve"> nezaniká nárok Kupujúceho na prípadnú náhradu škody, ktorá vznikla v príčinnej súvislosti s porušením zmluvnej povinnosti, za ktorú je uplatňovaná zmluvná pokuta</w:t>
      </w:r>
      <w:r>
        <w:rPr>
          <w:rFonts w:ascii="Arial Narrow" w:hAnsi="Arial Narrow" w:cstheme="minorHAnsi"/>
          <w:sz w:val="22"/>
          <w:szCs w:val="22"/>
        </w:rPr>
        <w:t>,</w:t>
      </w:r>
    </w:p>
    <w:p w:rsidR="0093208B" w:rsidRDefault="0093208B" w:rsidP="003D1EA0">
      <w:pPr>
        <w:pStyle w:val="CTL"/>
        <w:numPr>
          <w:ilvl w:val="0"/>
          <w:numId w:val="12"/>
        </w:numPr>
        <w:tabs>
          <w:tab w:val="left" w:pos="708"/>
        </w:tabs>
        <w:spacing w:line="24" w:lineRule="atLeast"/>
        <w:rPr>
          <w:rFonts w:ascii="Arial Narrow" w:hAnsi="Arial Narrow" w:cstheme="minorHAnsi"/>
          <w:noProof/>
          <w:sz w:val="22"/>
          <w:szCs w:val="22"/>
        </w:rPr>
      </w:pPr>
      <w:r w:rsidRPr="00D75BDE">
        <w:rPr>
          <w:rFonts w:ascii="Arial Narrow" w:hAnsi="Arial Narrow" w:cstheme="minorHAnsi"/>
          <w:noProof/>
          <w:sz w:val="22"/>
          <w:szCs w:val="22"/>
        </w:rPr>
        <w:t xml:space="preserve">za omeškanie Kupujúceho so zaplatením kúpnej ceny je </w:t>
      </w:r>
      <w:r>
        <w:rPr>
          <w:rFonts w:ascii="Arial Narrow" w:hAnsi="Arial Narrow" w:cstheme="minorHAnsi"/>
          <w:noProof/>
          <w:sz w:val="22"/>
          <w:szCs w:val="22"/>
        </w:rPr>
        <w:t>P</w:t>
      </w:r>
      <w:r w:rsidRPr="00D75BDE">
        <w:rPr>
          <w:rFonts w:ascii="Arial Narrow" w:hAnsi="Arial Narrow" w:cstheme="minorHAnsi"/>
          <w:noProof/>
          <w:sz w:val="22"/>
          <w:szCs w:val="22"/>
        </w:rPr>
        <w:t>redávajúci oprávnený uplatniť si</w:t>
      </w:r>
      <w:r w:rsidR="00D7012E">
        <w:rPr>
          <w:rFonts w:ascii="Arial Narrow" w:hAnsi="Arial Narrow" w:cstheme="minorHAnsi"/>
          <w:noProof/>
          <w:sz w:val="22"/>
          <w:szCs w:val="22"/>
        </w:rPr>
        <w:t xml:space="preserve"> od Kupujúceho</w:t>
      </w:r>
      <w:r w:rsidRPr="00D75BDE">
        <w:rPr>
          <w:rFonts w:ascii="Arial Narrow" w:hAnsi="Arial Narrow" w:cstheme="minorHAnsi"/>
          <w:noProof/>
          <w:sz w:val="22"/>
          <w:szCs w:val="22"/>
        </w:rPr>
        <w:t xml:space="preserve"> úrok z</w:t>
      </w:r>
      <w:r>
        <w:rPr>
          <w:rFonts w:ascii="Arial Narrow" w:hAnsi="Arial Narrow" w:cstheme="minorHAnsi"/>
          <w:noProof/>
          <w:sz w:val="22"/>
          <w:szCs w:val="22"/>
        </w:rPr>
        <w:t> </w:t>
      </w:r>
      <w:r w:rsidRPr="00D75BDE">
        <w:rPr>
          <w:rFonts w:ascii="Arial Narrow" w:hAnsi="Arial Narrow" w:cstheme="minorHAnsi"/>
          <w:noProof/>
          <w:sz w:val="22"/>
          <w:szCs w:val="22"/>
        </w:rPr>
        <w:t>omeškania</w:t>
      </w:r>
      <w:r>
        <w:rPr>
          <w:rFonts w:ascii="Arial Narrow" w:hAnsi="Arial Narrow" w:cstheme="minorHAnsi"/>
          <w:noProof/>
          <w:sz w:val="22"/>
          <w:szCs w:val="22"/>
        </w:rPr>
        <w:t xml:space="preserve"> v zákonom stanovenej výške</w:t>
      </w:r>
      <w:r w:rsidR="003D1EA0">
        <w:rPr>
          <w:rFonts w:ascii="Arial Narrow" w:hAnsi="Arial Narrow" w:cstheme="minorHAnsi"/>
          <w:noProof/>
          <w:sz w:val="22"/>
          <w:szCs w:val="22"/>
        </w:rPr>
        <w:t>,</w:t>
      </w:r>
    </w:p>
    <w:p w:rsidR="003D1EA0" w:rsidRPr="003D1EA0" w:rsidRDefault="003D1EA0" w:rsidP="003D1EA0">
      <w:pPr>
        <w:pStyle w:val="Odsekzoznamu"/>
        <w:numPr>
          <w:ilvl w:val="0"/>
          <w:numId w:val="12"/>
        </w:numPr>
        <w:tabs>
          <w:tab w:val="clear" w:pos="2160"/>
          <w:tab w:val="clear" w:pos="2880"/>
          <w:tab w:val="clear" w:pos="4500"/>
          <w:tab w:val="left" w:pos="720"/>
        </w:tabs>
        <w:spacing w:after="60" w:line="24" w:lineRule="atLeast"/>
        <w:ind w:hanging="448"/>
        <w:jc w:val="both"/>
        <w:rPr>
          <w:rFonts w:ascii="Arial Narrow" w:hAnsi="Arial Narrow" w:cs="Calibri"/>
          <w:sz w:val="22"/>
          <w:szCs w:val="22"/>
        </w:rPr>
      </w:pPr>
      <w:r w:rsidRPr="00AE6931">
        <w:rPr>
          <w:rFonts w:ascii="Arial Narrow" w:hAnsi="Arial Narrow" w:cs="Calibri"/>
          <w:sz w:val="22"/>
          <w:szCs w:val="22"/>
        </w:rPr>
        <w:t xml:space="preserve">v prípade nepravdivosti vyhlásenia </w:t>
      </w:r>
      <w:r w:rsidR="00D7012E">
        <w:rPr>
          <w:rFonts w:ascii="Arial Narrow" w:hAnsi="Arial Narrow" w:cs="Calibri"/>
          <w:sz w:val="22"/>
          <w:szCs w:val="22"/>
        </w:rPr>
        <w:t>P</w:t>
      </w:r>
      <w:r w:rsidRPr="00AE6931">
        <w:rPr>
          <w:rFonts w:ascii="Arial Narrow" w:hAnsi="Arial Narrow" w:cs="Calibri"/>
          <w:sz w:val="22"/>
          <w:szCs w:val="22"/>
        </w:rPr>
        <w:t xml:space="preserve">redávajúceho, ktoré je uvedené v čl. </w:t>
      </w:r>
      <w:r>
        <w:rPr>
          <w:rFonts w:ascii="Arial Narrow" w:hAnsi="Arial Narrow" w:cs="Calibri"/>
          <w:sz w:val="22"/>
          <w:szCs w:val="22"/>
        </w:rPr>
        <w:t>I</w:t>
      </w:r>
      <w:r w:rsidRPr="00AE6931">
        <w:rPr>
          <w:rFonts w:ascii="Arial Narrow" w:hAnsi="Arial Narrow" w:cs="Calibri"/>
          <w:sz w:val="22"/>
          <w:szCs w:val="22"/>
        </w:rPr>
        <w:t xml:space="preserve">V. bode </w:t>
      </w:r>
      <w:r>
        <w:rPr>
          <w:rFonts w:ascii="Arial Narrow" w:hAnsi="Arial Narrow" w:cs="Calibri"/>
          <w:sz w:val="22"/>
          <w:szCs w:val="22"/>
        </w:rPr>
        <w:t>4.</w:t>
      </w:r>
      <w:r w:rsidR="00D7012E">
        <w:rPr>
          <w:rFonts w:ascii="Arial Narrow" w:hAnsi="Arial Narrow" w:cs="Calibri"/>
          <w:sz w:val="22"/>
          <w:szCs w:val="22"/>
        </w:rPr>
        <w:t>6</w:t>
      </w:r>
      <w:r w:rsidRPr="00AE6931">
        <w:rPr>
          <w:rFonts w:ascii="Arial Narrow" w:hAnsi="Arial Narrow" w:cs="Calibri"/>
          <w:sz w:val="22"/>
          <w:szCs w:val="22"/>
        </w:rPr>
        <w:t>. tejto zmluvy, je predávajúci povinný zaplatiť kupujúcemu zmluvnú pokutu vo výške 30 000,- EUR</w:t>
      </w:r>
      <w:r>
        <w:rPr>
          <w:rFonts w:ascii="Arial Narrow" w:hAnsi="Arial Narrow" w:cs="Calibri"/>
          <w:sz w:val="22"/>
          <w:szCs w:val="22"/>
        </w:rPr>
        <w:t>.</w:t>
      </w:r>
    </w:p>
    <w:p w:rsidR="0093208B" w:rsidRDefault="0093208B" w:rsidP="002933EC">
      <w:pPr>
        <w:pStyle w:val="CTL"/>
        <w:numPr>
          <w:ilvl w:val="1"/>
          <w:numId w:val="11"/>
        </w:numPr>
        <w:tabs>
          <w:tab w:val="left" w:pos="708"/>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Nárok na zmluvn</w:t>
      </w:r>
      <w:r>
        <w:rPr>
          <w:rFonts w:ascii="Arial Narrow" w:hAnsi="Arial Narrow" w:cstheme="minorHAnsi"/>
          <w:noProof/>
          <w:sz w:val="22"/>
          <w:szCs w:val="22"/>
        </w:rPr>
        <w:t>ú</w:t>
      </w:r>
      <w:r w:rsidRPr="00D75BDE">
        <w:rPr>
          <w:rFonts w:ascii="Arial Narrow" w:hAnsi="Arial Narrow" w:cstheme="minorHAnsi"/>
          <w:noProof/>
          <w:sz w:val="22"/>
          <w:szCs w:val="22"/>
        </w:rPr>
        <w:t xml:space="preserve"> </w:t>
      </w:r>
      <w:r>
        <w:rPr>
          <w:rFonts w:ascii="Arial Narrow" w:hAnsi="Arial Narrow" w:cstheme="minorHAnsi"/>
          <w:noProof/>
          <w:sz w:val="22"/>
          <w:szCs w:val="22"/>
        </w:rPr>
        <w:t>pokutu</w:t>
      </w:r>
      <w:r w:rsidRPr="00D75BDE">
        <w:rPr>
          <w:rFonts w:ascii="Arial Narrow" w:hAnsi="Arial Narrow" w:cstheme="minorHAnsi"/>
          <w:noProof/>
          <w:sz w:val="22"/>
          <w:szCs w:val="22"/>
        </w:rPr>
        <w:t xml:space="preserve"> </w:t>
      </w:r>
      <w:r>
        <w:rPr>
          <w:rFonts w:ascii="Arial Narrow" w:hAnsi="Arial Narrow" w:cstheme="minorHAnsi"/>
          <w:noProof/>
          <w:sz w:val="22"/>
          <w:szCs w:val="22"/>
        </w:rPr>
        <w:t xml:space="preserve">podľa bodu 8.1 tohto článku tejto </w:t>
      </w:r>
      <w:r w:rsidR="00D7012E">
        <w:rPr>
          <w:rFonts w:ascii="Arial Narrow" w:hAnsi="Arial Narrow" w:cstheme="minorHAnsi"/>
          <w:noProof/>
          <w:sz w:val="22"/>
          <w:szCs w:val="22"/>
        </w:rPr>
        <w:t>Z</w:t>
      </w:r>
      <w:r>
        <w:rPr>
          <w:rFonts w:ascii="Arial Narrow" w:hAnsi="Arial Narrow" w:cstheme="minorHAnsi"/>
          <w:noProof/>
          <w:sz w:val="22"/>
          <w:szCs w:val="22"/>
        </w:rPr>
        <w:t>mluvy</w:t>
      </w:r>
      <w:r w:rsidRPr="00D75BDE">
        <w:rPr>
          <w:rFonts w:ascii="Arial Narrow" w:hAnsi="Arial Narrow" w:cstheme="minorHAnsi"/>
          <w:noProof/>
          <w:sz w:val="22"/>
          <w:szCs w:val="22"/>
        </w:rPr>
        <w:t xml:space="preserve"> nevzniká vtedy, ak sa preukáže</w:t>
      </w:r>
      <w:r>
        <w:rPr>
          <w:rFonts w:ascii="Arial Narrow" w:hAnsi="Arial Narrow" w:cstheme="minorHAnsi"/>
          <w:noProof/>
          <w:sz w:val="22"/>
          <w:szCs w:val="22"/>
        </w:rPr>
        <w:t>,</w:t>
      </w:r>
      <w:r w:rsidRPr="00D75BDE">
        <w:rPr>
          <w:rFonts w:ascii="Arial Narrow" w:hAnsi="Arial Narrow" w:cstheme="minorHAnsi"/>
          <w:noProof/>
          <w:sz w:val="22"/>
          <w:szCs w:val="22"/>
        </w:rPr>
        <w:t xml:space="preserve"> že</w:t>
      </w:r>
      <w:r>
        <w:rPr>
          <w:rFonts w:ascii="Arial Narrow" w:hAnsi="Arial Narrow" w:cstheme="minorHAnsi"/>
          <w:noProof/>
          <w:sz w:val="22"/>
          <w:szCs w:val="22"/>
        </w:rPr>
        <w:t xml:space="preserve"> </w:t>
      </w:r>
      <w:r w:rsidRPr="00CB1DAF">
        <w:rPr>
          <w:rFonts w:ascii="Arial Narrow" w:hAnsi="Arial Narrow" w:cstheme="minorHAnsi"/>
          <w:noProof/>
          <w:sz w:val="22"/>
          <w:szCs w:val="22"/>
        </w:rPr>
        <w:t xml:space="preserve">omeškanie je spôsobené </w:t>
      </w:r>
      <w:r>
        <w:rPr>
          <w:rFonts w:ascii="Arial Narrow" w:hAnsi="Arial Narrow" w:cstheme="minorHAnsi"/>
          <w:noProof/>
          <w:sz w:val="22"/>
          <w:szCs w:val="22"/>
        </w:rPr>
        <w:t>okolnosťami</w:t>
      </w:r>
      <w:r w:rsidRPr="00CB1DAF">
        <w:rPr>
          <w:rFonts w:ascii="Arial Narrow" w:hAnsi="Arial Narrow" w:cstheme="minorHAnsi"/>
          <w:noProof/>
          <w:sz w:val="22"/>
          <w:szCs w:val="22"/>
        </w:rPr>
        <w:t xml:space="preserve"> vyššej moci</w:t>
      </w:r>
      <w:r>
        <w:rPr>
          <w:rFonts w:ascii="Arial Narrow" w:hAnsi="Arial Narrow" w:cstheme="minorHAnsi"/>
          <w:noProof/>
          <w:sz w:val="22"/>
          <w:szCs w:val="22"/>
        </w:rPr>
        <w:t>.</w:t>
      </w:r>
      <w:r w:rsidRPr="00CB1DAF">
        <w:rPr>
          <w:rFonts w:ascii="Arial Narrow" w:hAnsi="Arial Narrow" w:cstheme="minorHAnsi"/>
          <w:noProof/>
          <w:sz w:val="22"/>
          <w:szCs w:val="22"/>
        </w:rPr>
        <w:t xml:space="preserve"> </w:t>
      </w:r>
      <w:r>
        <w:rPr>
          <w:rFonts w:ascii="Arial Narrow" w:hAnsi="Arial Narrow" w:cstheme="minorHAnsi"/>
          <w:noProof/>
          <w:sz w:val="22"/>
          <w:szCs w:val="22"/>
        </w:rPr>
        <w:t xml:space="preserve">Pre účely tejto zmluvy sa za vyššiu moc považujú udalosti, ktoré nie sú závislé od konania Zmluvných strán a ktoré nemôžu Zmluvné strany ani predvídať ani nijakým spôsobom priamo ovplyvniť, </w:t>
      </w:r>
      <w:r w:rsidR="00D7012E">
        <w:rPr>
          <w:rFonts w:ascii="Arial Narrow" w:hAnsi="Arial Narrow" w:cstheme="minorHAnsi"/>
          <w:noProof/>
          <w:sz w:val="22"/>
          <w:szCs w:val="22"/>
        </w:rPr>
        <w:t xml:space="preserve">a to najmä </w:t>
      </w:r>
      <w:r>
        <w:rPr>
          <w:rFonts w:ascii="Arial Narrow" w:hAnsi="Arial Narrow" w:cstheme="minorHAnsi"/>
          <w:noProof/>
          <w:sz w:val="22"/>
          <w:szCs w:val="22"/>
        </w:rPr>
        <w:t xml:space="preserve"> vojna, mobilizácia, živelné pohromy, požiare, embargo, karantény. </w:t>
      </w:r>
    </w:p>
    <w:p w:rsidR="0093208B" w:rsidRPr="00D75BDE" w:rsidRDefault="0093208B" w:rsidP="002933EC">
      <w:pPr>
        <w:pStyle w:val="CTL"/>
        <w:numPr>
          <w:ilvl w:val="1"/>
          <w:numId w:val="11"/>
        </w:numPr>
        <w:tabs>
          <w:tab w:val="left" w:pos="708"/>
        </w:tabs>
        <w:spacing w:line="24" w:lineRule="atLeast"/>
        <w:ind w:left="567" w:hanging="567"/>
        <w:rPr>
          <w:rFonts w:ascii="Arial Narrow" w:hAnsi="Arial Narrow" w:cstheme="minorHAnsi"/>
          <w:noProof/>
          <w:sz w:val="22"/>
          <w:szCs w:val="22"/>
        </w:rPr>
      </w:pPr>
      <w:r w:rsidRPr="00D75BDE">
        <w:rPr>
          <w:rFonts w:ascii="Arial Narrow" w:hAnsi="Arial Narrow" w:cstheme="minorHAnsi"/>
          <w:noProof/>
          <w:sz w:val="22"/>
          <w:szCs w:val="22"/>
        </w:rPr>
        <w:t xml:space="preserve">V prípade, že </w:t>
      </w:r>
      <w:r w:rsidR="00336E98">
        <w:rPr>
          <w:rFonts w:ascii="Arial Narrow" w:hAnsi="Arial Narrow" w:cstheme="minorHAnsi"/>
          <w:noProof/>
          <w:sz w:val="22"/>
          <w:szCs w:val="22"/>
        </w:rPr>
        <w:t>Tovar</w:t>
      </w:r>
      <w:r w:rsidRPr="00D75BDE">
        <w:rPr>
          <w:rFonts w:ascii="Arial Narrow" w:hAnsi="Arial Narrow" w:cstheme="minorHAnsi"/>
          <w:noProof/>
          <w:sz w:val="22"/>
          <w:szCs w:val="22"/>
        </w:rPr>
        <w:t xml:space="preserve"> nemôže byť Predávajúcim expedovan</w:t>
      </w:r>
      <w:r w:rsidR="00607318">
        <w:rPr>
          <w:rFonts w:ascii="Arial Narrow" w:hAnsi="Arial Narrow" w:cstheme="minorHAnsi"/>
          <w:noProof/>
          <w:sz w:val="22"/>
          <w:szCs w:val="22"/>
        </w:rPr>
        <w:t>ý</w:t>
      </w:r>
      <w:r w:rsidRPr="00D75BDE">
        <w:rPr>
          <w:rFonts w:ascii="Arial Narrow" w:hAnsi="Arial Narrow" w:cstheme="minorHAnsi"/>
          <w:noProof/>
          <w:sz w:val="22"/>
          <w:szCs w:val="22"/>
        </w:rPr>
        <w:t xml:space="preserve"> v dohodnutom termíne z dôvodov zavinených Kupujúcim, je Predávajúci oprávnený vyžadovať náhradu preukázanej škody podľa Obchodného zákonníka počínajúc piatym týždňom oneskorenia.</w:t>
      </w:r>
    </w:p>
    <w:p w:rsidR="0093208B" w:rsidRPr="00D75BDE" w:rsidRDefault="0093208B" w:rsidP="002933EC">
      <w:pPr>
        <w:pStyle w:val="CTL"/>
        <w:numPr>
          <w:ilvl w:val="1"/>
          <w:numId w:val="11"/>
        </w:numPr>
        <w:tabs>
          <w:tab w:val="left" w:pos="708"/>
        </w:tabs>
        <w:spacing w:line="24" w:lineRule="atLeast"/>
        <w:ind w:left="567" w:hanging="567"/>
        <w:rPr>
          <w:rFonts w:ascii="Arial Narrow" w:hAnsi="Arial Narrow" w:cstheme="minorHAnsi"/>
          <w:sz w:val="22"/>
          <w:szCs w:val="22"/>
        </w:rPr>
      </w:pPr>
      <w:r w:rsidRPr="00D75BDE">
        <w:rPr>
          <w:rFonts w:ascii="Arial Narrow" w:hAnsi="Arial Narrow" w:cstheme="minorHAnsi"/>
          <w:sz w:val="22"/>
          <w:szCs w:val="22"/>
        </w:rPr>
        <w:t xml:space="preserve">Zmluvnú pokutu zaplatí </w:t>
      </w:r>
      <w:r w:rsidR="00D7012E">
        <w:rPr>
          <w:rFonts w:ascii="Arial Narrow" w:hAnsi="Arial Narrow" w:cstheme="minorHAnsi"/>
          <w:sz w:val="22"/>
          <w:szCs w:val="22"/>
        </w:rPr>
        <w:t xml:space="preserve">Predávajúci Kupujúcemu </w:t>
      </w:r>
      <w:r w:rsidRPr="00D75BDE">
        <w:rPr>
          <w:rFonts w:ascii="Arial Narrow" w:hAnsi="Arial Narrow" w:cstheme="minorHAnsi"/>
          <w:sz w:val="22"/>
          <w:szCs w:val="22"/>
        </w:rPr>
        <w:t>v</w:t>
      </w:r>
      <w:r w:rsidR="00D7012E">
        <w:rPr>
          <w:rFonts w:ascii="Arial Narrow" w:hAnsi="Arial Narrow" w:cstheme="minorHAnsi"/>
          <w:sz w:val="22"/>
          <w:szCs w:val="22"/>
        </w:rPr>
        <w:t> </w:t>
      </w:r>
      <w:r w:rsidRPr="00D75BDE">
        <w:rPr>
          <w:rFonts w:ascii="Arial Narrow" w:hAnsi="Arial Narrow" w:cstheme="minorHAnsi"/>
          <w:sz w:val="22"/>
          <w:szCs w:val="22"/>
        </w:rPr>
        <w:t>lehote</w:t>
      </w:r>
      <w:r w:rsidR="00D7012E">
        <w:rPr>
          <w:rFonts w:ascii="Arial Narrow" w:hAnsi="Arial Narrow" w:cstheme="minorHAnsi"/>
          <w:sz w:val="22"/>
          <w:szCs w:val="22"/>
        </w:rPr>
        <w:t xml:space="preserve"> tridsať (</w:t>
      </w:r>
      <w:r w:rsidRPr="00D75BDE">
        <w:rPr>
          <w:rFonts w:ascii="Arial Narrow" w:hAnsi="Arial Narrow" w:cstheme="minorHAnsi"/>
          <w:sz w:val="22"/>
          <w:szCs w:val="22"/>
        </w:rPr>
        <w:t>30</w:t>
      </w:r>
      <w:r w:rsidR="00D7012E">
        <w:rPr>
          <w:rFonts w:ascii="Arial Narrow" w:hAnsi="Arial Narrow" w:cstheme="minorHAnsi"/>
          <w:sz w:val="22"/>
          <w:szCs w:val="22"/>
        </w:rPr>
        <w:t>)</w:t>
      </w:r>
      <w:r w:rsidRPr="00D75BDE">
        <w:rPr>
          <w:rFonts w:ascii="Arial Narrow" w:hAnsi="Arial Narrow" w:cstheme="minorHAnsi"/>
          <w:sz w:val="22"/>
          <w:szCs w:val="22"/>
        </w:rPr>
        <w:t xml:space="preserve"> kalendárnych dní odo dňa doručenia faktúry do sídla</w:t>
      </w:r>
      <w:r w:rsidR="00D7012E">
        <w:rPr>
          <w:rFonts w:ascii="Arial Narrow" w:hAnsi="Arial Narrow" w:cstheme="minorHAnsi"/>
          <w:sz w:val="22"/>
          <w:szCs w:val="22"/>
        </w:rPr>
        <w:t xml:space="preserve"> Kupujúceho.</w:t>
      </w:r>
      <w:r w:rsidRPr="00D75BDE">
        <w:rPr>
          <w:rFonts w:ascii="Arial Narrow" w:hAnsi="Arial Narrow" w:cstheme="minorHAnsi"/>
          <w:sz w:val="22"/>
          <w:szCs w:val="22"/>
        </w:rPr>
        <w:t xml:space="preserve"> </w:t>
      </w:r>
    </w:p>
    <w:p w:rsidR="0093208B" w:rsidRPr="004409A7" w:rsidRDefault="0093208B" w:rsidP="002933EC">
      <w:pPr>
        <w:pStyle w:val="CTL"/>
        <w:numPr>
          <w:ilvl w:val="1"/>
          <w:numId w:val="11"/>
        </w:numPr>
        <w:tabs>
          <w:tab w:val="left" w:pos="708"/>
        </w:tabs>
        <w:spacing w:line="24" w:lineRule="atLeast"/>
        <w:ind w:left="567" w:hanging="567"/>
        <w:rPr>
          <w:rFonts w:ascii="Arial Narrow" w:hAnsi="Arial Narrow" w:cstheme="minorHAnsi"/>
          <w:sz w:val="22"/>
          <w:szCs w:val="22"/>
        </w:rPr>
      </w:pPr>
      <w:r w:rsidRPr="00D75BDE">
        <w:rPr>
          <w:rFonts w:ascii="Arial Narrow" w:hAnsi="Arial Narrow" w:cstheme="minorHAnsi"/>
          <w:sz w:val="22"/>
          <w:szCs w:val="22"/>
        </w:rPr>
        <w:t xml:space="preserve">Kupujúci je oprávnený </w:t>
      </w:r>
      <w:r w:rsidR="00D7012E">
        <w:rPr>
          <w:rFonts w:ascii="Arial Narrow" w:hAnsi="Arial Narrow" w:cstheme="minorHAnsi"/>
          <w:sz w:val="22"/>
          <w:szCs w:val="22"/>
        </w:rPr>
        <w:t xml:space="preserve">požadovať od Predávajúceho </w:t>
      </w:r>
      <w:r w:rsidRPr="00D75BDE">
        <w:rPr>
          <w:rFonts w:ascii="Arial Narrow" w:hAnsi="Arial Narrow" w:cstheme="minorHAnsi"/>
          <w:sz w:val="22"/>
          <w:szCs w:val="22"/>
        </w:rPr>
        <w:t>náhradu škody</w:t>
      </w:r>
      <w:r w:rsidR="00D7012E">
        <w:rPr>
          <w:rFonts w:ascii="Arial Narrow" w:hAnsi="Arial Narrow" w:cstheme="minorHAnsi"/>
          <w:sz w:val="22"/>
          <w:szCs w:val="22"/>
        </w:rPr>
        <w:t>, ktorá vznikla</w:t>
      </w:r>
      <w:r w:rsidRPr="00D75BDE">
        <w:rPr>
          <w:rFonts w:ascii="Arial Narrow" w:hAnsi="Arial Narrow" w:cstheme="minorHAnsi"/>
          <w:sz w:val="22"/>
          <w:szCs w:val="22"/>
        </w:rPr>
        <w:t xml:space="preserve"> v prípade nedostatočného, či neúplného plnenia </w:t>
      </w:r>
      <w:r>
        <w:rPr>
          <w:rFonts w:ascii="Arial Narrow" w:hAnsi="Arial Narrow" w:cstheme="minorHAnsi"/>
          <w:sz w:val="22"/>
          <w:szCs w:val="22"/>
        </w:rPr>
        <w:t xml:space="preserve">pri dodaní </w:t>
      </w:r>
      <w:r w:rsidR="009E027A">
        <w:rPr>
          <w:rFonts w:ascii="Arial Narrow" w:hAnsi="Arial Narrow" w:cstheme="minorHAnsi"/>
          <w:sz w:val="22"/>
          <w:szCs w:val="22"/>
        </w:rPr>
        <w:t>Tovaru</w:t>
      </w:r>
      <w:r w:rsidRPr="00D75BDE">
        <w:rPr>
          <w:rFonts w:ascii="Arial Narrow" w:hAnsi="Arial Narrow" w:cstheme="minorHAnsi"/>
          <w:sz w:val="22"/>
          <w:szCs w:val="22"/>
        </w:rPr>
        <w:t xml:space="preserve"> vo výške </w:t>
      </w:r>
      <w:r w:rsidR="00C424E0">
        <w:rPr>
          <w:rFonts w:ascii="Arial Narrow" w:hAnsi="Arial Narrow" w:cstheme="minorHAnsi"/>
          <w:sz w:val="22"/>
          <w:szCs w:val="22"/>
        </w:rPr>
        <w:t>prideleného nenávratného finančného príspevku</w:t>
      </w:r>
      <w:r w:rsidR="00C424E0" w:rsidRPr="00D75BDE">
        <w:rPr>
          <w:rFonts w:ascii="Arial Narrow" w:hAnsi="Arial Narrow" w:cstheme="minorHAnsi"/>
          <w:sz w:val="22"/>
          <w:szCs w:val="22"/>
        </w:rPr>
        <w:t xml:space="preserve"> </w:t>
      </w:r>
      <w:r w:rsidRPr="00D75BDE">
        <w:rPr>
          <w:rFonts w:ascii="Arial Narrow" w:hAnsi="Arial Narrow" w:cstheme="minorHAnsi"/>
          <w:sz w:val="22"/>
          <w:szCs w:val="22"/>
        </w:rPr>
        <w:t xml:space="preserve">na tento </w:t>
      </w:r>
      <w:r w:rsidR="009E027A">
        <w:rPr>
          <w:rFonts w:ascii="Arial Narrow" w:hAnsi="Arial Narrow" w:cstheme="minorHAnsi"/>
          <w:sz w:val="22"/>
          <w:szCs w:val="22"/>
        </w:rPr>
        <w:t>Tovar</w:t>
      </w:r>
      <w:r w:rsidRPr="00D75BDE">
        <w:rPr>
          <w:rFonts w:ascii="Arial Narrow" w:hAnsi="Arial Narrow" w:cstheme="minorHAnsi"/>
          <w:sz w:val="22"/>
          <w:szCs w:val="22"/>
        </w:rPr>
        <w:t xml:space="preserve"> a to aj vrátane národného financovania, </w:t>
      </w:r>
      <w:r w:rsidRPr="00D75BDE">
        <w:rPr>
          <w:rFonts w:ascii="Arial Narrow" w:hAnsi="Arial Narrow" w:cstheme="minorHAnsi"/>
          <w:bCs/>
          <w:sz w:val="22"/>
          <w:szCs w:val="22"/>
        </w:rPr>
        <w:t xml:space="preserve">či do výšky rozdielu preplatených nákladov na </w:t>
      </w:r>
      <w:r w:rsidR="009E027A">
        <w:rPr>
          <w:rFonts w:ascii="Arial Narrow" w:hAnsi="Arial Narrow" w:cstheme="minorHAnsi"/>
          <w:bCs/>
          <w:sz w:val="22"/>
          <w:szCs w:val="22"/>
        </w:rPr>
        <w:t>Tovar</w:t>
      </w:r>
      <w:r>
        <w:rPr>
          <w:rFonts w:ascii="Arial Narrow" w:hAnsi="Arial Narrow" w:cstheme="minorHAnsi"/>
          <w:bCs/>
          <w:sz w:val="22"/>
          <w:szCs w:val="22"/>
        </w:rPr>
        <w:t xml:space="preserve"> </w:t>
      </w:r>
      <w:r w:rsidRPr="00D75BDE">
        <w:rPr>
          <w:rFonts w:ascii="Arial Narrow" w:hAnsi="Arial Narrow" w:cstheme="minorHAnsi"/>
          <w:bCs/>
          <w:sz w:val="22"/>
          <w:szCs w:val="22"/>
        </w:rPr>
        <w:t>zaplatených Kupujúcim a preplatených príslušnými orgánmi prideľujúci</w:t>
      </w:r>
      <w:r w:rsidR="00C424E0">
        <w:rPr>
          <w:rFonts w:ascii="Arial Narrow" w:hAnsi="Arial Narrow" w:cstheme="minorHAnsi"/>
          <w:bCs/>
          <w:sz w:val="22"/>
          <w:szCs w:val="22"/>
        </w:rPr>
        <w:t>mi</w:t>
      </w:r>
      <w:r w:rsidRPr="00D75BDE">
        <w:rPr>
          <w:rFonts w:ascii="Arial Narrow" w:hAnsi="Arial Narrow" w:cstheme="minorHAnsi"/>
          <w:bCs/>
          <w:sz w:val="22"/>
          <w:szCs w:val="22"/>
        </w:rPr>
        <w:t xml:space="preserve"> </w:t>
      </w:r>
      <w:r w:rsidR="00C424E0">
        <w:rPr>
          <w:rFonts w:ascii="Arial Narrow" w:hAnsi="Arial Narrow" w:cstheme="minorHAnsi"/>
          <w:bCs/>
          <w:sz w:val="22"/>
          <w:szCs w:val="22"/>
        </w:rPr>
        <w:t>nenávratný finančný príspevok</w:t>
      </w:r>
      <w:r w:rsidR="00C424E0" w:rsidRPr="00D75BDE">
        <w:rPr>
          <w:rFonts w:ascii="Arial Narrow" w:hAnsi="Arial Narrow" w:cstheme="minorHAnsi"/>
          <w:bCs/>
          <w:sz w:val="22"/>
          <w:szCs w:val="22"/>
        </w:rPr>
        <w:t xml:space="preserve"> </w:t>
      </w:r>
      <w:r w:rsidRPr="00D75BDE">
        <w:rPr>
          <w:rFonts w:ascii="Arial Narrow" w:hAnsi="Arial Narrow" w:cstheme="minorHAnsi"/>
          <w:bCs/>
          <w:sz w:val="22"/>
          <w:szCs w:val="22"/>
        </w:rPr>
        <w:t>zo zdrojov operačného programu a národného financovania</w:t>
      </w:r>
      <w:r>
        <w:rPr>
          <w:rFonts w:ascii="Arial Narrow" w:hAnsi="Arial Narrow" w:cstheme="minorHAnsi"/>
          <w:bCs/>
          <w:sz w:val="22"/>
          <w:szCs w:val="22"/>
        </w:rPr>
        <w:t>.</w:t>
      </w:r>
    </w:p>
    <w:p w:rsidR="0093208B" w:rsidRDefault="0093208B" w:rsidP="0093208B">
      <w:pPr>
        <w:pStyle w:val="CTL"/>
        <w:numPr>
          <w:ilvl w:val="0"/>
          <w:numId w:val="0"/>
        </w:numPr>
        <w:tabs>
          <w:tab w:val="left" w:pos="708"/>
        </w:tabs>
        <w:spacing w:after="0" w:line="24" w:lineRule="atLeast"/>
        <w:ind w:left="360"/>
        <w:jc w:val="center"/>
        <w:rPr>
          <w:rFonts w:ascii="Arial Narrow" w:hAnsi="Arial Narrow" w:cstheme="minorHAnsi"/>
          <w:b/>
          <w:noProof/>
          <w:sz w:val="22"/>
          <w:szCs w:val="22"/>
        </w:rPr>
      </w:pPr>
      <w:r>
        <w:rPr>
          <w:rFonts w:ascii="Arial Narrow" w:hAnsi="Arial Narrow" w:cstheme="minorHAnsi"/>
          <w:b/>
          <w:noProof/>
          <w:sz w:val="22"/>
          <w:szCs w:val="22"/>
        </w:rPr>
        <w:t>Článok I</w:t>
      </w:r>
      <w:r w:rsidRPr="00D75BDE">
        <w:rPr>
          <w:rFonts w:ascii="Arial Narrow" w:hAnsi="Arial Narrow" w:cstheme="minorHAnsi"/>
          <w:b/>
          <w:noProof/>
          <w:sz w:val="22"/>
          <w:szCs w:val="22"/>
        </w:rPr>
        <w:t>X.</w:t>
      </w:r>
    </w:p>
    <w:p w:rsidR="00FD4E81" w:rsidRPr="00AC2711" w:rsidRDefault="00FD4E81" w:rsidP="00FD4E81">
      <w:pPr>
        <w:widowControl w:val="0"/>
        <w:tabs>
          <w:tab w:val="left" w:pos="708"/>
        </w:tabs>
        <w:autoSpaceDE w:val="0"/>
        <w:autoSpaceDN w:val="0"/>
        <w:adjustRightInd w:val="0"/>
        <w:jc w:val="center"/>
        <w:rPr>
          <w:rFonts w:ascii="Arial Narrow" w:hAnsi="Arial Narrow"/>
          <w:b/>
          <w:bCs/>
          <w:iCs/>
          <w:color w:val="000000"/>
          <w:sz w:val="22"/>
          <w:szCs w:val="22"/>
        </w:rPr>
      </w:pPr>
      <w:r>
        <w:rPr>
          <w:rFonts w:ascii="Arial Narrow" w:hAnsi="Arial Narrow"/>
          <w:b/>
          <w:bCs/>
          <w:iCs/>
          <w:color w:val="000000"/>
          <w:sz w:val="22"/>
          <w:szCs w:val="22"/>
        </w:rPr>
        <w:t xml:space="preserve">     </w:t>
      </w:r>
      <w:r w:rsidRPr="00AC2711">
        <w:rPr>
          <w:rFonts w:ascii="Arial Narrow" w:hAnsi="Arial Narrow"/>
          <w:b/>
          <w:bCs/>
          <w:iCs/>
          <w:color w:val="000000"/>
          <w:sz w:val="22"/>
          <w:szCs w:val="22"/>
        </w:rPr>
        <w:t xml:space="preserve">Skončenie </w:t>
      </w:r>
      <w:r>
        <w:rPr>
          <w:rFonts w:ascii="Arial Narrow" w:hAnsi="Arial Narrow"/>
          <w:b/>
          <w:bCs/>
          <w:iCs/>
          <w:color w:val="000000"/>
          <w:sz w:val="22"/>
          <w:szCs w:val="22"/>
        </w:rPr>
        <w:t xml:space="preserve"> </w:t>
      </w:r>
      <w:r w:rsidRPr="00AC2711">
        <w:rPr>
          <w:rFonts w:ascii="Arial Narrow" w:hAnsi="Arial Narrow"/>
          <w:b/>
          <w:bCs/>
          <w:iCs/>
          <w:color w:val="000000"/>
          <w:sz w:val="22"/>
          <w:szCs w:val="22"/>
        </w:rPr>
        <w:t>Zmluvy</w:t>
      </w:r>
    </w:p>
    <w:p w:rsidR="00FD4E81" w:rsidRPr="00AC2711" w:rsidRDefault="00FD4E81" w:rsidP="008A0CB5">
      <w:pPr>
        <w:pStyle w:val="Odsekzoznamu"/>
        <w:numPr>
          <w:ilvl w:val="1"/>
          <w:numId w:val="32"/>
        </w:numPr>
        <w:spacing w:after="60"/>
        <w:ind w:left="567" w:hanging="567"/>
        <w:jc w:val="both"/>
        <w:rPr>
          <w:rFonts w:ascii="Arial Narrow" w:hAnsi="Arial Narrow"/>
          <w:bCs/>
          <w:iCs/>
          <w:color w:val="000000"/>
          <w:sz w:val="22"/>
          <w:szCs w:val="22"/>
        </w:rPr>
      </w:pPr>
      <w:r w:rsidRPr="00AC2711">
        <w:rPr>
          <w:rFonts w:ascii="Arial Narrow" w:hAnsi="Arial Narrow"/>
          <w:bCs/>
          <w:iCs/>
          <w:color w:val="000000"/>
          <w:sz w:val="22"/>
          <w:szCs w:val="22"/>
        </w:rPr>
        <w:t>Túto Zmluvu je možné skončiť:</w:t>
      </w:r>
    </w:p>
    <w:p w:rsidR="00FD4E81" w:rsidRPr="00AC2711" w:rsidRDefault="00FD4E81" w:rsidP="008A0CB5">
      <w:pPr>
        <w:numPr>
          <w:ilvl w:val="0"/>
          <w:numId w:val="24"/>
        </w:numPr>
        <w:tabs>
          <w:tab w:val="left" w:pos="709"/>
          <w:tab w:val="num" w:pos="1560"/>
        </w:tabs>
        <w:spacing w:after="200"/>
        <w:ind w:left="1560" w:hanging="993"/>
        <w:contextualSpacing/>
        <w:jc w:val="both"/>
        <w:rPr>
          <w:rFonts w:ascii="Arial Narrow" w:hAnsi="Arial Narrow"/>
          <w:bCs/>
          <w:iCs/>
          <w:color w:val="000000"/>
          <w:sz w:val="22"/>
          <w:szCs w:val="22"/>
        </w:rPr>
      </w:pPr>
      <w:r w:rsidRPr="00AC2711">
        <w:rPr>
          <w:rFonts w:ascii="Arial Narrow" w:hAnsi="Arial Narrow"/>
          <w:bCs/>
          <w:iCs/>
          <w:color w:val="000000"/>
          <w:sz w:val="22"/>
          <w:szCs w:val="22"/>
        </w:rPr>
        <w:t>písomnou dohodou Zmluvných strán,</w:t>
      </w:r>
    </w:p>
    <w:p w:rsidR="00FD4E81" w:rsidRPr="00AC2711" w:rsidRDefault="00FD4E81" w:rsidP="008A0CB5">
      <w:pPr>
        <w:numPr>
          <w:ilvl w:val="0"/>
          <w:numId w:val="24"/>
        </w:numPr>
        <w:tabs>
          <w:tab w:val="left" w:pos="709"/>
          <w:tab w:val="num" w:pos="1560"/>
        </w:tabs>
        <w:spacing w:after="120"/>
        <w:ind w:left="1559" w:hanging="992"/>
        <w:jc w:val="both"/>
        <w:rPr>
          <w:rFonts w:ascii="Arial Narrow" w:hAnsi="Arial Narrow"/>
          <w:bCs/>
          <w:iCs/>
          <w:color w:val="000000"/>
          <w:sz w:val="22"/>
          <w:szCs w:val="22"/>
        </w:rPr>
      </w:pPr>
      <w:r w:rsidRPr="00AC2711">
        <w:rPr>
          <w:rFonts w:ascii="Arial Narrow" w:hAnsi="Arial Narrow"/>
          <w:bCs/>
          <w:iCs/>
          <w:color w:val="000000"/>
          <w:sz w:val="22"/>
          <w:szCs w:val="22"/>
        </w:rPr>
        <w:t>písomným odstúpením od tejto Zmluvy</w:t>
      </w:r>
      <w:r w:rsidR="00186E8C">
        <w:rPr>
          <w:rFonts w:ascii="Arial Narrow" w:hAnsi="Arial Narrow"/>
          <w:bCs/>
          <w:iCs/>
          <w:color w:val="000000"/>
          <w:sz w:val="22"/>
          <w:szCs w:val="22"/>
        </w:rPr>
        <w:t>.</w:t>
      </w:r>
      <w:r w:rsidRPr="00AC2711">
        <w:rPr>
          <w:rFonts w:ascii="Arial Narrow" w:hAnsi="Arial Narrow"/>
          <w:bCs/>
          <w:iCs/>
          <w:color w:val="000000"/>
          <w:sz w:val="22"/>
          <w:szCs w:val="22"/>
        </w:rPr>
        <w:t xml:space="preserve"> </w:t>
      </w:r>
    </w:p>
    <w:p w:rsidR="00FD4E81" w:rsidRPr="007D254C" w:rsidRDefault="008A0CB5" w:rsidP="007D254C">
      <w:pPr>
        <w:tabs>
          <w:tab w:val="clear" w:pos="2160"/>
          <w:tab w:val="left" w:pos="1134"/>
        </w:tabs>
        <w:autoSpaceDE w:val="0"/>
        <w:autoSpaceDN w:val="0"/>
        <w:adjustRightInd w:val="0"/>
        <w:spacing w:after="60"/>
        <w:ind w:left="425" w:hanging="425"/>
        <w:jc w:val="both"/>
        <w:rPr>
          <w:rFonts w:ascii="Arial Narrow" w:hAnsi="Arial Narrow" w:cs="Arial Narrow"/>
          <w:sz w:val="22"/>
          <w:szCs w:val="22"/>
        </w:rPr>
      </w:pPr>
      <w:r>
        <w:rPr>
          <w:rFonts w:ascii="Arial Narrow" w:hAnsi="Arial Narrow" w:cs="Arial Narrow"/>
          <w:sz w:val="22"/>
          <w:szCs w:val="22"/>
        </w:rPr>
        <w:lastRenderedPageBreak/>
        <w:t xml:space="preserve">9.2. </w:t>
      </w:r>
      <w:r w:rsidR="00FD4E81" w:rsidRPr="00AC2711">
        <w:rPr>
          <w:rFonts w:ascii="Arial Narrow" w:hAnsi="Arial Narrow" w:cs="Arial Narrow"/>
          <w:sz w:val="22"/>
          <w:szCs w:val="22"/>
        </w:rPr>
        <w:t xml:space="preserve"> </w:t>
      </w:r>
      <w:r w:rsidR="00186E8C">
        <w:rPr>
          <w:rFonts w:ascii="Arial Narrow" w:hAnsi="Arial Narrow" w:cs="Arial Narrow"/>
          <w:sz w:val="22"/>
          <w:szCs w:val="22"/>
        </w:rPr>
        <w:t xml:space="preserve"> </w:t>
      </w:r>
      <w:r w:rsidR="00FD4E81" w:rsidRPr="00AC2711">
        <w:rPr>
          <w:rFonts w:ascii="Arial Narrow" w:hAnsi="Arial Narrow" w:cs="Arial Narrow"/>
          <w:sz w:val="22"/>
          <w:szCs w:val="22"/>
        </w:rPr>
        <w:t>Kupujúci je oprávnený odstúpiť od Zmluvy (ďalej len „</w:t>
      </w:r>
      <w:r w:rsidR="00FD4E81" w:rsidRPr="00AC2711">
        <w:rPr>
          <w:rFonts w:ascii="Arial Narrow" w:hAnsi="Arial Narrow" w:cs="Arial Narrow"/>
          <w:b/>
          <w:sz w:val="22"/>
          <w:szCs w:val="22"/>
        </w:rPr>
        <w:t>odstúpenie Kupujúceho</w:t>
      </w:r>
      <w:r w:rsidR="00FD4E81" w:rsidRPr="00AC2711">
        <w:rPr>
          <w:rFonts w:ascii="Arial Narrow" w:hAnsi="Arial Narrow" w:cs="Arial Narrow"/>
          <w:sz w:val="22"/>
          <w:szCs w:val="22"/>
        </w:rPr>
        <w:t xml:space="preserve">“) v prípade, ak:         </w:t>
      </w:r>
      <w:r w:rsidR="00FD4E81" w:rsidRPr="007D254C">
        <w:rPr>
          <w:rFonts w:ascii="Arial Narrow" w:hAnsi="Arial Narrow" w:cs="Arial Narrow"/>
          <w:sz w:val="22"/>
          <w:szCs w:val="22"/>
        </w:rPr>
        <w:t xml:space="preserve"> </w:t>
      </w:r>
    </w:p>
    <w:p w:rsidR="00FD4E81" w:rsidRPr="00AC2711" w:rsidRDefault="00FD4E81" w:rsidP="00FD4E81">
      <w:pPr>
        <w:tabs>
          <w:tab w:val="left" w:pos="1134"/>
        </w:tabs>
        <w:autoSpaceDE w:val="0"/>
        <w:autoSpaceDN w:val="0"/>
        <w:adjustRightInd w:val="0"/>
        <w:ind w:left="1134" w:hanging="1134"/>
        <w:jc w:val="both"/>
        <w:rPr>
          <w:rFonts w:ascii="Arial Narrow" w:hAnsi="Arial Narrow" w:cs="Arial Narrow"/>
          <w:sz w:val="22"/>
          <w:szCs w:val="22"/>
        </w:rPr>
      </w:pPr>
      <w:r w:rsidRPr="00AC2711">
        <w:rPr>
          <w:rFonts w:ascii="Arial Narrow" w:hAnsi="Arial Narrow" w:cs="Arial Narrow"/>
          <w:sz w:val="22"/>
          <w:szCs w:val="22"/>
        </w:rPr>
        <w:t xml:space="preserve"> </w:t>
      </w:r>
      <w:r w:rsidR="007D254C">
        <w:rPr>
          <w:rFonts w:ascii="Arial Narrow" w:hAnsi="Arial Narrow" w:cs="Arial Narrow"/>
          <w:sz w:val="22"/>
          <w:szCs w:val="22"/>
        </w:rPr>
        <w:t xml:space="preserve">        9.2.1</w:t>
      </w:r>
      <w:r w:rsidRPr="00AC2711">
        <w:rPr>
          <w:rFonts w:ascii="Arial Narrow" w:hAnsi="Arial Narrow" w:cs="Arial Narrow"/>
          <w:sz w:val="22"/>
          <w:szCs w:val="22"/>
        </w:rPr>
        <w:t xml:space="preserve">   </w:t>
      </w:r>
      <w:r w:rsidRPr="00AC2711">
        <w:rPr>
          <w:rFonts w:ascii="Arial Narrow" w:hAnsi="Arial Narrow" w:cs="Arial Narrow"/>
          <w:sz w:val="22"/>
          <w:szCs w:val="22"/>
        </w:rPr>
        <w:tab/>
        <w:t>v čase jej uzavretia existoval dôvod na vylúčenie Predávajúceho pre nesplnenie podmienky účasti podľa § 32  ods. 1 písm. a) zákona č. 343/2015 Z.</w:t>
      </w:r>
      <w:r>
        <w:rPr>
          <w:rFonts w:ascii="Arial Narrow" w:hAnsi="Arial Narrow" w:cs="Arial Narrow"/>
          <w:sz w:val="22"/>
          <w:szCs w:val="22"/>
        </w:rPr>
        <w:t xml:space="preserve"> </w:t>
      </w:r>
      <w:r w:rsidRPr="00AC2711">
        <w:rPr>
          <w:rFonts w:ascii="Arial Narrow" w:hAnsi="Arial Narrow" w:cs="Arial Narrow"/>
          <w:sz w:val="22"/>
          <w:szCs w:val="22"/>
        </w:rPr>
        <w:t>z.,</w:t>
      </w:r>
    </w:p>
    <w:p w:rsidR="00FD4E81" w:rsidRPr="00AC2711" w:rsidRDefault="007D254C" w:rsidP="00FD4E81">
      <w:pPr>
        <w:pStyle w:val="Odsekzoznamu"/>
        <w:tabs>
          <w:tab w:val="clear" w:pos="2160"/>
          <w:tab w:val="left" w:pos="1134"/>
        </w:tabs>
        <w:ind w:left="1134" w:hanging="708"/>
        <w:jc w:val="both"/>
        <w:rPr>
          <w:rFonts w:ascii="Arial Narrow" w:hAnsi="Arial Narrow" w:cs="Arial Narrow"/>
          <w:sz w:val="22"/>
          <w:szCs w:val="22"/>
        </w:rPr>
      </w:pPr>
      <w:r>
        <w:rPr>
          <w:rFonts w:ascii="Arial Narrow" w:hAnsi="Arial Narrow" w:cs="Arial Narrow"/>
          <w:sz w:val="22"/>
          <w:szCs w:val="22"/>
        </w:rPr>
        <w:t>9.2.2</w:t>
      </w:r>
      <w:r w:rsidR="00FD4E81" w:rsidRPr="00AC2711">
        <w:rPr>
          <w:rFonts w:ascii="Arial Narrow" w:hAnsi="Arial Narrow" w:cs="Arial Narrow"/>
          <w:sz w:val="22"/>
          <w:szCs w:val="22"/>
        </w:rPr>
        <w:t xml:space="preserve"> </w:t>
      </w:r>
      <w:r w:rsidR="00FD4E81" w:rsidRPr="00AC2711">
        <w:rPr>
          <w:rFonts w:ascii="Arial Narrow" w:hAnsi="Arial Narrow" w:cs="Arial Narrow"/>
          <w:sz w:val="22"/>
          <w:szCs w:val="22"/>
        </w:rPr>
        <w:tab/>
        <w:t>ak Zmluva nemala byť uzavretá s Predávajúcim v súvislosti so závažným porušením povinnosti vyplývajúcej z právne záväzného aktu Európskej únie, o ktorom rozhodol Súdny dvor Európskej únie v súlade so Zmluvou o fungovaní Európskej únie,</w:t>
      </w:r>
    </w:p>
    <w:p w:rsidR="00FD4E81" w:rsidRPr="00AC2711" w:rsidRDefault="00FD4E81" w:rsidP="00FD4E81">
      <w:pPr>
        <w:tabs>
          <w:tab w:val="clear" w:pos="2160"/>
          <w:tab w:val="clear" w:pos="2880"/>
          <w:tab w:val="clear" w:pos="4500"/>
          <w:tab w:val="left" w:pos="1134"/>
        </w:tabs>
        <w:autoSpaceDE w:val="0"/>
        <w:autoSpaceDN w:val="0"/>
        <w:adjustRightInd w:val="0"/>
        <w:ind w:left="1134" w:hanging="708"/>
        <w:jc w:val="both"/>
        <w:rPr>
          <w:rFonts w:ascii="Arial Narrow" w:hAnsi="Arial Narrow" w:cs="Arial Narrow"/>
          <w:sz w:val="22"/>
          <w:szCs w:val="22"/>
        </w:rPr>
      </w:pPr>
      <w:r w:rsidRPr="00AC2711">
        <w:rPr>
          <w:rFonts w:ascii="Arial Narrow" w:hAnsi="Arial Narrow" w:cs="Arial Narrow"/>
          <w:sz w:val="22"/>
          <w:szCs w:val="22"/>
        </w:rPr>
        <w:t>9.</w:t>
      </w:r>
      <w:r w:rsidR="007D254C">
        <w:rPr>
          <w:rFonts w:ascii="Arial Narrow" w:hAnsi="Arial Narrow" w:cs="Arial Narrow"/>
          <w:sz w:val="22"/>
          <w:szCs w:val="22"/>
        </w:rPr>
        <w:t>2.3</w:t>
      </w:r>
      <w:r w:rsidRPr="00AC2711">
        <w:rPr>
          <w:rFonts w:ascii="Arial Narrow" w:hAnsi="Arial Narrow" w:cs="Arial Narrow"/>
          <w:sz w:val="22"/>
          <w:szCs w:val="22"/>
        </w:rPr>
        <w:t xml:space="preserve"> </w:t>
      </w:r>
      <w:r w:rsidRPr="00AC2711">
        <w:rPr>
          <w:rFonts w:ascii="Arial Narrow" w:hAnsi="Arial Narrow" w:cs="Arial Narrow"/>
          <w:sz w:val="22"/>
          <w:szCs w:val="22"/>
        </w:rPr>
        <w:tab/>
      </w:r>
      <w:r w:rsidR="00960552">
        <w:rPr>
          <w:rFonts w:ascii="Arial Narrow" w:hAnsi="Arial Narrow" w:cs="Arial Narrow"/>
          <w:sz w:val="22"/>
          <w:szCs w:val="22"/>
        </w:rPr>
        <w:t xml:space="preserve">subdodávateľ/subdodávatelia </w:t>
      </w:r>
      <w:r w:rsidRPr="00AC2711">
        <w:rPr>
          <w:rFonts w:ascii="Arial Narrow" w:hAnsi="Arial Narrow" w:cs="Arial Narrow"/>
          <w:sz w:val="22"/>
          <w:szCs w:val="22"/>
        </w:rPr>
        <w:t xml:space="preserve">Predávajúceho nebol/neboli v čase uzavretia tejto Zmluvy zapísaný/zapísaní v registri partnerov verejného sektora alebo ak bol/boli vymazaný/vymazaní z registra partnerov verejného sektora; </w:t>
      </w:r>
    </w:p>
    <w:p w:rsidR="00FD4E81" w:rsidRPr="00AC2711" w:rsidRDefault="007D254C" w:rsidP="00FD4E81">
      <w:pPr>
        <w:tabs>
          <w:tab w:val="left" w:pos="1134"/>
        </w:tabs>
        <w:autoSpaceDE w:val="0"/>
        <w:autoSpaceDN w:val="0"/>
        <w:adjustRightInd w:val="0"/>
        <w:ind w:left="1134" w:hanging="1134"/>
        <w:jc w:val="both"/>
        <w:rPr>
          <w:rFonts w:ascii="Arial Narrow" w:hAnsi="Arial Narrow" w:cs="Arial Narrow"/>
          <w:sz w:val="22"/>
          <w:szCs w:val="22"/>
        </w:rPr>
      </w:pPr>
      <w:r>
        <w:rPr>
          <w:rFonts w:ascii="Arial Narrow" w:hAnsi="Arial Narrow" w:cs="Arial Narrow"/>
          <w:sz w:val="22"/>
          <w:szCs w:val="22"/>
        </w:rPr>
        <w:t xml:space="preserve">         9.2.4</w:t>
      </w:r>
      <w:r w:rsidR="00FD4E81" w:rsidRPr="00AC2711">
        <w:rPr>
          <w:rFonts w:ascii="Arial Narrow" w:hAnsi="Arial Narrow" w:cs="Arial Narrow"/>
          <w:sz w:val="22"/>
          <w:szCs w:val="22"/>
        </w:rPr>
        <w:t xml:space="preserve">   </w:t>
      </w:r>
      <w:r w:rsidR="00FD4E81" w:rsidRPr="00AC2711">
        <w:rPr>
          <w:rFonts w:ascii="Arial Narrow" w:hAnsi="Arial Narrow" w:cs="Arial Narrow"/>
          <w:sz w:val="22"/>
          <w:szCs w:val="22"/>
        </w:rPr>
        <w:tab/>
        <w:t>došlo k splneniu zákonných dôvodov na odstúpenie od tejto Zmluvy (najmä § 19 zákona č.</w:t>
      </w:r>
      <w:r w:rsidR="008A0CB5">
        <w:rPr>
          <w:rFonts w:ascii="Arial Narrow" w:hAnsi="Arial Narrow" w:cs="Arial Narrow"/>
          <w:sz w:val="22"/>
          <w:szCs w:val="22"/>
        </w:rPr>
        <w:t xml:space="preserve"> </w:t>
      </w:r>
      <w:r w:rsidR="00FD4E81" w:rsidRPr="00AC2711">
        <w:rPr>
          <w:rFonts w:ascii="Arial Narrow" w:hAnsi="Arial Narrow" w:cs="Arial Narrow"/>
          <w:sz w:val="22"/>
          <w:szCs w:val="22"/>
        </w:rPr>
        <w:t>343/2015 Z. z.),</w:t>
      </w:r>
    </w:p>
    <w:p w:rsidR="00FD4E81" w:rsidRDefault="007D254C" w:rsidP="00FD4E81">
      <w:pPr>
        <w:tabs>
          <w:tab w:val="left" w:pos="1134"/>
        </w:tabs>
        <w:autoSpaceDE w:val="0"/>
        <w:autoSpaceDN w:val="0"/>
        <w:adjustRightInd w:val="0"/>
        <w:ind w:left="1134" w:hanging="708"/>
        <w:jc w:val="both"/>
        <w:rPr>
          <w:rFonts w:ascii="Arial Narrow" w:hAnsi="Arial Narrow" w:cs="Arial Narrow"/>
          <w:sz w:val="22"/>
          <w:szCs w:val="22"/>
        </w:rPr>
      </w:pPr>
      <w:r>
        <w:rPr>
          <w:rFonts w:ascii="Arial Narrow" w:hAnsi="Arial Narrow" w:cs="Arial Narrow"/>
          <w:sz w:val="22"/>
          <w:szCs w:val="22"/>
        </w:rPr>
        <w:t>9.2.5</w:t>
      </w:r>
      <w:r w:rsidR="00FD4E81" w:rsidRPr="00AC2711">
        <w:rPr>
          <w:rFonts w:ascii="Arial Narrow" w:hAnsi="Arial Narrow" w:cs="Arial Narrow"/>
          <w:sz w:val="22"/>
          <w:szCs w:val="22"/>
        </w:rPr>
        <w:t xml:space="preserve">   </w:t>
      </w:r>
      <w:r w:rsidR="00FD4E81" w:rsidRPr="00AC2711">
        <w:rPr>
          <w:rFonts w:ascii="Arial Narrow" w:hAnsi="Arial Narrow" w:cs="Arial Narrow"/>
          <w:sz w:val="22"/>
          <w:szCs w:val="22"/>
        </w:rPr>
        <w:tab/>
        <w:t>Predávajúci koná v rozpore s touto Zmluvou a/alebo všeobecne záväznými právnymi predpismi platnými na území SR a na písomnú výzvu Kupujúceho toto konanie a jeho následky v určenej primeranej lehote neodstráni,</w:t>
      </w:r>
    </w:p>
    <w:p w:rsidR="00FD4E81" w:rsidRPr="007D254C" w:rsidRDefault="00FD4E81" w:rsidP="007D254C">
      <w:pPr>
        <w:pStyle w:val="Odsekzoznamu"/>
        <w:numPr>
          <w:ilvl w:val="2"/>
          <w:numId w:val="28"/>
        </w:numPr>
        <w:tabs>
          <w:tab w:val="clear" w:pos="2160"/>
          <w:tab w:val="clear" w:pos="2880"/>
          <w:tab w:val="clear" w:pos="4500"/>
          <w:tab w:val="left" w:pos="1134"/>
        </w:tabs>
        <w:autoSpaceDE w:val="0"/>
        <w:autoSpaceDN w:val="0"/>
        <w:adjustRightInd w:val="0"/>
        <w:jc w:val="both"/>
        <w:rPr>
          <w:rFonts w:ascii="Arial Narrow" w:hAnsi="Arial Narrow" w:cs="Arial Narrow"/>
          <w:sz w:val="22"/>
          <w:szCs w:val="22"/>
        </w:rPr>
      </w:pPr>
      <w:r w:rsidRPr="007D254C">
        <w:rPr>
          <w:rFonts w:ascii="Arial Narrow" w:hAnsi="Arial Narrow" w:cs="Arial Narrow"/>
          <w:sz w:val="22"/>
          <w:szCs w:val="22"/>
        </w:rPr>
        <w:t>proti Predávajúcemu sa začalo konkurzné konanie alebo reštrukturalizácia,</w:t>
      </w:r>
    </w:p>
    <w:p w:rsidR="00FD4E81" w:rsidRPr="00383737" w:rsidRDefault="00FD4E81" w:rsidP="00FD4E81">
      <w:pPr>
        <w:pStyle w:val="Odsekzoznamu"/>
        <w:numPr>
          <w:ilvl w:val="2"/>
          <w:numId w:val="28"/>
        </w:numPr>
        <w:tabs>
          <w:tab w:val="clear" w:pos="2160"/>
          <w:tab w:val="clear" w:pos="2880"/>
          <w:tab w:val="clear" w:pos="4500"/>
          <w:tab w:val="left" w:pos="1134"/>
        </w:tabs>
        <w:autoSpaceDE w:val="0"/>
        <w:autoSpaceDN w:val="0"/>
        <w:adjustRightInd w:val="0"/>
        <w:jc w:val="both"/>
        <w:rPr>
          <w:rFonts w:ascii="Arial Narrow" w:hAnsi="Arial Narrow" w:cs="Arial Narrow"/>
          <w:sz w:val="22"/>
          <w:szCs w:val="22"/>
        </w:rPr>
      </w:pPr>
      <w:r w:rsidRPr="00383737">
        <w:rPr>
          <w:rFonts w:ascii="Arial Narrow" w:hAnsi="Arial Narrow" w:cs="Arial Narrow"/>
          <w:sz w:val="22"/>
          <w:szCs w:val="22"/>
        </w:rPr>
        <w:t>Predávajúci vstúpil do likvidácie,</w:t>
      </w:r>
    </w:p>
    <w:p w:rsidR="00FD4E81" w:rsidRPr="00383737" w:rsidRDefault="00FD4E81" w:rsidP="00FD4E81">
      <w:pPr>
        <w:pStyle w:val="Odsekzoznamu"/>
        <w:numPr>
          <w:ilvl w:val="2"/>
          <w:numId w:val="28"/>
        </w:numPr>
        <w:tabs>
          <w:tab w:val="clear" w:pos="2160"/>
          <w:tab w:val="clear" w:pos="2880"/>
          <w:tab w:val="clear" w:pos="4500"/>
          <w:tab w:val="left" w:pos="1134"/>
        </w:tabs>
        <w:autoSpaceDE w:val="0"/>
        <w:autoSpaceDN w:val="0"/>
        <w:adjustRightInd w:val="0"/>
        <w:jc w:val="both"/>
        <w:rPr>
          <w:rFonts w:ascii="Arial Narrow" w:hAnsi="Arial Narrow" w:cs="Arial Narrow"/>
          <w:sz w:val="22"/>
          <w:szCs w:val="22"/>
        </w:rPr>
      </w:pPr>
      <w:r w:rsidRPr="00383737">
        <w:rPr>
          <w:rFonts w:ascii="Arial Narrow" w:hAnsi="Arial Narrow"/>
          <w:bCs/>
          <w:iCs/>
          <w:color w:val="000000"/>
          <w:sz w:val="22"/>
          <w:szCs w:val="22"/>
        </w:rPr>
        <w:t>ak kúpna cena bude fakturovaná v rozpore s podmienkami dohodnutými v tejto Zmluve,</w:t>
      </w:r>
    </w:p>
    <w:p w:rsidR="00FD4E81" w:rsidRPr="00383737" w:rsidRDefault="00FD4E81" w:rsidP="00FD4E81">
      <w:pPr>
        <w:pStyle w:val="Odsekzoznamu"/>
        <w:numPr>
          <w:ilvl w:val="2"/>
          <w:numId w:val="28"/>
        </w:numPr>
        <w:tabs>
          <w:tab w:val="clear" w:pos="2160"/>
          <w:tab w:val="clear" w:pos="2880"/>
          <w:tab w:val="clear" w:pos="4500"/>
          <w:tab w:val="left" w:pos="1134"/>
        </w:tabs>
        <w:autoSpaceDE w:val="0"/>
        <w:autoSpaceDN w:val="0"/>
        <w:adjustRightInd w:val="0"/>
        <w:jc w:val="both"/>
        <w:rPr>
          <w:rFonts w:ascii="Arial Narrow" w:hAnsi="Arial Narrow" w:cs="Arial Narrow"/>
          <w:sz w:val="22"/>
          <w:szCs w:val="22"/>
        </w:rPr>
      </w:pPr>
      <w:r w:rsidRPr="00383737">
        <w:rPr>
          <w:rFonts w:ascii="Arial Narrow" w:hAnsi="Arial Narrow"/>
          <w:bCs/>
          <w:iCs/>
          <w:color w:val="000000"/>
          <w:sz w:val="22"/>
          <w:szCs w:val="22"/>
        </w:rPr>
        <w:t>Predávajúci dodá Kupujúcemu Tovar takých parametrov, ktoré sú v rozpore s</w:t>
      </w:r>
      <w:r w:rsidR="00186E8C">
        <w:rPr>
          <w:rFonts w:ascii="Arial Narrow" w:hAnsi="Arial Narrow"/>
          <w:bCs/>
          <w:iCs/>
          <w:color w:val="000000"/>
          <w:sz w:val="22"/>
          <w:szCs w:val="22"/>
        </w:rPr>
        <w:t> opisom predmetu zákazky</w:t>
      </w:r>
      <w:r w:rsidRPr="00383737">
        <w:rPr>
          <w:rFonts w:ascii="Arial Narrow" w:hAnsi="Arial Narrow"/>
          <w:bCs/>
          <w:iCs/>
          <w:color w:val="000000"/>
          <w:sz w:val="22"/>
          <w:szCs w:val="22"/>
        </w:rPr>
        <w:t xml:space="preserve">, </w:t>
      </w:r>
    </w:p>
    <w:p w:rsidR="00FD4E81" w:rsidRPr="00C64FAD" w:rsidRDefault="00FD4E81" w:rsidP="00FD4E81">
      <w:pPr>
        <w:pStyle w:val="Odsekzoznamu"/>
        <w:numPr>
          <w:ilvl w:val="2"/>
          <w:numId w:val="28"/>
        </w:numPr>
        <w:tabs>
          <w:tab w:val="clear" w:pos="2160"/>
          <w:tab w:val="clear" w:pos="2880"/>
          <w:tab w:val="clear" w:pos="4500"/>
          <w:tab w:val="left" w:pos="1134"/>
        </w:tabs>
        <w:autoSpaceDE w:val="0"/>
        <w:autoSpaceDN w:val="0"/>
        <w:adjustRightInd w:val="0"/>
        <w:jc w:val="both"/>
        <w:rPr>
          <w:rFonts w:ascii="Arial Narrow" w:hAnsi="Arial Narrow" w:cs="Arial Narrow"/>
          <w:sz w:val="22"/>
          <w:szCs w:val="22"/>
        </w:rPr>
      </w:pPr>
      <w:r w:rsidRPr="00383737">
        <w:rPr>
          <w:rFonts w:ascii="Arial Narrow" w:hAnsi="Arial Narrow" w:cs="Arial Narrow"/>
          <w:sz w:val="22"/>
          <w:szCs w:val="22"/>
        </w:rPr>
        <w:t>pre Predávajúceho sa stane plnenie z tejto Zmluvy úplne nemožným</w:t>
      </w:r>
      <w:r>
        <w:rPr>
          <w:rFonts w:ascii="Arial Narrow" w:hAnsi="Arial Narrow" w:cs="Arial Narrow"/>
          <w:sz w:val="22"/>
          <w:szCs w:val="22"/>
        </w:rPr>
        <w:t>,</w:t>
      </w:r>
    </w:p>
    <w:p w:rsidR="00FD4E81" w:rsidRPr="00383737" w:rsidRDefault="00FD4E81" w:rsidP="008A0CB5">
      <w:pPr>
        <w:pStyle w:val="Odsekzoznamu"/>
        <w:numPr>
          <w:ilvl w:val="2"/>
          <w:numId w:val="28"/>
        </w:numPr>
        <w:tabs>
          <w:tab w:val="clear" w:pos="2160"/>
          <w:tab w:val="clear" w:pos="2880"/>
          <w:tab w:val="clear" w:pos="4500"/>
          <w:tab w:val="left" w:pos="1134"/>
        </w:tabs>
        <w:autoSpaceDE w:val="0"/>
        <w:autoSpaceDN w:val="0"/>
        <w:adjustRightInd w:val="0"/>
        <w:spacing w:after="120"/>
        <w:ind w:left="1157"/>
        <w:jc w:val="both"/>
        <w:rPr>
          <w:rFonts w:ascii="Arial Narrow" w:hAnsi="Arial Narrow" w:cs="Arial Narrow"/>
          <w:sz w:val="22"/>
          <w:szCs w:val="22"/>
        </w:rPr>
      </w:pPr>
      <w:r>
        <w:rPr>
          <w:rFonts w:ascii="Arial Narrow" w:hAnsi="Arial Narrow" w:cs="Arial Narrow"/>
          <w:sz w:val="22"/>
          <w:szCs w:val="22"/>
        </w:rPr>
        <w:t xml:space="preserve">Predávajúci je v omeškaní s dodaním Tovaru v lehote podľa čl. </w:t>
      </w:r>
      <w:r w:rsidR="00186E8C">
        <w:rPr>
          <w:rFonts w:ascii="Arial Narrow" w:hAnsi="Arial Narrow" w:cs="Arial Narrow"/>
          <w:sz w:val="22"/>
          <w:szCs w:val="22"/>
        </w:rPr>
        <w:t>IV</w:t>
      </w:r>
      <w:r>
        <w:rPr>
          <w:rFonts w:ascii="Arial Narrow" w:hAnsi="Arial Narrow" w:cs="Arial Narrow"/>
          <w:sz w:val="22"/>
          <w:szCs w:val="22"/>
        </w:rPr>
        <w:t xml:space="preserve"> bod </w:t>
      </w:r>
      <w:r w:rsidR="00186E8C">
        <w:rPr>
          <w:rFonts w:ascii="Arial Narrow" w:hAnsi="Arial Narrow" w:cs="Arial Narrow"/>
          <w:sz w:val="22"/>
          <w:szCs w:val="22"/>
        </w:rPr>
        <w:t>4</w:t>
      </w:r>
      <w:r>
        <w:rPr>
          <w:rFonts w:ascii="Arial Narrow" w:hAnsi="Arial Narrow" w:cs="Arial Narrow"/>
          <w:sz w:val="22"/>
          <w:szCs w:val="22"/>
        </w:rPr>
        <w:t>.</w:t>
      </w:r>
      <w:r w:rsidR="00186E8C">
        <w:rPr>
          <w:rFonts w:ascii="Arial Narrow" w:hAnsi="Arial Narrow" w:cs="Arial Narrow"/>
          <w:sz w:val="22"/>
          <w:szCs w:val="22"/>
        </w:rPr>
        <w:t>2</w:t>
      </w:r>
      <w:r>
        <w:rPr>
          <w:rFonts w:ascii="Arial Narrow" w:hAnsi="Arial Narrow" w:cs="Arial Narrow"/>
          <w:sz w:val="22"/>
          <w:szCs w:val="22"/>
        </w:rPr>
        <w:t xml:space="preserve"> tejto Zmluvy</w:t>
      </w:r>
      <w:r w:rsidRPr="00383737">
        <w:rPr>
          <w:rFonts w:ascii="Arial Narrow" w:hAnsi="Arial Narrow" w:cs="Arial Narrow"/>
          <w:sz w:val="22"/>
          <w:szCs w:val="22"/>
        </w:rPr>
        <w:t>.</w:t>
      </w:r>
    </w:p>
    <w:p w:rsidR="00FD4E81" w:rsidRPr="00AC2711" w:rsidRDefault="00FD4E81" w:rsidP="00FD4E81">
      <w:pPr>
        <w:autoSpaceDE w:val="0"/>
        <w:autoSpaceDN w:val="0"/>
        <w:adjustRightInd w:val="0"/>
        <w:jc w:val="both"/>
        <w:rPr>
          <w:rFonts w:ascii="Arial Narrow" w:hAnsi="Arial Narrow" w:cs="Arial Narrow"/>
          <w:sz w:val="22"/>
          <w:szCs w:val="22"/>
        </w:rPr>
      </w:pPr>
      <w:r w:rsidRPr="00AC2711">
        <w:rPr>
          <w:rFonts w:ascii="Arial Narrow" w:hAnsi="Arial Narrow" w:cs="Arial Narrow"/>
          <w:sz w:val="22"/>
          <w:szCs w:val="22"/>
        </w:rPr>
        <w:t>9.3.</w:t>
      </w:r>
      <w:r w:rsidRPr="00AC2711">
        <w:rPr>
          <w:rFonts w:ascii="Arial Narrow" w:hAnsi="Arial Narrow" w:cs="Arial Narrow"/>
          <w:sz w:val="21"/>
          <w:szCs w:val="21"/>
        </w:rPr>
        <w:t xml:space="preserve">   </w:t>
      </w:r>
      <w:r w:rsidRPr="00AC2711">
        <w:rPr>
          <w:rFonts w:ascii="Arial Narrow" w:hAnsi="Arial Narrow" w:cs="Arial Narrow"/>
          <w:sz w:val="22"/>
          <w:szCs w:val="22"/>
        </w:rPr>
        <w:t>Predávajúci má právo odstúpiť od tejto Zmluvy  ak:</w:t>
      </w:r>
    </w:p>
    <w:p w:rsidR="00FD4E81" w:rsidRPr="00AC2711" w:rsidRDefault="00FD4E81" w:rsidP="00FD4E81">
      <w:pPr>
        <w:pStyle w:val="Odsekzoznamu"/>
        <w:tabs>
          <w:tab w:val="left" w:pos="1134"/>
        </w:tabs>
        <w:autoSpaceDE w:val="0"/>
        <w:autoSpaceDN w:val="0"/>
        <w:adjustRightInd w:val="0"/>
        <w:ind w:left="1134" w:hanging="708"/>
        <w:jc w:val="both"/>
        <w:rPr>
          <w:rFonts w:ascii="Arial Narrow" w:hAnsi="Arial Narrow" w:cs="Arial Narrow"/>
          <w:sz w:val="22"/>
          <w:szCs w:val="22"/>
        </w:rPr>
      </w:pPr>
      <w:r w:rsidRPr="00AC2711">
        <w:rPr>
          <w:rFonts w:ascii="Arial Narrow" w:hAnsi="Arial Narrow" w:cs="Arial Narrow"/>
          <w:sz w:val="22"/>
          <w:szCs w:val="22"/>
        </w:rPr>
        <w:t>9.3.1     Kupujúci preukázateľným spôsobom neposkytuje Predávajúcemu potrebnú súčinnosť pri plnení   tejto Zmluvy, a to ani po doručenom písomnom upozornení a poskytnutí primeranej lehoty na nápravu Predávajúcim,</w:t>
      </w:r>
    </w:p>
    <w:p w:rsidR="00FD4E81" w:rsidRPr="00AC2711" w:rsidRDefault="00FD4E81" w:rsidP="008A0CB5">
      <w:pPr>
        <w:pStyle w:val="Odsekzoznamu"/>
        <w:numPr>
          <w:ilvl w:val="2"/>
          <w:numId w:val="27"/>
        </w:numPr>
        <w:tabs>
          <w:tab w:val="left" w:pos="1134"/>
        </w:tabs>
        <w:autoSpaceDE w:val="0"/>
        <w:autoSpaceDN w:val="0"/>
        <w:adjustRightInd w:val="0"/>
        <w:spacing w:after="120"/>
        <w:ind w:left="1077" w:hanging="652"/>
        <w:jc w:val="both"/>
        <w:rPr>
          <w:rFonts w:ascii="Arial Narrow" w:hAnsi="Arial Narrow" w:cs="Arial Narrow"/>
          <w:sz w:val="22"/>
          <w:szCs w:val="22"/>
        </w:rPr>
      </w:pPr>
      <w:r w:rsidRPr="00AC2711">
        <w:rPr>
          <w:rFonts w:ascii="Arial Narrow" w:hAnsi="Arial Narrow" w:cs="Arial Narrow"/>
          <w:sz w:val="22"/>
          <w:szCs w:val="22"/>
        </w:rPr>
        <w:t xml:space="preserve"> Kupujúci poruší túto Zmluvu podstatným spôsobom, pričom za podstatné porušenie na strane  </w:t>
      </w:r>
      <w:r w:rsidRPr="00AC2711">
        <w:rPr>
          <w:rFonts w:ascii="Arial Narrow" w:hAnsi="Arial Narrow" w:cs="Arial Narrow"/>
          <w:sz w:val="22"/>
          <w:szCs w:val="22"/>
        </w:rPr>
        <w:br/>
        <w:t xml:space="preserve"> Kupujúceho  sa považuje omeškanie Kupujúceho s úhradou faktúry/faktúr o viac ako 60 dní po  </w:t>
      </w:r>
      <w:r w:rsidRPr="00AC2711">
        <w:rPr>
          <w:rFonts w:ascii="Arial Narrow" w:hAnsi="Arial Narrow" w:cs="Arial Narrow"/>
          <w:sz w:val="22"/>
          <w:szCs w:val="22"/>
        </w:rPr>
        <w:br/>
        <w:t xml:space="preserve"> lehote jej/ich splatnosti.</w:t>
      </w:r>
    </w:p>
    <w:p w:rsidR="00FD4E81" w:rsidRPr="00AC2711" w:rsidRDefault="00FD4E81" w:rsidP="008A0CB5">
      <w:pPr>
        <w:pStyle w:val="Odsekzoznamu"/>
        <w:widowControl w:val="0"/>
        <w:numPr>
          <w:ilvl w:val="1"/>
          <w:numId w:val="31"/>
        </w:numPr>
        <w:ind w:left="567" w:right="23" w:hanging="567"/>
        <w:contextualSpacing/>
        <w:jc w:val="both"/>
        <w:rPr>
          <w:rFonts w:ascii="Arial Narrow" w:hAnsi="Arial Narrow"/>
          <w:noProof/>
          <w:sz w:val="22"/>
          <w:szCs w:val="22"/>
        </w:rPr>
      </w:pPr>
      <w:r w:rsidRPr="00AC2711">
        <w:rPr>
          <w:rFonts w:ascii="Arial Narrow" w:hAnsi="Arial Narrow"/>
          <w:noProof/>
          <w:sz w:val="22"/>
          <w:szCs w:val="22"/>
        </w:rPr>
        <w:t xml:space="preserve">Odstúpenie od tejto Zmluvy musí byť vyhotovené v písomnej forme a preukázateľne doručené druhej Zmluvnej strane. Dňom doručenia písomného prejavu vôle odstúpenia od </w:t>
      </w:r>
      <w:r>
        <w:rPr>
          <w:rFonts w:ascii="Arial Narrow" w:hAnsi="Arial Narrow"/>
          <w:noProof/>
          <w:sz w:val="22"/>
          <w:szCs w:val="22"/>
        </w:rPr>
        <w:t xml:space="preserve">tejto Zmluvy jednou </w:t>
      </w:r>
      <w:r w:rsidRPr="00AC2711">
        <w:rPr>
          <w:rFonts w:ascii="Arial Narrow" w:hAnsi="Arial Narrow"/>
          <w:noProof/>
          <w:sz w:val="22"/>
          <w:szCs w:val="22"/>
        </w:rPr>
        <w:t>zo Zmluvných strán táto Zmluva zaniká. Odstúpenie od Zm</w:t>
      </w:r>
      <w:r>
        <w:rPr>
          <w:rFonts w:ascii="Arial Narrow" w:hAnsi="Arial Narrow"/>
          <w:noProof/>
          <w:sz w:val="22"/>
          <w:szCs w:val="22"/>
        </w:rPr>
        <w:t xml:space="preserve">luvy sa nedotýka nároku </w:t>
      </w:r>
      <w:r w:rsidRPr="00AC2711">
        <w:rPr>
          <w:rFonts w:ascii="Arial Narrow" w:hAnsi="Arial Narrow"/>
          <w:noProof/>
          <w:sz w:val="22"/>
          <w:szCs w:val="22"/>
        </w:rPr>
        <w:t xml:space="preserve">na zaplatenie zmluvnej pokuty a nároku na náhradu škody spôsobenej porušením povinností vyplývajúcich z tejto Zmluvy. Zmluvná strana, ktorá odstúpi od tejto Zmluvy, má právo požadovať od druhej </w:t>
      </w:r>
      <w:r w:rsidR="00D60CDB">
        <w:rPr>
          <w:rFonts w:ascii="Arial Narrow" w:hAnsi="Arial Narrow"/>
          <w:noProof/>
          <w:sz w:val="22"/>
          <w:szCs w:val="22"/>
        </w:rPr>
        <w:t xml:space="preserve"> Zmluvnej </w:t>
      </w:r>
      <w:r w:rsidRPr="00AC2711">
        <w:rPr>
          <w:rFonts w:ascii="Arial Narrow" w:hAnsi="Arial Narrow"/>
          <w:noProof/>
          <w:sz w:val="22"/>
          <w:szCs w:val="22"/>
        </w:rPr>
        <w:t>strany náhradu škody, ktorá jej týmto konaním vznikla, okrem prípadov vyššej moci</w:t>
      </w:r>
      <w:r w:rsidR="00D60CDB">
        <w:rPr>
          <w:rFonts w:ascii="Arial Narrow" w:hAnsi="Arial Narrow"/>
          <w:noProof/>
          <w:sz w:val="22"/>
          <w:szCs w:val="22"/>
        </w:rPr>
        <w:t xml:space="preserve"> uvedených v čl. VIII bod 8.2 tejto Zmluvy</w:t>
      </w:r>
      <w:r w:rsidRPr="00AC2711">
        <w:rPr>
          <w:rFonts w:ascii="Arial Narrow" w:hAnsi="Arial Narrow"/>
          <w:noProof/>
          <w:sz w:val="22"/>
          <w:szCs w:val="22"/>
        </w:rPr>
        <w:t xml:space="preserve">. </w:t>
      </w:r>
    </w:p>
    <w:p w:rsidR="008A0CB5" w:rsidRPr="008A0CB5" w:rsidRDefault="008A0CB5" w:rsidP="008A0CB5">
      <w:pPr>
        <w:pStyle w:val="Odsekzoznamu"/>
        <w:spacing w:line="24" w:lineRule="atLeast"/>
        <w:ind w:left="360"/>
        <w:jc w:val="center"/>
        <w:rPr>
          <w:rFonts w:ascii="Arial Narrow" w:hAnsi="Arial Narrow" w:cstheme="minorHAnsi"/>
          <w:b/>
          <w:sz w:val="22"/>
          <w:szCs w:val="22"/>
        </w:rPr>
      </w:pPr>
      <w:r w:rsidRPr="008A0CB5">
        <w:rPr>
          <w:rFonts w:ascii="Arial Narrow" w:hAnsi="Arial Narrow" w:cstheme="minorHAnsi"/>
          <w:b/>
          <w:sz w:val="22"/>
          <w:szCs w:val="22"/>
        </w:rPr>
        <w:t>Článok X.</w:t>
      </w:r>
    </w:p>
    <w:p w:rsidR="008A0CB5" w:rsidRPr="008A0CB5" w:rsidRDefault="008A0CB5" w:rsidP="008A0CB5">
      <w:pPr>
        <w:pStyle w:val="Odsekzoznamu"/>
        <w:spacing w:line="24" w:lineRule="atLeast"/>
        <w:ind w:left="360"/>
        <w:jc w:val="center"/>
        <w:rPr>
          <w:rFonts w:ascii="Arial Narrow" w:hAnsi="Arial Narrow" w:cstheme="minorHAnsi"/>
          <w:b/>
          <w:sz w:val="22"/>
          <w:szCs w:val="22"/>
        </w:rPr>
      </w:pPr>
      <w:r w:rsidRPr="008A0CB5">
        <w:rPr>
          <w:rFonts w:ascii="Arial Narrow" w:hAnsi="Arial Narrow" w:cstheme="minorHAnsi"/>
          <w:b/>
          <w:sz w:val="22"/>
          <w:szCs w:val="22"/>
        </w:rPr>
        <w:t>Ochrana a zabezpečenie dôverných informácií</w:t>
      </w:r>
    </w:p>
    <w:p w:rsidR="008A0CB5" w:rsidRPr="008A0CB5" w:rsidRDefault="008A0CB5" w:rsidP="008A0CB5">
      <w:pPr>
        <w:pStyle w:val="Odsekzoznamu"/>
        <w:tabs>
          <w:tab w:val="clear" w:pos="2160"/>
          <w:tab w:val="clear" w:pos="2880"/>
          <w:tab w:val="clear" w:pos="4500"/>
        </w:tabs>
        <w:spacing w:line="24" w:lineRule="atLeast"/>
        <w:ind w:left="567" w:hanging="567"/>
        <w:jc w:val="both"/>
        <w:rPr>
          <w:rFonts w:ascii="Arial Narrow" w:hAnsi="Arial Narrow" w:cstheme="minorHAnsi"/>
          <w:sz w:val="22"/>
          <w:szCs w:val="22"/>
        </w:rPr>
      </w:pPr>
      <w:r w:rsidRPr="008A0CB5">
        <w:rPr>
          <w:rFonts w:ascii="Arial Narrow" w:hAnsi="Arial Narrow" w:cstheme="minorHAnsi"/>
          <w:sz w:val="22"/>
          <w:szCs w:val="22"/>
        </w:rPr>
        <w:t xml:space="preserve">10.1  </w:t>
      </w:r>
      <w:r>
        <w:rPr>
          <w:rFonts w:ascii="Arial Narrow" w:hAnsi="Arial Narrow" w:cstheme="minorHAnsi"/>
          <w:sz w:val="22"/>
          <w:szCs w:val="22"/>
        </w:rPr>
        <w:t xml:space="preserve"> </w:t>
      </w:r>
      <w:r w:rsidRPr="008A0CB5">
        <w:rPr>
          <w:rFonts w:ascii="Arial Narrow" w:hAnsi="Arial Narrow" w:cstheme="minorHAnsi"/>
          <w:sz w:val="22"/>
          <w:szCs w:val="22"/>
        </w:rPr>
        <w:t xml:space="preserve">V súvislosti s dôvernými informáciami sprístupnenými druhej Zmluvnej strane je každá Zmluvná strana povinná počas </w:t>
      </w:r>
      <w:r w:rsidR="00D60CDB">
        <w:rPr>
          <w:rFonts w:ascii="Arial Narrow" w:hAnsi="Arial Narrow" w:cstheme="minorHAnsi"/>
          <w:sz w:val="22"/>
          <w:szCs w:val="22"/>
        </w:rPr>
        <w:t xml:space="preserve">doby trvania </w:t>
      </w:r>
      <w:r w:rsidRPr="008A0CB5">
        <w:rPr>
          <w:rFonts w:ascii="Arial Narrow" w:hAnsi="Arial Narrow" w:cstheme="minorHAnsi"/>
          <w:sz w:val="22"/>
          <w:szCs w:val="22"/>
        </w:rPr>
        <w:t xml:space="preserve"> tejto Zmluvy a po dobu dvoch rokov po</w:t>
      </w:r>
      <w:r w:rsidR="00D60CDB">
        <w:rPr>
          <w:rFonts w:ascii="Arial Narrow" w:hAnsi="Arial Narrow" w:cstheme="minorHAnsi"/>
          <w:sz w:val="22"/>
          <w:szCs w:val="22"/>
        </w:rPr>
        <w:t xml:space="preserve"> jej </w:t>
      </w:r>
      <w:r w:rsidRPr="008A0CB5">
        <w:rPr>
          <w:rFonts w:ascii="Arial Narrow" w:hAnsi="Arial Narrow" w:cstheme="minorHAnsi"/>
          <w:sz w:val="22"/>
          <w:szCs w:val="22"/>
        </w:rPr>
        <w:t xml:space="preserve"> skončení uchovávať a zabezpečovať utajenie a dôvernosť akýchkoľvek informácií označených za dôverné a nebude takéto informácie reprodukovať ani poskytovať tretím </w:t>
      </w:r>
      <w:r w:rsidR="00D60CDB">
        <w:rPr>
          <w:rFonts w:ascii="Arial Narrow" w:hAnsi="Arial Narrow" w:cstheme="minorHAnsi"/>
          <w:sz w:val="22"/>
          <w:szCs w:val="22"/>
        </w:rPr>
        <w:t xml:space="preserve">osobám </w:t>
      </w:r>
      <w:r w:rsidRPr="008A0CB5">
        <w:rPr>
          <w:rFonts w:ascii="Arial Narrow" w:hAnsi="Arial Narrow" w:cstheme="minorHAnsi"/>
          <w:sz w:val="22"/>
          <w:szCs w:val="22"/>
        </w:rPr>
        <w:t>bez predchádzajúceho písomného súhlasu druhej</w:t>
      </w:r>
      <w:r w:rsidR="00D60CDB">
        <w:rPr>
          <w:rFonts w:ascii="Arial Narrow" w:hAnsi="Arial Narrow" w:cstheme="minorHAnsi"/>
          <w:sz w:val="22"/>
          <w:szCs w:val="22"/>
        </w:rPr>
        <w:t xml:space="preserve"> zmluvnej</w:t>
      </w:r>
      <w:r w:rsidRPr="008A0CB5">
        <w:rPr>
          <w:rFonts w:ascii="Arial Narrow" w:hAnsi="Arial Narrow" w:cstheme="minorHAnsi"/>
          <w:sz w:val="22"/>
          <w:szCs w:val="22"/>
        </w:rPr>
        <w:t xml:space="preserve"> strany a ani ich využívať iným spôsobom, ako na naplnenie účelu tejto Zmluvy.</w:t>
      </w:r>
      <w:r w:rsidR="00D60CDB">
        <w:rPr>
          <w:rFonts w:ascii="Arial Narrow" w:hAnsi="Arial Narrow" w:cstheme="minorHAnsi"/>
          <w:sz w:val="22"/>
          <w:szCs w:val="22"/>
        </w:rPr>
        <w:t xml:space="preserve"> Uvedené sa nevzťahuje na poskytovanie informácii na základe osobitných všeobecne záväzných právnych predpisov, a to najmä zákona č. 211/2000 Z. z. o slobodnom prístupe k informáciám a o zmene a doplnení niektorých zákonov (zákon o slobode informácií) v znení neskorších predpisov.</w:t>
      </w:r>
    </w:p>
    <w:p w:rsidR="00FD4E81" w:rsidRPr="00AC2711" w:rsidRDefault="00FD4E81" w:rsidP="00FD4E81">
      <w:pPr>
        <w:tabs>
          <w:tab w:val="left" w:pos="708"/>
        </w:tabs>
        <w:ind w:right="28"/>
        <w:rPr>
          <w:rFonts w:ascii="Arial Narrow" w:hAnsi="Arial Narrow"/>
          <w:bCs/>
          <w:iCs/>
          <w:color w:val="000000"/>
          <w:sz w:val="22"/>
          <w:szCs w:val="22"/>
        </w:rPr>
      </w:pPr>
    </w:p>
    <w:p w:rsidR="00FD4E81" w:rsidRPr="00AC2711" w:rsidRDefault="00FD4E81" w:rsidP="00FD4E81">
      <w:pPr>
        <w:widowControl w:val="0"/>
        <w:tabs>
          <w:tab w:val="left" w:pos="708"/>
        </w:tabs>
        <w:autoSpaceDE w:val="0"/>
        <w:autoSpaceDN w:val="0"/>
        <w:adjustRightInd w:val="0"/>
        <w:jc w:val="center"/>
        <w:rPr>
          <w:rFonts w:ascii="Arial Narrow" w:hAnsi="Arial Narrow"/>
          <w:b/>
          <w:bCs/>
          <w:iCs/>
          <w:color w:val="000000"/>
          <w:sz w:val="22"/>
          <w:szCs w:val="22"/>
        </w:rPr>
      </w:pPr>
      <w:r w:rsidRPr="00AC2711">
        <w:rPr>
          <w:rFonts w:ascii="Arial Narrow" w:hAnsi="Arial Narrow"/>
          <w:b/>
          <w:bCs/>
          <w:iCs/>
          <w:color w:val="000000"/>
          <w:sz w:val="22"/>
          <w:szCs w:val="22"/>
        </w:rPr>
        <w:t xml:space="preserve">Článok </w:t>
      </w:r>
      <w:r w:rsidR="00186E8C">
        <w:rPr>
          <w:rFonts w:ascii="Arial Narrow" w:hAnsi="Arial Narrow"/>
          <w:b/>
          <w:bCs/>
          <w:iCs/>
          <w:color w:val="000000"/>
          <w:sz w:val="22"/>
          <w:szCs w:val="22"/>
        </w:rPr>
        <w:t>X</w:t>
      </w:r>
      <w:r w:rsidR="008A0CB5">
        <w:rPr>
          <w:rFonts w:ascii="Arial Narrow" w:hAnsi="Arial Narrow"/>
          <w:b/>
          <w:bCs/>
          <w:iCs/>
          <w:color w:val="000000"/>
          <w:sz w:val="22"/>
          <w:szCs w:val="22"/>
        </w:rPr>
        <w:t>I</w:t>
      </w:r>
      <w:r w:rsidR="00186E8C">
        <w:rPr>
          <w:rFonts w:ascii="Arial Narrow" w:hAnsi="Arial Narrow"/>
          <w:b/>
          <w:bCs/>
          <w:iCs/>
          <w:color w:val="000000"/>
          <w:sz w:val="22"/>
          <w:szCs w:val="22"/>
        </w:rPr>
        <w:t>.</w:t>
      </w:r>
    </w:p>
    <w:p w:rsidR="00FD4E81" w:rsidRPr="00AC2711" w:rsidRDefault="00FD4E81" w:rsidP="00FD4E81">
      <w:pPr>
        <w:widowControl w:val="0"/>
        <w:tabs>
          <w:tab w:val="left" w:pos="708"/>
        </w:tabs>
        <w:autoSpaceDE w:val="0"/>
        <w:autoSpaceDN w:val="0"/>
        <w:adjustRightInd w:val="0"/>
        <w:jc w:val="center"/>
        <w:rPr>
          <w:rFonts w:ascii="Arial Narrow" w:hAnsi="Arial Narrow"/>
          <w:b/>
          <w:bCs/>
          <w:iCs/>
          <w:color w:val="000000"/>
          <w:sz w:val="22"/>
          <w:szCs w:val="22"/>
        </w:rPr>
      </w:pPr>
      <w:r w:rsidRPr="00AC2711">
        <w:rPr>
          <w:rFonts w:ascii="Arial Narrow" w:hAnsi="Arial Narrow"/>
          <w:b/>
          <w:bCs/>
          <w:iCs/>
          <w:color w:val="000000"/>
          <w:sz w:val="22"/>
          <w:szCs w:val="22"/>
        </w:rPr>
        <w:t>Spoločné a záverečné ustanovenia</w:t>
      </w:r>
    </w:p>
    <w:p w:rsidR="00FD4E81" w:rsidRPr="008A0CB5" w:rsidRDefault="00FD4E81" w:rsidP="008A0CB5">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A0CB5">
        <w:rPr>
          <w:rFonts w:ascii="Arial Narrow" w:hAnsi="Arial Narrow"/>
          <w:bCs/>
          <w:iCs/>
          <w:color w:val="000000"/>
          <w:sz w:val="22"/>
          <w:szCs w:val="22"/>
        </w:rPr>
        <w:t>Táto Zmluva nadobúda platnosť dňom jej podpisu oboma Zmluvnými stranami a účinnosť dňom nasledujúcim po dni jej zverejnenia v Centrálnom registri zmlúv vedenom Úradom vlády Slovenskej republiky</w:t>
      </w:r>
      <w:r w:rsidR="00FC1207">
        <w:rPr>
          <w:rFonts w:ascii="Arial Narrow" w:hAnsi="Arial Narrow"/>
          <w:bCs/>
          <w:iCs/>
          <w:color w:val="000000"/>
          <w:sz w:val="22"/>
          <w:szCs w:val="22"/>
        </w:rPr>
        <w:t>.</w:t>
      </w:r>
      <w:r w:rsidRPr="008A0CB5">
        <w:rPr>
          <w:rFonts w:ascii="Arial Narrow" w:hAnsi="Arial Narrow"/>
          <w:bCs/>
          <w:iCs/>
          <w:color w:val="000000"/>
          <w:sz w:val="22"/>
          <w:szCs w:val="22"/>
        </w:rPr>
        <w:t xml:space="preserve"> </w:t>
      </w:r>
      <w:r w:rsidR="00FC1207" w:rsidRPr="008A0CB5">
        <w:rPr>
          <w:rFonts w:ascii="Arial Narrow" w:hAnsi="Arial Narrow"/>
          <w:sz w:val="22"/>
          <w:szCs w:val="22"/>
        </w:rPr>
        <w:t>Zverejnenie zmluvy v Centrálnom registri zmlúv zabezpečí Kupujúci</w:t>
      </w:r>
      <w:r w:rsidR="00FC1207">
        <w:rPr>
          <w:rFonts w:ascii="Arial Narrow" w:hAnsi="Arial Narrow"/>
          <w:sz w:val="22"/>
          <w:szCs w:val="22"/>
        </w:rPr>
        <w:t>.</w:t>
      </w:r>
    </w:p>
    <w:p w:rsidR="00FD4E81" w:rsidRPr="008738B1"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bCs/>
          <w:iCs/>
          <w:color w:val="000000"/>
          <w:sz w:val="22"/>
          <w:szCs w:val="22"/>
        </w:rPr>
        <w:t>Túto Zmluvu je možné meniť alebo dopĺňať len formou písomných a očíslovaných dodatkov, obojstranne odsúhlasených oboma Zmluvnými stranami, ktoré sa po nadobudnutí účinnosti stanú neoddeliteľnou súčasťou tejto Zmluvy.</w:t>
      </w:r>
    </w:p>
    <w:p w:rsidR="00FD4E81" w:rsidRPr="008738B1"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noProof/>
          <w:sz w:val="22"/>
          <w:szCs w:val="22"/>
        </w:rPr>
        <w:t xml:space="preserve">Žiadna zo Zmluvných strán nie je oprávnená postúpiť svoje práva a povinnosti podľa tejto Zmluvy na </w:t>
      </w:r>
      <w:r>
        <w:rPr>
          <w:rFonts w:ascii="Arial Narrow" w:hAnsi="Arial Narrow"/>
          <w:noProof/>
          <w:sz w:val="22"/>
          <w:szCs w:val="22"/>
        </w:rPr>
        <w:t>tretiu</w:t>
      </w:r>
      <w:r w:rsidRPr="008738B1">
        <w:rPr>
          <w:rFonts w:ascii="Arial Narrow" w:hAnsi="Arial Narrow"/>
          <w:noProof/>
          <w:sz w:val="22"/>
          <w:szCs w:val="22"/>
        </w:rPr>
        <w:t xml:space="preserve"> osobu bez predchádzajúceho písomného súhlasu druhej Zmluvnej strany.</w:t>
      </w:r>
    </w:p>
    <w:p w:rsidR="00FD4E81" w:rsidRPr="00E55E9F"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bCs/>
          <w:iCs/>
          <w:color w:val="000000"/>
          <w:sz w:val="22"/>
          <w:szCs w:val="22"/>
        </w:rPr>
        <w:t xml:space="preserve">Práva a povinnosti Zmluvných strán výslovne neupravené touto Zmluvou sa riadia ustanoveniami Obchodného zákonníka a ostatných všeobecne záväzných právnych predpisov platných na území Slovenskej republiky. </w:t>
      </w:r>
      <w:r w:rsidRPr="008738B1">
        <w:rPr>
          <w:rFonts w:ascii="Arial Narrow" w:hAnsi="Arial Narrow"/>
          <w:bCs/>
          <w:iCs/>
          <w:color w:val="000000"/>
          <w:sz w:val="22"/>
          <w:szCs w:val="22"/>
        </w:rPr>
        <w:lastRenderedPageBreak/>
        <w:t>Prípadné spory, ktoré vzniknú  z tejto Zmluvy, sa budú Zmluvné strany snažiť riešiť predovšetkým dohodou, ktorá musí mať písomnú formu a v prípade, že sa Zmluvné strany nedohodnú, bude spory z tejto Zmluvy rozhodovať vecne a miestne príslušný súd SR.</w:t>
      </w:r>
    </w:p>
    <w:p w:rsidR="00E55E9F" w:rsidRPr="00BE30F5" w:rsidRDefault="00E55E9F" w:rsidP="00E55E9F">
      <w:pPr>
        <w:pStyle w:val="Odsekzoznamu"/>
        <w:numPr>
          <w:ilvl w:val="1"/>
          <w:numId w:val="30"/>
        </w:numPr>
        <w:tabs>
          <w:tab w:val="clear" w:pos="2160"/>
          <w:tab w:val="clear" w:pos="2880"/>
          <w:tab w:val="clear" w:pos="4500"/>
        </w:tabs>
        <w:ind w:left="567" w:hanging="567"/>
        <w:jc w:val="both"/>
        <w:rPr>
          <w:rFonts w:ascii="Arial Narrow" w:hAnsi="Arial Narrow"/>
          <w:sz w:val="22"/>
          <w:szCs w:val="22"/>
        </w:rPr>
      </w:pPr>
      <w:r w:rsidRPr="00BE30F5">
        <w:rPr>
          <w:rFonts w:ascii="Arial Narrow" w:hAnsi="Arial Narrow"/>
          <w:sz w:val="22"/>
          <w:szCs w:val="22"/>
        </w:rPr>
        <w:t>Akákoľvek písomnosť alebo iné správy, ktoré sa doručujú v súvislosti s touto zmluvou druhej Zmluvnej strane (každá z nich ďalej ako „Oznámenie“) musia byť:</w:t>
      </w:r>
    </w:p>
    <w:p w:rsidR="00E55E9F" w:rsidRPr="00BE30F5" w:rsidRDefault="00E55E9F" w:rsidP="00581391">
      <w:pPr>
        <w:pStyle w:val="Odsekzoznamu"/>
        <w:numPr>
          <w:ilvl w:val="2"/>
          <w:numId w:val="30"/>
        </w:numPr>
        <w:tabs>
          <w:tab w:val="clear" w:pos="2160"/>
          <w:tab w:val="clear" w:pos="2880"/>
          <w:tab w:val="clear" w:pos="4500"/>
        </w:tabs>
        <w:ind w:left="1701" w:hanging="992"/>
        <w:jc w:val="both"/>
        <w:rPr>
          <w:rFonts w:ascii="Arial Narrow" w:hAnsi="Arial Narrow"/>
          <w:sz w:val="22"/>
          <w:szCs w:val="22"/>
        </w:rPr>
      </w:pPr>
      <w:r w:rsidRPr="00BE30F5">
        <w:rPr>
          <w:rFonts w:ascii="Arial Narrow" w:hAnsi="Arial Narrow"/>
          <w:sz w:val="22"/>
          <w:szCs w:val="22"/>
        </w:rPr>
        <w:t>v písomnej podobe,</w:t>
      </w:r>
    </w:p>
    <w:p w:rsidR="00E55E9F" w:rsidRPr="00BE30F5" w:rsidRDefault="00E55E9F" w:rsidP="00581391">
      <w:pPr>
        <w:pStyle w:val="Odsekzoznamu"/>
        <w:numPr>
          <w:ilvl w:val="2"/>
          <w:numId w:val="30"/>
        </w:numPr>
        <w:tabs>
          <w:tab w:val="clear" w:pos="2160"/>
          <w:tab w:val="clear" w:pos="2880"/>
          <w:tab w:val="clear" w:pos="4500"/>
        </w:tabs>
        <w:spacing w:after="60"/>
        <w:ind w:left="1701" w:hanging="992"/>
        <w:jc w:val="both"/>
        <w:rPr>
          <w:rFonts w:ascii="Arial Narrow" w:hAnsi="Arial Narrow"/>
          <w:sz w:val="22"/>
          <w:szCs w:val="22"/>
        </w:rPr>
      </w:pPr>
      <w:r w:rsidRPr="00BE30F5">
        <w:rPr>
          <w:rFonts w:ascii="Arial Narrow" w:hAnsi="Arial Narrow"/>
          <w:sz w:val="22"/>
          <w:szCs w:val="22"/>
        </w:rPr>
        <w:t>doručené (</w:t>
      </w:r>
      <w:r>
        <w:rPr>
          <w:rFonts w:ascii="Arial Narrow" w:hAnsi="Arial Narrow"/>
          <w:sz w:val="22"/>
          <w:szCs w:val="22"/>
        </w:rPr>
        <w:t>a</w:t>
      </w:r>
      <w:r w:rsidRPr="00BE30F5">
        <w:rPr>
          <w:rFonts w:ascii="Arial Narrow" w:hAnsi="Arial Narrow"/>
          <w:sz w:val="22"/>
          <w:szCs w:val="22"/>
        </w:rPr>
        <w:t>) osobne, (</w:t>
      </w:r>
      <w:r>
        <w:rPr>
          <w:rFonts w:ascii="Arial Narrow" w:hAnsi="Arial Narrow"/>
          <w:sz w:val="22"/>
          <w:szCs w:val="22"/>
        </w:rPr>
        <w:t>b</w:t>
      </w:r>
      <w:r w:rsidRPr="00BE30F5">
        <w:rPr>
          <w:rFonts w:ascii="Arial Narrow" w:hAnsi="Arial Narrow"/>
          <w:sz w:val="22"/>
          <w:szCs w:val="22"/>
        </w:rPr>
        <w:t>) poštou prvou triedou s uhradeným poštovným, (</w:t>
      </w:r>
      <w:r>
        <w:rPr>
          <w:rFonts w:ascii="Arial Narrow" w:hAnsi="Arial Narrow"/>
          <w:sz w:val="22"/>
          <w:szCs w:val="22"/>
        </w:rPr>
        <w:t>c</w:t>
      </w:r>
      <w:r w:rsidRPr="00BE30F5">
        <w:rPr>
          <w:rFonts w:ascii="Arial Narrow" w:hAnsi="Arial Narrow"/>
          <w:sz w:val="22"/>
          <w:szCs w:val="22"/>
        </w:rPr>
        <w:t>) kuriérom prostredníctvom kuriérskej spoločnosti alebo (</w:t>
      </w:r>
      <w:r>
        <w:rPr>
          <w:rFonts w:ascii="Arial Narrow" w:hAnsi="Arial Narrow"/>
          <w:sz w:val="22"/>
          <w:szCs w:val="22"/>
        </w:rPr>
        <w:t>d</w:t>
      </w:r>
      <w:r w:rsidRPr="00BE30F5">
        <w:rPr>
          <w:rFonts w:ascii="Arial Narrow" w:hAnsi="Arial Narrow"/>
          <w:sz w:val="22"/>
          <w:szCs w:val="22"/>
        </w:rPr>
        <w:t>) elektronickou poštou na adresy, ktoré budú oznámené v súlade s týmto článkom zmluvy.</w:t>
      </w:r>
    </w:p>
    <w:p w:rsidR="00E55E9F" w:rsidRPr="00BE30F5" w:rsidRDefault="00E55E9F" w:rsidP="00E55E9F">
      <w:pPr>
        <w:pStyle w:val="Odsekzoznamu"/>
        <w:numPr>
          <w:ilvl w:val="1"/>
          <w:numId w:val="30"/>
        </w:numPr>
        <w:tabs>
          <w:tab w:val="clear" w:pos="2160"/>
          <w:tab w:val="clear" w:pos="2880"/>
          <w:tab w:val="clear" w:pos="4500"/>
        </w:tabs>
        <w:ind w:left="567" w:hanging="567"/>
        <w:jc w:val="both"/>
        <w:rPr>
          <w:rFonts w:ascii="Arial Narrow" w:hAnsi="Arial Narrow"/>
          <w:sz w:val="22"/>
          <w:szCs w:val="22"/>
        </w:rPr>
      </w:pPr>
      <w:r w:rsidRPr="00BE30F5">
        <w:rPr>
          <w:rFonts w:ascii="Arial Narrow" w:hAnsi="Arial Narrow"/>
          <w:sz w:val="22"/>
          <w:szCs w:val="22"/>
        </w:rPr>
        <w:t xml:space="preserve">Oznámenie poskytované </w:t>
      </w:r>
      <w:r>
        <w:rPr>
          <w:rFonts w:ascii="Arial Narrow" w:hAnsi="Arial Narrow"/>
          <w:sz w:val="22"/>
          <w:szCs w:val="22"/>
        </w:rPr>
        <w:t>k</w:t>
      </w:r>
      <w:r w:rsidRPr="00BE30F5">
        <w:rPr>
          <w:rFonts w:ascii="Arial Narrow" w:hAnsi="Arial Narrow"/>
          <w:sz w:val="22"/>
          <w:szCs w:val="22"/>
        </w:rPr>
        <w:t xml:space="preserve">upujúcemu bude zaslané na adresu uvedenú nižšie alebo inej osobe alebo na inú adresu, ktorú </w:t>
      </w:r>
      <w:r>
        <w:rPr>
          <w:rFonts w:ascii="Arial Narrow" w:hAnsi="Arial Narrow"/>
          <w:sz w:val="22"/>
          <w:szCs w:val="22"/>
        </w:rPr>
        <w:t>k</w:t>
      </w:r>
      <w:r w:rsidRPr="00BE30F5">
        <w:rPr>
          <w:rFonts w:ascii="Arial Narrow" w:hAnsi="Arial Narrow"/>
          <w:sz w:val="22"/>
          <w:szCs w:val="22"/>
        </w:rPr>
        <w:t xml:space="preserve">upujúci priebežne písomne oznámi </w:t>
      </w:r>
      <w:r>
        <w:rPr>
          <w:rFonts w:ascii="Arial Narrow" w:hAnsi="Arial Narrow"/>
          <w:sz w:val="22"/>
          <w:szCs w:val="22"/>
        </w:rPr>
        <w:t>p</w:t>
      </w:r>
      <w:r w:rsidRPr="00BE30F5">
        <w:rPr>
          <w:rFonts w:ascii="Arial Narrow" w:hAnsi="Arial Narrow"/>
          <w:sz w:val="22"/>
          <w:szCs w:val="22"/>
        </w:rPr>
        <w:t xml:space="preserve">redávajúcemu v súlade s týmto článkom </w:t>
      </w:r>
      <w:r w:rsidR="00D60CDB">
        <w:rPr>
          <w:rFonts w:ascii="Arial Narrow" w:hAnsi="Arial Narrow"/>
          <w:sz w:val="22"/>
          <w:szCs w:val="22"/>
        </w:rPr>
        <w:t>Z</w:t>
      </w:r>
      <w:r w:rsidRPr="00BE30F5">
        <w:rPr>
          <w:rFonts w:ascii="Arial Narrow" w:hAnsi="Arial Narrow"/>
          <w:sz w:val="22"/>
          <w:szCs w:val="22"/>
        </w:rPr>
        <w:t>mluvy:</w:t>
      </w:r>
    </w:p>
    <w:p w:rsidR="00E55E9F" w:rsidRDefault="00E55E9F" w:rsidP="00E55E9F">
      <w:pPr>
        <w:pStyle w:val="Bezriadkovania1"/>
        <w:tabs>
          <w:tab w:val="left" w:pos="567"/>
        </w:tabs>
        <w:ind w:left="567"/>
        <w:rPr>
          <w:rFonts w:ascii="Arial Narrow" w:hAnsi="Arial Narrow"/>
        </w:rPr>
      </w:pPr>
    </w:p>
    <w:p w:rsidR="00E55E9F" w:rsidRDefault="00E55E9F" w:rsidP="00E55E9F">
      <w:pPr>
        <w:pStyle w:val="Bezriadkovania1"/>
        <w:tabs>
          <w:tab w:val="left" w:pos="567"/>
        </w:tabs>
        <w:ind w:left="567"/>
        <w:rPr>
          <w:rFonts w:ascii="Arial Narrow" w:hAnsi="Arial Narrow"/>
        </w:rPr>
      </w:pPr>
      <w:r w:rsidRPr="00BE30F5">
        <w:rPr>
          <w:rFonts w:ascii="Arial Narrow" w:hAnsi="Arial Narrow"/>
        </w:rPr>
        <w:t>Kupujúci</w:t>
      </w:r>
      <w:r w:rsidR="00344BF7">
        <w:rPr>
          <w:rFonts w:ascii="Arial Narrow" w:hAnsi="Arial Narrow"/>
        </w:rPr>
        <w:t>:</w:t>
      </w:r>
    </w:p>
    <w:p w:rsidR="00555EAA" w:rsidRPr="00BE30F5" w:rsidRDefault="00555EAA" w:rsidP="00555EAA">
      <w:pPr>
        <w:pStyle w:val="Odsekzoznamu"/>
        <w:tabs>
          <w:tab w:val="clear" w:pos="2160"/>
          <w:tab w:val="clear" w:pos="2880"/>
          <w:tab w:val="clear" w:pos="4500"/>
        </w:tabs>
        <w:ind w:left="567"/>
        <w:jc w:val="both"/>
        <w:rPr>
          <w:rFonts w:ascii="Arial Narrow" w:hAnsi="Arial Narrow"/>
        </w:rPr>
      </w:pPr>
      <w:r w:rsidRPr="00BE30F5">
        <w:rPr>
          <w:rFonts w:ascii="Arial Narrow" w:hAnsi="Arial Narrow"/>
          <w:sz w:val="22"/>
          <w:szCs w:val="22"/>
          <w:lang w:eastAsia="en-GB"/>
        </w:rPr>
        <w:t>(</w:t>
      </w:r>
      <w:r>
        <w:rPr>
          <w:rFonts w:ascii="Arial Narrow" w:hAnsi="Arial Narrow"/>
          <w:sz w:val="22"/>
          <w:szCs w:val="22"/>
          <w:lang w:eastAsia="en-GB"/>
        </w:rPr>
        <w:t>bude doplnené</w:t>
      </w:r>
      <w:r w:rsidRPr="00BE30F5">
        <w:rPr>
          <w:rFonts w:ascii="Arial Narrow" w:hAnsi="Arial Narrow"/>
          <w:sz w:val="22"/>
          <w:szCs w:val="22"/>
          <w:lang w:eastAsia="en-GB"/>
        </w:rPr>
        <w:t xml:space="preserve"> pred podpisom zmluvy)</w:t>
      </w:r>
    </w:p>
    <w:p w:rsidR="00344BF7" w:rsidRDefault="00344BF7" w:rsidP="00E55E9F">
      <w:pPr>
        <w:pStyle w:val="Bezriadkovania1"/>
        <w:tabs>
          <w:tab w:val="left" w:pos="567"/>
        </w:tabs>
        <w:ind w:left="567"/>
        <w:rPr>
          <w:rFonts w:ascii="Arial Narrow" w:hAnsi="Arial Narrow"/>
        </w:rPr>
      </w:pPr>
    </w:p>
    <w:p w:rsidR="00E55E9F" w:rsidRPr="00BE30F5" w:rsidRDefault="00E55E9F" w:rsidP="00E55E9F">
      <w:pPr>
        <w:tabs>
          <w:tab w:val="clear" w:pos="2160"/>
          <w:tab w:val="clear" w:pos="2880"/>
          <w:tab w:val="clear" w:pos="4500"/>
        </w:tabs>
        <w:spacing w:after="120"/>
        <w:ind w:left="567"/>
        <w:jc w:val="both"/>
        <w:rPr>
          <w:rFonts w:ascii="Arial Narrow" w:hAnsi="Arial Narrow"/>
          <w:sz w:val="22"/>
          <w:szCs w:val="22"/>
        </w:rPr>
      </w:pPr>
      <w:r w:rsidRPr="00BE30F5">
        <w:rPr>
          <w:rFonts w:ascii="Arial Narrow" w:hAnsi="Arial Narrow"/>
          <w:sz w:val="22"/>
          <w:szCs w:val="22"/>
        </w:rPr>
        <w:t xml:space="preserve">Oznámenie poskytované </w:t>
      </w:r>
      <w:r>
        <w:rPr>
          <w:rFonts w:ascii="Arial Narrow" w:hAnsi="Arial Narrow"/>
          <w:sz w:val="22"/>
          <w:szCs w:val="22"/>
        </w:rPr>
        <w:t>p</w:t>
      </w:r>
      <w:r w:rsidRPr="00BE30F5">
        <w:rPr>
          <w:rFonts w:ascii="Arial Narrow" w:hAnsi="Arial Narrow"/>
          <w:sz w:val="22"/>
          <w:szCs w:val="22"/>
        </w:rPr>
        <w:t xml:space="preserve">redávajúcemu bude zaslané na adresu uvedenú nižšie alebo inej osobe alebo na inú adresu, ktorú </w:t>
      </w:r>
      <w:r>
        <w:rPr>
          <w:rFonts w:ascii="Arial Narrow" w:hAnsi="Arial Narrow"/>
          <w:sz w:val="22"/>
          <w:szCs w:val="22"/>
        </w:rPr>
        <w:t>p</w:t>
      </w:r>
      <w:r w:rsidRPr="00BE30F5">
        <w:rPr>
          <w:rFonts w:ascii="Arial Narrow" w:hAnsi="Arial Narrow"/>
          <w:sz w:val="22"/>
          <w:szCs w:val="22"/>
        </w:rPr>
        <w:t xml:space="preserve">redávajúci priebežne písomne oznámi </w:t>
      </w:r>
      <w:r>
        <w:rPr>
          <w:rFonts w:ascii="Arial Narrow" w:hAnsi="Arial Narrow"/>
          <w:sz w:val="22"/>
          <w:szCs w:val="22"/>
        </w:rPr>
        <w:t>k</w:t>
      </w:r>
      <w:r w:rsidRPr="00BE30F5">
        <w:rPr>
          <w:rFonts w:ascii="Arial Narrow" w:hAnsi="Arial Narrow"/>
          <w:sz w:val="22"/>
          <w:szCs w:val="22"/>
        </w:rPr>
        <w:t>upujúcemu v súlade s týmto článkom zmluvy:</w:t>
      </w:r>
    </w:p>
    <w:p w:rsidR="00E55E9F" w:rsidRPr="00BE30F5" w:rsidRDefault="00E55E9F" w:rsidP="00E55E9F">
      <w:pPr>
        <w:pStyle w:val="Odsekzoznamu"/>
        <w:tabs>
          <w:tab w:val="clear" w:pos="2160"/>
          <w:tab w:val="clear" w:pos="2880"/>
          <w:tab w:val="clear" w:pos="4500"/>
        </w:tabs>
        <w:ind w:left="567"/>
        <w:jc w:val="both"/>
        <w:rPr>
          <w:rFonts w:ascii="Arial Narrow" w:hAnsi="Arial Narrow"/>
          <w:i/>
          <w:sz w:val="22"/>
          <w:szCs w:val="22"/>
        </w:rPr>
      </w:pPr>
      <w:r w:rsidRPr="00BE30F5">
        <w:rPr>
          <w:rFonts w:ascii="Arial Narrow" w:hAnsi="Arial Narrow"/>
          <w:sz w:val="22"/>
          <w:szCs w:val="22"/>
          <w:lang w:eastAsia="en-GB"/>
        </w:rPr>
        <w:t xml:space="preserve">Predávajúci: </w:t>
      </w:r>
    </w:p>
    <w:p w:rsidR="00E55E9F" w:rsidRPr="00BE30F5" w:rsidRDefault="00E55E9F" w:rsidP="00E55E9F">
      <w:pPr>
        <w:pStyle w:val="Odsekzoznamu"/>
        <w:tabs>
          <w:tab w:val="clear" w:pos="2160"/>
          <w:tab w:val="clear" w:pos="2880"/>
          <w:tab w:val="clear" w:pos="4500"/>
        </w:tabs>
        <w:ind w:left="567"/>
        <w:jc w:val="both"/>
        <w:rPr>
          <w:rFonts w:ascii="Arial Narrow" w:hAnsi="Arial Narrow"/>
        </w:rPr>
      </w:pPr>
      <w:r w:rsidRPr="00BE30F5">
        <w:rPr>
          <w:rFonts w:ascii="Arial Narrow" w:hAnsi="Arial Narrow"/>
          <w:sz w:val="22"/>
          <w:szCs w:val="22"/>
          <w:lang w:eastAsia="en-GB"/>
        </w:rPr>
        <w:t>(doplní úspešný uchádzač pred podpisom zmluvy)</w:t>
      </w:r>
    </w:p>
    <w:p w:rsidR="00E55E9F" w:rsidRPr="00BE30F5" w:rsidRDefault="00E55E9F" w:rsidP="00E55E9F">
      <w:pPr>
        <w:pStyle w:val="Bezriadkovania1"/>
        <w:ind w:left="567"/>
        <w:rPr>
          <w:rFonts w:ascii="Arial Narrow" w:hAnsi="Arial Narrow"/>
        </w:rPr>
      </w:pPr>
      <w:r w:rsidRPr="00BE30F5">
        <w:rPr>
          <w:rFonts w:ascii="Arial Narrow" w:hAnsi="Arial Narrow"/>
        </w:rPr>
        <w:t>k rukám:</w:t>
      </w:r>
      <w:r w:rsidRPr="00BE30F5">
        <w:rPr>
          <w:rFonts w:ascii="Arial Narrow" w:hAnsi="Arial Narrow"/>
        </w:rPr>
        <w:tab/>
      </w:r>
      <w:r w:rsidRPr="00BE30F5">
        <w:rPr>
          <w:rFonts w:ascii="Arial Narrow" w:hAnsi="Arial Narrow"/>
        </w:rPr>
        <w:tab/>
      </w:r>
    </w:p>
    <w:p w:rsidR="00E55E9F" w:rsidRPr="00BE30F5" w:rsidRDefault="00E55E9F" w:rsidP="00E55E9F">
      <w:pPr>
        <w:tabs>
          <w:tab w:val="clear" w:pos="2160"/>
          <w:tab w:val="clear" w:pos="2880"/>
          <w:tab w:val="clear" w:pos="4500"/>
        </w:tabs>
        <w:spacing w:after="120"/>
        <w:ind w:left="567"/>
        <w:jc w:val="both"/>
        <w:rPr>
          <w:rFonts w:ascii="Arial Narrow" w:hAnsi="Arial Narrow"/>
          <w:sz w:val="22"/>
          <w:szCs w:val="22"/>
        </w:rPr>
      </w:pPr>
      <w:r w:rsidRPr="00BE30F5">
        <w:rPr>
          <w:rFonts w:ascii="Arial Narrow" w:hAnsi="Arial Narrow"/>
          <w:sz w:val="22"/>
          <w:szCs w:val="22"/>
        </w:rPr>
        <w:t xml:space="preserve">email: </w:t>
      </w:r>
    </w:p>
    <w:p w:rsidR="00E55E9F" w:rsidRPr="00BE30F5" w:rsidRDefault="00E55E9F" w:rsidP="00E55E9F">
      <w:pPr>
        <w:pStyle w:val="Odsekzoznamu"/>
        <w:numPr>
          <w:ilvl w:val="1"/>
          <w:numId w:val="30"/>
        </w:numPr>
        <w:tabs>
          <w:tab w:val="clear" w:pos="2160"/>
          <w:tab w:val="clear" w:pos="2880"/>
          <w:tab w:val="clear" w:pos="4500"/>
        </w:tabs>
        <w:ind w:left="567" w:hanging="567"/>
        <w:jc w:val="both"/>
        <w:rPr>
          <w:rFonts w:ascii="Arial Narrow" w:hAnsi="Arial Narrow"/>
          <w:sz w:val="22"/>
          <w:szCs w:val="22"/>
        </w:rPr>
      </w:pPr>
      <w:r w:rsidRPr="00BE30F5">
        <w:rPr>
          <w:rFonts w:ascii="Arial Narrow" w:hAnsi="Arial Narrow"/>
          <w:sz w:val="22"/>
          <w:szCs w:val="22"/>
        </w:rPr>
        <w:t>Oznámenie nadobúda účinnosť okamihom jeho prevzatia a má sa za prevzaté:</w:t>
      </w:r>
    </w:p>
    <w:p w:rsidR="00E55E9F" w:rsidRPr="00BE30F5" w:rsidRDefault="00E55E9F" w:rsidP="00581391">
      <w:pPr>
        <w:pStyle w:val="Odsekzoznamu"/>
        <w:numPr>
          <w:ilvl w:val="2"/>
          <w:numId w:val="30"/>
        </w:numPr>
        <w:tabs>
          <w:tab w:val="clear" w:pos="2160"/>
          <w:tab w:val="clear" w:pos="2880"/>
          <w:tab w:val="clear" w:pos="4500"/>
        </w:tabs>
        <w:ind w:left="1701" w:hanging="1134"/>
        <w:jc w:val="both"/>
        <w:rPr>
          <w:rFonts w:ascii="Arial Narrow" w:hAnsi="Arial Narrow"/>
          <w:sz w:val="22"/>
          <w:szCs w:val="22"/>
        </w:rPr>
      </w:pPr>
      <w:r w:rsidRPr="00BE30F5">
        <w:rPr>
          <w:rFonts w:ascii="Arial Narrow" w:hAnsi="Arial Narrow"/>
          <w:sz w:val="22"/>
          <w:szCs w:val="22"/>
        </w:rPr>
        <w:t>v čase jeho doručenia (alebo odmietnutia jeho prevzatia), pokiaľ sa doručuje osobne alebo kuriérom; alebo</w:t>
      </w:r>
    </w:p>
    <w:p w:rsidR="00E55E9F" w:rsidRPr="00BE30F5" w:rsidRDefault="00E55E9F" w:rsidP="00581391">
      <w:pPr>
        <w:pStyle w:val="Odsekzoznamu"/>
        <w:numPr>
          <w:ilvl w:val="2"/>
          <w:numId w:val="30"/>
        </w:numPr>
        <w:tabs>
          <w:tab w:val="clear" w:pos="2160"/>
          <w:tab w:val="clear" w:pos="2880"/>
          <w:tab w:val="clear" w:pos="4500"/>
        </w:tabs>
        <w:ind w:left="1701" w:hanging="1134"/>
        <w:jc w:val="both"/>
        <w:rPr>
          <w:rFonts w:ascii="Arial Narrow" w:hAnsi="Arial Narrow"/>
          <w:sz w:val="22"/>
          <w:szCs w:val="22"/>
        </w:rPr>
      </w:pPr>
      <w:r w:rsidRPr="00BE30F5">
        <w:rPr>
          <w:rFonts w:ascii="Arial Narrow" w:hAnsi="Arial Narrow"/>
          <w:sz w:val="22"/>
          <w:szCs w:val="22"/>
        </w:rPr>
        <w:t>v čase jeho doručenia, ale najneskôr v piaty (5) deň po jeho odoslaní, pokiaľ sa doručuje ako poštová zásielka prvej triedy s uhradeným poštovným; alebo</w:t>
      </w:r>
    </w:p>
    <w:p w:rsidR="00E55E9F" w:rsidRPr="00BE30F5" w:rsidRDefault="00E55E9F" w:rsidP="00581391">
      <w:pPr>
        <w:pStyle w:val="Odsekzoznamu"/>
        <w:numPr>
          <w:ilvl w:val="2"/>
          <w:numId w:val="30"/>
        </w:numPr>
        <w:tabs>
          <w:tab w:val="clear" w:pos="2160"/>
          <w:tab w:val="clear" w:pos="2880"/>
          <w:tab w:val="clear" w:pos="4500"/>
        </w:tabs>
        <w:spacing w:after="120"/>
        <w:ind w:left="1701" w:hanging="1134"/>
        <w:jc w:val="both"/>
        <w:rPr>
          <w:rFonts w:ascii="Arial Narrow" w:hAnsi="Arial Narrow"/>
          <w:sz w:val="22"/>
          <w:szCs w:val="22"/>
        </w:rPr>
      </w:pPr>
      <w:r w:rsidRPr="00BE30F5">
        <w:rPr>
          <w:rFonts w:ascii="Arial Narrow" w:hAnsi="Arial Narrow"/>
          <w:sz w:val="22"/>
          <w:szCs w:val="22"/>
        </w:rPr>
        <w:t>v čase jeho doručenia, ale najneskôr nasledujúci deň po jeho odoslaní, pokiaľ sa doručuje prostredníctvom elektronickej pošty.</w:t>
      </w:r>
    </w:p>
    <w:p w:rsidR="00FD4E81" w:rsidRPr="008738B1"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bCs/>
          <w:iCs/>
          <w:color w:val="000000"/>
          <w:sz w:val="22"/>
          <w:szCs w:val="22"/>
        </w:rPr>
        <w:t>V prípade zmeny obchodného mena, názvu, sídla, právnej formy, štatutárnych orgánov alebo  spôsobu ich konania za Zmluvnú stranu, oznámi strana, ktorej sa niektorá z uvedených zmien týka, písomnou formou túto skutočnosť druhej Zmluvnej strane a to bez zbytočného odkladu, inak povinná Zmluvná strana zodpovedá za všetky škody z toho vyplývajúce, alebo náklady, ktoré v tejto súvislosti musela vynaložiť druhá Zmluvná strana.</w:t>
      </w:r>
      <w:r w:rsidR="00D60CDB">
        <w:rPr>
          <w:rFonts w:ascii="Arial Narrow" w:hAnsi="Arial Narrow"/>
          <w:bCs/>
          <w:iCs/>
          <w:color w:val="000000"/>
          <w:sz w:val="22"/>
          <w:szCs w:val="22"/>
        </w:rPr>
        <w:t xml:space="preserve"> V prípade zmeny bankového spojenia a/alebo bankového účtu vyhotovia Zmluvné strany o tejto skutočnosti písomný dodatok k tejto Zmluve.</w:t>
      </w:r>
    </w:p>
    <w:p w:rsidR="00FD4E81" w:rsidRPr="008738B1"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bCs/>
          <w:iCs/>
          <w:color w:val="000000"/>
          <w:sz w:val="22"/>
          <w:szCs w:val="22"/>
        </w:rPr>
        <w:t xml:space="preserve">Táto Zmluva je vyhotovená v piatich (5) rovnopisoch s platnosťou originálu, z ktorých  Kupujúci </w:t>
      </w:r>
      <w:proofErr w:type="spellStart"/>
      <w:r w:rsidRPr="008738B1">
        <w:rPr>
          <w:rFonts w:ascii="Arial Narrow" w:hAnsi="Arial Narrow"/>
          <w:bCs/>
          <w:iCs/>
          <w:color w:val="000000"/>
          <w:sz w:val="22"/>
          <w:szCs w:val="22"/>
        </w:rPr>
        <w:t>obdrží</w:t>
      </w:r>
      <w:proofErr w:type="spellEnd"/>
      <w:r w:rsidRPr="008738B1">
        <w:rPr>
          <w:rFonts w:ascii="Arial Narrow" w:hAnsi="Arial Narrow"/>
          <w:bCs/>
          <w:iCs/>
          <w:color w:val="000000"/>
          <w:sz w:val="22"/>
          <w:szCs w:val="22"/>
        </w:rPr>
        <w:t xml:space="preserve"> tri (3) vyhotovenia a Predávajúci dve (2) vyhotovenia.</w:t>
      </w:r>
    </w:p>
    <w:p w:rsidR="00FD4E81" w:rsidRPr="008738B1"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noProof/>
          <w:sz w:val="22"/>
          <w:szCs w:val="22"/>
        </w:rPr>
        <w:t>Zmluvné strany prehlasujú, že si Zmluvu prečítali, jej obsahu porozumeli, pričom ju na znak súhlasu s jej obsahom slobodne a vážne vlastnoručne podpisujú.</w:t>
      </w:r>
    </w:p>
    <w:p w:rsidR="00FD4E81" w:rsidRPr="008738B1" w:rsidRDefault="00FD4E81" w:rsidP="00D46B08">
      <w:pPr>
        <w:pStyle w:val="Odsekzoznamu"/>
        <w:numPr>
          <w:ilvl w:val="1"/>
          <w:numId w:val="30"/>
        </w:numPr>
        <w:tabs>
          <w:tab w:val="clear" w:pos="2160"/>
          <w:tab w:val="clear" w:pos="2880"/>
          <w:tab w:val="clear" w:pos="4500"/>
        </w:tabs>
        <w:spacing w:after="60"/>
        <w:ind w:left="567" w:hanging="567"/>
        <w:jc w:val="both"/>
        <w:rPr>
          <w:rFonts w:ascii="Arial Narrow" w:hAnsi="Arial Narrow"/>
          <w:sz w:val="22"/>
          <w:szCs w:val="22"/>
        </w:rPr>
      </w:pPr>
      <w:r w:rsidRPr="008738B1">
        <w:rPr>
          <w:rFonts w:ascii="Arial Narrow" w:hAnsi="Arial Narrow"/>
          <w:bCs/>
          <w:iCs/>
          <w:color w:val="000000"/>
          <w:sz w:val="22"/>
          <w:szCs w:val="22"/>
        </w:rPr>
        <w:t>Neoddeliteľnou súčasťou tejto Zmluvy sú:</w:t>
      </w:r>
    </w:p>
    <w:p w:rsidR="00FD4E81" w:rsidRPr="008738B1" w:rsidRDefault="00FD4E81" w:rsidP="00FD4E81">
      <w:pPr>
        <w:tabs>
          <w:tab w:val="left" w:pos="708"/>
        </w:tabs>
        <w:ind w:left="1843" w:hanging="1135"/>
        <w:rPr>
          <w:rFonts w:ascii="Arial Narrow" w:hAnsi="Arial Narrow"/>
          <w:bCs/>
          <w:iCs/>
          <w:color w:val="000000"/>
          <w:sz w:val="22"/>
          <w:szCs w:val="22"/>
        </w:rPr>
      </w:pPr>
      <w:r w:rsidRPr="008738B1">
        <w:rPr>
          <w:rFonts w:ascii="Arial Narrow" w:hAnsi="Arial Narrow"/>
          <w:bCs/>
          <w:iCs/>
          <w:color w:val="000000"/>
          <w:sz w:val="22"/>
          <w:szCs w:val="22"/>
        </w:rPr>
        <w:t xml:space="preserve">-  Príloha č. 1  Opis predmetu zákazky, technické požiadavky/Vlastný návrh plnenia </w:t>
      </w:r>
    </w:p>
    <w:p w:rsidR="00FD4E81" w:rsidRPr="008738B1" w:rsidRDefault="00FD4E81" w:rsidP="00FD4E81">
      <w:pPr>
        <w:tabs>
          <w:tab w:val="left" w:pos="993"/>
        </w:tabs>
        <w:ind w:left="708"/>
        <w:rPr>
          <w:rFonts w:ascii="Arial Narrow" w:hAnsi="Arial Narrow"/>
          <w:bCs/>
          <w:iCs/>
          <w:color w:val="000000"/>
          <w:sz w:val="22"/>
          <w:szCs w:val="22"/>
        </w:rPr>
      </w:pPr>
      <w:r w:rsidRPr="008738B1">
        <w:rPr>
          <w:rFonts w:ascii="Arial Narrow" w:hAnsi="Arial Narrow"/>
          <w:bCs/>
          <w:iCs/>
          <w:color w:val="000000"/>
          <w:sz w:val="22"/>
          <w:szCs w:val="22"/>
        </w:rPr>
        <w:t xml:space="preserve">-  Príloha č. 2: Štruktúrovaný rozpočet ceny </w:t>
      </w:r>
    </w:p>
    <w:p w:rsidR="00FD4E81" w:rsidRPr="00AC2711" w:rsidRDefault="00FD4E81" w:rsidP="00FD4E81">
      <w:pPr>
        <w:widowControl w:val="0"/>
        <w:tabs>
          <w:tab w:val="clear" w:pos="2160"/>
          <w:tab w:val="clear" w:pos="2880"/>
          <w:tab w:val="clear" w:pos="4500"/>
          <w:tab w:val="center" w:pos="1985"/>
          <w:tab w:val="center" w:pos="6840"/>
        </w:tabs>
        <w:autoSpaceDE w:val="0"/>
        <w:autoSpaceDN w:val="0"/>
        <w:adjustRightInd w:val="0"/>
        <w:ind w:firstLine="709"/>
        <w:jc w:val="both"/>
        <w:rPr>
          <w:rFonts w:ascii="Arial Narrow" w:hAnsi="Arial Narrow"/>
          <w:bCs/>
          <w:iCs/>
          <w:color w:val="000000"/>
          <w:sz w:val="22"/>
          <w:szCs w:val="22"/>
        </w:rPr>
      </w:pPr>
      <w:r w:rsidRPr="008738B1">
        <w:rPr>
          <w:rFonts w:ascii="Arial Narrow" w:hAnsi="Arial Narrow"/>
          <w:bCs/>
          <w:iCs/>
          <w:color w:val="000000"/>
          <w:sz w:val="22"/>
          <w:szCs w:val="22"/>
        </w:rPr>
        <w:t>-  Príloha č. 3: Zoznam subdodávateľov</w:t>
      </w:r>
    </w:p>
    <w:p w:rsidR="00033E00" w:rsidRDefault="00033E00" w:rsidP="0093208B">
      <w:pPr>
        <w:pStyle w:val="CTLhead"/>
        <w:spacing w:line="24" w:lineRule="atLeast"/>
        <w:rPr>
          <w:rFonts w:ascii="Arial Narrow" w:hAnsi="Arial Narrow" w:cstheme="minorHAnsi"/>
          <w:noProof/>
          <w:sz w:val="22"/>
          <w:szCs w:val="22"/>
        </w:rPr>
      </w:pPr>
    </w:p>
    <w:p w:rsidR="008A6D39" w:rsidRPr="0050498E" w:rsidRDefault="0093208B" w:rsidP="00D46B08">
      <w:pPr>
        <w:pStyle w:val="CTLhead"/>
        <w:spacing w:line="24" w:lineRule="atLeast"/>
        <w:rPr>
          <w:rFonts w:ascii="Arial Narrow" w:hAnsi="Arial Narrow"/>
          <w:sz w:val="22"/>
          <w:szCs w:val="22"/>
        </w:rPr>
      </w:pPr>
      <w:r>
        <w:rPr>
          <w:rFonts w:ascii="Arial Narrow" w:hAnsi="Arial Narrow" w:cstheme="minorHAnsi"/>
          <w:noProof/>
          <w:sz w:val="22"/>
          <w:szCs w:val="22"/>
        </w:rPr>
        <w:t xml:space="preserve"> </w:t>
      </w:r>
    </w:p>
    <w:p w:rsidR="0093208B" w:rsidRDefault="0093208B" w:rsidP="0093208B">
      <w:pPr>
        <w:tabs>
          <w:tab w:val="left" w:pos="1080"/>
        </w:tabs>
        <w:spacing w:line="264" w:lineRule="auto"/>
        <w:jc w:val="both"/>
        <w:rPr>
          <w:rFonts w:ascii="Arial Narrow" w:hAnsi="Arial Narrow"/>
          <w:sz w:val="22"/>
          <w:szCs w:val="22"/>
        </w:rPr>
      </w:pPr>
    </w:p>
    <w:p w:rsidR="0093208B" w:rsidRPr="00B72795" w:rsidRDefault="0093208B" w:rsidP="0093208B">
      <w:pPr>
        <w:tabs>
          <w:tab w:val="left" w:pos="1080"/>
        </w:tabs>
        <w:spacing w:line="264" w:lineRule="auto"/>
        <w:jc w:val="both"/>
        <w:rPr>
          <w:rFonts w:ascii="Arial Narrow" w:hAnsi="Arial Narrow"/>
          <w:sz w:val="22"/>
          <w:szCs w:val="22"/>
        </w:rPr>
      </w:pPr>
      <w:r w:rsidRPr="00B72795">
        <w:rPr>
          <w:rFonts w:ascii="Arial Narrow" w:hAnsi="Arial Narrow"/>
          <w:sz w:val="22"/>
          <w:szCs w:val="22"/>
        </w:rPr>
        <w:t>V Bratislave dňa</w:t>
      </w:r>
      <w:r>
        <w:rPr>
          <w:rFonts w:ascii="Arial Narrow" w:hAnsi="Arial Narrow"/>
          <w:sz w:val="22"/>
          <w:szCs w:val="22"/>
        </w:rPr>
        <w:t xml:space="preserve"> ...............</w:t>
      </w:r>
      <w:r w:rsidRPr="00B72795">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sidRPr="00B72795">
        <w:rPr>
          <w:rFonts w:ascii="Arial Narrow" w:hAnsi="Arial Narrow"/>
          <w:sz w:val="22"/>
          <w:szCs w:val="22"/>
        </w:rPr>
        <w:t>V</w:t>
      </w:r>
      <w:r>
        <w:rPr>
          <w:rFonts w:ascii="Arial Narrow" w:hAnsi="Arial Narrow"/>
          <w:sz w:val="22"/>
          <w:szCs w:val="22"/>
        </w:rPr>
        <w:t> </w:t>
      </w:r>
      <w:proofErr w:type="spellStart"/>
      <w:r>
        <w:rPr>
          <w:rFonts w:ascii="Arial Narrow" w:hAnsi="Arial Narrow"/>
          <w:sz w:val="22"/>
          <w:szCs w:val="22"/>
        </w:rPr>
        <w:t>xxxxxxxxxxxx</w:t>
      </w:r>
      <w:proofErr w:type="spellEnd"/>
      <w:r>
        <w:rPr>
          <w:rFonts w:ascii="Arial Narrow" w:hAnsi="Arial Narrow"/>
          <w:sz w:val="22"/>
          <w:szCs w:val="22"/>
        </w:rPr>
        <w:t xml:space="preserve"> </w:t>
      </w:r>
      <w:r w:rsidRPr="00B72795">
        <w:rPr>
          <w:rFonts w:ascii="Arial Narrow" w:hAnsi="Arial Narrow"/>
          <w:sz w:val="22"/>
          <w:szCs w:val="22"/>
        </w:rPr>
        <w:t>. dňa</w:t>
      </w:r>
      <w:r>
        <w:rPr>
          <w:rFonts w:ascii="Arial Narrow" w:hAnsi="Arial Narrow"/>
          <w:sz w:val="22"/>
          <w:szCs w:val="22"/>
        </w:rPr>
        <w:t>:</w:t>
      </w:r>
      <w:r w:rsidRPr="005F3835">
        <w:rPr>
          <w:rFonts w:ascii="Arial Narrow" w:hAnsi="Arial Narrow"/>
          <w:sz w:val="22"/>
          <w:szCs w:val="22"/>
        </w:rPr>
        <w:t xml:space="preserve"> </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p>
    <w:p w:rsidR="00D46B08" w:rsidRDefault="00D46B08" w:rsidP="0093208B">
      <w:pPr>
        <w:tabs>
          <w:tab w:val="left" w:pos="1080"/>
        </w:tabs>
        <w:spacing w:line="264" w:lineRule="auto"/>
        <w:jc w:val="both"/>
        <w:rPr>
          <w:rFonts w:ascii="Arial Narrow" w:hAnsi="Arial Narrow"/>
          <w:sz w:val="22"/>
          <w:szCs w:val="22"/>
        </w:rPr>
      </w:pPr>
    </w:p>
    <w:p w:rsidR="00D46B08" w:rsidRDefault="00D46B08" w:rsidP="0093208B">
      <w:pPr>
        <w:tabs>
          <w:tab w:val="left" w:pos="1080"/>
        </w:tabs>
        <w:spacing w:line="264" w:lineRule="auto"/>
        <w:jc w:val="both"/>
        <w:rPr>
          <w:rFonts w:ascii="Arial Narrow" w:hAnsi="Arial Narrow"/>
          <w:sz w:val="22"/>
          <w:szCs w:val="22"/>
        </w:rPr>
      </w:pPr>
    </w:p>
    <w:p w:rsidR="00D46B08" w:rsidRDefault="00D46B08" w:rsidP="0093208B">
      <w:pPr>
        <w:tabs>
          <w:tab w:val="left" w:pos="1080"/>
        </w:tabs>
        <w:spacing w:line="264" w:lineRule="auto"/>
        <w:jc w:val="both"/>
        <w:rPr>
          <w:rFonts w:ascii="Arial Narrow" w:hAnsi="Arial Narrow"/>
          <w:sz w:val="22"/>
          <w:szCs w:val="22"/>
        </w:rPr>
      </w:pPr>
    </w:p>
    <w:p w:rsidR="0093208B" w:rsidRDefault="0093208B" w:rsidP="0093208B">
      <w:pPr>
        <w:tabs>
          <w:tab w:val="left" w:pos="1080"/>
        </w:tabs>
        <w:spacing w:line="264" w:lineRule="auto"/>
        <w:jc w:val="both"/>
        <w:rPr>
          <w:rFonts w:ascii="Arial Narrow" w:hAnsi="Arial Narrow"/>
          <w:sz w:val="22"/>
          <w:szCs w:val="22"/>
        </w:rPr>
      </w:pPr>
      <w:r w:rsidRPr="00B72795">
        <w:rPr>
          <w:rFonts w:ascii="Arial Narrow" w:hAnsi="Arial Narrow"/>
          <w:sz w:val="22"/>
          <w:szCs w:val="22"/>
        </w:rPr>
        <w:t xml:space="preserve">za </w:t>
      </w:r>
      <w:r>
        <w:rPr>
          <w:rFonts w:ascii="Arial Narrow" w:hAnsi="Arial Narrow"/>
          <w:sz w:val="22"/>
          <w:szCs w:val="22"/>
        </w:rPr>
        <w:t>K</w:t>
      </w:r>
      <w:r w:rsidRPr="00B72795">
        <w:rPr>
          <w:rFonts w:ascii="Arial Narrow" w:hAnsi="Arial Narrow"/>
          <w:sz w:val="22"/>
          <w:szCs w:val="22"/>
        </w:rPr>
        <w:t>upujúceho:</w:t>
      </w:r>
      <w:r w:rsidRPr="00B72795">
        <w:rPr>
          <w:rFonts w:ascii="Arial Narrow" w:hAnsi="Arial Narrow"/>
          <w:sz w:val="22"/>
          <w:szCs w:val="22"/>
        </w:rPr>
        <w:tab/>
      </w:r>
      <w:r w:rsidRPr="00B72795">
        <w:rPr>
          <w:rFonts w:ascii="Arial Narrow" w:hAnsi="Arial Narrow"/>
          <w:sz w:val="22"/>
          <w:szCs w:val="22"/>
        </w:rPr>
        <w:tab/>
      </w:r>
      <w:r w:rsidRPr="00B72795">
        <w:rPr>
          <w:rFonts w:ascii="Arial Narrow" w:hAnsi="Arial Narrow"/>
          <w:sz w:val="22"/>
          <w:szCs w:val="22"/>
        </w:rPr>
        <w:tab/>
      </w:r>
      <w:r w:rsidRPr="00B72795">
        <w:rPr>
          <w:rFonts w:ascii="Arial Narrow" w:hAnsi="Arial Narrow"/>
          <w:sz w:val="22"/>
          <w:szCs w:val="22"/>
        </w:rPr>
        <w:tab/>
      </w:r>
      <w:r w:rsidR="00EC5CA9">
        <w:rPr>
          <w:rFonts w:ascii="Arial Narrow" w:hAnsi="Arial Narrow"/>
          <w:sz w:val="22"/>
          <w:szCs w:val="22"/>
        </w:rPr>
        <w:tab/>
      </w:r>
      <w:r w:rsidR="00EC5CA9">
        <w:rPr>
          <w:rFonts w:ascii="Arial Narrow" w:hAnsi="Arial Narrow"/>
          <w:sz w:val="22"/>
          <w:szCs w:val="22"/>
        </w:rPr>
        <w:tab/>
      </w:r>
      <w:r>
        <w:rPr>
          <w:rFonts w:ascii="Arial Narrow" w:hAnsi="Arial Narrow"/>
          <w:sz w:val="22"/>
          <w:szCs w:val="22"/>
        </w:rPr>
        <w:t>za Predávajúceho</w:t>
      </w:r>
      <w:r w:rsidRPr="00B72795">
        <w:rPr>
          <w:rFonts w:ascii="Arial Narrow" w:hAnsi="Arial Narrow"/>
          <w:sz w:val="22"/>
          <w:szCs w:val="22"/>
        </w:rPr>
        <w:t>:</w:t>
      </w:r>
    </w:p>
    <w:p w:rsidR="0093208B" w:rsidRDefault="0093208B" w:rsidP="0093208B">
      <w:pPr>
        <w:tabs>
          <w:tab w:val="left" w:pos="1080"/>
        </w:tabs>
        <w:spacing w:line="264" w:lineRule="auto"/>
        <w:jc w:val="both"/>
        <w:rPr>
          <w:rFonts w:ascii="Arial Narrow" w:hAnsi="Arial Narrow"/>
          <w:sz w:val="22"/>
          <w:szCs w:val="22"/>
        </w:rPr>
      </w:pPr>
    </w:p>
    <w:p w:rsidR="0093208B" w:rsidRDefault="0093208B" w:rsidP="0093208B">
      <w:pPr>
        <w:spacing w:line="264" w:lineRule="auto"/>
        <w:jc w:val="both"/>
        <w:rPr>
          <w:rFonts w:ascii="Arial Narrow" w:hAnsi="Arial Narrow"/>
          <w:sz w:val="22"/>
          <w:szCs w:val="22"/>
        </w:rPr>
      </w:pP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sidR="00EC5CA9">
        <w:rPr>
          <w:rFonts w:ascii="Arial Narrow" w:hAnsi="Arial Narrow"/>
          <w:sz w:val="22"/>
          <w:szCs w:val="22"/>
        </w:rPr>
        <w:tab/>
      </w:r>
      <w:r w:rsidR="00EC5CA9">
        <w:rPr>
          <w:rFonts w:ascii="Arial Narrow" w:hAnsi="Arial Narrow"/>
          <w:sz w:val="22"/>
          <w:szCs w:val="22"/>
        </w:rPr>
        <w:tab/>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r w:rsidRPr="00B72795">
        <w:rPr>
          <w:rFonts w:ascii="Arial Narrow" w:hAnsi="Arial Narrow"/>
          <w:sz w:val="22"/>
          <w:szCs w:val="22"/>
        </w:rPr>
        <w:t>.....</w:t>
      </w:r>
      <w:r>
        <w:rPr>
          <w:rFonts w:ascii="Arial Narrow" w:hAnsi="Arial Narrow"/>
          <w:sz w:val="22"/>
          <w:szCs w:val="22"/>
        </w:rPr>
        <w:t>.</w:t>
      </w:r>
    </w:p>
    <w:p w:rsidR="0093208B" w:rsidRPr="000E411B" w:rsidRDefault="000E411B" w:rsidP="00EC5CA9">
      <w:pPr>
        <w:tabs>
          <w:tab w:val="clear" w:pos="2160"/>
          <w:tab w:val="clear" w:pos="2880"/>
          <w:tab w:val="clear" w:pos="4500"/>
        </w:tabs>
        <w:spacing w:line="264" w:lineRule="auto"/>
        <w:rPr>
          <w:rFonts w:ascii="Arial Narrow" w:hAnsi="Arial Narrow" w:cstheme="minorHAnsi"/>
          <w:b/>
          <w:noProof/>
          <w:sz w:val="22"/>
          <w:szCs w:val="22"/>
        </w:rPr>
      </w:pPr>
      <w:r>
        <w:rPr>
          <w:rFonts w:ascii="Arial Narrow" w:hAnsi="Arial Narrow"/>
          <w:sz w:val="22"/>
          <w:szCs w:val="22"/>
        </w:rPr>
        <w:t xml:space="preserve">                 </w:t>
      </w:r>
    </w:p>
    <w:p w:rsidR="00137E32" w:rsidRDefault="00AD7C44" w:rsidP="00AD7C44">
      <w:pPr>
        <w:widowControl w:val="0"/>
        <w:tabs>
          <w:tab w:val="clear" w:pos="2160"/>
          <w:tab w:val="clear" w:pos="2880"/>
          <w:tab w:val="clear" w:pos="4500"/>
          <w:tab w:val="left" w:pos="5980"/>
          <w:tab w:val="left" w:pos="6230"/>
        </w:tabs>
        <w:autoSpaceDE w:val="0"/>
        <w:autoSpaceDN w:val="0"/>
        <w:adjustRightInd w:val="0"/>
        <w:rPr>
          <w:rFonts w:ascii="Arial Narrow" w:hAnsi="Arial Narrow" w:cs="Arial"/>
        </w:rPr>
      </w:pPr>
      <w:r>
        <w:rPr>
          <w:rFonts w:ascii="Arial Narrow" w:hAnsi="Arial Narrow" w:cs="Arial"/>
        </w:rPr>
        <w:tab/>
      </w:r>
    </w:p>
    <w:p w:rsidR="00137E32" w:rsidRDefault="00137E32" w:rsidP="00AD7C44">
      <w:pPr>
        <w:widowControl w:val="0"/>
        <w:tabs>
          <w:tab w:val="clear" w:pos="2160"/>
          <w:tab w:val="clear" w:pos="2880"/>
          <w:tab w:val="clear" w:pos="4500"/>
          <w:tab w:val="left" w:pos="5980"/>
          <w:tab w:val="left" w:pos="6230"/>
        </w:tabs>
        <w:autoSpaceDE w:val="0"/>
        <w:autoSpaceDN w:val="0"/>
        <w:adjustRightInd w:val="0"/>
        <w:rPr>
          <w:rFonts w:ascii="Arial Narrow" w:hAnsi="Arial Narrow" w:cs="Arial"/>
        </w:rPr>
      </w:pPr>
    </w:p>
    <w:sectPr w:rsidR="00137E32" w:rsidSect="00BA571D">
      <w:headerReference w:type="even" r:id="rId8"/>
      <w:headerReference w:type="default" r:id="rId9"/>
      <w:footerReference w:type="default" r:id="rId10"/>
      <w:headerReference w:type="first" r:id="rId11"/>
      <w:pgSz w:w="11906" w:h="16838" w:code="9"/>
      <w:pgMar w:top="1134" w:right="1134" w:bottom="851" w:left="1134" w:header="709" w:footer="567" w:gutter="170"/>
      <w:pgNumType w:start="1" w:chapStyle="1" w:chapSep="period"/>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2FA" w:rsidRDefault="004962FA">
      <w:r>
        <w:separator/>
      </w:r>
    </w:p>
  </w:endnote>
  <w:endnote w:type="continuationSeparator" w:id="0">
    <w:p w:rsidR="004962FA" w:rsidRDefault="00496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Optima">
    <w:altName w:val="Times New Roman"/>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FF" w:rsidRDefault="008832FF">
    <w:pPr>
      <w:pStyle w:val="Pta"/>
      <w:tabs>
        <w:tab w:val="clear" w:pos="9072"/>
        <w:tab w:val="right" w:pos="10080"/>
      </w:tabs>
      <w:ind w:right="-82"/>
      <w:jc w:val="both"/>
      <w:rPr>
        <w:rFonts w:cs="Arial"/>
        <w:color w:val="999999"/>
        <w:sz w:val="2"/>
        <w:szCs w:val="2"/>
        <w:lang w:val="en-US"/>
      </w:rPr>
    </w:pPr>
    <w:r>
      <w:rPr>
        <w:rFonts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32FF" w:rsidRPr="00EA36EC" w:rsidRDefault="008832FF" w:rsidP="00B62FA5">
    <w:pPr>
      <w:pStyle w:val="Pta"/>
      <w:tabs>
        <w:tab w:val="clear" w:pos="4536"/>
        <w:tab w:val="clear" w:pos="9072"/>
        <w:tab w:val="center" w:pos="8460"/>
        <w:tab w:val="right" w:pos="10080"/>
      </w:tabs>
      <w:rPr>
        <w:rStyle w:val="slostrany"/>
        <w:rFonts w:ascii="Arial Narrow" w:hAnsi="Arial Narrow" w:cs="Arial"/>
        <w:color w:val="000000"/>
        <w:sz w:val="22"/>
        <w:szCs w:val="22"/>
        <w:lang w:val="sk-SK"/>
      </w:rPr>
    </w:pPr>
    <w:r w:rsidRPr="0017742C">
      <w:rPr>
        <w:rFonts w:ascii="Arial Narrow" w:hAnsi="Arial Narrow" w:cs="Arial"/>
        <w:color w:val="706656"/>
        <w:sz w:val="18"/>
        <w:szCs w:val="18"/>
      </w:rPr>
      <w:tab/>
    </w:r>
    <w:r w:rsidRPr="00EA36EC">
      <w:rPr>
        <w:rStyle w:val="slostrany"/>
        <w:rFonts w:ascii="Arial Narrow" w:hAnsi="Arial Narrow" w:cs="Arial"/>
        <w:color w:val="000000"/>
        <w:sz w:val="22"/>
        <w:szCs w:val="22"/>
      </w:rPr>
      <w:fldChar w:fldCharType="begin"/>
    </w:r>
    <w:r w:rsidRPr="00EA36EC">
      <w:rPr>
        <w:rStyle w:val="slostrany"/>
        <w:rFonts w:ascii="Arial Narrow" w:hAnsi="Arial Narrow" w:cs="Arial"/>
        <w:color w:val="000000"/>
        <w:sz w:val="22"/>
        <w:szCs w:val="22"/>
      </w:rPr>
      <w:instrText xml:space="preserve"> PAGE </w:instrText>
    </w:r>
    <w:r w:rsidRPr="00EA36EC">
      <w:rPr>
        <w:rStyle w:val="slostrany"/>
        <w:rFonts w:ascii="Arial Narrow" w:hAnsi="Arial Narrow" w:cs="Arial"/>
        <w:color w:val="000000"/>
        <w:sz w:val="22"/>
        <w:szCs w:val="22"/>
      </w:rPr>
      <w:fldChar w:fldCharType="separate"/>
    </w:r>
    <w:r w:rsidR="00B515AF">
      <w:rPr>
        <w:rStyle w:val="slostrany"/>
        <w:rFonts w:ascii="Arial Narrow" w:hAnsi="Arial Narrow" w:cs="Arial"/>
        <w:color w:val="000000"/>
        <w:sz w:val="22"/>
        <w:szCs w:val="22"/>
      </w:rPr>
      <w:t>8</w:t>
    </w:r>
    <w:r w:rsidRPr="00EA36EC">
      <w:rPr>
        <w:rStyle w:val="slostrany"/>
        <w:rFonts w:ascii="Arial Narrow" w:hAnsi="Arial Narrow" w:cs="Arial"/>
        <w:color w:val="000000"/>
        <w:sz w:val="22"/>
        <w:szCs w:val="22"/>
      </w:rPr>
      <w:fldChar w:fldCharType="end"/>
    </w:r>
  </w:p>
  <w:p w:rsidR="008832FF" w:rsidRDefault="008832FF" w:rsidP="00B62FA5">
    <w:pPr>
      <w:pStyle w:val="Pta"/>
      <w:tabs>
        <w:tab w:val="clear" w:pos="4536"/>
        <w:tab w:val="clear" w:pos="9072"/>
        <w:tab w:val="center" w:pos="8460"/>
        <w:tab w:val="right" w:pos="10080"/>
      </w:tabs>
      <w:rPr>
        <w:rFonts w:ascii="Arial Narrow" w:hAnsi="Arial Narrow" w:cs="Arial"/>
        <w:i/>
        <w:color w:val="706656"/>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2FA" w:rsidRDefault="004962FA">
      <w:r>
        <w:separator/>
      </w:r>
    </w:p>
  </w:footnote>
  <w:footnote w:type="continuationSeparator" w:id="0">
    <w:p w:rsidR="004962FA" w:rsidRDefault="004962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 w:rsidR="008832FF" w:rsidRDefault="008832FF">
    <w:pPr>
      <w:numPr>
        <w:ins w:id="2" w:author="mzuberska" w:date="2005-03-03T15:40:00Z"/>
      </w:numPr>
    </w:pPr>
  </w:p>
  <w:p w:rsidR="008832FF" w:rsidRDefault="008832FF">
    <w:pPr>
      <w:numPr>
        <w:ins w:id="3" w:author="mzuberska" w:date="2005-03-03T15:40:00Z"/>
      </w:numPr>
    </w:pPr>
  </w:p>
  <w:p w:rsidR="008832FF" w:rsidRDefault="008832FF">
    <w:pPr>
      <w:numPr>
        <w:ins w:id="4" w:author="mzuberska" w:date="2005-03-03T15:40:00Z"/>
      </w:numPr>
    </w:pPr>
  </w:p>
  <w:p w:rsidR="008832FF" w:rsidRDefault="008832FF">
    <w:pPr>
      <w:numPr>
        <w:ins w:id="5" w:author="mzuberska" w:date="2005-03-03T15:40:00Z"/>
      </w:numPr>
    </w:pPr>
  </w:p>
  <w:p w:rsidR="008832FF" w:rsidRDefault="008832FF">
    <w:pPr>
      <w:numPr>
        <w:ins w:id="6" w:author="mzuberska" w:date="2005-03-03T15:40:00Z"/>
      </w:numPr>
    </w:pPr>
  </w:p>
  <w:p w:rsidR="008832FF" w:rsidRDefault="008832FF">
    <w:pPr>
      <w:numPr>
        <w:ins w:id="7" w:author="mzuberska" w:date="2005-03-03T15:40:00Z"/>
      </w:numPr>
    </w:pPr>
  </w:p>
  <w:p w:rsidR="008832FF" w:rsidRDefault="008832FF">
    <w:pPr>
      <w:numPr>
        <w:ins w:id="8" w:author="mzuberska" w:date="2005-03-03T15:40:00Z"/>
      </w:numPr>
    </w:pPr>
  </w:p>
  <w:p w:rsidR="008832FF" w:rsidRDefault="008832FF">
    <w:pPr>
      <w:numPr>
        <w:ins w:id="9" w:author="mzuberska" w:date="2005-03-03T15:40:00Z"/>
      </w:numPr>
    </w:pPr>
  </w:p>
  <w:p w:rsidR="008832FF" w:rsidRDefault="008832FF">
    <w:pPr>
      <w:numPr>
        <w:ins w:id="10" w:author="mzuberska" w:date="2005-03-03T15:40:00Z"/>
      </w:numPr>
    </w:pPr>
  </w:p>
  <w:p w:rsidR="008832FF" w:rsidRDefault="008832FF">
    <w:pPr>
      <w:numPr>
        <w:ins w:id="11" w:author="mzuberska" w:date="2005-03-03T15:40:00Z"/>
      </w:numPr>
    </w:pPr>
  </w:p>
  <w:p w:rsidR="008832FF" w:rsidRDefault="008832FF">
    <w:pPr>
      <w:numPr>
        <w:ins w:id="12" w:author="mzuberska" w:date="2005-03-03T15:40:00Z"/>
      </w:numPr>
    </w:pPr>
  </w:p>
  <w:p w:rsidR="008832FF" w:rsidRDefault="008832FF">
    <w:pPr>
      <w:numPr>
        <w:ins w:id="13" w:author="mzuberska" w:date="2005-03-03T15:40:00Z"/>
      </w:numPr>
    </w:pPr>
  </w:p>
  <w:p w:rsidR="008832FF" w:rsidRDefault="008832FF">
    <w:pPr>
      <w:numPr>
        <w:ins w:id="14" w:author="mzuberska" w:date="2005-03-03T15:40:00Z"/>
      </w:numPr>
    </w:pPr>
  </w:p>
  <w:p w:rsidR="008832FF" w:rsidRDefault="008832FF">
    <w:pPr>
      <w:numPr>
        <w:ins w:id="15" w:author="mzuberska" w:date="2005-03-03T15:40:00Z"/>
      </w:numPr>
    </w:pPr>
  </w:p>
  <w:p w:rsidR="008832FF" w:rsidRDefault="008832FF">
    <w:pPr>
      <w:numPr>
        <w:ins w:id="16" w:author="mzuberska" w:date="2005-03-03T15:40:00Z"/>
      </w:numPr>
    </w:pPr>
  </w:p>
  <w:p w:rsidR="008832FF" w:rsidRDefault="008832FF">
    <w:pPr>
      <w:numPr>
        <w:ins w:id="17" w:author="Unknown"/>
      </w:numPr>
    </w:pPr>
  </w:p>
  <w:p w:rsidR="008832FF" w:rsidRDefault="008832FF">
    <w:pPr>
      <w:numPr>
        <w:ins w:id="18" w:author="Unknown"/>
      </w:numPr>
    </w:pPr>
  </w:p>
  <w:p w:rsidR="008832FF" w:rsidRDefault="008832FF">
    <w:pPr>
      <w:numPr>
        <w:ins w:id="19" w:author="Unknown"/>
      </w:numPr>
    </w:pPr>
  </w:p>
  <w:p w:rsidR="008832FF" w:rsidRDefault="008832FF">
    <w:pPr>
      <w:numPr>
        <w:ins w:id="20" w:author="Unknown"/>
      </w:numPr>
    </w:pPr>
  </w:p>
  <w:p w:rsidR="008832FF" w:rsidRDefault="008832FF">
    <w:pPr>
      <w:numPr>
        <w:ins w:id="21" w:author="Unknown"/>
      </w:numPr>
    </w:pPr>
  </w:p>
  <w:p w:rsidR="008832FF" w:rsidRDefault="008832FF">
    <w:pPr>
      <w:numPr>
        <w:ins w:id="22" w:author="Unknown"/>
      </w:num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32FF" w:rsidRPr="00E058D0" w:rsidRDefault="008832FF">
    <w:pPr>
      <w:pStyle w:val="Pta"/>
      <w:tabs>
        <w:tab w:val="clear" w:pos="9072"/>
        <w:tab w:val="right" w:pos="10080"/>
      </w:tabs>
      <w:ind w:right="-82"/>
      <w:jc w:val="both"/>
      <w:rPr>
        <w:rFonts w:cs="Arial"/>
        <w:sz w:val="2"/>
        <w:szCs w:val="2"/>
        <w:highlight w:val="lightGray"/>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A86" w:rsidRPr="00EC2537" w:rsidRDefault="00B91A86" w:rsidP="00B91A86">
    <w:pPr>
      <w:widowControl w:val="0"/>
      <w:tabs>
        <w:tab w:val="clear" w:pos="2160"/>
        <w:tab w:val="clear" w:pos="2880"/>
        <w:tab w:val="clear" w:pos="4500"/>
        <w:tab w:val="left" w:pos="5880"/>
      </w:tabs>
      <w:autoSpaceDE w:val="0"/>
      <w:autoSpaceDN w:val="0"/>
      <w:adjustRightInd w:val="0"/>
      <w:jc w:val="right"/>
      <w:rPr>
        <w:rFonts w:ascii="Arial Narrow" w:hAnsi="Arial Narrow" w:cs="Arial"/>
      </w:rPr>
    </w:pPr>
    <w:r w:rsidRPr="00EC2537">
      <w:rPr>
        <w:rFonts w:ascii="Arial Narrow" w:hAnsi="Arial Narrow" w:cs="Arial"/>
      </w:rPr>
      <w:t xml:space="preserve">Príloha č. 2 </w:t>
    </w:r>
    <w:r>
      <w:rPr>
        <w:rFonts w:ascii="Arial Narrow" w:hAnsi="Arial Narrow" w:cs="Arial"/>
      </w:rPr>
      <w:t>Návrh Kúpnej zmluvy</w:t>
    </w:r>
  </w:p>
  <w:p w:rsidR="00B91A86" w:rsidRDefault="00B91A86">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theme="minorHAns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F5C75D2"/>
    <w:multiLevelType w:val="multilevel"/>
    <w:tmpl w:val="E31E9176"/>
    <w:lvl w:ilvl="0">
      <w:start w:val="9"/>
      <w:numFmt w:val="decimal"/>
      <w:lvlText w:val="%1"/>
      <w:lvlJc w:val="left"/>
      <w:pPr>
        <w:ind w:left="405" w:hanging="405"/>
      </w:pPr>
      <w:rPr>
        <w:rFonts w:hint="default"/>
      </w:rPr>
    </w:lvl>
    <w:lvl w:ilvl="1">
      <w:start w:val="2"/>
      <w:numFmt w:val="decimal"/>
      <w:lvlText w:val="%1.%2"/>
      <w:lvlJc w:val="left"/>
      <w:pPr>
        <w:ind w:left="622" w:hanging="405"/>
      </w:pPr>
      <w:rPr>
        <w:rFonts w:hint="default"/>
      </w:rPr>
    </w:lvl>
    <w:lvl w:ilvl="2">
      <w:start w:val="6"/>
      <w:numFmt w:val="decimal"/>
      <w:lvlText w:val="%1.%2.%3"/>
      <w:lvlJc w:val="left"/>
      <w:pPr>
        <w:ind w:left="1154" w:hanging="720"/>
      </w:pPr>
      <w:rPr>
        <w:rFonts w:hint="default"/>
      </w:rPr>
    </w:lvl>
    <w:lvl w:ilvl="3">
      <w:start w:val="1"/>
      <w:numFmt w:val="decimal"/>
      <w:lvlText w:val="%1.%2.%3.%4"/>
      <w:lvlJc w:val="left"/>
      <w:pPr>
        <w:ind w:left="1371" w:hanging="720"/>
      </w:pPr>
      <w:rPr>
        <w:rFonts w:hint="default"/>
      </w:rPr>
    </w:lvl>
    <w:lvl w:ilvl="4">
      <w:start w:val="1"/>
      <w:numFmt w:val="decimal"/>
      <w:lvlText w:val="%1.%2.%3.%4.%5"/>
      <w:lvlJc w:val="left"/>
      <w:pPr>
        <w:ind w:left="1588" w:hanging="720"/>
      </w:pPr>
      <w:rPr>
        <w:rFonts w:hint="default"/>
      </w:rPr>
    </w:lvl>
    <w:lvl w:ilvl="5">
      <w:start w:val="1"/>
      <w:numFmt w:val="decimal"/>
      <w:lvlText w:val="%1.%2.%3.%4.%5.%6"/>
      <w:lvlJc w:val="left"/>
      <w:pPr>
        <w:ind w:left="2165" w:hanging="1080"/>
      </w:pPr>
      <w:rPr>
        <w:rFonts w:hint="default"/>
      </w:rPr>
    </w:lvl>
    <w:lvl w:ilvl="6">
      <w:start w:val="1"/>
      <w:numFmt w:val="decimal"/>
      <w:lvlText w:val="%1.%2.%3.%4.%5.%6.%7"/>
      <w:lvlJc w:val="left"/>
      <w:pPr>
        <w:ind w:left="2382" w:hanging="1080"/>
      </w:pPr>
      <w:rPr>
        <w:rFonts w:hint="default"/>
      </w:rPr>
    </w:lvl>
    <w:lvl w:ilvl="7">
      <w:start w:val="1"/>
      <w:numFmt w:val="decimal"/>
      <w:lvlText w:val="%1.%2.%3.%4.%5.%6.%7.%8"/>
      <w:lvlJc w:val="left"/>
      <w:pPr>
        <w:ind w:left="2959" w:hanging="1440"/>
      </w:pPr>
      <w:rPr>
        <w:rFonts w:hint="default"/>
      </w:rPr>
    </w:lvl>
    <w:lvl w:ilvl="8">
      <w:start w:val="1"/>
      <w:numFmt w:val="decimal"/>
      <w:lvlText w:val="%1.%2.%3.%4.%5.%6.%7.%8.%9"/>
      <w:lvlJc w:val="left"/>
      <w:pPr>
        <w:ind w:left="3176" w:hanging="1440"/>
      </w:pPr>
      <w:rPr>
        <w:rFonts w:hint="default"/>
      </w:rPr>
    </w:lvl>
  </w:abstractNum>
  <w:abstractNum w:abstractNumId="3"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theme="minorHAns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15:restartNumberingAfterBreak="0">
    <w:nsid w:val="12312085"/>
    <w:multiLevelType w:val="multilevel"/>
    <w:tmpl w:val="6BE0FB8C"/>
    <w:lvl w:ilvl="0">
      <w:start w:val="11"/>
      <w:numFmt w:val="decimal"/>
      <w:lvlText w:val="%1."/>
      <w:lvlJc w:val="left"/>
      <w:pPr>
        <w:ind w:left="384" w:hanging="384"/>
      </w:pPr>
      <w:rPr>
        <w:rFonts w:hint="default"/>
        <w:color w:val="000000"/>
      </w:rPr>
    </w:lvl>
    <w:lvl w:ilvl="1">
      <w:start w:val="1"/>
      <w:numFmt w:val="decimal"/>
      <w:lvlText w:val="%1.%2."/>
      <w:lvlJc w:val="left"/>
      <w:pPr>
        <w:ind w:left="1464" w:hanging="384"/>
      </w:pPr>
      <w:rPr>
        <w:rFonts w:hint="default"/>
        <w:color w:val="000000"/>
      </w:rPr>
    </w:lvl>
    <w:lvl w:ilvl="2">
      <w:start w:val="1"/>
      <w:numFmt w:val="decimal"/>
      <w:lvlText w:val="%1.%2.%3."/>
      <w:lvlJc w:val="left"/>
      <w:pPr>
        <w:ind w:left="288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5400" w:hanging="1080"/>
      </w:pPr>
      <w:rPr>
        <w:rFonts w:hint="default"/>
        <w:color w:val="000000"/>
      </w:rPr>
    </w:lvl>
    <w:lvl w:ilvl="5">
      <w:start w:val="1"/>
      <w:numFmt w:val="decimal"/>
      <w:lvlText w:val="%1.%2.%3.%4.%5.%6."/>
      <w:lvlJc w:val="left"/>
      <w:pPr>
        <w:ind w:left="6480" w:hanging="1080"/>
      </w:pPr>
      <w:rPr>
        <w:rFonts w:hint="default"/>
        <w:color w:val="000000"/>
      </w:rPr>
    </w:lvl>
    <w:lvl w:ilvl="6">
      <w:start w:val="1"/>
      <w:numFmt w:val="decimal"/>
      <w:lvlText w:val="%1.%2.%3.%4.%5.%6.%7."/>
      <w:lvlJc w:val="left"/>
      <w:pPr>
        <w:ind w:left="7560" w:hanging="1080"/>
      </w:pPr>
      <w:rPr>
        <w:rFonts w:hint="default"/>
        <w:color w:val="000000"/>
      </w:rPr>
    </w:lvl>
    <w:lvl w:ilvl="7">
      <w:start w:val="1"/>
      <w:numFmt w:val="decimal"/>
      <w:lvlText w:val="%1.%2.%3.%4.%5.%6.%7.%8."/>
      <w:lvlJc w:val="left"/>
      <w:pPr>
        <w:ind w:left="9000" w:hanging="1440"/>
      </w:pPr>
      <w:rPr>
        <w:rFonts w:hint="default"/>
        <w:color w:val="000000"/>
      </w:rPr>
    </w:lvl>
    <w:lvl w:ilvl="8">
      <w:start w:val="1"/>
      <w:numFmt w:val="decimal"/>
      <w:lvlText w:val="%1.%2.%3.%4.%5.%6.%7.%8.%9."/>
      <w:lvlJc w:val="left"/>
      <w:pPr>
        <w:ind w:left="10080" w:hanging="1440"/>
      </w:pPr>
      <w:rPr>
        <w:rFonts w:hint="default"/>
        <w:color w:val="000000"/>
      </w:rPr>
    </w:lvl>
  </w:abstractNum>
  <w:abstractNum w:abstractNumId="5" w15:restartNumberingAfterBreak="0">
    <w:nsid w:val="175F5A03"/>
    <w:multiLevelType w:val="multilevel"/>
    <w:tmpl w:val="4E58082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trike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7" w15:restartNumberingAfterBreak="0">
    <w:nsid w:val="29776421"/>
    <w:multiLevelType w:val="multilevel"/>
    <w:tmpl w:val="28B030E0"/>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hint="default"/>
        <w:b w:val="0"/>
        <w:bCs w:val="0"/>
        <w:strike w:val="0"/>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8"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2CD94CCD"/>
    <w:multiLevelType w:val="multilevel"/>
    <w:tmpl w:val="500EA6A0"/>
    <w:lvl w:ilvl="0">
      <w:start w:val="9"/>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0" w15:restartNumberingAfterBreak="0">
    <w:nsid w:val="31647777"/>
    <w:multiLevelType w:val="multilevel"/>
    <w:tmpl w:val="DBC22F12"/>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1"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B7B2B09"/>
    <w:multiLevelType w:val="hybridMultilevel"/>
    <w:tmpl w:val="BDB2F436"/>
    <w:lvl w:ilvl="0" w:tplc="447C95BE">
      <w:start w:val="1"/>
      <w:numFmt w:val="lowerLetter"/>
      <w:lvlText w:val="%1)"/>
      <w:lvlJc w:val="left"/>
      <w:pPr>
        <w:tabs>
          <w:tab w:val="num" w:pos="1080"/>
        </w:tabs>
        <w:ind w:left="1080" w:hanging="360"/>
      </w:pPr>
      <w:rPr>
        <w:rFonts w:ascii="Arial Narrow" w:eastAsia="Times New Roman" w:hAnsi="Arial Narrow" w:cs="Times New Roman" w:hint="default"/>
        <w:b w:val="0"/>
        <w:color w:val="auto"/>
      </w:rPr>
    </w:lvl>
    <w:lvl w:ilvl="1" w:tplc="041B0003">
      <w:start w:val="1"/>
      <w:numFmt w:val="bullet"/>
      <w:lvlText w:val="o"/>
      <w:lvlJc w:val="left"/>
      <w:pPr>
        <w:tabs>
          <w:tab w:val="num" w:pos="1800"/>
        </w:tabs>
        <w:ind w:left="1800" w:hanging="360"/>
      </w:pPr>
      <w:rPr>
        <w:rFonts w:ascii="Courier New" w:hAnsi="Courier New" w:cs="Courier New" w:hint="default"/>
      </w:rPr>
    </w:lvl>
    <w:lvl w:ilvl="2" w:tplc="041B0005">
      <w:start w:val="1"/>
      <w:numFmt w:val="bullet"/>
      <w:lvlText w:val=""/>
      <w:lvlJc w:val="left"/>
      <w:pPr>
        <w:tabs>
          <w:tab w:val="num" w:pos="2520"/>
        </w:tabs>
        <w:ind w:left="2520" w:hanging="360"/>
      </w:pPr>
      <w:rPr>
        <w:rFonts w:ascii="Wingdings" w:hAnsi="Wingdings" w:hint="default"/>
      </w:rPr>
    </w:lvl>
    <w:lvl w:ilvl="3" w:tplc="041B0001">
      <w:start w:val="1"/>
      <w:numFmt w:val="bullet"/>
      <w:lvlText w:val=""/>
      <w:lvlJc w:val="left"/>
      <w:pPr>
        <w:tabs>
          <w:tab w:val="num" w:pos="3240"/>
        </w:tabs>
        <w:ind w:left="3240" w:hanging="360"/>
      </w:pPr>
      <w:rPr>
        <w:rFonts w:ascii="Symbol" w:hAnsi="Symbol" w:hint="default"/>
      </w:rPr>
    </w:lvl>
    <w:lvl w:ilvl="4" w:tplc="041B0003">
      <w:start w:val="1"/>
      <w:numFmt w:val="bullet"/>
      <w:lvlText w:val="o"/>
      <w:lvlJc w:val="left"/>
      <w:pPr>
        <w:tabs>
          <w:tab w:val="num" w:pos="3960"/>
        </w:tabs>
        <w:ind w:left="3960" w:hanging="360"/>
      </w:pPr>
      <w:rPr>
        <w:rFonts w:ascii="Courier New" w:hAnsi="Courier New" w:cs="Courier New" w:hint="default"/>
      </w:rPr>
    </w:lvl>
    <w:lvl w:ilvl="5" w:tplc="041B0005">
      <w:start w:val="1"/>
      <w:numFmt w:val="bullet"/>
      <w:lvlText w:val=""/>
      <w:lvlJc w:val="left"/>
      <w:pPr>
        <w:tabs>
          <w:tab w:val="num" w:pos="4680"/>
        </w:tabs>
        <w:ind w:left="4680" w:hanging="360"/>
      </w:pPr>
      <w:rPr>
        <w:rFonts w:ascii="Wingdings" w:hAnsi="Wingdings" w:hint="default"/>
      </w:rPr>
    </w:lvl>
    <w:lvl w:ilvl="6" w:tplc="041B0001">
      <w:start w:val="1"/>
      <w:numFmt w:val="bullet"/>
      <w:lvlText w:val=""/>
      <w:lvlJc w:val="left"/>
      <w:pPr>
        <w:tabs>
          <w:tab w:val="num" w:pos="5400"/>
        </w:tabs>
        <w:ind w:left="5400" w:hanging="360"/>
      </w:pPr>
      <w:rPr>
        <w:rFonts w:ascii="Symbol" w:hAnsi="Symbol" w:hint="default"/>
      </w:rPr>
    </w:lvl>
    <w:lvl w:ilvl="7" w:tplc="041B0003">
      <w:start w:val="1"/>
      <w:numFmt w:val="bullet"/>
      <w:lvlText w:val="o"/>
      <w:lvlJc w:val="left"/>
      <w:pPr>
        <w:tabs>
          <w:tab w:val="num" w:pos="6120"/>
        </w:tabs>
        <w:ind w:left="6120" w:hanging="360"/>
      </w:pPr>
      <w:rPr>
        <w:rFonts w:ascii="Courier New" w:hAnsi="Courier New" w:cs="Courier New" w:hint="default"/>
      </w:rPr>
    </w:lvl>
    <w:lvl w:ilvl="8" w:tplc="041B0005">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4"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42B54979"/>
    <w:multiLevelType w:val="hybridMultilevel"/>
    <w:tmpl w:val="F9A24AD8"/>
    <w:lvl w:ilvl="0" w:tplc="041B0017">
      <w:start w:val="1"/>
      <w:numFmt w:val="lowerLetter"/>
      <w:lvlText w:val="%1)"/>
      <w:lvlJc w:val="left"/>
      <w:pPr>
        <w:ind w:left="1211" w:hanging="360"/>
      </w:pPr>
    </w:lvl>
    <w:lvl w:ilvl="1" w:tplc="041B0019">
      <w:start w:val="1"/>
      <w:numFmt w:val="lowerLetter"/>
      <w:lvlText w:val="%2."/>
      <w:lvlJc w:val="left"/>
      <w:pPr>
        <w:ind w:left="1790" w:hanging="360"/>
      </w:pPr>
    </w:lvl>
    <w:lvl w:ilvl="2" w:tplc="041B001B">
      <w:start w:val="1"/>
      <w:numFmt w:val="lowerRoman"/>
      <w:lvlText w:val="%3."/>
      <w:lvlJc w:val="right"/>
      <w:pPr>
        <w:ind w:left="2510" w:hanging="180"/>
      </w:pPr>
    </w:lvl>
    <w:lvl w:ilvl="3" w:tplc="041B000F">
      <w:start w:val="1"/>
      <w:numFmt w:val="decimal"/>
      <w:lvlText w:val="%4."/>
      <w:lvlJc w:val="left"/>
      <w:pPr>
        <w:ind w:left="3230" w:hanging="360"/>
      </w:pPr>
    </w:lvl>
    <w:lvl w:ilvl="4" w:tplc="041B0019">
      <w:start w:val="1"/>
      <w:numFmt w:val="lowerLetter"/>
      <w:lvlText w:val="%5."/>
      <w:lvlJc w:val="left"/>
      <w:pPr>
        <w:ind w:left="3950" w:hanging="360"/>
      </w:pPr>
    </w:lvl>
    <w:lvl w:ilvl="5" w:tplc="041B001B">
      <w:start w:val="1"/>
      <w:numFmt w:val="lowerRoman"/>
      <w:lvlText w:val="%6."/>
      <w:lvlJc w:val="right"/>
      <w:pPr>
        <w:ind w:left="4670" w:hanging="180"/>
      </w:pPr>
    </w:lvl>
    <w:lvl w:ilvl="6" w:tplc="041B000F">
      <w:start w:val="1"/>
      <w:numFmt w:val="decimal"/>
      <w:lvlText w:val="%7."/>
      <w:lvlJc w:val="left"/>
      <w:pPr>
        <w:ind w:left="5390" w:hanging="360"/>
      </w:pPr>
    </w:lvl>
    <w:lvl w:ilvl="7" w:tplc="041B0019">
      <w:start w:val="1"/>
      <w:numFmt w:val="lowerLetter"/>
      <w:lvlText w:val="%8."/>
      <w:lvlJc w:val="left"/>
      <w:pPr>
        <w:ind w:left="6110" w:hanging="360"/>
      </w:pPr>
    </w:lvl>
    <w:lvl w:ilvl="8" w:tplc="041B001B">
      <w:start w:val="1"/>
      <w:numFmt w:val="lowerRoman"/>
      <w:lvlText w:val="%9."/>
      <w:lvlJc w:val="right"/>
      <w:pPr>
        <w:ind w:left="6830" w:hanging="180"/>
      </w:pPr>
    </w:lvl>
  </w:abstractNum>
  <w:abstractNum w:abstractNumId="16"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457E336B"/>
    <w:multiLevelType w:val="multilevel"/>
    <w:tmpl w:val="63367E52"/>
    <w:lvl w:ilvl="0">
      <w:start w:val="9"/>
      <w:numFmt w:val="decimal"/>
      <w:lvlText w:val="%1"/>
      <w:lvlJc w:val="left"/>
      <w:pPr>
        <w:ind w:left="360" w:hanging="360"/>
      </w:pPr>
      <w:rPr>
        <w:rFonts w:cs="Arial Narrow" w:hint="default"/>
        <w:sz w:val="21"/>
      </w:rPr>
    </w:lvl>
    <w:lvl w:ilvl="1">
      <w:start w:val="4"/>
      <w:numFmt w:val="decimal"/>
      <w:lvlText w:val="%1.%2"/>
      <w:lvlJc w:val="left"/>
      <w:pPr>
        <w:ind w:left="786" w:hanging="360"/>
      </w:pPr>
      <w:rPr>
        <w:rFonts w:cs="Arial Narrow" w:hint="default"/>
        <w:sz w:val="22"/>
        <w:szCs w:val="22"/>
      </w:rPr>
    </w:lvl>
    <w:lvl w:ilvl="2">
      <w:start w:val="1"/>
      <w:numFmt w:val="decimal"/>
      <w:lvlText w:val="%1.%2.%3"/>
      <w:lvlJc w:val="left"/>
      <w:pPr>
        <w:ind w:left="1572" w:hanging="720"/>
      </w:pPr>
      <w:rPr>
        <w:rFonts w:cs="Arial Narrow" w:hint="default"/>
        <w:sz w:val="21"/>
      </w:rPr>
    </w:lvl>
    <w:lvl w:ilvl="3">
      <w:start w:val="1"/>
      <w:numFmt w:val="decimal"/>
      <w:lvlText w:val="%1.%2.%3.%4"/>
      <w:lvlJc w:val="left"/>
      <w:pPr>
        <w:ind w:left="1998" w:hanging="720"/>
      </w:pPr>
      <w:rPr>
        <w:rFonts w:cs="Arial Narrow" w:hint="default"/>
        <w:sz w:val="21"/>
      </w:rPr>
    </w:lvl>
    <w:lvl w:ilvl="4">
      <w:start w:val="1"/>
      <w:numFmt w:val="decimal"/>
      <w:lvlText w:val="%1.%2.%3.%4.%5"/>
      <w:lvlJc w:val="left"/>
      <w:pPr>
        <w:ind w:left="2424" w:hanging="720"/>
      </w:pPr>
      <w:rPr>
        <w:rFonts w:cs="Arial Narrow" w:hint="default"/>
        <w:sz w:val="21"/>
      </w:rPr>
    </w:lvl>
    <w:lvl w:ilvl="5">
      <w:start w:val="1"/>
      <w:numFmt w:val="decimal"/>
      <w:lvlText w:val="%1.%2.%3.%4.%5.%6"/>
      <w:lvlJc w:val="left"/>
      <w:pPr>
        <w:ind w:left="3210" w:hanging="1080"/>
      </w:pPr>
      <w:rPr>
        <w:rFonts w:cs="Arial Narrow" w:hint="default"/>
        <w:sz w:val="21"/>
      </w:rPr>
    </w:lvl>
    <w:lvl w:ilvl="6">
      <w:start w:val="1"/>
      <w:numFmt w:val="decimal"/>
      <w:lvlText w:val="%1.%2.%3.%4.%5.%6.%7"/>
      <w:lvlJc w:val="left"/>
      <w:pPr>
        <w:ind w:left="3636" w:hanging="1080"/>
      </w:pPr>
      <w:rPr>
        <w:rFonts w:cs="Arial Narrow" w:hint="default"/>
        <w:sz w:val="21"/>
      </w:rPr>
    </w:lvl>
    <w:lvl w:ilvl="7">
      <w:start w:val="1"/>
      <w:numFmt w:val="decimal"/>
      <w:lvlText w:val="%1.%2.%3.%4.%5.%6.%7.%8"/>
      <w:lvlJc w:val="left"/>
      <w:pPr>
        <w:ind w:left="4422" w:hanging="1440"/>
      </w:pPr>
      <w:rPr>
        <w:rFonts w:cs="Arial Narrow" w:hint="default"/>
        <w:sz w:val="21"/>
      </w:rPr>
    </w:lvl>
    <w:lvl w:ilvl="8">
      <w:start w:val="1"/>
      <w:numFmt w:val="decimal"/>
      <w:lvlText w:val="%1.%2.%3.%4.%5.%6.%7.%8.%9"/>
      <w:lvlJc w:val="left"/>
      <w:pPr>
        <w:ind w:left="4848" w:hanging="1440"/>
      </w:pPr>
      <w:rPr>
        <w:rFonts w:cs="Arial Narrow" w:hint="default"/>
        <w:sz w:val="21"/>
      </w:rPr>
    </w:lvl>
  </w:abstractNum>
  <w:abstractNum w:abstractNumId="18" w15:restartNumberingAfterBreak="0">
    <w:nsid w:val="4B985A21"/>
    <w:multiLevelType w:val="multilevel"/>
    <w:tmpl w:val="BB60F312"/>
    <w:lvl w:ilvl="0">
      <w:start w:val="9"/>
      <w:numFmt w:val="decimal"/>
      <w:lvlText w:val="%1"/>
      <w:lvlJc w:val="left"/>
      <w:pPr>
        <w:ind w:left="405" w:hanging="405"/>
      </w:pPr>
      <w:rPr>
        <w:rFonts w:hint="default"/>
      </w:rPr>
    </w:lvl>
    <w:lvl w:ilvl="1">
      <w:start w:val="3"/>
      <w:numFmt w:val="decimal"/>
      <w:lvlText w:val="%1.%2"/>
      <w:lvlJc w:val="left"/>
      <w:pPr>
        <w:ind w:left="585" w:hanging="40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9" w15:restartNumberingAfterBreak="0">
    <w:nsid w:val="4D4801AC"/>
    <w:multiLevelType w:val="hybridMultilevel"/>
    <w:tmpl w:val="90626716"/>
    <w:styleLink w:val="tl51"/>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1"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6780722C"/>
    <w:multiLevelType w:val="multilevel"/>
    <w:tmpl w:val="84FC2EF8"/>
    <w:lvl w:ilvl="0">
      <w:start w:val="10"/>
      <w:numFmt w:val="decimal"/>
      <w:lvlText w:val="%1."/>
      <w:lvlJc w:val="left"/>
      <w:pPr>
        <w:ind w:left="405" w:hanging="405"/>
      </w:pPr>
    </w:lvl>
    <w:lvl w:ilvl="1">
      <w:start w:val="1"/>
      <w:numFmt w:val="decimal"/>
      <w:lvlText w:val="%1.%2."/>
      <w:lvlJc w:val="left"/>
      <w:pPr>
        <w:ind w:left="1485" w:hanging="405"/>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560" w:hanging="1080"/>
      </w:pPr>
    </w:lvl>
    <w:lvl w:ilvl="7">
      <w:start w:val="1"/>
      <w:numFmt w:val="decimal"/>
      <w:lvlText w:val="%1.%2.%3.%4.%5.%6.%7.%8."/>
      <w:lvlJc w:val="left"/>
      <w:pPr>
        <w:ind w:left="9000" w:hanging="1440"/>
      </w:pPr>
    </w:lvl>
    <w:lvl w:ilvl="8">
      <w:start w:val="1"/>
      <w:numFmt w:val="decimal"/>
      <w:lvlText w:val="%1.%2.%3.%4.%5.%6.%7.%8.%9."/>
      <w:lvlJc w:val="left"/>
      <w:pPr>
        <w:ind w:left="10080" w:hanging="1440"/>
      </w:pPr>
    </w:lvl>
  </w:abstractNum>
  <w:abstractNum w:abstractNumId="23" w15:restartNumberingAfterBreak="0">
    <w:nsid w:val="68972C50"/>
    <w:multiLevelType w:val="multilevel"/>
    <w:tmpl w:val="58343948"/>
    <w:lvl w:ilvl="0">
      <w:start w:val="11"/>
      <w:numFmt w:val="decimal"/>
      <w:lvlText w:val="%1"/>
      <w:lvlJc w:val="left"/>
      <w:pPr>
        <w:ind w:left="360" w:hanging="360"/>
      </w:pPr>
      <w:rPr>
        <w:rFonts w:hint="default"/>
        <w:color w:val="000000"/>
      </w:rPr>
    </w:lvl>
    <w:lvl w:ilvl="1">
      <w:start w:val="2"/>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2988" w:hanging="72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24" w15:restartNumberingAfterBreak="0">
    <w:nsid w:val="70912FCD"/>
    <w:multiLevelType w:val="multilevel"/>
    <w:tmpl w:val="2024653E"/>
    <w:lvl w:ilvl="0">
      <w:start w:val="6"/>
      <w:numFmt w:val="decimal"/>
      <w:lvlText w:val="%1"/>
      <w:lvlJc w:val="left"/>
      <w:pPr>
        <w:ind w:left="360" w:hanging="360"/>
      </w:pPr>
      <w:rPr>
        <w:rFonts w:hint="default"/>
      </w:rPr>
    </w:lvl>
    <w:lvl w:ilvl="1">
      <w:start w:val="4"/>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9C309CA"/>
    <w:multiLevelType w:val="multilevel"/>
    <w:tmpl w:val="66E6F8BE"/>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27" w15:restartNumberingAfterBreak="0">
    <w:nsid w:val="79E75361"/>
    <w:multiLevelType w:val="hybridMultilevel"/>
    <w:tmpl w:val="6F86D7F8"/>
    <w:lvl w:ilvl="0" w:tplc="1C764416">
      <w:numFmt w:val="bullet"/>
      <w:lvlText w:val="-"/>
      <w:lvlJc w:val="left"/>
      <w:pPr>
        <w:ind w:left="1647" w:hanging="360"/>
      </w:pPr>
      <w:rPr>
        <w:rFonts w:ascii="Arial Narrow" w:eastAsia="Times New Roman" w:hAnsi="Arial Narrow" w:cs="Arial" w:hint="default"/>
      </w:rPr>
    </w:lvl>
    <w:lvl w:ilvl="1" w:tplc="041B0003" w:tentative="1">
      <w:start w:val="1"/>
      <w:numFmt w:val="bullet"/>
      <w:lvlText w:val="o"/>
      <w:lvlJc w:val="left"/>
      <w:pPr>
        <w:ind w:left="2367" w:hanging="360"/>
      </w:pPr>
      <w:rPr>
        <w:rFonts w:ascii="Courier New" w:hAnsi="Courier New" w:cs="Courier New" w:hint="default"/>
      </w:rPr>
    </w:lvl>
    <w:lvl w:ilvl="2" w:tplc="041B0005" w:tentative="1">
      <w:start w:val="1"/>
      <w:numFmt w:val="bullet"/>
      <w:lvlText w:val=""/>
      <w:lvlJc w:val="left"/>
      <w:pPr>
        <w:ind w:left="3087" w:hanging="360"/>
      </w:pPr>
      <w:rPr>
        <w:rFonts w:ascii="Wingdings" w:hAnsi="Wingdings" w:hint="default"/>
      </w:rPr>
    </w:lvl>
    <w:lvl w:ilvl="3" w:tplc="041B0001" w:tentative="1">
      <w:start w:val="1"/>
      <w:numFmt w:val="bullet"/>
      <w:lvlText w:val=""/>
      <w:lvlJc w:val="left"/>
      <w:pPr>
        <w:ind w:left="3807" w:hanging="360"/>
      </w:pPr>
      <w:rPr>
        <w:rFonts w:ascii="Symbol" w:hAnsi="Symbol" w:hint="default"/>
      </w:rPr>
    </w:lvl>
    <w:lvl w:ilvl="4" w:tplc="041B0003" w:tentative="1">
      <w:start w:val="1"/>
      <w:numFmt w:val="bullet"/>
      <w:lvlText w:val="o"/>
      <w:lvlJc w:val="left"/>
      <w:pPr>
        <w:ind w:left="4527" w:hanging="360"/>
      </w:pPr>
      <w:rPr>
        <w:rFonts w:ascii="Courier New" w:hAnsi="Courier New" w:cs="Courier New" w:hint="default"/>
      </w:rPr>
    </w:lvl>
    <w:lvl w:ilvl="5" w:tplc="041B0005" w:tentative="1">
      <w:start w:val="1"/>
      <w:numFmt w:val="bullet"/>
      <w:lvlText w:val=""/>
      <w:lvlJc w:val="left"/>
      <w:pPr>
        <w:ind w:left="5247" w:hanging="360"/>
      </w:pPr>
      <w:rPr>
        <w:rFonts w:ascii="Wingdings" w:hAnsi="Wingdings" w:hint="default"/>
      </w:rPr>
    </w:lvl>
    <w:lvl w:ilvl="6" w:tplc="041B0001" w:tentative="1">
      <w:start w:val="1"/>
      <w:numFmt w:val="bullet"/>
      <w:lvlText w:val=""/>
      <w:lvlJc w:val="left"/>
      <w:pPr>
        <w:ind w:left="5967" w:hanging="360"/>
      </w:pPr>
      <w:rPr>
        <w:rFonts w:ascii="Symbol" w:hAnsi="Symbol" w:hint="default"/>
      </w:rPr>
    </w:lvl>
    <w:lvl w:ilvl="7" w:tplc="041B0003" w:tentative="1">
      <w:start w:val="1"/>
      <w:numFmt w:val="bullet"/>
      <w:lvlText w:val="o"/>
      <w:lvlJc w:val="left"/>
      <w:pPr>
        <w:ind w:left="6687" w:hanging="360"/>
      </w:pPr>
      <w:rPr>
        <w:rFonts w:ascii="Courier New" w:hAnsi="Courier New" w:cs="Courier New" w:hint="default"/>
      </w:rPr>
    </w:lvl>
    <w:lvl w:ilvl="8" w:tplc="041B0005" w:tentative="1">
      <w:start w:val="1"/>
      <w:numFmt w:val="bullet"/>
      <w:lvlText w:val=""/>
      <w:lvlJc w:val="left"/>
      <w:pPr>
        <w:ind w:left="7407" w:hanging="360"/>
      </w:pPr>
      <w:rPr>
        <w:rFonts w:ascii="Wingdings" w:hAnsi="Wingding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CCF6914"/>
    <w:multiLevelType w:val="multilevel"/>
    <w:tmpl w:val="E894FAF0"/>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1" w15:restartNumberingAfterBreak="0">
    <w:nsid w:val="7D894A25"/>
    <w:multiLevelType w:val="multilevel"/>
    <w:tmpl w:val="76FAEFAE"/>
    <w:lvl w:ilvl="0">
      <w:start w:val="9"/>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2"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1"/>
  </w:num>
  <w:num w:numId="2">
    <w:abstractNumId w:val="19"/>
  </w:num>
  <w:num w:numId="3">
    <w:abstractNumId w:val="29"/>
  </w:num>
  <w:num w:numId="4">
    <w:abstractNumId w:val="32"/>
  </w:num>
  <w:num w:numId="5">
    <w:abstractNumId w:val="6"/>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28"/>
  </w:num>
  <w:num w:numId="10">
    <w:abstractNumId w:val="3"/>
  </w:num>
  <w:num w:numId="11">
    <w:abstractNumId w:val="11"/>
  </w:num>
  <w:num w:numId="12">
    <w:abstractNumId w:val="20"/>
  </w:num>
  <w:num w:numId="13">
    <w:abstractNumId w:val="25"/>
  </w:num>
  <w:num w:numId="14">
    <w:abstractNumId w:val="13"/>
  </w:num>
  <w:num w:numId="15">
    <w:abstractNumId w:val="8"/>
  </w:num>
  <w:num w:numId="16">
    <w:abstractNumId w:val="1"/>
  </w:num>
  <w:num w:numId="17">
    <w:abstractNumId w:val="5"/>
  </w:num>
  <w:num w:numId="18">
    <w:abstractNumId w:val="16"/>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12"/>
    <w:lvlOverride w:ilvl="0">
      <w:startOverride w:val="1"/>
    </w:lvlOverride>
    <w:lvlOverride w:ilvl="1"/>
    <w:lvlOverride w:ilvl="2"/>
    <w:lvlOverride w:ilvl="3"/>
    <w:lvlOverride w:ilvl="4"/>
    <w:lvlOverride w:ilvl="5"/>
    <w:lvlOverride w:ilvl="6"/>
    <w:lvlOverride w:ilvl="7"/>
    <w:lvlOverride w:ilvl="8"/>
  </w:num>
  <w:num w:numId="25">
    <w:abstractNumId w:val="31"/>
  </w:num>
  <w:num w:numId="26">
    <w:abstractNumId w:val="17"/>
  </w:num>
  <w:num w:numId="27">
    <w:abstractNumId w:val="18"/>
  </w:num>
  <w:num w:numId="28">
    <w:abstractNumId w:val="2"/>
  </w:num>
  <w:num w:numId="29">
    <w:abstractNumId w:val="2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 w:numId="31">
    <w:abstractNumId w:val="9"/>
  </w:num>
  <w:num w:numId="32">
    <w:abstractNumId w:val="30"/>
  </w:num>
  <w:num w:numId="33">
    <w:abstractNumId w:val="23"/>
  </w:num>
  <w:num w:numId="34">
    <w:abstractNumId w:val="7"/>
  </w:num>
  <w:num w:numId="3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C34"/>
    <w:rsid w:val="000006AA"/>
    <w:rsid w:val="000009C7"/>
    <w:rsid w:val="00001ACD"/>
    <w:rsid w:val="00002611"/>
    <w:rsid w:val="000026CE"/>
    <w:rsid w:val="00004A6F"/>
    <w:rsid w:val="00010613"/>
    <w:rsid w:val="000112E8"/>
    <w:rsid w:val="0001182A"/>
    <w:rsid w:val="000133B2"/>
    <w:rsid w:val="000143FD"/>
    <w:rsid w:val="00014EBB"/>
    <w:rsid w:val="0001519D"/>
    <w:rsid w:val="000202C3"/>
    <w:rsid w:val="000204BC"/>
    <w:rsid w:val="00020D0B"/>
    <w:rsid w:val="0002181C"/>
    <w:rsid w:val="00023015"/>
    <w:rsid w:val="00023B3D"/>
    <w:rsid w:val="000261D0"/>
    <w:rsid w:val="00027875"/>
    <w:rsid w:val="00027BC4"/>
    <w:rsid w:val="00030EA7"/>
    <w:rsid w:val="0003130A"/>
    <w:rsid w:val="00031326"/>
    <w:rsid w:val="0003247A"/>
    <w:rsid w:val="00033E00"/>
    <w:rsid w:val="00034CE0"/>
    <w:rsid w:val="00035F1A"/>
    <w:rsid w:val="00040CAA"/>
    <w:rsid w:val="00040CB9"/>
    <w:rsid w:val="00042387"/>
    <w:rsid w:val="00046333"/>
    <w:rsid w:val="0004672A"/>
    <w:rsid w:val="00047941"/>
    <w:rsid w:val="00051D30"/>
    <w:rsid w:val="0005236D"/>
    <w:rsid w:val="0005348B"/>
    <w:rsid w:val="000536D3"/>
    <w:rsid w:val="000542C5"/>
    <w:rsid w:val="00054E93"/>
    <w:rsid w:val="00055A06"/>
    <w:rsid w:val="00056E8A"/>
    <w:rsid w:val="0005733D"/>
    <w:rsid w:val="00057ECC"/>
    <w:rsid w:val="000608F1"/>
    <w:rsid w:val="00063749"/>
    <w:rsid w:val="00063BC0"/>
    <w:rsid w:val="00064BA9"/>
    <w:rsid w:val="0006582A"/>
    <w:rsid w:val="00065AB7"/>
    <w:rsid w:val="00067EDA"/>
    <w:rsid w:val="00070501"/>
    <w:rsid w:val="000722B3"/>
    <w:rsid w:val="00072410"/>
    <w:rsid w:val="000729A7"/>
    <w:rsid w:val="000745F4"/>
    <w:rsid w:val="00082199"/>
    <w:rsid w:val="00082992"/>
    <w:rsid w:val="0009161B"/>
    <w:rsid w:val="00091A79"/>
    <w:rsid w:val="00092442"/>
    <w:rsid w:val="00093178"/>
    <w:rsid w:val="00097CBA"/>
    <w:rsid w:val="000A2C2E"/>
    <w:rsid w:val="000A3C97"/>
    <w:rsid w:val="000A47B6"/>
    <w:rsid w:val="000A666B"/>
    <w:rsid w:val="000B09EC"/>
    <w:rsid w:val="000B0EA4"/>
    <w:rsid w:val="000B1029"/>
    <w:rsid w:val="000B18D4"/>
    <w:rsid w:val="000B2356"/>
    <w:rsid w:val="000B2BAE"/>
    <w:rsid w:val="000B2D6B"/>
    <w:rsid w:val="000B464D"/>
    <w:rsid w:val="000B63DE"/>
    <w:rsid w:val="000B6B47"/>
    <w:rsid w:val="000B798A"/>
    <w:rsid w:val="000C0428"/>
    <w:rsid w:val="000C1ADD"/>
    <w:rsid w:val="000C2820"/>
    <w:rsid w:val="000C3722"/>
    <w:rsid w:val="000C42EF"/>
    <w:rsid w:val="000C439B"/>
    <w:rsid w:val="000C5D87"/>
    <w:rsid w:val="000D00CC"/>
    <w:rsid w:val="000D350F"/>
    <w:rsid w:val="000D3871"/>
    <w:rsid w:val="000D451B"/>
    <w:rsid w:val="000D47C7"/>
    <w:rsid w:val="000D60B7"/>
    <w:rsid w:val="000D72A4"/>
    <w:rsid w:val="000E02B8"/>
    <w:rsid w:val="000E1136"/>
    <w:rsid w:val="000E277D"/>
    <w:rsid w:val="000E2C09"/>
    <w:rsid w:val="000E4020"/>
    <w:rsid w:val="000E411B"/>
    <w:rsid w:val="000E6241"/>
    <w:rsid w:val="000E7ABF"/>
    <w:rsid w:val="000F0D9A"/>
    <w:rsid w:val="000F1693"/>
    <w:rsid w:val="000F78EA"/>
    <w:rsid w:val="00100B52"/>
    <w:rsid w:val="00100FB0"/>
    <w:rsid w:val="00102187"/>
    <w:rsid w:val="0010299F"/>
    <w:rsid w:val="00103D54"/>
    <w:rsid w:val="001040BB"/>
    <w:rsid w:val="001045F0"/>
    <w:rsid w:val="00106BD1"/>
    <w:rsid w:val="00110ED8"/>
    <w:rsid w:val="001111FD"/>
    <w:rsid w:val="00113569"/>
    <w:rsid w:val="00113784"/>
    <w:rsid w:val="001149E3"/>
    <w:rsid w:val="001160BD"/>
    <w:rsid w:val="001166F3"/>
    <w:rsid w:val="00117624"/>
    <w:rsid w:val="0012383F"/>
    <w:rsid w:val="001248FB"/>
    <w:rsid w:val="00126952"/>
    <w:rsid w:val="00126B4A"/>
    <w:rsid w:val="0012746D"/>
    <w:rsid w:val="00132465"/>
    <w:rsid w:val="00133726"/>
    <w:rsid w:val="00133C6A"/>
    <w:rsid w:val="00134206"/>
    <w:rsid w:val="001355C6"/>
    <w:rsid w:val="00137E32"/>
    <w:rsid w:val="00141C6A"/>
    <w:rsid w:val="00142B73"/>
    <w:rsid w:val="00142E9C"/>
    <w:rsid w:val="001433F2"/>
    <w:rsid w:val="00144ADA"/>
    <w:rsid w:val="00144D1C"/>
    <w:rsid w:val="00144EDD"/>
    <w:rsid w:val="00145229"/>
    <w:rsid w:val="00145928"/>
    <w:rsid w:val="0014665E"/>
    <w:rsid w:val="001468D6"/>
    <w:rsid w:val="00146B6B"/>
    <w:rsid w:val="00152B92"/>
    <w:rsid w:val="001559AF"/>
    <w:rsid w:val="00156009"/>
    <w:rsid w:val="00156B66"/>
    <w:rsid w:val="00157294"/>
    <w:rsid w:val="00157B14"/>
    <w:rsid w:val="00157BDC"/>
    <w:rsid w:val="00161708"/>
    <w:rsid w:val="001658C7"/>
    <w:rsid w:val="0016650C"/>
    <w:rsid w:val="0017028C"/>
    <w:rsid w:val="00170681"/>
    <w:rsid w:val="001738DB"/>
    <w:rsid w:val="00174D2E"/>
    <w:rsid w:val="001750BB"/>
    <w:rsid w:val="001758F9"/>
    <w:rsid w:val="00177213"/>
    <w:rsid w:val="0017742C"/>
    <w:rsid w:val="00180315"/>
    <w:rsid w:val="00182526"/>
    <w:rsid w:val="00184720"/>
    <w:rsid w:val="001847A2"/>
    <w:rsid w:val="00184A23"/>
    <w:rsid w:val="00186E8C"/>
    <w:rsid w:val="00187336"/>
    <w:rsid w:val="00187F6B"/>
    <w:rsid w:val="00192147"/>
    <w:rsid w:val="00193FC7"/>
    <w:rsid w:val="00194ABF"/>
    <w:rsid w:val="0019798C"/>
    <w:rsid w:val="00197EEC"/>
    <w:rsid w:val="001A0B9E"/>
    <w:rsid w:val="001A4C86"/>
    <w:rsid w:val="001A5053"/>
    <w:rsid w:val="001A53C3"/>
    <w:rsid w:val="001A58BD"/>
    <w:rsid w:val="001A5AD9"/>
    <w:rsid w:val="001B2184"/>
    <w:rsid w:val="001B36E1"/>
    <w:rsid w:val="001B4A43"/>
    <w:rsid w:val="001B5C33"/>
    <w:rsid w:val="001B6375"/>
    <w:rsid w:val="001B6738"/>
    <w:rsid w:val="001C1299"/>
    <w:rsid w:val="001C1B0A"/>
    <w:rsid w:val="001C26F0"/>
    <w:rsid w:val="001C3767"/>
    <w:rsid w:val="001C4645"/>
    <w:rsid w:val="001C5679"/>
    <w:rsid w:val="001C630E"/>
    <w:rsid w:val="001C71B2"/>
    <w:rsid w:val="001C7E88"/>
    <w:rsid w:val="001D1103"/>
    <w:rsid w:val="001D188A"/>
    <w:rsid w:val="001D349F"/>
    <w:rsid w:val="001D4CFE"/>
    <w:rsid w:val="001D5AB8"/>
    <w:rsid w:val="001D766F"/>
    <w:rsid w:val="001E2A33"/>
    <w:rsid w:val="001E58CD"/>
    <w:rsid w:val="001F1462"/>
    <w:rsid w:val="001F153A"/>
    <w:rsid w:val="001F219A"/>
    <w:rsid w:val="001F3089"/>
    <w:rsid w:val="001F3B7F"/>
    <w:rsid w:val="001F3DEF"/>
    <w:rsid w:val="001F4143"/>
    <w:rsid w:val="001F4A06"/>
    <w:rsid w:val="001F4A8F"/>
    <w:rsid w:val="001F59B9"/>
    <w:rsid w:val="00201A12"/>
    <w:rsid w:val="00202A34"/>
    <w:rsid w:val="00203453"/>
    <w:rsid w:val="00204D74"/>
    <w:rsid w:val="002067BE"/>
    <w:rsid w:val="002068B8"/>
    <w:rsid w:val="00207F8B"/>
    <w:rsid w:val="002108A0"/>
    <w:rsid w:val="00210C0A"/>
    <w:rsid w:val="0021134B"/>
    <w:rsid w:val="00215034"/>
    <w:rsid w:val="00216CDB"/>
    <w:rsid w:val="00217A16"/>
    <w:rsid w:val="00220BB3"/>
    <w:rsid w:val="00220CD7"/>
    <w:rsid w:val="00224203"/>
    <w:rsid w:val="00224A8D"/>
    <w:rsid w:val="002255C3"/>
    <w:rsid w:val="00225603"/>
    <w:rsid w:val="0022698C"/>
    <w:rsid w:val="002275F1"/>
    <w:rsid w:val="00231C18"/>
    <w:rsid w:val="00234203"/>
    <w:rsid w:val="00235171"/>
    <w:rsid w:val="002351CF"/>
    <w:rsid w:val="00235D06"/>
    <w:rsid w:val="002374A1"/>
    <w:rsid w:val="002403EC"/>
    <w:rsid w:val="00240689"/>
    <w:rsid w:val="0024125F"/>
    <w:rsid w:val="002423D7"/>
    <w:rsid w:val="00244B1A"/>
    <w:rsid w:val="00244C4A"/>
    <w:rsid w:val="00245766"/>
    <w:rsid w:val="00246B4E"/>
    <w:rsid w:val="00246E73"/>
    <w:rsid w:val="00250E48"/>
    <w:rsid w:val="00252ADC"/>
    <w:rsid w:val="002541AD"/>
    <w:rsid w:val="0025626D"/>
    <w:rsid w:val="00256565"/>
    <w:rsid w:val="0025662E"/>
    <w:rsid w:val="00257DEF"/>
    <w:rsid w:val="0026001B"/>
    <w:rsid w:val="00260283"/>
    <w:rsid w:val="002606EB"/>
    <w:rsid w:val="0026251D"/>
    <w:rsid w:val="00262DFC"/>
    <w:rsid w:val="002648D3"/>
    <w:rsid w:val="00264ED8"/>
    <w:rsid w:val="00264F3F"/>
    <w:rsid w:val="0026586A"/>
    <w:rsid w:val="00265B62"/>
    <w:rsid w:val="00267573"/>
    <w:rsid w:val="00267E22"/>
    <w:rsid w:val="0027191A"/>
    <w:rsid w:val="00272419"/>
    <w:rsid w:val="00272C81"/>
    <w:rsid w:val="002731B1"/>
    <w:rsid w:val="0027399A"/>
    <w:rsid w:val="0027540B"/>
    <w:rsid w:val="002754AB"/>
    <w:rsid w:val="00277C70"/>
    <w:rsid w:val="0028042D"/>
    <w:rsid w:val="002810C6"/>
    <w:rsid w:val="00282FAE"/>
    <w:rsid w:val="002834FA"/>
    <w:rsid w:val="0028564C"/>
    <w:rsid w:val="00285ADA"/>
    <w:rsid w:val="0028607C"/>
    <w:rsid w:val="00286E53"/>
    <w:rsid w:val="0028744A"/>
    <w:rsid w:val="0028780F"/>
    <w:rsid w:val="00292730"/>
    <w:rsid w:val="00293343"/>
    <w:rsid w:val="002933EC"/>
    <w:rsid w:val="00293607"/>
    <w:rsid w:val="002952C0"/>
    <w:rsid w:val="00297BF6"/>
    <w:rsid w:val="002A02B6"/>
    <w:rsid w:val="002A1B13"/>
    <w:rsid w:val="002A1BC4"/>
    <w:rsid w:val="002A2BE6"/>
    <w:rsid w:val="002A3B21"/>
    <w:rsid w:val="002A3D2A"/>
    <w:rsid w:val="002A4EE3"/>
    <w:rsid w:val="002A724D"/>
    <w:rsid w:val="002B2A2A"/>
    <w:rsid w:val="002B3C76"/>
    <w:rsid w:val="002B5E04"/>
    <w:rsid w:val="002B606F"/>
    <w:rsid w:val="002B6076"/>
    <w:rsid w:val="002B6263"/>
    <w:rsid w:val="002B7FF1"/>
    <w:rsid w:val="002C08BD"/>
    <w:rsid w:val="002C3E7D"/>
    <w:rsid w:val="002C5A6F"/>
    <w:rsid w:val="002C67A5"/>
    <w:rsid w:val="002C7931"/>
    <w:rsid w:val="002D0046"/>
    <w:rsid w:val="002D01AC"/>
    <w:rsid w:val="002D28E0"/>
    <w:rsid w:val="002D4A79"/>
    <w:rsid w:val="002D4C71"/>
    <w:rsid w:val="002E068D"/>
    <w:rsid w:val="002E2B43"/>
    <w:rsid w:val="002E5244"/>
    <w:rsid w:val="002F0BAA"/>
    <w:rsid w:val="002F1A00"/>
    <w:rsid w:val="002F1D29"/>
    <w:rsid w:val="002F24FA"/>
    <w:rsid w:val="002F2ABC"/>
    <w:rsid w:val="002F3972"/>
    <w:rsid w:val="002F3A4B"/>
    <w:rsid w:val="002F4C32"/>
    <w:rsid w:val="002F4D3F"/>
    <w:rsid w:val="002F5443"/>
    <w:rsid w:val="002F5E03"/>
    <w:rsid w:val="002F7DCE"/>
    <w:rsid w:val="00301DFC"/>
    <w:rsid w:val="00303B4F"/>
    <w:rsid w:val="00303D74"/>
    <w:rsid w:val="00304655"/>
    <w:rsid w:val="003047FA"/>
    <w:rsid w:val="00304C34"/>
    <w:rsid w:val="00304C73"/>
    <w:rsid w:val="00305914"/>
    <w:rsid w:val="00305964"/>
    <w:rsid w:val="003071B6"/>
    <w:rsid w:val="00310D33"/>
    <w:rsid w:val="0031184F"/>
    <w:rsid w:val="00313A81"/>
    <w:rsid w:val="0031460B"/>
    <w:rsid w:val="00314949"/>
    <w:rsid w:val="00314ACB"/>
    <w:rsid w:val="00315674"/>
    <w:rsid w:val="003157BF"/>
    <w:rsid w:val="003164FA"/>
    <w:rsid w:val="003165BF"/>
    <w:rsid w:val="0032011C"/>
    <w:rsid w:val="00320274"/>
    <w:rsid w:val="0032408F"/>
    <w:rsid w:val="00324386"/>
    <w:rsid w:val="003255C9"/>
    <w:rsid w:val="00327B1E"/>
    <w:rsid w:val="003315D3"/>
    <w:rsid w:val="00333496"/>
    <w:rsid w:val="00333D92"/>
    <w:rsid w:val="0033452F"/>
    <w:rsid w:val="0033596C"/>
    <w:rsid w:val="00336B8D"/>
    <w:rsid w:val="00336E98"/>
    <w:rsid w:val="0034030C"/>
    <w:rsid w:val="0034424D"/>
    <w:rsid w:val="00344BF7"/>
    <w:rsid w:val="00346E93"/>
    <w:rsid w:val="003528F4"/>
    <w:rsid w:val="00353827"/>
    <w:rsid w:val="00353CFE"/>
    <w:rsid w:val="0035596E"/>
    <w:rsid w:val="00356D85"/>
    <w:rsid w:val="00357AFC"/>
    <w:rsid w:val="00361B48"/>
    <w:rsid w:val="00362975"/>
    <w:rsid w:val="0036767D"/>
    <w:rsid w:val="0036795D"/>
    <w:rsid w:val="003713A4"/>
    <w:rsid w:val="0037241A"/>
    <w:rsid w:val="0037336D"/>
    <w:rsid w:val="00373474"/>
    <w:rsid w:val="003753E3"/>
    <w:rsid w:val="00376F60"/>
    <w:rsid w:val="00377E0B"/>
    <w:rsid w:val="003809B2"/>
    <w:rsid w:val="0038426C"/>
    <w:rsid w:val="00384689"/>
    <w:rsid w:val="00385D97"/>
    <w:rsid w:val="00386F66"/>
    <w:rsid w:val="003909AD"/>
    <w:rsid w:val="003910D8"/>
    <w:rsid w:val="003913D1"/>
    <w:rsid w:val="0039189F"/>
    <w:rsid w:val="00393478"/>
    <w:rsid w:val="003935DA"/>
    <w:rsid w:val="00393689"/>
    <w:rsid w:val="00394E97"/>
    <w:rsid w:val="003964E6"/>
    <w:rsid w:val="0039744D"/>
    <w:rsid w:val="003A0812"/>
    <w:rsid w:val="003A148A"/>
    <w:rsid w:val="003A2560"/>
    <w:rsid w:val="003A48EA"/>
    <w:rsid w:val="003A4926"/>
    <w:rsid w:val="003A57C4"/>
    <w:rsid w:val="003A5C18"/>
    <w:rsid w:val="003A7D2C"/>
    <w:rsid w:val="003B0D90"/>
    <w:rsid w:val="003B1203"/>
    <w:rsid w:val="003B33C9"/>
    <w:rsid w:val="003B4A90"/>
    <w:rsid w:val="003B4FF1"/>
    <w:rsid w:val="003B6814"/>
    <w:rsid w:val="003B7094"/>
    <w:rsid w:val="003C0E80"/>
    <w:rsid w:val="003C1689"/>
    <w:rsid w:val="003D0838"/>
    <w:rsid w:val="003D0FC7"/>
    <w:rsid w:val="003D1899"/>
    <w:rsid w:val="003D1EA0"/>
    <w:rsid w:val="003D3364"/>
    <w:rsid w:val="003D46F1"/>
    <w:rsid w:val="003D62DB"/>
    <w:rsid w:val="003D7FE6"/>
    <w:rsid w:val="003E08A4"/>
    <w:rsid w:val="003E31C2"/>
    <w:rsid w:val="003E325D"/>
    <w:rsid w:val="003E6639"/>
    <w:rsid w:val="003F2A4C"/>
    <w:rsid w:val="003F2C1F"/>
    <w:rsid w:val="003F623E"/>
    <w:rsid w:val="004005F1"/>
    <w:rsid w:val="00402E00"/>
    <w:rsid w:val="0040350C"/>
    <w:rsid w:val="00403D16"/>
    <w:rsid w:val="00404AC9"/>
    <w:rsid w:val="00405954"/>
    <w:rsid w:val="00406F54"/>
    <w:rsid w:val="00407304"/>
    <w:rsid w:val="004076A3"/>
    <w:rsid w:val="004079F9"/>
    <w:rsid w:val="00407A7A"/>
    <w:rsid w:val="004113F9"/>
    <w:rsid w:val="00411EBB"/>
    <w:rsid w:val="00416ADE"/>
    <w:rsid w:val="004221FB"/>
    <w:rsid w:val="0042259C"/>
    <w:rsid w:val="00422EF7"/>
    <w:rsid w:val="0042541E"/>
    <w:rsid w:val="004264BF"/>
    <w:rsid w:val="00426EF7"/>
    <w:rsid w:val="0042757C"/>
    <w:rsid w:val="00430C7C"/>
    <w:rsid w:val="00430D63"/>
    <w:rsid w:val="00434948"/>
    <w:rsid w:val="0043550E"/>
    <w:rsid w:val="0043658E"/>
    <w:rsid w:val="00436849"/>
    <w:rsid w:val="004371AE"/>
    <w:rsid w:val="00437656"/>
    <w:rsid w:val="004409A7"/>
    <w:rsid w:val="00442286"/>
    <w:rsid w:val="00446382"/>
    <w:rsid w:val="0044661D"/>
    <w:rsid w:val="004468A7"/>
    <w:rsid w:val="00446BC6"/>
    <w:rsid w:val="00451AB4"/>
    <w:rsid w:val="00451AD5"/>
    <w:rsid w:val="004539CB"/>
    <w:rsid w:val="00453FFB"/>
    <w:rsid w:val="00454565"/>
    <w:rsid w:val="004578E8"/>
    <w:rsid w:val="00460084"/>
    <w:rsid w:val="00460735"/>
    <w:rsid w:val="00460ECC"/>
    <w:rsid w:val="0046673A"/>
    <w:rsid w:val="00470266"/>
    <w:rsid w:val="00470F2F"/>
    <w:rsid w:val="0047193E"/>
    <w:rsid w:val="00475D20"/>
    <w:rsid w:val="004766F2"/>
    <w:rsid w:val="00476BBC"/>
    <w:rsid w:val="0047736E"/>
    <w:rsid w:val="00480194"/>
    <w:rsid w:val="0048255C"/>
    <w:rsid w:val="00482C68"/>
    <w:rsid w:val="00482F58"/>
    <w:rsid w:val="00486591"/>
    <w:rsid w:val="004865D1"/>
    <w:rsid w:val="00486B5C"/>
    <w:rsid w:val="00490A21"/>
    <w:rsid w:val="00494762"/>
    <w:rsid w:val="004962FA"/>
    <w:rsid w:val="00496737"/>
    <w:rsid w:val="004A2660"/>
    <w:rsid w:val="004A37A2"/>
    <w:rsid w:val="004A3BC8"/>
    <w:rsid w:val="004A504A"/>
    <w:rsid w:val="004A508C"/>
    <w:rsid w:val="004A5506"/>
    <w:rsid w:val="004A57DB"/>
    <w:rsid w:val="004A5DAD"/>
    <w:rsid w:val="004B087C"/>
    <w:rsid w:val="004B33F7"/>
    <w:rsid w:val="004B4151"/>
    <w:rsid w:val="004B4EAD"/>
    <w:rsid w:val="004B5252"/>
    <w:rsid w:val="004C5425"/>
    <w:rsid w:val="004C6E38"/>
    <w:rsid w:val="004C714A"/>
    <w:rsid w:val="004D038D"/>
    <w:rsid w:val="004D1997"/>
    <w:rsid w:val="004D2776"/>
    <w:rsid w:val="004D2B50"/>
    <w:rsid w:val="004D310A"/>
    <w:rsid w:val="004D56FE"/>
    <w:rsid w:val="004D59E2"/>
    <w:rsid w:val="004E02AF"/>
    <w:rsid w:val="004E0441"/>
    <w:rsid w:val="004E0DB2"/>
    <w:rsid w:val="004E4FA2"/>
    <w:rsid w:val="004E5117"/>
    <w:rsid w:val="004E686D"/>
    <w:rsid w:val="004E7AAE"/>
    <w:rsid w:val="004E7C40"/>
    <w:rsid w:val="004F02CC"/>
    <w:rsid w:val="004F1FE3"/>
    <w:rsid w:val="004F4181"/>
    <w:rsid w:val="004F5AFF"/>
    <w:rsid w:val="004F5D00"/>
    <w:rsid w:val="004F6673"/>
    <w:rsid w:val="00500D55"/>
    <w:rsid w:val="00504C48"/>
    <w:rsid w:val="00506A03"/>
    <w:rsid w:val="0051024A"/>
    <w:rsid w:val="005107EB"/>
    <w:rsid w:val="0051281F"/>
    <w:rsid w:val="00512847"/>
    <w:rsid w:val="00514F61"/>
    <w:rsid w:val="005150C8"/>
    <w:rsid w:val="0052119F"/>
    <w:rsid w:val="005213EB"/>
    <w:rsid w:val="0052256F"/>
    <w:rsid w:val="00522600"/>
    <w:rsid w:val="00524006"/>
    <w:rsid w:val="00526610"/>
    <w:rsid w:val="005267D7"/>
    <w:rsid w:val="00526DCC"/>
    <w:rsid w:val="005271D3"/>
    <w:rsid w:val="00527C66"/>
    <w:rsid w:val="0053295E"/>
    <w:rsid w:val="00533789"/>
    <w:rsid w:val="00534453"/>
    <w:rsid w:val="005351CD"/>
    <w:rsid w:val="00536CEF"/>
    <w:rsid w:val="0053794F"/>
    <w:rsid w:val="00540C28"/>
    <w:rsid w:val="00540CAC"/>
    <w:rsid w:val="00541AD4"/>
    <w:rsid w:val="00541C05"/>
    <w:rsid w:val="005430B4"/>
    <w:rsid w:val="00543E05"/>
    <w:rsid w:val="005517AD"/>
    <w:rsid w:val="00552403"/>
    <w:rsid w:val="00552557"/>
    <w:rsid w:val="00554BB9"/>
    <w:rsid w:val="00555EAA"/>
    <w:rsid w:val="00555FE7"/>
    <w:rsid w:val="00556FAE"/>
    <w:rsid w:val="005572F5"/>
    <w:rsid w:val="00557AE5"/>
    <w:rsid w:val="005600AF"/>
    <w:rsid w:val="00560909"/>
    <w:rsid w:val="00560EA3"/>
    <w:rsid w:val="005624FC"/>
    <w:rsid w:val="005640F9"/>
    <w:rsid w:val="0056572E"/>
    <w:rsid w:val="00565875"/>
    <w:rsid w:val="00565B81"/>
    <w:rsid w:val="00566C10"/>
    <w:rsid w:val="005677DD"/>
    <w:rsid w:val="00567C09"/>
    <w:rsid w:val="00567F2C"/>
    <w:rsid w:val="00571CFA"/>
    <w:rsid w:val="0057259C"/>
    <w:rsid w:val="005747B3"/>
    <w:rsid w:val="00574CCE"/>
    <w:rsid w:val="00577F22"/>
    <w:rsid w:val="00580C30"/>
    <w:rsid w:val="00580D86"/>
    <w:rsid w:val="0058128D"/>
    <w:rsid w:val="00581391"/>
    <w:rsid w:val="0058733D"/>
    <w:rsid w:val="005906B4"/>
    <w:rsid w:val="005910B0"/>
    <w:rsid w:val="0059717B"/>
    <w:rsid w:val="00597963"/>
    <w:rsid w:val="00597DBB"/>
    <w:rsid w:val="005A1CA5"/>
    <w:rsid w:val="005A4783"/>
    <w:rsid w:val="005A530A"/>
    <w:rsid w:val="005A6E88"/>
    <w:rsid w:val="005B034E"/>
    <w:rsid w:val="005B0C3C"/>
    <w:rsid w:val="005B0E4B"/>
    <w:rsid w:val="005B17F1"/>
    <w:rsid w:val="005B2BCE"/>
    <w:rsid w:val="005B41D9"/>
    <w:rsid w:val="005B41F5"/>
    <w:rsid w:val="005B4D6C"/>
    <w:rsid w:val="005B747D"/>
    <w:rsid w:val="005B7C7D"/>
    <w:rsid w:val="005C1D8D"/>
    <w:rsid w:val="005C26BD"/>
    <w:rsid w:val="005C2B4E"/>
    <w:rsid w:val="005D0069"/>
    <w:rsid w:val="005D077E"/>
    <w:rsid w:val="005D095F"/>
    <w:rsid w:val="005D2C5E"/>
    <w:rsid w:val="005D3A5B"/>
    <w:rsid w:val="005D610B"/>
    <w:rsid w:val="005D6A5C"/>
    <w:rsid w:val="005D6AB4"/>
    <w:rsid w:val="005E0C4B"/>
    <w:rsid w:val="005E1720"/>
    <w:rsid w:val="005E1D33"/>
    <w:rsid w:val="005E6727"/>
    <w:rsid w:val="005E7C43"/>
    <w:rsid w:val="005E7D0A"/>
    <w:rsid w:val="005F4139"/>
    <w:rsid w:val="005F613B"/>
    <w:rsid w:val="005F6667"/>
    <w:rsid w:val="005F7C6F"/>
    <w:rsid w:val="0060023A"/>
    <w:rsid w:val="00600D76"/>
    <w:rsid w:val="0060143A"/>
    <w:rsid w:val="00601FDD"/>
    <w:rsid w:val="00602C63"/>
    <w:rsid w:val="00602D37"/>
    <w:rsid w:val="006033A0"/>
    <w:rsid w:val="00603B11"/>
    <w:rsid w:val="006063AD"/>
    <w:rsid w:val="00607275"/>
    <w:rsid w:val="00607318"/>
    <w:rsid w:val="00607679"/>
    <w:rsid w:val="00614C8E"/>
    <w:rsid w:val="006151EA"/>
    <w:rsid w:val="00616616"/>
    <w:rsid w:val="0061774F"/>
    <w:rsid w:val="0061796B"/>
    <w:rsid w:val="00620850"/>
    <w:rsid w:val="00621CBB"/>
    <w:rsid w:val="00623CC9"/>
    <w:rsid w:val="0062422D"/>
    <w:rsid w:val="006269A3"/>
    <w:rsid w:val="00626A18"/>
    <w:rsid w:val="00627EC4"/>
    <w:rsid w:val="006318D1"/>
    <w:rsid w:val="00631941"/>
    <w:rsid w:val="00632C53"/>
    <w:rsid w:val="00635CF9"/>
    <w:rsid w:val="00636E5F"/>
    <w:rsid w:val="00642276"/>
    <w:rsid w:val="006452DA"/>
    <w:rsid w:val="00647460"/>
    <w:rsid w:val="006475A6"/>
    <w:rsid w:val="0064781D"/>
    <w:rsid w:val="00650777"/>
    <w:rsid w:val="006517F6"/>
    <w:rsid w:val="006523B8"/>
    <w:rsid w:val="0065500E"/>
    <w:rsid w:val="006551ED"/>
    <w:rsid w:val="00655929"/>
    <w:rsid w:val="00656859"/>
    <w:rsid w:val="00657961"/>
    <w:rsid w:val="00661E71"/>
    <w:rsid w:val="00662633"/>
    <w:rsid w:val="00662B7C"/>
    <w:rsid w:val="00662BC6"/>
    <w:rsid w:val="00663573"/>
    <w:rsid w:val="00665171"/>
    <w:rsid w:val="00665720"/>
    <w:rsid w:val="00666F84"/>
    <w:rsid w:val="00670D6B"/>
    <w:rsid w:val="00670E00"/>
    <w:rsid w:val="00671DE5"/>
    <w:rsid w:val="0067347B"/>
    <w:rsid w:val="00675364"/>
    <w:rsid w:val="00675686"/>
    <w:rsid w:val="0067623E"/>
    <w:rsid w:val="00677FC4"/>
    <w:rsid w:val="006804CF"/>
    <w:rsid w:val="006807D4"/>
    <w:rsid w:val="00682DE6"/>
    <w:rsid w:val="00684BEC"/>
    <w:rsid w:val="00684E94"/>
    <w:rsid w:val="00685355"/>
    <w:rsid w:val="006876E0"/>
    <w:rsid w:val="0069080B"/>
    <w:rsid w:val="00692F4B"/>
    <w:rsid w:val="006931C4"/>
    <w:rsid w:val="006940F5"/>
    <w:rsid w:val="006975FB"/>
    <w:rsid w:val="006A147E"/>
    <w:rsid w:val="006A60E7"/>
    <w:rsid w:val="006A6379"/>
    <w:rsid w:val="006A7596"/>
    <w:rsid w:val="006A79D4"/>
    <w:rsid w:val="006B13B7"/>
    <w:rsid w:val="006B2684"/>
    <w:rsid w:val="006B2FE3"/>
    <w:rsid w:val="006B47BF"/>
    <w:rsid w:val="006B522D"/>
    <w:rsid w:val="006B5694"/>
    <w:rsid w:val="006B5BBA"/>
    <w:rsid w:val="006B63C2"/>
    <w:rsid w:val="006C0312"/>
    <w:rsid w:val="006C09B2"/>
    <w:rsid w:val="006C1A37"/>
    <w:rsid w:val="006C581E"/>
    <w:rsid w:val="006D1385"/>
    <w:rsid w:val="006D1776"/>
    <w:rsid w:val="006D7A06"/>
    <w:rsid w:val="006E0DC1"/>
    <w:rsid w:val="006E0F1E"/>
    <w:rsid w:val="006E1719"/>
    <w:rsid w:val="006E2240"/>
    <w:rsid w:val="006E3A99"/>
    <w:rsid w:val="006E3B03"/>
    <w:rsid w:val="006E4572"/>
    <w:rsid w:val="006E50BB"/>
    <w:rsid w:val="006E54D8"/>
    <w:rsid w:val="006E6E04"/>
    <w:rsid w:val="006F1B6D"/>
    <w:rsid w:val="006F3A83"/>
    <w:rsid w:val="006F6389"/>
    <w:rsid w:val="006F64F0"/>
    <w:rsid w:val="006F7C48"/>
    <w:rsid w:val="007013BE"/>
    <w:rsid w:val="007040E0"/>
    <w:rsid w:val="00704161"/>
    <w:rsid w:val="00705290"/>
    <w:rsid w:val="00705B9B"/>
    <w:rsid w:val="00706178"/>
    <w:rsid w:val="00707089"/>
    <w:rsid w:val="00710421"/>
    <w:rsid w:val="007110C9"/>
    <w:rsid w:val="00711BDB"/>
    <w:rsid w:val="00713C2D"/>
    <w:rsid w:val="00714092"/>
    <w:rsid w:val="00716A77"/>
    <w:rsid w:val="00721416"/>
    <w:rsid w:val="007250E5"/>
    <w:rsid w:val="007264F8"/>
    <w:rsid w:val="007266A3"/>
    <w:rsid w:val="00726ECB"/>
    <w:rsid w:val="00727F50"/>
    <w:rsid w:val="0073316E"/>
    <w:rsid w:val="00735D54"/>
    <w:rsid w:val="00740BD2"/>
    <w:rsid w:val="00744268"/>
    <w:rsid w:val="00744321"/>
    <w:rsid w:val="007452B6"/>
    <w:rsid w:val="00745EBC"/>
    <w:rsid w:val="00745EFB"/>
    <w:rsid w:val="007463B6"/>
    <w:rsid w:val="007464E8"/>
    <w:rsid w:val="007504F7"/>
    <w:rsid w:val="007505BC"/>
    <w:rsid w:val="00751772"/>
    <w:rsid w:val="007530E1"/>
    <w:rsid w:val="00760291"/>
    <w:rsid w:val="00761429"/>
    <w:rsid w:val="007634C1"/>
    <w:rsid w:val="007638EF"/>
    <w:rsid w:val="007655EC"/>
    <w:rsid w:val="0076604D"/>
    <w:rsid w:val="00766067"/>
    <w:rsid w:val="00770E66"/>
    <w:rsid w:val="007710E4"/>
    <w:rsid w:val="00774509"/>
    <w:rsid w:val="00775230"/>
    <w:rsid w:val="00775BB5"/>
    <w:rsid w:val="0077635E"/>
    <w:rsid w:val="007815F9"/>
    <w:rsid w:val="007844F0"/>
    <w:rsid w:val="00787F67"/>
    <w:rsid w:val="00791817"/>
    <w:rsid w:val="00793F7D"/>
    <w:rsid w:val="00794E16"/>
    <w:rsid w:val="00796775"/>
    <w:rsid w:val="0079757F"/>
    <w:rsid w:val="007A0E4C"/>
    <w:rsid w:val="007A3216"/>
    <w:rsid w:val="007A351F"/>
    <w:rsid w:val="007A3556"/>
    <w:rsid w:val="007A7508"/>
    <w:rsid w:val="007A75AD"/>
    <w:rsid w:val="007B054B"/>
    <w:rsid w:val="007B1519"/>
    <w:rsid w:val="007B1DF1"/>
    <w:rsid w:val="007B38F3"/>
    <w:rsid w:val="007B39F9"/>
    <w:rsid w:val="007B46E0"/>
    <w:rsid w:val="007B46E1"/>
    <w:rsid w:val="007B6D6E"/>
    <w:rsid w:val="007C02E2"/>
    <w:rsid w:val="007C1D31"/>
    <w:rsid w:val="007C3D8C"/>
    <w:rsid w:val="007C62DC"/>
    <w:rsid w:val="007C672A"/>
    <w:rsid w:val="007D254C"/>
    <w:rsid w:val="007D3C73"/>
    <w:rsid w:val="007D4813"/>
    <w:rsid w:val="007D5DB6"/>
    <w:rsid w:val="007D6F07"/>
    <w:rsid w:val="007D70E0"/>
    <w:rsid w:val="007E164E"/>
    <w:rsid w:val="007E30C2"/>
    <w:rsid w:val="007E3F30"/>
    <w:rsid w:val="007E5942"/>
    <w:rsid w:val="007E59ED"/>
    <w:rsid w:val="007F1E8E"/>
    <w:rsid w:val="007F2854"/>
    <w:rsid w:val="007F7489"/>
    <w:rsid w:val="00801DBA"/>
    <w:rsid w:val="00802275"/>
    <w:rsid w:val="00803BA4"/>
    <w:rsid w:val="00805BBB"/>
    <w:rsid w:val="00805E84"/>
    <w:rsid w:val="00806735"/>
    <w:rsid w:val="00811034"/>
    <w:rsid w:val="00814ABB"/>
    <w:rsid w:val="00814AC2"/>
    <w:rsid w:val="008151FB"/>
    <w:rsid w:val="00815BD6"/>
    <w:rsid w:val="00815C48"/>
    <w:rsid w:val="00817C0F"/>
    <w:rsid w:val="0082121F"/>
    <w:rsid w:val="00821E73"/>
    <w:rsid w:val="00822C61"/>
    <w:rsid w:val="00822CFF"/>
    <w:rsid w:val="00835807"/>
    <w:rsid w:val="00835AFE"/>
    <w:rsid w:val="008369DB"/>
    <w:rsid w:val="00836D59"/>
    <w:rsid w:val="0083761B"/>
    <w:rsid w:val="00837E26"/>
    <w:rsid w:val="00840405"/>
    <w:rsid w:val="00842105"/>
    <w:rsid w:val="008454F2"/>
    <w:rsid w:val="00845DF7"/>
    <w:rsid w:val="008467DE"/>
    <w:rsid w:val="00847B1B"/>
    <w:rsid w:val="00852063"/>
    <w:rsid w:val="00852E59"/>
    <w:rsid w:val="00856BA0"/>
    <w:rsid w:val="00857069"/>
    <w:rsid w:val="0085791A"/>
    <w:rsid w:val="00857F4B"/>
    <w:rsid w:val="00861173"/>
    <w:rsid w:val="00861E12"/>
    <w:rsid w:val="00866884"/>
    <w:rsid w:val="0087127A"/>
    <w:rsid w:val="008727CB"/>
    <w:rsid w:val="00875272"/>
    <w:rsid w:val="00877349"/>
    <w:rsid w:val="00880F4D"/>
    <w:rsid w:val="008831C7"/>
    <w:rsid w:val="008832FF"/>
    <w:rsid w:val="008848C4"/>
    <w:rsid w:val="00884966"/>
    <w:rsid w:val="00885D15"/>
    <w:rsid w:val="0089057E"/>
    <w:rsid w:val="008918FE"/>
    <w:rsid w:val="00892826"/>
    <w:rsid w:val="00894329"/>
    <w:rsid w:val="008946FC"/>
    <w:rsid w:val="00894AD4"/>
    <w:rsid w:val="0089538E"/>
    <w:rsid w:val="00896198"/>
    <w:rsid w:val="0089766C"/>
    <w:rsid w:val="008A0354"/>
    <w:rsid w:val="008A0CB5"/>
    <w:rsid w:val="008A10BC"/>
    <w:rsid w:val="008A220F"/>
    <w:rsid w:val="008A29B2"/>
    <w:rsid w:val="008A6166"/>
    <w:rsid w:val="008A6AD9"/>
    <w:rsid w:val="008A6D39"/>
    <w:rsid w:val="008B4646"/>
    <w:rsid w:val="008B5C8F"/>
    <w:rsid w:val="008B79FA"/>
    <w:rsid w:val="008C0031"/>
    <w:rsid w:val="008C0ECE"/>
    <w:rsid w:val="008C11B9"/>
    <w:rsid w:val="008C18BC"/>
    <w:rsid w:val="008C25AA"/>
    <w:rsid w:val="008C27ED"/>
    <w:rsid w:val="008C2FF3"/>
    <w:rsid w:val="008C55A6"/>
    <w:rsid w:val="008C6107"/>
    <w:rsid w:val="008C6940"/>
    <w:rsid w:val="008D023F"/>
    <w:rsid w:val="008D22AE"/>
    <w:rsid w:val="008D3A92"/>
    <w:rsid w:val="008D5DC0"/>
    <w:rsid w:val="008D6565"/>
    <w:rsid w:val="008D7073"/>
    <w:rsid w:val="008D7EAC"/>
    <w:rsid w:val="008E0770"/>
    <w:rsid w:val="008E0E9A"/>
    <w:rsid w:val="008E1E25"/>
    <w:rsid w:val="008E2397"/>
    <w:rsid w:val="008E3F09"/>
    <w:rsid w:val="008E4A23"/>
    <w:rsid w:val="008E4B0E"/>
    <w:rsid w:val="008E66BA"/>
    <w:rsid w:val="008E6B65"/>
    <w:rsid w:val="008F0289"/>
    <w:rsid w:val="008F0D29"/>
    <w:rsid w:val="008F1152"/>
    <w:rsid w:val="008F3176"/>
    <w:rsid w:val="008F3B50"/>
    <w:rsid w:val="008F613E"/>
    <w:rsid w:val="009029EF"/>
    <w:rsid w:val="00904013"/>
    <w:rsid w:val="009069F5"/>
    <w:rsid w:val="00910E8B"/>
    <w:rsid w:val="00913631"/>
    <w:rsid w:val="00913BAB"/>
    <w:rsid w:val="00915A68"/>
    <w:rsid w:val="00917435"/>
    <w:rsid w:val="00920B4B"/>
    <w:rsid w:val="0092124C"/>
    <w:rsid w:val="00921840"/>
    <w:rsid w:val="00925042"/>
    <w:rsid w:val="00926B06"/>
    <w:rsid w:val="00927DF2"/>
    <w:rsid w:val="0093208B"/>
    <w:rsid w:val="00932533"/>
    <w:rsid w:val="00932C22"/>
    <w:rsid w:val="00933A36"/>
    <w:rsid w:val="009340D3"/>
    <w:rsid w:val="009346EB"/>
    <w:rsid w:val="00935466"/>
    <w:rsid w:val="0093553D"/>
    <w:rsid w:val="009365DB"/>
    <w:rsid w:val="009372B6"/>
    <w:rsid w:val="0094153C"/>
    <w:rsid w:val="00941A50"/>
    <w:rsid w:val="00942B8E"/>
    <w:rsid w:val="00944C0A"/>
    <w:rsid w:val="00946BE1"/>
    <w:rsid w:val="0094773D"/>
    <w:rsid w:val="00951516"/>
    <w:rsid w:val="0095418F"/>
    <w:rsid w:val="0095426C"/>
    <w:rsid w:val="009576EA"/>
    <w:rsid w:val="00960552"/>
    <w:rsid w:val="00964A1D"/>
    <w:rsid w:val="00964FAE"/>
    <w:rsid w:val="009663F8"/>
    <w:rsid w:val="00966858"/>
    <w:rsid w:val="00970978"/>
    <w:rsid w:val="00971500"/>
    <w:rsid w:val="0097324C"/>
    <w:rsid w:val="00974FA2"/>
    <w:rsid w:val="00974FC7"/>
    <w:rsid w:val="009812A6"/>
    <w:rsid w:val="00985A9C"/>
    <w:rsid w:val="0098609D"/>
    <w:rsid w:val="00987049"/>
    <w:rsid w:val="009872B8"/>
    <w:rsid w:val="009901DB"/>
    <w:rsid w:val="0099088C"/>
    <w:rsid w:val="00991F6E"/>
    <w:rsid w:val="009920DB"/>
    <w:rsid w:val="009924A9"/>
    <w:rsid w:val="0099330A"/>
    <w:rsid w:val="009958DA"/>
    <w:rsid w:val="009974E5"/>
    <w:rsid w:val="009A11E6"/>
    <w:rsid w:val="009A13B3"/>
    <w:rsid w:val="009A1971"/>
    <w:rsid w:val="009A24A4"/>
    <w:rsid w:val="009A5602"/>
    <w:rsid w:val="009A6EB6"/>
    <w:rsid w:val="009B1FE0"/>
    <w:rsid w:val="009B2B0E"/>
    <w:rsid w:val="009B483C"/>
    <w:rsid w:val="009B6081"/>
    <w:rsid w:val="009B6F82"/>
    <w:rsid w:val="009C06DF"/>
    <w:rsid w:val="009C0961"/>
    <w:rsid w:val="009C1FFC"/>
    <w:rsid w:val="009C20C1"/>
    <w:rsid w:val="009C5003"/>
    <w:rsid w:val="009C645D"/>
    <w:rsid w:val="009D1523"/>
    <w:rsid w:val="009D1BDA"/>
    <w:rsid w:val="009D25A1"/>
    <w:rsid w:val="009D302B"/>
    <w:rsid w:val="009D37C8"/>
    <w:rsid w:val="009D5AF4"/>
    <w:rsid w:val="009D5B3F"/>
    <w:rsid w:val="009D5D8D"/>
    <w:rsid w:val="009D7920"/>
    <w:rsid w:val="009E027A"/>
    <w:rsid w:val="009E0479"/>
    <w:rsid w:val="009E10D8"/>
    <w:rsid w:val="009E18BB"/>
    <w:rsid w:val="009E2E9D"/>
    <w:rsid w:val="009E44C4"/>
    <w:rsid w:val="009E5A1D"/>
    <w:rsid w:val="009E7B5B"/>
    <w:rsid w:val="009F02E3"/>
    <w:rsid w:val="009F0EAD"/>
    <w:rsid w:val="009F328A"/>
    <w:rsid w:val="009F3501"/>
    <w:rsid w:val="009F7D09"/>
    <w:rsid w:val="00A00CA3"/>
    <w:rsid w:val="00A00F4A"/>
    <w:rsid w:val="00A01EB9"/>
    <w:rsid w:val="00A050BB"/>
    <w:rsid w:val="00A05D39"/>
    <w:rsid w:val="00A0617A"/>
    <w:rsid w:val="00A06D43"/>
    <w:rsid w:val="00A112E1"/>
    <w:rsid w:val="00A12277"/>
    <w:rsid w:val="00A1488A"/>
    <w:rsid w:val="00A14B6E"/>
    <w:rsid w:val="00A15082"/>
    <w:rsid w:val="00A15190"/>
    <w:rsid w:val="00A1759B"/>
    <w:rsid w:val="00A2028A"/>
    <w:rsid w:val="00A2072B"/>
    <w:rsid w:val="00A20D59"/>
    <w:rsid w:val="00A23A19"/>
    <w:rsid w:val="00A24F2A"/>
    <w:rsid w:val="00A26700"/>
    <w:rsid w:val="00A26810"/>
    <w:rsid w:val="00A26975"/>
    <w:rsid w:val="00A2797F"/>
    <w:rsid w:val="00A3177D"/>
    <w:rsid w:val="00A3212B"/>
    <w:rsid w:val="00A32159"/>
    <w:rsid w:val="00A373E9"/>
    <w:rsid w:val="00A41BAC"/>
    <w:rsid w:val="00A425CB"/>
    <w:rsid w:val="00A4260C"/>
    <w:rsid w:val="00A45709"/>
    <w:rsid w:val="00A479F3"/>
    <w:rsid w:val="00A50D50"/>
    <w:rsid w:val="00A50F24"/>
    <w:rsid w:val="00A5119C"/>
    <w:rsid w:val="00A517B8"/>
    <w:rsid w:val="00A54955"/>
    <w:rsid w:val="00A54EF0"/>
    <w:rsid w:val="00A57183"/>
    <w:rsid w:val="00A61438"/>
    <w:rsid w:val="00A650F4"/>
    <w:rsid w:val="00A661AD"/>
    <w:rsid w:val="00A665EF"/>
    <w:rsid w:val="00A67BD3"/>
    <w:rsid w:val="00A71DFA"/>
    <w:rsid w:val="00A762F7"/>
    <w:rsid w:val="00A76C8A"/>
    <w:rsid w:val="00A76D6D"/>
    <w:rsid w:val="00A7780B"/>
    <w:rsid w:val="00A80E45"/>
    <w:rsid w:val="00A814BD"/>
    <w:rsid w:val="00A81AFD"/>
    <w:rsid w:val="00A82137"/>
    <w:rsid w:val="00A82785"/>
    <w:rsid w:val="00A827A5"/>
    <w:rsid w:val="00A83218"/>
    <w:rsid w:val="00A83372"/>
    <w:rsid w:val="00A840A7"/>
    <w:rsid w:val="00A84B99"/>
    <w:rsid w:val="00A85EBD"/>
    <w:rsid w:val="00A873E3"/>
    <w:rsid w:val="00A87B14"/>
    <w:rsid w:val="00A87E13"/>
    <w:rsid w:val="00A90932"/>
    <w:rsid w:val="00A920BF"/>
    <w:rsid w:val="00A963CF"/>
    <w:rsid w:val="00A97A46"/>
    <w:rsid w:val="00A97F78"/>
    <w:rsid w:val="00AA1D92"/>
    <w:rsid w:val="00AA2179"/>
    <w:rsid w:val="00AA26D9"/>
    <w:rsid w:val="00AA332F"/>
    <w:rsid w:val="00AA33EF"/>
    <w:rsid w:val="00AA438D"/>
    <w:rsid w:val="00AA536F"/>
    <w:rsid w:val="00AA5D54"/>
    <w:rsid w:val="00AB00D3"/>
    <w:rsid w:val="00AB1E6F"/>
    <w:rsid w:val="00AB1FBC"/>
    <w:rsid w:val="00AB387F"/>
    <w:rsid w:val="00AB4746"/>
    <w:rsid w:val="00AC0A1F"/>
    <w:rsid w:val="00AC1F08"/>
    <w:rsid w:val="00AC2A06"/>
    <w:rsid w:val="00AC4EAF"/>
    <w:rsid w:val="00AC4FF5"/>
    <w:rsid w:val="00AC61DD"/>
    <w:rsid w:val="00AC6A37"/>
    <w:rsid w:val="00AC7086"/>
    <w:rsid w:val="00AC77FA"/>
    <w:rsid w:val="00AD186D"/>
    <w:rsid w:val="00AD277A"/>
    <w:rsid w:val="00AD29A0"/>
    <w:rsid w:val="00AD2EA7"/>
    <w:rsid w:val="00AD2F2D"/>
    <w:rsid w:val="00AD46A9"/>
    <w:rsid w:val="00AD4A81"/>
    <w:rsid w:val="00AD5609"/>
    <w:rsid w:val="00AD5655"/>
    <w:rsid w:val="00AD565D"/>
    <w:rsid w:val="00AD5943"/>
    <w:rsid w:val="00AD59A9"/>
    <w:rsid w:val="00AD5C73"/>
    <w:rsid w:val="00AD6B23"/>
    <w:rsid w:val="00AD7C44"/>
    <w:rsid w:val="00AE0CDB"/>
    <w:rsid w:val="00AE1158"/>
    <w:rsid w:val="00AE1736"/>
    <w:rsid w:val="00AE1BBC"/>
    <w:rsid w:val="00AE3BD4"/>
    <w:rsid w:val="00AE4790"/>
    <w:rsid w:val="00AE6EEE"/>
    <w:rsid w:val="00AE75FE"/>
    <w:rsid w:val="00AE76C5"/>
    <w:rsid w:val="00AE7C32"/>
    <w:rsid w:val="00AF1CFE"/>
    <w:rsid w:val="00AF2319"/>
    <w:rsid w:val="00AF3BD7"/>
    <w:rsid w:val="00AF3DEB"/>
    <w:rsid w:val="00AF5D3F"/>
    <w:rsid w:val="00AF6763"/>
    <w:rsid w:val="00AF70C5"/>
    <w:rsid w:val="00AF7EBB"/>
    <w:rsid w:val="00B002C4"/>
    <w:rsid w:val="00B0050D"/>
    <w:rsid w:val="00B01046"/>
    <w:rsid w:val="00B035B9"/>
    <w:rsid w:val="00B04D3F"/>
    <w:rsid w:val="00B0513D"/>
    <w:rsid w:val="00B0770F"/>
    <w:rsid w:val="00B07BA9"/>
    <w:rsid w:val="00B07E2C"/>
    <w:rsid w:val="00B10DEF"/>
    <w:rsid w:val="00B1402C"/>
    <w:rsid w:val="00B14347"/>
    <w:rsid w:val="00B15291"/>
    <w:rsid w:val="00B168A7"/>
    <w:rsid w:val="00B17FBA"/>
    <w:rsid w:val="00B2048D"/>
    <w:rsid w:val="00B209B7"/>
    <w:rsid w:val="00B214A0"/>
    <w:rsid w:val="00B225BE"/>
    <w:rsid w:val="00B22E69"/>
    <w:rsid w:val="00B24B56"/>
    <w:rsid w:val="00B257C1"/>
    <w:rsid w:val="00B27994"/>
    <w:rsid w:val="00B30E36"/>
    <w:rsid w:val="00B33084"/>
    <w:rsid w:val="00B34CD6"/>
    <w:rsid w:val="00B36269"/>
    <w:rsid w:val="00B503AC"/>
    <w:rsid w:val="00B50994"/>
    <w:rsid w:val="00B515AF"/>
    <w:rsid w:val="00B515FA"/>
    <w:rsid w:val="00B517EF"/>
    <w:rsid w:val="00B5187B"/>
    <w:rsid w:val="00B51FD4"/>
    <w:rsid w:val="00B5202A"/>
    <w:rsid w:val="00B52666"/>
    <w:rsid w:val="00B54E8F"/>
    <w:rsid w:val="00B55475"/>
    <w:rsid w:val="00B60CBA"/>
    <w:rsid w:val="00B611DD"/>
    <w:rsid w:val="00B613A3"/>
    <w:rsid w:val="00B61FFE"/>
    <w:rsid w:val="00B6274E"/>
    <w:rsid w:val="00B62FA5"/>
    <w:rsid w:val="00B638C6"/>
    <w:rsid w:val="00B64215"/>
    <w:rsid w:val="00B64874"/>
    <w:rsid w:val="00B756D2"/>
    <w:rsid w:val="00B76D6C"/>
    <w:rsid w:val="00B76DDD"/>
    <w:rsid w:val="00B807BF"/>
    <w:rsid w:val="00B81A76"/>
    <w:rsid w:val="00B82327"/>
    <w:rsid w:val="00B82860"/>
    <w:rsid w:val="00B8291F"/>
    <w:rsid w:val="00B84630"/>
    <w:rsid w:val="00B84FF1"/>
    <w:rsid w:val="00B85582"/>
    <w:rsid w:val="00B91235"/>
    <w:rsid w:val="00B917B0"/>
    <w:rsid w:val="00B91A86"/>
    <w:rsid w:val="00B91BCC"/>
    <w:rsid w:val="00B923E8"/>
    <w:rsid w:val="00B925C2"/>
    <w:rsid w:val="00B92BFF"/>
    <w:rsid w:val="00B940D4"/>
    <w:rsid w:val="00B947E3"/>
    <w:rsid w:val="00B96F14"/>
    <w:rsid w:val="00BA4440"/>
    <w:rsid w:val="00BA44F2"/>
    <w:rsid w:val="00BA571D"/>
    <w:rsid w:val="00BA5EC7"/>
    <w:rsid w:val="00BA6B7F"/>
    <w:rsid w:val="00BA7B38"/>
    <w:rsid w:val="00BB04F3"/>
    <w:rsid w:val="00BB0521"/>
    <w:rsid w:val="00BB1CD9"/>
    <w:rsid w:val="00BB3C52"/>
    <w:rsid w:val="00BB44F8"/>
    <w:rsid w:val="00BB5EA8"/>
    <w:rsid w:val="00BB6F99"/>
    <w:rsid w:val="00BC7276"/>
    <w:rsid w:val="00BD2383"/>
    <w:rsid w:val="00BD54CA"/>
    <w:rsid w:val="00BD5C43"/>
    <w:rsid w:val="00BD6170"/>
    <w:rsid w:val="00BD6B23"/>
    <w:rsid w:val="00BD780D"/>
    <w:rsid w:val="00BD7C43"/>
    <w:rsid w:val="00BD7E81"/>
    <w:rsid w:val="00BE038F"/>
    <w:rsid w:val="00BE0566"/>
    <w:rsid w:val="00BE119C"/>
    <w:rsid w:val="00BE1781"/>
    <w:rsid w:val="00BE1D78"/>
    <w:rsid w:val="00BE1E63"/>
    <w:rsid w:val="00BE3D74"/>
    <w:rsid w:val="00BE4406"/>
    <w:rsid w:val="00BE67B5"/>
    <w:rsid w:val="00BF0E1B"/>
    <w:rsid w:val="00BF4636"/>
    <w:rsid w:val="00BF5A40"/>
    <w:rsid w:val="00BF68CB"/>
    <w:rsid w:val="00BF6C2F"/>
    <w:rsid w:val="00BF7F7F"/>
    <w:rsid w:val="00C00DD8"/>
    <w:rsid w:val="00C01291"/>
    <w:rsid w:val="00C012F5"/>
    <w:rsid w:val="00C0294B"/>
    <w:rsid w:val="00C02F49"/>
    <w:rsid w:val="00C035EA"/>
    <w:rsid w:val="00C03FB8"/>
    <w:rsid w:val="00C04C6B"/>
    <w:rsid w:val="00C04D91"/>
    <w:rsid w:val="00C05CA5"/>
    <w:rsid w:val="00C06AF0"/>
    <w:rsid w:val="00C07592"/>
    <w:rsid w:val="00C07DB8"/>
    <w:rsid w:val="00C15F57"/>
    <w:rsid w:val="00C20391"/>
    <w:rsid w:val="00C20A65"/>
    <w:rsid w:val="00C20CB7"/>
    <w:rsid w:val="00C20D34"/>
    <w:rsid w:val="00C21387"/>
    <w:rsid w:val="00C21D8E"/>
    <w:rsid w:val="00C22174"/>
    <w:rsid w:val="00C22A3F"/>
    <w:rsid w:val="00C22AA4"/>
    <w:rsid w:val="00C22B6E"/>
    <w:rsid w:val="00C2760B"/>
    <w:rsid w:val="00C276E6"/>
    <w:rsid w:val="00C30A69"/>
    <w:rsid w:val="00C33430"/>
    <w:rsid w:val="00C364CB"/>
    <w:rsid w:val="00C40341"/>
    <w:rsid w:val="00C40BE9"/>
    <w:rsid w:val="00C411B0"/>
    <w:rsid w:val="00C41501"/>
    <w:rsid w:val="00C41BAC"/>
    <w:rsid w:val="00C4241D"/>
    <w:rsid w:val="00C424E0"/>
    <w:rsid w:val="00C43759"/>
    <w:rsid w:val="00C44609"/>
    <w:rsid w:val="00C44937"/>
    <w:rsid w:val="00C46B16"/>
    <w:rsid w:val="00C46C4C"/>
    <w:rsid w:val="00C46F0D"/>
    <w:rsid w:val="00C47C07"/>
    <w:rsid w:val="00C47E19"/>
    <w:rsid w:val="00C47ECB"/>
    <w:rsid w:val="00C53548"/>
    <w:rsid w:val="00C55EF5"/>
    <w:rsid w:val="00C577FA"/>
    <w:rsid w:val="00C60AC4"/>
    <w:rsid w:val="00C6360A"/>
    <w:rsid w:val="00C63C2D"/>
    <w:rsid w:val="00C66085"/>
    <w:rsid w:val="00C70A74"/>
    <w:rsid w:val="00C70D70"/>
    <w:rsid w:val="00C7231A"/>
    <w:rsid w:val="00C72A78"/>
    <w:rsid w:val="00C73166"/>
    <w:rsid w:val="00C73371"/>
    <w:rsid w:val="00C759CB"/>
    <w:rsid w:val="00C76E3B"/>
    <w:rsid w:val="00C770C1"/>
    <w:rsid w:val="00C77896"/>
    <w:rsid w:val="00C77933"/>
    <w:rsid w:val="00C812EE"/>
    <w:rsid w:val="00C82484"/>
    <w:rsid w:val="00C82BC9"/>
    <w:rsid w:val="00C83886"/>
    <w:rsid w:val="00C90BE9"/>
    <w:rsid w:val="00C92305"/>
    <w:rsid w:val="00C92E57"/>
    <w:rsid w:val="00C93ED7"/>
    <w:rsid w:val="00C9498D"/>
    <w:rsid w:val="00C957F2"/>
    <w:rsid w:val="00C973D9"/>
    <w:rsid w:val="00CA04E4"/>
    <w:rsid w:val="00CA2F5E"/>
    <w:rsid w:val="00CA5047"/>
    <w:rsid w:val="00CA7D56"/>
    <w:rsid w:val="00CB041C"/>
    <w:rsid w:val="00CB33D4"/>
    <w:rsid w:val="00CB35EA"/>
    <w:rsid w:val="00CB49A2"/>
    <w:rsid w:val="00CB7B04"/>
    <w:rsid w:val="00CB7CE1"/>
    <w:rsid w:val="00CC1D16"/>
    <w:rsid w:val="00CC20C2"/>
    <w:rsid w:val="00CC5376"/>
    <w:rsid w:val="00CC58EF"/>
    <w:rsid w:val="00CC6523"/>
    <w:rsid w:val="00CC66B6"/>
    <w:rsid w:val="00CC6F72"/>
    <w:rsid w:val="00CC705E"/>
    <w:rsid w:val="00CC7733"/>
    <w:rsid w:val="00CD1758"/>
    <w:rsid w:val="00CD1BCB"/>
    <w:rsid w:val="00CE432D"/>
    <w:rsid w:val="00CE65C7"/>
    <w:rsid w:val="00CF0D2C"/>
    <w:rsid w:val="00CF20C0"/>
    <w:rsid w:val="00CF32B6"/>
    <w:rsid w:val="00CF364F"/>
    <w:rsid w:val="00CF4E8B"/>
    <w:rsid w:val="00CF5846"/>
    <w:rsid w:val="00CF6810"/>
    <w:rsid w:val="00D022AA"/>
    <w:rsid w:val="00D04149"/>
    <w:rsid w:val="00D05FAB"/>
    <w:rsid w:val="00D07426"/>
    <w:rsid w:val="00D079E5"/>
    <w:rsid w:val="00D10072"/>
    <w:rsid w:val="00D1159B"/>
    <w:rsid w:val="00D1177A"/>
    <w:rsid w:val="00D132E9"/>
    <w:rsid w:val="00D13DCE"/>
    <w:rsid w:val="00D15EF5"/>
    <w:rsid w:val="00D16C9D"/>
    <w:rsid w:val="00D20B97"/>
    <w:rsid w:val="00D241E0"/>
    <w:rsid w:val="00D24461"/>
    <w:rsid w:val="00D27ABD"/>
    <w:rsid w:val="00D30D4E"/>
    <w:rsid w:val="00D31426"/>
    <w:rsid w:val="00D3277E"/>
    <w:rsid w:val="00D34558"/>
    <w:rsid w:val="00D4042B"/>
    <w:rsid w:val="00D40484"/>
    <w:rsid w:val="00D40DAA"/>
    <w:rsid w:val="00D42087"/>
    <w:rsid w:val="00D4524A"/>
    <w:rsid w:val="00D45A3B"/>
    <w:rsid w:val="00D46B08"/>
    <w:rsid w:val="00D503FA"/>
    <w:rsid w:val="00D51129"/>
    <w:rsid w:val="00D519E0"/>
    <w:rsid w:val="00D51C61"/>
    <w:rsid w:val="00D52292"/>
    <w:rsid w:val="00D540E9"/>
    <w:rsid w:val="00D553CC"/>
    <w:rsid w:val="00D55B99"/>
    <w:rsid w:val="00D57088"/>
    <w:rsid w:val="00D5759E"/>
    <w:rsid w:val="00D60910"/>
    <w:rsid w:val="00D60CDB"/>
    <w:rsid w:val="00D61389"/>
    <w:rsid w:val="00D63885"/>
    <w:rsid w:val="00D6399C"/>
    <w:rsid w:val="00D64547"/>
    <w:rsid w:val="00D65AF2"/>
    <w:rsid w:val="00D6605F"/>
    <w:rsid w:val="00D662EA"/>
    <w:rsid w:val="00D66755"/>
    <w:rsid w:val="00D678E7"/>
    <w:rsid w:val="00D7012E"/>
    <w:rsid w:val="00D720AF"/>
    <w:rsid w:val="00D7376E"/>
    <w:rsid w:val="00D73DB1"/>
    <w:rsid w:val="00D741CB"/>
    <w:rsid w:val="00D768C7"/>
    <w:rsid w:val="00D77CB7"/>
    <w:rsid w:val="00D8424C"/>
    <w:rsid w:val="00D902A8"/>
    <w:rsid w:val="00D90326"/>
    <w:rsid w:val="00D910B1"/>
    <w:rsid w:val="00D91655"/>
    <w:rsid w:val="00D92AD2"/>
    <w:rsid w:val="00D92B23"/>
    <w:rsid w:val="00D94A0E"/>
    <w:rsid w:val="00D95777"/>
    <w:rsid w:val="00D95C26"/>
    <w:rsid w:val="00D97353"/>
    <w:rsid w:val="00DA0A56"/>
    <w:rsid w:val="00DA1534"/>
    <w:rsid w:val="00DA292D"/>
    <w:rsid w:val="00DA40C3"/>
    <w:rsid w:val="00DA589A"/>
    <w:rsid w:val="00DA6735"/>
    <w:rsid w:val="00DA6AC4"/>
    <w:rsid w:val="00DA6FBD"/>
    <w:rsid w:val="00DA72EB"/>
    <w:rsid w:val="00DA734A"/>
    <w:rsid w:val="00DB18C8"/>
    <w:rsid w:val="00DB3AFA"/>
    <w:rsid w:val="00DB40A4"/>
    <w:rsid w:val="00DB494D"/>
    <w:rsid w:val="00DC1F09"/>
    <w:rsid w:val="00DC2055"/>
    <w:rsid w:val="00DC41F3"/>
    <w:rsid w:val="00DC42F8"/>
    <w:rsid w:val="00DC4E77"/>
    <w:rsid w:val="00DD19B3"/>
    <w:rsid w:val="00DD1FE2"/>
    <w:rsid w:val="00DD2331"/>
    <w:rsid w:val="00DD2A93"/>
    <w:rsid w:val="00DD37E3"/>
    <w:rsid w:val="00DD456B"/>
    <w:rsid w:val="00DD6ADF"/>
    <w:rsid w:val="00DE0AAB"/>
    <w:rsid w:val="00DE0E7F"/>
    <w:rsid w:val="00DE12FB"/>
    <w:rsid w:val="00DE27BE"/>
    <w:rsid w:val="00DE40EF"/>
    <w:rsid w:val="00DE4424"/>
    <w:rsid w:val="00DF1841"/>
    <w:rsid w:val="00DF1E87"/>
    <w:rsid w:val="00DF2189"/>
    <w:rsid w:val="00DF24EE"/>
    <w:rsid w:val="00DF4081"/>
    <w:rsid w:val="00DF525D"/>
    <w:rsid w:val="00DF6368"/>
    <w:rsid w:val="00E03974"/>
    <w:rsid w:val="00E04D4F"/>
    <w:rsid w:val="00E0530B"/>
    <w:rsid w:val="00E058D0"/>
    <w:rsid w:val="00E05D1C"/>
    <w:rsid w:val="00E0645F"/>
    <w:rsid w:val="00E06E9E"/>
    <w:rsid w:val="00E073D5"/>
    <w:rsid w:val="00E11257"/>
    <w:rsid w:val="00E11A58"/>
    <w:rsid w:val="00E12333"/>
    <w:rsid w:val="00E14E63"/>
    <w:rsid w:val="00E15ACB"/>
    <w:rsid w:val="00E1676E"/>
    <w:rsid w:val="00E202A8"/>
    <w:rsid w:val="00E20EA0"/>
    <w:rsid w:val="00E21632"/>
    <w:rsid w:val="00E247A9"/>
    <w:rsid w:val="00E2626B"/>
    <w:rsid w:val="00E26D91"/>
    <w:rsid w:val="00E27F84"/>
    <w:rsid w:val="00E30526"/>
    <w:rsid w:val="00E30A43"/>
    <w:rsid w:val="00E31D81"/>
    <w:rsid w:val="00E32751"/>
    <w:rsid w:val="00E32FD4"/>
    <w:rsid w:val="00E34732"/>
    <w:rsid w:val="00E34D75"/>
    <w:rsid w:val="00E35057"/>
    <w:rsid w:val="00E404DC"/>
    <w:rsid w:val="00E421FA"/>
    <w:rsid w:val="00E46620"/>
    <w:rsid w:val="00E50965"/>
    <w:rsid w:val="00E50AA7"/>
    <w:rsid w:val="00E5115C"/>
    <w:rsid w:val="00E522C7"/>
    <w:rsid w:val="00E53297"/>
    <w:rsid w:val="00E546BE"/>
    <w:rsid w:val="00E55E9F"/>
    <w:rsid w:val="00E57408"/>
    <w:rsid w:val="00E57E0F"/>
    <w:rsid w:val="00E603F4"/>
    <w:rsid w:val="00E614BB"/>
    <w:rsid w:val="00E63EC0"/>
    <w:rsid w:val="00E664CA"/>
    <w:rsid w:val="00E66EC2"/>
    <w:rsid w:val="00E72021"/>
    <w:rsid w:val="00E7542D"/>
    <w:rsid w:val="00E81B6F"/>
    <w:rsid w:val="00E828AC"/>
    <w:rsid w:val="00E83525"/>
    <w:rsid w:val="00E83AD3"/>
    <w:rsid w:val="00E850C3"/>
    <w:rsid w:val="00E855E0"/>
    <w:rsid w:val="00E876F3"/>
    <w:rsid w:val="00E905B2"/>
    <w:rsid w:val="00E9132F"/>
    <w:rsid w:val="00E934C4"/>
    <w:rsid w:val="00E941B5"/>
    <w:rsid w:val="00E94B5D"/>
    <w:rsid w:val="00EA0EAB"/>
    <w:rsid w:val="00EA1A23"/>
    <w:rsid w:val="00EA228F"/>
    <w:rsid w:val="00EA2708"/>
    <w:rsid w:val="00EA2819"/>
    <w:rsid w:val="00EA31BF"/>
    <w:rsid w:val="00EA36EC"/>
    <w:rsid w:val="00EA3911"/>
    <w:rsid w:val="00EA3CAF"/>
    <w:rsid w:val="00EA3F50"/>
    <w:rsid w:val="00EA4893"/>
    <w:rsid w:val="00EA5817"/>
    <w:rsid w:val="00EB305D"/>
    <w:rsid w:val="00EB53EB"/>
    <w:rsid w:val="00EB6A4F"/>
    <w:rsid w:val="00EC208D"/>
    <w:rsid w:val="00EC2537"/>
    <w:rsid w:val="00EC381F"/>
    <w:rsid w:val="00EC5CA9"/>
    <w:rsid w:val="00ED219C"/>
    <w:rsid w:val="00ED2273"/>
    <w:rsid w:val="00ED2B3C"/>
    <w:rsid w:val="00ED3154"/>
    <w:rsid w:val="00ED3580"/>
    <w:rsid w:val="00ED3DF6"/>
    <w:rsid w:val="00EE0FDF"/>
    <w:rsid w:val="00EE2259"/>
    <w:rsid w:val="00EE2FB3"/>
    <w:rsid w:val="00EE334C"/>
    <w:rsid w:val="00EE721E"/>
    <w:rsid w:val="00EF2D04"/>
    <w:rsid w:val="00EF2EC9"/>
    <w:rsid w:val="00EF352B"/>
    <w:rsid w:val="00EF67F9"/>
    <w:rsid w:val="00EF682A"/>
    <w:rsid w:val="00F02FD4"/>
    <w:rsid w:val="00F04659"/>
    <w:rsid w:val="00F06879"/>
    <w:rsid w:val="00F07BEF"/>
    <w:rsid w:val="00F119A6"/>
    <w:rsid w:val="00F12A52"/>
    <w:rsid w:val="00F14390"/>
    <w:rsid w:val="00F159BA"/>
    <w:rsid w:val="00F216B3"/>
    <w:rsid w:val="00F21D2D"/>
    <w:rsid w:val="00F22B18"/>
    <w:rsid w:val="00F23338"/>
    <w:rsid w:val="00F25378"/>
    <w:rsid w:val="00F26272"/>
    <w:rsid w:val="00F26810"/>
    <w:rsid w:val="00F2699D"/>
    <w:rsid w:val="00F27A73"/>
    <w:rsid w:val="00F3081F"/>
    <w:rsid w:val="00F30DFD"/>
    <w:rsid w:val="00F31DA8"/>
    <w:rsid w:val="00F34EC6"/>
    <w:rsid w:val="00F3530C"/>
    <w:rsid w:val="00F3674C"/>
    <w:rsid w:val="00F4142E"/>
    <w:rsid w:val="00F4533B"/>
    <w:rsid w:val="00F458E0"/>
    <w:rsid w:val="00F509A9"/>
    <w:rsid w:val="00F51B5C"/>
    <w:rsid w:val="00F52B4B"/>
    <w:rsid w:val="00F53489"/>
    <w:rsid w:val="00F547FA"/>
    <w:rsid w:val="00F54965"/>
    <w:rsid w:val="00F54F73"/>
    <w:rsid w:val="00F559F1"/>
    <w:rsid w:val="00F5689C"/>
    <w:rsid w:val="00F6377F"/>
    <w:rsid w:val="00F648B4"/>
    <w:rsid w:val="00F65862"/>
    <w:rsid w:val="00F66BB4"/>
    <w:rsid w:val="00F66FE3"/>
    <w:rsid w:val="00F6743F"/>
    <w:rsid w:val="00F70412"/>
    <w:rsid w:val="00F7082C"/>
    <w:rsid w:val="00F72DAE"/>
    <w:rsid w:val="00F72F20"/>
    <w:rsid w:val="00F743F6"/>
    <w:rsid w:val="00F7538A"/>
    <w:rsid w:val="00F75BE9"/>
    <w:rsid w:val="00F76848"/>
    <w:rsid w:val="00F76A01"/>
    <w:rsid w:val="00F77BA2"/>
    <w:rsid w:val="00F80879"/>
    <w:rsid w:val="00F82372"/>
    <w:rsid w:val="00F82956"/>
    <w:rsid w:val="00F82D47"/>
    <w:rsid w:val="00F83281"/>
    <w:rsid w:val="00F8342E"/>
    <w:rsid w:val="00F92CE4"/>
    <w:rsid w:val="00F933D0"/>
    <w:rsid w:val="00F93BE2"/>
    <w:rsid w:val="00F960F7"/>
    <w:rsid w:val="00F96185"/>
    <w:rsid w:val="00FA061D"/>
    <w:rsid w:val="00FA5019"/>
    <w:rsid w:val="00FA5AFC"/>
    <w:rsid w:val="00FA6475"/>
    <w:rsid w:val="00FA6599"/>
    <w:rsid w:val="00FA6E87"/>
    <w:rsid w:val="00FA727F"/>
    <w:rsid w:val="00FB01B2"/>
    <w:rsid w:val="00FB1CA2"/>
    <w:rsid w:val="00FB37F3"/>
    <w:rsid w:val="00FB3AD9"/>
    <w:rsid w:val="00FB4122"/>
    <w:rsid w:val="00FB4E52"/>
    <w:rsid w:val="00FC1207"/>
    <w:rsid w:val="00FC221F"/>
    <w:rsid w:val="00FC40F3"/>
    <w:rsid w:val="00FC493E"/>
    <w:rsid w:val="00FC4B5C"/>
    <w:rsid w:val="00FC595C"/>
    <w:rsid w:val="00FC5EA3"/>
    <w:rsid w:val="00FC63F3"/>
    <w:rsid w:val="00FD071F"/>
    <w:rsid w:val="00FD1010"/>
    <w:rsid w:val="00FD3CCE"/>
    <w:rsid w:val="00FD4E81"/>
    <w:rsid w:val="00FD511D"/>
    <w:rsid w:val="00FD688E"/>
    <w:rsid w:val="00FE0A95"/>
    <w:rsid w:val="00FE0B68"/>
    <w:rsid w:val="00FE0F55"/>
    <w:rsid w:val="00FE2CE0"/>
    <w:rsid w:val="00FE47AF"/>
    <w:rsid w:val="00FE4943"/>
    <w:rsid w:val="00FE7C42"/>
    <w:rsid w:val="00FE7EC5"/>
    <w:rsid w:val="00FF0BE7"/>
    <w:rsid w:val="00FF1C24"/>
    <w:rsid w:val="00FF1D52"/>
    <w:rsid w:val="00FF1FB5"/>
    <w:rsid w:val="00FF397A"/>
    <w:rsid w:val="00FF39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7B0D8"/>
  <w15:docId w15:val="{6056EF4F-1094-4C1A-A3AA-FD1BCEB3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18BB"/>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qFormat/>
    <w:rsid w:val="00304C34"/>
    <w:pPr>
      <w:keepNext/>
      <w:spacing w:before="240" w:after="60"/>
      <w:outlineLvl w:val="0"/>
    </w:pPr>
    <w:rPr>
      <w:rFonts w:cs="Arial"/>
      <w:b/>
      <w:bCs/>
      <w:kern w:val="32"/>
      <w:sz w:val="32"/>
      <w:szCs w:val="32"/>
    </w:rPr>
  </w:style>
  <w:style w:type="paragraph" w:styleId="Nadpis2">
    <w:name w:val="heading 2"/>
    <w:basedOn w:val="Normlny"/>
    <w:next w:val="Normlny"/>
    <w:qFormat/>
    <w:rsid w:val="00304C34"/>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304C34"/>
    <w:pPr>
      <w:keepNext/>
      <w:numPr>
        <w:numId w:val="2"/>
      </w:numPr>
      <w:tabs>
        <w:tab w:val="num" w:pos="540"/>
      </w:tabs>
      <w:spacing w:before="400"/>
      <w:ind w:left="540" w:hanging="540"/>
      <w:jc w:val="both"/>
      <w:outlineLvl w:val="2"/>
    </w:pPr>
    <w:rPr>
      <w:rFonts w:cs="Arial"/>
      <w:b/>
      <w:bCs/>
      <w:smallCaps/>
      <w:szCs w:val="22"/>
    </w:rPr>
  </w:style>
  <w:style w:type="paragraph" w:styleId="Nadpis4">
    <w:name w:val="heading 4"/>
    <w:basedOn w:val="Normlny"/>
    <w:next w:val="Normlny"/>
    <w:link w:val="Nadpis4Char"/>
    <w:qFormat/>
    <w:rsid w:val="00304C34"/>
    <w:pPr>
      <w:keepNext/>
      <w:numPr>
        <w:numId w:val="1"/>
      </w:numPr>
      <w:outlineLvl w:val="3"/>
    </w:pPr>
    <w:rPr>
      <w:b/>
      <w:bCs/>
      <w:smallCaps/>
      <w:szCs w:val="22"/>
      <w:lang w:val="x-none"/>
    </w:rPr>
  </w:style>
  <w:style w:type="paragraph" w:styleId="Nadpis5">
    <w:name w:val="heading 5"/>
    <w:basedOn w:val="Normlny"/>
    <w:next w:val="Normlny"/>
    <w:qFormat/>
    <w:rsid w:val="00304C34"/>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qFormat/>
    <w:rsid w:val="00304C34"/>
    <w:pPr>
      <w:keepNext/>
      <w:tabs>
        <w:tab w:val="clear" w:pos="2160"/>
        <w:tab w:val="clear" w:pos="2880"/>
        <w:tab w:val="clear" w:pos="4500"/>
      </w:tabs>
      <w:jc w:val="both"/>
      <w:outlineLvl w:val="5"/>
    </w:pPr>
    <w:rPr>
      <w:b/>
      <w:bCs/>
      <w:noProof/>
      <w:szCs w:val="24"/>
      <w:lang w:eastAsia="sk-SK"/>
    </w:rPr>
  </w:style>
  <w:style w:type="paragraph" w:styleId="Nadpis7">
    <w:name w:val="heading 7"/>
    <w:basedOn w:val="Normlny"/>
    <w:next w:val="Normlny"/>
    <w:link w:val="Nadpis7Char"/>
    <w:qFormat/>
    <w:rsid w:val="00304C34"/>
    <w:pPr>
      <w:keepNext/>
      <w:tabs>
        <w:tab w:val="clear" w:pos="2160"/>
        <w:tab w:val="clear" w:pos="2880"/>
        <w:tab w:val="clear" w:pos="4500"/>
      </w:tabs>
      <w:spacing w:line="360" w:lineRule="auto"/>
      <w:jc w:val="both"/>
      <w:outlineLvl w:val="6"/>
    </w:pPr>
    <w:rPr>
      <w:b/>
      <w:bCs/>
      <w:noProof/>
      <w:szCs w:val="24"/>
      <w:u w:val="single"/>
      <w:lang w:val="x-none" w:eastAsia="x-none"/>
    </w:rPr>
  </w:style>
  <w:style w:type="paragraph" w:styleId="Nadpis8">
    <w:name w:val="heading 8"/>
    <w:basedOn w:val="Normlny"/>
    <w:next w:val="Normlny"/>
    <w:qFormat/>
    <w:rsid w:val="00304C34"/>
    <w:pPr>
      <w:keepNext/>
      <w:tabs>
        <w:tab w:val="clear" w:pos="2160"/>
        <w:tab w:val="clear" w:pos="2880"/>
        <w:tab w:val="clear" w:pos="4500"/>
      </w:tabs>
      <w:ind w:firstLine="708"/>
      <w:jc w:val="both"/>
      <w:outlineLvl w:val="7"/>
    </w:pPr>
    <w:rPr>
      <w:noProof/>
      <w:szCs w:val="24"/>
      <w:u w:val="single"/>
      <w:lang w:eastAsia="sk-SK"/>
    </w:rPr>
  </w:style>
  <w:style w:type="paragraph" w:styleId="Nadpis9">
    <w:name w:val="heading 9"/>
    <w:basedOn w:val="Normlny"/>
    <w:next w:val="Normlny"/>
    <w:qFormat/>
    <w:rsid w:val="00304C34"/>
    <w:pPr>
      <w:keepNext/>
      <w:tabs>
        <w:tab w:val="clear" w:pos="2160"/>
        <w:tab w:val="clear" w:pos="2880"/>
        <w:tab w:val="clear" w:pos="4500"/>
      </w:tabs>
      <w:outlineLvl w:val="8"/>
    </w:pPr>
    <w:rPr>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ormln1">
    <w:name w:val="Normální1"/>
    <w:basedOn w:val="Normlny"/>
    <w:rsid w:val="00304C34"/>
    <w:pPr>
      <w:tabs>
        <w:tab w:val="clear" w:pos="2160"/>
        <w:tab w:val="clear" w:pos="2880"/>
        <w:tab w:val="clear" w:pos="4500"/>
        <w:tab w:val="left" w:pos="4860"/>
      </w:tabs>
      <w:spacing w:before="120"/>
    </w:pPr>
    <w:rPr>
      <w:bCs/>
      <w:szCs w:val="24"/>
    </w:rPr>
  </w:style>
  <w:style w:type="paragraph" w:styleId="Hlavika">
    <w:name w:val="header"/>
    <w:basedOn w:val="Normlny"/>
    <w:link w:val="HlavikaChar"/>
    <w:uiPriority w:val="99"/>
    <w:rsid w:val="00304C34"/>
    <w:pPr>
      <w:tabs>
        <w:tab w:val="clear" w:pos="2160"/>
        <w:tab w:val="clear" w:pos="2880"/>
        <w:tab w:val="clear" w:pos="4500"/>
        <w:tab w:val="center" w:pos="4536"/>
        <w:tab w:val="right" w:pos="9072"/>
      </w:tabs>
    </w:pPr>
  </w:style>
  <w:style w:type="paragraph" w:styleId="Nzov">
    <w:name w:val="Title"/>
    <w:basedOn w:val="Normlny"/>
    <w:link w:val="NzovChar"/>
    <w:qFormat/>
    <w:rsid w:val="00304C34"/>
    <w:pPr>
      <w:tabs>
        <w:tab w:val="clear" w:pos="2160"/>
        <w:tab w:val="clear" w:pos="2880"/>
        <w:tab w:val="clear" w:pos="4500"/>
        <w:tab w:val="right" w:leader="dot" w:pos="10080"/>
      </w:tabs>
      <w:jc w:val="center"/>
    </w:pPr>
    <w:rPr>
      <w:smallCaps/>
      <w:noProof/>
      <w:lang w:eastAsia="sk-SK"/>
    </w:rPr>
  </w:style>
  <w:style w:type="paragraph" w:styleId="Zkladntext3">
    <w:name w:val="Body Text 3"/>
    <w:basedOn w:val="Normlny"/>
    <w:link w:val="Zkladntext3Char"/>
    <w:rsid w:val="00304C34"/>
    <w:pPr>
      <w:tabs>
        <w:tab w:val="clear" w:pos="2160"/>
        <w:tab w:val="clear" w:pos="2880"/>
        <w:tab w:val="clear" w:pos="4500"/>
      </w:tabs>
      <w:jc w:val="center"/>
    </w:pPr>
    <w:rPr>
      <w:noProof/>
      <w:color w:val="FF0000"/>
      <w:lang w:eastAsia="sk-SK"/>
    </w:rPr>
  </w:style>
  <w:style w:type="paragraph" w:styleId="Zarkazkladnhotextu2">
    <w:name w:val="Body Text Indent 2"/>
    <w:basedOn w:val="Normlny"/>
    <w:link w:val="Zarkazkladnhotextu2Char"/>
    <w:rsid w:val="00304C34"/>
    <w:pPr>
      <w:tabs>
        <w:tab w:val="clear" w:pos="2160"/>
        <w:tab w:val="clear" w:pos="2880"/>
        <w:tab w:val="clear" w:pos="4500"/>
      </w:tabs>
      <w:ind w:left="360"/>
      <w:jc w:val="both"/>
    </w:pPr>
    <w:rPr>
      <w:noProof/>
      <w:szCs w:val="24"/>
      <w:lang w:eastAsia="sk-SK"/>
    </w:rPr>
  </w:style>
  <w:style w:type="character" w:styleId="Hypertextovprepojenie">
    <w:name w:val="Hyperlink"/>
    <w:uiPriority w:val="99"/>
    <w:rsid w:val="00304C34"/>
    <w:rPr>
      <w:color w:val="0000FF"/>
      <w:u w:val="single"/>
    </w:rPr>
  </w:style>
  <w:style w:type="paragraph" w:styleId="Zarkazkladnhotextu">
    <w:name w:val="Body Text Indent"/>
    <w:basedOn w:val="Normlny"/>
    <w:link w:val="ZarkazkladnhotextuChar"/>
    <w:rsid w:val="00304C34"/>
    <w:pPr>
      <w:tabs>
        <w:tab w:val="clear" w:pos="2160"/>
        <w:tab w:val="clear" w:pos="2880"/>
        <w:tab w:val="clear" w:pos="4500"/>
      </w:tabs>
    </w:pPr>
    <w:rPr>
      <w:noProof/>
      <w:lang w:val="x-none" w:eastAsia="x-none"/>
    </w:rPr>
  </w:style>
  <w:style w:type="paragraph" w:styleId="Zkladntext">
    <w:name w:val="Body Text"/>
    <w:aliases w:val="bt,body text,contents,(10)"/>
    <w:basedOn w:val="Normlny"/>
    <w:link w:val="ZkladntextChar"/>
    <w:rsid w:val="00304C34"/>
    <w:pPr>
      <w:tabs>
        <w:tab w:val="clear" w:pos="2160"/>
        <w:tab w:val="clear" w:pos="2880"/>
        <w:tab w:val="clear" w:pos="4500"/>
      </w:tabs>
      <w:jc w:val="both"/>
    </w:pPr>
    <w:rPr>
      <w:noProof/>
      <w:szCs w:val="24"/>
      <w:lang w:eastAsia="sk-SK"/>
    </w:rPr>
  </w:style>
  <w:style w:type="paragraph" w:styleId="Zoznam2">
    <w:name w:val="List 2"/>
    <w:basedOn w:val="Normlny"/>
    <w:rsid w:val="00304C34"/>
    <w:pPr>
      <w:tabs>
        <w:tab w:val="clear" w:pos="2160"/>
        <w:tab w:val="clear" w:pos="2880"/>
        <w:tab w:val="clear" w:pos="4500"/>
      </w:tabs>
      <w:ind w:left="566" w:hanging="283"/>
    </w:pPr>
    <w:rPr>
      <w:noProof/>
      <w:szCs w:val="24"/>
      <w:lang w:eastAsia="sk-SK"/>
    </w:rPr>
  </w:style>
  <w:style w:type="paragraph" w:styleId="Pta">
    <w:name w:val="footer"/>
    <w:basedOn w:val="Normlny"/>
    <w:link w:val="PtaChar"/>
    <w:uiPriority w:val="99"/>
    <w:rsid w:val="00304C34"/>
    <w:pPr>
      <w:tabs>
        <w:tab w:val="clear" w:pos="2160"/>
        <w:tab w:val="clear" w:pos="2880"/>
        <w:tab w:val="clear" w:pos="4500"/>
        <w:tab w:val="center" w:pos="4536"/>
        <w:tab w:val="right" w:pos="9072"/>
      </w:tabs>
    </w:pPr>
    <w:rPr>
      <w:noProof/>
      <w:szCs w:val="24"/>
      <w:lang w:val="x-none" w:eastAsia="x-none"/>
    </w:rPr>
  </w:style>
  <w:style w:type="character" w:styleId="slostrany">
    <w:name w:val="page number"/>
    <w:basedOn w:val="Predvolenpsmoodseku"/>
    <w:rsid w:val="00304C34"/>
  </w:style>
  <w:style w:type="paragraph" w:styleId="Zarkazkladnhotextu3">
    <w:name w:val="Body Text Indent 3"/>
    <w:basedOn w:val="Normlny"/>
    <w:rsid w:val="00304C34"/>
    <w:pPr>
      <w:tabs>
        <w:tab w:val="clear" w:pos="2160"/>
        <w:tab w:val="left" w:pos="360"/>
      </w:tabs>
      <w:ind w:left="360" w:hanging="360"/>
      <w:jc w:val="both"/>
    </w:pPr>
    <w:rPr>
      <w:rFonts w:cs="Arial"/>
    </w:rPr>
  </w:style>
  <w:style w:type="paragraph" w:styleId="Zkladntext2">
    <w:name w:val="Body Text 2"/>
    <w:basedOn w:val="Normlny"/>
    <w:link w:val="Zkladntext2Char"/>
    <w:uiPriority w:val="99"/>
    <w:rsid w:val="00304C34"/>
    <w:pPr>
      <w:tabs>
        <w:tab w:val="clear" w:pos="2160"/>
        <w:tab w:val="clear" w:pos="2880"/>
        <w:tab w:val="clear" w:pos="4500"/>
      </w:tabs>
      <w:jc w:val="both"/>
    </w:pPr>
    <w:rPr>
      <w:rFonts w:ascii="Times New Roman" w:hAnsi="Times New Roman"/>
      <w:sz w:val="24"/>
      <w:lang w:val="en-GB" w:eastAsia="sk-SK"/>
    </w:rPr>
  </w:style>
  <w:style w:type="paragraph" w:customStyle="1" w:styleId="Annexetitle">
    <w:name w:val="Annexe_title"/>
    <w:basedOn w:val="Nadpis1"/>
    <w:next w:val="Normlny"/>
    <w:autoRedefine/>
    <w:rsid w:val="00AE0CD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Textbubliny">
    <w:name w:val="Balloon Text"/>
    <w:basedOn w:val="Normlny"/>
    <w:link w:val="TextbublinyChar"/>
    <w:uiPriority w:val="99"/>
    <w:semiHidden/>
    <w:rsid w:val="00187F6B"/>
    <w:rPr>
      <w:rFonts w:ascii="Tahoma" w:hAnsi="Tahoma" w:cs="Tahoma"/>
      <w:sz w:val="16"/>
      <w:szCs w:val="16"/>
    </w:rPr>
  </w:style>
  <w:style w:type="paragraph" w:styleId="Odsekzoznamu">
    <w:name w:val="List Paragraph"/>
    <w:aliases w:val="Bullet Number,lp1,lp11,List Paragraph11,Bullet 1,Use Case List Paragraph,List Paragraph1,body,List Paragraph,Medium List 2 - Accent 41,Odsek,Odsek zoznamu2,Farebný zoznam – zvýraznenie 11,Nad,Odstavec cíl se seznamem,Odstavec se seznamem5"/>
    <w:basedOn w:val="Normlny"/>
    <w:link w:val="OdsekzoznamuChar"/>
    <w:uiPriority w:val="34"/>
    <w:qFormat/>
    <w:rsid w:val="00C90BE9"/>
    <w:pPr>
      <w:ind w:left="708"/>
    </w:pPr>
  </w:style>
  <w:style w:type="paragraph" w:customStyle="1" w:styleId="CharChar1CharCharCharCharChar">
    <w:name w:val="Char Char1 Char Char Char Char Char"/>
    <w:basedOn w:val="Normlny"/>
    <w:rsid w:val="00A2072B"/>
    <w:pPr>
      <w:tabs>
        <w:tab w:val="clear" w:pos="2160"/>
        <w:tab w:val="clear" w:pos="2880"/>
        <w:tab w:val="clear" w:pos="4500"/>
      </w:tabs>
      <w:spacing w:after="160" w:line="240" w:lineRule="exact"/>
    </w:pPr>
    <w:rPr>
      <w:rFonts w:ascii="Verdana" w:hAnsi="Verdana"/>
      <w:lang w:val="en-US" w:eastAsia="en-US"/>
    </w:rPr>
  </w:style>
  <w:style w:type="paragraph" w:customStyle="1" w:styleId="normaltableau">
    <w:name w:val="normal_tableau"/>
    <w:basedOn w:val="Normlny"/>
    <w:rsid w:val="00AE0CDB"/>
    <w:pPr>
      <w:tabs>
        <w:tab w:val="clear" w:pos="2160"/>
        <w:tab w:val="clear" w:pos="2880"/>
        <w:tab w:val="clear" w:pos="4500"/>
      </w:tabs>
      <w:spacing w:before="120" w:after="120"/>
      <w:jc w:val="both"/>
    </w:pPr>
    <w:rPr>
      <w:rFonts w:ascii="Optima" w:hAnsi="Optima"/>
      <w:sz w:val="22"/>
      <w:lang w:val="en-GB" w:eastAsia="sk-SK"/>
    </w:rPr>
  </w:style>
  <w:style w:type="paragraph" w:customStyle="1" w:styleId="Char">
    <w:name w:val="Char"/>
    <w:basedOn w:val="Normlny"/>
    <w:rsid w:val="00AE0CDB"/>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34"/>
    <w:qFormat/>
    <w:rsid w:val="00555FE7"/>
    <w:pPr>
      <w:ind w:left="708"/>
    </w:pPr>
  </w:style>
  <w:style w:type="character" w:customStyle="1" w:styleId="Nadpis7Char">
    <w:name w:val="Nadpis 7 Char"/>
    <w:link w:val="Nadpis7"/>
    <w:rsid w:val="0031460B"/>
    <w:rPr>
      <w:rFonts w:ascii="Arial" w:hAnsi="Arial"/>
      <w:b/>
      <w:bCs/>
      <w:noProof/>
      <w:szCs w:val="24"/>
      <w:u w:val="single"/>
    </w:rPr>
  </w:style>
  <w:style w:type="character" w:customStyle="1" w:styleId="pre">
    <w:name w:val="pre"/>
    <w:basedOn w:val="Predvolenpsmoodseku"/>
    <w:rsid w:val="00D519E0"/>
  </w:style>
  <w:style w:type="paragraph" w:styleId="Prvzarkazkladnhotextu2">
    <w:name w:val="Body Text First Indent 2"/>
    <w:basedOn w:val="Zarkazkladnhotextu"/>
    <w:link w:val="Prvzarkazkladnhotextu2Char"/>
    <w:uiPriority w:val="99"/>
    <w:unhideWhenUsed/>
    <w:rsid w:val="00100FB0"/>
    <w:pPr>
      <w:tabs>
        <w:tab w:val="left" w:pos="2160"/>
        <w:tab w:val="left" w:pos="2880"/>
        <w:tab w:val="left" w:pos="4500"/>
      </w:tabs>
      <w:spacing w:after="120"/>
      <w:ind w:left="283" w:firstLine="210"/>
    </w:pPr>
    <w:rPr>
      <w:noProof w:val="0"/>
      <w:lang w:eastAsia="cs-CZ"/>
    </w:rPr>
  </w:style>
  <w:style w:type="character" w:customStyle="1" w:styleId="ZarkazkladnhotextuChar">
    <w:name w:val="Zarážka základného textu Char"/>
    <w:link w:val="Zarkazkladnhotextu"/>
    <w:rsid w:val="00100FB0"/>
    <w:rPr>
      <w:rFonts w:ascii="Arial" w:hAnsi="Arial" w:cs="Arial"/>
      <w:noProof/>
    </w:rPr>
  </w:style>
  <w:style w:type="character" w:customStyle="1" w:styleId="Prvzarkazkladnhotextu2Char">
    <w:name w:val="Prvá zarážka základného textu 2 Char"/>
    <w:basedOn w:val="ZarkazkladnhotextuChar"/>
    <w:link w:val="Prvzarkazkladnhotextu2"/>
    <w:rsid w:val="00100FB0"/>
    <w:rPr>
      <w:rFonts w:ascii="Arial" w:hAnsi="Arial" w:cs="Arial"/>
      <w:noProof/>
    </w:rPr>
  </w:style>
  <w:style w:type="character" w:customStyle="1" w:styleId="Nadpis4Char">
    <w:name w:val="Nadpis 4 Char"/>
    <w:link w:val="Nadpis4"/>
    <w:rsid w:val="006517F6"/>
    <w:rPr>
      <w:rFonts w:ascii="Arial" w:hAnsi="Arial"/>
      <w:b/>
      <w:bCs/>
      <w:smallCaps/>
      <w:szCs w:val="22"/>
      <w:lang w:val="x-none" w:eastAsia="cs-CZ"/>
    </w:rPr>
  </w:style>
  <w:style w:type="numbering" w:customStyle="1" w:styleId="tl1">
    <w:name w:val="Štýl1"/>
    <w:rsid w:val="00023B3D"/>
    <w:pPr>
      <w:numPr>
        <w:numId w:val="3"/>
      </w:numPr>
    </w:pPr>
  </w:style>
  <w:style w:type="character" w:customStyle="1" w:styleId="PtaChar">
    <w:name w:val="Päta Char"/>
    <w:link w:val="Pta"/>
    <w:uiPriority w:val="99"/>
    <w:rsid w:val="00B62FA5"/>
    <w:rPr>
      <w:rFonts w:ascii="Arial" w:hAnsi="Arial"/>
      <w:noProof/>
      <w:szCs w:val="24"/>
    </w:rPr>
  </w:style>
  <w:style w:type="numbering" w:customStyle="1" w:styleId="tl5">
    <w:name w:val="Štýl5"/>
    <w:rsid w:val="00A90932"/>
    <w:pPr>
      <w:numPr>
        <w:numId w:val="4"/>
      </w:numPr>
    </w:pPr>
  </w:style>
  <w:style w:type="paragraph" w:styleId="Textkomentra">
    <w:name w:val="annotation text"/>
    <w:basedOn w:val="Normlny"/>
    <w:link w:val="TextkomentraChar"/>
    <w:uiPriority w:val="99"/>
    <w:rsid w:val="003B4FF1"/>
    <w:pPr>
      <w:widowControl w:val="0"/>
      <w:tabs>
        <w:tab w:val="clear" w:pos="2160"/>
        <w:tab w:val="clear" w:pos="2880"/>
        <w:tab w:val="clear" w:pos="4500"/>
      </w:tabs>
    </w:pPr>
    <w:rPr>
      <w:rFonts w:ascii="Times New Roman" w:hAnsi="Times New Roman"/>
      <w:lang w:val="en-GB" w:eastAsia="en-GB"/>
    </w:rPr>
  </w:style>
  <w:style w:type="character" w:customStyle="1" w:styleId="TextkomentraChar">
    <w:name w:val="Text komentára Char"/>
    <w:link w:val="Textkomentra"/>
    <w:uiPriority w:val="99"/>
    <w:rsid w:val="003B4FF1"/>
    <w:rPr>
      <w:lang w:val="en-GB" w:eastAsia="en-GB"/>
    </w:rPr>
  </w:style>
  <w:style w:type="character" w:customStyle="1" w:styleId="Zkladntext3Char">
    <w:name w:val="Základný text 3 Char"/>
    <w:link w:val="Zkladntext3"/>
    <w:rsid w:val="000006AA"/>
    <w:rPr>
      <w:rFonts w:ascii="Arial" w:hAnsi="Arial"/>
      <w:noProof/>
      <w:color w:val="FF0000"/>
    </w:rPr>
  </w:style>
  <w:style w:type="character" w:customStyle="1" w:styleId="Zarkazkladnhotextu2Char">
    <w:name w:val="Zarážka základného textu 2 Char"/>
    <w:link w:val="Zarkazkladnhotextu2"/>
    <w:rsid w:val="00DA6735"/>
    <w:rPr>
      <w:rFonts w:ascii="Arial" w:hAnsi="Arial"/>
      <w:noProof/>
      <w:szCs w:val="24"/>
    </w:rPr>
  </w:style>
  <w:style w:type="numbering" w:customStyle="1" w:styleId="Bezzoznamu1">
    <w:name w:val="Bez zoznamu1"/>
    <w:next w:val="Bezzoznamu"/>
    <w:uiPriority w:val="99"/>
    <w:semiHidden/>
    <w:unhideWhenUsed/>
    <w:rsid w:val="00416ADE"/>
  </w:style>
  <w:style w:type="character" w:customStyle="1" w:styleId="Nadpis1Char">
    <w:name w:val="Nadpis 1 Char"/>
    <w:basedOn w:val="Predvolenpsmoodseku"/>
    <w:link w:val="Nadpis1"/>
    <w:rsid w:val="00416ADE"/>
    <w:rPr>
      <w:rFonts w:ascii="Arial" w:hAnsi="Arial" w:cs="Arial"/>
      <w:b/>
      <w:bCs/>
      <w:kern w:val="32"/>
      <w:sz w:val="32"/>
      <w:szCs w:val="32"/>
      <w:lang w:eastAsia="cs-CZ"/>
    </w:rPr>
  </w:style>
  <w:style w:type="character" w:customStyle="1" w:styleId="Nadpis3Char">
    <w:name w:val="Nadpis 3 Char"/>
    <w:basedOn w:val="Predvolenpsmoodseku"/>
    <w:link w:val="Nadpis3"/>
    <w:rsid w:val="00416ADE"/>
    <w:rPr>
      <w:rFonts w:ascii="Arial" w:hAnsi="Arial" w:cs="Arial"/>
      <w:b/>
      <w:bCs/>
      <w:smallCaps/>
      <w:szCs w:val="22"/>
      <w:lang w:eastAsia="cs-CZ"/>
    </w:rPr>
  </w:style>
  <w:style w:type="character" w:customStyle="1" w:styleId="ZkladntextChar">
    <w:name w:val="Základný text Char"/>
    <w:aliases w:val="bt Char,body text Char,contents Char,(10) Char"/>
    <w:basedOn w:val="Predvolenpsmoodseku"/>
    <w:link w:val="Zkladntext"/>
    <w:rsid w:val="00416ADE"/>
    <w:rPr>
      <w:rFonts w:ascii="Arial" w:hAnsi="Arial"/>
      <w:noProof/>
      <w:szCs w:val="24"/>
    </w:rPr>
  </w:style>
  <w:style w:type="character" w:customStyle="1" w:styleId="HlavikaChar">
    <w:name w:val="Hlavička Char"/>
    <w:basedOn w:val="Predvolenpsmoodseku"/>
    <w:link w:val="Hlavika"/>
    <w:uiPriority w:val="99"/>
    <w:rsid w:val="00416ADE"/>
    <w:rPr>
      <w:rFonts w:ascii="Arial" w:hAnsi="Arial"/>
      <w:lang w:eastAsia="cs-CZ"/>
    </w:rPr>
  </w:style>
  <w:style w:type="character" w:customStyle="1" w:styleId="NzovChar">
    <w:name w:val="Názov Char"/>
    <w:basedOn w:val="Predvolenpsmoodseku"/>
    <w:link w:val="Nzov"/>
    <w:rsid w:val="00416ADE"/>
    <w:rPr>
      <w:rFonts w:ascii="Arial" w:hAnsi="Arial"/>
      <w:smallCaps/>
      <w:noProof/>
    </w:rPr>
  </w:style>
  <w:style w:type="character" w:customStyle="1" w:styleId="TextbublinyChar">
    <w:name w:val="Text bubliny Char"/>
    <w:basedOn w:val="Predvolenpsmoodseku"/>
    <w:link w:val="Textbubliny"/>
    <w:uiPriority w:val="99"/>
    <w:semiHidden/>
    <w:rsid w:val="00416ADE"/>
    <w:rPr>
      <w:rFonts w:ascii="Tahoma" w:hAnsi="Tahoma" w:cs="Tahoma"/>
      <w:sz w:val="16"/>
      <w:szCs w:val="16"/>
      <w:lang w:eastAsia="cs-CZ"/>
    </w:rPr>
  </w:style>
  <w:style w:type="character" w:customStyle="1" w:styleId="Zkladntext2Char">
    <w:name w:val="Základný text 2 Char"/>
    <w:basedOn w:val="Predvolenpsmoodseku"/>
    <w:link w:val="Zkladntext2"/>
    <w:uiPriority w:val="99"/>
    <w:rsid w:val="00416ADE"/>
    <w:rPr>
      <w:sz w:val="24"/>
      <w:lang w:val="en-GB"/>
    </w:rPr>
  </w:style>
  <w:style w:type="table" w:styleId="Mriekatabuky">
    <w:name w:val="Table Grid"/>
    <w:basedOn w:val="Normlnatabuka"/>
    <w:uiPriority w:val="39"/>
    <w:rsid w:val="005A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B91235"/>
    <w:rPr>
      <w:sz w:val="16"/>
      <w:szCs w:val="16"/>
    </w:rPr>
  </w:style>
  <w:style w:type="numbering" w:customStyle="1" w:styleId="Style3">
    <w:name w:val="Style3"/>
    <w:rsid w:val="00F26810"/>
    <w:pPr>
      <w:numPr>
        <w:numId w:val="5"/>
      </w:numPr>
    </w:pPr>
  </w:style>
  <w:style w:type="paragraph" w:customStyle="1" w:styleId="CharChar1">
    <w:name w:val="Char Char1"/>
    <w:basedOn w:val="Normlny"/>
    <w:rsid w:val="00BD54CA"/>
    <w:pPr>
      <w:tabs>
        <w:tab w:val="clear" w:pos="2160"/>
        <w:tab w:val="clear" w:pos="2880"/>
        <w:tab w:val="clear" w:pos="4500"/>
      </w:tabs>
      <w:spacing w:after="160" w:line="240" w:lineRule="exact"/>
    </w:pPr>
    <w:rPr>
      <w:lang w:val="en-US" w:eastAsia="en-US"/>
    </w:rPr>
  </w:style>
  <w:style w:type="paragraph" w:customStyle="1" w:styleId="CharChar14">
    <w:name w:val="Char Char14"/>
    <w:basedOn w:val="Normlny"/>
    <w:rsid w:val="001B36E1"/>
    <w:pPr>
      <w:tabs>
        <w:tab w:val="clear" w:pos="2160"/>
        <w:tab w:val="clear" w:pos="2880"/>
        <w:tab w:val="clear" w:pos="4500"/>
      </w:tabs>
      <w:spacing w:after="160" w:line="240" w:lineRule="exact"/>
    </w:pPr>
    <w:rPr>
      <w:lang w:val="en-US" w:eastAsia="en-US"/>
    </w:rPr>
  </w:style>
  <w:style w:type="paragraph" w:customStyle="1" w:styleId="CharChar13">
    <w:name w:val="Char Char13"/>
    <w:basedOn w:val="Normlny"/>
    <w:rsid w:val="00047941"/>
    <w:pPr>
      <w:tabs>
        <w:tab w:val="clear" w:pos="2160"/>
        <w:tab w:val="clear" w:pos="2880"/>
        <w:tab w:val="clear" w:pos="4500"/>
      </w:tabs>
      <w:spacing w:after="160" w:line="240" w:lineRule="exact"/>
    </w:pPr>
    <w:rPr>
      <w:lang w:val="en-US" w:eastAsia="en-US"/>
    </w:rPr>
  </w:style>
  <w:style w:type="paragraph" w:customStyle="1" w:styleId="Default">
    <w:name w:val="Default"/>
    <w:rsid w:val="005F613B"/>
    <w:pPr>
      <w:autoSpaceDE w:val="0"/>
      <w:autoSpaceDN w:val="0"/>
      <w:adjustRightInd w:val="0"/>
    </w:pPr>
    <w:rPr>
      <w:rFonts w:ascii="Arial" w:hAnsi="Arial" w:cs="Arial"/>
      <w:color w:val="000000"/>
      <w:sz w:val="24"/>
      <w:szCs w:val="24"/>
    </w:rPr>
  </w:style>
  <w:style w:type="paragraph" w:customStyle="1" w:styleId="CharChar12">
    <w:name w:val="Char Char12"/>
    <w:basedOn w:val="Normlny"/>
    <w:rsid w:val="00144ADA"/>
    <w:pPr>
      <w:tabs>
        <w:tab w:val="clear" w:pos="2160"/>
        <w:tab w:val="clear" w:pos="2880"/>
        <w:tab w:val="clear" w:pos="4500"/>
      </w:tabs>
      <w:spacing w:after="160" w:line="240" w:lineRule="exact"/>
    </w:pPr>
    <w:rPr>
      <w:lang w:val="en-US" w:eastAsia="en-US"/>
    </w:rPr>
  </w:style>
  <w:style w:type="paragraph" w:customStyle="1" w:styleId="CharChar11">
    <w:name w:val="Char Char11"/>
    <w:basedOn w:val="Normlny"/>
    <w:rsid w:val="005D2C5E"/>
    <w:pPr>
      <w:tabs>
        <w:tab w:val="clear" w:pos="2160"/>
        <w:tab w:val="clear" w:pos="2880"/>
        <w:tab w:val="clear" w:pos="4500"/>
      </w:tabs>
      <w:spacing w:after="160" w:line="240" w:lineRule="exact"/>
    </w:pPr>
    <w:rPr>
      <w:lang w:val="en-US" w:eastAsia="en-US"/>
    </w:rPr>
  </w:style>
  <w:style w:type="character" w:styleId="PouitHypertextovPrepojenie">
    <w:name w:val="FollowedHyperlink"/>
    <w:basedOn w:val="Predvolenpsmoodseku"/>
    <w:uiPriority w:val="99"/>
    <w:semiHidden/>
    <w:unhideWhenUsed/>
    <w:rsid w:val="004F1FE3"/>
    <w:rPr>
      <w:color w:val="800080"/>
      <w:u w:val="single"/>
    </w:rPr>
  </w:style>
  <w:style w:type="paragraph" w:customStyle="1" w:styleId="xl65">
    <w:name w:val="xl6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6">
    <w:name w:val="xl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7">
    <w:name w:val="xl67"/>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8">
    <w:name w:val="xl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69">
    <w:name w:val="xl69"/>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0">
    <w:name w:val="xl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1">
    <w:name w:val="xl7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2">
    <w:name w:val="xl7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3">
    <w:name w:val="xl73"/>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74">
    <w:name w:val="xl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5">
    <w:name w:val="xl7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6">
    <w:name w:val="xl76"/>
    <w:basedOn w:val="Normlny"/>
    <w:rsid w:val="004F1FE3"/>
    <w:pPr>
      <w:pBdr>
        <w:top w:val="single" w:sz="8"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7">
    <w:name w:val="xl77"/>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8">
    <w:name w:val="xl78"/>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79">
    <w:name w:val="xl79"/>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0">
    <w:name w:val="xl80"/>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1">
    <w:name w:val="xl8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2">
    <w:name w:val="xl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3">
    <w:name w:val="xl83"/>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4">
    <w:name w:val="xl8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5">
    <w:name w:val="xl85"/>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6">
    <w:name w:val="xl86"/>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87">
    <w:name w:val="xl87"/>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8">
    <w:name w:val="xl8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89">
    <w:name w:val="xl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90">
    <w:name w:val="xl90"/>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91">
    <w:name w:val="xl9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2">
    <w:name w:val="xl92"/>
    <w:basedOn w:val="Normlny"/>
    <w:rsid w:val="004F1FE3"/>
    <w:pPr>
      <w:pBdr>
        <w:top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3">
    <w:name w:val="xl9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4">
    <w:name w:val="xl94"/>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5">
    <w:name w:val="xl95"/>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6">
    <w:name w:val="xl9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7">
    <w:name w:val="xl97"/>
    <w:basedOn w:val="Normlny"/>
    <w:rsid w:val="004F1FE3"/>
    <w:pP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98">
    <w:name w:val="xl98"/>
    <w:basedOn w:val="Normlny"/>
    <w:rsid w:val="004F1FE3"/>
    <w:pP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99">
    <w:name w:val="xl9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0">
    <w:name w:val="xl100"/>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1">
    <w:name w:val="xl101"/>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2">
    <w:name w:val="xl102"/>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3">
    <w:name w:val="xl10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4">
    <w:name w:val="xl104"/>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05">
    <w:name w:val="xl10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06">
    <w:name w:val="xl106"/>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7">
    <w:name w:val="xl10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08">
    <w:name w:val="xl108"/>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09">
    <w:name w:val="xl10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0">
    <w:name w:val="xl110"/>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b/>
      <w:bCs/>
      <w:lang w:eastAsia="sk-SK"/>
    </w:rPr>
  </w:style>
  <w:style w:type="paragraph" w:customStyle="1" w:styleId="xl111">
    <w:name w:val="xl11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12">
    <w:name w:val="xl1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3">
    <w:name w:val="xl11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4">
    <w:name w:val="xl114"/>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5">
    <w:name w:val="xl11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6">
    <w:name w:val="xl116"/>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7">
    <w:name w:val="xl117"/>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8">
    <w:name w:val="xl118"/>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19">
    <w:name w:val="xl119"/>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0">
    <w:name w:val="xl12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1">
    <w:name w:val="xl1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2">
    <w:name w:val="xl12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23">
    <w:name w:val="xl12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4">
    <w:name w:val="xl124"/>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125">
    <w:name w:val="xl12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3333CC"/>
      <w:sz w:val="18"/>
      <w:szCs w:val="18"/>
      <w:lang w:eastAsia="sk-SK"/>
    </w:rPr>
  </w:style>
  <w:style w:type="paragraph" w:customStyle="1" w:styleId="xl126">
    <w:name w:val="xl126"/>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7">
    <w:name w:val="xl12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28">
    <w:name w:val="xl128"/>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29">
    <w:name w:val="xl129"/>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0">
    <w:name w:val="xl13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31">
    <w:name w:val="xl131"/>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2">
    <w:name w:val="xl132"/>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3">
    <w:name w:val="xl13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4">
    <w:name w:val="xl13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5">
    <w:name w:val="xl135"/>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6">
    <w:name w:val="xl136"/>
    <w:basedOn w:val="Normlny"/>
    <w:rsid w:val="004F1FE3"/>
    <w:pPr>
      <w:pBdr>
        <w:top w:val="single" w:sz="4" w:space="0" w:color="auto"/>
        <w:lef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7">
    <w:name w:val="xl137"/>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38">
    <w:name w:val="xl1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39">
    <w:name w:val="xl13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0">
    <w:name w:val="xl14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1">
    <w:name w:val="xl14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2">
    <w:name w:val="xl142"/>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3">
    <w:name w:val="xl143"/>
    <w:basedOn w:val="Normlny"/>
    <w:rsid w:val="004F1FE3"/>
    <w:pPr>
      <w:pBdr>
        <w:top w:val="single" w:sz="8"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4">
    <w:name w:val="xl144"/>
    <w:basedOn w:val="Normlny"/>
    <w:rsid w:val="004F1FE3"/>
    <w:pPr>
      <w:pBdr>
        <w:top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5">
    <w:name w:val="xl145"/>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6">
    <w:name w:val="xl146"/>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7">
    <w:name w:val="xl147"/>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48">
    <w:name w:val="xl14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49">
    <w:name w:val="xl14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0">
    <w:name w:val="xl150"/>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1">
    <w:name w:val="xl151"/>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2">
    <w:name w:val="xl152"/>
    <w:basedOn w:val="Normlny"/>
    <w:rsid w:val="004F1FE3"/>
    <w:pPr>
      <w:pBdr>
        <w:top w:val="single" w:sz="8"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153">
    <w:name w:val="xl153"/>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4">
    <w:name w:val="xl1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5">
    <w:name w:val="xl155"/>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56">
    <w:name w:val="xl15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57">
    <w:name w:val="xl157"/>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58">
    <w:name w:val="xl158"/>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59">
    <w:name w:val="xl159"/>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0">
    <w:name w:val="xl160"/>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1">
    <w:name w:val="xl161"/>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2">
    <w:name w:val="xl1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3">
    <w:name w:val="xl16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4">
    <w:name w:val="xl164"/>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5">
    <w:name w:val="xl16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166">
    <w:name w:val="xl166"/>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67">
    <w:name w:val="xl167"/>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8">
    <w:name w:val="xl16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69">
    <w:name w:val="xl169"/>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0">
    <w:name w:val="xl1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1">
    <w:name w:val="xl171"/>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2">
    <w:name w:val="xl17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3">
    <w:name w:val="xl17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4">
    <w:name w:val="xl17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5">
    <w:name w:val="xl175"/>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6">
    <w:name w:val="xl176"/>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77">
    <w:name w:val="xl177"/>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8">
    <w:name w:val="xl178"/>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79">
    <w:name w:val="xl179"/>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0">
    <w:name w:val="xl180"/>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1">
    <w:name w:val="xl181"/>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2">
    <w:name w:val="xl182"/>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3">
    <w:name w:val="xl183"/>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4">
    <w:name w:val="xl18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5">
    <w:name w:val="xl185"/>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6">
    <w:name w:val="xl18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87">
    <w:name w:val="xl187"/>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88">
    <w:name w:val="xl18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89">
    <w:name w:val="xl189"/>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0">
    <w:name w:val="xl190"/>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191">
    <w:name w:val="xl19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2">
    <w:name w:val="xl192"/>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3">
    <w:name w:val="xl193"/>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4">
    <w:name w:val="xl19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5">
    <w:name w:val="xl195"/>
    <w:basedOn w:val="Normlny"/>
    <w:rsid w:val="004F1FE3"/>
    <w:pPr>
      <w:pBdr>
        <w:bottom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196">
    <w:name w:val="xl19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7">
    <w:name w:val="xl197"/>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198">
    <w:name w:val="xl198"/>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199">
    <w:name w:val="xl199"/>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0">
    <w:name w:val="xl200"/>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1">
    <w:name w:val="xl20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02">
    <w:name w:val="xl202"/>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3">
    <w:name w:val="xl203"/>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4">
    <w:name w:val="xl20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5">
    <w:name w:val="xl20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06">
    <w:name w:val="xl2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07">
    <w:name w:val="xl207"/>
    <w:basedOn w:val="Normlny"/>
    <w:rsid w:val="004F1FE3"/>
    <w:pPr>
      <w:pBdr>
        <w:left w:val="single" w:sz="8"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8">
    <w:name w:val="xl20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09">
    <w:name w:val="xl2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color w:val="000000"/>
      <w:sz w:val="24"/>
      <w:szCs w:val="24"/>
      <w:lang w:eastAsia="sk-SK"/>
    </w:rPr>
  </w:style>
  <w:style w:type="paragraph" w:customStyle="1" w:styleId="xl210">
    <w:name w:val="xl210"/>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color w:val="000000"/>
      <w:sz w:val="18"/>
      <w:szCs w:val="18"/>
      <w:lang w:eastAsia="sk-SK"/>
    </w:rPr>
  </w:style>
  <w:style w:type="paragraph" w:customStyle="1" w:styleId="xl211">
    <w:name w:val="xl21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color w:val="000000"/>
      <w:sz w:val="18"/>
      <w:szCs w:val="18"/>
      <w:lang w:eastAsia="sk-SK"/>
    </w:rPr>
  </w:style>
  <w:style w:type="paragraph" w:customStyle="1" w:styleId="xl212">
    <w:name w:val="xl212"/>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3">
    <w:name w:val="xl213"/>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4">
    <w:name w:val="xl214"/>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15">
    <w:name w:val="xl215"/>
    <w:basedOn w:val="Normlny"/>
    <w:rsid w:val="004F1FE3"/>
    <w:pPr>
      <w:pBdr>
        <w:top w:val="single" w:sz="8"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16">
    <w:name w:val="xl21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17">
    <w:name w:val="xl217"/>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8">
    <w:name w:val="xl218"/>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219">
    <w:name w:val="xl21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top"/>
    </w:pPr>
    <w:rPr>
      <w:rFonts w:ascii="Arial Narrow" w:hAnsi="Arial Narrow"/>
      <w:sz w:val="18"/>
      <w:szCs w:val="18"/>
      <w:lang w:eastAsia="sk-SK"/>
    </w:rPr>
  </w:style>
  <w:style w:type="paragraph" w:customStyle="1" w:styleId="xl220">
    <w:name w:val="xl22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1">
    <w:name w:val="xl22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22">
    <w:name w:val="xl22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3">
    <w:name w:val="xl223"/>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4">
    <w:name w:val="xl224"/>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5">
    <w:name w:val="xl225"/>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6">
    <w:name w:val="xl226"/>
    <w:basedOn w:val="Normlny"/>
    <w:rsid w:val="004F1FE3"/>
    <w:pPr>
      <w:pBdr>
        <w:top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7">
    <w:name w:val="xl22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28">
    <w:name w:val="xl228"/>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29">
    <w:name w:val="xl229"/>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0">
    <w:name w:val="xl230"/>
    <w:basedOn w:val="Normlny"/>
    <w:rsid w:val="004F1FE3"/>
    <w:pPr>
      <w:pBdr>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1">
    <w:name w:val="xl231"/>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2">
    <w:name w:val="xl232"/>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33">
    <w:name w:val="xl233"/>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34">
    <w:name w:val="xl234"/>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5">
    <w:name w:val="xl235"/>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36">
    <w:name w:val="xl236"/>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7">
    <w:name w:val="xl237"/>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8">
    <w:name w:val="xl238"/>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39">
    <w:name w:val="xl239"/>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0">
    <w:name w:val="xl240"/>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1">
    <w:name w:val="xl241"/>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2">
    <w:name w:val="xl242"/>
    <w:basedOn w:val="Normlny"/>
    <w:rsid w:val="004F1FE3"/>
    <w:pPr>
      <w:pBdr>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3">
    <w:name w:val="xl243"/>
    <w:basedOn w:val="Normlny"/>
    <w:rsid w:val="004F1FE3"/>
    <w:pPr>
      <w:pBdr>
        <w:top w:val="single" w:sz="8"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4">
    <w:name w:val="xl244"/>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5">
    <w:name w:val="xl245"/>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6">
    <w:name w:val="xl246"/>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7">
    <w:name w:val="xl247"/>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8">
    <w:name w:val="xl248"/>
    <w:basedOn w:val="Normlny"/>
    <w:rsid w:val="004F1FE3"/>
    <w:pPr>
      <w:pBdr>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49">
    <w:name w:val="xl249"/>
    <w:basedOn w:val="Normlny"/>
    <w:rsid w:val="004F1FE3"/>
    <w:pPr>
      <w:pBdr>
        <w:top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0">
    <w:name w:val="xl250"/>
    <w:basedOn w:val="Normlny"/>
    <w:rsid w:val="004F1FE3"/>
    <w:pPr>
      <w:pBdr>
        <w:top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1">
    <w:name w:val="xl251"/>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2">
    <w:name w:val="xl252"/>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3">
    <w:name w:val="xl25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4">
    <w:name w:val="xl254"/>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5">
    <w:name w:val="xl25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56">
    <w:name w:val="xl256"/>
    <w:basedOn w:val="Normlny"/>
    <w:rsid w:val="004F1FE3"/>
    <w:pPr>
      <w:pBdr>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7">
    <w:name w:val="xl257"/>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58">
    <w:name w:val="xl258"/>
    <w:basedOn w:val="Normlny"/>
    <w:rsid w:val="004F1FE3"/>
    <w:pPr>
      <w:pBdr>
        <w:top w:val="single" w:sz="8"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59">
    <w:name w:val="xl259"/>
    <w:basedOn w:val="Normlny"/>
    <w:rsid w:val="004F1FE3"/>
    <w:pPr>
      <w:pBdr>
        <w:top w:val="single" w:sz="4" w:space="0" w:color="auto"/>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0">
    <w:name w:val="xl260"/>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61">
    <w:name w:val="xl261"/>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2">
    <w:name w:val="xl262"/>
    <w:basedOn w:val="Normlny"/>
    <w:rsid w:val="004F1FE3"/>
    <w:pPr>
      <w:pBdr>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3">
    <w:name w:val="xl263"/>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4">
    <w:name w:val="xl264"/>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65">
    <w:name w:val="xl265"/>
    <w:basedOn w:val="Normlny"/>
    <w:rsid w:val="004F1FE3"/>
    <w:pPr>
      <w:pBdr>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6">
    <w:name w:val="xl26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7">
    <w:name w:val="xl267"/>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68">
    <w:name w:val="xl268"/>
    <w:basedOn w:val="Normlny"/>
    <w:rsid w:val="004F1FE3"/>
    <w:pPr>
      <w:pBdr>
        <w:top w:val="single" w:sz="4" w:space="0" w:color="auto"/>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69">
    <w:name w:val="xl269"/>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0">
    <w:name w:val="xl27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1">
    <w:name w:val="xl271"/>
    <w:basedOn w:val="Normlny"/>
    <w:rsid w:val="004F1FE3"/>
    <w:pPr>
      <w:pBdr>
        <w:top w:val="single" w:sz="8"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2">
    <w:name w:val="xl272"/>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3">
    <w:name w:val="xl27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4">
    <w:name w:val="xl274"/>
    <w:basedOn w:val="Normlny"/>
    <w:rsid w:val="004F1FE3"/>
    <w:pPr>
      <w:pBdr>
        <w:top w:val="single" w:sz="4" w:space="0" w:color="auto"/>
        <w:left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5">
    <w:name w:val="xl275"/>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6">
    <w:name w:val="xl276"/>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7">
    <w:name w:val="xl277"/>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78">
    <w:name w:val="xl278"/>
    <w:basedOn w:val="Normlny"/>
    <w:rsid w:val="004F1FE3"/>
    <w:pPr>
      <w:pBdr>
        <w:top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79">
    <w:name w:val="xl279"/>
    <w:basedOn w:val="Normlny"/>
    <w:rsid w:val="004F1FE3"/>
    <w:pPr>
      <w:pBdr>
        <w:top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0">
    <w:name w:val="xl28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281">
    <w:name w:val="xl281"/>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2">
    <w:name w:val="xl282"/>
    <w:basedOn w:val="Normlny"/>
    <w:rsid w:val="004F1FE3"/>
    <w:pPr>
      <w:pBdr>
        <w:left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3">
    <w:name w:val="xl283"/>
    <w:basedOn w:val="Normlny"/>
    <w:rsid w:val="004F1FE3"/>
    <w:pPr>
      <w:pBdr>
        <w:left w:val="single" w:sz="8"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4">
    <w:name w:val="xl284"/>
    <w:basedOn w:val="Normlny"/>
    <w:rsid w:val="004F1FE3"/>
    <w:pPr>
      <w:pBdr>
        <w:top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5">
    <w:name w:val="xl285"/>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6">
    <w:name w:val="xl286"/>
    <w:basedOn w:val="Normlny"/>
    <w:rsid w:val="004F1FE3"/>
    <w:pPr>
      <w:pBdr>
        <w:top w:val="single" w:sz="4" w:space="0" w:color="auto"/>
        <w:left w:val="single" w:sz="8"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7">
    <w:name w:val="xl287"/>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88">
    <w:name w:val="xl288"/>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89">
    <w:name w:val="xl289"/>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0">
    <w:name w:val="xl290"/>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1">
    <w:name w:val="xl291"/>
    <w:basedOn w:val="Normlny"/>
    <w:rsid w:val="004F1FE3"/>
    <w:pPr>
      <w:pBdr>
        <w:top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2">
    <w:name w:val="xl292"/>
    <w:basedOn w:val="Normlny"/>
    <w:rsid w:val="004F1FE3"/>
    <w:pPr>
      <w:pBdr>
        <w:top w:val="single" w:sz="4" w:space="0" w:color="auto"/>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293">
    <w:name w:val="xl293"/>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4">
    <w:name w:val="xl29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5">
    <w:name w:val="xl2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6">
    <w:name w:val="xl2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297">
    <w:name w:val="xl2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298">
    <w:name w:val="xl298"/>
    <w:basedOn w:val="Normlny"/>
    <w:rsid w:val="004F1FE3"/>
    <w:pPr>
      <w:pBdr>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299">
    <w:name w:val="xl299"/>
    <w:basedOn w:val="Normlny"/>
    <w:rsid w:val="004F1FE3"/>
    <w:pPr>
      <w:pBdr>
        <w:left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0">
    <w:name w:val="xl300"/>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1">
    <w:name w:val="xl301"/>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2">
    <w:name w:val="xl302"/>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3">
    <w:name w:val="xl303"/>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4">
    <w:name w:val="xl304"/>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5">
    <w:name w:val="xl305"/>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06">
    <w:name w:val="xl30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7">
    <w:name w:val="xl30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08">
    <w:name w:val="xl308"/>
    <w:basedOn w:val="Normlny"/>
    <w:rsid w:val="004F1FE3"/>
    <w:pPr>
      <w:pBdr>
        <w:top w:val="single" w:sz="4"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09">
    <w:name w:val="xl309"/>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0">
    <w:name w:val="xl310"/>
    <w:basedOn w:val="Normlny"/>
    <w:rsid w:val="004F1FE3"/>
    <w:pPr>
      <w:pBdr>
        <w:top w:val="single" w:sz="8"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1">
    <w:name w:val="xl311"/>
    <w:basedOn w:val="Normlny"/>
    <w:rsid w:val="004F1FE3"/>
    <w:pPr>
      <w:pBdr>
        <w:top w:val="single" w:sz="8" w:space="0" w:color="auto"/>
        <w:left w:val="single" w:sz="4"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2">
    <w:name w:val="xl31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3">
    <w:name w:val="xl313"/>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4">
    <w:name w:val="xl314"/>
    <w:basedOn w:val="Normlny"/>
    <w:rsid w:val="004F1FE3"/>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15">
    <w:name w:val="xl315"/>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16">
    <w:name w:val="xl31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17">
    <w:name w:val="xl317"/>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8">
    <w:name w:val="xl318"/>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19">
    <w:name w:val="xl319"/>
    <w:basedOn w:val="Normlny"/>
    <w:rsid w:val="004F1FE3"/>
    <w:pPr>
      <w:pBdr>
        <w:top w:val="single" w:sz="4" w:space="0" w:color="auto"/>
        <w:left w:val="single" w:sz="4"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0">
    <w:name w:val="xl320"/>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1">
    <w:name w:val="xl321"/>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2">
    <w:name w:val="xl322"/>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23">
    <w:name w:val="xl32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sz w:val="18"/>
      <w:szCs w:val="18"/>
      <w:lang w:eastAsia="sk-SK"/>
    </w:rPr>
  </w:style>
  <w:style w:type="paragraph" w:customStyle="1" w:styleId="xl324">
    <w:name w:val="xl324"/>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5">
    <w:name w:val="xl32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6">
    <w:name w:val="xl326"/>
    <w:basedOn w:val="Normlny"/>
    <w:rsid w:val="004F1FE3"/>
    <w:pPr>
      <w:pBdr>
        <w:top w:val="single" w:sz="4" w:space="0" w:color="auto"/>
        <w:left w:val="single" w:sz="8" w:space="0" w:color="auto"/>
        <w:bottom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7">
    <w:name w:val="xl327"/>
    <w:basedOn w:val="Normlny"/>
    <w:rsid w:val="004F1FE3"/>
    <w:pPr>
      <w:pBdr>
        <w:top w:val="single" w:sz="4" w:space="0" w:color="auto"/>
        <w:left w:val="single" w:sz="4" w:space="0" w:color="auto"/>
        <w:bottom w:val="single" w:sz="8" w:space="0" w:color="auto"/>
        <w:right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8">
    <w:name w:val="xl328"/>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329">
    <w:name w:val="xl329"/>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0">
    <w:name w:val="xl330"/>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331">
    <w:name w:val="xl331"/>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32">
    <w:name w:val="xl332"/>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3">
    <w:name w:val="xl333"/>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4">
    <w:name w:val="xl33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5">
    <w:name w:val="xl335"/>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6">
    <w:name w:val="xl33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7">
    <w:name w:val="xl33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8">
    <w:name w:val="xl338"/>
    <w:basedOn w:val="Normlny"/>
    <w:rsid w:val="004F1FE3"/>
    <w:pPr>
      <w:pBdr>
        <w:top w:val="single" w:sz="8"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39">
    <w:name w:val="xl33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0">
    <w:name w:val="xl340"/>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1">
    <w:name w:val="xl341"/>
    <w:basedOn w:val="Normlny"/>
    <w:rsid w:val="004F1FE3"/>
    <w:pPr>
      <w:pBdr>
        <w:top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2">
    <w:name w:val="xl342"/>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3">
    <w:name w:val="xl343"/>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4">
    <w:name w:val="xl344"/>
    <w:basedOn w:val="Normlny"/>
    <w:rsid w:val="004F1FE3"/>
    <w:pPr>
      <w:pBdr>
        <w:top w:val="single" w:sz="8"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5">
    <w:name w:val="xl345"/>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6">
    <w:name w:val="xl346"/>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347">
    <w:name w:val="xl347"/>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48">
    <w:name w:val="xl34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49">
    <w:name w:val="xl349"/>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0">
    <w:name w:val="xl350"/>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1">
    <w:name w:val="xl351"/>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2">
    <w:name w:val="xl35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3">
    <w:name w:val="xl353"/>
    <w:basedOn w:val="Normlny"/>
    <w:rsid w:val="004F1FE3"/>
    <w:pPr>
      <w:pBdr>
        <w:top w:val="single" w:sz="8"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4">
    <w:name w:val="xl354"/>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5">
    <w:name w:val="xl35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6">
    <w:name w:val="xl356"/>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57">
    <w:name w:val="xl357"/>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58">
    <w:name w:val="xl35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top"/>
    </w:pPr>
    <w:rPr>
      <w:rFonts w:ascii="Arial Narrow" w:hAnsi="Arial Narrow"/>
      <w:sz w:val="18"/>
      <w:szCs w:val="18"/>
      <w:lang w:eastAsia="sk-SK"/>
    </w:rPr>
  </w:style>
  <w:style w:type="paragraph" w:customStyle="1" w:styleId="xl359">
    <w:name w:val="xl359"/>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0">
    <w:name w:val="xl360"/>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1">
    <w:name w:val="xl361"/>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2">
    <w:name w:val="xl362"/>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63">
    <w:name w:val="xl363"/>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64">
    <w:name w:val="xl364"/>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5">
    <w:name w:val="xl365"/>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6">
    <w:name w:val="xl366"/>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67">
    <w:name w:val="xl367"/>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68">
    <w:name w:val="xl368"/>
    <w:basedOn w:val="Normlny"/>
    <w:rsid w:val="004F1FE3"/>
    <w:pPr>
      <w:pBdr>
        <w:top w:val="single" w:sz="4" w:space="0" w:color="auto"/>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69">
    <w:name w:val="xl369"/>
    <w:basedOn w:val="Normlny"/>
    <w:rsid w:val="004F1FE3"/>
    <w:pPr>
      <w:pBdr>
        <w:top w:val="single" w:sz="4"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0">
    <w:name w:val="xl370"/>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1">
    <w:name w:val="xl37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2">
    <w:name w:val="xl372"/>
    <w:basedOn w:val="Normlny"/>
    <w:rsid w:val="004F1FE3"/>
    <w:pPr>
      <w:pBdr>
        <w:left w:val="single" w:sz="8"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3">
    <w:name w:val="xl373"/>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4">
    <w:name w:val="xl374"/>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75">
    <w:name w:val="xl375"/>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textAlignment w:val="center"/>
    </w:pPr>
    <w:rPr>
      <w:rFonts w:ascii="Arial Narrow" w:hAnsi="Arial Narrow"/>
      <w:b/>
      <w:bCs/>
      <w:sz w:val="18"/>
      <w:szCs w:val="18"/>
      <w:lang w:eastAsia="sk-SK"/>
    </w:rPr>
  </w:style>
  <w:style w:type="paragraph" w:customStyle="1" w:styleId="xl376">
    <w:name w:val="xl376"/>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7">
    <w:name w:val="xl377"/>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78">
    <w:name w:val="xl378"/>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79">
    <w:name w:val="xl379"/>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80">
    <w:name w:val="xl38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1">
    <w:name w:val="xl381"/>
    <w:basedOn w:val="Normlny"/>
    <w:rsid w:val="004F1FE3"/>
    <w:pPr>
      <w:pBdr>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2">
    <w:name w:val="xl382"/>
    <w:basedOn w:val="Normlny"/>
    <w:rsid w:val="004F1FE3"/>
    <w:pPr>
      <w:pBdr>
        <w:top w:val="single" w:sz="8" w:space="0" w:color="auto"/>
        <w:lef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383">
    <w:name w:val="xl383"/>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4">
    <w:name w:val="xl384"/>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5">
    <w:name w:val="xl385"/>
    <w:basedOn w:val="Normlny"/>
    <w:rsid w:val="004F1FE3"/>
    <w:pPr>
      <w:pBdr>
        <w:top w:val="single" w:sz="4" w:space="0" w:color="auto"/>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color w:val="000000"/>
      <w:sz w:val="18"/>
      <w:szCs w:val="18"/>
      <w:lang w:eastAsia="sk-SK"/>
    </w:rPr>
  </w:style>
  <w:style w:type="paragraph" w:customStyle="1" w:styleId="xl386">
    <w:name w:val="xl386"/>
    <w:basedOn w:val="Normlny"/>
    <w:rsid w:val="004F1FE3"/>
    <w:pPr>
      <w:pBdr>
        <w:top w:val="single" w:sz="4" w:space="0" w:color="auto"/>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87">
    <w:name w:val="xl387"/>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388">
    <w:name w:val="xl388"/>
    <w:basedOn w:val="Normlny"/>
    <w:rsid w:val="004F1FE3"/>
    <w:pPr>
      <w:pBdr>
        <w:top w:val="single" w:sz="8" w:space="0" w:color="auto"/>
        <w:left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89">
    <w:name w:val="xl389"/>
    <w:basedOn w:val="Normlny"/>
    <w:rsid w:val="004F1FE3"/>
    <w:pPr>
      <w:pBdr>
        <w:top w:val="single" w:sz="4" w:space="0" w:color="auto"/>
        <w:left w:val="single" w:sz="4"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0">
    <w:name w:val="xl39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1">
    <w:name w:val="xl391"/>
    <w:basedOn w:val="Normlny"/>
    <w:rsid w:val="004F1FE3"/>
    <w:pPr>
      <w:pBdr>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2">
    <w:name w:val="xl392"/>
    <w:basedOn w:val="Normlny"/>
    <w:rsid w:val="004F1FE3"/>
    <w:pPr>
      <w:pBdr>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3">
    <w:name w:val="xl393"/>
    <w:basedOn w:val="Normlny"/>
    <w:rsid w:val="004F1FE3"/>
    <w:pPr>
      <w:pBdr>
        <w:top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4">
    <w:name w:val="xl394"/>
    <w:basedOn w:val="Normlny"/>
    <w:rsid w:val="004F1FE3"/>
    <w:pPr>
      <w:pBdr>
        <w:top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5">
    <w:name w:val="xl395"/>
    <w:basedOn w:val="Normlny"/>
    <w:rsid w:val="004F1FE3"/>
    <w:pPr>
      <w:pBdr>
        <w:left w:val="single" w:sz="8" w:space="0" w:color="auto"/>
        <w:bottom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396">
    <w:name w:val="xl396"/>
    <w:basedOn w:val="Normlny"/>
    <w:rsid w:val="004F1FE3"/>
    <w:pPr>
      <w:pBdr>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397">
    <w:name w:val="xl397"/>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color w:val="000000"/>
      <w:sz w:val="18"/>
      <w:szCs w:val="18"/>
      <w:lang w:eastAsia="sk-SK"/>
    </w:rPr>
  </w:style>
  <w:style w:type="paragraph" w:customStyle="1" w:styleId="xl398">
    <w:name w:val="xl398"/>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000000"/>
      <w:sz w:val="18"/>
      <w:szCs w:val="18"/>
      <w:lang w:eastAsia="sk-SK"/>
    </w:rPr>
  </w:style>
  <w:style w:type="paragraph" w:customStyle="1" w:styleId="xl399">
    <w:name w:val="xl399"/>
    <w:basedOn w:val="Normlny"/>
    <w:rsid w:val="004F1FE3"/>
    <w:pPr>
      <w:pBdr>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0">
    <w:name w:val="xl400"/>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1">
    <w:name w:val="xl401"/>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2">
    <w:name w:val="xl402"/>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lang w:eastAsia="sk-SK"/>
    </w:rPr>
  </w:style>
  <w:style w:type="paragraph" w:customStyle="1" w:styleId="xl403">
    <w:name w:val="xl403"/>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4">
    <w:name w:val="xl404"/>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color w:val="3333CC"/>
      <w:sz w:val="18"/>
      <w:szCs w:val="18"/>
      <w:lang w:eastAsia="sk-SK"/>
    </w:rPr>
  </w:style>
  <w:style w:type="paragraph" w:customStyle="1" w:styleId="xl405">
    <w:name w:val="xl405"/>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06">
    <w:name w:val="xl406"/>
    <w:basedOn w:val="Normlny"/>
    <w:rsid w:val="004F1FE3"/>
    <w:pPr>
      <w:pBdr>
        <w:left w:val="single" w:sz="8" w:space="0" w:color="auto"/>
        <w:bottom w:val="single" w:sz="4" w:space="0" w:color="auto"/>
        <w:right w:val="single" w:sz="4"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07">
    <w:name w:val="xl407"/>
    <w:basedOn w:val="Normlny"/>
    <w:rsid w:val="004F1FE3"/>
    <w:pPr>
      <w:pBdr>
        <w:left w:val="single" w:sz="4" w:space="0" w:color="auto"/>
        <w:bottom w:val="single" w:sz="4"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sz w:val="18"/>
      <w:szCs w:val="18"/>
      <w:lang w:eastAsia="sk-SK"/>
    </w:rPr>
  </w:style>
  <w:style w:type="paragraph" w:customStyle="1" w:styleId="xl408">
    <w:name w:val="xl408"/>
    <w:basedOn w:val="Normlny"/>
    <w:rsid w:val="004F1FE3"/>
    <w:pPr>
      <w:pBdr>
        <w:left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textAlignment w:val="center"/>
    </w:pPr>
    <w:rPr>
      <w:rFonts w:ascii="Arial Narrow" w:hAnsi="Arial Narrow"/>
      <w:b/>
      <w:bCs/>
      <w:sz w:val="18"/>
      <w:szCs w:val="18"/>
      <w:lang w:eastAsia="sk-SK"/>
    </w:rPr>
  </w:style>
  <w:style w:type="paragraph" w:customStyle="1" w:styleId="xl409">
    <w:name w:val="xl409"/>
    <w:basedOn w:val="Normlny"/>
    <w:rsid w:val="004F1FE3"/>
    <w:pPr>
      <w:pBdr>
        <w:bottom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0">
    <w:name w:val="xl410"/>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textAlignment w:val="center"/>
    </w:pPr>
    <w:rPr>
      <w:rFonts w:ascii="Arial Narrow" w:hAnsi="Arial Narrow"/>
      <w:sz w:val="18"/>
      <w:szCs w:val="18"/>
      <w:lang w:eastAsia="sk-SK"/>
    </w:rPr>
  </w:style>
  <w:style w:type="paragraph" w:customStyle="1" w:styleId="xl411">
    <w:name w:val="xl411"/>
    <w:basedOn w:val="Normlny"/>
    <w:rsid w:val="004F1FE3"/>
    <w:pPr>
      <w:pBdr>
        <w:top w:val="single" w:sz="4" w:space="0" w:color="auto"/>
        <w:left w:val="single" w:sz="8" w:space="0" w:color="auto"/>
        <w:bottom w:val="single" w:sz="4"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2">
    <w:name w:val="xl412"/>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18"/>
      <w:szCs w:val="18"/>
      <w:lang w:eastAsia="sk-SK"/>
    </w:rPr>
  </w:style>
  <w:style w:type="paragraph" w:customStyle="1" w:styleId="xl413">
    <w:name w:val="xl413"/>
    <w:basedOn w:val="Normlny"/>
    <w:rsid w:val="004F1FE3"/>
    <w:pPr>
      <w:pBdr>
        <w:top w:val="single" w:sz="4" w:space="0" w:color="auto"/>
        <w:lef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4">
    <w:name w:val="xl414"/>
    <w:basedOn w:val="Normlny"/>
    <w:rsid w:val="004F1FE3"/>
    <w:pPr>
      <w:pBdr>
        <w:top w:val="single" w:sz="8" w:space="0" w:color="auto"/>
        <w:right w:val="single" w:sz="8" w:space="0" w:color="auto"/>
      </w:pBdr>
      <w:tabs>
        <w:tab w:val="clear" w:pos="2160"/>
        <w:tab w:val="clear" w:pos="2880"/>
        <w:tab w:val="clear" w:pos="4500"/>
      </w:tabs>
      <w:spacing w:before="100" w:beforeAutospacing="1" w:after="100" w:afterAutospacing="1"/>
    </w:pPr>
    <w:rPr>
      <w:rFonts w:ascii="Arial Narrow" w:hAnsi="Arial Narrow"/>
      <w:sz w:val="18"/>
      <w:szCs w:val="18"/>
      <w:lang w:eastAsia="sk-SK"/>
    </w:rPr>
  </w:style>
  <w:style w:type="paragraph" w:customStyle="1" w:styleId="xl415">
    <w:name w:val="xl415"/>
    <w:basedOn w:val="Normlny"/>
    <w:rsid w:val="004F1FE3"/>
    <w:pPr>
      <w:pBdr>
        <w:top w:val="single" w:sz="8" w:space="0" w:color="auto"/>
        <w:left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6">
    <w:name w:val="xl416"/>
    <w:basedOn w:val="Normlny"/>
    <w:rsid w:val="004F1FE3"/>
    <w:pPr>
      <w:pBdr>
        <w:top w:val="single" w:sz="8" w:space="0" w:color="auto"/>
        <w:bottom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7">
    <w:name w:val="xl417"/>
    <w:basedOn w:val="Normlny"/>
    <w:rsid w:val="004F1FE3"/>
    <w:pPr>
      <w:pBdr>
        <w:top w:val="single" w:sz="8" w:space="0" w:color="auto"/>
        <w:bottom w:val="single" w:sz="8" w:space="0" w:color="auto"/>
        <w:right w:val="single" w:sz="8" w:space="0" w:color="auto"/>
      </w:pBdr>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8">
    <w:name w:val="xl418"/>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19">
    <w:name w:val="xl419"/>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0">
    <w:name w:val="xl420"/>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pPr>
    <w:rPr>
      <w:rFonts w:ascii="Arial Narrow" w:hAnsi="Arial Narrow"/>
      <w:b/>
      <w:bCs/>
      <w:sz w:val="24"/>
      <w:szCs w:val="24"/>
      <w:lang w:eastAsia="sk-SK"/>
    </w:rPr>
  </w:style>
  <w:style w:type="paragraph" w:customStyle="1" w:styleId="xl421">
    <w:name w:val="xl421"/>
    <w:basedOn w:val="Normlny"/>
    <w:rsid w:val="004F1FE3"/>
    <w:pPr>
      <w:pBdr>
        <w:top w:val="single" w:sz="8" w:space="0" w:color="auto"/>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2">
    <w:name w:val="xl422"/>
    <w:basedOn w:val="Normlny"/>
    <w:rsid w:val="004F1FE3"/>
    <w:pPr>
      <w:pBdr>
        <w:top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3">
    <w:name w:val="xl423"/>
    <w:basedOn w:val="Normlny"/>
    <w:rsid w:val="004F1FE3"/>
    <w:pPr>
      <w:pBdr>
        <w:top w:val="single" w:sz="8" w:space="0" w:color="auto"/>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4">
    <w:name w:val="xl424"/>
    <w:basedOn w:val="Normlny"/>
    <w:rsid w:val="004F1FE3"/>
    <w:pPr>
      <w:pBdr>
        <w:top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5">
    <w:name w:val="xl425"/>
    <w:basedOn w:val="Normlny"/>
    <w:rsid w:val="004F1FE3"/>
    <w:pPr>
      <w:pBdr>
        <w:top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6">
    <w:name w:val="xl426"/>
    <w:basedOn w:val="Normlny"/>
    <w:rsid w:val="004F1FE3"/>
    <w:pPr>
      <w:pBdr>
        <w:left w:val="single" w:sz="8" w:space="0" w:color="auto"/>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7">
    <w:name w:val="xl427"/>
    <w:basedOn w:val="Normlny"/>
    <w:rsid w:val="004F1FE3"/>
    <w:pPr>
      <w:pBdr>
        <w:bottom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paragraph" w:customStyle="1" w:styleId="xl428">
    <w:name w:val="xl428"/>
    <w:basedOn w:val="Normlny"/>
    <w:rsid w:val="004F1FE3"/>
    <w:pPr>
      <w:pBdr>
        <w:bottom w:val="single" w:sz="8" w:space="0" w:color="auto"/>
        <w:right w:val="single" w:sz="8" w:space="0" w:color="auto"/>
      </w:pBdr>
      <w:shd w:val="clear" w:color="000000" w:fill="FFFF00"/>
      <w:tabs>
        <w:tab w:val="clear" w:pos="2160"/>
        <w:tab w:val="clear" w:pos="2880"/>
        <w:tab w:val="clear" w:pos="4500"/>
      </w:tabs>
      <w:spacing w:before="100" w:beforeAutospacing="1" w:after="100" w:afterAutospacing="1"/>
      <w:jc w:val="center"/>
      <w:textAlignment w:val="center"/>
    </w:pPr>
    <w:rPr>
      <w:rFonts w:ascii="Arial Narrow" w:hAnsi="Arial Narrow"/>
      <w:b/>
      <w:bCs/>
      <w:sz w:val="24"/>
      <w:szCs w:val="24"/>
      <w:lang w:eastAsia="sk-SK"/>
    </w:rPr>
  </w:style>
  <w:style w:type="character" w:customStyle="1" w:styleId="OdsekzoznamuChar">
    <w:name w:val="Odsek zoznamu Char"/>
    <w:aliases w:val="Bullet Number Char,lp1 Char,lp11 Char,List Paragraph11 Char,Bullet 1 Char,Use Case List Paragraph Char,List Paragraph1 Char,body Char,List Paragraph Char,Medium List 2 - Accent 41 Char,Odsek Char,Odsek zoznamu2 Char,Nad Char"/>
    <w:basedOn w:val="Predvolenpsmoodseku"/>
    <w:link w:val="Odsekzoznamu"/>
    <w:uiPriority w:val="34"/>
    <w:qFormat/>
    <w:locked/>
    <w:rsid w:val="005A530A"/>
    <w:rPr>
      <w:rFonts w:ascii="Arial" w:hAnsi="Arial"/>
      <w:lang w:eastAsia="cs-CZ"/>
    </w:rPr>
  </w:style>
  <w:style w:type="numbering" w:customStyle="1" w:styleId="tl51">
    <w:name w:val="Štýl51"/>
    <w:rsid w:val="0005236D"/>
    <w:pPr>
      <w:numPr>
        <w:numId w:val="2"/>
      </w:numPr>
    </w:pPr>
  </w:style>
  <w:style w:type="paragraph" w:styleId="Textpoznmkypodiarou">
    <w:name w:val="footnote text"/>
    <w:basedOn w:val="Normlny"/>
    <w:link w:val="TextpoznmkypodiarouChar"/>
    <w:uiPriority w:val="99"/>
    <w:semiHidden/>
    <w:unhideWhenUsed/>
    <w:rsid w:val="00DF525D"/>
    <w:pPr>
      <w:tabs>
        <w:tab w:val="clear" w:pos="2160"/>
        <w:tab w:val="clear" w:pos="2880"/>
        <w:tab w:val="clear" w:pos="4500"/>
      </w:tabs>
    </w:pPr>
    <w:rPr>
      <w:rFonts w:ascii="Times New Roman" w:hAnsi="Times New Roman"/>
      <w:lang w:eastAsia="en-US"/>
    </w:rPr>
  </w:style>
  <w:style w:type="character" w:customStyle="1" w:styleId="TextpoznmkypodiarouChar">
    <w:name w:val="Text poznámky pod čiarou Char"/>
    <w:basedOn w:val="Predvolenpsmoodseku"/>
    <w:link w:val="Textpoznmkypodiarou"/>
    <w:uiPriority w:val="99"/>
    <w:semiHidden/>
    <w:rsid w:val="00DF525D"/>
    <w:rPr>
      <w:lang w:eastAsia="en-US"/>
    </w:rPr>
  </w:style>
  <w:style w:type="character" w:styleId="Odkaznapoznmkupodiarou">
    <w:name w:val="footnote reference"/>
    <w:basedOn w:val="Predvolenpsmoodseku"/>
    <w:uiPriority w:val="99"/>
    <w:unhideWhenUsed/>
    <w:rsid w:val="00DF525D"/>
    <w:rPr>
      <w:rFonts w:cs="Times New Roman"/>
      <w:vertAlign w:val="superscript"/>
    </w:rPr>
  </w:style>
  <w:style w:type="paragraph" w:customStyle="1" w:styleId="CTL">
    <w:name w:val="CTL"/>
    <w:basedOn w:val="Normlny"/>
    <w:rsid w:val="00475D20"/>
    <w:pPr>
      <w:widowControl w:val="0"/>
      <w:numPr>
        <w:numId w:val="6"/>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Bezriadkovania1">
    <w:name w:val="Bez riadkovania1"/>
    <w:uiPriority w:val="99"/>
    <w:rsid w:val="0093208B"/>
    <w:rPr>
      <w:rFonts w:ascii="Arial" w:hAnsi="Arial" w:cs="Arial"/>
      <w:sz w:val="22"/>
      <w:szCs w:val="22"/>
    </w:rPr>
  </w:style>
  <w:style w:type="paragraph" w:customStyle="1" w:styleId="CTLhead">
    <w:name w:val="CTL_head"/>
    <w:basedOn w:val="Normlny"/>
    <w:rsid w:val="0093208B"/>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93208B"/>
    <w:pPr>
      <w:tabs>
        <w:tab w:val="clear" w:pos="2160"/>
        <w:tab w:val="clear" w:pos="2880"/>
        <w:tab w:val="clear" w:pos="4500"/>
      </w:tabs>
      <w:ind w:left="708"/>
    </w:pPr>
    <w:rPr>
      <w:rFonts w:ascii="Times New Roman" w:hAnsi="Times New Roman"/>
      <w:sz w:val="24"/>
      <w:szCs w:val="24"/>
      <w:lang w:eastAsia="sk-SK"/>
    </w:rPr>
  </w:style>
  <w:style w:type="paragraph" w:styleId="Bezriadkovania">
    <w:name w:val="No Spacing"/>
    <w:autoRedefine/>
    <w:uiPriority w:val="1"/>
    <w:qFormat/>
    <w:rsid w:val="0098609D"/>
    <w:pPr>
      <w:spacing w:before="120" w:after="120"/>
      <w:jc w:val="both"/>
    </w:pPr>
    <w:rPr>
      <w:rFonts w:ascii="Arial Narrow" w:eastAsia="Calibri" w:hAnsi="Arial Narrow" w:cs="Arial"/>
      <w:bCs/>
      <w:sz w:val="22"/>
      <w:szCs w:val="22"/>
    </w:rPr>
  </w:style>
  <w:style w:type="paragraph" w:styleId="Obyajntext">
    <w:name w:val="Plain Text"/>
    <w:basedOn w:val="Normlny"/>
    <w:link w:val="ObyajntextChar"/>
    <w:uiPriority w:val="99"/>
    <w:rsid w:val="0098609D"/>
    <w:pPr>
      <w:tabs>
        <w:tab w:val="clear" w:pos="2160"/>
        <w:tab w:val="clear" w:pos="2880"/>
        <w:tab w:val="clear" w:pos="4500"/>
      </w:tabs>
    </w:pPr>
    <w:rPr>
      <w:rFonts w:ascii="Courier New" w:hAnsi="Courier New"/>
      <w:lang w:val="x-none" w:eastAsia="x-none"/>
    </w:rPr>
  </w:style>
  <w:style w:type="character" w:customStyle="1" w:styleId="ObyajntextChar">
    <w:name w:val="Obyčajný text Char"/>
    <w:basedOn w:val="Predvolenpsmoodseku"/>
    <w:link w:val="Obyajntext"/>
    <w:uiPriority w:val="99"/>
    <w:rsid w:val="0098609D"/>
    <w:rPr>
      <w:rFonts w:ascii="Courier New" w:hAnsi="Courier New"/>
      <w:lang w:val="x-none" w:eastAsia="x-none"/>
    </w:rPr>
  </w:style>
  <w:style w:type="character" w:styleId="Siln">
    <w:name w:val="Strong"/>
    <w:uiPriority w:val="22"/>
    <w:qFormat/>
    <w:rsid w:val="00DC41F3"/>
    <w:rPr>
      <w:rFonts w:cs="Times New Roman"/>
      <w:b/>
    </w:rPr>
  </w:style>
  <w:style w:type="paragraph" w:customStyle="1" w:styleId="15odsek10ptodsadeny">
    <w:name w:val="15_odsek_10pt_odsadeny"/>
    <w:basedOn w:val="Normlny"/>
    <w:uiPriority w:val="99"/>
    <w:rsid w:val="00DC41F3"/>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Normlnywebov">
    <w:name w:val="Normal (Web)"/>
    <w:basedOn w:val="Normlny"/>
    <w:uiPriority w:val="99"/>
    <w:semiHidden/>
    <w:unhideWhenUsed/>
    <w:rsid w:val="00E55E9F"/>
    <w:pPr>
      <w:tabs>
        <w:tab w:val="clear" w:pos="2160"/>
        <w:tab w:val="clear" w:pos="2880"/>
        <w:tab w:val="clear" w:pos="4500"/>
      </w:tabs>
    </w:pPr>
    <w:rPr>
      <w:rFonts w:ascii="Times New Roman" w:eastAsiaTheme="minorHAnsi" w:hAnsi="Times New Roman"/>
      <w:sz w:val="24"/>
      <w:szCs w:val="24"/>
      <w:lang w:eastAsia="sk-SK"/>
    </w:rPr>
  </w:style>
  <w:style w:type="paragraph" w:styleId="Predmetkomentra">
    <w:name w:val="annotation subject"/>
    <w:basedOn w:val="Textkomentra"/>
    <w:next w:val="Textkomentra"/>
    <w:link w:val="PredmetkomentraChar"/>
    <w:uiPriority w:val="99"/>
    <w:semiHidden/>
    <w:unhideWhenUsed/>
    <w:rsid w:val="00580C30"/>
    <w:pPr>
      <w:widowControl/>
      <w:tabs>
        <w:tab w:val="left" w:pos="2160"/>
        <w:tab w:val="left" w:pos="2880"/>
        <w:tab w:val="left" w:pos="4500"/>
      </w:tabs>
    </w:pPr>
    <w:rPr>
      <w:rFonts w:ascii="Arial" w:hAnsi="Arial"/>
      <w:b/>
      <w:bCs/>
      <w:lang w:val="sk-SK" w:eastAsia="cs-CZ"/>
    </w:rPr>
  </w:style>
  <w:style w:type="character" w:customStyle="1" w:styleId="PredmetkomentraChar">
    <w:name w:val="Predmet komentára Char"/>
    <w:basedOn w:val="TextkomentraChar"/>
    <w:link w:val="Predmetkomentra"/>
    <w:uiPriority w:val="99"/>
    <w:semiHidden/>
    <w:rsid w:val="00580C30"/>
    <w:rPr>
      <w:rFonts w:ascii="Arial" w:hAnsi="Arial"/>
      <w:b/>
      <w:bCs/>
      <w:lang w:val="en-GB"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27062">
      <w:bodyDiv w:val="1"/>
      <w:marLeft w:val="0"/>
      <w:marRight w:val="0"/>
      <w:marTop w:val="0"/>
      <w:marBottom w:val="0"/>
      <w:divBdr>
        <w:top w:val="none" w:sz="0" w:space="0" w:color="auto"/>
        <w:left w:val="none" w:sz="0" w:space="0" w:color="auto"/>
        <w:bottom w:val="none" w:sz="0" w:space="0" w:color="auto"/>
        <w:right w:val="none" w:sz="0" w:space="0" w:color="auto"/>
      </w:divBdr>
    </w:div>
    <w:div w:id="68699152">
      <w:bodyDiv w:val="1"/>
      <w:marLeft w:val="0"/>
      <w:marRight w:val="0"/>
      <w:marTop w:val="0"/>
      <w:marBottom w:val="0"/>
      <w:divBdr>
        <w:top w:val="none" w:sz="0" w:space="0" w:color="auto"/>
        <w:left w:val="none" w:sz="0" w:space="0" w:color="auto"/>
        <w:bottom w:val="none" w:sz="0" w:space="0" w:color="auto"/>
        <w:right w:val="none" w:sz="0" w:space="0" w:color="auto"/>
      </w:divBdr>
    </w:div>
    <w:div w:id="70397127">
      <w:bodyDiv w:val="1"/>
      <w:marLeft w:val="0"/>
      <w:marRight w:val="0"/>
      <w:marTop w:val="0"/>
      <w:marBottom w:val="0"/>
      <w:divBdr>
        <w:top w:val="none" w:sz="0" w:space="0" w:color="auto"/>
        <w:left w:val="none" w:sz="0" w:space="0" w:color="auto"/>
        <w:bottom w:val="none" w:sz="0" w:space="0" w:color="auto"/>
        <w:right w:val="none" w:sz="0" w:space="0" w:color="auto"/>
      </w:divBdr>
    </w:div>
    <w:div w:id="110318331">
      <w:bodyDiv w:val="1"/>
      <w:marLeft w:val="0"/>
      <w:marRight w:val="0"/>
      <w:marTop w:val="0"/>
      <w:marBottom w:val="0"/>
      <w:divBdr>
        <w:top w:val="none" w:sz="0" w:space="0" w:color="auto"/>
        <w:left w:val="none" w:sz="0" w:space="0" w:color="auto"/>
        <w:bottom w:val="none" w:sz="0" w:space="0" w:color="auto"/>
        <w:right w:val="none" w:sz="0" w:space="0" w:color="auto"/>
      </w:divBdr>
    </w:div>
    <w:div w:id="139467217">
      <w:bodyDiv w:val="1"/>
      <w:marLeft w:val="0"/>
      <w:marRight w:val="0"/>
      <w:marTop w:val="0"/>
      <w:marBottom w:val="0"/>
      <w:divBdr>
        <w:top w:val="none" w:sz="0" w:space="0" w:color="auto"/>
        <w:left w:val="none" w:sz="0" w:space="0" w:color="auto"/>
        <w:bottom w:val="none" w:sz="0" w:space="0" w:color="auto"/>
        <w:right w:val="none" w:sz="0" w:space="0" w:color="auto"/>
      </w:divBdr>
    </w:div>
    <w:div w:id="177932784">
      <w:bodyDiv w:val="1"/>
      <w:marLeft w:val="0"/>
      <w:marRight w:val="0"/>
      <w:marTop w:val="0"/>
      <w:marBottom w:val="0"/>
      <w:divBdr>
        <w:top w:val="none" w:sz="0" w:space="0" w:color="auto"/>
        <w:left w:val="none" w:sz="0" w:space="0" w:color="auto"/>
        <w:bottom w:val="none" w:sz="0" w:space="0" w:color="auto"/>
        <w:right w:val="none" w:sz="0" w:space="0" w:color="auto"/>
      </w:divBdr>
    </w:div>
    <w:div w:id="200636482">
      <w:bodyDiv w:val="1"/>
      <w:marLeft w:val="0"/>
      <w:marRight w:val="0"/>
      <w:marTop w:val="0"/>
      <w:marBottom w:val="0"/>
      <w:divBdr>
        <w:top w:val="none" w:sz="0" w:space="0" w:color="auto"/>
        <w:left w:val="none" w:sz="0" w:space="0" w:color="auto"/>
        <w:bottom w:val="none" w:sz="0" w:space="0" w:color="auto"/>
        <w:right w:val="none" w:sz="0" w:space="0" w:color="auto"/>
      </w:divBdr>
    </w:div>
    <w:div w:id="210507779">
      <w:bodyDiv w:val="1"/>
      <w:marLeft w:val="0"/>
      <w:marRight w:val="0"/>
      <w:marTop w:val="0"/>
      <w:marBottom w:val="0"/>
      <w:divBdr>
        <w:top w:val="none" w:sz="0" w:space="0" w:color="auto"/>
        <w:left w:val="none" w:sz="0" w:space="0" w:color="auto"/>
        <w:bottom w:val="none" w:sz="0" w:space="0" w:color="auto"/>
        <w:right w:val="none" w:sz="0" w:space="0" w:color="auto"/>
      </w:divBdr>
    </w:div>
    <w:div w:id="256600870">
      <w:bodyDiv w:val="1"/>
      <w:marLeft w:val="0"/>
      <w:marRight w:val="0"/>
      <w:marTop w:val="0"/>
      <w:marBottom w:val="0"/>
      <w:divBdr>
        <w:top w:val="none" w:sz="0" w:space="0" w:color="auto"/>
        <w:left w:val="none" w:sz="0" w:space="0" w:color="auto"/>
        <w:bottom w:val="none" w:sz="0" w:space="0" w:color="auto"/>
        <w:right w:val="none" w:sz="0" w:space="0" w:color="auto"/>
      </w:divBdr>
    </w:div>
    <w:div w:id="266546782">
      <w:bodyDiv w:val="1"/>
      <w:marLeft w:val="0"/>
      <w:marRight w:val="0"/>
      <w:marTop w:val="0"/>
      <w:marBottom w:val="0"/>
      <w:divBdr>
        <w:top w:val="none" w:sz="0" w:space="0" w:color="auto"/>
        <w:left w:val="none" w:sz="0" w:space="0" w:color="auto"/>
        <w:bottom w:val="none" w:sz="0" w:space="0" w:color="auto"/>
        <w:right w:val="none" w:sz="0" w:space="0" w:color="auto"/>
      </w:divBdr>
    </w:div>
    <w:div w:id="322440364">
      <w:bodyDiv w:val="1"/>
      <w:marLeft w:val="0"/>
      <w:marRight w:val="0"/>
      <w:marTop w:val="0"/>
      <w:marBottom w:val="0"/>
      <w:divBdr>
        <w:top w:val="none" w:sz="0" w:space="0" w:color="auto"/>
        <w:left w:val="none" w:sz="0" w:space="0" w:color="auto"/>
        <w:bottom w:val="none" w:sz="0" w:space="0" w:color="auto"/>
        <w:right w:val="none" w:sz="0" w:space="0" w:color="auto"/>
      </w:divBdr>
    </w:div>
    <w:div w:id="402022890">
      <w:bodyDiv w:val="1"/>
      <w:marLeft w:val="0"/>
      <w:marRight w:val="0"/>
      <w:marTop w:val="0"/>
      <w:marBottom w:val="0"/>
      <w:divBdr>
        <w:top w:val="none" w:sz="0" w:space="0" w:color="auto"/>
        <w:left w:val="none" w:sz="0" w:space="0" w:color="auto"/>
        <w:bottom w:val="none" w:sz="0" w:space="0" w:color="auto"/>
        <w:right w:val="none" w:sz="0" w:space="0" w:color="auto"/>
      </w:divBdr>
    </w:div>
    <w:div w:id="454950954">
      <w:bodyDiv w:val="1"/>
      <w:marLeft w:val="0"/>
      <w:marRight w:val="0"/>
      <w:marTop w:val="0"/>
      <w:marBottom w:val="0"/>
      <w:divBdr>
        <w:top w:val="none" w:sz="0" w:space="0" w:color="auto"/>
        <w:left w:val="none" w:sz="0" w:space="0" w:color="auto"/>
        <w:bottom w:val="none" w:sz="0" w:space="0" w:color="auto"/>
        <w:right w:val="none" w:sz="0" w:space="0" w:color="auto"/>
      </w:divBdr>
    </w:div>
    <w:div w:id="601106043">
      <w:bodyDiv w:val="1"/>
      <w:marLeft w:val="0"/>
      <w:marRight w:val="0"/>
      <w:marTop w:val="0"/>
      <w:marBottom w:val="0"/>
      <w:divBdr>
        <w:top w:val="none" w:sz="0" w:space="0" w:color="auto"/>
        <w:left w:val="none" w:sz="0" w:space="0" w:color="auto"/>
        <w:bottom w:val="none" w:sz="0" w:space="0" w:color="auto"/>
        <w:right w:val="none" w:sz="0" w:space="0" w:color="auto"/>
      </w:divBdr>
    </w:div>
    <w:div w:id="665060154">
      <w:bodyDiv w:val="1"/>
      <w:marLeft w:val="0"/>
      <w:marRight w:val="0"/>
      <w:marTop w:val="0"/>
      <w:marBottom w:val="0"/>
      <w:divBdr>
        <w:top w:val="none" w:sz="0" w:space="0" w:color="auto"/>
        <w:left w:val="none" w:sz="0" w:space="0" w:color="auto"/>
        <w:bottom w:val="none" w:sz="0" w:space="0" w:color="auto"/>
        <w:right w:val="none" w:sz="0" w:space="0" w:color="auto"/>
      </w:divBdr>
    </w:div>
    <w:div w:id="687874739">
      <w:bodyDiv w:val="1"/>
      <w:marLeft w:val="0"/>
      <w:marRight w:val="0"/>
      <w:marTop w:val="0"/>
      <w:marBottom w:val="0"/>
      <w:divBdr>
        <w:top w:val="none" w:sz="0" w:space="0" w:color="auto"/>
        <w:left w:val="none" w:sz="0" w:space="0" w:color="auto"/>
        <w:bottom w:val="none" w:sz="0" w:space="0" w:color="auto"/>
        <w:right w:val="none" w:sz="0" w:space="0" w:color="auto"/>
      </w:divBdr>
    </w:div>
    <w:div w:id="732657612">
      <w:bodyDiv w:val="1"/>
      <w:marLeft w:val="0"/>
      <w:marRight w:val="0"/>
      <w:marTop w:val="0"/>
      <w:marBottom w:val="0"/>
      <w:divBdr>
        <w:top w:val="none" w:sz="0" w:space="0" w:color="auto"/>
        <w:left w:val="none" w:sz="0" w:space="0" w:color="auto"/>
        <w:bottom w:val="none" w:sz="0" w:space="0" w:color="auto"/>
        <w:right w:val="none" w:sz="0" w:space="0" w:color="auto"/>
      </w:divBdr>
    </w:div>
    <w:div w:id="736785778">
      <w:bodyDiv w:val="1"/>
      <w:marLeft w:val="0"/>
      <w:marRight w:val="0"/>
      <w:marTop w:val="0"/>
      <w:marBottom w:val="0"/>
      <w:divBdr>
        <w:top w:val="none" w:sz="0" w:space="0" w:color="auto"/>
        <w:left w:val="none" w:sz="0" w:space="0" w:color="auto"/>
        <w:bottom w:val="none" w:sz="0" w:space="0" w:color="auto"/>
        <w:right w:val="none" w:sz="0" w:space="0" w:color="auto"/>
      </w:divBdr>
    </w:div>
    <w:div w:id="754399989">
      <w:bodyDiv w:val="1"/>
      <w:marLeft w:val="0"/>
      <w:marRight w:val="0"/>
      <w:marTop w:val="0"/>
      <w:marBottom w:val="0"/>
      <w:divBdr>
        <w:top w:val="none" w:sz="0" w:space="0" w:color="auto"/>
        <w:left w:val="none" w:sz="0" w:space="0" w:color="auto"/>
        <w:bottom w:val="none" w:sz="0" w:space="0" w:color="auto"/>
        <w:right w:val="none" w:sz="0" w:space="0" w:color="auto"/>
      </w:divBdr>
    </w:div>
    <w:div w:id="768309186">
      <w:bodyDiv w:val="1"/>
      <w:marLeft w:val="0"/>
      <w:marRight w:val="0"/>
      <w:marTop w:val="0"/>
      <w:marBottom w:val="0"/>
      <w:divBdr>
        <w:top w:val="none" w:sz="0" w:space="0" w:color="auto"/>
        <w:left w:val="none" w:sz="0" w:space="0" w:color="auto"/>
        <w:bottom w:val="none" w:sz="0" w:space="0" w:color="auto"/>
        <w:right w:val="none" w:sz="0" w:space="0" w:color="auto"/>
      </w:divBdr>
    </w:div>
    <w:div w:id="798375835">
      <w:bodyDiv w:val="1"/>
      <w:marLeft w:val="0"/>
      <w:marRight w:val="0"/>
      <w:marTop w:val="0"/>
      <w:marBottom w:val="0"/>
      <w:divBdr>
        <w:top w:val="none" w:sz="0" w:space="0" w:color="auto"/>
        <w:left w:val="none" w:sz="0" w:space="0" w:color="auto"/>
        <w:bottom w:val="none" w:sz="0" w:space="0" w:color="auto"/>
        <w:right w:val="none" w:sz="0" w:space="0" w:color="auto"/>
      </w:divBdr>
    </w:div>
    <w:div w:id="831987999">
      <w:bodyDiv w:val="1"/>
      <w:marLeft w:val="0"/>
      <w:marRight w:val="0"/>
      <w:marTop w:val="0"/>
      <w:marBottom w:val="0"/>
      <w:divBdr>
        <w:top w:val="none" w:sz="0" w:space="0" w:color="auto"/>
        <w:left w:val="none" w:sz="0" w:space="0" w:color="auto"/>
        <w:bottom w:val="none" w:sz="0" w:space="0" w:color="auto"/>
        <w:right w:val="none" w:sz="0" w:space="0" w:color="auto"/>
      </w:divBdr>
    </w:div>
    <w:div w:id="868030793">
      <w:bodyDiv w:val="1"/>
      <w:marLeft w:val="0"/>
      <w:marRight w:val="0"/>
      <w:marTop w:val="0"/>
      <w:marBottom w:val="0"/>
      <w:divBdr>
        <w:top w:val="none" w:sz="0" w:space="0" w:color="auto"/>
        <w:left w:val="none" w:sz="0" w:space="0" w:color="auto"/>
        <w:bottom w:val="none" w:sz="0" w:space="0" w:color="auto"/>
        <w:right w:val="none" w:sz="0" w:space="0" w:color="auto"/>
      </w:divBdr>
    </w:div>
    <w:div w:id="898706380">
      <w:bodyDiv w:val="1"/>
      <w:marLeft w:val="0"/>
      <w:marRight w:val="0"/>
      <w:marTop w:val="0"/>
      <w:marBottom w:val="0"/>
      <w:divBdr>
        <w:top w:val="none" w:sz="0" w:space="0" w:color="auto"/>
        <w:left w:val="none" w:sz="0" w:space="0" w:color="auto"/>
        <w:bottom w:val="none" w:sz="0" w:space="0" w:color="auto"/>
        <w:right w:val="none" w:sz="0" w:space="0" w:color="auto"/>
      </w:divBdr>
    </w:div>
    <w:div w:id="915700235">
      <w:bodyDiv w:val="1"/>
      <w:marLeft w:val="0"/>
      <w:marRight w:val="0"/>
      <w:marTop w:val="0"/>
      <w:marBottom w:val="0"/>
      <w:divBdr>
        <w:top w:val="none" w:sz="0" w:space="0" w:color="auto"/>
        <w:left w:val="none" w:sz="0" w:space="0" w:color="auto"/>
        <w:bottom w:val="none" w:sz="0" w:space="0" w:color="auto"/>
        <w:right w:val="none" w:sz="0" w:space="0" w:color="auto"/>
      </w:divBdr>
    </w:div>
    <w:div w:id="926420169">
      <w:bodyDiv w:val="1"/>
      <w:marLeft w:val="0"/>
      <w:marRight w:val="0"/>
      <w:marTop w:val="0"/>
      <w:marBottom w:val="0"/>
      <w:divBdr>
        <w:top w:val="none" w:sz="0" w:space="0" w:color="auto"/>
        <w:left w:val="none" w:sz="0" w:space="0" w:color="auto"/>
        <w:bottom w:val="none" w:sz="0" w:space="0" w:color="auto"/>
        <w:right w:val="none" w:sz="0" w:space="0" w:color="auto"/>
      </w:divBdr>
    </w:div>
    <w:div w:id="1023166644">
      <w:bodyDiv w:val="1"/>
      <w:marLeft w:val="0"/>
      <w:marRight w:val="0"/>
      <w:marTop w:val="0"/>
      <w:marBottom w:val="0"/>
      <w:divBdr>
        <w:top w:val="none" w:sz="0" w:space="0" w:color="auto"/>
        <w:left w:val="none" w:sz="0" w:space="0" w:color="auto"/>
        <w:bottom w:val="none" w:sz="0" w:space="0" w:color="auto"/>
        <w:right w:val="none" w:sz="0" w:space="0" w:color="auto"/>
      </w:divBdr>
    </w:div>
    <w:div w:id="1062942335">
      <w:bodyDiv w:val="1"/>
      <w:marLeft w:val="0"/>
      <w:marRight w:val="0"/>
      <w:marTop w:val="0"/>
      <w:marBottom w:val="0"/>
      <w:divBdr>
        <w:top w:val="none" w:sz="0" w:space="0" w:color="auto"/>
        <w:left w:val="none" w:sz="0" w:space="0" w:color="auto"/>
        <w:bottom w:val="none" w:sz="0" w:space="0" w:color="auto"/>
        <w:right w:val="none" w:sz="0" w:space="0" w:color="auto"/>
      </w:divBdr>
    </w:div>
    <w:div w:id="1082138128">
      <w:bodyDiv w:val="1"/>
      <w:marLeft w:val="0"/>
      <w:marRight w:val="0"/>
      <w:marTop w:val="0"/>
      <w:marBottom w:val="0"/>
      <w:divBdr>
        <w:top w:val="none" w:sz="0" w:space="0" w:color="auto"/>
        <w:left w:val="none" w:sz="0" w:space="0" w:color="auto"/>
        <w:bottom w:val="none" w:sz="0" w:space="0" w:color="auto"/>
        <w:right w:val="none" w:sz="0" w:space="0" w:color="auto"/>
      </w:divBdr>
    </w:div>
    <w:div w:id="1102333743">
      <w:bodyDiv w:val="1"/>
      <w:marLeft w:val="0"/>
      <w:marRight w:val="0"/>
      <w:marTop w:val="0"/>
      <w:marBottom w:val="0"/>
      <w:divBdr>
        <w:top w:val="none" w:sz="0" w:space="0" w:color="auto"/>
        <w:left w:val="none" w:sz="0" w:space="0" w:color="auto"/>
        <w:bottom w:val="none" w:sz="0" w:space="0" w:color="auto"/>
        <w:right w:val="none" w:sz="0" w:space="0" w:color="auto"/>
      </w:divBdr>
    </w:div>
    <w:div w:id="1137261378">
      <w:bodyDiv w:val="1"/>
      <w:marLeft w:val="0"/>
      <w:marRight w:val="0"/>
      <w:marTop w:val="0"/>
      <w:marBottom w:val="0"/>
      <w:divBdr>
        <w:top w:val="none" w:sz="0" w:space="0" w:color="auto"/>
        <w:left w:val="none" w:sz="0" w:space="0" w:color="auto"/>
        <w:bottom w:val="none" w:sz="0" w:space="0" w:color="auto"/>
        <w:right w:val="none" w:sz="0" w:space="0" w:color="auto"/>
      </w:divBdr>
    </w:div>
    <w:div w:id="1138497137">
      <w:bodyDiv w:val="1"/>
      <w:marLeft w:val="0"/>
      <w:marRight w:val="0"/>
      <w:marTop w:val="0"/>
      <w:marBottom w:val="0"/>
      <w:divBdr>
        <w:top w:val="none" w:sz="0" w:space="0" w:color="auto"/>
        <w:left w:val="none" w:sz="0" w:space="0" w:color="auto"/>
        <w:bottom w:val="none" w:sz="0" w:space="0" w:color="auto"/>
        <w:right w:val="none" w:sz="0" w:space="0" w:color="auto"/>
      </w:divBdr>
    </w:div>
    <w:div w:id="1175263360">
      <w:bodyDiv w:val="1"/>
      <w:marLeft w:val="0"/>
      <w:marRight w:val="0"/>
      <w:marTop w:val="0"/>
      <w:marBottom w:val="0"/>
      <w:divBdr>
        <w:top w:val="none" w:sz="0" w:space="0" w:color="auto"/>
        <w:left w:val="none" w:sz="0" w:space="0" w:color="auto"/>
        <w:bottom w:val="none" w:sz="0" w:space="0" w:color="auto"/>
        <w:right w:val="none" w:sz="0" w:space="0" w:color="auto"/>
      </w:divBdr>
    </w:div>
    <w:div w:id="1201745762">
      <w:bodyDiv w:val="1"/>
      <w:marLeft w:val="0"/>
      <w:marRight w:val="0"/>
      <w:marTop w:val="0"/>
      <w:marBottom w:val="0"/>
      <w:divBdr>
        <w:top w:val="none" w:sz="0" w:space="0" w:color="auto"/>
        <w:left w:val="none" w:sz="0" w:space="0" w:color="auto"/>
        <w:bottom w:val="none" w:sz="0" w:space="0" w:color="auto"/>
        <w:right w:val="none" w:sz="0" w:space="0" w:color="auto"/>
      </w:divBdr>
    </w:div>
    <w:div w:id="1211919869">
      <w:bodyDiv w:val="1"/>
      <w:marLeft w:val="0"/>
      <w:marRight w:val="0"/>
      <w:marTop w:val="0"/>
      <w:marBottom w:val="0"/>
      <w:divBdr>
        <w:top w:val="none" w:sz="0" w:space="0" w:color="auto"/>
        <w:left w:val="none" w:sz="0" w:space="0" w:color="auto"/>
        <w:bottom w:val="none" w:sz="0" w:space="0" w:color="auto"/>
        <w:right w:val="none" w:sz="0" w:space="0" w:color="auto"/>
      </w:divBdr>
    </w:div>
    <w:div w:id="1217661619">
      <w:bodyDiv w:val="1"/>
      <w:marLeft w:val="0"/>
      <w:marRight w:val="0"/>
      <w:marTop w:val="0"/>
      <w:marBottom w:val="0"/>
      <w:divBdr>
        <w:top w:val="none" w:sz="0" w:space="0" w:color="auto"/>
        <w:left w:val="none" w:sz="0" w:space="0" w:color="auto"/>
        <w:bottom w:val="none" w:sz="0" w:space="0" w:color="auto"/>
        <w:right w:val="none" w:sz="0" w:space="0" w:color="auto"/>
      </w:divBdr>
    </w:div>
    <w:div w:id="1237863997">
      <w:bodyDiv w:val="1"/>
      <w:marLeft w:val="0"/>
      <w:marRight w:val="0"/>
      <w:marTop w:val="0"/>
      <w:marBottom w:val="0"/>
      <w:divBdr>
        <w:top w:val="none" w:sz="0" w:space="0" w:color="auto"/>
        <w:left w:val="none" w:sz="0" w:space="0" w:color="auto"/>
        <w:bottom w:val="none" w:sz="0" w:space="0" w:color="auto"/>
        <w:right w:val="none" w:sz="0" w:space="0" w:color="auto"/>
      </w:divBdr>
    </w:div>
    <w:div w:id="1256593760">
      <w:bodyDiv w:val="1"/>
      <w:marLeft w:val="0"/>
      <w:marRight w:val="0"/>
      <w:marTop w:val="0"/>
      <w:marBottom w:val="0"/>
      <w:divBdr>
        <w:top w:val="none" w:sz="0" w:space="0" w:color="auto"/>
        <w:left w:val="none" w:sz="0" w:space="0" w:color="auto"/>
        <w:bottom w:val="none" w:sz="0" w:space="0" w:color="auto"/>
        <w:right w:val="none" w:sz="0" w:space="0" w:color="auto"/>
      </w:divBdr>
    </w:div>
    <w:div w:id="1268587491">
      <w:bodyDiv w:val="1"/>
      <w:marLeft w:val="0"/>
      <w:marRight w:val="0"/>
      <w:marTop w:val="0"/>
      <w:marBottom w:val="0"/>
      <w:divBdr>
        <w:top w:val="none" w:sz="0" w:space="0" w:color="auto"/>
        <w:left w:val="none" w:sz="0" w:space="0" w:color="auto"/>
        <w:bottom w:val="none" w:sz="0" w:space="0" w:color="auto"/>
        <w:right w:val="none" w:sz="0" w:space="0" w:color="auto"/>
      </w:divBdr>
    </w:div>
    <w:div w:id="1296453353">
      <w:bodyDiv w:val="1"/>
      <w:marLeft w:val="0"/>
      <w:marRight w:val="0"/>
      <w:marTop w:val="0"/>
      <w:marBottom w:val="0"/>
      <w:divBdr>
        <w:top w:val="none" w:sz="0" w:space="0" w:color="auto"/>
        <w:left w:val="none" w:sz="0" w:space="0" w:color="auto"/>
        <w:bottom w:val="none" w:sz="0" w:space="0" w:color="auto"/>
        <w:right w:val="none" w:sz="0" w:space="0" w:color="auto"/>
      </w:divBdr>
    </w:div>
    <w:div w:id="1316639188">
      <w:bodyDiv w:val="1"/>
      <w:marLeft w:val="0"/>
      <w:marRight w:val="0"/>
      <w:marTop w:val="0"/>
      <w:marBottom w:val="0"/>
      <w:divBdr>
        <w:top w:val="none" w:sz="0" w:space="0" w:color="auto"/>
        <w:left w:val="none" w:sz="0" w:space="0" w:color="auto"/>
        <w:bottom w:val="none" w:sz="0" w:space="0" w:color="auto"/>
        <w:right w:val="none" w:sz="0" w:space="0" w:color="auto"/>
      </w:divBdr>
    </w:div>
    <w:div w:id="1321693912">
      <w:bodyDiv w:val="1"/>
      <w:marLeft w:val="0"/>
      <w:marRight w:val="0"/>
      <w:marTop w:val="0"/>
      <w:marBottom w:val="0"/>
      <w:divBdr>
        <w:top w:val="none" w:sz="0" w:space="0" w:color="auto"/>
        <w:left w:val="none" w:sz="0" w:space="0" w:color="auto"/>
        <w:bottom w:val="none" w:sz="0" w:space="0" w:color="auto"/>
        <w:right w:val="none" w:sz="0" w:space="0" w:color="auto"/>
      </w:divBdr>
    </w:div>
    <w:div w:id="1349480326">
      <w:bodyDiv w:val="1"/>
      <w:marLeft w:val="0"/>
      <w:marRight w:val="0"/>
      <w:marTop w:val="0"/>
      <w:marBottom w:val="0"/>
      <w:divBdr>
        <w:top w:val="none" w:sz="0" w:space="0" w:color="auto"/>
        <w:left w:val="none" w:sz="0" w:space="0" w:color="auto"/>
        <w:bottom w:val="none" w:sz="0" w:space="0" w:color="auto"/>
        <w:right w:val="none" w:sz="0" w:space="0" w:color="auto"/>
      </w:divBdr>
    </w:div>
    <w:div w:id="1453286228">
      <w:bodyDiv w:val="1"/>
      <w:marLeft w:val="0"/>
      <w:marRight w:val="0"/>
      <w:marTop w:val="0"/>
      <w:marBottom w:val="0"/>
      <w:divBdr>
        <w:top w:val="none" w:sz="0" w:space="0" w:color="auto"/>
        <w:left w:val="none" w:sz="0" w:space="0" w:color="auto"/>
        <w:bottom w:val="none" w:sz="0" w:space="0" w:color="auto"/>
        <w:right w:val="none" w:sz="0" w:space="0" w:color="auto"/>
      </w:divBdr>
    </w:div>
    <w:div w:id="1468159381">
      <w:bodyDiv w:val="1"/>
      <w:marLeft w:val="0"/>
      <w:marRight w:val="0"/>
      <w:marTop w:val="0"/>
      <w:marBottom w:val="0"/>
      <w:divBdr>
        <w:top w:val="none" w:sz="0" w:space="0" w:color="auto"/>
        <w:left w:val="none" w:sz="0" w:space="0" w:color="auto"/>
        <w:bottom w:val="none" w:sz="0" w:space="0" w:color="auto"/>
        <w:right w:val="none" w:sz="0" w:space="0" w:color="auto"/>
      </w:divBdr>
    </w:div>
    <w:div w:id="1502506190">
      <w:bodyDiv w:val="1"/>
      <w:marLeft w:val="0"/>
      <w:marRight w:val="0"/>
      <w:marTop w:val="0"/>
      <w:marBottom w:val="0"/>
      <w:divBdr>
        <w:top w:val="none" w:sz="0" w:space="0" w:color="auto"/>
        <w:left w:val="none" w:sz="0" w:space="0" w:color="auto"/>
        <w:bottom w:val="none" w:sz="0" w:space="0" w:color="auto"/>
        <w:right w:val="none" w:sz="0" w:space="0" w:color="auto"/>
      </w:divBdr>
    </w:div>
    <w:div w:id="1513564511">
      <w:bodyDiv w:val="1"/>
      <w:marLeft w:val="0"/>
      <w:marRight w:val="0"/>
      <w:marTop w:val="0"/>
      <w:marBottom w:val="0"/>
      <w:divBdr>
        <w:top w:val="none" w:sz="0" w:space="0" w:color="auto"/>
        <w:left w:val="none" w:sz="0" w:space="0" w:color="auto"/>
        <w:bottom w:val="none" w:sz="0" w:space="0" w:color="auto"/>
        <w:right w:val="none" w:sz="0" w:space="0" w:color="auto"/>
      </w:divBdr>
    </w:div>
    <w:div w:id="1543251379">
      <w:bodyDiv w:val="1"/>
      <w:marLeft w:val="0"/>
      <w:marRight w:val="0"/>
      <w:marTop w:val="0"/>
      <w:marBottom w:val="0"/>
      <w:divBdr>
        <w:top w:val="none" w:sz="0" w:space="0" w:color="auto"/>
        <w:left w:val="none" w:sz="0" w:space="0" w:color="auto"/>
        <w:bottom w:val="none" w:sz="0" w:space="0" w:color="auto"/>
        <w:right w:val="none" w:sz="0" w:space="0" w:color="auto"/>
      </w:divBdr>
    </w:div>
    <w:div w:id="1547911397">
      <w:bodyDiv w:val="1"/>
      <w:marLeft w:val="0"/>
      <w:marRight w:val="0"/>
      <w:marTop w:val="0"/>
      <w:marBottom w:val="0"/>
      <w:divBdr>
        <w:top w:val="none" w:sz="0" w:space="0" w:color="auto"/>
        <w:left w:val="none" w:sz="0" w:space="0" w:color="auto"/>
        <w:bottom w:val="none" w:sz="0" w:space="0" w:color="auto"/>
        <w:right w:val="none" w:sz="0" w:space="0" w:color="auto"/>
      </w:divBdr>
    </w:div>
    <w:div w:id="1568371819">
      <w:bodyDiv w:val="1"/>
      <w:marLeft w:val="0"/>
      <w:marRight w:val="0"/>
      <w:marTop w:val="0"/>
      <w:marBottom w:val="0"/>
      <w:divBdr>
        <w:top w:val="none" w:sz="0" w:space="0" w:color="auto"/>
        <w:left w:val="none" w:sz="0" w:space="0" w:color="auto"/>
        <w:bottom w:val="none" w:sz="0" w:space="0" w:color="auto"/>
        <w:right w:val="none" w:sz="0" w:space="0" w:color="auto"/>
      </w:divBdr>
    </w:div>
    <w:div w:id="1587956453">
      <w:bodyDiv w:val="1"/>
      <w:marLeft w:val="0"/>
      <w:marRight w:val="0"/>
      <w:marTop w:val="0"/>
      <w:marBottom w:val="0"/>
      <w:divBdr>
        <w:top w:val="none" w:sz="0" w:space="0" w:color="auto"/>
        <w:left w:val="none" w:sz="0" w:space="0" w:color="auto"/>
        <w:bottom w:val="none" w:sz="0" w:space="0" w:color="auto"/>
        <w:right w:val="none" w:sz="0" w:space="0" w:color="auto"/>
      </w:divBdr>
    </w:div>
    <w:div w:id="1769766536">
      <w:bodyDiv w:val="1"/>
      <w:marLeft w:val="0"/>
      <w:marRight w:val="0"/>
      <w:marTop w:val="0"/>
      <w:marBottom w:val="0"/>
      <w:divBdr>
        <w:top w:val="none" w:sz="0" w:space="0" w:color="auto"/>
        <w:left w:val="none" w:sz="0" w:space="0" w:color="auto"/>
        <w:bottom w:val="none" w:sz="0" w:space="0" w:color="auto"/>
        <w:right w:val="none" w:sz="0" w:space="0" w:color="auto"/>
      </w:divBdr>
    </w:div>
    <w:div w:id="1802385063">
      <w:bodyDiv w:val="1"/>
      <w:marLeft w:val="0"/>
      <w:marRight w:val="0"/>
      <w:marTop w:val="0"/>
      <w:marBottom w:val="0"/>
      <w:divBdr>
        <w:top w:val="none" w:sz="0" w:space="0" w:color="auto"/>
        <w:left w:val="none" w:sz="0" w:space="0" w:color="auto"/>
        <w:bottom w:val="none" w:sz="0" w:space="0" w:color="auto"/>
        <w:right w:val="none" w:sz="0" w:space="0" w:color="auto"/>
      </w:divBdr>
    </w:div>
    <w:div w:id="1815175894">
      <w:bodyDiv w:val="1"/>
      <w:marLeft w:val="0"/>
      <w:marRight w:val="0"/>
      <w:marTop w:val="0"/>
      <w:marBottom w:val="0"/>
      <w:divBdr>
        <w:top w:val="none" w:sz="0" w:space="0" w:color="auto"/>
        <w:left w:val="none" w:sz="0" w:space="0" w:color="auto"/>
        <w:bottom w:val="none" w:sz="0" w:space="0" w:color="auto"/>
        <w:right w:val="none" w:sz="0" w:space="0" w:color="auto"/>
      </w:divBdr>
    </w:div>
    <w:div w:id="1888760032">
      <w:bodyDiv w:val="1"/>
      <w:marLeft w:val="0"/>
      <w:marRight w:val="0"/>
      <w:marTop w:val="0"/>
      <w:marBottom w:val="0"/>
      <w:divBdr>
        <w:top w:val="none" w:sz="0" w:space="0" w:color="auto"/>
        <w:left w:val="none" w:sz="0" w:space="0" w:color="auto"/>
        <w:bottom w:val="none" w:sz="0" w:space="0" w:color="auto"/>
        <w:right w:val="none" w:sz="0" w:space="0" w:color="auto"/>
      </w:divBdr>
    </w:div>
    <w:div w:id="1923293972">
      <w:bodyDiv w:val="1"/>
      <w:marLeft w:val="0"/>
      <w:marRight w:val="0"/>
      <w:marTop w:val="0"/>
      <w:marBottom w:val="0"/>
      <w:divBdr>
        <w:top w:val="none" w:sz="0" w:space="0" w:color="auto"/>
        <w:left w:val="none" w:sz="0" w:space="0" w:color="auto"/>
        <w:bottom w:val="none" w:sz="0" w:space="0" w:color="auto"/>
        <w:right w:val="none" w:sz="0" w:space="0" w:color="auto"/>
      </w:divBdr>
    </w:div>
    <w:div w:id="1940016384">
      <w:bodyDiv w:val="1"/>
      <w:marLeft w:val="0"/>
      <w:marRight w:val="0"/>
      <w:marTop w:val="0"/>
      <w:marBottom w:val="0"/>
      <w:divBdr>
        <w:top w:val="none" w:sz="0" w:space="0" w:color="auto"/>
        <w:left w:val="none" w:sz="0" w:space="0" w:color="auto"/>
        <w:bottom w:val="none" w:sz="0" w:space="0" w:color="auto"/>
        <w:right w:val="none" w:sz="0" w:space="0" w:color="auto"/>
      </w:divBdr>
    </w:div>
    <w:div w:id="1964652249">
      <w:bodyDiv w:val="1"/>
      <w:marLeft w:val="0"/>
      <w:marRight w:val="0"/>
      <w:marTop w:val="0"/>
      <w:marBottom w:val="0"/>
      <w:divBdr>
        <w:top w:val="none" w:sz="0" w:space="0" w:color="auto"/>
        <w:left w:val="none" w:sz="0" w:space="0" w:color="auto"/>
        <w:bottom w:val="none" w:sz="0" w:space="0" w:color="auto"/>
        <w:right w:val="none" w:sz="0" w:space="0" w:color="auto"/>
      </w:divBdr>
    </w:div>
    <w:div w:id="2015525624">
      <w:bodyDiv w:val="1"/>
      <w:marLeft w:val="0"/>
      <w:marRight w:val="0"/>
      <w:marTop w:val="0"/>
      <w:marBottom w:val="0"/>
      <w:divBdr>
        <w:top w:val="none" w:sz="0" w:space="0" w:color="auto"/>
        <w:left w:val="none" w:sz="0" w:space="0" w:color="auto"/>
        <w:bottom w:val="none" w:sz="0" w:space="0" w:color="auto"/>
        <w:right w:val="none" w:sz="0" w:space="0" w:color="auto"/>
      </w:divBdr>
    </w:div>
    <w:div w:id="2021202614">
      <w:bodyDiv w:val="1"/>
      <w:marLeft w:val="0"/>
      <w:marRight w:val="0"/>
      <w:marTop w:val="0"/>
      <w:marBottom w:val="0"/>
      <w:divBdr>
        <w:top w:val="none" w:sz="0" w:space="0" w:color="auto"/>
        <w:left w:val="none" w:sz="0" w:space="0" w:color="auto"/>
        <w:bottom w:val="none" w:sz="0" w:space="0" w:color="auto"/>
        <w:right w:val="none" w:sz="0" w:space="0" w:color="auto"/>
      </w:divBdr>
    </w:div>
    <w:div w:id="206301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EF409-DF25-413E-85B7-241200FED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3468</Words>
  <Characters>19769</Characters>
  <Application>Microsoft Office Word</Application>
  <DocSecurity>0</DocSecurity>
  <Lines>164</Lines>
  <Paragraphs>46</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MINISTERSTVO FINANCIÍ SLOVENSKEJ REPUBLIKY</vt:lpstr>
    </vt:vector>
  </TitlesOfParts>
  <Company>MVSR</Company>
  <LinksUpToDate>false</LinksUpToDate>
  <CharactersWithSpaces>23191</CharactersWithSpaces>
  <SharedDoc>false</SharedDoc>
  <HLinks>
    <vt:vector size="6" baseType="variant">
      <vt:variant>
        <vt:i4>4456543</vt:i4>
      </vt:variant>
      <vt:variant>
        <vt:i4>0</vt:i4>
      </vt:variant>
      <vt:variant>
        <vt:i4>0</vt:i4>
      </vt:variant>
      <vt:variant>
        <vt:i4>5</vt:i4>
      </vt:variant>
      <vt:variant>
        <vt:lpwstr>http://support.proe.biz/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Vladimír Jakúbek</dc:creator>
  <cp:lastModifiedBy>Ľuboš Hláčik</cp:lastModifiedBy>
  <cp:revision>8</cp:revision>
  <cp:lastPrinted>2016-09-09T08:04:00Z</cp:lastPrinted>
  <dcterms:created xsi:type="dcterms:W3CDTF">2023-08-14T07:07:00Z</dcterms:created>
  <dcterms:modified xsi:type="dcterms:W3CDTF">2023-11-09T09:42:00Z</dcterms:modified>
</cp:coreProperties>
</file>