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EB6CC" w14:textId="199226C9" w:rsidR="007E1E79" w:rsidRPr="007F7531" w:rsidRDefault="007E1E79" w:rsidP="0020783E">
      <w:pPr>
        <w:pStyle w:val="Nadpis1"/>
        <w:keepLines/>
        <w:tabs>
          <w:tab w:val="clear" w:pos="540"/>
          <w:tab w:val="num" w:pos="0"/>
        </w:tabs>
        <w:rPr>
          <w:b/>
          <w:sz w:val="24"/>
          <w:szCs w:val="24"/>
        </w:rPr>
      </w:pPr>
      <w:bookmarkStart w:id="0" w:name="_Toc534884845"/>
    </w:p>
    <w:p w14:paraId="42D7A094" w14:textId="77777777" w:rsidR="007E1E79" w:rsidRPr="00E214DC" w:rsidRDefault="007E1E79" w:rsidP="00AD4292">
      <w:pPr>
        <w:pStyle w:val="Nadpis1"/>
        <w:keepLines/>
        <w:tabs>
          <w:tab w:val="clear" w:pos="540"/>
          <w:tab w:val="num" w:pos="0"/>
        </w:tabs>
        <w:rPr>
          <w:sz w:val="24"/>
          <w:szCs w:val="24"/>
        </w:rPr>
      </w:pPr>
    </w:p>
    <w:p w14:paraId="653819F7" w14:textId="1BD964ED" w:rsidR="007E1E79" w:rsidRPr="00E214DC" w:rsidRDefault="007E1E79" w:rsidP="00AD4292">
      <w:pPr>
        <w:pStyle w:val="Nadpis1"/>
        <w:keepLines/>
        <w:tabs>
          <w:tab w:val="clear" w:pos="540"/>
          <w:tab w:val="num" w:pos="0"/>
        </w:tabs>
        <w:rPr>
          <w:b/>
          <w:sz w:val="32"/>
          <w:szCs w:val="32"/>
        </w:rPr>
      </w:pPr>
      <w:r w:rsidRPr="00E214DC">
        <w:rPr>
          <w:b/>
          <w:sz w:val="32"/>
          <w:szCs w:val="32"/>
        </w:rPr>
        <w:t>Opis predmetu zákazky</w:t>
      </w:r>
      <w:bookmarkEnd w:id="0"/>
    </w:p>
    <w:p w14:paraId="6DA2E43B" w14:textId="1978221F" w:rsidR="007E1E79" w:rsidRDefault="007E1E79" w:rsidP="00AD4292">
      <w:pPr>
        <w:keepNext/>
        <w:keepLines/>
      </w:pPr>
    </w:p>
    <w:p w14:paraId="30C1B570" w14:textId="77777777" w:rsidR="00B93751" w:rsidRPr="007F7531" w:rsidRDefault="00B93751" w:rsidP="00AD4292">
      <w:pPr>
        <w:keepNext/>
        <w:keepLines/>
      </w:pPr>
    </w:p>
    <w:p w14:paraId="668A45BD" w14:textId="4320CCA6" w:rsidR="00C21DD6" w:rsidRDefault="00C21DD6" w:rsidP="00AD4292">
      <w:pPr>
        <w:keepNext/>
        <w:keepLines/>
        <w:rPr>
          <w:b/>
          <w:color w:val="C00000"/>
          <w:sz w:val="20"/>
          <w:szCs w:val="20"/>
          <w:u w:val="single"/>
        </w:rPr>
      </w:pPr>
    </w:p>
    <w:p w14:paraId="7198913B" w14:textId="294C0703" w:rsidR="009B565E" w:rsidRDefault="009B565E" w:rsidP="00AD4292">
      <w:pPr>
        <w:keepNext/>
        <w:keepLines/>
        <w:rPr>
          <w:b/>
          <w:color w:val="C00000"/>
          <w:sz w:val="20"/>
          <w:szCs w:val="20"/>
          <w:u w:val="single"/>
        </w:rPr>
      </w:pPr>
    </w:p>
    <w:p w14:paraId="0D4C6ADF" w14:textId="462E01BF" w:rsidR="009B565E" w:rsidRPr="002C6303" w:rsidRDefault="009B565E" w:rsidP="00392B35">
      <w:pPr>
        <w:pStyle w:val="Default"/>
        <w:keepNext/>
        <w:keepLines/>
        <w:numPr>
          <w:ilvl w:val="0"/>
          <w:numId w:val="36"/>
        </w:numPr>
        <w:spacing w:line="271" w:lineRule="auto"/>
        <w:jc w:val="both"/>
        <w:rPr>
          <w:rFonts w:ascii="Garamond" w:hAnsi="Garamond"/>
          <w:color w:val="auto"/>
          <w:sz w:val="22"/>
          <w:szCs w:val="22"/>
        </w:rPr>
      </w:pPr>
      <w:r w:rsidRPr="00392B35">
        <w:rPr>
          <w:rFonts w:ascii="Garamond" w:hAnsi="Garamond"/>
          <w:sz w:val="22"/>
          <w:szCs w:val="22"/>
        </w:rPr>
        <w:t>Názov predmetu zákazky: „</w:t>
      </w:r>
      <w:r w:rsidR="00392B35" w:rsidRPr="00392B35">
        <w:rPr>
          <w:rFonts w:ascii="Garamond" w:hAnsi="Garamond"/>
          <w:b/>
          <w:bCs/>
          <w:sz w:val="22"/>
          <w:szCs w:val="22"/>
        </w:rPr>
        <w:t>NL DNS 01/2024_Chemické výrobky</w:t>
      </w:r>
      <w:r w:rsidR="00392B35">
        <w:rPr>
          <w:rFonts w:ascii="Garamond" w:hAnsi="Garamond"/>
          <w:b/>
          <w:bCs/>
          <w:sz w:val="22"/>
          <w:szCs w:val="22"/>
        </w:rPr>
        <w:t>“</w:t>
      </w:r>
      <w:r w:rsidR="00392B35" w:rsidRPr="00392B35">
        <w:rPr>
          <w:rFonts w:ascii="Garamond" w:hAnsi="Garamond"/>
          <w:b/>
          <w:bCs/>
          <w:sz w:val="22"/>
          <w:szCs w:val="22"/>
        </w:rPr>
        <w:t xml:space="preserve"> </w:t>
      </w:r>
      <w:r w:rsidR="0050404C" w:rsidRPr="002C6303">
        <w:rPr>
          <w:rFonts w:ascii="Garamond" w:hAnsi="Garamond"/>
          <w:sz w:val="22"/>
          <w:szCs w:val="22"/>
        </w:rPr>
        <w:t xml:space="preserve">Zákazka </w:t>
      </w:r>
      <w:r w:rsidR="00392B35" w:rsidRPr="002C6303">
        <w:rPr>
          <w:rFonts w:ascii="Garamond" w:hAnsi="Garamond"/>
          <w:sz w:val="22"/>
          <w:szCs w:val="22"/>
          <w:u w:val="single"/>
        </w:rPr>
        <w:t xml:space="preserve">nie </w:t>
      </w:r>
      <w:r w:rsidR="0050404C" w:rsidRPr="002C6303">
        <w:rPr>
          <w:rFonts w:ascii="Garamond" w:hAnsi="Garamond"/>
          <w:sz w:val="22"/>
          <w:szCs w:val="22"/>
          <w:u w:val="single"/>
        </w:rPr>
        <w:t>je</w:t>
      </w:r>
      <w:r w:rsidR="0050404C" w:rsidRPr="002C6303">
        <w:rPr>
          <w:rFonts w:ascii="Garamond" w:hAnsi="Garamond"/>
          <w:sz w:val="22"/>
          <w:szCs w:val="22"/>
        </w:rPr>
        <w:t xml:space="preserve"> rozdelená na  kategórie</w:t>
      </w:r>
      <w:r w:rsidR="00392B35" w:rsidRPr="002C6303">
        <w:rPr>
          <w:rFonts w:ascii="Garamond" w:hAnsi="Garamond"/>
          <w:sz w:val="22"/>
          <w:szCs w:val="22"/>
        </w:rPr>
        <w:t>.</w:t>
      </w:r>
    </w:p>
    <w:p w14:paraId="6FFB4C1F" w14:textId="77777777" w:rsidR="00392B35" w:rsidRPr="00B93751" w:rsidRDefault="00392B35" w:rsidP="00392B35">
      <w:pPr>
        <w:pStyle w:val="Default"/>
        <w:keepNext/>
        <w:keepLines/>
        <w:spacing w:line="271" w:lineRule="auto"/>
        <w:ind w:left="360"/>
        <w:jc w:val="both"/>
        <w:rPr>
          <w:rFonts w:ascii="Garamond" w:hAnsi="Garamond"/>
          <w:color w:val="auto"/>
          <w:sz w:val="22"/>
          <w:szCs w:val="22"/>
        </w:rPr>
      </w:pPr>
    </w:p>
    <w:p w14:paraId="47AC9F83" w14:textId="65D10F08" w:rsidR="009B565E" w:rsidRPr="00B93751" w:rsidRDefault="009B565E" w:rsidP="00AD4292">
      <w:pPr>
        <w:pStyle w:val="Default"/>
        <w:keepNext/>
        <w:keepLines/>
        <w:numPr>
          <w:ilvl w:val="0"/>
          <w:numId w:val="36"/>
        </w:numPr>
        <w:spacing w:line="271" w:lineRule="auto"/>
        <w:jc w:val="both"/>
        <w:rPr>
          <w:rFonts w:ascii="Garamond" w:hAnsi="Garamond"/>
          <w:color w:val="auto"/>
          <w:sz w:val="22"/>
          <w:szCs w:val="22"/>
        </w:rPr>
      </w:pPr>
      <w:r w:rsidRPr="00B93751">
        <w:rPr>
          <w:rFonts w:ascii="Garamond" w:eastAsiaTheme="minorHAnsi" w:hAnsi="Garamond" w:cs="Calibri"/>
          <w:bCs/>
          <w:color w:val="auto"/>
          <w:sz w:val="22"/>
          <w:szCs w:val="22"/>
        </w:rPr>
        <w:t xml:space="preserve">Celková predpokladaná hodnota: </w:t>
      </w:r>
      <w:r w:rsidR="00392B35">
        <w:rPr>
          <w:rFonts w:ascii="Garamond" w:eastAsiaTheme="minorHAnsi" w:hAnsi="Garamond" w:cs="Calibri"/>
          <w:bCs/>
          <w:color w:val="auto"/>
          <w:sz w:val="22"/>
          <w:szCs w:val="22"/>
        </w:rPr>
        <w:t>425 218</w:t>
      </w:r>
      <w:r w:rsidRPr="00B93751">
        <w:rPr>
          <w:rFonts w:ascii="Garamond" w:eastAsiaTheme="minorHAnsi" w:hAnsi="Garamond" w:cs="Calibri"/>
          <w:bCs/>
          <w:color w:val="auto"/>
          <w:sz w:val="22"/>
          <w:szCs w:val="22"/>
        </w:rPr>
        <w:t xml:space="preserve"> </w:t>
      </w:r>
      <w:r w:rsidRPr="00B93751">
        <w:rPr>
          <w:rFonts w:ascii="Garamond" w:eastAsiaTheme="minorHAnsi" w:hAnsi="Garamond" w:cs="Tahoma"/>
          <w:color w:val="auto"/>
          <w:sz w:val="22"/>
          <w:szCs w:val="22"/>
        </w:rPr>
        <w:t xml:space="preserve">EUR </w:t>
      </w:r>
      <w:r w:rsidRPr="00B93751">
        <w:rPr>
          <w:rFonts w:ascii="Garamond" w:eastAsiaTheme="minorHAnsi" w:hAnsi="Garamond" w:cs="Calibri"/>
          <w:bCs/>
          <w:color w:val="auto"/>
          <w:sz w:val="22"/>
          <w:szCs w:val="22"/>
        </w:rPr>
        <w:t xml:space="preserve">bez DPH </w:t>
      </w:r>
    </w:p>
    <w:p w14:paraId="44704EC3" w14:textId="77777777" w:rsidR="009B565E" w:rsidRPr="00B93751" w:rsidRDefault="009B565E" w:rsidP="00AD4292">
      <w:pPr>
        <w:pStyle w:val="Odsekzoznamu"/>
        <w:keepNext/>
        <w:keepLines/>
        <w:spacing w:line="271" w:lineRule="auto"/>
        <w:rPr>
          <w:rFonts w:ascii="Garamond" w:hAnsi="Garamond"/>
          <w:sz w:val="22"/>
          <w:szCs w:val="22"/>
        </w:rPr>
      </w:pPr>
    </w:p>
    <w:p w14:paraId="238A7771" w14:textId="17ED403E" w:rsidR="009B565E" w:rsidRPr="00B93751" w:rsidRDefault="009B565E" w:rsidP="00AD4292">
      <w:pPr>
        <w:pStyle w:val="Odsekzoznamu"/>
        <w:keepNext/>
        <w:keepLines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both"/>
        <w:rPr>
          <w:rFonts w:ascii="Garamond" w:eastAsiaTheme="minorHAnsi" w:hAnsi="Garamond" w:cs="Calibri"/>
          <w:color w:val="000000"/>
          <w:sz w:val="22"/>
          <w:szCs w:val="22"/>
          <w:lang w:eastAsia="en-US"/>
        </w:rPr>
      </w:pPr>
      <w:r w:rsidRPr="00B93751">
        <w:rPr>
          <w:rFonts w:ascii="Garamond" w:eastAsiaTheme="minorHAnsi" w:hAnsi="Garamond" w:cs="Calibri"/>
          <w:bCs/>
          <w:color w:val="000000"/>
          <w:sz w:val="22"/>
          <w:szCs w:val="22"/>
          <w:lang w:eastAsia="en-US"/>
        </w:rPr>
        <w:t xml:space="preserve">Lehota plnenia: </w:t>
      </w:r>
      <w:r w:rsidRPr="00B93751">
        <w:rPr>
          <w:rFonts w:ascii="Garamond" w:hAnsi="Garamond"/>
          <w:sz w:val="22"/>
          <w:szCs w:val="22"/>
        </w:rPr>
        <w:t>Dynamický nákupný systém (ďalej ako „</w:t>
      </w:r>
      <w:r w:rsidRPr="00B93751">
        <w:rPr>
          <w:rFonts w:ascii="Garamond" w:eastAsiaTheme="minorHAnsi" w:hAnsi="Garamond" w:cs="Calibri"/>
          <w:b/>
          <w:bCs/>
          <w:color w:val="000000"/>
          <w:sz w:val="22"/>
          <w:szCs w:val="22"/>
          <w:lang w:eastAsia="en-US"/>
        </w:rPr>
        <w:t>DNS</w:t>
      </w:r>
      <w:r w:rsidRPr="00B93751">
        <w:rPr>
          <w:rFonts w:ascii="Garamond" w:eastAsiaTheme="minorHAnsi" w:hAnsi="Garamond" w:cs="Calibri"/>
          <w:color w:val="000000"/>
          <w:sz w:val="22"/>
          <w:szCs w:val="22"/>
          <w:lang w:eastAsia="en-US"/>
        </w:rPr>
        <w:t>“) sa vytvára na obdobie 48 mesiacov od jeho zriadenia</w:t>
      </w:r>
      <w:r w:rsidR="00807E24" w:rsidRPr="00B93751">
        <w:rPr>
          <w:rFonts w:ascii="Garamond" w:eastAsiaTheme="minorHAnsi" w:hAnsi="Garamond" w:cs="Calibri"/>
          <w:color w:val="000000"/>
          <w:sz w:val="22"/>
          <w:szCs w:val="22"/>
          <w:lang w:eastAsia="en-US"/>
        </w:rPr>
        <w:t xml:space="preserve"> </w:t>
      </w:r>
      <w:r w:rsidR="00807E24" w:rsidRPr="00B93751">
        <w:rPr>
          <w:rFonts w:ascii="Garamond" w:eastAsiaTheme="minorHAnsi" w:hAnsi="Garamond" w:cs="Calibri"/>
          <w:bCs/>
          <w:color w:val="000000"/>
          <w:sz w:val="22"/>
          <w:szCs w:val="22"/>
          <w:lang w:eastAsia="en-US"/>
        </w:rPr>
        <w:t>v podmienkach obstarávateľskej organizácie, na zabezpečenie služieb bežne a všeobecne dostupných na trhu</w:t>
      </w:r>
      <w:r w:rsidRPr="00B93751">
        <w:rPr>
          <w:rFonts w:ascii="Garamond" w:eastAsiaTheme="minorHAnsi" w:hAnsi="Garamond" w:cs="Calibri"/>
          <w:color w:val="000000"/>
          <w:sz w:val="22"/>
          <w:szCs w:val="22"/>
          <w:lang w:eastAsia="en-US"/>
        </w:rPr>
        <w:t xml:space="preserve">. </w:t>
      </w:r>
    </w:p>
    <w:p w14:paraId="1214F369" w14:textId="2CB8A858" w:rsidR="009B565E" w:rsidRPr="00B93751" w:rsidRDefault="009B565E" w:rsidP="00AD4292">
      <w:pPr>
        <w:pStyle w:val="Default"/>
        <w:keepNext/>
        <w:keepLines/>
        <w:spacing w:line="271" w:lineRule="auto"/>
        <w:ind w:left="360"/>
        <w:jc w:val="both"/>
        <w:rPr>
          <w:rFonts w:ascii="Garamond" w:hAnsi="Garamond"/>
          <w:sz w:val="22"/>
          <w:szCs w:val="22"/>
        </w:rPr>
      </w:pPr>
    </w:p>
    <w:p w14:paraId="035A750E" w14:textId="7B6F9612" w:rsidR="009128AA" w:rsidRPr="00B93751" w:rsidRDefault="009128AA" w:rsidP="00AD4292">
      <w:pPr>
        <w:pStyle w:val="Odsekzoznamu"/>
        <w:keepNext/>
        <w:keepLines/>
        <w:numPr>
          <w:ilvl w:val="0"/>
          <w:numId w:val="3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jc w:val="both"/>
        <w:rPr>
          <w:rFonts w:ascii="Garamond" w:eastAsiaTheme="minorHAnsi" w:hAnsi="Garamond" w:cs="Calibri"/>
          <w:bCs/>
          <w:color w:val="000000"/>
          <w:sz w:val="22"/>
          <w:szCs w:val="22"/>
          <w:lang w:eastAsia="en-US"/>
        </w:rPr>
      </w:pPr>
      <w:r w:rsidRPr="00B93751">
        <w:rPr>
          <w:rFonts w:ascii="Garamond" w:eastAsiaTheme="minorHAnsi" w:hAnsi="Garamond" w:cs="Calibri"/>
          <w:bCs/>
          <w:color w:val="000000"/>
          <w:sz w:val="22"/>
          <w:szCs w:val="22"/>
          <w:lang w:eastAsia="en-US"/>
        </w:rPr>
        <w:t>Predmetom</w:t>
      </w:r>
      <w:r w:rsidRPr="00B93751">
        <w:rPr>
          <w:rFonts w:ascii="Garamond" w:hAnsi="Garamond"/>
          <w:bCs/>
          <w:sz w:val="22"/>
          <w:szCs w:val="22"/>
        </w:rPr>
        <w:t xml:space="preserve"> </w:t>
      </w:r>
      <w:r w:rsidRPr="00B93751">
        <w:rPr>
          <w:rFonts w:ascii="Garamond" w:eastAsiaTheme="minorHAnsi" w:hAnsi="Garamond" w:cs="Calibri"/>
          <w:bCs/>
          <w:color w:val="000000"/>
          <w:sz w:val="22"/>
          <w:szCs w:val="22"/>
          <w:lang w:eastAsia="en-US"/>
        </w:rPr>
        <w:t xml:space="preserve">zákazky je vytvorenie DNS ktorý bude slúžiť na zadávanie zákaziek </w:t>
      </w:r>
      <w:r w:rsidR="00807E24" w:rsidRPr="00B93751">
        <w:rPr>
          <w:rFonts w:ascii="Garamond" w:eastAsiaTheme="minorHAnsi" w:hAnsi="Garamond" w:cs="Calibri"/>
          <w:bCs/>
          <w:color w:val="000000"/>
          <w:sz w:val="22"/>
          <w:szCs w:val="22"/>
          <w:lang w:eastAsia="en-US"/>
        </w:rPr>
        <w:t>na</w:t>
      </w:r>
      <w:r w:rsidR="00E91248" w:rsidRPr="00E91248">
        <w:rPr>
          <w:rFonts w:ascii="Garamond" w:eastAsiaTheme="minorHAnsi" w:hAnsi="Garamond" w:cstheme="minorBidi"/>
          <w:bCs/>
          <w:lang w:eastAsia="en-US"/>
        </w:rPr>
        <w:t xml:space="preserve"> </w:t>
      </w:r>
      <w:r w:rsidR="00E91248" w:rsidRPr="00E91248">
        <w:rPr>
          <w:rFonts w:ascii="Garamond" w:eastAsiaTheme="minorHAnsi" w:hAnsi="Garamond" w:cs="Calibri"/>
          <w:bCs/>
          <w:color w:val="000000"/>
          <w:sz w:val="22"/>
          <w:szCs w:val="22"/>
          <w:lang w:eastAsia="en-US"/>
        </w:rPr>
        <w:t xml:space="preserve">zabezpečenie </w:t>
      </w:r>
      <w:r w:rsidR="000E5C39">
        <w:rPr>
          <w:rFonts w:ascii="Garamond" w:eastAsiaTheme="minorHAnsi" w:hAnsi="Garamond" w:cs="Calibri"/>
          <w:bCs/>
          <w:color w:val="000000"/>
          <w:sz w:val="22"/>
          <w:szCs w:val="22"/>
          <w:lang w:eastAsia="en-US"/>
        </w:rPr>
        <w:t xml:space="preserve">tovarov </w:t>
      </w:r>
      <w:r w:rsidR="00194AA0">
        <w:rPr>
          <w:rFonts w:ascii="Garamond" w:eastAsiaTheme="minorHAnsi" w:hAnsi="Garamond" w:cs="Calibri"/>
          <w:bCs/>
          <w:color w:val="000000"/>
          <w:sz w:val="22"/>
          <w:szCs w:val="22"/>
          <w:lang w:eastAsia="en-US"/>
        </w:rPr>
        <w:t xml:space="preserve">(chemických výrobkov) </w:t>
      </w:r>
      <w:r w:rsidR="000E5C39">
        <w:rPr>
          <w:rFonts w:ascii="Garamond" w:eastAsiaTheme="minorHAnsi" w:hAnsi="Garamond" w:cs="Calibri"/>
          <w:bCs/>
          <w:color w:val="000000"/>
          <w:sz w:val="22"/>
          <w:szCs w:val="22"/>
          <w:lang w:eastAsia="en-US"/>
        </w:rPr>
        <w:t xml:space="preserve">pre </w:t>
      </w:r>
      <w:r w:rsidR="00E91248" w:rsidRPr="00E91248">
        <w:rPr>
          <w:rFonts w:ascii="Garamond" w:eastAsiaTheme="minorHAnsi" w:hAnsi="Garamond" w:cs="Calibri"/>
          <w:bCs/>
          <w:color w:val="000000"/>
          <w:sz w:val="22"/>
          <w:szCs w:val="22"/>
          <w:lang w:eastAsia="en-US"/>
        </w:rPr>
        <w:t xml:space="preserve">výkon </w:t>
      </w:r>
      <w:r w:rsidR="00392B35">
        <w:rPr>
          <w:rFonts w:ascii="Garamond" w:eastAsiaTheme="minorHAnsi" w:hAnsi="Garamond" w:cs="Calibri"/>
          <w:bCs/>
          <w:color w:val="000000"/>
          <w:sz w:val="22"/>
          <w:szCs w:val="22"/>
          <w:lang w:eastAsia="en-US"/>
        </w:rPr>
        <w:t>bežných opravárenských, údržbových a čistiacich prác</w:t>
      </w:r>
      <w:r w:rsidR="00E91248" w:rsidRPr="00E91248">
        <w:rPr>
          <w:rFonts w:ascii="Garamond" w:eastAsiaTheme="minorHAnsi" w:hAnsi="Garamond" w:cs="Calibri"/>
          <w:bCs/>
          <w:color w:val="000000"/>
          <w:sz w:val="22"/>
          <w:szCs w:val="22"/>
          <w:lang w:eastAsia="en-US"/>
        </w:rPr>
        <w:t xml:space="preserve"> pre DPB, a.</w:t>
      </w:r>
      <w:r w:rsidR="00E91248">
        <w:rPr>
          <w:rFonts w:ascii="Garamond" w:eastAsiaTheme="minorHAnsi" w:hAnsi="Garamond" w:cs="Calibri"/>
          <w:bCs/>
          <w:color w:val="000000"/>
          <w:sz w:val="22"/>
          <w:szCs w:val="22"/>
          <w:lang w:eastAsia="en-US"/>
        </w:rPr>
        <w:t xml:space="preserve"> </w:t>
      </w:r>
      <w:r w:rsidR="00E91248" w:rsidRPr="00E91248">
        <w:rPr>
          <w:rFonts w:ascii="Garamond" w:eastAsiaTheme="minorHAnsi" w:hAnsi="Garamond" w:cs="Calibri"/>
          <w:bCs/>
          <w:color w:val="000000"/>
          <w:sz w:val="22"/>
          <w:szCs w:val="22"/>
          <w:lang w:eastAsia="en-US"/>
        </w:rPr>
        <w:t>s.</w:t>
      </w:r>
    </w:p>
    <w:p w14:paraId="431F02F9" w14:textId="77777777" w:rsidR="009128AA" w:rsidRPr="00B93751" w:rsidRDefault="009128AA" w:rsidP="00E57747">
      <w:pPr>
        <w:pStyle w:val="Default"/>
        <w:keepNext/>
        <w:keepLines/>
        <w:spacing w:line="271" w:lineRule="auto"/>
        <w:jc w:val="both"/>
        <w:rPr>
          <w:rFonts w:ascii="Garamond" w:hAnsi="Garamond"/>
          <w:sz w:val="22"/>
          <w:szCs w:val="22"/>
        </w:rPr>
      </w:pPr>
    </w:p>
    <w:p w14:paraId="311A1377" w14:textId="66EADE7A" w:rsidR="009B565E" w:rsidRPr="00B93751" w:rsidRDefault="009B565E" w:rsidP="00AD4292">
      <w:pPr>
        <w:pStyle w:val="Default"/>
        <w:keepNext/>
        <w:keepLines/>
        <w:numPr>
          <w:ilvl w:val="0"/>
          <w:numId w:val="36"/>
        </w:numPr>
        <w:spacing w:line="271" w:lineRule="auto"/>
        <w:ind w:left="426" w:hanging="426"/>
        <w:jc w:val="both"/>
        <w:rPr>
          <w:rFonts w:ascii="Garamond" w:hAnsi="Garamond"/>
          <w:color w:val="auto"/>
          <w:sz w:val="22"/>
          <w:szCs w:val="22"/>
        </w:rPr>
      </w:pPr>
      <w:r w:rsidRPr="00B93751">
        <w:rPr>
          <w:rFonts w:ascii="Garamond" w:hAnsi="Garamond"/>
          <w:color w:val="auto"/>
          <w:sz w:val="22"/>
          <w:szCs w:val="22"/>
        </w:rPr>
        <w:t>Obstarávateľská organizácia bude vyhlasovať konkrétnu zákazku s použitím DNS na základe Výzvy na predkladanie ponúk (ďalej ako „</w:t>
      </w:r>
      <w:r w:rsidRPr="00B93751">
        <w:rPr>
          <w:rFonts w:ascii="Garamond" w:hAnsi="Garamond"/>
          <w:b/>
          <w:bCs/>
          <w:color w:val="auto"/>
          <w:sz w:val="22"/>
          <w:szCs w:val="22"/>
        </w:rPr>
        <w:t>Výzva na predkladanie ponúk</w:t>
      </w:r>
      <w:r w:rsidRPr="00B93751">
        <w:rPr>
          <w:rFonts w:ascii="Garamond" w:hAnsi="Garamond"/>
          <w:color w:val="auto"/>
          <w:sz w:val="22"/>
          <w:szCs w:val="22"/>
        </w:rPr>
        <w:t>“). Presná špecifikácia predmetu zákazky bude uvedená v príslušnej Výzve na predkladanie ponúk v rámci zadávania konkrétnej zákazky.</w:t>
      </w:r>
    </w:p>
    <w:p w14:paraId="26674B9A" w14:textId="77777777" w:rsidR="009B565E" w:rsidRPr="00B93751" w:rsidRDefault="009B565E" w:rsidP="00AD4292">
      <w:pPr>
        <w:pStyle w:val="Default"/>
        <w:keepNext/>
        <w:keepLines/>
        <w:spacing w:line="271" w:lineRule="auto"/>
        <w:jc w:val="both"/>
        <w:rPr>
          <w:rFonts w:ascii="Garamond" w:hAnsi="Garamond"/>
          <w:color w:val="auto"/>
          <w:sz w:val="22"/>
          <w:szCs w:val="22"/>
        </w:rPr>
      </w:pPr>
    </w:p>
    <w:p w14:paraId="63CC1182" w14:textId="58BEAC07" w:rsidR="009B565E" w:rsidRPr="00B93751" w:rsidRDefault="009B565E" w:rsidP="00AD4292">
      <w:pPr>
        <w:pStyle w:val="Default"/>
        <w:keepNext/>
        <w:keepLines/>
        <w:numPr>
          <w:ilvl w:val="0"/>
          <w:numId w:val="36"/>
        </w:numPr>
        <w:spacing w:line="271" w:lineRule="auto"/>
        <w:jc w:val="both"/>
        <w:rPr>
          <w:rFonts w:ascii="Garamond" w:hAnsi="Garamond"/>
          <w:color w:val="auto"/>
          <w:sz w:val="22"/>
          <w:szCs w:val="22"/>
        </w:rPr>
      </w:pPr>
      <w:r w:rsidRPr="00B93751">
        <w:rPr>
          <w:rFonts w:ascii="Garamond" w:hAnsi="Garamond"/>
          <w:sz w:val="22"/>
          <w:szCs w:val="22"/>
        </w:rPr>
        <w:t>Obstarávateľská organizácia predpokladá zadávanie konkrétnych zákaziek v rámci DNS v dopredu neurčitých, nepravidelných intervaloch, ktoré budú závisieť od aktuálnych potrieb obstarávateľskej organizácie. Objem konkrétnych zákaziek zadávaných v rámci DNS predpokladá obstarávateľská organizácia v rôznom rozsahu podľa aktuálnej potreby v každej konkrétnej zadávanej zákazke v rámci DNS v závislosti od potrieb obstarávateľskej organizácie, podľa podrobného opisu v každej konkrétnej zákazke. Dodávateľ sa zaväzuje, že bude pri plnení predmetu zákazky dodržiavať platnú legislatívu Slovenskej republiky a Európskej únie.</w:t>
      </w:r>
    </w:p>
    <w:p w14:paraId="26C89BC5" w14:textId="77777777" w:rsidR="009B565E" w:rsidRPr="00B93751" w:rsidRDefault="009B565E" w:rsidP="00AD4292">
      <w:pPr>
        <w:pStyle w:val="Default"/>
        <w:keepNext/>
        <w:keepLines/>
        <w:spacing w:line="271" w:lineRule="auto"/>
        <w:ind w:left="426"/>
        <w:jc w:val="both"/>
        <w:rPr>
          <w:rFonts w:ascii="Garamond" w:hAnsi="Garamond"/>
          <w:color w:val="auto"/>
          <w:sz w:val="22"/>
          <w:szCs w:val="22"/>
        </w:rPr>
      </w:pPr>
    </w:p>
    <w:p w14:paraId="3FF14BA0" w14:textId="7DE087A0" w:rsidR="00392B35" w:rsidRDefault="009B565E" w:rsidP="00392B35">
      <w:pPr>
        <w:pStyle w:val="Default"/>
        <w:keepNext/>
        <w:keepLines/>
        <w:numPr>
          <w:ilvl w:val="0"/>
          <w:numId w:val="36"/>
        </w:numPr>
        <w:spacing w:line="271" w:lineRule="auto"/>
        <w:jc w:val="both"/>
        <w:rPr>
          <w:rFonts w:ascii="Garamond" w:hAnsi="Garamond"/>
          <w:sz w:val="22"/>
          <w:szCs w:val="22"/>
        </w:rPr>
      </w:pPr>
      <w:r w:rsidRPr="00B93751">
        <w:rPr>
          <w:rFonts w:ascii="Garamond" w:hAnsi="Garamond"/>
          <w:sz w:val="22"/>
          <w:szCs w:val="22"/>
        </w:rPr>
        <w:t xml:space="preserve">Výzva na predkladanie ponúk v rámci zadávania konkrétnej zákazky </w:t>
      </w:r>
      <w:r w:rsidR="00E379A4" w:rsidRPr="00B93751">
        <w:rPr>
          <w:rFonts w:ascii="Garamond" w:hAnsi="Garamond"/>
          <w:sz w:val="22"/>
          <w:szCs w:val="22"/>
        </w:rPr>
        <w:t xml:space="preserve">bude </w:t>
      </w:r>
      <w:r w:rsidRPr="00B93751">
        <w:rPr>
          <w:rFonts w:ascii="Garamond" w:hAnsi="Garamond"/>
          <w:sz w:val="22"/>
          <w:szCs w:val="22"/>
        </w:rPr>
        <w:t>obsah</w:t>
      </w:r>
      <w:r w:rsidR="00E379A4" w:rsidRPr="00B93751">
        <w:rPr>
          <w:rFonts w:ascii="Garamond" w:hAnsi="Garamond"/>
          <w:sz w:val="22"/>
          <w:szCs w:val="22"/>
        </w:rPr>
        <w:t>ovať</w:t>
      </w:r>
      <w:r w:rsidRPr="00B93751">
        <w:rPr>
          <w:rFonts w:ascii="Garamond" w:hAnsi="Garamond"/>
          <w:sz w:val="22"/>
          <w:szCs w:val="22"/>
        </w:rPr>
        <w:t xml:space="preserve"> </w:t>
      </w:r>
      <w:r w:rsidR="00E379A4" w:rsidRPr="00B93751">
        <w:rPr>
          <w:rFonts w:ascii="Garamond" w:hAnsi="Garamond"/>
          <w:sz w:val="22"/>
          <w:szCs w:val="22"/>
        </w:rPr>
        <w:t xml:space="preserve">potrebné informácie ku konkrétnym požadovaným </w:t>
      </w:r>
      <w:r w:rsidR="002C6303">
        <w:rPr>
          <w:rFonts w:ascii="Garamond" w:hAnsi="Garamond"/>
          <w:sz w:val="22"/>
          <w:szCs w:val="22"/>
        </w:rPr>
        <w:t>tovarom a súvisiacim službám</w:t>
      </w:r>
      <w:r w:rsidR="00392B35">
        <w:rPr>
          <w:rFonts w:ascii="Garamond" w:hAnsi="Garamond"/>
          <w:sz w:val="22"/>
          <w:szCs w:val="22"/>
        </w:rPr>
        <w:t>, pričom:</w:t>
      </w:r>
    </w:p>
    <w:p w14:paraId="26EF1A4F" w14:textId="77777777" w:rsidR="00392B35" w:rsidRDefault="00392B35" w:rsidP="00392B35">
      <w:pPr>
        <w:pStyle w:val="Odsekzoznamu"/>
        <w:rPr>
          <w:rFonts w:ascii="Garamond" w:hAnsi="Garamond"/>
          <w:sz w:val="22"/>
          <w:szCs w:val="22"/>
        </w:rPr>
      </w:pPr>
    </w:p>
    <w:p w14:paraId="0F169FD0" w14:textId="780179FE" w:rsidR="00392B35" w:rsidRPr="00392B35" w:rsidRDefault="00392B35" w:rsidP="00392B35">
      <w:pPr>
        <w:pStyle w:val="Default"/>
        <w:keepNext/>
        <w:keepLines/>
        <w:numPr>
          <w:ilvl w:val="1"/>
          <w:numId w:val="36"/>
        </w:numPr>
        <w:spacing w:line="271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l</w:t>
      </w:r>
      <w:r w:rsidRPr="00392B35">
        <w:rPr>
          <w:rFonts w:ascii="Garamond" w:hAnsi="Garamond"/>
          <w:sz w:val="22"/>
          <w:szCs w:val="22"/>
        </w:rPr>
        <w:t xml:space="preserve">ehota </w:t>
      </w:r>
      <w:r w:rsidRPr="003C5D33">
        <w:rPr>
          <w:rFonts w:ascii="Garamond" w:hAnsi="Garamond"/>
          <w:sz w:val="22"/>
          <w:szCs w:val="22"/>
          <w:highlight w:val="lightGray"/>
        </w:rPr>
        <w:t>dodania</w:t>
      </w:r>
      <w:r w:rsidRPr="003C5D33">
        <w:rPr>
          <w:rFonts w:ascii="Garamond" w:hAnsi="Garamond"/>
          <w:sz w:val="22"/>
          <w:szCs w:val="22"/>
        </w:rPr>
        <w:t xml:space="preserve"> konkrétnej zákazky zadávanej v rámci dynamického nákupného systému: </w:t>
      </w:r>
      <w:r w:rsidR="00790FF1">
        <w:rPr>
          <w:rFonts w:ascii="Garamond" w:hAnsi="Garamond"/>
          <w:sz w:val="22"/>
          <w:szCs w:val="22"/>
        </w:rPr>
        <w:t xml:space="preserve">                             </w:t>
      </w:r>
      <w:r w:rsidRPr="003C5D33">
        <w:rPr>
          <w:rFonts w:ascii="Garamond" w:hAnsi="Garamond"/>
          <w:sz w:val="22"/>
          <w:szCs w:val="22"/>
        </w:rPr>
        <w:t xml:space="preserve">do </w:t>
      </w:r>
      <w:r w:rsidR="002C6303" w:rsidRPr="002C6303">
        <w:rPr>
          <w:rFonts w:ascii="Garamond" w:hAnsi="Garamond"/>
          <w:sz w:val="22"/>
          <w:szCs w:val="22"/>
        </w:rPr>
        <w:t xml:space="preserve">5 (piatich) </w:t>
      </w:r>
      <w:r w:rsidR="002C6303">
        <w:rPr>
          <w:rFonts w:ascii="Garamond" w:hAnsi="Garamond"/>
          <w:sz w:val="22"/>
          <w:szCs w:val="22"/>
        </w:rPr>
        <w:t>p</w:t>
      </w:r>
      <w:r w:rsidR="002C6303" w:rsidRPr="002C6303">
        <w:rPr>
          <w:rFonts w:ascii="Garamond" w:hAnsi="Garamond"/>
          <w:sz w:val="22"/>
          <w:szCs w:val="22"/>
        </w:rPr>
        <w:t xml:space="preserve">racovných dní od doručenia objednávky </w:t>
      </w:r>
    </w:p>
    <w:p w14:paraId="291338C2" w14:textId="4BA072C0" w:rsidR="00392B35" w:rsidRPr="00430FB1" w:rsidRDefault="00392B35" w:rsidP="00392B35">
      <w:pPr>
        <w:pStyle w:val="Default"/>
        <w:keepNext/>
        <w:keepLines/>
        <w:numPr>
          <w:ilvl w:val="1"/>
          <w:numId w:val="36"/>
        </w:numPr>
        <w:spacing w:line="271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</w:t>
      </w:r>
      <w:r w:rsidRPr="00392B35">
        <w:rPr>
          <w:rFonts w:ascii="Garamond" w:hAnsi="Garamond"/>
          <w:sz w:val="22"/>
          <w:szCs w:val="22"/>
        </w:rPr>
        <w:t xml:space="preserve">ýsledkom konkrétnych </w:t>
      </w:r>
      <w:r w:rsidRPr="00430FB1">
        <w:rPr>
          <w:rFonts w:ascii="Garamond" w:hAnsi="Garamond"/>
          <w:sz w:val="22"/>
          <w:szCs w:val="22"/>
        </w:rPr>
        <w:t xml:space="preserve">zákaziek bude na </w:t>
      </w:r>
      <w:r w:rsidR="00790FF1">
        <w:rPr>
          <w:rFonts w:ascii="Garamond" w:hAnsi="Garamond"/>
          <w:sz w:val="22"/>
          <w:szCs w:val="22"/>
        </w:rPr>
        <w:t xml:space="preserve"> </w:t>
      </w:r>
      <w:r w:rsidRPr="00430FB1">
        <w:rPr>
          <w:rFonts w:ascii="Garamond" w:hAnsi="Garamond"/>
          <w:sz w:val="22"/>
          <w:szCs w:val="22"/>
        </w:rPr>
        <w:t>základe jednotlivých výziev:</w:t>
      </w:r>
    </w:p>
    <w:p w14:paraId="6175243F" w14:textId="77777777" w:rsidR="00392B35" w:rsidRPr="00430FB1" w:rsidRDefault="00392B35" w:rsidP="00392B35">
      <w:pPr>
        <w:pStyle w:val="Default"/>
        <w:keepNext/>
        <w:keepLines/>
        <w:numPr>
          <w:ilvl w:val="2"/>
          <w:numId w:val="36"/>
        </w:numPr>
        <w:spacing w:line="271" w:lineRule="auto"/>
        <w:ind w:left="1276"/>
        <w:jc w:val="both"/>
        <w:rPr>
          <w:rFonts w:ascii="Garamond" w:hAnsi="Garamond"/>
          <w:sz w:val="22"/>
          <w:szCs w:val="22"/>
        </w:rPr>
      </w:pPr>
      <w:r w:rsidRPr="00430FB1">
        <w:rPr>
          <w:rFonts w:ascii="Garamond" w:hAnsi="Garamond"/>
          <w:sz w:val="22"/>
          <w:szCs w:val="22"/>
        </w:rPr>
        <w:t xml:space="preserve">rámcová dohoda na dodanie tovaru (na 6 mesiacov) – vzor rámcovej dohody je v prílohe č. 8 týchto súťažných podkladov alebo </w:t>
      </w:r>
    </w:p>
    <w:p w14:paraId="65FC6072" w14:textId="77777777" w:rsidR="00392B35" w:rsidRPr="00392B35" w:rsidRDefault="00392B35" w:rsidP="00392B35">
      <w:pPr>
        <w:pStyle w:val="Default"/>
        <w:keepNext/>
        <w:keepLines/>
        <w:numPr>
          <w:ilvl w:val="2"/>
          <w:numId w:val="36"/>
        </w:numPr>
        <w:spacing w:line="271" w:lineRule="auto"/>
        <w:ind w:left="1276"/>
        <w:jc w:val="both"/>
        <w:rPr>
          <w:rFonts w:ascii="Garamond" w:hAnsi="Garamond"/>
          <w:sz w:val="22"/>
          <w:szCs w:val="22"/>
        </w:rPr>
      </w:pPr>
      <w:r w:rsidRPr="00392B35">
        <w:rPr>
          <w:rFonts w:ascii="Garamond" w:hAnsi="Garamond"/>
          <w:sz w:val="22"/>
          <w:szCs w:val="22"/>
        </w:rPr>
        <w:t>objednávka – všeobecné obchodné podmienky sú prílohou č. 7 týchto súťažných podkladov.</w:t>
      </w:r>
    </w:p>
    <w:p w14:paraId="55AA6D81" w14:textId="77777777" w:rsidR="0050404C" w:rsidRPr="00B93751" w:rsidRDefault="0050404C" w:rsidP="0050404C">
      <w:pPr>
        <w:pStyle w:val="Default"/>
        <w:keepNext/>
        <w:keepLines/>
        <w:spacing w:line="271" w:lineRule="auto"/>
        <w:ind w:left="360"/>
        <w:jc w:val="both"/>
        <w:rPr>
          <w:rFonts w:ascii="Garamond" w:hAnsi="Garamond"/>
          <w:sz w:val="22"/>
          <w:szCs w:val="22"/>
        </w:rPr>
      </w:pPr>
    </w:p>
    <w:p w14:paraId="1EA8A2F2" w14:textId="77777777" w:rsidR="00430FB1" w:rsidRPr="00430FB1" w:rsidRDefault="00430FB1" w:rsidP="00430FB1">
      <w:pPr>
        <w:pStyle w:val="Odsekzoznamu"/>
        <w:numPr>
          <w:ilvl w:val="0"/>
          <w:numId w:val="36"/>
        </w:numPr>
        <w:jc w:val="both"/>
        <w:rPr>
          <w:rFonts w:ascii="Garamond" w:eastAsiaTheme="minorHAnsi" w:hAnsi="Garamond" w:cs="Calibri"/>
          <w:b/>
          <w:bCs/>
          <w:color w:val="000000"/>
          <w:sz w:val="22"/>
          <w:szCs w:val="22"/>
          <w:lang w:eastAsia="en-US"/>
        </w:rPr>
      </w:pPr>
      <w:r w:rsidRPr="00430FB1">
        <w:rPr>
          <w:rFonts w:ascii="Garamond" w:eastAsiaTheme="minorHAnsi" w:hAnsi="Garamond" w:cs="Calibri"/>
          <w:b/>
          <w:bCs/>
          <w:color w:val="000000"/>
          <w:sz w:val="22"/>
          <w:szCs w:val="22"/>
          <w:lang w:eastAsia="en-US"/>
        </w:rPr>
        <w:t xml:space="preserve">V prípade, že si to bude zadávanie konkrétnej zákazky vyžadovať, súčasťou výzvy na predkladanie ponúk bude aj požiadavka na preukázanie oprávnenia a požiadavky, ako napríklad karty bezpečnostných údajov, technického listu, certifikátu, a pod.   </w:t>
      </w:r>
    </w:p>
    <w:p w14:paraId="2C44993A" w14:textId="6DB46740" w:rsidR="0050404C" w:rsidRPr="00B93751" w:rsidRDefault="0050404C" w:rsidP="00430FB1">
      <w:pPr>
        <w:pStyle w:val="Odsekzoznamu"/>
        <w:keepNext/>
        <w:keepLines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line="271" w:lineRule="auto"/>
        <w:ind w:left="360"/>
        <w:jc w:val="both"/>
        <w:rPr>
          <w:rFonts w:ascii="Garamond" w:eastAsiaTheme="minorHAnsi" w:hAnsi="Garamond" w:cs="Calibri"/>
          <w:color w:val="000000"/>
          <w:sz w:val="22"/>
          <w:szCs w:val="22"/>
          <w:lang w:eastAsia="en-US"/>
        </w:rPr>
      </w:pPr>
    </w:p>
    <w:p w14:paraId="64B5CE56" w14:textId="2DB9A7B0" w:rsidR="009B565E" w:rsidRPr="00B93751" w:rsidRDefault="009B565E" w:rsidP="00AD4292">
      <w:pPr>
        <w:keepNext/>
        <w:keepLines/>
        <w:rPr>
          <w:b/>
          <w:color w:val="C00000"/>
          <w:sz w:val="22"/>
          <w:szCs w:val="22"/>
          <w:u w:val="single"/>
        </w:rPr>
      </w:pPr>
    </w:p>
    <w:p w14:paraId="4662DABC" w14:textId="596E494B" w:rsidR="009B565E" w:rsidRPr="00B93751" w:rsidRDefault="009B565E" w:rsidP="00AD4292">
      <w:pPr>
        <w:keepNext/>
        <w:keepLines/>
        <w:rPr>
          <w:b/>
          <w:color w:val="C00000"/>
          <w:sz w:val="22"/>
          <w:szCs w:val="22"/>
          <w:u w:val="single"/>
        </w:rPr>
      </w:pPr>
    </w:p>
    <w:p w14:paraId="76FEAAC5" w14:textId="77777777" w:rsidR="009B565E" w:rsidRPr="00B93751" w:rsidRDefault="009B565E" w:rsidP="00AD4292">
      <w:pPr>
        <w:keepNext/>
        <w:keepLines/>
        <w:rPr>
          <w:b/>
          <w:color w:val="C00000"/>
          <w:sz w:val="22"/>
          <w:szCs w:val="22"/>
          <w:u w:val="single"/>
        </w:rPr>
      </w:pPr>
    </w:p>
    <w:sectPr w:rsidR="009B565E" w:rsidRPr="00B9375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B58B5" w14:textId="77777777" w:rsidR="00D44B14" w:rsidRDefault="00D44B14" w:rsidP="00DB1DE3">
      <w:r>
        <w:separator/>
      </w:r>
    </w:p>
  </w:endnote>
  <w:endnote w:type="continuationSeparator" w:id="0">
    <w:p w14:paraId="30E68207" w14:textId="77777777" w:rsidR="00D44B14" w:rsidRDefault="00D44B14" w:rsidP="00DB1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6787447"/>
      <w:docPartObj>
        <w:docPartGallery w:val="Page Numbers (Bottom of Page)"/>
        <w:docPartUnique/>
      </w:docPartObj>
    </w:sdtPr>
    <w:sdtEndPr/>
    <w:sdtContent>
      <w:p w14:paraId="2D58897C" w14:textId="071A4102" w:rsidR="00CD3868" w:rsidRDefault="00CD3868" w:rsidP="00DB1DE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26F">
          <w:t>2</w:t>
        </w:r>
        <w:r>
          <w:fldChar w:fldCharType="end"/>
        </w:r>
      </w:p>
    </w:sdtContent>
  </w:sdt>
  <w:p w14:paraId="389F183D" w14:textId="77777777" w:rsidR="00CD3868" w:rsidRDefault="00CD386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BBBFC" w14:textId="77777777" w:rsidR="00D44B14" w:rsidRDefault="00D44B14" w:rsidP="00DB1DE3">
      <w:r>
        <w:separator/>
      </w:r>
    </w:p>
  </w:footnote>
  <w:footnote w:type="continuationSeparator" w:id="0">
    <w:p w14:paraId="21836680" w14:textId="77777777" w:rsidR="00D44B14" w:rsidRDefault="00D44B14" w:rsidP="00DB1D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3A9FC" w14:textId="079CAF2A" w:rsidR="0020783E" w:rsidRDefault="0020783E">
    <w:pPr>
      <w:pStyle w:val="Hlavika"/>
    </w:pPr>
    <w:r>
      <w:t xml:space="preserve">                                                                                                                                     Príloha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C7121"/>
    <w:multiLevelType w:val="hybridMultilevel"/>
    <w:tmpl w:val="AA6ED0EA"/>
    <w:lvl w:ilvl="0" w:tplc="041B0001">
      <w:start w:val="1"/>
      <w:numFmt w:val="bullet"/>
      <w:lvlText w:val=""/>
      <w:lvlJc w:val="left"/>
      <w:pPr>
        <w:ind w:left="121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" w15:restartNumberingAfterBreak="0">
    <w:nsid w:val="0806099E"/>
    <w:multiLevelType w:val="hybridMultilevel"/>
    <w:tmpl w:val="845C23F6"/>
    <w:lvl w:ilvl="0" w:tplc="609CA9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E5124"/>
    <w:multiLevelType w:val="hybridMultilevel"/>
    <w:tmpl w:val="0B3098E4"/>
    <w:lvl w:ilvl="0" w:tplc="9EBE778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0F270091"/>
    <w:multiLevelType w:val="multilevel"/>
    <w:tmpl w:val="22AC9B7A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2EB6733"/>
    <w:multiLevelType w:val="hybridMultilevel"/>
    <w:tmpl w:val="CD024A20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C42CD"/>
    <w:multiLevelType w:val="hybridMultilevel"/>
    <w:tmpl w:val="0D5259D0"/>
    <w:lvl w:ilvl="0" w:tplc="041B0001">
      <w:start w:val="1"/>
      <w:numFmt w:val="bullet"/>
      <w:lvlText w:val=""/>
      <w:lvlJc w:val="left"/>
      <w:pPr>
        <w:ind w:left="12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6" w15:restartNumberingAfterBreak="0">
    <w:nsid w:val="16486C92"/>
    <w:multiLevelType w:val="hybridMultilevel"/>
    <w:tmpl w:val="9CCA9ECC"/>
    <w:lvl w:ilvl="0" w:tplc="041B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7" w15:restartNumberingAfterBreak="0">
    <w:nsid w:val="17D44C7F"/>
    <w:multiLevelType w:val="hybridMultilevel"/>
    <w:tmpl w:val="BA1AF0E8"/>
    <w:lvl w:ilvl="0" w:tplc="041B0001">
      <w:start w:val="1"/>
      <w:numFmt w:val="bullet"/>
      <w:lvlText w:val=""/>
      <w:lvlJc w:val="left"/>
      <w:pPr>
        <w:ind w:left="111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8" w15:restartNumberingAfterBreak="0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77856F8"/>
    <w:multiLevelType w:val="hybridMultilevel"/>
    <w:tmpl w:val="64686F7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B431E"/>
    <w:multiLevelType w:val="hybridMultilevel"/>
    <w:tmpl w:val="4768E4E6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4C7BCC"/>
    <w:multiLevelType w:val="hybridMultilevel"/>
    <w:tmpl w:val="0AD859F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DC0871"/>
    <w:multiLevelType w:val="multilevel"/>
    <w:tmpl w:val="2D8CE3D6"/>
    <w:lvl w:ilvl="0">
      <w:start w:val="17"/>
      <w:numFmt w:val="bullet"/>
      <w:lvlText w:val="-"/>
      <w:lvlJc w:val="left"/>
      <w:pPr>
        <w:ind w:left="0" w:firstLine="0"/>
      </w:pPr>
      <w:rPr>
        <w:rFonts w:ascii="Calibri" w:hAnsi="Calibri" w:hint="default"/>
        <w:b/>
        <w:caps w:val="0"/>
        <w:smallCaps w:val="0"/>
        <w:color w:val="auto"/>
        <w:sz w:val="16"/>
      </w:rPr>
    </w:lvl>
    <w:lvl w:ilvl="1">
      <w:start w:val="1"/>
      <w:numFmt w:val="decimal"/>
      <w:isLgl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18"/>
        </w:tabs>
        <w:ind w:left="1418" w:hanging="794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410"/>
        </w:tabs>
        <w:ind w:left="2410" w:hanging="992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3402"/>
        </w:tabs>
        <w:ind w:left="3402" w:hanging="992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3" w15:restartNumberingAfterBreak="0">
    <w:nsid w:val="3F887D8D"/>
    <w:multiLevelType w:val="hybridMultilevel"/>
    <w:tmpl w:val="C6C2A9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E81C38"/>
    <w:multiLevelType w:val="hybridMultilevel"/>
    <w:tmpl w:val="7AEAEF70"/>
    <w:lvl w:ilvl="0" w:tplc="041B0001">
      <w:start w:val="1"/>
      <w:numFmt w:val="bullet"/>
      <w:lvlText w:val=""/>
      <w:lvlJc w:val="left"/>
      <w:pPr>
        <w:ind w:left="121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15" w15:restartNumberingAfterBreak="0">
    <w:nsid w:val="41F10E68"/>
    <w:multiLevelType w:val="hybridMultilevel"/>
    <w:tmpl w:val="ADC2622A"/>
    <w:lvl w:ilvl="0" w:tplc="041B0001">
      <w:start w:val="1"/>
      <w:numFmt w:val="bullet"/>
      <w:lvlText w:val=""/>
      <w:lvlJc w:val="left"/>
      <w:pPr>
        <w:ind w:left="111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16" w15:restartNumberingAfterBreak="0">
    <w:nsid w:val="4B40257C"/>
    <w:multiLevelType w:val="hybridMultilevel"/>
    <w:tmpl w:val="845C23F6"/>
    <w:lvl w:ilvl="0" w:tplc="609CA9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96576"/>
    <w:multiLevelType w:val="hybridMultilevel"/>
    <w:tmpl w:val="3A94A25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E9D12F9"/>
    <w:multiLevelType w:val="hybridMultilevel"/>
    <w:tmpl w:val="25DAA2B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856478"/>
    <w:multiLevelType w:val="hybridMultilevel"/>
    <w:tmpl w:val="7D661074"/>
    <w:lvl w:ilvl="0" w:tplc="FE047AFC">
      <w:start w:val="1"/>
      <w:numFmt w:val="bullet"/>
      <w:lvlText w:val="*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946E4D"/>
    <w:multiLevelType w:val="hybridMultilevel"/>
    <w:tmpl w:val="7D20C748"/>
    <w:lvl w:ilvl="0" w:tplc="041B0001">
      <w:start w:val="1"/>
      <w:numFmt w:val="bullet"/>
      <w:lvlText w:val=""/>
      <w:lvlJc w:val="left"/>
      <w:pPr>
        <w:ind w:left="111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8" w:hanging="360"/>
      </w:pPr>
      <w:rPr>
        <w:rFonts w:ascii="Wingdings" w:hAnsi="Wingdings" w:hint="default"/>
      </w:rPr>
    </w:lvl>
  </w:abstractNum>
  <w:abstractNum w:abstractNumId="21" w15:restartNumberingAfterBreak="0">
    <w:nsid w:val="63E220FB"/>
    <w:multiLevelType w:val="hybridMultilevel"/>
    <w:tmpl w:val="845C23F6"/>
    <w:lvl w:ilvl="0" w:tplc="609CA9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711FD6"/>
    <w:multiLevelType w:val="hybridMultilevel"/>
    <w:tmpl w:val="2D600A0C"/>
    <w:lvl w:ilvl="0" w:tplc="041B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0F0CF3"/>
    <w:multiLevelType w:val="multilevel"/>
    <w:tmpl w:val="22AC9B7A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9A23CA4"/>
    <w:multiLevelType w:val="hybridMultilevel"/>
    <w:tmpl w:val="EF08A8CE"/>
    <w:lvl w:ilvl="0" w:tplc="FACABB74">
      <w:start w:val="2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8372D2"/>
    <w:multiLevelType w:val="hybridMultilevel"/>
    <w:tmpl w:val="28A0E386"/>
    <w:lvl w:ilvl="0" w:tplc="8132FA5C">
      <w:start w:val="1"/>
      <w:numFmt w:val="upperLetter"/>
      <w:lvlText w:val="%1."/>
      <w:lvlJc w:val="left"/>
      <w:pPr>
        <w:ind w:left="4613" w:hanging="360"/>
      </w:pPr>
      <w:rPr>
        <w:rFonts w:hint="default"/>
        <w:sz w:val="28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8A1B86"/>
    <w:multiLevelType w:val="hybridMultilevel"/>
    <w:tmpl w:val="BEC04F66"/>
    <w:lvl w:ilvl="0" w:tplc="408816D2">
      <w:start w:val="17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color w:val="auto"/>
        <w:sz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0548A3"/>
    <w:multiLevelType w:val="multilevel"/>
    <w:tmpl w:val="525E72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33D2D13"/>
    <w:multiLevelType w:val="hybridMultilevel"/>
    <w:tmpl w:val="B802B1C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3E5A91"/>
    <w:multiLevelType w:val="hybridMultilevel"/>
    <w:tmpl w:val="6CD46880"/>
    <w:lvl w:ilvl="0" w:tplc="82903D3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F64A4C"/>
    <w:multiLevelType w:val="hybridMultilevel"/>
    <w:tmpl w:val="1A9671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680618"/>
    <w:multiLevelType w:val="hybridMultilevel"/>
    <w:tmpl w:val="F872B3F8"/>
    <w:lvl w:ilvl="0" w:tplc="041B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32" w15:restartNumberingAfterBreak="0">
    <w:nsid w:val="7D3F3CCF"/>
    <w:multiLevelType w:val="hybridMultilevel"/>
    <w:tmpl w:val="FD122DE6"/>
    <w:lvl w:ilvl="0" w:tplc="0CA677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BD6C5B"/>
    <w:multiLevelType w:val="multilevel"/>
    <w:tmpl w:val="38081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15351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255481">
    <w:abstractNumId w:val="32"/>
  </w:num>
  <w:num w:numId="3" w16cid:durableId="1691763477">
    <w:abstractNumId w:val="12"/>
  </w:num>
  <w:num w:numId="4" w16cid:durableId="515995529">
    <w:abstractNumId w:val="29"/>
  </w:num>
  <w:num w:numId="5" w16cid:durableId="650793208">
    <w:abstractNumId w:val="4"/>
  </w:num>
  <w:num w:numId="6" w16cid:durableId="1354921659">
    <w:abstractNumId w:val="30"/>
  </w:num>
  <w:num w:numId="7" w16cid:durableId="889413854">
    <w:abstractNumId w:val="9"/>
  </w:num>
  <w:num w:numId="8" w16cid:durableId="1071385088">
    <w:abstractNumId w:val="13"/>
  </w:num>
  <w:num w:numId="9" w16cid:durableId="1291396209">
    <w:abstractNumId w:val="11"/>
  </w:num>
  <w:num w:numId="10" w16cid:durableId="940839883">
    <w:abstractNumId w:val="31"/>
  </w:num>
  <w:num w:numId="11" w16cid:durableId="591398222">
    <w:abstractNumId w:val="5"/>
  </w:num>
  <w:num w:numId="12" w16cid:durableId="126362987">
    <w:abstractNumId w:val="14"/>
  </w:num>
  <w:num w:numId="13" w16cid:durableId="2102294485">
    <w:abstractNumId w:val="0"/>
  </w:num>
  <w:num w:numId="14" w16cid:durableId="1814322348">
    <w:abstractNumId w:val="15"/>
  </w:num>
  <w:num w:numId="15" w16cid:durableId="1287004475">
    <w:abstractNumId w:val="7"/>
  </w:num>
  <w:num w:numId="16" w16cid:durableId="1008748934">
    <w:abstractNumId w:val="20"/>
  </w:num>
  <w:num w:numId="17" w16cid:durableId="168328617">
    <w:abstractNumId w:val="10"/>
  </w:num>
  <w:num w:numId="18" w16cid:durableId="452328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704322">
    <w:abstractNumId w:val="16"/>
  </w:num>
  <w:num w:numId="20" w16cid:durableId="891960059">
    <w:abstractNumId w:val="21"/>
  </w:num>
  <w:num w:numId="21" w16cid:durableId="1926572989">
    <w:abstractNumId w:val="22"/>
  </w:num>
  <w:num w:numId="22" w16cid:durableId="113789061">
    <w:abstractNumId w:val="32"/>
  </w:num>
  <w:num w:numId="23" w16cid:durableId="79733348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19468993">
    <w:abstractNumId w:val="4"/>
  </w:num>
  <w:num w:numId="25" w16cid:durableId="2009019723">
    <w:abstractNumId w:val="29"/>
  </w:num>
  <w:num w:numId="26" w16cid:durableId="1063717199">
    <w:abstractNumId w:val="1"/>
  </w:num>
  <w:num w:numId="27" w16cid:durableId="1917739669">
    <w:abstractNumId w:val="19"/>
  </w:num>
  <w:num w:numId="28" w16cid:durableId="1558855045">
    <w:abstractNumId w:val="2"/>
  </w:num>
  <w:num w:numId="29" w16cid:durableId="963999764">
    <w:abstractNumId w:val="28"/>
  </w:num>
  <w:num w:numId="30" w16cid:durableId="128060508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99685972">
    <w:abstractNumId w:val="6"/>
  </w:num>
  <w:num w:numId="32" w16cid:durableId="2077697865">
    <w:abstractNumId w:val="3"/>
  </w:num>
  <w:num w:numId="33" w16cid:durableId="1655640307">
    <w:abstractNumId w:val="8"/>
  </w:num>
  <w:num w:numId="34" w16cid:durableId="2047100438">
    <w:abstractNumId w:val="17"/>
  </w:num>
  <w:num w:numId="35" w16cid:durableId="1344240170">
    <w:abstractNumId w:val="27"/>
  </w:num>
  <w:num w:numId="36" w16cid:durableId="871110021">
    <w:abstractNumId w:val="23"/>
  </w:num>
  <w:num w:numId="37" w16cid:durableId="1976987295">
    <w:abstractNumId w:val="24"/>
  </w:num>
  <w:num w:numId="38" w16cid:durableId="1639990596">
    <w:abstractNumId w:val="26"/>
  </w:num>
  <w:num w:numId="39" w16cid:durableId="14998863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E79"/>
    <w:rsid w:val="00030515"/>
    <w:rsid w:val="0003635A"/>
    <w:rsid w:val="00037887"/>
    <w:rsid w:val="000407C4"/>
    <w:rsid w:val="00055999"/>
    <w:rsid w:val="00056A2D"/>
    <w:rsid w:val="00083593"/>
    <w:rsid w:val="00087338"/>
    <w:rsid w:val="000958A9"/>
    <w:rsid w:val="000A144B"/>
    <w:rsid w:val="000B666A"/>
    <w:rsid w:val="000C75E6"/>
    <w:rsid w:val="000D0A83"/>
    <w:rsid w:val="000E0D97"/>
    <w:rsid w:val="000E5C39"/>
    <w:rsid w:val="000F3341"/>
    <w:rsid w:val="001262A6"/>
    <w:rsid w:val="00140A50"/>
    <w:rsid w:val="0016385C"/>
    <w:rsid w:val="00175E1F"/>
    <w:rsid w:val="001764D9"/>
    <w:rsid w:val="001870FD"/>
    <w:rsid w:val="00194AA0"/>
    <w:rsid w:val="0020783E"/>
    <w:rsid w:val="0022077A"/>
    <w:rsid w:val="00240390"/>
    <w:rsid w:val="002914CA"/>
    <w:rsid w:val="00291AEC"/>
    <w:rsid w:val="002B14EE"/>
    <w:rsid w:val="002C6303"/>
    <w:rsid w:val="003020CD"/>
    <w:rsid w:val="00307CEE"/>
    <w:rsid w:val="0031526F"/>
    <w:rsid w:val="00351263"/>
    <w:rsid w:val="00392B35"/>
    <w:rsid w:val="003A5F6D"/>
    <w:rsid w:val="003C1E14"/>
    <w:rsid w:val="003C5D33"/>
    <w:rsid w:val="00416FBF"/>
    <w:rsid w:val="004260DC"/>
    <w:rsid w:val="00430FB1"/>
    <w:rsid w:val="004804C7"/>
    <w:rsid w:val="004A516E"/>
    <w:rsid w:val="004F2110"/>
    <w:rsid w:val="0050404C"/>
    <w:rsid w:val="00511320"/>
    <w:rsid w:val="00514542"/>
    <w:rsid w:val="005158B4"/>
    <w:rsid w:val="005510A1"/>
    <w:rsid w:val="005D244A"/>
    <w:rsid w:val="005D2FD2"/>
    <w:rsid w:val="005E356F"/>
    <w:rsid w:val="005E5FC1"/>
    <w:rsid w:val="00682566"/>
    <w:rsid w:val="006857CC"/>
    <w:rsid w:val="00696E5E"/>
    <w:rsid w:val="006C163E"/>
    <w:rsid w:val="006E2C61"/>
    <w:rsid w:val="00717C3B"/>
    <w:rsid w:val="00764CDB"/>
    <w:rsid w:val="00780BD2"/>
    <w:rsid w:val="00790FF1"/>
    <w:rsid w:val="007E1E79"/>
    <w:rsid w:val="007E7AD7"/>
    <w:rsid w:val="007F3527"/>
    <w:rsid w:val="007F446D"/>
    <w:rsid w:val="007F7531"/>
    <w:rsid w:val="00807E24"/>
    <w:rsid w:val="0081433D"/>
    <w:rsid w:val="008464EE"/>
    <w:rsid w:val="00853026"/>
    <w:rsid w:val="00877016"/>
    <w:rsid w:val="00886CA0"/>
    <w:rsid w:val="00897E14"/>
    <w:rsid w:val="008B0389"/>
    <w:rsid w:val="008B31FD"/>
    <w:rsid w:val="009128AA"/>
    <w:rsid w:val="00914B9C"/>
    <w:rsid w:val="009375BE"/>
    <w:rsid w:val="00942070"/>
    <w:rsid w:val="0095255E"/>
    <w:rsid w:val="009545E3"/>
    <w:rsid w:val="00957F9D"/>
    <w:rsid w:val="009B565E"/>
    <w:rsid w:val="009C40AB"/>
    <w:rsid w:val="009D510F"/>
    <w:rsid w:val="00A063CF"/>
    <w:rsid w:val="00A33CEC"/>
    <w:rsid w:val="00A4386E"/>
    <w:rsid w:val="00A73177"/>
    <w:rsid w:val="00A8793C"/>
    <w:rsid w:val="00AA0967"/>
    <w:rsid w:val="00AA3DA6"/>
    <w:rsid w:val="00AD4292"/>
    <w:rsid w:val="00AE0B16"/>
    <w:rsid w:val="00B93751"/>
    <w:rsid w:val="00B969D7"/>
    <w:rsid w:val="00BA5D81"/>
    <w:rsid w:val="00BB4D20"/>
    <w:rsid w:val="00BC72AF"/>
    <w:rsid w:val="00C124D5"/>
    <w:rsid w:val="00C21DD6"/>
    <w:rsid w:val="00C30108"/>
    <w:rsid w:val="00C306A1"/>
    <w:rsid w:val="00C94403"/>
    <w:rsid w:val="00CB00BE"/>
    <w:rsid w:val="00CD3868"/>
    <w:rsid w:val="00D07226"/>
    <w:rsid w:val="00D44B14"/>
    <w:rsid w:val="00D7173F"/>
    <w:rsid w:val="00D91749"/>
    <w:rsid w:val="00DA7144"/>
    <w:rsid w:val="00DB1DE3"/>
    <w:rsid w:val="00DC2584"/>
    <w:rsid w:val="00DD545D"/>
    <w:rsid w:val="00DD7E1D"/>
    <w:rsid w:val="00DF24E6"/>
    <w:rsid w:val="00E214DC"/>
    <w:rsid w:val="00E379A4"/>
    <w:rsid w:val="00E57747"/>
    <w:rsid w:val="00E73F32"/>
    <w:rsid w:val="00E91248"/>
    <w:rsid w:val="00F059BE"/>
    <w:rsid w:val="00F37E8C"/>
    <w:rsid w:val="00F4750D"/>
    <w:rsid w:val="00F54C7B"/>
    <w:rsid w:val="00F9000C"/>
    <w:rsid w:val="00F91D38"/>
    <w:rsid w:val="00F9322B"/>
    <w:rsid w:val="00FB7272"/>
    <w:rsid w:val="00FD0D7A"/>
    <w:rsid w:val="00FD6CB6"/>
    <w:rsid w:val="00FE2F07"/>
    <w:rsid w:val="00FF7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9CDCF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E1E79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7E1E79"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qFormat/>
    <w:rsid w:val="007E1E79"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2"/>
      <w:szCs w:val="30"/>
    </w:rPr>
  </w:style>
  <w:style w:type="paragraph" w:styleId="Nadpis3">
    <w:name w:val="heading 3"/>
    <w:basedOn w:val="Normlny"/>
    <w:next w:val="Normlny"/>
    <w:link w:val="Nadpis3Char"/>
    <w:uiPriority w:val="9"/>
    <w:qFormat/>
    <w:rsid w:val="007E1E79"/>
    <w:pPr>
      <w:keepNext/>
      <w:tabs>
        <w:tab w:val="num" w:pos="540"/>
      </w:tabs>
      <w:jc w:val="both"/>
      <w:outlineLvl w:val="2"/>
    </w:pPr>
    <w:rPr>
      <w:b/>
      <w:sz w:val="28"/>
      <w:szCs w:val="4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E1E79"/>
    <w:rPr>
      <w:rFonts w:ascii="Garamond" w:eastAsia="Times New Roman" w:hAnsi="Garamond" w:cs="Times New Roman"/>
      <w:noProof/>
      <w:sz w:val="40"/>
      <w:szCs w:val="40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7E1E79"/>
    <w:rPr>
      <w:rFonts w:ascii="Garamond" w:eastAsia="Times New Roman" w:hAnsi="Garamond" w:cs="Times New Roman"/>
      <w:b/>
      <w:bCs/>
      <w:noProof/>
      <w:sz w:val="32"/>
      <w:szCs w:val="30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rsid w:val="007E1E79"/>
    <w:rPr>
      <w:rFonts w:ascii="Garamond" w:eastAsia="Times New Roman" w:hAnsi="Garamond" w:cs="Times New Roman"/>
      <w:b/>
      <w:noProof/>
      <w:sz w:val="28"/>
      <w:szCs w:val="40"/>
      <w:lang w:eastAsia="sk-SK"/>
    </w:rPr>
  </w:style>
  <w:style w:type="paragraph" w:customStyle="1" w:styleId="DefaultText">
    <w:name w:val="Default Text"/>
    <w:basedOn w:val="Normlny"/>
    <w:uiPriority w:val="99"/>
    <w:rsid w:val="007E1E79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Hlavika">
    <w:name w:val="header"/>
    <w:basedOn w:val="Normlny"/>
    <w:link w:val="HlavikaChar"/>
    <w:unhideWhenUsed/>
    <w:rsid w:val="00DB1DE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DB1DE3"/>
    <w:rPr>
      <w:rFonts w:ascii="Garamond" w:eastAsia="Times New Roman" w:hAnsi="Garamond" w:cs="Times New Roman"/>
      <w:noProof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B1DE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B1DE3"/>
    <w:rPr>
      <w:rFonts w:ascii="Garamond" w:eastAsia="Times New Roman" w:hAnsi="Garamond" w:cs="Times New Roman"/>
      <w:noProof/>
      <w:sz w:val="24"/>
      <w:szCs w:val="24"/>
      <w:lang w:eastAsia="sk-SK"/>
    </w:rPr>
  </w:style>
  <w:style w:type="paragraph" w:styleId="Odsekzoznamu">
    <w:name w:val="List Paragraph"/>
    <w:aliases w:val="lp1,Bullet List,FooterText,numbered,List Paragraph1,Paragraphe de liste1,Bullet Number,Odsek,lp11,List Paragraph11,Bullet 1,Use Case List Paragraph,body,Tabuľka,Odsek zoznamu2,Nad,Odstavec cíl se seznamem,Odstavec_muj"/>
    <w:basedOn w:val="Normlny"/>
    <w:link w:val="OdsekzoznamuChar"/>
    <w:uiPriority w:val="1"/>
    <w:qFormat/>
    <w:rsid w:val="00DB1DE3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table" w:styleId="Mriekatabuky">
    <w:name w:val="Table Grid"/>
    <w:basedOn w:val="Normlnatabuka"/>
    <w:uiPriority w:val="59"/>
    <w:rsid w:val="00DB1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lp1 Char,Bullet List Char,FooterText Char,numbered Char,List Paragraph1 Char,Paragraphe de liste1 Char,Bullet Number Char,Odsek Char,lp11 Char,List Paragraph11 Char,Bullet 1 Char,Use Case List Paragraph Char,body Char,Tabuľka Char"/>
    <w:link w:val="Odsekzoznamu"/>
    <w:uiPriority w:val="34"/>
    <w:qFormat/>
    <w:locked/>
    <w:rsid w:val="00DB1DE3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StyleArial10ptBold">
    <w:name w:val="Style Arial 10 pt Bold"/>
    <w:rsid w:val="00DB1DE3"/>
    <w:rPr>
      <w:rFonts w:ascii="Arial" w:hAnsi="Arial"/>
      <w:b/>
      <w:bCs/>
      <w:sz w:val="18"/>
    </w:rPr>
  </w:style>
  <w:style w:type="table" w:customStyle="1" w:styleId="Obyajntabuka21">
    <w:name w:val="Obyčajná tabuľka 21"/>
    <w:basedOn w:val="Normlnatabuka"/>
    <w:uiPriority w:val="42"/>
    <w:rsid w:val="00DB1DE3"/>
    <w:pPr>
      <w:spacing w:after="0" w:line="240" w:lineRule="auto"/>
    </w:pPr>
    <w:rPr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opis">
    <w:name w:val="caption"/>
    <w:basedOn w:val="Normlny"/>
    <w:next w:val="Normlny"/>
    <w:uiPriority w:val="35"/>
    <w:unhideWhenUsed/>
    <w:qFormat/>
    <w:rsid w:val="00DB1DE3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D38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D3868"/>
    <w:rPr>
      <w:rFonts w:ascii="Segoe UI" w:eastAsia="Times New Roman" w:hAnsi="Segoe UI" w:cs="Segoe UI"/>
      <w:noProof/>
      <w:sz w:val="18"/>
      <w:szCs w:val="18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rsid w:val="00CD3868"/>
    <w:rPr>
      <w:rFonts w:ascii="Arial" w:hAnsi="Arial"/>
      <w:sz w:val="20"/>
      <w:szCs w:val="20"/>
      <w:lang w:val="x-none" w:eastAsia="x-none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D3868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customStyle="1" w:styleId="Default">
    <w:name w:val="Default"/>
    <w:rsid w:val="00914B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A4386E"/>
    <w:pPr>
      <w:spacing w:after="0" w:line="240" w:lineRule="auto"/>
    </w:pPr>
    <w:rPr>
      <w:rFonts w:ascii="Garamond" w:eastAsia="Times New Roman" w:hAnsi="Garamond" w:cs="Times New Roman"/>
      <w:noProof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C258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C2584"/>
    <w:rPr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807E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07E2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07E24"/>
    <w:rPr>
      <w:rFonts w:ascii="Garamond" w:eastAsia="Times New Roman" w:hAnsi="Garamond" w:cs="Times New Roman"/>
      <w:noProof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07E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07E24"/>
    <w:rPr>
      <w:rFonts w:ascii="Garamond" w:eastAsia="Times New Roman" w:hAnsi="Garamond" w:cs="Times New Roman"/>
      <w:b/>
      <w:bCs/>
      <w:noProof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1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2024-01-04T09:20:00Z</dcterms:created>
  <dcterms:modified xsi:type="dcterms:W3CDTF">2024-03-22T07:45:00Z</dcterms:modified>
</cp:coreProperties>
</file>