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B1888" w14:textId="00661D32" w:rsidR="001B4060" w:rsidDel="00F22CEF" w:rsidRDefault="00F22CEF" w:rsidP="00B37B36">
      <w:pPr>
        <w:widowControl w:val="0"/>
        <w:spacing w:before="120" w:line="264" w:lineRule="auto"/>
        <w:ind w:left="357" w:hanging="357"/>
        <w:rPr>
          <w:del w:id="0" w:author="Lucia Štrboá" w:date="2024-04-12T10:28:00Z" w16du:dateUtc="2024-04-12T08:28:00Z"/>
          <w:rFonts w:asciiTheme="majorHAnsi" w:hAnsiTheme="majorHAnsi" w:cs="Arial"/>
          <w:b/>
          <w:bCs/>
          <w:sz w:val="28"/>
          <w:szCs w:val="28"/>
        </w:rPr>
      </w:pPr>
      <w:ins w:id="1" w:author="Lucia Štrboá" w:date="2024-04-12T10:28:00Z" w16du:dateUtc="2024-04-12T08:28:00Z">
        <w:r w:rsidRPr="00F22CEF">
          <w:rPr>
            <w:rFonts w:asciiTheme="majorHAnsi" w:hAnsiTheme="majorHAnsi" w:cs="Arial"/>
            <w:b/>
            <w:bCs/>
            <w:sz w:val="28"/>
            <w:szCs w:val="28"/>
          </w:rPr>
          <w:t xml:space="preserve">Zoznam zrealizovaných stavebných prác </w:t>
        </w:r>
      </w:ins>
      <w:del w:id="2" w:author="Lucia Štrboá" w:date="2024-04-12T10:28:00Z" w16du:dateUtc="2024-04-12T08:28:00Z">
        <w:r w:rsidR="00676E70" w:rsidRPr="00676E70" w:rsidDel="00F22CEF">
          <w:rPr>
            <w:rFonts w:asciiTheme="majorHAnsi" w:hAnsiTheme="majorHAnsi" w:cs="Arial"/>
            <w:b/>
            <w:bCs/>
            <w:sz w:val="28"/>
            <w:szCs w:val="28"/>
          </w:rPr>
          <w:delText>Zoznam poskytnutých služieb</w:delText>
        </w:r>
      </w:del>
    </w:p>
    <w:p w14:paraId="0888C301" w14:textId="77777777" w:rsidR="00F22CEF" w:rsidRPr="00676E70" w:rsidRDefault="00F22CEF" w:rsidP="001B4060">
      <w:pPr>
        <w:widowControl w:val="0"/>
        <w:spacing w:before="120" w:line="264" w:lineRule="auto"/>
        <w:ind w:left="357" w:hanging="357"/>
        <w:jc w:val="center"/>
        <w:rPr>
          <w:ins w:id="3" w:author="Lucia Štrboá" w:date="2024-04-12T10:28:00Z" w16du:dateUtc="2024-04-12T08:28:00Z"/>
          <w:rFonts w:asciiTheme="majorHAnsi" w:hAnsiTheme="majorHAnsi" w:cs="Arial"/>
          <w:b/>
          <w:bCs/>
          <w:sz w:val="28"/>
          <w:szCs w:val="28"/>
        </w:rPr>
      </w:pPr>
    </w:p>
    <w:p w14:paraId="7540A4E4" w14:textId="6E54F56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C02AA0D" w14:textId="396CCB19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428BDE" w14:textId="41E7035E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CFC80A4" w14:textId="7A72DC1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BC21A9" w14:textId="2B2D75D2" w:rsidR="000926BE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4" w:name="_Hlk139963866"/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 xml:space="preserve">v rámci </w:t>
      </w:r>
      <w:r w:rsidR="00A06647">
        <w:rPr>
          <w:rFonts w:ascii="Cambria" w:hAnsi="Cambria" w:cs="Arial"/>
        </w:rPr>
        <w:t>verejného obstarávania</w:t>
      </w:r>
      <w:r>
        <w:rPr>
          <w:rFonts w:ascii="Cambria" w:hAnsi="Cambria" w:cs="Arial"/>
        </w:rPr>
        <w:t xml:space="preserve"> </w:t>
      </w:r>
      <w:r w:rsidR="00A06647">
        <w:rPr>
          <w:rFonts w:ascii="Cambria" w:hAnsi="Cambria" w:cs="Arial"/>
        </w:rPr>
        <w:t>predmet</w:t>
      </w:r>
      <w:r>
        <w:rPr>
          <w:rFonts w:ascii="Cambria" w:hAnsi="Cambria" w:cs="Arial"/>
        </w:rPr>
        <w:t xml:space="preserve"> nadlimitnej zákazky </w:t>
      </w:r>
      <w:r>
        <w:rPr>
          <w:rFonts w:ascii="Cambria" w:hAnsi="Cambria"/>
          <w:bCs/>
        </w:rPr>
        <w:t>„</w:t>
      </w:r>
      <w:r w:rsidR="002E4359" w:rsidRPr="004806AB">
        <w:rPr>
          <w:b/>
          <w:bCs/>
        </w:rPr>
        <w:t>KE, Modernizácia električkových tratí MET v meste Košice, 2. etapa</w:t>
      </w:r>
      <w:r w:rsidR="002E4359" w:rsidRPr="000B3A30">
        <w:rPr>
          <w:b/>
          <w:bCs/>
        </w:rPr>
        <w:t>, UČS 17 a UČS 18</w:t>
      </w:r>
      <w:r w:rsidR="004F435B" w:rsidRPr="004F435B">
        <w:rPr>
          <w:rFonts w:ascii="Cambria" w:hAnsi="Cambria"/>
        </w:rPr>
        <w:t>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D84314" w:rsidRPr="004806AB">
        <w:rPr>
          <w:b/>
          <w:bCs/>
        </w:rPr>
        <w:t>Mesto Košice</w:t>
      </w:r>
      <w:r w:rsidR="004F435B" w:rsidRPr="004F435B">
        <w:rPr>
          <w:rFonts w:ascii="Cambria" w:hAnsi="Cambria"/>
          <w:b/>
          <w:bCs/>
          <w:noProof/>
        </w:rPr>
        <w:t xml:space="preserve">, </w:t>
      </w:r>
      <w:r w:rsidR="00BF4E36">
        <w:rPr>
          <w:rFonts w:asciiTheme="majorHAnsi" w:hAnsiTheme="majorHAnsi" w:cs="Arial"/>
        </w:rPr>
        <w:t xml:space="preserve">so sídlom </w:t>
      </w:r>
      <w:r w:rsidR="00BF4E36" w:rsidRPr="00BA62D3">
        <w:rPr>
          <w:rFonts w:asciiTheme="majorHAnsi" w:hAnsiTheme="majorHAnsi" w:cs="Arial"/>
        </w:rPr>
        <w:t>Trieda SNP 48/A, 040 01 Košice</w:t>
      </w:r>
      <w:r w:rsidR="00BF4E36">
        <w:rPr>
          <w:rFonts w:asciiTheme="majorHAnsi" w:hAnsiTheme="majorHAnsi" w:cs="Arial"/>
        </w:rPr>
        <w:t xml:space="preserve">, </w:t>
      </w:r>
      <w:r w:rsidR="00BF4E36" w:rsidRPr="0024080A">
        <w:rPr>
          <w:rFonts w:asciiTheme="majorHAnsi" w:hAnsiTheme="majorHAnsi" w:cs="Arial"/>
        </w:rPr>
        <w:t xml:space="preserve">IČO: </w:t>
      </w:r>
      <w:r w:rsidR="00BF4E36" w:rsidRPr="00712E38">
        <w:rPr>
          <w:rFonts w:asciiTheme="majorHAnsi" w:hAnsiTheme="majorHAnsi" w:cs="Arial"/>
        </w:rPr>
        <w:t>00 691 135</w:t>
      </w:r>
      <w:r w:rsidRPr="006C5009">
        <w:rPr>
          <w:rFonts w:ascii="Cambria" w:hAnsi="Cambria" w:cs="Arial"/>
        </w:rPr>
        <w:t xml:space="preserve">, </w:t>
      </w:r>
      <w:r w:rsidR="00636F20" w:rsidRPr="006C5009">
        <w:rPr>
          <w:rFonts w:ascii="Cambria" w:hAnsi="Cambria" w:cs="Arial"/>
        </w:rPr>
        <w:t>týmto</w:t>
      </w:r>
      <w:r w:rsidR="00636F20">
        <w:rPr>
          <w:rFonts w:ascii="Cambria" w:hAnsi="Cambria" w:cs="Arial"/>
        </w:rPr>
        <w:t xml:space="preserve"> predkladáme nasledovný </w:t>
      </w:r>
      <w:bookmarkEnd w:id="4"/>
      <w:r w:rsidR="00636F20">
        <w:rPr>
          <w:rFonts w:ascii="Cambria" w:hAnsi="Cambria" w:cs="Arial"/>
        </w:rPr>
        <w:t xml:space="preserve">Zoznam </w:t>
      </w:r>
      <w:r w:rsidR="00C56AE6" w:rsidRPr="0028143D">
        <w:t>zrealizovaných stavebných prác</w:t>
      </w:r>
      <w:r w:rsidR="00636F20">
        <w:rPr>
          <w:rFonts w:ascii="Cambria" w:hAnsi="Cambria" w:cs="Arial"/>
        </w:rPr>
        <w:t xml:space="preserve"> podľa ustanovenia bodu </w:t>
      </w:r>
      <w:r w:rsidR="00851238">
        <w:rPr>
          <w:rFonts w:ascii="Cambria" w:hAnsi="Cambria" w:cs="Arial"/>
        </w:rPr>
        <w:t>3.2</w:t>
      </w:r>
      <w:r w:rsidR="00A20F2A">
        <w:rPr>
          <w:rFonts w:ascii="Cambria" w:hAnsi="Cambria" w:cs="Arial"/>
        </w:rPr>
        <w:t xml:space="preserve"> </w:t>
      </w:r>
      <w:r w:rsidR="00173853">
        <w:rPr>
          <w:rFonts w:ascii="Cambria" w:hAnsi="Cambria" w:cs="Arial"/>
        </w:rPr>
        <w:t xml:space="preserve">časti </w:t>
      </w:r>
      <w:r w:rsidR="00851238">
        <w:rPr>
          <w:rFonts w:ascii="Cambria" w:hAnsi="Cambria" w:cs="Arial"/>
        </w:rPr>
        <w:t>E</w:t>
      </w:r>
      <w:r w:rsidR="00636F20">
        <w:rPr>
          <w:rFonts w:ascii="Cambria" w:hAnsi="Cambria" w:cs="Arial"/>
        </w:rPr>
        <w:t xml:space="preserve"> (Podmienky účasti) </w:t>
      </w:r>
      <w:bookmarkStart w:id="5" w:name="_Hlk139963904"/>
      <w:r w:rsidR="00A06647">
        <w:rPr>
          <w:rFonts w:ascii="Cambria" w:hAnsi="Cambria" w:cs="Arial"/>
        </w:rPr>
        <w:t>súťažných podkladov</w:t>
      </w:r>
      <w:bookmarkEnd w:id="5"/>
      <w:r>
        <w:rPr>
          <w:rFonts w:asciiTheme="majorHAnsi" w:hAnsiTheme="majorHAnsi" w:cs="Arial"/>
          <w:bCs/>
        </w:rPr>
        <w:t>.</w:t>
      </w:r>
    </w:p>
    <w:tbl>
      <w:tblPr>
        <w:tblStyle w:val="Mriekatabuky"/>
        <w:tblW w:w="4938" w:type="pct"/>
        <w:tblInd w:w="-1" w:type="dxa"/>
        <w:tblLook w:val="04A0" w:firstRow="1" w:lastRow="0" w:firstColumn="1" w:lastColumn="0" w:noHBand="0" w:noVBand="1"/>
      </w:tblPr>
      <w:tblGrid>
        <w:gridCol w:w="2936"/>
        <w:gridCol w:w="6014"/>
      </w:tblGrid>
      <w:tr w:rsidR="00A06647" w:rsidRPr="00F15E72" w14:paraId="34695FC2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790C3" w14:textId="1A3FD42D" w:rsidR="00A06647" w:rsidRDefault="00A06647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DB0347" w:rsidRPr="00173853">
              <w:rPr>
                <w:rFonts w:ascii="Cambria" w:hAnsi="Cambria" w:cs="Arial"/>
                <w:b/>
              </w:rPr>
              <w:t xml:space="preserve">) </w:t>
            </w:r>
            <w:r w:rsidR="00173853" w:rsidRPr="00173853">
              <w:rPr>
                <w:rFonts w:ascii="Cambria" w:hAnsi="Cambria" w:cs="Arial"/>
                <w:b/>
              </w:rPr>
              <w:t xml:space="preserve">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="00173853"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  <w:r w:rsidR="00173853" w:rsidRPr="00A06647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8D3D65" w:rsidRPr="00F15E72" w14:paraId="750AC442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640E26E5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9960C" w14:textId="3EC5ED3E" w:rsidR="00BE6E46" w:rsidRDefault="007F0AA9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A92503">
              <w:rPr>
                <w:rFonts w:asciiTheme="majorHAnsi" w:hAnsiTheme="majorHAnsi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b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07800FE6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F7058C" w14:textId="77777777" w:rsidR="00BE6E46" w:rsidRPr="00F15E72" w:rsidRDefault="00BE6E46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9C83FB" w14:textId="77777777" w:rsidR="00BE6E46" w:rsidRDefault="00BE6E46" w:rsidP="00EB4CBD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69CE2644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5E5B65B0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EFF" w14:textId="7358F2B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6DAC8A06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76BDC424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6F2A7C" w14:textId="77F7C94A" w:rsidR="00BE6E46" w:rsidRDefault="007F0AA9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>plnenia k</w:t>
            </w:r>
            <w:r w:rsidR="00DB0347">
              <w:rPr>
                <w:rFonts w:asciiTheme="majorHAnsi" w:eastAsia="Calibri" w:hAnsiTheme="majorHAnsi" w:cs="Arial"/>
                <w:b/>
                <w:lang w:eastAsia="en-US"/>
              </w:rPr>
              <w:t> 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</w:t>
            </w:r>
            <w:r w:rsidR="00DB0347">
              <w:rPr>
                <w:rFonts w:ascii="Cambria" w:hAnsi="Cambria" w:cs="Arial"/>
                <w:b/>
              </w:rPr>
              <w:t xml:space="preserve">písm. </w:t>
            </w:r>
            <w:r w:rsidR="000D2AD8">
              <w:rPr>
                <w:rFonts w:ascii="Cambria" w:hAnsi="Cambria" w:cs="Arial"/>
                <w:b/>
              </w:rPr>
              <w:t>c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18CB6C05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1A84E6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695415" w14:textId="77777777" w:rsidR="00BE6E46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44767D7A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ACBE" w14:textId="07B12752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E651" w14:textId="323E360E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637D6E9E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992D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FD63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BE6E46" w14:paraId="3018BC2D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099151" w14:textId="1E4BE865" w:rsidR="00BE6E46" w:rsidRDefault="007F0AA9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</w:t>
            </w:r>
            <w:r w:rsidR="00DB0347">
              <w:rPr>
                <w:rFonts w:ascii="Cambria" w:hAnsi="Cambria" w:cs="Arial"/>
                <w:b/>
              </w:rPr>
              <w:t xml:space="preserve">písm. </w:t>
            </w:r>
            <w:r w:rsidR="000D2AD8">
              <w:rPr>
                <w:rFonts w:ascii="Cambria" w:hAnsi="Cambria" w:cs="Arial"/>
                <w:b/>
              </w:rPr>
              <w:t>d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BE6E46" w14:paraId="25F88F64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7C577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5F4C23" w14:textId="77777777" w:rsidR="00BE6E46" w:rsidRDefault="00BE6E46" w:rsidP="00BE6E46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BE6E46" w:rsidRPr="00F15E72" w14:paraId="76464DCC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BD67" w14:textId="323142BE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FC9A" w14:textId="26DA5375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BE6E46" w:rsidRPr="00F15E72" w14:paraId="71649D5F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919C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2F3" w14:textId="77777777" w:rsidR="00BE6E46" w:rsidRPr="00F15E72" w:rsidRDefault="00BE6E46" w:rsidP="00BE6E46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738FEB6A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bookmarkStart w:id="6" w:name="_Hlk139964264"/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</w:t>
      </w:r>
      <w:r w:rsidR="00C05E19">
        <w:rPr>
          <w:rFonts w:asciiTheme="majorHAnsi" w:eastAsia="Calibri" w:hAnsiTheme="majorHAnsi" w:cs="Arial"/>
          <w:lang w:eastAsia="en-US"/>
        </w:rPr>
        <w:t>b</w:t>
      </w:r>
      <w:r w:rsidR="002904CB">
        <w:rPr>
          <w:rFonts w:asciiTheme="majorHAnsi" w:eastAsia="Calibri" w:hAnsiTheme="majorHAnsi" w:cs="Arial"/>
          <w:lang w:eastAsia="en-US"/>
        </w:rPr>
        <w:t>)</w:t>
      </w:r>
      <w:r w:rsidR="004A10B4">
        <w:rPr>
          <w:rFonts w:asciiTheme="majorHAnsi" w:eastAsia="Calibri" w:hAnsiTheme="majorHAnsi" w:cs="Arial"/>
          <w:lang w:eastAsia="en-US"/>
        </w:rPr>
        <w:t xml:space="preserve"> </w:t>
      </w:r>
      <w:r w:rsidR="00DD36B6">
        <w:rPr>
          <w:rFonts w:asciiTheme="majorHAnsi" w:eastAsia="Calibri" w:hAnsiTheme="majorHAnsi" w:cs="Arial"/>
          <w:lang w:eastAsia="en-US"/>
        </w:rPr>
        <w:t>z</w:t>
      </w:r>
      <w:r w:rsidR="002904CB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bookmarkEnd w:id="6"/>
      <w:r w:rsidR="00BE6E46">
        <w:rPr>
          <w:rFonts w:asciiTheme="majorHAnsi" w:eastAsia="Calibri" w:hAnsiTheme="majorHAnsi" w:cs="Arial"/>
          <w:lang w:eastAsia="en-US"/>
        </w:rPr>
        <w:t>.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7C0D66AB" w14:textId="716D2225" w:rsidR="00451B30" w:rsidRDefault="00BE6E46" w:rsidP="00131E59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D51570" w:rsidRPr="00E8625A" w14:paraId="0CBD1879" w14:textId="77777777" w:rsidTr="00963A95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6CE79E9F" w14:textId="0E42F75C" w:rsidR="00D51570" w:rsidRPr="007F662B" w:rsidRDefault="007F0AA9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bookmarkStart w:id="7" w:name="_Hlk139964438"/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264D1F">
              <w:rPr>
                <w:rFonts w:ascii="Cambria" w:hAnsi="Cambria" w:cs="Arial"/>
                <w:b/>
              </w:rPr>
              <w:t>3.2</w:t>
            </w:r>
            <w:r w:rsidR="00264D1F"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264D1F" w:rsidRPr="00173853">
              <w:rPr>
                <w:rFonts w:ascii="Cambria" w:hAnsi="Cambria" w:cs="Arial"/>
                <w:b/>
              </w:rPr>
              <w:t xml:space="preserve">) časti </w:t>
            </w:r>
            <w:r w:rsidR="00264D1F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E8625A" w:rsidRPr="00E8625A" w14:paraId="2258E422" w14:textId="77777777" w:rsidTr="00963A95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963A95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3CE6" w:rsidRPr="00E8625A" w14:paraId="2B0E3CF9" w14:textId="77777777" w:rsidTr="00963A95">
        <w:trPr>
          <w:cantSplit/>
        </w:trPr>
        <w:tc>
          <w:tcPr>
            <w:tcW w:w="1481" w:type="pct"/>
          </w:tcPr>
          <w:p w14:paraId="2A08B310" w14:textId="3D130479" w:rsidR="00633CE6" w:rsidRDefault="00633CE6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2ACA398A" w14:textId="0AF4C5F8" w:rsidR="00633CE6" w:rsidRPr="00F702C9" w:rsidRDefault="00633CE6" w:rsidP="00207D27">
            <w:pPr>
              <w:pStyle w:val="Zkladn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>15.02.2017</w:t>
            </w:r>
            <w:r w:rsidR="00842F46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="00842F46"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="00F41928" w:rsidRPr="00F702C9">
              <w:rPr>
                <w:rFonts w:asciiTheme="majorHAnsi" w:hAnsiTheme="majorHAnsi"/>
              </w:rPr>
              <w:t>zrealizovali stavebn</w:t>
            </w:r>
            <w:r w:rsidR="00F702C9" w:rsidRPr="00F702C9">
              <w:rPr>
                <w:rFonts w:asciiTheme="majorHAnsi" w:hAnsiTheme="majorHAnsi"/>
              </w:rPr>
              <w:t>é</w:t>
            </w:r>
            <w:r w:rsidR="00F41928" w:rsidRPr="00F702C9">
              <w:rPr>
                <w:rFonts w:asciiTheme="majorHAnsi" w:hAnsiTheme="majorHAnsi"/>
              </w:rPr>
              <w:t xml:space="preserve"> prác</w:t>
            </w:r>
            <w:r w:rsidR="00F702C9" w:rsidRPr="00F702C9">
              <w:rPr>
                <w:rFonts w:asciiTheme="majorHAnsi" w:hAnsiTheme="majorHAnsi"/>
              </w:rPr>
              <w:t>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 w:rsidR="007F2721"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633CE6" w:rsidRPr="00E8625A" w14:paraId="1268509F" w14:textId="77777777" w:rsidTr="00963A95">
        <w:trPr>
          <w:cantSplit/>
        </w:trPr>
        <w:tc>
          <w:tcPr>
            <w:tcW w:w="1481" w:type="pct"/>
          </w:tcPr>
          <w:p w14:paraId="433303F8" w14:textId="19A108E8" w:rsidR="00633CE6" w:rsidRPr="00633CE6" w:rsidRDefault="00633CE6" w:rsidP="00633CE6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Popis </w:t>
            </w:r>
            <w:r w:rsidR="00842F46">
              <w:rPr>
                <w:rFonts w:ascii="Cambria" w:hAnsi="Cambria" w:cs="Arial"/>
              </w:rPr>
              <w:t>referenčnej zákazky</w:t>
            </w:r>
          </w:p>
        </w:tc>
        <w:tc>
          <w:tcPr>
            <w:tcW w:w="3519" w:type="pct"/>
          </w:tcPr>
          <w:p w14:paraId="3FAC82AB" w14:textId="77777777" w:rsidR="00963A95" w:rsidRDefault="00963A95" w:rsidP="00633CE6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5E0ED083" w14:textId="77777777" w:rsidR="00633CE6" w:rsidRDefault="00963A95" w:rsidP="00633CE6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dvojkoľajovej trati nasledovného druhu: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54263FA" w14:textId="77777777" w:rsidR="00963A95" w:rsidRDefault="00963A95" w:rsidP="00633CE6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D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>ĺžka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trate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,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ktorá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bola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predmetom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týchto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stavebných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prác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mala v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ucelenom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úseku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km,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zástavky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a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križovania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cestným</w:t>
            </w:r>
            <w:proofErr w:type="spellEnd"/>
            <w:r w:rsidRPr="00963A95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963A95">
              <w:rPr>
                <w:rFonts w:asciiTheme="majorHAnsi" w:eastAsia="Calibri" w:hAnsiTheme="majorHAnsi" w:cs="Arial"/>
                <w:lang w:val="en-US" w:eastAsia="en-US"/>
              </w:rPr>
              <w:t>telesom</w:t>
            </w:r>
            <w:proofErr w:type="spellEnd"/>
          </w:p>
          <w:p w14:paraId="172C1D2F" w14:textId="362AE967" w:rsidR="00963A95" w:rsidRPr="00842F46" w:rsidRDefault="00963A95" w:rsidP="00633CE6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Stavebné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práce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vyššie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uvedenom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rozsahu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boli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realizované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intraviláne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</w:tc>
      </w:tr>
      <w:tr w:rsidR="00BD7B70" w:rsidRPr="00E8625A" w14:paraId="044F3A5C" w14:textId="77777777" w:rsidTr="00963A95">
        <w:trPr>
          <w:cantSplit/>
        </w:trPr>
        <w:tc>
          <w:tcPr>
            <w:tcW w:w="1481" w:type="pct"/>
          </w:tcPr>
          <w:p w14:paraId="09753257" w14:textId="15CC4B91" w:rsidR="00BD7B70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018D924" w14:textId="62480F00" w:rsidR="00BD7B70" w:rsidRPr="00BD7B70" w:rsidRDefault="00BD7B70" w:rsidP="00BD7B70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3"/>
            </w:r>
          </w:p>
        </w:tc>
      </w:tr>
      <w:tr w:rsidR="00BD7B70" w:rsidRPr="00E8625A" w14:paraId="2E5F5F1D" w14:textId="77777777" w:rsidTr="00963A95">
        <w:trPr>
          <w:cantSplit/>
        </w:trPr>
        <w:tc>
          <w:tcPr>
            <w:tcW w:w="1481" w:type="pct"/>
            <w:hideMark/>
          </w:tcPr>
          <w:p w14:paraId="15D7067C" w14:textId="7D91D932" w:rsidR="00BD7B70" w:rsidRPr="00E8625A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BD7B70" w:rsidRPr="00E8625A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767253" w:rsidRPr="00E8625A" w14:paraId="7871DC84" w14:textId="77777777" w:rsidTr="00963A95">
        <w:trPr>
          <w:cantSplit/>
        </w:trPr>
        <w:tc>
          <w:tcPr>
            <w:tcW w:w="1481" w:type="pct"/>
          </w:tcPr>
          <w:p w14:paraId="41EC3314" w14:textId="45B55BA1" w:rsidR="00767253" w:rsidRDefault="00FF1862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Potvrdenie</w:t>
            </w:r>
            <w:r w:rsidR="00767253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519" w:type="pct"/>
          </w:tcPr>
          <w:p w14:paraId="1D704E20" w14:textId="0DFAFFF6" w:rsidR="00767253" w:rsidRPr="008D3D65" w:rsidRDefault="0049098C" w:rsidP="00BD7B70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 w:rsidR="00037D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="000F6D7C" w:rsidRPr="0028143D">
              <w:t>potvrden</w:t>
            </w:r>
            <w:r w:rsidR="000F6D7C">
              <w:t>ie</w:t>
            </w:r>
            <w:r w:rsidR="000F6D7C" w:rsidRPr="0028143D">
              <w:t xml:space="preserve"> o uspokojivom vykonaní stavebných prác a zhodnotení uskutočnených stavebných prác podľa obchodných podmienok</w:t>
            </w:r>
            <w:r w:rsidR="000F6D7C">
              <w:t>.</w:t>
            </w:r>
          </w:p>
        </w:tc>
      </w:tr>
      <w:bookmarkEnd w:id="7"/>
    </w:tbl>
    <w:p w14:paraId="2C35DEDD" w14:textId="77777777" w:rsidR="000F03B6" w:rsidRDefault="000F03B6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3DC2F402" w14:textId="77777777" w:rsidR="00963A95" w:rsidRDefault="00963A95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12D0A113" w14:textId="68C0064E" w:rsidR="00963A95" w:rsidRDefault="00963A95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963A95" w:rsidRPr="00E8625A" w14:paraId="28FB5A2F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16A09185" w14:textId="64839512" w:rsidR="00963A95" w:rsidRPr="007F662B" w:rsidRDefault="00963A95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b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963A95" w:rsidRPr="00E8625A" w14:paraId="6344FC62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DBF7FC3" w14:textId="77777777" w:rsidR="00963A95" w:rsidRPr="007F662B" w:rsidRDefault="00963A95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5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69528A4" w14:textId="77777777" w:rsidR="00963A95" w:rsidRPr="007F662B" w:rsidRDefault="00963A95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2F50EB3C" w14:textId="77777777" w:rsidTr="00B86B6E">
        <w:trPr>
          <w:cantSplit/>
        </w:trPr>
        <w:tc>
          <w:tcPr>
            <w:tcW w:w="1481" w:type="pct"/>
            <w:hideMark/>
          </w:tcPr>
          <w:p w14:paraId="68932F83" w14:textId="77777777" w:rsidR="00963A95" w:rsidRPr="00E8625A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7192B4B7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242BC18D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DACF572" w14:textId="77777777" w:rsidR="00963A95" w:rsidRPr="00E8625A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330EB749" w14:textId="77777777" w:rsidTr="00B86B6E">
        <w:trPr>
          <w:cantSplit/>
        </w:trPr>
        <w:tc>
          <w:tcPr>
            <w:tcW w:w="1481" w:type="pct"/>
          </w:tcPr>
          <w:p w14:paraId="4E5D27F3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66D2763C" w14:textId="4B4B8415" w:rsidR="00963A95" w:rsidRPr="00F702C9" w:rsidRDefault="00963A95" w:rsidP="00B86B6E">
            <w:pPr>
              <w:pStyle w:val="Zkladn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963A95" w:rsidRPr="00E8625A" w14:paraId="4DDE6C37" w14:textId="77777777" w:rsidTr="00B86B6E">
        <w:trPr>
          <w:cantSplit/>
        </w:trPr>
        <w:tc>
          <w:tcPr>
            <w:tcW w:w="1481" w:type="pct"/>
          </w:tcPr>
          <w:p w14:paraId="569A3D0A" w14:textId="77777777" w:rsidR="00963A95" w:rsidRPr="00633CE6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76249A72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7FF750A9" w14:textId="2D26138D" w:rsidR="00963A95" w:rsidRPr="00842F46" w:rsidRDefault="00963A95" w:rsidP="0088169D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="0088169D" w:rsidRPr="0088169D">
              <w:rPr>
                <w:rFonts w:ascii="Cambria" w:hAnsi="Cambria" w:cs="Arial"/>
                <w:highlight w:val="yellow"/>
              </w:rPr>
              <w:t>trakčnom / trolejovom</w:t>
            </w:r>
            <w:r w:rsidR="0088169D">
              <w:rPr>
                <w:rStyle w:val="Odkaznapoznmkupodiarou"/>
                <w:rFonts w:ascii="Cambria" w:hAnsi="Cambria" w:cs="Arial"/>
                <w:highlight w:val="yellow"/>
              </w:rPr>
              <w:footnoteReference w:id="6"/>
            </w:r>
            <w:r w:rsidR="0088169D">
              <w:rPr>
                <w:rFonts w:ascii="Cambria" w:hAnsi="Cambria" w:cs="Arial"/>
              </w:rPr>
              <w:t xml:space="preserve"> </w:t>
            </w:r>
            <w:r w:rsidR="005246C7">
              <w:rPr>
                <w:rFonts w:ascii="Cambria" w:hAnsi="Cambria" w:cs="Arial"/>
              </w:rPr>
              <w:t>vedení.</w:t>
            </w:r>
          </w:p>
        </w:tc>
      </w:tr>
      <w:tr w:rsidR="00963A95" w:rsidRPr="00E8625A" w14:paraId="344490B0" w14:textId="77777777" w:rsidTr="00B86B6E">
        <w:trPr>
          <w:cantSplit/>
        </w:trPr>
        <w:tc>
          <w:tcPr>
            <w:tcW w:w="1481" w:type="pct"/>
          </w:tcPr>
          <w:p w14:paraId="68EA4787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EC7062B" w14:textId="77777777" w:rsidR="00963A95" w:rsidRPr="00BD7B70" w:rsidRDefault="00963A95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</w:tc>
      </w:tr>
      <w:tr w:rsidR="00963A95" w:rsidRPr="00E8625A" w14:paraId="6B5953A7" w14:textId="77777777" w:rsidTr="00B86B6E">
        <w:trPr>
          <w:cantSplit/>
        </w:trPr>
        <w:tc>
          <w:tcPr>
            <w:tcW w:w="1481" w:type="pct"/>
            <w:hideMark/>
          </w:tcPr>
          <w:p w14:paraId="456F8D86" w14:textId="77777777" w:rsidR="00963A95" w:rsidRPr="00E8625A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8"/>
            </w:r>
          </w:p>
        </w:tc>
        <w:tc>
          <w:tcPr>
            <w:tcW w:w="3519" w:type="pct"/>
          </w:tcPr>
          <w:p w14:paraId="6395227F" w14:textId="77777777" w:rsidR="00963A95" w:rsidRPr="00E8625A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63A95" w:rsidRPr="00E8625A" w14:paraId="5F0D774C" w14:textId="77777777" w:rsidTr="00B86B6E">
        <w:trPr>
          <w:cantSplit/>
        </w:trPr>
        <w:tc>
          <w:tcPr>
            <w:tcW w:w="1481" w:type="pct"/>
          </w:tcPr>
          <w:p w14:paraId="5CEB0EA0" w14:textId="77777777" w:rsidR="00963A95" w:rsidRDefault="00963A95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409CEBC3" w14:textId="77777777" w:rsidR="00963A95" w:rsidRPr="008D3D65" w:rsidRDefault="00963A95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29BEC537" w14:textId="77777777" w:rsidR="00963A95" w:rsidRDefault="00963A95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5A5A0961" w14:textId="4B26BAE2" w:rsidR="005246C7" w:rsidRDefault="005246C7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5246C7" w:rsidRPr="00E8625A" w14:paraId="358CC6E3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4B3B1B22" w14:textId="54DF82C2" w:rsidR="005246C7" w:rsidRPr="007F662B" w:rsidRDefault="005246C7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c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5246C7" w:rsidRPr="00E8625A" w14:paraId="5AE6190B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74B6BCA4" w14:textId="77777777" w:rsidR="005246C7" w:rsidRPr="007F662B" w:rsidRDefault="005246C7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9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216FD90A" w14:textId="77777777" w:rsidR="005246C7" w:rsidRPr="007F662B" w:rsidRDefault="005246C7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7B9AD785" w14:textId="77777777" w:rsidTr="00B86B6E">
        <w:trPr>
          <w:cantSplit/>
        </w:trPr>
        <w:tc>
          <w:tcPr>
            <w:tcW w:w="1481" w:type="pct"/>
            <w:hideMark/>
          </w:tcPr>
          <w:p w14:paraId="485B8E9E" w14:textId="77777777" w:rsidR="005246C7" w:rsidRPr="00E8625A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7B7B1225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B7411F9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EE25319" w14:textId="77777777" w:rsidR="005246C7" w:rsidRPr="00E8625A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511DBECF" w14:textId="77777777" w:rsidTr="00B86B6E">
        <w:trPr>
          <w:cantSplit/>
        </w:trPr>
        <w:tc>
          <w:tcPr>
            <w:tcW w:w="1481" w:type="pct"/>
          </w:tcPr>
          <w:p w14:paraId="7E4B09D1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1FC4848C" w14:textId="2CBBC719" w:rsidR="005246C7" w:rsidRPr="00F702C9" w:rsidRDefault="005246C7" w:rsidP="00B86B6E">
            <w:pPr>
              <w:pStyle w:val="Zkladn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>Vyhlasujeme, že od dátumu</w:t>
            </w:r>
            <w:r w:rsidR="004B710B">
              <w:rPr>
                <w:rFonts w:asciiTheme="majorHAnsi" w:hAnsiTheme="majorHAnsi" w:cs="Arial"/>
              </w:rPr>
              <w:t xml:space="preserve">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5246C7" w:rsidRPr="00E8625A" w14:paraId="22590100" w14:textId="77777777" w:rsidTr="00B86B6E">
        <w:trPr>
          <w:cantSplit/>
        </w:trPr>
        <w:tc>
          <w:tcPr>
            <w:tcW w:w="1481" w:type="pct"/>
          </w:tcPr>
          <w:p w14:paraId="7D2DDDC4" w14:textId="77777777" w:rsidR="005246C7" w:rsidRPr="00633CE6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63A1AED9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pacing w:val="-2"/>
              </w:rPr>
              <w:t xml:space="preserve">Cena týchto prác poskytnutých v rámci Referenčného obdobia bez DPH je nasledovná: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>
              <w:rPr>
                <w:rFonts w:ascii="Cambria" w:hAnsi="Cambria" w:cs="Arial"/>
              </w:rPr>
              <w:t xml:space="preserve"> </w:t>
            </w:r>
          </w:p>
          <w:p w14:paraId="4CBDA468" w14:textId="7E80F407" w:rsidR="005246C7" w:rsidRPr="00842F46" w:rsidRDefault="005246C7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Pr="005246C7">
              <w:rPr>
                <w:rFonts w:ascii="Cambria" w:hAnsi="Cambria" w:cs="Arial"/>
              </w:rPr>
              <w:t>zabezpečovacích a oznamovacích zariadeniach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5246C7" w:rsidRPr="00E8625A" w14:paraId="095C8E9D" w14:textId="77777777" w:rsidTr="00B86B6E">
        <w:trPr>
          <w:cantSplit/>
        </w:trPr>
        <w:tc>
          <w:tcPr>
            <w:tcW w:w="1481" w:type="pct"/>
          </w:tcPr>
          <w:p w14:paraId="4B8820F6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40654D8A" w14:textId="77777777" w:rsidR="005246C7" w:rsidRPr="00BD7B70" w:rsidRDefault="005246C7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0"/>
            </w:r>
          </w:p>
        </w:tc>
      </w:tr>
      <w:tr w:rsidR="005246C7" w:rsidRPr="00E8625A" w14:paraId="1B3A4D5F" w14:textId="77777777" w:rsidTr="00B86B6E">
        <w:trPr>
          <w:cantSplit/>
        </w:trPr>
        <w:tc>
          <w:tcPr>
            <w:tcW w:w="1481" w:type="pct"/>
            <w:hideMark/>
          </w:tcPr>
          <w:p w14:paraId="3ED7CA98" w14:textId="77777777" w:rsidR="005246C7" w:rsidRPr="00E8625A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1"/>
            </w:r>
          </w:p>
        </w:tc>
        <w:tc>
          <w:tcPr>
            <w:tcW w:w="3519" w:type="pct"/>
          </w:tcPr>
          <w:p w14:paraId="7783ED7A" w14:textId="77777777" w:rsidR="005246C7" w:rsidRPr="00E8625A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246C7" w:rsidRPr="00E8625A" w14:paraId="09506075" w14:textId="77777777" w:rsidTr="00B86B6E">
        <w:trPr>
          <w:cantSplit/>
        </w:trPr>
        <w:tc>
          <w:tcPr>
            <w:tcW w:w="1481" w:type="pct"/>
          </w:tcPr>
          <w:p w14:paraId="26B6E64B" w14:textId="77777777" w:rsidR="005246C7" w:rsidRDefault="005246C7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51AD883D" w14:textId="77777777" w:rsidR="005246C7" w:rsidRPr="008D3D65" w:rsidRDefault="005246C7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27DC587A" w14:textId="77777777" w:rsidR="005246C7" w:rsidRDefault="005246C7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48520ABF" w14:textId="0E730F64" w:rsidR="00631E58" w:rsidRDefault="00631E58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2"/>
      </w:tblGrid>
      <w:tr w:rsidR="00631E58" w:rsidRPr="00E8625A" w14:paraId="2B6693C6" w14:textId="77777777" w:rsidTr="00B86B6E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0C1F64B1" w14:textId="672A6307" w:rsidR="00631E58" w:rsidRPr="007F662B" w:rsidRDefault="00631E58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>
              <w:rPr>
                <w:rFonts w:ascii="Cambria" w:hAnsi="Cambria" w:cs="Arial"/>
                <w:b/>
              </w:rPr>
              <w:t>d</w:t>
            </w:r>
            <w:r w:rsidRPr="00173853">
              <w:rPr>
                <w:rFonts w:ascii="Cambria" w:hAnsi="Cambria" w:cs="Arial"/>
                <w:b/>
              </w:rPr>
              <w:t xml:space="preserve">) časti </w:t>
            </w:r>
            <w:r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631E58" w:rsidRPr="00E8625A" w14:paraId="04CF88B6" w14:textId="77777777" w:rsidTr="00B86B6E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193FD29F" w14:textId="77777777" w:rsidR="00631E58" w:rsidRPr="007F662B" w:rsidRDefault="00631E58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1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07FE060" w14:textId="77777777" w:rsidR="00631E58" w:rsidRPr="007F662B" w:rsidRDefault="00631E58" w:rsidP="00B86B6E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4160A667" w14:textId="77777777" w:rsidTr="00B86B6E">
        <w:trPr>
          <w:cantSplit/>
        </w:trPr>
        <w:tc>
          <w:tcPr>
            <w:tcW w:w="1481" w:type="pct"/>
            <w:hideMark/>
          </w:tcPr>
          <w:p w14:paraId="28BC6CAF" w14:textId="77777777" w:rsidR="00631E58" w:rsidRPr="00E8625A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5FA242C0" w14:textId="77777777" w:rsidR="00631E58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EE79D08" w14:textId="77777777" w:rsidR="00631E58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6804194" w14:textId="77777777" w:rsidR="00631E58" w:rsidRPr="00E8625A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5C920F7E" w14:textId="77777777" w:rsidTr="00B86B6E">
        <w:trPr>
          <w:cantSplit/>
        </w:trPr>
        <w:tc>
          <w:tcPr>
            <w:tcW w:w="1481" w:type="pct"/>
          </w:tcPr>
          <w:p w14:paraId="33DC9CE1" w14:textId="77777777" w:rsidR="00631E58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19" w:type="pct"/>
          </w:tcPr>
          <w:p w14:paraId="317B26F3" w14:textId="2988351D" w:rsidR="00631E58" w:rsidRPr="00F702C9" w:rsidRDefault="00631E58" w:rsidP="00B86B6E">
            <w:pPr>
              <w:pStyle w:val="Zkladn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4B710B">
              <w:rPr>
                <w:rFonts w:asciiTheme="majorHAnsi" w:eastAsia="Calibri" w:hAnsiTheme="majorHAnsi" w:cs="Arial"/>
                <w:lang w:val="en-US" w:eastAsia="en-US"/>
              </w:rPr>
              <w:t xml:space="preserve">15.02.2017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Pr="00F702C9">
              <w:rPr>
                <w:rFonts w:asciiTheme="majorHAnsi" w:hAnsiTheme="majorHAnsi"/>
              </w:rPr>
              <w:t>zrealizovali stavebné práce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631E58" w:rsidRPr="00E8625A" w14:paraId="33A1B947" w14:textId="77777777" w:rsidTr="00B86B6E">
        <w:trPr>
          <w:cantSplit/>
        </w:trPr>
        <w:tc>
          <w:tcPr>
            <w:tcW w:w="1481" w:type="pct"/>
          </w:tcPr>
          <w:p w14:paraId="6A693F18" w14:textId="77777777" w:rsidR="00631E58" w:rsidRPr="00633CE6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referenčnej zákazky</w:t>
            </w:r>
          </w:p>
        </w:tc>
        <w:tc>
          <w:tcPr>
            <w:tcW w:w="3519" w:type="pct"/>
          </w:tcPr>
          <w:p w14:paraId="267A0F17" w14:textId="3283E8AC" w:rsidR="00631E58" w:rsidRPr="00842F46" w:rsidRDefault="00631E58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Predmetom referenčného plnenia boli stavebné práce na </w:t>
            </w:r>
            <w:r w:rsidRPr="00631E58">
              <w:rPr>
                <w:rFonts w:ascii="Cambria" w:hAnsi="Cambria" w:cs="Arial"/>
              </w:rPr>
              <w:t xml:space="preserve">výstavbe, rekonštrukcii alebo modernizácii koľajového mosta s dĺžkou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631E58">
              <w:rPr>
                <w:rFonts w:ascii="Cambria" w:hAnsi="Cambria" w:cs="Arial"/>
              </w:rPr>
              <w:t>metrov.</w:t>
            </w:r>
          </w:p>
        </w:tc>
      </w:tr>
      <w:tr w:rsidR="00631E58" w:rsidRPr="00E8625A" w14:paraId="1F5E478F" w14:textId="77777777" w:rsidTr="00B86B6E">
        <w:trPr>
          <w:cantSplit/>
        </w:trPr>
        <w:tc>
          <w:tcPr>
            <w:tcW w:w="1481" w:type="pct"/>
          </w:tcPr>
          <w:p w14:paraId="5E4D9D0D" w14:textId="77777777" w:rsidR="00631E58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628EE7C4" w14:textId="77777777" w:rsidR="00631E58" w:rsidRPr="00BD7B70" w:rsidRDefault="00631E58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3"/>
            </w:r>
          </w:p>
        </w:tc>
      </w:tr>
      <w:tr w:rsidR="00631E58" w:rsidRPr="00E8625A" w14:paraId="538A0800" w14:textId="77777777" w:rsidTr="00B86B6E">
        <w:trPr>
          <w:cantSplit/>
        </w:trPr>
        <w:tc>
          <w:tcPr>
            <w:tcW w:w="1481" w:type="pct"/>
            <w:hideMark/>
          </w:tcPr>
          <w:p w14:paraId="7EEC0E5D" w14:textId="77777777" w:rsidR="00631E58" w:rsidRPr="00E8625A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14"/>
            </w:r>
          </w:p>
        </w:tc>
        <w:tc>
          <w:tcPr>
            <w:tcW w:w="3519" w:type="pct"/>
          </w:tcPr>
          <w:p w14:paraId="40F008AF" w14:textId="77777777" w:rsidR="00631E58" w:rsidRPr="00E8625A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1E58" w:rsidRPr="00E8625A" w14:paraId="1EBC96D0" w14:textId="77777777" w:rsidTr="00B86B6E">
        <w:trPr>
          <w:cantSplit/>
        </w:trPr>
        <w:tc>
          <w:tcPr>
            <w:tcW w:w="1481" w:type="pct"/>
          </w:tcPr>
          <w:p w14:paraId="7161CD73" w14:textId="77777777" w:rsidR="00631E58" w:rsidRDefault="00631E58" w:rsidP="00B86B6E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Potvrdenie </w:t>
            </w:r>
          </w:p>
        </w:tc>
        <w:tc>
          <w:tcPr>
            <w:tcW w:w="3519" w:type="pct"/>
          </w:tcPr>
          <w:p w14:paraId="5013B2BB" w14:textId="77777777" w:rsidR="00631E58" w:rsidRPr="008D3D65" w:rsidRDefault="00631E58" w:rsidP="00B86B6E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V </w:t>
            </w:r>
            <w:proofErr w:type="spellStart"/>
            <w:r w:rsidRPr="000F6D7C">
              <w:rPr>
                <w:rFonts w:asciiTheme="majorHAnsi" w:eastAsia="Calibri" w:hAnsiTheme="majorHAnsi" w:cs="Arial"/>
                <w:lang w:val="en-US" w:eastAsia="en-US"/>
              </w:rPr>
              <w:t>súlade</w:t>
            </w:r>
            <w:proofErr w:type="spellEnd"/>
            <w:r w:rsidRPr="000F6D7C">
              <w:rPr>
                <w:rFonts w:asciiTheme="majorHAnsi" w:eastAsia="Calibri" w:hAnsiTheme="majorHAnsi" w:cs="Arial"/>
                <w:lang w:val="en-US" w:eastAsia="en-US"/>
              </w:rPr>
              <w:t xml:space="preserve"> s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bod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om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3.2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E (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Podmienky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účasti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)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súťažných</w:t>
            </w:r>
            <w:proofErr w:type="spellEnd"/>
            <w:r w:rsidRPr="0049098C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49098C">
              <w:rPr>
                <w:rFonts w:asciiTheme="majorHAnsi" w:eastAsia="Calibri" w:hAnsiTheme="majorHAnsi" w:cs="Arial"/>
                <w:lang w:val="en-US" w:eastAsia="en-US"/>
              </w:rPr>
              <w:t>podkladov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predkladáme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v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prílohe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28143D">
              <w:t>potvrden</w:t>
            </w:r>
            <w:r>
              <w:t>ie</w:t>
            </w:r>
            <w:r w:rsidRPr="0028143D">
              <w:t xml:space="preserve"> o uspokojivom vykonaní stavebných prác a zhodnotení uskutočnených stavebných prác podľa obchodných podmienok</w:t>
            </w:r>
            <w:r>
              <w:t>.</w:t>
            </w:r>
          </w:p>
        </w:tc>
      </w:tr>
    </w:tbl>
    <w:p w14:paraId="6F22262C" w14:textId="77777777" w:rsidR="00631E58" w:rsidRDefault="00631E58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sectPr w:rsidR="00631E58" w:rsidSect="00125044">
      <w:headerReference w:type="default" r:id="rId8"/>
      <w:pgSz w:w="11906" w:h="16838"/>
      <w:pgMar w:top="19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3655" w14:textId="77777777" w:rsidR="00125044" w:rsidRDefault="00125044" w:rsidP="009D53CB">
      <w:r>
        <w:separator/>
      </w:r>
    </w:p>
  </w:endnote>
  <w:endnote w:type="continuationSeparator" w:id="0">
    <w:p w14:paraId="35E04DBF" w14:textId="77777777" w:rsidR="00125044" w:rsidRDefault="0012504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9313C" w14:textId="77777777" w:rsidR="00125044" w:rsidRDefault="00125044" w:rsidP="009D53CB">
      <w:r>
        <w:separator/>
      </w:r>
    </w:p>
  </w:footnote>
  <w:footnote w:type="continuationSeparator" w:id="0">
    <w:p w14:paraId="09BFFD7F" w14:textId="77777777" w:rsidR="00125044" w:rsidRDefault="00125044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36D959C0" w:rsidR="0027106A" w:rsidRPr="00310414" w:rsidRDefault="0027106A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4E179BCA" w14:textId="0F20EA24" w:rsidR="00BD7B70" w:rsidRPr="00310414" w:rsidRDefault="00BD7B70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</w:t>
      </w:r>
      <w:r w:rsidR="00310414" w:rsidRPr="00310414">
        <w:rPr>
          <w:rFonts w:asciiTheme="majorHAnsi" w:hAnsiTheme="majorHAnsi"/>
          <w:sz w:val="18"/>
          <w:szCs w:val="18"/>
        </w:rPr>
        <w:t>uvedie</w:t>
      </w:r>
      <w:r w:rsidRPr="00310414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4">
    <w:p w14:paraId="08EFC963" w14:textId="3A071F50" w:rsidR="00BD7B70" w:rsidRPr="00310414" w:rsidRDefault="00BD7B70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  <w:footnote w:id="5">
    <w:p w14:paraId="22A6882F" w14:textId="77777777" w:rsidR="00963A95" w:rsidRPr="00310414" w:rsidRDefault="00963A95" w:rsidP="00963A95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6">
    <w:p w14:paraId="1857D831" w14:textId="187C4A56" w:rsidR="0088169D" w:rsidRDefault="0088169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uchádzač preškrtne</w:t>
      </w:r>
    </w:p>
  </w:footnote>
  <w:footnote w:id="7">
    <w:p w14:paraId="69C34A4A" w14:textId="77777777" w:rsidR="00963A95" w:rsidRPr="00310414" w:rsidRDefault="00963A95" w:rsidP="00963A95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uvedie odkaz na evidenciu referencií v súlade so zákonom o verejnom obstarávaní. </w:t>
      </w:r>
    </w:p>
  </w:footnote>
  <w:footnote w:id="8">
    <w:p w14:paraId="0405E336" w14:textId="77777777" w:rsidR="00963A95" w:rsidRPr="00310414" w:rsidRDefault="00963A95" w:rsidP="00963A95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  <w:footnote w:id="9">
    <w:p w14:paraId="6B91293D" w14:textId="77777777" w:rsidR="005246C7" w:rsidRPr="00310414" w:rsidRDefault="005246C7" w:rsidP="005246C7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10">
    <w:p w14:paraId="72600AAB" w14:textId="77777777" w:rsidR="005246C7" w:rsidRPr="00310414" w:rsidRDefault="005246C7" w:rsidP="005246C7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uvedie odkaz na evidenciu referencií v súlade so zákonom o verejnom obstarávaní. </w:t>
      </w:r>
    </w:p>
  </w:footnote>
  <w:footnote w:id="11">
    <w:p w14:paraId="69863343" w14:textId="77777777" w:rsidR="005246C7" w:rsidRPr="00310414" w:rsidRDefault="005246C7" w:rsidP="005246C7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  <w:footnote w:id="12">
    <w:p w14:paraId="43F26C19" w14:textId="77777777" w:rsidR="00631E58" w:rsidRPr="00310414" w:rsidRDefault="00631E58" w:rsidP="00631E58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13">
    <w:p w14:paraId="4629E04F" w14:textId="77777777" w:rsidR="00631E58" w:rsidRPr="00310414" w:rsidRDefault="00631E58" w:rsidP="00631E58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uvedie odkaz na evidenciu referencií v súlade so zákonom o verejnom obstarávaní. </w:t>
      </w:r>
    </w:p>
  </w:footnote>
  <w:footnote w:id="14">
    <w:p w14:paraId="4F8F1FC0" w14:textId="77777777" w:rsidR="00631E58" w:rsidRPr="00310414" w:rsidRDefault="00631E58" w:rsidP="00631E58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9B0FC" w14:textId="6E58CC8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8" w:name="_Toc514419051"/>
    <w:bookmarkStart w:id="9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0D2AD8">
      <w:rPr>
        <w:rFonts w:asciiTheme="majorHAnsi" w:hAnsiTheme="majorHAnsi"/>
        <w:b/>
        <w:noProof/>
        <w:sz w:val="20"/>
        <w:szCs w:val="20"/>
      </w:rPr>
      <w:t xml:space="preserve">D2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bookmarkEnd w:id="8"/>
  <w:bookmarkEnd w:id="9"/>
  <w:p w14:paraId="7282B537" w14:textId="61022CCB" w:rsidR="00F15E72" w:rsidRPr="00F15E72" w:rsidRDefault="00F22CEF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ins w:id="10" w:author="Lucia Štrboá" w:date="2024-04-12T10:28:00Z" w16du:dateUtc="2024-04-12T08:28:00Z">
      <w:r w:rsidRPr="00F22CEF">
        <w:rPr>
          <w:rFonts w:asciiTheme="majorHAnsi" w:hAnsiTheme="majorHAnsi"/>
          <w:b/>
          <w:noProof/>
          <w:sz w:val="20"/>
          <w:szCs w:val="20"/>
        </w:rPr>
        <w:t xml:space="preserve">Zoznam zrealizovaných stavebných prác </w:t>
      </w:r>
    </w:ins>
    <w:del w:id="11" w:author="Lucia Štrboá" w:date="2024-04-12T10:28:00Z" w16du:dateUtc="2024-04-12T08:28:00Z">
      <w:r w:rsidR="00F15E72" w:rsidRPr="00F15E72" w:rsidDel="00F22CEF">
        <w:rPr>
          <w:rFonts w:asciiTheme="majorHAnsi" w:hAnsiTheme="majorHAnsi"/>
          <w:b/>
          <w:noProof/>
          <w:sz w:val="20"/>
          <w:szCs w:val="20"/>
        </w:rPr>
        <w:delText xml:space="preserve">Zoznam </w:delText>
      </w:r>
      <w:r w:rsidR="00946943" w:rsidDel="00F22CEF">
        <w:rPr>
          <w:rFonts w:asciiTheme="majorHAnsi" w:hAnsiTheme="majorHAnsi"/>
          <w:b/>
          <w:noProof/>
          <w:sz w:val="20"/>
          <w:szCs w:val="20"/>
        </w:rPr>
        <w:delText>poskytnutých služieb</w:delText>
      </w:r>
      <w:r w:rsidR="00F15E72" w:rsidRPr="00F15E72" w:rsidDel="00F22CEF">
        <w:rPr>
          <w:rFonts w:asciiTheme="majorHAnsi" w:hAnsiTheme="majorHAnsi"/>
          <w:b/>
          <w:noProof/>
          <w:sz w:val="20"/>
          <w:szCs w:val="20"/>
        </w:rPr>
        <w:delText xml:space="preserve"> </w:delText>
      </w:r>
    </w:del>
    <w:r w:rsidR="00F15E72" w:rsidRPr="00F15E72">
      <w:rPr>
        <w:rFonts w:asciiTheme="majorHAnsi" w:hAnsiTheme="majorHAnsi"/>
        <w:b/>
        <w:noProof/>
        <w:sz w:val="20"/>
        <w:szCs w:val="20"/>
      </w:rPr>
      <w:t>(referencií)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C13F9"/>
    <w:multiLevelType w:val="hybridMultilevel"/>
    <w:tmpl w:val="FE52450A"/>
    <w:lvl w:ilvl="0" w:tplc="2876B4F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5"/>
  </w:num>
  <w:num w:numId="2" w16cid:durableId="1312447771">
    <w:abstractNumId w:val="3"/>
  </w:num>
  <w:num w:numId="3" w16cid:durableId="1004286813">
    <w:abstractNumId w:val="4"/>
  </w:num>
  <w:num w:numId="4" w16cid:durableId="1069883030">
    <w:abstractNumId w:val="1"/>
  </w:num>
  <w:num w:numId="5" w16cid:durableId="1444224054">
    <w:abstractNumId w:val="0"/>
  </w:num>
  <w:num w:numId="6" w16cid:durableId="204768140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ucia Štrboá">
    <w15:presenceInfo w15:providerId="Windows Live" w15:userId="0175a8d4c57377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37D8C"/>
    <w:rsid w:val="000537FC"/>
    <w:rsid w:val="0008558B"/>
    <w:rsid w:val="000858A2"/>
    <w:rsid w:val="000926BE"/>
    <w:rsid w:val="000969D6"/>
    <w:rsid w:val="000A2C35"/>
    <w:rsid w:val="000C775D"/>
    <w:rsid w:val="000D2AD8"/>
    <w:rsid w:val="000D7A83"/>
    <w:rsid w:val="000E72C0"/>
    <w:rsid w:val="000F03B6"/>
    <w:rsid w:val="000F4172"/>
    <w:rsid w:val="000F6D7C"/>
    <w:rsid w:val="001005BB"/>
    <w:rsid w:val="00125044"/>
    <w:rsid w:val="00131E59"/>
    <w:rsid w:val="00133C3B"/>
    <w:rsid w:val="0014534B"/>
    <w:rsid w:val="00151049"/>
    <w:rsid w:val="00165AFA"/>
    <w:rsid w:val="00173853"/>
    <w:rsid w:val="001A1846"/>
    <w:rsid w:val="001B4060"/>
    <w:rsid w:val="001B4EDF"/>
    <w:rsid w:val="001C5F48"/>
    <w:rsid w:val="0020552B"/>
    <w:rsid w:val="00207D27"/>
    <w:rsid w:val="002245A0"/>
    <w:rsid w:val="00226509"/>
    <w:rsid w:val="00243A12"/>
    <w:rsid w:val="00264D1F"/>
    <w:rsid w:val="0027106A"/>
    <w:rsid w:val="002904CB"/>
    <w:rsid w:val="002943E5"/>
    <w:rsid w:val="002E1896"/>
    <w:rsid w:val="002E4359"/>
    <w:rsid w:val="002F2A98"/>
    <w:rsid w:val="002F30A2"/>
    <w:rsid w:val="00310414"/>
    <w:rsid w:val="00310707"/>
    <w:rsid w:val="003838FE"/>
    <w:rsid w:val="0038414A"/>
    <w:rsid w:val="003B071B"/>
    <w:rsid w:val="003B4CB8"/>
    <w:rsid w:val="003C21EC"/>
    <w:rsid w:val="003C513A"/>
    <w:rsid w:val="004146DE"/>
    <w:rsid w:val="00416D5C"/>
    <w:rsid w:val="00441508"/>
    <w:rsid w:val="00451B30"/>
    <w:rsid w:val="00465BD9"/>
    <w:rsid w:val="00476A37"/>
    <w:rsid w:val="00481D4A"/>
    <w:rsid w:val="0049098C"/>
    <w:rsid w:val="004A10B4"/>
    <w:rsid w:val="004A1A87"/>
    <w:rsid w:val="004B710B"/>
    <w:rsid w:val="004C4EDF"/>
    <w:rsid w:val="004C631C"/>
    <w:rsid w:val="004D4D17"/>
    <w:rsid w:val="004F435B"/>
    <w:rsid w:val="00503093"/>
    <w:rsid w:val="005034FE"/>
    <w:rsid w:val="00523616"/>
    <w:rsid w:val="005246C7"/>
    <w:rsid w:val="00541F23"/>
    <w:rsid w:val="0054405E"/>
    <w:rsid w:val="00546128"/>
    <w:rsid w:val="00567C74"/>
    <w:rsid w:val="00571D41"/>
    <w:rsid w:val="00580ED6"/>
    <w:rsid w:val="00582EA2"/>
    <w:rsid w:val="00586762"/>
    <w:rsid w:val="00591785"/>
    <w:rsid w:val="00596308"/>
    <w:rsid w:val="005C7566"/>
    <w:rsid w:val="005E4514"/>
    <w:rsid w:val="005E5956"/>
    <w:rsid w:val="005F3341"/>
    <w:rsid w:val="00603FCE"/>
    <w:rsid w:val="00606910"/>
    <w:rsid w:val="00631E58"/>
    <w:rsid w:val="00632D2F"/>
    <w:rsid w:val="00633CE6"/>
    <w:rsid w:val="00636F20"/>
    <w:rsid w:val="006536CC"/>
    <w:rsid w:val="006643D4"/>
    <w:rsid w:val="00676E70"/>
    <w:rsid w:val="006A6335"/>
    <w:rsid w:val="006C5009"/>
    <w:rsid w:val="006C658E"/>
    <w:rsid w:val="007001DB"/>
    <w:rsid w:val="00721F43"/>
    <w:rsid w:val="00734501"/>
    <w:rsid w:val="00767253"/>
    <w:rsid w:val="007859FC"/>
    <w:rsid w:val="007A3632"/>
    <w:rsid w:val="007B5B86"/>
    <w:rsid w:val="007C5BEC"/>
    <w:rsid w:val="007D060D"/>
    <w:rsid w:val="007D789E"/>
    <w:rsid w:val="007F0AA9"/>
    <w:rsid w:val="007F2721"/>
    <w:rsid w:val="007F662B"/>
    <w:rsid w:val="008002DC"/>
    <w:rsid w:val="00812423"/>
    <w:rsid w:val="00825EC3"/>
    <w:rsid w:val="00831109"/>
    <w:rsid w:val="00835BA9"/>
    <w:rsid w:val="00841D86"/>
    <w:rsid w:val="00842F46"/>
    <w:rsid w:val="00843889"/>
    <w:rsid w:val="00845C71"/>
    <w:rsid w:val="00846702"/>
    <w:rsid w:val="00847185"/>
    <w:rsid w:val="00851238"/>
    <w:rsid w:val="008660E2"/>
    <w:rsid w:val="0088169D"/>
    <w:rsid w:val="00883EAF"/>
    <w:rsid w:val="008A20CD"/>
    <w:rsid w:val="008B5FC0"/>
    <w:rsid w:val="008C3A90"/>
    <w:rsid w:val="008D3D65"/>
    <w:rsid w:val="008D79C3"/>
    <w:rsid w:val="00915CAB"/>
    <w:rsid w:val="009170C0"/>
    <w:rsid w:val="009217F5"/>
    <w:rsid w:val="00946943"/>
    <w:rsid w:val="00951C15"/>
    <w:rsid w:val="00963A95"/>
    <w:rsid w:val="00970872"/>
    <w:rsid w:val="009755D0"/>
    <w:rsid w:val="00995B5F"/>
    <w:rsid w:val="00997FDC"/>
    <w:rsid w:val="009B51B5"/>
    <w:rsid w:val="009C6C95"/>
    <w:rsid w:val="009D1CF9"/>
    <w:rsid w:val="009D53CB"/>
    <w:rsid w:val="009E4FB9"/>
    <w:rsid w:val="009F4A84"/>
    <w:rsid w:val="009F62C3"/>
    <w:rsid w:val="009F7136"/>
    <w:rsid w:val="00A01B6B"/>
    <w:rsid w:val="00A06647"/>
    <w:rsid w:val="00A15CD0"/>
    <w:rsid w:val="00A200FC"/>
    <w:rsid w:val="00A20F2A"/>
    <w:rsid w:val="00A3745A"/>
    <w:rsid w:val="00A7218D"/>
    <w:rsid w:val="00A92503"/>
    <w:rsid w:val="00AA5396"/>
    <w:rsid w:val="00AA6FC5"/>
    <w:rsid w:val="00AC738A"/>
    <w:rsid w:val="00AE5478"/>
    <w:rsid w:val="00AE69D1"/>
    <w:rsid w:val="00AF5654"/>
    <w:rsid w:val="00B37B36"/>
    <w:rsid w:val="00B62F1A"/>
    <w:rsid w:val="00BA23D2"/>
    <w:rsid w:val="00BD7B70"/>
    <w:rsid w:val="00BE6E46"/>
    <w:rsid w:val="00BF4E36"/>
    <w:rsid w:val="00C013BB"/>
    <w:rsid w:val="00C05E19"/>
    <w:rsid w:val="00C136D6"/>
    <w:rsid w:val="00C20E68"/>
    <w:rsid w:val="00C42834"/>
    <w:rsid w:val="00C56AE6"/>
    <w:rsid w:val="00C60FF6"/>
    <w:rsid w:val="00C83B5C"/>
    <w:rsid w:val="00CB58BB"/>
    <w:rsid w:val="00CF0F0B"/>
    <w:rsid w:val="00D0669B"/>
    <w:rsid w:val="00D11D6D"/>
    <w:rsid w:val="00D31603"/>
    <w:rsid w:val="00D51570"/>
    <w:rsid w:val="00D546B3"/>
    <w:rsid w:val="00D55543"/>
    <w:rsid w:val="00D67008"/>
    <w:rsid w:val="00D74548"/>
    <w:rsid w:val="00D814C9"/>
    <w:rsid w:val="00D84314"/>
    <w:rsid w:val="00D974BB"/>
    <w:rsid w:val="00DA2824"/>
    <w:rsid w:val="00DB0347"/>
    <w:rsid w:val="00DC6736"/>
    <w:rsid w:val="00DD3564"/>
    <w:rsid w:val="00DD36B6"/>
    <w:rsid w:val="00DD66ED"/>
    <w:rsid w:val="00DD702C"/>
    <w:rsid w:val="00E321BD"/>
    <w:rsid w:val="00E62EFF"/>
    <w:rsid w:val="00E73284"/>
    <w:rsid w:val="00E8625A"/>
    <w:rsid w:val="00EE41E1"/>
    <w:rsid w:val="00EE4F1F"/>
    <w:rsid w:val="00F07F40"/>
    <w:rsid w:val="00F10F9E"/>
    <w:rsid w:val="00F14A99"/>
    <w:rsid w:val="00F15E72"/>
    <w:rsid w:val="00F15F6F"/>
    <w:rsid w:val="00F16DD2"/>
    <w:rsid w:val="00F22CEF"/>
    <w:rsid w:val="00F23A3B"/>
    <w:rsid w:val="00F41928"/>
    <w:rsid w:val="00F50580"/>
    <w:rsid w:val="00F54837"/>
    <w:rsid w:val="00F64DCD"/>
    <w:rsid w:val="00F702C9"/>
    <w:rsid w:val="00FA13F4"/>
    <w:rsid w:val="00FB2D8A"/>
    <w:rsid w:val="00FB73DC"/>
    <w:rsid w:val="00FC2391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47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65B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5BD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5B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5BD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5B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907</Words>
  <Characters>5175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Lucia Štrboá</cp:lastModifiedBy>
  <cp:revision>11</cp:revision>
  <cp:lastPrinted>2016-10-06T13:30:00Z</cp:lastPrinted>
  <dcterms:created xsi:type="dcterms:W3CDTF">2024-02-02T11:49:00Z</dcterms:created>
  <dcterms:modified xsi:type="dcterms:W3CDTF">2024-04-12T08:28:00Z</dcterms:modified>
</cp:coreProperties>
</file>