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83AC1" w14:textId="7325B7F8" w:rsidR="00007F2E" w:rsidRDefault="00395112" w:rsidP="00DD0E99">
      <w:pPr>
        <w:pStyle w:val="Nadpis1"/>
      </w:pPr>
      <w:r>
        <w:t>Z</w:t>
      </w:r>
      <w:r w:rsidR="00007F2E">
        <w:t>mluva</w:t>
      </w:r>
    </w:p>
    <w:p w14:paraId="42B2E930" w14:textId="77777777" w:rsidR="00007F2E" w:rsidRPr="00007F2E" w:rsidRDefault="00007F2E" w:rsidP="00DD0E99">
      <w:pPr>
        <w:pStyle w:val="Nadpis1"/>
      </w:pPr>
      <w:r w:rsidRPr="00007F2E">
        <w:t>o poskytovaní technickej podpory pre webstránku</w:t>
      </w:r>
    </w:p>
    <w:p w14:paraId="64A89FA4" w14:textId="481EAF2E" w:rsidR="00007F2E" w:rsidRPr="00007F2E" w:rsidRDefault="00007F2E" w:rsidP="00DD0E99">
      <w:pPr>
        <w:jc w:val="center"/>
        <w:rPr>
          <w:b/>
          <w:bCs/>
        </w:rPr>
      </w:pPr>
      <w:r w:rsidRPr="00007F2E">
        <w:rPr>
          <w:b/>
          <w:bCs/>
        </w:rPr>
        <w:t>uzavretá v zmysle ust. § 269 ods. 2 zákona č. 513/1991 Zb. Obchodný zákonník v znení neskorších predpisov (ďalej len</w:t>
      </w:r>
      <w:r w:rsidR="004222D5">
        <w:rPr>
          <w:b/>
          <w:bCs/>
        </w:rPr>
        <w:t xml:space="preserve"> ako</w:t>
      </w:r>
      <w:r w:rsidRPr="00007F2E">
        <w:rPr>
          <w:b/>
          <w:bCs/>
        </w:rPr>
        <w:t xml:space="preserve"> „Obchodný zákonník“)</w:t>
      </w:r>
    </w:p>
    <w:p w14:paraId="3401422D" w14:textId="263D122C" w:rsidR="00007F2E" w:rsidRDefault="00007F2E" w:rsidP="00DD0E99">
      <w:pPr>
        <w:jc w:val="center"/>
      </w:pPr>
      <w:r>
        <w:t xml:space="preserve">(ďalej len </w:t>
      </w:r>
      <w:r w:rsidR="004222D5">
        <w:t>ako</w:t>
      </w:r>
      <w:r>
        <w:t>„</w:t>
      </w:r>
      <w:r w:rsidRPr="00007F2E">
        <w:rPr>
          <w:b/>
          <w:bCs/>
        </w:rPr>
        <w:t>Zmluva</w:t>
      </w:r>
      <w:r>
        <w:t>“)</w:t>
      </w:r>
    </w:p>
    <w:p w14:paraId="2F548BE5" w14:textId="77777777" w:rsidR="00007F2E" w:rsidRDefault="00007F2E" w:rsidP="005E1ECD">
      <w:pPr>
        <w:jc w:val="both"/>
      </w:pPr>
    </w:p>
    <w:p w14:paraId="598797F9" w14:textId="090F90C5" w:rsidR="00007F2E" w:rsidRDefault="00007F2E" w:rsidP="00DD0E99">
      <w:pPr>
        <w:pStyle w:val="Nadpis2"/>
      </w:pPr>
      <w:r>
        <w:t>Čl. I.</w:t>
      </w:r>
    </w:p>
    <w:p w14:paraId="41DE05BF" w14:textId="77777777" w:rsidR="00007F2E" w:rsidRDefault="00007F2E" w:rsidP="00DD0E99">
      <w:pPr>
        <w:pStyle w:val="Nadpis2"/>
      </w:pPr>
      <w:r>
        <w:t xml:space="preserve">Zmluvné </w:t>
      </w:r>
      <w:r w:rsidRPr="00DD0E99">
        <w:t>strany</w:t>
      </w:r>
    </w:p>
    <w:p w14:paraId="7D8F4580" w14:textId="77777777" w:rsidR="00007F2E" w:rsidRDefault="00007F2E" w:rsidP="005E1ECD">
      <w:pPr>
        <w:jc w:val="both"/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5E1ECD" w14:paraId="1102FF99" w14:textId="77777777" w:rsidTr="005E1ECD">
        <w:tc>
          <w:tcPr>
            <w:tcW w:w="4508" w:type="dxa"/>
          </w:tcPr>
          <w:p w14:paraId="6AE5AE97" w14:textId="09D20A58" w:rsidR="005E1ECD" w:rsidRPr="005E1ECD" w:rsidRDefault="005E1ECD" w:rsidP="005E1ECD">
            <w:pPr>
              <w:spacing w:after="160"/>
              <w:jc w:val="both"/>
              <w:rPr>
                <w:b/>
                <w:bCs/>
              </w:rPr>
            </w:pPr>
            <w:r w:rsidRPr="005E1ECD">
              <w:rPr>
                <w:b/>
                <w:bCs/>
              </w:rPr>
              <w:t>Objednávateľ:</w:t>
            </w:r>
            <w:r w:rsidRPr="005E1ECD">
              <w:rPr>
                <w:b/>
                <w:bCs/>
              </w:rPr>
              <w:tab/>
            </w:r>
            <w:r w:rsidR="00E376B4">
              <w:rPr>
                <w:b/>
                <w:bCs/>
              </w:rPr>
              <w:t xml:space="preserve"> </w:t>
            </w:r>
          </w:p>
        </w:tc>
        <w:tc>
          <w:tcPr>
            <w:tcW w:w="4508" w:type="dxa"/>
          </w:tcPr>
          <w:p w14:paraId="0867CBD2" w14:textId="77777777" w:rsidR="005E1ECD" w:rsidRDefault="005E1ECD" w:rsidP="005E1ECD">
            <w:pPr>
              <w:jc w:val="both"/>
            </w:pPr>
          </w:p>
        </w:tc>
      </w:tr>
      <w:tr w:rsidR="005E1ECD" w14:paraId="371009CC" w14:textId="77777777" w:rsidTr="005E1ECD">
        <w:tc>
          <w:tcPr>
            <w:tcW w:w="4508" w:type="dxa"/>
          </w:tcPr>
          <w:p w14:paraId="3B144EEC" w14:textId="4D8059DE" w:rsidR="005E1ECD" w:rsidRDefault="005E1ECD" w:rsidP="005E1ECD">
            <w:pPr>
              <w:jc w:val="both"/>
            </w:pPr>
            <w:r>
              <w:t>názov:</w:t>
            </w:r>
          </w:p>
        </w:tc>
        <w:tc>
          <w:tcPr>
            <w:tcW w:w="4508" w:type="dxa"/>
          </w:tcPr>
          <w:p w14:paraId="1524925F" w14:textId="7AF67C2B" w:rsidR="005E1ECD" w:rsidRPr="005E1ECD" w:rsidRDefault="005E1ECD" w:rsidP="005E1ECD">
            <w:pPr>
              <w:jc w:val="both"/>
              <w:rPr>
                <w:b/>
                <w:bCs/>
              </w:rPr>
            </w:pPr>
            <w:r w:rsidRPr="005E1ECD">
              <w:rPr>
                <w:b/>
                <w:bCs/>
              </w:rPr>
              <w:t>Banskobystrický samosprávny kraj</w:t>
            </w:r>
          </w:p>
        </w:tc>
      </w:tr>
      <w:tr w:rsidR="005E1ECD" w14:paraId="0437E054" w14:textId="77777777" w:rsidTr="005E1ECD">
        <w:tc>
          <w:tcPr>
            <w:tcW w:w="4508" w:type="dxa"/>
          </w:tcPr>
          <w:p w14:paraId="7D54B54A" w14:textId="7D4BC6E7" w:rsidR="005E1ECD" w:rsidRDefault="005E1ECD" w:rsidP="005E1ECD">
            <w:pPr>
              <w:jc w:val="both"/>
            </w:pPr>
            <w:r>
              <w:t>sídlo:</w:t>
            </w:r>
          </w:p>
        </w:tc>
        <w:tc>
          <w:tcPr>
            <w:tcW w:w="4508" w:type="dxa"/>
          </w:tcPr>
          <w:p w14:paraId="35BBE473" w14:textId="5A2ED403" w:rsidR="005E1ECD" w:rsidRDefault="005E1ECD" w:rsidP="005E1ECD">
            <w:pPr>
              <w:jc w:val="both"/>
            </w:pPr>
            <w:r>
              <w:t>Námestie SNP č. 23, 974 01 Banská Bystrica</w:t>
            </w:r>
          </w:p>
        </w:tc>
      </w:tr>
      <w:tr w:rsidR="005E1ECD" w14:paraId="760B629D" w14:textId="77777777" w:rsidTr="005E1ECD">
        <w:tc>
          <w:tcPr>
            <w:tcW w:w="4508" w:type="dxa"/>
          </w:tcPr>
          <w:p w14:paraId="6EA5B41B" w14:textId="1A5066EB" w:rsidR="005E1ECD" w:rsidRDefault="005E1ECD" w:rsidP="005E1ECD">
            <w:pPr>
              <w:jc w:val="both"/>
            </w:pPr>
            <w:r>
              <w:t>korešpondenčná adresa:</w:t>
            </w:r>
          </w:p>
        </w:tc>
        <w:tc>
          <w:tcPr>
            <w:tcW w:w="4508" w:type="dxa"/>
          </w:tcPr>
          <w:p w14:paraId="65FB557C" w14:textId="649D74B4" w:rsidR="005E1ECD" w:rsidRDefault="005E1ECD" w:rsidP="005E1ECD">
            <w:pPr>
              <w:jc w:val="both"/>
            </w:pPr>
            <w:r>
              <w:t>Námestie SNP č. 23, 974 01 Banská Bystrica</w:t>
            </w:r>
          </w:p>
        </w:tc>
      </w:tr>
      <w:tr w:rsidR="005E1ECD" w14:paraId="2F6E75BA" w14:textId="77777777" w:rsidTr="005E1ECD">
        <w:tc>
          <w:tcPr>
            <w:tcW w:w="4508" w:type="dxa"/>
          </w:tcPr>
          <w:p w14:paraId="2DD328CF" w14:textId="353189CB" w:rsidR="005E1ECD" w:rsidRDefault="00531DB1" w:rsidP="005E1ECD">
            <w:pPr>
              <w:jc w:val="both"/>
            </w:pPr>
            <w:r>
              <w:t>štatutárny orgán</w:t>
            </w:r>
            <w:r w:rsidR="005E1ECD">
              <w:t>:</w:t>
            </w:r>
          </w:p>
        </w:tc>
        <w:tc>
          <w:tcPr>
            <w:tcW w:w="4508" w:type="dxa"/>
          </w:tcPr>
          <w:p w14:paraId="18D145C6" w14:textId="1BB9F915" w:rsidR="005E1ECD" w:rsidRDefault="005E1ECD" w:rsidP="005E1ECD">
            <w:pPr>
              <w:jc w:val="both"/>
            </w:pPr>
            <w:r>
              <w:t>Mgr. Ondrej Lunter, predseda Banskobystrického samosprávneho kraja</w:t>
            </w:r>
          </w:p>
        </w:tc>
      </w:tr>
      <w:tr w:rsidR="005E1ECD" w14:paraId="7B08EC06" w14:textId="77777777" w:rsidTr="005E1ECD">
        <w:tc>
          <w:tcPr>
            <w:tcW w:w="4508" w:type="dxa"/>
          </w:tcPr>
          <w:p w14:paraId="3BA72E46" w14:textId="58B982D7" w:rsidR="005E1ECD" w:rsidRDefault="005E1ECD" w:rsidP="005E1ECD">
            <w:pPr>
              <w:spacing w:after="160"/>
              <w:jc w:val="both"/>
            </w:pPr>
            <w:r>
              <w:t>oprávnený pre rokovanie vo veciach zmluvných a technických:</w:t>
            </w:r>
          </w:p>
        </w:tc>
        <w:tc>
          <w:tcPr>
            <w:tcW w:w="4508" w:type="dxa"/>
          </w:tcPr>
          <w:p w14:paraId="17A6F4C5" w14:textId="37B49E52" w:rsidR="005E1ECD" w:rsidRDefault="005E1ECD" w:rsidP="005E1ECD">
            <w:pPr>
              <w:jc w:val="both"/>
            </w:pPr>
            <w:r>
              <w:t>Ing. Róbert Jány</w:t>
            </w:r>
          </w:p>
        </w:tc>
      </w:tr>
      <w:tr w:rsidR="005E1ECD" w14:paraId="71BF8D1B" w14:textId="77777777" w:rsidTr="005E1ECD">
        <w:tc>
          <w:tcPr>
            <w:tcW w:w="4508" w:type="dxa"/>
          </w:tcPr>
          <w:p w14:paraId="2053A6CE" w14:textId="38E2D2A5" w:rsidR="005E1ECD" w:rsidRDefault="005E1ECD" w:rsidP="005E1ECD">
            <w:pPr>
              <w:jc w:val="both"/>
            </w:pPr>
            <w:r>
              <w:t>IČO:</w:t>
            </w:r>
          </w:p>
        </w:tc>
        <w:tc>
          <w:tcPr>
            <w:tcW w:w="4508" w:type="dxa"/>
          </w:tcPr>
          <w:p w14:paraId="4432F3CB" w14:textId="74A4FAC8" w:rsidR="005E1ECD" w:rsidRDefault="005E1ECD" w:rsidP="005E1ECD">
            <w:pPr>
              <w:jc w:val="both"/>
            </w:pPr>
            <w:r>
              <w:t>37 828 100</w:t>
            </w:r>
          </w:p>
        </w:tc>
      </w:tr>
      <w:tr w:rsidR="005E1ECD" w14:paraId="337B3BD2" w14:textId="77777777" w:rsidTr="005E1ECD">
        <w:tc>
          <w:tcPr>
            <w:tcW w:w="4508" w:type="dxa"/>
          </w:tcPr>
          <w:p w14:paraId="5C954742" w14:textId="5AE6903F" w:rsidR="005E1ECD" w:rsidRDefault="005E1ECD" w:rsidP="005E1ECD">
            <w:pPr>
              <w:jc w:val="both"/>
            </w:pPr>
            <w:r>
              <w:t>DIČ:</w:t>
            </w:r>
          </w:p>
        </w:tc>
        <w:tc>
          <w:tcPr>
            <w:tcW w:w="4508" w:type="dxa"/>
          </w:tcPr>
          <w:p w14:paraId="65DB91F4" w14:textId="21E3CA98" w:rsidR="005E1ECD" w:rsidRDefault="005E1ECD" w:rsidP="005E1ECD">
            <w:pPr>
              <w:jc w:val="both"/>
            </w:pPr>
            <w:r>
              <w:t>2021627333</w:t>
            </w:r>
          </w:p>
        </w:tc>
      </w:tr>
      <w:tr w:rsidR="005E1ECD" w14:paraId="4AC12E41" w14:textId="77777777" w:rsidTr="005E1ECD">
        <w:tc>
          <w:tcPr>
            <w:tcW w:w="4508" w:type="dxa"/>
          </w:tcPr>
          <w:p w14:paraId="14B0B34D" w14:textId="4759EEF0" w:rsidR="005E1ECD" w:rsidRDefault="005E1ECD" w:rsidP="005E1ECD">
            <w:pPr>
              <w:jc w:val="both"/>
            </w:pPr>
            <w:r>
              <w:t>Bankové spojenie:</w:t>
            </w:r>
          </w:p>
        </w:tc>
        <w:tc>
          <w:tcPr>
            <w:tcW w:w="4508" w:type="dxa"/>
          </w:tcPr>
          <w:p w14:paraId="59DB3D07" w14:textId="202FAB50" w:rsidR="005E1ECD" w:rsidRDefault="005E1ECD" w:rsidP="005E1ECD">
            <w:pPr>
              <w:jc w:val="both"/>
            </w:pPr>
            <w:r>
              <w:t>Štátna pokladnica</w:t>
            </w:r>
          </w:p>
        </w:tc>
      </w:tr>
      <w:tr w:rsidR="005E1ECD" w14:paraId="0BA12920" w14:textId="77777777" w:rsidTr="005E1ECD">
        <w:tc>
          <w:tcPr>
            <w:tcW w:w="4508" w:type="dxa"/>
          </w:tcPr>
          <w:p w14:paraId="7DB415EF" w14:textId="2DF5B7A4" w:rsidR="005E1ECD" w:rsidRDefault="005E1ECD" w:rsidP="005E1ECD">
            <w:pPr>
              <w:jc w:val="both"/>
            </w:pPr>
            <w:r>
              <w:t>Číslo účtu (IBAN):</w:t>
            </w:r>
          </w:p>
        </w:tc>
        <w:tc>
          <w:tcPr>
            <w:tcW w:w="4508" w:type="dxa"/>
          </w:tcPr>
          <w:p w14:paraId="00BA7182" w14:textId="4A9F908B" w:rsidR="005E1ECD" w:rsidRDefault="005E1ECD" w:rsidP="005E1ECD">
            <w:pPr>
              <w:jc w:val="both"/>
            </w:pPr>
            <w:r>
              <w:t>SK32 8180 0000 0070 0030 0064</w:t>
            </w:r>
          </w:p>
        </w:tc>
      </w:tr>
      <w:tr w:rsidR="005E1ECD" w14:paraId="00260486" w14:textId="77777777" w:rsidTr="005E1ECD">
        <w:tc>
          <w:tcPr>
            <w:tcW w:w="4508" w:type="dxa"/>
          </w:tcPr>
          <w:p w14:paraId="180F34A8" w14:textId="77777777" w:rsidR="005E1ECD" w:rsidRDefault="005E1ECD" w:rsidP="005E1ECD">
            <w:pPr>
              <w:jc w:val="both"/>
            </w:pPr>
          </w:p>
        </w:tc>
        <w:tc>
          <w:tcPr>
            <w:tcW w:w="4508" w:type="dxa"/>
          </w:tcPr>
          <w:p w14:paraId="1A63C269" w14:textId="77777777" w:rsidR="005E1ECD" w:rsidRDefault="005E1ECD" w:rsidP="005E1ECD">
            <w:pPr>
              <w:jc w:val="both"/>
            </w:pPr>
          </w:p>
        </w:tc>
      </w:tr>
      <w:tr w:rsidR="005E1ECD" w14:paraId="3D521F7F" w14:textId="77777777" w:rsidTr="005E1ECD">
        <w:tc>
          <w:tcPr>
            <w:tcW w:w="4508" w:type="dxa"/>
          </w:tcPr>
          <w:p w14:paraId="17808AE3" w14:textId="6F14781E" w:rsidR="005E1ECD" w:rsidRDefault="005E1ECD" w:rsidP="005E1ECD">
            <w:pPr>
              <w:spacing w:after="160"/>
              <w:jc w:val="both"/>
            </w:pPr>
            <w:r>
              <w:t>(ďalej len</w:t>
            </w:r>
            <w:r w:rsidR="0097142C">
              <w:t xml:space="preserve"> ako</w:t>
            </w:r>
            <w:r>
              <w:t xml:space="preserve"> „Objednávateľ“) </w:t>
            </w:r>
          </w:p>
        </w:tc>
        <w:tc>
          <w:tcPr>
            <w:tcW w:w="4508" w:type="dxa"/>
          </w:tcPr>
          <w:p w14:paraId="395CEF39" w14:textId="77777777" w:rsidR="005E1ECD" w:rsidRDefault="005E1ECD" w:rsidP="005E1ECD">
            <w:pPr>
              <w:jc w:val="both"/>
            </w:pPr>
          </w:p>
        </w:tc>
      </w:tr>
      <w:tr w:rsidR="005E1ECD" w14:paraId="08324CCD" w14:textId="77777777" w:rsidTr="005E1ECD">
        <w:tc>
          <w:tcPr>
            <w:tcW w:w="4508" w:type="dxa"/>
          </w:tcPr>
          <w:p w14:paraId="79E1203E" w14:textId="77777777" w:rsidR="005E1ECD" w:rsidRDefault="005E1ECD" w:rsidP="005E1ECD">
            <w:pPr>
              <w:jc w:val="both"/>
            </w:pPr>
          </w:p>
        </w:tc>
        <w:tc>
          <w:tcPr>
            <w:tcW w:w="4508" w:type="dxa"/>
          </w:tcPr>
          <w:p w14:paraId="4C9EEE8C" w14:textId="77777777" w:rsidR="005E1ECD" w:rsidRDefault="005E1ECD" w:rsidP="005E1ECD">
            <w:pPr>
              <w:jc w:val="both"/>
            </w:pPr>
          </w:p>
        </w:tc>
      </w:tr>
      <w:tr w:rsidR="005E1ECD" w14:paraId="069FE21B" w14:textId="77777777" w:rsidTr="005E1ECD">
        <w:tc>
          <w:tcPr>
            <w:tcW w:w="4508" w:type="dxa"/>
          </w:tcPr>
          <w:p w14:paraId="1B664EC7" w14:textId="5C45D1E3" w:rsidR="005E1ECD" w:rsidRPr="005E1ECD" w:rsidRDefault="005E1ECD" w:rsidP="005E1ECD">
            <w:pPr>
              <w:jc w:val="both"/>
              <w:rPr>
                <w:b/>
                <w:bCs/>
              </w:rPr>
            </w:pPr>
            <w:r w:rsidRPr="005E1ECD">
              <w:rPr>
                <w:b/>
                <w:bCs/>
              </w:rPr>
              <w:t>Poskytovateľ:</w:t>
            </w:r>
          </w:p>
        </w:tc>
        <w:tc>
          <w:tcPr>
            <w:tcW w:w="4508" w:type="dxa"/>
          </w:tcPr>
          <w:p w14:paraId="3EE8DE2B" w14:textId="77777777" w:rsidR="005E1ECD" w:rsidRDefault="005E1ECD" w:rsidP="005E1ECD">
            <w:pPr>
              <w:jc w:val="both"/>
            </w:pPr>
          </w:p>
        </w:tc>
      </w:tr>
      <w:tr w:rsidR="005E1ECD" w14:paraId="0F11936E" w14:textId="77777777" w:rsidTr="005E1ECD">
        <w:tc>
          <w:tcPr>
            <w:tcW w:w="4508" w:type="dxa"/>
          </w:tcPr>
          <w:p w14:paraId="5416E956" w14:textId="6414A0BB" w:rsidR="005E1ECD" w:rsidRDefault="0097142C" w:rsidP="005E1ECD">
            <w:pPr>
              <w:jc w:val="both"/>
            </w:pPr>
            <w:r>
              <w:t>N</w:t>
            </w:r>
            <w:r w:rsidR="005E1ECD">
              <w:t>ázov</w:t>
            </w:r>
            <w:r>
              <w:t>/obchodné meno</w:t>
            </w:r>
            <w:r w:rsidR="005E1ECD">
              <w:t>:</w:t>
            </w:r>
          </w:p>
        </w:tc>
        <w:tc>
          <w:tcPr>
            <w:tcW w:w="4508" w:type="dxa"/>
          </w:tcPr>
          <w:p w14:paraId="0E027365" w14:textId="77777777" w:rsidR="005E1ECD" w:rsidRDefault="005E1ECD" w:rsidP="005E1ECD">
            <w:pPr>
              <w:jc w:val="both"/>
            </w:pPr>
          </w:p>
        </w:tc>
      </w:tr>
      <w:tr w:rsidR="005E1ECD" w14:paraId="3A620FFA" w14:textId="77777777" w:rsidTr="005E1ECD">
        <w:tc>
          <w:tcPr>
            <w:tcW w:w="4508" w:type="dxa"/>
          </w:tcPr>
          <w:p w14:paraId="45FF2B15" w14:textId="4763C173" w:rsidR="005E1ECD" w:rsidRDefault="005E1ECD" w:rsidP="005E1ECD">
            <w:pPr>
              <w:jc w:val="both"/>
            </w:pPr>
            <w:r>
              <w:t>sídlo:</w:t>
            </w:r>
          </w:p>
        </w:tc>
        <w:tc>
          <w:tcPr>
            <w:tcW w:w="4508" w:type="dxa"/>
          </w:tcPr>
          <w:p w14:paraId="69248DD5" w14:textId="77777777" w:rsidR="005E1ECD" w:rsidRDefault="005E1ECD" w:rsidP="005E1ECD">
            <w:pPr>
              <w:jc w:val="both"/>
            </w:pPr>
          </w:p>
        </w:tc>
      </w:tr>
      <w:tr w:rsidR="005E1ECD" w14:paraId="69815FAC" w14:textId="77777777" w:rsidTr="005E1ECD">
        <w:tc>
          <w:tcPr>
            <w:tcW w:w="4508" w:type="dxa"/>
          </w:tcPr>
          <w:p w14:paraId="3E8132C0" w14:textId="590128F3" w:rsidR="005E1ECD" w:rsidRDefault="005E1ECD" w:rsidP="005E1ECD">
            <w:pPr>
              <w:jc w:val="both"/>
            </w:pPr>
            <w:r>
              <w:t>korešpondenčná adresa:</w:t>
            </w:r>
          </w:p>
        </w:tc>
        <w:tc>
          <w:tcPr>
            <w:tcW w:w="4508" w:type="dxa"/>
          </w:tcPr>
          <w:p w14:paraId="7D84C4DD" w14:textId="77777777" w:rsidR="005E1ECD" w:rsidRDefault="005E1ECD" w:rsidP="005E1ECD">
            <w:pPr>
              <w:jc w:val="both"/>
            </w:pPr>
          </w:p>
        </w:tc>
      </w:tr>
      <w:tr w:rsidR="005E1ECD" w14:paraId="1D90D594" w14:textId="77777777" w:rsidTr="005E1ECD">
        <w:tc>
          <w:tcPr>
            <w:tcW w:w="4508" w:type="dxa"/>
          </w:tcPr>
          <w:p w14:paraId="79EA0D9E" w14:textId="487FFB60" w:rsidR="005E1ECD" w:rsidRDefault="00531DB1" w:rsidP="005E1ECD">
            <w:pPr>
              <w:jc w:val="both"/>
            </w:pPr>
            <w:r>
              <w:t>štatutárny orgán</w:t>
            </w:r>
            <w:r w:rsidR="005E1ECD">
              <w:t>:</w:t>
            </w:r>
          </w:p>
        </w:tc>
        <w:tc>
          <w:tcPr>
            <w:tcW w:w="4508" w:type="dxa"/>
          </w:tcPr>
          <w:p w14:paraId="231952F9" w14:textId="77777777" w:rsidR="005E1ECD" w:rsidRDefault="005E1ECD" w:rsidP="005E1ECD">
            <w:pPr>
              <w:jc w:val="both"/>
            </w:pPr>
          </w:p>
        </w:tc>
      </w:tr>
      <w:tr w:rsidR="005E1ECD" w14:paraId="13D6C7BA" w14:textId="77777777" w:rsidTr="005E1ECD">
        <w:tc>
          <w:tcPr>
            <w:tcW w:w="4508" w:type="dxa"/>
          </w:tcPr>
          <w:p w14:paraId="4B48EDF3" w14:textId="628A9508" w:rsidR="005E1ECD" w:rsidRDefault="005E1ECD" w:rsidP="005E1ECD">
            <w:pPr>
              <w:jc w:val="both"/>
            </w:pPr>
            <w:r>
              <w:t>oprávnený pre rokovanie vo veciach zmluvných a technických:</w:t>
            </w:r>
          </w:p>
        </w:tc>
        <w:tc>
          <w:tcPr>
            <w:tcW w:w="4508" w:type="dxa"/>
          </w:tcPr>
          <w:p w14:paraId="47DD6775" w14:textId="77777777" w:rsidR="005E1ECD" w:rsidRDefault="005E1ECD" w:rsidP="005E1ECD">
            <w:pPr>
              <w:jc w:val="both"/>
            </w:pPr>
          </w:p>
        </w:tc>
      </w:tr>
      <w:tr w:rsidR="005E1ECD" w14:paraId="2DDF157E" w14:textId="77777777" w:rsidTr="005E1ECD">
        <w:tc>
          <w:tcPr>
            <w:tcW w:w="4508" w:type="dxa"/>
          </w:tcPr>
          <w:p w14:paraId="71F87F1C" w14:textId="79843E87" w:rsidR="005E1ECD" w:rsidRDefault="005E1ECD" w:rsidP="005E1ECD">
            <w:pPr>
              <w:jc w:val="both"/>
            </w:pPr>
            <w:r>
              <w:t>IČO:</w:t>
            </w:r>
          </w:p>
        </w:tc>
        <w:tc>
          <w:tcPr>
            <w:tcW w:w="4508" w:type="dxa"/>
          </w:tcPr>
          <w:p w14:paraId="653142DD" w14:textId="77777777" w:rsidR="005E1ECD" w:rsidRDefault="005E1ECD" w:rsidP="005E1ECD">
            <w:pPr>
              <w:jc w:val="both"/>
            </w:pPr>
          </w:p>
        </w:tc>
      </w:tr>
      <w:tr w:rsidR="005E1ECD" w14:paraId="3CDCF878" w14:textId="77777777" w:rsidTr="005E1ECD">
        <w:tc>
          <w:tcPr>
            <w:tcW w:w="4508" w:type="dxa"/>
          </w:tcPr>
          <w:p w14:paraId="0DC4D5EF" w14:textId="615FAD16" w:rsidR="005E1ECD" w:rsidRDefault="005E1ECD" w:rsidP="005E1ECD">
            <w:pPr>
              <w:jc w:val="both"/>
            </w:pPr>
            <w:r>
              <w:t>DIČ:</w:t>
            </w:r>
          </w:p>
        </w:tc>
        <w:tc>
          <w:tcPr>
            <w:tcW w:w="4508" w:type="dxa"/>
          </w:tcPr>
          <w:p w14:paraId="534FF0FD" w14:textId="77777777" w:rsidR="005E1ECD" w:rsidRDefault="005E1ECD" w:rsidP="005E1ECD">
            <w:pPr>
              <w:jc w:val="both"/>
            </w:pPr>
          </w:p>
        </w:tc>
      </w:tr>
      <w:tr w:rsidR="005E1ECD" w14:paraId="3697F4BB" w14:textId="77777777" w:rsidTr="005E1ECD">
        <w:tc>
          <w:tcPr>
            <w:tcW w:w="4508" w:type="dxa"/>
          </w:tcPr>
          <w:p w14:paraId="5BF3BB20" w14:textId="2E802280" w:rsidR="005E1ECD" w:rsidRDefault="005E1ECD" w:rsidP="005E1ECD">
            <w:pPr>
              <w:jc w:val="both"/>
            </w:pPr>
            <w:r>
              <w:t>Bankové spojenie:</w:t>
            </w:r>
          </w:p>
        </w:tc>
        <w:tc>
          <w:tcPr>
            <w:tcW w:w="4508" w:type="dxa"/>
          </w:tcPr>
          <w:p w14:paraId="305E8EC5" w14:textId="77777777" w:rsidR="005E1ECD" w:rsidRDefault="005E1ECD" w:rsidP="005E1ECD">
            <w:pPr>
              <w:jc w:val="both"/>
            </w:pPr>
          </w:p>
        </w:tc>
      </w:tr>
      <w:tr w:rsidR="005E1ECD" w14:paraId="295A2C21" w14:textId="77777777" w:rsidTr="005E1ECD">
        <w:tc>
          <w:tcPr>
            <w:tcW w:w="4508" w:type="dxa"/>
          </w:tcPr>
          <w:p w14:paraId="25E774CF" w14:textId="04B8457F" w:rsidR="005E1ECD" w:rsidRDefault="005E1ECD" w:rsidP="005E1ECD">
            <w:pPr>
              <w:jc w:val="both"/>
            </w:pPr>
            <w:r>
              <w:t>Číslo účtu (IBAN):</w:t>
            </w:r>
          </w:p>
        </w:tc>
        <w:tc>
          <w:tcPr>
            <w:tcW w:w="4508" w:type="dxa"/>
          </w:tcPr>
          <w:p w14:paraId="3B78EE49" w14:textId="77777777" w:rsidR="005E1ECD" w:rsidRDefault="005E1ECD" w:rsidP="005E1ECD">
            <w:pPr>
              <w:jc w:val="both"/>
            </w:pPr>
          </w:p>
        </w:tc>
      </w:tr>
      <w:tr w:rsidR="005E1ECD" w14:paraId="2BE0492E" w14:textId="77777777" w:rsidTr="005E1ECD">
        <w:tc>
          <w:tcPr>
            <w:tcW w:w="4508" w:type="dxa"/>
          </w:tcPr>
          <w:p w14:paraId="088FC6A7" w14:textId="77777777" w:rsidR="005E1ECD" w:rsidRDefault="005E1ECD" w:rsidP="005E1ECD">
            <w:pPr>
              <w:jc w:val="both"/>
            </w:pPr>
          </w:p>
        </w:tc>
        <w:tc>
          <w:tcPr>
            <w:tcW w:w="4508" w:type="dxa"/>
          </w:tcPr>
          <w:p w14:paraId="0EC4B855" w14:textId="77777777" w:rsidR="005E1ECD" w:rsidRDefault="005E1ECD" w:rsidP="005E1ECD">
            <w:pPr>
              <w:jc w:val="both"/>
            </w:pPr>
          </w:p>
        </w:tc>
      </w:tr>
      <w:tr w:rsidR="005E1ECD" w14:paraId="1660A560" w14:textId="77777777" w:rsidTr="005E1ECD">
        <w:tc>
          <w:tcPr>
            <w:tcW w:w="9016" w:type="dxa"/>
            <w:gridSpan w:val="2"/>
          </w:tcPr>
          <w:p w14:paraId="39553F0D" w14:textId="4417C40E" w:rsidR="005E1ECD" w:rsidRDefault="005E1ECD" w:rsidP="005E1ECD">
            <w:pPr>
              <w:jc w:val="both"/>
            </w:pPr>
            <w:r>
              <w:t>(ďalej len</w:t>
            </w:r>
            <w:r w:rsidR="00231530">
              <w:t xml:space="preserve"> ako</w:t>
            </w:r>
            <w:r>
              <w:t xml:space="preserve"> „</w:t>
            </w:r>
            <w:r w:rsidRPr="005E1ECD">
              <w:rPr>
                <w:b/>
                <w:bCs/>
              </w:rPr>
              <w:t>Objednávateľ</w:t>
            </w:r>
            <w:r>
              <w:t xml:space="preserve">“) </w:t>
            </w:r>
          </w:p>
        </w:tc>
      </w:tr>
      <w:tr w:rsidR="005E1ECD" w14:paraId="1967FF81" w14:textId="77777777" w:rsidTr="005E1ECD">
        <w:trPr>
          <w:trHeight w:val="77"/>
        </w:trPr>
        <w:tc>
          <w:tcPr>
            <w:tcW w:w="9016" w:type="dxa"/>
            <w:gridSpan w:val="2"/>
          </w:tcPr>
          <w:p w14:paraId="2996CDF5" w14:textId="5BF37AA7" w:rsidR="005E1ECD" w:rsidRDefault="005E1ECD" w:rsidP="005E1ECD">
            <w:pPr>
              <w:jc w:val="both"/>
            </w:pPr>
            <w:r>
              <w:t xml:space="preserve">(ďalej Objednávateľ a Poskytovateľ spolu len </w:t>
            </w:r>
            <w:r w:rsidR="00231530">
              <w:t>ako</w:t>
            </w:r>
            <w:r w:rsidR="00493EA3">
              <w:t xml:space="preserve"> </w:t>
            </w:r>
            <w:r>
              <w:t>„</w:t>
            </w:r>
            <w:r w:rsidRPr="005E1ECD">
              <w:rPr>
                <w:b/>
                <w:bCs/>
              </w:rPr>
              <w:t>Zmluvné strany</w:t>
            </w:r>
            <w:r>
              <w:t xml:space="preserve">“) </w:t>
            </w:r>
          </w:p>
        </w:tc>
      </w:tr>
    </w:tbl>
    <w:p w14:paraId="6168D449" w14:textId="77777777" w:rsidR="005E1ECD" w:rsidRDefault="005E1ECD" w:rsidP="005E1ECD">
      <w:pPr>
        <w:jc w:val="both"/>
      </w:pPr>
    </w:p>
    <w:p w14:paraId="6856DB27" w14:textId="77777777" w:rsidR="005E1ECD" w:rsidRDefault="005E1ECD" w:rsidP="005E1ECD">
      <w:pPr>
        <w:spacing w:line="259" w:lineRule="auto"/>
        <w:jc w:val="both"/>
        <w:rPr>
          <w:rFonts w:asciiTheme="majorHAnsi" w:eastAsiaTheme="majorEastAsia" w:hAnsiTheme="majorHAnsi" w:cstheme="majorBidi"/>
          <w:b/>
          <w:sz w:val="28"/>
          <w:szCs w:val="32"/>
        </w:rPr>
      </w:pPr>
      <w:r>
        <w:br w:type="page"/>
      </w:r>
    </w:p>
    <w:p w14:paraId="202F394A" w14:textId="77777777" w:rsidR="0060195E" w:rsidRPr="008D15ED" w:rsidRDefault="0060195E" w:rsidP="0060195E">
      <w:pPr>
        <w:pStyle w:val="Nadpis2"/>
        <w:rPr>
          <w:rFonts w:asciiTheme="minorHAnsi" w:hAnsiTheme="minorHAnsi" w:cstheme="minorHAnsi"/>
        </w:rPr>
      </w:pPr>
      <w:r w:rsidRPr="008D15ED">
        <w:rPr>
          <w:rFonts w:asciiTheme="minorHAnsi" w:hAnsiTheme="minorHAnsi" w:cstheme="minorHAnsi"/>
        </w:rPr>
        <w:lastRenderedPageBreak/>
        <w:t>Čl. I.</w:t>
      </w:r>
    </w:p>
    <w:p w14:paraId="4EB5A186" w14:textId="668364DA" w:rsidR="0060195E" w:rsidRPr="008D15ED" w:rsidRDefault="0060195E" w:rsidP="0060195E">
      <w:pPr>
        <w:pStyle w:val="Nadpis2"/>
        <w:rPr>
          <w:rFonts w:asciiTheme="minorHAnsi" w:hAnsiTheme="minorHAnsi" w:cstheme="minorHAnsi"/>
        </w:rPr>
      </w:pPr>
      <w:r w:rsidRPr="008D15ED">
        <w:rPr>
          <w:rFonts w:asciiTheme="minorHAnsi" w:hAnsiTheme="minorHAnsi" w:cstheme="minorHAnsi"/>
        </w:rPr>
        <w:t>Úvodné ustanovenia</w:t>
      </w:r>
    </w:p>
    <w:p w14:paraId="757AF85E" w14:textId="77777777" w:rsidR="0060195E" w:rsidRPr="008F4D21" w:rsidRDefault="0060195E" w:rsidP="0060195E">
      <w:pPr>
        <w:rPr>
          <w:rFonts w:cstheme="minorHAnsi"/>
        </w:rPr>
      </w:pPr>
    </w:p>
    <w:p w14:paraId="6774B84D" w14:textId="15D90ADA" w:rsidR="00EB6A1E" w:rsidRDefault="008F4D21" w:rsidP="00130CBC">
      <w:pPr>
        <w:spacing w:after="120"/>
        <w:ind w:left="426"/>
        <w:jc w:val="both"/>
        <w:rPr>
          <w:rFonts w:cstheme="minorHAnsi"/>
          <w:bCs/>
        </w:rPr>
      </w:pPr>
      <w:r w:rsidRPr="008D15ED">
        <w:rPr>
          <w:rFonts w:cstheme="minorHAnsi"/>
        </w:rPr>
        <w:t xml:space="preserve">Dňa </w:t>
      </w:r>
      <w:r w:rsidR="0029239D">
        <w:rPr>
          <w:rFonts w:cstheme="minorHAnsi"/>
          <w:bCs/>
        </w:rPr>
        <w:t>...............</w:t>
      </w:r>
      <w:r w:rsidRPr="008D15ED">
        <w:rPr>
          <w:rFonts w:cstheme="minorHAnsi"/>
        </w:rPr>
        <w:t xml:space="preserve"> bol P</w:t>
      </w:r>
      <w:r w:rsidRPr="00EB6A1E">
        <w:rPr>
          <w:rFonts w:cstheme="minorHAnsi"/>
        </w:rPr>
        <w:t>oskytovateľ</w:t>
      </w:r>
      <w:r w:rsidRPr="008D15ED">
        <w:rPr>
          <w:rFonts w:cstheme="minorHAnsi"/>
        </w:rPr>
        <w:t xml:space="preserve"> identifikovaný ako úspešný uchádzač vo Verejnom obstarávaní. P</w:t>
      </w:r>
      <w:r w:rsidR="00535C40" w:rsidRPr="00EB6A1E">
        <w:rPr>
          <w:rFonts w:cstheme="minorHAnsi"/>
        </w:rPr>
        <w:t>oskytovateľ</w:t>
      </w:r>
      <w:r w:rsidRPr="008D15ED">
        <w:rPr>
          <w:rFonts w:cstheme="minorHAnsi"/>
        </w:rPr>
        <w:t xml:space="preserve"> bol vo Verejnom obstarávaní oboznámený s tým, že dodanie Plnenia </w:t>
      </w:r>
      <w:r w:rsidR="00535C40" w:rsidRPr="00EB6A1E">
        <w:rPr>
          <w:rFonts w:cstheme="minorHAnsi"/>
        </w:rPr>
        <w:t xml:space="preserve"> podľa tejto Zmluvy </w:t>
      </w:r>
      <w:r w:rsidRPr="008D15ED">
        <w:rPr>
          <w:rFonts w:cstheme="minorHAnsi"/>
        </w:rPr>
        <w:t xml:space="preserve">bude financované z vlastných prostriedkov </w:t>
      </w:r>
      <w:r w:rsidR="00535C40" w:rsidRPr="00EB6A1E">
        <w:rPr>
          <w:rFonts w:cstheme="minorHAnsi"/>
        </w:rPr>
        <w:t>Objednávateľa</w:t>
      </w:r>
      <w:r w:rsidRPr="008D15ED">
        <w:rPr>
          <w:rFonts w:cstheme="minorHAnsi"/>
        </w:rPr>
        <w:t xml:space="preserve">. </w:t>
      </w:r>
      <w:r w:rsidR="00EB6A1E" w:rsidRPr="008D15ED">
        <w:rPr>
          <w:rFonts w:cstheme="minorHAnsi"/>
        </w:rPr>
        <w:t>Verejn</w:t>
      </w:r>
      <w:r w:rsidR="000B41BC">
        <w:rPr>
          <w:rFonts w:cstheme="minorHAnsi"/>
        </w:rPr>
        <w:t>ým</w:t>
      </w:r>
      <w:r w:rsidR="00EB6A1E" w:rsidRPr="008D15ED">
        <w:rPr>
          <w:rFonts w:cstheme="minorHAnsi"/>
        </w:rPr>
        <w:t xml:space="preserve"> obstarávan</w:t>
      </w:r>
      <w:r w:rsidR="000B41BC">
        <w:rPr>
          <w:rFonts w:cstheme="minorHAnsi"/>
        </w:rPr>
        <w:t>ím sa pre účely tejto Z</w:t>
      </w:r>
      <w:r w:rsidR="001D21F2">
        <w:rPr>
          <w:rFonts w:cstheme="minorHAnsi"/>
        </w:rPr>
        <w:t>mluvy rozumie</w:t>
      </w:r>
      <w:r w:rsidR="00EB6A1E" w:rsidRPr="008D15ED">
        <w:rPr>
          <w:rFonts w:cstheme="minorHAnsi"/>
        </w:rPr>
        <w:t xml:space="preserve"> verejné obstarávanie </w:t>
      </w:r>
      <w:r w:rsidR="001D21F2">
        <w:rPr>
          <w:rFonts w:cstheme="minorHAnsi"/>
        </w:rPr>
        <w:t>Objednávateľa</w:t>
      </w:r>
      <w:r w:rsidR="00EB6A1E" w:rsidRPr="008D15ED">
        <w:rPr>
          <w:rFonts w:cstheme="minorHAnsi"/>
        </w:rPr>
        <w:t xml:space="preserve"> na obstaranie predmetu zákazky s názvom: </w:t>
      </w:r>
      <w:r w:rsidR="00622781" w:rsidRPr="0029239D">
        <w:rPr>
          <w:i/>
          <w:iCs/>
        </w:rPr>
        <w:t>Služby spojené s technickou údržbou a aktualizáciou webstránky</w:t>
      </w:r>
      <w:r w:rsidR="0029239D">
        <w:rPr>
          <w:i/>
          <w:iCs/>
        </w:rPr>
        <w:t xml:space="preserve"> </w:t>
      </w:r>
      <w:r w:rsidR="0029239D" w:rsidRPr="0029239D">
        <w:rPr>
          <w:i/>
          <w:iCs/>
        </w:rPr>
        <w:t>na platforme October CMS</w:t>
      </w:r>
      <w:r w:rsidR="0029239D" w:rsidRPr="0029239D" w:rsidDel="00622781">
        <w:rPr>
          <w:i/>
          <w:iCs/>
        </w:rPr>
        <w:t xml:space="preserve"> </w:t>
      </w:r>
      <w:r w:rsidR="00EB6A1E" w:rsidRPr="008D15ED">
        <w:rPr>
          <w:rFonts w:cstheme="minorHAnsi"/>
        </w:rPr>
        <w:t xml:space="preserve"> realizované v rámci procesu verejného obstarávania postupom</w:t>
      </w:r>
      <w:r w:rsidR="00622781">
        <w:rPr>
          <w:rFonts w:cstheme="minorHAnsi"/>
        </w:rPr>
        <w:t xml:space="preserve"> zadávania zákazky podľa Zákona č. 343/2025 Z. z. o verejnom obstarávaní a o zmene a doplní niektorých </w:t>
      </w:r>
      <w:r w:rsidR="00A409B6">
        <w:rPr>
          <w:rFonts w:cstheme="minorHAnsi"/>
        </w:rPr>
        <w:t>zákonov</w:t>
      </w:r>
      <w:r w:rsidR="00622781">
        <w:rPr>
          <w:rFonts w:cstheme="minorHAnsi"/>
        </w:rPr>
        <w:t xml:space="preserve"> v znení neskorších predpisov</w:t>
      </w:r>
      <w:r w:rsidR="00622781">
        <w:rPr>
          <w:rFonts w:cstheme="minorHAnsi"/>
          <w:bCs/>
        </w:rPr>
        <w:t>.</w:t>
      </w:r>
    </w:p>
    <w:p w14:paraId="32B9A795" w14:textId="77777777" w:rsidR="00A409B6" w:rsidRPr="008D15ED" w:rsidRDefault="00A409B6" w:rsidP="00130CBC">
      <w:pPr>
        <w:spacing w:after="120"/>
        <w:ind w:left="426"/>
        <w:jc w:val="both"/>
        <w:rPr>
          <w:rFonts w:cstheme="minorHAnsi"/>
        </w:rPr>
      </w:pPr>
    </w:p>
    <w:p w14:paraId="677FC7E4" w14:textId="77777777" w:rsidR="0060195E" w:rsidRDefault="0060195E" w:rsidP="008D15ED">
      <w:pPr>
        <w:pStyle w:val="Nadpis2"/>
        <w:jc w:val="left"/>
      </w:pPr>
    </w:p>
    <w:p w14:paraId="11B109DE" w14:textId="5E3662F9" w:rsidR="00007F2E" w:rsidRPr="00DD0E99" w:rsidRDefault="00007F2E" w:rsidP="00DD0E99">
      <w:pPr>
        <w:pStyle w:val="Nadpis2"/>
      </w:pPr>
      <w:r>
        <w:t>Čl</w:t>
      </w:r>
      <w:r w:rsidRPr="00DD0E99">
        <w:t>. II.</w:t>
      </w:r>
      <w:r w:rsidR="00E376B4">
        <w:t xml:space="preserve"> </w:t>
      </w:r>
    </w:p>
    <w:p w14:paraId="4FD43F39" w14:textId="037A04D4" w:rsidR="00007F2E" w:rsidRDefault="00007F2E" w:rsidP="00DD0E99">
      <w:pPr>
        <w:pStyle w:val="Nadpis2"/>
      </w:pPr>
      <w:r w:rsidRPr="00DD0E99">
        <w:t>Pred</w:t>
      </w:r>
      <w:r>
        <w:t>met zmluvy</w:t>
      </w:r>
    </w:p>
    <w:p w14:paraId="1C8A42AE" w14:textId="77777777" w:rsidR="00007F2E" w:rsidRDefault="00007F2E" w:rsidP="005E1ECD">
      <w:pPr>
        <w:jc w:val="both"/>
      </w:pPr>
    </w:p>
    <w:p w14:paraId="7F2CBFEF" w14:textId="2C41A2D8" w:rsidR="00007F2E" w:rsidRDefault="00007F2E" w:rsidP="005E1ECD">
      <w:pPr>
        <w:pStyle w:val="Odsekzoznamu"/>
        <w:numPr>
          <w:ilvl w:val="1"/>
          <w:numId w:val="2"/>
        </w:numPr>
        <w:ind w:left="357" w:hanging="357"/>
        <w:jc w:val="both"/>
      </w:pPr>
      <w:r>
        <w:t>Predmetom tejto Zmluvy je úprava vzájomných práv a povinnost</w:t>
      </w:r>
      <w:r w:rsidR="00231530">
        <w:t>í</w:t>
      </w:r>
      <w:r>
        <w:t xml:space="preserve"> medzi Objednávateľom a Poskytovateľom</w:t>
      </w:r>
      <w:r w:rsidR="00E376B4">
        <w:t xml:space="preserve"> </w:t>
      </w:r>
      <w:r>
        <w:t>po</w:t>
      </w:r>
      <w:r w:rsidR="00E376B4">
        <w:t xml:space="preserve"> </w:t>
      </w:r>
      <w:r>
        <w:t>dobu</w:t>
      </w:r>
      <w:r w:rsidR="00E376B4">
        <w:t xml:space="preserve"> </w:t>
      </w:r>
      <w:r>
        <w:t>právnej</w:t>
      </w:r>
      <w:r w:rsidR="00E376B4">
        <w:t xml:space="preserve"> </w:t>
      </w:r>
      <w:r>
        <w:t>záväznosti</w:t>
      </w:r>
      <w:r w:rsidR="00E376B4">
        <w:t xml:space="preserve"> </w:t>
      </w:r>
      <w:r>
        <w:t>tejto</w:t>
      </w:r>
      <w:r w:rsidR="00E376B4">
        <w:t xml:space="preserve"> </w:t>
      </w:r>
      <w:r>
        <w:t>Zmluvy</w:t>
      </w:r>
      <w:r w:rsidR="00E376B4">
        <w:t xml:space="preserve"> </w:t>
      </w:r>
      <w:r>
        <w:t>pri</w:t>
      </w:r>
      <w:r w:rsidR="00E376B4">
        <w:t xml:space="preserve"> </w:t>
      </w:r>
      <w:r>
        <w:t>poskytovaní</w:t>
      </w:r>
      <w:r w:rsidR="00E376B4">
        <w:t xml:space="preserve"> </w:t>
      </w:r>
      <w:r>
        <w:t xml:space="preserve">služieb uvedených v </w:t>
      </w:r>
      <w:r w:rsidR="00AC171D">
        <w:t>bode</w:t>
      </w:r>
      <w:r>
        <w:t xml:space="preserve"> 2</w:t>
      </w:r>
      <w:r w:rsidR="00AC171D">
        <w:t>.2</w:t>
      </w:r>
      <w:r>
        <w:t xml:space="preserve"> tohto článku tejto Zmluvy.</w:t>
      </w:r>
      <w:r w:rsidR="00E376B4">
        <w:t xml:space="preserve"> </w:t>
      </w:r>
    </w:p>
    <w:p w14:paraId="72CC32E6" w14:textId="77777777" w:rsidR="00007F2E" w:rsidRDefault="00007F2E" w:rsidP="005E1ECD">
      <w:pPr>
        <w:jc w:val="both"/>
      </w:pPr>
    </w:p>
    <w:p w14:paraId="1EC9A428" w14:textId="2F312E08" w:rsidR="00007F2E" w:rsidRDefault="00007F2E" w:rsidP="005E1ECD">
      <w:pPr>
        <w:pStyle w:val="Odsekzoznamu"/>
        <w:numPr>
          <w:ilvl w:val="1"/>
          <w:numId w:val="2"/>
        </w:numPr>
        <w:ind w:left="357" w:hanging="357"/>
        <w:jc w:val="both"/>
      </w:pPr>
      <w:r>
        <w:t>Poskytovateľ sa zaväzuje riadne a za podmienok a spôsobom určeným v tejto Zmluve poskytnúť</w:t>
      </w:r>
      <w:r w:rsidR="001C5F6A">
        <w:t xml:space="preserve"> </w:t>
      </w:r>
      <w:r>
        <w:t>Objednávateľovi</w:t>
      </w:r>
      <w:r w:rsidR="001C5F6A">
        <w:t xml:space="preserve"> </w:t>
      </w:r>
      <w:bookmarkStart w:id="0" w:name="_Hlk163409330"/>
      <w:r>
        <w:t>služby</w:t>
      </w:r>
      <w:r w:rsidR="001C5F6A">
        <w:t xml:space="preserve"> </w:t>
      </w:r>
      <w:r>
        <w:t>spojené</w:t>
      </w:r>
      <w:r w:rsidR="001C5F6A">
        <w:t xml:space="preserve"> </w:t>
      </w:r>
      <w:r>
        <w:t>s technickou</w:t>
      </w:r>
      <w:r w:rsidR="001C5F6A">
        <w:t xml:space="preserve"> </w:t>
      </w:r>
      <w:r>
        <w:t>údržbou</w:t>
      </w:r>
      <w:r w:rsidR="001C5F6A">
        <w:t xml:space="preserve"> </w:t>
      </w:r>
      <w:r>
        <w:t xml:space="preserve">a aktualizáciou webstránky </w:t>
      </w:r>
      <w:bookmarkEnd w:id="0"/>
      <w:r>
        <w:t>Objednávateľa -www.</w:t>
      </w:r>
      <w:r w:rsidR="00C32F93">
        <w:t>bbsk</w:t>
      </w:r>
      <w:r>
        <w:t>.sk, ktoré zahŕňajú správu a úpravu danej webstránky</w:t>
      </w:r>
      <w:r w:rsidR="001C5F6A">
        <w:t xml:space="preserve"> </w:t>
      </w:r>
      <w:r>
        <w:t>vytvorenej</w:t>
      </w:r>
      <w:r w:rsidR="001C5F6A">
        <w:t xml:space="preserve"> </w:t>
      </w:r>
      <w:r>
        <w:t>vo</w:t>
      </w:r>
      <w:r w:rsidR="001C5F6A">
        <w:t xml:space="preserve"> </w:t>
      </w:r>
      <w:r>
        <w:t>frameworku</w:t>
      </w:r>
      <w:r w:rsidR="001C5F6A">
        <w:t xml:space="preserve"> </w:t>
      </w:r>
      <w:r>
        <w:t>Laravel,</w:t>
      </w:r>
      <w:r w:rsidR="001C5F6A">
        <w:t xml:space="preserve"> </w:t>
      </w:r>
      <w:r w:rsidR="006B165C">
        <w:t>správu a úpravu redakčného systému (CMS)</w:t>
      </w:r>
      <w:r w:rsidR="00F84EE1">
        <w:t xml:space="preserve"> vrátane</w:t>
      </w:r>
      <w:r w:rsidR="00232266">
        <w:t xml:space="preserve"> jeho aktualizácií</w:t>
      </w:r>
      <w:r w:rsidR="00F77B95">
        <w:t xml:space="preserve">, </w:t>
      </w:r>
      <w:r>
        <w:t>nasadzovanie</w:t>
      </w:r>
      <w:r w:rsidR="001C5F6A">
        <w:t xml:space="preserve"> </w:t>
      </w:r>
      <w:r>
        <w:t>z Git</w:t>
      </w:r>
      <w:r w:rsidR="001C5F6A">
        <w:t xml:space="preserve"> </w:t>
      </w:r>
      <w:r>
        <w:t>repozitáru</w:t>
      </w:r>
      <w:r w:rsidR="001C5F6A">
        <w:t xml:space="preserve"> </w:t>
      </w:r>
      <w:r>
        <w:t>na Linuxový server, údržbu MySQL databázy, údržbu knižníc tretej strany, opravu kódu, refaktoring, prístup cez VPN, komunikáciu s partnermi (webhosting). Služby uvedené v predchádzajúcej vete konkrétne zahŕňajú:</w:t>
      </w:r>
      <w:r w:rsidR="001C5F6A">
        <w:t xml:space="preserve"> </w:t>
      </w:r>
    </w:p>
    <w:p w14:paraId="38AB5D16" w14:textId="7F802D9F" w:rsidR="00007F2E" w:rsidRDefault="00007F2E" w:rsidP="005E1ECD">
      <w:pPr>
        <w:pStyle w:val="Odsekzoznamu"/>
        <w:numPr>
          <w:ilvl w:val="0"/>
          <w:numId w:val="3"/>
        </w:numPr>
        <w:jc w:val="both"/>
      </w:pPr>
      <w:bookmarkStart w:id="1" w:name="_Hlk163409717"/>
      <w:r>
        <w:t>technickú</w:t>
      </w:r>
      <w:r w:rsidR="00E376B4">
        <w:t xml:space="preserve"> </w:t>
      </w:r>
      <w:r>
        <w:t>a konzultačnú</w:t>
      </w:r>
      <w:r w:rsidR="00E376B4">
        <w:t xml:space="preserve"> </w:t>
      </w:r>
      <w:r>
        <w:t>podporu</w:t>
      </w:r>
      <w:r w:rsidR="00E376B4">
        <w:t xml:space="preserve"> </w:t>
      </w:r>
      <w:r>
        <w:t>v rozsahu</w:t>
      </w:r>
      <w:r w:rsidR="00E376B4">
        <w:t xml:space="preserve"> </w:t>
      </w:r>
      <w:r>
        <w:t>chýb</w:t>
      </w:r>
      <w:r w:rsidR="00E376B4">
        <w:t xml:space="preserve"> </w:t>
      </w:r>
      <w:r>
        <w:t>spôsobených</w:t>
      </w:r>
      <w:r w:rsidR="00E376B4">
        <w:t xml:space="preserve"> </w:t>
      </w:r>
      <w:r>
        <w:t xml:space="preserve">Poskytovateľom </w:t>
      </w:r>
      <w:r w:rsidR="0041498B">
        <w:t xml:space="preserve">v rozsahu podľa Prílohy č. 1 </w:t>
      </w:r>
      <w:r>
        <w:t>a to bezplatne,</w:t>
      </w:r>
      <w:r w:rsidR="00E376B4">
        <w:t xml:space="preserve"> </w:t>
      </w:r>
    </w:p>
    <w:p w14:paraId="211EE491" w14:textId="6D110784" w:rsidR="00007F2E" w:rsidRDefault="00007F2E" w:rsidP="005E1ECD">
      <w:pPr>
        <w:pStyle w:val="Odsekzoznamu"/>
        <w:numPr>
          <w:ilvl w:val="0"/>
          <w:numId w:val="3"/>
        </w:numPr>
        <w:jc w:val="both"/>
      </w:pPr>
      <w:r>
        <w:t xml:space="preserve">proaktívnu technickú a konzultačnú podporu k serverovému prostrediu webstránky </w:t>
      </w:r>
      <w:hyperlink r:id="rId12" w:history="1">
        <w:r w:rsidR="00CC4992" w:rsidRPr="00397364">
          <w:rPr>
            <w:rStyle w:val="Hypertextovprepojenie"/>
          </w:rPr>
          <w:t>www.bbsk.sk</w:t>
        </w:r>
      </w:hyperlink>
      <w:r w:rsidR="00CC4992">
        <w:t xml:space="preserve"> </w:t>
      </w:r>
      <w:r>
        <w:t xml:space="preserve">v rozsahu podľa Prílohy č. 1, a to za odplatu v zmysle článku IV. </w:t>
      </w:r>
      <w:r w:rsidR="00F513ED">
        <w:t>bod</w:t>
      </w:r>
      <w:r>
        <w:t xml:space="preserve"> </w:t>
      </w:r>
      <w:r w:rsidR="00BF154E">
        <w:t>4.</w:t>
      </w:r>
      <w:r>
        <w:t>1 tejto Zmluvy,</w:t>
      </w:r>
      <w:r w:rsidR="00E376B4">
        <w:t xml:space="preserve"> </w:t>
      </w:r>
    </w:p>
    <w:p w14:paraId="393364C5" w14:textId="3F15AFCC" w:rsidR="00007F2E" w:rsidRDefault="00007F2E" w:rsidP="005E1ECD">
      <w:pPr>
        <w:pStyle w:val="Odsekzoznamu"/>
        <w:numPr>
          <w:ilvl w:val="0"/>
          <w:numId w:val="3"/>
        </w:numPr>
        <w:jc w:val="both"/>
      </w:pPr>
      <w:r>
        <w:t>technickú a konzultačnú podporu v rozsahu opravy chýb spôsobených Objednávateľom alebo treťou stranou</w:t>
      </w:r>
      <w:r w:rsidR="0041498B">
        <w:t xml:space="preserve"> v rozsahu </w:t>
      </w:r>
      <w:r w:rsidR="009A388C">
        <w:t>podľa Prílohy č. 1</w:t>
      </w:r>
      <w:r>
        <w:t>, a</w:t>
      </w:r>
      <w:r w:rsidR="009A388C">
        <w:t> </w:t>
      </w:r>
      <w:r>
        <w:t>to za odplatu v</w:t>
      </w:r>
      <w:r w:rsidR="009A388C">
        <w:t> </w:t>
      </w:r>
      <w:r>
        <w:t xml:space="preserve">zmysle článku IV. </w:t>
      </w:r>
      <w:r w:rsidR="00F513ED">
        <w:t>bod</w:t>
      </w:r>
      <w:r>
        <w:t xml:space="preserve"> </w:t>
      </w:r>
      <w:r w:rsidR="00356291">
        <w:t>4.</w:t>
      </w:r>
      <w:r>
        <w:t>2. tejto Zmluvy,</w:t>
      </w:r>
      <w:r w:rsidR="00E376B4">
        <w:t xml:space="preserve"> </w:t>
      </w:r>
    </w:p>
    <w:p w14:paraId="681BE657" w14:textId="3E05F1B0" w:rsidR="00045687" w:rsidRDefault="00007F2E" w:rsidP="005E1ECD">
      <w:pPr>
        <w:pStyle w:val="Odsekzoznamu"/>
        <w:numPr>
          <w:ilvl w:val="0"/>
          <w:numId w:val="3"/>
        </w:numPr>
        <w:jc w:val="both"/>
      </w:pPr>
      <w:r>
        <w:t>ďalšiu technickú a</w:t>
      </w:r>
      <w:r w:rsidR="009A388C">
        <w:t> </w:t>
      </w:r>
      <w:r>
        <w:t>konzultačnú podporu podľa požiadaviek (špecifikácie) Objednávateľa</w:t>
      </w:r>
      <w:r w:rsidR="009A388C">
        <w:t>   </w:t>
      </w:r>
      <w:hyperlink w:history="1"/>
      <w:r w:rsidR="009A388C">
        <w:t>v rozsahu podľa Prílohy č. 1</w:t>
      </w:r>
      <w:r>
        <w:t>,</w:t>
      </w:r>
      <w:r w:rsidR="00E376B4">
        <w:t xml:space="preserve"> </w:t>
      </w:r>
      <w:r>
        <w:t xml:space="preserve">a to za odplatu v zmysle článku IV. </w:t>
      </w:r>
      <w:r w:rsidR="00F513ED">
        <w:t>bod</w:t>
      </w:r>
      <w:r>
        <w:t xml:space="preserve"> </w:t>
      </w:r>
      <w:r w:rsidR="00356291">
        <w:t>4.</w:t>
      </w:r>
      <w:r>
        <w:t>2. tejto Zmluvy</w:t>
      </w:r>
      <w:r w:rsidR="00045687">
        <w:t>,</w:t>
      </w:r>
    </w:p>
    <w:p w14:paraId="03ADA818" w14:textId="223335EC" w:rsidR="00007F2E" w:rsidRDefault="00C02433" w:rsidP="005E1ECD">
      <w:pPr>
        <w:pStyle w:val="Odsekzoznamu"/>
        <w:numPr>
          <w:ilvl w:val="0"/>
          <w:numId w:val="3"/>
        </w:numPr>
        <w:jc w:val="both"/>
      </w:pPr>
      <w:r>
        <w:t xml:space="preserve">prevádzku </w:t>
      </w:r>
      <w:r w:rsidR="00085670">
        <w:t xml:space="preserve">webstránky </w:t>
      </w:r>
      <w:hyperlink r:id="rId13" w:history="1">
        <w:r w:rsidR="003D07C4" w:rsidRPr="00C9372C">
          <w:rPr>
            <w:rStyle w:val="Hypertextovprepojenie"/>
          </w:rPr>
          <w:t>www.bbsk.sk</w:t>
        </w:r>
      </w:hyperlink>
      <w:r w:rsidR="003D07C4">
        <w:t xml:space="preserve"> v</w:t>
      </w:r>
      <w:r w:rsidR="007960AC">
        <w:t> </w:t>
      </w:r>
      <w:r w:rsidR="003D07C4">
        <w:t>cloude</w:t>
      </w:r>
      <w:r w:rsidR="007960AC">
        <w:t>.</w:t>
      </w:r>
    </w:p>
    <w:bookmarkEnd w:id="1"/>
    <w:p w14:paraId="381661FB" w14:textId="076A57BC" w:rsidR="00007F2E" w:rsidRDefault="00007F2E" w:rsidP="005E1ECD">
      <w:pPr>
        <w:jc w:val="both"/>
      </w:pPr>
      <w:r>
        <w:t xml:space="preserve">(ďalej služby uvedené pod písm. a) až ) </w:t>
      </w:r>
      <w:r w:rsidR="008E1744">
        <w:t>e</w:t>
      </w:r>
      <w:r>
        <w:t>) spolu len</w:t>
      </w:r>
      <w:r w:rsidR="00AE05C4">
        <w:t xml:space="preserve"> ako</w:t>
      </w:r>
      <w:r>
        <w:t xml:space="preserve"> „</w:t>
      </w:r>
      <w:r w:rsidRPr="005E1ECD">
        <w:rPr>
          <w:b/>
          <w:bCs/>
        </w:rPr>
        <w:t>služby</w:t>
      </w:r>
      <w:r>
        <w:t>“).</w:t>
      </w:r>
      <w:r w:rsidR="00E376B4">
        <w:t xml:space="preserve"> </w:t>
      </w:r>
    </w:p>
    <w:p w14:paraId="4DB9BC0A" w14:textId="77777777" w:rsidR="00007F2E" w:rsidRDefault="00007F2E" w:rsidP="005E1ECD">
      <w:pPr>
        <w:jc w:val="both"/>
      </w:pPr>
    </w:p>
    <w:p w14:paraId="4D948035" w14:textId="0515B8D8" w:rsidR="00313AB5" w:rsidRDefault="00007F2E" w:rsidP="005E1ECD">
      <w:pPr>
        <w:pStyle w:val="Odsekzoznamu"/>
        <w:numPr>
          <w:ilvl w:val="1"/>
          <w:numId w:val="2"/>
        </w:numPr>
        <w:ind w:left="357" w:hanging="357"/>
        <w:jc w:val="both"/>
      </w:pPr>
      <w:r>
        <w:t xml:space="preserve">Objednávateľ sa zaväzuje poskytnúť Poskytovateľovi pri poskytnutí služieb súčinnosť; riadne a včas poskytnuté služby prevziať a za riadne a včas poskytnuté služby podľa </w:t>
      </w:r>
      <w:r w:rsidR="00F513ED">
        <w:t xml:space="preserve">bodu </w:t>
      </w:r>
      <w:r w:rsidR="00356291">
        <w:t>2.</w:t>
      </w:r>
      <w:r>
        <w:t>2</w:t>
      </w:r>
      <w:r w:rsidR="00E376B4">
        <w:t xml:space="preserve"> </w:t>
      </w:r>
      <w:r>
        <w:t>písm.</w:t>
      </w:r>
      <w:r w:rsidR="00E376B4">
        <w:t xml:space="preserve"> </w:t>
      </w:r>
      <w:r>
        <w:t>b)</w:t>
      </w:r>
      <w:r w:rsidR="00E376B4">
        <w:t xml:space="preserve"> </w:t>
      </w:r>
      <w:r>
        <w:t xml:space="preserve">až </w:t>
      </w:r>
      <w:r w:rsidR="00456A71">
        <w:t>e</w:t>
      </w:r>
      <w:r>
        <w:t>)</w:t>
      </w:r>
      <w:r w:rsidR="00E376B4">
        <w:t xml:space="preserve"> </w:t>
      </w:r>
      <w:r>
        <w:t>tohto</w:t>
      </w:r>
      <w:r w:rsidR="00E376B4">
        <w:t xml:space="preserve"> </w:t>
      </w:r>
      <w:r>
        <w:t>článku</w:t>
      </w:r>
      <w:r w:rsidR="00E376B4">
        <w:t xml:space="preserve"> </w:t>
      </w:r>
      <w:r>
        <w:t>tejto</w:t>
      </w:r>
      <w:r w:rsidR="00E376B4">
        <w:t xml:space="preserve"> </w:t>
      </w:r>
      <w:r>
        <w:t>Zmluvy</w:t>
      </w:r>
      <w:r w:rsidR="00E376B4">
        <w:t xml:space="preserve"> </w:t>
      </w:r>
      <w:r>
        <w:t>zaplatiť</w:t>
      </w:r>
      <w:r w:rsidR="00E376B4">
        <w:t xml:space="preserve"> </w:t>
      </w:r>
      <w:r>
        <w:t>dohodnutú</w:t>
      </w:r>
      <w:r w:rsidR="00E376B4">
        <w:t xml:space="preserve"> </w:t>
      </w:r>
      <w:r>
        <w:t>cenu</w:t>
      </w:r>
      <w:r w:rsidR="00E376B4">
        <w:t xml:space="preserve"> </w:t>
      </w:r>
      <w:r>
        <w:t>v</w:t>
      </w:r>
      <w:r w:rsidR="00356291">
        <w:t> </w:t>
      </w:r>
      <w:r>
        <w:t>zmysle</w:t>
      </w:r>
      <w:r w:rsidR="00E376B4">
        <w:t xml:space="preserve"> </w:t>
      </w:r>
      <w:r>
        <w:t>a</w:t>
      </w:r>
      <w:r w:rsidR="00356291">
        <w:t> </w:t>
      </w:r>
      <w:r>
        <w:t>za podmienok uvedených v</w:t>
      </w:r>
      <w:r w:rsidR="00356291">
        <w:t> </w:t>
      </w:r>
      <w:r>
        <w:t>tejto Zmluve.</w:t>
      </w:r>
    </w:p>
    <w:p w14:paraId="5D6F39BC" w14:textId="77777777" w:rsidR="002A030A" w:rsidRDefault="002A030A" w:rsidP="00C50FC4">
      <w:pPr>
        <w:jc w:val="both"/>
      </w:pPr>
    </w:p>
    <w:p w14:paraId="772DC93A" w14:textId="37784FC6" w:rsidR="002A030A" w:rsidRDefault="00474CB4" w:rsidP="00C50FC4">
      <w:pPr>
        <w:pStyle w:val="Odsekzoznamu"/>
        <w:numPr>
          <w:ilvl w:val="1"/>
          <w:numId w:val="2"/>
        </w:numPr>
        <w:ind w:left="357" w:hanging="357"/>
        <w:jc w:val="both"/>
      </w:pPr>
      <w:r>
        <w:t xml:space="preserve">Poskytovateľ </w:t>
      </w:r>
      <w:r w:rsidR="002A030A">
        <w:t>je</w:t>
      </w:r>
      <w:r w:rsidR="00E376B4">
        <w:t xml:space="preserve"> </w:t>
      </w:r>
      <w:r w:rsidR="002A030A">
        <w:t>povinný</w:t>
      </w:r>
      <w:r w:rsidR="00E376B4">
        <w:t xml:space="preserve"> </w:t>
      </w:r>
      <w:r w:rsidR="00F269A2">
        <w:t xml:space="preserve">vždy </w:t>
      </w:r>
      <w:r w:rsidR="002A030A">
        <w:t>na</w:t>
      </w:r>
      <w:r w:rsidR="00E376B4">
        <w:t xml:space="preserve"> </w:t>
      </w:r>
      <w:r w:rsidR="002A030A">
        <w:t>požiadanie</w:t>
      </w:r>
      <w:r w:rsidR="00E376B4">
        <w:t xml:space="preserve"> </w:t>
      </w:r>
      <w:r w:rsidR="002A030A">
        <w:t>Objednávateľa</w:t>
      </w:r>
      <w:r w:rsidR="00F269A2">
        <w:t xml:space="preserve"> </w:t>
      </w:r>
      <w:r w:rsidR="002A030A">
        <w:t>bezodplatne</w:t>
      </w:r>
      <w:r w:rsidR="00E376B4">
        <w:t xml:space="preserve"> </w:t>
      </w:r>
      <w:r w:rsidR="006C625A">
        <w:t xml:space="preserve">mu </w:t>
      </w:r>
      <w:r w:rsidR="002A030A">
        <w:t>odovzdať</w:t>
      </w:r>
      <w:r w:rsidR="00E376B4">
        <w:t xml:space="preserve"> </w:t>
      </w:r>
      <w:r w:rsidR="002A030A">
        <w:t xml:space="preserve">aktuálny Úplný zdrojový kód </w:t>
      </w:r>
      <w:r w:rsidR="00817D37">
        <w:t xml:space="preserve">webstránky </w:t>
      </w:r>
      <w:hyperlink r:id="rId14" w:history="1">
        <w:r w:rsidR="00817D37" w:rsidRPr="00DF3FFA">
          <w:rPr>
            <w:rStyle w:val="Hypertextovprepojenie"/>
          </w:rPr>
          <w:t>www.bbsk.sk</w:t>
        </w:r>
      </w:hyperlink>
      <w:r w:rsidR="00817D37">
        <w:t xml:space="preserve"> </w:t>
      </w:r>
      <w:r w:rsidR="002A030A">
        <w:t xml:space="preserve">najneskôr </w:t>
      </w:r>
      <w:r w:rsidR="002A030A" w:rsidRPr="0029239D">
        <w:t>do 30 kalendárnych dní</w:t>
      </w:r>
      <w:r w:rsidR="002A030A" w:rsidRPr="00622781">
        <w:t xml:space="preserve"> od</w:t>
      </w:r>
      <w:r w:rsidR="002A030A">
        <w:t xml:space="preserve"> doručenia písomnej</w:t>
      </w:r>
      <w:r w:rsidR="00E376B4">
        <w:t xml:space="preserve"> </w:t>
      </w:r>
      <w:r w:rsidR="002A030A">
        <w:t xml:space="preserve">požiadavky </w:t>
      </w:r>
      <w:r w:rsidR="00840A6B">
        <w:t>O</w:t>
      </w:r>
      <w:r w:rsidR="002A030A">
        <w:t>bjednávateľa v počte 1 ks na neprepisovateľnom technickom nosiči dát. Za</w:t>
      </w:r>
      <w:r w:rsidR="00E376B4">
        <w:t xml:space="preserve"> </w:t>
      </w:r>
      <w:r w:rsidR="002A030A">
        <w:t>odovzdanie</w:t>
      </w:r>
      <w:r w:rsidR="00E376B4">
        <w:t xml:space="preserve"> </w:t>
      </w:r>
      <w:r w:rsidR="002A030A">
        <w:t>Úplného</w:t>
      </w:r>
      <w:r w:rsidR="00E376B4">
        <w:t xml:space="preserve"> </w:t>
      </w:r>
      <w:r w:rsidR="002A030A">
        <w:t>zdrojového</w:t>
      </w:r>
      <w:r w:rsidR="00E376B4">
        <w:t xml:space="preserve"> </w:t>
      </w:r>
      <w:r w:rsidR="002A030A">
        <w:t>kódu</w:t>
      </w:r>
      <w:r w:rsidR="00E376B4">
        <w:t xml:space="preserve"> </w:t>
      </w:r>
      <w:r w:rsidR="002A030A">
        <w:t>Objednávateľovi</w:t>
      </w:r>
      <w:r w:rsidR="00E376B4">
        <w:t xml:space="preserve"> </w:t>
      </w:r>
      <w:r w:rsidR="002A030A">
        <w:t>sa</w:t>
      </w:r>
      <w:r w:rsidR="00E376B4">
        <w:t xml:space="preserve"> </w:t>
      </w:r>
      <w:r w:rsidR="002A030A">
        <w:t>na</w:t>
      </w:r>
      <w:r w:rsidR="00E376B4">
        <w:t xml:space="preserve"> </w:t>
      </w:r>
      <w:r w:rsidR="002A030A">
        <w:t>účely</w:t>
      </w:r>
      <w:r w:rsidR="00E376B4">
        <w:t xml:space="preserve"> </w:t>
      </w:r>
      <w:r w:rsidR="002A030A">
        <w:t>tejto</w:t>
      </w:r>
      <w:r w:rsidR="00E376B4">
        <w:t xml:space="preserve"> </w:t>
      </w:r>
      <w:r w:rsidR="002A030A">
        <w:t>Zmluvy</w:t>
      </w:r>
      <w:r w:rsidR="00E376B4">
        <w:t xml:space="preserve"> </w:t>
      </w:r>
      <w:r w:rsidR="002A030A">
        <w:t>rozumie</w:t>
      </w:r>
      <w:r w:rsidR="00E376B4">
        <w:t xml:space="preserve"> </w:t>
      </w:r>
      <w:r w:rsidR="002A030A">
        <w:t>odovzdanie</w:t>
      </w:r>
      <w:r w:rsidR="00E376B4">
        <w:t xml:space="preserve"> </w:t>
      </w:r>
      <w:r w:rsidR="002A030A">
        <w:t>technického</w:t>
      </w:r>
      <w:r w:rsidR="00E376B4">
        <w:t xml:space="preserve"> </w:t>
      </w:r>
      <w:r w:rsidR="002A030A">
        <w:t>nosiča</w:t>
      </w:r>
      <w:r w:rsidR="00E376B4">
        <w:t xml:space="preserve"> </w:t>
      </w:r>
      <w:r w:rsidR="002A030A">
        <w:t>dát</w:t>
      </w:r>
      <w:r w:rsidR="00E376B4">
        <w:t xml:space="preserve"> </w:t>
      </w:r>
      <w:r w:rsidR="002A030A">
        <w:t xml:space="preserve">osobe </w:t>
      </w:r>
      <w:r w:rsidR="00840A6B">
        <w:t>O</w:t>
      </w:r>
      <w:r w:rsidR="002A030A">
        <w:t>bjednávateľa oprávnenej konať v technických veciach.</w:t>
      </w:r>
      <w:r w:rsidR="00E376B4">
        <w:t xml:space="preserve"> </w:t>
      </w:r>
      <w:r w:rsidR="002A030A">
        <w:t>O</w:t>
      </w:r>
      <w:r w:rsidR="00E376B4">
        <w:t xml:space="preserve"> </w:t>
      </w:r>
      <w:r w:rsidR="002A030A">
        <w:t>odovzdaní</w:t>
      </w:r>
      <w:r w:rsidR="00E376B4">
        <w:t xml:space="preserve"> </w:t>
      </w:r>
      <w:r w:rsidR="002A030A">
        <w:t>a</w:t>
      </w:r>
      <w:r w:rsidR="00E376B4">
        <w:t xml:space="preserve"> </w:t>
      </w:r>
      <w:r w:rsidR="002A030A">
        <w:t>prevzatí</w:t>
      </w:r>
      <w:r w:rsidR="00E376B4">
        <w:t xml:space="preserve"> </w:t>
      </w:r>
      <w:r w:rsidR="002A030A">
        <w:t>technického</w:t>
      </w:r>
      <w:r w:rsidR="00E376B4">
        <w:t xml:space="preserve"> </w:t>
      </w:r>
      <w:r w:rsidR="002A030A">
        <w:t>nosiča</w:t>
      </w:r>
      <w:r w:rsidR="00E376B4">
        <w:t xml:space="preserve"> </w:t>
      </w:r>
      <w:r w:rsidR="002A030A">
        <w:t>dát</w:t>
      </w:r>
      <w:r w:rsidR="00E376B4">
        <w:t xml:space="preserve"> </w:t>
      </w:r>
      <w:r w:rsidR="002A030A">
        <w:t>s</w:t>
      </w:r>
      <w:r w:rsidR="00E376B4">
        <w:t xml:space="preserve"> </w:t>
      </w:r>
      <w:r w:rsidR="002A030A">
        <w:t>Úplným</w:t>
      </w:r>
      <w:r w:rsidR="00E376B4">
        <w:t xml:space="preserve"> </w:t>
      </w:r>
      <w:r w:rsidR="002A030A">
        <w:t>zdrojovým</w:t>
      </w:r>
      <w:r w:rsidR="00E376B4">
        <w:t xml:space="preserve"> </w:t>
      </w:r>
      <w:r w:rsidR="002A030A">
        <w:t>kódom</w:t>
      </w:r>
      <w:r w:rsidR="00E376B4">
        <w:t xml:space="preserve"> </w:t>
      </w:r>
      <w:r w:rsidR="002A030A">
        <w:t>a dokumentáciou</w:t>
      </w:r>
      <w:r w:rsidR="00E376B4">
        <w:t xml:space="preserve"> </w:t>
      </w:r>
      <w:r w:rsidR="002A030A">
        <w:t>(aktuálne</w:t>
      </w:r>
      <w:r w:rsidR="00E376B4">
        <w:t xml:space="preserve"> </w:t>
      </w:r>
      <w:r w:rsidR="002A030A">
        <w:t>existujúce</w:t>
      </w:r>
      <w:r w:rsidR="00E376B4">
        <w:t xml:space="preserve"> </w:t>
      </w:r>
      <w:r w:rsidR="002A030A">
        <w:t>verzie</w:t>
      </w:r>
      <w:r w:rsidR="002167F0">
        <w:t xml:space="preserve"> </w:t>
      </w:r>
      <w:r w:rsidR="002A030A">
        <w:t>funkčnej</w:t>
      </w:r>
      <w:r w:rsidR="00E376B4">
        <w:t xml:space="preserve"> </w:t>
      </w:r>
      <w:r w:rsidR="002A030A">
        <w:t>špecifikácie, prevádzkovej dokumentácie, užívateľskej dokumentácie a metadáta) Úplného</w:t>
      </w:r>
      <w:r w:rsidR="00E376B4">
        <w:t xml:space="preserve"> </w:t>
      </w:r>
      <w:r w:rsidR="002A030A">
        <w:t>zdrojového</w:t>
      </w:r>
      <w:r w:rsidR="00E376B4">
        <w:t xml:space="preserve"> </w:t>
      </w:r>
      <w:r w:rsidR="002A030A">
        <w:t>kódu bude</w:t>
      </w:r>
      <w:r w:rsidR="00E376B4">
        <w:t xml:space="preserve"> </w:t>
      </w:r>
      <w:r w:rsidR="002A030A">
        <w:t>oboma</w:t>
      </w:r>
      <w:r w:rsidR="00E376B4">
        <w:t xml:space="preserve"> </w:t>
      </w:r>
      <w:r w:rsidR="006C625A">
        <w:t>Z</w:t>
      </w:r>
      <w:r w:rsidR="002A030A">
        <w:t>mluvnými</w:t>
      </w:r>
      <w:r w:rsidR="00E376B4">
        <w:t xml:space="preserve"> </w:t>
      </w:r>
      <w:r w:rsidR="002A030A">
        <w:t>stranami</w:t>
      </w:r>
      <w:r w:rsidR="00E376B4">
        <w:t xml:space="preserve"> </w:t>
      </w:r>
      <w:r w:rsidR="002A030A">
        <w:t xml:space="preserve">podpísaný písomný preberací protokol podľa prílohy č. </w:t>
      </w:r>
      <w:r w:rsidR="003207D0">
        <w:t>3</w:t>
      </w:r>
      <w:r w:rsidR="002A030A">
        <w:t xml:space="preserve"> tejto </w:t>
      </w:r>
      <w:r w:rsidR="00C55F9E">
        <w:t>Z</w:t>
      </w:r>
      <w:r w:rsidR="002A030A">
        <w:t xml:space="preserve">mluvy. </w:t>
      </w:r>
    </w:p>
    <w:p w14:paraId="2F1026B6" w14:textId="77777777" w:rsidR="000E17A6" w:rsidRDefault="000E17A6" w:rsidP="00C50FC4">
      <w:pPr>
        <w:pStyle w:val="Odsekzoznamu"/>
      </w:pPr>
    </w:p>
    <w:p w14:paraId="0D9B7BEC" w14:textId="08660972" w:rsidR="003274B0" w:rsidRDefault="000A0286" w:rsidP="00C50FC4">
      <w:pPr>
        <w:pStyle w:val="Odsekzoznamu"/>
        <w:numPr>
          <w:ilvl w:val="1"/>
          <w:numId w:val="2"/>
        </w:numPr>
        <w:ind w:left="357" w:hanging="357"/>
        <w:jc w:val="both"/>
      </w:pPr>
      <w:r w:rsidRPr="000A0286">
        <w:t xml:space="preserve">Zdrojový kód - predstavuje zápis textu počítačového programu </w:t>
      </w:r>
      <w:r>
        <w:t xml:space="preserve">webstránky </w:t>
      </w:r>
      <w:hyperlink r:id="rId15" w:history="1">
        <w:r w:rsidRPr="00DF3FFA">
          <w:rPr>
            <w:rStyle w:val="Hypertextovprepojenie"/>
          </w:rPr>
          <w:t>www.bbsk.sk</w:t>
        </w:r>
      </w:hyperlink>
      <w:r>
        <w:t xml:space="preserve"> </w:t>
      </w:r>
      <w:r w:rsidRPr="000A0286">
        <w:t xml:space="preserve">v programovacom jazyku, v ktorom bol tento zápis vyhotovený </w:t>
      </w:r>
      <w:r w:rsidR="002540E9">
        <w:t>P</w:t>
      </w:r>
      <w:r w:rsidR="00E33621">
        <w:t>oskytovateľom</w:t>
      </w:r>
      <w:r w:rsidRPr="000A0286">
        <w:t>. Tento</w:t>
      </w:r>
      <w:r w:rsidR="00E376B4">
        <w:t xml:space="preserve"> </w:t>
      </w:r>
      <w:r w:rsidRPr="000A0286">
        <w:t>zápis sa môže ukladať v podobe textových súborov, pričom prípona súboru bude určená v závislosti od programovacieho jazyka.</w:t>
      </w:r>
    </w:p>
    <w:p w14:paraId="20EDC349" w14:textId="77777777" w:rsidR="003274B0" w:rsidRDefault="003274B0" w:rsidP="00C50FC4">
      <w:pPr>
        <w:pStyle w:val="Odsekzoznamu"/>
      </w:pPr>
    </w:p>
    <w:p w14:paraId="09062000" w14:textId="3930D8F1" w:rsidR="00D14B17" w:rsidRDefault="002376E3" w:rsidP="008D15ED">
      <w:pPr>
        <w:pStyle w:val="Odsekzoznamu"/>
        <w:numPr>
          <w:ilvl w:val="1"/>
          <w:numId w:val="2"/>
        </w:numPr>
        <w:ind w:left="357" w:hanging="357"/>
        <w:jc w:val="both"/>
      </w:pPr>
      <w:r>
        <w:t>Úplný zdrojový kód sa</w:t>
      </w:r>
      <w:r w:rsidR="007E6122" w:rsidRPr="007E6122">
        <w:t xml:space="preserve"> skladá</w:t>
      </w:r>
      <w:r w:rsidR="00E376B4">
        <w:t xml:space="preserve">  </w:t>
      </w:r>
      <w:r w:rsidR="007E6122" w:rsidRPr="007E6122">
        <w:t>zo</w:t>
      </w:r>
      <w:r w:rsidR="00E376B4">
        <w:t xml:space="preserve"> </w:t>
      </w:r>
      <w:r w:rsidR="00840A6B">
        <w:t>z</w:t>
      </w:r>
      <w:r w:rsidR="007E6122" w:rsidRPr="007E6122">
        <w:t>drojového</w:t>
      </w:r>
      <w:r w:rsidR="00E376B4">
        <w:t xml:space="preserve"> </w:t>
      </w:r>
      <w:r w:rsidR="007E6122" w:rsidRPr="007E6122">
        <w:t>kódu</w:t>
      </w:r>
      <w:r w:rsidR="00E376B4">
        <w:t xml:space="preserve"> </w:t>
      </w:r>
      <w:r w:rsidR="007E6122" w:rsidRPr="007E6122">
        <w:t>každého</w:t>
      </w:r>
      <w:r w:rsidR="00E376B4">
        <w:t xml:space="preserve"> </w:t>
      </w:r>
      <w:r w:rsidR="007E6122" w:rsidRPr="007E6122">
        <w:t xml:space="preserve">počítačového programu tvoriaceho </w:t>
      </w:r>
      <w:r w:rsidR="00840A6B">
        <w:t xml:space="preserve">webstránku </w:t>
      </w:r>
      <w:hyperlink r:id="rId16" w:history="1">
        <w:r w:rsidR="00840A6B" w:rsidRPr="00DF3FFA">
          <w:rPr>
            <w:rStyle w:val="Hypertextovprepojenie"/>
          </w:rPr>
          <w:t>www.bbsk.sk</w:t>
        </w:r>
      </w:hyperlink>
      <w:r w:rsidR="00E96550">
        <w:t xml:space="preserve"> vrátane všetkých modulov, pluginov</w:t>
      </w:r>
      <w:r w:rsidR="00840A6B">
        <w:t xml:space="preserve">, </w:t>
      </w:r>
      <w:r w:rsidR="007E6122" w:rsidRPr="007E6122">
        <w:t>ktor</w:t>
      </w:r>
      <w:r w:rsidR="00443FAD">
        <w:t>é</w:t>
      </w:r>
      <w:r w:rsidR="007E6122" w:rsidRPr="007E6122">
        <w:t xml:space="preserve"> bol</w:t>
      </w:r>
      <w:r w:rsidR="00443FAD">
        <w:t>i</w:t>
      </w:r>
      <w:r w:rsidR="007E6122" w:rsidRPr="007E6122">
        <w:t xml:space="preserve">  modifikovan</w:t>
      </w:r>
      <w:r w:rsidR="00443FAD">
        <w:t>é</w:t>
      </w:r>
      <w:r w:rsidR="00E376B4">
        <w:t xml:space="preserve"> </w:t>
      </w:r>
      <w:r w:rsidR="005568D8">
        <w:t>a/</w:t>
      </w:r>
      <w:r w:rsidR="007E6122" w:rsidRPr="007E6122">
        <w:t>alebo vytvoren</w:t>
      </w:r>
      <w:r w:rsidR="00443FAD">
        <w:t>é</w:t>
      </w:r>
      <w:r w:rsidR="007E6122" w:rsidRPr="007E6122">
        <w:t xml:space="preserve">  v súvislosti s dodaním </w:t>
      </w:r>
      <w:r w:rsidR="00840A6B">
        <w:t xml:space="preserve">webstránky </w:t>
      </w:r>
      <w:hyperlink r:id="rId17" w:history="1">
        <w:r w:rsidR="00840A6B" w:rsidRPr="00DF3FFA">
          <w:rPr>
            <w:rStyle w:val="Hypertextovprepojenie"/>
          </w:rPr>
          <w:t>www.bbsk.sk</w:t>
        </w:r>
      </w:hyperlink>
      <w:r w:rsidR="00840A6B">
        <w:t xml:space="preserve"> </w:t>
      </w:r>
      <w:r w:rsidR="007E6122" w:rsidRPr="007E6122">
        <w:t>a</w:t>
      </w:r>
      <w:r w:rsidR="005966B0">
        <w:t xml:space="preserve"> jej správou. </w:t>
      </w:r>
    </w:p>
    <w:p w14:paraId="6083A76A" w14:textId="77777777" w:rsidR="00622781" w:rsidRDefault="00622781" w:rsidP="0029239D">
      <w:pPr>
        <w:jc w:val="both"/>
      </w:pPr>
    </w:p>
    <w:p w14:paraId="328DBAC5" w14:textId="21FF79A8" w:rsidR="002A030A" w:rsidRDefault="00540275" w:rsidP="00D14B17">
      <w:pPr>
        <w:pStyle w:val="Odsekzoznamu"/>
        <w:numPr>
          <w:ilvl w:val="1"/>
          <w:numId w:val="2"/>
        </w:numPr>
        <w:ind w:left="357" w:hanging="357"/>
        <w:jc w:val="both"/>
      </w:pPr>
      <w:r>
        <w:t>Poskytovateľ</w:t>
      </w:r>
      <w:r w:rsidR="002A030A">
        <w:t xml:space="preserve"> je povinný po každom upgrade </w:t>
      </w:r>
      <w:r>
        <w:t xml:space="preserve">webstránky </w:t>
      </w:r>
      <w:hyperlink r:id="rId18" w:history="1">
        <w:r w:rsidRPr="00DF3FFA">
          <w:rPr>
            <w:rStyle w:val="Hypertextovprepojenie"/>
          </w:rPr>
          <w:t>www.bbsk.sk</w:t>
        </w:r>
      </w:hyperlink>
      <w:r>
        <w:t xml:space="preserve"> </w:t>
      </w:r>
      <w:r w:rsidR="002A030A">
        <w:t xml:space="preserve">odovzdať </w:t>
      </w:r>
      <w:r w:rsidR="00D17933">
        <w:t>O</w:t>
      </w:r>
      <w:r w:rsidR="002A030A">
        <w:t>bjednávateľovi aktuálny</w:t>
      </w:r>
      <w:r w:rsidR="00E376B4">
        <w:t xml:space="preserve"> </w:t>
      </w:r>
      <w:r w:rsidR="002A030A">
        <w:t>Úplný zdrojový kód s označením</w:t>
      </w:r>
      <w:r w:rsidR="00E376B4">
        <w:t xml:space="preserve"> </w:t>
      </w:r>
      <w:r w:rsidR="002A030A">
        <w:t>časti</w:t>
      </w:r>
      <w:r w:rsidR="00E376B4">
        <w:t xml:space="preserve"> </w:t>
      </w:r>
      <w:r w:rsidR="002A030A">
        <w:t>a</w:t>
      </w:r>
      <w:r w:rsidR="00E376B4">
        <w:t xml:space="preserve"> </w:t>
      </w:r>
      <w:r w:rsidR="002A030A">
        <w:t>verzie</w:t>
      </w:r>
      <w:r w:rsidR="00E376B4">
        <w:t xml:space="preserve"> </w:t>
      </w:r>
      <w:r>
        <w:t xml:space="preserve">webstránky </w:t>
      </w:r>
      <w:hyperlink r:id="rId19" w:history="1">
        <w:r w:rsidRPr="00DF3FFA">
          <w:rPr>
            <w:rStyle w:val="Hypertextovprepojenie"/>
          </w:rPr>
          <w:t>www.bbsk.sk</w:t>
        </w:r>
      </w:hyperlink>
      <w:r w:rsidR="002A030A">
        <w:t>,</w:t>
      </w:r>
      <w:r w:rsidR="00E376B4">
        <w:t xml:space="preserve"> </w:t>
      </w:r>
      <w:r w:rsidR="002A030A">
        <w:t>ktorej</w:t>
      </w:r>
      <w:r w:rsidR="00E376B4">
        <w:t xml:space="preserve"> </w:t>
      </w:r>
      <w:r w:rsidR="002A030A">
        <w:t>sa</w:t>
      </w:r>
      <w:r w:rsidR="0045332A">
        <w:t xml:space="preserve"> upgrade</w:t>
      </w:r>
      <w:r w:rsidR="00E376B4">
        <w:t xml:space="preserve"> </w:t>
      </w:r>
      <w:r w:rsidR="002A030A">
        <w:t>týka. Na odovzdanie Úplného zdrojového kódu za primerane aplikuje bod</w:t>
      </w:r>
      <w:r w:rsidR="00E96550">
        <w:t xml:space="preserve"> 2.4</w:t>
      </w:r>
      <w:r w:rsidR="002A030A">
        <w:t>.</w:t>
      </w:r>
      <w:r w:rsidR="00E376B4">
        <w:t xml:space="preserve"> </w:t>
      </w:r>
    </w:p>
    <w:p w14:paraId="6A5E9D6F" w14:textId="77777777" w:rsidR="00D14B17" w:rsidRDefault="00D14B17" w:rsidP="00C50FC4">
      <w:pPr>
        <w:pStyle w:val="Odsekzoznamu"/>
      </w:pPr>
    </w:p>
    <w:p w14:paraId="0242E56C" w14:textId="1E94F464" w:rsidR="002A030A" w:rsidRDefault="002A030A" w:rsidP="00D14B17">
      <w:pPr>
        <w:pStyle w:val="Odsekzoznamu"/>
        <w:numPr>
          <w:ilvl w:val="1"/>
          <w:numId w:val="2"/>
        </w:numPr>
        <w:ind w:left="357" w:hanging="357"/>
        <w:jc w:val="both"/>
      </w:pPr>
      <w:r>
        <w:t xml:space="preserve">Pre vylúčenie akýchkoľvek pochybností platí, že </w:t>
      </w:r>
      <w:r w:rsidR="00540275">
        <w:t>Poskytovateľ</w:t>
      </w:r>
      <w:r>
        <w:t xml:space="preserve"> nie je povinný dodať</w:t>
      </w:r>
      <w:r w:rsidR="00E376B4">
        <w:t xml:space="preserve"> </w:t>
      </w:r>
      <w:r>
        <w:t>zdrojové kódy vzťahujúce sa k akýmkoľvek iným softvérovým dielam alebo produktom,</w:t>
      </w:r>
      <w:r w:rsidR="00E376B4">
        <w:t xml:space="preserve"> </w:t>
      </w:r>
      <w:r>
        <w:t xml:space="preserve">ktoré neboli vytvorené, upravené alebo modifikované </w:t>
      </w:r>
      <w:r w:rsidR="00540275">
        <w:t>Poskytovateľ</w:t>
      </w:r>
      <w:r>
        <w:t>om za účelom</w:t>
      </w:r>
      <w:r w:rsidR="00E376B4">
        <w:t xml:space="preserve"> </w:t>
      </w:r>
      <w:r>
        <w:t xml:space="preserve">dodania alebo dohodnutej podpory a rozvoja </w:t>
      </w:r>
      <w:r w:rsidR="00E96550">
        <w:t xml:space="preserve">webstránky </w:t>
      </w:r>
      <w:hyperlink r:id="rId20" w:history="1">
        <w:r w:rsidR="00E96550" w:rsidRPr="00DF3FFA">
          <w:rPr>
            <w:rStyle w:val="Hypertextovprepojenie"/>
          </w:rPr>
          <w:t>www.bbsk.sk</w:t>
        </w:r>
      </w:hyperlink>
      <w:r>
        <w:t>.</w:t>
      </w:r>
      <w:r w:rsidR="00E376B4">
        <w:t xml:space="preserve">  </w:t>
      </w:r>
    </w:p>
    <w:p w14:paraId="6AB1FF80" w14:textId="77777777" w:rsidR="00D14B17" w:rsidRDefault="00D14B17" w:rsidP="00C50FC4">
      <w:pPr>
        <w:pStyle w:val="Odsekzoznamu"/>
        <w:ind w:left="357"/>
        <w:jc w:val="both"/>
      </w:pPr>
    </w:p>
    <w:p w14:paraId="5B680925" w14:textId="1321BACD" w:rsidR="002A030A" w:rsidRDefault="00540275" w:rsidP="00D14B17">
      <w:pPr>
        <w:pStyle w:val="Odsekzoznamu"/>
        <w:numPr>
          <w:ilvl w:val="1"/>
          <w:numId w:val="2"/>
        </w:numPr>
        <w:ind w:left="357" w:hanging="357"/>
        <w:jc w:val="both"/>
      </w:pPr>
      <w:r>
        <w:t>Poskytovateľ</w:t>
      </w:r>
      <w:r w:rsidR="002A030A">
        <w:t xml:space="preserve"> sa zaväzuje, že </w:t>
      </w:r>
      <w:r w:rsidR="003274B0">
        <w:t>z</w:t>
      </w:r>
      <w:r w:rsidR="002A030A">
        <w:t xml:space="preserve">drojový kód, ktorý bude </w:t>
      </w:r>
      <w:r>
        <w:t>Poskytovateľ</w:t>
      </w:r>
      <w:r w:rsidR="002A030A">
        <w:t>om vytvorený</w:t>
      </w:r>
      <w:r w:rsidR="00E376B4">
        <w:t xml:space="preserve"> </w:t>
      </w:r>
      <w:r w:rsidR="002A030A">
        <w:t>počas upgrade</w:t>
      </w:r>
      <w:r w:rsidR="00E376B4">
        <w:t xml:space="preserve"> </w:t>
      </w:r>
      <w:r w:rsidR="000A0286">
        <w:t xml:space="preserve">webstránky </w:t>
      </w:r>
      <w:hyperlink r:id="rId21" w:history="1">
        <w:r w:rsidR="000A0286" w:rsidRPr="00DF3FFA">
          <w:rPr>
            <w:rStyle w:val="Hypertextovprepojenie"/>
          </w:rPr>
          <w:t>www.bbsk.sk</w:t>
        </w:r>
      </w:hyperlink>
      <w:r w:rsidR="000A0286">
        <w:t xml:space="preserve"> </w:t>
      </w:r>
      <w:r w:rsidR="002A030A">
        <w:t>na základe tejto</w:t>
      </w:r>
      <w:r w:rsidR="00E376B4">
        <w:t xml:space="preserve"> </w:t>
      </w:r>
      <w:r w:rsidR="002A030A">
        <w:t>Zmluvy, bude spĺňať podmienky</w:t>
      </w:r>
      <w:r w:rsidR="00E376B4">
        <w:t xml:space="preserve"> </w:t>
      </w:r>
      <w:r w:rsidR="002A030A">
        <w:t>zákona č.</w:t>
      </w:r>
      <w:r w:rsidR="00E376B4">
        <w:t xml:space="preserve"> </w:t>
      </w:r>
      <w:r w:rsidR="002A030A">
        <w:t>95/2019</w:t>
      </w:r>
      <w:r w:rsidR="00E376B4">
        <w:t xml:space="preserve"> </w:t>
      </w:r>
      <w:r w:rsidR="002A030A">
        <w:t>Z.</w:t>
      </w:r>
      <w:r w:rsidR="00E376B4">
        <w:t xml:space="preserve"> </w:t>
      </w:r>
      <w:r w:rsidR="002A030A">
        <w:t>z.</w:t>
      </w:r>
      <w:r w:rsidR="00E376B4">
        <w:t xml:space="preserve"> </w:t>
      </w:r>
      <w:r w:rsidR="002A030A">
        <w:t>o informačných</w:t>
      </w:r>
      <w:r w:rsidR="00E376B4">
        <w:t xml:space="preserve"> </w:t>
      </w:r>
      <w:r w:rsidR="002A030A">
        <w:t>technológiách</w:t>
      </w:r>
      <w:r w:rsidR="00E376B4">
        <w:t xml:space="preserve"> </w:t>
      </w:r>
      <w:r w:rsidR="002A030A">
        <w:t>vo</w:t>
      </w:r>
      <w:r w:rsidR="00E376B4">
        <w:t xml:space="preserve"> </w:t>
      </w:r>
      <w:r w:rsidR="002A030A">
        <w:t>verejnej</w:t>
      </w:r>
      <w:r w:rsidR="00E376B4">
        <w:t xml:space="preserve"> </w:t>
      </w:r>
      <w:r w:rsidR="002A030A">
        <w:t>správe a o zmene a doplnení niektorých zákonov v znení</w:t>
      </w:r>
      <w:r w:rsidR="00E376B4">
        <w:t xml:space="preserve"> </w:t>
      </w:r>
      <w:r w:rsidR="002A030A">
        <w:t>neskorších</w:t>
      </w:r>
      <w:r w:rsidR="00E376B4">
        <w:t xml:space="preserve"> </w:t>
      </w:r>
      <w:r w:rsidR="002A030A">
        <w:t>predpisov</w:t>
      </w:r>
      <w:r w:rsidR="00536E1C">
        <w:t xml:space="preserve"> (ďalej len ako „zákon o</w:t>
      </w:r>
      <w:r w:rsidR="00D2592C">
        <w:t> ITVS“</w:t>
      </w:r>
      <w:r w:rsidR="007232E7">
        <w:t>)</w:t>
      </w:r>
      <w:r w:rsidR="002A030A">
        <w:t>.</w:t>
      </w:r>
      <w:r w:rsidR="00E376B4">
        <w:t xml:space="preserve">  </w:t>
      </w:r>
    </w:p>
    <w:p w14:paraId="43DC60CF" w14:textId="77777777" w:rsidR="00D14B17" w:rsidRDefault="00D14B17" w:rsidP="00C50FC4">
      <w:pPr>
        <w:pStyle w:val="Odsekzoznamu"/>
        <w:ind w:left="357"/>
        <w:jc w:val="both"/>
      </w:pPr>
    </w:p>
    <w:p w14:paraId="4133B107" w14:textId="2FEA8169" w:rsidR="002A030A" w:rsidRDefault="002A030A" w:rsidP="00D14B17">
      <w:pPr>
        <w:pStyle w:val="Odsekzoznamu"/>
        <w:numPr>
          <w:ilvl w:val="1"/>
          <w:numId w:val="2"/>
        </w:numPr>
        <w:ind w:left="357" w:hanging="357"/>
        <w:jc w:val="both"/>
      </w:pPr>
      <w:r>
        <w:t>Objednávateľ je povinný zachovávať dôvernosť odovzdaného Úplného zdrojového</w:t>
      </w:r>
      <w:r w:rsidR="00E376B4">
        <w:t xml:space="preserve"> </w:t>
      </w:r>
      <w:r>
        <w:t>kódu, ak nie je ďalej stanovené inak. Objednávateľ je oprávnený sprístupniť vytvorený</w:t>
      </w:r>
      <w:r w:rsidR="00E376B4">
        <w:t xml:space="preserve"> </w:t>
      </w:r>
      <w:r>
        <w:t xml:space="preserve">Úplný zdrojový kód pre tretie osoby podľa bodu </w:t>
      </w:r>
      <w:r w:rsidR="00293097">
        <w:t>2.12</w:t>
      </w:r>
      <w:r>
        <w:t xml:space="preserve"> tohto článku </w:t>
      </w:r>
      <w:r w:rsidR="00D2592C">
        <w:t>Z</w:t>
      </w:r>
      <w:r>
        <w:t>mluvy.</w:t>
      </w:r>
      <w:r w:rsidR="00E376B4">
        <w:t xml:space="preserve">  </w:t>
      </w:r>
    </w:p>
    <w:p w14:paraId="6FFDC765" w14:textId="77777777" w:rsidR="00D14B17" w:rsidRDefault="00D14B17" w:rsidP="00C50FC4">
      <w:pPr>
        <w:pStyle w:val="Odsekzoznamu"/>
        <w:ind w:left="357"/>
        <w:jc w:val="both"/>
      </w:pPr>
    </w:p>
    <w:p w14:paraId="771B2930" w14:textId="52737455" w:rsidR="002A030A" w:rsidRDefault="002A030A" w:rsidP="00D14B17">
      <w:pPr>
        <w:pStyle w:val="Odsekzoznamu"/>
        <w:numPr>
          <w:ilvl w:val="1"/>
          <w:numId w:val="2"/>
        </w:numPr>
        <w:ind w:left="357" w:hanging="357"/>
        <w:jc w:val="both"/>
      </w:pPr>
      <w:r>
        <w:t xml:space="preserve">Úplný zdrojový kód musí byť spustiteľný v prostredí </w:t>
      </w:r>
      <w:r w:rsidR="00D2592C">
        <w:t>O</w:t>
      </w:r>
      <w:r>
        <w:t>bjednávateľa a musí byť v podobe, ktorá zaručuje</w:t>
      </w:r>
      <w:r w:rsidR="00E376B4">
        <w:t xml:space="preserve"> </w:t>
      </w:r>
      <w:r>
        <w:t>možnosť overenia, že je kompletný a v správnej verzii, tzn. umožňujúcej kompiláciu, inštaláciu, spustenie a</w:t>
      </w:r>
      <w:r w:rsidR="00E376B4">
        <w:t xml:space="preserve"> </w:t>
      </w:r>
      <w:r>
        <w:t>overenie funkcionality Úplného zdrojového kódu.</w:t>
      </w:r>
      <w:r w:rsidR="00E376B4">
        <w:t xml:space="preserve"> </w:t>
      </w:r>
      <w:r>
        <w:t xml:space="preserve"> </w:t>
      </w:r>
    </w:p>
    <w:p w14:paraId="26F12182" w14:textId="77777777" w:rsidR="00D14B17" w:rsidRDefault="00D14B17" w:rsidP="00C50FC4">
      <w:pPr>
        <w:pStyle w:val="Odsekzoznamu"/>
        <w:ind w:left="357"/>
        <w:jc w:val="both"/>
      </w:pPr>
    </w:p>
    <w:p w14:paraId="696FAE03" w14:textId="7554FE2B" w:rsidR="00007F2E" w:rsidRDefault="00540275" w:rsidP="00541BAA">
      <w:pPr>
        <w:pStyle w:val="Odsekzoznamu"/>
        <w:numPr>
          <w:ilvl w:val="1"/>
          <w:numId w:val="2"/>
        </w:numPr>
        <w:ind w:left="357" w:hanging="357"/>
        <w:jc w:val="both"/>
      </w:pPr>
      <w:r>
        <w:t>Poskytovateľ</w:t>
      </w:r>
      <w:r w:rsidR="002A030A">
        <w:t xml:space="preserve"> berie na vedomie, že </w:t>
      </w:r>
      <w:r w:rsidR="00632E39">
        <w:t>O</w:t>
      </w:r>
      <w:r w:rsidR="002A030A">
        <w:t xml:space="preserve">bjednávateľ môže Zdrojový kód alebo zmeny Zdrojových kódov upravovať a/alebo spracúvať sám alebo poveriť úpravou tretie osoby (a to najmä zmenou, kopírovaním, prekladom, prispôsobením, modifikovaním, distribuovaním, publikovaním a zčlenením do iných diel). Pokiaľ však dôjde k zásahu do Úplného zdrojového kódu zo strany </w:t>
      </w:r>
      <w:r w:rsidR="00976D76">
        <w:t>O</w:t>
      </w:r>
      <w:r w:rsidR="002A030A">
        <w:t xml:space="preserve">bjednávateľa alebo tretej strany neautorizovanej </w:t>
      </w:r>
      <w:r>
        <w:t>Poskytovateľ</w:t>
      </w:r>
      <w:r w:rsidR="002A030A">
        <w:t xml:space="preserve">om, povinnosti </w:t>
      </w:r>
      <w:r>
        <w:t>Poskytovateľ</w:t>
      </w:r>
      <w:r w:rsidR="002A030A">
        <w:t>a zo záruky vzťahujúcej sa k poskytnutým službám zanikajú.</w:t>
      </w:r>
    </w:p>
    <w:p w14:paraId="7C7395E2" w14:textId="77777777" w:rsidR="00007F2E" w:rsidRDefault="00007F2E" w:rsidP="005E1ECD">
      <w:pPr>
        <w:jc w:val="both"/>
      </w:pPr>
    </w:p>
    <w:p w14:paraId="7949F569" w14:textId="4AE35429" w:rsidR="00007F2E" w:rsidRPr="00DD0E99" w:rsidRDefault="00007F2E" w:rsidP="00DD0E99">
      <w:pPr>
        <w:pStyle w:val="Nadpis2"/>
      </w:pPr>
      <w:r>
        <w:t xml:space="preserve">Čl. </w:t>
      </w:r>
      <w:r w:rsidRPr="00DD0E99">
        <w:t>III.</w:t>
      </w:r>
      <w:r w:rsidR="001C5F6A" w:rsidRPr="00DD0E99">
        <w:t xml:space="preserve"> </w:t>
      </w:r>
    </w:p>
    <w:p w14:paraId="2558B628" w14:textId="00E67FA6" w:rsidR="00007F2E" w:rsidRDefault="00007F2E" w:rsidP="00DD0E99">
      <w:pPr>
        <w:pStyle w:val="Nadpis2"/>
      </w:pPr>
      <w:r w:rsidRPr="00DD0E99">
        <w:t>Spôsob</w:t>
      </w:r>
      <w:r>
        <w:t>, miesto, termín a</w:t>
      </w:r>
      <w:r w:rsidR="00356291">
        <w:t> </w:t>
      </w:r>
      <w:r>
        <w:t xml:space="preserve">čas poskytnutia služieb </w:t>
      </w:r>
    </w:p>
    <w:p w14:paraId="5750DD7E" w14:textId="77777777" w:rsidR="00007F2E" w:rsidRDefault="00007F2E" w:rsidP="005E1ECD">
      <w:pPr>
        <w:jc w:val="both"/>
      </w:pPr>
    </w:p>
    <w:p w14:paraId="544E171E" w14:textId="58A7B713" w:rsidR="00007F2E" w:rsidRDefault="00007F2E" w:rsidP="005E1ECD">
      <w:pPr>
        <w:pStyle w:val="Odsekzoznamu"/>
        <w:numPr>
          <w:ilvl w:val="1"/>
          <w:numId w:val="6"/>
        </w:numPr>
        <w:jc w:val="both"/>
      </w:pPr>
      <w:r>
        <w:t>Zmluvné strany sa výslovne dohodli, že pod spôsobom poskytnutia služieb Poskytovateľom sa myslí najmä zapracovanie opráv</w:t>
      </w:r>
      <w:r w:rsidR="003065B5">
        <w:t xml:space="preserve"> a/alebo</w:t>
      </w:r>
      <w:r>
        <w:t xml:space="preserve"> nových požiadaviek Objednávateľa a</w:t>
      </w:r>
      <w:r w:rsidR="00356291">
        <w:t> </w:t>
      </w:r>
      <w:r>
        <w:t>následné nasadenie aktuálnej verzie webstránky -</w:t>
      </w:r>
      <w:r w:rsidR="00E376B4">
        <w:t xml:space="preserve"> </w:t>
      </w:r>
      <w:r>
        <w:t>www.</w:t>
      </w:r>
      <w:r w:rsidR="00EE4D14">
        <w:t>bbsk</w:t>
      </w:r>
      <w:r>
        <w:t>.sk.</w:t>
      </w:r>
      <w:r w:rsidR="00E376B4">
        <w:t xml:space="preserve"> </w:t>
      </w:r>
    </w:p>
    <w:p w14:paraId="52D9CCC3" w14:textId="77777777" w:rsidR="00007F2E" w:rsidRDefault="00007F2E" w:rsidP="005E1ECD">
      <w:pPr>
        <w:jc w:val="both"/>
      </w:pPr>
    </w:p>
    <w:p w14:paraId="08914024" w14:textId="37C52D37" w:rsidR="00007F2E" w:rsidRDefault="00007F2E" w:rsidP="005E1ECD">
      <w:pPr>
        <w:pStyle w:val="Odsekzoznamu"/>
        <w:numPr>
          <w:ilvl w:val="1"/>
          <w:numId w:val="6"/>
        </w:numPr>
        <w:jc w:val="both"/>
      </w:pPr>
      <w:r>
        <w:t xml:space="preserve">Poskytovateľ sa zaväzuje po dobu právnej záväznosti tejto Zmluvy poskytovať Objednávateľovi služby podľa čl. II. </w:t>
      </w:r>
      <w:r w:rsidR="003065B5">
        <w:t>bod</w:t>
      </w:r>
      <w:r>
        <w:t xml:space="preserve"> 2.</w:t>
      </w:r>
      <w:r w:rsidR="000A573C">
        <w:t>2</w:t>
      </w:r>
      <w:r>
        <w:t xml:space="preserve"> písm. b) bližšie špecifikované v</w:t>
      </w:r>
      <w:r w:rsidR="00356291">
        <w:t> </w:t>
      </w:r>
      <w:r>
        <w:t>Prílohe č. 1,</w:t>
      </w:r>
      <w:r w:rsidR="00E376B4">
        <w:t xml:space="preserve"> </w:t>
      </w:r>
      <w:r>
        <w:t>ktorá</w:t>
      </w:r>
      <w:r w:rsidR="00E376B4">
        <w:t xml:space="preserve"> </w:t>
      </w:r>
      <w:r>
        <w:t>je</w:t>
      </w:r>
      <w:r w:rsidR="00E376B4">
        <w:t xml:space="preserve"> </w:t>
      </w:r>
      <w:r>
        <w:t>neoddeliteľnou</w:t>
      </w:r>
      <w:r w:rsidR="00E376B4">
        <w:t xml:space="preserve"> </w:t>
      </w:r>
      <w:r>
        <w:t>súčasťou</w:t>
      </w:r>
      <w:r w:rsidR="00E376B4">
        <w:t xml:space="preserve"> </w:t>
      </w:r>
      <w:r>
        <w:t>tejto</w:t>
      </w:r>
      <w:r w:rsidR="00E376B4">
        <w:t xml:space="preserve"> </w:t>
      </w:r>
      <w:r>
        <w:t>Zmluvy</w:t>
      </w:r>
      <w:r w:rsidR="007E39F2">
        <w:t xml:space="preserve"> v rozsahu 4 hodiny mesačne</w:t>
      </w:r>
      <w:r>
        <w:t xml:space="preserve"> a</w:t>
      </w:r>
      <w:r w:rsidR="00356291">
        <w:t> </w:t>
      </w:r>
      <w:r>
        <w:t>Objednávateľ sa zaväzuje zaplatiť Poskytovateľovi</w:t>
      </w:r>
      <w:r w:rsidR="00E376B4">
        <w:t xml:space="preserve"> </w:t>
      </w:r>
      <w:r>
        <w:t>za</w:t>
      </w:r>
      <w:r w:rsidR="00E376B4">
        <w:t xml:space="preserve"> </w:t>
      </w:r>
      <w:r>
        <w:t>riadne</w:t>
      </w:r>
      <w:r w:rsidR="00E376B4">
        <w:t xml:space="preserve"> </w:t>
      </w:r>
      <w:r>
        <w:t>a</w:t>
      </w:r>
      <w:r w:rsidR="00356291">
        <w:t> </w:t>
      </w:r>
      <w:r>
        <w:t>včas</w:t>
      </w:r>
      <w:r w:rsidR="00E376B4">
        <w:t xml:space="preserve"> </w:t>
      </w:r>
      <w:r>
        <w:t>poskytnuté</w:t>
      </w:r>
      <w:r w:rsidR="00E376B4">
        <w:t xml:space="preserve"> </w:t>
      </w:r>
      <w:r>
        <w:t>služby</w:t>
      </w:r>
      <w:r w:rsidR="00E376B4">
        <w:t xml:space="preserve"> </w:t>
      </w:r>
      <w:r>
        <w:t>dohodnutú</w:t>
      </w:r>
      <w:r w:rsidR="00E376B4">
        <w:t xml:space="preserve"> </w:t>
      </w:r>
      <w:r>
        <w:t>mesačnú</w:t>
      </w:r>
      <w:r w:rsidR="00E376B4">
        <w:t xml:space="preserve"> </w:t>
      </w:r>
      <w:r>
        <w:t xml:space="preserve">paušálnu odmenu podľa článku IV. </w:t>
      </w:r>
      <w:r w:rsidR="00322C8A">
        <w:t>bod</w:t>
      </w:r>
      <w:r>
        <w:t xml:space="preserve"> </w:t>
      </w:r>
      <w:r w:rsidR="00356291">
        <w:t>4.</w:t>
      </w:r>
      <w:r>
        <w:t xml:space="preserve">1. tejto Zmluvy. </w:t>
      </w:r>
    </w:p>
    <w:p w14:paraId="47565CC0" w14:textId="77777777" w:rsidR="00007F2E" w:rsidRDefault="00007F2E" w:rsidP="005E1ECD">
      <w:pPr>
        <w:jc w:val="both"/>
      </w:pPr>
    </w:p>
    <w:p w14:paraId="57310A04" w14:textId="302469A1" w:rsidR="00007F2E" w:rsidRDefault="00007F2E" w:rsidP="005E1ECD">
      <w:pPr>
        <w:pStyle w:val="Odsekzoznamu"/>
        <w:numPr>
          <w:ilvl w:val="1"/>
          <w:numId w:val="6"/>
        </w:numPr>
        <w:jc w:val="both"/>
      </w:pPr>
      <w:r>
        <w:t xml:space="preserve">Poskytovateľ sa zaväzuje po dobu právnej záväznosti tejto Zmluvy poskytovať Objednávateľovi technickú a konzultačnú podporu v zmysle čl. II. </w:t>
      </w:r>
      <w:r w:rsidR="00167465">
        <w:t>b</w:t>
      </w:r>
      <w:r w:rsidR="00355485">
        <w:t>o</w:t>
      </w:r>
      <w:r w:rsidR="00167465">
        <w:t>d</w:t>
      </w:r>
      <w:r>
        <w:t xml:space="preserve"> 2.</w:t>
      </w:r>
      <w:r w:rsidR="000A573C">
        <w:t>2</w:t>
      </w:r>
      <w:r>
        <w:t xml:space="preserve"> písm. d) na základe </w:t>
      </w:r>
      <w:r w:rsidR="00671A5A">
        <w:t>písomných</w:t>
      </w:r>
      <w:r>
        <w:t xml:space="preserve"> objednávok  Objednávateľ</w:t>
      </w:r>
      <w:r w:rsidR="00A10F38">
        <w:t>a doručených Poskytovateľovi.</w:t>
      </w:r>
      <w:r w:rsidR="00E376B4">
        <w:t xml:space="preserve"> </w:t>
      </w:r>
    </w:p>
    <w:p w14:paraId="5933A6F3" w14:textId="77777777" w:rsidR="00A376A5" w:rsidRDefault="00A376A5" w:rsidP="00C50FC4">
      <w:pPr>
        <w:pStyle w:val="Odsekzoznamu"/>
        <w:ind w:left="360"/>
        <w:jc w:val="both"/>
      </w:pPr>
    </w:p>
    <w:p w14:paraId="0F5A143F" w14:textId="70D07DD2" w:rsidR="00007F2E" w:rsidRDefault="00EE112F" w:rsidP="003065E5">
      <w:pPr>
        <w:pStyle w:val="Odsekzoznamu"/>
        <w:numPr>
          <w:ilvl w:val="1"/>
          <w:numId w:val="6"/>
        </w:numPr>
        <w:jc w:val="both"/>
      </w:pPr>
      <w:r>
        <w:t>Poskytovateľ sa zaväzuje po dobu právnej záväznosti tejto Zmluvy poskytovať Objednávateľovi</w:t>
      </w:r>
      <w:r w:rsidR="00612146">
        <w:t xml:space="preserve"> technickú a ko</w:t>
      </w:r>
      <w:r w:rsidR="001F7D04">
        <w:t>n</w:t>
      </w:r>
      <w:r w:rsidR="00612146">
        <w:t>z</w:t>
      </w:r>
      <w:r w:rsidR="00EC27EF">
        <w:t>u</w:t>
      </w:r>
      <w:r w:rsidR="00184945">
        <w:t>l</w:t>
      </w:r>
      <w:r w:rsidR="00612146">
        <w:t>ta</w:t>
      </w:r>
      <w:r w:rsidR="00184945">
        <w:t>č</w:t>
      </w:r>
      <w:r w:rsidR="00612146">
        <w:t>nú podporu</w:t>
      </w:r>
      <w:r w:rsidR="007F4AC1">
        <w:t xml:space="preserve"> opravy chýb spôsobených</w:t>
      </w:r>
      <w:r w:rsidR="007D2F84">
        <w:t xml:space="preserve"> Objednávateľom alebo</w:t>
      </w:r>
      <w:r w:rsidR="007F4AC1">
        <w:t xml:space="preserve"> treťou stranou</w:t>
      </w:r>
      <w:r w:rsidR="00EC27EF">
        <w:t xml:space="preserve"> v zm</w:t>
      </w:r>
      <w:r w:rsidR="001F7D04">
        <w:t>y</w:t>
      </w:r>
      <w:r w:rsidR="00EC27EF">
        <w:t>sle čl.</w:t>
      </w:r>
      <w:r w:rsidR="00BF600F">
        <w:t xml:space="preserve"> </w:t>
      </w:r>
      <w:r w:rsidR="00EC27EF">
        <w:t>I</w:t>
      </w:r>
      <w:r w:rsidR="008D12FD">
        <w:t>I</w:t>
      </w:r>
      <w:r w:rsidR="00BF600F">
        <w:t xml:space="preserve">. </w:t>
      </w:r>
      <w:r w:rsidR="00167465">
        <w:t xml:space="preserve">bod </w:t>
      </w:r>
      <w:r w:rsidR="00E9756E">
        <w:t xml:space="preserve"> </w:t>
      </w:r>
      <w:r w:rsidR="00A301F6">
        <w:t>2</w:t>
      </w:r>
      <w:r w:rsidR="00E9756E">
        <w:t xml:space="preserve">.2 </w:t>
      </w:r>
      <w:r w:rsidR="00623893">
        <w:t>písm. c)</w:t>
      </w:r>
      <w:r w:rsidR="00AD7980">
        <w:t xml:space="preserve"> na základe </w:t>
      </w:r>
      <w:r w:rsidR="00DD5458">
        <w:t>nahlásených</w:t>
      </w:r>
      <w:r w:rsidR="00E376B4">
        <w:t xml:space="preserve"> </w:t>
      </w:r>
      <w:r w:rsidR="00023C7C">
        <w:t>problémov prostredníctvom Helpdesk</w:t>
      </w:r>
      <w:r w:rsidR="00184945">
        <w:t xml:space="preserve"> definovaných v Prílohe č.</w:t>
      </w:r>
      <w:r w:rsidR="00622781">
        <w:t xml:space="preserve"> </w:t>
      </w:r>
      <w:r w:rsidR="00184945">
        <w:t>1</w:t>
      </w:r>
      <w:r w:rsidR="00023C7C">
        <w:t>.</w:t>
      </w:r>
      <w:r w:rsidR="003065E5">
        <w:t xml:space="preserve"> Poskytovateľ sa zaväzuje po dobu právnej záväznosti tejto Zmluvy poskytovať Objednávateľovi technickú a konzultačnú podporu opravy chýb spôsobených Poskytovateľom v zmysle čl. II. bod  2.2 písm. a) bez zbytočného odkladu ako budú zistené</w:t>
      </w:r>
      <w:r w:rsidR="00387422">
        <w:t>.</w:t>
      </w:r>
    </w:p>
    <w:p w14:paraId="0C7E9292" w14:textId="77777777" w:rsidR="00832045" w:rsidRDefault="00832045" w:rsidP="008D15ED">
      <w:pPr>
        <w:pStyle w:val="Odsekzoznamu"/>
      </w:pPr>
    </w:p>
    <w:p w14:paraId="649D9589" w14:textId="0A400AF2" w:rsidR="00832045" w:rsidRDefault="00832045" w:rsidP="003065E5">
      <w:pPr>
        <w:pStyle w:val="Odsekzoznamu"/>
        <w:numPr>
          <w:ilvl w:val="1"/>
          <w:numId w:val="6"/>
        </w:numPr>
        <w:jc w:val="both"/>
      </w:pPr>
      <w:r>
        <w:t xml:space="preserve">Poskytovateľ sa zaväzuje </w:t>
      </w:r>
      <w:r w:rsidR="00E639E8">
        <w:t xml:space="preserve">počas celej doby záväznosti tejto Zmluvy zabezpečovať prevádzku webstránky </w:t>
      </w:r>
      <w:hyperlink r:id="rId22" w:history="1">
        <w:r w:rsidR="00330EBB" w:rsidRPr="00936C5D">
          <w:rPr>
            <w:rStyle w:val="Hypertextovprepojenie"/>
          </w:rPr>
          <w:t>www.bbsk.sk</w:t>
        </w:r>
      </w:hyperlink>
      <w:r w:rsidR="00330EBB">
        <w:t xml:space="preserve"> v cloude v zmysle čl. II. bod </w:t>
      </w:r>
      <w:r w:rsidR="00DF317A">
        <w:t>2.2 písm. e) tejto Zmluvy.</w:t>
      </w:r>
      <w:r w:rsidR="00E639E8">
        <w:t xml:space="preserve"> </w:t>
      </w:r>
    </w:p>
    <w:p w14:paraId="49CD1937" w14:textId="77777777" w:rsidR="00A376A5" w:rsidRDefault="00A376A5" w:rsidP="00C50FC4">
      <w:pPr>
        <w:pStyle w:val="Odsekzoznamu"/>
        <w:ind w:left="360"/>
        <w:jc w:val="both"/>
      </w:pPr>
    </w:p>
    <w:p w14:paraId="0DC771BB" w14:textId="23442731" w:rsidR="00007F2E" w:rsidRDefault="00007F2E" w:rsidP="005E1ECD">
      <w:pPr>
        <w:pStyle w:val="Odsekzoznamu"/>
        <w:numPr>
          <w:ilvl w:val="1"/>
          <w:numId w:val="6"/>
        </w:numPr>
        <w:jc w:val="both"/>
      </w:pPr>
      <w:r>
        <w:t>Objednávka</w:t>
      </w:r>
      <w:r w:rsidR="00071577">
        <w:t xml:space="preserve"> podľa bodu 3.2 tejto Zmluvy</w:t>
      </w:r>
      <w:r>
        <w:t xml:space="preserve"> bude obsahovať presné vymedzenie požadovanej služby, a to uvedením jej druhu a množstva (napr. presnú špecifikáciu korektúr a chýb, ktoré je potrebné zapracovať na webstránke - www.</w:t>
      </w:r>
      <w:r w:rsidR="00EE4D14">
        <w:t>bbsk</w:t>
      </w:r>
      <w:r>
        <w:t>.sk a presnú špecifikáciu novej funkcionality a pod.), s určením konkrétneho miesta poskytnutia služby, požadovaného termínu a času, do ktorého sa má služba poskytnúť, prípadne ďalších konkrétnych a špecifických údajov. Objednávky bude vyhotovovať Objednávateľ priebežne a podľa aktuálnych potrieb.</w:t>
      </w:r>
      <w:r w:rsidR="00E376B4">
        <w:t xml:space="preserve"> </w:t>
      </w:r>
    </w:p>
    <w:p w14:paraId="3762D94B" w14:textId="77777777" w:rsidR="00007F2E" w:rsidRDefault="00007F2E" w:rsidP="00C50FC4">
      <w:pPr>
        <w:pStyle w:val="Odsekzoznamu"/>
        <w:ind w:left="360"/>
        <w:jc w:val="both"/>
      </w:pPr>
    </w:p>
    <w:p w14:paraId="6636DB39" w14:textId="3C1BB6A4" w:rsidR="00007F2E" w:rsidRDefault="00007F2E" w:rsidP="005E1ECD">
      <w:pPr>
        <w:pStyle w:val="Odsekzoznamu"/>
        <w:numPr>
          <w:ilvl w:val="1"/>
          <w:numId w:val="6"/>
        </w:numPr>
        <w:jc w:val="both"/>
      </w:pPr>
      <w:r>
        <w:t>Poskytovateľ</w:t>
      </w:r>
      <w:r w:rsidR="00E376B4">
        <w:t xml:space="preserve"> </w:t>
      </w:r>
      <w:r>
        <w:t>je</w:t>
      </w:r>
      <w:r w:rsidR="00E376B4">
        <w:t xml:space="preserve"> </w:t>
      </w:r>
      <w:r>
        <w:t>pri</w:t>
      </w:r>
      <w:r w:rsidR="00E376B4">
        <w:t xml:space="preserve"> </w:t>
      </w:r>
      <w:r>
        <w:t>poskytovaní</w:t>
      </w:r>
      <w:r w:rsidR="00E376B4">
        <w:t xml:space="preserve"> </w:t>
      </w:r>
      <w:r>
        <w:t>služieb</w:t>
      </w:r>
      <w:r w:rsidR="00E376B4">
        <w:t xml:space="preserve"> </w:t>
      </w:r>
      <w:r>
        <w:t>v zmysle</w:t>
      </w:r>
      <w:r w:rsidR="00E376B4">
        <w:t xml:space="preserve"> </w:t>
      </w:r>
      <w:r>
        <w:t>a za</w:t>
      </w:r>
      <w:r w:rsidR="00E376B4">
        <w:t xml:space="preserve"> </w:t>
      </w:r>
      <w:r>
        <w:t>podmienok</w:t>
      </w:r>
      <w:r w:rsidR="00E376B4">
        <w:t xml:space="preserve"> </w:t>
      </w:r>
      <w:r>
        <w:t>uvedených</w:t>
      </w:r>
      <w:r w:rsidR="00E376B4">
        <w:t xml:space="preserve"> </w:t>
      </w:r>
      <w:r>
        <w:t>v tejto Zmluve viazaný v dohodnutom rozsahu pokynmi Objednávateľa. Poskytovateľ je povinný upozorniť Objednávateľa bez zbytočného odkladu na nevhodnú povahu pokynov daných mu</w:t>
      </w:r>
      <w:r w:rsidR="00E376B4">
        <w:t xml:space="preserve"> </w:t>
      </w:r>
      <w:r>
        <w:t>Objednávateľom,</w:t>
      </w:r>
      <w:r w:rsidR="00E376B4">
        <w:t xml:space="preserve"> </w:t>
      </w:r>
      <w:r>
        <w:t>ak</w:t>
      </w:r>
      <w:r w:rsidR="00E376B4">
        <w:t xml:space="preserve"> </w:t>
      </w:r>
      <w:r>
        <w:t>Poskytovateľ</w:t>
      </w:r>
      <w:r w:rsidR="00E376B4">
        <w:t xml:space="preserve"> </w:t>
      </w:r>
      <w:r>
        <w:t>mohol</w:t>
      </w:r>
      <w:r w:rsidR="00E376B4">
        <w:t xml:space="preserve"> </w:t>
      </w:r>
      <w:r>
        <w:t>túto</w:t>
      </w:r>
      <w:r w:rsidR="00E376B4">
        <w:t xml:space="preserve"> </w:t>
      </w:r>
      <w:r>
        <w:t>nevhodnosť</w:t>
      </w:r>
      <w:r w:rsidR="00E376B4">
        <w:t xml:space="preserve"> </w:t>
      </w:r>
      <w:r>
        <w:t>zistiť</w:t>
      </w:r>
      <w:r w:rsidR="00E376B4">
        <w:t xml:space="preserve"> </w:t>
      </w:r>
      <w:r>
        <w:t>pri</w:t>
      </w:r>
      <w:r w:rsidR="00E376B4">
        <w:t xml:space="preserve"> </w:t>
      </w:r>
      <w:r>
        <w:t>vynaložení odbornej starostlivosti.</w:t>
      </w:r>
      <w:r w:rsidR="00E376B4">
        <w:t xml:space="preserve"> </w:t>
      </w:r>
    </w:p>
    <w:p w14:paraId="618516C3" w14:textId="77777777" w:rsidR="00007F2E" w:rsidRDefault="00007F2E" w:rsidP="00C50FC4">
      <w:pPr>
        <w:pStyle w:val="Odsekzoznamu"/>
        <w:ind w:left="360"/>
        <w:jc w:val="both"/>
      </w:pPr>
    </w:p>
    <w:p w14:paraId="49C716BF" w14:textId="0E3A81FB" w:rsidR="00007F2E" w:rsidRDefault="00007F2E" w:rsidP="005E1ECD">
      <w:pPr>
        <w:pStyle w:val="Odsekzoznamu"/>
        <w:numPr>
          <w:ilvl w:val="1"/>
          <w:numId w:val="6"/>
        </w:numPr>
        <w:jc w:val="both"/>
      </w:pPr>
      <w:r>
        <w:t>Objednávateľ je oprávnený vykonať priebežne kontrolu plnenia povinností Poskytovateľa riadne</w:t>
      </w:r>
      <w:r w:rsidR="001C5F6A">
        <w:t xml:space="preserve"> </w:t>
      </w:r>
      <w:r>
        <w:t>poskytnúť</w:t>
      </w:r>
      <w:r w:rsidR="001C5F6A">
        <w:t xml:space="preserve"> </w:t>
      </w:r>
      <w:r>
        <w:t>služby,</w:t>
      </w:r>
      <w:r w:rsidR="001C5F6A">
        <w:t xml:space="preserve"> </w:t>
      </w:r>
      <w:r>
        <w:t>v</w:t>
      </w:r>
      <w:r w:rsidR="001C5F6A">
        <w:t xml:space="preserve"> </w:t>
      </w:r>
      <w:r>
        <w:t>prípade</w:t>
      </w:r>
      <w:r w:rsidR="001C5F6A">
        <w:t xml:space="preserve"> </w:t>
      </w:r>
      <w:r>
        <w:t>zistenia</w:t>
      </w:r>
      <w:r w:rsidR="001C5F6A">
        <w:t xml:space="preserve"> </w:t>
      </w:r>
      <w:r>
        <w:t>chybne</w:t>
      </w:r>
      <w:r w:rsidR="001C5F6A">
        <w:t xml:space="preserve"> </w:t>
      </w:r>
      <w:r>
        <w:t>vykonávaných</w:t>
      </w:r>
      <w:r w:rsidR="001C5F6A">
        <w:t xml:space="preserve"> </w:t>
      </w:r>
      <w:r>
        <w:t>služieb</w:t>
      </w:r>
      <w:r w:rsidR="001C5F6A">
        <w:t xml:space="preserve"> </w:t>
      </w:r>
      <w:r>
        <w:t>môže Objednávateľ požadovať od Poskytovateľa, aby zistené nedostatky odstránil okamžite na mieste plnenia a Poskytovateľ sa zaväzuje takto reklamované nedostatky poskytovaných služieb odstrániť okamžite na mieste plnenia.</w:t>
      </w:r>
      <w:r w:rsidR="00E376B4">
        <w:t xml:space="preserve"> </w:t>
      </w:r>
    </w:p>
    <w:p w14:paraId="75C08A68" w14:textId="77777777" w:rsidR="00007F2E" w:rsidRDefault="00007F2E" w:rsidP="00C50FC4">
      <w:pPr>
        <w:pStyle w:val="Odsekzoznamu"/>
        <w:ind w:left="360"/>
        <w:jc w:val="both"/>
      </w:pPr>
    </w:p>
    <w:p w14:paraId="768A9CA2" w14:textId="759929D6" w:rsidR="00007F2E" w:rsidRDefault="00007F2E" w:rsidP="005E1ECD">
      <w:pPr>
        <w:pStyle w:val="Odsekzoznamu"/>
        <w:numPr>
          <w:ilvl w:val="1"/>
          <w:numId w:val="6"/>
        </w:numPr>
        <w:jc w:val="both"/>
      </w:pPr>
      <w:r>
        <w:t>Zmluvné strany sa zaväzujú písomne si oznamovať všetky skutočnosti, ovplyvňujúce poskytovanie služieb po stránke obsahovej a termínovej.</w:t>
      </w:r>
      <w:r w:rsidR="00E376B4">
        <w:t xml:space="preserve"> </w:t>
      </w:r>
    </w:p>
    <w:p w14:paraId="3EA7DF93" w14:textId="77777777" w:rsidR="00007F2E" w:rsidRDefault="00007F2E" w:rsidP="00C50FC4">
      <w:pPr>
        <w:pStyle w:val="Odsekzoznamu"/>
        <w:ind w:left="360"/>
        <w:jc w:val="both"/>
      </w:pPr>
    </w:p>
    <w:p w14:paraId="4938D375" w14:textId="7539564E" w:rsidR="00007F2E" w:rsidRDefault="00007F2E" w:rsidP="005E1ECD">
      <w:pPr>
        <w:pStyle w:val="Odsekzoznamu"/>
        <w:numPr>
          <w:ilvl w:val="1"/>
          <w:numId w:val="6"/>
        </w:numPr>
        <w:jc w:val="both"/>
      </w:pPr>
      <w:r>
        <w:t xml:space="preserve">Nedodržanie záväzku Poskytovateľa poskytnúť služby dohodnutým spôsobom, v dohodnutom množstve, kvalite, mieste, termíne a čase budú </w:t>
      </w:r>
      <w:r w:rsidR="00B9345A">
        <w:t>Z</w:t>
      </w:r>
      <w:r>
        <w:t>mluvné strany považovať za podstatné porušenie tejto Zmluvy (v zmysle ust. § 345 Obchodného zákonníka).</w:t>
      </w:r>
      <w:r w:rsidR="00E376B4">
        <w:t xml:space="preserve"> </w:t>
      </w:r>
    </w:p>
    <w:p w14:paraId="24150D2B" w14:textId="77777777" w:rsidR="00007F2E" w:rsidRDefault="00007F2E" w:rsidP="005E1ECD">
      <w:pPr>
        <w:jc w:val="both"/>
      </w:pPr>
    </w:p>
    <w:p w14:paraId="56A6E00B" w14:textId="27DF1338" w:rsidR="00007F2E" w:rsidRPr="00DD0E99" w:rsidRDefault="00007F2E" w:rsidP="00DD0E99">
      <w:pPr>
        <w:pStyle w:val="Nadpis2"/>
      </w:pPr>
      <w:r>
        <w:t xml:space="preserve">Čl. </w:t>
      </w:r>
      <w:r w:rsidRPr="00DD0E99">
        <w:t>IV.</w:t>
      </w:r>
      <w:r w:rsidR="00E376B4">
        <w:t xml:space="preserve"> </w:t>
      </w:r>
    </w:p>
    <w:p w14:paraId="5AEDF364" w14:textId="77777777" w:rsidR="00007F2E" w:rsidRDefault="00007F2E" w:rsidP="00DD0E99">
      <w:pPr>
        <w:pStyle w:val="Nadpis2"/>
      </w:pPr>
      <w:r w:rsidRPr="00DD0E99">
        <w:t>Cena a</w:t>
      </w:r>
      <w:r>
        <w:t xml:space="preserve"> platobné podmienky </w:t>
      </w:r>
    </w:p>
    <w:p w14:paraId="759F24A8" w14:textId="77777777" w:rsidR="00007F2E" w:rsidRDefault="00007F2E" w:rsidP="005E1ECD">
      <w:pPr>
        <w:jc w:val="both"/>
      </w:pPr>
    </w:p>
    <w:p w14:paraId="754E3F5C" w14:textId="0FB1D4D9" w:rsidR="00007F2E" w:rsidRDefault="00007F2E" w:rsidP="005E1ECD">
      <w:pPr>
        <w:pStyle w:val="Odsekzoznamu"/>
        <w:numPr>
          <w:ilvl w:val="1"/>
          <w:numId w:val="7"/>
        </w:numPr>
        <w:jc w:val="both"/>
      </w:pPr>
      <w:r>
        <w:t>Zmluvné strany sa</w:t>
      </w:r>
      <w:r w:rsidR="00E376B4">
        <w:t xml:space="preserve"> </w:t>
      </w:r>
      <w:r>
        <w:t>výslovne dohodli, že cena za služby poskytnuté v rozsahu</w:t>
      </w:r>
      <w:r w:rsidR="00E376B4">
        <w:t xml:space="preserve"> </w:t>
      </w:r>
      <w:r>
        <w:t xml:space="preserve">uvedenom v článku II. </w:t>
      </w:r>
      <w:r w:rsidR="00DB05FD">
        <w:t>bod</w:t>
      </w:r>
      <w:r>
        <w:t>. 2</w:t>
      </w:r>
      <w:r w:rsidR="00794717">
        <w:t>.2</w:t>
      </w:r>
      <w:r>
        <w:t xml:space="preserve"> písm. b.) </w:t>
      </w:r>
      <w:r w:rsidR="008C7A41">
        <w:t xml:space="preserve">a písm. e) </w:t>
      </w:r>
      <w:r>
        <w:t xml:space="preserve">tejto Zmluvy je stanovená v súlade so zákonom Národnej rady Slovenskej republiky č. 18/1996 Z.z. o cenách v znení neskorších predpisov </w:t>
      </w:r>
      <w:r w:rsidR="001104D3">
        <w:t>(ďalej len ako „</w:t>
      </w:r>
      <w:r w:rsidR="009A6F8C">
        <w:t>Z</w:t>
      </w:r>
      <w:r w:rsidR="001104D3">
        <w:t xml:space="preserve">ákon o cenách“) </w:t>
      </w:r>
      <w:r>
        <w:t>a s vyhláškou Ministerstva financií Slovenskej republiky č. 87/1996 Z .z., ktorou sa vykonáva</w:t>
      </w:r>
      <w:r w:rsidR="001104D3">
        <w:t xml:space="preserve"> zákon o cenách</w:t>
      </w:r>
      <w:r w:rsidR="009A6F8C">
        <w:t xml:space="preserve"> (ďalej len ako „Vyhláška“) </w:t>
      </w:r>
      <w:r w:rsidR="002B40E8">
        <w:t>a</w:t>
      </w:r>
      <w:r>
        <w:t xml:space="preserve"> je určená paušálne na sumu </w:t>
      </w:r>
      <w:r w:rsidRPr="0029239D">
        <w:rPr>
          <w:highlight w:val="yellow"/>
        </w:rPr>
        <w:t xml:space="preserve">vo výške </w:t>
      </w:r>
      <w:r w:rsidR="0029239D" w:rsidRPr="0029239D">
        <w:rPr>
          <w:highlight w:val="yellow"/>
        </w:rPr>
        <w:t>.................</w:t>
      </w:r>
      <w:r w:rsidRPr="0029239D">
        <w:rPr>
          <w:highlight w:val="yellow"/>
        </w:rPr>
        <w:t xml:space="preserve"> EUR bez DPH (slovom: </w:t>
      </w:r>
      <w:r w:rsidR="0029239D" w:rsidRPr="0029239D">
        <w:rPr>
          <w:highlight w:val="yellow"/>
        </w:rPr>
        <w:t>..............................</w:t>
      </w:r>
      <w:r w:rsidR="00891C70" w:rsidRPr="0029239D">
        <w:rPr>
          <w:highlight w:val="yellow"/>
        </w:rPr>
        <w:t xml:space="preserve"> </w:t>
      </w:r>
      <w:r w:rsidRPr="0029239D">
        <w:rPr>
          <w:highlight w:val="yellow"/>
        </w:rPr>
        <w:t>eur bez DPH)</w:t>
      </w:r>
      <w:r>
        <w:t xml:space="preserve"> </w:t>
      </w:r>
      <w:r w:rsidR="004B108E">
        <w:t>za 4 hodiny poskytovania služie</w:t>
      </w:r>
      <w:r w:rsidR="00A41560">
        <w:t>b v zmysle článku II bod 2.2. písm. b) tejto Zmluvy</w:t>
      </w:r>
      <w:r w:rsidR="00FF2475">
        <w:t xml:space="preserve"> mesačne.</w:t>
      </w:r>
      <w:r w:rsidR="00A41560">
        <w:t xml:space="preserve"> </w:t>
      </w:r>
      <w:r w:rsidR="00297259">
        <w:t>V</w:t>
      </w:r>
      <w:r w:rsidR="00FF2475">
        <w:t> </w:t>
      </w:r>
      <w:r w:rsidR="00297259">
        <w:t>prípade</w:t>
      </w:r>
      <w:r w:rsidR="00FF2475">
        <w:t>, ak bud</w:t>
      </w:r>
      <w:r w:rsidR="00F71419">
        <w:t>e vykonávanie</w:t>
      </w:r>
      <w:r w:rsidR="00FF2475">
        <w:t xml:space="preserve"> služ</w:t>
      </w:r>
      <w:r w:rsidR="00F71419">
        <w:t>ieb</w:t>
      </w:r>
      <w:r w:rsidR="00FF2475">
        <w:t xml:space="preserve"> v zmysle tohto bodu</w:t>
      </w:r>
      <w:r w:rsidR="00F71419">
        <w:t xml:space="preserve"> </w:t>
      </w:r>
      <w:r w:rsidR="001121D7">
        <w:t>nad rozsah 4 hodiny/mes</w:t>
      </w:r>
      <w:r w:rsidR="007F5C04">
        <w:t>iac</w:t>
      </w:r>
      <w:r w:rsidR="001121D7">
        <w:t xml:space="preserve">, </w:t>
      </w:r>
      <w:r w:rsidR="00297259">
        <w:t>od</w:t>
      </w:r>
      <w:r w:rsidR="001121D7">
        <w:t>s</w:t>
      </w:r>
      <w:r w:rsidR="00297259">
        <w:t>ú</w:t>
      </w:r>
      <w:r w:rsidR="001121D7">
        <w:t>hlasen</w:t>
      </w:r>
      <w:r w:rsidR="00B72D33">
        <w:t>é</w:t>
      </w:r>
      <w:r w:rsidR="001631A4">
        <w:t xml:space="preserve"> oboma</w:t>
      </w:r>
      <w:r w:rsidR="0029239D">
        <w:t xml:space="preserve"> </w:t>
      </w:r>
      <w:r w:rsidR="00B72D33">
        <w:t xml:space="preserve">zmluvnými </w:t>
      </w:r>
      <w:r w:rsidR="001631A4">
        <w:t xml:space="preserve">stranami, </w:t>
      </w:r>
      <w:r w:rsidR="00B72D33">
        <w:t xml:space="preserve">cena takto poskytnutých služieb bude určená v zmysle </w:t>
      </w:r>
      <w:r w:rsidR="00646955">
        <w:t>prílohy č. 4 Zmluvy – Cenová ponuka</w:t>
      </w:r>
      <w:r w:rsidR="00AD7D14">
        <w:t xml:space="preserve">. </w:t>
      </w:r>
    </w:p>
    <w:p w14:paraId="55E18FDA" w14:textId="77777777" w:rsidR="00007F2E" w:rsidRDefault="00007F2E" w:rsidP="00C50FC4">
      <w:pPr>
        <w:pStyle w:val="Odsekzoznamu"/>
        <w:ind w:left="360"/>
        <w:jc w:val="both"/>
      </w:pPr>
    </w:p>
    <w:p w14:paraId="49587988" w14:textId="4BDEF0A2" w:rsidR="00007F2E" w:rsidRDefault="00007F2E" w:rsidP="005E1ECD">
      <w:pPr>
        <w:pStyle w:val="Odsekzoznamu"/>
        <w:numPr>
          <w:ilvl w:val="1"/>
          <w:numId w:val="7"/>
        </w:numPr>
        <w:jc w:val="both"/>
      </w:pPr>
      <w:r>
        <w:t>Zmluvné strany sa</w:t>
      </w:r>
      <w:r w:rsidR="00E376B4">
        <w:t xml:space="preserve"> </w:t>
      </w:r>
      <w:r>
        <w:t>výslovne dohodli, že cena za služby poskytnuté v rozsahu</w:t>
      </w:r>
      <w:r w:rsidR="00E376B4">
        <w:t xml:space="preserve"> </w:t>
      </w:r>
      <w:r>
        <w:t xml:space="preserve">uvedenom v článku II. </w:t>
      </w:r>
      <w:r w:rsidR="00167A13">
        <w:t>bod</w:t>
      </w:r>
      <w:r>
        <w:t xml:space="preserve"> 2</w:t>
      </w:r>
      <w:r w:rsidR="00932E3B">
        <w:t>.</w:t>
      </w:r>
      <w:r w:rsidR="00794717">
        <w:t>2</w:t>
      </w:r>
      <w:r>
        <w:t xml:space="preserve"> písm. c.) a</w:t>
      </w:r>
      <w:r w:rsidR="007A0D03">
        <w:t xml:space="preserve">ž </w:t>
      </w:r>
      <w:r w:rsidR="001F345B">
        <w:t>d</w:t>
      </w:r>
      <w:r w:rsidR="007A0D03">
        <w:t>)</w:t>
      </w:r>
      <w:r>
        <w:t xml:space="preserve"> tejto Zmluvy je stanovená v súlade so zákonom o cenách s </w:t>
      </w:r>
      <w:r w:rsidR="00E303C2">
        <w:t>V</w:t>
      </w:r>
      <w:r>
        <w:t>yhláškou a je</w:t>
      </w:r>
      <w:r w:rsidR="00E376B4">
        <w:t xml:space="preserve"> </w:t>
      </w:r>
      <w:r>
        <w:t>vo</w:t>
      </w:r>
      <w:r w:rsidR="00E376B4">
        <w:t xml:space="preserve"> </w:t>
      </w:r>
      <w:r>
        <w:t>výške</w:t>
      </w:r>
      <w:r w:rsidR="00E376B4">
        <w:t xml:space="preserve"> </w:t>
      </w:r>
      <w:r w:rsidR="0029239D" w:rsidRPr="0029239D">
        <w:rPr>
          <w:b/>
          <w:highlight w:val="yellow"/>
        </w:rPr>
        <w:t>...........</w:t>
      </w:r>
      <w:r w:rsidR="0057534B" w:rsidRPr="0029239D" w:rsidDel="00E376B4">
        <w:rPr>
          <w:highlight w:val="yellow"/>
        </w:rPr>
        <w:t xml:space="preserve"> </w:t>
      </w:r>
      <w:r w:rsidR="00E376B4" w:rsidRPr="0029239D">
        <w:rPr>
          <w:highlight w:val="yellow"/>
        </w:rPr>
        <w:t xml:space="preserve"> </w:t>
      </w:r>
      <w:r w:rsidRPr="0029239D">
        <w:rPr>
          <w:highlight w:val="yellow"/>
        </w:rPr>
        <w:t>EUR</w:t>
      </w:r>
      <w:r w:rsidR="00E376B4" w:rsidRPr="0029239D">
        <w:rPr>
          <w:highlight w:val="yellow"/>
        </w:rPr>
        <w:t xml:space="preserve"> </w:t>
      </w:r>
      <w:r w:rsidRPr="0029239D">
        <w:rPr>
          <w:highlight w:val="yellow"/>
        </w:rPr>
        <w:t>bez</w:t>
      </w:r>
      <w:r w:rsidR="00E376B4" w:rsidRPr="0029239D">
        <w:rPr>
          <w:highlight w:val="yellow"/>
        </w:rPr>
        <w:t xml:space="preserve"> </w:t>
      </w:r>
      <w:r w:rsidRPr="0029239D">
        <w:rPr>
          <w:highlight w:val="yellow"/>
        </w:rPr>
        <w:t>DPH</w:t>
      </w:r>
      <w:r w:rsidR="00E376B4" w:rsidRPr="0029239D">
        <w:rPr>
          <w:highlight w:val="yellow"/>
        </w:rPr>
        <w:t xml:space="preserve"> </w:t>
      </w:r>
      <w:r w:rsidRPr="0029239D">
        <w:rPr>
          <w:highlight w:val="yellow"/>
        </w:rPr>
        <w:t xml:space="preserve">(slovom: </w:t>
      </w:r>
      <w:r w:rsidR="0029239D" w:rsidRPr="0029239D">
        <w:rPr>
          <w:highlight w:val="yellow"/>
        </w:rPr>
        <w:t>..............................</w:t>
      </w:r>
      <w:r w:rsidR="0057534B" w:rsidRPr="0029239D">
        <w:rPr>
          <w:highlight w:val="yellow"/>
        </w:rPr>
        <w:t xml:space="preserve"> </w:t>
      </w:r>
      <w:r w:rsidRPr="0029239D">
        <w:rPr>
          <w:highlight w:val="yellow"/>
        </w:rPr>
        <w:t>eur)</w:t>
      </w:r>
      <w:r w:rsidR="001C5F6A" w:rsidRPr="0029239D">
        <w:rPr>
          <w:highlight w:val="yellow"/>
        </w:rPr>
        <w:t xml:space="preserve"> </w:t>
      </w:r>
      <w:r w:rsidRPr="0029239D">
        <w:rPr>
          <w:highlight w:val="yellow"/>
        </w:rPr>
        <w:t>bez</w:t>
      </w:r>
      <w:r w:rsidR="001C5F6A" w:rsidRPr="0029239D">
        <w:rPr>
          <w:highlight w:val="yellow"/>
        </w:rPr>
        <w:t xml:space="preserve"> </w:t>
      </w:r>
      <w:r w:rsidRPr="0029239D">
        <w:rPr>
          <w:highlight w:val="yellow"/>
        </w:rPr>
        <w:t>DPH),</w:t>
      </w:r>
      <w:r w:rsidR="001C5F6A" w:rsidRPr="0029239D">
        <w:rPr>
          <w:highlight w:val="yellow"/>
        </w:rPr>
        <w:t xml:space="preserve"> </w:t>
      </w:r>
      <w:r w:rsidR="0029239D" w:rsidRPr="0029239D">
        <w:rPr>
          <w:b/>
          <w:highlight w:val="yellow"/>
        </w:rPr>
        <w:t>...........</w:t>
      </w:r>
      <w:r w:rsidR="001C5F6A" w:rsidRPr="0029239D">
        <w:rPr>
          <w:highlight w:val="yellow"/>
        </w:rPr>
        <w:t xml:space="preserve"> </w:t>
      </w:r>
      <w:r w:rsidRPr="0029239D">
        <w:rPr>
          <w:highlight w:val="yellow"/>
        </w:rPr>
        <w:t>EUR</w:t>
      </w:r>
      <w:r w:rsidR="001C5F6A" w:rsidRPr="0029239D">
        <w:rPr>
          <w:highlight w:val="yellow"/>
        </w:rPr>
        <w:t xml:space="preserve"> </w:t>
      </w:r>
      <w:r w:rsidRPr="0029239D">
        <w:rPr>
          <w:highlight w:val="yellow"/>
        </w:rPr>
        <w:t>s DPH</w:t>
      </w:r>
      <w:r w:rsidR="001C5F6A" w:rsidRPr="0029239D">
        <w:rPr>
          <w:highlight w:val="yellow"/>
        </w:rPr>
        <w:t xml:space="preserve"> </w:t>
      </w:r>
      <w:r w:rsidRPr="0029239D">
        <w:rPr>
          <w:highlight w:val="yellow"/>
        </w:rPr>
        <w:t>(slovom:</w:t>
      </w:r>
      <w:r w:rsidR="001C5F6A" w:rsidRPr="0029239D">
        <w:rPr>
          <w:highlight w:val="yellow"/>
        </w:rPr>
        <w:t xml:space="preserve"> </w:t>
      </w:r>
      <w:r w:rsidR="0029239D" w:rsidRPr="0029239D">
        <w:rPr>
          <w:highlight w:val="yellow"/>
        </w:rPr>
        <w:t>..............................</w:t>
      </w:r>
      <w:r w:rsidR="0057534B" w:rsidRPr="0029239D">
        <w:rPr>
          <w:highlight w:val="yellow"/>
        </w:rPr>
        <w:t xml:space="preserve"> </w:t>
      </w:r>
      <w:r w:rsidRPr="0029239D">
        <w:rPr>
          <w:highlight w:val="yellow"/>
        </w:rPr>
        <w:t>eur)</w:t>
      </w:r>
      <w:r>
        <w:t xml:space="preserve"> za každú začatú hodinu poskytnutia daných služieb. Dohodnutá cena je stanovená bez DPH, ktorá bude k cene pripočítaná v zodpovedajúcej výške stanovenej príslušným všeobecne záväzným právnym predpisom platným v SR.</w:t>
      </w:r>
      <w:r w:rsidR="00E376B4">
        <w:t xml:space="preserve"> </w:t>
      </w:r>
    </w:p>
    <w:p w14:paraId="623B405A" w14:textId="77777777" w:rsidR="00007F2E" w:rsidRDefault="00007F2E" w:rsidP="00C50FC4">
      <w:pPr>
        <w:pStyle w:val="Odsekzoznamu"/>
        <w:ind w:left="360"/>
        <w:jc w:val="both"/>
      </w:pPr>
    </w:p>
    <w:p w14:paraId="1620B6C2" w14:textId="6BFA18E2" w:rsidR="00007F2E" w:rsidRDefault="00007F2E" w:rsidP="005E1ECD">
      <w:pPr>
        <w:pStyle w:val="Odsekzoznamu"/>
        <w:numPr>
          <w:ilvl w:val="1"/>
          <w:numId w:val="7"/>
        </w:numPr>
        <w:jc w:val="both"/>
      </w:pPr>
      <w:r>
        <w:t>Zmluvné strany sa výslovne dohodli, že služby poskytnuté v rozsahu</w:t>
      </w:r>
      <w:r w:rsidR="00E376B4">
        <w:t xml:space="preserve"> </w:t>
      </w:r>
      <w:r>
        <w:t xml:space="preserve">uvedenom v článku II. </w:t>
      </w:r>
      <w:r w:rsidR="00167A13">
        <w:t>bod</w:t>
      </w:r>
      <w:r>
        <w:t>. 2.</w:t>
      </w:r>
      <w:r w:rsidR="00565915">
        <w:t>2</w:t>
      </w:r>
      <w:r>
        <w:t xml:space="preserve"> písm. a.) tejto Zmluvy bude Poskytovateľ poskytovať Objednávateľovi po celú dobu právnej záväznosti tejto Zmluvy bezplatne.</w:t>
      </w:r>
      <w:r w:rsidR="00E376B4">
        <w:t xml:space="preserve"> </w:t>
      </w:r>
    </w:p>
    <w:p w14:paraId="000FDFD6" w14:textId="77777777" w:rsidR="00007F2E" w:rsidRDefault="00007F2E" w:rsidP="00C50FC4">
      <w:pPr>
        <w:pStyle w:val="Odsekzoznamu"/>
        <w:ind w:left="360"/>
        <w:jc w:val="both"/>
      </w:pPr>
    </w:p>
    <w:p w14:paraId="7C0AC06C" w14:textId="78B668C1" w:rsidR="00007F2E" w:rsidRDefault="00007F2E" w:rsidP="005E1ECD">
      <w:pPr>
        <w:pStyle w:val="Odsekzoznamu"/>
        <w:numPr>
          <w:ilvl w:val="1"/>
          <w:numId w:val="7"/>
        </w:numPr>
        <w:jc w:val="both"/>
      </w:pPr>
      <w:r>
        <w:t>V dohodnutej cene za poskytnuté služby sú zahrnuté všetky náklady Poskytovateľa a jeho subdodávateľov</w:t>
      </w:r>
      <w:r w:rsidR="00E376B4">
        <w:t xml:space="preserve"> </w:t>
      </w:r>
      <w:r>
        <w:t>súvisiace</w:t>
      </w:r>
      <w:r w:rsidR="00E376B4">
        <w:t xml:space="preserve"> </w:t>
      </w:r>
      <w:r>
        <w:t>s poskytnutím</w:t>
      </w:r>
      <w:r w:rsidR="00E376B4">
        <w:t xml:space="preserve"> </w:t>
      </w:r>
      <w:r>
        <w:t>služieb</w:t>
      </w:r>
      <w:r w:rsidR="00E376B4">
        <w:t xml:space="preserve"> </w:t>
      </w:r>
      <w:r>
        <w:t>podľa</w:t>
      </w:r>
      <w:r w:rsidR="00E376B4">
        <w:t xml:space="preserve"> </w:t>
      </w:r>
      <w:r>
        <w:t>tejto</w:t>
      </w:r>
      <w:r w:rsidR="00E376B4">
        <w:t xml:space="preserve"> </w:t>
      </w:r>
      <w:r>
        <w:t>Zmluvy,</w:t>
      </w:r>
      <w:r w:rsidR="00E376B4">
        <w:t xml:space="preserve"> </w:t>
      </w:r>
      <w:r>
        <w:t>a</w:t>
      </w:r>
      <w:r w:rsidR="00F4044B">
        <w:t xml:space="preserve"> </w:t>
      </w:r>
      <w:r>
        <w:t>to</w:t>
      </w:r>
      <w:r w:rsidR="00E376B4">
        <w:t xml:space="preserve"> </w:t>
      </w:r>
      <w:r>
        <w:t>vrátane cestovných</w:t>
      </w:r>
      <w:r w:rsidR="00E376B4">
        <w:t xml:space="preserve"> </w:t>
      </w:r>
      <w:r>
        <w:t>nákladov,</w:t>
      </w:r>
      <w:r w:rsidR="00E376B4">
        <w:t xml:space="preserve"> </w:t>
      </w:r>
      <w:r>
        <w:t>ktoré</w:t>
      </w:r>
      <w:r w:rsidR="00E376B4">
        <w:t xml:space="preserve"> </w:t>
      </w:r>
      <w:r>
        <w:t>vzniknú</w:t>
      </w:r>
      <w:r w:rsidR="00E376B4">
        <w:t xml:space="preserve"> </w:t>
      </w:r>
      <w:r>
        <w:t>Poskytovateľovi,</w:t>
      </w:r>
      <w:r w:rsidR="00E376B4">
        <w:t xml:space="preserve"> </w:t>
      </w:r>
      <w:r>
        <w:t>prípadne</w:t>
      </w:r>
      <w:r w:rsidR="00E376B4">
        <w:t xml:space="preserve"> </w:t>
      </w:r>
      <w:r>
        <w:t>jeho</w:t>
      </w:r>
      <w:r w:rsidR="00E376B4">
        <w:t xml:space="preserve"> </w:t>
      </w:r>
      <w:r>
        <w:t>subdodávateľom v súvislosti s poskytovaním služieb podľa tejto Zmluvy. Poskytovateľ vyhlasuje, že takto dohodnutá cena zahŕňa všetky jeho predpokladané náklady a primeraný zisk.</w:t>
      </w:r>
      <w:r w:rsidR="00E376B4">
        <w:t xml:space="preserve"> </w:t>
      </w:r>
    </w:p>
    <w:p w14:paraId="4384EB78" w14:textId="77777777" w:rsidR="00007F2E" w:rsidRDefault="00007F2E" w:rsidP="00C50FC4">
      <w:pPr>
        <w:pStyle w:val="Odsekzoznamu"/>
        <w:ind w:left="360"/>
        <w:jc w:val="both"/>
      </w:pPr>
    </w:p>
    <w:p w14:paraId="5D4A2200" w14:textId="3EEC50EA" w:rsidR="00007F2E" w:rsidRPr="00646955" w:rsidRDefault="00007F2E" w:rsidP="005E1ECD">
      <w:pPr>
        <w:pStyle w:val="Odsekzoznamu"/>
        <w:numPr>
          <w:ilvl w:val="1"/>
          <w:numId w:val="7"/>
        </w:numPr>
        <w:jc w:val="both"/>
      </w:pPr>
      <w:r w:rsidRPr="00646955">
        <w:t>Zmluvné strany sa výslovne dohodli, že celková maximálna súhrnná výška ceny za služby poskytnuté v rozsahu</w:t>
      </w:r>
      <w:r w:rsidR="00E376B4" w:rsidRPr="00646955">
        <w:t xml:space="preserve"> </w:t>
      </w:r>
      <w:r w:rsidRPr="00646955">
        <w:t xml:space="preserve">uvedenom v článku II. </w:t>
      </w:r>
      <w:r w:rsidR="00167A13" w:rsidRPr="00646955">
        <w:t>bod</w:t>
      </w:r>
      <w:r w:rsidRPr="00646955">
        <w:t xml:space="preserve"> 2.</w:t>
      </w:r>
      <w:r w:rsidR="00565915" w:rsidRPr="00646955">
        <w:t>2</w:t>
      </w:r>
      <w:r w:rsidRPr="00646955">
        <w:t xml:space="preserve"> písm. b.) a</w:t>
      </w:r>
      <w:r w:rsidR="00C701B6" w:rsidRPr="00646955">
        <w:t>ž</w:t>
      </w:r>
      <w:r w:rsidRPr="00646955">
        <w:t xml:space="preserve"> </w:t>
      </w:r>
      <w:r w:rsidR="00C701B6" w:rsidRPr="00646955">
        <w:t>e</w:t>
      </w:r>
      <w:r w:rsidRPr="00646955">
        <w:t xml:space="preserve">.) tejto Zmluvy po celú dobu právnej záväznosti tejto Zmluvy nemôže presiahnuť Objednávateľom stanovený finančný limit sumu vo výške </w:t>
      </w:r>
      <w:r w:rsidRPr="00646955">
        <w:rPr>
          <w:b/>
        </w:rPr>
        <w:t>10 000,00 EUR</w:t>
      </w:r>
      <w:r w:rsidRPr="00646955">
        <w:t xml:space="preserve"> bez DPH (slovom: desaťtisíc EUR bez DPH), </w:t>
      </w:r>
      <w:r w:rsidRPr="00646955">
        <w:rPr>
          <w:b/>
        </w:rPr>
        <w:t>12 000,00</w:t>
      </w:r>
      <w:r w:rsidR="003D220E" w:rsidRPr="00646955">
        <w:rPr>
          <w:b/>
        </w:rPr>
        <w:t xml:space="preserve"> </w:t>
      </w:r>
      <w:r w:rsidRPr="00646955">
        <w:rPr>
          <w:b/>
        </w:rPr>
        <w:t>EUR</w:t>
      </w:r>
      <w:r w:rsidRPr="00646955">
        <w:t xml:space="preserve"> s DPH (slovom: dvanásťtisíc EUR s DPH), pričom Objednávateľ nie je povinný uvedený finančný limit v plnej výške vyčerpať.</w:t>
      </w:r>
      <w:r w:rsidR="001C5F6A" w:rsidRPr="00646955">
        <w:t xml:space="preserve"> </w:t>
      </w:r>
    </w:p>
    <w:p w14:paraId="000737D0" w14:textId="77777777" w:rsidR="00007F2E" w:rsidRDefault="00007F2E" w:rsidP="00C50FC4">
      <w:pPr>
        <w:pStyle w:val="Odsekzoznamu"/>
        <w:ind w:left="360"/>
        <w:jc w:val="both"/>
      </w:pPr>
    </w:p>
    <w:p w14:paraId="2FF4E9ED" w14:textId="0FF34691" w:rsidR="00007F2E" w:rsidRDefault="00007F2E" w:rsidP="005E1ECD">
      <w:pPr>
        <w:pStyle w:val="Odsekzoznamu"/>
        <w:numPr>
          <w:ilvl w:val="1"/>
          <w:numId w:val="7"/>
        </w:numPr>
        <w:jc w:val="both"/>
      </w:pPr>
      <w:r>
        <w:t>Poskytovateľ</w:t>
      </w:r>
      <w:r w:rsidR="00E376B4">
        <w:t xml:space="preserve"> </w:t>
      </w:r>
      <w:r>
        <w:t>je</w:t>
      </w:r>
      <w:r w:rsidR="00E376B4">
        <w:t xml:space="preserve"> </w:t>
      </w:r>
      <w:r>
        <w:t>oprávnený</w:t>
      </w:r>
      <w:r w:rsidR="00E376B4">
        <w:t xml:space="preserve"> </w:t>
      </w:r>
      <w:r>
        <w:t>najskôr</w:t>
      </w:r>
      <w:r w:rsidR="00E376B4">
        <w:t xml:space="preserve"> </w:t>
      </w:r>
      <w:r>
        <w:t>v</w:t>
      </w:r>
      <w:r w:rsidR="00E376B4">
        <w:t xml:space="preserve"> </w:t>
      </w:r>
      <w:r>
        <w:t>posledný</w:t>
      </w:r>
      <w:r w:rsidR="00E376B4">
        <w:t xml:space="preserve"> </w:t>
      </w:r>
      <w:r>
        <w:t>deň</w:t>
      </w:r>
      <w:r w:rsidR="00E376B4">
        <w:t xml:space="preserve"> </w:t>
      </w:r>
      <w:r>
        <w:t>kalendárneho</w:t>
      </w:r>
      <w:r w:rsidR="00E376B4">
        <w:t xml:space="preserve"> </w:t>
      </w:r>
      <w:r>
        <w:t>mesiaca</w:t>
      </w:r>
      <w:r w:rsidR="00E376B4">
        <w:t xml:space="preserve"> </w:t>
      </w:r>
      <w:r>
        <w:t xml:space="preserve">vyhotoviť faktúru za poskytnuté služby v príslušnom kalendárnom mesiaci, v rozsahu uvedenom v článku II. </w:t>
      </w:r>
      <w:r w:rsidR="00551669">
        <w:t>bod</w:t>
      </w:r>
      <w:r>
        <w:t xml:space="preserve"> 2.</w:t>
      </w:r>
      <w:r w:rsidR="00565915">
        <w:t>2</w:t>
      </w:r>
      <w:r>
        <w:t xml:space="preserve"> písm. b.) a</w:t>
      </w:r>
      <w:r w:rsidR="00E20C45">
        <w:t>ž</w:t>
      </w:r>
      <w:r>
        <w:t xml:space="preserve"> </w:t>
      </w:r>
      <w:r w:rsidR="00E20C45">
        <w:t>e</w:t>
      </w:r>
      <w:r>
        <w:t>.)</w:t>
      </w:r>
      <w:r w:rsidR="00E376B4">
        <w:t xml:space="preserve"> </w:t>
      </w:r>
      <w:r>
        <w:t>tejto Zmluvy. Faktúra musí obsahovať náležitosti podľa ust. § 74 zákona č. 222/2004 Z. z. o dani z pridanej hodnoty v znení neskorších predpisov</w:t>
      </w:r>
      <w:r w:rsidR="001A07C0">
        <w:t xml:space="preserve"> (ďalej len ako „zákon o DPH“)</w:t>
      </w:r>
      <w:r>
        <w:t>. Neoddeliteľnou</w:t>
      </w:r>
      <w:r w:rsidR="00E376B4">
        <w:t xml:space="preserve"> </w:t>
      </w:r>
      <w:r>
        <w:t>súčasťou</w:t>
      </w:r>
      <w:r w:rsidR="00E376B4">
        <w:t xml:space="preserve"> </w:t>
      </w:r>
      <w:r>
        <w:t>faktúry</w:t>
      </w:r>
      <w:r w:rsidR="00E376B4">
        <w:t xml:space="preserve"> </w:t>
      </w:r>
      <w:r>
        <w:t>vystavenej</w:t>
      </w:r>
      <w:r w:rsidR="00E376B4">
        <w:t xml:space="preserve"> </w:t>
      </w:r>
      <w:r>
        <w:t>Poskytovateľom</w:t>
      </w:r>
      <w:r w:rsidR="00E376B4">
        <w:t xml:space="preserve"> </w:t>
      </w:r>
      <w:r>
        <w:t>musí</w:t>
      </w:r>
      <w:r w:rsidR="00E376B4">
        <w:t xml:space="preserve"> </w:t>
      </w:r>
      <w:r>
        <w:t>byť</w:t>
      </w:r>
      <w:r w:rsidR="00E376B4">
        <w:t xml:space="preserve"> </w:t>
      </w:r>
      <w:r>
        <w:t>dodací</w:t>
      </w:r>
      <w:r w:rsidR="00E376B4">
        <w:t xml:space="preserve"> </w:t>
      </w:r>
      <w:r>
        <w:t xml:space="preserve">list (servisný report) potvrdený oprávnenou osobou Objednávateľa podľa článku XI. </w:t>
      </w:r>
      <w:r w:rsidR="005A3A0D">
        <w:t>bod</w:t>
      </w:r>
      <w:r>
        <w:t xml:space="preserve"> </w:t>
      </w:r>
      <w:r w:rsidR="00FF0A36">
        <w:t>11.</w:t>
      </w:r>
      <w:r>
        <w:t>1 tejto Zmluvy pri prevzatí poskytnutých služieb. Dodací list musí obsahovať dátum plnenia, popis poskytnutých služieb a počet hodín poskytovania služieb.</w:t>
      </w:r>
      <w:r w:rsidR="00E376B4">
        <w:t xml:space="preserve"> </w:t>
      </w:r>
    </w:p>
    <w:p w14:paraId="61BEE7E3" w14:textId="77777777" w:rsidR="00007F2E" w:rsidRDefault="00007F2E" w:rsidP="00C50FC4">
      <w:pPr>
        <w:pStyle w:val="Odsekzoznamu"/>
        <w:ind w:left="360"/>
        <w:jc w:val="both"/>
      </w:pPr>
    </w:p>
    <w:p w14:paraId="73D2DF2E" w14:textId="083FD20D" w:rsidR="00007F2E" w:rsidRDefault="00007F2E" w:rsidP="005E1ECD">
      <w:pPr>
        <w:pStyle w:val="Odsekzoznamu"/>
        <w:numPr>
          <w:ilvl w:val="1"/>
          <w:numId w:val="7"/>
        </w:numPr>
        <w:jc w:val="both"/>
      </w:pPr>
      <w:r>
        <w:t>Platbu vykoná Objednávateľ za preukázateľne riadne a včas dodané služby na základe riadne vystavenej faktúry do 30 dní odo dňa jej riadneho doručenia Objednávateľovi na jeho korešpondenčnú adresu. V prípade, že splatnosť pripadne na deň pracovného voľna alebo</w:t>
      </w:r>
      <w:r w:rsidR="00E376B4">
        <w:t xml:space="preserve"> </w:t>
      </w:r>
      <w:r>
        <w:t>pracovného</w:t>
      </w:r>
      <w:r w:rsidR="00E376B4">
        <w:t xml:space="preserve"> </w:t>
      </w:r>
      <w:r>
        <w:t>pokoja,</w:t>
      </w:r>
      <w:r w:rsidR="00E376B4">
        <w:t xml:space="preserve"> </w:t>
      </w:r>
      <w:r>
        <w:t>bude</w:t>
      </w:r>
      <w:r w:rsidR="00E376B4">
        <w:t xml:space="preserve"> </w:t>
      </w:r>
      <w:r>
        <w:t>sa</w:t>
      </w:r>
      <w:r w:rsidR="00E376B4">
        <w:t xml:space="preserve"> </w:t>
      </w:r>
      <w:r>
        <w:t>za</w:t>
      </w:r>
      <w:r w:rsidR="00E376B4">
        <w:t xml:space="preserve"> </w:t>
      </w:r>
      <w:r>
        <w:t>deň</w:t>
      </w:r>
      <w:r w:rsidR="00E376B4">
        <w:t xml:space="preserve"> </w:t>
      </w:r>
      <w:r>
        <w:t>splatnosti</w:t>
      </w:r>
      <w:r w:rsidR="00E376B4">
        <w:t xml:space="preserve"> </w:t>
      </w:r>
      <w:r>
        <w:t>považovať</w:t>
      </w:r>
      <w:r w:rsidR="00E376B4">
        <w:t xml:space="preserve"> </w:t>
      </w:r>
      <w:r>
        <w:t>najbližší</w:t>
      </w:r>
      <w:r w:rsidR="00E376B4">
        <w:t xml:space="preserve"> </w:t>
      </w:r>
      <w:r>
        <w:t>nasledujúci pracovný deň.</w:t>
      </w:r>
      <w:r w:rsidR="001C5F6A">
        <w:t xml:space="preserve"> </w:t>
      </w:r>
    </w:p>
    <w:p w14:paraId="7BC8E13E" w14:textId="77777777" w:rsidR="00007F2E" w:rsidRDefault="00007F2E" w:rsidP="00C50FC4">
      <w:pPr>
        <w:pStyle w:val="Odsekzoznamu"/>
        <w:ind w:left="360"/>
        <w:jc w:val="both"/>
      </w:pPr>
    </w:p>
    <w:p w14:paraId="6475F956" w14:textId="1369FD17" w:rsidR="00007F2E" w:rsidRDefault="00007F2E" w:rsidP="005E1ECD">
      <w:pPr>
        <w:pStyle w:val="Odsekzoznamu"/>
        <w:numPr>
          <w:ilvl w:val="1"/>
          <w:numId w:val="7"/>
        </w:numPr>
        <w:jc w:val="both"/>
      </w:pPr>
      <w:r>
        <w:t>Pre účely tejto Zmluvy sa za dátum úhrady faktúry zo strany Objednávateľa považuje dátum odpísania platenej sumy z účtu Objednávateľa v jeho banke.</w:t>
      </w:r>
      <w:r w:rsidR="00E376B4">
        <w:t xml:space="preserve"> </w:t>
      </w:r>
    </w:p>
    <w:p w14:paraId="1CEB5526" w14:textId="77777777" w:rsidR="00007F2E" w:rsidRDefault="00007F2E" w:rsidP="00C50FC4">
      <w:pPr>
        <w:pStyle w:val="Odsekzoznamu"/>
        <w:ind w:left="360"/>
        <w:jc w:val="both"/>
      </w:pPr>
    </w:p>
    <w:p w14:paraId="0B2E64C8" w14:textId="0EA7B1F9" w:rsidR="00007F2E" w:rsidRDefault="00007F2E" w:rsidP="005E1ECD">
      <w:pPr>
        <w:pStyle w:val="Odsekzoznamu"/>
        <w:numPr>
          <w:ilvl w:val="1"/>
          <w:numId w:val="7"/>
        </w:numPr>
        <w:jc w:val="both"/>
      </w:pPr>
      <w:r>
        <w:t>V prípade, že faktúra nebude obsahovať všetky náležitosti daňového dokladu a/alebo jej súčasťou</w:t>
      </w:r>
      <w:r w:rsidR="00E376B4">
        <w:t xml:space="preserve"> </w:t>
      </w:r>
      <w:r w:rsidR="00EA40AF">
        <w:t>s</w:t>
      </w:r>
      <w:r w:rsidR="00130CBC">
        <w:t>mie</w:t>
      </w:r>
      <w:r>
        <w:t xml:space="preserve"> vrátiť faktúru</w:t>
      </w:r>
      <w:r w:rsidR="00E376B4">
        <w:t xml:space="preserve"> </w:t>
      </w:r>
      <w:r>
        <w:t>Poskytovateľovi na opravu alebo doplnenie. V takom</w:t>
      </w:r>
      <w:r w:rsidR="00E376B4">
        <w:t xml:space="preserve"> </w:t>
      </w:r>
      <w:r>
        <w:t>prípade</w:t>
      </w:r>
      <w:r w:rsidR="00E376B4">
        <w:t xml:space="preserve"> </w:t>
      </w:r>
      <w:r>
        <w:t>začne</w:t>
      </w:r>
      <w:r w:rsidR="00E376B4">
        <w:t xml:space="preserve"> </w:t>
      </w:r>
      <w:r>
        <w:t>nová</w:t>
      </w:r>
      <w:r w:rsidR="00E376B4">
        <w:t xml:space="preserve"> </w:t>
      </w:r>
      <w:r>
        <w:t>30</w:t>
      </w:r>
      <w:r w:rsidR="00E376B4">
        <w:t xml:space="preserve"> </w:t>
      </w:r>
      <w:r>
        <w:t>-</w:t>
      </w:r>
      <w:r w:rsidR="00E376B4">
        <w:t xml:space="preserve"> </w:t>
      </w:r>
      <w:r>
        <w:t>dňová</w:t>
      </w:r>
      <w:r w:rsidR="00E376B4">
        <w:t xml:space="preserve"> </w:t>
      </w:r>
      <w:r>
        <w:t>lehota</w:t>
      </w:r>
      <w:r w:rsidR="00E376B4">
        <w:t xml:space="preserve"> </w:t>
      </w:r>
      <w:r>
        <w:t>splatnosti</w:t>
      </w:r>
      <w:r w:rsidR="00E376B4">
        <w:t xml:space="preserve"> </w:t>
      </w:r>
      <w:r>
        <w:t>faktúry</w:t>
      </w:r>
      <w:r w:rsidR="00E376B4">
        <w:t xml:space="preserve"> </w:t>
      </w:r>
      <w:r>
        <w:t>plynúť</w:t>
      </w:r>
      <w:r w:rsidR="00E376B4">
        <w:t xml:space="preserve"> </w:t>
      </w:r>
      <w:r>
        <w:t>po</w:t>
      </w:r>
      <w:r w:rsidR="00E376B4">
        <w:t xml:space="preserve"> </w:t>
      </w:r>
      <w:r>
        <w:t>doručení opravenej alebo doplnenej faktúry</w:t>
      </w:r>
      <w:r w:rsidR="0084154F">
        <w:t xml:space="preserve">  a objednávateľ nie je v omeškaní s úhradou odplaty za služby.</w:t>
      </w:r>
      <w:r w:rsidR="00E376B4">
        <w:t xml:space="preserve"> </w:t>
      </w:r>
    </w:p>
    <w:p w14:paraId="0DDCF532" w14:textId="77777777" w:rsidR="00007F2E" w:rsidRDefault="00007F2E" w:rsidP="00C50FC4">
      <w:pPr>
        <w:pStyle w:val="Odsekzoznamu"/>
        <w:ind w:left="360"/>
        <w:jc w:val="both"/>
      </w:pPr>
    </w:p>
    <w:p w14:paraId="40A85D88" w14:textId="66AE47C0" w:rsidR="00007F2E" w:rsidRDefault="00007F2E" w:rsidP="005E1ECD">
      <w:pPr>
        <w:pStyle w:val="Odsekzoznamu"/>
        <w:numPr>
          <w:ilvl w:val="1"/>
          <w:numId w:val="7"/>
        </w:numPr>
        <w:jc w:val="both"/>
      </w:pPr>
      <w:r>
        <w:t>Úhrada faktúr bude realizovaná výhradne formou bezhotovostného platobného styku prevodným</w:t>
      </w:r>
      <w:r w:rsidR="00E376B4">
        <w:t xml:space="preserve"> </w:t>
      </w:r>
      <w:r>
        <w:t>príkazom</w:t>
      </w:r>
      <w:r w:rsidR="00E376B4">
        <w:t xml:space="preserve"> </w:t>
      </w:r>
      <w:r>
        <w:t>prostredníctvom</w:t>
      </w:r>
      <w:r w:rsidR="00E376B4">
        <w:t xml:space="preserve"> </w:t>
      </w:r>
      <w:r>
        <w:t>finančného</w:t>
      </w:r>
      <w:r w:rsidR="00E376B4">
        <w:t xml:space="preserve"> </w:t>
      </w:r>
      <w:r>
        <w:t>ústavu</w:t>
      </w:r>
      <w:r w:rsidR="00E376B4">
        <w:t xml:space="preserve"> </w:t>
      </w:r>
      <w:r>
        <w:t>Objednávateľa</w:t>
      </w:r>
      <w:r w:rsidR="00E376B4">
        <w:t xml:space="preserve"> </w:t>
      </w:r>
      <w:r>
        <w:t>na</w:t>
      </w:r>
      <w:r w:rsidR="00E376B4">
        <w:t xml:space="preserve"> </w:t>
      </w:r>
      <w:r>
        <w:t>základe faktúr vystavených Poskytovateľom. Pre účely tejto Zmluvy sa za dátum úhrady faktúry zo strany Objednávateľa považuje dátum odpísania platenej sumy z účtu Objednávateľa v jeho banke.</w:t>
      </w:r>
      <w:r w:rsidR="00E376B4">
        <w:t xml:space="preserve"> </w:t>
      </w:r>
    </w:p>
    <w:p w14:paraId="43D0F463" w14:textId="77777777" w:rsidR="00007F2E" w:rsidRDefault="00007F2E" w:rsidP="005E1ECD">
      <w:pPr>
        <w:pStyle w:val="Odsekzoznamu"/>
        <w:ind w:left="360"/>
        <w:jc w:val="both"/>
      </w:pPr>
    </w:p>
    <w:p w14:paraId="16190EBD" w14:textId="65408404" w:rsidR="00007F2E" w:rsidRDefault="00007F2E" w:rsidP="005E1ECD">
      <w:pPr>
        <w:pStyle w:val="Odsekzoznamu"/>
        <w:numPr>
          <w:ilvl w:val="1"/>
          <w:numId w:val="7"/>
        </w:numPr>
        <w:jc w:val="both"/>
      </w:pPr>
      <w:r>
        <w:t>Zmluvné strany sa dohodli, že na vykonanie služieb v zmysle a za podmienok uvedených v tejto Zmluve Objednávateľ neposkytne Poskytovateľovi žiadny preddavok ani zálohové platby.</w:t>
      </w:r>
      <w:r w:rsidR="00E376B4">
        <w:t xml:space="preserve"> </w:t>
      </w:r>
    </w:p>
    <w:p w14:paraId="5A572474" w14:textId="77777777" w:rsidR="00007F2E" w:rsidRDefault="00007F2E" w:rsidP="00C50FC4">
      <w:pPr>
        <w:pStyle w:val="Odsekzoznamu"/>
        <w:ind w:left="360"/>
        <w:jc w:val="both"/>
      </w:pPr>
    </w:p>
    <w:p w14:paraId="5C1E4E08" w14:textId="77158243" w:rsidR="00007F2E" w:rsidRDefault="00007F2E" w:rsidP="005E1ECD">
      <w:pPr>
        <w:pStyle w:val="Odsekzoznamu"/>
        <w:numPr>
          <w:ilvl w:val="1"/>
          <w:numId w:val="7"/>
        </w:numPr>
        <w:jc w:val="both"/>
      </w:pPr>
      <w:r>
        <w:t>Zmluvné strany sa výslovne dohodli, že vylučujú postúpenie pohľadávky na tretiu osobu bez predchádzajúcej vzájomnej písomnej dohody.</w:t>
      </w:r>
      <w:r w:rsidR="00E376B4">
        <w:t xml:space="preserve"> </w:t>
      </w:r>
    </w:p>
    <w:p w14:paraId="11A46539" w14:textId="77777777" w:rsidR="00007F2E" w:rsidRDefault="00007F2E" w:rsidP="005E1ECD">
      <w:pPr>
        <w:jc w:val="both"/>
      </w:pPr>
    </w:p>
    <w:p w14:paraId="6ACBE6CA" w14:textId="0F334B5D" w:rsidR="00007F2E" w:rsidRPr="00DD0E99" w:rsidRDefault="00007F2E" w:rsidP="00DD0E99">
      <w:pPr>
        <w:pStyle w:val="Nadpis2"/>
      </w:pPr>
      <w:r>
        <w:t>Čl</w:t>
      </w:r>
      <w:r w:rsidRPr="00DD0E99">
        <w:t>. V.</w:t>
      </w:r>
      <w:r w:rsidR="00E376B4">
        <w:t xml:space="preserve"> </w:t>
      </w:r>
    </w:p>
    <w:p w14:paraId="2B61BE3B" w14:textId="77777777" w:rsidR="00007F2E" w:rsidRDefault="00007F2E" w:rsidP="00DD0E99">
      <w:pPr>
        <w:pStyle w:val="Nadpis2"/>
      </w:pPr>
      <w:r w:rsidRPr="00DD0E99">
        <w:t>Pr</w:t>
      </w:r>
      <w:r>
        <w:t xml:space="preserve">áva a povinnosti zmluvných strán </w:t>
      </w:r>
    </w:p>
    <w:p w14:paraId="5FCBB82C" w14:textId="77777777" w:rsidR="00007F2E" w:rsidRDefault="00007F2E" w:rsidP="005E1ECD">
      <w:pPr>
        <w:jc w:val="both"/>
      </w:pPr>
    </w:p>
    <w:p w14:paraId="2565488D" w14:textId="3DDEEE8D" w:rsidR="00007F2E" w:rsidRDefault="00007F2E" w:rsidP="005E1ECD">
      <w:pPr>
        <w:pStyle w:val="Odsekzoznamu"/>
        <w:numPr>
          <w:ilvl w:val="1"/>
          <w:numId w:val="8"/>
        </w:numPr>
        <w:jc w:val="both"/>
      </w:pPr>
      <w:r>
        <w:t>Objednávateľ sa zaväzuje:</w:t>
      </w:r>
      <w:r w:rsidR="00E376B4">
        <w:t xml:space="preserve"> </w:t>
      </w:r>
    </w:p>
    <w:p w14:paraId="399D1786" w14:textId="72C16FF2" w:rsidR="00007F2E" w:rsidRDefault="00007F2E" w:rsidP="005E1ECD">
      <w:pPr>
        <w:pStyle w:val="Odsekzoznamu"/>
        <w:numPr>
          <w:ilvl w:val="0"/>
          <w:numId w:val="9"/>
        </w:numPr>
        <w:jc w:val="both"/>
      </w:pPr>
      <w:r>
        <w:t>poskytnúť</w:t>
      </w:r>
      <w:r w:rsidR="00E376B4">
        <w:t xml:space="preserve"> </w:t>
      </w:r>
      <w:r>
        <w:t>Poskytovateľovi</w:t>
      </w:r>
      <w:r w:rsidR="00E376B4">
        <w:t xml:space="preserve"> </w:t>
      </w:r>
      <w:r w:rsidR="00F4044B">
        <w:t>všetku</w:t>
      </w:r>
      <w:r w:rsidR="00E376B4">
        <w:t xml:space="preserve"> </w:t>
      </w:r>
      <w:r>
        <w:t>potrebnú</w:t>
      </w:r>
      <w:r w:rsidR="00E376B4">
        <w:t xml:space="preserve"> </w:t>
      </w:r>
      <w:r>
        <w:t>súčinnosť</w:t>
      </w:r>
      <w:r w:rsidR="00E376B4">
        <w:t xml:space="preserve"> </w:t>
      </w:r>
      <w:r>
        <w:t>v rozsahu</w:t>
      </w:r>
      <w:r w:rsidR="00E376B4">
        <w:t xml:space="preserve"> </w:t>
      </w:r>
      <w:r>
        <w:t>potrebnom</w:t>
      </w:r>
      <w:r w:rsidR="00E376B4">
        <w:t xml:space="preserve"> </w:t>
      </w:r>
      <w:r>
        <w:t>na poskytnutie</w:t>
      </w:r>
      <w:r w:rsidR="00E376B4">
        <w:t xml:space="preserve"> </w:t>
      </w:r>
      <w:r>
        <w:t>služieb</w:t>
      </w:r>
      <w:r w:rsidR="00E376B4">
        <w:t xml:space="preserve"> </w:t>
      </w:r>
      <w:r>
        <w:t>a inú</w:t>
      </w:r>
      <w:r w:rsidR="00E376B4">
        <w:t xml:space="preserve"> </w:t>
      </w:r>
      <w:r>
        <w:t>nevyhnutnú</w:t>
      </w:r>
      <w:r w:rsidR="00E376B4">
        <w:t xml:space="preserve"> </w:t>
      </w:r>
      <w:r>
        <w:t>súčinnosť</w:t>
      </w:r>
      <w:r w:rsidR="00E376B4">
        <w:t xml:space="preserve"> </w:t>
      </w:r>
      <w:r>
        <w:t>za</w:t>
      </w:r>
      <w:r w:rsidR="00E376B4">
        <w:t xml:space="preserve"> </w:t>
      </w:r>
      <w:r w:rsidR="00F4044B">
        <w:t>účelom</w:t>
      </w:r>
      <w:r w:rsidR="00E376B4">
        <w:t xml:space="preserve"> </w:t>
      </w:r>
      <w:r>
        <w:t>riadneho</w:t>
      </w:r>
      <w:r w:rsidR="00E376B4">
        <w:t xml:space="preserve"> </w:t>
      </w:r>
      <w:r>
        <w:t>plnenia povinností Poskytovateľa podľa tejto Zmluvy,</w:t>
      </w:r>
      <w:r w:rsidR="00E376B4">
        <w:t xml:space="preserve"> </w:t>
      </w:r>
    </w:p>
    <w:p w14:paraId="5A9C4266" w14:textId="01F094B9" w:rsidR="00007F2E" w:rsidRDefault="00007F2E" w:rsidP="005E1ECD">
      <w:pPr>
        <w:pStyle w:val="Odsekzoznamu"/>
        <w:numPr>
          <w:ilvl w:val="0"/>
          <w:numId w:val="9"/>
        </w:numPr>
        <w:jc w:val="both"/>
      </w:pPr>
      <w:r>
        <w:t>poskytnúť včasné a kompletné informácie a podklady na zabezpečenie poskytnutia služieb v zmysle a za podmienok uvedených v tejto Zmluve.</w:t>
      </w:r>
      <w:r w:rsidR="00E376B4">
        <w:t xml:space="preserve"> </w:t>
      </w:r>
    </w:p>
    <w:p w14:paraId="37AC3146" w14:textId="05862FCA" w:rsidR="00007F2E" w:rsidRDefault="00007F2E" w:rsidP="005E1ECD">
      <w:pPr>
        <w:pStyle w:val="Odsekzoznamu"/>
        <w:numPr>
          <w:ilvl w:val="0"/>
          <w:numId w:val="9"/>
        </w:numPr>
        <w:jc w:val="both"/>
      </w:pPr>
      <w:r>
        <w:t>poskytnúť dáta potrebné pre riadne poskytnutie služieb v zmysle a za podmienok uvedených v tejto Zmluve,</w:t>
      </w:r>
      <w:r w:rsidR="00E376B4">
        <w:t xml:space="preserve"> </w:t>
      </w:r>
    </w:p>
    <w:p w14:paraId="63EB2BAF" w14:textId="6BF5B036" w:rsidR="00007F2E" w:rsidRDefault="00007F2E" w:rsidP="005E1ECD">
      <w:pPr>
        <w:pStyle w:val="Odsekzoznamu"/>
        <w:numPr>
          <w:ilvl w:val="0"/>
          <w:numId w:val="9"/>
        </w:numPr>
        <w:jc w:val="both"/>
      </w:pPr>
      <w:r>
        <w:t>informovať</w:t>
      </w:r>
      <w:r w:rsidR="001C5F6A">
        <w:t xml:space="preserve"> </w:t>
      </w:r>
      <w:r>
        <w:t>Poskytovateľa</w:t>
      </w:r>
      <w:r w:rsidR="001C5F6A">
        <w:t xml:space="preserve"> </w:t>
      </w:r>
      <w:r>
        <w:t>o všetkých</w:t>
      </w:r>
      <w:r w:rsidR="001C5F6A">
        <w:t xml:space="preserve"> </w:t>
      </w:r>
      <w:r>
        <w:t>skutočnostiach,</w:t>
      </w:r>
      <w:r w:rsidR="001C5F6A">
        <w:t xml:space="preserve"> </w:t>
      </w:r>
      <w:r>
        <w:t>ktoré</w:t>
      </w:r>
      <w:r w:rsidR="001C5F6A">
        <w:t xml:space="preserve"> </w:t>
      </w:r>
      <w:r>
        <w:t>sú</w:t>
      </w:r>
      <w:r w:rsidR="001C5F6A">
        <w:t xml:space="preserve"> </w:t>
      </w:r>
      <w:r>
        <w:t>významné</w:t>
      </w:r>
      <w:r w:rsidR="001C5F6A">
        <w:t xml:space="preserve"> </w:t>
      </w:r>
      <w:r>
        <w:t xml:space="preserve">pre splnenie povinností </w:t>
      </w:r>
      <w:r w:rsidR="007227C3">
        <w:t>Z</w:t>
      </w:r>
      <w:r>
        <w:t>mluvných strán podľa tejto Zmluvy, najmä o skutočnostiach, ktoré môžu byť významné pre rozhodovanie Poskytovateľa v súvislosti s poskytnutím služieb podľa tejto Zmluvy a/alebo o dôvodoch, ktoré Objednávateľovi bránia riadne a včas splniť svoje povinnosti podľa tejto Zmluvy, a to bez zbytočného dokladu odo dňa, keď sa o nich Objednávateľ dozvedel.</w:t>
      </w:r>
      <w:r w:rsidR="00E376B4">
        <w:t xml:space="preserve"> </w:t>
      </w:r>
    </w:p>
    <w:p w14:paraId="4FF7CFEF" w14:textId="77777777" w:rsidR="00007F2E" w:rsidRDefault="00007F2E" w:rsidP="00C50FC4">
      <w:pPr>
        <w:pStyle w:val="Odsekzoznamu"/>
        <w:ind w:left="360"/>
        <w:jc w:val="both"/>
      </w:pPr>
    </w:p>
    <w:p w14:paraId="70F0EB39" w14:textId="50661995" w:rsidR="00007F2E" w:rsidRDefault="00007F2E" w:rsidP="005E1ECD">
      <w:pPr>
        <w:pStyle w:val="Odsekzoznamu"/>
        <w:numPr>
          <w:ilvl w:val="1"/>
          <w:numId w:val="8"/>
        </w:numPr>
        <w:jc w:val="both"/>
      </w:pPr>
      <w:r>
        <w:t>Poskytovateľ sa zaväzuje:</w:t>
      </w:r>
      <w:r w:rsidR="00E376B4">
        <w:t xml:space="preserve"> </w:t>
      </w:r>
    </w:p>
    <w:p w14:paraId="657CDD05" w14:textId="1EF64131" w:rsidR="00007F2E" w:rsidRDefault="00007F2E" w:rsidP="005E1ECD">
      <w:pPr>
        <w:pStyle w:val="Odsekzoznamu"/>
        <w:numPr>
          <w:ilvl w:val="0"/>
          <w:numId w:val="9"/>
        </w:numPr>
        <w:jc w:val="both"/>
      </w:pPr>
      <w:r>
        <w:t>poskytovať</w:t>
      </w:r>
      <w:r w:rsidR="00E376B4">
        <w:t xml:space="preserve"> </w:t>
      </w:r>
      <w:r>
        <w:t>služby</w:t>
      </w:r>
      <w:r w:rsidR="00E376B4">
        <w:t xml:space="preserve"> </w:t>
      </w:r>
      <w:r>
        <w:t>na</w:t>
      </w:r>
      <w:r w:rsidR="00E376B4">
        <w:t xml:space="preserve"> </w:t>
      </w:r>
      <w:r>
        <w:t>kvalitnej</w:t>
      </w:r>
      <w:r w:rsidR="00E376B4">
        <w:t xml:space="preserve"> </w:t>
      </w:r>
      <w:r>
        <w:t>a</w:t>
      </w:r>
      <w:r w:rsidR="00E376B4">
        <w:t xml:space="preserve"> </w:t>
      </w:r>
      <w:r>
        <w:t>profesionálnej</w:t>
      </w:r>
      <w:r w:rsidR="00E376B4">
        <w:t xml:space="preserve"> </w:t>
      </w:r>
      <w:r>
        <w:t>úrovni</w:t>
      </w:r>
      <w:r w:rsidR="00E376B4">
        <w:t xml:space="preserve"> </w:t>
      </w:r>
      <w:r>
        <w:t>v zmysle</w:t>
      </w:r>
      <w:r w:rsidR="00E376B4">
        <w:t xml:space="preserve"> </w:t>
      </w:r>
      <w:r>
        <w:t>a za</w:t>
      </w:r>
      <w:r w:rsidR="00E376B4">
        <w:t xml:space="preserve"> </w:t>
      </w:r>
      <w:r>
        <w:t>podmienok uvedených v tejto Zmluve,</w:t>
      </w:r>
      <w:r w:rsidR="00E376B4">
        <w:t xml:space="preserve"> </w:t>
      </w:r>
    </w:p>
    <w:p w14:paraId="0237F7A4" w14:textId="682FBDDB" w:rsidR="00007F2E" w:rsidRDefault="00007F2E" w:rsidP="005E1ECD">
      <w:pPr>
        <w:pStyle w:val="Odsekzoznamu"/>
        <w:numPr>
          <w:ilvl w:val="0"/>
          <w:numId w:val="9"/>
        </w:numPr>
        <w:jc w:val="both"/>
      </w:pPr>
      <w:r>
        <w:t>poskytnúť služby riadne a včas, s odbornou starostlivosťou, v požadovanej kvalite, v súlade s požiadavkami všeobecne záväzných právnych predpisov platných v SR, ktoré sa na poskytované služby vzťahujú a v zmysle a za podmienok dohodnutých v tejto Zmluve,</w:t>
      </w:r>
      <w:r w:rsidR="00E376B4">
        <w:t xml:space="preserve"> </w:t>
      </w:r>
    </w:p>
    <w:p w14:paraId="3823F47E" w14:textId="2C3106DA" w:rsidR="00007F2E" w:rsidRDefault="00007F2E" w:rsidP="005E1ECD">
      <w:pPr>
        <w:pStyle w:val="Odsekzoznamu"/>
        <w:numPr>
          <w:ilvl w:val="0"/>
          <w:numId w:val="9"/>
        </w:numPr>
        <w:jc w:val="both"/>
      </w:pPr>
      <w:r>
        <w:t>pri</w:t>
      </w:r>
      <w:r w:rsidR="00E376B4">
        <w:t xml:space="preserve"> </w:t>
      </w:r>
      <w:r>
        <w:t>zariaďovaní</w:t>
      </w:r>
      <w:r w:rsidR="00E376B4">
        <w:t xml:space="preserve"> </w:t>
      </w:r>
      <w:r>
        <w:t>požadovanej</w:t>
      </w:r>
      <w:r w:rsidR="00E376B4">
        <w:t xml:space="preserve"> </w:t>
      </w:r>
      <w:r>
        <w:t>služby</w:t>
      </w:r>
      <w:r w:rsidR="00E376B4">
        <w:t xml:space="preserve"> </w:t>
      </w:r>
      <w:r>
        <w:t>konať</w:t>
      </w:r>
      <w:r w:rsidR="00E376B4">
        <w:t xml:space="preserve"> </w:t>
      </w:r>
      <w:r>
        <w:t>s</w:t>
      </w:r>
      <w:r w:rsidR="00E376B4">
        <w:t xml:space="preserve"> </w:t>
      </w:r>
      <w:r>
        <w:t>potrebnou</w:t>
      </w:r>
      <w:r w:rsidR="00E376B4">
        <w:t xml:space="preserve"> </w:t>
      </w:r>
      <w:r>
        <w:t>odbornou starostlivosťou podľa pokynov Objednávateľa,</w:t>
      </w:r>
      <w:r w:rsidR="00E376B4">
        <w:t xml:space="preserve"> </w:t>
      </w:r>
    </w:p>
    <w:p w14:paraId="56675C2B" w14:textId="6FE0B042" w:rsidR="00007F2E" w:rsidRDefault="00007F2E" w:rsidP="005E1ECD">
      <w:pPr>
        <w:pStyle w:val="Odsekzoznamu"/>
        <w:numPr>
          <w:ilvl w:val="0"/>
          <w:numId w:val="9"/>
        </w:numPr>
        <w:jc w:val="both"/>
      </w:pPr>
      <w:r>
        <w:t>chrániť záujmy Objednávateľa súvisiace s poskytovaním služieb, podľa tejto Zmluvy a oznámiť mu všetky okolnosti, ktoré môžu mať vplyv na zmenu jeho príkazov, resp. požiadaviek,</w:t>
      </w:r>
      <w:r w:rsidR="00E376B4">
        <w:t xml:space="preserve"> </w:t>
      </w:r>
    </w:p>
    <w:p w14:paraId="5647B8A8" w14:textId="19D6D6BB" w:rsidR="00007F2E" w:rsidRDefault="00007F2E" w:rsidP="005E1ECD">
      <w:pPr>
        <w:pStyle w:val="Odsekzoznamu"/>
        <w:numPr>
          <w:ilvl w:val="0"/>
          <w:numId w:val="9"/>
        </w:numPr>
        <w:jc w:val="both"/>
      </w:pPr>
      <w:r>
        <w:t>pri poskytovaní služieb dbať na záujmy a dobré meno Objednávateľa a konať v súlade so záujmami Objednávateľa, ktoré sú mu známe,</w:t>
      </w:r>
      <w:r w:rsidR="00E376B4">
        <w:t xml:space="preserve"> </w:t>
      </w:r>
    </w:p>
    <w:p w14:paraId="1883F979" w14:textId="61F8760F" w:rsidR="00007F2E" w:rsidRDefault="00007F2E" w:rsidP="005E1ECD">
      <w:pPr>
        <w:pStyle w:val="Odsekzoznamu"/>
        <w:numPr>
          <w:ilvl w:val="0"/>
          <w:numId w:val="9"/>
        </w:numPr>
        <w:jc w:val="both"/>
      </w:pPr>
      <w:r>
        <w:t>dbať na to, aby jeho činnosť podľa tejto Zmluvy bola maximálne účelná a hospodárna,</w:t>
      </w:r>
      <w:r w:rsidR="00E376B4">
        <w:t xml:space="preserve"> </w:t>
      </w:r>
    </w:p>
    <w:p w14:paraId="1A0654C7" w14:textId="13D60B26" w:rsidR="00007F2E" w:rsidRDefault="00007F2E" w:rsidP="005E1ECD">
      <w:pPr>
        <w:pStyle w:val="Odsekzoznamu"/>
        <w:numPr>
          <w:ilvl w:val="0"/>
          <w:numId w:val="9"/>
        </w:numPr>
        <w:jc w:val="both"/>
      </w:pPr>
      <w:r>
        <w:t>bezodkladne po zistení písomne upovedomiť Objednávateľa o všetkých prekážkach poskytovania služieb a navrhnúť mu možnosti odstránenia týchto prekážok a ak ich nie je možné odstrániť, navrhnúť zmenu služieb,</w:t>
      </w:r>
      <w:r w:rsidR="00E376B4">
        <w:t xml:space="preserve"> </w:t>
      </w:r>
    </w:p>
    <w:p w14:paraId="7FEF0425" w14:textId="624CD8F8" w:rsidR="00007F2E" w:rsidRDefault="00007F2E" w:rsidP="005E1ECD">
      <w:pPr>
        <w:pStyle w:val="Odsekzoznamu"/>
        <w:numPr>
          <w:ilvl w:val="0"/>
          <w:numId w:val="9"/>
        </w:numPr>
        <w:jc w:val="both"/>
      </w:pPr>
      <w:r>
        <w:t>dodržiavať</w:t>
      </w:r>
      <w:r w:rsidR="00E376B4">
        <w:t xml:space="preserve"> </w:t>
      </w:r>
      <w:r>
        <w:t>všetky</w:t>
      </w:r>
      <w:r w:rsidR="00E376B4">
        <w:t xml:space="preserve"> </w:t>
      </w:r>
      <w:r>
        <w:t>pokyny</w:t>
      </w:r>
      <w:r w:rsidR="00E376B4">
        <w:t xml:space="preserve"> </w:t>
      </w:r>
      <w:r>
        <w:t>Objednávateľa</w:t>
      </w:r>
      <w:r w:rsidR="00E376B4">
        <w:t xml:space="preserve"> </w:t>
      </w:r>
      <w:r>
        <w:t>k</w:t>
      </w:r>
      <w:r w:rsidR="00E376B4">
        <w:t xml:space="preserve"> </w:t>
      </w:r>
      <w:r>
        <w:t>poskytovaniu</w:t>
      </w:r>
      <w:r w:rsidR="00E376B4">
        <w:t xml:space="preserve"> </w:t>
      </w:r>
      <w:r>
        <w:t>služieb</w:t>
      </w:r>
      <w:r w:rsidR="00E376B4">
        <w:t xml:space="preserve"> </w:t>
      </w:r>
      <w:r>
        <w:t>a</w:t>
      </w:r>
      <w:r w:rsidR="00E376B4">
        <w:t xml:space="preserve"> </w:t>
      </w:r>
      <w:r>
        <w:t>na</w:t>
      </w:r>
      <w:r w:rsidR="00E376B4">
        <w:t xml:space="preserve"> </w:t>
      </w:r>
      <w:r>
        <w:t>požiadane informovať Objednávateľa o priebehu poskytovania služieb podľa tejto Zmluvy,</w:t>
      </w:r>
      <w:r w:rsidR="00E376B4">
        <w:t xml:space="preserve"> </w:t>
      </w:r>
    </w:p>
    <w:p w14:paraId="0F7F05F1" w14:textId="4B75E92C" w:rsidR="00007F2E" w:rsidRDefault="00007F2E" w:rsidP="005E1ECD">
      <w:pPr>
        <w:pStyle w:val="Odsekzoznamu"/>
        <w:numPr>
          <w:ilvl w:val="0"/>
          <w:numId w:val="9"/>
        </w:numPr>
        <w:jc w:val="both"/>
      </w:pPr>
      <w:r>
        <w:t xml:space="preserve">na svoje vlastné náklady poskytnúť služby v rozsahu uvedenom v článku II. </w:t>
      </w:r>
      <w:r w:rsidR="00467274">
        <w:t xml:space="preserve">bod </w:t>
      </w:r>
      <w:r>
        <w:t xml:space="preserve"> 2.2. písm. a.) tejto Zmluvy, a</w:t>
      </w:r>
      <w:r w:rsidR="005934F2">
        <w:t> </w:t>
      </w:r>
      <w:r>
        <w:t>to v</w:t>
      </w:r>
      <w:r w:rsidR="005934F2">
        <w:t> </w:t>
      </w:r>
      <w:r>
        <w:t>potrebnom rozsahu a</w:t>
      </w:r>
      <w:r w:rsidR="005934F2">
        <w:t> </w:t>
      </w:r>
      <w:r>
        <w:t>kvalite a</w:t>
      </w:r>
      <w:r w:rsidR="005934F2">
        <w:t> </w:t>
      </w:r>
      <w:r>
        <w:t>v</w:t>
      </w:r>
      <w:r w:rsidR="005934F2">
        <w:t> </w:t>
      </w:r>
      <w:r>
        <w:t>lehote najneskôr do 5 (piatich) pracovných dní odo dňa zistenia ich potreby,</w:t>
      </w:r>
    </w:p>
    <w:p w14:paraId="1713A3D4" w14:textId="530C4E8E" w:rsidR="00007F2E" w:rsidRDefault="00007F2E" w:rsidP="005E1ECD">
      <w:pPr>
        <w:pStyle w:val="Odsekzoznamu"/>
        <w:numPr>
          <w:ilvl w:val="0"/>
          <w:numId w:val="9"/>
        </w:numPr>
        <w:jc w:val="both"/>
      </w:pPr>
      <w:r>
        <w:t>informovať</w:t>
      </w:r>
      <w:r w:rsidR="001C5F6A">
        <w:t xml:space="preserve"> </w:t>
      </w:r>
      <w:r>
        <w:t>Objednávateľa</w:t>
      </w:r>
      <w:r w:rsidR="001C5F6A">
        <w:t xml:space="preserve"> </w:t>
      </w:r>
      <w:r>
        <w:t>o</w:t>
      </w:r>
      <w:r w:rsidR="005934F2">
        <w:t> </w:t>
      </w:r>
      <w:r>
        <w:t>všetkých</w:t>
      </w:r>
      <w:r w:rsidR="001C5F6A">
        <w:t xml:space="preserve"> </w:t>
      </w:r>
      <w:r>
        <w:t>opravách</w:t>
      </w:r>
      <w:r w:rsidR="001C5F6A">
        <w:t xml:space="preserve"> </w:t>
      </w:r>
      <w:r>
        <w:t>vykonaných</w:t>
      </w:r>
      <w:r w:rsidR="001C5F6A">
        <w:t xml:space="preserve"> </w:t>
      </w:r>
      <w:r>
        <w:t>na</w:t>
      </w:r>
      <w:r w:rsidR="001C5F6A">
        <w:t xml:space="preserve"> </w:t>
      </w:r>
      <w:r>
        <w:t>webstránke ww.</w:t>
      </w:r>
      <w:r w:rsidR="00EE4D14">
        <w:t>bbsk</w:t>
      </w:r>
      <w:r>
        <w:t>.sk,</w:t>
      </w:r>
      <w:r w:rsidR="00E376B4">
        <w:t xml:space="preserve"> </w:t>
      </w:r>
    </w:p>
    <w:p w14:paraId="6780B51C" w14:textId="057F2A02" w:rsidR="00007F2E" w:rsidRDefault="00007F2E" w:rsidP="005E1ECD">
      <w:pPr>
        <w:pStyle w:val="Odsekzoznamu"/>
        <w:numPr>
          <w:ilvl w:val="0"/>
          <w:numId w:val="9"/>
        </w:numPr>
        <w:jc w:val="both"/>
      </w:pPr>
      <w:r>
        <w:t>informovať Objednávateľa o</w:t>
      </w:r>
      <w:r w:rsidR="005934F2">
        <w:t> </w:t>
      </w:r>
      <w:r>
        <w:t xml:space="preserve">všetkých skutočnostiach, ktoré sú významné pre splnenie povinností </w:t>
      </w:r>
      <w:r w:rsidR="00936FDC">
        <w:t>Z</w:t>
      </w:r>
      <w:r>
        <w:t>mluvných strán podľa tejto Zmluvy, najmä o</w:t>
      </w:r>
      <w:r w:rsidR="005934F2">
        <w:t> </w:t>
      </w:r>
      <w:r>
        <w:t>skutočnostiach, ktoré môžu byť významné pre rozhodovanie Objednávateľa v</w:t>
      </w:r>
      <w:r w:rsidR="005934F2">
        <w:t> </w:t>
      </w:r>
      <w:r>
        <w:t>súvislosti s</w:t>
      </w:r>
      <w:r w:rsidR="005934F2">
        <w:t> </w:t>
      </w:r>
      <w:r>
        <w:t>touto Zmluvou a/alebo o</w:t>
      </w:r>
      <w:r w:rsidR="005934F2">
        <w:t> </w:t>
      </w:r>
      <w:r>
        <w:t>dôvodoch, ktoré Poskytovateľovi bránia riadne a</w:t>
      </w:r>
      <w:r w:rsidR="005934F2">
        <w:t> </w:t>
      </w:r>
      <w:r>
        <w:t>včas splniť si svoje povinnosti podľa tejto Zmluvy, a</w:t>
      </w:r>
      <w:r w:rsidR="005934F2">
        <w:t> </w:t>
      </w:r>
      <w:r>
        <w:t>to bez</w:t>
      </w:r>
      <w:r w:rsidR="00E376B4">
        <w:t xml:space="preserve"> </w:t>
      </w:r>
      <w:r>
        <w:t>zbytočného odkladu odo dňa, keď sa o</w:t>
      </w:r>
      <w:r w:rsidR="005934F2">
        <w:t> </w:t>
      </w:r>
      <w:r>
        <w:t>nich Poskytovateľ dozvedel.</w:t>
      </w:r>
      <w:r w:rsidR="00E376B4">
        <w:t xml:space="preserve"> </w:t>
      </w:r>
    </w:p>
    <w:p w14:paraId="4FB0DCBF" w14:textId="77777777" w:rsidR="00007F2E" w:rsidRDefault="00007F2E" w:rsidP="00C50FC4">
      <w:pPr>
        <w:pStyle w:val="Odsekzoznamu"/>
        <w:ind w:left="360"/>
        <w:jc w:val="both"/>
      </w:pPr>
    </w:p>
    <w:p w14:paraId="4F11629A" w14:textId="7A7B4D37" w:rsidR="00007F2E" w:rsidRDefault="00007F2E" w:rsidP="005E1ECD">
      <w:pPr>
        <w:pStyle w:val="Odsekzoznamu"/>
        <w:numPr>
          <w:ilvl w:val="1"/>
          <w:numId w:val="8"/>
        </w:numPr>
        <w:jc w:val="both"/>
      </w:pPr>
      <w:r>
        <w:t>Poskytovateľ sa zaväzuje byť riadne zapísaný v</w:t>
      </w:r>
      <w:r w:rsidR="005934F2">
        <w:t> </w:t>
      </w:r>
      <w:r>
        <w:t xml:space="preserve">registri partnerov verejného sektora po dobu trvania tejto </w:t>
      </w:r>
      <w:r w:rsidR="00315D7A">
        <w:t>Z</w:t>
      </w:r>
      <w:r>
        <w:t>mluvy, ak mu taká povinnosť vyplýva zo zákona č. 315/2016 Z. z. o</w:t>
      </w:r>
      <w:r w:rsidR="005934F2">
        <w:t> </w:t>
      </w:r>
      <w:r>
        <w:t>registri partnerov verejného sektora a</w:t>
      </w:r>
      <w:r w:rsidR="005934F2">
        <w:t> </w:t>
      </w:r>
      <w:r>
        <w:t>o</w:t>
      </w:r>
      <w:r w:rsidR="005934F2">
        <w:t> </w:t>
      </w:r>
      <w:r>
        <w:t>zmene a</w:t>
      </w:r>
      <w:r w:rsidR="005934F2">
        <w:t> </w:t>
      </w:r>
      <w:r>
        <w:t>doplnení niektorých zákonov v</w:t>
      </w:r>
      <w:r w:rsidR="005934F2">
        <w:t> </w:t>
      </w:r>
      <w:r>
        <w:t>znení neskorších</w:t>
      </w:r>
      <w:r w:rsidR="00E376B4">
        <w:t xml:space="preserve"> </w:t>
      </w:r>
      <w:r>
        <w:t>predpisov</w:t>
      </w:r>
      <w:r w:rsidR="00E376B4">
        <w:t xml:space="preserve"> </w:t>
      </w:r>
      <w:r>
        <w:t>(ďalej</w:t>
      </w:r>
      <w:r w:rsidR="00E376B4">
        <w:t xml:space="preserve"> </w:t>
      </w:r>
      <w:r>
        <w:t>len</w:t>
      </w:r>
      <w:r w:rsidR="00E376B4">
        <w:t xml:space="preserve"> </w:t>
      </w:r>
      <w:r>
        <w:t>„zákon</w:t>
      </w:r>
      <w:r w:rsidR="00E376B4">
        <w:t xml:space="preserve"> </w:t>
      </w:r>
      <w:r>
        <w:t>o</w:t>
      </w:r>
      <w:r w:rsidR="005934F2">
        <w:t> </w:t>
      </w:r>
      <w:r>
        <w:t>registri</w:t>
      </w:r>
      <w:r w:rsidR="00E376B4">
        <w:t xml:space="preserve"> </w:t>
      </w:r>
      <w:r>
        <w:t>partnerov</w:t>
      </w:r>
      <w:r w:rsidR="00E376B4">
        <w:t xml:space="preserve"> </w:t>
      </w:r>
      <w:r>
        <w:t>verejného</w:t>
      </w:r>
      <w:r w:rsidR="00E376B4">
        <w:t xml:space="preserve"> </w:t>
      </w:r>
      <w:r>
        <w:t>sektora“). Nesplnenie tejto povinnosti môže mať podľa § 19 ods. 3 zákona</w:t>
      </w:r>
      <w:r w:rsidR="00BD79BE">
        <w:t xml:space="preserve"> č. 343/2015 Z.z.</w:t>
      </w:r>
      <w:r w:rsidR="00C31033">
        <w:t xml:space="preserve"> </w:t>
      </w:r>
      <w:r>
        <w:t xml:space="preserve"> o</w:t>
      </w:r>
      <w:r w:rsidR="005934F2">
        <w:t> </w:t>
      </w:r>
      <w:r>
        <w:t>verejnom obstarávaní</w:t>
      </w:r>
      <w:r w:rsidR="00C31033">
        <w:t xml:space="preserve"> a o zmene a doplnení niektorých zákonov (ďalej len ako „Zákon o VO“)</w:t>
      </w:r>
      <w:r>
        <w:t xml:space="preserve"> za následok</w:t>
      </w:r>
      <w:r w:rsidR="00E376B4">
        <w:t xml:space="preserve"> </w:t>
      </w:r>
      <w:r>
        <w:t>odstúpenie</w:t>
      </w:r>
      <w:r w:rsidR="00E376B4">
        <w:t xml:space="preserve"> </w:t>
      </w:r>
      <w:r>
        <w:t>od</w:t>
      </w:r>
      <w:r w:rsidR="00E376B4">
        <w:t xml:space="preserve"> </w:t>
      </w:r>
      <w:r>
        <w:t>Zmluvy</w:t>
      </w:r>
      <w:r w:rsidR="00E376B4">
        <w:t xml:space="preserve"> </w:t>
      </w:r>
      <w:r>
        <w:t>zo</w:t>
      </w:r>
      <w:r w:rsidR="00E376B4">
        <w:t xml:space="preserve"> </w:t>
      </w:r>
      <w:r>
        <w:t>strany</w:t>
      </w:r>
      <w:r w:rsidR="00E376B4">
        <w:t xml:space="preserve"> </w:t>
      </w:r>
      <w:r>
        <w:t>Objednávateľa.</w:t>
      </w:r>
      <w:r w:rsidR="00E376B4">
        <w:t xml:space="preserve"> </w:t>
      </w:r>
      <w:r>
        <w:t>Poskytovateľ</w:t>
      </w:r>
      <w:r w:rsidR="00E376B4">
        <w:t xml:space="preserve"> </w:t>
      </w:r>
      <w:r>
        <w:t>sa</w:t>
      </w:r>
      <w:r w:rsidR="00E376B4">
        <w:t xml:space="preserve"> </w:t>
      </w:r>
      <w:r>
        <w:t>zaväzuje zabezpečiť, aby jeho subdodávatelia v</w:t>
      </w:r>
      <w:r w:rsidR="005934F2">
        <w:t> </w:t>
      </w:r>
      <w:r>
        <w:t>zmysle § 2 ods. 1 písm. a) siedmy bod zákona o</w:t>
      </w:r>
      <w:r w:rsidR="005934F2">
        <w:t> </w:t>
      </w:r>
      <w:r>
        <w:t>registri partnerov verejného sektora boli riadne zapísaní v</w:t>
      </w:r>
      <w:r w:rsidR="005934F2">
        <w:t> </w:t>
      </w:r>
      <w:r>
        <w:t>registri partnerov verejného sektora po dobu trvania subdodávateľskej zmluvy, ak im taká povinnosť vyplýva zo zákona o</w:t>
      </w:r>
      <w:r w:rsidR="005934F2">
        <w:t> </w:t>
      </w:r>
      <w:r>
        <w:t>registri</w:t>
      </w:r>
      <w:r w:rsidR="001C5F6A">
        <w:t xml:space="preserve"> </w:t>
      </w:r>
      <w:r>
        <w:t>partnerov</w:t>
      </w:r>
      <w:r w:rsidR="001C5F6A">
        <w:t xml:space="preserve"> </w:t>
      </w:r>
      <w:r>
        <w:t>verejného</w:t>
      </w:r>
      <w:r w:rsidR="001C5F6A">
        <w:t xml:space="preserve"> </w:t>
      </w:r>
      <w:r>
        <w:t>sektora.</w:t>
      </w:r>
      <w:r w:rsidR="001C5F6A">
        <w:t xml:space="preserve"> </w:t>
      </w:r>
      <w:r>
        <w:t>Poskytovateľ</w:t>
      </w:r>
      <w:r w:rsidR="001C5F6A">
        <w:t xml:space="preserve"> </w:t>
      </w:r>
      <w:r>
        <w:t>je</w:t>
      </w:r>
      <w:r w:rsidR="001C5F6A">
        <w:t xml:space="preserve"> </w:t>
      </w:r>
      <w:r>
        <w:t>povinný</w:t>
      </w:r>
      <w:r w:rsidR="001C5F6A">
        <w:t xml:space="preserve"> </w:t>
      </w:r>
      <w:r>
        <w:t>na</w:t>
      </w:r>
      <w:r w:rsidR="001C5F6A">
        <w:t xml:space="preserve"> </w:t>
      </w:r>
      <w:r>
        <w:t>požiadanie Objednávateľa predložiť všetky zmluvy so subdodávateľmi.</w:t>
      </w:r>
      <w:r w:rsidR="00E376B4">
        <w:t xml:space="preserve"> </w:t>
      </w:r>
    </w:p>
    <w:p w14:paraId="69009844" w14:textId="77777777" w:rsidR="00007F2E" w:rsidRDefault="00007F2E" w:rsidP="00C50FC4">
      <w:pPr>
        <w:pStyle w:val="Odsekzoznamu"/>
        <w:ind w:left="360"/>
        <w:jc w:val="both"/>
      </w:pPr>
    </w:p>
    <w:p w14:paraId="56DE5F3D" w14:textId="7C43AA01" w:rsidR="00007F2E" w:rsidRDefault="00007F2E" w:rsidP="005E1ECD">
      <w:pPr>
        <w:pStyle w:val="Odsekzoznamu"/>
        <w:numPr>
          <w:ilvl w:val="1"/>
          <w:numId w:val="8"/>
        </w:numPr>
        <w:jc w:val="both"/>
      </w:pPr>
      <w:r>
        <w:t>Poskytovateľ sa zároveň zaväzuje zapísať sa do registra partnerov verejného sektora aj kedykoľvek počas trvania tohto zmluvného vzťahu, pokiaľ dôjde k</w:t>
      </w:r>
      <w:r w:rsidR="005934F2">
        <w:t> </w:t>
      </w:r>
      <w:r>
        <w:t>takej zmene okolností, ktorá zápis Poskytovateľa do registra partnerov verejného sektora v</w:t>
      </w:r>
      <w:r w:rsidR="005934F2">
        <w:t> </w:t>
      </w:r>
      <w:r>
        <w:t>zmysle zákona o</w:t>
      </w:r>
      <w:r w:rsidR="005934F2">
        <w:t> </w:t>
      </w:r>
      <w:r>
        <w:t>registri partnerov verejného sektora vyžaduje. V</w:t>
      </w:r>
      <w:r w:rsidR="005934F2">
        <w:t> </w:t>
      </w:r>
      <w:r>
        <w:t>tejto súvislosti:</w:t>
      </w:r>
      <w:r w:rsidR="00E376B4">
        <w:t xml:space="preserve"> </w:t>
      </w:r>
    </w:p>
    <w:p w14:paraId="7A8570E5" w14:textId="77777777" w:rsidR="005934F2" w:rsidRDefault="005934F2" w:rsidP="00C50FC4">
      <w:pPr>
        <w:pStyle w:val="Odsekzoznamu"/>
      </w:pPr>
    </w:p>
    <w:p w14:paraId="2BF88EA3" w14:textId="439BB307" w:rsidR="00007F2E" w:rsidRDefault="00007F2E" w:rsidP="005E1ECD">
      <w:pPr>
        <w:pStyle w:val="Odsekzoznamu"/>
        <w:numPr>
          <w:ilvl w:val="0"/>
          <w:numId w:val="11"/>
        </w:numPr>
        <w:jc w:val="both"/>
      </w:pPr>
      <w:r>
        <w:t>Poskytovateľ je povinný oznámiť Objednávateľovi všetky zmeny, ktoré budú v</w:t>
      </w:r>
      <w:r w:rsidR="005934F2">
        <w:t> </w:t>
      </w:r>
      <w:r>
        <w:t>registri partnerov</w:t>
      </w:r>
      <w:r w:rsidR="00E376B4">
        <w:t xml:space="preserve"> </w:t>
      </w:r>
      <w:r>
        <w:t>verejného</w:t>
      </w:r>
      <w:r w:rsidR="00E376B4">
        <w:t xml:space="preserve"> </w:t>
      </w:r>
      <w:r>
        <w:t>sektora</w:t>
      </w:r>
      <w:r w:rsidR="00E376B4">
        <w:t xml:space="preserve"> </w:t>
      </w:r>
      <w:r>
        <w:t>vo</w:t>
      </w:r>
      <w:r w:rsidR="00E376B4">
        <w:t xml:space="preserve"> </w:t>
      </w:r>
      <w:r>
        <w:t>vzťahu</w:t>
      </w:r>
      <w:r w:rsidR="00E376B4">
        <w:t xml:space="preserve"> </w:t>
      </w:r>
      <w:r>
        <w:t>k</w:t>
      </w:r>
      <w:r w:rsidR="005934F2">
        <w:t> </w:t>
      </w:r>
      <w:r>
        <w:t>nemu</w:t>
      </w:r>
      <w:r w:rsidR="00E376B4">
        <w:t xml:space="preserve"> </w:t>
      </w:r>
      <w:r>
        <w:t>vykonané,</w:t>
      </w:r>
      <w:r w:rsidR="00E376B4">
        <w:t xml:space="preserve"> </w:t>
      </w:r>
      <w:r>
        <w:t>a</w:t>
      </w:r>
      <w:r w:rsidR="005934F2">
        <w:t> </w:t>
      </w:r>
      <w:r>
        <w:t>to</w:t>
      </w:r>
      <w:r w:rsidR="00E376B4">
        <w:t xml:space="preserve"> </w:t>
      </w:r>
      <w:r>
        <w:t>do</w:t>
      </w:r>
      <w:r w:rsidR="00E376B4">
        <w:t xml:space="preserve"> </w:t>
      </w:r>
      <w:r>
        <w:t>5</w:t>
      </w:r>
      <w:r w:rsidR="00E376B4">
        <w:t xml:space="preserve"> </w:t>
      </w:r>
      <w:r>
        <w:t>(piatich) kalendárnych dní, odkedy k</w:t>
      </w:r>
      <w:r w:rsidR="005934F2">
        <w:t> </w:t>
      </w:r>
      <w:r>
        <w:t>zápisu zmeny do registra partnerov verejného sektora došlo,</w:t>
      </w:r>
      <w:r w:rsidR="00E376B4">
        <w:t xml:space="preserve"> </w:t>
      </w:r>
    </w:p>
    <w:p w14:paraId="7984D722" w14:textId="674E238D" w:rsidR="00007F2E" w:rsidRDefault="00007F2E" w:rsidP="005E1ECD">
      <w:pPr>
        <w:pStyle w:val="Odsekzoznamu"/>
        <w:numPr>
          <w:ilvl w:val="0"/>
          <w:numId w:val="11"/>
        </w:numPr>
        <w:jc w:val="both"/>
      </w:pPr>
      <w:r>
        <w:t>Poskytovateľ berie na vedomie, že povinnosti uvedené v</w:t>
      </w:r>
      <w:r w:rsidR="005934F2">
        <w:t> </w:t>
      </w:r>
      <w:r>
        <w:t xml:space="preserve">tomto </w:t>
      </w:r>
      <w:r w:rsidR="00F571DB">
        <w:t>bode</w:t>
      </w:r>
      <w:r>
        <w:t xml:space="preserve"> tohto článku</w:t>
      </w:r>
      <w:r w:rsidR="00014FC9">
        <w:t xml:space="preserve"> </w:t>
      </w:r>
      <w:r w:rsidR="00014FC9" w:rsidRPr="00014FC9">
        <w:t>sa primerane vzťahujú aj na subdodávateľov Poskytovateľa a zaväzuje sa zabezpečiť, aby mali subdodávatelia splnené tieto povinnosti v zmysle zákona o registri partnerov verejného sektora,</w:t>
      </w:r>
      <w:r w:rsidR="00E376B4">
        <w:t xml:space="preserve"> </w:t>
      </w:r>
      <w:r>
        <w:t xml:space="preserve"> </w:t>
      </w:r>
    </w:p>
    <w:p w14:paraId="0210C595" w14:textId="0A6066ED" w:rsidR="00007F2E" w:rsidRDefault="00007F2E" w:rsidP="005E1ECD">
      <w:pPr>
        <w:pStyle w:val="Odsekzoznamu"/>
        <w:numPr>
          <w:ilvl w:val="0"/>
          <w:numId w:val="11"/>
        </w:numPr>
        <w:jc w:val="both"/>
      </w:pPr>
      <w:r>
        <w:t>pokiaľ Poskytovateľ nesplní povinnosti v</w:t>
      </w:r>
      <w:r w:rsidR="005934F2">
        <w:t> </w:t>
      </w:r>
      <w:r>
        <w:t>zmysle § 2 zákona o</w:t>
      </w:r>
      <w:r w:rsidR="005934F2">
        <w:t> </w:t>
      </w:r>
      <w:r>
        <w:t>registri partnerov verejného sektora, Objednávateľ je oprávnený neplniť, čo mu ukladá Zmluva, pričom nie je v</w:t>
      </w:r>
      <w:r w:rsidR="005934F2">
        <w:t> </w:t>
      </w:r>
      <w:r>
        <w:t>omeškaní a</w:t>
      </w:r>
      <w:r w:rsidR="005934F2">
        <w:t> </w:t>
      </w:r>
      <w:r>
        <w:t>toto neplnenie sa nepovažuje za porušenie Zmluvy. Poskytovateľ nie je oprávnený uplatňovať si v</w:t>
      </w:r>
      <w:r w:rsidR="005934F2">
        <w:t> </w:t>
      </w:r>
      <w:r>
        <w:t>tomto prípade voči Objednávateľovi akúkoľvek náhradu škody alebo sankcie,</w:t>
      </w:r>
      <w:r w:rsidR="00E376B4">
        <w:t xml:space="preserve"> </w:t>
      </w:r>
    </w:p>
    <w:p w14:paraId="58789CCD" w14:textId="6BFF144A" w:rsidR="00007F2E" w:rsidRDefault="00007F2E" w:rsidP="005E1ECD">
      <w:pPr>
        <w:pStyle w:val="Odsekzoznamu"/>
        <w:numPr>
          <w:ilvl w:val="0"/>
          <w:numId w:val="11"/>
        </w:numPr>
        <w:jc w:val="both"/>
      </w:pPr>
      <w:r>
        <w:t>v</w:t>
      </w:r>
      <w:r w:rsidR="005934F2">
        <w:t> </w:t>
      </w:r>
      <w:r>
        <w:t>prípade, ak sa preukáže, že Poskytovateľ alebo jeho sub</w:t>
      </w:r>
      <w:r w:rsidDel="00540275">
        <w:t>dodávateľ</w:t>
      </w:r>
      <w:r>
        <w:t xml:space="preserve"> porušil povinnosti uvedené v</w:t>
      </w:r>
      <w:r w:rsidR="001331F1">
        <w:t> </w:t>
      </w:r>
      <w:r>
        <w:t>tomto</w:t>
      </w:r>
      <w:r w:rsidR="001331F1">
        <w:t xml:space="preserve"> bode</w:t>
      </w:r>
      <w:r>
        <w:t xml:space="preserve"> tohto článku a</w:t>
      </w:r>
      <w:r w:rsidR="005934F2">
        <w:t> </w:t>
      </w:r>
      <w:r>
        <w:t>Objednávateľovi bola v</w:t>
      </w:r>
      <w:r w:rsidR="005934F2">
        <w:t> </w:t>
      </w:r>
      <w:r>
        <w:t>tejto súvislosti zo strany príslušných orgánov uložená pokuta alebo akákoľvek iná sankcia, zaväzuje sa Poskytovateľ nahradiť Objednávateľovi túto pokutu alebo akúkoľvek inú sankciu v</w:t>
      </w:r>
      <w:r w:rsidR="005934F2">
        <w:t> </w:t>
      </w:r>
      <w:r>
        <w:t>celom rozsahu a</w:t>
      </w:r>
      <w:r w:rsidR="005934F2">
        <w:t> </w:t>
      </w:r>
      <w:r>
        <w:t>nahradiť Objednávateľovi aj akúkoľvek inú škodu, ktorá v</w:t>
      </w:r>
      <w:r w:rsidR="005934F2">
        <w:t> </w:t>
      </w:r>
      <w:r>
        <w:t>tejto súvislosti vznikne.</w:t>
      </w:r>
      <w:r w:rsidR="00E376B4">
        <w:t xml:space="preserve"> </w:t>
      </w:r>
    </w:p>
    <w:p w14:paraId="26243CBE" w14:textId="77777777" w:rsidR="00007F2E" w:rsidRDefault="00007F2E" w:rsidP="00C50FC4">
      <w:pPr>
        <w:pStyle w:val="Odsekzoznamu"/>
        <w:ind w:left="360"/>
        <w:jc w:val="both"/>
      </w:pPr>
    </w:p>
    <w:p w14:paraId="573B0E74" w14:textId="74CE59FC" w:rsidR="00007F2E" w:rsidRDefault="00007F2E" w:rsidP="005E1ECD">
      <w:pPr>
        <w:pStyle w:val="Odsekzoznamu"/>
        <w:numPr>
          <w:ilvl w:val="1"/>
          <w:numId w:val="8"/>
        </w:numPr>
        <w:jc w:val="both"/>
      </w:pPr>
      <w:r>
        <w:t>Poskytovateľ v</w:t>
      </w:r>
      <w:r w:rsidR="005934F2">
        <w:t> </w:t>
      </w:r>
      <w:r>
        <w:t>celom rozsahu zodpovedá za škodu spôsobenú na zdraví, živote osôb a</w:t>
      </w:r>
      <w:r w:rsidR="005934F2">
        <w:t> </w:t>
      </w:r>
      <w:r>
        <w:t>za škodu na majetku na strane Objednávateľa, ktorá vznikla v</w:t>
      </w:r>
      <w:r w:rsidR="005934F2">
        <w:t> </w:t>
      </w:r>
      <w:r>
        <w:t>dôsledku porušenia povinností Poskytovateľa vyplývajúce pre neho z</w:t>
      </w:r>
      <w:r w:rsidR="005934F2">
        <w:t> </w:t>
      </w:r>
      <w:r>
        <w:t>tejto Zmluvy alebo všeobecne záväzných právnych predpisov platných v</w:t>
      </w:r>
      <w:r w:rsidR="005934F2">
        <w:t> </w:t>
      </w:r>
      <w:r>
        <w:t>SR.</w:t>
      </w:r>
      <w:r w:rsidR="00E376B4">
        <w:t xml:space="preserve"> </w:t>
      </w:r>
    </w:p>
    <w:p w14:paraId="0FA65248" w14:textId="77777777" w:rsidR="00007F2E" w:rsidRDefault="00007F2E" w:rsidP="005E1ECD">
      <w:pPr>
        <w:jc w:val="both"/>
      </w:pPr>
    </w:p>
    <w:p w14:paraId="7AAF5B56" w14:textId="77777777" w:rsidR="00007F2E" w:rsidRDefault="00007F2E" w:rsidP="005E1ECD">
      <w:pPr>
        <w:jc w:val="both"/>
      </w:pPr>
    </w:p>
    <w:p w14:paraId="344FE183" w14:textId="5F9A3FEB" w:rsidR="00007F2E" w:rsidRPr="00DD0E99" w:rsidRDefault="00007F2E" w:rsidP="00DD0E99">
      <w:pPr>
        <w:pStyle w:val="Nadpis2"/>
      </w:pPr>
      <w:r>
        <w:t xml:space="preserve">Čl. </w:t>
      </w:r>
      <w:r w:rsidRPr="00DD0E99">
        <w:t>VI.</w:t>
      </w:r>
      <w:r w:rsidR="001C5F6A" w:rsidRPr="00DD0E99">
        <w:t xml:space="preserve"> </w:t>
      </w:r>
    </w:p>
    <w:p w14:paraId="778B2E63" w14:textId="77777777" w:rsidR="00007F2E" w:rsidRDefault="00007F2E" w:rsidP="00DD0E99">
      <w:pPr>
        <w:pStyle w:val="Nadpis2"/>
      </w:pPr>
      <w:r w:rsidRPr="00DD0E99">
        <w:t>Rekla</w:t>
      </w:r>
      <w:r>
        <w:t xml:space="preserve">mačné podmienky </w:t>
      </w:r>
    </w:p>
    <w:p w14:paraId="317F76F7" w14:textId="77777777" w:rsidR="00007F2E" w:rsidRDefault="00007F2E" w:rsidP="005E1ECD">
      <w:pPr>
        <w:jc w:val="both"/>
      </w:pPr>
    </w:p>
    <w:p w14:paraId="0203A3E5" w14:textId="30623768" w:rsidR="00007F2E" w:rsidRDefault="00007F2E" w:rsidP="005E1ECD">
      <w:pPr>
        <w:pStyle w:val="Odsekzoznamu"/>
        <w:numPr>
          <w:ilvl w:val="1"/>
          <w:numId w:val="13"/>
        </w:numPr>
        <w:jc w:val="both"/>
      </w:pPr>
      <w:r>
        <w:t>Poskytovateľ zodpovedá za akékoľvek vady, ktoré má predmet plnenia podľa tejto Zmluvy v</w:t>
      </w:r>
      <w:r w:rsidR="005934F2">
        <w:t> </w:t>
      </w:r>
      <w:r>
        <w:t>čase jeho odovzdania Objednávateľovi a</w:t>
      </w:r>
      <w:r w:rsidR="005934F2">
        <w:t> </w:t>
      </w:r>
      <w:r>
        <w:t>počas záručnej doby.</w:t>
      </w:r>
      <w:r w:rsidR="00E376B4">
        <w:t xml:space="preserve"> </w:t>
      </w:r>
    </w:p>
    <w:p w14:paraId="60B34A94" w14:textId="77777777" w:rsidR="00007F2E" w:rsidRDefault="00007F2E" w:rsidP="005E1ECD">
      <w:pPr>
        <w:jc w:val="both"/>
      </w:pPr>
    </w:p>
    <w:p w14:paraId="5940E70F" w14:textId="41384BC4" w:rsidR="00007F2E" w:rsidRDefault="00007F2E" w:rsidP="005E1ECD">
      <w:pPr>
        <w:pStyle w:val="Odsekzoznamu"/>
        <w:numPr>
          <w:ilvl w:val="1"/>
          <w:numId w:val="13"/>
        </w:numPr>
        <w:jc w:val="both"/>
      </w:pPr>
      <w:r>
        <w:t>Poskytovateľ</w:t>
      </w:r>
      <w:r w:rsidR="00E376B4">
        <w:t xml:space="preserve"> </w:t>
      </w:r>
      <w:r>
        <w:t>poskytuje</w:t>
      </w:r>
      <w:r w:rsidR="00E376B4">
        <w:t xml:space="preserve"> </w:t>
      </w:r>
      <w:r>
        <w:t>Objednávateľovi</w:t>
      </w:r>
      <w:r w:rsidR="00E376B4">
        <w:t xml:space="preserve"> </w:t>
      </w:r>
      <w:r>
        <w:t>záruku</w:t>
      </w:r>
      <w:r w:rsidR="00E376B4">
        <w:t xml:space="preserve"> </w:t>
      </w:r>
      <w:r>
        <w:t>na</w:t>
      </w:r>
      <w:r w:rsidR="00E376B4">
        <w:t xml:space="preserve"> </w:t>
      </w:r>
      <w:r>
        <w:t>poskytnuté</w:t>
      </w:r>
      <w:r w:rsidR="00E376B4">
        <w:t xml:space="preserve"> </w:t>
      </w:r>
      <w:r>
        <w:t>služby</w:t>
      </w:r>
      <w:r w:rsidR="00E376B4">
        <w:t xml:space="preserve"> </w:t>
      </w:r>
      <w:r>
        <w:t>v</w:t>
      </w:r>
      <w:r w:rsidR="005934F2">
        <w:t> </w:t>
      </w:r>
      <w:r>
        <w:t>rozsahu</w:t>
      </w:r>
      <w:r w:rsidR="00E376B4">
        <w:t xml:space="preserve"> </w:t>
      </w:r>
      <w:r>
        <w:t>6 (šiestich) mesiacov. Záruka začína plynúť pre každé čiastkové plnenie osobitne, a</w:t>
      </w:r>
      <w:r w:rsidR="005934F2">
        <w:t> </w:t>
      </w:r>
      <w:r>
        <w:t xml:space="preserve">to </w:t>
      </w:r>
      <w:r w:rsidR="002A41F0">
        <w:t xml:space="preserve"> odo dňa </w:t>
      </w:r>
      <w:r>
        <w:t xml:space="preserve"> potvrde</w:t>
      </w:r>
      <w:r w:rsidR="002A41F0">
        <w:t>nia</w:t>
      </w:r>
      <w:r>
        <w:t xml:space="preserve"> dodacieho listu </w:t>
      </w:r>
      <w:r w:rsidR="002A41F0">
        <w:t xml:space="preserve">riadne poskytnutých služieb </w:t>
      </w:r>
      <w:r>
        <w:t>oprávneným zástupcom Objednávateľa.</w:t>
      </w:r>
      <w:r w:rsidR="00E376B4">
        <w:t xml:space="preserve"> </w:t>
      </w:r>
    </w:p>
    <w:p w14:paraId="09358D4E" w14:textId="77777777" w:rsidR="005934F2" w:rsidRDefault="005934F2" w:rsidP="00C50FC4">
      <w:pPr>
        <w:pStyle w:val="Odsekzoznamu"/>
        <w:ind w:left="360"/>
        <w:jc w:val="both"/>
      </w:pPr>
    </w:p>
    <w:p w14:paraId="0600CE97" w14:textId="3F629010" w:rsidR="00007F2E" w:rsidRDefault="00007F2E" w:rsidP="005E1ECD">
      <w:pPr>
        <w:pStyle w:val="Odsekzoznamu"/>
        <w:numPr>
          <w:ilvl w:val="1"/>
          <w:numId w:val="13"/>
        </w:numPr>
        <w:jc w:val="both"/>
      </w:pPr>
      <w:r>
        <w:t>Objednávateľ sa zaväzuje, že prípadnú reklamáciu zistených nedostatkov poskytnutej služby, uplatní bez zbytočného odkladu po jej zistení písomnou formou u</w:t>
      </w:r>
      <w:r w:rsidR="005934F2">
        <w:t> </w:t>
      </w:r>
      <w:r>
        <w:t>Poskytovateľa.</w:t>
      </w:r>
      <w:r w:rsidR="00E376B4">
        <w:t xml:space="preserve"> </w:t>
      </w:r>
    </w:p>
    <w:p w14:paraId="02D9BE8F" w14:textId="77777777" w:rsidR="005934F2" w:rsidRDefault="005934F2" w:rsidP="00C50FC4">
      <w:pPr>
        <w:pStyle w:val="Odsekzoznamu"/>
        <w:ind w:left="360"/>
        <w:jc w:val="both"/>
      </w:pPr>
    </w:p>
    <w:p w14:paraId="3857F6F2" w14:textId="27BF763F" w:rsidR="00007F2E" w:rsidRDefault="00007F2E" w:rsidP="005E1ECD">
      <w:pPr>
        <w:pStyle w:val="Odsekzoznamu"/>
        <w:numPr>
          <w:ilvl w:val="1"/>
          <w:numId w:val="13"/>
        </w:numPr>
        <w:jc w:val="both"/>
      </w:pPr>
      <w:r>
        <w:t xml:space="preserve">Zároveň sa </w:t>
      </w:r>
      <w:r w:rsidR="005D3F76">
        <w:t>Z</w:t>
      </w:r>
      <w:r>
        <w:t>mluvné strany výslovne dohodli, že všetky zistené nedostatky</w:t>
      </w:r>
      <w:r w:rsidR="006B5D83">
        <w:t xml:space="preserve"> poskytnutých služieb</w:t>
      </w:r>
      <w:r>
        <w:t xml:space="preserve"> sa prednostne riešia okamžite na mieste plnenia, a</w:t>
      </w:r>
      <w:r w:rsidR="005934F2">
        <w:t> </w:t>
      </w:r>
      <w:r>
        <w:t>to na náklady Poskytovateľa. V</w:t>
      </w:r>
      <w:r w:rsidR="005934F2">
        <w:t> </w:t>
      </w:r>
      <w:r>
        <w:t>prípade nedostatkov pri poskytovaní služieb, ktoré Poskytovateľ neodstránil okamžite na mieste plnenia má Objednávateľ nárok na primeranú zľavu z</w:t>
      </w:r>
      <w:r w:rsidR="005934F2">
        <w:t> </w:t>
      </w:r>
      <w:r>
        <w:t>ceny za poskytnuté služby.</w:t>
      </w:r>
      <w:r w:rsidR="001C5F6A">
        <w:t xml:space="preserve"> </w:t>
      </w:r>
    </w:p>
    <w:p w14:paraId="18AC7CA7" w14:textId="77777777" w:rsidR="005934F2" w:rsidRDefault="005934F2" w:rsidP="00C50FC4">
      <w:pPr>
        <w:pStyle w:val="Odsekzoznamu"/>
      </w:pPr>
    </w:p>
    <w:p w14:paraId="21A970F7" w14:textId="77777777" w:rsidR="00007F2E" w:rsidRDefault="00007F2E" w:rsidP="005E1ECD">
      <w:pPr>
        <w:jc w:val="both"/>
      </w:pPr>
    </w:p>
    <w:p w14:paraId="7C5F7F68" w14:textId="77777777" w:rsidR="00007F2E" w:rsidRPr="00DD0E99" w:rsidRDefault="00007F2E" w:rsidP="00DD0E99">
      <w:pPr>
        <w:pStyle w:val="Nadpis2"/>
      </w:pPr>
      <w:r>
        <w:t>ČI</w:t>
      </w:r>
      <w:r w:rsidRPr="00DD0E99">
        <w:t>. VII.</w:t>
      </w:r>
    </w:p>
    <w:p w14:paraId="76A7A427" w14:textId="77777777" w:rsidR="00007F2E" w:rsidRDefault="00007F2E" w:rsidP="00DD0E99">
      <w:pPr>
        <w:pStyle w:val="Nadpis2"/>
      </w:pPr>
      <w:r w:rsidRPr="00DD0E99">
        <w:t>San</w:t>
      </w:r>
      <w:r>
        <w:t>kcie</w:t>
      </w:r>
    </w:p>
    <w:p w14:paraId="18515140" w14:textId="77777777" w:rsidR="00007F2E" w:rsidRDefault="00007F2E" w:rsidP="005E1ECD">
      <w:pPr>
        <w:jc w:val="both"/>
      </w:pPr>
    </w:p>
    <w:p w14:paraId="02A6B914" w14:textId="0A943EAE" w:rsidR="00007F2E" w:rsidRDefault="00007F2E" w:rsidP="005E1ECD">
      <w:pPr>
        <w:pStyle w:val="Odsekzoznamu"/>
        <w:numPr>
          <w:ilvl w:val="1"/>
          <w:numId w:val="14"/>
        </w:numPr>
        <w:jc w:val="both"/>
      </w:pPr>
      <w:r>
        <w:t>V</w:t>
      </w:r>
      <w:r w:rsidR="005934F2">
        <w:t> </w:t>
      </w:r>
      <w:r>
        <w:t>prípade, že Poskytovateľ nedodrží termín a</w:t>
      </w:r>
      <w:r w:rsidR="005934F2">
        <w:t> </w:t>
      </w:r>
      <w:r>
        <w:t xml:space="preserve">čas poskytnutia služieb podľa tejto Zmluvy môže si Objednávateľ uplatniť voči Poskytovateľovi </w:t>
      </w:r>
      <w:r w:rsidR="0068788B">
        <w:t xml:space="preserve"> nárok na </w:t>
      </w:r>
      <w:r w:rsidR="005041E2">
        <w:t>zaplatenie</w:t>
      </w:r>
      <w:r w:rsidR="007E0C0B">
        <w:t xml:space="preserve"> </w:t>
      </w:r>
      <w:r>
        <w:t>zmluvn</w:t>
      </w:r>
      <w:r w:rsidR="005041E2">
        <w:t>ej</w:t>
      </w:r>
      <w:r>
        <w:t xml:space="preserve"> pokut</w:t>
      </w:r>
      <w:r w:rsidR="007E0C0B">
        <w:t>y</w:t>
      </w:r>
      <w:r>
        <w:t xml:space="preserve"> vo výške 0,05 %  </w:t>
      </w:r>
      <w:r w:rsidR="00A33B4A">
        <w:t xml:space="preserve">ceny </w:t>
      </w:r>
      <w:r>
        <w:t>služ</w:t>
      </w:r>
      <w:r w:rsidR="00FD431F">
        <w:t>ieb</w:t>
      </w:r>
      <w:r w:rsidR="00A33B4A">
        <w:t>,</w:t>
      </w:r>
      <w:r w:rsidR="00FF683E">
        <w:t xml:space="preserve"> s ktorými je </w:t>
      </w:r>
      <w:r w:rsidR="00872558">
        <w:t xml:space="preserve">Poskytovateľ </w:t>
      </w:r>
      <w:r w:rsidR="00FF683E">
        <w:t xml:space="preserve">v omeškaní a to </w:t>
      </w:r>
      <w:r>
        <w:t>za</w:t>
      </w:r>
      <w:r w:rsidR="00E376B4">
        <w:t xml:space="preserve"> </w:t>
      </w:r>
      <w:r>
        <w:t>každý</w:t>
      </w:r>
      <w:r w:rsidR="00E376B4">
        <w:t xml:space="preserve"> </w:t>
      </w:r>
      <w:r>
        <w:t>aj</w:t>
      </w:r>
      <w:r w:rsidR="00E376B4">
        <w:t xml:space="preserve"> </w:t>
      </w:r>
      <w:r>
        <w:t>začatý</w:t>
      </w:r>
      <w:r w:rsidR="00E376B4">
        <w:t xml:space="preserve"> </w:t>
      </w:r>
      <w:r>
        <w:t>deň</w:t>
      </w:r>
      <w:r w:rsidR="00E376B4">
        <w:t xml:space="preserve"> </w:t>
      </w:r>
      <w:r>
        <w:t>omeškania.</w:t>
      </w:r>
      <w:r w:rsidR="00E376B4">
        <w:t xml:space="preserve"> </w:t>
      </w:r>
      <w:r>
        <w:t>Zaplatením</w:t>
      </w:r>
      <w:r w:rsidR="00E376B4">
        <w:t xml:space="preserve"> </w:t>
      </w:r>
      <w:r>
        <w:t>zmluvnej pokuty nie je dotknutý nárok Objednávateľa na náhradu škody, pričom zmluvná pokuta sa</w:t>
      </w:r>
      <w:r w:rsidR="00E376B4">
        <w:t xml:space="preserve"> </w:t>
      </w:r>
      <w:r>
        <w:t>nezapočítava</w:t>
      </w:r>
      <w:r w:rsidR="00E376B4">
        <w:t xml:space="preserve"> </w:t>
      </w:r>
      <w:r>
        <w:t>na</w:t>
      </w:r>
      <w:r w:rsidR="00E376B4">
        <w:t xml:space="preserve"> </w:t>
      </w:r>
      <w:r>
        <w:t>úhradu</w:t>
      </w:r>
      <w:r w:rsidR="00E376B4">
        <w:t xml:space="preserve"> </w:t>
      </w:r>
      <w:r>
        <w:t>škody,</w:t>
      </w:r>
      <w:r w:rsidR="00E376B4">
        <w:t xml:space="preserve"> </w:t>
      </w:r>
      <w:r>
        <w:t>ktorá</w:t>
      </w:r>
      <w:r w:rsidR="00E376B4">
        <w:t xml:space="preserve"> </w:t>
      </w:r>
      <w:r>
        <w:t>by</w:t>
      </w:r>
      <w:r w:rsidR="001C5F6A">
        <w:t xml:space="preserve"> </w:t>
      </w:r>
      <w:r>
        <w:t>Objednávateľovi</w:t>
      </w:r>
      <w:r w:rsidR="00E376B4">
        <w:t xml:space="preserve"> </w:t>
      </w:r>
      <w:r>
        <w:t>vznikla</w:t>
      </w:r>
      <w:r w:rsidR="00E376B4">
        <w:t xml:space="preserve"> </w:t>
      </w:r>
      <w:r>
        <w:t>porušením zmluvných povinností Poskytovateľa.</w:t>
      </w:r>
      <w:r w:rsidR="00E376B4">
        <w:t xml:space="preserve"> </w:t>
      </w:r>
    </w:p>
    <w:p w14:paraId="5116E9EA" w14:textId="77777777" w:rsidR="00007F2E" w:rsidRDefault="00007F2E" w:rsidP="00C50FC4">
      <w:pPr>
        <w:pStyle w:val="Odsekzoznamu"/>
        <w:ind w:left="360"/>
        <w:jc w:val="both"/>
      </w:pPr>
    </w:p>
    <w:p w14:paraId="771891F2" w14:textId="39CC9420" w:rsidR="00007F2E" w:rsidRDefault="00007F2E" w:rsidP="005E1ECD">
      <w:pPr>
        <w:pStyle w:val="Odsekzoznamu"/>
        <w:numPr>
          <w:ilvl w:val="1"/>
          <w:numId w:val="14"/>
        </w:numPr>
        <w:jc w:val="both"/>
      </w:pPr>
      <w:r>
        <w:t>V</w:t>
      </w:r>
      <w:r w:rsidR="005934F2">
        <w:t> </w:t>
      </w:r>
      <w:r>
        <w:t>prípade omeškania Objednávateľa s</w:t>
      </w:r>
      <w:r w:rsidR="005934F2">
        <w:t> </w:t>
      </w:r>
      <w:r>
        <w:t>úhradou faktúry môže si Poskytovateľ uplatniť voči Objednávateľovi</w:t>
      </w:r>
      <w:r w:rsidR="005041E2">
        <w:t xml:space="preserve"> nárok na zaplatenie zmluvnej pokuty</w:t>
      </w:r>
      <w:r>
        <w:t xml:space="preserve">  vo výške 0,05 % z</w:t>
      </w:r>
      <w:r w:rsidR="005934F2">
        <w:t> </w:t>
      </w:r>
      <w:r>
        <w:t>ceny za poskytnuté služby</w:t>
      </w:r>
      <w:r w:rsidR="00815788">
        <w:t>, s úhradou ktorej je Objednávateľ v omeškaní a to</w:t>
      </w:r>
      <w:r>
        <w:t xml:space="preserve"> za každý aj začatý deň omeškania.</w:t>
      </w:r>
      <w:r w:rsidR="00E376B4">
        <w:t xml:space="preserve"> </w:t>
      </w:r>
    </w:p>
    <w:p w14:paraId="69F40D2B" w14:textId="77777777" w:rsidR="005934F2" w:rsidRDefault="005934F2" w:rsidP="00C50FC4">
      <w:pPr>
        <w:pStyle w:val="Odsekzoznamu"/>
      </w:pPr>
    </w:p>
    <w:p w14:paraId="00F6A9D8" w14:textId="77777777" w:rsidR="00330A1A" w:rsidRDefault="00330A1A" w:rsidP="005E1ECD">
      <w:pPr>
        <w:pStyle w:val="Odsekzoznamu"/>
        <w:jc w:val="both"/>
      </w:pPr>
    </w:p>
    <w:p w14:paraId="2BA2006A" w14:textId="77777777" w:rsidR="00330A1A" w:rsidRDefault="00330A1A" w:rsidP="005E1ECD">
      <w:pPr>
        <w:pStyle w:val="Odsekzoznamu"/>
        <w:ind w:left="360"/>
        <w:jc w:val="both"/>
      </w:pPr>
    </w:p>
    <w:p w14:paraId="36163DA0" w14:textId="77777777" w:rsidR="00330A1A" w:rsidRPr="00DD0E99" w:rsidRDefault="00007F2E" w:rsidP="00DD0E99">
      <w:pPr>
        <w:pStyle w:val="Nadpis2"/>
      </w:pPr>
      <w:r>
        <w:t xml:space="preserve">Čl. </w:t>
      </w:r>
      <w:r w:rsidRPr="00DD0E99">
        <w:t>VIII.</w:t>
      </w:r>
    </w:p>
    <w:p w14:paraId="04A3DCE4" w14:textId="2B249935" w:rsidR="00007F2E" w:rsidRDefault="00007F2E" w:rsidP="00DD0E99">
      <w:pPr>
        <w:pStyle w:val="Nadpis2"/>
      </w:pPr>
      <w:r w:rsidRPr="00DD0E99">
        <w:t>Subd</w:t>
      </w:r>
      <w:r>
        <w:t xml:space="preserve">odávatelia </w:t>
      </w:r>
    </w:p>
    <w:p w14:paraId="1D5DC091" w14:textId="77777777" w:rsidR="00007F2E" w:rsidRDefault="00007F2E" w:rsidP="005E1ECD">
      <w:pPr>
        <w:jc w:val="both"/>
      </w:pPr>
    </w:p>
    <w:p w14:paraId="30B134D2" w14:textId="2EB18121" w:rsidR="00007F2E" w:rsidRDefault="00007F2E" w:rsidP="005E1ECD">
      <w:pPr>
        <w:pStyle w:val="Odsekzoznamu"/>
        <w:numPr>
          <w:ilvl w:val="1"/>
          <w:numId w:val="15"/>
        </w:numPr>
        <w:jc w:val="both"/>
      </w:pPr>
      <w:r>
        <w:t>Poskytovateľ</w:t>
      </w:r>
      <w:r w:rsidR="00330A1A">
        <w:t xml:space="preserve"> </w:t>
      </w:r>
      <w:r>
        <w:t>je oprávnený vykonať časť plnenia podľa tejto Zmluvy prostredníctvom subdodávateľa uvedeného v</w:t>
      </w:r>
      <w:r w:rsidR="005934F2">
        <w:t> </w:t>
      </w:r>
      <w:r>
        <w:t>Objednávateľom schválenom a</w:t>
      </w:r>
      <w:r w:rsidR="005934F2">
        <w:t> </w:t>
      </w:r>
      <w:r>
        <w:t>záväznom zozname subdodávateľov</w:t>
      </w:r>
      <w:r w:rsidR="001C5F6A">
        <w:t xml:space="preserve"> </w:t>
      </w:r>
      <w:r>
        <w:t>s</w:t>
      </w:r>
      <w:r w:rsidR="005934F2">
        <w:t> </w:t>
      </w:r>
      <w:r>
        <w:t>uvedením</w:t>
      </w:r>
      <w:r w:rsidR="001C5F6A">
        <w:t xml:space="preserve"> </w:t>
      </w:r>
      <w:r>
        <w:t>údajov</w:t>
      </w:r>
      <w:r w:rsidR="001C5F6A">
        <w:t xml:space="preserve"> </w:t>
      </w:r>
      <w:r>
        <w:t>o</w:t>
      </w:r>
      <w:r w:rsidR="005934F2">
        <w:t> </w:t>
      </w:r>
      <w:r>
        <w:t>osobe</w:t>
      </w:r>
      <w:r w:rsidR="001C5F6A">
        <w:t xml:space="preserve"> </w:t>
      </w:r>
      <w:r>
        <w:t>oprávnenej</w:t>
      </w:r>
      <w:r w:rsidR="001C5F6A">
        <w:t xml:space="preserve"> </w:t>
      </w:r>
      <w:r>
        <w:t>konať</w:t>
      </w:r>
      <w:r w:rsidR="001C5F6A">
        <w:t xml:space="preserve"> </w:t>
      </w:r>
      <w:r>
        <w:t>za</w:t>
      </w:r>
      <w:r w:rsidR="001C5F6A">
        <w:t xml:space="preserve"> </w:t>
      </w:r>
      <w:r>
        <w:t>subdodávateľa v</w:t>
      </w:r>
      <w:r w:rsidR="005934F2">
        <w:t> </w:t>
      </w:r>
      <w:r>
        <w:t>rozsahu meno a</w:t>
      </w:r>
      <w:r w:rsidR="005934F2">
        <w:t> </w:t>
      </w:r>
      <w:r>
        <w:t>priezvisko, adresa pobytu, dátum narodenia, ktorý tvorí Prílohu č. 2 tejto Zmluvy. Využitím subdodávateľov nie je dotknutá zodpovednosť Poskytovateľa za plnenie podľa tejto Zmluvy.</w:t>
      </w:r>
      <w:r w:rsidR="00E376B4">
        <w:t xml:space="preserve"> </w:t>
      </w:r>
    </w:p>
    <w:p w14:paraId="6EB0F713" w14:textId="77777777" w:rsidR="001C5F6A" w:rsidRDefault="001C5F6A" w:rsidP="005E1ECD">
      <w:pPr>
        <w:pStyle w:val="Odsekzoznamu"/>
        <w:ind w:left="360"/>
        <w:jc w:val="both"/>
      </w:pPr>
    </w:p>
    <w:p w14:paraId="3B1A07E0" w14:textId="37898CD2" w:rsidR="00007F2E" w:rsidRDefault="00007F2E" w:rsidP="005E1ECD">
      <w:pPr>
        <w:pStyle w:val="Odsekzoznamu"/>
        <w:numPr>
          <w:ilvl w:val="1"/>
          <w:numId w:val="15"/>
        </w:numPr>
        <w:jc w:val="both"/>
      </w:pPr>
      <w:r>
        <w:t>V</w:t>
      </w:r>
      <w:r w:rsidR="005934F2">
        <w:t> </w:t>
      </w:r>
      <w:r>
        <w:t>súlade s § 11 zákona o</w:t>
      </w:r>
      <w:r w:rsidR="005934F2">
        <w:t> </w:t>
      </w:r>
      <w:r>
        <w:t>verejnom obstarávaní verejný obstarávateľ nesmie uzavrieť zmluvu s</w:t>
      </w:r>
      <w:r w:rsidR="005934F2">
        <w:t> </w:t>
      </w:r>
      <w:r>
        <w:t>uchádzačom, ktorý má povinnosť zapisovať sa do registra partnerov verejného sektora</w:t>
      </w:r>
      <w:r w:rsidR="00E376B4">
        <w:t xml:space="preserve"> </w:t>
      </w:r>
      <w:r>
        <w:t>a</w:t>
      </w:r>
      <w:r w:rsidR="005934F2">
        <w:t> </w:t>
      </w:r>
      <w:r>
        <w:t>nie</w:t>
      </w:r>
      <w:r w:rsidR="001C5F6A">
        <w:t xml:space="preserve"> </w:t>
      </w:r>
      <w:r>
        <w:t>je</w:t>
      </w:r>
      <w:r w:rsidR="001C5F6A">
        <w:t xml:space="preserve"> </w:t>
      </w:r>
      <w:r>
        <w:t>zapísaný</w:t>
      </w:r>
      <w:r w:rsidR="001C5F6A">
        <w:t xml:space="preserve"> </w:t>
      </w:r>
      <w:r>
        <w:t>v</w:t>
      </w:r>
      <w:r w:rsidR="005934F2">
        <w:t> </w:t>
      </w:r>
      <w:r>
        <w:t>registri</w:t>
      </w:r>
      <w:r w:rsidR="001C5F6A">
        <w:t xml:space="preserve"> </w:t>
      </w:r>
      <w:r>
        <w:t>partnerov</w:t>
      </w:r>
      <w:r w:rsidR="001C5F6A">
        <w:t xml:space="preserve"> </w:t>
      </w:r>
      <w:r>
        <w:t>verejného</w:t>
      </w:r>
      <w:r w:rsidR="001C5F6A">
        <w:t xml:space="preserve"> </w:t>
      </w:r>
      <w:r>
        <w:t>sektora</w:t>
      </w:r>
      <w:r w:rsidR="001C5F6A">
        <w:t xml:space="preserve"> </w:t>
      </w:r>
      <w:r>
        <w:t>alebo</w:t>
      </w:r>
      <w:r w:rsidR="001C5F6A">
        <w:t xml:space="preserve"> </w:t>
      </w:r>
      <w:r>
        <w:t>ktorého subdodávatelia alebo subdodávatelia podľa osobitného predpisu, ktorí majú povinnosť zapisovať sa do registra partnerov verejného sektora a</w:t>
      </w:r>
      <w:r w:rsidR="005934F2">
        <w:t> </w:t>
      </w:r>
      <w:r>
        <w:t>nie sú zapísaní v</w:t>
      </w:r>
      <w:r w:rsidR="005934F2">
        <w:t> </w:t>
      </w:r>
      <w:r>
        <w:t>registri partnerov verejného sektora. Táto povinnosť sa vzťahuje na subdodávateľa po celú dobu trvania</w:t>
      </w:r>
      <w:r w:rsidR="00E376B4">
        <w:t xml:space="preserve"> </w:t>
      </w:r>
      <w:r>
        <w:t>zmluvy.</w:t>
      </w:r>
      <w:r w:rsidR="00E376B4">
        <w:t xml:space="preserve"> </w:t>
      </w:r>
    </w:p>
    <w:p w14:paraId="1EC94A6D" w14:textId="77777777" w:rsidR="001C5F6A" w:rsidRDefault="001C5F6A" w:rsidP="005E1ECD">
      <w:pPr>
        <w:pStyle w:val="Odsekzoznamu"/>
        <w:ind w:left="360"/>
        <w:jc w:val="both"/>
      </w:pPr>
    </w:p>
    <w:p w14:paraId="378B0F3C" w14:textId="28F7A211" w:rsidR="00007F2E" w:rsidRDefault="00007F2E" w:rsidP="00097886">
      <w:pPr>
        <w:pStyle w:val="Odsekzoznamu"/>
        <w:numPr>
          <w:ilvl w:val="1"/>
          <w:numId w:val="15"/>
        </w:numPr>
        <w:jc w:val="both"/>
      </w:pPr>
      <w:r>
        <w:t>V</w:t>
      </w:r>
      <w:r w:rsidR="005934F2">
        <w:t> </w:t>
      </w:r>
      <w:r>
        <w:t>prípade,</w:t>
      </w:r>
      <w:r w:rsidR="001C5F6A">
        <w:t xml:space="preserve"> </w:t>
      </w:r>
      <w:r>
        <w:t>ak</w:t>
      </w:r>
      <w:r w:rsidR="001C5F6A">
        <w:t xml:space="preserve"> </w:t>
      </w:r>
      <w:r>
        <w:t>má</w:t>
      </w:r>
      <w:r w:rsidR="001C5F6A">
        <w:t xml:space="preserve"> </w:t>
      </w:r>
      <w:r>
        <w:t>počas</w:t>
      </w:r>
      <w:r w:rsidR="001C5F6A">
        <w:t xml:space="preserve"> </w:t>
      </w:r>
      <w:r>
        <w:t>plnenia</w:t>
      </w:r>
      <w:r w:rsidR="001C5F6A">
        <w:t xml:space="preserve"> </w:t>
      </w:r>
      <w:r>
        <w:t>Zmluvy</w:t>
      </w:r>
      <w:r w:rsidR="001C5F6A">
        <w:t xml:space="preserve"> </w:t>
      </w:r>
      <w:r>
        <w:t>Poskytovateľ</w:t>
      </w:r>
      <w:r w:rsidR="001C5F6A">
        <w:t xml:space="preserve"> </w:t>
      </w:r>
      <w:r>
        <w:t>záujem</w:t>
      </w:r>
      <w:r w:rsidR="001C5F6A">
        <w:t xml:space="preserve"> </w:t>
      </w:r>
      <w:r>
        <w:t>zmeniť</w:t>
      </w:r>
      <w:r w:rsidR="001C5F6A">
        <w:t xml:space="preserve"> </w:t>
      </w:r>
      <w:r>
        <w:t>svojich subdodávateľov, je povinný rešpektovať nasledovné pravidlá:</w:t>
      </w:r>
      <w:r w:rsidR="00E376B4">
        <w:t xml:space="preserve"> </w:t>
      </w:r>
    </w:p>
    <w:p w14:paraId="289351A1" w14:textId="3BEB1005" w:rsidR="00007F2E" w:rsidRDefault="00007F2E" w:rsidP="00097886">
      <w:pPr>
        <w:pStyle w:val="Odsekzoznamu"/>
        <w:numPr>
          <w:ilvl w:val="0"/>
          <w:numId w:val="16"/>
        </w:numPr>
        <w:jc w:val="both"/>
      </w:pPr>
      <w:r>
        <w:t>počas trvania Zmluvy je Poskytovateľ oprávnený zmeniť alebo doplniť subdodávateľa uvedeného v</w:t>
      </w:r>
      <w:r w:rsidR="005934F2">
        <w:t> </w:t>
      </w:r>
      <w:r>
        <w:t>Prílohe č. 2 tejto Zmluvy výlučne na základe písomného dodatku k</w:t>
      </w:r>
      <w:r w:rsidR="005934F2">
        <w:t> </w:t>
      </w:r>
      <w:r>
        <w:t>tejto Zmluve; Poskytovateľ sa zaväzuje v</w:t>
      </w:r>
      <w:r w:rsidR="005934F2">
        <w:t> </w:t>
      </w:r>
      <w:r>
        <w:t>rámci návrhu na zmenu subdodávateľa spolu s</w:t>
      </w:r>
      <w:r w:rsidR="005934F2">
        <w:t> </w:t>
      </w:r>
      <w:r>
        <w:t>aktualizovanou Prílohou č. 2 Zmluvy uviesť údaje o</w:t>
      </w:r>
      <w:r w:rsidR="005934F2">
        <w:t> </w:t>
      </w:r>
      <w:r>
        <w:t>novom subdodávateľovi v</w:t>
      </w:r>
      <w:r w:rsidR="005934F2">
        <w:t> </w:t>
      </w:r>
      <w:r>
        <w:t>rozsahu podľa § 41 ods. 3 zákona o</w:t>
      </w:r>
      <w:r w:rsidR="005934F2">
        <w:t> </w:t>
      </w:r>
      <w:r>
        <w:t>verejnom obstarávaní,</w:t>
      </w:r>
      <w:r w:rsidR="00E376B4">
        <w:t xml:space="preserve"> </w:t>
      </w:r>
    </w:p>
    <w:p w14:paraId="36AF4CF4" w14:textId="4A596214" w:rsidR="00007F2E" w:rsidRDefault="00007F2E" w:rsidP="00097886">
      <w:pPr>
        <w:pStyle w:val="Odsekzoznamu"/>
        <w:numPr>
          <w:ilvl w:val="0"/>
          <w:numId w:val="16"/>
        </w:numPr>
        <w:jc w:val="both"/>
      </w:pPr>
      <w:r>
        <w:t>sub</w:t>
      </w:r>
      <w:r w:rsidDel="00540275">
        <w:t>dodávateľ</w:t>
      </w:r>
      <w:r>
        <w:t>, ktorého sa týka návrh na zmenu a</w:t>
      </w:r>
      <w:r w:rsidR="005934F2">
        <w:t> </w:t>
      </w:r>
      <w:r>
        <w:t>má povinnosť zapisovať sa v</w:t>
      </w:r>
      <w:r w:rsidR="005934F2">
        <w:t> </w:t>
      </w:r>
      <w:r>
        <w:t>registri partnerov</w:t>
      </w:r>
      <w:r w:rsidR="00E376B4">
        <w:t xml:space="preserve"> </w:t>
      </w:r>
      <w:r>
        <w:t>verejného</w:t>
      </w:r>
      <w:r w:rsidR="00E376B4">
        <w:t xml:space="preserve"> </w:t>
      </w:r>
      <w:r>
        <w:t>sektora,</w:t>
      </w:r>
      <w:r w:rsidR="00E376B4">
        <w:t xml:space="preserve"> </w:t>
      </w:r>
      <w:r>
        <w:t>musí</w:t>
      </w:r>
      <w:r w:rsidR="00E376B4">
        <w:t xml:space="preserve"> </w:t>
      </w:r>
      <w:r>
        <w:t>byť</w:t>
      </w:r>
      <w:r w:rsidR="00E376B4">
        <w:t xml:space="preserve"> </w:t>
      </w:r>
      <w:r>
        <w:t>zapísaný</w:t>
      </w:r>
      <w:r w:rsidR="00E376B4">
        <w:t xml:space="preserve"> </w:t>
      </w:r>
      <w:r>
        <w:t>v</w:t>
      </w:r>
      <w:r w:rsidR="005934F2">
        <w:t> </w:t>
      </w:r>
      <w:r>
        <w:t>registri</w:t>
      </w:r>
      <w:r w:rsidR="00E376B4">
        <w:t xml:space="preserve"> </w:t>
      </w:r>
      <w:r>
        <w:t>partnerov</w:t>
      </w:r>
      <w:r w:rsidR="00E376B4">
        <w:t xml:space="preserve"> </w:t>
      </w:r>
      <w:r>
        <w:t>verejného sektora v</w:t>
      </w:r>
      <w:r w:rsidR="005934F2">
        <w:t> </w:t>
      </w:r>
      <w:r>
        <w:t>súlade s</w:t>
      </w:r>
      <w:r w:rsidR="005934F2">
        <w:t> </w:t>
      </w:r>
      <w:r>
        <w:t>príslušnými ustanoveniami zákona o</w:t>
      </w:r>
      <w:r w:rsidR="005934F2">
        <w:t> </w:t>
      </w:r>
      <w:r>
        <w:t>registri partnerov verejného sektora,</w:t>
      </w:r>
      <w:r w:rsidR="00E376B4">
        <w:t xml:space="preserve"> </w:t>
      </w:r>
    </w:p>
    <w:p w14:paraId="5FB01850" w14:textId="637EECC1" w:rsidR="00007F2E" w:rsidRDefault="00007F2E" w:rsidP="00097886">
      <w:pPr>
        <w:pStyle w:val="Odsekzoznamu"/>
        <w:numPr>
          <w:ilvl w:val="0"/>
          <w:numId w:val="16"/>
        </w:numPr>
        <w:jc w:val="both"/>
      </w:pPr>
      <w:r>
        <w:t>sub</w:t>
      </w:r>
      <w:r w:rsidDel="00540275">
        <w:t>dodávateľ</w:t>
      </w:r>
      <w:r>
        <w:t>, ktorého sa týka návrh na zmenu, musí byť schopný realizovať príslušnú časť predmetu zákazky v</w:t>
      </w:r>
      <w:r w:rsidR="005934F2">
        <w:t> </w:t>
      </w:r>
      <w:r>
        <w:t>rovnakej kvalite, ako pôvodný sub</w:t>
      </w:r>
      <w:r w:rsidDel="00540275">
        <w:t>dodávateľ</w:t>
      </w:r>
      <w:r>
        <w:t>,</w:t>
      </w:r>
      <w:r w:rsidR="00E376B4">
        <w:t xml:space="preserve"> </w:t>
      </w:r>
    </w:p>
    <w:p w14:paraId="2F753443" w14:textId="3313E355" w:rsidR="00007F2E" w:rsidRDefault="00007F2E" w:rsidP="00097886">
      <w:pPr>
        <w:pStyle w:val="Odsekzoznamu"/>
        <w:numPr>
          <w:ilvl w:val="0"/>
          <w:numId w:val="16"/>
        </w:numPr>
        <w:jc w:val="both"/>
      </w:pPr>
      <w:r>
        <w:t>Poskytovateľ</w:t>
      </w:r>
      <w:r w:rsidR="00E376B4">
        <w:t xml:space="preserve"> </w:t>
      </w:r>
      <w:r>
        <w:t>oznámi</w:t>
      </w:r>
      <w:r w:rsidR="00E376B4">
        <w:t xml:space="preserve"> </w:t>
      </w:r>
      <w:r>
        <w:t>Objednávateľovi</w:t>
      </w:r>
      <w:r w:rsidR="00E376B4">
        <w:t xml:space="preserve"> </w:t>
      </w:r>
      <w:r>
        <w:t>návrh</w:t>
      </w:r>
      <w:r w:rsidR="00E376B4">
        <w:t xml:space="preserve"> </w:t>
      </w:r>
      <w:r>
        <w:t>na</w:t>
      </w:r>
      <w:r w:rsidR="00E376B4">
        <w:t xml:space="preserve"> </w:t>
      </w:r>
      <w:r>
        <w:t>zmenu</w:t>
      </w:r>
      <w:r w:rsidR="00E376B4">
        <w:t xml:space="preserve"> </w:t>
      </w:r>
      <w:r>
        <w:t>subdodávateľa</w:t>
      </w:r>
      <w:r w:rsidR="00E376B4">
        <w:t xml:space="preserve"> </w:t>
      </w:r>
      <w:r>
        <w:t>spolu</w:t>
      </w:r>
      <w:r w:rsidR="00E376B4">
        <w:t xml:space="preserve"> </w:t>
      </w:r>
      <w:r>
        <w:t>s</w:t>
      </w:r>
      <w:r w:rsidR="00E376B4">
        <w:t xml:space="preserve"> </w:t>
      </w:r>
      <w:r>
        <w:t>predložením dokladov preukazujúcich splnenie podmienok uvedených vyššie.</w:t>
      </w:r>
      <w:r w:rsidR="00E376B4">
        <w:t xml:space="preserve"> </w:t>
      </w:r>
    </w:p>
    <w:p w14:paraId="4DD650AF" w14:textId="77777777" w:rsidR="001C5F6A" w:rsidRDefault="001C5F6A" w:rsidP="005E1ECD">
      <w:pPr>
        <w:pStyle w:val="Odsekzoznamu"/>
        <w:jc w:val="both"/>
      </w:pPr>
    </w:p>
    <w:p w14:paraId="6C5084C8" w14:textId="6193AF90" w:rsidR="00007F2E" w:rsidRDefault="00007F2E" w:rsidP="005E1ECD">
      <w:pPr>
        <w:pStyle w:val="Odsekzoznamu"/>
        <w:numPr>
          <w:ilvl w:val="1"/>
          <w:numId w:val="15"/>
        </w:numPr>
        <w:jc w:val="both"/>
      </w:pPr>
      <w:r>
        <w:t>Poskytovateľ je povinný písomne oznámiť Objednávateľovi akúkoľvek zmenu údajov uvedených v</w:t>
      </w:r>
      <w:r w:rsidR="005934F2">
        <w:t> </w:t>
      </w:r>
      <w:r>
        <w:t>Prílohe č. 2 tejto Zmluvy. Návrh na zmenu subdodávateľa spolu s</w:t>
      </w:r>
      <w:r w:rsidR="005934F2">
        <w:t> </w:t>
      </w:r>
      <w:r>
        <w:t>dokladmi a</w:t>
      </w:r>
      <w:r w:rsidR="005934F2">
        <w:t> </w:t>
      </w:r>
      <w:r>
        <w:t>aktualizovaným</w:t>
      </w:r>
      <w:r w:rsidR="001C5F6A">
        <w:t xml:space="preserve"> </w:t>
      </w:r>
      <w:r>
        <w:t>znením</w:t>
      </w:r>
      <w:r w:rsidR="001C5F6A">
        <w:t xml:space="preserve"> </w:t>
      </w:r>
      <w:r>
        <w:t>Prílohy</w:t>
      </w:r>
      <w:r w:rsidR="001C5F6A">
        <w:t xml:space="preserve"> </w:t>
      </w:r>
      <w:r>
        <w:t>č.</w:t>
      </w:r>
      <w:r w:rsidR="001C5F6A">
        <w:t xml:space="preserve"> </w:t>
      </w:r>
      <w:r>
        <w:t>2</w:t>
      </w:r>
      <w:r w:rsidR="001C5F6A">
        <w:t xml:space="preserve"> </w:t>
      </w:r>
      <w:r>
        <w:t>tejto</w:t>
      </w:r>
      <w:r w:rsidR="001C5F6A">
        <w:t xml:space="preserve"> </w:t>
      </w:r>
      <w:r>
        <w:t>Zmluvy</w:t>
      </w:r>
      <w:r w:rsidR="001C5F6A">
        <w:t xml:space="preserve"> </w:t>
      </w:r>
      <w:r>
        <w:t>musí</w:t>
      </w:r>
      <w:r w:rsidR="001C5F6A">
        <w:t xml:space="preserve"> </w:t>
      </w:r>
      <w:r>
        <w:t>Poskytovateľ</w:t>
      </w:r>
      <w:r w:rsidR="001C5F6A">
        <w:t xml:space="preserve"> </w:t>
      </w:r>
      <w:r>
        <w:t>predložiť</w:t>
      </w:r>
      <w:r w:rsidR="00E376B4">
        <w:t xml:space="preserve"> </w:t>
      </w:r>
      <w:r>
        <w:t>Objednávateľovi najneskôr 3 (tri) pracovné dni pred začatím plánovanej subdodávky.</w:t>
      </w:r>
      <w:r w:rsidR="00E376B4">
        <w:t xml:space="preserve"> </w:t>
      </w:r>
      <w:r>
        <w:t>Objednávateľ má právo zmenu odmietnuť, ak nie sú splnené podmienky uvedené v</w:t>
      </w:r>
      <w:r w:rsidR="005934F2">
        <w:t> </w:t>
      </w:r>
      <w:r w:rsidR="0049660D">
        <w:t>bode</w:t>
      </w:r>
      <w:r>
        <w:t xml:space="preserve"> 2</w:t>
      </w:r>
      <w:r w:rsidR="00E376B4">
        <w:t xml:space="preserve"> </w:t>
      </w:r>
      <w:r>
        <w:t>tohto článku.</w:t>
      </w:r>
      <w:r w:rsidR="00E376B4">
        <w:t xml:space="preserve"> </w:t>
      </w:r>
    </w:p>
    <w:p w14:paraId="6BCEAAAA" w14:textId="77777777" w:rsidR="00330A1A" w:rsidRDefault="00330A1A" w:rsidP="005E1ECD">
      <w:pPr>
        <w:jc w:val="both"/>
      </w:pPr>
    </w:p>
    <w:p w14:paraId="6802E1D8" w14:textId="6ACD3F29" w:rsidR="00007F2E" w:rsidRPr="00DD0E99" w:rsidRDefault="00007F2E" w:rsidP="00DD0E99">
      <w:pPr>
        <w:pStyle w:val="Nadpis2"/>
      </w:pPr>
      <w:r>
        <w:t>Čl. IX</w:t>
      </w:r>
      <w:r w:rsidRPr="00DD0E99">
        <w:t>.</w:t>
      </w:r>
      <w:r w:rsidR="00E376B4">
        <w:t xml:space="preserve"> </w:t>
      </w:r>
    </w:p>
    <w:p w14:paraId="519EF89B" w14:textId="77777777" w:rsidR="00007F2E" w:rsidRDefault="00007F2E" w:rsidP="00DD0E99">
      <w:pPr>
        <w:pStyle w:val="Nadpis2"/>
      </w:pPr>
      <w:r w:rsidRPr="00DD0E99">
        <w:t>Doba</w:t>
      </w:r>
      <w:r>
        <w:t xml:space="preserve"> trvania Zmluvy </w:t>
      </w:r>
    </w:p>
    <w:p w14:paraId="5AB423AE" w14:textId="77777777" w:rsidR="00007F2E" w:rsidRDefault="00007F2E" w:rsidP="005E1ECD">
      <w:pPr>
        <w:jc w:val="both"/>
      </w:pPr>
    </w:p>
    <w:p w14:paraId="4BC9AE17" w14:textId="4C4901B9" w:rsidR="00007F2E" w:rsidRDefault="00007F2E" w:rsidP="005E1ECD">
      <w:pPr>
        <w:pStyle w:val="Odsekzoznamu"/>
        <w:numPr>
          <w:ilvl w:val="1"/>
          <w:numId w:val="18"/>
        </w:numPr>
        <w:jc w:val="both"/>
      </w:pPr>
      <w:r>
        <w:t>Táto</w:t>
      </w:r>
      <w:r w:rsidR="00E376B4">
        <w:t xml:space="preserve"> </w:t>
      </w:r>
      <w:r>
        <w:t>Zmluva</w:t>
      </w:r>
      <w:r w:rsidR="00E376B4">
        <w:t xml:space="preserve"> </w:t>
      </w:r>
      <w:r>
        <w:t>sa</w:t>
      </w:r>
      <w:r w:rsidR="00E376B4">
        <w:t xml:space="preserve"> </w:t>
      </w:r>
      <w:r>
        <w:t>uzatvára</w:t>
      </w:r>
      <w:r w:rsidR="00E376B4">
        <w:t xml:space="preserve"> </w:t>
      </w:r>
      <w:r>
        <w:t>na</w:t>
      </w:r>
      <w:r w:rsidR="00E376B4">
        <w:t xml:space="preserve"> </w:t>
      </w:r>
      <w:r>
        <w:t>dobu</w:t>
      </w:r>
      <w:r w:rsidR="00E376B4">
        <w:t xml:space="preserve"> </w:t>
      </w:r>
      <w:r>
        <w:t>určitú,</w:t>
      </w:r>
      <w:r w:rsidR="00E376B4">
        <w:t xml:space="preserve"> </w:t>
      </w:r>
      <w:r>
        <w:t>a</w:t>
      </w:r>
      <w:r w:rsidR="005934F2">
        <w:t> </w:t>
      </w:r>
      <w:r>
        <w:t>to</w:t>
      </w:r>
      <w:r w:rsidR="00E376B4">
        <w:t xml:space="preserve"> </w:t>
      </w:r>
      <w:r>
        <w:t>na</w:t>
      </w:r>
      <w:r w:rsidR="00E376B4">
        <w:t xml:space="preserve"> </w:t>
      </w:r>
      <w:r>
        <w:t>obdobie</w:t>
      </w:r>
      <w:r w:rsidR="00E376B4">
        <w:t xml:space="preserve"> </w:t>
      </w:r>
      <w:r w:rsidRPr="00F4044B">
        <w:rPr>
          <w:b/>
          <w:bCs/>
        </w:rPr>
        <w:t>12</w:t>
      </w:r>
      <w:r w:rsidR="00E376B4">
        <w:rPr>
          <w:b/>
          <w:bCs/>
        </w:rPr>
        <w:t xml:space="preserve"> </w:t>
      </w:r>
      <w:r w:rsidRPr="00F4044B">
        <w:rPr>
          <w:b/>
          <w:bCs/>
        </w:rPr>
        <w:t>mesiacov</w:t>
      </w:r>
      <w:r w:rsidR="00E376B4">
        <w:t xml:space="preserve"> </w:t>
      </w:r>
      <w:r>
        <w:t>odo</w:t>
      </w:r>
      <w:r w:rsidR="00E376B4">
        <w:t xml:space="preserve"> </w:t>
      </w:r>
      <w:r>
        <w:t xml:space="preserve">dňa nadobudnutia účinnosti tejto Zmluvy alebo do vyčerpania limitu podľa článku IV. </w:t>
      </w:r>
      <w:r w:rsidR="00317B58">
        <w:t>bod</w:t>
      </w:r>
      <w:r>
        <w:t xml:space="preserve"> </w:t>
      </w:r>
      <w:r w:rsidR="005934F2">
        <w:t>4.</w:t>
      </w:r>
      <w:r>
        <w:t>5 tejto Zmluvy, podľa toho, ktorá skutočnosť nastane skôr.</w:t>
      </w:r>
      <w:r w:rsidR="00E376B4">
        <w:t xml:space="preserve"> </w:t>
      </w:r>
    </w:p>
    <w:p w14:paraId="13288711" w14:textId="77777777" w:rsidR="00007F2E" w:rsidRDefault="00007F2E" w:rsidP="00C50FC4">
      <w:pPr>
        <w:pStyle w:val="Odsekzoznamu"/>
        <w:jc w:val="both"/>
      </w:pPr>
    </w:p>
    <w:p w14:paraId="14D2616F" w14:textId="340A66A0" w:rsidR="00007F2E" w:rsidRDefault="00007F2E" w:rsidP="005E1ECD">
      <w:pPr>
        <w:pStyle w:val="Odsekzoznamu"/>
        <w:numPr>
          <w:ilvl w:val="1"/>
          <w:numId w:val="18"/>
        </w:numPr>
        <w:jc w:val="both"/>
      </w:pPr>
      <w:r>
        <w:t>Táto Zmluva zaniká:</w:t>
      </w:r>
      <w:r w:rsidR="00E376B4">
        <w:t xml:space="preserve"> </w:t>
      </w:r>
    </w:p>
    <w:p w14:paraId="65F09306" w14:textId="0E0FE09E" w:rsidR="00007F2E" w:rsidRDefault="00007F2E" w:rsidP="005E1ECD">
      <w:pPr>
        <w:pStyle w:val="Odsekzoznamu"/>
        <w:numPr>
          <w:ilvl w:val="0"/>
          <w:numId w:val="19"/>
        </w:numPr>
        <w:jc w:val="both"/>
      </w:pPr>
      <w:r>
        <w:t>uplynutím času, na ktorý bola uzatvorená,</w:t>
      </w:r>
      <w:r w:rsidR="00E376B4">
        <w:t xml:space="preserve"> </w:t>
      </w:r>
    </w:p>
    <w:p w14:paraId="594533C1" w14:textId="1228D4BC" w:rsidR="00007F2E" w:rsidRDefault="00007F2E" w:rsidP="005E1ECD">
      <w:pPr>
        <w:pStyle w:val="Odsekzoznamu"/>
        <w:numPr>
          <w:ilvl w:val="0"/>
          <w:numId w:val="19"/>
        </w:numPr>
        <w:jc w:val="both"/>
      </w:pPr>
      <w:r>
        <w:t>písomnou dohodou zmluvných strán,</w:t>
      </w:r>
      <w:r w:rsidR="00E376B4">
        <w:t xml:space="preserve"> </w:t>
      </w:r>
    </w:p>
    <w:p w14:paraId="6B6C3236" w14:textId="1C3CF9C7" w:rsidR="00007F2E" w:rsidRDefault="00007F2E" w:rsidP="005E1ECD">
      <w:pPr>
        <w:pStyle w:val="Odsekzoznamu"/>
        <w:numPr>
          <w:ilvl w:val="0"/>
          <w:numId w:val="19"/>
        </w:numPr>
        <w:jc w:val="both"/>
      </w:pPr>
      <w:r>
        <w:t>písomnou výpoveďou Objednávateľa aj bez uvedenia dôvodu, pričom výpovedná</w:t>
      </w:r>
      <w:r w:rsidR="00E376B4">
        <w:t xml:space="preserve"> </w:t>
      </w:r>
      <w:r>
        <w:t>lehota je 3 - dňová a začína plynúť prvým dňom po dni, v ktorom bola písomná</w:t>
      </w:r>
      <w:r w:rsidR="00E376B4">
        <w:t xml:space="preserve"> </w:t>
      </w:r>
      <w:r>
        <w:t>výpoveď doručená Poskytovateľovi,</w:t>
      </w:r>
      <w:r w:rsidR="001C5F6A">
        <w:t xml:space="preserve"> </w:t>
      </w:r>
    </w:p>
    <w:p w14:paraId="166B31A9" w14:textId="026BF617" w:rsidR="00007F2E" w:rsidRDefault="00007F2E" w:rsidP="005E1ECD">
      <w:pPr>
        <w:pStyle w:val="Odsekzoznamu"/>
        <w:numPr>
          <w:ilvl w:val="0"/>
          <w:numId w:val="19"/>
        </w:numPr>
        <w:jc w:val="both"/>
      </w:pPr>
      <w:r>
        <w:t xml:space="preserve">odstúpením od Zmluvy, pričom každá zo </w:t>
      </w:r>
      <w:r w:rsidR="004B36B8">
        <w:t>Z</w:t>
      </w:r>
      <w:r>
        <w:t>mluvných strán je oprávnená odstúpiť od</w:t>
      </w:r>
      <w:r w:rsidR="00E376B4">
        <w:t xml:space="preserve"> </w:t>
      </w:r>
      <w:r>
        <w:t>tejto Zmluvy pri podstatnom porušení zmluvnej povinnosti druhou zmluvnou stranou</w:t>
      </w:r>
      <w:r w:rsidR="00E376B4">
        <w:t xml:space="preserve"> </w:t>
      </w:r>
      <w:r>
        <w:t>(vyúčtovanie vyššej ceny za poskytnuté služby ako je dohodnutá, nedodržanie</w:t>
      </w:r>
      <w:r w:rsidR="00E376B4">
        <w:t xml:space="preserve"> </w:t>
      </w:r>
      <w:r>
        <w:t>záväzku</w:t>
      </w:r>
      <w:r w:rsidR="00E376B4">
        <w:t xml:space="preserve"> </w:t>
      </w:r>
      <w:r>
        <w:t>Poskytovateľa</w:t>
      </w:r>
      <w:r w:rsidR="00E376B4">
        <w:t xml:space="preserve"> </w:t>
      </w:r>
      <w:r>
        <w:t>poskytnúť</w:t>
      </w:r>
      <w:r w:rsidR="00E376B4">
        <w:t xml:space="preserve"> </w:t>
      </w:r>
      <w:r>
        <w:t>služby dohodnutým</w:t>
      </w:r>
      <w:r w:rsidR="00E376B4">
        <w:t xml:space="preserve"> </w:t>
      </w:r>
      <w:r>
        <w:t>spôsobom,</w:t>
      </w:r>
      <w:r w:rsidR="00E376B4">
        <w:t xml:space="preserve"> </w:t>
      </w:r>
      <w:r>
        <w:t>v dohodnutom</w:t>
      </w:r>
      <w:r w:rsidR="00E376B4">
        <w:t xml:space="preserve"> </w:t>
      </w:r>
      <w:r>
        <w:t>množstve, kvalite, mieste, termíne a čase,</w:t>
      </w:r>
      <w:r w:rsidR="00F4044B">
        <w:t xml:space="preserve"> </w:t>
      </w:r>
      <w:r>
        <w:t>v čase uzatvorenia Zmluvy existoval dôvod</w:t>
      </w:r>
      <w:r w:rsidR="00E376B4">
        <w:t xml:space="preserve"> </w:t>
      </w:r>
      <w:r>
        <w:t>na</w:t>
      </w:r>
      <w:r w:rsidR="001C5F6A">
        <w:t xml:space="preserve"> </w:t>
      </w:r>
      <w:r>
        <w:t>vylúčenie</w:t>
      </w:r>
      <w:r w:rsidR="001C5F6A">
        <w:t xml:space="preserve"> </w:t>
      </w:r>
      <w:r>
        <w:t>Poskytovateľa</w:t>
      </w:r>
      <w:r w:rsidR="001C5F6A">
        <w:t xml:space="preserve"> </w:t>
      </w:r>
      <w:r>
        <w:t>pre</w:t>
      </w:r>
      <w:r w:rsidR="001C5F6A">
        <w:t xml:space="preserve"> </w:t>
      </w:r>
      <w:r>
        <w:t>nesplnenie</w:t>
      </w:r>
      <w:r w:rsidR="001C5F6A">
        <w:t xml:space="preserve"> </w:t>
      </w:r>
      <w:r>
        <w:t>podmienky</w:t>
      </w:r>
      <w:r w:rsidR="001C5F6A">
        <w:t xml:space="preserve"> </w:t>
      </w:r>
      <w:r>
        <w:t>účasti</w:t>
      </w:r>
      <w:r w:rsidR="001C5F6A">
        <w:t xml:space="preserve"> </w:t>
      </w:r>
      <w:r>
        <w:t>vo</w:t>
      </w:r>
      <w:r w:rsidR="001C5F6A">
        <w:t xml:space="preserve"> </w:t>
      </w:r>
      <w:r>
        <w:t>verejnom</w:t>
      </w:r>
      <w:r w:rsidR="00E376B4">
        <w:t xml:space="preserve"> </w:t>
      </w:r>
      <w:r>
        <w:t>obstarávaní podľa § 32 ods. 1 zákona o verejnom obstarávaní)</w:t>
      </w:r>
      <w:r w:rsidR="00E376B4">
        <w:t xml:space="preserve"> </w:t>
      </w:r>
      <w:r>
        <w:t>alebo</w:t>
      </w:r>
      <w:r w:rsidR="00E376B4">
        <w:t xml:space="preserve"> </w:t>
      </w:r>
      <w:r>
        <w:t>keď</w:t>
      </w:r>
      <w:r w:rsidR="00E376B4">
        <w:t xml:space="preserve"> </w:t>
      </w:r>
      <w:r>
        <w:t>sa</w:t>
      </w:r>
      <w:r w:rsidR="00E376B4">
        <w:t xml:space="preserve"> </w:t>
      </w:r>
      <w:r>
        <w:t>pre</w:t>
      </w:r>
      <w:r w:rsidR="00E376B4">
        <w:t xml:space="preserve"> </w:t>
      </w:r>
      <w:r>
        <w:t>druhú</w:t>
      </w:r>
      <w:r w:rsidR="00E376B4">
        <w:t xml:space="preserve"> </w:t>
      </w:r>
      <w:r>
        <w:t>zmluvnú</w:t>
      </w:r>
      <w:r w:rsidR="00E376B4">
        <w:t xml:space="preserve"> </w:t>
      </w:r>
      <w:r>
        <w:t>stranu</w:t>
      </w:r>
      <w:r w:rsidR="00E376B4">
        <w:t xml:space="preserve"> </w:t>
      </w:r>
      <w:r>
        <w:t>stalo</w:t>
      </w:r>
      <w:r w:rsidR="00E376B4">
        <w:t xml:space="preserve"> </w:t>
      </w:r>
      <w:r>
        <w:t>splnenie</w:t>
      </w:r>
      <w:r w:rsidR="00E376B4">
        <w:t xml:space="preserve"> </w:t>
      </w:r>
      <w:r>
        <w:t>podstatných</w:t>
      </w:r>
      <w:r w:rsidR="00E376B4">
        <w:t xml:space="preserve"> </w:t>
      </w:r>
      <w:r>
        <w:t>zmluvných povinností úplne nemožným.</w:t>
      </w:r>
      <w:r w:rsidR="00E376B4">
        <w:t xml:space="preserve"> </w:t>
      </w:r>
    </w:p>
    <w:p w14:paraId="4D9D5259" w14:textId="77777777" w:rsidR="001C5F6A" w:rsidRDefault="001C5F6A" w:rsidP="005E1ECD">
      <w:pPr>
        <w:pStyle w:val="Odsekzoznamu"/>
        <w:jc w:val="both"/>
      </w:pPr>
    </w:p>
    <w:p w14:paraId="42C6A8C0" w14:textId="0DB968E8" w:rsidR="00007F2E" w:rsidRDefault="00007F2E" w:rsidP="005E1ECD">
      <w:pPr>
        <w:pStyle w:val="Odsekzoznamu"/>
        <w:numPr>
          <w:ilvl w:val="1"/>
          <w:numId w:val="18"/>
        </w:numPr>
        <w:jc w:val="both"/>
      </w:pPr>
      <w:r>
        <w:t xml:space="preserve">Porušenie ktorejkoľvek z povinností Poskytovateľa podľa čl. </w:t>
      </w:r>
      <w:r w:rsidR="00071ECB">
        <w:t>V</w:t>
      </w:r>
      <w:r>
        <w:t xml:space="preserve"> </w:t>
      </w:r>
      <w:r w:rsidR="0052651A">
        <w:t>bod</w:t>
      </w:r>
      <w:r>
        <w:t xml:space="preserve"> </w:t>
      </w:r>
      <w:r w:rsidR="00071ECB">
        <w:t>5.</w:t>
      </w:r>
      <w:r>
        <w:t>3</w:t>
      </w:r>
      <w:r w:rsidR="00AE08F2">
        <w:t>, bod 5.4</w:t>
      </w:r>
      <w:r>
        <w:t xml:space="preserve"> tejto </w:t>
      </w:r>
      <w:r w:rsidR="00AE08F2">
        <w:t>Z</w:t>
      </w:r>
      <w:r>
        <w:t>mluvy, právoplatné</w:t>
      </w:r>
      <w:r w:rsidR="00E376B4">
        <w:t xml:space="preserve"> </w:t>
      </w:r>
      <w:r>
        <w:t>rozhodnutie</w:t>
      </w:r>
      <w:r w:rsidR="00E376B4">
        <w:t xml:space="preserve"> </w:t>
      </w:r>
      <w:r>
        <w:t>o vyčiarknutí</w:t>
      </w:r>
      <w:r w:rsidR="00E376B4">
        <w:t xml:space="preserve"> </w:t>
      </w:r>
      <w:r w:rsidR="00A04F4D">
        <w:t>Poskytovateľa</w:t>
      </w:r>
      <w:r w:rsidR="00E376B4">
        <w:t xml:space="preserve"> </w:t>
      </w:r>
      <w:r>
        <w:t>z registra</w:t>
      </w:r>
      <w:r w:rsidR="00E376B4">
        <w:t xml:space="preserve"> </w:t>
      </w:r>
      <w:r>
        <w:t>partnerov</w:t>
      </w:r>
      <w:r w:rsidR="00E376B4">
        <w:t xml:space="preserve"> </w:t>
      </w:r>
      <w:r>
        <w:t xml:space="preserve">verejného sektora alebo právoplatné uloženie zákazu účasti vo verejnom obstarávaní podľa § 182 </w:t>
      </w:r>
      <w:r w:rsidR="00330A1A">
        <w:t>o</w:t>
      </w:r>
      <w:r>
        <w:t xml:space="preserve">ds. 3 zákona o verejnom obstarávaní je  podstatným porušením </w:t>
      </w:r>
      <w:r w:rsidR="00A04F4D">
        <w:t>Zmluvy</w:t>
      </w:r>
      <w:r w:rsidR="00DC6137">
        <w:t xml:space="preserve"> </w:t>
      </w:r>
      <w:r>
        <w:t>a zakladá právo Objednávateľa</w:t>
      </w:r>
      <w:r w:rsidR="00E376B4">
        <w:t xml:space="preserve"> </w:t>
      </w:r>
      <w:r>
        <w:t>na</w:t>
      </w:r>
      <w:r w:rsidR="00E376B4">
        <w:t xml:space="preserve"> </w:t>
      </w:r>
      <w:r>
        <w:t>odstúpenie</w:t>
      </w:r>
      <w:r w:rsidR="00E376B4">
        <w:t xml:space="preserve"> </w:t>
      </w:r>
      <w:r>
        <w:t>od</w:t>
      </w:r>
      <w:r w:rsidR="00E376B4">
        <w:t xml:space="preserve"> </w:t>
      </w:r>
      <w:r>
        <w:t>tejto</w:t>
      </w:r>
      <w:r w:rsidR="00E376B4">
        <w:t xml:space="preserve"> </w:t>
      </w:r>
      <w:r>
        <w:t>Zmluvy</w:t>
      </w:r>
      <w:r w:rsidR="00E376B4">
        <w:t xml:space="preserve"> </w:t>
      </w:r>
      <w:r>
        <w:t>a</w:t>
      </w:r>
      <w:r w:rsidR="00E376B4">
        <w:t xml:space="preserve"> </w:t>
      </w:r>
      <w:r>
        <w:t>zároveň</w:t>
      </w:r>
      <w:r w:rsidR="00E376B4">
        <w:t xml:space="preserve"> </w:t>
      </w:r>
      <w:r>
        <w:t>právo</w:t>
      </w:r>
      <w:r w:rsidR="00E376B4">
        <w:t xml:space="preserve"> </w:t>
      </w:r>
      <w:r>
        <w:t>Objednávateľa</w:t>
      </w:r>
      <w:r w:rsidR="00E376B4">
        <w:t xml:space="preserve"> </w:t>
      </w:r>
      <w:r w:rsidR="00DC6137">
        <w:t xml:space="preserve">uplatniť nárok </w:t>
      </w:r>
      <w:r>
        <w:t>na zaplatenie zmluvnej pokuty vo výške 10 % z</w:t>
      </w:r>
      <w:r w:rsidR="00DC6137">
        <w:t> </w:t>
      </w:r>
      <w:r>
        <w:t>celkovej</w:t>
      </w:r>
      <w:r w:rsidR="00DC6137">
        <w:t xml:space="preserve"> maximálnej</w:t>
      </w:r>
      <w:r>
        <w:t xml:space="preserve"> ceny</w:t>
      </w:r>
      <w:r w:rsidR="00DC6137">
        <w:t xml:space="preserve"> za služby</w:t>
      </w:r>
      <w:r>
        <w:t xml:space="preserve"> s DPH, uvedenej v čl. </w:t>
      </w:r>
      <w:r w:rsidR="00071ECB">
        <w:t>IV</w:t>
      </w:r>
      <w:r>
        <w:t xml:space="preserve"> </w:t>
      </w:r>
      <w:r w:rsidR="00015BBB">
        <w:t>bod</w:t>
      </w:r>
      <w:r>
        <w:t xml:space="preserve"> </w:t>
      </w:r>
      <w:r w:rsidR="00071ECB">
        <w:t>4.</w:t>
      </w:r>
      <w:r>
        <w:t>3 tejto Zmluvy.</w:t>
      </w:r>
      <w:r w:rsidR="00E376B4">
        <w:t xml:space="preserve"> </w:t>
      </w:r>
    </w:p>
    <w:p w14:paraId="5A44A63D" w14:textId="77777777" w:rsidR="00007F2E" w:rsidRDefault="00007F2E" w:rsidP="005E1ECD">
      <w:pPr>
        <w:jc w:val="both"/>
      </w:pPr>
    </w:p>
    <w:p w14:paraId="10AB59ED" w14:textId="77777777" w:rsidR="00330A1A" w:rsidRPr="00DD0E99" w:rsidRDefault="00007F2E" w:rsidP="00DD0E99">
      <w:pPr>
        <w:pStyle w:val="Nadpis2"/>
      </w:pPr>
      <w:r>
        <w:t>Čl</w:t>
      </w:r>
      <w:r w:rsidRPr="00DD0E99">
        <w:t>. X.</w:t>
      </w:r>
    </w:p>
    <w:p w14:paraId="16AA5FDC" w14:textId="7786FD2B" w:rsidR="00007F2E" w:rsidRDefault="00007F2E" w:rsidP="00DD0E99">
      <w:pPr>
        <w:pStyle w:val="Nadpis2"/>
      </w:pPr>
      <w:r w:rsidRPr="00DD0E99">
        <w:t>Mlč</w:t>
      </w:r>
      <w:r>
        <w:t xml:space="preserve">anlivosť </w:t>
      </w:r>
    </w:p>
    <w:p w14:paraId="212C2B67" w14:textId="77777777" w:rsidR="00007F2E" w:rsidRDefault="00007F2E" w:rsidP="005E1ECD">
      <w:pPr>
        <w:jc w:val="both"/>
      </w:pPr>
    </w:p>
    <w:p w14:paraId="3689D5E7" w14:textId="19B0A834" w:rsidR="00007F2E" w:rsidRDefault="00007F2E" w:rsidP="005E1ECD">
      <w:pPr>
        <w:pStyle w:val="Odsekzoznamu"/>
        <w:numPr>
          <w:ilvl w:val="1"/>
          <w:numId w:val="21"/>
        </w:numPr>
        <w:jc w:val="both"/>
      </w:pPr>
      <w:r>
        <w:t>Zmluvné strany sa výslovne dohodli, že za dôverné informácie sa považujú:</w:t>
      </w:r>
      <w:r w:rsidR="00E376B4">
        <w:t xml:space="preserve"> </w:t>
      </w:r>
    </w:p>
    <w:p w14:paraId="026F4B7C" w14:textId="29318625" w:rsidR="00007F2E" w:rsidRDefault="00007F2E" w:rsidP="005E1ECD">
      <w:pPr>
        <w:pStyle w:val="Odsekzoznamu"/>
        <w:numPr>
          <w:ilvl w:val="0"/>
          <w:numId w:val="22"/>
        </w:numPr>
        <w:jc w:val="both"/>
      </w:pPr>
      <w:r>
        <w:t>všetky informácie, ktoré Objednávateľ o svojej činnosti a zámeroch pred podpisom tejto Zmluvy i do budúcnosti poskytne Poskytovateľovi vo forme písomnej</w:t>
      </w:r>
      <w:r w:rsidR="00DD0E99">
        <w:t xml:space="preserve"> </w:t>
      </w:r>
      <w:r>
        <w:t>alebo ústnej, resp. technickými prostriedkami a výslovne ich označí ako „dôverné";</w:t>
      </w:r>
      <w:r w:rsidR="00E376B4">
        <w:t xml:space="preserve"> </w:t>
      </w:r>
    </w:p>
    <w:p w14:paraId="02AF9337" w14:textId="49D9AB37" w:rsidR="00007F2E" w:rsidRDefault="00330A1A" w:rsidP="005E1ECD">
      <w:pPr>
        <w:pStyle w:val="Odsekzoznamu"/>
        <w:numPr>
          <w:ilvl w:val="0"/>
          <w:numId w:val="22"/>
        </w:numPr>
        <w:jc w:val="both"/>
      </w:pPr>
      <w:r>
        <w:t>v</w:t>
      </w:r>
      <w:r w:rsidR="00007F2E">
        <w:t>šetky</w:t>
      </w:r>
      <w:r w:rsidR="00E376B4">
        <w:t xml:space="preserve"> </w:t>
      </w:r>
      <w:r w:rsidR="00007F2E">
        <w:t>informácie</w:t>
      </w:r>
      <w:r w:rsidR="00E376B4">
        <w:t xml:space="preserve"> </w:t>
      </w:r>
      <w:r w:rsidR="00007F2E">
        <w:t>a</w:t>
      </w:r>
      <w:r w:rsidR="00E376B4">
        <w:t xml:space="preserve"> </w:t>
      </w:r>
      <w:r w:rsidR="00007F2E">
        <w:t>akékoľvek</w:t>
      </w:r>
      <w:r w:rsidR="00E376B4">
        <w:t xml:space="preserve"> </w:t>
      </w:r>
      <w:r w:rsidR="00007F2E">
        <w:t>údaje</w:t>
      </w:r>
      <w:r w:rsidR="00E376B4">
        <w:t xml:space="preserve"> </w:t>
      </w:r>
      <w:r w:rsidR="00007F2E">
        <w:t>týkajúce</w:t>
      </w:r>
      <w:r w:rsidR="00E376B4">
        <w:t xml:space="preserve"> </w:t>
      </w:r>
      <w:r w:rsidR="00007F2E">
        <w:t>sa</w:t>
      </w:r>
      <w:r w:rsidR="00E376B4">
        <w:t xml:space="preserve"> </w:t>
      </w:r>
      <w:r w:rsidR="00007F2E">
        <w:t>činnosti</w:t>
      </w:r>
      <w:r w:rsidR="00E376B4">
        <w:t xml:space="preserve"> </w:t>
      </w:r>
      <w:r w:rsidR="00007F2E">
        <w:t>Objednávateľa,</w:t>
      </w:r>
      <w:r w:rsidR="00E376B4">
        <w:t xml:space="preserve"> </w:t>
      </w:r>
      <w:r w:rsidR="00007F2E">
        <w:t>jeho štruktúry,</w:t>
      </w:r>
      <w:r w:rsidR="001C5F6A">
        <w:t xml:space="preserve"> </w:t>
      </w:r>
      <w:r w:rsidR="00007F2E">
        <w:t>hospodárskych</w:t>
      </w:r>
      <w:r w:rsidR="001C5F6A">
        <w:t xml:space="preserve"> </w:t>
      </w:r>
      <w:r w:rsidR="00007F2E">
        <w:t>výsledkoch,</w:t>
      </w:r>
      <w:r w:rsidR="001C5F6A">
        <w:t xml:space="preserve"> </w:t>
      </w:r>
      <w:r w:rsidR="00007F2E">
        <w:t>finančné,</w:t>
      </w:r>
      <w:r w:rsidR="001C5F6A">
        <w:t xml:space="preserve"> </w:t>
      </w:r>
      <w:r w:rsidR="00007F2E">
        <w:t>štatistické,</w:t>
      </w:r>
      <w:r w:rsidR="001C5F6A">
        <w:t xml:space="preserve"> </w:t>
      </w:r>
      <w:r w:rsidR="00007F2E">
        <w:t>daňové</w:t>
      </w:r>
      <w:r w:rsidR="001C5F6A">
        <w:t xml:space="preserve"> </w:t>
      </w:r>
      <w:r w:rsidR="00007F2E">
        <w:t>a</w:t>
      </w:r>
      <w:r w:rsidR="001C5F6A">
        <w:t xml:space="preserve"> </w:t>
      </w:r>
      <w:r w:rsidR="00007F2E">
        <w:t>účtovné informácie,</w:t>
      </w:r>
      <w:r w:rsidR="001C5F6A">
        <w:t xml:space="preserve"> </w:t>
      </w:r>
      <w:r w:rsidR="00007F2E">
        <w:t>informácie</w:t>
      </w:r>
      <w:r w:rsidR="00E376B4">
        <w:t xml:space="preserve"> </w:t>
      </w:r>
      <w:r w:rsidR="00007F2E">
        <w:t>o</w:t>
      </w:r>
      <w:r w:rsidR="001C5F6A">
        <w:t xml:space="preserve"> </w:t>
      </w:r>
      <w:r w:rsidR="00007F2E">
        <w:t>jeho</w:t>
      </w:r>
      <w:r w:rsidR="00E376B4">
        <w:t xml:space="preserve"> </w:t>
      </w:r>
      <w:r w:rsidR="00007F2E">
        <w:t>majetku,</w:t>
      </w:r>
      <w:r w:rsidR="001C5F6A">
        <w:t xml:space="preserve"> </w:t>
      </w:r>
      <w:r w:rsidR="00007F2E">
        <w:t>aktívach</w:t>
      </w:r>
      <w:r w:rsidR="001C5F6A">
        <w:t xml:space="preserve"> </w:t>
      </w:r>
      <w:r w:rsidR="00007F2E">
        <w:t>a</w:t>
      </w:r>
      <w:r w:rsidR="001C5F6A">
        <w:t xml:space="preserve"> </w:t>
      </w:r>
      <w:r w:rsidR="00007F2E">
        <w:t>pasívach,</w:t>
      </w:r>
      <w:r w:rsidR="001C5F6A">
        <w:t xml:space="preserve"> </w:t>
      </w:r>
      <w:r w:rsidR="00007F2E">
        <w:t>pohľadávkach</w:t>
      </w:r>
      <w:r w:rsidR="00E376B4">
        <w:t xml:space="preserve"> </w:t>
      </w:r>
      <w:r w:rsidR="00007F2E">
        <w:t>a záväzkoch, informácie o jeho technickom a programovom vybavení, o informačných technológiách a informačnom systéme Objednávateľa, know-how, hodnotiace štúdie a</w:t>
      </w:r>
      <w:r w:rsidR="00C13071">
        <w:t> </w:t>
      </w:r>
      <w:r w:rsidR="00007F2E">
        <w:t>sprá</w:t>
      </w:r>
      <w:r w:rsidR="00C13071">
        <w:t xml:space="preserve"> </w:t>
      </w:r>
      <w:r w:rsidR="00007F2E">
        <w:t>vy,</w:t>
      </w:r>
      <w:r w:rsidR="00E376B4">
        <w:t xml:space="preserve"> </w:t>
      </w:r>
      <w:r w:rsidR="00007F2E">
        <w:t>podnikateľské</w:t>
      </w:r>
      <w:r w:rsidR="00E376B4">
        <w:t xml:space="preserve"> </w:t>
      </w:r>
      <w:r w:rsidR="00007F2E">
        <w:t>stratégie</w:t>
      </w:r>
      <w:r w:rsidR="00E376B4">
        <w:t xml:space="preserve"> </w:t>
      </w:r>
      <w:r w:rsidR="00007F2E">
        <w:t>a</w:t>
      </w:r>
      <w:r w:rsidR="00E376B4">
        <w:t xml:space="preserve"> </w:t>
      </w:r>
      <w:r w:rsidR="00007F2E">
        <w:t>plány,</w:t>
      </w:r>
      <w:r w:rsidR="00E376B4">
        <w:t xml:space="preserve"> </w:t>
      </w:r>
      <w:r w:rsidR="00007F2E">
        <w:t>informácie</w:t>
      </w:r>
      <w:r w:rsidR="00E376B4">
        <w:t xml:space="preserve"> </w:t>
      </w:r>
      <w:r w:rsidR="00007F2E">
        <w:t>týkajúce</w:t>
      </w:r>
      <w:r w:rsidR="00E376B4">
        <w:t xml:space="preserve"> </w:t>
      </w:r>
      <w:r w:rsidR="00007F2E">
        <w:t>sa</w:t>
      </w:r>
      <w:r w:rsidR="00E376B4">
        <w:t xml:space="preserve"> </w:t>
      </w:r>
      <w:r w:rsidR="00007F2E">
        <w:t xml:space="preserve">predmetov chránených právom priemyselného alebo iného duševného vlastníctva, </w:t>
      </w:r>
      <w:r w:rsidR="009601C0">
        <w:t>p</w:t>
      </w:r>
      <w:r w:rsidR="00540275">
        <w:t>oskytovateľ</w:t>
      </w:r>
      <w:r w:rsidR="00007F2E">
        <w:t>ských a odberateľských vzťahov Objednávateľa, ako aj osobné údaje, ktoré by mohol Poskytovateľ v mene Objednávateľa spracovávať (alebo má akúkoľvek možnosť prístupu k nim) (ďalej len</w:t>
      </w:r>
      <w:r w:rsidR="00C13071">
        <w:t xml:space="preserve"> ako </w:t>
      </w:r>
      <w:r w:rsidR="00007F2E">
        <w:t xml:space="preserve"> „Dôverné informácie“).</w:t>
      </w:r>
      <w:r w:rsidR="00E376B4">
        <w:t xml:space="preserve"> </w:t>
      </w:r>
    </w:p>
    <w:p w14:paraId="24AF5D2E" w14:textId="77777777" w:rsidR="00007F2E" w:rsidRDefault="00007F2E" w:rsidP="00C50FC4">
      <w:pPr>
        <w:pStyle w:val="Odsekzoznamu"/>
        <w:jc w:val="both"/>
      </w:pPr>
    </w:p>
    <w:p w14:paraId="76968106" w14:textId="19F4BB08" w:rsidR="00007F2E" w:rsidRDefault="00007F2E" w:rsidP="005E1ECD">
      <w:pPr>
        <w:pStyle w:val="Odsekzoznamu"/>
        <w:numPr>
          <w:ilvl w:val="1"/>
          <w:numId w:val="21"/>
        </w:numPr>
        <w:jc w:val="both"/>
      </w:pPr>
      <w:r>
        <w:t>Dôvernými informáciami nie sú a/alebo prestávajú byť:</w:t>
      </w:r>
      <w:r w:rsidR="00E376B4">
        <w:t xml:space="preserve"> </w:t>
      </w:r>
    </w:p>
    <w:p w14:paraId="06E0BB25" w14:textId="3E8A2E94" w:rsidR="00007F2E" w:rsidRDefault="00007F2E" w:rsidP="005E1ECD">
      <w:pPr>
        <w:pStyle w:val="Odsekzoznamu"/>
        <w:numPr>
          <w:ilvl w:val="0"/>
          <w:numId w:val="22"/>
        </w:numPr>
        <w:jc w:val="both"/>
      </w:pPr>
      <w:r>
        <w:t>informácie, ktoré boli v dobe, kedy boli Poskytovateľovi poskytnuté verejne známe,</w:t>
      </w:r>
      <w:r w:rsidR="00E376B4">
        <w:t xml:space="preserve"> </w:t>
      </w:r>
    </w:p>
    <w:p w14:paraId="7A6CAEB7" w14:textId="503CB9BA" w:rsidR="00007F2E" w:rsidRDefault="00330A1A" w:rsidP="005E1ECD">
      <w:pPr>
        <w:pStyle w:val="Odsekzoznamu"/>
        <w:numPr>
          <w:ilvl w:val="0"/>
          <w:numId w:val="22"/>
        </w:numPr>
        <w:jc w:val="both"/>
      </w:pPr>
      <w:r>
        <w:t>i</w:t>
      </w:r>
      <w:r w:rsidR="00007F2E">
        <w:t>nformácie,</w:t>
      </w:r>
      <w:r w:rsidR="00E376B4">
        <w:t xml:space="preserve"> </w:t>
      </w:r>
      <w:r w:rsidR="00007F2E">
        <w:t>ktoré</w:t>
      </w:r>
      <w:r w:rsidR="00E376B4">
        <w:t xml:space="preserve"> </w:t>
      </w:r>
      <w:r w:rsidR="00007F2E">
        <w:t>sa</w:t>
      </w:r>
      <w:r w:rsidR="00E376B4">
        <w:t xml:space="preserve"> </w:t>
      </w:r>
      <w:r w:rsidR="00007F2E">
        <w:t>stanú</w:t>
      </w:r>
      <w:r w:rsidR="00E376B4">
        <w:t xml:space="preserve"> </w:t>
      </w:r>
      <w:r w:rsidR="00007F2E">
        <w:t>verejne</w:t>
      </w:r>
      <w:r w:rsidR="00E376B4">
        <w:t xml:space="preserve"> </w:t>
      </w:r>
      <w:r w:rsidR="00007F2E">
        <w:t>známymi</w:t>
      </w:r>
      <w:r w:rsidR="00E376B4">
        <w:t xml:space="preserve"> </w:t>
      </w:r>
      <w:r w:rsidR="00007F2E">
        <w:t>potom</w:t>
      </w:r>
      <w:r w:rsidR="00E376B4">
        <w:t xml:space="preserve"> </w:t>
      </w:r>
      <w:r w:rsidR="00007F2E">
        <w:t>ako</w:t>
      </w:r>
      <w:r w:rsidR="00E376B4">
        <w:t xml:space="preserve"> </w:t>
      </w:r>
      <w:r w:rsidR="00007F2E">
        <w:t>boli</w:t>
      </w:r>
      <w:r w:rsidR="00E376B4">
        <w:t xml:space="preserve"> </w:t>
      </w:r>
      <w:r w:rsidR="00007F2E">
        <w:t>Poskytovateľovi poskytnuté, s výnimkou prípadov, kedy sa tieto informácie, stanú verejne</w:t>
      </w:r>
      <w:r w:rsidR="001C5F6A">
        <w:t xml:space="preserve"> </w:t>
      </w:r>
      <w:r w:rsidR="00007F2E">
        <w:t>známymi</w:t>
      </w:r>
      <w:r w:rsidR="001C5F6A">
        <w:t xml:space="preserve"> </w:t>
      </w:r>
      <w:r w:rsidR="00007F2E">
        <w:t>v</w:t>
      </w:r>
      <w:r w:rsidR="001C5F6A">
        <w:t> </w:t>
      </w:r>
      <w:r w:rsidR="00007F2E">
        <w:t>dôsledku</w:t>
      </w:r>
      <w:r w:rsidR="001C5F6A">
        <w:t xml:space="preserve"> </w:t>
      </w:r>
      <w:r w:rsidR="00007F2E">
        <w:t>porušenia</w:t>
      </w:r>
      <w:r w:rsidR="001C5F6A">
        <w:t xml:space="preserve"> </w:t>
      </w:r>
      <w:r w:rsidR="00007F2E">
        <w:t>záväzku mlčanlivosti</w:t>
      </w:r>
      <w:r w:rsidR="001C5F6A">
        <w:t xml:space="preserve"> </w:t>
      </w:r>
      <w:r w:rsidR="00007F2E">
        <w:t>Poskytovateľa podľa</w:t>
      </w:r>
      <w:r w:rsidR="00E376B4">
        <w:t xml:space="preserve"> </w:t>
      </w:r>
      <w:r w:rsidR="00007F2E">
        <w:t>tejto Zmluvy,</w:t>
      </w:r>
      <w:r w:rsidR="001C5F6A">
        <w:t xml:space="preserve"> </w:t>
      </w:r>
    </w:p>
    <w:p w14:paraId="23E00565" w14:textId="0DDA63B3" w:rsidR="00007F2E" w:rsidRDefault="00007F2E" w:rsidP="005E1ECD">
      <w:pPr>
        <w:pStyle w:val="Odsekzoznamu"/>
        <w:numPr>
          <w:ilvl w:val="0"/>
          <w:numId w:val="22"/>
        </w:numPr>
        <w:jc w:val="both"/>
      </w:pPr>
      <w:r>
        <w:t>informácie, ktoré boli Poskytovateľovi preukázateľne známe pred ich poskytnutím, za predpokladu, že nemali charakter dôverných informácií,</w:t>
      </w:r>
      <w:r w:rsidR="001C5F6A">
        <w:t xml:space="preserve"> </w:t>
      </w:r>
    </w:p>
    <w:p w14:paraId="6431D89F" w14:textId="36A997DA" w:rsidR="00007F2E" w:rsidRDefault="00330A1A" w:rsidP="005E1ECD">
      <w:pPr>
        <w:pStyle w:val="Odsekzoznamu"/>
        <w:numPr>
          <w:ilvl w:val="0"/>
          <w:numId w:val="22"/>
        </w:numPr>
        <w:jc w:val="both"/>
      </w:pPr>
      <w:r>
        <w:t>i</w:t>
      </w:r>
      <w:r w:rsidR="00007F2E">
        <w:t>nformácie,</w:t>
      </w:r>
      <w:r w:rsidR="00E376B4">
        <w:t xml:space="preserve"> </w:t>
      </w:r>
      <w:r w:rsidR="00007F2E">
        <w:t>ktoré</w:t>
      </w:r>
      <w:r w:rsidR="00E376B4">
        <w:t xml:space="preserve"> </w:t>
      </w:r>
      <w:r w:rsidR="00007F2E">
        <w:t>je</w:t>
      </w:r>
      <w:r w:rsidR="00E376B4">
        <w:t xml:space="preserve"> </w:t>
      </w:r>
      <w:r w:rsidR="00007F2E">
        <w:t>Poskytovateľ</w:t>
      </w:r>
      <w:r w:rsidR="00E376B4">
        <w:t xml:space="preserve"> </w:t>
      </w:r>
      <w:r w:rsidR="00007F2E">
        <w:t>povinný</w:t>
      </w:r>
      <w:r w:rsidR="00E376B4">
        <w:t xml:space="preserve"> </w:t>
      </w:r>
      <w:r w:rsidR="00007F2E">
        <w:t>oznamovať</w:t>
      </w:r>
      <w:r w:rsidR="00E376B4">
        <w:t xml:space="preserve"> </w:t>
      </w:r>
      <w:r w:rsidR="00007F2E">
        <w:t>oprávneným</w:t>
      </w:r>
      <w:r w:rsidR="00E376B4">
        <w:t xml:space="preserve"> </w:t>
      </w:r>
      <w:r w:rsidR="00007F2E">
        <w:t>osobám</w:t>
      </w:r>
      <w:r w:rsidR="00E376B4">
        <w:t xml:space="preserve"> </w:t>
      </w:r>
      <w:r w:rsidR="00007F2E">
        <w:t>na základe všeobecne záväzných právnych predpisov platných v SR a</w:t>
      </w:r>
      <w:r w:rsidR="00E376B4">
        <w:t xml:space="preserve"> </w:t>
      </w:r>
    </w:p>
    <w:p w14:paraId="0B181B97" w14:textId="0B78AFD5" w:rsidR="00007F2E" w:rsidRDefault="00007F2E" w:rsidP="005E1ECD">
      <w:pPr>
        <w:pStyle w:val="Odsekzoznamu"/>
        <w:numPr>
          <w:ilvl w:val="0"/>
          <w:numId w:val="22"/>
        </w:numPr>
        <w:jc w:val="both"/>
      </w:pPr>
      <w:r>
        <w:t>informácie,</w:t>
      </w:r>
      <w:r w:rsidR="00E376B4">
        <w:t xml:space="preserve"> </w:t>
      </w:r>
      <w:r>
        <w:t>ktoré</w:t>
      </w:r>
      <w:r w:rsidR="00E376B4">
        <w:t xml:space="preserve"> </w:t>
      </w:r>
      <w:r>
        <w:t>boli</w:t>
      </w:r>
      <w:r w:rsidR="00E376B4">
        <w:t xml:space="preserve"> </w:t>
      </w:r>
      <w:r>
        <w:t>preukázateľne</w:t>
      </w:r>
      <w:r w:rsidR="00E376B4">
        <w:t xml:space="preserve"> </w:t>
      </w:r>
      <w:r>
        <w:t>vytvorené,</w:t>
      </w:r>
      <w:r w:rsidR="00E376B4">
        <w:t xml:space="preserve"> </w:t>
      </w:r>
      <w:r>
        <w:t>vyvinuté</w:t>
      </w:r>
      <w:r w:rsidR="00E376B4">
        <w:t xml:space="preserve"> </w:t>
      </w:r>
      <w:r>
        <w:t>či</w:t>
      </w:r>
      <w:r w:rsidR="00E376B4">
        <w:t xml:space="preserve"> </w:t>
      </w:r>
      <w:r>
        <w:t>získané</w:t>
      </w:r>
      <w:r w:rsidR="00E376B4">
        <w:t xml:space="preserve"> </w:t>
      </w:r>
      <w:r>
        <w:t>samostatne Poskytovateľom, od tretej strany, ktorá ich legitímne získala alebo vyvinula, a</w:t>
      </w:r>
      <w:r w:rsidR="00E376B4">
        <w:t xml:space="preserve"> </w:t>
      </w:r>
      <w:r>
        <w:t>ktorá nie je viazaná povinnosťou mlčanlivosti ohľadne nich.</w:t>
      </w:r>
      <w:r w:rsidR="001C5F6A">
        <w:t xml:space="preserve"> </w:t>
      </w:r>
    </w:p>
    <w:p w14:paraId="36E737F0" w14:textId="77777777" w:rsidR="00007F2E" w:rsidRDefault="00007F2E" w:rsidP="00C50FC4">
      <w:pPr>
        <w:pStyle w:val="Odsekzoznamu"/>
        <w:jc w:val="both"/>
      </w:pPr>
    </w:p>
    <w:p w14:paraId="5F59C1FC" w14:textId="2FFE32D4" w:rsidR="00007F2E" w:rsidRDefault="00007F2E" w:rsidP="005E1ECD">
      <w:pPr>
        <w:pStyle w:val="Odsekzoznamu"/>
        <w:numPr>
          <w:ilvl w:val="1"/>
          <w:numId w:val="21"/>
        </w:numPr>
        <w:jc w:val="both"/>
      </w:pPr>
      <w:r>
        <w:t>Poskytovateľ sa zaväzuje, že ak sa v súvislosti so spoluprácou s Objednávateľom, a to v procese prípravy, realizácie a dodania predmetu tejto Zmluvy zamestnanci Poskytovateľa:</w:t>
      </w:r>
      <w:r w:rsidR="00E376B4">
        <w:t xml:space="preserve"> </w:t>
      </w:r>
    </w:p>
    <w:p w14:paraId="22547C06" w14:textId="45F0CE8D" w:rsidR="00007F2E" w:rsidRDefault="00007F2E" w:rsidP="005E1ECD">
      <w:pPr>
        <w:pStyle w:val="Odsekzoznamu"/>
        <w:numPr>
          <w:ilvl w:val="0"/>
          <w:numId w:val="22"/>
        </w:numPr>
        <w:jc w:val="both"/>
      </w:pPr>
      <w:r>
        <w:t>dostanú do styku s Dôvernými informáciami bude Poskytovateľ a jeho zamestnanci o týchto informáciách zachovávať mlčanlivosť a chrániť ich. Poskytovateľ sa zároveň zaväzuje, že obmedzí šírenie Dôverných informácií výlučne na tých zamestnancov, ktorí sa musia priamo zúčastniť na vzájomnej spolupráci s Objednávateľom, pričom Poskytovateľ zaviaže týchto zamestnancov k nakladaniu s týmito informáciami ako s Dôvernými informáciami, a to aspoň v rozsahu stanovenom v tomto článku tejto Zmluvy;</w:t>
      </w:r>
      <w:r w:rsidR="00E376B4">
        <w:t xml:space="preserve"> </w:t>
      </w:r>
    </w:p>
    <w:p w14:paraId="219B1464" w14:textId="7FD9202D" w:rsidR="00007F2E" w:rsidRDefault="00007F2E" w:rsidP="005E1ECD">
      <w:pPr>
        <w:pStyle w:val="Odsekzoznamu"/>
        <w:numPr>
          <w:ilvl w:val="0"/>
          <w:numId w:val="22"/>
        </w:numPr>
        <w:jc w:val="both"/>
      </w:pPr>
      <w:r>
        <w:t>dostanú do styku s osobnými údajmi fyzických osôb v súlade so zákonom č. 18/2018 Z. z. o ochrane osobných údajov</w:t>
      </w:r>
      <w:r w:rsidR="001C5F6A">
        <w:t xml:space="preserve"> a</w:t>
      </w:r>
      <w:r>
        <w:t xml:space="preserve"> o zmene a doplnení niektorých zákonov v znení neskorších predpisov (ďalej len</w:t>
      </w:r>
      <w:r w:rsidR="007518DF">
        <w:t xml:space="preserve"> ako</w:t>
      </w:r>
      <w:r w:rsidR="00126FE8">
        <w:t xml:space="preserve"> </w:t>
      </w:r>
      <w:r>
        <w:t xml:space="preserve"> „zákon o ochrane osobných údajov“) a Nariadením Európskeho parlamentu a Rady (EÚ) 2016/679 z 27. apríla 2016 o ochrane fyzických osôb pri spracúvaní osobných údajov a o voľnom pohybe takýchto údajov (ďalej len</w:t>
      </w:r>
      <w:r w:rsidR="00DC6137">
        <w:t xml:space="preserve"> </w:t>
      </w:r>
      <w:r w:rsidR="00126FE8">
        <w:t>ako</w:t>
      </w:r>
      <w:r>
        <w:t xml:space="preserve"> „GDPR"), Poskytovateľ bude v plnom rozsahu dodržiavať a aplikovať ustanovenia zákona a GDPR o ochrane osobných údajov, prijme a vykoná všetky opatrenia, aby nedošlo k prípadnému neoprávnenému alebo náhodnému prístupu k týmto osobným údajom, k ich zmene, zničeniu alebo strate, neoprávneným prenosom, a/alebo k inému neoprávnenému spracovaniu, ako aj k ich prípadnému inému zneužitiu. V prípade porušenia týchto povinnosti zo strany zamestnancov Poskytovateľa nesie Poskytovateľ zodpovednosť v plnom rozsahu. Poskytovateľ prehlasuje a potvrdzuje, že bol zo strany Objednávateľa ku dňu podpisu tejto Zmluvy poučený o právach a povinnostiach</w:t>
      </w:r>
      <w:r w:rsidR="00E376B4">
        <w:t xml:space="preserve"> </w:t>
      </w:r>
      <w:r>
        <w:t>ustanovených</w:t>
      </w:r>
      <w:r w:rsidR="00E376B4">
        <w:t xml:space="preserve"> </w:t>
      </w:r>
      <w:r>
        <w:t>zákonom</w:t>
      </w:r>
      <w:r w:rsidR="00E376B4">
        <w:t xml:space="preserve"> </w:t>
      </w:r>
      <w:r>
        <w:t>o</w:t>
      </w:r>
      <w:r w:rsidR="00E376B4">
        <w:t xml:space="preserve"> </w:t>
      </w:r>
      <w:r>
        <w:t>ochrane</w:t>
      </w:r>
      <w:r w:rsidR="00E376B4">
        <w:t xml:space="preserve"> </w:t>
      </w:r>
      <w:r>
        <w:t>osobných</w:t>
      </w:r>
      <w:r w:rsidR="00E376B4">
        <w:t xml:space="preserve"> </w:t>
      </w:r>
      <w:r>
        <w:t>údajov</w:t>
      </w:r>
      <w:r w:rsidR="00E376B4">
        <w:t xml:space="preserve"> </w:t>
      </w:r>
      <w:r>
        <w:t>a GDPR</w:t>
      </w:r>
      <w:r w:rsidR="00E376B4">
        <w:t xml:space="preserve"> </w:t>
      </w:r>
      <w:r>
        <w:t>a</w:t>
      </w:r>
      <w:r w:rsidR="00E376B4">
        <w:t xml:space="preserve"> </w:t>
      </w:r>
      <w:r>
        <w:t>o zodpovednosti za jeho porušenie a zaväzuje sa dodržiavať a rešpektovať</w:t>
      </w:r>
      <w:r w:rsidR="00E376B4">
        <w:t xml:space="preserve"> </w:t>
      </w:r>
      <w:r>
        <w:t>povinnosti vyplývajúcemu</w:t>
      </w:r>
      <w:r w:rsidR="00330A1A">
        <w:t xml:space="preserve"> </w:t>
      </w:r>
      <w:r>
        <w:t>zo</w:t>
      </w:r>
      <w:r w:rsidR="00330A1A">
        <w:t xml:space="preserve"> </w:t>
      </w:r>
      <w:r>
        <w:t>zákona</w:t>
      </w:r>
      <w:r w:rsidR="00330A1A">
        <w:t xml:space="preserve"> </w:t>
      </w:r>
      <w:r>
        <w:t>o</w:t>
      </w:r>
      <w:r w:rsidR="00330A1A">
        <w:t> </w:t>
      </w:r>
      <w:r>
        <w:t>ochrane</w:t>
      </w:r>
      <w:r w:rsidR="00330A1A">
        <w:t xml:space="preserve"> </w:t>
      </w:r>
      <w:r>
        <w:t>osobných</w:t>
      </w:r>
      <w:r w:rsidR="00330A1A">
        <w:t xml:space="preserve"> </w:t>
      </w:r>
      <w:r>
        <w:t>údajov, GDPR</w:t>
      </w:r>
      <w:r w:rsidR="00E376B4">
        <w:t xml:space="preserve"> </w:t>
      </w:r>
      <w:r>
        <w:t>ako</w:t>
      </w:r>
      <w:r w:rsidR="00330A1A">
        <w:t xml:space="preserve"> </w:t>
      </w:r>
      <w:r>
        <w:t>aj z usmernení</w:t>
      </w:r>
      <w:r w:rsidR="00E376B4">
        <w:t xml:space="preserve"> </w:t>
      </w:r>
      <w:r>
        <w:t>a</w:t>
      </w:r>
      <w:r w:rsidR="00E376B4">
        <w:t xml:space="preserve"> </w:t>
      </w:r>
      <w:r>
        <w:t>pravidiel</w:t>
      </w:r>
      <w:r w:rsidR="00E376B4">
        <w:t xml:space="preserve"> </w:t>
      </w:r>
      <w:r>
        <w:t>vykonávaných</w:t>
      </w:r>
      <w:r w:rsidR="00E376B4">
        <w:t xml:space="preserve"> </w:t>
      </w:r>
      <w:r>
        <w:t>Objednávateľom</w:t>
      </w:r>
      <w:r w:rsidR="00E376B4">
        <w:t xml:space="preserve"> </w:t>
      </w:r>
      <w:r>
        <w:t>za</w:t>
      </w:r>
      <w:r w:rsidR="00E376B4">
        <w:t xml:space="preserve"> </w:t>
      </w:r>
      <w:r>
        <w:t>účelom</w:t>
      </w:r>
      <w:r w:rsidR="00E376B4">
        <w:t xml:space="preserve"> </w:t>
      </w:r>
      <w:r>
        <w:t>zabezpečenia ochrany osobných údajov fyzických osôb.</w:t>
      </w:r>
      <w:r w:rsidR="00E376B4">
        <w:t xml:space="preserve"> </w:t>
      </w:r>
    </w:p>
    <w:p w14:paraId="556A07E2" w14:textId="77777777" w:rsidR="00007F2E" w:rsidRDefault="00007F2E" w:rsidP="00C50FC4">
      <w:pPr>
        <w:pStyle w:val="Odsekzoznamu"/>
        <w:jc w:val="both"/>
      </w:pPr>
    </w:p>
    <w:p w14:paraId="7D6CEA4F" w14:textId="5629B630" w:rsidR="00007F2E" w:rsidRDefault="00007F2E" w:rsidP="005E1ECD">
      <w:pPr>
        <w:pStyle w:val="Odsekzoznamu"/>
        <w:numPr>
          <w:ilvl w:val="1"/>
          <w:numId w:val="21"/>
        </w:numPr>
        <w:jc w:val="both"/>
      </w:pPr>
      <w:r>
        <w:t xml:space="preserve">Poskytovateľ si je vedomý skutočnosti, že je oprávnený poskytnúť Dôverné informácie akejkoľvek tretej osobe (vrátane zamestnancov Poskytovateľa, ktorí sa nemusia priamo zúčastniť na vzájomnej spolupráci s Objednávateľom a pridružených osôb (dcérskych, sesterských či matky) s výnimkou osôb podľa </w:t>
      </w:r>
      <w:r w:rsidR="006602CB">
        <w:t>bodu</w:t>
      </w:r>
      <w:r>
        <w:t xml:space="preserve"> </w:t>
      </w:r>
      <w:r w:rsidR="00B7590B">
        <w:t>10.</w:t>
      </w:r>
      <w:r>
        <w:t>5 tohto článku tejto Zmluvy výhradne s predchádzajúcim písomným súhlasom Objednávateľa a že tento súhlas je vždy viazaný</w:t>
      </w:r>
      <w:r w:rsidR="001C5F6A">
        <w:t xml:space="preserve"> </w:t>
      </w:r>
      <w:r>
        <w:t>na</w:t>
      </w:r>
      <w:r w:rsidR="001C5F6A">
        <w:t xml:space="preserve"> </w:t>
      </w:r>
      <w:r>
        <w:t>povinnosť</w:t>
      </w:r>
      <w:r w:rsidR="001C5F6A">
        <w:t xml:space="preserve"> </w:t>
      </w:r>
      <w:r>
        <w:t>Poskytovateľa</w:t>
      </w:r>
      <w:r w:rsidR="001C5F6A">
        <w:t xml:space="preserve"> </w:t>
      </w:r>
      <w:r>
        <w:t>zaviazať</w:t>
      </w:r>
      <w:r w:rsidR="001C5F6A">
        <w:t xml:space="preserve"> </w:t>
      </w:r>
      <w:r>
        <w:t>túto</w:t>
      </w:r>
      <w:r w:rsidR="001C5F6A">
        <w:t xml:space="preserve"> </w:t>
      </w:r>
      <w:r>
        <w:t>tretiu</w:t>
      </w:r>
      <w:r w:rsidR="001C5F6A">
        <w:t xml:space="preserve"> </w:t>
      </w:r>
      <w:r>
        <w:t>osobu,</w:t>
      </w:r>
      <w:r w:rsidR="001C5F6A">
        <w:t xml:space="preserve"> </w:t>
      </w:r>
      <w:r>
        <w:t>aby</w:t>
      </w:r>
      <w:r w:rsidR="001C5F6A">
        <w:t xml:space="preserve"> </w:t>
      </w:r>
      <w:r>
        <w:t>nakladala s Dôvernými informáciami ako s dôvernými aspoň v rozsahu stanovenom v tomto článku tejto Zmluvy.</w:t>
      </w:r>
      <w:r w:rsidR="00E376B4">
        <w:t xml:space="preserve"> </w:t>
      </w:r>
    </w:p>
    <w:p w14:paraId="5665E4F7" w14:textId="77777777" w:rsidR="00007F2E" w:rsidRDefault="00007F2E" w:rsidP="00C50FC4">
      <w:pPr>
        <w:pStyle w:val="Odsekzoznamu"/>
        <w:jc w:val="both"/>
      </w:pPr>
    </w:p>
    <w:p w14:paraId="1E0DB2C5" w14:textId="38F8443E" w:rsidR="00007F2E" w:rsidRDefault="00007F2E" w:rsidP="005E1ECD">
      <w:pPr>
        <w:pStyle w:val="Odsekzoznamu"/>
        <w:numPr>
          <w:ilvl w:val="1"/>
          <w:numId w:val="21"/>
        </w:numPr>
        <w:jc w:val="both"/>
      </w:pPr>
      <w:r>
        <w:t>Poskytovateľ berie na vedomie, že nie je oprávnený bez predchádzajúceho písomného súhlasu</w:t>
      </w:r>
      <w:r w:rsidR="001C5F6A">
        <w:t xml:space="preserve"> </w:t>
      </w:r>
      <w:r>
        <w:t>Objednávateľa</w:t>
      </w:r>
      <w:r w:rsidR="001C5F6A">
        <w:t xml:space="preserve"> </w:t>
      </w:r>
      <w:r>
        <w:t>Dôverné</w:t>
      </w:r>
      <w:r w:rsidR="001C5F6A">
        <w:t xml:space="preserve"> </w:t>
      </w:r>
      <w:r>
        <w:t>informácie</w:t>
      </w:r>
      <w:r w:rsidR="001C5F6A">
        <w:t xml:space="preserve"> </w:t>
      </w:r>
      <w:r>
        <w:t>poskytnúť,</w:t>
      </w:r>
      <w:r w:rsidR="001C5F6A">
        <w:t xml:space="preserve"> </w:t>
      </w:r>
      <w:r>
        <w:t>odovzdať,</w:t>
      </w:r>
      <w:r w:rsidR="001C5F6A">
        <w:t xml:space="preserve"> </w:t>
      </w:r>
      <w:r>
        <w:t>oznámiť, sprístupniť, zverejniť, publikovať, rozširovať, vyzradiť ani použiť inak než na účely tejto Zmluvy, a to ani po ukončení platnosti a účinnosti tejto Zmluvy, s výnimkou prípadu ich poskytnutia, odovzdania, oznámenia alebo sprístupnenia:</w:t>
      </w:r>
      <w:r w:rsidR="001C5F6A">
        <w:t xml:space="preserve"> </w:t>
      </w:r>
    </w:p>
    <w:p w14:paraId="0E8FFDA5" w14:textId="76E87D31" w:rsidR="00007F2E" w:rsidRDefault="00007F2E" w:rsidP="005E1ECD">
      <w:pPr>
        <w:pStyle w:val="Odsekzoznamu"/>
        <w:numPr>
          <w:ilvl w:val="0"/>
          <w:numId w:val="22"/>
        </w:numPr>
        <w:jc w:val="both"/>
      </w:pPr>
      <w:r>
        <w:t>svojím</w:t>
      </w:r>
      <w:r w:rsidR="00E376B4">
        <w:t xml:space="preserve"> </w:t>
      </w:r>
      <w:r>
        <w:t>odborným</w:t>
      </w:r>
      <w:r w:rsidR="00E376B4">
        <w:t xml:space="preserve"> </w:t>
      </w:r>
      <w:r>
        <w:t>poradcom</w:t>
      </w:r>
      <w:r w:rsidR="00E376B4">
        <w:t xml:space="preserve"> </w:t>
      </w:r>
      <w:r>
        <w:t>(vrátane</w:t>
      </w:r>
      <w:r w:rsidR="00E376B4">
        <w:t xml:space="preserve"> </w:t>
      </w:r>
      <w:r>
        <w:t>právnych,</w:t>
      </w:r>
      <w:r w:rsidR="00E376B4">
        <w:t xml:space="preserve"> </w:t>
      </w:r>
      <w:r>
        <w:t>účtovných,</w:t>
      </w:r>
      <w:r w:rsidR="00E376B4">
        <w:t xml:space="preserve"> </w:t>
      </w:r>
      <w:r>
        <w:t>daňových</w:t>
      </w:r>
      <w:r w:rsidR="00E376B4">
        <w:t xml:space="preserve"> </w:t>
      </w:r>
      <w:r>
        <w:t>a</w:t>
      </w:r>
      <w:r w:rsidR="00E376B4">
        <w:t xml:space="preserve"> </w:t>
      </w:r>
      <w:r>
        <w:t>iných poradcov,</w:t>
      </w:r>
      <w:r w:rsidR="001C5F6A">
        <w:t xml:space="preserve"> </w:t>
      </w:r>
      <w:r>
        <w:t>alebo</w:t>
      </w:r>
      <w:r w:rsidR="001C5F6A">
        <w:t xml:space="preserve"> </w:t>
      </w:r>
      <w:r>
        <w:t>audítorov),</w:t>
      </w:r>
      <w:r w:rsidR="001C5F6A">
        <w:t xml:space="preserve"> </w:t>
      </w:r>
      <w:r>
        <w:t>ktorí</w:t>
      </w:r>
      <w:r w:rsidR="001C5F6A">
        <w:t xml:space="preserve"> </w:t>
      </w:r>
      <w:r>
        <w:t>sú</w:t>
      </w:r>
      <w:r w:rsidR="001C5F6A">
        <w:t xml:space="preserve"> </w:t>
      </w:r>
      <w:r>
        <w:t>buď</w:t>
      </w:r>
      <w:r w:rsidR="001C5F6A">
        <w:t xml:space="preserve"> </w:t>
      </w:r>
      <w:r>
        <w:t>viazaní</w:t>
      </w:r>
      <w:r w:rsidR="001C5F6A">
        <w:t xml:space="preserve"> </w:t>
      </w:r>
      <w:r>
        <w:t>všeobecnou</w:t>
      </w:r>
      <w:r w:rsidR="001C5F6A">
        <w:t xml:space="preserve"> </w:t>
      </w:r>
      <w:r>
        <w:t>profesionálnou povinnosťou</w:t>
      </w:r>
      <w:r w:rsidR="00E376B4">
        <w:t xml:space="preserve"> </w:t>
      </w:r>
      <w:r>
        <w:t>mlčanlivosti</w:t>
      </w:r>
      <w:r w:rsidR="00E376B4">
        <w:t xml:space="preserve"> </w:t>
      </w:r>
      <w:r>
        <w:t>stanovenou</w:t>
      </w:r>
      <w:r w:rsidR="00E376B4">
        <w:t xml:space="preserve"> </w:t>
      </w:r>
      <w:r>
        <w:t>alebo</w:t>
      </w:r>
      <w:r w:rsidR="00E376B4">
        <w:t xml:space="preserve"> </w:t>
      </w:r>
      <w:r>
        <w:t>uloženou</w:t>
      </w:r>
      <w:r w:rsidR="00E376B4">
        <w:t xml:space="preserve"> </w:t>
      </w:r>
      <w:r>
        <w:t>zákonom</w:t>
      </w:r>
      <w:r w:rsidR="00E376B4">
        <w:t xml:space="preserve"> </w:t>
      </w:r>
      <w:r>
        <w:t>alebo</w:t>
      </w:r>
      <w:r w:rsidR="00E376B4">
        <w:t xml:space="preserve"> </w:t>
      </w:r>
      <w:r>
        <w:t>sú</w:t>
      </w:r>
      <w:r w:rsidR="00E376B4">
        <w:t xml:space="preserve"> </w:t>
      </w:r>
      <w:r>
        <w:t>povinní zachovávať mlčanlivosť na základe písomnej dohody s Poskytovateľom,</w:t>
      </w:r>
      <w:r w:rsidR="001C5F6A">
        <w:t xml:space="preserve"> </w:t>
      </w:r>
    </w:p>
    <w:p w14:paraId="450260C2" w14:textId="5017BA1C" w:rsidR="00007F2E" w:rsidRDefault="00007F2E" w:rsidP="005E1ECD">
      <w:pPr>
        <w:pStyle w:val="Odsekzoznamu"/>
        <w:numPr>
          <w:ilvl w:val="0"/>
          <w:numId w:val="22"/>
        </w:numPr>
        <w:jc w:val="both"/>
      </w:pPr>
      <w:r>
        <w:t>svojím subdodávateľom, ak sa sub</w:t>
      </w:r>
      <w:r w:rsidDel="00540275">
        <w:t>dodávateľ</w:t>
      </w:r>
      <w:r>
        <w:t xml:space="preserve"> podieľa na plnení Zmluvy, a ak je to potrebné pre účely plnenia povinností podľa Zmluvy, pričom sub</w:t>
      </w:r>
      <w:r w:rsidDel="00540275">
        <w:t>dodávateľ</w:t>
      </w:r>
      <w:r>
        <w:t xml:space="preserve"> musí byť viazaný (na základe zmluvného vzťahu medzi ním a Poskytovateľom) minimálne rovnakým rozsahom povinností vo vzťahu k ochrane Dôverných informácií, ako sú viazané zmluvné strany podľa tohto článku tejto Zmluvy,</w:t>
      </w:r>
      <w:r w:rsidR="00E376B4">
        <w:t xml:space="preserve"> </w:t>
      </w:r>
    </w:p>
    <w:p w14:paraId="0746C6B3" w14:textId="711E881B" w:rsidR="00007F2E" w:rsidRDefault="00007F2E" w:rsidP="005E1ECD">
      <w:pPr>
        <w:pStyle w:val="Odsekzoznamu"/>
        <w:numPr>
          <w:ilvl w:val="0"/>
          <w:numId w:val="22"/>
        </w:numPr>
        <w:jc w:val="both"/>
      </w:pPr>
      <w:r>
        <w:t>oprávnenej osobe na základe povinnosti ustanovenej zákonom, rozhodnutím súdu, prokuratúry, alebo na ich základe, alebo rozhodnutím iného oprávneného orgánu verejnej</w:t>
      </w:r>
      <w:r w:rsidR="00E376B4">
        <w:t xml:space="preserve"> </w:t>
      </w:r>
      <w:r>
        <w:t>moci</w:t>
      </w:r>
      <w:r w:rsidR="00E376B4">
        <w:t xml:space="preserve"> </w:t>
      </w:r>
      <w:r>
        <w:t>v</w:t>
      </w:r>
      <w:r w:rsidR="00E376B4">
        <w:t xml:space="preserve"> </w:t>
      </w:r>
      <w:r>
        <w:t>medziach</w:t>
      </w:r>
      <w:r w:rsidR="00E376B4">
        <w:t xml:space="preserve"> </w:t>
      </w:r>
      <w:r>
        <w:t>ich</w:t>
      </w:r>
      <w:r w:rsidR="00E376B4">
        <w:t xml:space="preserve"> </w:t>
      </w:r>
      <w:r>
        <w:t>právomoci,</w:t>
      </w:r>
      <w:r w:rsidR="00E376B4">
        <w:t xml:space="preserve"> </w:t>
      </w:r>
      <w:r>
        <w:t>pričom</w:t>
      </w:r>
      <w:r w:rsidR="00E376B4">
        <w:t xml:space="preserve"> </w:t>
      </w:r>
      <w:r>
        <w:t>v</w:t>
      </w:r>
      <w:r w:rsidR="00E376B4">
        <w:t xml:space="preserve"> </w:t>
      </w:r>
      <w:r>
        <w:t>tomto</w:t>
      </w:r>
      <w:r w:rsidR="00E376B4">
        <w:t xml:space="preserve"> </w:t>
      </w:r>
      <w:r>
        <w:t>prípade</w:t>
      </w:r>
      <w:r w:rsidR="00E376B4">
        <w:t xml:space="preserve"> </w:t>
      </w:r>
      <w:r>
        <w:t>Poskytovateľ bezodkladne doručí Objednávateľovi písomné oznámenie o tejto skutočnosti ešte pred sprístupnením týchto Dôverných informácií.</w:t>
      </w:r>
      <w:r w:rsidR="00E376B4">
        <w:t xml:space="preserve"> </w:t>
      </w:r>
    </w:p>
    <w:p w14:paraId="41417ACC" w14:textId="77777777" w:rsidR="00007F2E" w:rsidRDefault="00007F2E" w:rsidP="00C50FC4">
      <w:pPr>
        <w:pStyle w:val="Odsekzoznamu"/>
        <w:jc w:val="both"/>
      </w:pPr>
    </w:p>
    <w:p w14:paraId="0ABF8093" w14:textId="6BE610AC" w:rsidR="00007F2E" w:rsidRDefault="00007F2E" w:rsidP="005E1ECD">
      <w:pPr>
        <w:pStyle w:val="Odsekzoznamu"/>
        <w:numPr>
          <w:ilvl w:val="1"/>
          <w:numId w:val="21"/>
        </w:numPr>
        <w:jc w:val="both"/>
      </w:pPr>
      <w:r>
        <w:t>Poskytovateľ</w:t>
      </w:r>
      <w:r w:rsidR="00E376B4">
        <w:t xml:space="preserve"> </w:t>
      </w:r>
      <w:r>
        <w:t>si</w:t>
      </w:r>
      <w:r w:rsidR="00E376B4">
        <w:t xml:space="preserve"> </w:t>
      </w:r>
      <w:r>
        <w:t>je</w:t>
      </w:r>
      <w:r w:rsidR="00E376B4">
        <w:t xml:space="preserve"> </w:t>
      </w:r>
      <w:r>
        <w:t>vedomý</w:t>
      </w:r>
      <w:r w:rsidR="00E376B4">
        <w:t xml:space="preserve"> </w:t>
      </w:r>
      <w:r>
        <w:t>skutočnosti,</w:t>
      </w:r>
      <w:r w:rsidR="00E376B4">
        <w:t xml:space="preserve"> </w:t>
      </w:r>
      <w:r>
        <w:t>že</w:t>
      </w:r>
      <w:r w:rsidR="00E376B4">
        <w:t xml:space="preserve"> </w:t>
      </w:r>
      <w:r>
        <w:t>ak</w:t>
      </w:r>
      <w:r w:rsidR="00E376B4">
        <w:t xml:space="preserve"> </w:t>
      </w:r>
      <w:r>
        <w:t>poruší</w:t>
      </w:r>
      <w:r w:rsidR="00E376B4">
        <w:t xml:space="preserve"> </w:t>
      </w:r>
      <w:r>
        <w:t>povinnosti</w:t>
      </w:r>
      <w:r w:rsidR="00E376B4">
        <w:t xml:space="preserve"> </w:t>
      </w:r>
      <w:r>
        <w:t>ochrany</w:t>
      </w:r>
      <w:r w:rsidR="00E376B4">
        <w:t xml:space="preserve"> </w:t>
      </w:r>
      <w:r>
        <w:t>Dôverných informácií</w:t>
      </w:r>
      <w:r w:rsidR="00E376B4">
        <w:t xml:space="preserve"> </w:t>
      </w:r>
      <w:r>
        <w:t>podľa</w:t>
      </w:r>
      <w:r w:rsidR="00E376B4">
        <w:t xml:space="preserve"> </w:t>
      </w:r>
      <w:r>
        <w:t>tohto</w:t>
      </w:r>
      <w:r w:rsidR="00E376B4">
        <w:t xml:space="preserve"> </w:t>
      </w:r>
      <w:r>
        <w:t>článku</w:t>
      </w:r>
      <w:r w:rsidR="00E376B4">
        <w:t xml:space="preserve"> </w:t>
      </w:r>
      <w:r>
        <w:t>tejto</w:t>
      </w:r>
      <w:r w:rsidR="00E376B4">
        <w:t xml:space="preserve"> </w:t>
      </w:r>
      <w:r>
        <w:t>Zmluvy,</w:t>
      </w:r>
      <w:r w:rsidR="00E376B4">
        <w:t xml:space="preserve"> </w:t>
      </w:r>
      <w:r>
        <w:t>môže</w:t>
      </w:r>
      <w:r w:rsidR="00E376B4">
        <w:t xml:space="preserve"> </w:t>
      </w:r>
      <w:r>
        <w:t>si</w:t>
      </w:r>
      <w:r w:rsidR="00E376B4">
        <w:t xml:space="preserve"> </w:t>
      </w:r>
      <w:r>
        <w:t>Objednávateľ</w:t>
      </w:r>
      <w:r w:rsidR="00E376B4">
        <w:t xml:space="preserve"> </w:t>
      </w:r>
      <w:r>
        <w:t>uplatniť</w:t>
      </w:r>
      <w:r w:rsidR="00E376B4">
        <w:t xml:space="preserve"> </w:t>
      </w:r>
      <w:r>
        <w:t>voči Poskytovateľovi zmluvnú pokutu vo výške 50.000,- Eur (slovom: päťdesiat tisíc eur) za každé</w:t>
      </w:r>
      <w:r w:rsidR="00E376B4">
        <w:t xml:space="preserve"> </w:t>
      </w:r>
      <w:r>
        <w:t>preukázané</w:t>
      </w:r>
      <w:r w:rsidR="00E376B4">
        <w:t xml:space="preserve"> </w:t>
      </w:r>
      <w:r>
        <w:t>porušenie</w:t>
      </w:r>
      <w:r w:rsidR="00136658">
        <w:t xml:space="preserve"> povinnosti ochra</w:t>
      </w:r>
      <w:r w:rsidR="005B7D47">
        <w:t>ny Dôverných informácií</w:t>
      </w:r>
      <w:r>
        <w:t>.</w:t>
      </w:r>
      <w:r w:rsidR="00E376B4">
        <w:t xml:space="preserve"> </w:t>
      </w:r>
      <w:r>
        <w:t>Zaplatením</w:t>
      </w:r>
      <w:r w:rsidR="00E376B4">
        <w:t xml:space="preserve"> </w:t>
      </w:r>
      <w:r>
        <w:t>zmluvnej</w:t>
      </w:r>
      <w:r w:rsidR="00E376B4">
        <w:t xml:space="preserve"> </w:t>
      </w:r>
      <w:r>
        <w:t>pokuty</w:t>
      </w:r>
      <w:r w:rsidR="00E376B4">
        <w:t xml:space="preserve"> </w:t>
      </w:r>
      <w:r>
        <w:t>nie</w:t>
      </w:r>
      <w:r w:rsidR="00E376B4">
        <w:t xml:space="preserve"> </w:t>
      </w:r>
      <w:r>
        <w:t>je</w:t>
      </w:r>
      <w:r w:rsidR="00E376B4">
        <w:t xml:space="preserve"> </w:t>
      </w:r>
      <w:r>
        <w:t>dotknutý</w:t>
      </w:r>
      <w:r w:rsidR="00E376B4">
        <w:t xml:space="preserve"> </w:t>
      </w:r>
      <w:r>
        <w:t xml:space="preserve">nárok Objednávateľa na náhradu škody, pričom zmluvná pokuta sa nezapočítava na úhradu škody, ktorá by Objednávateľovi vznikla porušením zmluvných povinností Poskytovateľa. </w:t>
      </w:r>
    </w:p>
    <w:p w14:paraId="6FB445D1" w14:textId="77777777" w:rsidR="00007F2E" w:rsidRDefault="00007F2E" w:rsidP="005E1ECD">
      <w:pPr>
        <w:jc w:val="both"/>
      </w:pPr>
    </w:p>
    <w:p w14:paraId="71E74887" w14:textId="79ED3B4B" w:rsidR="00007F2E" w:rsidRPr="00DD0E99" w:rsidRDefault="00007F2E" w:rsidP="00DD0E99">
      <w:pPr>
        <w:pStyle w:val="Nadpis2"/>
      </w:pPr>
      <w:r>
        <w:t xml:space="preserve">Čl. </w:t>
      </w:r>
      <w:r w:rsidRPr="00DD0E99">
        <w:t>XI.</w:t>
      </w:r>
      <w:r w:rsidR="00E376B4">
        <w:t xml:space="preserve"> </w:t>
      </w:r>
    </w:p>
    <w:p w14:paraId="50D64892" w14:textId="25FFE766" w:rsidR="00007F2E" w:rsidRDefault="006E6B70" w:rsidP="00DD0E99">
      <w:pPr>
        <w:pStyle w:val="Nadpis2"/>
      </w:pPr>
      <w:r>
        <w:t>D</w:t>
      </w:r>
      <w:r w:rsidR="00572C8B">
        <w:t xml:space="preserve">oručovanie </w:t>
      </w:r>
      <w:r w:rsidR="00007F2E">
        <w:t xml:space="preserve"> </w:t>
      </w:r>
    </w:p>
    <w:p w14:paraId="47AAE7AC" w14:textId="77777777" w:rsidR="00007F2E" w:rsidRDefault="00007F2E" w:rsidP="005E1ECD">
      <w:pPr>
        <w:jc w:val="both"/>
      </w:pPr>
    </w:p>
    <w:p w14:paraId="00FA458A" w14:textId="5B98C3B5" w:rsidR="00007F2E" w:rsidRDefault="00007F2E" w:rsidP="005E1ECD">
      <w:pPr>
        <w:pStyle w:val="Odsekzoznamu"/>
        <w:numPr>
          <w:ilvl w:val="1"/>
          <w:numId w:val="24"/>
        </w:numPr>
        <w:jc w:val="both"/>
      </w:pPr>
      <w:r>
        <w:t xml:space="preserve">Zmluvné strany si navzájom oznamujú svoje adresy na doručovanie a oprávnených </w:t>
      </w:r>
      <w:r w:rsidR="00DD0E99">
        <w:t>o</w:t>
      </w:r>
      <w:r>
        <w:t>s</w:t>
      </w:r>
      <w:r w:rsidR="00DD0E99">
        <w:t>ô</w:t>
      </w:r>
      <w:r>
        <w:t>b pre riadne plnenie si povinností v zmysle tejto Zmluvy :</w:t>
      </w:r>
      <w:r w:rsidR="001C5F6A">
        <w:t xml:space="preserve"> </w:t>
      </w:r>
    </w:p>
    <w:p w14:paraId="1C4A7EFA" w14:textId="77777777" w:rsidR="00007F2E" w:rsidRDefault="00007F2E" w:rsidP="00DD0E99">
      <w:pPr>
        <w:ind w:left="420"/>
        <w:jc w:val="both"/>
      </w:pPr>
    </w:p>
    <w:p w14:paraId="70F5FE00" w14:textId="1D089E11" w:rsidR="00007F2E" w:rsidRPr="001C5F6A" w:rsidRDefault="00007F2E" w:rsidP="00DD0E99">
      <w:pPr>
        <w:spacing w:after="0"/>
        <w:ind w:left="420"/>
        <w:jc w:val="both"/>
        <w:rPr>
          <w:b/>
          <w:bCs/>
        </w:rPr>
      </w:pPr>
      <w:r w:rsidRPr="001C5F6A">
        <w:rPr>
          <w:b/>
          <w:bCs/>
        </w:rPr>
        <w:t>na strane Poskytovateľa:</w:t>
      </w:r>
      <w:r w:rsidR="00E376B4">
        <w:rPr>
          <w:b/>
          <w:bCs/>
        </w:rPr>
        <w:t xml:space="preserve"> </w:t>
      </w:r>
    </w:p>
    <w:p w14:paraId="281E341C" w14:textId="6EA4A25A" w:rsidR="00007F2E" w:rsidRPr="00DD0E99" w:rsidRDefault="00007F2E" w:rsidP="00DD0E99">
      <w:pPr>
        <w:spacing w:after="0"/>
        <w:ind w:left="420"/>
        <w:jc w:val="both"/>
        <w:rPr>
          <w:b/>
          <w:bCs/>
          <w:u w:val="single"/>
        </w:rPr>
      </w:pPr>
      <w:r w:rsidRPr="00DD0E99">
        <w:rPr>
          <w:b/>
          <w:bCs/>
          <w:u w:val="single"/>
        </w:rPr>
        <w:t>adresa na doručovanie:</w:t>
      </w:r>
      <w:r w:rsidR="00E376B4">
        <w:rPr>
          <w:b/>
          <w:bCs/>
          <w:u w:val="single"/>
        </w:rPr>
        <w:t xml:space="preserve"> </w:t>
      </w:r>
    </w:p>
    <w:p w14:paraId="29C1D9D5" w14:textId="7BFF9440" w:rsidR="00007F2E" w:rsidRDefault="00DD0E99" w:rsidP="00DD0E99">
      <w:pPr>
        <w:spacing w:after="0"/>
        <w:ind w:left="420"/>
        <w:jc w:val="both"/>
      </w:pPr>
      <w:r w:rsidRPr="0029239D">
        <w:rPr>
          <w:highlight w:val="yellow"/>
        </w:rPr>
        <w:t>-</w:t>
      </w:r>
    </w:p>
    <w:p w14:paraId="0CCE9B0C" w14:textId="77777777" w:rsidR="00007F2E" w:rsidRPr="00DD0E99" w:rsidRDefault="00007F2E" w:rsidP="00DD0E99">
      <w:pPr>
        <w:spacing w:after="0"/>
        <w:ind w:left="420"/>
        <w:jc w:val="both"/>
        <w:rPr>
          <w:b/>
          <w:bCs/>
          <w:u w:val="single"/>
        </w:rPr>
      </w:pPr>
      <w:r w:rsidRPr="00DD0E99">
        <w:rPr>
          <w:b/>
          <w:bCs/>
          <w:u w:val="single"/>
        </w:rPr>
        <w:t xml:space="preserve">oprávnené osoby: </w:t>
      </w:r>
    </w:p>
    <w:p w14:paraId="6D1EC697" w14:textId="3BC82DE2" w:rsidR="00007F2E" w:rsidRPr="0029239D" w:rsidRDefault="00DD0E99" w:rsidP="00DD0E99">
      <w:pPr>
        <w:spacing w:after="0"/>
        <w:ind w:left="420"/>
        <w:jc w:val="both"/>
        <w:rPr>
          <w:highlight w:val="yellow"/>
        </w:rPr>
      </w:pPr>
      <w:r w:rsidRPr="0029239D">
        <w:rPr>
          <w:highlight w:val="yellow"/>
        </w:rPr>
        <w:t>-</w:t>
      </w:r>
    </w:p>
    <w:p w14:paraId="367E41CF" w14:textId="24AF8149" w:rsidR="00DD0E99" w:rsidRDefault="00DD0E99" w:rsidP="00DD0E99">
      <w:pPr>
        <w:spacing w:after="0"/>
        <w:ind w:left="420"/>
        <w:jc w:val="both"/>
      </w:pPr>
      <w:r w:rsidRPr="0029239D">
        <w:rPr>
          <w:highlight w:val="yellow"/>
        </w:rPr>
        <w:t>-</w:t>
      </w:r>
    </w:p>
    <w:p w14:paraId="5F2170EC" w14:textId="77777777" w:rsidR="00007F2E" w:rsidRDefault="00007F2E" w:rsidP="00DD0E99">
      <w:pPr>
        <w:spacing w:after="0"/>
        <w:ind w:left="420"/>
        <w:jc w:val="both"/>
      </w:pPr>
    </w:p>
    <w:p w14:paraId="20F5FF7A" w14:textId="77777777" w:rsidR="00007F2E" w:rsidRPr="00DD0E99" w:rsidRDefault="00007F2E" w:rsidP="00DD0E99">
      <w:pPr>
        <w:spacing w:after="0"/>
        <w:ind w:left="420"/>
        <w:jc w:val="both"/>
        <w:rPr>
          <w:b/>
          <w:bCs/>
        </w:rPr>
      </w:pPr>
      <w:r w:rsidRPr="00DD0E99">
        <w:rPr>
          <w:b/>
          <w:bCs/>
        </w:rPr>
        <w:t xml:space="preserve">na strane Objednávateľa: </w:t>
      </w:r>
    </w:p>
    <w:p w14:paraId="69E9204F" w14:textId="3CF54F08" w:rsidR="00DD0E99" w:rsidRPr="00DD0E99" w:rsidRDefault="00007F2E" w:rsidP="00DD0E99">
      <w:pPr>
        <w:spacing w:after="0"/>
        <w:ind w:left="420"/>
        <w:jc w:val="both"/>
        <w:rPr>
          <w:b/>
          <w:bCs/>
          <w:u w:val="single"/>
        </w:rPr>
      </w:pPr>
      <w:r w:rsidRPr="00DD0E99">
        <w:rPr>
          <w:b/>
          <w:bCs/>
          <w:u w:val="single"/>
        </w:rPr>
        <w:t>adresa na doručovanie:</w:t>
      </w:r>
      <w:r w:rsidR="00E376B4">
        <w:rPr>
          <w:b/>
          <w:bCs/>
          <w:u w:val="single"/>
        </w:rPr>
        <w:t xml:space="preserve"> </w:t>
      </w:r>
    </w:p>
    <w:p w14:paraId="76268A27" w14:textId="45F1D79B" w:rsidR="00007F2E" w:rsidRDefault="00DD0E99" w:rsidP="00DD0E99">
      <w:pPr>
        <w:spacing w:after="0"/>
        <w:ind w:left="420"/>
        <w:jc w:val="both"/>
      </w:pPr>
      <w:r>
        <w:t>Banskobystrický samosprávny kraj,</w:t>
      </w:r>
      <w:r w:rsidRPr="00DD0E99">
        <w:t xml:space="preserve"> </w:t>
      </w:r>
      <w:r>
        <w:t>Námestie SNP 23, 974 01 Banská Bystrica</w:t>
      </w:r>
    </w:p>
    <w:p w14:paraId="3F8EE16B" w14:textId="77777777" w:rsidR="00007F2E" w:rsidRDefault="00007F2E" w:rsidP="00DD0E99">
      <w:pPr>
        <w:spacing w:after="0"/>
        <w:ind w:left="420"/>
        <w:jc w:val="both"/>
      </w:pPr>
    </w:p>
    <w:p w14:paraId="676AAB66" w14:textId="77777777" w:rsidR="00007F2E" w:rsidRPr="00DD0E99" w:rsidRDefault="00007F2E" w:rsidP="00DD0E99">
      <w:pPr>
        <w:spacing w:after="0"/>
        <w:ind w:left="420"/>
        <w:jc w:val="both"/>
        <w:rPr>
          <w:b/>
          <w:bCs/>
          <w:u w:val="single"/>
        </w:rPr>
      </w:pPr>
      <w:r w:rsidRPr="00DD0E99">
        <w:rPr>
          <w:b/>
          <w:bCs/>
          <w:u w:val="single"/>
        </w:rPr>
        <w:t xml:space="preserve">oprávnené osoby: </w:t>
      </w:r>
    </w:p>
    <w:p w14:paraId="41EC7859" w14:textId="6CC0CEBE" w:rsidR="00DD0E99" w:rsidRPr="00DD0E99" w:rsidRDefault="00DD0E99" w:rsidP="00DD0E99">
      <w:pPr>
        <w:spacing w:after="0"/>
        <w:ind w:left="420"/>
        <w:jc w:val="both"/>
      </w:pPr>
      <w:r w:rsidRPr="00DD0E99">
        <w:t>Ing. Róbert Jány</w:t>
      </w:r>
      <w:r>
        <w:t>, vedúci oddelenia informačných technológií</w:t>
      </w:r>
    </w:p>
    <w:p w14:paraId="023E469E" w14:textId="77777777" w:rsidR="00007F2E" w:rsidRDefault="00007F2E" w:rsidP="00DD0E99">
      <w:pPr>
        <w:spacing w:after="0"/>
        <w:ind w:left="420"/>
        <w:jc w:val="both"/>
      </w:pPr>
    </w:p>
    <w:p w14:paraId="2A27D7B8" w14:textId="77777777" w:rsidR="00007F2E" w:rsidRDefault="00007F2E" w:rsidP="00C50FC4">
      <w:pPr>
        <w:pStyle w:val="Odsekzoznamu"/>
        <w:jc w:val="both"/>
      </w:pPr>
    </w:p>
    <w:p w14:paraId="558B69CA" w14:textId="6C752D17" w:rsidR="00007F2E" w:rsidRDefault="00007F2E" w:rsidP="005E1ECD">
      <w:pPr>
        <w:pStyle w:val="Odsekzoznamu"/>
        <w:numPr>
          <w:ilvl w:val="1"/>
          <w:numId w:val="24"/>
        </w:numPr>
        <w:jc w:val="both"/>
      </w:pPr>
      <w:r>
        <w:t>Zmluvné</w:t>
      </w:r>
      <w:r w:rsidR="00E376B4">
        <w:t xml:space="preserve"> </w:t>
      </w:r>
      <w:r>
        <w:t>strany</w:t>
      </w:r>
      <w:r w:rsidR="00E376B4">
        <w:t xml:space="preserve"> </w:t>
      </w:r>
      <w:r>
        <w:t>sa</w:t>
      </w:r>
      <w:r w:rsidR="00E376B4">
        <w:t xml:space="preserve"> </w:t>
      </w:r>
      <w:r>
        <w:t>dohodli,</w:t>
      </w:r>
      <w:r w:rsidR="00E376B4">
        <w:t xml:space="preserve"> </w:t>
      </w:r>
      <w:r>
        <w:t>že</w:t>
      </w:r>
      <w:r w:rsidR="00E376B4">
        <w:t xml:space="preserve"> </w:t>
      </w:r>
      <w:r>
        <w:t>všetky</w:t>
      </w:r>
      <w:r w:rsidR="00E376B4">
        <w:t xml:space="preserve"> </w:t>
      </w:r>
      <w:r>
        <w:t>oznamy,</w:t>
      </w:r>
      <w:r w:rsidR="00E376B4">
        <w:t xml:space="preserve"> </w:t>
      </w:r>
      <w:r>
        <w:t>správy,</w:t>
      </w:r>
      <w:r w:rsidR="00E376B4">
        <w:t xml:space="preserve"> </w:t>
      </w:r>
      <w:r>
        <w:t>výzvy,</w:t>
      </w:r>
      <w:r w:rsidR="00E376B4">
        <w:t xml:space="preserve"> </w:t>
      </w:r>
      <w:r>
        <w:t>požiadavky</w:t>
      </w:r>
      <w:r w:rsidR="00E376B4">
        <w:t xml:space="preserve"> </w:t>
      </w:r>
      <w:r>
        <w:t>a ostatné písomnosti doručované v súvislosti s touto</w:t>
      </w:r>
      <w:r w:rsidR="003A2328">
        <w:t>Z</w:t>
      </w:r>
      <w:r>
        <w:t xml:space="preserve">mluvou druhej zmluvnej strane sa považujú za doručené druhej </w:t>
      </w:r>
      <w:r w:rsidR="001A4D02">
        <w:t>Z</w:t>
      </w:r>
      <w:r>
        <w:t xml:space="preserve">mluvnej strane, ak táto </w:t>
      </w:r>
      <w:r w:rsidR="001A4D02">
        <w:t>Z</w:t>
      </w:r>
      <w:r>
        <w:t>mluva neurčuje inak,</w:t>
      </w:r>
      <w:r w:rsidR="00E376B4">
        <w:t xml:space="preserve"> </w:t>
      </w:r>
    </w:p>
    <w:p w14:paraId="606640D9" w14:textId="664FB0BB" w:rsidR="00007F2E" w:rsidRDefault="00007F2E" w:rsidP="005E1ECD">
      <w:pPr>
        <w:pStyle w:val="Odsekzoznamu"/>
        <w:numPr>
          <w:ilvl w:val="0"/>
          <w:numId w:val="25"/>
        </w:numPr>
        <w:jc w:val="both"/>
      </w:pPr>
      <w:r>
        <w:t>v prípade</w:t>
      </w:r>
      <w:r w:rsidR="00E376B4">
        <w:t xml:space="preserve"> </w:t>
      </w:r>
      <w:r>
        <w:t>doručovania</w:t>
      </w:r>
      <w:r w:rsidR="00E376B4">
        <w:t xml:space="preserve"> </w:t>
      </w:r>
      <w:r>
        <w:t>prostredníctvom</w:t>
      </w:r>
      <w:r w:rsidR="00E376B4">
        <w:t xml:space="preserve"> </w:t>
      </w:r>
      <w:r>
        <w:t>elektronickej</w:t>
      </w:r>
      <w:r w:rsidR="00E376B4">
        <w:t xml:space="preserve"> </w:t>
      </w:r>
      <w:r>
        <w:t>pošty</w:t>
      </w:r>
      <w:r w:rsidR="00E376B4">
        <w:t xml:space="preserve"> </w:t>
      </w:r>
      <w:r>
        <w:t>(e-mail)</w:t>
      </w:r>
      <w:r w:rsidR="00E376B4">
        <w:t xml:space="preserve"> </w:t>
      </w:r>
      <w:r>
        <w:t>dňom</w:t>
      </w:r>
      <w:r w:rsidR="00E376B4">
        <w:t xml:space="preserve"> </w:t>
      </w:r>
      <w:r>
        <w:t>jej odoslania, pričom je potrebné preukázať doruče</w:t>
      </w:r>
      <w:r w:rsidR="001A4D02">
        <w:t>n</w:t>
      </w:r>
      <w:r>
        <w:t>ie elektronickej pošty (e-mailu) potvrdením o odoslaní e-mailu a potvrdením o prečítaní správy, pričom za spätný potvrdzujúci</w:t>
      </w:r>
      <w:r w:rsidR="00E376B4">
        <w:t xml:space="preserve"> </w:t>
      </w:r>
      <w:r>
        <w:t>e-mail</w:t>
      </w:r>
      <w:r w:rsidR="00E376B4">
        <w:t xml:space="preserve"> </w:t>
      </w:r>
      <w:r>
        <w:t>príjemcu</w:t>
      </w:r>
      <w:r w:rsidR="00E376B4">
        <w:t xml:space="preserve"> </w:t>
      </w:r>
      <w:r>
        <w:t>sa</w:t>
      </w:r>
      <w:r w:rsidR="00E376B4">
        <w:t xml:space="preserve"> </w:t>
      </w:r>
      <w:r>
        <w:t>nepovažuje</w:t>
      </w:r>
      <w:r w:rsidR="00E376B4">
        <w:t xml:space="preserve"> </w:t>
      </w:r>
      <w:r>
        <w:t>správa</w:t>
      </w:r>
      <w:r w:rsidR="00E376B4">
        <w:t xml:space="preserve"> </w:t>
      </w:r>
      <w:r>
        <w:t>automaticky</w:t>
      </w:r>
      <w:r w:rsidR="00E376B4">
        <w:t xml:space="preserve"> </w:t>
      </w:r>
      <w:r>
        <w:t>vygenerovaná systémom alebo</w:t>
      </w:r>
      <w:r w:rsidR="00E376B4">
        <w:t xml:space="preserve"> </w:t>
      </w:r>
    </w:p>
    <w:p w14:paraId="4DD2B633" w14:textId="1A3BECFF" w:rsidR="00007F2E" w:rsidRDefault="00007F2E" w:rsidP="005E1ECD">
      <w:pPr>
        <w:pStyle w:val="Odsekzoznamu"/>
        <w:numPr>
          <w:ilvl w:val="0"/>
          <w:numId w:val="25"/>
        </w:numPr>
        <w:jc w:val="both"/>
      </w:pPr>
      <w:r>
        <w:t>v prípade doručovania prostredníctvom pošty, kuriérom alebo v prípade osobného doručovania,</w:t>
      </w:r>
      <w:r w:rsidR="00E376B4">
        <w:t xml:space="preserve"> </w:t>
      </w:r>
      <w:r>
        <w:t>doručením</w:t>
      </w:r>
      <w:r w:rsidR="00E376B4">
        <w:t xml:space="preserve"> </w:t>
      </w:r>
      <w:r>
        <w:t>písomnosti</w:t>
      </w:r>
      <w:r w:rsidR="00E376B4">
        <w:t xml:space="preserve"> </w:t>
      </w:r>
      <w:r>
        <w:t>druhej</w:t>
      </w:r>
      <w:r w:rsidR="00E376B4">
        <w:t xml:space="preserve"> </w:t>
      </w:r>
      <w:r>
        <w:t>zmluvnej</w:t>
      </w:r>
      <w:r w:rsidR="00E376B4">
        <w:t xml:space="preserve"> </w:t>
      </w:r>
      <w:r>
        <w:t>strane</w:t>
      </w:r>
      <w:r w:rsidR="00E376B4">
        <w:t xml:space="preserve"> </w:t>
      </w:r>
      <w:r>
        <w:t>s tým,</w:t>
      </w:r>
      <w:r w:rsidR="00E376B4">
        <w:t xml:space="preserve"> </w:t>
      </w:r>
      <w:r>
        <w:t>že</w:t>
      </w:r>
      <w:r w:rsidR="00E376B4">
        <w:t xml:space="preserve"> </w:t>
      </w:r>
      <w:r>
        <w:t>v prípade doručovania</w:t>
      </w:r>
      <w:r w:rsidR="00E376B4">
        <w:t xml:space="preserve"> </w:t>
      </w:r>
      <w:r>
        <w:t>prostredníctvom</w:t>
      </w:r>
      <w:r w:rsidR="00E376B4">
        <w:t xml:space="preserve"> </w:t>
      </w:r>
      <w:r>
        <w:t>pošty</w:t>
      </w:r>
      <w:r w:rsidR="00E376B4">
        <w:t xml:space="preserve"> </w:t>
      </w:r>
      <w:r>
        <w:t>musí</w:t>
      </w:r>
      <w:r w:rsidR="00E376B4">
        <w:t xml:space="preserve"> </w:t>
      </w:r>
      <w:r>
        <w:t>byť</w:t>
      </w:r>
      <w:r w:rsidR="00E376B4">
        <w:t xml:space="preserve"> </w:t>
      </w:r>
      <w:r>
        <w:t>písomnosť</w:t>
      </w:r>
      <w:r w:rsidR="00E376B4">
        <w:t xml:space="preserve"> </w:t>
      </w:r>
      <w:r>
        <w:t>zaslaná</w:t>
      </w:r>
      <w:r w:rsidR="00E376B4">
        <w:t xml:space="preserve"> </w:t>
      </w:r>
      <w:r>
        <w:t>doporučene</w:t>
      </w:r>
      <w:r w:rsidR="00E376B4">
        <w:t xml:space="preserve"> </w:t>
      </w:r>
      <w:r>
        <w:t xml:space="preserve">(v obálke s doručenkou) na adresu určenú v bode </w:t>
      </w:r>
      <w:r w:rsidR="004465A5">
        <w:t>11.</w:t>
      </w:r>
      <w:r>
        <w:t>1 tohto článku. Za deň doručenia písomnosti sa považuje aj deň, v ktorý príslušná zmluvná strana, ktorá je adresátom, odoprie doručovanú písomnosť prevziať, alebo tretí deň odo dňa uloženia zásielky doručovanej</w:t>
      </w:r>
      <w:r w:rsidR="00E376B4">
        <w:t xml:space="preserve"> </w:t>
      </w:r>
      <w:r>
        <w:t>poštou</w:t>
      </w:r>
      <w:r w:rsidR="00E376B4">
        <w:t xml:space="preserve"> </w:t>
      </w:r>
      <w:r>
        <w:t>na</w:t>
      </w:r>
      <w:r w:rsidR="00E376B4">
        <w:t xml:space="preserve"> </w:t>
      </w:r>
      <w:r>
        <w:t>pošte,</w:t>
      </w:r>
      <w:r w:rsidR="00E376B4">
        <w:t xml:space="preserve"> </w:t>
      </w:r>
      <w:r>
        <w:t>alebo</w:t>
      </w:r>
      <w:r w:rsidR="00E376B4">
        <w:t xml:space="preserve"> </w:t>
      </w:r>
      <w:r>
        <w:t>v</w:t>
      </w:r>
      <w:r w:rsidR="00E376B4">
        <w:t xml:space="preserve"> </w:t>
      </w:r>
      <w:r>
        <w:t>ktorý</w:t>
      </w:r>
      <w:r w:rsidR="00E376B4">
        <w:t xml:space="preserve"> </w:t>
      </w:r>
      <w:r>
        <w:t>je</w:t>
      </w:r>
      <w:r w:rsidR="00E376B4">
        <w:t xml:space="preserve"> </w:t>
      </w:r>
      <w:r>
        <w:t>na</w:t>
      </w:r>
      <w:r w:rsidR="00E376B4">
        <w:t xml:space="preserve"> </w:t>
      </w:r>
      <w:r>
        <w:t>zásielke,</w:t>
      </w:r>
      <w:r w:rsidR="00E376B4">
        <w:t xml:space="preserve"> </w:t>
      </w:r>
      <w:r>
        <w:t>doručovanej</w:t>
      </w:r>
      <w:r w:rsidR="00E376B4">
        <w:t xml:space="preserve"> </w:t>
      </w:r>
      <w:r>
        <w:t xml:space="preserve">poštou príslušnej </w:t>
      </w:r>
      <w:r w:rsidR="00B733E3">
        <w:t>Z</w:t>
      </w:r>
      <w:r>
        <w:t>mluvnej strane, preukázateľné zamestnancom pošty vyznačená poznámka, že „adresát sa odsťahoval“, „adresát je neznámy“ alebo iná poznámka podobného významu.</w:t>
      </w:r>
      <w:r w:rsidR="001C5F6A">
        <w:t xml:space="preserve"> </w:t>
      </w:r>
    </w:p>
    <w:p w14:paraId="683AFA9A" w14:textId="77777777" w:rsidR="00007F2E" w:rsidRDefault="00007F2E" w:rsidP="00C50FC4">
      <w:pPr>
        <w:pStyle w:val="Odsekzoznamu"/>
        <w:jc w:val="both"/>
      </w:pPr>
    </w:p>
    <w:p w14:paraId="39ACCB53" w14:textId="792F2EB1" w:rsidR="00007F2E" w:rsidRDefault="00007F2E" w:rsidP="005E1ECD">
      <w:pPr>
        <w:pStyle w:val="Odsekzoznamu"/>
        <w:numPr>
          <w:ilvl w:val="1"/>
          <w:numId w:val="24"/>
        </w:numPr>
        <w:jc w:val="both"/>
      </w:pPr>
      <w:r>
        <w:t>V prípade zmeny názvu, sídla, korešpondenčnej adresy, e-mailových adries, štatutárnych orgánov oprávnených zástupcov, bankového spojenia a čísla účtu, prevod</w:t>
      </w:r>
      <w:r w:rsidR="00964CCD">
        <w:t>u</w:t>
      </w:r>
      <w:r>
        <w:t xml:space="preserve"> podniku alebo jeho čas</w:t>
      </w:r>
      <w:r w:rsidR="00964CCD">
        <w:t>ti</w:t>
      </w:r>
      <w:r>
        <w:t>, resp. každú zmenu, ktorá by mohla mať vplyv na plnenie záväzkov podľa tejto Zmluvy, zmluvná strana, ktorej sa niektorá z týchto zmien týka, písomne oznámi druhej zmluvnej strane túto skutočnosť, a to bez zbytočného odkladu, avšak najneskôr v lehote do troch pracovných dní. Zmluvné strany sa zaväzujú nahradiť druhej zmluvnej strane celú škodu, ktorá porušením tejto povinnosti vznikne.</w:t>
      </w:r>
      <w:r w:rsidR="00E376B4">
        <w:t xml:space="preserve"> </w:t>
      </w:r>
    </w:p>
    <w:p w14:paraId="0F179D46" w14:textId="77777777" w:rsidR="001C5F6A" w:rsidRDefault="001C5F6A" w:rsidP="005E1ECD">
      <w:pPr>
        <w:jc w:val="both"/>
      </w:pPr>
    </w:p>
    <w:p w14:paraId="3500FFC7" w14:textId="2E979F7E" w:rsidR="00007F2E" w:rsidRPr="00DD0E99" w:rsidRDefault="00007F2E" w:rsidP="00DD0E99">
      <w:pPr>
        <w:pStyle w:val="Nadpis2"/>
      </w:pPr>
      <w:r>
        <w:t>Čl</w:t>
      </w:r>
      <w:r w:rsidRPr="00DD0E99">
        <w:t>. XII.</w:t>
      </w:r>
      <w:r w:rsidR="00E376B4">
        <w:t xml:space="preserve"> </w:t>
      </w:r>
    </w:p>
    <w:p w14:paraId="026139DB" w14:textId="09CE7939" w:rsidR="00007F2E" w:rsidRDefault="00007F2E" w:rsidP="00DD0E99">
      <w:pPr>
        <w:pStyle w:val="Nadpis2"/>
      </w:pPr>
      <w:r w:rsidRPr="00DD0E99">
        <w:t>Záverečné</w:t>
      </w:r>
      <w:r>
        <w:t xml:space="preserve"> ustanovenia</w:t>
      </w:r>
      <w:r w:rsidR="00E376B4">
        <w:t xml:space="preserve"> </w:t>
      </w:r>
    </w:p>
    <w:p w14:paraId="66F541C0" w14:textId="77777777" w:rsidR="00007F2E" w:rsidRDefault="00007F2E" w:rsidP="005E1ECD">
      <w:pPr>
        <w:jc w:val="both"/>
      </w:pPr>
    </w:p>
    <w:p w14:paraId="69E84F9F" w14:textId="0180D68A" w:rsidR="00007F2E" w:rsidRDefault="00007F2E" w:rsidP="005E1ECD">
      <w:pPr>
        <w:pStyle w:val="Odsekzoznamu"/>
        <w:numPr>
          <w:ilvl w:val="1"/>
          <w:numId w:val="27"/>
        </w:numPr>
        <w:jc w:val="both"/>
      </w:pPr>
      <w:r>
        <w:t>Táto Zmluva patrí medzi povinne zverejňované zmluvy (vrátane dodatkov zmlúv) podľa ustanovení §5a zákona č. 211/2000 Z. z. o slobodnom prístupe k informáciám a o zmene a doplnení</w:t>
      </w:r>
      <w:r w:rsidR="001C5F6A">
        <w:t xml:space="preserve"> </w:t>
      </w:r>
      <w:r>
        <w:t>niektorých</w:t>
      </w:r>
      <w:r w:rsidR="001C5F6A">
        <w:t xml:space="preserve"> </w:t>
      </w:r>
      <w:r>
        <w:t>zákonov</w:t>
      </w:r>
      <w:r w:rsidR="001C5F6A">
        <w:t xml:space="preserve"> </w:t>
      </w:r>
      <w:r>
        <w:t>v znení</w:t>
      </w:r>
      <w:r w:rsidR="001C5F6A">
        <w:t xml:space="preserve"> </w:t>
      </w:r>
      <w:r>
        <w:t>neskorších</w:t>
      </w:r>
      <w:r w:rsidR="001C5F6A">
        <w:t xml:space="preserve"> </w:t>
      </w:r>
      <w:r>
        <w:t>predpisov</w:t>
      </w:r>
      <w:r w:rsidR="001C5F6A">
        <w:t xml:space="preserve"> </w:t>
      </w:r>
      <w:r>
        <w:t>(ďalej</w:t>
      </w:r>
      <w:r w:rsidR="001C5F6A">
        <w:t xml:space="preserve"> </w:t>
      </w:r>
      <w:r>
        <w:t>len</w:t>
      </w:r>
      <w:r w:rsidR="006D637C">
        <w:t xml:space="preserve"> ako</w:t>
      </w:r>
      <w:r w:rsidR="001C5F6A">
        <w:t xml:space="preserve"> </w:t>
      </w:r>
      <w:r>
        <w:t>„zákon o slobodnom</w:t>
      </w:r>
      <w:r w:rsidR="001C5F6A">
        <w:t xml:space="preserve"> </w:t>
      </w:r>
      <w:r>
        <w:t>prístupe</w:t>
      </w:r>
      <w:r w:rsidR="001C5F6A">
        <w:t xml:space="preserve"> </w:t>
      </w:r>
      <w:r>
        <w:t>k</w:t>
      </w:r>
      <w:r w:rsidR="001C5F6A">
        <w:t xml:space="preserve"> </w:t>
      </w:r>
      <w:r>
        <w:t>informáciám“)</w:t>
      </w:r>
      <w:r w:rsidR="001C5F6A">
        <w:t xml:space="preserve"> </w:t>
      </w:r>
      <w:r>
        <w:t>v spojení</w:t>
      </w:r>
      <w:r w:rsidR="001C5F6A">
        <w:t xml:space="preserve"> </w:t>
      </w:r>
      <w:r>
        <w:t>s</w:t>
      </w:r>
      <w:r w:rsidR="006D637C">
        <w:t> </w:t>
      </w:r>
      <w:r>
        <w:t>ustanoven</w:t>
      </w:r>
      <w:r w:rsidR="006D637C">
        <w:t xml:space="preserve">ím </w:t>
      </w:r>
      <w:r>
        <w:t>§ 47a ods. 1 zákona č. 40/1964 Zb. Občianskeho zákonníka v znení neskorších predpisov.</w:t>
      </w:r>
      <w:r w:rsidR="001C5F6A">
        <w:t xml:space="preserve"> </w:t>
      </w:r>
    </w:p>
    <w:p w14:paraId="104374AF" w14:textId="77777777" w:rsidR="00007F2E" w:rsidRDefault="00007F2E" w:rsidP="00C50FC4">
      <w:pPr>
        <w:pStyle w:val="Odsekzoznamu"/>
        <w:jc w:val="both"/>
      </w:pPr>
    </w:p>
    <w:p w14:paraId="06E022F6" w14:textId="6607C233" w:rsidR="00007F2E" w:rsidRDefault="00007F2E" w:rsidP="005E1ECD">
      <w:pPr>
        <w:pStyle w:val="Odsekzoznamu"/>
        <w:numPr>
          <w:ilvl w:val="1"/>
          <w:numId w:val="27"/>
        </w:numPr>
        <w:jc w:val="both"/>
      </w:pPr>
      <w:r>
        <w:t>Táto</w:t>
      </w:r>
      <w:r w:rsidR="00E376B4">
        <w:t xml:space="preserve"> </w:t>
      </w:r>
      <w:r>
        <w:t>Zmluva</w:t>
      </w:r>
      <w:r w:rsidR="00E376B4">
        <w:t xml:space="preserve"> </w:t>
      </w:r>
      <w:r>
        <w:t>nadobúda</w:t>
      </w:r>
      <w:r w:rsidR="00E376B4">
        <w:t xml:space="preserve"> </w:t>
      </w:r>
      <w:r>
        <w:t>platnosť</w:t>
      </w:r>
      <w:r w:rsidR="00E376B4">
        <w:t xml:space="preserve"> </w:t>
      </w:r>
      <w:r>
        <w:t>a</w:t>
      </w:r>
      <w:r w:rsidR="00E376B4">
        <w:t xml:space="preserve"> </w:t>
      </w:r>
      <w:r>
        <w:t>je</w:t>
      </w:r>
      <w:r w:rsidR="00E376B4">
        <w:t xml:space="preserve"> </w:t>
      </w:r>
      <w:r>
        <w:t>pre</w:t>
      </w:r>
      <w:r w:rsidR="00E376B4">
        <w:t xml:space="preserve"> </w:t>
      </w:r>
      <w:r>
        <w:t>zmluvné</w:t>
      </w:r>
      <w:r w:rsidR="00E376B4">
        <w:t xml:space="preserve"> </w:t>
      </w:r>
      <w:r>
        <w:t>strany</w:t>
      </w:r>
      <w:r w:rsidR="00E376B4">
        <w:t xml:space="preserve"> </w:t>
      </w:r>
      <w:r>
        <w:t>záväzná</w:t>
      </w:r>
      <w:r w:rsidR="00E376B4">
        <w:t xml:space="preserve"> </w:t>
      </w:r>
      <w:r>
        <w:t>dňom</w:t>
      </w:r>
      <w:r w:rsidR="00E376B4">
        <w:t xml:space="preserve"> </w:t>
      </w:r>
      <w:r>
        <w:t>podpisu oprávnenými</w:t>
      </w:r>
      <w:r w:rsidR="00E376B4">
        <w:t xml:space="preserve"> </w:t>
      </w:r>
      <w:r>
        <w:t>zástupcami</w:t>
      </w:r>
      <w:r w:rsidR="00E376B4">
        <w:t xml:space="preserve"> </w:t>
      </w:r>
      <w:r>
        <w:t>oboch</w:t>
      </w:r>
      <w:r w:rsidR="00E376B4">
        <w:t xml:space="preserve"> </w:t>
      </w:r>
      <w:r>
        <w:t>zmluvných</w:t>
      </w:r>
      <w:r w:rsidR="00E376B4">
        <w:t xml:space="preserve"> </w:t>
      </w:r>
      <w:r>
        <w:t>strán;</w:t>
      </w:r>
      <w:r w:rsidR="00E376B4">
        <w:t xml:space="preserve"> </w:t>
      </w:r>
      <w:r>
        <w:t>ak</w:t>
      </w:r>
      <w:r w:rsidR="00E376B4">
        <w:t xml:space="preserve"> </w:t>
      </w:r>
      <w:r>
        <w:t>oprávnení</w:t>
      </w:r>
      <w:r w:rsidR="00E376B4">
        <w:t xml:space="preserve"> </w:t>
      </w:r>
      <w:r>
        <w:t>zástupcovia</w:t>
      </w:r>
      <w:r w:rsidR="00E376B4">
        <w:t xml:space="preserve"> </w:t>
      </w:r>
      <w:r>
        <w:t>oboch zmluvných strán nepodpíšu túto Zmluvu v ten istý deň, tak rozhodujúci je deň neskoršieho podpisu. Táto Zmluva nadobúda účinnosť dňom nasledujúcim po dni jej zverejnenia v Centrálnom registri zmlúv vedenom na Úrade vlády SR.</w:t>
      </w:r>
      <w:r w:rsidR="00E376B4">
        <w:t xml:space="preserve"> </w:t>
      </w:r>
    </w:p>
    <w:p w14:paraId="5FA9F27C" w14:textId="77777777" w:rsidR="00007F2E" w:rsidRDefault="00007F2E" w:rsidP="00C50FC4">
      <w:pPr>
        <w:pStyle w:val="Odsekzoznamu"/>
        <w:jc w:val="both"/>
      </w:pPr>
    </w:p>
    <w:p w14:paraId="15C864F4" w14:textId="0149F626" w:rsidR="00007F2E" w:rsidRDefault="00007F2E" w:rsidP="005E1ECD">
      <w:pPr>
        <w:pStyle w:val="Odsekzoznamu"/>
        <w:numPr>
          <w:ilvl w:val="1"/>
          <w:numId w:val="27"/>
        </w:numPr>
        <w:jc w:val="both"/>
      </w:pPr>
      <w:r>
        <w:t>3. Ak by niektoré ustanovenie tejto Zmluvy bolo alebo sa stalo neplatným, nebudú tým dotknuté ostatné ustanovenia tejto Zmluvy. Zmluvné strany sú povinné bezodkladne neplatné</w:t>
      </w:r>
      <w:r w:rsidR="00E376B4">
        <w:t xml:space="preserve"> </w:t>
      </w:r>
      <w:r>
        <w:t>ustanovenie</w:t>
      </w:r>
      <w:r w:rsidR="00E376B4">
        <w:t xml:space="preserve"> </w:t>
      </w:r>
      <w:r>
        <w:t>nahradiť</w:t>
      </w:r>
      <w:r w:rsidR="00E376B4">
        <w:t xml:space="preserve"> </w:t>
      </w:r>
      <w:r>
        <w:t>novým,</w:t>
      </w:r>
      <w:r w:rsidR="00E376B4">
        <w:t xml:space="preserve"> </w:t>
      </w:r>
      <w:r>
        <w:t>zodpovedajúcim</w:t>
      </w:r>
      <w:r w:rsidR="00E376B4">
        <w:t xml:space="preserve"> </w:t>
      </w:r>
      <w:r>
        <w:t>hospodárskemu</w:t>
      </w:r>
      <w:r w:rsidR="00E376B4">
        <w:t xml:space="preserve"> </w:t>
      </w:r>
      <w:r>
        <w:t>účelu</w:t>
      </w:r>
      <w:r w:rsidR="00E376B4">
        <w:t xml:space="preserve"> </w:t>
      </w:r>
      <w:r>
        <w:t>tejto Zmluvy, ktorý zmluvné strany sledovali v čase jej podpisu.</w:t>
      </w:r>
      <w:r w:rsidR="00E376B4">
        <w:t xml:space="preserve"> </w:t>
      </w:r>
    </w:p>
    <w:p w14:paraId="4DD0A09B" w14:textId="77777777" w:rsidR="001C5F6A" w:rsidRDefault="001C5F6A" w:rsidP="00C50FC4">
      <w:pPr>
        <w:pStyle w:val="Odsekzoznamu"/>
        <w:jc w:val="both"/>
      </w:pPr>
    </w:p>
    <w:p w14:paraId="43D59951" w14:textId="174C7A60" w:rsidR="00007F2E" w:rsidRDefault="00007F2E" w:rsidP="005E1ECD">
      <w:pPr>
        <w:pStyle w:val="Odsekzoznamu"/>
        <w:numPr>
          <w:ilvl w:val="1"/>
          <w:numId w:val="27"/>
        </w:numPr>
        <w:jc w:val="both"/>
      </w:pPr>
      <w:r>
        <w:t>Pokiaľ v Zmluve nie je dohodnuté inak, riadia sa práva a povinnosti, právne pomery z nej vyplývajúce,</w:t>
      </w:r>
      <w:r w:rsidR="00E376B4">
        <w:t xml:space="preserve"> </w:t>
      </w:r>
      <w:r>
        <w:t>vznikajúce</w:t>
      </w:r>
      <w:r w:rsidR="00E376B4">
        <w:t xml:space="preserve"> </w:t>
      </w:r>
      <w:r>
        <w:t>a súvisiace,</w:t>
      </w:r>
      <w:r w:rsidR="00E376B4">
        <w:t xml:space="preserve"> </w:t>
      </w:r>
      <w:r>
        <w:t>len</w:t>
      </w:r>
      <w:r w:rsidR="00E376B4">
        <w:t xml:space="preserve"> </w:t>
      </w:r>
      <w:r>
        <w:t>slovenským</w:t>
      </w:r>
      <w:r w:rsidR="00E376B4">
        <w:t xml:space="preserve"> </w:t>
      </w:r>
      <w:r>
        <w:t>právnym</w:t>
      </w:r>
      <w:r w:rsidR="00E376B4">
        <w:t xml:space="preserve"> </w:t>
      </w:r>
      <w:r>
        <w:t>poriadkom</w:t>
      </w:r>
      <w:r w:rsidR="00E376B4">
        <w:t xml:space="preserve"> </w:t>
      </w:r>
      <w:r>
        <w:t>a to</w:t>
      </w:r>
      <w:r w:rsidR="00E376B4">
        <w:t xml:space="preserve"> </w:t>
      </w:r>
      <w:r>
        <w:t>najmä Obchodným</w:t>
      </w:r>
      <w:r w:rsidR="001C5F6A">
        <w:t xml:space="preserve"> </w:t>
      </w:r>
      <w:r>
        <w:t>zákonníkom</w:t>
      </w:r>
      <w:r w:rsidR="001C5F6A">
        <w:t xml:space="preserve"> </w:t>
      </w:r>
      <w:r>
        <w:t>a súvisiacimi</w:t>
      </w:r>
      <w:r w:rsidR="001C5F6A">
        <w:t xml:space="preserve"> </w:t>
      </w:r>
      <w:r>
        <w:t>všeobecne</w:t>
      </w:r>
      <w:r w:rsidR="001C5F6A">
        <w:t xml:space="preserve"> </w:t>
      </w:r>
      <w:r>
        <w:t>záväznými</w:t>
      </w:r>
      <w:r w:rsidR="001C5F6A">
        <w:t xml:space="preserve"> </w:t>
      </w:r>
      <w:r>
        <w:t>právnymi</w:t>
      </w:r>
      <w:r w:rsidR="001C5F6A">
        <w:t xml:space="preserve"> </w:t>
      </w:r>
      <w:r>
        <w:t>predpismi platnými v SR.</w:t>
      </w:r>
      <w:r w:rsidR="00E376B4">
        <w:t xml:space="preserve"> </w:t>
      </w:r>
    </w:p>
    <w:p w14:paraId="7EEE71DB" w14:textId="77777777" w:rsidR="00A81A80" w:rsidRDefault="00A81A80" w:rsidP="008D15ED">
      <w:pPr>
        <w:pStyle w:val="Odsekzoznamu"/>
      </w:pPr>
    </w:p>
    <w:p w14:paraId="38ADCF17" w14:textId="69F42615" w:rsidR="00A81A80" w:rsidRDefault="00A81A80" w:rsidP="005E1ECD">
      <w:pPr>
        <w:pStyle w:val="Odsekzoznamu"/>
        <w:numPr>
          <w:ilvl w:val="1"/>
          <w:numId w:val="27"/>
        </w:numPr>
        <w:jc w:val="both"/>
      </w:pPr>
      <w:r w:rsidRPr="001B637B">
        <w:rPr>
          <w:rFonts w:cstheme="minorHAnsi"/>
        </w:rPr>
        <w:t xml:space="preserve">Každá zo </w:t>
      </w:r>
      <w:r>
        <w:rPr>
          <w:rFonts w:cstheme="minorHAnsi"/>
        </w:rPr>
        <w:t>Z</w:t>
      </w:r>
      <w:r w:rsidRPr="001B637B">
        <w:rPr>
          <w:rFonts w:cstheme="minorHAnsi"/>
        </w:rPr>
        <w:t xml:space="preserve">mluvných strán sa týmto výslovne zaväzuje, že neprevedie nijaké práva a povinnosti (záväzky) vyplývajúce zo tejto </w:t>
      </w:r>
      <w:r>
        <w:rPr>
          <w:rFonts w:cstheme="minorHAnsi"/>
        </w:rPr>
        <w:t>Z</w:t>
      </w:r>
      <w:r w:rsidRPr="001B637B">
        <w:rPr>
          <w:rFonts w:cstheme="minorHAnsi"/>
        </w:rPr>
        <w:t xml:space="preserve">mluvy, resp. jej časti na iný subjekt bez predchádzajúceho písomného súhlasu druhej </w:t>
      </w:r>
      <w:r>
        <w:rPr>
          <w:rFonts w:cstheme="minorHAnsi"/>
        </w:rPr>
        <w:t>Z</w:t>
      </w:r>
      <w:r w:rsidRPr="001B637B">
        <w:rPr>
          <w:rFonts w:cstheme="minorHAnsi"/>
        </w:rPr>
        <w:t xml:space="preserve">mluvnej strany. V prípade porušenia tejto povinnosti jednou zo </w:t>
      </w:r>
      <w:r w:rsidR="008A5EE1">
        <w:rPr>
          <w:rFonts w:cstheme="minorHAnsi"/>
        </w:rPr>
        <w:t>Z</w:t>
      </w:r>
      <w:r w:rsidRPr="001B637B">
        <w:rPr>
          <w:rFonts w:cstheme="minorHAnsi"/>
        </w:rPr>
        <w:t xml:space="preserve">mluvných strán bude </w:t>
      </w:r>
      <w:r w:rsidR="008A5EE1">
        <w:rPr>
          <w:rFonts w:cstheme="minorHAnsi"/>
        </w:rPr>
        <w:t>Z</w:t>
      </w:r>
      <w:r w:rsidRPr="001B637B">
        <w:rPr>
          <w:rFonts w:cstheme="minorHAnsi"/>
        </w:rPr>
        <w:t xml:space="preserve">mluva o prevode (postúpení) zmluvných záväzkov neplatná a zároveň druhá mluvná strana bude oprávnená od tejto </w:t>
      </w:r>
      <w:r w:rsidR="008A5EE1">
        <w:rPr>
          <w:rFonts w:cstheme="minorHAnsi"/>
        </w:rPr>
        <w:t>Z</w:t>
      </w:r>
      <w:r w:rsidRPr="001B637B">
        <w:rPr>
          <w:rFonts w:cstheme="minorHAnsi"/>
        </w:rPr>
        <w:t xml:space="preserve">mluvy odstúpiť a to s účinnosťou odstúpenia ku dňu, keď bolo písomné oznámenie o odstúpení od tejto </w:t>
      </w:r>
      <w:r w:rsidR="008A5EE1">
        <w:rPr>
          <w:rFonts w:cstheme="minorHAnsi"/>
        </w:rPr>
        <w:t>Z</w:t>
      </w:r>
      <w:r w:rsidRPr="001B637B">
        <w:rPr>
          <w:rFonts w:cstheme="minorHAnsi"/>
        </w:rPr>
        <w:t>mluvy doručené druhej zmluvnej strane</w:t>
      </w:r>
    </w:p>
    <w:p w14:paraId="1320AD06" w14:textId="77777777" w:rsidR="001C5F6A" w:rsidRDefault="001C5F6A" w:rsidP="00C50FC4">
      <w:pPr>
        <w:pStyle w:val="Odsekzoznamu"/>
        <w:jc w:val="both"/>
      </w:pPr>
    </w:p>
    <w:p w14:paraId="74678680" w14:textId="46B324EE" w:rsidR="00007F2E" w:rsidRDefault="00007F2E" w:rsidP="005E1ECD">
      <w:pPr>
        <w:pStyle w:val="Odsekzoznamu"/>
        <w:numPr>
          <w:ilvl w:val="1"/>
          <w:numId w:val="27"/>
        </w:numPr>
        <w:jc w:val="both"/>
      </w:pPr>
      <w:r>
        <w:t xml:space="preserve">Akékoľvek nároky alebo spory vyplývajúce z tejto Zmluvy alebo v súvislosti s ňou, sa zmluvné strany pokúsia vyriešiť vzájomnou dohodou. Ak nedôjde o vzniknutom spore k dohode zmluvných strán, ktorákoľvek zo </w:t>
      </w:r>
      <w:r w:rsidR="00670BCB">
        <w:t>Z</w:t>
      </w:r>
      <w:r>
        <w:t>mluvných strán je oprávnená obrátiť sa s návrhom na príslušný súd.</w:t>
      </w:r>
      <w:r w:rsidR="001C5F6A">
        <w:t xml:space="preserve"> </w:t>
      </w:r>
    </w:p>
    <w:p w14:paraId="429FC0AE" w14:textId="77777777" w:rsidR="00007F2E" w:rsidRDefault="00007F2E" w:rsidP="00C50FC4">
      <w:pPr>
        <w:pStyle w:val="Odsekzoznamu"/>
        <w:jc w:val="both"/>
      </w:pPr>
    </w:p>
    <w:p w14:paraId="05AFA782" w14:textId="71D97690" w:rsidR="00007F2E" w:rsidRDefault="00007F2E" w:rsidP="005E1ECD">
      <w:pPr>
        <w:pStyle w:val="Odsekzoznamu"/>
        <w:numPr>
          <w:ilvl w:val="1"/>
          <w:numId w:val="27"/>
        </w:numPr>
        <w:jc w:val="both"/>
      </w:pPr>
      <w:r>
        <w:t>Akékoľvek</w:t>
      </w:r>
      <w:r w:rsidR="00E376B4">
        <w:t xml:space="preserve"> </w:t>
      </w:r>
      <w:r>
        <w:t>zmeny</w:t>
      </w:r>
      <w:r w:rsidR="00E376B4">
        <w:t xml:space="preserve"> </w:t>
      </w:r>
      <w:r>
        <w:t>alebo</w:t>
      </w:r>
      <w:r w:rsidR="00E376B4">
        <w:t xml:space="preserve"> </w:t>
      </w:r>
      <w:r>
        <w:t>doplnky</w:t>
      </w:r>
      <w:r w:rsidR="00E376B4">
        <w:t xml:space="preserve"> </w:t>
      </w:r>
      <w:r>
        <w:t>obsahu</w:t>
      </w:r>
      <w:r w:rsidR="00E376B4">
        <w:t xml:space="preserve"> </w:t>
      </w:r>
      <w:r>
        <w:t>tejto</w:t>
      </w:r>
      <w:r w:rsidR="00E376B4">
        <w:t xml:space="preserve"> </w:t>
      </w:r>
      <w:r>
        <w:t>Zmluvy</w:t>
      </w:r>
      <w:r w:rsidR="00E376B4">
        <w:t xml:space="preserve"> </w:t>
      </w:r>
      <w:r>
        <w:t>musia</w:t>
      </w:r>
      <w:r w:rsidR="00E376B4">
        <w:t xml:space="preserve"> </w:t>
      </w:r>
      <w:r>
        <w:t>byť</w:t>
      </w:r>
      <w:r w:rsidR="00E376B4">
        <w:t xml:space="preserve"> </w:t>
      </w:r>
      <w:r>
        <w:t>urobené</w:t>
      </w:r>
      <w:r w:rsidR="00E376B4">
        <w:t xml:space="preserve"> </w:t>
      </w:r>
      <w:r>
        <w:t>formou písomných</w:t>
      </w:r>
      <w:r w:rsidR="001C5F6A">
        <w:t xml:space="preserve"> </w:t>
      </w:r>
      <w:r>
        <w:t>dodatkov,</w:t>
      </w:r>
      <w:r w:rsidR="001C5F6A">
        <w:t xml:space="preserve"> </w:t>
      </w:r>
      <w:r>
        <w:t>ktoré</w:t>
      </w:r>
      <w:r w:rsidR="001C5F6A">
        <w:t xml:space="preserve"> </w:t>
      </w:r>
      <w:r>
        <w:t>budú</w:t>
      </w:r>
      <w:r w:rsidR="001C5F6A">
        <w:t xml:space="preserve"> </w:t>
      </w:r>
      <w:r>
        <w:t>platné,</w:t>
      </w:r>
      <w:r w:rsidR="001C5F6A">
        <w:t xml:space="preserve"> </w:t>
      </w:r>
      <w:r>
        <w:t>ak</w:t>
      </w:r>
      <w:r w:rsidR="001C5F6A">
        <w:t xml:space="preserve"> </w:t>
      </w:r>
      <w:r>
        <w:t>budú</w:t>
      </w:r>
      <w:r w:rsidR="001C5F6A">
        <w:t xml:space="preserve"> </w:t>
      </w:r>
      <w:r>
        <w:t>riadne</w:t>
      </w:r>
      <w:r w:rsidR="001C5F6A">
        <w:t xml:space="preserve"> </w:t>
      </w:r>
      <w:r>
        <w:t>potvrdené</w:t>
      </w:r>
      <w:r w:rsidR="001C5F6A">
        <w:t xml:space="preserve"> </w:t>
      </w:r>
      <w:r>
        <w:t>a podpísané oprávnenými zástupcami oboch zmluvných strán. Po obojstrannom potvrdení sa stanú neoddeliteľnou súčasťou tejto Zmluvy.</w:t>
      </w:r>
      <w:r w:rsidR="00E376B4">
        <w:t xml:space="preserve"> </w:t>
      </w:r>
    </w:p>
    <w:p w14:paraId="3EB9E6F7" w14:textId="77777777" w:rsidR="00007F2E" w:rsidRDefault="00007F2E" w:rsidP="00C50FC4">
      <w:pPr>
        <w:pStyle w:val="Odsekzoznamu"/>
        <w:jc w:val="both"/>
      </w:pPr>
    </w:p>
    <w:p w14:paraId="7B7595D9" w14:textId="4DB9F40F" w:rsidR="00007F2E" w:rsidRDefault="00007F2E" w:rsidP="005E1ECD">
      <w:pPr>
        <w:pStyle w:val="Odsekzoznamu"/>
        <w:numPr>
          <w:ilvl w:val="1"/>
          <w:numId w:val="27"/>
        </w:numPr>
        <w:jc w:val="both"/>
      </w:pPr>
      <w:r>
        <w:t>Táto</w:t>
      </w:r>
      <w:r w:rsidR="00E376B4">
        <w:t xml:space="preserve"> </w:t>
      </w:r>
      <w:r>
        <w:t>Zmluva</w:t>
      </w:r>
      <w:r w:rsidR="00E376B4">
        <w:t xml:space="preserve"> </w:t>
      </w:r>
      <w:r>
        <w:t>je</w:t>
      </w:r>
      <w:r w:rsidR="00E376B4">
        <w:t xml:space="preserve"> </w:t>
      </w:r>
      <w:r>
        <w:t>vyhotovená</w:t>
      </w:r>
      <w:r w:rsidR="00E376B4">
        <w:t xml:space="preserve"> </w:t>
      </w:r>
      <w:r>
        <w:t>v troch</w:t>
      </w:r>
      <w:r w:rsidR="00E376B4">
        <w:t xml:space="preserve"> </w:t>
      </w:r>
      <w:r>
        <w:t>vyhotoveniach</w:t>
      </w:r>
      <w:r w:rsidR="00E376B4">
        <w:t xml:space="preserve"> </w:t>
      </w:r>
      <w:r>
        <w:t>s platnosťou</w:t>
      </w:r>
      <w:r w:rsidR="00E376B4">
        <w:t xml:space="preserve"> </w:t>
      </w:r>
      <w:r>
        <w:t>originálu,</w:t>
      </w:r>
      <w:r w:rsidR="00E376B4">
        <w:t xml:space="preserve"> </w:t>
      </w:r>
      <w:r>
        <w:t xml:space="preserve">z ktorých </w:t>
      </w:r>
      <w:r w:rsidR="00C524B9">
        <w:t>P</w:t>
      </w:r>
      <w:r>
        <w:t xml:space="preserve">oskytovateľ dostane jedno vyhotovenie a </w:t>
      </w:r>
      <w:r w:rsidR="00C524B9">
        <w:t>O</w:t>
      </w:r>
      <w:r>
        <w:t>bjednávateľ dve vyhotovenia.</w:t>
      </w:r>
      <w:r w:rsidR="00E376B4">
        <w:t xml:space="preserve"> </w:t>
      </w:r>
    </w:p>
    <w:p w14:paraId="69029027" w14:textId="77777777" w:rsidR="00007F2E" w:rsidRDefault="00007F2E" w:rsidP="00C50FC4">
      <w:pPr>
        <w:pStyle w:val="Odsekzoznamu"/>
        <w:jc w:val="both"/>
      </w:pPr>
    </w:p>
    <w:p w14:paraId="1BD8E508" w14:textId="1E7FEA08" w:rsidR="00007F2E" w:rsidRDefault="00007F2E" w:rsidP="005E1ECD">
      <w:pPr>
        <w:pStyle w:val="Odsekzoznamu"/>
        <w:numPr>
          <w:ilvl w:val="1"/>
          <w:numId w:val="27"/>
        </w:numPr>
        <w:jc w:val="both"/>
      </w:pPr>
      <w:r>
        <w:t>Zmluvné strany vyhlasujú, že sú spôsobilé na právne úkony, ich vôľa je slobodná a vážna, prejav</w:t>
      </w:r>
      <w:r w:rsidR="00E376B4">
        <w:t xml:space="preserve"> </w:t>
      </w:r>
      <w:r>
        <w:t>vôle</w:t>
      </w:r>
      <w:r w:rsidR="00E376B4">
        <w:t xml:space="preserve"> </w:t>
      </w:r>
      <w:r>
        <w:t>je</w:t>
      </w:r>
      <w:r w:rsidR="00E376B4">
        <w:t xml:space="preserve"> </w:t>
      </w:r>
      <w:r>
        <w:t>dostatočne</w:t>
      </w:r>
      <w:r w:rsidR="00E376B4">
        <w:t xml:space="preserve"> </w:t>
      </w:r>
      <w:r>
        <w:t>zrozumiteľný</w:t>
      </w:r>
      <w:r w:rsidR="00E376B4">
        <w:t xml:space="preserve"> </w:t>
      </w:r>
      <w:r>
        <w:t>a určitý,</w:t>
      </w:r>
      <w:r w:rsidR="00E376B4">
        <w:t xml:space="preserve"> </w:t>
      </w:r>
      <w:r>
        <w:t>zmluvná</w:t>
      </w:r>
      <w:r w:rsidR="00E376B4">
        <w:t xml:space="preserve"> </w:t>
      </w:r>
      <w:r>
        <w:t>voľnosť</w:t>
      </w:r>
      <w:r w:rsidR="00E376B4">
        <w:t xml:space="preserve"> </w:t>
      </w:r>
      <w:r>
        <w:t>nie</w:t>
      </w:r>
      <w:r w:rsidR="00E376B4">
        <w:t xml:space="preserve"> </w:t>
      </w:r>
      <w:r>
        <w:t>je</w:t>
      </w:r>
      <w:r w:rsidR="00E376B4">
        <w:t xml:space="preserve"> </w:t>
      </w:r>
      <w:r>
        <w:t>obmedzená a právny</w:t>
      </w:r>
      <w:r w:rsidR="00E376B4">
        <w:t xml:space="preserve"> </w:t>
      </w:r>
      <w:r>
        <w:t>úkon je urobený v predpísanej forme. Zmluvné strany si zmluvu prečítali a bez výhrad súhlasia s jej ustanoveniami.</w:t>
      </w:r>
      <w:r w:rsidR="00E376B4">
        <w:t xml:space="preserve"> </w:t>
      </w:r>
    </w:p>
    <w:p w14:paraId="330087C9" w14:textId="77777777" w:rsidR="0055257A" w:rsidRDefault="0055257A" w:rsidP="0055257A">
      <w:pPr>
        <w:pStyle w:val="Odsekzoznamu"/>
        <w:ind w:left="420"/>
        <w:jc w:val="both"/>
      </w:pPr>
    </w:p>
    <w:p w14:paraId="6AD71D60" w14:textId="2C41F1E6" w:rsidR="00007F2E" w:rsidRDefault="00007F2E" w:rsidP="005E1ECD">
      <w:pPr>
        <w:pStyle w:val="Odsekzoznamu"/>
        <w:numPr>
          <w:ilvl w:val="1"/>
          <w:numId w:val="27"/>
        </w:numPr>
        <w:jc w:val="both"/>
      </w:pPr>
      <w:r>
        <w:t>Neoddeliteľnou súčasťou tejto zmluvy sú:</w:t>
      </w:r>
      <w:r w:rsidR="00E376B4">
        <w:t xml:space="preserve"> </w:t>
      </w:r>
    </w:p>
    <w:p w14:paraId="57185A39" w14:textId="71F0C0C5" w:rsidR="00007F2E" w:rsidRDefault="00007F2E" w:rsidP="005E1ECD">
      <w:pPr>
        <w:pStyle w:val="Odsekzoznamu"/>
        <w:numPr>
          <w:ilvl w:val="0"/>
          <w:numId w:val="28"/>
        </w:numPr>
        <w:jc w:val="both"/>
      </w:pPr>
      <w:r>
        <w:t xml:space="preserve">Príloha č. 1: </w:t>
      </w:r>
      <w:r w:rsidR="008A2907">
        <w:t>Podrobná špecifikácia predmetu Zmluvy  - Špecifikácia služieb</w:t>
      </w:r>
    </w:p>
    <w:p w14:paraId="5C4A107A" w14:textId="74A51F43" w:rsidR="00007F2E" w:rsidRDefault="00007F2E" w:rsidP="005E1ECD">
      <w:pPr>
        <w:pStyle w:val="Odsekzoznamu"/>
        <w:numPr>
          <w:ilvl w:val="0"/>
          <w:numId w:val="28"/>
        </w:numPr>
        <w:jc w:val="both"/>
      </w:pPr>
      <w:r>
        <w:t>Príloha č. 2: Zoznam subdodávateľov a podiel subdodávok</w:t>
      </w:r>
      <w:r w:rsidR="00E376B4">
        <w:t xml:space="preserve"> </w:t>
      </w:r>
    </w:p>
    <w:p w14:paraId="1B5FFF22" w14:textId="26A78F88" w:rsidR="00B372E7" w:rsidRDefault="00B372E7" w:rsidP="005E1ECD">
      <w:pPr>
        <w:pStyle w:val="Odsekzoznamu"/>
        <w:numPr>
          <w:ilvl w:val="0"/>
          <w:numId w:val="28"/>
        </w:numPr>
        <w:jc w:val="both"/>
      </w:pPr>
      <w:r>
        <w:t xml:space="preserve">Príloha č. 3: </w:t>
      </w:r>
      <w:r w:rsidR="00321BA4" w:rsidRPr="00321BA4">
        <w:t>Preberací protokol o odovzdaní a prevzatí Úplného zdrojového kódu</w:t>
      </w:r>
    </w:p>
    <w:p w14:paraId="030C6DEC" w14:textId="206F7AEA" w:rsidR="00646955" w:rsidRDefault="00646955" w:rsidP="005E1ECD">
      <w:pPr>
        <w:pStyle w:val="Odsekzoznamu"/>
        <w:numPr>
          <w:ilvl w:val="0"/>
          <w:numId w:val="28"/>
        </w:numPr>
        <w:jc w:val="both"/>
      </w:pPr>
      <w:r>
        <w:t xml:space="preserve">Príloha č. 4: </w:t>
      </w:r>
      <w:r w:rsidR="0029239D">
        <w:t>C</w:t>
      </w:r>
      <w:r>
        <w:t xml:space="preserve">enová ponuka </w:t>
      </w:r>
      <w:r w:rsidR="0029239D">
        <w:t>(z ponuky uchádzača)</w:t>
      </w:r>
    </w:p>
    <w:p w14:paraId="2066F502" w14:textId="77777777" w:rsidR="00007F2E" w:rsidRDefault="00007F2E" w:rsidP="005E1ECD">
      <w:pPr>
        <w:jc w:val="both"/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DD0E99" w14:paraId="1AC601FA" w14:textId="77777777" w:rsidTr="00DD0E99">
        <w:tc>
          <w:tcPr>
            <w:tcW w:w="4508" w:type="dxa"/>
          </w:tcPr>
          <w:p w14:paraId="3BC6D269" w14:textId="0799DFF8" w:rsidR="00DD0E99" w:rsidRPr="00DD0E99" w:rsidRDefault="00DD0E99" w:rsidP="00DD0E99">
            <w:pPr>
              <w:jc w:val="both"/>
              <w:rPr>
                <w:b/>
                <w:bCs/>
              </w:rPr>
            </w:pPr>
            <w:r w:rsidRPr="00DD0E99">
              <w:rPr>
                <w:b/>
                <w:bCs/>
              </w:rPr>
              <w:t>Poskytovateľ:</w:t>
            </w:r>
          </w:p>
        </w:tc>
        <w:tc>
          <w:tcPr>
            <w:tcW w:w="4508" w:type="dxa"/>
            <w:tcBorders>
              <w:bottom w:val="single" w:sz="4" w:space="0" w:color="auto"/>
            </w:tcBorders>
          </w:tcPr>
          <w:p w14:paraId="5582ECDF" w14:textId="77777777" w:rsidR="00DD0E99" w:rsidRDefault="00DD0E99" w:rsidP="00DD0E99">
            <w:pPr>
              <w:jc w:val="center"/>
            </w:pPr>
          </w:p>
        </w:tc>
      </w:tr>
      <w:tr w:rsidR="00DD0E99" w14:paraId="29DC42E7" w14:textId="77777777" w:rsidTr="00DD0E99">
        <w:tc>
          <w:tcPr>
            <w:tcW w:w="4508" w:type="dxa"/>
          </w:tcPr>
          <w:p w14:paraId="39469AEE" w14:textId="0FEA2E89" w:rsidR="00DD0E99" w:rsidRPr="00DD0E99" w:rsidRDefault="00DD0E99" w:rsidP="00DD0E99">
            <w:pPr>
              <w:jc w:val="both"/>
            </w:pPr>
          </w:p>
        </w:tc>
        <w:tc>
          <w:tcPr>
            <w:tcW w:w="4508" w:type="dxa"/>
            <w:tcBorders>
              <w:top w:val="single" w:sz="4" w:space="0" w:color="auto"/>
            </w:tcBorders>
          </w:tcPr>
          <w:p w14:paraId="64B25E65" w14:textId="479EBFB1" w:rsidR="00DD0E99" w:rsidRDefault="00DD0E99" w:rsidP="00DD0E99">
            <w:pPr>
              <w:jc w:val="center"/>
            </w:pPr>
            <w:r>
              <w:t>názov spoločnosti</w:t>
            </w:r>
          </w:p>
        </w:tc>
      </w:tr>
      <w:tr w:rsidR="00DD0E99" w14:paraId="09537FDC" w14:textId="77777777" w:rsidTr="00DD0E99">
        <w:tc>
          <w:tcPr>
            <w:tcW w:w="4508" w:type="dxa"/>
          </w:tcPr>
          <w:p w14:paraId="01FF5537" w14:textId="77777777" w:rsidR="00DD0E99" w:rsidRDefault="00DD0E99" w:rsidP="00DD0E99">
            <w:pPr>
              <w:jc w:val="both"/>
            </w:pPr>
          </w:p>
        </w:tc>
        <w:tc>
          <w:tcPr>
            <w:tcW w:w="4508" w:type="dxa"/>
          </w:tcPr>
          <w:p w14:paraId="3B74C26C" w14:textId="039546FF" w:rsidR="00DD0E99" w:rsidRDefault="00DD0E99" w:rsidP="00DD0E99">
            <w:pPr>
              <w:jc w:val="center"/>
            </w:pPr>
            <w:r>
              <w:t>meno konateľa</w:t>
            </w:r>
          </w:p>
        </w:tc>
      </w:tr>
      <w:tr w:rsidR="00DD0E99" w14:paraId="6A6958C7" w14:textId="77777777" w:rsidTr="00DD0E99">
        <w:tc>
          <w:tcPr>
            <w:tcW w:w="4508" w:type="dxa"/>
          </w:tcPr>
          <w:p w14:paraId="0A97C321" w14:textId="77777777" w:rsidR="00DD0E99" w:rsidRDefault="00DD0E99" w:rsidP="00DD0E99">
            <w:pPr>
              <w:jc w:val="both"/>
            </w:pPr>
          </w:p>
        </w:tc>
        <w:tc>
          <w:tcPr>
            <w:tcW w:w="4508" w:type="dxa"/>
          </w:tcPr>
          <w:p w14:paraId="7B258B99" w14:textId="77777777" w:rsidR="00DD0E99" w:rsidRDefault="00DD0E99" w:rsidP="00DD0E99">
            <w:pPr>
              <w:jc w:val="center"/>
            </w:pPr>
          </w:p>
        </w:tc>
      </w:tr>
      <w:tr w:rsidR="00DD0E99" w14:paraId="43CF7F11" w14:textId="77777777" w:rsidTr="00DD0E99">
        <w:tc>
          <w:tcPr>
            <w:tcW w:w="4508" w:type="dxa"/>
          </w:tcPr>
          <w:p w14:paraId="6C4CBD63" w14:textId="6BEE71DC" w:rsidR="00DD0E99" w:rsidRDefault="00DD0E99" w:rsidP="00DD0E99">
            <w:pPr>
              <w:jc w:val="both"/>
            </w:pPr>
            <w:r>
              <w:t xml:space="preserve">V </w:t>
            </w:r>
            <w:r w:rsidR="0029239D">
              <w:t>............................</w:t>
            </w:r>
            <w:r>
              <w:t xml:space="preserve">, </w:t>
            </w:r>
          </w:p>
        </w:tc>
        <w:tc>
          <w:tcPr>
            <w:tcW w:w="4508" w:type="dxa"/>
          </w:tcPr>
          <w:p w14:paraId="570A5E46" w14:textId="77777777" w:rsidR="00DD0E99" w:rsidRDefault="00DD0E99" w:rsidP="00DD0E99">
            <w:pPr>
              <w:jc w:val="center"/>
            </w:pPr>
          </w:p>
        </w:tc>
      </w:tr>
      <w:tr w:rsidR="00DD0E99" w14:paraId="77EDDFA3" w14:textId="77777777" w:rsidTr="00DD0E99">
        <w:tc>
          <w:tcPr>
            <w:tcW w:w="4508" w:type="dxa"/>
          </w:tcPr>
          <w:p w14:paraId="0E1F1AD1" w14:textId="2C721003" w:rsidR="00DD0E99" w:rsidRDefault="00DD0E99" w:rsidP="00DD0E99">
            <w:pPr>
              <w:jc w:val="both"/>
            </w:pPr>
          </w:p>
        </w:tc>
        <w:tc>
          <w:tcPr>
            <w:tcW w:w="4508" w:type="dxa"/>
          </w:tcPr>
          <w:p w14:paraId="5A5487E2" w14:textId="77777777" w:rsidR="00DD0E99" w:rsidRDefault="00DD0E99" w:rsidP="00DD0E99">
            <w:pPr>
              <w:jc w:val="center"/>
            </w:pPr>
          </w:p>
        </w:tc>
      </w:tr>
      <w:tr w:rsidR="00DD0E99" w14:paraId="404BDA7F" w14:textId="77777777" w:rsidTr="00DD0E99">
        <w:tc>
          <w:tcPr>
            <w:tcW w:w="4508" w:type="dxa"/>
          </w:tcPr>
          <w:p w14:paraId="757C6DB1" w14:textId="0724C193" w:rsidR="00DD0E99" w:rsidRPr="00DD0E99" w:rsidRDefault="00DD0E99" w:rsidP="00DD0E99">
            <w:pPr>
              <w:jc w:val="both"/>
              <w:rPr>
                <w:b/>
                <w:bCs/>
              </w:rPr>
            </w:pPr>
            <w:r w:rsidRPr="00DD0E99">
              <w:rPr>
                <w:b/>
                <w:bCs/>
              </w:rPr>
              <w:t>Objednávateľ :</w:t>
            </w:r>
          </w:p>
        </w:tc>
        <w:tc>
          <w:tcPr>
            <w:tcW w:w="4508" w:type="dxa"/>
            <w:tcBorders>
              <w:bottom w:val="single" w:sz="4" w:space="0" w:color="auto"/>
            </w:tcBorders>
          </w:tcPr>
          <w:p w14:paraId="4189032E" w14:textId="77777777" w:rsidR="00DD0E99" w:rsidRDefault="00DD0E99" w:rsidP="00DD0E99">
            <w:pPr>
              <w:jc w:val="center"/>
            </w:pPr>
          </w:p>
        </w:tc>
      </w:tr>
      <w:tr w:rsidR="00DD0E99" w14:paraId="0EF57DD6" w14:textId="77777777" w:rsidTr="00DD0E99">
        <w:tc>
          <w:tcPr>
            <w:tcW w:w="4508" w:type="dxa"/>
          </w:tcPr>
          <w:p w14:paraId="33DC3D54" w14:textId="77777777" w:rsidR="00DD0E99" w:rsidRPr="00DD0E99" w:rsidRDefault="00DD0E99" w:rsidP="00DD0E99">
            <w:pPr>
              <w:jc w:val="both"/>
              <w:rPr>
                <w:b/>
                <w:bCs/>
              </w:rPr>
            </w:pPr>
          </w:p>
        </w:tc>
        <w:tc>
          <w:tcPr>
            <w:tcW w:w="4508" w:type="dxa"/>
            <w:tcBorders>
              <w:top w:val="single" w:sz="4" w:space="0" w:color="auto"/>
            </w:tcBorders>
          </w:tcPr>
          <w:p w14:paraId="2329A040" w14:textId="5BC9B752" w:rsidR="00DD0E99" w:rsidRDefault="00DD0E99" w:rsidP="00DD0E99">
            <w:pPr>
              <w:jc w:val="center"/>
            </w:pPr>
            <w:r>
              <w:t>Banskobystrický samosprávny kraj</w:t>
            </w:r>
          </w:p>
        </w:tc>
      </w:tr>
      <w:tr w:rsidR="00DD0E99" w14:paraId="749FB548" w14:textId="77777777" w:rsidTr="00DD0E99">
        <w:tc>
          <w:tcPr>
            <w:tcW w:w="4508" w:type="dxa"/>
          </w:tcPr>
          <w:p w14:paraId="10467AD6" w14:textId="77777777" w:rsidR="00DD0E99" w:rsidRPr="00DD0E99" w:rsidRDefault="00DD0E99" w:rsidP="00DD0E99">
            <w:pPr>
              <w:jc w:val="both"/>
              <w:rPr>
                <w:b/>
                <w:bCs/>
              </w:rPr>
            </w:pPr>
          </w:p>
        </w:tc>
        <w:tc>
          <w:tcPr>
            <w:tcW w:w="4508" w:type="dxa"/>
          </w:tcPr>
          <w:p w14:paraId="7AE314BE" w14:textId="7454D0C7" w:rsidR="00DD0E99" w:rsidRDefault="00DD0E99" w:rsidP="00DD0E99">
            <w:pPr>
              <w:jc w:val="center"/>
            </w:pPr>
            <w:r>
              <w:t>Mg. Ondrej Lunter, predseda</w:t>
            </w:r>
          </w:p>
        </w:tc>
      </w:tr>
      <w:tr w:rsidR="00DD0E99" w14:paraId="7B068E81" w14:textId="77777777" w:rsidTr="00DD0E99">
        <w:tc>
          <w:tcPr>
            <w:tcW w:w="4508" w:type="dxa"/>
          </w:tcPr>
          <w:p w14:paraId="34C29CE6" w14:textId="77777777" w:rsidR="00DD0E99" w:rsidRPr="00DD0E99" w:rsidRDefault="00DD0E99" w:rsidP="00DD0E99">
            <w:pPr>
              <w:jc w:val="both"/>
              <w:rPr>
                <w:b/>
                <w:bCs/>
              </w:rPr>
            </w:pPr>
          </w:p>
        </w:tc>
        <w:tc>
          <w:tcPr>
            <w:tcW w:w="4508" w:type="dxa"/>
          </w:tcPr>
          <w:p w14:paraId="2909E0EC" w14:textId="77777777" w:rsidR="00DD0E99" w:rsidRDefault="00DD0E99" w:rsidP="00DD0E99">
            <w:pPr>
              <w:jc w:val="center"/>
            </w:pPr>
          </w:p>
        </w:tc>
      </w:tr>
      <w:tr w:rsidR="00DD0E99" w14:paraId="3DA6EC9E" w14:textId="77777777" w:rsidTr="00DD0E99">
        <w:tc>
          <w:tcPr>
            <w:tcW w:w="4508" w:type="dxa"/>
          </w:tcPr>
          <w:p w14:paraId="26D300CF" w14:textId="4D86433D" w:rsidR="00DD0E99" w:rsidRPr="00DD0E99" w:rsidRDefault="00DD0E99" w:rsidP="00DD0E99">
            <w:pPr>
              <w:jc w:val="both"/>
            </w:pPr>
            <w:r w:rsidRPr="00DD0E99">
              <w:t>V Banskej Bystrici</w:t>
            </w:r>
            <w:r>
              <w:t xml:space="preserve">, </w:t>
            </w:r>
          </w:p>
        </w:tc>
        <w:tc>
          <w:tcPr>
            <w:tcW w:w="4508" w:type="dxa"/>
          </w:tcPr>
          <w:p w14:paraId="07D2D0F5" w14:textId="77777777" w:rsidR="00DD0E99" w:rsidRDefault="00DD0E99" w:rsidP="00DD0E99">
            <w:pPr>
              <w:jc w:val="center"/>
            </w:pPr>
          </w:p>
        </w:tc>
      </w:tr>
    </w:tbl>
    <w:p w14:paraId="28D21BA7" w14:textId="77777777" w:rsidR="00007F2E" w:rsidRDefault="00007F2E" w:rsidP="005E1ECD">
      <w:pPr>
        <w:jc w:val="both"/>
      </w:pPr>
    </w:p>
    <w:p w14:paraId="3C2B4127" w14:textId="77777777" w:rsidR="001C5F6A" w:rsidRDefault="001C5F6A" w:rsidP="005E1ECD">
      <w:pPr>
        <w:spacing w:line="259" w:lineRule="auto"/>
        <w:jc w:val="both"/>
      </w:pPr>
      <w:r>
        <w:br w:type="page"/>
      </w:r>
    </w:p>
    <w:p w14:paraId="5FAD338F" w14:textId="7DAD4C91" w:rsidR="00007F2E" w:rsidRPr="00C50FC4" w:rsidRDefault="00007F2E" w:rsidP="00541BAA">
      <w:pPr>
        <w:jc w:val="right"/>
        <w:rPr>
          <w:b/>
          <w:bCs/>
        </w:rPr>
      </w:pPr>
      <w:r w:rsidRPr="00C50FC4">
        <w:rPr>
          <w:b/>
          <w:bCs/>
        </w:rPr>
        <w:t>Prí</w:t>
      </w:r>
      <w:r w:rsidR="00FF4C19" w:rsidRPr="00C50FC4">
        <w:rPr>
          <w:b/>
          <w:bCs/>
        </w:rPr>
        <w:t>l</w:t>
      </w:r>
      <w:r w:rsidRPr="00C50FC4">
        <w:rPr>
          <w:b/>
          <w:bCs/>
        </w:rPr>
        <w:t xml:space="preserve">oha č. 1 </w:t>
      </w:r>
      <w:r w:rsidR="00D3257F" w:rsidRPr="00C50FC4">
        <w:rPr>
          <w:b/>
          <w:bCs/>
        </w:rPr>
        <w:t>– Podrobná špecifikácia predmetu zmluvy</w:t>
      </w:r>
    </w:p>
    <w:p w14:paraId="4B1A300B" w14:textId="77777777" w:rsidR="002B642E" w:rsidRDefault="002B642E" w:rsidP="002B642E">
      <w:pPr>
        <w:pStyle w:val="Nadpis3"/>
        <w:jc w:val="both"/>
      </w:pPr>
      <w:r>
        <w:t>Opis existujúceho stavu:</w:t>
      </w:r>
    </w:p>
    <w:p w14:paraId="46B2056A" w14:textId="77777777" w:rsidR="002B642E" w:rsidRPr="00366FBC" w:rsidRDefault="002B642E" w:rsidP="002B642E">
      <w:pPr>
        <w:jc w:val="both"/>
        <w:rPr>
          <w:rFonts w:cstheme="minorHAnsi"/>
        </w:rPr>
      </w:pPr>
      <w:r>
        <w:rPr>
          <w:rFonts w:cstheme="minorHAnsi"/>
        </w:rPr>
        <w:t>Banskobystrický samosprávny kraj (ďalej len BBSK)</w:t>
      </w:r>
      <w:r w:rsidRPr="00366FBC">
        <w:rPr>
          <w:rFonts w:cstheme="minorHAnsi"/>
        </w:rPr>
        <w:t xml:space="preserve">  prevádzkuje Dielo na platforme </w:t>
      </w:r>
      <w:r w:rsidRPr="001E341B">
        <w:rPr>
          <w:rFonts w:cstheme="minorHAnsi"/>
          <w:b/>
          <w:bCs/>
        </w:rPr>
        <w:t>October CMS</w:t>
      </w:r>
      <w:r w:rsidRPr="00366FBC">
        <w:rPr>
          <w:rFonts w:cstheme="minorHAnsi"/>
        </w:rPr>
        <w:t xml:space="preserve"> verzia 2.2.35 prostredníctvom troch VPS (2x produkcia, 1x staging) od aktuálneho dodávateľa server-hostingu.  </w:t>
      </w:r>
    </w:p>
    <w:p w14:paraId="3686912B" w14:textId="77777777" w:rsidR="002B642E" w:rsidRDefault="002B642E" w:rsidP="002B642E">
      <w:pPr>
        <w:jc w:val="both"/>
        <w:rPr>
          <w:rFonts w:cstheme="minorHAnsi"/>
        </w:rPr>
      </w:pPr>
      <w:r w:rsidRPr="00366FBC">
        <w:rPr>
          <w:rFonts w:cstheme="minorHAnsi"/>
        </w:rPr>
        <w:t xml:space="preserve">V rámci údržby a rozvoja Diela BBSK plánuje prechod na novšiu verziu October CMS v3+ a tiež implementáciu rôznych požiadaviek vyplývajúcich z prevádzkovania webového sídla alebo nových potrieb BBSK. </w:t>
      </w:r>
    </w:p>
    <w:p w14:paraId="637BFA68" w14:textId="74C46031" w:rsidR="002B642E" w:rsidRPr="00D86EFB" w:rsidRDefault="002B642E" w:rsidP="002B642E">
      <w:pPr>
        <w:spacing w:after="0"/>
        <w:jc w:val="both"/>
        <w:rPr>
          <w:rFonts w:cstheme="minorHAnsi"/>
        </w:rPr>
      </w:pPr>
      <w:r w:rsidRPr="00366FBC">
        <w:rPr>
          <w:rFonts w:cstheme="minorHAnsi"/>
        </w:rPr>
        <w:t xml:space="preserve">Nižšie uvádzame niektoré </w:t>
      </w:r>
      <w:r w:rsidRPr="00D86EFB">
        <w:rPr>
          <w:rFonts w:cstheme="minorHAnsi"/>
        </w:rPr>
        <w:t xml:space="preserve">z budúcich </w:t>
      </w:r>
      <w:r>
        <w:rPr>
          <w:rFonts w:cstheme="minorHAnsi"/>
        </w:rPr>
        <w:t xml:space="preserve">možných </w:t>
      </w:r>
      <w:r w:rsidRPr="00D86EFB">
        <w:rPr>
          <w:rFonts w:cstheme="minorHAnsi"/>
        </w:rPr>
        <w:t>požiadaviek BBSK: </w:t>
      </w:r>
    </w:p>
    <w:p w14:paraId="4039554D" w14:textId="77777777" w:rsidR="008B4D41" w:rsidRPr="004F5A6B" w:rsidRDefault="008B4D41" w:rsidP="008B4D41">
      <w:pPr>
        <w:pStyle w:val="Odsekzoznamu"/>
        <w:numPr>
          <w:ilvl w:val="0"/>
          <w:numId w:val="40"/>
        </w:numPr>
        <w:spacing w:after="0"/>
        <w:contextualSpacing w:val="0"/>
        <w:jc w:val="both"/>
      </w:pPr>
      <w:r w:rsidRPr="004F5A6B">
        <w:t>Dopracovanie modulu pre Zastupiteľstvo / Uznesenia / Poslanci</w:t>
      </w:r>
    </w:p>
    <w:p w14:paraId="728A463C" w14:textId="77777777" w:rsidR="008B4D41" w:rsidRDefault="008B4D41" w:rsidP="008B4D41">
      <w:pPr>
        <w:pStyle w:val="Odsekzoznamu"/>
        <w:numPr>
          <w:ilvl w:val="0"/>
          <w:numId w:val="40"/>
        </w:numPr>
        <w:spacing w:after="0"/>
        <w:contextualSpacing w:val="0"/>
        <w:jc w:val="both"/>
      </w:pPr>
      <w:r w:rsidRPr="004F5A6B">
        <w:t>Import zmlúv publikovaných na pôvodnom</w:t>
      </w:r>
      <w:r>
        <w:t xml:space="preserve"> webe BBSK do  31.3.2023 vrátane príloh</w:t>
      </w:r>
    </w:p>
    <w:p w14:paraId="59E772B4" w14:textId="173B793D" w:rsidR="003A1EF0" w:rsidRDefault="003A1EF0" w:rsidP="008B4D41">
      <w:pPr>
        <w:pStyle w:val="Odsekzoznamu"/>
        <w:numPr>
          <w:ilvl w:val="0"/>
          <w:numId w:val="40"/>
        </w:numPr>
        <w:spacing w:after="0"/>
        <w:contextualSpacing w:val="0"/>
        <w:jc w:val="both"/>
      </w:pPr>
      <w:r>
        <w:t>Zmenu typu poľa hodnoty</w:t>
      </w:r>
      <w:r w:rsidR="003723B4">
        <w:t xml:space="preserve"> (sumy) zverejnených faktúr, zmlúv, objednávok z CHR na NUMERIC</w:t>
      </w:r>
    </w:p>
    <w:p w14:paraId="3DB54EC7" w14:textId="77777777" w:rsidR="008B4D41" w:rsidRDefault="008B4D41" w:rsidP="008B4D41">
      <w:pPr>
        <w:pStyle w:val="Odsekzoznamu"/>
        <w:numPr>
          <w:ilvl w:val="0"/>
          <w:numId w:val="40"/>
        </w:numPr>
        <w:spacing w:after="0"/>
        <w:contextualSpacing w:val="0"/>
        <w:jc w:val="both"/>
      </w:pPr>
      <w:r>
        <w:t>Vytvorenie zobrazenia kategorizovaných zoznamov podľa požiadaviek Obstarávateľa</w:t>
      </w:r>
    </w:p>
    <w:p w14:paraId="48B76B2D" w14:textId="2884EA97" w:rsidR="002B642E" w:rsidRPr="00D86EFB" w:rsidRDefault="002B642E" w:rsidP="002B642E">
      <w:pPr>
        <w:pStyle w:val="Odsekzoznamu"/>
        <w:numPr>
          <w:ilvl w:val="0"/>
          <w:numId w:val="40"/>
        </w:numPr>
        <w:spacing w:after="0"/>
        <w:contextualSpacing w:val="0"/>
        <w:jc w:val="both"/>
        <w:rPr>
          <w:rFonts w:cstheme="minorHAnsi"/>
        </w:rPr>
      </w:pPr>
      <w:r w:rsidRPr="00D86EFB">
        <w:rPr>
          <w:rFonts w:cstheme="minorHAnsi"/>
        </w:rPr>
        <w:t>Implementácia fulltextového vyhľadávača (indexera, napr. ElasticSearch) do rôznych funkcionalít, napr. evidencie dokumentov, udalostí, aktualít a pod. </w:t>
      </w:r>
    </w:p>
    <w:p w14:paraId="3F9780A1" w14:textId="77777777" w:rsidR="002B642E" w:rsidRPr="00D86EFB" w:rsidRDefault="002B642E" w:rsidP="002B642E">
      <w:pPr>
        <w:pStyle w:val="Odsekzoznamu"/>
        <w:numPr>
          <w:ilvl w:val="0"/>
          <w:numId w:val="40"/>
        </w:numPr>
        <w:spacing w:after="0"/>
        <w:contextualSpacing w:val="0"/>
        <w:jc w:val="both"/>
        <w:rPr>
          <w:rFonts w:cstheme="minorHAnsi"/>
        </w:rPr>
      </w:pPr>
      <w:r w:rsidRPr="00D86EFB">
        <w:rPr>
          <w:rFonts w:cstheme="minorHAnsi"/>
        </w:rPr>
        <w:t>Zapracovávanie rôznych SEO, UX, WCAG zmien vyplývajúcich z príslušných  auditov </w:t>
      </w:r>
    </w:p>
    <w:p w14:paraId="322E6DD1" w14:textId="77777777" w:rsidR="002B642E" w:rsidRPr="004F5A6B" w:rsidRDefault="002B642E" w:rsidP="002B642E">
      <w:pPr>
        <w:pStyle w:val="Odsekzoznamu"/>
        <w:numPr>
          <w:ilvl w:val="0"/>
          <w:numId w:val="40"/>
        </w:numPr>
        <w:spacing w:after="0"/>
        <w:contextualSpacing w:val="0"/>
        <w:jc w:val="both"/>
        <w:rPr>
          <w:rFonts w:cstheme="minorHAnsi"/>
        </w:rPr>
      </w:pPr>
      <w:r w:rsidRPr="00D86EFB">
        <w:rPr>
          <w:rFonts w:cstheme="minorHAnsi"/>
        </w:rPr>
        <w:t xml:space="preserve">Implementácia </w:t>
      </w:r>
      <w:r w:rsidRPr="004F5A6B">
        <w:rPr>
          <w:rFonts w:cstheme="minorHAnsi"/>
        </w:rPr>
        <w:t>frontedového kešovania (napr. Varnish) pre zrýchlenie generovania stránok, resp. lepšie zvládanie špičiek organickej návštevnosti ako aj návštevnosti crowlerov </w:t>
      </w:r>
    </w:p>
    <w:p w14:paraId="3A37AFC9" w14:textId="77777777" w:rsidR="002B642E" w:rsidRPr="004F5A6B" w:rsidRDefault="002B642E" w:rsidP="002B642E">
      <w:pPr>
        <w:pStyle w:val="Odsekzoznamu"/>
        <w:numPr>
          <w:ilvl w:val="0"/>
          <w:numId w:val="40"/>
        </w:numPr>
        <w:spacing w:after="0"/>
        <w:contextualSpacing w:val="0"/>
        <w:jc w:val="both"/>
        <w:rPr>
          <w:rFonts w:cstheme="minorHAnsi"/>
        </w:rPr>
      </w:pPr>
      <w:r w:rsidRPr="004F5A6B">
        <w:rPr>
          <w:rFonts w:cstheme="minorHAnsi"/>
        </w:rPr>
        <w:t>Integrácia LDAP služby pre správu požívateľov CMS </w:t>
      </w:r>
    </w:p>
    <w:p w14:paraId="055F8917" w14:textId="77777777" w:rsidR="002B642E" w:rsidRPr="004F5A6B" w:rsidRDefault="002B642E" w:rsidP="002B642E">
      <w:pPr>
        <w:pStyle w:val="Odsekzoznamu"/>
        <w:numPr>
          <w:ilvl w:val="0"/>
          <w:numId w:val="40"/>
        </w:numPr>
        <w:spacing w:after="0"/>
        <w:contextualSpacing w:val="0"/>
        <w:jc w:val="both"/>
      </w:pPr>
      <w:r w:rsidRPr="004F5A6B">
        <w:rPr>
          <w:rFonts w:cstheme="minorHAnsi"/>
        </w:rPr>
        <w:t>Vykonanie školenia pre tzv. power users, ktorí budú následne školiť ostatných používateľov </w:t>
      </w:r>
    </w:p>
    <w:p w14:paraId="0E199EB4" w14:textId="77777777" w:rsidR="00BA1F6A" w:rsidRPr="00D86EFB" w:rsidRDefault="00BA1F6A" w:rsidP="00BA1F6A">
      <w:pPr>
        <w:pStyle w:val="Odsekzoznamu"/>
        <w:numPr>
          <w:ilvl w:val="0"/>
          <w:numId w:val="40"/>
        </w:numPr>
        <w:spacing w:after="0"/>
        <w:contextualSpacing w:val="0"/>
        <w:jc w:val="both"/>
        <w:rPr>
          <w:rFonts w:cstheme="minorHAnsi"/>
        </w:rPr>
      </w:pPr>
      <w:r w:rsidRPr="00D86EFB">
        <w:rPr>
          <w:rFonts w:cstheme="minorHAnsi"/>
        </w:rPr>
        <w:t>Implementácia automatizovaného CI/CD pre efektívne a bezproblémové nasadzovanie releasov a hotfixov </w:t>
      </w:r>
    </w:p>
    <w:p w14:paraId="21BEAE1D" w14:textId="28909708" w:rsidR="002B642E" w:rsidRPr="00D86EFB" w:rsidRDefault="002B642E" w:rsidP="002B642E">
      <w:pPr>
        <w:pStyle w:val="Odsekzoznamu"/>
        <w:numPr>
          <w:ilvl w:val="0"/>
          <w:numId w:val="40"/>
        </w:numPr>
        <w:spacing w:after="0"/>
        <w:contextualSpacing w:val="0"/>
        <w:jc w:val="both"/>
        <w:rPr>
          <w:rFonts w:cstheme="minorHAnsi"/>
        </w:rPr>
      </w:pPr>
      <w:r w:rsidRPr="00D86EFB">
        <w:rPr>
          <w:rFonts w:cstheme="minorHAnsi"/>
        </w:rPr>
        <w:t>Vypracovanie komplexnej používateľskej dokumentácie k CMS pre jednotlivé role používateľov </w:t>
      </w:r>
    </w:p>
    <w:p w14:paraId="1AEDF08D" w14:textId="77777777" w:rsidR="002B642E" w:rsidRDefault="002B642E" w:rsidP="0029239D">
      <w:pPr>
        <w:pStyle w:val="Odsekzoznamu"/>
        <w:spacing w:after="0"/>
        <w:contextualSpacing w:val="0"/>
        <w:jc w:val="both"/>
      </w:pPr>
    </w:p>
    <w:p w14:paraId="129FEE43" w14:textId="5838C9EB" w:rsidR="00007F2E" w:rsidRDefault="00D3257F" w:rsidP="008D15ED">
      <w:pPr>
        <w:pStyle w:val="Nadpis3"/>
        <w:jc w:val="both"/>
      </w:pPr>
      <w:r>
        <w:t>Technická a konzultačná podpora v rozsahu chýb spôsobených Poskytovateľom</w:t>
      </w:r>
      <w:r w:rsidR="00CB02ED">
        <w:t xml:space="preserve"> </w:t>
      </w:r>
      <w:r w:rsidR="007568E6">
        <w:t xml:space="preserve">podľa </w:t>
      </w:r>
      <w:r w:rsidR="00CB02ED">
        <w:t>čl.</w:t>
      </w:r>
      <w:r w:rsidR="00620419">
        <w:t xml:space="preserve"> II</w:t>
      </w:r>
      <w:r w:rsidR="00CB02ED">
        <w:t xml:space="preserve"> </w:t>
      </w:r>
      <w:r w:rsidR="00620419">
        <w:t>bod</w:t>
      </w:r>
      <w:r w:rsidR="00752EB2">
        <w:t xml:space="preserve"> </w:t>
      </w:r>
      <w:r w:rsidR="00CB02ED">
        <w:t>2.2</w:t>
      </w:r>
      <w:r w:rsidR="007568E6">
        <w:t>.</w:t>
      </w:r>
      <w:r w:rsidR="00CB02ED">
        <w:t xml:space="preserve"> </w:t>
      </w:r>
      <w:r w:rsidR="00620419">
        <w:t>písm.</w:t>
      </w:r>
      <w:r w:rsidR="00B64089">
        <w:t xml:space="preserve"> </w:t>
      </w:r>
      <w:r w:rsidR="00CB02ED">
        <w:t>a)</w:t>
      </w:r>
      <w:r w:rsidR="007568E6">
        <w:t xml:space="preserve"> Zmluvy</w:t>
      </w:r>
    </w:p>
    <w:p w14:paraId="2C736E30" w14:textId="2B187F27" w:rsidR="000724A7" w:rsidRDefault="00775ECA" w:rsidP="008407CB">
      <w:pPr>
        <w:jc w:val="both"/>
      </w:pPr>
      <w:r>
        <w:t xml:space="preserve">Predmetom tejto služby </w:t>
      </w:r>
      <w:r w:rsidR="009A18B7">
        <w:t xml:space="preserve">je najmä záväzok Poskytovateľa odstraňovať </w:t>
      </w:r>
      <w:r w:rsidR="00612602">
        <w:t xml:space="preserve">rôzne </w:t>
      </w:r>
      <w:r w:rsidR="000724A7">
        <w:t xml:space="preserve">napr. technické </w:t>
      </w:r>
      <w:r w:rsidR="00B93BD1">
        <w:t>problémy, ktorými</w:t>
      </w:r>
      <w:r w:rsidR="000724A7">
        <w:t xml:space="preserve"> </w:t>
      </w:r>
      <w:r w:rsidR="00AA40B4">
        <w:t>je</w:t>
      </w:r>
      <w:r w:rsidR="000724A7">
        <w:t xml:space="preserve"> nesprávne zobrazovanie webstránky </w:t>
      </w:r>
      <w:hyperlink r:id="rId23" w:history="1">
        <w:r w:rsidR="000724A7" w:rsidRPr="00DF3FFA">
          <w:rPr>
            <w:rStyle w:val="Hypertextovprepojenie"/>
          </w:rPr>
          <w:t>www.bbsk.sk</w:t>
        </w:r>
      </w:hyperlink>
      <w:r w:rsidR="000724A7">
        <w:t>, pomalé načítavanie stránky, nečitateľný text alebo obrázok</w:t>
      </w:r>
      <w:r w:rsidR="005E3CFF">
        <w:t>, nesprávne zobrazené časti webstránky www.bbsk.sk</w:t>
      </w:r>
      <w:r w:rsidR="000724A7">
        <w:t>.</w:t>
      </w:r>
    </w:p>
    <w:p w14:paraId="55DF2D77" w14:textId="1D4F0ABF" w:rsidR="00305E90" w:rsidRDefault="00305E90" w:rsidP="008D15ED">
      <w:pPr>
        <w:pStyle w:val="Nadpis3"/>
        <w:jc w:val="both"/>
      </w:pPr>
      <w:r>
        <w:t xml:space="preserve">Proaktívna technická a konzultačná podpora k serverovému prostrediu webstránky </w:t>
      </w:r>
      <w:hyperlink r:id="rId24" w:history="1">
        <w:r w:rsidR="00EA6CCF" w:rsidRPr="00DF3FFA">
          <w:rPr>
            <w:rStyle w:val="Hypertextovprepojenie"/>
          </w:rPr>
          <w:t>www.bbsk.sk</w:t>
        </w:r>
      </w:hyperlink>
      <w:r w:rsidR="00EA6CCF">
        <w:t xml:space="preserve"> </w:t>
      </w:r>
      <w:r w:rsidR="00BF7D2B">
        <w:t xml:space="preserve"> podľa </w:t>
      </w:r>
      <w:r>
        <w:t>čl.</w:t>
      </w:r>
      <w:r w:rsidR="00B64089">
        <w:t xml:space="preserve"> II bod</w:t>
      </w:r>
      <w:r>
        <w:t xml:space="preserve"> 2.2,</w:t>
      </w:r>
      <w:r w:rsidR="00BF7D2B">
        <w:t>.</w:t>
      </w:r>
      <w:r>
        <w:t xml:space="preserve"> </w:t>
      </w:r>
      <w:r w:rsidR="00B64089">
        <w:t xml:space="preserve">písm. </w:t>
      </w:r>
      <w:r>
        <w:t>b)</w:t>
      </w:r>
      <w:r w:rsidR="00BF7D2B">
        <w:t xml:space="preserve"> Zmluvy</w:t>
      </w:r>
    </w:p>
    <w:p w14:paraId="4E55F365" w14:textId="042D33CF" w:rsidR="0002106C" w:rsidRDefault="005E3CFF" w:rsidP="008D15ED">
      <w:pPr>
        <w:jc w:val="both"/>
      </w:pPr>
      <w:r>
        <w:t xml:space="preserve">Poskytovateľ sa zaväzuje poskytovať </w:t>
      </w:r>
      <w:r w:rsidR="00CA7EA8">
        <w:t xml:space="preserve">proaktívnu </w:t>
      </w:r>
      <w:r w:rsidR="006B2176">
        <w:t xml:space="preserve">technickú a konzultačnú </w:t>
      </w:r>
      <w:r w:rsidR="007A74CE">
        <w:t>podp</w:t>
      </w:r>
      <w:r w:rsidR="00C869A7">
        <w:t>oru k</w:t>
      </w:r>
      <w:r w:rsidR="00A27FC9">
        <w:t> prostrediu</w:t>
      </w:r>
      <w:r w:rsidR="00A22E3D">
        <w:t xml:space="preserve"> webstránky</w:t>
      </w:r>
      <w:r w:rsidR="007A74CE">
        <w:t xml:space="preserve"> </w:t>
      </w:r>
      <w:hyperlink r:id="rId25" w:history="1">
        <w:r w:rsidR="00597DFA" w:rsidRPr="00DF3FFA">
          <w:rPr>
            <w:rStyle w:val="Hypertextovprepojenie"/>
          </w:rPr>
          <w:t>www.bbsk.sk</w:t>
        </w:r>
      </w:hyperlink>
      <w:r w:rsidR="00CA7EA8">
        <w:t xml:space="preserve"> </w:t>
      </w:r>
      <w:r w:rsidR="0002106C">
        <w:t xml:space="preserve">v rozsahu 4 hod/mesačne. </w:t>
      </w:r>
    </w:p>
    <w:p w14:paraId="61BB65DD" w14:textId="61064F30" w:rsidR="0002106C" w:rsidRDefault="002B40A8" w:rsidP="008407CB">
      <w:pPr>
        <w:pStyle w:val="Odsekzoznamu"/>
        <w:numPr>
          <w:ilvl w:val="0"/>
          <w:numId w:val="38"/>
        </w:numPr>
        <w:jc w:val="both"/>
      </w:pPr>
      <w:r>
        <w:t>Proaktívne činnosti:</w:t>
      </w:r>
      <w:r w:rsidR="005A3944">
        <w:t xml:space="preserve"> </w:t>
      </w:r>
      <w:r w:rsidR="0002106C">
        <w:t xml:space="preserve">Údržba a správa OS Linux serverov (app a static server) </w:t>
      </w:r>
    </w:p>
    <w:p w14:paraId="6D3FCC0A" w14:textId="77777777" w:rsidR="0002106C" w:rsidRDefault="0002106C" w:rsidP="008407CB">
      <w:pPr>
        <w:pStyle w:val="Odsekzoznamu"/>
        <w:numPr>
          <w:ilvl w:val="1"/>
          <w:numId w:val="22"/>
        </w:numPr>
        <w:jc w:val="both"/>
      </w:pPr>
      <w:r>
        <w:t xml:space="preserve">zálohovanie konfigurácií a údajov z file systému, napr. app resources, </w:t>
      </w:r>
    </w:p>
    <w:p w14:paraId="27B9B80D" w14:textId="1B843D01" w:rsidR="0002106C" w:rsidRDefault="0002106C" w:rsidP="008407CB">
      <w:pPr>
        <w:pStyle w:val="Odsekzoznamu"/>
        <w:numPr>
          <w:ilvl w:val="0"/>
          <w:numId w:val="38"/>
        </w:numPr>
        <w:jc w:val="both"/>
      </w:pPr>
      <w:r>
        <w:t xml:space="preserve">riešenie nahlásených prevádzkových problémov v režime SLA standard. Údržba a správa HTTP serverov (Nginx server na app a static serveri) </w:t>
      </w:r>
    </w:p>
    <w:p w14:paraId="1AD687B8" w14:textId="77777777" w:rsidR="0002106C" w:rsidRDefault="0002106C" w:rsidP="008407CB">
      <w:pPr>
        <w:pStyle w:val="Odsekzoznamu"/>
        <w:numPr>
          <w:ilvl w:val="1"/>
          <w:numId w:val="22"/>
        </w:numPr>
        <w:jc w:val="both"/>
      </w:pPr>
      <w:r>
        <w:t xml:space="preserve">zálohovanie konfigurácií, </w:t>
      </w:r>
    </w:p>
    <w:p w14:paraId="1F64D209" w14:textId="79F9FA83" w:rsidR="0002106C" w:rsidRDefault="0002106C" w:rsidP="008407CB">
      <w:pPr>
        <w:pStyle w:val="Odsekzoznamu"/>
        <w:numPr>
          <w:ilvl w:val="0"/>
          <w:numId w:val="38"/>
        </w:numPr>
        <w:jc w:val="both"/>
      </w:pPr>
      <w:r>
        <w:t xml:space="preserve">riešenie nahlásených prevádzkových problémov v režime SLA standard. Údržba a správa DBMS MySQL na app serveri </w:t>
      </w:r>
    </w:p>
    <w:p w14:paraId="79DA5458" w14:textId="77777777" w:rsidR="0002106C" w:rsidRDefault="0002106C" w:rsidP="008407CB">
      <w:pPr>
        <w:pStyle w:val="Odsekzoznamu"/>
        <w:numPr>
          <w:ilvl w:val="1"/>
          <w:numId w:val="22"/>
        </w:numPr>
        <w:jc w:val="both"/>
      </w:pPr>
      <w:r>
        <w:t xml:space="preserve">zálohovanie konfigurácií a databáz, </w:t>
      </w:r>
    </w:p>
    <w:p w14:paraId="5F016F7C" w14:textId="1F00A838" w:rsidR="0002106C" w:rsidRDefault="0002106C" w:rsidP="008407CB">
      <w:pPr>
        <w:pStyle w:val="Odsekzoznamu"/>
        <w:numPr>
          <w:ilvl w:val="0"/>
          <w:numId w:val="38"/>
        </w:numPr>
        <w:jc w:val="both"/>
      </w:pPr>
      <w:r>
        <w:t xml:space="preserve">riešenie nahlásených prevádzkových problémov v režime SLA standard. Údržba a správa rôznych systémových nástrojov pre deployment CMS a Webstránky </w:t>
      </w:r>
    </w:p>
    <w:p w14:paraId="551EDE95" w14:textId="77777777" w:rsidR="0002106C" w:rsidRDefault="0002106C" w:rsidP="008407CB">
      <w:pPr>
        <w:pStyle w:val="Odsekzoznamu"/>
        <w:numPr>
          <w:ilvl w:val="1"/>
          <w:numId w:val="22"/>
        </w:numPr>
        <w:jc w:val="both"/>
      </w:pPr>
      <w:r>
        <w:t xml:space="preserve">git klient. </w:t>
      </w:r>
    </w:p>
    <w:p w14:paraId="4836535C" w14:textId="6F198E04" w:rsidR="000C05D4" w:rsidRDefault="000C05D4" w:rsidP="008D15ED">
      <w:pPr>
        <w:spacing w:after="0"/>
        <w:jc w:val="both"/>
      </w:pPr>
      <w:r>
        <w:t>Konfigurácia prostredia:</w:t>
      </w:r>
    </w:p>
    <w:p w14:paraId="1F4B01C5" w14:textId="77777777" w:rsidR="00A57C79" w:rsidRDefault="00A57C79" w:rsidP="008407CB">
      <w:pPr>
        <w:pStyle w:val="MLOdsek"/>
        <w:numPr>
          <w:ilvl w:val="0"/>
          <w:numId w:val="36"/>
        </w:numPr>
        <w:spacing w:after="0" w:line="240" w:lineRule="auto"/>
      </w:pPr>
      <w:r>
        <w:t>VPS v konfigurácii pre produkčný aplikačný server minimálne</w:t>
      </w:r>
    </w:p>
    <w:p w14:paraId="1B8FB776" w14:textId="77777777" w:rsidR="00A57C79" w:rsidRDefault="00A57C79" w:rsidP="008407CB">
      <w:pPr>
        <w:pStyle w:val="MLOdsek"/>
        <w:numPr>
          <w:ilvl w:val="1"/>
          <w:numId w:val="36"/>
        </w:numPr>
        <w:spacing w:after="0" w:line="240" w:lineRule="auto"/>
      </w:pPr>
      <w:r>
        <w:t>2048 MB RAM,</w:t>
      </w:r>
    </w:p>
    <w:p w14:paraId="737DFBFC" w14:textId="77777777" w:rsidR="00A57C79" w:rsidRDefault="00A57C79" w:rsidP="008407CB">
      <w:pPr>
        <w:pStyle w:val="MLOdsek"/>
        <w:numPr>
          <w:ilvl w:val="1"/>
          <w:numId w:val="36"/>
        </w:numPr>
        <w:spacing w:after="0" w:line="240" w:lineRule="auto"/>
      </w:pPr>
      <w:r>
        <w:t>2 vCPU,</w:t>
      </w:r>
    </w:p>
    <w:p w14:paraId="4338F5BF" w14:textId="77777777" w:rsidR="00A57C79" w:rsidRDefault="00A57C79" w:rsidP="008407CB">
      <w:pPr>
        <w:pStyle w:val="MLOdsek"/>
        <w:numPr>
          <w:ilvl w:val="1"/>
          <w:numId w:val="36"/>
        </w:numPr>
        <w:spacing w:after="0" w:line="240" w:lineRule="auto"/>
      </w:pPr>
      <w:r>
        <w:t>50GB HDD SSD,</w:t>
      </w:r>
    </w:p>
    <w:p w14:paraId="7B387C52" w14:textId="77777777" w:rsidR="00A57C79" w:rsidRDefault="00A57C79" w:rsidP="008407CB">
      <w:pPr>
        <w:pStyle w:val="MLOdsek"/>
        <w:numPr>
          <w:ilvl w:val="1"/>
          <w:numId w:val="36"/>
        </w:numPr>
        <w:spacing w:after="0" w:line="240" w:lineRule="auto"/>
      </w:pPr>
      <w:r>
        <w:t>1 Gbps uplink,</w:t>
      </w:r>
    </w:p>
    <w:p w14:paraId="4106511F" w14:textId="77777777" w:rsidR="00A57C79" w:rsidRDefault="00A57C79" w:rsidP="008407CB">
      <w:pPr>
        <w:pStyle w:val="MLOdsek"/>
        <w:numPr>
          <w:ilvl w:val="1"/>
          <w:numId w:val="36"/>
        </w:numPr>
        <w:spacing w:after="0" w:line="240" w:lineRule="auto"/>
      </w:pPr>
      <w:r>
        <w:t>OS Linux Centos.</w:t>
      </w:r>
    </w:p>
    <w:p w14:paraId="2A62EB81" w14:textId="77777777" w:rsidR="00A57C79" w:rsidRDefault="00A57C79" w:rsidP="008407CB">
      <w:pPr>
        <w:pStyle w:val="MLOdsek"/>
        <w:numPr>
          <w:ilvl w:val="0"/>
          <w:numId w:val="36"/>
        </w:numPr>
        <w:spacing w:after="0" w:line="240" w:lineRule="auto"/>
      </w:pPr>
      <w:r>
        <w:t>VPS v konfigurácii pre produkčný static server minimálne</w:t>
      </w:r>
    </w:p>
    <w:p w14:paraId="2FF17427" w14:textId="77777777" w:rsidR="00A57C79" w:rsidRDefault="00A57C79" w:rsidP="008407CB">
      <w:pPr>
        <w:pStyle w:val="MLOdsek"/>
        <w:numPr>
          <w:ilvl w:val="1"/>
          <w:numId w:val="36"/>
        </w:numPr>
        <w:spacing w:after="0" w:line="240" w:lineRule="auto"/>
      </w:pPr>
      <w:r>
        <w:t>1024 MB RAM,</w:t>
      </w:r>
    </w:p>
    <w:p w14:paraId="5D01D029" w14:textId="77777777" w:rsidR="00A57C79" w:rsidRDefault="00A57C79" w:rsidP="008407CB">
      <w:pPr>
        <w:pStyle w:val="MLOdsek"/>
        <w:numPr>
          <w:ilvl w:val="1"/>
          <w:numId w:val="36"/>
        </w:numPr>
        <w:spacing w:after="0" w:line="240" w:lineRule="auto"/>
      </w:pPr>
      <w:r>
        <w:t>1 vCPU,</w:t>
      </w:r>
    </w:p>
    <w:p w14:paraId="299BA67D" w14:textId="77777777" w:rsidR="00A57C79" w:rsidRDefault="00A57C79" w:rsidP="008407CB">
      <w:pPr>
        <w:pStyle w:val="MLOdsek"/>
        <w:numPr>
          <w:ilvl w:val="1"/>
          <w:numId w:val="36"/>
        </w:numPr>
        <w:spacing w:after="0" w:line="240" w:lineRule="auto"/>
      </w:pPr>
      <w:r>
        <w:t>25GB HDD SSD,</w:t>
      </w:r>
    </w:p>
    <w:p w14:paraId="534ECAF9" w14:textId="77777777" w:rsidR="00A57C79" w:rsidRDefault="00A57C79" w:rsidP="008407CB">
      <w:pPr>
        <w:pStyle w:val="MLOdsek"/>
        <w:numPr>
          <w:ilvl w:val="1"/>
          <w:numId w:val="36"/>
        </w:numPr>
        <w:spacing w:after="0" w:line="240" w:lineRule="auto"/>
      </w:pPr>
      <w:r>
        <w:t>1 Gbps uplink,</w:t>
      </w:r>
    </w:p>
    <w:p w14:paraId="10CD89D4" w14:textId="77777777" w:rsidR="00A57C79" w:rsidRDefault="00A57C79" w:rsidP="008407CB">
      <w:pPr>
        <w:pStyle w:val="MLOdsek"/>
        <w:numPr>
          <w:ilvl w:val="1"/>
          <w:numId w:val="36"/>
        </w:numPr>
        <w:spacing w:after="0" w:line="240" w:lineRule="auto"/>
      </w:pPr>
      <w:r>
        <w:t>OS Linux Centos.</w:t>
      </w:r>
    </w:p>
    <w:p w14:paraId="382D358D" w14:textId="77777777" w:rsidR="00A57C79" w:rsidRDefault="00A57C79" w:rsidP="008407CB">
      <w:pPr>
        <w:pStyle w:val="MLOdsek"/>
        <w:numPr>
          <w:ilvl w:val="0"/>
          <w:numId w:val="36"/>
        </w:numPr>
        <w:spacing w:after="0" w:line="240" w:lineRule="auto"/>
      </w:pPr>
      <w:r>
        <w:t>VPS v konfigurácii pre staging aplikačný a static server minimálne</w:t>
      </w:r>
    </w:p>
    <w:p w14:paraId="396C2A28" w14:textId="77777777" w:rsidR="00A57C79" w:rsidRDefault="00A57C79" w:rsidP="008407CB">
      <w:pPr>
        <w:pStyle w:val="MLOdsek"/>
        <w:numPr>
          <w:ilvl w:val="1"/>
          <w:numId w:val="36"/>
        </w:numPr>
        <w:spacing w:after="0" w:line="240" w:lineRule="auto"/>
      </w:pPr>
      <w:r>
        <w:t>1024 MB RAM,</w:t>
      </w:r>
    </w:p>
    <w:p w14:paraId="059A0266" w14:textId="77777777" w:rsidR="00A57C79" w:rsidRDefault="00A57C79" w:rsidP="008407CB">
      <w:pPr>
        <w:pStyle w:val="MLOdsek"/>
        <w:numPr>
          <w:ilvl w:val="1"/>
          <w:numId w:val="36"/>
        </w:numPr>
        <w:spacing w:after="0" w:line="240" w:lineRule="auto"/>
      </w:pPr>
      <w:r>
        <w:t>1 vCPU,</w:t>
      </w:r>
    </w:p>
    <w:p w14:paraId="005AA992" w14:textId="77777777" w:rsidR="00A57C79" w:rsidRDefault="00A57C79" w:rsidP="008407CB">
      <w:pPr>
        <w:pStyle w:val="MLOdsek"/>
        <w:numPr>
          <w:ilvl w:val="1"/>
          <w:numId w:val="36"/>
        </w:numPr>
        <w:spacing w:after="0" w:line="240" w:lineRule="auto"/>
      </w:pPr>
      <w:r>
        <w:t>25GB HDD SSD,</w:t>
      </w:r>
    </w:p>
    <w:p w14:paraId="31280774" w14:textId="77777777" w:rsidR="00A57C79" w:rsidRDefault="00A57C79" w:rsidP="008407CB">
      <w:pPr>
        <w:pStyle w:val="MLOdsek"/>
        <w:numPr>
          <w:ilvl w:val="1"/>
          <w:numId w:val="36"/>
        </w:numPr>
        <w:spacing w:after="0" w:line="240" w:lineRule="auto"/>
      </w:pPr>
      <w:r>
        <w:t>1 Gbps uplink,</w:t>
      </w:r>
    </w:p>
    <w:p w14:paraId="67B2B692" w14:textId="77777777" w:rsidR="00A57C79" w:rsidRDefault="00A57C79" w:rsidP="008407CB">
      <w:pPr>
        <w:pStyle w:val="MLOdsek"/>
        <w:numPr>
          <w:ilvl w:val="1"/>
          <w:numId w:val="36"/>
        </w:numPr>
        <w:spacing w:after="0" w:line="240" w:lineRule="auto"/>
      </w:pPr>
      <w:r>
        <w:t>OS Linux Centos.</w:t>
      </w:r>
    </w:p>
    <w:p w14:paraId="4E12E790" w14:textId="77777777" w:rsidR="00A57C79" w:rsidRDefault="00A57C79" w:rsidP="008407CB">
      <w:pPr>
        <w:pStyle w:val="MLOdsek"/>
        <w:numPr>
          <w:ilvl w:val="0"/>
          <w:numId w:val="36"/>
        </w:numPr>
        <w:spacing w:after="0" w:line="240" w:lineRule="auto"/>
      </w:pPr>
      <w:r>
        <w:t>3x inštalácia, konfigurácia a údržba behového aplikačného softvéru na VPS</w:t>
      </w:r>
    </w:p>
    <w:p w14:paraId="464A6810" w14:textId="77777777" w:rsidR="00A57C79" w:rsidRDefault="00A57C79" w:rsidP="008407CB">
      <w:pPr>
        <w:pStyle w:val="MLOdsek"/>
        <w:numPr>
          <w:ilvl w:val="1"/>
          <w:numId w:val="36"/>
        </w:numPr>
        <w:spacing w:after="0" w:line="240" w:lineRule="auto"/>
      </w:pPr>
      <w:r>
        <w:t>web server Apache/Nginx,</w:t>
      </w:r>
    </w:p>
    <w:p w14:paraId="2F87051B" w14:textId="77777777" w:rsidR="00A57C79" w:rsidRDefault="00A57C79" w:rsidP="008407CB">
      <w:pPr>
        <w:pStyle w:val="MLOdsek"/>
        <w:numPr>
          <w:ilvl w:val="1"/>
          <w:numId w:val="36"/>
        </w:numPr>
        <w:spacing w:after="0" w:line="240" w:lineRule="auto"/>
      </w:pPr>
      <w:r>
        <w:t>databázový server MySQL,</w:t>
      </w:r>
    </w:p>
    <w:p w14:paraId="4C4FBFE3" w14:textId="77777777" w:rsidR="00A57C79" w:rsidRDefault="00A57C79" w:rsidP="008407CB">
      <w:pPr>
        <w:pStyle w:val="MLOdsek"/>
        <w:numPr>
          <w:ilvl w:val="1"/>
          <w:numId w:val="36"/>
        </w:numPr>
        <w:spacing w:after="0" w:line="240" w:lineRule="auto"/>
      </w:pPr>
      <w:r>
        <w:t>git klient,</w:t>
      </w:r>
    </w:p>
    <w:p w14:paraId="17230EEE" w14:textId="2CB2395F" w:rsidR="000C05D4" w:rsidRPr="000C05D4" w:rsidRDefault="00A57C79" w:rsidP="008407CB">
      <w:pPr>
        <w:pStyle w:val="MLOdsek"/>
        <w:numPr>
          <w:ilvl w:val="1"/>
          <w:numId w:val="36"/>
        </w:numPr>
        <w:spacing w:after="0" w:line="240" w:lineRule="auto"/>
      </w:pPr>
      <w:r>
        <w:t>a ďalšie podľa potreby prevádzkovaného informačného systému.</w:t>
      </w:r>
    </w:p>
    <w:p w14:paraId="546A39A1" w14:textId="77777777" w:rsidR="00073E8B" w:rsidRDefault="00073E8B" w:rsidP="008D15ED">
      <w:pPr>
        <w:pStyle w:val="Nadpis3"/>
        <w:spacing w:before="0" w:after="0"/>
        <w:jc w:val="both"/>
      </w:pPr>
    </w:p>
    <w:p w14:paraId="4141C7CF" w14:textId="7270EA0D" w:rsidR="00305E90" w:rsidRDefault="00305E90" w:rsidP="008D15ED">
      <w:pPr>
        <w:pStyle w:val="Nadpis3"/>
        <w:jc w:val="both"/>
      </w:pPr>
      <w:r>
        <w:t xml:space="preserve">Technická a konzultačná podpora v rozsahu opravy chýb spôsobených Objednávateľom alebo treťou stranou </w:t>
      </w:r>
      <w:r w:rsidR="008407CB">
        <w:t>podľa</w:t>
      </w:r>
      <w:r>
        <w:t>čl.</w:t>
      </w:r>
      <w:r w:rsidR="00B64089">
        <w:t xml:space="preserve"> II, bod</w:t>
      </w:r>
      <w:r>
        <w:t xml:space="preserve"> 2.2, </w:t>
      </w:r>
      <w:r w:rsidR="008407CB">
        <w:t>.</w:t>
      </w:r>
      <w:r w:rsidR="00B64089">
        <w:t xml:space="preserve">písm. </w:t>
      </w:r>
      <w:r>
        <w:t xml:space="preserve"> c)</w:t>
      </w:r>
      <w:r w:rsidR="008407CB">
        <w:t xml:space="preserve"> Zmluvy</w:t>
      </w:r>
    </w:p>
    <w:p w14:paraId="32A8B745" w14:textId="3E60FC93" w:rsidR="009E7F0E" w:rsidRPr="009E7F0E" w:rsidRDefault="009E7F0E" w:rsidP="008D15ED">
      <w:pPr>
        <w:jc w:val="both"/>
      </w:pPr>
      <w:r>
        <w:t>V rámci t</w:t>
      </w:r>
      <w:r w:rsidR="00DB2910">
        <w:t xml:space="preserve">ejto </w:t>
      </w:r>
      <w:r w:rsidR="00515997">
        <w:t>služby Poskytovat</w:t>
      </w:r>
      <w:r w:rsidR="00597A20">
        <w:t xml:space="preserve">eľ poskytuje podporu </w:t>
      </w:r>
      <w:r w:rsidR="002436EA">
        <w:t xml:space="preserve">za účelom </w:t>
      </w:r>
      <w:r w:rsidR="001B6B0A">
        <w:t>pravideln</w:t>
      </w:r>
      <w:r w:rsidR="00F2473D">
        <w:t>ých</w:t>
      </w:r>
      <w:r w:rsidR="001B6B0A">
        <w:t xml:space="preserve"> aj nepravideln</w:t>
      </w:r>
      <w:r w:rsidR="00F2473D">
        <w:t>ých</w:t>
      </w:r>
      <w:r w:rsidR="001B6B0A">
        <w:t xml:space="preserve"> zásah</w:t>
      </w:r>
      <w:r w:rsidR="00F2473D">
        <w:t>ov</w:t>
      </w:r>
      <w:r w:rsidR="001B6B0A">
        <w:t xml:space="preserve"> do </w:t>
      </w:r>
      <w:r w:rsidR="00F2473D">
        <w:t xml:space="preserve">webstránky </w:t>
      </w:r>
      <w:hyperlink r:id="rId26" w:history="1">
        <w:r w:rsidR="00F2473D" w:rsidRPr="00DF3FFA">
          <w:rPr>
            <w:rStyle w:val="Hypertextovprepojenie"/>
          </w:rPr>
          <w:t>www.bbsk.sk</w:t>
        </w:r>
      </w:hyperlink>
      <w:r w:rsidR="001B6B0A">
        <w:t xml:space="preserve">, ktorých cieľom je udržať </w:t>
      </w:r>
      <w:r w:rsidR="00F2473D">
        <w:t xml:space="preserve">webstránku </w:t>
      </w:r>
      <w:hyperlink r:id="rId27" w:history="1">
        <w:r w:rsidR="00F2473D" w:rsidRPr="00DF3FFA">
          <w:rPr>
            <w:rStyle w:val="Hypertextovprepojenie"/>
          </w:rPr>
          <w:t>www.bbsk.sk</w:t>
        </w:r>
      </w:hyperlink>
      <w:r w:rsidR="001B6B0A">
        <w:t xml:space="preserve"> plne funkčn</w:t>
      </w:r>
      <w:r w:rsidR="00F2473D">
        <w:t>ú</w:t>
      </w:r>
      <w:r w:rsidR="001B6B0A">
        <w:t xml:space="preserve"> a zároveň pre koncových používateľov plne použiteľn</w:t>
      </w:r>
      <w:r w:rsidR="00F2473D">
        <w:t>ú</w:t>
      </w:r>
      <w:r w:rsidR="001B6B0A">
        <w:t>.</w:t>
      </w:r>
    </w:p>
    <w:p w14:paraId="012AFD05" w14:textId="0287B15A" w:rsidR="00D4591C" w:rsidRPr="009E7F0E" w:rsidRDefault="005978E9" w:rsidP="008D15ED">
      <w:pPr>
        <w:jc w:val="both"/>
      </w:pPr>
      <w:r>
        <w:t>Túto služb</w:t>
      </w:r>
      <w:r w:rsidR="00BE44EE">
        <w:t>u</w:t>
      </w:r>
      <w:r>
        <w:t xml:space="preserve"> poskytuje Poskytovateľ </w:t>
      </w:r>
      <w:r w:rsidR="00F04074">
        <w:t>v nasledovnom rozsahu:</w:t>
      </w:r>
    </w:p>
    <w:p w14:paraId="33622138" w14:textId="2AAB7023" w:rsidR="00F04074" w:rsidRPr="009E7F0E" w:rsidRDefault="00D66A21" w:rsidP="008D15ED">
      <w:pPr>
        <w:pStyle w:val="Odsekzoznamu"/>
        <w:numPr>
          <w:ilvl w:val="0"/>
          <w:numId w:val="36"/>
        </w:numPr>
        <w:jc w:val="both"/>
      </w:pPr>
      <w:r>
        <w:t>h</w:t>
      </w:r>
      <w:r w:rsidR="000B0405">
        <w:t>elpdesk</w:t>
      </w:r>
      <w:r w:rsidR="00102C03">
        <w:t xml:space="preserve"> - </w:t>
      </w:r>
      <w:r w:rsidR="00572455" w:rsidRPr="00572455">
        <w:t>Predmetom je poskytovanie poradenstva a riešenie operatívnych problémov koncových používateľov na základe telefonického alebo e-mailového kontaktu počas pracovných dní v čase 8:00-16:00.</w:t>
      </w:r>
      <w:r w:rsidR="00572455">
        <w:t xml:space="preserve"> </w:t>
      </w:r>
      <w:r w:rsidR="00F25A79">
        <w:t xml:space="preserve">Požiadavky </w:t>
      </w:r>
      <w:r w:rsidR="00267020">
        <w:t>na helpdesk sú oprávnen</w:t>
      </w:r>
      <w:r w:rsidR="00BE44EE">
        <w:t>í</w:t>
      </w:r>
      <w:r w:rsidR="00267020">
        <w:t xml:space="preserve"> nahlasovať </w:t>
      </w:r>
      <w:r w:rsidR="00B32402">
        <w:t>len zamestnanci oddelenia informačných technológií Objednávateľa</w:t>
      </w:r>
      <w:r w:rsidR="008E7FFE">
        <w:t>.</w:t>
      </w:r>
    </w:p>
    <w:p w14:paraId="1E93525C" w14:textId="1389FA37" w:rsidR="00CD0E45" w:rsidRDefault="00C97B76" w:rsidP="008D15ED">
      <w:pPr>
        <w:pStyle w:val="Odsekzoznamu"/>
        <w:numPr>
          <w:ilvl w:val="0"/>
          <w:numId w:val="36"/>
        </w:numPr>
        <w:jc w:val="both"/>
      </w:pPr>
      <w:r>
        <w:t xml:space="preserve">Odstraňovanie vád </w:t>
      </w:r>
      <w:r w:rsidR="001B238A">
        <w:t xml:space="preserve">a zmeny nastavení </w:t>
      </w:r>
      <w:r>
        <w:t xml:space="preserve">- </w:t>
      </w:r>
      <w:r w:rsidR="00CD0E45">
        <w:t xml:space="preserve">odstraňovanie chýb vo webstránke </w:t>
      </w:r>
      <w:hyperlink r:id="rId28" w:history="1">
        <w:r w:rsidR="00CD0E45" w:rsidRPr="00CD0E45">
          <w:rPr>
            <w:rStyle w:val="Hypertextovprepojenie"/>
          </w:rPr>
          <w:t>www.bbsk.sk</w:t>
        </w:r>
      </w:hyperlink>
      <w:r w:rsidR="00CD0E45">
        <w:t xml:space="preserve">, zmeny v nastaveniach webstránky </w:t>
      </w:r>
      <w:hyperlink r:id="rId29" w:history="1">
        <w:r w:rsidR="00CD0E45" w:rsidRPr="00DF3FFA">
          <w:rPr>
            <w:rStyle w:val="Hypertextovprepojenie"/>
          </w:rPr>
          <w:t>www.bbsk.sk</w:t>
        </w:r>
      </w:hyperlink>
      <w:r w:rsidR="00CD0E45">
        <w:t xml:space="preserve"> v súvislosti so zmenami procesov v organizácii alebo v súvislosti s legislatívnymi zmenami.</w:t>
      </w:r>
    </w:p>
    <w:p w14:paraId="41DA7917" w14:textId="14CB54FD" w:rsidR="008E7FFE" w:rsidRPr="009E7F0E" w:rsidRDefault="008E7FFE" w:rsidP="008D15ED">
      <w:pPr>
        <w:jc w:val="both"/>
      </w:pPr>
    </w:p>
    <w:p w14:paraId="07A5D94A" w14:textId="292C6968" w:rsidR="00D022CE" w:rsidRDefault="00D022CE" w:rsidP="008D15ED">
      <w:pPr>
        <w:pStyle w:val="Nadpis3"/>
        <w:jc w:val="both"/>
      </w:pPr>
      <w:r>
        <w:t xml:space="preserve">Ďalšia technická a konzultačná podpora podľa požiadaviek (špecifikácie) Objednávateľa </w:t>
      </w:r>
      <w:bookmarkStart w:id="2" w:name="_Hlk163412095"/>
      <w:r w:rsidR="00DC0C08">
        <w:t xml:space="preserve">podľa </w:t>
      </w:r>
      <w:r>
        <w:t>čl.</w:t>
      </w:r>
      <w:r w:rsidR="00620419">
        <w:t xml:space="preserve">II bod </w:t>
      </w:r>
      <w:r>
        <w:t xml:space="preserve"> 2.2</w:t>
      </w:r>
      <w:r w:rsidR="00DC0C08">
        <w:t>.</w:t>
      </w:r>
      <w:r>
        <w:t xml:space="preserve"> </w:t>
      </w:r>
      <w:r w:rsidR="00620419">
        <w:t>písm.</w:t>
      </w:r>
      <w:r>
        <w:t xml:space="preserve"> d)</w:t>
      </w:r>
      <w:r w:rsidR="00DC0C08">
        <w:t xml:space="preserve"> Zmluvy</w:t>
      </w:r>
      <w:bookmarkEnd w:id="2"/>
    </w:p>
    <w:p w14:paraId="21AFFFAA" w14:textId="2C80D956" w:rsidR="009A388C" w:rsidRDefault="007D7506" w:rsidP="008407CB">
      <w:pPr>
        <w:jc w:val="both"/>
      </w:pPr>
      <w:r>
        <w:t xml:space="preserve">Poskytovateľ v rámci tejto služby </w:t>
      </w:r>
      <w:r w:rsidR="00326948">
        <w:t>zapracuje</w:t>
      </w:r>
      <w:r w:rsidR="00392DB8">
        <w:t xml:space="preserve"> nové požiadavky </w:t>
      </w:r>
      <w:r w:rsidR="00476DAA">
        <w:t xml:space="preserve">Objednávateľa </w:t>
      </w:r>
      <w:r w:rsidR="00326948">
        <w:t>a </w:t>
      </w:r>
      <w:r w:rsidR="009A388C">
        <w:t>následn</w:t>
      </w:r>
      <w:r w:rsidR="00326948">
        <w:t xml:space="preserve">e </w:t>
      </w:r>
      <w:r w:rsidR="009A388C">
        <w:t>nasadenie</w:t>
      </w:r>
      <w:r w:rsidR="009A388C" w:rsidDel="00E376B4">
        <w:t xml:space="preserve"> </w:t>
      </w:r>
      <w:r w:rsidR="009A388C">
        <w:t>aktuálnej</w:t>
      </w:r>
      <w:r w:rsidR="00E376B4">
        <w:t xml:space="preserve"> </w:t>
      </w:r>
      <w:r w:rsidR="009A388C">
        <w:t>verzie</w:t>
      </w:r>
      <w:r w:rsidR="00E376B4">
        <w:t xml:space="preserve"> </w:t>
      </w:r>
      <w:r w:rsidR="009A388C">
        <w:t>webstránky</w:t>
      </w:r>
      <w:r w:rsidR="009A388C" w:rsidDel="00E376B4">
        <w:t xml:space="preserve"> </w:t>
      </w:r>
      <w:hyperlink r:id="rId30" w:history="1">
        <w:r w:rsidR="00B61FB1" w:rsidRPr="00DF3FFA">
          <w:rPr>
            <w:rStyle w:val="Hypertextovprepojenie"/>
          </w:rPr>
          <w:t>www.bbsk.sk</w:t>
        </w:r>
      </w:hyperlink>
      <w:r w:rsidR="00B61FB1">
        <w:t>.</w:t>
      </w:r>
    </w:p>
    <w:p w14:paraId="264C09E2" w14:textId="63EA8D4A" w:rsidR="00B61FB1" w:rsidRDefault="00B61FB1" w:rsidP="008407CB">
      <w:pPr>
        <w:jc w:val="both"/>
        <w:rPr>
          <w:ins w:id="3" w:author="Mižúr Vladimír" w:date="2024-05-13T14:41:00Z" w16du:dateUtc="2024-05-13T12:41:00Z"/>
        </w:rPr>
      </w:pPr>
      <w:r>
        <w:t xml:space="preserve">Objednávateľ požiada Poskytovateľa o vypracovanie </w:t>
      </w:r>
      <w:r w:rsidR="00C41199">
        <w:t xml:space="preserve">cenovej kalkulácie </w:t>
      </w:r>
      <w:r w:rsidR="003332E0">
        <w:t xml:space="preserve">na realizáciu </w:t>
      </w:r>
      <w:r w:rsidR="002F246A">
        <w:t>novej požiadavky</w:t>
      </w:r>
      <w:r w:rsidR="00BD5E01">
        <w:t xml:space="preserve"> prostredníctvom helpdesk.</w:t>
      </w:r>
      <w:r w:rsidR="00C84ABD">
        <w:t xml:space="preserve"> Objednávateľ až po </w:t>
      </w:r>
      <w:r w:rsidR="00407A71">
        <w:t xml:space="preserve">posúdení </w:t>
      </w:r>
      <w:r w:rsidR="00BA7428">
        <w:t xml:space="preserve">cenovej kalkulácie </w:t>
      </w:r>
      <w:r w:rsidR="00407A71">
        <w:t>rozho</w:t>
      </w:r>
      <w:r w:rsidR="00BA7428">
        <w:t xml:space="preserve">dne o realizácii </w:t>
      </w:r>
      <w:r w:rsidR="00CB2198">
        <w:t>novej požiadavky.</w:t>
      </w:r>
    </w:p>
    <w:p w14:paraId="1B748411" w14:textId="77777777" w:rsidR="004F7CD3" w:rsidRPr="004F7CD3" w:rsidRDefault="004F7CD3" w:rsidP="004F7CD3">
      <w:pPr>
        <w:pStyle w:val="Odsekzoznamu"/>
        <w:numPr>
          <w:ilvl w:val="0"/>
          <w:numId w:val="41"/>
        </w:numPr>
        <w:jc w:val="both"/>
        <w:rPr>
          <w:ins w:id="4" w:author="Mižúr Vladimír" w:date="2024-05-13T14:41:00Z" w16du:dateUtc="2024-05-13T12:41:00Z"/>
        </w:rPr>
      </w:pPr>
      <w:proofErr w:type="spellStart"/>
      <w:ins w:id="5" w:author="Mižúr Vladimír" w:date="2024-05-13T14:41:00Z" w16du:dateUtc="2024-05-13T12:41:00Z">
        <w:r w:rsidRPr="004F7CD3">
          <w:t>Nárokovateľnosť</w:t>
        </w:r>
        <w:proofErr w:type="spellEnd"/>
        <w:r w:rsidRPr="004F7CD3">
          <w:t xml:space="preserve"> servisných hodín v kalendárnom mesiaci v rozsahu mesačnej garancie hodín podľa príslušného balíka (pri 70 hod/ročne je to max. 15 hod/mesačne)</w:t>
        </w:r>
      </w:ins>
    </w:p>
    <w:p w14:paraId="5FFB3DEA" w14:textId="77777777" w:rsidR="004F7CD3" w:rsidRPr="004F7CD3" w:rsidRDefault="004F7CD3" w:rsidP="004F7CD3">
      <w:pPr>
        <w:pStyle w:val="Odsekzoznamu"/>
        <w:numPr>
          <w:ilvl w:val="0"/>
          <w:numId w:val="41"/>
        </w:numPr>
        <w:jc w:val="both"/>
        <w:rPr>
          <w:ins w:id="6" w:author="Mižúr Vladimír" w:date="2024-05-13T14:41:00Z" w16du:dateUtc="2024-05-13T12:41:00Z"/>
        </w:rPr>
      </w:pPr>
      <w:ins w:id="7" w:author="Mižúr Vladimír" w:date="2024-05-13T14:41:00Z" w16du:dateUtc="2024-05-13T12:41:00Z">
        <w:r w:rsidRPr="004F7CD3">
          <w:t>Nevyčerpané predplatené hodiny sa prenášajú do ďalšieho obdobia a kumulujú počas celej platnosti servisnej zmluvy (výhoda pre vás aby, ste nemali obavu si objednať väčší balík hodín)</w:t>
        </w:r>
      </w:ins>
    </w:p>
    <w:p w14:paraId="44832D9F" w14:textId="77777777" w:rsidR="004F7CD3" w:rsidRPr="004F7CD3" w:rsidRDefault="004F7CD3" w:rsidP="004F7CD3">
      <w:pPr>
        <w:pStyle w:val="Odsekzoznamu"/>
        <w:numPr>
          <w:ilvl w:val="0"/>
          <w:numId w:val="41"/>
        </w:numPr>
        <w:jc w:val="both"/>
        <w:rPr>
          <w:ins w:id="8" w:author="Mižúr Vladimír" w:date="2024-05-13T14:41:00Z" w16du:dateUtc="2024-05-13T12:41:00Z"/>
        </w:rPr>
      </w:pPr>
      <w:ins w:id="9" w:author="Mižúr Vladimír" w:date="2024-05-13T14:41:00Z" w16du:dateUtc="2024-05-13T12:41:00Z">
        <w:r w:rsidRPr="004F7CD3">
          <w:t xml:space="preserve">Vykonanie prác nad rámec predplatených hodín a mesačnej garancie závisí od aktuálneho vyťaženia našich kapacít a nie je </w:t>
        </w:r>
        <w:proofErr w:type="spellStart"/>
        <w:r w:rsidRPr="004F7CD3">
          <w:t>nárokovateľné</w:t>
        </w:r>
        <w:proofErr w:type="spellEnd"/>
        <w:r w:rsidRPr="004F7CD3">
          <w:t>.</w:t>
        </w:r>
      </w:ins>
    </w:p>
    <w:p w14:paraId="777A1103" w14:textId="77777777" w:rsidR="004F7CD3" w:rsidRPr="004F7CD3" w:rsidRDefault="004F7CD3" w:rsidP="004F7CD3">
      <w:pPr>
        <w:pStyle w:val="Odsekzoznamu"/>
        <w:numPr>
          <w:ilvl w:val="0"/>
          <w:numId w:val="41"/>
        </w:numPr>
        <w:jc w:val="both"/>
        <w:rPr>
          <w:ins w:id="10" w:author="Mižúr Vladimír" w:date="2024-05-13T14:41:00Z" w16du:dateUtc="2024-05-13T12:41:00Z"/>
        </w:rPr>
      </w:pPr>
      <w:ins w:id="11" w:author="Mižúr Vladimír" w:date="2024-05-13T14:41:00Z" w16du:dateUtc="2024-05-13T12:41:00Z">
        <w:r w:rsidRPr="004F7CD3">
          <w:t>Práce vykonané nad rámec predplatených hodín budú fakturované na konci príslušného mesiaca podľa aktuálneho cenníka servisu dodávateľa.</w:t>
        </w:r>
      </w:ins>
    </w:p>
    <w:p w14:paraId="2CFF2C5E" w14:textId="77777777" w:rsidR="004F7CD3" w:rsidRDefault="004F7CD3" w:rsidP="008407CB">
      <w:pPr>
        <w:jc w:val="both"/>
      </w:pPr>
    </w:p>
    <w:p w14:paraId="2D9A57CC" w14:textId="0D082F96" w:rsidR="00A51518" w:rsidRDefault="00A51518" w:rsidP="008407CB">
      <w:pPr>
        <w:jc w:val="both"/>
      </w:pPr>
      <w:r>
        <w:t>Predpokladaný počet hodín za služby podľa čl. II, bod 2.2, písm. c) a d) je 70 hodín.</w:t>
      </w:r>
    </w:p>
    <w:p w14:paraId="38ACBDAB" w14:textId="3C5EFCB2" w:rsidR="00703D19" w:rsidRPr="008D15ED" w:rsidRDefault="00D022CE">
      <w:pPr>
        <w:jc w:val="both"/>
        <w:rPr>
          <w:b/>
          <w:bCs/>
          <w:sz w:val="24"/>
          <w:szCs w:val="24"/>
        </w:rPr>
      </w:pPr>
      <w:r w:rsidRPr="008D15ED">
        <w:rPr>
          <w:b/>
          <w:bCs/>
          <w:sz w:val="24"/>
          <w:szCs w:val="24"/>
        </w:rPr>
        <w:t xml:space="preserve">Prevádzka webstránky </w:t>
      </w:r>
      <w:hyperlink r:id="rId31" w:history="1">
        <w:r w:rsidRPr="008D15ED">
          <w:rPr>
            <w:rStyle w:val="Hypertextovprepojenie"/>
            <w:b/>
            <w:bCs/>
            <w:sz w:val="24"/>
            <w:szCs w:val="24"/>
          </w:rPr>
          <w:t>www.bbsk.sk</w:t>
        </w:r>
      </w:hyperlink>
      <w:r w:rsidRPr="008D15ED">
        <w:rPr>
          <w:b/>
          <w:bCs/>
          <w:sz w:val="24"/>
          <w:szCs w:val="24"/>
        </w:rPr>
        <w:t xml:space="preserve"> v</w:t>
      </w:r>
      <w:r w:rsidR="00703D19" w:rsidRPr="008D15ED">
        <w:rPr>
          <w:b/>
          <w:bCs/>
          <w:sz w:val="24"/>
          <w:szCs w:val="24"/>
        </w:rPr>
        <w:t> </w:t>
      </w:r>
      <w:r w:rsidRPr="008D15ED">
        <w:rPr>
          <w:b/>
          <w:bCs/>
          <w:sz w:val="24"/>
          <w:szCs w:val="24"/>
        </w:rPr>
        <w:t>cloude</w:t>
      </w:r>
      <w:r w:rsidR="00703D19" w:rsidRPr="008D15ED">
        <w:rPr>
          <w:b/>
          <w:bCs/>
          <w:sz w:val="24"/>
          <w:szCs w:val="24"/>
        </w:rPr>
        <w:t xml:space="preserve"> podľa</w:t>
      </w:r>
      <w:r w:rsidRPr="008D15ED">
        <w:rPr>
          <w:b/>
          <w:bCs/>
          <w:sz w:val="24"/>
          <w:szCs w:val="24"/>
        </w:rPr>
        <w:t xml:space="preserve"> čl.</w:t>
      </w:r>
      <w:r w:rsidR="00B64089" w:rsidRPr="008D15ED">
        <w:rPr>
          <w:b/>
          <w:bCs/>
          <w:sz w:val="24"/>
          <w:szCs w:val="24"/>
        </w:rPr>
        <w:t xml:space="preserve"> II bod</w:t>
      </w:r>
      <w:r w:rsidRPr="008D15ED">
        <w:rPr>
          <w:b/>
          <w:bCs/>
          <w:sz w:val="24"/>
          <w:szCs w:val="24"/>
        </w:rPr>
        <w:t xml:space="preserve"> 2.2, </w:t>
      </w:r>
      <w:r w:rsidR="00B64089" w:rsidRPr="008D15ED">
        <w:rPr>
          <w:b/>
          <w:bCs/>
          <w:sz w:val="24"/>
          <w:szCs w:val="24"/>
        </w:rPr>
        <w:t>písm.</w:t>
      </w:r>
      <w:r w:rsidRPr="008D15ED">
        <w:rPr>
          <w:b/>
          <w:bCs/>
          <w:sz w:val="24"/>
          <w:szCs w:val="24"/>
        </w:rPr>
        <w:t xml:space="preserve"> e</w:t>
      </w:r>
      <w:r w:rsidR="008014D7">
        <w:rPr>
          <w:b/>
          <w:bCs/>
          <w:sz w:val="24"/>
          <w:szCs w:val="24"/>
        </w:rPr>
        <w:t>)</w:t>
      </w:r>
      <w:r w:rsidR="00F675E4" w:rsidRPr="008D15ED">
        <w:rPr>
          <w:b/>
          <w:bCs/>
          <w:sz w:val="24"/>
          <w:szCs w:val="24"/>
        </w:rPr>
        <w:t xml:space="preserve"> Zmluvy </w:t>
      </w:r>
    </w:p>
    <w:p w14:paraId="0D031F03" w14:textId="60730C53" w:rsidR="00442A8B" w:rsidRDefault="004B5173" w:rsidP="008D15ED">
      <w:pPr>
        <w:jc w:val="both"/>
        <w:rPr>
          <w:rFonts w:cstheme="minorHAnsi"/>
        </w:rPr>
      </w:pPr>
      <w:r>
        <w:t xml:space="preserve">Webstránka </w:t>
      </w:r>
      <w:hyperlink r:id="rId32" w:history="1">
        <w:r w:rsidRPr="00DF3FFA">
          <w:rPr>
            <w:rStyle w:val="Hypertextovprepojenie"/>
          </w:rPr>
          <w:t>www.bbsk.sk</w:t>
        </w:r>
      </w:hyperlink>
      <w:r>
        <w:t xml:space="preserve"> </w:t>
      </w:r>
      <w:r w:rsidR="00442A8B" w:rsidRPr="002C1D0F">
        <w:rPr>
          <w:rFonts w:cstheme="minorHAnsi"/>
        </w:rPr>
        <w:t>bude prevádzkovan</w:t>
      </w:r>
      <w:r>
        <w:rPr>
          <w:rFonts w:cstheme="minorHAnsi"/>
        </w:rPr>
        <w:t xml:space="preserve">á </w:t>
      </w:r>
      <w:r w:rsidR="00442A8B" w:rsidRPr="002C1D0F">
        <w:rPr>
          <w:rFonts w:cstheme="minorHAnsi"/>
        </w:rPr>
        <w:t>v</w:t>
      </w:r>
      <w:r w:rsidR="00442A8B">
        <w:rPr>
          <w:rFonts w:cstheme="minorHAnsi"/>
        </w:rPr>
        <w:t xml:space="preserve"> zabezpečenom </w:t>
      </w:r>
      <w:r w:rsidR="00442A8B" w:rsidRPr="002C1D0F">
        <w:rPr>
          <w:rFonts w:cstheme="minorHAnsi"/>
        </w:rPr>
        <w:t>cloude počas celej doby platnosti Zmluvy Poskytovateľom. Je povinnosťou Poskytovateľa, aby cloud mal dostatočný výkon, kapacitu, ako aj konektivitu</w:t>
      </w:r>
      <w:r w:rsidR="00442A8B">
        <w:rPr>
          <w:rFonts w:cstheme="minorHAnsi"/>
        </w:rPr>
        <w:t xml:space="preserve">. </w:t>
      </w:r>
    </w:p>
    <w:p w14:paraId="4BC96EBC" w14:textId="77777777" w:rsidR="00442A8B" w:rsidRDefault="00442A8B" w:rsidP="008D15ED">
      <w:pPr>
        <w:jc w:val="both"/>
      </w:pPr>
      <w:r>
        <w:t>Objednávateľ požaduje zabezpečenie neprerušenej prevádzky, škálovateľnosti a vysokej dostupnosti v cloudovom prostredí.</w:t>
      </w:r>
    </w:p>
    <w:p w14:paraId="09AA086E" w14:textId="77777777" w:rsidR="00442A8B" w:rsidRPr="00C50FC4" w:rsidRDefault="00442A8B" w:rsidP="008D15ED">
      <w:pPr>
        <w:pStyle w:val="Odsekzoznamu"/>
        <w:numPr>
          <w:ilvl w:val="0"/>
          <w:numId w:val="36"/>
        </w:numPr>
        <w:spacing w:line="259" w:lineRule="auto"/>
        <w:jc w:val="both"/>
        <w:rPr>
          <w:rFonts w:ascii="Calibri" w:hAnsi="Calibri"/>
          <w:szCs w:val="24"/>
          <w:lang w:eastAsia="cs-CZ"/>
        </w:rPr>
      </w:pPr>
      <w:r w:rsidRPr="00C50FC4">
        <w:rPr>
          <w:rFonts w:ascii="Calibri" w:hAnsi="Calibri"/>
          <w:szCs w:val="24"/>
          <w:lang w:eastAsia="cs-CZ"/>
        </w:rPr>
        <w:t xml:space="preserve">Prevádzkyschopnosť systému nesmie byť viazaná na dodávateľa riešenia IS, t. j. po uplynutí doby prevádzkovania Poskytovateľom musí byť umožnené systém prevádzkovať v réžii Objednávateľa, prípadne v inom cloudovom prostredí. </w:t>
      </w:r>
    </w:p>
    <w:p w14:paraId="5B12072D" w14:textId="77777777" w:rsidR="00442A8B" w:rsidRPr="00C50FC4" w:rsidRDefault="00442A8B" w:rsidP="008D15ED">
      <w:pPr>
        <w:pStyle w:val="Odsekzoznamu"/>
        <w:numPr>
          <w:ilvl w:val="0"/>
          <w:numId w:val="36"/>
        </w:numPr>
        <w:spacing w:line="259" w:lineRule="auto"/>
        <w:jc w:val="both"/>
        <w:rPr>
          <w:rFonts w:ascii="Calibri" w:hAnsi="Calibri"/>
          <w:szCs w:val="24"/>
          <w:lang w:eastAsia="cs-CZ"/>
        </w:rPr>
      </w:pPr>
      <w:r w:rsidRPr="00C50FC4">
        <w:rPr>
          <w:rFonts w:ascii="Calibri" w:hAnsi="Calibri"/>
          <w:szCs w:val="24"/>
          <w:lang w:eastAsia="cs-CZ"/>
        </w:rPr>
        <w:t>Objednávateľ požaduje, aby architektúra systému umožňovala zvýšenie kapacity zvýšením počtu jednotlivých komponentov architektúry (rozloženie záťaže),</w:t>
      </w:r>
    </w:p>
    <w:p w14:paraId="5DAA316C" w14:textId="77777777" w:rsidR="00442A8B" w:rsidRPr="00C50FC4" w:rsidRDefault="00442A8B" w:rsidP="008D15ED">
      <w:pPr>
        <w:pStyle w:val="Odsekzoznamu"/>
        <w:numPr>
          <w:ilvl w:val="0"/>
          <w:numId w:val="36"/>
        </w:numPr>
        <w:spacing w:line="259" w:lineRule="auto"/>
        <w:jc w:val="both"/>
        <w:rPr>
          <w:rFonts w:ascii="Calibri" w:hAnsi="Calibri"/>
          <w:szCs w:val="24"/>
          <w:lang w:eastAsia="cs-CZ"/>
        </w:rPr>
      </w:pPr>
      <w:r w:rsidRPr="00C50FC4">
        <w:rPr>
          <w:rFonts w:ascii="Calibri" w:hAnsi="Calibri"/>
          <w:szCs w:val="24"/>
          <w:lang w:eastAsia="cs-CZ"/>
        </w:rPr>
        <w:t>Poskytovateľ predloží návrh riešenia, kde z popisu architektúry musí byť zrejmé, že pri hardvérovom alebo softvérovom zlyhaní jedného z komponentov nedôjde k narušeniu prevádzky systému a zníženiu komfortu jeho používateľov. Neprerušená prevádzka systému musí byť zabezpečená mimo iného neexistenciou SPOF (Single Point of Failure – jeden bod zlyhania).</w:t>
      </w:r>
    </w:p>
    <w:p w14:paraId="6536E189" w14:textId="0AF2A4EB" w:rsidR="00442A8B" w:rsidRPr="002C1D0F" w:rsidRDefault="00442A8B" w:rsidP="008D15ED">
      <w:pPr>
        <w:jc w:val="both"/>
        <w:rPr>
          <w:rFonts w:cstheme="minorHAnsi"/>
        </w:rPr>
      </w:pPr>
      <w:r w:rsidRPr="00C50FC4">
        <w:rPr>
          <w:rFonts w:cstheme="minorHAnsi"/>
        </w:rPr>
        <w:t xml:space="preserve">Od Poskytovateľa sa požaduje dostupnosť </w:t>
      </w:r>
      <w:r w:rsidR="00343952">
        <w:rPr>
          <w:rFonts w:cstheme="minorHAnsi"/>
        </w:rPr>
        <w:t>webstránky www.bbsk.sk</w:t>
      </w:r>
      <w:r w:rsidRPr="00C50FC4">
        <w:rPr>
          <w:rFonts w:cstheme="minorHAnsi"/>
        </w:rPr>
        <w:t xml:space="preserve"> minimálne na úrovni 99,5% (s výnimkou prípadov, keď príčinou nedostupnosti bude výpadok infraštruktúry BBSK</w:t>
      </w:r>
      <w:r w:rsidR="00E82FC1">
        <w:rPr>
          <w:rFonts w:cstheme="minorHAnsi"/>
        </w:rPr>
        <w:t>).</w:t>
      </w:r>
      <w:r w:rsidRPr="002C1D0F">
        <w:rPr>
          <w:rFonts w:cstheme="minorHAnsi"/>
        </w:rPr>
        <w:t xml:space="preserve"> </w:t>
      </w:r>
    </w:p>
    <w:p w14:paraId="057734CB" w14:textId="15C6A646" w:rsidR="00442A8B" w:rsidRPr="002C1D0F" w:rsidRDefault="00442A8B" w:rsidP="008D15ED">
      <w:pPr>
        <w:jc w:val="both"/>
        <w:rPr>
          <w:rFonts w:cstheme="minorHAnsi"/>
        </w:rPr>
      </w:pPr>
      <w:r>
        <w:rPr>
          <w:rFonts w:cstheme="minorHAnsi"/>
        </w:rPr>
        <w:t>Za</w:t>
      </w:r>
      <w:r w:rsidRPr="002C1D0F">
        <w:rPr>
          <w:rFonts w:cstheme="minorHAnsi"/>
        </w:rPr>
        <w:t xml:space="preserve"> nedostupnosť nie je považovaný čas plánovanej, vopred ohlásenej a vzájomne odsúhlasenej údržby</w:t>
      </w:r>
      <w:r w:rsidR="00343952">
        <w:rPr>
          <w:rFonts w:cstheme="minorHAnsi"/>
        </w:rPr>
        <w:t xml:space="preserve"> webstránky </w:t>
      </w:r>
      <w:r w:rsidR="00D41686">
        <w:rPr>
          <w:rFonts w:cstheme="minorHAnsi"/>
        </w:rPr>
        <w:t>www.bbsk.sk</w:t>
      </w:r>
      <w:r w:rsidRPr="002C1D0F">
        <w:rPr>
          <w:rFonts w:cstheme="minorHAnsi"/>
        </w:rPr>
        <w:t>, výpadky spôsobené zariadeniami tretích strán, nedostupnosť systému v dôsledku prác</w:t>
      </w:r>
      <w:r w:rsidR="00E376B4">
        <w:rPr>
          <w:rFonts w:cstheme="minorHAnsi"/>
        </w:rPr>
        <w:t xml:space="preserve"> </w:t>
      </w:r>
      <w:r w:rsidRPr="002C1D0F">
        <w:rPr>
          <w:rFonts w:cstheme="minorHAnsi"/>
        </w:rPr>
        <w:t>na</w:t>
      </w:r>
      <w:r w:rsidR="00E376B4">
        <w:rPr>
          <w:rFonts w:cstheme="minorHAnsi"/>
        </w:rPr>
        <w:t xml:space="preserve"> </w:t>
      </w:r>
      <w:r w:rsidRPr="002C1D0F">
        <w:rPr>
          <w:rFonts w:cstheme="minorHAnsi"/>
        </w:rPr>
        <w:t>základe objednávky/požiadavky Objednávateľa.</w:t>
      </w:r>
    </w:p>
    <w:p w14:paraId="75C330FE" w14:textId="77777777" w:rsidR="00442A8B" w:rsidRPr="002C1D0F" w:rsidRDefault="00442A8B" w:rsidP="008D15ED">
      <w:pPr>
        <w:jc w:val="both"/>
        <w:rPr>
          <w:rFonts w:cstheme="minorHAnsi"/>
        </w:rPr>
      </w:pPr>
      <w:r w:rsidRPr="002C1D0F">
        <w:rPr>
          <w:rFonts w:cstheme="minorHAnsi"/>
        </w:rPr>
        <w:t xml:space="preserve">Okrem produkčného prostredia je požadované aj sprístupnenie testovacieho prostredia s rovnakou dostupnosťou a s dostatočným výkonom a kapacitou. </w:t>
      </w:r>
    </w:p>
    <w:p w14:paraId="5C3B70AA" w14:textId="53A57C39" w:rsidR="00442A8B" w:rsidRPr="002C1D0F" w:rsidRDefault="00442A8B" w:rsidP="0029239D">
      <w:pPr>
        <w:widowControl w:val="0"/>
        <w:tabs>
          <w:tab w:val="left" w:pos="857"/>
        </w:tabs>
        <w:spacing w:before="123" w:line="276" w:lineRule="auto"/>
        <w:ind w:right="-46"/>
        <w:jc w:val="both"/>
        <w:rPr>
          <w:rFonts w:cstheme="minorHAnsi"/>
        </w:rPr>
      </w:pPr>
      <w:r w:rsidRPr="002C1D0F">
        <w:rPr>
          <w:rFonts w:cstheme="minorHAnsi"/>
        </w:rPr>
        <w:t xml:space="preserve">Je požadované, aby komunikácia medzi užívateľom a </w:t>
      </w:r>
      <w:r w:rsidR="00686673">
        <w:t xml:space="preserve">webstránkou </w:t>
      </w:r>
      <w:hyperlink r:id="rId33" w:history="1">
        <w:r w:rsidR="00686673" w:rsidRPr="00DF3FFA">
          <w:rPr>
            <w:rStyle w:val="Hypertextovprepojenie"/>
          </w:rPr>
          <w:t>www.bbsk.sk</w:t>
        </w:r>
      </w:hyperlink>
      <w:r w:rsidR="00A94D79">
        <w:rPr>
          <w:rStyle w:val="Hypertextovprepojenie"/>
        </w:rPr>
        <w:t xml:space="preserve"> </w:t>
      </w:r>
      <w:r w:rsidRPr="002C1D0F">
        <w:rPr>
          <w:rFonts w:cstheme="minorHAnsi"/>
        </w:rPr>
        <w:t xml:space="preserve">v cloude prebiehala cez zabezpečený informačný kanál pomocou bezpečného protokolu TLS alebo SSL. </w:t>
      </w:r>
    </w:p>
    <w:p w14:paraId="076337BD" w14:textId="77777777" w:rsidR="00442A8B" w:rsidRPr="002C1D0F" w:rsidRDefault="00442A8B" w:rsidP="001400B2">
      <w:pPr>
        <w:widowControl w:val="0"/>
        <w:tabs>
          <w:tab w:val="left" w:pos="857"/>
        </w:tabs>
        <w:spacing w:before="123" w:line="276" w:lineRule="auto"/>
        <w:ind w:right="-46"/>
        <w:jc w:val="both"/>
        <w:rPr>
          <w:rFonts w:cstheme="minorHAnsi"/>
        </w:rPr>
      </w:pPr>
      <w:r w:rsidRPr="002C1D0F">
        <w:rPr>
          <w:rFonts w:cstheme="minorHAnsi"/>
        </w:rPr>
        <w:t>Poskytovateľ je povinný vyvíjať úsilie, aby všetky dáta Objednávateľa umiestené v cloude boli chránené pred stratou, zničením či prípadným ich zneužitím v súlade s bezpečnostnými požiadavkami podľa aktuálne platnej legislatívy, v súlade so štandardami platnými pre informačné systémy verejnej správy ako aj uznávanými bezpečnostnými normami.</w:t>
      </w:r>
    </w:p>
    <w:p w14:paraId="3E53332F" w14:textId="045DF35A" w:rsidR="00442A8B" w:rsidRDefault="00442A8B" w:rsidP="00A94D79">
      <w:pPr>
        <w:jc w:val="both"/>
      </w:pPr>
      <w:r w:rsidRPr="002C1D0F">
        <w:rPr>
          <w:rFonts w:cstheme="minorHAnsi"/>
        </w:rPr>
        <w:t>Ak to umožní situácia, je Poskytovateľ povinný Objednávateľa upozorniť v predstihu na výpadok dostupnosti systému.</w:t>
      </w:r>
    </w:p>
    <w:p w14:paraId="661F05BB" w14:textId="77777777" w:rsidR="00CB02ED" w:rsidRDefault="00CB02ED" w:rsidP="008407CB">
      <w:pPr>
        <w:pStyle w:val="Nadpis3"/>
        <w:jc w:val="both"/>
      </w:pPr>
    </w:p>
    <w:p w14:paraId="1751A742" w14:textId="77777777" w:rsidR="0064532F" w:rsidRDefault="0064532F" w:rsidP="008D15ED">
      <w:pPr>
        <w:spacing w:line="259" w:lineRule="auto"/>
        <w:jc w:val="both"/>
      </w:pPr>
      <w:r>
        <w:br w:type="page"/>
      </w:r>
    </w:p>
    <w:p w14:paraId="7E29A038" w14:textId="1A14FA60" w:rsidR="00007F2E" w:rsidRPr="00C50FC4" w:rsidRDefault="00007F2E" w:rsidP="00877DF1">
      <w:pPr>
        <w:jc w:val="right"/>
        <w:rPr>
          <w:b/>
          <w:bCs/>
        </w:rPr>
      </w:pPr>
      <w:r w:rsidRPr="00C50FC4">
        <w:rPr>
          <w:b/>
          <w:bCs/>
        </w:rPr>
        <w:t xml:space="preserve">Príloha č. 2 </w:t>
      </w:r>
    </w:p>
    <w:p w14:paraId="1DF47F01" w14:textId="77777777" w:rsidR="00007F2E" w:rsidRDefault="00007F2E" w:rsidP="005E1ECD">
      <w:pPr>
        <w:jc w:val="both"/>
      </w:pPr>
    </w:p>
    <w:p w14:paraId="47B90A2D" w14:textId="50892456" w:rsidR="00007F2E" w:rsidRDefault="00007F2E" w:rsidP="005E1ECD">
      <w:pPr>
        <w:pStyle w:val="Nadpis3"/>
        <w:jc w:val="both"/>
      </w:pPr>
      <w:r>
        <w:t>Zoznam subdodávateľov a podiel subdodávok</w:t>
      </w:r>
      <w:r w:rsidR="00E376B4">
        <w:t xml:space="preserve"> </w:t>
      </w:r>
    </w:p>
    <w:p w14:paraId="3D1C6D39" w14:textId="77777777" w:rsidR="00007F2E" w:rsidRDefault="00007F2E" w:rsidP="005E1ECD">
      <w:pPr>
        <w:jc w:val="both"/>
      </w:pPr>
    </w:p>
    <w:tbl>
      <w:tblPr>
        <w:tblStyle w:val="Mriekatabuky"/>
        <w:tblW w:w="10490" w:type="dxa"/>
        <w:tblInd w:w="-572" w:type="dxa"/>
        <w:tblLook w:val="04A0" w:firstRow="1" w:lastRow="0" w:firstColumn="1" w:lastColumn="0" w:noHBand="0" w:noVBand="1"/>
      </w:tblPr>
      <w:tblGrid>
        <w:gridCol w:w="492"/>
        <w:gridCol w:w="2202"/>
        <w:gridCol w:w="1701"/>
        <w:gridCol w:w="2835"/>
        <w:gridCol w:w="1559"/>
        <w:gridCol w:w="1701"/>
      </w:tblGrid>
      <w:tr w:rsidR="009148A6" w14:paraId="0E5CD6E0" w14:textId="77777777" w:rsidTr="009148A6">
        <w:tc>
          <w:tcPr>
            <w:tcW w:w="492" w:type="dxa"/>
          </w:tcPr>
          <w:p w14:paraId="263E4B95" w14:textId="77777777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  <w:r w:rsidRPr="009148A6">
              <w:rPr>
                <w:sz w:val="18"/>
                <w:szCs w:val="18"/>
              </w:rPr>
              <w:t>Por.</w:t>
            </w:r>
          </w:p>
          <w:p w14:paraId="6795F6C2" w14:textId="3115A3EB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  <w:r w:rsidRPr="009148A6">
              <w:rPr>
                <w:sz w:val="18"/>
                <w:szCs w:val="18"/>
              </w:rPr>
              <w:t>č.</w:t>
            </w:r>
          </w:p>
        </w:tc>
        <w:tc>
          <w:tcPr>
            <w:tcW w:w="2202" w:type="dxa"/>
          </w:tcPr>
          <w:p w14:paraId="0F4799E5" w14:textId="70A986C5" w:rsidR="009148A6" w:rsidRPr="009148A6" w:rsidRDefault="009148A6" w:rsidP="005E1ECD">
            <w:pPr>
              <w:jc w:val="both"/>
              <w:rPr>
                <w:b/>
                <w:bCs/>
                <w:sz w:val="18"/>
                <w:szCs w:val="18"/>
              </w:rPr>
            </w:pPr>
            <w:r w:rsidRPr="009148A6">
              <w:rPr>
                <w:b/>
                <w:bCs/>
                <w:sz w:val="18"/>
                <w:szCs w:val="18"/>
              </w:rPr>
              <w:t>Sub</w:t>
            </w:r>
            <w:r w:rsidRPr="009148A6" w:rsidDel="00540275">
              <w:rPr>
                <w:b/>
                <w:bCs/>
                <w:sz w:val="18"/>
                <w:szCs w:val="18"/>
              </w:rPr>
              <w:t>dodávateľ</w:t>
            </w:r>
          </w:p>
          <w:p w14:paraId="7F284DD5" w14:textId="321CF67F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  <w:r w:rsidRPr="009148A6">
              <w:rPr>
                <w:sz w:val="18"/>
                <w:szCs w:val="18"/>
              </w:rPr>
              <w:t>(obchodné meno, sídlo alebo miesto podnikania, IČO)</w:t>
            </w:r>
          </w:p>
        </w:tc>
        <w:tc>
          <w:tcPr>
            <w:tcW w:w="1701" w:type="dxa"/>
          </w:tcPr>
          <w:p w14:paraId="79B16338" w14:textId="77777777" w:rsidR="009148A6" w:rsidRPr="009148A6" w:rsidRDefault="009148A6" w:rsidP="009148A6">
            <w:pPr>
              <w:jc w:val="center"/>
              <w:rPr>
                <w:b/>
                <w:bCs/>
                <w:sz w:val="18"/>
                <w:szCs w:val="18"/>
              </w:rPr>
            </w:pPr>
            <w:r w:rsidRPr="009148A6">
              <w:rPr>
                <w:b/>
                <w:bCs/>
                <w:sz w:val="18"/>
                <w:szCs w:val="18"/>
              </w:rPr>
              <w:t>Kontaktná osoba</w:t>
            </w:r>
          </w:p>
          <w:p w14:paraId="483EF105" w14:textId="0F4BB61F" w:rsidR="009148A6" w:rsidRPr="009148A6" w:rsidRDefault="009148A6" w:rsidP="009148A6">
            <w:pPr>
              <w:jc w:val="center"/>
              <w:rPr>
                <w:sz w:val="18"/>
                <w:szCs w:val="18"/>
              </w:rPr>
            </w:pPr>
            <w:r w:rsidRPr="009148A6">
              <w:rPr>
                <w:sz w:val="18"/>
                <w:szCs w:val="18"/>
              </w:rPr>
              <w:t>(meno a priezvisko, tel.číslo, e-mail)</w:t>
            </w:r>
          </w:p>
        </w:tc>
        <w:tc>
          <w:tcPr>
            <w:tcW w:w="2835" w:type="dxa"/>
          </w:tcPr>
          <w:p w14:paraId="31B12469" w14:textId="282C2E29" w:rsidR="009148A6" w:rsidRPr="009148A6" w:rsidRDefault="009148A6" w:rsidP="009148A6">
            <w:pPr>
              <w:jc w:val="center"/>
              <w:rPr>
                <w:sz w:val="18"/>
                <w:szCs w:val="18"/>
              </w:rPr>
            </w:pPr>
            <w:r w:rsidRPr="009148A6">
              <w:rPr>
                <w:b/>
                <w:bCs/>
                <w:sz w:val="18"/>
                <w:szCs w:val="18"/>
              </w:rPr>
              <w:t>Popis služieb</w:t>
            </w:r>
            <w:r w:rsidRPr="009148A6">
              <w:rPr>
                <w:sz w:val="18"/>
                <w:szCs w:val="18"/>
              </w:rPr>
              <w:t xml:space="preserve"> vykonávaných subdodávateľom</w:t>
            </w:r>
          </w:p>
        </w:tc>
        <w:tc>
          <w:tcPr>
            <w:tcW w:w="1559" w:type="dxa"/>
          </w:tcPr>
          <w:p w14:paraId="73CE9094" w14:textId="4C007E42" w:rsidR="009148A6" w:rsidRPr="009148A6" w:rsidRDefault="009148A6" w:rsidP="009148A6">
            <w:pPr>
              <w:jc w:val="center"/>
              <w:rPr>
                <w:sz w:val="18"/>
                <w:szCs w:val="18"/>
              </w:rPr>
            </w:pPr>
            <w:r w:rsidRPr="009148A6">
              <w:rPr>
                <w:b/>
                <w:bCs/>
                <w:sz w:val="18"/>
                <w:szCs w:val="18"/>
              </w:rPr>
              <w:t>Podiel plnenia</w:t>
            </w:r>
            <w:r w:rsidRPr="009148A6">
              <w:rPr>
                <w:sz w:val="18"/>
                <w:szCs w:val="18"/>
              </w:rPr>
              <w:t xml:space="preserve"> zmluvy v % z celkového objemu poskytovaných prác</w:t>
            </w:r>
          </w:p>
        </w:tc>
        <w:tc>
          <w:tcPr>
            <w:tcW w:w="1701" w:type="dxa"/>
          </w:tcPr>
          <w:p w14:paraId="568D860F" w14:textId="3843D49B" w:rsidR="009148A6" w:rsidRPr="009148A6" w:rsidRDefault="009148A6" w:rsidP="009148A6">
            <w:pPr>
              <w:jc w:val="center"/>
              <w:rPr>
                <w:sz w:val="18"/>
                <w:szCs w:val="18"/>
              </w:rPr>
            </w:pPr>
            <w:r w:rsidRPr="009148A6">
              <w:rPr>
                <w:b/>
                <w:bCs/>
                <w:sz w:val="18"/>
                <w:szCs w:val="18"/>
              </w:rPr>
              <w:t>Podiel plnenia</w:t>
            </w:r>
            <w:r w:rsidRPr="009148A6">
              <w:rPr>
                <w:sz w:val="18"/>
                <w:szCs w:val="18"/>
              </w:rPr>
              <w:t xml:space="preserve"> zmluvy vo finančnom vyjadrení v EU</w:t>
            </w:r>
            <w:r w:rsidR="006305E3">
              <w:rPr>
                <w:sz w:val="18"/>
                <w:szCs w:val="18"/>
              </w:rPr>
              <w:t>R</w:t>
            </w:r>
            <w:r w:rsidRPr="009148A6">
              <w:rPr>
                <w:sz w:val="18"/>
                <w:szCs w:val="18"/>
              </w:rPr>
              <w:t xml:space="preserve"> bez DPH</w:t>
            </w:r>
          </w:p>
        </w:tc>
      </w:tr>
      <w:tr w:rsidR="009148A6" w14:paraId="283B54C8" w14:textId="77777777" w:rsidTr="009148A6">
        <w:tc>
          <w:tcPr>
            <w:tcW w:w="492" w:type="dxa"/>
          </w:tcPr>
          <w:p w14:paraId="1AAC18A8" w14:textId="0EBBC933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  <w:r w:rsidRPr="009148A6">
              <w:rPr>
                <w:sz w:val="18"/>
                <w:szCs w:val="18"/>
              </w:rPr>
              <w:t>1.</w:t>
            </w:r>
          </w:p>
        </w:tc>
        <w:tc>
          <w:tcPr>
            <w:tcW w:w="2202" w:type="dxa"/>
          </w:tcPr>
          <w:p w14:paraId="573AB13B" w14:textId="77777777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01AE1A3A" w14:textId="77777777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0F30C4DE" w14:textId="77777777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5CFD290E" w14:textId="77777777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771CD599" w14:textId="77777777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</w:p>
        </w:tc>
      </w:tr>
      <w:tr w:rsidR="009148A6" w14:paraId="7998805C" w14:textId="77777777" w:rsidTr="009148A6">
        <w:tc>
          <w:tcPr>
            <w:tcW w:w="492" w:type="dxa"/>
          </w:tcPr>
          <w:p w14:paraId="07303C6D" w14:textId="16A49FBF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  <w:r w:rsidRPr="009148A6">
              <w:rPr>
                <w:sz w:val="18"/>
                <w:szCs w:val="18"/>
              </w:rPr>
              <w:t>2.</w:t>
            </w:r>
          </w:p>
        </w:tc>
        <w:tc>
          <w:tcPr>
            <w:tcW w:w="2202" w:type="dxa"/>
          </w:tcPr>
          <w:p w14:paraId="608AC4D0" w14:textId="77777777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46AD47A3" w14:textId="77777777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00A21D86" w14:textId="77777777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665340F8" w14:textId="77777777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22F05924" w14:textId="77777777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</w:p>
        </w:tc>
      </w:tr>
      <w:tr w:rsidR="009148A6" w14:paraId="314E146C" w14:textId="77777777" w:rsidTr="009148A6">
        <w:tc>
          <w:tcPr>
            <w:tcW w:w="492" w:type="dxa"/>
          </w:tcPr>
          <w:p w14:paraId="6A8131CB" w14:textId="0C9BF57D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  <w:r w:rsidRPr="009148A6">
              <w:rPr>
                <w:sz w:val="18"/>
                <w:szCs w:val="18"/>
              </w:rPr>
              <w:t>3.</w:t>
            </w:r>
          </w:p>
        </w:tc>
        <w:tc>
          <w:tcPr>
            <w:tcW w:w="2202" w:type="dxa"/>
          </w:tcPr>
          <w:p w14:paraId="796039FF" w14:textId="77777777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7B9DD223" w14:textId="77777777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70937522" w14:textId="77777777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64019342" w14:textId="77777777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2B7B3933" w14:textId="77777777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</w:p>
        </w:tc>
      </w:tr>
      <w:tr w:rsidR="009148A6" w14:paraId="2BEA6CE0" w14:textId="77777777" w:rsidTr="009148A6">
        <w:tc>
          <w:tcPr>
            <w:tcW w:w="492" w:type="dxa"/>
          </w:tcPr>
          <w:p w14:paraId="1B72443C" w14:textId="73CF59D1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  <w:r w:rsidRPr="009148A6">
              <w:rPr>
                <w:sz w:val="18"/>
                <w:szCs w:val="18"/>
              </w:rPr>
              <w:t>4.</w:t>
            </w:r>
          </w:p>
        </w:tc>
        <w:tc>
          <w:tcPr>
            <w:tcW w:w="2202" w:type="dxa"/>
          </w:tcPr>
          <w:p w14:paraId="09B072D7" w14:textId="77777777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513248B1" w14:textId="77777777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111B9D0C" w14:textId="77777777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6B649AAA" w14:textId="77777777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0D8E6CA3" w14:textId="77777777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</w:p>
        </w:tc>
      </w:tr>
      <w:tr w:rsidR="009148A6" w14:paraId="4D7E4E51" w14:textId="77777777" w:rsidTr="009148A6">
        <w:tc>
          <w:tcPr>
            <w:tcW w:w="492" w:type="dxa"/>
          </w:tcPr>
          <w:p w14:paraId="5B5FA809" w14:textId="76F658E0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  <w:r w:rsidRPr="009148A6">
              <w:rPr>
                <w:sz w:val="18"/>
                <w:szCs w:val="18"/>
              </w:rPr>
              <w:t>5.</w:t>
            </w:r>
          </w:p>
        </w:tc>
        <w:tc>
          <w:tcPr>
            <w:tcW w:w="2202" w:type="dxa"/>
          </w:tcPr>
          <w:p w14:paraId="7FBE593A" w14:textId="77777777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4471FEDB" w14:textId="77777777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644AE9E7" w14:textId="77777777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28FC34A9" w14:textId="77777777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6E7D06E4" w14:textId="77777777" w:rsidR="009148A6" w:rsidRPr="009148A6" w:rsidRDefault="009148A6" w:rsidP="005E1ECD">
            <w:pPr>
              <w:jc w:val="both"/>
              <w:rPr>
                <w:sz w:val="18"/>
                <w:szCs w:val="18"/>
              </w:rPr>
            </w:pPr>
          </w:p>
        </w:tc>
      </w:tr>
    </w:tbl>
    <w:p w14:paraId="0DD42EFF" w14:textId="77777777" w:rsidR="009148A6" w:rsidRDefault="009148A6" w:rsidP="005E1ECD">
      <w:pPr>
        <w:jc w:val="both"/>
      </w:pPr>
    </w:p>
    <w:p w14:paraId="1FD5B1E3" w14:textId="77777777" w:rsidR="00877DF1" w:rsidRDefault="00877DF1">
      <w:pPr>
        <w:spacing w:line="259" w:lineRule="auto"/>
        <w:rPr>
          <w:rFonts w:asciiTheme="majorHAnsi" w:hAnsiTheme="majorHAnsi" w:cstheme="majorHAnsi"/>
          <w:b/>
          <w:bCs/>
          <w:noProof/>
        </w:rPr>
      </w:pPr>
      <w:r>
        <w:rPr>
          <w:rFonts w:asciiTheme="majorHAnsi" w:hAnsiTheme="majorHAnsi" w:cstheme="majorHAnsi"/>
          <w:b/>
          <w:bCs/>
          <w:noProof/>
        </w:rPr>
        <w:br w:type="page"/>
      </w:r>
    </w:p>
    <w:p w14:paraId="3184CD3C" w14:textId="649C03E3" w:rsidR="00877DF1" w:rsidRPr="00E4374E" w:rsidRDefault="00877DF1" w:rsidP="00C50FC4">
      <w:pPr>
        <w:jc w:val="right"/>
        <w:rPr>
          <w:rFonts w:asciiTheme="majorHAnsi" w:hAnsiTheme="majorHAnsi" w:cstheme="majorHAnsi"/>
          <w:b/>
          <w:bCs/>
          <w:noProof/>
        </w:rPr>
      </w:pPr>
      <w:r w:rsidRPr="00E4374E">
        <w:rPr>
          <w:rFonts w:asciiTheme="majorHAnsi" w:hAnsiTheme="majorHAnsi" w:cstheme="majorHAnsi"/>
          <w:b/>
          <w:bCs/>
          <w:noProof/>
        </w:rPr>
        <w:t xml:space="preserve">Príloha č. </w:t>
      </w:r>
      <w:r w:rsidR="00B372E7">
        <w:rPr>
          <w:rFonts w:asciiTheme="majorHAnsi" w:hAnsiTheme="majorHAnsi" w:cstheme="majorHAnsi"/>
          <w:b/>
          <w:bCs/>
          <w:noProof/>
        </w:rPr>
        <w:t>3</w:t>
      </w:r>
      <w:r w:rsidRPr="00E4374E">
        <w:rPr>
          <w:rFonts w:asciiTheme="majorHAnsi" w:hAnsiTheme="majorHAnsi" w:cstheme="majorHAnsi"/>
          <w:b/>
          <w:bCs/>
          <w:noProof/>
        </w:rPr>
        <w:t xml:space="preserve"> – Preberací protokol o odovzdaní a prevzatí </w:t>
      </w:r>
      <w:r>
        <w:rPr>
          <w:rFonts w:asciiTheme="majorHAnsi" w:hAnsiTheme="majorHAnsi" w:cstheme="majorHAnsi"/>
          <w:b/>
          <w:bCs/>
          <w:noProof/>
        </w:rPr>
        <w:t xml:space="preserve">Úplného </w:t>
      </w:r>
      <w:r w:rsidRPr="00E4374E">
        <w:rPr>
          <w:rFonts w:asciiTheme="majorHAnsi" w:hAnsiTheme="majorHAnsi" w:cstheme="majorHAnsi"/>
          <w:b/>
          <w:bCs/>
          <w:noProof/>
        </w:rPr>
        <w:t>zdrojového kódu</w:t>
      </w:r>
    </w:p>
    <w:p w14:paraId="4EC23669" w14:textId="77777777" w:rsidR="00877DF1" w:rsidRPr="00C50FC4" w:rsidRDefault="00877DF1" w:rsidP="00877DF1">
      <w:pPr>
        <w:rPr>
          <w:rFonts w:cstheme="minorHAnsi"/>
          <w:b/>
          <w:bCs/>
          <w:noProof/>
        </w:rPr>
      </w:pPr>
    </w:p>
    <w:p w14:paraId="0BAE3C27" w14:textId="77777777" w:rsidR="00877DF1" w:rsidRPr="00C50FC4" w:rsidRDefault="00877DF1" w:rsidP="00C50FC4">
      <w:pPr>
        <w:spacing w:after="0"/>
        <w:jc w:val="center"/>
        <w:rPr>
          <w:rFonts w:cstheme="minorHAnsi"/>
          <w:noProof/>
        </w:rPr>
      </w:pPr>
      <w:r w:rsidRPr="00C50FC4">
        <w:rPr>
          <w:rFonts w:cstheme="minorHAnsi"/>
          <w:noProof/>
        </w:rPr>
        <w:t>Preberací protokol</w:t>
      </w:r>
    </w:p>
    <w:p w14:paraId="36466E20" w14:textId="77777777" w:rsidR="00877DF1" w:rsidRPr="00C50FC4" w:rsidRDefault="00877DF1" w:rsidP="00C50FC4">
      <w:pPr>
        <w:spacing w:after="0"/>
        <w:jc w:val="center"/>
        <w:rPr>
          <w:rFonts w:cstheme="minorHAnsi"/>
          <w:noProof/>
        </w:rPr>
      </w:pPr>
      <w:r w:rsidRPr="00C50FC4">
        <w:rPr>
          <w:rFonts w:cstheme="minorHAnsi"/>
          <w:noProof/>
        </w:rPr>
        <w:t>o odovzdaní a prevzatí Úplného zdrojového kódu</w:t>
      </w:r>
    </w:p>
    <w:p w14:paraId="46FB7FD1" w14:textId="77777777" w:rsidR="00877DF1" w:rsidRPr="00C50FC4" w:rsidRDefault="00877DF1" w:rsidP="00877DF1">
      <w:pPr>
        <w:rPr>
          <w:rFonts w:cstheme="minorHAnsi"/>
          <w:noProof/>
        </w:rPr>
      </w:pPr>
    </w:p>
    <w:p w14:paraId="396345A0" w14:textId="19AD76D5" w:rsidR="00877DF1" w:rsidRPr="00C50FC4" w:rsidRDefault="00877DF1" w:rsidP="008D15ED">
      <w:pPr>
        <w:jc w:val="center"/>
        <w:rPr>
          <w:rFonts w:cstheme="minorHAnsi"/>
          <w:noProof/>
        </w:rPr>
      </w:pPr>
      <w:r w:rsidRPr="00C50FC4">
        <w:rPr>
          <w:rFonts w:cstheme="minorHAnsi"/>
          <w:noProof/>
        </w:rPr>
        <w:t xml:space="preserve">Podľa </w:t>
      </w:r>
      <w:r w:rsidR="00125052">
        <w:rPr>
          <w:rFonts w:cstheme="minorHAnsi"/>
          <w:noProof/>
        </w:rPr>
        <w:t>Rámcovej zmluvy o poskytovaní technickej podpory pre webstránku zo dňa .................................</w:t>
      </w:r>
      <w:r w:rsidRPr="00C50FC4">
        <w:rPr>
          <w:rFonts w:cstheme="minorHAnsi"/>
          <w:noProof/>
        </w:rPr>
        <w:t xml:space="preserve">  (ďalej len</w:t>
      </w:r>
      <w:r w:rsidR="00125052">
        <w:rPr>
          <w:rFonts w:cstheme="minorHAnsi"/>
          <w:noProof/>
        </w:rPr>
        <w:t xml:space="preserve"> ako</w:t>
      </w:r>
      <w:r w:rsidRPr="00C50FC4">
        <w:rPr>
          <w:rFonts w:cstheme="minorHAnsi"/>
          <w:noProof/>
        </w:rPr>
        <w:t xml:space="preserve"> „Zmluva“)</w:t>
      </w:r>
    </w:p>
    <w:p w14:paraId="3072D6A7" w14:textId="77777777" w:rsidR="00877DF1" w:rsidRPr="00C50FC4" w:rsidRDefault="00877DF1" w:rsidP="00877DF1">
      <w:pPr>
        <w:rPr>
          <w:rFonts w:cstheme="minorHAnsi"/>
          <w:noProof/>
        </w:rPr>
      </w:pPr>
    </w:p>
    <w:p w14:paraId="40A1A21B" w14:textId="2EB48A58" w:rsidR="00877DF1" w:rsidRPr="00C50FC4" w:rsidRDefault="00125052" w:rsidP="00877DF1">
      <w:pPr>
        <w:rPr>
          <w:rFonts w:cstheme="minorHAnsi"/>
          <w:noProof/>
        </w:rPr>
      </w:pPr>
      <w:r>
        <w:rPr>
          <w:rFonts w:cstheme="minorHAnsi"/>
          <w:noProof/>
        </w:rPr>
        <w:t>Poskytovateľ</w:t>
      </w:r>
      <w:r w:rsidR="00877DF1" w:rsidRPr="00C50FC4">
        <w:rPr>
          <w:rFonts w:cstheme="minorHAnsi"/>
          <w:noProof/>
        </w:rPr>
        <w:t xml:space="preserve">: </w:t>
      </w:r>
    </w:p>
    <w:p w14:paraId="13D4ACB2" w14:textId="77777777" w:rsidR="00877DF1" w:rsidRPr="00C50FC4" w:rsidRDefault="00877DF1" w:rsidP="00877DF1">
      <w:pPr>
        <w:rPr>
          <w:rFonts w:cstheme="minorHAnsi"/>
          <w:noProof/>
        </w:rPr>
      </w:pPr>
      <w:r w:rsidRPr="00C50FC4">
        <w:rPr>
          <w:rFonts w:cstheme="minorHAnsi"/>
          <w:noProof/>
        </w:rPr>
        <w:t>Sídlo:</w:t>
      </w:r>
    </w:p>
    <w:p w14:paraId="60F1D5B2" w14:textId="77777777" w:rsidR="00877DF1" w:rsidRPr="00C50FC4" w:rsidRDefault="00877DF1" w:rsidP="00877DF1">
      <w:pPr>
        <w:rPr>
          <w:rFonts w:cstheme="minorHAnsi"/>
          <w:noProof/>
        </w:rPr>
      </w:pPr>
      <w:r w:rsidRPr="00C50FC4">
        <w:rPr>
          <w:rFonts w:cstheme="minorHAnsi"/>
          <w:noProof/>
        </w:rPr>
        <w:t xml:space="preserve">IČO: </w:t>
      </w:r>
    </w:p>
    <w:p w14:paraId="389FEDDF" w14:textId="77777777" w:rsidR="00877DF1" w:rsidRPr="00C50FC4" w:rsidRDefault="00877DF1" w:rsidP="00877DF1">
      <w:pPr>
        <w:rPr>
          <w:rFonts w:cstheme="minorHAnsi"/>
          <w:noProof/>
        </w:rPr>
      </w:pPr>
    </w:p>
    <w:p w14:paraId="6A75668A" w14:textId="77777777" w:rsidR="00877DF1" w:rsidRPr="00C50FC4" w:rsidRDefault="00877DF1" w:rsidP="00877DF1">
      <w:pPr>
        <w:rPr>
          <w:rFonts w:cstheme="minorHAnsi"/>
          <w:b/>
          <w:bCs/>
          <w:noProof/>
        </w:rPr>
      </w:pPr>
      <w:r w:rsidRPr="00C50FC4">
        <w:rPr>
          <w:rFonts w:cstheme="minorHAnsi"/>
          <w:b/>
          <w:bCs/>
          <w:noProof/>
        </w:rPr>
        <w:t xml:space="preserve">odovzdáva </w:t>
      </w:r>
    </w:p>
    <w:p w14:paraId="34EBB6DE" w14:textId="77777777" w:rsidR="00877DF1" w:rsidRPr="00C50FC4" w:rsidRDefault="00877DF1" w:rsidP="00877DF1">
      <w:pPr>
        <w:rPr>
          <w:rFonts w:cstheme="minorHAnsi"/>
          <w:noProof/>
        </w:rPr>
      </w:pPr>
    </w:p>
    <w:p w14:paraId="51D32A5B" w14:textId="77777777" w:rsidR="00877DF1" w:rsidRPr="00C50FC4" w:rsidRDefault="00877DF1" w:rsidP="00877DF1">
      <w:pPr>
        <w:rPr>
          <w:rFonts w:cstheme="minorHAnsi"/>
          <w:noProof/>
        </w:rPr>
      </w:pPr>
      <w:r w:rsidRPr="00C50FC4">
        <w:rPr>
          <w:rFonts w:cstheme="minorHAnsi"/>
          <w:noProof/>
        </w:rPr>
        <w:t xml:space="preserve">a </w:t>
      </w:r>
    </w:p>
    <w:p w14:paraId="2D0CB861" w14:textId="77777777" w:rsidR="00877DF1" w:rsidRPr="00C50FC4" w:rsidRDefault="00877DF1" w:rsidP="00877DF1">
      <w:pPr>
        <w:rPr>
          <w:rFonts w:cstheme="minorHAnsi"/>
          <w:noProof/>
        </w:rPr>
      </w:pPr>
    </w:p>
    <w:p w14:paraId="5C0A3A7A" w14:textId="77777777" w:rsidR="00877DF1" w:rsidRPr="00C50FC4" w:rsidRDefault="00877DF1" w:rsidP="00877DF1">
      <w:pPr>
        <w:rPr>
          <w:rFonts w:cstheme="minorHAnsi"/>
          <w:noProof/>
        </w:rPr>
      </w:pPr>
      <w:r w:rsidRPr="00C50FC4">
        <w:rPr>
          <w:rFonts w:cstheme="minorHAnsi"/>
          <w:noProof/>
        </w:rPr>
        <w:t>Objednávateľ:</w:t>
      </w:r>
      <w:r w:rsidRPr="00C50FC4">
        <w:rPr>
          <w:rFonts w:cstheme="minorHAnsi"/>
          <w:noProof/>
        </w:rPr>
        <w:tab/>
      </w:r>
      <w:r w:rsidRPr="00C50FC4">
        <w:rPr>
          <w:rFonts w:cstheme="minorHAnsi"/>
          <w:noProof/>
        </w:rPr>
        <w:tab/>
        <w:t>Banskobystrický samosprávny kraj</w:t>
      </w:r>
    </w:p>
    <w:p w14:paraId="0F7240FA" w14:textId="77777777" w:rsidR="00877DF1" w:rsidRPr="00C50FC4" w:rsidRDefault="00877DF1" w:rsidP="00877DF1">
      <w:pPr>
        <w:rPr>
          <w:rFonts w:eastAsia="Arial Narrow" w:cstheme="minorHAnsi"/>
          <w:noProof/>
          <w:szCs w:val="24"/>
        </w:rPr>
      </w:pPr>
      <w:r w:rsidRPr="00C50FC4">
        <w:rPr>
          <w:rFonts w:cstheme="minorHAnsi"/>
          <w:noProof/>
          <w:szCs w:val="24"/>
        </w:rPr>
        <w:t>Sídlo:</w:t>
      </w:r>
      <w:r w:rsidRPr="00C50FC4">
        <w:rPr>
          <w:rFonts w:cstheme="minorHAnsi"/>
          <w:noProof/>
          <w:szCs w:val="24"/>
        </w:rPr>
        <w:tab/>
      </w:r>
      <w:r w:rsidRPr="00C50FC4">
        <w:rPr>
          <w:rFonts w:cstheme="minorHAnsi"/>
          <w:noProof/>
          <w:szCs w:val="24"/>
        </w:rPr>
        <w:tab/>
      </w:r>
      <w:r w:rsidRPr="00C50FC4">
        <w:rPr>
          <w:rFonts w:cstheme="minorHAnsi"/>
          <w:noProof/>
          <w:szCs w:val="24"/>
        </w:rPr>
        <w:tab/>
      </w:r>
      <w:r w:rsidRPr="00C50FC4">
        <w:rPr>
          <w:rFonts w:eastAsia="Arial Narrow" w:cstheme="minorHAnsi"/>
          <w:noProof/>
          <w:szCs w:val="24"/>
        </w:rPr>
        <w:t>Námestie SNP 23/23, 974 01 Banská Bystrica</w:t>
      </w:r>
    </w:p>
    <w:p w14:paraId="2D336474" w14:textId="77777777" w:rsidR="00877DF1" w:rsidRPr="00C50FC4" w:rsidRDefault="00877DF1" w:rsidP="00877DF1">
      <w:pPr>
        <w:rPr>
          <w:rFonts w:cstheme="minorHAnsi"/>
          <w:noProof/>
        </w:rPr>
      </w:pPr>
      <w:r w:rsidRPr="00C50FC4">
        <w:rPr>
          <w:rFonts w:eastAsia="Arial Narrow" w:cstheme="minorHAnsi"/>
          <w:noProof/>
          <w:szCs w:val="24"/>
        </w:rPr>
        <w:t>IČO:</w:t>
      </w:r>
      <w:r w:rsidRPr="00C50FC4">
        <w:rPr>
          <w:rFonts w:eastAsia="Arial Narrow" w:cstheme="minorHAnsi"/>
          <w:noProof/>
          <w:szCs w:val="24"/>
        </w:rPr>
        <w:tab/>
      </w:r>
      <w:r w:rsidRPr="00C50FC4">
        <w:rPr>
          <w:rFonts w:eastAsia="Arial Narrow" w:cstheme="minorHAnsi"/>
          <w:noProof/>
          <w:szCs w:val="24"/>
        </w:rPr>
        <w:tab/>
      </w:r>
      <w:r w:rsidRPr="00C50FC4">
        <w:rPr>
          <w:rFonts w:eastAsia="Arial Narrow" w:cstheme="minorHAnsi"/>
          <w:noProof/>
          <w:szCs w:val="24"/>
        </w:rPr>
        <w:tab/>
        <w:t>37828100</w:t>
      </w:r>
    </w:p>
    <w:p w14:paraId="27A1815F" w14:textId="77777777" w:rsidR="00877DF1" w:rsidRPr="00C50FC4" w:rsidRDefault="00877DF1" w:rsidP="00877DF1">
      <w:pPr>
        <w:rPr>
          <w:rFonts w:cstheme="minorHAnsi"/>
          <w:noProof/>
        </w:rPr>
      </w:pPr>
    </w:p>
    <w:p w14:paraId="79ECDB12" w14:textId="77777777" w:rsidR="00877DF1" w:rsidRPr="00C50FC4" w:rsidRDefault="00877DF1" w:rsidP="00877DF1">
      <w:pPr>
        <w:rPr>
          <w:rFonts w:cstheme="minorHAnsi"/>
          <w:b/>
          <w:bCs/>
          <w:noProof/>
        </w:rPr>
      </w:pPr>
      <w:r w:rsidRPr="00C50FC4">
        <w:rPr>
          <w:rFonts w:cstheme="minorHAnsi"/>
          <w:b/>
          <w:bCs/>
          <w:noProof/>
        </w:rPr>
        <w:t xml:space="preserve">preberá </w:t>
      </w:r>
    </w:p>
    <w:p w14:paraId="0E9D3F46" w14:textId="77777777" w:rsidR="00877DF1" w:rsidRPr="00C50FC4" w:rsidRDefault="00877DF1" w:rsidP="00877DF1">
      <w:pPr>
        <w:rPr>
          <w:rFonts w:cstheme="minorHAnsi"/>
          <w:noProof/>
        </w:rPr>
      </w:pPr>
    </w:p>
    <w:p w14:paraId="41910C1D" w14:textId="77777777" w:rsidR="00877DF1" w:rsidRPr="00C50FC4" w:rsidRDefault="00877DF1" w:rsidP="008D15ED">
      <w:pPr>
        <w:jc w:val="both"/>
        <w:rPr>
          <w:rFonts w:cstheme="minorHAnsi"/>
          <w:noProof/>
        </w:rPr>
      </w:pPr>
      <w:r w:rsidRPr="00C50FC4">
        <w:rPr>
          <w:rFonts w:cstheme="minorHAnsi"/>
          <w:noProof/>
        </w:rPr>
        <w:t>plnenie predmetu Zmluvy v rozsahu:</w:t>
      </w:r>
    </w:p>
    <w:p w14:paraId="01EC7168" w14:textId="77777777" w:rsidR="00877DF1" w:rsidRPr="00C50FC4" w:rsidRDefault="00877DF1" w:rsidP="008D15ED">
      <w:pPr>
        <w:pStyle w:val="Odsekzoznamu"/>
        <w:numPr>
          <w:ilvl w:val="0"/>
          <w:numId w:val="39"/>
        </w:numPr>
        <w:spacing w:after="60"/>
        <w:jc w:val="both"/>
        <w:rPr>
          <w:rFonts w:cstheme="minorHAnsi"/>
          <w:noProof/>
        </w:rPr>
      </w:pPr>
      <w:r w:rsidRPr="00C50FC4">
        <w:rPr>
          <w:rFonts w:cstheme="minorHAnsi"/>
          <w:noProof/>
        </w:rPr>
        <w:t>Úplný zdrojový kód na dátovom médiu (doplniť prípadne inú formu dodania Úplného zdrojového kódu) v počte 1 ks,</w:t>
      </w:r>
    </w:p>
    <w:p w14:paraId="66C74A1E" w14:textId="77777777" w:rsidR="00877DF1" w:rsidRPr="00C50FC4" w:rsidRDefault="00877DF1" w:rsidP="008D15ED">
      <w:pPr>
        <w:pStyle w:val="Odsekzoznamu"/>
        <w:numPr>
          <w:ilvl w:val="0"/>
          <w:numId w:val="39"/>
        </w:numPr>
        <w:spacing w:after="60"/>
        <w:jc w:val="both"/>
        <w:rPr>
          <w:rFonts w:cstheme="minorHAnsi"/>
          <w:noProof/>
        </w:rPr>
      </w:pPr>
      <w:r w:rsidRPr="00C50FC4">
        <w:rPr>
          <w:rFonts w:cstheme="minorHAnsi"/>
          <w:noProof/>
        </w:rPr>
        <w:t>dokumentácia Úplného zdrojového kódu v slovenskom jazyku na dátovom médiu  v počte 1 ks.</w:t>
      </w:r>
    </w:p>
    <w:p w14:paraId="0673489B" w14:textId="77777777" w:rsidR="00877DF1" w:rsidRPr="00C50FC4" w:rsidRDefault="00877DF1" w:rsidP="00877DF1">
      <w:pPr>
        <w:rPr>
          <w:rFonts w:cstheme="minorHAnsi"/>
          <w:noProof/>
        </w:rPr>
      </w:pPr>
    </w:p>
    <w:p w14:paraId="0FB5156A" w14:textId="77777777" w:rsidR="00877DF1" w:rsidRPr="00C50FC4" w:rsidRDefault="00877DF1" w:rsidP="00877DF1">
      <w:pPr>
        <w:rPr>
          <w:rFonts w:cstheme="minorHAnsi"/>
          <w:noProof/>
        </w:rPr>
      </w:pPr>
      <w:r w:rsidRPr="00C50FC4">
        <w:rPr>
          <w:rFonts w:cstheme="minorHAnsi"/>
          <w:noProof/>
        </w:rPr>
        <w:t>V Banskej Bystrici dňa</w:t>
      </w:r>
    </w:p>
    <w:p w14:paraId="6DE91F82" w14:textId="5F2C17F3" w:rsidR="00877DF1" w:rsidRPr="00C50FC4" w:rsidRDefault="00877DF1" w:rsidP="00877DF1">
      <w:pPr>
        <w:tabs>
          <w:tab w:val="center" w:pos="1560"/>
        </w:tabs>
        <w:jc w:val="both"/>
        <w:rPr>
          <w:rFonts w:cstheme="minorHAnsi"/>
          <w:bCs/>
          <w:szCs w:val="24"/>
        </w:rPr>
      </w:pPr>
      <w:r w:rsidRPr="00C50FC4">
        <w:rPr>
          <w:rFonts w:cstheme="minorHAnsi"/>
          <w:bCs/>
          <w:szCs w:val="24"/>
        </w:rPr>
        <w:t>Objednávateľ:</w:t>
      </w:r>
      <w:r w:rsidRPr="00C50FC4">
        <w:rPr>
          <w:rFonts w:cstheme="minorHAnsi"/>
          <w:bCs/>
          <w:szCs w:val="24"/>
        </w:rPr>
        <w:tab/>
      </w:r>
      <w:r w:rsidRPr="00C50FC4">
        <w:rPr>
          <w:rFonts w:cstheme="minorHAnsi"/>
          <w:bCs/>
          <w:szCs w:val="24"/>
        </w:rPr>
        <w:tab/>
      </w:r>
      <w:r w:rsidRPr="00C50FC4">
        <w:rPr>
          <w:rFonts w:cstheme="minorHAnsi"/>
          <w:bCs/>
          <w:szCs w:val="24"/>
        </w:rPr>
        <w:tab/>
      </w:r>
      <w:r w:rsidRPr="00C50FC4">
        <w:rPr>
          <w:rFonts w:cstheme="minorHAnsi"/>
          <w:bCs/>
          <w:szCs w:val="24"/>
        </w:rPr>
        <w:tab/>
      </w:r>
      <w:r w:rsidRPr="00C50FC4">
        <w:rPr>
          <w:rFonts w:cstheme="minorHAnsi"/>
          <w:bCs/>
          <w:szCs w:val="24"/>
        </w:rPr>
        <w:tab/>
      </w:r>
      <w:r w:rsidRPr="00C50FC4">
        <w:rPr>
          <w:rFonts w:cstheme="minorHAnsi"/>
          <w:bCs/>
          <w:szCs w:val="24"/>
        </w:rPr>
        <w:tab/>
      </w:r>
      <w:r w:rsidR="007A7486">
        <w:rPr>
          <w:rFonts w:cstheme="minorHAnsi"/>
          <w:bCs/>
          <w:szCs w:val="24"/>
        </w:rPr>
        <w:t>Poskytovate</w:t>
      </w:r>
      <w:r w:rsidR="007A7486" w:rsidRPr="00C50FC4">
        <w:rPr>
          <w:rFonts w:cstheme="minorHAnsi"/>
          <w:bCs/>
          <w:szCs w:val="24"/>
        </w:rPr>
        <w:t>ľ</w:t>
      </w:r>
      <w:r w:rsidRPr="00C50FC4">
        <w:rPr>
          <w:rFonts w:cstheme="minorHAnsi"/>
          <w:bCs/>
          <w:szCs w:val="24"/>
        </w:rPr>
        <w:t>:</w:t>
      </w:r>
    </w:p>
    <w:p w14:paraId="236AC1F4" w14:textId="77777777" w:rsidR="00877DF1" w:rsidRPr="00C50FC4" w:rsidRDefault="00877DF1" w:rsidP="00877DF1">
      <w:pPr>
        <w:jc w:val="both"/>
        <w:rPr>
          <w:rFonts w:cstheme="minorHAnsi"/>
          <w:szCs w:val="24"/>
        </w:rPr>
      </w:pPr>
    </w:p>
    <w:p w14:paraId="6C4077D7" w14:textId="77777777" w:rsidR="00877DF1" w:rsidRPr="00C50FC4" w:rsidRDefault="00877DF1" w:rsidP="00877DF1">
      <w:pPr>
        <w:jc w:val="both"/>
        <w:rPr>
          <w:rFonts w:cstheme="minorHAnsi"/>
          <w:szCs w:val="24"/>
        </w:rPr>
      </w:pPr>
    </w:p>
    <w:p w14:paraId="00427110" w14:textId="77777777" w:rsidR="00877DF1" w:rsidRPr="00C50FC4" w:rsidRDefault="00877DF1" w:rsidP="00877DF1">
      <w:pPr>
        <w:jc w:val="both"/>
        <w:rPr>
          <w:rFonts w:cstheme="minorHAnsi"/>
          <w:szCs w:val="24"/>
        </w:rPr>
      </w:pPr>
      <w:r w:rsidRPr="00C50FC4">
        <w:rPr>
          <w:rFonts w:cstheme="minorHAnsi"/>
          <w:szCs w:val="24"/>
        </w:rPr>
        <w:t>.........................................</w:t>
      </w:r>
      <w:r w:rsidRPr="00C50FC4">
        <w:rPr>
          <w:rFonts w:cstheme="minorHAnsi"/>
          <w:szCs w:val="24"/>
        </w:rPr>
        <w:tab/>
      </w:r>
      <w:r w:rsidRPr="00C50FC4">
        <w:rPr>
          <w:rFonts w:cstheme="minorHAnsi"/>
          <w:szCs w:val="24"/>
        </w:rPr>
        <w:tab/>
      </w:r>
      <w:r w:rsidRPr="00C50FC4">
        <w:rPr>
          <w:rFonts w:cstheme="minorHAnsi"/>
          <w:szCs w:val="24"/>
        </w:rPr>
        <w:tab/>
      </w:r>
      <w:r w:rsidRPr="00C50FC4">
        <w:rPr>
          <w:rFonts w:cstheme="minorHAnsi"/>
          <w:szCs w:val="24"/>
        </w:rPr>
        <w:tab/>
        <w:t>.........................................</w:t>
      </w:r>
    </w:p>
    <w:p w14:paraId="0FF83354" w14:textId="77777777" w:rsidR="00877DF1" w:rsidRPr="00C50FC4" w:rsidRDefault="00877DF1" w:rsidP="00877DF1">
      <w:pPr>
        <w:jc w:val="both"/>
        <w:rPr>
          <w:rFonts w:cstheme="minorHAnsi"/>
          <w:b/>
          <w:bCs/>
          <w:szCs w:val="24"/>
        </w:rPr>
      </w:pPr>
      <w:r w:rsidRPr="00C50FC4">
        <w:rPr>
          <w:rFonts w:eastAsia="Arial Narrow" w:cstheme="minorHAnsi"/>
          <w:b/>
          <w:bCs/>
          <w:noProof/>
          <w:szCs w:val="24"/>
        </w:rPr>
        <w:t>Banskobystrický samosprávny kraj</w:t>
      </w:r>
      <w:r w:rsidRPr="00C50FC4">
        <w:rPr>
          <w:rFonts w:cstheme="minorHAnsi"/>
          <w:b/>
          <w:bCs/>
          <w:szCs w:val="24"/>
        </w:rPr>
        <w:tab/>
      </w:r>
      <w:r w:rsidRPr="00C50FC4">
        <w:rPr>
          <w:rFonts w:cstheme="minorHAnsi"/>
          <w:b/>
          <w:bCs/>
          <w:szCs w:val="24"/>
        </w:rPr>
        <w:tab/>
      </w:r>
      <w:r w:rsidRPr="00C50FC4">
        <w:rPr>
          <w:rFonts w:cstheme="minorHAnsi"/>
          <w:b/>
          <w:bCs/>
          <w:szCs w:val="24"/>
        </w:rPr>
        <w:tab/>
      </w:r>
      <w:r w:rsidRPr="00C50FC4">
        <w:rPr>
          <w:rFonts w:cstheme="minorHAnsi"/>
          <w:b/>
          <w:bCs/>
          <w:szCs w:val="24"/>
          <w:highlight w:val="yellow"/>
        </w:rPr>
        <w:t>Obchodné meno</w:t>
      </w:r>
    </w:p>
    <w:p w14:paraId="06286291" w14:textId="004ED5EB" w:rsidR="0000746C" w:rsidRPr="00B372E7" w:rsidRDefault="00877DF1" w:rsidP="005E1ECD">
      <w:pPr>
        <w:jc w:val="both"/>
        <w:rPr>
          <w:rFonts w:cstheme="minorHAnsi"/>
          <w:szCs w:val="24"/>
        </w:rPr>
      </w:pPr>
      <w:r w:rsidRPr="00C50FC4">
        <w:rPr>
          <w:rFonts w:cstheme="minorHAnsi"/>
          <w:szCs w:val="24"/>
          <w:highlight w:val="yellow"/>
        </w:rPr>
        <w:t>Meno, priezvisko, označenie funkcie</w:t>
      </w:r>
      <w:r w:rsidRPr="00C50FC4">
        <w:rPr>
          <w:rFonts w:cstheme="minorHAnsi"/>
          <w:szCs w:val="24"/>
        </w:rPr>
        <w:t xml:space="preserve"> </w:t>
      </w:r>
      <w:r w:rsidRPr="00C50FC4">
        <w:rPr>
          <w:rFonts w:cstheme="minorHAnsi"/>
          <w:szCs w:val="24"/>
        </w:rPr>
        <w:tab/>
      </w:r>
      <w:r w:rsidRPr="00C50FC4">
        <w:rPr>
          <w:rFonts w:cstheme="minorHAnsi"/>
          <w:szCs w:val="24"/>
        </w:rPr>
        <w:tab/>
      </w:r>
      <w:r w:rsidRPr="00C50FC4">
        <w:rPr>
          <w:rFonts w:cstheme="minorHAnsi"/>
          <w:szCs w:val="24"/>
        </w:rPr>
        <w:tab/>
      </w:r>
      <w:r w:rsidRPr="00C50FC4">
        <w:rPr>
          <w:rFonts w:cstheme="minorHAnsi"/>
          <w:szCs w:val="24"/>
          <w:highlight w:val="yellow"/>
        </w:rPr>
        <w:t>Meno, priezvisko, označenie funkcie</w:t>
      </w:r>
      <w:r w:rsidRPr="00C50FC4">
        <w:rPr>
          <w:rFonts w:cstheme="minorHAnsi"/>
          <w:szCs w:val="24"/>
        </w:rPr>
        <w:t xml:space="preserve"> </w:t>
      </w:r>
    </w:p>
    <w:sectPr w:rsidR="0000746C" w:rsidRPr="00B372E7" w:rsidSect="006E3493">
      <w:footerReference w:type="default" r:id="rId3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1D0A5" w14:textId="77777777" w:rsidR="00466B2C" w:rsidRDefault="00466B2C" w:rsidP="00E8244B">
      <w:pPr>
        <w:spacing w:after="0"/>
      </w:pPr>
      <w:r>
        <w:separator/>
      </w:r>
    </w:p>
  </w:endnote>
  <w:endnote w:type="continuationSeparator" w:id="0">
    <w:p w14:paraId="0B21E4D3" w14:textId="77777777" w:rsidR="00466B2C" w:rsidRDefault="00466B2C" w:rsidP="00E8244B">
      <w:pPr>
        <w:spacing w:after="0"/>
      </w:pPr>
      <w:r>
        <w:continuationSeparator/>
      </w:r>
    </w:p>
  </w:endnote>
  <w:endnote w:type="continuationNotice" w:id="1">
    <w:p w14:paraId="6CA3B907" w14:textId="77777777" w:rsidR="00466B2C" w:rsidRDefault="00466B2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10B29" w14:textId="518F11F8" w:rsidR="00E8244B" w:rsidRDefault="00E8244B" w:rsidP="00E8244B">
    <w:pPr>
      <w:pStyle w:val="Pt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14</w:t>
    </w:r>
    <w:r>
      <w:fldChar w:fldCharType="end"/>
    </w:r>
    <w:r>
      <w:t xml:space="preserve"> / </w:t>
    </w:r>
    <w:r w:rsidR="008C0D30">
      <w:fldChar w:fldCharType="begin"/>
    </w:r>
    <w:r w:rsidR="008C0D30">
      <w:instrText xml:space="preserve"> NUMPAGES   \* MERGEFORMAT </w:instrText>
    </w:r>
    <w:r w:rsidR="008C0D30">
      <w:fldChar w:fldCharType="separate"/>
    </w:r>
    <w:r>
      <w:rPr>
        <w:noProof/>
      </w:rPr>
      <w:t>15</w:t>
    </w:r>
    <w:r w:rsidR="008C0D3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F3EF4" w14:textId="77777777" w:rsidR="00466B2C" w:rsidRDefault="00466B2C" w:rsidP="00E8244B">
      <w:pPr>
        <w:spacing w:after="0"/>
      </w:pPr>
      <w:r>
        <w:separator/>
      </w:r>
    </w:p>
  </w:footnote>
  <w:footnote w:type="continuationSeparator" w:id="0">
    <w:p w14:paraId="17DB567E" w14:textId="77777777" w:rsidR="00466B2C" w:rsidRDefault="00466B2C" w:rsidP="00E8244B">
      <w:pPr>
        <w:spacing w:after="0"/>
      </w:pPr>
      <w:r>
        <w:continuationSeparator/>
      </w:r>
    </w:p>
  </w:footnote>
  <w:footnote w:type="continuationNotice" w:id="1">
    <w:p w14:paraId="7C4D6E4B" w14:textId="77777777" w:rsidR="00466B2C" w:rsidRDefault="00466B2C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A202A"/>
    <w:multiLevelType w:val="hybridMultilevel"/>
    <w:tmpl w:val="4EDCE6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34CA0"/>
    <w:multiLevelType w:val="multilevel"/>
    <w:tmpl w:val="D91457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4FF5966"/>
    <w:multiLevelType w:val="hybridMultilevel"/>
    <w:tmpl w:val="902C7260"/>
    <w:lvl w:ilvl="0" w:tplc="5CD257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D2838"/>
    <w:multiLevelType w:val="hybridMultilevel"/>
    <w:tmpl w:val="6AC0DE84"/>
    <w:lvl w:ilvl="0" w:tplc="0BEE13C8">
      <w:start w:val="4"/>
      <w:numFmt w:val="bullet"/>
      <w:lvlText w:val="•"/>
      <w:lvlJc w:val="left"/>
      <w:pPr>
        <w:ind w:left="1125" w:hanging="705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938D3"/>
    <w:multiLevelType w:val="hybridMultilevel"/>
    <w:tmpl w:val="5B60F8FC"/>
    <w:lvl w:ilvl="0" w:tplc="699E2C8E">
      <w:start w:val="4"/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E3BA7"/>
    <w:multiLevelType w:val="hybridMultilevel"/>
    <w:tmpl w:val="6B16B9A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20314B"/>
    <w:multiLevelType w:val="hybridMultilevel"/>
    <w:tmpl w:val="A628EA42"/>
    <w:lvl w:ilvl="0" w:tplc="CFB01B4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A7486"/>
    <w:multiLevelType w:val="multilevel"/>
    <w:tmpl w:val="38C438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82C0FBC"/>
    <w:multiLevelType w:val="hybridMultilevel"/>
    <w:tmpl w:val="55287866"/>
    <w:lvl w:ilvl="0" w:tplc="E5F45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CF4DE2"/>
    <w:multiLevelType w:val="multilevel"/>
    <w:tmpl w:val="18607C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C744EFF"/>
    <w:multiLevelType w:val="hybridMultilevel"/>
    <w:tmpl w:val="CA2C89A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113B0"/>
    <w:multiLevelType w:val="hybridMultilevel"/>
    <w:tmpl w:val="D266127C"/>
    <w:lvl w:ilvl="0" w:tplc="0BEE13C8">
      <w:start w:val="4"/>
      <w:numFmt w:val="bullet"/>
      <w:lvlText w:val="•"/>
      <w:lvlJc w:val="left"/>
      <w:pPr>
        <w:ind w:left="1125" w:hanging="705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A2D41A2"/>
    <w:multiLevelType w:val="hybridMultilevel"/>
    <w:tmpl w:val="0F245486"/>
    <w:lvl w:ilvl="0" w:tplc="11C8906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D3B81"/>
    <w:multiLevelType w:val="hybridMultilevel"/>
    <w:tmpl w:val="79E85362"/>
    <w:lvl w:ilvl="0" w:tplc="BC0EEF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DF54BC"/>
    <w:multiLevelType w:val="multilevel"/>
    <w:tmpl w:val="009257F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1FF2F5E"/>
    <w:multiLevelType w:val="multilevel"/>
    <w:tmpl w:val="C64868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2D435FA"/>
    <w:multiLevelType w:val="multilevel"/>
    <w:tmpl w:val="068ECA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49611AA"/>
    <w:multiLevelType w:val="hybridMultilevel"/>
    <w:tmpl w:val="68121AA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992E95"/>
    <w:multiLevelType w:val="hybridMultilevel"/>
    <w:tmpl w:val="77D831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647D76"/>
    <w:multiLevelType w:val="multilevel"/>
    <w:tmpl w:val="FBE8A7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C76351B"/>
    <w:multiLevelType w:val="hybridMultilevel"/>
    <w:tmpl w:val="AE6609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E359C4"/>
    <w:multiLevelType w:val="hybridMultilevel"/>
    <w:tmpl w:val="04847D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1D6686"/>
    <w:multiLevelType w:val="multilevel"/>
    <w:tmpl w:val="F87E84C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49B16202"/>
    <w:multiLevelType w:val="hybridMultilevel"/>
    <w:tmpl w:val="6346D5FA"/>
    <w:lvl w:ilvl="0" w:tplc="0BEE13C8">
      <w:start w:val="4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4E207F"/>
    <w:multiLevelType w:val="hybridMultilevel"/>
    <w:tmpl w:val="EB54B7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2E2032"/>
    <w:multiLevelType w:val="hybridMultilevel"/>
    <w:tmpl w:val="A230B3E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ED53FB"/>
    <w:multiLevelType w:val="hybridMultilevel"/>
    <w:tmpl w:val="29BC77F0"/>
    <w:lvl w:ilvl="0" w:tplc="865ABDAC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251761"/>
    <w:multiLevelType w:val="multilevel"/>
    <w:tmpl w:val="34306F1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5A3B64CE"/>
    <w:multiLevelType w:val="multilevel"/>
    <w:tmpl w:val="EEA2838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D111CD2"/>
    <w:multiLevelType w:val="hybridMultilevel"/>
    <w:tmpl w:val="9B9EA5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8572C2"/>
    <w:multiLevelType w:val="hybridMultilevel"/>
    <w:tmpl w:val="CA2C89A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521A0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3D644FF"/>
    <w:multiLevelType w:val="multilevel"/>
    <w:tmpl w:val="4F003FE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45F6A38"/>
    <w:multiLevelType w:val="hybridMultilevel"/>
    <w:tmpl w:val="44E69DF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A14339"/>
    <w:multiLevelType w:val="multilevel"/>
    <w:tmpl w:val="EC669172"/>
    <w:lvl w:ilvl="0">
      <w:start w:val="1"/>
      <w:numFmt w:val="decimal"/>
      <w:pStyle w:val="MLNadpislnku"/>
      <w:lvlText w:val="%1."/>
      <w:lvlJc w:val="left"/>
      <w:pPr>
        <w:tabs>
          <w:tab w:val="num" w:pos="737"/>
        </w:tabs>
        <w:ind w:left="737" w:hanging="736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447"/>
        </w:tabs>
        <w:ind w:left="1447" w:hanging="737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Calibri" w:hAnsi="Calibri" w:hint="default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35" w15:restartNumberingAfterBreak="0">
    <w:nsid w:val="6DA64C75"/>
    <w:multiLevelType w:val="hybridMultilevel"/>
    <w:tmpl w:val="BF34DD3E"/>
    <w:lvl w:ilvl="0" w:tplc="699E2C8E">
      <w:start w:val="4"/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4D25A9"/>
    <w:multiLevelType w:val="multilevel"/>
    <w:tmpl w:val="011AA3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3DD2A9A"/>
    <w:multiLevelType w:val="hybridMultilevel"/>
    <w:tmpl w:val="0C50BA26"/>
    <w:lvl w:ilvl="0" w:tplc="A138840A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7B3A15"/>
    <w:multiLevelType w:val="hybridMultilevel"/>
    <w:tmpl w:val="4462B85E"/>
    <w:lvl w:ilvl="0" w:tplc="B0E49B60">
      <w:start w:val="1"/>
      <w:numFmt w:val="lowerLetter"/>
      <w:lvlText w:val="%1.)"/>
      <w:lvlJc w:val="left"/>
      <w:pPr>
        <w:ind w:left="73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107810"/>
    <w:multiLevelType w:val="hybridMultilevel"/>
    <w:tmpl w:val="A2C60B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604EB5"/>
    <w:multiLevelType w:val="hybridMultilevel"/>
    <w:tmpl w:val="9A8C6460"/>
    <w:lvl w:ilvl="0" w:tplc="0BEE13C8">
      <w:start w:val="4"/>
      <w:numFmt w:val="bullet"/>
      <w:lvlText w:val="•"/>
      <w:lvlJc w:val="left"/>
      <w:pPr>
        <w:ind w:left="1125" w:hanging="705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0890169">
    <w:abstractNumId w:val="31"/>
  </w:num>
  <w:num w:numId="2" w16cid:durableId="446703123">
    <w:abstractNumId w:val="16"/>
  </w:num>
  <w:num w:numId="3" w16cid:durableId="719211148">
    <w:abstractNumId w:val="10"/>
  </w:num>
  <w:num w:numId="4" w16cid:durableId="233779809">
    <w:abstractNumId w:val="6"/>
  </w:num>
  <w:num w:numId="5" w16cid:durableId="2114861304">
    <w:abstractNumId w:val="7"/>
  </w:num>
  <w:num w:numId="6" w16cid:durableId="2131782087">
    <w:abstractNumId w:val="15"/>
  </w:num>
  <w:num w:numId="7" w16cid:durableId="2030449057">
    <w:abstractNumId w:val="1"/>
  </w:num>
  <w:num w:numId="8" w16cid:durableId="20789366">
    <w:abstractNumId w:val="19"/>
  </w:num>
  <w:num w:numId="9" w16cid:durableId="1654024448">
    <w:abstractNumId w:val="39"/>
  </w:num>
  <w:num w:numId="10" w16cid:durableId="1452939892">
    <w:abstractNumId w:val="23"/>
  </w:num>
  <w:num w:numId="11" w16cid:durableId="475493676">
    <w:abstractNumId w:val="29"/>
  </w:num>
  <w:num w:numId="12" w16cid:durableId="483619353">
    <w:abstractNumId w:val="12"/>
  </w:num>
  <w:num w:numId="13" w16cid:durableId="1658653819">
    <w:abstractNumId w:val="9"/>
  </w:num>
  <w:num w:numId="14" w16cid:durableId="280655303">
    <w:abstractNumId w:val="27"/>
  </w:num>
  <w:num w:numId="15" w16cid:durableId="534542983">
    <w:abstractNumId w:val="36"/>
  </w:num>
  <w:num w:numId="16" w16cid:durableId="468937150">
    <w:abstractNumId w:val="33"/>
  </w:num>
  <w:num w:numId="17" w16cid:durableId="272976732">
    <w:abstractNumId w:val="20"/>
  </w:num>
  <w:num w:numId="18" w16cid:durableId="235172785">
    <w:abstractNumId w:val="14"/>
  </w:num>
  <w:num w:numId="19" w16cid:durableId="1234244123">
    <w:abstractNumId w:val="25"/>
  </w:num>
  <w:num w:numId="20" w16cid:durableId="1272084043">
    <w:abstractNumId w:val="24"/>
  </w:num>
  <w:num w:numId="21" w16cid:durableId="787236746">
    <w:abstractNumId w:val="28"/>
  </w:num>
  <w:num w:numId="22" w16cid:durableId="671227532">
    <w:abstractNumId w:val="11"/>
  </w:num>
  <w:num w:numId="23" w16cid:durableId="1330871258">
    <w:abstractNumId w:val="35"/>
  </w:num>
  <w:num w:numId="24" w16cid:durableId="1258370927">
    <w:abstractNumId w:val="32"/>
  </w:num>
  <w:num w:numId="25" w16cid:durableId="21131039">
    <w:abstractNumId w:val="21"/>
  </w:num>
  <w:num w:numId="26" w16cid:durableId="1215586572">
    <w:abstractNumId w:val="38"/>
  </w:num>
  <w:num w:numId="27" w16cid:durableId="49500997">
    <w:abstractNumId w:val="22"/>
  </w:num>
  <w:num w:numId="28" w16cid:durableId="1187478163">
    <w:abstractNumId w:val="2"/>
  </w:num>
  <w:num w:numId="29" w16cid:durableId="49036816">
    <w:abstractNumId w:val="17"/>
  </w:num>
  <w:num w:numId="30" w16cid:durableId="1868447631">
    <w:abstractNumId w:val="4"/>
  </w:num>
  <w:num w:numId="31" w16cid:durableId="2072386664">
    <w:abstractNumId w:val="40"/>
  </w:num>
  <w:num w:numId="32" w16cid:durableId="864830962">
    <w:abstractNumId w:val="3"/>
  </w:num>
  <w:num w:numId="33" w16cid:durableId="141195022">
    <w:abstractNumId w:val="18"/>
  </w:num>
  <w:num w:numId="34" w16cid:durableId="1294868213">
    <w:abstractNumId w:val="30"/>
  </w:num>
  <w:num w:numId="35" w16cid:durableId="1737163524">
    <w:abstractNumId w:val="13"/>
  </w:num>
  <w:num w:numId="36" w16cid:durableId="1891723382">
    <w:abstractNumId w:val="26"/>
  </w:num>
  <w:num w:numId="37" w16cid:durableId="848715993">
    <w:abstractNumId w:val="34"/>
  </w:num>
  <w:num w:numId="38" w16cid:durableId="586428678">
    <w:abstractNumId w:val="8"/>
  </w:num>
  <w:num w:numId="39" w16cid:durableId="770514732">
    <w:abstractNumId w:val="37"/>
  </w:num>
  <w:num w:numId="40" w16cid:durableId="278340863">
    <w:abstractNumId w:val="5"/>
  </w:num>
  <w:num w:numId="41" w16cid:durableId="141061855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ižúr Vladimír">
    <w15:presenceInfo w15:providerId="AD" w15:userId="S::vmizur@bbsk.sk::b1731217-5292-4dc4-8eaa-161e8a6dbe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edit="trackedChanges" w:enforcement="0"/>
  <w:defaultTabStop w:val="708"/>
  <w:hyphenationZone w:val="425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F2E"/>
    <w:rsid w:val="00003B15"/>
    <w:rsid w:val="0000746C"/>
    <w:rsid w:val="00007F2E"/>
    <w:rsid w:val="0001069D"/>
    <w:rsid w:val="000140F0"/>
    <w:rsid w:val="00014FC9"/>
    <w:rsid w:val="00015BBB"/>
    <w:rsid w:val="0002106C"/>
    <w:rsid w:val="00023C7C"/>
    <w:rsid w:val="00035588"/>
    <w:rsid w:val="000374CC"/>
    <w:rsid w:val="00041261"/>
    <w:rsid w:val="00045687"/>
    <w:rsid w:val="000622D7"/>
    <w:rsid w:val="00063A30"/>
    <w:rsid w:val="00071577"/>
    <w:rsid w:val="00071ECB"/>
    <w:rsid w:val="000724A7"/>
    <w:rsid w:val="00073E8B"/>
    <w:rsid w:val="00075320"/>
    <w:rsid w:val="00076893"/>
    <w:rsid w:val="00081752"/>
    <w:rsid w:val="00085670"/>
    <w:rsid w:val="00097886"/>
    <w:rsid w:val="000A0286"/>
    <w:rsid w:val="000A2C5A"/>
    <w:rsid w:val="000A573C"/>
    <w:rsid w:val="000B01EA"/>
    <w:rsid w:val="000B0405"/>
    <w:rsid w:val="000B3007"/>
    <w:rsid w:val="000B41BC"/>
    <w:rsid w:val="000B709D"/>
    <w:rsid w:val="000C05D4"/>
    <w:rsid w:val="000C1DB4"/>
    <w:rsid w:val="000C49CF"/>
    <w:rsid w:val="000E17A6"/>
    <w:rsid w:val="000F00DD"/>
    <w:rsid w:val="000F567F"/>
    <w:rsid w:val="00102C03"/>
    <w:rsid w:val="001057B3"/>
    <w:rsid w:val="0011026B"/>
    <w:rsid w:val="001104D3"/>
    <w:rsid w:val="001121D7"/>
    <w:rsid w:val="00115F48"/>
    <w:rsid w:val="00125052"/>
    <w:rsid w:val="00126FE8"/>
    <w:rsid w:val="00130CBC"/>
    <w:rsid w:val="001331F1"/>
    <w:rsid w:val="00136658"/>
    <w:rsid w:val="001400B2"/>
    <w:rsid w:val="001463A6"/>
    <w:rsid w:val="001534FA"/>
    <w:rsid w:val="001631A4"/>
    <w:rsid w:val="001657B9"/>
    <w:rsid w:val="00165AAA"/>
    <w:rsid w:val="00167465"/>
    <w:rsid w:val="00167A13"/>
    <w:rsid w:val="00172F0E"/>
    <w:rsid w:val="00184945"/>
    <w:rsid w:val="00185A7F"/>
    <w:rsid w:val="00195356"/>
    <w:rsid w:val="001A07C0"/>
    <w:rsid w:val="001A10EC"/>
    <w:rsid w:val="001A1597"/>
    <w:rsid w:val="001A4D02"/>
    <w:rsid w:val="001A7EFA"/>
    <w:rsid w:val="001B15CB"/>
    <w:rsid w:val="001B238A"/>
    <w:rsid w:val="001B6B0A"/>
    <w:rsid w:val="001C287E"/>
    <w:rsid w:val="001C5F6A"/>
    <w:rsid w:val="001D21F2"/>
    <w:rsid w:val="001D74B7"/>
    <w:rsid w:val="001E1C53"/>
    <w:rsid w:val="001E341B"/>
    <w:rsid w:val="001F0E25"/>
    <w:rsid w:val="001F345B"/>
    <w:rsid w:val="001F7D04"/>
    <w:rsid w:val="002007B1"/>
    <w:rsid w:val="00207B46"/>
    <w:rsid w:val="00213728"/>
    <w:rsid w:val="00216446"/>
    <w:rsid w:val="002167F0"/>
    <w:rsid w:val="002177B3"/>
    <w:rsid w:val="00231530"/>
    <w:rsid w:val="00232266"/>
    <w:rsid w:val="0023259C"/>
    <w:rsid w:val="00233583"/>
    <w:rsid w:val="00237323"/>
    <w:rsid w:val="002376E3"/>
    <w:rsid w:val="002436EA"/>
    <w:rsid w:val="00244C87"/>
    <w:rsid w:val="00251884"/>
    <w:rsid w:val="002540E9"/>
    <w:rsid w:val="002611C4"/>
    <w:rsid w:val="002643F5"/>
    <w:rsid w:val="002663EE"/>
    <w:rsid w:val="00267020"/>
    <w:rsid w:val="002754A4"/>
    <w:rsid w:val="00276397"/>
    <w:rsid w:val="002823B2"/>
    <w:rsid w:val="0029239D"/>
    <w:rsid w:val="00293097"/>
    <w:rsid w:val="00297259"/>
    <w:rsid w:val="002A030A"/>
    <w:rsid w:val="002A41F0"/>
    <w:rsid w:val="002B40A8"/>
    <w:rsid w:val="002B40E8"/>
    <w:rsid w:val="002B61DE"/>
    <w:rsid w:val="002B642E"/>
    <w:rsid w:val="002C53C1"/>
    <w:rsid w:val="002C5B47"/>
    <w:rsid w:val="002C6C1C"/>
    <w:rsid w:val="002D31C7"/>
    <w:rsid w:val="002E248D"/>
    <w:rsid w:val="002E3E27"/>
    <w:rsid w:val="002E4CA3"/>
    <w:rsid w:val="002E727D"/>
    <w:rsid w:val="002F246A"/>
    <w:rsid w:val="00303D0C"/>
    <w:rsid w:val="00305E90"/>
    <w:rsid w:val="003065B5"/>
    <w:rsid w:val="003065E5"/>
    <w:rsid w:val="00313AB5"/>
    <w:rsid w:val="00315A6E"/>
    <w:rsid w:val="00315D7A"/>
    <w:rsid w:val="00317B58"/>
    <w:rsid w:val="003207D0"/>
    <w:rsid w:val="00321BA4"/>
    <w:rsid w:val="00322C8A"/>
    <w:rsid w:val="003234A9"/>
    <w:rsid w:val="00326948"/>
    <w:rsid w:val="003274B0"/>
    <w:rsid w:val="00330A1A"/>
    <w:rsid w:val="00330EBB"/>
    <w:rsid w:val="003332E0"/>
    <w:rsid w:val="0033541F"/>
    <w:rsid w:val="00343952"/>
    <w:rsid w:val="00354620"/>
    <w:rsid w:val="00355485"/>
    <w:rsid w:val="00356291"/>
    <w:rsid w:val="0036305A"/>
    <w:rsid w:val="00366015"/>
    <w:rsid w:val="0036784D"/>
    <w:rsid w:val="003723B4"/>
    <w:rsid w:val="003727D2"/>
    <w:rsid w:val="00383666"/>
    <w:rsid w:val="003837B4"/>
    <w:rsid w:val="00387422"/>
    <w:rsid w:val="00392DB8"/>
    <w:rsid w:val="00393D32"/>
    <w:rsid w:val="00394D60"/>
    <w:rsid w:val="00395112"/>
    <w:rsid w:val="003A19C1"/>
    <w:rsid w:val="003A1EF0"/>
    <w:rsid w:val="003A2328"/>
    <w:rsid w:val="003A254E"/>
    <w:rsid w:val="003A5B54"/>
    <w:rsid w:val="003A7E6C"/>
    <w:rsid w:val="003B0D09"/>
    <w:rsid w:val="003B0FA5"/>
    <w:rsid w:val="003B29F7"/>
    <w:rsid w:val="003B47C5"/>
    <w:rsid w:val="003C4CE8"/>
    <w:rsid w:val="003C4E13"/>
    <w:rsid w:val="003C5206"/>
    <w:rsid w:val="003C710A"/>
    <w:rsid w:val="003D07C4"/>
    <w:rsid w:val="003D220E"/>
    <w:rsid w:val="003D2A0A"/>
    <w:rsid w:val="003D327F"/>
    <w:rsid w:val="003D4097"/>
    <w:rsid w:val="003D5F41"/>
    <w:rsid w:val="003D7E59"/>
    <w:rsid w:val="003E253B"/>
    <w:rsid w:val="003F4A0A"/>
    <w:rsid w:val="003F6883"/>
    <w:rsid w:val="00402EAF"/>
    <w:rsid w:val="0040796A"/>
    <w:rsid w:val="00407A71"/>
    <w:rsid w:val="0041498B"/>
    <w:rsid w:val="004222D5"/>
    <w:rsid w:val="004229A2"/>
    <w:rsid w:val="00427623"/>
    <w:rsid w:val="004404AC"/>
    <w:rsid w:val="0044094D"/>
    <w:rsid w:val="00442A8B"/>
    <w:rsid w:val="00443FAD"/>
    <w:rsid w:val="00445658"/>
    <w:rsid w:val="004462F4"/>
    <w:rsid w:val="004465A5"/>
    <w:rsid w:val="0045332A"/>
    <w:rsid w:val="00454457"/>
    <w:rsid w:val="00456A71"/>
    <w:rsid w:val="004641FD"/>
    <w:rsid w:val="00466B2C"/>
    <w:rsid w:val="00467076"/>
    <w:rsid w:val="00467274"/>
    <w:rsid w:val="0047256F"/>
    <w:rsid w:val="00474CB4"/>
    <w:rsid w:val="00475F8D"/>
    <w:rsid w:val="00476CF7"/>
    <w:rsid w:val="00476DAA"/>
    <w:rsid w:val="00482E1E"/>
    <w:rsid w:val="004837A3"/>
    <w:rsid w:val="004927F7"/>
    <w:rsid w:val="00493EA3"/>
    <w:rsid w:val="0049660D"/>
    <w:rsid w:val="004B108E"/>
    <w:rsid w:val="004B36B8"/>
    <w:rsid w:val="004B5173"/>
    <w:rsid w:val="004D483F"/>
    <w:rsid w:val="004D4CFE"/>
    <w:rsid w:val="004E088F"/>
    <w:rsid w:val="004F1C82"/>
    <w:rsid w:val="004F3529"/>
    <w:rsid w:val="004F7CD3"/>
    <w:rsid w:val="005041E2"/>
    <w:rsid w:val="005058F5"/>
    <w:rsid w:val="00505923"/>
    <w:rsid w:val="0051178F"/>
    <w:rsid w:val="00514A28"/>
    <w:rsid w:val="00515997"/>
    <w:rsid w:val="0052371C"/>
    <w:rsid w:val="0052480F"/>
    <w:rsid w:val="0052651A"/>
    <w:rsid w:val="00531DB1"/>
    <w:rsid w:val="00535C40"/>
    <w:rsid w:val="00536E1C"/>
    <w:rsid w:val="00540275"/>
    <w:rsid w:val="00541BAA"/>
    <w:rsid w:val="00545089"/>
    <w:rsid w:val="005457B2"/>
    <w:rsid w:val="00551669"/>
    <w:rsid w:val="0055257A"/>
    <w:rsid w:val="00553A6B"/>
    <w:rsid w:val="005568D8"/>
    <w:rsid w:val="00557844"/>
    <w:rsid w:val="00565915"/>
    <w:rsid w:val="00565AEB"/>
    <w:rsid w:val="00566A1C"/>
    <w:rsid w:val="00572455"/>
    <w:rsid w:val="00572C8B"/>
    <w:rsid w:val="0057416B"/>
    <w:rsid w:val="0057534B"/>
    <w:rsid w:val="00580A25"/>
    <w:rsid w:val="00587E8D"/>
    <w:rsid w:val="00592B0E"/>
    <w:rsid w:val="005934F2"/>
    <w:rsid w:val="00593765"/>
    <w:rsid w:val="00595CEA"/>
    <w:rsid w:val="005966B0"/>
    <w:rsid w:val="005978E9"/>
    <w:rsid w:val="00597A20"/>
    <w:rsid w:val="00597DFA"/>
    <w:rsid w:val="005A0661"/>
    <w:rsid w:val="005A3944"/>
    <w:rsid w:val="005A3A0D"/>
    <w:rsid w:val="005B7D47"/>
    <w:rsid w:val="005C4526"/>
    <w:rsid w:val="005D3F76"/>
    <w:rsid w:val="005E1ECD"/>
    <w:rsid w:val="005E3CFF"/>
    <w:rsid w:val="005E6B78"/>
    <w:rsid w:val="005E7624"/>
    <w:rsid w:val="005F2E8B"/>
    <w:rsid w:val="0060195E"/>
    <w:rsid w:val="00602E15"/>
    <w:rsid w:val="00607C42"/>
    <w:rsid w:val="00612146"/>
    <w:rsid w:val="00612602"/>
    <w:rsid w:val="00620419"/>
    <w:rsid w:val="00622781"/>
    <w:rsid w:val="00623893"/>
    <w:rsid w:val="006305E3"/>
    <w:rsid w:val="00632E39"/>
    <w:rsid w:val="00635E5C"/>
    <w:rsid w:val="0064532F"/>
    <w:rsid w:val="00646955"/>
    <w:rsid w:val="00654AA0"/>
    <w:rsid w:val="006602CB"/>
    <w:rsid w:val="006604BC"/>
    <w:rsid w:val="0066533B"/>
    <w:rsid w:val="00665688"/>
    <w:rsid w:val="00667410"/>
    <w:rsid w:val="00670BCB"/>
    <w:rsid w:val="00671A5A"/>
    <w:rsid w:val="00673423"/>
    <w:rsid w:val="00685F4E"/>
    <w:rsid w:val="00686673"/>
    <w:rsid w:val="0068788B"/>
    <w:rsid w:val="006A1DC9"/>
    <w:rsid w:val="006A2A9E"/>
    <w:rsid w:val="006B165C"/>
    <w:rsid w:val="006B2176"/>
    <w:rsid w:val="006B358D"/>
    <w:rsid w:val="006B5D83"/>
    <w:rsid w:val="006B76FF"/>
    <w:rsid w:val="006C2B34"/>
    <w:rsid w:val="006C4773"/>
    <w:rsid w:val="006C625A"/>
    <w:rsid w:val="006D3855"/>
    <w:rsid w:val="006D637C"/>
    <w:rsid w:val="006E04E5"/>
    <w:rsid w:val="006E3493"/>
    <w:rsid w:val="006E6B70"/>
    <w:rsid w:val="006E7E20"/>
    <w:rsid w:val="00701905"/>
    <w:rsid w:val="00703D19"/>
    <w:rsid w:val="0071323F"/>
    <w:rsid w:val="0071732A"/>
    <w:rsid w:val="007216F3"/>
    <w:rsid w:val="007227C3"/>
    <w:rsid w:val="007232E7"/>
    <w:rsid w:val="00730D62"/>
    <w:rsid w:val="00743860"/>
    <w:rsid w:val="00751364"/>
    <w:rsid w:val="007518DF"/>
    <w:rsid w:val="00752EB2"/>
    <w:rsid w:val="007568E6"/>
    <w:rsid w:val="00757F7D"/>
    <w:rsid w:val="007627C4"/>
    <w:rsid w:val="007629C6"/>
    <w:rsid w:val="00766D8B"/>
    <w:rsid w:val="00774332"/>
    <w:rsid w:val="0077536F"/>
    <w:rsid w:val="00775DBB"/>
    <w:rsid w:val="00775ECA"/>
    <w:rsid w:val="00787B10"/>
    <w:rsid w:val="00787F1A"/>
    <w:rsid w:val="00794717"/>
    <w:rsid w:val="007960AC"/>
    <w:rsid w:val="007A0D03"/>
    <w:rsid w:val="007A4674"/>
    <w:rsid w:val="007A72E7"/>
    <w:rsid w:val="007A7486"/>
    <w:rsid w:val="007A74CE"/>
    <w:rsid w:val="007B7B94"/>
    <w:rsid w:val="007C33FA"/>
    <w:rsid w:val="007C3975"/>
    <w:rsid w:val="007C3BD5"/>
    <w:rsid w:val="007D2DED"/>
    <w:rsid w:val="007D2F84"/>
    <w:rsid w:val="007D7506"/>
    <w:rsid w:val="007D7738"/>
    <w:rsid w:val="007E0C0B"/>
    <w:rsid w:val="007E0ED3"/>
    <w:rsid w:val="007E1312"/>
    <w:rsid w:val="007E1677"/>
    <w:rsid w:val="007E39F2"/>
    <w:rsid w:val="007E4D74"/>
    <w:rsid w:val="007E5022"/>
    <w:rsid w:val="007E6122"/>
    <w:rsid w:val="007F3DAB"/>
    <w:rsid w:val="007F4190"/>
    <w:rsid w:val="007F4AC1"/>
    <w:rsid w:val="007F5C04"/>
    <w:rsid w:val="007F75E2"/>
    <w:rsid w:val="00800425"/>
    <w:rsid w:val="0080117F"/>
    <w:rsid w:val="008014D7"/>
    <w:rsid w:val="008032F8"/>
    <w:rsid w:val="00815788"/>
    <w:rsid w:val="00817C89"/>
    <w:rsid w:val="00817D37"/>
    <w:rsid w:val="00821C35"/>
    <w:rsid w:val="00832045"/>
    <w:rsid w:val="00833529"/>
    <w:rsid w:val="00834862"/>
    <w:rsid w:val="0083721D"/>
    <w:rsid w:val="008407CB"/>
    <w:rsid w:val="00840A6B"/>
    <w:rsid w:val="0084154F"/>
    <w:rsid w:val="0085107D"/>
    <w:rsid w:val="00856BD0"/>
    <w:rsid w:val="008704F1"/>
    <w:rsid w:val="00872558"/>
    <w:rsid w:val="00872DF7"/>
    <w:rsid w:val="00874AFE"/>
    <w:rsid w:val="00877DF1"/>
    <w:rsid w:val="00886217"/>
    <w:rsid w:val="00887E41"/>
    <w:rsid w:val="00891C70"/>
    <w:rsid w:val="008926C3"/>
    <w:rsid w:val="00895A4B"/>
    <w:rsid w:val="00897836"/>
    <w:rsid w:val="00897EA8"/>
    <w:rsid w:val="008A21FE"/>
    <w:rsid w:val="008A2907"/>
    <w:rsid w:val="008A5169"/>
    <w:rsid w:val="008A5EE1"/>
    <w:rsid w:val="008A689C"/>
    <w:rsid w:val="008B4B21"/>
    <w:rsid w:val="008B4D41"/>
    <w:rsid w:val="008C0D30"/>
    <w:rsid w:val="008C5D32"/>
    <w:rsid w:val="008C7A41"/>
    <w:rsid w:val="008D12FD"/>
    <w:rsid w:val="008D15ED"/>
    <w:rsid w:val="008D2D8F"/>
    <w:rsid w:val="008D4B6F"/>
    <w:rsid w:val="008E1744"/>
    <w:rsid w:val="008E632B"/>
    <w:rsid w:val="008E7FFE"/>
    <w:rsid w:val="008F25E6"/>
    <w:rsid w:val="008F4D21"/>
    <w:rsid w:val="00905F02"/>
    <w:rsid w:val="009148A6"/>
    <w:rsid w:val="00924220"/>
    <w:rsid w:val="00932E3B"/>
    <w:rsid w:val="009349A8"/>
    <w:rsid w:val="00935B4F"/>
    <w:rsid w:val="00936FDC"/>
    <w:rsid w:val="0094662B"/>
    <w:rsid w:val="00955441"/>
    <w:rsid w:val="00956FD4"/>
    <w:rsid w:val="009601C0"/>
    <w:rsid w:val="009615E5"/>
    <w:rsid w:val="00964CCD"/>
    <w:rsid w:val="00966E6B"/>
    <w:rsid w:val="009712CF"/>
    <w:rsid w:val="0097142C"/>
    <w:rsid w:val="00976D76"/>
    <w:rsid w:val="009822D4"/>
    <w:rsid w:val="00984984"/>
    <w:rsid w:val="00991826"/>
    <w:rsid w:val="009A06AC"/>
    <w:rsid w:val="009A18B7"/>
    <w:rsid w:val="009A388C"/>
    <w:rsid w:val="009A6F8C"/>
    <w:rsid w:val="009B7075"/>
    <w:rsid w:val="009B73B5"/>
    <w:rsid w:val="009C06EF"/>
    <w:rsid w:val="009C334F"/>
    <w:rsid w:val="009D3521"/>
    <w:rsid w:val="009E37CA"/>
    <w:rsid w:val="009E7F0E"/>
    <w:rsid w:val="009F5B5E"/>
    <w:rsid w:val="009F65B7"/>
    <w:rsid w:val="00A04F4D"/>
    <w:rsid w:val="00A10F38"/>
    <w:rsid w:val="00A22E3D"/>
    <w:rsid w:val="00A27FC9"/>
    <w:rsid w:val="00A301F6"/>
    <w:rsid w:val="00A33B4A"/>
    <w:rsid w:val="00A366B3"/>
    <w:rsid w:val="00A376A5"/>
    <w:rsid w:val="00A409B6"/>
    <w:rsid w:val="00A41201"/>
    <w:rsid w:val="00A41560"/>
    <w:rsid w:val="00A51518"/>
    <w:rsid w:val="00A57C79"/>
    <w:rsid w:val="00A81A80"/>
    <w:rsid w:val="00A81BBF"/>
    <w:rsid w:val="00A87025"/>
    <w:rsid w:val="00A87A3E"/>
    <w:rsid w:val="00A93ABD"/>
    <w:rsid w:val="00A94D79"/>
    <w:rsid w:val="00AA40B4"/>
    <w:rsid w:val="00AA7846"/>
    <w:rsid w:val="00AC171D"/>
    <w:rsid w:val="00AC5AB1"/>
    <w:rsid w:val="00AD17C4"/>
    <w:rsid w:val="00AD6DCB"/>
    <w:rsid w:val="00AD7980"/>
    <w:rsid w:val="00AD7D14"/>
    <w:rsid w:val="00AE059E"/>
    <w:rsid w:val="00AE05C4"/>
    <w:rsid w:val="00AE08F2"/>
    <w:rsid w:val="00B048E2"/>
    <w:rsid w:val="00B05B4B"/>
    <w:rsid w:val="00B1565B"/>
    <w:rsid w:val="00B23176"/>
    <w:rsid w:val="00B2378E"/>
    <w:rsid w:val="00B2641D"/>
    <w:rsid w:val="00B32402"/>
    <w:rsid w:val="00B32E87"/>
    <w:rsid w:val="00B343AC"/>
    <w:rsid w:val="00B354DB"/>
    <w:rsid w:val="00B372E7"/>
    <w:rsid w:val="00B41F91"/>
    <w:rsid w:val="00B45D1A"/>
    <w:rsid w:val="00B46230"/>
    <w:rsid w:val="00B46D0B"/>
    <w:rsid w:val="00B53180"/>
    <w:rsid w:val="00B559F4"/>
    <w:rsid w:val="00B61FB1"/>
    <w:rsid w:val="00B64089"/>
    <w:rsid w:val="00B65E99"/>
    <w:rsid w:val="00B72D33"/>
    <w:rsid w:val="00B733E3"/>
    <w:rsid w:val="00B7396C"/>
    <w:rsid w:val="00B7590B"/>
    <w:rsid w:val="00B775A4"/>
    <w:rsid w:val="00B80B87"/>
    <w:rsid w:val="00B811D6"/>
    <w:rsid w:val="00B853B2"/>
    <w:rsid w:val="00B9345A"/>
    <w:rsid w:val="00B93BD1"/>
    <w:rsid w:val="00B95270"/>
    <w:rsid w:val="00B9602A"/>
    <w:rsid w:val="00BA1F6A"/>
    <w:rsid w:val="00BA6659"/>
    <w:rsid w:val="00BA7428"/>
    <w:rsid w:val="00BB7B36"/>
    <w:rsid w:val="00BC2A51"/>
    <w:rsid w:val="00BD5E01"/>
    <w:rsid w:val="00BD7577"/>
    <w:rsid w:val="00BD79BE"/>
    <w:rsid w:val="00BE44EE"/>
    <w:rsid w:val="00BF154E"/>
    <w:rsid w:val="00BF2880"/>
    <w:rsid w:val="00BF600F"/>
    <w:rsid w:val="00BF7D2B"/>
    <w:rsid w:val="00C02433"/>
    <w:rsid w:val="00C02651"/>
    <w:rsid w:val="00C10571"/>
    <w:rsid w:val="00C13071"/>
    <w:rsid w:val="00C1716A"/>
    <w:rsid w:val="00C31033"/>
    <w:rsid w:val="00C32F93"/>
    <w:rsid w:val="00C41199"/>
    <w:rsid w:val="00C4148A"/>
    <w:rsid w:val="00C50FC4"/>
    <w:rsid w:val="00C524B9"/>
    <w:rsid w:val="00C5384F"/>
    <w:rsid w:val="00C55F9E"/>
    <w:rsid w:val="00C621AF"/>
    <w:rsid w:val="00C6728F"/>
    <w:rsid w:val="00C701B6"/>
    <w:rsid w:val="00C70787"/>
    <w:rsid w:val="00C707C6"/>
    <w:rsid w:val="00C84ABD"/>
    <w:rsid w:val="00C869A7"/>
    <w:rsid w:val="00C913C2"/>
    <w:rsid w:val="00C95D60"/>
    <w:rsid w:val="00C97B76"/>
    <w:rsid w:val="00CA34E5"/>
    <w:rsid w:val="00CA7EA8"/>
    <w:rsid w:val="00CB027B"/>
    <w:rsid w:val="00CB02ED"/>
    <w:rsid w:val="00CB2198"/>
    <w:rsid w:val="00CB29AD"/>
    <w:rsid w:val="00CB49BE"/>
    <w:rsid w:val="00CC0D8B"/>
    <w:rsid w:val="00CC4992"/>
    <w:rsid w:val="00CD0E45"/>
    <w:rsid w:val="00CF3149"/>
    <w:rsid w:val="00CF541C"/>
    <w:rsid w:val="00D00C67"/>
    <w:rsid w:val="00D022CE"/>
    <w:rsid w:val="00D144C9"/>
    <w:rsid w:val="00D14B17"/>
    <w:rsid w:val="00D17933"/>
    <w:rsid w:val="00D23A3D"/>
    <w:rsid w:val="00D2592C"/>
    <w:rsid w:val="00D3257F"/>
    <w:rsid w:val="00D36C34"/>
    <w:rsid w:val="00D36C9B"/>
    <w:rsid w:val="00D41686"/>
    <w:rsid w:val="00D4591C"/>
    <w:rsid w:val="00D544F0"/>
    <w:rsid w:val="00D60C0B"/>
    <w:rsid w:val="00D61888"/>
    <w:rsid w:val="00D63992"/>
    <w:rsid w:val="00D66A21"/>
    <w:rsid w:val="00D764D9"/>
    <w:rsid w:val="00D81D0E"/>
    <w:rsid w:val="00D8762B"/>
    <w:rsid w:val="00D917F9"/>
    <w:rsid w:val="00D928BB"/>
    <w:rsid w:val="00D960BD"/>
    <w:rsid w:val="00DA4B61"/>
    <w:rsid w:val="00DB0590"/>
    <w:rsid w:val="00DB05FD"/>
    <w:rsid w:val="00DB2910"/>
    <w:rsid w:val="00DB4AFE"/>
    <w:rsid w:val="00DC0C08"/>
    <w:rsid w:val="00DC4DCB"/>
    <w:rsid w:val="00DC51D1"/>
    <w:rsid w:val="00DC6137"/>
    <w:rsid w:val="00DD08D0"/>
    <w:rsid w:val="00DD0E99"/>
    <w:rsid w:val="00DD5458"/>
    <w:rsid w:val="00DE5E3E"/>
    <w:rsid w:val="00DE6907"/>
    <w:rsid w:val="00DF28EB"/>
    <w:rsid w:val="00DF317A"/>
    <w:rsid w:val="00DF3FBF"/>
    <w:rsid w:val="00DF5D27"/>
    <w:rsid w:val="00E03192"/>
    <w:rsid w:val="00E12E85"/>
    <w:rsid w:val="00E203A8"/>
    <w:rsid w:val="00E20C45"/>
    <w:rsid w:val="00E231A2"/>
    <w:rsid w:val="00E23DC5"/>
    <w:rsid w:val="00E303C2"/>
    <w:rsid w:val="00E33621"/>
    <w:rsid w:val="00E376B4"/>
    <w:rsid w:val="00E42341"/>
    <w:rsid w:val="00E428FA"/>
    <w:rsid w:val="00E51561"/>
    <w:rsid w:val="00E60241"/>
    <w:rsid w:val="00E639E8"/>
    <w:rsid w:val="00E65A78"/>
    <w:rsid w:val="00E8244B"/>
    <w:rsid w:val="00E829C6"/>
    <w:rsid w:val="00E82FC1"/>
    <w:rsid w:val="00E92A78"/>
    <w:rsid w:val="00E96270"/>
    <w:rsid w:val="00E96550"/>
    <w:rsid w:val="00E9756E"/>
    <w:rsid w:val="00EA1069"/>
    <w:rsid w:val="00EA40AF"/>
    <w:rsid w:val="00EA6CCF"/>
    <w:rsid w:val="00EB664F"/>
    <w:rsid w:val="00EB6A1E"/>
    <w:rsid w:val="00EC27EF"/>
    <w:rsid w:val="00EE112F"/>
    <w:rsid w:val="00EE28B9"/>
    <w:rsid w:val="00EE4D14"/>
    <w:rsid w:val="00EE700E"/>
    <w:rsid w:val="00EF08D7"/>
    <w:rsid w:val="00F03256"/>
    <w:rsid w:val="00F04074"/>
    <w:rsid w:val="00F10DC3"/>
    <w:rsid w:val="00F206F2"/>
    <w:rsid w:val="00F21214"/>
    <w:rsid w:val="00F2473D"/>
    <w:rsid w:val="00F25A79"/>
    <w:rsid w:val="00F269A2"/>
    <w:rsid w:val="00F31B53"/>
    <w:rsid w:val="00F4044B"/>
    <w:rsid w:val="00F4735F"/>
    <w:rsid w:val="00F513ED"/>
    <w:rsid w:val="00F571DB"/>
    <w:rsid w:val="00F57BA6"/>
    <w:rsid w:val="00F65271"/>
    <w:rsid w:val="00F67122"/>
    <w:rsid w:val="00F675E4"/>
    <w:rsid w:val="00F71419"/>
    <w:rsid w:val="00F7203B"/>
    <w:rsid w:val="00F77B95"/>
    <w:rsid w:val="00F817C2"/>
    <w:rsid w:val="00F81C66"/>
    <w:rsid w:val="00F84EE1"/>
    <w:rsid w:val="00F85D92"/>
    <w:rsid w:val="00F92D39"/>
    <w:rsid w:val="00F96B17"/>
    <w:rsid w:val="00FA1A3A"/>
    <w:rsid w:val="00FA709E"/>
    <w:rsid w:val="00FB56BE"/>
    <w:rsid w:val="00FB5924"/>
    <w:rsid w:val="00FD1BD5"/>
    <w:rsid w:val="00FD2483"/>
    <w:rsid w:val="00FD431F"/>
    <w:rsid w:val="00FD4C1F"/>
    <w:rsid w:val="00FD7989"/>
    <w:rsid w:val="00FE252A"/>
    <w:rsid w:val="00FE2F09"/>
    <w:rsid w:val="00FE4B52"/>
    <w:rsid w:val="00FE594C"/>
    <w:rsid w:val="00FF0A36"/>
    <w:rsid w:val="00FF0DDA"/>
    <w:rsid w:val="00FF2475"/>
    <w:rsid w:val="00FF28A0"/>
    <w:rsid w:val="00FF4C19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698D3"/>
  <w15:chartTrackingRefBased/>
  <w15:docId w15:val="{390E0954-17F4-49BE-94DE-856802093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E1ECD"/>
    <w:pPr>
      <w:spacing w:line="240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1C5F6A"/>
    <w:pPr>
      <w:keepNext/>
      <w:keepLines/>
      <w:spacing w:after="80"/>
      <w:jc w:val="center"/>
      <w:outlineLvl w:val="0"/>
    </w:pPr>
    <w:rPr>
      <w:rFonts w:asciiTheme="majorHAnsi" w:eastAsiaTheme="majorEastAsia" w:hAnsiTheme="majorHAnsi" w:cstheme="majorBidi"/>
      <w:b/>
      <w:sz w:val="32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07F2E"/>
    <w:pPr>
      <w:keepNext/>
      <w:keepLines/>
      <w:spacing w:after="0"/>
      <w:jc w:val="center"/>
      <w:outlineLvl w:val="1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1C5F6A"/>
    <w:pPr>
      <w:keepNext/>
      <w:keepLines/>
      <w:spacing w:before="160" w:after="80"/>
      <w:outlineLvl w:val="2"/>
    </w:pPr>
    <w:rPr>
      <w:rFonts w:eastAsiaTheme="majorEastAsia" w:cstheme="majorBidi"/>
      <w:b/>
      <w:sz w:val="24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007F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007F2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07F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07F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007F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007F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C5F6A"/>
    <w:rPr>
      <w:rFonts w:asciiTheme="majorHAnsi" w:eastAsiaTheme="majorEastAsia" w:hAnsiTheme="majorHAnsi" w:cstheme="majorBidi"/>
      <w:b/>
      <w:sz w:val="32"/>
      <w:szCs w:val="40"/>
    </w:rPr>
  </w:style>
  <w:style w:type="character" w:customStyle="1" w:styleId="Nadpis2Char">
    <w:name w:val="Nadpis 2 Char"/>
    <w:basedOn w:val="Predvolenpsmoodseku"/>
    <w:link w:val="Nadpis2"/>
    <w:uiPriority w:val="9"/>
    <w:rsid w:val="00007F2E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dpis3Char">
    <w:name w:val="Nadpis 3 Char"/>
    <w:basedOn w:val="Predvolenpsmoodseku"/>
    <w:link w:val="Nadpis3"/>
    <w:uiPriority w:val="9"/>
    <w:rsid w:val="001C5F6A"/>
    <w:rPr>
      <w:rFonts w:eastAsiaTheme="majorEastAsia" w:cstheme="majorBidi"/>
      <w:b/>
      <w:sz w:val="24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007F2E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007F2E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07F2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007F2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007F2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007F2E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007F2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007F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007F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007F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007F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007F2E"/>
    <w:rPr>
      <w:i/>
      <w:iCs/>
      <w:color w:val="404040" w:themeColor="text1" w:themeTint="BF"/>
    </w:rPr>
  </w:style>
  <w:style w:type="paragraph" w:styleId="Odsekzoznamu">
    <w:name w:val="List Paragraph"/>
    <w:aliases w:val="Odsek zoznamu2,ODRAZKY PRVA UROVEN,body,lp1,Bullet List,FooterText,numbered,Paragraphe de liste1,Bullet Number,Odrážky,Bulleted Text,List Paragraph1,Numbered List,Odsek,ZOZNAM,Tabuľka,lp11,List Paragraph11,Bullet 1,Use Case List Paragraph"/>
    <w:basedOn w:val="Normlny"/>
    <w:link w:val="OdsekzoznamuChar"/>
    <w:uiPriority w:val="34"/>
    <w:qFormat/>
    <w:rsid w:val="00007F2E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007F2E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07F2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07F2E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007F2E"/>
    <w:rPr>
      <w:b/>
      <w:bCs/>
      <w:smallCaps/>
      <w:color w:val="2F5496" w:themeColor="accent1" w:themeShade="BF"/>
      <w:spacing w:val="5"/>
    </w:rPr>
  </w:style>
  <w:style w:type="table" w:styleId="Mriekatabuky">
    <w:name w:val="Table Grid"/>
    <w:basedOn w:val="Normlnatabuka"/>
    <w:uiPriority w:val="39"/>
    <w:rsid w:val="005E1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8244B"/>
    <w:pPr>
      <w:tabs>
        <w:tab w:val="center" w:pos="4513"/>
        <w:tab w:val="right" w:pos="9026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E8244B"/>
  </w:style>
  <w:style w:type="paragraph" w:styleId="Pta">
    <w:name w:val="footer"/>
    <w:basedOn w:val="Normlny"/>
    <w:link w:val="PtaChar"/>
    <w:uiPriority w:val="99"/>
    <w:unhideWhenUsed/>
    <w:rsid w:val="00E8244B"/>
    <w:pPr>
      <w:tabs>
        <w:tab w:val="center" w:pos="4513"/>
        <w:tab w:val="right" w:pos="9026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E8244B"/>
  </w:style>
  <w:style w:type="paragraph" w:styleId="Revzia">
    <w:name w:val="Revision"/>
    <w:hidden/>
    <w:uiPriority w:val="99"/>
    <w:semiHidden/>
    <w:rsid w:val="007E5022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3D07C4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3D07C4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unhideWhenUsed/>
    <w:rsid w:val="006B165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6B165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B165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B165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B165C"/>
    <w:rPr>
      <w:b/>
      <w:bCs/>
      <w:sz w:val="20"/>
      <w:szCs w:val="20"/>
    </w:rPr>
  </w:style>
  <w:style w:type="character" w:styleId="Zmienka">
    <w:name w:val="Mention"/>
    <w:basedOn w:val="Predvolenpsmoodseku"/>
    <w:uiPriority w:val="99"/>
    <w:unhideWhenUsed/>
    <w:rsid w:val="006B165C"/>
    <w:rPr>
      <w:color w:val="2B579A"/>
      <w:shd w:val="clear" w:color="auto" w:fill="E1DFDD"/>
    </w:rPr>
  </w:style>
  <w:style w:type="character" w:customStyle="1" w:styleId="OdsekzoznamuChar">
    <w:name w:val="Odsek zoznamu Char"/>
    <w:aliases w:val="Odsek zoznamu2 Char,ODRAZKY PRVA UROVEN Char,body Char,lp1 Char,Bullet List Char,FooterText Char,numbered Char,Paragraphe de liste1 Char,Bullet Number Char,Odrážky Char,Bulleted Text Char,List Paragraph1 Char,Numbered List Char"/>
    <w:link w:val="Odsekzoznamu"/>
    <w:uiPriority w:val="34"/>
    <w:qFormat/>
    <w:locked/>
    <w:rsid w:val="004229A2"/>
  </w:style>
  <w:style w:type="paragraph" w:customStyle="1" w:styleId="MLNadpislnku">
    <w:name w:val="ML Nadpis článku"/>
    <w:basedOn w:val="Normlny"/>
    <w:qFormat/>
    <w:rsid w:val="00A57C79"/>
    <w:pPr>
      <w:keepNext/>
      <w:numPr>
        <w:numId w:val="37"/>
      </w:numPr>
      <w:spacing w:before="480" w:after="120" w:line="280" w:lineRule="exact"/>
      <w:outlineLvl w:val="0"/>
    </w:pPr>
    <w:rPr>
      <w:rFonts w:cstheme="minorHAnsi"/>
      <w:b/>
      <w:kern w:val="0"/>
      <w14:ligatures w14:val="none"/>
    </w:rPr>
  </w:style>
  <w:style w:type="paragraph" w:customStyle="1" w:styleId="MLOdsek">
    <w:name w:val="ML Odsek"/>
    <w:basedOn w:val="Normlny"/>
    <w:qFormat/>
    <w:rsid w:val="00C913C2"/>
    <w:pPr>
      <w:numPr>
        <w:ilvl w:val="1"/>
        <w:numId w:val="37"/>
      </w:numPr>
      <w:spacing w:after="120" w:line="280" w:lineRule="atLeast"/>
      <w:jc w:val="both"/>
    </w:pPr>
    <w:rPr>
      <w:rFonts w:eastAsia="Times New Roman" w:cstheme="minorHAnsi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1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bbsk.sk" TargetMode="External"/><Relationship Id="rId18" Type="http://schemas.openxmlformats.org/officeDocument/2006/relationships/hyperlink" Target="http://www.bbsk.sk" TargetMode="External"/><Relationship Id="rId26" Type="http://schemas.openxmlformats.org/officeDocument/2006/relationships/hyperlink" Target="http://www.bbsk.sk" TargetMode="External"/><Relationship Id="rId21" Type="http://schemas.openxmlformats.org/officeDocument/2006/relationships/hyperlink" Target="http://www.bbsk.sk" TargetMode="External"/><Relationship Id="rId34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hyperlink" Target="http://www.bbsk.sk" TargetMode="External"/><Relationship Id="rId17" Type="http://schemas.openxmlformats.org/officeDocument/2006/relationships/hyperlink" Target="http://www.bbsk.sk" TargetMode="External"/><Relationship Id="rId25" Type="http://schemas.openxmlformats.org/officeDocument/2006/relationships/hyperlink" Target="http://www.bbsk.sk" TargetMode="External"/><Relationship Id="rId33" Type="http://schemas.openxmlformats.org/officeDocument/2006/relationships/hyperlink" Target="http://www.bbsk.sk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bsk.sk" TargetMode="External"/><Relationship Id="rId20" Type="http://schemas.openxmlformats.org/officeDocument/2006/relationships/hyperlink" Target="http://www.bbsk.sk" TargetMode="External"/><Relationship Id="rId29" Type="http://schemas.openxmlformats.org/officeDocument/2006/relationships/hyperlink" Target="http://www.bbsk.sk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://www.bbsk.sk" TargetMode="External"/><Relationship Id="rId32" Type="http://schemas.openxmlformats.org/officeDocument/2006/relationships/hyperlink" Target="http://www.bbsk.sk" TargetMode="External"/><Relationship Id="rId37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://www.bbsk.sk" TargetMode="External"/><Relationship Id="rId23" Type="http://schemas.openxmlformats.org/officeDocument/2006/relationships/hyperlink" Target="http://www.bbsk.sk" TargetMode="External"/><Relationship Id="rId28" Type="http://schemas.openxmlformats.org/officeDocument/2006/relationships/hyperlink" Target="http://www.bbsk.sk" TargetMode="External"/><Relationship Id="rId36" Type="http://schemas.microsoft.com/office/2011/relationships/people" Target="people.xml"/><Relationship Id="rId10" Type="http://schemas.openxmlformats.org/officeDocument/2006/relationships/footnotes" Target="footnotes.xml"/><Relationship Id="rId19" Type="http://schemas.openxmlformats.org/officeDocument/2006/relationships/hyperlink" Target="http://www.bbsk.sk" TargetMode="External"/><Relationship Id="rId31" Type="http://schemas.openxmlformats.org/officeDocument/2006/relationships/hyperlink" Target="http://www.bbsk.sk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bsk.sk" TargetMode="External"/><Relationship Id="rId22" Type="http://schemas.openxmlformats.org/officeDocument/2006/relationships/hyperlink" Target="http://www.bbsk.sk" TargetMode="External"/><Relationship Id="rId27" Type="http://schemas.openxmlformats.org/officeDocument/2006/relationships/hyperlink" Target="http://www.bbsk.sk" TargetMode="External"/><Relationship Id="rId30" Type="http://schemas.openxmlformats.org/officeDocument/2006/relationships/hyperlink" Target="http://www.bbsk.sk" TargetMode="External"/><Relationship Id="rId35" Type="http://schemas.openxmlformats.org/officeDocument/2006/relationships/fontTable" Target="fontTable.xml"/><Relationship Id="rId8" Type="http://schemas.openxmlformats.org/officeDocument/2006/relationships/settings" Target="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:fields xmlns:f="http://schemas.fabasoft.com/folio/2007/fields">
  <f:record>
    <f:field ref="objname" par="" text="ZML_web_hosting FINAL" edit="true"/>
    <f:field ref="objsubject" par="" text="" edit="true"/>
    <f:field ref="objcreatedby" par="" text="Mižúr, Vladimír, Ing."/>
    <f:field ref="objcreatedat" par="" date="2024-03-28T08:25:10" text="28. 3. 2024 8:25:10"/>
    <f:field ref="objchangedby" par="" text="Sáva, Dominika, Mgr."/>
    <f:field ref="objmodifiedat" par="" date="2024-04-02T14:55:55" text="2. 4. 2024 14:55:55"/>
    <f:field ref="doc_FSCFOLIO_1_1001_FieldDocumentNumber" par="" text=""/>
    <f:field ref="doc_FSCFOLIO_1_1001_FieldSubject" par="" text="" edit="true"/>
    <f:field ref="FSCFOLIO_1_1001_FieldCurrentUser" par="" text="Ing. Vladimír Mižúr"/>
    <f:field ref="CCAPRECONFIG_15_1001_Objektname" par="" text="ZML_web_hosting FINAL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DBAEBBA1EFF544B70D95189D6875A9" ma:contentTypeVersion="13" ma:contentTypeDescription="Umožňuje vytvoriť nový dokument." ma:contentTypeScope="" ma:versionID="7a195e81f8f5b37769daad9560d968b5">
  <xsd:schema xmlns:xsd="http://www.w3.org/2001/XMLSchema" xmlns:xs="http://www.w3.org/2001/XMLSchema" xmlns:p="http://schemas.microsoft.com/office/2006/metadata/properties" xmlns:ns2="48d6dd83-4c2d-4509-ba8d-1ccb7bb6a02d" xmlns:ns3="83209d0e-22c6-4baf-80a0-d82b86cb1df3" targetNamespace="http://schemas.microsoft.com/office/2006/metadata/properties" ma:root="true" ma:fieldsID="9ff6db78e02c536ec95f4669f4b969ef" ns2:_="" ns3:_="">
    <xsd:import namespace="48d6dd83-4c2d-4509-ba8d-1ccb7bb6a02d"/>
    <xsd:import namespace="83209d0e-22c6-4baf-80a0-d82b86cb1d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d6dd83-4c2d-4509-ba8d-1ccb7bb6a0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09d0e-22c6-4baf-80a0-d82b86cb1d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c83a16e-ccd9-415a-b86f-0fe8060199f5}" ma:internalName="TaxCatchAll" ma:showField="CatchAllData" ma:web="83209d0e-22c6-4baf-80a0-d82b86cb1d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209d0e-22c6-4baf-80a0-d82b86cb1df3" xsi:nil="true"/>
    <lcf76f155ced4ddcb4097134ff3c332f xmlns="48d6dd83-4c2d-4509-ba8d-1ccb7bb6a02d">
      <Terms xmlns="http://schemas.microsoft.com/office/infopath/2007/PartnerControls"/>
    </lcf76f155ced4ddcb4097134ff3c332f>
    <SharedWithUsers xmlns="83209d0e-22c6-4baf-80a0-d82b86cb1df3">
      <UserInfo>
        <DisplayName>Mižúr Vladimír</DisplayName>
        <AccountId>31</AccountId>
        <AccountType/>
      </UserInfo>
      <UserInfo>
        <DisplayName>Kyselová Lenka</DisplayName>
        <AccountId>38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37926FC-6470-4CE8-A8F6-60B60BD665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3.xml><?xml version="1.0" encoding="utf-8"?>
<ds:datastoreItem xmlns:ds="http://schemas.openxmlformats.org/officeDocument/2006/customXml" ds:itemID="{10B83410-FA35-47E4-9C73-F6609E6F83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d6dd83-4c2d-4509-ba8d-1ccb7bb6a02d"/>
    <ds:schemaRef ds:uri="83209d0e-22c6-4baf-80a0-d82b86cb1d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755150-61F0-406E-BF74-A0AF82C0D02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D5FDED7-43E0-4232-9FD9-D50BB7934459}">
  <ds:schemaRefs>
    <ds:schemaRef ds:uri="http://schemas.microsoft.com/office/2006/metadata/properties"/>
    <ds:schemaRef ds:uri="http://schemas.microsoft.com/office/infopath/2007/PartnerControls"/>
    <ds:schemaRef ds:uri="83209d0e-22c6-4baf-80a0-d82b86cb1df3"/>
    <ds:schemaRef ds:uri="48d6dd83-4c2d-4509-ba8d-1ccb7bb6a0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7336</Words>
  <Characters>41817</Characters>
  <Application>Microsoft Office Word</Application>
  <DocSecurity>4</DocSecurity>
  <Lines>348</Lines>
  <Paragraphs>98</Paragraphs>
  <ScaleCrop>false</ScaleCrop>
  <HeadingPairs>
    <vt:vector size="8" baseType="variant">
      <vt:variant>
        <vt:lpstr>Názov</vt:lpstr>
      </vt:variant>
      <vt:variant>
        <vt:i4>1</vt:i4>
      </vt:variant>
      <vt:variant>
        <vt:lpstr>Nadpisy</vt:lpstr>
      </vt:variant>
      <vt:variant>
        <vt:i4>36</vt:i4>
      </vt:variant>
      <vt:variant>
        <vt:lpstr>Title</vt:lpstr>
      </vt:variant>
      <vt:variant>
        <vt:i4>1</vt:i4>
      </vt:variant>
      <vt:variant>
        <vt:lpstr>Headings</vt:lpstr>
      </vt:variant>
      <vt:variant>
        <vt:i4>28</vt:i4>
      </vt:variant>
    </vt:vector>
  </HeadingPairs>
  <TitlesOfParts>
    <vt:vector size="66" baseType="lpstr">
      <vt:lpstr/>
      <vt:lpstr>Zmluva</vt:lpstr>
      <vt:lpstr>o poskytovaní technickej podpory pre webstránku</vt:lpstr>
      <vt:lpstr>    Čl. I.</vt:lpstr>
      <vt:lpstr>    Zmluvné strany</vt:lpstr>
      <vt:lpstr>    Čl. I.</vt:lpstr>
      <vt:lpstr>    Úvodné ustanovenia</vt:lpstr>
      <vt:lpstr>    </vt:lpstr>
      <vt:lpstr>    Čl. II. </vt:lpstr>
      <vt:lpstr>    Predmet zmluvy</vt:lpstr>
      <vt:lpstr>    Čl. III. </vt:lpstr>
      <vt:lpstr>    Spôsob, miesto, termín a čas poskytnutia služieb </vt:lpstr>
      <vt:lpstr>    Čl. IV. </vt:lpstr>
      <vt:lpstr>    Cena a platobné podmienky </vt:lpstr>
      <vt:lpstr>    Čl. V. </vt:lpstr>
      <vt:lpstr>    Práva a povinnosti zmluvných strán </vt:lpstr>
      <vt:lpstr>    Čl. VI. </vt:lpstr>
      <vt:lpstr>    Reklamačné podmienky </vt:lpstr>
      <vt:lpstr>    ČI. VII.</vt:lpstr>
      <vt:lpstr>    Sankcie</vt:lpstr>
      <vt:lpstr>    Čl. VIII.</vt:lpstr>
      <vt:lpstr>    Subdodávatelia </vt:lpstr>
      <vt:lpstr>    Čl. IX. </vt:lpstr>
      <vt:lpstr>    Doba trvania Zmluvy </vt:lpstr>
      <vt:lpstr>    Čl. X.</vt:lpstr>
      <vt:lpstr>    Mlčanlivosť </vt:lpstr>
      <vt:lpstr>    Čl. XI. </vt:lpstr>
      <vt:lpstr>    Doručovanie  </vt:lpstr>
      <vt:lpstr>    Čl. XII. </vt:lpstr>
      <vt:lpstr>    Záverečné ustanovenia </vt:lpstr>
      <vt:lpstr>        Technická a konzultačná podpora v rozsahu chýb spôsobených Poskytovateľom podľa </vt:lpstr>
      <vt:lpstr>        Proaktívna technická a konzultačná podpora k serverovému prostrediu webstránky w</vt:lpstr>
      <vt:lpstr>        </vt:lpstr>
      <vt:lpstr>        Technická a konzultačná podpora v rozsahu opravy chýb spôsobených Objednávateľom</vt:lpstr>
      <vt:lpstr>        Ďalšia technická a konzultačná podpora podľa požiadaviek (špecifikácie) Objednáv</vt:lpstr>
      <vt:lpstr>        </vt:lpstr>
      <vt:lpstr>        Zoznam subdodávateľov a podiel subdodávok </vt:lpstr>
      <vt:lpstr/>
      <vt:lpstr>Rámcová zmluva</vt:lpstr>
      <vt:lpstr>o poskytovaní technickej podpory pre webstránku</vt:lpstr>
      <vt:lpstr>    Čl. I.  </vt:lpstr>
      <vt:lpstr>    Zmluvné strany</vt:lpstr>
      <vt:lpstr>    Čl. II.  </vt:lpstr>
      <vt:lpstr>    Predmet zmluvy</vt:lpstr>
      <vt:lpstr>    Čl. III. </vt:lpstr>
      <vt:lpstr>    Spôsob, miesto, termín a čas poskytnutia služieb </vt:lpstr>
      <vt:lpstr>    Čl. IV.  </vt:lpstr>
      <vt:lpstr>    Cena a platobné podmienky </vt:lpstr>
      <vt:lpstr>    Čl. V.  </vt:lpstr>
      <vt:lpstr>    Práva a povinnosti zmluvných strán </vt:lpstr>
      <vt:lpstr>    Čl. VI. </vt:lpstr>
      <vt:lpstr>    Reklamačné podmienky </vt:lpstr>
      <vt:lpstr>    ČI. VII.</vt:lpstr>
      <vt:lpstr>    Sankcie</vt:lpstr>
      <vt:lpstr>    Čl. VIII.</vt:lpstr>
      <vt:lpstr>    Subdodávatelia </vt:lpstr>
      <vt:lpstr>    Čl. IX.  </vt:lpstr>
      <vt:lpstr>    Doba trvania Zmluvy </vt:lpstr>
      <vt:lpstr>    Čl. X.</vt:lpstr>
      <vt:lpstr>    Mlčanlivosť </vt:lpstr>
      <vt:lpstr>    Čl. XI.  </vt:lpstr>
      <vt:lpstr>    Záverečné ustanovenia </vt:lpstr>
      <vt:lpstr>    Čl. XII.  </vt:lpstr>
      <vt:lpstr>    Záverečné ustanovenia  </vt:lpstr>
      <vt:lpstr>        Rozsah proaktívnej technickej a konzultačnej podpory k serverovému prostrediu </vt:lpstr>
      <vt:lpstr>        Zoznam subdodávateľov a podiel subdodávok  </vt:lpstr>
    </vt:vector>
  </TitlesOfParts>
  <Company/>
  <LinksUpToDate>false</LinksUpToDate>
  <CharactersWithSpaces>49055</CharactersWithSpaces>
  <SharedDoc>false</SharedDoc>
  <HLinks>
    <vt:vector size="174" baseType="variant">
      <vt:variant>
        <vt:i4>8323114</vt:i4>
      </vt:variant>
      <vt:variant>
        <vt:i4>66</vt:i4>
      </vt:variant>
      <vt:variant>
        <vt:i4>0</vt:i4>
      </vt:variant>
      <vt:variant>
        <vt:i4>5</vt:i4>
      </vt:variant>
      <vt:variant>
        <vt:lpwstr>http://www.bbsk.sk/</vt:lpwstr>
      </vt:variant>
      <vt:variant>
        <vt:lpwstr/>
      </vt:variant>
      <vt:variant>
        <vt:i4>8323114</vt:i4>
      </vt:variant>
      <vt:variant>
        <vt:i4>63</vt:i4>
      </vt:variant>
      <vt:variant>
        <vt:i4>0</vt:i4>
      </vt:variant>
      <vt:variant>
        <vt:i4>5</vt:i4>
      </vt:variant>
      <vt:variant>
        <vt:lpwstr>http://www.bbsk.sk/</vt:lpwstr>
      </vt:variant>
      <vt:variant>
        <vt:lpwstr/>
      </vt:variant>
      <vt:variant>
        <vt:i4>8323114</vt:i4>
      </vt:variant>
      <vt:variant>
        <vt:i4>60</vt:i4>
      </vt:variant>
      <vt:variant>
        <vt:i4>0</vt:i4>
      </vt:variant>
      <vt:variant>
        <vt:i4>5</vt:i4>
      </vt:variant>
      <vt:variant>
        <vt:lpwstr>http://www.bbsk.sk/</vt:lpwstr>
      </vt:variant>
      <vt:variant>
        <vt:lpwstr/>
      </vt:variant>
      <vt:variant>
        <vt:i4>8323114</vt:i4>
      </vt:variant>
      <vt:variant>
        <vt:i4>57</vt:i4>
      </vt:variant>
      <vt:variant>
        <vt:i4>0</vt:i4>
      </vt:variant>
      <vt:variant>
        <vt:i4>5</vt:i4>
      </vt:variant>
      <vt:variant>
        <vt:lpwstr>http://www.bbsk.sk/</vt:lpwstr>
      </vt:variant>
      <vt:variant>
        <vt:lpwstr/>
      </vt:variant>
      <vt:variant>
        <vt:i4>8323114</vt:i4>
      </vt:variant>
      <vt:variant>
        <vt:i4>54</vt:i4>
      </vt:variant>
      <vt:variant>
        <vt:i4>0</vt:i4>
      </vt:variant>
      <vt:variant>
        <vt:i4>5</vt:i4>
      </vt:variant>
      <vt:variant>
        <vt:lpwstr>http://www.bbsk.sk/</vt:lpwstr>
      </vt:variant>
      <vt:variant>
        <vt:lpwstr/>
      </vt:variant>
      <vt:variant>
        <vt:i4>8323114</vt:i4>
      </vt:variant>
      <vt:variant>
        <vt:i4>51</vt:i4>
      </vt:variant>
      <vt:variant>
        <vt:i4>0</vt:i4>
      </vt:variant>
      <vt:variant>
        <vt:i4>5</vt:i4>
      </vt:variant>
      <vt:variant>
        <vt:lpwstr>http://www.bbsk.sk/</vt:lpwstr>
      </vt:variant>
      <vt:variant>
        <vt:lpwstr/>
      </vt:variant>
      <vt:variant>
        <vt:i4>8323114</vt:i4>
      </vt:variant>
      <vt:variant>
        <vt:i4>48</vt:i4>
      </vt:variant>
      <vt:variant>
        <vt:i4>0</vt:i4>
      </vt:variant>
      <vt:variant>
        <vt:i4>5</vt:i4>
      </vt:variant>
      <vt:variant>
        <vt:lpwstr>http://www.bbsk.sk/</vt:lpwstr>
      </vt:variant>
      <vt:variant>
        <vt:lpwstr/>
      </vt:variant>
      <vt:variant>
        <vt:i4>8323114</vt:i4>
      </vt:variant>
      <vt:variant>
        <vt:i4>45</vt:i4>
      </vt:variant>
      <vt:variant>
        <vt:i4>0</vt:i4>
      </vt:variant>
      <vt:variant>
        <vt:i4>5</vt:i4>
      </vt:variant>
      <vt:variant>
        <vt:lpwstr>http://www.bbsk.sk/</vt:lpwstr>
      </vt:variant>
      <vt:variant>
        <vt:lpwstr/>
      </vt:variant>
      <vt:variant>
        <vt:i4>8323114</vt:i4>
      </vt:variant>
      <vt:variant>
        <vt:i4>42</vt:i4>
      </vt:variant>
      <vt:variant>
        <vt:i4>0</vt:i4>
      </vt:variant>
      <vt:variant>
        <vt:i4>5</vt:i4>
      </vt:variant>
      <vt:variant>
        <vt:lpwstr>http://www.bbsk.sk/</vt:lpwstr>
      </vt:variant>
      <vt:variant>
        <vt:lpwstr/>
      </vt:variant>
      <vt:variant>
        <vt:i4>8323114</vt:i4>
      </vt:variant>
      <vt:variant>
        <vt:i4>39</vt:i4>
      </vt:variant>
      <vt:variant>
        <vt:i4>0</vt:i4>
      </vt:variant>
      <vt:variant>
        <vt:i4>5</vt:i4>
      </vt:variant>
      <vt:variant>
        <vt:lpwstr>http://www.bbsk.sk/</vt:lpwstr>
      </vt:variant>
      <vt:variant>
        <vt:lpwstr/>
      </vt:variant>
      <vt:variant>
        <vt:i4>8323114</vt:i4>
      </vt:variant>
      <vt:variant>
        <vt:i4>36</vt:i4>
      </vt:variant>
      <vt:variant>
        <vt:i4>0</vt:i4>
      </vt:variant>
      <vt:variant>
        <vt:i4>5</vt:i4>
      </vt:variant>
      <vt:variant>
        <vt:lpwstr>http://www.bbsk.sk/</vt:lpwstr>
      </vt:variant>
      <vt:variant>
        <vt:lpwstr/>
      </vt:variant>
      <vt:variant>
        <vt:i4>8323114</vt:i4>
      </vt:variant>
      <vt:variant>
        <vt:i4>33</vt:i4>
      </vt:variant>
      <vt:variant>
        <vt:i4>0</vt:i4>
      </vt:variant>
      <vt:variant>
        <vt:i4>5</vt:i4>
      </vt:variant>
      <vt:variant>
        <vt:lpwstr>http://www.bbsk.sk/</vt:lpwstr>
      </vt:variant>
      <vt:variant>
        <vt:lpwstr/>
      </vt:variant>
      <vt:variant>
        <vt:i4>8323114</vt:i4>
      </vt:variant>
      <vt:variant>
        <vt:i4>30</vt:i4>
      </vt:variant>
      <vt:variant>
        <vt:i4>0</vt:i4>
      </vt:variant>
      <vt:variant>
        <vt:i4>5</vt:i4>
      </vt:variant>
      <vt:variant>
        <vt:lpwstr>http://www.bbsk.sk/</vt:lpwstr>
      </vt:variant>
      <vt:variant>
        <vt:lpwstr/>
      </vt:variant>
      <vt:variant>
        <vt:i4>8323114</vt:i4>
      </vt:variant>
      <vt:variant>
        <vt:i4>27</vt:i4>
      </vt:variant>
      <vt:variant>
        <vt:i4>0</vt:i4>
      </vt:variant>
      <vt:variant>
        <vt:i4>5</vt:i4>
      </vt:variant>
      <vt:variant>
        <vt:lpwstr>http://www.bbsk.sk/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http://www.bbsk.sk/</vt:lpwstr>
      </vt:variant>
      <vt:variant>
        <vt:lpwstr/>
      </vt:variant>
      <vt:variant>
        <vt:i4>8323114</vt:i4>
      </vt:variant>
      <vt:variant>
        <vt:i4>21</vt:i4>
      </vt:variant>
      <vt:variant>
        <vt:i4>0</vt:i4>
      </vt:variant>
      <vt:variant>
        <vt:i4>5</vt:i4>
      </vt:variant>
      <vt:variant>
        <vt:lpwstr>http://www.bbsk.sk/</vt:lpwstr>
      </vt:variant>
      <vt:variant>
        <vt:lpwstr/>
      </vt:variant>
      <vt:variant>
        <vt:i4>8323114</vt:i4>
      </vt:variant>
      <vt:variant>
        <vt:i4>18</vt:i4>
      </vt:variant>
      <vt:variant>
        <vt:i4>0</vt:i4>
      </vt:variant>
      <vt:variant>
        <vt:i4>5</vt:i4>
      </vt:variant>
      <vt:variant>
        <vt:lpwstr>http://www.bbsk.sk/</vt:lpwstr>
      </vt:variant>
      <vt:variant>
        <vt:lpwstr/>
      </vt:variant>
      <vt:variant>
        <vt:i4>8323114</vt:i4>
      </vt:variant>
      <vt:variant>
        <vt:i4>15</vt:i4>
      </vt:variant>
      <vt:variant>
        <vt:i4>0</vt:i4>
      </vt:variant>
      <vt:variant>
        <vt:i4>5</vt:i4>
      </vt:variant>
      <vt:variant>
        <vt:lpwstr>http://www.bbsk.sk/</vt:lpwstr>
      </vt:variant>
      <vt:variant>
        <vt:lpwstr/>
      </vt:variant>
      <vt:variant>
        <vt:i4>8323114</vt:i4>
      </vt:variant>
      <vt:variant>
        <vt:i4>12</vt:i4>
      </vt:variant>
      <vt:variant>
        <vt:i4>0</vt:i4>
      </vt:variant>
      <vt:variant>
        <vt:i4>5</vt:i4>
      </vt:variant>
      <vt:variant>
        <vt:lpwstr>http://www.bbsk.sk/</vt:lpwstr>
      </vt:variant>
      <vt:variant>
        <vt:lpwstr/>
      </vt:variant>
      <vt:variant>
        <vt:i4>8323114</vt:i4>
      </vt:variant>
      <vt:variant>
        <vt:i4>9</vt:i4>
      </vt:variant>
      <vt:variant>
        <vt:i4>0</vt:i4>
      </vt:variant>
      <vt:variant>
        <vt:i4>5</vt:i4>
      </vt:variant>
      <vt:variant>
        <vt:lpwstr>http://www.bbsk.sk/</vt:lpwstr>
      </vt:variant>
      <vt:variant>
        <vt:lpwstr/>
      </vt:variant>
      <vt:variant>
        <vt:i4>8323114</vt:i4>
      </vt:variant>
      <vt:variant>
        <vt:i4>6</vt:i4>
      </vt:variant>
      <vt:variant>
        <vt:i4>0</vt:i4>
      </vt:variant>
      <vt:variant>
        <vt:i4>5</vt:i4>
      </vt:variant>
      <vt:variant>
        <vt:lpwstr>http://www.bbsk.sk/</vt:lpwstr>
      </vt:variant>
      <vt:variant>
        <vt:lpwstr/>
      </vt:variant>
      <vt:variant>
        <vt:i4>8323114</vt:i4>
      </vt:variant>
      <vt:variant>
        <vt:i4>0</vt:i4>
      </vt:variant>
      <vt:variant>
        <vt:i4>0</vt:i4>
      </vt:variant>
      <vt:variant>
        <vt:i4>5</vt:i4>
      </vt:variant>
      <vt:variant>
        <vt:lpwstr>http://www.bbsk.sk/</vt:lpwstr>
      </vt:variant>
      <vt:variant>
        <vt:lpwstr/>
      </vt:variant>
      <vt:variant>
        <vt:i4>3604557</vt:i4>
      </vt:variant>
      <vt:variant>
        <vt:i4>18</vt:i4>
      </vt:variant>
      <vt:variant>
        <vt:i4>0</vt:i4>
      </vt:variant>
      <vt:variant>
        <vt:i4>5</vt:i4>
      </vt:variant>
      <vt:variant>
        <vt:lpwstr>mailto:miroslava.hanesova@bbsk.sk</vt:lpwstr>
      </vt:variant>
      <vt:variant>
        <vt:lpwstr/>
      </vt:variant>
      <vt:variant>
        <vt:i4>3604557</vt:i4>
      </vt:variant>
      <vt:variant>
        <vt:i4>15</vt:i4>
      </vt:variant>
      <vt:variant>
        <vt:i4>0</vt:i4>
      </vt:variant>
      <vt:variant>
        <vt:i4>5</vt:i4>
      </vt:variant>
      <vt:variant>
        <vt:lpwstr>mailto:miroslava.hanesova@bbsk.sk</vt:lpwstr>
      </vt:variant>
      <vt:variant>
        <vt:lpwstr/>
      </vt:variant>
      <vt:variant>
        <vt:i4>6029428</vt:i4>
      </vt:variant>
      <vt:variant>
        <vt:i4>12</vt:i4>
      </vt:variant>
      <vt:variant>
        <vt:i4>0</vt:i4>
      </vt:variant>
      <vt:variant>
        <vt:i4>5</vt:i4>
      </vt:variant>
      <vt:variant>
        <vt:lpwstr>mailto:rjany@bbsk.sk</vt:lpwstr>
      </vt:variant>
      <vt:variant>
        <vt:lpwstr/>
      </vt:variant>
      <vt:variant>
        <vt:i4>3604557</vt:i4>
      </vt:variant>
      <vt:variant>
        <vt:i4>9</vt:i4>
      </vt:variant>
      <vt:variant>
        <vt:i4>0</vt:i4>
      </vt:variant>
      <vt:variant>
        <vt:i4>5</vt:i4>
      </vt:variant>
      <vt:variant>
        <vt:lpwstr>mailto:miroslava.hanesova@bbsk.sk</vt:lpwstr>
      </vt:variant>
      <vt:variant>
        <vt:lpwstr/>
      </vt:variant>
      <vt:variant>
        <vt:i4>6029428</vt:i4>
      </vt:variant>
      <vt:variant>
        <vt:i4>6</vt:i4>
      </vt:variant>
      <vt:variant>
        <vt:i4>0</vt:i4>
      </vt:variant>
      <vt:variant>
        <vt:i4>5</vt:i4>
      </vt:variant>
      <vt:variant>
        <vt:lpwstr>mailto:rjany@bbsk.sk</vt:lpwstr>
      </vt:variant>
      <vt:variant>
        <vt:lpwstr/>
      </vt:variant>
      <vt:variant>
        <vt:i4>3604557</vt:i4>
      </vt:variant>
      <vt:variant>
        <vt:i4>3</vt:i4>
      </vt:variant>
      <vt:variant>
        <vt:i4>0</vt:i4>
      </vt:variant>
      <vt:variant>
        <vt:i4>5</vt:i4>
      </vt:variant>
      <vt:variant>
        <vt:lpwstr>mailto:miroslava.hanesova@bbsk.sk</vt:lpwstr>
      </vt:variant>
      <vt:variant>
        <vt:lpwstr/>
      </vt:variant>
      <vt:variant>
        <vt:i4>3604557</vt:i4>
      </vt:variant>
      <vt:variant>
        <vt:i4>0</vt:i4>
      </vt:variant>
      <vt:variant>
        <vt:i4>0</vt:i4>
      </vt:variant>
      <vt:variant>
        <vt:i4>5</vt:i4>
      </vt:variant>
      <vt:variant>
        <vt:lpwstr>mailto:miroslava.hanesova@bbsk.sk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Mižúr Vladimír</dc:creator>
  <cp:keywords/>
  <dc:description/>
  <cp:lastModifiedBy>Debnárová Monika</cp:lastModifiedBy>
  <cp:revision>2</cp:revision>
  <dcterms:created xsi:type="dcterms:W3CDTF">2024-05-13T12:53:00Z</dcterms:created>
  <dcterms:modified xsi:type="dcterms:W3CDTF">2024-05-13T12:53:00Z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0x010100B7DBAEBBA1EFF544B70D95189D6875A9</vt:lpwstr>
  </property>
  <property fmtid="{D5CDD505-2E9C-101B-9397-08002B2CF9AE}" pid="3" name="MediaServiceImageTags">
    <vt:lpwstr/>
  </property>
  <property fmtid="{D5CDD505-2E9C-101B-9397-08002B2CF9AE}" pid="4" name="FSC#SKBBSK@103.510:viz_AttrStrFileSubject">
    <vt:lpwstr/>
  </property>
  <property fmtid="{D5CDD505-2E9C-101B-9397-08002B2CF9AE}" pid="5" name="FSC#SKBBSK@103.510:viz_AttrStrCisloZmluvy">
    <vt:lpwstr/>
  </property>
  <property fmtid="{D5CDD505-2E9C-101B-9397-08002B2CF9AE}" pid="6" name="FSC#SKBBSK@103.510:viz_AttrStrCisloDodatku">
    <vt:lpwstr/>
  </property>
  <property fmtid="{D5CDD505-2E9C-101B-9397-08002B2CF9AE}" pid="7" name="FSC#SKBBSK@103.510:viz_AttrStrCisloZmlVDodatku">
    <vt:lpwstr/>
  </property>
  <property fmtid="{D5CDD505-2E9C-101B-9397-08002B2CF9AE}" pid="8" name="FSC#SKEDITIONREG@103.510:a_acceptor">
    <vt:lpwstr/>
  </property>
  <property fmtid="{D5CDD505-2E9C-101B-9397-08002B2CF9AE}" pid="9" name="FSC#SKEDITIONREG@103.510:a_clearedat">
    <vt:lpwstr/>
  </property>
  <property fmtid="{D5CDD505-2E9C-101B-9397-08002B2CF9AE}" pid="10" name="FSC#SKEDITIONREG@103.510:a_clearedby">
    <vt:lpwstr/>
  </property>
  <property fmtid="{D5CDD505-2E9C-101B-9397-08002B2CF9AE}" pid="11" name="FSC#SKEDITIONREG@103.510:a_comm">
    <vt:lpwstr/>
  </property>
  <property fmtid="{D5CDD505-2E9C-101B-9397-08002B2CF9AE}" pid="12" name="FSC#SKEDITIONREG@103.510:a_decisionattachments">
    <vt:lpwstr/>
  </property>
  <property fmtid="{D5CDD505-2E9C-101B-9397-08002B2CF9AE}" pid="13" name="FSC#SKEDITIONREG@103.510:a_deliveredat">
    <vt:lpwstr/>
  </property>
  <property fmtid="{D5CDD505-2E9C-101B-9397-08002B2CF9AE}" pid="14" name="FSC#SKEDITIONREG@103.510:a_delivery">
    <vt:lpwstr/>
  </property>
  <property fmtid="{D5CDD505-2E9C-101B-9397-08002B2CF9AE}" pid="15" name="FSC#SKEDITIONREG@103.510:a_extension">
    <vt:lpwstr/>
  </property>
  <property fmtid="{D5CDD505-2E9C-101B-9397-08002B2CF9AE}" pid="16" name="FSC#SKEDITIONREG@103.510:a_filenumber">
    <vt:lpwstr/>
  </property>
  <property fmtid="{D5CDD505-2E9C-101B-9397-08002B2CF9AE}" pid="17" name="FSC#SKEDITIONREG@103.510:a_fileresponsible">
    <vt:lpwstr/>
  </property>
  <property fmtid="{D5CDD505-2E9C-101B-9397-08002B2CF9AE}" pid="18" name="FSC#SKEDITIONREG@103.510:a_fileresporg">
    <vt:lpwstr/>
  </property>
  <property fmtid="{D5CDD505-2E9C-101B-9397-08002B2CF9AE}" pid="19" name="FSC#SKEDITIONREG@103.510:a_fileresporg_email_OU">
    <vt:lpwstr/>
  </property>
  <property fmtid="{D5CDD505-2E9C-101B-9397-08002B2CF9AE}" pid="20" name="FSC#SKEDITIONREG@103.510:a_fileresporg_emailaddress">
    <vt:lpwstr/>
  </property>
  <property fmtid="{D5CDD505-2E9C-101B-9397-08002B2CF9AE}" pid="21" name="FSC#SKEDITIONREG@103.510:a_fileresporg_fax">
    <vt:lpwstr/>
  </property>
  <property fmtid="{D5CDD505-2E9C-101B-9397-08002B2CF9AE}" pid="22" name="FSC#SKEDITIONREG@103.510:a_fileresporg_fax_OU">
    <vt:lpwstr/>
  </property>
  <property fmtid="{D5CDD505-2E9C-101B-9397-08002B2CF9AE}" pid="23" name="FSC#SKEDITIONREG@103.510:a_fileresporg_function">
    <vt:lpwstr/>
  </property>
  <property fmtid="{D5CDD505-2E9C-101B-9397-08002B2CF9AE}" pid="24" name="FSC#SKEDITIONREG@103.510:a_fileresporg_function_OU">
    <vt:lpwstr/>
  </property>
  <property fmtid="{D5CDD505-2E9C-101B-9397-08002B2CF9AE}" pid="25" name="FSC#SKEDITIONREG@103.510:a_fileresporg_head">
    <vt:lpwstr/>
  </property>
  <property fmtid="{D5CDD505-2E9C-101B-9397-08002B2CF9AE}" pid="26" name="FSC#SKEDITIONREG@103.510:a_fileresporg_head_OU">
    <vt:lpwstr/>
  </property>
  <property fmtid="{D5CDD505-2E9C-101B-9397-08002B2CF9AE}" pid="27" name="FSC#SKEDITIONREG@103.510:a_fileresporg_OU">
    <vt:lpwstr/>
  </property>
  <property fmtid="{D5CDD505-2E9C-101B-9397-08002B2CF9AE}" pid="28" name="FSC#SKEDITIONREG@103.510:a_fileresporg_phone">
    <vt:lpwstr/>
  </property>
  <property fmtid="{D5CDD505-2E9C-101B-9397-08002B2CF9AE}" pid="29" name="FSC#SKEDITIONREG@103.510:a_fileresporg_phone_OU">
    <vt:lpwstr/>
  </property>
  <property fmtid="{D5CDD505-2E9C-101B-9397-08002B2CF9AE}" pid="30" name="FSC#SKEDITIONREG@103.510:a_incattachments">
    <vt:lpwstr/>
  </property>
  <property fmtid="{D5CDD505-2E9C-101B-9397-08002B2CF9AE}" pid="31" name="FSC#SKEDITIONREG@103.510:a_incnr">
    <vt:lpwstr/>
  </property>
  <property fmtid="{D5CDD505-2E9C-101B-9397-08002B2CF9AE}" pid="32" name="FSC#SKEDITIONREG@103.510:a_objcreatedstr">
    <vt:lpwstr/>
  </property>
  <property fmtid="{D5CDD505-2E9C-101B-9397-08002B2CF9AE}" pid="33" name="FSC#SKEDITIONREG@103.510:a_ordernumber">
    <vt:lpwstr/>
  </property>
  <property fmtid="{D5CDD505-2E9C-101B-9397-08002B2CF9AE}" pid="34" name="FSC#SKEDITIONREG@103.510:a_oursign">
    <vt:lpwstr/>
  </property>
  <property fmtid="{D5CDD505-2E9C-101B-9397-08002B2CF9AE}" pid="35" name="FSC#SKEDITIONREG@103.510:a_sendersign">
    <vt:lpwstr/>
  </property>
  <property fmtid="{D5CDD505-2E9C-101B-9397-08002B2CF9AE}" pid="36" name="FSC#SKEDITIONREG@103.510:a_shortou">
    <vt:lpwstr/>
  </property>
  <property fmtid="{D5CDD505-2E9C-101B-9397-08002B2CF9AE}" pid="37" name="FSC#SKEDITIONREG@103.510:a_testsalutation">
    <vt:lpwstr/>
  </property>
  <property fmtid="{D5CDD505-2E9C-101B-9397-08002B2CF9AE}" pid="38" name="FSC#SKEDITIONREG@103.510:a_validfrom">
    <vt:lpwstr/>
  </property>
  <property fmtid="{D5CDD505-2E9C-101B-9397-08002B2CF9AE}" pid="39" name="FSC#SKEDITIONREG@103.510:as_activity">
    <vt:lpwstr/>
  </property>
  <property fmtid="{D5CDD505-2E9C-101B-9397-08002B2CF9AE}" pid="40" name="FSC#SKEDITIONREG@103.510:as_docdate">
    <vt:lpwstr/>
  </property>
  <property fmtid="{D5CDD505-2E9C-101B-9397-08002B2CF9AE}" pid="41" name="FSC#SKEDITIONREG@103.510:as_establishdate">
    <vt:lpwstr/>
  </property>
  <property fmtid="{D5CDD505-2E9C-101B-9397-08002B2CF9AE}" pid="42" name="FSC#SKEDITIONREG@103.510:as_fileresphead">
    <vt:lpwstr/>
  </property>
  <property fmtid="{D5CDD505-2E9C-101B-9397-08002B2CF9AE}" pid="43" name="FSC#SKEDITIONREG@103.510:as_filerespheadfnct">
    <vt:lpwstr/>
  </property>
  <property fmtid="{D5CDD505-2E9C-101B-9397-08002B2CF9AE}" pid="44" name="FSC#SKEDITIONREG@103.510:as_fileresponsible">
    <vt:lpwstr/>
  </property>
  <property fmtid="{D5CDD505-2E9C-101B-9397-08002B2CF9AE}" pid="45" name="FSC#SKEDITIONREG@103.510:as_filesubj">
    <vt:lpwstr/>
  </property>
  <property fmtid="{D5CDD505-2E9C-101B-9397-08002B2CF9AE}" pid="46" name="FSC#SKEDITIONREG@103.510:as_objname">
    <vt:lpwstr/>
  </property>
  <property fmtid="{D5CDD505-2E9C-101B-9397-08002B2CF9AE}" pid="47" name="FSC#SKEDITIONREG@103.510:as_ou">
    <vt:lpwstr/>
  </property>
  <property fmtid="{D5CDD505-2E9C-101B-9397-08002B2CF9AE}" pid="48" name="FSC#SKEDITIONREG@103.510:as_owner">
    <vt:lpwstr>Ing. Vladimír Mižúr</vt:lpwstr>
  </property>
  <property fmtid="{D5CDD505-2E9C-101B-9397-08002B2CF9AE}" pid="49" name="FSC#SKEDITIONREG@103.510:as_phonelink">
    <vt:lpwstr/>
  </property>
  <property fmtid="{D5CDD505-2E9C-101B-9397-08002B2CF9AE}" pid="50" name="FSC#SKEDITIONREG@103.510:oz_externAdr">
    <vt:lpwstr/>
  </property>
  <property fmtid="{D5CDD505-2E9C-101B-9397-08002B2CF9AE}" pid="51" name="FSC#SKEDITIONREG@103.510:a_depositperiod">
    <vt:lpwstr/>
  </property>
  <property fmtid="{D5CDD505-2E9C-101B-9397-08002B2CF9AE}" pid="52" name="FSC#SKEDITIONREG@103.510:a_disposestate">
    <vt:lpwstr/>
  </property>
  <property fmtid="{D5CDD505-2E9C-101B-9397-08002B2CF9AE}" pid="53" name="FSC#SKEDITIONREG@103.510:a_fileresponsiblefnct">
    <vt:lpwstr/>
  </property>
  <property fmtid="{D5CDD505-2E9C-101B-9397-08002B2CF9AE}" pid="54" name="FSC#SKEDITIONREG@103.510:a_fileresporg_position">
    <vt:lpwstr/>
  </property>
  <property fmtid="{D5CDD505-2E9C-101B-9397-08002B2CF9AE}" pid="55" name="FSC#SKEDITIONREG@103.510:a_fileresporg_position_OU">
    <vt:lpwstr/>
  </property>
  <property fmtid="{D5CDD505-2E9C-101B-9397-08002B2CF9AE}" pid="56" name="FSC#SKEDITIONREG@103.510:a_osobnecislosprac">
    <vt:lpwstr/>
  </property>
  <property fmtid="{D5CDD505-2E9C-101B-9397-08002B2CF9AE}" pid="57" name="FSC#SKEDITIONREG@103.510:a_registrysign">
    <vt:lpwstr/>
  </property>
  <property fmtid="{D5CDD505-2E9C-101B-9397-08002B2CF9AE}" pid="58" name="FSC#SKEDITIONREG@103.510:a_subfileatt">
    <vt:lpwstr/>
  </property>
  <property fmtid="{D5CDD505-2E9C-101B-9397-08002B2CF9AE}" pid="59" name="FSC#SKEDITIONREG@103.510:as_filesubjall">
    <vt:lpwstr/>
  </property>
  <property fmtid="{D5CDD505-2E9C-101B-9397-08002B2CF9AE}" pid="60" name="FSC#SKEDITIONREG@103.510:CreatedAt">
    <vt:lpwstr>28. 3. 2024, 08:25</vt:lpwstr>
  </property>
  <property fmtid="{D5CDD505-2E9C-101B-9397-08002B2CF9AE}" pid="61" name="FSC#SKEDITIONREG@103.510:curruserrolegroup">
    <vt:lpwstr>Oddelenie informačných technológií</vt:lpwstr>
  </property>
  <property fmtid="{D5CDD505-2E9C-101B-9397-08002B2CF9AE}" pid="62" name="FSC#SKEDITIONREG@103.510:currusersubst">
    <vt:lpwstr>Ing. Vladimír Mižúr</vt:lpwstr>
  </property>
  <property fmtid="{D5CDD505-2E9C-101B-9397-08002B2CF9AE}" pid="63" name="FSC#SKEDITIONREG@103.510:emailsprac">
    <vt:lpwstr/>
  </property>
  <property fmtid="{D5CDD505-2E9C-101B-9397-08002B2CF9AE}" pid="64" name="FSC#SKEDITIONREG@103.510:ms_VyskladaniePoznamok">
    <vt:lpwstr/>
  </property>
  <property fmtid="{D5CDD505-2E9C-101B-9397-08002B2CF9AE}" pid="65" name="FSC#SKEDITIONREG@103.510:oumlname_fnct">
    <vt:lpwstr/>
  </property>
  <property fmtid="{D5CDD505-2E9C-101B-9397-08002B2CF9AE}" pid="66" name="FSC#SKEDITIONREG@103.510:sk_org_city">
    <vt:lpwstr>Banská Bystrica</vt:lpwstr>
  </property>
  <property fmtid="{D5CDD505-2E9C-101B-9397-08002B2CF9AE}" pid="67" name="FSC#SKEDITIONREG@103.510:sk_org_dic">
    <vt:lpwstr/>
  </property>
  <property fmtid="{D5CDD505-2E9C-101B-9397-08002B2CF9AE}" pid="68" name="FSC#SKEDITIONREG@103.510:sk_org_email">
    <vt:lpwstr>podatelna@bbsk.sk</vt:lpwstr>
  </property>
  <property fmtid="{D5CDD505-2E9C-101B-9397-08002B2CF9AE}" pid="69" name="FSC#SKEDITIONREG@103.510:sk_org_fax">
    <vt:lpwstr/>
  </property>
  <property fmtid="{D5CDD505-2E9C-101B-9397-08002B2CF9AE}" pid="70" name="FSC#SKEDITIONREG@103.510:sk_org_fullname">
    <vt:lpwstr>Banskobystrický samosprávny kraj</vt:lpwstr>
  </property>
  <property fmtid="{D5CDD505-2E9C-101B-9397-08002B2CF9AE}" pid="71" name="FSC#SKEDITIONREG@103.510:sk_org_ico">
    <vt:lpwstr>37828100</vt:lpwstr>
  </property>
  <property fmtid="{D5CDD505-2E9C-101B-9397-08002B2CF9AE}" pid="72" name="FSC#SKEDITIONREG@103.510:sk_org_phone">
    <vt:lpwstr>048/4325111</vt:lpwstr>
  </property>
  <property fmtid="{D5CDD505-2E9C-101B-9397-08002B2CF9AE}" pid="73" name="FSC#SKEDITIONREG@103.510:sk_org_shortname">
    <vt:lpwstr/>
  </property>
  <property fmtid="{D5CDD505-2E9C-101B-9397-08002B2CF9AE}" pid="74" name="FSC#SKEDITIONREG@103.510:sk_org_state">
    <vt:lpwstr/>
  </property>
  <property fmtid="{D5CDD505-2E9C-101B-9397-08002B2CF9AE}" pid="75" name="FSC#SKEDITIONREG@103.510:sk_org_street">
    <vt:lpwstr>Námestie SNP 23/23</vt:lpwstr>
  </property>
  <property fmtid="{D5CDD505-2E9C-101B-9397-08002B2CF9AE}" pid="76" name="FSC#SKEDITIONREG@103.510:sk_org_zip">
    <vt:lpwstr>974 01</vt:lpwstr>
  </property>
  <property fmtid="{D5CDD505-2E9C-101B-9397-08002B2CF9AE}" pid="77" name="FSC#SKEDITIONREG@103.510:viz_clearedat">
    <vt:lpwstr/>
  </property>
  <property fmtid="{D5CDD505-2E9C-101B-9397-08002B2CF9AE}" pid="78" name="FSC#SKEDITIONREG@103.510:viz_clearedby">
    <vt:lpwstr/>
  </property>
  <property fmtid="{D5CDD505-2E9C-101B-9397-08002B2CF9AE}" pid="79" name="FSC#SKEDITIONREG@103.510:viz_comm">
    <vt:lpwstr/>
  </property>
  <property fmtid="{D5CDD505-2E9C-101B-9397-08002B2CF9AE}" pid="80" name="FSC#SKEDITIONREG@103.510:viz_decisionattachments">
    <vt:lpwstr/>
  </property>
  <property fmtid="{D5CDD505-2E9C-101B-9397-08002B2CF9AE}" pid="81" name="FSC#SKEDITIONREG@103.510:viz_deliveredat">
    <vt:lpwstr/>
  </property>
  <property fmtid="{D5CDD505-2E9C-101B-9397-08002B2CF9AE}" pid="82" name="FSC#SKEDITIONREG@103.510:viz_delivery">
    <vt:lpwstr/>
  </property>
  <property fmtid="{D5CDD505-2E9C-101B-9397-08002B2CF9AE}" pid="83" name="FSC#SKEDITIONREG@103.510:viz_extension">
    <vt:lpwstr/>
  </property>
  <property fmtid="{D5CDD505-2E9C-101B-9397-08002B2CF9AE}" pid="84" name="FSC#SKEDITIONREG@103.510:viz_filenumber">
    <vt:lpwstr/>
  </property>
  <property fmtid="{D5CDD505-2E9C-101B-9397-08002B2CF9AE}" pid="85" name="FSC#SKEDITIONREG@103.510:viz_fileresponsible">
    <vt:lpwstr/>
  </property>
  <property fmtid="{D5CDD505-2E9C-101B-9397-08002B2CF9AE}" pid="86" name="FSC#SKEDITIONREG@103.510:viz_fileresporg">
    <vt:lpwstr/>
  </property>
  <property fmtid="{D5CDD505-2E9C-101B-9397-08002B2CF9AE}" pid="87" name="FSC#SKEDITIONREG@103.510:viz_fileresporg_email_OU">
    <vt:lpwstr/>
  </property>
  <property fmtid="{D5CDD505-2E9C-101B-9397-08002B2CF9AE}" pid="88" name="FSC#SKEDITIONREG@103.510:viz_fileresporg_emailaddress">
    <vt:lpwstr/>
  </property>
  <property fmtid="{D5CDD505-2E9C-101B-9397-08002B2CF9AE}" pid="89" name="FSC#SKEDITIONREG@103.510:viz_fileresporg_fax">
    <vt:lpwstr/>
  </property>
  <property fmtid="{D5CDD505-2E9C-101B-9397-08002B2CF9AE}" pid="90" name="FSC#SKEDITIONREG@103.510:viz_fileresporg_fax_OU">
    <vt:lpwstr/>
  </property>
  <property fmtid="{D5CDD505-2E9C-101B-9397-08002B2CF9AE}" pid="91" name="FSC#SKEDITIONREG@103.510:viz_fileresporg_function">
    <vt:lpwstr/>
  </property>
  <property fmtid="{D5CDD505-2E9C-101B-9397-08002B2CF9AE}" pid="92" name="FSC#SKEDITIONREG@103.510:viz_fileresporg_function_OU">
    <vt:lpwstr/>
  </property>
  <property fmtid="{D5CDD505-2E9C-101B-9397-08002B2CF9AE}" pid="93" name="FSC#SKEDITIONREG@103.510:viz_fileresporg_head">
    <vt:lpwstr/>
  </property>
  <property fmtid="{D5CDD505-2E9C-101B-9397-08002B2CF9AE}" pid="94" name="FSC#SKEDITIONREG@103.510:viz_fileresporg_head_OU">
    <vt:lpwstr/>
  </property>
  <property fmtid="{D5CDD505-2E9C-101B-9397-08002B2CF9AE}" pid="95" name="FSC#SKEDITIONREG@103.510:viz_fileresporg_longname">
    <vt:lpwstr/>
  </property>
  <property fmtid="{D5CDD505-2E9C-101B-9397-08002B2CF9AE}" pid="96" name="FSC#SKEDITIONREG@103.510:viz_fileresporg_mesto">
    <vt:lpwstr/>
  </property>
  <property fmtid="{D5CDD505-2E9C-101B-9397-08002B2CF9AE}" pid="97" name="FSC#SKEDITIONREG@103.510:viz_fileresporg_odbor">
    <vt:lpwstr/>
  </property>
  <property fmtid="{D5CDD505-2E9C-101B-9397-08002B2CF9AE}" pid="98" name="FSC#SKEDITIONREG@103.510:viz_fileresporg_odbor_function">
    <vt:lpwstr/>
  </property>
  <property fmtid="{D5CDD505-2E9C-101B-9397-08002B2CF9AE}" pid="99" name="FSC#SKEDITIONREG@103.510:viz_fileresporg_odbor_head">
    <vt:lpwstr/>
  </property>
  <property fmtid="{D5CDD505-2E9C-101B-9397-08002B2CF9AE}" pid="100" name="FSC#SKEDITIONREG@103.510:viz_fileresporg_OU">
    <vt:lpwstr/>
  </property>
  <property fmtid="{D5CDD505-2E9C-101B-9397-08002B2CF9AE}" pid="101" name="FSC#SKEDITIONREG@103.510:viz_fileresporg_phone">
    <vt:lpwstr/>
  </property>
  <property fmtid="{D5CDD505-2E9C-101B-9397-08002B2CF9AE}" pid="102" name="FSC#SKEDITIONREG@103.510:viz_fileresporg_phone_OU">
    <vt:lpwstr/>
  </property>
  <property fmtid="{D5CDD505-2E9C-101B-9397-08002B2CF9AE}" pid="103" name="FSC#SKEDITIONREG@103.510:viz_fileresporg_position">
    <vt:lpwstr/>
  </property>
  <property fmtid="{D5CDD505-2E9C-101B-9397-08002B2CF9AE}" pid="104" name="FSC#SKEDITIONREG@103.510:viz_fileresporg_position_OU">
    <vt:lpwstr/>
  </property>
  <property fmtid="{D5CDD505-2E9C-101B-9397-08002B2CF9AE}" pid="105" name="FSC#SKEDITIONREG@103.510:viz_fileresporg_psc">
    <vt:lpwstr/>
  </property>
  <property fmtid="{D5CDD505-2E9C-101B-9397-08002B2CF9AE}" pid="106" name="FSC#SKEDITIONREG@103.510:viz_fileresporg_sekcia">
    <vt:lpwstr/>
  </property>
  <property fmtid="{D5CDD505-2E9C-101B-9397-08002B2CF9AE}" pid="107" name="FSC#SKEDITIONREG@103.510:viz_fileresporg_sekcia_function">
    <vt:lpwstr/>
  </property>
  <property fmtid="{D5CDD505-2E9C-101B-9397-08002B2CF9AE}" pid="108" name="FSC#SKEDITIONREG@103.510:viz_fileresporg_sekcia_head">
    <vt:lpwstr/>
  </property>
  <property fmtid="{D5CDD505-2E9C-101B-9397-08002B2CF9AE}" pid="109" name="FSC#SKEDITIONREG@103.510:viz_fileresporg_stat">
    <vt:lpwstr/>
  </property>
  <property fmtid="{D5CDD505-2E9C-101B-9397-08002B2CF9AE}" pid="110" name="FSC#SKEDITIONREG@103.510:viz_fileresporg_ulica">
    <vt:lpwstr/>
  </property>
  <property fmtid="{D5CDD505-2E9C-101B-9397-08002B2CF9AE}" pid="111" name="FSC#SKEDITIONREG@103.510:viz_fileresporgknazov">
    <vt:lpwstr/>
  </property>
  <property fmtid="{D5CDD505-2E9C-101B-9397-08002B2CF9AE}" pid="112" name="FSC#SKEDITIONREG@103.510:viz_filesubj">
    <vt:lpwstr/>
  </property>
  <property fmtid="{D5CDD505-2E9C-101B-9397-08002B2CF9AE}" pid="113" name="FSC#SKEDITIONREG@103.510:viz_incattachments">
    <vt:lpwstr/>
  </property>
  <property fmtid="{D5CDD505-2E9C-101B-9397-08002B2CF9AE}" pid="114" name="FSC#SKEDITIONREG@103.510:viz_incnr">
    <vt:lpwstr/>
  </property>
  <property fmtid="{D5CDD505-2E9C-101B-9397-08002B2CF9AE}" pid="115" name="FSC#SKEDITIONREG@103.510:viz_intletterrecivers">
    <vt:lpwstr/>
  </property>
  <property fmtid="{D5CDD505-2E9C-101B-9397-08002B2CF9AE}" pid="116" name="FSC#SKEDITIONREG@103.510:viz_objcreatedstr">
    <vt:lpwstr/>
  </property>
  <property fmtid="{D5CDD505-2E9C-101B-9397-08002B2CF9AE}" pid="117" name="FSC#SKEDITIONREG@103.510:viz_ordernumber">
    <vt:lpwstr/>
  </property>
  <property fmtid="{D5CDD505-2E9C-101B-9397-08002B2CF9AE}" pid="118" name="FSC#SKEDITIONREG@103.510:viz_oursign">
    <vt:lpwstr/>
  </property>
  <property fmtid="{D5CDD505-2E9C-101B-9397-08002B2CF9AE}" pid="119" name="FSC#SKEDITIONREG@103.510:viz_responseto_createdby">
    <vt:lpwstr/>
  </property>
  <property fmtid="{D5CDD505-2E9C-101B-9397-08002B2CF9AE}" pid="120" name="FSC#SKEDITIONREG@103.510:viz_sendersign">
    <vt:lpwstr/>
  </property>
  <property fmtid="{D5CDD505-2E9C-101B-9397-08002B2CF9AE}" pid="121" name="FSC#SKEDITIONREG@103.510:viz_shortfileresporg">
    <vt:lpwstr/>
  </property>
  <property fmtid="{D5CDD505-2E9C-101B-9397-08002B2CF9AE}" pid="122" name="FSC#SKEDITIONREG@103.510:viz_tel_number">
    <vt:lpwstr/>
  </property>
  <property fmtid="{D5CDD505-2E9C-101B-9397-08002B2CF9AE}" pid="123" name="FSC#SKEDITIONREG@103.510:viz_tel_number2">
    <vt:lpwstr/>
  </property>
  <property fmtid="{D5CDD505-2E9C-101B-9397-08002B2CF9AE}" pid="124" name="FSC#SKEDITIONREG@103.510:viz_testsalutation">
    <vt:lpwstr/>
  </property>
  <property fmtid="{D5CDD505-2E9C-101B-9397-08002B2CF9AE}" pid="125" name="FSC#SKEDITIONREG@103.510:viz_validfrom">
    <vt:lpwstr/>
  </property>
  <property fmtid="{D5CDD505-2E9C-101B-9397-08002B2CF9AE}" pid="126" name="FSC#SKEDITIONREG@103.510:zaznam_jeden_adresat">
    <vt:lpwstr/>
  </property>
  <property fmtid="{D5CDD505-2E9C-101B-9397-08002B2CF9AE}" pid="127" name="FSC#SKEDITIONREG@103.510:zaznam_vnut_adresati_1">
    <vt:lpwstr/>
  </property>
  <property fmtid="{D5CDD505-2E9C-101B-9397-08002B2CF9AE}" pid="128" name="FSC#SKEDITIONREG@103.510:zaznam_vnut_adresati_2">
    <vt:lpwstr/>
  </property>
  <property fmtid="{D5CDD505-2E9C-101B-9397-08002B2CF9AE}" pid="129" name="FSC#SKEDITIONREG@103.510:zaznam_vnut_adresati_3">
    <vt:lpwstr/>
  </property>
  <property fmtid="{D5CDD505-2E9C-101B-9397-08002B2CF9AE}" pid="130" name="FSC#SKEDITIONREG@103.510:zaznam_vnut_adresati_4">
    <vt:lpwstr/>
  </property>
  <property fmtid="{D5CDD505-2E9C-101B-9397-08002B2CF9AE}" pid="131" name="FSC#SKEDITIONREG@103.510:zaznam_vnut_adresati_5">
    <vt:lpwstr/>
  </property>
  <property fmtid="{D5CDD505-2E9C-101B-9397-08002B2CF9AE}" pid="132" name="FSC#SKEDITIONREG@103.510:zaznam_vnut_adresati_6">
    <vt:lpwstr/>
  </property>
  <property fmtid="{D5CDD505-2E9C-101B-9397-08002B2CF9AE}" pid="133" name="FSC#SKEDITIONREG@103.510:zaznam_vnut_adresati_7">
    <vt:lpwstr/>
  </property>
  <property fmtid="{D5CDD505-2E9C-101B-9397-08002B2CF9AE}" pid="134" name="FSC#SKEDITIONREG@103.510:zaznam_vnut_adresati_8">
    <vt:lpwstr/>
  </property>
  <property fmtid="{D5CDD505-2E9C-101B-9397-08002B2CF9AE}" pid="135" name="FSC#SKEDITIONREG@103.510:zaznam_vnut_adresati_9">
    <vt:lpwstr/>
  </property>
  <property fmtid="{D5CDD505-2E9C-101B-9397-08002B2CF9AE}" pid="136" name="FSC#SKEDITIONREG@103.510:zaznam_vnut_adresati_10">
    <vt:lpwstr/>
  </property>
  <property fmtid="{D5CDD505-2E9C-101B-9397-08002B2CF9AE}" pid="137" name="FSC#SKEDITIONREG@103.510:zaznam_vnut_adresati_11">
    <vt:lpwstr/>
  </property>
  <property fmtid="{D5CDD505-2E9C-101B-9397-08002B2CF9AE}" pid="138" name="FSC#SKEDITIONREG@103.510:zaznam_vnut_adresati_12">
    <vt:lpwstr/>
  </property>
  <property fmtid="{D5CDD505-2E9C-101B-9397-08002B2CF9AE}" pid="139" name="FSC#SKEDITIONREG@103.510:zaznam_vnut_adresati_13">
    <vt:lpwstr/>
  </property>
  <property fmtid="{D5CDD505-2E9C-101B-9397-08002B2CF9AE}" pid="140" name="FSC#SKEDITIONREG@103.510:zaznam_vnut_adresati_14">
    <vt:lpwstr/>
  </property>
  <property fmtid="{D5CDD505-2E9C-101B-9397-08002B2CF9AE}" pid="141" name="FSC#SKEDITIONREG@103.510:zaznam_vnut_adresati_15">
    <vt:lpwstr/>
  </property>
  <property fmtid="{D5CDD505-2E9C-101B-9397-08002B2CF9AE}" pid="142" name="FSC#SKEDITIONREG@103.510:zaznam_vnut_adresati_16">
    <vt:lpwstr/>
  </property>
  <property fmtid="{D5CDD505-2E9C-101B-9397-08002B2CF9AE}" pid="143" name="FSC#SKEDITIONREG@103.510:zaznam_vnut_adresati_17">
    <vt:lpwstr/>
  </property>
  <property fmtid="{D5CDD505-2E9C-101B-9397-08002B2CF9AE}" pid="144" name="FSC#SKEDITIONREG@103.510:zaznam_vnut_adresati_18">
    <vt:lpwstr/>
  </property>
  <property fmtid="{D5CDD505-2E9C-101B-9397-08002B2CF9AE}" pid="145" name="FSC#SKEDITIONREG@103.510:zaznam_vnut_adresati_19">
    <vt:lpwstr/>
  </property>
  <property fmtid="{D5CDD505-2E9C-101B-9397-08002B2CF9AE}" pid="146" name="FSC#SKEDITIONREG@103.510:zaznam_vnut_adresati_20">
    <vt:lpwstr/>
  </property>
  <property fmtid="{D5CDD505-2E9C-101B-9397-08002B2CF9AE}" pid="147" name="FSC#SKEDITIONREG@103.510:zaznam_vnut_adresati_21">
    <vt:lpwstr/>
  </property>
  <property fmtid="{D5CDD505-2E9C-101B-9397-08002B2CF9AE}" pid="148" name="FSC#SKEDITIONREG@103.510:zaznam_vnut_adresati_22">
    <vt:lpwstr/>
  </property>
  <property fmtid="{D5CDD505-2E9C-101B-9397-08002B2CF9AE}" pid="149" name="FSC#SKEDITIONREG@103.510:zaznam_vnut_adresati_23">
    <vt:lpwstr/>
  </property>
  <property fmtid="{D5CDD505-2E9C-101B-9397-08002B2CF9AE}" pid="150" name="FSC#SKEDITIONREG@103.510:zaznam_vnut_adresati_24">
    <vt:lpwstr/>
  </property>
  <property fmtid="{D5CDD505-2E9C-101B-9397-08002B2CF9AE}" pid="151" name="FSC#SKEDITIONREG@103.510:zaznam_vnut_adresati_25">
    <vt:lpwstr/>
  </property>
  <property fmtid="{D5CDD505-2E9C-101B-9397-08002B2CF9AE}" pid="152" name="FSC#SKEDITIONREG@103.510:zaznam_vnut_adresati_26">
    <vt:lpwstr/>
  </property>
  <property fmtid="{D5CDD505-2E9C-101B-9397-08002B2CF9AE}" pid="153" name="FSC#SKEDITIONREG@103.510:zaznam_vnut_adresati_27">
    <vt:lpwstr/>
  </property>
  <property fmtid="{D5CDD505-2E9C-101B-9397-08002B2CF9AE}" pid="154" name="FSC#SKEDITIONREG@103.510:zaznam_vnut_adresati_28">
    <vt:lpwstr/>
  </property>
  <property fmtid="{D5CDD505-2E9C-101B-9397-08002B2CF9AE}" pid="155" name="FSC#SKEDITIONREG@103.510:zaznam_vnut_adresati_29">
    <vt:lpwstr/>
  </property>
  <property fmtid="{D5CDD505-2E9C-101B-9397-08002B2CF9AE}" pid="156" name="FSC#SKEDITIONREG@103.510:zaznam_vnut_adresati_30">
    <vt:lpwstr/>
  </property>
  <property fmtid="{D5CDD505-2E9C-101B-9397-08002B2CF9AE}" pid="157" name="FSC#SKEDITIONREG@103.510:zaznam_vnut_adresati_31">
    <vt:lpwstr/>
  </property>
  <property fmtid="{D5CDD505-2E9C-101B-9397-08002B2CF9AE}" pid="158" name="FSC#SKEDITIONREG@103.510:zaznam_vnut_adresati_32">
    <vt:lpwstr/>
  </property>
  <property fmtid="{D5CDD505-2E9C-101B-9397-08002B2CF9AE}" pid="159" name="FSC#SKEDITIONREG@103.510:zaznam_vnut_adresati_33">
    <vt:lpwstr/>
  </property>
  <property fmtid="{D5CDD505-2E9C-101B-9397-08002B2CF9AE}" pid="160" name="FSC#SKEDITIONREG@103.510:zaznam_vnut_adresati_34">
    <vt:lpwstr/>
  </property>
  <property fmtid="{D5CDD505-2E9C-101B-9397-08002B2CF9AE}" pid="161" name="FSC#SKEDITIONREG@103.510:zaznam_vnut_adresati_35">
    <vt:lpwstr/>
  </property>
  <property fmtid="{D5CDD505-2E9C-101B-9397-08002B2CF9AE}" pid="162" name="FSC#SKEDITIONREG@103.510:zaznam_vnut_adresati_36">
    <vt:lpwstr/>
  </property>
  <property fmtid="{D5CDD505-2E9C-101B-9397-08002B2CF9AE}" pid="163" name="FSC#SKEDITIONREG@103.510:zaznam_vnut_adresati_37">
    <vt:lpwstr/>
  </property>
  <property fmtid="{D5CDD505-2E9C-101B-9397-08002B2CF9AE}" pid="164" name="FSC#SKEDITIONREG@103.510:zaznam_vnut_adresati_38">
    <vt:lpwstr/>
  </property>
  <property fmtid="{D5CDD505-2E9C-101B-9397-08002B2CF9AE}" pid="165" name="FSC#SKEDITIONREG@103.510:zaznam_vnut_adresati_39">
    <vt:lpwstr/>
  </property>
  <property fmtid="{D5CDD505-2E9C-101B-9397-08002B2CF9AE}" pid="166" name="FSC#SKEDITIONREG@103.510:zaznam_vnut_adresati_40">
    <vt:lpwstr/>
  </property>
  <property fmtid="{D5CDD505-2E9C-101B-9397-08002B2CF9AE}" pid="167" name="FSC#SKEDITIONREG@103.510:zaznam_vnut_adresati_41">
    <vt:lpwstr/>
  </property>
  <property fmtid="{D5CDD505-2E9C-101B-9397-08002B2CF9AE}" pid="168" name="FSC#SKEDITIONREG@103.510:zaznam_vnut_adresati_42">
    <vt:lpwstr/>
  </property>
  <property fmtid="{D5CDD505-2E9C-101B-9397-08002B2CF9AE}" pid="169" name="FSC#SKEDITIONREG@103.510:zaznam_vnut_adresati_43">
    <vt:lpwstr/>
  </property>
  <property fmtid="{D5CDD505-2E9C-101B-9397-08002B2CF9AE}" pid="170" name="FSC#SKEDITIONREG@103.510:zaznam_vnut_adresati_44">
    <vt:lpwstr/>
  </property>
  <property fmtid="{D5CDD505-2E9C-101B-9397-08002B2CF9AE}" pid="171" name="FSC#SKEDITIONREG@103.510:zaznam_vnut_adresati_45">
    <vt:lpwstr/>
  </property>
  <property fmtid="{D5CDD505-2E9C-101B-9397-08002B2CF9AE}" pid="172" name="FSC#SKEDITIONREG@103.510:zaznam_vnut_adresati_46">
    <vt:lpwstr/>
  </property>
  <property fmtid="{D5CDD505-2E9C-101B-9397-08002B2CF9AE}" pid="173" name="FSC#SKEDITIONREG@103.510:zaznam_vnut_adresati_47">
    <vt:lpwstr/>
  </property>
  <property fmtid="{D5CDD505-2E9C-101B-9397-08002B2CF9AE}" pid="174" name="FSC#SKEDITIONREG@103.510:zaznam_vnut_adresati_48">
    <vt:lpwstr/>
  </property>
  <property fmtid="{D5CDD505-2E9C-101B-9397-08002B2CF9AE}" pid="175" name="FSC#SKEDITIONREG@103.510:zaznam_vnut_adresati_49">
    <vt:lpwstr/>
  </property>
  <property fmtid="{D5CDD505-2E9C-101B-9397-08002B2CF9AE}" pid="176" name="FSC#SKEDITIONREG@103.510:zaznam_vnut_adresati_50">
    <vt:lpwstr/>
  </property>
  <property fmtid="{D5CDD505-2E9C-101B-9397-08002B2CF9AE}" pid="177" name="FSC#SKEDITIONREG@103.510:zaznam_vnut_adresati_51">
    <vt:lpwstr/>
  </property>
  <property fmtid="{D5CDD505-2E9C-101B-9397-08002B2CF9AE}" pid="178" name="FSC#SKEDITIONREG@103.510:zaznam_vnut_adresati_52">
    <vt:lpwstr/>
  </property>
  <property fmtid="{D5CDD505-2E9C-101B-9397-08002B2CF9AE}" pid="179" name="FSC#SKEDITIONREG@103.510:zaznam_vnut_adresati_53">
    <vt:lpwstr/>
  </property>
  <property fmtid="{D5CDD505-2E9C-101B-9397-08002B2CF9AE}" pid="180" name="FSC#SKEDITIONREG@103.510:zaznam_vnut_adresati_54">
    <vt:lpwstr/>
  </property>
  <property fmtid="{D5CDD505-2E9C-101B-9397-08002B2CF9AE}" pid="181" name="FSC#SKEDITIONREG@103.510:zaznam_vnut_adresati_55">
    <vt:lpwstr/>
  </property>
  <property fmtid="{D5CDD505-2E9C-101B-9397-08002B2CF9AE}" pid="182" name="FSC#SKEDITIONREG@103.510:zaznam_vnut_adresati_56">
    <vt:lpwstr/>
  </property>
  <property fmtid="{D5CDD505-2E9C-101B-9397-08002B2CF9AE}" pid="183" name="FSC#SKEDITIONREG@103.510:zaznam_vnut_adresati_57">
    <vt:lpwstr/>
  </property>
  <property fmtid="{D5CDD505-2E9C-101B-9397-08002B2CF9AE}" pid="184" name="FSC#SKEDITIONREG@103.510:zaznam_vnut_adresati_58">
    <vt:lpwstr/>
  </property>
  <property fmtid="{D5CDD505-2E9C-101B-9397-08002B2CF9AE}" pid="185" name="FSC#SKEDITIONREG@103.510:zaznam_vnut_adresati_59">
    <vt:lpwstr/>
  </property>
  <property fmtid="{D5CDD505-2E9C-101B-9397-08002B2CF9AE}" pid="186" name="FSC#SKEDITIONREG@103.510:zaznam_vnut_adresati_60">
    <vt:lpwstr/>
  </property>
  <property fmtid="{D5CDD505-2E9C-101B-9397-08002B2CF9AE}" pid="187" name="FSC#SKEDITIONREG@103.510:zaznam_vnut_adresati_61">
    <vt:lpwstr/>
  </property>
  <property fmtid="{D5CDD505-2E9C-101B-9397-08002B2CF9AE}" pid="188" name="FSC#SKEDITIONREG@103.510:zaznam_vnut_adresati_62">
    <vt:lpwstr/>
  </property>
  <property fmtid="{D5CDD505-2E9C-101B-9397-08002B2CF9AE}" pid="189" name="FSC#SKEDITIONREG@103.510:zaznam_vnut_adresati_63">
    <vt:lpwstr/>
  </property>
  <property fmtid="{D5CDD505-2E9C-101B-9397-08002B2CF9AE}" pid="190" name="FSC#SKEDITIONREG@103.510:zaznam_vnut_adresati_64">
    <vt:lpwstr/>
  </property>
  <property fmtid="{D5CDD505-2E9C-101B-9397-08002B2CF9AE}" pid="191" name="FSC#SKEDITIONREG@103.510:zaznam_vnut_adresati_65">
    <vt:lpwstr/>
  </property>
  <property fmtid="{D5CDD505-2E9C-101B-9397-08002B2CF9AE}" pid="192" name="FSC#SKEDITIONREG@103.510:zaznam_vnut_adresati_66">
    <vt:lpwstr/>
  </property>
  <property fmtid="{D5CDD505-2E9C-101B-9397-08002B2CF9AE}" pid="193" name="FSC#SKEDITIONREG@103.510:zaznam_vnut_adresati_67">
    <vt:lpwstr/>
  </property>
  <property fmtid="{D5CDD505-2E9C-101B-9397-08002B2CF9AE}" pid="194" name="FSC#SKEDITIONREG@103.510:zaznam_vnut_adresati_68">
    <vt:lpwstr/>
  </property>
  <property fmtid="{D5CDD505-2E9C-101B-9397-08002B2CF9AE}" pid="195" name="FSC#SKEDITIONREG@103.510:zaznam_vnut_adresati_69">
    <vt:lpwstr/>
  </property>
  <property fmtid="{D5CDD505-2E9C-101B-9397-08002B2CF9AE}" pid="196" name="FSC#SKEDITIONREG@103.510:zaznam_vnut_adresati_70">
    <vt:lpwstr/>
  </property>
  <property fmtid="{D5CDD505-2E9C-101B-9397-08002B2CF9AE}" pid="197" name="FSC#SKEDITIONREG@103.510:zaznam_vonk_adresati_1">
    <vt:lpwstr/>
  </property>
  <property fmtid="{D5CDD505-2E9C-101B-9397-08002B2CF9AE}" pid="198" name="FSC#SKEDITIONREG@103.510:zaznam_vonk_adresati_2">
    <vt:lpwstr/>
  </property>
  <property fmtid="{D5CDD505-2E9C-101B-9397-08002B2CF9AE}" pid="199" name="FSC#SKEDITIONREG@103.510:zaznam_vonk_adresati_3">
    <vt:lpwstr/>
  </property>
  <property fmtid="{D5CDD505-2E9C-101B-9397-08002B2CF9AE}" pid="200" name="FSC#SKEDITIONREG@103.510:zaznam_vonk_adresati_4">
    <vt:lpwstr/>
  </property>
  <property fmtid="{D5CDD505-2E9C-101B-9397-08002B2CF9AE}" pid="201" name="FSC#SKEDITIONREG@103.510:zaznam_vonk_adresati_5">
    <vt:lpwstr/>
  </property>
  <property fmtid="{D5CDD505-2E9C-101B-9397-08002B2CF9AE}" pid="202" name="FSC#SKEDITIONREG@103.510:zaznam_vonk_adresati_6">
    <vt:lpwstr/>
  </property>
  <property fmtid="{D5CDD505-2E9C-101B-9397-08002B2CF9AE}" pid="203" name="FSC#SKEDITIONREG@103.510:zaznam_vonk_adresati_7">
    <vt:lpwstr/>
  </property>
  <property fmtid="{D5CDD505-2E9C-101B-9397-08002B2CF9AE}" pid="204" name="FSC#SKEDITIONREG@103.510:zaznam_vonk_adresati_8">
    <vt:lpwstr/>
  </property>
  <property fmtid="{D5CDD505-2E9C-101B-9397-08002B2CF9AE}" pid="205" name="FSC#SKEDITIONREG@103.510:zaznam_vonk_adresati_9">
    <vt:lpwstr/>
  </property>
  <property fmtid="{D5CDD505-2E9C-101B-9397-08002B2CF9AE}" pid="206" name="FSC#SKEDITIONREG@103.510:zaznam_vonk_adresati_10">
    <vt:lpwstr/>
  </property>
  <property fmtid="{D5CDD505-2E9C-101B-9397-08002B2CF9AE}" pid="207" name="FSC#SKEDITIONREG@103.510:zaznam_vonk_adresati_11">
    <vt:lpwstr/>
  </property>
  <property fmtid="{D5CDD505-2E9C-101B-9397-08002B2CF9AE}" pid="208" name="FSC#SKEDITIONREG@103.510:zaznam_vonk_adresati_12">
    <vt:lpwstr/>
  </property>
  <property fmtid="{D5CDD505-2E9C-101B-9397-08002B2CF9AE}" pid="209" name="FSC#SKEDITIONREG@103.510:zaznam_vonk_adresati_13">
    <vt:lpwstr/>
  </property>
  <property fmtid="{D5CDD505-2E9C-101B-9397-08002B2CF9AE}" pid="210" name="FSC#SKEDITIONREG@103.510:zaznam_vonk_adresati_14">
    <vt:lpwstr/>
  </property>
  <property fmtid="{D5CDD505-2E9C-101B-9397-08002B2CF9AE}" pid="211" name="FSC#SKEDITIONREG@103.510:zaznam_vonk_adresati_15">
    <vt:lpwstr/>
  </property>
  <property fmtid="{D5CDD505-2E9C-101B-9397-08002B2CF9AE}" pid="212" name="FSC#SKEDITIONREG@103.510:zaznam_vonk_adresati_16">
    <vt:lpwstr/>
  </property>
  <property fmtid="{D5CDD505-2E9C-101B-9397-08002B2CF9AE}" pid="213" name="FSC#SKEDITIONREG@103.510:zaznam_vonk_adresati_17">
    <vt:lpwstr/>
  </property>
  <property fmtid="{D5CDD505-2E9C-101B-9397-08002B2CF9AE}" pid="214" name="FSC#SKEDITIONREG@103.510:zaznam_vonk_adresati_18">
    <vt:lpwstr/>
  </property>
  <property fmtid="{D5CDD505-2E9C-101B-9397-08002B2CF9AE}" pid="215" name="FSC#SKEDITIONREG@103.510:zaznam_vonk_adresati_19">
    <vt:lpwstr/>
  </property>
  <property fmtid="{D5CDD505-2E9C-101B-9397-08002B2CF9AE}" pid="216" name="FSC#SKEDITIONREG@103.510:zaznam_vonk_adresati_20">
    <vt:lpwstr/>
  </property>
  <property fmtid="{D5CDD505-2E9C-101B-9397-08002B2CF9AE}" pid="217" name="FSC#SKEDITIONREG@103.510:zaznam_vonk_adresati_21">
    <vt:lpwstr/>
  </property>
  <property fmtid="{D5CDD505-2E9C-101B-9397-08002B2CF9AE}" pid="218" name="FSC#SKEDITIONREG@103.510:zaznam_vonk_adresati_22">
    <vt:lpwstr/>
  </property>
  <property fmtid="{D5CDD505-2E9C-101B-9397-08002B2CF9AE}" pid="219" name="FSC#SKEDITIONREG@103.510:zaznam_vonk_adresati_23">
    <vt:lpwstr/>
  </property>
  <property fmtid="{D5CDD505-2E9C-101B-9397-08002B2CF9AE}" pid="220" name="FSC#SKEDITIONREG@103.510:zaznam_vonk_adresati_24">
    <vt:lpwstr/>
  </property>
  <property fmtid="{D5CDD505-2E9C-101B-9397-08002B2CF9AE}" pid="221" name="FSC#SKEDITIONREG@103.510:zaznam_vonk_adresati_25">
    <vt:lpwstr/>
  </property>
  <property fmtid="{D5CDD505-2E9C-101B-9397-08002B2CF9AE}" pid="222" name="FSC#SKEDITIONREG@103.510:zaznam_vonk_adresati_26">
    <vt:lpwstr/>
  </property>
  <property fmtid="{D5CDD505-2E9C-101B-9397-08002B2CF9AE}" pid="223" name="FSC#SKEDITIONREG@103.510:zaznam_vonk_adresati_27">
    <vt:lpwstr/>
  </property>
  <property fmtid="{D5CDD505-2E9C-101B-9397-08002B2CF9AE}" pid="224" name="FSC#SKEDITIONREG@103.510:zaznam_vonk_adresati_28">
    <vt:lpwstr/>
  </property>
  <property fmtid="{D5CDD505-2E9C-101B-9397-08002B2CF9AE}" pid="225" name="FSC#SKEDITIONREG@103.510:zaznam_vonk_adresati_29">
    <vt:lpwstr/>
  </property>
  <property fmtid="{D5CDD505-2E9C-101B-9397-08002B2CF9AE}" pid="226" name="FSC#SKEDITIONREG@103.510:zaznam_vonk_adresati_30">
    <vt:lpwstr/>
  </property>
  <property fmtid="{D5CDD505-2E9C-101B-9397-08002B2CF9AE}" pid="227" name="FSC#SKEDITIONREG@103.510:zaznam_vonk_adresati_31">
    <vt:lpwstr/>
  </property>
  <property fmtid="{D5CDD505-2E9C-101B-9397-08002B2CF9AE}" pid="228" name="FSC#SKEDITIONREG@103.510:zaznam_vonk_adresati_32">
    <vt:lpwstr/>
  </property>
  <property fmtid="{D5CDD505-2E9C-101B-9397-08002B2CF9AE}" pid="229" name="FSC#SKEDITIONREG@103.510:zaznam_vonk_adresati_33">
    <vt:lpwstr/>
  </property>
  <property fmtid="{D5CDD505-2E9C-101B-9397-08002B2CF9AE}" pid="230" name="FSC#SKEDITIONREG@103.510:zaznam_vonk_adresati_34">
    <vt:lpwstr/>
  </property>
  <property fmtid="{D5CDD505-2E9C-101B-9397-08002B2CF9AE}" pid="231" name="FSC#SKEDITIONREG@103.510:zaznam_vonk_adresati_35">
    <vt:lpwstr/>
  </property>
  <property fmtid="{D5CDD505-2E9C-101B-9397-08002B2CF9AE}" pid="232" name="FSC#SKEDITIONREG@103.510:Stazovatel">
    <vt:lpwstr/>
  </property>
  <property fmtid="{D5CDD505-2E9C-101B-9397-08002B2CF9AE}" pid="233" name="FSC#SKEDITIONREG@103.510:ProtiKomu">
    <vt:lpwstr/>
  </property>
  <property fmtid="{D5CDD505-2E9C-101B-9397-08002B2CF9AE}" pid="234" name="FSC#SKEDITIONREG@103.510:EvCisloStaz">
    <vt:lpwstr/>
  </property>
  <property fmtid="{D5CDD505-2E9C-101B-9397-08002B2CF9AE}" pid="235" name="FSC#SKEDITIONREG@103.510:jod_AttrDateSkutocnyDatumVydania">
    <vt:lpwstr/>
  </property>
  <property fmtid="{D5CDD505-2E9C-101B-9397-08002B2CF9AE}" pid="236" name="FSC#SKEDITIONREG@103.510:jod_AttrNumCisloZmeny">
    <vt:lpwstr/>
  </property>
  <property fmtid="{D5CDD505-2E9C-101B-9397-08002B2CF9AE}" pid="237" name="FSC#SKEDITIONREG@103.510:jod_AttrStrRegCisloZaznamu">
    <vt:lpwstr/>
  </property>
  <property fmtid="{D5CDD505-2E9C-101B-9397-08002B2CF9AE}" pid="238" name="FSC#SKEDITIONREG@103.510:jod_cislodoc">
    <vt:lpwstr/>
  </property>
  <property fmtid="{D5CDD505-2E9C-101B-9397-08002B2CF9AE}" pid="239" name="FSC#SKEDITIONREG@103.510:jod_druh">
    <vt:lpwstr/>
  </property>
  <property fmtid="{D5CDD505-2E9C-101B-9397-08002B2CF9AE}" pid="240" name="FSC#SKEDITIONREG@103.510:jod_lu">
    <vt:lpwstr/>
  </property>
  <property fmtid="{D5CDD505-2E9C-101B-9397-08002B2CF9AE}" pid="241" name="FSC#SKEDITIONREG@103.510:jod_nazov">
    <vt:lpwstr/>
  </property>
  <property fmtid="{D5CDD505-2E9C-101B-9397-08002B2CF9AE}" pid="242" name="FSC#SKEDITIONREG@103.510:jod_typ">
    <vt:lpwstr/>
  </property>
  <property fmtid="{D5CDD505-2E9C-101B-9397-08002B2CF9AE}" pid="243" name="FSC#SKEDITIONREG@103.510:jod_zh">
    <vt:lpwstr/>
  </property>
  <property fmtid="{D5CDD505-2E9C-101B-9397-08002B2CF9AE}" pid="244" name="FSC#SKEDITIONREG@103.510:jod_sAttrDatePlatnostDo">
    <vt:lpwstr/>
  </property>
  <property fmtid="{D5CDD505-2E9C-101B-9397-08002B2CF9AE}" pid="245" name="FSC#SKEDITIONREG@103.510:jod_sAttrDatePlatnostOd">
    <vt:lpwstr/>
  </property>
  <property fmtid="{D5CDD505-2E9C-101B-9397-08002B2CF9AE}" pid="246" name="FSC#SKEDITIONREG@103.510:jod_sAttrDateUcinnostDoc">
    <vt:lpwstr/>
  </property>
  <property fmtid="{D5CDD505-2E9C-101B-9397-08002B2CF9AE}" pid="247" name="FSC#SKEDITIONREG@103.510:a_telephone">
    <vt:lpwstr/>
  </property>
  <property fmtid="{D5CDD505-2E9C-101B-9397-08002B2CF9AE}" pid="248" name="FSC#SKEDITIONREG@103.510:a_email">
    <vt:lpwstr/>
  </property>
  <property fmtid="{D5CDD505-2E9C-101B-9397-08002B2CF9AE}" pid="249" name="FSC#SKEDITIONREG@103.510:a_nazovOU">
    <vt:lpwstr/>
  </property>
  <property fmtid="{D5CDD505-2E9C-101B-9397-08002B2CF9AE}" pid="250" name="FSC#SKEDITIONREG@103.510:a_veduciOU">
    <vt:lpwstr/>
  </property>
  <property fmtid="{D5CDD505-2E9C-101B-9397-08002B2CF9AE}" pid="251" name="FSC#SKEDITIONREG@103.510:a_nadradeneOU">
    <vt:lpwstr/>
  </property>
  <property fmtid="{D5CDD505-2E9C-101B-9397-08002B2CF9AE}" pid="252" name="FSC#SKEDITIONREG@103.510:a_veduciOd">
    <vt:lpwstr/>
  </property>
  <property fmtid="{D5CDD505-2E9C-101B-9397-08002B2CF9AE}" pid="253" name="FSC#SKEDITIONREG@103.510:a_komu">
    <vt:lpwstr/>
  </property>
  <property fmtid="{D5CDD505-2E9C-101B-9397-08002B2CF9AE}" pid="254" name="FSC#SKEDITIONREG@103.510:a_nasecislo">
    <vt:lpwstr/>
  </property>
  <property fmtid="{D5CDD505-2E9C-101B-9397-08002B2CF9AE}" pid="255" name="FSC#SKEDITIONREG@103.510:a_riaditelOdboru">
    <vt:lpwstr/>
  </property>
  <property fmtid="{D5CDD505-2E9C-101B-9397-08002B2CF9AE}" pid="256" name="FSC#SKEDITIONREG@103.510:zaz_fileresporg_addrstreet">
    <vt:lpwstr/>
  </property>
  <property fmtid="{D5CDD505-2E9C-101B-9397-08002B2CF9AE}" pid="257" name="FSC#SKEDITIONREG@103.510:zaz_fileresporg_addrzipcode">
    <vt:lpwstr/>
  </property>
  <property fmtid="{D5CDD505-2E9C-101B-9397-08002B2CF9AE}" pid="258" name="FSC#SKEDITIONREG@103.510:zaz_fileresporg_addrcity">
    <vt:lpwstr/>
  </property>
  <property fmtid="{D5CDD505-2E9C-101B-9397-08002B2CF9AE}" pid="259" name="FSC#SKMODSYS@103.500:mdnazov">
    <vt:lpwstr/>
  </property>
  <property fmtid="{D5CDD505-2E9C-101B-9397-08002B2CF9AE}" pid="260" name="FSC#SKMODSYS@103.500:mdfileresp">
    <vt:lpwstr/>
  </property>
  <property fmtid="{D5CDD505-2E9C-101B-9397-08002B2CF9AE}" pid="261" name="FSC#SKMODSYS@103.500:mdfileresporg">
    <vt:lpwstr/>
  </property>
  <property fmtid="{D5CDD505-2E9C-101B-9397-08002B2CF9AE}" pid="262" name="FSC#SKMODSYS@103.500:mdcreateat">
    <vt:lpwstr>28. 3. 2024</vt:lpwstr>
  </property>
  <property fmtid="{D5CDD505-2E9C-101B-9397-08002B2CF9AE}" pid="263" name="FSC#SKCP@103.500:cp_AttrPtrOrgUtvar">
    <vt:lpwstr/>
  </property>
  <property fmtid="{D5CDD505-2E9C-101B-9397-08002B2CF9AE}" pid="264" name="FSC#SKCP@103.500:cp_AttrStrEvCisloCP">
    <vt:lpwstr> </vt:lpwstr>
  </property>
  <property fmtid="{D5CDD505-2E9C-101B-9397-08002B2CF9AE}" pid="265" name="FSC#SKCP@103.500:cp_zamestnanec">
    <vt:lpwstr/>
  </property>
  <property fmtid="{D5CDD505-2E9C-101B-9397-08002B2CF9AE}" pid="266" name="FSC#SKCP@103.500:cpt_miestoRokovania">
    <vt:lpwstr/>
  </property>
  <property fmtid="{D5CDD505-2E9C-101B-9397-08002B2CF9AE}" pid="267" name="FSC#SKCP@103.500:cpt_datumCesty">
    <vt:lpwstr/>
  </property>
  <property fmtid="{D5CDD505-2E9C-101B-9397-08002B2CF9AE}" pid="268" name="FSC#SKCP@103.500:cpt_ucelCesty">
    <vt:lpwstr/>
  </property>
  <property fmtid="{D5CDD505-2E9C-101B-9397-08002B2CF9AE}" pid="269" name="FSC#SKCP@103.500:cpz_miestoRokovania">
    <vt:lpwstr/>
  </property>
  <property fmtid="{D5CDD505-2E9C-101B-9397-08002B2CF9AE}" pid="270" name="FSC#SKCP@103.500:cpz_datumCesty">
    <vt:lpwstr> - </vt:lpwstr>
  </property>
  <property fmtid="{D5CDD505-2E9C-101B-9397-08002B2CF9AE}" pid="271" name="FSC#SKCP@103.500:cpz_ucelCesty">
    <vt:lpwstr/>
  </property>
  <property fmtid="{D5CDD505-2E9C-101B-9397-08002B2CF9AE}" pid="272" name="FSC#SKCP@103.500:cpz_datumVypracovania">
    <vt:lpwstr/>
  </property>
  <property fmtid="{D5CDD505-2E9C-101B-9397-08002B2CF9AE}" pid="273" name="FSC#SKCP@103.500:cpz_datPodpSchv1">
    <vt:lpwstr/>
  </property>
  <property fmtid="{D5CDD505-2E9C-101B-9397-08002B2CF9AE}" pid="274" name="FSC#SKCP@103.500:cpz_datPodpSchv2">
    <vt:lpwstr/>
  </property>
  <property fmtid="{D5CDD505-2E9C-101B-9397-08002B2CF9AE}" pid="275" name="FSC#SKCP@103.500:cpz_datPodpSchv3">
    <vt:lpwstr/>
  </property>
  <property fmtid="{D5CDD505-2E9C-101B-9397-08002B2CF9AE}" pid="276" name="FSC#SKCP@103.500:cpz_PodpSchv1">
    <vt:lpwstr/>
  </property>
  <property fmtid="{D5CDD505-2E9C-101B-9397-08002B2CF9AE}" pid="277" name="FSC#SKCP@103.500:cpz_PodpSchv2">
    <vt:lpwstr/>
  </property>
  <property fmtid="{D5CDD505-2E9C-101B-9397-08002B2CF9AE}" pid="278" name="FSC#SKCP@103.500:cpz_PodpSchv3">
    <vt:lpwstr/>
  </property>
  <property fmtid="{D5CDD505-2E9C-101B-9397-08002B2CF9AE}" pid="279" name="FSC#SKCP@103.500:cpz_Funkcia">
    <vt:lpwstr/>
  </property>
  <property fmtid="{D5CDD505-2E9C-101B-9397-08002B2CF9AE}" pid="280" name="FSC#SKCP@103.500:cp_Spolucestujuci">
    <vt:lpwstr/>
  </property>
  <property fmtid="{D5CDD505-2E9C-101B-9397-08002B2CF9AE}" pid="281" name="FSC#SKNAD@103.500:nad_objname">
    <vt:lpwstr/>
  </property>
  <property fmtid="{D5CDD505-2E9C-101B-9397-08002B2CF9AE}" pid="282" name="FSC#SKNAD@103.500:nad_AttrStrNazov">
    <vt:lpwstr/>
  </property>
  <property fmtid="{D5CDD505-2E9C-101B-9397-08002B2CF9AE}" pid="283" name="FSC#SKNAD@103.500:nad_AttrPtrSpracovatel">
    <vt:lpwstr/>
  </property>
  <property fmtid="{D5CDD505-2E9C-101B-9397-08002B2CF9AE}" pid="284" name="FSC#SKNAD@103.500:nad_AttrPtrGestor1">
    <vt:lpwstr/>
  </property>
  <property fmtid="{D5CDD505-2E9C-101B-9397-08002B2CF9AE}" pid="285" name="FSC#SKNAD@103.500:nad_AttrPtrGestor1Funkcia">
    <vt:lpwstr/>
  </property>
  <property fmtid="{D5CDD505-2E9C-101B-9397-08002B2CF9AE}" pid="286" name="FSC#SKNAD@103.500:nad_AttrPtrGestor1OU">
    <vt:lpwstr/>
  </property>
  <property fmtid="{D5CDD505-2E9C-101B-9397-08002B2CF9AE}" pid="287" name="FSC#SKNAD@103.500:nad_AttrPtrGestor2">
    <vt:lpwstr/>
  </property>
  <property fmtid="{D5CDD505-2E9C-101B-9397-08002B2CF9AE}" pid="288" name="FSC#SKNAD@103.500:nad_AttrPtrGestor2Funkcia">
    <vt:lpwstr/>
  </property>
  <property fmtid="{D5CDD505-2E9C-101B-9397-08002B2CF9AE}" pid="289" name="FSC#SKNAD@103.500:nad_schvalil">
    <vt:lpwstr/>
  </property>
  <property fmtid="{D5CDD505-2E9C-101B-9397-08002B2CF9AE}" pid="290" name="FSC#SKNAD@103.500:nad_schvalilfunkcia">
    <vt:lpwstr/>
  </property>
  <property fmtid="{D5CDD505-2E9C-101B-9397-08002B2CF9AE}" pid="291" name="FSC#SKNAD@103.500:nad_vr">
    <vt:lpwstr/>
  </property>
  <property fmtid="{D5CDD505-2E9C-101B-9397-08002B2CF9AE}" pid="292" name="FSC#SKNAD@103.500:nad_AttrDateDatumPodpisania">
    <vt:lpwstr/>
  </property>
  <property fmtid="{D5CDD505-2E9C-101B-9397-08002B2CF9AE}" pid="293" name="FSC#SKNAD@103.500:nad_pripobjname">
    <vt:lpwstr/>
  </property>
  <property fmtid="{D5CDD505-2E9C-101B-9397-08002B2CF9AE}" pid="294" name="FSC#SKNAD@103.500:nad_pripVytvorilKto">
    <vt:lpwstr/>
  </property>
  <property fmtid="{D5CDD505-2E9C-101B-9397-08002B2CF9AE}" pid="295" name="FSC#SKNAD@103.500:nad_pripVytvorilKedy">
    <vt:lpwstr>28.3.2024, 08:25</vt:lpwstr>
  </property>
  <property fmtid="{D5CDD505-2E9C-101B-9397-08002B2CF9AE}" pid="296" name="FSC#SKNAD@103.500:nad_AttrStrCisloNA">
    <vt:lpwstr/>
  </property>
  <property fmtid="{D5CDD505-2E9C-101B-9397-08002B2CF9AE}" pid="297" name="FSC#SKNAD@103.500:nad_AttrDateUcinnaOd">
    <vt:lpwstr/>
  </property>
  <property fmtid="{D5CDD505-2E9C-101B-9397-08002B2CF9AE}" pid="298" name="FSC#SKNAD@103.500:nad_AttrDateUcinnaDo">
    <vt:lpwstr/>
  </property>
  <property fmtid="{D5CDD505-2E9C-101B-9397-08002B2CF9AE}" pid="299" name="FSC#SKNAD@103.500:nad_AttrPtrPredchadzajuceNA">
    <vt:lpwstr/>
  </property>
  <property fmtid="{D5CDD505-2E9C-101B-9397-08002B2CF9AE}" pid="300" name="FSC#SKNAD@103.500:nad_AttrPtrSpracovatelOU">
    <vt:lpwstr/>
  </property>
  <property fmtid="{D5CDD505-2E9C-101B-9397-08002B2CF9AE}" pid="301" name="FSC#SKNAD@103.500:nad_AttrPtrPatriKNA">
    <vt:lpwstr/>
  </property>
  <property fmtid="{D5CDD505-2E9C-101B-9397-08002B2CF9AE}" pid="302" name="FSC#SKNAD@103.500:nad_AttrIntCisloDodatku">
    <vt:lpwstr/>
  </property>
  <property fmtid="{D5CDD505-2E9C-101B-9397-08002B2CF9AE}" pid="303" name="FSC#SKNAD@103.500:nad_AttrPtrSpracVeduci">
    <vt:lpwstr/>
  </property>
  <property fmtid="{D5CDD505-2E9C-101B-9397-08002B2CF9AE}" pid="304" name="FSC#SKNAD@103.500:nad_AttrPtrSpracVeduciOU">
    <vt:lpwstr/>
  </property>
  <property fmtid="{D5CDD505-2E9C-101B-9397-08002B2CF9AE}" pid="305" name="FSC#SKNAD@103.500:nad_spis">
    <vt:lpwstr/>
  </property>
  <property fmtid="{D5CDD505-2E9C-101B-9397-08002B2CF9AE}" pid="306" name="FSC#SKPUPP@103.500:pupp_riaditelPorady">
    <vt:lpwstr/>
  </property>
  <property fmtid="{D5CDD505-2E9C-101B-9397-08002B2CF9AE}" pid="307" name="FSC#SKPUPP@103.500:pupp_cisloporady">
    <vt:lpwstr/>
  </property>
  <property fmtid="{D5CDD505-2E9C-101B-9397-08002B2CF9AE}" pid="308" name="FSC#SKPUPP@103.500:pupp_konanieOHodine">
    <vt:lpwstr/>
  </property>
  <property fmtid="{D5CDD505-2E9C-101B-9397-08002B2CF9AE}" pid="309" name="FSC#SKPUPP@103.500:pupp_datPorMesiacString">
    <vt:lpwstr/>
  </property>
  <property fmtid="{D5CDD505-2E9C-101B-9397-08002B2CF9AE}" pid="310" name="FSC#SKPUPP@103.500:pupp_datumporady">
    <vt:lpwstr/>
  </property>
  <property fmtid="{D5CDD505-2E9C-101B-9397-08002B2CF9AE}" pid="311" name="FSC#SKPUPP@103.500:pupp_konaniedo">
    <vt:lpwstr/>
  </property>
  <property fmtid="{D5CDD505-2E9C-101B-9397-08002B2CF9AE}" pid="312" name="FSC#SKPUPP@103.500:pupp_konanieod">
    <vt:lpwstr/>
  </property>
  <property fmtid="{D5CDD505-2E9C-101B-9397-08002B2CF9AE}" pid="313" name="FSC#SKPUPP@103.500:pupp_menopp">
    <vt:lpwstr/>
  </property>
  <property fmtid="{D5CDD505-2E9C-101B-9397-08002B2CF9AE}" pid="314" name="FSC#SKPUPP@103.500:pupp_miestokonania">
    <vt:lpwstr/>
  </property>
  <property fmtid="{D5CDD505-2E9C-101B-9397-08002B2CF9AE}" pid="315" name="FSC#SKPUPP@103.500:pupp_temaporady">
    <vt:lpwstr/>
  </property>
  <property fmtid="{D5CDD505-2E9C-101B-9397-08002B2CF9AE}" pid="316" name="FSC#SKPUPP@103.500:pupp_ucastnici">
    <vt:lpwstr/>
  </property>
  <property fmtid="{D5CDD505-2E9C-101B-9397-08002B2CF9AE}" pid="317" name="FSC#SKPUPP@103.500:pupp_ulohy">
    <vt:lpwstr>test</vt:lpwstr>
  </property>
  <property fmtid="{D5CDD505-2E9C-101B-9397-08002B2CF9AE}" pid="318" name="FSC#SKPUPP@103.500:pupp_ucastnici_funkcie">
    <vt:lpwstr/>
  </property>
  <property fmtid="{D5CDD505-2E9C-101B-9397-08002B2CF9AE}" pid="319" name="FSC#SKPUPP@103.500:pupp_nazov_ulohy">
    <vt:lpwstr/>
  </property>
  <property fmtid="{D5CDD505-2E9C-101B-9397-08002B2CF9AE}" pid="320" name="FSC#SKPUPP@103.500:pupp_cislo_ulohy">
    <vt:lpwstr/>
  </property>
  <property fmtid="{D5CDD505-2E9C-101B-9397-08002B2CF9AE}" pid="321" name="FSC#SKPUPP@103.500:pupp_riesitel_ulohy">
    <vt:lpwstr/>
  </property>
  <property fmtid="{D5CDD505-2E9C-101B-9397-08002B2CF9AE}" pid="322" name="FSC#SKPUPP@103.500:pupp_vybavit_ulohy">
    <vt:lpwstr/>
  </property>
  <property fmtid="{D5CDD505-2E9C-101B-9397-08002B2CF9AE}" pid="323" name="FSC#SKPUPP@103.500:pupp_orgutvar">
    <vt:lpwstr/>
  </property>
  <property fmtid="{D5CDD505-2E9C-101B-9397-08002B2CF9AE}" pid="324" name="FSC#SKCPINTEGREG@103.510:cpt_emailaddress">
    <vt:lpwstr/>
  </property>
  <property fmtid="{D5CDD505-2E9C-101B-9397-08002B2CF9AE}" pid="325" name="FSC#SKCPINTEGREG@103.510:cpt_najblizsiodbor">
    <vt:lpwstr/>
  </property>
  <property fmtid="{D5CDD505-2E9C-101B-9397-08002B2CF9AE}" pid="326" name="FSC#SKCPINTEGREG@103.510:cpt_extension">
    <vt:lpwstr/>
  </property>
  <property fmtid="{D5CDD505-2E9C-101B-9397-08002B2CF9AE}" pid="327" name="FSC#COOELAK@1.1001:Subject">
    <vt:lpwstr>EVS - Novy WEB</vt:lpwstr>
  </property>
  <property fmtid="{D5CDD505-2E9C-101B-9397-08002B2CF9AE}" pid="328" name="FSC#COOELAK@1.1001:FileReference">
    <vt:lpwstr>5341-2024</vt:lpwstr>
  </property>
  <property fmtid="{D5CDD505-2E9C-101B-9397-08002B2CF9AE}" pid="329" name="FSC#COOELAK@1.1001:FileRefYear">
    <vt:lpwstr>2024</vt:lpwstr>
  </property>
  <property fmtid="{D5CDD505-2E9C-101B-9397-08002B2CF9AE}" pid="330" name="FSC#COOELAK@1.1001:FileRefOrdinal">
    <vt:lpwstr>5341</vt:lpwstr>
  </property>
  <property fmtid="{D5CDD505-2E9C-101B-9397-08002B2CF9AE}" pid="331" name="FSC#COOELAK@1.1001:FileRefOU">
    <vt:lpwstr>ODDIT</vt:lpwstr>
  </property>
  <property fmtid="{D5CDD505-2E9C-101B-9397-08002B2CF9AE}" pid="332" name="FSC#COOELAK@1.1001:Organization">
    <vt:lpwstr/>
  </property>
  <property fmtid="{D5CDD505-2E9C-101B-9397-08002B2CF9AE}" pid="333" name="FSC#COOELAK@1.1001:Owner">
    <vt:lpwstr>Mižúr, Vladimír, Ing.</vt:lpwstr>
  </property>
  <property fmtid="{D5CDD505-2E9C-101B-9397-08002B2CF9AE}" pid="334" name="FSC#COOELAK@1.1001:OwnerExtension">
    <vt:lpwstr/>
  </property>
  <property fmtid="{D5CDD505-2E9C-101B-9397-08002B2CF9AE}" pid="335" name="FSC#COOELAK@1.1001:OwnerFaxExtension">
    <vt:lpwstr/>
  </property>
  <property fmtid="{D5CDD505-2E9C-101B-9397-08002B2CF9AE}" pid="336" name="FSC#COOELAK@1.1001:DispatchedBy">
    <vt:lpwstr/>
  </property>
  <property fmtid="{D5CDD505-2E9C-101B-9397-08002B2CF9AE}" pid="337" name="FSC#COOELAK@1.1001:DispatchedAt">
    <vt:lpwstr/>
  </property>
  <property fmtid="{D5CDD505-2E9C-101B-9397-08002B2CF9AE}" pid="338" name="FSC#COOELAK@1.1001:ApprovedBy">
    <vt:lpwstr>Sáva, Dominika, Mgr.</vt:lpwstr>
  </property>
  <property fmtid="{D5CDD505-2E9C-101B-9397-08002B2CF9AE}" pid="339" name="FSC#COOELAK@1.1001:ApprovedAt">
    <vt:lpwstr>02.04.2024</vt:lpwstr>
  </property>
  <property fmtid="{D5CDD505-2E9C-101B-9397-08002B2CF9AE}" pid="340" name="FSC#COOELAK@1.1001:Department">
    <vt:lpwstr>ODDIT (Oddelenie informačných technológií)</vt:lpwstr>
  </property>
  <property fmtid="{D5CDD505-2E9C-101B-9397-08002B2CF9AE}" pid="341" name="FSC#COOELAK@1.1001:CreatedAt">
    <vt:lpwstr>28.03.2024</vt:lpwstr>
  </property>
  <property fmtid="{D5CDD505-2E9C-101B-9397-08002B2CF9AE}" pid="342" name="FSC#COOELAK@1.1001:OU">
    <vt:lpwstr>ODDIT (Oddelenie informačných technológií)</vt:lpwstr>
  </property>
  <property fmtid="{D5CDD505-2E9C-101B-9397-08002B2CF9AE}" pid="343" name="FSC#COOELAK@1.1001:Priority">
    <vt:lpwstr> ()</vt:lpwstr>
  </property>
  <property fmtid="{D5CDD505-2E9C-101B-9397-08002B2CF9AE}" pid="344" name="FSC#COOELAK@1.1001:ObjBarCode">
    <vt:lpwstr>*COO.2090.100.9.7372831*</vt:lpwstr>
  </property>
  <property fmtid="{D5CDD505-2E9C-101B-9397-08002B2CF9AE}" pid="345" name="FSC#COOELAK@1.1001:RefBarCode">
    <vt:lpwstr>*COO.2090.100.9.7372827*</vt:lpwstr>
  </property>
  <property fmtid="{D5CDD505-2E9C-101B-9397-08002B2CF9AE}" pid="346" name="FSC#COOELAK@1.1001:FileRefBarCode">
    <vt:lpwstr>*5341-2024*</vt:lpwstr>
  </property>
  <property fmtid="{D5CDD505-2E9C-101B-9397-08002B2CF9AE}" pid="347" name="FSC#COOELAK@1.1001:ExternalRef">
    <vt:lpwstr/>
  </property>
  <property fmtid="{D5CDD505-2E9C-101B-9397-08002B2CF9AE}" pid="348" name="FSC#COOELAK@1.1001:IncomingNumber">
    <vt:lpwstr/>
  </property>
  <property fmtid="{D5CDD505-2E9C-101B-9397-08002B2CF9AE}" pid="349" name="FSC#COOELAK@1.1001:IncomingSubject">
    <vt:lpwstr/>
  </property>
  <property fmtid="{D5CDD505-2E9C-101B-9397-08002B2CF9AE}" pid="350" name="FSC#COOELAK@1.1001:ProcessResponsible">
    <vt:lpwstr/>
  </property>
  <property fmtid="{D5CDD505-2E9C-101B-9397-08002B2CF9AE}" pid="351" name="FSC#COOELAK@1.1001:ProcessResponsiblePhone">
    <vt:lpwstr/>
  </property>
  <property fmtid="{D5CDD505-2E9C-101B-9397-08002B2CF9AE}" pid="352" name="FSC#COOELAK@1.1001:ProcessResponsibleMail">
    <vt:lpwstr/>
  </property>
  <property fmtid="{D5CDD505-2E9C-101B-9397-08002B2CF9AE}" pid="353" name="FSC#COOELAK@1.1001:ProcessResponsibleFax">
    <vt:lpwstr/>
  </property>
  <property fmtid="{D5CDD505-2E9C-101B-9397-08002B2CF9AE}" pid="354" name="FSC#COOELAK@1.1001:ApproverFirstName">
    <vt:lpwstr>Dominika</vt:lpwstr>
  </property>
  <property fmtid="{D5CDD505-2E9C-101B-9397-08002B2CF9AE}" pid="355" name="FSC#COOELAK@1.1001:ApproverSurName">
    <vt:lpwstr>Sáva</vt:lpwstr>
  </property>
  <property fmtid="{D5CDD505-2E9C-101B-9397-08002B2CF9AE}" pid="356" name="FSC#COOELAK@1.1001:ApproverTitle">
    <vt:lpwstr>Mgr.</vt:lpwstr>
  </property>
  <property fmtid="{D5CDD505-2E9C-101B-9397-08002B2CF9AE}" pid="357" name="FSC#COOELAK@1.1001:ExternalDate">
    <vt:lpwstr/>
  </property>
  <property fmtid="{D5CDD505-2E9C-101B-9397-08002B2CF9AE}" pid="358" name="FSC#COOELAK@1.1001:SettlementApprovedAt">
    <vt:lpwstr/>
  </property>
  <property fmtid="{D5CDD505-2E9C-101B-9397-08002B2CF9AE}" pid="359" name="FSC#COOELAK@1.1001:BaseNumber">
    <vt:lpwstr>AL1</vt:lpwstr>
  </property>
  <property fmtid="{D5CDD505-2E9C-101B-9397-08002B2CF9AE}" pid="360" name="FSC#COOELAK@1.1001:CurrentUserRolePos">
    <vt:lpwstr>Odborný referent V</vt:lpwstr>
  </property>
  <property fmtid="{D5CDD505-2E9C-101B-9397-08002B2CF9AE}" pid="361" name="FSC#COOELAK@1.1001:CurrentUserEmail">
    <vt:lpwstr>vladimir.mizur@bbsk.sk</vt:lpwstr>
  </property>
  <property fmtid="{D5CDD505-2E9C-101B-9397-08002B2CF9AE}" pid="362" name="FSC#ELAKGOV@1.1001:PersonalSubjGender">
    <vt:lpwstr/>
  </property>
  <property fmtid="{D5CDD505-2E9C-101B-9397-08002B2CF9AE}" pid="363" name="FSC#ELAKGOV@1.1001:PersonalSubjFirstName">
    <vt:lpwstr/>
  </property>
  <property fmtid="{D5CDD505-2E9C-101B-9397-08002B2CF9AE}" pid="364" name="FSC#ELAKGOV@1.1001:PersonalSubjSurName">
    <vt:lpwstr/>
  </property>
  <property fmtid="{D5CDD505-2E9C-101B-9397-08002B2CF9AE}" pid="365" name="FSC#ELAKGOV@1.1001:PersonalSubjSalutation">
    <vt:lpwstr/>
  </property>
  <property fmtid="{D5CDD505-2E9C-101B-9397-08002B2CF9AE}" pid="366" name="FSC#ELAKGOV@1.1001:PersonalSubjAddress">
    <vt:lpwstr/>
  </property>
  <property fmtid="{D5CDD505-2E9C-101B-9397-08002B2CF9AE}" pid="367" name="FSC#ATSTATECFG@1.1001:Office">
    <vt:lpwstr/>
  </property>
  <property fmtid="{D5CDD505-2E9C-101B-9397-08002B2CF9AE}" pid="368" name="FSC#ATSTATECFG@1.1001:Agent">
    <vt:lpwstr>Ing. Vladimír Mižúr</vt:lpwstr>
  </property>
  <property fmtid="{D5CDD505-2E9C-101B-9397-08002B2CF9AE}" pid="369" name="FSC#ATSTATECFG@1.1001:AgentPhone">
    <vt:lpwstr/>
  </property>
  <property fmtid="{D5CDD505-2E9C-101B-9397-08002B2CF9AE}" pid="370" name="FSC#ATSTATECFG@1.1001:DepartmentFax">
    <vt:lpwstr/>
  </property>
  <property fmtid="{D5CDD505-2E9C-101B-9397-08002B2CF9AE}" pid="371" name="FSC#ATSTATECFG@1.1001:DepartmentEmail">
    <vt:lpwstr>riaditel@vucbb.sk</vt:lpwstr>
  </property>
  <property fmtid="{D5CDD505-2E9C-101B-9397-08002B2CF9AE}" pid="372" name="FSC#ATSTATECFG@1.1001:SubfileDate">
    <vt:lpwstr>28.03.2024</vt:lpwstr>
  </property>
  <property fmtid="{D5CDD505-2E9C-101B-9397-08002B2CF9AE}" pid="373" name="FSC#ATSTATECFG@1.1001:SubfileSubject">
    <vt:lpwstr>ZFK_Zmluva 301/2024 - WEBHOSTING 2024</vt:lpwstr>
  </property>
  <property fmtid="{D5CDD505-2E9C-101B-9397-08002B2CF9AE}" pid="374" name="FSC#ATSTATECFG@1.1001:DepartmentZipCode">
    <vt:lpwstr/>
  </property>
  <property fmtid="{D5CDD505-2E9C-101B-9397-08002B2CF9AE}" pid="375" name="FSC#ATSTATECFG@1.1001:DepartmentCountry">
    <vt:lpwstr/>
  </property>
  <property fmtid="{D5CDD505-2E9C-101B-9397-08002B2CF9AE}" pid="376" name="FSC#ATSTATECFG@1.1001:DepartmentCity">
    <vt:lpwstr/>
  </property>
  <property fmtid="{D5CDD505-2E9C-101B-9397-08002B2CF9AE}" pid="377" name="FSC#ATSTATECFG@1.1001:DepartmentStreet">
    <vt:lpwstr/>
  </property>
  <property fmtid="{D5CDD505-2E9C-101B-9397-08002B2CF9AE}" pid="378" name="FSC#ATSTATECFG@1.1001:DepartmentDVR">
    <vt:lpwstr/>
  </property>
  <property fmtid="{D5CDD505-2E9C-101B-9397-08002B2CF9AE}" pid="379" name="FSC#ATSTATECFG@1.1001:DepartmentUID">
    <vt:lpwstr/>
  </property>
  <property fmtid="{D5CDD505-2E9C-101B-9397-08002B2CF9AE}" pid="380" name="FSC#ATSTATECFG@1.1001:SubfileReference">
    <vt:lpwstr>5341-2024-7</vt:lpwstr>
  </property>
  <property fmtid="{D5CDD505-2E9C-101B-9397-08002B2CF9AE}" pid="381" name="FSC#ATSTATECFG@1.1001:Clause">
    <vt:lpwstr/>
  </property>
  <property fmtid="{D5CDD505-2E9C-101B-9397-08002B2CF9AE}" pid="382" name="FSC#ATSTATECFG@1.1001:ApprovedSignature">
    <vt:lpwstr>Mgr. Dominika Sáva</vt:lpwstr>
  </property>
  <property fmtid="{D5CDD505-2E9C-101B-9397-08002B2CF9AE}" pid="383" name="FSC#ATSTATECFG@1.1001:BankAccount">
    <vt:lpwstr/>
  </property>
  <property fmtid="{D5CDD505-2E9C-101B-9397-08002B2CF9AE}" pid="384" name="FSC#ATSTATECFG@1.1001:BankAccountOwner">
    <vt:lpwstr/>
  </property>
  <property fmtid="{D5CDD505-2E9C-101B-9397-08002B2CF9AE}" pid="385" name="FSC#ATSTATECFG@1.1001:BankInstitute">
    <vt:lpwstr/>
  </property>
  <property fmtid="{D5CDD505-2E9C-101B-9397-08002B2CF9AE}" pid="386" name="FSC#ATSTATECFG@1.1001:BankAccountID">
    <vt:lpwstr/>
  </property>
  <property fmtid="{D5CDD505-2E9C-101B-9397-08002B2CF9AE}" pid="387" name="FSC#ATSTATECFG@1.1001:BankAccountIBAN">
    <vt:lpwstr/>
  </property>
  <property fmtid="{D5CDD505-2E9C-101B-9397-08002B2CF9AE}" pid="388" name="FSC#ATSTATECFG@1.1001:BankAccountBIC">
    <vt:lpwstr/>
  </property>
  <property fmtid="{D5CDD505-2E9C-101B-9397-08002B2CF9AE}" pid="389" name="FSC#ATSTATECFG@1.1001:BankName">
    <vt:lpwstr/>
  </property>
  <property fmtid="{D5CDD505-2E9C-101B-9397-08002B2CF9AE}" pid="390" name="FSC#COOELAK@1.1001:ObjectAddressees">
    <vt:lpwstr/>
  </property>
  <property fmtid="{D5CDD505-2E9C-101B-9397-08002B2CF9AE}" pid="391" name="FSC#COOELAK@1.1001:replyreference">
    <vt:lpwstr/>
  </property>
  <property fmtid="{D5CDD505-2E9C-101B-9397-08002B2CF9AE}" pid="392" name="FSC#SKCONV@103.510:docname">
    <vt:lpwstr/>
  </property>
  <property fmtid="{D5CDD505-2E9C-101B-9397-08002B2CF9AE}" pid="393" name="FSC#COOSYSTEM@1.1:Container">
    <vt:lpwstr>COO.2090.100.9.7372831</vt:lpwstr>
  </property>
  <property fmtid="{D5CDD505-2E9C-101B-9397-08002B2CF9AE}" pid="394" name="FSC#FSCFOLIO@1.1001:docpropproject">
    <vt:lpwstr/>
  </property>
</Properties>
</file>