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95273D" w:rsidRDefault="00112E5C" w:rsidP="0095273D">
      <w:pPr>
        <w:pStyle w:val="Hlavika"/>
        <w:spacing w:after="0" w:line="240" w:lineRule="auto"/>
        <w:contextualSpacing/>
        <w:jc w:val="center"/>
        <w:rPr>
          <w:rFonts w:ascii="Arial" w:hAnsi="Arial" w:cs="Arial"/>
          <w:sz w:val="20"/>
          <w:szCs w:val="20"/>
        </w:rPr>
      </w:pPr>
      <w:r w:rsidRPr="0095273D">
        <w:rPr>
          <w:rFonts w:ascii="Arial" w:hAnsi="Arial" w:cs="Arial"/>
          <w:noProof/>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95273D" w:rsidRDefault="00C7065A" w:rsidP="0095273D">
      <w:pPr>
        <w:spacing w:after="0" w:line="240" w:lineRule="auto"/>
        <w:ind w:left="-709" w:right="-455"/>
        <w:contextualSpacing/>
        <w:jc w:val="center"/>
        <w:rPr>
          <w:rFonts w:ascii="Arial" w:eastAsia="Times New Roman" w:hAnsi="Arial" w:cs="Arial"/>
          <w:sz w:val="28"/>
          <w:szCs w:val="28"/>
        </w:rPr>
      </w:pPr>
    </w:p>
    <w:p w14:paraId="06E7DF7D" w14:textId="77777777" w:rsidR="00C7065A" w:rsidRPr="0095273D" w:rsidRDefault="00C7065A" w:rsidP="0095273D">
      <w:pPr>
        <w:spacing w:after="0" w:line="240" w:lineRule="auto"/>
        <w:ind w:left="-709" w:right="-455"/>
        <w:contextualSpacing/>
        <w:jc w:val="center"/>
        <w:rPr>
          <w:rFonts w:ascii="Arial" w:eastAsia="Times New Roman" w:hAnsi="Arial" w:cs="Arial"/>
          <w:sz w:val="28"/>
          <w:szCs w:val="28"/>
        </w:rPr>
      </w:pPr>
    </w:p>
    <w:p w14:paraId="087570FE" w14:textId="77777777" w:rsidR="009F6AB8" w:rsidRPr="0095273D" w:rsidRDefault="009F6AB8" w:rsidP="0095273D">
      <w:pPr>
        <w:spacing w:after="0" w:line="240" w:lineRule="auto"/>
        <w:ind w:left="-709" w:right="-455"/>
        <w:contextualSpacing/>
        <w:jc w:val="center"/>
        <w:rPr>
          <w:rFonts w:ascii="Arial" w:eastAsia="Times New Roman" w:hAnsi="Arial" w:cs="Arial"/>
          <w:sz w:val="28"/>
          <w:szCs w:val="28"/>
        </w:rPr>
      </w:pPr>
      <w:r w:rsidRPr="0095273D">
        <w:rPr>
          <w:rFonts w:ascii="Arial" w:eastAsia="Times New Roman" w:hAnsi="Arial" w:cs="Arial"/>
          <w:sz w:val="28"/>
          <w:szCs w:val="28"/>
        </w:rPr>
        <w:t>ZADÁVANIE NADLIMITNEJ ZÁKAZKY</w:t>
      </w:r>
    </w:p>
    <w:p w14:paraId="1C7C64B1" w14:textId="77777777" w:rsidR="00667255" w:rsidRPr="0095273D" w:rsidRDefault="00667255" w:rsidP="0095273D">
      <w:pPr>
        <w:pStyle w:val="Zkladntext3"/>
        <w:spacing w:after="0" w:line="240" w:lineRule="auto"/>
        <w:ind w:right="-455"/>
        <w:contextualSpacing/>
        <w:jc w:val="left"/>
        <w:rPr>
          <w:rFonts w:ascii="Arial" w:hAnsi="Arial" w:cs="Arial"/>
          <w:b/>
          <w:color w:val="auto"/>
        </w:rPr>
      </w:pPr>
    </w:p>
    <w:p w14:paraId="6B2F986A" w14:textId="77777777" w:rsidR="001A4877" w:rsidRPr="0095273D" w:rsidRDefault="009F6AB8" w:rsidP="0095273D">
      <w:pPr>
        <w:pStyle w:val="Zkladntext3"/>
        <w:spacing w:after="0" w:line="240" w:lineRule="auto"/>
        <w:ind w:left="-709" w:right="-455"/>
        <w:contextualSpacing/>
        <w:rPr>
          <w:rFonts w:ascii="Arial" w:hAnsi="Arial" w:cs="Arial"/>
          <w:bCs/>
          <w:color w:val="auto"/>
        </w:rPr>
      </w:pPr>
      <w:r w:rsidRPr="0095273D">
        <w:rPr>
          <w:rFonts w:ascii="Arial" w:hAnsi="Arial" w:cs="Arial"/>
          <w:color w:val="auto"/>
        </w:rPr>
        <w:t xml:space="preserve">verejnou súťažou </w:t>
      </w:r>
      <w:r w:rsidR="00667255" w:rsidRPr="0095273D">
        <w:rPr>
          <w:rFonts w:ascii="Arial" w:hAnsi="Arial" w:cs="Arial"/>
          <w:color w:val="auto"/>
        </w:rPr>
        <w:t xml:space="preserve">podľa § 66 ods. 7 </w:t>
      </w:r>
      <w:r w:rsidRPr="0095273D">
        <w:rPr>
          <w:rFonts w:ascii="Arial" w:hAnsi="Arial" w:cs="Arial"/>
          <w:color w:val="auto"/>
        </w:rPr>
        <w:t xml:space="preserve">písm. b) </w:t>
      </w:r>
      <w:r w:rsidR="00667255" w:rsidRPr="0095273D">
        <w:rPr>
          <w:rFonts w:ascii="Arial" w:hAnsi="Arial" w:cs="Arial"/>
          <w:color w:val="auto"/>
        </w:rPr>
        <w:t>zákona č.</w:t>
      </w:r>
      <w:r w:rsidR="00667255" w:rsidRPr="0095273D">
        <w:rPr>
          <w:rFonts w:ascii="Arial" w:hAnsi="Arial" w:cs="Arial"/>
          <w:bCs/>
          <w:color w:val="auto"/>
        </w:rPr>
        <w:t xml:space="preserve"> 343/2015 Z. z. </w:t>
      </w:r>
    </w:p>
    <w:p w14:paraId="1BF70A9A" w14:textId="77777777" w:rsidR="00667255" w:rsidRPr="0095273D" w:rsidRDefault="00667255" w:rsidP="0095273D">
      <w:pPr>
        <w:pStyle w:val="Zkladntext3"/>
        <w:spacing w:after="0" w:line="240" w:lineRule="auto"/>
        <w:ind w:left="-709" w:right="-455"/>
        <w:contextualSpacing/>
        <w:rPr>
          <w:rFonts w:ascii="Arial" w:hAnsi="Arial" w:cs="Arial"/>
          <w:bCs/>
          <w:color w:val="auto"/>
        </w:rPr>
      </w:pPr>
      <w:r w:rsidRPr="0095273D">
        <w:rPr>
          <w:rFonts w:ascii="Arial" w:hAnsi="Arial" w:cs="Arial"/>
          <w:bCs/>
          <w:color w:val="auto"/>
        </w:rPr>
        <w:t>o verejnom obstarávaní a o zmene a doplnení niektorých zákonov v znení neskorších predpisov</w:t>
      </w:r>
    </w:p>
    <w:p w14:paraId="6F5E8597" w14:textId="77777777" w:rsidR="00667255" w:rsidRPr="0095273D" w:rsidRDefault="00667255" w:rsidP="0095273D">
      <w:pPr>
        <w:pStyle w:val="Zkladntext3"/>
        <w:spacing w:after="0" w:line="240" w:lineRule="auto"/>
        <w:contextualSpacing/>
        <w:rPr>
          <w:rFonts w:ascii="Arial" w:hAnsi="Arial" w:cs="Arial"/>
          <w:b/>
          <w:color w:val="auto"/>
        </w:rPr>
      </w:pPr>
    </w:p>
    <w:p w14:paraId="1837F548" w14:textId="77777777" w:rsidR="006F13CC" w:rsidRPr="0095273D" w:rsidRDefault="006F13CC" w:rsidP="0095273D">
      <w:pPr>
        <w:pStyle w:val="Zkladntext3"/>
        <w:spacing w:after="0" w:line="240" w:lineRule="auto"/>
        <w:ind w:left="-709" w:right="-454"/>
        <w:contextualSpacing/>
        <w:rPr>
          <w:rFonts w:ascii="Arial" w:hAnsi="Arial" w:cs="Arial"/>
          <w:b/>
          <w:color w:val="auto"/>
          <w:sz w:val="24"/>
          <w:szCs w:val="24"/>
        </w:rPr>
      </w:pPr>
    </w:p>
    <w:p w14:paraId="35C995B6" w14:textId="77777777" w:rsidR="006F13CC" w:rsidRPr="0095273D" w:rsidRDefault="006F13CC" w:rsidP="0095273D">
      <w:pPr>
        <w:pStyle w:val="Zkladntext3"/>
        <w:spacing w:after="0" w:line="240" w:lineRule="auto"/>
        <w:ind w:left="-709" w:right="-454"/>
        <w:contextualSpacing/>
        <w:rPr>
          <w:rFonts w:ascii="Arial" w:hAnsi="Arial" w:cs="Arial"/>
          <w:b/>
          <w:color w:val="auto"/>
          <w:sz w:val="24"/>
          <w:szCs w:val="24"/>
        </w:rPr>
      </w:pPr>
      <w:r w:rsidRPr="0095273D">
        <w:rPr>
          <w:rFonts w:ascii="Arial" w:hAnsi="Arial" w:cs="Arial"/>
          <w:b/>
          <w:color w:val="auto"/>
          <w:sz w:val="24"/>
          <w:szCs w:val="24"/>
        </w:rPr>
        <w:t>SÚŤAŽNÉ  PODKLADY</w:t>
      </w:r>
    </w:p>
    <w:p w14:paraId="118136B2" w14:textId="77777777" w:rsidR="009F6AB8" w:rsidRPr="0095273D" w:rsidRDefault="009F6AB8" w:rsidP="0095273D">
      <w:pPr>
        <w:spacing w:after="0" w:line="240" w:lineRule="auto"/>
        <w:contextualSpacing/>
        <w:jc w:val="center"/>
        <w:rPr>
          <w:rFonts w:ascii="Arial" w:eastAsia="Times New Roman" w:hAnsi="Arial" w:cs="Arial"/>
          <w:sz w:val="20"/>
          <w:szCs w:val="20"/>
        </w:rPr>
      </w:pPr>
    </w:p>
    <w:p w14:paraId="251BFA65" w14:textId="77777777" w:rsidR="009F6AB8" w:rsidRPr="0095273D" w:rsidRDefault="009F6AB8" w:rsidP="0095273D">
      <w:pPr>
        <w:spacing w:after="0" w:line="240" w:lineRule="auto"/>
        <w:contextualSpacing/>
        <w:jc w:val="center"/>
        <w:rPr>
          <w:rFonts w:ascii="Arial" w:eastAsia="Times New Roman" w:hAnsi="Arial" w:cs="Arial"/>
          <w:sz w:val="20"/>
          <w:szCs w:val="20"/>
        </w:rPr>
      </w:pPr>
    </w:p>
    <w:p w14:paraId="3D61C337" w14:textId="77777777" w:rsidR="009F6AB8" w:rsidRPr="0095273D" w:rsidRDefault="009F6AB8"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PREDMET ZÁKAZKY:</w:t>
      </w:r>
    </w:p>
    <w:p w14:paraId="6A8AFC9B" w14:textId="77777777" w:rsidR="00F54B14" w:rsidRPr="0095273D" w:rsidRDefault="00F54B14" w:rsidP="0095273D">
      <w:pPr>
        <w:pStyle w:val="Zkladntext3"/>
        <w:spacing w:after="0" w:line="240" w:lineRule="auto"/>
        <w:contextualSpacing/>
        <w:rPr>
          <w:rFonts w:ascii="Arial" w:hAnsi="Arial" w:cs="Arial"/>
          <w:b/>
          <w:color w:val="auto"/>
        </w:rPr>
      </w:pPr>
    </w:p>
    <w:p w14:paraId="7109A82A" w14:textId="77777777" w:rsidR="00794DE5" w:rsidRPr="0095273D" w:rsidRDefault="004D2822" w:rsidP="0095273D">
      <w:pPr>
        <w:pStyle w:val="Zkladntext3"/>
        <w:spacing w:after="0" w:line="240" w:lineRule="auto"/>
        <w:contextualSpacing/>
        <w:rPr>
          <w:rFonts w:ascii="Arial" w:hAnsi="Arial" w:cs="Arial"/>
          <w:b/>
          <w:color w:val="auto"/>
        </w:rPr>
      </w:pPr>
      <w:bookmarkStart w:id="0" w:name="_Hlk164166133"/>
      <w:r w:rsidRPr="0095273D">
        <w:rPr>
          <w:rFonts w:ascii="Arial" w:hAnsi="Arial" w:cs="Arial"/>
          <w:b/>
          <w:color w:val="auto"/>
        </w:rPr>
        <w:t>„</w:t>
      </w:r>
      <w:r w:rsidR="007C7C4C" w:rsidRPr="0095273D">
        <w:rPr>
          <w:rFonts w:ascii="Arial" w:hAnsi="Arial" w:cs="Arial"/>
          <w:b/>
          <w:color w:val="auto"/>
        </w:rPr>
        <w:t>D3 Oščadnica-Čadca</w:t>
      </w:r>
      <w:r w:rsidR="009F6AB8" w:rsidRPr="0095273D">
        <w:rPr>
          <w:rFonts w:ascii="Arial" w:hAnsi="Arial" w:cs="Arial"/>
          <w:b/>
          <w:color w:val="auto"/>
        </w:rPr>
        <w:t xml:space="preserve">, </w:t>
      </w:r>
      <w:r w:rsidR="007C7C4C" w:rsidRPr="0095273D">
        <w:rPr>
          <w:rFonts w:ascii="Arial" w:hAnsi="Arial" w:cs="Arial"/>
          <w:b/>
          <w:color w:val="auto"/>
        </w:rPr>
        <w:t xml:space="preserve">Bukov, </w:t>
      </w:r>
      <w:r w:rsidR="008B0992" w:rsidRPr="0095273D">
        <w:rPr>
          <w:rFonts w:ascii="Arial" w:hAnsi="Arial" w:cs="Arial"/>
          <w:b/>
          <w:color w:val="auto"/>
        </w:rPr>
        <w:t>II</w:t>
      </w:r>
      <w:r w:rsidR="007C7C4C" w:rsidRPr="0095273D">
        <w:rPr>
          <w:rFonts w:ascii="Arial" w:hAnsi="Arial" w:cs="Arial"/>
          <w:b/>
          <w:color w:val="auto"/>
        </w:rPr>
        <w:t>.</w:t>
      </w:r>
      <w:r w:rsidR="009F6AB8" w:rsidRPr="0095273D">
        <w:rPr>
          <w:rFonts w:ascii="Arial" w:hAnsi="Arial" w:cs="Arial"/>
          <w:b/>
          <w:color w:val="auto"/>
        </w:rPr>
        <w:t xml:space="preserve"> </w:t>
      </w:r>
      <w:proofErr w:type="spellStart"/>
      <w:r w:rsidR="007C7C4C" w:rsidRPr="0095273D">
        <w:rPr>
          <w:rFonts w:ascii="Arial" w:hAnsi="Arial" w:cs="Arial"/>
          <w:b/>
          <w:color w:val="auto"/>
        </w:rPr>
        <w:t>polprofil</w:t>
      </w:r>
      <w:proofErr w:type="spellEnd"/>
      <w:r w:rsidRPr="0095273D">
        <w:rPr>
          <w:rFonts w:ascii="Arial" w:hAnsi="Arial" w:cs="Arial"/>
          <w:b/>
          <w:color w:val="auto"/>
        </w:rPr>
        <w:t>“</w:t>
      </w:r>
    </w:p>
    <w:p w14:paraId="1A8535A4" w14:textId="77777777" w:rsidR="00C16FE4" w:rsidRPr="0095273D" w:rsidRDefault="00C16FE4" w:rsidP="0095273D">
      <w:pPr>
        <w:pStyle w:val="Zkladntext3"/>
        <w:spacing w:after="0" w:line="240" w:lineRule="auto"/>
        <w:contextualSpacing/>
        <w:rPr>
          <w:rFonts w:ascii="Arial" w:hAnsi="Arial" w:cs="Arial"/>
          <w:b/>
        </w:rPr>
      </w:pPr>
    </w:p>
    <w:p w14:paraId="03679B17" w14:textId="77777777" w:rsidR="00C16FE4" w:rsidRPr="0095273D" w:rsidRDefault="00C16FE4" w:rsidP="0095273D">
      <w:pPr>
        <w:pStyle w:val="Zkladntext3"/>
        <w:spacing w:after="0" w:line="240" w:lineRule="auto"/>
        <w:contextualSpacing/>
        <w:rPr>
          <w:rFonts w:ascii="Arial" w:hAnsi="Arial" w:cs="Arial"/>
          <w:b/>
        </w:rPr>
      </w:pPr>
    </w:p>
    <w:p w14:paraId="38B571E9" w14:textId="77777777" w:rsidR="00C16FE4" w:rsidRPr="0095273D" w:rsidRDefault="00C16FE4" w:rsidP="0095273D">
      <w:pPr>
        <w:pStyle w:val="Zkladntext3"/>
        <w:spacing w:after="0" w:line="240" w:lineRule="auto"/>
        <w:contextualSpacing/>
        <w:rPr>
          <w:rFonts w:ascii="Arial" w:hAnsi="Arial" w:cs="Arial"/>
          <w:b/>
        </w:rPr>
      </w:pPr>
    </w:p>
    <w:p w14:paraId="23DFC619" w14:textId="77777777" w:rsidR="00C16FE4" w:rsidRPr="0095273D" w:rsidRDefault="00C16FE4" w:rsidP="0095273D">
      <w:pPr>
        <w:pStyle w:val="Zkladntext3"/>
        <w:spacing w:after="0" w:line="240" w:lineRule="auto"/>
        <w:contextualSpacing/>
        <w:rPr>
          <w:rFonts w:ascii="Arial" w:hAnsi="Arial" w:cs="Arial"/>
          <w:b/>
        </w:rPr>
      </w:pPr>
    </w:p>
    <w:p w14:paraId="5ABF6760" w14:textId="77777777" w:rsidR="00C16FE4" w:rsidRPr="0095273D" w:rsidRDefault="00C16FE4" w:rsidP="0095273D">
      <w:pPr>
        <w:pStyle w:val="Zkladntext3"/>
        <w:spacing w:after="0" w:line="240" w:lineRule="auto"/>
        <w:contextualSpacing/>
        <w:rPr>
          <w:rFonts w:ascii="Arial" w:hAnsi="Arial" w:cs="Arial"/>
          <w:b/>
        </w:rPr>
      </w:pPr>
    </w:p>
    <w:bookmarkEnd w:id="0"/>
    <w:p w14:paraId="7BEDB3D9" w14:textId="77777777" w:rsidR="00794DE5" w:rsidRPr="0095273D" w:rsidRDefault="00794DE5" w:rsidP="0095273D">
      <w:pPr>
        <w:pStyle w:val="Zkladntext3"/>
        <w:spacing w:after="0" w:line="240" w:lineRule="auto"/>
        <w:contextualSpacing/>
        <w:rPr>
          <w:rFonts w:ascii="Arial" w:hAnsi="Arial" w:cs="Arial"/>
          <w:b/>
        </w:rPr>
      </w:pPr>
    </w:p>
    <w:p w14:paraId="69199433" w14:textId="77777777" w:rsidR="009F6AB8" w:rsidRPr="0095273D" w:rsidRDefault="009F6AB8" w:rsidP="0095273D">
      <w:pPr>
        <w:spacing w:after="0" w:line="240" w:lineRule="auto"/>
        <w:contextualSpacing/>
        <w:jc w:val="center"/>
        <w:rPr>
          <w:rFonts w:ascii="Arial" w:hAnsi="Arial" w:cs="Arial"/>
          <w:sz w:val="20"/>
          <w:szCs w:val="20"/>
        </w:rPr>
      </w:pPr>
    </w:p>
    <w:p w14:paraId="155758D9" w14:textId="77777777" w:rsidR="009F6AB8" w:rsidRPr="0095273D" w:rsidRDefault="009F6AB8" w:rsidP="0095273D">
      <w:pPr>
        <w:spacing w:after="0" w:line="240" w:lineRule="auto"/>
        <w:contextualSpacing/>
        <w:jc w:val="center"/>
        <w:rPr>
          <w:rFonts w:ascii="Arial" w:hAnsi="Arial" w:cs="Arial"/>
          <w:b/>
          <w:sz w:val="20"/>
          <w:szCs w:val="20"/>
        </w:rPr>
      </w:pPr>
      <w:r w:rsidRPr="0095273D">
        <w:rPr>
          <w:rFonts w:ascii="Arial" w:hAnsi="Arial" w:cs="Arial"/>
          <w:sz w:val="20"/>
          <w:szCs w:val="20"/>
        </w:rPr>
        <w:t>DRUH ZÁKAZKY: USKUTOČNENIE STAVEBNÝCH PRÁC</w:t>
      </w:r>
    </w:p>
    <w:p w14:paraId="52F83B06" w14:textId="77777777" w:rsidR="00794DE5" w:rsidRPr="0095273D" w:rsidRDefault="00794DE5" w:rsidP="0095273D">
      <w:pPr>
        <w:spacing w:after="0" w:line="240" w:lineRule="auto"/>
        <w:ind w:left="-709" w:right="-455"/>
        <w:contextualSpacing/>
        <w:jc w:val="center"/>
        <w:rPr>
          <w:rFonts w:ascii="Arial" w:hAnsi="Arial" w:cs="Arial"/>
          <w:b/>
          <w:spacing w:val="-2"/>
          <w:sz w:val="20"/>
          <w:szCs w:val="20"/>
        </w:rPr>
      </w:pPr>
    </w:p>
    <w:p w14:paraId="17FD25E1" w14:textId="77777777" w:rsidR="00794DE5" w:rsidRPr="0095273D" w:rsidRDefault="00794DE5" w:rsidP="0095273D">
      <w:pPr>
        <w:autoSpaceDE w:val="0"/>
        <w:autoSpaceDN w:val="0"/>
        <w:adjustRightInd w:val="0"/>
        <w:spacing w:after="0" w:line="240" w:lineRule="auto"/>
        <w:contextualSpacing/>
        <w:rPr>
          <w:rFonts w:ascii="Arial" w:hAnsi="Arial" w:cs="Arial"/>
          <w:sz w:val="20"/>
          <w:szCs w:val="20"/>
          <w:lang w:eastAsia="cs-CZ"/>
        </w:rPr>
      </w:pPr>
    </w:p>
    <w:p w14:paraId="65A2F444" w14:textId="77777777" w:rsidR="00794DE5" w:rsidRPr="0095273D" w:rsidRDefault="00794DE5" w:rsidP="0095273D">
      <w:pPr>
        <w:autoSpaceDE w:val="0"/>
        <w:autoSpaceDN w:val="0"/>
        <w:adjustRightInd w:val="0"/>
        <w:spacing w:after="0" w:line="240" w:lineRule="auto"/>
        <w:contextualSpacing/>
        <w:rPr>
          <w:rFonts w:ascii="Arial" w:hAnsi="Arial" w:cs="Arial"/>
          <w:smallCaps/>
          <w:sz w:val="20"/>
          <w:szCs w:val="20"/>
        </w:rPr>
      </w:pPr>
    </w:p>
    <w:p w14:paraId="3781B224"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059BD5F7"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466C11C3"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3AF2460C"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7B761CE3"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7D3F2B32"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7B690B61"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07E68FF0"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332C9BDE"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51645788"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117EEBFA" w14:textId="77777777" w:rsidR="00F54B14" w:rsidRPr="0095273D" w:rsidRDefault="0097342F"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b/>
          <w:sz w:val="20"/>
          <w:szCs w:val="20"/>
          <w:lang w:eastAsia="cs-CZ"/>
        </w:rPr>
        <w:t xml:space="preserve">                  Mgr. </w:t>
      </w:r>
      <w:r w:rsidR="009F6AB8" w:rsidRPr="0095273D">
        <w:rPr>
          <w:rFonts w:ascii="Arial" w:hAnsi="Arial" w:cs="Arial"/>
          <w:b/>
          <w:sz w:val="20"/>
          <w:szCs w:val="20"/>
          <w:lang w:eastAsia="cs-CZ"/>
        </w:rPr>
        <w:t>Tomáš Mateička</w:t>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t xml:space="preserve">     </w:t>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33E45" w:rsidRPr="0095273D">
        <w:rPr>
          <w:rFonts w:ascii="Arial" w:hAnsi="Arial" w:cs="Arial"/>
          <w:sz w:val="20"/>
          <w:szCs w:val="20"/>
          <w:lang w:eastAsia="cs-CZ"/>
        </w:rPr>
        <w:t xml:space="preserve">               </w:t>
      </w:r>
      <w:r w:rsidRPr="0095273D">
        <w:rPr>
          <w:rFonts w:ascii="Arial" w:hAnsi="Arial" w:cs="Arial"/>
          <w:sz w:val="20"/>
          <w:szCs w:val="20"/>
          <w:lang w:eastAsia="cs-CZ"/>
        </w:rPr>
        <w:t xml:space="preserve"> </w:t>
      </w:r>
      <w:r w:rsidR="00F54B14" w:rsidRPr="0095273D">
        <w:rPr>
          <w:rFonts w:ascii="Arial" w:hAnsi="Arial" w:cs="Arial"/>
          <w:b/>
          <w:sz w:val="20"/>
          <w:szCs w:val="20"/>
          <w:lang w:eastAsia="cs-CZ"/>
        </w:rPr>
        <w:t xml:space="preserve">Ing. </w:t>
      </w:r>
      <w:r w:rsidR="009F6AB8" w:rsidRPr="0095273D">
        <w:rPr>
          <w:rFonts w:ascii="Arial" w:hAnsi="Arial" w:cs="Arial"/>
          <w:b/>
          <w:sz w:val="20"/>
          <w:szCs w:val="20"/>
          <w:lang w:eastAsia="cs-CZ"/>
        </w:rPr>
        <w:t>Filip Macháček</w:t>
      </w:r>
    </w:p>
    <w:p w14:paraId="4D2F9B0E" w14:textId="77777777" w:rsidR="00F54B14" w:rsidRPr="0095273D" w:rsidRDefault="00F54B14"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sz w:val="20"/>
          <w:szCs w:val="20"/>
          <w:lang w:eastAsia="cs-CZ"/>
        </w:rPr>
        <w:t xml:space="preserve">        </w:t>
      </w:r>
      <w:r w:rsidR="00F33E45" w:rsidRPr="0095273D">
        <w:rPr>
          <w:rFonts w:ascii="Arial" w:hAnsi="Arial" w:cs="Arial"/>
          <w:sz w:val="20"/>
          <w:szCs w:val="20"/>
          <w:lang w:eastAsia="cs-CZ"/>
        </w:rPr>
        <w:t xml:space="preserve">         </w:t>
      </w:r>
      <w:r w:rsidR="009F6AB8" w:rsidRPr="0095273D">
        <w:rPr>
          <w:rFonts w:ascii="Arial" w:hAnsi="Arial" w:cs="Arial"/>
          <w:sz w:val="20"/>
          <w:szCs w:val="20"/>
          <w:lang w:eastAsia="cs-CZ"/>
        </w:rPr>
        <w:t xml:space="preserve">   člen</w:t>
      </w:r>
      <w:r w:rsidR="00F33E45" w:rsidRPr="0095273D">
        <w:rPr>
          <w:rFonts w:ascii="Arial" w:hAnsi="Arial" w:cs="Arial"/>
          <w:sz w:val="20"/>
          <w:szCs w:val="20"/>
          <w:lang w:eastAsia="cs-CZ"/>
        </w:rPr>
        <w:t xml:space="preserve"> </w:t>
      </w:r>
      <w:r w:rsidRPr="0095273D">
        <w:rPr>
          <w:rFonts w:ascii="Arial" w:hAnsi="Arial" w:cs="Arial"/>
          <w:sz w:val="20"/>
          <w:szCs w:val="20"/>
          <w:lang w:eastAsia="cs-CZ"/>
        </w:rPr>
        <w:t>predstavenstva</w:t>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00F33E45" w:rsidRPr="0095273D">
        <w:rPr>
          <w:rFonts w:ascii="Arial" w:hAnsi="Arial" w:cs="Arial"/>
          <w:sz w:val="20"/>
          <w:szCs w:val="20"/>
          <w:lang w:eastAsia="cs-CZ"/>
        </w:rPr>
        <w:t xml:space="preserve">  </w:t>
      </w:r>
      <w:r w:rsidR="009F6AB8" w:rsidRPr="0095273D">
        <w:rPr>
          <w:rFonts w:ascii="Arial" w:hAnsi="Arial" w:cs="Arial"/>
          <w:sz w:val="20"/>
          <w:szCs w:val="20"/>
          <w:lang w:eastAsia="cs-CZ"/>
        </w:rPr>
        <w:t xml:space="preserve">     </w:t>
      </w:r>
      <w:r w:rsidRPr="0095273D">
        <w:rPr>
          <w:rFonts w:ascii="Arial" w:hAnsi="Arial" w:cs="Arial"/>
          <w:sz w:val="20"/>
          <w:szCs w:val="20"/>
          <w:lang w:eastAsia="cs-CZ"/>
        </w:rPr>
        <w:t>predseda predstavenstva</w:t>
      </w:r>
    </w:p>
    <w:p w14:paraId="365C3BA2" w14:textId="77777777" w:rsidR="009F6AB8" w:rsidRPr="0095273D" w:rsidRDefault="009F6AB8"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t xml:space="preserve">      a generálny riaditeľ</w:t>
      </w:r>
    </w:p>
    <w:p w14:paraId="0B687DA3"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42A88A24" w14:textId="77777777" w:rsidR="006F13CC" w:rsidRPr="0095273D" w:rsidRDefault="006F13CC" w:rsidP="0095273D">
      <w:pPr>
        <w:autoSpaceDE w:val="0"/>
        <w:autoSpaceDN w:val="0"/>
        <w:adjustRightInd w:val="0"/>
        <w:spacing w:after="0" w:line="240" w:lineRule="auto"/>
        <w:contextualSpacing/>
        <w:rPr>
          <w:rFonts w:ascii="Arial" w:hAnsi="Arial" w:cs="Arial"/>
          <w:smallCaps/>
          <w:sz w:val="20"/>
          <w:szCs w:val="20"/>
        </w:rPr>
      </w:pPr>
    </w:p>
    <w:p w14:paraId="56C85C32" w14:textId="77777777" w:rsidR="0034566F" w:rsidRPr="0095273D" w:rsidRDefault="0034566F" w:rsidP="0095273D">
      <w:pPr>
        <w:autoSpaceDE w:val="0"/>
        <w:autoSpaceDN w:val="0"/>
        <w:adjustRightInd w:val="0"/>
        <w:spacing w:after="0" w:line="240" w:lineRule="auto"/>
        <w:contextualSpacing/>
        <w:rPr>
          <w:rFonts w:ascii="Arial" w:hAnsi="Arial" w:cs="Arial"/>
          <w:smallCaps/>
          <w:sz w:val="20"/>
          <w:szCs w:val="20"/>
        </w:rPr>
      </w:pPr>
    </w:p>
    <w:p w14:paraId="5F85D130"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2BB71546"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29B7FB6B"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1234FB4F"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1599CB76"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481F2577"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6DED1786" w14:textId="4A304EAB" w:rsidR="00794DE5" w:rsidRPr="0095273D" w:rsidRDefault="00794DE5" w:rsidP="0095273D">
      <w:pPr>
        <w:autoSpaceDE w:val="0"/>
        <w:autoSpaceDN w:val="0"/>
        <w:adjustRightInd w:val="0"/>
        <w:spacing w:after="0" w:line="240" w:lineRule="auto"/>
        <w:contextualSpacing/>
        <w:jc w:val="center"/>
        <w:rPr>
          <w:rFonts w:ascii="Arial" w:hAnsi="Arial" w:cs="Arial"/>
          <w:sz w:val="20"/>
          <w:szCs w:val="20"/>
          <w:lang w:eastAsia="cs-CZ"/>
        </w:rPr>
      </w:pPr>
      <w:r w:rsidRPr="0095273D">
        <w:rPr>
          <w:rFonts w:ascii="Arial" w:hAnsi="Arial" w:cs="Arial"/>
          <w:sz w:val="20"/>
          <w:szCs w:val="20"/>
          <w:lang w:eastAsia="cs-CZ"/>
        </w:rPr>
        <w:t xml:space="preserve">Bratislava, </w:t>
      </w:r>
      <w:r w:rsidR="00B11361" w:rsidRPr="0095273D">
        <w:rPr>
          <w:rFonts w:ascii="Arial" w:hAnsi="Arial" w:cs="Arial"/>
          <w:sz w:val="20"/>
          <w:szCs w:val="20"/>
          <w:lang w:eastAsia="cs-CZ"/>
        </w:rPr>
        <w:t>05/</w:t>
      </w:r>
      <w:r w:rsidRPr="0095273D">
        <w:rPr>
          <w:rFonts w:ascii="Arial" w:hAnsi="Arial" w:cs="Arial"/>
          <w:sz w:val="20"/>
          <w:szCs w:val="20"/>
          <w:lang w:eastAsia="cs-CZ"/>
        </w:rPr>
        <w:t>202</w:t>
      </w:r>
      <w:r w:rsidR="007C7C4C" w:rsidRPr="0095273D">
        <w:rPr>
          <w:rFonts w:ascii="Arial" w:hAnsi="Arial" w:cs="Arial"/>
          <w:sz w:val="20"/>
          <w:szCs w:val="20"/>
          <w:lang w:eastAsia="cs-CZ"/>
        </w:rPr>
        <w:t>4</w:t>
      </w:r>
      <w:r w:rsidRPr="0095273D">
        <w:rPr>
          <w:rFonts w:ascii="Arial" w:hAnsi="Arial" w:cs="Arial"/>
          <w:sz w:val="20"/>
          <w:szCs w:val="20"/>
          <w:lang w:eastAsia="cs-CZ"/>
        </w:rPr>
        <w:br w:type="page"/>
      </w:r>
    </w:p>
    <w:p w14:paraId="3BAC72F4" w14:textId="77777777" w:rsidR="00794DE5" w:rsidRPr="0095273D" w:rsidRDefault="00794DE5" w:rsidP="0095273D">
      <w:pPr>
        <w:autoSpaceDE w:val="0"/>
        <w:autoSpaceDN w:val="0"/>
        <w:adjustRightInd w:val="0"/>
        <w:spacing w:after="0" w:line="240" w:lineRule="auto"/>
        <w:contextualSpacing/>
        <w:jc w:val="center"/>
        <w:rPr>
          <w:rFonts w:ascii="Arial" w:hAnsi="Arial" w:cs="Arial"/>
          <w:sz w:val="20"/>
          <w:szCs w:val="20"/>
          <w:lang w:eastAsia="cs-CZ"/>
        </w:rPr>
      </w:pPr>
    </w:p>
    <w:p w14:paraId="61C2DD78" w14:textId="77777777" w:rsidR="00794DE5" w:rsidRPr="0095273D" w:rsidRDefault="00794DE5" w:rsidP="0095273D">
      <w:pPr>
        <w:spacing w:after="0" w:line="240" w:lineRule="auto"/>
        <w:contextualSpacing/>
        <w:rPr>
          <w:rFonts w:ascii="Arial" w:hAnsi="Arial" w:cs="Arial"/>
          <w:b/>
          <w:caps/>
          <w:sz w:val="20"/>
          <w:szCs w:val="20"/>
        </w:rPr>
      </w:pPr>
      <w:r w:rsidRPr="0095273D">
        <w:rPr>
          <w:rFonts w:ascii="Arial" w:hAnsi="Arial" w:cs="Arial"/>
          <w:b/>
          <w:caps/>
          <w:sz w:val="20"/>
          <w:szCs w:val="20"/>
        </w:rPr>
        <w:t>obsah:</w:t>
      </w:r>
    </w:p>
    <w:p w14:paraId="0BB734D7" w14:textId="77777777" w:rsidR="004D2822" w:rsidRPr="0095273D" w:rsidRDefault="004D2822" w:rsidP="0095273D">
      <w:pPr>
        <w:spacing w:after="0" w:line="240" w:lineRule="auto"/>
        <w:contextualSpacing/>
        <w:rPr>
          <w:rFonts w:ascii="Arial" w:hAnsi="Arial" w:cs="Arial"/>
          <w:b/>
          <w:caps/>
          <w:sz w:val="20"/>
          <w:szCs w:val="20"/>
        </w:rPr>
      </w:pPr>
    </w:p>
    <w:p w14:paraId="0E72D355" w14:textId="5943313A"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1</w:t>
      </w:r>
      <w:r w:rsidRPr="0095273D">
        <w:rPr>
          <w:rFonts w:ascii="Arial" w:hAnsi="Arial" w:cs="Arial"/>
          <w:b/>
          <w:bCs/>
          <w:caps/>
          <w:sz w:val="20"/>
          <w:szCs w:val="20"/>
        </w:rPr>
        <w:tab/>
        <w:t>Pokyny pre ZÁUJEMCOV/uchádzačov</w:t>
      </w:r>
    </w:p>
    <w:p w14:paraId="66221255" w14:textId="66925E9D"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 xml:space="preserve">1 </w:t>
      </w:r>
      <w:r w:rsidRPr="0095273D">
        <w:rPr>
          <w:rFonts w:ascii="Arial" w:hAnsi="Arial" w:cs="Arial"/>
          <w:b/>
          <w:bCs/>
          <w:caps/>
          <w:sz w:val="20"/>
          <w:szCs w:val="20"/>
        </w:rPr>
        <w:tab/>
      </w:r>
      <w:r w:rsidRPr="0095273D">
        <w:rPr>
          <w:rFonts w:ascii="Arial" w:hAnsi="Arial" w:cs="Arial"/>
          <w:bCs/>
          <w:caps/>
          <w:sz w:val="20"/>
          <w:szCs w:val="20"/>
        </w:rPr>
        <w:t>P</w:t>
      </w:r>
      <w:r w:rsidRPr="0095273D">
        <w:rPr>
          <w:rFonts w:ascii="Arial" w:hAnsi="Arial" w:cs="Arial"/>
          <w:sz w:val="20"/>
          <w:szCs w:val="20"/>
        </w:rPr>
        <w:t xml:space="preserve">okyny pre </w:t>
      </w:r>
      <w:r w:rsidR="004D2822" w:rsidRPr="0095273D">
        <w:rPr>
          <w:rFonts w:ascii="Arial" w:hAnsi="Arial" w:cs="Arial"/>
          <w:sz w:val="20"/>
          <w:szCs w:val="20"/>
        </w:rPr>
        <w:t>záujemcov/</w:t>
      </w:r>
      <w:r w:rsidRPr="0095273D">
        <w:rPr>
          <w:rFonts w:ascii="Arial" w:hAnsi="Arial" w:cs="Arial"/>
          <w:sz w:val="20"/>
          <w:szCs w:val="20"/>
        </w:rPr>
        <w:t>uchádzačov</w:t>
      </w:r>
      <w:r w:rsidRPr="0095273D">
        <w:rPr>
          <w:rFonts w:ascii="Arial" w:hAnsi="Arial" w:cs="Arial"/>
          <w:b/>
          <w:bCs/>
          <w:caps/>
          <w:sz w:val="20"/>
          <w:szCs w:val="20"/>
        </w:rPr>
        <w:t xml:space="preserve"> </w:t>
      </w:r>
    </w:p>
    <w:p w14:paraId="44263865"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2</w:t>
      </w:r>
      <w:r w:rsidRPr="0095273D">
        <w:rPr>
          <w:rFonts w:ascii="Arial" w:hAnsi="Arial" w:cs="Arial"/>
          <w:b/>
          <w:bCs/>
          <w:caps/>
          <w:sz w:val="20"/>
          <w:szCs w:val="20"/>
        </w:rPr>
        <w:tab/>
      </w:r>
      <w:r w:rsidRPr="0095273D">
        <w:rPr>
          <w:rFonts w:ascii="Arial" w:hAnsi="Arial" w:cs="Arial"/>
          <w:bCs/>
          <w:caps/>
          <w:sz w:val="20"/>
          <w:szCs w:val="20"/>
        </w:rPr>
        <w:t>K</w:t>
      </w:r>
      <w:r w:rsidRPr="0095273D">
        <w:rPr>
          <w:rFonts w:ascii="Arial" w:hAnsi="Arial" w:cs="Arial"/>
          <w:sz w:val="20"/>
          <w:szCs w:val="20"/>
        </w:rPr>
        <w:t>ritériá na vyhodno</w:t>
      </w:r>
      <w:r w:rsidR="007B3111" w:rsidRPr="0095273D">
        <w:rPr>
          <w:rFonts w:ascii="Arial" w:hAnsi="Arial" w:cs="Arial"/>
          <w:sz w:val="20"/>
          <w:szCs w:val="20"/>
        </w:rPr>
        <w:t>tenie</w:t>
      </w:r>
      <w:r w:rsidRPr="0095273D">
        <w:rPr>
          <w:rFonts w:ascii="Arial" w:hAnsi="Arial" w:cs="Arial"/>
          <w:sz w:val="20"/>
          <w:szCs w:val="20"/>
        </w:rPr>
        <w:t xml:space="preserve"> ponúk a</w:t>
      </w:r>
      <w:r w:rsidR="004D2822" w:rsidRPr="0095273D">
        <w:rPr>
          <w:rFonts w:ascii="Arial" w:hAnsi="Arial" w:cs="Arial"/>
          <w:sz w:val="20"/>
          <w:szCs w:val="20"/>
        </w:rPr>
        <w:t> </w:t>
      </w:r>
      <w:r w:rsidRPr="0095273D">
        <w:rPr>
          <w:rFonts w:ascii="Arial" w:hAnsi="Arial" w:cs="Arial"/>
          <w:sz w:val="20"/>
          <w:szCs w:val="20"/>
        </w:rPr>
        <w:t>pravidlá ich uplatnenia</w:t>
      </w:r>
    </w:p>
    <w:p w14:paraId="094E5BA7" w14:textId="77777777" w:rsidR="00AC78A1"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3</w:t>
      </w:r>
      <w:r w:rsidRPr="0095273D">
        <w:rPr>
          <w:rFonts w:ascii="Arial" w:hAnsi="Arial" w:cs="Arial"/>
          <w:b/>
          <w:bCs/>
          <w:caps/>
          <w:sz w:val="20"/>
          <w:szCs w:val="20"/>
        </w:rPr>
        <w:tab/>
      </w:r>
      <w:r w:rsidRPr="0095273D">
        <w:rPr>
          <w:rFonts w:ascii="Arial" w:hAnsi="Arial" w:cs="Arial"/>
          <w:bCs/>
          <w:caps/>
          <w:sz w:val="20"/>
          <w:szCs w:val="20"/>
        </w:rPr>
        <w:t>N</w:t>
      </w:r>
      <w:r w:rsidRPr="0095273D">
        <w:rPr>
          <w:rFonts w:ascii="Arial" w:hAnsi="Arial" w:cs="Arial"/>
          <w:sz w:val="20"/>
          <w:szCs w:val="20"/>
        </w:rPr>
        <w:t>ávrh na plnenie kritéri</w:t>
      </w:r>
      <w:r w:rsidR="004D2822" w:rsidRPr="0095273D">
        <w:rPr>
          <w:rFonts w:ascii="Arial" w:hAnsi="Arial" w:cs="Arial"/>
          <w:sz w:val="20"/>
          <w:szCs w:val="20"/>
        </w:rPr>
        <w:t>a</w:t>
      </w:r>
    </w:p>
    <w:p w14:paraId="1E1ECAC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p>
    <w:p w14:paraId="1E569F45" w14:textId="1AABE8E3" w:rsidR="00794DE5" w:rsidRPr="0095273D" w:rsidRDefault="00794DE5" w:rsidP="0095273D">
      <w:pPr>
        <w:tabs>
          <w:tab w:val="left" w:pos="1985"/>
          <w:tab w:val="left" w:pos="2880"/>
        </w:tabs>
        <w:spacing w:after="0" w:line="240" w:lineRule="auto"/>
        <w:ind w:left="2880" w:hanging="2880"/>
        <w:contextualSpacing/>
        <w:rPr>
          <w:rFonts w:ascii="Arial" w:hAnsi="Arial" w:cs="Arial"/>
          <w:b/>
          <w:bCs/>
          <w:sz w:val="20"/>
          <w:szCs w:val="20"/>
        </w:rPr>
      </w:pPr>
      <w:bookmarkStart w:id="1" w:name="_Hlk164341437"/>
      <w:r w:rsidRPr="0095273D">
        <w:rPr>
          <w:rFonts w:ascii="Arial" w:hAnsi="Arial" w:cs="Arial"/>
          <w:b/>
          <w:bCs/>
          <w:caps/>
          <w:sz w:val="20"/>
          <w:szCs w:val="20"/>
        </w:rPr>
        <w:t xml:space="preserve">časť B </w:t>
      </w:r>
      <w:r w:rsidRPr="0095273D">
        <w:rPr>
          <w:rFonts w:ascii="Arial" w:hAnsi="Arial" w:cs="Arial"/>
          <w:b/>
          <w:bCs/>
          <w:caps/>
          <w:sz w:val="20"/>
          <w:szCs w:val="20"/>
        </w:rPr>
        <w:tab/>
        <w:t xml:space="preserve">Prílohy POKYNOV PRE ZÁUJEMCOV/UCHÁDZAČOV </w:t>
      </w:r>
    </w:p>
    <w:p w14:paraId="7C28E584" w14:textId="77777777" w:rsidR="00794DE5" w:rsidRPr="0095273D" w:rsidRDefault="00794DE5"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príloha</w:t>
      </w:r>
      <w:r w:rsidRPr="0095273D">
        <w:rPr>
          <w:rFonts w:ascii="Arial" w:hAnsi="Arial" w:cs="Arial"/>
          <w:b/>
          <w:bCs/>
          <w:sz w:val="20"/>
          <w:szCs w:val="20"/>
        </w:rPr>
        <w:t xml:space="preserve"> B1</w:t>
      </w:r>
      <w:r w:rsidRPr="0095273D">
        <w:rPr>
          <w:rFonts w:ascii="Arial" w:hAnsi="Arial" w:cs="Arial"/>
          <w:sz w:val="20"/>
          <w:szCs w:val="20"/>
        </w:rPr>
        <w:tab/>
        <w:t>Ponukový list</w:t>
      </w:r>
    </w:p>
    <w:p w14:paraId="47F9F5C9" w14:textId="77777777" w:rsidR="00794DE5" w:rsidRPr="0095273D" w:rsidRDefault="00794DE5"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95273D">
        <w:rPr>
          <w:rFonts w:ascii="Arial" w:hAnsi="Arial" w:cs="Arial"/>
          <w:b/>
          <w:bCs/>
          <w:caps/>
          <w:sz w:val="20"/>
          <w:szCs w:val="20"/>
        </w:rPr>
        <w:t>PRÍLOHA b2a</w:t>
      </w:r>
      <w:r w:rsidRPr="0095273D">
        <w:rPr>
          <w:rFonts w:ascii="Arial" w:hAnsi="Arial" w:cs="Arial"/>
          <w:b/>
          <w:bCs/>
          <w:caps/>
          <w:sz w:val="20"/>
          <w:szCs w:val="20"/>
        </w:rPr>
        <w:tab/>
      </w:r>
      <w:r w:rsidRPr="0095273D">
        <w:rPr>
          <w:rFonts w:ascii="Arial" w:hAnsi="Arial" w:cs="Arial"/>
          <w:bCs/>
          <w:sz w:val="20"/>
          <w:szCs w:val="20"/>
        </w:rPr>
        <w:t>Harmonogram prác</w:t>
      </w:r>
    </w:p>
    <w:p w14:paraId="5B56EB2C" w14:textId="77777777" w:rsidR="00794DE5" w:rsidRPr="0095273D" w:rsidRDefault="00794DE5" w:rsidP="0095273D">
      <w:pPr>
        <w:pStyle w:val="Hlavika"/>
        <w:tabs>
          <w:tab w:val="left" w:pos="1985"/>
          <w:tab w:val="left" w:pos="2280"/>
          <w:tab w:val="left" w:pos="2880"/>
        </w:tabs>
        <w:spacing w:after="0" w:line="240" w:lineRule="auto"/>
        <w:contextualSpacing/>
        <w:rPr>
          <w:rFonts w:ascii="Arial" w:hAnsi="Arial" w:cs="Arial"/>
          <w:bCs/>
          <w:sz w:val="20"/>
          <w:szCs w:val="20"/>
        </w:rPr>
      </w:pPr>
      <w:r w:rsidRPr="0095273D">
        <w:rPr>
          <w:rFonts w:ascii="Arial" w:hAnsi="Arial" w:cs="Arial"/>
          <w:b/>
          <w:bCs/>
          <w:sz w:val="20"/>
          <w:szCs w:val="20"/>
        </w:rPr>
        <w:t>PRÍLOHA B2B</w:t>
      </w:r>
      <w:r w:rsidRPr="0095273D">
        <w:rPr>
          <w:rFonts w:ascii="Arial" w:hAnsi="Arial" w:cs="Arial"/>
          <w:b/>
          <w:bCs/>
          <w:sz w:val="20"/>
          <w:szCs w:val="20"/>
        </w:rPr>
        <w:tab/>
      </w:r>
      <w:r w:rsidRPr="0095273D">
        <w:rPr>
          <w:rFonts w:ascii="Arial" w:hAnsi="Arial" w:cs="Arial"/>
          <w:bCs/>
          <w:sz w:val="20"/>
          <w:szCs w:val="20"/>
        </w:rPr>
        <w:t>Zoznam subdodávateľov a podiel subdodávok</w:t>
      </w:r>
    </w:p>
    <w:p w14:paraId="3088D7F1" w14:textId="52403C6A" w:rsidR="00065CA3" w:rsidRPr="0095273D" w:rsidRDefault="00065CA3"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95273D">
        <w:rPr>
          <w:rFonts w:ascii="Arial" w:eastAsia="Times New Roman" w:hAnsi="Arial" w:cs="Arial"/>
          <w:b/>
          <w:bCs/>
          <w:sz w:val="20"/>
          <w:szCs w:val="20"/>
        </w:rPr>
        <w:t>PRÍLOHA B2C</w:t>
      </w:r>
      <w:r w:rsidRPr="0095273D">
        <w:rPr>
          <w:rFonts w:ascii="Arial" w:eastAsia="Times New Roman" w:hAnsi="Arial" w:cs="Arial"/>
          <w:b/>
          <w:bCs/>
          <w:sz w:val="20"/>
          <w:szCs w:val="20"/>
        </w:rPr>
        <w:tab/>
      </w:r>
      <w:r w:rsidRPr="0095273D">
        <w:rPr>
          <w:rFonts w:ascii="Arial" w:eastAsia="Times New Roman" w:hAnsi="Arial" w:cs="Arial"/>
          <w:bCs/>
          <w:sz w:val="20"/>
          <w:szCs w:val="20"/>
        </w:rPr>
        <w:t>Predbežné technické riešenie</w:t>
      </w:r>
    </w:p>
    <w:p w14:paraId="0CD1140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B3</w:t>
      </w:r>
      <w:r w:rsidRPr="0095273D">
        <w:rPr>
          <w:rFonts w:ascii="Arial" w:hAnsi="Arial" w:cs="Arial"/>
          <w:b/>
          <w:sz w:val="20"/>
          <w:szCs w:val="20"/>
        </w:rPr>
        <w:tab/>
      </w:r>
      <w:r w:rsidRPr="0095273D">
        <w:rPr>
          <w:rFonts w:ascii="Arial" w:hAnsi="Arial" w:cs="Arial"/>
          <w:sz w:val="20"/>
          <w:szCs w:val="20"/>
        </w:rPr>
        <w:t xml:space="preserve">Referenčný list </w:t>
      </w:r>
      <w:r w:rsidR="00B65338" w:rsidRPr="0095273D">
        <w:rPr>
          <w:rFonts w:ascii="Arial" w:hAnsi="Arial" w:cs="Arial"/>
          <w:sz w:val="20"/>
          <w:szCs w:val="20"/>
        </w:rPr>
        <w:t>k</w:t>
      </w:r>
      <w:r w:rsidRPr="0095273D">
        <w:rPr>
          <w:rFonts w:ascii="Arial" w:hAnsi="Arial" w:cs="Arial"/>
          <w:sz w:val="20"/>
          <w:szCs w:val="20"/>
        </w:rPr>
        <w:t>ľúčového odborníka</w:t>
      </w:r>
    </w:p>
    <w:p w14:paraId="4BFA9528" w14:textId="77777777" w:rsidR="00675CD0"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B4</w:t>
      </w:r>
      <w:r w:rsidRPr="0095273D">
        <w:rPr>
          <w:rFonts w:ascii="Arial" w:hAnsi="Arial" w:cs="Arial"/>
          <w:b/>
          <w:sz w:val="20"/>
          <w:szCs w:val="20"/>
        </w:rPr>
        <w:tab/>
      </w:r>
      <w:r w:rsidRPr="0095273D">
        <w:rPr>
          <w:rFonts w:ascii="Arial" w:hAnsi="Arial" w:cs="Arial"/>
          <w:sz w:val="20"/>
          <w:szCs w:val="20"/>
        </w:rPr>
        <w:t xml:space="preserve">Životopis </w:t>
      </w:r>
      <w:r w:rsidR="00B65338" w:rsidRPr="0095273D">
        <w:rPr>
          <w:rFonts w:ascii="Arial" w:hAnsi="Arial" w:cs="Arial"/>
          <w:sz w:val="20"/>
          <w:szCs w:val="20"/>
        </w:rPr>
        <w:t>k</w:t>
      </w:r>
      <w:r w:rsidRPr="0095273D">
        <w:rPr>
          <w:rFonts w:ascii="Arial" w:hAnsi="Arial" w:cs="Arial"/>
          <w:sz w:val="20"/>
          <w:szCs w:val="20"/>
        </w:rPr>
        <w:t>ľúčového odborníka</w:t>
      </w:r>
    </w:p>
    <w:p w14:paraId="6738EAF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B5</w:t>
      </w:r>
      <w:r w:rsidRPr="0095273D">
        <w:rPr>
          <w:rFonts w:ascii="Arial" w:hAnsi="Arial" w:cs="Arial"/>
          <w:sz w:val="20"/>
          <w:szCs w:val="20"/>
        </w:rPr>
        <w:tab/>
        <w:t>Skúsenosti uchádzača</w:t>
      </w:r>
    </w:p>
    <w:p w14:paraId="0D9B9C04" w14:textId="77777777" w:rsidR="00794DE5" w:rsidRPr="0095273D" w:rsidRDefault="00794DE5" w:rsidP="0095273D">
      <w:pPr>
        <w:tabs>
          <w:tab w:val="left" w:pos="1985"/>
          <w:tab w:val="left" w:pos="2880"/>
        </w:tabs>
        <w:spacing w:after="0" w:line="240" w:lineRule="auto"/>
        <w:contextualSpacing/>
        <w:rPr>
          <w:rFonts w:ascii="Arial" w:hAnsi="Arial" w:cs="Arial"/>
          <w:caps/>
          <w:sz w:val="20"/>
          <w:szCs w:val="20"/>
        </w:rPr>
      </w:pPr>
      <w:r w:rsidRPr="0095273D">
        <w:rPr>
          <w:rFonts w:ascii="Arial" w:hAnsi="Arial" w:cs="Arial"/>
          <w:b/>
          <w:caps/>
          <w:sz w:val="20"/>
          <w:szCs w:val="20"/>
        </w:rPr>
        <w:t>Pr</w:t>
      </w:r>
      <w:r w:rsidR="00A21CE8" w:rsidRPr="0095273D">
        <w:rPr>
          <w:rFonts w:ascii="Arial" w:hAnsi="Arial" w:cs="Arial"/>
          <w:b/>
          <w:caps/>
          <w:sz w:val="20"/>
          <w:szCs w:val="20"/>
        </w:rPr>
        <w:t>Í</w:t>
      </w:r>
      <w:r w:rsidRPr="0095273D">
        <w:rPr>
          <w:rFonts w:ascii="Arial" w:hAnsi="Arial" w:cs="Arial"/>
          <w:b/>
          <w:caps/>
          <w:sz w:val="20"/>
          <w:szCs w:val="20"/>
        </w:rPr>
        <w:t>loha B6</w:t>
      </w:r>
      <w:r w:rsidRPr="0095273D">
        <w:rPr>
          <w:rFonts w:ascii="Arial" w:hAnsi="Arial" w:cs="Arial"/>
          <w:b/>
          <w:caps/>
          <w:sz w:val="20"/>
          <w:szCs w:val="20"/>
        </w:rPr>
        <w:tab/>
      </w:r>
      <w:r w:rsidRPr="0095273D">
        <w:rPr>
          <w:rFonts w:ascii="Arial" w:hAnsi="Arial" w:cs="Arial"/>
          <w:sz w:val="20"/>
          <w:szCs w:val="20"/>
        </w:rPr>
        <w:t>Jednotný európsky dokument pre verejné obstarávanie</w:t>
      </w:r>
    </w:p>
    <w:p w14:paraId="25BD1075" w14:textId="77777777" w:rsidR="002A611E" w:rsidRPr="0095273D" w:rsidRDefault="005B4D87"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B7</w:t>
      </w:r>
      <w:r w:rsidRPr="0095273D">
        <w:rPr>
          <w:rFonts w:ascii="Arial" w:hAnsi="Arial" w:cs="Arial"/>
          <w:sz w:val="20"/>
          <w:szCs w:val="20"/>
        </w:rPr>
        <w:tab/>
        <w:t xml:space="preserve">Podmienky účasti </w:t>
      </w:r>
      <w:r w:rsidR="004D2822" w:rsidRPr="0095273D">
        <w:rPr>
          <w:rFonts w:ascii="Arial" w:hAnsi="Arial" w:cs="Arial"/>
          <w:sz w:val="20"/>
          <w:szCs w:val="20"/>
        </w:rPr>
        <w:t xml:space="preserve">vo verejnom obstarávaní </w:t>
      </w:r>
      <w:r w:rsidRPr="0095273D">
        <w:rPr>
          <w:rFonts w:ascii="Arial" w:hAnsi="Arial" w:cs="Arial"/>
          <w:sz w:val="20"/>
          <w:szCs w:val="20"/>
        </w:rPr>
        <w:t>týkajúce sa osobného postavenia, finančného</w:t>
      </w:r>
      <w:r w:rsidR="004D2822" w:rsidRPr="0095273D">
        <w:rPr>
          <w:rFonts w:ascii="Arial" w:hAnsi="Arial" w:cs="Arial"/>
          <w:sz w:val="20"/>
          <w:szCs w:val="20"/>
        </w:rPr>
        <w:t xml:space="preserve"> </w:t>
      </w:r>
      <w:r w:rsidRPr="0095273D">
        <w:rPr>
          <w:rFonts w:ascii="Arial" w:hAnsi="Arial" w:cs="Arial"/>
          <w:sz w:val="20"/>
          <w:szCs w:val="20"/>
        </w:rPr>
        <w:t>a ekonomického postavenia, technickej spôsobilosti a</w:t>
      </w:r>
      <w:r w:rsidR="004D2822" w:rsidRPr="0095273D">
        <w:rPr>
          <w:rFonts w:ascii="Arial" w:hAnsi="Arial" w:cs="Arial"/>
          <w:sz w:val="20"/>
          <w:szCs w:val="20"/>
        </w:rPr>
        <w:t>lebo</w:t>
      </w:r>
      <w:r w:rsidRPr="0095273D">
        <w:rPr>
          <w:rFonts w:ascii="Arial" w:hAnsi="Arial" w:cs="Arial"/>
          <w:sz w:val="20"/>
          <w:szCs w:val="20"/>
        </w:rPr>
        <w:t> odbornej spôsobilosti</w:t>
      </w:r>
    </w:p>
    <w:p w14:paraId="612D2B86" w14:textId="4B27BFA3" w:rsidR="004D2822" w:rsidRDefault="004D2822"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B8</w:t>
      </w:r>
      <w:r w:rsidRPr="0095273D">
        <w:rPr>
          <w:rFonts w:ascii="Arial" w:hAnsi="Arial" w:cs="Arial"/>
          <w:sz w:val="20"/>
          <w:szCs w:val="20"/>
        </w:rPr>
        <w:tab/>
        <w:t xml:space="preserve">Zoznam </w:t>
      </w:r>
      <w:r w:rsidR="00353176">
        <w:rPr>
          <w:rFonts w:ascii="Arial" w:hAnsi="Arial" w:cs="Arial"/>
          <w:sz w:val="20"/>
          <w:szCs w:val="20"/>
        </w:rPr>
        <w:t>k</w:t>
      </w:r>
      <w:r w:rsidRPr="0095273D">
        <w:rPr>
          <w:rFonts w:ascii="Arial" w:hAnsi="Arial" w:cs="Arial"/>
          <w:sz w:val="20"/>
          <w:szCs w:val="20"/>
        </w:rPr>
        <w:t>ľúčových odborníkov</w:t>
      </w:r>
    </w:p>
    <w:p w14:paraId="7D93D036"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B9</w:t>
      </w:r>
      <w:r w:rsidRPr="00045A7F">
        <w:rPr>
          <w:rFonts w:ascii="Arial" w:eastAsia="Times New Roman" w:hAnsi="Arial" w:cs="Arial"/>
          <w:b/>
          <w:sz w:val="20"/>
          <w:szCs w:val="20"/>
        </w:rPr>
        <w:tab/>
      </w:r>
      <w:r w:rsidRPr="00045A7F">
        <w:rPr>
          <w:rFonts w:ascii="Arial" w:eastAsia="Times New Roman" w:hAnsi="Arial" w:cs="Arial"/>
          <w:sz w:val="20"/>
          <w:szCs w:val="20"/>
        </w:rPr>
        <w:t>Splnomocnenie</w:t>
      </w:r>
    </w:p>
    <w:p w14:paraId="2AA7A712"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B10</w:t>
      </w:r>
      <w:r w:rsidRPr="00045A7F">
        <w:rPr>
          <w:rFonts w:ascii="Arial" w:eastAsia="Times New Roman" w:hAnsi="Arial" w:cs="Arial"/>
          <w:b/>
          <w:sz w:val="20"/>
          <w:szCs w:val="20"/>
        </w:rPr>
        <w:tab/>
      </w:r>
      <w:r w:rsidRPr="00045A7F">
        <w:rPr>
          <w:rFonts w:ascii="Arial" w:eastAsia="Times New Roman" w:hAnsi="Arial" w:cs="Arial"/>
          <w:sz w:val="20"/>
          <w:szCs w:val="20"/>
        </w:rPr>
        <w:t>Poverenie</w:t>
      </w:r>
    </w:p>
    <w:bookmarkEnd w:id="1"/>
    <w:p w14:paraId="1CEB9769" w14:textId="77777777" w:rsidR="00794DE5" w:rsidRPr="0095273D" w:rsidRDefault="00794DE5" w:rsidP="0095273D">
      <w:pPr>
        <w:tabs>
          <w:tab w:val="left" w:pos="2280"/>
          <w:tab w:val="left" w:pos="2880"/>
        </w:tabs>
        <w:spacing w:after="0" w:line="240" w:lineRule="auto"/>
        <w:contextualSpacing/>
        <w:rPr>
          <w:rFonts w:ascii="Arial" w:hAnsi="Arial" w:cs="Arial"/>
          <w:sz w:val="20"/>
          <w:szCs w:val="20"/>
        </w:rPr>
      </w:pPr>
    </w:p>
    <w:p w14:paraId="151C67EC" w14:textId="77777777" w:rsidR="00794DE5" w:rsidRPr="0095273D" w:rsidRDefault="00794DE5" w:rsidP="0095273D">
      <w:pPr>
        <w:tabs>
          <w:tab w:val="left" w:pos="1985"/>
        </w:tabs>
        <w:spacing w:after="0" w:line="240" w:lineRule="auto"/>
        <w:ind w:left="1985" w:hanging="1985"/>
        <w:contextualSpacing/>
        <w:rPr>
          <w:rFonts w:ascii="Arial" w:hAnsi="Arial" w:cs="Arial"/>
          <w:b/>
          <w:bCs/>
          <w:caps/>
          <w:sz w:val="20"/>
          <w:szCs w:val="20"/>
        </w:rPr>
      </w:pPr>
      <w:r w:rsidRPr="0095273D">
        <w:rPr>
          <w:rFonts w:ascii="Arial" w:hAnsi="Arial" w:cs="Arial"/>
          <w:b/>
          <w:bCs/>
          <w:caps/>
          <w:sz w:val="20"/>
          <w:szCs w:val="20"/>
        </w:rPr>
        <w:t>Zväzok 2</w:t>
      </w:r>
      <w:r w:rsidRPr="0095273D">
        <w:rPr>
          <w:rFonts w:ascii="Arial" w:hAnsi="Arial" w:cs="Arial"/>
          <w:b/>
          <w:bCs/>
          <w:caps/>
          <w:sz w:val="20"/>
          <w:szCs w:val="20"/>
        </w:rPr>
        <w:tab/>
        <w:t>Obchodné podmienky</w:t>
      </w:r>
    </w:p>
    <w:p w14:paraId="2953C505" w14:textId="77777777" w:rsidR="00FC451A" w:rsidRDefault="00794DE5" w:rsidP="0095273D">
      <w:pPr>
        <w:spacing w:after="0" w:line="240" w:lineRule="auto"/>
        <w:contextualSpacing/>
        <w:rPr>
          <w:rFonts w:ascii="Arial" w:hAnsi="Arial" w:cs="Arial"/>
          <w:sz w:val="20"/>
          <w:szCs w:val="20"/>
        </w:rPr>
      </w:pPr>
      <w:r w:rsidRPr="0095273D">
        <w:rPr>
          <w:rFonts w:ascii="Arial" w:hAnsi="Arial" w:cs="Arial"/>
          <w:b/>
          <w:bCs/>
          <w:caps/>
          <w:sz w:val="20"/>
          <w:szCs w:val="20"/>
        </w:rPr>
        <w:t>časť 1</w:t>
      </w:r>
      <w:r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Pr="0095273D">
        <w:rPr>
          <w:rFonts w:ascii="Arial" w:hAnsi="Arial" w:cs="Arial"/>
          <w:sz w:val="20"/>
          <w:szCs w:val="20"/>
        </w:rPr>
        <w:t>Zmluva o </w:t>
      </w:r>
      <w:r w:rsidR="004D2822" w:rsidRPr="0095273D">
        <w:rPr>
          <w:rFonts w:ascii="Arial" w:hAnsi="Arial" w:cs="Arial"/>
          <w:sz w:val="20"/>
          <w:szCs w:val="20"/>
        </w:rPr>
        <w:t>D</w:t>
      </w:r>
      <w:r w:rsidRPr="0095273D">
        <w:rPr>
          <w:rFonts w:ascii="Arial" w:hAnsi="Arial" w:cs="Arial"/>
          <w:sz w:val="20"/>
          <w:szCs w:val="20"/>
        </w:rPr>
        <w:t>ielo - Zmluvné dojednania</w:t>
      </w:r>
    </w:p>
    <w:p w14:paraId="7DCB74DD" w14:textId="433DCD1D" w:rsidR="004D2822" w:rsidRPr="0095273D" w:rsidRDefault="004D2822" w:rsidP="0095273D">
      <w:pPr>
        <w:spacing w:after="0" w:line="240" w:lineRule="auto"/>
        <w:contextualSpacing/>
        <w:rPr>
          <w:rFonts w:ascii="Arial" w:hAnsi="Arial" w:cs="Arial"/>
          <w:sz w:val="20"/>
          <w:szCs w:val="20"/>
        </w:rPr>
      </w:pPr>
      <w:r w:rsidRPr="0095273D">
        <w:rPr>
          <w:rFonts w:ascii="Arial" w:hAnsi="Arial" w:cs="Arial"/>
          <w:sz w:val="20"/>
          <w:szCs w:val="20"/>
        </w:rPr>
        <w:t xml:space="preserve"> </w:t>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sidRPr="0062492A">
        <w:rPr>
          <w:rFonts w:ascii="Arial" w:eastAsiaTheme="minorHAnsi" w:hAnsi="Arial" w:cs="Arial"/>
          <w:sz w:val="20"/>
          <w:szCs w:val="20"/>
          <w:lang w:eastAsia="en-US"/>
        </w:rPr>
        <w:t xml:space="preserve">Príloha č. </w:t>
      </w:r>
      <w:r w:rsidR="001F1BCF">
        <w:rPr>
          <w:rFonts w:ascii="Arial" w:eastAsiaTheme="minorHAnsi" w:hAnsi="Arial" w:cs="Arial"/>
          <w:sz w:val="20"/>
          <w:szCs w:val="20"/>
          <w:lang w:eastAsia="en-US"/>
        </w:rPr>
        <w:t>2</w:t>
      </w:r>
      <w:r w:rsidR="00FC451A" w:rsidRPr="0062492A">
        <w:rPr>
          <w:rFonts w:ascii="Arial" w:eastAsiaTheme="minorHAnsi" w:hAnsi="Arial" w:cs="Arial"/>
          <w:sz w:val="20"/>
          <w:szCs w:val="20"/>
          <w:lang w:eastAsia="en-US"/>
        </w:rPr>
        <w:t xml:space="preserve"> – Zoznam kľúčových odborníkov</w:t>
      </w:r>
    </w:p>
    <w:p w14:paraId="014F41F8" w14:textId="77777777" w:rsidR="00794DE5" w:rsidRPr="0095273D" w:rsidRDefault="00794DE5" w:rsidP="0095273D">
      <w:pPr>
        <w:spacing w:after="0" w:line="240" w:lineRule="auto"/>
        <w:contextualSpacing/>
        <w:rPr>
          <w:rFonts w:ascii="Arial" w:hAnsi="Arial" w:cs="Arial"/>
          <w:sz w:val="20"/>
          <w:szCs w:val="20"/>
        </w:rPr>
      </w:pPr>
      <w:r w:rsidRPr="0095273D">
        <w:rPr>
          <w:rFonts w:ascii="Arial" w:hAnsi="Arial" w:cs="Arial"/>
          <w:b/>
          <w:bCs/>
          <w:caps/>
          <w:sz w:val="20"/>
          <w:szCs w:val="20"/>
        </w:rPr>
        <w:t>ČASŤ 2</w:t>
      </w:r>
      <w:r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Zmluvné podmienky</w:t>
      </w:r>
    </w:p>
    <w:p w14:paraId="58A267FC" w14:textId="77777777" w:rsidR="00794DE5" w:rsidRPr="0095273D" w:rsidRDefault="00794DE5" w:rsidP="0095273D">
      <w:pPr>
        <w:tabs>
          <w:tab w:val="left" w:pos="2410"/>
        </w:tabs>
        <w:spacing w:after="0" w:line="240" w:lineRule="auto"/>
        <w:ind w:left="1985" w:hanging="1985"/>
        <w:contextualSpacing/>
        <w:rPr>
          <w:rFonts w:ascii="Arial" w:hAnsi="Arial" w:cs="Arial"/>
          <w:bCs/>
          <w:caps/>
          <w:sz w:val="20"/>
          <w:szCs w:val="20"/>
        </w:rPr>
      </w:pPr>
      <w:r w:rsidRPr="0095273D">
        <w:rPr>
          <w:rFonts w:ascii="Arial" w:hAnsi="Arial" w:cs="Arial"/>
          <w:b/>
          <w:bCs/>
          <w:caps/>
          <w:sz w:val="20"/>
          <w:szCs w:val="20"/>
        </w:rPr>
        <w:tab/>
      </w:r>
      <w:r w:rsidRPr="0095273D">
        <w:rPr>
          <w:rFonts w:ascii="Arial" w:hAnsi="Arial" w:cs="Arial"/>
          <w:bCs/>
          <w:caps/>
          <w:sz w:val="20"/>
          <w:szCs w:val="20"/>
        </w:rPr>
        <w:t>2.1</w:t>
      </w:r>
      <w:r w:rsidRPr="0095273D">
        <w:rPr>
          <w:rFonts w:ascii="Arial" w:hAnsi="Arial" w:cs="Arial"/>
          <w:bCs/>
          <w:caps/>
          <w:sz w:val="20"/>
          <w:szCs w:val="20"/>
        </w:rPr>
        <w:tab/>
      </w:r>
      <w:r w:rsidRPr="0095273D">
        <w:rPr>
          <w:rFonts w:ascii="Arial" w:hAnsi="Arial" w:cs="Arial"/>
          <w:bCs/>
          <w:sz w:val="20"/>
          <w:szCs w:val="20"/>
        </w:rPr>
        <w:t>Všeobecné zmluvné podmienky</w:t>
      </w:r>
    </w:p>
    <w:p w14:paraId="697C24C8" w14:textId="77777777" w:rsidR="00794DE5" w:rsidRPr="0095273D" w:rsidRDefault="00794DE5" w:rsidP="0095273D">
      <w:pPr>
        <w:tabs>
          <w:tab w:val="left" w:pos="2410"/>
        </w:tabs>
        <w:spacing w:after="0" w:line="240" w:lineRule="auto"/>
        <w:ind w:left="1985" w:hanging="1985"/>
        <w:contextualSpacing/>
        <w:rPr>
          <w:rFonts w:ascii="Arial" w:hAnsi="Arial" w:cs="Arial"/>
          <w:sz w:val="20"/>
          <w:szCs w:val="20"/>
        </w:rPr>
      </w:pPr>
      <w:r w:rsidRPr="0095273D">
        <w:rPr>
          <w:rFonts w:ascii="Arial" w:hAnsi="Arial" w:cs="Arial"/>
          <w:bCs/>
          <w:caps/>
          <w:sz w:val="20"/>
          <w:szCs w:val="20"/>
        </w:rPr>
        <w:tab/>
        <w:t xml:space="preserve">2.2 </w:t>
      </w:r>
      <w:r w:rsidRPr="0095273D">
        <w:rPr>
          <w:rFonts w:ascii="Arial" w:hAnsi="Arial" w:cs="Arial"/>
          <w:bCs/>
          <w:caps/>
          <w:sz w:val="20"/>
          <w:szCs w:val="20"/>
        </w:rPr>
        <w:tab/>
      </w:r>
      <w:r w:rsidRPr="0095273D">
        <w:rPr>
          <w:rFonts w:ascii="Arial" w:hAnsi="Arial" w:cs="Arial"/>
          <w:bCs/>
          <w:sz w:val="20"/>
          <w:szCs w:val="20"/>
        </w:rPr>
        <w:t>Osobitné zmluvné podmienky</w:t>
      </w:r>
    </w:p>
    <w:p w14:paraId="5A9C0A16"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3</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 xml:space="preserve">ielo - Príloha k ponuke </w:t>
      </w:r>
    </w:p>
    <w:p w14:paraId="2F3BCA61" w14:textId="77777777" w:rsidR="00596221"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4</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Di</w:t>
      </w:r>
      <w:r w:rsidRPr="0095273D">
        <w:rPr>
          <w:rFonts w:ascii="Arial" w:hAnsi="Arial" w:cs="Arial"/>
          <w:sz w:val="20"/>
          <w:szCs w:val="20"/>
        </w:rPr>
        <w:t xml:space="preserve">elo - Vzorové tlačivo zábezpeky na vykonanie prác </w:t>
      </w:r>
    </w:p>
    <w:p w14:paraId="23CFC3A8" w14:textId="77777777" w:rsidR="00794DE5" w:rsidRPr="0095273D" w:rsidRDefault="00794DE5" w:rsidP="0095273D">
      <w:pPr>
        <w:pStyle w:val="Section"/>
        <w:widowControl/>
        <w:tabs>
          <w:tab w:val="left" w:pos="1985"/>
          <w:tab w:val="left" w:pos="3544"/>
          <w:tab w:val="right" w:pos="8222"/>
        </w:tabs>
        <w:spacing w:after="0" w:line="240" w:lineRule="auto"/>
        <w:ind w:left="1985" w:hanging="1985"/>
        <w:contextualSpacing/>
        <w:jc w:val="left"/>
        <w:rPr>
          <w:rFonts w:cs="Arial"/>
          <w:b w:val="0"/>
          <w:sz w:val="20"/>
          <w:lang w:val="sk-SK"/>
        </w:rPr>
      </w:pPr>
      <w:r w:rsidRPr="0095273D">
        <w:rPr>
          <w:rFonts w:cs="Arial"/>
          <w:bCs/>
          <w:caps/>
          <w:sz w:val="20"/>
          <w:lang w:val="sk-SK"/>
        </w:rPr>
        <w:t>ČASŤ 5</w:t>
      </w:r>
      <w:r w:rsidRPr="0095273D">
        <w:rPr>
          <w:rFonts w:cs="Arial"/>
          <w:bCs/>
          <w:caps/>
          <w:sz w:val="20"/>
          <w:lang w:val="sk-SK"/>
        </w:rPr>
        <w:tab/>
      </w:r>
      <w:r w:rsidRPr="0095273D">
        <w:rPr>
          <w:rFonts w:cs="Arial"/>
          <w:b w:val="0"/>
          <w:bCs/>
          <w:sz w:val="20"/>
          <w:lang w:val="sk-SK"/>
        </w:rPr>
        <w:t xml:space="preserve">Zmluva o </w:t>
      </w:r>
      <w:r w:rsidR="00D26F46" w:rsidRPr="0095273D">
        <w:rPr>
          <w:rFonts w:cs="Arial"/>
          <w:b w:val="0"/>
          <w:bCs/>
          <w:sz w:val="20"/>
          <w:lang w:val="sk-SK"/>
        </w:rPr>
        <w:t>D</w:t>
      </w:r>
      <w:r w:rsidRPr="0095273D">
        <w:rPr>
          <w:rFonts w:cs="Arial"/>
          <w:b w:val="0"/>
          <w:bCs/>
          <w:sz w:val="20"/>
          <w:lang w:val="sk-SK"/>
        </w:rPr>
        <w:t xml:space="preserve">ielo </w:t>
      </w:r>
      <w:r w:rsidR="00065CA3" w:rsidRPr="0095273D">
        <w:rPr>
          <w:rFonts w:cs="Arial"/>
          <w:b w:val="0"/>
          <w:bCs/>
          <w:sz w:val="20"/>
          <w:lang w:val="sk-SK"/>
        </w:rPr>
        <w:t xml:space="preserve">- </w:t>
      </w:r>
      <w:r w:rsidRPr="0095273D">
        <w:rPr>
          <w:rFonts w:cs="Arial"/>
          <w:b w:val="0"/>
          <w:bCs/>
          <w:sz w:val="20"/>
          <w:lang w:val="sk-SK"/>
        </w:rPr>
        <w:t>Vzorové tlačivo zábezpeky na zadržané platby</w:t>
      </w:r>
    </w:p>
    <w:p w14:paraId="7491C464"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6</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zábezpeky na záručné opravy</w:t>
      </w:r>
    </w:p>
    <w:p w14:paraId="172831A8"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7</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dohody o riešení sporov</w:t>
      </w:r>
    </w:p>
    <w:p w14:paraId="7C05C149"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8</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preberacieho protokolu</w:t>
      </w:r>
    </w:p>
    <w:p w14:paraId="03D503C3"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9</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zápisnice o odovzdaní a prevzatí staveniska</w:t>
      </w:r>
    </w:p>
    <w:p w14:paraId="1DFDF53B" w14:textId="77777777" w:rsidR="00F54B14" w:rsidRPr="0095273D" w:rsidRDefault="00F54B14" w:rsidP="0095273D">
      <w:pPr>
        <w:tabs>
          <w:tab w:val="left" w:pos="2880"/>
        </w:tabs>
        <w:spacing w:after="0" w:line="240" w:lineRule="auto"/>
        <w:contextualSpacing/>
        <w:rPr>
          <w:rFonts w:ascii="Arial" w:hAnsi="Arial" w:cs="Arial"/>
          <w:sz w:val="20"/>
          <w:szCs w:val="20"/>
        </w:rPr>
      </w:pPr>
    </w:p>
    <w:p w14:paraId="32B5A469"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3</w:t>
      </w:r>
      <w:r w:rsidRPr="0095273D">
        <w:rPr>
          <w:rFonts w:ascii="Arial" w:hAnsi="Arial" w:cs="Arial"/>
          <w:b/>
          <w:bCs/>
          <w:caps/>
          <w:sz w:val="20"/>
          <w:szCs w:val="20"/>
        </w:rPr>
        <w:tab/>
      </w:r>
      <w:r w:rsidR="00EB69DD" w:rsidRPr="0095273D">
        <w:rPr>
          <w:rFonts w:ascii="Arial" w:hAnsi="Arial" w:cs="Arial"/>
          <w:b/>
          <w:bCs/>
          <w:caps/>
          <w:sz w:val="20"/>
          <w:szCs w:val="20"/>
        </w:rPr>
        <w:t xml:space="preserve">Požiadavky objednávateľa </w:t>
      </w:r>
    </w:p>
    <w:p w14:paraId="7D713106" w14:textId="77777777" w:rsidR="00667255" w:rsidRPr="0095273D" w:rsidRDefault="0066725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1</w:t>
      </w:r>
      <w:r w:rsidRPr="0095273D">
        <w:rPr>
          <w:rFonts w:ascii="Arial" w:hAnsi="Arial" w:cs="Arial"/>
          <w:b/>
          <w:bCs/>
          <w:caps/>
          <w:sz w:val="20"/>
          <w:szCs w:val="20"/>
        </w:rPr>
        <w:tab/>
      </w:r>
      <w:r w:rsidR="00EB69DD" w:rsidRPr="0095273D">
        <w:rPr>
          <w:rFonts w:ascii="Arial" w:hAnsi="Arial" w:cs="Arial"/>
          <w:sz w:val="20"/>
          <w:szCs w:val="20"/>
        </w:rPr>
        <w:t>Všeobecné informácie a</w:t>
      </w:r>
      <w:r w:rsidR="006C6EB1" w:rsidRPr="0095273D">
        <w:rPr>
          <w:rFonts w:ascii="Arial" w:hAnsi="Arial" w:cs="Arial"/>
          <w:sz w:val="20"/>
          <w:szCs w:val="20"/>
        </w:rPr>
        <w:t> </w:t>
      </w:r>
      <w:r w:rsidR="00EB69DD" w:rsidRPr="0095273D">
        <w:rPr>
          <w:rFonts w:ascii="Arial" w:hAnsi="Arial" w:cs="Arial"/>
          <w:sz w:val="20"/>
          <w:szCs w:val="20"/>
        </w:rPr>
        <w:t>požiadavky</w:t>
      </w:r>
      <w:r w:rsidR="006C6EB1" w:rsidRPr="0095273D">
        <w:rPr>
          <w:rFonts w:ascii="Arial" w:hAnsi="Arial" w:cs="Arial"/>
          <w:sz w:val="20"/>
          <w:szCs w:val="20"/>
        </w:rPr>
        <w:t xml:space="preserve"> Objednávateľa</w:t>
      </w:r>
    </w:p>
    <w:p w14:paraId="7A72AE0F" w14:textId="77777777" w:rsidR="00667255" w:rsidRPr="0095273D" w:rsidRDefault="0066725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2</w:t>
      </w:r>
      <w:r w:rsidRPr="0095273D">
        <w:rPr>
          <w:rFonts w:ascii="Arial" w:hAnsi="Arial" w:cs="Arial"/>
          <w:b/>
          <w:bCs/>
          <w:caps/>
          <w:sz w:val="20"/>
          <w:szCs w:val="20"/>
        </w:rPr>
        <w:tab/>
      </w:r>
      <w:r w:rsidRPr="0095273D">
        <w:rPr>
          <w:rFonts w:ascii="Arial" w:hAnsi="Arial" w:cs="Arial"/>
          <w:sz w:val="20"/>
          <w:szCs w:val="20"/>
        </w:rPr>
        <w:t>Všeobecné technicko-kvalitatívne podmienky a </w:t>
      </w:r>
      <w:r w:rsidR="00850359" w:rsidRPr="0095273D">
        <w:rPr>
          <w:rFonts w:ascii="Arial" w:hAnsi="Arial" w:cs="Arial"/>
          <w:sz w:val="20"/>
          <w:szCs w:val="20"/>
        </w:rPr>
        <w:t>k</w:t>
      </w:r>
      <w:r w:rsidRPr="0095273D">
        <w:rPr>
          <w:rFonts w:ascii="Arial" w:hAnsi="Arial" w:cs="Arial"/>
          <w:sz w:val="20"/>
          <w:szCs w:val="20"/>
        </w:rPr>
        <w:t>atalógové listy</w:t>
      </w:r>
    </w:p>
    <w:p w14:paraId="1C8C7175" w14:textId="77777777" w:rsidR="00667255" w:rsidRPr="0095273D" w:rsidRDefault="00667255" w:rsidP="0095273D">
      <w:pPr>
        <w:tabs>
          <w:tab w:val="left" w:pos="2410"/>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3</w:t>
      </w:r>
      <w:r w:rsidRPr="0095273D">
        <w:rPr>
          <w:rFonts w:ascii="Arial" w:hAnsi="Arial" w:cs="Arial"/>
          <w:b/>
          <w:bCs/>
          <w:caps/>
          <w:sz w:val="20"/>
          <w:szCs w:val="20"/>
        </w:rPr>
        <w:tab/>
      </w:r>
      <w:r w:rsidRPr="0095273D">
        <w:rPr>
          <w:rFonts w:ascii="Arial" w:hAnsi="Arial" w:cs="Arial"/>
          <w:sz w:val="20"/>
          <w:szCs w:val="20"/>
        </w:rPr>
        <w:t xml:space="preserve">Zvláštne technicko-kvalitatívne podmienky  </w:t>
      </w:r>
    </w:p>
    <w:p w14:paraId="52E960A8" w14:textId="77777777" w:rsidR="00667255" w:rsidRPr="0095273D" w:rsidRDefault="00667255" w:rsidP="0095273D">
      <w:pPr>
        <w:tabs>
          <w:tab w:val="left" w:pos="1985"/>
        </w:tabs>
        <w:spacing w:after="0" w:line="240" w:lineRule="auto"/>
        <w:ind w:left="1985" w:hanging="1985"/>
        <w:contextualSpacing/>
        <w:rPr>
          <w:rFonts w:ascii="Arial" w:hAnsi="Arial" w:cs="Arial"/>
          <w:bCs/>
          <w:sz w:val="20"/>
          <w:szCs w:val="20"/>
        </w:rPr>
      </w:pPr>
      <w:r w:rsidRPr="0095273D">
        <w:rPr>
          <w:rFonts w:ascii="Arial" w:hAnsi="Arial" w:cs="Arial"/>
          <w:b/>
          <w:bCs/>
          <w:caps/>
          <w:sz w:val="20"/>
          <w:szCs w:val="20"/>
        </w:rPr>
        <w:t>ČASŤ 4</w:t>
      </w:r>
      <w:r w:rsidRPr="0095273D">
        <w:rPr>
          <w:rFonts w:ascii="Arial" w:hAnsi="Arial" w:cs="Arial"/>
          <w:b/>
          <w:bCs/>
          <w:caps/>
          <w:sz w:val="20"/>
          <w:szCs w:val="20"/>
        </w:rPr>
        <w:tab/>
      </w:r>
      <w:r w:rsidRPr="0095273D">
        <w:rPr>
          <w:rFonts w:ascii="Arial" w:hAnsi="Arial" w:cs="Arial"/>
          <w:sz w:val="20"/>
          <w:szCs w:val="20"/>
        </w:rPr>
        <w:t>Technické požiadavky</w:t>
      </w:r>
      <w:r w:rsidR="006C6EB1" w:rsidRPr="0095273D">
        <w:rPr>
          <w:rFonts w:ascii="Arial" w:hAnsi="Arial" w:cs="Arial"/>
          <w:sz w:val="20"/>
          <w:szCs w:val="20"/>
        </w:rPr>
        <w:t xml:space="preserve"> </w:t>
      </w:r>
      <w:r w:rsidRPr="0095273D">
        <w:rPr>
          <w:rFonts w:ascii="Arial" w:hAnsi="Arial" w:cs="Arial"/>
          <w:sz w:val="20"/>
          <w:szCs w:val="20"/>
        </w:rPr>
        <w:t xml:space="preserve">Objednávateľa </w:t>
      </w:r>
    </w:p>
    <w:p w14:paraId="5E2DEDFD" w14:textId="77777777" w:rsidR="00AC78A1" w:rsidRPr="0095273D" w:rsidRDefault="00B15879" w:rsidP="0095273D">
      <w:pPr>
        <w:spacing w:after="0" w:line="240" w:lineRule="auto"/>
        <w:ind w:left="1985" w:hanging="1985"/>
        <w:contextualSpacing/>
        <w:rPr>
          <w:rFonts w:ascii="Arial" w:hAnsi="Arial" w:cs="Arial"/>
          <w:color w:val="FF0000"/>
          <w:sz w:val="20"/>
          <w:szCs w:val="20"/>
        </w:rPr>
      </w:pPr>
      <w:r w:rsidRPr="0095273D">
        <w:rPr>
          <w:rFonts w:ascii="Arial" w:hAnsi="Arial" w:cs="Arial"/>
          <w:b/>
          <w:sz w:val="20"/>
          <w:szCs w:val="20"/>
        </w:rPr>
        <w:t>P</w:t>
      </w:r>
      <w:r w:rsidR="00BC6302" w:rsidRPr="0095273D">
        <w:rPr>
          <w:rFonts w:ascii="Arial" w:hAnsi="Arial" w:cs="Arial"/>
          <w:b/>
          <w:sz w:val="20"/>
          <w:szCs w:val="20"/>
        </w:rPr>
        <w:t>RÍLOHY</w:t>
      </w:r>
      <w:r w:rsidRPr="0095273D">
        <w:rPr>
          <w:rFonts w:ascii="Arial" w:hAnsi="Arial" w:cs="Arial"/>
          <w:sz w:val="20"/>
          <w:szCs w:val="20"/>
        </w:rPr>
        <w:tab/>
      </w:r>
    </w:p>
    <w:p w14:paraId="230FDE66" w14:textId="77777777" w:rsidR="00BC6302" w:rsidRPr="0095273D" w:rsidRDefault="00BC6302" w:rsidP="0095273D">
      <w:pPr>
        <w:spacing w:after="0" w:line="240" w:lineRule="auto"/>
        <w:contextualSpacing/>
        <w:rPr>
          <w:rFonts w:ascii="Arial" w:hAnsi="Arial" w:cs="Arial"/>
          <w:b/>
          <w:bCs/>
          <w:caps/>
          <w:sz w:val="20"/>
          <w:szCs w:val="20"/>
        </w:rPr>
      </w:pPr>
    </w:p>
    <w:p w14:paraId="32D3C094"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4</w:t>
      </w:r>
      <w:r w:rsidRPr="0095273D">
        <w:rPr>
          <w:rFonts w:ascii="Arial" w:hAnsi="Arial" w:cs="Arial"/>
          <w:b/>
          <w:bCs/>
          <w:caps/>
          <w:sz w:val="20"/>
          <w:szCs w:val="20"/>
        </w:rPr>
        <w:tab/>
        <w:t xml:space="preserve">CENOVÁ ČASŤ </w:t>
      </w:r>
    </w:p>
    <w:p w14:paraId="008FB939" w14:textId="68FDFF81" w:rsidR="00667255" w:rsidRPr="0095273D" w:rsidRDefault="00667255" w:rsidP="0095273D">
      <w:pPr>
        <w:pStyle w:val="Section"/>
        <w:widowControl/>
        <w:tabs>
          <w:tab w:val="left" w:pos="1985"/>
          <w:tab w:val="right" w:pos="8222"/>
        </w:tabs>
        <w:autoSpaceDE w:val="0"/>
        <w:autoSpaceDN w:val="0"/>
        <w:adjustRightInd w:val="0"/>
        <w:spacing w:after="0" w:line="240" w:lineRule="auto"/>
        <w:ind w:left="1985" w:hanging="1985"/>
        <w:contextualSpacing/>
        <w:jc w:val="left"/>
        <w:rPr>
          <w:rFonts w:cs="Arial"/>
          <w:b w:val="0"/>
          <w:caps/>
          <w:sz w:val="20"/>
          <w:lang w:val="sk-SK"/>
        </w:rPr>
      </w:pPr>
      <w:r w:rsidRPr="0095273D">
        <w:rPr>
          <w:rFonts w:cs="Arial"/>
          <w:caps/>
          <w:sz w:val="20"/>
          <w:lang w:val="sk-SK"/>
        </w:rPr>
        <w:t xml:space="preserve">ČASŤ 1 </w:t>
      </w:r>
      <w:r w:rsidRPr="0095273D">
        <w:rPr>
          <w:rFonts w:cs="Arial"/>
          <w:caps/>
          <w:sz w:val="20"/>
          <w:lang w:val="sk-SK"/>
        </w:rPr>
        <w:tab/>
      </w:r>
      <w:r w:rsidRPr="0095273D">
        <w:rPr>
          <w:rFonts w:cs="Arial"/>
          <w:b w:val="0"/>
          <w:caps/>
          <w:sz w:val="20"/>
          <w:lang w:val="sk-SK"/>
        </w:rPr>
        <w:t>P</w:t>
      </w:r>
      <w:r w:rsidR="00821FB0">
        <w:rPr>
          <w:rFonts w:cs="Arial"/>
          <w:b w:val="0"/>
          <w:sz w:val="20"/>
          <w:lang w:val="sk-SK"/>
        </w:rPr>
        <w:t>REAMBULA</w:t>
      </w:r>
    </w:p>
    <w:p w14:paraId="24C16FD0" w14:textId="1C2EDCE9" w:rsidR="00667255" w:rsidRPr="0095273D" w:rsidRDefault="00667255" w:rsidP="0095273D">
      <w:pPr>
        <w:pStyle w:val="Section"/>
        <w:widowControl/>
        <w:tabs>
          <w:tab w:val="left" w:pos="1985"/>
          <w:tab w:val="right" w:pos="8222"/>
        </w:tabs>
        <w:autoSpaceDE w:val="0"/>
        <w:autoSpaceDN w:val="0"/>
        <w:adjustRightInd w:val="0"/>
        <w:spacing w:after="0" w:line="240" w:lineRule="auto"/>
        <w:contextualSpacing/>
        <w:jc w:val="left"/>
        <w:rPr>
          <w:rStyle w:val="OdsekzoznamuChar"/>
          <w:rFonts w:cs="Arial"/>
          <w:b w:val="0"/>
          <w:sz w:val="20"/>
          <w:lang w:val="sk-SK"/>
        </w:rPr>
      </w:pPr>
      <w:r w:rsidRPr="0095273D">
        <w:rPr>
          <w:rFonts w:cs="Arial"/>
          <w:caps/>
          <w:sz w:val="20"/>
          <w:lang w:val="sk-SK"/>
        </w:rPr>
        <w:t xml:space="preserve">ČASŤ 2 </w:t>
      </w:r>
      <w:r w:rsidRPr="0095273D">
        <w:rPr>
          <w:rFonts w:cs="Arial"/>
          <w:caps/>
          <w:sz w:val="20"/>
          <w:lang w:val="sk-SK"/>
        </w:rPr>
        <w:tab/>
      </w:r>
      <w:r w:rsidR="00B15879" w:rsidRPr="0095273D">
        <w:rPr>
          <w:rStyle w:val="OdsekzoznamuChar"/>
          <w:rFonts w:cs="Arial"/>
          <w:b w:val="0"/>
          <w:sz w:val="20"/>
          <w:lang w:val="sk-SK"/>
        </w:rPr>
        <w:t>F</w:t>
      </w:r>
      <w:r w:rsidR="00821FB0">
        <w:rPr>
          <w:rStyle w:val="OdsekzoznamuChar"/>
          <w:rFonts w:cs="Arial"/>
          <w:b w:val="0"/>
          <w:sz w:val="20"/>
          <w:lang w:val="sk-SK"/>
        </w:rPr>
        <w:t>ORMULÁR PLATIEB</w:t>
      </w:r>
    </w:p>
    <w:p w14:paraId="2BEB4992" w14:textId="77777777" w:rsidR="00794DE5" w:rsidRPr="0095273D" w:rsidRDefault="00794DE5" w:rsidP="0095273D">
      <w:pPr>
        <w:tabs>
          <w:tab w:val="left" w:pos="1985"/>
          <w:tab w:val="left" w:pos="2880"/>
        </w:tabs>
        <w:spacing w:after="0" w:line="240" w:lineRule="auto"/>
        <w:contextualSpacing/>
        <w:rPr>
          <w:rFonts w:ascii="Arial" w:hAnsi="Arial" w:cs="Arial"/>
          <w:color w:val="FF0000"/>
          <w:sz w:val="20"/>
          <w:szCs w:val="20"/>
        </w:rPr>
      </w:pPr>
    </w:p>
    <w:p w14:paraId="7C721E32"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5</w:t>
      </w:r>
      <w:r w:rsidRPr="0095273D">
        <w:rPr>
          <w:rFonts w:ascii="Arial" w:hAnsi="Arial" w:cs="Arial"/>
          <w:b/>
          <w:bCs/>
          <w:caps/>
          <w:sz w:val="20"/>
          <w:szCs w:val="20"/>
        </w:rPr>
        <w:tab/>
        <w:t xml:space="preserve">DOKUMENTÁCIA POSKYTNUTÁ OBJEDNÁVATEĽOM </w:t>
      </w:r>
    </w:p>
    <w:p w14:paraId="0D133FAC" w14:textId="2BAC1878" w:rsidR="001A278B" w:rsidRPr="001A278B" w:rsidRDefault="001A278B" w:rsidP="001C385F">
      <w:pPr>
        <w:spacing w:after="0" w:line="240" w:lineRule="auto"/>
        <w:ind w:left="1985"/>
        <w:jc w:val="both"/>
        <w:rPr>
          <w:rFonts w:ascii="Arial" w:eastAsia="Times New Roman" w:hAnsi="Arial" w:cs="Arial"/>
          <w:sz w:val="20"/>
          <w:szCs w:val="20"/>
        </w:rPr>
      </w:pPr>
      <w:r w:rsidRPr="001A278B">
        <w:rPr>
          <w:rFonts w:ascii="Arial" w:eastAsia="Times New Roman" w:hAnsi="Arial" w:cs="Arial"/>
          <w:sz w:val="20"/>
          <w:szCs w:val="20"/>
        </w:rPr>
        <w:t xml:space="preserve">Tieto súbory je potrebné ako </w:t>
      </w:r>
      <w:proofErr w:type="spellStart"/>
      <w:r w:rsidRPr="001A278B">
        <w:rPr>
          <w:rFonts w:ascii="Arial" w:eastAsia="Times New Roman" w:hAnsi="Arial" w:cs="Arial"/>
          <w:sz w:val="20"/>
          <w:szCs w:val="20"/>
        </w:rPr>
        <w:t>zazipované</w:t>
      </w:r>
      <w:proofErr w:type="spellEnd"/>
      <w:r w:rsidRPr="001A278B">
        <w:rPr>
          <w:rFonts w:ascii="Arial" w:eastAsia="Times New Roman" w:hAnsi="Arial" w:cs="Arial"/>
          <w:sz w:val="20"/>
          <w:szCs w:val="20"/>
        </w:rPr>
        <w:t xml:space="preserve"> súbory rozbaľovať spolu naraz</w:t>
      </w:r>
    </w:p>
    <w:p w14:paraId="40FD568B" w14:textId="77777777" w:rsidR="00794DE5" w:rsidRPr="0095273D" w:rsidRDefault="00794DE5" w:rsidP="0095273D">
      <w:pPr>
        <w:spacing w:after="0" w:line="240" w:lineRule="auto"/>
        <w:contextualSpacing/>
        <w:rPr>
          <w:rFonts w:ascii="Arial" w:hAnsi="Arial" w:cs="Arial"/>
          <w:smallCaps/>
          <w:sz w:val="20"/>
          <w:szCs w:val="20"/>
        </w:rPr>
      </w:pPr>
    </w:p>
    <w:p w14:paraId="51EDE3CB" w14:textId="77777777" w:rsidR="00794DE5" w:rsidRPr="0095273D" w:rsidRDefault="00794DE5" w:rsidP="0095273D">
      <w:pPr>
        <w:spacing w:after="0" w:line="240" w:lineRule="auto"/>
        <w:contextualSpacing/>
        <w:rPr>
          <w:rFonts w:ascii="Arial" w:hAnsi="Arial" w:cs="Arial"/>
          <w:smallCaps/>
          <w:sz w:val="20"/>
          <w:szCs w:val="20"/>
        </w:rPr>
      </w:pPr>
    </w:p>
    <w:p w14:paraId="2E48BFA9" w14:textId="77777777" w:rsidR="00794DE5" w:rsidRPr="0095273D" w:rsidRDefault="00794DE5" w:rsidP="0095273D">
      <w:pPr>
        <w:spacing w:after="0" w:line="240" w:lineRule="auto"/>
        <w:contextualSpacing/>
        <w:rPr>
          <w:rFonts w:ascii="Arial" w:hAnsi="Arial" w:cs="Arial"/>
          <w:smallCaps/>
          <w:sz w:val="20"/>
          <w:szCs w:val="20"/>
        </w:rPr>
      </w:pPr>
    </w:p>
    <w:p w14:paraId="37ED72DD" w14:textId="77777777" w:rsidR="00794DE5" w:rsidRPr="0095273D" w:rsidRDefault="00794DE5" w:rsidP="0095273D">
      <w:pPr>
        <w:spacing w:after="0" w:line="240" w:lineRule="auto"/>
        <w:contextualSpacing/>
        <w:rPr>
          <w:rFonts w:ascii="Arial" w:hAnsi="Arial" w:cs="Arial"/>
          <w:smallCaps/>
          <w:sz w:val="20"/>
          <w:szCs w:val="20"/>
        </w:rPr>
      </w:pPr>
    </w:p>
    <w:p w14:paraId="2B5C522B" w14:textId="77777777" w:rsidR="00794DE5" w:rsidRPr="0095273D" w:rsidRDefault="00794DE5" w:rsidP="0095273D">
      <w:pPr>
        <w:spacing w:after="0" w:line="240" w:lineRule="auto"/>
        <w:contextualSpacing/>
        <w:jc w:val="center"/>
        <w:rPr>
          <w:rFonts w:ascii="Arial" w:hAnsi="Arial" w:cs="Arial"/>
          <w:smallCaps/>
          <w:sz w:val="20"/>
          <w:szCs w:val="20"/>
        </w:rPr>
      </w:pPr>
    </w:p>
    <w:p w14:paraId="0FC8F2D9" w14:textId="77777777" w:rsidR="00794DE5" w:rsidRPr="0095273D" w:rsidRDefault="00794DE5" w:rsidP="0095273D">
      <w:pPr>
        <w:spacing w:after="0" w:line="240" w:lineRule="auto"/>
        <w:contextualSpacing/>
        <w:jc w:val="center"/>
        <w:rPr>
          <w:rFonts w:ascii="Arial" w:hAnsi="Arial" w:cs="Arial"/>
          <w:smallCaps/>
          <w:sz w:val="20"/>
          <w:szCs w:val="20"/>
        </w:rPr>
      </w:pPr>
    </w:p>
    <w:p w14:paraId="2B191D4A" w14:textId="77777777" w:rsidR="00794DE5" w:rsidRPr="0095273D" w:rsidRDefault="00794DE5" w:rsidP="0095273D">
      <w:pPr>
        <w:spacing w:after="0" w:line="240" w:lineRule="auto"/>
        <w:contextualSpacing/>
        <w:jc w:val="center"/>
        <w:rPr>
          <w:rFonts w:ascii="Arial" w:hAnsi="Arial" w:cs="Arial"/>
          <w:smallCaps/>
          <w:sz w:val="20"/>
          <w:szCs w:val="20"/>
        </w:rPr>
      </w:pPr>
    </w:p>
    <w:p w14:paraId="7D856B08" w14:textId="77777777" w:rsidR="00794DE5" w:rsidRPr="0095273D" w:rsidRDefault="00794DE5" w:rsidP="0095273D">
      <w:pPr>
        <w:spacing w:after="0" w:line="240" w:lineRule="auto"/>
        <w:contextualSpacing/>
        <w:jc w:val="center"/>
        <w:rPr>
          <w:rFonts w:ascii="Arial" w:hAnsi="Arial" w:cs="Arial"/>
          <w:b/>
          <w:caps/>
          <w:sz w:val="20"/>
          <w:szCs w:val="20"/>
          <w:lang w:eastAsia="en-US"/>
        </w:rPr>
      </w:pPr>
    </w:p>
    <w:p w14:paraId="0268193B" w14:textId="77777777" w:rsidR="00794DE5" w:rsidRPr="0095273D" w:rsidRDefault="00794DE5" w:rsidP="0095273D">
      <w:pPr>
        <w:spacing w:after="0" w:line="240" w:lineRule="auto"/>
        <w:contextualSpacing/>
        <w:jc w:val="center"/>
        <w:rPr>
          <w:rFonts w:ascii="Arial" w:hAnsi="Arial" w:cs="Arial"/>
          <w:b/>
          <w:caps/>
          <w:sz w:val="20"/>
          <w:szCs w:val="20"/>
          <w:lang w:eastAsia="en-US"/>
        </w:rPr>
      </w:pPr>
    </w:p>
    <w:p w14:paraId="6E9CA1B5"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9F47C38"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34E2446"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7D2402F"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7F5321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48FF6E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2008FA8"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A93E44A"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46A9D6EF"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7CA75674"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3AAC92D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98AB8FF"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9E7D585"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3DF722B6"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4CFB8053"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776D2A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547D57F1"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7A3A69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0C3BF516"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8E8341D"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F243C24"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1C23F15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9EF7725" w14:textId="77777777"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Zväzok 1</w:t>
      </w:r>
    </w:p>
    <w:p w14:paraId="62BA91AB" w14:textId="77777777" w:rsidR="00F54B14" w:rsidRPr="0095273D" w:rsidRDefault="00F54B14" w:rsidP="0095273D">
      <w:pPr>
        <w:spacing w:after="0" w:line="240" w:lineRule="auto"/>
        <w:contextualSpacing/>
        <w:jc w:val="center"/>
        <w:rPr>
          <w:rFonts w:ascii="Arial" w:hAnsi="Arial" w:cs="Arial"/>
          <w:b/>
          <w:caps/>
          <w:sz w:val="24"/>
          <w:szCs w:val="24"/>
          <w:lang w:eastAsia="en-US"/>
        </w:rPr>
      </w:pPr>
    </w:p>
    <w:p w14:paraId="2A73350C" w14:textId="77777777"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 xml:space="preserve">Pokyny pre </w:t>
      </w:r>
    </w:p>
    <w:p w14:paraId="20C6E4BA" w14:textId="5CCB5B46"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Záujemcov/uchádzačov</w:t>
      </w:r>
    </w:p>
    <w:p w14:paraId="09418578"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4"/>
          <w:szCs w:val="24"/>
        </w:rPr>
      </w:pPr>
    </w:p>
    <w:p w14:paraId="31AA1487" w14:textId="7F793C85" w:rsidR="00794DE5" w:rsidRDefault="00794DE5" w:rsidP="0095273D">
      <w:pPr>
        <w:tabs>
          <w:tab w:val="right" w:leader="underscore" w:pos="9540"/>
        </w:tabs>
        <w:spacing w:after="0" w:line="240" w:lineRule="auto"/>
        <w:contextualSpacing/>
        <w:jc w:val="right"/>
        <w:rPr>
          <w:rFonts w:ascii="Arial" w:hAnsi="Arial" w:cs="Arial"/>
          <w:smallCaps/>
          <w:sz w:val="24"/>
          <w:szCs w:val="24"/>
        </w:rPr>
      </w:pPr>
    </w:p>
    <w:p w14:paraId="6913B56C" w14:textId="77777777" w:rsidR="00DB67AF" w:rsidRPr="0095273D" w:rsidRDefault="00DB67AF" w:rsidP="0095273D">
      <w:pPr>
        <w:tabs>
          <w:tab w:val="right" w:leader="underscore" w:pos="9540"/>
        </w:tabs>
        <w:spacing w:after="0" w:line="240" w:lineRule="auto"/>
        <w:contextualSpacing/>
        <w:jc w:val="right"/>
        <w:rPr>
          <w:rFonts w:ascii="Arial" w:hAnsi="Arial" w:cs="Arial"/>
          <w:smallCaps/>
          <w:sz w:val="24"/>
          <w:szCs w:val="24"/>
        </w:rPr>
      </w:pPr>
    </w:p>
    <w:p w14:paraId="64E240E7"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6E0D128"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09C4D350"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EEB4721"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03149722"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47F6942C"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99F24E4"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4957258E"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2F48938D"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0E514F55" w14:textId="77777777" w:rsidR="006C6EB1" w:rsidRPr="0095273D" w:rsidRDefault="006C6EB1" w:rsidP="0095273D">
      <w:pPr>
        <w:tabs>
          <w:tab w:val="right" w:leader="underscore" w:pos="9540"/>
        </w:tabs>
        <w:spacing w:after="0" w:line="240" w:lineRule="auto"/>
        <w:contextualSpacing/>
        <w:jc w:val="right"/>
        <w:rPr>
          <w:rFonts w:ascii="Arial" w:hAnsi="Arial" w:cs="Arial"/>
          <w:smallCaps/>
          <w:sz w:val="20"/>
          <w:szCs w:val="20"/>
        </w:rPr>
      </w:pPr>
    </w:p>
    <w:p w14:paraId="605D31D0"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724CF2C5"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0D0A5339"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60277BA9"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65BFE6F2"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5CEB8D86" w14:textId="77777777" w:rsidR="006C6EB1" w:rsidRPr="0095273D" w:rsidRDefault="006C6EB1" w:rsidP="0095273D">
      <w:pPr>
        <w:tabs>
          <w:tab w:val="right" w:leader="underscore" w:pos="9540"/>
        </w:tabs>
        <w:spacing w:after="0" w:line="240" w:lineRule="auto"/>
        <w:contextualSpacing/>
        <w:jc w:val="right"/>
        <w:rPr>
          <w:rFonts w:ascii="Arial" w:hAnsi="Arial" w:cs="Arial"/>
          <w:smallCaps/>
          <w:sz w:val="20"/>
          <w:szCs w:val="20"/>
        </w:rPr>
      </w:pPr>
    </w:p>
    <w:p w14:paraId="53A1280B"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688A0A15" w14:textId="3423DADC" w:rsidR="007B3111" w:rsidRDefault="007B3111" w:rsidP="0095273D">
      <w:pPr>
        <w:tabs>
          <w:tab w:val="right" w:leader="underscore" w:pos="9540"/>
        </w:tabs>
        <w:spacing w:after="0" w:line="240" w:lineRule="auto"/>
        <w:contextualSpacing/>
        <w:jc w:val="right"/>
        <w:rPr>
          <w:rFonts w:ascii="Arial" w:hAnsi="Arial" w:cs="Arial"/>
          <w:smallCaps/>
          <w:sz w:val="20"/>
          <w:szCs w:val="20"/>
        </w:rPr>
      </w:pPr>
    </w:p>
    <w:p w14:paraId="5E8FEF9B" w14:textId="77777777" w:rsidR="00DB67AF" w:rsidRPr="0095273D" w:rsidRDefault="00DB67AF" w:rsidP="0095273D">
      <w:pPr>
        <w:tabs>
          <w:tab w:val="right" w:leader="underscore" w:pos="9540"/>
        </w:tabs>
        <w:spacing w:after="0" w:line="240" w:lineRule="auto"/>
        <w:contextualSpacing/>
        <w:jc w:val="right"/>
        <w:rPr>
          <w:rFonts w:ascii="Arial" w:hAnsi="Arial" w:cs="Arial"/>
          <w:smallCaps/>
          <w:sz w:val="20"/>
          <w:szCs w:val="20"/>
        </w:rPr>
      </w:pPr>
    </w:p>
    <w:p w14:paraId="12B1AA8A" w14:textId="77777777" w:rsidR="00794DE5" w:rsidRPr="0095273D" w:rsidRDefault="00794DE5" w:rsidP="0095273D">
      <w:pPr>
        <w:pStyle w:val="Nadpis5"/>
        <w:spacing w:before="0" w:line="240" w:lineRule="auto"/>
        <w:contextualSpacing/>
        <w:jc w:val="both"/>
        <w:rPr>
          <w:rFonts w:ascii="Arial" w:hAnsi="Arial" w:cs="Arial"/>
          <w:b/>
          <w:i w:val="0"/>
          <w:sz w:val="20"/>
          <w:szCs w:val="20"/>
        </w:rPr>
      </w:pPr>
      <w:r w:rsidRPr="0095273D">
        <w:rPr>
          <w:rFonts w:ascii="Arial" w:hAnsi="Arial" w:cs="Arial"/>
          <w:b/>
          <w:i w:val="0"/>
          <w:sz w:val="20"/>
          <w:szCs w:val="20"/>
        </w:rPr>
        <w:t xml:space="preserve">OBSAH: </w:t>
      </w:r>
    </w:p>
    <w:p w14:paraId="44E81A9E" w14:textId="77777777" w:rsidR="00794DE5" w:rsidRPr="0095273D" w:rsidRDefault="00794DE5" w:rsidP="0095273D">
      <w:pPr>
        <w:tabs>
          <w:tab w:val="left" w:pos="1260"/>
        </w:tabs>
        <w:spacing w:after="0" w:line="240" w:lineRule="auto"/>
        <w:contextualSpacing/>
        <w:jc w:val="both"/>
        <w:rPr>
          <w:rFonts w:ascii="Arial" w:eastAsia="Arial Unicode MS" w:hAnsi="Arial" w:cs="Arial"/>
          <w:sz w:val="20"/>
          <w:szCs w:val="20"/>
        </w:rPr>
      </w:pPr>
    </w:p>
    <w:p w14:paraId="1751F8DE" w14:textId="77777777" w:rsidR="00794DE5" w:rsidRPr="0095273D" w:rsidRDefault="00794DE5" w:rsidP="0095273D">
      <w:pPr>
        <w:tabs>
          <w:tab w:val="left" w:pos="540"/>
          <w:tab w:val="left" w:pos="1701"/>
        </w:tabs>
        <w:spacing w:after="0" w:line="240" w:lineRule="auto"/>
        <w:contextualSpacing/>
        <w:jc w:val="both"/>
        <w:rPr>
          <w:rFonts w:ascii="Arial" w:hAnsi="Arial" w:cs="Arial"/>
          <w:b/>
          <w:bCs/>
          <w:smallCaps/>
          <w:sz w:val="20"/>
          <w:szCs w:val="20"/>
        </w:rPr>
      </w:pPr>
      <w:r w:rsidRPr="0095273D">
        <w:rPr>
          <w:rFonts w:ascii="Arial" w:hAnsi="Arial" w:cs="Arial"/>
          <w:b/>
          <w:bCs/>
          <w:sz w:val="20"/>
          <w:szCs w:val="20"/>
        </w:rPr>
        <w:t>ČASŤ A</w:t>
      </w:r>
      <w:r w:rsidR="007B3111" w:rsidRPr="0095273D">
        <w:rPr>
          <w:rFonts w:ascii="Arial" w:hAnsi="Arial" w:cs="Arial"/>
          <w:b/>
          <w:bCs/>
          <w:sz w:val="20"/>
          <w:szCs w:val="20"/>
        </w:rPr>
        <w:t>.</w:t>
      </w:r>
      <w:r w:rsidRPr="0095273D">
        <w:rPr>
          <w:rFonts w:ascii="Arial" w:hAnsi="Arial" w:cs="Arial"/>
          <w:b/>
          <w:bCs/>
          <w:sz w:val="20"/>
          <w:szCs w:val="20"/>
        </w:rPr>
        <w:t>1</w:t>
      </w:r>
      <w:r w:rsidR="007B3111" w:rsidRPr="0095273D">
        <w:rPr>
          <w:rFonts w:ascii="Arial" w:hAnsi="Arial" w:cs="Arial"/>
          <w:b/>
          <w:bCs/>
          <w:sz w:val="20"/>
          <w:szCs w:val="20"/>
        </w:rPr>
        <w:tab/>
      </w:r>
      <w:r w:rsidR="007B3111" w:rsidRPr="0095273D">
        <w:rPr>
          <w:rFonts w:ascii="Arial" w:hAnsi="Arial" w:cs="Arial"/>
          <w:b/>
          <w:bCs/>
          <w:sz w:val="20"/>
          <w:szCs w:val="20"/>
        </w:rPr>
        <w:tab/>
        <w:t>POKYNY PRE ZÁUJEMCOV / UCHÁDZAČOV</w:t>
      </w:r>
    </w:p>
    <w:p w14:paraId="3EC50B7B" w14:textId="77777777" w:rsidR="00794DE5" w:rsidRPr="0095273D" w:rsidRDefault="00794DE5" w:rsidP="0095273D">
      <w:pPr>
        <w:tabs>
          <w:tab w:val="left" w:pos="1701"/>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 xml:space="preserve">Časť I. </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Všeobecné informácie</w:t>
      </w:r>
    </w:p>
    <w:p w14:paraId="28563551"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Komunikácia a vysvetľovanie</w:t>
      </w:r>
    </w:p>
    <w:p w14:paraId="0E4830C8" w14:textId="77777777" w:rsidR="00794DE5" w:rsidRPr="0095273D" w:rsidRDefault="00794DE5" w:rsidP="0095273D">
      <w:pPr>
        <w:tabs>
          <w:tab w:val="num" w:pos="576"/>
          <w:tab w:val="left" w:pos="1701"/>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Príprava ponuky</w:t>
      </w:r>
    </w:p>
    <w:p w14:paraId="02841FA8"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IV.</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Predkladanie ponúk</w:t>
      </w:r>
    </w:p>
    <w:p w14:paraId="21BF2FF2"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Otváranie a vyhodnotenie ponúk</w:t>
      </w:r>
    </w:p>
    <w:p w14:paraId="3E9F2E6F"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 xml:space="preserve">Dôvernosť a etika vo verejnom obstarávaní </w:t>
      </w:r>
    </w:p>
    <w:p w14:paraId="7BC528CB"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Prijatie ponuky a uza</w:t>
      </w:r>
      <w:r w:rsidR="00DD1186" w:rsidRPr="0095273D">
        <w:rPr>
          <w:rFonts w:ascii="Arial" w:hAnsi="Arial" w:cs="Arial"/>
          <w:sz w:val="20"/>
          <w:szCs w:val="20"/>
        </w:rPr>
        <w:t>vretie</w:t>
      </w:r>
      <w:r w:rsidRPr="0095273D">
        <w:rPr>
          <w:rFonts w:ascii="Arial" w:hAnsi="Arial" w:cs="Arial"/>
          <w:sz w:val="20"/>
          <w:szCs w:val="20"/>
        </w:rPr>
        <w:t xml:space="preserve"> </w:t>
      </w:r>
      <w:r w:rsidR="007B3111" w:rsidRPr="0095273D">
        <w:rPr>
          <w:rFonts w:ascii="Arial" w:hAnsi="Arial" w:cs="Arial"/>
          <w:sz w:val="20"/>
          <w:szCs w:val="20"/>
        </w:rPr>
        <w:t>Z</w:t>
      </w:r>
      <w:r w:rsidRPr="0095273D">
        <w:rPr>
          <w:rFonts w:ascii="Arial" w:hAnsi="Arial" w:cs="Arial"/>
          <w:sz w:val="20"/>
          <w:szCs w:val="20"/>
        </w:rPr>
        <w:t>mluvy</w:t>
      </w:r>
      <w:r w:rsidR="007B3111" w:rsidRPr="0095273D">
        <w:rPr>
          <w:rFonts w:ascii="Arial" w:hAnsi="Arial" w:cs="Arial"/>
          <w:sz w:val="20"/>
          <w:szCs w:val="20"/>
        </w:rPr>
        <w:t xml:space="preserve"> o Dielo</w:t>
      </w:r>
    </w:p>
    <w:p w14:paraId="55BAF718"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Záverečné ustanovenia</w:t>
      </w:r>
    </w:p>
    <w:p w14:paraId="00A63D99" w14:textId="77777777" w:rsidR="007B3111" w:rsidRPr="0095273D" w:rsidRDefault="007B3111"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p>
    <w:p w14:paraId="0495BCF3" w14:textId="77777777" w:rsidR="007B3111" w:rsidRPr="0095273D" w:rsidRDefault="007B3111" w:rsidP="0095273D">
      <w:pPr>
        <w:tabs>
          <w:tab w:val="left" w:pos="540"/>
          <w:tab w:val="left" w:pos="1701"/>
        </w:tabs>
        <w:spacing w:after="0" w:line="240" w:lineRule="auto"/>
        <w:ind w:left="1701" w:right="-172" w:hanging="1701"/>
        <w:contextualSpacing/>
        <w:jc w:val="both"/>
        <w:rPr>
          <w:rFonts w:ascii="Arial" w:eastAsia="Times New Roman" w:hAnsi="Arial" w:cs="Arial"/>
          <w:b/>
          <w:bCs/>
          <w:smallCaps/>
          <w:sz w:val="20"/>
          <w:szCs w:val="20"/>
        </w:rPr>
      </w:pPr>
      <w:r w:rsidRPr="0095273D">
        <w:rPr>
          <w:rFonts w:ascii="Arial" w:eastAsia="Times New Roman" w:hAnsi="Arial" w:cs="Arial"/>
          <w:b/>
          <w:bCs/>
          <w:smallCaps/>
          <w:sz w:val="20"/>
          <w:szCs w:val="20"/>
        </w:rPr>
        <w:t>ČASŤ A.2</w:t>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KRITÉRI</w:t>
      </w:r>
      <w:r w:rsidR="006C6EB1" w:rsidRPr="0095273D">
        <w:rPr>
          <w:rFonts w:ascii="Arial" w:eastAsia="Times New Roman" w:hAnsi="Arial" w:cs="Arial"/>
          <w:b/>
          <w:bCs/>
          <w:sz w:val="20"/>
          <w:szCs w:val="20"/>
        </w:rPr>
        <w:t>Á</w:t>
      </w:r>
      <w:r w:rsidRPr="0095273D">
        <w:rPr>
          <w:rFonts w:ascii="Arial" w:eastAsia="Times New Roman" w:hAnsi="Arial" w:cs="Arial"/>
          <w:b/>
          <w:bCs/>
          <w:sz w:val="20"/>
          <w:szCs w:val="20"/>
        </w:rPr>
        <w:t xml:space="preserve"> NA VYHODNOTENIE PONÚK A PRAVIDLÁ </w:t>
      </w:r>
      <w:r w:rsidR="006C6EB1" w:rsidRPr="0095273D">
        <w:rPr>
          <w:rFonts w:ascii="Arial" w:eastAsia="Times New Roman" w:hAnsi="Arial" w:cs="Arial"/>
          <w:b/>
          <w:bCs/>
          <w:sz w:val="20"/>
          <w:szCs w:val="20"/>
        </w:rPr>
        <w:t>ICH</w:t>
      </w:r>
      <w:r w:rsidRPr="0095273D">
        <w:rPr>
          <w:rFonts w:ascii="Arial" w:eastAsia="Times New Roman" w:hAnsi="Arial" w:cs="Arial"/>
          <w:b/>
          <w:bCs/>
          <w:sz w:val="20"/>
          <w:szCs w:val="20"/>
        </w:rPr>
        <w:t xml:space="preserve"> UPLATNENIA</w:t>
      </w:r>
    </w:p>
    <w:p w14:paraId="7F7E69C0" w14:textId="77777777" w:rsidR="007B3111" w:rsidRPr="0095273D" w:rsidRDefault="007B3111" w:rsidP="0095273D">
      <w:pPr>
        <w:tabs>
          <w:tab w:val="left" w:pos="540"/>
          <w:tab w:val="left" w:pos="1701"/>
        </w:tabs>
        <w:spacing w:after="0" w:line="240" w:lineRule="auto"/>
        <w:contextualSpacing/>
        <w:jc w:val="both"/>
        <w:rPr>
          <w:rFonts w:ascii="Arial" w:eastAsia="Times New Roman" w:hAnsi="Arial" w:cs="Arial"/>
          <w:b/>
          <w:bCs/>
          <w:smallCaps/>
          <w:sz w:val="20"/>
          <w:szCs w:val="20"/>
        </w:rPr>
      </w:pPr>
    </w:p>
    <w:p w14:paraId="2FABEE49" w14:textId="77777777" w:rsidR="007B3111" w:rsidRPr="0095273D" w:rsidRDefault="007B3111"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 xml:space="preserve">ČASŤ A.3  </w:t>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NÁVRH NA PLNENIE KRITÉRIA</w:t>
      </w:r>
    </w:p>
    <w:p w14:paraId="71E12096" w14:textId="77777777" w:rsidR="00CE75A3" w:rsidRPr="0095273D" w:rsidRDefault="00CE75A3" w:rsidP="0095273D">
      <w:pPr>
        <w:tabs>
          <w:tab w:val="left" w:pos="540"/>
          <w:tab w:val="left" w:pos="1701"/>
        </w:tabs>
        <w:spacing w:after="0" w:line="240" w:lineRule="auto"/>
        <w:ind w:left="1134" w:hanging="1134"/>
        <w:contextualSpacing/>
        <w:jc w:val="both"/>
        <w:rPr>
          <w:rFonts w:ascii="Arial" w:eastAsia="Times New Roman" w:hAnsi="Arial" w:cs="Arial"/>
          <w:b/>
          <w:bCs/>
          <w:smallCaps/>
          <w:sz w:val="20"/>
          <w:szCs w:val="20"/>
        </w:rPr>
      </w:pPr>
    </w:p>
    <w:p w14:paraId="059DE260" w14:textId="77777777" w:rsidR="003F7A5E" w:rsidRPr="0095273D" w:rsidRDefault="003F7A5E" w:rsidP="0095273D">
      <w:pPr>
        <w:tabs>
          <w:tab w:val="left" w:pos="1701"/>
          <w:tab w:val="right" w:leader="underscore" w:pos="9540"/>
        </w:tabs>
        <w:spacing w:after="0" w:line="240" w:lineRule="auto"/>
        <w:contextualSpacing/>
        <w:jc w:val="center"/>
        <w:rPr>
          <w:rFonts w:ascii="Arial" w:eastAsia="Times New Roman" w:hAnsi="Arial" w:cs="Arial"/>
          <w:smallCaps/>
          <w:noProof/>
          <w:sz w:val="20"/>
          <w:szCs w:val="20"/>
        </w:rPr>
      </w:pPr>
    </w:p>
    <w:p w14:paraId="6F50472A" w14:textId="25246C68" w:rsidR="00794DE5" w:rsidRPr="0095273D" w:rsidRDefault="00794DE5" w:rsidP="0095273D">
      <w:pPr>
        <w:tabs>
          <w:tab w:val="right" w:leader="underscore" w:pos="9540"/>
        </w:tabs>
        <w:spacing w:after="0" w:line="240" w:lineRule="auto"/>
        <w:contextualSpacing/>
        <w:jc w:val="center"/>
        <w:rPr>
          <w:rFonts w:ascii="Arial" w:hAnsi="Arial" w:cs="Arial"/>
          <w:b/>
          <w:caps/>
          <w:color w:val="000000"/>
          <w:sz w:val="20"/>
          <w:szCs w:val="20"/>
        </w:rPr>
      </w:pPr>
      <w:r w:rsidRPr="0095273D">
        <w:rPr>
          <w:rFonts w:ascii="Arial" w:hAnsi="Arial" w:cs="Arial"/>
          <w:b/>
          <w:caps/>
          <w:color w:val="000000"/>
          <w:sz w:val="20"/>
          <w:szCs w:val="20"/>
        </w:rPr>
        <w:t>ČasŤ A</w:t>
      </w:r>
      <w:r w:rsidR="007B3111" w:rsidRPr="0095273D">
        <w:rPr>
          <w:rFonts w:ascii="Arial" w:hAnsi="Arial" w:cs="Arial"/>
          <w:b/>
          <w:caps/>
          <w:color w:val="000000"/>
          <w:sz w:val="20"/>
          <w:szCs w:val="20"/>
        </w:rPr>
        <w:t>.</w:t>
      </w:r>
      <w:r w:rsidRPr="0095273D">
        <w:rPr>
          <w:rFonts w:ascii="Arial" w:hAnsi="Arial" w:cs="Arial"/>
          <w:b/>
          <w:caps/>
          <w:color w:val="000000"/>
          <w:sz w:val="20"/>
          <w:szCs w:val="20"/>
        </w:rPr>
        <w:t>1 POKYNY PRE</w:t>
      </w:r>
      <w:r w:rsidR="00D26F46" w:rsidRPr="0095273D">
        <w:rPr>
          <w:rFonts w:ascii="Arial" w:hAnsi="Arial" w:cs="Arial"/>
          <w:b/>
          <w:caps/>
          <w:color w:val="000000"/>
          <w:sz w:val="20"/>
          <w:szCs w:val="20"/>
        </w:rPr>
        <w:t xml:space="preserve"> ZÁUJEMCOV/</w:t>
      </w:r>
      <w:r w:rsidRPr="0095273D">
        <w:rPr>
          <w:rFonts w:ascii="Arial" w:hAnsi="Arial" w:cs="Arial"/>
          <w:b/>
          <w:caps/>
          <w:color w:val="000000"/>
          <w:sz w:val="20"/>
          <w:szCs w:val="20"/>
        </w:rPr>
        <w:t>UCHÁDZAČOV</w:t>
      </w:r>
    </w:p>
    <w:p w14:paraId="75C6FD22" w14:textId="77777777" w:rsidR="00794DE5" w:rsidRPr="0095273D" w:rsidRDefault="00794DE5" w:rsidP="0095273D">
      <w:pPr>
        <w:spacing w:after="0" w:line="240" w:lineRule="auto"/>
        <w:contextualSpacing/>
        <w:rPr>
          <w:rFonts w:ascii="Arial" w:hAnsi="Arial" w:cs="Arial"/>
          <w:sz w:val="20"/>
          <w:szCs w:val="20"/>
        </w:rPr>
      </w:pPr>
    </w:p>
    <w:p w14:paraId="6DE9EA5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w:t>
      </w:r>
    </w:p>
    <w:p w14:paraId="41CF5E6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Všeobecné informácie</w:t>
      </w:r>
    </w:p>
    <w:p w14:paraId="4B66413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w:t>
      </w:r>
      <w:r w:rsidRPr="0095273D">
        <w:rPr>
          <w:rFonts w:ascii="Arial" w:hAnsi="Arial" w:cs="Arial"/>
          <w:sz w:val="20"/>
          <w:szCs w:val="20"/>
        </w:rPr>
        <w:tab/>
        <w:t>Identifikácia verejného obstarávateľa</w:t>
      </w:r>
    </w:p>
    <w:p w14:paraId="2CE05E4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Pr="0095273D">
        <w:rPr>
          <w:rFonts w:ascii="Arial" w:hAnsi="Arial" w:cs="Arial"/>
          <w:sz w:val="20"/>
          <w:szCs w:val="20"/>
        </w:rPr>
        <w:tab/>
        <w:t>Druh zákazky a postup vo verejnom obstarávaní</w:t>
      </w:r>
    </w:p>
    <w:p w14:paraId="368DA35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w:t>
      </w:r>
      <w:r w:rsidRPr="0095273D">
        <w:rPr>
          <w:rFonts w:ascii="Arial" w:hAnsi="Arial" w:cs="Arial"/>
          <w:sz w:val="20"/>
          <w:szCs w:val="20"/>
        </w:rPr>
        <w:tab/>
        <w:t>Predmet zákazky</w:t>
      </w:r>
    </w:p>
    <w:p w14:paraId="72BFD00A"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4.</w:t>
      </w:r>
      <w:r w:rsidRPr="0095273D">
        <w:rPr>
          <w:rFonts w:ascii="Arial" w:hAnsi="Arial" w:cs="Arial"/>
          <w:sz w:val="20"/>
          <w:szCs w:val="20"/>
        </w:rPr>
        <w:tab/>
        <w:t>Rozdelenie predmetu zákazky</w:t>
      </w:r>
    </w:p>
    <w:p w14:paraId="439CF98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5.</w:t>
      </w:r>
      <w:r w:rsidRPr="0095273D">
        <w:rPr>
          <w:rFonts w:ascii="Arial" w:hAnsi="Arial" w:cs="Arial"/>
          <w:sz w:val="20"/>
          <w:szCs w:val="20"/>
        </w:rPr>
        <w:tab/>
        <w:t>Zdroj finančných prostriedkov</w:t>
      </w:r>
    </w:p>
    <w:p w14:paraId="781CBD0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6.</w:t>
      </w:r>
      <w:r w:rsidRPr="0095273D">
        <w:rPr>
          <w:rFonts w:ascii="Arial" w:hAnsi="Arial" w:cs="Arial"/>
          <w:sz w:val="20"/>
          <w:szCs w:val="20"/>
        </w:rPr>
        <w:tab/>
        <w:t>Typ zmluvy</w:t>
      </w:r>
    </w:p>
    <w:p w14:paraId="018C965B"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7.</w:t>
      </w:r>
      <w:r w:rsidRPr="0095273D">
        <w:rPr>
          <w:rFonts w:ascii="Arial" w:hAnsi="Arial" w:cs="Arial"/>
          <w:sz w:val="20"/>
          <w:szCs w:val="20"/>
        </w:rPr>
        <w:tab/>
        <w:t xml:space="preserve">Miesto a termín </w:t>
      </w:r>
      <w:r w:rsidR="00D26F46" w:rsidRPr="0095273D">
        <w:rPr>
          <w:rFonts w:ascii="Arial" w:hAnsi="Arial" w:cs="Arial"/>
          <w:sz w:val="20"/>
          <w:szCs w:val="20"/>
        </w:rPr>
        <w:t>plnenia predmetu zákazky</w:t>
      </w:r>
    </w:p>
    <w:p w14:paraId="0970C84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8.</w:t>
      </w:r>
      <w:r w:rsidRPr="0095273D">
        <w:rPr>
          <w:rFonts w:ascii="Arial" w:hAnsi="Arial" w:cs="Arial"/>
          <w:sz w:val="20"/>
          <w:szCs w:val="20"/>
        </w:rPr>
        <w:tab/>
        <w:t>Hospodársky subjekt</w:t>
      </w:r>
    </w:p>
    <w:p w14:paraId="46BEF2A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9.</w:t>
      </w:r>
      <w:r w:rsidRPr="0095273D">
        <w:rPr>
          <w:rFonts w:ascii="Arial" w:hAnsi="Arial" w:cs="Arial"/>
          <w:sz w:val="20"/>
          <w:szCs w:val="20"/>
        </w:rPr>
        <w:tab/>
        <w:t>Záujemca</w:t>
      </w:r>
    </w:p>
    <w:p w14:paraId="266FC6E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10.</w:t>
      </w:r>
      <w:r w:rsidRPr="0095273D">
        <w:rPr>
          <w:rFonts w:ascii="Arial" w:hAnsi="Arial" w:cs="Arial"/>
          <w:sz w:val="20"/>
          <w:szCs w:val="20"/>
        </w:rPr>
        <w:tab/>
        <w:t>Uchádzač</w:t>
      </w:r>
    </w:p>
    <w:p w14:paraId="292D453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11.</w:t>
      </w:r>
      <w:r w:rsidRPr="0095273D">
        <w:rPr>
          <w:rFonts w:ascii="Arial" w:hAnsi="Arial" w:cs="Arial"/>
          <w:sz w:val="20"/>
          <w:szCs w:val="20"/>
        </w:rPr>
        <w:tab/>
        <w:t>Variantné riešenie</w:t>
      </w:r>
    </w:p>
    <w:p w14:paraId="48C4E72F"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12.</w:t>
      </w:r>
      <w:r w:rsidRPr="0095273D">
        <w:rPr>
          <w:rFonts w:ascii="Arial" w:hAnsi="Arial" w:cs="Arial"/>
          <w:sz w:val="20"/>
          <w:szCs w:val="20"/>
        </w:rPr>
        <w:tab/>
      </w:r>
      <w:r w:rsidR="00D26F46" w:rsidRPr="0095273D">
        <w:rPr>
          <w:rFonts w:ascii="Arial" w:hAnsi="Arial" w:cs="Arial"/>
          <w:sz w:val="20"/>
          <w:szCs w:val="20"/>
        </w:rPr>
        <w:t>Lehota viazanosti</w:t>
      </w:r>
      <w:r w:rsidRPr="0095273D">
        <w:rPr>
          <w:rFonts w:ascii="Arial" w:hAnsi="Arial" w:cs="Arial"/>
          <w:sz w:val="20"/>
          <w:szCs w:val="20"/>
        </w:rPr>
        <w:t xml:space="preserve"> ponuky</w:t>
      </w:r>
    </w:p>
    <w:p w14:paraId="44E5C34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13.</w:t>
      </w:r>
      <w:r w:rsidRPr="0095273D">
        <w:rPr>
          <w:rFonts w:ascii="Arial" w:hAnsi="Arial" w:cs="Arial"/>
          <w:sz w:val="20"/>
          <w:szCs w:val="20"/>
        </w:rPr>
        <w:tab/>
        <w:t xml:space="preserve">Náklady na </w:t>
      </w:r>
      <w:r w:rsidR="00D26F46" w:rsidRPr="0095273D">
        <w:rPr>
          <w:rFonts w:ascii="Arial" w:hAnsi="Arial" w:cs="Arial"/>
          <w:sz w:val="20"/>
          <w:szCs w:val="20"/>
        </w:rPr>
        <w:t xml:space="preserve">prípravu </w:t>
      </w:r>
      <w:r w:rsidRPr="0095273D">
        <w:rPr>
          <w:rFonts w:ascii="Arial" w:hAnsi="Arial" w:cs="Arial"/>
          <w:sz w:val="20"/>
          <w:szCs w:val="20"/>
        </w:rPr>
        <w:t>ponuk</w:t>
      </w:r>
      <w:r w:rsidR="00D26F46" w:rsidRPr="0095273D">
        <w:rPr>
          <w:rFonts w:ascii="Arial" w:hAnsi="Arial" w:cs="Arial"/>
          <w:sz w:val="20"/>
          <w:szCs w:val="20"/>
        </w:rPr>
        <w:t>y</w:t>
      </w:r>
    </w:p>
    <w:p w14:paraId="3D804B89"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14.</w:t>
      </w:r>
      <w:r w:rsidRPr="0095273D">
        <w:rPr>
          <w:rFonts w:ascii="Arial" w:hAnsi="Arial" w:cs="Arial"/>
          <w:sz w:val="20"/>
          <w:szCs w:val="20"/>
        </w:rPr>
        <w:tab/>
        <w:t>Časový harmonogram</w:t>
      </w:r>
      <w:r w:rsidRPr="0095273D">
        <w:rPr>
          <w:rFonts w:ascii="Arial" w:hAnsi="Arial" w:cs="Arial"/>
          <w:sz w:val="20"/>
          <w:szCs w:val="20"/>
        </w:rPr>
        <w:tab/>
      </w:r>
    </w:p>
    <w:p w14:paraId="7DDEA613" w14:textId="77777777" w:rsidR="00794DE5" w:rsidRPr="0095273D" w:rsidRDefault="00794DE5" w:rsidP="0095273D">
      <w:pPr>
        <w:spacing w:after="0" w:line="240" w:lineRule="auto"/>
        <w:contextualSpacing/>
        <w:rPr>
          <w:rFonts w:ascii="Arial" w:hAnsi="Arial" w:cs="Arial"/>
          <w:sz w:val="20"/>
          <w:szCs w:val="20"/>
        </w:rPr>
      </w:pPr>
    </w:p>
    <w:p w14:paraId="619628E7"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w:t>
      </w:r>
    </w:p>
    <w:p w14:paraId="58AC057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Komunikácia a vysvetľovanie</w:t>
      </w:r>
    </w:p>
    <w:p w14:paraId="5A59FD51" w14:textId="4970DC2C"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15.</w:t>
      </w:r>
      <w:r w:rsidRPr="0095273D">
        <w:rPr>
          <w:rFonts w:ascii="Arial" w:hAnsi="Arial" w:cs="Arial"/>
          <w:sz w:val="20"/>
          <w:szCs w:val="20"/>
        </w:rPr>
        <w:tab/>
        <w:t>Komunikácia medzi verejným obstarávateľom a záujemcami/uchádzačmi</w:t>
      </w:r>
    </w:p>
    <w:p w14:paraId="495805E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16.</w:t>
      </w:r>
      <w:r w:rsidRPr="0095273D">
        <w:rPr>
          <w:rFonts w:ascii="Arial" w:hAnsi="Arial" w:cs="Arial"/>
          <w:sz w:val="20"/>
          <w:szCs w:val="20"/>
        </w:rPr>
        <w:tab/>
        <w:t>Vysvetlenie informácií</w:t>
      </w:r>
    </w:p>
    <w:p w14:paraId="50E699CC"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17.</w:t>
      </w:r>
      <w:r w:rsidRPr="0095273D">
        <w:rPr>
          <w:rFonts w:ascii="Arial" w:hAnsi="Arial" w:cs="Arial"/>
          <w:sz w:val="20"/>
          <w:szCs w:val="20"/>
        </w:rPr>
        <w:tab/>
        <w:t xml:space="preserve">Obhliadka miesta plnenia </w:t>
      </w:r>
      <w:r w:rsidR="00D26F46" w:rsidRPr="0095273D">
        <w:rPr>
          <w:rFonts w:ascii="Arial" w:hAnsi="Arial" w:cs="Arial"/>
          <w:sz w:val="20"/>
          <w:szCs w:val="20"/>
        </w:rPr>
        <w:t>predmetu zákazky</w:t>
      </w:r>
      <w:r w:rsidRPr="0095273D">
        <w:rPr>
          <w:rFonts w:ascii="Arial" w:hAnsi="Arial" w:cs="Arial"/>
          <w:sz w:val="20"/>
          <w:szCs w:val="20"/>
        </w:rPr>
        <w:t xml:space="preserve"> </w:t>
      </w:r>
    </w:p>
    <w:p w14:paraId="39A71A20" w14:textId="77777777" w:rsidR="00794DE5" w:rsidRPr="0095273D" w:rsidRDefault="00794DE5" w:rsidP="0095273D">
      <w:pPr>
        <w:spacing w:after="0" w:line="240" w:lineRule="auto"/>
        <w:contextualSpacing/>
        <w:rPr>
          <w:rFonts w:ascii="Arial" w:hAnsi="Arial" w:cs="Arial"/>
          <w:sz w:val="20"/>
          <w:szCs w:val="20"/>
        </w:rPr>
      </w:pPr>
    </w:p>
    <w:p w14:paraId="5AA2107F"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III.</w:t>
      </w:r>
    </w:p>
    <w:p w14:paraId="165FADEF"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Príprava ponuky</w:t>
      </w:r>
    </w:p>
    <w:p w14:paraId="6FA05C79"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18.</w:t>
      </w:r>
      <w:r w:rsidRPr="0095273D">
        <w:rPr>
          <w:rFonts w:ascii="Arial" w:hAnsi="Arial" w:cs="Arial"/>
          <w:sz w:val="20"/>
          <w:szCs w:val="20"/>
        </w:rPr>
        <w:tab/>
        <w:t>Jazyk ponuky</w:t>
      </w:r>
    </w:p>
    <w:p w14:paraId="7608861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19.</w:t>
      </w:r>
      <w:r w:rsidRPr="0095273D">
        <w:rPr>
          <w:rFonts w:ascii="Arial" w:hAnsi="Arial" w:cs="Arial"/>
          <w:sz w:val="20"/>
          <w:szCs w:val="20"/>
        </w:rPr>
        <w:tab/>
        <w:t>Obsah a vyhotovenie ponuky</w:t>
      </w:r>
    </w:p>
    <w:p w14:paraId="400C1A9C"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20.</w:t>
      </w:r>
      <w:r w:rsidRPr="0095273D">
        <w:rPr>
          <w:rFonts w:ascii="Arial" w:hAnsi="Arial" w:cs="Arial"/>
          <w:sz w:val="20"/>
          <w:szCs w:val="20"/>
        </w:rPr>
        <w:tab/>
        <w:t>Zábezpeka</w:t>
      </w:r>
    </w:p>
    <w:p w14:paraId="2B65A3D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21.</w:t>
      </w:r>
      <w:r w:rsidRPr="0095273D">
        <w:rPr>
          <w:rFonts w:ascii="Arial" w:hAnsi="Arial" w:cs="Arial"/>
          <w:sz w:val="20"/>
          <w:szCs w:val="20"/>
        </w:rPr>
        <w:tab/>
        <w:t>Mena a ceny uvádzané v ponuke</w:t>
      </w:r>
    </w:p>
    <w:p w14:paraId="754A7E43" w14:textId="77777777" w:rsidR="00794DE5" w:rsidRPr="0095273D" w:rsidRDefault="00794DE5" w:rsidP="0095273D">
      <w:pPr>
        <w:spacing w:after="0" w:line="240" w:lineRule="auto"/>
        <w:contextualSpacing/>
        <w:rPr>
          <w:rFonts w:ascii="Arial" w:hAnsi="Arial" w:cs="Arial"/>
          <w:sz w:val="20"/>
          <w:szCs w:val="20"/>
        </w:rPr>
      </w:pPr>
    </w:p>
    <w:p w14:paraId="45DABB6A"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IV.</w:t>
      </w:r>
    </w:p>
    <w:p w14:paraId="73549AB6"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Predkladanie ponúk</w:t>
      </w:r>
    </w:p>
    <w:p w14:paraId="0FC023B8"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22.</w:t>
      </w:r>
      <w:r w:rsidRPr="0095273D">
        <w:rPr>
          <w:rFonts w:ascii="Arial" w:hAnsi="Arial" w:cs="Arial"/>
          <w:sz w:val="20"/>
          <w:szCs w:val="20"/>
        </w:rPr>
        <w:tab/>
        <w:t>Pred</w:t>
      </w:r>
      <w:r w:rsidR="00D26F46" w:rsidRPr="0095273D">
        <w:rPr>
          <w:rFonts w:ascii="Arial" w:hAnsi="Arial" w:cs="Arial"/>
          <w:sz w:val="20"/>
          <w:szCs w:val="20"/>
        </w:rPr>
        <w:t>loženie</w:t>
      </w:r>
      <w:r w:rsidRPr="0095273D">
        <w:rPr>
          <w:rFonts w:ascii="Arial" w:hAnsi="Arial" w:cs="Arial"/>
          <w:sz w:val="20"/>
          <w:szCs w:val="20"/>
        </w:rPr>
        <w:t xml:space="preserve"> pon</w:t>
      </w:r>
      <w:r w:rsidR="00D26F46" w:rsidRPr="0095273D">
        <w:rPr>
          <w:rFonts w:ascii="Arial" w:hAnsi="Arial" w:cs="Arial"/>
          <w:sz w:val="20"/>
          <w:szCs w:val="20"/>
        </w:rPr>
        <w:t>u</w:t>
      </w:r>
      <w:r w:rsidRPr="0095273D">
        <w:rPr>
          <w:rFonts w:ascii="Arial" w:hAnsi="Arial" w:cs="Arial"/>
          <w:sz w:val="20"/>
          <w:szCs w:val="20"/>
        </w:rPr>
        <w:t>k</w:t>
      </w:r>
      <w:r w:rsidR="00D26F46" w:rsidRPr="0095273D">
        <w:rPr>
          <w:rFonts w:ascii="Arial" w:hAnsi="Arial" w:cs="Arial"/>
          <w:sz w:val="20"/>
          <w:szCs w:val="20"/>
        </w:rPr>
        <w:t>y</w:t>
      </w:r>
    </w:p>
    <w:p w14:paraId="5926F70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23.</w:t>
      </w:r>
      <w:r w:rsidRPr="0095273D">
        <w:rPr>
          <w:rFonts w:ascii="Arial" w:hAnsi="Arial" w:cs="Arial"/>
          <w:sz w:val="20"/>
          <w:szCs w:val="20"/>
        </w:rPr>
        <w:tab/>
        <w:t xml:space="preserve">Registrácia a autentifikácia uchádzača </w:t>
      </w:r>
    </w:p>
    <w:p w14:paraId="46DF8F53"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4</w:t>
      </w:r>
      <w:r w:rsidRPr="0095273D">
        <w:rPr>
          <w:rFonts w:ascii="Arial" w:hAnsi="Arial" w:cs="Arial"/>
          <w:sz w:val="20"/>
          <w:szCs w:val="20"/>
        </w:rPr>
        <w:t>.</w:t>
      </w:r>
      <w:r w:rsidRPr="0095273D">
        <w:rPr>
          <w:rFonts w:ascii="Arial" w:hAnsi="Arial" w:cs="Arial"/>
          <w:sz w:val="20"/>
          <w:szCs w:val="20"/>
        </w:rPr>
        <w:tab/>
        <w:t>Doplnenie, zmena a odvolanie ponuky</w:t>
      </w:r>
      <w:r w:rsidRPr="0095273D">
        <w:rPr>
          <w:rFonts w:ascii="Arial" w:hAnsi="Arial" w:cs="Arial"/>
          <w:sz w:val="20"/>
          <w:szCs w:val="20"/>
        </w:rPr>
        <w:tab/>
      </w:r>
    </w:p>
    <w:p w14:paraId="098A3D72" w14:textId="77777777" w:rsidR="00794DE5" w:rsidRPr="0095273D" w:rsidRDefault="00794DE5" w:rsidP="0095273D">
      <w:pPr>
        <w:spacing w:after="0" w:line="240" w:lineRule="auto"/>
        <w:contextualSpacing/>
        <w:rPr>
          <w:rFonts w:ascii="Arial" w:hAnsi="Arial" w:cs="Arial"/>
          <w:sz w:val="20"/>
          <w:szCs w:val="20"/>
        </w:rPr>
      </w:pPr>
    </w:p>
    <w:p w14:paraId="1763ED2C"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w:t>
      </w:r>
    </w:p>
    <w:p w14:paraId="6F8E71A5"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Otváranie a vyhodnotenie ponúk</w:t>
      </w:r>
    </w:p>
    <w:p w14:paraId="46AABDC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5</w:t>
      </w:r>
      <w:r w:rsidRPr="0095273D">
        <w:rPr>
          <w:rFonts w:ascii="Arial" w:hAnsi="Arial" w:cs="Arial"/>
          <w:sz w:val="20"/>
          <w:szCs w:val="20"/>
        </w:rPr>
        <w:t>.</w:t>
      </w:r>
      <w:r w:rsidRPr="0095273D">
        <w:rPr>
          <w:rFonts w:ascii="Arial" w:hAnsi="Arial" w:cs="Arial"/>
          <w:sz w:val="20"/>
          <w:szCs w:val="20"/>
        </w:rPr>
        <w:tab/>
        <w:t>Otváranie ponúk</w:t>
      </w:r>
      <w:r w:rsidR="00D26F46" w:rsidRPr="0095273D">
        <w:rPr>
          <w:rFonts w:ascii="Arial" w:hAnsi="Arial" w:cs="Arial"/>
          <w:sz w:val="20"/>
          <w:szCs w:val="20"/>
        </w:rPr>
        <w:t xml:space="preserve"> (on-line sprístupnenie)</w:t>
      </w:r>
    </w:p>
    <w:p w14:paraId="1F3F586E" w14:textId="77777777" w:rsidR="00794DE5" w:rsidRPr="0095273D" w:rsidRDefault="00794DE5" w:rsidP="0095273D">
      <w:pPr>
        <w:tabs>
          <w:tab w:val="left" w:pos="567"/>
          <w:tab w:val="left" w:pos="1440"/>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6</w:t>
      </w:r>
      <w:r w:rsidRPr="0095273D">
        <w:rPr>
          <w:rFonts w:ascii="Arial" w:hAnsi="Arial" w:cs="Arial"/>
          <w:sz w:val="20"/>
          <w:szCs w:val="20"/>
        </w:rPr>
        <w:t>.</w:t>
      </w:r>
      <w:r w:rsidRPr="0095273D">
        <w:rPr>
          <w:rFonts w:ascii="Arial" w:hAnsi="Arial" w:cs="Arial"/>
          <w:sz w:val="20"/>
          <w:szCs w:val="20"/>
        </w:rPr>
        <w:tab/>
      </w:r>
      <w:r w:rsidR="00295664" w:rsidRPr="0095273D">
        <w:rPr>
          <w:rFonts w:ascii="Arial" w:hAnsi="Arial" w:cs="Arial"/>
          <w:sz w:val="20"/>
          <w:szCs w:val="20"/>
        </w:rPr>
        <w:t>Preskúmanie a v</w:t>
      </w:r>
      <w:r w:rsidRPr="0095273D">
        <w:rPr>
          <w:rFonts w:ascii="Arial" w:hAnsi="Arial" w:cs="Arial"/>
          <w:sz w:val="20"/>
          <w:szCs w:val="20"/>
        </w:rPr>
        <w:t>yhodno</w:t>
      </w:r>
      <w:r w:rsidR="00D26F46" w:rsidRPr="0095273D">
        <w:rPr>
          <w:rFonts w:ascii="Arial" w:hAnsi="Arial" w:cs="Arial"/>
          <w:sz w:val="20"/>
          <w:szCs w:val="20"/>
        </w:rPr>
        <w:t>te</w:t>
      </w:r>
      <w:r w:rsidRPr="0095273D">
        <w:rPr>
          <w:rFonts w:ascii="Arial" w:hAnsi="Arial" w:cs="Arial"/>
          <w:sz w:val="20"/>
          <w:szCs w:val="20"/>
        </w:rPr>
        <w:t>nie ponúk</w:t>
      </w:r>
    </w:p>
    <w:p w14:paraId="5C30455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7</w:t>
      </w:r>
      <w:r w:rsidRPr="0095273D">
        <w:rPr>
          <w:rFonts w:ascii="Arial" w:hAnsi="Arial" w:cs="Arial"/>
          <w:sz w:val="20"/>
          <w:szCs w:val="20"/>
        </w:rPr>
        <w:t>.</w:t>
      </w:r>
      <w:r w:rsidRPr="0095273D">
        <w:rPr>
          <w:rFonts w:ascii="Arial" w:hAnsi="Arial" w:cs="Arial"/>
          <w:sz w:val="20"/>
          <w:szCs w:val="20"/>
        </w:rPr>
        <w:tab/>
        <w:t>Vyhodnotenie splnenia podmienok účasti uchádzačov</w:t>
      </w:r>
    </w:p>
    <w:p w14:paraId="42E0B1C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8</w:t>
      </w:r>
      <w:r w:rsidRPr="0095273D">
        <w:rPr>
          <w:rFonts w:ascii="Arial" w:hAnsi="Arial" w:cs="Arial"/>
          <w:sz w:val="20"/>
          <w:szCs w:val="20"/>
        </w:rPr>
        <w:t>.</w:t>
      </w:r>
      <w:r w:rsidRPr="0095273D">
        <w:rPr>
          <w:rFonts w:ascii="Arial" w:hAnsi="Arial" w:cs="Arial"/>
          <w:sz w:val="20"/>
          <w:szCs w:val="20"/>
        </w:rPr>
        <w:tab/>
        <w:t>Využitie subdodávateľov</w:t>
      </w:r>
    </w:p>
    <w:p w14:paraId="41103E30" w14:textId="77777777" w:rsidR="00295664" w:rsidRPr="0095273D" w:rsidRDefault="00F86AF6"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29</w:t>
      </w:r>
      <w:r w:rsidR="00295664" w:rsidRPr="0095273D">
        <w:rPr>
          <w:rFonts w:ascii="Arial" w:hAnsi="Arial" w:cs="Arial"/>
          <w:sz w:val="20"/>
          <w:szCs w:val="20"/>
        </w:rPr>
        <w:t>.</w:t>
      </w:r>
      <w:r w:rsidR="00295664" w:rsidRPr="0095273D">
        <w:rPr>
          <w:rFonts w:ascii="Arial" w:hAnsi="Arial" w:cs="Arial"/>
          <w:sz w:val="20"/>
          <w:szCs w:val="20"/>
        </w:rPr>
        <w:tab/>
        <w:t>Oprava chýb</w:t>
      </w:r>
    </w:p>
    <w:p w14:paraId="272E81B1" w14:textId="77777777" w:rsidR="00794DE5" w:rsidRPr="0095273D" w:rsidRDefault="00794DE5" w:rsidP="0095273D">
      <w:pPr>
        <w:tabs>
          <w:tab w:val="left" w:pos="1440"/>
        </w:tabs>
        <w:spacing w:after="0" w:line="240" w:lineRule="auto"/>
        <w:contextualSpacing/>
        <w:rPr>
          <w:rFonts w:ascii="Arial" w:hAnsi="Arial" w:cs="Arial"/>
          <w:sz w:val="20"/>
          <w:szCs w:val="20"/>
        </w:rPr>
      </w:pPr>
    </w:p>
    <w:p w14:paraId="3E323D5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w:t>
      </w:r>
    </w:p>
    <w:p w14:paraId="2868FF5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Dôvernosť a etika vo verejnom obstarávaní</w:t>
      </w:r>
    </w:p>
    <w:p w14:paraId="5F195FCF"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30.</w:t>
      </w:r>
      <w:r w:rsidRPr="0095273D">
        <w:rPr>
          <w:rFonts w:ascii="Arial" w:hAnsi="Arial" w:cs="Arial"/>
          <w:sz w:val="20"/>
          <w:szCs w:val="20"/>
        </w:rPr>
        <w:tab/>
        <w:t>Dôvernosť procesu verejného obstarávania</w:t>
      </w:r>
    </w:p>
    <w:p w14:paraId="6B7D7DE9" w14:textId="77777777" w:rsidR="00794DE5" w:rsidRPr="0095273D" w:rsidRDefault="00794DE5" w:rsidP="0095273D">
      <w:pPr>
        <w:spacing w:after="0" w:line="240" w:lineRule="auto"/>
        <w:contextualSpacing/>
        <w:rPr>
          <w:rFonts w:ascii="Arial" w:hAnsi="Arial" w:cs="Arial"/>
          <w:sz w:val="20"/>
          <w:szCs w:val="20"/>
        </w:rPr>
      </w:pPr>
    </w:p>
    <w:p w14:paraId="48543B32"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w:t>
      </w:r>
    </w:p>
    <w:p w14:paraId="626FC83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Prijatie ponuky a uza</w:t>
      </w:r>
      <w:r w:rsidR="00DD1186" w:rsidRPr="0095273D">
        <w:rPr>
          <w:rFonts w:ascii="Arial" w:hAnsi="Arial" w:cs="Arial"/>
          <w:b/>
          <w:sz w:val="20"/>
          <w:szCs w:val="20"/>
        </w:rPr>
        <w:t>vret</w:t>
      </w:r>
      <w:r w:rsidRPr="0095273D">
        <w:rPr>
          <w:rFonts w:ascii="Arial" w:hAnsi="Arial" w:cs="Arial"/>
          <w:b/>
          <w:sz w:val="20"/>
          <w:szCs w:val="20"/>
        </w:rPr>
        <w:t xml:space="preserve">ie </w:t>
      </w:r>
      <w:r w:rsidR="00D26F46" w:rsidRPr="0095273D">
        <w:rPr>
          <w:rFonts w:ascii="Arial" w:hAnsi="Arial" w:cs="Arial"/>
          <w:b/>
          <w:sz w:val="20"/>
          <w:szCs w:val="20"/>
        </w:rPr>
        <w:t>Z</w:t>
      </w:r>
      <w:r w:rsidRPr="0095273D">
        <w:rPr>
          <w:rFonts w:ascii="Arial" w:hAnsi="Arial" w:cs="Arial"/>
          <w:b/>
          <w:sz w:val="20"/>
          <w:szCs w:val="20"/>
        </w:rPr>
        <w:t>mluvy</w:t>
      </w:r>
      <w:r w:rsidR="00D26F46" w:rsidRPr="0095273D">
        <w:rPr>
          <w:rFonts w:ascii="Arial" w:hAnsi="Arial" w:cs="Arial"/>
          <w:b/>
          <w:sz w:val="20"/>
          <w:szCs w:val="20"/>
        </w:rPr>
        <w:t xml:space="preserve"> o Dielo</w:t>
      </w:r>
    </w:p>
    <w:p w14:paraId="756040F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31.</w:t>
      </w:r>
      <w:r w:rsidRPr="0095273D">
        <w:rPr>
          <w:rFonts w:ascii="Arial" w:hAnsi="Arial" w:cs="Arial"/>
          <w:sz w:val="20"/>
          <w:szCs w:val="20"/>
        </w:rPr>
        <w:tab/>
        <w:t>Informácia o výsledku vyhodnotenia ponúk</w:t>
      </w:r>
    </w:p>
    <w:p w14:paraId="08A927EA"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32.</w:t>
      </w:r>
      <w:r w:rsidRPr="0095273D">
        <w:rPr>
          <w:rFonts w:ascii="Arial" w:hAnsi="Arial" w:cs="Arial"/>
          <w:sz w:val="20"/>
          <w:szCs w:val="20"/>
        </w:rPr>
        <w:tab/>
        <w:t>Uza</w:t>
      </w:r>
      <w:r w:rsidR="00DD1186" w:rsidRPr="0095273D">
        <w:rPr>
          <w:rFonts w:ascii="Arial" w:hAnsi="Arial" w:cs="Arial"/>
          <w:sz w:val="20"/>
          <w:szCs w:val="20"/>
        </w:rPr>
        <w:t>vret</w:t>
      </w:r>
      <w:r w:rsidRPr="0095273D">
        <w:rPr>
          <w:rFonts w:ascii="Arial" w:hAnsi="Arial" w:cs="Arial"/>
          <w:sz w:val="20"/>
          <w:szCs w:val="20"/>
        </w:rPr>
        <w:t xml:space="preserve">ie </w:t>
      </w:r>
      <w:r w:rsidR="00D26F46" w:rsidRPr="0095273D">
        <w:rPr>
          <w:rFonts w:ascii="Arial" w:hAnsi="Arial" w:cs="Arial"/>
          <w:sz w:val="20"/>
          <w:szCs w:val="20"/>
        </w:rPr>
        <w:t>Z</w:t>
      </w:r>
      <w:r w:rsidRPr="0095273D">
        <w:rPr>
          <w:rFonts w:ascii="Arial" w:hAnsi="Arial" w:cs="Arial"/>
          <w:sz w:val="20"/>
          <w:szCs w:val="20"/>
        </w:rPr>
        <w:t xml:space="preserve">mluvy o </w:t>
      </w:r>
      <w:r w:rsidR="001A4877" w:rsidRPr="0095273D">
        <w:rPr>
          <w:rFonts w:ascii="Arial" w:hAnsi="Arial" w:cs="Arial"/>
          <w:sz w:val="20"/>
          <w:szCs w:val="20"/>
        </w:rPr>
        <w:t>D</w:t>
      </w:r>
      <w:r w:rsidRPr="0095273D">
        <w:rPr>
          <w:rFonts w:ascii="Arial" w:hAnsi="Arial" w:cs="Arial"/>
          <w:sz w:val="20"/>
          <w:szCs w:val="20"/>
        </w:rPr>
        <w:t>ielo</w:t>
      </w:r>
    </w:p>
    <w:p w14:paraId="5C6CE9F0" w14:textId="77777777" w:rsidR="00794DE5" w:rsidRPr="0095273D" w:rsidRDefault="00794DE5" w:rsidP="0095273D">
      <w:pPr>
        <w:spacing w:after="0" w:line="240" w:lineRule="auto"/>
        <w:contextualSpacing/>
        <w:rPr>
          <w:rFonts w:ascii="Arial" w:hAnsi="Arial" w:cs="Arial"/>
          <w:sz w:val="20"/>
          <w:szCs w:val="20"/>
        </w:rPr>
      </w:pPr>
    </w:p>
    <w:p w14:paraId="5957834A"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VIII.</w:t>
      </w:r>
    </w:p>
    <w:p w14:paraId="0D548554"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Záverečné ustanovenia</w:t>
      </w:r>
    </w:p>
    <w:p w14:paraId="7E8B9A04" w14:textId="77777777" w:rsidR="00794DE5" w:rsidRPr="0095273D" w:rsidRDefault="00794DE5" w:rsidP="0095273D">
      <w:pPr>
        <w:spacing w:after="0" w:line="240" w:lineRule="auto"/>
        <w:contextualSpacing/>
        <w:rPr>
          <w:rFonts w:ascii="Arial" w:hAnsi="Arial" w:cs="Arial"/>
          <w:sz w:val="20"/>
          <w:szCs w:val="20"/>
        </w:rPr>
      </w:pPr>
      <w:r w:rsidRPr="0095273D">
        <w:rPr>
          <w:rFonts w:ascii="Arial" w:hAnsi="Arial" w:cs="Arial"/>
          <w:sz w:val="20"/>
          <w:szCs w:val="20"/>
        </w:rPr>
        <w:t xml:space="preserve">33.      Zrušenie </w:t>
      </w:r>
      <w:r w:rsidR="00D26F46" w:rsidRPr="0095273D">
        <w:rPr>
          <w:rFonts w:ascii="Arial" w:hAnsi="Arial" w:cs="Arial"/>
          <w:sz w:val="20"/>
          <w:szCs w:val="20"/>
        </w:rPr>
        <w:t>verejného obstarávania</w:t>
      </w:r>
    </w:p>
    <w:p w14:paraId="4CA075A0" w14:textId="77777777" w:rsidR="00BC6EEC" w:rsidRPr="0095273D" w:rsidRDefault="00794DE5" w:rsidP="0095273D">
      <w:pPr>
        <w:spacing w:after="0" w:line="240" w:lineRule="auto"/>
        <w:contextualSpacing/>
        <w:jc w:val="center"/>
        <w:rPr>
          <w:rFonts w:ascii="Arial" w:hAnsi="Arial" w:cs="Arial"/>
          <w:sz w:val="20"/>
          <w:szCs w:val="20"/>
        </w:rPr>
      </w:pPr>
      <w:r w:rsidRPr="0095273D">
        <w:rPr>
          <w:rFonts w:ascii="Arial" w:hAnsi="Arial" w:cs="Arial"/>
          <w:sz w:val="20"/>
          <w:szCs w:val="20"/>
        </w:rPr>
        <w:br w:type="page"/>
      </w:r>
    </w:p>
    <w:p w14:paraId="42CD63CD" w14:textId="77777777" w:rsidR="00BC6EEC" w:rsidRPr="0095273D" w:rsidRDefault="00BC6EEC" w:rsidP="0095273D">
      <w:pPr>
        <w:spacing w:after="0" w:line="240" w:lineRule="auto"/>
        <w:contextualSpacing/>
        <w:jc w:val="center"/>
        <w:rPr>
          <w:rFonts w:ascii="Arial" w:hAnsi="Arial" w:cs="Arial"/>
          <w:b/>
          <w:sz w:val="20"/>
          <w:szCs w:val="20"/>
        </w:rPr>
      </w:pPr>
    </w:p>
    <w:p w14:paraId="5C7A7FCB"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w:t>
      </w:r>
    </w:p>
    <w:p w14:paraId="62858428" w14:textId="77777777" w:rsidR="00794DE5" w:rsidRPr="0095273D" w:rsidRDefault="00794DE5" w:rsidP="0095273D">
      <w:pPr>
        <w:pStyle w:val="Nadpis5"/>
        <w:spacing w:before="0" w:line="240" w:lineRule="auto"/>
        <w:contextualSpacing/>
        <w:jc w:val="center"/>
        <w:rPr>
          <w:rFonts w:ascii="Arial" w:hAnsi="Arial" w:cs="Arial"/>
          <w:b/>
          <w:bCs/>
          <w:i w:val="0"/>
          <w:sz w:val="20"/>
          <w:szCs w:val="20"/>
        </w:rPr>
      </w:pPr>
      <w:r w:rsidRPr="0095273D">
        <w:rPr>
          <w:rFonts w:ascii="Arial" w:hAnsi="Arial" w:cs="Arial"/>
          <w:b/>
          <w:i w:val="0"/>
          <w:sz w:val="20"/>
          <w:szCs w:val="20"/>
        </w:rPr>
        <w:t>Všeobecné informácie</w:t>
      </w:r>
    </w:p>
    <w:p w14:paraId="372BE493" w14:textId="77777777" w:rsidR="00794DE5" w:rsidRPr="0095273D" w:rsidRDefault="00794DE5" w:rsidP="0095273D">
      <w:pPr>
        <w:spacing w:after="0" w:line="240" w:lineRule="auto"/>
        <w:contextualSpacing/>
        <w:rPr>
          <w:rFonts w:ascii="Arial" w:hAnsi="Arial" w:cs="Arial"/>
          <w:sz w:val="20"/>
          <w:szCs w:val="20"/>
        </w:rPr>
      </w:pPr>
    </w:p>
    <w:p w14:paraId="29ECA06A" w14:textId="77777777" w:rsidR="00794DE5" w:rsidRPr="0095273D" w:rsidRDefault="00794DE5" w:rsidP="0095273D">
      <w:pPr>
        <w:spacing w:after="0" w:line="240" w:lineRule="auto"/>
        <w:ind w:left="567" w:hanging="567"/>
        <w:contextualSpacing/>
        <w:jc w:val="both"/>
        <w:rPr>
          <w:rFonts w:ascii="Arial" w:hAnsi="Arial" w:cs="Arial"/>
          <w:b/>
          <w:bCs/>
          <w:sz w:val="20"/>
          <w:szCs w:val="20"/>
        </w:rPr>
      </w:pPr>
      <w:r w:rsidRPr="0095273D">
        <w:rPr>
          <w:rFonts w:ascii="Arial" w:hAnsi="Arial" w:cs="Arial"/>
          <w:b/>
          <w:bCs/>
          <w:smallCaps/>
          <w:sz w:val="20"/>
          <w:szCs w:val="20"/>
        </w:rPr>
        <w:t>1.</w:t>
      </w:r>
      <w:r w:rsidRPr="0095273D">
        <w:rPr>
          <w:rFonts w:ascii="Arial" w:hAnsi="Arial" w:cs="Arial"/>
          <w:b/>
          <w:bCs/>
          <w:smallCaps/>
          <w:sz w:val="20"/>
          <w:szCs w:val="20"/>
        </w:rPr>
        <w:tab/>
      </w:r>
      <w:r w:rsidRPr="0095273D">
        <w:rPr>
          <w:rFonts w:ascii="Arial" w:hAnsi="Arial" w:cs="Arial"/>
          <w:b/>
          <w:bCs/>
          <w:sz w:val="20"/>
          <w:szCs w:val="20"/>
        </w:rPr>
        <w:t>Identifikácia verejného obstarávateľa</w:t>
      </w:r>
    </w:p>
    <w:p w14:paraId="75D2C1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Názov</w:t>
      </w:r>
      <w:r w:rsidR="00D26F46" w:rsidRPr="0095273D">
        <w:rPr>
          <w:rFonts w:ascii="Arial" w:hAnsi="Arial" w:cs="Arial"/>
          <w:sz w:val="20"/>
          <w:szCs w:val="20"/>
        </w:rPr>
        <w:t xml:space="preserve"> organizácie</w:t>
      </w:r>
      <w:r w:rsidRPr="0095273D">
        <w:rPr>
          <w:rFonts w:ascii="Arial" w:hAnsi="Arial" w:cs="Arial"/>
          <w:sz w:val="20"/>
          <w:szCs w:val="20"/>
        </w:rPr>
        <w:t>:</w:t>
      </w:r>
      <w:r w:rsidRPr="0095273D">
        <w:rPr>
          <w:rFonts w:ascii="Arial" w:hAnsi="Arial" w:cs="Arial"/>
          <w:sz w:val="20"/>
          <w:szCs w:val="20"/>
        </w:rPr>
        <w:tab/>
        <w:t>Národná diaľničná spoločnosť, a.s.</w:t>
      </w:r>
    </w:p>
    <w:p w14:paraId="3148A2F3"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Sídlo</w:t>
      </w:r>
      <w:r w:rsidR="00D26F46" w:rsidRPr="0095273D">
        <w:rPr>
          <w:rFonts w:ascii="Arial" w:hAnsi="Arial" w:cs="Arial"/>
          <w:sz w:val="20"/>
          <w:szCs w:val="20"/>
        </w:rPr>
        <w:t xml:space="preserve"> organizácie</w:t>
      </w:r>
      <w:r w:rsidRPr="0095273D">
        <w:rPr>
          <w:rFonts w:ascii="Arial" w:hAnsi="Arial" w:cs="Arial"/>
          <w:sz w:val="20"/>
          <w:szCs w:val="20"/>
        </w:rPr>
        <w:t>:</w:t>
      </w:r>
      <w:r w:rsidRPr="0095273D">
        <w:rPr>
          <w:rFonts w:ascii="Arial" w:hAnsi="Arial" w:cs="Arial"/>
          <w:sz w:val="20"/>
          <w:szCs w:val="20"/>
        </w:rPr>
        <w:tab/>
        <w:t>Dúbravská cesta 14, 841 04 Bratislava</w:t>
      </w:r>
    </w:p>
    <w:p w14:paraId="4AA01D84" w14:textId="77777777" w:rsidR="00D26F46"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Právna forma:</w:t>
      </w:r>
      <w:r w:rsidRPr="0095273D">
        <w:rPr>
          <w:rFonts w:ascii="Arial" w:hAnsi="Arial" w:cs="Arial"/>
          <w:sz w:val="20"/>
          <w:szCs w:val="20"/>
        </w:rPr>
        <w:tab/>
        <w:t xml:space="preserve">akciová spoločnosť </w:t>
      </w:r>
    </w:p>
    <w:p w14:paraId="7B99379A" w14:textId="77777777" w:rsidR="00794DE5" w:rsidRPr="0095273D" w:rsidRDefault="00D26F46"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Zá</w:t>
      </w:r>
      <w:r w:rsidR="00794DE5" w:rsidRPr="0095273D">
        <w:rPr>
          <w:rFonts w:ascii="Arial" w:hAnsi="Arial" w:cs="Arial"/>
          <w:sz w:val="20"/>
          <w:szCs w:val="20"/>
        </w:rPr>
        <w:t>p</w:t>
      </w:r>
      <w:r w:rsidRPr="0095273D">
        <w:rPr>
          <w:rFonts w:ascii="Arial" w:hAnsi="Arial" w:cs="Arial"/>
          <w:sz w:val="20"/>
          <w:szCs w:val="20"/>
        </w:rPr>
        <w:t>i</w:t>
      </w:r>
      <w:r w:rsidR="00794DE5" w:rsidRPr="0095273D">
        <w:rPr>
          <w:rFonts w:ascii="Arial" w:hAnsi="Arial" w:cs="Arial"/>
          <w:sz w:val="20"/>
          <w:szCs w:val="20"/>
        </w:rPr>
        <w:t xml:space="preserve">s v Obchodnom registri </w:t>
      </w:r>
      <w:r w:rsidR="00794DE5" w:rsidRPr="0095273D">
        <w:rPr>
          <w:rFonts w:ascii="Arial" w:hAnsi="Arial" w:cs="Arial"/>
          <w:sz w:val="20"/>
          <w:szCs w:val="20"/>
        </w:rPr>
        <w:tab/>
        <w:t>Okresn</w:t>
      </w:r>
      <w:r w:rsidRPr="0095273D">
        <w:rPr>
          <w:rFonts w:ascii="Arial" w:hAnsi="Arial" w:cs="Arial"/>
          <w:sz w:val="20"/>
          <w:szCs w:val="20"/>
        </w:rPr>
        <w:t>ý register Mestského</w:t>
      </w:r>
      <w:r w:rsidR="00794DE5" w:rsidRPr="0095273D">
        <w:rPr>
          <w:rFonts w:ascii="Arial" w:hAnsi="Arial" w:cs="Arial"/>
          <w:sz w:val="20"/>
          <w:szCs w:val="20"/>
        </w:rPr>
        <w:t xml:space="preserve"> súdu Bratislava </w:t>
      </w:r>
      <w:r w:rsidRPr="0095273D">
        <w:rPr>
          <w:rFonts w:ascii="Arial" w:hAnsi="Arial" w:cs="Arial"/>
          <w:sz w:val="20"/>
          <w:szCs w:val="20"/>
        </w:rPr>
        <w:t>II</w:t>
      </w:r>
      <w:r w:rsidR="00794DE5" w:rsidRPr="0095273D">
        <w:rPr>
          <w:rFonts w:ascii="Arial" w:hAnsi="Arial" w:cs="Arial"/>
          <w:sz w:val="20"/>
          <w:szCs w:val="20"/>
        </w:rPr>
        <w:t>I.,</w:t>
      </w:r>
      <w:r w:rsidRPr="0095273D">
        <w:rPr>
          <w:rFonts w:ascii="Arial" w:hAnsi="Arial" w:cs="Arial"/>
          <w:sz w:val="20"/>
          <w:szCs w:val="20"/>
        </w:rPr>
        <w:t xml:space="preserve"> </w:t>
      </w:r>
      <w:r w:rsidR="00794DE5" w:rsidRPr="0095273D">
        <w:rPr>
          <w:rFonts w:ascii="Arial" w:hAnsi="Arial" w:cs="Arial"/>
          <w:sz w:val="20"/>
          <w:szCs w:val="20"/>
        </w:rPr>
        <w:t xml:space="preserve">Oddiel: Sa, </w:t>
      </w:r>
      <w:r w:rsidRPr="0095273D">
        <w:rPr>
          <w:rFonts w:ascii="Arial" w:hAnsi="Arial" w:cs="Arial"/>
          <w:sz w:val="20"/>
          <w:szCs w:val="20"/>
        </w:rPr>
        <w:tab/>
      </w:r>
      <w:r w:rsidR="00794DE5" w:rsidRPr="0095273D">
        <w:rPr>
          <w:rFonts w:ascii="Arial" w:hAnsi="Arial" w:cs="Arial"/>
          <w:sz w:val="20"/>
          <w:szCs w:val="20"/>
        </w:rPr>
        <w:t xml:space="preserve">vložka č. 3518/B  </w:t>
      </w:r>
    </w:p>
    <w:p w14:paraId="3FF7094E" w14:textId="77777777" w:rsidR="00794DE5" w:rsidRPr="0095273D" w:rsidRDefault="00794DE5" w:rsidP="0095273D">
      <w:pPr>
        <w:tabs>
          <w:tab w:val="left" w:pos="3420"/>
        </w:tabs>
        <w:spacing w:after="0" w:line="240" w:lineRule="auto"/>
        <w:ind w:left="567"/>
        <w:contextualSpacing/>
        <w:rPr>
          <w:rFonts w:ascii="Arial" w:hAnsi="Arial" w:cs="Arial"/>
          <w:sz w:val="20"/>
          <w:szCs w:val="20"/>
        </w:rPr>
      </w:pPr>
      <w:r w:rsidRPr="0095273D">
        <w:rPr>
          <w:rFonts w:ascii="Arial" w:hAnsi="Arial" w:cs="Arial"/>
          <w:sz w:val="20"/>
          <w:szCs w:val="20"/>
        </w:rPr>
        <w:t>Štatutárny orgán:</w:t>
      </w:r>
      <w:r w:rsidRPr="0095273D">
        <w:rPr>
          <w:rFonts w:ascii="Arial" w:hAnsi="Arial" w:cs="Arial"/>
          <w:sz w:val="20"/>
          <w:szCs w:val="20"/>
        </w:rPr>
        <w:tab/>
        <w:t>predstavenstvo zastúpené:</w:t>
      </w:r>
    </w:p>
    <w:p w14:paraId="032CC0A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                                  </w:t>
      </w:r>
      <w:r w:rsidRPr="0095273D">
        <w:rPr>
          <w:rFonts w:ascii="Arial" w:hAnsi="Arial" w:cs="Arial"/>
          <w:sz w:val="20"/>
          <w:szCs w:val="20"/>
        </w:rPr>
        <w:tab/>
      </w:r>
      <w:r w:rsidR="00D26F46" w:rsidRPr="0095273D">
        <w:rPr>
          <w:rFonts w:ascii="Arial" w:hAnsi="Arial" w:cs="Arial"/>
          <w:sz w:val="20"/>
          <w:szCs w:val="20"/>
        </w:rPr>
        <w:t>Ing. Filip Macháček</w:t>
      </w:r>
      <w:r w:rsidRPr="0095273D">
        <w:rPr>
          <w:rFonts w:ascii="Arial" w:hAnsi="Arial" w:cs="Arial"/>
          <w:sz w:val="20"/>
          <w:szCs w:val="20"/>
        </w:rPr>
        <w:t xml:space="preserve">, predseda predstavenstva </w:t>
      </w:r>
      <w:r w:rsidR="00D26F46" w:rsidRPr="0095273D">
        <w:rPr>
          <w:rFonts w:ascii="Arial" w:hAnsi="Arial" w:cs="Arial"/>
          <w:sz w:val="20"/>
          <w:szCs w:val="20"/>
        </w:rPr>
        <w:t>a generálny riaditeľ</w:t>
      </w:r>
    </w:p>
    <w:p w14:paraId="66E71C1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                                  </w:t>
      </w:r>
      <w:r w:rsidRPr="0095273D">
        <w:rPr>
          <w:rFonts w:ascii="Arial" w:hAnsi="Arial" w:cs="Arial"/>
          <w:sz w:val="20"/>
          <w:szCs w:val="20"/>
        </w:rPr>
        <w:tab/>
      </w:r>
      <w:r w:rsidR="00D26F46" w:rsidRPr="0095273D">
        <w:rPr>
          <w:rFonts w:ascii="Arial" w:hAnsi="Arial" w:cs="Arial"/>
          <w:sz w:val="20"/>
          <w:szCs w:val="20"/>
        </w:rPr>
        <w:t xml:space="preserve">Mgr. Tomáš Mateička, člen </w:t>
      </w:r>
      <w:r w:rsidRPr="0095273D">
        <w:rPr>
          <w:rFonts w:ascii="Arial" w:hAnsi="Arial" w:cs="Arial"/>
          <w:sz w:val="20"/>
          <w:szCs w:val="20"/>
        </w:rPr>
        <w:t>predstavenstva</w:t>
      </w:r>
    </w:p>
    <w:p w14:paraId="4B2E316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IČO:</w:t>
      </w:r>
      <w:r w:rsidRPr="0095273D">
        <w:rPr>
          <w:rFonts w:ascii="Arial" w:hAnsi="Arial" w:cs="Arial"/>
          <w:sz w:val="20"/>
          <w:szCs w:val="20"/>
        </w:rPr>
        <w:tab/>
        <w:t>35 919 001</w:t>
      </w:r>
    </w:p>
    <w:p w14:paraId="462ABF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DIČ:</w:t>
      </w:r>
      <w:r w:rsidRPr="0095273D">
        <w:rPr>
          <w:rFonts w:ascii="Arial" w:hAnsi="Arial" w:cs="Arial"/>
          <w:sz w:val="20"/>
          <w:szCs w:val="20"/>
        </w:rPr>
        <w:tab/>
        <w:t>2021937775</w:t>
      </w:r>
    </w:p>
    <w:p w14:paraId="70F3D0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IČ DPH:</w:t>
      </w:r>
      <w:r w:rsidRPr="0095273D">
        <w:rPr>
          <w:rFonts w:ascii="Arial" w:hAnsi="Arial" w:cs="Arial"/>
          <w:sz w:val="20"/>
          <w:szCs w:val="20"/>
        </w:rPr>
        <w:tab/>
        <w:t>SK2021937775</w:t>
      </w:r>
    </w:p>
    <w:p w14:paraId="5485163F" w14:textId="7D21C1B5" w:rsidR="00794DE5" w:rsidRPr="0095273D" w:rsidRDefault="00794DE5" w:rsidP="0095273D">
      <w:pPr>
        <w:tabs>
          <w:tab w:val="left" w:pos="3420"/>
        </w:tabs>
        <w:spacing w:after="0" w:line="240" w:lineRule="auto"/>
        <w:ind w:left="3402" w:hanging="2835"/>
        <w:contextualSpacing/>
        <w:jc w:val="both"/>
        <w:rPr>
          <w:rFonts w:ascii="Arial" w:hAnsi="Arial" w:cs="Arial"/>
          <w:sz w:val="20"/>
          <w:szCs w:val="20"/>
        </w:rPr>
      </w:pPr>
      <w:r w:rsidRPr="0095273D">
        <w:rPr>
          <w:rFonts w:ascii="Arial" w:hAnsi="Arial" w:cs="Arial"/>
          <w:sz w:val="20"/>
          <w:szCs w:val="20"/>
        </w:rPr>
        <w:t>Bankové spojenie:</w:t>
      </w:r>
      <w:r w:rsidRPr="0095273D">
        <w:rPr>
          <w:rFonts w:ascii="Arial" w:hAnsi="Arial" w:cs="Arial"/>
          <w:sz w:val="20"/>
          <w:szCs w:val="20"/>
        </w:rPr>
        <w:tab/>
      </w:r>
      <w:r w:rsidR="00353176">
        <w:rPr>
          <w:rFonts w:ascii="Arial" w:hAnsi="Arial" w:cs="Arial"/>
          <w:sz w:val="20"/>
          <w:szCs w:val="20"/>
        </w:rPr>
        <w:t>Štátna pokladnica</w:t>
      </w:r>
    </w:p>
    <w:p w14:paraId="10B36401" w14:textId="5B8A4095"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Číslo účtu:</w:t>
      </w:r>
      <w:r w:rsidRPr="0095273D">
        <w:rPr>
          <w:rFonts w:ascii="Arial" w:hAnsi="Arial" w:cs="Arial"/>
          <w:sz w:val="20"/>
          <w:szCs w:val="20"/>
        </w:rPr>
        <w:tab/>
      </w:r>
      <w:r w:rsidR="00353176" w:rsidRPr="00353176">
        <w:rPr>
          <w:rFonts w:ascii="Arial" w:hAnsi="Arial" w:cs="Arial"/>
          <w:bCs/>
          <w:sz w:val="20"/>
          <w:szCs w:val="20"/>
        </w:rPr>
        <w:t>SK95 8180 0000 0070 0069 4593</w:t>
      </w:r>
    </w:p>
    <w:p w14:paraId="7553C120" w14:textId="2BF9A135" w:rsidR="00353176" w:rsidRPr="00353176" w:rsidRDefault="00D26F46" w:rsidP="00353176">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BIC </w:t>
      </w:r>
      <w:r w:rsidR="00794DE5" w:rsidRPr="0095273D">
        <w:rPr>
          <w:rFonts w:ascii="Arial" w:hAnsi="Arial" w:cs="Arial"/>
          <w:sz w:val="20"/>
          <w:szCs w:val="20"/>
        </w:rPr>
        <w:t xml:space="preserve">SWIFT: </w:t>
      </w:r>
      <w:r w:rsidR="00794DE5" w:rsidRPr="0095273D">
        <w:rPr>
          <w:rFonts w:ascii="Arial" w:hAnsi="Arial" w:cs="Arial"/>
          <w:sz w:val="20"/>
          <w:szCs w:val="20"/>
        </w:rPr>
        <w:tab/>
      </w:r>
      <w:bookmarkStart w:id="2" w:name="_Hlk166742161"/>
      <w:r w:rsidR="00353176" w:rsidRPr="00353176">
        <w:rPr>
          <w:rFonts w:ascii="Arial" w:hAnsi="Arial" w:cs="Arial"/>
          <w:sz w:val="20"/>
          <w:szCs w:val="20"/>
        </w:rPr>
        <w:t>SPSRSKBA</w:t>
      </w:r>
      <w:bookmarkEnd w:id="2"/>
    </w:p>
    <w:p w14:paraId="002E891E"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Kontaktná osoba:</w:t>
      </w:r>
      <w:r w:rsidRPr="0095273D">
        <w:rPr>
          <w:rFonts w:ascii="Arial" w:hAnsi="Arial" w:cs="Arial"/>
          <w:sz w:val="20"/>
          <w:szCs w:val="20"/>
        </w:rPr>
        <w:tab/>
      </w:r>
      <w:r w:rsidR="00D26F46" w:rsidRPr="0095273D">
        <w:rPr>
          <w:rFonts w:ascii="Arial" w:hAnsi="Arial" w:cs="Arial"/>
          <w:sz w:val="20"/>
          <w:szCs w:val="20"/>
        </w:rPr>
        <w:t>JUDr. Mária Kokindová</w:t>
      </w:r>
    </w:p>
    <w:p w14:paraId="144F010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Telefón:</w:t>
      </w:r>
      <w:r w:rsidRPr="0095273D">
        <w:rPr>
          <w:rFonts w:ascii="Arial" w:hAnsi="Arial" w:cs="Arial"/>
          <w:sz w:val="20"/>
          <w:szCs w:val="20"/>
        </w:rPr>
        <w:tab/>
      </w:r>
      <w:r w:rsidRPr="0095273D">
        <w:rPr>
          <w:rFonts w:ascii="Arial" w:eastAsia="Calibri" w:hAnsi="Arial" w:cs="Arial"/>
          <w:color w:val="000000"/>
          <w:sz w:val="20"/>
          <w:szCs w:val="20"/>
        </w:rPr>
        <w:t>+421 2</w:t>
      </w:r>
      <w:r w:rsidR="00BC6EEC" w:rsidRPr="0095273D">
        <w:rPr>
          <w:rFonts w:ascii="Arial" w:eastAsia="Calibri" w:hAnsi="Arial" w:cs="Arial"/>
          <w:color w:val="000000"/>
          <w:sz w:val="20"/>
          <w:szCs w:val="20"/>
        </w:rPr>
        <w:t> </w:t>
      </w:r>
      <w:r w:rsidRPr="0095273D">
        <w:rPr>
          <w:rFonts w:ascii="Arial" w:eastAsia="Calibri" w:hAnsi="Arial" w:cs="Arial"/>
          <w:color w:val="000000"/>
          <w:sz w:val="20"/>
          <w:szCs w:val="20"/>
        </w:rPr>
        <w:t>583</w:t>
      </w:r>
      <w:r w:rsidR="001A4877" w:rsidRPr="0095273D">
        <w:rPr>
          <w:rFonts w:ascii="Arial" w:eastAsia="Calibri" w:hAnsi="Arial" w:cs="Arial"/>
          <w:color w:val="000000"/>
          <w:sz w:val="20"/>
          <w:szCs w:val="20"/>
        </w:rPr>
        <w:t xml:space="preserve">1 </w:t>
      </w:r>
      <w:r w:rsidRPr="0095273D">
        <w:rPr>
          <w:rFonts w:ascii="Arial" w:eastAsia="Calibri" w:hAnsi="Arial" w:cs="Arial"/>
          <w:color w:val="000000"/>
          <w:sz w:val="20"/>
          <w:szCs w:val="20"/>
        </w:rPr>
        <w:t>1</w:t>
      </w:r>
      <w:r w:rsidR="004A3F9B" w:rsidRPr="0095273D">
        <w:rPr>
          <w:rFonts w:ascii="Arial" w:eastAsia="Calibri" w:hAnsi="Arial" w:cs="Arial"/>
          <w:color w:val="000000"/>
          <w:sz w:val="20"/>
          <w:szCs w:val="20"/>
        </w:rPr>
        <w:t>12</w:t>
      </w:r>
      <w:r w:rsidR="00D26F46" w:rsidRPr="0095273D">
        <w:rPr>
          <w:rFonts w:ascii="Arial" w:eastAsia="Calibri" w:hAnsi="Arial" w:cs="Arial"/>
          <w:color w:val="000000"/>
          <w:sz w:val="20"/>
          <w:szCs w:val="20"/>
        </w:rPr>
        <w:t>0</w:t>
      </w:r>
    </w:p>
    <w:p w14:paraId="35E7BEDE"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E – mail:</w:t>
      </w:r>
      <w:r w:rsidRPr="0095273D">
        <w:rPr>
          <w:rFonts w:ascii="Arial" w:hAnsi="Arial" w:cs="Arial"/>
          <w:sz w:val="20"/>
          <w:szCs w:val="20"/>
        </w:rPr>
        <w:tab/>
      </w:r>
      <w:hyperlink r:id="rId11" w:history="1">
        <w:r w:rsidR="00BC6EEC" w:rsidRPr="0095273D">
          <w:rPr>
            <w:rStyle w:val="Hypertextovprepojenie"/>
            <w:rFonts w:ascii="Arial" w:hAnsi="Arial" w:cs="Arial"/>
            <w:sz w:val="20"/>
            <w:szCs w:val="20"/>
          </w:rPr>
          <w:t>maria.kokindova@ndsas.sk</w:t>
        </w:r>
      </w:hyperlink>
      <w:r w:rsidR="004A3F9B" w:rsidRPr="0095273D">
        <w:rPr>
          <w:rFonts w:ascii="Arial" w:hAnsi="Arial" w:cs="Arial"/>
          <w:sz w:val="20"/>
          <w:szCs w:val="20"/>
        </w:rPr>
        <w:t xml:space="preserve"> </w:t>
      </w:r>
    </w:p>
    <w:p w14:paraId="16921184" w14:textId="77777777" w:rsidR="00BC6EEC"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Profil verejného obstarávateľa:</w:t>
      </w:r>
      <w:r w:rsidRPr="0095273D">
        <w:rPr>
          <w:rFonts w:ascii="Arial" w:hAnsi="Arial" w:cs="Arial"/>
          <w:sz w:val="20"/>
          <w:szCs w:val="20"/>
        </w:rPr>
        <w:tab/>
      </w:r>
      <w:hyperlink r:id="rId12" w:history="1">
        <w:r w:rsidR="00BC6EEC" w:rsidRPr="0095273D">
          <w:rPr>
            <w:rStyle w:val="Hypertextovprepojenie"/>
            <w:rFonts w:ascii="Arial" w:hAnsi="Arial" w:cs="Arial"/>
            <w:sz w:val="20"/>
            <w:szCs w:val="20"/>
          </w:rPr>
          <w:t>https://www.uvo.gov.sk/vyhladavanie/vyhladavanie-profilov/detail/9127</w:t>
        </w:r>
      </w:hyperlink>
    </w:p>
    <w:p w14:paraId="7CB6A9D9" w14:textId="77777777" w:rsidR="00794DE5" w:rsidRPr="0095273D" w:rsidRDefault="00794DE5" w:rsidP="0095273D">
      <w:pPr>
        <w:tabs>
          <w:tab w:val="left" w:pos="3420"/>
        </w:tabs>
        <w:spacing w:after="0" w:line="240" w:lineRule="auto"/>
        <w:ind w:left="567"/>
        <w:contextualSpacing/>
        <w:rPr>
          <w:rFonts w:ascii="Arial" w:hAnsi="Arial" w:cs="Arial"/>
          <w:sz w:val="20"/>
          <w:szCs w:val="20"/>
        </w:rPr>
      </w:pPr>
    </w:p>
    <w:p w14:paraId="069EF32E"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2.</w:t>
      </w:r>
      <w:r w:rsidRPr="0095273D">
        <w:rPr>
          <w:rFonts w:ascii="Arial" w:hAnsi="Arial" w:cs="Arial"/>
          <w:b/>
          <w:bCs/>
          <w:smallCaps/>
          <w:color w:val="FF0000"/>
          <w:sz w:val="20"/>
          <w:szCs w:val="20"/>
        </w:rPr>
        <w:tab/>
      </w:r>
      <w:r w:rsidRPr="0095273D">
        <w:rPr>
          <w:rFonts w:ascii="Arial" w:hAnsi="Arial" w:cs="Arial"/>
          <w:b/>
          <w:bCs/>
          <w:sz w:val="20"/>
          <w:szCs w:val="20"/>
        </w:rPr>
        <w:t>Druh zákazky a postup vo verejnom obstarávaní</w:t>
      </w:r>
    </w:p>
    <w:p w14:paraId="1AE3DD3E" w14:textId="5AC1875F"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2.1</w:t>
      </w:r>
      <w:r w:rsidRPr="0095273D">
        <w:rPr>
          <w:rFonts w:ascii="Arial" w:hAnsi="Arial" w:cs="Arial"/>
          <w:sz w:val="20"/>
          <w:szCs w:val="20"/>
        </w:rPr>
        <w:tab/>
        <w:t xml:space="preserve">Druh zákazky je v súlade s § 3 ods. 3 </w:t>
      </w:r>
      <w:r w:rsidR="00353176">
        <w:rPr>
          <w:rFonts w:ascii="Arial" w:hAnsi="Arial" w:cs="Arial"/>
          <w:sz w:val="20"/>
          <w:szCs w:val="20"/>
        </w:rPr>
        <w:t xml:space="preserve">písm. b) </w:t>
      </w:r>
      <w:r w:rsidRPr="0095273D">
        <w:rPr>
          <w:rFonts w:ascii="Arial" w:hAnsi="Arial" w:cs="Arial"/>
          <w:sz w:val="20"/>
          <w:szCs w:val="20"/>
        </w:rPr>
        <w:t>zákona č. 343/2015 Z. z. o verejnom obstarávaní a o zmene a doplnení niektorých zákonov v znení neskorších predpisov (ďalej len „zákon“ alebo „zákon o verejnom obstarávaní“)</w:t>
      </w:r>
      <w:r w:rsidR="00065CA3" w:rsidRPr="0095273D">
        <w:rPr>
          <w:rFonts w:ascii="Arial" w:hAnsi="Arial" w:cs="Arial"/>
          <w:sz w:val="20"/>
          <w:szCs w:val="20"/>
        </w:rPr>
        <w:t xml:space="preserve"> </w:t>
      </w:r>
      <w:r w:rsidRPr="0095273D">
        <w:rPr>
          <w:rFonts w:ascii="Arial" w:hAnsi="Arial" w:cs="Arial"/>
          <w:sz w:val="20"/>
          <w:szCs w:val="20"/>
        </w:rPr>
        <w:t xml:space="preserve">zákazka na uskutočnenie stavebných prác s predmetom </w:t>
      </w:r>
      <w:r w:rsidR="00BC6EEC" w:rsidRPr="0095273D">
        <w:rPr>
          <w:rFonts w:ascii="Arial" w:hAnsi="Arial" w:cs="Arial"/>
          <w:sz w:val="20"/>
          <w:szCs w:val="20"/>
        </w:rPr>
        <w:t>podrobne vymedzeným</w:t>
      </w:r>
      <w:r w:rsidRPr="0095273D">
        <w:rPr>
          <w:rFonts w:ascii="Arial" w:hAnsi="Arial" w:cs="Arial"/>
          <w:sz w:val="20"/>
          <w:szCs w:val="20"/>
        </w:rPr>
        <w:t xml:space="preserve"> v</w:t>
      </w:r>
      <w:r w:rsidR="00BC6EEC" w:rsidRPr="0095273D">
        <w:rPr>
          <w:rFonts w:ascii="Arial" w:hAnsi="Arial" w:cs="Arial"/>
          <w:sz w:val="20"/>
          <w:szCs w:val="20"/>
        </w:rPr>
        <w:t> týchto súťažných podkladoch</w:t>
      </w:r>
      <w:r w:rsidRPr="0095273D">
        <w:rPr>
          <w:rFonts w:ascii="Arial" w:hAnsi="Arial" w:cs="Arial"/>
          <w:sz w:val="20"/>
          <w:szCs w:val="20"/>
        </w:rPr>
        <w:t xml:space="preserve"> (ďalej len „</w:t>
      </w:r>
      <w:r w:rsidR="00BC6EEC" w:rsidRPr="0095273D">
        <w:rPr>
          <w:rFonts w:ascii="Arial" w:hAnsi="Arial" w:cs="Arial"/>
          <w:sz w:val="20"/>
          <w:szCs w:val="20"/>
        </w:rPr>
        <w:t>týchto SP</w:t>
      </w:r>
      <w:r w:rsidRPr="0095273D">
        <w:rPr>
          <w:rFonts w:ascii="Arial" w:hAnsi="Arial" w:cs="Arial"/>
          <w:sz w:val="20"/>
          <w:szCs w:val="20"/>
        </w:rPr>
        <w:t>“</w:t>
      </w:r>
      <w:r w:rsidR="00BC6EEC" w:rsidRPr="0095273D">
        <w:rPr>
          <w:rFonts w:ascii="Arial" w:hAnsi="Arial" w:cs="Arial"/>
          <w:sz w:val="20"/>
          <w:szCs w:val="20"/>
        </w:rPr>
        <w:t xml:space="preserve"> alebo „SP“</w:t>
      </w:r>
      <w:r w:rsidRPr="0095273D">
        <w:rPr>
          <w:rFonts w:ascii="Arial" w:hAnsi="Arial" w:cs="Arial"/>
          <w:sz w:val="20"/>
          <w:szCs w:val="20"/>
        </w:rPr>
        <w:t>).</w:t>
      </w:r>
    </w:p>
    <w:p w14:paraId="32AB4979" w14:textId="209E4B65" w:rsidR="001C21F0" w:rsidRPr="0095273D" w:rsidRDefault="00794DE5" w:rsidP="0095273D">
      <w:pPr>
        <w:pStyle w:val="Zarkazkladnhotextu2"/>
        <w:spacing w:after="0" w:line="240" w:lineRule="auto"/>
        <w:ind w:left="283" w:firstLine="284"/>
        <w:contextualSpacing/>
        <w:rPr>
          <w:rFonts w:ascii="Arial" w:hAnsi="Arial" w:cs="Arial"/>
          <w:sz w:val="20"/>
          <w:szCs w:val="20"/>
        </w:rPr>
      </w:pPr>
      <w:r w:rsidRPr="0095273D">
        <w:rPr>
          <w:rFonts w:ascii="Arial" w:hAnsi="Arial" w:cs="Arial"/>
          <w:sz w:val="20"/>
          <w:szCs w:val="20"/>
        </w:rPr>
        <w:t>2.2</w:t>
      </w:r>
      <w:r w:rsidR="001C21F0" w:rsidRPr="0095273D">
        <w:rPr>
          <w:rFonts w:ascii="Arial" w:hAnsi="Arial" w:cs="Arial"/>
          <w:sz w:val="20"/>
          <w:szCs w:val="20"/>
        </w:rPr>
        <w:t xml:space="preserve"> </w:t>
      </w:r>
      <w:r w:rsidRPr="0095273D">
        <w:rPr>
          <w:rFonts w:ascii="Arial" w:hAnsi="Arial" w:cs="Arial"/>
          <w:sz w:val="20"/>
          <w:szCs w:val="20"/>
        </w:rPr>
        <w:tab/>
        <w:t xml:space="preserve">Postup vo verejnom obstarávaní: </w:t>
      </w:r>
      <w:r w:rsidR="001C21F0" w:rsidRPr="0095273D">
        <w:rPr>
          <w:rFonts w:ascii="Arial" w:hAnsi="Arial" w:cs="Arial"/>
          <w:sz w:val="20"/>
          <w:szCs w:val="20"/>
          <w:shd w:val="clear" w:color="auto" w:fill="FFFFFF"/>
        </w:rPr>
        <w:t xml:space="preserve">verejná súťaž podľa § 66 ods. 7 </w:t>
      </w:r>
      <w:r w:rsidR="00BC6EEC" w:rsidRPr="0095273D">
        <w:rPr>
          <w:rFonts w:ascii="Arial" w:hAnsi="Arial" w:cs="Arial"/>
          <w:sz w:val="20"/>
          <w:szCs w:val="20"/>
          <w:shd w:val="clear" w:color="auto" w:fill="FFFFFF"/>
        </w:rPr>
        <w:t xml:space="preserve">písm. b) </w:t>
      </w:r>
      <w:r w:rsidR="00730EF0" w:rsidRPr="0095273D">
        <w:rPr>
          <w:rFonts w:ascii="Arial" w:hAnsi="Arial" w:cs="Arial"/>
          <w:sz w:val="20"/>
          <w:szCs w:val="20"/>
          <w:shd w:val="clear" w:color="auto" w:fill="FFFFFF"/>
        </w:rPr>
        <w:t>z</w:t>
      </w:r>
      <w:r w:rsidR="001C21F0" w:rsidRPr="0095273D">
        <w:rPr>
          <w:rFonts w:ascii="Arial" w:hAnsi="Arial" w:cs="Arial"/>
          <w:sz w:val="20"/>
          <w:szCs w:val="20"/>
          <w:shd w:val="clear" w:color="auto" w:fill="FFFFFF"/>
        </w:rPr>
        <w:t>ákona</w:t>
      </w:r>
      <w:r w:rsidR="00C21A95">
        <w:rPr>
          <w:rFonts w:ascii="Arial" w:hAnsi="Arial" w:cs="Arial"/>
          <w:sz w:val="20"/>
          <w:szCs w:val="20"/>
          <w:shd w:val="clear" w:color="auto" w:fill="FFFFFF"/>
        </w:rPr>
        <w:t>.</w:t>
      </w:r>
    </w:p>
    <w:p w14:paraId="702E7867" w14:textId="252E3365" w:rsidR="00BC6EEC"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2.3</w:t>
      </w:r>
      <w:r w:rsidRPr="0095273D">
        <w:rPr>
          <w:rFonts w:ascii="Arial" w:hAnsi="Arial" w:cs="Arial"/>
          <w:sz w:val="20"/>
          <w:szCs w:val="20"/>
        </w:rPr>
        <w:tab/>
        <w:t>Predpokladaná hodnota zákazky</w:t>
      </w:r>
      <w:r w:rsidRPr="0095273D">
        <w:rPr>
          <w:rFonts w:ascii="Arial" w:hAnsi="Arial" w:cs="Arial"/>
          <w:b/>
          <w:sz w:val="20"/>
          <w:szCs w:val="20"/>
        </w:rPr>
        <w:t xml:space="preserve">: </w:t>
      </w:r>
      <w:bookmarkStart w:id="3" w:name="_Hlk164166907"/>
      <w:r w:rsidR="008B0992" w:rsidRPr="0095273D">
        <w:rPr>
          <w:rFonts w:ascii="Arial" w:hAnsi="Arial" w:cs="Arial"/>
          <w:b/>
          <w:sz w:val="20"/>
          <w:szCs w:val="20"/>
        </w:rPr>
        <w:t>30</w:t>
      </w:r>
      <w:r w:rsidR="00A10674">
        <w:rPr>
          <w:rFonts w:ascii="Arial" w:hAnsi="Arial" w:cs="Arial"/>
          <w:b/>
          <w:sz w:val="20"/>
          <w:szCs w:val="20"/>
        </w:rPr>
        <w:t>6</w:t>
      </w:r>
      <w:r w:rsidR="000407DD" w:rsidRPr="0095273D">
        <w:rPr>
          <w:rFonts w:ascii="Arial" w:hAnsi="Arial" w:cs="Arial"/>
          <w:b/>
          <w:sz w:val="20"/>
          <w:szCs w:val="20"/>
        </w:rPr>
        <w:t> </w:t>
      </w:r>
      <w:r w:rsidR="001A278B">
        <w:rPr>
          <w:rFonts w:ascii="Arial" w:hAnsi="Arial" w:cs="Arial"/>
          <w:b/>
          <w:sz w:val="20"/>
          <w:szCs w:val="20"/>
        </w:rPr>
        <w:t>36</w:t>
      </w:r>
      <w:r w:rsidR="008B0992" w:rsidRPr="0095273D">
        <w:rPr>
          <w:rFonts w:ascii="Arial" w:hAnsi="Arial" w:cs="Arial"/>
          <w:b/>
          <w:sz w:val="20"/>
          <w:szCs w:val="20"/>
        </w:rPr>
        <w:t>9</w:t>
      </w:r>
      <w:r w:rsidR="00BC6EEC" w:rsidRPr="0095273D">
        <w:rPr>
          <w:rFonts w:ascii="Arial" w:hAnsi="Arial" w:cs="Arial"/>
          <w:b/>
          <w:sz w:val="20"/>
          <w:szCs w:val="20"/>
        </w:rPr>
        <w:t> </w:t>
      </w:r>
      <w:r w:rsidR="008B0992" w:rsidRPr="0095273D">
        <w:rPr>
          <w:rFonts w:ascii="Arial" w:hAnsi="Arial" w:cs="Arial"/>
          <w:b/>
          <w:sz w:val="20"/>
          <w:szCs w:val="20"/>
        </w:rPr>
        <w:t>878</w:t>
      </w:r>
      <w:r w:rsidR="00BC6EEC" w:rsidRPr="0095273D">
        <w:rPr>
          <w:rFonts w:ascii="Arial" w:hAnsi="Arial" w:cs="Arial"/>
          <w:b/>
          <w:sz w:val="20"/>
          <w:szCs w:val="20"/>
        </w:rPr>
        <w:t>,00</w:t>
      </w:r>
      <w:r w:rsidRPr="0095273D">
        <w:rPr>
          <w:rFonts w:ascii="Arial" w:hAnsi="Arial" w:cs="Arial"/>
          <w:b/>
          <w:sz w:val="20"/>
          <w:szCs w:val="20"/>
        </w:rPr>
        <w:t xml:space="preserve"> </w:t>
      </w:r>
      <w:bookmarkEnd w:id="3"/>
      <w:r w:rsidR="00BC6EEC" w:rsidRPr="0095273D">
        <w:rPr>
          <w:rFonts w:ascii="Arial" w:hAnsi="Arial" w:cs="Arial"/>
          <w:b/>
          <w:sz w:val="20"/>
          <w:szCs w:val="20"/>
        </w:rPr>
        <w:t>EUR</w:t>
      </w:r>
      <w:r w:rsidRPr="0095273D">
        <w:rPr>
          <w:rFonts w:ascii="Arial" w:hAnsi="Arial" w:cs="Arial"/>
          <w:b/>
          <w:sz w:val="20"/>
          <w:szCs w:val="20"/>
        </w:rPr>
        <w:t xml:space="preserve"> bez</w:t>
      </w:r>
      <w:r w:rsidR="00BC6EEC" w:rsidRPr="0095273D">
        <w:rPr>
          <w:rFonts w:ascii="Arial" w:hAnsi="Arial" w:cs="Arial"/>
          <w:b/>
          <w:sz w:val="20"/>
          <w:szCs w:val="20"/>
        </w:rPr>
        <w:t xml:space="preserve"> DPH</w:t>
      </w:r>
    </w:p>
    <w:p w14:paraId="41CDF244" w14:textId="298856DA" w:rsidR="00794DE5" w:rsidRDefault="00BC6EEC" w:rsidP="0095273D">
      <w:pPr>
        <w:spacing w:after="0" w:line="240" w:lineRule="auto"/>
        <w:ind w:left="1134" w:hanging="567"/>
        <w:contextualSpacing/>
        <w:jc w:val="both"/>
        <w:rPr>
          <w:rFonts w:ascii="Arial" w:hAnsi="Arial" w:cs="Arial"/>
          <w:sz w:val="20"/>
          <w:szCs w:val="20"/>
        </w:rPr>
      </w:pPr>
      <w:r w:rsidRPr="0095273D">
        <w:rPr>
          <w:rFonts w:ascii="Arial" w:hAnsi="Arial" w:cs="Arial"/>
          <w:b/>
          <w:sz w:val="20"/>
          <w:szCs w:val="20"/>
        </w:rPr>
        <w:tab/>
        <w:t xml:space="preserve">(slovom: </w:t>
      </w:r>
      <w:r w:rsidR="008B0992" w:rsidRPr="0095273D">
        <w:rPr>
          <w:rFonts w:ascii="Arial" w:hAnsi="Arial" w:cs="Arial"/>
          <w:b/>
          <w:sz w:val="20"/>
          <w:szCs w:val="20"/>
        </w:rPr>
        <w:t>tri</w:t>
      </w:r>
      <w:r w:rsidR="00D8411C">
        <w:rPr>
          <w:rFonts w:ascii="Arial" w:hAnsi="Arial" w:cs="Arial"/>
          <w:b/>
          <w:sz w:val="20"/>
          <w:szCs w:val="20"/>
        </w:rPr>
        <w:t>stošesť</w:t>
      </w:r>
      <w:r w:rsidR="00B4604F" w:rsidRPr="0095273D">
        <w:rPr>
          <w:rFonts w:ascii="Arial" w:hAnsi="Arial" w:cs="Arial"/>
          <w:b/>
          <w:sz w:val="20"/>
          <w:szCs w:val="20"/>
        </w:rPr>
        <w:t xml:space="preserve"> miliónov </w:t>
      </w:r>
      <w:r w:rsidR="001A278B">
        <w:rPr>
          <w:rFonts w:ascii="Arial" w:hAnsi="Arial" w:cs="Arial"/>
          <w:b/>
          <w:sz w:val="20"/>
          <w:szCs w:val="20"/>
        </w:rPr>
        <w:t>tri</w:t>
      </w:r>
      <w:r w:rsidR="008B0992" w:rsidRPr="0095273D">
        <w:rPr>
          <w:rFonts w:ascii="Arial" w:hAnsi="Arial" w:cs="Arial"/>
          <w:b/>
          <w:sz w:val="20"/>
          <w:szCs w:val="20"/>
        </w:rPr>
        <w:t>sto</w:t>
      </w:r>
      <w:r w:rsidR="001A278B">
        <w:rPr>
          <w:rFonts w:ascii="Arial" w:hAnsi="Arial" w:cs="Arial"/>
          <w:b/>
          <w:sz w:val="20"/>
          <w:szCs w:val="20"/>
        </w:rPr>
        <w:t>šesťdesiatdeväť</w:t>
      </w:r>
      <w:r w:rsidR="008B0992" w:rsidRPr="0095273D">
        <w:rPr>
          <w:rFonts w:ascii="Arial" w:hAnsi="Arial" w:cs="Arial"/>
          <w:b/>
          <w:sz w:val="20"/>
          <w:szCs w:val="20"/>
        </w:rPr>
        <w:t xml:space="preserve"> </w:t>
      </w:r>
      <w:r w:rsidR="00B4604F" w:rsidRPr="0095273D">
        <w:rPr>
          <w:rFonts w:ascii="Arial" w:hAnsi="Arial" w:cs="Arial"/>
          <w:b/>
          <w:sz w:val="20"/>
          <w:szCs w:val="20"/>
        </w:rPr>
        <w:t>tisíc</w:t>
      </w:r>
      <w:r w:rsidR="008B0992" w:rsidRPr="0095273D">
        <w:rPr>
          <w:rFonts w:ascii="Arial" w:hAnsi="Arial" w:cs="Arial"/>
          <w:b/>
          <w:sz w:val="20"/>
          <w:szCs w:val="20"/>
        </w:rPr>
        <w:t xml:space="preserve"> osemstosedemdesiatosem</w:t>
      </w:r>
      <w:r w:rsidR="00B4604F" w:rsidRPr="0095273D">
        <w:rPr>
          <w:rFonts w:ascii="Arial" w:hAnsi="Arial" w:cs="Arial"/>
          <w:b/>
          <w:sz w:val="20"/>
          <w:szCs w:val="20"/>
        </w:rPr>
        <w:t xml:space="preserve"> eur </w:t>
      </w:r>
      <w:r w:rsidRPr="0095273D">
        <w:rPr>
          <w:rFonts w:ascii="Arial" w:hAnsi="Arial" w:cs="Arial"/>
          <w:b/>
          <w:sz w:val="20"/>
          <w:szCs w:val="20"/>
        </w:rPr>
        <w:t xml:space="preserve">bez </w:t>
      </w:r>
      <w:r w:rsidR="00794DE5" w:rsidRPr="0095273D">
        <w:rPr>
          <w:rFonts w:ascii="Arial" w:hAnsi="Arial" w:cs="Arial"/>
          <w:b/>
          <w:sz w:val="20"/>
          <w:szCs w:val="20"/>
        </w:rPr>
        <w:t>dane z pridanej hodnoty (ďalej len „DPH“)</w:t>
      </w:r>
      <w:r w:rsidR="00794DE5" w:rsidRPr="0095273D">
        <w:rPr>
          <w:rFonts w:ascii="Arial" w:hAnsi="Arial" w:cs="Arial"/>
          <w:sz w:val="20"/>
          <w:szCs w:val="20"/>
        </w:rPr>
        <w:t>.</w:t>
      </w:r>
    </w:p>
    <w:p w14:paraId="14D3F572" w14:textId="77777777" w:rsidR="00BC6EEC" w:rsidRPr="0095273D" w:rsidRDefault="00BC6EEC" w:rsidP="0095273D">
      <w:pPr>
        <w:spacing w:after="0" w:line="240" w:lineRule="auto"/>
        <w:ind w:left="1134" w:hanging="567"/>
        <w:contextualSpacing/>
        <w:jc w:val="both"/>
        <w:rPr>
          <w:rFonts w:ascii="Arial" w:hAnsi="Arial" w:cs="Arial"/>
          <w:sz w:val="20"/>
          <w:szCs w:val="20"/>
        </w:rPr>
      </w:pPr>
    </w:p>
    <w:p w14:paraId="227BC89E"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3.</w:t>
      </w:r>
      <w:r w:rsidRPr="0095273D">
        <w:rPr>
          <w:rFonts w:ascii="Arial" w:hAnsi="Arial" w:cs="Arial"/>
          <w:b/>
          <w:bCs/>
          <w:smallCaps/>
          <w:sz w:val="20"/>
          <w:szCs w:val="20"/>
        </w:rPr>
        <w:tab/>
      </w:r>
      <w:r w:rsidRPr="0095273D">
        <w:rPr>
          <w:rFonts w:ascii="Arial" w:hAnsi="Arial" w:cs="Arial"/>
          <w:b/>
          <w:bCs/>
          <w:sz w:val="20"/>
          <w:szCs w:val="20"/>
        </w:rPr>
        <w:t>Predmet zákazky</w:t>
      </w:r>
    </w:p>
    <w:p w14:paraId="01CC23B4" w14:textId="77777777" w:rsidR="00BC6EEC" w:rsidRPr="0095273D"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3.1</w:t>
      </w:r>
      <w:r w:rsidRPr="0095273D">
        <w:rPr>
          <w:rFonts w:ascii="Arial" w:hAnsi="Arial" w:cs="Arial"/>
          <w:sz w:val="20"/>
          <w:szCs w:val="20"/>
        </w:rPr>
        <w:tab/>
        <w:t xml:space="preserve">Názov predmetu zákazky: </w:t>
      </w:r>
    </w:p>
    <w:p w14:paraId="0F825CC0" w14:textId="77777777" w:rsidR="00DD1186" w:rsidRPr="0095273D" w:rsidRDefault="00BC6EEC" w:rsidP="0095273D">
      <w:pPr>
        <w:tabs>
          <w:tab w:val="left" w:pos="1134"/>
        </w:tabs>
        <w:spacing w:after="0" w:line="240" w:lineRule="auto"/>
        <w:ind w:left="1134" w:hanging="567"/>
        <w:contextualSpacing/>
        <w:jc w:val="both"/>
        <w:rPr>
          <w:rFonts w:ascii="Arial" w:hAnsi="Arial" w:cs="Arial"/>
          <w:b/>
          <w:sz w:val="20"/>
          <w:szCs w:val="20"/>
        </w:rPr>
      </w:pPr>
      <w:r w:rsidRPr="0095273D">
        <w:rPr>
          <w:rFonts w:ascii="Arial" w:hAnsi="Arial" w:cs="Arial"/>
          <w:b/>
          <w:sz w:val="20"/>
          <w:szCs w:val="20"/>
        </w:rPr>
        <w:tab/>
        <w:t>„</w:t>
      </w:r>
      <w:r w:rsidR="007C7C4C" w:rsidRPr="0095273D">
        <w:rPr>
          <w:rFonts w:ascii="Arial" w:hAnsi="Arial" w:cs="Arial"/>
          <w:b/>
          <w:sz w:val="20"/>
          <w:szCs w:val="20"/>
        </w:rPr>
        <w:t>D3</w:t>
      </w:r>
      <w:r w:rsidR="00794DE5" w:rsidRPr="0095273D">
        <w:rPr>
          <w:rFonts w:ascii="Arial" w:hAnsi="Arial" w:cs="Arial"/>
          <w:b/>
          <w:sz w:val="20"/>
          <w:szCs w:val="20"/>
        </w:rPr>
        <w:t xml:space="preserve"> </w:t>
      </w:r>
      <w:r w:rsidR="007C7C4C" w:rsidRPr="0095273D">
        <w:rPr>
          <w:rFonts w:ascii="Arial" w:hAnsi="Arial" w:cs="Arial"/>
          <w:b/>
          <w:sz w:val="20"/>
          <w:szCs w:val="20"/>
        </w:rPr>
        <w:t>Oščadnica-Čadca,</w:t>
      </w:r>
      <w:r w:rsidRPr="0095273D">
        <w:rPr>
          <w:rFonts w:ascii="Arial" w:hAnsi="Arial" w:cs="Arial"/>
          <w:b/>
          <w:sz w:val="20"/>
          <w:szCs w:val="20"/>
        </w:rPr>
        <w:t xml:space="preserve"> </w:t>
      </w:r>
      <w:r w:rsidR="007C7C4C" w:rsidRPr="0095273D">
        <w:rPr>
          <w:rFonts w:ascii="Arial" w:hAnsi="Arial" w:cs="Arial"/>
          <w:b/>
          <w:sz w:val="20"/>
          <w:szCs w:val="20"/>
        </w:rPr>
        <w:t>Bukov</w:t>
      </w:r>
      <w:r w:rsidRPr="0095273D">
        <w:rPr>
          <w:rFonts w:ascii="Arial" w:hAnsi="Arial" w:cs="Arial"/>
          <w:b/>
          <w:sz w:val="20"/>
          <w:szCs w:val="20"/>
        </w:rPr>
        <w:t>,</w:t>
      </w:r>
      <w:r w:rsidR="007C7C4C" w:rsidRPr="0095273D">
        <w:rPr>
          <w:rFonts w:ascii="Arial" w:hAnsi="Arial" w:cs="Arial"/>
          <w:b/>
          <w:sz w:val="20"/>
          <w:szCs w:val="20"/>
        </w:rPr>
        <w:t xml:space="preserve"> </w:t>
      </w:r>
      <w:r w:rsidR="008B0992" w:rsidRPr="0095273D">
        <w:rPr>
          <w:rFonts w:ascii="Arial" w:hAnsi="Arial" w:cs="Arial"/>
          <w:b/>
          <w:sz w:val="20"/>
          <w:szCs w:val="20"/>
        </w:rPr>
        <w:t>II</w:t>
      </w:r>
      <w:r w:rsidR="007C7C4C" w:rsidRPr="0095273D">
        <w:rPr>
          <w:rFonts w:ascii="Arial" w:hAnsi="Arial" w:cs="Arial"/>
          <w:b/>
          <w:sz w:val="20"/>
          <w:szCs w:val="20"/>
        </w:rPr>
        <w:t>.</w:t>
      </w:r>
      <w:r w:rsidRPr="0095273D">
        <w:rPr>
          <w:rFonts w:ascii="Arial" w:hAnsi="Arial" w:cs="Arial"/>
          <w:b/>
          <w:sz w:val="20"/>
          <w:szCs w:val="20"/>
        </w:rPr>
        <w:t xml:space="preserve"> </w:t>
      </w:r>
      <w:proofErr w:type="spellStart"/>
      <w:r w:rsidR="007C7C4C" w:rsidRPr="0095273D">
        <w:rPr>
          <w:rFonts w:ascii="Arial" w:hAnsi="Arial" w:cs="Arial"/>
          <w:b/>
          <w:sz w:val="20"/>
          <w:szCs w:val="20"/>
        </w:rPr>
        <w:t>polprofil</w:t>
      </w:r>
      <w:proofErr w:type="spellEnd"/>
      <w:r w:rsidRPr="0095273D">
        <w:rPr>
          <w:rFonts w:ascii="Arial" w:hAnsi="Arial" w:cs="Arial"/>
          <w:b/>
          <w:sz w:val="20"/>
          <w:szCs w:val="20"/>
        </w:rPr>
        <w:t>“</w:t>
      </w:r>
    </w:p>
    <w:p w14:paraId="172CF99D" w14:textId="77777777" w:rsidR="00DD1186" w:rsidRPr="0095273D"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Pr="0095273D">
        <w:rPr>
          <w:rFonts w:ascii="Arial" w:hAnsi="Arial" w:cs="Arial"/>
          <w:sz w:val="20"/>
          <w:szCs w:val="20"/>
        </w:rPr>
        <w:tab/>
      </w:r>
      <w:r w:rsidR="00DD1186" w:rsidRPr="0095273D">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00DD1186" w:rsidRPr="0095273D">
        <w:rPr>
          <w:rFonts w:ascii="Arial" w:eastAsia="Calibri" w:hAnsi="Arial" w:cs="Arial"/>
          <w:sz w:val="20"/>
          <w:szCs w:val="20"/>
        </w:rPr>
        <w:t>:</w:t>
      </w:r>
    </w:p>
    <w:p w14:paraId="3370A792" w14:textId="77777777" w:rsidR="00013FD7" w:rsidRPr="0095273D" w:rsidRDefault="00013FD7" w:rsidP="0095273D">
      <w:pPr>
        <w:tabs>
          <w:tab w:val="left" w:pos="1134"/>
        </w:tabs>
        <w:spacing w:after="0" w:line="240" w:lineRule="auto"/>
        <w:ind w:left="1134" w:hanging="567"/>
        <w:contextualSpacing/>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45000000-7</w:t>
      </w:r>
      <w:r w:rsidRPr="0095273D">
        <w:rPr>
          <w:rFonts w:ascii="Arial" w:hAnsi="Arial" w:cs="Arial"/>
          <w:sz w:val="20"/>
          <w:szCs w:val="20"/>
        </w:rPr>
        <w:t xml:space="preserve"> – </w:t>
      </w:r>
      <w:r w:rsidR="00667255" w:rsidRPr="0095273D">
        <w:rPr>
          <w:rFonts w:ascii="Arial" w:hAnsi="Arial" w:cs="Arial"/>
          <w:sz w:val="20"/>
          <w:szCs w:val="20"/>
        </w:rPr>
        <w:t>S</w:t>
      </w:r>
      <w:r w:rsidRPr="0095273D">
        <w:rPr>
          <w:rFonts w:ascii="Arial" w:hAnsi="Arial" w:cs="Arial"/>
          <w:sz w:val="20"/>
          <w:szCs w:val="20"/>
        </w:rPr>
        <w:t>tavebné práce</w:t>
      </w:r>
      <w:r w:rsidR="00794DE5" w:rsidRPr="0095273D">
        <w:rPr>
          <w:rFonts w:ascii="Arial" w:hAnsi="Arial" w:cs="Arial"/>
          <w:sz w:val="20"/>
          <w:szCs w:val="20"/>
        </w:rPr>
        <w:t xml:space="preserve"> </w:t>
      </w:r>
    </w:p>
    <w:p w14:paraId="03D953F9" w14:textId="77777777" w:rsidR="00013FD7" w:rsidRPr="0095273D" w:rsidRDefault="00013FD7"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45233100-</w:t>
      </w:r>
      <w:r w:rsidR="00FE5B2D" w:rsidRPr="0095273D">
        <w:rPr>
          <w:rFonts w:ascii="Arial" w:hAnsi="Arial" w:cs="Arial"/>
          <w:sz w:val="20"/>
          <w:szCs w:val="20"/>
        </w:rPr>
        <w:t>0</w:t>
      </w:r>
      <w:r w:rsidRPr="0095273D">
        <w:rPr>
          <w:rFonts w:ascii="Arial" w:hAnsi="Arial" w:cs="Arial"/>
          <w:sz w:val="20"/>
          <w:szCs w:val="20"/>
        </w:rPr>
        <w:t xml:space="preserve"> – </w:t>
      </w:r>
      <w:r w:rsidR="00667255" w:rsidRPr="0095273D">
        <w:rPr>
          <w:rFonts w:ascii="Arial" w:hAnsi="Arial" w:cs="Arial"/>
          <w:sz w:val="20"/>
          <w:szCs w:val="20"/>
        </w:rPr>
        <w:t>S</w:t>
      </w:r>
      <w:r w:rsidRPr="0095273D">
        <w:rPr>
          <w:rFonts w:ascii="Arial" w:hAnsi="Arial" w:cs="Arial"/>
          <w:sz w:val="20"/>
          <w:szCs w:val="20"/>
        </w:rPr>
        <w:t>tavebné práce na výstavbe diaľnic a ciest</w:t>
      </w:r>
      <w:r w:rsidR="00794DE5" w:rsidRPr="0095273D">
        <w:rPr>
          <w:rFonts w:ascii="Arial" w:hAnsi="Arial" w:cs="Arial"/>
          <w:sz w:val="20"/>
          <w:szCs w:val="20"/>
        </w:rPr>
        <w:t xml:space="preserve">  </w:t>
      </w:r>
    </w:p>
    <w:p w14:paraId="43773952" w14:textId="77777777" w:rsidR="00794DE5" w:rsidRPr="0095273D" w:rsidRDefault="00013FD7"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 xml:space="preserve">71320000-7 </w:t>
      </w:r>
      <w:r w:rsidRPr="0095273D">
        <w:rPr>
          <w:rFonts w:ascii="Arial" w:hAnsi="Arial" w:cs="Arial"/>
          <w:sz w:val="20"/>
          <w:szCs w:val="20"/>
        </w:rPr>
        <w:t xml:space="preserve">– </w:t>
      </w:r>
      <w:r w:rsidR="00667255" w:rsidRPr="0095273D">
        <w:rPr>
          <w:rFonts w:ascii="Arial" w:hAnsi="Arial" w:cs="Arial"/>
          <w:sz w:val="20"/>
          <w:szCs w:val="20"/>
        </w:rPr>
        <w:t>I</w:t>
      </w:r>
      <w:r w:rsidRPr="0095273D">
        <w:rPr>
          <w:rFonts w:ascii="Arial" w:hAnsi="Arial" w:cs="Arial"/>
          <w:sz w:val="20"/>
          <w:szCs w:val="20"/>
        </w:rPr>
        <w:t>nžinierske projektovanie</w:t>
      </w:r>
    </w:p>
    <w:p w14:paraId="0AD9B8B7" w14:textId="660E8E3F" w:rsidR="00124302" w:rsidRDefault="00794DE5" w:rsidP="0095273D">
      <w:pPr>
        <w:tabs>
          <w:tab w:val="left" w:pos="1134"/>
        </w:tabs>
        <w:spacing w:after="0" w:line="240" w:lineRule="auto"/>
        <w:ind w:left="1134" w:hanging="567"/>
        <w:contextualSpacing/>
        <w:jc w:val="both"/>
        <w:rPr>
          <w:rFonts w:ascii="Arial" w:hAnsi="Arial" w:cs="Arial"/>
          <w:bCs/>
          <w:iCs/>
          <w:sz w:val="20"/>
          <w:szCs w:val="20"/>
        </w:rPr>
      </w:pPr>
      <w:r w:rsidRPr="0095273D">
        <w:rPr>
          <w:rFonts w:ascii="Arial" w:hAnsi="Arial" w:cs="Arial"/>
          <w:sz w:val="20"/>
          <w:szCs w:val="20"/>
        </w:rPr>
        <w:t>3.3</w:t>
      </w:r>
      <w:r w:rsidRPr="0095273D">
        <w:rPr>
          <w:rFonts w:ascii="Arial" w:hAnsi="Arial" w:cs="Arial"/>
          <w:sz w:val="20"/>
          <w:szCs w:val="20"/>
        </w:rPr>
        <w:tab/>
      </w:r>
      <w:r w:rsidR="00DD1186" w:rsidRPr="0095273D">
        <w:rPr>
          <w:rFonts w:ascii="Arial" w:hAnsi="Arial" w:cs="Arial"/>
          <w:sz w:val="20"/>
          <w:szCs w:val="20"/>
        </w:rPr>
        <w:t xml:space="preserve">Stručný opis predmetu zákazky: predmetom zákazky je </w:t>
      </w:r>
      <w:r w:rsidR="00124302" w:rsidRPr="00124302">
        <w:rPr>
          <w:rFonts w:ascii="Arial" w:hAnsi="Arial" w:cs="Arial"/>
          <w:bCs/>
          <w:iCs/>
          <w:sz w:val="20"/>
          <w:szCs w:val="20"/>
        </w:rPr>
        <w:t>vybudovanie diaľničného úseku D3 Oščadnica – Čadca, Bukov, ktorý pozostáva z vybudovania druhého polprofilu diaľnice D3 ako aj druhej tunelovej rúry tunela Horelica nakoľko kapacita prvej je dopravne naplnená. Z celkovej dĺžky stavby 5,3 km je tunelová rúra v dĺžke 0,6km, diaľnica kategórie D24,5 v dĺžke 4,8km, 21 mostných objektov, 18 ks múrov, 31 ks protihlukových stien, preložky inžinierskych sietí, migračný koridor pre zver, environmentálne opatrenia, veľké diaľničné odpočívadlo vrátane nového strediska správy a údržby a</w:t>
      </w:r>
      <w:r w:rsidR="00124302">
        <w:rPr>
          <w:rFonts w:ascii="Arial" w:hAnsi="Arial" w:cs="Arial"/>
          <w:bCs/>
          <w:iCs/>
          <w:sz w:val="20"/>
          <w:szCs w:val="20"/>
        </w:rPr>
        <w:t> </w:t>
      </w:r>
      <w:r w:rsidR="00124302" w:rsidRPr="00124302">
        <w:rPr>
          <w:rFonts w:ascii="Arial" w:hAnsi="Arial" w:cs="Arial"/>
          <w:bCs/>
          <w:iCs/>
          <w:sz w:val="20"/>
          <w:szCs w:val="20"/>
        </w:rPr>
        <w:t>ďalšie</w:t>
      </w:r>
      <w:r w:rsidR="00124302">
        <w:rPr>
          <w:rFonts w:ascii="Arial" w:hAnsi="Arial" w:cs="Arial"/>
          <w:bCs/>
          <w:iCs/>
          <w:sz w:val="20"/>
          <w:szCs w:val="20"/>
        </w:rPr>
        <w:t xml:space="preserve">. </w:t>
      </w:r>
    </w:p>
    <w:p w14:paraId="31382089" w14:textId="5026910B" w:rsidR="00794DE5" w:rsidRPr="0095273D" w:rsidRDefault="00124302" w:rsidP="0095273D">
      <w:pPr>
        <w:tabs>
          <w:tab w:val="left" w:pos="1134"/>
        </w:tabs>
        <w:spacing w:after="0" w:line="240" w:lineRule="auto"/>
        <w:ind w:left="1134" w:hanging="567"/>
        <w:contextualSpacing/>
        <w:jc w:val="both"/>
        <w:rPr>
          <w:rFonts w:ascii="Arial" w:hAnsi="Arial" w:cs="Arial"/>
          <w:sz w:val="20"/>
          <w:szCs w:val="20"/>
        </w:rPr>
      </w:pPr>
      <w:r>
        <w:rPr>
          <w:rFonts w:ascii="Arial" w:hAnsi="Arial" w:cs="Arial"/>
          <w:sz w:val="20"/>
          <w:szCs w:val="20"/>
        </w:rPr>
        <w:tab/>
      </w:r>
      <w:r w:rsidR="00DD1186" w:rsidRPr="0095273D">
        <w:rPr>
          <w:rFonts w:ascii="Arial" w:hAnsi="Arial" w:cs="Arial"/>
          <w:sz w:val="20"/>
          <w:szCs w:val="20"/>
        </w:rPr>
        <w:t>P</w:t>
      </w:r>
      <w:r w:rsidR="00794DE5" w:rsidRPr="0095273D">
        <w:rPr>
          <w:rFonts w:ascii="Arial" w:hAnsi="Arial" w:cs="Arial"/>
          <w:sz w:val="20"/>
          <w:szCs w:val="20"/>
        </w:rPr>
        <w:t xml:space="preserve">redmet zákazky je </w:t>
      </w:r>
      <w:r w:rsidR="00DD1186" w:rsidRPr="0095273D">
        <w:rPr>
          <w:rFonts w:ascii="Arial" w:hAnsi="Arial" w:cs="Arial"/>
          <w:sz w:val="20"/>
          <w:szCs w:val="20"/>
        </w:rPr>
        <w:t xml:space="preserve">podrobne vymedzený </w:t>
      </w:r>
      <w:r w:rsidR="00794DE5" w:rsidRPr="0095273D">
        <w:rPr>
          <w:rFonts w:ascii="Arial" w:hAnsi="Arial" w:cs="Arial"/>
          <w:sz w:val="20"/>
          <w:szCs w:val="20"/>
        </w:rPr>
        <w:t xml:space="preserve">vo Zväzku </w:t>
      </w:r>
      <w:r w:rsidR="00DD1186" w:rsidRPr="0095273D">
        <w:rPr>
          <w:rFonts w:ascii="Arial" w:hAnsi="Arial" w:cs="Arial"/>
          <w:sz w:val="20"/>
          <w:szCs w:val="20"/>
        </w:rPr>
        <w:t>1 až Zväzku 5 týchto SP.</w:t>
      </w:r>
      <w:r w:rsidR="00794DE5" w:rsidRPr="0095273D">
        <w:rPr>
          <w:rFonts w:ascii="Arial" w:hAnsi="Arial" w:cs="Arial"/>
          <w:sz w:val="20"/>
          <w:szCs w:val="20"/>
        </w:rPr>
        <w:t xml:space="preserve"> </w:t>
      </w:r>
    </w:p>
    <w:p w14:paraId="4DEB345F" w14:textId="5291B8BA" w:rsidR="00124302" w:rsidRPr="0095273D" w:rsidRDefault="00794DE5" w:rsidP="0095273D">
      <w:pPr>
        <w:tabs>
          <w:tab w:val="left" w:pos="1134"/>
        </w:tabs>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ab/>
      </w:r>
    </w:p>
    <w:p w14:paraId="5CE60BAA" w14:textId="77777777" w:rsidR="00DD1186" w:rsidRPr="0095273D" w:rsidRDefault="00DD1186"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4.</w:t>
      </w:r>
      <w:r w:rsidRPr="0095273D">
        <w:rPr>
          <w:rFonts w:ascii="Arial" w:hAnsi="Arial" w:cs="Arial"/>
          <w:b/>
          <w:bCs/>
          <w:smallCaps/>
          <w:sz w:val="20"/>
          <w:szCs w:val="20"/>
        </w:rPr>
        <w:tab/>
      </w:r>
      <w:r w:rsidRPr="0095273D">
        <w:rPr>
          <w:rFonts w:ascii="Arial" w:hAnsi="Arial" w:cs="Arial"/>
          <w:b/>
          <w:bCs/>
          <w:sz w:val="20"/>
          <w:szCs w:val="20"/>
        </w:rPr>
        <w:t>Rozdelenie predmetu zákazky</w:t>
      </w:r>
    </w:p>
    <w:p w14:paraId="005A664F" w14:textId="7225E74D" w:rsidR="00794DE5"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4.1</w:t>
      </w:r>
      <w:r w:rsidRPr="0095273D">
        <w:rPr>
          <w:rFonts w:ascii="Arial" w:hAnsi="Arial" w:cs="Arial"/>
          <w:sz w:val="20"/>
          <w:szCs w:val="20"/>
        </w:rPr>
        <w:tab/>
        <w:t>Verejný obstarávateľ nepovoľuje rozdelenie predmetu zákazky na časti.</w:t>
      </w:r>
    </w:p>
    <w:p w14:paraId="2713873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4.2</w:t>
      </w:r>
      <w:r w:rsidRPr="0095273D">
        <w:rPr>
          <w:rFonts w:ascii="Arial" w:hAnsi="Arial" w:cs="Arial"/>
          <w:sz w:val="20"/>
          <w:szCs w:val="20"/>
        </w:rPr>
        <w:tab/>
        <w:t>Odôvodnenie nerozdelenia predmetu zákazky:</w:t>
      </w:r>
    </w:p>
    <w:p w14:paraId="028C1F06" w14:textId="77777777" w:rsidR="00C91A3C" w:rsidRDefault="00794DE5" w:rsidP="0095273D">
      <w:pPr>
        <w:spacing w:after="0" w:line="240" w:lineRule="auto"/>
        <w:ind w:left="1134"/>
        <w:contextualSpacing/>
        <w:jc w:val="both"/>
        <w:rPr>
          <w:rFonts w:ascii="Arial" w:hAnsi="Arial" w:cs="Arial"/>
          <w:sz w:val="20"/>
          <w:szCs w:val="20"/>
        </w:rPr>
      </w:pPr>
      <w:bookmarkStart w:id="4" w:name="_Hlk167170148"/>
      <w:r w:rsidRPr="0095273D">
        <w:rPr>
          <w:rFonts w:ascii="Arial" w:hAnsi="Arial" w:cs="Arial"/>
          <w:sz w:val="20"/>
          <w:szCs w:val="20"/>
        </w:rPr>
        <w:tab/>
        <w:t xml:space="preserve">Verejný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r w:rsidR="00483DEC" w:rsidRPr="0095273D">
        <w:rPr>
          <w:rFonts w:ascii="Arial" w:hAnsi="Arial" w:cs="Arial"/>
          <w:sz w:val="20"/>
          <w:szCs w:val="20"/>
        </w:rPr>
        <w:t xml:space="preserve">Diaľničný úsek D3 Oščadnica – Čadca, Bukov </w:t>
      </w:r>
      <w:r w:rsidR="00E07C73" w:rsidRPr="0095273D">
        <w:rPr>
          <w:rFonts w:ascii="Arial" w:hAnsi="Arial" w:cs="Arial"/>
          <w:sz w:val="20"/>
          <w:szCs w:val="20"/>
        </w:rPr>
        <w:t>pozostáva z vybudovania druhého polprofilu diaľnice D3 ako aj druhej tunelovej rúry tunela Horelica nakoľko kapacita prvej je dopravne naplnená. Z celkovej dĺžky stavby 5,3 km je tunelová rúra v dĺžke 0,6km, dia</w:t>
      </w:r>
      <w:r w:rsidR="00217565" w:rsidRPr="0095273D">
        <w:rPr>
          <w:rFonts w:ascii="Arial" w:hAnsi="Arial" w:cs="Arial"/>
          <w:sz w:val="20"/>
          <w:szCs w:val="20"/>
        </w:rPr>
        <w:t>ľnica</w:t>
      </w:r>
      <w:r w:rsidR="00E07C73" w:rsidRPr="0095273D">
        <w:rPr>
          <w:rFonts w:ascii="Arial" w:hAnsi="Arial" w:cs="Arial"/>
          <w:sz w:val="20"/>
          <w:szCs w:val="20"/>
        </w:rPr>
        <w:t xml:space="preserve"> kategórie </w:t>
      </w:r>
    </w:p>
    <w:p w14:paraId="46CA4340" w14:textId="4F3DBFD7" w:rsidR="003F3559" w:rsidRDefault="00E07C73"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lastRenderedPageBreak/>
        <w:t xml:space="preserve">D24,5 v dĺžke 4,8km, 21 mostných objektov, 18 ks múrov, 31 ks </w:t>
      </w:r>
      <w:r w:rsidR="00217565" w:rsidRPr="0095273D">
        <w:rPr>
          <w:rFonts w:ascii="Arial" w:hAnsi="Arial" w:cs="Arial"/>
          <w:sz w:val="20"/>
          <w:szCs w:val="20"/>
        </w:rPr>
        <w:t>p</w:t>
      </w:r>
      <w:r w:rsidRPr="0095273D">
        <w:rPr>
          <w:rFonts w:ascii="Arial" w:hAnsi="Arial" w:cs="Arial"/>
          <w:sz w:val="20"/>
          <w:szCs w:val="20"/>
        </w:rPr>
        <w:t>rotihlukových stien, preložky inžinierskych sietí, migračný koridor pre zver, enviro</w:t>
      </w:r>
      <w:r w:rsidR="00124302">
        <w:rPr>
          <w:rFonts w:ascii="Arial" w:hAnsi="Arial" w:cs="Arial"/>
          <w:sz w:val="20"/>
          <w:szCs w:val="20"/>
        </w:rPr>
        <w:t>n</w:t>
      </w:r>
      <w:r w:rsidRPr="0095273D">
        <w:rPr>
          <w:rFonts w:ascii="Arial" w:hAnsi="Arial" w:cs="Arial"/>
          <w:sz w:val="20"/>
          <w:szCs w:val="20"/>
        </w:rPr>
        <w:t>mentálne opatrenia, veľké diaľničné odpočívadlo vrátane nového strediska správy a</w:t>
      </w:r>
      <w:r w:rsidR="00217565" w:rsidRPr="0095273D">
        <w:rPr>
          <w:rFonts w:ascii="Arial" w:hAnsi="Arial" w:cs="Arial"/>
          <w:sz w:val="20"/>
          <w:szCs w:val="20"/>
        </w:rPr>
        <w:t> </w:t>
      </w:r>
      <w:r w:rsidRPr="0095273D">
        <w:rPr>
          <w:rFonts w:ascii="Arial" w:hAnsi="Arial" w:cs="Arial"/>
          <w:sz w:val="20"/>
          <w:szCs w:val="20"/>
        </w:rPr>
        <w:t>údržby</w:t>
      </w:r>
      <w:r w:rsidR="00217565" w:rsidRPr="0095273D">
        <w:rPr>
          <w:rFonts w:ascii="Arial" w:hAnsi="Arial" w:cs="Arial"/>
          <w:sz w:val="20"/>
          <w:szCs w:val="20"/>
        </w:rPr>
        <w:t xml:space="preserve"> a ďalšie</w:t>
      </w:r>
      <w:r w:rsidRPr="0095273D">
        <w:rPr>
          <w:rFonts w:ascii="Arial" w:hAnsi="Arial" w:cs="Arial"/>
          <w:sz w:val="20"/>
          <w:szCs w:val="20"/>
        </w:rPr>
        <w:t xml:space="preserve">. </w:t>
      </w:r>
    </w:p>
    <w:p w14:paraId="33382540" w14:textId="7ED4278B" w:rsidR="00C7065A" w:rsidRPr="0095273D" w:rsidRDefault="00E07C73"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Uvedené staveb</w:t>
      </w:r>
      <w:r w:rsidR="00217565" w:rsidRPr="0095273D">
        <w:rPr>
          <w:rFonts w:ascii="Arial" w:hAnsi="Arial" w:cs="Arial"/>
          <w:sz w:val="20"/>
          <w:szCs w:val="20"/>
        </w:rPr>
        <w:t>n</w:t>
      </w:r>
      <w:r w:rsidRPr="0095273D">
        <w:rPr>
          <w:rFonts w:ascii="Arial" w:hAnsi="Arial" w:cs="Arial"/>
          <w:sz w:val="20"/>
          <w:szCs w:val="20"/>
        </w:rPr>
        <w:t>é objekty spolu úzko súvisia za účelom jednak zabezpečenia bezpečnej prevádzky tunela Horelica</w:t>
      </w:r>
      <w:r w:rsidR="00217565" w:rsidRPr="0095273D">
        <w:rPr>
          <w:rFonts w:ascii="Arial" w:hAnsi="Arial" w:cs="Arial"/>
          <w:sz w:val="20"/>
          <w:szCs w:val="20"/>
        </w:rPr>
        <w:t xml:space="preserve"> ako aj samotnej D3 v celom úseku od Hričovského Podhradia až po Skalité a nie je možné ich realizovať a prevádzkovať oddelene.</w:t>
      </w:r>
      <w:r w:rsidRPr="0095273D">
        <w:rPr>
          <w:rFonts w:ascii="Arial" w:hAnsi="Arial" w:cs="Arial"/>
          <w:sz w:val="20"/>
          <w:szCs w:val="20"/>
        </w:rPr>
        <w:t xml:space="preserve"> </w:t>
      </w:r>
    </w:p>
    <w:p w14:paraId="0A5275D4" w14:textId="55A92964" w:rsidR="00483DEC" w:rsidRDefault="00483DEC"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Konfigurácia územia, zástavba napojená tesne na existujúce komunikácie, obsadenosť reálneho koridoru ostatnými dopravnými a prírodnými líniovými prvkami (rieky Kysuca, Oščadnica, cesty I/11 a III/2013, miestne komunikácie) neumožňujú zvýšiť kapacitu súčasných komunikácií do tej miery, aby plnili vyššie popísaný účel. Zvýšenie kapacity dopravného koridoru v hustej obytnej zástavbe je neprijateľné. Preto jediným spôsobom na splnenie spomenutých cieľov je dobudovanie diaľnice D3 na plnohodnotnú smerovo rozdelenú komunikáciu, ktorá spolu s ďalšími súvisiacimi komunikáciami a objektami vytvorí vysokokapacitný diaľničný koridor v predmetnom území.</w:t>
      </w:r>
      <w:r w:rsidR="006C6EB1" w:rsidRPr="0095273D">
        <w:rPr>
          <w:rFonts w:ascii="Arial" w:hAnsi="Arial" w:cs="Arial"/>
          <w:sz w:val="20"/>
          <w:szCs w:val="20"/>
        </w:rPr>
        <w:t xml:space="preserve"> </w:t>
      </w:r>
    </w:p>
    <w:p w14:paraId="5737F17F" w14:textId="396808F5" w:rsidR="00124302" w:rsidRPr="00124302" w:rsidRDefault="00124302" w:rsidP="00124302">
      <w:pPr>
        <w:spacing w:after="0" w:line="240" w:lineRule="auto"/>
        <w:ind w:left="1134"/>
        <w:contextualSpacing/>
        <w:jc w:val="both"/>
        <w:rPr>
          <w:rFonts w:ascii="Arial" w:hAnsi="Arial" w:cs="Arial"/>
          <w:sz w:val="20"/>
          <w:szCs w:val="20"/>
        </w:rPr>
      </w:pPr>
      <w:r w:rsidRPr="00124302">
        <w:rPr>
          <w:rFonts w:ascii="Arial" w:hAnsi="Arial" w:cs="Arial"/>
          <w:sz w:val="20"/>
          <w:szCs w:val="20"/>
        </w:rPr>
        <w:t xml:space="preserve">Verejný obstarávateľ odôvodňuje nerozdelenie zákazky na časti tým, že nerozdelenie predmetu zákazky je ekonomicky, administratívne a technicky výhodnejšie pri </w:t>
      </w:r>
      <w:r w:rsidR="00D8411C">
        <w:rPr>
          <w:rFonts w:ascii="Arial" w:hAnsi="Arial" w:cs="Arial"/>
          <w:sz w:val="20"/>
          <w:szCs w:val="20"/>
        </w:rPr>
        <w:t>poskytovaní služby/</w:t>
      </w:r>
      <w:r>
        <w:rPr>
          <w:rFonts w:ascii="Arial" w:hAnsi="Arial" w:cs="Arial"/>
          <w:sz w:val="20"/>
          <w:szCs w:val="20"/>
        </w:rPr>
        <w:t>zhotovení Diela</w:t>
      </w:r>
      <w:r w:rsidRPr="00124302">
        <w:rPr>
          <w:rFonts w:ascii="Arial" w:hAnsi="Arial" w:cs="Arial"/>
          <w:sz w:val="20"/>
          <w:szCs w:val="20"/>
        </w:rPr>
        <w:t xml:space="preserve"> od jedného </w:t>
      </w:r>
      <w:r>
        <w:rPr>
          <w:rFonts w:ascii="Arial" w:hAnsi="Arial" w:cs="Arial"/>
          <w:sz w:val="20"/>
          <w:szCs w:val="20"/>
        </w:rPr>
        <w:t>zhotovi</w:t>
      </w:r>
      <w:r w:rsidRPr="00124302">
        <w:rPr>
          <w:rFonts w:ascii="Arial" w:hAnsi="Arial" w:cs="Arial"/>
          <w:sz w:val="20"/>
          <w:szCs w:val="20"/>
        </w:rPr>
        <w:t xml:space="preserve">teľa, nakoľko ide o špecifický druh </w:t>
      </w:r>
      <w:r w:rsidR="00D8411C">
        <w:rPr>
          <w:rFonts w:ascii="Arial" w:hAnsi="Arial" w:cs="Arial"/>
          <w:sz w:val="20"/>
          <w:szCs w:val="20"/>
        </w:rPr>
        <w:t>služby/</w:t>
      </w:r>
      <w:r w:rsidRPr="00124302">
        <w:rPr>
          <w:rFonts w:ascii="Arial" w:hAnsi="Arial" w:cs="Arial"/>
          <w:sz w:val="20"/>
          <w:szCs w:val="20"/>
        </w:rPr>
        <w:t>s</w:t>
      </w:r>
      <w:r w:rsidR="00D8411C">
        <w:rPr>
          <w:rFonts w:ascii="Arial" w:hAnsi="Arial" w:cs="Arial"/>
          <w:sz w:val="20"/>
          <w:szCs w:val="20"/>
        </w:rPr>
        <w:t>tavebných prác</w:t>
      </w:r>
      <w:r w:rsidRPr="00124302">
        <w:rPr>
          <w:rFonts w:ascii="Arial" w:hAnsi="Arial" w:cs="Arial"/>
          <w:sz w:val="20"/>
          <w:szCs w:val="20"/>
        </w:rPr>
        <w:t>, zložený z časovo bezprostredne na seba nadväzujúcich prác. Rozdelenie na časti by mohlo predstavovať vážne riziko ohrozenia riadneho plnenia zákazky.</w:t>
      </w:r>
    </w:p>
    <w:bookmarkEnd w:id="4"/>
    <w:p w14:paraId="187EF00E" w14:textId="77777777" w:rsidR="00013FD7"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4.3</w:t>
      </w:r>
      <w:r w:rsidRPr="0095273D">
        <w:rPr>
          <w:rFonts w:ascii="Arial" w:hAnsi="Arial" w:cs="Arial"/>
          <w:sz w:val="20"/>
          <w:szCs w:val="20"/>
        </w:rPr>
        <w:tab/>
        <w:t xml:space="preserve">Uchádzač predloží ponuku na celý predmet zákazky.  </w:t>
      </w:r>
    </w:p>
    <w:p w14:paraId="58CBF8BD" w14:textId="77777777" w:rsidR="00DD1186" w:rsidRPr="0095273D" w:rsidRDefault="00DD1186" w:rsidP="0095273D">
      <w:pPr>
        <w:spacing w:after="0" w:line="240" w:lineRule="auto"/>
        <w:ind w:left="1134" w:hanging="567"/>
        <w:contextualSpacing/>
        <w:jc w:val="both"/>
        <w:rPr>
          <w:rFonts w:ascii="Arial" w:hAnsi="Arial" w:cs="Arial"/>
          <w:sz w:val="20"/>
          <w:szCs w:val="20"/>
        </w:rPr>
      </w:pPr>
    </w:p>
    <w:p w14:paraId="24125895"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5.</w:t>
      </w:r>
      <w:r w:rsidRPr="0095273D">
        <w:rPr>
          <w:rFonts w:ascii="Arial" w:hAnsi="Arial" w:cs="Arial"/>
          <w:b/>
          <w:bCs/>
          <w:smallCaps/>
          <w:sz w:val="20"/>
          <w:szCs w:val="20"/>
        </w:rPr>
        <w:tab/>
      </w:r>
      <w:r w:rsidRPr="0095273D">
        <w:rPr>
          <w:rFonts w:ascii="Arial" w:hAnsi="Arial" w:cs="Arial"/>
          <w:b/>
          <w:bCs/>
          <w:sz w:val="20"/>
          <w:szCs w:val="20"/>
        </w:rPr>
        <w:t xml:space="preserve">Zdroj finančných prostriedkov </w:t>
      </w:r>
    </w:p>
    <w:p w14:paraId="6EDD1183" w14:textId="77E223C8"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5.1</w:t>
      </w:r>
      <w:r w:rsidRPr="0095273D">
        <w:rPr>
          <w:rFonts w:ascii="Arial" w:hAnsi="Arial" w:cs="Arial"/>
          <w:sz w:val="20"/>
          <w:szCs w:val="20"/>
        </w:rPr>
        <w:tab/>
        <w:t xml:space="preserve">Predmet zákazky bude financovaný </w:t>
      </w:r>
      <w:r w:rsidR="00B11361" w:rsidRPr="0095273D">
        <w:rPr>
          <w:rFonts w:ascii="Arial" w:hAnsi="Arial" w:cs="Arial"/>
          <w:sz w:val="20"/>
          <w:szCs w:val="20"/>
        </w:rPr>
        <w:t xml:space="preserve">z fondov EÚ a </w:t>
      </w:r>
      <w:r w:rsidRPr="0095273D">
        <w:rPr>
          <w:rFonts w:ascii="Arial" w:hAnsi="Arial" w:cs="Arial"/>
          <w:sz w:val="20"/>
          <w:szCs w:val="20"/>
        </w:rPr>
        <w:t>zo štátneho rozpočtu.</w:t>
      </w:r>
    </w:p>
    <w:p w14:paraId="31F5B013" w14:textId="77777777" w:rsidR="00DD1186" w:rsidRPr="0095273D" w:rsidRDefault="00DD1186" w:rsidP="0095273D">
      <w:pPr>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5.2</w:t>
      </w:r>
      <w:r w:rsidRPr="0095273D">
        <w:rPr>
          <w:rFonts w:ascii="Arial" w:eastAsia="Times New Roman" w:hAnsi="Arial" w:cs="Arial"/>
          <w:sz w:val="20"/>
          <w:szCs w:val="20"/>
        </w:rPr>
        <w:tab/>
      </w:r>
      <w:r w:rsidRPr="0095273D">
        <w:rPr>
          <w:rFonts w:ascii="Arial" w:eastAsia="Times New Roman" w:hAnsi="Arial" w:cs="Arial"/>
          <w:sz w:val="20"/>
          <w:szCs w:val="20"/>
        </w:rPr>
        <w:tab/>
        <w:t>Verejný obstarávateľ neposkytuje zálohy ani preddavky na plnenie zmluvy.</w:t>
      </w:r>
    </w:p>
    <w:p w14:paraId="39708884" w14:textId="77777777" w:rsidR="00DD1186" w:rsidRPr="0095273D" w:rsidRDefault="00DD1186" w:rsidP="0095273D">
      <w:pPr>
        <w:spacing w:after="0" w:line="240" w:lineRule="auto"/>
        <w:ind w:left="1134" w:hanging="567"/>
        <w:contextualSpacing/>
        <w:jc w:val="both"/>
        <w:rPr>
          <w:rFonts w:ascii="Arial" w:hAnsi="Arial" w:cs="Arial"/>
          <w:sz w:val="20"/>
          <w:szCs w:val="20"/>
        </w:rPr>
      </w:pPr>
    </w:p>
    <w:p w14:paraId="2D3211F6" w14:textId="3651A2C8" w:rsidR="00794DE5" w:rsidRPr="0095273D" w:rsidRDefault="00794DE5" w:rsidP="00124302">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6.</w:t>
      </w:r>
      <w:r w:rsidR="00124302">
        <w:rPr>
          <w:rFonts w:ascii="Arial" w:hAnsi="Arial" w:cs="Arial"/>
          <w:b/>
          <w:bCs/>
          <w:smallCaps/>
          <w:sz w:val="20"/>
          <w:szCs w:val="20"/>
        </w:rPr>
        <w:tab/>
      </w:r>
      <w:r w:rsidRPr="0095273D">
        <w:rPr>
          <w:rFonts w:ascii="Arial" w:hAnsi="Arial" w:cs="Arial"/>
          <w:b/>
          <w:bCs/>
          <w:sz w:val="20"/>
          <w:szCs w:val="20"/>
        </w:rPr>
        <w:t>Typ zmluvy</w:t>
      </w:r>
    </w:p>
    <w:p w14:paraId="2434F6AF" w14:textId="77777777" w:rsidR="00C21A95" w:rsidRDefault="00794DE5" w:rsidP="004124A4">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6.1</w:t>
      </w:r>
      <w:r w:rsidRPr="0095273D">
        <w:rPr>
          <w:rFonts w:ascii="Arial" w:hAnsi="Arial" w:cs="Arial"/>
          <w:sz w:val="20"/>
          <w:szCs w:val="20"/>
        </w:rPr>
        <w:tab/>
      </w:r>
      <w:r w:rsidR="00DD1186" w:rsidRPr="0095273D">
        <w:rPr>
          <w:rFonts w:ascii="Arial" w:hAnsi="Arial" w:cs="Arial"/>
          <w:sz w:val="20"/>
          <w:szCs w:val="20"/>
        </w:rPr>
        <w:t xml:space="preserve">Výsledok postupu verejného obstarávania: </w:t>
      </w:r>
    </w:p>
    <w:p w14:paraId="4D9D2AD1" w14:textId="1EE84B0D" w:rsidR="00794DE5" w:rsidRDefault="00C21A95"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00794DE5" w:rsidRPr="0095273D">
        <w:rPr>
          <w:rFonts w:ascii="Arial" w:hAnsi="Arial" w:cs="Arial"/>
          <w:sz w:val="20"/>
          <w:szCs w:val="20"/>
        </w:rPr>
        <w:t xml:space="preserve">Zmluva o Dielo </w:t>
      </w:r>
      <w:r w:rsidR="00DD1186" w:rsidRPr="0095273D">
        <w:rPr>
          <w:rFonts w:ascii="Arial" w:hAnsi="Arial" w:cs="Arial"/>
          <w:sz w:val="20"/>
          <w:szCs w:val="20"/>
        </w:rPr>
        <w:t>uzatvorená</w:t>
      </w:r>
      <w:r w:rsidR="00794DE5" w:rsidRPr="0095273D">
        <w:rPr>
          <w:rFonts w:ascii="Arial" w:hAnsi="Arial" w:cs="Arial"/>
          <w:sz w:val="20"/>
          <w:szCs w:val="20"/>
        </w:rPr>
        <w:t xml:space="preserve"> podľa § 536 </w:t>
      </w:r>
      <w:r w:rsidR="00DD1186" w:rsidRPr="0095273D">
        <w:rPr>
          <w:rFonts w:ascii="Arial" w:hAnsi="Arial" w:cs="Arial"/>
          <w:sz w:val="20"/>
          <w:szCs w:val="20"/>
        </w:rPr>
        <w:t>a </w:t>
      </w:r>
      <w:proofErr w:type="spellStart"/>
      <w:r w:rsidR="00DD1186" w:rsidRPr="0095273D">
        <w:rPr>
          <w:rFonts w:ascii="Arial" w:hAnsi="Arial" w:cs="Arial"/>
          <w:sz w:val="20"/>
          <w:szCs w:val="20"/>
        </w:rPr>
        <w:t>nasl</w:t>
      </w:r>
      <w:proofErr w:type="spellEnd"/>
      <w:r w:rsidR="00DD1186" w:rsidRPr="0095273D">
        <w:rPr>
          <w:rFonts w:ascii="Arial" w:hAnsi="Arial" w:cs="Arial"/>
          <w:sz w:val="20"/>
          <w:szCs w:val="20"/>
        </w:rPr>
        <w:t xml:space="preserve">. </w:t>
      </w:r>
      <w:r w:rsidR="00794DE5" w:rsidRPr="0095273D">
        <w:rPr>
          <w:rFonts w:ascii="Arial" w:hAnsi="Arial" w:cs="Arial"/>
          <w:sz w:val="20"/>
          <w:szCs w:val="20"/>
        </w:rPr>
        <w:t xml:space="preserve">zákona č. 513/1991 Zb. Obchodný zákonník v znení neskorších predpisov </w:t>
      </w:r>
      <w:r w:rsidR="00353176" w:rsidRPr="00353176">
        <w:rPr>
          <w:rFonts w:ascii="Arial" w:hAnsi="Arial" w:cs="Arial"/>
          <w:sz w:val="20"/>
          <w:szCs w:val="20"/>
        </w:rPr>
        <w:t>(ďalej len „</w:t>
      </w:r>
      <w:r w:rsidR="00353176" w:rsidRPr="00353176">
        <w:rPr>
          <w:rFonts w:ascii="Arial" w:hAnsi="Arial" w:cs="Arial"/>
          <w:b/>
          <w:sz w:val="20"/>
          <w:szCs w:val="20"/>
        </w:rPr>
        <w:t>Obchodný zákonník</w:t>
      </w:r>
      <w:r w:rsidR="00353176" w:rsidRPr="00353176">
        <w:rPr>
          <w:rFonts w:ascii="Arial" w:hAnsi="Arial" w:cs="Arial"/>
          <w:sz w:val="20"/>
          <w:szCs w:val="20"/>
        </w:rPr>
        <w:t>“) a na základe výsledku nadlimitnej zákazky na predmet obstarávania</w:t>
      </w:r>
      <w:r w:rsidR="00353176" w:rsidRPr="00353176">
        <w:rPr>
          <w:rFonts w:ascii="Arial" w:hAnsi="Arial" w:cs="Arial"/>
          <w:b/>
          <w:sz w:val="20"/>
          <w:szCs w:val="20"/>
        </w:rPr>
        <w:t xml:space="preserve"> „D3 Oščadnica-Čadca, Bukov, II. </w:t>
      </w:r>
      <w:proofErr w:type="spellStart"/>
      <w:r w:rsidR="00353176" w:rsidRPr="00353176">
        <w:rPr>
          <w:rFonts w:ascii="Arial" w:hAnsi="Arial" w:cs="Arial"/>
          <w:b/>
          <w:sz w:val="20"/>
          <w:szCs w:val="20"/>
        </w:rPr>
        <w:t>polprofil</w:t>
      </w:r>
      <w:proofErr w:type="spellEnd"/>
      <w:r w:rsidR="00353176" w:rsidRPr="00353176">
        <w:rPr>
          <w:rFonts w:ascii="Arial" w:hAnsi="Arial" w:cs="Arial"/>
          <w:b/>
          <w:sz w:val="20"/>
          <w:szCs w:val="20"/>
        </w:rPr>
        <w:t>“</w:t>
      </w:r>
      <w:r w:rsidR="00353176">
        <w:rPr>
          <w:rFonts w:ascii="Arial" w:hAnsi="Arial" w:cs="Arial"/>
          <w:b/>
          <w:sz w:val="20"/>
          <w:szCs w:val="20"/>
        </w:rPr>
        <w:t xml:space="preserve"> </w:t>
      </w:r>
      <w:r w:rsidR="00353176" w:rsidRPr="00353176">
        <w:rPr>
          <w:rFonts w:ascii="Arial" w:hAnsi="Arial" w:cs="Arial"/>
          <w:b/>
          <w:sz w:val="20"/>
          <w:szCs w:val="20"/>
        </w:rPr>
        <w:t>v zmysle zmluvných podmienok FIDIC „žltá kniha“</w:t>
      </w:r>
      <w:r w:rsidR="00353176">
        <w:rPr>
          <w:rFonts w:ascii="Arial" w:hAnsi="Arial" w:cs="Arial"/>
          <w:b/>
          <w:sz w:val="20"/>
          <w:szCs w:val="20"/>
        </w:rPr>
        <w:t xml:space="preserve"> </w:t>
      </w:r>
      <w:r w:rsidR="00353176" w:rsidRPr="00353176">
        <w:rPr>
          <w:rFonts w:ascii="Arial" w:hAnsi="Arial" w:cs="Arial"/>
          <w:sz w:val="20"/>
          <w:szCs w:val="20"/>
        </w:rPr>
        <w:t>(ďalej tiež len „</w:t>
      </w:r>
      <w:r w:rsidR="00353176" w:rsidRPr="00353176">
        <w:rPr>
          <w:rFonts w:ascii="Arial" w:hAnsi="Arial" w:cs="Arial"/>
          <w:b/>
          <w:sz w:val="20"/>
          <w:szCs w:val="20"/>
        </w:rPr>
        <w:t>Zmluva o Dielo</w:t>
      </w:r>
      <w:r w:rsidR="00353176" w:rsidRPr="00353176">
        <w:rPr>
          <w:rFonts w:ascii="Arial" w:hAnsi="Arial" w:cs="Arial"/>
          <w:sz w:val="20"/>
          <w:szCs w:val="20"/>
        </w:rPr>
        <w:t>“ alebo „</w:t>
      </w:r>
      <w:proofErr w:type="spellStart"/>
      <w:r w:rsidR="00353176" w:rsidRPr="00353176">
        <w:rPr>
          <w:rFonts w:ascii="Arial" w:hAnsi="Arial" w:cs="Arial"/>
          <w:b/>
          <w:sz w:val="20"/>
          <w:szCs w:val="20"/>
        </w:rPr>
        <w:t>ZoD</w:t>
      </w:r>
      <w:proofErr w:type="spellEnd"/>
      <w:r w:rsidR="00353176" w:rsidRPr="00353176">
        <w:rPr>
          <w:rFonts w:ascii="Arial" w:hAnsi="Arial" w:cs="Arial"/>
          <w:sz w:val="20"/>
          <w:szCs w:val="20"/>
        </w:rPr>
        <w:t>“ alebo „</w:t>
      </w:r>
      <w:r w:rsidR="00353176" w:rsidRPr="00353176">
        <w:rPr>
          <w:rFonts w:ascii="Arial" w:hAnsi="Arial" w:cs="Arial"/>
          <w:b/>
          <w:sz w:val="20"/>
          <w:szCs w:val="20"/>
        </w:rPr>
        <w:t>Zmluva</w:t>
      </w:r>
      <w:r w:rsidR="00353176" w:rsidRPr="00353176">
        <w:rPr>
          <w:rFonts w:ascii="Arial" w:hAnsi="Arial" w:cs="Arial"/>
          <w:sz w:val="20"/>
          <w:szCs w:val="20"/>
        </w:rPr>
        <w:t>“)</w:t>
      </w:r>
      <w:r w:rsidR="004124A4">
        <w:rPr>
          <w:rFonts w:ascii="Arial" w:hAnsi="Arial" w:cs="Arial"/>
          <w:sz w:val="20"/>
          <w:szCs w:val="20"/>
        </w:rPr>
        <w:t>.</w:t>
      </w:r>
      <w:r>
        <w:rPr>
          <w:rFonts w:ascii="Arial" w:hAnsi="Arial" w:cs="Arial"/>
          <w:sz w:val="20"/>
          <w:szCs w:val="20"/>
        </w:rPr>
        <w:t xml:space="preserve"> </w:t>
      </w:r>
      <w:r w:rsidR="004124A4" w:rsidRPr="004124A4">
        <w:rPr>
          <w:rFonts w:ascii="Arial" w:hAnsi="Arial" w:cs="Arial"/>
          <w:sz w:val="20"/>
          <w:szCs w:val="20"/>
        </w:rPr>
        <w:t>Zmluvné podmienky pozostávajú zo „Všeobecných zmluvných podmienok“, vrátane Prílohy</w:t>
      </w:r>
      <w:r>
        <w:rPr>
          <w:rFonts w:ascii="Arial" w:hAnsi="Arial" w:cs="Arial"/>
          <w:sz w:val="20"/>
          <w:szCs w:val="20"/>
        </w:rPr>
        <w:t xml:space="preserve"> </w:t>
      </w:r>
      <w:r w:rsidR="004124A4" w:rsidRPr="004124A4">
        <w:rPr>
          <w:rFonts w:ascii="Arial" w:hAnsi="Arial" w:cs="Arial"/>
          <w:sz w:val="20"/>
          <w:szCs w:val="20"/>
        </w:rPr>
        <w:t>„Všeobecné podmienky Dohody o riešení sporov“ a z „Osobitných zmluvných podmienok“, ktoré predstavujú doplnky, úpravy a dodatky k Všeobecným zmluvným podmienkam „žltá kniha“.</w:t>
      </w:r>
    </w:p>
    <w:p w14:paraId="6AFEF011" w14:textId="06261AF6" w:rsidR="004124A4" w:rsidRPr="004124A4" w:rsidRDefault="004124A4"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Všeobecné zmluvné podmienky sú súčasťou:</w:t>
      </w:r>
    </w:p>
    <w:p w14:paraId="514CB0C3" w14:textId="7EE4F4FA" w:rsidR="004124A4" w:rsidRPr="004124A4" w:rsidRDefault="004124A4"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 xml:space="preserve">„Zmluvných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  </w:t>
      </w:r>
    </w:p>
    <w:p w14:paraId="21806D78"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6.2</w:t>
      </w:r>
      <w:r w:rsidRPr="0095273D">
        <w:rPr>
          <w:rFonts w:ascii="Arial" w:hAnsi="Arial" w:cs="Arial"/>
          <w:sz w:val="20"/>
          <w:szCs w:val="20"/>
        </w:rPr>
        <w:tab/>
      </w:r>
      <w:r w:rsidR="00B4604F" w:rsidRPr="0095273D">
        <w:rPr>
          <w:rFonts w:ascii="Arial" w:hAnsi="Arial" w:cs="Arial"/>
          <w:sz w:val="20"/>
          <w:szCs w:val="20"/>
        </w:rPr>
        <w:t>V</w:t>
      </w:r>
      <w:r w:rsidRPr="0095273D">
        <w:rPr>
          <w:rFonts w:ascii="Arial" w:hAnsi="Arial" w:cs="Arial"/>
          <w:sz w:val="20"/>
          <w:szCs w:val="20"/>
        </w:rPr>
        <w:t xml:space="preserve">ymedzenie </w:t>
      </w:r>
      <w:r w:rsidR="00E421DD" w:rsidRPr="0095273D">
        <w:rPr>
          <w:rFonts w:ascii="Arial" w:hAnsi="Arial" w:cs="Arial"/>
          <w:sz w:val="20"/>
          <w:szCs w:val="20"/>
        </w:rPr>
        <w:t>zmluvných</w:t>
      </w:r>
      <w:r w:rsidRPr="0095273D">
        <w:rPr>
          <w:rFonts w:ascii="Arial" w:hAnsi="Arial" w:cs="Arial"/>
          <w:sz w:val="20"/>
          <w:szCs w:val="20"/>
        </w:rPr>
        <w:t xml:space="preserve"> podmienok</w:t>
      </w:r>
      <w:r w:rsidR="00B4604F" w:rsidRPr="0095273D">
        <w:rPr>
          <w:rFonts w:ascii="Arial" w:hAnsi="Arial" w:cs="Arial"/>
          <w:sz w:val="20"/>
          <w:szCs w:val="20"/>
        </w:rPr>
        <w:t xml:space="preserve"> na plnenie predmetu zákazky</w:t>
      </w:r>
      <w:r w:rsidRPr="0095273D">
        <w:rPr>
          <w:rFonts w:ascii="Arial" w:hAnsi="Arial" w:cs="Arial"/>
          <w:sz w:val="20"/>
          <w:szCs w:val="20"/>
        </w:rPr>
        <w:t xml:space="preserve"> tvorí Zväzok 2</w:t>
      </w:r>
      <w:r w:rsidR="00F54B14" w:rsidRPr="0095273D">
        <w:rPr>
          <w:rFonts w:ascii="Arial" w:hAnsi="Arial" w:cs="Arial"/>
          <w:sz w:val="20"/>
          <w:szCs w:val="20"/>
        </w:rPr>
        <w:t xml:space="preserve"> Obchodné podmienky</w:t>
      </w:r>
      <w:r w:rsidR="00E421DD" w:rsidRPr="0095273D">
        <w:rPr>
          <w:rFonts w:ascii="Arial" w:hAnsi="Arial" w:cs="Arial"/>
          <w:sz w:val="20"/>
          <w:szCs w:val="20"/>
        </w:rPr>
        <w:t>,</w:t>
      </w:r>
      <w:r w:rsidR="00E421DD" w:rsidRPr="0095273D">
        <w:rPr>
          <w:rFonts w:ascii="Arial" w:eastAsia="Times New Roman" w:hAnsi="Arial" w:cs="Arial"/>
          <w:sz w:val="20"/>
          <w:szCs w:val="20"/>
        </w:rPr>
        <w:t xml:space="preserve"> </w:t>
      </w:r>
      <w:r w:rsidR="00E421DD" w:rsidRPr="0095273D">
        <w:rPr>
          <w:rFonts w:ascii="Arial" w:hAnsi="Arial" w:cs="Arial"/>
          <w:sz w:val="20"/>
          <w:szCs w:val="20"/>
        </w:rPr>
        <w:t>ktoré sú neoddeliteľnou súčasťou</w:t>
      </w:r>
      <w:r w:rsidRPr="0095273D">
        <w:rPr>
          <w:rFonts w:ascii="Arial" w:hAnsi="Arial" w:cs="Arial"/>
          <w:sz w:val="20"/>
          <w:szCs w:val="20"/>
        </w:rPr>
        <w:t xml:space="preserve"> týchto </w:t>
      </w:r>
      <w:r w:rsidR="00295664" w:rsidRPr="0095273D">
        <w:rPr>
          <w:rFonts w:ascii="Arial" w:hAnsi="Arial" w:cs="Arial"/>
          <w:sz w:val="20"/>
          <w:szCs w:val="20"/>
        </w:rPr>
        <w:t>SP</w:t>
      </w:r>
      <w:r w:rsidRPr="0095273D">
        <w:rPr>
          <w:rFonts w:ascii="Arial" w:hAnsi="Arial" w:cs="Arial"/>
          <w:sz w:val="20"/>
          <w:szCs w:val="20"/>
        </w:rPr>
        <w:t>.</w:t>
      </w:r>
    </w:p>
    <w:p w14:paraId="56F44A64" w14:textId="77777777" w:rsidR="00B4604F" w:rsidRPr="0095273D" w:rsidRDefault="00B4604F" w:rsidP="0095273D">
      <w:pPr>
        <w:spacing w:after="0" w:line="240" w:lineRule="auto"/>
        <w:ind w:left="1134" w:hanging="567"/>
        <w:contextualSpacing/>
        <w:jc w:val="both"/>
        <w:rPr>
          <w:rFonts w:ascii="Arial" w:hAnsi="Arial" w:cs="Arial"/>
          <w:sz w:val="20"/>
          <w:szCs w:val="20"/>
        </w:rPr>
      </w:pPr>
    </w:p>
    <w:p w14:paraId="74D6C833"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7.</w:t>
      </w:r>
      <w:r w:rsidRPr="0095273D">
        <w:rPr>
          <w:rFonts w:ascii="Arial" w:hAnsi="Arial" w:cs="Arial"/>
          <w:b/>
          <w:bCs/>
          <w:smallCaps/>
          <w:sz w:val="20"/>
          <w:szCs w:val="20"/>
        </w:rPr>
        <w:tab/>
      </w:r>
      <w:r w:rsidRPr="0095273D">
        <w:rPr>
          <w:rFonts w:ascii="Arial" w:hAnsi="Arial" w:cs="Arial"/>
          <w:b/>
          <w:bCs/>
          <w:sz w:val="20"/>
          <w:szCs w:val="20"/>
        </w:rPr>
        <w:t xml:space="preserve">Miesto a termín </w:t>
      </w:r>
      <w:r w:rsidR="00B4604F" w:rsidRPr="0095273D">
        <w:rPr>
          <w:rFonts w:ascii="Arial" w:hAnsi="Arial" w:cs="Arial"/>
          <w:b/>
          <w:bCs/>
          <w:sz w:val="20"/>
          <w:szCs w:val="20"/>
        </w:rPr>
        <w:t>plnenia predmetu zákazky:</w:t>
      </w:r>
    </w:p>
    <w:p w14:paraId="1A3EAF40" w14:textId="46D157D0" w:rsidR="004124A4"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7.1</w:t>
      </w:r>
      <w:r w:rsidRPr="0095273D">
        <w:rPr>
          <w:rFonts w:ascii="Arial" w:hAnsi="Arial" w:cs="Arial"/>
          <w:sz w:val="20"/>
          <w:szCs w:val="20"/>
        </w:rPr>
        <w:tab/>
        <w:t>Miesto</w:t>
      </w:r>
      <w:r w:rsidR="00B4604F" w:rsidRPr="0095273D">
        <w:rPr>
          <w:rFonts w:ascii="Arial" w:hAnsi="Arial" w:cs="Arial"/>
          <w:sz w:val="20"/>
          <w:szCs w:val="20"/>
        </w:rPr>
        <w:t>m plnenia predmetu zákazky je</w:t>
      </w:r>
      <w:r w:rsidRPr="0095273D">
        <w:rPr>
          <w:rFonts w:ascii="Arial" w:hAnsi="Arial" w:cs="Arial"/>
          <w:sz w:val="20"/>
          <w:szCs w:val="20"/>
        </w:rPr>
        <w:t xml:space="preserve">: </w:t>
      </w:r>
    </w:p>
    <w:p w14:paraId="6ECB3F9D" w14:textId="55C40F7D" w:rsidR="00794DE5" w:rsidRDefault="004124A4" w:rsidP="0095273D">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Žilinský kraj, okres Čadca, katastrálne územie Krásno nad Kysucou, Oščadnica, Čadca, Horelica. Úsek diaľnice D3 Oščadnica – Čadca, Bukov je situovaný do existujúceho koridoru cesty I/11A, ktorý tvorí budúci ľavý jazdný pás diaľnice D3. Stavba prechádza katastrálnymi územiami obce Oščadnica, katastrálneho územia mesta Čadca súčasťou ktorého je aj katastrálne územie Horelica. Celý úsek stavby je umiestnený v okrese Čadca, ktorý je súčasťou VÚC Žilinského samosprávneho kraja</w:t>
      </w:r>
      <w:r>
        <w:rPr>
          <w:rFonts w:ascii="Arial" w:hAnsi="Arial" w:cs="Arial"/>
          <w:sz w:val="20"/>
          <w:szCs w:val="20"/>
        </w:rPr>
        <w:t xml:space="preserve">, </w:t>
      </w:r>
      <w:r w:rsidR="00794DE5" w:rsidRPr="0095273D">
        <w:rPr>
          <w:rFonts w:ascii="Arial" w:hAnsi="Arial" w:cs="Arial"/>
          <w:sz w:val="20"/>
          <w:szCs w:val="20"/>
        </w:rPr>
        <w:t>Slovenská republika</w:t>
      </w:r>
      <w:r w:rsidR="001437A9" w:rsidRPr="0095273D">
        <w:rPr>
          <w:rFonts w:ascii="Arial" w:hAnsi="Arial" w:cs="Arial"/>
          <w:sz w:val="20"/>
          <w:szCs w:val="20"/>
        </w:rPr>
        <w:t>.</w:t>
      </w:r>
      <w:r w:rsidR="00B4604F" w:rsidRPr="0095273D">
        <w:rPr>
          <w:rFonts w:ascii="Arial" w:hAnsi="Arial" w:cs="Arial"/>
          <w:sz w:val="20"/>
          <w:szCs w:val="20"/>
        </w:rPr>
        <w:t xml:space="preserve"> </w:t>
      </w:r>
    </w:p>
    <w:p w14:paraId="06546A3E" w14:textId="77777777" w:rsidR="00B4604F" w:rsidRPr="0095273D" w:rsidRDefault="00794DE5" w:rsidP="0095273D">
      <w:pPr>
        <w:spacing w:after="0" w:line="240" w:lineRule="auto"/>
        <w:ind w:left="1134" w:hanging="567"/>
        <w:contextualSpacing/>
        <w:jc w:val="both"/>
        <w:rPr>
          <w:rFonts w:ascii="Arial" w:eastAsia="Times New Roman" w:hAnsi="Arial" w:cs="Arial"/>
          <w:sz w:val="20"/>
          <w:szCs w:val="20"/>
        </w:rPr>
      </w:pPr>
      <w:bookmarkStart w:id="5" w:name="_Hlk169245474"/>
      <w:r w:rsidRPr="0095273D">
        <w:rPr>
          <w:rFonts w:ascii="Arial" w:hAnsi="Arial" w:cs="Arial"/>
          <w:sz w:val="20"/>
          <w:szCs w:val="20"/>
        </w:rPr>
        <w:t>7.2</w:t>
      </w:r>
      <w:r w:rsidRPr="0095273D">
        <w:rPr>
          <w:rFonts w:ascii="Arial" w:hAnsi="Arial" w:cs="Arial"/>
          <w:sz w:val="20"/>
          <w:szCs w:val="20"/>
        </w:rPr>
        <w:tab/>
      </w:r>
      <w:r w:rsidR="00B4604F" w:rsidRPr="0095273D">
        <w:rPr>
          <w:rFonts w:ascii="Arial" w:eastAsia="Times New Roman" w:hAnsi="Arial" w:cs="Arial"/>
          <w:sz w:val="20"/>
          <w:szCs w:val="20"/>
        </w:rPr>
        <w:t>Predpokladaná dĺžka trvania plnenia predmetu zákazky je:</w:t>
      </w:r>
    </w:p>
    <w:p w14:paraId="6F7C77E8" w14:textId="45C67F33" w:rsidR="00B4604F" w:rsidRPr="0095273D"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 xml:space="preserve">Lehota výstavby je </w:t>
      </w:r>
      <w:r w:rsidR="005D1B84">
        <w:rPr>
          <w:rFonts w:ascii="Arial" w:hAnsi="Arial" w:cs="Arial"/>
          <w:sz w:val="20"/>
          <w:szCs w:val="20"/>
        </w:rPr>
        <w:t>1675 kalendárnych dní</w:t>
      </w:r>
      <w:r w:rsidRPr="0095273D">
        <w:rPr>
          <w:rFonts w:ascii="Arial" w:hAnsi="Arial" w:cs="Arial"/>
          <w:sz w:val="20"/>
          <w:szCs w:val="20"/>
        </w:rPr>
        <w:t xml:space="preserve"> od</w:t>
      </w:r>
      <w:ins w:id="6" w:author="Autor">
        <w:r w:rsidR="00D15EFE">
          <w:rPr>
            <w:rFonts w:ascii="Arial" w:hAnsi="Arial" w:cs="Arial"/>
            <w:sz w:val="20"/>
            <w:szCs w:val="20"/>
          </w:rPr>
          <w:t xml:space="preserve"> Dátumu začatia prác</w:t>
        </w:r>
      </w:ins>
      <w:del w:id="7" w:author="Autor">
        <w:r w:rsidRPr="0095273D" w:rsidDel="00D15EFE">
          <w:rPr>
            <w:rFonts w:ascii="Arial" w:hAnsi="Arial" w:cs="Arial"/>
            <w:sz w:val="20"/>
            <w:szCs w:val="20"/>
          </w:rPr>
          <w:delText xml:space="preserve">o dňa nadobudnutia účinnosti </w:delText>
        </w:r>
        <w:r w:rsidR="00353176" w:rsidDel="00D15EFE">
          <w:rPr>
            <w:rFonts w:ascii="Arial" w:hAnsi="Arial" w:cs="Arial"/>
            <w:sz w:val="20"/>
            <w:szCs w:val="20"/>
          </w:rPr>
          <w:delText>Z</w:delText>
        </w:r>
        <w:r w:rsidRPr="0095273D" w:rsidDel="00D15EFE">
          <w:rPr>
            <w:rFonts w:ascii="Arial" w:hAnsi="Arial" w:cs="Arial"/>
            <w:sz w:val="20"/>
            <w:szCs w:val="20"/>
          </w:rPr>
          <w:delText>mluvy</w:delText>
        </w:r>
      </w:del>
      <w:r w:rsidRPr="0095273D">
        <w:rPr>
          <w:rFonts w:ascii="Arial" w:hAnsi="Arial" w:cs="Arial"/>
          <w:sz w:val="20"/>
          <w:szCs w:val="20"/>
        </w:rPr>
        <w:t>.</w:t>
      </w:r>
    </w:p>
    <w:p w14:paraId="1510DFA4" w14:textId="77777777" w:rsidR="00B4604F" w:rsidRPr="0095273D"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bookmarkStart w:id="8" w:name="_Hlk169246132"/>
      <w:bookmarkStart w:id="9" w:name="_Hlk169246451"/>
      <w:r w:rsidR="00B93103" w:rsidRPr="0095273D">
        <w:rPr>
          <w:rFonts w:ascii="Arial" w:hAnsi="Arial" w:cs="Arial"/>
          <w:sz w:val="20"/>
          <w:szCs w:val="20"/>
        </w:rPr>
        <w:t xml:space="preserve">Lehota na oznámenie vád je 365 dní. </w:t>
      </w:r>
    </w:p>
    <w:bookmarkEnd w:id="9"/>
    <w:p w14:paraId="436060D5" w14:textId="13FC0A3F" w:rsidR="00B93103"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bookmarkStart w:id="10" w:name="_Hlk169246021"/>
      <w:bookmarkStart w:id="11" w:name="_Hlk169246185"/>
      <w:r w:rsidR="00B93103" w:rsidRPr="0095273D">
        <w:rPr>
          <w:rFonts w:ascii="Arial" w:hAnsi="Arial" w:cs="Arial"/>
          <w:sz w:val="20"/>
          <w:szCs w:val="20"/>
        </w:rPr>
        <w:t xml:space="preserve">Záručná doba na predmet zákazky začína plynúť </w:t>
      </w:r>
      <w:ins w:id="12" w:author="Autor">
        <w:r w:rsidR="00D15EFE" w:rsidRPr="00D15EFE">
          <w:rPr>
            <w:rFonts w:ascii="Arial" w:hAnsi="Arial" w:cs="Arial"/>
            <w:sz w:val="20"/>
            <w:szCs w:val="20"/>
          </w:rPr>
          <w:t>podpísaním Prebe</w:t>
        </w:r>
        <w:r w:rsidR="00D15EFE">
          <w:rPr>
            <w:rFonts w:ascii="Arial" w:hAnsi="Arial" w:cs="Arial"/>
            <w:sz w:val="20"/>
            <w:szCs w:val="20"/>
          </w:rPr>
          <w:t>ra</w:t>
        </w:r>
        <w:r w:rsidR="00D15EFE" w:rsidRPr="00D15EFE">
          <w:rPr>
            <w:rFonts w:ascii="Arial" w:hAnsi="Arial" w:cs="Arial"/>
            <w:sz w:val="20"/>
            <w:szCs w:val="20"/>
          </w:rPr>
          <w:t xml:space="preserve">cieho protokolu podľa </w:t>
        </w:r>
        <w:proofErr w:type="spellStart"/>
        <w:r w:rsidR="00D15EFE" w:rsidRPr="00D15EFE">
          <w:rPr>
            <w:rFonts w:ascii="Arial" w:hAnsi="Arial" w:cs="Arial"/>
            <w:sz w:val="20"/>
            <w:szCs w:val="20"/>
          </w:rPr>
          <w:t>podčl</w:t>
        </w:r>
        <w:proofErr w:type="spellEnd"/>
        <w:r w:rsidR="00D15EFE" w:rsidRPr="00D15EFE">
          <w:rPr>
            <w:rFonts w:ascii="Arial" w:hAnsi="Arial" w:cs="Arial"/>
            <w:sz w:val="20"/>
            <w:szCs w:val="20"/>
          </w:rPr>
          <w:t>. 10.2 (</w:t>
        </w:r>
        <w:r w:rsidR="00D15EFE" w:rsidRPr="00D15EFE">
          <w:rPr>
            <w:rFonts w:ascii="Arial" w:hAnsi="Arial" w:cs="Arial"/>
            <w:i/>
            <w:sz w:val="20"/>
            <w:szCs w:val="20"/>
          </w:rPr>
          <w:t>Preberanie časti Diela</w:t>
        </w:r>
        <w:r w:rsidR="00D15EFE" w:rsidRPr="00D15EFE">
          <w:rPr>
            <w:rFonts w:ascii="Arial" w:hAnsi="Arial" w:cs="Arial"/>
            <w:sz w:val="20"/>
            <w:szCs w:val="20"/>
          </w:rPr>
          <w:t xml:space="preserve">) a končí uplynutím 60 mesiacov po podpísaní Preberacieho </w:t>
        </w:r>
        <w:proofErr w:type="spellStart"/>
        <w:r w:rsidR="00D15EFE" w:rsidRPr="00D15EFE">
          <w:rPr>
            <w:rFonts w:ascii="Arial" w:hAnsi="Arial" w:cs="Arial"/>
            <w:sz w:val="20"/>
            <w:szCs w:val="20"/>
          </w:rPr>
          <w:t>protkolu</w:t>
        </w:r>
        <w:proofErr w:type="spellEnd"/>
        <w:r w:rsidR="00D15EFE" w:rsidRPr="00D15EFE">
          <w:rPr>
            <w:rFonts w:ascii="Arial" w:hAnsi="Arial" w:cs="Arial"/>
            <w:sz w:val="20"/>
            <w:szCs w:val="20"/>
          </w:rPr>
          <w:t xml:space="preserve"> podľa </w:t>
        </w:r>
        <w:proofErr w:type="spellStart"/>
        <w:r w:rsidR="00D15EFE" w:rsidRPr="00D15EFE">
          <w:rPr>
            <w:rFonts w:ascii="Arial" w:hAnsi="Arial" w:cs="Arial"/>
            <w:sz w:val="20"/>
            <w:szCs w:val="20"/>
          </w:rPr>
          <w:t>podčl</w:t>
        </w:r>
        <w:proofErr w:type="spellEnd"/>
        <w:r w:rsidR="00D15EFE" w:rsidRPr="00D15EFE">
          <w:rPr>
            <w:rFonts w:ascii="Arial" w:hAnsi="Arial" w:cs="Arial"/>
            <w:sz w:val="20"/>
            <w:szCs w:val="20"/>
          </w:rPr>
          <w:t>. 10.1 (</w:t>
        </w:r>
        <w:r w:rsidR="00D15EFE" w:rsidRPr="00D15EFE">
          <w:rPr>
            <w:rFonts w:ascii="Arial" w:hAnsi="Arial" w:cs="Arial"/>
            <w:i/>
            <w:sz w:val="20"/>
            <w:szCs w:val="20"/>
          </w:rPr>
          <w:t>Preberanie Diela a Sekcií)</w:t>
        </w:r>
      </w:ins>
      <w:del w:id="13" w:author="Autor">
        <w:r w:rsidR="00B93103" w:rsidRPr="0095273D" w:rsidDel="00D15EFE">
          <w:rPr>
            <w:rFonts w:ascii="Arial" w:hAnsi="Arial" w:cs="Arial"/>
            <w:sz w:val="20"/>
            <w:szCs w:val="20"/>
          </w:rPr>
          <w:delText>dňom odovzdania predmetu zákazky</w:delText>
        </w:r>
      </w:del>
      <w:r w:rsidR="00B93103" w:rsidRPr="0095273D">
        <w:rPr>
          <w:rFonts w:ascii="Arial" w:hAnsi="Arial" w:cs="Arial"/>
          <w:sz w:val="20"/>
          <w:szCs w:val="20"/>
        </w:rPr>
        <w:t xml:space="preserve"> a trvá po dobu </w:t>
      </w:r>
      <w:r w:rsidR="00AE2EF3">
        <w:rPr>
          <w:rFonts w:ascii="Arial" w:hAnsi="Arial" w:cs="Arial"/>
          <w:sz w:val="20"/>
          <w:szCs w:val="20"/>
        </w:rPr>
        <w:t xml:space="preserve">60 </w:t>
      </w:r>
      <w:r w:rsidR="00217565" w:rsidRPr="0095273D">
        <w:rPr>
          <w:rFonts w:ascii="Arial" w:hAnsi="Arial" w:cs="Arial"/>
          <w:sz w:val="20"/>
          <w:szCs w:val="20"/>
        </w:rPr>
        <w:t>mesiacov</w:t>
      </w:r>
      <w:r w:rsidR="00B93103" w:rsidRPr="0095273D">
        <w:rPr>
          <w:rFonts w:ascii="Arial" w:hAnsi="Arial" w:cs="Arial"/>
          <w:sz w:val="20"/>
          <w:szCs w:val="20"/>
        </w:rPr>
        <w:t>.</w:t>
      </w:r>
      <w:bookmarkEnd w:id="11"/>
    </w:p>
    <w:p w14:paraId="636FA571" w14:textId="60A3F821" w:rsidR="00794DE5" w:rsidRDefault="00794DE5" w:rsidP="0095273D">
      <w:pPr>
        <w:spacing w:after="0" w:line="240" w:lineRule="auto"/>
        <w:ind w:left="1134"/>
        <w:contextualSpacing/>
        <w:jc w:val="both"/>
        <w:rPr>
          <w:rFonts w:ascii="Arial" w:hAnsi="Arial" w:cs="Arial"/>
          <w:sz w:val="20"/>
          <w:szCs w:val="20"/>
        </w:rPr>
      </w:pPr>
      <w:bookmarkStart w:id="14" w:name="_Hlk169246486"/>
      <w:bookmarkEnd w:id="10"/>
      <w:r w:rsidRPr="0095273D">
        <w:rPr>
          <w:rFonts w:ascii="Arial" w:hAnsi="Arial" w:cs="Arial"/>
          <w:sz w:val="20"/>
          <w:szCs w:val="20"/>
        </w:rPr>
        <w:t xml:space="preserve">Predpokladaný dátum začatia stavebných prác je </w:t>
      </w:r>
      <w:r w:rsidR="00C51876" w:rsidRPr="0095273D">
        <w:rPr>
          <w:rFonts w:ascii="Arial" w:hAnsi="Arial" w:cs="Arial"/>
          <w:sz w:val="20"/>
          <w:szCs w:val="20"/>
        </w:rPr>
        <w:t>27.</w:t>
      </w:r>
      <w:r w:rsidR="00667E4C">
        <w:rPr>
          <w:rFonts w:ascii="Arial" w:hAnsi="Arial" w:cs="Arial"/>
          <w:sz w:val="20"/>
          <w:szCs w:val="20"/>
        </w:rPr>
        <w:t>5</w:t>
      </w:r>
      <w:r w:rsidR="00C51876" w:rsidRPr="0095273D">
        <w:rPr>
          <w:rFonts w:ascii="Arial" w:hAnsi="Arial" w:cs="Arial"/>
          <w:sz w:val="20"/>
          <w:szCs w:val="20"/>
        </w:rPr>
        <w:t>.2025</w:t>
      </w:r>
      <w:r w:rsidRPr="0095273D">
        <w:rPr>
          <w:rFonts w:ascii="Arial" w:hAnsi="Arial" w:cs="Arial"/>
          <w:sz w:val="20"/>
          <w:szCs w:val="20"/>
        </w:rPr>
        <w:t>.</w:t>
      </w:r>
      <w:r w:rsidR="00F839E5">
        <w:rPr>
          <w:rFonts w:ascii="Arial" w:hAnsi="Arial" w:cs="Arial"/>
          <w:sz w:val="20"/>
          <w:szCs w:val="20"/>
        </w:rPr>
        <w:t xml:space="preserve"> </w:t>
      </w:r>
      <w:r w:rsidRPr="0095273D">
        <w:rPr>
          <w:rFonts w:ascii="Arial" w:hAnsi="Arial" w:cs="Arial"/>
          <w:sz w:val="20"/>
          <w:szCs w:val="20"/>
        </w:rPr>
        <w:t>Predpokladaný termín ukončenia predmetu plnenia je podľa podčl</w:t>
      </w:r>
      <w:r w:rsidR="00B75D7F" w:rsidRPr="0095273D">
        <w:rPr>
          <w:rFonts w:ascii="Arial" w:hAnsi="Arial" w:cs="Arial"/>
          <w:sz w:val="20"/>
          <w:szCs w:val="20"/>
        </w:rPr>
        <w:t>ánku</w:t>
      </w:r>
      <w:r w:rsidRPr="0095273D">
        <w:rPr>
          <w:rFonts w:ascii="Arial" w:hAnsi="Arial" w:cs="Arial"/>
          <w:sz w:val="20"/>
          <w:szCs w:val="20"/>
        </w:rPr>
        <w:t xml:space="preserve"> 14.13 Zmluvných podmienok </w:t>
      </w:r>
      <w:r w:rsidR="00B93103" w:rsidRPr="0095273D">
        <w:rPr>
          <w:rFonts w:ascii="Arial" w:hAnsi="Arial" w:cs="Arial"/>
          <w:sz w:val="20"/>
          <w:szCs w:val="20"/>
        </w:rPr>
        <w:t xml:space="preserve">FIDIC – „žltá kniha“ </w:t>
      </w:r>
      <w:r w:rsidRPr="0095273D">
        <w:rPr>
          <w:rFonts w:ascii="Arial" w:hAnsi="Arial" w:cs="Arial"/>
          <w:sz w:val="20"/>
          <w:szCs w:val="20"/>
        </w:rPr>
        <w:t>„Vydanie Záverečného platobného potvrdenia“.</w:t>
      </w:r>
    </w:p>
    <w:p w14:paraId="00F7CA64" w14:textId="77777777" w:rsidR="00B151D8" w:rsidRDefault="00B151D8" w:rsidP="0095273D">
      <w:pPr>
        <w:spacing w:after="0" w:line="240" w:lineRule="auto"/>
        <w:ind w:left="1134"/>
        <w:contextualSpacing/>
        <w:jc w:val="both"/>
        <w:rPr>
          <w:rFonts w:ascii="Arial" w:hAnsi="Arial" w:cs="Arial"/>
          <w:sz w:val="20"/>
          <w:szCs w:val="20"/>
        </w:rPr>
      </w:pPr>
      <w:bookmarkStart w:id="15" w:name="_GoBack"/>
      <w:bookmarkEnd w:id="5"/>
      <w:bookmarkEnd w:id="15"/>
    </w:p>
    <w:bookmarkEnd w:id="8"/>
    <w:bookmarkEnd w:id="14"/>
    <w:p w14:paraId="7D12DB83" w14:textId="77777777" w:rsidR="00794DE5" w:rsidRPr="0095273D" w:rsidRDefault="00794DE5" w:rsidP="0095273D">
      <w:pPr>
        <w:tabs>
          <w:tab w:val="left" w:pos="567"/>
        </w:tabs>
        <w:spacing w:after="0" w:line="240" w:lineRule="auto"/>
        <w:contextualSpacing/>
        <w:jc w:val="both"/>
        <w:rPr>
          <w:rFonts w:ascii="Arial" w:hAnsi="Arial" w:cs="Arial"/>
          <w:b/>
          <w:sz w:val="20"/>
          <w:szCs w:val="20"/>
        </w:rPr>
      </w:pPr>
      <w:r w:rsidRPr="0095273D">
        <w:rPr>
          <w:rFonts w:ascii="Arial" w:hAnsi="Arial" w:cs="Arial"/>
          <w:b/>
          <w:sz w:val="20"/>
          <w:szCs w:val="20"/>
        </w:rPr>
        <w:t>8.</w:t>
      </w:r>
      <w:r w:rsidRPr="0095273D">
        <w:rPr>
          <w:rFonts w:ascii="Arial" w:hAnsi="Arial" w:cs="Arial"/>
          <w:b/>
          <w:sz w:val="20"/>
          <w:szCs w:val="20"/>
        </w:rPr>
        <w:tab/>
        <w:t>Hospodársky subjekt</w:t>
      </w:r>
    </w:p>
    <w:p w14:paraId="577C264D"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8.1</w:t>
      </w:r>
      <w:r w:rsidRPr="0095273D">
        <w:rPr>
          <w:rFonts w:ascii="Arial" w:hAnsi="Arial" w:cs="Arial"/>
          <w:sz w:val="20"/>
          <w:szCs w:val="20"/>
        </w:rPr>
        <w:tab/>
      </w:r>
      <w:r w:rsidR="00B75D7F" w:rsidRPr="0095273D">
        <w:rPr>
          <w:rFonts w:ascii="Arial" w:hAnsi="Arial" w:cs="Arial"/>
          <w:sz w:val="20"/>
          <w:szCs w:val="20"/>
        </w:rPr>
        <w:t>H</w:t>
      </w:r>
      <w:r w:rsidRPr="0095273D">
        <w:rPr>
          <w:rFonts w:ascii="Arial" w:hAnsi="Arial" w:cs="Arial"/>
          <w:sz w:val="20"/>
          <w:szCs w:val="20"/>
        </w:rPr>
        <w:t>ospodársky</w:t>
      </w:r>
      <w:r w:rsidR="00B75D7F" w:rsidRPr="0095273D">
        <w:rPr>
          <w:rFonts w:ascii="Arial" w:hAnsi="Arial" w:cs="Arial"/>
          <w:sz w:val="20"/>
          <w:szCs w:val="20"/>
        </w:rPr>
        <w:t>m</w:t>
      </w:r>
      <w:r w:rsidRPr="0095273D">
        <w:rPr>
          <w:rFonts w:ascii="Arial" w:hAnsi="Arial" w:cs="Arial"/>
          <w:sz w:val="20"/>
          <w:szCs w:val="20"/>
        </w:rPr>
        <w:t xml:space="preserve"> subjekt</w:t>
      </w:r>
      <w:r w:rsidR="00B75D7F" w:rsidRPr="0095273D">
        <w:rPr>
          <w:rFonts w:ascii="Arial" w:hAnsi="Arial" w:cs="Arial"/>
          <w:sz w:val="20"/>
          <w:szCs w:val="20"/>
        </w:rPr>
        <w:t>om</w:t>
      </w:r>
      <w:r w:rsidRPr="0095273D">
        <w:rPr>
          <w:rFonts w:ascii="Arial" w:hAnsi="Arial" w:cs="Arial"/>
          <w:sz w:val="20"/>
          <w:szCs w:val="20"/>
        </w:rPr>
        <w:t xml:space="preserve"> sa </w:t>
      </w:r>
      <w:r w:rsidR="00B75D7F" w:rsidRPr="0095273D">
        <w:rPr>
          <w:rFonts w:ascii="Arial" w:hAnsi="Arial" w:cs="Arial"/>
          <w:sz w:val="20"/>
          <w:szCs w:val="20"/>
        </w:rPr>
        <w:t>rozumi</w:t>
      </w:r>
      <w:r w:rsidRPr="0095273D">
        <w:rPr>
          <w:rFonts w:ascii="Arial" w:hAnsi="Arial" w:cs="Arial"/>
          <w:sz w:val="20"/>
          <w:szCs w:val="20"/>
        </w:rPr>
        <w:t>e fyzická osoba, právnická osoba alebo skupina takýchto osôb, ktorá na trh dodáva tovar, uskutočňuje stavebné práce alebo poskytuje službu.</w:t>
      </w:r>
    </w:p>
    <w:p w14:paraId="3732D68A" w14:textId="77777777" w:rsidR="00C91A3C" w:rsidRPr="0095273D" w:rsidRDefault="00C91A3C" w:rsidP="0095273D">
      <w:pPr>
        <w:spacing w:after="0" w:line="240" w:lineRule="auto"/>
        <w:ind w:left="1134" w:hanging="567"/>
        <w:contextualSpacing/>
        <w:jc w:val="both"/>
        <w:rPr>
          <w:rFonts w:ascii="Arial" w:hAnsi="Arial" w:cs="Arial"/>
          <w:sz w:val="20"/>
          <w:szCs w:val="20"/>
        </w:rPr>
      </w:pPr>
    </w:p>
    <w:p w14:paraId="4652B270" w14:textId="77777777" w:rsidR="00794DE5" w:rsidRPr="0095273D" w:rsidRDefault="00794DE5" w:rsidP="0095273D">
      <w:pPr>
        <w:tabs>
          <w:tab w:val="left" w:pos="567"/>
          <w:tab w:val="left" w:pos="7275"/>
        </w:tabs>
        <w:spacing w:after="0" w:line="240" w:lineRule="auto"/>
        <w:contextualSpacing/>
        <w:jc w:val="both"/>
        <w:rPr>
          <w:rFonts w:ascii="Arial" w:hAnsi="Arial" w:cs="Arial"/>
          <w:b/>
          <w:smallCaps/>
          <w:sz w:val="20"/>
          <w:szCs w:val="20"/>
        </w:rPr>
      </w:pPr>
      <w:r w:rsidRPr="0095273D">
        <w:rPr>
          <w:rFonts w:ascii="Arial" w:hAnsi="Arial" w:cs="Arial"/>
          <w:b/>
          <w:smallCaps/>
          <w:sz w:val="20"/>
          <w:szCs w:val="20"/>
        </w:rPr>
        <w:lastRenderedPageBreak/>
        <w:t>9.</w:t>
      </w:r>
      <w:r w:rsidRPr="0095273D">
        <w:rPr>
          <w:rFonts w:ascii="Arial" w:hAnsi="Arial" w:cs="Arial"/>
          <w:b/>
          <w:smallCaps/>
          <w:sz w:val="20"/>
          <w:szCs w:val="20"/>
        </w:rPr>
        <w:tab/>
      </w:r>
      <w:r w:rsidRPr="0095273D">
        <w:rPr>
          <w:rFonts w:ascii="Arial" w:hAnsi="Arial" w:cs="Arial"/>
          <w:b/>
          <w:sz w:val="20"/>
          <w:szCs w:val="20"/>
        </w:rPr>
        <w:t>Záujemca</w:t>
      </w:r>
    </w:p>
    <w:p w14:paraId="6D945511" w14:textId="4C5AEB83"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9.1</w:t>
      </w:r>
      <w:r w:rsidRPr="0095273D">
        <w:rPr>
          <w:rFonts w:ascii="Arial" w:hAnsi="Arial" w:cs="Arial"/>
          <w:sz w:val="20"/>
          <w:szCs w:val="20"/>
        </w:rPr>
        <w:tab/>
        <w:t>Záujemc</w:t>
      </w:r>
      <w:r w:rsidR="00B75D7F" w:rsidRPr="0095273D">
        <w:rPr>
          <w:rFonts w:ascii="Arial" w:hAnsi="Arial" w:cs="Arial"/>
          <w:sz w:val="20"/>
          <w:szCs w:val="20"/>
        </w:rPr>
        <w:t>om</w:t>
      </w:r>
      <w:r w:rsidRPr="0095273D">
        <w:rPr>
          <w:rFonts w:ascii="Arial" w:hAnsi="Arial" w:cs="Arial"/>
          <w:sz w:val="20"/>
          <w:szCs w:val="20"/>
        </w:rPr>
        <w:t xml:space="preserve"> sa </w:t>
      </w:r>
      <w:r w:rsidR="00B75D7F" w:rsidRPr="0095273D">
        <w:rPr>
          <w:rFonts w:ascii="Arial" w:hAnsi="Arial" w:cs="Arial"/>
          <w:sz w:val="20"/>
          <w:szCs w:val="20"/>
        </w:rPr>
        <w:t>rozumi</w:t>
      </w:r>
      <w:r w:rsidRPr="0095273D">
        <w:rPr>
          <w:rFonts w:ascii="Arial" w:hAnsi="Arial" w:cs="Arial"/>
          <w:sz w:val="20"/>
          <w:szCs w:val="20"/>
        </w:rPr>
        <w:t xml:space="preserve">e hospodársky subjekt, ktorý má záujem o účasť vo verejnom obstarávaní. </w:t>
      </w:r>
    </w:p>
    <w:p w14:paraId="6E9059F8"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32D87568"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10.</w:t>
      </w:r>
      <w:r w:rsidRPr="0095273D">
        <w:rPr>
          <w:rFonts w:ascii="Arial" w:hAnsi="Arial" w:cs="Arial"/>
          <w:b/>
          <w:bCs/>
          <w:smallCaps/>
          <w:sz w:val="20"/>
          <w:szCs w:val="20"/>
        </w:rPr>
        <w:tab/>
      </w:r>
      <w:r w:rsidRPr="0095273D">
        <w:rPr>
          <w:rFonts w:ascii="Arial" w:hAnsi="Arial" w:cs="Arial"/>
          <w:b/>
          <w:bCs/>
          <w:sz w:val="20"/>
          <w:szCs w:val="20"/>
        </w:rPr>
        <w:t>Uchádzač</w:t>
      </w:r>
    </w:p>
    <w:p w14:paraId="351CE96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10.1</w:t>
      </w:r>
      <w:r w:rsidRPr="0095273D">
        <w:rPr>
          <w:rFonts w:ascii="Arial" w:hAnsi="Arial" w:cs="Arial"/>
          <w:sz w:val="20"/>
          <w:szCs w:val="20"/>
        </w:rPr>
        <w:tab/>
      </w:r>
      <w:r w:rsidR="00B75D7F" w:rsidRPr="0095273D">
        <w:rPr>
          <w:rFonts w:ascii="Arial" w:hAnsi="Arial" w:cs="Arial"/>
          <w:sz w:val="20"/>
          <w:szCs w:val="20"/>
        </w:rPr>
        <w:t>U</w:t>
      </w:r>
      <w:r w:rsidRPr="0095273D">
        <w:rPr>
          <w:rFonts w:ascii="Arial" w:hAnsi="Arial" w:cs="Arial"/>
          <w:sz w:val="20"/>
          <w:szCs w:val="20"/>
        </w:rPr>
        <w:t>chádzač</w:t>
      </w:r>
      <w:r w:rsidR="00B75D7F" w:rsidRPr="0095273D">
        <w:rPr>
          <w:rFonts w:ascii="Arial" w:hAnsi="Arial" w:cs="Arial"/>
          <w:sz w:val="20"/>
          <w:szCs w:val="20"/>
        </w:rPr>
        <w:t>om</w:t>
      </w:r>
      <w:r w:rsidRPr="0095273D">
        <w:rPr>
          <w:rFonts w:ascii="Arial" w:hAnsi="Arial" w:cs="Arial"/>
          <w:sz w:val="20"/>
          <w:szCs w:val="20"/>
        </w:rPr>
        <w:t xml:space="preserve"> </w:t>
      </w:r>
      <w:r w:rsidR="00C86B23" w:rsidRPr="0095273D">
        <w:rPr>
          <w:rFonts w:ascii="Arial" w:hAnsi="Arial" w:cs="Arial"/>
          <w:sz w:val="20"/>
          <w:szCs w:val="20"/>
        </w:rPr>
        <w:t xml:space="preserve">sa </w:t>
      </w:r>
      <w:r w:rsidR="00B75D7F" w:rsidRPr="0095273D">
        <w:rPr>
          <w:rFonts w:ascii="Arial" w:hAnsi="Arial" w:cs="Arial"/>
          <w:sz w:val="20"/>
          <w:szCs w:val="20"/>
        </w:rPr>
        <w:t>rozumie</w:t>
      </w:r>
      <w:r w:rsidRPr="0095273D">
        <w:rPr>
          <w:rFonts w:ascii="Arial" w:hAnsi="Arial" w:cs="Arial"/>
          <w:sz w:val="20"/>
          <w:szCs w:val="20"/>
        </w:rPr>
        <w:t xml:space="preserve"> hospodársky subjekt, ktorý predložil ponuku. V prípade skupiny dodávateľov sa odporúča za účelom uľahčenia komunikácie s verejným obstarávateľom, aby jej </w:t>
      </w:r>
      <w:r w:rsidR="00B75D7F" w:rsidRPr="0095273D">
        <w:rPr>
          <w:rFonts w:ascii="Arial" w:hAnsi="Arial" w:cs="Arial"/>
          <w:sz w:val="20"/>
          <w:szCs w:val="20"/>
        </w:rPr>
        <w:t>členovia</w:t>
      </w:r>
      <w:r w:rsidRPr="0095273D">
        <w:rPr>
          <w:rFonts w:ascii="Arial" w:hAnsi="Arial"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77777777" w:rsidR="00794DE5" w:rsidRPr="0095273D" w:rsidRDefault="00794DE5" w:rsidP="0095273D">
      <w:pPr>
        <w:tabs>
          <w:tab w:val="left" w:pos="900"/>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10.2</w:t>
      </w:r>
      <w:r w:rsidRPr="0095273D">
        <w:rPr>
          <w:rFonts w:ascii="Arial" w:hAnsi="Arial" w:cs="Arial"/>
          <w:sz w:val="20"/>
          <w:szCs w:val="20"/>
        </w:rPr>
        <w:tab/>
        <w:t>Uchádzačom môže byť len fyzická osoba, právnická osoba alebo skupina dodávateľov, ktorá na trhu uskutočňuje stavebné práce.</w:t>
      </w:r>
    </w:p>
    <w:p w14:paraId="4435E293" w14:textId="77777777" w:rsidR="00794DE5" w:rsidRPr="0095273D"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10.3</w:t>
      </w:r>
      <w:r w:rsidRPr="0095273D">
        <w:rPr>
          <w:rFonts w:ascii="Arial" w:hAnsi="Arial" w:cs="Arial"/>
          <w:sz w:val="20"/>
          <w:szCs w:val="20"/>
        </w:rPr>
        <w:tab/>
        <w:t xml:space="preserve">Ak </w:t>
      </w:r>
      <w:r w:rsidR="00B75D7F" w:rsidRPr="0095273D">
        <w:rPr>
          <w:rFonts w:ascii="Arial" w:hAnsi="Arial" w:cs="Arial"/>
          <w:sz w:val="20"/>
          <w:szCs w:val="20"/>
        </w:rPr>
        <w:t xml:space="preserve">je </w:t>
      </w:r>
      <w:r w:rsidRPr="0095273D">
        <w:rPr>
          <w:rFonts w:ascii="Arial" w:hAnsi="Arial" w:cs="Arial"/>
          <w:sz w:val="20"/>
          <w:szCs w:val="20"/>
        </w:rPr>
        <w:t xml:space="preserve">uchádzačom skupina dodávateľov, oprávnenie </w:t>
      </w:r>
      <w:r w:rsidR="00CA4C83" w:rsidRPr="0095273D">
        <w:rPr>
          <w:rFonts w:ascii="Arial" w:hAnsi="Arial" w:cs="Arial"/>
          <w:sz w:val="20"/>
          <w:szCs w:val="20"/>
        </w:rPr>
        <w:t xml:space="preserve"> dodávať tovar, uskutočňovať stavebné práce alebo poskytovať službu preukazuje člen skupiny len vo vzťahu k tej časti predmetu zákazky, ktorú má zabezpečiť.</w:t>
      </w:r>
      <w:r w:rsidR="00CA4C83" w:rsidRPr="0095273D">
        <w:rPr>
          <w:rFonts w:ascii="Arial" w:eastAsia="Calibri" w:hAnsi="Arial" w:cs="Arial"/>
          <w:sz w:val="20"/>
          <w:szCs w:val="20"/>
        </w:rPr>
        <w:t xml:space="preserve"> </w:t>
      </w:r>
      <w:r w:rsidRPr="0095273D">
        <w:rPr>
          <w:rFonts w:ascii="Arial" w:hAnsi="Arial" w:cs="Arial"/>
          <w:sz w:val="20"/>
          <w:szCs w:val="20"/>
        </w:rPr>
        <w:t xml:space="preserve"> </w:t>
      </w:r>
    </w:p>
    <w:p w14:paraId="6241E7C2" w14:textId="77777777" w:rsidR="00B75D7F" w:rsidRPr="0095273D" w:rsidRDefault="00B75D7F" w:rsidP="0095273D">
      <w:pPr>
        <w:autoSpaceDE w:val="0"/>
        <w:autoSpaceDN w:val="0"/>
        <w:spacing w:after="0" w:line="240" w:lineRule="auto"/>
        <w:ind w:left="1134" w:hanging="567"/>
        <w:contextualSpacing/>
        <w:jc w:val="both"/>
        <w:rPr>
          <w:rFonts w:ascii="Arial" w:eastAsia="Calibri" w:hAnsi="Arial" w:cs="Arial"/>
          <w:sz w:val="20"/>
          <w:szCs w:val="20"/>
        </w:rPr>
      </w:pPr>
    </w:p>
    <w:p w14:paraId="1564ECD3"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11.</w:t>
      </w:r>
      <w:r w:rsidRPr="0095273D">
        <w:rPr>
          <w:rFonts w:ascii="Arial" w:hAnsi="Arial" w:cs="Arial"/>
          <w:b/>
          <w:bCs/>
          <w:smallCaps/>
          <w:sz w:val="20"/>
          <w:szCs w:val="20"/>
        </w:rPr>
        <w:tab/>
      </w:r>
      <w:r w:rsidRPr="0095273D">
        <w:rPr>
          <w:rFonts w:ascii="Arial" w:hAnsi="Arial" w:cs="Arial"/>
          <w:b/>
          <w:bCs/>
          <w:sz w:val="20"/>
          <w:szCs w:val="20"/>
        </w:rPr>
        <w:t>Variantné riešenie</w:t>
      </w:r>
    </w:p>
    <w:p w14:paraId="5BDE0AF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11.1</w:t>
      </w:r>
      <w:r w:rsidRPr="0095273D">
        <w:rPr>
          <w:rFonts w:ascii="Arial" w:hAnsi="Arial" w:cs="Arial"/>
          <w:sz w:val="20"/>
          <w:szCs w:val="20"/>
        </w:rPr>
        <w:tab/>
      </w:r>
      <w:r w:rsidR="00B75D7F" w:rsidRPr="0095273D">
        <w:rPr>
          <w:rFonts w:ascii="Arial" w:hAnsi="Arial" w:cs="Arial"/>
          <w:sz w:val="20"/>
          <w:szCs w:val="20"/>
        </w:rPr>
        <w:t>Uchádzačom sa n</w:t>
      </w:r>
      <w:r w:rsidRPr="0095273D">
        <w:rPr>
          <w:rFonts w:ascii="Arial" w:hAnsi="Arial" w:cs="Arial"/>
          <w:sz w:val="20"/>
          <w:szCs w:val="20"/>
        </w:rPr>
        <w:t>eumožňuje predložiť variantné riešenie.</w:t>
      </w:r>
    </w:p>
    <w:p w14:paraId="70581F17"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11.2</w:t>
      </w:r>
      <w:r w:rsidRPr="0095273D">
        <w:rPr>
          <w:rFonts w:ascii="Arial" w:hAnsi="Arial" w:cs="Arial"/>
          <w:sz w:val="20"/>
          <w:szCs w:val="20"/>
        </w:rPr>
        <w:tab/>
        <w:t xml:space="preserve">Ak súčasťou ponuky bude aj variantné riešenie, </w:t>
      </w:r>
      <w:r w:rsidR="00B75D7F" w:rsidRPr="0095273D">
        <w:rPr>
          <w:rFonts w:ascii="Arial" w:hAnsi="Arial" w:cs="Arial"/>
          <w:sz w:val="20"/>
          <w:szCs w:val="20"/>
        </w:rPr>
        <w:t xml:space="preserve">nebude takéto </w:t>
      </w:r>
      <w:r w:rsidRPr="0095273D">
        <w:rPr>
          <w:rFonts w:ascii="Arial" w:hAnsi="Arial" w:cs="Arial"/>
          <w:sz w:val="20"/>
          <w:szCs w:val="20"/>
        </w:rPr>
        <w:t xml:space="preserve">variantné riešenie zaradené do vyhodnotenia </w:t>
      </w:r>
      <w:r w:rsidR="00B75D7F" w:rsidRPr="0095273D">
        <w:rPr>
          <w:rFonts w:ascii="Arial" w:hAnsi="Arial" w:cs="Arial"/>
          <w:sz w:val="20"/>
          <w:szCs w:val="20"/>
        </w:rPr>
        <w:t xml:space="preserve">ponúk </w:t>
      </w:r>
      <w:r w:rsidRPr="0095273D">
        <w:rPr>
          <w:rFonts w:ascii="Arial" w:hAnsi="Arial" w:cs="Arial"/>
          <w:sz w:val="20"/>
          <w:szCs w:val="20"/>
        </w:rPr>
        <w:t>a bude sa naň hľadieť, akoby nebolo predložené.</w:t>
      </w:r>
    </w:p>
    <w:p w14:paraId="7FADA25F"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433B21CE" w14:textId="77777777" w:rsidR="00794DE5" w:rsidRPr="0095273D" w:rsidRDefault="00794DE5" w:rsidP="0095273D">
      <w:pPr>
        <w:tabs>
          <w:tab w:val="left" w:pos="567"/>
        </w:tabs>
        <w:spacing w:after="0" w:line="240" w:lineRule="auto"/>
        <w:contextualSpacing/>
        <w:rPr>
          <w:rFonts w:ascii="Arial" w:hAnsi="Arial" w:cs="Arial"/>
          <w:b/>
          <w:sz w:val="20"/>
          <w:szCs w:val="20"/>
        </w:rPr>
      </w:pPr>
      <w:r w:rsidRPr="0095273D">
        <w:rPr>
          <w:rFonts w:ascii="Arial" w:hAnsi="Arial" w:cs="Arial"/>
          <w:b/>
          <w:sz w:val="20"/>
          <w:szCs w:val="20"/>
        </w:rPr>
        <w:t>12.</w:t>
      </w:r>
      <w:r w:rsidRPr="0095273D">
        <w:rPr>
          <w:rFonts w:ascii="Arial" w:hAnsi="Arial" w:cs="Arial"/>
          <w:b/>
          <w:sz w:val="20"/>
          <w:szCs w:val="20"/>
        </w:rPr>
        <w:tab/>
      </w:r>
      <w:r w:rsidR="00B75D7F" w:rsidRPr="0095273D">
        <w:rPr>
          <w:rFonts w:ascii="Arial" w:hAnsi="Arial" w:cs="Arial"/>
          <w:b/>
          <w:sz w:val="20"/>
          <w:szCs w:val="20"/>
        </w:rPr>
        <w:t>Lehota viazanosti</w:t>
      </w:r>
      <w:r w:rsidRPr="0095273D">
        <w:rPr>
          <w:rFonts w:ascii="Arial" w:hAnsi="Arial" w:cs="Arial"/>
          <w:b/>
          <w:sz w:val="20"/>
          <w:szCs w:val="20"/>
        </w:rPr>
        <w:t xml:space="preserve"> ponuky</w:t>
      </w:r>
    </w:p>
    <w:p w14:paraId="4E8CA916" w14:textId="77777777" w:rsidR="00B75D7F" w:rsidRPr="0095273D" w:rsidRDefault="00794DE5"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95273D">
        <w:rPr>
          <w:rFonts w:ascii="Arial" w:hAnsi="Arial" w:cs="Arial"/>
          <w:sz w:val="20"/>
          <w:szCs w:val="20"/>
        </w:rPr>
        <w:t>12.1</w:t>
      </w:r>
      <w:r w:rsidRPr="0095273D">
        <w:rPr>
          <w:rFonts w:ascii="Arial" w:hAnsi="Arial" w:cs="Arial"/>
          <w:sz w:val="20"/>
          <w:szCs w:val="20"/>
        </w:rPr>
        <w:tab/>
      </w:r>
      <w:r w:rsidR="00B75D7F" w:rsidRPr="0095273D">
        <w:rPr>
          <w:rFonts w:ascii="Arial" w:eastAsia="Times New Roman" w:hAnsi="Arial" w:cs="Arial"/>
          <w:sz w:val="20"/>
          <w:szCs w:val="20"/>
          <w:lang w:eastAsia="en-US"/>
        </w:rPr>
        <w:t xml:space="preserve">Uchádzač je viazaný svojou ponukou od uplynutia lehoty na predkladanie ponúk až do uplynutia lehoty viazanosti ponúk, ktorá je uvedená </w:t>
      </w:r>
      <w:r w:rsidR="00B75D7F" w:rsidRPr="0095273D">
        <w:rPr>
          <w:rFonts w:ascii="Arial" w:eastAsia="Calibri" w:hAnsi="Arial" w:cs="Arial"/>
          <w:sz w:val="20"/>
          <w:szCs w:val="20"/>
        </w:rPr>
        <w:t xml:space="preserve">v Oznámení o vyhlásení verejného obstarávania (ďalej len „Oznámenie“) </w:t>
      </w:r>
      <w:r w:rsidR="00B75D7F" w:rsidRPr="0095273D">
        <w:rPr>
          <w:rFonts w:ascii="Arial" w:eastAsia="Times New Roman" w:hAnsi="Arial" w:cs="Arial"/>
          <w:sz w:val="20"/>
          <w:szCs w:val="20"/>
          <w:lang w:eastAsia="en-US"/>
        </w:rPr>
        <w:t>.</w:t>
      </w:r>
    </w:p>
    <w:p w14:paraId="053F9540" w14:textId="77777777" w:rsidR="006C6EB1" w:rsidRPr="0095273D" w:rsidRDefault="00B75D7F"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12.2</w:t>
      </w:r>
      <w:r w:rsidRPr="0095273D">
        <w:rPr>
          <w:rFonts w:ascii="Arial" w:eastAsia="Times New Roman" w:hAnsi="Arial" w:cs="Arial"/>
          <w:sz w:val="20"/>
          <w:szCs w:val="20"/>
          <w:lang w:eastAsia="en-US"/>
        </w:rPr>
        <w:tab/>
        <w:t xml:space="preserve"> </w:t>
      </w:r>
      <w:r w:rsidR="006C6EB1" w:rsidRPr="0095273D">
        <w:rPr>
          <w:rFonts w:ascii="Arial" w:eastAsia="Times New Roman" w:hAnsi="Arial"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77777777" w:rsidR="00B75D7F" w:rsidRPr="0095273D" w:rsidRDefault="00B75D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12.3</w:t>
      </w:r>
      <w:r w:rsidRPr="0095273D">
        <w:rPr>
          <w:rFonts w:ascii="Arial" w:eastAsia="Times New Roman" w:hAnsi="Arial" w:cs="Arial"/>
          <w:sz w:val="20"/>
          <w:szCs w:val="20"/>
          <w:lang w:eastAsia="en-US"/>
        </w:rPr>
        <w:tab/>
        <w:t>Uchádzači sú svojou ponukou viazaní do uplynutia lehoty verejným obstarávateľom oznámenej, resp. primerane predĺženej lehoty viazanosti ponúk podľa bodu 12.2 Časť A.1 Zväzok 1 týchto SP.</w:t>
      </w:r>
    </w:p>
    <w:p w14:paraId="7C5E4DE9"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48DFE5F2"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13.</w:t>
      </w:r>
      <w:r w:rsidRPr="0095273D">
        <w:rPr>
          <w:rFonts w:ascii="Arial" w:hAnsi="Arial" w:cs="Arial"/>
          <w:b/>
          <w:bCs/>
          <w:smallCaps/>
          <w:sz w:val="20"/>
          <w:szCs w:val="20"/>
        </w:rPr>
        <w:tab/>
      </w:r>
      <w:r w:rsidRPr="0095273D">
        <w:rPr>
          <w:rFonts w:ascii="Arial" w:hAnsi="Arial" w:cs="Arial"/>
          <w:b/>
          <w:bCs/>
          <w:sz w:val="20"/>
          <w:szCs w:val="20"/>
        </w:rPr>
        <w:t xml:space="preserve">Náklady na </w:t>
      </w:r>
      <w:r w:rsidR="00B75D7F" w:rsidRPr="0095273D">
        <w:rPr>
          <w:rFonts w:ascii="Arial" w:hAnsi="Arial" w:cs="Arial"/>
          <w:b/>
          <w:bCs/>
          <w:sz w:val="20"/>
          <w:szCs w:val="20"/>
        </w:rPr>
        <w:t xml:space="preserve">prípravu </w:t>
      </w:r>
      <w:r w:rsidRPr="0095273D">
        <w:rPr>
          <w:rFonts w:ascii="Arial" w:hAnsi="Arial" w:cs="Arial"/>
          <w:b/>
          <w:bCs/>
          <w:sz w:val="20"/>
          <w:szCs w:val="20"/>
        </w:rPr>
        <w:t>ponuk</w:t>
      </w:r>
      <w:r w:rsidR="00B75D7F" w:rsidRPr="0095273D">
        <w:rPr>
          <w:rFonts w:ascii="Arial" w:hAnsi="Arial" w:cs="Arial"/>
          <w:b/>
          <w:bCs/>
          <w:sz w:val="20"/>
          <w:szCs w:val="20"/>
        </w:rPr>
        <w:t>y</w:t>
      </w:r>
    </w:p>
    <w:p w14:paraId="508549F5"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13.1</w:t>
      </w:r>
      <w:r w:rsidRPr="0095273D">
        <w:rPr>
          <w:rFonts w:ascii="Arial" w:hAnsi="Arial" w:cs="Arial"/>
          <w:sz w:val="20"/>
          <w:szCs w:val="20"/>
        </w:rPr>
        <w:tab/>
        <w:t xml:space="preserve">Všetky </w:t>
      </w:r>
      <w:r w:rsidR="00DF06C9" w:rsidRPr="0095273D">
        <w:rPr>
          <w:rFonts w:ascii="Arial" w:hAnsi="Arial" w:cs="Arial"/>
          <w:sz w:val="20"/>
          <w:szCs w:val="20"/>
        </w:rPr>
        <w:t xml:space="preserve">náklady a </w:t>
      </w:r>
      <w:r w:rsidRPr="0095273D">
        <w:rPr>
          <w:rFonts w:ascii="Arial" w:hAnsi="Arial" w:cs="Arial"/>
          <w:sz w:val="20"/>
          <w:szCs w:val="20"/>
        </w:rPr>
        <w:t>výdavky spojené s prípravou a predložením ponuky znáša uchádzač bez finančného nároku voči verejnému obstarávateľovi</w:t>
      </w:r>
      <w:r w:rsidR="00DF06C9" w:rsidRPr="0095273D">
        <w:rPr>
          <w:rFonts w:ascii="Arial" w:hAnsi="Arial" w:cs="Arial"/>
          <w:sz w:val="20"/>
          <w:szCs w:val="20"/>
        </w:rPr>
        <w:t>, bez ohľadu na výsledok verejného obstarávania</w:t>
      </w:r>
      <w:r w:rsidRPr="0095273D">
        <w:rPr>
          <w:rFonts w:ascii="Arial" w:hAnsi="Arial" w:cs="Arial"/>
          <w:sz w:val="20"/>
          <w:szCs w:val="20"/>
        </w:rPr>
        <w:t>.</w:t>
      </w:r>
    </w:p>
    <w:p w14:paraId="24731C10"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13.2</w:t>
      </w:r>
      <w:r w:rsidRPr="0095273D">
        <w:rPr>
          <w:rFonts w:ascii="Arial" w:hAnsi="Arial" w:cs="Arial"/>
          <w:sz w:val="20"/>
          <w:szCs w:val="20"/>
        </w:rPr>
        <w:tab/>
        <w:t xml:space="preserve">Ponuky </w:t>
      </w:r>
      <w:r w:rsidR="00DF06C9" w:rsidRPr="0095273D">
        <w:rPr>
          <w:rFonts w:ascii="Arial" w:hAnsi="Arial" w:cs="Arial"/>
          <w:sz w:val="20"/>
          <w:szCs w:val="20"/>
        </w:rPr>
        <w:t>predložené elektronicky v lehote na predkladanie ponúk</w:t>
      </w:r>
      <w:r w:rsidRPr="0095273D">
        <w:rPr>
          <w:rFonts w:ascii="Arial" w:hAnsi="Arial" w:cs="Arial"/>
          <w:sz w:val="20"/>
          <w:szCs w:val="20"/>
        </w:rPr>
        <w:t xml:space="preserve">, sa počas plynutia lehoty viazanosti </w:t>
      </w:r>
      <w:r w:rsidR="00DF06C9" w:rsidRPr="0095273D">
        <w:rPr>
          <w:rFonts w:ascii="Arial" w:hAnsi="Arial" w:cs="Arial"/>
          <w:sz w:val="20"/>
          <w:szCs w:val="20"/>
        </w:rPr>
        <w:t xml:space="preserve">ponúk </w:t>
      </w:r>
      <w:r w:rsidRPr="0095273D">
        <w:rPr>
          <w:rFonts w:ascii="Arial" w:hAnsi="Arial" w:cs="Arial"/>
          <w:sz w:val="20"/>
          <w:szCs w:val="20"/>
        </w:rPr>
        <w:t>a po uplynutí lehoty viazanosti ponúk</w:t>
      </w:r>
      <w:r w:rsidR="00DF06C9" w:rsidRPr="0095273D">
        <w:rPr>
          <w:rFonts w:ascii="Arial" w:hAnsi="Arial" w:cs="Arial"/>
          <w:sz w:val="20"/>
          <w:szCs w:val="20"/>
        </w:rPr>
        <w:t>, resp. pred</w:t>
      </w:r>
      <w:r w:rsidR="00A26BED" w:rsidRPr="0095273D">
        <w:rPr>
          <w:rFonts w:ascii="Arial" w:hAnsi="Arial" w:cs="Arial"/>
          <w:sz w:val="20"/>
          <w:szCs w:val="20"/>
        </w:rPr>
        <w:t xml:space="preserve">ĺženej lehoty viazanosti </w:t>
      </w:r>
      <w:r w:rsidRPr="0095273D">
        <w:rPr>
          <w:rFonts w:ascii="Arial" w:hAnsi="Arial" w:cs="Arial"/>
          <w:sz w:val="20"/>
          <w:szCs w:val="20"/>
        </w:rPr>
        <w:t xml:space="preserve"> uchádzačom nevracajú. Zostávajú </w:t>
      </w:r>
      <w:r w:rsidR="00DF06C9" w:rsidRPr="0095273D">
        <w:rPr>
          <w:rFonts w:ascii="Arial" w:hAnsi="Arial" w:cs="Arial"/>
          <w:sz w:val="20"/>
          <w:szCs w:val="20"/>
        </w:rPr>
        <w:t xml:space="preserve">uložené v predmetnej zákazke vytvorenej v systéme JOSEPHINE </w:t>
      </w:r>
      <w:r w:rsidRPr="0095273D">
        <w:rPr>
          <w:rFonts w:ascii="Arial" w:hAnsi="Arial" w:cs="Arial"/>
          <w:sz w:val="20"/>
          <w:szCs w:val="20"/>
        </w:rPr>
        <w:t xml:space="preserve">ako súčasť dokumentácie </w:t>
      </w:r>
      <w:r w:rsidR="00A26BED" w:rsidRPr="0095273D">
        <w:rPr>
          <w:rFonts w:ascii="Arial" w:hAnsi="Arial" w:cs="Arial"/>
          <w:sz w:val="20"/>
          <w:szCs w:val="20"/>
        </w:rPr>
        <w:t>vyhláseného verejného obstarávania</w:t>
      </w:r>
      <w:r w:rsidRPr="0095273D">
        <w:rPr>
          <w:rFonts w:ascii="Arial" w:hAnsi="Arial" w:cs="Arial"/>
          <w:sz w:val="20"/>
          <w:szCs w:val="20"/>
        </w:rPr>
        <w:t>.</w:t>
      </w:r>
    </w:p>
    <w:p w14:paraId="6F086667" w14:textId="70C6216B" w:rsidR="00794DE5" w:rsidRDefault="00794DE5" w:rsidP="0095273D">
      <w:pPr>
        <w:spacing w:after="0" w:line="240" w:lineRule="auto"/>
        <w:contextualSpacing/>
        <w:jc w:val="both"/>
        <w:rPr>
          <w:rFonts w:ascii="Arial" w:hAnsi="Arial" w:cs="Arial"/>
          <w:sz w:val="20"/>
          <w:szCs w:val="20"/>
        </w:rPr>
      </w:pPr>
    </w:p>
    <w:p w14:paraId="304D8065"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14.</w:t>
      </w:r>
      <w:r w:rsidRPr="0095273D">
        <w:rPr>
          <w:rFonts w:ascii="Arial" w:hAnsi="Arial" w:cs="Arial"/>
          <w:b/>
          <w:bCs/>
          <w:smallCaps/>
          <w:sz w:val="20"/>
          <w:szCs w:val="20"/>
        </w:rPr>
        <w:tab/>
      </w:r>
      <w:r w:rsidRPr="0095273D">
        <w:rPr>
          <w:rFonts w:ascii="Arial" w:hAnsi="Arial" w:cs="Arial"/>
          <w:b/>
          <w:bCs/>
          <w:sz w:val="20"/>
          <w:szCs w:val="20"/>
        </w:rPr>
        <w:t>Časový harmonogram</w:t>
      </w:r>
      <w:r w:rsidRPr="0095273D">
        <w:rPr>
          <w:rFonts w:ascii="Arial" w:hAnsi="Arial" w:cs="Arial"/>
          <w:b/>
          <w:bCs/>
          <w:smallCaps/>
          <w:sz w:val="20"/>
          <w:szCs w:val="20"/>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95273D" w14:paraId="1DC1F729" w14:textId="77777777" w:rsidTr="007E6C54">
        <w:tc>
          <w:tcPr>
            <w:tcW w:w="709" w:type="dxa"/>
          </w:tcPr>
          <w:p w14:paraId="284369A6" w14:textId="77777777" w:rsidR="00794DE5" w:rsidRPr="0095273D" w:rsidRDefault="00794DE5" w:rsidP="0095273D">
            <w:pPr>
              <w:spacing w:after="0" w:line="240" w:lineRule="auto"/>
              <w:contextualSpacing/>
              <w:rPr>
                <w:rFonts w:ascii="Arial" w:hAnsi="Arial" w:cs="Arial"/>
                <w:b/>
                <w:sz w:val="20"/>
                <w:szCs w:val="20"/>
              </w:rPr>
            </w:pPr>
            <w:r w:rsidRPr="0095273D">
              <w:rPr>
                <w:rFonts w:ascii="Arial" w:hAnsi="Arial" w:cs="Arial"/>
                <w:b/>
                <w:sz w:val="20"/>
                <w:szCs w:val="20"/>
              </w:rPr>
              <w:t>Čl.</w:t>
            </w:r>
          </w:p>
        </w:tc>
        <w:tc>
          <w:tcPr>
            <w:tcW w:w="3827" w:type="dxa"/>
          </w:tcPr>
          <w:p w14:paraId="3D38DFAB" w14:textId="77777777" w:rsidR="00794DE5" w:rsidRPr="0095273D" w:rsidRDefault="00794DE5" w:rsidP="0095273D">
            <w:pPr>
              <w:spacing w:after="0" w:line="240" w:lineRule="auto"/>
              <w:contextualSpacing/>
              <w:rPr>
                <w:rFonts w:ascii="Arial" w:hAnsi="Arial" w:cs="Arial"/>
                <w:b/>
                <w:sz w:val="20"/>
                <w:szCs w:val="20"/>
              </w:rPr>
            </w:pPr>
            <w:r w:rsidRPr="0095273D">
              <w:rPr>
                <w:rFonts w:ascii="Arial" w:hAnsi="Arial" w:cs="Arial"/>
                <w:b/>
                <w:sz w:val="20"/>
                <w:szCs w:val="20"/>
              </w:rPr>
              <w:t>Míľnik</w:t>
            </w:r>
          </w:p>
        </w:tc>
        <w:tc>
          <w:tcPr>
            <w:tcW w:w="4111" w:type="dxa"/>
            <w:vAlign w:val="center"/>
          </w:tcPr>
          <w:p w14:paraId="49E97F35" w14:textId="77777777" w:rsidR="00794DE5" w:rsidRPr="0095273D" w:rsidRDefault="00794DE5" w:rsidP="0095273D">
            <w:pPr>
              <w:spacing w:after="0" w:line="240" w:lineRule="auto"/>
              <w:contextualSpacing/>
              <w:jc w:val="center"/>
              <w:rPr>
                <w:rFonts w:ascii="Arial" w:hAnsi="Arial" w:cs="Arial"/>
                <w:b/>
                <w:strike/>
                <w:sz w:val="20"/>
                <w:szCs w:val="20"/>
              </w:rPr>
            </w:pPr>
            <w:r w:rsidRPr="0095273D">
              <w:rPr>
                <w:rFonts w:ascii="Arial" w:hAnsi="Arial" w:cs="Arial"/>
                <w:b/>
                <w:sz w:val="20"/>
                <w:szCs w:val="20"/>
              </w:rPr>
              <w:t>Dátum</w:t>
            </w:r>
          </w:p>
        </w:tc>
      </w:tr>
      <w:tr w:rsidR="00794DE5" w:rsidRPr="0095273D" w14:paraId="237923F1" w14:textId="77777777" w:rsidTr="007E6C54">
        <w:tc>
          <w:tcPr>
            <w:tcW w:w="709" w:type="dxa"/>
            <w:vAlign w:val="center"/>
          </w:tcPr>
          <w:p w14:paraId="3533B0BE"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14.1</w:t>
            </w:r>
          </w:p>
        </w:tc>
        <w:tc>
          <w:tcPr>
            <w:tcW w:w="3827" w:type="dxa"/>
            <w:vAlign w:val="center"/>
          </w:tcPr>
          <w:p w14:paraId="1B10427E"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sz w:val="20"/>
                <w:szCs w:val="20"/>
              </w:rPr>
              <w:t xml:space="preserve">Lehota pre záujemcov na doručenie žiadosti o vysvetlenie </w:t>
            </w:r>
            <w:r w:rsidR="00B75D7F" w:rsidRPr="0095273D">
              <w:rPr>
                <w:rFonts w:ascii="Arial" w:hAnsi="Arial" w:cs="Arial"/>
                <w:sz w:val="20"/>
                <w:szCs w:val="20"/>
              </w:rPr>
              <w:t>podľa § 48 zákona</w:t>
            </w:r>
          </w:p>
        </w:tc>
        <w:tc>
          <w:tcPr>
            <w:tcW w:w="4111" w:type="dxa"/>
            <w:vAlign w:val="center"/>
          </w:tcPr>
          <w:p w14:paraId="59D38A9A" w14:textId="77777777" w:rsidR="00794DE5" w:rsidRPr="0095273D" w:rsidRDefault="00794DE5" w:rsidP="0095273D">
            <w:pPr>
              <w:spacing w:after="0" w:line="240" w:lineRule="auto"/>
              <w:contextualSpacing/>
              <w:jc w:val="both"/>
              <w:rPr>
                <w:rFonts w:ascii="Arial" w:hAnsi="Arial" w:cs="Arial"/>
                <w:bCs/>
                <w:strike/>
                <w:sz w:val="20"/>
                <w:szCs w:val="20"/>
              </w:rPr>
            </w:pPr>
            <w:r w:rsidRPr="0095273D">
              <w:rPr>
                <w:rFonts w:ascii="Arial" w:hAnsi="Arial" w:cs="Arial"/>
                <w:sz w:val="20"/>
                <w:szCs w:val="20"/>
              </w:rPr>
              <w:t>Záujemca je povinný požiadať o vysvetlenie dostatočne vopred</w:t>
            </w:r>
          </w:p>
        </w:tc>
      </w:tr>
      <w:tr w:rsidR="00794DE5" w:rsidRPr="0095273D" w14:paraId="4FA64FB4" w14:textId="77777777" w:rsidTr="007E6C54">
        <w:tc>
          <w:tcPr>
            <w:tcW w:w="709" w:type="dxa"/>
            <w:vAlign w:val="center"/>
          </w:tcPr>
          <w:p w14:paraId="7964A0E6"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2</w:t>
            </w:r>
          </w:p>
        </w:tc>
        <w:tc>
          <w:tcPr>
            <w:tcW w:w="3827" w:type="dxa"/>
            <w:vAlign w:val="center"/>
          </w:tcPr>
          <w:p w14:paraId="247D9B48" w14:textId="77777777" w:rsidR="00794DE5" w:rsidRPr="0095273D" w:rsidRDefault="00794DE5" w:rsidP="0095273D">
            <w:pPr>
              <w:pStyle w:val="Hlavika"/>
              <w:tabs>
                <w:tab w:val="left" w:pos="4820"/>
              </w:tabs>
              <w:spacing w:after="0" w:line="240" w:lineRule="auto"/>
              <w:contextualSpacing/>
              <w:rPr>
                <w:rFonts w:ascii="Arial" w:hAnsi="Arial" w:cs="Arial"/>
                <w:sz w:val="20"/>
                <w:szCs w:val="20"/>
              </w:rPr>
            </w:pPr>
            <w:r w:rsidRPr="0095273D">
              <w:rPr>
                <w:rFonts w:ascii="Arial" w:hAnsi="Arial" w:cs="Arial"/>
                <w:sz w:val="20"/>
                <w:szCs w:val="20"/>
              </w:rPr>
              <w:t xml:space="preserve">Lehota  pre verejného obstarávateľa </w:t>
            </w:r>
          </w:p>
          <w:p w14:paraId="01BAD939"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sz w:val="20"/>
                <w:szCs w:val="20"/>
              </w:rPr>
              <w:t xml:space="preserve">na </w:t>
            </w:r>
            <w:r w:rsidR="00B75D7F" w:rsidRPr="0095273D">
              <w:rPr>
                <w:rFonts w:ascii="Arial" w:hAnsi="Arial" w:cs="Arial"/>
                <w:sz w:val="20"/>
                <w:szCs w:val="20"/>
              </w:rPr>
              <w:t xml:space="preserve">poskytnutie </w:t>
            </w:r>
            <w:r w:rsidRPr="0095273D">
              <w:rPr>
                <w:rFonts w:ascii="Arial" w:hAnsi="Arial" w:cs="Arial"/>
                <w:sz w:val="20"/>
                <w:szCs w:val="20"/>
              </w:rPr>
              <w:t xml:space="preserve">vysvetlenia </w:t>
            </w:r>
            <w:r w:rsidR="00B75D7F" w:rsidRPr="0095273D">
              <w:rPr>
                <w:rFonts w:ascii="Arial" w:hAnsi="Arial" w:cs="Arial"/>
                <w:sz w:val="20"/>
                <w:szCs w:val="20"/>
              </w:rPr>
              <w:t>podľa § 48 zákona</w:t>
            </w:r>
            <w:r w:rsidRPr="0095273D">
              <w:rPr>
                <w:rFonts w:ascii="Arial" w:hAnsi="Arial" w:cs="Arial"/>
                <w:sz w:val="20"/>
                <w:szCs w:val="20"/>
              </w:rPr>
              <w:t xml:space="preserve"> </w:t>
            </w:r>
          </w:p>
        </w:tc>
        <w:tc>
          <w:tcPr>
            <w:tcW w:w="4111" w:type="dxa"/>
            <w:vAlign w:val="center"/>
          </w:tcPr>
          <w:p w14:paraId="782C1ECB" w14:textId="77777777" w:rsidR="00794DE5" w:rsidRPr="0095273D" w:rsidRDefault="00794DE5" w:rsidP="0095273D">
            <w:pPr>
              <w:spacing w:after="0" w:line="240" w:lineRule="auto"/>
              <w:contextualSpacing/>
              <w:jc w:val="both"/>
              <w:rPr>
                <w:rFonts w:ascii="Arial" w:hAnsi="Arial" w:cs="Arial"/>
                <w:bCs/>
                <w:strike/>
                <w:sz w:val="20"/>
                <w:szCs w:val="20"/>
              </w:rPr>
            </w:pPr>
            <w:r w:rsidRPr="0095273D">
              <w:rPr>
                <w:rFonts w:ascii="Arial" w:hAnsi="Arial" w:cs="Arial"/>
                <w:sz w:val="20"/>
                <w:szCs w:val="20"/>
              </w:rPr>
              <w:t>Verejný obstarávateľ bezodkladne poskytne vysvetlenie informácií potrebných na vypracovanie ponuky a na preukázanie splnenia podmienok</w:t>
            </w:r>
            <w:r w:rsidR="009C0DAA" w:rsidRPr="0095273D">
              <w:rPr>
                <w:rFonts w:ascii="Arial" w:hAnsi="Arial" w:cs="Arial"/>
                <w:sz w:val="20"/>
                <w:szCs w:val="20"/>
              </w:rPr>
              <w:t xml:space="preserve"> </w:t>
            </w:r>
            <w:r w:rsidRPr="0095273D">
              <w:rPr>
                <w:rFonts w:ascii="Arial" w:hAnsi="Arial" w:cs="Arial"/>
                <w:sz w:val="20"/>
                <w:szCs w:val="20"/>
              </w:rPr>
              <w:t xml:space="preserve">účasti všetkým záujemcom, ktorí </w:t>
            </w:r>
            <w:r w:rsidR="00B75D7F" w:rsidRPr="0095273D">
              <w:rPr>
                <w:rFonts w:ascii="Arial" w:hAnsi="Arial" w:cs="Arial"/>
                <w:sz w:val="20"/>
                <w:szCs w:val="20"/>
              </w:rPr>
              <w:t xml:space="preserve">sú </w:t>
            </w:r>
            <w:r w:rsidR="006C6EB1" w:rsidRPr="0095273D">
              <w:rPr>
                <w:rFonts w:ascii="Arial" w:hAnsi="Arial" w:cs="Arial"/>
                <w:sz w:val="20"/>
                <w:szCs w:val="20"/>
              </w:rPr>
              <w:t xml:space="preserve">mu </w:t>
            </w:r>
            <w:r w:rsidR="00B75D7F" w:rsidRPr="0095273D">
              <w:rPr>
                <w:rFonts w:ascii="Arial" w:hAnsi="Arial" w:cs="Arial"/>
                <w:sz w:val="20"/>
                <w:szCs w:val="20"/>
              </w:rPr>
              <w:t>známi</w:t>
            </w:r>
            <w:r w:rsidRPr="0095273D">
              <w:rPr>
                <w:rFonts w:ascii="Arial" w:hAnsi="Arial" w:cs="Arial"/>
                <w:sz w:val="20"/>
                <w:szCs w:val="20"/>
              </w:rPr>
              <w:t>, najneskôr však šesť dní pred uplynutím  lehoty na predkladanie ponúk za predpokladu, že o vysvetlenie záujemca požiada dostatočne vopred</w:t>
            </w:r>
          </w:p>
        </w:tc>
      </w:tr>
      <w:tr w:rsidR="00794DE5" w:rsidRPr="0095273D" w14:paraId="3FA0EC44" w14:textId="77777777" w:rsidTr="007E6C54">
        <w:tc>
          <w:tcPr>
            <w:tcW w:w="709" w:type="dxa"/>
            <w:vAlign w:val="center"/>
          </w:tcPr>
          <w:p w14:paraId="3A4C83D5"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3</w:t>
            </w:r>
          </w:p>
        </w:tc>
        <w:tc>
          <w:tcPr>
            <w:tcW w:w="3827" w:type="dxa"/>
            <w:vAlign w:val="center"/>
          </w:tcPr>
          <w:p w14:paraId="246A5B3F" w14:textId="77777777" w:rsidR="00794DE5" w:rsidRPr="0095273D" w:rsidRDefault="00794DE5" w:rsidP="0095273D">
            <w:pPr>
              <w:pStyle w:val="Hlavika"/>
              <w:tabs>
                <w:tab w:val="left" w:pos="4820"/>
              </w:tabs>
              <w:spacing w:after="0" w:line="240" w:lineRule="auto"/>
              <w:contextualSpacing/>
              <w:rPr>
                <w:rFonts w:ascii="Arial" w:hAnsi="Arial" w:cs="Arial"/>
                <w:b/>
                <w:bCs/>
                <w:sz w:val="20"/>
                <w:szCs w:val="20"/>
              </w:rPr>
            </w:pPr>
            <w:r w:rsidRPr="0095273D">
              <w:rPr>
                <w:rFonts w:ascii="Arial" w:hAnsi="Arial" w:cs="Arial"/>
                <w:b/>
                <w:bCs/>
                <w:sz w:val="20"/>
                <w:szCs w:val="20"/>
              </w:rPr>
              <w:t>Lehota na predkladanie ponúk</w:t>
            </w:r>
          </w:p>
        </w:tc>
        <w:tc>
          <w:tcPr>
            <w:tcW w:w="4111" w:type="dxa"/>
            <w:vAlign w:val="center"/>
          </w:tcPr>
          <w:p w14:paraId="1F3B43B3"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 xml:space="preserve">vedená v Oznámení </w:t>
            </w:r>
          </w:p>
        </w:tc>
      </w:tr>
      <w:tr w:rsidR="00794DE5" w:rsidRPr="0095273D" w14:paraId="6E2DC7B4" w14:textId="77777777" w:rsidTr="007E6C54">
        <w:tc>
          <w:tcPr>
            <w:tcW w:w="709" w:type="dxa"/>
            <w:vAlign w:val="center"/>
          </w:tcPr>
          <w:p w14:paraId="1B94B60F"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4</w:t>
            </w:r>
          </w:p>
        </w:tc>
        <w:tc>
          <w:tcPr>
            <w:tcW w:w="3827" w:type="dxa"/>
            <w:vAlign w:val="center"/>
          </w:tcPr>
          <w:p w14:paraId="3319309F" w14:textId="77777777" w:rsidR="00794DE5" w:rsidRPr="0095273D" w:rsidRDefault="004A3F9B" w:rsidP="0095273D">
            <w:pPr>
              <w:spacing w:after="0" w:line="240" w:lineRule="auto"/>
              <w:contextualSpacing/>
              <w:rPr>
                <w:rFonts w:ascii="Arial" w:hAnsi="Arial" w:cs="Arial"/>
                <w:bCs/>
                <w:sz w:val="20"/>
                <w:szCs w:val="20"/>
              </w:rPr>
            </w:pPr>
            <w:r w:rsidRPr="0095273D">
              <w:rPr>
                <w:rFonts w:ascii="Arial" w:hAnsi="Arial" w:cs="Arial"/>
                <w:bCs/>
                <w:sz w:val="20"/>
                <w:szCs w:val="20"/>
              </w:rPr>
              <w:t>Lehota</w:t>
            </w:r>
            <w:r w:rsidR="00794DE5" w:rsidRPr="0095273D">
              <w:rPr>
                <w:rFonts w:ascii="Arial" w:hAnsi="Arial" w:cs="Arial"/>
                <w:bCs/>
                <w:sz w:val="20"/>
                <w:szCs w:val="20"/>
              </w:rPr>
              <w:t xml:space="preserve"> otvárania ponúk </w:t>
            </w:r>
          </w:p>
        </w:tc>
        <w:tc>
          <w:tcPr>
            <w:tcW w:w="4111" w:type="dxa"/>
            <w:vAlign w:val="center"/>
          </w:tcPr>
          <w:p w14:paraId="686B0F10"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 xml:space="preserve">vedená v Oznámení </w:t>
            </w:r>
          </w:p>
        </w:tc>
      </w:tr>
      <w:tr w:rsidR="00794DE5" w:rsidRPr="0095273D" w14:paraId="7BBA0A7C" w14:textId="77777777" w:rsidTr="007E6C54">
        <w:tc>
          <w:tcPr>
            <w:tcW w:w="709" w:type="dxa"/>
            <w:vAlign w:val="center"/>
          </w:tcPr>
          <w:p w14:paraId="6D533DFF"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5</w:t>
            </w:r>
          </w:p>
        </w:tc>
        <w:tc>
          <w:tcPr>
            <w:tcW w:w="3827" w:type="dxa"/>
            <w:vAlign w:val="center"/>
          </w:tcPr>
          <w:p w14:paraId="2D7E5859" w14:textId="77777777" w:rsidR="00794DE5" w:rsidRPr="0095273D" w:rsidRDefault="00794DE5" w:rsidP="0095273D">
            <w:pPr>
              <w:spacing w:after="0" w:line="240" w:lineRule="auto"/>
              <w:contextualSpacing/>
              <w:rPr>
                <w:rFonts w:ascii="Arial" w:hAnsi="Arial" w:cs="Arial"/>
                <w:bCs/>
                <w:sz w:val="20"/>
                <w:szCs w:val="20"/>
              </w:rPr>
            </w:pPr>
            <w:r w:rsidRPr="0095273D">
              <w:rPr>
                <w:rFonts w:ascii="Arial" w:hAnsi="Arial" w:cs="Arial"/>
                <w:bCs/>
                <w:sz w:val="20"/>
                <w:szCs w:val="20"/>
              </w:rPr>
              <w:t>Lehota viazanosti ponúk</w:t>
            </w:r>
          </w:p>
        </w:tc>
        <w:tc>
          <w:tcPr>
            <w:tcW w:w="4111" w:type="dxa"/>
            <w:vAlign w:val="center"/>
          </w:tcPr>
          <w:p w14:paraId="631019C8"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veden</w:t>
            </w:r>
            <w:r w:rsidRPr="0095273D">
              <w:rPr>
                <w:rFonts w:ascii="Arial" w:hAnsi="Arial" w:cs="Arial"/>
                <w:bCs/>
                <w:sz w:val="20"/>
                <w:szCs w:val="20"/>
              </w:rPr>
              <w:t>á</w:t>
            </w:r>
            <w:r w:rsidR="00794DE5" w:rsidRPr="0095273D">
              <w:rPr>
                <w:rFonts w:ascii="Arial" w:hAnsi="Arial" w:cs="Arial"/>
                <w:bCs/>
                <w:sz w:val="20"/>
                <w:szCs w:val="20"/>
              </w:rPr>
              <w:t xml:space="preserve"> v Oznámení </w:t>
            </w:r>
          </w:p>
        </w:tc>
      </w:tr>
    </w:tbl>
    <w:p w14:paraId="17E83D9B" w14:textId="409F178F" w:rsidR="00794DE5" w:rsidRPr="0095273D" w:rsidRDefault="00794DE5" w:rsidP="0095273D">
      <w:pPr>
        <w:spacing w:after="0" w:line="240" w:lineRule="auto"/>
        <w:ind w:left="1276" w:hanging="709"/>
        <w:contextualSpacing/>
        <w:jc w:val="both"/>
        <w:rPr>
          <w:rFonts w:ascii="Arial" w:hAnsi="Arial" w:cs="Arial"/>
          <w:sz w:val="20"/>
          <w:szCs w:val="20"/>
        </w:rPr>
      </w:pPr>
      <w:r w:rsidRPr="0095273D">
        <w:rPr>
          <w:rFonts w:ascii="Arial" w:hAnsi="Arial" w:cs="Arial"/>
          <w:sz w:val="20"/>
          <w:szCs w:val="20"/>
        </w:rPr>
        <w:lastRenderedPageBreak/>
        <w:t xml:space="preserve">Pozn.: </w:t>
      </w:r>
      <w:r w:rsidR="00FC451A">
        <w:rPr>
          <w:rFonts w:ascii="Arial" w:hAnsi="Arial" w:cs="Arial"/>
          <w:sz w:val="20"/>
          <w:szCs w:val="20"/>
        </w:rPr>
        <w:tab/>
      </w:r>
      <w:r w:rsidRPr="0095273D">
        <w:rPr>
          <w:rFonts w:ascii="Arial" w:hAnsi="Arial" w:cs="Arial"/>
          <w:sz w:val="20"/>
          <w:szCs w:val="20"/>
        </w:rPr>
        <w:t xml:space="preserve">V prípade zmien lehôt budú tieto lehoty oznámené formou </w:t>
      </w:r>
      <w:r w:rsidR="00B75D7F" w:rsidRPr="0095273D">
        <w:rPr>
          <w:rFonts w:ascii="Arial" w:hAnsi="Arial" w:cs="Arial"/>
          <w:sz w:val="20"/>
          <w:szCs w:val="20"/>
        </w:rPr>
        <w:t>Opravy Oznámenia o</w:t>
      </w:r>
      <w:r w:rsidR="00FC451A">
        <w:rPr>
          <w:rFonts w:ascii="Arial" w:hAnsi="Arial" w:cs="Arial"/>
          <w:sz w:val="20"/>
          <w:szCs w:val="20"/>
        </w:rPr>
        <w:t> </w:t>
      </w:r>
      <w:r w:rsidR="00B75D7F" w:rsidRPr="0095273D">
        <w:rPr>
          <w:rFonts w:ascii="Arial" w:hAnsi="Arial" w:cs="Arial"/>
          <w:sz w:val="20"/>
          <w:szCs w:val="20"/>
        </w:rPr>
        <w:t>vyhlásení</w:t>
      </w:r>
      <w:r w:rsidR="00FC451A">
        <w:rPr>
          <w:rFonts w:ascii="Arial" w:hAnsi="Arial" w:cs="Arial"/>
          <w:sz w:val="20"/>
          <w:szCs w:val="20"/>
        </w:rPr>
        <w:t xml:space="preserve"> </w:t>
      </w:r>
      <w:r w:rsidR="00B75D7F" w:rsidRPr="0095273D">
        <w:rPr>
          <w:rFonts w:ascii="Arial" w:hAnsi="Arial" w:cs="Arial"/>
          <w:sz w:val="20"/>
          <w:szCs w:val="20"/>
        </w:rPr>
        <w:t>verejného obstarávania</w:t>
      </w:r>
      <w:r w:rsidRPr="0095273D">
        <w:rPr>
          <w:rFonts w:ascii="Arial" w:hAnsi="Arial" w:cs="Arial"/>
          <w:sz w:val="20"/>
          <w:szCs w:val="20"/>
        </w:rPr>
        <w:t xml:space="preserve"> v profil</w:t>
      </w:r>
      <w:r w:rsidR="00DF06C9" w:rsidRPr="0095273D">
        <w:rPr>
          <w:rFonts w:ascii="Arial" w:hAnsi="Arial" w:cs="Arial"/>
          <w:sz w:val="20"/>
          <w:szCs w:val="20"/>
        </w:rPr>
        <w:t>e</w:t>
      </w:r>
      <w:r w:rsidRPr="0095273D">
        <w:rPr>
          <w:rFonts w:ascii="Arial" w:hAnsi="Arial" w:cs="Arial"/>
          <w:sz w:val="20"/>
          <w:szCs w:val="20"/>
        </w:rPr>
        <w:t xml:space="preserve"> verejného obstarávateľa.</w:t>
      </w:r>
    </w:p>
    <w:p w14:paraId="0C4DB199" w14:textId="77777777" w:rsidR="00CE75A3" w:rsidRPr="0095273D" w:rsidRDefault="00CE75A3" w:rsidP="0095273D">
      <w:pPr>
        <w:spacing w:after="0" w:line="240" w:lineRule="auto"/>
        <w:contextualSpacing/>
        <w:jc w:val="center"/>
        <w:rPr>
          <w:rFonts w:ascii="Arial" w:hAnsi="Arial" w:cs="Arial"/>
          <w:b/>
          <w:sz w:val="20"/>
          <w:szCs w:val="20"/>
        </w:rPr>
      </w:pPr>
    </w:p>
    <w:p w14:paraId="2B69A959"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w:t>
      </w:r>
    </w:p>
    <w:p w14:paraId="0F9283CA" w14:textId="77777777" w:rsidR="00794DE5" w:rsidRPr="0095273D" w:rsidRDefault="00794DE5" w:rsidP="0095273D">
      <w:pPr>
        <w:pStyle w:val="Nadpis5"/>
        <w:spacing w:before="0" w:line="240" w:lineRule="auto"/>
        <w:contextualSpacing/>
        <w:jc w:val="center"/>
        <w:rPr>
          <w:rFonts w:ascii="Arial" w:hAnsi="Arial" w:cs="Arial"/>
          <w:b/>
          <w:i w:val="0"/>
          <w:sz w:val="20"/>
          <w:szCs w:val="20"/>
        </w:rPr>
      </w:pPr>
      <w:r w:rsidRPr="0095273D">
        <w:rPr>
          <w:rFonts w:ascii="Arial" w:hAnsi="Arial" w:cs="Arial"/>
          <w:b/>
          <w:i w:val="0"/>
          <w:sz w:val="20"/>
          <w:szCs w:val="20"/>
        </w:rPr>
        <w:t>Komunikácia a</w:t>
      </w:r>
      <w:r w:rsidR="00B75D7F" w:rsidRPr="0095273D">
        <w:rPr>
          <w:rFonts w:ascii="Arial" w:hAnsi="Arial" w:cs="Arial"/>
          <w:b/>
          <w:i w:val="0"/>
          <w:sz w:val="20"/>
          <w:szCs w:val="20"/>
        </w:rPr>
        <w:t> </w:t>
      </w:r>
      <w:r w:rsidRPr="0095273D">
        <w:rPr>
          <w:rFonts w:ascii="Arial" w:hAnsi="Arial" w:cs="Arial"/>
          <w:b/>
          <w:i w:val="0"/>
          <w:sz w:val="20"/>
          <w:szCs w:val="20"/>
        </w:rPr>
        <w:t>vysvetľovanie</w:t>
      </w:r>
    </w:p>
    <w:p w14:paraId="02D6A8AA" w14:textId="77777777" w:rsidR="00B75D7F" w:rsidRPr="0095273D" w:rsidRDefault="00B75D7F" w:rsidP="0095273D">
      <w:pPr>
        <w:spacing w:after="0" w:line="240" w:lineRule="auto"/>
        <w:contextualSpacing/>
        <w:rPr>
          <w:rFonts w:ascii="Arial" w:hAnsi="Arial" w:cs="Arial"/>
          <w:sz w:val="20"/>
          <w:szCs w:val="20"/>
        </w:rPr>
      </w:pPr>
    </w:p>
    <w:p w14:paraId="001131CB" w14:textId="75B1D1C6" w:rsidR="00794DE5" w:rsidRPr="0095273D" w:rsidRDefault="00794DE5" w:rsidP="0095273D">
      <w:pPr>
        <w:pStyle w:val="Nadpis6"/>
        <w:spacing w:before="0" w:line="240" w:lineRule="auto"/>
        <w:ind w:left="567" w:hanging="567"/>
        <w:contextualSpacing/>
        <w:rPr>
          <w:rFonts w:ascii="Arial" w:hAnsi="Arial" w:cs="Arial"/>
          <w:b/>
          <w:color w:val="auto"/>
          <w:sz w:val="20"/>
          <w:szCs w:val="20"/>
        </w:rPr>
      </w:pPr>
      <w:r w:rsidRPr="0095273D">
        <w:rPr>
          <w:rFonts w:ascii="Arial" w:hAnsi="Arial" w:cs="Arial"/>
          <w:b/>
          <w:smallCaps/>
          <w:color w:val="auto"/>
          <w:sz w:val="20"/>
          <w:szCs w:val="20"/>
        </w:rPr>
        <w:t>15.</w:t>
      </w:r>
      <w:r w:rsidRPr="0095273D">
        <w:rPr>
          <w:rFonts w:ascii="Arial" w:hAnsi="Arial" w:cs="Arial"/>
          <w:b/>
          <w:smallCaps/>
          <w:color w:val="auto"/>
          <w:sz w:val="20"/>
          <w:szCs w:val="20"/>
        </w:rPr>
        <w:tab/>
      </w:r>
      <w:r w:rsidRPr="0095273D">
        <w:rPr>
          <w:rFonts w:ascii="Arial" w:hAnsi="Arial" w:cs="Arial"/>
          <w:b/>
          <w:color w:val="auto"/>
          <w:sz w:val="20"/>
          <w:szCs w:val="20"/>
        </w:rPr>
        <w:t>Komunikácia medzi verejným obstarávateľom a záujemcami/uchádzačmi</w:t>
      </w:r>
    </w:p>
    <w:p w14:paraId="2EAFD66C" w14:textId="709E1ACD"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15.1</w:t>
      </w:r>
      <w:r w:rsidRPr="0095273D">
        <w:rPr>
          <w:rFonts w:ascii="Arial" w:hAnsi="Arial" w:cs="Arial"/>
          <w:sz w:val="20"/>
          <w:szCs w:val="20"/>
        </w:rPr>
        <w:tab/>
        <w:t>Komunikácia medzi verejným obstarávateľom a</w:t>
      </w:r>
      <w:r w:rsidR="00353176">
        <w:rPr>
          <w:rFonts w:ascii="Arial" w:hAnsi="Arial" w:cs="Arial"/>
          <w:sz w:val="20"/>
          <w:szCs w:val="20"/>
        </w:rPr>
        <w:t xml:space="preserve"> </w:t>
      </w:r>
      <w:r w:rsidRPr="0095273D">
        <w:rPr>
          <w:rFonts w:ascii="Arial" w:hAnsi="Arial"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AC1B503" w14:textId="6DF33FDF" w:rsidR="00D03FDC"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15.2</w:t>
      </w:r>
      <w:r w:rsidRPr="0095273D">
        <w:rPr>
          <w:rFonts w:ascii="Arial" w:hAnsi="Arial" w:cs="Arial"/>
          <w:sz w:val="20"/>
          <w:szCs w:val="20"/>
        </w:rPr>
        <w:tab/>
      </w:r>
      <w:r w:rsidR="00B75D7F" w:rsidRPr="0095273D">
        <w:rPr>
          <w:rFonts w:ascii="Arial" w:hAnsi="Arial" w:cs="Arial"/>
          <w:sz w:val="20"/>
          <w:szCs w:val="20"/>
        </w:rPr>
        <w:t>K</w:t>
      </w:r>
      <w:r w:rsidRPr="0095273D">
        <w:rPr>
          <w:rFonts w:ascii="Arial" w:hAnsi="Arial" w:cs="Arial"/>
          <w:sz w:val="20"/>
          <w:szCs w:val="20"/>
        </w:rPr>
        <w:t>omunikáci</w:t>
      </w:r>
      <w:r w:rsidR="00B75D7F" w:rsidRPr="0095273D">
        <w:rPr>
          <w:rFonts w:ascii="Arial" w:hAnsi="Arial" w:cs="Arial"/>
          <w:sz w:val="20"/>
          <w:szCs w:val="20"/>
        </w:rPr>
        <w:t>a a výmena informácií medzi verejným obstarávateľom a</w:t>
      </w:r>
      <w:r w:rsidR="00D03FDC" w:rsidRPr="0095273D">
        <w:rPr>
          <w:rFonts w:ascii="Arial" w:hAnsi="Arial" w:cs="Arial"/>
          <w:sz w:val="20"/>
          <w:szCs w:val="20"/>
        </w:rPr>
        <w:t> </w:t>
      </w:r>
      <w:r w:rsidR="00B75D7F" w:rsidRPr="0095273D">
        <w:rPr>
          <w:rFonts w:ascii="Arial" w:hAnsi="Arial" w:cs="Arial"/>
          <w:sz w:val="20"/>
          <w:szCs w:val="20"/>
        </w:rPr>
        <w:t>záujemcami/</w:t>
      </w:r>
      <w:r w:rsidRPr="0095273D">
        <w:rPr>
          <w:rFonts w:ascii="Arial" w:hAnsi="Arial" w:cs="Arial"/>
          <w:sz w:val="20"/>
          <w:szCs w:val="20"/>
        </w:rPr>
        <w:t xml:space="preserve"> </w:t>
      </w:r>
      <w:r w:rsidR="00D03FDC" w:rsidRPr="0095273D">
        <w:rPr>
          <w:rFonts w:ascii="Arial" w:hAnsi="Arial" w:cs="Arial"/>
          <w:sz w:val="20"/>
          <w:szCs w:val="20"/>
        </w:rPr>
        <w:t xml:space="preserve"> </w:t>
      </w:r>
      <w:r w:rsidRPr="0095273D">
        <w:rPr>
          <w:rFonts w:ascii="Arial" w:hAnsi="Arial" w:cs="Arial"/>
          <w:sz w:val="20"/>
          <w:szCs w:val="20"/>
        </w:rPr>
        <w:t xml:space="preserve">uchádzačmi </w:t>
      </w:r>
      <w:r w:rsidR="001437A9" w:rsidRPr="0095273D">
        <w:rPr>
          <w:rFonts w:ascii="Arial" w:hAnsi="Arial" w:cs="Arial"/>
          <w:sz w:val="20"/>
          <w:szCs w:val="20"/>
        </w:rPr>
        <w:t xml:space="preserve"> </w:t>
      </w:r>
      <w:r w:rsidR="00B75D7F" w:rsidRPr="0095273D">
        <w:rPr>
          <w:rFonts w:ascii="Arial" w:hAnsi="Arial" w:cs="Arial"/>
          <w:sz w:val="20"/>
          <w:szCs w:val="20"/>
        </w:rPr>
        <w:t xml:space="preserve">bude prebiehať písomne </w:t>
      </w:r>
      <w:r w:rsidRPr="0095273D">
        <w:rPr>
          <w:rFonts w:ascii="Arial" w:hAnsi="Arial" w:cs="Arial"/>
          <w:sz w:val="20"/>
          <w:szCs w:val="20"/>
        </w:rPr>
        <w:t xml:space="preserve">prostredníctvom </w:t>
      </w:r>
      <w:r w:rsidR="00D03FDC" w:rsidRPr="0095273D">
        <w:rPr>
          <w:rFonts w:ascii="Arial" w:hAnsi="Arial" w:cs="Arial"/>
          <w:sz w:val="20"/>
          <w:szCs w:val="20"/>
        </w:rPr>
        <w:t>elektronických prostriedkov podľa podmienok uvedených v § 20 zákona.</w:t>
      </w:r>
    </w:p>
    <w:p w14:paraId="6449FD68" w14:textId="5CCAF769" w:rsidR="00D03FDC" w:rsidRPr="0095273D" w:rsidRDefault="00794DE5" w:rsidP="0095273D">
      <w:pPr>
        <w:spacing w:after="0" w:line="240" w:lineRule="auto"/>
        <w:ind w:left="1134" w:hanging="567"/>
        <w:contextualSpacing/>
        <w:jc w:val="both"/>
        <w:rPr>
          <w:rFonts w:ascii="Arial" w:eastAsia="Calibri" w:hAnsi="Arial" w:cs="Arial"/>
          <w:color w:val="000000" w:themeColor="text1"/>
          <w:sz w:val="20"/>
          <w:szCs w:val="20"/>
        </w:rPr>
      </w:pPr>
      <w:r w:rsidRPr="0095273D">
        <w:rPr>
          <w:rFonts w:ascii="Arial" w:hAnsi="Arial" w:cs="Arial"/>
          <w:sz w:val="20"/>
          <w:szCs w:val="20"/>
        </w:rPr>
        <w:t>15.3</w:t>
      </w:r>
      <w:r w:rsidRPr="0095273D">
        <w:rPr>
          <w:rFonts w:ascii="Arial" w:hAnsi="Arial" w:cs="Arial"/>
          <w:sz w:val="20"/>
          <w:szCs w:val="20"/>
        </w:rPr>
        <w:tab/>
      </w:r>
      <w:r w:rsidR="00D03FDC" w:rsidRPr="0095273D">
        <w:rPr>
          <w:rFonts w:ascii="Arial" w:hAnsi="Arial" w:cs="Arial"/>
          <w:sz w:val="20"/>
          <w:szCs w:val="20"/>
        </w:rPr>
        <w:t xml:space="preserve">Verejný obstarávateľ bude na komunikáciu so záujemcami/uchádzačmi používať elektronický prostriedok, ktorým je </w:t>
      </w:r>
      <w:r w:rsidR="00E421DD" w:rsidRPr="0095273D">
        <w:rPr>
          <w:rFonts w:ascii="Arial" w:hAnsi="Arial" w:cs="Arial"/>
          <w:sz w:val="20"/>
          <w:szCs w:val="20"/>
        </w:rPr>
        <w:t xml:space="preserve">komunikačné </w:t>
      </w:r>
      <w:r w:rsidR="00D03FDC" w:rsidRPr="0095273D">
        <w:rPr>
          <w:rFonts w:ascii="Arial" w:hAnsi="Arial" w:cs="Arial"/>
          <w:sz w:val="20"/>
          <w:szCs w:val="20"/>
        </w:rPr>
        <w:t xml:space="preserve">rozhranie systému </w:t>
      </w:r>
      <w:r w:rsidRPr="0095273D">
        <w:rPr>
          <w:rFonts w:ascii="Arial" w:hAnsi="Arial" w:cs="Arial"/>
          <w:sz w:val="20"/>
          <w:szCs w:val="20"/>
        </w:rPr>
        <w:t>JOSEPHINE</w:t>
      </w:r>
      <w:r w:rsidR="00D03FDC" w:rsidRPr="0095273D">
        <w:rPr>
          <w:rFonts w:ascii="Arial" w:hAnsi="Arial" w:cs="Arial"/>
          <w:sz w:val="20"/>
          <w:szCs w:val="20"/>
        </w:rPr>
        <w:t xml:space="preserve"> (ďalej </w:t>
      </w:r>
      <w:r w:rsidR="00E421DD" w:rsidRPr="0095273D">
        <w:rPr>
          <w:rFonts w:ascii="Arial" w:hAnsi="Arial" w:cs="Arial"/>
          <w:sz w:val="20"/>
          <w:szCs w:val="20"/>
        </w:rPr>
        <w:t>aj</w:t>
      </w:r>
      <w:r w:rsidR="00D03FDC" w:rsidRPr="0095273D">
        <w:rPr>
          <w:rFonts w:ascii="Arial" w:hAnsi="Arial" w:cs="Arial"/>
          <w:sz w:val="20"/>
          <w:szCs w:val="20"/>
        </w:rPr>
        <w:t xml:space="preserve"> „JOSEPHINE“). </w:t>
      </w:r>
      <w:r w:rsidR="00D03FDC" w:rsidRPr="0095273D">
        <w:rPr>
          <w:rFonts w:ascii="Arial" w:eastAsia="Calibri" w:hAnsi="Arial" w:cs="Arial"/>
          <w:color w:val="000000" w:themeColor="text1"/>
          <w:sz w:val="20"/>
          <w:szCs w:val="20"/>
        </w:rPr>
        <w:t>Tento spôsob komunikácie sa týka akejkoľvek komunikácie a podaní medzi verejným obstarávateľom a záujemcami</w:t>
      </w:r>
      <w:r w:rsidR="00D03FDC" w:rsidRPr="0095273D">
        <w:rPr>
          <w:rFonts w:ascii="Arial" w:eastAsia="Calibri" w:hAnsi="Arial" w:cs="Arial"/>
          <w:sz w:val="20"/>
          <w:szCs w:val="20"/>
        </w:rPr>
        <w:t>/</w:t>
      </w:r>
      <w:r w:rsidR="00D03FDC" w:rsidRPr="0095273D">
        <w:rPr>
          <w:rFonts w:ascii="Arial" w:eastAsia="Calibri" w:hAnsi="Arial" w:cs="Arial"/>
          <w:color w:val="000000" w:themeColor="text1"/>
          <w:sz w:val="20"/>
          <w:szCs w:val="20"/>
        </w:rPr>
        <w:t>uchádzačmi.</w:t>
      </w:r>
    </w:p>
    <w:p w14:paraId="058B61A7" w14:textId="77777777" w:rsidR="00794DE5" w:rsidRPr="0095273D" w:rsidRDefault="00D03FDC"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15.4</w:t>
      </w:r>
      <w:r w:rsidRPr="0095273D">
        <w:rPr>
          <w:rFonts w:ascii="Arial" w:hAnsi="Arial" w:cs="Arial"/>
          <w:sz w:val="20"/>
          <w:szCs w:val="20"/>
        </w:rPr>
        <w:tab/>
        <w:t xml:space="preserve">JOSEPHINE </w:t>
      </w:r>
      <w:r w:rsidR="00794DE5" w:rsidRPr="0095273D">
        <w:rPr>
          <w:rFonts w:ascii="Arial" w:hAnsi="Arial" w:cs="Arial"/>
          <w:sz w:val="20"/>
          <w:szCs w:val="20"/>
        </w:rPr>
        <w:t>je na účely tohto verejného obstarávania softvér na elektronizáciu zadávania</w:t>
      </w:r>
    </w:p>
    <w:p w14:paraId="4F2DFDD0" w14:textId="77777777" w:rsidR="00794DE5" w:rsidRPr="0095273D" w:rsidRDefault="00794DE5" w:rsidP="0095273D">
      <w:pPr>
        <w:spacing w:after="0" w:line="240" w:lineRule="auto"/>
        <w:ind w:left="1134"/>
        <w:contextualSpacing/>
        <w:jc w:val="both"/>
        <w:rPr>
          <w:rFonts w:ascii="Arial" w:hAnsi="Arial" w:cs="Arial"/>
          <w:color w:val="FF0000"/>
          <w:sz w:val="20"/>
          <w:szCs w:val="20"/>
        </w:rPr>
      </w:pPr>
      <w:r w:rsidRPr="0095273D">
        <w:rPr>
          <w:rFonts w:ascii="Arial" w:hAnsi="Arial" w:cs="Arial"/>
          <w:sz w:val="20"/>
          <w:szCs w:val="20"/>
        </w:rPr>
        <w:t xml:space="preserve">verejných zákaziek. JOSEPHINE je webová aplikácia na doméne </w:t>
      </w:r>
      <w:hyperlink r:id="rId13" w:history="1">
        <w:r w:rsidRPr="0095273D">
          <w:rPr>
            <w:rStyle w:val="Hypertextovprepojenie"/>
            <w:rFonts w:ascii="Arial" w:hAnsi="Arial" w:cs="Arial"/>
            <w:sz w:val="20"/>
            <w:szCs w:val="20"/>
          </w:rPr>
          <w:t>https://josephine.proebiz.com</w:t>
        </w:r>
      </w:hyperlink>
      <w:r w:rsidRPr="0095273D">
        <w:rPr>
          <w:rFonts w:ascii="Arial" w:hAnsi="Arial" w:cs="Arial"/>
          <w:sz w:val="20"/>
          <w:szCs w:val="20"/>
        </w:rPr>
        <w:t>.</w:t>
      </w:r>
    </w:p>
    <w:p w14:paraId="326EEC9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5</w:t>
      </w:r>
      <w:r w:rsidRPr="0095273D">
        <w:rPr>
          <w:rFonts w:ascii="Arial" w:hAnsi="Arial" w:cs="Arial"/>
          <w:sz w:val="20"/>
          <w:szCs w:val="20"/>
        </w:rPr>
        <w:tab/>
        <w:t xml:space="preserve">Na </w:t>
      </w:r>
      <w:r w:rsidR="001437A9" w:rsidRPr="0095273D">
        <w:rPr>
          <w:rFonts w:ascii="Arial" w:hAnsi="Arial" w:cs="Arial"/>
          <w:sz w:val="20"/>
          <w:szCs w:val="20"/>
        </w:rPr>
        <w:t xml:space="preserve">   </w:t>
      </w:r>
      <w:r w:rsidRPr="0095273D">
        <w:rPr>
          <w:rFonts w:ascii="Arial" w:hAnsi="Arial" w:cs="Arial"/>
          <w:sz w:val="20"/>
          <w:szCs w:val="20"/>
        </w:rPr>
        <w:t>bezproblémové</w:t>
      </w:r>
      <w:r w:rsidR="001437A9" w:rsidRPr="0095273D">
        <w:rPr>
          <w:rFonts w:ascii="Arial" w:hAnsi="Arial" w:cs="Arial"/>
          <w:sz w:val="20"/>
          <w:szCs w:val="20"/>
        </w:rPr>
        <w:t xml:space="preserve">     </w:t>
      </w:r>
      <w:r w:rsidRPr="0095273D">
        <w:rPr>
          <w:rFonts w:ascii="Arial" w:hAnsi="Arial" w:cs="Arial"/>
          <w:sz w:val="20"/>
          <w:szCs w:val="20"/>
        </w:rPr>
        <w:t xml:space="preserve">používanie </w:t>
      </w:r>
      <w:r w:rsidR="001437A9" w:rsidRPr="0095273D">
        <w:rPr>
          <w:rFonts w:ascii="Arial" w:hAnsi="Arial" w:cs="Arial"/>
          <w:sz w:val="20"/>
          <w:szCs w:val="20"/>
        </w:rPr>
        <w:t xml:space="preserve">   </w:t>
      </w:r>
      <w:r w:rsidRPr="0095273D">
        <w:rPr>
          <w:rFonts w:ascii="Arial" w:hAnsi="Arial" w:cs="Arial"/>
          <w:sz w:val="20"/>
          <w:szCs w:val="20"/>
        </w:rPr>
        <w:t xml:space="preserve">systému </w:t>
      </w:r>
      <w:r w:rsidR="001437A9" w:rsidRPr="0095273D">
        <w:rPr>
          <w:rFonts w:ascii="Arial" w:hAnsi="Arial" w:cs="Arial"/>
          <w:sz w:val="20"/>
          <w:szCs w:val="20"/>
        </w:rPr>
        <w:t xml:space="preserve">  </w:t>
      </w:r>
      <w:r w:rsidRPr="0095273D">
        <w:rPr>
          <w:rFonts w:ascii="Arial" w:hAnsi="Arial" w:cs="Arial"/>
          <w:sz w:val="20"/>
          <w:szCs w:val="20"/>
        </w:rPr>
        <w:t>JOSEPHINE</w:t>
      </w:r>
      <w:r w:rsidR="001437A9" w:rsidRPr="0095273D">
        <w:rPr>
          <w:rFonts w:ascii="Arial" w:hAnsi="Arial" w:cs="Arial"/>
          <w:sz w:val="20"/>
          <w:szCs w:val="20"/>
        </w:rPr>
        <w:t xml:space="preserve">   </w:t>
      </w:r>
      <w:r w:rsidRPr="0095273D">
        <w:rPr>
          <w:rFonts w:ascii="Arial" w:hAnsi="Arial" w:cs="Arial"/>
          <w:sz w:val="20"/>
          <w:szCs w:val="20"/>
        </w:rPr>
        <w:t>je</w:t>
      </w:r>
      <w:r w:rsidR="001437A9" w:rsidRPr="0095273D">
        <w:rPr>
          <w:rFonts w:ascii="Arial" w:hAnsi="Arial" w:cs="Arial"/>
          <w:sz w:val="20"/>
          <w:szCs w:val="20"/>
        </w:rPr>
        <w:t xml:space="preserve">    </w:t>
      </w:r>
      <w:r w:rsidRPr="0095273D">
        <w:rPr>
          <w:rFonts w:ascii="Arial" w:hAnsi="Arial" w:cs="Arial"/>
          <w:sz w:val="20"/>
          <w:szCs w:val="20"/>
        </w:rPr>
        <w:t>nutné</w:t>
      </w:r>
      <w:r w:rsidR="001437A9" w:rsidRPr="0095273D">
        <w:rPr>
          <w:rFonts w:ascii="Arial" w:hAnsi="Arial" w:cs="Arial"/>
          <w:sz w:val="20"/>
          <w:szCs w:val="20"/>
        </w:rPr>
        <w:t xml:space="preserve">   </w:t>
      </w:r>
      <w:r w:rsidRPr="0095273D">
        <w:rPr>
          <w:rFonts w:ascii="Arial" w:hAnsi="Arial" w:cs="Arial"/>
          <w:sz w:val="20"/>
          <w:szCs w:val="20"/>
        </w:rPr>
        <w:t>používať</w:t>
      </w:r>
      <w:r w:rsidR="001437A9" w:rsidRPr="0095273D">
        <w:rPr>
          <w:rFonts w:ascii="Arial" w:hAnsi="Arial" w:cs="Arial"/>
          <w:sz w:val="20"/>
          <w:szCs w:val="20"/>
        </w:rPr>
        <w:t xml:space="preserve">   </w:t>
      </w:r>
      <w:r w:rsidRPr="0095273D">
        <w:rPr>
          <w:rFonts w:ascii="Arial" w:hAnsi="Arial" w:cs="Arial"/>
          <w:sz w:val="20"/>
          <w:szCs w:val="20"/>
        </w:rPr>
        <w:t>jeden</w:t>
      </w:r>
      <w:r w:rsidR="001437A9" w:rsidRPr="0095273D">
        <w:rPr>
          <w:rFonts w:ascii="Arial" w:hAnsi="Arial" w:cs="Arial"/>
          <w:sz w:val="20"/>
          <w:szCs w:val="20"/>
        </w:rPr>
        <w:t xml:space="preserve"> z </w:t>
      </w:r>
      <w:r w:rsidRPr="0095273D">
        <w:rPr>
          <w:rFonts w:ascii="Arial" w:hAnsi="Arial" w:cs="Arial"/>
          <w:sz w:val="20"/>
          <w:szCs w:val="20"/>
        </w:rPr>
        <w:t xml:space="preserve">podporovaných internetových prehliadačov: </w:t>
      </w:r>
    </w:p>
    <w:p w14:paraId="6477BA31" w14:textId="281565E2" w:rsidR="00794DE5" w:rsidRPr="0095273D"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 xml:space="preserve">Microsoft </w:t>
      </w:r>
      <w:r w:rsidR="00D03FDC" w:rsidRPr="0095273D">
        <w:rPr>
          <w:rFonts w:ascii="Arial" w:hAnsi="Arial" w:cs="Arial"/>
          <w:sz w:val="20"/>
          <w:szCs w:val="20"/>
        </w:rPr>
        <w:t>Edge</w:t>
      </w:r>
      <w:r w:rsidRPr="0095273D">
        <w:rPr>
          <w:rFonts w:ascii="Arial" w:hAnsi="Arial" w:cs="Arial"/>
          <w:sz w:val="20"/>
          <w:szCs w:val="20"/>
        </w:rPr>
        <w:t>,</w:t>
      </w:r>
    </w:p>
    <w:p w14:paraId="602ED95E" w14:textId="05DF6333" w:rsidR="00794DE5" w:rsidRPr="0095273D"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Mozilla Firefox verzia 13.0 a vyššia alebo</w:t>
      </w:r>
    </w:p>
    <w:p w14:paraId="0055D6C0" w14:textId="592E0B5E" w:rsidR="00794DE5" w:rsidRPr="0095273D" w:rsidRDefault="00794DE5" w:rsidP="0095273D">
      <w:pPr>
        <w:spacing w:after="0" w:line="240" w:lineRule="auto"/>
        <w:ind w:left="1134"/>
        <w:contextualSpacing/>
        <w:jc w:val="both"/>
        <w:rPr>
          <w:rFonts w:ascii="Arial" w:hAnsi="Arial" w:cs="Arial"/>
          <w:b/>
          <w:bCs/>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Google Chrome.</w:t>
      </w:r>
      <w:r w:rsidRPr="0095273D">
        <w:rPr>
          <w:rFonts w:ascii="Arial" w:hAnsi="Arial" w:cs="Arial"/>
          <w:b/>
          <w:bCs/>
          <w:sz w:val="20"/>
          <w:szCs w:val="20"/>
        </w:rPr>
        <w:t xml:space="preserve"> </w:t>
      </w:r>
    </w:p>
    <w:p w14:paraId="781C30EE" w14:textId="77777777" w:rsidR="00794DE5" w:rsidRPr="0095273D" w:rsidRDefault="00794DE5" w:rsidP="0095273D">
      <w:pPr>
        <w:tabs>
          <w:tab w:val="num" w:pos="284"/>
          <w:tab w:val="left" w:pos="567"/>
        </w:tabs>
        <w:autoSpaceDE w:val="0"/>
        <w:autoSpaceDN w:val="0"/>
        <w:adjustRightInd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6</w:t>
      </w:r>
      <w:r w:rsidRPr="0095273D">
        <w:rPr>
          <w:rFonts w:ascii="Arial" w:hAnsi="Arial" w:cs="Arial"/>
          <w:sz w:val="20"/>
          <w:szCs w:val="20"/>
        </w:rPr>
        <w:t xml:space="preserve">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78730D72" w:rsidR="00794DE5" w:rsidRDefault="00794DE5" w:rsidP="0095273D">
      <w:pPr>
        <w:autoSpaceDE w:val="0"/>
        <w:autoSpaceDN w:val="0"/>
        <w:adjustRightInd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7</w:t>
      </w:r>
      <w:r w:rsidRPr="0095273D">
        <w:rPr>
          <w:rFonts w:ascii="Arial" w:hAnsi="Arial" w:cs="Arial"/>
          <w:sz w:val="20"/>
          <w:szCs w:val="20"/>
        </w:rPr>
        <w:t xml:space="preserve">  Obsahom komunikácie prostredníctvom komunikačného rozhrania systému JOSEPHINE bude predkladanie ponúk, vysvetľovanie</w:t>
      </w:r>
      <w:r w:rsidR="00E421DD" w:rsidRPr="0095273D">
        <w:rPr>
          <w:rFonts w:ascii="Arial" w:hAnsi="Arial" w:cs="Arial"/>
          <w:sz w:val="20"/>
          <w:szCs w:val="20"/>
        </w:rPr>
        <w:t xml:space="preserve"> </w:t>
      </w:r>
      <w:r w:rsidR="00D03FDC" w:rsidRPr="0095273D">
        <w:rPr>
          <w:rFonts w:ascii="Arial" w:hAnsi="Arial" w:cs="Arial"/>
          <w:sz w:val="20"/>
          <w:szCs w:val="20"/>
        </w:rPr>
        <w:t>SP</w:t>
      </w:r>
      <w:r w:rsidRPr="0095273D">
        <w:rPr>
          <w:rFonts w:ascii="Arial" w:hAnsi="Arial" w:cs="Arial"/>
          <w:sz w:val="20"/>
          <w:szCs w:val="20"/>
        </w:rPr>
        <w:t xml:space="preserve"> a</w:t>
      </w:r>
      <w:r w:rsidR="00D03FDC" w:rsidRPr="0095273D">
        <w:rPr>
          <w:rFonts w:ascii="Arial" w:hAnsi="Arial" w:cs="Arial"/>
          <w:sz w:val="20"/>
          <w:szCs w:val="20"/>
        </w:rPr>
        <w:t xml:space="preserve"> požiadaviek uvedených v </w:t>
      </w:r>
      <w:r w:rsidRPr="0095273D">
        <w:rPr>
          <w:rFonts w:ascii="Arial" w:hAnsi="Arial" w:cs="Arial"/>
          <w:sz w:val="20"/>
          <w:szCs w:val="20"/>
        </w:rPr>
        <w:t>Oznámen</w:t>
      </w:r>
      <w:r w:rsidR="00D03FDC" w:rsidRPr="0095273D">
        <w:rPr>
          <w:rFonts w:ascii="Arial" w:hAnsi="Arial" w:cs="Arial"/>
          <w:sz w:val="20"/>
          <w:szCs w:val="20"/>
        </w:rPr>
        <w:t>í</w:t>
      </w:r>
      <w:r w:rsidRPr="0095273D">
        <w:rPr>
          <w:rFonts w:ascii="Arial" w:hAnsi="Arial" w:cs="Arial"/>
          <w:sz w:val="20"/>
          <w:szCs w:val="20"/>
        </w:rPr>
        <w:t xml:space="preserve">, prípadné doplnenie </w:t>
      </w:r>
      <w:r w:rsidR="00D03FDC" w:rsidRPr="0095273D">
        <w:rPr>
          <w:rFonts w:ascii="Arial" w:hAnsi="Arial" w:cs="Arial"/>
          <w:sz w:val="20"/>
          <w:szCs w:val="20"/>
        </w:rPr>
        <w:t>SP</w:t>
      </w:r>
      <w:r w:rsidRPr="0095273D">
        <w:rPr>
          <w:rFonts w:ascii="Arial" w:hAnsi="Arial" w:cs="Arial"/>
          <w:sz w:val="20"/>
          <w:szCs w:val="20"/>
        </w:rPr>
        <w:t>, vysvetľovanie predložených ponúk, vysvetľovanie predložených dokladov, žiados</w:t>
      </w:r>
      <w:r w:rsidR="00D03FDC" w:rsidRPr="0095273D">
        <w:rPr>
          <w:rFonts w:ascii="Arial" w:hAnsi="Arial" w:cs="Arial"/>
          <w:sz w:val="20"/>
          <w:szCs w:val="20"/>
        </w:rPr>
        <w:t>ť</w:t>
      </w:r>
      <w:r w:rsidRPr="0095273D">
        <w:rPr>
          <w:rFonts w:ascii="Arial" w:hAnsi="Arial" w:cs="Arial"/>
          <w:sz w:val="20"/>
          <w:szCs w:val="20"/>
        </w:rPr>
        <w:t xml:space="preserve"> o nápravu, námietky a akákoľvek ďalšia, výslovne neuvedená komunikácia v súvislosti s týmto verejným obstarávaním, s výnimkou prípadov, keď to výslovne vylučuje zákon.</w:t>
      </w:r>
      <w:r w:rsidRPr="0095273D">
        <w:rPr>
          <w:rFonts w:ascii="Arial" w:hAnsi="Arial" w:cs="Arial"/>
          <w:smallCaps/>
          <w:sz w:val="20"/>
          <w:szCs w:val="20"/>
        </w:rPr>
        <w:t xml:space="preserve"> </w:t>
      </w:r>
      <w:r w:rsidRPr="0095273D">
        <w:rPr>
          <w:rFonts w:ascii="Arial" w:hAnsi="Arial" w:cs="Arial"/>
          <w:sz w:val="20"/>
          <w:szCs w:val="20"/>
        </w:rPr>
        <w:t>Pokiaľ sa</w:t>
      </w:r>
      <w:r w:rsidR="00E421DD" w:rsidRPr="0095273D">
        <w:rPr>
          <w:rFonts w:ascii="Arial" w:hAnsi="Arial" w:cs="Arial"/>
          <w:sz w:val="20"/>
          <w:szCs w:val="20"/>
        </w:rPr>
        <w:t xml:space="preserve"> </w:t>
      </w:r>
      <w:r w:rsidR="00353176">
        <w:rPr>
          <w:rFonts w:ascii="Arial" w:hAnsi="Arial" w:cs="Arial"/>
          <w:sz w:val="20"/>
          <w:szCs w:val="20"/>
        </w:rPr>
        <w:t xml:space="preserve">v </w:t>
      </w:r>
      <w:r w:rsidR="00D03FDC" w:rsidRPr="0095273D">
        <w:rPr>
          <w:rFonts w:ascii="Arial" w:hAnsi="Arial" w:cs="Arial"/>
          <w:sz w:val="20"/>
          <w:szCs w:val="20"/>
        </w:rPr>
        <w:t>SP</w:t>
      </w:r>
      <w:r w:rsidRPr="0095273D">
        <w:rPr>
          <w:rFonts w:ascii="Arial" w:hAnsi="Arial" w:cs="Arial"/>
          <w:sz w:val="20"/>
          <w:szCs w:val="20"/>
        </w:rPr>
        <w:t xml:space="preserve"> vyskytujú požiadavky na predkladanie ponúk, vysvetľovanie </w:t>
      </w:r>
      <w:r w:rsidR="00D03FDC" w:rsidRPr="0095273D">
        <w:rPr>
          <w:rFonts w:ascii="Arial" w:hAnsi="Arial" w:cs="Arial"/>
          <w:sz w:val="20"/>
          <w:szCs w:val="20"/>
        </w:rPr>
        <w:t>SP</w:t>
      </w:r>
      <w:r w:rsidRPr="0095273D">
        <w:rPr>
          <w:rFonts w:ascii="Arial" w:hAnsi="Arial" w:cs="Arial"/>
          <w:sz w:val="20"/>
          <w:szCs w:val="20"/>
        </w:rPr>
        <w:t xml:space="preserve"> a</w:t>
      </w:r>
      <w:r w:rsidR="00D03FDC" w:rsidRPr="0095273D">
        <w:rPr>
          <w:rFonts w:ascii="Arial" w:hAnsi="Arial" w:cs="Arial"/>
          <w:sz w:val="20"/>
          <w:szCs w:val="20"/>
        </w:rPr>
        <w:t xml:space="preserve"> požiadaviek uvedených v </w:t>
      </w:r>
      <w:r w:rsidRPr="0095273D">
        <w:rPr>
          <w:rFonts w:ascii="Arial" w:hAnsi="Arial" w:cs="Arial"/>
          <w:sz w:val="20"/>
          <w:szCs w:val="20"/>
        </w:rPr>
        <w:t>Oznámen</w:t>
      </w:r>
      <w:r w:rsidR="00D03FDC" w:rsidRPr="0095273D">
        <w:rPr>
          <w:rFonts w:ascii="Arial" w:hAnsi="Arial" w:cs="Arial"/>
          <w:sz w:val="20"/>
          <w:szCs w:val="20"/>
        </w:rPr>
        <w:t>í</w:t>
      </w:r>
      <w:r w:rsidRPr="0095273D">
        <w:rPr>
          <w:rFonts w:ascii="Arial" w:hAnsi="Arial" w:cs="Arial"/>
          <w:sz w:val="20"/>
          <w:szCs w:val="20"/>
        </w:rPr>
        <w:t xml:space="preserve">, prípadné doplnenie </w:t>
      </w:r>
      <w:r w:rsidR="008F53A1" w:rsidRPr="0095273D">
        <w:rPr>
          <w:rFonts w:ascii="Arial" w:hAnsi="Arial" w:cs="Arial"/>
          <w:sz w:val="20"/>
          <w:szCs w:val="20"/>
        </w:rPr>
        <w:t>SP</w:t>
      </w:r>
      <w:r w:rsidRPr="0095273D">
        <w:rPr>
          <w:rFonts w:ascii="Arial" w:hAnsi="Arial" w:cs="Arial"/>
          <w:sz w:val="20"/>
          <w:szCs w:val="20"/>
        </w:rPr>
        <w:t xml:space="preserve">, vysvetľovanie predložených ponúk, </w:t>
      </w:r>
      <w:r w:rsidR="008F53A1" w:rsidRPr="0095273D">
        <w:rPr>
          <w:rFonts w:ascii="Arial" w:hAnsi="Arial" w:cs="Arial"/>
          <w:sz w:val="20"/>
          <w:szCs w:val="20"/>
        </w:rPr>
        <w:t xml:space="preserve">vysvetľovanie predložených dokladov, </w:t>
      </w:r>
      <w:r w:rsidRPr="0095273D">
        <w:rPr>
          <w:rFonts w:ascii="Arial" w:hAnsi="Arial" w:cs="Arial"/>
          <w:sz w:val="20"/>
          <w:szCs w:val="20"/>
        </w:rPr>
        <w:t>žiados</w:t>
      </w:r>
      <w:r w:rsidR="008F53A1" w:rsidRPr="0095273D">
        <w:rPr>
          <w:rFonts w:ascii="Arial" w:hAnsi="Arial" w:cs="Arial"/>
          <w:sz w:val="20"/>
          <w:szCs w:val="20"/>
        </w:rPr>
        <w:t xml:space="preserve">ť </w:t>
      </w:r>
      <w:r w:rsidRPr="0095273D">
        <w:rPr>
          <w:rFonts w:ascii="Arial" w:hAnsi="Arial" w:cs="Arial"/>
          <w:sz w:val="20"/>
          <w:szCs w:val="20"/>
        </w:rPr>
        <w:t>o nápravu, námietky alebo ak</w:t>
      </w:r>
      <w:r w:rsidR="008F53A1" w:rsidRPr="0095273D">
        <w:rPr>
          <w:rFonts w:ascii="Arial" w:hAnsi="Arial" w:cs="Arial"/>
          <w:sz w:val="20"/>
          <w:szCs w:val="20"/>
        </w:rPr>
        <w:t>á</w:t>
      </w:r>
      <w:r w:rsidRPr="0095273D">
        <w:rPr>
          <w:rFonts w:ascii="Arial" w:hAnsi="Arial" w:cs="Arial"/>
          <w:sz w:val="20"/>
          <w:szCs w:val="20"/>
        </w:rPr>
        <w:t>koľvek in</w:t>
      </w:r>
      <w:r w:rsidR="008F53A1" w:rsidRPr="0095273D">
        <w:rPr>
          <w:rFonts w:ascii="Arial" w:hAnsi="Arial" w:cs="Arial"/>
          <w:sz w:val="20"/>
          <w:szCs w:val="20"/>
        </w:rPr>
        <w:t>á</w:t>
      </w:r>
      <w:r w:rsidRPr="0095273D">
        <w:rPr>
          <w:rFonts w:ascii="Arial" w:hAnsi="Arial" w:cs="Arial"/>
          <w:sz w:val="20"/>
          <w:szCs w:val="20"/>
        </w:rPr>
        <w:t xml:space="preserve"> komunikáci</w:t>
      </w:r>
      <w:r w:rsidR="008F53A1" w:rsidRPr="0095273D">
        <w:rPr>
          <w:rFonts w:ascii="Arial" w:hAnsi="Arial" w:cs="Arial"/>
          <w:sz w:val="20"/>
          <w:szCs w:val="20"/>
        </w:rPr>
        <w:t>a</w:t>
      </w:r>
      <w:r w:rsidRPr="0095273D">
        <w:rPr>
          <w:rFonts w:ascii="Arial" w:hAnsi="Arial" w:cs="Arial"/>
          <w:sz w:val="20"/>
          <w:szCs w:val="20"/>
        </w:rPr>
        <w:t xml:space="preserve"> medzi verejným obstarávateľom a</w:t>
      </w:r>
      <w:r w:rsidR="008F53A1" w:rsidRPr="0095273D">
        <w:rPr>
          <w:rFonts w:ascii="Arial" w:hAnsi="Arial" w:cs="Arial"/>
          <w:sz w:val="20"/>
          <w:szCs w:val="20"/>
        </w:rPr>
        <w:t> </w:t>
      </w:r>
      <w:r w:rsidRPr="0095273D">
        <w:rPr>
          <w:rFonts w:ascii="Arial" w:hAnsi="Arial" w:cs="Arial"/>
          <w:sz w:val="20"/>
          <w:szCs w:val="20"/>
        </w:rPr>
        <w:t>záujemcami/uchádzačmi, má sa na mysli vždy použitie komunikácie prostredníctvom komunikačného rozhrania systému JOS</w:t>
      </w:r>
      <w:r w:rsidR="00E421DD" w:rsidRPr="0095273D">
        <w:rPr>
          <w:rFonts w:ascii="Arial" w:hAnsi="Arial" w:cs="Arial"/>
          <w:sz w:val="20"/>
          <w:szCs w:val="20"/>
        </w:rPr>
        <w:t>E</w:t>
      </w:r>
      <w:r w:rsidRPr="0095273D">
        <w:rPr>
          <w:rFonts w:ascii="Arial" w:hAnsi="Arial" w:cs="Arial"/>
          <w:sz w:val="20"/>
          <w:szCs w:val="20"/>
        </w:rPr>
        <w:t>PHINE. V prípade, že verejný obstarávateľ rozhodne aj o možnosti iného spôsobu komunikácie než prostredníctvom komunikačného rozhrania JOSEPHINE, tak v</w:t>
      </w:r>
      <w:r w:rsidR="008F53A1" w:rsidRPr="0095273D">
        <w:rPr>
          <w:rFonts w:ascii="Arial" w:hAnsi="Arial" w:cs="Arial"/>
          <w:sz w:val="20"/>
          <w:szCs w:val="20"/>
        </w:rPr>
        <w:t xml:space="preserve"> SP</w:t>
      </w:r>
      <w:r w:rsidRPr="0095273D">
        <w:rPr>
          <w:rFonts w:ascii="Arial" w:hAnsi="Arial" w:cs="Arial"/>
          <w:sz w:val="20"/>
          <w:szCs w:val="20"/>
        </w:rPr>
        <w:t xml:space="preserve"> </w:t>
      </w:r>
      <w:r w:rsidR="008F53A1" w:rsidRPr="0095273D">
        <w:rPr>
          <w:rFonts w:ascii="Arial" w:hAnsi="Arial" w:cs="Arial"/>
          <w:sz w:val="20"/>
          <w:szCs w:val="20"/>
        </w:rPr>
        <w:t>tak</w:t>
      </w:r>
      <w:r w:rsidRPr="0095273D">
        <w:rPr>
          <w:rFonts w:ascii="Arial" w:hAnsi="Arial" w:cs="Arial"/>
          <w:sz w:val="20"/>
          <w:szCs w:val="20"/>
        </w:rPr>
        <w:t>úto skutočnosť zreteľne uvedie. Táto komunikácia sa týka i</w:t>
      </w:r>
      <w:r w:rsidR="00353176">
        <w:rPr>
          <w:rFonts w:ascii="Arial" w:hAnsi="Arial" w:cs="Arial"/>
          <w:sz w:val="20"/>
          <w:szCs w:val="20"/>
        </w:rPr>
        <w:t> </w:t>
      </w:r>
      <w:r w:rsidRPr="0095273D">
        <w:rPr>
          <w:rFonts w:ascii="Arial" w:hAnsi="Arial" w:cs="Arial"/>
          <w:sz w:val="20"/>
          <w:szCs w:val="20"/>
        </w:rPr>
        <w:t>prípadov</w:t>
      </w:r>
      <w:r w:rsidR="00353176">
        <w:rPr>
          <w:rFonts w:ascii="Arial" w:hAnsi="Arial" w:cs="Arial"/>
          <w:sz w:val="20"/>
          <w:szCs w:val="20"/>
        </w:rPr>
        <w:t xml:space="preserve">, </w:t>
      </w:r>
      <w:r w:rsidRPr="0095273D">
        <w:rPr>
          <w:rFonts w:ascii="Arial" w:hAnsi="Arial" w:cs="Arial"/>
          <w:sz w:val="20"/>
          <w:szCs w:val="20"/>
        </w:rPr>
        <w:t>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95273D">
        <w:rPr>
          <w:rFonts w:ascii="Arial" w:hAnsi="Arial" w:cs="Arial"/>
          <w:sz w:val="20"/>
          <w:szCs w:val="20"/>
        </w:rPr>
        <w:t>a</w:t>
      </w:r>
      <w:r w:rsidRPr="0095273D">
        <w:rPr>
          <w:rFonts w:ascii="Arial" w:hAnsi="Arial" w:cs="Arial"/>
          <w:sz w:val="20"/>
          <w:szCs w:val="20"/>
        </w:rPr>
        <w:t xml:space="preserve"> prijíma. Akákoľvek komunikácia verejného obstarávateľa či záujemcu/uchádzača s treťou osobo</w:t>
      </w:r>
      <w:r w:rsidR="008F53A1" w:rsidRPr="0095273D">
        <w:rPr>
          <w:rFonts w:ascii="Arial" w:hAnsi="Arial" w:cs="Arial"/>
          <w:sz w:val="20"/>
          <w:szCs w:val="20"/>
        </w:rPr>
        <w:t>u (treťou osobou sa rozumie subjekt odlišný od záujemcu</w:t>
      </w:r>
      <w:r w:rsidR="00E421DD" w:rsidRPr="0095273D">
        <w:rPr>
          <w:rFonts w:ascii="Arial" w:hAnsi="Arial" w:cs="Arial"/>
          <w:sz w:val="20"/>
          <w:szCs w:val="20"/>
        </w:rPr>
        <w:t xml:space="preserve"> </w:t>
      </w:r>
      <w:r w:rsidR="008F53A1" w:rsidRPr="0095273D">
        <w:rPr>
          <w:rFonts w:ascii="Arial" w:hAnsi="Arial" w:cs="Arial"/>
          <w:sz w:val="20"/>
          <w:szCs w:val="20"/>
        </w:rPr>
        <w:t xml:space="preserve">/uchádzača) </w:t>
      </w:r>
      <w:r w:rsidRPr="0095273D">
        <w:rPr>
          <w:rFonts w:ascii="Arial" w:hAnsi="Arial" w:cs="Arial"/>
          <w:sz w:val="20"/>
          <w:szCs w:val="20"/>
        </w:rPr>
        <w:t>v súvislosti s týmto verejným obstarávaním bude prebiehať spôsobom, ktorý stanoví zákon a bude realizovaná mimo komunikačné rozhranie systému JOSEPHINE.</w:t>
      </w:r>
    </w:p>
    <w:p w14:paraId="70D7D5CF" w14:textId="233248BB" w:rsidR="00DB67AF" w:rsidRDefault="00DB67AF" w:rsidP="0095273D">
      <w:pPr>
        <w:autoSpaceDE w:val="0"/>
        <w:autoSpaceDN w:val="0"/>
        <w:adjustRightInd w:val="0"/>
        <w:spacing w:after="0" w:line="240" w:lineRule="auto"/>
        <w:ind w:left="1134" w:hanging="567"/>
        <w:contextualSpacing/>
        <w:jc w:val="both"/>
        <w:rPr>
          <w:rFonts w:ascii="Arial" w:hAnsi="Arial" w:cs="Arial"/>
          <w:sz w:val="20"/>
          <w:szCs w:val="20"/>
        </w:rPr>
      </w:pPr>
    </w:p>
    <w:p w14:paraId="5B1D0260" w14:textId="77777777" w:rsidR="00DB67AF" w:rsidRPr="0095273D" w:rsidRDefault="00DB67AF" w:rsidP="0095273D">
      <w:pPr>
        <w:autoSpaceDE w:val="0"/>
        <w:autoSpaceDN w:val="0"/>
        <w:adjustRightInd w:val="0"/>
        <w:spacing w:after="0" w:line="240" w:lineRule="auto"/>
        <w:ind w:left="1134" w:hanging="567"/>
        <w:contextualSpacing/>
        <w:jc w:val="both"/>
        <w:rPr>
          <w:rFonts w:ascii="Arial" w:hAnsi="Arial" w:cs="Arial"/>
          <w:sz w:val="20"/>
          <w:szCs w:val="20"/>
        </w:rPr>
      </w:pPr>
    </w:p>
    <w:p w14:paraId="1FED0AFC" w14:textId="1D6A0A6B" w:rsidR="00794DE5" w:rsidRPr="0095273D"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15.</w:t>
      </w:r>
      <w:r w:rsidR="00D03FDC" w:rsidRPr="0095273D">
        <w:rPr>
          <w:rFonts w:ascii="Arial" w:hAnsi="Arial" w:cs="Arial"/>
          <w:sz w:val="20"/>
          <w:szCs w:val="20"/>
        </w:rPr>
        <w:t>8</w:t>
      </w:r>
      <w:r w:rsidRPr="0095273D">
        <w:rPr>
          <w:rFonts w:ascii="Arial" w:hAnsi="Arial" w:cs="Arial"/>
          <w:sz w:val="20"/>
          <w:szCs w:val="20"/>
        </w:rPr>
        <w:t xml:space="preserve">  </w:t>
      </w:r>
      <w:r w:rsidRPr="0095273D">
        <w:rPr>
          <w:rFonts w:ascii="Arial" w:hAnsi="Arial" w:cs="Arial"/>
          <w:sz w:val="20"/>
          <w:szCs w:val="20"/>
        </w:rPr>
        <w:tab/>
        <w:t>Ak je odosielateľom zásielky verejný obstarávateľ, tak záujemcovi</w:t>
      </w:r>
      <w:r w:rsidR="008F53A1" w:rsidRPr="0095273D">
        <w:rPr>
          <w:rFonts w:ascii="Arial" w:hAnsi="Arial" w:cs="Arial"/>
          <w:sz w:val="20"/>
          <w:szCs w:val="20"/>
        </w:rPr>
        <w:t>/</w:t>
      </w:r>
      <w:r w:rsidRPr="0095273D">
        <w:rPr>
          <w:rFonts w:ascii="Arial" w:hAnsi="Arial" w:cs="Arial"/>
          <w:sz w:val="20"/>
          <w:szCs w:val="20"/>
        </w:rPr>
        <w:t>uchádzačovi bude na ním určený kontaktný e-mail/e-maily bezodkladne odoslaná informácia o tom, že k predmetnej zákazke existuje nová zásielka/správa. Záujemca</w:t>
      </w:r>
      <w:r w:rsidR="008F53A1" w:rsidRPr="0095273D">
        <w:rPr>
          <w:rFonts w:ascii="Arial" w:hAnsi="Arial" w:cs="Arial"/>
          <w:sz w:val="20"/>
          <w:szCs w:val="20"/>
        </w:rPr>
        <w:t>/</w:t>
      </w:r>
      <w:r w:rsidRPr="0095273D">
        <w:rPr>
          <w:rFonts w:ascii="Arial" w:hAnsi="Arial" w:cs="Arial"/>
          <w:sz w:val="20"/>
          <w:szCs w:val="20"/>
        </w:rPr>
        <w:t xml:space="preserve">uchádzač sa prihlási do systému a v komunikačnom rozhraní zákazky bude mať zobrazený obsah komunikácie – zásielky, </w:t>
      </w:r>
      <w:r w:rsidRPr="0095273D">
        <w:rPr>
          <w:rFonts w:ascii="Arial" w:hAnsi="Arial" w:cs="Arial"/>
          <w:sz w:val="20"/>
          <w:szCs w:val="20"/>
        </w:rPr>
        <w:lastRenderedPageBreak/>
        <w:t>správy. Záujemca</w:t>
      </w:r>
      <w:r w:rsidR="00E421DD" w:rsidRPr="0095273D">
        <w:rPr>
          <w:rFonts w:ascii="Arial" w:hAnsi="Arial" w:cs="Arial"/>
          <w:sz w:val="20"/>
          <w:szCs w:val="20"/>
        </w:rPr>
        <w:t>/</w:t>
      </w:r>
      <w:r w:rsidRPr="0095273D">
        <w:rPr>
          <w:rFonts w:ascii="Arial" w:hAnsi="Arial" w:cs="Arial"/>
          <w:sz w:val="20"/>
          <w:szCs w:val="20"/>
        </w:rPr>
        <w:t xml:space="preserve">uchádzač si môže v komunikačnom rozhraní zobraziť celú históriu o svojej komunikácii s verejným obstarávateľom. </w:t>
      </w:r>
    </w:p>
    <w:p w14:paraId="0279E308" w14:textId="1069AA42" w:rsidR="00794DE5" w:rsidRPr="0095273D"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15.</w:t>
      </w:r>
      <w:r w:rsidR="00D03FDC" w:rsidRPr="0095273D">
        <w:rPr>
          <w:rFonts w:ascii="Arial" w:hAnsi="Arial" w:cs="Arial"/>
          <w:sz w:val="20"/>
          <w:szCs w:val="20"/>
        </w:rPr>
        <w:t>9</w:t>
      </w:r>
      <w:r w:rsidRPr="0095273D">
        <w:rPr>
          <w:rFonts w:ascii="Arial" w:hAnsi="Arial" w:cs="Arial"/>
          <w:sz w:val="20"/>
          <w:szCs w:val="20"/>
        </w:rPr>
        <w:t xml:space="preserve">  </w:t>
      </w:r>
      <w:r w:rsidRPr="0095273D">
        <w:rPr>
          <w:rFonts w:ascii="Arial" w:hAnsi="Arial" w:cs="Arial"/>
          <w:sz w:val="20"/>
          <w:szCs w:val="20"/>
        </w:rPr>
        <w:tab/>
        <w:t>Ak je odosielateľom zásielky záujemca</w:t>
      </w:r>
      <w:r w:rsidR="008F53A1" w:rsidRPr="0095273D">
        <w:rPr>
          <w:rFonts w:ascii="Arial" w:hAnsi="Arial" w:cs="Arial"/>
          <w:sz w:val="20"/>
          <w:szCs w:val="20"/>
        </w:rPr>
        <w:t>/</w:t>
      </w:r>
      <w:r w:rsidRPr="0095273D">
        <w:rPr>
          <w:rFonts w:ascii="Arial" w:hAnsi="Arial" w:cs="Arial"/>
          <w:sz w:val="20"/>
          <w:szCs w:val="20"/>
        </w:rPr>
        <w:t xml:space="preserve">uchádzač, tak po prihlásení do systému JOSEPHINE  môže </w:t>
      </w:r>
      <w:r w:rsidR="008F53A1" w:rsidRPr="0095273D">
        <w:rPr>
          <w:rFonts w:ascii="Arial" w:hAnsi="Arial" w:cs="Arial"/>
          <w:sz w:val="20"/>
          <w:szCs w:val="20"/>
        </w:rPr>
        <w:t>k</w:t>
      </w:r>
      <w:r w:rsidR="00E421DD" w:rsidRPr="0095273D">
        <w:rPr>
          <w:rFonts w:ascii="Arial" w:hAnsi="Arial" w:cs="Arial"/>
          <w:sz w:val="20"/>
          <w:szCs w:val="20"/>
        </w:rPr>
        <w:t> </w:t>
      </w:r>
      <w:r w:rsidRPr="0095273D">
        <w:rPr>
          <w:rFonts w:ascii="Arial" w:hAnsi="Arial" w:cs="Arial"/>
          <w:sz w:val="20"/>
          <w:szCs w:val="20"/>
        </w:rPr>
        <w:t>predmetnému</w:t>
      </w:r>
      <w:r w:rsidR="00E421DD" w:rsidRPr="0095273D">
        <w:rPr>
          <w:rFonts w:ascii="Arial" w:hAnsi="Arial" w:cs="Arial"/>
          <w:sz w:val="20"/>
          <w:szCs w:val="20"/>
        </w:rPr>
        <w:t xml:space="preserve"> </w:t>
      </w:r>
      <w:r w:rsidRPr="0095273D">
        <w:rPr>
          <w:rFonts w:ascii="Arial" w:hAnsi="Arial"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9076973" w14:textId="077AB139" w:rsidR="007E6C54" w:rsidRPr="0095273D" w:rsidRDefault="00794DE5" w:rsidP="0095273D">
      <w:pPr>
        <w:pStyle w:val="Default"/>
        <w:tabs>
          <w:tab w:val="num" w:pos="284"/>
        </w:tabs>
        <w:spacing w:after="0" w:line="240" w:lineRule="auto"/>
        <w:ind w:left="1134" w:hanging="1134"/>
        <w:contextualSpacing/>
        <w:jc w:val="both"/>
        <w:rPr>
          <w:rFonts w:ascii="Arial" w:hAnsi="Arial" w:cs="Arial"/>
          <w:color w:val="auto"/>
          <w:sz w:val="20"/>
          <w:szCs w:val="20"/>
        </w:rPr>
      </w:pPr>
      <w:r w:rsidRPr="0095273D">
        <w:rPr>
          <w:rFonts w:ascii="Arial" w:hAnsi="Arial" w:cs="Arial"/>
          <w:color w:val="auto"/>
          <w:sz w:val="20"/>
          <w:szCs w:val="20"/>
        </w:rPr>
        <w:tab/>
        <w:t xml:space="preserve">     15.</w:t>
      </w:r>
      <w:r w:rsidR="00D03FDC" w:rsidRPr="0095273D">
        <w:rPr>
          <w:rFonts w:ascii="Arial" w:hAnsi="Arial" w:cs="Arial"/>
          <w:color w:val="auto"/>
          <w:sz w:val="20"/>
          <w:szCs w:val="20"/>
        </w:rPr>
        <w:t>10</w:t>
      </w:r>
      <w:r w:rsidRPr="0095273D">
        <w:rPr>
          <w:rFonts w:ascii="Arial" w:hAnsi="Arial" w:cs="Arial"/>
          <w:color w:val="auto"/>
          <w:sz w:val="20"/>
          <w:szCs w:val="20"/>
        </w:rPr>
        <w:t xml:space="preserve">  Verejný obstarávateľ odporúča záujemcom</w:t>
      </w:r>
      <w:r w:rsidR="008F53A1" w:rsidRPr="0095273D">
        <w:rPr>
          <w:rFonts w:ascii="Arial" w:hAnsi="Arial" w:cs="Arial"/>
          <w:color w:val="auto"/>
          <w:sz w:val="20"/>
          <w:szCs w:val="20"/>
        </w:rPr>
        <w:t>/uchádzačom</w:t>
      </w:r>
      <w:r w:rsidRPr="0095273D">
        <w:rPr>
          <w:rFonts w:ascii="Arial" w:hAnsi="Arial" w:cs="Arial"/>
          <w:color w:val="auto"/>
          <w:sz w:val="20"/>
          <w:szCs w:val="20"/>
        </w:rPr>
        <w:t>, ktorí si vyhľadali obstarávani</w:t>
      </w:r>
      <w:r w:rsidR="008F53A1" w:rsidRPr="0095273D">
        <w:rPr>
          <w:rFonts w:ascii="Arial" w:hAnsi="Arial" w:cs="Arial"/>
          <w:color w:val="auto"/>
          <w:sz w:val="20"/>
          <w:szCs w:val="20"/>
        </w:rPr>
        <w:t>e</w:t>
      </w:r>
      <w:r w:rsidRPr="0095273D">
        <w:rPr>
          <w:rFonts w:ascii="Arial" w:hAnsi="Arial" w:cs="Arial"/>
          <w:color w:val="auto"/>
          <w:sz w:val="20"/>
          <w:szCs w:val="20"/>
        </w:rPr>
        <w:t xml:space="preserve"> prostredníctvom </w:t>
      </w:r>
      <w:r w:rsidR="007E6C54" w:rsidRPr="0095273D">
        <w:rPr>
          <w:rFonts w:ascii="Arial" w:hAnsi="Arial" w:cs="Arial"/>
          <w:color w:val="auto"/>
          <w:sz w:val="20"/>
          <w:szCs w:val="20"/>
        </w:rPr>
        <w:t>profilu</w:t>
      </w:r>
      <w:r w:rsidRPr="0095273D">
        <w:rPr>
          <w:rFonts w:ascii="Arial" w:hAnsi="Arial" w:cs="Arial"/>
          <w:color w:val="auto"/>
          <w:sz w:val="20"/>
          <w:szCs w:val="20"/>
        </w:rPr>
        <w:t xml:space="preserve"> verejného obstarávateľa, resp. v systéme JOSEPHINE (</w:t>
      </w:r>
      <w:hyperlink r:id="rId14" w:history="1">
        <w:r w:rsidRPr="0095273D">
          <w:rPr>
            <w:rStyle w:val="Hypertextovprepojenie"/>
            <w:rFonts w:ascii="Arial" w:hAnsi="Arial" w:cs="Arial"/>
            <w:sz w:val="20"/>
            <w:szCs w:val="20"/>
          </w:rPr>
          <w:t>https://josephine.proebiz.com</w:t>
        </w:r>
      </w:hyperlink>
      <w:r w:rsidRPr="0095273D">
        <w:rPr>
          <w:rFonts w:ascii="Arial" w:hAnsi="Arial" w:cs="Arial"/>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95273D">
        <w:rPr>
          <w:rFonts w:ascii="Arial" w:hAnsi="Arial" w:cs="Arial"/>
          <w:b/>
          <w:bCs/>
          <w:color w:val="auto"/>
          <w:sz w:val="20"/>
          <w:szCs w:val="20"/>
        </w:rPr>
        <w:t xml:space="preserve">„ZAUJÍMA MA TO“ </w:t>
      </w:r>
      <w:r w:rsidRPr="0095273D">
        <w:rPr>
          <w:rFonts w:ascii="Arial" w:hAnsi="Arial" w:cs="Arial"/>
          <w:color w:val="auto"/>
          <w:sz w:val="20"/>
          <w:szCs w:val="20"/>
        </w:rPr>
        <w:t>(v pravej hornej časti obrazovky). Záujemci/uchádzači, ktorí odporúčanie nebudú akceptovať, sa vystavujú riziku, že im obsah informácií k predmetnej zákazke nebude doručený.</w:t>
      </w:r>
    </w:p>
    <w:p w14:paraId="4C651574" w14:textId="77777777" w:rsidR="007E6C54" w:rsidRPr="0095273D" w:rsidRDefault="00794DE5" w:rsidP="0095273D">
      <w:pPr>
        <w:pStyle w:val="Default"/>
        <w:tabs>
          <w:tab w:val="num" w:pos="284"/>
        </w:tabs>
        <w:spacing w:after="0" w:line="240" w:lineRule="auto"/>
        <w:ind w:left="1134" w:hanging="567"/>
        <w:contextualSpacing/>
        <w:jc w:val="both"/>
        <w:rPr>
          <w:rFonts w:ascii="Arial" w:hAnsi="Arial" w:cs="Arial"/>
          <w:color w:val="auto"/>
          <w:sz w:val="20"/>
          <w:szCs w:val="20"/>
        </w:rPr>
      </w:pPr>
      <w:r w:rsidRPr="0095273D">
        <w:rPr>
          <w:rFonts w:ascii="Arial" w:hAnsi="Arial" w:cs="Arial"/>
          <w:sz w:val="20"/>
          <w:szCs w:val="20"/>
        </w:rPr>
        <w:t>15.1</w:t>
      </w:r>
      <w:r w:rsidR="00D03FDC" w:rsidRPr="0095273D">
        <w:rPr>
          <w:rFonts w:ascii="Arial" w:hAnsi="Arial" w:cs="Arial"/>
          <w:sz w:val="20"/>
          <w:szCs w:val="20"/>
        </w:rPr>
        <w:t>1</w:t>
      </w:r>
      <w:r w:rsidRPr="0095273D">
        <w:rPr>
          <w:rFonts w:ascii="Arial" w:hAnsi="Arial" w:cs="Arial"/>
          <w:sz w:val="20"/>
          <w:szCs w:val="20"/>
        </w:rPr>
        <w:t xml:space="preserve">  </w:t>
      </w:r>
      <w:r w:rsidR="007E6C54" w:rsidRPr="0095273D">
        <w:rPr>
          <w:rFonts w:ascii="Arial" w:eastAsia="Calibri" w:hAnsi="Arial" w:cs="Arial"/>
          <w:noProof/>
          <w:color w:val="000000" w:themeColor="text1"/>
          <w:sz w:val="20"/>
          <w:szCs w:val="20"/>
        </w:rPr>
        <w:t>Verejný obstarávateľ umožňuje neobmedzený a priamy prístup elektronickými prostriedkami k</w:t>
      </w:r>
      <w:r w:rsidR="007E6C54" w:rsidRPr="0095273D">
        <w:rPr>
          <w:rFonts w:ascii="Arial" w:eastAsia="Calibri" w:hAnsi="Arial" w:cs="Arial"/>
          <w:sz w:val="20"/>
          <w:szCs w:val="20"/>
        </w:rPr>
        <w:t xml:space="preserve"> SP </w:t>
      </w:r>
      <w:r w:rsidR="007E6C54" w:rsidRPr="0095273D">
        <w:rPr>
          <w:rFonts w:ascii="Arial" w:eastAsia="Calibri" w:hAnsi="Arial" w:cs="Arial"/>
          <w:noProof/>
          <w:color w:val="000000" w:themeColor="text1"/>
          <w:sz w:val="20"/>
          <w:szCs w:val="20"/>
        </w:rPr>
        <w:t xml:space="preserve">a k prípadným všetkým doplňujúcim podkladom. </w:t>
      </w:r>
      <w:r w:rsidR="007E6C54" w:rsidRPr="0095273D">
        <w:rPr>
          <w:rFonts w:ascii="Arial" w:eastAsia="Calibri" w:hAnsi="Arial" w:cs="Arial"/>
          <w:sz w:val="20"/>
          <w:szCs w:val="20"/>
        </w:rPr>
        <w:t xml:space="preserve">SP </w:t>
      </w:r>
      <w:r w:rsidR="007E6C54" w:rsidRPr="0095273D">
        <w:rPr>
          <w:rFonts w:ascii="Arial" w:eastAsia="Calibri" w:hAnsi="Arial" w:cs="Arial"/>
          <w:noProof/>
          <w:color w:val="000000" w:themeColor="text1"/>
          <w:sz w:val="20"/>
          <w:szCs w:val="20"/>
        </w:rPr>
        <w:t xml:space="preserve">a prípadné vysvetlenie alebo doplnenie </w:t>
      </w:r>
      <w:r w:rsidR="007E6C54" w:rsidRPr="0095273D">
        <w:rPr>
          <w:rFonts w:ascii="Arial" w:eastAsia="Calibri" w:hAnsi="Arial" w:cs="Arial"/>
          <w:sz w:val="20"/>
          <w:szCs w:val="20"/>
        </w:rPr>
        <w:t xml:space="preserve">SP </w:t>
      </w:r>
      <w:r w:rsidR="007E6C54" w:rsidRPr="0095273D">
        <w:rPr>
          <w:rFonts w:ascii="Arial" w:eastAsia="Calibri" w:hAnsi="Arial" w:cs="Arial"/>
          <w:noProof/>
          <w:color w:val="000000" w:themeColor="text1"/>
          <w:sz w:val="20"/>
          <w:szCs w:val="20"/>
        </w:rPr>
        <w:t xml:space="preserve">alebo vysvetlenie požiadaviek </w:t>
      </w:r>
      <w:r w:rsidR="007E6C54" w:rsidRPr="0095273D">
        <w:rPr>
          <w:rFonts w:ascii="Arial" w:eastAsia="Calibri" w:hAnsi="Arial" w:cs="Arial"/>
          <w:noProof/>
          <w:sz w:val="20"/>
          <w:szCs w:val="20"/>
        </w:rPr>
        <w:t xml:space="preserve">uvedených v Oznámení, podmienok účasti </w:t>
      </w:r>
      <w:r w:rsidR="007E6C54" w:rsidRPr="0095273D">
        <w:rPr>
          <w:rFonts w:ascii="Arial" w:eastAsia="Calibri" w:hAnsi="Arial" w:cs="Arial"/>
          <w:noProof/>
          <w:color w:val="000000" w:themeColor="text1"/>
          <w:sz w:val="20"/>
          <w:szCs w:val="20"/>
        </w:rPr>
        <w:t xml:space="preserve">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 </w:t>
      </w:r>
      <w:hyperlink r:id="rId15" w:history="1">
        <w:r w:rsidR="007E6C54" w:rsidRPr="0095273D">
          <w:rPr>
            <w:rFonts w:ascii="Arial" w:eastAsia="Calibri" w:hAnsi="Arial" w:cs="Arial"/>
            <w:noProof/>
            <w:color w:val="0000FF"/>
            <w:sz w:val="20"/>
            <w:szCs w:val="20"/>
            <w:u w:val="single"/>
          </w:rPr>
          <w:t>https://www.uvo.gov.sk/vyhladavanie/vyhladavanie-profilov/detail/9127</w:t>
        </w:r>
      </w:hyperlink>
      <w:r w:rsidR="007E6C54" w:rsidRPr="0095273D">
        <w:rPr>
          <w:rFonts w:ascii="Arial" w:eastAsia="Calibri" w:hAnsi="Arial" w:cs="Arial"/>
          <w:noProof/>
          <w:color w:val="000000" w:themeColor="text1"/>
          <w:sz w:val="20"/>
          <w:szCs w:val="20"/>
        </w:rPr>
        <w:t xml:space="preserve"> (ďalej len „profil“)</w:t>
      </w:r>
      <w:r w:rsidR="007E6C54" w:rsidRPr="0095273D">
        <w:rPr>
          <w:rFonts w:ascii="Arial" w:eastAsia="Calibri" w:hAnsi="Arial" w:cs="Arial"/>
          <w:noProof/>
          <w:sz w:val="20"/>
          <w:szCs w:val="20"/>
        </w:rPr>
        <w:t xml:space="preserve"> </w:t>
      </w:r>
      <w:r w:rsidR="007E6C54" w:rsidRPr="0095273D">
        <w:rPr>
          <w:rFonts w:ascii="Arial" w:eastAsia="Calibri" w:hAnsi="Arial" w:cs="Arial"/>
          <w:noProof/>
          <w:color w:val="000000" w:themeColor="text1"/>
          <w:sz w:val="20"/>
          <w:szCs w:val="20"/>
        </w:rPr>
        <w:t xml:space="preserve">a zároveň  v systéme JOSEPHINE. </w:t>
      </w:r>
    </w:p>
    <w:p w14:paraId="5CF4E838" w14:textId="77777777" w:rsidR="00D03FDC" w:rsidRPr="0095273D" w:rsidRDefault="00D03FD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A7D8775"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16.</w:t>
      </w:r>
      <w:r w:rsidRPr="0095273D">
        <w:rPr>
          <w:rFonts w:ascii="Arial" w:hAnsi="Arial" w:cs="Arial"/>
          <w:b/>
          <w:bCs/>
          <w:smallCaps/>
          <w:sz w:val="20"/>
          <w:szCs w:val="20"/>
        </w:rPr>
        <w:tab/>
      </w:r>
      <w:r w:rsidRPr="0095273D">
        <w:rPr>
          <w:rFonts w:ascii="Arial" w:hAnsi="Arial" w:cs="Arial"/>
          <w:b/>
          <w:bCs/>
          <w:sz w:val="20"/>
          <w:szCs w:val="20"/>
        </w:rPr>
        <w:t>Vysvetlenie informácií</w:t>
      </w:r>
    </w:p>
    <w:p w14:paraId="7CC2688B" w14:textId="3064F276"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16.1</w:t>
      </w:r>
      <w:r w:rsidRPr="0095273D">
        <w:rPr>
          <w:rFonts w:ascii="Arial" w:hAnsi="Arial" w:cs="Arial"/>
          <w:sz w:val="20"/>
          <w:szCs w:val="20"/>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w:t>
      </w:r>
      <w:r w:rsidR="00353176">
        <w:rPr>
          <w:rFonts w:ascii="Arial" w:hAnsi="Arial" w:cs="Arial"/>
          <w:sz w:val="20"/>
          <w:szCs w:val="20"/>
        </w:rPr>
        <w:t xml:space="preserve"> </w:t>
      </w:r>
      <w:r w:rsidRPr="0095273D">
        <w:rPr>
          <w:rFonts w:ascii="Arial" w:hAnsi="Arial" w:cs="Arial"/>
          <w:sz w:val="20"/>
          <w:szCs w:val="20"/>
        </w:rPr>
        <w:t>prostredníctvom komunikačného rozhrania systému JOSEPHINE</w:t>
      </w:r>
      <w:r w:rsidR="0093398D" w:rsidRPr="0095273D">
        <w:rPr>
          <w:rFonts w:ascii="Arial" w:hAnsi="Arial" w:cs="Arial"/>
          <w:sz w:val="20"/>
          <w:szCs w:val="20"/>
        </w:rPr>
        <w:t>.</w:t>
      </w:r>
    </w:p>
    <w:p w14:paraId="4931A2E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16.2</w:t>
      </w:r>
      <w:r w:rsidRPr="0095273D">
        <w:rPr>
          <w:rFonts w:ascii="Arial" w:hAnsi="Arial" w:cs="Arial"/>
          <w:sz w:val="20"/>
          <w:szCs w:val="20"/>
        </w:rPr>
        <w:tab/>
      </w:r>
      <w:r w:rsidR="00131049" w:rsidRPr="0095273D">
        <w:rPr>
          <w:rFonts w:ascii="Arial" w:hAnsi="Arial" w:cs="Arial"/>
          <w:sz w:val="20"/>
          <w:szCs w:val="20"/>
        </w:rPr>
        <w:t>Prípadnú ž</w:t>
      </w:r>
      <w:r w:rsidRPr="0095273D">
        <w:rPr>
          <w:rFonts w:ascii="Arial" w:hAnsi="Arial" w:cs="Arial"/>
          <w:sz w:val="20"/>
          <w:szCs w:val="20"/>
        </w:rPr>
        <w:t xml:space="preserve">iadosť o vysvetlenie informácií </w:t>
      </w:r>
      <w:r w:rsidR="00131049" w:rsidRPr="0095273D">
        <w:rPr>
          <w:rFonts w:ascii="Arial" w:hAnsi="Arial" w:cs="Arial"/>
          <w:sz w:val="20"/>
          <w:szCs w:val="20"/>
        </w:rPr>
        <w:t>potrebných na vypracovanie ponuky a na preukázanie splnenia podmienok účasti verejný obstarávateľ odporúča</w:t>
      </w:r>
      <w:r w:rsidR="00E421DD" w:rsidRPr="0095273D">
        <w:rPr>
          <w:rFonts w:ascii="Arial" w:hAnsi="Arial" w:cs="Arial"/>
          <w:sz w:val="20"/>
          <w:szCs w:val="20"/>
        </w:rPr>
        <w:t xml:space="preserve"> záujemcom</w:t>
      </w:r>
      <w:r w:rsidR="00131049" w:rsidRPr="0095273D">
        <w:rPr>
          <w:rFonts w:ascii="Arial" w:hAnsi="Arial" w:cs="Arial"/>
          <w:sz w:val="20"/>
          <w:szCs w:val="20"/>
        </w:rPr>
        <w:t xml:space="preserve"> doručiť </w:t>
      </w:r>
      <w:r w:rsidRPr="0095273D">
        <w:rPr>
          <w:rFonts w:ascii="Arial" w:hAnsi="Arial" w:cs="Arial"/>
          <w:sz w:val="20"/>
          <w:szCs w:val="20"/>
        </w:rPr>
        <w:t xml:space="preserve">prostredníctvom komunikačného rozhrania systému JOSEPHINE </w:t>
      </w:r>
      <w:r w:rsidR="00131049" w:rsidRPr="0095273D">
        <w:rPr>
          <w:rFonts w:ascii="Arial" w:hAnsi="Arial" w:cs="Arial"/>
          <w:sz w:val="20"/>
          <w:szCs w:val="20"/>
        </w:rPr>
        <w:t>„dostatočne vopred“.</w:t>
      </w:r>
    </w:p>
    <w:p w14:paraId="1043E61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16.3</w:t>
      </w:r>
      <w:r w:rsidRPr="0095273D">
        <w:rPr>
          <w:rFonts w:ascii="Arial" w:hAnsi="Arial" w:cs="Arial"/>
          <w:sz w:val="20"/>
          <w:szCs w:val="20"/>
        </w:rPr>
        <w:tab/>
      </w:r>
      <w:r w:rsidR="00131049" w:rsidRPr="0095273D">
        <w:rPr>
          <w:rFonts w:ascii="Arial" w:hAnsi="Arial" w:cs="Arial"/>
          <w:sz w:val="20"/>
          <w:szCs w:val="20"/>
        </w:rPr>
        <w:t xml:space="preserve">Verejný obstarávateľ bezodkladne poskytne vysvetlenie informácií potrebných na </w:t>
      </w:r>
      <w:r w:rsidRPr="0095273D">
        <w:rPr>
          <w:rFonts w:ascii="Arial" w:hAnsi="Arial" w:cs="Arial"/>
          <w:sz w:val="20"/>
          <w:szCs w:val="20"/>
        </w:rPr>
        <w:t xml:space="preserve"> vypracovanie </w:t>
      </w:r>
      <w:r w:rsidR="00131049" w:rsidRPr="0095273D">
        <w:rPr>
          <w:rFonts w:ascii="Arial" w:hAnsi="Arial" w:cs="Arial"/>
          <w:sz w:val="20"/>
          <w:szCs w:val="20"/>
        </w:rPr>
        <w:t xml:space="preserve">ponuky a na preukázanie splnenia podmienok účasti </w:t>
      </w:r>
      <w:r w:rsidRPr="0095273D">
        <w:rPr>
          <w:rFonts w:ascii="Arial" w:hAnsi="Arial" w:cs="Arial"/>
          <w:sz w:val="20"/>
          <w:szCs w:val="20"/>
        </w:rPr>
        <w:t>všetkým záujemcom ktorí sú mu známi</w:t>
      </w:r>
      <w:r w:rsidR="00131049" w:rsidRPr="0095273D">
        <w:rPr>
          <w:rFonts w:ascii="Arial" w:hAnsi="Arial" w:cs="Arial"/>
          <w:sz w:val="20"/>
          <w:szCs w:val="20"/>
        </w:rPr>
        <w:t xml:space="preserve"> v tejto zákazke,</w:t>
      </w:r>
      <w:r w:rsidRPr="0095273D">
        <w:rPr>
          <w:rFonts w:ascii="Arial" w:hAnsi="Arial" w:cs="Arial"/>
          <w:sz w:val="20"/>
          <w:szCs w:val="20"/>
        </w:rPr>
        <w:t xml:space="preserve"> najneskôr v</w:t>
      </w:r>
      <w:r w:rsidR="00131049" w:rsidRPr="0095273D">
        <w:rPr>
          <w:rFonts w:ascii="Arial" w:hAnsi="Arial" w:cs="Arial"/>
          <w:sz w:val="20"/>
          <w:szCs w:val="20"/>
        </w:rPr>
        <w:t>šak šesť dní pred uplynutím lehoty na predkladanie ponúk za predpokladu, že o vysvetlenie záujemca požiada dostatočne vopred.</w:t>
      </w:r>
      <w:r w:rsidRPr="0095273D">
        <w:rPr>
          <w:rFonts w:ascii="Arial" w:hAnsi="Arial" w:cs="Arial"/>
          <w:sz w:val="20"/>
          <w:szCs w:val="20"/>
        </w:rPr>
        <w:t xml:space="preserve"> </w:t>
      </w:r>
    </w:p>
    <w:p w14:paraId="17DFD116" w14:textId="07CFA0E3" w:rsidR="00794DE5" w:rsidRPr="0095273D" w:rsidRDefault="00794DE5" w:rsidP="0095273D">
      <w:pPr>
        <w:spacing w:after="0" w:line="240" w:lineRule="auto"/>
        <w:ind w:left="1134" w:hanging="567"/>
        <w:contextualSpacing/>
        <w:jc w:val="both"/>
        <w:rPr>
          <w:rFonts w:ascii="Arial" w:eastAsia="Calibri" w:hAnsi="Arial" w:cs="Arial"/>
          <w:sz w:val="20"/>
          <w:szCs w:val="20"/>
        </w:rPr>
      </w:pPr>
      <w:r w:rsidRPr="0095273D">
        <w:rPr>
          <w:rFonts w:ascii="Arial" w:hAnsi="Arial" w:cs="Arial"/>
          <w:sz w:val="20"/>
          <w:szCs w:val="20"/>
        </w:rPr>
        <w:t>16.</w:t>
      </w:r>
      <w:r w:rsidR="00353176">
        <w:rPr>
          <w:rFonts w:ascii="Arial" w:hAnsi="Arial" w:cs="Arial"/>
          <w:sz w:val="20"/>
          <w:szCs w:val="20"/>
        </w:rPr>
        <w:t>4</w:t>
      </w:r>
      <w:r w:rsidRPr="0095273D">
        <w:rPr>
          <w:rFonts w:ascii="Arial" w:hAnsi="Arial" w:cs="Arial"/>
          <w:sz w:val="20"/>
          <w:szCs w:val="20"/>
        </w:rPr>
        <w:tab/>
      </w:r>
      <w:r w:rsidRPr="0095273D">
        <w:rPr>
          <w:rFonts w:ascii="Arial" w:eastAsia="Calibri" w:hAnsi="Arial" w:cs="Arial"/>
          <w:sz w:val="20"/>
          <w:szCs w:val="20"/>
        </w:rPr>
        <w:t>Verejný obstarávateľ primerane predĺži lehotu na predkladanie ponúk, ak vysvetlenie informácií potrebných na vypracovanie ponuky a na preukázanie splnenia podmienok účasti nie je poskytnuté v lehote podľa bodu 1</w:t>
      </w:r>
      <w:r w:rsidR="00131049" w:rsidRPr="0095273D">
        <w:rPr>
          <w:rFonts w:ascii="Arial" w:eastAsia="Calibri" w:hAnsi="Arial" w:cs="Arial"/>
          <w:sz w:val="20"/>
          <w:szCs w:val="20"/>
        </w:rPr>
        <w:t>6</w:t>
      </w:r>
      <w:r w:rsidRPr="0095273D">
        <w:rPr>
          <w:rFonts w:ascii="Arial" w:eastAsia="Calibri" w:hAnsi="Arial" w:cs="Arial"/>
          <w:sz w:val="20"/>
          <w:szCs w:val="20"/>
        </w:rPr>
        <w:t>.</w:t>
      </w:r>
      <w:r w:rsidR="00131049" w:rsidRPr="0095273D">
        <w:rPr>
          <w:rFonts w:ascii="Arial" w:eastAsia="Calibri" w:hAnsi="Arial" w:cs="Arial"/>
          <w:sz w:val="20"/>
          <w:szCs w:val="20"/>
        </w:rPr>
        <w:t>3 Časť A.1 Zväzok 1 týchto SP</w:t>
      </w:r>
      <w:r w:rsidRPr="0095273D">
        <w:rPr>
          <w:rFonts w:ascii="Arial" w:eastAsia="Calibri" w:hAnsi="Arial" w:cs="Arial"/>
          <w:sz w:val="20"/>
          <w:szCs w:val="20"/>
        </w:rPr>
        <w:t>, aj napriek tomu, že bolo vyžiadané dostatočne vopred alebo ak v dokumentoch potrebných na vypracovanie ponuky alebo na preukázanie splnenia podmienok účasti vykoná podstatnú zmenu.</w:t>
      </w:r>
    </w:p>
    <w:p w14:paraId="0064F7B6" w14:textId="3885E70C" w:rsidR="00794DE5" w:rsidRPr="0095273D" w:rsidRDefault="00794DE5" w:rsidP="0095273D">
      <w:pPr>
        <w:spacing w:after="0" w:line="240" w:lineRule="auto"/>
        <w:ind w:left="1134" w:hanging="567"/>
        <w:contextualSpacing/>
        <w:jc w:val="both"/>
        <w:rPr>
          <w:rFonts w:ascii="Arial" w:eastAsia="Calibri" w:hAnsi="Arial" w:cs="Arial"/>
          <w:sz w:val="20"/>
          <w:szCs w:val="20"/>
        </w:rPr>
      </w:pPr>
      <w:r w:rsidRPr="0095273D">
        <w:rPr>
          <w:rFonts w:ascii="Arial" w:hAnsi="Arial" w:cs="Arial"/>
          <w:sz w:val="20"/>
          <w:szCs w:val="20"/>
        </w:rPr>
        <w:t>16.</w:t>
      </w:r>
      <w:r w:rsidR="00353176">
        <w:rPr>
          <w:rFonts w:ascii="Arial" w:hAnsi="Arial" w:cs="Arial"/>
          <w:sz w:val="20"/>
          <w:szCs w:val="20"/>
        </w:rPr>
        <w:t>5</w:t>
      </w:r>
      <w:r w:rsidRPr="0095273D">
        <w:rPr>
          <w:rFonts w:ascii="Arial" w:hAnsi="Arial" w:cs="Arial"/>
          <w:sz w:val="20"/>
          <w:szCs w:val="20"/>
        </w:rPr>
        <w:tab/>
      </w:r>
      <w:r w:rsidRPr="0095273D">
        <w:rPr>
          <w:rFonts w:ascii="Arial" w:eastAsia="Calibri"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783BA6AF" w14:textId="77777777" w:rsidR="00124302" w:rsidRPr="0095273D" w:rsidRDefault="00124302" w:rsidP="0095273D">
      <w:pPr>
        <w:spacing w:after="0" w:line="240" w:lineRule="auto"/>
        <w:ind w:left="1134" w:hanging="567"/>
        <w:contextualSpacing/>
        <w:jc w:val="both"/>
        <w:rPr>
          <w:rFonts w:ascii="Arial" w:eastAsia="Calibri" w:hAnsi="Arial" w:cs="Arial"/>
          <w:sz w:val="20"/>
          <w:szCs w:val="20"/>
        </w:rPr>
      </w:pPr>
    </w:p>
    <w:p w14:paraId="0A70DAB2"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17.</w:t>
      </w:r>
      <w:r w:rsidRPr="0095273D">
        <w:rPr>
          <w:rFonts w:ascii="Arial" w:hAnsi="Arial" w:cs="Arial"/>
          <w:b/>
          <w:bCs/>
          <w:smallCaps/>
          <w:sz w:val="20"/>
          <w:szCs w:val="20"/>
        </w:rPr>
        <w:tab/>
      </w:r>
      <w:r w:rsidRPr="0095273D">
        <w:rPr>
          <w:rFonts w:ascii="Arial" w:hAnsi="Arial" w:cs="Arial"/>
          <w:b/>
          <w:bCs/>
          <w:sz w:val="20"/>
          <w:szCs w:val="20"/>
        </w:rPr>
        <w:t xml:space="preserve">Obhliadka miesta plnenia </w:t>
      </w:r>
      <w:r w:rsidR="00131049" w:rsidRPr="0095273D">
        <w:rPr>
          <w:rFonts w:ascii="Arial" w:hAnsi="Arial" w:cs="Arial"/>
          <w:b/>
          <w:bCs/>
          <w:sz w:val="20"/>
          <w:szCs w:val="20"/>
        </w:rPr>
        <w:t>predmetu zákazky</w:t>
      </w:r>
    </w:p>
    <w:p w14:paraId="2682A6BF" w14:textId="51D1F87A" w:rsidR="00131049"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17.1</w:t>
      </w:r>
      <w:r w:rsidRPr="0095273D">
        <w:rPr>
          <w:rFonts w:ascii="Arial" w:hAnsi="Arial" w:cs="Arial"/>
          <w:sz w:val="20"/>
          <w:szCs w:val="20"/>
        </w:rPr>
        <w:tab/>
      </w:r>
      <w:r w:rsidR="00131049" w:rsidRPr="0095273D">
        <w:rPr>
          <w:rFonts w:ascii="Arial" w:hAnsi="Arial" w:cs="Arial"/>
          <w:sz w:val="20"/>
          <w:szCs w:val="20"/>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zákazky dokonale oboznámi a do svojej ponuky zahrnie výsledok analýzy možných rizík a neistôt. Výdavky spojené s obhliadkou miesta plnenia predmetu zákazky znáša výlučne záujemca/uchádzač.</w:t>
      </w:r>
    </w:p>
    <w:p w14:paraId="7D43BD2F" w14:textId="02F111EB" w:rsidR="003452EE" w:rsidRDefault="003452EE" w:rsidP="0095273D">
      <w:pPr>
        <w:spacing w:after="0" w:line="240" w:lineRule="auto"/>
        <w:ind w:left="1134" w:hanging="567"/>
        <w:contextualSpacing/>
        <w:jc w:val="both"/>
        <w:rPr>
          <w:rFonts w:ascii="Arial" w:hAnsi="Arial" w:cs="Arial"/>
          <w:sz w:val="20"/>
          <w:szCs w:val="20"/>
        </w:rPr>
      </w:pPr>
    </w:p>
    <w:p w14:paraId="75490D34" w14:textId="0E8C83E0" w:rsidR="00DB67AF" w:rsidRDefault="00DB67AF" w:rsidP="0095273D">
      <w:pPr>
        <w:spacing w:after="0" w:line="240" w:lineRule="auto"/>
        <w:ind w:left="1134" w:hanging="567"/>
        <w:contextualSpacing/>
        <w:jc w:val="both"/>
        <w:rPr>
          <w:rFonts w:ascii="Arial" w:hAnsi="Arial" w:cs="Arial"/>
          <w:sz w:val="20"/>
          <w:szCs w:val="20"/>
        </w:rPr>
      </w:pPr>
    </w:p>
    <w:p w14:paraId="3FABD5DB" w14:textId="77777777" w:rsidR="00DB67AF" w:rsidRPr="0095273D" w:rsidRDefault="00DB67AF" w:rsidP="0095273D">
      <w:pPr>
        <w:spacing w:after="0" w:line="240" w:lineRule="auto"/>
        <w:ind w:left="1134" w:hanging="567"/>
        <w:contextualSpacing/>
        <w:jc w:val="both"/>
        <w:rPr>
          <w:rFonts w:ascii="Arial" w:hAnsi="Arial" w:cs="Arial"/>
          <w:sz w:val="20"/>
          <w:szCs w:val="20"/>
        </w:rPr>
      </w:pPr>
    </w:p>
    <w:p w14:paraId="728FBCFC" w14:textId="77777777" w:rsidR="00B151D8" w:rsidRDefault="00B151D8" w:rsidP="0095273D">
      <w:pPr>
        <w:spacing w:after="0" w:line="240" w:lineRule="auto"/>
        <w:ind w:left="1134" w:hanging="1134"/>
        <w:contextualSpacing/>
        <w:jc w:val="center"/>
        <w:rPr>
          <w:rFonts w:ascii="Arial" w:hAnsi="Arial" w:cs="Arial"/>
          <w:b/>
          <w:sz w:val="20"/>
          <w:szCs w:val="20"/>
        </w:rPr>
      </w:pPr>
    </w:p>
    <w:p w14:paraId="56B7F296" w14:textId="77777777" w:rsidR="00B151D8" w:rsidRDefault="00B151D8" w:rsidP="0095273D">
      <w:pPr>
        <w:spacing w:after="0" w:line="240" w:lineRule="auto"/>
        <w:ind w:left="1134" w:hanging="1134"/>
        <w:contextualSpacing/>
        <w:jc w:val="center"/>
        <w:rPr>
          <w:rFonts w:ascii="Arial" w:hAnsi="Arial" w:cs="Arial"/>
          <w:b/>
          <w:sz w:val="20"/>
          <w:szCs w:val="20"/>
        </w:rPr>
      </w:pPr>
    </w:p>
    <w:p w14:paraId="2ABD9F13" w14:textId="0F51F886" w:rsidR="00794DE5" w:rsidRPr="0095273D" w:rsidRDefault="00794DE5" w:rsidP="0095273D">
      <w:pPr>
        <w:spacing w:after="0" w:line="240" w:lineRule="auto"/>
        <w:ind w:left="1134" w:hanging="1134"/>
        <w:contextualSpacing/>
        <w:jc w:val="center"/>
        <w:rPr>
          <w:rFonts w:ascii="Arial" w:hAnsi="Arial" w:cs="Arial"/>
          <w:b/>
          <w:sz w:val="20"/>
          <w:szCs w:val="20"/>
        </w:rPr>
      </w:pPr>
      <w:r w:rsidRPr="0095273D">
        <w:rPr>
          <w:rFonts w:ascii="Arial" w:hAnsi="Arial" w:cs="Arial"/>
          <w:b/>
          <w:sz w:val="20"/>
          <w:szCs w:val="20"/>
        </w:rPr>
        <w:t>Časť III.</w:t>
      </w:r>
    </w:p>
    <w:p w14:paraId="478C5E10" w14:textId="77777777" w:rsidR="00794DE5" w:rsidRPr="0095273D" w:rsidRDefault="00794DE5" w:rsidP="0095273D">
      <w:pPr>
        <w:pStyle w:val="Nadpis5"/>
        <w:spacing w:before="0" w:line="240" w:lineRule="auto"/>
        <w:contextualSpacing/>
        <w:jc w:val="center"/>
        <w:rPr>
          <w:rFonts w:ascii="Arial" w:hAnsi="Arial" w:cs="Arial"/>
          <w:b/>
          <w:i w:val="0"/>
          <w:sz w:val="20"/>
          <w:szCs w:val="20"/>
        </w:rPr>
      </w:pPr>
      <w:r w:rsidRPr="0095273D">
        <w:rPr>
          <w:rFonts w:ascii="Arial" w:hAnsi="Arial" w:cs="Arial"/>
          <w:b/>
          <w:i w:val="0"/>
          <w:sz w:val="20"/>
          <w:szCs w:val="20"/>
        </w:rPr>
        <w:t>Príprava ponuky</w:t>
      </w:r>
    </w:p>
    <w:p w14:paraId="6F01748F" w14:textId="77777777" w:rsidR="007E6C54" w:rsidRPr="0095273D" w:rsidRDefault="007E6C54" w:rsidP="0095273D">
      <w:pPr>
        <w:spacing w:after="0" w:line="240" w:lineRule="auto"/>
        <w:contextualSpacing/>
        <w:rPr>
          <w:rFonts w:ascii="Arial" w:hAnsi="Arial" w:cs="Arial"/>
          <w:sz w:val="20"/>
          <w:szCs w:val="20"/>
        </w:rPr>
      </w:pPr>
    </w:p>
    <w:p w14:paraId="25E18F9B"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18.</w:t>
      </w:r>
      <w:r w:rsidRPr="0095273D">
        <w:rPr>
          <w:rFonts w:ascii="Arial" w:hAnsi="Arial" w:cs="Arial"/>
          <w:b/>
          <w:bCs/>
          <w:smallCaps/>
          <w:sz w:val="20"/>
          <w:szCs w:val="20"/>
        </w:rPr>
        <w:tab/>
      </w:r>
      <w:r w:rsidRPr="0095273D">
        <w:rPr>
          <w:rFonts w:ascii="Arial" w:hAnsi="Arial" w:cs="Arial"/>
          <w:b/>
          <w:bCs/>
          <w:sz w:val="20"/>
          <w:szCs w:val="20"/>
        </w:rPr>
        <w:t>Jazyk ponuky</w:t>
      </w:r>
    </w:p>
    <w:p w14:paraId="594EF850"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lastRenderedPageBreak/>
        <w:t>18.1</w:t>
      </w:r>
      <w:r w:rsidRPr="0095273D">
        <w:rPr>
          <w:rFonts w:ascii="Arial" w:hAnsi="Arial" w:cs="Arial"/>
          <w:sz w:val="20"/>
          <w:szCs w:val="20"/>
        </w:rPr>
        <w:tab/>
      </w:r>
      <w:r w:rsidR="003452EE" w:rsidRPr="0095273D">
        <w:rPr>
          <w:rFonts w:ascii="Arial" w:hAnsi="Arial" w:cs="Arial"/>
          <w:sz w:val="20"/>
          <w:szCs w:val="20"/>
        </w:rPr>
        <w:t>P</w:t>
      </w:r>
      <w:r w:rsidRPr="0095273D">
        <w:rPr>
          <w:rFonts w:ascii="Arial" w:hAnsi="Arial" w:cs="Arial"/>
          <w:sz w:val="20"/>
          <w:szCs w:val="20"/>
        </w:rPr>
        <w:t>onuk</w:t>
      </w:r>
      <w:r w:rsidR="003452EE" w:rsidRPr="0095273D">
        <w:rPr>
          <w:rFonts w:ascii="Arial" w:hAnsi="Arial" w:cs="Arial"/>
          <w:sz w:val="20"/>
          <w:szCs w:val="20"/>
        </w:rPr>
        <w:t>y a ďalšie doklady a dokumenty vo verejnom obstarávaní sa predkladajú</w:t>
      </w:r>
      <w:r w:rsidRPr="0095273D">
        <w:rPr>
          <w:rFonts w:ascii="Arial" w:hAnsi="Arial" w:cs="Arial"/>
          <w:sz w:val="20"/>
          <w:szCs w:val="20"/>
        </w:rPr>
        <w:t xml:space="preserve"> v štátnom jazyku Slovenskej republiky. Ak je doklad alebo dokument vyhotovený v cudzom jazyku, predkladá sa spolu s jeho úradným prekladom do štátneho jazyka</w:t>
      </w:r>
      <w:r w:rsidR="003452EE" w:rsidRPr="0095273D">
        <w:rPr>
          <w:rFonts w:ascii="Arial" w:hAnsi="Arial" w:cs="Arial"/>
          <w:sz w:val="20"/>
          <w:szCs w:val="20"/>
        </w:rPr>
        <w:t xml:space="preserve"> Slovenskej republiky</w:t>
      </w:r>
      <w:r w:rsidRPr="0095273D">
        <w:rPr>
          <w:rFonts w:ascii="Arial" w:hAnsi="Arial" w:cs="Arial"/>
          <w:sz w:val="20"/>
          <w:szCs w:val="20"/>
        </w:rPr>
        <w:t>; to neplatí pre ponuky, doklady a dokumenty vyhotovené v českom jazyku. Ak sa zistí rozdiel v ich obsahu, rozhodujúci je úradný preklad do štátneho jazyka</w:t>
      </w:r>
      <w:r w:rsidR="003452EE" w:rsidRPr="0095273D">
        <w:rPr>
          <w:rFonts w:ascii="Arial" w:hAnsi="Arial" w:cs="Arial"/>
          <w:sz w:val="20"/>
          <w:szCs w:val="20"/>
        </w:rPr>
        <w:t xml:space="preserve"> Slovenskej republiky</w:t>
      </w:r>
      <w:r w:rsidRPr="0095273D">
        <w:rPr>
          <w:rFonts w:ascii="Arial" w:hAnsi="Arial" w:cs="Arial"/>
          <w:sz w:val="20"/>
          <w:szCs w:val="20"/>
        </w:rPr>
        <w:t>.</w:t>
      </w:r>
    </w:p>
    <w:p w14:paraId="160C515D" w14:textId="7D75F905" w:rsidR="00074DAB" w:rsidRDefault="00074DAB" w:rsidP="0095273D">
      <w:pPr>
        <w:autoSpaceDE w:val="0"/>
        <w:autoSpaceDN w:val="0"/>
        <w:spacing w:after="0" w:line="240" w:lineRule="auto"/>
        <w:ind w:left="1134" w:hanging="567"/>
        <w:contextualSpacing/>
        <w:jc w:val="both"/>
        <w:rPr>
          <w:rFonts w:ascii="Arial" w:hAnsi="Arial" w:cs="Arial"/>
          <w:sz w:val="20"/>
          <w:szCs w:val="20"/>
          <w:lang w:eastAsia="en-US"/>
        </w:rPr>
      </w:pPr>
      <w:r w:rsidRPr="0095273D">
        <w:rPr>
          <w:rFonts w:ascii="Arial" w:hAnsi="Arial" w:cs="Arial"/>
          <w:sz w:val="20"/>
          <w:szCs w:val="20"/>
          <w:lang w:eastAsia="en-US"/>
        </w:rPr>
        <w:t xml:space="preserve">18.2  </w:t>
      </w:r>
      <w:r w:rsidRPr="0095273D">
        <w:rPr>
          <w:rFonts w:ascii="Arial" w:hAnsi="Arial" w:cs="Arial"/>
          <w:sz w:val="20"/>
          <w:szCs w:val="20"/>
          <w:lang w:eastAsia="en-US"/>
        </w:rPr>
        <w:tab/>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31DF200A" w14:textId="77777777" w:rsidR="0095273D" w:rsidRPr="0095273D" w:rsidRDefault="0095273D" w:rsidP="0095273D">
      <w:pPr>
        <w:autoSpaceDE w:val="0"/>
        <w:autoSpaceDN w:val="0"/>
        <w:spacing w:after="0" w:line="240" w:lineRule="auto"/>
        <w:ind w:left="1134" w:hanging="567"/>
        <w:contextualSpacing/>
        <w:jc w:val="both"/>
        <w:rPr>
          <w:rFonts w:ascii="Arial" w:hAnsi="Arial" w:cs="Arial"/>
          <w:sz w:val="20"/>
          <w:szCs w:val="20"/>
          <w:lang w:eastAsia="en-US"/>
        </w:rPr>
      </w:pPr>
    </w:p>
    <w:p w14:paraId="719A0731" w14:textId="77777777" w:rsidR="00794DE5" w:rsidRPr="0095273D" w:rsidRDefault="00794DE5" w:rsidP="0095273D">
      <w:pPr>
        <w:pStyle w:val="Nadpis6"/>
        <w:spacing w:before="0" w:line="240" w:lineRule="auto"/>
        <w:ind w:left="567" w:hanging="567"/>
        <w:contextualSpacing/>
        <w:rPr>
          <w:rFonts w:ascii="Arial" w:hAnsi="Arial" w:cs="Arial"/>
          <w:b/>
          <w:smallCaps/>
          <w:color w:val="auto"/>
          <w:sz w:val="20"/>
          <w:szCs w:val="20"/>
        </w:rPr>
      </w:pPr>
      <w:r w:rsidRPr="0095273D">
        <w:rPr>
          <w:rFonts w:ascii="Arial" w:hAnsi="Arial" w:cs="Arial"/>
          <w:b/>
          <w:smallCaps/>
          <w:color w:val="auto"/>
          <w:sz w:val="20"/>
          <w:szCs w:val="20"/>
        </w:rPr>
        <w:t>19.</w:t>
      </w:r>
      <w:r w:rsidRPr="0095273D">
        <w:rPr>
          <w:rFonts w:ascii="Arial" w:hAnsi="Arial" w:cs="Arial"/>
          <w:b/>
          <w:smallCaps/>
          <w:color w:val="auto"/>
          <w:sz w:val="20"/>
          <w:szCs w:val="20"/>
        </w:rPr>
        <w:tab/>
      </w:r>
      <w:r w:rsidRPr="0095273D">
        <w:rPr>
          <w:rFonts w:ascii="Arial" w:hAnsi="Arial" w:cs="Arial"/>
          <w:b/>
          <w:color w:val="auto"/>
          <w:sz w:val="20"/>
          <w:szCs w:val="20"/>
        </w:rPr>
        <w:t>Obsah a vyhotovenie ponuky</w:t>
      </w:r>
    </w:p>
    <w:p w14:paraId="3D12DBA9" w14:textId="77777777" w:rsidR="000875C1"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b/>
          <w:sz w:val="20"/>
          <w:szCs w:val="20"/>
        </w:rPr>
        <w:t>19.1</w:t>
      </w:r>
      <w:r w:rsidRPr="0095273D">
        <w:rPr>
          <w:rFonts w:ascii="Arial" w:hAnsi="Arial" w:cs="Arial"/>
          <w:b/>
          <w:sz w:val="20"/>
          <w:szCs w:val="20"/>
        </w:rPr>
        <w:tab/>
      </w:r>
      <w:r w:rsidR="000875C1" w:rsidRPr="0095273D">
        <w:rPr>
          <w:rFonts w:ascii="Arial" w:hAnsi="Arial" w:cs="Arial"/>
          <w:b/>
          <w:sz w:val="20"/>
          <w:szCs w:val="20"/>
        </w:rPr>
        <w:t xml:space="preserve">Ponuka predložená </w:t>
      </w:r>
      <w:r w:rsidR="003452EE" w:rsidRPr="0095273D">
        <w:rPr>
          <w:rFonts w:ascii="Arial" w:hAnsi="Arial" w:cs="Arial"/>
          <w:b/>
          <w:sz w:val="20"/>
          <w:szCs w:val="20"/>
        </w:rPr>
        <w:t xml:space="preserve">uchádzačom </w:t>
      </w:r>
      <w:r w:rsidR="000875C1" w:rsidRPr="0095273D">
        <w:rPr>
          <w:rFonts w:ascii="Arial" w:hAnsi="Arial" w:cs="Arial"/>
          <w:b/>
          <w:sz w:val="20"/>
          <w:szCs w:val="20"/>
        </w:rPr>
        <w:t>elektronicky prostredníctvom systému JOSEPHINE musí obsahovať</w:t>
      </w:r>
      <w:r w:rsidR="009C0DAA" w:rsidRPr="0095273D">
        <w:rPr>
          <w:rFonts w:ascii="Arial" w:hAnsi="Arial" w:cs="Arial"/>
          <w:b/>
          <w:sz w:val="20"/>
          <w:szCs w:val="20"/>
        </w:rPr>
        <w:t xml:space="preserve"> nasledovné</w:t>
      </w:r>
      <w:r w:rsidR="000875C1" w:rsidRPr="0095273D">
        <w:rPr>
          <w:rFonts w:ascii="Arial" w:hAnsi="Arial" w:cs="Arial"/>
          <w:b/>
          <w:sz w:val="20"/>
          <w:szCs w:val="20"/>
        </w:rPr>
        <w:t xml:space="preserve"> doklady</w:t>
      </w:r>
      <w:r w:rsidR="009C0DAA" w:rsidRPr="0095273D">
        <w:rPr>
          <w:rFonts w:ascii="Arial" w:hAnsi="Arial" w:cs="Arial"/>
          <w:b/>
          <w:sz w:val="20"/>
          <w:szCs w:val="20"/>
        </w:rPr>
        <w:t>:</w:t>
      </w:r>
    </w:p>
    <w:p w14:paraId="1781BBC9" w14:textId="77777777" w:rsidR="008C260D" w:rsidRPr="00DB67AF" w:rsidRDefault="008C260D" w:rsidP="0095273D">
      <w:pPr>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19.1.1</w:t>
      </w:r>
      <w:r w:rsidRPr="0095273D">
        <w:rPr>
          <w:rFonts w:ascii="Arial" w:hAnsi="Arial" w:cs="Arial"/>
          <w:b/>
          <w:sz w:val="20"/>
          <w:szCs w:val="20"/>
        </w:rPr>
        <w:tab/>
      </w:r>
      <w:r w:rsidRPr="00DB67AF">
        <w:rPr>
          <w:rFonts w:ascii="Arial" w:hAnsi="Arial" w:cs="Arial"/>
          <w:b/>
          <w:sz w:val="20"/>
          <w:szCs w:val="20"/>
        </w:rPr>
        <w:t>Titulný list ponuky</w:t>
      </w:r>
      <w:r w:rsidRPr="00DB67AF">
        <w:rPr>
          <w:rFonts w:ascii="Arial" w:hAnsi="Arial" w:cs="Arial"/>
          <w:sz w:val="20"/>
          <w:szCs w:val="20"/>
        </w:rPr>
        <w:t xml:space="preserve"> s označením, z ktorého jednoznačne vyplýva, že ide o ponuku na predmet zákazky podľa týchto </w:t>
      </w:r>
      <w:r w:rsidR="003452EE" w:rsidRPr="00DB67AF">
        <w:rPr>
          <w:rFonts w:ascii="Arial" w:hAnsi="Arial" w:cs="Arial"/>
          <w:sz w:val="20"/>
          <w:szCs w:val="20"/>
        </w:rPr>
        <w:t>SP</w:t>
      </w:r>
      <w:r w:rsidRPr="00DB67AF">
        <w:rPr>
          <w:rFonts w:ascii="Arial" w:hAnsi="Arial" w:cs="Arial"/>
          <w:sz w:val="20"/>
          <w:szCs w:val="20"/>
        </w:rPr>
        <w:t>.</w:t>
      </w:r>
    </w:p>
    <w:p w14:paraId="670DDC3E" w14:textId="77777777" w:rsidR="008C260D" w:rsidRPr="00DB67AF" w:rsidRDefault="008C260D"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19.1.2</w:t>
      </w:r>
      <w:r w:rsidRPr="00DB67AF">
        <w:rPr>
          <w:rFonts w:ascii="Arial" w:hAnsi="Arial" w:cs="Arial"/>
          <w:sz w:val="20"/>
          <w:szCs w:val="20"/>
        </w:rPr>
        <w:tab/>
        <w:t>Obsah ponuky (index – položkový zoznam) s odkazom na očíslované strany.</w:t>
      </w:r>
    </w:p>
    <w:p w14:paraId="19C728A4" w14:textId="77777777" w:rsidR="009C0DAA" w:rsidRPr="00DB67AF" w:rsidRDefault="008C260D"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19.1.3</w:t>
      </w:r>
      <w:r w:rsidRPr="00DB67AF">
        <w:rPr>
          <w:rFonts w:ascii="Arial" w:hAnsi="Arial" w:cs="Arial"/>
          <w:sz w:val="20"/>
          <w:szCs w:val="20"/>
        </w:rPr>
        <w:tab/>
        <w:t xml:space="preserve">Vyplnený formulár </w:t>
      </w:r>
      <w:r w:rsidRPr="00DB67AF">
        <w:rPr>
          <w:rFonts w:ascii="Arial" w:hAnsi="Arial" w:cs="Arial"/>
          <w:b/>
          <w:sz w:val="20"/>
          <w:szCs w:val="20"/>
        </w:rPr>
        <w:t xml:space="preserve">Ponukový list </w:t>
      </w:r>
      <w:r w:rsidRPr="00DB67AF">
        <w:rPr>
          <w:rFonts w:ascii="Arial" w:hAnsi="Arial" w:cs="Arial"/>
          <w:sz w:val="20"/>
          <w:szCs w:val="20"/>
        </w:rPr>
        <w:t>(Príloha B1</w:t>
      </w:r>
      <w:r w:rsidR="009C0DAA" w:rsidRPr="00DB67AF">
        <w:rPr>
          <w:rFonts w:ascii="Arial" w:hAnsi="Arial" w:cs="Arial"/>
          <w:sz w:val="20"/>
          <w:szCs w:val="20"/>
        </w:rPr>
        <w:t xml:space="preserve"> Časť B</w:t>
      </w:r>
      <w:r w:rsidRPr="00DB67AF">
        <w:rPr>
          <w:rFonts w:ascii="Arial" w:hAnsi="Arial" w:cs="Arial"/>
          <w:sz w:val="20"/>
          <w:szCs w:val="20"/>
        </w:rPr>
        <w:t xml:space="preserve"> Zväz</w:t>
      </w:r>
      <w:r w:rsidR="009C0DAA" w:rsidRPr="00DB67AF">
        <w:rPr>
          <w:rFonts w:ascii="Arial" w:hAnsi="Arial" w:cs="Arial"/>
          <w:sz w:val="20"/>
          <w:szCs w:val="20"/>
        </w:rPr>
        <w:t>o</w:t>
      </w:r>
      <w:r w:rsidRPr="00DB67AF">
        <w:rPr>
          <w:rFonts w:ascii="Arial" w:hAnsi="Arial" w:cs="Arial"/>
          <w:sz w:val="20"/>
          <w:szCs w:val="20"/>
        </w:rPr>
        <w:t xml:space="preserve">k 1 týchto SP). </w:t>
      </w:r>
      <w:r w:rsidR="009C0DAA" w:rsidRPr="00DB67AF">
        <w:rPr>
          <w:rFonts w:ascii="Arial" w:hAnsi="Arial" w:cs="Arial"/>
          <w:sz w:val="20"/>
          <w:szCs w:val="20"/>
        </w:rPr>
        <w:t xml:space="preserve">V prípade, ak je uchádzačom skupina dodávateľov, vyplní a predloží tento formulár každý jej člen. </w:t>
      </w:r>
    </w:p>
    <w:p w14:paraId="086EE78F" w14:textId="77777777" w:rsidR="009C0DAA" w:rsidRPr="00DB67AF" w:rsidRDefault="008C260D"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DB67AF">
        <w:rPr>
          <w:rFonts w:ascii="Arial" w:hAnsi="Arial" w:cs="Arial"/>
          <w:sz w:val="20"/>
          <w:szCs w:val="20"/>
        </w:rPr>
        <w:t>19.1.4</w:t>
      </w:r>
      <w:r w:rsidRPr="00DB67AF">
        <w:rPr>
          <w:rFonts w:ascii="Arial" w:hAnsi="Arial" w:cs="Arial"/>
          <w:sz w:val="20"/>
          <w:szCs w:val="20"/>
        </w:rPr>
        <w:tab/>
      </w:r>
      <w:r w:rsidR="009C0DAA" w:rsidRPr="00DB67AF">
        <w:rPr>
          <w:rFonts w:ascii="Arial" w:eastAsia="Times New Roman" w:hAnsi="Arial" w:cs="Arial"/>
          <w:noProof/>
          <w:sz w:val="20"/>
          <w:szCs w:val="20"/>
          <w:lang w:eastAsia="en-US"/>
        </w:rPr>
        <w:t xml:space="preserve">V prípade, ak ponuku predkladá skupina dodávateľov, v súlade s bodom 22.6.1 Časť A.1 Zväzok 1 týchto SP, </w:t>
      </w:r>
      <w:r w:rsidR="009C0DAA" w:rsidRPr="00DB67AF">
        <w:rPr>
          <w:rFonts w:ascii="Arial" w:eastAsia="Times New Roman" w:hAnsi="Arial" w:cs="Arial"/>
          <w:b/>
          <w:noProof/>
          <w:sz w:val="20"/>
          <w:szCs w:val="20"/>
          <w:lang w:eastAsia="en-US"/>
        </w:rPr>
        <w:t>vystavenú plnú moc pre jedného z členov skupiny</w:t>
      </w:r>
      <w:r w:rsidR="009C0DAA" w:rsidRPr="00DB67AF">
        <w:rPr>
          <w:rFonts w:ascii="Arial" w:eastAsia="Times New Roman"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6D61C939" w:rsidR="009C0DAA" w:rsidRPr="00DB67AF" w:rsidRDefault="009C0DAA"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19.1.5</w:t>
      </w:r>
      <w:r w:rsidRPr="00DB67AF">
        <w:rPr>
          <w:rFonts w:ascii="Arial" w:hAnsi="Arial" w:cs="Arial"/>
          <w:sz w:val="20"/>
          <w:szCs w:val="20"/>
        </w:rPr>
        <w:tab/>
        <w:t xml:space="preserve">V prípade, ak ponuku 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DB67AF">
        <w:rPr>
          <w:rFonts w:ascii="Arial" w:hAnsi="Arial" w:cs="Arial"/>
          <w:sz w:val="20"/>
          <w:szCs w:val="20"/>
        </w:rPr>
        <w:t>Z</w:t>
      </w:r>
      <w:r w:rsidRPr="00DB67AF">
        <w:rPr>
          <w:rFonts w:ascii="Arial" w:hAnsi="Arial"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6115B71C" w14:textId="77777777" w:rsidR="00704056" w:rsidRPr="00DB67AF" w:rsidRDefault="008C260D" w:rsidP="0095273D">
      <w:pPr>
        <w:autoSpaceDE w:val="0"/>
        <w:autoSpaceDN w:val="0"/>
        <w:spacing w:after="0" w:line="240" w:lineRule="auto"/>
        <w:ind w:left="1988" w:hanging="852"/>
        <w:contextualSpacing/>
        <w:jc w:val="both"/>
        <w:rPr>
          <w:rFonts w:ascii="Arial" w:hAnsi="Arial" w:cs="Arial"/>
          <w:b/>
          <w:sz w:val="20"/>
          <w:szCs w:val="20"/>
        </w:rPr>
      </w:pPr>
      <w:r w:rsidRPr="00DB67AF">
        <w:rPr>
          <w:rFonts w:ascii="Arial" w:hAnsi="Arial" w:cs="Arial"/>
          <w:sz w:val="20"/>
          <w:szCs w:val="20"/>
        </w:rPr>
        <w:t>19.1.6</w:t>
      </w:r>
      <w:r w:rsidRPr="00DB67AF">
        <w:rPr>
          <w:rFonts w:ascii="Arial" w:hAnsi="Arial" w:cs="Arial"/>
          <w:b/>
          <w:sz w:val="20"/>
          <w:szCs w:val="20"/>
        </w:rPr>
        <w:t xml:space="preserve">  </w:t>
      </w:r>
      <w:r w:rsidRPr="00DB67AF">
        <w:rPr>
          <w:rFonts w:ascii="Arial" w:hAnsi="Arial" w:cs="Arial"/>
          <w:b/>
          <w:sz w:val="20"/>
          <w:szCs w:val="20"/>
        </w:rPr>
        <w:tab/>
        <w:t xml:space="preserve">Zväzok 2 Obchodné podmienky: </w:t>
      </w:r>
    </w:p>
    <w:p w14:paraId="191EA92E" w14:textId="77777777" w:rsidR="00704056" w:rsidRPr="00DB67AF" w:rsidRDefault="00704056" w:rsidP="0095273D">
      <w:pPr>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DB67AF">
        <w:rPr>
          <w:rFonts w:ascii="Arial" w:hAnsi="Arial" w:cs="Arial"/>
          <w:sz w:val="20"/>
          <w:szCs w:val="20"/>
        </w:rPr>
        <w:t xml:space="preserve">19.1.6.1 </w:t>
      </w:r>
      <w:r w:rsidRPr="00DB67AF">
        <w:rPr>
          <w:rFonts w:ascii="Arial" w:eastAsia="Times New Roman" w:hAnsi="Arial" w:cs="Arial"/>
          <w:b/>
          <w:noProof/>
          <w:sz w:val="20"/>
          <w:szCs w:val="20"/>
          <w:lang w:eastAsia="en-US"/>
        </w:rPr>
        <w:t xml:space="preserve">Uchádzač predkladá do ponuky dokumenty tvoriace zmluvu </w:t>
      </w:r>
      <w:r w:rsidRPr="00DB67AF">
        <w:rPr>
          <w:rFonts w:ascii="Arial" w:eastAsia="Times New Roman" w:hAnsi="Arial" w:cs="Arial"/>
          <w:noProof/>
          <w:sz w:val="20"/>
          <w:szCs w:val="20"/>
          <w:lang w:eastAsia="en-US"/>
        </w:rPr>
        <w:tab/>
      </w:r>
      <w:r w:rsidRPr="00DB67AF">
        <w:rPr>
          <w:rFonts w:ascii="Arial" w:eastAsia="Times New Roman" w:hAnsi="Arial" w:cs="Arial"/>
          <w:b/>
          <w:noProof/>
          <w:sz w:val="20"/>
          <w:szCs w:val="20"/>
          <w:lang w:eastAsia="en-US"/>
        </w:rPr>
        <w:t>uvedené v bode 1. Časť 1 Zväzok 2 týchto SP nasledovne:</w:t>
      </w:r>
    </w:p>
    <w:p w14:paraId="484D14CA" w14:textId="2BB665D2" w:rsidR="00704056" w:rsidRPr="00DB67AF" w:rsidRDefault="00704056" w:rsidP="0095273D">
      <w:pPr>
        <w:autoSpaceDE w:val="0"/>
        <w:autoSpaceDN w:val="0"/>
        <w:spacing w:after="0" w:line="240" w:lineRule="auto"/>
        <w:ind w:left="3261" w:hanging="426"/>
        <w:contextualSpacing/>
        <w:jc w:val="both"/>
        <w:rPr>
          <w:rFonts w:ascii="Arial" w:hAnsi="Arial" w:cs="Arial"/>
          <w:sz w:val="20"/>
          <w:szCs w:val="20"/>
        </w:rPr>
      </w:pPr>
      <w:r w:rsidRPr="00DB67AF">
        <w:rPr>
          <w:rFonts w:ascii="Arial" w:hAnsi="Arial" w:cs="Arial"/>
          <w:sz w:val="20"/>
          <w:szCs w:val="20"/>
        </w:rPr>
        <w:t>(a)</w:t>
      </w:r>
      <w:r w:rsidRPr="00DB67AF">
        <w:rPr>
          <w:rFonts w:ascii="Arial" w:hAnsi="Arial" w:cs="Arial"/>
          <w:sz w:val="20"/>
          <w:szCs w:val="20"/>
        </w:rPr>
        <w:tab/>
      </w:r>
      <w:r w:rsidR="008C260D" w:rsidRPr="00DB67AF">
        <w:rPr>
          <w:rFonts w:ascii="Arial" w:hAnsi="Arial" w:cs="Arial"/>
          <w:sz w:val="20"/>
          <w:szCs w:val="20"/>
        </w:rPr>
        <w:t xml:space="preserve">Zmluvné dojednania </w:t>
      </w:r>
      <w:r w:rsidRPr="00DB67AF">
        <w:rPr>
          <w:rFonts w:ascii="Arial" w:hAnsi="Arial" w:cs="Arial"/>
          <w:sz w:val="20"/>
          <w:szCs w:val="20"/>
        </w:rPr>
        <w:t>(Zväzok 2</w:t>
      </w:r>
      <w:r w:rsidR="00074DAB" w:rsidRPr="00DB67AF">
        <w:rPr>
          <w:rFonts w:ascii="Arial" w:hAnsi="Arial" w:cs="Arial"/>
          <w:sz w:val="20"/>
          <w:szCs w:val="20"/>
        </w:rPr>
        <w:t>, Časť 1</w:t>
      </w:r>
      <w:r w:rsidRPr="00DB67AF">
        <w:rPr>
          <w:rFonts w:ascii="Arial" w:hAnsi="Arial" w:cs="Arial"/>
          <w:sz w:val="20"/>
          <w:szCs w:val="20"/>
        </w:rPr>
        <w:t xml:space="preserve"> týchto SP</w:t>
      </w:r>
      <w:r w:rsidR="00353176" w:rsidRPr="00DB67AF">
        <w:rPr>
          <w:rFonts w:ascii="Arial" w:hAnsi="Arial" w:cs="Arial"/>
          <w:sz w:val="20"/>
          <w:szCs w:val="20"/>
        </w:rPr>
        <w:t>)</w:t>
      </w:r>
      <w:r w:rsidRPr="00DB67AF">
        <w:rPr>
          <w:rFonts w:ascii="Arial" w:hAnsi="Arial" w:cs="Arial"/>
          <w:sz w:val="20"/>
          <w:szCs w:val="20"/>
        </w:rPr>
        <w:t xml:space="preserve"> s vyplnenými cenami</w:t>
      </w:r>
      <w:r w:rsidR="008C260D" w:rsidRPr="00DB67AF">
        <w:rPr>
          <w:rFonts w:ascii="Arial" w:hAnsi="Arial" w:cs="Arial"/>
          <w:sz w:val="20"/>
          <w:szCs w:val="20"/>
        </w:rPr>
        <w:t>, v ktorých je uchádzač povinný zohľadniť požiadavky verejného obstarávateľa na predmet zákazky uvedené vo Zväzkoch 3 až 5 týchto SP, ktoré nebudú obsahovať žiadne obmedzenia alebo</w:t>
      </w:r>
      <w:r w:rsidR="00FF15F0" w:rsidRPr="00DB67AF">
        <w:rPr>
          <w:rFonts w:ascii="Arial" w:hAnsi="Arial" w:cs="Arial"/>
          <w:sz w:val="20"/>
          <w:szCs w:val="20"/>
        </w:rPr>
        <w:t xml:space="preserve"> </w:t>
      </w:r>
      <w:r w:rsidR="008C260D" w:rsidRPr="00DB67AF">
        <w:rPr>
          <w:rFonts w:ascii="Arial" w:hAnsi="Arial" w:cs="Arial"/>
          <w:sz w:val="20"/>
          <w:szCs w:val="20"/>
        </w:rPr>
        <w:t xml:space="preserve">výhrady v rozpore s požiadavkami a podmienkami uvedenými </w:t>
      </w:r>
      <w:r w:rsidR="008C260D" w:rsidRPr="00DB67AF">
        <w:rPr>
          <w:rFonts w:ascii="Arial" w:hAnsi="Arial" w:cs="Arial"/>
          <w:bCs/>
          <w:sz w:val="20"/>
          <w:szCs w:val="20"/>
        </w:rPr>
        <w:t xml:space="preserve">v Oznámení </w:t>
      </w:r>
      <w:r w:rsidR="008C260D" w:rsidRPr="00DB67AF">
        <w:rPr>
          <w:rFonts w:ascii="Arial" w:hAnsi="Arial" w:cs="Arial"/>
          <w:sz w:val="20"/>
          <w:szCs w:val="20"/>
        </w:rPr>
        <w:t xml:space="preserve">a v týchto </w:t>
      </w:r>
      <w:r w:rsidR="009C0DAA" w:rsidRPr="00DB67AF">
        <w:rPr>
          <w:rFonts w:ascii="Arial" w:hAnsi="Arial" w:cs="Arial"/>
          <w:sz w:val="20"/>
          <w:szCs w:val="20"/>
        </w:rPr>
        <w:t>SP</w:t>
      </w:r>
      <w:r w:rsidR="008C260D" w:rsidRPr="00DB67AF">
        <w:rPr>
          <w:rFonts w:ascii="Arial" w:hAnsi="Arial" w:cs="Arial"/>
          <w:sz w:val="20"/>
          <w:szCs w:val="20"/>
        </w:rPr>
        <w:t xml:space="preserve"> a ani také skutočnosti, ktoré sú v rozpore so všeobecne záväznými právnymi predpismi</w:t>
      </w:r>
      <w:r w:rsidRPr="00DB67AF">
        <w:rPr>
          <w:rFonts w:ascii="Arial" w:hAnsi="Arial" w:cs="Arial"/>
          <w:sz w:val="20"/>
          <w:szCs w:val="20"/>
        </w:rPr>
        <w:t xml:space="preserve"> platnými a účinnými na území SR</w:t>
      </w:r>
      <w:r w:rsidR="008C260D" w:rsidRPr="00DB67AF">
        <w:rPr>
          <w:rFonts w:ascii="Arial" w:hAnsi="Arial" w:cs="Arial"/>
          <w:sz w:val="20"/>
          <w:szCs w:val="20"/>
        </w:rPr>
        <w:t xml:space="preserve">, inak bude ponuka uchádzača z verejného obstarávania vylúčená. </w:t>
      </w:r>
    </w:p>
    <w:p w14:paraId="5023635F" w14:textId="23768827" w:rsidR="008C260D" w:rsidRDefault="00704056" w:rsidP="0095273D">
      <w:pPr>
        <w:tabs>
          <w:tab w:val="left" w:pos="3261"/>
        </w:tabs>
        <w:autoSpaceDE w:val="0"/>
        <w:autoSpaceDN w:val="0"/>
        <w:spacing w:after="0" w:line="240" w:lineRule="auto"/>
        <w:ind w:left="3686" w:hanging="851"/>
        <w:contextualSpacing/>
        <w:jc w:val="both"/>
        <w:rPr>
          <w:rFonts w:ascii="Arial" w:hAnsi="Arial" w:cs="Arial"/>
          <w:sz w:val="20"/>
          <w:szCs w:val="20"/>
        </w:rPr>
      </w:pPr>
      <w:r w:rsidRPr="00DB67AF">
        <w:rPr>
          <w:rFonts w:ascii="Arial" w:hAnsi="Arial" w:cs="Arial"/>
          <w:sz w:val="20"/>
          <w:szCs w:val="20"/>
        </w:rPr>
        <w:tab/>
        <w:t>1.</w:t>
      </w:r>
      <w:r w:rsidRPr="00DB67AF">
        <w:rPr>
          <w:rFonts w:ascii="Arial" w:hAnsi="Arial" w:cs="Arial"/>
          <w:sz w:val="20"/>
          <w:szCs w:val="20"/>
        </w:rPr>
        <w:tab/>
      </w:r>
      <w:r w:rsidR="008C260D" w:rsidRPr="00DB67AF">
        <w:rPr>
          <w:rFonts w:ascii="Arial" w:hAnsi="Arial" w:cs="Arial"/>
          <w:sz w:val="20"/>
          <w:szCs w:val="20"/>
        </w:rPr>
        <w:t xml:space="preserve">Návrh </w:t>
      </w:r>
      <w:r w:rsidR="00353176" w:rsidRPr="00DB67AF">
        <w:rPr>
          <w:rFonts w:ascii="Arial" w:hAnsi="Arial" w:cs="Arial"/>
          <w:sz w:val="20"/>
          <w:szCs w:val="20"/>
        </w:rPr>
        <w:t>Z</w:t>
      </w:r>
      <w:r w:rsidR="008C260D" w:rsidRPr="00DB67AF">
        <w:rPr>
          <w:rFonts w:ascii="Arial" w:hAnsi="Arial" w:cs="Arial"/>
          <w:sz w:val="20"/>
          <w:szCs w:val="20"/>
        </w:rPr>
        <w:t>mluvy musí byť podpísaný uchádzačom, jeho štatutárnym orgánom alebo členom štatutárneho orgánu alebo iným zástupcom uchádzača, ktorý je oprávnený</w:t>
      </w:r>
      <w:r w:rsidR="008C260D" w:rsidRPr="0095273D">
        <w:rPr>
          <w:rFonts w:ascii="Arial" w:hAnsi="Arial" w:cs="Arial"/>
          <w:sz w:val="20"/>
          <w:szCs w:val="20"/>
        </w:rPr>
        <w:t xml:space="preserve"> konať v mene uchádzača v záväzkových vzťahoch.</w:t>
      </w:r>
    </w:p>
    <w:p w14:paraId="78A8131E" w14:textId="1CF9689E" w:rsidR="008C260D" w:rsidRPr="0095273D" w:rsidRDefault="008C260D" w:rsidP="0095273D">
      <w:pPr>
        <w:tabs>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ab/>
      </w:r>
      <w:r w:rsidR="00704056" w:rsidRPr="0095273D">
        <w:rPr>
          <w:rFonts w:ascii="Arial" w:hAnsi="Arial" w:cs="Arial"/>
          <w:sz w:val="20"/>
          <w:szCs w:val="20"/>
        </w:rPr>
        <w:t>2.</w:t>
      </w:r>
      <w:r w:rsidR="00704056" w:rsidRPr="0095273D">
        <w:rPr>
          <w:rFonts w:ascii="Arial" w:hAnsi="Arial" w:cs="Arial"/>
          <w:sz w:val="20"/>
          <w:szCs w:val="20"/>
        </w:rPr>
        <w:tab/>
      </w:r>
      <w:r w:rsidRPr="0095273D">
        <w:rPr>
          <w:rFonts w:ascii="Arial" w:hAnsi="Arial" w:cs="Arial"/>
          <w:sz w:val="20"/>
          <w:szCs w:val="20"/>
        </w:rPr>
        <w:t xml:space="preserve">V prípade, ak ponuku predkladá skupina dodávateľov, </w:t>
      </w:r>
      <w:r w:rsidR="00BB08FA" w:rsidRPr="0095273D">
        <w:rPr>
          <w:rFonts w:ascii="Arial" w:hAnsi="Arial" w:cs="Arial"/>
          <w:sz w:val="20"/>
          <w:szCs w:val="20"/>
        </w:rPr>
        <w:t xml:space="preserve">v návrhu </w:t>
      </w:r>
      <w:r w:rsidR="00353176">
        <w:rPr>
          <w:rFonts w:ascii="Arial" w:hAnsi="Arial" w:cs="Arial"/>
          <w:sz w:val="20"/>
          <w:szCs w:val="20"/>
        </w:rPr>
        <w:t>Z</w:t>
      </w:r>
      <w:r w:rsidR="00BB08FA" w:rsidRPr="0095273D">
        <w:rPr>
          <w:rFonts w:ascii="Arial" w:hAnsi="Arial" w:cs="Arial"/>
          <w:sz w:val="20"/>
          <w:szCs w:val="20"/>
        </w:rPr>
        <w:t xml:space="preserve">mluvy musia byť uvedení všetci členovia skupiny a </w:t>
      </w:r>
      <w:r w:rsidRPr="0095273D">
        <w:rPr>
          <w:rFonts w:ascii="Arial" w:hAnsi="Arial" w:cs="Arial"/>
          <w:sz w:val="20"/>
          <w:szCs w:val="20"/>
        </w:rPr>
        <w:t>musí byť podpísaný všetkými členmi</w:t>
      </w:r>
      <w:r w:rsidR="00704056" w:rsidRPr="0095273D">
        <w:rPr>
          <w:rFonts w:ascii="Arial" w:hAnsi="Arial" w:cs="Arial"/>
          <w:sz w:val="20"/>
          <w:szCs w:val="20"/>
        </w:rPr>
        <w:t xml:space="preserve"> </w:t>
      </w:r>
      <w:r w:rsidRPr="0095273D">
        <w:rPr>
          <w:rFonts w:ascii="Arial" w:hAnsi="Arial" w:cs="Arial"/>
          <w:sz w:val="20"/>
          <w:szCs w:val="20"/>
        </w:rPr>
        <w:t>skupiny</w:t>
      </w:r>
      <w:r w:rsidR="002E0EBF" w:rsidRPr="0095273D">
        <w:rPr>
          <w:rFonts w:ascii="Arial" w:hAnsi="Arial" w:cs="Arial"/>
          <w:sz w:val="20"/>
          <w:szCs w:val="20"/>
        </w:rPr>
        <w:t xml:space="preserve"> </w:t>
      </w:r>
      <w:r w:rsidRPr="0095273D">
        <w:rPr>
          <w:rFonts w:ascii="Arial" w:hAnsi="Arial" w:cs="Arial"/>
          <w:sz w:val="20"/>
          <w:szCs w:val="20"/>
        </w:rPr>
        <w:t>alebo osobou/osobami oprávnen</w:t>
      </w:r>
      <w:r w:rsidR="002E0EBF" w:rsidRPr="0095273D">
        <w:rPr>
          <w:rFonts w:ascii="Arial" w:hAnsi="Arial" w:cs="Arial"/>
          <w:sz w:val="20"/>
          <w:szCs w:val="20"/>
        </w:rPr>
        <w:t>ou/</w:t>
      </w:r>
      <w:r w:rsidRPr="0095273D">
        <w:rPr>
          <w:rFonts w:ascii="Arial" w:hAnsi="Arial" w:cs="Arial"/>
          <w:sz w:val="20"/>
          <w:szCs w:val="20"/>
        </w:rPr>
        <w:t xml:space="preserve">ými konať v danej veci za </w:t>
      </w:r>
      <w:r w:rsidR="002E0EBF" w:rsidRPr="0095273D">
        <w:rPr>
          <w:rFonts w:ascii="Arial" w:hAnsi="Arial" w:cs="Arial"/>
          <w:sz w:val="20"/>
          <w:szCs w:val="20"/>
        </w:rPr>
        <w:t xml:space="preserve">každého </w:t>
      </w:r>
      <w:r w:rsidRPr="0095273D">
        <w:rPr>
          <w:rFonts w:ascii="Arial" w:hAnsi="Arial" w:cs="Arial"/>
          <w:sz w:val="20"/>
          <w:szCs w:val="20"/>
        </w:rPr>
        <w:t xml:space="preserve">člena skupiny. </w:t>
      </w:r>
    </w:p>
    <w:p w14:paraId="62F25D68" w14:textId="1079CD15" w:rsidR="002E0EBF" w:rsidRDefault="002E0EBF" w:rsidP="0095273D">
      <w:pPr>
        <w:tabs>
          <w:tab w:val="left" w:pos="2835"/>
          <w:tab w:val="left" w:pos="3261"/>
        </w:tabs>
        <w:spacing w:after="0" w:line="240" w:lineRule="auto"/>
        <w:ind w:left="3686" w:hanging="1701"/>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3.</w:t>
      </w:r>
      <w:r w:rsidRPr="0095273D">
        <w:rPr>
          <w:rFonts w:ascii="Arial" w:hAnsi="Arial" w:cs="Arial"/>
          <w:sz w:val="20"/>
          <w:szCs w:val="20"/>
        </w:rPr>
        <w:tab/>
      </w:r>
      <w:bookmarkStart w:id="16" w:name="_Hlk166741525"/>
      <w:r w:rsidRPr="00C21A95">
        <w:rPr>
          <w:rFonts w:ascii="Arial" w:hAnsi="Arial" w:cs="Arial"/>
          <w:sz w:val="20"/>
          <w:szCs w:val="20"/>
        </w:rPr>
        <w:t>Prílohy č. 1</w:t>
      </w:r>
      <w:r w:rsidR="00D205A0" w:rsidRPr="00C21A95">
        <w:rPr>
          <w:rFonts w:ascii="Arial" w:hAnsi="Arial" w:cs="Arial"/>
          <w:sz w:val="20"/>
          <w:szCs w:val="20"/>
        </w:rPr>
        <w:t xml:space="preserve">, č. </w:t>
      </w:r>
      <w:r w:rsidR="00191199">
        <w:rPr>
          <w:rFonts w:ascii="Arial" w:hAnsi="Arial" w:cs="Arial"/>
          <w:sz w:val="20"/>
          <w:szCs w:val="20"/>
        </w:rPr>
        <w:t xml:space="preserve">2, </w:t>
      </w:r>
      <w:r w:rsidRPr="00C21A95">
        <w:rPr>
          <w:rFonts w:ascii="Arial" w:hAnsi="Arial" w:cs="Arial"/>
          <w:sz w:val="20"/>
          <w:szCs w:val="20"/>
        </w:rPr>
        <w:t xml:space="preserve">č. </w:t>
      </w:r>
      <w:r w:rsidR="00191199">
        <w:rPr>
          <w:rFonts w:ascii="Arial" w:hAnsi="Arial" w:cs="Arial"/>
          <w:sz w:val="20"/>
          <w:szCs w:val="20"/>
        </w:rPr>
        <w:t>3</w:t>
      </w:r>
      <w:r w:rsidR="00AB1247" w:rsidRPr="00C21A95">
        <w:rPr>
          <w:rFonts w:ascii="Arial" w:hAnsi="Arial" w:cs="Arial"/>
          <w:sz w:val="20"/>
          <w:szCs w:val="20"/>
        </w:rPr>
        <w:t>.1</w:t>
      </w:r>
      <w:r w:rsidR="00191199">
        <w:rPr>
          <w:rFonts w:ascii="Arial" w:hAnsi="Arial" w:cs="Arial"/>
          <w:sz w:val="20"/>
          <w:szCs w:val="20"/>
        </w:rPr>
        <w:t xml:space="preserve"> a č. 3</w:t>
      </w:r>
      <w:r w:rsidR="00AB1247" w:rsidRPr="00C21A95">
        <w:rPr>
          <w:rFonts w:ascii="Arial" w:hAnsi="Arial" w:cs="Arial"/>
          <w:sz w:val="20"/>
          <w:szCs w:val="20"/>
        </w:rPr>
        <w:t>.2</w:t>
      </w:r>
      <w:r w:rsidRPr="00C21A95">
        <w:rPr>
          <w:rFonts w:ascii="Arial" w:hAnsi="Arial" w:cs="Arial"/>
          <w:sz w:val="20"/>
          <w:szCs w:val="20"/>
        </w:rPr>
        <w:t xml:space="preserve"> uvedené </w:t>
      </w:r>
      <w:r w:rsidRPr="0095273D">
        <w:rPr>
          <w:rFonts w:ascii="Arial" w:hAnsi="Arial" w:cs="Arial"/>
          <w:sz w:val="20"/>
          <w:szCs w:val="20"/>
        </w:rPr>
        <w:t>v bode 15 Časť 1 Zväzok 2 týchto SP.</w:t>
      </w:r>
    </w:p>
    <w:p w14:paraId="5E3EEFE2" w14:textId="08088DD3" w:rsidR="00DB67AF" w:rsidRDefault="00DB67AF" w:rsidP="0095273D">
      <w:pPr>
        <w:tabs>
          <w:tab w:val="left" w:pos="2835"/>
          <w:tab w:val="left" w:pos="3261"/>
        </w:tabs>
        <w:spacing w:after="0" w:line="240" w:lineRule="auto"/>
        <w:ind w:left="3686" w:hanging="1701"/>
        <w:contextualSpacing/>
        <w:jc w:val="both"/>
        <w:rPr>
          <w:rFonts w:ascii="Arial" w:hAnsi="Arial" w:cs="Arial"/>
          <w:sz w:val="20"/>
          <w:szCs w:val="20"/>
        </w:rPr>
      </w:pPr>
    </w:p>
    <w:p w14:paraId="4B3582E3" w14:textId="705344F0" w:rsidR="00DB67AF" w:rsidRDefault="00DB67AF" w:rsidP="0095273D">
      <w:pPr>
        <w:tabs>
          <w:tab w:val="left" w:pos="2835"/>
          <w:tab w:val="left" w:pos="3261"/>
        </w:tabs>
        <w:spacing w:after="0" w:line="240" w:lineRule="auto"/>
        <w:ind w:left="3686" w:hanging="1701"/>
        <w:contextualSpacing/>
        <w:jc w:val="both"/>
        <w:rPr>
          <w:rFonts w:ascii="Arial" w:hAnsi="Arial" w:cs="Arial"/>
          <w:sz w:val="20"/>
          <w:szCs w:val="20"/>
        </w:rPr>
      </w:pPr>
    </w:p>
    <w:p w14:paraId="4588A133" w14:textId="18E682DF" w:rsidR="00DB67AF" w:rsidRDefault="00DB67AF" w:rsidP="0095273D">
      <w:pPr>
        <w:tabs>
          <w:tab w:val="left" w:pos="2835"/>
          <w:tab w:val="left" w:pos="3261"/>
        </w:tabs>
        <w:spacing w:after="0" w:line="240" w:lineRule="auto"/>
        <w:ind w:left="3686" w:hanging="1701"/>
        <w:contextualSpacing/>
        <w:jc w:val="both"/>
        <w:rPr>
          <w:rFonts w:ascii="Arial" w:hAnsi="Arial" w:cs="Arial"/>
          <w:sz w:val="20"/>
          <w:szCs w:val="20"/>
        </w:rPr>
      </w:pPr>
    </w:p>
    <w:p w14:paraId="5E375D5B" w14:textId="0BCAFB3A" w:rsidR="00DB67AF" w:rsidRDefault="00DB67AF" w:rsidP="0095273D">
      <w:pPr>
        <w:tabs>
          <w:tab w:val="left" w:pos="2835"/>
          <w:tab w:val="left" w:pos="3261"/>
        </w:tabs>
        <w:spacing w:after="0" w:line="240" w:lineRule="auto"/>
        <w:ind w:left="3686" w:hanging="1701"/>
        <w:contextualSpacing/>
        <w:jc w:val="both"/>
        <w:rPr>
          <w:rFonts w:ascii="Arial" w:hAnsi="Arial" w:cs="Arial"/>
          <w:sz w:val="20"/>
          <w:szCs w:val="20"/>
        </w:rPr>
      </w:pPr>
    </w:p>
    <w:p w14:paraId="051486BD" w14:textId="77777777" w:rsidR="00DB67AF" w:rsidRPr="0095273D" w:rsidRDefault="00DB67AF" w:rsidP="0095273D">
      <w:pPr>
        <w:tabs>
          <w:tab w:val="left" w:pos="2835"/>
          <w:tab w:val="left" w:pos="3261"/>
        </w:tabs>
        <w:spacing w:after="0" w:line="240" w:lineRule="auto"/>
        <w:ind w:left="3686" w:hanging="1701"/>
        <w:contextualSpacing/>
        <w:jc w:val="both"/>
        <w:rPr>
          <w:rFonts w:ascii="Arial" w:hAnsi="Arial" w:cs="Arial"/>
          <w:sz w:val="20"/>
          <w:szCs w:val="20"/>
        </w:rPr>
      </w:pPr>
    </w:p>
    <w:bookmarkEnd w:id="16"/>
    <w:p w14:paraId="06F65433" w14:textId="2FD8D404" w:rsidR="00583AD8" w:rsidRPr="0095273D" w:rsidRDefault="00DB67AF" w:rsidP="00DB67AF">
      <w:pPr>
        <w:tabs>
          <w:tab w:val="left" w:pos="2835"/>
          <w:tab w:val="left" w:pos="3261"/>
        </w:tabs>
        <w:spacing w:after="0" w:line="240" w:lineRule="auto"/>
        <w:ind w:left="3544" w:hanging="2409"/>
        <w:contextualSpacing/>
        <w:jc w:val="both"/>
        <w:rPr>
          <w:rFonts w:ascii="Arial" w:hAnsi="Arial" w:cs="Arial"/>
          <w:sz w:val="20"/>
          <w:szCs w:val="20"/>
        </w:rPr>
      </w:pPr>
      <w:r>
        <w:rPr>
          <w:rFonts w:ascii="Arial" w:hAnsi="Arial" w:cs="Arial"/>
          <w:sz w:val="20"/>
          <w:szCs w:val="20"/>
        </w:rPr>
        <w:tab/>
      </w:r>
      <w:r w:rsidR="002E0EBF" w:rsidRPr="0095273D">
        <w:rPr>
          <w:rFonts w:ascii="Arial" w:hAnsi="Arial" w:cs="Arial"/>
          <w:sz w:val="20"/>
          <w:szCs w:val="20"/>
        </w:rPr>
        <w:t>(b)</w:t>
      </w:r>
      <w:r w:rsidR="00583AD8" w:rsidRPr="0095273D">
        <w:rPr>
          <w:rFonts w:ascii="Arial" w:eastAsia="Times New Roman" w:hAnsi="Arial" w:cs="Arial"/>
          <w:sz w:val="20"/>
          <w:szCs w:val="20"/>
          <w:lang w:eastAsia="en-US"/>
        </w:rPr>
        <w:t xml:space="preserve"> </w:t>
      </w:r>
      <w:r w:rsidR="00583AD8" w:rsidRPr="0095273D">
        <w:rPr>
          <w:rFonts w:ascii="Arial" w:eastAsia="Times New Roman" w:hAnsi="Arial" w:cs="Arial"/>
          <w:sz w:val="20"/>
          <w:szCs w:val="20"/>
          <w:lang w:eastAsia="en-US"/>
        </w:rPr>
        <w:tab/>
      </w:r>
      <w:r w:rsidR="00583AD8" w:rsidRPr="0095273D">
        <w:rPr>
          <w:rFonts w:ascii="Arial" w:hAnsi="Arial" w:cs="Arial"/>
          <w:sz w:val="20"/>
          <w:szCs w:val="20"/>
        </w:rPr>
        <w:t>Ponukový list (Zväzok 1 Príloha B1 Časť B týchto SP)</w:t>
      </w:r>
    </w:p>
    <w:p w14:paraId="3308CDD8" w14:textId="402132C0" w:rsidR="00583AD8" w:rsidRPr="0095273D" w:rsidRDefault="00583AD8" w:rsidP="0095273D">
      <w:pPr>
        <w:tabs>
          <w:tab w:val="left" w:pos="2835"/>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w:t>
      </w:r>
      <w:r w:rsidR="00B11361" w:rsidRPr="0095273D">
        <w:rPr>
          <w:rFonts w:ascii="Arial" w:hAnsi="Arial" w:cs="Arial"/>
          <w:sz w:val="20"/>
          <w:szCs w:val="20"/>
        </w:rPr>
        <w:t>d</w:t>
      </w:r>
      <w:r w:rsidRPr="0095273D">
        <w:rPr>
          <w:rFonts w:ascii="Arial" w:hAnsi="Arial" w:cs="Arial"/>
          <w:sz w:val="20"/>
          <w:szCs w:val="20"/>
        </w:rPr>
        <w:t>)</w:t>
      </w:r>
      <w:r w:rsidRPr="0095273D">
        <w:rPr>
          <w:rFonts w:ascii="Arial" w:hAnsi="Arial" w:cs="Arial"/>
          <w:sz w:val="20"/>
          <w:szCs w:val="20"/>
        </w:rPr>
        <w:tab/>
        <w:t xml:space="preserve">Príloha k ponuke (Zväzok 2 Časť 3 </w:t>
      </w:r>
      <w:r w:rsidR="00074DAB" w:rsidRPr="0095273D">
        <w:rPr>
          <w:rFonts w:ascii="Arial" w:hAnsi="Arial" w:cs="Arial"/>
          <w:sz w:val="20"/>
          <w:szCs w:val="20"/>
        </w:rPr>
        <w:t>týchto SP</w:t>
      </w:r>
      <w:r w:rsidRPr="0095273D">
        <w:rPr>
          <w:rFonts w:ascii="Arial" w:hAnsi="Arial" w:cs="Arial"/>
          <w:sz w:val="20"/>
          <w:szCs w:val="20"/>
        </w:rPr>
        <w:t>)</w:t>
      </w:r>
    </w:p>
    <w:p w14:paraId="2A73CDA2" w14:textId="1C1E4467" w:rsidR="00B11361" w:rsidRDefault="00583AD8" w:rsidP="0095273D">
      <w:pPr>
        <w:tabs>
          <w:tab w:val="left" w:pos="2835"/>
          <w:tab w:val="left" w:pos="3261"/>
        </w:tabs>
        <w:spacing w:after="0" w:line="240" w:lineRule="auto"/>
        <w:ind w:left="1135"/>
        <w:contextualSpacing/>
        <w:jc w:val="both"/>
        <w:rPr>
          <w:rFonts w:ascii="Arial" w:hAnsi="Arial" w:cs="Arial"/>
          <w:sz w:val="20"/>
          <w:szCs w:val="20"/>
        </w:rPr>
      </w:pPr>
      <w:r w:rsidRPr="0095273D">
        <w:rPr>
          <w:rFonts w:ascii="Arial" w:hAnsi="Arial" w:cs="Arial"/>
          <w:sz w:val="20"/>
          <w:szCs w:val="20"/>
        </w:rPr>
        <w:tab/>
      </w:r>
      <w:r w:rsidR="002E0EBF" w:rsidRPr="0095273D">
        <w:rPr>
          <w:rFonts w:ascii="Arial" w:hAnsi="Arial" w:cs="Arial"/>
          <w:sz w:val="20"/>
          <w:szCs w:val="20"/>
        </w:rPr>
        <w:t>(</w:t>
      </w:r>
      <w:r w:rsidR="00B11361" w:rsidRPr="0095273D">
        <w:rPr>
          <w:rFonts w:ascii="Arial" w:hAnsi="Arial" w:cs="Arial"/>
          <w:sz w:val="20"/>
          <w:szCs w:val="20"/>
        </w:rPr>
        <w:t>e</w:t>
      </w:r>
      <w:r w:rsidR="002E0EBF" w:rsidRPr="0095273D">
        <w:rPr>
          <w:rFonts w:ascii="Arial" w:hAnsi="Arial" w:cs="Arial"/>
          <w:sz w:val="20"/>
          <w:szCs w:val="20"/>
        </w:rPr>
        <w:t>)</w:t>
      </w:r>
      <w:r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ab/>
      </w:r>
      <w:r w:rsidRPr="0095273D">
        <w:rPr>
          <w:rFonts w:ascii="Arial" w:hAnsi="Arial" w:cs="Arial"/>
          <w:sz w:val="20"/>
          <w:szCs w:val="20"/>
        </w:rPr>
        <w:t>Osobitné zmluvné podmienky (Zväzok 2 Časť 2.2 týchto SP)</w:t>
      </w:r>
    </w:p>
    <w:p w14:paraId="4E453943" w14:textId="5CC58CE1" w:rsidR="000A32EF" w:rsidRPr="000A32EF" w:rsidRDefault="000A32EF" w:rsidP="00DB67AF">
      <w:pPr>
        <w:tabs>
          <w:tab w:val="left" w:pos="2835"/>
          <w:tab w:val="left" w:pos="3261"/>
        </w:tabs>
        <w:spacing w:after="0" w:line="240" w:lineRule="auto"/>
        <w:ind w:left="1135"/>
        <w:contextualSpacing/>
        <w:jc w:val="both"/>
        <w:rPr>
          <w:rFonts w:ascii="Arial" w:hAnsi="Arial" w:cs="Arial"/>
          <w:sz w:val="20"/>
          <w:szCs w:val="20"/>
        </w:rPr>
      </w:pPr>
      <w:r>
        <w:rPr>
          <w:rFonts w:ascii="Arial" w:hAnsi="Arial" w:cs="Arial"/>
          <w:sz w:val="20"/>
          <w:szCs w:val="20"/>
        </w:rPr>
        <w:tab/>
        <w:t>(h)</w:t>
      </w:r>
      <w:r>
        <w:rPr>
          <w:rFonts w:ascii="Arial" w:hAnsi="Arial" w:cs="Arial"/>
          <w:sz w:val="20"/>
          <w:szCs w:val="20"/>
        </w:rPr>
        <w:tab/>
      </w:r>
      <w:r w:rsidRPr="000A32EF">
        <w:rPr>
          <w:rFonts w:ascii="Arial" w:hAnsi="Arial" w:cs="Arial"/>
          <w:sz w:val="20"/>
          <w:szCs w:val="20"/>
        </w:rPr>
        <w:t>Predbežné technické riešenie ( Zväzok 1 súťažných podkladov)</w:t>
      </w:r>
    </w:p>
    <w:p w14:paraId="0EF551C7" w14:textId="58BA5666" w:rsidR="00583AD8" w:rsidRPr="0095273D" w:rsidRDefault="00B11361" w:rsidP="00BD4A61">
      <w:pPr>
        <w:tabs>
          <w:tab w:val="left" w:pos="2835"/>
          <w:tab w:val="left" w:pos="3261"/>
        </w:tabs>
        <w:spacing w:after="0" w:line="240" w:lineRule="auto"/>
        <w:ind w:left="3261" w:hanging="709"/>
        <w:contextualSpacing/>
        <w:jc w:val="both"/>
        <w:rPr>
          <w:rFonts w:ascii="Arial" w:hAnsi="Arial" w:cs="Arial"/>
          <w:sz w:val="20"/>
          <w:szCs w:val="20"/>
        </w:rPr>
      </w:pPr>
      <w:r w:rsidRPr="0095273D">
        <w:rPr>
          <w:rFonts w:ascii="Arial" w:hAnsi="Arial" w:cs="Arial"/>
          <w:sz w:val="20"/>
          <w:szCs w:val="20"/>
        </w:rPr>
        <w:lastRenderedPageBreak/>
        <w:tab/>
      </w:r>
      <w:r w:rsidR="00583AD8" w:rsidRPr="0095273D">
        <w:rPr>
          <w:rFonts w:ascii="Arial" w:hAnsi="Arial" w:cs="Arial"/>
          <w:sz w:val="20"/>
          <w:szCs w:val="20"/>
        </w:rPr>
        <w:t>(i)</w:t>
      </w:r>
      <w:r w:rsidR="00583AD8" w:rsidRPr="0095273D">
        <w:rPr>
          <w:rFonts w:ascii="Arial" w:hAnsi="Arial" w:cs="Arial"/>
          <w:sz w:val="20"/>
          <w:szCs w:val="20"/>
        </w:rPr>
        <w:tab/>
        <w:t>Cenová časť (</w:t>
      </w:r>
      <w:r w:rsidR="00FF15F0" w:rsidRPr="0095273D">
        <w:rPr>
          <w:rFonts w:ascii="Arial" w:hAnsi="Arial" w:cs="Arial"/>
          <w:sz w:val="20"/>
          <w:szCs w:val="20"/>
        </w:rPr>
        <w:t>Zväzok 4 Časť 2 týchto SP</w:t>
      </w:r>
      <w:r w:rsidR="00583AD8" w:rsidRPr="0095273D">
        <w:rPr>
          <w:rFonts w:ascii="Arial" w:hAnsi="Arial" w:cs="Arial"/>
          <w:sz w:val="20"/>
          <w:szCs w:val="20"/>
        </w:rPr>
        <w:t xml:space="preserve">) </w:t>
      </w:r>
      <w:r w:rsidR="00BD4A61">
        <w:rPr>
          <w:rFonts w:ascii="Arial" w:hAnsi="Arial" w:cs="Arial"/>
          <w:sz w:val="20"/>
          <w:szCs w:val="20"/>
        </w:rPr>
        <w:t>podľa bodu 19.1.8 Časť A.1 týchto SP</w:t>
      </w:r>
    </w:p>
    <w:p w14:paraId="1AC9C417" w14:textId="6C6F0A7B" w:rsidR="002E0EBF" w:rsidRDefault="00583AD8" w:rsidP="00D205A0">
      <w:pPr>
        <w:tabs>
          <w:tab w:val="left" w:pos="3261"/>
        </w:tabs>
        <w:spacing w:after="0" w:line="240" w:lineRule="auto"/>
        <w:ind w:left="3261" w:hanging="426"/>
        <w:contextualSpacing/>
        <w:jc w:val="both"/>
        <w:rPr>
          <w:rFonts w:ascii="Arial" w:hAnsi="Arial" w:cs="Arial"/>
          <w:sz w:val="20"/>
          <w:szCs w:val="20"/>
        </w:rPr>
      </w:pPr>
      <w:r w:rsidRPr="0095273D">
        <w:rPr>
          <w:rFonts w:ascii="Arial" w:hAnsi="Arial" w:cs="Arial"/>
          <w:sz w:val="20"/>
          <w:szCs w:val="20"/>
        </w:rPr>
        <w:t>(k)</w:t>
      </w:r>
      <w:r w:rsidRPr="0095273D">
        <w:rPr>
          <w:rFonts w:ascii="Arial" w:hAnsi="Arial" w:cs="Arial"/>
          <w:sz w:val="20"/>
          <w:szCs w:val="20"/>
        </w:rPr>
        <w:tab/>
        <w:t>Ponuka Zhotoviteľa</w:t>
      </w:r>
      <w:r w:rsidR="00FF15F0" w:rsidRPr="0095273D">
        <w:rPr>
          <w:rFonts w:ascii="Arial" w:hAnsi="Arial" w:cs="Arial"/>
          <w:sz w:val="20"/>
          <w:szCs w:val="20"/>
        </w:rPr>
        <w:t>,</w:t>
      </w:r>
      <w:r w:rsidRPr="0095273D">
        <w:rPr>
          <w:rFonts w:ascii="Arial" w:hAnsi="Arial" w:cs="Arial"/>
          <w:sz w:val="20"/>
          <w:szCs w:val="20"/>
        </w:rPr>
        <w:t xml:space="preserve"> </w:t>
      </w:r>
      <w:r w:rsidR="00FF15F0" w:rsidRPr="0095273D">
        <w:rPr>
          <w:rFonts w:ascii="Arial" w:hAnsi="Arial" w:cs="Arial"/>
          <w:sz w:val="20"/>
          <w:szCs w:val="20"/>
        </w:rPr>
        <w:t>ktorou sa rozumie ponuka predložená uchádzačom v JOSEPHINE.</w:t>
      </w:r>
    </w:p>
    <w:p w14:paraId="49745988" w14:textId="045DEA97" w:rsidR="00FF15F0" w:rsidRPr="0095273D" w:rsidRDefault="000875C1" w:rsidP="0095273D">
      <w:pPr>
        <w:tabs>
          <w:tab w:val="left" w:pos="2835"/>
        </w:tabs>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95273D">
        <w:rPr>
          <w:rFonts w:ascii="Arial" w:hAnsi="Arial" w:cs="Arial"/>
          <w:sz w:val="20"/>
          <w:szCs w:val="20"/>
        </w:rPr>
        <w:t>19.1.</w:t>
      </w:r>
      <w:r w:rsidR="002E0EBF" w:rsidRPr="0095273D">
        <w:rPr>
          <w:rFonts w:ascii="Arial" w:hAnsi="Arial" w:cs="Arial"/>
          <w:sz w:val="20"/>
          <w:szCs w:val="20"/>
        </w:rPr>
        <w:t>6</w:t>
      </w:r>
      <w:r w:rsidRPr="0095273D">
        <w:rPr>
          <w:rFonts w:ascii="Arial" w:hAnsi="Arial" w:cs="Arial"/>
          <w:sz w:val="20"/>
          <w:szCs w:val="20"/>
        </w:rPr>
        <w:t>.</w:t>
      </w:r>
      <w:r w:rsidR="00FF15F0" w:rsidRPr="0095273D">
        <w:rPr>
          <w:rFonts w:ascii="Arial" w:hAnsi="Arial" w:cs="Arial"/>
          <w:sz w:val="20"/>
          <w:szCs w:val="20"/>
        </w:rPr>
        <w:t>2</w:t>
      </w:r>
      <w:r w:rsidR="00FF15F0" w:rsidRPr="0095273D">
        <w:rPr>
          <w:rFonts w:ascii="Arial" w:hAnsi="Arial" w:cs="Arial"/>
          <w:sz w:val="20"/>
          <w:szCs w:val="20"/>
        </w:rPr>
        <w:tab/>
      </w:r>
      <w:r w:rsidR="00FF15F0" w:rsidRPr="0095273D">
        <w:rPr>
          <w:rFonts w:ascii="Arial" w:eastAsia="Times New Roman" w:hAnsi="Arial" w:cs="Arial"/>
          <w:b/>
          <w:noProof/>
          <w:sz w:val="20"/>
          <w:szCs w:val="20"/>
          <w:lang w:eastAsia="en-US"/>
        </w:rPr>
        <w:t>Uchádzač nepredkladá do ponuky</w:t>
      </w:r>
      <w:r w:rsidR="00FF15F0" w:rsidRPr="0095273D">
        <w:rPr>
          <w:rFonts w:ascii="Arial" w:eastAsia="Times New Roman" w:hAnsi="Arial" w:cs="Arial"/>
          <w:b/>
          <w:sz w:val="20"/>
          <w:szCs w:val="20"/>
        </w:rPr>
        <w:t xml:space="preserve"> dokumenty</w:t>
      </w:r>
      <w:r w:rsidR="00FF15F0" w:rsidRPr="0095273D">
        <w:rPr>
          <w:rFonts w:ascii="Arial" w:eastAsia="Times New Roman" w:hAnsi="Arial" w:cs="Arial"/>
          <w:b/>
          <w:noProof/>
          <w:sz w:val="20"/>
          <w:szCs w:val="20"/>
          <w:lang w:eastAsia="en-US"/>
        </w:rPr>
        <w:t xml:space="preserve"> tvoriace zmluvu uvedené</w:t>
      </w:r>
      <w:r w:rsidR="00FF15F0" w:rsidRPr="0095273D">
        <w:rPr>
          <w:rFonts w:ascii="Arial" w:eastAsia="Times New Roman" w:hAnsi="Arial" w:cs="Arial"/>
          <w:b/>
          <w:noProof/>
          <w:sz w:val="20"/>
          <w:szCs w:val="20"/>
          <w:lang w:eastAsia="en-US"/>
        </w:rPr>
        <w:tab/>
        <w:t>v bode 1. Časť 1 Zväzok 2 týchto SP nasledovne:</w:t>
      </w:r>
    </w:p>
    <w:p w14:paraId="21FD6731" w14:textId="3E381637" w:rsidR="00B11361" w:rsidRDefault="00B11361" w:rsidP="00DB67AF">
      <w:pPr>
        <w:tabs>
          <w:tab w:val="left" w:pos="2835"/>
          <w:tab w:val="left" w:pos="3261"/>
        </w:tabs>
        <w:autoSpaceDE w:val="0"/>
        <w:autoSpaceDN w:val="0"/>
        <w:spacing w:after="0" w:line="240" w:lineRule="auto"/>
        <w:ind w:left="2835"/>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Zábezpeka na vykonanie prác (Zväzok 2 Časť 4 týchto SP)</w:t>
      </w:r>
    </w:p>
    <w:p w14:paraId="04E10D9D" w14:textId="08B905CA" w:rsidR="00BD4A61" w:rsidRPr="00BD4A61" w:rsidRDefault="00FF15F0" w:rsidP="000A32EF">
      <w:pPr>
        <w:tabs>
          <w:tab w:val="left" w:pos="3261"/>
        </w:tabs>
        <w:autoSpaceDE w:val="0"/>
        <w:autoSpaceDN w:val="0"/>
        <w:spacing w:after="0" w:line="240" w:lineRule="auto"/>
        <w:ind w:left="3402"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sidR="00B11361" w:rsidRPr="0095273D">
        <w:rPr>
          <w:rFonts w:ascii="Arial" w:eastAsia="Times New Roman" w:hAnsi="Arial" w:cs="Arial"/>
          <w:noProof/>
          <w:sz w:val="20"/>
          <w:szCs w:val="20"/>
          <w:lang w:eastAsia="en-US"/>
        </w:rPr>
        <w:t>f</w:t>
      </w:r>
      <w:r w:rsidRPr="0095273D">
        <w:rPr>
          <w:rFonts w:ascii="Arial" w:eastAsia="Times New Roman" w:hAnsi="Arial" w:cs="Arial"/>
          <w:noProof/>
          <w:sz w:val="20"/>
          <w:szCs w:val="20"/>
          <w:lang w:eastAsia="en-US"/>
        </w:rPr>
        <w:t>)</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Všeobecné zmluvné podmienky</w:t>
      </w:r>
      <w:r w:rsidRPr="0095273D">
        <w:rPr>
          <w:rFonts w:ascii="Arial" w:eastAsia="Times New Roman" w:hAnsi="Arial" w:cs="Arial"/>
          <w:noProof/>
          <w:sz w:val="20"/>
          <w:szCs w:val="20"/>
          <w:lang w:eastAsia="en-US"/>
        </w:rPr>
        <w:t xml:space="preserve"> (Zväzok 2</w:t>
      </w:r>
      <w:r w:rsidR="00F3036C"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Časť 2.1 týchto SP)</w:t>
      </w:r>
    </w:p>
    <w:p w14:paraId="24FF23F4" w14:textId="56A8F9B8" w:rsidR="00FF15F0" w:rsidRDefault="00FF15F0" w:rsidP="000A32EF">
      <w:pPr>
        <w:tabs>
          <w:tab w:val="left" w:pos="3261"/>
        </w:tabs>
        <w:autoSpaceDE w:val="0"/>
        <w:autoSpaceDN w:val="0"/>
        <w:spacing w:after="0" w:line="240" w:lineRule="auto"/>
        <w:ind w:left="2835" w:hanging="425"/>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ab/>
        <w:t>(</w:t>
      </w:r>
      <w:r w:rsidR="00B11361" w:rsidRPr="0095273D">
        <w:rPr>
          <w:rFonts w:ascii="Arial" w:eastAsia="Times New Roman" w:hAnsi="Arial" w:cs="Arial"/>
          <w:noProof/>
          <w:sz w:val="20"/>
          <w:szCs w:val="20"/>
          <w:lang w:eastAsia="en-US"/>
        </w:rPr>
        <w:t>g)</w:t>
      </w:r>
      <w:r w:rsidRPr="0095273D">
        <w:rPr>
          <w:rFonts w:ascii="Arial" w:eastAsia="Times New Roman" w:hAnsi="Arial" w:cs="Arial"/>
          <w:noProof/>
          <w:sz w:val="20"/>
          <w:szCs w:val="20"/>
          <w:lang w:eastAsia="en-US"/>
        </w:rPr>
        <w:t xml:space="preserve"> </w:t>
      </w:r>
      <w:r w:rsidR="000A32EF">
        <w:rPr>
          <w:rFonts w:ascii="Arial" w:eastAsia="Times New Roman" w:hAnsi="Arial" w:cs="Arial"/>
          <w:noProof/>
          <w:sz w:val="20"/>
          <w:szCs w:val="20"/>
          <w:lang w:eastAsia="en-US"/>
        </w:rPr>
        <w:tab/>
      </w:r>
      <w:r w:rsidRPr="0095273D">
        <w:rPr>
          <w:rFonts w:ascii="Arial" w:eastAsia="Times New Roman" w:hAnsi="Arial" w:cs="Arial"/>
          <w:noProof/>
          <w:sz w:val="20"/>
          <w:szCs w:val="20"/>
          <w:lang w:eastAsia="en-US"/>
        </w:rPr>
        <w:t>Požiadavky Objednávateľa (Zväzok 3 týchto SP)</w:t>
      </w:r>
    </w:p>
    <w:p w14:paraId="52387F92" w14:textId="7AC045F2" w:rsidR="00FF15F0" w:rsidRDefault="00BD4A61" w:rsidP="000A32EF">
      <w:pPr>
        <w:tabs>
          <w:tab w:val="left" w:pos="3261"/>
        </w:tabs>
        <w:autoSpaceDE w:val="0"/>
        <w:autoSpaceDN w:val="0"/>
        <w:spacing w:after="0" w:line="240" w:lineRule="auto"/>
        <w:ind w:left="2835" w:hanging="1701"/>
        <w:contextualSpacing/>
        <w:jc w:val="both"/>
        <w:rPr>
          <w:rFonts w:ascii="Arial" w:eastAsia="Times New Roman" w:hAnsi="Arial" w:cs="Arial"/>
          <w:noProof/>
          <w:sz w:val="20"/>
          <w:szCs w:val="20"/>
          <w:lang w:eastAsia="en-US"/>
        </w:rPr>
      </w:pPr>
      <w:r>
        <w:rPr>
          <w:rFonts w:ascii="Arial" w:eastAsia="Times New Roman" w:hAnsi="Arial" w:cs="Arial"/>
          <w:noProof/>
          <w:sz w:val="20"/>
          <w:szCs w:val="20"/>
          <w:lang w:eastAsia="en-US"/>
        </w:rPr>
        <w:tab/>
      </w:r>
      <w:r w:rsidR="00FF15F0" w:rsidRPr="0095273D">
        <w:rPr>
          <w:rFonts w:ascii="Arial" w:eastAsia="Times New Roman" w:hAnsi="Arial" w:cs="Arial"/>
          <w:noProof/>
          <w:sz w:val="20"/>
          <w:szCs w:val="20"/>
          <w:lang w:eastAsia="en-US"/>
        </w:rPr>
        <w:t>(</w:t>
      </w:r>
      <w:r>
        <w:rPr>
          <w:rFonts w:ascii="Arial" w:eastAsia="Times New Roman" w:hAnsi="Arial" w:cs="Arial"/>
          <w:noProof/>
          <w:sz w:val="20"/>
          <w:szCs w:val="20"/>
          <w:lang w:eastAsia="en-US"/>
        </w:rPr>
        <w:t>i</w:t>
      </w:r>
      <w:r w:rsidR="00FF15F0" w:rsidRPr="0095273D">
        <w:rPr>
          <w:rFonts w:ascii="Arial" w:eastAsia="Times New Roman" w:hAnsi="Arial" w:cs="Arial"/>
          <w:noProof/>
          <w:sz w:val="20"/>
          <w:szCs w:val="20"/>
          <w:lang w:eastAsia="en-US"/>
        </w:rPr>
        <w:t xml:space="preserve">) </w:t>
      </w:r>
      <w:r w:rsidR="00FF15F0" w:rsidRPr="0095273D">
        <w:rPr>
          <w:rFonts w:ascii="Arial" w:eastAsia="Times New Roman" w:hAnsi="Arial" w:cs="Arial"/>
          <w:noProof/>
          <w:sz w:val="20"/>
          <w:szCs w:val="20"/>
          <w:lang w:eastAsia="en-US"/>
        </w:rPr>
        <w:tab/>
        <w:t>Cenová časť (Zväzok 4 Časť 1 týchto SP)</w:t>
      </w:r>
    </w:p>
    <w:p w14:paraId="21BA2CDB" w14:textId="41433EF1" w:rsidR="000A32EF" w:rsidRDefault="000A32EF"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Pr>
          <w:rFonts w:ascii="Arial" w:eastAsia="Times New Roman" w:hAnsi="Arial" w:cs="Arial"/>
          <w:noProof/>
          <w:sz w:val="20"/>
          <w:szCs w:val="20"/>
          <w:lang w:eastAsia="en-US"/>
        </w:rPr>
        <w:t>j</w:t>
      </w:r>
      <w:r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Dokumentácia poskytnutá Objednávateľom</w:t>
      </w:r>
      <w:r w:rsidRPr="0095273D">
        <w:rPr>
          <w:rFonts w:ascii="Arial" w:eastAsia="Times New Roman" w:hAnsi="Arial" w:cs="Arial"/>
          <w:noProof/>
          <w:sz w:val="20"/>
          <w:szCs w:val="20"/>
          <w:lang w:eastAsia="en-US"/>
        </w:rPr>
        <w:t xml:space="preserve"> (Zväzok 5 týchto SP)</w:t>
      </w:r>
    </w:p>
    <w:p w14:paraId="5C82DD94" w14:textId="3D485CD6" w:rsidR="00FF15F0" w:rsidRDefault="00FF15F0"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sidR="00264394">
        <w:rPr>
          <w:rFonts w:ascii="Arial" w:eastAsia="Times New Roman" w:hAnsi="Arial" w:cs="Arial"/>
          <w:noProof/>
          <w:sz w:val="20"/>
          <w:szCs w:val="20"/>
          <w:lang w:eastAsia="en-US"/>
        </w:rPr>
        <w:t>l</w:t>
      </w:r>
      <w:r w:rsidRPr="0095273D">
        <w:rPr>
          <w:rFonts w:ascii="Arial" w:eastAsia="Times New Roman" w:hAnsi="Arial" w:cs="Arial"/>
          <w:noProof/>
          <w:sz w:val="20"/>
          <w:szCs w:val="20"/>
          <w:lang w:eastAsia="en-US"/>
        </w:rPr>
        <w:t>)</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Vzorové tlačivá</w:t>
      </w:r>
      <w:r w:rsidRPr="0095273D">
        <w:rPr>
          <w:rFonts w:ascii="Arial" w:eastAsia="Times New Roman" w:hAnsi="Arial" w:cs="Arial"/>
          <w:noProof/>
          <w:sz w:val="20"/>
          <w:szCs w:val="20"/>
          <w:lang w:eastAsia="en-US"/>
        </w:rPr>
        <w:t xml:space="preserve"> (Zväzok 2</w:t>
      </w:r>
      <w:r w:rsidR="00F3036C"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Časti 4 až 9 týchto SP)</w:t>
      </w:r>
    </w:p>
    <w:p w14:paraId="4743F633" w14:textId="630FDADA" w:rsidR="00B446E1" w:rsidRDefault="00BD4A61" w:rsidP="000A32EF">
      <w:pPr>
        <w:tabs>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(m)</w:t>
      </w:r>
      <w:r w:rsidRPr="0095273D">
        <w:rPr>
          <w:rFonts w:ascii="Arial" w:hAnsi="Arial" w:cs="Arial"/>
          <w:sz w:val="20"/>
          <w:szCs w:val="20"/>
        </w:rPr>
        <w:tab/>
        <w:t xml:space="preserve">Ďalšie dokumenty tvoriace Zmluvu   </w:t>
      </w:r>
    </w:p>
    <w:p w14:paraId="4FB6E4E8" w14:textId="15654CA1" w:rsidR="00C21A95" w:rsidRPr="00C21A95" w:rsidRDefault="00C21A95" w:rsidP="000A32EF">
      <w:pPr>
        <w:pStyle w:val="Odsekzoznamu"/>
        <w:numPr>
          <w:ilvl w:val="0"/>
          <w:numId w:val="90"/>
        </w:numPr>
        <w:spacing w:after="0" w:line="240" w:lineRule="auto"/>
        <w:ind w:left="3261" w:hanging="426"/>
        <w:jc w:val="both"/>
        <w:rPr>
          <w:rFonts w:ascii="Arial" w:hAnsi="Arial" w:cs="Arial"/>
          <w:sz w:val="20"/>
          <w:szCs w:val="20"/>
        </w:rPr>
      </w:pPr>
      <w:r w:rsidRPr="00C21A95">
        <w:rPr>
          <w:rFonts w:ascii="Arial" w:hAnsi="Arial" w:cs="Arial"/>
          <w:sz w:val="20"/>
          <w:szCs w:val="20"/>
        </w:rPr>
        <w:t xml:space="preserve">Prílohy č. </w:t>
      </w:r>
      <w:r w:rsidR="00191199">
        <w:rPr>
          <w:rFonts w:ascii="Arial" w:hAnsi="Arial" w:cs="Arial"/>
          <w:sz w:val="20"/>
          <w:szCs w:val="20"/>
        </w:rPr>
        <w:t>3</w:t>
      </w:r>
      <w:r w:rsidRPr="00C21A95">
        <w:rPr>
          <w:rFonts w:ascii="Arial" w:hAnsi="Arial" w:cs="Arial"/>
          <w:sz w:val="20"/>
          <w:szCs w:val="20"/>
        </w:rPr>
        <w:t xml:space="preserve">.3 a č. </w:t>
      </w:r>
      <w:r w:rsidR="00191199">
        <w:rPr>
          <w:rFonts w:ascii="Arial" w:hAnsi="Arial" w:cs="Arial"/>
          <w:sz w:val="20"/>
          <w:szCs w:val="20"/>
        </w:rPr>
        <w:t>4</w:t>
      </w:r>
      <w:r w:rsidRPr="00C21A95">
        <w:rPr>
          <w:rFonts w:ascii="Arial" w:hAnsi="Arial" w:cs="Arial"/>
          <w:sz w:val="20"/>
          <w:szCs w:val="20"/>
        </w:rPr>
        <w:t xml:space="preserve"> uvedené v bode 15 Časť 1 Zväzok 2 týchto SP.</w:t>
      </w:r>
    </w:p>
    <w:p w14:paraId="237B52EE" w14:textId="1F7FE579" w:rsidR="00FF15F0" w:rsidRPr="00B446E1" w:rsidRDefault="00FF15F0" w:rsidP="00B446E1">
      <w:pPr>
        <w:tabs>
          <w:tab w:val="left" w:pos="3402"/>
        </w:tabs>
        <w:spacing w:after="0" w:line="240" w:lineRule="auto"/>
        <w:ind w:left="2835" w:hanging="851"/>
        <w:contextualSpacing/>
        <w:jc w:val="both"/>
        <w:rPr>
          <w:rFonts w:ascii="Arial" w:hAnsi="Arial" w:cs="Arial"/>
          <w:sz w:val="20"/>
          <w:szCs w:val="20"/>
        </w:rPr>
      </w:pPr>
      <w:r w:rsidRPr="0095273D">
        <w:rPr>
          <w:rFonts w:ascii="Arial" w:eastAsia="Times New Roman" w:hAnsi="Arial" w:cs="Arial"/>
          <w:noProof/>
          <w:sz w:val="20"/>
          <w:szCs w:val="20"/>
          <w:lang w:eastAsia="en-US"/>
        </w:rPr>
        <w:t>19.1.6.3</w:t>
      </w:r>
      <w:r w:rsidRPr="0095273D">
        <w:rPr>
          <w:rFonts w:ascii="Arial" w:eastAsia="Times New Roman" w:hAnsi="Arial" w:cs="Arial"/>
          <w:noProof/>
          <w:sz w:val="20"/>
          <w:szCs w:val="20"/>
          <w:lang w:eastAsia="en-US"/>
        </w:rPr>
        <w:tab/>
        <w:t xml:space="preserve">Dokumenty uvedené v bode 19.1.6.2 predloží úspešný uchádzač </w:t>
      </w:r>
      <w:bookmarkStart w:id="17" w:name="_Hlk161133550"/>
      <w:r w:rsidR="00045A7F">
        <w:rPr>
          <w:rFonts w:ascii="Arial" w:eastAsia="Times New Roman" w:hAnsi="Arial" w:cs="Arial"/>
          <w:noProof/>
          <w:sz w:val="20"/>
          <w:szCs w:val="20"/>
          <w:lang w:eastAsia="en-US"/>
        </w:rPr>
        <w:t xml:space="preserve">v plnom znení bodu 1 </w:t>
      </w:r>
      <w:r w:rsidR="004572D7">
        <w:rPr>
          <w:rFonts w:ascii="Arial" w:eastAsia="Times New Roman" w:hAnsi="Arial" w:cs="Arial"/>
          <w:noProof/>
          <w:sz w:val="20"/>
          <w:szCs w:val="20"/>
          <w:lang w:eastAsia="en-US"/>
        </w:rPr>
        <w:t xml:space="preserve">a bodu 15 </w:t>
      </w:r>
      <w:r w:rsidR="00045A7F">
        <w:rPr>
          <w:rFonts w:ascii="Arial" w:eastAsia="Times New Roman" w:hAnsi="Arial" w:cs="Arial"/>
          <w:noProof/>
          <w:sz w:val="20"/>
          <w:szCs w:val="20"/>
          <w:lang w:eastAsia="en-US"/>
        </w:rPr>
        <w:t xml:space="preserve">Časť 1 Zväzok 2 týchto SP spolu s ďalšími dokumentami </w:t>
      </w:r>
      <w:r w:rsidRPr="0095273D">
        <w:rPr>
          <w:rFonts w:ascii="Arial" w:eastAsia="Times New Roman" w:hAnsi="Arial" w:cs="Arial"/>
          <w:noProof/>
          <w:sz w:val="20"/>
          <w:szCs w:val="20"/>
          <w:lang w:eastAsia="en-US"/>
        </w:rPr>
        <w:t xml:space="preserve">v rámci súčinnosti potrebnej na uzatvorenie </w:t>
      </w:r>
      <w:r w:rsidR="00353176">
        <w:rPr>
          <w:rFonts w:ascii="Arial" w:eastAsia="Times New Roman" w:hAnsi="Arial" w:cs="Arial"/>
          <w:noProof/>
          <w:sz w:val="20"/>
          <w:szCs w:val="20"/>
          <w:lang w:eastAsia="en-US"/>
        </w:rPr>
        <w:t>Z</w:t>
      </w:r>
      <w:r w:rsidRPr="0095273D">
        <w:rPr>
          <w:rFonts w:ascii="Arial" w:eastAsia="Times New Roman" w:hAnsi="Arial" w:cs="Arial"/>
          <w:noProof/>
          <w:sz w:val="20"/>
          <w:szCs w:val="20"/>
          <w:lang w:eastAsia="en-US"/>
        </w:rPr>
        <w:t>mluvy podľa bodu 32 Časť A.1 Zväzok 1 týchto SP.</w:t>
      </w:r>
    </w:p>
    <w:bookmarkEnd w:id="17"/>
    <w:p w14:paraId="4D2937F9" w14:textId="594E1A55" w:rsidR="00074DAB" w:rsidRPr="0095273D" w:rsidRDefault="00F3036C" w:rsidP="0095273D">
      <w:pPr>
        <w:tabs>
          <w:tab w:val="left" w:pos="1134"/>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19.1.7</w:t>
      </w:r>
      <w:r w:rsidRPr="0095273D">
        <w:rPr>
          <w:rFonts w:ascii="Arial" w:hAnsi="Arial" w:cs="Arial"/>
          <w:sz w:val="20"/>
          <w:szCs w:val="20"/>
        </w:rPr>
        <w:tab/>
        <w:t xml:space="preserve">Vyplnený formulár </w:t>
      </w:r>
      <w:r w:rsidRPr="0095273D">
        <w:rPr>
          <w:rFonts w:ascii="Arial" w:hAnsi="Arial" w:cs="Arial"/>
          <w:b/>
          <w:sz w:val="20"/>
          <w:szCs w:val="20"/>
        </w:rPr>
        <w:t xml:space="preserve">Návrh na plnenie kritéria </w:t>
      </w:r>
      <w:r w:rsidR="00074DAB" w:rsidRPr="0095273D">
        <w:rPr>
          <w:rFonts w:ascii="Arial" w:hAnsi="Arial" w:cs="Arial"/>
          <w:b/>
          <w:sz w:val="20"/>
          <w:szCs w:val="20"/>
        </w:rPr>
        <w:t>(</w:t>
      </w:r>
      <w:r w:rsidRPr="0095273D">
        <w:rPr>
          <w:rFonts w:ascii="Arial" w:hAnsi="Arial" w:cs="Arial"/>
          <w:sz w:val="20"/>
          <w:szCs w:val="20"/>
        </w:rPr>
        <w:t>Časť A.3 Zväzok 1 týchto SP</w:t>
      </w:r>
      <w:r w:rsidR="00074DAB" w:rsidRPr="0095273D">
        <w:rPr>
          <w:rFonts w:ascii="Arial" w:hAnsi="Arial" w:cs="Arial"/>
          <w:sz w:val="20"/>
          <w:szCs w:val="20"/>
        </w:rPr>
        <w:t xml:space="preserve">) </w:t>
      </w:r>
      <w:bookmarkStart w:id="18" w:name="_Hlk157496407"/>
      <w:r w:rsidR="00074DAB" w:rsidRPr="0095273D">
        <w:rPr>
          <w:rFonts w:ascii="Arial" w:hAnsi="Arial" w:cs="Arial"/>
          <w:sz w:val="20"/>
          <w:szCs w:val="20"/>
        </w:rPr>
        <w:t xml:space="preserve">ako </w:t>
      </w:r>
      <w:proofErr w:type="spellStart"/>
      <w:r w:rsidR="00074DAB" w:rsidRPr="0095273D">
        <w:rPr>
          <w:rFonts w:ascii="Arial" w:hAnsi="Arial" w:cs="Arial"/>
          <w:sz w:val="20"/>
          <w:szCs w:val="20"/>
        </w:rPr>
        <w:t>sken</w:t>
      </w:r>
      <w:proofErr w:type="spellEnd"/>
      <w:r w:rsidR="00425B0A" w:rsidRPr="0095273D">
        <w:rPr>
          <w:rFonts w:ascii="Arial" w:hAnsi="Arial" w:cs="Arial"/>
          <w:sz w:val="20"/>
          <w:szCs w:val="20"/>
        </w:rPr>
        <w:t xml:space="preserve"> </w:t>
      </w:r>
      <w:r w:rsidR="00074DAB" w:rsidRPr="0095273D">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bookmarkEnd w:id="18"/>
    </w:p>
    <w:p w14:paraId="4155182F" w14:textId="77777777" w:rsidR="00074DAB" w:rsidRPr="0095273D" w:rsidRDefault="00F3036C" w:rsidP="0095273D">
      <w:pPr>
        <w:tabs>
          <w:tab w:val="left" w:pos="1134"/>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19.1.8</w:t>
      </w:r>
      <w:r w:rsidRPr="0095273D">
        <w:rPr>
          <w:rFonts w:ascii="Arial" w:hAnsi="Arial" w:cs="Arial"/>
          <w:sz w:val="20"/>
          <w:szCs w:val="20"/>
        </w:rPr>
        <w:tab/>
        <w:t xml:space="preserve">Vyplnený </w:t>
      </w:r>
      <w:r w:rsidRPr="0095273D">
        <w:rPr>
          <w:rFonts w:ascii="Arial" w:hAnsi="Arial" w:cs="Arial"/>
          <w:b/>
          <w:sz w:val="20"/>
          <w:szCs w:val="20"/>
        </w:rPr>
        <w:t>Formulár platieb</w:t>
      </w:r>
      <w:r w:rsidRPr="0095273D">
        <w:rPr>
          <w:rFonts w:ascii="Arial" w:hAnsi="Arial" w:cs="Arial"/>
          <w:sz w:val="20"/>
          <w:szCs w:val="20"/>
        </w:rPr>
        <w:t xml:space="preserve"> </w:t>
      </w:r>
      <w:r w:rsidR="00074DAB" w:rsidRPr="0095273D">
        <w:rPr>
          <w:rFonts w:ascii="Arial" w:hAnsi="Arial" w:cs="Arial"/>
          <w:sz w:val="20"/>
          <w:szCs w:val="20"/>
        </w:rPr>
        <w:t>(</w:t>
      </w:r>
      <w:r w:rsidRPr="0095273D">
        <w:rPr>
          <w:rFonts w:ascii="Arial" w:hAnsi="Arial" w:cs="Arial"/>
          <w:sz w:val="20"/>
          <w:szCs w:val="20"/>
        </w:rPr>
        <w:t>Časť 2 Zväzok 4 týchto SP</w:t>
      </w:r>
      <w:r w:rsidR="00074DAB" w:rsidRPr="0095273D">
        <w:rPr>
          <w:rFonts w:ascii="Arial" w:hAnsi="Arial" w:cs="Arial"/>
          <w:sz w:val="20"/>
          <w:szCs w:val="20"/>
        </w:rPr>
        <w:t>)</w:t>
      </w:r>
      <w:r w:rsidRPr="0095273D">
        <w:rPr>
          <w:rFonts w:ascii="Arial" w:hAnsi="Arial" w:cs="Arial"/>
          <w:sz w:val="20"/>
          <w:szCs w:val="20"/>
        </w:rPr>
        <w:t xml:space="preserve"> </w:t>
      </w:r>
      <w:r w:rsidR="00074DAB" w:rsidRPr="0095273D">
        <w:rPr>
          <w:rFonts w:ascii="Arial" w:hAnsi="Arial" w:cs="Arial"/>
          <w:sz w:val="20"/>
          <w:szCs w:val="20"/>
        </w:rPr>
        <w:t xml:space="preserve">- v elektronickej forme so zabudovanou matematikou vo formáte Microsoft Excel </w:t>
      </w:r>
      <w:r w:rsidR="00074DAB" w:rsidRPr="0095273D">
        <w:rPr>
          <w:rFonts w:ascii="Arial" w:hAnsi="Arial" w:cs="Arial"/>
          <w:sz w:val="20"/>
          <w:szCs w:val="20"/>
          <w:rtl/>
        </w:rPr>
        <w:t>٭</w:t>
      </w:r>
      <w:r w:rsidR="00074DAB" w:rsidRPr="0095273D">
        <w:rPr>
          <w:rFonts w:ascii="Arial" w:hAnsi="Arial" w:cs="Arial"/>
          <w:sz w:val="20"/>
          <w:szCs w:val="20"/>
        </w:rPr>
        <w:t xml:space="preserve">.xls/*.xlsx a zároveň aj ako </w:t>
      </w:r>
      <w:proofErr w:type="spellStart"/>
      <w:r w:rsidR="00074DAB" w:rsidRPr="0095273D">
        <w:rPr>
          <w:rFonts w:ascii="Arial" w:hAnsi="Arial" w:cs="Arial"/>
          <w:sz w:val="20"/>
          <w:szCs w:val="20"/>
        </w:rPr>
        <w:t>sken</w:t>
      </w:r>
      <w:proofErr w:type="spellEnd"/>
      <w:r w:rsidR="00074DAB" w:rsidRPr="0095273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 </w:t>
      </w:r>
    </w:p>
    <w:p w14:paraId="788D9CE9" w14:textId="77777777" w:rsidR="008C791B" w:rsidRPr="0095273D" w:rsidRDefault="008C260D" w:rsidP="0095273D">
      <w:pPr>
        <w:tabs>
          <w:tab w:val="left" w:pos="1985"/>
        </w:tabs>
        <w:autoSpaceDE w:val="0"/>
        <w:autoSpaceDN w:val="0"/>
        <w:spacing w:after="0" w:line="240" w:lineRule="auto"/>
        <w:ind w:left="2835" w:hanging="1701"/>
        <w:contextualSpacing/>
        <w:jc w:val="both"/>
        <w:rPr>
          <w:rFonts w:ascii="Arial" w:eastAsia="Times New Roman" w:hAnsi="Arial" w:cs="Arial"/>
          <w:b/>
          <w:sz w:val="20"/>
          <w:szCs w:val="20"/>
        </w:rPr>
      </w:pPr>
      <w:r w:rsidRPr="0095273D">
        <w:rPr>
          <w:rFonts w:ascii="Arial" w:hAnsi="Arial" w:cs="Arial"/>
          <w:sz w:val="20"/>
          <w:szCs w:val="20"/>
        </w:rPr>
        <w:t>19.1.</w:t>
      </w:r>
      <w:r w:rsidR="008C791B" w:rsidRPr="0095273D">
        <w:rPr>
          <w:rFonts w:ascii="Arial" w:hAnsi="Arial" w:cs="Arial"/>
          <w:sz w:val="20"/>
          <w:szCs w:val="20"/>
        </w:rPr>
        <w:t>9</w:t>
      </w:r>
      <w:r w:rsidRPr="0095273D">
        <w:rPr>
          <w:rFonts w:ascii="Arial" w:hAnsi="Arial" w:cs="Arial"/>
          <w:sz w:val="20"/>
          <w:szCs w:val="20"/>
        </w:rPr>
        <w:tab/>
      </w:r>
      <w:r w:rsidR="008C791B" w:rsidRPr="0095273D">
        <w:rPr>
          <w:rFonts w:ascii="Arial" w:eastAsia="Times New Roman" w:hAnsi="Arial" w:cs="Arial"/>
          <w:b/>
          <w:sz w:val="20"/>
          <w:szCs w:val="20"/>
        </w:rPr>
        <w:t>Na účely preukázania využitia subdodávateľov uchádzač predloží:</w:t>
      </w:r>
    </w:p>
    <w:p w14:paraId="6BC98EAD" w14:textId="46B9A44B" w:rsidR="008C791B" w:rsidRPr="0095273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95273D">
        <w:rPr>
          <w:rFonts w:ascii="Arial" w:eastAsia="Times New Roman" w:hAnsi="Arial" w:cs="Arial"/>
          <w:sz w:val="20"/>
          <w:szCs w:val="20"/>
        </w:rPr>
        <w:tab/>
        <w:t>19.1.9.1</w:t>
      </w:r>
      <w:r w:rsidRPr="0095273D">
        <w:rPr>
          <w:rFonts w:ascii="Arial" w:eastAsia="Times New Roman" w:hAnsi="Arial" w:cs="Arial"/>
          <w:sz w:val="20"/>
          <w:szCs w:val="20"/>
        </w:rPr>
        <w:tab/>
      </w:r>
      <w:bookmarkStart w:id="19" w:name="_Hlk163136868"/>
      <w:r w:rsidRPr="0095273D">
        <w:rPr>
          <w:rFonts w:ascii="Arial" w:eastAsia="Times New Roman" w:hAnsi="Arial" w:cs="Arial"/>
          <w:bCs/>
          <w:sz w:val="20"/>
          <w:szCs w:val="20"/>
        </w:rPr>
        <w:t xml:space="preserve">Zoznam subdodávateľov a podiel subdodávok </w:t>
      </w:r>
      <w:r w:rsidRPr="0095273D">
        <w:rPr>
          <w:rFonts w:ascii="Arial" w:eastAsia="Times New Roman" w:hAnsi="Arial" w:cs="Arial"/>
          <w:sz w:val="20"/>
          <w:szCs w:val="20"/>
        </w:rPr>
        <w:t xml:space="preserve">vypracovaný v súlade </w:t>
      </w:r>
      <w:r w:rsidRPr="0095273D">
        <w:rPr>
          <w:rFonts w:ascii="Arial" w:eastAsia="Times New Roman" w:hAnsi="Arial" w:cs="Arial"/>
          <w:sz w:val="20"/>
          <w:szCs w:val="20"/>
        </w:rPr>
        <w:tab/>
        <w:t xml:space="preserve">s Prílohou B2B Časť B Zväzok 1 týchto SP, ktorý obsahuje aktuálne a úplné údaje o </w:t>
      </w:r>
      <w:proofErr w:type="spellStart"/>
      <w:r w:rsidRPr="0095273D">
        <w:rPr>
          <w:rFonts w:ascii="Arial" w:eastAsia="Times New Roman" w:hAnsi="Arial" w:cs="Arial"/>
          <w:sz w:val="20"/>
          <w:szCs w:val="20"/>
        </w:rPr>
        <w:t>Podzhotoviteľoch</w:t>
      </w:r>
      <w:proofErr w:type="spellEnd"/>
      <w:r w:rsidRPr="0095273D">
        <w:rPr>
          <w:rFonts w:ascii="Arial" w:eastAsia="Times New Roman" w:hAnsi="Arial" w:cs="Arial"/>
          <w:sz w:val="20"/>
          <w:szCs w:val="20"/>
        </w:rPr>
        <w:t xml:space="preserve">/Priamych </w:t>
      </w:r>
      <w:proofErr w:type="spellStart"/>
      <w:r w:rsidRPr="0095273D">
        <w:rPr>
          <w:rFonts w:ascii="Arial" w:eastAsia="Times New Roman" w:hAnsi="Arial" w:cs="Arial"/>
          <w:sz w:val="20"/>
          <w:szCs w:val="20"/>
        </w:rPr>
        <w:t>Podzhotoviteľoch</w:t>
      </w:r>
      <w:proofErr w:type="spellEnd"/>
      <w:r w:rsidRPr="0095273D">
        <w:rPr>
          <w:rFonts w:ascii="Arial" w:eastAsia="Times New Roman" w:hAnsi="Arial" w:cs="Arial"/>
          <w:sz w:val="20"/>
          <w:szCs w:val="20"/>
        </w:rPr>
        <w:t>/Dodávateľoch</w:t>
      </w:r>
      <w:r w:rsidR="00B446E1">
        <w:rPr>
          <w:rFonts w:ascii="Arial" w:eastAsia="Times New Roman" w:hAnsi="Arial" w:cs="Arial"/>
          <w:sz w:val="20"/>
          <w:szCs w:val="20"/>
        </w:rPr>
        <w:t xml:space="preserve"> Zhotoviteľa</w:t>
      </w:r>
      <w:r w:rsidRPr="0095273D">
        <w:rPr>
          <w:rFonts w:ascii="Arial" w:eastAsia="Times New Roman" w:hAnsi="Arial" w:cs="Arial"/>
          <w:sz w:val="20"/>
          <w:szCs w:val="20"/>
        </w:rPr>
        <w:t>, ktorým má uchádzač v úmysle zadať podiel zákazky v rozsahu obchodné meno/názov, sídlo/miesto podnikania, IČO, zápis do príslušného registra, predmet subdodávky a podiel subdodávok vyjadrený v % z navrhov</w:t>
      </w:r>
      <w:r w:rsidR="002B56FA" w:rsidRPr="0095273D">
        <w:rPr>
          <w:rFonts w:ascii="Arial" w:eastAsia="Times New Roman" w:hAnsi="Arial" w:cs="Arial"/>
          <w:sz w:val="20"/>
          <w:szCs w:val="20"/>
        </w:rPr>
        <w:t>an</w:t>
      </w:r>
      <w:r w:rsidRPr="0095273D">
        <w:rPr>
          <w:rFonts w:ascii="Arial" w:eastAsia="Times New Roman" w:hAnsi="Arial" w:cs="Arial"/>
          <w:sz w:val="20"/>
          <w:szCs w:val="20"/>
        </w:rPr>
        <w:t>ej ponukovej ceny uchádzača.</w:t>
      </w:r>
    </w:p>
    <w:bookmarkEnd w:id="19"/>
    <w:p w14:paraId="2E7382C0" w14:textId="77777777" w:rsidR="008C791B" w:rsidRPr="0095273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95273D">
        <w:rPr>
          <w:rFonts w:ascii="Arial" w:eastAsia="Times New Roman" w:hAnsi="Arial" w:cs="Arial"/>
          <w:sz w:val="20"/>
          <w:szCs w:val="20"/>
        </w:rPr>
        <w:tab/>
        <w:t>19.1.9.2</w:t>
      </w:r>
      <w:r w:rsidRPr="0095273D">
        <w:rPr>
          <w:rFonts w:ascii="Arial" w:eastAsia="Times New Roman" w:hAnsi="Arial" w:cs="Arial"/>
          <w:sz w:val="20"/>
          <w:szCs w:val="20"/>
        </w:rPr>
        <w:tab/>
      </w:r>
      <w:r w:rsidRPr="0095273D">
        <w:rPr>
          <w:rFonts w:ascii="Arial" w:eastAsia="Times New Roman" w:hAnsi="Arial" w:cs="Arial"/>
          <w:sz w:val="20"/>
          <w:szCs w:val="20"/>
        </w:rPr>
        <w:tab/>
        <w:t>Doklady, ktorými preukáže, že navrhovan</w:t>
      </w:r>
      <w:r w:rsidR="002B56FA" w:rsidRPr="0095273D">
        <w:rPr>
          <w:rFonts w:ascii="Arial" w:eastAsia="Times New Roman" w:hAnsi="Arial" w:cs="Arial"/>
          <w:sz w:val="20"/>
          <w:szCs w:val="20"/>
        </w:rPr>
        <w:t>í</w:t>
      </w:r>
      <w:r w:rsidRPr="0095273D">
        <w:rPr>
          <w:rFonts w:ascii="Arial" w:eastAsia="Times New Roman" w:hAnsi="Arial" w:cs="Arial"/>
          <w:sz w:val="20"/>
          <w:szCs w:val="20"/>
        </w:rPr>
        <w:t xml:space="preserve"> subdodávatelia podľa bodu 19.1.9.1 spĺňajú podmienky účasti týkajúce sa osobného postavenia a</w:t>
      </w:r>
      <w:r w:rsidR="002B56FA" w:rsidRPr="0095273D">
        <w:rPr>
          <w:rFonts w:ascii="Arial" w:eastAsia="Times New Roman" w:hAnsi="Arial" w:cs="Arial"/>
          <w:sz w:val="20"/>
          <w:szCs w:val="20"/>
        </w:rPr>
        <w:t> </w:t>
      </w:r>
      <w:r w:rsidRPr="0095273D">
        <w:rPr>
          <w:rFonts w:ascii="Arial" w:eastAsia="Times New Roman" w:hAnsi="Arial" w:cs="Arial"/>
          <w:sz w:val="20"/>
          <w:szCs w:val="20"/>
        </w:rPr>
        <w:t>neexist</w:t>
      </w:r>
      <w:r w:rsidR="002B56FA" w:rsidRPr="0095273D">
        <w:rPr>
          <w:rFonts w:ascii="Arial" w:eastAsia="Times New Roman" w:hAnsi="Arial" w:cs="Arial"/>
          <w:sz w:val="20"/>
          <w:szCs w:val="20"/>
        </w:rPr>
        <w:t xml:space="preserve">ujú </w:t>
      </w:r>
      <w:r w:rsidRPr="0095273D">
        <w:rPr>
          <w:rFonts w:ascii="Arial" w:eastAsia="Times New Roman" w:hAnsi="Arial" w:cs="Arial"/>
          <w:sz w:val="20"/>
          <w:szCs w:val="20"/>
        </w:rPr>
        <w:t>u neho dôvody na vylúčenie podľa § 40 ods. 6 písm. a) až g) a ods. 7 a 8 Zákona; oprávnenie dodávať tovar, uskutočňovať stavebné práce alebo poskytovať službu sa preukazuje vo vzťahu k tej časti predmetu zákazky, ktorý má subdodávateľ plniť.</w:t>
      </w:r>
    </w:p>
    <w:p w14:paraId="206BDBFD" w14:textId="23C78DF9" w:rsidR="008C791B" w:rsidRPr="0095273D" w:rsidRDefault="008C791B"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19.1.10</w:t>
      </w:r>
      <w:r w:rsidRPr="0095273D">
        <w:rPr>
          <w:rFonts w:ascii="Arial" w:eastAsia="Times New Roman" w:hAnsi="Arial" w:cs="Arial"/>
          <w:noProof/>
          <w:sz w:val="20"/>
          <w:szCs w:val="20"/>
          <w:lang w:eastAsia="en-US"/>
        </w:rPr>
        <w:tab/>
      </w:r>
      <w:r w:rsidRPr="0095273D">
        <w:rPr>
          <w:rFonts w:ascii="Arial" w:eastAsia="Times New Roman" w:hAnsi="Arial" w:cs="Arial"/>
          <w:b/>
          <w:noProof/>
          <w:sz w:val="20"/>
          <w:szCs w:val="20"/>
          <w:lang w:eastAsia="en-US"/>
        </w:rPr>
        <w:t>Doklad o zložení zábezpeky podľa</w:t>
      </w:r>
      <w:r w:rsidRPr="0095273D">
        <w:rPr>
          <w:rFonts w:ascii="Arial" w:eastAsia="Times New Roman" w:hAnsi="Arial" w:cs="Arial"/>
          <w:noProof/>
          <w:sz w:val="20"/>
          <w:szCs w:val="20"/>
          <w:lang w:eastAsia="en-US"/>
        </w:rPr>
        <w:t xml:space="preserve"> bodu 20 Časť A.1 Zväzok 1 týchto SP. V prípade, že uchádzač použije možnosť poskytnutia bankovej záruky podľa bodu 20.3.2 alebo poistenia záruky podľa bodu 20.3.3 Časť A.1 Zväzok 1 týchto SP, je povinný predložiť v ponuke predloženej prostredníctvom systému JOSEPHINE kópiu (sken originálu) bankovej záruky alebo poistenia záruky alebo elektronický dokument, podľa bodu 20.4.2.4 a 20.4.3.4 Časť A.1 Zväzok 1 týchto SP Originál bankovej záruky vystavený bankou alebo poistenia záruky musí uchádzač doručiť verejnému obstarávateľovi v lehote na predkladanie ponúk podľa bodu 20.4.2.1.1 a 20.4.3.1.1 Časť A.1 Zväzok 1 týchto SP (pri elektronickom dokumente, ktorý</w:t>
      </w:r>
      <w:r w:rsidR="00264394">
        <w:rPr>
          <w:rFonts w:ascii="Arial" w:eastAsia="Times New Roman" w:hAnsi="Arial" w:cs="Arial"/>
          <w:noProof/>
          <w:sz w:val="20"/>
          <w:szCs w:val="20"/>
          <w:lang w:eastAsia="en-US"/>
        </w:rPr>
        <w:t xml:space="preserve"> </w:t>
      </w:r>
      <w:r w:rsidR="00124302">
        <w:rPr>
          <w:rFonts w:ascii="Arial" w:eastAsia="Times New Roman" w:hAnsi="Arial" w:cs="Arial"/>
          <w:noProof/>
          <w:sz w:val="20"/>
          <w:szCs w:val="20"/>
          <w:lang w:eastAsia="en-US"/>
        </w:rPr>
        <w:tab/>
      </w:r>
      <w:r w:rsidRPr="0095273D">
        <w:rPr>
          <w:rFonts w:ascii="Arial" w:eastAsia="Times New Roman" w:hAnsi="Arial" w:cs="Arial"/>
          <w:noProof/>
          <w:sz w:val="20"/>
          <w:szCs w:val="20"/>
          <w:lang w:eastAsia="en-US"/>
        </w:rPr>
        <w:t>bude</w:t>
      </w:r>
      <w:r w:rsidR="00DB67AF">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podpísaný kvalifikovaným elektronickým podpisom sa originál bankovej/poistnej záruky nedoručuje do podateľne).</w:t>
      </w:r>
    </w:p>
    <w:p w14:paraId="64E34363" w14:textId="399E5E20" w:rsidR="008C791B" w:rsidRDefault="008C791B" w:rsidP="0095273D">
      <w:pPr>
        <w:tabs>
          <w:tab w:val="left" w:pos="1985"/>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19.1.11</w:t>
      </w:r>
      <w:r w:rsidRPr="0095273D">
        <w:rPr>
          <w:rFonts w:ascii="Arial" w:hAnsi="Arial" w:cs="Arial"/>
          <w:sz w:val="20"/>
          <w:szCs w:val="20"/>
        </w:rPr>
        <w:tab/>
      </w:r>
      <w:r w:rsidRPr="0095273D">
        <w:rPr>
          <w:rFonts w:ascii="Arial" w:hAnsi="Arial" w:cs="Arial"/>
          <w:b/>
          <w:sz w:val="20"/>
          <w:szCs w:val="20"/>
        </w:rPr>
        <w:t>Predbežné technické riešenie</w:t>
      </w:r>
      <w:r w:rsidRPr="0095273D">
        <w:rPr>
          <w:rFonts w:ascii="Arial" w:hAnsi="Arial" w:cs="Arial"/>
          <w:sz w:val="20"/>
          <w:szCs w:val="20"/>
        </w:rPr>
        <w:t xml:space="preserve"> vypracované podľa Prílohy B2C Časť B Zväzok 1 týchto SP. </w:t>
      </w:r>
    </w:p>
    <w:p w14:paraId="0B8DD535" w14:textId="3458E374" w:rsidR="00DB67AF" w:rsidRDefault="00DB67AF" w:rsidP="0095273D">
      <w:pPr>
        <w:tabs>
          <w:tab w:val="left" w:pos="1985"/>
        </w:tabs>
        <w:spacing w:after="0" w:line="240" w:lineRule="auto"/>
        <w:ind w:left="1985" w:hanging="851"/>
        <w:contextualSpacing/>
        <w:jc w:val="both"/>
        <w:rPr>
          <w:rFonts w:ascii="Arial" w:hAnsi="Arial" w:cs="Arial"/>
          <w:sz w:val="20"/>
          <w:szCs w:val="20"/>
        </w:rPr>
      </w:pPr>
    </w:p>
    <w:p w14:paraId="511AAB09" w14:textId="77777777" w:rsidR="00191199" w:rsidRDefault="00191199" w:rsidP="0095273D">
      <w:pPr>
        <w:tabs>
          <w:tab w:val="left" w:pos="1985"/>
        </w:tabs>
        <w:spacing w:after="0" w:line="240" w:lineRule="auto"/>
        <w:ind w:left="1985" w:hanging="851"/>
        <w:contextualSpacing/>
        <w:jc w:val="both"/>
        <w:rPr>
          <w:rFonts w:ascii="Arial" w:hAnsi="Arial" w:cs="Arial"/>
          <w:sz w:val="20"/>
          <w:szCs w:val="20"/>
        </w:rPr>
      </w:pPr>
    </w:p>
    <w:p w14:paraId="37EAEE18" w14:textId="4ABCE749" w:rsidR="00DB67AF" w:rsidRDefault="00DB67AF" w:rsidP="0095273D">
      <w:pPr>
        <w:tabs>
          <w:tab w:val="left" w:pos="1985"/>
        </w:tabs>
        <w:spacing w:after="0" w:line="240" w:lineRule="auto"/>
        <w:ind w:left="1985" w:hanging="851"/>
        <w:contextualSpacing/>
        <w:jc w:val="both"/>
        <w:rPr>
          <w:rFonts w:ascii="Arial" w:hAnsi="Arial" w:cs="Arial"/>
          <w:sz w:val="20"/>
          <w:szCs w:val="20"/>
        </w:rPr>
      </w:pPr>
    </w:p>
    <w:p w14:paraId="4C01A9D2" w14:textId="76DCB002" w:rsidR="00DB67AF" w:rsidRDefault="00DB67AF" w:rsidP="0095273D">
      <w:pPr>
        <w:tabs>
          <w:tab w:val="left" w:pos="1985"/>
        </w:tabs>
        <w:spacing w:after="0" w:line="240" w:lineRule="auto"/>
        <w:ind w:left="1985" w:hanging="851"/>
        <w:contextualSpacing/>
        <w:jc w:val="both"/>
        <w:rPr>
          <w:rFonts w:ascii="Arial" w:hAnsi="Arial" w:cs="Arial"/>
          <w:sz w:val="20"/>
          <w:szCs w:val="20"/>
        </w:rPr>
      </w:pPr>
    </w:p>
    <w:p w14:paraId="0441D98D" w14:textId="77777777" w:rsidR="00DB67AF" w:rsidRDefault="00DB67AF" w:rsidP="0095273D">
      <w:pPr>
        <w:tabs>
          <w:tab w:val="left" w:pos="1985"/>
        </w:tabs>
        <w:spacing w:after="0" w:line="240" w:lineRule="auto"/>
        <w:ind w:left="1985" w:hanging="851"/>
        <w:contextualSpacing/>
        <w:jc w:val="both"/>
        <w:rPr>
          <w:rFonts w:ascii="Arial" w:hAnsi="Arial" w:cs="Arial"/>
          <w:sz w:val="20"/>
          <w:szCs w:val="20"/>
        </w:rPr>
      </w:pPr>
    </w:p>
    <w:p w14:paraId="7D9D1BEE" w14:textId="77777777" w:rsidR="008C791B" w:rsidRPr="0095273D" w:rsidRDefault="008C260D" w:rsidP="0095273D">
      <w:pPr>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w:t>
      </w:r>
      <w:r w:rsidR="008E354F" w:rsidRPr="0095273D">
        <w:rPr>
          <w:rFonts w:ascii="Arial" w:hAnsi="Arial" w:cs="Arial"/>
          <w:sz w:val="20"/>
          <w:szCs w:val="20"/>
        </w:rPr>
        <w:t>1</w:t>
      </w:r>
      <w:r w:rsidR="002E0EBF" w:rsidRPr="0095273D">
        <w:rPr>
          <w:rFonts w:ascii="Arial" w:hAnsi="Arial" w:cs="Arial"/>
          <w:sz w:val="20"/>
          <w:szCs w:val="20"/>
        </w:rPr>
        <w:t>2</w:t>
      </w:r>
      <w:r w:rsidR="008C791B" w:rsidRPr="0095273D">
        <w:rPr>
          <w:rFonts w:ascii="Arial" w:eastAsia="Times New Roman" w:hAnsi="Arial" w:cs="Arial"/>
          <w:b/>
          <w:noProof/>
          <w:sz w:val="20"/>
          <w:szCs w:val="20"/>
          <w:lang w:eastAsia="en-US"/>
        </w:rPr>
        <w:t xml:space="preserve"> </w:t>
      </w:r>
      <w:r w:rsidR="008C791B" w:rsidRPr="0095273D">
        <w:rPr>
          <w:rFonts w:ascii="Arial" w:hAnsi="Arial" w:cs="Arial"/>
          <w:b/>
          <w:sz w:val="20"/>
          <w:szCs w:val="20"/>
        </w:rPr>
        <w:t>Doklady preukazujúce splnenie podmienok</w:t>
      </w:r>
      <w:r w:rsidR="008C791B" w:rsidRPr="0095273D">
        <w:rPr>
          <w:rFonts w:ascii="Arial" w:hAnsi="Arial" w:cs="Arial"/>
          <w:sz w:val="20"/>
          <w:szCs w:val="20"/>
        </w:rPr>
        <w:t xml:space="preserve"> účasti týkajúce sa osobného postavenia, finančného a ekonomického postavenia a technickej spôsobilosti alebo odbornej spôsobilosti, uvedených v Oznámení a v Prílohe B7 Časť B Zväzok </w:t>
      </w:r>
      <w:r w:rsidR="008C791B" w:rsidRPr="0095273D">
        <w:rPr>
          <w:rFonts w:ascii="Arial" w:hAnsi="Arial" w:cs="Arial"/>
          <w:sz w:val="20"/>
          <w:szCs w:val="20"/>
        </w:rPr>
        <w:lastRenderedPageBreak/>
        <w:t xml:space="preserve">1 týchto SP, prostredníctvom ktorých uchádzač preukazuje splnenie podmienok účasti vo verejnom obstarávaní. </w:t>
      </w:r>
    </w:p>
    <w:p w14:paraId="0F457A0B" w14:textId="2A32D563" w:rsidR="008C791B" w:rsidRDefault="008C791B" w:rsidP="0095273D">
      <w:pPr>
        <w:spacing w:after="0" w:line="240" w:lineRule="auto"/>
        <w:ind w:left="1985"/>
        <w:contextualSpacing/>
        <w:jc w:val="both"/>
        <w:rPr>
          <w:rFonts w:ascii="Arial" w:hAnsi="Arial" w:cs="Arial"/>
          <w:sz w:val="20"/>
          <w:szCs w:val="20"/>
        </w:rPr>
      </w:pPr>
      <w:r w:rsidRPr="0095273D">
        <w:rPr>
          <w:rFonts w:ascii="Arial" w:hAnsi="Arial" w:cs="Arial"/>
          <w:sz w:val="20"/>
          <w:szCs w:val="20"/>
        </w:rPr>
        <w:t>Uchádzač môže podľa § 39 zákona doklady na preukázanie splnenia podmienok účasti predbežne nahradiť:</w:t>
      </w:r>
    </w:p>
    <w:p w14:paraId="77679FC8" w14:textId="3257A8EF" w:rsidR="008C791B" w:rsidRDefault="008C791B" w:rsidP="0095273D">
      <w:pPr>
        <w:tabs>
          <w:tab w:val="left" w:pos="2268"/>
        </w:tabs>
        <w:spacing w:after="0" w:line="240" w:lineRule="auto"/>
        <w:ind w:left="2835" w:hanging="851"/>
        <w:contextualSpacing/>
        <w:jc w:val="both"/>
        <w:rPr>
          <w:rFonts w:ascii="Arial" w:hAnsi="Arial" w:cs="Arial"/>
          <w:sz w:val="20"/>
          <w:szCs w:val="20"/>
        </w:rPr>
      </w:pPr>
      <w:r w:rsidRPr="0095273D">
        <w:rPr>
          <w:rFonts w:ascii="Arial" w:hAnsi="Arial" w:cs="Arial"/>
          <w:b/>
          <w:sz w:val="20"/>
          <w:szCs w:val="20"/>
        </w:rPr>
        <w:t xml:space="preserve">a) </w:t>
      </w:r>
      <w:r w:rsidRPr="0095273D">
        <w:rPr>
          <w:rFonts w:ascii="Arial" w:hAnsi="Arial" w:cs="Arial"/>
          <w:b/>
          <w:sz w:val="20"/>
          <w:szCs w:val="20"/>
        </w:rPr>
        <w:tab/>
        <w:t xml:space="preserve">Jednotným európskym dokumentom </w:t>
      </w:r>
      <w:r w:rsidRPr="0095273D">
        <w:rPr>
          <w:rFonts w:ascii="Arial" w:hAnsi="Arial" w:cs="Arial"/>
          <w:sz w:val="20"/>
          <w:szCs w:val="20"/>
        </w:rPr>
        <w:t>(ďalej len „JED“)</w:t>
      </w:r>
      <w:r w:rsidR="00D205A0">
        <w:rPr>
          <w:rFonts w:ascii="Arial" w:hAnsi="Arial" w:cs="Arial"/>
          <w:sz w:val="20"/>
          <w:szCs w:val="20"/>
        </w:rPr>
        <w:t>:</w:t>
      </w:r>
    </w:p>
    <w:p w14:paraId="5D69A6CD" w14:textId="4AC8BDE6" w:rsidR="008C791B" w:rsidRDefault="008C791B" w:rsidP="0095273D">
      <w:pPr>
        <w:pStyle w:val="Odsekzoznamu"/>
        <w:numPr>
          <w:ilvl w:val="0"/>
          <w:numId w:val="70"/>
        </w:numPr>
        <w:spacing w:after="0" w:line="240" w:lineRule="auto"/>
        <w:ind w:left="2552" w:hanging="284"/>
        <w:jc w:val="both"/>
        <w:rPr>
          <w:rFonts w:ascii="Arial" w:hAnsi="Arial" w:cs="Arial"/>
          <w:sz w:val="20"/>
          <w:szCs w:val="20"/>
        </w:rPr>
      </w:pPr>
      <w:r w:rsidRPr="0095273D">
        <w:rPr>
          <w:rFonts w:ascii="Arial" w:hAnsi="Arial" w:cs="Arial"/>
          <w:sz w:val="20"/>
          <w:szCs w:val="20"/>
        </w:rPr>
        <w:t>JED tvorí Prílohu B6 Časť B Zväzok 1 týchto SP. Uchádzač vyplní časti I. až III. JED-u, zároveň mu je umožnené</w:t>
      </w:r>
      <w:r w:rsidRPr="0095273D">
        <w:rPr>
          <w:rFonts w:ascii="Arial" w:hAnsi="Arial" w:cs="Arial"/>
          <w:b/>
          <w:sz w:val="20"/>
          <w:szCs w:val="20"/>
        </w:rPr>
        <w:t xml:space="preserve"> vyplniť len oddiel α: GLOBÁLNY ÚDAJ PRE VŠETKY PODMIENKY ÚČASTI časti IV. JED-u</w:t>
      </w:r>
      <w:r w:rsidRPr="0095273D">
        <w:rPr>
          <w:rFonts w:ascii="Arial" w:hAnsi="Arial" w:cs="Arial"/>
          <w:sz w:val="20"/>
          <w:szCs w:val="20"/>
        </w:rPr>
        <w:t xml:space="preserve"> bez toho, aby musel vyplniť iné oddiely časti IV. JED-u. </w:t>
      </w:r>
    </w:p>
    <w:p w14:paraId="1EBEADB5" w14:textId="21524C16" w:rsidR="008C791B" w:rsidRDefault="008C791B" w:rsidP="0095273D">
      <w:pPr>
        <w:spacing w:after="0" w:line="240" w:lineRule="auto"/>
        <w:ind w:left="2552" w:hanging="284"/>
        <w:contextualSpacing/>
        <w:jc w:val="both"/>
        <w:rPr>
          <w:rFonts w:ascii="Arial" w:hAnsi="Arial" w:cs="Arial"/>
          <w:sz w:val="20"/>
          <w:szCs w:val="20"/>
        </w:rPr>
      </w:pPr>
      <w:r w:rsidRPr="0095273D">
        <w:rPr>
          <w:rFonts w:ascii="Arial" w:hAnsi="Arial" w:cs="Arial"/>
          <w:sz w:val="20"/>
          <w:szCs w:val="20"/>
        </w:rPr>
        <w:t>2.</w:t>
      </w:r>
      <w:r w:rsidRPr="0095273D">
        <w:rPr>
          <w:rFonts w:ascii="Arial" w:hAnsi="Arial" w:cs="Arial"/>
          <w:sz w:val="20"/>
          <w:szCs w:val="20"/>
        </w:rPr>
        <w:tab/>
        <w:t xml:space="preserve">Ak uchádzač preukazuje finančné a ekonomické postavenie, technickú spôsobilosť alebo odbornú spôsobilosť prostredníctvom inej osoby, uchádzač je povinný predložiť JED aj pre túto / tieto osobu/y. </w:t>
      </w:r>
    </w:p>
    <w:p w14:paraId="6E2CD71C" w14:textId="6D43A3ED" w:rsidR="00425B0A" w:rsidRPr="0095273D" w:rsidRDefault="00425B0A" w:rsidP="0095273D">
      <w:pPr>
        <w:spacing w:after="0" w:line="240" w:lineRule="auto"/>
        <w:ind w:left="2552" w:hanging="284"/>
        <w:contextualSpacing/>
        <w:jc w:val="both"/>
        <w:rPr>
          <w:rFonts w:ascii="Arial" w:hAnsi="Arial" w:cs="Arial"/>
          <w:bCs/>
          <w:sz w:val="20"/>
          <w:szCs w:val="20"/>
        </w:rPr>
      </w:pPr>
      <w:r w:rsidRPr="0095273D">
        <w:rPr>
          <w:rFonts w:ascii="Arial" w:hAnsi="Arial" w:cs="Arial"/>
          <w:bCs/>
          <w:sz w:val="20"/>
          <w:szCs w:val="20"/>
        </w:rPr>
        <w:t>3.</w:t>
      </w:r>
      <w:r w:rsidRPr="0095273D">
        <w:rPr>
          <w:rFonts w:ascii="Arial" w:hAnsi="Arial" w:cs="Arial"/>
          <w:bCs/>
          <w:sz w:val="20"/>
          <w:szCs w:val="20"/>
        </w:rPr>
        <w:tab/>
        <w:t xml:space="preserve">Ak uchádzač využíva na plnenie zákazky subdodávateľa, ktorého finančné zdroje alebo technické a odborné kapacity nevyužíva na preukázanie splnenia podmienok účasti, uchádzač je povinný </w:t>
      </w:r>
      <w:r w:rsidR="00264394">
        <w:rPr>
          <w:rFonts w:ascii="Arial" w:hAnsi="Arial" w:cs="Arial"/>
          <w:bCs/>
          <w:sz w:val="20"/>
          <w:szCs w:val="20"/>
        </w:rPr>
        <w:t xml:space="preserve">predložiť JED za každého takého subdodávateľa. </w:t>
      </w:r>
    </w:p>
    <w:p w14:paraId="141ABB25" w14:textId="7D9677D8" w:rsidR="008C791B" w:rsidRPr="0095273D" w:rsidRDefault="00425B0A" w:rsidP="0095273D">
      <w:pPr>
        <w:spacing w:after="0" w:line="240" w:lineRule="auto"/>
        <w:ind w:left="2552" w:hanging="284"/>
        <w:contextualSpacing/>
        <w:jc w:val="both"/>
        <w:rPr>
          <w:rFonts w:ascii="Arial" w:hAnsi="Arial" w:cs="Arial"/>
          <w:vanish/>
          <w:sz w:val="20"/>
          <w:szCs w:val="20"/>
        </w:rPr>
      </w:pPr>
      <w:r w:rsidRPr="0095273D">
        <w:rPr>
          <w:rFonts w:ascii="Arial" w:hAnsi="Arial" w:cs="Arial"/>
          <w:sz w:val="20"/>
          <w:szCs w:val="20"/>
        </w:rPr>
        <w:t>4</w:t>
      </w:r>
      <w:r w:rsidR="008C791B" w:rsidRPr="0095273D">
        <w:rPr>
          <w:rFonts w:ascii="Arial" w:hAnsi="Arial" w:cs="Arial"/>
          <w:sz w:val="20"/>
          <w:szCs w:val="20"/>
        </w:rPr>
        <w:t>.</w:t>
      </w:r>
      <w:r w:rsidR="008C791B" w:rsidRPr="0095273D">
        <w:rPr>
          <w:rFonts w:ascii="Arial" w:hAnsi="Arial" w:cs="Arial"/>
          <w:sz w:val="20"/>
          <w:szCs w:val="20"/>
        </w:rPr>
        <w:tab/>
      </w:r>
    </w:p>
    <w:p w14:paraId="608A2B5E" w14:textId="77777777" w:rsidR="008C791B" w:rsidRPr="0095273D" w:rsidRDefault="008C791B" w:rsidP="0095273D">
      <w:pPr>
        <w:spacing w:after="0" w:line="240" w:lineRule="auto"/>
        <w:ind w:left="2552" w:hanging="284"/>
        <w:contextualSpacing/>
        <w:jc w:val="both"/>
        <w:rPr>
          <w:rFonts w:ascii="Arial" w:hAnsi="Arial" w:cs="Arial"/>
          <w:sz w:val="20"/>
          <w:szCs w:val="20"/>
        </w:rPr>
      </w:pPr>
      <w:r w:rsidRPr="0095273D">
        <w:rPr>
          <w:rFonts w:ascii="Arial" w:hAnsi="Arial" w:cs="Arial"/>
          <w:sz w:val="20"/>
          <w:szCs w:val="20"/>
        </w:rPr>
        <w:t>V prípade, ak ponuku predkladá skupina dodávateľov, uchádzač predkladá JED pre každého člena skupiny samostatne.</w:t>
      </w:r>
    </w:p>
    <w:p w14:paraId="2FAEA671" w14:textId="2E1BC9AF" w:rsidR="008C791B" w:rsidRPr="0095273D" w:rsidRDefault="00425B0A" w:rsidP="0095273D">
      <w:pPr>
        <w:spacing w:after="0" w:line="240" w:lineRule="auto"/>
        <w:ind w:left="2552" w:hanging="284"/>
        <w:contextualSpacing/>
        <w:jc w:val="both"/>
        <w:rPr>
          <w:rFonts w:ascii="Arial" w:hAnsi="Arial" w:cs="Arial"/>
          <w:sz w:val="20"/>
          <w:szCs w:val="20"/>
        </w:rPr>
      </w:pPr>
      <w:r w:rsidRPr="0095273D">
        <w:rPr>
          <w:rFonts w:ascii="Arial" w:hAnsi="Arial" w:cs="Arial"/>
          <w:bCs/>
          <w:sz w:val="20"/>
          <w:szCs w:val="20"/>
        </w:rPr>
        <w:t>5</w:t>
      </w:r>
      <w:r w:rsidR="008C791B" w:rsidRPr="0095273D">
        <w:rPr>
          <w:rFonts w:ascii="Arial" w:hAnsi="Arial" w:cs="Arial"/>
          <w:bCs/>
          <w:sz w:val="20"/>
          <w:szCs w:val="20"/>
        </w:rPr>
        <w:t>.</w:t>
      </w:r>
      <w:r w:rsidR="008C791B" w:rsidRPr="0095273D">
        <w:rPr>
          <w:rFonts w:ascii="Arial" w:hAnsi="Arial" w:cs="Arial"/>
          <w:bCs/>
          <w:sz w:val="20"/>
          <w:szCs w:val="20"/>
        </w:rPr>
        <w:tab/>
      </w:r>
      <w:r w:rsidR="008C791B" w:rsidRPr="0095273D">
        <w:rPr>
          <w:rFonts w:ascii="Arial" w:hAnsi="Arial"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5A34091A" w14:textId="77777777" w:rsidR="008C791B" w:rsidRPr="0095273D" w:rsidRDefault="008C791B" w:rsidP="0095273D">
      <w:pPr>
        <w:numPr>
          <w:ilvl w:val="1"/>
          <w:numId w:val="71"/>
        </w:numPr>
        <w:tabs>
          <w:tab w:val="num" w:pos="-284"/>
        </w:tabs>
        <w:spacing w:after="0" w:line="240" w:lineRule="auto"/>
        <w:ind w:left="1134" w:hanging="567"/>
        <w:contextualSpacing/>
        <w:jc w:val="both"/>
        <w:rPr>
          <w:rFonts w:ascii="Arial" w:eastAsia="Times New Roman" w:hAnsi="Arial" w:cs="Arial"/>
          <w:b/>
          <w:bCs/>
          <w:sz w:val="20"/>
          <w:szCs w:val="20"/>
        </w:rPr>
      </w:pPr>
      <w:r w:rsidRPr="0095273D">
        <w:rPr>
          <w:rFonts w:ascii="Arial" w:eastAsia="Times New Roman" w:hAnsi="Arial" w:cs="Arial"/>
          <w:b/>
          <w:bCs/>
          <w:sz w:val="20"/>
          <w:szCs w:val="20"/>
        </w:rPr>
        <w:t>Forma a spôsob predkladania ponuky</w:t>
      </w:r>
    </w:p>
    <w:p w14:paraId="194E124C" w14:textId="77777777" w:rsidR="008C791B" w:rsidRPr="0095273D" w:rsidRDefault="008C791B" w:rsidP="0095273D">
      <w:pPr>
        <w:spacing w:after="0" w:line="240" w:lineRule="auto"/>
        <w:ind w:left="1985" w:hanging="851"/>
        <w:contextualSpacing/>
        <w:jc w:val="both"/>
        <w:rPr>
          <w:rFonts w:ascii="Arial" w:eastAsia="Arial,Bold" w:hAnsi="Arial" w:cs="Arial"/>
          <w:color w:val="000000" w:themeColor="text1"/>
          <w:sz w:val="20"/>
          <w:szCs w:val="20"/>
        </w:rPr>
      </w:pPr>
      <w:r w:rsidRPr="0095273D">
        <w:rPr>
          <w:rFonts w:ascii="Arial" w:eastAsia="Times New Roman" w:hAnsi="Arial" w:cs="Arial"/>
          <w:color w:val="000000" w:themeColor="text1"/>
          <w:sz w:val="20"/>
          <w:szCs w:val="20"/>
        </w:rPr>
        <w:t>19.2.1</w:t>
      </w:r>
      <w:r w:rsidRPr="0095273D">
        <w:rPr>
          <w:rFonts w:ascii="Arial" w:eastAsia="Times New Roman" w:hAnsi="Arial" w:cs="Arial"/>
          <w:color w:val="000000" w:themeColor="text1"/>
          <w:sz w:val="20"/>
          <w:szCs w:val="20"/>
        </w:rPr>
        <w:tab/>
        <w:t xml:space="preserve">Uchádzač ponuku predkladá elektronicky v zmysle § 49 ods. 1 písm. a) zákona vložením do systému JOSEPHINE umiestnenom na webovej adrese </w:t>
      </w:r>
      <w:hyperlink r:id="rId16" w:history="1">
        <w:r w:rsidRPr="0095273D">
          <w:rPr>
            <w:rFonts w:ascii="Arial" w:eastAsia="Calibri" w:hAnsi="Arial" w:cs="Arial"/>
            <w:color w:val="0000FF"/>
            <w:sz w:val="20"/>
            <w:szCs w:val="20"/>
            <w:u w:val="single"/>
          </w:rPr>
          <w:t>https://josephine.proebiz.com/</w:t>
        </w:r>
      </w:hyperlink>
      <w:r w:rsidRPr="0095273D">
        <w:rPr>
          <w:rFonts w:ascii="Arial" w:eastAsia="Arial,Bold" w:hAnsi="Arial" w:cs="Arial"/>
          <w:color w:val="000000" w:themeColor="text1"/>
          <w:sz w:val="20"/>
          <w:szCs w:val="20"/>
        </w:rPr>
        <w:t xml:space="preserve"> za podmienok:</w:t>
      </w:r>
    </w:p>
    <w:p w14:paraId="6320BE01"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7A2628BE"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4F5EEF2"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09DC7F60"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B0F47F6"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4488A26"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DE8AF4B"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5299A1C4"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ADFCE04" w14:textId="77777777" w:rsidR="008C791B" w:rsidRPr="0095273D" w:rsidRDefault="008C791B" w:rsidP="0095273D">
      <w:pPr>
        <w:numPr>
          <w:ilvl w:val="1"/>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6EF6C49" w14:textId="77777777" w:rsidR="008C791B" w:rsidRPr="0095273D" w:rsidRDefault="008C791B" w:rsidP="0095273D">
      <w:pPr>
        <w:numPr>
          <w:ilvl w:val="1"/>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A19F7AC"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Elektronická ponuka sa vloží vyplnením ponukového formulára a vložením požadovaných dokladov a dokumentov v systéme JOSEPHINE</w:t>
      </w:r>
      <w:r w:rsidR="004E6314" w:rsidRPr="0095273D">
        <w:rPr>
          <w:rFonts w:ascii="Arial" w:eastAsia="Times New Roman" w:hAnsi="Arial" w:cs="Arial"/>
          <w:color w:val="000000" w:themeColor="text1"/>
          <w:sz w:val="20"/>
          <w:szCs w:val="20"/>
        </w:rPr>
        <w:t xml:space="preserve"> </w:t>
      </w:r>
      <w:r w:rsidRPr="0095273D">
        <w:rPr>
          <w:rFonts w:ascii="Arial" w:eastAsia="Times New Roman" w:hAnsi="Arial" w:cs="Arial"/>
          <w:color w:val="000000" w:themeColor="text1"/>
          <w:sz w:val="20"/>
          <w:szCs w:val="20"/>
        </w:rPr>
        <w:t xml:space="preserve">umiestnenom na webovej adrese </w:t>
      </w:r>
      <w:hyperlink r:id="rId17" w:history="1">
        <w:r w:rsidRPr="0095273D">
          <w:rPr>
            <w:rFonts w:ascii="Arial" w:eastAsia="Calibri" w:hAnsi="Arial" w:cs="Arial"/>
            <w:color w:val="0000FF"/>
            <w:sz w:val="20"/>
            <w:szCs w:val="20"/>
            <w:u w:val="single"/>
          </w:rPr>
          <w:t>https://josephine.proebiz.com/</w:t>
        </w:r>
      </w:hyperlink>
      <w:r w:rsidRPr="0095273D">
        <w:rPr>
          <w:rFonts w:ascii="Arial" w:eastAsia="Times New Roman" w:hAnsi="Arial" w:cs="Arial"/>
          <w:color w:val="000000" w:themeColor="text1"/>
          <w:sz w:val="20"/>
          <w:szCs w:val="20"/>
        </w:rPr>
        <w:t>.</w:t>
      </w:r>
    </w:p>
    <w:p w14:paraId="613F6271"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V predloženej ponuke prostredníctvom systému JOSEPHINE musia byť pripojené požadované doklady (odporúčaný formát je „PDF“) tak, ako je uvedené v týchto </w:t>
      </w:r>
      <w:r w:rsidRPr="0095273D">
        <w:rPr>
          <w:rFonts w:ascii="Arial" w:eastAsia="Calibri" w:hAnsi="Arial" w:cs="Arial"/>
          <w:sz w:val="20"/>
          <w:szCs w:val="20"/>
        </w:rPr>
        <w:t>SP</w:t>
      </w:r>
    </w:p>
    <w:p w14:paraId="57B06489"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Ak ponuka obsahuje dôverné informácie, uchádzač ich v ponuke viditeľne označí. Uchádzačom navrhovaná cena za plnenie požadovaného predmetu zákazky bude uvedená v ponuke uchádzača  spôsobom uvedeným v Časť A.2 Zväzok 1 týchto SP.</w:t>
      </w:r>
    </w:p>
    <w:p w14:paraId="250DD3A8"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Po úspešnom nahraní ponuky do systému JOSEPHINE je uchádzačovi odoslaný notifikačný informatívny e-mail (a to na emailovú adresu užívateľa uchádzača, ktorý ponuku nahral). </w:t>
      </w:r>
    </w:p>
    <w:p w14:paraId="1E7D9F7D" w14:textId="77777777" w:rsidR="008C791B" w:rsidRPr="0095273D" w:rsidRDefault="004E6314" w:rsidP="0095273D">
      <w:pPr>
        <w:numPr>
          <w:ilvl w:val="2"/>
          <w:numId w:val="0"/>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95273D">
        <w:rPr>
          <w:rFonts w:ascii="Arial" w:eastAsia="Times New Roman" w:hAnsi="Arial" w:cs="Arial"/>
          <w:sz w:val="20"/>
          <w:szCs w:val="20"/>
        </w:rPr>
        <w:t>19.2.2</w:t>
      </w:r>
      <w:r w:rsidRPr="0095273D">
        <w:rPr>
          <w:rFonts w:ascii="Arial" w:eastAsia="Times New Roman" w:hAnsi="Arial" w:cs="Arial"/>
          <w:sz w:val="20"/>
          <w:szCs w:val="20"/>
        </w:rPr>
        <w:tab/>
      </w:r>
      <w:r w:rsidR="008C791B" w:rsidRPr="0095273D">
        <w:rPr>
          <w:rFonts w:ascii="Arial" w:eastAsia="Times New Roman" w:hAnsi="Arial" w:cs="Arial"/>
          <w:color w:val="000000" w:themeColor="text1"/>
          <w:sz w:val="20"/>
          <w:szCs w:val="20"/>
        </w:rPr>
        <w:t>Dokumenty tvoriace ponuk</w:t>
      </w:r>
      <w:r w:rsidR="008C791B" w:rsidRPr="0095273D">
        <w:rPr>
          <w:rFonts w:ascii="Arial" w:eastAsia="Times New Roman" w:hAnsi="Arial" w:cs="Arial"/>
          <w:sz w:val="20"/>
          <w:szCs w:val="20"/>
        </w:rPr>
        <w:t xml:space="preserve">u, môže uchádzač predložiť ako originály alebo kópie dokladov v elektronickej podobe s kvalifikovaným elektronickým podpisom alebo ako zaručene konvertované listiny v zmysle ustanovenia § 35 a </w:t>
      </w:r>
      <w:proofErr w:type="spellStart"/>
      <w:r w:rsidR="008C791B" w:rsidRPr="0095273D">
        <w:rPr>
          <w:rFonts w:ascii="Arial" w:eastAsia="Times New Roman" w:hAnsi="Arial" w:cs="Arial"/>
          <w:sz w:val="20"/>
          <w:szCs w:val="20"/>
        </w:rPr>
        <w:t>nasl</w:t>
      </w:r>
      <w:proofErr w:type="spellEnd"/>
      <w:r w:rsidR="008C791B" w:rsidRPr="0095273D">
        <w:rPr>
          <w:rFonts w:ascii="Arial" w:eastAsia="Times New Roman" w:hAnsi="Arial" w:cs="Arial"/>
          <w:sz w:val="20"/>
          <w:szCs w:val="20"/>
        </w:rPr>
        <w:t>. zákona č. 305/2013 Z.</w:t>
      </w:r>
      <w:r w:rsidRPr="0095273D">
        <w:rPr>
          <w:rFonts w:ascii="Arial" w:eastAsia="Times New Roman" w:hAnsi="Arial" w:cs="Arial"/>
          <w:sz w:val="20"/>
          <w:szCs w:val="20"/>
        </w:rPr>
        <w:t xml:space="preserve"> </w:t>
      </w:r>
      <w:r w:rsidR="008C791B" w:rsidRPr="0095273D">
        <w:rPr>
          <w:rFonts w:ascii="Arial" w:eastAsia="Times New Roman" w:hAnsi="Arial" w:cs="Arial"/>
          <w:sz w:val="20"/>
          <w:szCs w:val="20"/>
        </w:rPr>
        <w:t xml:space="preserve">z. o elektronickej podobe výkonu pôsobnosti orgánov verejnej moci a o zmene a doplnení niektorých zákonov (zákon o e-Governmente) v znení neskorších predpisov alebo len </w:t>
      </w:r>
      <w:bookmarkStart w:id="20" w:name="_Hlk161748611"/>
      <w:r w:rsidR="008C791B" w:rsidRPr="0095273D">
        <w:rPr>
          <w:rFonts w:ascii="Arial" w:eastAsia="Times New Roman" w:hAnsi="Arial" w:cs="Arial"/>
          <w:sz w:val="20"/>
          <w:szCs w:val="20"/>
        </w:rPr>
        <w:t>ako skeny originálov alebo úradne osvedčených  fotokópií týchto dokumentov.</w:t>
      </w:r>
      <w:bookmarkEnd w:id="20"/>
      <w:r w:rsidR="008C791B" w:rsidRPr="0095273D">
        <w:rPr>
          <w:rFonts w:ascii="Arial" w:eastAsia="Times New Roman" w:hAnsi="Arial" w:cs="Arial"/>
          <w:sz w:val="20"/>
          <w:szCs w:val="20"/>
        </w:rPr>
        <w:t xml:space="preserve"> </w:t>
      </w:r>
      <w:r w:rsidR="008C791B" w:rsidRPr="0095273D">
        <w:rPr>
          <w:rFonts w:ascii="Arial" w:eastAsia="Times New Roman" w:hAnsi="Arial" w:cs="Arial"/>
          <w:color w:val="000000" w:themeColor="text1"/>
          <w:sz w:val="20"/>
          <w:szCs w:val="20"/>
        </w:rPr>
        <w:t xml:space="preserve">Pri predkladaní bankovej záruky a poistenia záruky uchádzač postupuje podľa bodov 20.4.2 a 20.4.3 Časť A.1 Zväzok 1 </w:t>
      </w:r>
      <w:r w:rsidR="008C791B" w:rsidRPr="0095273D">
        <w:rPr>
          <w:rFonts w:ascii="Arial" w:eastAsia="Times New Roman" w:hAnsi="Arial" w:cs="Arial"/>
          <w:sz w:val="20"/>
          <w:szCs w:val="20"/>
        </w:rPr>
        <w:t>týchto</w:t>
      </w:r>
      <w:r w:rsidR="008C791B" w:rsidRPr="0095273D">
        <w:rPr>
          <w:rFonts w:ascii="Arial" w:eastAsia="Times New Roman" w:hAnsi="Arial" w:cs="Arial"/>
          <w:color w:val="000000" w:themeColor="text1"/>
          <w:sz w:val="20"/>
          <w:szCs w:val="20"/>
        </w:rPr>
        <w:t xml:space="preserve"> SP.</w:t>
      </w:r>
    </w:p>
    <w:p w14:paraId="545C2E83" w14:textId="77777777" w:rsidR="008C791B" w:rsidRPr="0095273D" w:rsidRDefault="008C791B" w:rsidP="0095273D">
      <w:pPr>
        <w:numPr>
          <w:ilvl w:val="2"/>
          <w:numId w:val="73"/>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Znenie obchodných podmienok, ktoré sú súčasťou Zväzku 2 týchto SP nemožno meniť, ani uvádzať výhrady, ktoré by odporovali týmto súťažným podkladom.</w:t>
      </w:r>
    </w:p>
    <w:p w14:paraId="320CB96B" w14:textId="77777777" w:rsidR="00124302" w:rsidRPr="0095273D" w:rsidRDefault="00124302" w:rsidP="0095273D">
      <w:pPr>
        <w:autoSpaceDE w:val="0"/>
        <w:autoSpaceDN w:val="0"/>
        <w:spacing w:after="0" w:line="240" w:lineRule="auto"/>
        <w:ind w:left="1985" w:hanging="851"/>
        <w:contextualSpacing/>
        <w:jc w:val="both"/>
        <w:rPr>
          <w:rFonts w:ascii="Arial" w:hAnsi="Arial" w:cs="Arial"/>
          <w:sz w:val="20"/>
          <w:szCs w:val="20"/>
        </w:rPr>
      </w:pPr>
    </w:p>
    <w:p w14:paraId="6808B206" w14:textId="77777777" w:rsidR="00794DE5" w:rsidRPr="0095273D" w:rsidRDefault="00794DE5" w:rsidP="0095273D">
      <w:pPr>
        <w:pStyle w:val="Nadpis6"/>
        <w:spacing w:before="0" w:line="240" w:lineRule="auto"/>
        <w:ind w:left="567" w:hanging="567"/>
        <w:contextualSpacing/>
        <w:rPr>
          <w:rFonts w:ascii="Arial" w:hAnsi="Arial" w:cs="Arial"/>
          <w:b/>
          <w:smallCaps/>
          <w:color w:val="auto"/>
          <w:sz w:val="20"/>
          <w:szCs w:val="20"/>
        </w:rPr>
      </w:pPr>
      <w:r w:rsidRPr="0095273D">
        <w:rPr>
          <w:rFonts w:ascii="Arial" w:hAnsi="Arial" w:cs="Arial"/>
          <w:b/>
          <w:smallCaps/>
          <w:color w:val="auto"/>
          <w:sz w:val="20"/>
          <w:szCs w:val="20"/>
        </w:rPr>
        <w:t>20.</w:t>
      </w:r>
      <w:r w:rsidRPr="0095273D">
        <w:rPr>
          <w:rFonts w:ascii="Arial" w:hAnsi="Arial" w:cs="Arial"/>
          <w:b/>
          <w:smallCaps/>
          <w:color w:val="auto"/>
          <w:sz w:val="20"/>
          <w:szCs w:val="20"/>
        </w:rPr>
        <w:tab/>
      </w:r>
      <w:r w:rsidRPr="0095273D">
        <w:rPr>
          <w:rFonts w:ascii="Arial" w:hAnsi="Arial" w:cs="Arial"/>
          <w:b/>
          <w:color w:val="auto"/>
          <w:sz w:val="20"/>
          <w:szCs w:val="20"/>
        </w:rPr>
        <w:t>Zábezpeka</w:t>
      </w:r>
    </w:p>
    <w:p w14:paraId="30A273E9"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20.1</w:t>
      </w:r>
      <w:r w:rsidRPr="0095273D">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w:t>
      </w:r>
      <w:r w:rsidR="004E6314" w:rsidRPr="0095273D">
        <w:rPr>
          <w:rFonts w:ascii="Arial" w:hAnsi="Arial" w:cs="Arial"/>
          <w:sz w:val="20"/>
          <w:szCs w:val="20"/>
        </w:rPr>
        <w:t>.</w:t>
      </w:r>
    </w:p>
    <w:p w14:paraId="6345826A" w14:textId="56F4B3A8"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20.2</w:t>
      </w:r>
      <w:r w:rsidRPr="0095273D">
        <w:rPr>
          <w:rFonts w:ascii="Arial" w:hAnsi="Arial" w:cs="Arial"/>
          <w:sz w:val="20"/>
          <w:szCs w:val="20"/>
        </w:rPr>
        <w:tab/>
        <w:t xml:space="preserve">Zábezpeka je stanovená vo výške </w:t>
      </w:r>
      <w:r w:rsidRPr="0095273D">
        <w:rPr>
          <w:rFonts w:ascii="Arial" w:hAnsi="Arial" w:cs="Arial"/>
          <w:b/>
          <w:bCs/>
          <w:sz w:val="20"/>
          <w:szCs w:val="20"/>
        </w:rPr>
        <w:t>500 000,</w:t>
      </w:r>
      <w:r w:rsidR="008B2512" w:rsidRPr="0095273D">
        <w:rPr>
          <w:rFonts w:ascii="Arial" w:hAnsi="Arial" w:cs="Arial"/>
          <w:b/>
          <w:bCs/>
          <w:sz w:val="20"/>
          <w:szCs w:val="20"/>
        </w:rPr>
        <w:t>00</w:t>
      </w:r>
      <w:r w:rsidRPr="0095273D">
        <w:rPr>
          <w:rFonts w:ascii="Arial" w:hAnsi="Arial" w:cs="Arial"/>
          <w:b/>
          <w:bCs/>
          <w:sz w:val="20"/>
          <w:szCs w:val="20"/>
        </w:rPr>
        <w:t xml:space="preserve"> </w:t>
      </w:r>
      <w:r w:rsidR="00CA609A" w:rsidRPr="0095273D">
        <w:rPr>
          <w:rFonts w:ascii="Arial" w:hAnsi="Arial" w:cs="Arial"/>
          <w:b/>
          <w:bCs/>
          <w:sz w:val="20"/>
          <w:szCs w:val="20"/>
        </w:rPr>
        <w:t>EUR</w:t>
      </w:r>
      <w:r w:rsidR="00CA609A" w:rsidRPr="0095273D">
        <w:rPr>
          <w:rFonts w:ascii="Arial" w:hAnsi="Arial" w:cs="Arial"/>
          <w:sz w:val="20"/>
          <w:szCs w:val="20"/>
        </w:rPr>
        <w:t xml:space="preserve"> </w:t>
      </w:r>
      <w:r w:rsidRPr="0095273D">
        <w:rPr>
          <w:rFonts w:ascii="Arial" w:hAnsi="Arial" w:cs="Arial"/>
          <w:sz w:val="20"/>
          <w:szCs w:val="20"/>
        </w:rPr>
        <w:t>(slovom päťstotisíc eur).</w:t>
      </w:r>
    </w:p>
    <w:p w14:paraId="049D17EA" w14:textId="19AB245B" w:rsidR="00DB67AF" w:rsidRDefault="00DB67AF" w:rsidP="0095273D">
      <w:pPr>
        <w:spacing w:after="0" w:line="240" w:lineRule="auto"/>
        <w:ind w:left="1134" w:hanging="567"/>
        <w:contextualSpacing/>
        <w:jc w:val="both"/>
        <w:rPr>
          <w:rFonts w:ascii="Arial" w:hAnsi="Arial" w:cs="Arial"/>
          <w:sz w:val="20"/>
          <w:szCs w:val="20"/>
        </w:rPr>
      </w:pPr>
    </w:p>
    <w:p w14:paraId="559E8150" w14:textId="3CD3B420" w:rsidR="00DB67AF" w:rsidRDefault="00DB67AF" w:rsidP="0095273D">
      <w:pPr>
        <w:spacing w:after="0" w:line="240" w:lineRule="auto"/>
        <w:ind w:left="1134" w:hanging="567"/>
        <w:contextualSpacing/>
        <w:jc w:val="both"/>
        <w:rPr>
          <w:rFonts w:ascii="Arial" w:hAnsi="Arial" w:cs="Arial"/>
          <w:sz w:val="20"/>
          <w:szCs w:val="20"/>
        </w:rPr>
      </w:pPr>
    </w:p>
    <w:p w14:paraId="20B21634" w14:textId="6B0A95EA" w:rsidR="00DB67AF" w:rsidRDefault="00DB67AF" w:rsidP="0095273D">
      <w:pPr>
        <w:spacing w:after="0" w:line="240" w:lineRule="auto"/>
        <w:ind w:left="1134" w:hanging="567"/>
        <w:contextualSpacing/>
        <w:jc w:val="both"/>
        <w:rPr>
          <w:rFonts w:ascii="Arial" w:hAnsi="Arial" w:cs="Arial"/>
          <w:sz w:val="20"/>
          <w:szCs w:val="20"/>
        </w:rPr>
      </w:pPr>
    </w:p>
    <w:p w14:paraId="102627B9" w14:textId="77777777" w:rsidR="00DB67AF" w:rsidRDefault="00DB67AF" w:rsidP="0095273D">
      <w:pPr>
        <w:spacing w:after="0" w:line="240" w:lineRule="auto"/>
        <w:ind w:left="1134" w:hanging="567"/>
        <w:contextualSpacing/>
        <w:jc w:val="both"/>
        <w:rPr>
          <w:rFonts w:ascii="Arial" w:hAnsi="Arial" w:cs="Arial"/>
          <w:sz w:val="20"/>
          <w:szCs w:val="20"/>
        </w:rPr>
      </w:pPr>
    </w:p>
    <w:p w14:paraId="7CA9155D"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20.3</w:t>
      </w:r>
      <w:r w:rsidRPr="0095273D">
        <w:rPr>
          <w:rFonts w:ascii="Arial" w:hAnsi="Arial" w:cs="Arial"/>
          <w:sz w:val="20"/>
          <w:szCs w:val="20"/>
        </w:rPr>
        <w:tab/>
        <w:t>Spôsoby zloženia zábezpeky:</w:t>
      </w:r>
    </w:p>
    <w:p w14:paraId="7DA59076" w14:textId="4FEF3181"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20.3.1</w:t>
      </w:r>
      <w:r w:rsidR="00077A74" w:rsidRPr="0095273D">
        <w:rPr>
          <w:rFonts w:ascii="Arial" w:hAnsi="Arial" w:cs="Arial"/>
          <w:sz w:val="20"/>
          <w:szCs w:val="20"/>
        </w:rPr>
        <w:tab/>
      </w:r>
      <w:r w:rsidRPr="0095273D">
        <w:rPr>
          <w:rFonts w:ascii="Arial" w:hAnsi="Arial" w:cs="Arial"/>
          <w:sz w:val="20"/>
          <w:szCs w:val="20"/>
        </w:rPr>
        <w:t xml:space="preserve">zložením finančných prostriedkov na bankový účet verejného obstarávateľa </w:t>
      </w:r>
      <w:r w:rsidR="00353176">
        <w:rPr>
          <w:rFonts w:ascii="Arial" w:hAnsi="Arial" w:cs="Arial"/>
          <w:sz w:val="20"/>
          <w:szCs w:val="20"/>
        </w:rPr>
        <w:t>alebo</w:t>
      </w:r>
    </w:p>
    <w:p w14:paraId="53A3EC7D"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20.3.2</w:t>
      </w:r>
      <w:r w:rsidRPr="0095273D">
        <w:rPr>
          <w:rFonts w:ascii="Arial" w:hAnsi="Arial" w:cs="Arial"/>
          <w:sz w:val="20"/>
          <w:szCs w:val="20"/>
        </w:rPr>
        <w:tab/>
        <w:t>poskytnutím bankovej záruky za uchádzača, alebo</w:t>
      </w:r>
    </w:p>
    <w:p w14:paraId="52B4475C"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lastRenderedPageBreak/>
        <w:t>20.3.3  poskytnutím poistenia záruky za uchádzača.</w:t>
      </w:r>
    </w:p>
    <w:p w14:paraId="692266FE" w14:textId="1F315C21" w:rsidR="00794DE5"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Spôsob zloženia zábezpeky si vyberie uchádzač podľa nižšie uvedených podmienok zloženia.</w:t>
      </w:r>
    </w:p>
    <w:p w14:paraId="67D5FE8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20.4</w:t>
      </w:r>
      <w:r w:rsidRPr="0095273D">
        <w:rPr>
          <w:rFonts w:ascii="Arial" w:hAnsi="Arial" w:cs="Arial"/>
          <w:sz w:val="20"/>
          <w:szCs w:val="20"/>
        </w:rPr>
        <w:tab/>
      </w:r>
      <w:r w:rsidRPr="0095273D">
        <w:rPr>
          <w:rFonts w:ascii="Arial" w:hAnsi="Arial" w:cs="Arial"/>
          <w:b/>
          <w:sz w:val="20"/>
          <w:szCs w:val="20"/>
        </w:rPr>
        <w:t>Podmienky zloženia zábezpeky</w:t>
      </w:r>
    </w:p>
    <w:p w14:paraId="17937716"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20.4.1</w:t>
      </w:r>
      <w:r w:rsidRPr="0095273D">
        <w:rPr>
          <w:rFonts w:ascii="Arial" w:hAnsi="Arial" w:cs="Arial"/>
          <w:sz w:val="20"/>
          <w:szCs w:val="20"/>
        </w:rPr>
        <w:tab/>
      </w:r>
      <w:r w:rsidRPr="0095273D">
        <w:rPr>
          <w:rFonts w:ascii="Arial" w:hAnsi="Arial" w:cs="Arial"/>
          <w:sz w:val="20"/>
          <w:szCs w:val="20"/>
          <w:u w:val="single"/>
        </w:rPr>
        <w:t>Zloženie finančných prostriedkov na bankový účet verejného obstarávateľa</w:t>
      </w:r>
    </w:p>
    <w:p w14:paraId="0F4C573E" w14:textId="338F04B8"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20.4.1.1</w:t>
      </w:r>
      <w:r w:rsidRPr="0095273D">
        <w:rPr>
          <w:rFonts w:cs="Arial"/>
          <w:szCs w:val="20"/>
        </w:rPr>
        <w:tab/>
        <w:t xml:space="preserve">Finančné prostriedky vo výške podľa bodu 20.2 </w:t>
      </w:r>
      <w:r w:rsidR="004E6314" w:rsidRPr="0095273D">
        <w:rPr>
          <w:rFonts w:cs="Arial"/>
          <w:szCs w:val="20"/>
        </w:rPr>
        <w:t>Č</w:t>
      </w:r>
      <w:r w:rsidRPr="0095273D">
        <w:rPr>
          <w:rFonts w:cs="Arial"/>
          <w:szCs w:val="20"/>
        </w:rPr>
        <w:t>as</w:t>
      </w:r>
      <w:r w:rsidR="004E6314" w:rsidRPr="0095273D">
        <w:rPr>
          <w:rFonts w:cs="Arial"/>
          <w:szCs w:val="20"/>
        </w:rPr>
        <w:t xml:space="preserve">ť </w:t>
      </w:r>
      <w:r w:rsidRPr="0095273D">
        <w:rPr>
          <w:rFonts w:cs="Arial"/>
          <w:szCs w:val="20"/>
        </w:rPr>
        <w:t>A</w:t>
      </w:r>
      <w:r w:rsidR="004E6314" w:rsidRPr="0095273D">
        <w:rPr>
          <w:rFonts w:cs="Arial"/>
          <w:szCs w:val="20"/>
        </w:rPr>
        <w:t>.</w:t>
      </w:r>
      <w:r w:rsidRPr="0095273D">
        <w:rPr>
          <w:rFonts w:cs="Arial"/>
          <w:szCs w:val="20"/>
        </w:rPr>
        <w:t xml:space="preserve">1 </w:t>
      </w:r>
      <w:r w:rsidR="004E6314" w:rsidRPr="0095273D">
        <w:rPr>
          <w:rFonts w:cs="Arial"/>
          <w:szCs w:val="20"/>
        </w:rPr>
        <w:t>Zväzok 1</w:t>
      </w:r>
      <w:r w:rsidRPr="0095273D">
        <w:rPr>
          <w:rFonts w:cs="Arial"/>
          <w:szCs w:val="20"/>
        </w:rPr>
        <w:t xml:space="preserve">  týchto SP musia byť zložené na účet verejného obstarávateľa určen</w:t>
      </w:r>
      <w:r w:rsidR="00FC451A">
        <w:rPr>
          <w:rFonts w:cs="Arial"/>
          <w:szCs w:val="20"/>
        </w:rPr>
        <w:t>ého</w:t>
      </w:r>
      <w:r w:rsidRPr="0095273D">
        <w:rPr>
          <w:rFonts w:cs="Arial"/>
          <w:szCs w:val="20"/>
        </w:rPr>
        <w:t xml:space="preserve"> pre zábezpeky vedenom v</w:t>
      </w:r>
      <w:r w:rsidR="00045A7F">
        <w:rPr>
          <w:rFonts w:cs="Arial"/>
          <w:szCs w:val="20"/>
        </w:rPr>
        <w:t> </w:t>
      </w:r>
      <w:r w:rsidRPr="0095273D">
        <w:rPr>
          <w:rFonts w:cs="Arial"/>
          <w:szCs w:val="20"/>
        </w:rPr>
        <w:t>banke</w:t>
      </w:r>
      <w:r w:rsidR="00045A7F">
        <w:rPr>
          <w:rFonts w:cs="Arial"/>
          <w:szCs w:val="20"/>
        </w:rPr>
        <w:t xml:space="preserve"> Štátna pokladnica</w:t>
      </w:r>
      <w:r w:rsidRPr="0095273D">
        <w:rPr>
          <w:rFonts w:cs="Arial"/>
          <w:szCs w:val="20"/>
        </w:rPr>
        <w:t>., na číslo účtu:</w:t>
      </w:r>
    </w:p>
    <w:p w14:paraId="7EBBAD9A" w14:textId="2B28B285"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 xml:space="preserve">IBAN: </w:t>
      </w:r>
      <w:r w:rsidRPr="0095273D">
        <w:rPr>
          <w:rFonts w:cs="Arial"/>
          <w:szCs w:val="20"/>
        </w:rPr>
        <w:tab/>
      </w:r>
      <w:r w:rsidRPr="0095273D">
        <w:rPr>
          <w:rFonts w:cs="Arial"/>
          <w:szCs w:val="20"/>
        </w:rPr>
        <w:tab/>
      </w:r>
      <w:r w:rsidRPr="0095273D">
        <w:rPr>
          <w:rFonts w:cs="Arial"/>
          <w:szCs w:val="20"/>
        </w:rPr>
        <w:tab/>
      </w:r>
      <w:r w:rsidRPr="0095273D">
        <w:rPr>
          <w:rFonts w:cs="Arial"/>
          <w:szCs w:val="20"/>
        </w:rPr>
        <w:tab/>
      </w:r>
      <w:r w:rsidRPr="0095273D">
        <w:rPr>
          <w:rFonts w:cs="Arial"/>
          <w:szCs w:val="20"/>
        </w:rPr>
        <w:tab/>
      </w:r>
      <w:r w:rsidRPr="00045A7F">
        <w:rPr>
          <w:rFonts w:cs="Arial"/>
          <w:szCs w:val="20"/>
        </w:rPr>
        <w:t>SK</w:t>
      </w:r>
      <w:r w:rsidR="00045A7F">
        <w:rPr>
          <w:rFonts w:cs="Arial"/>
          <w:szCs w:val="20"/>
        </w:rPr>
        <w:t>13 8180 0000 0070 0069 4614</w:t>
      </w:r>
    </w:p>
    <w:p w14:paraId="00FFE31D" w14:textId="3E926EFF"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 xml:space="preserve">SWIFT (BIC): </w:t>
      </w:r>
      <w:r w:rsidRPr="0095273D">
        <w:rPr>
          <w:rFonts w:cs="Arial"/>
          <w:szCs w:val="20"/>
        </w:rPr>
        <w:tab/>
      </w:r>
      <w:r w:rsidRPr="0095273D">
        <w:rPr>
          <w:rFonts w:cs="Arial"/>
          <w:szCs w:val="20"/>
        </w:rPr>
        <w:tab/>
      </w:r>
      <w:r w:rsidRPr="0095273D">
        <w:rPr>
          <w:rFonts w:cs="Arial"/>
          <w:szCs w:val="20"/>
        </w:rPr>
        <w:tab/>
      </w:r>
      <w:r w:rsidR="00045A7F" w:rsidRPr="00353176">
        <w:rPr>
          <w:rFonts w:cs="Arial"/>
          <w:szCs w:val="20"/>
        </w:rPr>
        <w:t>SPSRSKBA</w:t>
      </w:r>
    </w:p>
    <w:p w14:paraId="73B86DE1" w14:textId="6F9D0995"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variabilný symbol:</w:t>
      </w:r>
      <w:r w:rsidRPr="0095273D">
        <w:rPr>
          <w:rFonts w:cs="Arial"/>
          <w:szCs w:val="20"/>
        </w:rPr>
        <w:tab/>
      </w:r>
      <w:r w:rsidR="004E6314" w:rsidRPr="0095273D">
        <w:rPr>
          <w:rFonts w:cs="Arial"/>
          <w:szCs w:val="20"/>
        </w:rPr>
        <w:t>02</w:t>
      </w:r>
      <w:r w:rsidR="00A21CE8" w:rsidRPr="0095273D">
        <w:rPr>
          <w:rFonts w:cs="Arial"/>
          <w:szCs w:val="20"/>
        </w:rPr>
        <w:t>2</w:t>
      </w:r>
      <w:r w:rsidR="004E6314" w:rsidRPr="0095273D">
        <w:rPr>
          <w:rFonts w:cs="Arial"/>
          <w:szCs w:val="20"/>
        </w:rPr>
        <w:t>4</w:t>
      </w:r>
      <w:r w:rsidR="00526A86" w:rsidRPr="0095273D">
        <w:rPr>
          <w:rFonts w:cs="Arial"/>
          <w:szCs w:val="20"/>
        </w:rPr>
        <w:t>10301</w:t>
      </w:r>
    </w:p>
    <w:p w14:paraId="3FBF26CF"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20.4.1.2</w:t>
      </w:r>
      <w:r w:rsidRPr="0095273D">
        <w:rPr>
          <w:rFonts w:cs="Arial"/>
          <w:szCs w:val="20"/>
        </w:rPr>
        <w:tab/>
        <w:t>Finančné prostriedky musia byť pripísané na účte verejného obstarávateľa najneskôr v lehot</w:t>
      </w:r>
      <w:r w:rsidR="004E6314" w:rsidRPr="0095273D">
        <w:rPr>
          <w:rFonts w:cs="Arial"/>
          <w:szCs w:val="20"/>
        </w:rPr>
        <w:t>e</w:t>
      </w:r>
      <w:r w:rsidRPr="0095273D">
        <w:rPr>
          <w:rFonts w:cs="Arial"/>
          <w:szCs w:val="20"/>
        </w:rPr>
        <w:t xml:space="preserve"> na predkladanie ponúk podľa bodu 14.3 </w:t>
      </w:r>
      <w:r w:rsidR="004E6314" w:rsidRPr="0095273D">
        <w:rPr>
          <w:rFonts w:cs="Arial"/>
          <w:szCs w:val="20"/>
        </w:rPr>
        <w:t>Č</w:t>
      </w:r>
      <w:r w:rsidRPr="0095273D">
        <w:rPr>
          <w:rFonts w:cs="Arial"/>
          <w:szCs w:val="20"/>
        </w:rPr>
        <w:t>as</w:t>
      </w:r>
      <w:r w:rsidR="004E6314" w:rsidRPr="0095273D">
        <w:rPr>
          <w:rFonts w:cs="Arial"/>
          <w:szCs w:val="20"/>
        </w:rPr>
        <w:t>ť</w:t>
      </w:r>
      <w:r w:rsidRPr="0095273D">
        <w:rPr>
          <w:rFonts w:cs="Arial"/>
          <w:szCs w:val="20"/>
        </w:rPr>
        <w:t xml:space="preserve"> A</w:t>
      </w:r>
      <w:r w:rsidR="004E6314" w:rsidRPr="0095273D">
        <w:rPr>
          <w:rFonts w:cs="Arial"/>
          <w:szCs w:val="20"/>
        </w:rPr>
        <w:t>.</w:t>
      </w:r>
      <w:r w:rsidRPr="0095273D">
        <w:rPr>
          <w:rFonts w:cs="Arial"/>
          <w:szCs w:val="20"/>
        </w:rPr>
        <w:t xml:space="preserve">1 </w:t>
      </w:r>
      <w:r w:rsidR="004E6314" w:rsidRPr="0095273D">
        <w:rPr>
          <w:rFonts w:cs="Arial"/>
          <w:szCs w:val="20"/>
        </w:rPr>
        <w:t>Zväzok 1</w:t>
      </w:r>
      <w:r w:rsidRPr="0095273D">
        <w:rPr>
          <w:rFonts w:cs="Arial"/>
          <w:szCs w:val="20"/>
        </w:rPr>
        <w:t xml:space="preserve"> týchto SP. Doba platnosti zábezpeky formou zloženia finančných prostriedkov na účet verejného obstarávateľa trvá až do uplynutia lehoty viazanosti ponúk</w:t>
      </w:r>
      <w:r w:rsidR="004E6314" w:rsidRPr="0095273D">
        <w:rPr>
          <w:rFonts w:cs="Arial"/>
          <w:szCs w:val="20"/>
        </w:rPr>
        <w:t>.</w:t>
      </w:r>
    </w:p>
    <w:p w14:paraId="23409CEE"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20.4.1.3</w:t>
      </w:r>
      <w:r w:rsidRPr="0095273D">
        <w:rPr>
          <w:rFonts w:cs="Arial"/>
          <w:szCs w:val="20"/>
        </w:rPr>
        <w:tab/>
        <w:t>Ak finančné prostriedky nebudú zložené na účte verejného obstarávateľa podľa bodov 20.4.1.1 a 20.4.1.2</w:t>
      </w:r>
      <w:r w:rsidR="004E6314" w:rsidRPr="0095273D">
        <w:rPr>
          <w:rFonts w:cs="Arial"/>
          <w:szCs w:val="20"/>
        </w:rPr>
        <w:t xml:space="preserve"> Časť A.1 Zväzok 1 týchto SP</w:t>
      </w:r>
      <w:r w:rsidRPr="0095273D">
        <w:rPr>
          <w:rFonts w:cs="Arial"/>
          <w:szCs w:val="20"/>
        </w:rPr>
        <w:t>, bude ponuka uchádzača z verejnej súťaže vylúčen</w:t>
      </w:r>
      <w:r w:rsidR="00F04035" w:rsidRPr="0095273D">
        <w:rPr>
          <w:rFonts w:cs="Arial"/>
          <w:szCs w:val="20"/>
        </w:rPr>
        <w:t>á</w:t>
      </w:r>
      <w:r w:rsidRPr="0095273D">
        <w:rPr>
          <w:rFonts w:cs="Arial"/>
          <w:szCs w:val="20"/>
        </w:rPr>
        <w:t>. Verejný obstarávateľ odporúča aby uchádzač doložil k svojej ponuke výpis z bankového účtu o vklade požadovanej čiastky na daný účet verejného obstarávateľa.</w:t>
      </w:r>
    </w:p>
    <w:p w14:paraId="00D1261D" w14:textId="77777777"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20.4.2</w:t>
      </w:r>
      <w:r w:rsidRPr="0095273D">
        <w:rPr>
          <w:rFonts w:ascii="Arial" w:hAnsi="Arial" w:cs="Arial"/>
          <w:sz w:val="20"/>
          <w:szCs w:val="20"/>
        </w:rPr>
        <w:tab/>
      </w:r>
      <w:r w:rsidRPr="0095273D">
        <w:rPr>
          <w:rFonts w:ascii="Arial" w:hAnsi="Arial" w:cs="Arial"/>
          <w:sz w:val="20"/>
          <w:szCs w:val="20"/>
          <w:u w:val="single"/>
        </w:rPr>
        <w:t>Poskytnutie bankovej záruky za uchádzača</w:t>
      </w:r>
    </w:p>
    <w:p w14:paraId="72AFDD3B" w14:textId="77777777" w:rsidR="00794DE5" w:rsidRPr="0095273D" w:rsidRDefault="00794DE5" w:rsidP="0095273D">
      <w:pPr>
        <w:tabs>
          <w:tab w:val="left" w:pos="2694"/>
        </w:tabs>
        <w:spacing w:after="0" w:line="240" w:lineRule="auto"/>
        <w:ind w:left="2694" w:hanging="851"/>
        <w:contextualSpacing/>
        <w:jc w:val="both"/>
        <w:rPr>
          <w:rFonts w:ascii="Arial" w:hAnsi="Arial" w:cs="Arial"/>
          <w:sz w:val="20"/>
          <w:szCs w:val="20"/>
        </w:rPr>
      </w:pPr>
      <w:r w:rsidRPr="0095273D">
        <w:rPr>
          <w:rFonts w:ascii="Arial" w:hAnsi="Arial" w:cs="Arial"/>
          <w:sz w:val="20"/>
          <w:szCs w:val="20"/>
        </w:rPr>
        <w:t xml:space="preserve">20.4.2.1  V prípade, že uchádzač použije možnosť poskytnutia bankovej záruky podľa bodu 20.3.2 </w:t>
      </w:r>
      <w:r w:rsidR="004E6314" w:rsidRPr="0095273D">
        <w:rPr>
          <w:rFonts w:ascii="Arial" w:hAnsi="Arial" w:cs="Arial"/>
          <w:sz w:val="20"/>
          <w:szCs w:val="20"/>
        </w:rPr>
        <w:t>Č</w:t>
      </w:r>
      <w:r w:rsidRPr="0095273D">
        <w:rPr>
          <w:rFonts w:ascii="Arial" w:hAnsi="Arial" w:cs="Arial"/>
          <w:sz w:val="20"/>
          <w:szCs w:val="20"/>
        </w:rPr>
        <w:t>as</w:t>
      </w:r>
      <w:r w:rsidR="004E6314" w:rsidRPr="0095273D">
        <w:rPr>
          <w:rFonts w:ascii="Arial" w:hAnsi="Arial" w:cs="Arial"/>
          <w:sz w:val="20"/>
          <w:szCs w:val="20"/>
        </w:rPr>
        <w:t>ť</w:t>
      </w:r>
      <w:r w:rsidRPr="0095273D">
        <w:rPr>
          <w:rFonts w:ascii="Arial" w:hAnsi="Arial" w:cs="Arial"/>
          <w:sz w:val="20"/>
          <w:szCs w:val="20"/>
        </w:rPr>
        <w:t xml:space="preserve"> A.1 </w:t>
      </w:r>
      <w:r w:rsidR="004E6314" w:rsidRPr="0095273D">
        <w:rPr>
          <w:rFonts w:ascii="Arial" w:hAnsi="Arial" w:cs="Arial"/>
          <w:sz w:val="20"/>
          <w:szCs w:val="20"/>
        </w:rPr>
        <w:t>Zväzok 1</w:t>
      </w:r>
      <w:r w:rsidRPr="0095273D">
        <w:rPr>
          <w:rFonts w:ascii="Arial" w:hAnsi="Arial" w:cs="Arial"/>
          <w:sz w:val="20"/>
          <w:szCs w:val="20"/>
        </w:rPr>
        <w:t xml:space="preserve"> týchto SP je povinný predložiť v ponuke predloženej prostredníctvom systému JOSEPHINE kópiu (</w:t>
      </w:r>
      <w:proofErr w:type="spellStart"/>
      <w:r w:rsidRPr="0095273D">
        <w:rPr>
          <w:rFonts w:ascii="Arial" w:hAnsi="Arial" w:cs="Arial"/>
          <w:sz w:val="20"/>
          <w:szCs w:val="20"/>
        </w:rPr>
        <w:t>s</w:t>
      </w:r>
      <w:r w:rsidR="004E6314" w:rsidRPr="0095273D">
        <w:rPr>
          <w:rFonts w:ascii="Arial" w:hAnsi="Arial" w:cs="Arial"/>
          <w:sz w:val="20"/>
          <w:szCs w:val="20"/>
        </w:rPr>
        <w:t>ke</w:t>
      </w:r>
      <w:r w:rsidRPr="0095273D">
        <w:rPr>
          <w:rFonts w:ascii="Arial" w:hAnsi="Arial" w:cs="Arial"/>
          <w:sz w:val="20"/>
          <w:szCs w:val="20"/>
        </w:rPr>
        <w:t>n</w:t>
      </w:r>
      <w:proofErr w:type="spellEnd"/>
      <w:r w:rsidRPr="0095273D">
        <w:rPr>
          <w:rFonts w:ascii="Arial" w:hAnsi="Arial" w:cs="Arial"/>
          <w:sz w:val="20"/>
          <w:szCs w:val="20"/>
        </w:rPr>
        <w:t xml:space="preserve"> originálu) bankovej záruky.</w:t>
      </w:r>
    </w:p>
    <w:p w14:paraId="5FC71133" w14:textId="77777777" w:rsidR="00794DE5" w:rsidRPr="0095273D"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Národná diaľničná spoločnosť, a.s.</w:t>
      </w:r>
    </w:p>
    <w:p w14:paraId="59F6DA55"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Dúbravská cesta 14</w:t>
      </w:r>
    </w:p>
    <w:p w14:paraId="6E22CA37"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841 04 Bratislava.</w:t>
      </w:r>
    </w:p>
    <w:p w14:paraId="47B489EE" w14:textId="77777777" w:rsidR="004E6314" w:rsidRPr="0095273D" w:rsidRDefault="00794DE5" w:rsidP="0095273D">
      <w:pPr>
        <w:spacing w:after="0" w:line="240" w:lineRule="auto"/>
        <w:ind w:left="3692" w:hanging="851"/>
        <w:contextualSpacing/>
        <w:jc w:val="both"/>
        <w:rPr>
          <w:rFonts w:ascii="Arial" w:hAnsi="Arial" w:cs="Arial"/>
          <w:sz w:val="20"/>
          <w:szCs w:val="20"/>
        </w:rPr>
      </w:pPr>
      <w:r w:rsidRPr="0095273D">
        <w:rPr>
          <w:rFonts w:ascii="Arial" w:hAnsi="Arial" w:cs="Arial"/>
          <w:sz w:val="20"/>
          <w:szCs w:val="20"/>
        </w:rPr>
        <w:tab/>
        <w:t xml:space="preserve">Kontaktné miesto: prízemie </w:t>
      </w:r>
      <w:r w:rsidR="00836818" w:rsidRPr="0095273D">
        <w:rPr>
          <w:rFonts w:ascii="Arial" w:hAnsi="Arial" w:cs="Arial"/>
          <w:sz w:val="20"/>
          <w:szCs w:val="20"/>
        </w:rPr>
        <w:t>–</w:t>
      </w:r>
      <w:r w:rsidRPr="0095273D">
        <w:rPr>
          <w:rFonts w:ascii="Arial" w:hAnsi="Arial" w:cs="Arial"/>
          <w:sz w:val="20"/>
          <w:szCs w:val="20"/>
        </w:rPr>
        <w:t xml:space="preserve"> podateľňa</w:t>
      </w:r>
      <w:r w:rsidR="004E6314" w:rsidRPr="0095273D">
        <w:rPr>
          <w:rFonts w:ascii="Arial" w:hAnsi="Arial" w:cs="Arial"/>
          <w:sz w:val="20"/>
          <w:szCs w:val="20"/>
        </w:rPr>
        <w:t xml:space="preserve"> v čase: pondelok až piatok 8:00 –15:00 hod.</w:t>
      </w:r>
    </w:p>
    <w:p w14:paraId="741C434E" w14:textId="77777777" w:rsidR="00794DE5" w:rsidRPr="0095273D"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20.4.2.1.2 Obálku s originálom bankovej záruky uchádzač označí „Verejná súťaž – neotvárať“ a doplní heslom: „</w:t>
      </w:r>
      <w:r w:rsidRPr="0095273D">
        <w:rPr>
          <w:rFonts w:ascii="Arial" w:hAnsi="Arial" w:cs="Arial"/>
          <w:b/>
          <w:sz w:val="20"/>
          <w:szCs w:val="20"/>
        </w:rPr>
        <w:t xml:space="preserve">Banková záruka – </w:t>
      </w:r>
      <w:r w:rsidR="007C7C4C" w:rsidRPr="0095273D">
        <w:rPr>
          <w:rFonts w:ascii="Arial" w:hAnsi="Arial" w:cs="Arial"/>
          <w:b/>
          <w:sz w:val="20"/>
          <w:szCs w:val="20"/>
        </w:rPr>
        <w:t>D3 Oščadnica-Čadca,</w:t>
      </w:r>
      <w:r w:rsidR="004E6314" w:rsidRPr="0095273D">
        <w:rPr>
          <w:rFonts w:ascii="Arial" w:hAnsi="Arial" w:cs="Arial"/>
          <w:b/>
          <w:sz w:val="20"/>
          <w:szCs w:val="20"/>
        </w:rPr>
        <w:t xml:space="preserve"> </w:t>
      </w:r>
      <w:r w:rsidR="007C7C4C" w:rsidRPr="0095273D">
        <w:rPr>
          <w:rFonts w:ascii="Arial" w:hAnsi="Arial" w:cs="Arial"/>
          <w:b/>
          <w:sz w:val="20"/>
          <w:szCs w:val="20"/>
        </w:rPr>
        <w:t>Bukov II.</w:t>
      </w:r>
      <w:r w:rsidR="004E6314" w:rsidRPr="0095273D">
        <w:rPr>
          <w:rFonts w:ascii="Arial" w:hAnsi="Arial" w:cs="Arial"/>
          <w:b/>
          <w:sz w:val="20"/>
          <w:szCs w:val="20"/>
        </w:rPr>
        <w:t xml:space="preserve"> </w:t>
      </w:r>
      <w:proofErr w:type="spellStart"/>
      <w:r w:rsidR="007C7C4C" w:rsidRPr="0095273D">
        <w:rPr>
          <w:rFonts w:ascii="Arial" w:hAnsi="Arial" w:cs="Arial"/>
          <w:b/>
          <w:sz w:val="20"/>
          <w:szCs w:val="20"/>
        </w:rPr>
        <w:t>polprofil</w:t>
      </w:r>
      <w:proofErr w:type="spellEnd"/>
      <w:r w:rsidR="004E6314" w:rsidRPr="0095273D">
        <w:rPr>
          <w:rFonts w:ascii="Arial" w:hAnsi="Arial" w:cs="Arial"/>
          <w:b/>
          <w:sz w:val="20"/>
          <w:szCs w:val="20"/>
        </w:rPr>
        <w:t>“</w:t>
      </w:r>
      <w:r w:rsidR="004E6314" w:rsidRPr="0095273D">
        <w:rPr>
          <w:rFonts w:ascii="Arial" w:hAnsi="Arial" w:cs="Arial"/>
          <w:sz w:val="20"/>
          <w:szCs w:val="20"/>
        </w:rPr>
        <w:t>.</w:t>
      </w:r>
    </w:p>
    <w:p w14:paraId="7B4EEAFD"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20.4.2.2</w:t>
      </w:r>
      <w:r w:rsidRPr="0095273D">
        <w:rPr>
          <w:rFonts w:cs="Arial"/>
          <w:szCs w:val="20"/>
        </w:rPr>
        <w:tab/>
        <w:t>Ak záručná listina nebude súčasťou ponuky podľa bodu 20.4.2.1</w:t>
      </w:r>
      <w:r w:rsidR="004E6314" w:rsidRPr="0095273D">
        <w:rPr>
          <w:rFonts w:cs="Arial"/>
          <w:szCs w:val="20"/>
        </w:rPr>
        <w:t xml:space="preserve"> Časť A.1 Zväzok 1 týchto SP</w:t>
      </w:r>
      <w:r w:rsidRPr="0095273D">
        <w:rPr>
          <w:rFonts w:cs="Arial"/>
          <w:szCs w:val="20"/>
        </w:rPr>
        <w:t xml:space="preserve">, bude </w:t>
      </w:r>
      <w:r w:rsidR="004E6314" w:rsidRPr="0095273D">
        <w:rPr>
          <w:rFonts w:cs="Arial"/>
          <w:szCs w:val="20"/>
        </w:rPr>
        <w:t xml:space="preserve">ponuka </w:t>
      </w:r>
      <w:r w:rsidRPr="0095273D">
        <w:rPr>
          <w:rFonts w:cs="Arial"/>
          <w:szCs w:val="20"/>
        </w:rPr>
        <w:t>uchádzač</w:t>
      </w:r>
      <w:r w:rsidR="004E6314" w:rsidRPr="0095273D">
        <w:rPr>
          <w:rFonts w:cs="Arial"/>
          <w:szCs w:val="20"/>
        </w:rPr>
        <w:t>a</w:t>
      </w:r>
      <w:r w:rsidRPr="0095273D">
        <w:rPr>
          <w:rFonts w:cs="Arial"/>
          <w:szCs w:val="20"/>
        </w:rPr>
        <w:t xml:space="preserve"> z verejnej súťaže vylúčen</w:t>
      </w:r>
      <w:r w:rsidR="004E6314" w:rsidRPr="0095273D">
        <w:rPr>
          <w:rFonts w:cs="Arial"/>
          <w:szCs w:val="20"/>
        </w:rPr>
        <w:t>á</w:t>
      </w:r>
      <w:r w:rsidRPr="0095273D">
        <w:rPr>
          <w:rFonts w:cs="Arial"/>
          <w:szCs w:val="20"/>
        </w:rPr>
        <w:t xml:space="preserve">. </w:t>
      </w:r>
    </w:p>
    <w:p w14:paraId="1D99DC3B"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 xml:space="preserve">20.4.2.3  </w:t>
      </w:r>
      <w:r w:rsidR="004E6314" w:rsidRPr="0095273D">
        <w:rPr>
          <w:rFonts w:cs="Arial"/>
          <w:szCs w:val="20"/>
        </w:rPr>
        <w:t>V</w:t>
      </w:r>
      <w:r w:rsidRPr="0095273D">
        <w:rPr>
          <w:rFonts w:cs="Arial"/>
          <w:szCs w:val="20"/>
        </w:rPr>
        <w:t xml:space="preserve"> záručnej listine, musí banka písomne vyhlásiť, že uspokojí verejného obstarávateľa (veriteľa) </w:t>
      </w:r>
      <w:r w:rsidR="00C13967" w:rsidRPr="0095273D">
        <w:rPr>
          <w:rFonts w:cs="Arial"/>
          <w:szCs w:val="20"/>
        </w:rPr>
        <w:t xml:space="preserve">pre tento predmet zákazky </w:t>
      </w:r>
      <w:r w:rsidRPr="0095273D">
        <w:rPr>
          <w:rFonts w:cs="Arial"/>
          <w:szCs w:val="20"/>
        </w:rPr>
        <w:t>za uchádzača do výšky finančných prostriedkov, ktoré veriteľ požaduje ako zábezpeku viazanosti ponuky uchádzača</w:t>
      </w:r>
      <w:r w:rsidR="004E6314" w:rsidRPr="0095273D">
        <w:rPr>
          <w:rFonts w:cs="Arial"/>
          <w:szCs w:val="20"/>
        </w:rPr>
        <w:t>.</w:t>
      </w:r>
    </w:p>
    <w:p w14:paraId="32A281B3" w14:textId="47128F6A" w:rsidR="004E6314" w:rsidRPr="0095273D" w:rsidRDefault="004E6314"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2.4.2.</w:t>
      </w:r>
      <w:r w:rsidR="00F944BF" w:rsidRPr="0095273D">
        <w:rPr>
          <w:rFonts w:cs="Arial"/>
          <w:szCs w:val="20"/>
        </w:rPr>
        <w:t>4</w:t>
      </w:r>
      <w:r w:rsidR="00F944BF" w:rsidRPr="0095273D">
        <w:rPr>
          <w:rFonts w:cs="Arial"/>
          <w:szCs w:val="20"/>
        </w:rPr>
        <w:tab/>
      </w:r>
      <w:r w:rsidRPr="0095273D">
        <w:rPr>
          <w:rFonts w:cs="Arial"/>
          <w:szCs w:val="20"/>
        </w:rPr>
        <w:t>Verejný obstarávateľ akceptuje predloženie bankovej záruky v podobe elektronického dokumentu, ktorý bude podpísaný kvalifikovaným elektronickým podpisom banky, resp. osobou/osobami oprávnenou</w:t>
      </w:r>
      <w:r w:rsidR="00425B0A" w:rsidRPr="0095273D">
        <w:rPr>
          <w:rFonts w:cs="Arial"/>
          <w:szCs w:val="20"/>
        </w:rPr>
        <w:t>/</w:t>
      </w:r>
      <w:r w:rsidRPr="0095273D">
        <w:rPr>
          <w:rFonts w:cs="Arial"/>
          <w:szCs w:val="20"/>
        </w:rPr>
        <w:t>-ými za banku takýto dokument podpisovať.</w:t>
      </w:r>
    </w:p>
    <w:p w14:paraId="1F5687B2" w14:textId="77777777"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20.4.3</w:t>
      </w:r>
      <w:r w:rsidRPr="0095273D">
        <w:rPr>
          <w:rFonts w:ascii="Arial" w:hAnsi="Arial" w:cs="Arial"/>
          <w:sz w:val="20"/>
          <w:szCs w:val="20"/>
        </w:rPr>
        <w:tab/>
      </w:r>
      <w:r w:rsidRPr="0095273D">
        <w:rPr>
          <w:rFonts w:ascii="Arial" w:hAnsi="Arial" w:cs="Arial"/>
          <w:sz w:val="20"/>
          <w:szCs w:val="20"/>
          <w:u w:val="single"/>
        </w:rPr>
        <w:t>Poskytnutie poistenia záruky za uchádzača</w:t>
      </w:r>
    </w:p>
    <w:p w14:paraId="55A07F12" w14:textId="23033956" w:rsidR="00794DE5" w:rsidRDefault="00794DE5" w:rsidP="0095273D">
      <w:pPr>
        <w:tabs>
          <w:tab w:val="left" w:pos="1843"/>
        </w:tabs>
        <w:spacing w:after="0" w:line="240" w:lineRule="auto"/>
        <w:ind w:left="2694" w:hanging="851"/>
        <w:contextualSpacing/>
        <w:jc w:val="both"/>
        <w:rPr>
          <w:rFonts w:ascii="Arial" w:hAnsi="Arial" w:cs="Arial"/>
          <w:sz w:val="20"/>
          <w:szCs w:val="20"/>
        </w:rPr>
      </w:pPr>
      <w:r w:rsidRPr="0095273D">
        <w:rPr>
          <w:rFonts w:ascii="Arial" w:hAnsi="Arial" w:cs="Arial"/>
          <w:sz w:val="20"/>
          <w:szCs w:val="20"/>
        </w:rPr>
        <w:t xml:space="preserve">20.4.3.1 V prípade, že uchádzač použije možnosť poskytnutia poistenia záruky podľa bodu 20.3.3 </w:t>
      </w:r>
      <w:r w:rsidR="00F944BF" w:rsidRPr="0095273D">
        <w:rPr>
          <w:rFonts w:ascii="Arial" w:hAnsi="Arial" w:cs="Arial"/>
          <w:sz w:val="20"/>
          <w:szCs w:val="20"/>
        </w:rPr>
        <w:t>Č</w:t>
      </w:r>
      <w:r w:rsidRPr="0095273D">
        <w:rPr>
          <w:rFonts w:ascii="Arial" w:hAnsi="Arial" w:cs="Arial"/>
          <w:sz w:val="20"/>
          <w:szCs w:val="20"/>
        </w:rPr>
        <w:t>as</w:t>
      </w:r>
      <w:r w:rsidR="00F944BF" w:rsidRPr="0095273D">
        <w:rPr>
          <w:rFonts w:ascii="Arial" w:hAnsi="Arial" w:cs="Arial"/>
          <w:sz w:val="20"/>
          <w:szCs w:val="20"/>
        </w:rPr>
        <w:t>ť</w:t>
      </w:r>
      <w:r w:rsidRPr="0095273D">
        <w:rPr>
          <w:rFonts w:ascii="Arial" w:hAnsi="Arial" w:cs="Arial"/>
          <w:sz w:val="20"/>
          <w:szCs w:val="20"/>
        </w:rPr>
        <w:t xml:space="preserve"> A.1 </w:t>
      </w:r>
      <w:r w:rsidR="00F944BF" w:rsidRPr="0095273D">
        <w:rPr>
          <w:rFonts w:ascii="Arial" w:hAnsi="Arial" w:cs="Arial"/>
          <w:sz w:val="20"/>
          <w:szCs w:val="20"/>
        </w:rPr>
        <w:t xml:space="preserve">Zväzok 1 </w:t>
      </w:r>
      <w:r w:rsidRPr="0095273D">
        <w:rPr>
          <w:rFonts w:ascii="Arial" w:hAnsi="Arial" w:cs="Arial"/>
          <w:sz w:val="20"/>
          <w:szCs w:val="20"/>
        </w:rPr>
        <w:t>týchto SP je povinný predložiť v ponuke predloženej prostredníctvom systému JOSEPHINE kópiu (</w:t>
      </w:r>
      <w:proofErr w:type="spellStart"/>
      <w:r w:rsidRPr="0095273D">
        <w:rPr>
          <w:rFonts w:ascii="Arial" w:hAnsi="Arial" w:cs="Arial"/>
          <w:sz w:val="20"/>
          <w:szCs w:val="20"/>
        </w:rPr>
        <w:t>s</w:t>
      </w:r>
      <w:r w:rsidR="00F944BF" w:rsidRPr="0095273D">
        <w:rPr>
          <w:rFonts w:ascii="Arial" w:hAnsi="Arial" w:cs="Arial"/>
          <w:sz w:val="20"/>
          <w:szCs w:val="20"/>
        </w:rPr>
        <w:t>ke</w:t>
      </w:r>
      <w:r w:rsidRPr="0095273D">
        <w:rPr>
          <w:rFonts w:ascii="Arial" w:hAnsi="Arial" w:cs="Arial"/>
          <w:sz w:val="20"/>
          <w:szCs w:val="20"/>
        </w:rPr>
        <w:t>n</w:t>
      </w:r>
      <w:proofErr w:type="spellEnd"/>
      <w:r w:rsidRPr="0095273D">
        <w:rPr>
          <w:rFonts w:ascii="Arial" w:hAnsi="Arial" w:cs="Arial"/>
          <w:sz w:val="20"/>
          <w:szCs w:val="20"/>
        </w:rPr>
        <w:t xml:space="preserve"> originálu) poistenia záruky.</w:t>
      </w:r>
    </w:p>
    <w:p w14:paraId="0937B35A" w14:textId="7B43EACF" w:rsidR="00F944BF"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20.4.3.1.1 Originál poistenia záruky musí uchádzač doručiť verejnému obstarávateľovi v uzatvorenej obálke v lehote na predkladanie ponúk osobne alebo poštou na adresu verejného obstarávateľa</w:t>
      </w:r>
      <w:r w:rsidR="00F944BF" w:rsidRPr="0095273D">
        <w:rPr>
          <w:rFonts w:ascii="Arial" w:eastAsia="Calibri" w:hAnsi="Arial" w:cs="Arial"/>
          <w:noProof/>
          <w:sz w:val="20"/>
          <w:szCs w:val="20"/>
        </w:rPr>
        <w:t xml:space="preserve"> </w:t>
      </w:r>
      <w:r w:rsidR="00F944BF" w:rsidRPr="0095273D">
        <w:rPr>
          <w:rFonts w:ascii="Arial" w:hAnsi="Arial" w:cs="Arial"/>
          <w:sz w:val="20"/>
          <w:szCs w:val="20"/>
        </w:rPr>
        <w:t>podľa bodu 20.4.2.1.1 Časť A.1 Zväzok 1 týchto SP.</w:t>
      </w:r>
    </w:p>
    <w:p w14:paraId="7793FBA2" w14:textId="0329808C" w:rsidR="00DB67AF" w:rsidRDefault="00DB67AF" w:rsidP="0095273D">
      <w:pPr>
        <w:spacing w:after="0" w:line="240" w:lineRule="auto"/>
        <w:ind w:left="3692" w:hanging="998"/>
        <w:contextualSpacing/>
        <w:jc w:val="both"/>
        <w:rPr>
          <w:rFonts w:ascii="Arial" w:hAnsi="Arial" w:cs="Arial"/>
          <w:sz w:val="20"/>
          <w:szCs w:val="20"/>
        </w:rPr>
      </w:pPr>
    </w:p>
    <w:p w14:paraId="6A3536BA" w14:textId="16815C6F" w:rsidR="00DB67AF" w:rsidRDefault="00DB67AF" w:rsidP="0095273D">
      <w:pPr>
        <w:spacing w:after="0" w:line="240" w:lineRule="auto"/>
        <w:ind w:left="3692" w:hanging="998"/>
        <w:contextualSpacing/>
        <w:jc w:val="both"/>
        <w:rPr>
          <w:rFonts w:ascii="Arial" w:hAnsi="Arial" w:cs="Arial"/>
          <w:sz w:val="20"/>
          <w:szCs w:val="20"/>
        </w:rPr>
      </w:pPr>
    </w:p>
    <w:p w14:paraId="7BC3D727" w14:textId="77777777" w:rsidR="00DB67AF" w:rsidRDefault="00DB67AF" w:rsidP="0095273D">
      <w:pPr>
        <w:spacing w:after="0" w:line="240" w:lineRule="auto"/>
        <w:ind w:left="3692" w:hanging="998"/>
        <w:contextualSpacing/>
        <w:jc w:val="both"/>
        <w:rPr>
          <w:rFonts w:ascii="Arial" w:hAnsi="Arial" w:cs="Arial"/>
          <w:sz w:val="20"/>
          <w:szCs w:val="20"/>
        </w:rPr>
      </w:pPr>
    </w:p>
    <w:p w14:paraId="38E8470E" w14:textId="0BF31ED5" w:rsidR="00676B70" w:rsidRDefault="00794DE5" w:rsidP="0095273D">
      <w:pPr>
        <w:spacing w:after="0" w:line="240" w:lineRule="auto"/>
        <w:ind w:left="3686" w:hanging="992"/>
        <w:contextualSpacing/>
        <w:jc w:val="both"/>
        <w:rPr>
          <w:rFonts w:ascii="Arial" w:hAnsi="Arial" w:cs="Arial"/>
          <w:sz w:val="20"/>
          <w:szCs w:val="20"/>
        </w:rPr>
      </w:pPr>
      <w:r w:rsidRPr="0095273D">
        <w:rPr>
          <w:rFonts w:ascii="Arial" w:hAnsi="Arial" w:cs="Arial"/>
          <w:sz w:val="20"/>
          <w:szCs w:val="20"/>
        </w:rPr>
        <w:t>20.4.3.1.2 Obálku s originálom poistenia záruky uchádzač označí „Verejná súťaž – neotvárať“ a doplní heslom: „</w:t>
      </w:r>
      <w:r w:rsidR="00CA692E" w:rsidRPr="0095273D">
        <w:rPr>
          <w:rFonts w:ascii="Arial" w:hAnsi="Arial" w:cs="Arial"/>
          <w:b/>
          <w:sz w:val="20"/>
          <w:szCs w:val="20"/>
        </w:rPr>
        <w:t>Poistenie</w:t>
      </w:r>
      <w:r w:rsidRPr="0095273D">
        <w:rPr>
          <w:rFonts w:ascii="Arial" w:hAnsi="Arial" w:cs="Arial"/>
          <w:b/>
          <w:sz w:val="20"/>
          <w:szCs w:val="20"/>
        </w:rPr>
        <w:t xml:space="preserve"> záruk</w:t>
      </w:r>
      <w:r w:rsidR="00CA692E" w:rsidRPr="0095273D">
        <w:rPr>
          <w:rFonts w:ascii="Arial" w:hAnsi="Arial" w:cs="Arial"/>
          <w:b/>
          <w:sz w:val="20"/>
          <w:szCs w:val="20"/>
        </w:rPr>
        <w:t>y</w:t>
      </w:r>
      <w:r w:rsidRPr="0095273D">
        <w:rPr>
          <w:rFonts w:ascii="Arial" w:hAnsi="Arial" w:cs="Arial"/>
          <w:b/>
          <w:sz w:val="20"/>
          <w:szCs w:val="20"/>
        </w:rPr>
        <w:t xml:space="preserve"> – </w:t>
      </w:r>
      <w:r w:rsidR="00544559" w:rsidRPr="0095273D">
        <w:rPr>
          <w:rFonts w:ascii="Arial" w:hAnsi="Arial" w:cs="Arial"/>
          <w:b/>
          <w:sz w:val="20"/>
          <w:szCs w:val="20"/>
        </w:rPr>
        <w:t>D3 Oščadnica-Čadca,</w:t>
      </w:r>
      <w:r w:rsidR="00F944BF" w:rsidRPr="0095273D">
        <w:rPr>
          <w:rFonts w:ascii="Arial" w:hAnsi="Arial" w:cs="Arial"/>
          <w:b/>
          <w:sz w:val="20"/>
          <w:szCs w:val="20"/>
        </w:rPr>
        <w:t xml:space="preserve"> </w:t>
      </w:r>
      <w:r w:rsidR="00544559" w:rsidRPr="0095273D">
        <w:rPr>
          <w:rFonts w:ascii="Arial" w:hAnsi="Arial" w:cs="Arial"/>
          <w:b/>
          <w:sz w:val="20"/>
          <w:szCs w:val="20"/>
        </w:rPr>
        <w:t>Bukov II.</w:t>
      </w:r>
      <w:r w:rsidR="00F944BF" w:rsidRPr="0095273D">
        <w:rPr>
          <w:rFonts w:ascii="Arial" w:hAnsi="Arial" w:cs="Arial"/>
          <w:b/>
          <w:sz w:val="20"/>
          <w:szCs w:val="20"/>
        </w:rPr>
        <w:t xml:space="preserve"> </w:t>
      </w:r>
      <w:proofErr w:type="spellStart"/>
      <w:r w:rsidR="00544559" w:rsidRPr="0095273D">
        <w:rPr>
          <w:rFonts w:ascii="Arial" w:hAnsi="Arial" w:cs="Arial"/>
          <w:b/>
          <w:sz w:val="20"/>
          <w:szCs w:val="20"/>
        </w:rPr>
        <w:t>polprofil</w:t>
      </w:r>
      <w:proofErr w:type="spellEnd"/>
      <w:r w:rsidRPr="0095273D">
        <w:rPr>
          <w:rFonts w:ascii="Arial" w:hAnsi="Arial" w:cs="Arial"/>
          <w:sz w:val="20"/>
          <w:szCs w:val="20"/>
        </w:rPr>
        <w:t>“</w:t>
      </w:r>
      <w:r w:rsidR="00F944BF" w:rsidRPr="0095273D">
        <w:rPr>
          <w:rFonts w:ascii="Arial" w:hAnsi="Arial" w:cs="Arial"/>
          <w:sz w:val="20"/>
          <w:szCs w:val="20"/>
        </w:rPr>
        <w:t>.</w:t>
      </w:r>
    </w:p>
    <w:p w14:paraId="41FAC93D" w14:textId="1B51FDAA"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lastRenderedPageBreak/>
        <w:t>20.4.3.2</w:t>
      </w:r>
      <w:r w:rsidRPr="0095273D">
        <w:rPr>
          <w:rFonts w:cs="Arial"/>
          <w:szCs w:val="20"/>
        </w:rPr>
        <w:tab/>
        <w:t>Ak poistná listina nebude súčasťou ponuky podľa bodu 20.4.3.1</w:t>
      </w:r>
      <w:r w:rsidR="00F944BF" w:rsidRPr="0095273D">
        <w:rPr>
          <w:rFonts w:cs="Arial"/>
          <w:szCs w:val="20"/>
        </w:rPr>
        <w:t xml:space="preserve"> Časť A.1 Zväzok 1 týchto SP</w:t>
      </w:r>
      <w:r w:rsidRPr="0095273D">
        <w:rPr>
          <w:rFonts w:cs="Arial"/>
          <w:szCs w:val="20"/>
        </w:rPr>
        <w:t xml:space="preserve">, bude </w:t>
      </w:r>
      <w:r w:rsidR="00F944BF" w:rsidRPr="0095273D">
        <w:rPr>
          <w:rFonts w:cs="Arial"/>
          <w:szCs w:val="20"/>
        </w:rPr>
        <w:t xml:space="preserve">ponuka </w:t>
      </w:r>
      <w:r w:rsidRPr="0095273D">
        <w:rPr>
          <w:rFonts w:cs="Arial"/>
          <w:szCs w:val="20"/>
        </w:rPr>
        <w:t>uchádzač</w:t>
      </w:r>
      <w:r w:rsidR="00F944BF" w:rsidRPr="0095273D">
        <w:rPr>
          <w:rFonts w:cs="Arial"/>
          <w:szCs w:val="20"/>
        </w:rPr>
        <w:t>a</w:t>
      </w:r>
      <w:r w:rsidRPr="0095273D">
        <w:rPr>
          <w:rFonts w:cs="Arial"/>
          <w:szCs w:val="20"/>
        </w:rPr>
        <w:t xml:space="preserve"> z verejnej súťaže vylúčen</w:t>
      </w:r>
      <w:r w:rsidR="00F944BF" w:rsidRPr="0095273D">
        <w:rPr>
          <w:rFonts w:cs="Arial"/>
          <w:szCs w:val="20"/>
        </w:rPr>
        <w:t>á</w:t>
      </w:r>
      <w:r w:rsidRPr="0095273D">
        <w:rPr>
          <w:rFonts w:cs="Arial"/>
          <w:szCs w:val="20"/>
        </w:rPr>
        <w:t xml:space="preserve">. </w:t>
      </w:r>
    </w:p>
    <w:p w14:paraId="4D070B3E" w14:textId="5EE76DD3"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w:t>
      </w:r>
      <w:r w:rsidR="00C13967" w:rsidRPr="0095273D">
        <w:rPr>
          <w:rFonts w:cs="Arial"/>
          <w:szCs w:val="20"/>
        </w:rPr>
        <w:t>3.</w:t>
      </w:r>
      <w:r w:rsidRPr="0095273D">
        <w:rPr>
          <w:rFonts w:cs="Arial"/>
          <w:szCs w:val="20"/>
        </w:rPr>
        <w:t>3</w:t>
      </w:r>
      <w:r w:rsidR="00F944BF" w:rsidRPr="0095273D">
        <w:rPr>
          <w:rFonts w:cs="Arial"/>
          <w:szCs w:val="20"/>
        </w:rPr>
        <w:tab/>
      </w:r>
      <w:r w:rsidRPr="0095273D">
        <w:rPr>
          <w:rFonts w:cs="Arial"/>
          <w:szCs w:val="20"/>
        </w:rPr>
        <w:t xml:space="preserve">V poistnej listine musí poisťovateľ písomne vyhlásiť, že uspokojí verejného obstarávateľa (veriteľa) </w:t>
      </w:r>
      <w:r w:rsidR="00C13967" w:rsidRPr="0095273D">
        <w:rPr>
          <w:rFonts w:cs="Arial"/>
          <w:szCs w:val="20"/>
        </w:rPr>
        <w:t xml:space="preserve">pre tento predmet zákazky </w:t>
      </w:r>
      <w:r w:rsidRPr="0095273D">
        <w:rPr>
          <w:rFonts w:cs="Arial"/>
          <w:szCs w:val="20"/>
        </w:rPr>
        <w:t>za uchádzača do výšky finančných prostriedkov, ktoré veriteľ požaduje ako zábezpeku viazanosti ponuky uchádzača.</w:t>
      </w:r>
    </w:p>
    <w:p w14:paraId="22471A73" w14:textId="4DDAC732" w:rsidR="00F944BF" w:rsidRDefault="00F944BF"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55DCE43C"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20.5</w:t>
      </w:r>
      <w:r w:rsidRPr="0095273D">
        <w:rPr>
          <w:rFonts w:ascii="Arial" w:hAnsi="Arial" w:cs="Arial"/>
          <w:sz w:val="20"/>
          <w:szCs w:val="20"/>
        </w:rPr>
        <w:tab/>
      </w:r>
      <w:r w:rsidRPr="0095273D">
        <w:rPr>
          <w:rFonts w:ascii="Arial" w:hAnsi="Arial" w:cs="Arial"/>
          <w:b/>
          <w:sz w:val="20"/>
          <w:szCs w:val="20"/>
        </w:rPr>
        <w:t>Podmienky uvoľnenia</w:t>
      </w:r>
      <w:r w:rsidR="00077A74" w:rsidRPr="0095273D">
        <w:rPr>
          <w:rFonts w:ascii="Arial" w:hAnsi="Arial" w:cs="Arial"/>
          <w:b/>
          <w:sz w:val="20"/>
          <w:szCs w:val="20"/>
        </w:rPr>
        <w:t xml:space="preserve"> alebo vrátenia</w:t>
      </w:r>
      <w:r w:rsidRPr="0095273D">
        <w:rPr>
          <w:rFonts w:ascii="Arial" w:hAnsi="Arial" w:cs="Arial"/>
          <w:b/>
          <w:sz w:val="20"/>
          <w:szCs w:val="20"/>
        </w:rPr>
        <w:t xml:space="preserve"> </w:t>
      </w:r>
      <w:r w:rsidR="00F944BF" w:rsidRPr="0095273D">
        <w:rPr>
          <w:rFonts w:ascii="Arial" w:hAnsi="Arial" w:cs="Arial"/>
          <w:b/>
          <w:sz w:val="20"/>
          <w:szCs w:val="20"/>
        </w:rPr>
        <w:t>zábezpeky:</w:t>
      </w:r>
      <w:r w:rsidRPr="0095273D">
        <w:rPr>
          <w:rFonts w:ascii="Arial" w:hAnsi="Arial" w:cs="Arial"/>
          <w:sz w:val="20"/>
          <w:szCs w:val="20"/>
        </w:rPr>
        <w:t xml:space="preserve"> </w:t>
      </w:r>
    </w:p>
    <w:p w14:paraId="162CBA06" w14:textId="77777777" w:rsidR="00794DE5" w:rsidRPr="0095273D" w:rsidRDefault="00794DE5" w:rsidP="0095273D">
      <w:pPr>
        <w:spacing w:after="0" w:line="240" w:lineRule="auto"/>
        <w:ind w:left="1843" w:hanging="709"/>
        <w:contextualSpacing/>
        <w:jc w:val="both"/>
        <w:rPr>
          <w:rFonts w:ascii="Arial" w:hAnsi="Arial" w:cs="Arial"/>
          <w:b/>
          <w:sz w:val="20"/>
          <w:szCs w:val="20"/>
        </w:rPr>
      </w:pPr>
      <w:r w:rsidRPr="0095273D">
        <w:rPr>
          <w:rFonts w:ascii="Arial" w:hAnsi="Arial" w:cs="Arial"/>
          <w:sz w:val="20"/>
          <w:szCs w:val="20"/>
        </w:rPr>
        <w:t>20.5.1</w:t>
      </w:r>
      <w:r w:rsidRPr="0095273D">
        <w:rPr>
          <w:rFonts w:ascii="Arial" w:hAnsi="Arial" w:cs="Arial"/>
          <w:sz w:val="20"/>
          <w:szCs w:val="20"/>
        </w:rPr>
        <w:tab/>
        <w:t xml:space="preserve">Verejný obstarávateľ uvoľní alebo vráti uchádzačovi </w:t>
      </w:r>
      <w:r w:rsidR="00F944BF" w:rsidRPr="0095273D">
        <w:rPr>
          <w:rFonts w:ascii="Arial" w:hAnsi="Arial" w:cs="Arial"/>
          <w:sz w:val="20"/>
          <w:szCs w:val="20"/>
        </w:rPr>
        <w:t>zábezpeku</w:t>
      </w:r>
      <w:r w:rsidRPr="0095273D">
        <w:rPr>
          <w:rFonts w:ascii="Arial" w:hAnsi="Arial" w:cs="Arial"/>
          <w:sz w:val="20"/>
          <w:szCs w:val="20"/>
        </w:rPr>
        <w:t xml:space="preserve"> do siedmich dní odo dňa </w:t>
      </w:r>
    </w:p>
    <w:p w14:paraId="4CE9450E"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b/>
          <w:sz w:val="20"/>
          <w:szCs w:val="20"/>
        </w:rPr>
        <w:tab/>
      </w:r>
      <w:r w:rsidRPr="0095273D">
        <w:rPr>
          <w:rFonts w:ascii="Arial" w:hAnsi="Arial" w:cs="Arial"/>
          <w:sz w:val="20"/>
          <w:szCs w:val="20"/>
        </w:rPr>
        <w:t>20.5.1.1  uplynutia lehoty viazanosti ponúk,</w:t>
      </w:r>
      <w:r w:rsidRPr="0095273D">
        <w:rPr>
          <w:rFonts w:ascii="Arial" w:hAnsi="Arial" w:cs="Arial"/>
          <w:sz w:val="20"/>
          <w:szCs w:val="20"/>
        </w:rPr>
        <w:tab/>
      </w:r>
    </w:p>
    <w:p w14:paraId="2C0B11DD"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20.5.1.2</w:t>
      </w:r>
      <w:r w:rsidRPr="0095273D">
        <w:rPr>
          <w:rFonts w:cs="Arial"/>
          <w:szCs w:val="20"/>
        </w:rPr>
        <w:tab/>
      </w:r>
      <w:r w:rsidRPr="0095273D">
        <w:rPr>
          <w:rFonts w:cs="Arial"/>
          <w:noProof/>
          <w:szCs w:val="20"/>
        </w:rPr>
        <w:t>márneho uplynutia lehoty na doručenie námietky, ak ho verejný obstarávateľ vylúčil z verejného obstarávania, alebo ak verejný obstarávateľ zruší použitý postup zadávania zákazky, alebo</w:t>
      </w:r>
    </w:p>
    <w:p w14:paraId="3FB914B7" w14:textId="7B318B64"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20.5.1.3</w:t>
      </w:r>
      <w:r w:rsidRPr="0095273D">
        <w:rPr>
          <w:rFonts w:cs="Arial"/>
          <w:szCs w:val="20"/>
        </w:rPr>
        <w:tab/>
        <w:t xml:space="preserve">uzavretia </w:t>
      </w:r>
      <w:r w:rsidR="00353176">
        <w:rPr>
          <w:rFonts w:cs="Arial"/>
          <w:szCs w:val="20"/>
        </w:rPr>
        <w:t>Z</w:t>
      </w:r>
      <w:r w:rsidRPr="0095273D">
        <w:rPr>
          <w:rFonts w:cs="Arial"/>
          <w:szCs w:val="20"/>
        </w:rPr>
        <w:t xml:space="preserve">mluvy. </w:t>
      </w:r>
    </w:p>
    <w:p w14:paraId="3A5C8A9F" w14:textId="77777777" w:rsidR="00794DE5" w:rsidRPr="0095273D" w:rsidRDefault="00794DE5" w:rsidP="0095273D">
      <w:pPr>
        <w:spacing w:after="0" w:line="240" w:lineRule="auto"/>
        <w:ind w:left="1134" w:hanging="567"/>
        <w:contextualSpacing/>
        <w:jc w:val="both"/>
        <w:rPr>
          <w:rFonts w:ascii="Arial" w:hAnsi="Arial" w:cs="Arial"/>
          <w:bCs/>
          <w:sz w:val="20"/>
          <w:szCs w:val="20"/>
          <w:lang w:eastAsia="cs-CZ"/>
        </w:rPr>
      </w:pPr>
      <w:r w:rsidRPr="0095273D">
        <w:rPr>
          <w:rFonts w:ascii="Arial" w:hAnsi="Arial" w:cs="Arial"/>
          <w:sz w:val="20"/>
          <w:szCs w:val="20"/>
        </w:rPr>
        <w:t>20.6</w:t>
      </w:r>
      <w:r w:rsidRPr="0095273D">
        <w:rPr>
          <w:rFonts w:ascii="Arial" w:hAnsi="Arial" w:cs="Arial"/>
          <w:sz w:val="20"/>
          <w:szCs w:val="20"/>
        </w:rPr>
        <w:tab/>
        <w:t xml:space="preserve">Zábezpeka prepadne v prospech verejného obstarávateľa, ak </w:t>
      </w:r>
      <w:r w:rsidRPr="0095273D">
        <w:rPr>
          <w:rFonts w:ascii="Arial" w:hAnsi="Arial" w:cs="Arial"/>
          <w:b/>
          <w:bCs/>
          <w:sz w:val="20"/>
          <w:szCs w:val="20"/>
        </w:rPr>
        <w:t xml:space="preserve">uchádzač </w:t>
      </w:r>
      <w:r w:rsidR="00F944BF" w:rsidRPr="0095273D">
        <w:rPr>
          <w:rFonts w:ascii="Arial" w:hAnsi="Arial" w:cs="Arial"/>
          <w:b/>
          <w:bCs/>
          <w:sz w:val="20"/>
          <w:szCs w:val="20"/>
        </w:rPr>
        <w:t xml:space="preserve">v lehote viazanosti ponúk </w:t>
      </w:r>
      <w:r w:rsidRPr="0095273D">
        <w:rPr>
          <w:rFonts w:ascii="Arial" w:hAnsi="Arial" w:cs="Arial"/>
          <w:b/>
          <w:bCs/>
          <w:sz w:val="20"/>
          <w:szCs w:val="20"/>
        </w:rPr>
        <w:t>odstúpi od svojej ponuky</w:t>
      </w:r>
      <w:r w:rsidRPr="0095273D">
        <w:rPr>
          <w:rFonts w:ascii="Arial" w:hAnsi="Arial" w:cs="Arial"/>
          <w:sz w:val="20"/>
          <w:szCs w:val="20"/>
        </w:rPr>
        <w:t>, alebo ak neposkytne súčinnosť alebo odmietne uzavrieť zmluvu podľa § 56 ods. 8 až 1</w:t>
      </w:r>
      <w:r w:rsidR="00F944BF" w:rsidRPr="0095273D">
        <w:rPr>
          <w:rFonts w:ascii="Arial" w:hAnsi="Arial" w:cs="Arial"/>
          <w:sz w:val="20"/>
          <w:szCs w:val="20"/>
        </w:rPr>
        <w:t>2</w:t>
      </w:r>
      <w:r w:rsidRPr="0095273D">
        <w:rPr>
          <w:rFonts w:ascii="Arial" w:hAnsi="Arial" w:cs="Arial"/>
          <w:sz w:val="20"/>
          <w:szCs w:val="20"/>
        </w:rPr>
        <w:t xml:space="preserve"> </w:t>
      </w:r>
      <w:r w:rsidR="00A26BED" w:rsidRPr="0095273D">
        <w:rPr>
          <w:rFonts w:ascii="Arial" w:hAnsi="Arial" w:cs="Arial"/>
          <w:sz w:val="20"/>
          <w:szCs w:val="20"/>
        </w:rPr>
        <w:t>z</w:t>
      </w:r>
      <w:r w:rsidRPr="0095273D">
        <w:rPr>
          <w:rFonts w:ascii="Arial" w:hAnsi="Arial" w:cs="Arial"/>
          <w:sz w:val="20"/>
          <w:szCs w:val="20"/>
        </w:rPr>
        <w:t>ákona.</w:t>
      </w:r>
    </w:p>
    <w:p w14:paraId="0B3EBCF2"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7</w:t>
      </w:r>
      <w:r w:rsidRPr="0095273D">
        <w:rPr>
          <w:rFonts w:ascii="Arial" w:hAnsi="Arial" w:cs="Arial"/>
          <w:sz w:val="20"/>
          <w:szCs w:val="20"/>
        </w:rPr>
        <w:tab/>
        <w:t xml:space="preserve">Odstúpenie od svojej ponuky uchádzač bezodkladne oznámi </w:t>
      </w:r>
      <w:r w:rsidR="00A26BED" w:rsidRPr="0095273D">
        <w:rPr>
          <w:rFonts w:ascii="Arial" w:hAnsi="Arial" w:cs="Arial"/>
          <w:sz w:val="20"/>
          <w:szCs w:val="20"/>
        </w:rPr>
        <w:t xml:space="preserve">prostredníctvom určeného spôsobu komunikácie </w:t>
      </w:r>
      <w:r w:rsidRPr="0095273D">
        <w:rPr>
          <w:rFonts w:ascii="Arial" w:hAnsi="Arial" w:cs="Arial"/>
          <w:sz w:val="20"/>
          <w:szCs w:val="20"/>
        </w:rPr>
        <w:t>verejnému obstarávateľovi.</w:t>
      </w:r>
    </w:p>
    <w:p w14:paraId="00E358D3"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00677DE3" w:rsidRPr="0095273D">
        <w:rPr>
          <w:rFonts w:ascii="Arial" w:hAnsi="Arial" w:cs="Arial"/>
          <w:sz w:val="20"/>
          <w:szCs w:val="20"/>
        </w:rPr>
        <w:tab/>
      </w:r>
      <w:r w:rsidRPr="0095273D">
        <w:rPr>
          <w:rFonts w:ascii="Arial" w:hAnsi="Arial" w:cs="Arial"/>
          <w:sz w:val="20"/>
          <w:szCs w:val="20"/>
        </w:rPr>
        <w:t xml:space="preserve">V prípade predĺženia lehoty viazanosti ponúk </w:t>
      </w:r>
      <w:r w:rsidR="00F944BF" w:rsidRPr="0095273D">
        <w:rPr>
          <w:rFonts w:ascii="Arial" w:hAnsi="Arial" w:cs="Arial"/>
          <w:sz w:val="20"/>
          <w:szCs w:val="20"/>
        </w:rPr>
        <w:t>uchádzačov</w:t>
      </w:r>
      <w:r w:rsidRPr="0095273D">
        <w:rPr>
          <w:rFonts w:ascii="Arial" w:hAnsi="Arial" w:cs="Arial"/>
          <w:sz w:val="20"/>
          <w:szCs w:val="20"/>
        </w:rPr>
        <w:t xml:space="preserve"> verejný obstarávateľ oznámi uchádzačom cez systém JO</w:t>
      </w:r>
      <w:r w:rsidR="00ED33B3" w:rsidRPr="0095273D">
        <w:rPr>
          <w:rFonts w:ascii="Arial" w:hAnsi="Arial" w:cs="Arial"/>
          <w:sz w:val="20"/>
          <w:szCs w:val="20"/>
        </w:rPr>
        <w:t>S</w:t>
      </w:r>
      <w:r w:rsidRPr="0095273D">
        <w:rPr>
          <w:rFonts w:ascii="Arial" w:hAnsi="Arial" w:cs="Arial"/>
          <w:sz w:val="20"/>
          <w:szCs w:val="20"/>
        </w:rPr>
        <w:t xml:space="preserve">EPHINE novú lehotu viazanosti ponúk. </w:t>
      </w:r>
    </w:p>
    <w:p w14:paraId="2CD34004" w14:textId="77777777" w:rsidR="00794DE5" w:rsidRPr="0095273D" w:rsidRDefault="00677DE3" w:rsidP="0095273D">
      <w:pPr>
        <w:tabs>
          <w:tab w:val="left" w:pos="1134"/>
        </w:tabs>
        <w:spacing w:after="0" w:line="240" w:lineRule="auto"/>
        <w:ind w:left="1988" w:hanging="113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20.</w:t>
      </w:r>
      <w:r w:rsidR="000C59A9" w:rsidRPr="0095273D">
        <w:rPr>
          <w:rFonts w:ascii="Arial" w:hAnsi="Arial" w:cs="Arial"/>
          <w:sz w:val="20"/>
          <w:szCs w:val="20"/>
        </w:rPr>
        <w:t>8</w:t>
      </w:r>
      <w:r w:rsidR="00794DE5" w:rsidRPr="0095273D">
        <w:rPr>
          <w:rFonts w:ascii="Arial" w:hAnsi="Arial" w:cs="Arial"/>
          <w:sz w:val="20"/>
          <w:szCs w:val="20"/>
        </w:rPr>
        <w:t xml:space="preserve">.1 </w:t>
      </w:r>
      <w:r w:rsidR="00794DE5" w:rsidRPr="0095273D">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95273D">
        <w:rPr>
          <w:rFonts w:ascii="Arial" w:hAnsi="Arial" w:cs="Arial"/>
          <w:sz w:val="20"/>
          <w:szCs w:val="20"/>
        </w:rPr>
        <w:t>.</w:t>
      </w:r>
      <w:r w:rsidR="00794DE5" w:rsidRPr="0095273D">
        <w:rPr>
          <w:rFonts w:ascii="Arial" w:hAnsi="Arial" w:cs="Arial"/>
          <w:sz w:val="20"/>
          <w:szCs w:val="20"/>
        </w:rPr>
        <w:t xml:space="preserve"> </w:t>
      </w:r>
    </w:p>
    <w:p w14:paraId="3F4B971F" w14:textId="16B4A2C9" w:rsidR="002B56FA" w:rsidRPr="0095273D" w:rsidRDefault="00794DE5" w:rsidP="0095273D">
      <w:pPr>
        <w:pStyle w:val="Odsekzoznamu"/>
        <w:numPr>
          <w:ilvl w:val="2"/>
          <w:numId w:val="84"/>
        </w:numPr>
        <w:autoSpaceDE w:val="0"/>
        <w:autoSpaceDN w:val="0"/>
        <w:spacing w:after="0" w:line="240" w:lineRule="auto"/>
        <w:ind w:left="1985" w:hanging="851"/>
        <w:jc w:val="both"/>
        <w:rPr>
          <w:rFonts w:ascii="Arial" w:eastAsia="Times New Roman"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Pr="0095273D">
        <w:rPr>
          <w:rFonts w:ascii="Arial" w:hAnsi="Arial" w:cs="Arial"/>
          <w:sz w:val="20"/>
          <w:szCs w:val="20"/>
        </w:rPr>
        <w:t>.2</w:t>
      </w:r>
      <w:r w:rsidR="00677DE3" w:rsidRPr="0095273D">
        <w:rPr>
          <w:rFonts w:ascii="Arial" w:hAnsi="Arial" w:cs="Arial"/>
          <w:sz w:val="20"/>
          <w:szCs w:val="20"/>
        </w:rPr>
        <w:tab/>
      </w:r>
      <w:r w:rsidRPr="0095273D">
        <w:rPr>
          <w:rFonts w:ascii="Arial" w:hAnsi="Arial" w:cs="Arial"/>
          <w:sz w:val="20"/>
          <w:szCs w:val="20"/>
        </w:rPr>
        <w:t xml:space="preserve"> </w:t>
      </w:r>
      <w:r w:rsidR="002B56FA" w:rsidRPr="0095273D">
        <w:rPr>
          <w:rFonts w:ascii="Arial" w:eastAsia="Times New Roman" w:hAnsi="Arial" w:cs="Arial"/>
          <w:sz w:val="20"/>
          <w:szCs w:val="20"/>
        </w:rPr>
        <w:t>Platnosť zábezpeky vo forme bankovej záruky alebo poistenia záruky v prípade predĺženia lehoty viazanosti ponúk je uchádzač povinný predĺžiť a doručiť bankovú záruku alebo poistenie záruky prípadne ich dodatok podľa bodu 2.4.2 a 2.4.3 Čas</w:t>
      </w:r>
      <w:r w:rsidR="00252C7F" w:rsidRPr="0095273D">
        <w:rPr>
          <w:rFonts w:ascii="Arial" w:eastAsia="Times New Roman" w:hAnsi="Arial" w:cs="Arial"/>
          <w:sz w:val="20"/>
          <w:szCs w:val="20"/>
        </w:rPr>
        <w:t>ť</w:t>
      </w:r>
      <w:r w:rsidR="002B56FA" w:rsidRPr="0095273D">
        <w:rPr>
          <w:rFonts w:ascii="Arial" w:eastAsia="Times New Roman" w:hAnsi="Arial"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51F1520C" w14:textId="77777777" w:rsidR="00794DE5" w:rsidRPr="0095273D" w:rsidRDefault="00794DE5" w:rsidP="0095273D">
      <w:pPr>
        <w:spacing w:after="0" w:line="240" w:lineRule="auto"/>
        <w:ind w:left="1988" w:hanging="854"/>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Pr="0095273D">
        <w:rPr>
          <w:rFonts w:ascii="Arial" w:hAnsi="Arial" w:cs="Arial"/>
          <w:sz w:val="20"/>
          <w:szCs w:val="20"/>
        </w:rPr>
        <w:t xml:space="preserve">.3 </w:t>
      </w:r>
      <w:r w:rsidR="00677DE3" w:rsidRPr="0095273D">
        <w:rPr>
          <w:rFonts w:ascii="Arial" w:hAnsi="Arial" w:cs="Arial"/>
          <w:sz w:val="20"/>
          <w:szCs w:val="20"/>
        </w:rPr>
        <w:tab/>
      </w:r>
      <w:r w:rsidRPr="0095273D">
        <w:rPr>
          <w:rFonts w:ascii="Arial" w:hAnsi="Arial" w:cs="Arial"/>
          <w:sz w:val="20"/>
          <w:szCs w:val="20"/>
        </w:rPr>
        <w:t xml:space="preserve">V prípade </w:t>
      </w:r>
      <w:r w:rsidR="00F944BF" w:rsidRPr="0095273D">
        <w:rPr>
          <w:rFonts w:ascii="Arial" w:hAnsi="Arial" w:cs="Arial"/>
          <w:sz w:val="20"/>
          <w:szCs w:val="20"/>
        </w:rPr>
        <w:t>predĺženia lehoty viazanosti ponúk</w:t>
      </w:r>
      <w:r w:rsidRPr="0095273D">
        <w:rPr>
          <w:rFonts w:ascii="Arial" w:hAnsi="Arial" w:cs="Arial"/>
          <w:sz w:val="20"/>
          <w:szCs w:val="20"/>
        </w:rPr>
        <w:t xml:space="preserve"> bude verejný obstarávateľ postupovať v zmysle § </w:t>
      </w:r>
      <w:r w:rsidR="00F944BF" w:rsidRPr="0095273D">
        <w:rPr>
          <w:rFonts w:ascii="Arial" w:hAnsi="Arial" w:cs="Arial"/>
          <w:sz w:val="20"/>
          <w:szCs w:val="20"/>
        </w:rPr>
        <w:t>46</w:t>
      </w:r>
      <w:r w:rsidRPr="0095273D">
        <w:rPr>
          <w:rFonts w:ascii="Arial" w:hAnsi="Arial" w:cs="Arial"/>
          <w:sz w:val="20"/>
          <w:szCs w:val="20"/>
        </w:rPr>
        <w:t xml:space="preserve"> ods. </w:t>
      </w:r>
      <w:r w:rsidR="00F944BF" w:rsidRPr="0095273D">
        <w:rPr>
          <w:rFonts w:ascii="Arial" w:hAnsi="Arial" w:cs="Arial"/>
          <w:sz w:val="20"/>
          <w:szCs w:val="20"/>
        </w:rPr>
        <w:t>2 zákona</w:t>
      </w:r>
      <w:r w:rsidRPr="0095273D">
        <w:rPr>
          <w:rFonts w:ascii="Arial" w:hAnsi="Arial" w:cs="Arial"/>
          <w:sz w:val="20"/>
          <w:szCs w:val="20"/>
        </w:rPr>
        <w:t>.</w:t>
      </w:r>
    </w:p>
    <w:p w14:paraId="31E566FC" w14:textId="77777777" w:rsidR="00F944BF" w:rsidRPr="0095273D" w:rsidRDefault="00F944BF" w:rsidP="0095273D">
      <w:pPr>
        <w:spacing w:after="0" w:line="240" w:lineRule="auto"/>
        <w:ind w:left="1988" w:hanging="854"/>
        <w:contextualSpacing/>
        <w:jc w:val="both"/>
        <w:rPr>
          <w:rFonts w:ascii="Arial" w:hAnsi="Arial" w:cs="Arial"/>
          <w:b/>
          <w:sz w:val="20"/>
          <w:szCs w:val="20"/>
        </w:rPr>
      </w:pPr>
    </w:p>
    <w:p w14:paraId="48AC961B" w14:textId="77777777" w:rsidR="006E4B7F" w:rsidRPr="0095273D" w:rsidRDefault="006E4B7F" w:rsidP="0095273D">
      <w:pPr>
        <w:keepNext/>
        <w:spacing w:after="0" w:line="240" w:lineRule="auto"/>
        <w:ind w:left="567" w:hanging="567"/>
        <w:contextualSpacing/>
        <w:jc w:val="both"/>
        <w:outlineLvl w:val="5"/>
        <w:rPr>
          <w:rFonts w:ascii="Arial" w:eastAsia="Times New Roman" w:hAnsi="Arial" w:cs="Arial"/>
          <w:b/>
          <w:bCs/>
          <w:sz w:val="20"/>
          <w:szCs w:val="20"/>
        </w:rPr>
      </w:pPr>
      <w:r w:rsidRPr="0095273D">
        <w:rPr>
          <w:rFonts w:ascii="Arial" w:eastAsia="Times New Roman" w:hAnsi="Arial" w:cs="Arial"/>
          <w:b/>
          <w:bCs/>
          <w:smallCaps/>
          <w:sz w:val="20"/>
          <w:szCs w:val="20"/>
        </w:rPr>
        <w:t>21.</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Mena a ceny uvádzané v ponuke</w:t>
      </w:r>
    </w:p>
    <w:p w14:paraId="20076B5E"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57AEBBA8"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561F2F2"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79B222B9"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41EB1A3A"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735A0932"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01FB31B"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3B26FB09"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1795525"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Uchádzačom navrhovaná zmluvná cena za dodanie požadovaného predmetu zákazky, uvedená v ponuke uchádzača, bude vyjadrená v eurách (€, alebo EUR). </w:t>
      </w:r>
    </w:p>
    <w:p w14:paraId="06C45439"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je uchádzač platiteľom DPH, navrhovanú zmluvnú cenu uvedie v zložení:</w:t>
      </w:r>
    </w:p>
    <w:p w14:paraId="04B3D313"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21.3.1</w:t>
      </w:r>
      <w:r w:rsidRPr="0095273D">
        <w:rPr>
          <w:rFonts w:ascii="Arial" w:eastAsia="Times New Roman" w:hAnsi="Arial" w:cs="Arial"/>
          <w:sz w:val="20"/>
          <w:szCs w:val="20"/>
          <w:lang w:eastAsia="en-US"/>
        </w:rPr>
        <w:tab/>
        <w:t>navrhovaná zmluvná cena bez DPH</w:t>
      </w:r>
    </w:p>
    <w:p w14:paraId="01B520BA"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22.3.2</w:t>
      </w:r>
      <w:r w:rsidRPr="0095273D">
        <w:rPr>
          <w:rFonts w:ascii="Arial" w:eastAsia="Times New Roman" w:hAnsi="Arial" w:cs="Arial"/>
          <w:sz w:val="20"/>
          <w:szCs w:val="20"/>
          <w:lang w:eastAsia="en-US"/>
        </w:rPr>
        <w:tab/>
        <w:t>sadzba DPH a výška DPH</w:t>
      </w:r>
    </w:p>
    <w:p w14:paraId="1CB5221D"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22.3.3</w:t>
      </w:r>
      <w:r w:rsidRPr="0095273D">
        <w:rPr>
          <w:rFonts w:ascii="Arial" w:eastAsia="Times New Roman" w:hAnsi="Arial" w:cs="Arial"/>
          <w:sz w:val="20"/>
          <w:szCs w:val="20"/>
          <w:lang w:eastAsia="en-US"/>
        </w:rPr>
        <w:tab/>
        <w:t>navrhovaná zmluvná cena vrátane DPH</w:t>
      </w:r>
    </w:p>
    <w:p w14:paraId="6BEA8242"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E941903"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2904575"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63C56A46"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78AF84A"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9640833"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D9B53C9"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AEA15E5"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6BDCB"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7BBF927"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20FEE"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0439F13C" w14:textId="77777777" w:rsidR="006E4B7F" w:rsidRPr="0095273D" w:rsidRDefault="006E4B7F" w:rsidP="0095273D">
      <w:pPr>
        <w:numPr>
          <w:ilvl w:val="1"/>
          <w:numId w:val="7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uchádzač nie je platiteľom DPH, uvedie navrhovanú zmluvnú cenu celkom. Skutočnosť či je, alebo nie je platiteľom DPH, upozorní/uvedie v ponuke v príslušnom Návrhu na plnenie kritéria (časť A.3 Zväzok 1 týchto SP).</w:t>
      </w:r>
    </w:p>
    <w:p w14:paraId="3DE8411F" w14:textId="77777777" w:rsidR="006E4B7F" w:rsidRPr="0095273D" w:rsidRDefault="006E4B7F" w:rsidP="0095273D">
      <w:pPr>
        <w:numPr>
          <w:ilvl w:val="1"/>
          <w:numId w:val="7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V prípade, ak je uchádzač v postavení zahraničnej osoby, riadi sa zákonom č. 222/2004 Z.</w:t>
      </w:r>
      <w:r w:rsidR="006044CA"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z. o dani z pridanej hodnoty v znení neskorších predpisov.</w:t>
      </w:r>
    </w:p>
    <w:p w14:paraId="6D20FC47" w14:textId="2321E24A" w:rsidR="00DB67AF" w:rsidRDefault="00DB67AF" w:rsidP="0095273D">
      <w:pPr>
        <w:spacing w:after="0" w:line="240" w:lineRule="auto"/>
        <w:contextualSpacing/>
        <w:jc w:val="center"/>
        <w:rPr>
          <w:rFonts w:ascii="Arial" w:eastAsia="Times New Roman" w:hAnsi="Arial" w:cs="Arial"/>
          <w:b/>
          <w:sz w:val="20"/>
          <w:szCs w:val="20"/>
        </w:rPr>
      </w:pPr>
    </w:p>
    <w:p w14:paraId="65F2F2BE" w14:textId="34575644" w:rsidR="00DB67AF" w:rsidRDefault="00DB67AF" w:rsidP="0095273D">
      <w:pPr>
        <w:spacing w:after="0" w:line="240" w:lineRule="auto"/>
        <w:contextualSpacing/>
        <w:jc w:val="center"/>
        <w:rPr>
          <w:rFonts w:ascii="Arial" w:eastAsia="Times New Roman" w:hAnsi="Arial" w:cs="Arial"/>
          <w:b/>
          <w:sz w:val="20"/>
          <w:szCs w:val="20"/>
        </w:rPr>
      </w:pPr>
    </w:p>
    <w:p w14:paraId="1595301E" w14:textId="1763B855" w:rsidR="00DB67AF" w:rsidRDefault="00DB67AF" w:rsidP="0095273D">
      <w:pPr>
        <w:spacing w:after="0" w:line="240" w:lineRule="auto"/>
        <w:contextualSpacing/>
        <w:jc w:val="center"/>
        <w:rPr>
          <w:rFonts w:ascii="Arial" w:eastAsia="Times New Roman" w:hAnsi="Arial" w:cs="Arial"/>
          <w:b/>
          <w:sz w:val="20"/>
          <w:szCs w:val="20"/>
        </w:rPr>
      </w:pPr>
    </w:p>
    <w:p w14:paraId="67A348A7" w14:textId="7E271C36" w:rsidR="00DB67AF" w:rsidRDefault="00DB67AF" w:rsidP="0095273D">
      <w:pPr>
        <w:spacing w:after="0" w:line="240" w:lineRule="auto"/>
        <w:contextualSpacing/>
        <w:jc w:val="center"/>
        <w:rPr>
          <w:rFonts w:ascii="Arial" w:eastAsia="Times New Roman" w:hAnsi="Arial" w:cs="Arial"/>
          <w:b/>
          <w:sz w:val="20"/>
          <w:szCs w:val="20"/>
        </w:rPr>
      </w:pPr>
    </w:p>
    <w:p w14:paraId="3D7232E3" w14:textId="6116FE43" w:rsidR="00DB67AF" w:rsidRDefault="00DB67AF" w:rsidP="0095273D">
      <w:pPr>
        <w:spacing w:after="0" w:line="240" w:lineRule="auto"/>
        <w:contextualSpacing/>
        <w:jc w:val="center"/>
        <w:rPr>
          <w:rFonts w:ascii="Arial" w:eastAsia="Times New Roman" w:hAnsi="Arial" w:cs="Arial"/>
          <w:b/>
          <w:sz w:val="20"/>
          <w:szCs w:val="20"/>
        </w:rPr>
      </w:pPr>
    </w:p>
    <w:p w14:paraId="4A253B56" w14:textId="11623AC5" w:rsidR="00DB67AF" w:rsidRDefault="00DB67AF" w:rsidP="0095273D">
      <w:pPr>
        <w:spacing w:after="0" w:line="240" w:lineRule="auto"/>
        <w:contextualSpacing/>
        <w:jc w:val="center"/>
        <w:rPr>
          <w:rFonts w:ascii="Arial" w:eastAsia="Times New Roman" w:hAnsi="Arial" w:cs="Arial"/>
          <w:b/>
          <w:sz w:val="20"/>
          <w:szCs w:val="20"/>
        </w:rPr>
      </w:pPr>
    </w:p>
    <w:p w14:paraId="007559F5" w14:textId="3108BCEF" w:rsidR="00DB67AF" w:rsidRDefault="00DB67AF" w:rsidP="0095273D">
      <w:pPr>
        <w:spacing w:after="0" w:line="240" w:lineRule="auto"/>
        <w:contextualSpacing/>
        <w:jc w:val="center"/>
        <w:rPr>
          <w:rFonts w:ascii="Arial" w:eastAsia="Times New Roman" w:hAnsi="Arial" w:cs="Arial"/>
          <w:b/>
          <w:sz w:val="20"/>
          <w:szCs w:val="20"/>
        </w:rPr>
      </w:pPr>
    </w:p>
    <w:p w14:paraId="3744E7C1" w14:textId="77777777" w:rsidR="00DB67AF" w:rsidRDefault="00DB67AF" w:rsidP="0095273D">
      <w:pPr>
        <w:spacing w:after="0" w:line="240" w:lineRule="auto"/>
        <w:contextualSpacing/>
        <w:jc w:val="center"/>
        <w:rPr>
          <w:rFonts w:ascii="Arial" w:eastAsia="Times New Roman" w:hAnsi="Arial" w:cs="Arial"/>
          <w:b/>
          <w:sz w:val="20"/>
          <w:szCs w:val="20"/>
        </w:rPr>
      </w:pPr>
    </w:p>
    <w:p w14:paraId="19D4D7AF" w14:textId="2B90CD4E"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IV.</w:t>
      </w:r>
    </w:p>
    <w:p w14:paraId="15630AAD" w14:textId="77777777" w:rsidR="006E4B7F" w:rsidRPr="0095273D" w:rsidRDefault="006E4B7F" w:rsidP="0095273D">
      <w:pPr>
        <w:keepNext/>
        <w:spacing w:after="0" w:line="240" w:lineRule="auto"/>
        <w:contextualSpacing/>
        <w:jc w:val="center"/>
        <w:outlineLvl w:val="4"/>
        <w:rPr>
          <w:rFonts w:ascii="Arial" w:eastAsia="Times New Roman" w:hAnsi="Arial" w:cs="Arial"/>
          <w:b/>
          <w:bCs/>
          <w:sz w:val="20"/>
          <w:szCs w:val="20"/>
        </w:rPr>
      </w:pPr>
      <w:r w:rsidRPr="0095273D">
        <w:rPr>
          <w:rFonts w:ascii="Arial" w:eastAsia="Times New Roman" w:hAnsi="Arial" w:cs="Arial"/>
          <w:b/>
          <w:bCs/>
          <w:sz w:val="20"/>
          <w:szCs w:val="20"/>
        </w:rPr>
        <w:t>Predkladanie ponúk</w:t>
      </w:r>
    </w:p>
    <w:p w14:paraId="139D47DF" w14:textId="77777777" w:rsidR="006E4B7F" w:rsidRPr="0095273D" w:rsidRDefault="006E4B7F" w:rsidP="0095273D">
      <w:pPr>
        <w:spacing w:after="0" w:line="240" w:lineRule="auto"/>
        <w:contextualSpacing/>
        <w:rPr>
          <w:rFonts w:ascii="Arial" w:eastAsia="Times New Roman" w:hAnsi="Arial" w:cs="Arial"/>
          <w:sz w:val="20"/>
          <w:szCs w:val="20"/>
        </w:rPr>
      </w:pPr>
    </w:p>
    <w:p w14:paraId="13DAF242" w14:textId="77777777" w:rsidR="006E4B7F" w:rsidRPr="0095273D" w:rsidRDefault="006E4B7F" w:rsidP="0095273D">
      <w:pPr>
        <w:spacing w:after="0" w:line="240" w:lineRule="auto"/>
        <w:ind w:left="567" w:hanging="567"/>
        <w:contextualSpacing/>
        <w:rPr>
          <w:rFonts w:ascii="Arial" w:eastAsia="Times New Roman" w:hAnsi="Arial" w:cs="Arial"/>
          <w:b/>
          <w:bCs/>
          <w:sz w:val="20"/>
          <w:szCs w:val="20"/>
        </w:rPr>
      </w:pPr>
      <w:r w:rsidRPr="0095273D">
        <w:rPr>
          <w:rFonts w:ascii="Arial" w:eastAsia="Times New Roman" w:hAnsi="Arial" w:cs="Arial"/>
          <w:b/>
          <w:bCs/>
          <w:smallCaps/>
          <w:sz w:val="20"/>
          <w:szCs w:val="20"/>
        </w:rPr>
        <w:lastRenderedPageBreak/>
        <w:t>22.</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Predloženie ponuky</w:t>
      </w:r>
    </w:p>
    <w:p w14:paraId="518C82F3" w14:textId="62536940" w:rsidR="006E4B7F" w:rsidRDefault="006E4B7F" w:rsidP="0095273D">
      <w:pPr>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22.1</w:t>
      </w:r>
      <w:r w:rsidRPr="0095273D">
        <w:rPr>
          <w:rFonts w:ascii="Arial" w:eastAsia="Times New Roman" w:hAnsi="Arial" w:cs="Arial"/>
          <w:color w:val="000000" w:themeColor="text1"/>
          <w:sz w:val="20"/>
          <w:szCs w:val="20"/>
          <w:lang w:eastAsia="en-US"/>
        </w:rPr>
        <w:tab/>
        <w:t xml:space="preserve">Uchádzač predloží svoju ponuku </w:t>
      </w:r>
      <w:r w:rsidRPr="0095273D">
        <w:rPr>
          <w:rFonts w:ascii="Arial" w:eastAsia="Times New Roman" w:hAnsi="Arial" w:cs="Arial"/>
          <w:b/>
          <w:color w:val="000000" w:themeColor="text1"/>
          <w:sz w:val="20"/>
          <w:szCs w:val="20"/>
          <w:lang w:eastAsia="en-US"/>
        </w:rPr>
        <w:t>v elektronickej podobe</w:t>
      </w:r>
      <w:r w:rsidRPr="0095273D">
        <w:rPr>
          <w:rFonts w:ascii="Arial" w:eastAsia="Times New Roman" w:hAnsi="Arial" w:cs="Arial"/>
          <w:color w:val="000000" w:themeColor="text1"/>
          <w:sz w:val="20"/>
          <w:szCs w:val="20"/>
          <w:lang w:eastAsia="en-US"/>
        </w:rPr>
        <w:t xml:space="preserve"> do systému JOSEPHINE, umiestnenom na webovej adrese: </w:t>
      </w:r>
      <w:hyperlink r:id="rId18" w:history="1">
        <w:r w:rsidRPr="0095273D">
          <w:rPr>
            <w:rFonts w:ascii="Arial" w:eastAsia="Calibri" w:hAnsi="Arial" w:cs="Arial"/>
            <w:color w:val="0000FF"/>
            <w:sz w:val="20"/>
            <w:szCs w:val="20"/>
            <w:u w:val="single"/>
            <w:lang w:eastAsia="en-US"/>
          </w:rPr>
          <w:t>https://josephine.proebiz.com</w:t>
        </w:r>
      </w:hyperlink>
      <w:r w:rsidRPr="0095273D">
        <w:rPr>
          <w:rFonts w:ascii="Arial" w:eastAsia="Times New Roman" w:hAnsi="Arial" w:cs="Arial"/>
          <w:color w:val="000000" w:themeColor="text1"/>
          <w:sz w:val="20"/>
          <w:szCs w:val="20"/>
          <w:lang w:eastAsia="en-US"/>
        </w:rPr>
        <w:t xml:space="preserve"> podľa bodu 19.2 Časť A.1 Zväzok.1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95273D">
        <w:rPr>
          <w:rFonts w:ascii="Arial" w:eastAsia="Times New Roman" w:hAnsi="Arial" w:cs="Arial"/>
          <w:b/>
          <w:color w:val="000000" w:themeColor="text1"/>
          <w:sz w:val="20"/>
          <w:szCs w:val="20"/>
          <w:lang w:eastAsia="en-US"/>
        </w:rPr>
        <w:t>v dostatočnom časovom predstihu</w:t>
      </w:r>
      <w:r w:rsidRPr="0095273D">
        <w:rPr>
          <w:rFonts w:ascii="Arial" w:eastAsia="Times New Roman" w:hAnsi="Arial" w:cs="Arial"/>
          <w:color w:val="000000" w:themeColor="text1"/>
          <w:sz w:val="20"/>
          <w:szCs w:val="20"/>
          <w:lang w:eastAsia="en-US"/>
        </w:rPr>
        <w:t xml:space="preserve"> najmä s ohľadom na veľkosť ukladaných dát.</w:t>
      </w:r>
    </w:p>
    <w:p w14:paraId="16888E3B"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FC51AC5"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7A0A6ED"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9307DC9"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24563787"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A9CEFAA"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1A31A63" w14:textId="77777777" w:rsidR="006E4B7F" w:rsidRPr="0095273D" w:rsidRDefault="006E4B7F" w:rsidP="0095273D">
      <w:pPr>
        <w:numPr>
          <w:ilvl w:val="1"/>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39380256" w14:textId="17F54F39"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Uchádzač nemôže byť v tom istom postupe zadávania zákazky členom skupiny dodávateľov, ktorá predkladá ponuku. Verejný obstarávateľ vylúči uchádzača, ktorý je súčasne členom skupiny dodávateľov.</w:t>
      </w:r>
    </w:p>
    <w:p w14:paraId="7DA072E5"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Ak sa tejto zákazky zúčastní skupina dodávateľov:</w:t>
      </w:r>
    </w:p>
    <w:p w14:paraId="0F64C404" w14:textId="259DE6DA"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color w:val="000000" w:themeColor="text1"/>
          <w:sz w:val="20"/>
          <w:szCs w:val="20"/>
          <w:lang w:eastAsia="en-US"/>
        </w:rPr>
        <w:t xml:space="preserve">v jej ponuke musí byť uvedený záväzok, že táto skupina </w:t>
      </w:r>
      <w:r w:rsidRPr="0095273D">
        <w:rPr>
          <w:rFonts w:ascii="Arial" w:eastAsia="Times New Roman" w:hAnsi="Arial" w:cs="Arial"/>
          <w:sz w:val="20"/>
          <w:szCs w:val="20"/>
          <w:lang w:eastAsia="en-US"/>
        </w:rPr>
        <w:t xml:space="preserve">dodávateľov v prípade prijatia jej ponuky verejným obstarávateľom za účelom riadneho plnenia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 vytvorí niektorú z právnych foriem uvedených v  bode 22.4 Časť A.1 Zväzok 1 týchto SP, pričom sa odporúča, aby obsahom jej ponuky bola aspoň zmluva o budúcej zmluve o vytvorení príslušnej právnej formy;</w:t>
      </w:r>
    </w:p>
    <w:p w14:paraId="27C074A4"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ponuka musí byť podpísaná všetkými členmi skupiny dodávateľov spôsobom, ktorý ich právne zaväzuje.</w:t>
      </w:r>
    </w:p>
    <w:p w14:paraId="1D479158" w14:textId="7D3D6B04"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Za účelom riadneho plnenia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w:t>
      </w:r>
    </w:p>
    <w:p w14:paraId="5D9FA7AC" w14:textId="628F9328"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sz w:val="20"/>
          <w:szCs w:val="20"/>
          <w:lang w:eastAsia="en-US"/>
        </w:rPr>
        <w:t xml:space="preserve">Ak skupina dodávateľov vytvorí v súlade s predchádzajúcim bodom niektorú z právnych foriem tam  uvedených, pred uzatvorením </w:t>
      </w:r>
      <w:r w:rsidR="00D205A0">
        <w:rPr>
          <w:rFonts w:ascii="Arial" w:eastAsia="Times New Roman" w:hAnsi="Arial" w:cs="Arial"/>
          <w:sz w:val="20"/>
          <w:szCs w:val="20"/>
          <w:lang w:eastAsia="en-US"/>
        </w:rPr>
        <w:t>z</w:t>
      </w:r>
      <w:r w:rsidRPr="0095273D">
        <w:rPr>
          <w:rFonts w:ascii="Arial" w:eastAsia="Times New Roman" w:hAnsi="Arial" w:cs="Arial"/>
          <w:sz w:val="20"/>
          <w:szCs w:val="20"/>
          <w:lang w:eastAsia="en-US"/>
        </w:rPr>
        <w:t xml:space="preserve">mluvy bude povinná preukázať, že táto právna forma má </w:t>
      </w:r>
      <w:r w:rsidRPr="0095273D">
        <w:rPr>
          <w:rFonts w:ascii="Arial" w:eastAsia="Times New Roman"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0F04EFF"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V prípade zoskupenia bez právnej subjektivity zmluva o vytvorení tohto zoskupenia musí obsahovať:</w:t>
      </w:r>
    </w:p>
    <w:p w14:paraId="2E135A7D"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95273D">
        <w:rPr>
          <w:rFonts w:ascii="Arial" w:eastAsia="Times New Roman" w:hAnsi="Arial" w:cs="Arial"/>
          <w:bCs/>
          <w:sz w:val="20"/>
          <w:szCs w:val="20"/>
          <w:lang w:eastAsia="en-US"/>
        </w:rPr>
        <w:t xml:space="preserve">predložením ponuky, </w:t>
      </w:r>
      <w:r w:rsidRPr="0095273D">
        <w:rPr>
          <w:rFonts w:ascii="Arial" w:eastAsia="Times New Roman" w:hAnsi="Arial" w:cs="Arial"/>
          <w:color w:val="000000" w:themeColor="text1"/>
          <w:sz w:val="20"/>
          <w:szCs w:val="20"/>
          <w:lang w:eastAsia="en-US"/>
        </w:rPr>
        <w:t>pričom táto plná moc musí byť neoddeliteľnou súčasťou tejto zmluvy;</w:t>
      </w:r>
    </w:p>
    <w:p w14:paraId="37833CAF"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40BBE628" w14:textId="2B8AF773"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prehlásenie, že účastníci zoskupenia ručia spoločne a nerozdielne za záväzky voči verejnému obstarávateľovi, vzniknuté v súvislosti s </w:t>
      </w:r>
      <w:r w:rsidRPr="0095273D">
        <w:rPr>
          <w:rFonts w:ascii="Arial" w:eastAsia="Times New Roman" w:hAnsi="Arial" w:cs="Arial"/>
          <w:sz w:val="20"/>
          <w:szCs w:val="20"/>
          <w:lang w:eastAsia="en-US"/>
        </w:rPr>
        <w:t xml:space="preserve">plnením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w:t>
      </w:r>
    </w:p>
    <w:p w14:paraId="03796B8B"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641F7342"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25959AEC"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7651172"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B5B27B7"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30F877F"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35CE0242"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3B395FD7" w14:textId="77777777" w:rsidR="006E4B7F" w:rsidRPr="0095273D" w:rsidRDefault="006E4B7F" w:rsidP="0095273D">
      <w:pPr>
        <w:autoSpaceDE w:val="0"/>
        <w:autoSpaceDN w:val="0"/>
        <w:spacing w:after="0" w:line="240" w:lineRule="auto"/>
        <w:ind w:left="1418" w:hanging="851"/>
        <w:contextualSpacing/>
        <w:jc w:val="both"/>
        <w:rPr>
          <w:rFonts w:ascii="Arial" w:eastAsia="Times New Roman" w:hAnsi="Arial" w:cs="Arial"/>
          <w:sz w:val="20"/>
          <w:szCs w:val="20"/>
          <w:lang w:eastAsia="en-US"/>
        </w:rPr>
      </w:pPr>
    </w:p>
    <w:p w14:paraId="231E87FC" w14:textId="77777777" w:rsidR="006E4B7F" w:rsidRPr="0095273D" w:rsidRDefault="006E4B7F" w:rsidP="0095273D">
      <w:pPr>
        <w:autoSpaceDE w:val="0"/>
        <w:autoSpaceDN w:val="0"/>
        <w:spacing w:after="0" w:line="240" w:lineRule="auto"/>
        <w:ind w:left="5889" w:hanging="360"/>
        <w:contextualSpacing/>
        <w:jc w:val="both"/>
        <w:outlineLvl w:val="2"/>
        <w:rPr>
          <w:rFonts w:ascii="Arial" w:eastAsia="Calibri" w:hAnsi="Arial" w:cs="Arial"/>
          <w:b/>
          <w:bCs/>
          <w:vanish/>
          <w:sz w:val="20"/>
          <w:szCs w:val="20"/>
          <w:lang w:eastAsia="en-US"/>
        </w:rPr>
      </w:pPr>
    </w:p>
    <w:p w14:paraId="65538FF5" w14:textId="77777777" w:rsidR="006E4B7F" w:rsidRPr="0095273D" w:rsidRDefault="006E4B7F" w:rsidP="0095273D">
      <w:pPr>
        <w:autoSpaceDE w:val="0"/>
        <w:autoSpaceDN w:val="0"/>
        <w:spacing w:after="0" w:line="240" w:lineRule="auto"/>
        <w:ind w:left="567" w:hanging="567"/>
        <w:contextualSpacing/>
        <w:jc w:val="both"/>
        <w:outlineLvl w:val="2"/>
        <w:rPr>
          <w:rFonts w:ascii="Arial" w:eastAsia="Calibri" w:hAnsi="Arial" w:cs="Arial"/>
          <w:b/>
          <w:bCs/>
          <w:sz w:val="20"/>
          <w:szCs w:val="20"/>
        </w:rPr>
      </w:pPr>
      <w:bookmarkStart w:id="21" w:name="_Toc461981374"/>
      <w:r w:rsidRPr="0095273D">
        <w:rPr>
          <w:rFonts w:ascii="Arial" w:eastAsia="Calibri" w:hAnsi="Arial" w:cs="Arial"/>
          <w:b/>
          <w:bCs/>
          <w:sz w:val="20"/>
          <w:szCs w:val="20"/>
        </w:rPr>
        <w:t>23</w:t>
      </w:r>
      <w:r w:rsidRPr="0095273D">
        <w:rPr>
          <w:rFonts w:ascii="Arial" w:eastAsia="Calibri" w:hAnsi="Arial" w:cs="Arial"/>
          <w:b/>
          <w:bCs/>
          <w:sz w:val="20"/>
          <w:szCs w:val="20"/>
        </w:rPr>
        <w:tab/>
      </w:r>
      <w:bookmarkEnd w:id="21"/>
      <w:r w:rsidRPr="0095273D">
        <w:rPr>
          <w:rFonts w:ascii="Arial" w:eastAsia="Calibri" w:hAnsi="Arial" w:cs="Arial"/>
          <w:b/>
          <w:bCs/>
          <w:sz w:val="20"/>
          <w:szCs w:val="20"/>
        </w:rPr>
        <w:t>Registrácia a autentifikácia uchádzača</w:t>
      </w:r>
    </w:p>
    <w:p w14:paraId="51C699CC"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4B07013F"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Uchádzač má možnosť sa registrovať do systému JOSEPHINE pomocou hesla alebo aj pomocou občianskeho preukazu s elektronickým čipom a bezpečnostným osobnostným kódom (eID).</w:t>
      </w:r>
    </w:p>
    <w:p w14:paraId="66C7BB6E"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Predkladanie ponúk je umožnené iba autentifikovaným uchádzačom. Autentifikáciu je možné vykonať týmito spôsobmi:</w:t>
      </w:r>
    </w:p>
    <w:p w14:paraId="176E5A3B" w14:textId="697BAEAA" w:rsidR="006E4B7F" w:rsidRDefault="006E4B7F" w:rsidP="0095273D">
      <w:pPr>
        <w:numPr>
          <w:ilvl w:val="0"/>
          <w:numId w:val="75"/>
        </w:numPr>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95273D">
        <w:rPr>
          <w:rFonts w:ascii="Arial" w:eastAsia="Times New Roman" w:hAnsi="Arial" w:cs="Arial"/>
          <w:sz w:val="20"/>
          <w:szCs w:val="20"/>
          <w:lang w:eastAsia="en-US"/>
        </w:rPr>
        <w:t>O dokončení autentifikácie je uchádzač informovaný e-mailom</w:t>
      </w:r>
      <w:r w:rsidRPr="0095273D">
        <w:rPr>
          <w:rFonts w:ascii="Arial" w:eastAsia="Times New Roman" w:hAnsi="Arial" w:cs="Arial"/>
          <w:noProof/>
          <w:sz w:val="20"/>
          <w:szCs w:val="20"/>
          <w:lang w:eastAsia="en-US"/>
        </w:rPr>
        <w:t>;</w:t>
      </w:r>
    </w:p>
    <w:p w14:paraId="48E8A64B" w14:textId="204072B9" w:rsidR="00DB67AF" w:rsidRDefault="00DB67AF" w:rsidP="00DB67AF">
      <w:pPr>
        <w:spacing w:after="0" w:line="240" w:lineRule="auto"/>
        <w:contextualSpacing/>
        <w:jc w:val="both"/>
        <w:rPr>
          <w:rFonts w:ascii="Arial" w:eastAsia="Times New Roman" w:hAnsi="Arial" w:cs="Arial"/>
          <w:noProof/>
          <w:sz w:val="20"/>
          <w:szCs w:val="20"/>
          <w:lang w:eastAsia="en-US"/>
        </w:rPr>
      </w:pPr>
    </w:p>
    <w:p w14:paraId="637DF720" w14:textId="727E713F" w:rsidR="00DB67AF" w:rsidRDefault="00DB67AF" w:rsidP="00DB67AF">
      <w:pPr>
        <w:spacing w:after="0" w:line="240" w:lineRule="auto"/>
        <w:contextualSpacing/>
        <w:jc w:val="both"/>
        <w:rPr>
          <w:rFonts w:ascii="Arial" w:eastAsia="Times New Roman" w:hAnsi="Arial" w:cs="Arial"/>
          <w:noProof/>
          <w:sz w:val="20"/>
          <w:szCs w:val="20"/>
          <w:lang w:eastAsia="en-US"/>
        </w:rPr>
      </w:pPr>
    </w:p>
    <w:p w14:paraId="77CB69EE" w14:textId="77777777" w:rsidR="00DB67AF" w:rsidRDefault="00DB67AF" w:rsidP="00DB67AF">
      <w:pPr>
        <w:spacing w:after="0" w:line="240" w:lineRule="auto"/>
        <w:contextualSpacing/>
        <w:jc w:val="both"/>
        <w:rPr>
          <w:rFonts w:ascii="Arial" w:eastAsia="Times New Roman" w:hAnsi="Arial" w:cs="Arial"/>
          <w:noProof/>
          <w:sz w:val="20"/>
          <w:szCs w:val="20"/>
          <w:lang w:eastAsia="en-US"/>
        </w:rPr>
      </w:pPr>
    </w:p>
    <w:p w14:paraId="7F885927" w14:textId="77777777" w:rsidR="006E4B7F" w:rsidRPr="0095273D"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 xml:space="preserve">nahraním kvalifikovaného elektronického podpisu (napríklad podpisu eID) štatutára danej spoločnosti na kartu užívateľa po registrácii a prihlásení do systému JOSEPHINE. Autentifikáciu vykoná poskytovateľ systému JOSEPHINE a to </w:t>
      </w:r>
      <w:r w:rsidRPr="0095273D">
        <w:rPr>
          <w:rFonts w:ascii="Arial" w:eastAsia="Times New Roman" w:hAnsi="Arial" w:cs="Arial"/>
          <w:noProof/>
          <w:sz w:val="20"/>
          <w:szCs w:val="20"/>
          <w:lang w:eastAsia="en-US"/>
        </w:rPr>
        <w:lastRenderedPageBreak/>
        <w:t>v pracovných dňoch v čase 8.00 – 16.00 hod. O dokončení autentifikácie je uchádzač informovaný e-mailom;</w:t>
      </w:r>
    </w:p>
    <w:p w14:paraId="2CD13790" w14:textId="66AC3A44" w:rsidR="006E4B7F"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14D55AB" w14:textId="0227ED86" w:rsidR="006E4B7F"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634383A2" w14:textId="42D1E3FD" w:rsidR="006E4B7F" w:rsidRDefault="006E4B7F" w:rsidP="0095273D">
      <w:pPr>
        <w:numPr>
          <w:ilvl w:val="1"/>
          <w:numId w:val="39"/>
        </w:numPr>
        <w:tabs>
          <w:tab w:val="left" w:pos="1134"/>
        </w:tabs>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301DBC7D"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7FD4CAB1"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2170ECDA"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43B271D"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C5834B0"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EEA23C6" w14:textId="77777777" w:rsidR="006E4B7F" w:rsidRPr="0095273D" w:rsidRDefault="006E4B7F" w:rsidP="0095273D">
      <w:pPr>
        <w:spacing w:after="0" w:line="240" w:lineRule="auto"/>
        <w:ind w:left="1134" w:hanging="567"/>
        <w:contextualSpacing/>
        <w:jc w:val="both"/>
        <w:rPr>
          <w:rFonts w:ascii="Arial" w:eastAsia="Times New Roman" w:hAnsi="Arial" w:cs="Arial"/>
          <w:b/>
          <w:sz w:val="20"/>
          <w:szCs w:val="20"/>
        </w:rPr>
      </w:pPr>
      <w:r w:rsidRPr="0095273D">
        <w:rPr>
          <w:rFonts w:ascii="Arial" w:eastAsia="Times New Roman" w:hAnsi="Arial" w:cs="Arial"/>
          <w:color w:val="000000" w:themeColor="text1"/>
          <w:sz w:val="20"/>
          <w:szCs w:val="20"/>
          <w:lang w:eastAsia="en-US"/>
        </w:rPr>
        <w:t>23.4</w:t>
      </w:r>
      <w:r w:rsidRPr="0095273D">
        <w:rPr>
          <w:rFonts w:ascii="Arial" w:eastAsia="Times New Roman" w:hAnsi="Arial" w:cs="Arial"/>
          <w:color w:val="000000" w:themeColor="text1"/>
          <w:sz w:val="20"/>
          <w:szCs w:val="20"/>
          <w:lang w:eastAsia="en-US"/>
        </w:rPr>
        <w:tab/>
        <w:t>Uchádzač svoju ponuku identifikuje uvedením obchodného mena alebo názvu, sídla, miesta podnikania alebo obvyklého pobytu uchádzača a heslom súťaže</w:t>
      </w:r>
      <w:r w:rsidRPr="0095273D">
        <w:rPr>
          <w:rFonts w:ascii="Arial" w:eastAsia="Times New Roman" w:hAnsi="Arial" w:cs="Arial"/>
          <w:sz w:val="20"/>
          <w:szCs w:val="20"/>
          <w:lang w:eastAsia="en-US"/>
        </w:rPr>
        <w:t xml:space="preserve">: </w:t>
      </w:r>
      <w:r w:rsidRPr="0095273D">
        <w:rPr>
          <w:rFonts w:ascii="Arial" w:eastAsia="Times New Roman" w:hAnsi="Arial" w:cs="Arial"/>
          <w:b/>
          <w:sz w:val="20"/>
          <w:szCs w:val="20"/>
        </w:rPr>
        <w:t xml:space="preserve">„D3 Oščadnica-Čadca, Bukov, II. </w:t>
      </w:r>
      <w:proofErr w:type="spellStart"/>
      <w:r w:rsidRPr="0095273D">
        <w:rPr>
          <w:rFonts w:ascii="Arial" w:eastAsia="Times New Roman" w:hAnsi="Arial" w:cs="Arial"/>
          <w:b/>
          <w:sz w:val="20"/>
          <w:szCs w:val="20"/>
        </w:rPr>
        <w:t>polprofil</w:t>
      </w:r>
      <w:proofErr w:type="spellEnd"/>
      <w:r w:rsidRPr="0095273D">
        <w:rPr>
          <w:rFonts w:ascii="Arial" w:eastAsia="Times New Roman" w:hAnsi="Arial" w:cs="Arial"/>
          <w:b/>
          <w:sz w:val="20"/>
          <w:szCs w:val="20"/>
        </w:rPr>
        <w:t>“.</w:t>
      </w:r>
    </w:p>
    <w:p w14:paraId="476B22B2" w14:textId="77777777" w:rsidR="00951D12" w:rsidRPr="0095273D" w:rsidRDefault="00951D12" w:rsidP="0095273D">
      <w:pPr>
        <w:spacing w:after="0" w:line="240" w:lineRule="auto"/>
        <w:ind w:left="1134" w:hanging="567"/>
        <w:contextualSpacing/>
        <w:jc w:val="both"/>
        <w:rPr>
          <w:rFonts w:ascii="Arial" w:eastAsia="Times New Roman" w:hAnsi="Arial" w:cs="Arial"/>
          <w:b/>
          <w:sz w:val="20"/>
          <w:szCs w:val="20"/>
        </w:rPr>
      </w:pPr>
    </w:p>
    <w:p w14:paraId="741ED03E" w14:textId="77777777" w:rsidR="006E4B7F" w:rsidRPr="0095273D" w:rsidRDefault="006E4B7F" w:rsidP="0095273D">
      <w:pPr>
        <w:spacing w:after="0" w:line="240" w:lineRule="auto"/>
        <w:ind w:left="567" w:hanging="567"/>
        <w:contextualSpacing/>
        <w:jc w:val="both"/>
        <w:rPr>
          <w:rFonts w:ascii="Arial" w:eastAsia="Times New Roman" w:hAnsi="Arial" w:cs="Arial"/>
          <w:b/>
          <w:bCs/>
          <w:smallCaps/>
          <w:sz w:val="20"/>
          <w:szCs w:val="20"/>
        </w:rPr>
      </w:pPr>
      <w:r w:rsidRPr="0095273D">
        <w:rPr>
          <w:rFonts w:ascii="Arial" w:eastAsia="Times New Roman" w:hAnsi="Arial" w:cs="Arial"/>
          <w:b/>
          <w:bCs/>
          <w:smallCaps/>
          <w:sz w:val="20"/>
          <w:szCs w:val="20"/>
        </w:rPr>
        <w:t>24.</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Doplnenie, zmena a odvolanie ponuky</w:t>
      </w:r>
    </w:p>
    <w:p w14:paraId="5D27C299"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24.1</w:t>
      </w:r>
      <w:r w:rsidRPr="0095273D">
        <w:rPr>
          <w:rFonts w:ascii="Arial" w:eastAsia="Times New Roman" w:hAnsi="Arial" w:cs="Arial"/>
          <w:color w:val="000000" w:themeColor="text1"/>
          <w:sz w:val="20"/>
          <w:szCs w:val="20"/>
          <w:lang w:eastAsia="en-US"/>
        </w:rPr>
        <w:tab/>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9614CF5"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24.2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7777777" w:rsidR="006E4B7F" w:rsidRPr="0095273D" w:rsidRDefault="006E4B7F" w:rsidP="0095273D">
      <w:pPr>
        <w:spacing w:after="0" w:line="240" w:lineRule="auto"/>
        <w:ind w:left="1134" w:hanging="567"/>
        <w:contextualSpacing/>
        <w:jc w:val="both"/>
        <w:rPr>
          <w:rFonts w:ascii="Arial" w:eastAsia="Times New Roman" w:hAnsi="Arial" w:cs="Arial"/>
          <w:sz w:val="20"/>
          <w:szCs w:val="20"/>
        </w:rPr>
      </w:pPr>
    </w:p>
    <w:p w14:paraId="126D59D6"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w:t>
      </w:r>
    </w:p>
    <w:p w14:paraId="081C21F0" w14:textId="77777777" w:rsidR="006E4B7F" w:rsidRPr="0095273D" w:rsidRDefault="006E4B7F" w:rsidP="0095273D">
      <w:pPr>
        <w:keepNext/>
        <w:spacing w:after="0" w:line="240" w:lineRule="auto"/>
        <w:contextualSpacing/>
        <w:jc w:val="center"/>
        <w:outlineLvl w:val="4"/>
        <w:rPr>
          <w:rFonts w:ascii="Arial" w:eastAsia="Times New Roman" w:hAnsi="Arial" w:cs="Arial"/>
          <w:b/>
          <w:sz w:val="20"/>
          <w:szCs w:val="20"/>
        </w:rPr>
      </w:pPr>
      <w:r w:rsidRPr="0095273D">
        <w:rPr>
          <w:rFonts w:ascii="Arial" w:eastAsia="Times New Roman" w:hAnsi="Arial" w:cs="Arial"/>
          <w:b/>
          <w:sz w:val="20"/>
          <w:szCs w:val="20"/>
        </w:rPr>
        <w:t>Otváranie a vyhodnotenie ponúk</w:t>
      </w:r>
    </w:p>
    <w:p w14:paraId="3A4EBAB2" w14:textId="77777777" w:rsidR="006E4B7F" w:rsidRPr="0095273D" w:rsidRDefault="006E4B7F" w:rsidP="0095273D">
      <w:pPr>
        <w:spacing w:after="0" w:line="240" w:lineRule="auto"/>
        <w:contextualSpacing/>
        <w:rPr>
          <w:rFonts w:ascii="Arial" w:eastAsia="Times New Roman" w:hAnsi="Arial" w:cs="Arial"/>
          <w:sz w:val="20"/>
          <w:szCs w:val="20"/>
        </w:rPr>
      </w:pPr>
    </w:p>
    <w:p w14:paraId="795D1594" w14:textId="77777777" w:rsidR="006E4B7F" w:rsidRPr="0095273D" w:rsidRDefault="006E4B7F" w:rsidP="0095273D">
      <w:pPr>
        <w:keepNext/>
        <w:spacing w:after="0" w:line="240" w:lineRule="auto"/>
        <w:ind w:left="567" w:hanging="567"/>
        <w:contextualSpacing/>
        <w:jc w:val="both"/>
        <w:outlineLvl w:val="6"/>
        <w:rPr>
          <w:rFonts w:ascii="Arial" w:eastAsia="Times New Roman" w:hAnsi="Arial" w:cs="Arial"/>
          <w:b/>
          <w:bCs/>
          <w:sz w:val="20"/>
          <w:szCs w:val="20"/>
        </w:rPr>
      </w:pPr>
      <w:r w:rsidRPr="0095273D">
        <w:rPr>
          <w:rFonts w:ascii="Arial" w:eastAsia="Times New Roman" w:hAnsi="Arial" w:cs="Arial"/>
          <w:b/>
          <w:bCs/>
          <w:smallCaps/>
          <w:sz w:val="20"/>
          <w:szCs w:val="20"/>
        </w:rPr>
        <w:t>25.</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Otváranie ponúk (on-line sprístupnenie)</w:t>
      </w:r>
    </w:p>
    <w:p w14:paraId="0311C395"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25.1</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b/>
          <w:sz w:val="20"/>
          <w:szCs w:val="20"/>
        </w:rPr>
        <w:t>Dátum a hodina otvárania ponúk</w:t>
      </w:r>
      <w:r w:rsidRPr="0095273D">
        <w:rPr>
          <w:rFonts w:ascii="Arial" w:eastAsia="Times New Roman" w:hAnsi="Arial" w:cs="Arial"/>
          <w:sz w:val="20"/>
          <w:szCs w:val="20"/>
        </w:rPr>
        <w:t xml:space="preserve"> je uvedená v Oznámení.</w:t>
      </w:r>
    </w:p>
    <w:p w14:paraId="5B88E57F"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 xml:space="preserve">25.2  </w:t>
      </w:r>
      <w:r w:rsidRPr="0095273D">
        <w:rPr>
          <w:rFonts w:ascii="Arial" w:eastAsia="Times New Roman" w:hAnsi="Arial" w:cs="Arial"/>
          <w:sz w:val="20"/>
          <w:szCs w:val="20"/>
        </w:rPr>
        <w:tab/>
        <w:t xml:space="preserve">Otváranie ponúk sa uskutoční elektronicky. </w:t>
      </w:r>
    </w:p>
    <w:p w14:paraId="2DD92616"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eastAsia="Times New Roman" w:hAnsi="Arial" w:cs="Arial"/>
          <w:sz w:val="20"/>
          <w:szCs w:val="20"/>
        </w:rPr>
        <w:t>25.3</w:t>
      </w:r>
      <w:r w:rsidRPr="0095273D">
        <w:rPr>
          <w:rFonts w:ascii="Arial" w:eastAsia="Times New Roman" w:hAnsi="Arial" w:cs="Arial"/>
          <w:sz w:val="20"/>
          <w:szCs w:val="20"/>
        </w:rPr>
        <w:tab/>
      </w:r>
      <w:r w:rsidRPr="0095273D">
        <w:rPr>
          <w:rFonts w:ascii="Arial" w:eastAsia="Times New Roman"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Calibri" w:hAnsi="Arial" w:cs="Arial"/>
          <w:sz w:val="20"/>
          <w:szCs w:val="20"/>
        </w:rPr>
      </w:pPr>
      <w:r w:rsidRPr="0095273D">
        <w:rPr>
          <w:rFonts w:ascii="Arial" w:eastAsia="Calibri" w:hAnsi="Arial" w:cs="Arial"/>
          <w:sz w:val="20"/>
          <w:szCs w:val="20"/>
        </w:rPr>
        <w:t>25.4</w:t>
      </w:r>
      <w:r w:rsidRPr="0095273D">
        <w:rPr>
          <w:rFonts w:ascii="Arial" w:eastAsia="Calibri" w:hAnsi="Arial" w:cs="Arial"/>
          <w:sz w:val="20"/>
          <w:szCs w:val="20"/>
        </w:rPr>
        <w:tab/>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7E62F793"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p>
    <w:p w14:paraId="35C0CAB3"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26.</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Preskúmanie a vyhodnotenie ponúk</w:t>
      </w:r>
    </w:p>
    <w:p w14:paraId="402CF817"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26.1</w:t>
      </w:r>
      <w:r w:rsidRPr="0095273D">
        <w:rPr>
          <w:rFonts w:ascii="Arial" w:eastAsia="Times New Roman" w:hAnsi="Arial" w:cs="Arial"/>
          <w:sz w:val="20"/>
          <w:szCs w:val="20"/>
        </w:rPr>
        <w:tab/>
        <w:t xml:space="preserve">Verejný obstarávateľ zriadi, v súlade s § 51 zákona, za účelom preskúmania a vyhodnotenia ponúk najmenej trojčlennú komisiu, ktorá začne svoju činnosť otváraním ponúk. </w:t>
      </w:r>
    </w:p>
    <w:p w14:paraId="183653A3"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26.2</w:t>
      </w:r>
      <w:r w:rsidRPr="0095273D">
        <w:rPr>
          <w:rFonts w:ascii="Arial" w:eastAsia="Times New Roman" w:hAnsi="Arial" w:cs="Arial"/>
          <w:sz w:val="20"/>
          <w:szCs w:val="20"/>
        </w:rPr>
        <w:tab/>
        <w:t xml:space="preserve">Preskúmanie a vyhodnocovanie ponúk komisiou je neverejné. </w:t>
      </w:r>
    </w:p>
    <w:p w14:paraId="7733606A"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26.3</w:t>
      </w:r>
      <w:r w:rsidRPr="0095273D">
        <w:rPr>
          <w:rFonts w:ascii="Arial" w:eastAsia="Times New Roman"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0906B84C"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26.4</w:t>
      </w:r>
      <w:r w:rsidRPr="0095273D">
        <w:rPr>
          <w:rFonts w:ascii="Arial" w:eastAsia="Times New Roman" w:hAnsi="Arial" w:cs="Arial"/>
          <w:sz w:val="20"/>
          <w:szCs w:val="20"/>
        </w:rPr>
        <w:tab/>
        <w:t>Do procesu vyhodnocovania ponúk budú zaradené tie ponuky, ktoré:</w:t>
      </w:r>
    </w:p>
    <w:p w14:paraId="61D903C3" w14:textId="77777777" w:rsidR="006E4B7F" w:rsidRPr="0095273D"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a)</w:t>
      </w:r>
      <w:r w:rsidRPr="0095273D">
        <w:rPr>
          <w:rFonts w:ascii="Arial" w:eastAsia="Times New Roman" w:hAnsi="Arial" w:cs="Arial"/>
          <w:sz w:val="20"/>
          <w:szCs w:val="20"/>
        </w:rPr>
        <w:tab/>
        <w:t>boli doručené elektronicky prostredníctvom systému JOSEPHINE v lehote predkladania ponúk,</w:t>
      </w:r>
    </w:p>
    <w:p w14:paraId="5D724CF8" w14:textId="77777777" w:rsidR="006E4B7F" w:rsidRPr="0095273D"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obsahujú náležitosti uvedené v bode 19 Časť A.1 Zväzok 1 týchto SP,</w:t>
      </w:r>
    </w:p>
    <w:p w14:paraId="04FFACF9" w14:textId="3D144568" w:rsidR="006E4B7F"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zodpovedajú požiadavkám a podmienkam uvedeným v Oznámení a v týchto SP.</w:t>
      </w:r>
    </w:p>
    <w:p w14:paraId="4DB77C20" w14:textId="1321AD32" w:rsidR="00DB67AF" w:rsidRDefault="00DB67AF" w:rsidP="0095273D">
      <w:pPr>
        <w:autoSpaceDE w:val="0"/>
        <w:autoSpaceDN w:val="0"/>
        <w:spacing w:after="0" w:line="240" w:lineRule="auto"/>
        <w:ind w:left="1418" w:hanging="284"/>
        <w:contextualSpacing/>
        <w:jc w:val="both"/>
        <w:rPr>
          <w:rFonts w:ascii="Arial" w:eastAsia="Times New Roman" w:hAnsi="Arial" w:cs="Arial"/>
          <w:sz w:val="20"/>
          <w:szCs w:val="20"/>
        </w:rPr>
      </w:pPr>
    </w:p>
    <w:p w14:paraId="0DFE1B47" w14:textId="68692A8A" w:rsidR="00DB67AF" w:rsidRDefault="00DB67AF" w:rsidP="0095273D">
      <w:pPr>
        <w:autoSpaceDE w:val="0"/>
        <w:autoSpaceDN w:val="0"/>
        <w:spacing w:after="0" w:line="240" w:lineRule="auto"/>
        <w:ind w:left="1418" w:hanging="284"/>
        <w:contextualSpacing/>
        <w:jc w:val="both"/>
        <w:rPr>
          <w:rFonts w:ascii="Arial" w:eastAsia="Times New Roman" w:hAnsi="Arial" w:cs="Arial"/>
          <w:sz w:val="20"/>
          <w:szCs w:val="20"/>
        </w:rPr>
      </w:pPr>
    </w:p>
    <w:p w14:paraId="2591CF5E" w14:textId="65CD1DD1" w:rsidR="00DB67AF" w:rsidRDefault="00DB67AF" w:rsidP="0095273D">
      <w:pPr>
        <w:autoSpaceDE w:val="0"/>
        <w:autoSpaceDN w:val="0"/>
        <w:spacing w:after="0" w:line="240" w:lineRule="auto"/>
        <w:ind w:left="1418" w:hanging="284"/>
        <w:contextualSpacing/>
        <w:jc w:val="both"/>
        <w:rPr>
          <w:rFonts w:ascii="Arial" w:eastAsia="Times New Roman" w:hAnsi="Arial" w:cs="Arial"/>
          <w:sz w:val="20"/>
          <w:szCs w:val="20"/>
        </w:rPr>
      </w:pPr>
    </w:p>
    <w:p w14:paraId="08FDBE82" w14:textId="77777777" w:rsidR="00DB67AF" w:rsidRPr="0095273D" w:rsidRDefault="00DB67AF" w:rsidP="0095273D">
      <w:pPr>
        <w:autoSpaceDE w:val="0"/>
        <w:autoSpaceDN w:val="0"/>
        <w:spacing w:after="0" w:line="240" w:lineRule="auto"/>
        <w:ind w:left="1418" w:hanging="284"/>
        <w:contextualSpacing/>
        <w:jc w:val="both"/>
        <w:rPr>
          <w:rFonts w:ascii="Arial" w:eastAsia="Times New Roman" w:hAnsi="Arial" w:cs="Arial"/>
          <w:sz w:val="20"/>
          <w:szCs w:val="20"/>
        </w:rPr>
      </w:pPr>
    </w:p>
    <w:p w14:paraId="5F9B8EFE" w14:textId="1DA583F4"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26.5</w:t>
      </w:r>
      <w:r w:rsidRPr="0095273D">
        <w:rPr>
          <w:rFonts w:ascii="Arial" w:eastAsia="Times New Roman"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6DC98B80" w14:textId="4E7C09CD"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lastRenderedPageBreak/>
        <w:t>26.6</w:t>
      </w:r>
      <w:r w:rsidRPr="0095273D">
        <w:rPr>
          <w:rFonts w:ascii="Arial" w:eastAsia="Times New Roman" w:hAnsi="Arial" w:cs="Arial"/>
          <w:sz w:val="20"/>
          <w:szCs w:val="20"/>
        </w:rPr>
        <w:tab/>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7F9968C"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6D116C2C"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506FC2BA"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A8E4564" w14:textId="72F48F20" w:rsidR="006E4B7F" w:rsidRDefault="006E4B7F" w:rsidP="0095273D">
      <w:pPr>
        <w:autoSpaceDE w:val="0"/>
        <w:autoSpaceDN w:val="0"/>
        <w:spacing w:after="0" w:line="240" w:lineRule="auto"/>
        <w:ind w:left="1134" w:hanging="567"/>
        <w:contextualSpacing/>
        <w:jc w:val="both"/>
        <w:rPr>
          <w:rFonts w:ascii="Arial" w:eastAsia="Calibri" w:hAnsi="Arial" w:cs="Arial"/>
          <w:sz w:val="20"/>
          <w:szCs w:val="20"/>
        </w:rPr>
      </w:pPr>
      <w:r w:rsidRPr="0095273D">
        <w:rPr>
          <w:rFonts w:ascii="Arial" w:eastAsia="Times New Roman" w:hAnsi="Arial" w:cs="Arial"/>
          <w:color w:val="000000" w:themeColor="text1"/>
          <w:sz w:val="20"/>
          <w:szCs w:val="20"/>
          <w:lang w:eastAsia="en-US"/>
        </w:rPr>
        <w:t xml:space="preserve">26.7 </w:t>
      </w:r>
      <w:r w:rsidRPr="0095273D">
        <w:rPr>
          <w:rFonts w:ascii="Arial" w:eastAsia="Calibri" w:hAnsi="Arial" w:cs="Arial"/>
          <w:color w:val="000000"/>
          <w:sz w:val="20"/>
          <w:szCs w:val="20"/>
        </w:rPr>
        <w:tab/>
      </w:r>
      <w:r w:rsidRPr="0095273D">
        <w:rPr>
          <w:rFonts w:ascii="Arial" w:eastAsia="Times New Roman" w:hAnsi="Arial" w:cs="Arial"/>
          <w:sz w:val="20"/>
          <w:szCs w:val="20"/>
          <w:lang w:eastAsia="en-US"/>
        </w:rPr>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95273D">
        <w:rPr>
          <w:rFonts w:ascii="Arial" w:eastAsia="Calibri" w:hAnsi="Arial" w:cs="Arial"/>
          <w:sz w:val="20"/>
          <w:szCs w:val="20"/>
        </w:rPr>
        <w:t>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02C3F578" w14:textId="77777777" w:rsidR="00AB1247" w:rsidRPr="0095273D" w:rsidRDefault="00AB1247" w:rsidP="0095273D">
      <w:pPr>
        <w:spacing w:after="0" w:line="240" w:lineRule="auto"/>
        <w:contextualSpacing/>
        <w:jc w:val="both"/>
        <w:rPr>
          <w:rFonts w:ascii="Arial" w:eastAsia="Times New Roman" w:hAnsi="Arial" w:cs="Arial"/>
          <w:strike/>
          <w:color w:val="000000"/>
          <w:sz w:val="20"/>
          <w:szCs w:val="20"/>
        </w:rPr>
      </w:pPr>
    </w:p>
    <w:p w14:paraId="65C8D2C5" w14:textId="77777777" w:rsidR="006E4B7F" w:rsidRPr="0095273D" w:rsidRDefault="006E4B7F" w:rsidP="0095273D">
      <w:pPr>
        <w:tabs>
          <w:tab w:val="left" w:pos="2472"/>
        </w:tabs>
        <w:spacing w:after="0" w:line="240" w:lineRule="auto"/>
        <w:ind w:left="567" w:hanging="567"/>
        <w:contextualSpacing/>
        <w:rPr>
          <w:rFonts w:ascii="Arial" w:eastAsia="Times New Roman" w:hAnsi="Arial" w:cs="Arial"/>
          <w:b/>
          <w:sz w:val="20"/>
          <w:szCs w:val="20"/>
        </w:rPr>
      </w:pPr>
      <w:r w:rsidRPr="0095273D">
        <w:rPr>
          <w:rFonts w:ascii="Arial" w:eastAsia="Times New Roman" w:hAnsi="Arial" w:cs="Arial"/>
          <w:b/>
          <w:sz w:val="20"/>
          <w:szCs w:val="20"/>
        </w:rPr>
        <w:t>27.</w:t>
      </w:r>
      <w:r w:rsidRPr="0095273D">
        <w:rPr>
          <w:rFonts w:ascii="Arial" w:eastAsia="Times New Roman" w:hAnsi="Arial" w:cs="Arial"/>
          <w:b/>
          <w:sz w:val="20"/>
          <w:szCs w:val="20"/>
        </w:rPr>
        <w:tab/>
        <w:t>Vyhodnotenie splnenia podmienok účasti uchádzačov</w:t>
      </w:r>
    </w:p>
    <w:p w14:paraId="644AC0EE"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22D863D9"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627B3932"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2C4E2A4D"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4DB99E78"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65013AE8"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7B3DC3E6"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0B9144CC" w14:textId="5E00C72A" w:rsidR="006E4B7F" w:rsidRPr="00AB1247" w:rsidRDefault="006E4B7F" w:rsidP="00AB1247">
      <w:pPr>
        <w:numPr>
          <w:ilvl w:val="1"/>
          <w:numId w:val="76"/>
        </w:numPr>
        <w:spacing w:after="0" w:line="240" w:lineRule="auto"/>
        <w:ind w:left="1134" w:hanging="567"/>
        <w:contextualSpacing/>
        <w:jc w:val="both"/>
        <w:rPr>
          <w:rFonts w:ascii="Arial" w:eastAsia="Calibri" w:hAnsi="Arial" w:cs="Arial"/>
          <w:sz w:val="20"/>
          <w:szCs w:val="20"/>
        </w:rPr>
      </w:pPr>
      <w:r w:rsidRPr="0095273D">
        <w:rPr>
          <w:rFonts w:ascii="Arial" w:eastAsia="Times New Roman" w:hAnsi="Arial" w:cs="Arial"/>
          <w:sz w:val="20"/>
          <w:szCs w:val="20"/>
          <w:lang w:eastAsia="en-US"/>
        </w:rPr>
        <w:t xml:space="preserve">Komisia vyhodnotí splnenie podmienok účasti uchádzačov podľa § 40 s použitím ustanovenia § 66 ods. 7 písm. b) zákona: „ ... vyhodnotenie ponúk z hľadiska splnenia požiadaviek na predmet zákazky a vyhodnotenie splnenia podmienok účasti </w:t>
      </w:r>
      <w:bookmarkStart w:id="22" w:name="_Hlk100584835"/>
      <w:r w:rsidRPr="0095273D">
        <w:rPr>
          <w:rFonts w:ascii="Arial" w:eastAsia="Times New Roman" w:hAnsi="Arial" w:cs="Arial"/>
          <w:sz w:val="20"/>
          <w:szCs w:val="20"/>
          <w:lang w:eastAsia="en-US"/>
        </w:rPr>
        <w:t>sa uskutoční po vyhodnotení ponúk na základe kritérií na vyhodnotenie ponúk</w:t>
      </w:r>
      <w:bookmarkEnd w:id="22"/>
      <w:r w:rsidRPr="0095273D">
        <w:rPr>
          <w:rFonts w:ascii="Arial" w:eastAsia="Times New Roman" w:hAnsi="Arial" w:cs="Arial"/>
          <w:sz w:val="20"/>
          <w:szCs w:val="20"/>
          <w:lang w:eastAsia="en-US"/>
        </w:rPr>
        <w:t xml:space="preserve">“. </w:t>
      </w:r>
      <w:r w:rsidRPr="0095273D">
        <w:rPr>
          <w:rFonts w:ascii="Arial" w:eastAsia="Calibri" w:hAnsi="Arial" w:cs="Arial"/>
          <w:sz w:val="20"/>
          <w:szCs w:val="20"/>
        </w:rPr>
        <w:t>V súlade s § 55 ods. 1 zákona verejný obstarávateľ vyhodnotí splnenie podmienok účasti u uchádzača, ktorý sa</w:t>
      </w:r>
      <w:r w:rsidRPr="00AB1247">
        <w:rPr>
          <w:rFonts w:ascii="Arial" w:eastAsia="Calibri" w:hAnsi="Arial" w:cs="Arial"/>
          <w:sz w:val="20"/>
          <w:szCs w:val="20"/>
        </w:rPr>
        <w:t xml:space="preserve"> umiestnil na prvom mieste v poradí. Verejný obstarávateľ môže, v súlade s § 55 ods. 1 druhá veta zákona, vyhodnotiť splnenie podmienok účasti aj u ďalších uchádzačov v poradí.</w:t>
      </w:r>
    </w:p>
    <w:p w14:paraId="5F08EB7F" w14:textId="77777777" w:rsidR="006E4B7F" w:rsidRPr="0095273D" w:rsidRDefault="006E4B7F" w:rsidP="0095273D">
      <w:pPr>
        <w:numPr>
          <w:ilvl w:val="1"/>
          <w:numId w:val="76"/>
        </w:numPr>
        <w:spacing w:after="0" w:line="240" w:lineRule="auto"/>
        <w:ind w:left="1134" w:hanging="567"/>
        <w:contextualSpacing/>
        <w:jc w:val="both"/>
        <w:rPr>
          <w:rFonts w:ascii="Arial" w:eastAsia="Times New Roman" w:hAnsi="Arial" w:cs="Arial"/>
          <w:sz w:val="20"/>
          <w:szCs w:val="20"/>
          <w:lang w:eastAsia="en-US"/>
        </w:rPr>
      </w:pPr>
      <w:r w:rsidRPr="0095273D">
        <w:rPr>
          <w:rFonts w:ascii="Arial" w:eastAsia="Calibri"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743F5979" w14:textId="77777777" w:rsidR="006E4B7F" w:rsidRPr="0095273D" w:rsidRDefault="006E4B7F" w:rsidP="0095273D">
      <w:pPr>
        <w:numPr>
          <w:ilvl w:val="1"/>
          <w:numId w:val="76"/>
        </w:numPr>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lang w:eastAsia="en-US"/>
        </w:rPr>
        <w:t>Verejný obstarávateľ vylúči uchádzača z verejného obstarávania v prípadoch podľa § 40 ods. 6 a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3D587E34" w14:textId="77777777" w:rsidR="006E4B7F" w:rsidRPr="0095273D" w:rsidRDefault="006E4B7F" w:rsidP="0095273D">
      <w:pPr>
        <w:spacing w:after="0" w:line="240" w:lineRule="auto"/>
        <w:ind w:left="1134"/>
        <w:contextualSpacing/>
        <w:jc w:val="both"/>
        <w:rPr>
          <w:rFonts w:ascii="Arial" w:eastAsia="Times New Roman" w:hAnsi="Arial" w:cs="Arial"/>
          <w:sz w:val="20"/>
          <w:szCs w:val="20"/>
        </w:rPr>
      </w:pPr>
    </w:p>
    <w:p w14:paraId="06EE657D" w14:textId="77777777" w:rsidR="006E4B7F" w:rsidRPr="0095273D" w:rsidRDefault="006E4B7F" w:rsidP="0024264A">
      <w:pPr>
        <w:autoSpaceDE w:val="0"/>
        <w:autoSpaceDN w:val="0"/>
        <w:spacing w:after="0" w:line="240" w:lineRule="auto"/>
        <w:ind w:left="567" w:hanging="567"/>
        <w:contextualSpacing/>
        <w:jc w:val="both"/>
        <w:rPr>
          <w:rFonts w:ascii="Arial" w:eastAsia="Times New Roman" w:hAnsi="Arial" w:cs="Arial"/>
          <w:b/>
          <w:sz w:val="20"/>
          <w:szCs w:val="20"/>
        </w:rPr>
      </w:pPr>
      <w:r w:rsidRPr="0095273D">
        <w:rPr>
          <w:rFonts w:ascii="Arial" w:eastAsia="Times New Roman" w:hAnsi="Arial" w:cs="Arial"/>
          <w:b/>
          <w:sz w:val="20"/>
          <w:szCs w:val="20"/>
        </w:rPr>
        <w:t>28.</w:t>
      </w:r>
      <w:r w:rsidRPr="0095273D">
        <w:rPr>
          <w:rFonts w:ascii="Arial" w:eastAsia="Times New Roman" w:hAnsi="Arial" w:cs="Arial"/>
          <w:b/>
          <w:sz w:val="20"/>
          <w:szCs w:val="20"/>
        </w:rPr>
        <w:tab/>
        <w:t>Využitie subdodávateľov</w:t>
      </w:r>
    </w:p>
    <w:p w14:paraId="02B822AA" w14:textId="77777777" w:rsidR="00ED366B" w:rsidRPr="0095273D" w:rsidRDefault="00ED366B" w:rsidP="0095273D">
      <w:pPr>
        <w:spacing w:after="0" w:line="240" w:lineRule="auto"/>
        <w:ind w:left="567"/>
        <w:contextualSpacing/>
        <w:jc w:val="both"/>
        <w:rPr>
          <w:rFonts w:ascii="Arial" w:eastAsia="Times New Roman" w:hAnsi="Arial" w:cs="Arial"/>
          <w:sz w:val="20"/>
          <w:szCs w:val="20"/>
        </w:rPr>
      </w:pPr>
      <w:r w:rsidRPr="0095273D">
        <w:rPr>
          <w:rFonts w:ascii="Arial" w:eastAsia="Times New Roman" w:hAnsi="Arial" w:cs="Arial"/>
          <w:b/>
          <w:sz w:val="20"/>
          <w:szCs w:val="20"/>
        </w:rPr>
        <w:tab/>
      </w:r>
      <w:bookmarkStart w:id="23" w:name="_Hlk163138094"/>
      <w:r w:rsidRPr="0095273D">
        <w:rPr>
          <w:rFonts w:ascii="Arial" w:eastAsia="Times New Roman" w:hAnsi="Arial" w:cs="Arial"/>
          <w:sz w:val="20"/>
          <w:szCs w:val="20"/>
        </w:rPr>
        <w:t>Uchádzač pri využití subdodávateľov pre účely predkladania ponuky postupuje podľa bodu 19.1.9 Časť 1 Zväzok 1 týchto SP v súlade s § 41 ods. 1 písm. a) a b) zákona.</w:t>
      </w:r>
    </w:p>
    <w:p w14:paraId="6D167459" w14:textId="1B6D226F" w:rsidR="00ED366B" w:rsidRPr="0095273D" w:rsidRDefault="00ED366B" w:rsidP="0095273D">
      <w:pPr>
        <w:spacing w:after="0" w:line="240" w:lineRule="auto"/>
        <w:ind w:left="567"/>
        <w:contextualSpacing/>
        <w:jc w:val="both"/>
        <w:rPr>
          <w:rFonts w:ascii="Arial" w:eastAsia="Times New Roman" w:hAnsi="Arial" w:cs="Arial"/>
          <w:sz w:val="20"/>
          <w:szCs w:val="20"/>
        </w:rPr>
      </w:pPr>
      <w:r w:rsidRPr="0095273D">
        <w:rPr>
          <w:rFonts w:ascii="Arial" w:eastAsia="Times New Roman" w:hAnsi="Arial" w:cs="Arial"/>
          <w:sz w:val="20"/>
          <w:szCs w:val="20"/>
        </w:rPr>
        <w:t xml:space="preserve">Uchádzač pri využití subdodávateľov pre účely predkladania </w:t>
      </w:r>
      <w:r w:rsidR="00353176">
        <w:rPr>
          <w:rFonts w:ascii="Arial" w:eastAsia="Times New Roman" w:hAnsi="Arial" w:cs="Arial"/>
          <w:sz w:val="20"/>
          <w:szCs w:val="20"/>
        </w:rPr>
        <w:t>Z</w:t>
      </w:r>
      <w:r w:rsidRPr="0095273D">
        <w:rPr>
          <w:rFonts w:ascii="Arial" w:eastAsia="Times New Roman" w:hAnsi="Arial" w:cs="Arial"/>
          <w:sz w:val="20"/>
          <w:szCs w:val="20"/>
        </w:rPr>
        <w:t xml:space="preserve">mluvy v rámci poskytnutia riadnej súčinnosti postupuje podľa bodu 32.10 Časť </w:t>
      </w:r>
      <w:r w:rsidR="002B56FA" w:rsidRPr="0095273D">
        <w:rPr>
          <w:rFonts w:ascii="Arial" w:eastAsia="Times New Roman" w:hAnsi="Arial" w:cs="Arial"/>
          <w:sz w:val="20"/>
          <w:szCs w:val="20"/>
        </w:rPr>
        <w:t>A.</w:t>
      </w:r>
      <w:r w:rsidRPr="0095273D">
        <w:rPr>
          <w:rFonts w:ascii="Arial" w:eastAsia="Times New Roman" w:hAnsi="Arial" w:cs="Arial"/>
          <w:sz w:val="20"/>
          <w:szCs w:val="20"/>
        </w:rPr>
        <w:t>1 Zväzok 1 týchto SP v súlade s § 41 ods. 3 zákona.</w:t>
      </w:r>
    </w:p>
    <w:p w14:paraId="117A7B10" w14:textId="77777777" w:rsidR="00ED366B" w:rsidRPr="0095273D" w:rsidRDefault="00ED366B" w:rsidP="0095273D">
      <w:pPr>
        <w:spacing w:after="0" w:line="240" w:lineRule="auto"/>
        <w:ind w:left="567"/>
        <w:contextualSpacing/>
        <w:jc w:val="both"/>
        <w:rPr>
          <w:rFonts w:ascii="Arial" w:eastAsia="Times New Roman" w:hAnsi="Arial" w:cs="Arial"/>
          <w:sz w:val="20"/>
          <w:szCs w:val="20"/>
        </w:rPr>
      </w:pPr>
    </w:p>
    <w:bookmarkEnd w:id="23"/>
    <w:p w14:paraId="22CFE19E" w14:textId="77777777" w:rsidR="006E4B7F" w:rsidRPr="0095273D" w:rsidRDefault="006E4B7F" w:rsidP="0095273D">
      <w:pPr>
        <w:autoSpaceDE w:val="0"/>
        <w:autoSpaceDN w:val="0"/>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z w:val="20"/>
          <w:szCs w:val="20"/>
        </w:rPr>
        <w:t>29.</w:t>
      </w:r>
      <w:r w:rsidRPr="0095273D">
        <w:rPr>
          <w:rFonts w:ascii="Arial" w:eastAsia="Times New Roman" w:hAnsi="Arial" w:cs="Arial"/>
          <w:b/>
          <w:bCs/>
          <w:sz w:val="20"/>
          <w:szCs w:val="20"/>
        </w:rPr>
        <w:tab/>
        <w:t>Oprava chýb</w:t>
      </w:r>
    </w:p>
    <w:p w14:paraId="1C0F24D8" w14:textId="77777777" w:rsidR="006E4B7F" w:rsidRPr="0095273D" w:rsidRDefault="006E4B7F" w:rsidP="0095273D">
      <w:pPr>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29.1 </w:t>
      </w:r>
      <w:r w:rsidRPr="0095273D">
        <w:rPr>
          <w:rFonts w:ascii="Arial" w:eastAsia="Times New Roman" w:hAnsi="Arial" w:cs="Arial"/>
          <w:sz w:val="20"/>
          <w:szCs w:val="20"/>
          <w:lang w:eastAsia="en-US"/>
        </w:rPr>
        <w:tab/>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C054006" w14:textId="77777777" w:rsidR="006E4B7F" w:rsidRPr="0095273D" w:rsidRDefault="006E4B7F" w:rsidP="0095273D">
      <w:pPr>
        <w:numPr>
          <w:ilvl w:val="0"/>
          <w:numId w:val="39"/>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4075D995" w14:textId="77777777" w:rsidR="006E4B7F" w:rsidRPr="0095273D" w:rsidRDefault="006E4B7F" w:rsidP="0095273D">
      <w:pPr>
        <w:numPr>
          <w:ilvl w:val="0"/>
          <w:numId w:val="39"/>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0428F3D6"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29.2</w:t>
      </w:r>
      <w:r w:rsidRPr="0095273D">
        <w:rPr>
          <w:rFonts w:ascii="Arial" w:eastAsia="Times New Roman" w:hAnsi="Arial" w:cs="Arial"/>
          <w:sz w:val="20"/>
          <w:szCs w:val="20"/>
          <w:lang w:eastAsia="en-US"/>
        </w:rPr>
        <w:tab/>
        <w:t>Zrejmé matematické chyby, zistené pri vyhodnocovaní ponúk, budú opravené v prípade:</w:t>
      </w:r>
    </w:p>
    <w:p w14:paraId="321F0FE4"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 xml:space="preserve">29.2.1 </w:t>
      </w:r>
      <w:r w:rsidRPr="0095273D">
        <w:rPr>
          <w:rFonts w:ascii="Arial" w:eastAsia="Times New Roman" w:hAnsi="Arial" w:cs="Arial"/>
          <w:bCs/>
          <w:color w:val="000000" w:themeColor="text1"/>
          <w:sz w:val="20"/>
          <w:szCs w:val="20"/>
          <w:lang w:eastAsia="en-US"/>
        </w:rPr>
        <w:tab/>
        <w:t>rozdielu medzi sumou uvedenou číslom a sumou uvedenou slovom; platiť bude suma uvedená správne,</w:t>
      </w:r>
    </w:p>
    <w:p w14:paraId="6CB16BAD"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29.2.2</w:t>
      </w:r>
      <w:r w:rsidRPr="0095273D">
        <w:rPr>
          <w:rFonts w:ascii="Arial" w:eastAsia="Times New Roman" w:hAnsi="Arial" w:cs="Arial"/>
          <w:bCs/>
          <w:color w:val="000000" w:themeColor="text1"/>
          <w:sz w:val="20"/>
          <w:szCs w:val="20"/>
          <w:lang w:eastAsia="en-US"/>
        </w:rPr>
        <w:tab/>
      </w:r>
      <w:r w:rsidRPr="0095273D">
        <w:rPr>
          <w:rFonts w:ascii="Arial" w:eastAsia="Times New Roman"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29.2.3</w:t>
      </w:r>
      <w:r w:rsidRPr="0095273D">
        <w:rPr>
          <w:rFonts w:ascii="Arial" w:eastAsia="Times New Roman"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29.2.4</w:t>
      </w:r>
      <w:r w:rsidRPr="0095273D">
        <w:rPr>
          <w:rFonts w:ascii="Arial" w:eastAsia="Times New Roman"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3166C951" w14:textId="77777777" w:rsidR="006E4B7F" w:rsidRPr="0095273D" w:rsidRDefault="006E4B7F" w:rsidP="0095273D">
      <w:pPr>
        <w:autoSpaceDE w:val="0"/>
        <w:autoSpaceDN w:val="0"/>
        <w:spacing w:after="0" w:line="240" w:lineRule="auto"/>
        <w:ind w:left="1134" w:hanging="567"/>
        <w:contextualSpacing/>
        <w:jc w:val="both"/>
        <w:outlineLvl w:val="2"/>
        <w:rPr>
          <w:rFonts w:ascii="Arial" w:eastAsia="Calibri" w:hAnsi="Arial" w:cs="Arial"/>
          <w:b/>
          <w:bCs/>
          <w:color w:val="000000" w:themeColor="text1"/>
          <w:sz w:val="20"/>
          <w:szCs w:val="20"/>
        </w:rPr>
      </w:pPr>
      <w:r w:rsidRPr="0095273D">
        <w:rPr>
          <w:rFonts w:ascii="Arial" w:eastAsia="Calibri" w:hAnsi="Arial" w:cs="Arial"/>
          <w:bCs/>
          <w:color w:val="000000" w:themeColor="text1"/>
          <w:sz w:val="20"/>
          <w:szCs w:val="20"/>
        </w:rPr>
        <w:t>29.2</w:t>
      </w:r>
      <w:r w:rsidRPr="0095273D">
        <w:rPr>
          <w:rFonts w:ascii="Arial" w:eastAsia="Calibri" w:hAnsi="Arial" w:cs="Arial"/>
          <w:b/>
          <w:bCs/>
          <w:color w:val="000000" w:themeColor="text1"/>
          <w:sz w:val="20"/>
          <w:szCs w:val="20"/>
        </w:rPr>
        <w:tab/>
        <w:t>O každej vykonanej oprave bude uchádzač bezodkladne upovedomený. Uchádzač bude v takom prípade požiadaný o vysvetlenie ponuky podľa § 53 ods. 1 zákona a o predloženie súhlasu s vykonanou opravou.</w:t>
      </w:r>
    </w:p>
    <w:p w14:paraId="21A05821" w14:textId="77777777" w:rsidR="00124302" w:rsidRDefault="00124302" w:rsidP="0095273D">
      <w:pPr>
        <w:spacing w:after="0" w:line="240" w:lineRule="auto"/>
        <w:contextualSpacing/>
        <w:jc w:val="center"/>
        <w:rPr>
          <w:rFonts w:ascii="Arial" w:eastAsia="Times New Roman" w:hAnsi="Arial" w:cs="Arial"/>
          <w:b/>
          <w:sz w:val="20"/>
          <w:szCs w:val="20"/>
        </w:rPr>
      </w:pPr>
    </w:p>
    <w:p w14:paraId="6579F48C" w14:textId="77777777" w:rsidR="00DB67AF" w:rsidRDefault="00DB67AF" w:rsidP="0095273D">
      <w:pPr>
        <w:spacing w:after="0" w:line="240" w:lineRule="auto"/>
        <w:contextualSpacing/>
        <w:jc w:val="center"/>
        <w:rPr>
          <w:rFonts w:ascii="Arial" w:eastAsia="Times New Roman" w:hAnsi="Arial" w:cs="Arial"/>
          <w:b/>
          <w:sz w:val="20"/>
          <w:szCs w:val="20"/>
        </w:rPr>
      </w:pPr>
    </w:p>
    <w:p w14:paraId="435D1CAF" w14:textId="77777777" w:rsidR="00DB67AF" w:rsidRDefault="00DB67AF" w:rsidP="0095273D">
      <w:pPr>
        <w:spacing w:after="0" w:line="240" w:lineRule="auto"/>
        <w:contextualSpacing/>
        <w:jc w:val="center"/>
        <w:rPr>
          <w:rFonts w:ascii="Arial" w:eastAsia="Times New Roman" w:hAnsi="Arial" w:cs="Arial"/>
          <w:b/>
          <w:sz w:val="20"/>
          <w:szCs w:val="20"/>
        </w:rPr>
      </w:pPr>
    </w:p>
    <w:p w14:paraId="49D68377" w14:textId="77777777" w:rsidR="00DB67AF" w:rsidRDefault="00DB67AF" w:rsidP="0095273D">
      <w:pPr>
        <w:spacing w:after="0" w:line="240" w:lineRule="auto"/>
        <w:contextualSpacing/>
        <w:jc w:val="center"/>
        <w:rPr>
          <w:rFonts w:ascii="Arial" w:eastAsia="Times New Roman" w:hAnsi="Arial" w:cs="Arial"/>
          <w:b/>
          <w:sz w:val="20"/>
          <w:szCs w:val="20"/>
        </w:rPr>
      </w:pPr>
    </w:p>
    <w:p w14:paraId="47B88B94" w14:textId="6622384B"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VI.</w:t>
      </w:r>
    </w:p>
    <w:p w14:paraId="0DCF8E2D"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Dôvernosť a  etika vo verejnom obstarávaní</w:t>
      </w:r>
    </w:p>
    <w:p w14:paraId="6E8E0CEA" w14:textId="77777777" w:rsidR="006E4B7F" w:rsidRPr="0095273D" w:rsidRDefault="006E4B7F" w:rsidP="0095273D">
      <w:pPr>
        <w:spacing w:after="0" w:line="240" w:lineRule="auto"/>
        <w:contextualSpacing/>
        <w:jc w:val="center"/>
        <w:rPr>
          <w:rFonts w:ascii="Arial" w:eastAsia="Times New Roman" w:hAnsi="Arial" w:cs="Arial"/>
          <w:b/>
          <w:sz w:val="20"/>
          <w:szCs w:val="20"/>
        </w:rPr>
      </w:pPr>
    </w:p>
    <w:p w14:paraId="5A927287"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lastRenderedPageBreak/>
        <w:t>30.</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Dôvernosť procesu verejného obstarávania</w:t>
      </w:r>
    </w:p>
    <w:p w14:paraId="3F409942" w14:textId="051C3262"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30.1</w:t>
      </w:r>
      <w:r w:rsidRPr="0095273D">
        <w:rPr>
          <w:rFonts w:ascii="Arial" w:eastAsia="Times New Roman" w:hAnsi="Arial" w:cs="Arial"/>
          <w:sz w:val="20"/>
          <w:szCs w:val="20"/>
          <w:lang w:eastAsia="en-US"/>
        </w:rPr>
        <w:tab/>
        <w:t>Členovia komisie, ktorí vyhodnocujú ponuky sú povinní zachovávať mlčanlivosť a nesmú poskytovať počas vyhodnocovania ponúk informácie o obsahu ponúk. Na členov komisie, ktorí vyhodnocujú ponuky, sa vzťahujú ustanovenia podľa § 22 zákona.</w:t>
      </w:r>
    </w:p>
    <w:p w14:paraId="2C444841"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30.2</w:t>
      </w:r>
      <w:r w:rsidRPr="0095273D">
        <w:rPr>
          <w:rFonts w:ascii="Arial" w:eastAsia="Times New Roman" w:hAnsi="Arial" w:cs="Arial"/>
          <w:sz w:val="20"/>
          <w:szCs w:val="20"/>
          <w:lang w:eastAsia="en-US"/>
        </w:rPr>
        <w:tab/>
        <w:t>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95273D" w:rsidRDefault="00C7065A" w:rsidP="0095273D">
      <w:pPr>
        <w:spacing w:after="0" w:line="240" w:lineRule="auto"/>
        <w:contextualSpacing/>
        <w:jc w:val="center"/>
        <w:rPr>
          <w:rFonts w:ascii="Arial" w:eastAsia="Times New Roman" w:hAnsi="Arial" w:cs="Arial"/>
          <w:b/>
          <w:sz w:val="20"/>
          <w:szCs w:val="20"/>
        </w:rPr>
      </w:pPr>
    </w:p>
    <w:p w14:paraId="2AC48D64"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VII.</w:t>
      </w:r>
    </w:p>
    <w:p w14:paraId="5170F517"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Prijatie ponuky a uzavretie Zmluvy o Dielo</w:t>
      </w:r>
    </w:p>
    <w:p w14:paraId="7577634C" w14:textId="77777777" w:rsidR="006E4B7F" w:rsidRPr="0095273D" w:rsidRDefault="006E4B7F" w:rsidP="0095273D">
      <w:pPr>
        <w:spacing w:after="0" w:line="240" w:lineRule="auto"/>
        <w:contextualSpacing/>
        <w:jc w:val="center"/>
        <w:rPr>
          <w:rFonts w:ascii="Arial" w:eastAsia="Times New Roman" w:hAnsi="Arial" w:cs="Arial"/>
          <w:b/>
          <w:sz w:val="20"/>
          <w:szCs w:val="20"/>
        </w:rPr>
      </w:pPr>
    </w:p>
    <w:p w14:paraId="002942B0"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31.</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Informácia o výsledku vyhodnotenia ponúk</w:t>
      </w:r>
    </w:p>
    <w:p w14:paraId="49F018F4" w14:textId="77777777" w:rsidR="006E4B7F" w:rsidRPr="0095273D" w:rsidRDefault="006E4B7F" w:rsidP="0095273D">
      <w:pPr>
        <w:numPr>
          <w:ilvl w:val="0"/>
          <w:numId w:val="74"/>
        </w:numPr>
        <w:autoSpaceDE w:val="0"/>
        <w:autoSpaceDN w:val="0"/>
        <w:spacing w:after="0" w:line="240" w:lineRule="auto"/>
        <w:contextualSpacing/>
        <w:jc w:val="both"/>
        <w:rPr>
          <w:rFonts w:ascii="Arial" w:eastAsia="Times New Roman" w:hAnsi="Arial" w:cs="Arial"/>
          <w:vanish/>
          <w:sz w:val="20"/>
          <w:szCs w:val="20"/>
        </w:rPr>
      </w:pPr>
    </w:p>
    <w:p w14:paraId="1AFA1944" w14:textId="77777777" w:rsidR="006E4B7F" w:rsidRPr="0095273D" w:rsidRDefault="006E4B7F" w:rsidP="0095273D">
      <w:pPr>
        <w:numPr>
          <w:ilvl w:val="0"/>
          <w:numId w:val="74"/>
        </w:numPr>
        <w:autoSpaceDE w:val="0"/>
        <w:autoSpaceDN w:val="0"/>
        <w:spacing w:after="0" w:line="240" w:lineRule="auto"/>
        <w:contextualSpacing/>
        <w:jc w:val="both"/>
        <w:rPr>
          <w:rFonts w:ascii="Arial" w:eastAsia="Times New Roman" w:hAnsi="Arial" w:cs="Arial"/>
          <w:vanish/>
          <w:sz w:val="20"/>
          <w:szCs w:val="20"/>
        </w:rPr>
      </w:pPr>
    </w:p>
    <w:p w14:paraId="07A818A7" w14:textId="77777777" w:rsidR="006E4B7F" w:rsidRPr="0095273D" w:rsidRDefault="006E4B7F" w:rsidP="0095273D">
      <w:pPr>
        <w:numPr>
          <w:ilvl w:val="1"/>
          <w:numId w:val="74"/>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w:t>
      </w:r>
      <w:r w:rsidRPr="0095273D">
        <w:rPr>
          <w:rFonts w:ascii="Arial" w:eastAsia="Times New Roman" w:hAnsi="Arial" w:cs="Arial"/>
          <w:color w:val="FF0000"/>
          <w:sz w:val="20"/>
          <w:szCs w:val="20"/>
        </w:rPr>
        <w:t xml:space="preserve"> </w:t>
      </w:r>
      <w:r w:rsidRPr="0095273D">
        <w:rPr>
          <w:rFonts w:ascii="Arial" w:eastAsia="Times New Roman" w:hAnsi="Arial" w:cs="Arial"/>
          <w:color w:val="000000" w:themeColor="text1"/>
          <w:sz w:val="20"/>
          <w:szCs w:val="20"/>
        </w:rPr>
        <w:t>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56C67511" w14:textId="77777777" w:rsidR="006044CA" w:rsidRPr="0095273D" w:rsidRDefault="006044CA" w:rsidP="0095273D">
      <w:pPr>
        <w:spacing w:after="0" w:line="240" w:lineRule="auto"/>
        <w:contextualSpacing/>
        <w:jc w:val="both"/>
        <w:rPr>
          <w:rFonts w:ascii="Arial" w:hAnsi="Arial" w:cs="Arial"/>
          <w:color w:val="000000"/>
          <w:sz w:val="20"/>
          <w:szCs w:val="20"/>
        </w:rPr>
      </w:pPr>
    </w:p>
    <w:p w14:paraId="1685E213" w14:textId="77777777" w:rsidR="00794DE5" w:rsidRPr="0095273D" w:rsidRDefault="00794DE5" w:rsidP="0095273D">
      <w:pPr>
        <w:spacing w:after="0" w:line="240" w:lineRule="auto"/>
        <w:contextualSpacing/>
        <w:jc w:val="both"/>
        <w:rPr>
          <w:rFonts w:ascii="Arial" w:hAnsi="Arial" w:cs="Arial"/>
          <w:b/>
          <w:bCs/>
          <w:sz w:val="20"/>
          <w:szCs w:val="20"/>
        </w:rPr>
      </w:pPr>
      <w:bookmarkStart w:id="24" w:name="_Toc461981394"/>
      <w:bookmarkStart w:id="25" w:name="_Toc461981395"/>
      <w:bookmarkStart w:id="26" w:name="_Toc461981397"/>
      <w:bookmarkStart w:id="27" w:name="_Toc461981398"/>
      <w:bookmarkStart w:id="28" w:name="_Toc461981399"/>
      <w:bookmarkStart w:id="29" w:name="_Toc461981401"/>
      <w:bookmarkStart w:id="30" w:name="_Toc461981409"/>
      <w:bookmarkStart w:id="31" w:name="_Toc461981412"/>
      <w:bookmarkStart w:id="32" w:name="_Toc461981415"/>
      <w:bookmarkStart w:id="33" w:name="_Toc461981422"/>
      <w:bookmarkStart w:id="34" w:name="_Toc461981423"/>
      <w:bookmarkStart w:id="35" w:name="_Toc461981424"/>
      <w:bookmarkStart w:id="36" w:name="_Toc461981425"/>
      <w:bookmarkStart w:id="37" w:name="_Toc461981427"/>
      <w:bookmarkStart w:id="38" w:name="_Toc461981431"/>
      <w:bookmarkStart w:id="39" w:name="_Toc461981432"/>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95273D">
        <w:rPr>
          <w:rFonts w:ascii="Arial" w:hAnsi="Arial" w:cs="Arial"/>
          <w:b/>
          <w:bCs/>
          <w:smallCaps/>
          <w:sz w:val="20"/>
          <w:szCs w:val="20"/>
        </w:rPr>
        <w:t>32.</w:t>
      </w:r>
      <w:r w:rsidRPr="0095273D">
        <w:rPr>
          <w:rFonts w:ascii="Arial" w:hAnsi="Arial" w:cs="Arial"/>
          <w:b/>
          <w:bCs/>
          <w:smallCaps/>
          <w:sz w:val="20"/>
          <w:szCs w:val="20"/>
        </w:rPr>
        <w:tab/>
      </w:r>
      <w:r w:rsidR="00D36576" w:rsidRPr="0095273D">
        <w:rPr>
          <w:rFonts w:ascii="Arial" w:hAnsi="Arial" w:cs="Arial"/>
          <w:b/>
          <w:bCs/>
          <w:smallCaps/>
          <w:sz w:val="20"/>
          <w:szCs w:val="20"/>
        </w:rPr>
        <w:tab/>
      </w:r>
      <w:r w:rsidRPr="0095273D">
        <w:rPr>
          <w:rFonts w:ascii="Arial" w:hAnsi="Arial" w:cs="Arial"/>
          <w:b/>
          <w:bCs/>
          <w:sz w:val="20"/>
          <w:szCs w:val="20"/>
        </w:rPr>
        <w:t>U</w:t>
      </w:r>
      <w:r w:rsidR="00ED366B" w:rsidRPr="0095273D">
        <w:rPr>
          <w:rFonts w:ascii="Arial" w:hAnsi="Arial" w:cs="Arial"/>
          <w:b/>
          <w:bCs/>
          <w:sz w:val="20"/>
          <w:szCs w:val="20"/>
        </w:rPr>
        <w:t>zavret</w:t>
      </w:r>
      <w:r w:rsidRPr="0095273D">
        <w:rPr>
          <w:rFonts w:ascii="Arial" w:hAnsi="Arial" w:cs="Arial"/>
          <w:b/>
          <w:bCs/>
          <w:sz w:val="20"/>
          <w:szCs w:val="20"/>
        </w:rPr>
        <w:t xml:space="preserve">ie </w:t>
      </w:r>
      <w:r w:rsidR="00077A74" w:rsidRPr="0095273D">
        <w:rPr>
          <w:rFonts w:ascii="Arial" w:hAnsi="Arial" w:cs="Arial"/>
          <w:b/>
          <w:bCs/>
          <w:sz w:val="20"/>
          <w:szCs w:val="20"/>
        </w:rPr>
        <w:t>Z</w:t>
      </w:r>
      <w:r w:rsidRPr="0095273D">
        <w:rPr>
          <w:rFonts w:ascii="Arial" w:hAnsi="Arial" w:cs="Arial"/>
          <w:b/>
          <w:bCs/>
          <w:sz w:val="20"/>
          <w:szCs w:val="20"/>
        </w:rPr>
        <w:t>mluvy o dielo </w:t>
      </w:r>
    </w:p>
    <w:p w14:paraId="293E9EAA" w14:textId="0B1A992D" w:rsidR="00ED366B"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32.1</w:t>
      </w:r>
      <w:r w:rsidRPr="0095273D">
        <w:rPr>
          <w:rFonts w:ascii="Arial" w:hAnsi="Arial" w:cs="Arial"/>
          <w:sz w:val="20"/>
          <w:szCs w:val="20"/>
        </w:rPr>
        <w:tab/>
        <w:t xml:space="preserve">Uzavretá </w:t>
      </w:r>
      <w:r w:rsidR="00353176">
        <w:rPr>
          <w:rFonts w:ascii="Arial" w:hAnsi="Arial" w:cs="Arial"/>
          <w:sz w:val="20"/>
          <w:szCs w:val="20"/>
        </w:rPr>
        <w:t>Z</w:t>
      </w:r>
      <w:r w:rsidRPr="0095273D">
        <w:rPr>
          <w:rFonts w:ascii="Arial" w:hAnsi="Arial" w:cs="Arial"/>
          <w:sz w:val="20"/>
          <w:szCs w:val="20"/>
        </w:rPr>
        <w:t>mluva nesmie byť v rozpore s</w:t>
      </w:r>
      <w:r w:rsidR="00077A74" w:rsidRPr="0095273D">
        <w:rPr>
          <w:rFonts w:ascii="Arial" w:hAnsi="Arial" w:cs="Arial"/>
          <w:sz w:val="20"/>
          <w:szCs w:val="20"/>
        </w:rPr>
        <w:t xml:space="preserve"> týmito</w:t>
      </w:r>
      <w:r w:rsidRPr="0095273D">
        <w:rPr>
          <w:rFonts w:ascii="Arial" w:hAnsi="Arial" w:cs="Arial"/>
          <w:sz w:val="20"/>
          <w:szCs w:val="20"/>
        </w:rPr>
        <w:t xml:space="preserve"> </w:t>
      </w:r>
      <w:r w:rsidR="009C0DAA" w:rsidRPr="0095273D">
        <w:rPr>
          <w:rFonts w:ascii="Arial" w:hAnsi="Arial" w:cs="Arial"/>
          <w:sz w:val="20"/>
          <w:szCs w:val="20"/>
        </w:rPr>
        <w:t>SP</w:t>
      </w:r>
      <w:r w:rsidRPr="0095273D">
        <w:rPr>
          <w:rFonts w:ascii="Arial" w:hAnsi="Arial" w:cs="Arial"/>
          <w:sz w:val="20"/>
          <w:szCs w:val="20"/>
        </w:rPr>
        <w:t xml:space="preserve"> a</w:t>
      </w:r>
      <w:r w:rsidR="00077A74" w:rsidRPr="0095273D">
        <w:rPr>
          <w:rFonts w:ascii="Arial" w:hAnsi="Arial" w:cs="Arial"/>
          <w:sz w:val="20"/>
          <w:szCs w:val="20"/>
        </w:rPr>
        <w:t xml:space="preserve"> s</w:t>
      </w:r>
      <w:r w:rsidRPr="0095273D">
        <w:rPr>
          <w:rFonts w:ascii="Arial" w:hAnsi="Arial" w:cs="Arial"/>
          <w:sz w:val="20"/>
          <w:szCs w:val="20"/>
        </w:rPr>
        <w:t xml:space="preserve"> ponukou predloženou úspešným uchádzačom alebo uchádzačmi. </w:t>
      </w:r>
    </w:p>
    <w:p w14:paraId="6259963B" w14:textId="77777777" w:rsidR="00794DE5" w:rsidRPr="0095273D" w:rsidRDefault="00794DE5" w:rsidP="0095273D">
      <w:pPr>
        <w:spacing w:after="0" w:line="240" w:lineRule="auto"/>
        <w:ind w:left="1134" w:hanging="567"/>
        <w:contextualSpacing/>
        <w:jc w:val="both"/>
        <w:rPr>
          <w:rStyle w:val="Hypertextovprepojenie"/>
          <w:rFonts w:ascii="Arial" w:hAnsi="Arial" w:cs="Arial"/>
          <w:bCs/>
          <w:color w:val="auto"/>
          <w:sz w:val="20"/>
          <w:szCs w:val="20"/>
          <w:u w:val="none"/>
          <w:shd w:val="clear" w:color="auto" w:fill="FFFFFF"/>
          <w:vertAlign w:val="superscript"/>
        </w:rPr>
      </w:pPr>
      <w:r w:rsidRPr="0095273D">
        <w:rPr>
          <w:rFonts w:ascii="Arial" w:hAnsi="Arial" w:cs="Arial"/>
          <w:sz w:val="20"/>
          <w:szCs w:val="20"/>
        </w:rPr>
        <w:t>32.2</w:t>
      </w:r>
      <w:r w:rsidRPr="0095273D">
        <w:rPr>
          <w:rFonts w:ascii="Arial" w:hAnsi="Arial" w:cs="Arial"/>
          <w:sz w:val="20"/>
          <w:szCs w:val="20"/>
        </w:rPr>
        <w:tab/>
      </w:r>
      <w:r w:rsidRPr="0095273D">
        <w:rPr>
          <w:rFonts w:ascii="Arial" w:hAnsi="Arial" w:cs="Arial"/>
          <w:sz w:val="20"/>
          <w:szCs w:val="20"/>
          <w:shd w:val="clear" w:color="auto" w:fill="FFFFFF"/>
        </w:rPr>
        <w:t>Verejný obstarávateľ nesmie uzavrieť zmluvu s uchádzačom alebo uchádzačmi</w:t>
      </w:r>
      <w:r w:rsidRPr="0095273D">
        <w:rPr>
          <w:rFonts w:ascii="Arial" w:hAnsi="Arial" w:cs="Arial"/>
          <w:color w:val="000000"/>
          <w:sz w:val="20"/>
          <w:szCs w:val="20"/>
          <w:shd w:val="clear" w:color="auto" w:fill="FFFFFF"/>
        </w:rPr>
        <w:t>, ktorí majú povinnosť zapisovať sa do registra partnerov verejného sektora</w:t>
      </w:r>
      <w:r w:rsidRPr="0095273D">
        <w:rPr>
          <w:rStyle w:val="Odkaznapoznmkupodiarou"/>
          <w:rFonts w:ascii="Arial" w:hAnsi="Arial" w:cs="Arial"/>
          <w:color w:val="000000"/>
          <w:sz w:val="20"/>
          <w:szCs w:val="20"/>
          <w:shd w:val="clear" w:color="auto" w:fill="FFFFFF"/>
        </w:rPr>
        <w:footnoteReference w:id="1"/>
      </w:r>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 nie sú zapísaní v registri partnerov verejného sektora</w:t>
      </w:r>
      <w:r w:rsidRPr="0095273D">
        <w:rPr>
          <w:rStyle w:val="Odkaznapoznmkupodiarou"/>
          <w:rFonts w:ascii="Arial" w:hAnsi="Arial" w:cs="Arial"/>
          <w:sz w:val="20"/>
          <w:szCs w:val="20"/>
        </w:rPr>
        <w:footnoteReference w:id="2"/>
      </w:r>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alebo ktorých subdodávatelia alebo subdodávatelia podľa osobitného predpisu,</w:t>
      </w:r>
      <w:hyperlink r:id="rId19" w:anchor="f4439932" w:history="1">
        <w:r w:rsidRPr="0095273D">
          <w:rPr>
            <w:rStyle w:val="Hypertextovprepojenie"/>
            <w:rFonts w:ascii="Arial" w:hAnsi="Arial" w:cs="Arial"/>
            <w:bCs/>
            <w:color w:val="auto"/>
            <w:sz w:val="20"/>
            <w:szCs w:val="20"/>
            <w:u w:val="none"/>
            <w:shd w:val="clear" w:color="auto" w:fill="FFFFFF"/>
            <w:vertAlign w:val="superscript"/>
          </w:rPr>
          <w:t>1</w:t>
        </w:r>
      </w:hyperlink>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ktorí majú povinnosť zapisovať sa do registra partnerov verejného sektora</w:t>
      </w:r>
      <w:hyperlink r:id="rId20" w:anchor="f4439932" w:history="1">
        <w:r w:rsidRPr="0095273D">
          <w:rPr>
            <w:rStyle w:val="Hypertextovprepojenie"/>
            <w:rFonts w:ascii="Arial" w:hAnsi="Arial" w:cs="Arial"/>
            <w:bCs/>
            <w:color w:val="auto"/>
            <w:sz w:val="20"/>
            <w:szCs w:val="20"/>
            <w:u w:val="none"/>
            <w:shd w:val="clear" w:color="auto" w:fill="FFFFFF"/>
            <w:vertAlign w:val="superscript"/>
          </w:rPr>
          <w:t>1</w:t>
        </w:r>
      </w:hyperlink>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 nie sú zapísaní v registri partnerov verejného sektora.</w:t>
      </w:r>
      <w:hyperlink r:id="rId21" w:anchor="f4439933" w:history="1">
        <w:r w:rsidRPr="0095273D">
          <w:rPr>
            <w:rStyle w:val="Hypertextovprepojenie"/>
            <w:rFonts w:ascii="Arial" w:hAnsi="Arial" w:cs="Arial"/>
            <w:bCs/>
            <w:color w:val="auto"/>
            <w:sz w:val="20"/>
            <w:szCs w:val="20"/>
            <w:u w:val="none"/>
            <w:shd w:val="clear" w:color="auto" w:fill="FFFFFF"/>
            <w:vertAlign w:val="superscript"/>
          </w:rPr>
          <w:t>2</w:t>
        </w:r>
      </w:hyperlink>
      <w:r w:rsidRPr="0095273D">
        <w:rPr>
          <w:rStyle w:val="Hypertextovprepojenie"/>
          <w:rFonts w:ascii="Arial" w:hAnsi="Arial" w:cs="Arial"/>
          <w:bCs/>
          <w:color w:val="auto"/>
          <w:sz w:val="20"/>
          <w:szCs w:val="20"/>
          <w:u w:val="none"/>
          <w:shd w:val="clear" w:color="auto" w:fill="FFFFFF"/>
          <w:vertAlign w:val="superscript"/>
        </w:rPr>
        <w:t xml:space="preserve"> </w:t>
      </w:r>
    </w:p>
    <w:p w14:paraId="21E5314C" w14:textId="77777777" w:rsidR="009F512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32.3</w:t>
      </w:r>
      <w:r w:rsidRPr="0095273D">
        <w:rPr>
          <w:rFonts w:ascii="Arial" w:hAnsi="Arial" w:cs="Arial"/>
          <w:sz w:val="20"/>
          <w:szCs w:val="20"/>
        </w:rPr>
        <w:tab/>
      </w:r>
      <w:r w:rsidR="009F5125" w:rsidRPr="0095273D">
        <w:rPr>
          <w:rFonts w:ascii="Arial" w:hAnsi="Arial" w:cs="Arial"/>
          <w:sz w:val="20"/>
          <w:szCs w:val="20"/>
        </w:rPr>
        <w:t xml:space="preserve">Zmluva s úspešným uchádzačom, ktorého ponuka bola prijatá, bude uzavretá najskôr </w:t>
      </w:r>
      <w:r w:rsidR="00D73A38" w:rsidRPr="0095273D">
        <w:rPr>
          <w:rFonts w:ascii="Arial" w:hAnsi="Arial" w:cs="Arial"/>
          <w:sz w:val="20"/>
          <w:szCs w:val="20"/>
        </w:rPr>
        <w:t>jedená</w:t>
      </w:r>
      <w:r w:rsidR="009F5125" w:rsidRPr="0095273D">
        <w:rPr>
          <w:rFonts w:ascii="Arial" w:hAnsi="Arial" w:cs="Arial"/>
          <w:sz w:val="20"/>
          <w:szCs w:val="20"/>
        </w:rPr>
        <w:t>sty</w:t>
      </w:r>
      <w:r w:rsidR="00D73A38" w:rsidRPr="0095273D">
        <w:rPr>
          <w:rFonts w:ascii="Arial" w:hAnsi="Arial" w:cs="Arial"/>
          <w:sz w:val="20"/>
          <w:szCs w:val="20"/>
        </w:rPr>
        <w:t xml:space="preserve"> (11)</w:t>
      </w:r>
      <w:r w:rsidR="009F5125" w:rsidRPr="0095273D">
        <w:rPr>
          <w:rFonts w:ascii="Arial" w:hAnsi="Arial" w:cs="Arial"/>
          <w:sz w:val="20"/>
          <w:szCs w:val="20"/>
        </w:rPr>
        <w:t xml:space="preserve"> deň odo dňa odoslania informácie o výsledku vyhodnotenia ponúk podľa § 55</w:t>
      </w:r>
      <w:r w:rsidR="009F5125" w:rsidRPr="0095273D">
        <w:rPr>
          <w:rFonts w:ascii="Arial" w:hAnsi="Arial" w:cs="Arial"/>
          <w:color w:val="C00000"/>
          <w:sz w:val="20"/>
          <w:szCs w:val="20"/>
        </w:rPr>
        <w:t xml:space="preserve"> </w:t>
      </w:r>
      <w:r w:rsidR="00D73A38" w:rsidRPr="0095273D">
        <w:rPr>
          <w:rFonts w:ascii="Arial" w:hAnsi="Arial" w:cs="Arial"/>
          <w:sz w:val="20"/>
          <w:szCs w:val="20"/>
        </w:rPr>
        <w:t>z</w:t>
      </w:r>
      <w:r w:rsidR="009F5125" w:rsidRPr="0095273D">
        <w:rPr>
          <w:rFonts w:ascii="Arial" w:hAnsi="Arial" w:cs="Arial"/>
          <w:sz w:val="20"/>
          <w:szCs w:val="20"/>
        </w:rPr>
        <w:t xml:space="preserve">ákona, ak nebudú uplatnené revízne postupy, pri dodržaní postupu stanoveného v ustanovení § 56 </w:t>
      </w:r>
      <w:r w:rsidR="00D73A38" w:rsidRPr="0095273D">
        <w:rPr>
          <w:rFonts w:ascii="Arial" w:hAnsi="Arial" w:cs="Arial"/>
          <w:sz w:val="20"/>
          <w:szCs w:val="20"/>
        </w:rPr>
        <w:t>z</w:t>
      </w:r>
      <w:r w:rsidR="009F5125" w:rsidRPr="0095273D">
        <w:rPr>
          <w:rFonts w:ascii="Arial" w:hAnsi="Arial" w:cs="Arial"/>
          <w:sz w:val="20"/>
          <w:szCs w:val="20"/>
        </w:rPr>
        <w:t>ákona.</w:t>
      </w:r>
    </w:p>
    <w:p w14:paraId="70A0FE9B" w14:textId="3FE3B31B" w:rsidR="00794DE5"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 xml:space="preserve">32.4 </w:t>
      </w:r>
      <w:r w:rsidRPr="0095273D">
        <w:rPr>
          <w:rFonts w:ascii="Arial" w:hAnsi="Arial" w:cs="Arial"/>
          <w:sz w:val="20"/>
          <w:szCs w:val="20"/>
        </w:rPr>
        <w:tab/>
      </w:r>
      <w:r w:rsidR="00B74A23" w:rsidRPr="0095273D">
        <w:rPr>
          <w:rFonts w:ascii="Arial" w:hAnsi="Arial" w:cs="Arial"/>
          <w:sz w:val="20"/>
          <w:szCs w:val="20"/>
        </w:rPr>
        <w:t>Úspešný uchádzač</w:t>
      </w:r>
      <w:r w:rsidR="00D73A38" w:rsidRPr="0095273D">
        <w:rPr>
          <w:rFonts w:ascii="Arial" w:hAnsi="Arial" w:cs="Arial"/>
          <w:sz w:val="20"/>
          <w:szCs w:val="20"/>
        </w:rPr>
        <w:t xml:space="preserve"> alebo uchádzači sú </w:t>
      </w:r>
      <w:r w:rsidR="00B74A23" w:rsidRPr="0095273D">
        <w:rPr>
          <w:rFonts w:ascii="Arial" w:hAnsi="Arial" w:cs="Arial"/>
          <w:sz w:val="20"/>
          <w:szCs w:val="20"/>
        </w:rPr>
        <w:t>povinn</w:t>
      </w:r>
      <w:r w:rsidR="00D73A38" w:rsidRPr="0095273D">
        <w:rPr>
          <w:rFonts w:ascii="Arial" w:hAnsi="Arial" w:cs="Arial"/>
          <w:sz w:val="20"/>
          <w:szCs w:val="20"/>
        </w:rPr>
        <w:t>í</w:t>
      </w:r>
      <w:r w:rsidR="00B74A23" w:rsidRPr="0095273D">
        <w:rPr>
          <w:rFonts w:ascii="Arial" w:hAnsi="Arial" w:cs="Arial"/>
          <w:sz w:val="20"/>
          <w:szCs w:val="20"/>
        </w:rPr>
        <w:t xml:space="preserve"> poskytnúť verejnému obstarávateľovi riadnu súčinnosť potrebnú na uzavretie </w:t>
      </w:r>
      <w:r w:rsidR="00353176">
        <w:rPr>
          <w:rFonts w:ascii="Arial" w:hAnsi="Arial" w:cs="Arial"/>
          <w:sz w:val="20"/>
          <w:szCs w:val="20"/>
        </w:rPr>
        <w:t>Z</w:t>
      </w:r>
      <w:r w:rsidR="00B74A23" w:rsidRPr="0095273D">
        <w:rPr>
          <w:rFonts w:ascii="Arial" w:hAnsi="Arial" w:cs="Arial"/>
          <w:sz w:val="20"/>
          <w:szCs w:val="20"/>
        </w:rPr>
        <w:t>mluvy tak, aby mohla byť uzavretá do 1</w:t>
      </w:r>
      <w:r w:rsidR="00191199">
        <w:rPr>
          <w:rFonts w:ascii="Arial" w:hAnsi="Arial" w:cs="Arial"/>
          <w:sz w:val="20"/>
          <w:szCs w:val="20"/>
        </w:rPr>
        <w:t>5</w:t>
      </w:r>
      <w:r w:rsidR="00B74A23" w:rsidRPr="0095273D">
        <w:rPr>
          <w:rFonts w:ascii="Arial" w:hAnsi="Arial" w:cs="Arial"/>
          <w:sz w:val="20"/>
          <w:szCs w:val="20"/>
        </w:rPr>
        <w:t xml:space="preserve"> pracovných dní odo dňa uplynutia lehoty</w:t>
      </w:r>
      <w:r w:rsidR="0078403A" w:rsidRPr="0095273D">
        <w:rPr>
          <w:rFonts w:ascii="Arial" w:hAnsi="Arial" w:cs="Arial"/>
          <w:sz w:val="20"/>
          <w:szCs w:val="20"/>
        </w:rPr>
        <w:t xml:space="preserve"> podľa § 56 ods. </w:t>
      </w:r>
      <w:r w:rsidR="00D73A38" w:rsidRPr="0095273D">
        <w:rPr>
          <w:rFonts w:ascii="Arial" w:hAnsi="Arial" w:cs="Arial"/>
          <w:sz w:val="20"/>
          <w:szCs w:val="20"/>
        </w:rPr>
        <w:t>2 až 7 z</w:t>
      </w:r>
      <w:r w:rsidR="0078403A" w:rsidRPr="0095273D">
        <w:rPr>
          <w:rFonts w:ascii="Arial" w:hAnsi="Arial" w:cs="Arial"/>
          <w:sz w:val="20"/>
          <w:szCs w:val="20"/>
        </w:rPr>
        <w:t>ákona</w:t>
      </w:r>
      <w:r w:rsidR="00B74A23" w:rsidRPr="0095273D">
        <w:rPr>
          <w:rFonts w:ascii="Arial" w:hAnsi="Arial" w:cs="Arial"/>
          <w:sz w:val="20"/>
          <w:szCs w:val="20"/>
        </w:rPr>
        <w:t>, ak bol</w:t>
      </w:r>
      <w:r w:rsidR="00D73A38" w:rsidRPr="0095273D">
        <w:rPr>
          <w:rFonts w:ascii="Arial" w:hAnsi="Arial" w:cs="Arial"/>
          <w:sz w:val="20"/>
          <w:szCs w:val="20"/>
        </w:rPr>
        <w:t>i</w:t>
      </w:r>
      <w:r w:rsidR="00B74A23" w:rsidRPr="0095273D">
        <w:rPr>
          <w:rFonts w:ascii="Arial" w:hAnsi="Arial" w:cs="Arial"/>
          <w:sz w:val="20"/>
          <w:szCs w:val="20"/>
        </w:rPr>
        <w:t xml:space="preserve"> na jej uza</w:t>
      </w:r>
      <w:r w:rsidR="002673F9" w:rsidRPr="0095273D">
        <w:rPr>
          <w:rFonts w:ascii="Arial" w:hAnsi="Arial" w:cs="Arial"/>
          <w:sz w:val="20"/>
          <w:szCs w:val="20"/>
        </w:rPr>
        <w:t>vretie</w:t>
      </w:r>
      <w:r w:rsidR="00B74A23" w:rsidRPr="0095273D">
        <w:rPr>
          <w:rFonts w:ascii="Arial" w:hAnsi="Arial" w:cs="Arial"/>
          <w:sz w:val="20"/>
          <w:szCs w:val="20"/>
        </w:rPr>
        <w:t xml:space="preserve"> písomne vyzvan</w:t>
      </w:r>
      <w:r w:rsidR="00F20923" w:rsidRPr="0095273D">
        <w:rPr>
          <w:rFonts w:ascii="Arial" w:hAnsi="Arial" w:cs="Arial"/>
          <w:sz w:val="20"/>
          <w:szCs w:val="20"/>
        </w:rPr>
        <w:t>í</w:t>
      </w:r>
      <w:r w:rsidR="00B74A23" w:rsidRPr="0095273D">
        <w:rPr>
          <w:rFonts w:ascii="Arial" w:hAnsi="Arial" w:cs="Arial"/>
          <w:sz w:val="20"/>
          <w:szCs w:val="20"/>
        </w:rPr>
        <w:t xml:space="preserve"> prostredníctvom komunikačného rozhrania systému JOSEPHINE. </w:t>
      </w:r>
      <w:r w:rsidRPr="0095273D">
        <w:rPr>
          <w:rFonts w:ascii="Arial" w:hAnsi="Arial" w:cs="Arial"/>
          <w:sz w:val="20"/>
          <w:szCs w:val="20"/>
        </w:rPr>
        <w:t xml:space="preserve">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00353176">
        <w:rPr>
          <w:rFonts w:ascii="Arial" w:hAnsi="Arial" w:cs="Arial"/>
          <w:sz w:val="20"/>
          <w:szCs w:val="20"/>
        </w:rPr>
        <w:t>Z</w:t>
      </w:r>
      <w:r w:rsidRPr="0095273D">
        <w:rPr>
          <w:rFonts w:ascii="Arial" w:hAnsi="Arial" w:cs="Arial"/>
          <w:sz w:val="20"/>
          <w:szCs w:val="20"/>
        </w:rPr>
        <w:t>mluvy mať v registri partnerov verejného sektora zapísaných konečných užívateľov výhod.</w:t>
      </w:r>
      <w:r w:rsidRPr="0095273D">
        <w:rPr>
          <w:rFonts w:ascii="Arial" w:hAnsi="Arial" w:cs="Arial"/>
          <w:b/>
          <w:sz w:val="20"/>
          <w:szCs w:val="20"/>
        </w:rPr>
        <w:t xml:space="preserve"> </w:t>
      </w:r>
    </w:p>
    <w:p w14:paraId="6B5483E1" w14:textId="04DF7242"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5</w:t>
      </w:r>
      <w:r w:rsidRPr="0095273D">
        <w:rPr>
          <w:rFonts w:ascii="Arial" w:hAnsi="Arial" w:cs="Arial"/>
          <w:sz w:val="20"/>
          <w:szCs w:val="20"/>
        </w:rPr>
        <w:t xml:space="preserve"> </w:t>
      </w:r>
      <w:r w:rsidR="00842532" w:rsidRPr="0095273D">
        <w:rPr>
          <w:rFonts w:ascii="Arial" w:hAnsi="Arial" w:cs="Arial"/>
          <w:sz w:val="20"/>
          <w:szCs w:val="20"/>
        </w:rPr>
        <w:t xml:space="preserve"> </w:t>
      </w:r>
      <w:r w:rsidRPr="0095273D">
        <w:rPr>
          <w:rFonts w:ascii="Arial" w:hAnsi="Arial" w:cs="Arial"/>
          <w:sz w:val="20"/>
          <w:szCs w:val="20"/>
        </w:rPr>
        <w:t xml:space="preserve">Ak úspešný uchádzač alebo uchádzači odmietnu uzavrieť </w:t>
      </w:r>
      <w:r w:rsidR="00842532" w:rsidRPr="0095273D">
        <w:rPr>
          <w:rFonts w:ascii="Arial" w:hAnsi="Arial" w:cs="Arial"/>
          <w:sz w:val="20"/>
          <w:szCs w:val="20"/>
        </w:rPr>
        <w:t>z</w:t>
      </w:r>
      <w:r w:rsidRPr="0095273D">
        <w:rPr>
          <w:rFonts w:ascii="Arial" w:hAnsi="Arial" w:cs="Arial"/>
          <w:sz w:val="20"/>
          <w:szCs w:val="20"/>
        </w:rPr>
        <w:t>mluvu alebo nie sú splnené povinnosti podľa bodu 32.</w:t>
      </w:r>
      <w:r w:rsidR="00D73A38" w:rsidRPr="0095273D">
        <w:rPr>
          <w:rFonts w:ascii="Arial" w:hAnsi="Arial" w:cs="Arial"/>
          <w:sz w:val="20"/>
          <w:szCs w:val="20"/>
        </w:rPr>
        <w:t>4</w:t>
      </w:r>
      <w:r w:rsidRPr="0095273D">
        <w:rPr>
          <w:rFonts w:ascii="Arial" w:hAnsi="Arial" w:cs="Arial"/>
          <w:sz w:val="20"/>
          <w:szCs w:val="20"/>
        </w:rPr>
        <w:t xml:space="preserve"> </w:t>
      </w:r>
      <w:r w:rsidR="00D73A38" w:rsidRPr="0095273D">
        <w:rPr>
          <w:rFonts w:ascii="Arial" w:hAnsi="Arial" w:cs="Arial"/>
          <w:sz w:val="20"/>
          <w:szCs w:val="20"/>
        </w:rPr>
        <w:t>Č</w:t>
      </w:r>
      <w:r w:rsidRPr="0095273D">
        <w:rPr>
          <w:rFonts w:ascii="Arial" w:hAnsi="Arial" w:cs="Arial"/>
          <w:sz w:val="20"/>
          <w:szCs w:val="20"/>
        </w:rPr>
        <w:t>as</w:t>
      </w:r>
      <w:r w:rsidR="00D73A38" w:rsidRPr="0095273D">
        <w:rPr>
          <w:rFonts w:ascii="Arial" w:hAnsi="Arial" w:cs="Arial"/>
          <w:sz w:val="20"/>
          <w:szCs w:val="20"/>
        </w:rPr>
        <w:t>ť</w:t>
      </w:r>
      <w:r w:rsidRPr="0095273D">
        <w:rPr>
          <w:rFonts w:ascii="Arial" w:hAnsi="Arial" w:cs="Arial"/>
          <w:sz w:val="20"/>
          <w:szCs w:val="20"/>
        </w:rPr>
        <w:t xml:space="preserve"> A.1 Zväz</w:t>
      </w:r>
      <w:r w:rsidR="006A558B" w:rsidRPr="0095273D">
        <w:rPr>
          <w:rFonts w:ascii="Arial" w:hAnsi="Arial" w:cs="Arial"/>
          <w:sz w:val="20"/>
          <w:szCs w:val="20"/>
        </w:rPr>
        <w:t>o</w:t>
      </w:r>
      <w:r w:rsidRPr="0095273D">
        <w:rPr>
          <w:rFonts w:ascii="Arial" w:hAnsi="Arial" w:cs="Arial"/>
          <w:sz w:val="20"/>
          <w:szCs w:val="20"/>
        </w:rPr>
        <w:t xml:space="preserve">k 1 týchto SP, verejný obstarávateľ môže </w:t>
      </w:r>
      <w:r w:rsidRPr="0095273D">
        <w:rPr>
          <w:rFonts w:ascii="Arial" w:hAnsi="Arial" w:cs="Arial"/>
          <w:sz w:val="20"/>
          <w:szCs w:val="20"/>
        </w:rPr>
        <w:lastRenderedPageBreak/>
        <w:t xml:space="preserve">uzavrieť </w:t>
      </w:r>
      <w:r w:rsidR="00261F69" w:rsidRPr="0095273D">
        <w:rPr>
          <w:rFonts w:ascii="Arial" w:hAnsi="Arial" w:cs="Arial"/>
          <w:sz w:val="20"/>
          <w:szCs w:val="20"/>
        </w:rPr>
        <w:t>z</w:t>
      </w:r>
      <w:r w:rsidRPr="0095273D">
        <w:rPr>
          <w:rFonts w:ascii="Arial" w:hAnsi="Arial" w:cs="Arial"/>
          <w:sz w:val="20"/>
          <w:szCs w:val="20"/>
        </w:rPr>
        <w:t xml:space="preserve">mluvu s uchádzačom alebo uchádzačmi, ktorí sa umiestnili </w:t>
      </w:r>
      <w:r w:rsidR="006A558B" w:rsidRPr="0095273D">
        <w:rPr>
          <w:rFonts w:ascii="Arial" w:hAnsi="Arial" w:cs="Arial"/>
          <w:sz w:val="20"/>
          <w:szCs w:val="20"/>
        </w:rPr>
        <w:t>na nasledujúcom mieste</w:t>
      </w:r>
      <w:r w:rsidR="002B56FA" w:rsidRPr="0095273D">
        <w:rPr>
          <w:rFonts w:ascii="Arial" w:hAnsi="Arial" w:cs="Arial"/>
          <w:sz w:val="20"/>
          <w:szCs w:val="20"/>
        </w:rPr>
        <w:t xml:space="preserve"> v poradí.</w:t>
      </w:r>
    </w:p>
    <w:p w14:paraId="24544D72" w14:textId="7A71B772" w:rsidR="00794DE5" w:rsidRPr="0095273D"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6</w:t>
      </w:r>
      <w:r w:rsidRPr="0095273D">
        <w:rPr>
          <w:rFonts w:ascii="Arial" w:hAnsi="Arial" w:cs="Arial"/>
          <w:sz w:val="20"/>
          <w:szCs w:val="20"/>
        </w:rPr>
        <w:tab/>
        <w:t xml:space="preserve">Uchádzač alebo uchádzači, ktorí sa umiestnili </w:t>
      </w:r>
      <w:r w:rsidR="006A558B" w:rsidRPr="0095273D">
        <w:rPr>
          <w:rFonts w:ascii="Arial" w:hAnsi="Arial" w:cs="Arial"/>
          <w:sz w:val="20"/>
          <w:szCs w:val="20"/>
        </w:rPr>
        <w:t>na nasledujúcom mieste</w:t>
      </w:r>
      <w:r w:rsidRPr="0095273D">
        <w:rPr>
          <w:rFonts w:ascii="Arial" w:hAnsi="Arial" w:cs="Arial"/>
          <w:sz w:val="20"/>
          <w:szCs w:val="20"/>
        </w:rPr>
        <w:t xml:space="preserve"> v poradí sú povinní splniť povinnosť podľa bodu 32.</w:t>
      </w:r>
      <w:r w:rsidR="006A558B" w:rsidRPr="0095273D">
        <w:rPr>
          <w:rFonts w:ascii="Arial" w:hAnsi="Arial" w:cs="Arial"/>
          <w:sz w:val="20"/>
          <w:szCs w:val="20"/>
        </w:rPr>
        <w:t>4</w:t>
      </w:r>
      <w:r w:rsidRPr="0095273D">
        <w:rPr>
          <w:rFonts w:ascii="Arial" w:hAnsi="Arial" w:cs="Arial"/>
          <w:sz w:val="20"/>
          <w:szCs w:val="20"/>
        </w:rPr>
        <w:t xml:space="preserve"> </w:t>
      </w:r>
      <w:r w:rsidR="006A558B" w:rsidRPr="0095273D">
        <w:rPr>
          <w:rFonts w:ascii="Arial" w:hAnsi="Arial" w:cs="Arial"/>
          <w:sz w:val="20"/>
          <w:szCs w:val="20"/>
        </w:rPr>
        <w:t>Č</w:t>
      </w:r>
      <w:r w:rsidRPr="0095273D">
        <w:rPr>
          <w:rFonts w:ascii="Arial" w:hAnsi="Arial" w:cs="Arial"/>
          <w:sz w:val="20"/>
          <w:szCs w:val="20"/>
        </w:rPr>
        <w:t>as</w:t>
      </w:r>
      <w:r w:rsidR="006A558B" w:rsidRPr="0095273D">
        <w:rPr>
          <w:rFonts w:ascii="Arial" w:hAnsi="Arial" w:cs="Arial"/>
          <w:sz w:val="20"/>
          <w:szCs w:val="20"/>
        </w:rPr>
        <w:t>ť</w:t>
      </w:r>
      <w:r w:rsidRPr="0095273D">
        <w:rPr>
          <w:rFonts w:ascii="Arial" w:hAnsi="Arial" w:cs="Arial"/>
          <w:sz w:val="20"/>
          <w:szCs w:val="20"/>
        </w:rPr>
        <w:t xml:space="preserve"> A.1 Zväzok 1 týchto SP a poskytnúť verejnému obstarávateľovi riadnu súčinnosť, potrebnú na uzavretie </w:t>
      </w:r>
      <w:r w:rsidR="00353176">
        <w:rPr>
          <w:rFonts w:ascii="Arial" w:hAnsi="Arial" w:cs="Arial"/>
          <w:sz w:val="20"/>
          <w:szCs w:val="20"/>
        </w:rPr>
        <w:t>Z</w:t>
      </w:r>
      <w:r w:rsidRPr="0095273D">
        <w:rPr>
          <w:rFonts w:ascii="Arial" w:hAnsi="Arial" w:cs="Arial"/>
          <w:sz w:val="20"/>
          <w:szCs w:val="20"/>
        </w:rPr>
        <w:t>mluvy tak, aby mohla byť uzavretá do 1</w:t>
      </w:r>
      <w:r w:rsidR="00536359">
        <w:rPr>
          <w:rFonts w:ascii="Arial" w:hAnsi="Arial" w:cs="Arial"/>
          <w:sz w:val="20"/>
          <w:szCs w:val="20"/>
        </w:rPr>
        <w:t>5</w:t>
      </w:r>
      <w:r w:rsidRPr="0095273D">
        <w:rPr>
          <w:rFonts w:ascii="Arial" w:hAnsi="Arial" w:cs="Arial"/>
          <w:sz w:val="20"/>
          <w:szCs w:val="20"/>
        </w:rPr>
        <w:t xml:space="preserve"> pracovných dní odo dňa, keď boli na </w:t>
      </w:r>
      <w:r w:rsidR="002673F9" w:rsidRPr="0095273D">
        <w:rPr>
          <w:rFonts w:ascii="Arial" w:hAnsi="Arial" w:cs="Arial"/>
          <w:sz w:val="20"/>
          <w:szCs w:val="20"/>
        </w:rPr>
        <w:t>jej</w:t>
      </w:r>
      <w:r w:rsidRPr="0095273D">
        <w:rPr>
          <w:rFonts w:ascii="Arial" w:hAnsi="Arial" w:cs="Arial"/>
          <w:sz w:val="20"/>
          <w:szCs w:val="20"/>
        </w:rPr>
        <w:t xml:space="preserve"> uzavretie písomne vyzvaní prostredníctvom komunikačného rozhrania systému JOSEPHINE.</w:t>
      </w:r>
    </w:p>
    <w:p w14:paraId="512BC7E2" w14:textId="5EE576FD" w:rsidR="00794DE5"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7</w:t>
      </w:r>
      <w:r w:rsidRPr="0095273D">
        <w:rPr>
          <w:rFonts w:ascii="Arial" w:hAnsi="Arial" w:cs="Arial"/>
          <w:sz w:val="20"/>
          <w:szCs w:val="20"/>
        </w:rPr>
        <w:tab/>
        <w:t>Verejný obstarávateľ môže v Oznámení určiť, že lehota uvedená v bodoch 32.</w:t>
      </w:r>
      <w:r w:rsidR="00930BD8" w:rsidRPr="0095273D">
        <w:rPr>
          <w:rFonts w:ascii="Arial" w:hAnsi="Arial" w:cs="Arial"/>
          <w:sz w:val="20"/>
          <w:szCs w:val="20"/>
        </w:rPr>
        <w:t>4</w:t>
      </w:r>
      <w:r w:rsidRPr="0095273D">
        <w:rPr>
          <w:rFonts w:ascii="Arial" w:hAnsi="Arial" w:cs="Arial"/>
          <w:sz w:val="20"/>
          <w:szCs w:val="20"/>
        </w:rPr>
        <w:t xml:space="preserve"> a 32.</w:t>
      </w:r>
      <w:r w:rsidR="00930BD8" w:rsidRPr="0095273D">
        <w:rPr>
          <w:rFonts w:ascii="Arial" w:hAnsi="Arial" w:cs="Arial"/>
          <w:sz w:val="20"/>
          <w:szCs w:val="20"/>
        </w:rPr>
        <w:t>6</w:t>
      </w:r>
      <w:r w:rsidRPr="0095273D">
        <w:rPr>
          <w:rFonts w:ascii="Arial" w:hAnsi="Arial" w:cs="Arial"/>
          <w:sz w:val="20"/>
          <w:szCs w:val="20"/>
        </w:rPr>
        <w:t xml:space="preserve"> </w:t>
      </w:r>
      <w:r w:rsidR="006A558B" w:rsidRPr="0095273D">
        <w:rPr>
          <w:rFonts w:ascii="Arial" w:hAnsi="Arial" w:cs="Arial"/>
          <w:sz w:val="20"/>
          <w:szCs w:val="20"/>
        </w:rPr>
        <w:t>Č</w:t>
      </w:r>
      <w:r w:rsidRPr="0095273D">
        <w:rPr>
          <w:rFonts w:ascii="Arial" w:hAnsi="Arial" w:cs="Arial"/>
          <w:sz w:val="20"/>
          <w:szCs w:val="20"/>
        </w:rPr>
        <w:t>as</w:t>
      </w:r>
      <w:r w:rsidR="006A558B" w:rsidRPr="0095273D">
        <w:rPr>
          <w:rFonts w:ascii="Arial" w:hAnsi="Arial" w:cs="Arial"/>
          <w:sz w:val="20"/>
          <w:szCs w:val="20"/>
        </w:rPr>
        <w:t xml:space="preserve">ť </w:t>
      </w:r>
      <w:r w:rsidRPr="0095273D">
        <w:rPr>
          <w:rFonts w:ascii="Arial" w:hAnsi="Arial" w:cs="Arial"/>
          <w:sz w:val="20"/>
          <w:szCs w:val="20"/>
        </w:rPr>
        <w:t>A.1 Zväzok 1 týchto SP je dlhšia ako 10 pracovných dní.</w:t>
      </w:r>
    </w:p>
    <w:p w14:paraId="6E427B08"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776C484"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5DB0ED"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595E0D"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79C634"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B59C8C"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64370D1"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44BC01D"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9160F99"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E612C1B"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0E60B9C"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45826A1" w14:textId="77777777" w:rsidR="002673F9" w:rsidRPr="0095273D" w:rsidRDefault="002673F9" w:rsidP="0095273D">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Povinnosť byť zapísaný v registri partnerov verejného sektora sa nevzťahuje na toho, komu majú byť jednorazovo poskytnuté finančné prostriedky neprevyšujúce sumu 100 000 eur </w:t>
      </w:r>
      <w:r w:rsidRPr="0095273D">
        <w:rPr>
          <w:rFonts w:ascii="Arial" w:eastAsia="Times New Roman" w:hAnsi="Arial" w:cs="Arial"/>
          <w:sz w:val="20"/>
          <w:szCs w:val="20"/>
          <w:lang w:eastAsia="en-US"/>
        </w:rPr>
        <w:t>alebo na toho, komu majú byť poskytnuté viaceré čiastkové alebo opakujúce sa plnenia, ktorých hodnota</w:t>
      </w:r>
      <w:r w:rsidRPr="0095273D">
        <w:rPr>
          <w:rFonts w:ascii="Arial" w:eastAsia="Times New Roman" w:hAnsi="Arial" w:cs="Arial"/>
          <w:color w:val="FF0000"/>
          <w:sz w:val="20"/>
          <w:szCs w:val="20"/>
          <w:lang w:eastAsia="en-US"/>
        </w:rPr>
        <w:t xml:space="preserve"> </w:t>
      </w:r>
      <w:r w:rsidRPr="0095273D">
        <w:rPr>
          <w:rFonts w:ascii="Arial" w:eastAsia="Times New Roman" w:hAnsi="Arial" w:cs="Arial"/>
          <w:color w:val="000000" w:themeColor="text1"/>
          <w:sz w:val="20"/>
          <w:szCs w:val="20"/>
          <w:lang w:eastAsia="en-US"/>
        </w:rPr>
        <w:t xml:space="preserve">v úhrne neprevyšuje sumu 250 000 eur, to neplatí, ak výšku štátnej pomoci alebo investičnej pomoci nemožno v čase zápisu do registra partnerov verejného sektora určiť. </w:t>
      </w:r>
    </w:p>
    <w:p w14:paraId="34CEC8DA" w14:textId="62C91DC6" w:rsidR="006A558B" w:rsidRPr="0095273D" w:rsidRDefault="006A558B"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hAnsi="Arial" w:cs="Arial"/>
          <w:sz w:val="20"/>
          <w:szCs w:val="20"/>
        </w:rPr>
        <w:t>32.9</w:t>
      </w:r>
      <w:r w:rsidRPr="0095273D">
        <w:rPr>
          <w:rFonts w:ascii="Arial" w:hAnsi="Arial" w:cs="Arial"/>
          <w:sz w:val="20"/>
          <w:szCs w:val="20"/>
        </w:rPr>
        <w:tab/>
      </w:r>
      <w:r w:rsidR="00C70C85" w:rsidRPr="0095273D">
        <w:rPr>
          <w:rFonts w:ascii="Arial" w:hAnsi="Arial" w:cs="Arial"/>
          <w:sz w:val="20"/>
          <w:szCs w:val="20"/>
        </w:rPr>
        <w:t xml:space="preserve">Úspešný uchádzač je povinný </w:t>
      </w:r>
      <w:r w:rsidR="00C70C85" w:rsidRPr="002C34DB">
        <w:rPr>
          <w:rFonts w:ascii="Arial" w:hAnsi="Arial" w:cs="Arial"/>
          <w:b/>
          <w:sz w:val="20"/>
          <w:szCs w:val="20"/>
        </w:rPr>
        <w:t>predložiť</w:t>
      </w:r>
      <w:r w:rsidR="00C70C85" w:rsidRPr="0095273D">
        <w:rPr>
          <w:rFonts w:ascii="Arial" w:hAnsi="Arial" w:cs="Arial"/>
          <w:sz w:val="20"/>
          <w:szCs w:val="20"/>
        </w:rPr>
        <w:t xml:space="preserve"> najneskôr v lehote stanovenej vo výzve na poskytnutie riadnej súčinnosti </w:t>
      </w:r>
      <w:r w:rsidRPr="0095273D">
        <w:rPr>
          <w:rFonts w:ascii="Arial" w:hAnsi="Arial" w:cs="Arial"/>
          <w:sz w:val="20"/>
          <w:szCs w:val="20"/>
        </w:rPr>
        <w:t xml:space="preserve">podpísanú </w:t>
      </w:r>
      <w:r w:rsidR="00261F69" w:rsidRPr="0095273D">
        <w:rPr>
          <w:rFonts w:ascii="Arial" w:hAnsi="Arial" w:cs="Arial"/>
          <w:sz w:val="20"/>
          <w:szCs w:val="20"/>
        </w:rPr>
        <w:t>z</w:t>
      </w:r>
      <w:r w:rsidR="00C70C85" w:rsidRPr="0095273D">
        <w:rPr>
          <w:rFonts w:ascii="Arial" w:hAnsi="Arial" w:cs="Arial"/>
          <w:sz w:val="20"/>
          <w:szCs w:val="20"/>
        </w:rPr>
        <w:t>mluvu</w:t>
      </w:r>
      <w:r w:rsidRPr="0095273D">
        <w:rPr>
          <w:rFonts w:ascii="Arial" w:hAnsi="Arial" w:cs="Arial"/>
          <w:sz w:val="20"/>
          <w:szCs w:val="20"/>
        </w:rPr>
        <w:t xml:space="preserve"> vrátane všetkých jej príloh. Pri predkladaní </w:t>
      </w:r>
      <w:r w:rsidR="00353176">
        <w:rPr>
          <w:rFonts w:ascii="Arial" w:hAnsi="Arial" w:cs="Arial"/>
          <w:sz w:val="20"/>
          <w:szCs w:val="20"/>
        </w:rPr>
        <w:t>Z</w:t>
      </w:r>
      <w:r w:rsidRPr="0095273D">
        <w:rPr>
          <w:rFonts w:ascii="Arial" w:hAnsi="Arial" w:cs="Arial"/>
          <w:sz w:val="20"/>
          <w:szCs w:val="20"/>
        </w:rPr>
        <w:t xml:space="preserve">mluvy v listinnej podobe je uchádzač povinný </w:t>
      </w:r>
      <w:r w:rsidRPr="00AB09E1">
        <w:rPr>
          <w:rFonts w:ascii="Arial" w:hAnsi="Arial" w:cs="Arial"/>
          <w:b/>
          <w:sz w:val="20"/>
          <w:szCs w:val="20"/>
        </w:rPr>
        <w:t xml:space="preserve">predložiť štyri </w:t>
      </w:r>
      <w:r w:rsidR="00C70C85" w:rsidRPr="00AB09E1">
        <w:rPr>
          <w:rFonts w:ascii="Arial" w:hAnsi="Arial" w:cs="Arial"/>
          <w:b/>
          <w:sz w:val="20"/>
          <w:szCs w:val="20"/>
        </w:rPr>
        <w:t>rovnopis</w:t>
      </w:r>
      <w:r w:rsidRPr="00AB09E1">
        <w:rPr>
          <w:rFonts w:ascii="Arial" w:hAnsi="Arial" w:cs="Arial"/>
          <w:b/>
          <w:sz w:val="20"/>
          <w:szCs w:val="20"/>
        </w:rPr>
        <w:t>y</w:t>
      </w:r>
      <w:r w:rsidRPr="00AB09E1">
        <w:rPr>
          <w:rFonts w:ascii="Arial" w:eastAsia="Times New Roman" w:hAnsi="Arial" w:cs="Arial"/>
          <w:b/>
          <w:sz w:val="20"/>
          <w:szCs w:val="20"/>
          <w:lang w:eastAsia="en-US"/>
        </w:rPr>
        <w:t xml:space="preserve"> </w:t>
      </w:r>
      <w:r w:rsidR="00353176" w:rsidRPr="00AB09E1">
        <w:rPr>
          <w:rFonts w:ascii="Arial" w:eastAsia="Times New Roman" w:hAnsi="Arial" w:cs="Arial"/>
          <w:b/>
          <w:sz w:val="20"/>
          <w:szCs w:val="20"/>
          <w:lang w:eastAsia="en-US"/>
        </w:rPr>
        <w:t>Z</w:t>
      </w:r>
      <w:r w:rsidR="002673F9" w:rsidRPr="00AB09E1">
        <w:rPr>
          <w:rFonts w:ascii="Arial" w:eastAsia="Times New Roman" w:hAnsi="Arial" w:cs="Arial"/>
          <w:b/>
          <w:sz w:val="20"/>
          <w:szCs w:val="20"/>
          <w:lang w:eastAsia="en-US"/>
        </w:rPr>
        <w:t>mluvy</w:t>
      </w:r>
      <w:r w:rsidR="002673F9"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v plnom znení bodu 1</w:t>
      </w:r>
      <w:r w:rsidR="00FC0589">
        <w:rPr>
          <w:rFonts w:ascii="Arial" w:eastAsia="Times New Roman" w:hAnsi="Arial" w:cs="Arial"/>
          <w:sz w:val="20"/>
          <w:szCs w:val="20"/>
          <w:lang w:eastAsia="en-US"/>
        </w:rPr>
        <w:t>, 5</w:t>
      </w:r>
      <w:r w:rsidRPr="0095273D">
        <w:rPr>
          <w:rFonts w:ascii="Arial" w:eastAsia="Times New Roman" w:hAnsi="Arial" w:cs="Arial"/>
          <w:sz w:val="20"/>
          <w:szCs w:val="20"/>
          <w:lang w:eastAsia="en-US"/>
        </w:rPr>
        <w:t xml:space="preserve"> a 15 Časť 1 Zväzok 2 týchto SP. </w:t>
      </w:r>
      <w:r w:rsidRPr="0095273D">
        <w:rPr>
          <w:rFonts w:ascii="Arial" w:eastAsia="Times New Roman" w:hAnsi="Arial" w:cs="Arial"/>
          <w:color w:val="000000" w:themeColor="text1"/>
          <w:sz w:val="20"/>
          <w:szCs w:val="20"/>
          <w:lang w:eastAsia="en-US"/>
        </w:rPr>
        <w:t xml:space="preserve">Nesplnenie tejto povinnosti bude verejný obstarávateľ považovať za neposkytnutie riadnej súčinnosti. </w:t>
      </w:r>
    </w:p>
    <w:p w14:paraId="7BFC2F47"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4AEC011"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0AF6AA"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2A58ADC"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3CCEF1E"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7FE1988"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A2642C3"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8DBE9D7"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7A69D05"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DE2A055"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A2DBCB6"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7AD782C"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E7F298"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1529D6B" w14:textId="77777777" w:rsidR="006A558B" w:rsidRPr="0095273D" w:rsidRDefault="006A558B" w:rsidP="0095273D">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Úspešný uchádzač je povinný najneskôr v lehote stanovenej vo výzve na poskytnutie riadnej súčinnosti podľa bodu 32.</w:t>
      </w:r>
      <w:r w:rsidR="002B56FA" w:rsidRPr="0095273D">
        <w:rPr>
          <w:rFonts w:ascii="Arial" w:eastAsia="Times New Roman" w:hAnsi="Arial" w:cs="Arial"/>
          <w:color w:val="000000" w:themeColor="text1"/>
          <w:sz w:val="20"/>
          <w:szCs w:val="20"/>
          <w:lang w:eastAsia="en-US"/>
        </w:rPr>
        <w:t>4</w:t>
      </w:r>
      <w:r w:rsidRPr="0095273D">
        <w:rPr>
          <w:rFonts w:ascii="Arial" w:eastAsia="Times New Roman" w:hAnsi="Arial" w:cs="Arial"/>
          <w:color w:val="000000" w:themeColor="text1"/>
          <w:sz w:val="20"/>
          <w:szCs w:val="20"/>
          <w:lang w:eastAsia="en-US"/>
        </w:rPr>
        <w:t xml:space="preserve"> </w:t>
      </w:r>
      <w:r w:rsidRPr="00AB09E1">
        <w:rPr>
          <w:rFonts w:ascii="Arial" w:eastAsia="Times New Roman" w:hAnsi="Arial" w:cs="Arial"/>
          <w:b/>
          <w:color w:val="000000" w:themeColor="text1"/>
          <w:sz w:val="20"/>
          <w:szCs w:val="20"/>
          <w:lang w:eastAsia="en-US"/>
        </w:rPr>
        <w:t xml:space="preserve">predložiť </w:t>
      </w:r>
      <w:r w:rsidRPr="00AB09E1">
        <w:rPr>
          <w:rFonts w:ascii="Arial" w:eastAsia="Times New Roman" w:hAnsi="Arial" w:cs="Arial"/>
          <w:b/>
          <w:bCs/>
          <w:color w:val="000000" w:themeColor="text1"/>
          <w:sz w:val="20"/>
          <w:szCs w:val="20"/>
          <w:lang w:eastAsia="en-US"/>
        </w:rPr>
        <w:t>Zoznam subdodávateľov a podiel subdodávok</w:t>
      </w:r>
      <w:r w:rsidRPr="0095273D">
        <w:rPr>
          <w:rFonts w:ascii="Arial" w:eastAsia="Times New Roman" w:hAnsi="Arial" w:cs="Arial"/>
          <w:bCs/>
          <w:color w:val="000000" w:themeColor="text1"/>
          <w:sz w:val="20"/>
          <w:szCs w:val="20"/>
          <w:lang w:eastAsia="en-US"/>
        </w:rPr>
        <w:t xml:space="preserve">,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w:t>
      </w:r>
      <w:r w:rsidRPr="00AB09E1">
        <w:rPr>
          <w:rFonts w:ascii="Arial" w:eastAsia="Times New Roman" w:hAnsi="Arial" w:cs="Arial"/>
          <w:b/>
          <w:bCs/>
          <w:color w:val="000000" w:themeColor="text1"/>
          <w:sz w:val="20"/>
          <w:szCs w:val="20"/>
          <w:lang w:eastAsia="en-US"/>
        </w:rPr>
        <w:t xml:space="preserve">ako Prílohu </w:t>
      </w:r>
      <w:r w:rsidRPr="00AB09E1">
        <w:rPr>
          <w:rFonts w:ascii="Arial" w:eastAsia="Times New Roman" w:hAnsi="Arial" w:cs="Arial"/>
          <w:b/>
          <w:bCs/>
          <w:sz w:val="20"/>
          <w:szCs w:val="20"/>
          <w:lang w:eastAsia="en-US"/>
        </w:rPr>
        <w:t>č. 1 Zmluvy</w:t>
      </w:r>
      <w:r w:rsidRPr="0095273D">
        <w:rPr>
          <w:rFonts w:ascii="Arial" w:eastAsia="Times New Roman" w:hAnsi="Arial" w:cs="Arial"/>
          <w:bCs/>
          <w:color w:val="000000" w:themeColor="text1"/>
          <w:sz w:val="20"/>
          <w:szCs w:val="20"/>
          <w:lang w:eastAsia="en-US"/>
        </w:rPr>
        <w:t>.</w:t>
      </w:r>
      <w:r w:rsidRPr="0095273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 </w:t>
      </w:r>
    </w:p>
    <w:p w14:paraId="296DD070" w14:textId="77777777" w:rsidR="006A558B" w:rsidRPr="001342C2" w:rsidRDefault="006A558B" w:rsidP="001342C2">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sz w:val="20"/>
          <w:szCs w:val="20"/>
        </w:rPr>
        <w:t xml:space="preserve">Úspešný uchádzač je povinný </w:t>
      </w:r>
      <w:r w:rsidRPr="002C34DB">
        <w:rPr>
          <w:rFonts w:ascii="Arial" w:hAnsi="Arial" w:cs="Arial"/>
          <w:b/>
          <w:sz w:val="20"/>
          <w:szCs w:val="20"/>
        </w:rPr>
        <w:t xml:space="preserve">predložiť </w:t>
      </w:r>
      <w:r w:rsidRPr="0095273D">
        <w:rPr>
          <w:rFonts w:ascii="Arial" w:hAnsi="Arial" w:cs="Arial"/>
          <w:sz w:val="20"/>
          <w:szCs w:val="20"/>
        </w:rPr>
        <w:t xml:space="preserve">verejnému obstarávateľovi </w:t>
      </w:r>
      <w:r w:rsidRPr="00AB09E1">
        <w:rPr>
          <w:rFonts w:ascii="Arial" w:hAnsi="Arial" w:cs="Arial"/>
          <w:b/>
          <w:sz w:val="20"/>
          <w:szCs w:val="20"/>
        </w:rPr>
        <w:t>písomné vyhlásenie</w:t>
      </w:r>
      <w:r w:rsidRPr="0095273D">
        <w:rPr>
          <w:rFonts w:ascii="Arial" w:hAnsi="Arial" w:cs="Arial"/>
          <w:sz w:val="20"/>
          <w:szCs w:val="20"/>
        </w:rPr>
        <w:t xml:space="preserve">, že sa jeho postavenie vzhľadom na dôvody vylúčenia uvedené v zákone nezmenilo v období, ktoré uplynulo od vyhotovenia dokladov, dokumentov a iných písomností preukazujúcich splnenie podmienok účasti vo verejnom obstarávaní, ktoré predložil v ponuke </w:t>
      </w:r>
      <w:r w:rsidRPr="00AB09E1">
        <w:rPr>
          <w:rFonts w:ascii="Arial" w:hAnsi="Arial" w:cs="Arial"/>
          <w:b/>
          <w:sz w:val="20"/>
          <w:szCs w:val="20"/>
        </w:rPr>
        <w:t>(Príloha B1 Ponukový list bod 3 Vyhlásenie uchádzača</w:t>
      </w:r>
      <w:r w:rsidR="002673F9" w:rsidRPr="0095273D">
        <w:rPr>
          <w:rFonts w:ascii="Arial" w:hAnsi="Arial" w:cs="Arial"/>
          <w:sz w:val="20"/>
          <w:szCs w:val="20"/>
        </w:rPr>
        <w:t xml:space="preserve"> Časť B Zväzok 1 týchto SP</w:t>
      </w:r>
      <w:r w:rsidRPr="0095273D">
        <w:rPr>
          <w:rFonts w:ascii="Arial" w:hAnsi="Arial" w:cs="Arial"/>
          <w:sz w:val="20"/>
          <w:szCs w:val="20"/>
        </w:rPr>
        <w:t>).</w:t>
      </w:r>
      <w:r w:rsidRPr="0095273D">
        <w:rPr>
          <w:rFonts w:ascii="Arial" w:eastAsia="Times New Roman" w:hAnsi="Arial" w:cs="Arial"/>
          <w:color w:val="000000" w:themeColor="text1"/>
          <w:sz w:val="20"/>
          <w:szCs w:val="20"/>
          <w:lang w:eastAsia="en-US"/>
        </w:rPr>
        <w:t xml:space="preserve"> Nesplnenie tejto povinnosti </w:t>
      </w:r>
      <w:r w:rsidRPr="001342C2">
        <w:rPr>
          <w:rFonts w:ascii="Arial" w:eastAsia="Times New Roman" w:hAnsi="Arial" w:cs="Arial"/>
          <w:color w:val="000000" w:themeColor="text1"/>
          <w:sz w:val="20"/>
          <w:szCs w:val="20"/>
          <w:lang w:eastAsia="en-US"/>
        </w:rPr>
        <w:t>bude verejný obstarávateľ považovať za neposkytnutie riadnej súčinnosti.</w:t>
      </w:r>
      <w:r w:rsidRPr="001342C2">
        <w:rPr>
          <w:rFonts w:ascii="Arial" w:eastAsia="Times New Roman" w:hAnsi="Arial" w:cs="Arial"/>
          <w:sz w:val="20"/>
          <w:szCs w:val="20"/>
        </w:rPr>
        <w:t xml:space="preserve"> </w:t>
      </w:r>
    </w:p>
    <w:p w14:paraId="74E225DC" w14:textId="521A035A" w:rsidR="00CD5D9A" w:rsidRPr="001342C2" w:rsidRDefault="006A558B" w:rsidP="001342C2">
      <w:pPr>
        <w:pStyle w:val="Odsekzoznamu"/>
        <w:numPr>
          <w:ilvl w:val="1"/>
          <w:numId w:val="79"/>
        </w:numPr>
        <w:spacing w:after="0" w:line="240" w:lineRule="auto"/>
        <w:ind w:left="1134" w:hanging="567"/>
        <w:jc w:val="both"/>
        <w:rPr>
          <w:rFonts w:ascii="Arial" w:hAnsi="Arial" w:cs="Arial"/>
          <w:color w:val="000000" w:themeColor="text1"/>
          <w:sz w:val="20"/>
          <w:szCs w:val="20"/>
          <w:lang w:eastAsia="en-US"/>
        </w:rPr>
      </w:pPr>
      <w:r w:rsidRPr="001342C2">
        <w:rPr>
          <w:rFonts w:ascii="Arial" w:hAnsi="Arial" w:cs="Arial"/>
          <w:color w:val="000000" w:themeColor="text1"/>
          <w:sz w:val="20"/>
          <w:szCs w:val="20"/>
          <w:lang w:eastAsia="en-US"/>
        </w:rPr>
        <w:t xml:space="preserve">Úspešný uchádzač je povinný </w:t>
      </w:r>
      <w:r w:rsidRPr="00AB09E1">
        <w:rPr>
          <w:rFonts w:ascii="Arial" w:hAnsi="Arial" w:cs="Arial"/>
          <w:b/>
          <w:color w:val="000000" w:themeColor="text1"/>
          <w:sz w:val="20"/>
          <w:szCs w:val="20"/>
          <w:lang w:eastAsia="en-US"/>
        </w:rPr>
        <w:t xml:space="preserve">Časť 2 </w:t>
      </w:r>
      <w:r w:rsidR="00CD5D9A" w:rsidRPr="00AB09E1">
        <w:rPr>
          <w:rFonts w:ascii="Arial" w:hAnsi="Arial" w:cs="Arial"/>
          <w:b/>
          <w:color w:val="000000" w:themeColor="text1"/>
          <w:sz w:val="20"/>
          <w:szCs w:val="20"/>
          <w:lang w:eastAsia="en-US"/>
        </w:rPr>
        <w:t>Formulár platieb</w:t>
      </w:r>
      <w:r w:rsidRPr="00AB09E1">
        <w:rPr>
          <w:rFonts w:ascii="Arial" w:hAnsi="Arial" w:cs="Arial"/>
          <w:b/>
          <w:color w:val="000000" w:themeColor="text1"/>
          <w:sz w:val="20"/>
          <w:szCs w:val="20"/>
          <w:lang w:eastAsia="en-US"/>
        </w:rPr>
        <w:t xml:space="preserve"> Zväzok 4 týchto SP </w:t>
      </w:r>
      <w:r w:rsidR="00252C7F" w:rsidRPr="00AB09E1">
        <w:rPr>
          <w:rFonts w:ascii="Arial" w:hAnsi="Arial" w:cs="Arial"/>
          <w:b/>
          <w:color w:val="000000" w:themeColor="text1"/>
          <w:sz w:val="20"/>
          <w:szCs w:val="20"/>
          <w:lang w:eastAsia="en-US"/>
        </w:rPr>
        <w:t xml:space="preserve">predložiť </w:t>
      </w:r>
      <w:r w:rsidRPr="00AB09E1">
        <w:rPr>
          <w:rFonts w:ascii="Arial" w:hAnsi="Arial" w:cs="Arial"/>
          <w:b/>
          <w:color w:val="000000" w:themeColor="text1"/>
          <w:sz w:val="20"/>
          <w:szCs w:val="20"/>
          <w:lang w:eastAsia="en-US"/>
        </w:rPr>
        <w:t>aj vo formáte .</w:t>
      </w:r>
      <w:proofErr w:type="spellStart"/>
      <w:r w:rsidRPr="00AB09E1">
        <w:rPr>
          <w:rFonts w:ascii="Arial" w:hAnsi="Arial" w:cs="Arial"/>
          <w:b/>
          <w:color w:val="000000" w:themeColor="text1"/>
          <w:sz w:val="20"/>
          <w:szCs w:val="20"/>
          <w:lang w:eastAsia="en-US"/>
        </w:rPr>
        <w:t>xml</w:t>
      </w:r>
      <w:proofErr w:type="spellEnd"/>
      <w:r w:rsidRPr="001342C2">
        <w:rPr>
          <w:rFonts w:ascii="Arial" w:hAnsi="Arial" w:cs="Arial"/>
          <w:color w:val="000000" w:themeColor="text1"/>
          <w:sz w:val="20"/>
          <w:szCs w:val="20"/>
          <w:lang w:eastAsia="en-US"/>
        </w:rPr>
        <w:t xml:space="preserve"> podľa dátového predpisu NDS uvedeného na stránke verejného obstarávateľa</w:t>
      </w:r>
      <w:r w:rsidR="002B56FA" w:rsidRPr="001342C2">
        <w:rPr>
          <w:rFonts w:ascii="Arial" w:hAnsi="Arial" w:cs="Arial"/>
          <w:color w:val="000000" w:themeColor="text1"/>
          <w:sz w:val="20"/>
          <w:szCs w:val="20"/>
          <w:lang w:eastAsia="en-US"/>
        </w:rPr>
        <w:t xml:space="preserve">  (</w:t>
      </w:r>
      <w:hyperlink r:id="rId22" w:history="1">
        <w:r w:rsidR="002B56FA" w:rsidRPr="001342C2">
          <w:rPr>
            <w:rStyle w:val="Hypertextovprepojenie"/>
            <w:rFonts w:ascii="Arial" w:hAnsi="Arial" w:cs="Arial"/>
            <w:sz w:val="20"/>
            <w:szCs w:val="20"/>
            <w:lang w:eastAsia="en-US"/>
          </w:rPr>
          <w:t>https://ndsas.sk/pomoc-a-podpora/datovy-predpis</w:t>
        </w:r>
      </w:hyperlink>
      <w:r w:rsidR="002B56FA" w:rsidRPr="001342C2">
        <w:rPr>
          <w:rFonts w:ascii="Arial" w:hAnsi="Arial" w:cs="Arial"/>
          <w:color w:val="000000" w:themeColor="text1"/>
          <w:sz w:val="20"/>
          <w:szCs w:val="20"/>
          <w:lang w:eastAsia="en-US"/>
        </w:rPr>
        <w:t>)</w:t>
      </w:r>
      <w:r w:rsidR="009E61AB" w:rsidRPr="001342C2">
        <w:rPr>
          <w:rFonts w:ascii="Arial" w:hAnsi="Arial" w:cs="Arial"/>
          <w:color w:val="000000" w:themeColor="text1"/>
          <w:sz w:val="20"/>
          <w:szCs w:val="20"/>
          <w:lang w:eastAsia="en-US"/>
        </w:rPr>
        <w:t xml:space="preserve">. </w:t>
      </w:r>
      <w:r w:rsidRPr="001342C2">
        <w:rPr>
          <w:rFonts w:ascii="Arial" w:hAnsi="Arial" w:cs="Arial"/>
          <w:color w:val="000000" w:themeColor="text1"/>
          <w:sz w:val="20"/>
          <w:szCs w:val="20"/>
          <w:lang w:eastAsia="en-US"/>
        </w:rPr>
        <w:t>Nesplnenie tejto povinnosti bude verejný obstarávateľ považovať za neposkytnutie riadnej súčinnosti.</w:t>
      </w:r>
    </w:p>
    <w:p w14:paraId="22D36C93" w14:textId="3E72EDC5" w:rsidR="00CD5D9A" w:rsidRPr="001342C2" w:rsidRDefault="00CD5D9A" w:rsidP="001342C2">
      <w:pPr>
        <w:pStyle w:val="Odsekzoznamu"/>
        <w:numPr>
          <w:ilvl w:val="1"/>
          <w:numId w:val="79"/>
        </w:numPr>
        <w:spacing w:after="0" w:line="240" w:lineRule="auto"/>
        <w:ind w:left="1134" w:hanging="567"/>
        <w:jc w:val="both"/>
        <w:rPr>
          <w:rFonts w:ascii="Arial" w:hAnsi="Arial" w:cs="Arial"/>
          <w:color w:val="000000" w:themeColor="text1"/>
          <w:sz w:val="20"/>
          <w:szCs w:val="20"/>
        </w:rPr>
      </w:pPr>
      <w:r w:rsidRPr="001342C2">
        <w:rPr>
          <w:rFonts w:ascii="Arial" w:hAnsi="Arial" w:cs="Arial"/>
          <w:sz w:val="20"/>
          <w:szCs w:val="20"/>
        </w:rPr>
        <w:t xml:space="preserve">Úspešný uchádzač je povinný </w:t>
      </w:r>
      <w:r w:rsidRPr="002C34DB">
        <w:rPr>
          <w:rFonts w:ascii="Arial" w:hAnsi="Arial" w:cs="Arial"/>
          <w:b/>
          <w:sz w:val="20"/>
          <w:szCs w:val="20"/>
        </w:rPr>
        <w:t>predložiť</w:t>
      </w:r>
      <w:r w:rsidRPr="001342C2">
        <w:rPr>
          <w:rFonts w:ascii="Arial" w:hAnsi="Arial" w:cs="Arial"/>
          <w:sz w:val="20"/>
          <w:szCs w:val="20"/>
        </w:rPr>
        <w:t xml:space="preserve"> verejnému obstarávateľovi </w:t>
      </w:r>
      <w:r w:rsidRPr="00AB09E1">
        <w:rPr>
          <w:rFonts w:ascii="Arial" w:hAnsi="Arial" w:cs="Arial"/>
          <w:b/>
          <w:sz w:val="20"/>
          <w:szCs w:val="20"/>
        </w:rPr>
        <w:t>čestné prehlásenie, že neexistuje konflikt záujmov medzi úspešným uchádzačom a Stavebnotechnickým dozorom,</w:t>
      </w:r>
      <w:r w:rsidRPr="001342C2">
        <w:rPr>
          <w:rFonts w:ascii="Arial" w:hAnsi="Arial" w:cs="Arial"/>
          <w:sz w:val="20"/>
          <w:szCs w:val="20"/>
        </w:rPr>
        <w:t xml:space="preserve"> ak v čase podpísania </w:t>
      </w:r>
      <w:r w:rsidR="004124A4">
        <w:rPr>
          <w:rFonts w:ascii="Arial" w:hAnsi="Arial" w:cs="Arial"/>
          <w:sz w:val="20"/>
          <w:szCs w:val="20"/>
        </w:rPr>
        <w:t>Z</w:t>
      </w:r>
      <w:r w:rsidRPr="001342C2">
        <w:rPr>
          <w:rFonts w:ascii="Arial" w:hAnsi="Arial" w:cs="Arial"/>
          <w:sz w:val="20"/>
          <w:szCs w:val="20"/>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77777777" w:rsidR="00AB09E1" w:rsidRDefault="00CD5D9A" w:rsidP="00AB09E1">
      <w:pPr>
        <w:spacing w:after="0" w:line="240" w:lineRule="auto"/>
        <w:ind w:left="1134"/>
        <w:contextualSpacing/>
        <w:jc w:val="both"/>
        <w:rPr>
          <w:rFonts w:ascii="Arial" w:hAnsi="Arial" w:cs="Arial"/>
          <w:color w:val="000000" w:themeColor="text1"/>
          <w:sz w:val="20"/>
          <w:szCs w:val="20"/>
        </w:rPr>
      </w:pPr>
      <w:r w:rsidRPr="001342C2">
        <w:rPr>
          <w:rFonts w:ascii="Arial" w:hAnsi="Arial" w:cs="Arial"/>
          <w:color w:val="000000" w:themeColor="text1"/>
          <w:sz w:val="20"/>
          <w:szCs w:val="20"/>
        </w:rPr>
        <w:t xml:space="preserve">Vo výzve na poskytnutie súčinnosti verejný obstarávateľ oznámi meno </w:t>
      </w:r>
      <w:r w:rsidR="002673F9" w:rsidRPr="001342C2">
        <w:rPr>
          <w:rFonts w:ascii="Arial" w:hAnsi="Arial" w:cs="Arial"/>
          <w:color w:val="000000" w:themeColor="text1"/>
          <w:sz w:val="20"/>
          <w:szCs w:val="20"/>
        </w:rPr>
        <w:t>S</w:t>
      </w:r>
      <w:r w:rsidRPr="001342C2">
        <w:rPr>
          <w:rFonts w:ascii="Arial" w:hAnsi="Arial" w:cs="Arial"/>
          <w:color w:val="000000" w:themeColor="text1"/>
          <w:sz w:val="20"/>
          <w:szCs w:val="20"/>
        </w:rPr>
        <w:t>tavebnotechnického dozoru</w:t>
      </w:r>
      <w:r w:rsidR="002B56FA" w:rsidRPr="001342C2">
        <w:rPr>
          <w:rFonts w:ascii="Arial" w:hAnsi="Arial" w:cs="Arial"/>
          <w:color w:val="000000" w:themeColor="text1"/>
          <w:sz w:val="20"/>
          <w:szCs w:val="20"/>
        </w:rPr>
        <w:t xml:space="preserve">, ak v čase podpísania </w:t>
      </w:r>
      <w:r w:rsidR="004124A4">
        <w:rPr>
          <w:rFonts w:ascii="Arial" w:hAnsi="Arial" w:cs="Arial"/>
          <w:color w:val="000000" w:themeColor="text1"/>
          <w:sz w:val="20"/>
          <w:szCs w:val="20"/>
        </w:rPr>
        <w:t>Z</w:t>
      </w:r>
      <w:r w:rsidR="002B56FA" w:rsidRPr="001342C2">
        <w:rPr>
          <w:rFonts w:ascii="Arial" w:hAnsi="Arial" w:cs="Arial"/>
          <w:color w:val="000000" w:themeColor="text1"/>
          <w:sz w:val="20"/>
          <w:szCs w:val="20"/>
        </w:rPr>
        <w:t>mluvy je Stavebnotechnický dozor už známy.</w:t>
      </w:r>
      <w:r w:rsidR="00AB09E1">
        <w:rPr>
          <w:rFonts w:ascii="Arial" w:hAnsi="Arial" w:cs="Arial"/>
          <w:color w:val="000000" w:themeColor="text1"/>
          <w:sz w:val="20"/>
          <w:szCs w:val="20"/>
        </w:rPr>
        <w:t xml:space="preserve"> </w:t>
      </w:r>
    </w:p>
    <w:p w14:paraId="59CC1C71" w14:textId="1DB9C7B3" w:rsidR="002B56FA" w:rsidRDefault="00AB09E1" w:rsidP="0095273D">
      <w:pPr>
        <w:spacing w:after="0" w:line="240" w:lineRule="auto"/>
        <w:ind w:left="1134" w:hanging="567"/>
        <w:contextualSpacing/>
        <w:jc w:val="both"/>
        <w:rPr>
          <w:rFonts w:ascii="Arial" w:hAnsi="Arial" w:cs="Arial"/>
          <w:sz w:val="20"/>
          <w:szCs w:val="20"/>
        </w:rPr>
      </w:pPr>
      <w:r>
        <w:rPr>
          <w:rFonts w:ascii="Arial" w:hAnsi="Arial" w:cs="Arial"/>
          <w:color w:val="000000" w:themeColor="text1"/>
          <w:sz w:val="20"/>
          <w:szCs w:val="20"/>
        </w:rPr>
        <w:t>32.14</w:t>
      </w:r>
      <w:r>
        <w:rPr>
          <w:rFonts w:ascii="Arial" w:hAnsi="Arial" w:cs="Arial"/>
          <w:color w:val="000000" w:themeColor="text1"/>
          <w:sz w:val="20"/>
          <w:szCs w:val="20"/>
        </w:rPr>
        <w:tab/>
      </w:r>
      <w:r w:rsidR="0091676E" w:rsidRPr="0095273D">
        <w:rPr>
          <w:rFonts w:ascii="Arial" w:hAnsi="Arial" w:cs="Arial"/>
          <w:sz w:val="20"/>
          <w:szCs w:val="20"/>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95273D">
        <w:rPr>
          <w:rFonts w:ascii="Arial" w:hAnsi="Arial" w:cs="Arial"/>
          <w:sz w:val="20"/>
          <w:szCs w:val="20"/>
        </w:rPr>
        <w:t>a 22.6 Časť A.1 Zväzok 1 týchto SP. Nesplnenie tejto povinnosti bude verejný obstarávateľ považovať za neposkytnutie riadnej súčinnosti.</w:t>
      </w:r>
    </w:p>
    <w:p w14:paraId="066C0501" w14:textId="50447B39" w:rsidR="00CD5D9A" w:rsidRDefault="00CD5D9A" w:rsidP="0095273D">
      <w:pPr>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bCs/>
          <w:sz w:val="20"/>
          <w:szCs w:val="20"/>
        </w:rPr>
        <w:t>32.1</w:t>
      </w:r>
      <w:r w:rsidR="004572D7">
        <w:rPr>
          <w:rFonts w:ascii="Arial" w:hAnsi="Arial" w:cs="Arial"/>
          <w:bCs/>
          <w:sz w:val="20"/>
          <w:szCs w:val="20"/>
        </w:rPr>
        <w:t>5</w:t>
      </w:r>
      <w:r w:rsidRPr="0095273D">
        <w:rPr>
          <w:rFonts w:ascii="Arial" w:hAnsi="Arial" w:cs="Arial"/>
          <w:bCs/>
          <w:sz w:val="20"/>
          <w:szCs w:val="20"/>
        </w:rPr>
        <w:tab/>
      </w:r>
      <w:r w:rsidR="0091676E" w:rsidRPr="0095273D">
        <w:rPr>
          <w:rFonts w:ascii="Arial" w:hAnsi="Arial" w:cs="Arial"/>
          <w:bCs/>
          <w:sz w:val="20"/>
          <w:szCs w:val="20"/>
        </w:rPr>
        <w:t xml:space="preserve">V prípade, </w:t>
      </w:r>
      <w:r w:rsidR="0091676E" w:rsidRPr="0095273D">
        <w:rPr>
          <w:rFonts w:ascii="Arial" w:hAnsi="Arial" w:cs="Arial"/>
          <w:sz w:val="20"/>
          <w:szCs w:val="20"/>
        </w:rPr>
        <w:t>že je úspešným uchádzačom skupina dodávateľov a</w:t>
      </w:r>
      <w:r w:rsidR="0091676E" w:rsidRPr="0095273D">
        <w:rPr>
          <w:rFonts w:ascii="Arial" w:hAnsi="Arial" w:cs="Arial"/>
          <w:bCs/>
          <w:sz w:val="20"/>
          <w:szCs w:val="20"/>
        </w:rPr>
        <w:t xml:space="preserve"> zmluva s verejným obstarávateľom </w:t>
      </w:r>
      <w:r w:rsidR="0091676E" w:rsidRPr="0095273D">
        <w:rPr>
          <w:rFonts w:ascii="Arial" w:hAnsi="Arial" w:cs="Arial"/>
          <w:sz w:val="20"/>
          <w:szCs w:val="20"/>
        </w:rPr>
        <w:t>bude na strane úspešného uchádzača podpísaná splnomocnenou osobou/osobami, úspešný uchádzač je povinný predložiť najneskôr v lehote stanovenej vo výzve na poskytnutie riadnej súčinnosti plnú moc splnomocnenej osoby</w:t>
      </w:r>
      <w:r w:rsidRPr="0095273D">
        <w:rPr>
          <w:rFonts w:ascii="Arial" w:hAnsi="Arial" w:cs="Arial"/>
          <w:sz w:val="20"/>
          <w:szCs w:val="20"/>
        </w:rPr>
        <w:t xml:space="preserve"> </w:t>
      </w:r>
      <w:r w:rsidR="0091676E" w:rsidRPr="0095273D">
        <w:rPr>
          <w:rFonts w:ascii="Arial" w:hAnsi="Arial" w:cs="Arial"/>
          <w:sz w:val="20"/>
          <w:szCs w:val="20"/>
        </w:rPr>
        <w:t>/</w:t>
      </w:r>
      <w:r w:rsidRPr="0095273D">
        <w:rPr>
          <w:rFonts w:ascii="Arial" w:hAnsi="Arial" w:cs="Arial"/>
          <w:sz w:val="20"/>
          <w:szCs w:val="20"/>
        </w:rPr>
        <w:t xml:space="preserve"> </w:t>
      </w:r>
      <w:r w:rsidR="0091676E" w:rsidRPr="0095273D">
        <w:rPr>
          <w:rFonts w:ascii="Arial" w:hAnsi="Arial" w:cs="Arial"/>
          <w:sz w:val="20"/>
          <w:szCs w:val="20"/>
        </w:rPr>
        <w:t>osôb, pričom v nej musí byť výslovne uvedené oprávnenie splnomocnenej osoby</w:t>
      </w:r>
      <w:r w:rsidRPr="0095273D">
        <w:rPr>
          <w:rFonts w:ascii="Arial" w:hAnsi="Arial" w:cs="Arial"/>
          <w:sz w:val="20"/>
          <w:szCs w:val="20"/>
        </w:rPr>
        <w:t xml:space="preserve"> </w:t>
      </w:r>
      <w:r w:rsidR="0091676E" w:rsidRPr="0095273D">
        <w:rPr>
          <w:rFonts w:ascii="Arial" w:hAnsi="Arial" w:cs="Arial"/>
          <w:sz w:val="20"/>
          <w:szCs w:val="20"/>
        </w:rPr>
        <w:t>/</w:t>
      </w:r>
      <w:r w:rsidRPr="0095273D">
        <w:rPr>
          <w:rFonts w:ascii="Arial" w:hAnsi="Arial" w:cs="Arial"/>
          <w:sz w:val="20"/>
          <w:szCs w:val="20"/>
        </w:rPr>
        <w:t xml:space="preserve"> </w:t>
      </w:r>
      <w:r w:rsidR="0091676E" w:rsidRPr="0095273D">
        <w:rPr>
          <w:rFonts w:ascii="Arial" w:hAnsi="Arial" w:cs="Arial"/>
          <w:sz w:val="20"/>
          <w:szCs w:val="20"/>
        </w:rPr>
        <w:t>osôb na podpis zmluvy (ak takáto plná moc nebola predložená uchádzačom v rámci ponuky).</w:t>
      </w:r>
      <w:r w:rsidRPr="0095273D">
        <w:rPr>
          <w:rFonts w:ascii="Arial" w:hAnsi="Arial" w:cs="Arial"/>
          <w:sz w:val="20"/>
          <w:szCs w:val="20"/>
        </w:rPr>
        <w:t xml:space="preserve"> </w:t>
      </w:r>
      <w:bookmarkStart w:id="40" w:name="_Hlk163640551"/>
      <w:r w:rsidRPr="0095273D">
        <w:rPr>
          <w:rFonts w:ascii="Arial" w:eastAsia="Times New Roman" w:hAnsi="Arial" w:cs="Arial"/>
          <w:color w:val="000000" w:themeColor="text1"/>
          <w:sz w:val="20"/>
          <w:szCs w:val="20"/>
          <w:lang w:eastAsia="en-US"/>
        </w:rPr>
        <w:t>Nesplnenie tejto povinnosti bude verejný obstarávateľ považovať za neposkytnutie riadnej súčinnosti</w:t>
      </w:r>
      <w:r w:rsidRPr="0095273D">
        <w:rPr>
          <w:rFonts w:ascii="Arial" w:eastAsia="Times New Roman" w:hAnsi="Arial" w:cs="Arial"/>
          <w:color w:val="000000" w:themeColor="text1"/>
          <w:sz w:val="20"/>
          <w:szCs w:val="20"/>
        </w:rPr>
        <w:t>.</w:t>
      </w:r>
    </w:p>
    <w:bookmarkEnd w:id="40"/>
    <w:p w14:paraId="4C3893B8" w14:textId="7727C0FA" w:rsidR="00794DE5"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lastRenderedPageBreak/>
        <w:t>32.1</w:t>
      </w:r>
      <w:r w:rsidR="004572D7">
        <w:rPr>
          <w:rFonts w:ascii="Arial" w:hAnsi="Arial" w:cs="Arial"/>
          <w:sz w:val="20"/>
          <w:szCs w:val="20"/>
        </w:rPr>
        <w:t>6</w:t>
      </w:r>
      <w:r w:rsidR="00CD5D9A" w:rsidRPr="0095273D">
        <w:rPr>
          <w:rFonts w:ascii="Arial" w:hAnsi="Arial" w:cs="Arial"/>
          <w:sz w:val="20"/>
          <w:szCs w:val="20"/>
        </w:rPr>
        <w:tab/>
      </w:r>
      <w:r w:rsidRPr="0095273D">
        <w:rPr>
          <w:rFonts w:ascii="Arial" w:hAnsi="Arial" w:cs="Arial"/>
          <w:sz w:val="20"/>
          <w:szCs w:val="20"/>
        </w:rPr>
        <w:t>Povinnosť mať zapísaných konečných užívateľov výhod v registri partnerov verejného sektora sa vzťahuje na každého člena skupiny dodávateľov.</w:t>
      </w:r>
    </w:p>
    <w:p w14:paraId="3187DA94" w14:textId="21F42811" w:rsidR="00CD5D9A" w:rsidRPr="0095273D" w:rsidRDefault="00794DE5"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sz w:val="20"/>
          <w:szCs w:val="20"/>
        </w:rPr>
        <w:t>32.1</w:t>
      </w:r>
      <w:r w:rsidR="004572D7">
        <w:rPr>
          <w:rFonts w:ascii="Arial" w:hAnsi="Arial" w:cs="Arial"/>
          <w:sz w:val="20"/>
          <w:szCs w:val="20"/>
        </w:rPr>
        <w:t>7</w:t>
      </w:r>
      <w:r w:rsidRPr="0095273D">
        <w:rPr>
          <w:rFonts w:ascii="Arial" w:hAnsi="Arial" w:cs="Arial"/>
          <w:sz w:val="20"/>
          <w:szCs w:val="20"/>
        </w:rPr>
        <w:t xml:space="preserve"> </w:t>
      </w:r>
      <w:r w:rsidR="00CD5D9A" w:rsidRPr="0095273D">
        <w:rPr>
          <w:rFonts w:ascii="Arial" w:eastAsia="Times New Roman" w:hAnsi="Arial" w:cs="Arial"/>
          <w:color w:val="000000" w:themeColor="text1"/>
          <w:sz w:val="20"/>
          <w:szCs w:val="20"/>
        </w:rPr>
        <w:t xml:space="preserve">Verejný obstarávateľ si vyhradzuje právo neprijať </w:t>
      </w:r>
      <w:r w:rsidR="00CD5D9A" w:rsidRPr="0095273D">
        <w:rPr>
          <w:rFonts w:ascii="Arial" w:eastAsia="Times New Roman" w:hAnsi="Arial" w:cs="Arial"/>
          <w:color w:val="000000" w:themeColor="text1"/>
          <w:sz w:val="20"/>
          <w:szCs w:val="20"/>
          <w:lang w:eastAsia="en-US"/>
        </w:rPr>
        <w:t xml:space="preserve">ponuky uchádzačov, ktoré budú cenovo prevyšovať predpokladanú hodnotu zákazky, t.j. ktorých najnižšia cena bude vyššia ako </w:t>
      </w:r>
      <w:r w:rsidR="00CD5D9A" w:rsidRPr="0095273D">
        <w:rPr>
          <w:rFonts w:ascii="Arial" w:eastAsia="Times New Roman" w:hAnsi="Arial" w:cs="Arial"/>
          <w:sz w:val="20"/>
          <w:szCs w:val="20"/>
          <w:lang w:eastAsia="en-US"/>
        </w:rPr>
        <w:t xml:space="preserve">plánované finančné prostriedky verejného obstarávateľa </w:t>
      </w:r>
      <w:r w:rsidR="00CD5D9A" w:rsidRPr="0095273D">
        <w:rPr>
          <w:rFonts w:ascii="Arial" w:eastAsia="Times New Roman" w:hAnsi="Arial" w:cs="Arial"/>
          <w:color w:val="000000" w:themeColor="text1"/>
          <w:sz w:val="20"/>
          <w:szCs w:val="20"/>
          <w:lang w:eastAsia="en-US"/>
        </w:rPr>
        <w:t>na predmet zákazky</w:t>
      </w:r>
      <w:r w:rsidR="00CD5D9A" w:rsidRPr="0095273D">
        <w:rPr>
          <w:rFonts w:ascii="Arial" w:eastAsia="Times New Roman" w:hAnsi="Arial" w:cs="Arial"/>
          <w:color w:val="000000" w:themeColor="text1"/>
          <w:sz w:val="20"/>
          <w:szCs w:val="20"/>
        </w:rPr>
        <w:t>.</w:t>
      </w:r>
    </w:p>
    <w:p w14:paraId="43D92659" w14:textId="77777777" w:rsidR="00F20923" w:rsidRPr="0095273D" w:rsidRDefault="00F20923" w:rsidP="0095273D">
      <w:pPr>
        <w:pStyle w:val="Zkladntext"/>
        <w:tabs>
          <w:tab w:val="num" w:pos="720"/>
        </w:tabs>
        <w:spacing w:after="0" w:line="240" w:lineRule="auto"/>
        <w:contextualSpacing/>
        <w:rPr>
          <w:rFonts w:ascii="Arial" w:hAnsi="Arial" w:cs="Arial"/>
          <w:b w:val="0"/>
          <w:bCs w:val="0"/>
          <w:sz w:val="20"/>
          <w:szCs w:val="20"/>
        </w:rPr>
      </w:pPr>
    </w:p>
    <w:p w14:paraId="7CA10237"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VIII.</w:t>
      </w:r>
    </w:p>
    <w:p w14:paraId="47DEE8AC"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Záverečné ustanovenia</w:t>
      </w:r>
    </w:p>
    <w:p w14:paraId="4D90EF84" w14:textId="77777777" w:rsidR="00CD5D9A" w:rsidRPr="0095273D" w:rsidRDefault="00CD5D9A" w:rsidP="0095273D">
      <w:pPr>
        <w:spacing w:after="0" w:line="240" w:lineRule="auto"/>
        <w:contextualSpacing/>
        <w:jc w:val="center"/>
        <w:rPr>
          <w:rFonts w:ascii="Arial" w:hAnsi="Arial" w:cs="Arial"/>
          <w:b/>
          <w:sz w:val="20"/>
          <w:szCs w:val="20"/>
        </w:rPr>
      </w:pPr>
    </w:p>
    <w:p w14:paraId="4C417D69"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33.</w:t>
      </w:r>
      <w:r w:rsidRPr="0095273D">
        <w:rPr>
          <w:rFonts w:ascii="Arial" w:hAnsi="Arial" w:cs="Arial"/>
          <w:b/>
          <w:bCs/>
          <w:smallCaps/>
          <w:sz w:val="20"/>
          <w:szCs w:val="20"/>
        </w:rPr>
        <w:tab/>
      </w:r>
      <w:r w:rsidRPr="0095273D">
        <w:rPr>
          <w:rFonts w:ascii="Arial" w:hAnsi="Arial" w:cs="Arial"/>
          <w:b/>
          <w:bCs/>
          <w:sz w:val="20"/>
          <w:szCs w:val="20"/>
        </w:rPr>
        <w:t xml:space="preserve">Zrušenie </w:t>
      </w:r>
      <w:r w:rsidR="00CD5D9A" w:rsidRPr="0095273D">
        <w:rPr>
          <w:rFonts w:ascii="Arial" w:hAnsi="Arial" w:cs="Arial"/>
          <w:b/>
          <w:bCs/>
          <w:sz w:val="20"/>
          <w:szCs w:val="20"/>
        </w:rPr>
        <w:t>verejného obstarávania</w:t>
      </w:r>
    </w:p>
    <w:p w14:paraId="0774F28D" w14:textId="77777777" w:rsidR="00794DE5" w:rsidRPr="0095273D" w:rsidRDefault="00794DE5" w:rsidP="0095273D">
      <w:pPr>
        <w:pStyle w:val="Odsekzoznamu"/>
        <w:numPr>
          <w:ilvl w:val="1"/>
          <w:numId w:val="43"/>
        </w:numPr>
        <w:autoSpaceDE w:val="0"/>
        <w:autoSpaceDN w:val="0"/>
        <w:spacing w:after="0" w:line="240" w:lineRule="auto"/>
        <w:ind w:left="1134" w:hanging="567"/>
        <w:jc w:val="both"/>
        <w:rPr>
          <w:rFonts w:ascii="Arial" w:hAnsi="Arial" w:cs="Arial"/>
          <w:sz w:val="20"/>
          <w:szCs w:val="20"/>
        </w:rPr>
      </w:pPr>
      <w:r w:rsidRPr="0095273D">
        <w:rPr>
          <w:rFonts w:ascii="Arial" w:hAnsi="Arial" w:cs="Arial"/>
          <w:sz w:val="20"/>
          <w:szCs w:val="20"/>
        </w:rPr>
        <w:t>Verejný obstarávateľ zruší verejné obstarávanie alebo jeho časť, ak:</w:t>
      </w:r>
    </w:p>
    <w:p w14:paraId="2C89B0B0" w14:textId="77777777" w:rsidR="00794DE5" w:rsidRPr="0095273D" w:rsidRDefault="00794DE5" w:rsidP="0095273D">
      <w:pPr>
        <w:numPr>
          <w:ilvl w:val="0"/>
          <w:numId w:val="42"/>
        </w:numPr>
        <w:spacing w:after="0" w:line="240" w:lineRule="auto"/>
        <w:ind w:left="1418" w:hanging="284"/>
        <w:contextualSpacing/>
        <w:jc w:val="both"/>
        <w:rPr>
          <w:rFonts w:ascii="Arial" w:hAnsi="Arial" w:cs="Arial"/>
          <w:sz w:val="20"/>
          <w:szCs w:val="20"/>
        </w:rPr>
      </w:pPr>
      <w:r w:rsidRPr="0095273D">
        <w:rPr>
          <w:rFonts w:ascii="Arial" w:hAnsi="Arial" w:cs="Arial"/>
          <w:sz w:val="20"/>
          <w:szCs w:val="20"/>
        </w:rPr>
        <w:t>ani jeden uchádzač alebo záujemca nesplnil podmienky účasti vo verejnom obstarávaní a uchádzač alebo záujemca neuplatnil námietky v lehote podľa zákona,</w:t>
      </w:r>
    </w:p>
    <w:p w14:paraId="394C22E2" w14:textId="77777777" w:rsidR="00794DE5" w:rsidRPr="0095273D" w:rsidRDefault="00794DE5" w:rsidP="0095273D">
      <w:pPr>
        <w:numPr>
          <w:ilvl w:val="0"/>
          <w:numId w:val="42"/>
        </w:numPr>
        <w:spacing w:after="0" w:line="240" w:lineRule="auto"/>
        <w:ind w:left="851" w:firstLine="283"/>
        <w:contextualSpacing/>
        <w:jc w:val="both"/>
        <w:rPr>
          <w:rFonts w:ascii="Arial" w:hAnsi="Arial" w:cs="Arial"/>
          <w:sz w:val="20"/>
          <w:szCs w:val="20"/>
        </w:rPr>
      </w:pPr>
      <w:r w:rsidRPr="0095273D">
        <w:rPr>
          <w:rFonts w:ascii="Arial" w:hAnsi="Arial" w:cs="Arial"/>
          <w:sz w:val="20"/>
          <w:szCs w:val="20"/>
        </w:rPr>
        <w:t>nedostal ani jednu ponuku,</w:t>
      </w:r>
    </w:p>
    <w:p w14:paraId="38E314DD" w14:textId="77777777" w:rsidR="00794DE5" w:rsidRPr="0095273D" w:rsidRDefault="00794DE5" w:rsidP="0095273D">
      <w:pPr>
        <w:numPr>
          <w:ilvl w:val="0"/>
          <w:numId w:val="42"/>
        </w:numPr>
        <w:spacing w:after="0" w:line="240" w:lineRule="auto"/>
        <w:ind w:left="1418" w:hanging="284"/>
        <w:contextualSpacing/>
        <w:jc w:val="both"/>
        <w:rPr>
          <w:rFonts w:ascii="Arial" w:hAnsi="Arial" w:cs="Arial"/>
          <w:sz w:val="20"/>
          <w:szCs w:val="20"/>
        </w:rPr>
      </w:pPr>
      <w:r w:rsidRPr="0095273D">
        <w:rPr>
          <w:rFonts w:ascii="Arial" w:hAnsi="Arial" w:cs="Arial"/>
          <w:sz w:val="20"/>
          <w:szCs w:val="20"/>
        </w:rPr>
        <w:t>ani jedna z predložených ponúk nezodpovedá požiadavkám určeným podľa § 42 zákona a uchádzač nepodal námietky v lehote podľa zákona,</w:t>
      </w:r>
    </w:p>
    <w:p w14:paraId="7AA4372D" w14:textId="77777777" w:rsidR="00794DE5" w:rsidRPr="0095273D" w:rsidRDefault="00794DE5" w:rsidP="0095273D">
      <w:pPr>
        <w:numPr>
          <w:ilvl w:val="0"/>
          <w:numId w:val="42"/>
        </w:numPr>
        <w:spacing w:after="0" w:line="240" w:lineRule="auto"/>
        <w:ind w:left="851" w:firstLine="283"/>
        <w:contextualSpacing/>
        <w:jc w:val="both"/>
        <w:rPr>
          <w:rFonts w:ascii="Arial" w:hAnsi="Arial" w:cs="Arial"/>
          <w:sz w:val="20"/>
          <w:szCs w:val="20"/>
        </w:rPr>
      </w:pPr>
      <w:r w:rsidRPr="0095273D">
        <w:rPr>
          <w:rFonts w:ascii="Arial" w:hAnsi="Arial" w:cs="Arial"/>
          <w:sz w:val="20"/>
          <w:szCs w:val="20"/>
        </w:rPr>
        <w:t>jeho zrušenie nariadil úrad.</w:t>
      </w:r>
    </w:p>
    <w:p w14:paraId="08E5B1D6" w14:textId="77777777" w:rsidR="00794DE5" w:rsidRPr="0095273D" w:rsidRDefault="00794DE5" w:rsidP="0095273D">
      <w:pPr>
        <w:pStyle w:val="Odsekzoznamu"/>
        <w:numPr>
          <w:ilvl w:val="1"/>
          <w:numId w:val="43"/>
        </w:numPr>
        <w:autoSpaceDE w:val="0"/>
        <w:autoSpaceDN w:val="0"/>
        <w:spacing w:after="0" w:line="240" w:lineRule="auto"/>
        <w:ind w:left="1134" w:hanging="567"/>
        <w:jc w:val="both"/>
        <w:rPr>
          <w:rFonts w:ascii="Arial" w:hAnsi="Arial" w:cs="Arial"/>
          <w:sz w:val="20"/>
          <w:szCs w:val="20"/>
        </w:rPr>
      </w:pPr>
      <w:r w:rsidRPr="0095273D">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77777777" w:rsidR="00794DE5" w:rsidRPr="0095273D" w:rsidRDefault="00794DE5" w:rsidP="0095273D">
      <w:pPr>
        <w:numPr>
          <w:ilvl w:val="1"/>
          <w:numId w:val="43"/>
        </w:num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Verejný obstarávateľ je povinný bezodkladne upovedomiť všetkých uchádzačov alebo záujemcov o</w:t>
      </w:r>
      <w:r w:rsidR="00CD5D9A" w:rsidRPr="0095273D">
        <w:rPr>
          <w:rFonts w:ascii="Arial" w:hAnsi="Arial" w:cs="Arial"/>
          <w:sz w:val="20"/>
          <w:szCs w:val="20"/>
        </w:rPr>
        <w:t> </w:t>
      </w:r>
      <w:r w:rsidRPr="0095273D">
        <w:rPr>
          <w:rFonts w:ascii="Arial" w:hAnsi="Arial" w:cs="Arial"/>
          <w:sz w:val="20"/>
          <w:szCs w:val="20"/>
        </w:rPr>
        <w:t>zrušení</w:t>
      </w:r>
      <w:r w:rsidR="00CD5D9A" w:rsidRPr="0095273D">
        <w:rPr>
          <w:rFonts w:ascii="Arial" w:hAnsi="Arial" w:cs="Arial"/>
          <w:sz w:val="20"/>
          <w:szCs w:val="20"/>
        </w:rPr>
        <w:t xml:space="preserve"> verejného obstarávania zákazky </w:t>
      </w:r>
      <w:r w:rsidRPr="0095273D">
        <w:rPr>
          <w:rFonts w:ascii="Arial" w:hAnsi="Arial" w:cs="Arial"/>
          <w:sz w:val="20"/>
          <w:szCs w:val="20"/>
        </w:rPr>
        <w:t>alebo jeho časti s uvedením dôvodu a</w:t>
      </w:r>
      <w:r w:rsidR="007D3ACE" w:rsidRPr="0095273D">
        <w:rPr>
          <w:rFonts w:ascii="Arial" w:hAnsi="Arial" w:cs="Arial"/>
          <w:sz w:val="20"/>
          <w:szCs w:val="20"/>
        </w:rPr>
        <w:t> </w:t>
      </w:r>
      <w:r w:rsidRPr="0095273D">
        <w:rPr>
          <w:rFonts w:ascii="Arial" w:hAnsi="Arial" w:cs="Arial"/>
          <w:sz w:val="20"/>
          <w:szCs w:val="20"/>
        </w:rPr>
        <w:t>oznám</w:t>
      </w:r>
      <w:r w:rsidR="007D3ACE" w:rsidRPr="0095273D">
        <w:rPr>
          <w:rFonts w:ascii="Arial" w:hAnsi="Arial" w:cs="Arial"/>
          <w:sz w:val="20"/>
          <w:szCs w:val="20"/>
        </w:rPr>
        <w:t xml:space="preserve">iť </w:t>
      </w:r>
      <w:r w:rsidRPr="0095273D">
        <w:rPr>
          <w:rFonts w:ascii="Arial" w:hAnsi="Arial" w:cs="Arial"/>
          <w:sz w:val="20"/>
          <w:szCs w:val="20"/>
        </w:rPr>
        <w:t>postup, ktorý použije pri zadávaní zákazky na pôvodný predmet zákazky.</w:t>
      </w:r>
    </w:p>
    <w:p w14:paraId="3F0EBAD8" w14:textId="77777777" w:rsidR="00A21CE8" w:rsidRPr="0095273D" w:rsidRDefault="00794DE5" w:rsidP="0095273D">
      <w:pPr>
        <w:numPr>
          <w:ilvl w:val="1"/>
          <w:numId w:val="43"/>
        </w:num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Verejný obstarávateľ v oznámení o výsledku verejného obstarávania uvedie, či zadávanie zákazky bude predmetom opätovného uverejnenia.</w:t>
      </w:r>
    </w:p>
    <w:p w14:paraId="3322BE9F" w14:textId="77777777" w:rsidR="00A21CE8" w:rsidRPr="0095273D" w:rsidRDefault="00A21CE8" w:rsidP="0095273D">
      <w:pPr>
        <w:pStyle w:val="Zkladntext"/>
        <w:spacing w:after="0" w:line="240" w:lineRule="auto"/>
        <w:contextualSpacing/>
        <w:rPr>
          <w:rFonts w:ascii="Arial" w:hAnsi="Arial" w:cs="Arial"/>
          <w:caps/>
          <w:sz w:val="20"/>
          <w:szCs w:val="20"/>
        </w:rPr>
      </w:pPr>
    </w:p>
    <w:p w14:paraId="56F79E8B" w14:textId="77777777" w:rsidR="006F00DD" w:rsidRPr="0095273D" w:rsidRDefault="006F00DD" w:rsidP="0095273D">
      <w:pPr>
        <w:pStyle w:val="Zkladntext"/>
        <w:spacing w:after="0" w:line="240" w:lineRule="auto"/>
        <w:contextualSpacing/>
        <w:rPr>
          <w:rFonts w:ascii="Arial" w:hAnsi="Arial" w:cs="Arial"/>
          <w:caps/>
          <w:sz w:val="20"/>
          <w:szCs w:val="20"/>
        </w:rPr>
      </w:pPr>
    </w:p>
    <w:p w14:paraId="748A30F4" w14:textId="77777777" w:rsidR="006F00DD" w:rsidRPr="0095273D" w:rsidRDefault="006F00DD" w:rsidP="0095273D">
      <w:pPr>
        <w:pStyle w:val="Zkladntext"/>
        <w:spacing w:after="0" w:line="240" w:lineRule="auto"/>
        <w:contextualSpacing/>
        <w:rPr>
          <w:rFonts w:ascii="Arial" w:hAnsi="Arial" w:cs="Arial"/>
          <w:caps/>
          <w:sz w:val="20"/>
          <w:szCs w:val="20"/>
        </w:rPr>
      </w:pPr>
    </w:p>
    <w:p w14:paraId="74850782" w14:textId="77777777" w:rsidR="006F00DD" w:rsidRPr="0095273D" w:rsidRDefault="006F00DD" w:rsidP="0095273D">
      <w:pPr>
        <w:pStyle w:val="Zkladntext"/>
        <w:spacing w:after="0" w:line="240" w:lineRule="auto"/>
        <w:contextualSpacing/>
        <w:rPr>
          <w:rFonts w:ascii="Arial" w:hAnsi="Arial" w:cs="Arial"/>
          <w:caps/>
          <w:sz w:val="20"/>
          <w:szCs w:val="20"/>
        </w:rPr>
      </w:pPr>
    </w:p>
    <w:p w14:paraId="2E7E04A2" w14:textId="77777777" w:rsidR="002B56FA" w:rsidRPr="0095273D" w:rsidRDefault="002B56FA" w:rsidP="0095273D">
      <w:pPr>
        <w:pStyle w:val="Zkladntext"/>
        <w:spacing w:after="0" w:line="240" w:lineRule="auto"/>
        <w:contextualSpacing/>
        <w:rPr>
          <w:rFonts w:ascii="Arial" w:hAnsi="Arial" w:cs="Arial"/>
          <w:caps/>
          <w:sz w:val="20"/>
          <w:szCs w:val="20"/>
        </w:rPr>
      </w:pPr>
    </w:p>
    <w:p w14:paraId="33847ED0" w14:textId="07C58267" w:rsidR="002B56FA" w:rsidRDefault="002B56FA" w:rsidP="0095273D">
      <w:pPr>
        <w:pStyle w:val="Zkladntext"/>
        <w:spacing w:after="0" w:line="240" w:lineRule="auto"/>
        <w:contextualSpacing/>
        <w:rPr>
          <w:rFonts w:ascii="Arial" w:hAnsi="Arial" w:cs="Arial"/>
          <w:caps/>
          <w:sz w:val="20"/>
          <w:szCs w:val="20"/>
        </w:rPr>
      </w:pPr>
    </w:p>
    <w:p w14:paraId="3F286D4E" w14:textId="0CF6128B" w:rsidR="00191199" w:rsidRDefault="00191199" w:rsidP="0095273D">
      <w:pPr>
        <w:pStyle w:val="Zkladntext"/>
        <w:spacing w:after="0" w:line="240" w:lineRule="auto"/>
        <w:contextualSpacing/>
        <w:rPr>
          <w:rFonts w:ascii="Arial" w:hAnsi="Arial" w:cs="Arial"/>
          <w:caps/>
          <w:sz w:val="20"/>
          <w:szCs w:val="20"/>
        </w:rPr>
      </w:pPr>
    </w:p>
    <w:p w14:paraId="573223BB" w14:textId="3991907B" w:rsidR="00191199" w:rsidRDefault="00191199" w:rsidP="0095273D">
      <w:pPr>
        <w:pStyle w:val="Zkladntext"/>
        <w:spacing w:after="0" w:line="240" w:lineRule="auto"/>
        <w:contextualSpacing/>
        <w:rPr>
          <w:rFonts w:ascii="Arial" w:hAnsi="Arial" w:cs="Arial"/>
          <w:caps/>
          <w:sz w:val="20"/>
          <w:szCs w:val="20"/>
        </w:rPr>
      </w:pPr>
    </w:p>
    <w:p w14:paraId="20608678" w14:textId="32135D85" w:rsidR="00191199" w:rsidRDefault="00191199" w:rsidP="0095273D">
      <w:pPr>
        <w:pStyle w:val="Zkladntext"/>
        <w:spacing w:after="0" w:line="240" w:lineRule="auto"/>
        <w:contextualSpacing/>
        <w:rPr>
          <w:rFonts w:ascii="Arial" w:hAnsi="Arial" w:cs="Arial"/>
          <w:caps/>
          <w:sz w:val="20"/>
          <w:szCs w:val="20"/>
        </w:rPr>
      </w:pPr>
    </w:p>
    <w:p w14:paraId="2BF78C70" w14:textId="52D3655A" w:rsidR="00191199" w:rsidRDefault="00191199" w:rsidP="0095273D">
      <w:pPr>
        <w:pStyle w:val="Zkladntext"/>
        <w:spacing w:after="0" w:line="240" w:lineRule="auto"/>
        <w:contextualSpacing/>
        <w:rPr>
          <w:rFonts w:ascii="Arial" w:hAnsi="Arial" w:cs="Arial"/>
          <w:caps/>
          <w:sz w:val="20"/>
          <w:szCs w:val="20"/>
        </w:rPr>
      </w:pPr>
    </w:p>
    <w:p w14:paraId="12E3FE2C" w14:textId="4F9A949B" w:rsidR="00191199" w:rsidRDefault="00191199" w:rsidP="0095273D">
      <w:pPr>
        <w:pStyle w:val="Zkladntext"/>
        <w:spacing w:after="0" w:line="240" w:lineRule="auto"/>
        <w:contextualSpacing/>
        <w:rPr>
          <w:rFonts w:ascii="Arial" w:hAnsi="Arial" w:cs="Arial"/>
          <w:caps/>
          <w:sz w:val="20"/>
          <w:szCs w:val="20"/>
        </w:rPr>
      </w:pPr>
    </w:p>
    <w:p w14:paraId="7843E81B" w14:textId="602C3FEE" w:rsidR="00191199" w:rsidRDefault="00191199" w:rsidP="0095273D">
      <w:pPr>
        <w:pStyle w:val="Zkladntext"/>
        <w:spacing w:after="0" w:line="240" w:lineRule="auto"/>
        <w:contextualSpacing/>
        <w:rPr>
          <w:rFonts w:ascii="Arial" w:hAnsi="Arial" w:cs="Arial"/>
          <w:caps/>
          <w:sz w:val="20"/>
          <w:szCs w:val="20"/>
        </w:rPr>
      </w:pPr>
    </w:p>
    <w:p w14:paraId="1C9D6B80" w14:textId="5E31BF67" w:rsidR="00191199" w:rsidRDefault="00191199" w:rsidP="0095273D">
      <w:pPr>
        <w:pStyle w:val="Zkladntext"/>
        <w:spacing w:after="0" w:line="240" w:lineRule="auto"/>
        <w:contextualSpacing/>
        <w:rPr>
          <w:rFonts w:ascii="Arial" w:hAnsi="Arial" w:cs="Arial"/>
          <w:caps/>
          <w:sz w:val="20"/>
          <w:szCs w:val="20"/>
        </w:rPr>
      </w:pPr>
    </w:p>
    <w:p w14:paraId="3588AB35" w14:textId="571CF375" w:rsidR="00191199" w:rsidRDefault="00191199" w:rsidP="0095273D">
      <w:pPr>
        <w:pStyle w:val="Zkladntext"/>
        <w:spacing w:after="0" w:line="240" w:lineRule="auto"/>
        <w:contextualSpacing/>
        <w:rPr>
          <w:rFonts w:ascii="Arial" w:hAnsi="Arial" w:cs="Arial"/>
          <w:caps/>
          <w:sz w:val="20"/>
          <w:szCs w:val="20"/>
        </w:rPr>
      </w:pPr>
    </w:p>
    <w:p w14:paraId="0CB4BC3A" w14:textId="77777777" w:rsidR="00191199" w:rsidRPr="0095273D" w:rsidRDefault="00191199" w:rsidP="0095273D">
      <w:pPr>
        <w:pStyle w:val="Zkladntext"/>
        <w:spacing w:after="0" w:line="240" w:lineRule="auto"/>
        <w:contextualSpacing/>
        <w:rPr>
          <w:rFonts w:ascii="Arial" w:hAnsi="Arial" w:cs="Arial"/>
          <w:caps/>
          <w:sz w:val="20"/>
          <w:szCs w:val="20"/>
        </w:rPr>
      </w:pPr>
    </w:p>
    <w:p w14:paraId="7D01C1BB" w14:textId="77777777" w:rsidR="002B56FA" w:rsidRPr="0095273D" w:rsidRDefault="002B56FA" w:rsidP="0095273D">
      <w:pPr>
        <w:pStyle w:val="Zkladntext"/>
        <w:spacing w:after="0" w:line="240" w:lineRule="auto"/>
        <w:contextualSpacing/>
        <w:rPr>
          <w:rFonts w:ascii="Arial" w:hAnsi="Arial" w:cs="Arial"/>
          <w:caps/>
          <w:sz w:val="20"/>
          <w:szCs w:val="20"/>
        </w:rPr>
      </w:pPr>
    </w:p>
    <w:p w14:paraId="477230C6" w14:textId="77777777" w:rsidR="002B56FA" w:rsidRPr="0095273D" w:rsidRDefault="002B56FA" w:rsidP="0095273D">
      <w:pPr>
        <w:pStyle w:val="Zkladntext"/>
        <w:spacing w:after="0" w:line="240" w:lineRule="auto"/>
        <w:contextualSpacing/>
        <w:rPr>
          <w:rFonts w:ascii="Arial" w:hAnsi="Arial" w:cs="Arial"/>
          <w:caps/>
          <w:sz w:val="20"/>
          <w:szCs w:val="20"/>
        </w:rPr>
      </w:pPr>
    </w:p>
    <w:p w14:paraId="02C5EFEE" w14:textId="77777777" w:rsidR="002B56FA" w:rsidRPr="0095273D" w:rsidRDefault="002B56FA" w:rsidP="0095273D">
      <w:pPr>
        <w:pStyle w:val="Zkladntext"/>
        <w:spacing w:after="0" w:line="240" w:lineRule="auto"/>
        <w:contextualSpacing/>
        <w:rPr>
          <w:rFonts w:ascii="Arial" w:hAnsi="Arial" w:cs="Arial"/>
          <w:caps/>
          <w:sz w:val="20"/>
          <w:szCs w:val="20"/>
        </w:rPr>
      </w:pPr>
    </w:p>
    <w:p w14:paraId="7E922252" w14:textId="77777777" w:rsidR="002B56FA" w:rsidRPr="0095273D" w:rsidRDefault="002B56FA" w:rsidP="0095273D">
      <w:pPr>
        <w:pStyle w:val="Zkladntext"/>
        <w:spacing w:after="0" w:line="240" w:lineRule="auto"/>
        <w:contextualSpacing/>
        <w:rPr>
          <w:rFonts w:ascii="Arial" w:hAnsi="Arial" w:cs="Arial"/>
          <w:caps/>
          <w:sz w:val="20"/>
          <w:szCs w:val="20"/>
        </w:rPr>
      </w:pPr>
    </w:p>
    <w:p w14:paraId="473BB215" w14:textId="77777777" w:rsidR="002B56FA" w:rsidRPr="0095273D" w:rsidRDefault="002B56FA" w:rsidP="0095273D">
      <w:pPr>
        <w:pStyle w:val="Zkladntext"/>
        <w:spacing w:after="0" w:line="240" w:lineRule="auto"/>
        <w:contextualSpacing/>
        <w:rPr>
          <w:rFonts w:ascii="Arial" w:hAnsi="Arial" w:cs="Arial"/>
          <w:caps/>
          <w:sz w:val="20"/>
          <w:szCs w:val="20"/>
        </w:rPr>
      </w:pPr>
    </w:p>
    <w:p w14:paraId="582B97A2" w14:textId="77978F31" w:rsidR="002B56FA" w:rsidRDefault="002B56FA" w:rsidP="0095273D">
      <w:pPr>
        <w:pStyle w:val="Zkladntext"/>
        <w:spacing w:after="0" w:line="240" w:lineRule="auto"/>
        <w:contextualSpacing/>
        <w:rPr>
          <w:rFonts w:ascii="Arial" w:hAnsi="Arial" w:cs="Arial"/>
          <w:caps/>
          <w:sz w:val="20"/>
          <w:szCs w:val="20"/>
        </w:rPr>
      </w:pPr>
    </w:p>
    <w:p w14:paraId="0C5D3188" w14:textId="6E41E314" w:rsidR="00536359" w:rsidRDefault="00536359" w:rsidP="0095273D">
      <w:pPr>
        <w:pStyle w:val="Zkladntext"/>
        <w:spacing w:after="0" w:line="240" w:lineRule="auto"/>
        <w:contextualSpacing/>
        <w:rPr>
          <w:rFonts w:ascii="Arial" w:hAnsi="Arial" w:cs="Arial"/>
          <w:caps/>
          <w:sz w:val="20"/>
          <w:szCs w:val="20"/>
        </w:rPr>
      </w:pPr>
    </w:p>
    <w:p w14:paraId="70B16AB4" w14:textId="61575FB8" w:rsidR="00536359" w:rsidRDefault="00536359" w:rsidP="0095273D">
      <w:pPr>
        <w:pStyle w:val="Zkladntext"/>
        <w:spacing w:after="0" w:line="240" w:lineRule="auto"/>
        <w:contextualSpacing/>
        <w:rPr>
          <w:rFonts w:ascii="Arial" w:hAnsi="Arial" w:cs="Arial"/>
          <w:caps/>
          <w:sz w:val="20"/>
          <w:szCs w:val="20"/>
        </w:rPr>
      </w:pPr>
    </w:p>
    <w:p w14:paraId="6FFFF812" w14:textId="49DCCFC3" w:rsidR="00536359" w:rsidRDefault="00536359" w:rsidP="0095273D">
      <w:pPr>
        <w:pStyle w:val="Zkladntext"/>
        <w:spacing w:after="0" w:line="240" w:lineRule="auto"/>
        <w:contextualSpacing/>
        <w:rPr>
          <w:rFonts w:ascii="Arial" w:hAnsi="Arial" w:cs="Arial"/>
          <w:caps/>
          <w:sz w:val="20"/>
          <w:szCs w:val="20"/>
        </w:rPr>
      </w:pPr>
    </w:p>
    <w:p w14:paraId="371B442E" w14:textId="2C137879" w:rsidR="00536359" w:rsidRDefault="00536359" w:rsidP="0095273D">
      <w:pPr>
        <w:pStyle w:val="Zkladntext"/>
        <w:spacing w:after="0" w:line="240" w:lineRule="auto"/>
        <w:contextualSpacing/>
        <w:rPr>
          <w:rFonts w:ascii="Arial" w:hAnsi="Arial" w:cs="Arial"/>
          <w:caps/>
          <w:sz w:val="20"/>
          <w:szCs w:val="20"/>
        </w:rPr>
      </w:pPr>
    </w:p>
    <w:p w14:paraId="020172AF" w14:textId="0C9943F2" w:rsidR="00536359" w:rsidRDefault="00536359" w:rsidP="0095273D">
      <w:pPr>
        <w:pStyle w:val="Zkladntext"/>
        <w:spacing w:after="0" w:line="240" w:lineRule="auto"/>
        <w:contextualSpacing/>
        <w:rPr>
          <w:rFonts w:ascii="Arial" w:hAnsi="Arial" w:cs="Arial"/>
          <w:caps/>
          <w:sz w:val="20"/>
          <w:szCs w:val="20"/>
        </w:rPr>
      </w:pPr>
    </w:p>
    <w:p w14:paraId="6ED0605F" w14:textId="4B0E1BF4" w:rsidR="00536359" w:rsidRDefault="00536359" w:rsidP="0095273D">
      <w:pPr>
        <w:pStyle w:val="Zkladntext"/>
        <w:spacing w:after="0" w:line="240" w:lineRule="auto"/>
        <w:contextualSpacing/>
        <w:rPr>
          <w:rFonts w:ascii="Arial" w:hAnsi="Arial" w:cs="Arial"/>
          <w:caps/>
          <w:sz w:val="20"/>
          <w:szCs w:val="20"/>
        </w:rPr>
      </w:pPr>
    </w:p>
    <w:p w14:paraId="77534F81" w14:textId="521E0F55" w:rsidR="00536359" w:rsidRDefault="00536359" w:rsidP="0095273D">
      <w:pPr>
        <w:pStyle w:val="Zkladntext"/>
        <w:spacing w:after="0" w:line="240" w:lineRule="auto"/>
        <w:contextualSpacing/>
        <w:rPr>
          <w:rFonts w:ascii="Arial" w:hAnsi="Arial" w:cs="Arial"/>
          <w:caps/>
          <w:sz w:val="20"/>
          <w:szCs w:val="20"/>
        </w:rPr>
      </w:pPr>
    </w:p>
    <w:p w14:paraId="663F194D" w14:textId="1DBA8E9E" w:rsidR="00536359" w:rsidRDefault="00536359" w:rsidP="0095273D">
      <w:pPr>
        <w:pStyle w:val="Zkladntext"/>
        <w:spacing w:after="0" w:line="240" w:lineRule="auto"/>
        <w:contextualSpacing/>
        <w:rPr>
          <w:rFonts w:ascii="Arial" w:hAnsi="Arial" w:cs="Arial"/>
          <w:caps/>
          <w:sz w:val="20"/>
          <w:szCs w:val="20"/>
        </w:rPr>
      </w:pPr>
    </w:p>
    <w:p w14:paraId="18FE0F9A" w14:textId="65A9565E" w:rsidR="00536359" w:rsidRDefault="00536359" w:rsidP="0095273D">
      <w:pPr>
        <w:pStyle w:val="Zkladntext"/>
        <w:spacing w:after="0" w:line="240" w:lineRule="auto"/>
        <w:contextualSpacing/>
        <w:rPr>
          <w:rFonts w:ascii="Arial" w:hAnsi="Arial" w:cs="Arial"/>
          <w:caps/>
          <w:sz w:val="20"/>
          <w:szCs w:val="20"/>
        </w:rPr>
      </w:pPr>
    </w:p>
    <w:p w14:paraId="2C6342AB" w14:textId="77777777" w:rsidR="00536359" w:rsidRPr="0095273D" w:rsidRDefault="00536359" w:rsidP="0095273D">
      <w:pPr>
        <w:pStyle w:val="Zkladntext"/>
        <w:spacing w:after="0" w:line="240" w:lineRule="auto"/>
        <w:contextualSpacing/>
        <w:rPr>
          <w:rFonts w:ascii="Arial" w:hAnsi="Arial" w:cs="Arial"/>
          <w:caps/>
          <w:sz w:val="20"/>
          <w:szCs w:val="20"/>
        </w:rPr>
      </w:pPr>
    </w:p>
    <w:p w14:paraId="1B65110C" w14:textId="05582328" w:rsidR="002B56FA" w:rsidRDefault="002B56FA" w:rsidP="0095273D">
      <w:pPr>
        <w:pStyle w:val="Zkladntext"/>
        <w:spacing w:after="0" w:line="240" w:lineRule="auto"/>
        <w:contextualSpacing/>
        <w:rPr>
          <w:rFonts w:ascii="Arial" w:hAnsi="Arial" w:cs="Arial"/>
          <w:caps/>
          <w:sz w:val="20"/>
          <w:szCs w:val="20"/>
        </w:rPr>
      </w:pPr>
    </w:p>
    <w:p w14:paraId="0F4BC21E" w14:textId="77777777" w:rsidR="002B56FA" w:rsidRPr="0095273D" w:rsidRDefault="002B56FA" w:rsidP="0095273D">
      <w:pPr>
        <w:pStyle w:val="Zkladntext"/>
        <w:spacing w:after="0" w:line="240" w:lineRule="auto"/>
        <w:contextualSpacing/>
        <w:rPr>
          <w:rFonts w:ascii="Arial" w:hAnsi="Arial" w:cs="Arial"/>
          <w:caps/>
          <w:sz w:val="20"/>
          <w:szCs w:val="20"/>
        </w:rPr>
      </w:pPr>
    </w:p>
    <w:p w14:paraId="75A55AC6" w14:textId="77777777" w:rsidR="00BE7A69" w:rsidRPr="0095273D" w:rsidRDefault="00BE7A69" w:rsidP="0095273D">
      <w:pPr>
        <w:pStyle w:val="Zkladntext"/>
        <w:spacing w:after="0" w:line="240" w:lineRule="auto"/>
        <w:contextualSpacing/>
        <w:rPr>
          <w:rFonts w:ascii="Arial" w:hAnsi="Arial" w:cs="Arial"/>
          <w:sz w:val="20"/>
          <w:szCs w:val="20"/>
        </w:rPr>
      </w:pPr>
      <w:r w:rsidRPr="0095273D">
        <w:rPr>
          <w:rFonts w:ascii="Arial" w:hAnsi="Arial" w:cs="Arial"/>
          <w:caps/>
          <w:sz w:val="20"/>
          <w:szCs w:val="20"/>
        </w:rPr>
        <w:t xml:space="preserve">Časť </w:t>
      </w:r>
      <w:r w:rsidRPr="0095273D">
        <w:rPr>
          <w:rFonts w:ascii="Arial" w:hAnsi="Arial" w:cs="Arial"/>
          <w:sz w:val="20"/>
          <w:szCs w:val="20"/>
        </w:rPr>
        <w:t>A</w:t>
      </w:r>
      <w:r w:rsidR="007D3ACE" w:rsidRPr="0095273D">
        <w:rPr>
          <w:rFonts w:ascii="Arial" w:hAnsi="Arial" w:cs="Arial"/>
          <w:sz w:val="20"/>
          <w:szCs w:val="20"/>
        </w:rPr>
        <w:t>.</w:t>
      </w:r>
      <w:r w:rsidRPr="0095273D">
        <w:rPr>
          <w:rFonts w:ascii="Arial" w:hAnsi="Arial" w:cs="Arial"/>
          <w:sz w:val="20"/>
          <w:szCs w:val="20"/>
        </w:rPr>
        <w:t>2</w:t>
      </w:r>
      <w:r w:rsidR="007D3ACE" w:rsidRPr="0095273D">
        <w:rPr>
          <w:rFonts w:ascii="Arial" w:hAnsi="Arial" w:cs="Arial"/>
          <w:sz w:val="20"/>
          <w:szCs w:val="20"/>
        </w:rPr>
        <w:t xml:space="preserve"> </w:t>
      </w:r>
      <w:r w:rsidRPr="0095273D">
        <w:rPr>
          <w:rFonts w:ascii="Arial" w:hAnsi="Arial" w:cs="Arial"/>
          <w:sz w:val="20"/>
          <w:szCs w:val="20"/>
        </w:rPr>
        <w:t>KRITÉRI</w:t>
      </w:r>
      <w:r w:rsidR="002B56FA" w:rsidRPr="0095273D">
        <w:rPr>
          <w:rFonts w:ascii="Arial" w:hAnsi="Arial" w:cs="Arial"/>
          <w:sz w:val="20"/>
          <w:szCs w:val="20"/>
        </w:rPr>
        <w:t>Á</w:t>
      </w:r>
      <w:r w:rsidRPr="0095273D">
        <w:rPr>
          <w:rFonts w:ascii="Arial" w:hAnsi="Arial" w:cs="Arial"/>
          <w:sz w:val="20"/>
          <w:szCs w:val="20"/>
        </w:rPr>
        <w:t xml:space="preserve"> NA VYHODNOTENIE PONÚK</w:t>
      </w:r>
      <w:r w:rsidR="00A21CE8" w:rsidRPr="0095273D">
        <w:rPr>
          <w:rFonts w:ascii="Arial" w:hAnsi="Arial" w:cs="Arial"/>
          <w:sz w:val="20"/>
          <w:szCs w:val="20"/>
        </w:rPr>
        <w:t xml:space="preserve"> </w:t>
      </w:r>
      <w:r w:rsidRPr="0095273D">
        <w:rPr>
          <w:rFonts w:ascii="Arial" w:hAnsi="Arial" w:cs="Arial"/>
          <w:sz w:val="20"/>
          <w:szCs w:val="20"/>
        </w:rPr>
        <w:t xml:space="preserve">A PRAVIDLÁ </w:t>
      </w:r>
      <w:r w:rsidR="002B56FA" w:rsidRPr="0095273D">
        <w:rPr>
          <w:rFonts w:ascii="Arial" w:hAnsi="Arial" w:cs="Arial"/>
          <w:sz w:val="20"/>
          <w:szCs w:val="20"/>
        </w:rPr>
        <w:t>ICH</w:t>
      </w:r>
      <w:r w:rsidRPr="0095273D">
        <w:rPr>
          <w:rFonts w:ascii="Arial" w:hAnsi="Arial" w:cs="Arial"/>
          <w:sz w:val="20"/>
          <w:szCs w:val="20"/>
        </w:rPr>
        <w:t xml:space="preserve"> UPLATNENIA</w:t>
      </w:r>
    </w:p>
    <w:p w14:paraId="63984AA6" w14:textId="77777777" w:rsidR="006044CA" w:rsidRPr="0095273D" w:rsidRDefault="006044CA" w:rsidP="0095273D">
      <w:pPr>
        <w:tabs>
          <w:tab w:val="left" w:pos="-284"/>
          <w:tab w:val="left" w:pos="0"/>
        </w:tabs>
        <w:spacing w:after="0" w:line="240" w:lineRule="auto"/>
        <w:ind w:left="284"/>
        <w:contextualSpacing/>
        <w:rPr>
          <w:rFonts w:ascii="Arial" w:eastAsia="Times New Roman" w:hAnsi="Arial" w:cs="Arial"/>
          <w:b/>
          <w:bCs/>
          <w:sz w:val="20"/>
          <w:szCs w:val="20"/>
        </w:rPr>
      </w:pPr>
    </w:p>
    <w:p w14:paraId="6474B1B9" w14:textId="77777777" w:rsidR="007D3ACE" w:rsidRPr="0095273D" w:rsidRDefault="006044CA" w:rsidP="0095273D">
      <w:pPr>
        <w:tabs>
          <w:tab w:val="left" w:pos="-284"/>
          <w:tab w:val="left" w:pos="0"/>
          <w:tab w:val="left" w:pos="426"/>
        </w:tabs>
        <w:spacing w:after="0" w:line="240" w:lineRule="auto"/>
        <w:ind w:left="284" w:hanging="284"/>
        <w:contextualSpacing/>
        <w:rPr>
          <w:rFonts w:ascii="Arial" w:eastAsia="Times New Roman" w:hAnsi="Arial" w:cs="Arial"/>
          <w:bCs/>
          <w:sz w:val="20"/>
          <w:szCs w:val="20"/>
        </w:rPr>
      </w:pPr>
      <w:r w:rsidRPr="0095273D">
        <w:rPr>
          <w:rFonts w:ascii="Arial" w:eastAsia="Times New Roman" w:hAnsi="Arial" w:cs="Arial"/>
          <w:b/>
          <w:bCs/>
          <w:sz w:val="20"/>
          <w:szCs w:val="20"/>
        </w:rPr>
        <w:lastRenderedPageBreak/>
        <w:t>1.</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007D3ACE" w:rsidRPr="0095273D">
        <w:rPr>
          <w:rFonts w:ascii="Arial" w:eastAsia="Times New Roman" w:hAnsi="Arial" w:cs="Arial"/>
          <w:b/>
          <w:bCs/>
          <w:sz w:val="20"/>
          <w:szCs w:val="20"/>
        </w:rPr>
        <w:t>Určenie kritéria</w:t>
      </w:r>
    </w:p>
    <w:p w14:paraId="6BD2E3DD" w14:textId="77777777" w:rsidR="007D3ACE" w:rsidRPr="0095273D" w:rsidRDefault="007D3ACE" w:rsidP="0095273D">
      <w:pPr>
        <w:numPr>
          <w:ilvl w:val="1"/>
          <w:numId w:val="82"/>
        </w:num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bCs/>
          <w:sz w:val="20"/>
          <w:szCs w:val="20"/>
        </w:rPr>
        <w:t>Ponuky uchádzačov sa budú vyhodnocovať v súlade s § 44 ods. 3 písm. c) zákona, a teda na základe najnižšej ceny.</w:t>
      </w:r>
    </w:p>
    <w:p w14:paraId="147C9770" w14:textId="77777777" w:rsidR="007D3ACE" w:rsidRPr="0095273D" w:rsidRDefault="007D3ACE" w:rsidP="0095273D">
      <w:pPr>
        <w:numPr>
          <w:ilvl w:val="1"/>
          <w:numId w:val="82"/>
        </w:num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Jediným kritériom na vyhodnotenie ponúk uchádzačov je: </w:t>
      </w:r>
      <w:r w:rsidRPr="0095273D">
        <w:rPr>
          <w:rFonts w:ascii="Arial" w:eastAsia="Times New Roman" w:hAnsi="Arial" w:cs="Arial"/>
          <w:b/>
          <w:bCs/>
          <w:sz w:val="20"/>
          <w:szCs w:val="20"/>
        </w:rPr>
        <w:t>Navrhovaná cena za celý predmet zákazky v eurách</w:t>
      </w:r>
      <w:r w:rsidRPr="0095273D">
        <w:rPr>
          <w:rFonts w:ascii="Arial" w:eastAsia="Times New Roman" w:hAnsi="Arial" w:cs="Arial"/>
          <w:bCs/>
          <w:sz w:val="20"/>
          <w:szCs w:val="20"/>
        </w:rPr>
        <w:t xml:space="preserve"> (€, alebo EUR) </w:t>
      </w:r>
      <w:r w:rsidRPr="0095273D">
        <w:rPr>
          <w:rFonts w:ascii="Arial" w:eastAsia="Times New Roman" w:hAnsi="Arial" w:cs="Arial"/>
          <w:b/>
          <w:bCs/>
          <w:sz w:val="20"/>
          <w:szCs w:val="20"/>
        </w:rPr>
        <w:t>bez DPH</w:t>
      </w:r>
      <w:r w:rsidRPr="0095273D">
        <w:rPr>
          <w:rFonts w:ascii="Arial" w:eastAsia="Times New Roman" w:hAnsi="Arial" w:cs="Arial"/>
          <w:bCs/>
          <w:sz w:val="20"/>
          <w:szCs w:val="20"/>
        </w:rPr>
        <w:t xml:space="preserve"> uvedenej v Čast</w:t>
      </w:r>
      <w:r w:rsidR="006044CA" w:rsidRPr="0095273D">
        <w:rPr>
          <w:rFonts w:ascii="Arial" w:eastAsia="Times New Roman" w:hAnsi="Arial" w:cs="Arial"/>
          <w:bCs/>
          <w:sz w:val="20"/>
          <w:szCs w:val="20"/>
        </w:rPr>
        <w:t>i</w:t>
      </w:r>
      <w:r w:rsidRPr="0095273D">
        <w:rPr>
          <w:rFonts w:ascii="Arial" w:eastAsia="Times New Roman" w:hAnsi="Arial" w:cs="Arial"/>
          <w:bCs/>
          <w:sz w:val="20"/>
          <w:szCs w:val="20"/>
        </w:rPr>
        <w:t xml:space="preserve"> A.3 Návrh na plnenie kritéria Zväzok 1 týchto SP.</w:t>
      </w:r>
    </w:p>
    <w:p w14:paraId="0ACA6ACC" w14:textId="77777777" w:rsidR="006044CA" w:rsidRPr="0095273D" w:rsidRDefault="006044CA" w:rsidP="0095273D">
      <w:pPr>
        <w:tabs>
          <w:tab w:val="left" w:pos="0"/>
        </w:tabs>
        <w:spacing w:after="0" w:line="240" w:lineRule="auto"/>
        <w:ind w:left="426"/>
        <w:contextualSpacing/>
        <w:rPr>
          <w:rFonts w:ascii="Arial" w:eastAsia="Times New Roman" w:hAnsi="Arial" w:cs="Arial"/>
          <w:sz w:val="20"/>
          <w:szCs w:val="20"/>
        </w:rPr>
      </w:pPr>
    </w:p>
    <w:p w14:paraId="126FD60D" w14:textId="77777777" w:rsidR="007D3ACE" w:rsidRPr="0095273D" w:rsidRDefault="006044CA" w:rsidP="0095273D">
      <w:pPr>
        <w:tabs>
          <w:tab w:val="left" w:pos="0"/>
        </w:tabs>
        <w:spacing w:after="0" w:line="240" w:lineRule="auto"/>
        <w:ind w:left="426" w:hanging="426"/>
        <w:contextualSpacing/>
        <w:rPr>
          <w:rFonts w:ascii="Arial" w:eastAsia="Times New Roman" w:hAnsi="Arial" w:cs="Arial"/>
          <w:sz w:val="20"/>
          <w:szCs w:val="20"/>
        </w:rPr>
      </w:pPr>
      <w:r w:rsidRPr="0095273D">
        <w:rPr>
          <w:rFonts w:ascii="Arial" w:eastAsia="Times New Roman" w:hAnsi="Arial" w:cs="Arial"/>
          <w:b/>
          <w:bCs/>
          <w:sz w:val="20"/>
          <w:szCs w:val="20"/>
        </w:rPr>
        <w:t>2.</w:t>
      </w:r>
      <w:r w:rsidRPr="0095273D">
        <w:rPr>
          <w:rFonts w:ascii="Arial" w:eastAsia="Times New Roman" w:hAnsi="Arial" w:cs="Arial"/>
          <w:b/>
          <w:bCs/>
          <w:sz w:val="20"/>
          <w:szCs w:val="20"/>
        </w:rPr>
        <w:tab/>
      </w:r>
      <w:r w:rsidR="007D3ACE" w:rsidRPr="0095273D">
        <w:rPr>
          <w:rFonts w:ascii="Arial" w:eastAsia="Times New Roman" w:hAnsi="Arial" w:cs="Arial"/>
          <w:b/>
          <w:bCs/>
          <w:sz w:val="20"/>
          <w:szCs w:val="20"/>
        </w:rPr>
        <w:t>Definícia kritéria</w:t>
      </w:r>
    </w:p>
    <w:p w14:paraId="67735E34" w14:textId="77777777" w:rsidR="006044CA" w:rsidRPr="0095273D" w:rsidRDefault="007D3ACE" w:rsidP="0095273D">
      <w:pPr>
        <w:tabs>
          <w:tab w:val="left" w:pos="0"/>
        </w:tabs>
        <w:spacing w:after="0" w:line="240" w:lineRule="auto"/>
        <w:ind w:left="426" w:hanging="426"/>
        <w:contextualSpacing/>
        <w:jc w:val="both"/>
        <w:rPr>
          <w:rFonts w:ascii="Arial" w:eastAsia="Times New Roman" w:hAnsi="Arial" w:cs="Arial"/>
          <w:bCs/>
          <w:sz w:val="20"/>
          <w:szCs w:val="20"/>
        </w:rPr>
      </w:pPr>
      <w:r w:rsidRPr="0095273D">
        <w:rPr>
          <w:rFonts w:ascii="Arial" w:eastAsia="Times New Roman" w:hAnsi="Arial" w:cs="Arial"/>
          <w:bCs/>
          <w:sz w:val="20"/>
          <w:szCs w:val="20"/>
        </w:rPr>
        <w:t xml:space="preserve">2.1 </w:t>
      </w:r>
      <w:r w:rsidRPr="0095273D">
        <w:rPr>
          <w:rFonts w:ascii="Arial" w:eastAsia="Times New Roman" w:hAnsi="Arial" w:cs="Arial"/>
          <w:bCs/>
          <w:sz w:val="20"/>
          <w:szCs w:val="20"/>
        </w:rPr>
        <w:tab/>
        <w:t xml:space="preserve">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Požiadavky </w:t>
      </w:r>
      <w:r w:rsidR="00A76E6D" w:rsidRPr="0095273D">
        <w:rPr>
          <w:rFonts w:ascii="Arial" w:eastAsia="Times New Roman" w:hAnsi="Arial" w:cs="Arial"/>
          <w:bCs/>
          <w:sz w:val="20"/>
          <w:szCs w:val="20"/>
        </w:rPr>
        <w:t>O</w:t>
      </w:r>
      <w:r w:rsidRPr="0095273D">
        <w:rPr>
          <w:rFonts w:ascii="Arial" w:eastAsia="Times New Roman" w:hAnsi="Arial" w:cs="Arial"/>
          <w:bCs/>
          <w:sz w:val="20"/>
          <w:szCs w:val="20"/>
        </w:rPr>
        <w:t>bjednávateľa týchto SP,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r w:rsidR="006044CA" w:rsidRPr="0095273D">
        <w:rPr>
          <w:rFonts w:ascii="Arial" w:eastAsia="Times New Roman" w:hAnsi="Arial" w:cs="Arial"/>
          <w:bCs/>
          <w:sz w:val="20"/>
          <w:szCs w:val="20"/>
        </w:rPr>
        <w:t xml:space="preserve"> </w:t>
      </w:r>
    </w:p>
    <w:p w14:paraId="4FF1D48B" w14:textId="77777777" w:rsidR="007D3ACE" w:rsidRPr="0095273D" w:rsidRDefault="007D3ACE" w:rsidP="0095273D">
      <w:pPr>
        <w:tabs>
          <w:tab w:val="left" w:pos="0"/>
        </w:tabs>
        <w:spacing w:after="0" w:line="240" w:lineRule="auto"/>
        <w:ind w:left="426" w:hanging="426"/>
        <w:contextualSpacing/>
        <w:jc w:val="both"/>
        <w:rPr>
          <w:rFonts w:ascii="Arial" w:eastAsia="Times New Roman" w:hAnsi="Arial" w:cs="Arial"/>
          <w:b/>
          <w:bCs/>
          <w:sz w:val="20"/>
          <w:szCs w:val="20"/>
        </w:rPr>
      </w:pPr>
      <w:r w:rsidRPr="0095273D">
        <w:rPr>
          <w:rFonts w:ascii="Arial" w:eastAsia="Times New Roman" w:hAnsi="Arial" w:cs="Arial"/>
          <w:bCs/>
          <w:sz w:val="20"/>
          <w:szCs w:val="20"/>
        </w:rPr>
        <w:t xml:space="preserve"> </w:t>
      </w:r>
      <w:r w:rsidR="006044CA" w:rsidRPr="0095273D">
        <w:rPr>
          <w:rFonts w:ascii="Arial" w:eastAsia="Times New Roman" w:hAnsi="Arial" w:cs="Arial"/>
          <w:bCs/>
          <w:sz w:val="20"/>
          <w:szCs w:val="20"/>
        </w:rPr>
        <w:t>2.2</w:t>
      </w:r>
      <w:r w:rsidR="006044CA" w:rsidRPr="0095273D">
        <w:rPr>
          <w:rFonts w:ascii="Arial" w:eastAsia="Times New Roman" w:hAnsi="Arial" w:cs="Arial"/>
          <w:bCs/>
          <w:sz w:val="20"/>
          <w:szCs w:val="20"/>
        </w:rPr>
        <w:tab/>
      </w:r>
      <w:r w:rsidRPr="0095273D">
        <w:rPr>
          <w:rFonts w:ascii="Arial" w:eastAsia="Times New Roman" w:hAnsi="Arial" w:cs="Arial"/>
          <w:bCs/>
          <w:sz w:val="20"/>
          <w:szCs w:val="20"/>
        </w:rPr>
        <w:t>Cena za celý predmet zákazky je vypočítaná a vyjadrená</w:t>
      </w:r>
      <w:r w:rsidRPr="0095273D">
        <w:rPr>
          <w:rFonts w:ascii="Arial" w:eastAsia="Times New Roman" w:hAnsi="Arial" w:cs="Arial"/>
          <w:b/>
          <w:bCs/>
          <w:sz w:val="20"/>
          <w:szCs w:val="20"/>
        </w:rPr>
        <w:t xml:space="preserve"> </w:t>
      </w:r>
      <w:r w:rsidRPr="0095273D">
        <w:rPr>
          <w:rFonts w:ascii="Arial" w:eastAsia="Times New Roman" w:hAnsi="Arial" w:cs="Arial"/>
          <w:sz w:val="20"/>
          <w:szCs w:val="20"/>
        </w:rPr>
        <w:t>v súlade s údajmi uvedenými vo Formulári platieb Časť 2 Zväzok 4</w:t>
      </w:r>
      <w:r w:rsidR="002673F9" w:rsidRPr="0095273D">
        <w:rPr>
          <w:rFonts w:ascii="Arial" w:eastAsia="Times New Roman" w:hAnsi="Arial" w:cs="Arial"/>
          <w:sz w:val="20"/>
          <w:szCs w:val="20"/>
        </w:rPr>
        <w:t xml:space="preserve"> Cenová časť</w:t>
      </w:r>
      <w:r w:rsidRPr="0095273D">
        <w:rPr>
          <w:rFonts w:ascii="Arial" w:eastAsia="Times New Roman" w:hAnsi="Arial" w:cs="Arial"/>
          <w:sz w:val="20"/>
          <w:szCs w:val="20"/>
        </w:rPr>
        <w:t xml:space="preserve"> týchto SP.</w:t>
      </w:r>
    </w:p>
    <w:p w14:paraId="0B73C8AB" w14:textId="77777777" w:rsidR="007D3ACE" w:rsidRPr="0095273D" w:rsidRDefault="007D3ACE" w:rsidP="0095273D">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426"/>
        <w:contextualSpacing/>
        <w:jc w:val="both"/>
        <w:rPr>
          <w:rFonts w:ascii="Arial" w:eastAsia="Times New Roman" w:hAnsi="Arial" w:cs="Arial"/>
          <w:b/>
          <w:bCs/>
          <w:sz w:val="20"/>
          <w:szCs w:val="20"/>
        </w:rPr>
      </w:pPr>
    </w:p>
    <w:p w14:paraId="73E5F85F" w14:textId="77777777" w:rsidR="007D3ACE" w:rsidRPr="0095273D" w:rsidRDefault="007D3ACE" w:rsidP="0095273D">
      <w:pPr>
        <w:numPr>
          <w:ilvl w:val="0"/>
          <w:numId w:val="81"/>
        </w:numPr>
        <w:tabs>
          <w:tab w:val="num" w:pos="-426"/>
          <w:tab w:val="num" w:pos="-284"/>
          <w:tab w:val="num" w:pos="-142"/>
          <w:tab w:val="num" w:pos="0"/>
        </w:tabs>
        <w:spacing w:after="0" w:line="240" w:lineRule="auto"/>
        <w:ind w:left="426" w:hanging="426"/>
        <w:contextualSpacing/>
        <w:rPr>
          <w:rFonts w:ascii="Arial" w:eastAsia="Times New Roman" w:hAnsi="Arial" w:cs="Arial"/>
          <w:b/>
          <w:bCs/>
          <w:sz w:val="20"/>
          <w:szCs w:val="20"/>
        </w:rPr>
      </w:pPr>
      <w:r w:rsidRPr="0095273D">
        <w:rPr>
          <w:rFonts w:ascii="Arial" w:eastAsia="Times New Roman" w:hAnsi="Arial" w:cs="Arial"/>
          <w:b/>
          <w:bCs/>
          <w:sz w:val="20"/>
          <w:szCs w:val="20"/>
        </w:rPr>
        <w:t xml:space="preserve">Pravidlá uplatnenia stanovených kritérií na vyhodnotenie ponúk </w:t>
      </w:r>
    </w:p>
    <w:p w14:paraId="587653D0" w14:textId="77777777" w:rsidR="007D3ACE" w:rsidRPr="0095273D" w:rsidRDefault="007D3ACE" w:rsidP="0095273D">
      <w:pPr>
        <w:tabs>
          <w:tab w:val="left" w:pos="0"/>
        </w:tabs>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3.1</w:t>
      </w:r>
      <w:r w:rsidRPr="0095273D">
        <w:rPr>
          <w:rFonts w:ascii="Arial" w:eastAsia="Times New Roman" w:hAnsi="Arial" w:cs="Arial"/>
          <w:sz w:val="20"/>
          <w:szCs w:val="20"/>
        </w:rPr>
        <w:tab/>
        <w:t>Hodnotenie ponúk uchádzačov je dané pridelením príslušného poradia podľa posudzovaných údajov uvedených v jednotlivých ponukách, týkajúcich sa navrhovanej ceny za plnenie predmetu zákazky.</w:t>
      </w:r>
    </w:p>
    <w:p w14:paraId="4E7A43C7" w14:textId="77777777" w:rsidR="007D3ACE" w:rsidRPr="0095273D" w:rsidRDefault="007D3ACE" w:rsidP="0095273D">
      <w:p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3.2</w:t>
      </w:r>
      <w:r w:rsidRPr="0095273D">
        <w:rPr>
          <w:rFonts w:ascii="Arial" w:eastAsia="Times New Roman" w:hAnsi="Arial" w:cs="Arial"/>
          <w:sz w:val="20"/>
          <w:szCs w:val="20"/>
        </w:rPr>
        <w:tab/>
        <w:t xml:space="preserve">Poradie uchádzačov sa určí porovnaním výšky navrhnutých ponukových cien za plnenie predmetu zákazky vyjadrených v eurách bez DPH, uvedených v jednotlivých ponukách uchádzačov, v zmysle určenej definície kritéria. </w:t>
      </w:r>
    </w:p>
    <w:p w14:paraId="438714BE" w14:textId="77777777" w:rsidR="007D3ACE" w:rsidRPr="0095273D" w:rsidRDefault="007D3ACE" w:rsidP="0095273D">
      <w:p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3.3</w:t>
      </w:r>
      <w:r w:rsidRPr="0095273D">
        <w:rPr>
          <w:rFonts w:ascii="Arial" w:eastAsia="Times New Roman" w:hAnsi="Arial" w:cs="Arial"/>
          <w:sz w:val="20"/>
          <w:szCs w:val="20"/>
        </w:rPr>
        <w:tab/>
        <w:t>Úspešný uchádzač bude ten, ktorý sa podľa zostaveného poradia v zmysle stanoveného kritéria na vyhodnotenie ponúk, na základe najnižšej ceny, umiestni na prvom mieste.</w:t>
      </w:r>
    </w:p>
    <w:p w14:paraId="303382A2" w14:textId="77777777" w:rsidR="007D3ACE" w:rsidRPr="0095273D" w:rsidRDefault="007D3ACE" w:rsidP="0095273D">
      <w:pPr>
        <w:spacing w:after="0" w:line="240" w:lineRule="auto"/>
        <w:ind w:left="708"/>
        <w:contextualSpacing/>
        <w:rPr>
          <w:rFonts w:ascii="Arial" w:eastAsia="Times New Roman" w:hAnsi="Arial" w:cs="Arial"/>
          <w:b/>
          <w:sz w:val="20"/>
          <w:szCs w:val="20"/>
        </w:rPr>
      </w:pPr>
    </w:p>
    <w:p w14:paraId="432750E0" w14:textId="77777777" w:rsidR="007D3ACE" w:rsidRPr="0095273D" w:rsidRDefault="007D3ACE" w:rsidP="0095273D">
      <w:pPr>
        <w:numPr>
          <w:ilvl w:val="0"/>
          <w:numId w:val="81"/>
        </w:numPr>
        <w:tabs>
          <w:tab w:val="num" w:pos="-142"/>
          <w:tab w:val="num" w:pos="0"/>
        </w:tabs>
        <w:spacing w:after="0" w:line="240" w:lineRule="auto"/>
        <w:ind w:left="426" w:hanging="426"/>
        <w:contextualSpacing/>
        <w:rPr>
          <w:rFonts w:ascii="Arial" w:eastAsia="Times New Roman" w:hAnsi="Arial" w:cs="Arial"/>
          <w:b/>
          <w:bCs/>
          <w:sz w:val="20"/>
          <w:szCs w:val="20"/>
        </w:rPr>
      </w:pPr>
      <w:r w:rsidRPr="0095273D">
        <w:rPr>
          <w:rFonts w:ascii="Arial" w:eastAsia="Times New Roman" w:hAnsi="Arial" w:cs="Arial"/>
          <w:b/>
          <w:bCs/>
          <w:sz w:val="20"/>
          <w:szCs w:val="20"/>
        </w:rPr>
        <w:t>Spôsob uvedenia návrhu na plnenie</w:t>
      </w:r>
    </w:p>
    <w:p w14:paraId="56567AEA" w14:textId="77777777" w:rsidR="007D3ACE" w:rsidRPr="0095273D" w:rsidRDefault="007D3ACE" w:rsidP="0095273D">
      <w:pPr>
        <w:spacing w:after="0" w:line="240" w:lineRule="auto"/>
        <w:ind w:left="426" w:hanging="426"/>
        <w:contextualSpacing/>
        <w:jc w:val="both"/>
        <w:rPr>
          <w:rFonts w:ascii="Arial" w:eastAsia="Times New Roman" w:hAnsi="Arial" w:cs="Arial"/>
          <w:b/>
          <w:sz w:val="20"/>
          <w:szCs w:val="20"/>
        </w:rPr>
      </w:pPr>
      <w:r w:rsidRPr="0095273D">
        <w:rPr>
          <w:rFonts w:ascii="Arial" w:eastAsia="Times New Roman" w:hAnsi="Arial" w:cs="Arial"/>
          <w:sz w:val="20"/>
          <w:szCs w:val="20"/>
        </w:rPr>
        <w:t>4.1</w:t>
      </w:r>
      <w:r w:rsidRPr="0095273D">
        <w:rPr>
          <w:rFonts w:ascii="Arial" w:eastAsia="Times New Roman" w:hAnsi="Arial" w:cs="Arial"/>
          <w:sz w:val="20"/>
          <w:szCs w:val="20"/>
        </w:rPr>
        <w:tab/>
        <w:t>Uchádzač uvedie svoj návrh na plnenie kritéria vo svojej ponuke</w:t>
      </w:r>
      <w:r w:rsidRPr="0095273D">
        <w:rPr>
          <w:rFonts w:ascii="Arial" w:eastAsia="Times New Roman" w:hAnsi="Arial" w:cs="Arial"/>
          <w:b/>
          <w:sz w:val="20"/>
          <w:szCs w:val="20"/>
        </w:rPr>
        <w:t xml:space="preserve"> </w:t>
      </w:r>
      <w:r w:rsidRPr="0095273D">
        <w:rPr>
          <w:rFonts w:ascii="Arial" w:eastAsia="Times New Roman" w:hAnsi="Arial" w:cs="Arial"/>
          <w:sz w:val="20"/>
          <w:szCs w:val="20"/>
        </w:rPr>
        <w:t>v Časti A.3 Návrh na plnenie kritéria Zväzok 1 týchto SP</w:t>
      </w:r>
      <w:r w:rsidRPr="0095273D">
        <w:rPr>
          <w:rFonts w:ascii="Arial" w:eastAsia="Times New Roman" w:hAnsi="Arial" w:cs="Arial"/>
          <w:b/>
          <w:sz w:val="20"/>
          <w:szCs w:val="20"/>
        </w:rPr>
        <w:t xml:space="preserve"> </w:t>
      </w:r>
      <w:r w:rsidRPr="0095273D">
        <w:rPr>
          <w:rFonts w:ascii="Arial" w:eastAsia="Times New Roman" w:hAnsi="Arial" w:cs="Arial"/>
          <w:sz w:val="20"/>
          <w:szCs w:val="20"/>
        </w:rPr>
        <w:t>v súlade s údajmi uvedenými v Časti 2 Formulár platieb Zväzok 4 týchto SP.</w:t>
      </w:r>
    </w:p>
    <w:p w14:paraId="4EB63F2B" w14:textId="77777777" w:rsidR="00B77F8E" w:rsidRPr="0095273D" w:rsidRDefault="00B77F8E" w:rsidP="0095273D">
      <w:pPr>
        <w:pStyle w:val="Zarkazkladnhotextu"/>
        <w:tabs>
          <w:tab w:val="left" w:pos="0"/>
        </w:tabs>
        <w:spacing w:after="0" w:line="240" w:lineRule="auto"/>
        <w:contextualSpacing/>
        <w:rPr>
          <w:rFonts w:ascii="Arial" w:hAnsi="Arial" w:cs="Arial"/>
          <w:sz w:val="20"/>
          <w:szCs w:val="20"/>
        </w:rPr>
      </w:pPr>
    </w:p>
    <w:p w14:paraId="40A23E7F" w14:textId="77777777" w:rsidR="0005696F" w:rsidRPr="0095273D" w:rsidRDefault="0005696F" w:rsidP="0095273D">
      <w:pPr>
        <w:tabs>
          <w:tab w:val="left" w:pos="2520"/>
        </w:tabs>
        <w:spacing w:after="0" w:line="240" w:lineRule="auto"/>
        <w:contextualSpacing/>
        <w:jc w:val="center"/>
        <w:rPr>
          <w:rFonts w:ascii="Arial" w:hAnsi="Arial" w:cs="Arial"/>
          <w:b/>
          <w:bCs/>
          <w:strike/>
          <w:color w:val="FF0000"/>
          <w:sz w:val="20"/>
          <w:szCs w:val="20"/>
        </w:rPr>
      </w:pPr>
    </w:p>
    <w:p w14:paraId="2B445ADD" w14:textId="77777777" w:rsidR="00BD48A1" w:rsidRPr="0095273D" w:rsidRDefault="00BD48A1" w:rsidP="0095273D">
      <w:pPr>
        <w:spacing w:after="0" w:line="240" w:lineRule="auto"/>
        <w:contextualSpacing/>
        <w:rPr>
          <w:rFonts w:ascii="Arial" w:hAnsi="Arial" w:cs="Arial"/>
          <w:sz w:val="20"/>
          <w:szCs w:val="20"/>
          <w:bdr w:val="none" w:sz="0" w:space="0" w:color="auto" w:frame="1"/>
        </w:rPr>
      </w:pPr>
    </w:p>
    <w:p w14:paraId="785EAA1F"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62B15F4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9A1C026"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5D554DF7"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C9CE69B"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A47950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72D541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10087D8"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C6842DB"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6D9C026"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AAD3D8F"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531F62ED"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622FEF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379CB7B4"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2404A09"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7650659"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09B15E53"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47C4F65"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5FFECD33"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D1312F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6FCA733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4B3637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30FACB2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04F8C1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6BE967E"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8A01977"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0FDE530"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74E3F20" w14:textId="77777777" w:rsidR="00A76E6D" w:rsidRPr="0095273D" w:rsidRDefault="00A76E6D" w:rsidP="0095273D">
      <w:pPr>
        <w:tabs>
          <w:tab w:val="num" w:pos="720"/>
        </w:tabs>
        <w:spacing w:after="0" w:line="240" w:lineRule="auto"/>
        <w:contextualSpacing/>
        <w:jc w:val="center"/>
        <w:rPr>
          <w:rFonts w:ascii="Arial" w:eastAsia="Times New Roman" w:hAnsi="Arial" w:cs="Arial"/>
          <w:b/>
          <w:bCs/>
          <w:caps/>
          <w:color w:val="000000"/>
          <w:sz w:val="20"/>
          <w:szCs w:val="20"/>
        </w:rPr>
      </w:pPr>
      <w:r w:rsidRPr="0095273D">
        <w:rPr>
          <w:rFonts w:ascii="Arial" w:eastAsia="Times New Roman" w:hAnsi="Arial" w:cs="Arial"/>
          <w:b/>
          <w:bCs/>
          <w:caps/>
          <w:color w:val="000000"/>
          <w:sz w:val="20"/>
          <w:szCs w:val="20"/>
        </w:rPr>
        <w:t>Časť</w:t>
      </w:r>
      <w:r w:rsidRPr="0095273D">
        <w:rPr>
          <w:rFonts w:ascii="Arial" w:eastAsia="Times New Roman" w:hAnsi="Arial" w:cs="Arial"/>
          <w:bCs/>
          <w:caps/>
          <w:color w:val="000000"/>
          <w:sz w:val="20"/>
          <w:szCs w:val="20"/>
        </w:rPr>
        <w:t xml:space="preserve"> </w:t>
      </w:r>
      <w:r w:rsidRPr="0095273D">
        <w:rPr>
          <w:rFonts w:ascii="Arial" w:eastAsia="Times New Roman" w:hAnsi="Arial" w:cs="Arial"/>
          <w:b/>
          <w:bCs/>
          <w:caps/>
          <w:color w:val="000000"/>
          <w:sz w:val="20"/>
          <w:szCs w:val="20"/>
        </w:rPr>
        <w:t>A.3 Návrh na plnenie kritéria</w:t>
      </w:r>
    </w:p>
    <w:p w14:paraId="2FD87C8D" w14:textId="77777777" w:rsidR="00A76E6D" w:rsidRPr="0095273D" w:rsidRDefault="00A76E6D" w:rsidP="0095273D">
      <w:pPr>
        <w:spacing w:after="0" w:line="240" w:lineRule="auto"/>
        <w:contextualSpacing/>
        <w:jc w:val="both"/>
        <w:rPr>
          <w:rFonts w:ascii="Arial" w:eastAsia="Times New Roman" w:hAnsi="Arial" w:cs="Arial"/>
          <w:sz w:val="2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6946"/>
      </w:tblGrid>
      <w:tr w:rsidR="00A76E6D" w:rsidRPr="0095273D" w14:paraId="237DD52F" w14:textId="77777777" w:rsidTr="00FC451A">
        <w:trPr>
          <w:trHeight w:val="1160"/>
        </w:trPr>
        <w:tc>
          <w:tcPr>
            <w:tcW w:w="2268" w:type="dxa"/>
            <w:vAlign w:val="center"/>
          </w:tcPr>
          <w:p w14:paraId="1F2F0378" w14:textId="77777777" w:rsidR="00C7065A" w:rsidRPr="0095273D" w:rsidRDefault="00C7065A" w:rsidP="0095273D">
            <w:pPr>
              <w:spacing w:after="0" w:line="240" w:lineRule="auto"/>
              <w:contextualSpacing/>
              <w:jc w:val="center"/>
              <w:rPr>
                <w:rFonts w:ascii="Arial" w:eastAsia="Times New Roman" w:hAnsi="Arial" w:cs="Arial"/>
                <w:sz w:val="20"/>
                <w:szCs w:val="20"/>
              </w:rPr>
            </w:pPr>
          </w:p>
          <w:p w14:paraId="69A4C8B1"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Kritérium</w:t>
            </w:r>
          </w:p>
        </w:tc>
        <w:tc>
          <w:tcPr>
            <w:tcW w:w="6946" w:type="dxa"/>
            <w:vAlign w:val="center"/>
          </w:tcPr>
          <w:p w14:paraId="71B40DAF"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Návrh na plnenie kritéria</w:t>
            </w:r>
          </w:p>
        </w:tc>
      </w:tr>
      <w:tr w:rsidR="00A76E6D" w:rsidRPr="0095273D" w14:paraId="44BFF0BE" w14:textId="77777777" w:rsidTr="00FC451A">
        <w:trPr>
          <w:trHeight w:val="708"/>
        </w:trPr>
        <w:tc>
          <w:tcPr>
            <w:tcW w:w="2268" w:type="dxa"/>
          </w:tcPr>
          <w:p w14:paraId="2D68210D"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 xml:space="preserve">Navrhovaná cena za celý predmet zákazky </w:t>
            </w:r>
            <w:r w:rsidR="00DD6553" w:rsidRPr="0095273D">
              <w:rPr>
                <w:rFonts w:ascii="Arial" w:eastAsia="Times New Roman" w:hAnsi="Arial" w:cs="Arial"/>
                <w:sz w:val="20"/>
                <w:szCs w:val="20"/>
              </w:rPr>
              <w:t>vyjadrená</w:t>
            </w:r>
          </w:p>
          <w:p w14:paraId="0EC8B350"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v EUR bez DPH</w:t>
            </w:r>
          </w:p>
        </w:tc>
        <w:tc>
          <w:tcPr>
            <w:tcW w:w="6946" w:type="dxa"/>
          </w:tcPr>
          <w:p w14:paraId="4493B165" w14:textId="77777777" w:rsidR="00A76E6D" w:rsidRPr="0095273D" w:rsidRDefault="00A76E6D" w:rsidP="0095273D">
            <w:pPr>
              <w:spacing w:after="0" w:line="240" w:lineRule="auto"/>
              <w:contextualSpacing/>
              <w:rPr>
                <w:rFonts w:ascii="Arial" w:eastAsia="Times New Roman" w:hAnsi="Arial" w:cs="Arial"/>
                <w:b/>
                <w:sz w:val="20"/>
                <w:szCs w:val="20"/>
              </w:rPr>
            </w:pPr>
            <w:r w:rsidRPr="0095273D">
              <w:rPr>
                <w:rFonts w:ascii="Arial" w:eastAsia="Times New Roman" w:hAnsi="Arial" w:cs="Arial"/>
                <w:b/>
                <w:sz w:val="20"/>
                <w:szCs w:val="20"/>
              </w:rPr>
              <w:t xml:space="preserve">Navrhovaná cena za celý predmet zákazky v EUR bez DPH:    ............,- €                                </w:t>
            </w:r>
          </w:p>
          <w:p w14:paraId="71094568" w14:textId="77777777" w:rsidR="00A76E6D" w:rsidRPr="0095273D" w:rsidRDefault="00A76E6D" w:rsidP="0095273D">
            <w:pPr>
              <w:spacing w:after="0" w:line="240" w:lineRule="auto"/>
              <w:contextualSpacing/>
              <w:rPr>
                <w:rFonts w:ascii="Arial" w:eastAsia="Times New Roman" w:hAnsi="Arial" w:cs="Arial"/>
                <w:sz w:val="20"/>
                <w:szCs w:val="20"/>
              </w:rPr>
            </w:pPr>
            <w:r w:rsidRPr="0095273D">
              <w:rPr>
                <w:rFonts w:ascii="Arial" w:eastAsia="Times New Roman" w:hAnsi="Arial" w:cs="Arial"/>
                <w:sz w:val="20"/>
                <w:szCs w:val="20"/>
              </w:rPr>
              <w:t xml:space="preserve">DPH 20%:                                                                                        ............,- €  </w:t>
            </w:r>
          </w:p>
          <w:p w14:paraId="0BB89F32" w14:textId="77777777" w:rsidR="00A76E6D" w:rsidRPr="0095273D" w:rsidRDefault="00A76E6D" w:rsidP="0095273D">
            <w:pPr>
              <w:spacing w:after="0" w:line="240" w:lineRule="auto"/>
              <w:contextualSpacing/>
              <w:rPr>
                <w:rFonts w:ascii="Arial" w:eastAsia="Times New Roman" w:hAnsi="Arial" w:cs="Arial"/>
                <w:sz w:val="20"/>
                <w:szCs w:val="20"/>
              </w:rPr>
            </w:pPr>
            <w:r w:rsidRPr="0095273D">
              <w:rPr>
                <w:rFonts w:ascii="Arial" w:eastAsia="Times New Roman" w:hAnsi="Arial" w:cs="Arial"/>
                <w:sz w:val="20"/>
                <w:szCs w:val="20"/>
              </w:rPr>
              <w:t xml:space="preserve">Navrhovaná cena za celý predmet zákazky v EUR vrátane DPH:  ............,- €                        </w:t>
            </w:r>
          </w:p>
        </w:tc>
      </w:tr>
    </w:tbl>
    <w:p w14:paraId="12838FFA" w14:textId="77777777" w:rsidR="00A76E6D" w:rsidRPr="0095273D" w:rsidRDefault="00A76E6D" w:rsidP="0095273D">
      <w:pPr>
        <w:spacing w:after="0" w:line="240" w:lineRule="auto"/>
        <w:contextualSpacing/>
        <w:jc w:val="both"/>
        <w:rPr>
          <w:rFonts w:ascii="Arial" w:eastAsia="Times New Roman" w:hAnsi="Arial" w:cs="Arial"/>
          <w:sz w:val="20"/>
          <w:szCs w:val="20"/>
        </w:rPr>
      </w:pPr>
    </w:p>
    <w:p w14:paraId="5C373353" w14:textId="77777777" w:rsidR="00A76E6D" w:rsidRPr="0095273D" w:rsidRDefault="00A76E6D" w:rsidP="0095273D">
      <w:pPr>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Poznámka:</w:t>
      </w:r>
    </w:p>
    <w:p w14:paraId="4CB8D842" w14:textId="77777777" w:rsidR="00A76E6D" w:rsidRPr="0095273D" w:rsidRDefault="00A76E6D" w:rsidP="0095273D">
      <w:pPr>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 xml:space="preserve">Uchádzač uvedie skutočnosť, či je / nie je platiteľom DPH: </w:t>
      </w:r>
      <w:r w:rsidRPr="0095273D">
        <w:rPr>
          <w:rFonts w:ascii="Arial" w:eastAsia="Times New Roman" w:hAnsi="Arial" w:cs="Arial"/>
          <w:b/>
          <w:sz w:val="20"/>
          <w:szCs w:val="20"/>
        </w:rPr>
        <w:t>Som / Nie</w:t>
      </w:r>
      <w:r w:rsidRPr="0095273D">
        <w:rPr>
          <w:rFonts w:ascii="Arial" w:eastAsia="Times New Roman" w:hAnsi="Arial" w:cs="Arial"/>
          <w:b/>
          <w:bCs/>
          <w:sz w:val="20"/>
          <w:szCs w:val="20"/>
        </w:rPr>
        <w:t>*</w:t>
      </w:r>
      <w:r w:rsidRPr="0095273D">
        <w:rPr>
          <w:rFonts w:ascii="Arial" w:eastAsia="Times New Roman" w:hAnsi="Arial" w:cs="Arial"/>
          <w:b/>
          <w:sz w:val="20"/>
          <w:szCs w:val="20"/>
        </w:rPr>
        <w:t xml:space="preserve"> som platiteľom DPH</w:t>
      </w:r>
      <w:r w:rsidRPr="0095273D">
        <w:rPr>
          <w:rFonts w:ascii="Arial" w:eastAsia="Times New Roman" w:hAnsi="Arial" w:cs="Arial"/>
          <w:sz w:val="20"/>
          <w:szCs w:val="20"/>
        </w:rPr>
        <w:t>.</w:t>
      </w:r>
    </w:p>
    <w:p w14:paraId="6A4D4566" w14:textId="77777777" w:rsidR="00A76E6D" w:rsidRPr="0095273D" w:rsidRDefault="00A76E6D" w:rsidP="0095273D">
      <w:pPr>
        <w:spacing w:after="0" w:line="240" w:lineRule="auto"/>
        <w:contextualSpacing/>
        <w:outlineLvl w:val="0"/>
        <w:rPr>
          <w:rFonts w:ascii="Arial" w:eastAsia="Times New Roman" w:hAnsi="Arial" w:cs="Arial"/>
          <w:bCs/>
          <w:sz w:val="20"/>
          <w:szCs w:val="20"/>
        </w:rPr>
      </w:pPr>
    </w:p>
    <w:p w14:paraId="316C49B3" w14:textId="77777777" w:rsidR="00A76E6D" w:rsidRPr="0095273D" w:rsidRDefault="00A76E6D" w:rsidP="0095273D">
      <w:pPr>
        <w:spacing w:after="0" w:line="240" w:lineRule="auto"/>
        <w:contextualSpacing/>
        <w:outlineLvl w:val="0"/>
        <w:rPr>
          <w:rFonts w:ascii="Arial" w:eastAsia="Times New Roman" w:hAnsi="Arial" w:cs="Arial"/>
          <w:b/>
          <w:bCs/>
          <w:sz w:val="20"/>
          <w:szCs w:val="20"/>
        </w:rPr>
      </w:pPr>
    </w:p>
    <w:p w14:paraId="2254243B"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10FEBAD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V ......................................... dňa ........................</w:t>
      </w:r>
    </w:p>
    <w:p w14:paraId="17535215"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280A008"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B8839C8"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41D96A2"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3E288AAF"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345D4081"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8806209"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03DF6EA"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143674C2"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0829F2C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C54380D"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w:t>
      </w:r>
    </w:p>
    <w:p w14:paraId="55F7308D" w14:textId="77777777" w:rsidR="00A76E6D" w:rsidRPr="0095273D" w:rsidRDefault="00A76E6D" w:rsidP="0095273D">
      <w:pPr>
        <w:autoSpaceDE w:val="0"/>
        <w:autoSpaceDN w:val="0"/>
        <w:spacing w:after="0" w:line="240" w:lineRule="auto"/>
        <w:ind w:left="1988" w:hanging="854"/>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070E654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E50C071" w14:textId="77777777" w:rsidR="00A76E6D" w:rsidRPr="0095273D" w:rsidRDefault="00A76E6D"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0AF392D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D55B34D"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BCC5F5A" w14:textId="77777777" w:rsidR="00BD48A1" w:rsidRPr="0095273D" w:rsidRDefault="00BD48A1" w:rsidP="0095273D">
      <w:pPr>
        <w:spacing w:after="0" w:line="240" w:lineRule="auto"/>
        <w:contextualSpacing/>
        <w:rPr>
          <w:rFonts w:ascii="Arial" w:eastAsiaTheme="minorHAnsi" w:hAnsi="Arial" w:cs="Arial"/>
          <w:b/>
          <w:bCs/>
          <w:sz w:val="20"/>
          <w:szCs w:val="20"/>
          <w:lang w:eastAsia="en-US"/>
        </w:rPr>
      </w:pPr>
    </w:p>
    <w:p w14:paraId="0A72B306"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6D4AB0EA"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6571E2A3"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D107B21"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C507AC0"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168208D2"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15991770"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2D24F18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D530A67"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75C3185C"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88A86DE"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564DFD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9EB47B8"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22B1BCF"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AD6B65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A1E991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2E43E68"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93AEBF5"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547AD71E"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079B6DD2"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0D0D58C"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69D47E9" w14:textId="77777777" w:rsidR="002673F9" w:rsidRPr="0095273D" w:rsidRDefault="002673F9" w:rsidP="0095273D">
      <w:pPr>
        <w:tabs>
          <w:tab w:val="left" w:pos="0"/>
        </w:tabs>
        <w:spacing w:after="0" w:line="240" w:lineRule="auto"/>
        <w:contextualSpacing/>
        <w:rPr>
          <w:rFonts w:ascii="Arial" w:hAnsi="Arial" w:cs="Arial"/>
          <w:bCs/>
          <w:color w:val="404040" w:themeColor="text1" w:themeTint="BF"/>
          <w:sz w:val="20"/>
          <w:szCs w:val="20"/>
        </w:rPr>
      </w:pPr>
      <w:r w:rsidRPr="0095273D">
        <w:rPr>
          <w:rFonts w:ascii="Arial" w:hAnsi="Arial" w:cs="Arial"/>
          <w:bCs/>
          <w:color w:val="404040" w:themeColor="text1" w:themeTint="BF"/>
          <w:sz w:val="20"/>
          <w:szCs w:val="20"/>
        </w:rPr>
        <w:t>*</w:t>
      </w:r>
      <w:proofErr w:type="spellStart"/>
      <w:r w:rsidRPr="0095273D">
        <w:rPr>
          <w:rFonts w:ascii="Arial" w:hAnsi="Arial" w:cs="Arial"/>
          <w:bCs/>
          <w:color w:val="404040" w:themeColor="text1" w:themeTint="BF"/>
          <w:sz w:val="20"/>
          <w:szCs w:val="20"/>
        </w:rPr>
        <w:t>nehodiace</w:t>
      </w:r>
      <w:proofErr w:type="spellEnd"/>
      <w:r w:rsidRPr="0095273D">
        <w:rPr>
          <w:rFonts w:ascii="Arial" w:hAnsi="Arial" w:cs="Arial"/>
          <w:bCs/>
          <w:color w:val="404040" w:themeColor="text1" w:themeTint="BF"/>
          <w:sz w:val="20"/>
          <w:szCs w:val="20"/>
        </w:rPr>
        <w:t xml:space="preserve"> sa prečiarknuť</w:t>
      </w:r>
    </w:p>
    <w:p w14:paraId="2ADC666D"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64522096" w14:textId="7A392A90" w:rsidR="00A76E6D" w:rsidRDefault="00A76E6D" w:rsidP="0095273D">
      <w:pPr>
        <w:spacing w:after="0" w:line="240" w:lineRule="auto"/>
        <w:contextualSpacing/>
        <w:rPr>
          <w:rFonts w:ascii="Arial" w:hAnsi="Arial" w:cs="Arial"/>
          <w:sz w:val="20"/>
          <w:szCs w:val="20"/>
          <w:bdr w:val="none" w:sz="0" w:space="0" w:color="auto" w:frame="1"/>
        </w:rPr>
      </w:pPr>
    </w:p>
    <w:p w14:paraId="7E22C98C" w14:textId="77777777" w:rsidR="0095273D" w:rsidRPr="0095273D" w:rsidRDefault="0095273D" w:rsidP="0095273D">
      <w:pPr>
        <w:spacing w:after="0" w:line="240" w:lineRule="auto"/>
        <w:contextualSpacing/>
        <w:rPr>
          <w:rFonts w:ascii="Arial" w:hAnsi="Arial" w:cs="Arial"/>
          <w:sz w:val="20"/>
          <w:szCs w:val="20"/>
          <w:bdr w:val="none" w:sz="0" w:space="0" w:color="auto" w:frame="1"/>
        </w:rPr>
      </w:pPr>
    </w:p>
    <w:p w14:paraId="3DB91526" w14:textId="77777777" w:rsidR="002B56FA" w:rsidRPr="0095273D" w:rsidRDefault="002B56FA" w:rsidP="0095273D">
      <w:pPr>
        <w:spacing w:after="0" w:line="240" w:lineRule="auto"/>
        <w:contextualSpacing/>
        <w:rPr>
          <w:rFonts w:ascii="Arial" w:hAnsi="Arial" w:cs="Arial"/>
          <w:sz w:val="20"/>
          <w:szCs w:val="20"/>
          <w:bdr w:val="none" w:sz="0" w:space="0" w:color="auto" w:frame="1"/>
        </w:rPr>
      </w:pPr>
    </w:p>
    <w:p w14:paraId="006D39E9"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 xml:space="preserve">časť B </w:t>
      </w:r>
      <w:r w:rsidRPr="0095273D">
        <w:rPr>
          <w:rFonts w:ascii="Arial" w:hAnsi="Arial" w:cs="Arial"/>
          <w:b/>
          <w:bCs/>
          <w:caps/>
          <w:sz w:val="20"/>
          <w:szCs w:val="20"/>
        </w:rPr>
        <w:tab/>
        <w:t xml:space="preserve">Prílohy POKYNOV PRE ZÁUJEMCOV / UCHÁDZAČOV </w:t>
      </w:r>
    </w:p>
    <w:p w14:paraId="795350B8"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b/>
          <w:bCs/>
          <w:sz w:val="20"/>
          <w:szCs w:val="20"/>
        </w:rPr>
      </w:pPr>
    </w:p>
    <w:p w14:paraId="0C4CA214" w14:textId="77777777" w:rsidR="00A76E6D" w:rsidRPr="0095273D" w:rsidRDefault="00A76E6D"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lastRenderedPageBreak/>
        <w:t>príloha</w:t>
      </w:r>
      <w:r w:rsidRPr="0095273D">
        <w:rPr>
          <w:rFonts w:ascii="Arial" w:hAnsi="Arial" w:cs="Arial"/>
          <w:b/>
          <w:bCs/>
          <w:sz w:val="20"/>
          <w:szCs w:val="20"/>
        </w:rPr>
        <w:t xml:space="preserve"> B1</w:t>
      </w:r>
      <w:r w:rsidRPr="0095273D">
        <w:rPr>
          <w:rFonts w:ascii="Arial" w:hAnsi="Arial" w:cs="Arial"/>
          <w:sz w:val="20"/>
          <w:szCs w:val="20"/>
        </w:rPr>
        <w:tab/>
        <w:t>Ponukový list</w:t>
      </w:r>
    </w:p>
    <w:p w14:paraId="72F28240" w14:textId="77777777" w:rsidR="00A76E6D" w:rsidRPr="0095273D" w:rsidRDefault="00A76E6D"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95273D">
        <w:rPr>
          <w:rFonts w:ascii="Arial" w:hAnsi="Arial" w:cs="Arial"/>
          <w:b/>
          <w:bCs/>
          <w:caps/>
          <w:sz w:val="20"/>
          <w:szCs w:val="20"/>
        </w:rPr>
        <w:t>PRÍLOHA b2a</w:t>
      </w:r>
      <w:r w:rsidRPr="0095273D">
        <w:rPr>
          <w:rFonts w:ascii="Arial" w:hAnsi="Arial" w:cs="Arial"/>
          <w:b/>
          <w:bCs/>
          <w:caps/>
          <w:sz w:val="20"/>
          <w:szCs w:val="20"/>
        </w:rPr>
        <w:tab/>
      </w:r>
      <w:r w:rsidRPr="0095273D">
        <w:rPr>
          <w:rFonts w:ascii="Arial" w:hAnsi="Arial" w:cs="Arial"/>
          <w:bCs/>
          <w:sz w:val="20"/>
          <w:szCs w:val="20"/>
        </w:rPr>
        <w:t>Harmonogram prác</w:t>
      </w:r>
    </w:p>
    <w:p w14:paraId="5C7BB8CD" w14:textId="77777777" w:rsidR="00A76E6D" w:rsidRPr="0095273D" w:rsidRDefault="00A76E6D" w:rsidP="0095273D">
      <w:pPr>
        <w:pStyle w:val="Hlavika"/>
        <w:tabs>
          <w:tab w:val="left" w:pos="1985"/>
          <w:tab w:val="left" w:pos="2280"/>
          <w:tab w:val="left" w:pos="2880"/>
        </w:tabs>
        <w:spacing w:after="0" w:line="240" w:lineRule="auto"/>
        <w:contextualSpacing/>
        <w:rPr>
          <w:rFonts w:ascii="Arial" w:hAnsi="Arial" w:cs="Arial"/>
          <w:bCs/>
          <w:sz w:val="20"/>
          <w:szCs w:val="20"/>
        </w:rPr>
      </w:pPr>
      <w:r w:rsidRPr="0095273D">
        <w:rPr>
          <w:rFonts w:ascii="Arial" w:hAnsi="Arial" w:cs="Arial"/>
          <w:b/>
          <w:bCs/>
          <w:sz w:val="20"/>
          <w:szCs w:val="20"/>
        </w:rPr>
        <w:t>PRÍLOHA B2B</w:t>
      </w:r>
      <w:r w:rsidRPr="0095273D">
        <w:rPr>
          <w:rFonts w:ascii="Arial" w:hAnsi="Arial" w:cs="Arial"/>
          <w:b/>
          <w:bCs/>
          <w:sz w:val="20"/>
          <w:szCs w:val="20"/>
        </w:rPr>
        <w:tab/>
      </w:r>
      <w:r w:rsidRPr="0095273D">
        <w:rPr>
          <w:rFonts w:ascii="Arial" w:hAnsi="Arial" w:cs="Arial"/>
          <w:bCs/>
          <w:sz w:val="20"/>
          <w:szCs w:val="20"/>
        </w:rPr>
        <w:t>Zoznam subdodávateľov a podiel subdodávok</w:t>
      </w:r>
    </w:p>
    <w:p w14:paraId="116D6B84" w14:textId="055A8F7C" w:rsidR="00A76E6D" w:rsidRPr="0095273D" w:rsidRDefault="00A76E6D"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95273D">
        <w:rPr>
          <w:rFonts w:ascii="Arial" w:eastAsia="Times New Roman" w:hAnsi="Arial" w:cs="Arial"/>
          <w:b/>
          <w:bCs/>
          <w:sz w:val="20"/>
          <w:szCs w:val="20"/>
        </w:rPr>
        <w:t>PRÍLOHA B2C</w:t>
      </w:r>
      <w:r w:rsidRPr="0095273D">
        <w:rPr>
          <w:rFonts w:ascii="Arial" w:eastAsia="Times New Roman" w:hAnsi="Arial" w:cs="Arial"/>
          <w:b/>
          <w:bCs/>
          <w:sz w:val="20"/>
          <w:szCs w:val="20"/>
        </w:rPr>
        <w:tab/>
      </w:r>
      <w:r w:rsidRPr="0095273D">
        <w:rPr>
          <w:rFonts w:ascii="Arial" w:eastAsia="Times New Roman" w:hAnsi="Arial" w:cs="Arial"/>
          <w:bCs/>
          <w:sz w:val="20"/>
          <w:szCs w:val="20"/>
        </w:rPr>
        <w:t>Predbežné technické riešenie</w:t>
      </w:r>
    </w:p>
    <w:p w14:paraId="2DC24EAB" w14:textId="492CE45A"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B3</w:t>
      </w:r>
      <w:r w:rsidRPr="0095273D">
        <w:rPr>
          <w:rFonts w:ascii="Arial" w:hAnsi="Arial" w:cs="Arial"/>
          <w:b/>
          <w:sz w:val="20"/>
          <w:szCs w:val="20"/>
        </w:rPr>
        <w:tab/>
      </w:r>
      <w:r w:rsidRPr="0095273D">
        <w:rPr>
          <w:rFonts w:ascii="Arial" w:hAnsi="Arial" w:cs="Arial"/>
          <w:sz w:val="20"/>
          <w:szCs w:val="20"/>
        </w:rPr>
        <w:t xml:space="preserve">Referenčný list </w:t>
      </w:r>
      <w:r w:rsidR="005D37BB">
        <w:rPr>
          <w:rFonts w:ascii="Arial" w:hAnsi="Arial" w:cs="Arial"/>
          <w:sz w:val="20"/>
          <w:szCs w:val="20"/>
        </w:rPr>
        <w:t>k</w:t>
      </w:r>
      <w:r w:rsidRPr="0095273D">
        <w:rPr>
          <w:rFonts w:ascii="Arial" w:hAnsi="Arial" w:cs="Arial"/>
          <w:sz w:val="20"/>
          <w:szCs w:val="20"/>
        </w:rPr>
        <w:t>ľúčového odborníka</w:t>
      </w:r>
    </w:p>
    <w:p w14:paraId="1250B3F1" w14:textId="1B1F4A7F"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B4</w:t>
      </w:r>
      <w:r w:rsidRPr="0095273D">
        <w:rPr>
          <w:rFonts w:ascii="Arial" w:hAnsi="Arial" w:cs="Arial"/>
          <w:b/>
          <w:sz w:val="20"/>
          <w:szCs w:val="20"/>
        </w:rPr>
        <w:tab/>
      </w:r>
      <w:r w:rsidRPr="0095273D">
        <w:rPr>
          <w:rFonts w:ascii="Arial" w:hAnsi="Arial" w:cs="Arial"/>
          <w:sz w:val="20"/>
          <w:szCs w:val="20"/>
        </w:rPr>
        <w:t xml:space="preserve">Životopis </w:t>
      </w:r>
      <w:r w:rsidR="005D37BB">
        <w:rPr>
          <w:rFonts w:ascii="Arial" w:hAnsi="Arial" w:cs="Arial"/>
          <w:sz w:val="20"/>
          <w:szCs w:val="20"/>
        </w:rPr>
        <w:t>k</w:t>
      </w:r>
      <w:r w:rsidRPr="0095273D">
        <w:rPr>
          <w:rFonts w:ascii="Arial" w:hAnsi="Arial" w:cs="Arial"/>
          <w:sz w:val="20"/>
          <w:szCs w:val="20"/>
        </w:rPr>
        <w:t>ľúčového odborníka</w:t>
      </w:r>
    </w:p>
    <w:p w14:paraId="3D13D268"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B5</w:t>
      </w:r>
      <w:r w:rsidRPr="0095273D">
        <w:rPr>
          <w:rFonts w:ascii="Arial" w:hAnsi="Arial" w:cs="Arial"/>
          <w:sz w:val="20"/>
          <w:szCs w:val="20"/>
        </w:rPr>
        <w:tab/>
        <w:t>Skúsenosti uchádzača</w:t>
      </w:r>
    </w:p>
    <w:p w14:paraId="3C7BBFEA" w14:textId="77777777" w:rsidR="00A76E6D" w:rsidRPr="0095273D" w:rsidRDefault="00A76E6D" w:rsidP="0095273D">
      <w:pPr>
        <w:tabs>
          <w:tab w:val="left" w:pos="1985"/>
          <w:tab w:val="left" w:pos="2880"/>
        </w:tabs>
        <w:spacing w:after="0" w:line="240" w:lineRule="auto"/>
        <w:contextualSpacing/>
        <w:rPr>
          <w:rFonts w:ascii="Arial" w:hAnsi="Arial" w:cs="Arial"/>
          <w:caps/>
          <w:sz w:val="20"/>
          <w:szCs w:val="20"/>
        </w:rPr>
      </w:pPr>
      <w:r w:rsidRPr="0095273D">
        <w:rPr>
          <w:rFonts w:ascii="Arial" w:hAnsi="Arial" w:cs="Arial"/>
          <w:b/>
          <w:caps/>
          <w:sz w:val="20"/>
          <w:szCs w:val="20"/>
        </w:rPr>
        <w:t>PrÍloha B6</w:t>
      </w:r>
      <w:r w:rsidRPr="0095273D">
        <w:rPr>
          <w:rFonts w:ascii="Arial" w:hAnsi="Arial" w:cs="Arial"/>
          <w:b/>
          <w:caps/>
          <w:sz w:val="20"/>
          <w:szCs w:val="20"/>
        </w:rPr>
        <w:tab/>
      </w:r>
      <w:r w:rsidRPr="0095273D">
        <w:rPr>
          <w:rFonts w:ascii="Arial" w:hAnsi="Arial" w:cs="Arial"/>
          <w:sz w:val="20"/>
          <w:szCs w:val="20"/>
        </w:rPr>
        <w:t>Jednotný európsky dokument pre verejné obstarávanie</w:t>
      </w:r>
    </w:p>
    <w:p w14:paraId="727E4F91" w14:textId="77777777" w:rsidR="00A76E6D" w:rsidRPr="0095273D" w:rsidRDefault="00A76E6D"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B7</w:t>
      </w:r>
      <w:r w:rsidRPr="0095273D">
        <w:rPr>
          <w:rFonts w:ascii="Arial" w:hAnsi="Arial" w:cs="Arial"/>
          <w:sz w:val="20"/>
          <w:szCs w:val="20"/>
        </w:rPr>
        <w:tab/>
        <w:t>Podmienky účasti vo verejnom obstarávaní týkajúce sa osobného postavenia, finančného a ekonomického postavenia, technickej spôsobilosti alebo odbornej spôsobilosti</w:t>
      </w:r>
    </w:p>
    <w:p w14:paraId="72BF6C87" w14:textId="1FBA5E1D" w:rsidR="00A76E6D" w:rsidRPr="0095273D" w:rsidRDefault="00A76E6D"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B8</w:t>
      </w:r>
      <w:r w:rsidRPr="0095273D">
        <w:rPr>
          <w:rFonts w:ascii="Arial" w:hAnsi="Arial" w:cs="Arial"/>
          <w:sz w:val="20"/>
          <w:szCs w:val="20"/>
        </w:rPr>
        <w:tab/>
        <w:t xml:space="preserve">Zoznam </w:t>
      </w:r>
      <w:r w:rsidR="005D37BB">
        <w:rPr>
          <w:rFonts w:ascii="Arial" w:hAnsi="Arial" w:cs="Arial"/>
          <w:sz w:val="20"/>
          <w:szCs w:val="20"/>
        </w:rPr>
        <w:t>k</w:t>
      </w:r>
      <w:r w:rsidRPr="0095273D">
        <w:rPr>
          <w:rFonts w:ascii="Arial" w:hAnsi="Arial" w:cs="Arial"/>
          <w:sz w:val="20"/>
          <w:szCs w:val="20"/>
        </w:rPr>
        <w:t>ľúčových odborníkov</w:t>
      </w:r>
    </w:p>
    <w:p w14:paraId="2DF2BE8F"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bookmarkStart w:id="41" w:name="_Hlk164341404"/>
      <w:r w:rsidRPr="00045A7F">
        <w:rPr>
          <w:rFonts w:ascii="Arial" w:eastAsia="Times New Roman" w:hAnsi="Arial" w:cs="Arial"/>
          <w:b/>
          <w:sz w:val="20"/>
          <w:szCs w:val="20"/>
        </w:rPr>
        <w:t>PRÍLOHA B9</w:t>
      </w:r>
      <w:r w:rsidRPr="00045A7F">
        <w:rPr>
          <w:rFonts w:ascii="Arial" w:eastAsia="Times New Roman" w:hAnsi="Arial" w:cs="Arial"/>
          <w:b/>
          <w:sz w:val="20"/>
          <w:szCs w:val="20"/>
        </w:rPr>
        <w:tab/>
      </w:r>
      <w:r w:rsidRPr="00045A7F">
        <w:rPr>
          <w:rFonts w:ascii="Arial" w:eastAsia="Times New Roman" w:hAnsi="Arial" w:cs="Arial"/>
          <w:sz w:val="20"/>
          <w:szCs w:val="20"/>
        </w:rPr>
        <w:t>Splnomocnenie</w:t>
      </w:r>
    </w:p>
    <w:p w14:paraId="54853270"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B10</w:t>
      </w:r>
      <w:r w:rsidRPr="00045A7F">
        <w:rPr>
          <w:rFonts w:ascii="Arial" w:eastAsia="Times New Roman" w:hAnsi="Arial" w:cs="Arial"/>
          <w:b/>
          <w:sz w:val="20"/>
          <w:szCs w:val="20"/>
        </w:rPr>
        <w:tab/>
      </w:r>
      <w:r w:rsidRPr="00045A7F">
        <w:rPr>
          <w:rFonts w:ascii="Arial" w:eastAsia="Times New Roman" w:hAnsi="Arial" w:cs="Arial"/>
          <w:sz w:val="20"/>
          <w:szCs w:val="20"/>
        </w:rPr>
        <w:t>Poverenie</w:t>
      </w:r>
    </w:p>
    <w:p w14:paraId="34B364D0"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12F5D7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7120CF1B"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12B61FD8"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FF05DA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73450A95" w14:textId="77777777" w:rsidR="002B56FA" w:rsidRPr="0095273D" w:rsidRDefault="002B56FA" w:rsidP="0095273D">
      <w:pPr>
        <w:tabs>
          <w:tab w:val="left" w:pos="2835"/>
        </w:tabs>
        <w:spacing w:after="0" w:line="240" w:lineRule="auto"/>
        <w:ind w:left="1701" w:hanging="1701"/>
        <w:contextualSpacing/>
        <w:rPr>
          <w:rFonts w:ascii="Arial" w:hAnsi="Arial" w:cs="Arial"/>
          <w:strike/>
          <w:sz w:val="20"/>
          <w:szCs w:val="20"/>
        </w:rPr>
      </w:pPr>
    </w:p>
    <w:p w14:paraId="3AB3E459"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224C0BAB"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5A6850B9"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EEDAC7C"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2EFF04BD"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08658B86"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3AA6446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bookmarkEnd w:id="41"/>
    <w:p w14:paraId="179A3FFE"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395A55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EF447E0"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C765DB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3F589A6"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DAE752F"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8D2314F"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2BAAE78"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EC3F45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E821AD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04C13B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19CAE6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2DB0F8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8EFF979"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94276B7"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5D12991"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4346669"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9498F9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616EF6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8EAD778"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459187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90B9EF0"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DDD28A5"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86CF20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68E815E"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4059FE2"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6D36571"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6E74656"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1824A7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E70004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49C6F14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02393C0" w14:textId="77777777" w:rsidR="00CE75A3" w:rsidRPr="0095273D" w:rsidRDefault="00CE75A3" w:rsidP="0095273D">
      <w:pPr>
        <w:pStyle w:val="Zkladntext"/>
        <w:spacing w:after="0" w:line="240" w:lineRule="auto"/>
        <w:ind w:left="2268"/>
        <w:contextualSpacing/>
        <w:jc w:val="left"/>
        <w:rPr>
          <w:rFonts w:ascii="Arial" w:hAnsi="Arial" w:cs="Arial"/>
          <w:caps/>
          <w:color w:val="000000"/>
          <w:sz w:val="20"/>
          <w:szCs w:val="20"/>
        </w:rPr>
      </w:pPr>
    </w:p>
    <w:p w14:paraId="1FE80DDC" w14:textId="77777777" w:rsidR="00CE75A3" w:rsidRPr="0095273D" w:rsidRDefault="00CE75A3" w:rsidP="0095273D">
      <w:pPr>
        <w:pStyle w:val="Zkladntext"/>
        <w:spacing w:after="0" w:line="240" w:lineRule="auto"/>
        <w:ind w:left="2268"/>
        <w:contextualSpacing/>
        <w:jc w:val="left"/>
        <w:rPr>
          <w:rFonts w:ascii="Arial" w:hAnsi="Arial" w:cs="Arial"/>
          <w:caps/>
          <w:color w:val="000000"/>
          <w:sz w:val="20"/>
          <w:szCs w:val="20"/>
        </w:rPr>
      </w:pPr>
    </w:p>
    <w:p w14:paraId="246873FC" w14:textId="77777777" w:rsidR="00CE75A3" w:rsidRPr="0095273D" w:rsidRDefault="00CE75A3" w:rsidP="0095273D">
      <w:pPr>
        <w:pStyle w:val="Zkladntext"/>
        <w:spacing w:after="0" w:line="240" w:lineRule="auto"/>
        <w:ind w:left="2268"/>
        <w:contextualSpacing/>
        <w:jc w:val="left"/>
        <w:rPr>
          <w:rFonts w:ascii="Arial" w:hAnsi="Arial" w:cs="Arial"/>
          <w:caps/>
          <w:color w:val="000000"/>
          <w:sz w:val="20"/>
          <w:szCs w:val="20"/>
        </w:rPr>
      </w:pPr>
    </w:p>
    <w:p w14:paraId="563653D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C624CBA" w14:textId="77777777" w:rsidR="00B538C0" w:rsidRPr="0095273D" w:rsidRDefault="00B538C0" w:rsidP="0095273D">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contextualSpacing/>
        <w:jc w:val="center"/>
        <w:rPr>
          <w:rFonts w:ascii="Arial" w:hAnsi="Arial" w:cs="Arial"/>
          <w:caps/>
          <w:color w:val="000000"/>
          <w:sz w:val="20"/>
          <w:szCs w:val="20"/>
        </w:rPr>
      </w:pPr>
      <w:r w:rsidRPr="0095273D">
        <w:rPr>
          <w:rFonts w:ascii="Arial" w:hAnsi="Arial" w:cs="Arial"/>
          <w:caps/>
          <w:color w:val="000000"/>
          <w:sz w:val="20"/>
          <w:szCs w:val="20"/>
        </w:rPr>
        <w:t>Príloha b1 Ponukový list</w:t>
      </w:r>
    </w:p>
    <w:p w14:paraId="32262BFA" w14:textId="77777777" w:rsidR="00BC673A" w:rsidRPr="0095273D" w:rsidRDefault="00BC673A" w:rsidP="0095273D">
      <w:pPr>
        <w:pStyle w:val="Hlavika"/>
        <w:spacing w:after="0" w:line="240" w:lineRule="auto"/>
        <w:contextualSpacing/>
        <w:rPr>
          <w:rFonts w:ascii="Arial" w:hAnsi="Arial" w:cs="Arial"/>
          <w:b/>
          <w:bCs/>
          <w:sz w:val="20"/>
          <w:szCs w:val="20"/>
        </w:rPr>
      </w:pPr>
    </w:p>
    <w:p w14:paraId="7D71D655" w14:textId="77777777" w:rsidR="00B538C0" w:rsidRPr="0095273D" w:rsidRDefault="00B538C0" w:rsidP="0095273D">
      <w:pPr>
        <w:pStyle w:val="Hlavika"/>
        <w:spacing w:after="0" w:line="240" w:lineRule="auto"/>
        <w:contextualSpacing/>
        <w:rPr>
          <w:rFonts w:ascii="Arial" w:hAnsi="Arial" w:cs="Arial"/>
          <w:b/>
          <w:sz w:val="20"/>
          <w:szCs w:val="20"/>
        </w:rPr>
      </w:pPr>
      <w:r w:rsidRPr="0095273D">
        <w:rPr>
          <w:rFonts w:ascii="Arial" w:hAnsi="Arial" w:cs="Arial"/>
          <w:b/>
          <w:bCs/>
          <w:sz w:val="20"/>
          <w:szCs w:val="20"/>
        </w:rPr>
        <w:lastRenderedPageBreak/>
        <w:t>Názov predmetu zákazky na uskutočnenie stavby:</w:t>
      </w:r>
      <w:r w:rsidRPr="0095273D">
        <w:rPr>
          <w:rFonts w:ascii="Arial" w:hAnsi="Arial" w:cs="Arial"/>
          <w:b/>
          <w:sz w:val="20"/>
          <w:szCs w:val="20"/>
        </w:rPr>
        <w:t xml:space="preserve"> </w:t>
      </w:r>
    </w:p>
    <w:p w14:paraId="133863C8" w14:textId="77777777" w:rsidR="006E7A5D" w:rsidRPr="0095273D" w:rsidRDefault="00A76E6D" w:rsidP="0095273D">
      <w:pPr>
        <w:tabs>
          <w:tab w:val="left" w:pos="567"/>
        </w:tabs>
        <w:spacing w:after="0" w:line="240" w:lineRule="auto"/>
        <w:contextualSpacing/>
        <w:jc w:val="both"/>
        <w:rPr>
          <w:rFonts w:ascii="Arial" w:hAnsi="Arial" w:cs="Arial"/>
          <w:b/>
          <w:sz w:val="20"/>
          <w:szCs w:val="20"/>
        </w:rPr>
      </w:pPr>
      <w:r w:rsidRPr="0095273D">
        <w:rPr>
          <w:rFonts w:ascii="Arial" w:hAnsi="Arial" w:cs="Arial"/>
          <w:b/>
          <w:sz w:val="20"/>
          <w:szCs w:val="20"/>
        </w:rPr>
        <w:t>„</w:t>
      </w:r>
      <w:r w:rsidR="00544559" w:rsidRPr="0095273D">
        <w:rPr>
          <w:rFonts w:ascii="Arial" w:hAnsi="Arial" w:cs="Arial"/>
          <w:b/>
          <w:sz w:val="20"/>
          <w:szCs w:val="20"/>
        </w:rPr>
        <w:t>D3 Oščadnica-Čadca,</w:t>
      </w:r>
      <w:r w:rsidR="001E4D97" w:rsidRPr="0095273D">
        <w:rPr>
          <w:rFonts w:ascii="Arial" w:hAnsi="Arial" w:cs="Arial"/>
          <w:b/>
          <w:sz w:val="20"/>
          <w:szCs w:val="20"/>
        </w:rPr>
        <w:t xml:space="preserve"> </w:t>
      </w:r>
      <w:r w:rsidR="00544559" w:rsidRPr="0095273D">
        <w:rPr>
          <w:rFonts w:ascii="Arial" w:hAnsi="Arial" w:cs="Arial"/>
          <w:b/>
          <w:sz w:val="20"/>
          <w:szCs w:val="20"/>
        </w:rPr>
        <w:t>Bukov</w:t>
      </w:r>
      <w:r w:rsidRPr="0095273D">
        <w:rPr>
          <w:rFonts w:ascii="Arial" w:hAnsi="Arial" w:cs="Arial"/>
          <w:b/>
          <w:sz w:val="20"/>
          <w:szCs w:val="20"/>
        </w:rPr>
        <w:t>,</w:t>
      </w:r>
      <w:r w:rsidR="00544559" w:rsidRPr="0095273D">
        <w:rPr>
          <w:rFonts w:ascii="Arial" w:hAnsi="Arial" w:cs="Arial"/>
          <w:b/>
          <w:sz w:val="20"/>
          <w:szCs w:val="20"/>
        </w:rPr>
        <w:t xml:space="preserve"> II.</w:t>
      </w:r>
      <w:r w:rsidRPr="0095273D">
        <w:rPr>
          <w:rFonts w:ascii="Arial" w:hAnsi="Arial" w:cs="Arial"/>
          <w:b/>
          <w:sz w:val="20"/>
          <w:szCs w:val="20"/>
        </w:rPr>
        <w:t xml:space="preserve"> </w:t>
      </w:r>
      <w:proofErr w:type="spellStart"/>
      <w:r w:rsidR="00544559" w:rsidRPr="0095273D">
        <w:rPr>
          <w:rFonts w:ascii="Arial" w:hAnsi="Arial" w:cs="Arial"/>
          <w:b/>
          <w:sz w:val="20"/>
          <w:szCs w:val="20"/>
        </w:rPr>
        <w:t>polprofil</w:t>
      </w:r>
      <w:proofErr w:type="spellEnd"/>
      <w:r w:rsidR="006E7A5D" w:rsidRPr="0095273D">
        <w:rPr>
          <w:rFonts w:ascii="Arial" w:hAnsi="Arial" w:cs="Arial"/>
          <w:b/>
          <w:sz w:val="20"/>
          <w:szCs w:val="20"/>
        </w:rPr>
        <w:t>“.</w:t>
      </w:r>
    </w:p>
    <w:p w14:paraId="7558AE85" w14:textId="77777777" w:rsidR="00B77F8E" w:rsidRPr="0095273D" w:rsidRDefault="00B77F8E" w:rsidP="0095273D">
      <w:pPr>
        <w:pStyle w:val="Nzov"/>
        <w:jc w:val="both"/>
        <w:rPr>
          <w:rFonts w:ascii="Arial" w:hAnsi="Arial" w:cs="Arial"/>
          <w:color w:val="auto"/>
          <w:sz w:val="20"/>
          <w:szCs w:val="20"/>
        </w:rPr>
      </w:pPr>
    </w:p>
    <w:p w14:paraId="662C0D5D" w14:textId="77777777" w:rsidR="00B538C0" w:rsidRPr="0095273D" w:rsidRDefault="00B538C0" w:rsidP="0095273D">
      <w:pPr>
        <w:pStyle w:val="Nzov"/>
        <w:jc w:val="both"/>
        <w:rPr>
          <w:rFonts w:ascii="Arial" w:hAnsi="Arial" w:cs="Arial"/>
          <w:b/>
          <w:color w:val="auto"/>
          <w:sz w:val="20"/>
          <w:szCs w:val="20"/>
        </w:rPr>
      </w:pPr>
      <w:r w:rsidRPr="0095273D">
        <w:rPr>
          <w:rFonts w:ascii="Arial" w:hAnsi="Arial" w:cs="Arial"/>
          <w:b/>
          <w:color w:val="auto"/>
          <w:sz w:val="20"/>
          <w:szCs w:val="20"/>
        </w:rPr>
        <w:t>Verejný obstarávateľ:</w:t>
      </w:r>
    </w:p>
    <w:p w14:paraId="43099C1A"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Názov:</w:t>
      </w:r>
      <w:r w:rsidRPr="0095273D">
        <w:rPr>
          <w:rFonts w:ascii="Arial" w:hAnsi="Arial" w:cs="Arial"/>
          <w:bCs/>
          <w:sz w:val="20"/>
          <w:szCs w:val="20"/>
        </w:rPr>
        <w:tab/>
        <w:t>Národná diaľničná spoločnosť, a.s.</w:t>
      </w:r>
    </w:p>
    <w:p w14:paraId="62B659D3"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Sídlo:</w:t>
      </w:r>
      <w:r w:rsidRPr="0095273D">
        <w:rPr>
          <w:rFonts w:ascii="Arial" w:hAnsi="Arial" w:cs="Arial"/>
          <w:bCs/>
          <w:sz w:val="20"/>
          <w:szCs w:val="20"/>
        </w:rPr>
        <w:tab/>
      </w:r>
      <w:r w:rsidR="004C58DC" w:rsidRPr="0095273D">
        <w:rPr>
          <w:rFonts w:ascii="Arial" w:hAnsi="Arial" w:cs="Arial"/>
          <w:bCs/>
          <w:sz w:val="20"/>
          <w:szCs w:val="20"/>
        </w:rPr>
        <w:t>Dúbravská cesta 14</w:t>
      </w:r>
      <w:r w:rsidRPr="0095273D">
        <w:rPr>
          <w:rFonts w:ascii="Arial" w:hAnsi="Arial" w:cs="Arial"/>
          <w:bCs/>
          <w:sz w:val="20"/>
          <w:szCs w:val="20"/>
        </w:rPr>
        <w:t>, 8</w:t>
      </w:r>
      <w:r w:rsidR="004C58DC" w:rsidRPr="0095273D">
        <w:rPr>
          <w:rFonts w:ascii="Arial" w:hAnsi="Arial" w:cs="Arial"/>
          <w:bCs/>
          <w:sz w:val="20"/>
          <w:szCs w:val="20"/>
        </w:rPr>
        <w:t>41 04</w:t>
      </w:r>
      <w:r w:rsidRPr="0095273D">
        <w:rPr>
          <w:rFonts w:ascii="Arial" w:hAnsi="Arial" w:cs="Arial"/>
          <w:bCs/>
          <w:sz w:val="20"/>
          <w:szCs w:val="20"/>
        </w:rPr>
        <w:t xml:space="preserve"> Bratislava</w:t>
      </w:r>
    </w:p>
    <w:p w14:paraId="08A0DF54" w14:textId="77777777" w:rsidR="00B538C0" w:rsidRPr="0095273D" w:rsidRDefault="00B538C0" w:rsidP="0095273D">
      <w:pPr>
        <w:pStyle w:val="Nzov"/>
        <w:tabs>
          <w:tab w:val="left" w:pos="1440"/>
        </w:tabs>
        <w:ind w:left="1440" w:hanging="1440"/>
        <w:jc w:val="both"/>
        <w:rPr>
          <w:rFonts w:ascii="Arial" w:hAnsi="Arial" w:cs="Arial"/>
          <w:b/>
          <w:bCs/>
          <w:color w:val="auto"/>
          <w:sz w:val="20"/>
          <w:szCs w:val="20"/>
        </w:rPr>
      </w:pPr>
      <w:r w:rsidRPr="0095273D">
        <w:rPr>
          <w:rFonts w:ascii="Arial" w:hAnsi="Arial" w:cs="Arial"/>
          <w:color w:val="auto"/>
          <w:sz w:val="20"/>
          <w:szCs w:val="20"/>
        </w:rPr>
        <w:t>Právna forma:</w:t>
      </w:r>
      <w:r w:rsidRPr="0095273D">
        <w:rPr>
          <w:rFonts w:ascii="Arial" w:hAnsi="Arial" w:cs="Arial"/>
          <w:color w:val="auto"/>
          <w:sz w:val="20"/>
          <w:szCs w:val="20"/>
        </w:rPr>
        <w:tab/>
        <w:t xml:space="preserve">akciová spoločnosť zapísaná v Obchodnom registri </w:t>
      </w:r>
      <w:r w:rsidR="00A76E6D" w:rsidRPr="0095273D">
        <w:rPr>
          <w:rFonts w:ascii="Arial" w:hAnsi="Arial" w:cs="Arial"/>
          <w:color w:val="auto"/>
          <w:sz w:val="20"/>
          <w:szCs w:val="20"/>
        </w:rPr>
        <w:t>Mestsk</w:t>
      </w:r>
      <w:r w:rsidRPr="0095273D">
        <w:rPr>
          <w:rFonts w:ascii="Arial" w:hAnsi="Arial" w:cs="Arial"/>
          <w:color w:val="auto"/>
          <w:sz w:val="20"/>
          <w:szCs w:val="20"/>
        </w:rPr>
        <w:t xml:space="preserve">ého súdu Bratislava </w:t>
      </w:r>
      <w:r w:rsidR="00A76E6D" w:rsidRPr="0095273D">
        <w:rPr>
          <w:rFonts w:ascii="Arial" w:hAnsi="Arial" w:cs="Arial"/>
          <w:color w:val="auto"/>
          <w:sz w:val="20"/>
          <w:szCs w:val="20"/>
        </w:rPr>
        <w:t>II</w:t>
      </w:r>
      <w:r w:rsidRPr="0095273D">
        <w:rPr>
          <w:rFonts w:ascii="Arial" w:hAnsi="Arial" w:cs="Arial"/>
          <w:color w:val="auto"/>
          <w:sz w:val="20"/>
          <w:szCs w:val="20"/>
        </w:rPr>
        <w:t>I, oddiel: Sa, vložka číslo: 3518/B</w:t>
      </w:r>
    </w:p>
    <w:p w14:paraId="1EA44DAB"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IČO:</w:t>
      </w:r>
      <w:r w:rsidRPr="0095273D">
        <w:rPr>
          <w:rFonts w:ascii="Arial" w:hAnsi="Arial" w:cs="Arial"/>
          <w:bCs/>
          <w:sz w:val="20"/>
          <w:szCs w:val="20"/>
        </w:rPr>
        <w:tab/>
        <w:t>35 919 001</w:t>
      </w:r>
    </w:p>
    <w:p w14:paraId="20445CC9" w14:textId="77777777" w:rsidR="00B538C0" w:rsidRPr="0095273D" w:rsidRDefault="00B538C0" w:rsidP="0095273D">
      <w:pPr>
        <w:pStyle w:val="Nzov"/>
        <w:jc w:val="both"/>
        <w:rPr>
          <w:rFonts w:ascii="Arial" w:hAnsi="Arial" w:cs="Arial"/>
          <w:color w:val="auto"/>
          <w:sz w:val="20"/>
          <w:szCs w:val="20"/>
        </w:rPr>
      </w:pPr>
    </w:p>
    <w:p w14:paraId="79A83F51" w14:textId="77777777" w:rsidR="00B538C0" w:rsidRPr="0095273D" w:rsidRDefault="00B538C0" w:rsidP="0095273D">
      <w:pPr>
        <w:pStyle w:val="Nzov"/>
        <w:jc w:val="both"/>
        <w:rPr>
          <w:rFonts w:ascii="Arial" w:hAnsi="Arial" w:cs="Arial"/>
          <w:color w:val="auto"/>
          <w:sz w:val="20"/>
          <w:szCs w:val="20"/>
        </w:rPr>
      </w:pPr>
      <w:r w:rsidRPr="0095273D">
        <w:rPr>
          <w:rFonts w:ascii="Arial" w:hAnsi="Arial" w:cs="Arial"/>
          <w:color w:val="auto"/>
          <w:sz w:val="20"/>
          <w:szCs w:val="20"/>
        </w:rPr>
        <w:t>Ak ponuku pre</w:t>
      </w:r>
      <w:r w:rsidR="00B954E3" w:rsidRPr="0095273D">
        <w:rPr>
          <w:rFonts w:ascii="Arial" w:hAnsi="Arial" w:cs="Arial"/>
          <w:color w:val="auto"/>
          <w:sz w:val="20"/>
          <w:szCs w:val="20"/>
        </w:rPr>
        <w:t>d</w:t>
      </w:r>
      <w:r w:rsidRPr="0095273D">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95273D" w:rsidRDefault="007F5029" w:rsidP="0095273D">
      <w:pPr>
        <w:pStyle w:val="Nzov"/>
        <w:jc w:val="both"/>
        <w:rPr>
          <w:rFonts w:ascii="Arial" w:hAnsi="Arial" w:cs="Arial"/>
          <w:b/>
          <w:sz w:val="20"/>
          <w:szCs w:val="20"/>
        </w:rPr>
      </w:pPr>
    </w:p>
    <w:p w14:paraId="69D8EE75" w14:textId="77777777" w:rsidR="007F5029"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1</w:t>
      </w:r>
      <w:r w:rsidR="007F5029" w:rsidRPr="0095273D">
        <w:rPr>
          <w:rFonts w:ascii="Arial" w:hAnsi="Arial" w:cs="Arial"/>
          <w:b/>
          <w:sz w:val="20"/>
          <w:szCs w:val="20"/>
        </w:rPr>
        <w:tab/>
        <w:t>IDENTIFIKÁCIA UCHÁDZAČA</w:t>
      </w: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95273D" w14:paraId="58992FE2" w14:textId="77777777" w:rsidTr="007F5029">
        <w:trPr>
          <w:cantSplit/>
        </w:trPr>
        <w:tc>
          <w:tcPr>
            <w:tcW w:w="1843" w:type="dxa"/>
            <w:tcBorders>
              <w:top w:val="nil"/>
              <w:left w:val="nil"/>
            </w:tcBorders>
          </w:tcPr>
          <w:p w14:paraId="4240FE2F" w14:textId="77777777" w:rsidR="007F5029" w:rsidRPr="0095273D" w:rsidRDefault="007F5029" w:rsidP="0095273D">
            <w:pPr>
              <w:spacing w:after="0" w:line="240" w:lineRule="auto"/>
              <w:contextualSpacing/>
              <w:jc w:val="both"/>
              <w:rPr>
                <w:rFonts w:ascii="Arial" w:hAnsi="Arial" w:cs="Arial"/>
                <w:b/>
                <w:sz w:val="20"/>
                <w:szCs w:val="20"/>
              </w:rPr>
            </w:pPr>
          </w:p>
        </w:tc>
        <w:tc>
          <w:tcPr>
            <w:tcW w:w="4995" w:type="dxa"/>
            <w:shd w:val="pct5" w:color="auto" w:fill="FFFFFF"/>
            <w:vAlign w:val="center"/>
          </w:tcPr>
          <w:p w14:paraId="52641855" w14:textId="77777777" w:rsidR="007F5029" w:rsidRPr="0095273D" w:rsidRDefault="007F5029" w:rsidP="0095273D">
            <w:pPr>
              <w:spacing w:after="0" w:line="240" w:lineRule="auto"/>
              <w:contextualSpacing/>
              <w:jc w:val="center"/>
              <w:rPr>
                <w:rFonts w:ascii="Arial" w:hAnsi="Arial" w:cs="Arial"/>
                <w:b/>
                <w:sz w:val="20"/>
                <w:szCs w:val="20"/>
              </w:rPr>
            </w:pPr>
            <w:r w:rsidRPr="0095273D">
              <w:rPr>
                <w:rFonts w:ascii="Arial" w:hAnsi="Arial" w:cs="Arial"/>
                <w:b/>
                <w:sz w:val="20"/>
                <w:szCs w:val="20"/>
              </w:rPr>
              <w:t>Obchodné meno alebo názov uchádzača, právna forma a sídlo alebo miesto podnikania uchádzača</w:t>
            </w:r>
            <w:r w:rsidR="00A76E6D" w:rsidRPr="0095273D">
              <w:rPr>
                <w:rFonts w:ascii="Arial" w:hAnsi="Arial" w:cs="Arial"/>
                <w:b/>
                <w:sz w:val="20"/>
                <w:szCs w:val="20"/>
              </w:rPr>
              <w:t xml:space="preserve"> </w:t>
            </w:r>
            <w:r w:rsidRPr="0095273D">
              <w:rPr>
                <w:rFonts w:ascii="Arial" w:hAnsi="Arial" w:cs="Arial"/>
                <w:b/>
                <w:sz w:val="20"/>
                <w:szCs w:val="20"/>
              </w:rPr>
              <w:t>/</w:t>
            </w:r>
            <w:r w:rsidR="00A76E6D" w:rsidRPr="0095273D">
              <w:rPr>
                <w:rFonts w:ascii="Arial" w:hAnsi="Arial" w:cs="Arial"/>
                <w:b/>
                <w:sz w:val="20"/>
                <w:szCs w:val="20"/>
              </w:rPr>
              <w:t xml:space="preserve"> </w:t>
            </w:r>
            <w:r w:rsidRPr="0095273D">
              <w:rPr>
                <w:rFonts w:ascii="Arial" w:hAnsi="Arial"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95273D" w:rsidRDefault="007F5029" w:rsidP="0095273D">
            <w:pPr>
              <w:spacing w:after="0" w:line="240" w:lineRule="auto"/>
              <w:contextualSpacing/>
              <w:jc w:val="center"/>
              <w:rPr>
                <w:rFonts w:ascii="Arial" w:hAnsi="Arial" w:cs="Arial"/>
                <w:b/>
                <w:sz w:val="20"/>
                <w:szCs w:val="20"/>
              </w:rPr>
            </w:pPr>
            <w:r w:rsidRPr="0095273D">
              <w:rPr>
                <w:rFonts w:ascii="Arial" w:hAnsi="Arial" w:cs="Arial"/>
                <w:b/>
                <w:sz w:val="20"/>
                <w:szCs w:val="20"/>
              </w:rPr>
              <w:t>IČO</w:t>
            </w:r>
          </w:p>
        </w:tc>
        <w:tc>
          <w:tcPr>
            <w:tcW w:w="992" w:type="dxa"/>
            <w:tcBorders>
              <w:bottom w:val="single" w:sz="6" w:space="0" w:color="auto"/>
            </w:tcBorders>
            <w:shd w:val="pct5" w:color="auto" w:fill="FFFFFF"/>
          </w:tcPr>
          <w:p w14:paraId="3C886BB7" w14:textId="77777777" w:rsidR="007F5029" w:rsidRPr="0095273D" w:rsidRDefault="007F5029" w:rsidP="0095273D">
            <w:pPr>
              <w:spacing w:after="0" w:line="240" w:lineRule="auto"/>
              <w:ind w:left="-113" w:firstLine="113"/>
              <w:contextualSpacing/>
              <w:jc w:val="center"/>
              <w:rPr>
                <w:rFonts w:ascii="Arial" w:hAnsi="Arial" w:cs="Arial"/>
                <w:b/>
                <w:sz w:val="20"/>
                <w:szCs w:val="20"/>
              </w:rPr>
            </w:pPr>
            <w:r w:rsidRPr="0095273D">
              <w:rPr>
                <w:rFonts w:ascii="Arial" w:hAnsi="Arial" w:cs="Arial"/>
                <w:b/>
                <w:sz w:val="20"/>
                <w:szCs w:val="20"/>
              </w:rPr>
              <w:t>MSP</w:t>
            </w:r>
            <w:r w:rsidRPr="0095273D">
              <w:rPr>
                <w:rFonts w:ascii="Arial" w:hAnsi="Arial" w:cs="Arial"/>
                <w:sz w:val="20"/>
                <w:szCs w:val="20"/>
              </w:rPr>
              <w:t>**</w:t>
            </w:r>
            <w:r w:rsidRPr="0095273D">
              <w:rPr>
                <w:rFonts w:ascii="Arial" w:eastAsia="Calibri" w:hAnsi="Arial" w:cs="Arial"/>
                <w:sz w:val="20"/>
                <w:szCs w:val="20"/>
              </w:rPr>
              <w:t xml:space="preserve">   </w:t>
            </w:r>
            <w:r w:rsidRPr="0095273D">
              <w:rPr>
                <w:rFonts w:ascii="Arial" w:hAnsi="Arial" w:cs="Arial"/>
                <w:b/>
                <w:sz w:val="20"/>
                <w:szCs w:val="20"/>
              </w:rPr>
              <w:t>áno/nie</w:t>
            </w:r>
          </w:p>
        </w:tc>
      </w:tr>
      <w:tr w:rsidR="007F5029" w:rsidRPr="0095273D" w14:paraId="6A9A93B9" w14:textId="77777777" w:rsidTr="007F5029">
        <w:trPr>
          <w:cantSplit/>
        </w:trPr>
        <w:tc>
          <w:tcPr>
            <w:tcW w:w="1843" w:type="dxa"/>
          </w:tcPr>
          <w:p w14:paraId="07CEDA3B" w14:textId="77777777" w:rsidR="007F5029" w:rsidRPr="0095273D" w:rsidRDefault="007F5029" w:rsidP="0095273D">
            <w:pPr>
              <w:spacing w:after="0" w:line="240" w:lineRule="auto"/>
              <w:contextualSpacing/>
              <w:rPr>
                <w:rFonts w:ascii="Arial" w:hAnsi="Arial" w:cs="Arial"/>
                <w:b/>
                <w:sz w:val="20"/>
                <w:szCs w:val="20"/>
              </w:rPr>
            </w:pPr>
            <w:r w:rsidRPr="0095273D">
              <w:rPr>
                <w:rFonts w:ascii="Arial" w:hAnsi="Arial" w:cs="Arial"/>
                <w:b/>
                <w:sz w:val="20"/>
                <w:szCs w:val="20"/>
              </w:rPr>
              <w:t>Názov združenia alebo skupiny dodávateľov</w:t>
            </w:r>
          </w:p>
        </w:tc>
        <w:tc>
          <w:tcPr>
            <w:tcW w:w="4995" w:type="dxa"/>
          </w:tcPr>
          <w:p w14:paraId="2596B6D8"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Borders>
              <w:tr2bl w:val="single" w:sz="6" w:space="0" w:color="auto"/>
            </w:tcBorders>
          </w:tcPr>
          <w:p w14:paraId="21F132CB"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Borders>
              <w:tr2bl w:val="single" w:sz="6" w:space="0" w:color="auto"/>
            </w:tcBorders>
          </w:tcPr>
          <w:p w14:paraId="3D3663AC"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6FD87555" w14:textId="77777777" w:rsidTr="007F5029">
        <w:trPr>
          <w:cantSplit/>
        </w:trPr>
        <w:tc>
          <w:tcPr>
            <w:tcW w:w="1843" w:type="dxa"/>
          </w:tcPr>
          <w:p w14:paraId="47222308"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Hlavný člen*</w:t>
            </w:r>
          </w:p>
        </w:tc>
        <w:tc>
          <w:tcPr>
            <w:tcW w:w="4995" w:type="dxa"/>
          </w:tcPr>
          <w:p w14:paraId="03A6C94B"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3084FE7D"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7923DCBF"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38E47387" w14:textId="77777777" w:rsidTr="007F5029">
        <w:trPr>
          <w:cantSplit/>
        </w:trPr>
        <w:tc>
          <w:tcPr>
            <w:tcW w:w="1843" w:type="dxa"/>
          </w:tcPr>
          <w:p w14:paraId="5E1A3816"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Člen 2*</w:t>
            </w:r>
          </w:p>
        </w:tc>
        <w:tc>
          <w:tcPr>
            <w:tcW w:w="4995" w:type="dxa"/>
          </w:tcPr>
          <w:p w14:paraId="2EE687B9"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5CF194FA"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3AED33AE"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0121FC92" w14:textId="77777777" w:rsidTr="007F5029">
        <w:trPr>
          <w:cantSplit/>
        </w:trPr>
        <w:tc>
          <w:tcPr>
            <w:tcW w:w="1843" w:type="dxa"/>
          </w:tcPr>
          <w:p w14:paraId="2F30C94D"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atď. … *</w:t>
            </w:r>
          </w:p>
        </w:tc>
        <w:tc>
          <w:tcPr>
            <w:tcW w:w="4995" w:type="dxa"/>
          </w:tcPr>
          <w:p w14:paraId="7DA75ED8"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18EE7670"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0F4264CE" w14:textId="77777777" w:rsidR="007F5029" w:rsidRPr="0095273D" w:rsidRDefault="007F5029" w:rsidP="0095273D">
            <w:pPr>
              <w:spacing w:after="0" w:line="240" w:lineRule="auto"/>
              <w:contextualSpacing/>
              <w:jc w:val="both"/>
              <w:rPr>
                <w:rFonts w:ascii="Arial" w:hAnsi="Arial" w:cs="Arial"/>
                <w:b/>
                <w:sz w:val="20"/>
                <w:szCs w:val="20"/>
              </w:rPr>
            </w:pPr>
          </w:p>
        </w:tc>
      </w:tr>
    </w:tbl>
    <w:p w14:paraId="0FE31654" w14:textId="77777777" w:rsidR="007F5029" w:rsidRPr="0095273D" w:rsidRDefault="007F5029" w:rsidP="0095273D">
      <w:pPr>
        <w:spacing w:after="0" w:line="240" w:lineRule="auto"/>
        <w:ind w:left="284" w:hanging="284"/>
        <w:contextualSpacing/>
        <w:jc w:val="both"/>
        <w:rPr>
          <w:rFonts w:ascii="Arial" w:hAnsi="Arial" w:cs="Arial"/>
          <w:sz w:val="20"/>
          <w:szCs w:val="20"/>
          <w:u w:val="single"/>
        </w:rPr>
      </w:pPr>
      <w:r w:rsidRPr="0095273D">
        <w:rPr>
          <w:rFonts w:ascii="Arial" w:hAnsi="Arial" w:cs="Arial"/>
          <w:sz w:val="20"/>
          <w:szCs w:val="20"/>
        </w:rPr>
        <w:t xml:space="preserve">* pridajte/odstráňte prípadné riadky pre členov skupiny dodávateľov, ktorá je uchádzačom. </w:t>
      </w:r>
      <w:r w:rsidRPr="0095273D">
        <w:rPr>
          <w:rFonts w:ascii="Arial" w:hAnsi="Arial" w:cs="Arial"/>
          <w:b/>
          <w:sz w:val="20"/>
          <w:szCs w:val="20"/>
        </w:rPr>
        <w:t>Upozorňujeme, že subdodávateľ sa nepovažuje za člena skupiny dodávateľov, ktorý je uchádzačom</w:t>
      </w:r>
      <w:r w:rsidRPr="0095273D">
        <w:rPr>
          <w:rFonts w:ascii="Arial" w:hAnsi="Arial" w:cs="Arial"/>
          <w:sz w:val="20"/>
          <w:szCs w:val="20"/>
        </w:rPr>
        <w:t xml:space="preserve">. </w:t>
      </w:r>
      <w:r w:rsidRPr="0095273D">
        <w:rPr>
          <w:rFonts w:ascii="Arial" w:hAnsi="Arial" w:cs="Arial"/>
          <w:sz w:val="20"/>
          <w:szCs w:val="20"/>
          <w:u w:val="single"/>
        </w:rPr>
        <w:t>Ak túto ponuku predkladá len samostatný uchádzač, svoju identifikáciu uvedie v riadku „Hlavný člen“ a osta</w:t>
      </w:r>
      <w:r w:rsidR="00DD6553" w:rsidRPr="0095273D">
        <w:rPr>
          <w:rFonts w:ascii="Arial" w:hAnsi="Arial" w:cs="Arial"/>
          <w:sz w:val="20"/>
          <w:szCs w:val="20"/>
          <w:u w:val="single"/>
        </w:rPr>
        <w:t>t</w:t>
      </w:r>
      <w:r w:rsidRPr="0095273D">
        <w:rPr>
          <w:rFonts w:ascii="Arial" w:hAnsi="Arial" w:cs="Arial"/>
          <w:sz w:val="20"/>
          <w:szCs w:val="20"/>
          <w:u w:val="single"/>
        </w:rPr>
        <w:t xml:space="preserve">né riadky odstráni. </w:t>
      </w:r>
    </w:p>
    <w:p w14:paraId="15DC4B38" w14:textId="77777777" w:rsidR="007F5029" w:rsidRPr="0095273D" w:rsidRDefault="007F5029" w:rsidP="0095273D">
      <w:pPr>
        <w:spacing w:after="0" w:line="240" w:lineRule="auto"/>
        <w:ind w:left="284" w:right="112" w:hanging="284"/>
        <w:contextualSpacing/>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Pr="0095273D">
        <w:rPr>
          <w:rFonts w:ascii="Arial" w:hAnsi="Arial" w:cs="Arial"/>
          <w:b/>
          <w:sz w:val="20"/>
          <w:szCs w:val="20"/>
        </w:rPr>
        <w:t>MSP</w:t>
      </w:r>
      <w:r w:rsidRPr="0095273D">
        <w:rPr>
          <w:rFonts w:ascii="Arial" w:hAnsi="Arial" w:cs="Arial"/>
          <w:sz w:val="20"/>
          <w:szCs w:val="20"/>
        </w:rPr>
        <w:t xml:space="preserve"> je skratka mikro, malých a stredných podnikov. </w:t>
      </w:r>
      <w:r w:rsidRPr="0095273D">
        <w:rPr>
          <w:rFonts w:ascii="Arial" w:hAnsi="Arial" w:cs="Arial"/>
          <w:b/>
          <w:sz w:val="20"/>
          <w:szCs w:val="20"/>
        </w:rPr>
        <w:t>Mikropodniky</w:t>
      </w:r>
      <w:r w:rsidRPr="0095273D">
        <w:rPr>
          <w:rFonts w:ascii="Arial" w:hAnsi="Arial" w:cs="Arial"/>
          <w:sz w:val="20"/>
          <w:szCs w:val="20"/>
        </w:rPr>
        <w:t xml:space="preserve">: podniky, ktoré zamestnávajú menej ako 10 osôb a ktorých ročný obrat a/alebo celková ročná súvaha neprekračuje 2 MIO EUR. </w:t>
      </w:r>
      <w:r w:rsidRPr="0095273D">
        <w:rPr>
          <w:rFonts w:ascii="Arial" w:hAnsi="Arial" w:cs="Arial"/>
          <w:b/>
          <w:sz w:val="20"/>
          <w:szCs w:val="20"/>
        </w:rPr>
        <w:t>Malé podniky</w:t>
      </w:r>
      <w:r w:rsidRPr="0095273D">
        <w:rPr>
          <w:rFonts w:ascii="Arial" w:hAnsi="Arial" w:cs="Arial"/>
          <w:sz w:val="20"/>
          <w:szCs w:val="20"/>
        </w:rPr>
        <w:t xml:space="preserve">: podniky, ktoré zamestnávajú menej ako 50 osôb a ktorých ročný obrat a/alebo celková ročná súvaha neprekračuje 10 MIO EUR. </w:t>
      </w:r>
      <w:r w:rsidRPr="0095273D">
        <w:rPr>
          <w:rFonts w:ascii="Arial" w:hAnsi="Arial" w:cs="Arial"/>
          <w:b/>
          <w:sz w:val="20"/>
          <w:szCs w:val="20"/>
        </w:rPr>
        <w:t>Stredné podniky</w:t>
      </w:r>
      <w:r w:rsidRPr="0095273D">
        <w:rPr>
          <w:rFonts w:ascii="Arial" w:hAnsi="Arial" w:cs="Arial"/>
          <w:sz w:val="20"/>
          <w:szCs w:val="20"/>
        </w:rPr>
        <w:t>: podniky, ktoré nie sú mikropodnikmi ani malými podnikmi a ktoré zamestnávajú menej ako 250 osôb a ktorých ročný obrat neprekračuje 50 MIO EUR a/alebo celková ročná súvaha neprekračuje 43 MIO EUR.</w:t>
      </w:r>
    </w:p>
    <w:p w14:paraId="3F3E52E3" w14:textId="77777777" w:rsidR="00B538C0"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2</w:t>
      </w:r>
      <w:r w:rsidRPr="0095273D">
        <w:rPr>
          <w:rFonts w:ascii="Arial" w:hAnsi="Arial" w:cs="Arial"/>
          <w:b/>
          <w:sz w:val="20"/>
          <w:szCs w:val="20"/>
        </w:rPr>
        <w:tab/>
        <w:t xml:space="preserve">IDENTIFIKÁCIA KONTAKTNEJ OSOBY </w:t>
      </w:r>
      <w:r w:rsidRPr="0095273D">
        <w:rPr>
          <w:rFonts w:ascii="Arial" w:hAnsi="Arial"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95273D" w14:paraId="40271B1F" w14:textId="77777777" w:rsidTr="00A76E6D">
        <w:tc>
          <w:tcPr>
            <w:tcW w:w="2268" w:type="dxa"/>
            <w:shd w:val="pct5" w:color="auto" w:fill="FFFFFF"/>
          </w:tcPr>
          <w:p w14:paraId="54FE9EC0"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Obchodné meno alebo názov uchádzača (člena skupiny dodávateľov, ktor</w:t>
            </w:r>
            <w:r w:rsidR="00A76E6D" w:rsidRPr="0095273D">
              <w:rPr>
                <w:rFonts w:ascii="Arial" w:hAnsi="Arial" w:cs="Arial"/>
                <w:b/>
                <w:sz w:val="20"/>
                <w:szCs w:val="20"/>
              </w:rPr>
              <w:t>ý</w:t>
            </w:r>
            <w:r w:rsidRPr="0095273D">
              <w:rPr>
                <w:rFonts w:ascii="Arial" w:hAnsi="Arial" w:cs="Arial"/>
                <w:b/>
                <w:sz w:val="20"/>
                <w:szCs w:val="20"/>
              </w:rPr>
              <w:t xml:space="preserve"> je uchádzačom)</w:t>
            </w:r>
          </w:p>
        </w:tc>
        <w:tc>
          <w:tcPr>
            <w:tcW w:w="6912" w:type="dxa"/>
          </w:tcPr>
          <w:p w14:paraId="471D0A76"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8EE02B8" w14:textId="77777777" w:rsidTr="00A76E6D">
        <w:tc>
          <w:tcPr>
            <w:tcW w:w="2268" w:type="dxa"/>
            <w:shd w:val="pct5" w:color="auto" w:fill="FFFFFF"/>
          </w:tcPr>
          <w:p w14:paraId="37484E54"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Meno a priezvisko</w:t>
            </w:r>
          </w:p>
          <w:p w14:paraId="6BF1ACBA"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kontaktnej osoby</w:t>
            </w:r>
            <w:r w:rsidRPr="0095273D">
              <w:rPr>
                <w:rStyle w:val="Odkaznapoznmkupodiarou"/>
                <w:rFonts w:ascii="Arial" w:hAnsi="Arial" w:cs="Arial"/>
                <w:b/>
                <w:sz w:val="20"/>
                <w:szCs w:val="20"/>
              </w:rPr>
              <w:footnoteReference w:id="3"/>
            </w:r>
            <w:r w:rsidRPr="0095273D">
              <w:rPr>
                <w:rFonts w:ascii="Arial" w:hAnsi="Arial" w:cs="Arial"/>
                <w:b/>
                <w:sz w:val="20"/>
                <w:szCs w:val="20"/>
              </w:rPr>
              <w:t xml:space="preserve"> za uchádzača</w:t>
            </w:r>
          </w:p>
        </w:tc>
        <w:tc>
          <w:tcPr>
            <w:tcW w:w="6912" w:type="dxa"/>
          </w:tcPr>
          <w:p w14:paraId="317C4EF6"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E180940" w14:textId="77777777" w:rsidTr="00A76E6D">
        <w:tc>
          <w:tcPr>
            <w:tcW w:w="2268" w:type="dxa"/>
            <w:shd w:val="pct5" w:color="auto" w:fill="FFFFFF"/>
          </w:tcPr>
          <w:p w14:paraId="2DEB0E08"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Adresa uchádzača</w:t>
            </w:r>
          </w:p>
        </w:tc>
        <w:tc>
          <w:tcPr>
            <w:tcW w:w="6912" w:type="dxa"/>
          </w:tcPr>
          <w:p w14:paraId="2D8623CC"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3EFD4CCC" w14:textId="77777777" w:rsidTr="00A76E6D">
        <w:tc>
          <w:tcPr>
            <w:tcW w:w="2268" w:type="dxa"/>
            <w:shd w:val="pct5" w:color="auto" w:fill="FFFFFF"/>
          </w:tcPr>
          <w:p w14:paraId="4B27A24F"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Telefón </w:t>
            </w:r>
          </w:p>
        </w:tc>
        <w:tc>
          <w:tcPr>
            <w:tcW w:w="6912" w:type="dxa"/>
          </w:tcPr>
          <w:p w14:paraId="4A8A842B"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C056D00" w14:textId="77777777" w:rsidTr="00A76E6D">
        <w:tc>
          <w:tcPr>
            <w:tcW w:w="2268" w:type="dxa"/>
            <w:shd w:val="pct5" w:color="auto" w:fill="FFFFFF"/>
          </w:tcPr>
          <w:p w14:paraId="16780C86"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E-mail</w:t>
            </w:r>
          </w:p>
        </w:tc>
        <w:tc>
          <w:tcPr>
            <w:tcW w:w="6912" w:type="dxa"/>
          </w:tcPr>
          <w:p w14:paraId="16851F10" w14:textId="77777777" w:rsidR="00B538C0" w:rsidRPr="0095273D" w:rsidRDefault="00B538C0" w:rsidP="0095273D">
            <w:pPr>
              <w:spacing w:after="0" w:line="240" w:lineRule="auto"/>
              <w:contextualSpacing/>
              <w:rPr>
                <w:rFonts w:ascii="Arial" w:hAnsi="Arial" w:cs="Arial"/>
                <w:sz w:val="20"/>
                <w:szCs w:val="20"/>
              </w:rPr>
            </w:pPr>
          </w:p>
        </w:tc>
      </w:tr>
    </w:tbl>
    <w:p w14:paraId="473357B7" w14:textId="77777777" w:rsidR="00A76E6D" w:rsidRPr="0095273D" w:rsidRDefault="00A76E6D" w:rsidP="0095273D">
      <w:pPr>
        <w:keepNext/>
        <w:spacing w:after="0" w:line="240" w:lineRule="auto"/>
        <w:ind w:left="425" w:hanging="425"/>
        <w:contextualSpacing/>
        <w:jc w:val="both"/>
        <w:rPr>
          <w:rFonts w:ascii="Arial" w:hAnsi="Arial" w:cs="Arial"/>
          <w:b/>
          <w:sz w:val="20"/>
          <w:szCs w:val="20"/>
        </w:rPr>
      </w:pPr>
    </w:p>
    <w:p w14:paraId="17B8E299" w14:textId="77777777" w:rsidR="00A76E6D" w:rsidRPr="0095273D" w:rsidRDefault="00A76E6D" w:rsidP="0095273D">
      <w:pPr>
        <w:keepNext/>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95273D" w:rsidRDefault="00A76E6D" w:rsidP="0095273D">
      <w:pPr>
        <w:keepNext/>
        <w:spacing w:after="0" w:line="240" w:lineRule="auto"/>
        <w:ind w:left="425" w:hanging="425"/>
        <w:contextualSpacing/>
        <w:jc w:val="both"/>
        <w:rPr>
          <w:rFonts w:ascii="Arial" w:hAnsi="Arial" w:cs="Arial"/>
          <w:b/>
          <w:sz w:val="20"/>
          <w:szCs w:val="20"/>
        </w:rPr>
      </w:pPr>
    </w:p>
    <w:p w14:paraId="7D320865" w14:textId="77777777" w:rsidR="000B4F42"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3</w:t>
      </w:r>
      <w:r w:rsidRPr="0095273D">
        <w:rPr>
          <w:rFonts w:ascii="Arial" w:hAnsi="Arial" w:cs="Arial"/>
          <w:b/>
          <w:sz w:val="20"/>
          <w:szCs w:val="20"/>
        </w:rPr>
        <w:tab/>
        <w:t>VYHLÁSENIE UCHÁDZAČA</w:t>
      </w:r>
    </w:p>
    <w:p w14:paraId="037905A7" w14:textId="77777777" w:rsidR="00D70E3D" w:rsidRPr="0095273D" w:rsidRDefault="00D70E3D" w:rsidP="0095273D">
      <w:pPr>
        <w:keepNext/>
        <w:spacing w:after="0" w:line="240" w:lineRule="auto"/>
        <w:ind w:left="425" w:hanging="425"/>
        <w:contextualSpacing/>
        <w:jc w:val="both"/>
        <w:rPr>
          <w:rFonts w:ascii="Arial" w:hAnsi="Arial" w:cs="Arial"/>
          <w:b/>
          <w:sz w:val="20"/>
          <w:szCs w:val="20"/>
        </w:rPr>
      </w:pPr>
    </w:p>
    <w:p w14:paraId="54DA8DFD" w14:textId="77777777" w:rsidR="008B03C3" w:rsidRPr="0095273D" w:rsidRDefault="008B03C3" w:rsidP="0095273D">
      <w:pPr>
        <w:keepNext/>
        <w:keepLines/>
        <w:widowControl w:val="0"/>
        <w:spacing w:after="0" w:line="240" w:lineRule="auto"/>
        <w:contextualSpacing/>
        <w:rPr>
          <w:rFonts w:ascii="Arial" w:hAnsi="Arial" w:cs="Arial"/>
          <w:sz w:val="20"/>
          <w:szCs w:val="20"/>
        </w:rPr>
      </w:pPr>
      <w:r w:rsidRPr="0095273D">
        <w:rPr>
          <w:rFonts w:ascii="Arial" w:hAnsi="Arial" w:cs="Arial"/>
          <w:sz w:val="20"/>
          <w:szCs w:val="20"/>
        </w:rPr>
        <w:t>Vážený pán/vážená pani,</w:t>
      </w:r>
    </w:p>
    <w:p w14:paraId="5F861732" w14:textId="77777777" w:rsidR="008B03C3" w:rsidRPr="0095273D" w:rsidRDefault="008B03C3" w:rsidP="0095273D">
      <w:pPr>
        <w:keepNext/>
        <w:keepLines/>
        <w:widowControl w:val="0"/>
        <w:spacing w:after="0" w:line="240" w:lineRule="auto"/>
        <w:contextualSpacing/>
        <w:rPr>
          <w:rFonts w:ascii="Arial" w:hAnsi="Arial" w:cs="Arial"/>
          <w:sz w:val="20"/>
          <w:szCs w:val="20"/>
        </w:rPr>
      </w:pPr>
    </w:p>
    <w:p w14:paraId="3634D5C5" w14:textId="587F79CD" w:rsidR="00B26946" w:rsidRPr="0095273D" w:rsidRDefault="008B03C3" w:rsidP="0095273D">
      <w:pPr>
        <w:pStyle w:val="Obyajntext"/>
        <w:keepNext/>
        <w:keepLines/>
        <w:widowControl w:val="0"/>
        <w:spacing w:after="0" w:line="240" w:lineRule="auto"/>
        <w:contextualSpacing/>
        <w:rPr>
          <w:rFonts w:ascii="Arial" w:hAnsi="Arial" w:cs="Arial"/>
          <w:snapToGrid w:val="0"/>
          <w:lang w:val="sk-SK"/>
        </w:rPr>
      </w:pPr>
      <w:r w:rsidRPr="0095273D">
        <w:rPr>
          <w:rFonts w:ascii="Arial" w:hAnsi="Arial" w:cs="Arial"/>
          <w:snapToGrid w:val="0"/>
          <w:lang w:val="sk-SK"/>
        </w:rPr>
        <w:t>my, nižšie podpísaní oprávnení zástupcovia vyššie uvedeného uchádzača</w:t>
      </w:r>
      <w:r w:rsidR="00035EF4" w:rsidRPr="0095273D">
        <w:rPr>
          <w:rFonts w:ascii="Arial" w:hAnsi="Arial" w:cs="Arial"/>
          <w:snapToGrid w:val="0"/>
          <w:lang w:val="sk-SK"/>
        </w:rPr>
        <w:t xml:space="preserve"> </w:t>
      </w:r>
      <w:r w:rsidRPr="0095273D">
        <w:rPr>
          <w:rFonts w:ascii="Arial" w:hAnsi="Arial" w:cs="Arial"/>
          <w:snapToGrid w:val="0"/>
          <w:lang w:val="sk-SK"/>
        </w:rPr>
        <w:t>/</w:t>
      </w:r>
      <w:r w:rsidR="00035EF4" w:rsidRPr="0095273D">
        <w:rPr>
          <w:rFonts w:ascii="Arial" w:hAnsi="Arial" w:cs="Arial"/>
          <w:snapToGrid w:val="0"/>
          <w:lang w:val="sk-SK"/>
        </w:rPr>
        <w:t xml:space="preserve"> </w:t>
      </w:r>
      <w:r w:rsidRPr="0095273D">
        <w:rPr>
          <w:rFonts w:ascii="Arial" w:hAnsi="Arial" w:cs="Arial"/>
          <w:snapToGrid w:val="0"/>
          <w:lang w:val="sk-SK"/>
        </w:rPr>
        <w:t xml:space="preserve">členov skupiny dodávateľov, ktorá je uchádzačom, týmto vyhlasujeme, že sme preskúmali a prijímame bez výhrad alebo obmedzení súťažné podklady pre túto </w:t>
      </w:r>
      <w:r w:rsidR="00613025" w:rsidRPr="0095273D">
        <w:rPr>
          <w:rFonts w:ascii="Arial" w:hAnsi="Arial" w:cs="Arial"/>
          <w:snapToGrid w:val="0"/>
          <w:lang w:val="sk-SK"/>
        </w:rPr>
        <w:t>verejnú</w:t>
      </w:r>
      <w:r w:rsidR="00035EF4" w:rsidRPr="0095273D">
        <w:rPr>
          <w:rFonts w:ascii="Arial" w:hAnsi="Arial" w:cs="Arial"/>
          <w:snapToGrid w:val="0"/>
          <w:lang w:val="sk-SK"/>
        </w:rPr>
        <w:t xml:space="preserve"> </w:t>
      </w:r>
      <w:r w:rsidRPr="0095273D">
        <w:rPr>
          <w:rFonts w:ascii="Arial" w:hAnsi="Arial" w:cs="Arial"/>
          <w:snapToGrid w:val="0"/>
          <w:lang w:val="sk-SK"/>
        </w:rPr>
        <w:t xml:space="preserve">súťaž v celom rozsahu a v súlade so všetkými podmienkami ponúkame </w:t>
      </w:r>
      <w:r w:rsidR="003D7D75" w:rsidRPr="0095273D">
        <w:rPr>
          <w:rFonts w:ascii="Arial" w:hAnsi="Arial" w:cs="Arial"/>
          <w:snapToGrid w:val="0"/>
          <w:lang w:val="sk-SK"/>
        </w:rPr>
        <w:t xml:space="preserve">celkovú </w:t>
      </w:r>
      <w:r w:rsidR="00B618B1" w:rsidRPr="0095273D">
        <w:rPr>
          <w:rFonts w:ascii="Arial" w:hAnsi="Arial" w:cs="Arial"/>
          <w:snapToGrid w:val="0"/>
          <w:lang w:val="sk-SK"/>
        </w:rPr>
        <w:t xml:space="preserve">cenu za </w:t>
      </w:r>
      <w:r w:rsidRPr="0095273D">
        <w:rPr>
          <w:rFonts w:ascii="Arial" w:hAnsi="Arial" w:cs="Arial"/>
          <w:snapToGrid w:val="0"/>
          <w:lang w:val="sk-SK"/>
        </w:rPr>
        <w:t xml:space="preserve">uskutočnenie stavebných  prác pre projekt s názvom </w:t>
      </w:r>
      <w:r w:rsidR="00544559" w:rsidRPr="0095273D">
        <w:rPr>
          <w:rFonts w:ascii="Arial" w:hAnsi="Arial" w:cs="Arial"/>
          <w:b/>
        </w:rPr>
        <w:t xml:space="preserve">D3 </w:t>
      </w:r>
      <w:proofErr w:type="spellStart"/>
      <w:r w:rsidR="00544559" w:rsidRPr="0095273D">
        <w:rPr>
          <w:rFonts w:ascii="Arial" w:hAnsi="Arial" w:cs="Arial"/>
          <w:b/>
        </w:rPr>
        <w:t>Oščadnica-Čadca</w:t>
      </w:r>
      <w:proofErr w:type="spellEnd"/>
      <w:r w:rsidR="00544559" w:rsidRPr="0095273D">
        <w:rPr>
          <w:rFonts w:ascii="Arial" w:hAnsi="Arial" w:cs="Arial"/>
          <w:b/>
        </w:rPr>
        <w:t>,</w:t>
      </w:r>
      <w:r w:rsidR="00766FA7" w:rsidRPr="0095273D">
        <w:rPr>
          <w:rFonts w:ascii="Arial" w:hAnsi="Arial" w:cs="Arial"/>
          <w:b/>
        </w:rPr>
        <w:t xml:space="preserve"> </w:t>
      </w:r>
      <w:proofErr w:type="spellStart"/>
      <w:r w:rsidR="00544559" w:rsidRPr="0095273D">
        <w:rPr>
          <w:rFonts w:ascii="Arial" w:hAnsi="Arial" w:cs="Arial"/>
          <w:b/>
        </w:rPr>
        <w:t>Bukov</w:t>
      </w:r>
      <w:proofErr w:type="spellEnd"/>
      <w:r w:rsidR="00252C7F" w:rsidRPr="0095273D">
        <w:rPr>
          <w:rFonts w:ascii="Arial" w:hAnsi="Arial" w:cs="Arial"/>
          <w:b/>
        </w:rPr>
        <w:t>,</w:t>
      </w:r>
      <w:r w:rsidR="00544559" w:rsidRPr="0095273D">
        <w:rPr>
          <w:rFonts w:ascii="Arial" w:hAnsi="Arial" w:cs="Arial"/>
          <w:b/>
        </w:rPr>
        <w:t xml:space="preserve"> II.</w:t>
      </w:r>
      <w:r w:rsidR="00766FA7" w:rsidRPr="0095273D">
        <w:rPr>
          <w:rFonts w:ascii="Arial" w:hAnsi="Arial" w:cs="Arial"/>
          <w:b/>
        </w:rPr>
        <w:t xml:space="preserve"> </w:t>
      </w:r>
      <w:proofErr w:type="spellStart"/>
      <w:r w:rsidR="00544559" w:rsidRPr="0095273D">
        <w:rPr>
          <w:rFonts w:ascii="Arial" w:hAnsi="Arial" w:cs="Arial"/>
          <w:b/>
        </w:rPr>
        <w:t>polprofil</w:t>
      </w:r>
      <w:proofErr w:type="spellEnd"/>
      <w:r w:rsidR="00CB0F5F" w:rsidRPr="0095273D">
        <w:rPr>
          <w:rFonts w:ascii="Arial" w:hAnsi="Arial" w:cs="Arial"/>
          <w:lang w:val="sk-SK"/>
        </w:rPr>
        <w:t xml:space="preserve"> </w:t>
      </w:r>
      <w:r w:rsidRPr="0095273D">
        <w:rPr>
          <w:rFonts w:ascii="Arial" w:hAnsi="Arial" w:cs="Arial"/>
          <w:snapToGrid w:val="0"/>
          <w:lang w:val="sk-SK"/>
        </w:rPr>
        <w:t>uvedenú v Časti A</w:t>
      </w:r>
      <w:r w:rsidR="003D7D75" w:rsidRPr="0095273D">
        <w:rPr>
          <w:rFonts w:ascii="Arial" w:hAnsi="Arial" w:cs="Arial"/>
          <w:snapToGrid w:val="0"/>
          <w:lang w:val="sk-SK"/>
        </w:rPr>
        <w:t>.</w:t>
      </w:r>
      <w:r w:rsidRPr="0095273D">
        <w:rPr>
          <w:rFonts w:ascii="Arial" w:hAnsi="Arial" w:cs="Arial"/>
          <w:snapToGrid w:val="0"/>
          <w:lang w:val="sk-SK"/>
        </w:rPr>
        <w:t>3</w:t>
      </w:r>
      <w:r w:rsidR="003D7D75" w:rsidRPr="0095273D">
        <w:rPr>
          <w:rFonts w:ascii="Arial" w:hAnsi="Arial" w:cs="Arial"/>
          <w:snapToGrid w:val="0"/>
          <w:lang w:val="sk-SK"/>
        </w:rPr>
        <w:t xml:space="preserve"> </w:t>
      </w:r>
      <w:r w:rsidRPr="0095273D">
        <w:rPr>
          <w:rFonts w:ascii="Arial" w:hAnsi="Arial" w:cs="Arial"/>
          <w:snapToGrid w:val="0"/>
          <w:lang w:val="sk-SK"/>
        </w:rPr>
        <w:t>Návrh na plnenie kritéria</w:t>
      </w:r>
      <w:r w:rsidR="004B5A26" w:rsidRPr="0095273D">
        <w:rPr>
          <w:rFonts w:ascii="Arial" w:hAnsi="Arial" w:cs="Arial"/>
          <w:snapToGrid w:val="0"/>
          <w:lang w:val="sk-SK"/>
        </w:rPr>
        <w:t xml:space="preserve"> Zväz</w:t>
      </w:r>
      <w:r w:rsidR="003D7D75" w:rsidRPr="0095273D">
        <w:rPr>
          <w:rFonts w:ascii="Arial" w:hAnsi="Arial" w:cs="Arial"/>
          <w:snapToGrid w:val="0"/>
          <w:lang w:val="sk-SK"/>
        </w:rPr>
        <w:t>o</w:t>
      </w:r>
      <w:r w:rsidR="004B5A26" w:rsidRPr="0095273D">
        <w:rPr>
          <w:rFonts w:ascii="Arial" w:hAnsi="Arial" w:cs="Arial"/>
          <w:snapToGrid w:val="0"/>
          <w:lang w:val="sk-SK"/>
        </w:rPr>
        <w:t>k 1</w:t>
      </w:r>
      <w:r w:rsidR="003D7D75" w:rsidRPr="0095273D">
        <w:rPr>
          <w:rFonts w:ascii="Arial" w:hAnsi="Arial" w:cs="Arial"/>
          <w:snapToGrid w:val="0"/>
          <w:lang w:val="sk-SK"/>
        </w:rPr>
        <w:t xml:space="preserve"> týchto SP</w:t>
      </w:r>
      <w:r w:rsidRPr="0095273D">
        <w:rPr>
          <w:rFonts w:ascii="Arial" w:hAnsi="Arial" w:cs="Arial"/>
          <w:snapToGrid w:val="0"/>
          <w:lang w:val="sk-SK"/>
        </w:rPr>
        <w:t>.</w:t>
      </w:r>
    </w:p>
    <w:p w14:paraId="23F9C308" w14:textId="77777777" w:rsidR="008B03C3" w:rsidRPr="0095273D" w:rsidRDefault="008B03C3" w:rsidP="0095273D">
      <w:pPr>
        <w:pStyle w:val="Obyajntext"/>
        <w:keepNext/>
        <w:keepLines/>
        <w:widowControl w:val="0"/>
        <w:spacing w:after="0" w:line="240" w:lineRule="auto"/>
        <w:contextualSpacing/>
        <w:rPr>
          <w:rFonts w:ascii="Arial" w:hAnsi="Arial" w:cs="Arial"/>
          <w:snapToGrid w:val="0"/>
          <w:color w:val="00B050"/>
          <w:lang w:val="sk-SK"/>
        </w:rPr>
      </w:pPr>
    </w:p>
    <w:p w14:paraId="3FBBC2ED" w14:textId="77777777" w:rsidR="00B26946" w:rsidRPr="0095273D" w:rsidRDefault="00B26946" w:rsidP="0095273D">
      <w:pPr>
        <w:pStyle w:val="Obyajntext"/>
        <w:keepNext/>
        <w:keepLines/>
        <w:widowControl w:val="0"/>
        <w:spacing w:after="0" w:line="240" w:lineRule="auto"/>
        <w:contextualSpacing/>
        <w:rPr>
          <w:rFonts w:ascii="Arial" w:hAnsi="Arial" w:cs="Arial"/>
          <w:lang w:val="sk-SK"/>
        </w:rPr>
      </w:pPr>
      <w:r w:rsidRPr="0095273D">
        <w:rPr>
          <w:rFonts w:ascii="Arial" w:hAnsi="Arial" w:cs="Arial"/>
          <w:lang w:val="sk-SK"/>
        </w:rPr>
        <w:t xml:space="preserve">Túto ponuku predkladáme </w:t>
      </w:r>
      <w:r w:rsidRPr="0095273D">
        <w:rPr>
          <w:rFonts w:ascii="Arial" w:hAnsi="Arial" w:cs="Arial"/>
          <w:b/>
          <w:lang w:val="sk-SK"/>
        </w:rPr>
        <w:t>samostatne</w:t>
      </w:r>
      <w:r w:rsidRPr="0095273D">
        <w:rPr>
          <w:rStyle w:val="Odkaznapoznmkupodiarou"/>
          <w:rFonts w:ascii="Arial" w:hAnsi="Arial" w:cs="Arial"/>
          <w:b/>
          <w:lang w:val="sk-SK"/>
        </w:rPr>
        <w:footnoteReference w:id="4"/>
      </w:r>
      <w:r w:rsidRPr="0095273D">
        <w:rPr>
          <w:rFonts w:ascii="Arial" w:hAnsi="Arial" w:cs="Arial"/>
          <w:lang w:val="sk-SK"/>
        </w:rPr>
        <w:t>/</w:t>
      </w:r>
      <w:r w:rsidRPr="0095273D">
        <w:rPr>
          <w:rFonts w:ascii="Arial" w:hAnsi="Arial" w:cs="Arial"/>
          <w:b/>
          <w:lang w:val="sk-SK"/>
        </w:rPr>
        <w:t>ako skupina dodávateľov</w:t>
      </w:r>
      <w:r w:rsidRPr="0095273D">
        <w:rPr>
          <w:rFonts w:ascii="Arial" w:hAnsi="Arial" w:cs="Arial"/>
          <w:bCs/>
          <w:lang w:val="sk-SK"/>
        </w:rPr>
        <w:t xml:space="preserve"> </w:t>
      </w:r>
      <w:r w:rsidRPr="0095273D">
        <w:rPr>
          <w:rFonts w:ascii="Arial" w:hAnsi="Arial" w:cs="Arial"/>
          <w:lang w:val="sk-SK"/>
        </w:rPr>
        <w:t>&lt;</w:t>
      </w:r>
      <w:r w:rsidR="003D7D75" w:rsidRPr="0095273D">
        <w:rPr>
          <w:rFonts w:ascii="Arial" w:hAnsi="Arial" w:cs="Arial"/>
          <w:lang w:val="sk-SK"/>
        </w:rPr>
        <w:t xml:space="preserve">doplňte </w:t>
      </w:r>
      <w:r w:rsidRPr="0095273D">
        <w:rPr>
          <w:rFonts w:ascii="Arial" w:hAnsi="Arial" w:cs="Arial"/>
          <w:highlight w:val="yellow"/>
          <w:lang w:val="sk-SK"/>
        </w:rPr>
        <w:t>názov alebo obchodné meno uchádzača</w:t>
      </w:r>
      <w:r w:rsidRPr="0095273D">
        <w:rPr>
          <w:rFonts w:ascii="Arial" w:hAnsi="Arial" w:cs="Arial"/>
          <w:lang w:val="sk-SK"/>
        </w:rPr>
        <w:t xml:space="preserve">&gt;]. Potvrdzujeme, že nie sme zapojení do prípravy žiadnej inej ponuky predkladanej v tejto </w:t>
      </w:r>
      <w:r w:rsidR="00613025" w:rsidRPr="0095273D">
        <w:rPr>
          <w:rFonts w:ascii="Arial" w:hAnsi="Arial" w:cs="Arial"/>
          <w:lang w:val="sk-SK"/>
        </w:rPr>
        <w:t xml:space="preserve">verejnej </w:t>
      </w:r>
      <w:r w:rsidR="004D3A12" w:rsidRPr="0095273D">
        <w:rPr>
          <w:rFonts w:ascii="Arial" w:hAnsi="Arial" w:cs="Arial"/>
          <w:lang w:val="sk-SK"/>
        </w:rPr>
        <w:t>súťaži</w:t>
      </w:r>
      <w:r w:rsidRPr="0095273D">
        <w:rPr>
          <w:rFonts w:ascii="Arial" w:hAnsi="Arial" w:cs="Arial"/>
          <w:lang w:val="sk-SK"/>
        </w:rPr>
        <w:t xml:space="preserve"> (či už ako člen skupiny dodávateľov alebo ako samostatný uchádzač).</w:t>
      </w:r>
    </w:p>
    <w:p w14:paraId="2131E0B5"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3D7D75" w:rsidRPr="0095273D">
        <w:rPr>
          <w:rFonts w:ascii="Arial" w:hAnsi="Arial" w:cs="Arial"/>
          <w:sz w:val="20"/>
          <w:szCs w:val="20"/>
        </w:rPr>
        <w:t>z</w:t>
      </w:r>
      <w:r w:rsidRPr="0095273D">
        <w:rPr>
          <w:rFonts w:ascii="Arial" w:hAnsi="Arial" w:cs="Arial"/>
          <w:sz w:val="20"/>
          <w:szCs w:val="20"/>
        </w:rPr>
        <w:t>mluvy, ktorá bude ako jeho výsledok s nami uzatvorená.</w:t>
      </w:r>
    </w:p>
    <w:p w14:paraId="118634BB" w14:textId="77777777" w:rsidR="00766FA7" w:rsidRPr="0095273D" w:rsidRDefault="00766FA7" w:rsidP="0095273D">
      <w:pPr>
        <w:spacing w:after="0" w:line="240" w:lineRule="auto"/>
        <w:contextualSpacing/>
        <w:jc w:val="both"/>
        <w:rPr>
          <w:rFonts w:ascii="Arial" w:hAnsi="Arial" w:cs="Arial"/>
          <w:sz w:val="20"/>
          <w:szCs w:val="20"/>
        </w:rPr>
      </w:pPr>
    </w:p>
    <w:p w14:paraId="64A1AD84"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Potvrdzujeme, že nie sme v žiadnom takom postavení, ktoré by nás vylučovalo z účasti na postupoch verejného obstarávania podľa zákona č. </w:t>
      </w:r>
      <w:r w:rsidR="00DE47A8" w:rsidRPr="0095273D">
        <w:rPr>
          <w:rFonts w:ascii="Arial" w:hAnsi="Arial" w:cs="Arial"/>
          <w:sz w:val="20"/>
          <w:szCs w:val="20"/>
        </w:rPr>
        <w:t>343/2015</w:t>
      </w:r>
      <w:r w:rsidRPr="0095273D">
        <w:rPr>
          <w:rFonts w:ascii="Arial" w:hAnsi="Arial" w:cs="Arial"/>
          <w:sz w:val="20"/>
          <w:szCs w:val="20"/>
        </w:rPr>
        <w:t xml:space="preserve"> Z.</w:t>
      </w:r>
      <w:r w:rsidR="00412637" w:rsidRPr="0095273D">
        <w:rPr>
          <w:rFonts w:ascii="Arial" w:hAnsi="Arial" w:cs="Arial"/>
          <w:sz w:val="20"/>
          <w:szCs w:val="20"/>
        </w:rPr>
        <w:t xml:space="preserve"> </w:t>
      </w:r>
      <w:r w:rsidRPr="0095273D">
        <w:rPr>
          <w:rFonts w:ascii="Arial" w:hAnsi="Arial" w:cs="Arial"/>
          <w:sz w:val="20"/>
          <w:szCs w:val="20"/>
        </w:rPr>
        <w:t>z. o verejnom obstarávaní a o zmene a doplnení niektorých zákonov v znení neskorších predpisov</w:t>
      </w:r>
      <w:r w:rsidR="0029740E" w:rsidRPr="0095273D">
        <w:rPr>
          <w:rFonts w:ascii="Arial" w:hAnsi="Arial" w:cs="Arial"/>
          <w:sz w:val="20"/>
          <w:szCs w:val="20"/>
        </w:rPr>
        <w:t xml:space="preserve"> (ďalej len „zákon o verejnom obstarávaní“)</w:t>
      </w:r>
      <w:r w:rsidRPr="0095273D">
        <w:rPr>
          <w:rFonts w:ascii="Arial" w:hAnsi="Arial" w:cs="Arial"/>
          <w:sz w:val="20"/>
          <w:szCs w:val="20"/>
        </w:rPr>
        <w:t xml:space="preserve">, a že nie sme v konflikte záujmov alebo v žiadnom inom vzťahu s inými uchádzačmi alebo fyzickými osobami alebo právnickými osobami zúčastnenými na príprave alebo vykonávaní </w:t>
      </w:r>
      <w:r w:rsidR="003D7D75" w:rsidRPr="0095273D">
        <w:rPr>
          <w:rFonts w:ascii="Arial" w:hAnsi="Arial" w:cs="Arial"/>
          <w:sz w:val="20"/>
          <w:szCs w:val="20"/>
        </w:rPr>
        <w:t>D</w:t>
      </w:r>
      <w:r w:rsidRPr="0095273D">
        <w:rPr>
          <w:rFonts w:ascii="Arial" w:hAnsi="Arial" w:cs="Arial"/>
          <w:sz w:val="20"/>
          <w:szCs w:val="20"/>
        </w:rPr>
        <w:t>iela.</w:t>
      </w:r>
    </w:p>
    <w:p w14:paraId="298A9B03" w14:textId="77777777" w:rsidR="004D3A12" w:rsidRPr="0095273D" w:rsidRDefault="004D3A12" w:rsidP="0095273D">
      <w:pPr>
        <w:spacing w:after="0" w:line="240" w:lineRule="auto"/>
        <w:contextualSpacing/>
        <w:jc w:val="both"/>
        <w:rPr>
          <w:rFonts w:ascii="Arial" w:hAnsi="Arial" w:cs="Arial"/>
          <w:sz w:val="20"/>
          <w:szCs w:val="20"/>
        </w:rPr>
      </w:pPr>
    </w:p>
    <w:p w14:paraId="456997CF" w14:textId="25CFF4B2" w:rsidR="004D3A12" w:rsidRPr="0095273D" w:rsidRDefault="004D3A12"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Potvrdzujeme, že máme k dispozícii </w:t>
      </w:r>
      <w:r w:rsidR="0029740E" w:rsidRPr="0095273D">
        <w:rPr>
          <w:rFonts w:ascii="Arial" w:hAnsi="Arial" w:cs="Arial"/>
          <w:sz w:val="20"/>
          <w:szCs w:val="20"/>
        </w:rPr>
        <w:t xml:space="preserve">personálne kapacity, </w:t>
      </w:r>
      <w:r w:rsidRPr="0095273D">
        <w:rPr>
          <w:rFonts w:ascii="Arial" w:hAnsi="Arial" w:cs="Arial"/>
          <w:sz w:val="20"/>
          <w:szCs w:val="20"/>
        </w:rPr>
        <w:t xml:space="preserve">technické prostriedky, strojové a technické zariadenia potrebné na plnenie </w:t>
      </w:r>
      <w:r w:rsidR="004124A4">
        <w:rPr>
          <w:rFonts w:ascii="Arial" w:hAnsi="Arial" w:cs="Arial"/>
          <w:sz w:val="20"/>
          <w:szCs w:val="20"/>
        </w:rPr>
        <w:t>Z</w:t>
      </w:r>
      <w:r w:rsidRPr="0095273D">
        <w:rPr>
          <w:rFonts w:ascii="Arial" w:hAnsi="Arial" w:cs="Arial"/>
          <w:sz w:val="20"/>
          <w:szCs w:val="20"/>
        </w:rPr>
        <w:t>mluvy.</w:t>
      </w:r>
    </w:p>
    <w:p w14:paraId="7EF1B23E" w14:textId="77777777" w:rsidR="003D7D75" w:rsidRPr="0095273D" w:rsidRDefault="003D7D75" w:rsidP="0095273D">
      <w:pPr>
        <w:spacing w:after="0" w:line="240" w:lineRule="auto"/>
        <w:contextualSpacing/>
        <w:jc w:val="both"/>
        <w:rPr>
          <w:rFonts w:ascii="Arial" w:hAnsi="Arial" w:cs="Arial"/>
          <w:sz w:val="20"/>
          <w:szCs w:val="20"/>
        </w:rPr>
      </w:pPr>
    </w:p>
    <w:p w14:paraId="194FF0C2" w14:textId="08FB1A00"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V prípade akejkoľvek zmeny vyššie uvedených okolností budeme o tejto skutočnosti bezodkladne informovať verejného obstarávateľa v ktorejkoľvek fáze verejného obstarávania alebo plnenia </w:t>
      </w:r>
      <w:r w:rsidR="00D73123" w:rsidRPr="0095273D">
        <w:rPr>
          <w:rFonts w:ascii="Arial" w:hAnsi="Arial" w:cs="Arial"/>
          <w:sz w:val="20"/>
          <w:szCs w:val="20"/>
        </w:rPr>
        <w:t>Z</w:t>
      </w:r>
      <w:r w:rsidRPr="0095273D">
        <w:rPr>
          <w:rFonts w:ascii="Arial" w:hAnsi="Arial" w:cs="Arial"/>
          <w:sz w:val="20"/>
          <w:szCs w:val="20"/>
        </w:rPr>
        <w:t>mluvy</w:t>
      </w:r>
      <w:r w:rsidR="004D3A12" w:rsidRPr="0095273D">
        <w:rPr>
          <w:rFonts w:ascii="Arial" w:hAnsi="Arial" w:cs="Arial"/>
          <w:sz w:val="20"/>
          <w:szCs w:val="20"/>
        </w:rPr>
        <w:t xml:space="preserve"> o </w:t>
      </w:r>
      <w:r w:rsidR="00D73123" w:rsidRPr="0095273D">
        <w:rPr>
          <w:rFonts w:ascii="Arial" w:hAnsi="Arial" w:cs="Arial"/>
          <w:sz w:val="20"/>
          <w:szCs w:val="20"/>
        </w:rPr>
        <w:t>D</w:t>
      </w:r>
      <w:r w:rsidR="004D3A12" w:rsidRPr="0095273D">
        <w:rPr>
          <w:rFonts w:ascii="Arial" w:hAnsi="Arial" w:cs="Arial"/>
          <w:sz w:val="20"/>
          <w:szCs w:val="20"/>
        </w:rPr>
        <w:t>ielo</w:t>
      </w:r>
      <w:r w:rsidRPr="0095273D">
        <w:rPr>
          <w:rFonts w:ascii="Arial" w:hAnsi="Arial" w:cs="Arial"/>
          <w:sz w:val="20"/>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95273D">
        <w:rPr>
          <w:rFonts w:ascii="Arial" w:hAnsi="Arial" w:cs="Arial"/>
          <w:sz w:val="20"/>
          <w:szCs w:val="20"/>
        </w:rPr>
        <w:t xml:space="preserve">verejnej </w:t>
      </w:r>
      <w:r w:rsidR="004D3A12" w:rsidRPr="0095273D">
        <w:rPr>
          <w:rFonts w:ascii="Arial" w:hAnsi="Arial" w:cs="Arial"/>
          <w:sz w:val="20"/>
          <w:szCs w:val="20"/>
        </w:rPr>
        <w:t>súťaž</w:t>
      </w:r>
      <w:r w:rsidR="006933E6" w:rsidRPr="0095273D">
        <w:rPr>
          <w:rFonts w:ascii="Arial" w:hAnsi="Arial" w:cs="Arial"/>
          <w:sz w:val="20"/>
          <w:szCs w:val="20"/>
        </w:rPr>
        <w:t>e</w:t>
      </w:r>
      <w:r w:rsidRPr="0095273D">
        <w:rPr>
          <w:rFonts w:ascii="Arial" w:hAnsi="Arial" w:cs="Arial"/>
          <w:sz w:val="20"/>
          <w:szCs w:val="20"/>
        </w:rPr>
        <w:t xml:space="preserve"> a z uzatvoreni</w:t>
      </w:r>
      <w:r w:rsidR="003D7D75" w:rsidRPr="0095273D">
        <w:rPr>
          <w:rFonts w:ascii="Arial" w:hAnsi="Arial" w:cs="Arial"/>
          <w:sz w:val="20"/>
          <w:szCs w:val="20"/>
        </w:rPr>
        <w:t>u</w:t>
      </w:r>
      <w:r w:rsidRPr="0095273D">
        <w:rPr>
          <w:rFonts w:ascii="Arial" w:hAnsi="Arial" w:cs="Arial"/>
          <w:sz w:val="20"/>
          <w:szCs w:val="20"/>
        </w:rPr>
        <w:t xml:space="preserve"> </w:t>
      </w:r>
      <w:r w:rsidR="004124A4">
        <w:rPr>
          <w:rFonts w:ascii="Arial" w:hAnsi="Arial" w:cs="Arial"/>
          <w:sz w:val="20"/>
          <w:szCs w:val="20"/>
        </w:rPr>
        <w:t>Z</w:t>
      </w:r>
      <w:r w:rsidRPr="0095273D">
        <w:rPr>
          <w:rFonts w:ascii="Arial" w:hAnsi="Arial" w:cs="Arial"/>
          <w:sz w:val="20"/>
          <w:szCs w:val="20"/>
        </w:rPr>
        <w:t>mluvy, ktorá je jej výsledkom</w:t>
      </w:r>
      <w:r w:rsidR="006C539E" w:rsidRPr="0095273D">
        <w:rPr>
          <w:rFonts w:ascii="Arial" w:hAnsi="Arial" w:cs="Arial"/>
          <w:sz w:val="20"/>
          <w:szCs w:val="20"/>
        </w:rPr>
        <w:t>.</w:t>
      </w:r>
    </w:p>
    <w:p w14:paraId="2AD3FC3F" w14:textId="77777777" w:rsidR="00B26946" w:rsidRPr="0095273D" w:rsidRDefault="00B26946" w:rsidP="0095273D">
      <w:pPr>
        <w:spacing w:after="0" w:line="240" w:lineRule="auto"/>
        <w:contextualSpacing/>
        <w:jc w:val="both"/>
        <w:rPr>
          <w:rFonts w:ascii="Arial" w:hAnsi="Arial" w:cs="Arial"/>
          <w:sz w:val="20"/>
          <w:szCs w:val="20"/>
        </w:rPr>
      </w:pPr>
    </w:p>
    <w:p w14:paraId="2180D874" w14:textId="44937C9A" w:rsidR="00B26946" w:rsidRPr="0095273D" w:rsidRDefault="00B26946" w:rsidP="0095273D">
      <w:pPr>
        <w:spacing w:after="0" w:line="240" w:lineRule="auto"/>
        <w:contextualSpacing/>
        <w:jc w:val="both"/>
        <w:rPr>
          <w:rFonts w:ascii="Arial" w:hAnsi="Arial" w:cs="Arial"/>
          <w:bCs/>
          <w:sz w:val="20"/>
          <w:szCs w:val="20"/>
        </w:rPr>
      </w:pPr>
      <w:r w:rsidRPr="0095273D">
        <w:rPr>
          <w:rFonts w:ascii="Arial" w:hAnsi="Arial" w:cs="Arial"/>
          <w:sz w:val="20"/>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95273D">
        <w:rPr>
          <w:rFonts w:ascii="Arial" w:hAnsi="Arial" w:cs="Arial"/>
          <w:sz w:val="20"/>
          <w:szCs w:val="20"/>
        </w:rPr>
        <w:t xml:space="preserve"> zákone </w:t>
      </w:r>
      <w:r w:rsidRPr="0095273D">
        <w:rPr>
          <w:rFonts w:ascii="Arial" w:hAnsi="Arial" w:cs="Arial"/>
          <w:bCs/>
          <w:sz w:val="20"/>
          <w:szCs w:val="20"/>
        </w:rPr>
        <w:t>o verejnom obstarávaní</w:t>
      </w:r>
      <w:r w:rsidR="0029740E" w:rsidRPr="0095273D">
        <w:rPr>
          <w:rFonts w:ascii="Arial" w:hAnsi="Arial" w:cs="Arial"/>
          <w:b/>
          <w:bCs/>
          <w:sz w:val="20"/>
          <w:szCs w:val="20"/>
        </w:rPr>
        <w:t xml:space="preserve"> </w:t>
      </w:r>
      <w:r w:rsidRPr="0095273D">
        <w:rPr>
          <w:rFonts w:ascii="Arial" w:hAnsi="Arial" w:cs="Arial"/>
          <w:bCs/>
          <w:sz w:val="20"/>
          <w:szCs w:val="20"/>
        </w:rPr>
        <w:t>nezmenilo v období, ktoré uplynulo od vyhotovenia dokladov, dokumentov a iných písomností preukazujúcich splnenie podmienok účasti</w:t>
      </w:r>
      <w:r w:rsidR="00313FF1" w:rsidRPr="0095273D">
        <w:rPr>
          <w:rFonts w:ascii="Arial" w:hAnsi="Arial" w:cs="Arial"/>
          <w:bCs/>
          <w:sz w:val="20"/>
          <w:szCs w:val="20"/>
        </w:rPr>
        <w:t xml:space="preserve"> v</w:t>
      </w:r>
      <w:r w:rsidR="00B954E3" w:rsidRPr="0095273D">
        <w:rPr>
          <w:rFonts w:ascii="Arial" w:hAnsi="Arial" w:cs="Arial"/>
          <w:bCs/>
          <w:sz w:val="20"/>
          <w:szCs w:val="20"/>
        </w:rPr>
        <w:t>o</w:t>
      </w:r>
      <w:r w:rsidR="00313FF1" w:rsidRPr="0095273D">
        <w:rPr>
          <w:rFonts w:ascii="Arial" w:hAnsi="Arial" w:cs="Arial"/>
          <w:bCs/>
          <w:sz w:val="20"/>
          <w:szCs w:val="20"/>
        </w:rPr>
        <w:t xml:space="preserve">  </w:t>
      </w:r>
      <w:r w:rsidR="006933E6" w:rsidRPr="0095273D">
        <w:rPr>
          <w:rFonts w:ascii="Arial" w:hAnsi="Arial" w:cs="Arial"/>
          <w:bCs/>
          <w:sz w:val="20"/>
          <w:szCs w:val="20"/>
        </w:rPr>
        <w:t xml:space="preserve">verejnej </w:t>
      </w:r>
      <w:r w:rsidR="00313FF1" w:rsidRPr="0095273D">
        <w:rPr>
          <w:rFonts w:ascii="Arial" w:hAnsi="Arial" w:cs="Arial"/>
          <w:bCs/>
          <w:sz w:val="20"/>
          <w:szCs w:val="20"/>
        </w:rPr>
        <w:t>súťaži</w:t>
      </w:r>
      <w:r w:rsidRPr="0095273D">
        <w:rPr>
          <w:rFonts w:ascii="Arial" w:hAnsi="Arial" w:cs="Arial"/>
          <w:bCs/>
          <w:sz w:val="20"/>
          <w:szCs w:val="20"/>
        </w:rPr>
        <w:t xml:space="preserve">, ktoré sme predložili spolu s formulárom na predloženie našej ponuky. Uvedomujeme si, že ak do dňa podpisu </w:t>
      </w:r>
      <w:r w:rsidR="004124A4">
        <w:rPr>
          <w:rFonts w:ascii="Arial" w:hAnsi="Arial" w:cs="Arial"/>
          <w:bCs/>
          <w:sz w:val="20"/>
          <w:szCs w:val="20"/>
        </w:rPr>
        <w:t>Z</w:t>
      </w:r>
      <w:r w:rsidRPr="0095273D">
        <w:rPr>
          <w:rFonts w:ascii="Arial" w:hAnsi="Arial" w:cs="Arial"/>
          <w:bCs/>
          <w:sz w:val="20"/>
          <w:szCs w:val="20"/>
        </w:rPr>
        <w:t xml:space="preserve">mluvy neposkytneme toto vyhlásenie, alebo ak sa preukáže, že údaje uvedené v ponuke sú nepravdivé, </w:t>
      </w:r>
      <w:r w:rsidR="00FC62B2" w:rsidRPr="0095273D">
        <w:rPr>
          <w:rFonts w:ascii="Arial" w:hAnsi="Arial" w:cs="Arial"/>
          <w:bCs/>
          <w:sz w:val="20"/>
          <w:szCs w:val="20"/>
        </w:rPr>
        <w:t xml:space="preserve">informácia </w:t>
      </w:r>
      <w:r w:rsidRPr="0095273D">
        <w:rPr>
          <w:rFonts w:ascii="Arial" w:hAnsi="Arial" w:cs="Arial"/>
          <w:sz w:val="20"/>
          <w:szCs w:val="20"/>
        </w:rPr>
        <w:t>o výsledku vyhodnotenia ponúk, v ktorom nám oznámi verejný obstarávateľ ako úspešnému uchádzačovi prijatie našej ponuky, môže byť vyhlásené za neplatné a byť zrušené.</w:t>
      </w:r>
      <w:r w:rsidRPr="0095273D">
        <w:rPr>
          <w:rFonts w:ascii="Arial" w:hAnsi="Arial" w:cs="Arial"/>
          <w:bCs/>
          <w:sz w:val="20"/>
          <w:szCs w:val="20"/>
        </w:rPr>
        <w:t xml:space="preserve"> </w:t>
      </w:r>
    </w:p>
    <w:p w14:paraId="66FC8C44" w14:textId="77777777" w:rsidR="00C10B49" w:rsidRPr="0095273D" w:rsidRDefault="00C10B49" w:rsidP="0095273D">
      <w:pPr>
        <w:spacing w:after="0" w:line="240" w:lineRule="auto"/>
        <w:contextualSpacing/>
        <w:jc w:val="both"/>
        <w:rPr>
          <w:rFonts w:ascii="Arial" w:hAnsi="Arial" w:cs="Arial"/>
          <w:sz w:val="20"/>
          <w:szCs w:val="20"/>
        </w:rPr>
      </w:pPr>
    </w:p>
    <w:p w14:paraId="019DFA67" w14:textId="77777777" w:rsidR="00B26946" w:rsidRPr="0095273D" w:rsidRDefault="00B26946" w:rsidP="0095273D">
      <w:pPr>
        <w:spacing w:after="0" w:line="240" w:lineRule="auto"/>
        <w:contextualSpacing/>
        <w:jc w:val="both"/>
        <w:rPr>
          <w:rFonts w:ascii="Arial" w:hAnsi="Arial" w:cs="Arial"/>
          <w:b/>
          <w:i/>
          <w:sz w:val="20"/>
          <w:szCs w:val="20"/>
        </w:rPr>
      </w:pPr>
      <w:r w:rsidRPr="0095273D">
        <w:rPr>
          <w:rFonts w:ascii="Arial" w:hAnsi="Arial" w:cs="Arial"/>
          <w:b/>
          <w:sz w:val="20"/>
          <w:szCs w:val="20"/>
        </w:rPr>
        <w:t>Zároveň čestne vyhlasujeme, že so všetkými dokumentmi tvoriacimi Zmluvu o </w:t>
      </w:r>
      <w:r w:rsidR="00D73123" w:rsidRPr="0095273D">
        <w:rPr>
          <w:rFonts w:ascii="Arial" w:hAnsi="Arial" w:cs="Arial"/>
          <w:b/>
          <w:sz w:val="20"/>
          <w:szCs w:val="20"/>
        </w:rPr>
        <w:t>D</w:t>
      </w:r>
      <w:r w:rsidRPr="0095273D">
        <w:rPr>
          <w:rFonts w:ascii="Arial" w:hAnsi="Arial" w:cs="Arial"/>
          <w:b/>
          <w:sz w:val="20"/>
          <w:szCs w:val="20"/>
        </w:rPr>
        <w:t>ielo uvedenými v </w:t>
      </w:r>
      <w:r w:rsidRPr="0095273D">
        <w:rPr>
          <w:rFonts w:ascii="Arial" w:hAnsi="Arial" w:cs="Arial"/>
          <w:b/>
          <w:i/>
          <w:sz w:val="20"/>
          <w:szCs w:val="20"/>
        </w:rPr>
        <w:t>bode 1</w:t>
      </w:r>
      <w:r w:rsidRPr="0095273D">
        <w:rPr>
          <w:rFonts w:ascii="Arial" w:hAnsi="Arial" w:cs="Arial"/>
          <w:b/>
          <w:sz w:val="20"/>
          <w:szCs w:val="20"/>
        </w:rPr>
        <w:t xml:space="preserve"> </w:t>
      </w:r>
      <w:r w:rsidRPr="0095273D">
        <w:rPr>
          <w:rFonts w:ascii="Arial" w:hAnsi="Arial" w:cs="Arial"/>
          <w:b/>
          <w:i/>
          <w:sz w:val="20"/>
          <w:szCs w:val="20"/>
        </w:rPr>
        <w:t>Zmluvných dojednaní</w:t>
      </w:r>
      <w:r w:rsidRPr="0095273D">
        <w:rPr>
          <w:rFonts w:ascii="Arial" w:hAnsi="Arial" w:cs="Arial"/>
          <w:b/>
          <w:sz w:val="20"/>
          <w:szCs w:val="20"/>
        </w:rPr>
        <w:t xml:space="preserve"> Zmluvy o dielo (</w:t>
      </w:r>
      <w:r w:rsidR="003D7D75" w:rsidRPr="0095273D">
        <w:rPr>
          <w:rFonts w:ascii="Arial" w:hAnsi="Arial" w:cs="Arial"/>
          <w:b/>
          <w:i/>
          <w:sz w:val="20"/>
          <w:szCs w:val="20"/>
        </w:rPr>
        <w:t>Č</w:t>
      </w:r>
      <w:r w:rsidR="0029740E" w:rsidRPr="0095273D">
        <w:rPr>
          <w:rFonts w:ascii="Arial" w:hAnsi="Arial" w:cs="Arial"/>
          <w:b/>
          <w:i/>
          <w:sz w:val="20"/>
          <w:szCs w:val="20"/>
        </w:rPr>
        <w:t xml:space="preserve">asť 1 </w:t>
      </w:r>
      <w:r w:rsidRPr="0095273D">
        <w:rPr>
          <w:rFonts w:ascii="Arial" w:hAnsi="Arial" w:cs="Arial"/>
          <w:b/>
          <w:i/>
          <w:sz w:val="20"/>
          <w:szCs w:val="20"/>
        </w:rPr>
        <w:t xml:space="preserve">Zväzok 2 súťažných podkladov) </w:t>
      </w:r>
      <w:r w:rsidRPr="0095273D">
        <w:rPr>
          <w:rFonts w:ascii="Arial" w:hAnsi="Arial" w:cs="Arial"/>
          <w:b/>
          <w:sz w:val="20"/>
          <w:szCs w:val="20"/>
        </w:rPr>
        <w:t>sme sa oboznámili, súhlasíme s ich znením v plnom rozsahu a berieme na vedomie, že budú tvoriť súčasť Zmluvy o </w:t>
      </w:r>
      <w:r w:rsidR="00D73123" w:rsidRPr="0095273D">
        <w:rPr>
          <w:rFonts w:ascii="Arial" w:hAnsi="Arial" w:cs="Arial"/>
          <w:b/>
          <w:sz w:val="20"/>
          <w:szCs w:val="20"/>
        </w:rPr>
        <w:t>D</w:t>
      </w:r>
      <w:r w:rsidRPr="0095273D">
        <w:rPr>
          <w:rFonts w:ascii="Arial" w:hAnsi="Arial" w:cs="Arial"/>
          <w:b/>
          <w:sz w:val="20"/>
          <w:szCs w:val="20"/>
        </w:rPr>
        <w:t xml:space="preserve">ielo, tak ako je uvedené v bode 1 </w:t>
      </w:r>
      <w:r w:rsidRPr="0095273D">
        <w:rPr>
          <w:rFonts w:ascii="Arial" w:hAnsi="Arial" w:cs="Arial"/>
          <w:b/>
          <w:i/>
          <w:sz w:val="20"/>
          <w:szCs w:val="20"/>
        </w:rPr>
        <w:t>Zmluvných dojednaní</w:t>
      </w:r>
      <w:r w:rsidRPr="0095273D">
        <w:rPr>
          <w:rFonts w:ascii="Arial" w:hAnsi="Arial" w:cs="Arial"/>
          <w:b/>
          <w:sz w:val="20"/>
          <w:szCs w:val="20"/>
        </w:rPr>
        <w:t xml:space="preserve"> Zmluvy o </w:t>
      </w:r>
      <w:r w:rsidR="00D73123" w:rsidRPr="0095273D">
        <w:rPr>
          <w:rFonts w:ascii="Arial" w:hAnsi="Arial" w:cs="Arial"/>
          <w:b/>
          <w:sz w:val="20"/>
          <w:szCs w:val="20"/>
        </w:rPr>
        <w:t>D</w:t>
      </w:r>
      <w:r w:rsidRPr="0095273D">
        <w:rPr>
          <w:rFonts w:ascii="Arial" w:hAnsi="Arial" w:cs="Arial"/>
          <w:b/>
          <w:sz w:val="20"/>
          <w:szCs w:val="20"/>
        </w:rPr>
        <w:t>ielo (</w:t>
      </w:r>
      <w:r w:rsidR="003D7D75" w:rsidRPr="0095273D">
        <w:rPr>
          <w:rFonts w:ascii="Arial" w:hAnsi="Arial" w:cs="Arial"/>
          <w:b/>
          <w:i/>
          <w:sz w:val="20"/>
          <w:szCs w:val="20"/>
        </w:rPr>
        <w:t>Č</w:t>
      </w:r>
      <w:r w:rsidR="00DB7B58" w:rsidRPr="0095273D">
        <w:rPr>
          <w:rFonts w:ascii="Arial" w:hAnsi="Arial" w:cs="Arial"/>
          <w:b/>
          <w:i/>
          <w:sz w:val="20"/>
          <w:szCs w:val="20"/>
        </w:rPr>
        <w:t xml:space="preserve">asť 1 </w:t>
      </w:r>
      <w:r w:rsidRPr="0095273D">
        <w:rPr>
          <w:rFonts w:ascii="Arial" w:hAnsi="Arial" w:cs="Arial"/>
          <w:b/>
          <w:i/>
          <w:sz w:val="20"/>
          <w:szCs w:val="20"/>
        </w:rPr>
        <w:t>Zväzok 2 súťažných podkladov).</w:t>
      </w:r>
    </w:p>
    <w:p w14:paraId="249BF1E6" w14:textId="77777777" w:rsidR="00B26946" w:rsidRPr="0095273D" w:rsidRDefault="00B26946" w:rsidP="0095273D">
      <w:pPr>
        <w:spacing w:after="0" w:line="240" w:lineRule="auto"/>
        <w:contextualSpacing/>
        <w:jc w:val="both"/>
        <w:rPr>
          <w:rFonts w:ascii="Arial" w:hAnsi="Arial" w:cs="Arial"/>
          <w:sz w:val="20"/>
          <w:szCs w:val="20"/>
        </w:rPr>
      </w:pPr>
    </w:p>
    <w:p w14:paraId="0D9BCC0A" w14:textId="77777777" w:rsidR="00C7065A" w:rsidRPr="0095273D" w:rsidRDefault="00C7065A" w:rsidP="0095273D">
      <w:pPr>
        <w:spacing w:after="0" w:line="240" w:lineRule="auto"/>
        <w:contextualSpacing/>
        <w:jc w:val="both"/>
        <w:rPr>
          <w:rFonts w:ascii="Arial" w:hAnsi="Arial" w:cs="Arial"/>
          <w:sz w:val="20"/>
          <w:szCs w:val="20"/>
        </w:rPr>
      </w:pPr>
    </w:p>
    <w:p w14:paraId="2CEF658D" w14:textId="77777777" w:rsidR="00C7065A" w:rsidRPr="0095273D" w:rsidRDefault="00C7065A" w:rsidP="0095273D">
      <w:pPr>
        <w:spacing w:after="0" w:line="240" w:lineRule="auto"/>
        <w:contextualSpacing/>
        <w:jc w:val="both"/>
        <w:rPr>
          <w:rFonts w:ascii="Arial" w:hAnsi="Arial" w:cs="Arial"/>
          <w:sz w:val="20"/>
          <w:szCs w:val="20"/>
        </w:rPr>
      </w:pPr>
    </w:p>
    <w:p w14:paraId="7717A01C" w14:textId="77777777" w:rsidR="00C7065A" w:rsidRPr="0095273D" w:rsidRDefault="00C7065A" w:rsidP="0095273D">
      <w:pPr>
        <w:spacing w:after="0" w:line="240" w:lineRule="auto"/>
        <w:contextualSpacing/>
        <w:jc w:val="both"/>
        <w:rPr>
          <w:rFonts w:ascii="Arial" w:hAnsi="Arial" w:cs="Arial"/>
          <w:sz w:val="20"/>
          <w:szCs w:val="20"/>
        </w:rPr>
      </w:pPr>
    </w:p>
    <w:p w14:paraId="6066381C" w14:textId="77777777" w:rsidR="00C7065A" w:rsidRPr="0095273D" w:rsidRDefault="00C7065A" w:rsidP="0095273D">
      <w:pPr>
        <w:spacing w:after="0" w:line="240" w:lineRule="auto"/>
        <w:contextualSpacing/>
        <w:jc w:val="both"/>
        <w:rPr>
          <w:rFonts w:ascii="Arial" w:hAnsi="Arial" w:cs="Arial"/>
          <w:sz w:val="20"/>
          <w:szCs w:val="20"/>
        </w:rPr>
      </w:pPr>
    </w:p>
    <w:p w14:paraId="4C837BFD" w14:textId="77777777" w:rsidR="00C7065A" w:rsidRPr="0095273D" w:rsidRDefault="00C7065A" w:rsidP="0095273D">
      <w:pPr>
        <w:spacing w:after="0" w:line="240" w:lineRule="auto"/>
        <w:contextualSpacing/>
        <w:jc w:val="both"/>
        <w:rPr>
          <w:rFonts w:ascii="Arial" w:hAnsi="Arial" w:cs="Arial"/>
          <w:sz w:val="20"/>
          <w:szCs w:val="20"/>
        </w:rPr>
      </w:pPr>
    </w:p>
    <w:p w14:paraId="6B386F60" w14:textId="77777777" w:rsidR="00C7065A" w:rsidRPr="0095273D" w:rsidRDefault="00C7065A" w:rsidP="0095273D">
      <w:pPr>
        <w:spacing w:after="0" w:line="240" w:lineRule="auto"/>
        <w:contextualSpacing/>
        <w:jc w:val="both"/>
        <w:rPr>
          <w:rFonts w:ascii="Arial" w:hAnsi="Arial" w:cs="Arial"/>
          <w:sz w:val="20"/>
          <w:szCs w:val="20"/>
        </w:rPr>
      </w:pPr>
    </w:p>
    <w:p w14:paraId="6F15A73D" w14:textId="77777777" w:rsidR="00C7065A" w:rsidRPr="0095273D" w:rsidRDefault="00C7065A" w:rsidP="0095273D">
      <w:pPr>
        <w:spacing w:after="0" w:line="240" w:lineRule="auto"/>
        <w:contextualSpacing/>
        <w:jc w:val="both"/>
        <w:rPr>
          <w:rFonts w:ascii="Arial" w:hAnsi="Arial" w:cs="Arial"/>
          <w:sz w:val="20"/>
          <w:szCs w:val="20"/>
        </w:rPr>
      </w:pPr>
    </w:p>
    <w:p w14:paraId="2CBDC89F" w14:textId="77777777" w:rsidR="00794DE5" w:rsidRPr="0095273D" w:rsidRDefault="00E80A3D" w:rsidP="0095273D">
      <w:pPr>
        <w:pStyle w:val="Default"/>
        <w:tabs>
          <w:tab w:val="left" w:pos="426"/>
        </w:tabs>
        <w:spacing w:after="0" w:line="240" w:lineRule="auto"/>
        <w:contextualSpacing/>
        <w:jc w:val="both"/>
        <w:rPr>
          <w:rFonts w:ascii="Arial" w:hAnsi="Arial" w:cs="Arial"/>
          <w:b/>
          <w:color w:val="auto"/>
          <w:sz w:val="20"/>
          <w:szCs w:val="20"/>
        </w:rPr>
      </w:pPr>
      <w:r w:rsidRPr="0095273D">
        <w:rPr>
          <w:rFonts w:ascii="Arial" w:hAnsi="Arial" w:cs="Arial"/>
          <w:b/>
          <w:color w:val="auto"/>
          <w:sz w:val="20"/>
          <w:szCs w:val="20"/>
        </w:rPr>
        <w:t>4</w:t>
      </w:r>
      <w:r w:rsidR="00794DE5" w:rsidRPr="0095273D">
        <w:rPr>
          <w:rFonts w:ascii="Arial" w:hAnsi="Arial" w:cs="Arial"/>
          <w:b/>
          <w:color w:val="auto"/>
          <w:sz w:val="20"/>
          <w:szCs w:val="20"/>
        </w:rPr>
        <w:tab/>
        <w:t>SÚHLAS SO SPRACOVANÍM OSOBNÝCH ÚDAJOV</w:t>
      </w:r>
    </w:p>
    <w:p w14:paraId="07C6402D" w14:textId="77777777" w:rsidR="00794DE5" w:rsidRPr="0095273D" w:rsidRDefault="00794DE5" w:rsidP="0095273D">
      <w:pPr>
        <w:pStyle w:val="Default"/>
        <w:spacing w:after="0" w:line="240" w:lineRule="auto"/>
        <w:contextualSpacing/>
        <w:rPr>
          <w:rFonts w:ascii="Arial" w:hAnsi="Arial" w:cs="Arial"/>
          <w:color w:val="auto"/>
          <w:sz w:val="20"/>
          <w:szCs w:val="20"/>
        </w:rPr>
      </w:pPr>
    </w:p>
    <w:p w14:paraId="5B98AB9A"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Súhlas so spracúvaním osobných údajov (podľa zákona č. 18/2018 Z. z. o ochrane osobných údajov  v znení neskorších predpisov):</w:t>
      </w:r>
    </w:p>
    <w:p w14:paraId="0AFC2810"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06999D9F"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Dole podpísaná/podpísaný udeľujem týmto súhlas so spracúvaním osobných údajov pre účely procesu verejného obstarávania (realizovaného podľa zákona č. 343/2015 Z. z. o verejnom obstarávaní a o zmene a doplnení niektorých zákonov) podľa zákona č. 18/2018 Z. z. o ochrane osobných údajov v znení neskorších predpisov (ďalej len „zákon č. 18/2018 Z. z.“) Národnej diaľničnej spoločnosti ako verejnému obstarávateľovi v rámci  predmetu zákazky.  </w:t>
      </w:r>
    </w:p>
    <w:p w14:paraId="4E408BE4"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1D438D56"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Súhlas so spracúvaním osobných údajov platí do jeho odvolania. Tento súhlas je možné kedykoľvek písomne odvolať. </w:t>
      </w:r>
    </w:p>
    <w:p w14:paraId="4391D81C"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4D1C8908"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Zároveň berie na vedomie, že práva dotknutej osoby sú upravené v Druhej hlave zákona č. 18/2018 Z. z. </w:t>
      </w:r>
    </w:p>
    <w:p w14:paraId="5AC1D018" w14:textId="77777777" w:rsidR="00794DE5" w:rsidRPr="0095273D" w:rsidRDefault="00794DE5" w:rsidP="0095273D">
      <w:pPr>
        <w:spacing w:after="0" w:line="240" w:lineRule="auto"/>
        <w:contextualSpacing/>
        <w:jc w:val="both"/>
        <w:rPr>
          <w:rFonts w:ascii="Arial" w:hAnsi="Arial" w:cs="Arial"/>
          <w:sz w:val="20"/>
          <w:szCs w:val="20"/>
        </w:rPr>
      </w:pPr>
    </w:p>
    <w:p w14:paraId="585920E7"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S úctou</w:t>
      </w:r>
    </w:p>
    <w:p w14:paraId="6E50253E" w14:textId="77777777" w:rsidR="00B26946" w:rsidRPr="0095273D" w:rsidRDefault="00B26946" w:rsidP="0095273D">
      <w:pPr>
        <w:spacing w:after="0" w:line="240" w:lineRule="auto"/>
        <w:contextualSpacing/>
        <w:jc w:val="both"/>
        <w:rPr>
          <w:rFonts w:ascii="Arial" w:hAnsi="Arial" w:cs="Arial"/>
          <w:sz w:val="20"/>
          <w:szCs w:val="20"/>
        </w:rPr>
      </w:pPr>
    </w:p>
    <w:p w14:paraId="13B1A7DF" w14:textId="77777777" w:rsidR="00313FF1" w:rsidRPr="0095273D" w:rsidRDefault="00313FF1" w:rsidP="0095273D">
      <w:pPr>
        <w:keepNext/>
        <w:keepLines/>
        <w:widowControl w:val="0"/>
        <w:spacing w:after="0" w:line="240" w:lineRule="auto"/>
        <w:contextualSpacing/>
        <w:jc w:val="center"/>
        <w:rPr>
          <w:rFonts w:ascii="Arial" w:hAnsi="Arial" w:cs="Arial"/>
          <w:b/>
          <w:sz w:val="20"/>
          <w:szCs w:val="20"/>
        </w:rPr>
      </w:pPr>
    </w:p>
    <w:p w14:paraId="2181E2AA" w14:textId="77777777" w:rsidR="003B7D3D" w:rsidRPr="0095273D" w:rsidRDefault="003B7D3D" w:rsidP="0095273D">
      <w:pPr>
        <w:keepNext/>
        <w:keepLines/>
        <w:widowControl w:val="0"/>
        <w:spacing w:after="0" w:line="240" w:lineRule="auto"/>
        <w:contextualSpacing/>
        <w:jc w:val="center"/>
        <w:rPr>
          <w:rFonts w:ascii="Arial" w:hAnsi="Arial" w:cs="Arial"/>
          <w:b/>
          <w:sz w:val="20"/>
          <w:szCs w:val="20"/>
        </w:rPr>
      </w:pPr>
    </w:p>
    <w:p w14:paraId="0EE166A2" w14:textId="5A411B53" w:rsidR="00794DE5" w:rsidRDefault="00794DE5" w:rsidP="0095273D">
      <w:pPr>
        <w:keepNext/>
        <w:keepLines/>
        <w:widowControl w:val="0"/>
        <w:spacing w:after="0" w:line="240" w:lineRule="auto"/>
        <w:contextualSpacing/>
        <w:jc w:val="center"/>
        <w:rPr>
          <w:rFonts w:ascii="Arial" w:hAnsi="Arial" w:cs="Arial"/>
          <w:b/>
          <w:sz w:val="20"/>
          <w:szCs w:val="20"/>
        </w:rPr>
      </w:pPr>
    </w:p>
    <w:p w14:paraId="0EC215B3" w14:textId="46C71FA3" w:rsidR="005D37BB" w:rsidRDefault="005D37BB" w:rsidP="0095273D">
      <w:pPr>
        <w:keepNext/>
        <w:keepLines/>
        <w:widowControl w:val="0"/>
        <w:spacing w:after="0" w:line="240" w:lineRule="auto"/>
        <w:contextualSpacing/>
        <w:jc w:val="center"/>
        <w:rPr>
          <w:rFonts w:ascii="Arial" w:hAnsi="Arial" w:cs="Arial"/>
          <w:b/>
          <w:sz w:val="20"/>
          <w:szCs w:val="20"/>
        </w:rPr>
      </w:pPr>
    </w:p>
    <w:p w14:paraId="60157F1D" w14:textId="77777777" w:rsidR="005D37BB" w:rsidRPr="0095273D" w:rsidRDefault="005D37BB" w:rsidP="0095273D">
      <w:pPr>
        <w:keepNext/>
        <w:keepLines/>
        <w:widowControl w:val="0"/>
        <w:spacing w:after="0" w:line="240" w:lineRule="auto"/>
        <w:contextualSpacing/>
        <w:jc w:val="center"/>
        <w:rPr>
          <w:rFonts w:ascii="Arial" w:hAnsi="Arial" w:cs="Arial"/>
          <w:b/>
          <w:sz w:val="20"/>
          <w:szCs w:val="20"/>
        </w:rPr>
      </w:pPr>
    </w:p>
    <w:p w14:paraId="782B0447" w14:textId="23209B86" w:rsidR="00794DE5" w:rsidRPr="0095273D" w:rsidRDefault="00FC0589" w:rsidP="0095273D">
      <w:pPr>
        <w:keepNext/>
        <w:keepLines/>
        <w:widowControl w:val="0"/>
        <w:spacing w:after="0" w:line="240" w:lineRule="auto"/>
        <w:ind w:left="3402"/>
        <w:contextualSpacing/>
        <w:jc w:val="center"/>
        <w:rPr>
          <w:rFonts w:ascii="Arial" w:hAnsi="Arial" w:cs="Arial"/>
          <w:b/>
          <w:sz w:val="20"/>
          <w:szCs w:val="20"/>
        </w:rPr>
      </w:pPr>
      <w:r>
        <w:rPr>
          <w:rFonts w:ascii="Arial" w:hAnsi="Arial" w:cs="Arial"/>
          <w:b/>
          <w:sz w:val="20"/>
          <w:szCs w:val="20"/>
        </w:rPr>
        <w:t xml:space="preserve">      </w:t>
      </w:r>
      <w:r w:rsidR="002B56FA" w:rsidRPr="0095273D">
        <w:rPr>
          <w:rFonts w:ascii="Arial" w:hAnsi="Arial" w:cs="Arial"/>
          <w:b/>
          <w:sz w:val="20"/>
          <w:szCs w:val="20"/>
        </w:rPr>
        <w:t>..................................................................</w:t>
      </w:r>
    </w:p>
    <w:p w14:paraId="2550172C" w14:textId="77777777" w:rsidR="003D7D75" w:rsidRPr="0095273D" w:rsidRDefault="003D7D75" w:rsidP="0095273D">
      <w:pPr>
        <w:autoSpaceDE w:val="0"/>
        <w:autoSpaceDN w:val="0"/>
        <w:spacing w:after="0" w:line="240" w:lineRule="auto"/>
        <w:ind w:left="1988" w:hanging="854"/>
        <w:contextualSpacing/>
        <w:jc w:val="both"/>
        <w:rPr>
          <w:rFonts w:ascii="Arial" w:eastAsia="Times New Roman" w:hAnsi="Arial" w:cs="Arial"/>
          <w:sz w:val="20"/>
          <w:szCs w:val="20"/>
        </w:rPr>
      </w:pPr>
      <w:r w:rsidRPr="0095273D">
        <w:rPr>
          <w:rFonts w:ascii="Arial" w:eastAsia="Times New Roman" w:hAnsi="Arial" w:cs="Arial"/>
          <w:b/>
          <w:bCs/>
          <w:sz w:val="20"/>
          <w:szCs w:val="20"/>
        </w:rPr>
        <w:t xml:space="preserve">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t xml:space="preserve">    </w:t>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orgánu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v záväzkových vzťahoch</w:t>
      </w:r>
    </w:p>
    <w:p w14:paraId="0C95C4BC" w14:textId="77777777" w:rsidR="003D7D75" w:rsidRPr="0095273D" w:rsidRDefault="003D7D75" w:rsidP="0095273D">
      <w:pPr>
        <w:tabs>
          <w:tab w:val="num" w:pos="720"/>
        </w:tabs>
        <w:spacing w:after="0" w:line="240" w:lineRule="auto"/>
        <w:contextualSpacing/>
        <w:jc w:val="both"/>
        <w:rPr>
          <w:rFonts w:ascii="Arial" w:eastAsia="Times New Roman" w:hAnsi="Arial" w:cs="Arial"/>
          <w:caps/>
          <w:sz w:val="20"/>
          <w:szCs w:val="20"/>
        </w:rPr>
      </w:pPr>
    </w:p>
    <w:p w14:paraId="68A91A4A" w14:textId="77777777" w:rsidR="003D7D75" w:rsidRPr="0095273D" w:rsidRDefault="003D7D75" w:rsidP="0095273D">
      <w:pPr>
        <w:keepNext/>
        <w:keepLines/>
        <w:widowControl w:val="0"/>
        <w:spacing w:after="0" w:line="240" w:lineRule="auto"/>
        <w:contextualSpacing/>
        <w:rPr>
          <w:rFonts w:ascii="Arial" w:eastAsia="Times New Roman" w:hAnsi="Arial" w:cs="Arial"/>
          <w:b/>
          <w:sz w:val="20"/>
          <w:szCs w:val="20"/>
        </w:rPr>
      </w:pPr>
    </w:p>
    <w:p w14:paraId="3A62795A" w14:textId="77777777" w:rsidR="00794DE5" w:rsidRPr="0095273D" w:rsidRDefault="00794DE5" w:rsidP="0095273D">
      <w:pPr>
        <w:keepNext/>
        <w:keepLines/>
        <w:widowControl w:val="0"/>
        <w:spacing w:after="0" w:line="240" w:lineRule="auto"/>
        <w:contextualSpacing/>
        <w:jc w:val="center"/>
        <w:rPr>
          <w:rFonts w:ascii="Arial" w:hAnsi="Arial" w:cs="Arial"/>
          <w:b/>
          <w:sz w:val="20"/>
          <w:szCs w:val="20"/>
        </w:rPr>
      </w:pPr>
    </w:p>
    <w:p w14:paraId="6ED63DD2" w14:textId="77777777" w:rsidR="00794DE5" w:rsidRPr="0095273D" w:rsidRDefault="00794DE5" w:rsidP="0095273D">
      <w:pPr>
        <w:keepNext/>
        <w:keepLines/>
        <w:widowControl w:val="0"/>
        <w:spacing w:after="0" w:line="240" w:lineRule="auto"/>
        <w:contextualSpacing/>
        <w:jc w:val="center"/>
        <w:rPr>
          <w:rFonts w:ascii="Arial" w:hAnsi="Arial" w:cs="Arial"/>
          <w:b/>
          <w:sz w:val="20"/>
          <w:szCs w:val="20"/>
        </w:rPr>
      </w:pPr>
    </w:p>
    <w:p w14:paraId="2C0E901C" w14:textId="77777777" w:rsidR="003B7D3D" w:rsidRPr="0095273D" w:rsidRDefault="003B7D3D" w:rsidP="0095273D">
      <w:pPr>
        <w:pStyle w:val="Nzov"/>
        <w:rPr>
          <w:rFonts w:ascii="Arial" w:hAnsi="Arial" w:cs="Arial"/>
          <w:bCs/>
          <w:sz w:val="20"/>
          <w:szCs w:val="20"/>
        </w:rPr>
      </w:pPr>
    </w:p>
    <w:p w14:paraId="45BB4E86" w14:textId="77777777" w:rsidR="002300F1" w:rsidRPr="0095273D" w:rsidRDefault="002300F1" w:rsidP="0095273D">
      <w:pPr>
        <w:pStyle w:val="Nzov"/>
        <w:rPr>
          <w:rFonts w:ascii="Arial" w:hAnsi="Arial" w:cs="Arial"/>
          <w:bCs/>
          <w:sz w:val="20"/>
          <w:szCs w:val="20"/>
        </w:rPr>
      </w:pPr>
    </w:p>
    <w:p w14:paraId="3DC0480A" w14:textId="77777777" w:rsidR="002300F1" w:rsidRPr="0095273D" w:rsidRDefault="002300F1" w:rsidP="0095273D">
      <w:pPr>
        <w:pStyle w:val="Nzov"/>
        <w:rPr>
          <w:rFonts w:ascii="Arial" w:hAnsi="Arial" w:cs="Arial"/>
          <w:bCs/>
          <w:sz w:val="20"/>
          <w:szCs w:val="20"/>
        </w:rPr>
      </w:pPr>
    </w:p>
    <w:p w14:paraId="14988DEA" w14:textId="77777777" w:rsidR="002300F1" w:rsidRPr="0095273D" w:rsidRDefault="002300F1" w:rsidP="0095273D">
      <w:pPr>
        <w:pStyle w:val="Nzov"/>
        <w:rPr>
          <w:rFonts w:ascii="Arial" w:hAnsi="Arial" w:cs="Arial"/>
          <w:bCs/>
          <w:sz w:val="20"/>
          <w:szCs w:val="20"/>
        </w:rPr>
      </w:pPr>
    </w:p>
    <w:p w14:paraId="3B88FB29" w14:textId="77777777" w:rsidR="002300F1" w:rsidRPr="0095273D" w:rsidRDefault="002300F1" w:rsidP="0095273D">
      <w:pPr>
        <w:pStyle w:val="Nzov"/>
        <w:rPr>
          <w:rFonts w:ascii="Arial" w:hAnsi="Arial" w:cs="Arial"/>
          <w:bCs/>
          <w:sz w:val="20"/>
          <w:szCs w:val="20"/>
        </w:rPr>
      </w:pPr>
    </w:p>
    <w:p w14:paraId="111833BB" w14:textId="77777777" w:rsidR="002300F1" w:rsidRPr="0095273D" w:rsidRDefault="002300F1" w:rsidP="0095273D">
      <w:pPr>
        <w:pStyle w:val="Nzov"/>
        <w:rPr>
          <w:rFonts w:ascii="Arial" w:hAnsi="Arial" w:cs="Arial"/>
          <w:bCs/>
          <w:sz w:val="20"/>
          <w:szCs w:val="20"/>
        </w:rPr>
      </w:pPr>
    </w:p>
    <w:p w14:paraId="68854C9F" w14:textId="77777777" w:rsidR="002300F1" w:rsidRPr="0095273D" w:rsidRDefault="002300F1" w:rsidP="0095273D">
      <w:pPr>
        <w:pStyle w:val="Nzov"/>
        <w:rPr>
          <w:rFonts w:ascii="Arial" w:hAnsi="Arial" w:cs="Arial"/>
          <w:bCs/>
          <w:sz w:val="20"/>
          <w:szCs w:val="20"/>
        </w:rPr>
      </w:pPr>
    </w:p>
    <w:p w14:paraId="5CD958BC" w14:textId="77777777" w:rsidR="002300F1" w:rsidRPr="0095273D" w:rsidRDefault="002300F1" w:rsidP="0095273D">
      <w:pPr>
        <w:pStyle w:val="Nzov"/>
        <w:rPr>
          <w:rFonts w:ascii="Arial" w:hAnsi="Arial" w:cs="Arial"/>
          <w:bCs/>
          <w:sz w:val="20"/>
          <w:szCs w:val="20"/>
        </w:rPr>
      </w:pPr>
    </w:p>
    <w:p w14:paraId="192E107F" w14:textId="77777777" w:rsidR="002300F1" w:rsidRPr="0095273D" w:rsidRDefault="002300F1" w:rsidP="0095273D">
      <w:pPr>
        <w:pStyle w:val="Nzov"/>
        <w:rPr>
          <w:rFonts w:ascii="Arial" w:hAnsi="Arial" w:cs="Arial"/>
          <w:bCs/>
          <w:sz w:val="20"/>
          <w:szCs w:val="20"/>
        </w:rPr>
      </w:pPr>
    </w:p>
    <w:p w14:paraId="173B96B4" w14:textId="77777777" w:rsidR="002300F1" w:rsidRPr="0095273D" w:rsidRDefault="002300F1" w:rsidP="0095273D">
      <w:pPr>
        <w:pStyle w:val="Nzov"/>
        <w:rPr>
          <w:rFonts w:ascii="Arial" w:hAnsi="Arial" w:cs="Arial"/>
          <w:bCs/>
          <w:sz w:val="20"/>
          <w:szCs w:val="20"/>
        </w:rPr>
      </w:pPr>
    </w:p>
    <w:p w14:paraId="64114491" w14:textId="77777777" w:rsidR="002300F1" w:rsidRPr="0095273D" w:rsidRDefault="002300F1" w:rsidP="0095273D">
      <w:pPr>
        <w:pStyle w:val="Nzov"/>
        <w:rPr>
          <w:rFonts w:ascii="Arial" w:hAnsi="Arial" w:cs="Arial"/>
          <w:bCs/>
          <w:sz w:val="20"/>
          <w:szCs w:val="20"/>
        </w:rPr>
      </w:pPr>
    </w:p>
    <w:p w14:paraId="05804BF7" w14:textId="77777777" w:rsidR="002300F1" w:rsidRPr="0095273D" w:rsidRDefault="002300F1" w:rsidP="0095273D">
      <w:pPr>
        <w:pStyle w:val="Nzov"/>
        <w:rPr>
          <w:rFonts w:ascii="Arial" w:hAnsi="Arial" w:cs="Arial"/>
          <w:bCs/>
          <w:sz w:val="20"/>
          <w:szCs w:val="20"/>
        </w:rPr>
      </w:pPr>
    </w:p>
    <w:p w14:paraId="25EEFBAE" w14:textId="77777777" w:rsidR="002300F1" w:rsidRPr="0095273D" w:rsidRDefault="002300F1" w:rsidP="0095273D">
      <w:pPr>
        <w:pStyle w:val="Nzov"/>
        <w:rPr>
          <w:rFonts w:ascii="Arial" w:hAnsi="Arial" w:cs="Arial"/>
          <w:bCs/>
          <w:sz w:val="20"/>
          <w:szCs w:val="20"/>
        </w:rPr>
      </w:pPr>
    </w:p>
    <w:p w14:paraId="5C39F77C" w14:textId="77777777" w:rsidR="002300F1" w:rsidRPr="0095273D" w:rsidRDefault="002300F1" w:rsidP="0095273D">
      <w:pPr>
        <w:pStyle w:val="Nzov"/>
        <w:rPr>
          <w:rFonts w:ascii="Arial" w:hAnsi="Arial" w:cs="Arial"/>
          <w:bCs/>
          <w:sz w:val="20"/>
          <w:szCs w:val="20"/>
        </w:rPr>
      </w:pPr>
    </w:p>
    <w:p w14:paraId="36D82F82" w14:textId="77777777" w:rsidR="003D7D75" w:rsidRPr="0095273D" w:rsidRDefault="003D7D75" w:rsidP="0095273D">
      <w:pPr>
        <w:spacing w:after="0" w:line="240" w:lineRule="auto"/>
        <w:contextualSpacing/>
        <w:rPr>
          <w:rFonts w:ascii="Arial" w:hAnsi="Arial" w:cs="Arial"/>
          <w:sz w:val="20"/>
          <w:szCs w:val="20"/>
        </w:rPr>
      </w:pPr>
    </w:p>
    <w:p w14:paraId="1EA35171" w14:textId="77777777" w:rsidR="003D7D75" w:rsidRPr="0095273D" w:rsidRDefault="003D7D75" w:rsidP="0095273D">
      <w:pPr>
        <w:spacing w:after="0" w:line="240" w:lineRule="auto"/>
        <w:contextualSpacing/>
        <w:rPr>
          <w:rFonts w:ascii="Arial" w:hAnsi="Arial" w:cs="Arial"/>
          <w:sz w:val="20"/>
          <w:szCs w:val="20"/>
        </w:rPr>
      </w:pPr>
    </w:p>
    <w:p w14:paraId="7A780CE7" w14:textId="77777777" w:rsidR="003D7D75" w:rsidRPr="0095273D" w:rsidRDefault="003D7D75" w:rsidP="0095273D">
      <w:pPr>
        <w:spacing w:after="0" w:line="240" w:lineRule="auto"/>
        <w:contextualSpacing/>
        <w:rPr>
          <w:rFonts w:ascii="Arial" w:hAnsi="Arial" w:cs="Arial"/>
          <w:sz w:val="20"/>
          <w:szCs w:val="20"/>
        </w:rPr>
      </w:pPr>
    </w:p>
    <w:p w14:paraId="6A93E43D" w14:textId="77777777" w:rsidR="003D7D75" w:rsidRPr="0095273D" w:rsidRDefault="003D7D75" w:rsidP="0095273D">
      <w:pPr>
        <w:spacing w:after="0" w:line="240" w:lineRule="auto"/>
        <w:contextualSpacing/>
        <w:rPr>
          <w:rFonts w:ascii="Arial" w:hAnsi="Arial" w:cs="Arial"/>
          <w:sz w:val="20"/>
          <w:szCs w:val="20"/>
        </w:rPr>
      </w:pPr>
    </w:p>
    <w:p w14:paraId="46A7EEC6" w14:textId="77777777" w:rsidR="003D7D75" w:rsidRPr="0095273D" w:rsidRDefault="003D7D75" w:rsidP="0095273D">
      <w:pPr>
        <w:spacing w:after="0" w:line="240" w:lineRule="auto"/>
        <w:contextualSpacing/>
        <w:rPr>
          <w:rFonts w:ascii="Arial" w:hAnsi="Arial" w:cs="Arial"/>
          <w:sz w:val="20"/>
          <w:szCs w:val="20"/>
        </w:rPr>
      </w:pPr>
    </w:p>
    <w:p w14:paraId="337FEA03" w14:textId="77777777" w:rsidR="003D7D75" w:rsidRPr="0095273D" w:rsidRDefault="003D7D75" w:rsidP="0095273D">
      <w:pPr>
        <w:spacing w:after="0" w:line="240" w:lineRule="auto"/>
        <w:contextualSpacing/>
        <w:rPr>
          <w:rFonts w:ascii="Arial" w:hAnsi="Arial" w:cs="Arial"/>
          <w:sz w:val="20"/>
          <w:szCs w:val="20"/>
        </w:rPr>
      </w:pPr>
    </w:p>
    <w:p w14:paraId="4D4144E3" w14:textId="77777777" w:rsidR="002300F1" w:rsidRPr="0095273D" w:rsidRDefault="002300F1" w:rsidP="0095273D">
      <w:pPr>
        <w:pStyle w:val="Nzov"/>
        <w:rPr>
          <w:rFonts w:ascii="Arial" w:hAnsi="Arial" w:cs="Arial"/>
          <w:bCs/>
          <w:sz w:val="20"/>
          <w:szCs w:val="20"/>
        </w:rPr>
      </w:pPr>
    </w:p>
    <w:p w14:paraId="5BFCA376" w14:textId="77777777" w:rsidR="002B56FA" w:rsidRPr="0095273D" w:rsidRDefault="002B56FA" w:rsidP="0095273D">
      <w:pPr>
        <w:spacing w:after="0" w:line="240" w:lineRule="auto"/>
        <w:contextualSpacing/>
        <w:rPr>
          <w:rFonts w:ascii="Arial" w:hAnsi="Arial" w:cs="Arial"/>
          <w:sz w:val="20"/>
          <w:szCs w:val="20"/>
        </w:rPr>
      </w:pPr>
    </w:p>
    <w:p w14:paraId="0617CE65" w14:textId="77777777" w:rsidR="002B56FA" w:rsidRPr="0095273D" w:rsidRDefault="002B56FA" w:rsidP="0095273D">
      <w:pPr>
        <w:spacing w:after="0" w:line="240" w:lineRule="auto"/>
        <w:contextualSpacing/>
        <w:rPr>
          <w:rFonts w:ascii="Arial" w:hAnsi="Arial" w:cs="Arial"/>
          <w:sz w:val="20"/>
          <w:szCs w:val="20"/>
        </w:rPr>
      </w:pPr>
    </w:p>
    <w:p w14:paraId="5A55BB14" w14:textId="77777777" w:rsidR="00C7065A" w:rsidRPr="0095273D" w:rsidRDefault="00C7065A" w:rsidP="0095273D">
      <w:pPr>
        <w:spacing w:after="0" w:line="240" w:lineRule="auto"/>
        <w:contextualSpacing/>
        <w:rPr>
          <w:rFonts w:ascii="Arial" w:hAnsi="Arial" w:cs="Arial"/>
          <w:sz w:val="20"/>
          <w:szCs w:val="20"/>
        </w:rPr>
      </w:pPr>
    </w:p>
    <w:p w14:paraId="25F6C58F" w14:textId="77777777" w:rsidR="00C7065A" w:rsidRPr="0095273D" w:rsidRDefault="00C7065A" w:rsidP="0095273D">
      <w:pPr>
        <w:spacing w:after="0" w:line="240" w:lineRule="auto"/>
        <w:contextualSpacing/>
        <w:rPr>
          <w:rFonts w:ascii="Arial" w:hAnsi="Arial" w:cs="Arial"/>
          <w:sz w:val="20"/>
          <w:szCs w:val="20"/>
        </w:rPr>
      </w:pPr>
    </w:p>
    <w:p w14:paraId="0705C9E2" w14:textId="77777777" w:rsidR="00C7065A" w:rsidRPr="0095273D" w:rsidRDefault="00C7065A" w:rsidP="0095273D">
      <w:pPr>
        <w:spacing w:after="0" w:line="240" w:lineRule="auto"/>
        <w:contextualSpacing/>
        <w:rPr>
          <w:rFonts w:ascii="Arial" w:hAnsi="Arial" w:cs="Arial"/>
          <w:sz w:val="20"/>
          <w:szCs w:val="20"/>
        </w:rPr>
      </w:pPr>
    </w:p>
    <w:p w14:paraId="041E88CB" w14:textId="77777777" w:rsidR="00C7065A" w:rsidRPr="0095273D" w:rsidRDefault="00C7065A" w:rsidP="0095273D">
      <w:pPr>
        <w:spacing w:after="0" w:line="240" w:lineRule="auto"/>
        <w:contextualSpacing/>
        <w:rPr>
          <w:rFonts w:ascii="Arial" w:hAnsi="Arial" w:cs="Arial"/>
          <w:sz w:val="20"/>
          <w:szCs w:val="20"/>
        </w:rPr>
      </w:pPr>
    </w:p>
    <w:p w14:paraId="2272953C" w14:textId="77777777" w:rsidR="00C7065A" w:rsidRPr="0095273D" w:rsidRDefault="00C7065A" w:rsidP="0095273D">
      <w:pPr>
        <w:spacing w:after="0" w:line="240" w:lineRule="auto"/>
        <w:contextualSpacing/>
        <w:rPr>
          <w:rFonts w:ascii="Arial" w:hAnsi="Arial" w:cs="Arial"/>
          <w:sz w:val="20"/>
          <w:szCs w:val="20"/>
        </w:rPr>
      </w:pPr>
    </w:p>
    <w:p w14:paraId="20D3EF32" w14:textId="77777777" w:rsidR="00C7065A" w:rsidRPr="0095273D" w:rsidRDefault="00C7065A" w:rsidP="0095273D">
      <w:pPr>
        <w:spacing w:after="0" w:line="240" w:lineRule="auto"/>
        <w:contextualSpacing/>
        <w:rPr>
          <w:rFonts w:ascii="Arial" w:hAnsi="Arial" w:cs="Arial"/>
          <w:sz w:val="20"/>
          <w:szCs w:val="20"/>
        </w:rPr>
      </w:pPr>
    </w:p>
    <w:p w14:paraId="7D8C272E" w14:textId="77777777" w:rsidR="00C7065A" w:rsidRPr="0095273D" w:rsidRDefault="00C7065A" w:rsidP="0095273D">
      <w:pPr>
        <w:spacing w:after="0" w:line="240" w:lineRule="auto"/>
        <w:contextualSpacing/>
        <w:rPr>
          <w:rFonts w:ascii="Arial" w:hAnsi="Arial" w:cs="Arial"/>
          <w:sz w:val="20"/>
          <w:szCs w:val="20"/>
        </w:rPr>
      </w:pPr>
    </w:p>
    <w:p w14:paraId="04C7FDA2" w14:textId="77777777" w:rsidR="002300F1" w:rsidRPr="0095273D" w:rsidRDefault="002300F1" w:rsidP="0095273D">
      <w:pPr>
        <w:pStyle w:val="Nzov"/>
        <w:rPr>
          <w:rFonts w:ascii="Arial" w:hAnsi="Arial" w:cs="Arial"/>
          <w:bCs/>
          <w:sz w:val="20"/>
          <w:szCs w:val="20"/>
        </w:rPr>
      </w:pPr>
    </w:p>
    <w:p w14:paraId="19EC5397" w14:textId="77777777" w:rsidR="002967F2" w:rsidRPr="0095273D" w:rsidRDefault="002967F2"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b2A  Harmonogram prác</w:t>
      </w:r>
    </w:p>
    <w:p w14:paraId="1A4F7CE8" w14:textId="77777777" w:rsidR="00C93804" w:rsidRPr="0095273D" w:rsidRDefault="00C93804" w:rsidP="0095273D">
      <w:pPr>
        <w:spacing w:after="0" w:line="240" w:lineRule="auto"/>
        <w:contextualSpacing/>
        <w:rPr>
          <w:rFonts w:ascii="Arial" w:hAnsi="Arial" w:cs="Arial"/>
          <w:sz w:val="20"/>
          <w:szCs w:val="20"/>
        </w:rPr>
      </w:pPr>
    </w:p>
    <w:p w14:paraId="76779AD5" w14:textId="77777777" w:rsidR="002967F2" w:rsidRPr="0095273D" w:rsidRDefault="002967F2" w:rsidP="0095273D">
      <w:pPr>
        <w:pStyle w:val="Zarkazkladnhotextu2"/>
        <w:spacing w:after="0" w:line="240" w:lineRule="auto"/>
        <w:ind w:left="0"/>
        <w:contextualSpacing/>
        <w:rPr>
          <w:rFonts w:ascii="Arial" w:hAnsi="Arial" w:cs="Arial"/>
          <w:b/>
          <w:sz w:val="20"/>
          <w:szCs w:val="20"/>
        </w:rPr>
      </w:pPr>
      <w:r w:rsidRPr="0095273D">
        <w:rPr>
          <w:rFonts w:ascii="Arial" w:hAnsi="Arial" w:cs="Arial"/>
          <w:b/>
          <w:sz w:val="20"/>
          <w:szCs w:val="20"/>
        </w:rPr>
        <w:t>Harmonogram prác tvoria tieto časti:</w:t>
      </w:r>
    </w:p>
    <w:p w14:paraId="657BD350" w14:textId="77777777" w:rsidR="00C7065A" w:rsidRPr="0095273D" w:rsidRDefault="00C7065A" w:rsidP="0095273D">
      <w:pPr>
        <w:pStyle w:val="Zarkazkladnhotextu2"/>
        <w:spacing w:after="0" w:line="240" w:lineRule="auto"/>
        <w:ind w:left="0"/>
        <w:contextualSpacing/>
        <w:rPr>
          <w:rFonts w:ascii="Arial" w:hAnsi="Arial" w:cs="Arial"/>
          <w:b/>
          <w:sz w:val="20"/>
          <w:szCs w:val="20"/>
        </w:rPr>
      </w:pPr>
    </w:p>
    <w:p w14:paraId="5A66A0AB" w14:textId="77777777" w:rsidR="003C68D7" w:rsidRPr="0095273D" w:rsidRDefault="003C68D7" w:rsidP="0095273D">
      <w:pPr>
        <w:pStyle w:val="Zarkazkladnhotextu2"/>
        <w:spacing w:after="0" w:line="240" w:lineRule="auto"/>
        <w:ind w:left="0"/>
        <w:contextualSpacing/>
        <w:rPr>
          <w:rFonts w:ascii="Arial" w:hAnsi="Arial" w:cs="Arial"/>
          <w:b/>
          <w:sz w:val="20"/>
          <w:szCs w:val="20"/>
        </w:rPr>
      </w:pPr>
      <w:r w:rsidRPr="0095273D">
        <w:rPr>
          <w:rFonts w:ascii="Arial" w:hAnsi="Arial" w:cs="Arial"/>
          <w:b/>
          <w:sz w:val="20"/>
          <w:szCs w:val="20"/>
        </w:rPr>
        <w:t>Časť  1: Vecný harmonogram</w:t>
      </w:r>
      <w:r w:rsidRPr="0095273D">
        <w:rPr>
          <w:rFonts w:ascii="Arial" w:hAnsi="Arial" w:cs="Arial"/>
          <w:sz w:val="20"/>
          <w:szCs w:val="20"/>
        </w:rPr>
        <w:t xml:space="preserve"> tzv. </w:t>
      </w:r>
      <w:proofErr w:type="spellStart"/>
      <w:r w:rsidRPr="0095273D">
        <w:rPr>
          <w:rFonts w:ascii="Arial" w:hAnsi="Arial" w:cs="Arial"/>
          <w:sz w:val="20"/>
          <w:szCs w:val="20"/>
        </w:rPr>
        <w:t>Ganttov</w:t>
      </w:r>
      <w:proofErr w:type="spellEnd"/>
      <w:r w:rsidRPr="0095273D">
        <w:rPr>
          <w:rFonts w:ascii="Arial" w:hAnsi="Arial" w:cs="Arial"/>
          <w:sz w:val="20"/>
          <w:szCs w:val="20"/>
        </w:rPr>
        <w:t xml:space="preserve"> graf- grafická časť, ktorá musí byť vypracovaná vo formáte *.</w:t>
      </w:r>
      <w:proofErr w:type="spellStart"/>
      <w:r w:rsidRPr="0095273D">
        <w:rPr>
          <w:rFonts w:ascii="Arial" w:hAnsi="Arial" w:cs="Arial"/>
          <w:sz w:val="20"/>
          <w:szCs w:val="20"/>
        </w:rPr>
        <w:t>mpp</w:t>
      </w:r>
      <w:proofErr w:type="spellEnd"/>
      <w:r w:rsidRPr="0095273D">
        <w:rPr>
          <w:rFonts w:ascii="Arial" w:hAnsi="Arial" w:cs="Arial"/>
          <w:sz w:val="20"/>
          <w:szCs w:val="20"/>
        </w:rPr>
        <w:t xml:space="preserve"> s jasne vyznačenou kritickou cestou, ktorú budú vytvárať príslušné časti Diela, t.j. časovou postupnosťou zhotovenia jednotlivých stavebných objektov (SO).</w:t>
      </w:r>
    </w:p>
    <w:p w14:paraId="2E2E9C96" w14:textId="77777777" w:rsidR="003C68D7" w:rsidRPr="0095273D" w:rsidRDefault="003C68D7"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Vecný harmonogram</w:t>
      </w:r>
      <w:r w:rsidRPr="0095273D">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95273D">
        <w:rPr>
          <w:rFonts w:ascii="Arial" w:hAnsi="Arial" w:cs="Arial"/>
          <w:sz w:val="20"/>
          <w:szCs w:val="20"/>
        </w:rPr>
        <w:t>e</w:t>
      </w:r>
      <w:r w:rsidRPr="0095273D">
        <w:rPr>
          <w:rFonts w:ascii="Arial" w:hAnsi="Arial"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95273D" w:rsidRDefault="003C68D7"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Vecný harmonogram</w:t>
      </w:r>
      <w:r w:rsidRPr="0095273D">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4E3AD14A"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 xml:space="preserve">Vecný harmonogram </w:t>
      </w:r>
      <w:r w:rsidR="0015631A" w:rsidRPr="0095273D">
        <w:rPr>
          <w:rFonts w:ascii="Arial" w:hAnsi="Arial" w:cs="Arial"/>
          <w:b/>
          <w:sz w:val="20"/>
          <w:szCs w:val="20"/>
        </w:rPr>
        <w:t xml:space="preserve">prác </w:t>
      </w:r>
      <w:r w:rsidRPr="0095273D">
        <w:rPr>
          <w:rFonts w:ascii="Arial" w:hAnsi="Arial" w:cs="Arial"/>
          <w:b/>
          <w:sz w:val="20"/>
          <w:szCs w:val="20"/>
        </w:rPr>
        <w:t>je súčasťou</w:t>
      </w:r>
      <w:r w:rsidR="00DD6553" w:rsidRPr="0095273D">
        <w:rPr>
          <w:rFonts w:ascii="Arial" w:eastAsia="Times New Roman" w:hAnsi="Arial" w:cs="Arial"/>
          <w:b/>
          <w:sz w:val="20"/>
          <w:szCs w:val="20"/>
        </w:rPr>
        <w:t xml:space="preserve"> </w:t>
      </w:r>
      <w:r w:rsidR="00DD6553" w:rsidRPr="0095273D">
        <w:rPr>
          <w:rFonts w:ascii="Arial" w:hAnsi="Arial" w:cs="Arial"/>
          <w:b/>
          <w:sz w:val="20"/>
          <w:szCs w:val="20"/>
        </w:rPr>
        <w:t xml:space="preserve">súťažných podkladov verejného obstarávateľa (Zväzok 5 </w:t>
      </w:r>
      <w:r w:rsidR="00066C5D" w:rsidRPr="0095273D">
        <w:rPr>
          <w:rFonts w:ascii="Arial" w:hAnsi="Arial" w:cs="Arial"/>
          <w:b/>
          <w:sz w:val="20"/>
          <w:szCs w:val="20"/>
        </w:rPr>
        <w:t>DSP 1 Oščadnica-Čadca,</w:t>
      </w:r>
      <w:r w:rsidR="00252C7F" w:rsidRPr="0095273D">
        <w:rPr>
          <w:rFonts w:ascii="Arial" w:hAnsi="Arial" w:cs="Arial"/>
          <w:b/>
          <w:sz w:val="20"/>
          <w:szCs w:val="20"/>
        </w:rPr>
        <w:t xml:space="preserve"> </w:t>
      </w:r>
      <w:r w:rsidR="00066C5D" w:rsidRPr="0095273D">
        <w:rPr>
          <w:rFonts w:ascii="Arial" w:hAnsi="Arial" w:cs="Arial"/>
          <w:b/>
          <w:sz w:val="20"/>
          <w:szCs w:val="20"/>
        </w:rPr>
        <w:t>Bukov</w:t>
      </w:r>
      <w:r w:rsidR="009E61AB" w:rsidRPr="0095273D">
        <w:rPr>
          <w:rFonts w:ascii="Arial" w:hAnsi="Arial" w:cs="Arial"/>
          <w:b/>
          <w:sz w:val="20"/>
          <w:szCs w:val="20"/>
        </w:rPr>
        <w:t>,</w:t>
      </w:r>
      <w:r w:rsidR="00066C5D" w:rsidRPr="0095273D">
        <w:rPr>
          <w:rFonts w:ascii="Arial" w:hAnsi="Arial" w:cs="Arial"/>
          <w:b/>
          <w:sz w:val="20"/>
          <w:szCs w:val="20"/>
        </w:rPr>
        <w:t xml:space="preserve"> II.</w:t>
      </w:r>
      <w:r w:rsidR="00252C7F" w:rsidRPr="0095273D">
        <w:rPr>
          <w:rFonts w:ascii="Arial" w:hAnsi="Arial" w:cs="Arial"/>
          <w:b/>
          <w:sz w:val="20"/>
          <w:szCs w:val="20"/>
        </w:rPr>
        <w:t xml:space="preserve"> </w:t>
      </w:r>
      <w:r w:rsidR="00066C5D" w:rsidRPr="0095273D">
        <w:rPr>
          <w:rFonts w:ascii="Arial" w:hAnsi="Arial" w:cs="Arial"/>
          <w:b/>
          <w:sz w:val="20"/>
          <w:szCs w:val="20"/>
        </w:rPr>
        <w:t>profil</w:t>
      </w:r>
      <w:r w:rsidR="00DD6553" w:rsidRPr="0095273D">
        <w:rPr>
          <w:rFonts w:ascii="Arial" w:hAnsi="Arial" w:cs="Arial"/>
          <w:b/>
          <w:sz w:val="20"/>
          <w:szCs w:val="20"/>
        </w:rPr>
        <w:t>, časť P</w:t>
      </w:r>
      <w:r w:rsidR="00066C5D" w:rsidRPr="0095273D">
        <w:rPr>
          <w:rFonts w:ascii="Arial" w:hAnsi="Arial" w:cs="Arial"/>
          <w:b/>
          <w:sz w:val="20"/>
          <w:szCs w:val="20"/>
        </w:rPr>
        <w:t>OV</w:t>
      </w:r>
      <w:r w:rsidR="00252C7F" w:rsidRPr="0095273D">
        <w:rPr>
          <w:rFonts w:ascii="Arial" w:hAnsi="Arial" w:cs="Arial"/>
          <w:b/>
          <w:sz w:val="20"/>
          <w:szCs w:val="20"/>
        </w:rPr>
        <w:t xml:space="preserve"> </w:t>
      </w:r>
      <w:r w:rsidR="00066C5D" w:rsidRPr="0095273D">
        <w:rPr>
          <w:rFonts w:ascii="Arial" w:hAnsi="Arial" w:cs="Arial"/>
          <w:b/>
          <w:sz w:val="20"/>
          <w:szCs w:val="20"/>
        </w:rPr>
        <w:t>Plán</w:t>
      </w:r>
      <w:r w:rsidR="00DD6553" w:rsidRPr="0095273D">
        <w:rPr>
          <w:rFonts w:ascii="Arial" w:hAnsi="Arial" w:cs="Arial"/>
          <w:b/>
          <w:sz w:val="20"/>
          <w:szCs w:val="20"/>
        </w:rPr>
        <w:t xml:space="preserve"> organizácie výstavby), </w:t>
      </w:r>
      <w:r w:rsidR="00066C5D" w:rsidRPr="0095273D">
        <w:rPr>
          <w:rFonts w:ascii="Arial" w:hAnsi="Arial" w:cs="Arial"/>
          <w:b/>
          <w:sz w:val="20"/>
          <w:szCs w:val="20"/>
        </w:rPr>
        <w:t xml:space="preserve"> H</w:t>
      </w:r>
      <w:r w:rsidR="0088044E" w:rsidRPr="0095273D">
        <w:rPr>
          <w:rFonts w:ascii="Arial" w:hAnsi="Arial" w:cs="Arial"/>
          <w:b/>
          <w:sz w:val="20"/>
          <w:szCs w:val="20"/>
        </w:rPr>
        <w:t>armonogram</w:t>
      </w:r>
      <w:r w:rsidR="00066C5D" w:rsidRPr="0095273D">
        <w:rPr>
          <w:rFonts w:ascii="Arial" w:hAnsi="Arial" w:cs="Arial"/>
          <w:b/>
          <w:sz w:val="20"/>
          <w:szCs w:val="20"/>
        </w:rPr>
        <w:t xml:space="preserve"> výstavby</w:t>
      </w:r>
      <w:r w:rsidR="0088044E" w:rsidRPr="0095273D">
        <w:rPr>
          <w:rFonts w:ascii="Arial" w:hAnsi="Arial" w:cs="Arial"/>
          <w:b/>
          <w:sz w:val="20"/>
          <w:szCs w:val="20"/>
        </w:rPr>
        <w:t xml:space="preserve"> HMG </w:t>
      </w:r>
      <w:r w:rsidR="00DD6553" w:rsidRPr="0095273D">
        <w:rPr>
          <w:rFonts w:ascii="Arial" w:hAnsi="Arial" w:cs="Arial"/>
          <w:b/>
          <w:sz w:val="20"/>
          <w:szCs w:val="20"/>
        </w:rPr>
        <w:t>v ktorom je označený termínom „</w:t>
      </w:r>
      <w:r w:rsidR="0088044E" w:rsidRPr="0095273D">
        <w:rPr>
          <w:rFonts w:ascii="Arial" w:hAnsi="Arial" w:cs="Arial"/>
          <w:b/>
          <w:sz w:val="20"/>
          <w:szCs w:val="20"/>
        </w:rPr>
        <w:t>HMG 03</w:t>
      </w:r>
      <w:r w:rsidR="009E61AB" w:rsidRPr="0095273D">
        <w:rPr>
          <w:rFonts w:ascii="Arial" w:hAnsi="Arial" w:cs="Arial"/>
          <w:b/>
          <w:sz w:val="20"/>
          <w:szCs w:val="20"/>
        </w:rPr>
        <w:t>“</w:t>
      </w:r>
      <w:r w:rsidR="00DD6553" w:rsidRPr="0095273D">
        <w:rPr>
          <w:rFonts w:ascii="Arial" w:hAnsi="Arial" w:cs="Arial"/>
          <w:b/>
          <w:sz w:val="20"/>
          <w:szCs w:val="20"/>
        </w:rPr>
        <w:t xml:space="preserve">) a slúži na jeho predloženie v ponuke uchádzača ako Príloha č. </w:t>
      </w:r>
      <w:r w:rsidR="00191199">
        <w:rPr>
          <w:rFonts w:ascii="Arial" w:hAnsi="Arial" w:cs="Arial"/>
          <w:b/>
          <w:sz w:val="20"/>
          <w:szCs w:val="20"/>
        </w:rPr>
        <w:t>3</w:t>
      </w:r>
      <w:r w:rsidR="00DD6553" w:rsidRPr="0095273D">
        <w:rPr>
          <w:rFonts w:ascii="Arial" w:hAnsi="Arial" w:cs="Arial"/>
          <w:b/>
          <w:sz w:val="20"/>
          <w:szCs w:val="20"/>
        </w:rPr>
        <w:t>.1 Zmluvných dojednaní (Časť 1 Zväzok 2 súťažných podkladov).</w:t>
      </w:r>
    </w:p>
    <w:p w14:paraId="068F6481" w14:textId="77777777" w:rsidR="00DD6553" w:rsidRPr="0095273D" w:rsidRDefault="00DD6553" w:rsidP="0095273D">
      <w:pPr>
        <w:pStyle w:val="Zarkazkladnhotextu2"/>
        <w:spacing w:after="0" w:line="240" w:lineRule="auto"/>
        <w:ind w:left="0"/>
        <w:contextualSpacing/>
        <w:rPr>
          <w:rFonts w:ascii="Arial" w:hAnsi="Arial" w:cs="Arial"/>
          <w:sz w:val="20"/>
          <w:szCs w:val="20"/>
        </w:rPr>
      </w:pPr>
    </w:p>
    <w:p w14:paraId="460F6C73" w14:textId="77777777" w:rsidR="002967F2" w:rsidRPr="0095273D" w:rsidRDefault="00DD6553" w:rsidP="0095273D">
      <w:pPr>
        <w:spacing w:after="0" w:line="240" w:lineRule="auto"/>
        <w:contextualSpacing/>
        <w:jc w:val="both"/>
        <w:rPr>
          <w:rFonts w:ascii="Arial" w:hAnsi="Arial" w:cs="Arial"/>
          <w:sz w:val="20"/>
          <w:szCs w:val="20"/>
        </w:rPr>
      </w:pPr>
      <w:r w:rsidRPr="0095273D">
        <w:rPr>
          <w:rFonts w:ascii="Arial" w:eastAsia="Times New Roman" w:hAnsi="Arial" w:cs="Arial"/>
          <w:b/>
          <w:sz w:val="20"/>
          <w:szCs w:val="20"/>
        </w:rPr>
        <w:t xml:space="preserve">Harmonogram prác predložený v ponuke je Zhotoviteľ povinný aktualizovať podľa podčlánku 8.3 Osobitné zmluvné podmienky (Časť 2.2 </w:t>
      </w:r>
      <w:bookmarkStart w:id="42" w:name="_Hlk161737951"/>
      <w:r w:rsidRPr="0095273D">
        <w:rPr>
          <w:rFonts w:ascii="Arial" w:eastAsia="Times New Roman" w:hAnsi="Arial" w:cs="Arial"/>
          <w:b/>
          <w:sz w:val="20"/>
          <w:szCs w:val="20"/>
        </w:rPr>
        <w:t>Zväzok 2 súťažných podkladov</w:t>
      </w:r>
      <w:bookmarkEnd w:id="42"/>
      <w:r w:rsidRPr="0095273D">
        <w:rPr>
          <w:rFonts w:ascii="Arial" w:eastAsia="Times New Roman" w:hAnsi="Arial" w:cs="Arial"/>
          <w:b/>
          <w:sz w:val="20"/>
          <w:szCs w:val="20"/>
        </w:rPr>
        <w:t>)</w:t>
      </w:r>
      <w:r w:rsidRPr="0095273D">
        <w:rPr>
          <w:rFonts w:ascii="Arial" w:hAnsi="Arial" w:cs="Arial"/>
          <w:sz w:val="20"/>
          <w:szCs w:val="20"/>
        </w:rPr>
        <w:t>,</w:t>
      </w:r>
      <w:r w:rsidR="002967F2" w:rsidRPr="0095273D">
        <w:rPr>
          <w:rFonts w:ascii="Arial" w:hAnsi="Arial" w:cs="Arial"/>
          <w:sz w:val="20"/>
          <w:szCs w:val="20"/>
        </w:rPr>
        <w:t>v ktorom upraví časovú postupnosť výstavby jednotlivých stavebných objektov uvedených v pôvodnom Vecnom harmonograme</w:t>
      </w:r>
      <w:r w:rsidR="0015631A" w:rsidRPr="0095273D">
        <w:rPr>
          <w:rFonts w:ascii="Arial" w:hAnsi="Arial" w:cs="Arial"/>
          <w:sz w:val="20"/>
          <w:szCs w:val="20"/>
        </w:rPr>
        <w:t xml:space="preserve"> prác</w:t>
      </w:r>
      <w:r w:rsidR="002967F2" w:rsidRPr="0095273D">
        <w:rPr>
          <w:rFonts w:ascii="Arial" w:hAnsi="Arial" w:cs="Arial"/>
          <w:sz w:val="20"/>
          <w:szCs w:val="20"/>
        </w:rPr>
        <w:t xml:space="preserve"> vzhľadom na svoje technologické zariadenia, stroje a materiály atď., pričom je </w:t>
      </w:r>
      <w:r w:rsidR="002967F2" w:rsidRPr="0095273D">
        <w:rPr>
          <w:rFonts w:ascii="Arial" w:hAnsi="Arial" w:cs="Arial"/>
          <w:b/>
          <w:sz w:val="20"/>
          <w:szCs w:val="20"/>
        </w:rPr>
        <w:t>povinný  dodržať verejným obstarávateľom stanovenú Lehotu výstavby a lehoty ukončenia Míľnikov</w:t>
      </w:r>
      <w:r w:rsidR="002967F2" w:rsidRPr="0095273D">
        <w:rPr>
          <w:rFonts w:ascii="Arial" w:hAnsi="Arial" w:cs="Arial"/>
          <w:sz w:val="20"/>
          <w:szCs w:val="20"/>
        </w:rPr>
        <w:t xml:space="preserve"> uvedených v tabuľke v rámci tejto prílohy B2A. Tento Vecný harmonogram musí zohľadniť Dátum začatia prác oznámený verejným obstarávateľom </w:t>
      </w:r>
      <w:r w:rsidRPr="0095273D">
        <w:rPr>
          <w:rFonts w:ascii="Arial" w:hAnsi="Arial" w:cs="Arial"/>
          <w:sz w:val="20"/>
          <w:szCs w:val="20"/>
        </w:rPr>
        <w:t xml:space="preserve">podľa podčlánku </w:t>
      </w:r>
      <w:r w:rsidR="000824ED" w:rsidRPr="0095273D">
        <w:rPr>
          <w:rFonts w:ascii="Arial" w:hAnsi="Arial" w:cs="Arial"/>
          <w:sz w:val="20"/>
          <w:szCs w:val="20"/>
        </w:rPr>
        <w:t>8.1 Osobitné zmluvné podmienky (</w:t>
      </w:r>
      <w:r w:rsidRPr="0095273D">
        <w:rPr>
          <w:rFonts w:ascii="Arial" w:hAnsi="Arial" w:cs="Arial"/>
          <w:sz w:val="20"/>
          <w:szCs w:val="20"/>
        </w:rPr>
        <w:t>Č</w:t>
      </w:r>
      <w:r w:rsidR="002967F2" w:rsidRPr="0095273D">
        <w:rPr>
          <w:rFonts w:ascii="Arial" w:hAnsi="Arial" w:cs="Arial"/>
          <w:sz w:val="20"/>
          <w:szCs w:val="20"/>
        </w:rPr>
        <w:t>as</w:t>
      </w:r>
      <w:r w:rsidR="000824ED" w:rsidRPr="0095273D">
        <w:rPr>
          <w:rFonts w:ascii="Arial" w:hAnsi="Arial" w:cs="Arial"/>
          <w:sz w:val="20"/>
          <w:szCs w:val="20"/>
        </w:rPr>
        <w:t>ť</w:t>
      </w:r>
      <w:r w:rsidR="002967F2" w:rsidRPr="0095273D">
        <w:rPr>
          <w:rFonts w:ascii="Arial" w:hAnsi="Arial" w:cs="Arial"/>
          <w:sz w:val="20"/>
          <w:szCs w:val="20"/>
        </w:rPr>
        <w:t xml:space="preserve"> </w:t>
      </w:r>
      <w:r w:rsidRPr="0095273D">
        <w:rPr>
          <w:rFonts w:ascii="Arial" w:hAnsi="Arial" w:cs="Arial"/>
          <w:sz w:val="20"/>
          <w:szCs w:val="20"/>
        </w:rPr>
        <w:t>2.2</w:t>
      </w:r>
      <w:r w:rsidR="000824ED" w:rsidRPr="0095273D">
        <w:rPr>
          <w:rFonts w:ascii="Arial" w:hAnsi="Arial" w:cs="Arial"/>
          <w:sz w:val="20"/>
          <w:szCs w:val="20"/>
        </w:rPr>
        <w:t xml:space="preserve"> </w:t>
      </w:r>
      <w:r w:rsidR="002967F2" w:rsidRPr="0095273D">
        <w:rPr>
          <w:rFonts w:ascii="Arial" w:hAnsi="Arial" w:cs="Arial"/>
          <w:sz w:val="20"/>
          <w:szCs w:val="20"/>
        </w:rPr>
        <w:t>Zväz</w:t>
      </w:r>
      <w:r w:rsidR="000824ED" w:rsidRPr="0095273D">
        <w:rPr>
          <w:rFonts w:ascii="Arial" w:hAnsi="Arial" w:cs="Arial"/>
          <w:sz w:val="20"/>
          <w:szCs w:val="20"/>
        </w:rPr>
        <w:t>o</w:t>
      </w:r>
      <w:r w:rsidR="002967F2" w:rsidRPr="0095273D">
        <w:rPr>
          <w:rFonts w:ascii="Arial" w:hAnsi="Arial" w:cs="Arial"/>
          <w:sz w:val="20"/>
          <w:szCs w:val="20"/>
        </w:rPr>
        <w:t>k 1 súťažných podkladov</w:t>
      </w:r>
      <w:r w:rsidR="000824ED" w:rsidRPr="0095273D">
        <w:rPr>
          <w:rFonts w:ascii="Arial" w:hAnsi="Arial" w:cs="Arial"/>
          <w:sz w:val="20"/>
          <w:szCs w:val="20"/>
        </w:rPr>
        <w:t>)</w:t>
      </w:r>
      <w:r w:rsidR="002967F2" w:rsidRPr="0095273D">
        <w:rPr>
          <w:rFonts w:ascii="Arial" w:hAnsi="Arial" w:cs="Arial"/>
          <w:sz w:val="20"/>
          <w:szCs w:val="20"/>
        </w:rPr>
        <w:t xml:space="preserve">. </w:t>
      </w:r>
    </w:p>
    <w:p w14:paraId="58C04B79"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Dátum Začiatku výstavby uvedený vo Vecnom harmonograme je totožný s Dátumom začatia prác.</w:t>
      </w:r>
    </w:p>
    <w:p w14:paraId="641C36AC" w14:textId="77777777" w:rsidR="00DD6553" w:rsidRPr="0095273D" w:rsidRDefault="00DD6553" w:rsidP="0095273D">
      <w:pPr>
        <w:pStyle w:val="Zarkazkladnhotextu2"/>
        <w:spacing w:after="0" w:line="240" w:lineRule="auto"/>
        <w:ind w:left="0"/>
        <w:contextualSpacing/>
        <w:rPr>
          <w:rFonts w:ascii="Arial" w:hAnsi="Arial" w:cs="Arial"/>
          <w:sz w:val="20"/>
          <w:szCs w:val="20"/>
        </w:rPr>
      </w:pPr>
    </w:p>
    <w:p w14:paraId="296A5CE5"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 xml:space="preserve">Časť 2: Míľniky  – </w:t>
      </w:r>
      <w:r w:rsidR="000824ED" w:rsidRPr="0095273D">
        <w:rPr>
          <w:rFonts w:ascii="Arial" w:hAnsi="Arial" w:cs="Arial"/>
          <w:sz w:val="20"/>
          <w:szCs w:val="20"/>
        </w:rPr>
        <w:t>v</w:t>
      </w:r>
      <w:r w:rsidRPr="0095273D">
        <w:rPr>
          <w:rFonts w:ascii="Arial" w:hAnsi="Arial" w:cs="Arial"/>
          <w:sz w:val="20"/>
          <w:szCs w:val="20"/>
        </w:rPr>
        <w:t>erejným obstarávateľom určené</w:t>
      </w:r>
      <w:r w:rsidRPr="0095273D">
        <w:rPr>
          <w:rFonts w:ascii="Arial" w:hAnsi="Arial" w:cs="Arial"/>
          <w:b/>
          <w:sz w:val="20"/>
          <w:szCs w:val="20"/>
        </w:rPr>
        <w:t xml:space="preserve"> </w:t>
      </w:r>
      <w:r w:rsidRPr="0095273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2968866F" w14:textId="187F4BC4" w:rsidR="000824ED" w:rsidRPr="0095273D" w:rsidRDefault="002967F2" w:rsidP="0095273D">
      <w:pPr>
        <w:pStyle w:val="Zarkazkladnhotextu2"/>
        <w:spacing w:after="0" w:line="240" w:lineRule="auto"/>
        <w:ind w:left="0"/>
        <w:contextualSpacing/>
        <w:rPr>
          <w:rFonts w:ascii="Arial" w:hAnsi="Arial" w:cs="Arial"/>
          <w:b/>
          <w:bCs/>
          <w:sz w:val="20"/>
          <w:szCs w:val="20"/>
        </w:rPr>
      </w:pPr>
      <w:r w:rsidRPr="0095273D">
        <w:rPr>
          <w:rFonts w:ascii="Arial" w:hAnsi="Arial" w:cs="Arial"/>
          <w:bCs/>
          <w:sz w:val="20"/>
          <w:szCs w:val="20"/>
        </w:rPr>
        <w:t xml:space="preserve">Tabuľka Míľniky  je </w:t>
      </w:r>
      <w:r w:rsidRPr="0095273D">
        <w:rPr>
          <w:rFonts w:ascii="Arial" w:hAnsi="Arial" w:cs="Arial"/>
          <w:sz w:val="20"/>
          <w:szCs w:val="20"/>
        </w:rPr>
        <w:t xml:space="preserve">súčasťou súťažných podkladov verejného obstarávateľa </w:t>
      </w:r>
      <w:r w:rsidRPr="0095273D">
        <w:rPr>
          <w:rFonts w:ascii="Arial" w:hAnsi="Arial" w:cs="Arial"/>
          <w:bCs/>
          <w:sz w:val="20"/>
          <w:szCs w:val="20"/>
        </w:rPr>
        <w:t>(viď tabuľka nižšie)</w:t>
      </w:r>
      <w:r w:rsidR="000824ED" w:rsidRPr="0095273D">
        <w:rPr>
          <w:rFonts w:ascii="Arial" w:hAnsi="Arial" w:cs="Arial"/>
          <w:bCs/>
          <w:sz w:val="20"/>
          <w:szCs w:val="20"/>
        </w:rPr>
        <w:t xml:space="preserve"> </w:t>
      </w:r>
      <w:r w:rsidR="000824ED" w:rsidRPr="0095273D">
        <w:rPr>
          <w:rFonts w:ascii="Arial" w:hAnsi="Arial" w:cs="Arial"/>
          <w:b/>
          <w:bCs/>
          <w:sz w:val="20"/>
          <w:szCs w:val="20"/>
        </w:rPr>
        <w:t xml:space="preserve">a slúži na jej predloženie v ponuke uchádzača ako Príloha č. </w:t>
      </w:r>
      <w:r w:rsidR="00191199">
        <w:rPr>
          <w:rFonts w:ascii="Arial" w:hAnsi="Arial" w:cs="Arial"/>
          <w:b/>
          <w:bCs/>
          <w:sz w:val="20"/>
          <w:szCs w:val="20"/>
        </w:rPr>
        <w:t>3</w:t>
      </w:r>
      <w:r w:rsidR="000824ED" w:rsidRPr="0095273D">
        <w:rPr>
          <w:rFonts w:ascii="Arial" w:hAnsi="Arial" w:cs="Arial"/>
          <w:b/>
          <w:bCs/>
          <w:sz w:val="20"/>
          <w:szCs w:val="20"/>
        </w:rPr>
        <w:t>.2 Zmluvných dojednaní (Časť 1 Zväzok 2 súťažných podkladov).</w:t>
      </w:r>
    </w:p>
    <w:p w14:paraId="29FA1E07" w14:textId="77777777" w:rsidR="000824ED" w:rsidRPr="0095273D" w:rsidRDefault="000824ED" w:rsidP="0095273D">
      <w:pPr>
        <w:pStyle w:val="Zarkazkladnhotextu2"/>
        <w:spacing w:after="0" w:line="240" w:lineRule="auto"/>
        <w:ind w:left="0"/>
        <w:contextualSpacing/>
        <w:rPr>
          <w:rFonts w:ascii="Arial" w:hAnsi="Arial" w:cs="Arial"/>
          <w:b/>
          <w:bCs/>
          <w:sz w:val="20"/>
          <w:szCs w:val="20"/>
        </w:rPr>
      </w:pPr>
    </w:p>
    <w:p w14:paraId="7B5EB3E1" w14:textId="77777777" w:rsidR="000824ED" w:rsidRPr="0095273D" w:rsidRDefault="000824ED" w:rsidP="0095273D">
      <w:pPr>
        <w:pStyle w:val="Zarkazkladnhotextu2"/>
        <w:spacing w:after="0" w:line="240" w:lineRule="auto"/>
        <w:ind w:left="0"/>
        <w:contextualSpacing/>
        <w:rPr>
          <w:rFonts w:ascii="Arial" w:hAnsi="Arial" w:cs="Arial"/>
          <w:b/>
          <w:bCs/>
          <w:sz w:val="20"/>
          <w:szCs w:val="20"/>
        </w:rPr>
      </w:pPr>
      <w:r w:rsidRPr="0095273D">
        <w:rPr>
          <w:rFonts w:ascii="Arial" w:hAnsi="Arial" w:cs="Arial"/>
          <w:b/>
          <w:bCs/>
          <w:sz w:val="20"/>
          <w:szCs w:val="20"/>
        </w:rPr>
        <w:t>Zhotoviteľ sa zaväzuje predložiť identickú tabuľku Míľniky predloženú v ponuke aj v rámci aktualizácie harmonogramu prác podľa podčlánku 8.3 Osobitné zmluvné podmienky (Časť 2.2 Zväzok 2 súťažných podkladov).</w:t>
      </w:r>
    </w:p>
    <w:p w14:paraId="7B27A78F" w14:textId="77777777" w:rsidR="000824ED" w:rsidRPr="0095273D" w:rsidRDefault="000824ED" w:rsidP="0095273D">
      <w:pPr>
        <w:pStyle w:val="Zarkazkladnhotextu2"/>
        <w:spacing w:after="0" w:line="240" w:lineRule="auto"/>
        <w:ind w:left="0"/>
        <w:contextualSpacing/>
        <w:rPr>
          <w:rFonts w:ascii="Arial" w:hAnsi="Arial"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972"/>
        <w:gridCol w:w="1985"/>
        <w:gridCol w:w="1984"/>
        <w:gridCol w:w="2262"/>
      </w:tblGrid>
      <w:tr w:rsidR="000824ED" w:rsidRPr="0095273D" w14:paraId="0ACA67DE" w14:textId="77777777" w:rsidTr="00C950DF">
        <w:trPr>
          <w:jc w:val="center"/>
        </w:trPr>
        <w:tc>
          <w:tcPr>
            <w:tcW w:w="2972" w:type="dxa"/>
            <w:vAlign w:val="center"/>
          </w:tcPr>
          <w:p w14:paraId="3B541DA6"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Míľniky</w:t>
            </w:r>
          </w:p>
        </w:tc>
        <w:tc>
          <w:tcPr>
            <w:tcW w:w="1985" w:type="dxa"/>
            <w:vAlign w:val="center"/>
          </w:tcPr>
          <w:p w14:paraId="25023728"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Lehota ukončenia</w:t>
            </w:r>
          </w:p>
          <w:p w14:paraId="610AC8CE"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(Počet dní od začiatku LV podčlánok 8.1. FIDIC)</w:t>
            </w:r>
          </w:p>
        </w:tc>
        <w:tc>
          <w:tcPr>
            <w:tcW w:w="1984" w:type="dxa"/>
            <w:vAlign w:val="center"/>
          </w:tcPr>
          <w:p w14:paraId="75C6676A"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Popis Míľnika</w:t>
            </w:r>
          </w:p>
        </w:tc>
        <w:tc>
          <w:tcPr>
            <w:tcW w:w="2262" w:type="dxa"/>
            <w:vAlign w:val="center"/>
          </w:tcPr>
          <w:p w14:paraId="577A52E1"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Podklad pre vyhodnotenie ukončenia Míľnika</w:t>
            </w:r>
          </w:p>
        </w:tc>
      </w:tr>
      <w:tr w:rsidR="0024264A" w:rsidRPr="0095273D" w14:paraId="528A7359" w14:textId="77777777" w:rsidTr="00C950DF">
        <w:trPr>
          <w:trHeight w:val="1392"/>
          <w:jc w:val="center"/>
        </w:trPr>
        <w:tc>
          <w:tcPr>
            <w:tcW w:w="2972" w:type="dxa"/>
          </w:tcPr>
          <w:p w14:paraId="79E307EF" w14:textId="77777777" w:rsidR="0024264A" w:rsidRPr="005D37BB" w:rsidRDefault="0024264A" w:rsidP="00C950DF">
            <w:pPr>
              <w:spacing w:after="0"/>
              <w:contextualSpacing/>
              <w:jc w:val="center"/>
              <w:rPr>
                <w:rFonts w:ascii="Arial" w:hAnsi="Arial" w:cs="Arial"/>
                <w:b/>
                <w:bCs/>
                <w:color w:val="000000"/>
                <w:sz w:val="20"/>
                <w:szCs w:val="20"/>
              </w:rPr>
            </w:pPr>
          </w:p>
          <w:p w14:paraId="15B450A4" w14:textId="030B8AD1"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1</w:t>
            </w:r>
          </w:p>
          <w:p w14:paraId="41865DF3" w14:textId="77777777" w:rsidR="0024264A" w:rsidRPr="005D37BB" w:rsidRDefault="0024264A" w:rsidP="00C950DF">
            <w:pPr>
              <w:spacing w:after="0"/>
              <w:contextualSpacing/>
              <w:jc w:val="center"/>
              <w:rPr>
                <w:rFonts w:ascii="Arial" w:hAnsi="Arial" w:cs="Arial"/>
                <w:color w:val="000000"/>
                <w:sz w:val="20"/>
                <w:szCs w:val="20"/>
              </w:rPr>
            </w:pPr>
          </w:p>
          <w:p w14:paraId="35EB970B" w14:textId="1DF5F47F"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Ukončenie prác na objekte 209-00 pravý most</w:t>
            </w:r>
          </w:p>
        </w:tc>
        <w:tc>
          <w:tcPr>
            <w:tcW w:w="1985" w:type="dxa"/>
            <w:vAlign w:val="center"/>
          </w:tcPr>
          <w:p w14:paraId="2A0E49AE" w14:textId="51544ACE"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636 dní</w:t>
            </w:r>
          </w:p>
        </w:tc>
        <w:tc>
          <w:tcPr>
            <w:tcW w:w="1984" w:type="dxa"/>
            <w:vAlign w:val="center"/>
          </w:tcPr>
          <w:p w14:paraId="29C6B188" w14:textId="6CD930A7" w:rsidR="0024264A" w:rsidRPr="005D37BB" w:rsidRDefault="0024264A" w:rsidP="00C950DF">
            <w:pPr>
              <w:keepNext/>
              <w:framePr w:w="2268" w:hSpace="284" w:wrap="around" w:vAnchor="text" w:hAnchor="page" w:y="1"/>
              <w:spacing w:before="54" w:after="0" w:line="213" w:lineRule="exact"/>
              <w:jc w:val="center"/>
              <w:rPr>
                <w:rFonts w:ascii="Arial" w:hAnsi="Arial" w:cs="Arial"/>
                <w:sz w:val="20"/>
                <w:szCs w:val="20"/>
                <w:lang w:eastAsia="de-DE"/>
              </w:rPr>
            </w:pPr>
            <w:r w:rsidRPr="005D37BB">
              <w:rPr>
                <w:rFonts w:ascii="Arial" w:hAnsi="Arial" w:cs="Arial"/>
                <w:sz w:val="20"/>
                <w:szCs w:val="20"/>
                <w:lang w:eastAsia="de-DE"/>
              </w:rPr>
              <w:t>Podrobný popis je v Zväzku č.5, DSP,POV, Technická správa</w:t>
            </w:r>
          </w:p>
          <w:p w14:paraId="012D5309" w14:textId="294A9D01" w:rsidR="0024264A" w:rsidRPr="005D37BB" w:rsidRDefault="0024264A" w:rsidP="00C950DF">
            <w:pPr>
              <w:jc w:val="center"/>
              <w:rPr>
                <w:rFonts w:ascii="Arial" w:hAnsi="Arial" w:cs="Arial"/>
                <w:sz w:val="20"/>
                <w:szCs w:val="20"/>
              </w:rPr>
            </w:pPr>
            <w:r w:rsidRPr="005D37BB">
              <w:rPr>
                <w:rFonts w:ascii="Arial" w:hAnsi="Arial" w:cs="Arial"/>
                <w:b/>
                <w:sz w:val="20"/>
                <w:szCs w:val="20"/>
              </w:rPr>
              <w:t>Ukončenie prác na objekte 209-00 pravý most.</w:t>
            </w:r>
          </w:p>
        </w:tc>
        <w:tc>
          <w:tcPr>
            <w:tcW w:w="2262" w:type="dxa"/>
            <w:vAlign w:val="center"/>
          </w:tcPr>
          <w:p w14:paraId="42D723F0" w14:textId="7B6A4AD4"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w:t>
            </w:r>
          </w:p>
        </w:tc>
      </w:tr>
      <w:tr w:rsidR="0024264A" w:rsidRPr="0095273D" w14:paraId="7595D1DC" w14:textId="77777777" w:rsidTr="00C950DF">
        <w:trPr>
          <w:trHeight w:val="1657"/>
          <w:jc w:val="center"/>
        </w:trPr>
        <w:tc>
          <w:tcPr>
            <w:tcW w:w="2972" w:type="dxa"/>
          </w:tcPr>
          <w:p w14:paraId="6D74C88D" w14:textId="77777777" w:rsidR="0024264A" w:rsidRPr="005D37BB" w:rsidRDefault="0024264A" w:rsidP="00C950DF">
            <w:pPr>
              <w:spacing w:after="0"/>
              <w:contextualSpacing/>
              <w:jc w:val="center"/>
              <w:rPr>
                <w:rFonts w:ascii="Arial" w:hAnsi="Arial" w:cs="Arial"/>
                <w:b/>
                <w:bCs/>
                <w:color w:val="000000"/>
                <w:sz w:val="20"/>
                <w:szCs w:val="20"/>
              </w:rPr>
            </w:pPr>
          </w:p>
          <w:p w14:paraId="343EC980" w14:textId="632C6C1E"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2</w:t>
            </w:r>
          </w:p>
          <w:p w14:paraId="67C50C23" w14:textId="77777777" w:rsidR="0024264A" w:rsidRPr="005D37BB" w:rsidRDefault="0024264A" w:rsidP="00C950DF">
            <w:pPr>
              <w:spacing w:after="0"/>
              <w:contextualSpacing/>
              <w:jc w:val="center"/>
              <w:rPr>
                <w:rFonts w:ascii="Arial" w:hAnsi="Arial" w:cs="Arial"/>
                <w:color w:val="000000"/>
                <w:sz w:val="20"/>
                <w:szCs w:val="20"/>
              </w:rPr>
            </w:pPr>
          </w:p>
          <w:p w14:paraId="3FBBEA98" w14:textId="7FB17A6F"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Ukončenie prác na objekte 210-00</w:t>
            </w:r>
          </w:p>
        </w:tc>
        <w:tc>
          <w:tcPr>
            <w:tcW w:w="1985" w:type="dxa"/>
            <w:vAlign w:val="center"/>
          </w:tcPr>
          <w:p w14:paraId="27239CC4" w14:textId="0CE7A2EF"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1062 dní</w:t>
            </w:r>
          </w:p>
        </w:tc>
        <w:tc>
          <w:tcPr>
            <w:tcW w:w="1984" w:type="dxa"/>
            <w:vAlign w:val="center"/>
          </w:tcPr>
          <w:p w14:paraId="79CF0344" w14:textId="45DFF1C2" w:rsidR="0024264A" w:rsidRPr="005D37BB" w:rsidRDefault="0024264A" w:rsidP="00C950DF">
            <w:pPr>
              <w:jc w:val="center"/>
              <w:rPr>
                <w:rFonts w:ascii="Arial" w:hAnsi="Arial" w:cs="Arial"/>
                <w:sz w:val="20"/>
                <w:szCs w:val="20"/>
                <w:lang w:eastAsia="de-DE"/>
              </w:rPr>
            </w:pPr>
            <w:r w:rsidRPr="005D37BB">
              <w:rPr>
                <w:rFonts w:ascii="Arial" w:hAnsi="Arial" w:cs="Arial"/>
                <w:sz w:val="20"/>
                <w:szCs w:val="20"/>
                <w:lang w:eastAsia="de-DE"/>
              </w:rPr>
              <w:t>Podrobný popis je v Zväzku č.5, DSP,POV, Technická správa</w:t>
            </w:r>
          </w:p>
          <w:p w14:paraId="15BD4FC7" w14:textId="2E75EA42" w:rsidR="0024264A" w:rsidRPr="005D37BB" w:rsidRDefault="0024264A" w:rsidP="00C950DF">
            <w:pPr>
              <w:jc w:val="center"/>
              <w:rPr>
                <w:rFonts w:ascii="Arial" w:hAnsi="Arial" w:cs="Arial"/>
                <w:b/>
                <w:sz w:val="20"/>
                <w:szCs w:val="20"/>
              </w:rPr>
            </w:pPr>
            <w:r w:rsidRPr="005D37BB">
              <w:rPr>
                <w:rFonts w:ascii="Arial" w:hAnsi="Arial" w:cs="Arial"/>
                <w:b/>
                <w:sz w:val="20"/>
                <w:szCs w:val="20"/>
              </w:rPr>
              <w:t>Ukončenie prác na objekte 210-00</w:t>
            </w:r>
          </w:p>
          <w:p w14:paraId="1AAA3360" w14:textId="77777777" w:rsidR="0024264A" w:rsidRPr="005D37BB" w:rsidRDefault="0024264A" w:rsidP="00C950DF">
            <w:pPr>
              <w:jc w:val="center"/>
              <w:rPr>
                <w:rFonts w:ascii="Arial" w:hAnsi="Arial" w:cs="Arial"/>
                <w:color w:val="FF0000"/>
                <w:sz w:val="20"/>
                <w:szCs w:val="20"/>
              </w:rPr>
            </w:pPr>
          </w:p>
          <w:p w14:paraId="1C41D2FD" w14:textId="121E0A10" w:rsidR="0024264A" w:rsidRPr="005D37BB" w:rsidRDefault="0024264A" w:rsidP="00C950DF">
            <w:pPr>
              <w:pStyle w:val="Default"/>
              <w:spacing w:after="0" w:line="240" w:lineRule="auto"/>
              <w:contextualSpacing/>
              <w:jc w:val="center"/>
              <w:rPr>
                <w:rFonts w:ascii="Arial" w:hAnsi="Arial" w:cs="Arial"/>
                <w:sz w:val="20"/>
                <w:szCs w:val="20"/>
              </w:rPr>
            </w:pPr>
          </w:p>
        </w:tc>
        <w:tc>
          <w:tcPr>
            <w:tcW w:w="2262" w:type="dxa"/>
            <w:vAlign w:val="center"/>
          </w:tcPr>
          <w:p w14:paraId="2447E7D6" w14:textId="6F8055DB"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w:t>
            </w:r>
          </w:p>
        </w:tc>
      </w:tr>
      <w:tr w:rsidR="0024264A" w:rsidRPr="0095273D" w14:paraId="5CCFEE67" w14:textId="77777777" w:rsidTr="00C950DF">
        <w:trPr>
          <w:trHeight w:val="1758"/>
          <w:jc w:val="center"/>
        </w:trPr>
        <w:tc>
          <w:tcPr>
            <w:tcW w:w="2972" w:type="dxa"/>
          </w:tcPr>
          <w:p w14:paraId="2191C86D" w14:textId="77777777" w:rsidR="0024264A" w:rsidRPr="005D37BB" w:rsidRDefault="0024264A" w:rsidP="00C950DF">
            <w:pPr>
              <w:spacing w:after="0"/>
              <w:contextualSpacing/>
              <w:jc w:val="center"/>
              <w:rPr>
                <w:rFonts w:ascii="Arial" w:hAnsi="Arial" w:cs="Arial"/>
                <w:b/>
                <w:bCs/>
                <w:color w:val="000000"/>
                <w:sz w:val="20"/>
                <w:szCs w:val="20"/>
              </w:rPr>
            </w:pPr>
          </w:p>
          <w:p w14:paraId="70C2B0D9" w14:textId="3B4A6C21"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3</w:t>
            </w:r>
          </w:p>
          <w:p w14:paraId="780757F6" w14:textId="77777777" w:rsidR="0024264A" w:rsidRPr="005D37BB" w:rsidRDefault="0024264A" w:rsidP="00C950DF">
            <w:pPr>
              <w:spacing w:after="0"/>
              <w:contextualSpacing/>
              <w:jc w:val="center"/>
              <w:rPr>
                <w:rFonts w:ascii="Arial" w:hAnsi="Arial" w:cs="Arial"/>
                <w:color w:val="000000"/>
                <w:sz w:val="20"/>
                <w:szCs w:val="20"/>
              </w:rPr>
            </w:pPr>
          </w:p>
          <w:p w14:paraId="4ACFDAFC" w14:textId="312300DC" w:rsidR="0024264A" w:rsidRPr="005D37BB" w:rsidRDefault="0024264A" w:rsidP="00C950DF">
            <w:pPr>
              <w:pStyle w:val="Default"/>
              <w:spacing w:after="0" w:line="240" w:lineRule="auto"/>
              <w:contextualSpacing/>
              <w:jc w:val="center"/>
              <w:rPr>
                <w:rFonts w:ascii="Arial" w:hAnsi="Arial" w:cs="Arial"/>
                <w:b/>
                <w:bCs/>
                <w:sz w:val="20"/>
                <w:szCs w:val="20"/>
              </w:rPr>
            </w:pPr>
            <w:r w:rsidRPr="005D37BB">
              <w:rPr>
                <w:rFonts w:ascii="Arial" w:hAnsi="Arial" w:cs="Arial"/>
                <w:sz w:val="20"/>
                <w:szCs w:val="20"/>
              </w:rPr>
              <w:t>Ukončenie prác na PTR tunela Horelica tak, aby mohla ísť do skúšobnej prevádzky s verejnosťou</w:t>
            </w:r>
          </w:p>
        </w:tc>
        <w:tc>
          <w:tcPr>
            <w:tcW w:w="1985" w:type="dxa"/>
            <w:vAlign w:val="center"/>
          </w:tcPr>
          <w:p w14:paraId="2310E20C" w14:textId="7118784E"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1210 dní</w:t>
            </w:r>
          </w:p>
        </w:tc>
        <w:tc>
          <w:tcPr>
            <w:tcW w:w="1984" w:type="dxa"/>
            <w:vAlign w:val="center"/>
          </w:tcPr>
          <w:p w14:paraId="52CC47DD" w14:textId="07E0E706" w:rsidR="0024264A" w:rsidRPr="005D37BB" w:rsidRDefault="0024264A" w:rsidP="00C950DF">
            <w:pPr>
              <w:jc w:val="center"/>
              <w:rPr>
                <w:rFonts w:ascii="Arial" w:hAnsi="Arial" w:cs="Arial"/>
                <w:sz w:val="20"/>
                <w:szCs w:val="20"/>
              </w:rPr>
            </w:pPr>
          </w:p>
          <w:p w14:paraId="01EDC91F" w14:textId="48D9B61C" w:rsidR="0024264A" w:rsidRPr="005D37BB" w:rsidRDefault="0024264A" w:rsidP="00C950DF">
            <w:pPr>
              <w:jc w:val="center"/>
              <w:rPr>
                <w:rFonts w:ascii="Arial" w:hAnsi="Arial" w:cs="Arial"/>
                <w:b/>
                <w:sz w:val="20"/>
                <w:szCs w:val="20"/>
              </w:rPr>
            </w:pPr>
            <w:r w:rsidRPr="005D37BB">
              <w:rPr>
                <w:rFonts w:ascii="Arial" w:hAnsi="Arial" w:cs="Arial"/>
                <w:b/>
                <w:sz w:val="20"/>
                <w:szCs w:val="20"/>
              </w:rPr>
              <w:t>Ukončenie prác na PTR tunela Horelica tak, aby mohla ísť do skúšobnej prevádzky s verejnosťou</w:t>
            </w:r>
          </w:p>
          <w:p w14:paraId="59BC9A6F" w14:textId="1C8C29D5" w:rsidR="0024264A" w:rsidRPr="005D37BB" w:rsidDel="00620632" w:rsidRDefault="0024264A" w:rsidP="00C950DF">
            <w:pPr>
              <w:pStyle w:val="Default"/>
              <w:spacing w:after="0" w:line="240" w:lineRule="auto"/>
              <w:contextualSpacing/>
              <w:jc w:val="center"/>
              <w:rPr>
                <w:rFonts w:ascii="Arial" w:hAnsi="Arial" w:cs="Arial"/>
                <w:sz w:val="20"/>
                <w:szCs w:val="20"/>
              </w:rPr>
            </w:pPr>
          </w:p>
        </w:tc>
        <w:tc>
          <w:tcPr>
            <w:tcW w:w="2262" w:type="dxa"/>
            <w:vAlign w:val="center"/>
          </w:tcPr>
          <w:p w14:paraId="6F59A305" w14:textId="1A4969F4"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 a súhlasné (vyhovujúce) stanovisko záveru 1. Hlavnej prehliadky v zmysle TP082 a TP095</w:t>
            </w:r>
          </w:p>
        </w:tc>
      </w:tr>
    </w:tbl>
    <w:p w14:paraId="2FF9BB5D" w14:textId="77777777" w:rsidR="000824ED" w:rsidRPr="0095273D" w:rsidRDefault="000824ED" w:rsidP="0095273D">
      <w:pPr>
        <w:pStyle w:val="Zarkazkladnhotextu2"/>
        <w:spacing w:after="0" w:line="240" w:lineRule="auto"/>
        <w:ind w:left="0"/>
        <w:contextualSpacing/>
        <w:rPr>
          <w:rFonts w:ascii="Arial" w:hAnsi="Arial" w:cs="Arial"/>
          <w:b/>
          <w:bCs/>
          <w:color w:val="FF0000"/>
          <w:sz w:val="20"/>
          <w:szCs w:val="20"/>
        </w:rPr>
      </w:pPr>
    </w:p>
    <w:p w14:paraId="1A959F60" w14:textId="6E72BDA9"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Časť 3: Fakturačný harmonogram</w:t>
      </w:r>
      <w:r w:rsidRPr="0095273D">
        <w:rPr>
          <w:rFonts w:ascii="Arial" w:hAnsi="Arial" w:cs="Arial"/>
          <w:sz w:val="20"/>
          <w:szCs w:val="20"/>
        </w:rPr>
        <w:t xml:space="preserve"> - harmonogram, ktorý musí byť vyhotovený podľa Vecného harmonogramu a</w:t>
      </w:r>
      <w:r w:rsidR="009E61AB" w:rsidRPr="0095273D">
        <w:rPr>
          <w:rFonts w:ascii="Arial" w:hAnsi="Arial" w:cs="Arial"/>
          <w:sz w:val="20"/>
          <w:szCs w:val="20"/>
        </w:rPr>
        <w:t> </w:t>
      </w:r>
      <w:r w:rsidRPr="0095273D">
        <w:rPr>
          <w:rFonts w:ascii="Arial" w:hAnsi="Arial" w:cs="Arial"/>
          <w:sz w:val="20"/>
          <w:szCs w:val="20"/>
        </w:rPr>
        <w:t>Míľnikov</w:t>
      </w:r>
      <w:r w:rsidR="009E61AB" w:rsidRPr="0095273D">
        <w:rPr>
          <w:rFonts w:ascii="Arial" w:hAnsi="Arial" w:cs="Arial"/>
          <w:sz w:val="20"/>
          <w:szCs w:val="20"/>
        </w:rPr>
        <w:t xml:space="preserve"> </w:t>
      </w:r>
      <w:r w:rsidRPr="0095273D">
        <w:rPr>
          <w:rFonts w:ascii="Arial" w:hAnsi="Arial" w:cs="Arial"/>
          <w:sz w:val="20"/>
          <w:szCs w:val="20"/>
        </w:rPr>
        <w:t xml:space="preserve">a musí byť vyhotovený v číselnom vyjadrení a členení po jednotlivých stavebných objektoch a mesiacoch Lehoty výstavby </w:t>
      </w:r>
      <w:r w:rsidRPr="0095273D">
        <w:rPr>
          <w:rFonts w:ascii="Arial" w:hAnsi="Arial" w:cs="Arial"/>
          <w:bCs/>
          <w:sz w:val="20"/>
          <w:szCs w:val="20"/>
        </w:rPr>
        <w:t>v elektronickej forme na CD/DVD nosiči v zmysle dátového predpisu verejného obstarávateľa uvedeného na stránke</w:t>
      </w:r>
      <w:r w:rsidR="000824ED" w:rsidRPr="0095273D">
        <w:rPr>
          <w:rFonts w:ascii="Arial" w:hAnsi="Arial" w:cs="Arial"/>
          <w:bCs/>
          <w:sz w:val="20"/>
          <w:szCs w:val="20"/>
        </w:rPr>
        <w:t xml:space="preserve"> </w:t>
      </w:r>
      <w:hyperlink r:id="rId23" w:history="1">
        <w:r w:rsidR="000824ED" w:rsidRPr="0095273D">
          <w:rPr>
            <w:rStyle w:val="Hypertextovprepojenie"/>
            <w:rFonts w:ascii="Arial" w:hAnsi="Arial" w:cs="Arial"/>
            <w:bCs/>
            <w:sz w:val="20"/>
            <w:szCs w:val="20"/>
          </w:rPr>
          <w:t>http://www.ndsas.sk/pomoc-a-podpora/datovy-predpis</w:t>
        </w:r>
      </w:hyperlink>
      <w:r w:rsidRPr="0095273D">
        <w:rPr>
          <w:rFonts w:ascii="Arial" w:hAnsi="Arial" w:cs="Arial"/>
          <w:sz w:val="20"/>
          <w:szCs w:val="20"/>
        </w:rPr>
        <w:t xml:space="preserve">, ako aj  v grafickom vyjadrení (tzv. S- krivka alebo Kumulatívna fakturačná krivka). </w:t>
      </w:r>
    </w:p>
    <w:p w14:paraId="790FEF60"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735F3D58"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3C1CE60C"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3D8985B6" w14:textId="67541E4F"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 xml:space="preserve">Vecný harmonogram, Míľniky a Fakturačný harmonogram spolu  tvoria Harmonogram prác, ktorý  je pre plnenie Zhotoviteľa podľa </w:t>
      </w:r>
      <w:r w:rsidR="004124A4">
        <w:rPr>
          <w:rFonts w:ascii="Arial" w:hAnsi="Arial" w:cs="Arial"/>
          <w:sz w:val="20"/>
          <w:szCs w:val="20"/>
        </w:rPr>
        <w:t>Z</w:t>
      </w:r>
      <w:r w:rsidRPr="0095273D">
        <w:rPr>
          <w:rFonts w:ascii="Arial" w:hAnsi="Arial" w:cs="Arial"/>
          <w:sz w:val="20"/>
          <w:szCs w:val="20"/>
        </w:rPr>
        <w:t>mluvy záväzný a tvoria neoddeliteľnú súčasť Zmluvných dojednaní Zmluvy o Dielo</w:t>
      </w:r>
      <w:r w:rsidR="000824ED" w:rsidRPr="0095273D">
        <w:rPr>
          <w:rFonts w:ascii="Arial" w:hAnsi="Arial" w:cs="Arial"/>
          <w:sz w:val="20"/>
          <w:szCs w:val="20"/>
        </w:rPr>
        <w:t xml:space="preserve"> spolu ako Príloha č. </w:t>
      </w:r>
      <w:r w:rsidR="009E61AB" w:rsidRPr="0095273D">
        <w:rPr>
          <w:rFonts w:ascii="Arial" w:hAnsi="Arial" w:cs="Arial"/>
          <w:sz w:val="20"/>
          <w:szCs w:val="20"/>
        </w:rPr>
        <w:t>4</w:t>
      </w:r>
      <w:r w:rsidR="000824ED" w:rsidRPr="0095273D">
        <w:rPr>
          <w:rFonts w:ascii="Arial" w:hAnsi="Arial" w:cs="Arial"/>
          <w:sz w:val="20"/>
          <w:szCs w:val="20"/>
        </w:rPr>
        <w:t xml:space="preserve"> Zmluvných dojednaní (Časť 1 Zväzok 2 súťažných podkladov).</w:t>
      </w:r>
      <w:r w:rsidRPr="0095273D">
        <w:rPr>
          <w:rFonts w:ascii="Arial" w:hAnsi="Arial" w:cs="Arial"/>
          <w:sz w:val="20"/>
          <w:szCs w:val="20"/>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7DF1368C" w14:textId="668A4FBB" w:rsidR="000824ED" w:rsidRPr="0095273D" w:rsidRDefault="002967F2" w:rsidP="0095273D">
      <w:pPr>
        <w:pStyle w:val="Odsekzoznamu"/>
        <w:spacing w:after="0" w:line="240" w:lineRule="auto"/>
        <w:ind w:left="0"/>
        <w:jc w:val="both"/>
        <w:rPr>
          <w:rFonts w:ascii="Arial" w:hAnsi="Arial" w:cs="Arial"/>
          <w:b/>
          <w:sz w:val="20"/>
          <w:szCs w:val="20"/>
        </w:rPr>
      </w:pPr>
      <w:r w:rsidRPr="0095273D">
        <w:rPr>
          <w:rFonts w:ascii="Arial" w:hAnsi="Arial" w:cs="Arial"/>
          <w:b/>
          <w:sz w:val="20"/>
          <w:szCs w:val="20"/>
        </w:rPr>
        <w:t>Fakturačný harmonogram ako aj prípadný harmonogram fakturácie jednotlivých členov zoskupenia bez právnej subjektivity</w:t>
      </w:r>
      <w:r w:rsidR="000824ED" w:rsidRPr="0095273D">
        <w:rPr>
          <w:rFonts w:ascii="Arial" w:eastAsia="Times New Roman" w:hAnsi="Arial" w:cs="Arial"/>
          <w:b/>
          <w:sz w:val="20"/>
          <w:szCs w:val="20"/>
        </w:rPr>
        <w:t xml:space="preserve"> </w:t>
      </w:r>
      <w:r w:rsidR="0095755F">
        <w:rPr>
          <w:rFonts w:ascii="Arial" w:eastAsia="Times New Roman" w:hAnsi="Arial" w:cs="Arial"/>
          <w:b/>
          <w:sz w:val="20"/>
          <w:szCs w:val="20"/>
        </w:rPr>
        <w:t>n</w:t>
      </w:r>
      <w:r w:rsidR="00FC0589">
        <w:rPr>
          <w:rFonts w:ascii="Arial" w:eastAsia="Times New Roman" w:hAnsi="Arial" w:cs="Arial"/>
          <w:b/>
          <w:sz w:val="20"/>
          <w:szCs w:val="20"/>
        </w:rPr>
        <w:t>e</w:t>
      </w:r>
      <w:r w:rsidR="000824ED" w:rsidRPr="0095273D">
        <w:rPr>
          <w:rFonts w:ascii="Arial" w:hAnsi="Arial" w:cs="Arial"/>
          <w:b/>
          <w:sz w:val="20"/>
          <w:szCs w:val="20"/>
        </w:rPr>
        <w:t xml:space="preserve">predkladá v ponuke uchádzač ako Prílohu č. </w:t>
      </w:r>
      <w:r w:rsidR="00191199">
        <w:rPr>
          <w:rFonts w:ascii="Arial" w:hAnsi="Arial" w:cs="Arial"/>
          <w:b/>
          <w:sz w:val="20"/>
          <w:szCs w:val="20"/>
        </w:rPr>
        <w:t>3</w:t>
      </w:r>
      <w:r w:rsidR="000824ED" w:rsidRPr="0095273D">
        <w:rPr>
          <w:rFonts w:ascii="Arial" w:hAnsi="Arial" w:cs="Arial"/>
          <w:b/>
          <w:sz w:val="20"/>
          <w:szCs w:val="20"/>
        </w:rPr>
        <w:t xml:space="preserve">.3 Zmluvných dojednaní (Časť 1 Zväzok 2 súťažných podkladov) a Zhotoviteľ je povinný ho </w:t>
      </w:r>
      <w:r w:rsidR="00FC0589">
        <w:rPr>
          <w:rFonts w:ascii="Arial" w:hAnsi="Arial" w:cs="Arial"/>
          <w:b/>
          <w:sz w:val="20"/>
          <w:szCs w:val="20"/>
        </w:rPr>
        <w:t xml:space="preserve">predložiť </w:t>
      </w:r>
      <w:r w:rsidR="000824ED" w:rsidRPr="0095273D">
        <w:rPr>
          <w:rFonts w:ascii="Arial" w:hAnsi="Arial" w:cs="Arial"/>
          <w:b/>
          <w:sz w:val="20"/>
          <w:szCs w:val="20"/>
        </w:rPr>
        <w:t xml:space="preserve"> podľa podčlánku 8.3 Osobitné zmluvné podmienky (časť 2.2 Zväzok 2 súťažných podkladov).</w:t>
      </w:r>
    </w:p>
    <w:p w14:paraId="42F18339" w14:textId="6809DA2E" w:rsidR="00F06718" w:rsidRPr="0095273D" w:rsidRDefault="002967F2" w:rsidP="00FC0589">
      <w:pPr>
        <w:pStyle w:val="Odsekzoznamu"/>
        <w:spacing w:after="0" w:line="240" w:lineRule="auto"/>
        <w:ind w:left="0"/>
        <w:jc w:val="both"/>
        <w:rPr>
          <w:rFonts w:ascii="Arial" w:hAnsi="Arial" w:cs="Arial"/>
          <w:b/>
          <w:sz w:val="20"/>
          <w:szCs w:val="20"/>
        </w:rPr>
      </w:pPr>
      <w:r w:rsidRPr="0095273D">
        <w:rPr>
          <w:rFonts w:ascii="Arial" w:hAnsi="Arial" w:cs="Arial"/>
          <w:color w:val="FF0000"/>
          <w:sz w:val="20"/>
          <w:szCs w:val="20"/>
        </w:rPr>
        <w:t xml:space="preserve"> </w:t>
      </w:r>
    </w:p>
    <w:p w14:paraId="4643E837" w14:textId="77777777" w:rsidR="002967F2" w:rsidRPr="0095273D" w:rsidRDefault="002967F2" w:rsidP="0095273D">
      <w:pPr>
        <w:pStyle w:val="Zkladntext"/>
        <w:tabs>
          <w:tab w:val="num" w:pos="-720"/>
        </w:tabs>
        <w:spacing w:after="0" w:line="240" w:lineRule="auto"/>
        <w:contextualSpacing/>
        <w:rPr>
          <w:rFonts w:ascii="Arial" w:hAnsi="Arial" w:cs="Arial"/>
          <w:sz w:val="20"/>
          <w:szCs w:val="20"/>
        </w:rPr>
      </w:pPr>
      <w:r w:rsidRPr="0095273D">
        <w:rPr>
          <w:rFonts w:ascii="Arial" w:hAnsi="Arial" w:cs="Arial"/>
          <w:b w:val="0"/>
          <w:sz w:val="20"/>
          <w:szCs w:val="20"/>
        </w:rPr>
        <w:t>V .................................. dňa .................</w:t>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p>
    <w:p w14:paraId="36305CE6" w14:textId="286418A6" w:rsidR="002967F2" w:rsidRDefault="002967F2" w:rsidP="0095273D">
      <w:pPr>
        <w:pStyle w:val="Zkladntext"/>
        <w:tabs>
          <w:tab w:val="num" w:pos="-720"/>
        </w:tabs>
        <w:spacing w:after="0" w:line="240" w:lineRule="auto"/>
        <w:contextualSpacing/>
        <w:rPr>
          <w:rFonts w:ascii="Arial" w:hAnsi="Arial" w:cs="Arial"/>
          <w:sz w:val="20"/>
          <w:szCs w:val="20"/>
        </w:rPr>
      </w:pPr>
    </w:p>
    <w:p w14:paraId="23126974" w14:textId="1464561E" w:rsidR="0095755F" w:rsidRDefault="0095755F" w:rsidP="0095273D">
      <w:pPr>
        <w:pStyle w:val="Zkladntext"/>
        <w:tabs>
          <w:tab w:val="num" w:pos="-720"/>
        </w:tabs>
        <w:spacing w:after="0" w:line="240" w:lineRule="auto"/>
        <w:contextualSpacing/>
        <w:rPr>
          <w:rFonts w:ascii="Arial" w:hAnsi="Arial" w:cs="Arial"/>
          <w:sz w:val="20"/>
          <w:szCs w:val="20"/>
        </w:rPr>
      </w:pPr>
    </w:p>
    <w:p w14:paraId="6848819B" w14:textId="40A106CD" w:rsidR="0095755F" w:rsidRDefault="0095755F" w:rsidP="0095273D">
      <w:pPr>
        <w:pStyle w:val="Zkladntext"/>
        <w:tabs>
          <w:tab w:val="num" w:pos="-720"/>
        </w:tabs>
        <w:spacing w:after="0" w:line="240" w:lineRule="auto"/>
        <w:contextualSpacing/>
        <w:rPr>
          <w:rFonts w:ascii="Arial" w:hAnsi="Arial" w:cs="Arial"/>
          <w:sz w:val="20"/>
          <w:szCs w:val="20"/>
        </w:rPr>
      </w:pPr>
    </w:p>
    <w:p w14:paraId="19302C18" w14:textId="6D7B95F8" w:rsidR="0095755F" w:rsidRDefault="0095755F" w:rsidP="0095273D">
      <w:pPr>
        <w:pStyle w:val="Zkladntext"/>
        <w:tabs>
          <w:tab w:val="num" w:pos="-720"/>
        </w:tabs>
        <w:spacing w:after="0" w:line="240" w:lineRule="auto"/>
        <w:contextualSpacing/>
        <w:rPr>
          <w:rFonts w:ascii="Arial" w:hAnsi="Arial" w:cs="Arial"/>
          <w:sz w:val="20"/>
          <w:szCs w:val="20"/>
        </w:rPr>
      </w:pPr>
    </w:p>
    <w:p w14:paraId="39353D96" w14:textId="77777777" w:rsidR="00C950DF" w:rsidRDefault="00C950DF" w:rsidP="0095273D">
      <w:pPr>
        <w:pStyle w:val="Zkladntext"/>
        <w:tabs>
          <w:tab w:val="num" w:pos="-720"/>
        </w:tabs>
        <w:spacing w:after="0" w:line="240" w:lineRule="auto"/>
        <w:contextualSpacing/>
        <w:rPr>
          <w:rFonts w:ascii="Arial" w:hAnsi="Arial" w:cs="Arial"/>
          <w:sz w:val="20"/>
          <w:szCs w:val="20"/>
        </w:rPr>
      </w:pPr>
    </w:p>
    <w:p w14:paraId="2AF0699A" w14:textId="77777777" w:rsidR="000824ED" w:rsidRPr="0095273D" w:rsidRDefault="00C7065A" w:rsidP="0095273D">
      <w:pPr>
        <w:pStyle w:val="Zkladntext"/>
        <w:tabs>
          <w:tab w:val="num" w:pos="-720"/>
        </w:tabs>
        <w:spacing w:after="0" w:line="240" w:lineRule="auto"/>
        <w:contextualSpacing/>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t>.............................................................................</w:t>
      </w:r>
    </w:p>
    <w:p w14:paraId="640FFA95" w14:textId="77777777" w:rsidR="000824ED" w:rsidRPr="0095273D" w:rsidRDefault="000824ED" w:rsidP="0095273D">
      <w:pPr>
        <w:autoSpaceDE w:val="0"/>
        <w:autoSpaceDN w:val="0"/>
        <w:spacing w:after="0" w:line="240" w:lineRule="auto"/>
        <w:ind w:left="2835"/>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           meno, priezvisko a</w:t>
      </w:r>
      <w:r w:rsidRPr="0095273D">
        <w:rPr>
          <w:rFonts w:ascii="Arial" w:eastAsia="Times New Roman" w:hAnsi="Arial" w:cs="Arial"/>
          <w:b/>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v záväzkových vzťahoch</w:t>
      </w:r>
    </w:p>
    <w:p w14:paraId="540D0476" w14:textId="2E504556" w:rsidR="000824ED" w:rsidRDefault="000824ED" w:rsidP="0095273D">
      <w:pPr>
        <w:autoSpaceDE w:val="0"/>
        <w:autoSpaceDN w:val="0"/>
        <w:spacing w:after="0" w:line="240" w:lineRule="auto"/>
        <w:ind w:left="1988" w:hanging="854"/>
        <w:contextualSpacing/>
        <w:jc w:val="both"/>
        <w:rPr>
          <w:rFonts w:ascii="Arial" w:eastAsia="Times New Roman" w:hAnsi="Arial" w:cs="Arial"/>
          <w:sz w:val="20"/>
          <w:szCs w:val="20"/>
        </w:rPr>
      </w:pPr>
    </w:p>
    <w:p w14:paraId="5880BD99" w14:textId="211BB1D0" w:rsidR="0095273D" w:rsidRDefault="0095273D" w:rsidP="0095273D">
      <w:pPr>
        <w:autoSpaceDE w:val="0"/>
        <w:autoSpaceDN w:val="0"/>
        <w:spacing w:after="0" w:line="240" w:lineRule="auto"/>
        <w:ind w:left="1988" w:hanging="854"/>
        <w:contextualSpacing/>
        <w:jc w:val="both"/>
        <w:rPr>
          <w:rFonts w:ascii="Arial" w:eastAsia="Times New Roman" w:hAnsi="Arial" w:cs="Arial"/>
          <w:sz w:val="20"/>
          <w:szCs w:val="20"/>
        </w:rPr>
      </w:pPr>
    </w:p>
    <w:p w14:paraId="3E814EBB" w14:textId="4A886BF3" w:rsidR="0095755F" w:rsidRDefault="0095755F" w:rsidP="0095273D">
      <w:pPr>
        <w:autoSpaceDE w:val="0"/>
        <w:autoSpaceDN w:val="0"/>
        <w:spacing w:after="0" w:line="240" w:lineRule="auto"/>
        <w:ind w:left="1988" w:hanging="854"/>
        <w:contextualSpacing/>
        <w:jc w:val="both"/>
        <w:rPr>
          <w:rFonts w:ascii="Arial" w:eastAsia="Times New Roman" w:hAnsi="Arial" w:cs="Arial"/>
          <w:sz w:val="20"/>
          <w:szCs w:val="20"/>
        </w:rPr>
      </w:pPr>
    </w:p>
    <w:p w14:paraId="7E22AB8A" w14:textId="6366CE0F" w:rsidR="00686F1A" w:rsidRPr="0095273D" w:rsidRDefault="00686F1A" w:rsidP="00FC0589">
      <w:pPr>
        <w:tabs>
          <w:tab w:val="left" w:pos="360"/>
          <w:tab w:val="num" w:pos="720"/>
        </w:tabs>
        <w:spacing w:after="0" w:line="240" w:lineRule="auto"/>
        <w:ind w:left="360" w:hanging="360"/>
        <w:contextualSpacing/>
        <w:jc w:val="center"/>
        <w:rPr>
          <w:rFonts w:ascii="Arial" w:hAnsi="Arial" w:cs="Arial"/>
          <w:b/>
          <w:caps/>
          <w:sz w:val="20"/>
          <w:szCs w:val="20"/>
        </w:rPr>
      </w:pPr>
      <w:r w:rsidRPr="0095273D">
        <w:rPr>
          <w:rFonts w:ascii="Arial" w:hAnsi="Arial" w:cs="Arial"/>
          <w:b/>
          <w:caps/>
          <w:sz w:val="20"/>
          <w:szCs w:val="20"/>
        </w:rPr>
        <w:t>Príloha b2B</w:t>
      </w:r>
      <w:r w:rsidR="00C02E50" w:rsidRPr="0095273D">
        <w:rPr>
          <w:rFonts w:ascii="Arial" w:hAnsi="Arial" w:cs="Arial"/>
          <w:b/>
          <w:caps/>
          <w:sz w:val="20"/>
          <w:szCs w:val="20"/>
        </w:rPr>
        <w:t xml:space="preserve">  </w:t>
      </w:r>
      <w:r w:rsidRPr="0095273D">
        <w:rPr>
          <w:rFonts w:ascii="Arial" w:hAnsi="Arial" w:cs="Arial"/>
          <w:b/>
          <w:caps/>
          <w:sz w:val="20"/>
          <w:szCs w:val="20"/>
        </w:rPr>
        <w:t>Zoznam subdodávateľov a podiel subdodávok</w:t>
      </w:r>
    </w:p>
    <w:p w14:paraId="131BD235" w14:textId="77777777" w:rsidR="000824ED" w:rsidRPr="0095273D" w:rsidRDefault="000824ED" w:rsidP="0095273D">
      <w:pPr>
        <w:spacing w:after="0" w:line="240" w:lineRule="auto"/>
        <w:contextualSpacing/>
        <w:jc w:val="both"/>
        <w:rPr>
          <w:rFonts w:ascii="Arial" w:hAnsi="Arial" w:cs="Arial"/>
          <w:bCs/>
          <w:sz w:val="20"/>
          <w:szCs w:val="20"/>
        </w:rPr>
      </w:pPr>
    </w:p>
    <w:p w14:paraId="2D5C0582" w14:textId="7777777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
          <w:bCs/>
          <w:sz w:val="20"/>
          <w:szCs w:val="20"/>
        </w:rPr>
      </w:pPr>
      <w:r w:rsidRPr="0095273D">
        <w:rPr>
          <w:rFonts w:ascii="Arial" w:eastAsia="Times New Roman" w:hAnsi="Arial" w:cs="Arial"/>
          <w:bCs/>
          <w:sz w:val="20"/>
          <w:szCs w:val="20"/>
        </w:rPr>
        <w:t>Uchádzač pri využití subdodávateľov pre účely predkladania ponuky postupuje podľa bodu 19.1.9 v súlade s § 41 ods. 1 písm. a) a b) zákona.</w:t>
      </w:r>
    </w:p>
    <w:p w14:paraId="3E4C264A" w14:textId="6487A4F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
          <w:bCs/>
          <w:sz w:val="20"/>
          <w:szCs w:val="20"/>
        </w:rPr>
      </w:pPr>
      <w:r w:rsidRPr="0095273D">
        <w:rPr>
          <w:rFonts w:ascii="Arial" w:eastAsia="Times New Roman" w:hAnsi="Arial" w:cs="Arial"/>
          <w:bCs/>
          <w:sz w:val="20"/>
          <w:szCs w:val="20"/>
        </w:rPr>
        <w:t xml:space="preserve">Uchádza pri využití subdodávateľov pre účely predkladania </w:t>
      </w:r>
      <w:r w:rsidR="004124A4">
        <w:rPr>
          <w:rFonts w:ascii="Arial" w:eastAsia="Times New Roman" w:hAnsi="Arial" w:cs="Arial"/>
          <w:bCs/>
          <w:sz w:val="20"/>
          <w:szCs w:val="20"/>
        </w:rPr>
        <w:t>Z</w:t>
      </w:r>
      <w:r w:rsidRPr="0095273D">
        <w:rPr>
          <w:rFonts w:ascii="Arial" w:eastAsia="Times New Roman" w:hAnsi="Arial" w:cs="Arial"/>
          <w:bCs/>
          <w:sz w:val="20"/>
          <w:szCs w:val="20"/>
        </w:rPr>
        <w:t>mluvy v rámci poskytnutia riadnej súčinnosti uchádzač postupuje podľa bodu 32.10 v súlade s § 41 ods. 3 zákona.</w:t>
      </w:r>
      <w:r w:rsidRPr="0095273D">
        <w:rPr>
          <w:rFonts w:ascii="Arial" w:eastAsia="Times New Roman" w:hAnsi="Arial" w:cs="Arial"/>
          <w:b/>
          <w:bCs/>
          <w:sz w:val="20"/>
          <w:szCs w:val="20"/>
        </w:rPr>
        <w:t xml:space="preserve"> </w:t>
      </w:r>
    </w:p>
    <w:p w14:paraId="0A65CB77" w14:textId="7777777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Cs/>
          <w:sz w:val="20"/>
          <w:szCs w:val="20"/>
        </w:rPr>
      </w:pPr>
      <w:r w:rsidRPr="0095273D">
        <w:rPr>
          <w:rFonts w:ascii="Arial" w:eastAsia="Times New Roman"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95273D" w:rsidRDefault="000824ED" w:rsidP="0095273D">
      <w:pPr>
        <w:numPr>
          <w:ilvl w:val="0"/>
          <w:numId w:val="5"/>
        </w:numPr>
        <w:spacing w:after="0" w:line="240" w:lineRule="auto"/>
        <w:ind w:left="426" w:hanging="426"/>
        <w:contextualSpacing/>
        <w:jc w:val="both"/>
        <w:rPr>
          <w:rFonts w:ascii="Arial" w:eastAsia="Times New Roman" w:hAnsi="Arial" w:cs="Arial"/>
          <w:bCs/>
          <w:sz w:val="20"/>
          <w:szCs w:val="20"/>
        </w:rPr>
      </w:pPr>
      <w:r w:rsidRPr="0095273D">
        <w:rPr>
          <w:rFonts w:ascii="Arial" w:eastAsia="Times New Roman" w:hAnsi="Arial" w:cs="Arial"/>
          <w:b/>
          <w:sz w:val="20"/>
          <w:szCs w:val="20"/>
        </w:rPr>
        <w:t xml:space="preserve">Zoznam subdodávateľov </w:t>
      </w:r>
      <w:r w:rsidRPr="0095273D">
        <w:rPr>
          <w:rFonts w:ascii="Arial" w:eastAsia="Times New Roman" w:hAnsi="Arial" w:cs="Arial"/>
          <w:sz w:val="20"/>
          <w:szCs w:val="20"/>
        </w:rPr>
        <w:t xml:space="preserve">bude vyhotovený v členení: </w:t>
      </w:r>
    </w:p>
    <w:p w14:paraId="414F328A" w14:textId="77777777"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 xml:space="preserve">A/ </w:t>
      </w:r>
      <w:r w:rsidRPr="0095273D">
        <w:rPr>
          <w:rFonts w:ascii="Arial" w:eastAsia="Times New Roman" w:hAnsi="Arial" w:cs="Arial"/>
          <w:sz w:val="20"/>
          <w:szCs w:val="20"/>
        </w:rPr>
        <w:tab/>
        <w:t xml:space="preserve">Priami Podzhotovitelia v zmysle podčlánku 1.1.2.8.1 Osobitných zmluvných podmienok, </w:t>
      </w:r>
    </w:p>
    <w:p w14:paraId="1652BFC3" w14:textId="308F9352"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Podzhotovitelia v zmysle podčlánku 1.1.2.8</w:t>
      </w:r>
      <w:r w:rsidR="0082206F">
        <w:rPr>
          <w:rFonts w:ascii="Arial" w:eastAsia="Times New Roman" w:hAnsi="Arial" w:cs="Arial"/>
          <w:sz w:val="20"/>
          <w:szCs w:val="20"/>
        </w:rPr>
        <w:t xml:space="preserve"> </w:t>
      </w:r>
      <w:r w:rsidRPr="0095273D">
        <w:rPr>
          <w:rFonts w:ascii="Arial" w:eastAsia="Times New Roman" w:hAnsi="Arial" w:cs="Arial"/>
          <w:sz w:val="20"/>
          <w:szCs w:val="20"/>
        </w:rPr>
        <w:t>Osobitných zmluvných podmienok (s</w:t>
      </w:r>
      <w:r w:rsidR="00FC451A">
        <w:rPr>
          <w:rFonts w:ascii="Arial" w:eastAsia="Times New Roman" w:hAnsi="Arial" w:cs="Arial"/>
          <w:sz w:val="20"/>
          <w:szCs w:val="20"/>
        </w:rPr>
        <w:t xml:space="preserve"> </w:t>
      </w:r>
      <w:r w:rsidRPr="0095273D">
        <w:rPr>
          <w:rFonts w:ascii="Arial" w:eastAsia="Times New Roman" w:hAnsi="Arial" w:cs="Arial"/>
          <w:sz w:val="20"/>
          <w:szCs w:val="20"/>
        </w:rPr>
        <w:t xml:space="preserve">výnimkou Priamych </w:t>
      </w:r>
      <w:proofErr w:type="spellStart"/>
      <w:r w:rsidRPr="0095273D">
        <w:rPr>
          <w:rFonts w:ascii="Arial" w:eastAsia="Times New Roman" w:hAnsi="Arial" w:cs="Arial"/>
          <w:sz w:val="20"/>
          <w:szCs w:val="20"/>
        </w:rPr>
        <w:t>Podzhotoviteľov</w:t>
      </w:r>
      <w:proofErr w:type="spellEnd"/>
      <w:r w:rsidRPr="0095273D">
        <w:rPr>
          <w:rFonts w:ascii="Arial" w:eastAsia="Times New Roman" w:hAnsi="Arial" w:cs="Arial"/>
          <w:sz w:val="20"/>
          <w:szCs w:val="20"/>
        </w:rPr>
        <w:t xml:space="preserve">), </w:t>
      </w:r>
    </w:p>
    <w:p w14:paraId="7F935754" w14:textId="77777777"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 xml:space="preserve">C/ </w:t>
      </w:r>
      <w:r w:rsidRPr="0095273D">
        <w:rPr>
          <w:rFonts w:ascii="Arial" w:eastAsia="Times New Roman" w:hAnsi="Arial" w:cs="Arial"/>
          <w:sz w:val="20"/>
          <w:szCs w:val="20"/>
        </w:rPr>
        <w:tab/>
        <w:t xml:space="preserve">Dodávatelia Zhotoviteľa v zmysle podčlánku 1.1.2.11 Osobitných zmluvných podmienok.  </w:t>
      </w:r>
    </w:p>
    <w:p w14:paraId="528A3A42" w14:textId="77777777" w:rsidR="00686F1A" w:rsidRPr="0095273D" w:rsidRDefault="00686F1A" w:rsidP="0095273D">
      <w:pPr>
        <w:spacing w:after="0" w:line="240" w:lineRule="auto"/>
        <w:contextualSpacing/>
        <w:rPr>
          <w:rFonts w:ascii="Arial" w:hAnsi="Arial" w:cs="Arial"/>
          <w:b/>
          <w:bCs/>
          <w:sz w:val="20"/>
          <w:szCs w:val="20"/>
        </w:rPr>
      </w:pPr>
      <w:r w:rsidRPr="0095273D">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95273D" w14:paraId="2CEE2264" w14:textId="77777777" w:rsidTr="006C6EB1">
        <w:trPr>
          <w:trHeight w:val="922"/>
        </w:trPr>
        <w:tc>
          <w:tcPr>
            <w:tcW w:w="903" w:type="dxa"/>
            <w:vAlign w:val="center"/>
          </w:tcPr>
          <w:p w14:paraId="1BE9E2DA"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386" w:type="dxa"/>
            <w:vAlign w:val="center"/>
          </w:tcPr>
          <w:p w14:paraId="76B075BF"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 xml:space="preserve">Priami Podzhotovitelia </w:t>
            </w:r>
          </w:p>
          <w:p w14:paraId="6AA21533"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67142642" w14:textId="77777777" w:rsidR="00C93804" w:rsidRPr="0095273D" w:rsidRDefault="00C93804" w:rsidP="0095273D">
            <w:pPr>
              <w:spacing w:after="0" w:line="240" w:lineRule="auto"/>
              <w:contextualSpacing/>
              <w:jc w:val="both"/>
              <w:rPr>
                <w:rFonts w:ascii="Arial" w:eastAsia="Times New Roman" w:hAnsi="Arial" w:cs="Arial"/>
                <w:sz w:val="18"/>
                <w:szCs w:val="18"/>
              </w:rPr>
            </w:pPr>
            <w:r w:rsidRPr="0095273D">
              <w:rPr>
                <w:rFonts w:ascii="Arial" w:eastAsia="Times New Roman" w:hAnsi="Arial" w:cs="Arial"/>
                <w:b/>
                <w:bCs/>
                <w:sz w:val="18"/>
                <w:szCs w:val="18"/>
              </w:rPr>
              <w:t>Údaje o osobe oprávnenej konať za subdodávateľa</w:t>
            </w:r>
            <w:r w:rsidRPr="0095273D">
              <w:rPr>
                <w:rFonts w:ascii="Arial" w:eastAsia="Times New Roman" w:hAnsi="Arial" w:cs="Arial"/>
                <w:sz w:val="18"/>
                <w:szCs w:val="18"/>
              </w:rPr>
              <w:t xml:space="preserve"> </w:t>
            </w:r>
          </w:p>
          <w:p w14:paraId="0B0C9EED"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488" w:type="dxa"/>
            <w:shd w:val="clear" w:color="auto" w:fill="auto"/>
            <w:vAlign w:val="center"/>
          </w:tcPr>
          <w:p w14:paraId="7E39A19E"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Predmet subdodávky </w:t>
            </w:r>
          </w:p>
        </w:tc>
        <w:tc>
          <w:tcPr>
            <w:tcW w:w="1394" w:type="dxa"/>
            <w:vAlign w:val="center"/>
          </w:tcPr>
          <w:p w14:paraId="03FA1B18"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 podiel subdodávok </w:t>
            </w:r>
            <w:r w:rsidRPr="0095273D">
              <w:rPr>
                <w:rFonts w:ascii="Arial" w:eastAsia="Times New Roman" w:hAnsi="Arial" w:cs="Arial"/>
                <w:b/>
                <w:bCs/>
                <w:sz w:val="18"/>
                <w:szCs w:val="18"/>
                <w:vertAlign w:val="superscript"/>
              </w:rPr>
              <w:footnoteReference w:id="5"/>
            </w:r>
          </w:p>
        </w:tc>
      </w:tr>
      <w:tr w:rsidR="00C93804" w:rsidRPr="0095273D" w14:paraId="44BDAF20" w14:textId="77777777" w:rsidTr="009E61AB">
        <w:trPr>
          <w:trHeight w:val="223"/>
        </w:trPr>
        <w:tc>
          <w:tcPr>
            <w:tcW w:w="903" w:type="dxa"/>
            <w:vAlign w:val="center"/>
          </w:tcPr>
          <w:p w14:paraId="46AA126C"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386" w:type="dxa"/>
            <w:vAlign w:val="center"/>
          </w:tcPr>
          <w:p w14:paraId="059186A4" w14:textId="77777777" w:rsidR="00C93804" w:rsidRPr="0095273D" w:rsidRDefault="00C93804" w:rsidP="0095273D">
            <w:pPr>
              <w:spacing w:after="0" w:line="240" w:lineRule="auto"/>
              <w:contextualSpacing/>
              <w:rPr>
                <w:rFonts w:ascii="Arial" w:eastAsia="Times New Roman" w:hAnsi="Arial" w:cs="Arial"/>
                <w:bCs/>
                <w:sz w:val="18"/>
                <w:szCs w:val="18"/>
              </w:rPr>
            </w:pPr>
          </w:p>
          <w:p w14:paraId="3AE6E70B"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473A63F1"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618F150"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394" w:type="dxa"/>
            <w:vAlign w:val="center"/>
          </w:tcPr>
          <w:p w14:paraId="25EE5EF5"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399F9BB" w14:textId="77777777" w:rsidR="00C93804" w:rsidRPr="0095273D" w:rsidRDefault="00C93804" w:rsidP="0095273D">
            <w:pPr>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394" w:type="dxa"/>
            <w:vAlign w:val="center"/>
          </w:tcPr>
          <w:p w14:paraId="650E48EF"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50EFEF9C" w14:textId="77777777" w:rsidR="00C93804" w:rsidRPr="0095273D" w:rsidRDefault="00C93804" w:rsidP="0095273D">
      <w:pPr>
        <w:tabs>
          <w:tab w:val="num" w:pos="-720"/>
        </w:tabs>
        <w:spacing w:after="0" w:line="240" w:lineRule="auto"/>
        <w:contextualSpacing/>
        <w:jc w:val="both"/>
        <w:rPr>
          <w:rFonts w:ascii="Arial" w:eastAsia="Times New Roman" w:hAnsi="Arial" w:cs="Arial"/>
          <w:b/>
          <w:bCs/>
          <w:sz w:val="18"/>
          <w:szCs w:val="18"/>
        </w:rPr>
      </w:pPr>
    </w:p>
    <w:p w14:paraId="1FC81382" w14:textId="77777777" w:rsidR="00C93804" w:rsidRPr="0095273D" w:rsidRDefault="00C93804" w:rsidP="0095273D">
      <w:pPr>
        <w:tabs>
          <w:tab w:val="num" w:pos="-720"/>
        </w:tabs>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95273D" w14:paraId="62EAC000" w14:textId="77777777" w:rsidTr="006C6EB1">
        <w:trPr>
          <w:trHeight w:val="850"/>
        </w:trPr>
        <w:tc>
          <w:tcPr>
            <w:tcW w:w="884" w:type="dxa"/>
            <w:vAlign w:val="center"/>
          </w:tcPr>
          <w:p w14:paraId="59A121EA"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405" w:type="dxa"/>
            <w:vAlign w:val="center"/>
          </w:tcPr>
          <w:p w14:paraId="159EF6F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Podzhotovitelia (s výnimkou Priamych </w:t>
            </w:r>
            <w:proofErr w:type="spellStart"/>
            <w:r w:rsidRPr="0095273D">
              <w:rPr>
                <w:rFonts w:ascii="Arial" w:eastAsia="Times New Roman" w:hAnsi="Arial" w:cs="Arial"/>
                <w:b/>
                <w:bCs/>
                <w:sz w:val="18"/>
                <w:szCs w:val="18"/>
              </w:rPr>
              <w:t>Podzhotoviteľov</w:t>
            </w:r>
            <w:proofErr w:type="spellEnd"/>
            <w:r w:rsidRPr="0095273D">
              <w:rPr>
                <w:rFonts w:ascii="Arial" w:eastAsia="Times New Roman" w:hAnsi="Arial" w:cs="Arial"/>
                <w:b/>
                <w:bCs/>
                <w:sz w:val="18"/>
                <w:szCs w:val="18"/>
              </w:rPr>
              <w:t xml:space="preserve">) </w:t>
            </w: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0E75E762"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Údaje o osobe oprávnenej konať za subdodávateľa</w:t>
            </w:r>
          </w:p>
          <w:p w14:paraId="5C3A592A"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479" w:type="dxa"/>
            <w:vAlign w:val="center"/>
          </w:tcPr>
          <w:p w14:paraId="457B93C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Predmet subdodávky</w:t>
            </w:r>
          </w:p>
        </w:tc>
        <w:tc>
          <w:tcPr>
            <w:tcW w:w="1395" w:type="dxa"/>
            <w:vAlign w:val="center"/>
          </w:tcPr>
          <w:p w14:paraId="30E1D665"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 podiel subdodávok </w:t>
            </w:r>
            <w:r w:rsidRPr="0095273D">
              <w:rPr>
                <w:rFonts w:ascii="Arial" w:eastAsia="Times New Roman" w:hAnsi="Arial" w:cs="Arial"/>
                <w:b/>
                <w:bCs/>
                <w:sz w:val="18"/>
                <w:szCs w:val="18"/>
                <w:vertAlign w:val="superscript"/>
              </w:rPr>
              <w:t>5</w:t>
            </w:r>
          </w:p>
        </w:tc>
      </w:tr>
      <w:tr w:rsidR="00C93804" w:rsidRPr="0095273D" w14:paraId="5A39C1F3" w14:textId="77777777" w:rsidTr="009E61AB">
        <w:trPr>
          <w:trHeight w:val="71"/>
        </w:trPr>
        <w:tc>
          <w:tcPr>
            <w:tcW w:w="884" w:type="dxa"/>
            <w:vAlign w:val="center"/>
          </w:tcPr>
          <w:p w14:paraId="62D49BA3"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405" w:type="dxa"/>
            <w:vAlign w:val="center"/>
          </w:tcPr>
          <w:p w14:paraId="11639BAD" w14:textId="77777777" w:rsidR="00C93804" w:rsidRPr="0095273D" w:rsidRDefault="00C93804" w:rsidP="0095273D">
            <w:pPr>
              <w:spacing w:after="0" w:line="240" w:lineRule="auto"/>
              <w:contextualSpacing/>
              <w:rPr>
                <w:rFonts w:ascii="Arial" w:eastAsia="Times New Roman" w:hAnsi="Arial" w:cs="Arial"/>
                <w:bCs/>
                <w:sz w:val="18"/>
                <w:szCs w:val="18"/>
              </w:rPr>
            </w:pPr>
          </w:p>
          <w:p w14:paraId="3557FF0F"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0BE0B9AB"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73F9915"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395" w:type="dxa"/>
            <w:vAlign w:val="center"/>
          </w:tcPr>
          <w:p w14:paraId="6DE08ACD"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50457A8" w14:textId="77777777" w:rsidR="00C93804" w:rsidRPr="0095273D" w:rsidRDefault="00C93804" w:rsidP="0095273D">
            <w:pPr>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395" w:type="dxa"/>
            <w:vAlign w:val="center"/>
          </w:tcPr>
          <w:p w14:paraId="52A3AFF5"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22E70B69" w14:textId="77777777" w:rsidR="002673F9" w:rsidRPr="0095273D" w:rsidRDefault="002673F9" w:rsidP="0095273D">
      <w:pPr>
        <w:tabs>
          <w:tab w:val="num" w:pos="-720"/>
        </w:tabs>
        <w:spacing w:after="0" w:line="240" w:lineRule="auto"/>
        <w:contextualSpacing/>
        <w:jc w:val="both"/>
        <w:rPr>
          <w:rFonts w:ascii="Arial" w:eastAsia="Times New Roman" w:hAnsi="Arial" w:cs="Arial"/>
          <w:b/>
          <w:bCs/>
          <w:sz w:val="18"/>
          <w:szCs w:val="18"/>
        </w:rPr>
      </w:pPr>
    </w:p>
    <w:p w14:paraId="14AD8327" w14:textId="77777777" w:rsidR="00C93804" w:rsidRPr="0095273D" w:rsidRDefault="002673F9" w:rsidP="0095273D">
      <w:pPr>
        <w:tabs>
          <w:tab w:val="num" w:pos="-720"/>
        </w:tabs>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95273D" w14:paraId="0E2B52E6" w14:textId="77777777" w:rsidTr="00C93804">
        <w:trPr>
          <w:trHeight w:val="820"/>
        </w:trPr>
        <w:tc>
          <w:tcPr>
            <w:tcW w:w="879" w:type="dxa"/>
            <w:vAlign w:val="center"/>
          </w:tcPr>
          <w:p w14:paraId="5F8D37FF" w14:textId="77777777" w:rsidR="00C93804" w:rsidRPr="0095273D" w:rsidRDefault="00C93804" w:rsidP="0095273D">
            <w:pPr>
              <w:spacing w:after="0" w:line="240" w:lineRule="auto"/>
              <w:ind w:right="-384"/>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410" w:type="dxa"/>
            <w:vAlign w:val="center"/>
          </w:tcPr>
          <w:p w14:paraId="47AA20C1"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Dodávatelia Zhotoviteľa</w:t>
            </w:r>
          </w:p>
          <w:p w14:paraId="64B77443"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6CF41A9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Údaje o osobe oprávnenej konať za subdodávateľa</w:t>
            </w:r>
          </w:p>
          <w:p w14:paraId="6BADBE91"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559" w:type="dxa"/>
            <w:vAlign w:val="center"/>
          </w:tcPr>
          <w:p w14:paraId="0374B019"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Predmet subdodávky</w:t>
            </w:r>
          </w:p>
        </w:tc>
        <w:tc>
          <w:tcPr>
            <w:tcW w:w="1276" w:type="dxa"/>
            <w:vAlign w:val="center"/>
          </w:tcPr>
          <w:p w14:paraId="2E946675"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podiel subdodávok</w:t>
            </w:r>
            <w:r w:rsidRPr="0095273D">
              <w:rPr>
                <w:rFonts w:ascii="Arial" w:eastAsia="Times New Roman" w:hAnsi="Arial" w:cs="Arial"/>
                <w:b/>
                <w:bCs/>
                <w:sz w:val="18"/>
                <w:szCs w:val="18"/>
                <w:vertAlign w:val="superscript"/>
              </w:rPr>
              <w:t>5</w:t>
            </w:r>
            <w:r w:rsidRPr="0095273D">
              <w:rPr>
                <w:rFonts w:ascii="Arial" w:eastAsia="Times New Roman" w:hAnsi="Arial" w:cs="Arial"/>
                <w:b/>
                <w:bCs/>
                <w:sz w:val="18"/>
                <w:szCs w:val="18"/>
              </w:rPr>
              <w:t xml:space="preserve"> </w:t>
            </w:r>
          </w:p>
        </w:tc>
      </w:tr>
      <w:tr w:rsidR="00C93804" w:rsidRPr="0095273D" w14:paraId="741DF5CA" w14:textId="77777777" w:rsidTr="006C6EB1">
        <w:trPr>
          <w:trHeight w:val="70"/>
        </w:trPr>
        <w:tc>
          <w:tcPr>
            <w:tcW w:w="879" w:type="dxa"/>
            <w:vAlign w:val="center"/>
          </w:tcPr>
          <w:p w14:paraId="2F180478"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410" w:type="dxa"/>
            <w:vAlign w:val="center"/>
          </w:tcPr>
          <w:p w14:paraId="47702AF0" w14:textId="77777777" w:rsidR="00C93804" w:rsidRPr="0095273D" w:rsidRDefault="00C93804" w:rsidP="0095273D">
            <w:pPr>
              <w:spacing w:after="0" w:line="240" w:lineRule="auto"/>
              <w:contextualSpacing/>
              <w:rPr>
                <w:rFonts w:ascii="Arial" w:eastAsia="Times New Roman" w:hAnsi="Arial" w:cs="Arial"/>
                <w:bCs/>
                <w:sz w:val="18"/>
                <w:szCs w:val="18"/>
              </w:rPr>
            </w:pPr>
          </w:p>
          <w:p w14:paraId="352C0DA2"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7613CE86"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0E6E03D"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276" w:type="dxa"/>
            <w:vAlign w:val="center"/>
          </w:tcPr>
          <w:p w14:paraId="64358436"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6F642E6" w14:textId="77777777" w:rsidR="00C93804" w:rsidRPr="0095273D" w:rsidRDefault="00C93804" w:rsidP="0095273D">
            <w:pPr>
              <w:tabs>
                <w:tab w:val="left" w:pos="301"/>
              </w:tabs>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276" w:type="dxa"/>
            <w:vAlign w:val="center"/>
          </w:tcPr>
          <w:p w14:paraId="60716B16"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621F7DD2" w14:textId="77777777" w:rsidR="004058F3" w:rsidRPr="0095273D" w:rsidRDefault="004058F3" w:rsidP="0095273D">
      <w:pPr>
        <w:tabs>
          <w:tab w:val="num" w:pos="-720"/>
        </w:tabs>
        <w:spacing w:after="0" w:line="240" w:lineRule="auto"/>
        <w:contextualSpacing/>
        <w:jc w:val="both"/>
        <w:rPr>
          <w:rFonts w:ascii="Arial" w:eastAsia="Times New Roman" w:hAnsi="Arial" w:cs="Arial"/>
          <w:bCs/>
          <w:sz w:val="20"/>
          <w:szCs w:val="20"/>
        </w:rPr>
      </w:pPr>
    </w:p>
    <w:p w14:paraId="6B939549" w14:textId="77777777" w:rsidR="004058F3" w:rsidRPr="0095273D" w:rsidRDefault="00C93804"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Cs/>
          <w:sz w:val="20"/>
          <w:szCs w:val="20"/>
        </w:rPr>
        <w:t>V .................................. dňa ...............</w:t>
      </w:r>
      <w:r w:rsidRPr="0095273D">
        <w:rPr>
          <w:rFonts w:ascii="Arial" w:eastAsia="Times New Roman" w:hAnsi="Arial" w:cs="Arial"/>
          <w:bCs/>
          <w:sz w:val="20"/>
          <w:szCs w:val="20"/>
        </w:rPr>
        <w:tab/>
      </w:r>
      <w:r w:rsidRPr="0095273D">
        <w:rPr>
          <w:rFonts w:ascii="Arial" w:eastAsia="Times New Roman" w:hAnsi="Arial" w:cs="Arial"/>
          <w:bCs/>
          <w:sz w:val="20"/>
          <w:szCs w:val="20"/>
        </w:rPr>
        <w:tab/>
        <w:t xml:space="preserve">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15702DFF"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46A6898A"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15368847"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232C07AB" w14:textId="7DF759A2" w:rsidR="00C7065A" w:rsidRPr="0095273D" w:rsidRDefault="00C93804"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B2EF646" w14:textId="77777777" w:rsidR="00C93804" w:rsidRPr="0095273D" w:rsidRDefault="00C7065A"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t xml:space="preserve">  </w:t>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00C93804" w:rsidRPr="0095273D">
        <w:rPr>
          <w:rFonts w:ascii="Arial" w:eastAsia="Times New Roman" w:hAnsi="Arial" w:cs="Arial"/>
          <w:sz w:val="20"/>
          <w:szCs w:val="20"/>
        </w:rPr>
        <w:t>..........................................................</w:t>
      </w:r>
    </w:p>
    <w:p w14:paraId="03AABC64" w14:textId="6816B8F9" w:rsidR="00C93804" w:rsidRPr="0095273D" w:rsidRDefault="00C93804"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meno, priezvisko a  podpis uchádzača, jeho štatutárneho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orgánu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4AC3169A" w14:textId="3946EC3C" w:rsidR="004058F3" w:rsidRPr="0095273D" w:rsidRDefault="004058F3" w:rsidP="0095273D">
      <w:pPr>
        <w:tabs>
          <w:tab w:val="num" w:pos="-720"/>
        </w:tabs>
        <w:spacing w:after="0" w:line="240" w:lineRule="auto"/>
        <w:contextualSpacing/>
        <w:jc w:val="both"/>
        <w:rPr>
          <w:rFonts w:ascii="Arial" w:eastAsia="Times New Roman" w:hAnsi="Arial" w:cs="Arial"/>
          <w:sz w:val="20"/>
          <w:szCs w:val="20"/>
        </w:rPr>
      </w:pPr>
    </w:p>
    <w:p w14:paraId="70E18EEA" w14:textId="77777777" w:rsidR="004058F3" w:rsidRPr="0095273D" w:rsidRDefault="004058F3" w:rsidP="0095273D">
      <w:pPr>
        <w:tabs>
          <w:tab w:val="num" w:pos="-720"/>
        </w:tabs>
        <w:spacing w:after="0" w:line="240" w:lineRule="auto"/>
        <w:contextualSpacing/>
        <w:jc w:val="both"/>
        <w:rPr>
          <w:rFonts w:ascii="Arial" w:eastAsia="Times New Roman" w:hAnsi="Arial" w:cs="Arial"/>
          <w:sz w:val="20"/>
          <w:szCs w:val="20"/>
        </w:rPr>
      </w:pPr>
    </w:p>
    <w:p w14:paraId="4809FD9A" w14:textId="77777777" w:rsidR="00C93804" w:rsidRPr="0095273D" w:rsidRDefault="00C93804" w:rsidP="0095273D">
      <w:pPr>
        <w:tabs>
          <w:tab w:val="num" w:pos="-720"/>
        </w:tabs>
        <w:spacing w:after="0" w:line="240" w:lineRule="auto"/>
        <w:contextualSpacing/>
        <w:jc w:val="both"/>
        <w:rPr>
          <w:rFonts w:ascii="Arial" w:hAnsi="Arial" w:cs="Arial"/>
          <w:b/>
          <w:bCs/>
          <w:color w:val="FF0000"/>
          <w:sz w:val="20"/>
          <w:szCs w:val="20"/>
        </w:rPr>
      </w:pPr>
    </w:p>
    <w:p w14:paraId="4252DC67" w14:textId="77777777" w:rsidR="00A06CB8" w:rsidRPr="0095273D" w:rsidRDefault="00A06CB8" w:rsidP="0095273D">
      <w:pPr>
        <w:spacing w:after="0" w:line="240" w:lineRule="auto"/>
        <w:contextualSpacing/>
        <w:jc w:val="center"/>
        <w:rPr>
          <w:rFonts w:ascii="Arial" w:hAnsi="Arial" w:cs="Arial"/>
          <w:b/>
          <w:caps/>
          <w:sz w:val="20"/>
          <w:szCs w:val="20"/>
          <w:highlight w:val="yellow"/>
        </w:rPr>
      </w:pPr>
      <w:r w:rsidRPr="0095273D">
        <w:rPr>
          <w:rFonts w:ascii="Arial" w:hAnsi="Arial" w:cs="Arial"/>
          <w:b/>
          <w:caps/>
          <w:sz w:val="20"/>
          <w:szCs w:val="20"/>
        </w:rPr>
        <w:t>Príloha B2C predbežné technické riešenie</w:t>
      </w:r>
    </w:p>
    <w:p w14:paraId="7FDE44FD" w14:textId="77777777" w:rsidR="00A06CB8" w:rsidRPr="0095273D" w:rsidRDefault="00A06CB8" w:rsidP="0095273D">
      <w:pPr>
        <w:pStyle w:val="Nzov"/>
        <w:jc w:val="center"/>
        <w:rPr>
          <w:rFonts w:ascii="Arial" w:hAnsi="Arial" w:cs="Arial"/>
          <w:b/>
          <w:caps/>
          <w:color w:val="auto"/>
          <w:sz w:val="20"/>
          <w:szCs w:val="20"/>
        </w:rPr>
      </w:pPr>
    </w:p>
    <w:p w14:paraId="0D099B7E" w14:textId="12965148" w:rsidR="00945C80" w:rsidRPr="00DD160F" w:rsidRDefault="00945C80" w:rsidP="0095273D">
      <w:pPr>
        <w:numPr>
          <w:ilvl w:val="0"/>
          <w:numId w:val="53"/>
        </w:num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Technický popis navrhovaného riešenia</w:t>
      </w:r>
      <w:r w:rsidRPr="0095273D">
        <w:rPr>
          <w:rFonts w:ascii="Arial" w:eastAsia="Times New Roman" w:hAnsi="Arial" w:cs="Arial"/>
          <w:sz w:val="20"/>
          <w:szCs w:val="20"/>
        </w:rPr>
        <w:t xml:space="preserve"> dostavby II. profilu diaľnice D3 Oščadnica-Čadca, Bukov vrátane časti prevzatej z úseku D3 Kysucké Nové Mesto-Oščadnica obsahujúcej SSÚD a odpočívadlo Oščadnica</w:t>
      </w:r>
      <w:r w:rsidRPr="0095273D">
        <w:rPr>
          <w:rFonts w:ascii="Arial" w:eastAsia="Times New Roman" w:hAnsi="Arial" w:cs="Arial"/>
          <w:sz w:val="20"/>
          <w:szCs w:val="24"/>
        </w:rPr>
        <w:t>, vrátane návrhu konštrukcií mostných objektov</w:t>
      </w:r>
      <w:r w:rsidR="00A86DA3">
        <w:rPr>
          <w:rFonts w:ascii="Arial" w:eastAsia="Times New Roman" w:hAnsi="Arial" w:cs="Arial"/>
          <w:sz w:val="20"/>
          <w:szCs w:val="24"/>
        </w:rPr>
        <w:t xml:space="preserve"> a</w:t>
      </w:r>
      <w:r w:rsidR="00DD160F">
        <w:rPr>
          <w:rFonts w:ascii="Arial" w:eastAsia="Times New Roman" w:hAnsi="Arial" w:cs="Arial"/>
          <w:sz w:val="20"/>
          <w:szCs w:val="24"/>
        </w:rPr>
        <w:t> </w:t>
      </w:r>
      <w:r w:rsidR="00A86DA3">
        <w:rPr>
          <w:rFonts w:ascii="Arial" w:eastAsia="Times New Roman" w:hAnsi="Arial" w:cs="Arial"/>
          <w:sz w:val="20"/>
          <w:szCs w:val="24"/>
        </w:rPr>
        <w:t>tunela</w:t>
      </w:r>
      <w:r w:rsidR="00DD160F">
        <w:rPr>
          <w:rFonts w:ascii="Arial" w:eastAsia="Times New Roman" w:hAnsi="Arial" w:cs="Arial"/>
          <w:sz w:val="20"/>
          <w:szCs w:val="20"/>
        </w:rPr>
        <w:t>.</w:t>
      </w:r>
    </w:p>
    <w:p w14:paraId="2BB8F1AD" w14:textId="77777777" w:rsidR="00DD160F" w:rsidRPr="0095273D" w:rsidRDefault="00DD160F" w:rsidP="00DD160F">
      <w:pPr>
        <w:spacing w:after="0" w:line="240" w:lineRule="auto"/>
        <w:ind w:left="284"/>
        <w:contextualSpacing/>
        <w:jc w:val="both"/>
        <w:rPr>
          <w:rFonts w:ascii="Arial" w:eastAsia="Times New Roman" w:hAnsi="Arial" w:cs="Arial"/>
          <w:sz w:val="20"/>
          <w:szCs w:val="24"/>
        </w:rPr>
      </w:pPr>
    </w:p>
    <w:p w14:paraId="449EF4BC" w14:textId="77777777" w:rsidR="00945C80" w:rsidRPr="0095273D" w:rsidRDefault="00945C80" w:rsidP="0095273D">
      <w:pPr>
        <w:numPr>
          <w:ilvl w:val="0"/>
          <w:numId w:val="53"/>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rPr>
        <w:t>Predbežné technické riešenie mostov na diaľnici D3 bude znázornené formou pozdĺžneho a priečneho rezu ku každému mostu s krátkym popisom použitej konštrukcie.</w:t>
      </w:r>
    </w:p>
    <w:p w14:paraId="211FA079" w14:textId="77777777" w:rsidR="00945C80" w:rsidRPr="0095273D" w:rsidRDefault="00945C80" w:rsidP="0095273D">
      <w:pPr>
        <w:spacing w:after="0" w:line="240" w:lineRule="auto"/>
        <w:contextualSpacing/>
        <w:jc w:val="both"/>
        <w:rPr>
          <w:rFonts w:ascii="Arial" w:eastAsia="Times New Roman" w:hAnsi="Arial" w:cs="Arial"/>
          <w:sz w:val="20"/>
          <w:szCs w:val="24"/>
        </w:rPr>
      </w:pPr>
    </w:p>
    <w:p w14:paraId="555C0312" w14:textId="77777777" w:rsidR="00945C80" w:rsidRPr="0095273D" w:rsidRDefault="00945C80" w:rsidP="0095273D">
      <w:pPr>
        <w:spacing w:after="0" w:line="240" w:lineRule="auto"/>
        <w:ind w:firstLine="284"/>
        <w:contextualSpacing/>
        <w:jc w:val="both"/>
        <w:rPr>
          <w:rFonts w:ascii="Arial" w:eastAsia="Times New Roman" w:hAnsi="Arial" w:cs="Arial"/>
          <w:sz w:val="20"/>
          <w:szCs w:val="24"/>
        </w:rPr>
      </w:pPr>
      <w:r w:rsidRPr="0095273D">
        <w:rPr>
          <w:rFonts w:ascii="Arial" w:eastAsia="Times New Roman" w:hAnsi="Arial" w:cs="Arial"/>
          <w:sz w:val="20"/>
          <w:szCs w:val="24"/>
        </w:rPr>
        <w:t>V pozdĺžnom reze sú požadované tieto údaje:</w:t>
      </w:r>
    </w:p>
    <w:p w14:paraId="45EE9D75"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Dĺžka nosnej konštrukcie</w:t>
      </w:r>
    </w:p>
    <w:p w14:paraId="6E1B7C20"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Rozpätie mostných polí</w:t>
      </w:r>
    </w:p>
    <w:p w14:paraId="2F75C3AC"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Výška nivelety  premosťovanej komunikácie v mieste križovania s podchádzajúcou komunikáciou</w:t>
      </w:r>
    </w:p>
    <w:p w14:paraId="53E074A0"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Zobrazenie gabaritu podchádzajúcej komunikácie vrátane nivelety v mieste križovania.</w:t>
      </w:r>
    </w:p>
    <w:p w14:paraId="64E7017A" w14:textId="77777777" w:rsidR="00945C80" w:rsidRPr="0095273D" w:rsidRDefault="00945C80" w:rsidP="0095273D">
      <w:pPr>
        <w:spacing w:after="0" w:line="240" w:lineRule="auto"/>
        <w:ind w:left="284"/>
        <w:contextualSpacing/>
        <w:jc w:val="both"/>
        <w:rPr>
          <w:rFonts w:ascii="Arial" w:eastAsia="Times New Roman" w:hAnsi="Arial" w:cs="Arial"/>
          <w:sz w:val="20"/>
          <w:szCs w:val="24"/>
        </w:rPr>
      </w:pPr>
    </w:p>
    <w:p w14:paraId="0D309FFB" w14:textId="77777777" w:rsidR="00945C80" w:rsidRPr="0095273D" w:rsidRDefault="00945C80" w:rsidP="0095273D">
      <w:pPr>
        <w:spacing w:after="0" w:line="240" w:lineRule="auto"/>
        <w:ind w:firstLine="284"/>
        <w:contextualSpacing/>
        <w:jc w:val="both"/>
        <w:rPr>
          <w:rFonts w:ascii="Arial" w:eastAsia="Times New Roman" w:hAnsi="Arial" w:cs="Arial"/>
          <w:sz w:val="20"/>
          <w:szCs w:val="24"/>
        </w:rPr>
      </w:pPr>
      <w:r w:rsidRPr="0095273D">
        <w:rPr>
          <w:rFonts w:ascii="Arial" w:eastAsia="Times New Roman" w:hAnsi="Arial" w:cs="Arial"/>
          <w:sz w:val="20"/>
          <w:szCs w:val="24"/>
        </w:rPr>
        <w:t>V priečnom reze sú požadované tieto údaje:</w:t>
      </w:r>
    </w:p>
    <w:p w14:paraId="1D7620ED"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Šírka mosta</w:t>
      </w:r>
    </w:p>
    <w:p w14:paraId="57D9D52D"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Šírka vozovky medzi zvodidlami</w:t>
      </w:r>
    </w:p>
    <w:p w14:paraId="5AD3F836"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Zobrazenie výškového riešenia podchádzajúcej komunikácie vrátane gabaritu</w:t>
      </w:r>
    </w:p>
    <w:p w14:paraId="7BA848A6" w14:textId="440D9B71" w:rsidR="006965C2" w:rsidRDefault="00945C80" w:rsidP="006F0FE1">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Výpočet výšky gabaritu v najnepriaznivejšom bode</w:t>
      </w:r>
      <w:r w:rsidR="006965C2">
        <w:rPr>
          <w:rFonts w:ascii="Arial" w:eastAsia="Times New Roman" w:hAnsi="Arial" w:cs="Arial"/>
          <w:sz w:val="20"/>
          <w:szCs w:val="24"/>
        </w:rPr>
        <w:tab/>
      </w:r>
    </w:p>
    <w:p w14:paraId="591110C5" w14:textId="20DC672E" w:rsidR="006965C2" w:rsidRDefault="006965C2" w:rsidP="006F0FE1">
      <w:pPr>
        <w:spacing w:after="0" w:line="240" w:lineRule="auto"/>
        <w:contextualSpacing/>
        <w:jc w:val="both"/>
        <w:rPr>
          <w:rFonts w:ascii="Arial" w:eastAsia="Times New Roman" w:hAnsi="Arial" w:cs="Arial"/>
          <w:sz w:val="20"/>
          <w:szCs w:val="24"/>
        </w:rPr>
      </w:pPr>
    </w:p>
    <w:p w14:paraId="13A2C89A" w14:textId="53E737AB" w:rsidR="006965C2" w:rsidRDefault="006965C2" w:rsidP="006F0FE1">
      <w:pPr>
        <w:spacing w:after="0" w:line="240" w:lineRule="auto"/>
        <w:contextualSpacing/>
        <w:jc w:val="both"/>
        <w:rPr>
          <w:rFonts w:ascii="Arial" w:eastAsia="Times New Roman" w:hAnsi="Arial" w:cs="Arial"/>
          <w:sz w:val="20"/>
          <w:szCs w:val="24"/>
        </w:rPr>
      </w:pPr>
      <w:r>
        <w:rPr>
          <w:rFonts w:ascii="Arial" w:eastAsia="Times New Roman" w:hAnsi="Arial" w:cs="Arial"/>
          <w:sz w:val="20"/>
          <w:szCs w:val="24"/>
        </w:rPr>
        <w:t xml:space="preserve">3. </w:t>
      </w:r>
      <w:r w:rsidR="00FA3F6B">
        <w:rPr>
          <w:rFonts w:ascii="Arial" w:eastAsia="Times New Roman" w:hAnsi="Arial" w:cs="Arial"/>
          <w:sz w:val="20"/>
          <w:szCs w:val="24"/>
        </w:rPr>
        <w:t>Predbežné technické riešenie tunela:</w:t>
      </w:r>
    </w:p>
    <w:p w14:paraId="684F8ECF" w14:textId="5B0557C7" w:rsidR="00FA3F6B" w:rsidRDefault="006F0FE1" w:rsidP="006F0FE1">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FA3F6B">
        <w:rPr>
          <w:rFonts w:ascii="Arial" w:eastAsia="Times New Roman" w:hAnsi="Arial" w:cs="Arial"/>
          <w:sz w:val="20"/>
          <w:szCs w:val="24"/>
        </w:rPr>
        <w:t xml:space="preserve">priečny </w:t>
      </w:r>
      <w:r w:rsidR="00FE2A47">
        <w:rPr>
          <w:rFonts w:ascii="Arial" w:eastAsia="Times New Roman" w:hAnsi="Arial" w:cs="Arial"/>
          <w:sz w:val="20"/>
          <w:szCs w:val="24"/>
        </w:rPr>
        <w:t>a</w:t>
      </w:r>
      <w:r w:rsidR="00ED292C">
        <w:rPr>
          <w:rFonts w:ascii="Arial" w:eastAsia="Times New Roman" w:hAnsi="Arial" w:cs="Arial"/>
          <w:sz w:val="20"/>
          <w:szCs w:val="24"/>
        </w:rPr>
        <w:t> </w:t>
      </w:r>
      <w:r w:rsidR="00FE2A47">
        <w:rPr>
          <w:rFonts w:ascii="Arial" w:eastAsia="Times New Roman" w:hAnsi="Arial" w:cs="Arial"/>
          <w:sz w:val="20"/>
          <w:szCs w:val="24"/>
        </w:rPr>
        <w:t>pozd</w:t>
      </w:r>
      <w:r w:rsidR="00ED292C">
        <w:rPr>
          <w:rFonts w:ascii="Arial" w:eastAsia="Times New Roman" w:hAnsi="Arial" w:cs="Arial"/>
          <w:sz w:val="20"/>
          <w:szCs w:val="24"/>
        </w:rPr>
        <w:t xml:space="preserve">ĺžny </w:t>
      </w:r>
      <w:r w:rsidR="0031185C">
        <w:rPr>
          <w:rFonts w:ascii="Arial" w:eastAsia="Times New Roman" w:hAnsi="Arial" w:cs="Arial"/>
          <w:sz w:val="20"/>
          <w:szCs w:val="24"/>
        </w:rPr>
        <w:t>rez PTR</w:t>
      </w:r>
    </w:p>
    <w:p w14:paraId="667842FB" w14:textId="22699F4C" w:rsidR="00945C80" w:rsidRDefault="006F0FE1" w:rsidP="006F0FE1">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31185C">
        <w:rPr>
          <w:rFonts w:ascii="Arial" w:eastAsia="Times New Roman" w:hAnsi="Arial" w:cs="Arial"/>
          <w:sz w:val="20"/>
          <w:szCs w:val="24"/>
        </w:rPr>
        <w:t>t</w:t>
      </w:r>
      <w:r w:rsidR="0031185C" w:rsidRPr="0031185C">
        <w:rPr>
          <w:rFonts w:ascii="Arial" w:eastAsia="Times New Roman" w:hAnsi="Arial" w:cs="Arial"/>
          <w:sz w:val="20"/>
          <w:szCs w:val="24"/>
        </w:rPr>
        <w:t>rasa tunela, smerové a výškové vedenie</w:t>
      </w:r>
      <w:r w:rsidR="0031185C">
        <w:rPr>
          <w:rFonts w:ascii="Arial" w:eastAsia="Times New Roman" w:hAnsi="Arial" w:cs="Arial"/>
          <w:sz w:val="20"/>
          <w:szCs w:val="24"/>
        </w:rPr>
        <w:t xml:space="preserve"> PTR</w:t>
      </w:r>
    </w:p>
    <w:p w14:paraId="0C30DA4F" w14:textId="77777777" w:rsidR="006F0FE1" w:rsidRPr="001040D2" w:rsidRDefault="006F0FE1" w:rsidP="0095273D">
      <w:pPr>
        <w:spacing w:after="0" w:line="240" w:lineRule="auto"/>
        <w:contextualSpacing/>
        <w:jc w:val="both"/>
        <w:rPr>
          <w:rFonts w:ascii="Arial" w:eastAsia="Times New Roman" w:hAnsi="Arial" w:cs="Arial"/>
          <w:sz w:val="20"/>
          <w:szCs w:val="24"/>
        </w:rPr>
      </w:pPr>
    </w:p>
    <w:p w14:paraId="2EAE86E7" w14:textId="32FBB21F" w:rsidR="00945C80" w:rsidRPr="001040D2" w:rsidRDefault="00ED292C" w:rsidP="0095273D">
      <w:pPr>
        <w:spacing w:after="0" w:line="240" w:lineRule="auto"/>
        <w:contextualSpacing/>
        <w:jc w:val="both"/>
        <w:rPr>
          <w:rFonts w:ascii="Arial" w:eastAsia="Times New Roman" w:hAnsi="Arial" w:cs="Arial"/>
          <w:sz w:val="20"/>
          <w:szCs w:val="24"/>
        </w:rPr>
      </w:pPr>
      <w:r w:rsidRPr="001040D2">
        <w:rPr>
          <w:rFonts w:ascii="Arial" w:eastAsia="Times New Roman" w:hAnsi="Arial" w:cs="Arial"/>
          <w:sz w:val="20"/>
          <w:szCs w:val="24"/>
        </w:rPr>
        <w:t xml:space="preserve">4. </w:t>
      </w:r>
      <w:r w:rsidR="001040D2">
        <w:rPr>
          <w:rFonts w:ascii="Arial" w:eastAsia="Times New Roman" w:hAnsi="Arial" w:cs="Arial"/>
          <w:sz w:val="20"/>
          <w:szCs w:val="24"/>
        </w:rPr>
        <w:t>P</w:t>
      </w:r>
      <w:r w:rsidR="00945C80" w:rsidRPr="001040D2">
        <w:rPr>
          <w:rFonts w:ascii="Arial" w:eastAsia="Times New Roman" w:hAnsi="Arial" w:cs="Arial"/>
          <w:sz w:val="20"/>
          <w:szCs w:val="24"/>
        </w:rPr>
        <w:t>ožadujeme</w:t>
      </w:r>
      <w:r w:rsidR="00945C80" w:rsidRPr="001040D2">
        <w:rPr>
          <w:rFonts w:ascii="Arial" w:eastAsia="Times New Roman" w:hAnsi="Arial" w:cs="Arial"/>
          <w:sz w:val="20"/>
          <w:szCs w:val="20"/>
        </w:rPr>
        <w:t xml:space="preserve"> ako súčasť predbežného technického riešenia predložiť</w:t>
      </w:r>
      <w:r w:rsidR="00945C80" w:rsidRPr="001040D2">
        <w:rPr>
          <w:rFonts w:ascii="Arial" w:eastAsia="Times New Roman" w:hAnsi="Arial" w:cs="Arial"/>
          <w:sz w:val="20"/>
          <w:szCs w:val="24"/>
        </w:rPr>
        <w:t>:</w:t>
      </w:r>
    </w:p>
    <w:p w14:paraId="787A1F16" w14:textId="593C7F48" w:rsidR="00945C80" w:rsidRPr="001040D2" w:rsidRDefault="00945C80" w:rsidP="006F0FE1">
      <w:pPr>
        <w:spacing w:after="0" w:line="240" w:lineRule="auto"/>
        <w:ind w:left="284"/>
        <w:contextualSpacing/>
        <w:jc w:val="both"/>
        <w:rPr>
          <w:rFonts w:ascii="Arial" w:eastAsia="Times New Roman" w:hAnsi="Arial" w:cs="Arial"/>
          <w:sz w:val="20"/>
          <w:szCs w:val="24"/>
        </w:rPr>
      </w:pPr>
      <w:r w:rsidRPr="001040D2">
        <w:rPr>
          <w:rFonts w:ascii="Arial" w:eastAsia="Times New Roman" w:hAnsi="Arial" w:cs="Arial"/>
          <w:sz w:val="20"/>
          <w:szCs w:val="20"/>
        </w:rPr>
        <w:t>Návrh</w:t>
      </w:r>
      <w:r w:rsidRPr="001040D2">
        <w:rPr>
          <w:rFonts w:ascii="Arial" w:eastAsia="Times New Roman" w:hAnsi="Arial" w:cs="Arial"/>
          <w:sz w:val="20"/>
          <w:szCs w:val="24"/>
        </w:rPr>
        <w:t xml:space="preserve"> plánu organizácie výstavby</w:t>
      </w:r>
      <w:r w:rsidR="00FA3F6B" w:rsidRPr="001040D2">
        <w:rPr>
          <w:rFonts w:ascii="Arial" w:eastAsia="Times New Roman" w:hAnsi="Arial" w:cs="Arial"/>
          <w:sz w:val="20"/>
          <w:szCs w:val="24"/>
        </w:rPr>
        <w:t xml:space="preserve"> (vrátane POV tunela pre všetky fázy realizácie a rekonštrukcie)</w:t>
      </w:r>
      <w:r w:rsidRPr="001040D2">
        <w:rPr>
          <w:rFonts w:ascii="Arial" w:eastAsia="Times New Roman" w:hAnsi="Arial" w:cs="Arial"/>
          <w:sz w:val="20"/>
          <w:szCs w:val="24"/>
        </w:rPr>
        <w:t xml:space="preserve"> s nasledovnými podrobnosťami:</w:t>
      </w:r>
    </w:p>
    <w:p w14:paraId="000780AA" w14:textId="1681AC81" w:rsidR="00945C80" w:rsidRPr="0095273D" w:rsidRDefault="006F0FE1" w:rsidP="0095273D">
      <w:pPr>
        <w:spacing w:after="0" w:line="240" w:lineRule="auto"/>
        <w:ind w:left="284"/>
        <w:contextualSpacing/>
        <w:jc w:val="both"/>
        <w:rPr>
          <w:rFonts w:ascii="Arial" w:eastAsia="Times New Roman" w:hAnsi="Arial" w:cs="Arial"/>
          <w:strike/>
          <w:sz w:val="20"/>
          <w:szCs w:val="24"/>
        </w:rPr>
      </w:pPr>
      <w:r>
        <w:rPr>
          <w:rFonts w:ascii="Arial" w:eastAsia="Times New Roman" w:hAnsi="Arial" w:cs="Arial"/>
          <w:sz w:val="20"/>
          <w:szCs w:val="24"/>
        </w:rPr>
        <w:t>-</w:t>
      </w:r>
      <w:r>
        <w:rPr>
          <w:rFonts w:ascii="Arial" w:eastAsia="Times New Roman" w:hAnsi="Arial" w:cs="Arial"/>
          <w:sz w:val="20"/>
          <w:szCs w:val="24"/>
        </w:rPr>
        <w:tab/>
      </w:r>
      <w:r w:rsidR="00945C80" w:rsidRPr="0095273D">
        <w:rPr>
          <w:rFonts w:ascii="Arial" w:eastAsia="Times New Roman" w:hAnsi="Arial" w:cs="Arial"/>
          <w:sz w:val="20"/>
          <w:szCs w:val="24"/>
        </w:rPr>
        <w:t>Chronologické zobrazenie kľúčových etáp výstavby v nadväznosti na míľniky.</w:t>
      </w:r>
    </w:p>
    <w:p w14:paraId="3ADF9C00" w14:textId="76BDE0FA" w:rsidR="00945C80" w:rsidRPr="0095273D" w:rsidRDefault="006F0FE1" w:rsidP="0095273D">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945C80" w:rsidRPr="0095273D">
        <w:rPr>
          <w:rFonts w:ascii="Arial" w:eastAsia="Times New Roman" w:hAnsi="Arial" w:cs="Arial"/>
          <w:sz w:val="20"/>
          <w:szCs w:val="24"/>
        </w:rPr>
        <w:t xml:space="preserve">Popis kľúčových etáp výstavby, plán organizácie dopravy v nadväznosti na míľniky výstavby. </w:t>
      </w:r>
    </w:p>
    <w:p w14:paraId="2F708637" w14:textId="77777777" w:rsidR="00945C80" w:rsidRPr="0095273D" w:rsidRDefault="00945C80" w:rsidP="0095273D">
      <w:pPr>
        <w:spacing w:after="0" w:line="240" w:lineRule="auto"/>
        <w:contextualSpacing/>
        <w:jc w:val="both"/>
        <w:rPr>
          <w:rFonts w:ascii="Arial" w:eastAsia="Times New Roman" w:hAnsi="Arial" w:cs="Arial"/>
          <w:sz w:val="24"/>
          <w:szCs w:val="24"/>
        </w:rPr>
      </w:pPr>
    </w:p>
    <w:p w14:paraId="0AD9C7C5" w14:textId="77777777" w:rsidR="00945C80" w:rsidRPr="0095273D" w:rsidRDefault="00945C80" w:rsidP="0095273D">
      <w:pPr>
        <w:spacing w:after="0" w:line="240" w:lineRule="auto"/>
        <w:contextualSpacing/>
        <w:jc w:val="both"/>
        <w:rPr>
          <w:rFonts w:ascii="Arial" w:eastAsia="Times New Roman" w:hAnsi="Arial" w:cs="Arial"/>
          <w:b/>
          <w:sz w:val="24"/>
          <w:szCs w:val="24"/>
        </w:rPr>
      </w:pPr>
      <w:r w:rsidRPr="0095273D">
        <w:rPr>
          <w:rFonts w:ascii="Arial" w:eastAsia="Times New Roman" w:hAnsi="Arial" w:cs="Arial"/>
          <w:b/>
          <w:sz w:val="24"/>
          <w:szCs w:val="24"/>
        </w:rPr>
        <w:t>GRAFICKÉ PRÍLOHY:</w:t>
      </w:r>
    </w:p>
    <w:p w14:paraId="06B1A9EB" w14:textId="77777777" w:rsidR="00945C80" w:rsidRPr="0095273D" w:rsidRDefault="00945C80" w:rsidP="0095273D">
      <w:p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 xml:space="preserve">1. </w:t>
      </w:r>
      <w:r w:rsidRPr="0095273D">
        <w:rPr>
          <w:rFonts w:ascii="Arial" w:eastAsia="Times New Roman" w:hAnsi="Arial" w:cs="Arial"/>
          <w:sz w:val="20"/>
          <w:szCs w:val="24"/>
        </w:rPr>
        <w:tab/>
        <w:t>Koordinačná situácia stavby v mierke 1:2000</w:t>
      </w:r>
    </w:p>
    <w:p w14:paraId="68D04DF9" w14:textId="77777777" w:rsidR="00945C80" w:rsidRPr="0095273D" w:rsidRDefault="00945C80" w:rsidP="0095273D">
      <w:p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 xml:space="preserve">2. </w:t>
      </w:r>
      <w:r w:rsidRPr="0095273D">
        <w:rPr>
          <w:rFonts w:ascii="Arial" w:eastAsia="Times New Roman" w:hAnsi="Arial" w:cs="Arial"/>
          <w:sz w:val="20"/>
          <w:szCs w:val="24"/>
        </w:rPr>
        <w:tab/>
        <w:t>Pozdĺžny a priečny rez</w:t>
      </w:r>
    </w:p>
    <w:p w14:paraId="1A4C2CBD" w14:textId="77777777" w:rsidR="00945C80" w:rsidRPr="0095273D" w:rsidRDefault="00945C80" w:rsidP="0095273D">
      <w:pPr>
        <w:spacing w:after="0" w:line="240" w:lineRule="auto"/>
        <w:ind w:left="284" w:hanging="284"/>
        <w:contextualSpacing/>
        <w:jc w:val="both"/>
        <w:rPr>
          <w:rFonts w:ascii="Arial" w:eastAsia="Times New Roman" w:hAnsi="Arial" w:cs="Arial"/>
          <w:color w:val="FF0000"/>
          <w:sz w:val="20"/>
          <w:szCs w:val="20"/>
        </w:rPr>
      </w:pPr>
      <w:r w:rsidRPr="0095273D">
        <w:rPr>
          <w:rFonts w:ascii="Arial" w:eastAsia="Times New Roman" w:hAnsi="Arial" w:cs="Arial"/>
          <w:sz w:val="20"/>
          <w:szCs w:val="24"/>
        </w:rPr>
        <w:t xml:space="preserve">3. </w:t>
      </w:r>
      <w:r w:rsidRPr="0095273D">
        <w:rPr>
          <w:rFonts w:ascii="Arial" w:eastAsia="Times New Roman" w:hAnsi="Arial" w:cs="Arial"/>
          <w:sz w:val="20"/>
          <w:szCs w:val="24"/>
        </w:rPr>
        <w:tab/>
        <w:t xml:space="preserve">Chronologické zobrazenie kľúčových etáp výstavby s vyznačením kľúčových míľnikov v mierke 1:2000 </w:t>
      </w:r>
    </w:p>
    <w:p w14:paraId="775D1BFC" w14:textId="3A2E1228" w:rsidR="00945C80" w:rsidRPr="0095273D" w:rsidRDefault="00945C80" w:rsidP="0095273D">
      <w:pPr>
        <w:spacing w:after="0" w:line="240" w:lineRule="auto"/>
        <w:contextualSpacing/>
        <w:jc w:val="both"/>
        <w:rPr>
          <w:rFonts w:ascii="Arial" w:eastAsia="Times New Roman" w:hAnsi="Arial" w:cs="Arial"/>
          <w:sz w:val="24"/>
          <w:szCs w:val="24"/>
        </w:rPr>
      </w:pPr>
    </w:p>
    <w:p w14:paraId="147B5124" w14:textId="59E485ED" w:rsidR="004058F3" w:rsidRPr="0095273D" w:rsidRDefault="004058F3" w:rsidP="0095273D">
      <w:pPr>
        <w:spacing w:after="0" w:line="240" w:lineRule="auto"/>
        <w:contextualSpacing/>
        <w:jc w:val="both"/>
        <w:rPr>
          <w:rFonts w:ascii="Arial" w:eastAsia="Times New Roman" w:hAnsi="Arial" w:cs="Arial"/>
          <w:sz w:val="24"/>
          <w:szCs w:val="24"/>
        </w:rPr>
      </w:pPr>
    </w:p>
    <w:p w14:paraId="2EF2C99D" w14:textId="332D50D2" w:rsidR="004058F3" w:rsidRPr="0095273D" w:rsidRDefault="004058F3" w:rsidP="0095273D">
      <w:pPr>
        <w:spacing w:after="0" w:line="240" w:lineRule="auto"/>
        <w:contextualSpacing/>
        <w:jc w:val="both"/>
        <w:rPr>
          <w:rFonts w:ascii="Arial" w:eastAsia="Times New Roman" w:hAnsi="Arial" w:cs="Arial"/>
          <w:sz w:val="24"/>
          <w:szCs w:val="24"/>
        </w:rPr>
      </w:pPr>
    </w:p>
    <w:p w14:paraId="6C825863" w14:textId="5F85AE79" w:rsidR="004058F3" w:rsidRPr="0095273D" w:rsidRDefault="004058F3" w:rsidP="0095273D">
      <w:pPr>
        <w:spacing w:after="0" w:line="240" w:lineRule="auto"/>
        <w:contextualSpacing/>
        <w:jc w:val="both"/>
        <w:rPr>
          <w:rFonts w:ascii="Arial" w:eastAsia="Times New Roman" w:hAnsi="Arial" w:cs="Arial"/>
          <w:sz w:val="24"/>
          <w:szCs w:val="24"/>
        </w:rPr>
      </w:pPr>
    </w:p>
    <w:p w14:paraId="26833000" w14:textId="11D533E3" w:rsidR="004058F3" w:rsidRPr="0095273D" w:rsidRDefault="004058F3" w:rsidP="0095273D">
      <w:pPr>
        <w:spacing w:after="0" w:line="240" w:lineRule="auto"/>
        <w:contextualSpacing/>
        <w:jc w:val="both"/>
        <w:rPr>
          <w:rFonts w:ascii="Arial" w:eastAsia="Times New Roman" w:hAnsi="Arial" w:cs="Arial"/>
          <w:sz w:val="24"/>
          <w:szCs w:val="24"/>
        </w:rPr>
      </w:pPr>
    </w:p>
    <w:p w14:paraId="3B3454AC" w14:textId="61A10FB7" w:rsidR="004058F3" w:rsidRPr="0095273D" w:rsidRDefault="004058F3" w:rsidP="0095273D">
      <w:pPr>
        <w:spacing w:after="0" w:line="240" w:lineRule="auto"/>
        <w:contextualSpacing/>
        <w:jc w:val="both"/>
        <w:rPr>
          <w:rFonts w:ascii="Arial" w:eastAsia="Times New Roman" w:hAnsi="Arial" w:cs="Arial"/>
          <w:sz w:val="24"/>
          <w:szCs w:val="24"/>
        </w:rPr>
      </w:pPr>
    </w:p>
    <w:p w14:paraId="7AE4D963" w14:textId="3874991C" w:rsidR="004058F3" w:rsidRPr="0095273D" w:rsidRDefault="004058F3" w:rsidP="0095273D">
      <w:pPr>
        <w:spacing w:after="0" w:line="240" w:lineRule="auto"/>
        <w:contextualSpacing/>
        <w:jc w:val="both"/>
        <w:rPr>
          <w:rFonts w:ascii="Arial" w:eastAsia="Times New Roman" w:hAnsi="Arial" w:cs="Arial"/>
          <w:sz w:val="24"/>
          <w:szCs w:val="24"/>
        </w:rPr>
      </w:pPr>
    </w:p>
    <w:p w14:paraId="6C22A19C" w14:textId="079EC0BB" w:rsidR="004058F3" w:rsidRPr="0095273D" w:rsidRDefault="004058F3" w:rsidP="0095273D">
      <w:pPr>
        <w:spacing w:after="0" w:line="240" w:lineRule="auto"/>
        <w:contextualSpacing/>
        <w:jc w:val="both"/>
        <w:rPr>
          <w:rFonts w:ascii="Arial" w:eastAsia="Times New Roman" w:hAnsi="Arial" w:cs="Arial"/>
          <w:sz w:val="24"/>
          <w:szCs w:val="24"/>
        </w:rPr>
      </w:pPr>
    </w:p>
    <w:p w14:paraId="70547E80" w14:textId="7485FA05" w:rsidR="004058F3" w:rsidRPr="0095273D" w:rsidRDefault="004058F3" w:rsidP="0095273D">
      <w:pPr>
        <w:spacing w:after="0" w:line="240" w:lineRule="auto"/>
        <w:contextualSpacing/>
        <w:jc w:val="both"/>
        <w:rPr>
          <w:rFonts w:ascii="Arial" w:eastAsia="Times New Roman" w:hAnsi="Arial" w:cs="Arial"/>
          <w:sz w:val="24"/>
          <w:szCs w:val="24"/>
        </w:rPr>
      </w:pPr>
    </w:p>
    <w:p w14:paraId="52D58608" w14:textId="6483B041" w:rsidR="004058F3" w:rsidRPr="0095273D" w:rsidRDefault="004058F3" w:rsidP="0095273D">
      <w:pPr>
        <w:spacing w:after="0" w:line="240" w:lineRule="auto"/>
        <w:contextualSpacing/>
        <w:jc w:val="both"/>
        <w:rPr>
          <w:rFonts w:ascii="Arial" w:eastAsia="Times New Roman" w:hAnsi="Arial" w:cs="Arial"/>
          <w:sz w:val="24"/>
          <w:szCs w:val="24"/>
        </w:rPr>
      </w:pPr>
    </w:p>
    <w:p w14:paraId="2B0D952A" w14:textId="43204725" w:rsidR="004058F3" w:rsidRPr="0095273D" w:rsidRDefault="004058F3" w:rsidP="0095273D">
      <w:pPr>
        <w:spacing w:after="0" w:line="240" w:lineRule="auto"/>
        <w:contextualSpacing/>
        <w:jc w:val="both"/>
        <w:rPr>
          <w:rFonts w:ascii="Arial" w:eastAsia="Times New Roman" w:hAnsi="Arial" w:cs="Arial"/>
          <w:sz w:val="24"/>
          <w:szCs w:val="24"/>
        </w:rPr>
      </w:pPr>
    </w:p>
    <w:p w14:paraId="48563CF1" w14:textId="2F6CD5F9" w:rsidR="004058F3" w:rsidRPr="0095273D" w:rsidRDefault="004058F3" w:rsidP="0095273D">
      <w:pPr>
        <w:spacing w:after="0" w:line="240" w:lineRule="auto"/>
        <w:contextualSpacing/>
        <w:jc w:val="both"/>
        <w:rPr>
          <w:rFonts w:ascii="Arial" w:eastAsia="Times New Roman" w:hAnsi="Arial" w:cs="Arial"/>
          <w:sz w:val="24"/>
          <w:szCs w:val="24"/>
        </w:rPr>
      </w:pPr>
    </w:p>
    <w:p w14:paraId="7D5984EC" w14:textId="6E4D5F45" w:rsidR="004058F3" w:rsidRPr="0095273D" w:rsidRDefault="004058F3" w:rsidP="0095273D">
      <w:pPr>
        <w:spacing w:after="0" w:line="240" w:lineRule="auto"/>
        <w:contextualSpacing/>
        <w:jc w:val="both"/>
        <w:rPr>
          <w:rFonts w:ascii="Arial" w:eastAsia="Times New Roman" w:hAnsi="Arial" w:cs="Arial"/>
          <w:sz w:val="24"/>
          <w:szCs w:val="24"/>
        </w:rPr>
      </w:pPr>
    </w:p>
    <w:p w14:paraId="294CDEEA" w14:textId="051092CD" w:rsidR="004058F3" w:rsidRPr="0095273D" w:rsidRDefault="004058F3" w:rsidP="0095273D">
      <w:pPr>
        <w:spacing w:after="0" w:line="240" w:lineRule="auto"/>
        <w:contextualSpacing/>
        <w:jc w:val="both"/>
        <w:rPr>
          <w:rFonts w:ascii="Arial" w:eastAsia="Times New Roman" w:hAnsi="Arial" w:cs="Arial"/>
          <w:sz w:val="24"/>
          <w:szCs w:val="24"/>
        </w:rPr>
      </w:pPr>
    </w:p>
    <w:p w14:paraId="67DC6324" w14:textId="0CD43D6A" w:rsidR="004058F3" w:rsidRPr="0095273D" w:rsidRDefault="004058F3" w:rsidP="0095273D">
      <w:pPr>
        <w:spacing w:after="0" w:line="240" w:lineRule="auto"/>
        <w:contextualSpacing/>
        <w:jc w:val="both"/>
        <w:rPr>
          <w:rFonts w:ascii="Arial" w:eastAsia="Times New Roman" w:hAnsi="Arial" w:cs="Arial"/>
          <w:sz w:val="24"/>
          <w:szCs w:val="24"/>
        </w:rPr>
      </w:pPr>
    </w:p>
    <w:p w14:paraId="4544BD1C" w14:textId="7917BE73" w:rsidR="004058F3" w:rsidRPr="0095273D" w:rsidRDefault="004058F3" w:rsidP="0095273D">
      <w:pPr>
        <w:spacing w:after="0" w:line="240" w:lineRule="auto"/>
        <w:contextualSpacing/>
        <w:jc w:val="both"/>
        <w:rPr>
          <w:rFonts w:ascii="Arial" w:eastAsia="Times New Roman" w:hAnsi="Arial" w:cs="Arial"/>
          <w:sz w:val="24"/>
          <w:szCs w:val="24"/>
        </w:rPr>
      </w:pPr>
    </w:p>
    <w:p w14:paraId="1EF23578" w14:textId="4CFA0174" w:rsidR="004058F3" w:rsidRPr="0095273D" w:rsidRDefault="004058F3" w:rsidP="0095273D">
      <w:pPr>
        <w:spacing w:after="0" w:line="240" w:lineRule="auto"/>
        <w:contextualSpacing/>
        <w:jc w:val="both"/>
        <w:rPr>
          <w:rFonts w:ascii="Arial" w:eastAsia="Times New Roman" w:hAnsi="Arial" w:cs="Arial"/>
          <w:sz w:val="24"/>
          <w:szCs w:val="24"/>
        </w:rPr>
      </w:pPr>
    </w:p>
    <w:p w14:paraId="2E169635" w14:textId="338D4BA4" w:rsidR="004058F3" w:rsidRPr="0095273D" w:rsidRDefault="004058F3" w:rsidP="0095273D">
      <w:pPr>
        <w:spacing w:after="0" w:line="240" w:lineRule="auto"/>
        <w:contextualSpacing/>
        <w:jc w:val="both"/>
        <w:rPr>
          <w:rFonts w:ascii="Arial" w:eastAsia="Times New Roman" w:hAnsi="Arial" w:cs="Arial"/>
          <w:sz w:val="24"/>
          <w:szCs w:val="24"/>
        </w:rPr>
      </w:pPr>
    </w:p>
    <w:p w14:paraId="4E9BAAFE" w14:textId="44FBB900" w:rsidR="004058F3" w:rsidRPr="0095273D" w:rsidRDefault="004058F3" w:rsidP="0095273D">
      <w:pPr>
        <w:spacing w:after="0" w:line="240" w:lineRule="auto"/>
        <w:contextualSpacing/>
        <w:jc w:val="both"/>
        <w:rPr>
          <w:rFonts w:ascii="Arial" w:eastAsia="Times New Roman" w:hAnsi="Arial" w:cs="Arial"/>
          <w:sz w:val="24"/>
          <w:szCs w:val="24"/>
        </w:rPr>
      </w:pPr>
    </w:p>
    <w:p w14:paraId="07F50FF7" w14:textId="3BE0E3A0" w:rsidR="004058F3" w:rsidRDefault="004058F3" w:rsidP="0095273D">
      <w:pPr>
        <w:spacing w:after="0" w:line="240" w:lineRule="auto"/>
        <w:contextualSpacing/>
        <w:jc w:val="both"/>
        <w:rPr>
          <w:rFonts w:ascii="Arial" w:eastAsia="Times New Roman" w:hAnsi="Arial" w:cs="Arial"/>
          <w:sz w:val="24"/>
          <w:szCs w:val="24"/>
        </w:rPr>
      </w:pPr>
    </w:p>
    <w:p w14:paraId="3D894D10" w14:textId="77777777" w:rsidR="005D37BB" w:rsidRPr="0095273D" w:rsidRDefault="005D37BB" w:rsidP="0095273D">
      <w:pPr>
        <w:spacing w:after="0" w:line="240" w:lineRule="auto"/>
        <w:contextualSpacing/>
        <w:jc w:val="both"/>
        <w:rPr>
          <w:rFonts w:ascii="Arial" w:eastAsia="Times New Roman" w:hAnsi="Arial" w:cs="Arial"/>
          <w:sz w:val="24"/>
          <w:szCs w:val="24"/>
        </w:rPr>
      </w:pPr>
    </w:p>
    <w:p w14:paraId="3CBB230B" w14:textId="723C30D7" w:rsidR="004058F3" w:rsidRPr="0095273D" w:rsidRDefault="004058F3" w:rsidP="0095273D">
      <w:pPr>
        <w:spacing w:after="0" w:line="240" w:lineRule="auto"/>
        <w:contextualSpacing/>
        <w:jc w:val="both"/>
        <w:rPr>
          <w:rFonts w:ascii="Arial" w:eastAsia="Times New Roman" w:hAnsi="Arial" w:cs="Arial"/>
          <w:sz w:val="24"/>
          <w:szCs w:val="24"/>
        </w:rPr>
      </w:pPr>
    </w:p>
    <w:p w14:paraId="37DE7BEF" w14:textId="56B301C8" w:rsidR="005E1DAC" w:rsidRDefault="005E1DAC" w:rsidP="0095273D">
      <w:pPr>
        <w:pStyle w:val="Nzov"/>
        <w:jc w:val="center"/>
        <w:rPr>
          <w:rFonts w:ascii="Arial" w:hAnsi="Arial" w:cs="Arial"/>
          <w:b/>
          <w:caps/>
          <w:color w:val="auto"/>
          <w:sz w:val="20"/>
          <w:szCs w:val="20"/>
        </w:rPr>
      </w:pPr>
    </w:p>
    <w:p w14:paraId="6D4542E2" w14:textId="575E33C8" w:rsidR="00313FF1" w:rsidRPr="0095273D" w:rsidRDefault="00313FF1"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B3</w:t>
      </w:r>
      <w:r w:rsidR="00A15598" w:rsidRPr="0095273D">
        <w:rPr>
          <w:rFonts w:ascii="Arial" w:hAnsi="Arial" w:cs="Arial"/>
          <w:b/>
          <w:caps/>
          <w:color w:val="auto"/>
          <w:sz w:val="20"/>
          <w:szCs w:val="20"/>
        </w:rPr>
        <w:t xml:space="preserve"> </w:t>
      </w:r>
      <w:r w:rsidR="00BD3D04" w:rsidRPr="0095273D">
        <w:rPr>
          <w:rFonts w:ascii="Arial" w:hAnsi="Arial" w:cs="Arial"/>
          <w:b/>
          <w:caps/>
          <w:color w:val="auto"/>
          <w:sz w:val="20"/>
          <w:szCs w:val="20"/>
        </w:rPr>
        <w:t>Referenčný list kľúčového odborníka</w:t>
      </w:r>
    </w:p>
    <w:p w14:paraId="1523C7BF" w14:textId="77777777" w:rsidR="00C93804" w:rsidRPr="0095273D" w:rsidRDefault="00C93804" w:rsidP="0095273D">
      <w:pPr>
        <w:spacing w:after="0" w:line="240" w:lineRule="auto"/>
        <w:contextualSpacing/>
        <w:rPr>
          <w:rFonts w:ascii="Arial" w:hAnsi="Arial" w:cs="Arial"/>
          <w:sz w:val="20"/>
          <w:szCs w:val="20"/>
        </w:rPr>
      </w:pPr>
    </w:p>
    <w:p w14:paraId="18B2B6BE" w14:textId="77777777" w:rsidR="00C93804" w:rsidRPr="0095273D" w:rsidRDefault="00C93804" w:rsidP="0095273D">
      <w:pPr>
        <w:spacing w:after="0" w:line="240" w:lineRule="auto"/>
        <w:ind w:left="360" w:hanging="360"/>
        <w:contextualSpacing/>
        <w:jc w:val="both"/>
        <w:rPr>
          <w:rFonts w:ascii="Arial" w:eastAsia="Times New Roman" w:hAnsi="Arial" w:cs="Arial"/>
          <w:b/>
          <w:sz w:val="20"/>
          <w:szCs w:val="20"/>
        </w:rPr>
      </w:pPr>
      <w:bookmarkStart w:id="43" w:name="_Hlk163643686"/>
      <w:r w:rsidRPr="0095273D">
        <w:rPr>
          <w:rFonts w:ascii="Arial" w:eastAsia="Times New Roman" w:hAnsi="Arial" w:cs="Arial"/>
          <w:b/>
          <w:sz w:val="20"/>
          <w:szCs w:val="20"/>
        </w:rPr>
        <w:t>Na preukázanie splnenia podmienky účasti podľa § 34 ods. 1 písm. g) zákona:</w:t>
      </w:r>
    </w:p>
    <w:p w14:paraId="1B194E06" w14:textId="77777777" w:rsidR="00C7065A" w:rsidRPr="0095273D" w:rsidRDefault="00C7065A" w:rsidP="0095273D">
      <w:pPr>
        <w:spacing w:after="0" w:line="240" w:lineRule="auto"/>
        <w:ind w:left="360" w:hanging="360"/>
        <w:contextualSpacing/>
        <w:jc w:val="both"/>
        <w:rPr>
          <w:rFonts w:ascii="Arial" w:eastAsia="Times New Roman" w:hAnsi="Arial" w:cs="Arial"/>
          <w:b/>
          <w:sz w:val="20"/>
          <w:szCs w:val="20"/>
        </w:rPr>
      </w:pPr>
    </w:p>
    <w:bookmarkEnd w:id="43"/>
    <w:p w14:paraId="34D2FC18" w14:textId="77777777" w:rsidR="00F17714" w:rsidRPr="0095273D" w:rsidRDefault="00F17714" w:rsidP="0095273D">
      <w:pPr>
        <w:widowControl w:val="0"/>
        <w:spacing w:after="0" w:line="240" w:lineRule="auto"/>
        <w:contextualSpacing/>
        <w:jc w:val="both"/>
        <w:rPr>
          <w:rFonts w:ascii="Arial" w:hAnsi="Arial" w:cs="Arial"/>
          <w:sz w:val="20"/>
          <w:szCs w:val="20"/>
        </w:rPr>
      </w:pPr>
      <w:r w:rsidRPr="0095273D">
        <w:rPr>
          <w:rFonts w:ascii="Arial" w:hAnsi="Arial" w:cs="Arial"/>
          <w:sz w:val="20"/>
          <w:szCs w:val="20"/>
        </w:rPr>
        <w:t xml:space="preserve">Uchádzač uvedie na tomto formulári podrobnejšie údaje o svojich kľúčových odborníkoch, ktorí budú pracovať na stavbe. </w:t>
      </w:r>
    </w:p>
    <w:p w14:paraId="1D1DFC3D" w14:textId="77777777" w:rsidR="00C7065A" w:rsidRPr="0095273D" w:rsidRDefault="00C7065A" w:rsidP="0095273D">
      <w:pPr>
        <w:widowControl w:val="0"/>
        <w:spacing w:after="0" w:line="240" w:lineRule="auto"/>
        <w:contextualSpacing/>
        <w:jc w:val="both"/>
        <w:rPr>
          <w:rFonts w:ascii="Arial" w:hAnsi="Arial" w:cs="Arial"/>
          <w:sz w:val="20"/>
          <w:szCs w:val="20"/>
        </w:rPr>
      </w:pPr>
    </w:p>
    <w:p w14:paraId="226269A2" w14:textId="77777777" w:rsidR="00F17714" w:rsidRPr="0095273D" w:rsidRDefault="00DA63D7" w:rsidP="0095273D">
      <w:pPr>
        <w:widowControl w:val="0"/>
        <w:spacing w:after="0" w:line="240" w:lineRule="auto"/>
        <w:contextualSpacing/>
        <w:jc w:val="both"/>
        <w:rPr>
          <w:rFonts w:ascii="Arial" w:hAnsi="Arial" w:cs="Arial"/>
          <w:sz w:val="20"/>
          <w:szCs w:val="20"/>
        </w:rPr>
      </w:pPr>
      <w:r w:rsidRPr="0095273D">
        <w:rPr>
          <w:rFonts w:ascii="Arial" w:hAnsi="Arial" w:cs="Arial"/>
          <w:sz w:val="20"/>
          <w:szCs w:val="20"/>
        </w:rPr>
        <w:t>Referenčný list kľúčového odborníka</w:t>
      </w:r>
      <w:r w:rsidR="006668DD" w:rsidRPr="0095273D">
        <w:rPr>
          <w:rFonts w:ascii="Arial" w:hAnsi="Arial" w:cs="Arial"/>
          <w:sz w:val="20"/>
          <w:szCs w:val="20"/>
        </w:rPr>
        <w:t xml:space="preserve"> </w:t>
      </w:r>
      <w:r w:rsidR="00BD3D04" w:rsidRPr="0095273D">
        <w:rPr>
          <w:rFonts w:ascii="Arial" w:hAnsi="Arial" w:cs="Arial"/>
          <w:sz w:val="20"/>
          <w:szCs w:val="20"/>
        </w:rPr>
        <w:t>(doplniť názov):</w:t>
      </w:r>
    </w:p>
    <w:tbl>
      <w:tblPr>
        <w:tblStyle w:val="Mriekatabuky"/>
        <w:tblW w:w="0" w:type="auto"/>
        <w:tblLook w:val="04A0" w:firstRow="1" w:lastRow="0" w:firstColumn="1" w:lastColumn="0" w:noHBand="0" w:noVBand="1"/>
      </w:tblPr>
      <w:tblGrid>
        <w:gridCol w:w="3630"/>
        <w:gridCol w:w="5544"/>
      </w:tblGrid>
      <w:tr w:rsidR="00BD3D04" w:rsidRPr="0095273D" w14:paraId="2B229602" w14:textId="77777777" w:rsidTr="009C607E">
        <w:tc>
          <w:tcPr>
            <w:tcW w:w="3652" w:type="dxa"/>
          </w:tcPr>
          <w:p w14:paraId="347B2B8B"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Meno </w:t>
            </w:r>
            <w:r w:rsidR="002673F9" w:rsidRPr="0095273D">
              <w:rPr>
                <w:rFonts w:ascii="Arial" w:hAnsi="Arial" w:cs="Arial"/>
                <w:b/>
                <w:bCs/>
                <w:sz w:val="20"/>
                <w:szCs w:val="20"/>
              </w:rPr>
              <w:t xml:space="preserve">a priezvisko </w:t>
            </w:r>
            <w:r w:rsidRPr="0095273D">
              <w:rPr>
                <w:rFonts w:ascii="Arial" w:hAnsi="Arial" w:cs="Arial"/>
                <w:b/>
                <w:bCs/>
                <w:sz w:val="20"/>
                <w:szCs w:val="20"/>
              </w:rPr>
              <w:t>navrhovaného odborníka:</w:t>
            </w:r>
          </w:p>
        </w:tc>
        <w:tc>
          <w:tcPr>
            <w:tcW w:w="5672" w:type="dxa"/>
          </w:tcPr>
          <w:p w14:paraId="7442361B"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6A27B09F" w14:textId="77777777" w:rsidTr="009C607E">
        <w:tc>
          <w:tcPr>
            <w:tcW w:w="3652" w:type="dxa"/>
          </w:tcPr>
          <w:p w14:paraId="68E1894A" w14:textId="77777777" w:rsidR="00BD3D04" w:rsidRPr="0095273D" w:rsidRDefault="00BD3D04" w:rsidP="0095273D">
            <w:pPr>
              <w:spacing w:after="0" w:line="240" w:lineRule="auto"/>
              <w:contextualSpacing/>
              <w:rPr>
                <w:rFonts w:ascii="Arial" w:hAnsi="Arial" w:cs="Arial"/>
                <w:b/>
                <w:bCs/>
                <w:sz w:val="20"/>
                <w:szCs w:val="20"/>
              </w:rPr>
            </w:pPr>
          </w:p>
          <w:p w14:paraId="2F5CCF6C"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Názov Projektu:</w:t>
            </w:r>
          </w:p>
        </w:tc>
        <w:tc>
          <w:tcPr>
            <w:tcW w:w="5672" w:type="dxa"/>
          </w:tcPr>
          <w:p w14:paraId="168E3F86"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4965B22F" w14:textId="77777777" w:rsidTr="009C607E">
        <w:tc>
          <w:tcPr>
            <w:tcW w:w="3652" w:type="dxa"/>
          </w:tcPr>
          <w:p w14:paraId="0FAFC5C4"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Opis Projektu vrátane doby projektovania </w:t>
            </w:r>
            <w:r w:rsidR="002673F9" w:rsidRPr="0095273D">
              <w:rPr>
                <w:rFonts w:ascii="Arial" w:hAnsi="Arial" w:cs="Arial"/>
                <w:b/>
                <w:bCs/>
                <w:sz w:val="20"/>
                <w:szCs w:val="20"/>
              </w:rPr>
              <w:t xml:space="preserve">v tvare od </w:t>
            </w:r>
            <w:r w:rsidRPr="0095273D">
              <w:rPr>
                <w:rFonts w:ascii="Arial" w:hAnsi="Arial" w:cs="Arial"/>
                <w:b/>
                <w:bCs/>
                <w:sz w:val="20"/>
                <w:szCs w:val="20"/>
              </w:rPr>
              <w:t>(DD/MM/RRRR) – do (DD/MM/RRRR):</w:t>
            </w:r>
          </w:p>
        </w:tc>
        <w:tc>
          <w:tcPr>
            <w:tcW w:w="5672" w:type="dxa"/>
          </w:tcPr>
          <w:p w14:paraId="6542A94C"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307ADF13" w14:textId="77777777" w:rsidTr="002673F9">
        <w:trPr>
          <w:trHeight w:val="1118"/>
        </w:trPr>
        <w:tc>
          <w:tcPr>
            <w:tcW w:w="3652" w:type="dxa"/>
          </w:tcPr>
          <w:p w14:paraId="5D718C4A"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Názov a sídlo objednávateľa/odberateľa:</w:t>
            </w:r>
          </w:p>
          <w:p w14:paraId="681FDD34" w14:textId="77777777" w:rsidR="002673F9" w:rsidRPr="0095273D" w:rsidRDefault="002673F9" w:rsidP="0095273D">
            <w:pPr>
              <w:spacing w:after="0" w:line="240" w:lineRule="auto"/>
              <w:contextualSpacing/>
              <w:rPr>
                <w:rFonts w:ascii="Arial" w:hAnsi="Arial" w:cs="Arial"/>
                <w:b/>
                <w:bCs/>
                <w:sz w:val="20"/>
                <w:szCs w:val="20"/>
              </w:rPr>
            </w:pPr>
            <w:r w:rsidRPr="0095273D">
              <w:rPr>
                <w:rFonts w:ascii="Arial" w:hAnsi="Arial" w:cs="Arial"/>
                <w:b/>
                <w:bCs/>
                <w:sz w:val="20"/>
                <w:szCs w:val="20"/>
              </w:rPr>
              <w:t>s uvedením kontaktnej osoby objednávateľa/odberateľa (meno a priezvisko, telefón, príp. e-mail):</w:t>
            </w:r>
          </w:p>
        </w:tc>
        <w:tc>
          <w:tcPr>
            <w:tcW w:w="5672" w:type="dxa"/>
          </w:tcPr>
          <w:p w14:paraId="29760A6E"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73C3D7C3" w14:textId="77777777" w:rsidTr="009C607E">
        <w:tc>
          <w:tcPr>
            <w:tcW w:w="3652" w:type="dxa"/>
          </w:tcPr>
          <w:p w14:paraId="74CCAFD2"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Celková zmluvná cena projektových prác </w:t>
            </w:r>
            <w:r w:rsidR="002673F9" w:rsidRPr="0095273D">
              <w:rPr>
                <w:rFonts w:ascii="Arial" w:hAnsi="Arial" w:cs="Arial"/>
                <w:b/>
                <w:bCs/>
                <w:sz w:val="20"/>
                <w:szCs w:val="20"/>
              </w:rPr>
              <w:t xml:space="preserve">v EUR </w:t>
            </w:r>
            <w:r w:rsidRPr="0095273D">
              <w:rPr>
                <w:rFonts w:ascii="Arial" w:hAnsi="Arial" w:cs="Arial"/>
                <w:b/>
                <w:bCs/>
                <w:sz w:val="20"/>
                <w:szCs w:val="20"/>
              </w:rPr>
              <w:t>bez DPH</w:t>
            </w:r>
            <w:r w:rsidR="002673F9" w:rsidRPr="0095273D">
              <w:rPr>
                <w:rFonts w:ascii="Arial" w:hAnsi="Arial" w:cs="Arial"/>
                <w:b/>
                <w:bCs/>
                <w:sz w:val="20"/>
                <w:szCs w:val="20"/>
              </w:rPr>
              <w:t>:</w:t>
            </w:r>
            <w:r w:rsidRPr="0095273D">
              <w:rPr>
                <w:rFonts w:ascii="Arial" w:hAnsi="Arial" w:cs="Arial"/>
                <w:b/>
                <w:bCs/>
                <w:sz w:val="20"/>
                <w:szCs w:val="20"/>
              </w:rPr>
              <w:t xml:space="preserve"> </w:t>
            </w:r>
          </w:p>
        </w:tc>
        <w:tc>
          <w:tcPr>
            <w:tcW w:w="5672" w:type="dxa"/>
          </w:tcPr>
          <w:p w14:paraId="6B81F5E9"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3382B242" w14:textId="77777777" w:rsidTr="009C607E">
        <w:tc>
          <w:tcPr>
            <w:tcW w:w="3652" w:type="dxa"/>
          </w:tcPr>
          <w:p w14:paraId="3B39583D"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Projekt uskutočňovaný podľa zmluvných podmienok FIDIC: áno/nie</w:t>
            </w:r>
            <w:r w:rsidRPr="0095273D">
              <w:rPr>
                <w:rStyle w:val="Odkaznapoznmkupodiarou"/>
                <w:rFonts w:ascii="Arial" w:hAnsi="Arial" w:cs="Arial"/>
                <w:b/>
                <w:bCs/>
                <w:sz w:val="20"/>
                <w:szCs w:val="20"/>
              </w:rPr>
              <w:footnoteReference w:id="6"/>
            </w:r>
          </w:p>
        </w:tc>
        <w:tc>
          <w:tcPr>
            <w:tcW w:w="5672" w:type="dxa"/>
          </w:tcPr>
          <w:p w14:paraId="21FAF481"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12A05152" w14:textId="77777777" w:rsidTr="009C607E">
        <w:tc>
          <w:tcPr>
            <w:tcW w:w="3652" w:type="dxa"/>
          </w:tcPr>
          <w:p w14:paraId="37FD6D10" w14:textId="77777777" w:rsidR="00BD3D04" w:rsidRPr="0095273D" w:rsidRDefault="002673F9" w:rsidP="0095273D">
            <w:pPr>
              <w:spacing w:after="0" w:line="240" w:lineRule="auto"/>
              <w:contextualSpacing/>
              <w:rPr>
                <w:rFonts w:ascii="Arial" w:hAnsi="Arial" w:cs="Arial"/>
                <w:b/>
                <w:bCs/>
                <w:sz w:val="20"/>
                <w:szCs w:val="20"/>
              </w:rPr>
            </w:pPr>
            <w:r w:rsidRPr="0095273D">
              <w:rPr>
                <w:rFonts w:ascii="Arial" w:hAnsi="Arial"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2B2D8678" w14:textId="77777777" w:rsidTr="009C607E">
        <w:tc>
          <w:tcPr>
            <w:tcW w:w="3652" w:type="dxa"/>
          </w:tcPr>
          <w:p w14:paraId="2B5C78E1" w14:textId="77777777" w:rsidR="00BD3D04" w:rsidRPr="0095273D" w:rsidRDefault="00BD3D04" w:rsidP="0095273D">
            <w:pPr>
              <w:spacing w:after="0" w:line="240" w:lineRule="auto"/>
              <w:contextualSpacing/>
              <w:rPr>
                <w:rFonts w:ascii="Arial" w:hAnsi="Arial" w:cs="Arial"/>
                <w:b/>
                <w:bCs/>
                <w:sz w:val="20"/>
                <w:szCs w:val="20"/>
              </w:rPr>
            </w:pPr>
          </w:p>
          <w:p w14:paraId="15960B29"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Doba vykonávania na vyššie uvedenej pozícií na danom projekte v tvare od (DD/MM/RRRR)  – do (DD/MM/RRRR):</w:t>
            </w:r>
          </w:p>
        </w:tc>
        <w:tc>
          <w:tcPr>
            <w:tcW w:w="5672" w:type="dxa"/>
          </w:tcPr>
          <w:p w14:paraId="3836D8F2"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204098FE" w14:textId="77777777" w:rsidTr="002673F9">
        <w:trPr>
          <w:trHeight w:val="1329"/>
        </w:trPr>
        <w:tc>
          <w:tcPr>
            <w:tcW w:w="3652" w:type="dxa"/>
          </w:tcPr>
          <w:p w14:paraId="0C8C792C" w14:textId="77777777" w:rsidR="00BD3D04" w:rsidRPr="0095273D" w:rsidRDefault="00BD3D04" w:rsidP="0095273D">
            <w:pPr>
              <w:spacing w:after="0" w:line="240" w:lineRule="auto"/>
              <w:contextualSpacing/>
              <w:rPr>
                <w:rFonts w:ascii="Arial" w:hAnsi="Arial" w:cs="Arial"/>
                <w:b/>
                <w:bCs/>
                <w:sz w:val="20"/>
                <w:szCs w:val="20"/>
              </w:rPr>
            </w:pPr>
          </w:p>
          <w:p w14:paraId="04113CB8"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Zamestnávateľ pre ktorého odborník počas poskytnutia služieb pracoval </w:t>
            </w:r>
            <w:r w:rsidR="002673F9" w:rsidRPr="0095273D">
              <w:rPr>
                <w:rFonts w:ascii="Arial" w:hAnsi="Arial" w:cs="Arial"/>
                <w:b/>
                <w:bCs/>
                <w:sz w:val="20"/>
                <w:szCs w:val="20"/>
              </w:rPr>
              <w:t>(Názov a sídlo s uvedením kontaktnej osoby - meno a priezvisko, telefónne číslo, e-mail, funkcia):</w:t>
            </w:r>
          </w:p>
        </w:tc>
        <w:tc>
          <w:tcPr>
            <w:tcW w:w="5672" w:type="dxa"/>
          </w:tcPr>
          <w:p w14:paraId="24530702" w14:textId="77777777" w:rsidR="00BD3D04" w:rsidRPr="0095273D" w:rsidRDefault="00BD3D04" w:rsidP="0095273D">
            <w:pPr>
              <w:spacing w:after="0" w:line="240" w:lineRule="auto"/>
              <w:contextualSpacing/>
              <w:rPr>
                <w:rFonts w:ascii="Arial" w:hAnsi="Arial" w:cs="Arial"/>
                <w:b/>
                <w:bCs/>
                <w:sz w:val="20"/>
                <w:szCs w:val="20"/>
              </w:rPr>
            </w:pPr>
          </w:p>
        </w:tc>
      </w:tr>
    </w:tbl>
    <w:p w14:paraId="693A03C4"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color w:val="000000"/>
          <w:sz w:val="20"/>
          <w:szCs w:val="20"/>
        </w:rPr>
      </w:pPr>
    </w:p>
    <w:p w14:paraId="71AF5895"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Cs/>
          <w:sz w:val="20"/>
          <w:szCs w:val="20"/>
        </w:rPr>
        <w:t>V .................................. dňa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EE638EC" w14:textId="68185A1A" w:rsidR="00C7065A"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bookmarkStart w:id="44" w:name="_Hlk157510251"/>
    </w:p>
    <w:p w14:paraId="094578EE" w14:textId="77777777" w:rsidR="0095755F" w:rsidRPr="0095273D" w:rsidRDefault="0095755F"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122AC0D" w14:textId="77777777" w:rsidR="00992D39"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00992D39" w:rsidRPr="0095273D">
        <w:rPr>
          <w:rFonts w:ascii="Arial" w:eastAsia="Times New Roman" w:hAnsi="Arial" w:cs="Arial"/>
          <w:sz w:val="20"/>
          <w:szCs w:val="20"/>
        </w:rPr>
        <w:t>.........................................................................</w:t>
      </w:r>
      <w:bookmarkEnd w:id="44"/>
      <w:r w:rsidR="00992D39" w:rsidRPr="0095273D">
        <w:rPr>
          <w:rFonts w:ascii="Arial" w:eastAsia="Times New Roman" w:hAnsi="Arial" w:cs="Arial"/>
          <w:sz w:val="20"/>
          <w:szCs w:val="20"/>
        </w:rPr>
        <w:t>.</w:t>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t xml:space="preserve">                    meno, priezvisko a podpis </w:t>
      </w:r>
      <w:r w:rsidRPr="0095273D">
        <w:rPr>
          <w:rFonts w:ascii="Arial" w:eastAsia="Times New Roman" w:hAnsi="Arial" w:cs="Arial"/>
          <w:sz w:val="20"/>
          <w:szCs w:val="20"/>
        </w:rPr>
        <w:t>k</w:t>
      </w:r>
      <w:r w:rsidR="00992D39" w:rsidRPr="0095273D">
        <w:rPr>
          <w:rFonts w:ascii="Arial" w:eastAsia="Times New Roman" w:hAnsi="Arial" w:cs="Arial"/>
          <w:sz w:val="20"/>
          <w:szCs w:val="20"/>
        </w:rPr>
        <w:t>ľúčového odborníka</w:t>
      </w:r>
    </w:p>
    <w:p w14:paraId="7A2F1B01" w14:textId="77777777" w:rsidR="00C7065A" w:rsidRPr="0095273D" w:rsidRDefault="00C7065A" w:rsidP="0095273D">
      <w:pPr>
        <w:tabs>
          <w:tab w:val="num" w:pos="-720"/>
        </w:tabs>
        <w:spacing w:after="0" w:line="240" w:lineRule="auto"/>
        <w:contextualSpacing/>
        <w:jc w:val="both"/>
        <w:rPr>
          <w:rFonts w:ascii="Arial" w:eastAsia="Times New Roman" w:hAnsi="Arial" w:cs="Arial"/>
          <w:bCs/>
          <w:sz w:val="20"/>
          <w:szCs w:val="20"/>
        </w:rPr>
      </w:pPr>
    </w:p>
    <w:p w14:paraId="7C2BDC9C"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bCs/>
          <w:sz w:val="20"/>
          <w:szCs w:val="20"/>
        </w:rPr>
        <w:t xml:space="preserve">V .................................. dňa ................. </w:t>
      </w:r>
    </w:p>
    <w:p w14:paraId="39BB5890" w14:textId="77777777" w:rsidR="002673F9" w:rsidRPr="0095273D" w:rsidRDefault="002673F9" w:rsidP="0095273D">
      <w:pPr>
        <w:tabs>
          <w:tab w:val="num" w:pos="-720"/>
        </w:tabs>
        <w:spacing w:after="0" w:line="240" w:lineRule="auto"/>
        <w:contextualSpacing/>
        <w:jc w:val="both"/>
        <w:rPr>
          <w:rFonts w:ascii="Arial" w:eastAsia="Times New Roman" w:hAnsi="Arial" w:cs="Arial"/>
          <w:bCs/>
          <w:sz w:val="20"/>
          <w:szCs w:val="20"/>
        </w:rPr>
      </w:pPr>
    </w:p>
    <w:p w14:paraId="63416AF2" w14:textId="77777777" w:rsidR="002673F9" w:rsidRPr="0095273D" w:rsidRDefault="002673F9" w:rsidP="0095273D">
      <w:pPr>
        <w:tabs>
          <w:tab w:val="num" w:pos="-720"/>
        </w:tabs>
        <w:spacing w:after="0" w:line="240" w:lineRule="auto"/>
        <w:contextualSpacing/>
        <w:jc w:val="both"/>
        <w:rPr>
          <w:rFonts w:ascii="Arial" w:eastAsia="Times New Roman" w:hAnsi="Arial" w:cs="Arial"/>
          <w:bCs/>
          <w:sz w:val="20"/>
          <w:szCs w:val="20"/>
        </w:rPr>
      </w:pPr>
    </w:p>
    <w:p w14:paraId="5FB0AF90"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w:t>
      </w:r>
    </w:p>
    <w:p w14:paraId="184C0580" w14:textId="6AC939C7" w:rsidR="00A15598"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bookmarkStart w:id="45" w:name="_Hlk157510310"/>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bookmarkEnd w:id="45"/>
    </w:p>
    <w:p w14:paraId="44BA816D" w14:textId="77777777" w:rsidR="004058F3" w:rsidRPr="0095273D" w:rsidRDefault="004058F3" w:rsidP="0095273D">
      <w:pPr>
        <w:tabs>
          <w:tab w:val="left" w:pos="360"/>
          <w:tab w:val="num" w:pos="720"/>
        </w:tabs>
        <w:spacing w:after="0" w:line="240" w:lineRule="auto"/>
        <w:ind w:left="360" w:hanging="360"/>
        <w:contextualSpacing/>
        <w:jc w:val="both"/>
        <w:rPr>
          <w:rFonts w:ascii="Arial" w:hAnsi="Arial" w:cs="Arial"/>
          <w:sz w:val="20"/>
          <w:szCs w:val="20"/>
        </w:rPr>
      </w:pPr>
    </w:p>
    <w:p w14:paraId="21683D28" w14:textId="77777777" w:rsidR="005934E9" w:rsidRPr="0095273D" w:rsidRDefault="005934E9"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B4</w:t>
      </w:r>
      <w:r w:rsidR="00A15598" w:rsidRPr="0095273D">
        <w:rPr>
          <w:rFonts w:ascii="Arial" w:hAnsi="Arial" w:cs="Arial"/>
          <w:b/>
          <w:caps/>
          <w:color w:val="auto"/>
          <w:sz w:val="20"/>
          <w:szCs w:val="20"/>
        </w:rPr>
        <w:t xml:space="preserve">  </w:t>
      </w:r>
      <w:r w:rsidRPr="0095273D">
        <w:rPr>
          <w:rFonts w:ascii="Arial" w:hAnsi="Arial" w:cs="Arial"/>
          <w:b/>
          <w:caps/>
          <w:color w:val="auto"/>
          <w:sz w:val="20"/>
          <w:szCs w:val="20"/>
        </w:rPr>
        <w:t>ŽIVOTOPIS KĽÚČOVÉHO ODBORNÍKA</w:t>
      </w:r>
      <w:r w:rsidRPr="0095273D">
        <w:rPr>
          <w:rStyle w:val="Odkaznapoznmkupodiarou"/>
          <w:rFonts w:ascii="Arial" w:hAnsi="Arial" w:cs="Arial"/>
          <w:b/>
          <w:caps/>
          <w:color w:val="auto"/>
          <w:sz w:val="20"/>
          <w:szCs w:val="20"/>
        </w:rPr>
        <w:footnoteReference w:id="7"/>
      </w:r>
    </w:p>
    <w:p w14:paraId="36FEE520" w14:textId="77777777" w:rsidR="00992D39" w:rsidRPr="0095273D" w:rsidRDefault="00992D39" w:rsidP="0095273D">
      <w:pPr>
        <w:spacing w:after="0" w:line="240" w:lineRule="auto"/>
        <w:contextualSpacing/>
        <w:rPr>
          <w:rFonts w:ascii="Arial" w:hAnsi="Arial" w:cs="Arial"/>
          <w:sz w:val="20"/>
          <w:szCs w:val="20"/>
        </w:rPr>
      </w:pPr>
    </w:p>
    <w:p w14:paraId="6BA8BBF0" w14:textId="77777777" w:rsidR="00C7065A" w:rsidRPr="0095273D" w:rsidRDefault="00C7065A" w:rsidP="0095273D">
      <w:pPr>
        <w:spacing w:after="0" w:line="240" w:lineRule="auto"/>
        <w:ind w:left="360" w:hanging="360"/>
        <w:contextualSpacing/>
        <w:jc w:val="both"/>
        <w:rPr>
          <w:rFonts w:ascii="Arial" w:eastAsia="Times New Roman" w:hAnsi="Arial" w:cs="Arial"/>
          <w:b/>
          <w:sz w:val="20"/>
          <w:szCs w:val="20"/>
        </w:rPr>
      </w:pPr>
      <w:r w:rsidRPr="0095273D">
        <w:rPr>
          <w:rFonts w:ascii="Arial" w:eastAsia="Times New Roman" w:hAnsi="Arial" w:cs="Arial"/>
          <w:b/>
          <w:sz w:val="20"/>
          <w:szCs w:val="20"/>
        </w:rPr>
        <w:t>Na preukázanie splnenia podmienky účasti podľa § 34 ods. 1 písm. g) zákona:</w:t>
      </w:r>
    </w:p>
    <w:p w14:paraId="433ED2AF" w14:textId="77777777" w:rsidR="00C7065A" w:rsidRPr="0095273D" w:rsidRDefault="00C7065A" w:rsidP="0095273D">
      <w:pPr>
        <w:spacing w:after="0" w:line="240" w:lineRule="auto"/>
        <w:contextualSpacing/>
        <w:rPr>
          <w:rFonts w:ascii="Arial" w:hAnsi="Arial" w:cs="Arial"/>
          <w:sz w:val="20"/>
          <w:szCs w:val="20"/>
        </w:rPr>
      </w:pPr>
    </w:p>
    <w:p w14:paraId="5C255E03" w14:textId="77777777" w:rsidR="00F17714" w:rsidRPr="0095273D" w:rsidRDefault="005934E9" w:rsidP="0095273D">
      <w:pPr>
        <w:pStyle w:val="tlSSCnadpis2Pred6pt"/>
        <w:spacing w:before="0" w:after="0" w:line="240" w:lineRule="auto"/>
        <w:contextualSpacing/>
        <w:jc w:val="center"/>
        <w:rPr>
          <w:rFonts w:cs="Arial"/>
        </w:rPr>
      </w:pPr>
      <w:r w:rsidRPr="0095273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95273D"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Funkcia</w:t>
            </w:r>
          </w:p>
        </w:tc>
      </w:tr>
      <w:tr w:rsidR="00F17714" w:rsidRPr="0095273D"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Meno a priezvisko:</w:t>
            </w:r>
          </w:p>
        </w:tc>
        <w:tc>
          <w:tcPr>
            <w:tcW w:w="4018" w:type="dxa"/>
            <w:gridSpan w:val="3"/>
            <w:vMerge w:val="restart"/>
            <w:noWrap/>
            <w:vAlign w:val="center"/>
          </w:tcPr>
          <w:p w14:paraId="6AB1F330" w14:textId="77777777" w:rsidR="00F17714" w:rsidRPr="0095273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95273D" w:rsidRDefault="00F17714" w:rsidP="0095273D">
            <w:pPr>
              <w:spacing w:after="0" w:line="240" w:lineRule="auto"/>
              <w:contextualSpacing/>
              <w:rPr>
                <w:rFonts w:ascii="Arial" w:hAnsi="Arial" w:cs="Arial"/>
                <w:sz w:val="20"/>
                <w:szCs w:val="20"/>
              </w:rPr>
            </w:pPr>
          </w:p>
        </w:tc>
        <w:tc>
          <w:tcPr>
            <w:tcW w:w="0" w:type="auto"/>
            <w:gridSpan w:val="3"/>
            <w:vMerge/>
            <w:vAlign w:val="center"/>
            <w:hideMark/>
          </w:tcPr>
          <w:p w14:paraId="7B1D2278" w14:textId="77777777" w:rsidR="00F17714" w:rsidRPr="0095273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95273D" w:rsidRDefault="00F17714" w:rsidP="0095273D">
            <w:pPr>
              <w:spacing w:after="0" w:line="240" w:lineRule="auto"/>
              <w:contextualSpacing/>
              <w:rPr>
                <w:rFonts w:ascii="Arial" w:hAnsi="Arial" w:cs="Arial"/>
                <w:sz w:val="20"/>
                <w:szCs w:val="20"/>
              </w:rPr>
            </w:pPr>
          </w:p>
        </w:tc>
      </w:tr>
      <w:tr w:rsidR="00F07DFD" w:rsidRPr="0095273D"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95273D" w:rsidRDefault="00F07DFD" w:rsidP="0095273D">
            <w:pPr>
              <w:spacing w:after="0" w:line="240" w:lineRule="auto"/>
              <w:contextualSpacing/>
              <w:rPr>
                <w:rFonts w:ascii="Arial" w:hAnsi="Arial" w:cs="Arial"/>
                <w:sz w:val="20"/>
                <w:szCs w:val="20"/>
              </w:rPr>
            </w:pPr>
            <w:r w:rsidRPr="0095273D">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5AC18C70" w:rsidR="00F07DFD" w:rsidRPr="0095273D" w:rsidRDefault="00992D39" w:rsidP="0095273D">
            <w:pPr>
              <w:spacing w:after="0" w:line="240" w:lineRule="auto"/>
              <w:contextualSpacing/>
              <w:rPr>
                <w:rFonts w:ascii="Arial" w:hAnsi="Arial" w:cs="Arial"/>
                <w:sz w:val="20"/>
                <w:szCs w:val="20"/>
              </w:rPr>
            </w:pPr>
            <w:r w:rsidRPr="0095273D">
              <w:rPr>
                <w:rFonts w:ascii="Arial" w:hAnsi="Arial" w:cs="Arial"/>
                <w:b/>
                <w:sz w:val="20"/>
                <w:szCs w:val="20"/>
              </w:rPr>
              <w:t xml:space="preserve">D3 Oščadnica-Čadca, Bukov, </w:t>
            </w:r>
            <w:r w:rsidR="009531A2" w:rsidRPr="0095273D">
              <w:rPr>
                <w:rFonts w:ascii="Arial" w:hAnsi="Arial" w:cs="Arial"/>
                <w:sz w:val="20"/>
                <w:szCs w:val="20"/>
              </w:rPr>
              <w:t>II</w:t>
            </w:r>
            <w:r w:rsidRPr="0095273D">
              <w:rPr>
                <w:rFonts w:ascii="Arial" w:hAnsi="Arial" w:cs="Arial"/>
                <w:sz w:val="20"/>
                <w:szCs w:val="20"/>
              </w:rPr>
              <w:t>.</w:t>
            </w:r>
            <w:r w:rsidRPr="0095273D">
              <w:rPr>
                <w:rFonts w:ascii="Arial" w:hAnsi="Arial" w:cs="Arial"/>
                <w:b/>
                <w:sz w:val="20"/>
                <w:szCs w:val="20"/>
              </w:rPr>
              <w:t xml:space="preserve"> </w:t>
            </w:r>
            <w:proofErr w:type="spellStart"/>
            <w:r w:rsidRPr="0095273D">
              <w:rPr>
                <w:rFonts w:ascii="Arial" w:hAnsi="Arial" w:cs="Arial"/>
                <w:b/>
                <w:sz w:val="20"/>
                <w:szCs w:val="20"/>
              </w:rPr>
              <w:t>polprofil</w:t>
            </w:r>
            <w:proofErr w:type="spellEnd"/>
            <w:r w:rsidRPr="0095273D">
              <w:rPr>
                <w:rFonts w:ascii="Arial" w:hAnsi="Arial" w:cs="Arial"/>
                <w:b/>
                <w:sz w:val="20"/>
                <w:szCs w:val="20"/>
              </w:rPr>
              <w:t xml:space="preserve">                                </w:t>
            </w:r>
          </w:p>
        </w:tc>
      </w:tr>
      <w:tr w:rsidR="00F17714" w:rsidRPr="0095273D"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Vzdelanie</w:t>
            </w:r>
          </w:p>
        </w:tc>
      </w:tr>
      <w:tr w:rsidR="00F17714" w:rsidRPr="0095273D"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Iné odborné vzdelanie</w:t>
            </w:r>
          </w:p>
        </w:tc>
      </w:tr>
      <w:tr w:rsidR="00F17714" w:rsidRPr="0095273D"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Odborná prax</w:t>
            </w:r>
          </w:p>
        </w:tc>
      </w:tr>
      <w:tr w:rsidR="00F17714" w:rsidRPr="0095273D"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V navrhovanej funkcii (roky)</w:t>
            </w:r>
          </w:p>
        </w:tc>
      </w:tr>
      <w:tr w:rsidR="00F17714" w:rsidRPr="0095273D"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95273D" w:rsidRDefault="00F17714" w:rsidP="0095273D">
            <w:pPr>
              <w:spacing w:after="0" w:line="240" w:lineRule="auto"/>
              <w:contextualSpacing/>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95273D" w:rsidRDefault="00F17714" w:rsidP="0095273D">
            <w:pPr>
              <w:spacing w:after="0" w:line="240" w:lineRule="auto"/>
              <w:contextualSpacing/>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95273D" w:rsidRDefault="00F17714" w:rsidP="0095273D">
            <w:pPr>
              <w:spacing w:after="0" w:line="240" w:lineRule="auto"/>
              <w:contextualSpacing/>
              <w:jc w:val="center"/>
              <w:rPr>
                <w:rFonts w:ascii="Arial" w:hAnsi="Arial" w:cs="Arial"/>
                <w:sz w:val="20"/>
                <w:szCs w:val="20"/>
              </w:rPr>
            </w:pPr>
          </w:p>
        </w:tc>
      </w:tr>
      <w:tr w:rsidR="00F17714" w:rsidRPr="0095273D"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95273D" w:rsidRDefault="00F17714" w:rsidP="0095273D">
            <w:pPr>
              <w:spacing w:after="0" w:line="240" w:lineRule="auto"/>
              <w:contextualSpacing/>
              <w:jc w:val="center"/>
              <w:rPr>
                <w:rFonts w:ascii="Arial" w:hAnsi="Arial" w:cs="Arial"/>
                <w:sz w:val="20"/>
                <w:szCs w:val="20"/>
              </w:rPr>
            </w:pPr>
          </w:p>
        </w:tc>
      </w:tr>
      <w:tr w:rsidR="00992D39" w:rsidRPr="0095273D"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 xml:space="preserve">Kontakt </w:t>
            </w:r>
          </w:p>
          <w:p w14:paraId="3E110B3A"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(tel., e-mail)</w:t>
            </w:r>
          </w:p>
        </w:tc>
      </w:tr>
      <w:tr w:rsidR="00992D39" w:rsidRPr="0095273D"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95273D" w:rsidRDefault="00992D39" w:rsidP="0095273D">
            <w:pPr>
              <w:spacing w:after="0" w:line="240" w:lineRule="auto"/>
              <w:contextualSpacing/>
              <w:rPr>
                <w:rFonts w:ascii="Arial" w:eastAsia="Times New Roman" w:hAnsi="Arial" w:cs="Arial"/>
                <w:sz w:val="20"/>
                <w:szCs w:val="20"/>
              </w:rPr>
            </w:pPr>
          </w:p>
        </w:tc>
      </w:tr>
      <w:tr w:rsidR="00992D39" w:rsidRPr="0095273D"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95273D" w:rsidRDefault="00992D39" w:rsidP="0095273D">
            <w:pPr>
              <w:spacing w:after="0" w:line="240" w:lineRule="auto"/>
              <w:contextualSpacing/>
              <w:rPr>
                <w:rFonts w:ascii="Arial" w:eastAsia="Times New Roman" w:hAnsi="Arial" w:cs="Arial"/>
                <w:sz w:val="20"/>
                <w:szCs w:val="20"/>
              </w:rPr>
            </w:pPr>
          </w:p>
        </w:tc>
      </w:tr>
      <w:tr w:rsidR="00992D39" w:rsidRPr="0095273D"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95273D" w:rsidRDefault="00992D39" w:rsidP="0095273D">
            <w:pPr>
              <w:spacing w:after="0" w:line="240" w:lineRule="auto"/>
              <w:contextualSpacing/>
              <w:rPr>
                <w:rFonts w:ascii="Arial" w:eastAsia="Times New Roman" w:hAnsi="Arial" w:cs="Arial"/>
                <w:sz w:val="20"/>
                <w:szCs w:val="20"/>
              </w:rPr>
            </w:pPr>
          </w:p>
        </w:tc>
      </w:tr>
    </w:tbl>
    <w:p w14:paraId="2C9C1CE5"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color w:val="000000"/>
          <w:sz w:val="20"/>
          <w:szCs w:val="20"/>
        </w:rPr>
      </w:pPr>
    </w:p>
    <w:p w14:paraId="7C0D3C47"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bCs/>
          <w:sz w:val="20"/>
          <w:szCs w:val="20"/>
        </w:rPr>
        <w:t>V .................................. dňa .................</w:t>
      </w:r>
    </w:p>
    <w:p w14:paraId="22CE6DC0"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4551F43"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p>
    <w:p w14:paraId="309D363E"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A36A764"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3DC06A04"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9AFE842"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meno, priezvisko a podpis </w:t>
      </w:r>
      <w:r w:rsidR="00C7065A" w:rsidRPr="0095273D">
        <w:rPr>
          <w:rFonts w:ascii="Arial" w:eastAsia="Times New Roman" w:hAnsi="Arial" w:cs="Arial"/>
          <w:sz w:val="20"/>
          <w:szCs w:val="20"/>
        </w:rPr>
        <w:t>k</w:t>
      </w:r>
      <w:r w:rsidRPr="0095273D">
        <w:rPr>
          <w:rFonts w:ascii="Arial" w:eastAsia="Times New Roman" w:hAnsi="Arial" w:cs="Arial"/>
          <w:sz w:val="20"/>
          <w:szCs w:val="20"/>
        </w:rPr>
        <w:t>ľúčového odborníka</w:t>
      </w:r>
    </w:p>
    <w:p w14:paraId="0C6DE66D"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p>
    <w:p w14:paraId="6F2D8AC8" w14:textId="77777777" w:rsidR="00992D39" w:rsidRPr="0095273D" w:rsidRDefault="00992D39" w:rsidP="0095273D">
      <w:pPr>
        <w:spacing w:after="0" w:line="240" w:lineRule="auto"/>
        <w:contextualSpacing/>
        <w:rPr>
          <w:rFonts w:ascii="Arial" w:hAnsi="Arial" w:cs="Arial"/>
          <w:sz w:val="20"/>
          <w:szCs w:val="20"/>
        </w:rPr>
      </w:pPr>
    </w:p>
    <w:p w14:paraId="41321AC9" w14:textId="77777777" w:rsidR="00C7065A" w:rsidRPr="0095273D" w:rsidRDefault="00C7065A" w:rsidP="0095273D">
      <w:pPr>
        <w:spacing w:after="0" w:line="240" w:lineRule="auto"/>
        <w:contextualSpacing/>
        <w:rPr>
          <w:rFonts w:ascii="Arial" w:hAnsi="Arial" w:cs="Arial"/>
          <w:sz w:val="20"/>
          <w:szCs w:val="20"/>
        </w:rPr>
      </w:pPr>
    </w:p>
    <w:p w14:paraId="3A3A5BE0" w14:textId="77777777" w:rsidR="00C7065A" w:rsidRPr="0095273D" w:rsidRDefault="00C7065A" w:rsidP="0095273D">
      <w:pPr>
        <w:spacing w:after="0" w:line="240" w:lineRule="auto"/>
        <w:contextualSpacing/>
        <w:rPr>
          <w:rFonts w:ascii="Arial" w:hAnsi="Arial" w:cs="Arial"/>
          <w:sz w:val="20"/>
          <w:szCs w:val="20"/>
        </w:rPr>
      </w:pPr>
    </w:p>
    <w:p w14:paraId="6BE36575" w14:textId="77777777" w:rsidR="00C7065A" w:rsidRPr="0095273D" w:rsidRDefault="00C7065A" w:rsidP="0095273D">
      <w:pPr>
        <w:spacing w:after="0" w:line="240" w:lineRule="auto"/>
        <w:contextualSpacing/>
        <w:rPr>
          <w:rFonts w:ascii="Arial" w:hAnsi="Arial" w:cs="Arial"/>
          <w:sz w:val="20"/>
          <w:szCs w:val="20"/>
        </w:rPr>
      </w:pPr>
    </w:p>
    <w:p w14:paraId="0DB8257B" w14:textId="77777777" w:rsidR="00C7065A" w:rsidRPr="0095273D" w:rsidRDefault="00C7065A" w:rsidP="0095273D">
      <w:pPr>
        <w:spacing w:after="0" w:line="240" w:lineRule="auto"/>
        <w:contextualSpacing/>
        <w:rPr>
          <w:rFonts w:ascii="Arial" w:hAnsi="Arial" w:cs="Arial"/>
          <w:sz w:val="20"/>
          <w:szCs w:val="20"/>
        </w:rPr>
      </w:pPr>
    </w:p>
    <w:p w14:paraId="6C82896B" w14:textId="77777777" w:rsidR="00C7065A" w:rsidRPr="0095273D" w:rsidRDefault="00C7065A" w:rsidP="0095273D">
      <w:pPr>
        <w:spacing w:after="0" w:line="240" w:lineRule="auto"/>
        <w:contextualSpacing/>
        <w:rPr>
          <w:rFonts w:ascii="Arial" w:hAnsi="Arial" w:cs="Arial"/>
          <w:sz w:val="20"/>
          <w:szCs w:val="20"/>
        </w:rPr>
      </w:pPr>
    </w:p>
    <w:p w14:paraId="66DEAE60" w14:textId="77777777" w:rsidR="00C7065A" w:rsidRPr="0095273D" w:rsidRDefault="00C7065A" w:rsidP="0095273D">
      <w:pPr>
        <w:spacing w:after="0" w:line="240" w:lineRule="auto"/>
        <w:contextualSpacing/>
        <w:rPr>
          <w:rFonts w:ascii="Arial" w:hAnsi="Arial" w:cs="Arial"/>
          <w:sz w:val="20"/>
          <w:szCs w:val="20"/>
        </w:rPr>
      </w:pPr>
    </w:p>
    <w:p w14:paraId="07D49748" w14:textId="77777777" w:rsidR="00992D39" w:rsidRPr="0095273D" w:rsidRDefault="00992D39" w:rsidP="0095273D">
      <w:pPr>
        <w:spacing w:after="0" w:line="240" w:lineRule="auto"/>
        <w:contextualSpacing/>
        <w:rPr>
          <w:rFonts w:ascii="Arial" w:hAnsi="Arial" w:cs="Arial"/>
          <w:sz w:val="20"/>
          <w:szCs w:val="20"/>
        </w:rPr>
      </w:pPr>
    </w:p>
    <w:p w14:paraId="01BC690C" w14:textId="77777777" w:rsidR="005934E9" w:rsidRPr="0095273D" w:rsidRDefault="005934E9"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B5</w:t>
      </w:r>
      <w:r w:rsidR="00A15598" w:rsidRPr="0095273D">
        <w:rPr>
          <w:rFonts w:ascii="Arial" w:hAnsi="Arial" w:cs="Arial"/>
          <w:b/>
          <w:caps/>
          <w:color w:val="auto"/>
          <w:sz w:val="20"/>
          <w:szCs w:val="20"/>
        </w:rPr>
        <w:t xml:space="preserve">  </w:t>
      </w:r>
      <w:r w:rsidRPr="0095273D">
        <w:rPr>
          <w:rFonts w:ascii="Arial" w:hAnsi="Arial" w:cs="Arial"/>
          <w:b/>
          <w:caps/>
          <w:color w:val="auto"/>
          <w:sz w:val="20"/>
          <w:szCs w:val="20"/>
        </w:rPr>
        <w:t>SKÚSENOSTI UCHÁDZAČA</w:t>
      </w:r>
    </w:p>
    <w:p w14:paraId="34169434" w14:textId="77777777" w:rsidR="00992D39" w:rsidRPr="0095273D" w:rsidRDefault="00992D39" w:rsidP="0095273D">
      <w:pPr>
        <w:spacing w:after="0" w:line="240" w:lineRule="auto"/>
        <w:contextualSpacing/>
        <w:rPr>
          <w:rFonts w:ascii="Arial" w:hAnsi="Arial" w:cs="Arial"/>
          <w:sz w:val="20"/>
          <w:szCs w:val="20"/>
        </w:rPr>
      </w:pPr>
    </w:p>
    <w:p w14:paraId="61405420" w14:textId="77777777" w:rsidR="00992D39" w:rsidRPr="0095273D" w:rsidRDefault="00992D39" w:rsidP="0095273D">
      <w:pPr>
        <w:spacing w:after="0" w:line="240" w:lineRule="auto"/>
        <w:ind w:left="360" w:hanging="360"/>
        <w:contextualSpacing/>
        <w:jc w:val="both"/>
        <w:rPr>
          <w:rFonts w:ascii="Arial" w:eastAsia="Times New Roman" w:hAnsi="Arial" w:cs="Arial"/>
          <w:b/>
          <w:sz w:val="20"/>
          <w:szCs w:val="20"/>
        </w:rPr>
      </w:pPr>
      <w:r w:rsidRPr="0095273D">
        <w:rPr>
          <w:rFonts w:ascii="Arial" w:eastAsia="Times New Roman" w:hAnsi="Arial" w:cs="Arial"/>
          <w:b/>
          <w:sz w:val="20"/>
          <w:szCs w:val="20"/>
        </w:rPr>
        <w:t>Na preukázanie splnenia podmienky účasti podľa § 34 ods. 1 písm. b) zákona:</w:t>
      </w:r>
    </w:p>
    <w:p w14:paraId="7BE83A2B" w14:textId="77777777" w:rsidR="00992D39" w:rsidRPr="0095273D" w:rsidRDefault="00992D39" w:rsidP="0095273D">
      <w:pPr>
        <w:spacing w:after="0" w:line="240" w:lineRule="auto"/>
        <w:ind w:left="360" w:hanging="360"/>
        <w:contextualSpacing/>
        <w:jc w:val="both"/>
        <w:rPr>
          <w:rFonts w:ascii="Arial" w:eastAsia="Times New Roman" w:hAnsi="Arial" w:cs="Arial"/>
          <w:b/>
          <w:sz w:val="20"/>
          <w:szCs w:val="20"/>
        </w:rPr>
      </w:pPr>
    </w:p>
    <w:p w14:paraId="57D93400" w14:textId="77777777" w:rsidR="00D106EB" w:rsidRPr="0095273D" w:rsidRDefault="00D106EB" w:rsidP="0095273D">
      <w:pPr>
        <w:spacing w:after="0" w:line="240" w:lineRule="auto"/>
        <w:contextualSpacing/>
        <w:rPr>
          <w:rFonts w:ascii="Arial" w:hAnsi="Arial"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95273D" w14:paraId="3BBE38A0" w14:textId="77777777" w:rsidTr="006C6EB1">
        <w:trPr>
          <w:cantSplit/>
          <w:trHeight w:val="1050"/>
        </w:trPr>
        <w:tc>
          <w:tcPr>
            <w:tcW w:w="1342" w:type="dxa"/>
          </w:tcPr>
          <w:p w14:paraId="42ACC003"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Názov diela/druhu prác</w:t>
            </w:r>
          </w:p>
        </w:tc>
        <w:tc>
          <w:tcPr>
            <w:tcW w:w="1500" w:type="dxa"/>
          </w:tcPr>
          <w:p w14:paraId="784F0F06"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Doba výstavby</w:t>
            </w:r>
            <w:r w:rsidR="00D106EB" w:rsidRPr="0095273D">
              <w:rPr>
                <w:rFonts w:cs="Arial"/>
                <w:lang w:val="sk-SK"/>
              </w:rPr>
              <w:t xml:space="preserve"> </w:t>
            </w:r>
          </w:p>
        </w:tc>
        <w:tc>
          <w:tcPr>
            <w:tcW w:w="1440" w:type="dxa"/>
            <w:tcBorders>
              <w:left w:val="single" w:sz="4" w:space="0" w:color="auto"/>
            </w:tcBorders>
          </w:tcPr>
          <w:p w14:paraId="03B6FED5" w14:textId="77777777" w:rsidR="00F17714" w:rsidRPr="0095273D" w:rsidRDefault="00F17714" w:rsidP="0095273D">
            <w:pPr>
              <w:pStyle w:val="tabulka"/>
              <w:spacing w:before="0" w:after="0" w:line="240" w:lineRule="auto"/>
              <w:contextualSpacing/>
              <w:rPr>
                <w:rFonts w:cs="Arial"/>
                <w:lang w:val="sk-SK"/>
              </w:rPr>
            </w:pPr>
            <w:r w:rsidRPr="0095273D">
              <w:rPr>
                <w:rFonts w:cs="Arial"/>
                <w:lang w:val="sk-SK"/>
              </w:rPr>
              <w:t>Deň ukončenia výstavby</w:t>
            </w:r>
          </w:p>
        </w:tc>
        <w:tc>
          <w:tcPr>
            <w:tcW w:w="1620" w:type="dxa"/>
          </w:tcPr>
          <w:p w14:paraId="1E5AF1AB"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Percentuálny podiel prác realizovaných</w:t>
            </w:r>
          </w:p>
          <w:p w14:paraId="21F6011E"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uchádzačom</w:t>
            </w:r>
          </w:p>
        </w:tc>
        <w:tc>
          <w:tcPr>
            <w:tcW w:w="1980" w:type="dxa"/>
          </w:tcPr>
          <w:p w14:paraId="7595A720"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Obchodné meno alebo názov a sídlo alebo miesto podnikania  objednávateľa</w:t>
            </w:r>
          </w:p>
          <w:p w14:paraId="09395E8E" w14:textId="77777777" w:rsidR="00992D39" w:rsidRPr="0095273D" w:rsidRDefault="00992D39" w:rsidP="0095273D">
            <w:pPr>
              <w:pStyle w:val="tabulka"/>
              <w:spacing w:before="0" w:after="0" w:line="240" w:lineRule="auto"/>
              <w:contextualSpacing/>
              <w:rPr>
                <w:rFonts w:cs="Arial"/>
              </w:rPr>
            </w:pPr>
            <w:proofErr w:type="spellStart"/>
            <w:r w:rsidRPr="0095273D">
              <w:rPr>
                <w:rFonts w:cs="Arial"/>
              </w:rPr>
              <w:t>kontaktná</w:t>
            </w:r>
            <w:proofErr w:type="spellEnd"/>
            <w:r w:rsidRPr="0095273D">
              <w:rPr>
                <w:rFonts w:cs="Arial"/>
              </w:rPr>
              <w:t xml:space="preserve"> osoba, telefonické a  </w:t>
            </w:r>
          </w:p>
          <w:p w14:paraId="78ED1EA9" w14:textId="77777777" w:rsidR="00992D39" w:rsidRPr="0095273D" w:rsidRDefault="00992D39" w:rsidP="0095273D">
            <w:pPr>
              <w:pStyle w:val="tabulka"/>
              <w:widowControl/>
              <w:spacing w:before="0" w:after="0" w:line="240" w:lineRule="auto"/>
              <w:contextualSpacing/>
              <w:rPr>
                <w:rFonts w:cs="Arial"/>
                <w:lang w:val="sk-SK"/>
              </w:rPr>
            </w:pPr>
            <w:r w:rsidRPr="0095273D">
              <w:rPr>
                <w:rFonts w:cs="Arial"/>
                <w:lang w:val="sk-SK"/>
              </w:rPr>
              <w:t>e-mailové spojenie na kontaktnú osobu</w:t>
            </w:r>
          </w:p>
        </w:tc>
      </w:tr>
      <w:tr w:rsidR="00F17714" w:rsidRPr="0095273D" w14:paraId="56252E03" w14:textId="77777777" w:rsidTr="005F4C7D">
        <w:trPr>
          <w:cantSplit/>
        </w:trPr>
        <w:tc>
          <w:tcPr>
            <w:tcW w:w="1342" w:type="dxa"/>
          </w:tcPr>
          <w:p w14:paraId="0B8F1617" w14:textId="77777777" w:rsidR="00F17714" w:rsidRPr="0095273D" w:rsidRDefault="00F17714" w:rsidP="0095273D">
            <w:pPr>
              <w:pStyle w:val="tabulka"/>
              <w:widowControl/>
              <w:spacing w:before="0" w:after="0" w:line="240" w:lineRule="auto"/>
              <w:ind w:hanging="108"/>
              <w:contextualSpacing/>
              <w:rPr>
                <w:rFonts w:cs="Arial"/>
                <w:b/>
                <w:i/>
                <w:lang w:val="sk-SK"/>
              </w:rPr>
            </w:pPr>
            <w:r w:rsidRPr="0095273D">
              <w:rPr>
                <w:rFonts w:cs="Arial"/>
                <w:b/>
                <w:i/>
                <w:lang w:val="sk-SK"/>
              </w:rPr>
              <w:t xml:space="preserve">A) V štáte sídla  </w:t>
            </w:r>
          </w:p>
          <w:p w14:paraId="0B4F1A2B" w14:textId="77777777" w:rsidR="00F17714" w:rsidRPr="0095273D" w:rsidRDefault="00F17714" w:rsidP="0095273D">
            <w:pPr>
              <w:pStyle w:val="tabulka"/>
              <w:widowControl/>
              <w:spacing w:before="0" w:after="0" w:line="240" w:lineRule="auto"/>
              <w:ind w:hanging="108"/>
              <w:contextualSpacing/>
              <w:rPr>
                <w:rFonts w:cs="Arial"/>
                <w:b/>
                <w:i/>
                <w:lang w:val="sk-SK"/>
              </w:rPr>
            </w:pPr>
            <w:r w:rsidRPr="0095273D">
              <w:rPr>
                <w:rFonts w:cs="Arial"/>
                <w:b/>
                <w:i/>
                <w:lang w:val="sk-SK"/>
              </w:rPr>
              <w:t>uchádzača</w:t>
            </w:r>
          </w:p>
        </w:tc>
        <w:tc>
          <w:tcPr>
            <w:tcW w:w="1500" w:type="dxa"/>
          </w:tcPr>
          <w:p w14:paraId="74ABA4BB"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77DB9437"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DD1EC9B"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96EBC1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6831B622"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05794F32" w14:textId="77777777" w:rsidTr="005F4C7D">
        <w:trPr>
          <w:cantSplit/>
        </w:trPr>
        <w:tc>
          <w:tcPr>
            <w:tcW w:w="1342" w:type="dxa"/>
          </w:tcPr>
          <w:p w14:paraId="6B63060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50EA10D4"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E94855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2CBF26E"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45205D0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059D7AB6"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227B52E" w14:textId="77777777" w:rsidTr="005F4C7D">
        <w:trPr>
          <w:cantSplit/>
        </w:trPr>
        <w:tc>
          <w:tcPr>
            <w:tcW w:w="1342" w:type="dxa"/>
          </w:tcPr>
          <w:p w14:paraId="19DFD1B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3A7BF9F8"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1317F4D"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2ED8F81"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EA71C3C"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BF2F181"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4D27522" w14:textId="77777777" w:rsidTr="005F4C7D">
        <w:trPr>
          <w:cantSplit/>
        </w:trPr>
        <w:tc>
          <w:tcPr>
            <w:tcW w:w="1342" w:type="dxa"/>
          </w:tcPr>
          <w:p w14:paraId="785EA55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1F8D4CA"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208246C"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D6A1150"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5926E7E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449A76F5"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559307B" w14:textId="77777777" w:rsidTr="005F4C7D">
        <w:trPr>
          <w:cantSplit/>
        </w:trPr>
        <w:tc>
          <w:tcPr>
            <w:tcW w:w="1342" w:type="dxa"/>
          </w:tcPr>
          <w:p w14:paraId="48E49B47"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525CB70"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15FA3698"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B0D33D2"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489C78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4B8170D"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8303A81" w14:textId="77777777" w:rsidTr="005F4C7D">
        <w:trPr>
          <w:cantSplit/>
        </w:trPr>
        <w:tc>
          <w:tcPr>
            <w:tcW w:w="1342" w:type="dxa"/>
          </w:tcPr>
          <w:p w14:paraId="19A5A199"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23525EE"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BFCC98B"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BCCA82C"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55C863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994AFFC"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31C033D" w14:textId="77777777" w:rsidTr="005F4C7D">
        <w:trPr>
          <w:cantSplit/>
        </w:trPr>
        <w:tc>
          <w:tcPr>
            <w:tcW w:w="1342" w:type="dxa"/>
          </w:tcPr>
          <w:p w14:paraId="7108BEED" w14:textId="77777777" w:rsidR="00F17714" w:rsidRPr="0095273D" w:rsidRDefault="00F17714" w:rsidP="0095273D">
            <w:pPr>
              <w:pStyle w:val="tabulka"/>
              <w:widowControl/>
              <w:spacing w:before="0" w:after="0" w:line="240" w:lineRule="auto"/>
              <w:contextualSpacing/>
              <w:jc w:val="left"/>
              <w:rPr>
                <w:rFonts w:cs="Arial"/>
                <w:b/>
                <w:i/>
                <w:lang w:val="sk-SK"/>
              </w:rPr>
            </w:pPr>
            <w:r w:rsidRPr="0095273D">
              <w:rPr>
                <w:rFonts w:cs="Arial"/>
                <w:b/>
                <w:i/>
                <w:lang w:val="sk-SK"/>
              </w:rPr>
              <w:t>B) V inom štáte ako v štáte sídla uchádzača</w:t>
            </w:r>
          </w:p>
        </w:tc>
        <w:tc>
          <w:tcPr>
            <w:tcW w:w="1500" w:type="dxa"/>
          </w:tcPr>
          <w:p w14:paraId="77918C6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5C3FA1A"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A5E7136"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442A268B"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20157AFD"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23AA10E" w14:textId="77777777" w:rsidTr="005F4C7D">
        <w:trPr>
          <w:cantSplit/>
        </w:trPr>
        <w:tc>
          <w:tcPr>
            <w:tcW w:w="1342" w:type="dxa"/>
          </w:tcPr>
          <w:p w14:paraId="14B5385E"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74035B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5592623"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0818EE33"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F76DA1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4D989937"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EDE5E9D" w14:textId="77777777" w:rsidTr="005F4C7D">
        <w:trPr>
          <w:cantSplit/>
        </w:trPr>
        <w:tc>
          <w:tcPr>
            <w:tcW w:w="1342" w:type="dxa"/>
          </w:tcPr>
          <w:p w14:paraId="4E417A44"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40FC56FF"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BA25BBD"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0EA6391B"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19E9735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2BF987E0"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6E11225" w14:textId="77777777" w:rsidTr="005F4C7D">
        <w:trPr>
          <w:cantSplit/>
        </w:trPr>
        <w:tc>
          <w:tcPr>
            <w:tcW w:w="1342" w:type="dxa"/>
          </w:tcPr>
          <w:p w14:paraId="53E07664"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52AAD7F"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14ED2CE"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7F9F15E"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AAD766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BA3D2F7"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361B443" w14:textId="77777777" w:rsidTr="005F4C7D">
        <w:trPr>
          <w:cantSplit/>
        </w:trPr>
        <w:tc>
          <w:tcPr>
            <w:tcW w:w="1342" w:type="dxa"/>
          </w:tcPr>
          <w:p w14:paraId="5381C2B2"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34171BC7"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7591777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8A0BF5C"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79DA100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DA4B933"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49D68702" w14:textId="77777777" w:rsidTr="005F4C7D">
        <w:trPr>
          <w:cantSplit/>
        </w:trPr>
        <w:tc>
          <w:tcPr>
            <w:tcW w:w="1342" w:type="dxa"/>
          </w:tcPr>
          <w:p w14:paraId="064D6D46"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365BE84"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514AAE9C"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9197CA6"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21CFCE5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C2A9D04" w14:textId="77777777" w:rsidR="00F17714" w:rsidRPr="0095273D" w:rsidRDefault="00F17714" w:rsidP="0095273D">
            <w:pPr>
              <w:pStyle w:val="tabulka"/>
              <w:widowControl/>
              <w:spacing w:before="0" w:after="0" w:line="240" w:lineRule="auto"/>
              <w:contextualSpacing/>
              <w:rPr>
                <w:rFonts w:cs="Arial"/>
                <w:lang w:val="sk-SK"/>
              </w:rPr>
            </w:pPr>
          </w:p>
        </w:tc>
      </w:tr>
    </w:tbl>
    <w:p w14:paraId="4606286D"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b/>
          <w:sz w:val="20"/>
          <w:szCs w:val="20"/>
        </w:rPr>
      </w:pPr>
    </w:p>
    <w:p w14:paraId="7549A91F"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sz w:val="20"/>
          <w:szCs w:val="20"/>
        </w:rPr>
      </w:pPr>
    </w:p>
    <w:p w14:paraId="25EA0E10" w14:textId="77777777" w:rsidR="00C80BAE" w:rsidRPr="0095273D" w:rsidRDefault="00C80BAE" w:rsidP="0095273D">
      <w:pPr>
        <w:pStyle w:val="Zkladntext"/>
        <w:tabs>
          <w:tab w:val="num" w:pos="-720"/>
        </w:tabs>
        <w:spacing w:after="0" w:line="240" w:lineRule="auto"/>
        <w:contextualSpacing/>
        <w:rPr>
          <w:rFonts w:ascii="Arial" w:hAnsi="Arial" w:cs="Arial"/>
          <w:b w:val="0"/>
          <w:sz w:val="20"/>
          <w:szCs w:val="20"/>
        </w:rPr>
      </w:pPr>
      <w:r w:rsidRPr="0095273D">
        <w:rPr>
          <w:rFonts w:ascii="Arial" w:hAnsi="Arial" w:cs="Arial"/>
          <w:b w:val="0"/>
          <w:sz w:val="20"/>
          <w:szCs w:val="20"/>
        </w:rPr>
        <w:t>V .................................. dňa .................</w:t>
      </w:r>
    </w:p>
    <w:p w14:paraId="1F2A42C6" w14:textId="77777777" w:rsidR="00C80BAE" w:rsidRPr="0095273D" w:rsidRDefault="00C80BAE" w:rsidP="0095273D">
      <w:pPr>
        <w:pStyle w:val="Zkladntext"/>
        <w:tabs>
          <w:tab w:val="num" w:pos="-720"/>
        </w:tabs>
        <w:spacing w:after="0" w:line="240" w:lineRule="auto"/>
        <w:contextualSpacing/>
        <w:rPr>
          <w:rFonts w:ascii="Arial" w:hAnsi="Arial" w:cs="Arial"/>
          <w:sz w:val="20"/>
          <w:szCs w:val="20"/>
        </w:rPr>
      </w:pPr>
    </w:p>
    <w:p w14:paraId="335059EE" w14:textId="77777777" w:rsidR="00C7065A" w:rsidRPr="0095273D" w:rsidRDefault="00C80BAE" w:rsidP="0095273D">
      <w:pPr>
        <w:tabs>
          <w:tab w:val="left" w:pos="360"/>
          <w:tab w:val="num" w:pos="720"/>
        </w:tabs>
        <w:spacing w:after="0" w:line="240" w:lineRule="auto"/>
        <w:ind w:left="360" w:hanging="360"/>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t xml:space="preserve">          </w:t>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p>
    <w:p w14:paraId="2C96DB8D" w14:textId="53F558BF" w:rsidR="00C7065A"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65A701B" w14:textId="77777777" w:rsidR="005D37BB" w:rsidRPr="0095273D" w:rsidRDefault="005D37BB" w:rsidP="0095273D">
      <w:pPr>
        <w:tabs>
          <w:tab w:val="left" w:pos="360"/>
          <w:tab w:val="num" w:pos="720"/>
        </w:tabs>
        <w:spacing w:after="0" w:line="240" w:lineRule="auto"/>
        <w:ind w:left="360" w:hanging="360"/>
        <w:contextualSpacing/>
        <w:jc w:val="both"/>
        <w:rPr>
          <w:rFonts w:ascii="Arial" w:hAnsi="Arial" w:cs="Arial"/>
          <w:sz w:val="20"/>
          <w:szCs w:val="20"/>
        </w:rPr>
      </w:pPr>
    </w:p>
    <w:p w14:paraId="32716CC4" w14:textId="77777777" w:rsidR="00C7065A" w:rsidRPr="0095273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44666C0D" w14:textId="77777777" w:rsidR="00992D39" w:rsidRPr="0095273D" w:rsidRDefault="00C7065A" w:rsidP="0095273D">
      <w:pPr>
        <w:tabs>
          <w:tab w:val="left" w:pos="360"/>
          <w:tab w:val="num" w:pos="720"/>
        </w:tabs>
        <w:spacing w:after="0" w:line="240" w:lineRule="auto"/>
        <w:ind w:left="360" w:hanging="360"/>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t xml:space="preserve">                                 </w:t>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t xml:space="preserve">    </w:t>
      </w:r>
      <w:r w:rsidR="00992D39" w:rsidRPr="0095273D">
        <w:rPr>
          <w:rFonts w:ascii="Arial" w:hAnsi="Arial" w:cs="Arial"/>
          <w:sz w:val="20"/>
          <w:szCs w:val="20"/>
        </w:rPr>
        <w:t>...................................................................</w:t>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p>
    <w:p w14:paraId="284C0830" w14:textId="77777777" w:rsidR="00992D39" w:rsidRPr="0095273D" w:rsidRDefault="00992D39" w:rsidP="0095273D">
      <w:pPr>
        <w:autoSpaceDE w:val="0"/>
        <w:autoSpaceDN w:val="0"/>
        <w:spacing w:after="0" w:line="240" w:lineRule="auto"/>
        <w:ind w:left="3119" w:hanging="854"/>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                       meno, priezvisko a</w:t>
      </w:r>
      <w:r w:rsidRPr="0095273D">
        <w:rPr>
          <w:rFonts w:ascii="Arial" w:eastAsia="Times New Roman" w:hAnsi="Arial" w:cs="Arial"/>
          <w:b/>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07E2EEA2" w14:textId="77777777" w:rsidR="00992D39" w:rsidRPr="0095273D" w:rsidRDefault="00992D39" w:rsidP="0095273D">
      <w:pPr>
        <w:tabs>
          <w:tab w:val="num" w:pos="720"/>
        </w:tabs>
        <w:spacing w:after="0" w:line="240" w:lineRule="auto"/>
        <w:contextualSpacing/>
        <w:jc w:val="both"/>
        <w:rPr>
          <w:rFonts w:ascii="Arial" w:eastAsia="Times New Roman" w:hAnsi="Arial" w:cs="Arial"/>
          <w:sz w:val="20"/>
          <w:szCs w:val="20"/>
        </w:rPr>
      </w:pPr>
    </w:p>
    <w:p w14:paraId="27E9847C" w14:textId="77777777" w:rsidR="00992D39" w:rsidRPr="0095273D" w:rsidRDefault="00992D39"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448C5566"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p>
    <w:p w14:paraId="56B5076A"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p>
    <w:p w14:paraId="79EA53C8"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2D9D1D8A"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F82F099"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5D5529FF" w14:textId="77777777" w:rsidR="00992D39" w:rsidRPr="0095273D" w:rsidRDefault="00992D39" w:rsidP="0095273D">
      <w:pPr>
        <w:spacing w:after="0" w:line="240" w:lineRule="auto"/>
        <w:contextualSpacing/>
        <w:jc w:val="both"/>
        <w:rPr>
          <w:rFonts w:ascii="Arial" w:eastAsia="Times New Roman" w:hAnsi="Arial" w:cs="Arial"/>
          <w:sz w:val="20"/>
          <w:szCs w:val="20"/>
          <w:lang w:val="cs-CZ"/>
        </w:rPr>
      </w:pPr>
      <w:r w:rsidRPr="0095273D">
        <w:rPr>
          <w:rFonts w:ascii="Arial" w:eastAsia="Calibri" w:hAnsi="Arial" w:cs="Arial"/>
          <w:sz w:val="20"/>
          <w:szCs w:val="20"/>
        </w:rPr>
        <w:t xml:space="preserve">* </w:t>
      </w:r>
      <w:r w:rsidRPr="0095273D">
        <w:rPr>
          <w:rFonts w:ascii="Arial" w:eastAsia="Calibri" w:hAnsi="Arial" w:cs="Arial"/>
          <w:sz w:val="20"/>
          <w:szCs w:val="20"/>
        </w:rPr>
        <w:tab/>
        <w:t xml:space="preserve">v prípade, že zhotoviteľom bola </w:t>
      </w:r>
      <w:r w:rsidRPr="0095273D">
        <w:rPr>
          <w:rFonts w:ascii="Arial" w:eastAsia="Calibri" w:hAnsi="Arial" w:cs="Arial"/>
          <w:sz w:val="20"/>
          <w:szCs w:val="20"/>
          <w:u w:val="single"/>
        </w:rPr>
        <w:t xml:space="preserve">skupina dodávateľov/združenie, uveďte názov skupiny dodávateľov/združenia a členov skupiny dodávateľov/združenia s % podielom prác  </w:t>
      </w:r>
      <w:r w:rsidRPr="0095273D">
        <w:rPr>
          <w:rFonts w:ascii="Arial" w:eastAsia="Times New Roman" w:hAnsi="Arial" w:cs="Arial"/>
          <w:b/>
          <w:sz w:val="20"/>
          <w:szCs w:val="20"/>
        </w:rPr>
        <w:br w:type="page"/>
      </w:r>
    </w:p>
    <w:p w14:paraId="273904C3" w14:textId="77777777" w:rsidR="00A15598" w:rsidRPr="0095273D" w:rsidRDefault="00A15598" w:rsidP="0095273D">
      <w:pPr>
        <w:tabs>
          <w:tab w:val="left" w:pos="360"/>
          <w:tab w:val="num" w:pos="720"/>
        </w:tabs>
        <w:spacing w:after="0" w:line="240" w:lineRule="auto"/>
        <w:ind w:left="360" w:hanging="360"/>
        <w:contextualSpacing/>
        <w:jc w:val="both"/>
        <w:rPr>
          <w:rFonts w:ascii="Arial" w:hAnsi="Arial" w:cs="Arial"/>
          <w:sz w:val="20"/>
          <w:szCs w:val="20"/>
        </w:rPr>
      </w:pPr>
    </w:p>
    <w:p w14:paraId="5178809C" w14:textId="77777777" w:rsidR="001435F6" w:rsidRPr="0095273D" w:rsidRDefault="001435F6"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Príloha B</w:t>
      </w:r>
      <w:r w:rsidR="00EF01D5" w:rsidRPr="0095273D">
        <w:rPr>
          <w:rFonts w:ascii="Arial" w:hAnsi="Arial" w:cs="Arial"/>
          <w:b/>
          <w:caps/>
          <w:sz w:val="20"/>
          <w:szCs w:val="20"/>
        </w:rPr>
        <w:t>6</w:t>
      </w:r>
      <w:r w:rsidR="007E7951" w:rsidRPr="0095273D">
        <w:rPr>
          <w:rFonts w:ascii="Arial" w:hAnsi="Arial" w:cs="Arial"/>
          <w:b/>
          <w:caps/>
          <w:sz w:val="20"/>
          <w:szCs w:val="20"/>
        </w:rPr>
        <w:t xml:space="preserve"> Jednotný európsky dokument pre ve</w:t>
      </w:r>
      <w:r w:rsidR="00B954E3" w:rsidRPr="0095273D">
        <w:rPr>
          <w:rFonts w:ascii="Arial" w:hAnsi="Arial" w:cs="Arial"/>
          <w:b/>
          <w:caps/>
          <w:sz w:val="20"/>
          <w:szCs w:val="20"/>
        </w:rPr>
        <w:t>r</w:t>
      </w:r>
      <w:r w:rsidR="007E7951" w:rsidRPr="0095273D">
        <w:rPr>
          <w:rFonts w:ascii="Arial" w:hAnsi="Arial" w:cs="Arial"/>
          <w:b/>
          <w:caps/>
          <w:sz w:val="20"/>
          <w:szCs w:val="20"/>
        </w:rPr>
        <w:t>ejné obstarávanie</w:t>
      </w:r>
    </w:p>
    <w:p w14:paraId="16EABD5C" w14:textId="77777777" w:rsidR="00992D39" w:rsidRPr="0095273D" w:rsidRDefault="00992D39" w:rsidP="0095273D">
      <w:pPr>
        <w:spacing w:after="0" w:line="240" w:lineRule="auto"/>
        <w:contextualSpacing/>
        <w:jc w:val="center"/>
        <w:rPr>
          <w:rFonts w:ascii="Arial" w:hAnsi="Arial" w:cs="Arial"/>
          <w:b/>
          <w:i/>
          <w:caps/>
          <w:noProof/>
          <w:color w:val="000000"/>
          <w:sz w:val="20"/>
          <w:szCs w:val="20"/>
        </w:rPr>
      </w:pPr>
    </w:p>
    <w:p w14:paraId="466F4059"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JEDNOTNÝ EURÓPSKY DOKUMENT – FORMULÁR v.1.00</w:t>
      </w:r>
    </w:p>
    <w:p w14:paraId="35046C93" w14:textId="77777777" w:rsidR="00992D39" w:rsidRPr="0095273D" w:rsidRDefault="00992D39" w:rsidP="0095273D">
      <w:pPr>
        <w:spacing w:after="0" w:line="240" w:lineRule="auto"/>
        <w:contextualSpacing/>
        <w:jc w:val="center"/>
        <w:rPr>
          <w:rFonts w:ascii="Arial" w:hAnsi="Arial" w:cs="Arial"/>
          <w:sz w:val="20"/>
          <w:szCs w:val="20"/>
        </w:rPr>
      </w:pPr>
    </w:p>
    <w:p w14:paraId="05C61FDE"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95273D" w14:paraId="3990E357" w14:textId="77777777" w:rsidTr="00A95E29">
        <w:trPr>
          <w:trHeight w:val="3884"/>
        </w:trPr>
        <w:tc>
          <w:tcPr>
            <w:tcW w:w="9751" w:type="dxa"/>
            <w:shd w:val="clear" w:color="auto" w:fill="EEECE1" w:themeFill="background2"/>
          </w:tcPr>
          <w:p w14:paraId="1CC140A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postupov verejného obstarávania, v ktorých bola výzva na súťaž uverejnená v </w:t>
            </w:r>
            <w:r w:rsidRPr="0095273D">
              <w:rPr>
                <w:rFonts w:ascii="Arial" w:hAnsi="Arial" w:cs="Arial"/>
                <w:i/>
                <w:sz w:val="20"/>
                <w:szCs w:val="20"/>
              </w:rPr>
              <w:t>Úradnom vestníku Európskej únie</w:t>
            </w:r>
            <w:r w:rsidRPr="0095273D">
              <w:rPr>
                <w:rFonts w:ascii="Arial" w:hAnsi="Arial" w:cs="Arial"/>
                <w:sz w:val="20"/>
                <w:szCs w:val="20"/>
              </w:rPr>
              <w:t xml:space="preserve">, sa informácie požadované v časti I zobrazia automaticky za predpokladu, že na vytvorenie a vyplnenie jednotného európskeho dokumentu pre obstarávanie sa použije elektronická služba jednotného </w:t>
            </w:r>
            <w:r w:rsidRPr="0095273D">
              <w:rPr>
                <w:rFonts w:ascii="Arial" w:hAnsi="Arial" w:cs="Arial"/>
                <w:sz w:val="20"/>
                <w:szCs w:val="20"/>
              </w:rPr>
              <w:lastRenderedPageBreak/>
              <w:t>európskeho dokumentu pre obstarávanie</w:t>
            </w:r>
            <w:r w:rsidRPr="0095273D">
              <w:rPr>
                <w:rStyle w:val="Odkaznapoznmkupodiarou"/>
                <w:rFonts w:ascii="Arial" w:hAnsi="Arial" w:cs="Arial"/>
                <w:sz w:val="20"/>
                <w:szCs w:val="20"/>
              </w:rPr>
              <w:footnoteReference w:id="8"/>
            </w:r>
            <w:r w:rsidRPr="0095273D">
              <w:rPr>
                <w:rFonts w:ascii="Arial" w:hAnsi="Arial" w:cs="Arial"/>
                <w:sz w:val="20"/>
                <w:szCs w:val="20"/>
              </w:rPr>
              <w:t>. Referenčné číslo príslušného oznámenia</w:t>
            </w:r>
            <w:r w:rsidRPr="0095273D">
              <w:rPr>
                <w:rStyle w:val="Odkaznapoznmkupodiarou"/>
                <w:rFonts w:ascii="Arial" w:hAnsi="Arial" w:cs="Arial"/>
                <w:sz w:val="20"/>
                <w:szCs w:val="20"/>
              </w:rPr>
              <w:footnoteReference w:id="9"/>
            </w:r>
            <w:r w:rsidRPr="0095273D">
              <w:rPr>
                <w:rFonts w:ascii="Arial" w:hAnsi="Arial" w:cs="Arial"/>
                <w:sz w:val="20"/>
                <w:szCs w:val="20"/>
              </w:rPr>
              <w:t xml:space="preserve"> uverejneného v Úradnom vestníku Európskej únie :</w:t>
            </w:r>
          </w:p>
          <w:p w14:paraId="3CDAC2BA" w14:textId="77777777" w:rsidR="001435F6" w:rsidRPr="0095273D" w:rsidRDefault="001435F6" w:rsidP="0095273D">
            <w:pPr>
              <w:spacing w:after="0" w:line="240" w:lineRule="auto"/>
              <w:contextualSpacing/>
              <w:jc w:val="both"/>
              <w:rPr>
                <w:rFonts w:ascii="Arial" w:hAnsi="Arial" w:cs="Arial"/>
                <w:sz w:val="20"/>
                <w:szCs w:val="20"/>
              </w:rPr>
            </w:pPr>
          </w:p>
          <w:p w14:paraId="2F6D34E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Ú. v. EÚ S</w:t>
            </w:r>
            <w:r w:rsidR="009F1FA3" w:rsidRPr="0095273D">
              <w:rPr>
                <w:rFonts w:ascii="Arial" w:hAnsi="Arial" w:cs="Arial"/>
                <w:sz w:val="20"/>
                <w:szCs w:val="20"/>
              </w:rPr>
              <w:t> </w:t>
            </w:r>
            <w:r w:rsidRPr="0095273D">
              <w:rPr>
                <w:rFonts w:ascii="Arial" w:hAnsi="Arial" w:cs="Arial"/>
                <w:sz w:val="20"/>
                <w:szCs w:val="20"/>
              </w:rPr>
              <w:t>číslo</w:t>
            </w:r>
            <w:r w:rsidR="009F1FA3" w:rsidRPr="0095273D">
              <w:rPr>
                <w:rFonts w:ascii="Arial" w:hAnsi="Arial" w:cs="Arial"/>
                <w:sz w:val="20"/>
                <w:szCs w:val="20"/>
              </w:rPr>
              <w:t xml:space="preserve"> </w:t>
            </w:r>
            <w:r w:rsidRPr="0095273D">
              <w:rPr>
                <w:rFonts w:ascii="Arial" w:hAnsi="Arial" w:cs="Arial"/>
                <w:sz w:val="20"/>
                <w:szCs w:val="20"/>
              </w:rPr>
              <w:t xml:space="preserve">, dátum, strana </w:t>
            </w:r>
          </w:p>
          <w:p w14:paraId="0B93923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Číslo oznámenia v Ú. v. EÚ S : </w:t>
            </w:r>
          </w:p>
          <w:p w14:paraId="375DB52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v </w:t>
            </w:r>
            <w:r w:rsidRPr="0095273D">
              <w:rPr>
                <w:rFonts w:ascii="Arial" w:hAnsi="Arial" w:cs="Arial"/>
                <w:i/>
                <w:sz w:val="20"/>
                <w:szCs w:val="20"/>
              </w:rPr>
              <w:t>Úradnom vestníku Európskej únie</w:t>
            </w:r>
            <w:r w:rsidRPr="0095273D">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20FA88B5" w14:textId="77777777" w:rsidR="001435F6" w:rsidRPr="0095273D" w:rsidRDefault="001435F6" w:rsidP="0095273D">
            <w:pPr>
              <w:spacing w:after="0" w:line="240" w:lineRule="auto"/>
              <w:contextualSpacing/>
              <w:jc w:val="both"/>
              <w:rPr>
                <w:rFonts w:ascii="Arial" w:hAnsi="Arial" w:cs="Arial"/>
                <w:sz w:val="20"/>
                <w:szCs w:val="20"/>
              </w:rPr>
            </w:pPr>
          </w:p>
          <w:p w14:paraId="465B59C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keď nie je potrebné uverejnenie oznámenia v </w:t>
            </w:r>
            <w:r w:rsidRPr="0095273D">
              <w:rPr>
                <w:rFonts w:ascii="Arial" w:hAnsi="Arial" w:cs="Arial"/>
                <w:i/>
                <w:sz w:val="20"/>
                <w:szCs w:val="20"/>
              </w:rPr>
              <w:t>Úradnom vestníku Európskej únie</w:t>
            </w:r>
            <w:r w:rsidRPr="0095273D">
              <w:rPr>
                <w:rFonts w:ascii="Arial" w:hAnsi="Arial" w:cs="Arial"/>
                <w:sz w:val="20"/>
                <w:szCs w:val="20"/>
              </w:rPr>
              <w:t xml:space="preserve">, uveďte ďalšie informácie umožňujúce jednoznačnú identifikáciu postupu verejného obstarávania (napr. odkaz </w:t>
            </w:r>
            <w:r w:rsidRPr="0095273D">
              <w:rPr>
                <w:rFonts w:ascii="Arial" w:hAnsi="Arial" w:cs="Arial"/>
                <w:sz w:val="20"/>
                <w:szCs w:val="20"/>
              </w:rPr>
              <w:br/>
              <w:t>na uverejnenie na vnútroštátnej úrovni). [...........]</w:t>
            </w:r>
          </w:p>
        </w:tc>
      </w:tr>
    </w:tbl>
    <w:p w14:paraId="066E6098" w14:textId="77777777" w:rsidR="001435F6" w:rsidRPr="0095273D" w:rsidRDefault="001435F6" w:rsidP="0095273D">
      <w:pPr>
        <w:spacing w:after="0" w:line="240" w:lineRule="auto"/>
        <w:contextualSpacing/>
        <w:rPr>
          <w:rFonts w:ascii="Arial" w:hAnsi="Arial" w:cs="Arial"/>
          <w:sz w:val="20"/>
          <w:szCs w:val="20"/>
        </w:rPr>
      </w:pPr>
    </w:p>
    <w:p w14:paraId="537C4E7B"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435F6" w:rsidRPr="0095273D" w14:paraId="1F65C075" w14:textId="77777777" w:rsidTr="00A95E29">
        <w:trPr>
          <w:trHeight w:val="1182"/>
        </w:trPr>
        <w:tc>
          <w:tcPr>
            <w:tcW w:w="9751" w:type="dxa"/>
            <w:shd w:val="clear" w:color="auto" w:fill="EEECE1" w:themeFill="background2"/>
          </w:tcPr>
          <w:p w14:paraId="62DBA56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D950007"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4EC2A86" w14:textId="77777777" w:rsidTr="00A95E29">
        <w:trPr>
          <w:trHeight w:val="292"/>
        </w:trPr>
        <w:tc>
          <w:tcPr>
            <w:tcW w:w="4870" w:type="dxa"/>
          </w:tcPr>
          <w:p w14:paraId="782ED6DE"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lastRenderedPageBreak/>
              <w:t>Identifikácia obstarávateľa</w:t>
            </w:r>
            <w:r w:rsidRPr="0095273D">
              <w:rPr>
                <w:rStyle w:val="Odkaznapoznmkupodiarou"/>
                <w:rFonts w:ascii="Arial" w:hAnsi="Arial" w:cs="Arial"/>
                <w:b/>
                <w:sz w:val="20"/>
                <w:szCs w:val="20"/>
              </w:rPr>
              <w:footnoteReference w:id="10"/>
            </w:r>
          </w:p>
        </w:tc>
        <w:tc>
          <w:tcPr>
            <w:tcW w:w="4870" w:type="dxa"/>
          </w:tcPr>
          <w:p w14:paraId="37F60A0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3352C0C" w14:textId="77777777" w:rsidTr="00A95E29">
        <w:trPr>
          <w:trHeight w:val="292"/>
        </w:trPr>
        <w:tc>
          <w:tcPr>
            <w:tcW w:w="4870" w:type="dxa"/>
          </w:tcPr>
          <w:p w14:paraId="2328516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Názov: </w:t>
            </w:r>
          </w:p>
        </w:tc>
        <w:tc>
          <w:tcPr>
            <w:tcW w:w="4870" w:type="dxa"/>
          </w:tcPr>
          <w:p w14:paraId="5CC8175D" w14:textId="77777777" w:rsidR="001435F6" w:rsidRPr="0095273D" w:rsidRDefault="001B1954" w:rsidP="0095273D">
            <w:pPr>
              <w:spacing w:after="0" w:line="240" w:lineRule="auto"/>
              <w:contextualSpacing/>
              <w:rPr>
                <w:rFonts w:ascii="Arial" w:hAnsi="Arial" w:cs="Arial"/>
                <w:sz w:val="20"/>
                <w:szCs w:val="20"/>
              </w:rPr>
            </w:pPr>
            <w:r w:rsidRPr="0095273D">
              <w:rPr>
                <w:rFonts w:ascii="Arial" w:hAnsi="Arial" w:cs="Arial"/>
                <w:sz w:val="20"/>
                <w:szCs w:val="20"/>
              </w:rPr>
              <w:t>Národná diaľničná spoločnosť, a.s.</w:t>
            </w:r>
          </w:p>
        </w:tc>
      </w:tr>
      <w:tr w:rsidR="001435F6" w:rsidRPr="0095273D" w14:paraId="61370DCD" w14:textId="77777777" w:rsidTr="00A95E29">
        <w:trPr>
          <w:trHeight w:val="292"/>
        </w:trPr>
        <w:tc>
          <w:tcPr>
            <w:tcW w:w="4870" w:type="dxa"/>
          </w:tcPr>
          <w:p w14:paraId="29E772FF"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 aké obstarávanie ide?</w:t>
            </w:r>
          </w:p>
        </w:tc>
        <w:tc>
          <w:tcPr>
            <w:tcW w:w="4870" w:type="dxa"/>
          </w:tcPr>
          <w:p w14:paraId="2F3361A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3E701969" w14:textId="77777777" w:rsidTr="00A95E29">
        <w:trPr>
          <w:trHeight w:val="292"/>
        </w:trPr>
        <w:tc>
          <w:tcPr>
            <w:tcW w:w="4870" w:type="dxa"/>
          </w:tcPr>
          <w:p w14:paraId="1819572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Názov alebo skrátený opis obstarávania</w:t>
            </w:r>
            <w:r w:rsidRPr="0095273D">
              <w:rPr>
                <w:rStyle w:val="Odkaznapoznmkupodiarou"/>
                <w:rFonts w:ascii="Arial" w:hAnsi="Arial" w:cs="Arial"/>
                <w:sz w:val="20"/>
                <w:szCs w:val="20"/>
              </w:rPr>
              <w:footnoteReference w:id="11"/>
            </w:r>
          </w:p>
        </w:tc>
        <w:tc>
          <w:tcPr>
            <w:tcW w:w="4870" w:type="dxa"/>
          </w:tcPr>
          <w:p w14:paraId="1F31394E" w14:textId="3F3B7AC9" w:rsidR="001435F6" w:rsidRPr="0095273D" w:rsidRDefault="009F1FA3" w:rsidP="0095273D">
            <w:pPr>
              <w:tabs>
                <w:tab w:val="left" w:pos="0"/>
              </w:tabs>
              <w:spacing w:after="0" w:line="240" w:lineRule="auto"/>
              <w:ind w:left="-19"/>
              <w:contextualSpacing/>
              <w:jc w:val="both"/>
              <w:rPr>
                <w:rFonts w:ascii="Arial" w:hAnsi="Arial" w:cs="Arial"/>
                <w:b/>
                <w:sz w:val="20"/>
                <w:szCs w:val="20"/>
              </w:rPr>
            </w:pPr>
            <w:r w:rsidRPr="0095273D">
              <w:rPr>
                <w:rFonts w:ascii="Arial" w:hAnsi="Arial" w:cs="Arial"/>
                <w:b/>
                <w:sz w:val="20"/>
                <w:szCs w:val="20"/>
              </w:rPr>
              <w:t>D3 Oščadnica-Čadca, Bukov</w:t>
            </w:r>
            <w:r w:rsidR="004058F3" w:rsidRPr="0095273D">
              <w:rPr>
                <w:rFonts w:ascii="Arial" w:hAnsi="Arial" w:cs="Arial"/>
                <w:b/>
                <w:sz w:val="20"/>
                <w:szCs w:val="20"/>
              </w:rPr>
              <w:t>, II</w:t>
            </w:r>
            <w:r w:rsidRPr="0095273D">
              <w:rPr>
                <w:rFonts w:ascii="Arial" w:hAnsi="Arial" w:cs="Arial"/>
                <w:b/>
                <w:sz w:val="20"/>
                <w:szCs w:val="20"/>
              </w:rPr>
              <w:t xml:space="preserve">. </w:t>
            </w:r>
            <w:proofErr w:type="spellStart"/>
            <w:r w:rsidRPr="0095273D">
              <w:rPr>
                <w:rFonts w:ascii="Arial" w:hAnsi="Arial" w:cs="Arial"/>
                <w:b/>
                <w:sz w:val="20"/>
                <w:szCs w:val="20"/>
              </w:rPr>
              <w:t>polprofil</w:t>
            </w:r>
            <w:proofErr w:type="spellEnd"/>
          </w:p>
        </w:tc>
      </w:tr>
      <w:tr w:rsidR="001435F6" w:rsidRPr="0095273D" w14:paraId="6F92B95B" w14:textId="77777777" w:rsidTr="00A95E29">
        <w:trPr>
          <w:trHeight w:val="535"/>
        </w:trPr>
        <w:tc>
          <w:tcPr>
            <w:tcW w:w="4870" w:type="dxa"/>
          </w:tcPr>
          <w:p w14:paraId="6D8BB43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Evidenčné číslo spisu, ktoré pridelil verejný obstarávateľ alebo obstarávateľ (ak sa uplatňuje)</w:t>
            </w:r>
            <w:r w:rsidRPr="0095273D">
              <w:rPr>
                <w:rStyle w:val="Odkaznapoznmkupodiarou"/>
                <w:rFonts w:ascii="Arial" w:hAnsi="Arial" w:cs="Arial"/>
                <w:sz w:val="20"/>
                <w:szCs w:val="20"/>
              </w:rPr>
              <w:footnoteReference w:id="12"/>
            </w:r>
            <w:r w:rsidRPr="0095273D">
              <w:rPr>
                <w:rFonts w:ascii="Arial" w:hAnsi="Arial" w:cs="Arial"/>
                <w:sz w:val="20"/>
                <w:szCs w:val="20"/>
              </w:rPr>
              <w:t>:</w:t>
            </w:r>
          </w:p>
        </w:tc>
        <w:tc>
          <w:tcPr>
            <w:tcW w:w="4870" w:type="dxa"/>
          </w:tcPr>
          <w:p w14:paraId="238CE750" w14:textId="77777777" w:rsidR="001435F6" w:rsidRPr="0095273D" w:rsidRDefault="009F1FA3" w:rsidP="0095273D">
            <w:pPr>
              <w:spacing w:after="0" w:line="240" w:lineRule="auto"/>
              <w:contextualSpacing/>
              <w:rPr>
                <w:rFonts w:ascii="Arial" w:hAnsi="Arial" w:cs="Arial"/>
                <w:sz w:val="20"/>
                <w:szCs w:val="20"/>
              </w:rPr>
            </w:pPr>
            <w:r w:rsidRPr="0095273D">
              <w:rPr>
                <w:rFonts w:ascii="Arial" w:hAnsi="Arial" w:cs="Arial"/>
                <w:sz w:val="20"/>
                <w:szCs w:val="20"/>
              </w:rPr>
              <w:t>02</w:t>
            </w:r>
            <w:r w:rsidR="00313546" w:rsidRPr="0095273D">
              <w:rPr>
                <w:rFonts w:ascii="Arial" w:hAnsi="Arial" w:cs="Arial"/>
                <w:sz w:val="20"/>
                <w:szCs w:val="20"/>
              </w:rPr>
              <w:t>2</w:t>
            </w:r>
            <w:r w:rsidRPr="0095273D">
              <w:rPr>
                <w:rFonts w:ascii="Arial" w:hAnsi="Arial" w:cs="Arial"/>
                <w:sz w:val="20"/>
                <w:szCs w:val="20"/>
              </w:rPr>
              <w:t>4</w:t>
            </w:r>
            <w:r w:rsidR="00E84E59" w:rsidRPr="0095273D">
              <w:rPr>
                <w:rFonts w:ascii="Arial" w:hAnsi="Arial" w:cs="Arial"/>
                <w:sz w:val="20"/>
                <w:szCs w:val="20"/>
              </w:rPr>
              <w:t>6</w:t>
            </w:r>
            <w:r w:rsidRPr="0095273D">
              <w:rPr>
                <w:rFonts w:ascii="Arial" w:hAnsi="Arial" w:cs="Arial"/>
                <w:sz w:val="20"/>
                <w:szCs w:val="20"/>
              </w:rPr>
              <w:t>1</w:t>
            </w:r>
            <w:r w:rsidR="00E84E59" w:rsidRPr="0095273D">
              <w:rPr>
                <w:rFonts w:ascii="Arial" w:hAnsi="Arial" w:cs="Arial"/>
                <w:sz w:val="20"/>
                <w:szCs w:val="20"/>
              </w:rPr>
              <w:t>030</w:t>
            </w:r>
            <w:r w:rsidRPr="0095273D">
              <w:rPr>
                <w:rFonts w:ascii="Arial" w:hAnsi="Arial" w:cs="Arial"/>
                <w:sz w:val="20"/>
                <w:szCs w:val="20"/>
              </w:rPr>
              <w:t>1</w:t>
            </w:r>
          </w:p>
        </w:tc>
      </w:tr>
    </w:tbl>
    <w:p w14:paraId="6ADDDB55"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58F0C612" w14:textId="77777777" w:rsidTr="00A95E29">
        <w:tc>
          <w:tcPr>
            <w:tcW w:w="9751" w:type="dxa"/>
            <w:shd w:val="clear" w:color="auto" w:fill="EEECE1" w:themeFill="background2"/>
          </w:tcPr>
          <w:p w14:paraId="5C342EB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Všetky ostatné informácie vo všetkých oddieloch jednotného európskeho dokumentu pre obstarávanie vypĺňa hospodársky subjekt.</w:t>
            </w:r>
          </w:p>
        </w:tc>
      </w:tr>
    </w:tbl>
    <w:p w14:paraId="27EB8518" w14:textId="77777777" w:rsidR="00ED426C" w:rsidRPr="0095273D" w:rsidRDefault="00ED426C" w:rsidP="0095273D">
      <w:pPr>
        <w:spacing w:after="0" w:line="240" w:lineRule="auto"/>
        <w:contextualSpacing/>
        <w:jc w:val="center"/>
        <w:rPr>
          <w:rFonts w:ascii="Arial" w:hAnsi="Arial" w:cs="Arial"/>
          <w:b/>
          <w:sz w:val="20"/>
          <w:szCs w:val="20"/>
        </w:rPr>
      </w:pPr>
    </w:p>
    <w:p w14:paraId="115DBA6B"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 : Informácie týkajúce sa hospodárskeho subjektu</w:t>
      </w:r>
    </w:p>
    <w:p w14:paraId="53C56666" w14:textId="77777777" w:rsidR="00813060" w:rsidRPr="0095273D" w:rsidRDefault="00813060" w:rsidP="0095273D">
      <w:pPr>
        <w:spacing w:after="0" w:line="240" w:lineRule="auto"/>
        <w:contextualSpacing/>
        <w:jc w:val="center"/>
        <w:rPr>
          <w:rFonts w:ascii="Arial" w:hAnsi="Arial" w:cs="Arial"/>
          <w:b/>
          <w:sz w:val="20"/>
          <w:szCs w:val="20"/>
        </w:rPr>
      </w:pPr>
    </w:p>
    <w:p w14:paraId="56F6347D" w14:textId="77777777" w:rsidR="00AB273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95273D" w14:paraId="063D21CF" w14:textId="77777777" w:rsidTr="00AB2736">
        <w:trPr>
          <w:trHeight w:val="283"/>
        </w:trPr>
        <w:tc>
          <w:tcPr>
            <w:tcW w:w="4870" w:type="dxa"/>
          </w:tcPr>
          <w:p w14:paraId="3E488CA8"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Identifikácia:</w:t>
            </w:r>
          </w:p>
        </w:tc>
        <w:tc>
          <w:tcPr>
            <w:tcW w:w="4870" w:type="dxa"/>
          </w:tcPr>
          <w:p w14:paraId="0048DC6E"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AB2736" w:rsidRPr="0095273D" w14:paraId="2A9C4353" w14:textId="77777777" w:rsidTr="00AB2736">
        <w:trPr>
          <w:trHeight w:val="283"/>
        </w:trPr>
        <w:tc>
          <w:tcPr>
            <w:tcW w:w="4870" w:type="dxa"/>
          </w:tcPr>
          <w:p w14:paraId="7246BE5E"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xml:space="preserve">Názov : </w:t>
            </w:r>
          </w:p>
        </w:tc>
        <w:tc>
          <w:tcPr>
            <w:tcW w:w="4870" w:type="dxa"/>
          </w:tcPr>
          <w:p w14:paraId="1F01FEE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tc>
      </w:tr>
      <w:tr w:rsidR="00AB2736" w:rsidRPr="0095273D" w14:paraId="4EC0BC46" w14:textId="77777777" w:rsidTr="00AB2736">
        <w:trPr>
          <w:trHeight w:val="1391"/>
        </w:trPr>
        <w:tc>
          <w:tcPr>
            <w:tcW w:w="4870" w:type="dxa"/>
          </w:tcPr>
          <w:p w14:paraId="47CFA077"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Identifikačné číslo pre DPH, ak sa uplatňuje:</w:t>
            </w:r>
          </w:p>
          <w:p w14:paraId="034BE2DB" w14:textId="77777777" w:rsidR="00AB2736" w:rsidRPr="0095273D" w:rsidRDefault="00AB2736" w:rsidP="0095273D">
            <w:pPr>
              <w:spacing w:after="0" w:line="240" w:lineRule="auto"/>
              <w:contextualSpacing/>
              <w:rPr>
                <w:rFonts w:ascii="Arial" w:hAnsi="Arial" w:cs="Arial"/>
                <w:sz w:val="20"/>
                <w:szCs w:val="20"/>
              </w:rPr>
            </w:pPr>
          </w:p>
          <w:p w14:paraId="114A9512"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Ak sa identifikačné číslo pre DPH neuplatňuje, uveďte ich národné identifikačné číslo, ak sa vyžaduje a je uplatniteľné.</w:t>
            </w:r>
          </w:p>
        </w:tc>
        <w:tc>
          <w:tcPr>
            <w:tcW w:w="4870" w:type="dxa"/>
          </w:tcPr>
          <w:p w14:paraId="75459F2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p w14:paraId="0AF7237D" w14:textId="77777777" w:rsidR="00AB2736" w:rsidRPr="0095273D" w:rsidRDefault="00AB2736" w:rsidP="0095273D">
            <w:pPr>
              <w:spacing w:after="0" w:line="240" w:lineRule="auto"/>
              <w:contextualSpacing/>
              <w:rPr>
                <w:rFonts w:ascii="Arial" w:hAnsi="Arial" w:cs="Arial"/>
                <w:sz w:val="20"/>
                <w:szCs w:val="20"/>
              </w:rPr>
            </w:pPr>
          </w:p>
          <w:p w14:paraId="46192C2E"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tc>
      </w:tr>
      <w:tr w:rsidR="00AB2736" w:rsidRPr="0095273D" w14:paraId="1BC13D05" w14:textId="77777777" w:rsidTr="00AB2736">
        <w:trPr>
          <w:trHeight w:val="438"/>
        </w:trPr>
        <w:tc>
          <w:tcPr>
            <w:tcW w:w="4870" w:type="dxa"/>
          </w:tcPr>
          <w:p w14:paraId="5303A1EB"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Poštová adresa:</w:t>
            </w:r>
          </w:p>
        </w:tc>
        <w:tc>
          <w:tcPr>
            <w:tcW w:w="4870" w:type="dxa"/>
          </w:tcPr>
          <w:p w14:paraId="4D67A211"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0651039E" w14:textId="77777777" w:rsidTr="00AB2736">
        <w:trPr>
          <w:trHeight w:val="283"/>
        </w:trPr>
        <w:tc>
          <w:tcPr>
            <w:tcW w:w="4870" w:type="dxa"/>
          </w:tcPr>
          <w:p w14:paraId="5F4EB04C"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Kontaktné osoby</w:t>
            </w:r>
            <w:r w:rsidRPr="0095273D">
              <w:rPr>
                <w:rStyle w:val="Odkaznapoznmkupodiarou"/>
                <w:rFonts w:ascii="Arial" w:hAnsi="Arial" w:cs="Arial"/>
                <w:sz w:val="20"/>
                <w:szCs w:val="20"/>
              </w:rPr>
              <w:footnoteReference w:id="13"/>
            </w:r>
            <w:r w:rsidRPr="0095273D">
              <w:rPr>
                <w:rFonts w:ascii="Arial" w:hAnsi="Arial" w:cs="Arial"/>
                <w:sz w:val="20"/>
                <w:szCs w:val="20"/>
              </w:rPr>
              <w:t>:</w:t>
            </w:r>
          </w:p>
          <w:p w14:paraId="68CE3863"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Telefón:</w:t>
            </w:r>
          </w:p>
          <w:p w14:paraId="4A561391"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E-mail:</w:t>
            </w:r>
          </w:p>
          <w:p w14:paraId="6339873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Internetová adresa (webová adresa)(ak je k dispozícii):</w:t>
            </w:r>
          </w:p>
        </w:tc>
        <w:tc>
          <w:tcPr>
            <w:tcW w:w="4870" w:type="dxa"/>
          </w:tcPr>
          <w:p w14:paraId="3104B47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C8B8276"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2F18A4D0"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5F777F06"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1AE8DAE7" w14:textId="77777777" w:rsidTr="00AB2736">
        <w:trPr>
          <w:trHeight w:val="283"/>
        </w:trPr>
        <w:tc>
          <w:tcPr>
            <w:tcW w:w="4870" w:type="dxa"/>
          </w:tcPr>
          <w:p w14:paraId="6D04703B"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Všeobecné informácie:</w:t>
            </w:r>
          </w:p>
        </w:tc>
        <w:tc>
          <w:tcPr>
            <w:tcW w:w="4870" w:type="dxa"/>
          </w:tcPr>
          <w:p w14:paraId="5E526B3D"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AB2736" w:rsidRPr="0095273D" w14:paraId="0253A685" w14:textId="77777777" w:rsidTr="00AB2736">
        <w:trPr>
          <w:trHeight w:val="283"/>
        </w:trPr>
        <w:tc>
          <w:tcPr>
            <w:tcW w:w="4870" w:type="dxa"/>
          </w:tcPr>
          <w:p w14:paraId="72229E4A"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Je hospodársky subjekt mikropodnik</w:t>
            </w:r>
            <w:r w:rsidRPr="0095273D">
              <w:rPr>
                <w:rStyle w:val="Odkaznapoznmkupodiarou"/>
                <w:rFonts w:ascii="Arial" w:hAnsi="Arial" w:cs="Arial"/>
                <w:sz w:val="20"/>
                <w:szCs w:val="20"/>
              </w:rPr>
              <w:footnoteReference w:id="14"/>
            </w:r>
            <w:r w:rsidRPr="0095273D">
              <w:rPr>
                <w:rFonts w:ascii="Arial" w:hAnsi="Arial" w:cs="Arial"/>
                <w:sz w:val="20"/>
                <w:szCs w:val="20"/>
              </w:rPr>
              <w:t>, malý alebo stredný podnik?</w:t>
            </w:r>
          </w:p>
        </w:tc>
        <w:tc>
          <w:tcPr>
            <w:tcW w:w="4870" w:type="dxa"/>
          </w:tcPr>
          <w:p w14:paraId="351F7CF0" w14:textId="77777777" w:rsidR="00AB2736" w:rsidRPr="0095273D" w:rsidRDefault="00AB2736" w:rsidP="0095273D">
            <w:pPr>
              <w:spacing w:after="0" w:line="240" w:lineRule="auto"/>
              <w:contextualSpacing/>
              <w:jc w:val="both"/>
              <w:rPr>
                <w:rFonts w:ascii="Arial" w:hAnsi="Arial" w:cs="Arial"/>
                <w:sz w:val="20"/>
                <w:szCs w:val="20"/>
              </w:rPr>
            </w:pPr>
          </w:p>
          <w:p w14:paraId="1408C700" w14:textId="21EE2FF5"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6D03C4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24" o:title=""/>
                </v:shape>
                <w:control r:id="rId25" w:name="CheckBox1" w:shapeid="_x0000_i1133"/>
              </w:object>
            </w:r>
            <w:r w:rsidR="00AB2736" w:rsidRPr="0095273D">
              <w:rPr>
                <w:rFonts w:ascii="Arial" w:hAnsi="Arial" w:cs="Arial"/>
                <w:sz w:val="20"/>
                <w:szCs w:val="20"/>
              </w:rPr>
              <w:t xml:space="preserve">   </w:t>
            </w:r>
            <w:r w:rsidRPr="0095273D">
              <w:rPr>
                <w:rFonts w:ascii="Arial" w:hAnsi="Arial" w:cs="Arial"/>
                <w:sz w:val="20"/>
                <w:szCs w:val="20"/>
              </w:rPr>
              <w:object w:dxaOrig="1440" w:dyaOrig="1440" w14:anchorId="44A1EB40">
                <v:shape id="_x0000_i1135" type="#_x0000_t75" style="width:45pt;height:20.25pt" o:ole="">
                  <v:imagedata r:id="rId26" o:title=""/>
                </v:shape>
                <w:control r:id="rId27" w:name="CheckBox2" w:shapeid="_x0000_i1135"/>
              </w:object>
            </w:r>
            <w:r w:rsidR="00AB2736" w:rsidRPr="0095273D">
              <w:rPr>
                <w:rFonts w:ascii="Arial" w:hAnsi="Arial" w:cs="Arial"/>
                <w:sz w:val="20"/>
                <w:szCs w:val="20"/>
              </w:rPr>
              <w:t xml:space="preserve">  </w:t>
            </w:r>
          </w:p>
          <w:p w14:paraId="2FC70D3D" w14:textId="77777777" w:rsidR="00AB2736" w:rsidRPr="0095273D" w:rsidRDefault="00AB2736" w:rsidP="0095273D">
            <w:pPr>
              <w:spacing w:after="0" w:line="240" w:lineRule="auto"/>
              <w:contextualSpacing/>
              <w:jc w:val="both"/>
              <w:rPr>
                <w:rFonts w:ascii="Arial" w:hAnsi="Arial" w:cs="Arial"/>
                <w:sz w:val="20"/>
                <w:szCs w:val="20"/>
              </w:rPr>
            </w:pPr>
          </w:p>
        </w:tc>
      </w:tr>
      <w:tr w:rsidR="00AB2736" w:rsidRPr="0095273D" w14:paraId="47335459" w14:textId="77777777" w:rsidTr="00AB2736">
        <w:trPr>
          <w:trHeight w:val="283"/>
        </w:trPr>
        <w:tc>
          <w:tcPr>
            <w:tcW w:w="4870" w:type="dxa"/>
          </w:tcPr>
          <w:p w14:paraId="5E27E91F"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Len v prípade, ak je obstarávanie vyhradené</w:t>
            </w:r>
            <w:r w:rsidRPr="0095273D">
              <w:rPr>
                <w:rStyle w:val="Odkaznapoznmkupodiarou"/>
                <w:rFonts w:ascii="Arial" w:hAnsi="Arial" w:cs="Arial"/>
                <w:sz w:val="20"/>
                <w:szCs w:val="20"/>
              </w:rPr>
              <w:footnoteReference w:id="15"/>
            </w:r>
            <w:r w:rsidRPr="0095273D">
              <w:rPr>
                <w:rFonts w:ascii="Arial" w:hAnsi="Arial" w:cs="Arial"/>
                <w:sz w:val="20"/>
                <w:szCs w:val="20"/>
              </w:rPr>
              <w:t xml:space="preserve">: je hospodársky subjekt chránená pracovná dielňa, </w:t>
            </w:r>
            <w:r w:rsidRPr="0095273D">
              <w:rPr>
                <w:rFonts w:ascii="Arial" w:hAnsi="Arial" w:cs="Arial"/>
                <w:sz w:val="20"/>
                <w:szCs w:val="20"/>
              </w:rPr>
              <w:lastRenderedPageBreak/>
              <w:t>„sociálny podnik“</w:t>
            </w:r>
            <w:r w:rsidRPr="0095273D">
              <w:rPr>
                <w:rStyle w:val="Odkaznapoznmkupodiarou"/>
                <w:rFonts w:ascii="Arial" w:hAnsi="Arial" w:cs="Arial"/>
                <w:sz w:val="20"/>
                <w:szCs w:val="20"/>
              </w:rPr>
              <w:footnoteReference w:id="16"/>
            </w:r>
            <w:r w:rsidRPr="0095273D">
              <w:rPr>
                <w:rFonts w:ascii="Arial" w:hAnsi="Arial" w:cs="Arial"/>
                <w:sz w:val="20"/>
                <w:szCs w:val="20"/>
              </w:rPr>
              <w:t xml:space="preserve"> alebo zabezpečí plnenie zákazky v rámci programov chránených pracovných miest?</w:t>
            </w:r>
          </w:p>
          <w:p w14:paraId="3C273BEE" w14:textId="77777777" w:rsidR="00AB2736" w:rsidRPr="0095273D" w:rsidRDefault="00AB273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w:t>
            </w:r>
          </w:p>
          <w:p w14:paraId="4832F8FF" w14:textId="77777777" w:rsidR="00AB2736" w:rsidRPr="0095273D" w:rsidRDefault="00AB2736" w:rsidP="0095273D">
            <w:pPr>
              <w:spacing w:after="0" w:line="240" w:lineRule="auto"/>
              <w:contextualSpacing/>
              <w:jc w:val="both"/>
              <w:rPr>
                <w:rFonts w:ascii="Arial" w:hAnsi="Arial" w:cs="Arial"/>
                <w:sz w:val="20"/>
                <w:szCs w:val="20"/>
              </w:rPr>
            </w:pPr>
          </w:p>
          <w:p w14:paraId="668718D0"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aký je zodpovedajúci percentuálny podiel zdravotne postihnutých alebo znevýhodnených pracovníkov?</w:t>
            </w:r>
          </w:p>
          <w:p w14:paraId="67CFDD05" w14:textId="77777777" w:rsidR="00AB2736" w:rsidRPr="0095273D" w:rsidRDefault="00AB2736" w:rsidP="0095273D">
            <w:pPr>
              <w:spacing w:after="0" w:line="240" w:lineRule="auto"/>
              <w:contextualSpacing/>
              <w:jc w:val="both"/>
              <w:rPr>
                <w:rFonts w:ascii="Arial" w:hAnsi="Arial" w:cs="Arial"/>
                <w:sz w:val="20"/>
                <w:szCs w:val="20"/>
              </w:rPr>
            </w:pPr>
          </w:p>
          <w:p w14:paraId="2C5EF384"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Ak sa to vyžaduje, uveďte, do ktorej kategórie alebo kategórií zdravotne postihnutých alebo znevýhodnených pracovníkov patria príslušní zamestnanci?</w:t>
            </w:r>
          </w:p>
        </w:tc>
        <w:tc>
          <w:tcPr>
            <w:tcW w:w="4870" w:type="dxa"/>
          </w:tcPr>
          <w:p w14:paraId="51B0DB9B" w14:textId="77777777" w:rsidR="00AB2736" w:rsidRPr="0095273D" w:rsidRDefault="00AB2736" w:rsidP="0095273D">
            <w:pPr>
              <w:spacing w:after="0" w:line="240" w:lineRule="auto"/>
              <w:contextualSpacing/>
              <w:rPr>
                <w:rFonts w:ascii="Arial" w:hAnsi="Arial" w:cs="Arial"/>
                <w:sz w:val="20"/>
                <w:szCs w:val="20"/>
              </w:rPr>
            </w:pPr>
          </w:p>
          <w:p w14:paraId="08E59C2F" w14:textId="5CC96CC0"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12CADCFB">
                <v:shape id="_x0000_i1137" type="#_x0000_t75" style="width:42pt;height:20.25pt" o:ole="">
                  <v:imagedata r:id="rId24" o:title=""/>
                </v:shape>
                <w:control r:id="rId28" w:name="CheckBox11" w:shapeid="_x0000_i1137"/>
              </w:object>
            </w:r>
            <w:r w:rsidR="00AB2736" w:rsidRPr="0095273D">
              <w:rPr>
                <w:rFonts w:ascii="Arial" w:hAnsi="Arial" w:cs="Arial"/>
                <w:sz w:val="20"/>
                <w:szCs w:val="20"/>
              </w:rPr>
              <w:t xml:space="preserve">   </w:t>
            </w:r>
            <w:r w:rsidRPr="0095273D">
              <w:rPr>
                <w:rFonts w:ascii="Arial" w:hAnsi="Arial" w:cs="Arial"/>
                <w:sz w:val="20"/>
                <w:szCs w:val="20"/>
              </w:rPr>
              <w:object w:dxaOrig="1440" w:dyaOrig="1440" w14:anchorId="0B8C3DC9">
                <v:shape id="_x0000_i1139" type="#_x0000_t75" style="width:45pt;height:20.25pt" o:ole="">
                  <v:imagedata r:id="rId26" o:title=""/>
                </v:shape>
                <w:control r:id="rId29" w:name="CheckBox21" w:shapeid="_x0000_i1139"/>
              </w:object>
            </w:r>
            <w:r w:rsidR="00AB2736" w:rsidRPr="0095273D">
              <w:rPr>
                <w:rFonts w:ascii="Arial" w:hAnsi="Arial" w:cs="Arial"/>
                <w:sz w:val="20"/>
                <w:szCs w:val="20"/>
              </w:rPr>
              <w:t xml:space="preserve">  </w:t>
            </w:r>
          </w:p>
          <w:p w14:paraId="6BA56680" w14:textId="77777777" w:rsidR="00AB2736" w:rsidRPr="0095273D" w:rsidRDefault="00AB2736" w:rsidP="0095273D">
            <w:pPr>
              <w:spacing w:after="0" w:line="240" w:lineRule="auto"/>
              <w:contextualSpacing/>
              <w:rPr>
                <w:rFonts w:ascii="Arial" w:hAnsi="Arial" w:cs="Arial"/>
                <w:sz w:val="20"/>
                <w:szCs w:val="20"/>
              </w:rPr>
            </w:pPr>
          </w:p>
          <w:p w14:paraId="435A3BE1" w14:textId="77777777" w:rsidR="00AB2736" w:rsidRPr="0095273D" w:rsidRDefault="00AB2736" w:rsidP="0095273D">
            <w:pPr>
              <w:spacing w:after="0" w:line="240" w:lineRule="auto"/>
              <w:contextualSpacing/>
              <w:rPr>
                <w:rFonts w:ascii="Arial" w:hAnsi="Arial" w:cs="Arial"/>
                <w:sz w:val="20"/>
                <w:szCs w:val="20"/>
              </w:rPr>
            </w:pPr>
          </w:p>
          <w:p w14:paraId="77B7F87B" w14:textId="77777777" w:rsidR="00AB2736" w:rsidRPr="0095273D" w:rsidRDefault="00AB2736" w:rsidP="0095273D">
            <w:pPr>
              <w:spacing w:after="0" w:line="240" w:lineRule="auto"/>
              <w:contextualSpacing/>
              <w:rPr>
                <w:rFonts w:ascii="Arial" w:hAnsi="Arial" w:cs="Arial"/>
                <w:sz w:val="20"/>
                <w:szCs w:val="20"/>
              </w:rPr>
            </w:pPr>
          </w:p>
          <w:p w14:paraId="67C48D67"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w:t>
            </w:r>
          </w:p>
          <w:p w14:paraId="7A719908" w14:textId="77777777" w:rsidR="00AB2736" w:rsidRPr="0095273D" w:rsidRDefault="00AB2736" w:rsidP="0095273D">
            <w:pPr>
              <w:spacing w:after="0" w:line="240" w:lineRule="auto"/>
              <w:contextualSpacing/>
              <w:rPr>
                <w:rFonts w:ascii="Arial" w:hAnsi="Arial" w:cs="Arial"/>
                <w:sz w:val="20"/>
                <w:szCs w:val="20"/>
              </w:rPr>
            </w:pPr>
          </w:p>
          <w:p w14:paraId="7308C855" w14:textId="77777777" w:rsidR="00AB2736" w:rsidRPr="0095273D" w:rsidRDefault="00AB2736" w:rsidP="0095273D">
            <w:pPr>
              <w:spacing w:after="0" w:line="240" w:lineRule="auto"/>
              <w:contextualSpacing/>
              <w:rPr>
                <w:rFonts w:ascii="Arial" w:hAnsi="Arial" w:cs="Arial"/>
                <w:sz w:val="20"/>
                <w:szCs w:val="20"/>
              </w:rPr>
            </w:pPr>
          </w:p>
          <w:p w14:paraId="32FA4B9B"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292805B0" w14:textId="77777777" w:rsidTr="00AB2736">
        <w:trPr>
          <w:trHeight w:val="283"/>
        </w:trPr>
        <w:tc>
          <w:tcPr>
            <w:tcW w:w="4870" w:type="dxa"/>
          </w:tcPr>
          <w:p w14:paraId="1737A869"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4D4481F6" w14:textId="77777777" w:rsidR="00AB2736" w:rsidRPr="0095273D" w:rsidRDefault="00AB2736" w:rsidP="0095273D">
            <w:pPr>
              <w:spacing w:after="0" w:line="240" w:lineRule="auto"/>
              <w:contextualSpacing/>
              <w:rPr>
                <w:rFonts w:ascii="Arial" w:hAnsi="Arial" w:cs="Arial"/>
                <w:sz w:val="20"/>
                <w:szCs w:val="20"/>
              </w:rPr>
            </w:pPr>
          </w:p>
          <w:p w14:paraId="583A8E96" w14:textId="6F6C9AC8"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1E2B0F21">
                <v:shape id="_x0000_i1141" type="#_x0000_t75" style="width:42pt;height:20.25pt" o:ole="">
                  <v:imagedata r:id="rId30" o:title=""/>
                </v:shape>
                <w:control r:id="rId31" w:name="CheckBox12" w:shapeid="_x0000_i1141"/>
              </w:object>
            </w:r>
            <w:r w:rsidR="00AB2736" w:rsidRPr="0095273D">
              <w:rPr>
                <w:rFonts w:ascii="Arial" w:hAnsi="Arial" w:cs="Arial"/>
                <w:sz w:val="20"/>
                <w:szCs w:val="20"/>
              </w:rPr>
              <w:t xml:space="preserve">   </w:t>
            </w:r>
            <w:r w:rsidRPr="0095273D">
              <w:rPr>
                <w:rFonts w:ascii="Arial" w:hAnsi="Arial" w:cs="Arial"/>
                <w:sz w:val="20"/>
                <w:szCs w:val="20"/>
              </w:rPr>
              <w:object w:dxaOrig="1440" w:dyaOrig="1440" w14:anchorId="74F026EC">
                <v:shape id="_x0000_i1143" type="#_x0000_t75" style="width:45pt;height:20.25pt" o:ole="">
                  <v:imagedata r:id="rId32" o:title=""/>
                </v:shape>
                <w:control r:id="rId33" w:name="CheckBox22" w:shapeid="_x0000_i1143"/>
              </w:object>
            </w:r>
            <w:r w:rsidR="00AB2736" w:rsidRPr="0095273D">
              <w:rPr>
                <w:rFonts w:ascii="Arial" w:hAnsi="Arial" w:cs="Arial"/>
                <w:sz w:val="20"/>
                <w:szCs w:val="20"/>
              </w:rPr>
              <w:t xml:space="preserve"> </w:t>
            </w:r>
            <w:r w:rsidRPr="0095273D">
              <w:rPr>
                <w:rFonts w:ascii="Arial" w:hAnsi="Arial" w:cs="Arial"/>
                <w:sz w:val="20"/>
                <w:szCs w:val="20"/>
              </w:rPr>
              <w:object w:dxaOrig="1440" w:dyaOrig="1440" w14:anchorId="3C1225F1">
                <v:shape id="_x0000_i1145" type="#_x0000_t75" style="width:90pt;height:20.25pt" o:ole="">
                  <v:imagedata r:id="rId34" o:title=""/>
                </v:shape>
                <w:control r:id="rId35" w:name="CheckBox3" w:shapeid="_x0000_i1145"/>
              </w:object>
            </w:r>
            <w:r w:rsidR="00AB2736" w:rsidRPr="0095273D">
              <w:rPr>
                <w:rFonts w:ascii="Arial" w:hAnsi="Arial" w:cs="Arial"/>
                <w:sz w:val="20"/>
                <w:szCs w:val="20"/>
              </w:rPr>
              <w:t xml:space="preserve">  </w:t>
            </w:r>
          </w:p>
          <w:p w14:paraId="597CF0A0" w14:textId="77777777" w:rsidR="00AB2736" w:rsidRPr="0095273D" w:rsidRDefault="00AB2736" w:rsidP="0095273D">
            <w:pPr>
              <w:spacing w:after="0" w:line="240" w:lineRule="auto"/>
              <w:contextualSpacing/>
              <w:rPr>
                <w:rFonts w:ascii="Arial" w:hAnsi="Arial" w:cs="Arial"/>
                <w:sz w:val="20"/>
                <w:szCs w:val="20"/>
              </w:rPr>
            </w:pPr>
          </w:p>
        </w:tc>
      </w:tr>
    </w:tbl>
    <w:p w14:paraId="7F6F096D" w14:textId="77777777" w:rsidR="00AB2736" w:rsidRPr="0095273D" w:rsidRDefault="00AB2736" w:rsidP="0095273D">
      <w:pPr>
        <w:spacing w:after="0" w:line="240" w:lineRule="auto"/>
        <w:contextualSpacing/>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435F6" w:rsidRPr="0095273D" w14:paraId="03540B85" w14:textId="77777777" w:rsidTr="00A95E29">
        <w:trPr>
          <w:trHeight w:val="2812"/>
        </w:trPr>
        <w:tc>
          <w:tcPr>
            <w:tcW w:w="4868" w:type="dxa"/>
          </w:tcPr>
          <w:p w14:paraId="61C9884A"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w:t>
            </w:r>
          </w:p>
          <w:p w14:paraId="0B7E7C17" w14:textId="77777777" w:rsidR="001435F6" w:rsidRPr="0095273D" w:rsidRDefault="001435F6" w:rsidP="0095273D">
            <w:pPr>
              <w:spacing w:after="0" w:line="240" w:lineRule="auto"/>
              <w:contextualSpacing/>
              <w:jc w:val="both"/>
              <w:rPr>
                <w:rFonts w:ascii="Arial" w:hAnsi="Arial" w:cs="Arial"/>
                <w:b/>
                <w:sz w:val="20"/>
                <w:szCs w:val="20"/>
              </w:rPr>
            </w:pPr>
          </w:p>
          <w:p w14:paraId="0E6B45D7"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44630785" w14:textId="77777777" w:rsidR="001435F6" w:rsidRPr="0095273D" w:rsidRDefault="001435F6" w:rsidP="0095273D">
            <w:pPr>
              <w:pStyle w:val="Odsekzoznamu"/>
              <w:spacing w:after="0" w:line="240" w:lineRule="auto"/>
              <w:jc w:val="both"/>
              <w:rPr>
                <w:rFonts w:ascii="Arial" w:hAnsi="Arial" w:cs="Arial"/>
                <w:sz w:val="20"/>
                <w:szCs w:val="20"/>
              </w:rPr>
            </w:pPr>
          </w:p>
          <w:p w14:paraId="26245EEC"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Uveďte názov zoznamu alebo osvedčenia a v príslušnom prípade príslušné číslo zápisu alebo osvedčenia:</w:t>
            </w:r>
          </w:p>
          <w:p w14:paraId="5C5A42E6"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 xml:space="preserve">Ak je osvedčenie o zápise alebo osvedčenie k dispozícií v elektronickom formáte, uveďte: </w:t>
            </w:r>
          </w:p>
          <w:p w14:paraId="0DC5501E"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Uveďte odkazy, na ktorých je založený zápis alebo osvedčenie a v príslušnom prípade klasifikáciu získanú v úradnom zozname</w:t>
            </w:r>
            <w:r w:rsidRPr="0095273D">
              <w:rPr>
                <w:rStyle w:val="Odkaznapoznmkupodiarou"/>
                <w:rFonts w:ascii="Arial" w:hAnsi="Arial" w:cs="Arial"/>
                <w:sz w:val="20"/>
                <w:szCs w:val="20"/>
              </w:rPr>
              <w:footnoteReference w:id="17"/>
            </w:r>
            <w:r w:rsidRPr="0095273D">
              <w:rPr>
                <w:rFonts w:ascii="Arial" w:hAnsi="Arial" w:cs="Arial"/>
                <w:sz w:val="20"/>
                <w:szCs w:val="20"/>
              </w:rPr>
              <w:t>:</w:t>
            </w:r>
          </w:p>
          <w:p w14:paraId="659F4B37"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Vzťahuje sa zápis alebo osvedčenie na všetky požadované podmienky účasti?</w:t>
            </w:r>
          </w:p>
          <w:p w14:paraId="2B155F4A" w14:textId="77777777" w:rsidR="001435F6" w:rsidRPr="0095273D" w:rsidRDefault="001435F6" w:rsidP="0095273D">
            <w:pPr>
              <w:spacing w:after="0" w:line="240" w:lineRule="auto"/>
              <w:contextualSpacing/>
              <w:jc w:val="both"/>
              <w:rPr>
                <w:rFonts w:ascii="Arial" w:hAnsi="Arial" w:cs="Arial"/>
                <w:b/>
                <w:sz w:val="20"/>
                <w:szCs w:val="20"/>
              </w:rPr>
            </w:pPr>
          </w:p>
        </w:tc>
        <w:tc>
          <w:tcPr>
            <w:tcW w:w="4868" w:type="dxa"/>
          </w:tcPr>
          <w:p w14:paraId="6DF55958" w14:textId="77777777" w:rsidR="001435F6" w:rsidRPr="0095273D" w:rsidRDefault="001435F6" w:rsidP="0095273D">
            <w:pPr>
              <w:spacing w:after="0" w:line="240" w:lineRule="auto"/>
              <w:contextualSpacing/>
              <w:rPr>
                <w:rFonts w:ascii="Arial" w:hAnsi="Arial" w:cs="Arial"/>
                <w:sz w:val="20"/>
                <w:szCs w:val="20"/>
              </w:rPr>
            </w:pPr>
          </w:p>
          <w:p w14:paraId="78717F66" w14:textId="77777777" w:rsidR="001435F6" w:rsidRPr="0095273D" w:rsidRDefault="001435F6" w:rsidP="0095273D">
            <w:pPr>
              <w:spacing w:after="0" w:line="240" w:lineRule="auto"/>
              <w:contextualSpacing/>
              <w:rPr>
                <w:rFonts w:ascii="Arial" w:hAnsi="Arial" w:cs="Arial"/>
                <w:sz w:val="20"/>
                <w:szCs w:val="20"/>
              </w:rPr>
            </w:pPr>
          </w:p>
          <w:p w14:paraId="353164C4" w14:textId="77777777" w:rsidR="001435F6" w:rsidRPr="0095273D" w:rsidRDefault="001435F6" w:rsidP="0095273D">
            <w:pPr>
              <w:spacing w:after="0" w:line="240" w:lineRule="auto"/>
              <w:contextualSpacing/>
              <w:rPr>
                <w:rFonts w:ascii="Arial" w:hAnsi="Arial" w:cs="Arial"/>
                <w:sz w:val="20"/>
                <w:szCs w:val="20"/>
              </w:rPr>
            </w:pPr>
          </w:p>
          <w:p w14:paraId="42F37EA8" w14:textId="77777777" w:rsidR="001435F6" w:rsidRPr="0095273D" w:rsidRDefault="001435F6" w:rsidP="0095273D">
            <w:pPr>
              <w:spacing w:after="0" w:line="240" w:lineRule="auto"/>
              <w:contextualSpacing/>
              <w:rPr>
                <w:rFonts w:ascii="Arial" w:hAnsi="Arial" w:cs="Arial"/>
                <w:sz w:val="20"/>
                <w:szCs w:val="20"/>
              </w:rPr>
            </w:pPr>
          </w:p>
          <w:p w14:paraId="124EC980" w14:textId="77777777" w:rsidR="001435F6" w:rsidRPr="0095273D" w:rsidRDefault="001435F6" w:rsidP="0095273D">
            <w:pPr>
              <w:spacing w:after="0" w:line="240" w:lineRule="auto"/>
              <w:contextualSpacing/>
              <w:rPr>
                <w:rFonts w:ascii="Arial" w:hAnsi="Arial" w:cs="Arial"/>
                <w:sz w:val="20"/>
                <w:szCs w:val="20"/>
              </w:rPr>
            </w:pPr>
          </w:p>
          <w:p w14:paraId="7394FE80" w14:textId="77777777" w:rsidR="001435F6" w:rsidRPr="0095273D" w:rsidRDefault="001435F6" w:rsidP="0095273D">
            <w:pPr>
              <w:spacing w:after="0" w:line="240" w:lineRule="auto"/>
              <w:contextualSpacing/>
              <w:rPr>
                <w:rFonts w:ascii="Arial" w:hAnsi="Arial" w:cs="Arial"/>
                <w:sz w:val="20"/>
                <w:szCs w:val="20"/>
              </w:rPr>
            </w:pPr>
          </w:p>
          <w:p w14:paraId="35F46DE3" w14:textId="77777777" w:rsidR="001435F6" w:rsidRPr="0095273D" w:rsidRDefault="001435F6" w:rsidP="0095273D">
            <w:pPr>
              <w:pStyle w:val="Odsekzoznamu"/>
              <w:spacing w:after="0" w:line="240" w:lineRule="auto"/>
              <w:rPr>
                <w:rFonts w:ascii="Arial" w:hAnsi="Arial" w:cs="Arial"/>
                <w:sz w:val="20"/>
                <w:szCs w:val="20"/>
              </w:rPr>
            </w:pPr>
          </w:p>
          <w:p w14:paraId="7D285AD4"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t>
            </w:r>
          </w:p>
          <w:p w14:paraId="10316E28" w14:textId="77777777" w:rsidR="001435F6" w:rsidRPr="0095273D" w:rsidRDefault="001435F6" w:rsidP="0095273D">
            <w:pPr>
              <w:pStyle w:val="Odsekzoznamu"/>
              <w:spacing w:after="0" w:line="240" w:lineRule="auto"/>
              <w:rPr>
                <w:rFonts w:ascii="Arial" w:hAnsi="Arial" w:cs="Arial"/>
                <w:sz w:val="20"/>
                <w:szCs w:val="20"/>
              </w:rPr>
            </w:pPr>
          </w:p>
          <w:p w14:paraId="535BA0D0" w14:textId="77777777" w:rsidR="001435F6" w:rsidRPr="0095273D" w:rsidRDefault="001435F6" w:rsidP="0095273D">
            <w:pPr>
              <w:pStyle w:val="Odsekzoznamu"/>
              <w:spacing w:after="0" w:line="240" w:lineRule="auto"/>
              <w:rPr>
                <w:rFonts w:ascii="Arial" w:hAnsi="Arial" w:cs="Arial"/>
                <w:sz w:val="20"/>
                <w:szCs w:val="20"/>
              </w:rPr>
            </w:pPr>
          </w:p>
          <w:p w14:paraId="7D3532CF"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(webová adresa, vydávajúci orgán alebo subjekt, presný odkaz na dokumentáciu):</w:t>
            </w:r>
          </w:p>
          <w:p w14:paraId="7CEB3AF0" w14:textId="77777777" w:rsidR="001435F6" w:rsidRPr="0095273D" w:rsidRDefault="001435F6" w:rsidP="0095273D">
            <w:pPr>
              <w:pStyle w:val="Odsekzoznamu"/>
              <w:spacing w:after="0" w:line="240" w:lineRule="auto"/>
              <w:rPr>
                <w:rFonts w:ascii="Arial" w:hAnsi="Arial" w:cs="Arial"/>
                <w:sz w:val="20"/>
                <w:szCs w:val="20"/>
              </w:rPr>
            </w:pPr>
            <w:r w:rsidRPr="0095273D">
              <w:rPr>
                <w:rFonts w:ascii="Arial" w:hAnsi="Arial" w:cs="Arial"/>
                <w:sz w:val="20"/>
                <w:szCs w:val="20"/>
              </w:rPr>
              <w:t>[...........][...........][...........][...........]</w:t>
            </w:r>
          </w:p>
          <w:p w14:paraId="6741003F"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t>
            </w:r>
          </w:p>
          <w:p w14:paraId="43B362DA" w14:textId="77777777" w:rsidR="001435F6" w:rsidRPr="0095273D" w:rsidRDefault="001435F6" w:rsidP="0095273D">
            <w:pPr>
              <w:spacing w:after="0" w:line="240" w:lineRule="auto"/>
              <w:contextualSpacing/>
              <w:rPr>
                <w:rFonts w:ascii="Arial" w:hAnsi="Arial" w:cs="Arial"/>
                <w:sz w:val="20"/>
                <w:szCs w:val="20"/>
              </w:rPr>
            </w:pPr>
          </w:p>
          <w:p w14:paraId="53E42999" w14:textId="77777777" w:rsidR="001435F6" w:rsidRPr="0095273D" w:rsidRDefault="001435F6" w:rsidP="0095273D">
            <w:pPr>
              <w:pStyle w:val="Odsekzoznamu"/>
              <w:spacing w:after="0" w:line="240" w:lineRule="auto"/>
              <w:rPr>
                <w:rFonts w:ascii="Arial" w:hAnsi="Arial" w:cs="Arial"/>
                <w:sz w:val="20"/>
                <w:szCs w:val="20"/>
              </w:rPr>
            </w:pPr>
          </w:p>
          <w:p w14:paraId="731CBBB4" w14:textId="3B841988"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d)             </w:t>
            </w:r>
            <w:r w:rsidR="00B312C4" w:rsidRPr="0095273D">
              <w:rPr>
                <w:rFonts w:ascii="Arial" w:hAnsi="Arial" w:cs="Arial"/>
                <w:sz w:val="20"/>
                <w:szCs w:val="20"/>
              </w:rPr>
              <w:object w:dxaOrig="1440" w:dyaOrig="1440" w14:anchorId="1F467248">
                <v:shape id="_x0000_i1147" type="#_x0000_t75" style="width:42pt;height:20.25pt" o:ole="">
                  <v:imagedata r:id="rId30" o:title=""/>
                </v:shape>
                <w:control r:id="rId36" w:name="CheckBox13" w:shapeid="_x0000_i1147"/>
              </w:object>
            </w:r>
            <w:r w:rsidRPr="0095273D">
              <w:rPr>
                <w:rFonts w:ascii="Arial" w:hAnsi="Arial" w:cs="Arial"/>
                <w:sz w:val="20"/>
                <w:szCs w:val="20"/>
              </w:rPr>
              <w:t xml:space="preserve">   </w:t>
            </w:r>
            <w:r w:rsidR="00B312C4" w:rsidRPr="0095273D">
              <w:rPr>
                <w:rFonts w:ascii="Arial" w:hAnsi="Arial" w:cs="Arial"/>
                <w:sz w:val="20"/>
                <w:szCs w:val="20"/>
              </w:rPr>
              <w:object w:dxaOrig="1440" w:dyaOrig="1440" w14:anchorId="6C9B04ED">
                <v:shape id="_x0000_i1149" type="#_x0000_t75" style="width:45pt;height:20.25pt" o:ole="">
                  <v:imagedata r:id="rId37" o:title=""/>
                </v:shape>
                <w:control r:id="rId38" w:name="CheckBox23" w:shapeid="_x0000_i1149"/>
              </w:object>
            </w:r>
            <w:r w:rsidRPr="0095273D">
              <w:rPr>
                <w:rFonts w:ascii="Arial" w:hAnsi="Arial" w:cs="Arial"/>
                <w:sz w:val="20"/>
                <w:szCs w:val="20"/>
              </w:rPr>
              <w:t xml:space="preserve">  </w:t>
            </w:r>
          </w:p>
          <w:p w14:paraId="3059E286" w14:textId="77777777" w:rsidR="001435F6" w:rsidRPr="0095273D" w:rsidRDefault="001435F6" w:rsidP="0095273D">
            <w:pPr>
              <w:pStyle w:val="Odsekzoznamu"/>
              <w:spacing w:after="0" w:line="240" w:lineRule="auto"/>
              <w:rPr>
                <w:rFonts w:ascii="Arial" w:hAnsi="Arial" w:cs="Arial"/>
                <w:sz w:val="20"/>
                <w:szCs w:val="20"/>
              </w:rPr>
            </w:pPr>
          </w:p>
        </w:tc>
      </w:tr>
      <w:tr w:rsidR="001435F6" w:rsidRPr="0095273D" w14:paraId="0F1DE8BB" w14:textId="77777777" w:rsidTr="00A95E29">
        <w:trPr>
          <w:trHeight w:val="2812"/>
        </w:trPr>
        <w:tc>
          <w:tcPr>
            <w:tcW w:w="4868" w:type="dxa"/>
          </w:tcPr>
          <w:p w14:paraId="4A4AA2D1"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nie:</w:t>
            </w:r>
          </w:p>
          <w:p w14:paraId="2C54F9EE" w14:textId="77777777" w:rsidR="001435F6" w:rsidRPr="0095273D" w:rsidRDefault="001435F6" w:rsidP="0095273D">
            <w:pPr>
              <w:spacing w:after="0" w:line="240" w:lineRule="auto"/>
              <w:contextualSpacing/>
              <w:jc w:val="both"/>
              <w:rPr>
                <w:rFonts w:ascii="Arial" w:hAnsi="Arial" w:cs="Arial"/>
                <w:b/>
                <w:sz w:val="20"/>
                <w:szCs w:val="20"/>
              </w:rPr>
            </w:pPr>
          </w:p>
          <w:p w14:paraId="5304ED50"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Vyplňte navyše aj chýbajúce informácie v časti IV, oddiely A, B, C alebo D, a to podľa potreby</w:t>
            </w:r>
          </w:p>
          <w:p w14:paraId="7F10E555" w14:textId="77777777" w:rsidR="001435F6" w:rsidRPr="0095273D" w:rsidRDefault="001435F6" w:rsidP="0095273D">
            <w:pPr>
              <w:spacing w:after="0" w:line="240" w:lineRule="auto"/>
              <w:contextualSpacing/>
              <w:jc w:val="both"/>
              <w:rPr>
                <w:rFonts w:ascii="Arial" w:hAnsi="Arial" w:cs="Arial"/>
                <w:b/>
                <w:sz w:val="20"/>
                <w:szCs w:val="20"/>
              </w:rPr>
            </w:pPr>
          </w:p>
          <w:p w14:paraId="463AF4D3"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Len ak sa to vyžaduje v príslušnom oznámení alebo súťažných podkladoch:</w:t>
            </w:r>
          </w:p>
          <w:p w14:paraId="5ECF21BC" w14:textId="77777777" w:rsidR="001435F6" w:rsidRPr="0095273D" w:rsidRDefault="001435F6" w:rsidP="0095273D">
            <w:pPr>
              <w:spacing w:after="0" w:line="240" w:lineRule="auto"/>
              <w:contextualSpacing/>
              <w:jc w:val="both"/>
              <w:rPr>
                <w:rFonts w:ascii="Arial" w:hAnsi="Arial" w:cs="Arial"/>
                <w:b/>
                <w:sz w:val="20"/>
                <w:szCs w:val="20"/>
              </w:rPr>
            </w:pPr>
          </w:p>
          <w:p w14:paraId="4B4E1664" w14:textId="77777777" w:rsidR="001435F6" w:rsidRPr="0095273D" w:rsidRDefault="001435F6" w:rsidP="0095273D">
            <w:pPr>
              <w:pStyle w:val="Odsekzoznamu"/>
              <w:numPr>
                <w:ilvl w:val="0"/>
                <w:numId w:val="9"/>
              </w:numPr>
              <w:spacing w:after="0" w:line="240" w:lineRule="auto"/>
              <w:jc w:val="both"/>
              <w:rPr>
                <w:rFonts w:ascii="Arial" w:hAnsi="Arial" w:cs="Arial"/>
                <w:sz w:val="20"/>
                <w:szCs w:val="20"/>
              </w:rPr>
            </w:pPr>
            <w:r w:rsidRPr="0095273D">
              <w:rPr>
                <w:rFonts w:ascii="Arial" w:hAnsi="Arial" w:cs="Arial"/>
                <w:sz w:val="20"/>
                <w:szCs w:val="20"/>
              </w:rPr>
              <w:t xml:space="preserve">Bude môcť hospodársky subjekt poskytnúť </w:t>
            </w:r>
            <w:r w:rsidRPr="0095273D">
              <w:rPr>
                <w:rFonts w:ascii="Arial" w:hAnsi="Arial" w:cs="Arial"/>
                <w:b/>
                <w:sz w:val="20"/>
                <w:szCs w:val="20"/>
              </w:rPr>
              <w:t>osvedčenie</w:t>
            </w:r>
            <w:r w:rsidRPr="0095273D">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BDE627" w14:textId="77777777" w:rsidR="001435F6" w:rsidRPr="0095273D" w:rsidRDefault="001435F6" w:rsidP="0095273D">
            <w:pPr>
              <w:spacing w:after="0" w:line="240" w:lineRule="auto"/>
              <w:contextualSpacing/>
              <w:jc w:val="both"/>
              <w:rPr>
                <w:rFonts w:ascii="Arial" w:hAnsi="Arial" w:cs="Arial"/>
                <w:sz w:val="20"/>
                <w:szCs w:val="20"/>
              </w:rPr>
            </w:pPr>
          </w:p>
          <w:p w14:paraId="4933284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w:t>
            </w:r>
          </w:p>
          <w:p w14:paraId="4A9C2765" w14:textId="77777777" w:rsidR="001435F6" w:rsidRPr="0095273D" w:rsidRDefault="001435F6" w:rsidP="0095273D">
            <w:pPr>
              <w:spacing w:after="0" w:line="240" w:lineRule="auto"/>
              <w:contextualSpacing/>
              <w:jc w:val="both"/>
              <w:rPr>
                <w:rFonts w:ascii="Arial" w:hAnsi="Arial" w:cs="Arial"/>
                <w:b/>
                <w:sz w:val="20"/>
                <w:szCs w:val="20"/>
              </w:rPr>
            </w:pPr>
          </w:p>
        </w:tc>
        <w:tc>
          <w:tcPr>
            <w:tcW w:w="4868" w:type="dxa"/>
          </w:tcPr>
          <w:p w14:paraId="63A0291A" w14:textId="77777777" w:rsidR="001435F6" w:rsidRPr="0095273D" w:rsidRDefault="001435F6" w:rsidP="0095273D">
            <w:pPr>
              <w:spacing w:after="0" w:line="240" w:lineRule="auto"/>
              <w:contextualSpacing/>
              <w:rPr>
                <w:rFonts w:ascii="Arial" w:hAnsi="Arial" w:cs="Arial"/>
                <w:sz w:val="20"/>
                <w:szCs w:val="20"/>
              </w:rPr>
            </w:pPr>
          </w:p>
          <w:p w14:paraId="1255BB5E" w14:textId="77777777" w:rsidR="001435F6" w:rsidRPr="0095273D" w:rsidRDefault="001435F6" w:rsidP="0095273D">
            <w:pPr>
              <w:spacing w:after="0" w:line="240" w:lineRule="auto"/>
              <w:contextualSpacing/>
              <w:rPr>
                <w:rFonts w:ascii="Arial" w:hAnsi="Arial" w:cs="Arial"/>
                <w:sz w:val="20"/>
                <w:szCs w:val="20"/>
              </w:rPr>
            </w:pPr>
          </w:p>
          <w:p w14:paraId="7E01AE5B" w14:textId="77777777" w:rsidR="001435F6" w:rsidRPr="0095273D" w:rsidRDefault="001435F6" w:rsidP="0095273D">
            <w:pPr>
              <w:spacing w:after="0" w:line="240" w:lineRule="auto"/>
              <w:contextualSpacing/>
              <w:rPr>
                <w:rFonts w:ascii="Arial" w:hAnsi="Arial" w:cs="Arial"/>
                <w:sz w:val="20"/>
                <w:szCs w:val="20"/>
              </w:rPr>
            </w:pPr>
          </w:p>
          <w:p w14:paraId="218AD584" w14:textId="77777777" w:rsidR="001435F6" w:rsidRPr="0095273D" w:rsidRDefault="001435F6" w:rsidP="0095273D">
            <w:pPr>
              <w:spacing w:after="0" w:line="240" w:lineRule="auto"/>
              <w:contextualSpacing/>
              <w:rPr>
                <w:rFonts w:ascii="Arial" w:hAnsi="Arial" w:cs="Arial"/>
                <w:sz w:val="20"/>
                <w:szCs w:val="20"/>
              </w:rPr>
            </w:pPr>
          </w:p>
          <w:p w14:paraId="662DF78D" w14:textId="77777777" w:rsidR="001435F6" w:rsidRPr="0095273D" w:rsidRDefault="001435F6" w:rsidP="0095273D">
            <w:pPr>
              <w:spacing w:after="0" w:line="240" w:lineRule="auto"/>
              <w:contextualSpacing/>
              <w:rPr>
                <w:rFonts w:ascii="Arial" w:hAnsi="Arial" w:cs="Arial"/>
                <w:sz w:val="20"/>
                <w:szCs w:val="20"/>
              </w:rPr>
            </w:pPr>
          </w:p>
          <w:p w14:paraId="0C7ECAD2" w14:textId="77777777" w:rsidR="001435F6" w:rsidRPr="0095273D" w:rsidRDefault="001435F6" w:rsidP="0095273D">
            <w:pPr>
              <w:spacing w:after="0" w:line="240" w:lineRule="auto"/>
              <w:contextualSpacing/>
              <w:rPr>
                <w:rFonts w:ascii="Arial" w:hAnsi="Arial" w:cs="Arial"/>
                <w:sz w:val="20"/>
                <w:szCs w:val="20"/>
              </w:rPr>
            </w:pPr>
          </w:p>
          <w:p w14:paraId="773791A8" w14:textId="77777777" w:rsidR="001435F6" w:rsidRPr="0095273D" w:rsidRDefault="001435F6" w:rsidP="0095273D">
            <w:pPr>
              <w:spacing w:after="0" w:line="240" w:lineRule="auto"/>
              <w:contextualSpacing/>
              <w:rPr>
                <w:rFonts w:ascii="Arial" w:hAnsi="Arial" w:cs="Arial"/>
                <w:sz w:val="20"/>
                <w:szCs w:val="20"/>
              </w:rPr>
            </w:pPr>
          </w:p>
          <w:p w14:paraId="29DBE327" w14:textId="17733E36"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d)       </w:t>
            </w:r>
            <w:r w:rsidR="00B312C4" w:rsidRPr="0095273D">
              <w:rPr>
                <w:rFonts w:ascii="Arial" w:hAnsi="Arial" w:cs="Arial"/>
                <w:sz w:val="20"/>
                <w:szCs w:val="20"/>
              </w:rPr>
              <w:object w:dxaOrig="1440" w:dyaOrig="1440" w14:anchorId="1218F0F6">
                <v:shape id="_x0000_i1151" type="#_x0000_t75" style="width:42pt;height:20.25pt" o:ole="">
                  <v:imagedata r:id="rId39" o:title=""/>
                </v:shape>
                <w:control r:id="rId40" w:name="CheckBox14" w:shapeid="_x0000_i1151"/>
              </w:object>
            </w:r>
            <w:r w:rsidRPr="0095273D">
              <w:rPr>
                <w:rFonts w:ascii="Arial" w:hAnsi="Arial" w:cs="Arial"/>
                <w:sz w:val="20"/>
                <w:szCs w:val="20"/>
              </w:rPr>
              <w:t xml:space="preserve">   </w:t>
            </w:r>
            <w:r w:rsidR="00B312C4" w:rsidRPr="0095273D">
              <w:rPr>
                <w:rFonts w:ascii="Arial" w:hAnsi="Arial" w:cs="Arial"/>
                <w:sz w:val="20"/>
                <w:szCs w:val="20"/>
              </w:rPr>
              <w:object w:dxaOrig="1440" w:dyaOrig="1440" w14:anchorId="61E0C064">
                <v:shape id="_x0000_i1153" type="#_x0000_t75" style="width:45pt;height:20.25pt" o:ole="">
                  <v:imagedata r:id="rId26" o:title=""/>
                </v:shape>
                <w:control r:id="rId41" w:name="CheckBox24" w:shapeid="_x0000_i1153"/>
              </w:object>
            </w:r>
            <w:r w:rsidRPr="0095273D">
              <w:rPr>
                <w:rFonts w:ascii="Arial" w:hAnsi="Arial" w:cs="Arial"/>
                <w:sz w:val="20"/>
                <w:szCs w:val="20"/>
              </w:rPr>
              <w:t xml:space="preserve">  </w:t>
            </w:r>
          </w:p>
          <w:p w14:paraId="73A6123A" w14:textId="77777777" w:rsidR="001435F6" w:rsidRPr="0095273D" w:rsidRDefault="001435F6" w:rsidP="0095273D">
            <w:pPr>
              <w:pStyle w:val="Odsekzoznamu"/>
              <w:spacing w:after="0" w:line="240" w:lineRule="auto"/>
              <w:rPr>
                <w:rFonts w:ascii="Arial" w:hAnsi="Arial" w:cs="Arial"/>
                <w:sz w:val="20"/>
                <w:szCs w:val="20"/>
              </w:rPr>
            </w:pPr>
          </w:p>
          <w:p w14:paraId="45162AB7" w14:textId="77777777" w:rsidR="001435F6" w:rsidRPr="0095273D" w:rsidRDefault="001435F6" w:rsidP="0095273D">
            <w:pPr>
              <w:spacing w:after="0" w:line="240" w:lineRule="auto"/>
              <w:contextualSpacing/>
              <w:rPr>
                <w:rFonts w:ascii="Arial" w:hAnsi="Arial" w:cs="Arial"/>
                <w:sz w:val="20"/>
                <w:szCs w:val="20"/>
              </w:rPr>
            </w:pPr>
          </w:p>
          <w:p w14:paraId="7E717AD4" w14:textId="77777777" w:rsidR="001435F6" w:rsidRPr="0095273D" w:rsidRDefault="001435F6" w:rsidP="0095273D">
            <w:pPr>
              <w:spacing w:after="0" w:line="240" w:lineRule="auto"/>
              <w:contextualSpacing/>
              <w:rPr>
                <w:rFonts w:ascii="Arial" w:hAnsi="Arial" w:cs="Arial"/>
                <w:sz w:val="20"/>
                <w:szCs w:val="20"/>
              </w:rPr>
            </w:pPr>
          </w:p>
          <w:p w14:paraId="62821ABD" w14:textId="77777777" w:rsidR="001435F6" w:rsidRPr="0095273D" w:rsidRDefault="001435F6" w:rsidP="0095273D">
            <w:pPr>
              <w:spacing w:after="0" w:line="240" w:lineRule="auto"/>
              <w:contextualSpacing/>
              <w:rPr>
                <w:rFonts w:ascii="Arial" w:hAnsi="Arial" w:cs="Arial"/>
                <w:sz w:val="20"/>
                <w:szCs w:val="20"/>
              </w:rPr>
            </w:pPr>
          </w:p>
          <w:p w14:paraId="3448AB17" w14:textId="77777777" w:rsidR="001435F6" w:rsidRPr="0095273D" w:rsidRDefault="001435F6" w:rsidP="0095273D">
            <w:pPr>
              <w:spacing w:after="0" w:line="240" w:lineRule="auto"/>
              <w:contextualSpacing/>
              <w:rPr>
                <w:rFonts w:ascii="Arial" w:hAnsi="Arial" w:cs="Arial"/>
                <w:sz w:val="20"/>
                <w:szCs w:val="20"/>
              </w:rPr>
            </w:pPr>
          </w:p>
          <w:p w14:paraId="62D85071" w14:textId="77777777" w:rsidR="001435F6" w:rsidRPr="0095273D" w:rsidRDefault="001435F6" w:rsidP="0095273D">
            <w:pPr>
              <w:spacing w:after="0" w:line="240" w:lineRule="auto"/>
              <w:contextualSpacing/>
              <w:rPr>
                <w:rFonts w:ascii="Arial" w:hAnsi="Arial" w:cs="Arial"/>
                <w:sz w:val="20"/>
                <w:szCs w:val="20"/>
              </w:rPr>
            </w:pPr>
          </w:p>
          <w:p w14:paraId="1F92FD02" w14:textId="77777777" w:rsidR="001435F6" w:rsidRPr="0095273D" w:rsidRDefault="001435F6" w:rsidP="0095273D">
            <w:pPr>
              <w:spacing w:after="0" w:line="240" w:lineRule="auto"/>
              <w:contextualSpacing/>
              <w:rPr>
                <w:rFonts w:ascii="Arial" w:hAnsi="Arial" w:cs="Arial"/>
                <w:sz w:val="20"/>
                <w:szCs w:val="20"/>
              </w:rPr>
            </w:pPr>
          </w:p>
          <w:p w14:paraId="6500F62A" w14:textId="77777777" w:rsidR="001435F6" w:rsidRPr="0095273D" w:rsidRDefault="001435F6" w:rsidP="0095273D">
            <w:pPr>
              <w:spacing w:after="0" w:line="240" w:lineRule="auto"/>
              <w:contextualSpacing/>
              <w:rPr>
                <w:rFonts w:ascii="Arial" w:hAnsi="Arial" w:cs="Arial"/>
                <w:sz w:val="20"/>
                <w:szCs w:val="20"/>
              </w:rPr>
            </w:pPr>
          </w:p>
          <w:p w14:paraId="70F08B30" w14:textId="77777777" w:rsidR="001435F6" w:rsidRPr="0095273D" w:rsidRDefault="001435F6" w:rsidP="0095273D">
            <w:pPr>
              <w:spacing w:after="0" w:line="240" w:lineRule="auto"/>
              <w:contextualSpacing/>
              <w:rPr>
                <w:rFonts w:ascii="Arial" w:hAnsi="Arial" w:cs="Arial"/>
                <w:sz w:val="20"/>
                <w:szCs w:val="20"/>
              </w:rPr>
            </w:pPr>
          </w:p>
          <w:p w14:paraId="571899C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65D09CD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FD3E51C" w14:textId="77777777" w:rsidTr="00A95E29">
        <w:trPr>
          <w:trHeight w:val="272"/>
        </w:trPr>
        <w:tc>
          <w:tcPr>
            <w:tcW w:w="4868" w:type="dxa"/>
          </w:tcPr>
          <w:p w14:paraId="097614BF"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Forma účasti:</w:t>
            </w:r>
          </w:p>
        </w:tc>
        <w:tc>
          <w:tcPr>
            <w:tcW w:w="4868" w:type="dxa"/>
          </w:tcPr>
          <w:p w14:paraId="12068974"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Odpoveď:</w:t>
            </w:r>
          </w:p>
        </w:tc>
      </w:tr>
      <w:tr w:rsidR="001435F6" w:rsidRPr="0095273D" w14:paraId="3659F82E" w14:textId="77777777" w:rsidTr="00A95E29">
        <w:trPr>
          <w:trHeight w:val="272"/>
        </w:trPr>
        <w:tc>
          <w:tcPr>
            <w:tcW w:w="4868" w:type="dxa"/>
          </w:tcPr>
          <w:p w14:paraId="1F091EF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Zúčastňuje sa hospodársky subjekt na postupe obstarávania spoločne s inými subjektmi</w:t>
            </w:r>
            <w:r w:rsidRPr="0095273D">
              <w:rPr>
                <w:rStyle w:val="Odkaznapoznmkupodiarou"/>
                <w:rFonts w:ascii="Arial" w:hAnsi="Arial" w:cs="Arial"/>
                <w:sz w:val="20"/>
                <w:szCs w:val="20"/>
              </w:rPr>
              <w:footnoteReference w:id="18"/>
            </w:r>
            <w:r w:rsidRPr="0095273D">
              <w:rPr>
                <w:rFonts w:ascii="Arial" w:hAnsi="Arial" w:cs="Arial"/>
                <w:sz w:val="20"/>
                <w:szCs w:val="20"/>
              </w:rPr>
              <w:t>?</w:t>
            </w:r>
          </w:p>
        </w:tc>
        <w:tc>
          <w:tcPr>
            <w:tcW w:w="4868" w:type="dxa"/>
          </w:tcPr>
          <w:p w14:paraId="3BF5C19F" w14:textId="77777777" w:rsidR="001435F6" w:rsidRPr="0095273D" w:rsidRDefault="001435F6" w:rsidP="0095273D">
            <w:pPr>
              <w:spacing w:after="0" w:line="240" w:lineRule="auto"/>
              <w:contextualSpacing/>
              <w:rPr>
                <w:rFonts w:ascii="Arial" w:hAnsi="Arial" w:cs="Arial"/>
                <w:sz w:val="20"/>
                <w:szCs w:val="20"/>
              </w:rPr>
            </w:pPr>
          </w:p>
          <w:p w14:paraId="5E11CD12" w14:textId="72E0A44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0641B0EC">
                <v:shape id="_x0000_i1155" type="#_x0000_t75" style="width:42pt;height:20.25pt" o:ole="">
                  <v:imagedata r:id="rId42" o:title=""/>
                </v:shape>
                <w:control r:id="rId43" w:name="CheckBox15" w:shapeid="_x0000_i1155"/>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212CF320">
                <v:shape id="_x0000_i1157" type="#_x0000_t75" style="width:45pt;height:20.25pt" o:ole="">
                  <v:imagedata r:id="rId44" o:title=""/>
                </v:shape>
                <w:control r:id="rId45" w:name="CheckBox25" w:shapeid="_x0000_i1157"/>
              </w:object>
            </w:r>
            <w:r w:rsidR="001435F6" w:rsidRPr="0095273D">
              <w:rPr>
                <w:rFonts w:ascii="Arial" w:hAnsi="Arial" w:cs="Arial"/>
                <w:sz w:val="20"/>
                <w:szCs w:val="20"/>
              </w:rPr>
              <w:t xml:space="preserve">  </w:t>
            </w:r>
          </w:p>
          <w:p w14:paraId="6BF52359" w14:textId="77777777" w:rsidR="001435F6" w:rsidRPr="0095273D" w:rsidRDefault="001435F6" w:rsidP="0095273D">
            <w:pPr>
              <w:spacing w:after="0" w:line="240" w:lineRule="auto"/>
              <w:contextualSpacing/>
              <w:rPr>
                <w:rFonts w:ascii="Arial" w:hAnsi="Arial" w:cs="Arial"/>
                <w:sz w:val="20"/>
                <w:szCs w:val="20"/>
              </w:rPr>
            </w:pPr>
          </w:p>
        </w:tc>
      </w:tr>
    </w:tbl>
    <w:p w14:paraId="3492D773" w14:textId="77777777" w:rsidR="001435F6" w:rsidRPr="0095273D" w:rsidRDefault="001435F6" w:rsidP="0095273D">
      <w:pPr>
        <w:spacing w:after="0" w:line="240" w:lineRule="auto"/>
        <w:contextualSpacing/>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95273D" w14:paraId="05051146" w14:textId="77777777" w:rsidTr="00A95E29">
        <w:trPr>
          <w:trHeight w:val="255"/>
        </w:trPr>
        <w:tc>
          <w:tcPr>
            <w:tcW w:w="9751" w:type="dxa"/>
            <w:gridSpan w:val="3"/>
            <w:shd w:val="clear" w:color="auto" w:fill="EEECE1" w:themeFill="background2"/>
          </w:tcPr>
          <w:p w14:paraId="00602F59"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 zaistite, aby príslušné ostatné subjekty poskytli osobitný formulár JED pre obstarávanie.</w:t>
            </w:r>
          </w:p>
        </w:tc>
      </w:tr>
      <w:tr w:rsidR="001435F6" w:rsidRPr="0095273D" w14:paraId="2CAC1CA7" w14:textId="77777777" w:rsidTr="00A95E29">
        <w:trPr>
          <w:gridAfter w:val="1"/>
          <w:wAfter w:w="11" w:type="dxa"/>
          <w:trHeight w:val="2325"/>
        </w:trPr>
        <w:tc>
          <w:tcPr>
            <w:tcW w:w="4870" w:type="dxa"/>
          </w:tcPr>
          <w:p w14:paraId="2E7456CA"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Ak áno:</w:t>
            </w:r>
          </w:p>
          <w:p w14:paraId="4032599D"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Uveďte úlohu hospodárskeho subjektu v rámci skupiny (vedúci subjekt, subjekt zodpovedný za osobitné úlohy...):</w:t>
            </w:r>
          </w:p>
          <w:p w14:paraId="66A4A19B"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Uveďte iné hospodárske subjekty, ktoré sa zúčastňujú na postupe obstarávania spoločne:</w:t>
            </w:r>
          </w:p>
          <w:p w14:paraId="54D89711"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V prípade potreby názov zúčastnenej skupiny:</w:t>
            </w:r>
          </w:p>
        </w:tc>
        <w:tc>
          <w:tcPr>
            <w:tcW w:w="4870" w:type="dxa"/>
          </w:tcPr>
          <w:p w14:paraId="14284643" w14:textId="77777777" w:rsidR="001435F6" w:rsidRPr="0095273D" w:rsidRDefault="001435F6" w:rsidP="0095273D">
            <w:pPr>
              <w:spacing w:after="0" w:line="240" w:lineRule="auto"/>
              <w:contextualSpacing/>
              <w:rPr>
                <w:rFonts w:ascii="Arial" w:hAnsi="Arial" w:cs="Arial"/>
                <w:sz w:val="20"/>
                <w:szCs w:val="20"/>
              </w:rPr>
            </w:pPr>
          </w:p>
          <w:p w14:paraId="681C3F12"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1EAC815D" w14:textId="77777777" w:rsidR="001435F6" w:rsidRPr="0095273D" w:rsidRDefault="001435F6" w:rsidP="0095273D">
            <w:pPr>
              <w:spacing w:after="0" w:line="240" w:lineRule="auto"/>
              <w:contextualSpacing/>
              <w:rPr>
                <w:rFonts w:ascii="Arial" w:hAnsi="Arial" w:cs="Arial"/>
                <w:sz w:val="20"/>
                <w:szCs w:val="20"/>
              </w:rPr>
            </w:pPr>
          </w:p>
          <w:p w14:paraId="5AEB8EDF" w14:textId="77777777" w:rsidR="001435F6" w:rsidRPr="0095273D" w:rsidRDefault="001435F6" w:rsidP="0095273D">
            <w:pPr>
              <w:spacing w:after="0" w:line="240" w:lineRule="auto"/>
              <w:contextualSpacing/>
              <w:rPr>
                <w:rFonts w:ascii="Arial" w:hAnsi="Arial" w:cs="Arial"/>
                <w:sz w:val="20"/>
                <w:szCs w:val="20"/>
              </w:rPr>
            </w:pPr>
          </w:p>
          <w:p w14:paraId="19D4E2CC"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170D6129" w14:textId="77777777" w:rsidR="001435F6" w:rsidRPr="0095273D" w:rsidRDefault="001435F6" w:rsidP="0095273D">
            <w:pPr>
              <w:spacing w:after="0" w:line="240" w:lineRule="auto"/>
              <w:contextualSpacing/>
              <w:rPr>
                <w:rFonts w:ascii="Arial" w:hAnsi="Arial" w:cs="Arial"/>
                <w:sz w:val="20"/>
                <w:szCs w:val="20"/>
              </w:rPr>
            </w:pPr>
          </w:p>
          <w:p w14:paraId="77552C72" w14:textId="77777777" w:rsidR="001435F6" w:rsidRPr="0095273D" w:rsidRDefault="001435F6" w:rsidP="0095273D">
            <w:pPr>
              <w:spacing w:after="0" w:line="240" w:lineRule="auto"/>
              <w:contextualSpacing/>
              <w:rPr>
                <w:rFonts w:ascii="Arial" w:hAnsi="Arial" w:cs="Arial"/>
                <w:sz w:val="20"/>
                <w:szCs w:val="20"/>
              </w:rPr>
            </w:pPr>
          </w:p>
          <w:p w14:paraId="1997075B"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5201DDF0"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65132CD5" w14:textId="77777777" w:rsidTr="00A95E29">
        <w:trPr>
          <w:gridAfter w:val="1"/>
          <w:wAfter w:w="11" w:type="dxa"/>
          <w:trHeight w:val="272"/>
        </w:trPr>
        <w:tc>
          <w:tcPr>
            <w:tcW w:w="4870" w:type="dxa"/>
          </w:tcPr>
          <w:p w14:paraId="61D3EBB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Časti</w:t>
            </w:r>
          </w:p>
        </w:tc>
        <w:tc>
          <w:tcPr>
            <w:tcW w:w="4870" w:type="dxa"/>
          </w:tcPr>
          <w:p w14:paraId="1A05A18C"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4B408856" w14:textId="77777777" w:rsidTr="00A95E29">
        <w:trPr>
          <w:gridAfter w:val="1"/>
          <w:wAfter w:w="11" w:type="dxa"/>
          <w:trHeight w:val="272"/>
        </w:trPr>
        <w:tc>
          <w:tcPr>
            <w:tcW w:w="4870" w:type="dxa"/>
          </w:tcPr>
          <w:p w14:paraId="2BABD15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to uplatniteľné, oznámenie častí, o ktoré sa hospodársky subjekt chce uchádzať:</w:t>
            </w:r>
          </w:p>
        </w:tc>
        <w:tc>
          <w:tcPr>
            <w:tcW w:w="4870" w:type="dxa"/>
          </w:tcPr>
          <w:p w14:paraId="798A573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w:t>
            </w:r>
          </w:p>
        </w:tc>
      </w:tr>
    </w:tbl>
    <w:p w14:paraId="05BB1D4B" w14:textId="77777777" w:rsidR="001435F6" w:rsidRPr="0095273D" w:rsidRDefault="001435F6" w:rsidP="0095273D">
      <w:pPr>
        <w:spacing w:after="0" w:line="240" w:lineRule="auto"/>
        <w:ind w:firstLine="709"/>
        <w:contextualSpacing/>
        <w:jc w:val="center"/>
        <w:rPr>
          <w:rFonts w:ascii="Arial" w:hAnsi="Arial" w:cs="Arial"/>
          <w:sz w:val="20"/>
          <w:szCs w:val="20"/>
        </w:rPr>
      </w:pPr>
      <w:r w:rsidRPr="0095273D">
        <w:rPr>
          <w:rFonts w:ascii="Arial" w:hAnsi="Arial" w:cs="Arial"/>
          <w:sz w:val="20"/>
          <w:szCs w:val="20"/>
        </w:rPr>
        <w:t>B : INFORMÁCIE O ZÁSTUPCOCH HOSPODÁRSKEHO SUBJEKTU</w:t>
      </w:r>
    </w:p>
    <w:p w14:paraId="765F75BF" w14:textId="77777777" w:rsidR="00813060" w:rsidRPr="0095273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5D1BC7FF" w14:textId="77777777" w:rsidTr="00A95E29">
        <w:tc>
          <w:tcPr>
            <w:tcW w:w="9751" w:type="dxa"/>
          </w:tcPr>
          <w:p w14:paraId="473526B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V príslušnom prípade uveďte meno a adresu osoby oprávnenej zastupovať hospodársky subjekt na účely tohto postupu obstarávania:</w:t>
            </w:r>
          </w:p>
        </w:tc>
      </w:tr>
    </w:tbl>
    <w:p w14:paraId="0DD46957"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027E4A80" w14:textId="77777777" w:rsidTr="00A95E29">
        <w:trPr>
          <w:trHeight w:val="275"/>
        </w:trPr>
        <w:tc>
          <w:tcPr>
            <w:tcW w:w="4870" w:type="dxa"/>
          </w:tcPr>
          <w:p w14:paraId="28D9F112"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Zastúpenie, ak existuje:</w:t>
            </w:r>
          </w:p>
        </w:tc>
        <w:tc>
          <w:tcPr>
            <w:tcW w:w="4870" w:type="dxa"/>
          </w:tcPr>
          <w:p w14:paraId="4C01F76F"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Odpoveď:</w:t>
            </w:r>
          </w:p>
        </w:tc>
      </w:tr>
      <w:tr w:rsidR="001435F6" w:rsidRPr="0095273D" w14:paraId="17386173" w14:textId="77777777" w:rsidTr="00A95E29">
        <w:trPr>
          <w:trHeight w:val="766"/>
        </w:trPr>
        <w:tc>
          <w:tcPr>
            <w:tcW w:w="4870" w:type="dxa"/>
          </w:tcPr>
          <w:p w14:paraId="41FCB69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Celé meno;</w:t>
            </w:r>
          </w:p>
          <w:p w14:paraId="16F496A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Doplnené dátumom a miestom narodenia, ak sa vyžadujú:</w:t>
            </w:r>
          </w:p>
        </w:tc>
        <w:tc>
          <w:tcPr>
            <w:tcW w:w="4870" w:type="dxa"/>
          </w:tcPr>
          <w:p w14:paraId="40440AB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D5CC37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3AC4492F"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2C34B642" w14:textId="77777777" w:rsidTr="00A95E29">
        <w:trPr>
          <w:trHeight w:val="275"/>
        </w:trPr>
        <w:tc>
          <w:tcPr>
            <w:tcW w:w="4870" w:type="dxa"/>
          </w:tcPr>
          <w:p w14:paraId="68FF364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Pozícia/zastupujúci:</w:t>
            </w:r>
          </w:p>
        </w:tc>
        <w:tc>
          <w:tcPr>
            <w:tcW w:w="4870" w:type="dxa"/>
          </w:tcPr>
          <w:p w14:paraId="21D2B9F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70CCAEB7" w14:textId="77777777" w:rsidTr="00A95E29">
        <w:trPr>
          <w:trHeight w:val="275"/>
        </w:trPr>
        <w:tc>
          <w:tcPr>
            <w:tcW w:w="4870" w:type="dxa"/>
          </w:tcPr>
          <w:p w14:paraId="7D40DC0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Poštová adresa:</w:t>
            </w:r>
          </w:p>
        </w:tc>
        <w:tc>
          <w:tcPr>
            <w:tcW w:w="4870" w:type="dxa"/>
          </w:tcPr>
          <w:p w14:paraId="3C46523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49620A7D" w14:textId="77777777" w:rsidTr="00A95E29">
        <w:trPr>
          <w:trHeight w:val="291"/>
        </w:trPr>
        <w:tc>
          <w:tcPr>
            <w:tcW w:w="4870" w:type="dxa"/>
          </w:tcPr>
          <w:p w14:paraId="77579F2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Telefón:</w:t>
            </w:r>
          </w:p>
        </w:tc>
        <w:tc>
          <w:tcPr>
            <w:tcW w:w="4870" w:type="dxa"/>
          </w:tcPr>
          <w:p w14:paraId="7781CB5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DB48681" w14:textId="77777777" w:rsidTr="00A95E29">
        <w:trPr>
          <w:trHeight w:val="275"/>
        </w:trPr>
        <w:tc>
          <w:tcPr>
            <w:tcW w:w="4870" w:type="dxa"/>
          </w:tcPr>
          <w:p w14:paraId="5139476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E-mail:</w:t>
            </w:r>
          </w:p>
        </w:tc>
        <w:tc>
          <w:tcPr>
            <w:tcW w:w="4870" w:type="dxa"/>
          </w:tcPr>
          <w:p w14:paraId="1D7647F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25126EBB" w14:textId="77777777" w:rsidTr="00A95E29">
        <w:trPr>
          <w:trHeight w:val="505"/>
        </w:trPr>
        <w:tc>
          <w:tcPr>
            <w:tcW w:w="4870" w:type="dxa"/>
          </w:tcPr>
          <w:p w14:paraId="7198FBA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to potrebné, uveďte potrebné informácie o zastúpení (jeho formu, rozsah, účel...):</w:t>
            </w:r>
          </w:p>
        </w:tc>
        <w:tc>
          <w:tcPr>
            <w:tcW w:w="4870" w:type="dxa"/>
          </w:tcPr>
          <w:p w14:paraId="14FAE1A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7AF8F1E" w14:textId="77777777" w:rsidR="001435F6" w:rsidRPr="0095273D" w:rsidRDefault="001435F6" w:rsidP="0095273D">
            <w:pPr>
              <w:spacing w:after="0" w:line="240" w:lineRule="auto"/>
              <w:contextualSpacing/>
              <w:rPr>
                <w:rFonts w:ascii="Arial" w:hAnsi="Arial" w:cs="Arial"/>
                <w:sz w:val="20"/>
                <w:szCs w:val="20"/>
              </w:rPr>
            </w:pPr>
          </w:p>
        </w:tc>
      </w:tr>
    </w:tbl>
    <w:p w14:paraId="4F2EC716" w14:textId="77777777" w:rsidR="00813060" w:rsidRPr="0095273D" w:rsidRDefault="00813060" w:rsidP="0095273D">
      <w:pPr>
        <w:spacing w:after="0" w:line="240" w:lineRule="auto"/>
        <w:contextualSpacing/>
        <w:jc w:val="center"/>
        <w:rPr>
          <w:rFonts w:ascii="Arial" w:hAnsi="Arial" w:cs="Arial"/>
          <w:sz w:val="20"/>
          <w:szCs w:val="20"/>
        </w:rPr>
      </w:pPr>
    </w:p>
    <w:p w14:paraId="509877F3"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C : INFORMÁCIE O VYUŽÍVANÍ KAPACÍT INÝCH SUBJEKTOV</w:t>
      </w:r>
    </w:p>
    <w:p w14:paraId="043E80C5"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34FE0BB9" w14:textId="77777777" w:rsidTr="00A95E29">
        <w:trPr>
          <w:trHeight w:val="255"/>
        </w:trPr>
        <w:tc>
          <w:tcPr>
            <w:tcW w:w="4870" w:type="dxa"/>
          </w:tcPr>
          <w:p w14:paraId="6CDEB0B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Dôvera:</w:t>
            </w:r>
          </w:p>
        </w:tc>
        <w:tc>
          <w:tcPr>
            <w:tcW w:w="4870" w:type="dxa"/>
          </w:tcPr>
          <w:p w14:paraId="362E9B06"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86A08C1" w14:textId="77777777" w:rsidTr="00A95E29">
        <w:trPr>
          <w:trHeight w:val="1036"/>
        </w:trPr>
        <w:tc>
          <w:tcPr>
            <w:tcW w:w="4870" w:type="dxa"/>
          </w:tcPr>
          <w:p w14:paraId="11148A2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5C05D59C" w14:textId="77777777" w:rsidR="001435F6" w:rsidRPr="0095273D" w:rsidRDefault="001435F6" w:rsidP="0095273D">
            <w:pPr>
              <w:spacing w:after="0" w:line="240" w:lineRule="auto"/>
              <w:contextualSpacing/>
              <w:jc w:val="both"/>
              <w:rPr>
                <w:rFonts w:ascii="Arial" w:hAnsi="Arial" w:cs="Arial"/>
                <w:sz w:val="20"/>
                <w:szCs w:val="20"/>
              </w:rPr>
            </w:pPr>
          </w:p>
          <w:p w14:paraId="66E0A5C6" w14:textId="7BB11BE0"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5477DE9A">
                <v:shape id="_x0000_i1159" type="#_x0000_t75" style="width:42pt;height:20.25pt" o:ole="">
                  <v:imagedata r:id="rId46" o:title=""/>
                </v:shape>
                <w:control r:id="rId47" w:name="CheckBox16" w:shapeid="_x0000_i1159"/>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15A39AD5">
                <v:shape id="_x0000_i1161" type="#_x0000_t75" style="width:45pt;height:20.25pt" o:ole="">
                  <v:imagedata r:id="rId26" o:title=""/>
                </v:shape>
                <w:control r:id="rId48" w:name="CheckBox26" w:shapeid="_x0000_i1161"/>
              </w:object>
            </w:r>
            <w:r w:rsidR="001435F6" w:rsidRPr="0095273D">
              <w:rPr>
                <w:rFonts w:ascii="Arial" w:hAnsi="Arial" w:cs="Arial"/>
                <w:sz w:val="20"/>
                <w:szCs w:val="20"/>
              </w:rPr>
              <w:t xml:space="preserve">  </w:t>
            </w:r>
          </w:p>
          <w:p w14:paraId="5344908B" w14:textId="77777777" w:rsidR="001435F6" w:rsidRPr="0095273D" w:rsidRDefault="001435F6" w:rsidP="0095273D">
            <w:pPr>
              <w:spacing w:after="0" w:line="240" w:lineRule="auto"/>
              <w:contextualSpacing/>
              <w:jc w:val="both"/>
              <w:rPr>
                <w:rFonts w:ascii="Arial" w:hAnsi="Arial" w:cs="Arial"/>
                <w:sz w:val="20"/>
                <w:szCs w:val="20"/>
              </w:rPr>
            </w:pPr>
          </w:p>
        </w:tc>
      </w:tr>
    </w:tbl>
    <w:p w14:paraId="66DE88F0" w14:textId="77777777" w:rsidR="001435F6" w:rsidRPr="0095273D" w:rsidRDefault="001435F6" w:rsidP="0095273D">
      <w:pPr>
        <w:spacing w:after="0" w:line="240" w:lineRule="auto"/>
        <w:contextualSpacing/>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F378C6A" w14:textId="77777777" w:rsidTr="00A95E29">
        <w:tc>
          <w:tcPr>
            <w:tcW w:w="9751" w:type="dxa"/>
            <w:shd w:val="clear" w:color="auto" w:fill="EEECE1" w:themeFill="background2"/>
          </w:tcPr>
          <w:p w14:paraId="02383B34"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predložte samostatný formulár jednotného európskeho dokumentu pre obstarávanie, v ktorom budú uvedené informácie požadované v </w:t>
            </w:r>
            <w:r w:rsidRPr="0095273D">
              <w:rPr>
                <w:rFonts w:ascii="Arial" w:hAnsi="Arial" w:cs="Arial"/>
                <w:b/>
                <w:sz w:val="20"/>
                <w:szCs w:val="20"/>
              </w:rPr>
              <w:t>oddiele A a B tejto časti a časti III pre každý z </w:t>
            </w:r>
            <w:r w:rsidRPr="0095273D">
              <w:rPr>
                <w:rFonts w:ascii="Arial" w:hAnsi="Arial" w:cs="Arial"/>
                <w:sz w:val="20"/>
                <w:szCs w:val="20"/>
              </w:rPr>
              <w:t>príslušných subjektov, riadne vyplnený a s podpisom príslušných subjektov.</w:t>
            </w:r>
          </w:p>
          <w:p w14:paraId="4243EF77" w14:textId="77777777" w:rsidR="001435F6" w:rsidRPr="0095273D" w:rsidRDefault="001435F6" w:rsidP="0095273D">
            <w:pPr>
              <w:spacing w:after="0" w:line="240" w:lineRule="auto"/>
              <w:contextualSpacing/>
              <w:jc w:val="both"/>
              <w:rPr>
                <w:rFonts w:ascii="Arial" w:hAnsi="Arial" w:cs="Arial"/>
                <w:sz w:val="20"/>
                <w:szCs w:val="20"/>
              </w:rPr>
            </w:pPr>
          </w:p>
          <w:p w14:paraId="43467D34"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23DFDA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Pokiaľ je to relevantné pre špecifickú kapacitu alebo kapacity, ktoré hospodársky subjekt využíva, uveďte informácie v časti IV a V pre každý z príslušných subjektov</w:t>
            </w:r>
            <w:r w:rsidRPr="0095273D">
              <w:rPr>
                <w:rStyle w:val="Odkaznapoznmkupodiarou"/>
                <w:rFonts w:ascii="Arial" w:hAnsi="Arial" w:cs="Arial"/>
                <w:sz w:val="20"/>
                <w:szCs w:val="20"/>
              </w:rPr>
              <w:footnoteReference w:id="19"/>
            </w:r>
            <w:r w:rsidRPr="0095273D">
              <w:rPr>
                <w:rFonts w:ascii="Arial" w:hAnsi="Arial" w:cs="Arial"/>
                <w:sz w:val="20"/>
                <w:szCs w:val="20"/>
              </w:rPr>
              <w:t>.</w:t>
            </w:r>
          </w:p>
        </w:tc>
      </w:tr>
    </w:tbl>
    <w:p w14:paraId="31127536" w14:textId="77777777" w:rsidR="00813060" w:rsidRPr="0095273D" w:rsidRDefault="00813060" w:rsidP="0095273D">
      <w:pPr>
        <w:spacing w:after="0" w:line="240" w:lineRule="auto"/>
        <w:ind w:firstLine="709"/>
        <w:contextualSpacing/>
        <w:jc w:val="center"/>
        <w:rPr>
          <w:rFonts w:ascii="Arial" w:hAnsi="Arial" w:cs="Arial"/>
          <w:sz w:val="20"/>
          <w:szCs w:val="20"/>
        </w:rPr>
      </w:pPr>
    </w:p>
    <w:p w14:paraId="2C2753AA" w14:textId="77777777" w:rsidR="001435F6" w:rsidRPr="0095273D" w:rsidRDefault="001435F6" w:rsidP="0095273D">
      <w:pPr>
        <w:spacing w:after="0" w:line="240" w:lineRule="auto"/>
        <w:ind w:firstLine="709"/>
        <w:contextualSpacing/>
        <w:jc w:val="center"/>
        <w:rPr>
          <w:rFonts w:ascii="Arial" w:hAnsi="Arial" w:cs="Arial"/>
          <w:sz w:val="20"/>
          <w:szCs w:val="20"/>
        </w:rPr>
      </w:pPr>
      <w:r w:rsidRPr="0095273D">
        <w:rPr>
          <w:rFonts w:ascii="Arial" w:hAnsi="Arial" w:cs="Arial"/>
          <w:sz w:val="20"/>
          <w:szCs w:val="20"/>
        </w:rPr>
        <w:lastRenderedPageBreak/>
        <w:t>D : INFORMÁCIE TÝKAJÚCE SA SUBDODÁVATEĽOV, KTORÝCH KAPACITY HOSPODÁRSKY SUBJEKT NEVY</w:t>
      </w:r>
      <w:r w:rsidR="00B954E3" w:rsidRPr="0095273D">
        <w:rPr>
          <w:rFonts w:ascii="Arial" w:hAnsi="Arial" w:cs="Arial"/>
          <w:sz w:val="20"/>
          <w:szCs w:val="20"/>
        </w:rPr>
        <w:t>U</w:t>
      </w:r>
      <w:r w:rsidRPr="0095273D">
        <w:rPr>
          <w:rFonts w:ascii="Arial" w:hAnsi="Arial" w:cs="Arial"/>
          <w:sz w:val="20"/>
          <w:szCs w:val="20"/>
        </w:rPr>
        <w:t>ŽÍVA</w:t>
      </w:r>
    </w:p>
    <w:p w14:paraId="7BC15953" w14:textId="77777777" w:rsidR="00813060" w:rsidRPr="0095273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0B481CB4" w14:textId="77777777" w:rsidTr="00A95E29">
        <w:tc>
          <w:tcPr>
            <w:tcW w:w="9751" w:type="dxa"/>
            <w:shd w:val="clear" w:color="auto" w:fill="EEECE1" w:themeFill="background2"/>
          </w:tcPr>
          <w:p w14:paraId="438CCAAD"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(Tento oddiel sa vyplní len vtedy, ak tieto informácie vyslovene vyžaduje verejný obstarávateľ alebo obstarávateľ).</w:t>
            </w:r>
          </w:p>
        </w:tc>
      </w:tr>
    </w:tbl>
    <w:p w14:paraId="6881CE4D"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2815BB59" w14:textId="77777777" w:rsidTr="00A95E29">
        <w:tc>
          <w:tcPr>
            <w:tcW w:w="4870" w:type="dxa"/>
          </w:tcPr>
          <w:p w14:paraId="56D4408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Subdodávatelia:</w:t>
            </w:r>
          </w:p>
        </w:tc>
        <w:tc>
          <w:tcPr>
            <w:tcW w:w="4870" w:type="dxa"/>
          </w:tcPr>
          <w:p w14:paraId="27BD669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5947F206" w14:textId="77777777" w:rsidTr="00A95E29">
        <w:tc>
          <w:tcPr>
            <w:tcW w:w="4870" w:type="dxa"/>
          </w:tcPr>
          <w:p w14:paraId="64C10EE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Má hospodársky subjekt v úmysle zadať niektorú časť zákazky tretím stranám?</w:t>
            </w:r>
          </w:p>
        </w:tc>
        <w:tc>
          <w:tcPr>
            <w:tcW w:w="4870" w:type="dxa"/>
          </w:tcPr>
          <w:p w14:paraId="5D65E8B8" w14:textId="77777777" w:rsidR="001435F6" w:rsidRPr="0095273D" w:rsidRDefault="001435F6" w:rsidP="0095273D">
            <w:pPr>
              <w:spacing w:after="0" w:line="240" w:lineRule="auto"/>
              <w:contextualSpacing/>
              <w:rPr>
                <w:rFonts w:ascii="Arial" w:hAnsi="Arial" w:cs="Arial"/>
                <w:color w:val="404040" w:themeColor="text1" w:themeTint="BF"/>
                <w:sz w:val="20"/>
                <w:szCs w:val="20"/>
              </w:rPr>
            </w:pPr>
          </w:p>
          <w:p w14:paraId="299DC026" w14:textId="05AB46CF"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40778B89">
                <v:shape id="_x0000_i1163" type="#_x0000_t75" style="width:42pt;height:20.25pt" o:ole="">
                  <v:imagedata r:id="rId49" o:title=""/>
                </v:shape>
                <w:control r:id="rId50" w:name="CheckBox151" w:shapeid="_x0000_i1163"/>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4530DC6A">
                <v:shape id="_x0000_i1165" type="#_x0000_t75" style="width:45pt;height:20.25pt" o:ole="">
                  <v:imagedata r:id="rId51" o:title=""/>
                </v:shape>
                <w:control r:id="rId52" w:name="CheckBox251" w:shapeid="_x0000_i1165"/>
              </w:object>
            </w:r>
            <w:r w:rsidR="001435F6" w:rsidRPr="0095273D">
              <w:rPr>
                <w:rFonts w:ascii="Arial" w:hAnsi="Arial" w:cs="Arial"/>
                <w:sz w:val="20"/>
                <w:szCs w:val="20"/>
              </w:rPr>
              <w:t xml:space="preserve">  </w:t>
            </w:r>
          </w:p>
          <w:p w14:paraId="23E13B76" w14:textId="77777777" w:rsidR="001435F6" w:rsidRPr="0095273D" w:rsidRDefault="001435F6" w:rsidP="0095273D">
            <w:pPr>
              <w:spacing w:after="0" w:line="240" w:lineRule="auto"/>
              <w:contextualSpacing/>
              <w:rPr>
                <w:rFonts w:ascii="Arial" w:hAnsi="Arial" w:cs="Arial"/>
                <w:color w:val="404040" w:themeColor="text1" w:themeTint="BF"/>
                <w:sz w:val="20"/>
                <w:szCs w:val="20"/>
              </w:rPr>
            </w:pPr>
          </w:p>
          <w:p w14:paraId="12B2E68D" w14:textId="77777777" w:rsidR="001435F6" w:rsidRPr="0095273D" w:rsidRDefault="001435F6" w:rsidP="0095273D">
            <w:pPr>
              <w:spacing w:after="0" w:line="240" w:lineRule="auto"/>
              <w:contextualSpacing/>
              <w:rPr>
                <w:rFonts w:ascii="Arial" w:hAnsi="Arial" w:cs="Arial"/>
                <w:b/>
                <w:color w:val="404040" w:themeColor="text1" w:themeTint="BF"/>
                <w:sz w:val="20"/>
                <w:szCs w:val="20"/>
              </w:rPr>
            </w:pPr>
            <w:r w:rsidRPr="0095273D">
              <w:rPr>
                <w:rFonts w:ascii="Arial" w:hAnsi="Arial" w:cs="Arial"/>
                <w:color w:val="404040" w:themeColor="text1" w:themeTint="BF"/>
                <w:sz w:val="20"/>
                <w:szCs w:val="20"/>
              </w:rPr>
              <w:t xml:space="preserve">Ak </w:t>
            </w:r>
            <w:r w:rsidRPr="0095273D">
              <w:rPr>
                <w:rFonts w:ascii="Arial" w:hAnsi="Arial" w:cs="Arial"/>
                <w:b/>
                <w:color w:val="404040" w:themeColor="text1" w:themeTint="BF"/>
                <w:sz w:val="20"/>
                <w:szCs w:val="20"/>
              </w:rPr>
              <w:t xml:space="preserve">áno a pokiaľ sú známe, </w:t>
            </w:r>
            <w:r w:rsidRPr="0095273D">
              <w:rPr>
                <w:rFonts w:ascii="Arial" w:hAnsi="Arial" w:cs="Arial"/>
                <w:color w:val="404040" w:themeColor="text1" w:themeTint="BF"/>
                <w:sz w:val="20"/>
                <w:szCs w:val="20"/>
              </w:rPr>
              <w:t>uveďte zoznam navrhovaných subdodávateľov:</w:t>
            </w:r>
          </w:p>
          <w:p w14:paraId="74436A0A"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w:t>
            </w:r>
          </w:p>
        </w:tc>
      </w:tr>
    </w:tbl>
    <w:p w14:paraId="381CBBB4"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298059FF" w14:textId="77777777" w:rsidTr="00A95E29">
        <w:tc>
          <w:tcPr>
            <w:tcW w:w="9751" w:type="dxa"/>
            <w:shd w:val="clear" w:color="auto" w:fill="EEECE1" w:themeFill="background2"/>
          </w:tcPr>
          <w:p w14:paraId="4159B4F8"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14:paraId="3C09658D" w14:textId="77777777" w:rsidR="001435F6" w:rsidRPr="0095273D" w:rsidRDefault="001435F6" w:rsidP="0095273D">
      <w:pPr>
        <w:spacing w:after="0" w:line="240" w:lineRule="auto"/>
        <w:contextualSpacing/>
        <w:rPr>
          <w:rFonts w:ascii="Arial" w:hAnsi="Arial" w:cs="Arial"/>
          <w:sz w:val="20"/>
          <w:szCs w:val="20"/>
        </w:rPr>
      </w:pPr>
    </w:p>
    <w:p w14:paraId="4F89AADD"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III: Dôvody na vylúčenie</w:t>
      </w:r>
    </w:p>
    <w:p w14:paraId="6F6CB58D" w14:textId="77777777" w:rsidR="00813060" w:rsidRPr="0095273D" w:rsidRDefault="00813060" w:rsidP="0095273D">
      <w:pPr>
        <w:spacing w:after="0" w:line="240" w:lineRule="auto"/>
        <w:contextualSpacing/>
        <w:jc w:val="center"/>
        <w:rPr>
          <w:rFonts w:ascii="Arial" w:hAnsi="Arial" w:cs="Arial"/>
          <w:b/>
          <w:sz w:val="20"/>
          <w:szCs w:val="20"/>
        </w:rPr>
      </w:pPr>
    </w:p>
    <w:p w14:paraId="387DD730"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DÔVODY TÝKAJÚCE SA ODSÚDENIA ZA TRESTNÝ ČIN</w:t>
      </w:r>
    </w:p>
    <w:p w14:paraId="4EB514BE"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908B262" w14:textId="77777777" w:rsidTr="00A95E29">
        <w:tc>
          <w:tcPr>
            <w:tcW w:w="9751" w:type="dxa"/>
            <w:shd w:val="clear" w:color="auto" w:fill="EEECE1" w:themeFill="background2"/>
          </w:tcPr>
          <w:p w14:paraId="13E9A1B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V článku 57 ods. 1 smernice 2014/24/EÚ sa stanovujú tieto dôvody vylúčenia:</w:t>
            </w:r>
          </w:p>
          <w:p w14:paraId="04EE3B35"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Účasť v zločineckej organizácii</w:t>
            </w:r>
            <w:r w:rsidRPr="0095273D">
              <w:rPr>
                <w:rStyle w:val="Odkaznapoznmkupodiarou"/>
                <w:rFonts w:ascii="Arial" w:hAnsi="Arial" w:cs="Arial"/>
                <w:sz w:val="20"/>
                <w:szCs w:val="20"/>
              </w:rPr>
              <w:footnoteReference w:id="20"/>
            </w:r>
            <w:r w:rsidRPr="0095273D">
              <w:rPr>
                <w:rFonts w:ascii="Arial" w:hAnsi="Arial" w:cs="Arial"/>
                <w:sz w:val="20"/>
                <w:szCs w:val="20"/>
              </w:rPr>
              <w:t>;</w:t>
            </w:r>
          </w:p>
          <w:p w14:paraId="4262238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Korupcia</w:t>
            </w:r>
            <w:r w:rsidRPr="0095273D">
              <w:rPr>
                <w:rStyle w:val="Odkaznapoznmkupodiarou"/>
                <w:rFonts w:ascii="Arial" w:hAnsi="Arial" w:cs="Arial"/>
                <w:sz w:val="20"/>
                <w:szCs w:val="20"/>
              </w:rPr>
              <w:footnoteReference w:id="21"/>
            </w:r>
            <w:r w:rsidRPr="0095273D">
              <w:rPr>
                <w:rFonts w:ascii="Arial" w:hAnsi="Arial" w:cs="Arial"/>
                <w:sz w:val="20"/>
                <w:szCs w:val="20"/>
              </w:rPr>
              <w:t>;</w:t>
            </w:r>
          </w:p>
          <w:p w14:paraId="49FA4351"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Podvod</w:t>
            </w:r>
            <w:r w:rsidRPr="0095273D">
              <w:rPr>
                <w:rStyle w:val="Odkaznapoznmkupodiarou"/>
                <w:rFonts w:ascii="Arial" w:hAnsi="Arial" w:cs="Arial"/>
                <w:sz w:val="20"/>
                <w:szCs w:val="20"/>
              </w:rPr>
              <w:footnoteReference w:id="22"/>
            </w:r>
            <w:r w:rsidRPr="0095273D">
              <w:rPr>
                <w:rFonts w:ascii="Arial" w:hAnsi="Arial" w:cs="Arial"/>
                <w:sz w:val="20"/>
                <w:szCs w:val="20"/>
              </w:rPr>
              <w:t>;</w:t>
            </w:r>
          </w:p>
          <w:p w14:paraId="20F560A1"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Teroristické trestné činy alebo trestné činy spojené s teroristickými činnosťami</w:t>
            </w:r>
            <w:r w:rsidRPr="0095273D">
              <w:rPr>
                <w:rStyle w:val="Odkaznapoznmkupodiarou"/>
                <w:rFonts w:ascii="Arial" w:hAnsi="Arial" w:cs="Arial"/>
                <w:sz w:val="20"/>
                <w:szCs w:val="20"/>
              </w:rPr>
              <w:footnoteReference w:id="23"/>
            </w:r>
            <w:r w:rsidRPr="0095273D">
              <w:rPr>
                <w:rFonts w:ascii="Arial" w:hAnsi="Arial" w:cs="Arial"/>
                <w:sz w:val="20"/>
                <w:szCs w:val="20"/>
              </w:rPr>
              <w:t>;</w:t>
            </w:r>
          </w:p>
          <w:p w14:paraId="0088D10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Pranie špinavých peňazí a financovanie terorizmu</w:t>
            </w:r>
            <w:r w:rsidRPr="0095273D">
              <w:rPr>
                <w:rStyle w:val="Odkaznapoznmkupodiarou"/>
                <w:rFonts w:ascii="Arial" w:hAnsi="Arial" w:cs="Arial"/>
                <w:sz w:val="20"/>
                <w:szCs w:val="20"/>
              </w:rPr>
              <w:footnoteReference w:id="24"/>
            </w:r>
            <w:r w:rsidRPr="0095273D">
              <w:rPr>
                <w:rFonts w:ascii="Arial" w:hAnsi="Arial" w:cs="Arial"/>
                <w:sz w:val="20"/>
                <w:szCs w:val="20"/>
              </w:rPr>
              <w:t>;</w:t>
            </w:r>
          </w:p>
          <w:p w14:paraId="1BC82A3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Detská práca a iné formy obchodovania s ľuďmi</w:t>
            </w:r>
            <w:r w:rsidRPr="0095273D">
              <w:rPr>
                <w:rStyle w:val="Odkaznapoznmkupodiarou"/>
                <w:rFonts w:ascii="Arial" w:hAnsi="Arial" w:cs="Arial"/>
                <w:sz w:val="20"/>
                <w:szCs w:val="20"/>
              </w:rPr>
              <w:footnoteReference w:id="25"/>
            </w:r>
            <w:r w:rsidRPr="0095273D">
              <w:rPr>
                <w:rFonts w:ascii="Arial" w:hAnsi="Arial" w:cs="Arial"/>
                <w:sz w:val="20"/>
                <w:szCs w:val="20"/>
              </w:rPr>
              <w:t>;</w:t>
            </w:r>
          </w:p>
        </w:tc>
      </w:tr>
    </w:tbl>
    <w:p w14:paraId="0DB0519A"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2D4A697A" w14:textId="77777777" w:rsidTr="00A95E29">
        <w:trPr>
          <w:trHeight w:val="1100"/>
        </w:trPr>
        <w:tc>
          <w:tcPr>
            <w:tcW w:w="4870" w:type="dxa"/>
          </w:tcPr>
          <w:p w14:paraId="403743A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232A6AA8"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Odpoveď:</w:t>
            </w:r>
          </w:p>
        </w:tc>
      </w:tr>
      <w:tr w:rsidR="001435F6" w:rsidRPr="0095273D" w14:paraId="03E1E362" w14:textId="77777777" w:rsidTr="00A95E29">
        <w:trPr>
          <w:trHeight w:val="2546"/>
        </w:trPr>
        <w:tc>
          <w:tcPr>
            <w:tcW w:w="4870" w:type="dxa"/>
          </w:tcPr>
          <w:p w14:paraId="1ABD3AE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t xml:space="preserve">Bol </w:t>
            </w:r>
            <w:r w:rsidRPr="0095273D">
              <w:rPr>
                <w:rFonts w:ascii="Arial" w:hAnsi="Arial" w:cs="Arial"/>
                <w:b/>
                <w:sz w:val="20"/>
                <w:szCs w:val="20"/>
              </w:rPr>
              <w:t xml:space="preserve">samotný hospodársky subjekt </w:t>
            </w:r>
            <w:r w:rsidRPr="0095273D">
              <w:rPr>
                <w:rFonts w:ascii="Arial" w:hAnsi="Arial" w:cs="Arial"/>
                <w:sz w:val="20"/>
                <w:szCs w:val="20"/>
              </w:rPr>
              <w:t xml:space="preserve">alebo </w:t>
            </w:r>
            <w:r w:rsidRPr="0095273D">
              <w:rPr>
                <w:rFonts w:ascii="Arial" w:hAnsi="Arial" w:cs="Arial"/>
                <w:b/>
                <w:sz w:val="20"/>
                <w:szCs w:val="20"/>
              </w:rPr>
              <w:t xml:space="preserve">osoba, </w:t>
            </w:r>
            <w:r w:rsidRPr="0095273D">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95273D">
              <w:rPr>
                <w:rFonts w:ascii="Arial" w:hAnsi="Arial" w:cs="Arial"/>
                <w:b/>
                <w:sz w:val="20"/>
                <w:szCs w:val="20"/>
              </w:rPr>
              <w:t xml:space="preserve">konečným rozsudkom odsúdený </w:t>
            </w:r>
            <w:r w:rsidRPr="0095273D">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88856C6" w14:textId="77777777" w:rsidR="001435F6" w:rsidRPr="0095273D" w:rsidRDefault="001435F6" w:rsidP="0095273D">
            <w:pPr>
              <w:spacing w:after="0" w:line="240" w:lineRule="auto"/>
              <w:contextualSpacing/>
              <w:jc w:val="both"/>
              <w:rPr>
                <w:rFonts w:ascii="Arial" w:hAnsi="Arial" w:cs="Arial"/>
                <w:sz w:val="20"/>
                <w:szCs w:val="20"/>
              </w:rPr>
            </w:pPr>
          </w:p>
          <w:p w14:paraId="5175DAFF" w14:textId="1244BEDF"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7E849995">
                <v:shape id="_x0000_i1167" type="#_x0000_t75" style="width:42pt;height:20.25pt" o:ole="">
                  <v:imagedata r:id="rId53" o:title=""/>
                </v:shape>
                <w:control r:id="rId54" w:name="CheckBox152" w:shapeid="_x0000_i1167"/>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4004E97B">
                <v:shape id="_x0000_i1169" type="#_x0000_t75" style="width:45pt;height:20.25pt" o:ole="">
                  <v:imagedata r:id="rId55" o:title=""/>
                </v:shape>
                <w:control r:id="rId56" w:name="CheckBox252" w:shapeid="_x0000_i1169"/>
              </w:object>
            </w:r>
            <w:r w:rsidR="001435F6" w:rsidRPr="0095273D">
              <w:rPr>
                <w:rFonts w:ascii="Arial" w:hAnsi="Arial" w:cs="Arial"/>
                <w:sz w:val="20"/>
                <w:szCs w:val="20"/>
              </w:rPr>
              <w:t xml:space="preserve">  </w:t>
            </w:r>
          </w:p>
          <w:p w14:paraId="315F4626" w14:textId="77777777" w:rsidR="001435F6" w:rsidRPr="0095273D" w:rsidRDefault="001435F6" w:rsidP="0095273D">
            <w:pPr>
              <w:spacing w:after="0" w:line="240" w:lineRule="auto"/>
              <w:contextualSpacing/>
              <w:jc w:val="both"/>
              <w:rPr>
                <w:rFonts w:ascii="Arial" w:hAnsi="Arial" w:cs="Arial"/>
                <w:sz w:val="20"/>
                <w:szCs w:val="20"/>
              </w:rPr>
            </w:pPr>
          </w:p>
          <w:p w14:paraId="2F12EDA8"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 (webovú adresu, vydávajúci orgán alebo subjekt, presný odkaz na dokumentáciu):</w:t>
            </w:r>
          </w:p>
          <w:p w14:paraId="0434154F" w14:textId="77777777" w:rsidR="001435F6" w:rsidRPr="0095273D" w:rsidRDefault="001435F6" w:rsidP="0095273D">
            <w:pPr>
              <w:spacing w:after="0" w:line="240" w:lineRule="auto"/>
              <w:contextualSpacing/>
              <w:jc w:val="both"/>
              <w:rPr>
                <w:rFonts w:ascii="Arial" w:hAnsi="Arial" w:cs="Arial"/>
                <w:sz w:val="20"/>
                <w:szCs w:val="20"/>
              </w:rPr>
            </w:pPr>
          </w:p>
          <w:p w14:paraId="5D2231E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26"/>
            </w:r>
          </w:p>
        </w:tc>
      </w:tr>
      <w:tr w:rsidR="001435F6" w:rsidRPr="0095273D" w14:paraId="290C3BB3" w14:textId="77777777" w:rsidTr="00A95E29">
        <w:trPr>
          <w:trHeight w:val="2546"/>
        </w:trPr>
        <w:tc>
          <w:tcPr>
            <w:tcW w:w="4870" w:type="dxa"/>
          </w:tcPr>
          <w:p w14:paraId="0BDCE65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w:t>
            </w:r>
            <w:r w:rsidRPr="0095273D">
              <w:rPr>
                <w:rStyle w:val="Odkaznapoznmkupodiarou"/>
                <w:rFonts w:ascii="Arial" w:hAnsi="Arial" w:cs="Arial"/>
                <w:sz w:val="20"/>
                <w:szCs w:val="20"/>
              </w:rPr>
              <w:footnoteReference w:id="27"/>
            </w:r>
            <w:r w:rsidRPr="0095273D">
              <w:rPr>
                <w:rFonts w:ascii="Arial" w:hAnsi="Arial" w:cs="Arial"/>
                <w:sz w:val="20"/>
                <w:szCs w:val="20"/>
              </w:rPr>
              <w:t>:</w:t>
            </w:r>
          </w:p>
          <w:p w14:paraId="347E6DBB"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sz w:val="20"/>
                <w:szCs w:val="20"/>
              </w:rPr>
              <w:t>dátum odsúdenia, uveďte, o ktoré body 1 až 6 ide a dôvod odsúdenia,</w:t>
            </w:r>
          </w:p>
          <w:p w14:paraId="714460A5"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sz w:val="20"/>
                <w:szCs w:val="20"/>
              </w:rPr>
              <w:t>totožnosť osoby, ktorá bola usvedčená;</w:t>
            </w:r>
          </w:p>
          <w:p w14:paraId="673C7F3E"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b/>
                <w:sz w:val="20"/>
                <w:szCs w:val="20"/>
              </w:rPr>
              <w:t>pokiaľ sa stanovuje priamo v rozsudku:</w:t>
            </w:r>
          </w:p>
        </w:tc>
        <w:tc>
          <w:tcPr>
            <w:tcW w:w="4870" w:type="dxa"/>
          </w:tcPr>
          <w:p w14:paraId="16EA5D8B" w14:textId="77777777" w:rsidR="001435F6" w:rsidRPr="0095273D" w:rsidRDefault="001435F6" w:rsidP="0095273D">
            <w:pPr>
              <w:spacing w:after="0" w:line="240" w:lineRule="auto"/>
              <w:contextualSpacing/>
              <w:jc w:val="both"/>
              <w:rPr>
                <w:rFonts w:ascii="Arial" w:hAnsi="Arial" w:cs="Arial"/>
                <w:sz w:val="20"/>
                <w:szCs w:val="20"/>
              </w:rPr>
            </w:pPr>
          </w:p>
          <w:p w14:paraId="3813662D"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dátum:[  ], bod/body: [  ], dôvody: [  ]</w:t>
            </w:r>
          </w:p>
          <w:p w14:paraId="5B43AD87" w14:textId="77777777" w:rsidR="001435F6" w:rsidRPr="0095273D" w:rsidRDefault="001435F6" w:rsidP="0095273D">
            <w:pPr>
              <w:spacing w:after="0" w:line="240" w:lineRule="auto"/>
              <w:contextualSpacing/>
              <w:jc w:val="both"/>
              <w:rPr>
                <w:rFonts w:ascii="Arial" w:hAnsi="Arial" w:cs="Arial"/>
                <w:sz w:val="20"/>
                <w:szCs w:val="20"/>
              </w:rPr>
            </w:pPr>
          </w:p>
          <w:p w14:paraId="4E65046F"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w:t>
            </w:r>
          </w:p>
          <w:p w14:paraId="146801D9"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dĺžku obdobia vylúčenia. [...........] a príslušný bod/body [  ]</w:t>
            </w:r>
          </w:p>
          <w:p w14:paraId="751BAE68" w14:textId="77777777" w:rsidR="001435F6" w:rsidRPr="0095273D" w:rsidRDefault="001435F6" w:rsidP="0095273D">
            <w:pPr>
              <w:pStyle w:val="Odsekzoznamu"/>
              <w:spacing w:after="0" w:line="240" w:lineRule="auto"/>
              <w:jc w:val="both"/>
              <w:rPr>
                <w:rFonts w:ascii="Arial" w:hAnsi="Arial" w:cs="Arial"/>
                <w:sz w:val="20"/>
                <w:szCs w:val="20"/>
              </w:rPr>
            </w:pPr>
          </w:p>
          <w:p w14:paraId="41FEBE0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 (webovú adresu, vydávajúci orgán alebo subjekt, presný odkaz na dokumentáciu):</w:t>
            </w:r>
          </w:p>
          <w:p w14:paraId="64CDAC59" w14:textId="77777777" w:rsidR="001435F6" w:rsidRPr="0095273D" w:rsidRDefault="001435F6" w:rsidP="0095273D">
            <w:pPr>
              <w:spacing w:after="0" w:line="240" w:lineRule="auto"/>
              <w:contextualSpacing/>
              <w:jc w:val="both"/>
              <w:rPr>
                <w:rFonts w:ascii="Arial" w:hAnsi="Arial" w:cs="Arial"/>
                <w:sz w:val="20"/>
                <w:szCs w:val="20"/>
              </w:rPr>
            </w:pPr>
          </w:p>
          <w:p w14:paraId="4159B1F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28"/>
            </w:r>
          </w:p>
        </w:tc>
      </w:tr>
      <w:tr w:rsidR="001435F6" w:rsidRPr="0095273D" w14:paraId="7192646F" w14:textId="77777777" w:rsidTr="00A95E29">
        <w:trPr>
          <w:trHeight w:val="1026"/>
        </w:trPr>
        <w:tc>
          <w:tcPr>
            <w:tcW w:w="4870" w:type="dxa"/>
          </w:tcPr>
          <w:p w14:paraId="555B110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odsúdenia prijal hospodársky subjekt opatrenia, aby sa preukázala jeho spoľahlivosť napriek existencii relevantného dôvodu na vylúčenie</w:t>
            </w:r>
            <w:r w:rsidRPr="0095273D">
              <w:rPr>
                <w:rStyle w:val="Odkaznapoznmkupodiarou"/>
                <w:rFonts w:ascii="Arial" w:hAnsi="Arial" w:cs="Arial"/>
                <w:sz w:val="20"/>
                <w:szCs w:val="20"/>
              </w:rPr>
              <w:footnoteReference w:id="29"/>
            </w:r>
            <w:r w:rsidRPr="0095273D">
              <w:rPr>
                <w:rFonts w:ascii="Arial" w:hAnsi="Arial" w:cs="Arial"/>
                <w:sz w:val="20"/>
                <w:szCs w:val="20"/>
              </w:rPr>
              <w:t xml:space="preserve"> („samo očistenie“)?</w:t>
            </w:r>
          </w:p>
        </w:tc>
        <w:tc>
          <w:tcPr>
            <w:tcW w:w="4870" w:type="dxa"/>
          </w:tcPr>
          <w:p w14:paraId="21A81813" w14:textId="77777777" w:rsidR="001435F6" w:rsidRPr="0095273D" w:rsidRDefault="001435F6" w:rsidP="0095273D">
            <w:pPr>
              <w:spacing w:after="0" w:line="240" w:lineRule="auto"/>
              <w:contextualSpacing/>
              <w:jc w:val="both"/>
              <w:rPr>
                <w:rFonts w:ascii="Arial" w:hAnsi="Arial" w:cs="Arial"/>
                <w:sz w:val="20"/>
                <w:szCs w:val="20"/>
              </w:rPr>
            </w:pPr>
          </w:p>
          <w:p w14:paraId="48B05A08" w14:textId="65D04DD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177DF35F">
                <v:shape id="_x0000_i1171" type="#_x0000_t75" style="width:42pt;height:20.25pt" o:ole="">
                  <v:imagedata r:id="rId49" o:title=""/>
                </v:shape>
                <w:control r:id="rId57" w:name="CheckBox153" w:shapeid="_x0000_i1171"/>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55EE3543">
                <v:shape id="_x0000_i1173" type="#_x0000_t75" style="width:45pt;height:20.25pt" o:ole="">
                  <v:imagedata r:id="rId26" o:title=""/>
                </v:shape>
                <w:control r:id="rId58" w:name="CheckBox253" w:shapeid="_x0000_i1173"/>
              </w:object>
            </w:r>
            <w:r w:rsidR="001435F6" w:rsidRPr="0095273D">
              <w:rPr>
                <w:rFonts w:ascii="Arial" w:hAnsi="Arial" w:cs="Arial"/>
                <w:sz w:val="20"/>
                <w:szCs w:val="20"/>
              </w:rPr>
              <w:t xml:space="preserve">  </w:t>
            </w:r>
          </w:p>
          <w:p w14:paraId="307AC989"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7124E6A3" w14:textId="77777777" w:rsidTr="00A95E29">
        <w:trPr>
          <w:trHeight w:val="244"/>
        </w:trPr>
        <w:tc>
          <w:tcPr>
            <w:tcW w:w="4870" w:type="dxa"/>
          </w:tcPr>
          <w:p w14:paraId="1823E41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opíšte prijaté opatrenia</w:t>
            </w:r>
            <w:r w:rsidRPr="0095273D">
              <w:rPr>
                <w:rStyle w:val="Odkaznapoznmkupodiarou"/>
                <w:rFonts w:ascii="Arial" w:hAnsi="Arial" w:cs="Arial"/>
                <w:sz w:val="20"/>
                <w:szCs w:val="20"/>
              </w:rPr>
              <w:footnoteReference w:id="30"/>
            </w:r>
            <w:r w:rsidRPr="0095273D">
              <w:rPr>
                <w:rFonts w:ascii="Arial" w:hAnsi="Arial" w:cs="Arial"/>
                <w:sz w:val="20"/>
                <w:szCs w:val="20"/>
              </w:rPr>
              <w:t>:</w:t>
            </w:r>
          </w:p>
        </w:tc>
        <w:tc>
          <w:tcPr>
            <w:tcW w:w="4870" w:type="dxa"/>
          </w:tcPr>
          <w:p w14:paraId="33F24A9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2FB0DC40" w14:textId="77777777" w:rsidR="001435F6" w:rsidRPr="0095273D" w:rsidRDefault="001435F6" w:rsidP="0095273D">
      <w:pPr>
        <w:spacing w:after="0" w:line="240" w:lineRule="auto"/>
        <w:contextualSpacing/>
        <w:rPr>
          <w:rFonts w:ascii="Arial" w:hAnsi="Arial" w:cs="Arial"/>
          <w:sz w:val="20"/>
          <w:szCs w:val="20"/>
        </w:rPr>
      </w:pPr>
    </w:p>
    <w:p w14:paraId="2EFE3F6B" w14:textId="77777777" w:rsidR="001435F6" w:rsidRPr="0095273D" w:rsidRDefault="001435F6" w:rsidP="0095273D">
      <w:pPr>
        <w:spacing w:after="0" w:line="240" w:lineRule="auto"/>
        <w:contextualSpacing/>
        <w:rPr>
          <w:rFonts w:ascii="Arial" w:hAnsi="Arial" w:cs="Arial"/>
          <w:sz w:val="20"/>
          <w:szCs w:val="20"/>
        </w:rPr>
      </w:pPr>
    </w:p>
    <w:p w14:paraId="6AD3C03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5882D23B" w14:textId="77777777" w:rsidR="00813060" w:rsidRPr="0095273D" w:rsidRDefault="00813060" w:rsidP="0095273D">
      <w:pPr>
        <w:spacing w:after="0" w:line="240" w:lineRule="auto"/>
        <w:contextualSpacing/>
        <w:jc w:val="center"/>
        <w:rPr>
          <w:rFonts w:ascii="Arial" w:hAnsi="Arial" w:cs="Arial"/>
          <w:sz w:val="20"/>
          <w:szCs w:val="20"/>
        </w:rPr>
      </w:pPr>
    </w:p>
    <w:p w14:paraId="2DC7F4D5"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B: DÔVODY TÝKAJÚCE SA PLATBY DANÍ ALEBO PRÍSPEVKOV NA SOCIÁLNE ZABEZPEČENIE</w:t>
      </w:r>
    </w:p>
    <w:p w14:paraId="6B084939"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45"/>
        <w:gridCol w:w="2471"/>
        <w:gridCol w:w="2424"/>
      </w:tblGrid>
      <w:tr w:rsidR="001435F6" w:rsidRPr="0095273D" w14:paraId="586C22FB" w14:textId="77777777" w:rsidTr="00A95E29">
        <w:tc>
          <w:tcPr>
            <w:tcW w:w="4845" w:type="dxa"/>
          </w:tcPr>
          <w:p w14:paraId="37EDF23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Platby daní alebo príspevkov na sociálne zabezpečenie:</w:t>
            </w:r>
          </w:p>
        </w:tc>
        <w:tc>
          <w:tcPr>
            <w:tcW w:w="4895" w:type="dxa"/>
            <w:gridSpan w:val="2"/>
          </w:tcPr>
          <w:p w14:paraId="3E72E29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BB5A547" w14:textId="77777777" w:rsidTr="00A95E29">
        <w:tc>
          <w:tcPr>
            <w:tcW w:w="4845" w:type="dxa"/>
          </w:tcPr>
          <w:p w14:paraId="4786ECB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Splnil hospodársky subjekt všetky </w:t>
            </w:r>
            <w:r w:rsidRPr="0095273D">
              <w:rPr>
                <w:rFonts w:ascii="Arial" w:hAnsi="Arial" w:cs="Arial"/>
                <w:b/>
                <w:sz w:val="20"/>
                <w:szCs w:val="20"/>
              </w:rPr>
              <w:t xml:space="preserve">svoje povinnosti týkajúce sa platby daní alebo príspevkov na sociálne zabezpečenie, </w:t>
            </w:r>
            <w:r w:rsidRPr="0095273D">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1E353501" w14:textId="77777777" w:rsidR="001435F6" w:rsidRPr="0095273D" w:rsidRDefault="001435F6" w:rsidP="0095273D">
            <w:pPr>
              <w:spacing w:after="0" w:line="240" w:lineRule="auto"/>
              <w:contextualSpacing/>
              <w:jc w:val="both"/>
              <w:rPr>
                <w:rFonts w:ascii="Arial" w:hAnsi="Arial" w:cs="Arial"/>
                <w:sz w:val="20"/>
                <w:szCs w:val="20"/>
              </w:rPr>
            </w:pPr>
          </w:p>
          <w:p w14:paraId="7A3F2420" w14:textId="49153FD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2E7E3C8F">
                <v:shape id="_x0000_i1175" type="#_x0000_t75" style="width:42pt;height:20.25pt" o:ole="">
                  <v:imagedata r:id="rId59" o:title=""/>
                </v:shape>
                <w:control r:id="rId60" w:name="CheckBox154" w:shapeid="_x0000_i1175"/>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3BE5FF09">
                <v:shape id="_x0000_i1177" type="#_x0000_t75" style="width:45pt;height:20.25pt" o:ole="">
                  <v:imagedata r:id="rId26" o:title=""/>
                </v:shape>
                <w:control r:id="rId61" w:name="CheckBox254" w:shapeid="_x0000_i1177"/>
              </w:object>
            </w:r>
            <w:r w:rsidR="001435F6" w:rsidRPr="0095273D">
              <w:rPr>
                <w:rFonts w:ascii="Arial" w:hAnsi="Arial" w:cs="Arial"/>
                <w:sz w:val="20"/>
                <w:szCs w:val="20"/>
              </w:rPr>
              <w:t xml:space="preserve">  </w:t>
            </w:r>
          </w:p>
          <w:p w14:paraId="6359EBBD"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0EC90CEE" w14:textId="77777777" w:rsidTr="00A95E29">
        <w:tc>
          <w:tcPr>
            <w:tcW w:w="4845" w:type="dxa"/>
            <w:vMerge w:val="restart"/>
          </w:tcPr>
          <w:p w14:paraId="529252AF" w14:textId="77777777" w:rsidR="001435F6" w:rsidRPr="0095273D" w:rsidRDefault="001435F6" w:rsidP="0095273D">
            <w:pPr>
              <w:spacing w:after="0" w:line="240" w:lineRule="auto"/>
              <w:contextualSpacing/>
              <w:jc w:val="both"/>
              <w:rPr>
                <w:rFonts w:ascii="Arial" w:hAnsi="Arial" w:cs="Arial"/>
                <w:b/>
                <w:sz w:val="20"/>
                <w:szCs w:val="20"/>
              </w:rPr>
            </w:pPr>
          </w:p>
          <w:p w14:paraId="527ADEC3" w14:textId="77777777" w:rsidR="001435F6" w:rsidRPr="0095273D" w:rsidRDefault="001435F6" w:rsidP="0095273D">
            <w:pPr>
              <w:spacing w:after="0" w:line="240" w:lineRule="auto"/>
              <w:contextualSpacing/>
              <w:jc w:val="both"/>
              <w:rPr>
                <w:rFonts w:ascii="Arial" w:hAnsi="Arial" w:cs="Arial"/>
                <w:b/>
                <w:sz w:val="20"/>
                <w:szCs w:val="20"/>
              </w:rPr>
            </w:pPr>
          </w:p>
          <w:p w14:paraId="4EC0BAD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uveďte:</w:t>
            </w:r>
          </w:p>
          <w:p w14:paraId="52CD1922"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Krajinu alebo príslušný členský štát</w:t>
            </w:r>
          </w:p>
          <w:p w14:paraId="214A0253"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Príslušnú sumu</w:t>
            </w:r>
          </w:p>
          <w:p w14:paraId="2F47DCE1"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Spôsob stanovenia tohto porušenia povinností</w:t>
            </w:r>
          </w:p>
          <w:p w14:paraId="72F17C73" w14:textId="77777777" w:rsidR="001435F6" w:rsidRPr="0095273D" w:rsidRDefault="001435F6" w:rsidP="0095273D">
            <w:pPr>
              <w:spacing w:after="0" w:line="240" w:lineRule="auto"/>
              <w:contextualSpacing/>
              <w:jc w:val="both"/>
              <w:rPr>
                <w:rFonts w:ascii="Arial" w:hAnsi="Arial" w:cs="Arial"/>
                <w:sz w:val="20"/>
                <w:szCs w:val="20"/>
              </w:rPr>
            </w:pPr>
          </w:p>
          <w:p w14:paraId="35404A61" w14:textId="77777777" w:rsidR="001435F6" w:rsidRPr="0095273D" w:rsidRDefault="001435F6" w:rsidP="0095273D">
            <w:pPr>
              <w:pStyle w:val="Odsekzoznamu"/>
              <w:numPr>
                <w:ilvl w:val="0"/>
                <w:numId w:val="16"/>
              </w:numPr>
              <w:spacing w:after="0" w:line="240" w:lineRule="auto"/>
              <w:jc w:val="both"/>
              <w:rPr>
                <w:rFonts w:ascii="Arial" w:hAnsi="Arial" w:cs="Arial"/>
                <w:sz w:val="20"/>
                <w:szCs w:val="20"/>
              </w:rPr>
            </w:pPr>
            <w:r w:rsidRPr="0095273D">
              <w:rPr>
                <w:rFonts w:ascii="Arial" w:hAnsi="Arial" w:cs="Arial"/>
                <w:sz w:val="20"/>
                <w:szCs w:val="20"/>
              </w:rPr>
              <w:t xml:space="preserve">Prostredníctvom súdneho alebo administratívneho </w:t>
            </w:r>
            <w:r w:rsidRPr="0095273D">
              <w:rPr>
                <w:rFonts w:ascii="Arial" w:hAnsi="Arial" w:cs="Arial"/>
                <w:b/>
                <w:sz w:val="20"/>
                <w:szCs w:val="20"/>
              </w:rPr>
              <w:t>rozhodnutia:</w:t>
            </w:r>
          </w:p>
          <w:p w14:paraId="7E7235CA" w14:textId="77777777" w:rsidR="001435F6" w:rsidRPr="0095273D" w:rsidRDefault="001435F6" w:rsidP="0095273D">
            <w:pPr>
              <w:pStyle w:val="Odsekzoznamu"/>
              <w:spacing w:after="0" w:line="240" w:lineRule="auto"/>
              <w:jc w:val="both"/>
              <w:rPr>
                <w:rFonts w:ascii="Arial" w:hAnsi="Arial" w:cs="Arial"/>
                <w:sz w:val="20"/>
                <w:szCs w:val="20"/>
              </w:rPr>
            </w:pPr>
          </w:p>
          <w:p w14:paraId="7E867C51"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Je rozhodnutie konečné a záväzné?</w:t>
            </w:r>
          </w:p>
          <w:p w14:paraId="085C2C09" w14:textId="77777777" w:rsidR="001435F6" w:rsidRPr="0095273D" w:rsidRDefault="001435F6" w:rsidP="0095273D">
            <w:pPr>
              <w:pStyle w:val="Odsekzoznamu"/>
              <w:spacing w:after="0" w:line="240" w:lineRule="auto"/>
              <w:jc w:val="both"/>
              <w:rPr>
                <w:rFonts w:ascii="Arial" w:hAnsi="Arial" w:cs="Arial"/>
                <w:sz w:val="20"/>
                <w:szCs w:val="20"/>
              </w:rPr>
            </w:pPr>
          </w:p>
          <w:p w14:paraId="53120B71"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Uveďte dátum odsudzujúceho rozsudku a rozhodnutia.</w:t>
            </w:r>
          </w:p>
          <w:p w14:paraId="764DD466" w14:textId="77777777" w:rsidR="001435F6" w:rsidRPr="0095273D" w:rsidRDefault="001435F6" w:rsidP="0095273D">
            <w:pPr>
              <w:pStyle w:val="Odsekzoznamu"/>
              <w:spacing w:after="0" w:line="240" w:lineRule="auto"/>
              <w:jc w:val="both"/>
              <w:rPr>
                <w:rFonts w:ascii="Arial" w:hAnsi="Arial" w:cs="Arial"/>
                <w:sz w:val="20"/>
                <w:szCs w:val="20"/>
              </w:rPr>
            </w:pPr>
          </w:p>
          <w:p w14:paraId="22DA51E8"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 xml:space="preserve">V prípade odsúdenia, </w:t>
            </w:r>
            <w:r w:rsidRPr="0095273D">
              <w:rPr>
                <w:rFonts w:ascii="Arial" w:hAnsi="Arial" w:cs="Arial"/>
                <w:b/>
                <w:sz w:val="20"/>
                <w:szCs w:val="20"/>
              </w:rPr>
              <w:t xml:space="preserve">pokiaľ sa stanovuje priamo v rozsudku, </w:t>
            </w:r>
            <w:r w:rsidRPr="0095273D">
              <w:rPr>
                <w:rFonts w:ascii="Arial" w:hAnsi="Arial" w:cs="Arial"/>
                <w:sz w:val="20"/>
                <w:szCs w:val="20"/>
              </w:rPr>
              <w:t>aj dĺžku obdobia vylúčenia:</w:t>
            </w:r>
          </w:p>
          <w:p w14:paraId="2C84E6B5" w14:textId="77777777" w:rsidR="001435F6" w:rsidRPr="0095273D" w:rsidRDefault="001435F6" w:rsidP="0095273D">
            <w:pPr>
              <w:pStyle w:val="Odsekzoznamu"/>
              <w:spacing w:after="0" w:line="240" w:lineRule="auto"/>
              <w:jc w:val="both"/>
              <w:rPr>
                <w:rFonts w:ascii="Arial" w:hAnsi="Arial" w:cs="Arial"/>
                <w:sz w:val="20"/>
                <w:szCs w:val="20"/>
              </w:rPr>
            </w:pPr>
          </w:p>
          <w:p w14:paraId="019374CA" w14:textId="77777777" w:rsidR="001435F6" w:rsidRPr="0095273D" w:rsidRDefault="001435F6" w:rsidP="0095273D">
            <w:pPr>
              <w:pStyle w:val="Odsekzoznamu"/>
              <w:numPr>
                <w:ilvl w:val="0"/>
                <w:numId w:val="16"/>
              </w:numPr>
              <w:spacing w:after="0" w:line="240" w:lineRule="auto"/>
              <w:jc w:val="both"/>
              <w:rPr>
                <w:rFonts w:ascii="Arial" w:hAnsi="Arial" w:cs="Arial"/>
                <w:sz w:val="20"/>
                <w:szCs w:val="20"/>
              </w:rPr>
            </w:pPr>
            <w:r w:rsidRPr="0095273D">
              <w:rPr>
                <w:rFonts w:ascii="Arial" w:hAnsi="Arial" w:cs="Arial"/>
                <w:b/>
                <w:sz w:val="20"/>
                <w:szCs w:val="20"/>
              </w:rPr>
              <w:t>Inými prostriedkami?</w:t>
            </w:r>
            <w:r w:rsidRPr="0095273D">
              <w:rPr>
                <w:rFonts w:ascii="Arial" w:hAnsi="Arial" w:cs="Arial"/>
                <w:sz w:val="20"/>
                <w:szCs w:val="20"/>
              </w:rPr>
              <w:t xml:space="preserve"> Spresnite:</w:t>
            </w:r>
          </w:p>
          <w:p w14:paraId="10F4245B" w14:textId="77777777" w:rsidR="001435F6" w:rsidRPr="0095273D" w:rsidRDefault="001435F6" w:rsidP="0095273D">
            <w:pPr>
              <w:pStyle w:val="Odsekzoznamu"/>
              <w:spacing w:after="0" w:line="240" w:lineRule="auto"/>
              <w:jc w:val="both"/>
              <w:rPr>
                <w:rFonts w:ascii="Arial" w:hAnsi="Arial" w:cs="Arial"/>
                <w:sz w:val="20"/>
                <w:szCs w:val="20"/>
              </w:rPr>
            </w:pPr>
          </w:p>
          <w:p w14:paraId="012368AB"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46730A2D"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Dane</w:t>
            </w:r>
          </w:p>
        </w:tc>
        <w:tc>
          <w:tcPr>
            <w:tcW w:w="2424" w:type="dxa"/>
          </w:tcPr>
          <w:p w14:paraId="465A3C53"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Príspevky na sociálne zabezpečenie</w:t>
            </w:r>
          </w:p>
        </w:tc>
      </w:tr>
      <w:tr w:rsidR="001435F6" w:rsidRPr="0095273D" w14:paraId="24AE27C8" w14:textId="77777777" w:rsidTr="00A95E29">
        <w:tc>
          <w:tcPr>
            <w:tcW w:w="4845" w:type="dxa"/>
            <w:vMerge/>
          </w:tcPr>
          <w:p w14:paraId="5201B298" w14:textId="77777777" w:rsidR="001435F6" w:rsidRPr="0095273D" w:rsidRDefault="001435F6" w:rsidP="0095273D">
            <w:pPr>
              <w:spacing w:after="0" w:line="240" w:lineRule="auto"/>
              <w:contextualSpacing/>
              <w:jc w:val="both"/>
              <w:rPr>
                <w:rFonts w:ascii="Arial" w:hAnsi="Arial" w:cs="Arial"/>
                <w:sz w:val="20"/>
                <w:szCs w:val="20"/>
              </w:rPr>
            </w:pPr>
          </w:p>
        </w:tc>
        <w:tc>
          <w:tcPr>
            <w:tcW w:w="2471" w:type="dxa"/>
          </w:tcPr>
          <w:p w14:paraId="262D4A89" w14:textId="77777777" w:rsidR="001435F6" w:rsidRPr="0095273D" w:rsidRDefault="001435F6" w:rsidP="0095273D">
            <w:pPr>
              <w:spacing w:after="0" w:line="240" w:lineRule="auto"/>
              <w:contextualSpacing/>
              <w:jc w:val="both"/>
              <w:rPr>
                <w:rFonts w:ascii="Arial" w:hAnsi="Arial" w:cs="Arial"/>
                <w:sz w:val="20"/>
                <w:szCs w:val="20"/>
              </w:rPr>
            </w:pPr>
          </w:p>
          <w:p w14:paraId="32913107" w14:textId="77777777" w:rsidR="001435F6" w:rsidRPr="0095273D" w:rsidRDefault="001435F6" w:rsidP="0095273D">
            <w:pPr>
              <w:pStyle w:val="Odsekzoznamu"/>
              <w:numPr>
                <w:ilvl w:val="0"/>
                <w:numId w:val="18"/>
              </w:numPr>
              <w:spacing w:after="0" w:line="240" w:lineRule="auto"/>
              <w:ind w:left="360"/>
              <w:jc w:val="both"/>
              <w:rPr>
                <w:rFonts w:ascii="Arial" w:hAnsi="Arial" w:cs="Arial"/>
                <w:sz w:val="20"/>
                <w:szCs w:val="20"/>
              </w:rPr>
            </w:pPr>
            <w:r w:rsidRPr="0095273D">
              <w:rPr>
                <w:rFonts w:ascii="Arial" w:hAnsi="Arial" w:cs="Arial"/>
                <w:sz w:val="20"/>
                <w:szCs w:val="20"/>
              </w:rPr>
              <w:t>[...........]</w:t>
            </w:r>
          </w:p>
          <w:p w14:paraId="0712A96C" w14:textId="77777777" w:rsidR="001435F6" w:rsidRPr="0095273D" w:rsidRDefault="001435F6" w:rsidP="0095273D">
            <w:pPr>
              <w:pStyle w:val="Odsekzoznamu"/>
              <w:numPr>
                <w:ilvl w:val="0"/>
                <w:numId w:val="18"/>
              </w:numPr>
              <w:spacing w:after="0" w:line="240" w:lineRule="auto"/>
              <w:ind w:left="360"/>
              <w:jc w:val="both"/>
              <w:rPr>
                <w:rFonts w:ascii="Arial" w:hAnsi="Arial" w:cs="Arial"/>
                <w:sz w:val="20"/>
                <w:szCs w:val="20"/>
              </w:rPr>
            </w:pPr>
            <w:r w:rsidRPr="0095273D">
              <w:rPr>
                <w:rFonts w:ascii="Arial" w:hAnsi="Arial" w:cs="Arial"/>
                <w:sz w:val="20"/>
                <w:szCs w:val="20"/>
              </w:rPr>
              <w:t>[...........]</w:t>
            </w:r>
          </w:p>
          <w:p w14:paraId="71FA3979" w14:textId="77777777" w:rsidR="001435F6" w:rsidRPr="0095273D" w:rsidRDefault="001435F6" w:rsidP="0095273D">
            <w:pPr>
              <w:spacing w:after="0" w:line="240" w:lineRule="auto"/>
              <w:contextualSpacing/>
              <w:jc w:val="both"/>
              <w:rPr>
                <w:rFonts w:ascii="Arial" w:hAnsi="Arial" w:cs="Arial"/>
                <w:sz w:val="20"/>
                <w:szCs w:val="20"/>
              </w:rPr>
            </w:pPr>
          </w:p>
          <w:p w14:paraId="277BBB5D" w14:textId="77777777" w:rsidR="001435F6" w:rsidRPr="0095273D" w:rsidRDefault="001435F6" w:rsidP="0095273D">
            <w:pPr>
              <w:pStyle w:val="Odsekzoznamu"/>
              <w:spacing w:after="0" w:line="240" w:lineRule="auto"/>
              <w:jc w:val="both"/>
              <w:rPr>
                <w:rFonts w:ascii="Arial" w:hAnsi="Arial" w:cs="Arial"/>
                <w:sz w:val="20"/>
                <w:szCs w:val="20"/>
              </w:rPr>
            </w:pPr>
          </w:p>
          <w:p w14:paraId="50CFA18C" w14:textId="77777777" w:rsidR="001435F6" w:rsidRPr="0095273D" w:rsidRDefault="001435F6" w:rsidP="0095273D">
            <w:pPr>
              <w:pStyle w:val="Odsekzoznamu"/>
              <w:spacing w:after="0" w:line="240" w:lineRule="auto"/>
              <w:jc w:val="both"/>
              <w:rPr>
                <w:rFonts w:ascii="Arial" w:hAnsi="Arial" w:cs="Arial"/>
                <w:sz w:val="20"/>
                <w:szCs w:val="20"/>
              </w:rPr>
            </w:pPr>
          </w:p>
          <w:p w14:paraId="48754BA1" w14:textId="618A76A4"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c1) </w:t>
            </w:r>
            <w:r w:rsidR="00B312C4" w:rsidRPr="0095273D">
              <w:rPr>
                <w:rFonts w:ascii="Arial" w:hAnsi="Arial" w:cs="Arial"/>
                <w:sz w:val="20"/>
                <w:szCs w:val="20"/>
              </w:rPr>
              <w:object w:dxaOrig="1440" w:dyaOrig="1440" w14:anchorId="0175C1E2">
                <v:shape id="_x0000_i1179" type="#_x0000_t75" style="width:42pt;height:20.25pt" o:ole="">
                  <v:imagedata r:id="rId59" o:title=""/>
                </v:shape>
                <w:control r:id="rId62" w:name="CheckBox1538" w:shapeid="_x0000_i1179"/>
              </w:object>
            </w:r>
            <w:r w:rsidRPr="0095273D">
              <w:rPr>
                <w:rFonts w:ascii="Arial" w:hAnsi="Arial" w:cs="Arial"/>
                <w:sz w:val="20"/>
                <w:szCs w:val="20"/>
              </w:rPr>
              <w:t xml:space="preserve">   </w:t>
            </w:r>
            <w:r w:rsidR="00B312C4" w:rsidRPr="0095273D">
              <w:rPr>
                <w:rFonts w:ascii="Arial" w:hAnsi="Arial" w:cs="Arial"/>
                <w:sz w:val="20"/>
                <w:szCs w:val="20"/>
              </w:rPr>
              <w:object w:dxaOrig="1440" w:dyaOrig="1440" w14:anchorId="1D9BA4C4">
                <v:shape id="_x0000_i1181" type="#_x0000_t75" style="width:45pt;height:20.25pt" o:ole="">
                  <v:imagedata r:id="rId26" o:title=""/>
                </v:shape>
                <w:control r:id="rId63" w:name="CheckBox2538" w:shapeid="_x0000_i1181"/>
              </w:object>
            </w:r>
            <w:r w:rsidRPr="0095273D">
              <w:rPr>
                <w:rFonts w:ascii="Arial" w:hAnsi="Arial" w:cs="Arial"/>
                <w:sz w:val="20"/>
                <w:szCs w:val="20"/>
              </w:rPr>
              <w:t xml:space="preserve">  </w:t>
            </w:r>
          </w:p>
          <w:p w14:paraId="56E33C2C" w14:textId="77777777" w:rsidR="001435F6" w:rsidRPr="0095273D" w:rsidRDefault="001435F6" w:rsidP="0095273D">
            <w:pPr>
              <w:spacing w:after="0" w:line="240" w:lineRule="auto"/>
              <w:contextualSpacing/>
              <w:jc w:val="both"/>
              <w:rPr>
                <w:rFonts w:ascii="Arial" w:hAnsi="Arial" w:cs="Arial"/>
                <w:color w:val="404040" w:themeColor="text1" w:themeTint="BF"/>
                <w:sz w:val="20"/>
                <w:szCs w:val="20"/>
              </w:rPr>
            </w:pPr>
          </w:p>
          <w:p w14:paraId="66885845" w14:textId="00D3FBB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770CA661">
                <v:shape id="_x0000_i1183" type="#_x0000_t75" style="width:42pt;height:20.25pt" o:ole="">
                  <v:imagedata r:id="rId30" o:title=""/>
                </v:shape>
                <w:control r:id="rId64" w:name="CheckBox15310" w:shapeid="_x0000_i1183"/>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3B57BEE7">
                <v:shape id="_x0000_i1185" type="#_x0000_t75" style="width:45pt;height:20.25pt" o:ole="">
                  <v:imagedata r:id="rId26" o:title=""/>
                </v:shape>
                <w:control r:id="rId65" w:name="CheckBox25310" w:shapeid="_x0000_i1185"/>
              </w:object>
            </w:r>
            <w:r w:rsidR="001435F6" w:rsidRPr="0095273D">
              <w:rPr>
                <w:rFonts w:ascii="Arial" w:hAnsi="Arial" w:cs="Arial"/>
                <w:sz w:val="20"/>
                <w:szCs w:val="20"/>
              </w:rPr>
              <w:t xml:space="preserve">  </w:t>
            </w:r>
          </w:p>
          <w:p w14:paraId="17AF4BAD" w14:textId="77777777" w:rsidR="001435F6" w:rsidRPr="0095273D" w:rsidRDefault="001435F6" w:rsidP="0095273D">
            <w:pPr>
              <w:spacing w:after="0" w:line="240" w:lineRule="auto"/>
              <w:contextualSpacing/>
              <w:jc w:val="both"/>
              <w:rPr>
                <w:rFonts w:ascii="Arial" w:hAnsi="Arial" w:cs="Arial"/>
                <w:sz w:val="20"/>
                <w:szCs w:val="20"/>
              </w:rPr>
            </w:pPr>
          </w:p>
          <w:p w14:paraId="3AF6E1F2"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2C46E04D" w14:textId="77777777" w:rsidR="001435F6" w:rsidRPr="0095273D" w:rsidRDefault="001435F6" w:rsidP="0095273D">
            <w:pPr>
              <w:spacing w:after="0" w:line="240" w:lineRule="auto"/>
              <w:contextualSpacing/>
              <w:jc w:val="both"/>
              <w:rPr>
                <w:rFonts w:ascii="Arial" w:hAnsi="Arial" w:cs="Arial"/>
                <w:sz w:val="20"/>
                <w:szCs w:val="20"/>
              </w:rPr>
            </w:pPr>
          </w:p>
          <w:p w14:paraId="3617A637" w14:textId="77777777" w:rsidR="001435F6" w:rsidRPr="0095273D" w:rsidRDefault="001435F6" w:rsidP="0095273D">
            <w:pPr>
              <w:spacing w:after="0" w:line="240" w:lineRule="auto"/>
              <w:contextualSpacing/>
              <w:jc w:val="both"/>
              <w:rPr>
                <w:rFonts w:ascii="Arial" w:hAnsi="Arial" w:cs="Arial"/>
                <w:sz w:val="20"/>
                <w:szCs w:val="20"/>
              </w:rPr>
            </w:pPr>
          </w:p>
          <w:p w14:paraId="4450675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5B98785F" w14:textId="77777777" w:rsidR="001435F6" w:rsidRPr="0095273D" w:rsidRDefault="001435F6" w:rsidP="0095273D">
            <w:pPr>
              <w:spacing w:after="0" w:line="240" w:lineRule="auto"/>
              <w:contextualSpacing/>
              <w:jc w:val="both"/>
              <w:rPr>
                <w:rFonts w:ascii="Arial" w:hAnsi="Arial" w:cs="Arial"/>
                <w:sz w:val="20"/>
                <w:szCs w:val="20"/>
              </w:rPr>
            </w:pPr>
          </w:p>
          <w:p w14:paraId="034ECE93" w14:textId="77777777" w:rsidR="001435F6" w:rsidRPr="0095273D" w:rsidRDefault="001435F6" w:rsidP="0095273D">
            <w:pPr>
              <w:spacing w:after="0" w:line="240" w:lineRule="auto"/>
              <w:contextualSpacing/>
              <w:jc w:val="both"/>
              <w:rPr>
                <w:rFonts w:ascii="Arial" w:hAnsi="Arial" w:cs="Arial"/>
                <w:sz w:val="20"/>
                <w:szCs w:val="20"/>
              </w:rPr>
            </w:pPr>
          </w:p>
          <w:p w14:paraId="01578CC3" w14:textId="77777777" w:rsidR="001435F6" w:rsidRPr="0095273D" w:rsidRDefault="001435F6" w:rsidP="0095273D">
            <w:pPr>
              <w:spacing w:after="0" w:line="240" w:lineRule="auto"/>
              <w:contextualSpacing/>
              <w:jc w:val="both"/>
              <w:rPr>
                <w:rFonts w:ascii="Arial" w:hAnsi="Arial" w:cs="Arial"/>
                <w:sz w:val="20"/>
                <w:szCs w:val="20"/>
              </w:rPr>
            </w:pPr>
          </w:p>
          <w:p w14:paraId="16BFC08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c2) [...........]</w:t>
            </w:r>
          </w:p>
          <w:p w14:paraId="5549C18B"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0992DBA8" w14:textId="1AE84D9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3043761E">
                <v:shape id="_x0000_i1187" type="#_x0000_t75" style="width:42pt;height:20.25pt" o:ole="">
                  <v:imagedata r:id="rId30" o:title=""/>
                </v:shape>
                <w:control r:id="rId66" w:name="CheckBox15312" w:shapeid="_x0000_i1187"/>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27171A57">
                <v:shape id="_x0000_i1189" type="#_x0000_t75" style="width:45pt;height:20.25pt" o:ole="">
                  <v:imagedata r:id="rId67" o:title=""/>
                </v:shape>
                <w:control r:id="rId68" w:name="CheckBox25312" w:shapeid="_x0000_i1189"/>
              </w:object>
            </w:r>
            <w:r w:rsidR="001435F6" w:rsidRPr="0095273D">
              <w:rPr>
                <w:rFonts w:ascii="Arial" w:hAnsi="Arial" w:cs="Arial"/>
                <w:sz w:val="20"/>
                <w:szCs w:val="20"/>
              </w:rPr>
              <w:t xml:space="preserve">  </w:t>
            </w:r>
          </w:p>
          <w:p w14:paraId="62015FC5"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69C3FB0E" w14:textId="77777777" w:rsidR="001435F6" w:rsidRPr="0095273D" w:rsidRDefault="001435F6" w:rsidP="0095273D">
            <w:pPr>
              <w:spacing w:after="0" w:line="240" w:lineRule="auto"/>
              <w:contextualSpacing/>
              <w:rPr>
                <w:rFonts w:ascii="Arial" w:hAnsi="Arial" w:cs="Arial"/>
                <w:sz w:val="20"/>
                <w:szCs w:val="20"/>
              </w:rPr>
            </w:pPr>
          </w:p>
          <w:p w14:paraId="1E8336E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podrobnosti:</w:t>
            </w:r>
          </w:p>
          <w:p w14:paraId="2ADE2E8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p w14:paraId="28ACFA58" w14:textId="77777777" w:rsidR="001435F6" w:rsidRPr="0095273D" w:rsidRDefault="001435F6" w:rsidP="0095273D">
            <w:pPr>
              <w:spacing w:after="0" w:line="240" w:lineRule="auto"/>
              <w:contextualSpacing/>
              <w:rPr>
                <w:rFonts w:ascii="Arial" w:hAnsi="Arial" w:cs="Arial"/>
                <w:sz w:val="20"/>
                <w:szCs w:val="20"/>
              </w:rPr>
            </w:pPr>
          </w:p>
        </w:tc>
        <w:tc>
          <w:tcPr>
            <w:tcW w:w="2424" w:type="dxa"/>
          </w:tcPr>
          <w:p w14:paraId="0F0CC602" w14:textId="77777777" w:rsidR="001435F6" w:rsidRPr="0095273D" w:rsidRDefault="001435F6" w:rsidP="0095273D">
            <w:pPr>
              <w:spacing w:after="0" w:line="240" w:lineRule="auto"/>
              <w:contextualSpacing/>
              <w:jc w:val="both"/>
              <w:rPr>
                <w:rFonts w:ascii="Arial" w:hAnsi="Arial" w:cs="Arial"/>
                <w:sz w:val="20"/>
                <w:szCs w:val="20"/>
              </w:rPr>
            </w:pPr>
          </w:p>
          <w:p w14:paraId="7814EB80" w14:textId="77777777" w:rsidR="001435F6" w:rsidRPr="0095273D" w:rsidRDefault="001435F6" w:rsidP="0095273D">
            <w:pPr>
              <w:pStyle w:val="Odsekzoznamu"/>
              <w:numPr>
                <w:ilvl w:val="0"/>
                <w:numId w:val="19"/>
              </w:numPr>
              <w:spacing w:after="0" w:line="240" w:lineRule="auto"/>
              <w:jc w:val="both"/>
              <w:rPr>
                <w:rFonts w:ascii="Arial" w:hAnsi="Arial" w:cs="Arial"/>
                <w:sz w:val="20"/>
                <w:szCs w:val="20"/>
              </w:rPr>
            </w:pPr>
            <w:r w:rsidRPr="0095273D">
              <w:rPr>
                <w:rFonts w:ascii="Arial" w:hAnsi="Arial" w:cs="Arial"/>
                <w:sz w:val="20"/>
                <w:szCs w:val="20"/>
              </w:rPr>
              <w:t>[...........]</w:t>
            </w:r>
          </w:p>
          <w:p w14:paraId="559B9738" w14:textId="77777777" w:rsidR="001435F6" w:rsidRPr="0095273D" w:rsidRDefault="001435F6" w:rsidP="0095273D">
            <w:pPr>
              <w:pStyle w:val="Odsekzoznamu"/>
              <w:numPr>
                <w:ilvl w:val="0"/>
                <w:numId w:val="19"/>
              </w:numPr>
              <w:spacing w:after="0" w:line="240" w:lineRule="auto"/>
              <w:jc w:val="both"/>
              <w:rPr>
                <w:rFonts w:ascii="Arial" w:hAnsi="Arial" w:cs="Arial"/>
                <w:sz w:val="20"/>
                <w:szCs w:val="20"/>
              </w:rPr>
            </w:pPr>
            <w:r w:rsidRPr="0095273D">
              <w:rPr>
                <w:rFonts w:ascii="Arial" w:hAnsi="Arial" w:cs="Arial"/>
                <w:sz w:val="20"/>
                <w:szCs w:val="20"/>
              </w:rPr>
              <w:t>[...........]</w:t>
            </w:r>
          </w:p>
          <w:p w14:paraId="4D0513CA" w14:textId="77777777" w:rsidR="001435F6" w:rsidRPr="0095273D" w:rsidRDefault="001435F6" w:rsidP="0095273D">
            <w:pPr>
              <w:spacing w:after="0" w:line="240" w:lineRule="auto"/>
              <w:contextualSpacing/>
              <w:jc w:val="both"/>
              <w:rPr>
                <w:rFonts w:ascii="Arial" w:hAnsi="Arial" w:cs="Arial"/>
                <w:sz w:val="20"/>
                <w:szCs w:val="20"/>
              </w:rPr>
            </w:pPr>
          </w:p>
          <w:p w14:paraId="56D4FB0E" w14:textId="77777777" w:rsidR="001435F6" w:rsidRPr="0095273D" w:rsidRDefault="001435F6" w:rsidP="0095273D">
            <w:pPr>
              <w:pStyle w:val="Odsekzoznamu"/>
              <w:spacing w:after="0" w:line="240" w:lineRule="auto"/>
              <w:jc w:val="both"/>
              <w:rPr>
                <w:rFonts w:ascii="Arial" w:hAnsi="Arial" w:cs="Arial"/>
                <w:sz w:val="20"/>
                <w:szCs w:val="20"/>
              </w:rPr>
            </w:pPr>
          </w:p>
          <w:p w14:paraId="43B03DA6" w14:textId="77777777" w:rsidR="001435F6" w:rsidRPr="0095273D" w:rsidRDefault="001435F6" w:rsidP="0095273D">
            <w:pPr>
              <w:pStyle w:val="Odsekzoznamu"/>
              <w:spacing w:after="0" w:line="240" w:lineRule="auto"/>
              <w:jc w:val="both"/>
              <w:rPr>
                <w:rFonts w:ascii="Arial" w:hAnsi="Arial" w:cs="Arial"/>
                <w:sz w:val="20"/>
                <w:szCs w:val="20"/>
              </w:rPr>
            </w:pPr>
          </w:p>
          <w:p w14:paraId="5B39E2EB" w14:textId="30B762E3"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c1)</w:t>
            </w:r>
            <w:r w:rsidR="00B312C4" w:rsidRPr="0095273D">
              <w:rPr>
                <w:rFonts w:ascii="Arial" w:hAnsi="Arial" w:cs="Arial"/>
                <w:sz w:val="20"/>
                <w:szCs w:val="20"/>
              </w:rPr>
              <w:object w:dxaOrig="1440" w:dyaOrig="1440" w14:anchorId="3C5A5359">
                <v:shape id="_x0000_i1191" type="#_x0000_t75" style="width:42pt;height:20.25pt" o:ole="">
                  <v:imagedata r:id="rId24" o:title=""/>
                </v:shape>
                <w:control r:id="rId69" w:name="CheckBox1539" w:shapeid="_x0000_i1191"/>
              </w:object>
            </w:r>
            <w:r w:rsidRPr="0095273D">
              <w:rPr>
                <w:rFonts w:ascii="Arial" w:hAnsi="Arial" w:cs="Arial"/>
                <w:sz w:val="20"/>
                <w:szCs w:val="20"/>
              </w:rPr>
              <w:t xml:space="preserve">   </w:t>
            </w:r>
            <w:r w:rsidR="00B312C4" w:rsidRPr="0095273D">
              <w:rPr>
                <w:rFonts w:ascii="Arial" w:hAnsi="Arial" w:cs="Arial"/>
                <w:sz w:val="20"/>
                <w:szCs w:val="20"/>
              </w:rPr>
              <w:object w:dxaOrig="1440" w:dyaOrig="1440" w14:anchorId="703C4BB4">
                <v:shape id="_x0000_i1193" type="#_x0000_t75" style="width:45pt;height:20.25pt" o:ole="">
                  <v:imagedata r:id="rId26" o:title=""/>
                </v:shape>
                <w:control r:id="rId70" w:name="CheckBox2539" w:shapeid="_x0000_i1193"/>
              </w:object>
            </w:r>
            <w:r w:rsidRPr="0095273D">
              <w:rPr>
                <w:rFonts w:ascii="Arial" w:hAnsi="Arial" w:cs="Arial"/>
                <w:sz w:val="20"/>
                <w:szCs w:val="20"/>
              </w:rPr>
              <w:t xml:space="preserve">  </w:t>
            </w:r>
          </w:p>
          <w:p w14:paraId="56C33480" w14:textId="77777777" w:rsidR="001435F6" w:rsidRPr="0095273D" w:rsidRDefault="001435F6" w:rsidP="0095273D">
            <w:pPr>
              <w:spacing w:after="0" w:line="240" w:lineRule="auto"/>
              <w:contextualSpacing/>
              <w:jc w:val="both"/>
              <w:rPr>
                <w:rFonts w:ascii="Arial" w:hAnsi="Arial" w:cs="Arial"/>
                <w:color w:val="404040" w:themeColor="text1" w:themeTint="BF"/>
                <w:sz w:val="20"/>
                <w:szCs w:val="20"/>
              </w:rPr>
            </w:pPr>
          </w:p>
          <w:p w14:paraId="19C1F841" w14:textId="014F3DD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54313871">
                <v:shape id="_x0000_i1195" type="#_x0000_t75" style="width:42pt;height:20.25pt" o:ole="">
                  <v:imagedata r:id="rId30" o:title=""/>
                </v:shape>
                <w:control r:id="rId71" w:name="CheckBox15311" w:shapeid="_x0000_i1195"/>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7F4F3138">
                <v:shape id="_x0000_i1197" type="#_x0000_t75" style="width:45pt;height:20.25pt" o:ole="">
                  <v:imagedata r:id="rId26" o:title=""/>
                </v:shape>
                <w:control r:id="rId72" w:name="CheckBox25311" w:shapeid="_x0000_i1197"/>
              </w:object>
            </w:r>
            <w:r w:rsidR="001435F6" w:rsidRPr="0095273D">
              <w:rPr>
                <w:rFonts w:ascii="Arial" w:hAnsi="Arial" w:cs="Arial"/>
                <w:sz w:val="20"/>
                <w:szCs w:val="20"/>
              </w:rPr>
              <w:t xml:space="preserve">  </w:t>
            </w:r>
          </w:p>
          <w:p w14:paraId="415DA2B7" w14:textId="77777777" w:rsidR="001435F6" w:rsidRPr="0095273D" w:rsidRDefault="001435F6" w:rsidP="0095273D">
            <w:pPr>
              <w:spacing w:after="0" w:line="240" w:lineRule="auto"/>
              <w:contextualSpacing/>
              <w:jc w:val="both"/>
              <w:rPr>
                <w:rFonts w:ascii="Arial" w:hAnsi="Arial" w:cs="Arial"/>
                <w:sz w:val="20"/>
                <w:szCs w:val="20"/>
              </w:rPr>
            </w:pPr>
          </w:p>
          <w:p w14:paraId="40381CC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43B5A18A" w14:textId="77777777" w:rsidR="001435F6" w:rsidRPr="0095273D" w:rsidRDefault="001435F6" w:rsidP="0095273D">
            <w:pPr>
              <w:spacing w:after="0" w:line="240" w:lineRule="auto"/>
              <w:contextualSpacing/>
              <w:jc w:val="both"/>
              <w:rPr>
                <w:rFonts w:ascii="Arial" w:hAnsi="Arial" w:cs="Arial"/>
                <w:sz w:val="20"/>
                <w:szCs w:val="20"/>
              </w:rPr>
            </w:pPr>
          </w:p>
          <w:p w14:paraId="2A03066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w:t>
            </w:r>
          </w:p>
          <w:p w14:paraId="511933A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4EE0254D" w14:textId="77777777" w:rsidR="001435F6" w:rsidRPr="0095273D" w:rsidRDefault="001435F6" w:rsidP="0095273D">
            <w:pPr>
              <w:spacing w:after="0" w:line="240" w:lineRule="auto"/>
              <w:contextualSpacing/>
              <w:jc w:val="both"/>
              <w:rPr>
                <w:rFonts w:ascii="Arial" w:hAnsi="Arial" w:cs="Arial"/>
                <w:sz w:val="20"/>
                <w:szCs w:val="20"/>
              </w:rPr>
            </w:pPr>
          </w:p>
          <w:p w14:paraId="0803D052" w14:textId="77777777" w:rsidR="001435F6" w:rsidRPr="0095273D" w:rsidRDefault="001435F6" w:rsidP="0095273D">
            <w:pPr>
              <w:spacing w:after="0" w:line="240" w:lineRule="auto"/>
              <w:contextualSpacing/>
              <w:jc w:val="both"/>
              <w:rPr>
                <w:rFonts w:ascii="Arial" w:hAnsi="Arial" w:cs="Arial"/>
                <w:sz w:val="20"/>
                <w:szCs w:val="20"/>
              </w:rPr>
            </w:pPr>
          </w:p>
          <w:p w14:paraId="155B88FF" w14:textId="77777777" w:rsidR="001435F6" w:rsidRPr="0095273D" w:rsidRDefault="001435F6" w:rsidP="0095273D">
            <w:pPr>
              <w:spacing w:after="0" w:line="240" w:lineRule="auto"/>
              <w:contextualSpacing/>
              <w:jc w:val="both"/>
              <w:rPr>
                <w:rFonts w:ascii="Arial" w:hAnsi="Arial" w:cs="Arial"/>
                <w:sz w:val="20"/>
                <w:szCs w:val="20"/>
              </w:rPr>
            </w:pPr>
          </w:p>
          <w:p w14:paraId="73A362B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c2) [...........]</w:t>
            </w:r>
          </w:p>
          <w:p w14:paraId="5E10177F"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2A62425F" w14:textId="1CBD695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1C20404F">
                <v:shape id="_x0000_i1199" type="#_x0000_t75" style="width:42pt;height:20.25pt" o:ole="">
                  <v:imagedata r:id="rId73" o:title=""/>
                </v:shape>
                <w:control r:id="rId74" w:name="CheckBox15313" w:shapeid="_x0000_i1199"/>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1C4FE00E">
                <v:shape id="_x0000_i1201" type="#_x0000_t75" style="width:45pt;height:20.25pt" o:ole="">
                  <v:imagedata r:id="rId26" o:title=""/>
                </v:shape>
                <w:control r:id="rId75" w:name="CheckBox25313" w:shapeid="_x0000_i1201"/>
              </w:object>
            </w:r>
            <w:r w:rsidR="001435F6" w:rsidRPr="0095273D">
              <w:rPr>
                <w:rFonts w:ascii="Arial" w:hAnsi="Arial" w:cs="Arial"/>
                <w:sz w:val="20"/>
                <w:szCs w:val="20"/>
              </w:rPr>
              <w:t xml:space="preserve">  </w:t>
            </w:r>
          </w:p>
          <w:p w14:paraId="16990B2F" w14:textId="77777777" w:rsidR="001435F6" w:rsidRPr="0095273D" w:rsidRDefault="001435F6" w:rsidP="0095273D">
            <w:pPr>
              <w:spacing w:after="0" w:line="240" w:lineRule="auto"/>
              <w:contextualSpacing/>
              <w:rPr>
                <w:rFonts w:ascii="Arial" w:hAnsi="Arial" w:cs="Arial"/>
                <w:sz w:val="20"/>
                <w:szCs w:val="20"/>
              </w:rPr>
            </w:pPr>
          </w:p>
          <w:p w14:paraId="084EC74B" w14:textId="77777777" w:rsidR="001435F6" w:rsidRPr="0095273D" w:rsidRDefault="001435F6" w:rsidP="0095273D">
            <w:pPr>
              <w:spacing w:after="0" w:line="240" w:lineRule="auto"/>
              <w:contextualSpacing/>
              <w:rPr>
                <w:rFonts w:ascii="Arial" w:hAnsi="Arial" w:cs="Arial"/>
                <w:sz w:val="20"/>
                <w:szCs w:val="20"/>
              </w:rPr>
            </w:pPr>
          </w:p>
          <w:p w14:paraId="51404B1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podrobnosti:</w:t>
            </w:r>
          </w:p>
          <w:p w14:paraId="2A8D3F5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p w14:paraId="07C4D1B8"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6FB0A3D1" w14:textId="77777777" w:rsidTr="00A95E29">
        <w:tc>
          <w:tcPr>
            <w:tcW w:w="4845" w:type="dxa"/>
          </w:tcPr>
          <w:p w14:paraId="4838F66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príslušné dokumenty týkajúce sa platby daní alebo príspevkov sociálneho zabezpečenia sú dostupné v elektronickom formáte, uveďte:</w:t>
            </w:r>
          </w:p>
        </w:tc>
        <w:tc>
          <w:tcPr>
            <w:tcW w:w="4895" w:type="dxa"/>
            <w:gridSpan w:val="2"/>
          </w:tcPr>
          <w:p w14:paraId="4C50AF1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r w:rsidRPr="0095273D">
              <w:rPr>
                <w:rStyle w:val="Odkaznapoznmkupodiarou"/>
                <w:rFonts w:ascii="Arial" w:hAnsi="Arial" w:cs="Arial"/>
                <w:sz w:val="20"/>
                <w:szCs w:val="20"/>
              </w:rPr>
              <w:footnoteReference w:id="31"/>
            </w:r>
            <w:r w:rsidRPr="0095273D">
              <w:rPr>
                <w:rFonts w:ascii="Arial" w:hAnsi="Arial" w:cs="Arial"/>
                <w:sz w:val="20"/>
                <w:szCs w:val="20"/>
              </w:rPr>
              <w:t>:</w:t>
            </w:r>
          </w:p>
          <w:p w14:paraId="4E5A0CF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66897053" w14:textId="77777777" w:rsidR="00813060" w:rsidRPr="0095273D" w:rsidRDefault="00813060" w:rsidP="0095273D">
      <w:pPr>
        <w:tabs>
          <w:tab w:val="left" w:pos="1200"/>
        </w:tabs>
        <w:spacing w:after="0" w:line="240" w:lineRule="auto"/>
        <w:contextualSpacing/>
        <w:jc w:val="center"/>
        <w:rPr>
          <w:rFonts w:ascii="Arial" w:hAnsi="Arial" w:cs="Arial"/>
          <w:sz w:val="20"/>
          <w:szCs w:val="20"/>
        </w:rPr>
      </w:pPr>
    </w:p>
    <w:p w14:paraId="41A71378" w14:textId="77777777" w:rsidR="001435F6" w:rsidRPr="0095273D" w:rsidRDefault="001435F6" w:rsidP="0095273D">
      <w:pPr>
        <w:tabs>
          <w:tab w:val="left" w:pos="1200"/>
        </w:tabs>
        <w:spacing w:after="0" w:line="240" w:lineRule="auto"/>
        <w:contextualSpacing/>
        <w:jc w:val="center"/>
        <w:rPr>
          <w:rFonts w:ascii="Arial" w:hAnsi="Arial" w:cs="Arial"/>
          <w:sz w:val="20"/>
          <w:szCs w:val="20"/>
        </w:rPr>
      </w:pPr>
      <w:r w:rsidRPr="0095273D">
        <w:rPr>
          <w:rFonts w:ascii="Arial" w:hAnsi="Arial" w:cs="Arial"/>
          <w:sz w:val="20"/>
          <w:szCs w:val="20"/>
        </w:rPr>
        <w:t>C: DÔVODY TÝKAJÚCE SA KONKURZU, KONFLIKTU ZÁUJMOV ALEBO ODBORNÉHO POCHYBENIA</w:t>
      </w:r>
      <w:r w:rsidRPr="0095273D">
        <w:rPr>
          <w:rStyle w:val="Odkaznapoznmkupodiarou"/>
          <w:rFonts w:ascii="Arial" w:hAnsi="Arial" w:cs="Arial"/>
          <w:sz w:val="20"/>
          <w:szCs w:val="20"/>
        </w:rPr>
        <w:footnoteReference w:id="32"/>
      </w:r>
    </w:p>
    <w:p w14:paraId="41A2AAFA" w14:textId="77777777" w:rsidR="00813060" w:rsidRPr="0095273D" w:rsidRDefault="00813060" w:rsidP="0095273D">
      <w:pPr>
        <w:tabs>
          <w:tab w:val="left" w:pos="1200"/>
        </w:tabs>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7731280" w14:textId="77777777" w:rsidTr="00A95E29">
        <w:tc>
          <w:tcPr>
            <w:tcW w:w="9751" w:type="dxa"/>
            <w:shd w:val="clear" w:color="auto" w:fill="EEECE1" w:themeFill="background2"/>
          </w:tcPr>
          <w:p w14:paraId="1885FE22" w14:textId="77777777" w:rsidR="001435F6" w:rsidRPr="0095273D" w:rsidRDefault="001435F6" w:rsidP="0095273D">
            <w:pPr>
              <w:tabs>
                <w:tab w:val="left" w:pos="1200"/>
              </w:tabs>
              <w:spacing w:after="0" w:line="240" w:lineRule="auto"/>
              <w:contextualSpacing/>
              <w:jc w:val="both"/>
              <w:rPr>
                <w:rFonts w:ascii="Arial" w:hAnsi="Arial" w:cs="Arial"/>
                <w:b/>
                <w:sz w:val="20"/>
                <w:szCs w:val="20"/>
              </w:rPr>
            </w:pPr>
            <w:r w:rsidRPr="0095273D">
              <w:rPr>
                <w:rFonts w:ascii="Arial" w:hAnsi="Arial" w:cs="Arial"/>
                <w:b/>
                <w:sz w:val="20"/>
                <w:szCs w:val="20"/>
              </w:rPr>
              <w:t xml:space="preserve">Upozorňujeme, že na účely tohto obstarávania mohli byť niektoré z nasledujúcich dôvodov </w:t>
            </w:r>
            <w:r w:rsidRPr="0095273D">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499A286" w14:textId="77777777" w:rsidR="001435F6" w:rsidRPr="0095273D" w:rsidRDefault="001435F6" w:rsidP="0095273D">
      <w:pPr>
        <w:tabs>
          <w:tab w:val="left" w:pos="1200"/>
        </w:tabs>
        <w:spacing w:after="0" w:line="240" w:lineRule="auto"/>
        <w:contextualSpacing/>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435F6" w:rsidRPr="0095273D" w14:paraId="2199BB19" w14:textId="77777777" w:rsidTr="00A95E29">
        <w:trPr>
          <w:trHeight w:val="884"/>
        </w:trPr>
        <w:tc>
          <w:tcPr>
            <w:tcW w:w="4876" w:type="dxa"/>
          </w:tcPr>
          <w:p w14:paraId="54FCC958"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Informácie týkajúce sa prípadného konkurzu, konfliktu záujmov alebo profesionálneho pochybenia</w:t>
            </w:r>
          </w:p>
        </w:tc>
        <w:tc>
          <w:tcPr>
            <w:tcW w:w="4876" w:type="dxa"/>
          </w:tcPr>
          <w:p w14:paraId="00C5069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57FDA087" w14:textId="77777777" w:rsidTr="00A95E29">
        <w:trPr>
          <w:trHeight w:val="144"/>
        </w:trPr>
        <w:tc>
          <w:tcPr>
            <w:tcW w:w="4876" w:type="dxa"/>
            <w:vMerge w:val="restart"/>
          </w:tcPr>
          <w:p w14:paraId="21AB806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Porušil hospodársky subjekt, </w:t>
            </w:r>
            <w:r w:rsidRPr="0095273D">
              <w:rPr>
                <w:rFonts w:ascii="Arial" w:hAnsi="Arial" w:cs="Arial"/>
                <w:b/>
                <w:sz w:val="20"/>
                <w:szCs w:val="20"/>
              </w:rPr>
              <w:t xml:space="preserve">podľa jeho vedomostí, svoje povinnosti </w:t>
            </w:r>
            <w:r w:rsidRPr="0095273D">
              <w:rPr>
                <w:rFonts w:ascii="Arial" w:hAnsi="Arial" w:cs="Arial"/>
                <w:sz w:val="20"/>
                <w:szCs w:val="20"/>
              </w:rPr>
              <w:t xml:space="preserve">v oblasti </w:t>
            </w:r>
            <w:r w:rsidRPr="0095273D">
              <w:rPr>
                <w:rFonts w:ascii="Arial" w:hAnsi="Arial" w:cs="Arial"/>
                <w:b/>
                <w:sz w:val="20"/>
                <w:szCs w:val="20"/>
              </w:rPr>
              <w:t>environmentálneho, sociálneho a pracovného práva</w:t>
            </w:r>
            <w:r w:rsidRPr="0095273D">
              <w:rPr>
                <w:rStyle w:val="Odkaznapoznmkupodiarou"/>
                <w:rFonts w:ascii="Arial" w:hAnsi="Arial" w:cs="Arial"/>
                <w:b/>
                <w:sz w:val="20"/>
                <w:szCs w:val="20"/>
              </w:rPr>
              <w:footnoteReference w:id="33"/>
            </w:r>
            <w:r w:rsidRPr="0095273D">
              <w:rPr>
                <w:rFonts w:ascii="Arial" w:hAnsi="Arial" w:cs="Arial"/>
                <w:b/>
                <w:sz w:val="20"/>
                <w:szCs w:val="20"/>
              </w:rPr>
              <w:t>?</w:t>
            </w:r>
          </w:p>
        </w:tc>
        <w:tc>
          <w:tcPr>
            <w:tcW w:w="4876" w:type="dxa"/>
          </w:tcPr>
          <w:p w14:paraId="4B6AD2D7" w14:textId="77777777" w:rsidR="001435F6" w:rsidRPr="0095273D" w:rsidRDefault="001435F6" w:rsidP="0095273D">
            <w:pPr>
              <w:spacing w:after="0" w:line="240" w:lineRule="auto"/>
              <w:contextualSpacing/>
              <w:jc w:val="both"/>
              <w:rPr>
                <w:rFonts w:ascii="Arial" w:hAnsi="Arial" w:cs="Arial"/>
                <w:sz w:val="20"/>
                <w:szCs w:val="20"/>
              </w:rPr>
            </w:pPr>
          </w:p>
          <w:p w14:paraId="5C276040" w14:textId="0C0F91B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object w:dxaOrig="1440" w:dyaOrig="1440" w14:anchorId="3F534C42">
                <v:shape id="_x0000_i1203" type="#_x0000_t75" style="width:42pt;height:20.25pt" o:ole="">
                  <v:imagedata r:id="rId76" o:title=""/>
                </v:shape>
                <w:control r:id="rId77" w:name="CheckBox155" w:shapeid="_x0000_i1203"/>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79A14B47">
                <v:shape id="_x0000_i1205" type="#_x0000_t75" style="width:45pt;height:20.25pt" o:ole="">
                  <v:imagedata r:id="rId26" o:title=""/>
                </v:shape>
                <w:control r:id="rId78" w:name="CheckBox255" w:shapeid="_x0000_i1205"/>
              </w:object>
            </w:r>
            <w:r w:rsidR="001435F6" w:rsidRPr="0095273D">
              <w:rPr>
                <w:rFonts w:ascii="Arial" w:hAnsi="Arial" w:cs="Arial"/>
                <w:sz w:val="20"/>
                <w:szCs w:val="20"/>
              </w:rPr>
              <w:t xml:space="preserve">  </w:t>
            </w:r>
          </w:p>
          <w:p w14:paraId="6DA46D2F"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044D7E5E" w14:textId="77777777" w:rsidTr="00A95E29">
        <w:trPr>
          <w:trHeight w:val="144"/>
        </w:trPr>
        <w:tc>
          <w:tcPr>
            <w:tcW w:w="4876" w:type="dxa"/>
            <w:vMerge/>
          </w:tcPr>
          <w:p w14:paraId="38045002" w14:textId="77777777" w:rsidR="001435F6" w:rsidRPr="0095273D" w:rsidRDefault="001435F6" w:rsidP="0095273D">
            <w:pPr>
              <w:spacing w:after="0" w:line="240" w:lineRule="auto"/>
              <w:contextualSpacing/>
              <w:rPr>
                <w:rFonts w:ascii="Arial" w:hAnsi="Arial" w:cs="Arial"/>
                <w:sz w:val="20"/>
                <w:szCs w:val="20"/>
              </w:rPr>
            </w:pPr>
          </w:p>
        </w:tc>
        <w:tc>
          <w:tcPr>
            <w:tcW w:w="4876" w:type="dxa"/>
          </w:tcPr>
          <w:p w14:paraId="187E24F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opatrenia, aby sa preukázala jeho spoľahlivosť napriek existencii dôvodu na vylúčenie („samo očistenie“)?</w:t>
            </w:r>
          </w:p>
          <w:p w14:paraId="3A5CA8B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Áno</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r w:rsidRPr="0095273D">
              <w:rPr>
                <w:rFonts w:ascii="Arial" w:hAnsi="Arial" w:cs="Arial"/>
                <w:sz w:val="20"/>
                <w:szCs w:val="20"/>
              </w:rPr>
              <w:t xml:space="preserve">       Nie  </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p>
          <w:p w14:paraId="0FC23D6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29BAF4C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52EE97B0" w14:textId="77777777" w:rsidTr="00A95E29">
        <w:trPr>
          <w:trHeight w:val="144"/>
        </w:trPr>
        <w:tc>
          <w:tcPr>
            <w:tcW w:w="4876" w:type="dxa"/>
          </w:tcPr>
          <w:p w14:paraId="2BF58A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Nachádza sa hospodársky subjekt v niektorej z týchto situácií:</w:t>
            </w:r>
          </w:p>
          <w:p w14:paraId="05C4C81D"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b/>
                <w:sz w:val="20"/>
                <w:szCs w:val="20"/>
              </w:rPr>
              <w:t xml:space="preserve">úpadok, </w:t>
            </w:r>
            <w:r w:rsidRPr="0095273D">
              <w:rPr>
                <w:rFonts w:ascii="Arial" w:hAnsi="Arial" w:cs="Arial"/>
                <w:sz w:val="20"/>
                <w:szCs w:val="20"/>
              </w:rPr>
              <w:t>alebo</w:t>
            </w:r>
          </w:p>
          <w:p w14:paraId="693DA95E"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b/>
                <w:sz w:val="20"/>
                <w:szCs w:val="20"/>
              </w:rPr>
              <w:t xml:space="preserve">konkurz </w:t>
            </w:r>
            <w:r w:rsidRPr="0095273D">
              <w:rPr>
                <w:rFonts w:ascii="Arial" w:hAnsi="Arial" w:cs="Arial"/>
                <w:sz w:val="20"/>
                <w:szCs w:val="20"/>
              </w:rPr>
              <w:t>alebo likvidácia, alebo</w:t>
            </w:r>
          </w:p>
          <w:p w14:paraId="7D977B1F"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 xml:space="preserve">prebieha </w:t>
            </w:r>
            <w:r w:rsidRPr="0095273D">
              <w:rPr>
                <w:rFonts w:ascii="Arial" w:hAnsi="Arial" w:cs="Arial"/>
                <w:b/>
                <w:sz w:val="20"/>
                <w:szCs w:val="20"/>
              </w:rPr>
              <w:t xml:space="preserve">vyrovnávacie konanie </w:t>
            </w:r>
            <w:r w:rsidRPr="0095273D">
              <w:rPr>
                <w:rFonts w:ascii="Arial" w:hAnsi="Arial" w:cs="Arial"/>
                <w:sz w:val="20"/>
                <w:szCs w:val="20"/>
              </w:rPr>
              <w:t>alebo</w:t>
            </w:r>
          </w:p>
          <w:p w14:paraId="375B5DC2"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 v akejkoľvek podobnej situácii vyplývajúcej z podobného konania podľa vnútroštátnych zákonov a iných právnych predpisov</w:t>
            </w:r>
            <w:r w:rsidRPr="0095273D">
              <w:rPr>
                <w:rStyle w:val="Odkaznapoznmkupodiarou"/>
                <w:rFonts w:ascii="Arial" w:hAnsi="Arial" w:cs="Arial"/>
                <w:sz w:val="20"/>
                <w:szCs w:val="20"/>
              </w:rPr>
              <w:footnoteReference w:id="34"/>
            </w:r>
            <w:r w:rsidRPr="0095273D">
              <w:rPr>
                <w:rFonts w:ascii="Arial" w:hAnsi="Arial" w:cs="Arial"/>
                <w:sz w:val="20"/>
                <w:szCs w:val="20"/>
              </w:rPr>
              <w:t xml:space="preserve"> alebo</w:t>
            </w:r>
          </w:p>
          <w:p w14:paraId="47289AF1"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jeho aktíva spravuje likvidátor alebo súd alebo</w:t>
            </w:r>
          </w:p>
          <w:p w14:paraId="7BCCE39E"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jeho podnikateľské činnosti sú pozastavené?</w:t>
            </w:r>
          </w:p>
        </w:tc>
        <w:tc>
          <w:tcPr>
            <w:tcW w:w="4876" w:type="dxa"/>
          </w:tcPr>
          <w:p w14:paraId="7E451CF4" w14:textId="77777777" w:rsidR="001435F6" w:rsidRPr="0095273D" w:rsidRDefault="001435F6" w:rsidP="0095273D">
            <w:pPr>
              <w:spacing w:after="0" w:line="240" w:lineRule="auto"/>
              <w:contextualSpacing/>
              <w:rPr>
                <w:rFonts w:ascii="Arial" w:hAnsi="Arial" w:cs="Arial"/>
                <w:sz w:val="20"/>
                <w:szCs w:val="20"/>
              </w:rPr>
            </w:pPr>
          </w:p>
          <w:p w14:paraId="3C74C6E2" w14:textId="64295BF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3BD1D1B0">
                <v:shape id="_x0000_i1207" type="#_x0000_t75" style="width:42pt;height:20.25pt" o:ole="">
                  <v:imagedata r:id="rId79" o:title=""/>
                </v:shape>
                <w:control r:id="rId80" w:name="CheckBox156" w:shapeid="_x0000_i1207"/>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7B66202E">
                <v:shape id="_x0000_i1209" type="#_x0000_t75" style="width:45pt;height:20.25pt" o:ole="">
                  <v:imagedata r:id="rId81" o:title=""/>
                </v:shape>
                <w:control r:id="rId82" w:name="CheckBox256" w:shapeid="_x0000_i1209"/>
              </w:object>
            </w:r>
            <w:r w:rsidR="001435F6" w:rsidRPr="0095273D">
              <w:rPr>
                <w:rFonts w:ascii="Arial" w:hAnsi="Arial" w:cs="Arial"/>
                <w:sz w:val="20"/>
                <w:szCs w:val="20"/>
              </w:rPr>
              <w:t xml:space="preserve">  </w:t>
            </w:r>
          </w:p>
          <w:p w14:paraId="66FEAAE2"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2A0C0D71" w14:textId="77777777" w:rsidTr="00A95E29">
        <w:trPr>
          <w:trHeight w:val="144"/>
        </w:trPr>
        <w:tc>
          <w:tcPr>
            <w:tcW w:w="4876" w:type="dxa"/>
          </w:tcPr>
          <w:p w14:paraId="263E10E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Ak áno:</w:t>
            </w:r>
          </w:p>
          <w:p w14:paraId="361A6EB1" w14:textId="77777777" w:rsidR="001435F6" w:rsidRPr="0095273D" w:rsidRDefault="001435F6" w:rsidP="0095273D">
            <w:pPr>
              <w:pStyle w:val="Odsekzoznamu"/>
              <w:numPr>
                <w:ilvl w:val="0"/>
                <w:numId w:val="17"/>
              </w:numPr>
              <w:spacing w:after="0" w:line="240" w:lineRule="auto"/>
              <w:rPr>
                <w:rFonts w:ascii="Arial" w:hAnsi="Arial" w:cs="Arial"/>
                <w:b/>
                <w:sz w:val="20"/>
                <w:szCs w:val="20"/>
              </w:rPr>
            </w:pPr>
            <w:r w:rsidRPr="0095273D">
              <w:rPr>
                <w:rFonts w:ascii="Arial" w:hAnsi="Arial" w:cs="Arial"/>
                <w:sz w:val="20"/>
                <w:szCs w:val="20"/>
              </w:rPr>
              <w:t>Uveďte podrobné informácie:</w:t>
            </w:r>
          </w:p>
          <w:p w14:paraId="2F1545CF" w14:textId="77777777" w:rsidR="001435F6" w:rsidRPr="0095273D" w:rsidRDefault="001435F6" w:rsidP="0095273D">
            <w:pPr>
              <w:pStyle w:val="Odsekzoznamu"/>
              <w:numPr>
                <w:ilvl w:val="0"/>
                <w:numId w:val="17"/>
              </w:numPr>
              <w:spacing w:after="0" w:line="240" w:lineRule="auto"/>
              <w:rPr>
                <w:rFonts w:ascii="Arial" w:hAnsi="Arial" w:cs="Arial"/>
                <w:b/>
                <w:sz w:val="20"/>
                <w:szCs w:val="20"/>
              </w:rPr>
            </w:pPr>
            <w:r w:rsidRPr="0095273D">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95273D">
              <w:rPr>
                <w:rStyle w:val="Odkaznapoznmkupodiarou"/>
                <w:rFonts w:ascii="Arial" w:hAnsi="Arial" w:cs="Arial"/>
                <w:sz w:val="20"/>
                <w:szCs w:val="20"/>
              </w:rPr>
              <w:footnoteReference w:id="35"/>
            </w:r>
            <w:r w:rsidRPr="0095273D">
              <w:rPr>
                <w:rFonts w:ascii="Arial" w:hAnsi="Arial" w:cs="Arial"/>
                <w:sz w:val="20"/>
                <w:szCs w:val="20"/>
              </w:rPr>
              <w:t>?</w:t>
            </w:r>
          </w:p>
          <w:p w14:paraId="5E23D0F1" w14:textId="77777777" w:rsidR="001435F6" w:rsidRPr="0095273D" w:rsidRDefault="001435F6" w:rsidP="0095273D">
            <w:pPr>
              <w:spacing w:after="0" w:line="240" w:lineRule="auto"/>
              <w:contextualSpacing/>
              <w:rPr>
                <w:rFonts w:ascii="Arial" w:hAnsi="Arial" w:cs="Arial"/>
                <w:b/>
                <w:sz w:val="20"/>
                <w:szCs w:val="20"/>
              </w:rPr>
            </w:pPr>
          </w:p>
          <w:p w14:paraId="1F1396F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6" w:type="dxa"/>
          </w:tcPr>
          <w:p w14:paraId="4D93BE1A" w14:textId="77777777" w:rsidR="001435F6" w:rsidRPr="0095273D" w:rsidRDefault="001435F6" w:rsidP="0095273D">
            <w:pPr>
              <w:spacing w:after="0" w:line="240" w:lineRule="auto"/>
              <w:contextualSpacing/>
              <w:rPr>
                <w:rFonts w:ascii="Arial" w:hAnsi="Arial" w:cs="Arial"/>
                <w:sz w:val="20"/>
                <w:szCs w:val="20"/>
              </w:rPr>
            </w:pPr>
          </w:p>
          <w:p w14:paraId="37F0B7A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28C22AB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3BEE1017" w14:textId="77777777" w:rsidR="001435F6" w:rsidRPr="0095273D" w:rsidRDefault="001435F6" w:rsidP="0095273D">
            <w:pPr>
              <w:spacing w:after="0" w:line="240" w:lineRule="auto"/>
              <w:contextualSpacing/>
              <w:rPr>
                <w:rFonts w:ascii="Arial" w:hAnsi="Arial" w:cs="Arial"/>
                <w:sz w:val="20"/>
                <w:szCs w:val="20"/>
              </w:rPr>
            </w:pPr>
          </w:p>
          <w:p w14:paraId="36EC1920" w14:textId="77777777" w:rsidR="001435F6" w:rsidRPr="0095273D" w:rsidRDefault="001435F6" w:rsidP="0095273D">
            <w:pPr>
              <w:spacing w:after="0" w:line="240" w:lineRule="auto"/>
              <w:contextualSpacing/>
              <w:rPr>
                <w:rFonts w:ascii="Arial" w:hAnsi="Arial" w:cs="Arial"/>
                <w:sz w:val="20"/>
                <w:szCs w:val="20"/>
              </w:rPr>
            </w:pPr>
          </w:p>
          <w:p w14:paraId="1A8CA124" w14:textId="77777777" w:rsidR="001435F6" w:rsidRPr="0095273D" w:rsidRDefault="001435F6" w:rsidP="0095273D">
            <w:pPr>
              <w:spacing w:after="0" w:line="240" w:lineRule="auto"/>
              <w:contextualSpacing/>
              <w:rPr>
                <w:rFonts w:ascii="Arial" w:hAnsi="Arial" w:cs="Arial"/>
                <w:sz w:val="20"/>
                <w:szCs w:val="20"/>
              </w:rPr>
            </w:pPr>
          </w:p>
          <w:p w14:paraId="200EA49E" w14:textId="77777777" w:rsidR="001435F6" w:rsidRPr="0095273D" w:rsidRDefault="001435F6" w:rsidP="0095273D">
            <w:pPr>
              <w:spacing w:after="0" w:line="240" w:lineRule="auto"/>
              <w:contextualSpacing/>
              <w:rPr>
                <w:rFonts w:ascii="Arial" w:hAnsi="Arial" w:cs="Arial"/>
                <w:sz w:val="20"/>
                <w:szCs w:val="20"/>
              </w:rPr>
            </w:pPr>
          </w:p>
          <w:p w14:paraId="6CCE0043" w14:textId="77777777" w:rsidR="001435F6" w:rsidRPr="0095273D" w:rsidRDefault="001435F6" w:rsidP="0095273D">
            <w:pPr>
              <w:spacing w:after="0" w:line="240" w:lineRule="auto"/>
              <w:contextualSpacing/>
              <w:rPr>
                <w:rFonts w:ascii="Arial" w:hAnsi="Arial" w:cs="Arial"/>
                <w:sz w:val="20"/>
                <w:szCs w:val="20"/>
              </w:rPr>
            </w:pPr>
          </w:p>
          <w:p w14:paraId="35ECF364" w14:textId="77777777" w:rsidR="001435F6" w:rsidRPr="0095273D" w:rsidRDefault="001435F6" w:rsidP="0095273D">
            <w:pPr>
              <w:spacing w:after="0" w:line="240" w:lineRule="auto"/>
              <w:contextualSpacing/>
              <w:rPr>
                <w:rFonts w:ascii="Arial" w:hAnsi="Arial" w:cs="Arial"/>
                <w:sz w:val="20"/>
                <w:szCs w:val="20"/>
              </w:rPr>
            </w:pPr>
          </w:p>
          <w:p w14:paraId="5E42104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2777628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2B6C8291" w14:textId="77777777" w:rsidR="001435F6" w:rsidRPr="0095273D" w:rsidRDefault="001435F6" w:rsidP="0095273D">
      <w:pPr>
        <w:tabs>
          <w:tab w:val="left" w:pos="1200"/>
        </w:tabs>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B356ECE" w14:textId="77777777" w:rsidTr="00A95E29">
        <w:trPr>
          <w:trHeight w:val="135"/>
        </w:trPr>
        <w:tc>
          <w:tcPr>
            <w:tcW w:w="4870" w:type="dxa"/>
            <w:vMerge w:val="restart"/>
          </w:tcPr>
          <w:p w14:paraId="7CD9B85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Dopustil sa hospodársky subjekt </w:t>
            </w:r>
            <w:r w:rsidRPr="0095273D">
              <w:rPr>
                <w:rFonts w:ascii="Arial" w:hAnsi="Arial" w:cs="Arial"/>
                <w:b/>
                <w:sz w:val="20"/>
                <w:szCs w:val="20"/>
              </w:rPr>
              <w:t>závažného odborného pochybenia</w:t>
            </w:r>
            <w:r w:rsidRPr="0095273D">
              <w:rPr>
                <w:rStyle w:val="Odkaznapoznmkupodiarou"/>
                <w:rFonts w:ascii="Arial" w:hAnsi="Arial" w:cs="Arial"/>
                <w:b/>
                <w:sz w:val="20"/>
                <w:szCs w:val="20"/>
              </w:rPr>
              <w:footnoteReference w:id="36"/>
            </w:r>
            <w:r w:rsidRPr="0095273D">
              <w:rPr>
                <w:rFonts w:ascii="Arial" w:hAnsi="Arial" w:cs="Arial"/>
                <w:b/>
                <w:sz w:val="20"/>
                <w:szCs w:val="20"/>
              </w:rPr>
              <w:t>?</w:t>
            </w:r>
          </w:p>
          <w:p w14:paraId="478195E8" w14:textId="77777777" w:rsidR="001435F6" w:rsidRPr="0095273D" w:rsidRDefault="001435F6" w:rsidP="0095273D">
            <w:pPr>
              <w:spacing w:after="0" w:line="240" w:lineRule="auto"/>
              <w:contextualSpacing/>
              <w:rPr>
                <w:rFonts w:ascii="Arial" w:hAnsi="Arial" w:cs="Arial"/>
                <w:b/>
                <w:sz w:val="20"/>
                <w:szCs w:val="20"/>
              </w:rPr>
            </w:pPr>
          </w:p>
          <w:p w14:paraId="5160B70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áno, uveďte podrobnejšie informácie:</w:t>
            </w:r>
          </w:p>
        </w:tc>
        <w:tc>
          <w:tcPr>
            <w:tcW w:w="4870" w:type="dxa"/>
          </w:tcPr>
          <w:p w14:paraId="065A67E8" w14:textId="77777777" w:rsidR="001435F6" w:rsidRPr="0095273D" w:rsidRDefault="001435F6" w:rsidP="0095273D">
            <w:pPr>
              <w:spacing w:after="0" w:line="240" w:lineRule="auto"/>
              <w:contextualSpacing/>
              <w:rPr>
                <w:rFonts w:ascii="Arial" w:hAnsi="Arial" w:cs="Arial"/>
                <w:sz w:val="20"/>
                <w:szCs w:val="20"/>
              </w:rPr>
            </w:pPr>
          </w:p>
          <w:p w14:paraId="5550D305" w14:textId="7853C7DE"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17ED7D59">
                <v:shape id="_x0000_i1211" type="#_x0000_t75" style="width:42pt;height:20.25pt" o:ole="">
                  <v:imagedata r:id="rId49" o:title=""/>
                </v:shape>
                <w:control r:id="rId83" w:name="CheckBox157" w:shapeid="_x0000_i1211"/>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0CEE83E5">
                <v:shape id="_x0000_i1213" type="#_x0000_t75" style="width:45pt;height:20.25pt" o:ole="">
                  <v:imagedata r:id="rId26" o:title=""/>
                </v:shape>
                <w:control r:id="rId84" w:name="CheckBox257" w:shapeid="_x0000_i1213"/>
              </w:object>
            </w:r>
            <w:r w:rsidR="001435F6" w:rsidRPr="0095273D">
              <w:rPr>
                <w:rFonts w:ascii="Arial" w:hAnsi="Arial" w:cs="Arial"/>
                <w:sz w:val="20"/>
                <w:szCs w:val="20"/>
              </w:rPr>
              <w:t xml:space="preserve">  </w:t>
            </w:r>
          </w:p>
          <w:p w14:paraId="18BC594F" w14:textId="77777777" w:rsidR="001435F6" w:rsidRPr="0095273D" w:rsidRDefault="001435F6" w:rsidP="0095273D">
            <w:pPr>
              <w:spacing w:after="0" w:line="240" w:lineRule="auto"/>
              <w:contextualSpacing/>
              <w:rPr>
                <w:rFonts w:ascii="Arial" w:hAnsi="Arial" w:cs="Arial"/>
                <w:sz w:val="20"/>
                <w:szCs w:val="20"/>
              </w:rPr>
            </w:pPr>
          </w:p>
          <w:p w14:paraId="0CBAF42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 [...........]</w:t>
            </w:r>
          </w:p>
        </w:tc>
      </w:tr>
      <w:tr w:rsidR="001435F6" w:rsidRPr="0095273D" w14:paraId="0B0B6AEC" w14:textId="77777777" w:rsidTr="00A95E29">
        <w:trPr>
          <w:trHeight w:val="135"/>
        </w:trPr>
        <w:tc>
          <w:tcPr>
            <w:tcW w:w="4870" w:type="dxa"/>
            <w:vMerge/>
          </w:tcPr>
          <w:p w14:paraId="4BE8D197" w14:textId="77777777" w:rsidR="001435F6" w:rsidRPr="0095273D" w:rsidRDefault="001435F6" w:rsidP="0095273D">
            <w:pPr>
              <w:spacing w:after="0" w:line="240" w:lineRule="auto"/>
              <w:contextualSpacing/>
              <w:rPr>
                <w:rFonts w:ascii="Arial" w:hAnsi="Arial" w:cs="Arial"/>
                <w:sz w:val="20"/>
                <w:szCs w:val="20"/>
              </w:rPr>
            </w:pPr>
          </w:p>
        </w:tc>
        <w:tc>
          <w:tcPr>
            <w:tcW w:w="4870" w:type="dxa"/>
          </w:tcPr>
          <w:p w14:paraId="3DBD785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28BE0CA1" w14:textId="77777777" w:rsidR="001435F6" w:rsidRPr="0095273D" w:rsidRDefault="001435F6" w:rsidP="0095273D">
            <w:pPr>
              <w:spacing w:after="0" w:line="240" w:lineRule="auto"/>
              <w:contextualSpacing/>
              <w:jc w:val="both"/>
              <w:rPr>
                <w:rFonts w:ascii="Arial" w:hAnsi="Arial" w:cs="Arial"/>
                <w:b/>
                <w:sz w:val="20"/>
                <w:szCs w:val="20"/>
              </w:rPr>
            </w:pPr>
          </w:p>
          <w:p w14:paraId="1DF7355C" w14:textId="3013E7E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3546A363">
                <v:shape id="_x0000_i1215" type="#_x0000_t75" style="width:42pt;height:20.25pt" o:ole="">
                  <v:imagedata r:id="rId30" o:title=""/>
                </v:shape>
                <w:control r:id="rId85" w:name="CheckBox158" w:shapeid="_x0000_i1215"/>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71F6D378">
                <v:shape id="_x0000_i1217" type="#_x0000_t75" style="width:45pt;height:20.25pt" o:ole="">
                  <v:imagedata r:id="rId44" o:title=""/>
                </v:shape>
                <w:control r:id="rId86" w:name="CheckBox258" w:shapeid="_x0000_i1217"/>
              </w:object>
            </w:r>
            <w:r w:rsidR="001435F6" w:rsidRPr="0095273D">
              <w:rPr>
                <w:rFonts w:ascii="Arial" w:hAnsi="Arial" w:cs="Arial"/>
                <w:sz w:val="20"/>
                <w:szCs w:val="20"/>
              </w:rPr>
              <w:t xml:space="preserve">  </w:t>
            </w:r>
          </w:p>
          <w:p w14:paraId="2FC6DF18" w14:textId="77777777" w:rsidR="001435F6" w:rsidRPr="0095273D" w:rsidRDefault="001435F6" w:rsidP="0095273D">
            <w:pPr>
              <w:spacing w:after="0" w:line="240" w:lineRule="auto"/>
              <w:contextualSpacing/>
              <w:jc w:val="both"/>
              <w:rPr>
                <w:rFonts w:ascii="Arial" w:hAnsi="Arial" w:cs="Arial"/>
                <w:b/>
                <w:sz w:val="20"/>
                <w:szCs w:val="20"/>
              </w:rPr>
            </w:pPr>
          </w:p>
          <w:p w14:paraId="7B6958E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1385B20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36E8A6D3" w14:textId="77777777" w:rsidTr="00A95E29">
        <w:trPr>
          <w:trHeight w:val="135"/>
        </w:trPr>
        <w:tc>
          <w:tcPr>
            <w:tcW w:w="4870" w:type="dxa"/>
            <w:vMerge w:val="restart"/>
          </w:tcPr>
          <w:p w14:paraId="501191F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Uzatvoril hospodársky subjekt </w:t>
            </w:r>
            <w:r w:rsidRPr="0095273D">
              <w:rPr>
                <w:rFonts w:ascii="Arial" w:hAnsi="Arial" w:cs="Arial"/>
                <w:b/>
                <w:sz w:val="20"/>
                <w:szCs w:val="20"/>
              </w:rPr>
              <w:t xml:space="preserve">dohody </w:t>
            </w:r>
            <w:r w:rsidRPr="0095273D">
              <w:rPr>
                <w:rFonts w:ascii="Arial" w:hAnsi="Arial" w:cs="Arial"/>
                <w:sz w:val="20"/>
                <w:szCs w:val="20"/>
              </w:rPr>
              <w:t>s inými hospodárskymi subjektmi s </w:t>
            </w:r>
            <w:r w:rsidRPr="0095273D">
              <w:rPr>
                <w:rFonts w:ascii="Arial" w:hAnsi="Arial" w:cs="Arial"/>
                <w:b/>
                <w:sz w:val="20"/>
                <w:szCs w:val="20"/>
              </w:rPr>
              <w:t>cieľom narušiť hospodársku súťaž?</w:t>
            </w:r>
          </w:p>
          <w:p w14:paraId="4D18727D" w14:textId="77777777" w:rsidR="001435F6" w:rsidRPr="0095273D" w:rsidRDefault="001435F6" w:rsidP="0095273D">
            <w:pPr>
              <w:spacing w:after="0" w:line="240" w:lineRule="auto"/>
              <w:contextualSpacing/>
              <w:rPr>
                <w:rFonts w:ascii="Arial" w:hAnsi="Arial" w:cs="Arial"/>
                <w:b/>
                <w:sz w:val="20"/>
                <w:szCs w:val="20"/>
              </w:rPr>
            </w:pPr>
          </w:p>
          <w:p w14:paraId="3DECF82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46F7F835" w14:textId="77777777" w:rsidR="001435F6" w:rsidRPr="0095273D" w:rsidRDefault="001435F6" w:rsidP="0095273D">
            <w:pPr>
              <w:spacing w:after="0" w:line="240" w:lineRule="auto"/>
              <w:contextualSpacing/>
              <w:rPr>
                <w:rFonts w:ascii="Arial" w:hAnsi="Arial" w:cs="Arial"/>
                <w:sz w:val="20"/>
                <w:szCs w:val="20"/>
              </w:rPr>
            </w:pPr>
          </w:p>
          <w:p w14:paraId="31F9EA83" w14:textId="66E8AF4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251B9FE0">
                <v:shape id="_x0000_i1219" type="#_x0000_t75" style="width:42pt;height:20.25pt" o:ole="">
                  <v:imagedata r:id="rId73" o:title=""/>
                </v:shape>
                <w:control r:id="rId87" w:name="CheckBox159" w:shapeid="_x0000_i1219"/>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2FD122D4">
                <v:shape id="_x0000_i1221" type="#_x0000_t75" style="width:45pt;height:20.25pt" o:ole="">
                  <v:imagedata r:id="rId26" o:title=""/>
                </v:shape>
                <w:control r:id="rId88" w:name="CheckBox259" w:shapeid="_x0000_i1221"/>
              </w:object>
            </w:r>
            <w:r w:rsidR="001435F6" w:rsidRPr="0095273D">
              <w:rPr>
                <w:rFonts w:ascii="Arial" w:hAnsi="Arial" w:cs="Arial"/>
                <w:sz w:val="20"/>
                <w:szCs w:val="20"/>
              </w:rPr>
              <w:t xml:space="preserve">  </w:t>
            </w:r>
          </w:p>
          <w:p w14:paraId="5BA67496" w14:textId="77777777" w:rsidR="001435F6" w:rsidRPr="0095273D" w:rsidRDefault="001435F6" w:rsidP="0095273D">
            <w:pPr>
              <w:spacing w:after="0" w:line="240" w:lineRule="auto"/>
              <w:contextualSpacing/>
              <w:rPr>
                <w:rFonts w:ascii="Arial" w:hAnsi="Arial" w:cs="Arial"/>
                <w:sz w:val="20"/>
                <w:szCs w:val="20"/>
              </w:rPr>
            </w:pPr>
          </w:p>
          <w:p w14:paraId="1BD385E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 xml:space="preserve"> [...........]</w:t>
            </w:r>
          </w:p>
          <w:p w14:paraId="1CC46F25" w14:textId="77777777" w:rsidR="001435F6" w:rsidRPr="0095273D" w:rsidRDefault="001435F6" w:rsidP="0095273D">
            <w:pPr>
              <w:spacing w:after="0" w:line="240" w:lineRule="auto"/>
              <w:contextualSpacing/>
              <w:rPr>
                <w:rFonts w:ascii="Arial" w:hAnsi="Arial" w:cs="Arial"/>
                <w:b/>
                <w:sz w:val="20"/>
                <w:szCs w:val="20"/>
              </w:rPr>
            </w:pPr>
          </w:p>
        </w:tc>
      </w:tr>
      <w:tr w:rsidR="001435F6" w:rsidRPr="0095273D" w14:paraId="35D2631B" w14:textId="77777777" w:rsidTr="00A95E29">
        <w:trPr>
          <w:trHeight w:val="135"/>
        </w:trPr>
        <w:tc>
          <w:tcPr>
            <w:tcW w:w="4870" w:type="dxa"/>
            <w:vMerge/>
          </w:tcPr>
          <w:p w14:paraId="1654B1F7" w14:textId="77777777" w:rsidR="001435F6" w:rsidRPr="0095273D" w:rsidRDefault="001435F6" w:rsidP="0095273D">
            <w:pPr>
              <w:spacing w:after="0" w:line="240" w:lineRule="auto"/>
              <w:contextualSpacing/>
              <w:rPr>
                <w:rFonts w:ascii="Arial" w:hAnsi="Arial" w:cs="Arial"/>
                <w:sz w:val="20"/>
                <w:szCs w:val="20"/>
              </w:rPr>
            </w:pPr>
          </w:p>
        </w:tc>
        <w:tc>
          <w:tcPr>
            <w:tcW w:w="4870" w:type="dxa"/>
          </w:tcPr>
          <w:p w14:paraId="4A3C04E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7B9415C2"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Áno</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r w:rsidRPr="0095273D">
              <w:rPr>
                <w:rFonts w:ascii="Arial" w:hAnsi="Arial" w:cs="Arial"/>
                <w:sz w:val="20"/>
                <w:szCs w:val="20"/>
              </w:rPr>
              <w:t xml:space="preserve">       Nie  </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p>
          <w:p w14:paraId="7B13B48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3E008A9C"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w:t>
            </w:r>
          </w:p>
        </w:tc>
      </w:tr>
      <w:tr w:rsidR="001435F6" w:rsidRPr="0095273D" w14:paraId="2BDF7906" w14:textId="77777777" w:rsidTr="00A95E29">
        <w:trPr>
          <w:trHeight w:val="135"/>
        </w:trPr>
        <w:tc>
          <w:tcPr>
            <w:tcW w:w="4870" w:type="dxa"/>
          </w:tcPr>
          <w:p w14:paraId="6330D3E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Vie hospodársky subjekt o akomkoľvek </w:t>
            </w:r>
            <w:r w:rsidRPr="0095273D">
              <w:rPr>
                <w:rFonts w:ascii="Arial" w:hAnsi="Arial" w:cs="Arial"/>
                <w:b/>
                <w:sz w:val="20"/>
                <w:szCs w:val="20"/>
              </w:rPr>
              <w:t>konflikte záujmov</w:t>
            </w:r>
            <w:r w:rsidRPr="0095273D">
              <w:rPr>
                <w:rStyle w:val="Odkaznapoznmkupodiarou"/>
                <w:rFonts w:ascii="Arial" w:hAnsi="Arial" w:cs="Arial"/>
                <w:b/>
                <w:sz w:val="20"/>
                <w:szCs w:val="20"/>
              </w:rPr>
              <w:footnoteReference w:id="37"/>
            </w:r>
            <w:r w:rsidRPr="0095273D">
              <w:rPr>
                <w:rFonts w:ascii="Arial" w:hAnsi="Arial" w:cs="Arial"/>
                <w:b/>
                <w:sz w:val="20"/>
                <w:szCs w:val="20"/>
              </w:rPr>
              <w:t xml:space="preserve"> </w:t>
            </w:r>
            <w:r w:rsidRPr="0095273D">
              <w:rPr>
                <w:rFonts w:ascii="Arial" w:hAnsi="Arial" w:cs="Arial"/>
                <w:sz w:val="20"/>
                <w:szCs w:val="20"/>
              </w:rPr>
              <w:t>z dôvodu jeho účasti na postupe obstarávania?</w:t>
            </w:r>
          </w:p>
          <w:p w14:paraId="633D4D1B" w14:textId="77777777" w:rsidR="001435F6" w:rsidRPr="0095273D" w:rsidRDefault="001435F6" w:rsidP="0095273D">
            <w:pPr>
              <w:spacing w:after="0" w:line="240" w:lineRule="auto"/>
              <w:contextualSpacing/>
              <w:jc w:val="both"/>
              <w:rPr>
                <w:rFonts w:ascii="Arial" w:hAnsi="Arial" w:cs="Arial"/>
                <w:sz w:val="20"/>
                <w:szCs w:val="20"/>
              </w:rPr>
            </w:pPr>
          </w:p>
          <w:p w14:paraId="41C3F40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1574931F" w14:textId="77777777" w:rsidR="001435F6" w:rsidRPr="0095273D" w:rsidRDefault="001435F6" w:rsidP="0095273D">
            <w:pPr>
              <w:spacing w:after="0" w:line="240" w:lineRule="auto"/>
              <w:contextualSpacing/>
              <w:rPr>
                <w:rFonts w:ascii="Arial" w:hAnsi="Arial" w:cs="Arial"/>
                <w:sz w:val="20"/>
                <w:szCs w:val="20"/>
              </w:rPr>
            </w:pPr>
          </w:p>
          <w:p w14:paraId="343CCE0D" w14:textId="7957DE37"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0531D950">
                <v:shape id="_x0000_i1223" type="#_x0000_t75" style="width:42pt;height:20.25pt" o:ole="">
                  <v:imagedata r:id="rId79" o:title=""/>
                </v:shape>
                <w:control r:id="rId89" w:name="CheckBox1510" w:shapeid="_x0000_i1223"/>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646A91AD">
                <v:shape id="_x0000_i1225" type="#_x0000_t75" style="width:45pt;height:20.25pt" o:ole="">
                  <v:imagedata r:id="rId26" o:title=""/>
                </v:shape>
                <w:control r:id="rId90" w:name="CheckBox2510" w:shapeid="_x0000_i1225"/>
              </w:object>
            </w:r>
            <w:r w:rsidR="001435F6" w:rsidRPr="0095273D">
              <w:rPr>
                <w:rFonts w:ascii="Arial" w:hAnsi="Arial" w:cs="Arial"/>
                <w:sz w:val="20"/>
                <w:szCs w:val="20"/>
              </w:rPr>
              <w:t xml:space="preserve">  </w:t>
            </w:r>
          </w:p>
          <w:p w14:paraId="1BB98EA2" w14:textId="77777777" w:rsidR="001435F6" w:rsidRPr="0095273D" w:rsidRDefault="001435F6" w:rsidP="0095273D">
            <w:pPr>
              <w:spacing w:after="0" w:line="240" w:lineRule="auto"/>
              <w:contextualSpacing/>
              <w:rPr>
                <w:rFonts w:ascii="Arial" w:hAnsi="Arial" w:cs="Arial"/>
                <w:sz w:val="20"/>
                <w:szCs w:val="20"/>
              </w:rPr>
            </w:pPr>
          </w:p>
          <w:p w14:paraId="38A1A26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28378F4" w14:textId="77777777" w:rsidTr="00A95E29">
        <w:trPr>
          <w:trHeight w:val="135"/>
        </w:trPr>
        <w:tc>
          <w:tcPr>
            <w:tcW w:w="4870" w:type="dxa"/>
          </w:tcPr>
          <w:p w14:paraId="3732927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Poskytoval hospodársky subjekt alebo podnik súvisiaci s hospodárskym subjektom </w:t>
            </w:r>
            <w:r w:rsidRPr="0095273D">
              <w:rPr>
                <w:rFonts w:ascii="Arial" w:hAnsi="Arial" w:cs="Arial"/>
                <w:b/>
                <w:sz w:val="20"/>
                <w:szCs w:val="20"/>
              </w:rPr>
              <w:t xml:space="preserve">poradenstvo </w:t>
            </w:r>
            <w:r w:rsidRPr="0095273D">
              <w:rPr>
                <w:rFonts w:ascii="Arial" w:hAnsi="Arial" w:cs="Arial"/>
                <w:sz w:val="20"/>
                <w:szCs w:val="20"/>
              </w:rPr>
              <w:t xml:space="preserve">verejnému obstarávateľovi alebo obstarávateľovi alebo bol iným spôsobom </w:t>
            </w:r>
            <w:r w:rsidRPr="0095273D">
              <w:rPr>
                <w:rFonts w:ascii="Arial" w:hAnsi="Arial" w:cs="Arial"/>
                <w:b/>
                <w:sz w:val="20"/>
                <w:szCs w:val="20"/>
              </w:rPr>
              <w:t xml:space="preserve">zapojený do prípravy </w:t>
            </w:r>
            <w:r w:rsidRPr="0095273D">
              <w:rPr>
                <w:rFonts w:ascii="Arial" w:hAnsi="Arial" w:cs="Arial"/>
                <w:sz w:val="20"/>
                <w:szCs w:val="20"/>
              </w:rPr>
              <w:t>postupu obstarávania?</w:t>
            </w:r>
          </w:p>
          <w:p w14:paraId="2A2A2E1C" w14:textId="77777777" w:rsidR="001435F6" w:rsidRPr="0095273D" w:rsidRDefault="001435F6" w:rsidP="0095273D">
            <w:pPr>
              <w:spacing w:after="0" w:line="240" w:lineRule="auto"/>
              <w:contextualSpacing/>
              <w:jc w:val="both"/>
              <w:rPr>
                <w:rFonts w:ascii="Arial" w:hAnsi="Arial" w:cs="Arial"/>
                <w:sz w:val="20"/>
                <w:szCs w:val="20"/>
              </w:rPr>
            </w:pPr>
          </w:p>
          <w:p w14:paraId="2F37AF3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06493F3A" w14:textId="77777777" w:rsidR="001435F6" w:rsidRPr="0095273D" w:rsidRDefault="001435F6" w:rsidP="0095273D">
            <w:pPr>
              <w:spacing w:after="0" w:line="240" w:lineRule="auto"/>
              <w:contextualSpacing/>
              <w:jc w:val="both"/>
              <w:rPr>
                <w:rFonts w:ascii="Arial" w:hAnsi="Arial" w:cs="Arial"/>
                <w:sz w:val="20"/>
                <w:szCs w:val="20"/>
              </w:rPr>
            </w:pPr>
          </w:p>
          <w:p w14:paraId="430B45AC" w14:textId="39EA5C1A"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67637BDA">
                <v:shape id="_x0000_i1227" type="#_x0000_t75" style="width:42pt;height:20.25pt" o:ole="">
                  <v:imagedata r:id="rId53" o:title=""/>
                </v:shape>
                <w:control r:id="rId91" w:name="CheckBox1511" w:shapeid="_x0000_i1227"/>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6E934A83">
                <v:shape id="_x0000_i1229" type="#_x0000_t75" style="width:45pt;height:20.25pt" o:ole="">
                  <v:imagedata r:id="rId44" o:title=""/>
                </v:shape>
                <w:control r:id="rId92" w:name="CheckBox2511" w:shapeid="_x0000_i1229"/>
              </w:object>
            </w:r>
            <w:r w:rsidR="001435F6" w:rsidRPr="0095273D">
              <w:rPr>
                <w:rFonts w:ascii="Arial" w:hAnsi="Arial" w:cs="Arial"/>
                <w:sz w:val="20"/>
                <w:szCs w:val="20"/>
              </w:rPr>
              <w:t xml:space="preserve">  </w:t>
            </w:r>
          </w:p>
          <w:p w14:paraId="227CBAC4" w14:textId="77777777" w:rsidR="001435F6" w:rsidRPr="0095273D" w:rsidRDefault="001435F6" w:rsidP="0095273D">
            <w:pPr>
              <w:spacing w:after="0" w:line="240" w:lineRule="auto"/>
              <w:contextualSpacing/>
              <w:rPr>
                <w:rFonts w:ascii="Arial" w:hAnsi="Arial" w:cs="Arial"/>
                <w:sz w:val="20"/>
                <w:szCs w:val="20"/>
              </w:rPr>
            </w:pPr>
          </w:p>
          <w:p w14:paraId="2615BE88" w14:textId="77777777" w:rsidR="001435F6" w:rsidRPr="0095273D" w:rsidRDefault="001435F6" w:rsidP="0095273D">
            <w:pPr>
              <w:spacing w:after="0" w:line="240" w:lineRule="auto"/>
              <w:contextualSpacing/>
              <w:rPr>
                <w:rFonts w:ascii="Arial" w:hAnsi="Arial" w:cs="Arial"/>
                <w:sz w:val="20"/>
                <w:szCs w:val="20"/>
              </w:rPr>
            </w:pPr>
          </w:p>
          <w:p w14:paraId="2B3B2C44" w14:textId="77777777" w:rsidR="001435F6" w:rsidRPr="0095273D" w:rsidRDefault="001435F6" w:rsidP="0095273D">
            <w:pPr>
              <w:spacing w:after="0" w:line="240" w:lineRule="auto"/>
              <w:contextualSpacing/>
              <w:rPr>
                <w:rFonts w:ascii="Arial" w:hAnsi="Arial" w:cs="Arial"/>
                <w:sz w:val="20"/>
                <w:szCs w:val="20"/>
              </w:rPr>
            </w:pPr>
          </w:p>
          <w:p w14:paraId="181E03C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36EAD71A" w14:textId="77777777" w:rsidTr="00A95E29">
        <w:trPr>
          <w:trHeight w:val="128"/>
        </w:trPr>
        <w:tc>
          <w:tcPr>
            <w:tcW w:w="4870" w:type="dxa"/>
            <w:vMerge w:val="restart"/>
          </w:tcPr>
          <w:p w14:paraId="18C4010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95273D">
              <w:rPr>
                <w:rFonts w:ascii="Arial" w:hAnsi="Arial" w:cs="Arial"/>
                <w:b/>
                <w:sz w:val="20"/>
                <w:szCs w:val="20"/>
              </w:rPr>
              <w:t xml:space="preserve">ukončená predčasne, </w:t>
            </w:r>
            <w:r w:rsidRPr="0095273D">
              <w:rPr>
                <w:rFonts w:ascii="Arial" w:hAnsi="Arial" w:cs="Arial"/>
                <w:sz w:val="20"/>
                <w:szCs w:val="20"/>
              </w:rPr>
              <w:t>alebo že došlo k škode alebo iným porovnateľným sankciám v súvislosti s touto predchádzajúcou zákazkou?</w:t>
            </w:r>
          </w:p>
          <w:p w14:paraId="32695CD0" w14:textId="77777777" w:rsidR="001435F6" w:rsidRPr="0095273D" w:rsidRDefault="001435F6" w:rsidP="0095273D">
            <w:pPr>
              <w:spacing w:after="0" w:line="240" w:lineRule="auto"/>
              <w:contextualSpacing/>
              <w:jc w:val="both"/>
              <w:rPr>
                <w:rFonts w:ascii="Arial" w:hAnsi="Arial" w:cs="Arial"/>
                <w:sz w:val="20"/>
                <w:szCs w:val="20"/>
              </w:rPr>
            </w:pPr>
          </w:p>
          <w:p w14:paraId="0F1A728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p w14:paraId="04A86C27" w14:textId="77777777" w:rsidR="001435F6" w:rsidRPr="0095273D" w:rsidRDefault="001435F6" w:rsidP="0095273D">
            <w:pPr>
              <w:spacing w:after="0" w:line="240" w:lineRule="auto"/>
              <w:contextualSpacing/>
              <w:jc w:val="both"/>
              <w:rPr>
                <w:rFonts w:ascii="Arial" w:hAnsi="Arial" w:cs="Arial"/>
                <w:sz w:val="20"/>
                <w:szCs w:val="20"/>
              </w:rPr>
            </w:pPr>
          </w:p>
        </w:tc>
        <w:tc>
          <w:tcPr>
            <w:tcW w:w="4870" w:type="dxa"/>
          </w:tcPr>
          <w:p w14:paraId="4C49D61B" w14:textId="77777777" w:rsidR="001435F6" w:rsidRPr="0095273D" w:rsidRDefault="001435F6" w:rsidP="0095273D">
            <w:pPr>
              <w:spacing w:after="0" w:line="240" w:lineRule="auto"/>
              <w:contextualSpacing/>
              <w:jc w:val="both"/>
              <w:rPr>
                <w:rFonts w:ascii="Arial" w:hAnsi="Arial" w:cs="Arial"/>
                <w:sz w:val="20"/>
                <w:szCs w:val="20"/>
              </w:rPr>
            </w:pPr>
          </w:p>
          <w:p w14:paraId="47A79DA7" w14:textId="18A2FED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239E6825">
                <v:shape id="_x0000_i1231" type="#_x0000_t75" style="width:42pt;height:20.25pt" o:ole="">
                  <v:imagedata r:id="rId59" o:title=""/>
                </v:shape>
                <w:control r:id="rId93" w:name="CheckBox1512" w:shapeid="_x0000_i1231"/>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0F0E244B">
                <v:shape id="_x0000_i1233" type="#_x0000_t75" style="width:45pt;height:20.25pt" o:ole="">
                  <v:imagedata r:id="rId26" o:title=""/>
                </v:shape>
                <w:control r:id="rId94" w:name="CheckBox2512" w:shapeid="_x0000_i1233"/>
              </w:object>
            </w:r>
            <w:r w:rsidR="001435F6" w:rsidRPr="0095273D">
              <w:rPr>
                <w:rFonts w:ascii="Arial" w:hAnsi="Arial" w:cs="Arial"/>
                <w:sz w:val="20"/>
                <w:szCs w:val="20"/>
              </w:rPr>
              <w:t xml:space="preserve">  </w:t>
            </w:r>
          </w:p>
          <w:p w14:paraId="0457F354" w14:textId="77777777" w:rsidR="001435F6" w:rsidRPr="0095273D" w:rsidRDefault="001435F6" w:rsidP="0095273D">
            <w:pPr>
              <w:spacing w:after="0" w:line="240" w:lineRule="auto"/>
              <w:contextualSpacing/>
              <w:jc w:val="both"/>
              <w:rPr>
                <w:rFonts w:ascii="Arial" w:hAnsi="Arial" w:cs="Arial"/>
                <w:sz w:val="20"/>
                <w:szCs w:val="20"/>
              </w:rPr>
            </w:pPr>
          </w:p>
          <w:p w14:paraId="3D1E80F5" w14:textId="77777777" w:rsidR="001435F6" w:rsidRPr="0095273D" w:rsidRDefault="001435F6" w:rsidP="0095273D">
            <w:pPr>
              <w:spacing w:after="0" w:line="240" w:lineRule="auto"/>
              <w:contextualSpacing/>
              <w:jc w:val="both"/>
              <w:rPr>
                <w:rFonts w:ascii="Arial" w:hAnsi="Arial" w:cs="Arial"/>
                <w:sz w:val="20"/>
                <w:szCs w:val="20"/>
              </w:rPr>
            </w:pPr>
          </w:p>
          <w:p w14:paraId="56460D9F" w14:textId="77777777" w:rsidR="001435F6" w:rsidRPr="0095273D" w:rsidRDefault="001435F6" w:rsidP="0095273D">
            <w:pPr>
              <w:spacing w:after="0" w:line="240" w:lineRule="auto"/>
              <w:contextualSpacing/>
              <w:jc w:val="both"/>
              <w:rPr>
                <w:rFonts w:ascii="Arial" w:hAnsi="Arial" w:cs="Arial"/>
                <w:sz w:val="20"/>
                <w:szCs w:val="20"/>
              </w:rPr>
            </w:pPr>
          </w:p>
          <w:p w14:paraId="588565B3" w14:textId="77777777" w:rsidR="001435F6" w:rsidRPr="0095273D" w:rsidRDefault="001435F6" w:rsidP="0095273D">
            <w:pPr>
              <w:spacing w:after="0" w:line="240" w:lineRule="auto"/>
              <w:contextualSpacing/>
              <w:jc w:val="both"/>
              <w:rPr>
                <w:rFonts w:ascii="Arial" w:hAnsi="Arial" w:cs="Arial"/>
                <w:sz w:val="20"/>
                <w:szCs w:val="20"/>
              </w:rPr>
            </w:pPr>
          </w:p>
          <w:p w14:paraId="109B752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w:t>
            </w:r>
          </w:p>
        </w:tc>
      </w:tr>
      <w:tr w:rsidR="001435F6" w:rsidRPr="0095273D" w14:paraId="76C661ED" w14:textId="77777777" w:rsidTr="00A95E29">
        <w:trPr>
          <w:trHeight w:val="127"/>
        </w:trPr>
        <w:tc>
          <w:tcPr>
            <w:tcW w:w="4870" w:type="dxa"/>
            <w:vMerge/>
          </w:tcPr>
          <w:p w14:paraId="6A4ACA2C" w14:textId="77777777" w:rsidR="001435F6" w:rsidRPr="0095273D" w:rsidRDefault="001435F6" w:rsidP="0095273D">
            <w:pPr>
              <w:spacing w:after="0" w:line="240" w:lineRule="auto"/>
              <w:contextualSpacing/>
              <w:jc w:val="both"/>
              <w:rPr>
                <w:rFonts w:ascii="Arial" w:hAnsi="Arial" w:cs="Arial"/>
                <w:sz w:val="20"/>
                <w:szCs w:val="20"/>
              </w:rPr>
            </w:pPr>
          </w:p>
        </w:tc>
        <w:tc>
          <w:tcPr>
            <w:tcW w:w="4870" w:type="dxa"/>
          </w:tcPr>
          <w:p w14:paraId="523AEFF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3A15E6B3" w14:textId="77777777" w:rsidR="001435F6" w:rsidRPr="0095273D" w:rsidRDefault="001435F6" w:rsidP="0095273D">
            <w:pPr>
              <w:spacing w:after="0" w:line="240" w:lineRule="auto"/>
              <w:contextualSpacing/>
              <w:jc w:val="both"/>
              <w:rPr>
                <w:rFonts w:ascii="Arial" w:hAnsi="Arial" w:cs="Arial"/>
                <w:b/>
                <w:sz w:val="20"/>
                <w:szCs w:val="20"/>
              </w:rPr>
            </w:pPr>
          </w:p>
          <w:p w14:paraId="75402B6E" w14:textId="7E7DAF5D"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2C930459">
                <v:shape id="_x0000_i1235" type="#_x0000_t75" style="width:42pt;height:20.25pt" o:ole="">
                  <v:imagedata r:id="rId95" o:title=""/>
                </v:shape>
                <w:control r:id="rId96" w:name="CheckBox1513" w:shapeid="_x0000_i1235"/>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1F1A9F87">
                <v:shape id="_x0000_i1237" type="#_x0000_t75" style="width:45pt;height:20.25pt" o:ole="">
                  <v:imagedata r:id="rId26" o:title=""/>
                </v:shape>
                <w:control r:id="rId97" w:name="CheckBox2513" w:shapeid="_x0000_i1237"/>
              </w:object>
            </w:r>
            <w:r w:rsidR="001435F6" w:rsidRPr="0095273D">
              <w:rPr>
                <w:rFonts w:ascii="Arial" w:hAnsi="Arial" w:cs="Arial"/>
                <w:sz w:val="20"/>
                <w:szCs w:val="20"/>
              </w:rPr>
              <w:t xml:space="preserve">  </w:t>
            </w:r>
          </w:p>
          <w:p w14:paraId="39CF02F6" w14:textId="77777777" w:rsidR="001435F6" w:rsidRPr="0095273D" w:rsidRDefault="001435F6" w:rsidP="0095273D">
            <w:pPr>
              <w:spacing w:after="0" w:line="240" w:lineRule="auto"/>
              <w:contextualSpacing/>
              <w:jc w:val="both"/>
              <w:rPr>
                <w:rFonts w:ascii="Arial" w:hAnsi="Arial" w:cs="Arial"/>
                <w:b/>
                <w:sz w:val="20"/>
                <w:szCs w:val="20"/>
              </w:rPr>
            </w:pPr>
          </w:p>
          <w:p w14:paraId="55B175B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13FD482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0F3BDE0D" w14:textId="77777777" w:rsidTr="00A95E29">
        <w:tc>
          <w:tcPr>
            <w:tcW w:w="4870" w:type="dxa"/>
          </w:tcPr>
          <w:p w14:paraId="33A7A5C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Môže hospodársky subjekt potvrdiť, že:</w:t>
            </w:r>
          </w:p>
          <w:p w14:paraId="4190881B"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 xml:space="preserve">nie je vinný zo závažného </w:t>
            </w:r>
            <w:r w:rsidRPr="0095273D">
              <w:rPr>
                <w:rFonts w:ascii="Arial" w:hAnsi="Arial" w:cs="Arial"/>
                <w:b/>
                <w:sz w:val="20"/>
                <w:szCs w:val="20"/>
              </w:rPr>
              <w:t xml:space="preserve">skreslenia </w:t>
            </w:r>
            <w:r w:rsidRPr="0095273D">
              <w:rPr>
                <w:rFonts w:ascii="Arial" w:hAnsi="Arial" w:cs="Arial"/>
                <w:sz w:val="20"/>
                <w:szCs w:val="20"/>
              </w:rPr>
              <w:t>pri predkladaní informácií vyžadovaných na overenie neexistencie dôvodov na vylúčenie alebo splnenia podmienok účasti;</w:t>
            </w:r>
          </w:p>
          <w:p w14:paraId="60C25D75"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b/>
                <w:sz w:val="20"/>
                <w:szCs w:val="20"/>
              </w:rPr>
              <w:t xml:space="preserve">nezadržal </w:t>
            </w:r>
            <w:r w:rsidRPr="0095273D">
              <w:rPr>
                <w:rFonts w:ascii="Arial" w:hAnsi="Arial" w:cs="Arial"/>
                <w:sz w:val="20"/>
                <w:szCs w:val="20"/>
              </w:rPr>
              <w:t>takéto informácie;</w:t>
            </w:r>
          </w:p>
          <w:p w14:paraId="1B882FB1"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môže bezodkladne predložiť podporné dokumenty požadované verejným obstarávateľom alebo obstarávateľom a</w:t>
            </w:r>
          </w:p>
          <w:p w14:paraId="529A5924"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065A8AA1" w14:textId="77777777" w:rsidR="001435F6" w:rsidRPr="0095273D" w:rsidRDefault="001435F6" w:rsidP="0095273D">
            <w:pPr>
              <w:spacing w:after="0" w:line="240" w:lineRule="auto"/>
              <w:contextualSpacing/>
              <w:jc w:val="both"/>
              <w:rPr>
                <w:rFonts w:ascii="Arial" w:hAnsi="Arial" w:cs="Arial"/>
                <w:sz w:val="20"/>
                <w:szCs w:val="20"/>
              </w:rPr>
            </w:pPr>
          </w:p>
          <w:p w14:paraId="5A850014" w14:textId="3BA0CA5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5B66C5AC">
                <v:shape id="_x0000_i1239" type="#_x0000_t75" style="width:42pt;height:20.25pt" o:ole="">
                  <v:imagedata r:id="rId30" o:title=""/>
                </v:shape>
                <w:control r:id="rId98" w:name="CheckBox15131" w:shapeid="_x0000_i1239"/>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10BA4A34">
                <v:shape id="_x0000_i1241" type="#_x0000_t75" style="width:45pt;height:20.25pt" o:ole="">
                  <v:imagedata r:id="rId26" o:title=""/>
                </v:shape>
                <w:control r:id="rId99" w:name="CheckBox25131" w:shapeid="_x0000_i1241"/>
              </w:object>
            </w:r>
            <w:r w:rsidR="001435F6" w:rsidRPr="0095273D">
              <w:rPr>
                <w:rFonts w:ascii="Arial" w:hAnsi="Arial" w:cs="Arial"/>
                <w:sz w:val="20"/>
                <w:szCs w:val="20"/>
              </w:rPr>
              <w:t xml:space="preserve">  </w:t>
            </w:r>
          </w:p>
          <w:p w14:paraId="3B60E4F2" w14:textId="77777777" w:rsidR="001435F6" w:rsidRPr="0095273D" w:rsidRDefault="001435F6" w:rsidP="0095273D">
            <w:pPr>
              <w:spacing w:after="0" w:line="240" w:lineRule="auto"/>
              <w:contextualSpacing/>
              <w:jc w:val="both"/>
              <w:rPr>
                <w:rFonts w:ascii="Arial" w:hAnsi="Arial" w:cs="Arial"/>
                <w:sz w:val="20"/>
                <w:szCs w:val="20"/>
              </w:rPr>
            </w:pPr>
          </w:p>
        </w:tc>
      </w:tr>
    </w:tbl>
    <w:p w14:paraId="06C24CCD" w14:textId="77777777" w:rsidR="00813060" w:rsidRPr="0095273D" w:rsidRDefault="00813060" w:rsidP="0095273D">
      <w:pPr>
        <w:spacing w:after="0" w:line="240" w:lineRule="auto"/>
        <w:contextualSpacing/>
        <w:jc w:val="center"/>
        <w:rPr>
          <w:rFonts w:ascii="Arial" w:hAnsi="Arial" w:cs="Arial"/>
          <w:sz w:val="20"/>
          <w:szCs w:val="20"/>
        </w:rPr>
      </w:pPr>
    </w:p>
    <w:p w14:paraId="6709112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95273D" w14:paraId="6E83C449" w14:textId="77777777" w:rsidTr="00A95E29">
        <w:tc>
          <w:tcPr>
            <w:tcW w:w="4870" w:type="dxa"/>
          </w:tcPr>
          <w:p w14:paraId="61E4570A"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Čisto vnútroštátne dôvody vylúčenia</w:t>
            </w:r>
          </w:p>
        </w:tc>
        <w:tc>
          <w:tcPr>
            <w:tcW w:w="4870" w:type="dxa"/>
          </w:tcPr>
          <w:p w14:paraId="0FEC1239"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Odpoveď:</w:t>
            </w:r>
          </w:p>
        </w:tc>
      </w:tr>
      <w:tr w:rsidR="001435F6" w:rsidRPr="0095273D" w14:paraId="6BB2A444" w14:textId="77777777" w:rsidTr="00A95E29">
        <w:tc>
          <w:tcPr>
            <w:tcW w:w="4870" w:type="dxa"/>
          </w:tcPr>
          <w:p w14:paraId="500E0B78"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Uplatňujú sa </w:t>
            </w:r>
            <w:r w:rsidRPr="0095273D">
              <w:rPr>
                <w:rFonts w:ascii="Arial" w:hAnsi="Arial" w:cs="Arial"/>
                <w:b/>
                <w:sz w:val="20"/>
                <w:szCs w:val="20"/>
              </w:rPr>
              <w:t xml:space="preserve">čisto vnútroštátne dôvody vylúčenia, </w:t>
            </w:r>
            <w:r w:rsidRPr="0095273D">
              <w:rPr>
                <w:rFonts w:ascii="Arial" w:hAnsi="Arial" w:cs="Arial"/>
                <w:sz w:val="20"/>
                <w:szCs w:val="20"/>
              </w:rPr>
              <w:t>ktoré sú špecifikované v príslušnom oznámení alebo súťažných podkladoch?</w:t>
            </w:r>
          </w:p>
          <w:p w14:paraId="45DAEA9D" w14:textId="77777777" w:rsidR="001435F6" w:rsidRPr="0095273D" w:rsidRDefault="001435F6" w:rsidP="0095273D">
            <w:pPr>
              <w:spacing w:after="0" w:line="240" w:lineRule="auto"/>
              <w:contextualSpacing/>
              <w:jc w:val="both"/>
              <w:rPr>
                <w:rFonts w:ascii="Arial" w:hAnsi="Arial" w:cs="Arial"/>
                <w:sz w:val="20"/>
                <w:szCs w:val="20"/>
              </w:rPr>
            </w:pPr>
          </w:p>
          <w:p w14:paraId="7A6751B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dokumentácia požadovaná v príslušnom oznámení alebo v súťažných podkladoch dostupná v elektronickom formáte, uveďte:</w:t>
            </w:r>
          </w:p>
        </w:tc>
        <w:tc>
          <w:tcPr>
            <w:tcW w:w="4870" w:type="dxa"/>
          </w:tcPr>
          <w:p w14:paraId="68B6BAA9" w14:textId="77777777" w:rsidR="001435F6" w:rsidRPr="0095273D" w:rsidRDefault="001435F6" w:rsidP="0095273D">
            <w:pPr>
              <w:spacing w:after="0" w:line="240" w:lineRule="auto"/>
              <w:contextualSpacing/>
              <w:jc w:val="both"/>
              <w:rPr>
                <w:rFonts w:ascii="Arial" w:hAnsi="Arial" w:cs="Arial"/>
                <w:sz w:val="20"/>
                <w:szCs w:val="20"/>
              </w:rPr>
            </w:pPr>
          </w:p>
          <w:p w14:paraId="4523D5DD" w14:textId="0524D3B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55BD63E3">
                <v:shape id="_x0000_i1243" type="#_x0000_t75" style="width:42pt;height:20.25pt" o:ole="">
                  <v:imagedata r:id="rId53" o:title=""/>
                </v:shape>
                <w:control r:id="rId100" w:name="CheckBox151311" w:shapeid="_x0000_i1243"/>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5DADE1BE">
                <v:shape id="_x0000_i1245" type="#_x0000_t75" style="width:45pt;height:20.25pt" o:ole="">
                  <v:imagedata r:id="rId26" o:title=""/>
                </v:shape>
                <w:control r:id="rId101" w:name="CheckBox251311" w:shapeid="_x0000_i1245"/>
              </w:object>
            </w:r>
            <w:r w:rsidR="001435F6" w:rsidRPr="0095273D">
              <w:rPr>
                <w:rFonts w:ascii="Arial" w:hAnsi="Arial" w:cs="Arial"/>
                <w:sz w:val="20"/>
                <w:szCs w:val="20"/>
              </w:rPr>
              <w:t xml:space="preserve">  </w:t>
            </w:r>
          </w:p>
          <w:p w14:paraId="0AD04B6A" w14:textId="77777777" w:rsidR="001435F6" w:rsidRPr="0095273D" w:rsidRDefault="001435F6" w:rsidP="0095273D">
            <w:pPr>
              <w:spacing w:after="0" w:line="240" w:lineRule="auto"/>
              <w:contextualSpacing/>
              <w:jc w:val="both"/>
              <w:rPr>
                <w:rFonts w:ascii="Arial" w:hAnsi="Arial" w:cs="Arial"/>
                <w:sz w:val="20"/>
                <w:szCs w:val="20"/>
              </w:rPr>
            </w:pPr>
          </w:p>
          <w:p w14:paraId="73E9E9F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(webová adresa, vydávajúci orgán alebo subjekt, presný odkaz na dokumentáciu):</w:t>
            </w:r>
          </w:p>
          <w:p w14:paraId="6FC1750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38"/>
            </w:r>
          </w:p>
        </w:tc>
      </w:tr>
      <w:tr w:rsidR="001435F6" w:rsidRPr="0095273D" w14:paraId="4D5E6C97" w14:textId="77777777" w:rsidTr="00A95E29">
        <w:tc>
          <w:tcPr>
            <w:tcW w:w="4870" w:type="dxa"/>
          </w:tcPr>
          <w:p w14:paraId="3F54BD1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lastRenderedPageBreak/>
              <w:t xml:space="preserve">V prípade, že sa uplatňujú len čisto vnútroštátne dôvody vylúčenia, </w:t>
            </w:r>
            <w:r w:rsidRPr="0095273D">
              <w:rPr>
                <w:rFonts w:ascii="Arial" w:hAnsi="Arial" w:cs="Arial"/>
                <w:sz w:val="20"/>
                <w:szCs w:val="20"/>
              </w:rPr>
              <w:t>prijal hospodársky subjekt samočistiace opatrenia?</w:t>
            </w:r>
          </w:p>
          <w:p w14:paraId="30E7D77B" w14:textId="77777777" w:rsidR="001435F6" w:rsidRPr="0095273D" w:rsidRDefault="001435F6" w:rsidP="0095273D">
            <w:pPr>
              <w:spacing w:after="0" w:line="240" w:lineRule="auto"/>
              <w:contextualSpacing/>
              <w:jc w:val="both"/>
              <w:rPr>
                <w:rFonts w:ascii="Arial" w:hAnsi="Arial" w:cs="Arial"/>
                <w:sz w:val="20"/>
                <w:szCs w:val="20"/>
              </w:rPr>
            </w:pPr>
          </w:p>
          <w:p w14:paraId="49424A4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ich prijal, </w:t>
            </w:r>
            <w:r w:rsidRPr="0095273D">
              <w:rPr>
                <w:rFonts w:ascii="Arial" w:hAnsi="Arial" w:cs="Arial"/>
                <w:sz w:val="20"/>
                <w:szCs w:val="20"/>
              </w:rPr>
              <w:t>opíšte prijaté opatrenia:</w:t>
            </w:r>
          </w:p>
        </w:tc>
        <w:tc>
          <w:tcPr>
            <w:tcW w:w="4870" w:type="dxa"/>
          </w:tcPr>
          <w:p w14:paraId="0F2828F0" w14:textId="77777777" w:rsidR="001435F6" w:rsidRPr="0095273D" w:rsidRDefault="001435F6" w:rsidP="0095273D">
            <w:pPr>
              <w:spacing w:after="0" w:line="240" w:lineRule="auto"/>
              <w:contextualSpacing/>
              <w:jc w:val="both"/>
              <w:rPr>
                <w:rFonts w:ascii="Arial" w:hAnsi="Arial" w:cs="Arial"/>
                <w:sz w:val="20"/>
                <w:szCs w:val="20"/>
              </w:rPr>
            </w:pPr>
          </w:p>
          <w:p w14:paraId="12B739EF" w14:textId="7146D0DA"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72BA0D89">
                <v:shape id="_x0000_i1247" type="#_x0000_t75" style="width:42pt;height:20.25pt" o:ole="">
                  <v:imagedata r:id="rId102" o:title=""/>
                </v:shape>
                <w:control r:id="rId103" w:name="CheckBox151312" w:shapeid="_x0000_i1247"/>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66A646F7">
                <v:shape id="_x0000_i1249" type="#_x0000_t75" style="width:45pt;height:20.25pt" o:ole="">
                  <v:imagedata r:id="rId104" o:title=""/>
                </v:shape>
                <w:control r:id="rId105" w:name="CheckBox251312" w:shapeid="_x0000_i1249"/>
              </w:object>
            </w:r>
            <w:r w:rsidR="001435F6" w:rsidRPr="0095273D">
              <w:rPr>
                <w:rFonts w:ascii="Arial" w:hAnsi="Arial" w:cs="Arial"/>
                <w:sz w:val="20"/>
                <w:szCs w:val="20"/>
              </w:rPr>
              <w:t xml:space="preserve">  </w:t>
            </w:r>
          </w:p>
          <w:p w14:paraId="1A3648E3" w14:textId="77777777" w:rsidR="001435F6" w:rsidRPr="0095273D" w:rsidRDefault="001435F6" w:rsidP="0095273D">
            <w:pPr>
              <w:spacing w:after="0" w:line="240" w:lineRule="auto"/>
              <w:contextualSpacing/>
              <w:jc w:val="both"/>
              <w:rPr>
                <w:rFonts w:ascii="Arial" w:hAnsi="Arial" w:cs="Arial"/>
                <w:sz w:val="20"/>
                <w:szCs w:val="20"/>
              </w:rPr>
            </w:pPr>
          </w:p>
          <w:p w14:paraId="2F96F5B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3A78AC48" w14:textId="77777777" w:rsidR="00813060"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br w:type="page"/>
      </w:r>
    </w:p>
    <w:p w14:paraId="42760E50" w14:textId="77777777" w:rsidR="00813060" w:rsidRPr="0095273D" w:rsidRDefault="00813060" w:rsidP="0095273D">
      <w:pPr>
        <w:spacing w:after="0" w:line="240" w:lineRule="auto"/>
        <w:contextualSpacing/>
        <w:jc w:val="center"/>
        <w:rPr>
          <w:rFonts w:ascii="Arial" w:hAnsi="Arial" w:cs="Arial"/>
          <w:b/>
          <w:sz w:val="20"/>
          <w:szCs w:val="20"/>
        </w:rPr>
      </w:pPr>
    </w:p>
    <w:p w14:paraId="460FE9D4" w14:textId="77777777" w:rsidR="001435F6" w:rsidRPr="0095273D" w:rsidRDefault="00ED426C"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IV</w:t>
      </w:r>
      <w:r w:rsidR="001435F6" w:rsidRPr="0095273D">
        <w:rPr>
          <w:rFonts w:ascii="Arial" w:hAnsi="Arial" w:cs="Arial"/>
          <w:b/>
          <w:sz w:val="20"/>
          <w:szCs w:val="20"/>
        </w:rPr>
        <w:t>: Podmienky účasti</w:t>
      </w:r>
    </w:p>
    <w:p w14:paraId="6B8A50E4" w14:textId="77777777" w:rsidR="00813060" w:rsidRPr="0095273D" w:rsidRDefault="00813060" w:rsidP="0095273D">
      <w:pPr>
        <w:spacing w:after="0" w:line="240" w:lineRule="auto"/>
        <w:contextualSpacing/>
        <w:jc w:val="center"/>
        <w:rPr>
          <w:rFonts w:ascii="Arial" w:hAnsi="Arial" w:cs="Arial"/>
          <w:sz w:val="20"/>
          <w:szCs w:val="20"/>
        </w:rPr>
      </w:pPr>
    </w:p>
    <w:p w14:paraId="344E23B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súvislosti s podmienkami účasti (oddiel α alebo oddiely A až D tejto časti) hospodársky subjekt vyhlasuje, že :</w:t>
      </w:r>
    </w:p>
    <w:p w14:paraId="34BD7BCD"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α: GLOBÁLNY ÚDAJ PRE VŠETKY PODMIENKY ÚČASTI</w:t>
      </w:r>
    </w:p>
    <w:p w14:paraId="64432A28"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58D1478" w14:textId="77777777" w:rsidTr="00A95E29">
        <w:tc>
          <w:tcPr>
            <w:tcW w:w="9751" w:type="dxa"/>
            <w:shd w:val="clear" w:color="auto" w:fill="EEECE1" w:themeFill="background2"/>
          </w:tcPr>
          <w:p w14:paraId="7FB533B1"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95273D">
              <w:rPr>
                <w:rFonts w:ascii="Arial" w:hAnsi="Arial" w:cs="Arial"/>
                <w:b/>
                <w:sz w:val="20"/>
                <w:szCs w:val="20"/>
              </w:rPr>
              <w:br/>
              <w:t>že hospodársky subjekt môže vyplniť len oddiel α časti IV bez toho, aby musel vyplniť iné oddiely časti IV:</w:t>
            </w:r>
          </w:p>
        </w:tc>
      </w:tr>
    </w:tbl>
    <w:p w14:paraId="70573381"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39FF3913" w14:textId="77777777" w:rsidTr="00A95E29">
        <w:tc>
          <w:tcPr>
            <w:tcW w:w="4870" w:type="dxa"/>
          </w:tcPr>
          <w:p w14:paraId="5C5FDBF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Splnenie všetkých podmienok účasti</w:t>
            </w:r>
          </w:p>
        </w:tc>
        <w:tc>
          <w:tcPr>
            <w:tcW w:w="4870" w:type="dxa"/>
          </w:tcPr>
          <w:p w14:paraId="64876A2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6F504D55" w14:textId="77777777" w:rsidTr="00A95E29">
        <w:tc>
          <w:tcPr>
            <w:tcW w:w="4870" w:type="dxa"/>
          </w:tcPr>
          <w:p w14:paraId="0F3D5384" w14:textId="77777777" w:rsidR="001435F6" w:rsidRPr="0095273D" w:rsidRDefault="001435F6" w:rsidP="0095273D">
            <w:pPr>
              <w:spacing w:after="0" w:line="240" w:lineRule="auto"/>
              <w:contextualSpacing/>
              <w:rPr>
                <w:rFonts w:ascii="Arial" w:hAnsi="Arial" w:cs="Arial"/>
                <w:sz w:val="20"/>
                <w:szCs w:val="20"/>
              </w:rPr>
            </w:pPr>
          </w:p>
          <w:p w14:paraId="3EB9989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Spĺňa požadované podmienky účasti:</w:t>
            </w:r>
          </w:p>
        </w:tc>
        <w:tc>
          <w:tcPr>
            <w:tcW w:w="4870" w:type="dxa"/>
          </w:tcPr>
          <w:p w14:paraId="71209892" w14:textId="77777777" w:rsidR="001435F6" w:rsidRPr="0095273D" w:rsidRDefault="001435F6" w:rsidP="0095273D">
            <w:pPr>
              <w:spacing w:after="0" w:line="240" w:lineRule="auto"/>
              <w:contextualSpacing/>
              <w:jc w:val="both"/>
              <w:rPr>
                <w:rFonts w:ascii="Arial" w:hAnsi="Arial" w:cs="Arial"/>
                <w:sz w:val="20"/>
                <w:szCs w:val="20"/>
              </w:rPr>
            </w:pPr>
          </w:p>
          <w:p w14:paraId="0A8A1B91" w14:textId="1D29A78B"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13FD57DC">
                <v:shape id="_x0000_i1251" type="#_x0000_t75" style="width:42pt;height:20.25pt" o:ole="">
                  <v:imagedata r:id="rId79" o:title=""/>
                </v:shape>
                <w:control r:id="rId106" w:name="CheckBox1513121" w:shapeid="_x0000_i1251"/>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79205C80">
                <v:shape id="_x0000_i1253" type="#_x0000_t75" style="width:45pt;height:20.25pt" o:ole="">
                  <v:imagedata r:id="rId26" o:title=""/>
                </v:shape>
                <w:control r:id="rId107" w:name="CheckBox2513121" w:shapeid="_x0000_i1253"/>
              </w:object>
            </w:r>
            <w:r w:rsidR="001435F6" w:rsidRPr="0095273D">
              <w:rPr>
                <w:rFonts w:ascii="Arial" w:hAnsi="Arial" w:cs="Arial"/>
                <w:sz w:val="20"/>
                <w:szCs w:val="20"/>
              </w:rPr>
              <w:t xml:space="preserve">  </w:t>
            </w:r>
          </w:p>
        </w:tc>
      </w:tr>
    </w:tbl>
    <w:p w14:paraId="76B3B6E7"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435F6" w:rsidRPr="0095273D" w14:paraId="361350FA" w14:textId="77777777" w:rsidTr="00A95E29">
        <w:tc>
          <w:tcPr>
            <w:tcW w:w="9751" w:type="dxa"/>
            <w:shd w:val="clear" w:color="auto" w:fill="EEECE1" w:themeFill="background2"/>
          </w:tcPr>
          <w:p w14:paraId="677CB407"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E1657E5"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D8B7F2C" w14:textId="77777777" w:rsidTr="00A95E29">
        <w:tc>
          <w:tcPr>
            <w:tcW w:w="4870" w:type="dxa"/>
          </w:tcPr>
          <w:p w14:paraId="5A36B43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Vhodnosť </w:t>
            </w:r>
          </w:p>
        </w:tc>
        <w:tc>
          <w:tcPr>
            <w:tcW w:w="4870" w:type="dxa"/>
          </w:tcPr>
          <w:p w14:paraId="7FABD15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7F26291C" w14:textId="77777777" w:rsidTr="00A95E29">
        <w:tc>
          <w:tcPr>
            <w:tcW w:w="4870" w:type="dxa"/>
          </w:tcPr>
          <w:p w14:paraId="6B9AC992"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 xml:space="preserve">Je zapísaný v príslušných profesijných alebo obchodných registroch </w:t>
            </w:r>
            <w:r w:rsidRPr="0095273D">
              <w:rPr>
                <w:rFonts w:ascii="Arial" w:hAnsi="Arial" w:cs="Arial"/>
                <w:sz w:val="20"/>
                <w:szCs w:val="20"/>
              </w:rPr>
              <w:t>vedených v členskom štáte, v ktorom má hospodársky subjekt sídlo</w:t>
            </w:r>
            <w:r w:rsidRPr="0095273D">
              <w:rPr>
                <w:rStyle w:val="Odkaznapoznmkupodiarou"/>
                <w:rFonts w:ascii="Arial" w:hAnsi="Arial" w:cs="Arial"/>
                <w:sz w:val="20"/>
                <w:szCs w:val="20"/>
              </w:rPr>
              <w:footnoteReference w:id="39"/>
            </w:r>
            <w:r w:rsidRPr="0095273D">
              <w:rPr>
                <w:rFonts w:ascii="Arial" w:hAnsi="Arial" w:cs="Arial"/>
                <w:sz w:val="20"/>
                <w:szCs w:val="20"/>
              </w:rPr>
              <w:t>:</w:t>
            </w:r>
          </w:p>
          <w:p w14:paraId="2C33D95B" w14:textId="77777777" w:rsidR="001435F6" w:rsidRPr="0095273D" w:rsidRDefault="001435F6" w:rsidP="0095273D">
            <w:pPr>
              <w:spacing w:after="0" w:line="240" w:lineRule="auto"/>
              <w:ind w:left="360"/>
              <w:contextualSpacing/>
              <w:rPr>
                <w:rFonts w:ascii="Arial" w:hAnsi="Arial" w:cs="Arial"/>
                <w:sz w:val="20"/>
                <w:szCs w:val="20"/>
              </w:rPr>
            </w:pPr>
          </w:p>
          <w:p w14:paraId="5C26408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4285D4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232BB1D4" w14:textId="77777777" w:rsidR="001435F6" w:rsidRPr="0095273D" w:rsidRDefault="001435F6" w:rsidP="0095273D">
            <w:pPr>
              <w:spacing w:after="0" w:line="240" w:lineRule="auto"/>
              <w:contextualSpacing/>
              <w:rPr>
                <w:rFonts w:ascii="Arial" w:hAnsi="Arial" w:cs="Arial"/>
                <w:sz w:val="20"/>
                <w:szCs w:val="20"/>
              </w:rPr>
            </w:pPr>
          </w:p>
          <w:p w14:paraId="5E51D60D" w14:textId="77777777" w:rsidR="001435F6" w:rsidRPr="0095273D" w:rsidRDefault="001435F6" w:rsidP="0095273D">
            <w:pPr>
              <w:spacing w:after="0" w:line="240" w:lineRule="auto"/>
              <w:contextualSpacing/>
              <w:rPr>
                <w:rFonts w:ascii="Arial" w:hAnsi="Arial" w:cs="Arial"/>
                <w:sz w:val="20"/>
                <w:szCs w:val="20"/>
              </w:rPr>
            </w:pPr>
          </w:p>
          <w:p w14:paraId="048D87DE" w14:textId="77777777" w:rsidR="001435F6" w:rsidRPr="0095273D" w:rsidRDefault="001435F6" w:rsidP="0095273D">
            <w:pPr>
              <w:spacing w:after="0" w:line="240" w:lineRule="auto"/>
              <w:contextualSpacing/>
              <w:rPr>
                <w:rFonts w:ascii="Arial" w:hAnsi="Arial" w:cs="Arial"/>
                <w:sz w:val="20"/>
                <w:szCs w:val="20"/>
              </w:rPr>
            </w:pPr>
          </w:p>
          <w:p w14:paraId="44A20CA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7CBC3E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4A754F8E" w14:textId="77777777" w:rsidTr="00A95E29">
        <w:tc>
          <w:tcPr>
            <w:tcW w:w="4870" w:type="dxa"/>
          </w:tcPr>
          <w:p w14:paraId="760414F9"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V prípade zákaziek na poskytnutie služieb:</w:t>
            </w:r>
          </w:p>
          <w:p w14:paraId="15A593C3" w14:textId="77777777" w:rsidR="001435F6" w:rsidRPr="0095273D" w:rsidRDefault="001435F6" w:rsidP="0095273D">
            <w:pPr>
              <w:pStyle w:val="Odsekzoznamu"/>
              <w:spacing w:after="0" w:line="240" w:lineRule="auto"/>
              <w:rPr>
                <w:rFonts w:ascii="Arial" w:hAnsi="Arial" w:cs="Arial"/>
                <w:sz w:val="20"/>
                <w:szCs w:val="20"/>
              </w:rPr>
            </w:pPr>
            <w:r w:rsidRPr="0095273D">
              <w:rPr>
                <w:rFonts w:ascii="Arial" w:hAnsi="Arial" w:cs="Arial"/>
                <w:sz w:val="20"/>
                <w:szCs w:val="20"/>
              </w:rPr>
              <w:t>je osobitné povolenie alebo členstvo v konkrétnej organizácii potrebné na to, aby bolo možné poskytovať príslušné služby v krajine usadenia hospodárskeho subjektu?</w:t>
            </w:r>
          </w:p>
          <w:p w14:paraId="0C226AB2" w14:textId="77777777" w:rsidR="001435F6" w:rsidRPr="0095273D" w:rsidRDefault="001435F6" w:rsidP="0095273D">
            <w:pPr>
              <w:pStyle w:val="Odsekzoznamu"/>
              <w:spacing w:after="0" w:line="240" w:lineRule="auto"/>
              <w:rPr>
                <w:rFonts w:ascii="Arial" w:hAnsi="Arial" w:cs="Arial"/>
                <w:sz w:val="20"/>
                <w:szCs w:val="20"/>
              </w:rPr>
            </w:pPr>
          </w:p>
          <w:p w14:paraId="1F63F3C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588AD25B" w14:textId="77777777" w:rsidR="001435F6" w:rsidRPr="0095273D" w:rsidRDefault="001435F6" w:rsidP="0095273D">
            <w:pPr>
              <w:spacing w:after="0" w:line="240" w:lineRule="auto"/>
              <w:contextualSpacing/>
              <w:rPr>
                <w:rFonts w:ascii="Arial" w:eastAsia="MS Gothic" w:hAnsi="Arial" w:cs="Arial"/>
                <w:sz w:val="20"/>
                <w:szCs w:val="20"/>
              </w:rPr>
            </w:pPr>
          </w:p>
          <w:p w14:paraId="60B4E372" w14:textId="4FD56F0B"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69898293">
                <v:shape id="_x0000_i1255" type="#_x0000_t75" style="width:42pt;height:20.25pt" o:ole="">
                  <v:imagedata r:id="rId30" o:title=""/>
                </v:shape>
                <w:control r:id="rId108" w:name="CheckBox1513122" w:shapeid="_x0000_i1255"/>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5B6326C7">
                <v:shape id="_x0000_i1257" type="#_x0000_t75" style="width:45pt;height:20.25pt" o:ole="">
                  <v:imagedata r:id="rId37" o:title=""/>
                </v:shape>
                <w:control r:id="rId109" w:name="CheckBox2513122" w:shapeid="_x0000_i1257"/>
              </w:object>
            </w:r>
            <w:r w:rsidR="001435F6" w:rsidRPr="0095273D">
              <w:rPr>
                <w:rFonts w:ascii="Arial" w:hAnsi="Arial" w:cs="Arial"/>
                <w:sz w:val="20"/>
                <w:szCs w:val="20"/>
              </w:rPr>
              <w:t xml:space="preserve">  </w:t>
            </w:r>
          </w:p>
          <w:p w14:paraId="168665F5" w14:textId="77777777" w:rsidR="001435F6" w:rsidRPr="0095273D" w:rsidRDefault="001435F6" w:rsidP="0095273D">
            <w:pPr>
              <w:spacing w:after="0" w:line="240" w:lineRule="auto"/>
              <w:contextualSpacing/>
              <w:rPr>
                <w:rFonts w:ascii="Arial" w:hAnsi="Arial" w:cs="Arial"/>
                <w:sz w:val="20"/>
                <w:szCs w:val="20"/>
              </w:rPr>
            </w:pPr>
            <w:r w:rsidRPr="0095273D">
              <w:rPr>
                <w:rFonts w:ascii="Arial" w:eastAsia="MS Gothic" w:hAnsi="Arial" w:cs="Arial"/>
                <w:sz w:val="20"/>
                <w:szCs w:val="20"/>
              </w:rPr>
              <w:t xml:space="preserve">Ak áno, spresnite, o ktoré povolenie alebo členstvo ide a uveďte, či ich hospodársky subjekt má: </w:t>
            </w:r>
            <w:r w:rsidRPr="0095273D">
              <w:rPr>
                <w:rFonts w:ascii="Arial" w:hAnsi="Arial" w:cs="Arial"/>
                <w:sz w:val="20"/>
                <w:szCs w:val="20"/>
              </w:rPr>
              <w:t>[...........]</w:t>
            </w:r>
          </w:p>
          <w:p w14:paraId="3D021DCE" w14:textId="77777777" w:rsidR="001435F6" w:rsidRPr="0095273D" w:rsidRDefault="001435F6" w:rsidP="0095273D">
            <w:pPr>
              <w:tabs>
                <w:tab w:val="center" w:pos="2327"/>
              </w:tabs>
              <w:spacing w:after="0" w:line="240" w:lineRule="auto"/>
              <w:contextualSpacing/>
              <w:rPr>
                <w:rFonts w:ascii="Arial" w:eastAsia="MS Gothic" w:hAnsi="Arial" w:cs="Arial"/>
                <w:color w:val="404040" w:themeColor="text1" w:themeTint="BF"/>
                <w:sz w:val="20"/>
                <w:szCs w:val="20"/>
              </w:rPr>
            </w:pPr>
          </w:p>
          <w:p w14:paraId="153E2B59" w14:textId="1244387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05D39748">
                <v:shape id="_x0000_i1259" type="#_x0000_t75" style="width:42pt;height:20.25pt" o:ole="">
                  <v:imagedata r:id="rId110" o:title=""/>
                </v:shape>
                <w:control r:id="rId111" w:name="CheckBox1513123" w:shapeid="_x0000_i1259"/>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215F69B8">
                <v:shape id="_x0000_i1261" type="#_x0000_t75" style="width:45pt;height:20.25pt" o:ole="">
                  <v:imagedata r:id="rId26" o:title=""/>
                </v:shape>
                <w:control r:id="rId112" w:name="CheckBox2513123" w:shapeid="_x0000_i1261"/>
              </w:object>
            </w:r>
            <w:r w:rsidR="001435F6" w:rsidRPr="0095273D">
              <w:rPr>
                <w:rFonts w:ascii="Arial" w:hAnsi="Arial" w:cs="Arial"/>
                <w:sz w:val="20"/>
                <w:szCs w:val="20"/>
              </w:rPr>
              <w:t xml:space="preserve">  </w:t>
            </w:r>
          </w:p>
          <w:p w14:paraId="0D11C21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D4E93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1179D421" w14:textId="77777777" w:rsidR="001435F6" w:rsidRPr="0095273D" w:rsidRDefault="001435F6" w:rsidP="0095273D">
      <w:pPr>
        <w:spacing w:after="0" w:line="240" w:lineRule="auto"/>
        <w:contextualSpacing/>
        <w:rPr>
          <w:rFonts w:ascii="Arial" w:hAnsi="Arial" w:cs="Arial"/>
          <w:sz w:val="20"/>
          <w:szCs w:val="20"/>
        </w:rPr>
      </w:pPr>
    </w:p>
    <w:p w14:paraId="09CBABCA" w14:textId="77777777" w:rsidR="001435F6" w:rsidRPr="0095273D" w:rsidRDefault="001435F6" w:rsidP="0095273D">
      <w:pPr>
        <w:spacing w:after="0" w:line="240" w:lineRule="auto"/>
        <w:contextualSpacing/>
        <w:rPr>
          <w:rFonts w:ascii="Arial" w:hAnsi="Arial" w:cs="Arial"/>
          <w:sz w:val="20"/>
          <w:szCs w:val="20"/>
        </w:rPr>
      </w:pPr>
    </w:p>
    <w:p w14:paraId="658A27E4" w14:textId="77777777" w:rsidR="001435F6" w:rsidRPr="0095273D" w:rsidRDefault="001435F6" w:rsidP="0095273D">
      <w:pPr>
        <w:spacing w:after="0" w:line="240" w:lineRule="auto"/>
        <w:contextualSpacing/>
        <w:rPr>
          <w:rFonts w:ascii="Arial" w:hAnsi="Arial" w:cs="Arial"/>
          <w:sz w:val="20"/>
          <w:szCs w:val="20"/>
        </w:rPr>
      </w:pPr>
    </w:p>
    <w:p w14:paraId="002948E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4ADF3936" w14:textId="77777777" w:rsidR="00813060" w:rsidRPr="0095273D" w:rsidRDefault="00813060" w:rsidP="0095273D">
      <w:pPr>
        <w:spacing w:after="0" w:line="240" w:lineRule="auto"/>
        <w:contextualSpacing/>
        <w:jc w:val="center"/>
        <w:rPr>
          <w:rFonts w:ascii="Arial" w:hAnsi="Arial" w:cs="Arial"/>
          <w:sz w:val="20"/>
          <w:szCs w:val="20"/>
        </w:rPr>
      </w:pPr>
    </w:p>
    <w:p w14:paraId="70A29E4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B: EKONOMICKÉ A FINANČNÉ POSTAVENIE</w:t>
      </w:r>
    </w:p>
    <w:p w14:paraId="299F64A9"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72908AA" w14:textId="77777777" w:rsidTr="00A95E29">
        <w:tc>
          <w:tcPr>
            <w:tcW w:w="9751" w:type="dxa"/>
            <w:shd w:val="clear" w:color="auto" w:fill="EEECE1" w:themeFill="background2"/>
          </w:tcPr>
          <w:p w14:paraId="62E570E6"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3E24D2"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626FAFF2" w14:textId="77777777" w:rsidTr="00A95E29">
        <w:tc>
          <w:tcPr>
            <w:tcW w:w="4870" w:type="dxa"/>
          </w:tcPr>
          <w:p w14:paraId="1717559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Ekonomické a finančné postavenie</w:t>
            </w:r>
          </w:p>
        </w:tc>
        <w:tc>
          <w:tcPr>
            <w:tcW w:w="4870" w:type="dxa"/>
          </w:tcPr>
          <w:p w14:paraId="753A8E3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1D15C713" w14:textId="77777777" w:rsidTr="00A95E29">
        <w:tc>
          <w:tcPr>
            <w:tcW w:w="4870" w:type="dxa"/>
          </w:tcPr>
          <w:p w14:paraId="71BDC56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1.a) </w:t>
            </w:r>
            <w:r w:rsidRPr="0095273D">
              <w:rPr>
                <w:rFonts w:ascii="Arial" w:hAnsi="Arial" w:cs="Arial"/>
                <w:b/>
                <w:sz w:val="20"/>
                <w:szCs w:val="20"/>
              </w:rPr>
              <w:t xml:space="preserve">Ročný obrat </w:t>
            </w:r>
            <w:r w:rsidRPr="0095273D">
              <w:rPr>
                <w:rFonts w:ascii="Arial" w:hAnsi="Arial" w:cs="Arial"/>
                <w:sz w:val="20"/>
                <w:szCs w:val="20"/>
              </w:rPr>
              <w:t>(„všeobecný“) hospodárskeho subjektu za niekoľko finančných rokov vyžadovaný v príslušnom oznámení alebo v súťažných podkladoch je takýto:</w:t>
            </w:r>
          </w:p>
          <w:p w14:paraId="184C0A18" w14:textId="77777777" w:rsidR="001435F6" w:rsidRPr="0095273D" w:rsidRDefault="001435F6" w:rsidP="0095273D">
            <w:pPr>
              <w:spacing w:after="0" w:line="240" w:lineRule="auto"/>
              <w:contextualSpacing/>
              <w:rPr>
                <w:rFonts w:ascii="Arial" w:hAnsi="Arial" w:cs="Arial"/>
                <w:sz w:val="20"/>
                <w:szCs w:val="20"/>
              </w:rPr>
            </w:pPr>
          </w:p>
          <w:p w14:paraId="382BFB6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A/alebo</w:t>
            </w:r>
          </w:p>
          <w:p w14:paraId="0A57AF14" w14:textId="77777777" w:rsidR="001435F6" w:rsidRPr="0095273D" w:rsidRDefault="001435F6" w:rsidP="0095273D">
            <w:pPr>
              <w:spacing w:after="0" w:line="240" w:lineRule="auto"/>
              <w:contextualSpacing/>
              <w:rPr>
                <w:rFonts w:ascii="Arial" w:hAnsi="Arial" w:cs="Arial"/>
                <w:b/>
                <w:sz w:val="20"/>
                <w:szCs w:val="20"/>
              </w:rPr>
            </w:pPr>
          </w:p>
          <w:p w14:paraId="60E448E3"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1.b) </w:t>
            </w:r>
            <w:r w:rsidRPr="0095273D">
              <w:rPr>
                <w:rFonts w:ascii="Arial" w:hAnsi="Arial" w:cs="Arial"/>
                <w:b/>
                <w:sz w:val="20"/>
                <w:szCs w:val="20"/>
              </w:rPr>
              <w:t>Priemerný ročný obrat hospodárskeho subjektu za niekoľko rokov vyžadovaný v príslušnom oznámení alebo súťažných podkladoch je takýto</w:t>
            </w:r>
            <w:r w:rsidRPr="0095273D">
              <w:rPr>
                <w:rStyle w:val="Odkaznapoznmkupodiarou"/>
                <w:rFonts w:ascii="Arial" w:hAnsi="Arial" w:cs="Arial"/>
                <w:b/>
                <w:sz w:val="20"/>
                <w:szCs w:val="20"/>
              </w:rPr>
              <w:footnoteReference w:id="40"/>
            </w:r>
            <w:r w:rsidRPr="0095273D">
              <w:rPr>
                <w:rFonts w:ascii="Arial" w:hAnsi="Arial" w:cs="Arial"/>
                <w:b/>
                <w:sz w:val="20"/>
                <w:szCs w:val="20"/>
              </w:rPr>
              <w:t>:</w:t>
            </w:r>
          </w:p>
          <w:p w14:paraId="30CD1644" w14:textId="77777777" w:rsidR="001435F6" w:rsidRPr="0095273D" w:rsidRDefault="001435F6" w:rsidP="0095273D">
            <w:pPr>
              <w:spacing w:after="0" w:line="240" w:lineRule="auto"/>
              <w:contextualSpacing/>
              <w:rPr>
                <w:rFonts w:ascii="Arial" w:hAnsi="Arial" w:cs="Arial"/>
                <w:b/>
                <w:sz w:val="20"/>
                <w:szCs w:val="20"/>
              </w:rPr>
            </w:pPr>
          </w:p>
          <w:p w14:paraId="46DBF47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7F3E30D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0FE4065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39D3080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6FE89E28" w14:textId="77777777" w:rsidR="001435F6" w:rsidRPr="0095273D" w:rsidRDefault="001435F6" w:rsidP="0095273D">
            <w:pPr>
              <w:spacing w:after="0" w:line="240" w:lineRule="auto"/>
              <w:contextualSpacing/>
              <w:rPr>
                <w:rFonts w:ascii="Arial" w:hAnsi="Arial" w:cs="Arial"/>
                <w:sz w:val="20"/>
                <w:szCs w:val="20"/>
              </w:rPr>
            </w:pPr>
          </w:p>
          <w:p w14:paraId="4A0850A7" w14:textId="77777777" w:rsidR="001435F6" w:rsidRPr="0095273D" w:rsidRDefault="001435F6" w:rsidP="0095273D">
            <w:pPr>
              <w:spacing w:after="0" w:line="240" w:lineRule="auto"/>
              <w:contextualSpacing/>
              <w:rPr>
                <w:rFonts w:ascii="Arial" w:hAnsi="Arial" w:cs="Arial"/>
                <w:sz w:val="20"/>
                <w:szCs w:val="20"/>
              </w:rPr>
            </w:pPr>
          </w:p>
          <w:p w14:paraId="3C0AF4B4" w14:textId="77777777" w:rsidR="001435F6" w:rsidRPr="0095273D" w:rsidRDefault="001435F6" w:rsidP="0095273D">
            <w:pPr>
              <w:spacing w:after="0" w:line="240" w:lineRule="auto"/>
              <w:contextualSpacing/>
              <w:rPr>
                <w:rFonts w:ascii="Arial" w:hAnsi="Arial" w:cs="Arial"/>
                <w:sz w:val="20"/>
                <w:szCs w:val="20"/>
              </w:rPr>
            </w:pPr>
          </w:p>
          <w:p w14:paraId="0B5A75A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priemerný obrat):</w:t>
            </w:r>
          </w:p>
          <w:p w14:paraId="286086D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obrat: [...........] [...] mena</w:t>
            </w:r>
          </w:p>
          <w:p w14:paraId="1A21097F" w14:textId="77777777" w:rsidR="001435F6" w:rsidRPr="0095273D" w:rsidRDefault="001435F6" w:rsidP="0095273D">
            <w:pPr>
              <w:spacing w:after="0" w:line="240" w:lineRule="auto"/>
              <w:contextualSpacing/>
              <w:rPr>
                <w:rFonts w:ascii="Arial" w:hAnsi="Arial" w:cs="Arial"/>
                <w:sz w:val="20"/>
                <w:szCs w:val="20"/>
              </w:rPr>
            </w:pPr>
          </w:p>
          <w:p w14:paraId="00761380" w14:textId="77777777" w:rsidR="001435F6" w:rsidRPr="0095273D" w:rsidRDefault="001435F6" w:rsidP="0095273D">
            <w:pPr>
              <w:spacing w:after="0" w:line="240" w:lineRule="auto"/>
              <w:contextualSpacing/>
              <w:rPr>
                <w:rFonts w:ascii="Arial" w:hAnsi="Arial" w:cs="Arial"/>
                <w:sz w:val="20"/>
                <w:szCs w:val="20"/>
              </w:rPr>
            </w:pPr>
          </w:p>
          <w:p w14:paraId="4CD6B81E" w14:textId="77777777" w:rsidR="001435F6" w:rsidRPr="0095273D" w:rsidRDefault="001435F6" w:rsidP="0095273D">
            <w:pPr>
              <w:spacing w:after="0" w:line="240" w:lineRule="auto"/>
              <w:contextualSpacing/>
              <w:rPr>
                <w:rFonts w:ascii="Arial" w:hAnsi="Arial" w:cs="Arial"/>
                <w:sz w:val="20"/>
                <w:szCs w:val="20"/>
              </w:rPr>
            </w:pPr>
          </w:p>
          <w:p w14:paraId="64622D9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257BE5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E887154" w14:textId="77777777" w:rsidTr="00A95E29">
        <w:tc>
          <w:tcPr>
            <w:tcW w:w="4870" w:type="dxa"/>
          </w:tcPr>
          <w:p w14:paraId="6782F80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2.a) Ročný („osobitný“) </w:t>
            </w:r>
            <w:r w:rsidRPr="0095273D">
              <w:rPr>
                <w:rFonts w:ascii="Arial" w:hAnsi="Arial" w:cs="Arial"/>
                <w:b/>
                <w:sz w:val="20"/>
                <w:szCs w:val="20"/>
              </w:rPr>
              <w:t xml:space="preserve">obrat hospodárskeho subjektu v oblasti činnosti, na ktorú sa vzťahuje zmluva </w:t>
            </w:r>
            <w:r w:rsidRPr="0095273D">
              <w:rPr>
                <w:rFonts w:ascii="Arial" w:hAnsi="Arial" w:cs="Arial"/>
                <w:sz w:val="20"/>
                <w:szCs w:val="20"/>
              </w:rPr>
              <w:t>a ktorá je špecifikovaná v príslušnom oznámení alebo súťažných podkladoch pre požadovaný počet finančných rokov je takýto:</w:t>
            </w:r>
          </w:p>
          <w:p w14:paraId="2672BD87" w14:textId="77777777" w:rsidR="001435F6" w:rsidRPr="0095273D" w:rsidRDefault="001435F6" w:rsidP="0095273D">
            <w:pPr>
              <w:spacing w:after="0" w:line="240" w:lineRule="auto"/>
              <w:contextualSpacing/>
              <w:rPr>
                <w:rFonts w:ascii="Arial" w:hAnsi="Arial" w:cs="Arial"/>
                <w:sz w:val="20"/>
                <w:szCs w:val="20"/>
              </w:rPr>
            </w:pPr>
          </w:p>
          <w:p w14:paraId="1ADD9D5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A/alebo</w:t>
            </w:r>
          </w:p>
          <w:p w14:paraId="42EAD0E7" w14:textId="77777777" w:rsidR="001435F6" w:rsidRPr="0095273D" w:rsidRDefault="001435F6" w:rsidP="0095273D">
            <w:pPr>
              <w:spacing w:after="0" w:line="240" w:lineRule="auto"/>
              <w:contextualSpacing/>
              <w:rPr>
                <w:rFonts w:ascii="Arial" w:hAnsi="Arial" w:cs="Arial"/>
                <w:b/>
                <w:sz w:val="20"/>
                <w:szCs w:val="20"/>
              </w:rPr>
            </w:pPr>
          </w:p>
          <w:p w14:paraId="455CF8C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2.b) </w:t>
            </w:r>
            <w:r w:rsidRPr="0095273D">
              <w:rPr>
                <w:rFonts w:ascii="Arial" w:hAnsi="Arial" w:cs="Arial"/>
                <w:b/>
                <w:sz w:val="20"/>
                <w:szCs w:val="20"/>
              </w:rPr>
              <w:t>Priemerný ročný obrat hospodárskeho subjektu v danej oblasti za niekoľko rokov vyžadovaný v príslušnom oznámení alebo súťažných podkladoch je takýto</w:t>
            </w:r>
            <w:r w:rsidRPr="0095273D">
              <w:rPr>
                <w:rStyle w:val="Odkaznapoznmkupodiarou"/>
                <w:rFonts w:ascii="Arial" w:hAnsi="Arial" w:cs="Arial"/>
                <w:b/>
                <w:sz w:val="20"/>
                <w:szCs w:val="20"/>
              </w:rPr>
              <w:footnoteReference w:id="41"/>
            </w:r>
            <w:r w:rsidRPr="0095273D">
              <w:rPr>
                <w:rFonts w:ascii="Arial" w:hAnsi="Arial" w:cs="Arial"/>
                <w:b/>
                <w:sz w:val="20"/>
                <w:szCs w:val="20"/>
              </w:rPr>
              <w:t>:</w:t>
            </w:r>
          </w:p>
          <w:p w14:paraId="1AC08904" w14:textId="77777777" w:rsidR="001435F6" w:rsidRPr="0095273D" w:rsidRDefault="001435F6" w:rsidP="0095273D">
            <w:pPr>
              <w:spacing w:after="0" w:line="240" w:lineRule="auto"/>
              <w:contextualSpacing/>
              <w:rPr>
                <w:rFonts w:ascii="Arial" w:hAnsi="Arial" w:cs="Arial"/>
                <w:b/>
                <w:sz w:val="20"/>
                <w:szCs w:val="20"/>
              </w:rPr>
            </w:pPr>
          </w:p>
          <w:p w14:paraId="6755240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Ak je príslušná dokumentácia dostupná v elektronickom formáte, uveďte:</w:t>
            </w:r>
          </w:p>
        </w:tc>
        <w:tc>
          <w:tcPr>
            <w:tcW w:w="4870" w:type="dxa"/>
          </w:tcPr>
          <w:p w14:paraId="485549D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0AFE70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5E26565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7FCA4B4C" w14:textId="77777777" w:rsidR="001435F6" w:rsidRPr="0095273D" w:rsidRDefault="001435F6" w:rsidP="0095273D">
            <w:pPr>
              <w:spacing w:after="0" w:line="240" w:lineRule="auto"/>
              <w:contextualSpacing/>
              <w:rPr>
                <w:rFonts w:ascii="Arial" w:hAnsi="Arial" w:cs="Arial"/>
                <w:sz w:val="20"/>
                <w:szCs w:val="20"/>
              </w:rPr>
            </w:pPr>
          </w:p>
          <w:p w14:paraId="0EB795B4" w14:textId="77777777" w:rsidR="001435F6" w:rsidRPr="0095273D" w:rsidRDefault="001435F6" w:rsidP="0095273D">
            <w:pPr>
              <w:spacing w:after="0" w:line="240" w:lineRule="auto"/>
              <w:contextualSpacing/>
              <w:rPr>
                <w:rFonts w:ascii="Arial" w:hAnsi="Arial" w:cs="Arial"/>
                <w:sz w:val="20"/>
                <w:szCs w:val="20"/>
              </w:rPr>
            </w:pPr>
          </w:p>
          <w:p w14:paraId="33F6CDDE" w14:textId="77777777" w:rsidR="001435F6" w:rsidRPr="0095273D" w:rsidRDefault="001435F6" w:rsidP="0095273D">
            <w:pPr>
              <w:spacing w:after="0" w:line="240" w:lineRule="auto"/>
              <w:contextualSpacing/>
              <w:rPr>
                <w:rFonts w:ascii="Arial" w:hAnsi="Arial" w:cs="Arial"/>
                <w:sz w:val="20"/>
                <w:szCs w:val="20"/>
              </w:rPr>
            </w:pPr>
          </w:p>
          <w:p w14:paraId="1E448F53" w14:textId="77777777" w:rsidR="001435F6" w:rsidRPr="0095273D" w:rsidRDefault="001435F6" w:rsidP="0095273D">
            <w:pPr>
              <w:spacing w:after="0" w:line="240" w:lineRule="auto"/>
              <w:contextualSpacing/>
              <w:rPr>
                <w:rFonts w:ascii="Arial" w:hAnsi="Arial" w:cs="Arial"/>
                <w:sz w:val="20"/>
                <w:szCs w:val="20"/>
              </w:rPr>
            </w:pPr>
          </w:p>
          <w:p w14:paraId="473B162E" w14:textId="77777777" w:rsidR="001435F6" w:rsidRPr="0095273D" w:rsidRDefault="001435F6" w:rsidP="0095273D">
            <w:pPr>
              <w:spacing w:after="0" w:line="240" w:lineRule="auto"/>
              <w:contextualSpacing/>
              <w:rPr>
                <w:rFonts w:ascii="Arial" w:hAnsi="Arial" w:cs="Arial"/>
                <w:sz w:val="20"/>
                <w:szCs w:val="20"/>
              </w:rPr>
            </w:pPr>
          </w:p>
          <w:p w14:paraId="40CEB0F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priemerný obrat):</w:t>
            </w:r>
          </w:p>
          <w:p w14:paraId="5466B2F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obrat: [...........] [...] mena</w:t>
            </w:r>
          </w:p>
          <w:p w14:paraId="02EB9388" w14:textId="77777777" w:rsidR="001435F6" w:rsidRPr="0095273D" w:rsidRDefault="001435F6" w:rsidP="0095273D">
            <w:pPr>
              <w:spacing w:after="0" w:line="240" w:lineRule="auto"/>
              <w:contextualSpacing/>
              <w:rPr>
                <w:rFonts w:ascii="Arial" w:hAnsi="Arial" w:cs="Arial"/>
                <w:sz w:val="20"/>
                <w:szCs w:val="20"/>
              </w:rPr>
            </w:pPr>
          </w:p>
          <w:p w14:paraId="228782ED" w14:textId="77777777" w:rsidR="001435F6" w:rsidRPr="0095273D" w:rsidRDefault="001435F6" w:rsidP="0095273D">
            <w:pPr>
              <w:spacing w:after="0" w:line="240" w:lineRule="auto"/>
              <w:contextualSpacing/>
              <w:rPr>
                <w:rFonts w:ascii="Arial" w:hAnsi="Arial" w:cs="Arial"/>
                <w:sz w:val="20"/>
                <w:szCs w:val="20"/>
              </w:rPr>
            </w:pPr>
          </w:p>
          <w:p w14:paraId="43B6929F" w14:textId="77777777" w:rsidR="001435F6" w:rsidRPr="0095273D" w:rsidRDefault="001435F6" w:rsidP="0095273D">
            <w:pPr>
              <w:spacing w:after="0" w:line="240" w:lineRule="auto"/>
              <w:contextualSpacing/>
              <w:rPr>
                <w:rFonts w:ascii="Arial" w:hAnsi="Arial" w:cs="Arial"/>
                <w:sz w:val="20"/>
                <w:szCs w:val="20"/>
              </w:rPr>
            </w:pPr>
          </w:p>
          <w:p w14:paraId="4E23A40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4859225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715CEDB6" w14:textId="77777777" w:rsidTr="00A95E29">
        <w:tc>
          <w:tcPr>
            <w:tcW w:w="4870" w:type="dxa"/>
          </w:tcPr>
          <w:p w14:paraId="73705CAF"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38A0961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3ABD026" w14:textId="77777777" w:rsidR="001435F6" w:rsidRPr="0095273D" w:rsidRDefault="001435F6" w:rsidP="0095273D">
            <w:pPr>
              <w:pStyle w:val="Odsekzoznamu"/>
              <w:spacing w:after="0" w:line="240" w:lineRule="auto"/>
              <w:ind w:left="360"/>
              <w:rPr>
                <w:rFonts w:ascii="Arial" w:hAnsi="Arial" w:cs="Arial"/>
                <w:sz w:val="20"/>
                <w:szCs w:val="20"/>
              </w:rPr>
            </w:pPr>
          </w:p>
        </w:tc>
      </w:tr>
    </w:tbl>
    <w:p w14:paraId="151849E5" w14:textId="77777777" w:rsidR="001435F6" w:rsidRPr="0095273D" w:rsidRDefault="001435F6" w:rsidP="0095273D">
      <w:pPr>
        <w:spacing w:after="0" w:line="240" w:lineRule="auto"/>
        <w:contextualSpacing/>
        <w:rPr>
          <w:rFonts w:ascii="Arial" w:hAnsi="Arial" w:cs="Arial"/>
          <w:sz w:val="20"/>
          <w:szCs w:val="20"/>
        </w:rPr>
      </w:pPr>
    </w:p>
    <w:p w14:paraId="5FD78385" w14:textId="77777777" w:rsidR="001435F6" w:rsidRPr="0095273D" w:rsidRDefault="001435F6" w:rsidP="0095273D">
      <w:pPr>
        <w:spacing w:after="0" w:line="240" w:lineRule="auto"/>
        <w:contextualSpacing/>
        <w:rPr>
          <w:rFonts w:ascii="Arial" w:hAnsi="Arial" w:cs="Arial"/>
          <w:sz w:val="20"/>
          <w:szCs w:val="20"/>
        </w:rPr>
      </w:pPr>
    </w:p>
    <w:p w14:paraId="69DD8165" w14:textId="77777777" w:rsidR="001435F6" w:rsidRPr="0095273D" w:rsidRDefault="001435F6" w:rsidP="0095273D">
      <w:pPr>
        <w:spacing w:after="0" w:line="240" w:lineRule="auto"/>
        <w:contextualSpacing/>
        <w:rPr>
          <w:rFonts w:ascii="Arial" w:hAnsi="Arial" w:cs="Arial"/>
          <w:sz w:val="20"/>
          <w:szCs w:val="20"/>
        </w:rPr>
      </w:pPr>
    </w:p>
    <w:p w14:paraId="71B9F81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tbl>
      <w:tblPr>
        <w:tblStyle w:val="Mriekatabuky"/>
        <w:tblW w:w="9740" w:type="dxa"/>
        <w:tblLook w:val="04A0" w:firstRow="1" w:lastRow="0" w:firstColumn="1" w:lastColumn="0" w:noHBand="0" w:noVBand="1"/>
      </w:tblPr>
      <w:tblGrid>
        <w:gridCol w:w="4870"/>
        <w:gridCol w:w="4870"/>
      </w:tblGrid>
      <w:tr w:rsidR="001435F6" w:rsidRPr="0095273D" w14:paraId="5CEBE5C6" w14:textId="77777777" w:rsidTr="00A95E29">
        <w:tc>
          <w:tcPr>
            <w:tcW w:w="4870" w:type="dxa"/>
          </w:tcPr>
          <w:p w14:paraId="066FD351"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lastRenderedPageBreak/>
              <w:t>Pokiaľ ide o </w:t>
            </w:r>
            <w:r w:rsidRPr="0095273D">
              <w:rPr>
                <w:rFonts w:ascii="Arial" w:hAnsi="Arial" w:cs="Arial"/>
                <w:b/>
                <w:sz w:val="20"/>
                <w:szCs w:val="20"/>
              </w:rPr>
              <w:t>finančné ukazovatele</w:t>
            </w:r>
            <w:r w:rsidRPr="0095273D">
              <w:rPr>
                <w:rStyle w:val="Odkaznapoznmkupodiarou"/>
                <w:rFonts w:ascii="Arial" w:hAnsi="Arial" w:cs="Arial"/>
                <w:b/>
                <w:sz w:val="20"/>
                <w:szCs w:val="20"/>
              </w:rPr>
              <w:footnoteReference w:id="42"/>
            </w:r>
            <w:r w:rsidRPr="0095273D">
              <w:rPr>
                <w:rFonts w:ascii="Arial" w:hAnsi="Arial" w:cs="Arial"/>
                <w:b/>
                <w:sz w:val="20"/>
                <w:szCs w:val="20"/>
              </w:rPr>
              <w:t xml:space="preserve"> </w:t>
            </w:r>
            <w:r w:rsidRPr="0095273D">
              <w:rPr>
                <w:rFonts w:ascii="Arial" w:hAnsi="Arial" w:cs="Arial"/>
                <w:sz w:val="20"/>
                <w:szCs w:val="20"/>
              </w:rPr>
              <w:t>uvedené v príslušnom oznámení alebo v súťažných podkladoch, hospodársky subjekt vyhlasuje, že skutočná hodnota pre požadovaný ukazovateľ je takáto:</w:t>
            </w:r>
          </w:p>
          <w:p w14:paraId="0B0A8433" w14:textId="77777777" w:rsidR="001435F6" w:rsidRPr="0095273D" w:rsidRDefault="001435F6" w:rsidP="0095273D">
            <w:pPr>
              <w:spacing w:after="0" w:line="240" w:lineRule="auto"/>
              <w:contextualSpacing/>
              <w:rPr>
                <w:rFonts w:ascii="Arial" w:hAnsi="Arial" w:cs="Arial"/>
                <w:sz w:val="20"/>
                <w:szCs w:val="20"/>
              </w:rPr>
            </w:pPr>
          </w:p>
          <w:p w14:paraId="2D7E4DB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6178B10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(určenie požadovaného pomeru – pomer medzi x a y</w:t>
            </w:r>
            <w:r w:rsidRPr="0095273D">
              <w:rPr>
                <w:rStyle w:val="Odkaznapoznmkupodiarou"/>
                <w:rFonts w:ascii="Arial" w:hAnsi="Arial" w:cs="Arial"/>
                <w:sz w:val="20"/>
                <w:szCs w:val="20"/>
              </w:rPr>
              <w:footnoteReference w:id="43"/>
            </w:r>
            <w:r w:rsidRPr="0095273D">
              <w:rPr>
                <w:rFonts w:ascii="Arial" w:hAnsi="Arial" w:cs="Arial"/>
                <w:sz w:val="20"/>
                <w:szCs w:val="20"/>
              </w:rPr>
              <w:t xml:space="preserve"> – a hodnota):</w:t>
            </w:r>
          </w:p>
          <w:p w14:paraId="6E2D7A2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44"/>
            </w:r>
          </w:p>
          <w:p w14:paraId="61B3B448" w14:textId="77777777" w:rsidR="001435F6" w:rsidRPr="0095273D" w:rsidRDefault="001435F6" w:rsidP="0095273D">
            <w:pPr>
              <w:spacing w:after="0" w:line="240" w:lineRule="auto"/>
              <w:contextualSpacing/>
              <w:rPr>
                <w:rFonts w:ascii="Arial" w:hAnsi="Arial" w:cs="Arial"/>
                <w:sz w:val="20"/>
                <w:szCs w:val="20"/>
              </w:rPr>
            </w:pPr>
          </w:p>
          <w:p w14:paraId="46181C13" w14:textId="77777777" w:rsidR="001435F6" w:rsidRPr="0095273D" w:rsidRDefault="001435F6" w:rsidP="0095273D">
            <w:pPr>
              <w:spacing w:after="0" w:line="240" w:lineRule="auto"/>
              <w:contextualSpacing/>
              <w:rPr>
                <w:rFonts w:ascii="Arial" w:hAnsi="Arial" w:cs="Arial"/>
                <w:sz w:val="20"/>
                <w:szCs w:val="20"/>
              </w:rPr>
            </w:pPr>
          </w:p>
          <w:p w14:paraId="25F9F0A7" w14:textId="77777777" w:rsidR="001435F6" w:rsidRPr="0095273D" w:rsidRDefault="001435F6" w:rsidP="0095273D">
            <w:pPr>
              <w:spacing w:after="0" w:line="240" w:lineRule="auto"/>
              <w:contextualSpacing/>
              <w:rPr>
                <w:rFonts w:ascii="Arial" w:hAnsi="Arial" w:cs="Arial"/>
                <w:sz w:val="20"/>
                <w:szCs w:val="20"/>
              </w:rPr>
            </w:pPr>
          </w:p>
          <w:p w14:paraId="0091F1C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9F591E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F8EC949" w14:textId="77777777" w:rsidTr="00A95E29">
        <w:tc>
          <w:tcPr>
            <w:tcW w:w="4870" w:type="dxa"/>
          </w:tcPr>
          <w:p w14:paraId="60DAB69E"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Poistená suma </w:t>
            </w:r>
            <w:r w:rsidRPr="0095273D">
              <w:rPr>
                <w:rFonts w:ascii="Arial" w:hAnsi="Arial" w:cs="Arial"/>
                <w:b/>
                <w:sz w:val="20"/>
                <w:szCs w:val="20"/>
              </w:rPr>
              <w:t xml:space="preserve">poistenia náhrady škôd vyplývajúcich z podnikateľského rizika </w:t>
            </w:r>
            <w:r w:rsidRPr="0095273D">
              <w:rPr>
                <w:rFonts w:ascii="Arial" w:hAnsi="Arial" w:cs="Arial"/>
                <w:sz w:val="20"/>
                <w:szCs w:val="20"/>
              </w:rPr>
              <w:t>hospodárskeho subjektu je takáto:</w:t>
            </w:r>
          </w:p>
          <w:p w14:paraId="419CB57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 </w:t>
            </w:r>
          </w:p>
          <w:p w14:paraId="33EBAAC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7303150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mena</w:t>
            </w:r>
          </w:p>
          <w:p w14:paraId="584B19CA" w14:textId="77777777" w:rsidR="001435F6" w:rsidRPr="0095273D" w:rsidRDefault="001435F6" w:rsidP="0095273D">
            <w:pPr>
              <w:spacing w:after="0" w:line="240" w:lineRule="auto"/>
              <w:contextualSpacing/>
              <w:rPr>
                <w:rFonts w:ascii="Arial" w:hAnsi="Arial" w:cs="Arial"/>
                <w:sz w:val="20"/>
                <w:szCs w:val="20"/>
              </w:rPr>
            </w:pPr>
          </w:p>
          <w:p w14:paraId="54294FA5" w14:textId="77777777" w:rsidR="001435F6" w:rsidRPr="0095273D" w:rsidRDefault="001435F6" w:rsidP="0095273D">
            <w:pPr>
              <w:spacing w:after="0" w:line="240" w:lineRule="auto"/>
              <w:contextualSpacing/>
              <w:rPr>
                <w:rFonts w:ascii="Arial" w:hAnsi="Arial" w:cs="Arial"/>
                <w:sz w:val="20"/>
                <w:szCs w:val="20"/>
              </w:rPr>
            </w:pPr>
          </w:p>
          <w:p w14:paraId="4FE1510C" w14:textId="77777777" w:rsidR="001435F6" w:rsidRPr="0095273D" w:rsidRDefault="001435F6" w:rsidP="0095273D">
            <w:pPr>
              <w:spacing w:after="0" w:line="240" w:lineRule="auto"/>
              <w:contextualSpacing/>
              <w:rPr>
                <w:rFonts w:ascii="Arial" w:hAnsi="Arial" w:cs="Arial"/>
                <w:sz w:val="20"/>
                <w:szCs w:val="20"/>
              </w:rPr>
            </w:pPr>
          </w:p>
          <w:p w14:paraId="11EF069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9DD72E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0E0A60D" w14:textId="77777777" w:rsidTr="00A95E29">
        <w:tc>
          <w:tcPr>
            <w:tcW w:w="4870" w:type="dxa"/>
          </w:tcPr>
          <w:p w14:paraId="03CCD189"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Pokiaľ ide o </w:t>
            </w:r>
            <w:r w:rsidRPr="0095273D">
              <w:rPr>
                <w:rFonts w:ascii="Arial" w:hAnsi="Arial" w:cs="Arial"/>
                <w:b/>
                <w:sz w:val="20"/>
                <w:szCs w:val="20"/>
              </w:rPr>
              <w:t xml:space="preserve">prípadné iné hospodárske alebo finančné požiadavky, </w:t>
            </w:r>
            <w:r w:rsidRPr="0095273D">
              <w:rPr>
                <w:rFonts w:ascii="Arial" w:hAnsi="Arial" w:cs="Arial"/>
                <w:sz w:val="20"/>
                <w:szCs w:val="20"/>
              </w:rPr>
              <w:t>ktoré by mohli byť stanovené v príslušnom oznámení alebo súťažných podkladoch, hospodársky subjekt vyhlasuje, že:</w:t>
            </w:r>
          </w:p>
          <w:p w14:paraId="638F2A57" w14:textId="77777777" w:rsidR="001435F6" w:rsidRPr="0095273D" w:rsidRDefault="001435F6" w:rsidP="0095273D">
            <w:pPr>
              <w:spacing w:after="0" w:line="240" w:lineRule="auto"/>
              <w:contextualSpacing/>
              <w:rPr>
                <w:rFonts w:ascii="Arial" w:hAnsi="Arial" w:cs="Arial"/>
                <w:sz w:val="20"/>
                <w:szCs w:val="20"/>
              </w:rPr>
            </w:pPr>
          </w:p>
          <w:p w14:paraId="065846F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Ak je príslušná dokumentácia, ktorá </w:t>
            </w:r>
            <w:r w:rsidRPr="0095273D">
              <w:rPr>
                <w:rFonts w:ascii="Arial" w:hAnsi="Arial" w:cs="Arial"/>
                <w:b/>
                <w:sz w:val="20"/>
                <w:szCs w:val="20"/>
              </w:rPr>
              <w:t>by</w:t>
            </w:r>
            <w:r w:rsidRPr="0095273D">
              <w:rPr>
                <w:rFonts w:ascii="Arial" w:hAnsi="Arial" w:cs="Arial"/>
                <w:sz w:val="20"/>
                <w:szCs w:val="20"/>
              </w:rPr>
              <w:t xml:space="preserve"> </w:t>
            </w:r>
            <w:r w:rsidRPr="0095273D">
              <w:rPr>
                <w:rFonts w:ascii="Arial" w:hAnsi="Arial" w:cs="Arial"/>
                <w:b/>
                <w:sz w:val="20"/>
                <w:szCs w:val="20"/>
              </w:rPr>
              <w:t>mohla</w:t>
            </w:r>
            <w:r w:rsidRPr="0095273D">
              <w:rPr>
                <w:rFonts w:ascii="Arial" w:hAnsi="Arial" w:cs="Arial"/>
                <w:sz w:val="20"/>
                <w:szCs w:val="20"/>
              </w:rPr>
              <w:t xml:space="preserve"> byť stanovená v príslušnom oznámení alebo súťažných podkladoch, dostupná v elektronickom formáte, uveďte:</w:t>
            </w:r>
          </w:p>
        </w:tc>
        <w:tc>
          <w:tcPr>
            <w:tcW w:w="4870" w:type="dxa"/>
          </w:tcPr>
          <w:p w14:paraId="03A63E4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BB00283" w14:textId="77777777" w:rsidR="001435F6" w:rsidRPr="0095273D" w:rsidRDefault="001435F6" w:rsidP="0095273D">
            <w:pPr>
              <w:spacing w:after="0" w:line="240" w:lineRule="auto"/>
              <w:contextualSpacing/>
              <w:rPr>
                <w:rFonts w:ascii="Arial" w:hAnsi="Arial" w:cs="Arial"/>
                <w:sz w:val="20"/>
                <w:szCs w:val="20"/>
              </w:rPr>
            </w:pPr>
          </w:p>
          <w:p w14:paraId="4A5D1177" w14:textId="77777777" w:rsidR="001435F6" w:rsidRPr="0095273D" w:rsidRDefault="001435F6" w:rsidP="0095273D">
            <w:pPr>
              <w:spacing w:after="0" w:line="240" w:lineRule="auto"/>
              <w:contextualSpacing/>
              <w:rPr>
                <w:rFonts w:ascii="Arial" w:hAnsi="Arial" w:cs="Arial"/>
                <w:sz w:val="20"/>
                <w:szCs w:val="20"/>
              </w:rPr>
            </w:pPr>
          </w:p>
          <w:p w14:paraId="6F73CCB5" w14:textId="77777777" w:rsidR="001435F6" w:rsidRPr="0095273D" w:rsidRDefault="001435F6" w:rsidP="0095273D">
            <w:pPr>
              <w:spacing w:after="0" w:line="240" w:lineRule="auto"/>
              <w:contextualSpacing/>
              <w:rPr>
                <w:rFonts w:ascii="Arial" w:hAnsi="Arial" w:cs="Arial"/>
                <w:sz w:val="20"/>
                <w:szCs w:val="20"/>
              </w:rPr>
            </w:pPr>
          </w:p>
          <w:p w14:paraId="48812AB9" w14:textId="77777777" w:rsidR="001435F6" w:rsidRPr="0095273D" w:rsidRDefault="001435F6" w:rsidP="0095273D">
            <w:pPr>
              <w:spacing w:after="0" w:line="240" w:lineRule="auto"/>
              <w:contextualSpacing/>
              <w:rPr>
                <w:rFonts w:ascii="Arial" w:hAnsi="Arial" w:cs="Arial"/>
                <w:sz w:val="20"/>
                <w:szCs w:val="20"/>
              </w:rPr>
            </w:pPr>
          </w:p>
          <w:p w14:paraId="1E50D57F" w14:textId="77777777" w:rsidR="001435F6" w:rsidRPr="0095273D" w:rsidRDefault="001435F6" w:rsidP="0095273D">
            <w:pPr>
              <w:spacing w:after="0" w:line="240" w:lineRule="auto"/>
              <w:contextualSpacing/>
              <w:rPr>
                <w:rFonts w:ascii="Arial" w:hAnsi="Arial" w:cs="Arial"/>
                <w:sz w:val="20"/>
                <w:szCs w:val="20"/>
              </w:rPr>
            </w:pPr>
          </w:p>
          <w:p w14:paraId="1E1B3E4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6302AA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554F1DB5" w14:textId="77777777" w:rsidR="00813060" w:rsidRPr="0095273D" w:rsidRDefault="00813060" w:rsidP="0095273D">
      <w:pPr>
        <w:spacing w:after="0" w:line="240" w:lineRule="auto"/>
        <w:contextualSpacing/>
        <w:jc w:val="center"/>
        <w:rPr>
          <w:rFonts w:ascii="Arial" w:hAnsi="Arial" w:cs="Arial"/>
          <w:sz w:val="20"/>
          <w:szCs w:val="20"/>
        </w:rPr>
      </w:pPr>
    </w:p>
    <w:p w14:paraId="5733928D"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C: TECHNICKÁ A ODBORNÁ SPÔSOBILOSŤ</w:t>
      </w:r>
    </w:p>
    <w:p w14:paraId="708A1757"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49FC43E8" w14:textId="77777777" w:rsidTr="00A95E29">
        <w:tc>
          <w:tcPr>
            <w:tcW w:w="9751" w:type="dxa"/>
            <w:shd w:val="clear" w:color="auto" w:fill="EEECE1" w:themeFill="background2"/>
          </w:tcPr>
          <w:p w14:paraId="7CAE68E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DC60634"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756"/>
        <w:gridCol w:w="75"/>
        <w:gridCol w:w="1120"/>
        <w:gridCol w:w="1206"/>
        <w:gridCol w:w="1214"/>
        <w:gridCol w:w="1313"/>
        <w:gridCol w:w="56"/>
      </w:tblGrid>
      <w:tr w:rsidR="001435F6" w:rsidRPr="0095273D" w14:paraId="0F156B2E" w14:textId="77777777" w:rsidTr="00A95E29">
        <w:trPr>
          <w:gridAfter w:val="1"/>
          <w:wAfter w:w="56" w:type="dxa"/>
        </w:trPr>
        <w:tc>
          <w:tcPr>
            <w:tcW w:w="4870" w:type="dxa"/>
            <w:gridSpan w:val="2"/>
          </w:tcPr>
          <w:p w14:paraId="60E8DA7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Technická a odborná spôsobilosť</w:t>
            </w:r>
          </w:p>
        </w:tc>
        <w:tc>
          <w:tcPr>
            <w:tcW w:w="4870" w:type="dxa"/>
            <w:gridSpan w:val="4"/>
          </w:tcPr>
          <w:p w14:paraId="6011346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483F45E3" w14:textId="77777777" w:rsidTr="00A95E29">
        <w:trPr>
          <w:gridAfter w:val="1"/>
          <w:wAfter w:w="56" w:type="dxa"/>
        </w:trPr>
        <w:tc>
          <w:tcPr>
            <w:tcW w:w="4870" w:type="dxa"/>
            <w:gridSpan w:val="2"/>
          </w:tcPr>
          <w:p w14:paraId="43BD89EB"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sz w:val="20"/>
                <w:szCs w:val="20"/>
              </w:rPr>
              <w:t xml:space="preserve">1.a) </w:t>
            </w:r>
            <w:r w:rsidRPr="0095273D">
              <w:rPr>
                <w:rFonts w:ascii="Arial" w:hAnsi="Arial" w:cs="Arial"/>
                <w:i/>
                <w:sz w:val="20"/>
                <w:szCs w:val="20"/>
              </w:rPr>
              <w:t>Len v prípade verejných zákaziek na   uskutočnenie stavebných prác:</w:t>
            </w:r>
          </w:p>
          <w:p w14:paraId="5960DDC7" w14:textId="77777777" w:rsidR="001435F6" w:rsidRPr="0095273D" w:rsidRDefault="001435F6" w:rsidP="0095273D">
            <w:pPr>
              <w:spacing w:after="0" w:line="240" w:lineRule="auto"/>
              <w:contextualSpacing/>
              <w:rPr>
                <w:rFonts w:ascii="Arial" w:hAnsi="Arial" w:cs="Arial"/>
                <w:sz w:val="20"/>
                <w:szCs w:val="20"/>
              </w:rPr>
            </w:pPr>
          </w:p>
          <w:p w14:paraId="7428FA3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Počas referenčného obdobia</w:t>
            </w:r>
            <w:r w:rsidRPr="0095273D">
              <w:rPr>
                <w:rStyle w:val="Odkaznapoznmkupodiarou"/>
                <w:rFonts w:ascii="Arial" w:hAnsi="Arial" w:cs="Arial"/>
                <w:sz w:val="20"/>
                <w:szCs w:val="20"/>
              </w:rPr>
              <w:footnoteReference w:id="45"/>
            </w:r>
            <w:r w:rsidRPr="0095273D">
              <w:rPr>
                <w:rFonts w:ascii="Arial" w:hAnsi="Arial" w:cs="Arial"/>
                <w:sz w:val="20"/>
                <w:szCs w:val="20"/>
              </w:rPr>
              <w:t xml:space="preserve"> hospodársky subjekt </w:t>
            </w:r>
            <w:r w:rsidRPr="0095273D">
              <w:rPr>
                <w:rFonts w:ascii="Arial" w:hAnsi="Arial" w:cs="Arial"/>
                <w:b/>
                <w:sz w:val="20"/>
                <w:szCs w:val="20"/>
              </w:rPr>
              <w:t>vykonal tieto stavebné práce konkrétneho typu:</w:t>
            </w:r>
          </w:p>
          <w:p w14:paraId="6314623A" w14:textId="77777777" w:rsidR="001435F6" w:rsidRPr="0095273D" w:rsidRDefault="001435F6" w:rsidP="0095273D">
            <w:pPr>
              <w:spacing w:after="0" w:line="240" w:lineRule="auto"/>
              <w:contextualSpacing/>
              <w:rPr>
                <w:rFonts w:ascii="Arial" w:hAnsi="Arial" w:cs="Arial"/>
                <w:b/>
                <w:sz w:val="20"/>
                <w:szCs w:val="20"/>
              </w:rPr>
            </w:pPr>
          </w:p>
          <w:p w14:paraId="20093F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1DCDA2C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(toto obdobie je stanovené v príslušnom oznámení alebo súťažných podkladoch):</w:t>
            </w:r>
          </w:p>
          <w:p w14:paraId="74EB265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C2A438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Stavebné práce : [...........]</w:t>
            </w:r>
          </w:p>
          <w:p w14:paraId="7C6D51CE" w14:textId="77777777" w:rsidR="001435F6" w:rsidRPr="0095273D" w:rsidRDefault="001435F6" w:rsidP="0095273D">
            <w:pPr>
              <w:spacing w:after="0" w:line="240" w:lineRule="auto"/>
              <w:contextualSpacing/>
              <w:rPr>
                <w:rFonts w:ascii="Arial" w:hAnsi="Arial" w:cs="Arial"/>
                <w:sz w:val="20"/>
                <w:szCs w:val="20"/>
              </w:rPr>
            </w:pPr>
          </w:p>
          <w:p w14:paraId="08E83BDC" w14:textId="77777777" w:rsidR="001435F6" w:rsidRPr="0095273D" w:rsidRDefault="001435F6" w:rsidP="0095273D">
            <w:pPr>
              <w:spacing w:after="0" w:line="240" w:lineRule="auto"/>
              <w:contextualSpacing/>
              <w:rPr>
                <w:rFonts w:ascii="Arial" w:hAnsi="Arial" w:cs="Arial"/>
                <w:sz w:val="20"/>
                <w:szCs w:val="20"/>
              </w:rPr>
            </w:pPr>
          </w:p>
          <w:p w14:paraId="504D095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66B2A3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187C4AB" w14:textId="77777777" w:rsidTr="00A95E29">
        <w:trPr>
          <w:trHeight w:val="140"/>
        </w:trPr>
        <w:tc>
          <w:tcPr>
            <w:tcW w:w="4794" w:type="dxa"/>
            <w:vMerge w:val="restart"/>
          </w:tcPr>
          <w:p w14:paraId="3E69015D" w14:textId="77777777" w:rsidR="001435F6" w:rsidRPr="0095273D" w:rsidRDefault="001435F6" w:rsidP="0095273D">
            <w:pPr>
              <w:tabs>
                <w:tab w:val="left" w:pos="1065"/>
              </w:tabs>
              <w:spacing w:after="0" w:line="240" w:lineRule="auto"/>
              <w:contextualSpacing/>
              <w:rPr>
                <w:rFonts w:ascii="Arial" w:hAnsi="Arial" w:cs="Arial"/>
                <w:b/>
                <w:i/>
                <w:sz w:val="20"/>
                <w:szCs w:val="20"/>
              </w:rPr>
            </w:pPr>
            <w:r w:rsidRPr="0095273D">
              <w:rPr>
                <w:rFonts w:ascii="Arial" w:hAnsi="Arial" w:cs="Arial"/>
                <w:sz w:val="20"/>
                <w:szCs w:val="20"/>
              </w:rPr>
              <w:t xml:space="preserve">1.b) </w:t>
            </w:r>
            <w:r w:rsidRPr="0095273D">
              <w:rPr>
                <w:rFonts w:ascii="Arial" w:hAnsi="Arial" w:cs="Arial"/>
                <w:i/>
                <w:sz w:val="20"/>
                <w:szCs w:val="20"/>
              </w:rPr>
              <w:t xml:space="preserve">Len v prípade </w:t>
            </w:r>
            <w:r w:rsidRPr="0095273D">
              <w:rPr>
                <w:rFonts w:ascii="Arial" w:hAnsi="Arial" w:cs="Arial"/>
                <w:b/>
                <w:i/>
                <w:sz w:val="20"/>
                <w:szCs w:val="20"/>
              </w:rPr>
              <w:t>verejných zákaziek na dodanie tovaru a verejných zákaziek na poskytnutie služieb:</w:t>
            </w:r>
          </w:p>
          <w:p w14:paraId="5D6615D7" w14:textId="77777777" w:rsidR="001435F6" w:rsidRPr="0095273D" w:rsidRDefault="001435F6" w:rsidP="0095273D">
            <w:pPr>
              <w:tabs>
                <w:tab w:val="left" w:pos="1065"/>
              </w:tabs>
              <w:spacing w:after="0" w:line="240" w:lineRule="auto"/>
              <w:contextualSpacing/>
              <w:rPr>
                <w:rFonts w:ascii="Arial" w:hAnsi="Arial" w:cs="Arial"/>
                <w:b/>
                <w:i/>
                <w:sz w:val="20"/>
                <w:szCs w:val="20"/>
              </w:rPr>
            </w:pPr>
          </w:p>
          <w:p w14:paraId="3060B6C4"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Počas referenčného obdobia</w:t>
            </w:r>
            <w:r w:rsidRPr="0095273D">
              <w:rPr>
                <w:rStyle w:val="Odkaznapoznmkupodiarou"/>
                <w:rFonts w:ascii="Arial" w:hAnsi="Arial" w:cs="Arial"/>
                <w:sz w:val="20"/>
                <w:szCs w:val="20"/>
              </w:rPr>
              <w:footnoteReference w:id="46"/>
            </w:r>
            <w:r w:rsidRPr="0095273D">
              <w:rPr>
                <w:rFonts w:ascii="Arial" w:hAnsi="Arial" w:cs="Arial"/>
                <w:sz w:val="20"/>
                <w:szCs w:val="20"/>
              </w:rPr>
              <w:t xml:space="preserve">, hospodársky subjekt </w:t>
            </w:r>
            <w:r w:rsidRPr="0095273D">
              <w:rPr>
                <w:rFonts w:ascii="Arial" w:hAnsi="Arial" w:cs="Arial"/>
                <w:b/>
                <w:sz w:val="20"/>
                <w:szCs w:val="20"/>
              </w:rPr>
              <w:t xml:space="preserve">doručil tieto hlavné zásielky stanoveného typu alebo poskytol tieto hlavné služby stanoveného typu: </w:t>
            </w:r>
            <w:r w:rsidRPr="0095273D">
              <w:rPr>
                <w:rFonts w:ascii="Arial" w:hAnsi="Arial" w:cs="Arial"/>
                <w:sz w:val="20"/>
                <w:szCs w:val="20"/>
              </w:rPr>
              <w:t xml:space="preserve">Pri zostavovaní </w:t>
            </w:r>
            <w:r w:rsidRPr="0095273D">
              <w:rPr>
                <w:rFonts w:ascii="Arial" w:hAnsi="Arial" w:cs="Arial"/>
                <w:sz w:val="20"/>
                <w:szCs w:val="20"/>
              </w:rPr>
              <w:lastRenderedPageBreak/>
              <w:t>zoznamu, uveďte výšku súm, dátumy a príjemcov, či už verejných alebo súkromných</w:t>
            </w:r>
            <w:r w:rsidRPr="0095273D">
              <w:rPr>
                <w:rStyle w:val="Odkaznapoznmkupodiarou"/>
                <w:rFonts w:ascii="Arial" w:hAnsi="Arial" w:cs="Arial"/>
                <w:sz w:val="20"/>
                <w:szCs w:val="20"/>
              </w:rPr>
              <w:footnoteReference w:id="47"/>
            </w:r>
            <w:r w:rsidRPr="0095273D">
              <w:rPr>
                <w:rFonts w:ascii="Arial" w:hAnsi="Arial" w:cs="Arial"/>
                <w:sz w:val="20"/>
                <w:szCs w:val="20"/>
              </w:rPr>
              <w:t>:</w:t>
            </w:r>
          </w:p>
        </w:tc>
        <w:tc>
          <w:tcPr>
            <w:tcW w:w="5002" w:type="dxa"/>
            <w:gridSpan w:val="6"/>
          </w:tcPr>
          <w:p w14:paraId="095058FE"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lastRenderedPageBreak/>
              <w:t>Počet rokov (toto obdobie je stanovené v príslušnom oznámení alebo súťažných podkladoch):</w:t>
            </w:r>
          </w:p>
          <w:p w14:paraId="6A72CF4E"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24452116" w14:textId="77777777" w:rsidTr="00A95E29">
        <w:trPr>
          <w:trHeight w:val="140"/>
        </w:trPr>
        <w:tc>
          <w:tcPr>
            <w:tcW w:w="4794" w:type="dxa"/>
            <w:vMerge/>
          </w:tcPr>
          <w:p w14:paraId="6090AC16"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2926AB46"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opis</w:t>
            </w:r>
          </w:p>
        </w:tc>
        <w:tc>
          <w:tcPr>
            <w:tcW w:w="1210" w:type="dxa"/>
          </w:tcPr>
          <w:p w14:paraId="4B8569C1"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sumy</w:t>
            </w:r>
          </w:p>
        </w:tc>
        <w:tc>
          <w:tcPr>
            <w:tcW w:w="1216" w:type="dxa"/>
          </w:tcPr>
          <w:p w14:paraId="5836FC56"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dátumy</w:t>
            </w:r>
          </w:p>
        </w:tc>
        <w:tc>
          <w:tcPr>
            <w:tcW w:w="1371" w:type="dxa"/>
            <w:gridSpan w:val="2"/>
          </w:tcPr>
          <w:p w14:paraId="507B464F"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príjemcovia</w:t>
            </w:r>
          </w:p>
        </w:tc>
      </w:tr>
      <w:tr w:rsidR="001435F6" w:rsidRPr="0095273D" w14:paraId="6A637CE7" w14:textId="77777777" w:rsidTr="00A95E29">
        <w:trPr>
          <w:trHeight w:val="140"/>
        </w:trPr>
        <w:tc>
          <w:tcPr>
            <w:tcW w:w="4794" w:type="dxa"/>
            <w:vMerge/>
          </w:tcPr>
          <w:p w14:paraId="0B132169"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77F57981"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10" w:type="dxa"/>
          </w:tcPr>
          <w:p w14:paraId="1F434B31"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16" w:type="dxa"/>
          </w:tcPr>
          <w:p w14:paraId="73A85E0E"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371" w:type="dxa"/>
            <w:gridSpan w:val="2"/>
          </w:tcPr>
          <w:p w14:paraId="1D2D3553" w14:textId="77777777" w:rsidR="001435F6" w:rsidRPr="0095273D" w:rsidRDefault="001435F6" w:rsidP="0095273D">
            <w:pPr>
              <w:tabs>
                <w:tab w:val="left" w:pos="1065"/>
              </w:tabs>
              <w:spacing w:after="0" w:line="240" w:lineRule="auto"/>
              <w:contextualSpacing/>
              <w:rPr>
                <w:rFonts w:ascii="Arial" w:hAnsi="Arial" w:cs="Arial"/>
                <w:sz w:val="20"/>
                <w:szCs w:val="20"/>
              </w:rPr>
            </w:pPr>
          </w:p>
        </w:tc>
      </w:tr>
      <w:tr w:rsidR="001435F6" w:rsidRPr="0095273D" w14:paraId="4B8109DC" w14:textId="77777777" w:rsidTr="00A95E29">
        <w:trPr>
          <w:trHeight w:val="140"/>
        </w:trPr>
        <w:tc>
          <w:tcPr>
            <w:tcW w:w="4794" w:type="dxa"/>
          </w:tcPr>
          <w:p w14:paraId="05BB9C4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Hospodársky subjekt môže požiadať týchto technikov alebo technické orgány</w:t>
            </w:r>
            <w:r w:rsidRPr="0095273D">
              <w:rPr>
                <w:rStyle w:val="Odkaznapoznmkupodiarou"/>
                <w:rFonts w:ascii="Arial" w:hAnsi="Arial" w:cs="Arial"/>
                <w:sz w:val="20"/>
                <w:szCs w:val="20"/>
              </w:rPr>
              <w:footnoteReference w:id="48"/>
            </w:r>
            <w:r w:rsidRPr="0095273D">
              <w:rPr>
                <w:rFonts w:ascii="Arial" w:hAnsi="Arial" w:cs="Arial"/>
                <w:sz w:val="20"/>
                <w:szCs w:val="20"/>
              </w:rPr>
              <w:t>, najmä tých, ktorí sú zodpovední za kontrolu kvality:</w:t>
            </w:r>
          </w:p>
          <w:p w14:paraId="096670DD" w14:textId="77777777" w:rsidR="001435F6" w:rsidRPr="0095273D" w:rsidRDefault="001435F6" w:rsidP="0095273D">
            <w:pPr>
              <w:pStyle w:val="Odsekzoznamu"/>
              <w:spacing w:after="0" w:line="240" w:lineRule="auto"/>
              <w:ind w:left="360"/>
              <w:rPr>
                <w:rFonts w:ascii="Arial" w:hAnsi="Arial" w:cs="Arial"/>
                <w:sz w:val="20"/>
                <w:szCs w:val="20"/>
              </w:rPr>
            </w:pPr>
          </w:p>
          <w:p w14:paraId="3A047C71"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5926D0B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12107BE" w14:textId="77777777" w:rsidR="001435F6" w:rsidRPr="0095273D" w:rsidRDefault="001435F6" w:rsidP="0095273D">
            <w:pPr>
              <w:spacing w:after="0" w:line="240" w:lineRule="auto"/>
              <w:contextualSpacing/>
              <w:rPr>
                <w:rFonts w:ascii="Arial" w:hAnsi="Arial" w:cs="Arial"/>
                <w:sz w:val="20"/>
                <w:szCs w:val="20"/>
              </w:rPr>
            </w:pPr>
          </w:p>
          <w:p w14:paraId="2B32DE04" w14:textId="77777777" w:rsidR="001435F6" w:rsidRPr="0095273D" w:rsidRDefault="001435F6" w:rsidP="0095273D">
            <w:pPr>
              <w:spacing w:after="0" w:line="240" w:lineRule="auto"/>
              <w:contextualSpacing/>
              <w:rPr>
                <w:rFonts w:ascii="Arial" w:hAnsi="Arial" w:cs="Arial"/>
                <w:sz w:val="20"/>
                <w:szCs w:val="20"/>
              </w:rPr>
            </w:pPr>
          </w:p>
          <w:p w14:paraId="597BF8B2" w14:textId="77777777" w:rsidR="001435F6" w:rsidRPr="0095273D" w:rsidRDefault="001435F6" w:rsidP="0095273D">
            <w:pPr>
              <w:spacing w:after="0" w:line="240" w:lineRule="auto"/>
              <w:contextualSpacing/>
              <w:rPr>
                <w:rFonts w:ascii="Arial" w:hAnsi="Arial" w:cs="Arial"/>
                <w:sz w:val="20"/>
                <w:szCs w:val="20"/>
              </w:rPr>
            </w:pPr>
          </w:p>
          <w:p w14:paraId="0400BC2E" w14:textId="77777777" w:rsidR="001435F6" w:rsidRPr="0095273D" w:rsidRDefault="001435F6" w:rsidP="0095273D">
            <w:pPr>
              <w:spacing w:after="0" w:line="240" w:lineRule="auto"/>
              <w:contextualSpacing/>
              <w:rPr>
                <w:rFonts w:ascii="Arial" w:hAnsi="Arial" w:cs="Arial"/>
                <w:sz w:val="20"/>
                <w:szCs w:val="20"/>
              </w:rPr>
            </w:pPr>
          </w:p>
          <w:p w14:paraId="2B3FD95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132ED63" w14:textId="77777777" w:rsidTr="00A95E29">
        <w:trPr>
          <w:trHeight w:val="140"/>
        </w:trPr>
        <w:tc>
          <w:tcPr>
            <w:tcW w:w="4794" w:type="dxa"/>
          </w:tcPr>
          <w:p w14:paraId="30642C6B"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Hospodársky subjekt využíva tieto </w:t>
            </w:r>
            <w:r w:rsidRPr="0095273D">
              <w:rPr>
                <w:rFonts w:ascii="Arial" w:hAnsi="Arial" w:cs="Arial"/>
                <w:b/>
                <w:sz w:val="20"/>
                <w:szCs w:val="20"/>
              </w:rPr>
              <w:t>technické zariadenia a opatrenia na zabezpečenie kvality a </w:t>
            </w:r>
            <w:r w:rsidRPr="0095273D">
              <w:rPr>
                <w:rFonts w:ascii="Arial" w:hAnsi="Arial" w:cs="Arial"/>
                <w:sz w:val="20"/>
                <w:szCs w:val="20"/>
              </w:rPr>
              <w:t xml:space="preserve">jeho </w:t>
            </w:r>
            <w:r w:rsidRPr="0095273D">
              <w:rPr>
                <w:rFonts w:ascii="Arial" w:hAnsi="Arial" w:cs="Arial"/>
                <w:b/>
                <w:sz w:val="20"/>
                <w:szCs w:val="20"/>
              </w:rPr>
              <w:t xml:space="preserve">výskumné zariadenia </w:t>
            </w:r>
            <w:r w:rsidRPr="0095273D">
              <w:rPr>
                <w:rFonts w:ascii="Arial" w:hAnsi="Arial" w:cs="Arial"/>
                <w:sz w:val="20"/>
                <w:szCs w:val="20"/>
              </w:rPr>
              <w:t>sú:</w:t>
            </w:r>
          </w:p>
        </w:tc>
        <w:tc>
          <w:tcPr>
            <w:tcW w:w="5002" w:type="dxa"/>
            <w:gridSpan w:val="6"/>
          </w:tcPr>
          <w:p w14:paraId="0E08C32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638CDA1C" w14:textId="77777777" w:rsidTr="00A95E29">
        <w:trPr>
          <w:trHeight w:val="140"/>
        </w:trPr>
        <w:tc>
          <w:tcPr>
            <w:tcW w:w="4794" w:type="dxa"/>
          </w:tcPr>
          <w:p w14:paraId="19C9900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Hospodársky subjekt bude môcť pri plnení zákazky uplatňovať tento systém </w:t>
            </w:r>
            <w:r w:rsidRPr="0095273D">
              <w:rPr>
                <w:rFonts w:ascii="Arial" w:hAnsi="Arial" w:cs="Arial"/>
                <w:b/>
                <w:sz w:val="20"/>
                <w:szCs w:val="20"/>
              </w:rPr>
              <w:t xml:space="preserve">riadenia dodávateľského reťazca  </w:t>
            </w:r>
            <w:r w:rsidRPr="0095273D">
              <w:rPr>
                <w:rFonts w:ascii="Arial" w:hAnsi="Arial" w:cs="Arial"/>
                <w:sz w:val="20"/>
                <w:szCs w:val="20"/>
              </w:rPr>
              <w:t>a sledovací systém:</w:t>
            </w:r>
          </w:p>
        </w:tc>
        <w:tc>
          <w:tcPr>
            <w:tcW w:w="5002" w:type="dxa"/>
            <w:gridSpan w:val="6"/>
          </w:tcPr>
          <w:p w14:paraId="64A67A8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61B7CEFE"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42D68F44" w14:textId="77777777" w:rsidTr="00A95E29">
        <w:trPr>
          <w:trHeight w:val="140"/>
        </w:trPr>
        <w:tc>
          <w:tcPr>
            <w:tcW w:w="4794" w:type="dxa"/>
          </w:tcPr>
          <w:p w14:paraId="2D985D55"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494154B4" w14:textId="77777777" w:rsidR="001435F6" w:rsidRPr="0095273D" w:rsidRDefault="001435F6" w:rsidP="0095273D">
            <w:pPr>
              <w:pStyle w:val="Odsekzoznamu"/>
              <w:spacing w:after="0" w:line="240" w:lineRule="auto"/>
              <w:ind w:left="360"/>
              <w:rPr>
                <w:rFonts w:ascii="Arial" w:hAnsi="Arial" w:cs="Arial"/>
                <w:b/>
                <w:sz w:val="20"/>
                <w:szCs w:val="20"/>
              </w:rPr>
            </w:pPr>
          </w:p>
          <w:p w14:paraId="6A5B5A86"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 xml:space="preserve">Hospodársky subjekt </w:t>
            </w:r>
            <w:r w:rsidRPr="0095273D">
              <w:rPr>
                <w:rFonts w:ascii="Arial" w:hAnsi="Arial" w:cs="Arial"/>
                <w:b/>
                <w:sz w:val="20"/>
                <w:szCs w:val="20"/>
              </w:rPr>
              <w:t xml:space="preserve">umožní </w:t>
            </w:r>
            <w:r w:rsidRPr="0095273D">
              <w:rPr>
                <w:rFonts w:ascii="Arial" w:hAnsi="Arial" w:cs="Arial"/>
                <w:sz w:val="20"/>
                <w:szCs w:val="20"/>
              </w:rPr>
              <w:t xml:space="preserve">vykonanie </w:t>
            </w:r>
            <w:r w:rsidRPr="0095273D">
              <w:rPr>
                <w:rFonts w:ascii="Arial" w:hAnsi="Arial" w:cs="Arial"/>
                <w:b/>
                <w:sz w:val="20"/>
                <w:szCs w:val="20"/>
              </w:rPr>
              <w:t>kontrol</w:t>
            </w:r>
            <w:r w:rsidRPr="0095273D">
              <w:rPr>
                <w:rStyle w:val="Odkaznapoznmkupodiarou"/>
                <w:rFonts w:ascii="Arial" w:hAnsi="Arial" w:cs="Arial"/>
                <w:b/>
                <w:sz w:val="20"/>
                <w:szCs w:val="20"/>
              </w:rPr>
              <w:footnoteReference w:id="49"/>
            </w:r>
            <w:r w:rsidRPr="0095273D">
              <w:rPr>
                <w:rFonts w:ascii="Arial" w:hAnsi="Arial" w:cs="Arial"/>
                <w:b/>
                <w:sz w:val="20"/>
                <w:szCs w:val="20"/>
              </w:rPr>
              <w:t xml:space="preserve"> výrobných kapacít </w:t>
            </w:r>
            <w:r w:rsidRPr="0095273D">
              <w:rPr>
                <w:rFonts w:ascii="Arial" w:hAnsi="Arial" w:cs="Arial"/>
                <w:sz w:val="20"/>
                <w:szCs w:val="20"/>
              </w:rPr>
              <w:t xml:space="preserve">alebo </w:t>
            </w:r>
            <w:r w:rsidRPr="0095273D">
              <w:rPr>
                <w:rFonts w:ascii="Arial" w:hAnsi="Arial" w:cs="Arial"/>
                <w:b/>
                <w:sz w:val="20"/>
                <w:szCs w:val="20"/>
              </w:rPr>
              <w:t xml:space="preserve">technickej spôsobilosti </w:t>
            </w:r>
            <w:r w:rsidRPr="0095273D">
              <w:rPr>
                <w:rFonts w:ascii="Arial" w:hAnsi="Arial" w:cs="Arial"/>
                <w:sz w:val="20"/>
                <w:szCs w:val="20"/>
              </w:rPr>
              <w:t xml:space="preserve">hospodárskeho subjektu a v prípade potreby </w:t>
            </w:r>
            <w:r w:rsidRPr="0095273D">
              <w:rPr>
                <w:rFonts w:ascii="Arial" w:hAnsi="Arial" w:cs="Arial"/>
                <w:b/>
                <w:sz w:val="20"/>
                <w:szCs w:val="20"/>
              </w:rPr>
              <w:t xml:space="preserve">študijných a výskumných prostriedkov, </w:t>
            </w:r>
            <w:r w:rsidRPr="0095273D">
              <w:rPr>
                <w:rFonts w:ascii="Arial" w:hAnsi="Arial" w:cs="Arial"/>
                <w:sz w:val="20"/>
                <w:szCs w:val="20"/>
              </w:rPr>
              <w:t>ktoré má k dispozícii, a </w:t>
            </w:r>
            <w:r w:rsidRPr="0095273D">
              <w:rPr>
                <w:rFonts w:ascii="Arial" w:hAnsi="Arial" w:cs="Arial"/>
                <w:b/>
                <w:sz w:val="20"/>
                <w:szCs w:val="20"/>
              </w:rPr>
              <w:t>kvality kontrolných opatrení</w:t>
            </w:r>
            <w:r w:rsidRPr="0095273D">
              <w:rPr>
                <w:rFonts w:ascii="Arial" w:hAnsi="Arial" w:cs="Arial"/>
                <w:sz w:val="20"/>
                <w:szCs w:val="20"/>
              </w:rPr>
              <w:t xml:space="preserve">.    </w:t>
            </w:r>
          </w:p>
        </w:tc>
        <w:tc>
          <w:tcPr>
            <w:tcW w:w="5002" w:type="dxa"/>
            <w:gridSpan w:val="6"/>
          </w:tcPr>
          <w:p w14:paraId="4DACBE6A" w14:textId="77777777" w:rsidR="001435F6" w:rsidRPr="0095273D" w:rsidRDefault="001435F6" w:rsidP="0095273D">
            <w:pPr>
              <w:spacing w:after="0" w:line="240" w:lineRule="auto"/>
              <w:contextualSpacing/>
              <w:rPr>
                <w:rFonts w:ascii="Arial" w:hAnsi="Arial" w:cs="Arial"/>
                <w:sz w:val="20"/>
                <w:szCs w:val="20"/>
              </w:rPr>
            </w:pPr>
          </w:p>
          <w:p w14:paraId="7711CC62" w14:textId="77777777" w:rsidR="001435F6" w:rsidRPr="0095273D" w:rsidRDefault="001435F6" w:rsidP="0095273D">
            <w:pPr>
              <w:spacing w:after="0" w:line="240" w:lineRule="auto"/>
              <w:contextualSpacing/>
              <w:rPr>
                <w:rFonts w:ascii="Arial" w:hAnsi="Arial" w:cs="Arial"/>
                <w:sz w:val="20"/>
                <w:szCs w:val="20"/>
              </w:rPr>
            </w:pPr>
          </w:p>
          <w:p w14:paraId="00DAD0AE" w14:textId="77777777" w:rsidR="001435F6" w:rsidRPr="0095273D" w:rsidRDefault="001435F6" w:rsidP="0095273D">
            <w:pPr>
              <w:spacing w:after="0" w:line="240" w:lineRule="auto"/>
              <w:contextualSpacing/>
              <w:rPr>
                <w:rFonts w:ascii="Arial" w:hAnsi="Arial" w:cs="Arial"/>
                <w:sz w:val="20"/>
                <w:szCs w:val="20"/>
              </w:rPr>
            </w:pPr>
          </w:p>
          <w:p w14:paraId="6584471A" w14:textId="6CD58F7B"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64677309">
                <v:shape id="_x0000_i1263" type="#_x0000_t75" style="width:42pt;height:20.25pt" o:ole="">
                  <v:imagedata r:id="rId30" o:title=""/>
                </v:shape>
                <w:control r:id="rId113" w:name="CheckBox1531" w:shapeid="_x0000_i1263"/>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6FB50D23">
                <v:shape id="_x0000_i1265" type="#_x0000_t75" style="width:45pt;height:20.25pt" o:ole="">
                  <v:imagedata r:id="rId26" o:title=""/>
                </v:shape>
                <w:control r:id="rId114" w:name="CheckBox2531" w:shapeid="_x0000_i1265"/>
              </w:object>
            </w:r>
            <w:r w:rsidR="001435F6" w:rsidRPr="0095273D">
              <w:rPr>
                <w:rFonts w:ascii="Arial" w:hAnsi="Arial" w:cs="Arial"/>
                <w:sz w:val="20"/>
                <w:szCs w:val="20"/>
              </w:rPr>
              <w:t xml:space="preserve">  </w:t>
            </w:r>
          </w:p>
          <w:p w14:paraId="1EA88A83"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527DB9EE" w14:textId="77777777" w:rsidTr="00A95E29">
        <w:trPr>
          <w:trHeight w:val="140"/>
        </w:trPr>
        <w:tc>
          <w:tcPr>
            <w:tcW w:w="4794" w:type="dxa"/>
          </w:tcPr>
          <w:p w14:paraId="3C430F1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Tieto subjekty musia mať takéto </w:t>
            </w:r>
            <w:r w:rsidRPr="0095273D">
              <w:rPr>
                <w:rFonts w:ascii="Arial" w:hAnsi="Arial" w:cs="Arial"/>
                <w:b/>
                <w:sz w:val="20"/>
                <w:szCs w:val="20"/>
              </w:rPr>
              <w:t>vzdelanie a odbornú kvalifikáciu:</w:t>
            </w:r>
          </w:p>
          <w:p w14:paraId="73A630E7" w14:textId="77777777" w:rsidR="001435F6" w:rsidRPr="0095273D" w:rsidRDefault="001435F6" w:rsidP="0095273D">
            <w:pPr>
              <w:spacing w:after="0" w:line="240" w:lineRule="auto"/>
              <w:contextualSpacing/>
              <w:rPr>
                <w:rFonts w:ascii="Arial" w:hAnsi="Arial" w:cs="Arial"/>
                <w:sz w:val="20"/>
                <w:szCs w:val="20"/>
              </w:rPr>
            </w:pPr>
          </w:p>
          <w:p w14:paraId="49AF086D" w14:textId="77777777" w:rsidR="001435F6" w:rsidRPr="0095273D" w:rsidRDefault="001435F6" w:rsidP="0095273D">
            <w:pPr>
              <w:pStyle w:val="Odsekzoznamu"/>
              <w:numPr>
                <w:ilvl w:val="0"/>
                <w:numId w:val="24"/>
              </w:numPr>
              <w:spacing w:after="0" w:line="240" w:lineRule="auto"/>
              <w:rPr>
                <w:rFonts w:ascii="Arial" w:hAnsi="Arial" w:cs="Arial"/>
                <w:sz w:val="20"/>
                <w:szCs w:val="20"/>
              </w:rPr>
            </w:pPr>
            <w:r w:rsidRPr="0095273D">
              <w:rPr>
                <w:rFonts w:ascii="Arial" w:hAnsi="Arial" w:cs="Arial"/>
                <w:sz w:val="20"/>
                <w:szCs w:val="20"/>
              </w:rPr>
              <w:t xml:space="preserve">Samotný poskytovateľ služieb alebo zhotoviteľ, </w:t>
            </w:r>
            <w:r w:rsidRPr="0095273D">
              <w:rPr>
                <w:rFonts w:ascii="Arial" w:hAnsi="Arial" w:cs="Arial"/>
                <w:b/>
                <w:sz w:val="20"/>
                <w:szCs w:val="20"/>
              </w:rPr>
              <w:t xml:space="preserve">a/alebo </w:t>
            </w:r>
            <w:r w:rsidRPr="0095273D">
              <w:rPr>
                <w:rFonts w:ascii="Arial" w:hAnsi="Arial" w:cs="Arial"/>
                <w:sz w:val="20"/>
                <w:szCs w:val="20"/>
              </w:rPr>
              <w:t>(v závislosti od požiadaviek uvedených v príslušnom oznámení alebo súťažných podkladoch)</w:t>
            </w:r>
          </w:p>
          <w:p w14:paraId="5AE316D6" w14:textId="77777777" w:rsidR="001435F6" w:rsidRPr="0095273D" w:rsidRDefault="001435F6" w:rsidP="0095273D">
            <w:pPr>
              <w:pStyle w:val="Odsekzoznamu"/>
              <w:numPr>
                <w:ilvl w:val="0"/>
                <w:numId w:val="24"/>
              </w:numPr>
              <w:spacing w:after="0" w:line="240" w:lineRule="auto"/>
              <w:rPr>
                <w:rFonts w:ascii="Arial" w:hAnsi="Arial" w:cs="Arial"/>
                <w:sz w:val="20"/>
                <w:szCs w:val="20"/>
              </w:rPr>
            </w:pPr>
            <w:r w:rsidRPr="0095273D">
              <w:rPr>
                <w:rFonts w:ascii="Arial" w:hAnsi="Arial" w:cs="Arial"/>
                <w:sz w:val="20"/>
                <w:szCs w:val="20"/>
              </w:rPr>
              <w:t>jeho riadiaci pracovníci:</w:t>
            </w:r>
          </w:p>
        </w:tc>
        <w:tc>
          <w:tcPr>
            <w:tcW w:w="5002" w:type="dxa"/>
            <w:gridSpan w:val="6"/>
          </w:tcPr>
          <w:p w14:paraId="54EFF665" w14:textId="77777777" w:rsidR="001435F6" w:rsidRPr="0095273D" w:rsidRDefault="001435F6" w:rsidP="0095273D">
            <w:pPr>
              <w:spacing w:after="0" w:line="240" w:lineRule="auto"/>
              <w:contextualSpacing/>
              <w:rPr>
                <w:rFonts w:ascii="Arial" w:hAnsi="Arial" w:cs="Arial"/>
                <w:sz w:val="20"/>
                <w:szCs w:val="20"/>
              </w:rPr>
            </w:pPr>
          </w:p>
          <w:p w14:paraId="14CC54B0" w14:textId="77777777" w:rsidR="001435F6" w:rsidRPr="0095273D" w:rsidRDefault="001435F6" w:rsidP="0095273D">
            <w:pPr>
              <w:spacing w:after="0" w:line="240" w:lineRule="auto"/>
              <w:contextualSpacing/>
              <w:rPr>
                <w:rFonts w:ascii="Arial" w:hAnsi="Arial" w:cs="Arial"/>
                <w:sz w:val="20"/>
                <w:szCs w:val="20"/>
              </w:rPr>
            </w:pPr>
          </w:p>
          <w:p w14:paraId="7DD9AF29" w14:textId="77777777" w:rsidR="001435F6" w:rsidRPr="0095273D" w:rsidRDefault="001435F6" w:rsidP="0095273D">
            <w:pPr>
              <w:spacing w:after="0" w:line="240" w:lineRule="auto"/>
              <w:contextualSpacing/>
              <w:rPr>
                <w:rFonts w:ascii="Arial" w:hAnsi="Arial" w:cs="Arial"/>
                <w:sz w:val="20"/>
                <w:szCs w:val="20"/>
              </w:rPr>
            </w:pPr>
          </w:p>
          <w:p w14:paraId="2321C62F" w14:textId="77777777" w:rsidR="001435F6" w:rsidRPr="0095273D" w:rsidRDefault="001435F6" w:rsidP="0095273D">
            <w:pPr>
              <w:pStyle w:val="Odsekzoznamu"/>
              <w:numPr>
                <w:ilvl w:val="0"/>
                <w:numId w:val="25"/>
              </w:numPr>
              <w:spacing w:after="0" w:line="240" w:lineRule="auto"/>
              <w:rPr>
                <w:rFonts w:ascii="Arial" w:hAnsi="Arial" w:cs="Arial"/>
                <w:sz w:val="20"/>
                <w:szCs w:val="20"/>
              </w:rPr>
            </w:pPr>
            <w:r w:rsidRPr="0095273D">
              <w:rPr>
                <w:rFonts w:ascii="Arial" w:hAnsi="Arial" w:cs="Arial"/>
                <w:sz w:val="20"/>
                <w:szCs w:val="20"/>
              </w:rPr>
              <w:t>[...........]</w:t>
            </w:r>
          </w:p>
          <w:p w14:paraId="61BCD084" w14:textId="77777777" w:rsidR="001435F6" w:rsidRPr="0095273D" w:rsidRDefault="001435F6" w:rsidP="0095273D">
            <w:pPr>
              <w:pStyle w:val="Odsekzoznamu"/>
              <w:spacing w:after="0" w:line="240" w:lineRule="auto"/>
              <w:ind w:left="360"/>
              <w:rPr>
                <w:rFonts w:ascii="Arial" w:hAnsi="Arial" w:cs="Arial"/>
                <w:sz w:val="20"/>
                <w:szCs w:val="20"/>
              </w:rPr>
            </w:pPr>
          </w:p>
          <w:p w14:paraId="239830D2" w14:textId="77777777" w:rsidR="001435F6" w:rsidRPr="0095273D" w:rsidRDefault="001435F6" w:rsidP="0095273D">
            <w:pPr>
              <w:spacing w:after="0" w:line="240" w:lineRule="auto"/>
              <w:contextualSpacing/>
              <w:rPr>
                <w:rFonts w:ascii="Arial" w:hAnsi="Arial" w:cs="Arial"/>
                <w:sz w:val="20"/>
                <w:szCs w:val="20"/>
              </w:rPr>
            </w:pPr>
          </w:p>
          <w:p w14:paraId="2095AC1A" w14:textId="77777777" w:rsidR="001435F6" w:rsidRPr="0095273D" w:rsidRDefault="001435F6" w:rsidP="0095273D">
            <w:pPr>
              <w:pStyle w:val="Odsekzoznamu"/>
              <w:spacing w:after="0" w:line="240" w:lineRule="auto"/>
              <w:ind w:left="360"/>
              <w:rPr>
                <w:rFonts w:ascii="Arial" w:hAnsi="Arial" w:cs="Arial"/>
                <w:sz w:val="20"/>
                <w:szCs w:val="20"/>
              </w:rPr>
            </w:pPr>
          </w:p>
          <w:p w14:paraId="28F823AF" w14:textId="77777777" w:rsidR="001435F6" w:rsidRPr="0095273D" w:rsidRDefault="001435F6" w:rsidP="0095273D">
            <w:pPr>
              <w:pStyle w:val="Odsekzoznamu"/>
              <w:numPr>
                <w:ilvl w:val="0"/>
                <w:numId w:val="25"/>
              </w:numPr>
              <w:spacing w:after="0" w:line="240" w:lineRule="auto"/>
              <w:rPr>
                <w:rFonts w:ascii="Arial" w:hAnsi="Arial" w:cs="Arial"/>
                <w:sz w:val="20"/>
                <w:szCs w:val="20"/>
              </w:rPr>
            </w:pPr>
            <w:r w:rsidRPr="0095273D">
              <w:rPr>
                <w:rFonts w:ascii="Arial" w:hAnsi="Arial" w:cs="Arial"/>
                <w:sz w:val="20"/>
                <w:szCs w:val="20"/>
              </w:rPr>
              <w:t>[...........]</w:t>
            </w:r>
          </w:p>
        </w:tc>
      </w:tr>
      <w:tr w:rsidR="001435F6" w:rsidRPr="0095273D" w14:paraId="308E1310" w14:textId="77777777" w:rsidTr="00A95E29">
        <w:trPr>
          <w:gridAfter w:val="1"/>
          <w:wAfter w:w="56" w:type="dxa"/>
        </w:trPr>
        <w:tc>
          <w:tcPr>
            <w:tcW w:w="4870" w:type="dxa"/>
            <w:gridSpan w:val="2"/>
          </w:tcPr>
          <w:p w14:paraId="3C52B2A2"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Hospodársky subjekt bude pri plnení zákazky schopný uplatňovať tieto </w:t>
            </w:r>
            <w:r w:rsidRPr="0095273D">
              <w:rPr>
                <w:rFonts w:ascii="Arial" w:hAnsi="Arial" w:cs="Arial"/>
                <w:b/>
                <w:sz w:val="20"/>
                <w:szCs w:val="20"/>
              </w:rPr>
              <w:t>opatrenia environmentálneho riadenia:</w:t>
            </w:r>
          </w:p>
        </w:tc>
        <w:tc>
          <w:tcPr>
            <w:tcW w:w="4870" w:type="dxa"/>
            <w:gridSpan w:val="4"/>
          </w:tcPr>
          <w:p w14:paraId="4B9BBC2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9DF6213" w14:textId="77777777" w:rsidTr="00A95E29">
        <w:trPr>
          <w:gridAfter w:val="1"/>
          <w:wAfter w:w="56" w:type="dxa"/>
        </w:trPr>
        <w:tc>
          <w:tcPr>
            <w:tcW w:w="4870" w:type="dxa"/>
            <w:gridSpan w:val="2"/>
          </w:tcPr>
          <w:p w14:paraId="557E200F"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 xml:space="preserve">Ročný priemerný počet zamestnancov </w:t>
            </w:r>
            <w:r w:rsidRPr="0095273D">
              <w:rPr>
                <w:rFonts w:ascii="Arial" w:hAnsi="Arial" w:cs="Arial"/>
                <w:sz w:val="20"/>
                <w:szCs w:val="20"/>
              </w:rPr>
              <w:t>hospodárskeho subjektu a počet riadiacich pracovníkov za posledné tri roky sú takéto:</w:t>
            </w:r>
          </w:p>
        </w:tc>
        <w:tc>
          <w:tcPr>
            <w:tcW w:w="4870" w:type="dxa"/>
            <w:gridSpan w:val="4"/>
          </w:tcPr>
          <w:p w14:paraId="62A0B1B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ročný priemerný počet zamestnancov:</w:t>
            </w:r>
          </w:p>
          <w:p w14:paraId="49CECA9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D3FE30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36F5059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0E361D7" w14:textId="77777777" w:rsidR="001435F6" w:rsidRPr="0095273D" w:rsidRDefault="001435F6" w:rsidP="0095273D">
            <w:pPr>
              <w:spacing w:after="0" w:line="240" w:lineRule="auto"/>
              <w:contextualSpacing/>
              <w:rPr>
                <w:rFonts w:ascii="Arial" w:hAnsi="Arial" w:cs="Arial"/>
                <w:sz w:val="20"/>
                <w:szCs w:val="20"/>
              </w:rPr>
            </w:pPr>
          </w:p>
          <w:p w14:paraId="5E2D70F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počet riadiacich pracovníkov:</w:t>
            </w:r>
          </w:p>
          <w:p w14:paraId="105370F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6C20DD1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3CF7C4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663210B4" w14:textId="77777777" w:rsidTr="00A95E29">
        <w:trPr>
          <w:gridAfter w:val="1"/>
          <w:wAfter w:w="56" w:type="dxa"/>
        </w:trPr>
        <w:tc>
          <w:tcPr>
            <w:tcW w:w="4870" w:type="dxa"/>
            <w:gridSpan w:val="2"/>
          </w:tcPr>
          <w:p w14:paraId="59C221CE"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Tieto </w:t>
            </w:r>
            <w:r w:rsidRPr="0095273D">
              <w:rPr>
                <w:rFonts w:ascii="Arial" w:hAnsi="Arial" w:cs="Arial"/>
                <w:b/>
                <w:sz w:val="20"/>
                <w:szCs w:val="20"/>
              </w:rPr>
              <w:t xml:space="preserve">nástroje, strojové alebo technické vybavenie </w:t>
            </w:r>
            <w:r w:rsidRPr="0095273D">
              <w:rPr>
                <w:rFonts w:ascii="Arial" w:hAnsi="Arial" w:cs="Arial"/>
                <w:sz w:val="20"/>
                <w:szCs w:val="20"/>
              </w:rPr>
              <w:t xml:space="preserve"> bude mať hospodársky subjekt k dispozícii na realizáciu zákazky:</w:t>
            </w:r>
          </w:p>
        </w:tc>
        <w:tc>
          <w:tcPr>
            <w:tcW w:w="4870" w:type="dxa"/>
            <w:gridSpan w:val="4"/>
          </w:tcPr>
          <w:p w14:paraId="0797D0C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0D8C784" w14:textId="77777777" w:rsidTr="00A95E29">
        <w:trPr>
          <w:gridAfter w:val="1"/>
          <w:wAfter w:w="56" w:type="dxa"/>
        </w:trPr>
        <w:tc>
          <w:tcPr>
            <w:tcW w:w="4870" w:type="dxa"/>
            <w:gridSpan w:val="2"/>
          </w:tcPr>
          <w:p w14:paraId="29B7A721"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lastRenderedPageBreak/>
              <w:t xml:space="preserve">Hospodársky subjekt </w:t>
            </w:r>
            <w:r w:rsidRPr="0095273D">
              <w:rPr>
                <w:rFonts w:ascii="Arial" w:hAnsi="Arial" w:cs="Arial"/>
                <w:b/>
                <w:sz w:val="20"/>
                <w:szCs w:val="20"/>
              </w:rPr>
              <w:t>má v úmysle prípadne zadať subdodávateľom</w:t>
            </w:r>
            <w:r w:rsidRPr="0095273D">
              <w:rPr>
                <w:rStyle w:val="Odkaznapoznmkupodiarou"/>
                <w:rFonts w:ascii="Arial" w:hAnsi="Arial" w:cs="Arial"/>
                <w:b/>
                <w:sz w:val="20"/>
                <w:szCs w:val="20"/>
              </w:rPr>
              <w:footnoteReference w:id="50"/>
            </w:r>
            <w:r w:rsidRPr="0095273D">
              <w:rPr>
                <w:rFonts w:ascii="Arial" w:hAnsi="Arial" w:cs="Arial"/>
                <w:b/>
                <w:sz w:val="20"/>
                <w:szCs w:val="20"/>
              </w:rPr>
              <w:t xml:space="preserve"> </w:t>
            </w:r>
            <w:r w:rsidRPr="0095273D">
              <w:rPr>
                <w:rFonts w:ascii="Arial" w:hAnsi="Arial" w:cs="Arial"/>
                <w:sz w:val="20"/>
                <w:szCs w:val="20"/>
              </w:rPr>
              <w:t xml:space="preserve">túto </w:t>
            </w:r>
            <w:r w:rsidRPr="0095273D">
              <w:rPr>
                <w:rFonts w:ascii="Arial" w:hAnsi="Arial" w:cs="Arial"/>
                <w:b/>
                <w:sz w:val="20"/>
                <w:szCs w:val="20"/>
              </w:rPr>
              <w:t>časť (t. j. percento) zákazky:</w:t>
            </w:r>
          </w:p>
        </w:tc>
        <w:tc>
          <w:tcPr>
            <w:tcW w:w="4870" w:type="dxa"/>
            <w:gridSpan w:val="4"/>
          </w:tcPr>
          <w:p w14:paraId="0593596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ECA0427" w14:textId="77777777" w:rsidTr="00A95E29">
        <w:trPr>
          <w:gridAfter w:val="1"/>
          <w:wAfter w:w="56" w:type="dxa"/>
        </w:trPr>
        <w:tc>
          <w:tcPr>
            <w:tcW w:w="4870" w:type="dxa"/>
            <w:gridSpan w:val="2"/>
          </w:tcPr>
          <w:p w14:paraId="176ACE4D"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V prípade </w:t>
            </w:r>
            <w:r w:rsidRPr="0095273D">
              <w:rPr>
                <w:rFonts w:ascii="Arial" w:hAnsi="Arial" w:cs="Arial"/>
                <w:b/>
                <w:sz w:val="20"/>
                <w:szCs w:val="20"/>
              </w:rPr>
              <w:t>verejných zákaziek na dodanie tovaru:</w:t>
            </w:r>
          </w:p>
          <w:p w14:paraId="77790E0D" w14:textId="77777777" w:rsidR="001435F6" w:rsidRPr="0095273D" w:rsidRDefault="001435F6" w:rsidP="0095273D">
            <w:pPr>
              <w:pStyle w:val="Odsekzoznamu"/>
              <w:spacing w:after="0" w:line="240" w:lineRule="auto"/>
              <w:ind w:left="360"/>
              <w:rPr>
                <w:rFonts w:ascii="Arial" w:hAnsi="Arial" w:cs="Arial"/>
                <w:sz w:val="20"/>
                <w:szCs w:val="20"/>
              </w:rPr>
            </w:pPr>
          </w:p>
          <w:p w14:paraId="7A1D0942"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Hospodársky subjekt poskytne požadované vzorky, opisy alebo fotografie tovaru, ktorý sa má dodať, ku ktorým nemusia byť priložené osvedčenia o pravosti.</w:t>
            </w:r>
          </w:p>
          <w:p w14:paraId="46F92D3A" w14:textId="77777777" w:rsidR="001435F6" w:rsidRPr="0095273D" w:rsidRDefault="001435F6" w:rsidP="0095273D">
            <w:pPr>
              <w:pStyle w:val="Odsekzoznamu"/>
              <w:spacing w:after="0" w:line="240" w:lineRule="auto"/>
              <w:ind w:left="360"/>
              <w:rPr>
                <w:rFonts w:ascii="Arial" w:hAnsi="Arial" w:cs="Arial"/>
                <w:sz w:val="20"/>
                <w:szCs w:val="20"/>
              </w:rPr>
            </w:pPr>
          </w:p>
          <w:p w14:paraId="6048D479"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V náležitosti prípadných hospodárskych subjektov okrem toho vyhlasuje, že bude poskytovať požadované osvedčenie o pravosti.</w:t>
            </w:r>
          </w:p>
          <w:p w14:paraId="650C0DF5" w14:textId="77777777" w:rsidR="001435F6" w:rsidRPr="0095273D" w:rsidRDefault="001435F6" w:rsidP="0095273D">
            <w:pPr>
              <w:pStyle w:val="Odsekzoznamu"/>
              <w:spacing w:after="0" w:line="240" w:lineRule="auto"/>
              <w:ind w:left="360"/>
              <w:rPr>
                <w:rFonts w:ascii="Arial" w:hAnsi="Arial" w:cs="Arial"/>
                <w:sz w:val="20"/>
                <w:szCs w:val="20"/>
              </w:rPr>
            </w:pPr>
          </w:p>
          <w:p w14:paraId="1A804E5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p w14:paraId="474A2D62" w14:textId="77777777" w:rsidR="001435F6" w:rsidRPr="0095273D" w:rsidRDefault="001435F6" w:rsidP="0095273D">
            <w:pPr>
              <w:spacing w:after="0" w:line="240" w:lineRule="auto"/>
              <w:contextualSpacing/>
              <w:rPr>
                <w:rFonts w:ascii="Arial" w:hAnsi="Arial" w:cs="Arial"/>
                <w:sz w:val="20"/>
                <w:szCs w:val="20"/>
              </w:rPr>
            </w:pPr>
          </w:p>
        </w:tc>
        <w:tc>
          <w:tcPr>
            <w:tcW w:w="4870" w:type="dxa"/>
            <w:gridSpan w:val="4"/>
          </w:tcPr>
          <w:p w14:paraId="03BBD0E9" w14:textId="77777777" w:rsidR="001435F6" w:rsidRPr="0095273D" w:rsidRDefault="001435F6" w:rsidP="0095273D">
            <w:pPr>
              <w:spacing w:after="0" w:line="240" w:lineRule="auto"/>
              <w:contextualSpacing/>
              <w:rPr>
                <w:rFonts w:ascii="Arial" w:hAnsi="Arial" w:cs="Arial"/>
                <w:sz w:val="20"/>
                <w:szCs w:val="20"/>
              </w:rPr>
            </w:pPr>
          </w:p>
          <w:p w14:paraId="574A38FC" w14:textId="77777777" w:rsidR="001435F6" w:rsidRPr="0095273D" w:rsidRDefault="001435F6" w:rsidP="0095273D">
            <w:pPr>
              <w:spacing w:after="0" w:line="240" w:lineRule="auto"/>
              <w:contextualSpacing/>
              <w:rPr>
                <w:rFonts w:ascii="Arial" w:hAnsi="Arial" w:cs="Arial"/>
                <w:sz w:val="20"/>
                <w:szCs w:val="20"/>
              </w:rPr>
            </w:pPr>
          </w:p>
          <w:p w14:paraId="5578FA2E" w14:textId="77777777" w:rsidR="001435F6" w:rsidRPr="0095273D" w:rsidRDefault="001435F6" w:rsidP="0095273D">
            <w:pPr>
              <w:spacing w:after="0" w:line="240" w:lineRule="auto"/>
              <w:contextualSpacing/>
              <w:rPr>
                <w:rFonts w:ascii="Arial" w:hAnsi="Arial" w:cs="Arial"/>
                <w:sz w:val="20"/>
                <w:szCs w:val="20"/>
              </w:rPr>
            </w:pPr>
          </w:p>
          <w:p w14:paraId="1D22A05D" w14:textId="77030EB2"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0FC5F500">
                <v:shape id="_x0000_i1267" type="#_x0000_t75" style="width:42pt;height:20.25pt" o:ole="">
                  <v:imagedata r:id="rId30" o:title=""/>
                </v:shape>
                <w:control r:id="rId115" w:name="CheckBox1532" w:shapeid="_x0000_i1267"/>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3854A916">
                <v:shape id="_x0000_i1269" type="#_x0000_t75" style="width:45pt;height:20.25pt" o:ole="">
                  <v:imagedata r:id="rId26" o:title=""/>
                </v:shape>
                <w:control r:id="rId116" w:name="CheckBox2532" w:shapeid="_x0000_i1269"/>
              </w:object>
            </w:r>
            <w:r w:rsidR="001435F6" w:rsidRPr="0095273D">
              <w:rPr>
                <w:rFonts w:ascii="Arial" w:hAnsi="Arial" w:cs="Arial"/>
                <w:sz w:val="20"/>
                <w:szCs w:val="20"/>
              </w:rPr>
              <w:t xml:space="preserve">  </w:t>
            </w:r>
          </w:p>
          <w:p w14:paraId="546EC79B" w14:textId="77777777" w:rsidR="001435F6" w:rsidRPr="0095273D" w:rsidRDefault="001435F6" w:rsidP="0095273D">
            <w:pPr>
              <w:spacing w:after="0" w:line="240" w:lineRule="auto"/>
              <w:contextualSpacing/>
              <w:rPr>
                <w:rFonts w:ascii="Arial" w:hAnsi="Arial" w:cs="Arial"/>
                <w:sz w:val="20"/>
                <w:szCs w:val="20"/>
              </w:rPr>
            </w:pPr>
          </w:p>
          <w:p w14:paraId="38EC6B83" w14:textId="77777777" w:rsidR="001435F6" w:rsidRPr="0095273D" w:rsidRDefault="001435F6" w:rsidP="0095273D">
            <w:pPr>
              <w:spacing w:after="0" w:line="240" w:lineRule="auto"/>
              <w:contextualSpacing/>
              <w:rPr>
                <w:rFonts w:ascii="Arial" w:hAnsi="Arial" w:cs="Arial"/>
                <w:sz w:val="20"/>
                <w:szCs w:val="20"/>
              </w:rPr>
            </w:pPr>
          </w:p>
          <w:p w14:paraId="60E55123" w14:textId="77777777" w:rsidR="001435F6" w:rsidRPr="0095273D" w:rsidRDefault="001435F6" w:rsidP="0095273D">
            <w:pPr>
              <w:spacing w:after="0" w:line="240" w:lineRule="auto"/>
              <w:contextualSpacing/>
              <w:rPr>
                <w:rFonts w:ascii="Arial" w:hAnsi="Arial" w:cs="Arial"/>
                <w:sz w:val="20"/>
                <w:szCs w:val="20"/>
              </w:rPr>
            </w:pPr>
          </w:p>
          <w:p w14:paraId="58668FAB" w14:textId="5D7B409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22E791A7">
                <v:shape id="_x0000_i1271" type="#_x0000_t75" style="width:42pt;height:20.25pt" o:ole="">
                  <v:imagedata r:id="rId30" o:title=""/>
                </v:shape>
                <w:control r:id="rId117" w:name="CheckBox1533" w:shapeid="_x0000_i1271"/>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28CB7349">
                <v:shape id="_x0000_i1273" type="#_x0000_t75" style="width:45pt;height:20.25pt" o:ole="">
                  <v:imagedata r:id="rId26" o:title=""/>
                </v:shape>
                <w:control r:id="rId118" w:name="CheckBox2533" w:shapeid="_x0000_i1273"/>
              </w:object>
            </w:r>
            <w:r w:rsidR="001435F6" w:rsidRPr="0095273D">
              <w:rPr>
                <w:rFonts w:ascii="Arial" w:hAnsi="Arial" w:cs="Arial"/>
                <w:sz w:val="20"/>
                <w:szCs w:val="20"/>
              </w:rPr>
              <w:t xml:space="preserve">  </w:t>
            </w:r>
          </w:p>
          <w:p w14:paraId="71A278CC" w14:textId="77777777" w:rsidR="001435F6" w:rsidRPr="0095273D" w:rsidRDefault="001435F6" w:rsidP="0095273D">
            <w:pPr>
              <w:spacing w:after="0" w:line="240" w:lineRule="auto"/>
              <w:contextualSpacing/>
              <w:rPr>
                <w:rFonts w:ascii="Arial" w:hAnsi="Arial" w:cs="Arial"/>
                <w:sz w:val="20"/>
                <w:szCs w:val="20"/>
              </w:rPr>
            </w:pPr>
          </w:p>
          <w:p w14:paraId="0101169C" w14:textId="77777777" w:rsidR="001435F6" w:rsidRPr="0095273D" w:rsidRDefault="001435F6" w:rsidP="0095273D">
            <w:pPr>
              <w:spacing w:after="0" w:line="240" w:lineRule="auto"/>
              <w:contextualSpacing/>
              <w:rPr>
                <w:rFonts w:ascii="Arial" w:hAnsi="Arial" w:cs="Arial"/>
                <w:sz w:val="20"/>
                <w:szCs w:val="20"/>
              </w:rPr>
            </w:pPr>
          </w:p>
          <w:p w14:paraId="21CD12C0" w14:textId="77777777" w:rsidR="001435F6" w:rsidRPr="0095273D" w:rsidRDefault="001435F6" w:rsidP="0095273D">
            <w:pPr>
              <w:spacing w:after="0" w:line="240" w:lineRule="auto"/>
              <w:contextualSpacing/>
              <w:rPr>
                <w:rFonts w:ascii="Arial" w:hAnsi="Arial" w:cs="Arial"/>
                <w:sz w:val="20"/>
                <w:szCs w:val="20"/>
              </w:rPr>
            </w:pPr>
          </w:p>
          <w:p w14:paraId="53550C7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00CB355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E18BDB5" w14:textId="77777777" w:rsidTr="00A95E29">
        <w:trPr>
          <w:gridAfter w:val="1"/>
          <w:wAfter w:w="56" w:type="dxa"/>
        </w:trPr>
        <w:tc>
          <w:tcPr>
            <w:tcW w:w="4870" w:type="dxa"/>
            <w:gridSpan w:val="2"/>
          </w:tcPr>
          <w:p w14:paraId="770E12D3"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V prípade </w:t>
            </w:r>
            <w:r w:rsidRPr="0095273D">
              <w:rPr>
                <w:rFonts w:ascii="Arial" w:hAnsi="Arial" w:cs="Arial"/>
                <w:b/>
                <w:sz w:val="20"/>
                <w:szCs w:val="20"/>
              </w:rPr>
              <w:t>verejných zákaziek na dodanie tovaru:</w:t>
            </w:r>
          </w:p>
          <w:p w14:paraId="71F51901" w14:textId="77777777" w:rsidR="001435F6" w:rsidRPr="0095273D" w:rsidRDefault="001435F6" w:rsidP="0095273D">
            <w:pPr>
              <w:pStyle w:val="Odsekzoznamu"/>
              <w:spacing w:after="0" w:line="240" w:lineRule="auto"/>
              <w:ind w:left="360"/>
              <w:rPr>
                <w:rFonts w:ascii="Arial" w:hAnsi="Arial" w:cs="Arial"/>
                <w:sz w:val="20"/>
                <w:szCs w:val="20"/>
              </w:rPr>
            </w:pPr>
          </w:p>
          <w:p w14:paraId="62CD369E"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 xml:space="preserve">Môže hospodársky subjekt predložiť požadované </w:t>
            </w:r>
            <w:r w:rsidRPr="0095273D">
              <w:rPr>
                <w:rFonts w:ascii="Arial" w:hAnsi="Arial" w:cs="Arial"/>
                <w:b/>
                <w:sz w:val="20"/>
                <w:szCs w:val="20"/>
              </w:rPr>
              <w:t xml:space="preserve">osvedčenia </w:t>
            </w:r>
            <w:r w:rsidRPr="0095273D">
              <w:rPr>
                <w:rFonts w:ascii="Arial" w:hAnsi="Arial" w:cs="Arial"/>
                <w:sz w:val="20"/>
                <w:szCs w:val="20"/>
              </w:rPr>
              <w:t xml:space="preserve">vydané oficiálnymi </w:t>
            </w:r>
            <w:r w:rsidRPr="0095273D">
              <w:rPr>
                <w:rFonts w:ascii="Arial" w:hAnsi="Arial" w:cs="Arial"/>
                <w:b/>
                <w:sz w:val="20"/>
                <w:szCs w:val="20"/>
              </w:rPr>
              <w:t xml:space="preserve">ústavmi alebo agentúrami na kontrolu kvality, </w:t>
            </w:r>
            <w:r w:rsidRPr="0095273D">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75B543F5" w14:textId="77777777" w:rsidR="001435F6" w:rsidRPr="0095273D" w:rsidRDefault="001435F6" w:rsidP="0095273D">
            <w:pPr>
              <w:pStyle w:val="Odsekzoznamu"/>
              <w:spacing w:after="0" w:line="240" w:lineRule="auto"/>
              <w:ind w:left="360"/>
              <w:rPr>
                <w:rFonts w:ascii="Arial" w:hAnsi="Arial" w:cs="Arial"/>
                <w:sz w:val="20"/>
                <w:szCs w:val="20"/>
              </w:rPr>
            </w:pPr>
          </w:p>
          <w:p w14:paraId="45FCF1CF"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vysvetlite prečo a uveďte, ktoré iné dôkazné prostriedky možno poskytnúť.</w:t>
            </w:r>
          </w:p>
          <w:p w14:paraId="13D569F1" w14:textId="77777777" w:rsidR="001435F6" w:rsidRPr="0095273D" w:rsidRDefault="001435F6" w:rsidP="0095273D">
            <w:pPr>
              <w:pStyle w:val="Odsekzoznamu"/>
              <w:spacing w:after="0" w:line="240" w:lineRule="auto"/>
              <w:ind w:left="360"/>
              <w:rPr>
                <w:rFonts w:ascii="Arial" w:hAnsi="Arial" w:cs="Arial"/>
                <w:sz w:val="20"/>
                <w:szCs w:val="20"/>
              </w:rPr>
            </w:pPr>
          </w:p>
          <w:p w14:paraId="7D4E10E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gridSpan w:val="4"/>
          </w:tcPr>
          <w:p w14:paraId="36EC2DCA" w14:textId="77777777" w:rsidR="001435F6" w:rsidRPr="0095273D" w:rsidRDefault="001435F6" w:rsidP="0095273D">
            <w:pPr>
              <w:spacing w:after="0" w:line="240" w:lineRule="auto"/>
              <w:contextualSpacing/>
              <w:rPr>
                <w:rFonts w:ascii="Arial" w:hAnsi="Arial" w:cs="Arial"/>
                <w:sz w:val="20"/>
                <w:szCs w:val="20"/>
              </w:rPr>
            </w:pPr>
          </w:p>
          <w:p w14:paraId="1DA56232" w14:textId="77777777" w:rsidR="001435F6" w:rsidRPr="0095273D" w:rsidRDefault="001435F6" w:rsidP="0095273D">
            <w:pPr>
              <w:spacing w:after="0" w:line="240" w:lineRule="auto"/>
              <w:contextualSpacing/>
              <w:rPr>
                <w:rFonts w:ascii="Arial" w:hAnsi="Arial" w:cs="Arial"/>
                <w:sz w:val="20"/>
                <w:szCs w:val="20"/>
              </w:rPr>
            </w:pPr>
          </w:p>
          <w:p w14:paraId="6CB4DA66" w14:textId="77777777" w:rsidR="001435F6" w:rsidRPr="0095273D" w:rsidRDefault="001435F6" w:rsidP="0095273D">
            <w:pPr>
              <w:spacing w:after="0" w:line="240" w:lineRule="auto"/>
              <w:contextualSpacing/>
              <w:rPr>
                <w:rFonts w:ascii="Arial" w:hAnsi="Arial" w:cs="Arial"/>
                <w:sz w:val="20"/>
                <w:szCs w:val="20"/>
              </w:rPr>
            </w:pPr>
          </w:p>
          <w:p w14:paraId="712B6AC5" w14:textId="3A7D8B0E"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2012732A">
                <v:shape id="_x0000_i1275" type="#_x0000_t75" style="width:42pt;height:20.25pt" o:ole="">
                  <v:imagedata r:id="rId30" o:title=""/>
                </v:shape>
                <w:control r:id="rId119" w:name="CheckBox1534" w:shapeid="_x0000_i1275"/>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7ED8DC35">
                <v:shape id="_x0000_i1277" type="#_x0000_t75" style="width:45pt;height:20.25pt" o:ole="">
                  <v:imagedata r:id="rId26" o:title=""/>
                </v:shape>
                <w:control r:id="rId120" w:name="CheckBox2534" w:shapeid="_x0000_i1277"/>
              </w:object>
            </w:r>
            <w:r w:rsidR="001435F6" w:rsidRPr="0095273D">
              <w:rPr>
                <w:rFonts w:ascii="Arial" w:hAnsi="Arial" w:cs="Arial"/>
                <w:sz w:val="20"/>
                <w:szCs w:val="20"/>
              </w:rPr>
              <w:t xml:space="preserve">  </w:t>
            </w:r>
          </w:p>
          <w:p w14:paraId="29AC012D" w14:textId="77777777" w:rsidR="001435F6" w:rsidRPr="0095273D" w:rsidRDefault="001435F6" w:rsidP="0095273D">
            <w:pPr>
              <w:spacing w:after="0" w:line="240" w:lineRule="auto"/>
              <w:contextualSpacing/>
              <w:rPr>
                <w:rFonts w:ascii="Arial" w:hAnsi="Arial" w:cs="Arial"/>
                <w:sz w:val="20"/>
                <w:szCs w:val="20"/>
              </w:rPr>
            </w:pPr>
          </w:p>
          <w:p w14:paraId="46B5EDB2" w14:textId="77777777" w:rsidR="001435F6" w:rsidRPr="0095273D" w:rsidRDefault="001435F6" w:rsidP="0095273D">
            <w:pPr>
              <w:spacing w:after="0" w:line="240" w:lineRule="auto"/>
              <w:contextualSpacing/>
              <w:rPr>
                <w:rFonts w:ascii="Arial" w:hAnsi="Arial" w:cs="Arial"/>
                <w:sz w:val="20"/>
                <w:szCs w:val="20"/>
              </w:rPr>
            </w:pPr>
          </w:p>
          <w:p w14:paraId="4C6C910B" w14:textId="77777777" w:rsidR="001435F6" w:rsidRPr="0095273D" w:rsidRDefault="001435F6" w:rsidP="0095273D">
            <w:pPr>
              <w:spacing w:after="0" w:line="240" w:lineRule="auto"/>
              <w:contextualSpacing/>
              <w:rPr>
                <w:rFonts w:ascii="Arial" w:hAnsi="Arial" w:cs="Arial"/>
                <w:sz w:val="20"/>
                <w:szCs w:val="20"/>
              </w:rPr>
            </w:pPr>
          </w:p>
          <w:p w14:paraId="7C05227E" w14:textId="77777777" w:rsidR="001435F6" w:rsidRPr="0095273D" w:rsidRDefault="001435F6" w:rsidP="0095273D">
            <w:pPr>
              <w:spacing w:after="0" w:line="240" w:lineRule="auto"/>
              <w:contextualSpacing/>
              <w:rPr>
                <w:rFonts w:ascii="Arial" w:hAnsi="Arial" w:cs="Arial"/>
                <w:sz w:val="20"/>
                <w:szCs w:val="20"/>
              </w:rPr>
            </w:pPr>
          </w:p>
          <w:p w14:paraId="6C093142" w14:textId="77777777" w:rsidR="001435F6" w:rsidRPr="0095273D" w:rsidRDefault="001435F6" w:rsidP="0095273D">
            <w:pPr>
              <w:spacing w:after="0" w:line="240" w:lineRule="auto"/>
              <w:contextualSpacing/>
              <w:rPr>
                <w:rFonts w:ascii="Arial" w:hAnsi="Arial" w:cs="Arial"/>
                <w:sz w:val="20"/>
                <w:szCs w:val="20"/>
              </w:rPr>
            </w:pPr>
          </w:p>
          <w:p w14:paraId="37B3A9FD" w14:textId="77777777" w:rsidR="001435F6" w:rsidRPr="0095273D" w:rsidRDefault="001435F6" w:rsidP="0095273D">
            <w:pPr>
              <w:spacing w:after="0" w:line="240" w:lineRule="auto"/>
              <w:contextualSpacing/>
              <w:rPr>
                <w:rFonts w:ascii="Arial" w:hAnsi="Arial" w:cs="Arial"/>
                <w:sz w:val="20"/>
                <w:szCs w:val="20"/>
              </w:rPr>
            </w:pPr>
          </w:p>
          <w:p w14:paraId="028D0FE1" w14:textId="77777777" w:rsidR="001435F6" w:rsidRPr="0095273D" w:rsidRDefault="001435F6" w:rsidP="0095273D">
            <w:pPr>
              <w:spacing w:after="0" w:line="240" w:lineRule="auto"/>
              <w:contextualSpacing/>
              <w:rPr>
                <w:rFonts w:ascii="Arial" w:hAnsi="Arial" w:cs="Arial"/>
                <w:sz w:val="20"/>
                <w:szCs w:val="20"/>
              </w:rPr>
            </w:pPr>
          </w:p>
          <w:p w14:paraId="78A6CA5B" w14:textId="77777777" w:rsidR="001435F6" w:rsidRPr="0095273D" w:rsidRDefault="001435F6" w:rsidP="0095273D">
            <w:pPr>
              <w:spacing w:after="0" w:line="240" w:lineRule="auto"/>
              <w:contextualSpacing/>
              <w:rPr>
                <w:rFonts w:ascii="Arial" w:hAnsi="Arial" w:cs="Arial"/>
                <w:sz w:val="20"/>
                <w:szCs w:val="20"/>
              </w:rPr>
            </w:pPr>
          </w:p>
          <w:p w14:paraId="31ADF7E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A0D1B08" w14:textId="77777777" w:rsidR="001435F6" w:rsidRPr="0095273D" w:rsidRDefault="001435F6" w:rsidP="0095273D">
            <w:pPr>
              <w:spacing w:after="0" w:line="240" w:lineRule="auto"/>
              <w:contextualSpacing/>
              <w:rPr>
                <w:rFonts w:ascii="Arial" w:hAnsi="Arial" w:cs="Arial"/>
                <w:sz w:val="20"/>
                <w:szCs w:val="20"/>
              </w:rPr>
            </w:pPr>
          </w:p>
          <w:p w14:paraId="63D2FD3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049E66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36329CC0" w14:textId="77777777" w:rsidR="00813060" w:rsidRPr="0095273D" w:rsidRDefault="00813060" w:rsidP="0095273D">
      <w:pPr>
        <w:spacing w:after="0" w:line="240" w:lineRule="auto"/>
        <w:contextualSpacing/>
        <w:jc w:val="center"/>
        <w:rPr>
          <w:rFonts w:ascii="Arial" w:hAnsi="Arial" w:cs="Arial"/>
          <w:sz w:val="20"/>
          <w:szCs w:val="20"/>
        </w:rPr>
      </w:pPr>
    </w:p>
    <w:p w14:paraId="4EB43CF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D: SYSTÉMY ZABEZPEČENIA KVALITY A NORMY ENVIRONMENTÁLNEHO MANAŽÉRSTVA</w:t>
      </w:r>
    </w:p>
    <w:p w14:paraId="73942ABE"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914962A" w14:textId="77777777" w:rsidTr="00A95E29">
        <w:tc>
          <w:tcPr>
            <w:tcW w:w="9751" w:type="dxa"/>
            <w:shd w:val="clear" w:color="auto" w:fill="EEECE1" w:themeFill="background2"/>
          </w:tcPr>
          <w:p w14:paraId="1638B8C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5D178C3"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4CDEF086" w14:textId="77777777" w:rsidTr="00A95E29">
        <w:tc>
          <w:tcPr>
            <w:tcW w:w="4870" w:type="dxa"/>
          </w:tcPr>
          <w:p w14:paraId="1012B0D4"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Systém zabezpečenia kvality a normy environmentálneho manažérstva</w:t>
            </w:r>
          </w:p>
        </w:tc>
        <w:tc>
          <w:tcPr>
            <w:tcW w:w="4870" w:type="dxa"/>
          </w:tcPr>
          <w:p w14:paraId="38165C47"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7F860B2" w14:textId="77777777" w:rsidTr="00A95E29">
        <w:tc>
          <w:tcPr>
            <w:tcW w:w="4870" w:type="dxa"/>
          </w:tcPr>
          <w:p w14:paraId="1FBE31A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Bude môcť hospodársky subjekt predložiť </w:t>
            </w:r>
            <w:r w:rsidRPr="0095273D">
              <w:rPr>
                <w:rFonts w:ascii="Arial" w:hAnsi="Arial" w:cs="Arial"/>
                <w:b/>
                <w:sz w:val="20"/>
                <w:szCs w:val="20"/>
              </w:rPr>
              <w:t xml:space="preserve">osvedčenia </w:t>
            </w:r>
            <w:r w:rsidRPr="0095273D">
              <w:rPr>
                <w:rFonts w:ascii="Arial" w:hAnsi="Arial" w:cs="Arial"/>
                <w:sz w:val="20"/>
                <w:szCs w:val="20"/>
              </w:rPr>
              <w:t xml:space="preserve">vydané nezávislými orgánmi, v ktorých sa potvrdzuje, že hospodársky subjekt spĺňa požadované </w:t>
            </w:r>
            <w:r w:rsidRPr="0095273D">
              <w:rPr>
                <w:rFonts w:ascii="Arial" w:hAnsi="Arial" w:cs="Arial"/>
                <w:b/>
                <w:sz w:val="20"/>
                <w:szCs w:val="20"/>
              </w:rPr>
              <w:t xml:space="preserve">normy zabezpečenia kvality </w:t>
            </w:r>
            <w:r w:rsidRPr="0095273D">
              <w:rPr>
                <w:rFonts w:ascii="Arial" w:hAnsi="Arial" w:cs="Arial"/>
                <w:sz w:val="20"/>
                <w:szCs w:val="20"/>
              </w:rPr>
              <w:t>vrátane prístupu pre osoby so zdravotným postihnutím?</w:t>
            </w:r>
          </w:p>
          <w:p w14:paraId="5E82A502" w14:textId="77777777" w:rsidR="001435F6" w:rsidRPr="0095273D" w:rsidRDefault="001435F6" w:rsidP="0095273D">
            <w:pPr>
              <w:spacing w:after="0" w:line="240" w:lineRule="auto"/>
              <w:contextualSpacing/>
              <w:rPr>
                <w:rFonts w:ascii="Arial" w:hAnsi="Arial" w:cs="Arial"/>
                <w:sz w:val="20"/>
                <w:szCs w:val="20"/>
              </w:rPr>
            </w:pPr>
          </w:p>
          <w:p w14:paraId="55012E6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vysvetlite prečo a uveďte, ktoré iné dôkazné prostriedky týkajúce sa systému zabezpečenia kvality možno poskytnúť:</w:t>
            </w:r>
          </w:p>
          <w:p w14:paraId="295E9FE8" w14:textId="77777777" w:rsidR="001435F6" w:rsidRPr="0095273D" w:rsidRDefault="001435F6" w:rsidP="0095273D">
            <w:pPr>
              <w:spacing w:after="0" w:line="240" w:lineRule="auto"/>
              <w:contextualSpacing/>
              <w:rPr>
                <w:rFonts w:ascii="Arial" w:hAnsi="Arial" w:cs="Arial"/>
                <w:sz w:val="20"/>
                <w:szCs w:val="20"/>
              </w:rPr>
            </w:pPr>
          </w:p>
          <w:p w14:paraId="2E29436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Ak je príslušná dokumentácia dostupná v elektronickom formáte, uveďte:</w:t>
            </w:r>
            <w:r w:rsidRPr="0095273D">
              <w:rPr>
                <w:rFonts w:ascii="Arial" w:hAnsi="Arial" w:cs="Arial"/>
                <w:b/>
                <w:sz w:val="20"/>
                <w:szCs w:val="20"/>
              </w:rPr>
              <w:t xml:space="preserve"> </w:t>
            </w:r>
          </w:p>
        </w:tc>
        <w:tc>
          <w:tcPr>
            <w:tcW w:w="4870" w:type="dxa"/>
          </w:tcPr>
          <w:p w14:paraId="000A8748" w14:textId="77777777" w:rsidR="001435F6" w:rsidRPr="0095273D" w:rsidRDefault="001435F6" w:rsidP="0095273D">
            <w:pPr>
              <w:spacing w:after="0" w:line="240" w:lineRule="auto"/>
              <w:contextualSpacing/>
              <w:rPr>
                <w:rFonts w:ascii="Arial" w:hAnsi="Arial" w:cs="Arial"/>
                <w:sz w:val="20"/>
                <w:szCs w:val="20"/>
              </w:rPr>
            </w:pPr>
          </w:p>
          <w:p w14:paraId="2EF47A9F" w14:textId="62F2C53D"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6084E82B">
                <v:shape id="_x0000_i1279" type="#_x0000_t75" style="width:42pt;height:20.25pt" o:ole="">
                  <v:imagedata r:id="rId59" o:title=""/>
                </v:shape>
                <w:control r:id="rId121" w:name="CheckBox1535" w:shapeid="_x0000_i1279"/>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65CBB0D4">
                <v:shape id="_x0000_i1281" type="#_x0000_t75" style="width:45pt;height:20.25pt" o:ole="">
                  <v:imagedata r:id="rId26" o:title=""/>
                </v:shape>
                <w:control r:id="rId122" w:name="CheckBox2535" w:shapeid="_x0000_i1281"/>
              </w:object>
            </w:r>
            <w:r w:rsidR="001435F6" w:rsidRPr="0095273D">
              <w:rPr>
                <w:rFonts w:ascii="Arial" w:hAnsi="Arial" w:cs="Arial"/>
                <w:sz w:val="20"/>
                <w:szCs w:val="20"/>
              </w:rPr>
              <w:t xml:space="preserve">  </w:t>
            </w:r>
          </w:p>
          <w:p w14:paraId="7410F8B5" w14:textId="77777777" w:rsidR="001435F6" w:rsidRPr="0095273D" w:rsidRDefault="001435F6" w:rsidP="0095273D">
            <w:pPr>
              <w:spacing w:after="0" w:line="240" w:lineRule="auto"/>
              <w:contextualSpacing/>
              <w:rPr>
                <w:rFonts w:ascii="Arial" w:hAnsi="Arial" w:cs="Arial"/>
                <w:sz w:val="20"/>
                <w:szCs w:val="20"/>
              </w:rPr>
            </w:pPr>
          </w:p>
          <w:p w14:paraId="4A222227" w14:textId="77777777" w:rsidR="001435F6" w:rsidRPr="0095273D" w:rsidRDefault="001435F6" w:rsidP="0095273D">
            <w:pPr>
              <w:spacing w:after="0" w:line="240" w:lineRule="auto"/>
              <w:contextualSpacing/>
              <w:rPr>
                <w:rFonts w:ascii="Arial" w:hAnsi="Arial" w:cs="Arial"/>
                <w:sz w:val="20"/>
                <w:szCs w:val="20"/>
              </w:rPr>
            </w:pPr>
          </w:p>
          <w:p w14:paraId="1A850950" w14:textId="77777777" w:rsidR="001435F6" w:rsidRPr="0095273D" w:rsidRDefault="001435F6" w:rsidP="0095273D">
            <w:pPr>
              <w:spacing w:after="0" w:line="240" w:lineRule="auto"/>
              <w:contextualSpacing/>
              <w:rPr>
                <w:rFonts w:ascii="Arial" w:hAnsi="Arial" w:cs="Arial"/>
                <w:sz w:val="20"/>
                <w:szCs w:val="20"/>
              </w:rPr>
            </w:pPr>
          </w:p>
          <w:p w14:paraId="7CC2FF0D" w14:textId="77777777" w:rsidR="001435F6" w:rsidRPr="0095273D" w:rsidRDefault="001435F6" w:rsidP="0095273D">
            <w:pPr>
              <w:spacing w:after="0" w:line="240" w:lineRule="auto"/>
              <w:contextualSpacing/>
              <w:rPr>
                <w:rFonts w:ascii="Arial" w:hAnsi="Arial" w:cs="Arial"/>
                <w:sz w:val="20"/>
                <w:szCs w:val="20"/>
              </w:rPr>
            </w:pPr>
          </w:p>
          <w:p w14:paraId="5FBF9061" w14:textId="77777777" w:rsidR="001435F6" w:rsidRPr="0095273D" w:rsidRDefault="001435F6" w:rsidP="0095273D">
            <w:pPr>
              <w:spacing w:after="0" w:line="240" w:lineRule="auto"/>
              <w:contextualSpacing/>
              <w:rPr>
                <w:rFonts w:ascii="Arial" w:hAnsi="Arial" w:cs="Arial"/>
                <w:sz w:val="20"/>
                <w:szCs w:val="20"/>
              </w:rPr>
            </w:pPr>
          </w:p>
          <w:p w14:paraId="5312C06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16C80EC" w14:textId="77777777" w:rsidR="001435F6" w:rsidRPr="0095273D" w:rsidRDefault="001435F6" w:rsidP="0095273D">
            <w:pPr>
              <w:spacing w:after="0" w:line="240" w:lineRule="auto"/>
              <w:contextualSpacing/>
              <w:rPr>
                <w:rFonts w:ascii="Arial" w:hAnsi="Arial" w:cs="Arial"/>
                <w:sz w:val="20"/>
                <w:szCs w:val="20"/>
              </w:rPr>
            </w:pPr>
          </w:p>
          <w:p w14:paraId="0A9A8C1E" w14:textId="77777777" w:rsidR="001435F6" w:rsidRPr="0095273D" w:rsidRDefault="001435F6" w:rsidP="0095273D">
            <w:pPr>
              <w:spacing w:after="0" w:line="240" w:lineRule="auto"/>
              <w:contextualSpacing/>
              <w:rPr>
                <w:rFonts w:ascii="Arial" w:hAnsi="Arial" w:cs="Arial"/>
                <w:sz w:val="20"/>
                <w:szCs w:val="20"/>
              </w:rPr>
            </w:pPr>
          </w:p>
          <w:p w14:paraId="65FE1F15" w14:textId="77777777" w:rsidR="001435F6" w:rsidRPr="0095273D" w:rsidRDefault="001435F6" w:rsidP="0095273D">
            <w:pPr>
              <w:spacing w:after="0" w:line="240" w:lineRule="auto"/>
              <w:contextualSpacing/>
              <w:rPr>
                <w:rFonts w:ascii="Arial" w:hAnsi="Arial" w:cs="Arial"/>
                <w:sz w:val="20"/>
                <w:szCs w:val="20"/>
              </w:rPr>
            </w:pPr>
          </w:p>
          <w:p w14:paraId="60FB4DB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webová adresa, vydávajúci orgán alebo subjekt, presný odkaz na dokumentáciu):</w:t>
            </w:r>
          </w:p>
          <w:p w14:paraId="23E0F3D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38939A33" w14:textId="77777777" w:rsidTr="00A95E29">
        <w:tc>
          <w:tcPr>
            <w:tcW w:w="4870" w:type="dxa"/>
          </w:tcPr>
          <w:p w14:paraId="5EA2465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lastRenderedPageBreak/>
              <w:t xml:space="preserve">Bude môcť hospodársky subjekt predložiť </w:t>
            </w:r>
            <w:r w:rsidRPr="0095273D">
              <w:rPr>
                <w:rFonts w:ascii="Arial" w:hAnsi="Arial" w:cs="Arial"/>
                <w:b/>
                <w:sz w:val="20"/>
                <w:szCs w:val="20"/>
              </w:rPr>
              <w:t xml:space="preserve">osvedčenia </w:t>
            </w:r>
            <w:r w:rsidRPr="0095273D">
              <w:rPr>
                <w:rFonts w:ascii="Arial" w:hAnsi="Arial" w:cs="Arial"/>
                <w:sz w:val="20"/>
                <w:szCs w:val="20"/>
              </w:rPr>
              <w:t xml:space="preserve">vydané nezávislými orgánmi, v ktorých sa potvrdzuje, že hospodársky subjekt spĺňa požadované </w:t>
            </w:r>
            <w:r w:rsidRPr="0095273D">
              <w:rPr>
                <w:rFonts w:ascii="Arial" w:hAnsi="Arial" w:cs="Arial"/>
                <w:b/>
                <w:sz w:val="20"/>
                <w:szCs w:val="20"/>
              </w:rPr>
              <w:t>systémy alebo normy environmentálneho manažérstva?</w:t>
            </w:r>
          </w:p>
          <w:p w14:paraId="12720C05" w14:textId="77777777" w:rsidR="001435F6" w:rsidRPr="0095273D" w:rsidRDefault="001435F6" w:rsidP="0095273D">
            <w:pPr>
              <w:spacing w:after="0" w:line="240" w:lineRule="auto"/>
              <w:contextualSpacing/>
              <w:rPr>
                <w:rFonts w:ascii="Arial" w:hAnsi="Arial" w:cs="Arial"/>
                <w:b/>
                <w:sz w:val="20"/>
                <w:szCs w:val="20"/>
              </w:rPr>
            </w:pPr>
          </w:p>
          <w:p w14:paraId="3C43D21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 xml:space="preserve">vysvetlite prečo a uveďte, ktoré iné dôkazné prostriedky týkajúce sa </w:t>
            </w:r>
            <w:r w:rsidRPr="0095273D">
              <w:rPr>
                <w:rFonts w:ascii="Arial" w:hAnsi="Arial" w:cs="Arial"/>
                <w:b/>
                <w:sz w:val="20"/>
                <w:szCs w:val="20"/>
              </w:rPr>
              <w:t xml:space="preserve">systémov alebo noriem environmentálneho manažérstva </w:t>
            </w:r>
            <w:r w:rsidRPr="0095273D">
              <w:rPr>
                <w:rFonts w:ascii="Arial" w:hAnsi="Arial" w:cs="Arial"/>
                <w:sz w:val="20"/>
                <w:szCs w:val="20"/>
              </w:rPr>
              <w:t>možno poskytnúť:</w:t>
            </w:r>
          </w:p>
          <w:p w14:paraId="10DE9D23" w14:textId="77777777" w:rsidR="001435F6" w:rsidRPr="0095273D" w:rsidRDefault="001435F6" w:rsidP="0095273D">
            <w:pPr>
              <w:spacing w:after="0" w:line="240" w:lineRule="auto"/>
              <w:contextualSpacing/>
              <w:rPr>
                <w:rFonts w:ascii="Arial" w:hAnsi="Arial" w:cs="Arial"/>
                <w:sz w:val="20"/>
                <w:szCs w:val="20"/>
              </w:rPr>
            </w:pPr>
          </w:p>
          <w:p w14:paraId="473EFBB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564B7791" w14:textId="77777777" w:rsidR="001435F6" w:rsidRPr="0095273D" w:rsidRDefault="001435F6" w:rsidP="0095273D">
            <w:pPr>
              <w:spacing w:after="0" w:line="240" w:lineRule="auto"/>
              <w:contextualSpacing/>
              <w:rPr>
                <w:rFonts w:ascii="Arial" w:hAnsi="Arial" w:cs="Arial"/>
                <w:sz w:val="20"/>
                <w:szCs w:val="20"/>
              </w:rPr>
            </w:pPr>
          </w:p>
          <w:p w14:paraId="2836D895" w14:textId="7DCC450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1440" w:dyaOrig="1440" w14:anchorId="524BB4D8">
                <v:shape id="_x0000_i1283" type="#_x0000_t75" style="width:42pt;height:20.25pt" o:ole="">
                  <v:imagedata r:id="rId49" o:title=""/>
                </v:shape>
                <w:control r:id="rId123" w:name="CheckBox1536" w:shapeid="_x0000_i1283"/>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3D6597AA">
                <v:shape id="_x0000_i1285" type="#_x0000_t75" style="width:45pt;height:20.25pt" o:ole="">
                  <v:imagedata r:id="rId26" o:title=""/>
                </v:shape>
                <w:control r:id="rId124" w:name="CheckBox2536" w:shapeid="_x0000_i1285"/>
              </w:object>
            </w:r>
            <w:r w:rsidR="001435F6" w:rsidRPr="0095273D">
              <w:rPr>
                <w:rFonts w:ascii="Arial" w:hAnsi="Arial" w:cs="Arial"/>
                <w:sz w:val="20"/>
                <w:szCs w:val="20"/>
              </w:rPr>
              <w:t xml:space="preserve">  </w:t>
            </w:r>
          </w:p>
          <w:p w14:paraId="5B1F9CFA" w14:textId="77777777" w:rsidR="001435F6" w:rsidRPr="0095273D" w:rsidRDefault="001435F6" w:rsidP="0095273D">
            <w:pPr>
              <w:spacing w:after="0" w:line="240" w:lineRule="auto"/>
              <w:contextualSpacing/>
              <w:rPr>
                <w:rFonts w:ascii="Arial" w:hAnsi="Arial" w:cs="Arial"/>
                <w:sz w:val="20"/>
                <w:szCs w:val="20"/>
              </w:rPr>
            </w:pPr>
          </w:p>
          <w:p w14:paraId="66D5FC48" w14:textId="77777777" w:rsidR="001435F6" w:rsidRPr="0095273D" w:rsidRDefault="001435F6" w:rsidP="0095273D">
            <w:pPr>
              <w:spacing w:after="0" w:line="240" w:lineRule="auto"/>
              <w:contextualSpacing/>
              <w:rPr>
                <w:rFonts w:ascii="Arial" w:hAnsi="Arial" w:cs="Arial"/>
                <w:sz w:val="20"/>
                <w:szCs w:val="20"/>
              </w:rPr>
            </w:pPr>
          </w:p>
          <w:p w14:paraId="3A3C51B7" w14:textId="77777777" w:rsidR="001435F6" w:rsidRPr="0095273D" w:rsidRDefault="001435F6" w:rsidP="0095273D">
            <w:pPr>
              <w:spacing w:after="0" w:line="240" w:lineRule="auto"/>
              <w:contextualSpacing/>
              <w:rPr>
                <w:rFonts w:ascii="Arial" w:hAnsi="Arial" w:cs="Arial"/>
                <w:sz w:val="20"/>
                <w:szCs w:val="20"/>
              </w:rPr>
            </w:pPr>
          </w:p>
          <w:p w14:paraId="3717A11D" w14:textId="77777777" w:rsidR="001435F6" w:rsidRPr="0095273D" w:rsidRDefault="001435F6" w:rsidP="0095273D">
            <w:pPr>
              <w:spacing w:after="0" w:line="240" w:lineRule="auto"/>
              <w:contextualSpacing/>
              <w:rPr>
                <w:rFonts w:ascii="Arial" w:hAnsi="Arial" w:cs="Arial"/>
                <w:sz w:val="20"/>
                <w:szCs w:val="20"/>
              </w:rPr>
            </w:pPr>
          </w:p>
          <w:p w14:paraId="208CA1E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E2B5ED3" w14:textId="77777777" w:rsidR="001435F6" w:rsidRPr="0095273D" w:rsidRDefault="001435F6" w:rsidP="0095273D">
            <w:pPr>
              <w:spacing w:after="0" w:line="240" w:lineRule="auto"/>
              <w:contextualSpacing/>
              <w:rPr>
                <w:rFonts w:ascii="Arial" w:hAnsi="Arial" w:cs="Arial"/>
                <w:sz w:val="20"/>
                <w:szCs w:val="20"/>
              </w:rPr>
            </w:pPr>
          </w:p>
          <w:p w14:paraId="70E1AAED" w14:textId="77777777" w:rsidR="001435F6" w:rsidRPr="0095273D" w:rsidRDefault="001435F6" w:rsidP="0095273D">
            <w:pPr>
              <w:spacing w:after="0" w:line="240" w:lineRule="auto"/>
              <w:contextualSpacing/>
              <w:rPr>
                <w:rFonts w:ascii="Arial" w:hAnsi="Arial" w:cs="Arial"/>
                <w:sz w:val="20"/>
                <w:szCs w:val="20"/>
              </w:rPr>
            </w:pPr>
          </w:p>
          <w:p w14:paraId="1C6743FB" w14:textId="77777777" w:rsidR="001435F6" w:rsidRPr="0095273D" w:rsidRDefault="001435F6" w:rsidP="0095273D">
            <w:pPr>
              <w:spacing w:after="0" w:line="240" w:lineRule="auto"/>
              <w:contextualSpacing/>
              <w:rPr>
                <w:rFonts w:ascii="Arial" w:hAnsi="Arial" w:cs="Arial"/>
                <w:sz w:val="20"/>
                <w:szCs w:val="20"/>
              </w:rPr>
            </w:pPr>
          </w:p>
          <w:p w14:paraId="40A7ADA7" w14:textId="77777777" w:rsidR="001435F6" w:rsidRPr="0095273D" w:rsidRDefault="001435F6" w:rsidP="0095273D">
            <w:pPr>
              <w:spacing w:after="0" w:line="240" w:lineRule="auto"/>
              <w:contextualSpacing/>
              <w:rPr>
                <w:rFonts w:ascii="Arial" w:hAnsi="Arial" w:cs="Arial"/>
                <w:sz w:val="20"/>
                <w:szCs w:val="20"/>
              </w:rPr>
            </w:pPr>
          </w:p>
          <w:p w14:paraId="7BBDC5B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A570CD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118F5C10" w14:textId="77777777" w:rsidR="00ED426C" w:rsidRPr="0095273D" w:rsidRDefault="00ED426C" w:rsidP="0095273D">
      <w:pPr>
        <w:spacing w:after="0" w:line="240" w:lineRule="auto"/>
        <w:contextualSpacing/>
        <w:rPr>
          <w:rFonts w:ascii="Arial" w:hAnsi="Arial" w:cs="Arial"/>
          <w:sz w:val="20"/>
          <w:szCs w:val="20"/>
        </w:rPr>
      </w:pPr>
    </w:p>
    <w:p w14:paraId="43CB9ADE" w14:textId="77777777" w:rsidR="00ED426C" w:rsidRPr="0095273D" w:rsidRDefault="00ED426C"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7501144E" w14:textId="77777777" w:rsidR="00813060" w:rsidRPr="0095273D" w:rsidRDefault="00813060" w:rsidP="0095273D">
      <w:pPr>
        <w:spacing w:after="0" w:line="240" w:lineRule="auto"/>
        <w:contextualSpacing/>
        <w:jc w:val="center"/>
        <w:rPr>
          <w:rFonts w:ascii="Arial" w:hAnsi="Arial" w:cs="Arial"/>
          <w:b/>
          <w:sz w:val="20"/>
          <w:szCs w:val="20"/>
        </w:rPr>
      </w:pPr>
    </w:p>
    <w:p w14:paraId="4574F67D"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 Zníženie počtu kvalifikovaných záujemcov</w:t>
      </w:r>
    </w:p>
    <w:p w14:paraId="3320E085" w14:textId="77777777" w:rsidR="00813060" w:rsidRPr="0095273D" w:rsidRDefault="00813060" w:rsidP="0095273D">
      <w:pPr>
        <w:spacing w:after="0" w:line="240" w:lineRule="auto"/>
        <w:contextualSpacing/>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435F6" w:rsidRPr="0095273D" w14:paraId="5915A928" w14:textId="77777777" w:rsidTr="00A95E29">
        <w:tc>
          <w:tcPr>
            <w:tcW w:w="9751" w:type="dxa"/>
            <w:shd w:val="clear" w:color="auto" w:fill="EEECE1" w:themeFill="background2"/>
          </w:tcPr>
          <w:p w14:paraId="0F52104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5A46617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Len v prípade užších súťaží, súťažných konaní s rokovaním, súťažných dialógov a inovatívnych partnerstiev:</w:t>
            </w:r>
          </w:p>
        </w:tc>
      </w:tr>
    </w:tbl>
    <w:p w14:paraId="2F0753B3"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95273D" w14:paraId="496602E1" w14:textId="77777777" w:rsidTr="00A95E29">
        <w:tc>
          <w:tcPr>
            <w:tcW w:w="4870" w:type="dxa"/>
          </w:tcPr>
          <w:p w14:paraId="4722D0A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Zníženie počtov</w:t>
            </w:r>
          </w:p>
        </w:tc>
        <w:tc>
          <w:tcPr>
            <w:tcW w:w="4870" w:type="dxa"/>
          </w:tcPr>
          <w:p w14:paraId="1DAB22E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37C97B21" w14:textId="77777777" w:rsidTr="00A95E29">
        <w:tc>
          <w:tcPr>
            <w:tcW w:w="4870" w:type="dxa"/>
          </w:tcPr>
          <w:p w14:paraId="6989563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Spĺňa </w:t>
            </w:r>
            <w:r w:rsidRPr="0095273D">
              <w:rPr>
                <w:rFonts w:ascii="Arial" w:hAnsi="Arial" w:cs="Arial"/>
                <w:sz w:val="20"/>
                <w:szCs w:val="20"/>
              </w:rPr>
              <w:t>objektívne a nediskriminačné kritéria alebo pravidlá, ktoré sa budú uplatňovať s cieľom obmedziť počet záujemcov, a to týmto spôsobom:</w:t>
            </w:r>
          </w:p>
          <w:p w14:paraId="54BD6C12" w14:textId="77777777" w:rsidR="001435F6" w:rsidRPr="0095273D" w:rsidRDefault="001435F6" w:rsidP="0095273D">
            <w:pPr>
              <w:spacing w:after="0" w:line="240" w:lineRule="auto"/>
              <w:contextualSpacing/>
              <w:rPr>
                <w:rFonts w:ascii="Arial" w:hAnsi="Arial" w:cs="Arial"/>
                <w:sz w:val="20"/>
                <w:szCs w:val="20"/>
              </w:rPr>
            </w:pPr>
          </w:p>
          <w:p w14:paraId="01E7E48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V prípade, ak sa vyžadujú určité osvedčenia alebo ostatné formy listinných dôkazov, pri </w:t>
            </w:r>
            <w:r w:rsidRPr="0095273D">
              <w:rPr>
                <w:rFonts w:ascii="Arial" w:hAnsi="Arial" w:cs="Arial"/>
                <w:b/>
                <w:sz w:val="20"/>
                <w:szCs w:val="20"/>
              </w:rPr>
              <w:t xml:space="preserve">každom </w:t>
            </w:r>
            <w:r w:rsidRPr="0095273D">
              <w:rPr>
                <w:rFonts w:ascii="Arial" w:hAnsi="Arial" w:cs="Arial"/>
                <w:sz w:val="20"/>
                <w:szCs w:val="20"/>
              </w:rPr>
              <w:t>uveďte, či má hospodársky subjekt požadované dokumenty:</w:t>
            </w:r>
          </w:p>
          <w:p w14:paraId="3837D249" w14:textId="77777777" w:rsidR="001435F6" w:rsidRPr="0095273D" w:rsidRDefault="001435F6" w:rsidP="0095273D">
            <w:pPr>
              <w:spacing w:after="0" w:line="240" w:lineRule="auto"/>
              <w:contextualSpacing/>
              <w:rPr>
                <w:rFonts w:ascii="Arial" w:hAnsi="Arial" w:cs="Arial"/>
                <w:sz w:val="20"/>
                <w:szCs w:val="20"/>
              </w:rPr>
            </w:pPr>
          </w:p>
          <w:p w14:paraId="508B04E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sú niektoré z týchto osvedčení alebo foriem listinných dôkazov k dispozícii v elektronickom formáte</w:t>
            </w:r>
            <w:r w:rsidRPr="0095273D">
              <w:rPr>
                <w:rStyle w:val="Odkaznapoznmkupodiarou"/>
                <w:rFonts w:ascii="Arial" w:hAnsi="Arial" w:cs="Arial"/>
                <w:sz w:val="20"/>
                <w:szCs w:val="20"/>
              </w:rPr>
              <w:footnoteReference w:id="51"/>
            </w:r>
            <w:r w:rsidRPr="0095273D">
              <w:rPr>
                <w:rFonts w:ascii="Arial" w:hAnsi="Arial" w:cs="Arial"/>
                <w:sz w:val="20"/>
                <w:szCs w:val="20"/>
              </w:rPr>
              <w:t>, uveďte pre každý z nich:</w:t>
            </w:r>
          </w:p>
        </w:tc>
        <w:tc>
          <w:tcPr>
            <w:tcW w:w="4870" w:type="dxa"/>
          </w:tcPr>
          <w:p w14:paraId="0048D0B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47CB7EF" w14:textId="77777777" w:rsidR="001435F6" w:rsidRPr="0095273D" w:rsidRDefault="001435F6" w:rsidP="0095273D">
            <w:pPr>
              <w:spacing w:after="0" w:line="240" w:lineRule="auto"/>
              <w:contextualSpacing/>
              <w:rPr>
                <w:rFonts w:ascii="Arial" w:hAnsi="Arial" w:cs="Arial"/>
                <w:sz w:val="20"/>
                <w:szCs w:val="20"/>
              </w:rPr>
            </w:pPr>
          </w:p>
          <w:p w14:paraId="3FA8F410" w14:textId="77777777" w:rsidR="001435F6" w:rsidRPr="0095273D" w:rsidRDefault="001435F6" w:rsidP="0095273D">
            <w:pPr>
              <w:spacing w:after="0" w:line="240" w:lineRule="auto"/>
              <w:contextualSpacing/>
              <w:rPr>
                <w:rFonts w:ascii="Arial" w:hAnsi="Arial" w:cs="Arial"/>
                <w:sz w:val="20"/>
                <w:szCs w:val="20"/>
              </w:rPr>
            </w:pPr>
          </w:p>
          <w:p w14:paraId="4FA7E06A" w14:textId="77777777" w:rsidR="001435F6" w:rsidRPr="0095273D" w:rsidRDefault="001435F6" w:rsidP="0095273D">
            <w:pPr>
              <w:spacing w:after="0" w:line="240" w:lineRule="auto"/>
              <w:contextualSpacing/>
              <w:rPr>
                <w:rFonts w:ascii="Arial" w:hAnsi="Arial" w:cs="Arial"/>
                <w:sz w:val="20"/>
                <w:szCs w:val="20"/>
              </w:rPr>
            </w:pPr>
          </w:p>
          <w:p w14:paraId="76592AF4" w14:textId="77777777" w:rsidR="001435F6" w:rsidRPr="0095273D" w:rsidRDefault="001435F6" w:rsidP="0095273D">
            <w:pPr>
              <w:spacing w:after="0" w:line="240" w:lineRule="auto"/>
              <w:contextualSpacing/>
              <w:rPr>
                <w:rFonts w:ascii="Arial" w:hAnsi="Arial" w:cs="Arial"/>
                <w:sz w:val="20"/>
                <w:szCs w:val="20"/>
              </w:rPr>
            </w:pPr>
          </w:p>
          <w:p w14:paraId="55D1DAC9" w14:textId="1809B111" w:rsidR="001435F6" w:rsidRPr="0095273D" w:rsidRDefault="00B312C4" w:rsidP="0095273D">
            <w:pPr>
              <w:spacing w:after="0" w:line="240" w:lineRule="auto"/>
              <w:contextualSpacing/>
              <w:jc w:val="both"/>
              <w:rPr>
                <w:rFonts w:ascii="Arial" w:eastAsia="MS Gothic" w:hAnsi="Arial" w:cs="Arial"/>
                <w:color w:val="404040" w:themeColor="text1" w:themeTint="BF"/>
                <w:sz w:val="20"/>
                <w:szCs w:val="20"/>
              </w:rPr>
            </w:pPr>
            <w:r w:rsidRPr="0095273D">
              <w:rPr>
                <w:rFonts w:ascii="Arial" w:hAnsi="Arial" w:cs="Arial"/>
                <w:sz w:val="20"/>
                <w:szCs w:val="20"/>
              </w:rPr>
              <w:object w:dxaOrig="1440" w:dyaOrig="1440" w14:anchorId="7D781C63">
                <v:shape id="_x0000_i1287" type="#_x0000_t75" style="width:42pt;height:20.25pt" o:ole="">
                  <v:imagedata r:id="rId30" o:title=""/>
                </v:shape>
                <w:control r:id="rId125" w:name="CheckBox1537" w:shapeid="_x0000_i1287"/>
              </w:object>
            </w:r>
            <w:r w:rsidR="001435F6" w:rsidRPr="0095273D">
              <w:rPr>
                <w:rFonts w:ascii="Arial" w:hAnsi="Arial" w:cs="Arial"/>
                <w:sz w:val="20"/>
                <w:szCs w:val="20"/>
              </w:rPr>
              <w:t xml:space="preserve">   </w:t>
            </w:r>
            <w:r w:rsidRPr="0095273D">
              <w:rPr>
                <w:rFonts w:ascii="Arial" w:hAnsi="Arial" w:cs="Arial"/>
                <w:sz w:val="20"/>
                <w:szCs w:val="20"/>
              </w:rPr>
              <w:object w:dxaOrig="1440" w:dyaOrig="1440" w14:anchorId="03E5F4AF">
                <v:shape id="_x0000_i1289" type="#_x0000_t75" style="width:45pt;height:20.25pt" o:ole="">
                  <v:imagedata r:id="rId26" o:title=""/>
                </v:shape>
                <w:control r:id="rId126" w:name="CheckBox2537" w:shapeid="_x0000_i1289"/>
              </w:object>
            </w:r>
            <w:r w:rsidR="001435F6" w:rsidRPr="0095273D">
              <w:rPr>
                <w:rFonts w:ascii="Arial" w:hAnsi="Arial" w:cs="Arial"/>
                <w:sz w:val="20"/>
                <w:szCs w:val="20"/>
              </w:rPr>
              <w:t xml:space="preserve">  </w:t>
            </w:r>
            <w:r w:rsidR="001435F6" w:rsidRPr="0095273D">
              <w:rPr>
                <w:rStyle w:val="Odkaznapoznmkupodiarou"/>
                <w:rFonts w:ascii="Arial" w:eastAsia="MS Gothic" w:hAnsi="Arial" w:cs="Arial"/>
                <w:color w:val="404040" w:themeColor="text1" w:themeTint="BF"/>
                <w:sz w:val="20"/>
                <w:szCs w:val="20"/>
              </w:rPr>
              <w:footnoteReference w:id="52"/>
            </w:r>
          </w:p>
          <w:p w14:paraId="6EC32C81" w14:textId="77777777" w:rsidR="001435F6" w:rsidRPr="0095273D" w:rsidRDefault="001435F6" w:rsidP="0095273D">
            <w:pPr>
              <w:spacing w:after="0" w:line="240" w:lineRule="auto"/>
              <w:contextualSpacing/>
              <w:rPr>
                <w:rFonts w:ascii="Arial" w:hAnsi="Arial" w:cs="Arial"/>
                <w:sz w:val="20"/>
                <w:szCs w:val="20"/>
              </w:rPr>
            </w:pPr>
          </w:p>
          <w:p w14:paraId="508F48BF" w14:textId="77777777" w:rsidR="001435F6" w:rsidRPr="0095273D" w:rsidRDefault="001435F6" w:rsidP="0095273D">
            <w:pPr>
              <w:spacing w:after="0" w:line="240" w:lineRule="auto"/>
              <w:contextualSpacing/>
              <w:rPr>
                <w:rFonts w:ascii="Arial" w:hAnsi="Arial" w:cs="Arial"/>
                <w:sz w:val="20"/>
                <w:szCs w:val="20"/>
              </w:rPr>
            </w:pPr>
          </w:p>
          <w:p w14:paraId="23E6B934" w14:textId="77777777" w:rsidR="001435F6" w:rsidRPr="0095273D" w:rsidRDefault="001435F6" w:rsidP="0095273D">
            <w:pPr>
              <w:spacing w:after="0" w:line="240" w:lineRule="auto"/>
              <w:contextualSpacing/>
              <w:rPr>
                <w:rFonts w:ascii="Arial" w:hAnsi="Arial" w:cs="Arial"/>
                <w:sz w:val="20"/>
                <w:szCs w:val="20"/>
              </w:rPr>
            </w:pPr>
          </w:p>
          <w:p w14:paraId="655BD65B" w14:textId="77777777" w:rsidR="001435F6" w:rsidRPr="0095273D" w:rsidRDefault="001435F6" w:rsidP="0095273D">
            <w:pPr>
              <w:spacing w:after="0" w:line="240" w:lineRule="auto"/>
              <w:contextualSpacing/>
              <w:rPr>
                <w:rFonts w:ascii="Arial" w:hAnsi="Arial" w:cs="Arial"/>
                <w:sz w:val="20"/>
                <w:szCs w:val="20"/>
              </w:rPr>
            </w:pPr>
          </w:p>
          <w:p w14:paraId="0F3B526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1D5F29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53"/>
            </w:r>
          </w:p>
        </w:tc>
      </w:tr>
    </w:tbl>
    <w:p w14:paraId="478571D6"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 Záverečné vyhlásenia</w:t>
      </w:r>
    </w:p>
    <w:p w14:paraId="656CF834"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07ADE73" w14:textId="77777777" w:rsidR="001435F6" w:rsidRPr="0095273D" w:rsidRDefault="001435F6" w:rsidP="0095273D">
      <w:pPr>
        <w:spacing w:after="0" w:line="240" w:lineRule="auto"/>
        <w:contextualSpacing/>
        <w:jc w:val="both"/>
        <w:rPr>
          <w:rFonts w:ascii="Arial" w:hAnsi="Arial" w:cs="Arial"/>
          <w:i/>
          <w:sz w:val="20"/>
          <w:szCs w:val="20"/>
        </w:rPr>
      </w:pPr>
    </w:p>
    <w:p w14:paraId="24B4A969"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i/>
          <w:sz w:val="20"/>
          <w:szCs w:val="20"/>
        </w:rPr>
        <w:t>Podpísaný/podpísaní vyhlasuje/ú, že na požiadanie okamžite predloží/</w:t>
      </w:r>
      <w:proofErr w:type="spellStart"/>
      <w:r w:rsidRPr="0095273D">
        <w:rPr>
          <w:rFonts w:ascii="Arial" w:hAnsi="Arial" w:cs="Arial"/>
          <w:i/>
          <w:sz w:val="20"/>
          <w:szCs w:val="20"/>
        </w:rPr>
        <w:t>ia</w:t>
      </w:r>
      <w:proofErr w:type="spellEnd"/>
      <w:r w:rsidRPr="0095273D">
        <w:rPr>
          <w:rFonts w:ascii="Arial" w:hAnsi="Arial" w:cs="Arial"/>
          <w:i/>
          <w:sz w:val="20"/>
          <w:szCs w:val="20"/>
        </w:rPr>
        <w:t xml:space="preserve"> uvedené osvedčenia a ostatné formy listinných dôkazov, okrem prípadov, keď:</w:t>
      </w:r>
    </w:p>
    <w:p w14:paraId="41D3ED7F" w14:textId="77777777" w:rsidR="001435F6" w:rsidRPr="0095273D" w:rsidRDefault="001435F6" w:rsidP="0095273D">
      <w:pPr>
        <w:spacing w:after="0" w:line="240" w:lineRule="auto"/>
        <w:contextualSpacing/>
        <w:jc w:val="both"/>
        <w:rPr>
          <w:rFonts w:ascii="Arial" w:hAnsi="Arial" w:cs="Arial"/>
          <w:i/>
          <w:sz w:val="20"/>
          <w:szCs w:val="20"/>
        </w:rPr>
      </w:pPr>
    </w:p>
    <w:p w14:paraId="7A4AFE7E" w14:textId="77777777" w:rsidR="001435F6" w:rsidRPr="0095273D" w:rsidRDefault="001435F6" w:rsidP="0095273D">
      <w:pPr>
        <w:pStyle w:val="Odsekzoznamu"/>
        <w:numPr>
          <w:ilvl w:val="0"/>
          <w:numId w:val="26"/>
        </w:numPr>
        <w:spacing w:after="0" w:line="240" w:lineRule="auto"/>
        <w:jc w:val="both"/>
        <w:rPr>
          <w:rFonts w:ascii="Arial" w:hAnsi="Arial" w:cs="Arial"/>
          <w:i/>
          <w:sz w:val="20"/>
          <w:szCs w:val="20"/>
        </w:rPr>
      </w:pPr>
      <w:r w:rsidRPr="0095273D">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95273D">
        <w:rPr>
          <w:rStyle w:val="Odkaznapoznmkupodiarou"/>
          <w:rFonts w:ascii="Arial" w:hAnsi="Arial" w:cs="Arial"/>
          <w:i/>
          <w:sz w:val="20"/>
          <w:szCs w:val="20"/>
        </w:rPr>
        <w:footnoteReference w:id="54"/>
      </w:r>
      <w:r w:rsidRPr="0095273D">
        <w:rPr>
          <w:rFonts w:ascii="Arial" w:hAnsi="Arial" w:cs="Arial"/>
          <w:i/>
          <w:sz w:val="20"/>
          <w:szCs w:val="20"/>
        </w:rPr>
        <w:t>, alebo</w:t>
      </w:r>
    </w:p>
    <w:p w14:paraId="2A12346A" w14:textId="77777777" w:rsidR="001435F6" w:rsidRPr="0095273D" w:rsidRDefault="001435F6" w:rsidP="0095273D">
      <w:pPr>
        <w:pStyle w:val="Odsekzoznamu"/>
        <w:numPr>
          <w:ilvl w:val="0"/>
          <w:numId w:val="26"/>
        </w:numPr>
        <w:spacing w:after="0" w:line="240" w:lineRule="auto"/>
        <w:jc w:val="both"/>
        <w:rPr>
          <w:rFonts w:ascii="Arial" w:hAnsi="Arial" w:cs="Arial"/>
          <w:i/>
          <w:sz w:val="20"/>
          <w:szCs w:val="20"/>
        </w:rPr>
      </w:pPr>
      <w:r w:rsidRPr="0095273D">
        <w:rPr>
          <w:rFonts w:ascii="Arial" w:hAnsi="Arial" w:cs="Arial"/>
          <w:i/>
          <w:sz w:val="20"/>
          <w:szCs w:val="20"/>
        </w:rPr>
        <w:t>najneskôr do 18. októbra 2018</w:t>
      </w:r>
      <w:r w:rsidRPr="0095273D">
        <w:rPr>
          <w:rStyle w:val="Odkaznapoznmkupodiarou"/>
          <w:rFonts w:ascii="Arial" w:hAnsi="Arial" w:cs="Arial"/>
          <w:i/>
          <w:sz w:val="20"/>
          <w:szCs w:val="20"/>
        </w:rPr>
        <w:footnoteReference w:id="55"/>
      </w:r>
      <w:r w:rsidRPr="0095273D">
        <w:rPr>
          <w:rFonts w:ascii="Arial" w:hAnsi="Arial" w:cs="Arial"/>
          <w:i/>
          <w:sz w:val="20"/>
          <w:szCs w:val="20"/>
        </w:rPr>
        <w:t xml:space="preserve"> bude mať verejný obstarávateľ alebo obstarávateľ príslušnú dokumentáciu k dispozícii.</w:t>
      </w:r>
    </w:p>
    <w:p w14:paraId="17719E1A" w14:textId="77777777" w:rsidR="001435F6" w:rsidRPr="0095273D" w:rsidRDefault="001435F6" w:rsidP="0095273D">
      <w:pPr>
        <w:pStyle w:val="Odsekzoznamu"/>
        <w:spacing w:after="0" w:line="240" w:lineRule="auto"/>
        <w:jc w:val="both"/>
        <w:rPr>
          <w:rFonts w:ascii="Arial" w:hAnsi="Arial" w:cs="Arial"/>
          <w:i/>
          <w:sz w:val="20"/>
          <w:szCs w:val="20"/>
        </w:rPr>
      </w:pPr>
      <w:r w:rsidRPr="0095273D">
        <w:rPr>
          <w:rFonts w:ascii="Arial" w:hAnsi="Arial" w:cs="Arial"/>
          <w:i/>
          <w:sz w:val="20"/>
          <w:szCs w:val="20"/>
        </w:rPr>
        <w:t xml:space="preserve">Ja/my, </w:t>
      </w:r>
      <w:proofErr w:type="spellStart"/>
      <w:r w:rsidRPr="0095273D">
        <w:rPr>
          <w:rFonts w:ascii="Arial" w:hAnsi="Arial" w:cs="Arial"/>
          <w:i/>
          <w:sz w:val="20"/>
          <w:szCs w:val="20"/>
        </w:rPr>
        <w:t>dolupodpísaný</w:t>
      </w:r>
      <w:proofErr w:type="spellEnd"/>
      <w:r w:rsidRPr="0095273D">
        <w:rPr>
          <w:rFonts w:ascii="Arial" w:hAnsi="Arial" w:cs="Arial"/>
          <w:i/>
          <w:sz w:val="20"/>
          <w:szCs w:val="20"/>
        </w:rPr>
        <w:t>/</w:t>
      </w:r>
      <w:proofErr w:type="spellStart"/>
      <w:r w:rsidRPr="0095273D">
        <w:rPr>
          <w:rFonts w:ascii="Arial" w:hAnsi="Arial" w:cs="Arial"/>
          <w:i/>
          <w:sz w:val="20"/>
          <w:szCs w:val="20"/>
        </w:rPr>
        <w:t>dolupodpísaní</w:t>
      </w:r>
      <w:proofErr w:type="spellEnd"/>
      <w:r w:rsidRPr="0095273D">
        <w:rPr>
          <w:rFonts w:ascii="Arial" w:hAnsi="Arial" w:cs="Arial"/>
          <w:i/>
          <w:sz w:val="20"/>
          <w:szCs w:val="20"/>
        </w:rPr>
        <w:t>, formálne súhlasím/súhlasíme, aby</w:t>
      </w:r>
      <w:r w:rsidR="0089148E" w:rsidRPr="0095273D">
        <w:rPr>
          <w:rFonts w:ascii="Arial" w:hAnsi="Arial" w:cs="Arial"/>
          <w:i/>
          <w:sz w:val="20"/>
          <w:szCs w:val="20"/>
        </w:rPr>
        <w:t xml:space="preserve"> Národná diaľničná spoločnosť, a.s. získala </w:t>
      </w:r>
      <w:r w:rsidRPr="0095273D">
        <w:rPr>
          <w:rFonts w:ascii="Arial" w:hAnsi="Arial" w:cs="Arial"/>
          <w:i/>
          <w:sz w:val="20"/>
          <w:szCs w:val="20"/>
        </w:rPr>
        <w:t xml:space="preserve">prístup k podporným dokumentom obsahujúcim informácie, ktoré som/sme poskytol/poskytli v </w:t>
      </w:r>
      <w:r w:rsidRPr="0095273D">
        <w:rPr>
          <w:rFonts w:ascii="Arial" w:hAnsi="Arial" w:cs="Arial"/>
          <w:b/>
          <w:i/>
          <w:sz w:val="20"/>
          <w:szCs w:val="20"/>
        </w:rPr>
        <w:t>[identifikujte príslušnú časť/oddiel/body</w:t>
      </w:r>
      <w:r w:rsidRPr="0095273D">
        <w:rPr>
          <w:rFonts w:ascii="Arial" w:hAnsi="Arial" w:cs="Arial"/>
          <w:i/>
          <w:sz w:val="20"/>
          <w:szCs w:val="20"/>
        </w:rPr>
        <w:t xml:space="preserve">] tohto jednotného európskeho dokumentu pre obstarávanie na účely </w:t>
      </w:r>
      <w:r w:rsidRPr="0095273D">
        <w:rPr>
          <w:rFonts w:ascii="Arial" w:hAnsi="Arial" w:cs="Arial"/>
          <w:sz w:val="20"/>
          <w:szCs w:val="20"/>
        </w:rPr>
        <w:t>[</w:t>
      </w:r>
      <w:r w:rsidRPr="0095273D">
        <w:rPr>
          <w:rFonts w:ascii="Arial" w:hAnsi="Arial" w:cs="Arial"/>
          <w:b/>
          <w:sz w:val="20"/>
          <w:szCs w:val="20"/>
        </w:rPr>
        <w:t>identifikujte postup obstarávania:</w:t>
      </w:r>
      <w:r w:rsidRPr="0095273D">
        <w:rPr>
          <w:rFonts w:ascii="Arial" w:hAnsi="Arial" w:cs="Arial"/>
          <w:sz w:val="20"/>
          <w:szCs w:val="20"/>
        </w:rPr>
        <w:t xml:space="preserve"> (opis zhrnutia, odkaz na uverejnenie</w:t>
      </w:r>
      <w:r w:rsidRPr="0095273D">
        <w:rPr>
          <w:rFonts w:ascii="Arial" w:hAnsi="Arial" w:cs="Arial"/>
          <w:i/>
          <w:sz w:val="20"/>
          <w:szCs w:val="20"/>
        </w:rPr>
        <w:t xml:space="preserve"> v Úradnom vestníku Európskej únie, </w:t>
      </w:r>
      <w:r w:rsidRPr="0095273D">
        <w:rPr>
          <w:rFonts w:ascii="Arial" w:hAnsi="Arial" w:cs="Arial"/>
          <w:sz w:val="20"/>
          <w:szCs w:val="20"/>
        </w:rPr>
        <w:t>referenčné číslo</w:t>
      </w:r>
      <w:r w:rsidRPr="0095273D">
        <w:rPr>
          <w:rFonts w:ascii="Arial" w:hAnsi="Arial" w:cs="Arial"/>
          <w:i/>
          <w:sz w:val="20"/>
          <w:szCs w:val="20"/>
        </w:rPr>
        <w:t>)].</w:t>
      </w:r>
    </w:p>
    <w:p w14:paraId="7CCB0BE1" w14:textId="77777777" w:rsidR="001435F6" w:rsidRPr="0095273D" w:rsidRDefault="001435F6" w:rsidP="0095273D">
      <w:pPr>
        <w:pStyle w:val="Odsekzoznamu"/>
        <w:spacing w:after="0" w:line="240" w:lineRule="auto"/>
        <w:jc w:val="both"/>
        <w:rPr>
          <w:rFonts w:ascii="Arial" w:hAnsi="Arial" w:cs="Arial"/>
          <w:i/>
          <w:sz w:val="20"/>
          <w:szCs w:val="20"/>
        </w:rPr>
      </w:pPr>
    </w:p>
    <w:p w14:paraId="1493BF09" w14:textId="77777777" w:rsidR="001435F6" w:rsidRPr="0095273D" w:rsidRDefault="001435F6" w:rsidP="0095273D">
      <w:pPr>
        <w:pStyle w:val="Odsekzoznamu"/>
        <w:spacing w:after="0" w:line="240" w:lineRule="auto"/>
        <w:jc w:val="both"/>
        <w:rPr>
          <w:rFonts w:ascii="Arial" w:hAnsi="Arial" w:cs="Arial"/>
          <w:i/>
          <w:sz w:val="20"/>
          <w:szCs w:val="20"/>
        </w:rPr>
      </w:pPr>
      <w:r w:rsidRPr="0095273D">
        <w:rPr>
          <w:rFonts w:ascii="Arial" w:hAnsi="Arial" w:cs="Arial"/>
          <w:sz w:val="20"/>
          <w:szCs w:val="20"/>
        </w:rPr>
        <w:t>Dátum, miesto a podpis/podpisy: [...........]</w:t>
      </w:r>
    </w:p>
    <w:p w14:paraId="03147F56" w14:textId="77777777" w:rsidR="00813060" w:rsidRPr="0095273D" w:rsidRDefault="003C1989"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4465A929" w14:textId="77777777" w:rsidR="00C7065A" w:rsidRPr="0095273D" w:rsidRDefault="00C7065A" w:rsidP="0095273D">
      <w:pPr>
        <w:spacing w:after="0" w:line="240" w:lineRule="auto"/>
        <w:contextualSpacing/>
        <w:jc w:val="center"/>
        <w:rPr>
          <w:rFonts w:ascii="Arial" w:hAnsi="Arial" w:cs="Arial"/>
          <w:b/>
          <w:caps/>
          <w:sz w:val="20"/>
          <w:szCs w:val="20"/>
        </w:rPr>
      </w:pPr>
    </w:p>
    <w:p w14:paraId="0B17561A" w14:textId="586E6EFF" w:rsidR="00977ED7" w:rsidRPr="0095273D" w:rsidRDefault="00977ED7"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 xml:space="preserve">Príloha B7 Podmienky účasti </w:t>
      </w:r>
      <w:r w:rsidR="00813060" w:rsidRPr="0095273D">
        <w:rPr>
          <w:rFonts w:ascii="Arial" w:hAnsi="Arial" w:cs="Arial"/>
          <w:b/>
          <w:caps/>
          <w:sz w:val="20"/>
          <w:szCs w:val="20"/>
        </w:rPr>
        <w:t>VO VEREJNOM OBSTAR</w:t>
      </w:r>
      <w:r w:rsidR="009825DE" w:rsidRPr="0095273D">
        <w:rPr>
          <w:rFonts w:ascii="Arial" w:hAnsi="Arial" w:cs="Arial"/>
          <w:b/>
          <w:caps/>
          <w:sz w:val="20"/>
          <w:szCs w:val="20"/>
        </w:rPr>
        <w:t>Á</w:t>
      </w:r>
      <w:r w:rsidR="00813060" w:rsidRPr="0095273D">
        <w:rPr>
          <w:rFonts w:ascii="Arial" w:hAnsi="Arial" w:cs="Arial"/>
          <w:b/>
          <w:caps/>
          <w:sz w:val="20"/>
          <w:szCs w:val="20"/>
        </w:rPr>
        <w:t xml:space="preserve">VANÍ </w:t>
      </w:r>
      <w:r w:rsidRPr="0095273D">
        <w:rPr>
          <w:rFonts w:ascii="Arial" w:hAnsi="Arial" w:cs="Arial"/>
          <w:b/>
          <w:caps/>
          <w:sz w:val="20"/>
          <w:szCs w:val="20"/>
        </w:rPr>
        <w:t xml:space="preserve">týkajúce sa osobného postavenia, finančného a ekonomického postavenia, technickej spôsobilosti </w:t>
      </w:r>
    </w:p>
    <w:p w14:paraId="194EE383" w14:textId="77777777" w:rsidR="00977ED7" w:rsidRPr="0095273D" w:rsidRDefault="00977ED7"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alebo odbornej spôsobilosti</w:t>
      </w:r>
    </w:p>
    <w:p w14:paraId="027AD7AF" w14:textId="77777777" w:rsidR="00977ED7" w:rsidRPr="0095273D" w:rsidRDefault="00977ED7" w:rsidP="0095273D">
      <w:pPr>
        <w:spacing w:after="0" w:line="240" w:lineRule="auto"/>
        <w:contextualSpacing/>
        <w:jc w:val="center"/>
        <w:rPr>
          <w:rFonts w:ascii="Arial" w:hAnsi="Arial" w:cs="Arial"/>
          <w:b/>
          <w:caps/>
          <w:sz w:val="20"/>
          <w:szCs w:val="20"/>
        </w:rPr>
      </w:pPr>
    </w:p>
    <w:p w14:paraId="3DB105CD" w14:textId="77777777" w:rsidR="00C7065A" w:rsidRPr="0095273D" w:rsidRDefault="00C7065A" w:rsidP="0095273D">
      <w:pPr>
        <w:keepNext/>
        <w:spacing w:after="0" w:line="240" w:lineRule="auto"/>
        <w:contextualSpacing/>
        <w:jc w:val="both"/>
        <w:outlineLvl w:val="0"/>
        <w:rPr>
          <w:rFonts w:ascii="Arial" w:eastAsia="Times New Roman" w:hAnsi="Arial" w:cs="Arial"/>
          <w:sz w:val="20"/>
          <w:szCs w:val="20"/>
        </w:rPr>
      </w:pPr>
      <w:r w:rsidRPr="0095273D">
        <w:rPr>
          <w:rFonts w:ascii="Arial" w:eastAsia="Times New Roman" w:hAnsi="Arial" w:cs="Arial"/>
          <w:b/>
          <w:sz w:val="20"/>
          <w:szCs w:val="20"/>
        </w:rPr>
        <w:t>Podmienky účasti vo verejnom obstarávaní týkajúce sa osobného postavenia podľa § 32 zákona, ktoré uchádzač preukazuje nasledovne:</w:t>
      </w:r>
    </w:p>
    <w:p w14:paraId="4B387047" w14:textId="77777777" w:rsidR="00C7065A" w:rsidRPr="0095273D" w:rsidRDefault="00C7065A" w:rsidP="0095273D">
      <w:pPr>
        <w:spacing w:after="0" w:line="240" w:lineRule="auto"/>
        <w:contextualSpacing/>
        <w:jc w:val="both"/>
        <w:rPr>
          <w:rFonts w:ascii="Arial" w:eastAsia="Times New Roman" w:hAnsi="Arial" w:cs="Arial"/>
          <w:sz w:val="20"/>
          <w:szCs w:val="20"/>
        </w:rPr>
      </w:pPr>
    </w:p>
    <w:p w14:paraId="4F38265D" w14:textId="77777777" w:rsidR="00C7065A" w:rsidRPr="0095273D" w:rsidRDefault="00C7065A" w:rsidP="0095273D">
      <w:pPr>
        <w:numPr>
          <w:ilvl w:val="0"/>
          <w:numId w:val="85"/>
        </w:numPr>
        <w:autoSpaceDE w:val="0"/>
        <w:autoSpaceDN w:val="0"/>
        <w:spacing w:after="0" w:line="240" w:lineRule="auto"/>
        <w:ind w:left="284" w:hanging="284"/>
        <w:contextualSpacing/>
        <w:jc w:val="both"/>
        <w:rPr>
          <w:rFonts w:ascii="Arial" w:eastAsia="Calibri" w:hAnsi="Arial" w:cs="Arial"/>
          <w:noProof/>
          <w:sz w:val="20"/>
          <w:szCs w:val="20"/>
          <w:lang w:val="x-none"/>
        </w:rPr>
      </w:pPr>
      <w:r w:rsidRPr="0095273D">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95273D">
        <w:rPr>
          <w:rFonts w:ascii="Arial" w:eastAsia="Times New Roman" w:hAnsi="Arial" w:cs="Arial"/>
          <w:bCs/>
          <w:iCs/>
          <w:sz w:val="20"/>
          <w:szCs w:val="20"/>
          <w:lang w:eastAsia="en-US"/>
        </w:rPr>
        <w:t>zákona</w:t>
      </w:r>
      <w:r w:rsidRPr="0095273D">
        <w:rPr>
          <w:rFonts w:ascii="Arial" w:eastAsia="Calibri" w:hAnsi="Arial" w:cs="Arial"/>
          <w:noProof/>
          <w:sz w:val="20"/>
          <w:szCs w:val="20"/>
          <w:lang w:val="x-none"/>
        </w:rPr>
        <w:t xml:space="preserve">, ktorých splnenie preukazuje podľa § 32 ods. 2 </w:t>
      </w:r>
      <w:r w:rsidRPr="0095273D">
        <w:rPr>
          <w:rFonts w:ascii="Arial" w:eastAsia="Calibri" w:hAnsi="Arial" w:cs="Arial"/>
          <w:noProof/>
          <w:sz w:val="20"/>
          <w:szCs w:val="20"/>
        </w:rPr>
        <w:t>zákona</w:t>
      </w:r>
      <w:r w:rsidRPr="0095273D">
        <w:rPr>
          <w:rFonts w:ascii="Arial" w:eastAsia="Calibri" w:hAnsi="Arial" w:cs="Arial"/>
          <w:noProof/>
          <w:sz w:val="20"/>
          <w:szCs w:val="20"/>
          <w:lang w:val="x-none"/>
        </w:rPr>
        <w:t xml:space="preserve"> v spojení s § 152 </w:t>
      </w:r>
      <w:r w:rsidRPr="0095273D">
        <w:rPr>
          <w:rFonts w:ascii="Arial" w:eastAsia="Calibri" w:hAnsi="Arial" w:cs="Arial"/>
          <w:noProof/>
          <w:sz w:val="20"/>
          <w:szCs w:val="20"/>
        </w:rPr>
        <w:t>zákona</w:t>
      </w:r>
      <w:r w:rsidRPr="0095273D">
        <w:rPr>
          <w:rFonts w:ascii="Arial" w:eastAsia="Calibri" w:hAnsi="Arial" w:cs="Arial"/>
          <w:noProof/>
          <w:sz w:val="20"/>
          <w:szCs w:val="20"/>
          <w:lang w:val="x-none"/>
        </w:rPr>
        <w:t>.</w:t>
      </w:r>
    </w:p>
    <w:p w14:paraId="38249E12" w14:textId="77777777" w:rsidR="00C7065A" w:rsidRPr="0095273D" w:rsidRDefault="00C7065A" w:rsidP="0095273D">
      <w:pPr>
        <w:numPr>
          <w:ilvl w:val="0"/>
          <w:numId w:val="85"/>
        </w:num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95273D" w:rsidRDefault="00C7065A" w:rsidP="0095273D">
      <w:pPr>
        <w:numPr>
          <w:ilvl w:val="0"/>
          <w:numId w:val="85"/>
        </w:num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95273D" w:rsidRDefault="00C7065A" w:rsidP="0095273D">
      <w:pPr>
        <w:numPr>
          <w:ilvl w:val="0"/>
          <w:numId w:val="85"/>
        </w:numPr>
        <w:autoSpaceDE w:val="0"/>
        <w:autoSpaceDN w:val="0"/>
        <w:spacing w:after="0" w:line="240" w:lineRule="auto"/>
        <w:ind w:left="284" w:hanging="284"/>
        <w:contextualSpacing/>
        <w:jc w:val="both"/>
        <w:rPr>
          <w:rFonts w:ascii="Arial" w:eastAsia="Calibri" w:hAnsi="Arial" w:cs="Arial"/>
          <w:sz w:val="20"/>
          <w:szCs w:val="20"/>
        </w:rPr>
      </w:pPr>
      <w:r w:rsidRPr="0095273D">
        <w:rPr>
          <w:rFonts w:ascii="Arial" w:eastAsia="Times New Roman"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95273D" w:rsidRDefault="00C7065A" w:rsidP="0095273D">
      <w:pPr>
        <w:numPr>
          <w:ilvl w:val="0"/>
          <w:numId w:val="85"/>
        </w:numPr>
        <w:tabs>
          <w:tab w:val="left" w:pos="142"/>
        </w:tabs>
        <w:autoSpaceDE w:val="0"/>
        <w:autoSpaceDN w:val="0"/>
        <w:spacing w:after="0" w:line="240" w:lineRule="auto"/>
        <w:ind w:left="284" w:hanging="284"/>
        <w:contextualSpacing/>
        <w:jc w:val="both"/>
        <w:rPr>
          <w:rFonts w:ascii="Arial" w:eastAsia="Times New Roman" w:hAnsi="Arial" w:cs="Arial"/>
          <w:sz w:val="20"/>
          <w:szCs w:val="20"/>
          <w:lang w:eastAsia="en-US"/>
        </w:rPr>
      </w:pPr>
      <w:r w:rsidRPr="0095273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95273D">
        <w:rPr>
          <w:rFonts w:ascii="Arial" w:eastAsia="Times New Roman" w:hAnsi="Arial" w:cs="Arial"/>
          <w:sz w:val="20"/>
          <w:szCs w:val="20"/>
          <w:lang w:eastAsia="en-US"/>
        </w:rPr>
        <w:t xml:space="preserve"> </w:t>
      </w:r>
    </w:p>
    <w:p w14:paraId="2D40B1EE" w14:textId="77777777" w:rsidR="00C7065A" w:rsidRPr="0095273D" w:rsidRDefault="00C7065A" w:rsidP="0095273D">
      <w:p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6.</w:t>
      </w:r>
      <w:r w:rsidRPr="0095273D">
        <w:rPr>
          <w:rFonts w:ascii="Arial" w:eastAsia="Times New Roman" w:hAnsi="Arial" w:cs="Arial"/>
          <w:sz w:val="20"/>
          <w:szCs w:val="20"/>
          <w:lang w:eastAsia="en-US"/>
        </w:rPr>
        <w:tab/>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25F6B7FA"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04FCB45C"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6D9FEC49"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2B389592"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Cs w:val="0"/>
          <w:sz w:val="20"/>
          <w:szCs w:val="20"/>
        </w:rPr>
      </w:pPr>
    </w:p>
    <w:p w14:paraId="34CECEFE"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E7AEA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F24285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92C6C33"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3F84CC"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7D6364B"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ED86DB"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65B4E7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7DDC29C"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17FA7E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59ECF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9E5811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496781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B8A0CA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145E0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66FF18"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54EE1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3E04C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34A10D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B75246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027FE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2F082F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DD790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E79C57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098FC43"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8125940"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2F6CDF5"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480472"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 w:val="0"/>
          <w:bCs w:val="0"/>
          <w:sz w:val="20"/>
          <w:szCs w:val="20"/>
        </w:rPr>
      </w:pPr>
    </w:p>
    <w:p w14:paraId="22DF7E74" w14:textId="58A32258" w:rsidR="00977ED7" w:rsidRPr="0095273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lang w:eastAsia="sk-SK"/>
        </w:rPr>
      </w:pPr>
      <w:r w:rsidRPr="005D37BB">
        <w:rPr>
          <w:rFonts w:ascii="Arial" w:hAnsi="Arial" w:cs="Arial"/>
          <w:bCs w:val="0"/>
          <w:sz w:val="20"/>
          <w:szCs w:val="20"/>
        </w:rPr>
        <w:t xml:space="preserve">Podmienky </w:t>
      </w:r>
      <w:r w:rsidRPr="00B151D8">
        <w:rPr>
          <w:rStyle w:val="Vrazn"/>
          <w:rFonts w:ascii="Arial" w:hAnsi="Arial" w:cs="Arial"/>
          <w:b/>
          <w:sz w:val="20"/>
          <w:szCs w:val="20"/>
        </w:rPr>
        <w:t xml:space="preserve">účasti </w:t>
      </w:r>
      <w:r w:rsidRPr="00475F9F">
        <w:rPr>
          <w:rStyle w:val="Vrazn"/>
          <w:rFonts w:ascii="Arial" w:hAnsi="Arial" w:cs="Arial"/>
          <w:b/>
          <w:sz w:val="20"/>
          <w:szCs w:val="20"/>
        </w:rPr>
        <w:t>vo verejnom</w:t>
      </w:r>
      <w:r w:rsidRPr="0095273D">
        <w:rPr>
          <w:rStyle w:val="Vrazn"/>
          <w:rFonts w:ascii="Arial" w:hAnsi="Arial" w:cs="Arial"/>
          <w:b/>
          <w:sz w:val="20"/>
          <w:szCs w:val="20"/>
        </w:rPr>
        <w:t xml:space="preserve"> obstarávaní týkajúce sa finančného a ekonomického postavenia podľa § 33 </w:t>
      </w:r>
      <w:r w:rsidR="00C7065A" w:rsidRPr="0095273D">
        <w:rPr>
          <w:rStyle w:val="Vrazn"/>
          <w:rFonts w:ascii="Arial" w:hAnsi="Arial" w:cs="Arial"/>
          <w:b/>
          <w:sz w:val="20"/>
          <w:szCs w:val="20"/>
        </w:rPr>
        <w:t>zákona:</w:t>
      </w:r>
    </w:p>
    <w:p w14:paraId="7302F756" w14:textId="77777777" w:rsidR="00977ED7" w:rsidRPr="0095273D" w:rsidRDefault="00977ED7" w:rsidP="0095273D">
      <w:pPr>
        <w:spacing w:after="0" w:line="240" w:lineRule="auto"/>
        <w:contextualSpacing/>
        <w:jc w:val="both"/>
        <w:rPr>
          <w:rFonts w:ascii="Arial" w:hAnsi="Arial" w:cs="Arial"/>
          <w:b/>
          <w:sz w:val="20"/>
          <w:szCs w:val="20"/>
        </w:rPr>
      </w:pPr>
    </w:p>
    <w:p w14:paraId="53D79E38" w14:textId="77777777" w:rsidR="00977ED7" w:rsidRPr="0095273D" w:rsidRDefault="00977ED7" w:rsidP="0095273D">
      <w:pPr>
        <w:spacing w:after="0" w:line="240" w:lineRule="auto"/>
        <w:contextualSpacing/>
        <w:jc w:val="both"/>
        <w:rPr>
          <w:rFonts w:ascii="Arial" w:hAnsi="Arial" w:cs="Arial"/>
          <w:sz w:val="20"/>
          <w:szCs w:val="20"/>
        </w:rPr>
      </w:pPr>
      <w:r w:rsidRPr="0095273D">
        <w:rPr>
          <w:rFonts w:ascii="Arial" w:hAnsi="Arial" w:cs="Arial"/>
          <w:sz w:val="20"/>
          <w:szCs w:val="20"/>
        </w:rPr>
        <w:t>Uchádzač vo svojej ponuke predloží dokumenty, ktorými preukazuje svoje finančné a ekonomické postavenie</w:t>
      </w:r>
      <w:r w:rsidR="00C7065A" w:rsidRPr="0095273D">
        <w:rPr>
          <w:rFonts w:ascii="Arial" w:hAnsi="Arial" w:cs="Arial"/>
          <w:sz w:val="20"/>
          <w:szCs w:val="20"/>
        </w:rPr>
        <w:t xml:space="preserve"> nasledovne</w:t>
      </w:r>
      <w:r w:rsidRPr="0095273D">
        <w:rPr>
          <w:rFonts w:ascii="Arial" w:hAnsi="Arial" w:cs="Arial"/>
          <w:sz w:val="20"/>
          <w:szCs w:val="20"/>
        </w:rPr>
        <w:t xml:space="preserve">:  </w:t>
      </w:r>
    </w:p>
    <w:p w14:paraId="11DDAD7A" w14:textId="77777777" w:rsidR="00977ED7" w:rsidRPr="0095273D" w:rsidRDefault="00977ED7" w:rsidP="0095273D">
      <w:pPr>
        <w:spacing w:after="0" w:line="240" w:lineRule="auto"/>
        <w:contextualSpacing/>
        <w:jc w:val="both"/>
        <w:rPr>
          <w:rFonts w:ascii="Arial" w:hAnsi="Arial" w:cs="Arial"/>
          <w:sz w:val="20"/>
          <w:szCs w:val="20"/>
        </w:rPr>
      </w:pPr>
    </w:p>
    <w:p w14:paraId="0054E0B7" w14:textId="77777777" w:rsidR="00977ED7" w:rsidRPr="0095273D" w:rsidRDefault="00977ED7" w:rsidP="0095273D">
      <w:pPr>
        <w:pStyle w:val="Odsekzoznamu"/>
        <w:numPr>
          <w:ilvl w:val="0"/>
          <w:numId w:val="44"/>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33 ods. 1 písm. a) </w:t>
      </w:r>
      <w:r w:rsidR="00D5655F" w:rsidRPr="0095273D">
        <w:rPr>
          <w:rFonts w:ascii="Arial" w:hAnsi="Arial" w:cs="Arial"/>
          <w:b/>
          <w:sz w:val="20"/>
          <w:szCs w:val="20"/>
        </w:rPr>
        <w:t>zákona</w:t>
      </w:r>
      <w:r w:rsidRPr="0095273D">
        <w:rPr>
          <w:rFonts w:ascii="Arial" w:hAnsi="Arial" w:cs="Arial"/>
          <w:b/>
          <w:sz w:val="20"/>
          <w:szCs w:val="20"/>
        </w:rPr>
        <w:t>:</w:t>
      </w:r>
    </w:p>
    <w:p w14:paraId="533D7338" w14:textId="77777777" w:rsidR="00C7065A" w:rsidRPr="0095273D" w:rsidRDefault="00C7065A"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Vyjadrenie banky alebo pobočky zahraničnej banky.</w:t>
      </w:r>
    </w:p>
    <w:p w14:paraId="777A01A9" w14:textId="77777777" w:rsidR="00C7065A" w:rsidRPr="0095273D" w:rsidRDefault="00C7065A" w:rsidP="0095273D">
      <w:pPr>
        <w:pStyle w:val="Odsekzoznamu"/>
        <w:spacing w:after="0" w:line="240" w:lineRule="auto"/>
        <w:ind w:left="284"/>
        <w:jc w:val="both"/>
        <w:rPr>
          <w:rFonts w:ascii="Arial" w:hAnsi="Arial" w:cs="Arial"/>
          <w:sz w:val="20"/>
          <w:szCs w:val="20"/>
        </w:rPr>
      </w:pPr>
    </w:p>
    <w:p w14:paraId="1E9EA237" w14:textId="77777777" w:rsidR="00C7065A" w:rsidRPr="0095273D" w:rsidRDefault="00C7065A" w:rsidP="0095273D">
      <w:pPr>
        <w:pStyle w:val="Odsekzoznamu"/>
        <w:spacing w:after="0" w:line="240" w:lineRule="auto"/>
        <w:ind w:left="284"/>
        <w:jc w:val="both"/>
        <w:rPr>
          <w:rFonts w:ascii="Arial" w:hAnsi="Arial" w:cs="Arial"/>
          <w:b/>
          <w:sz w:val="20"/>
          <w:szCs w:val="20"/>
        </w:rPr>
      </w:pPr>
      <w:r w:rsidRPr="0095273D">
        <w:rPr>
          <w:rFonts w:ascii="Arial" w:hAnsi="Arial" w:cs="Arial"/>
          <w:b/>
          <w:sz w:val="20"/>
          <w:szCs w:val="20"/>
        </w:rPr>
        <w:t>Minimálna požadovaná úroveň štandardov:</w:t>
      </w:r>
    </w:p>
    <w:p w14:paraId="46C1C829" w14:textId="4B3C0717" w:rsidR="0089148E" w:rsidRPr="0095273D" w:rsidRDefault="00C7065A" w:rsidP="0095273D">
      <w:pPr>
        <w:pStyle w:val="Odsekzoznamu"/>
        <w:spacing w:after="0" w:line="240" w:lineRule="auto"/>
        <w:ind w:left="709" w:hanging="425"/>
        <w:jc w:val="both"/>
        <w:rPr>
          <w:rFonts w:ascii="Arial" w:hAnsi="Arial" w:cs="Arial"/>
          <w:sz w:val="20"/>
          <w:szCs w:val="20"/>
          <w:lang w:val="x-none"/>
        </w:rPr>
      </w:pPr>
      <w:r w:rsidRPr="0095273D">
        <w:rPr>
          <w:rFonts w:ascii="Arial" w:hAnsi="Arial" w:cs="Arial"/>
          <w:sz w:val="20"/>
          <w:szCs w:val="20"/>
        </w:rPr>
        <w:t>1.1</w:t>
      </w:r>
      <w:r w:rsidRPr="0095273D">
        <w:rPr>
          <w:rFonts w:ascii="Arial" w:hAnsi="Arial" w:cs="Arial"/>
          <w:sz w:val="20"/>
          <w:szCs w:val="20"/>
        </w:rPr>
        <w:tab/>
      </w:r>
      <w:r w:rsidR="0089148E" w:rsidRPr="0095273D">
        <w:rPr>
          <w:rFonts w:ascii="Arial" w:hAnsi="Arial" w:cs="Arial"/>
          <w:sz w:val="20"/>
          <w:szCs w:val="20"/>
          <w:lang w:val="x-none"/>
        </w:rPr>
        <w:t>Vyjadren</w:t>
      </w:r>
      <w:r w:rsidR="0089148E" w:rsidRPr="0095273D">
        <w:rPr>
          <w:rFonts w:ascii="Arial" w:hAnsi="Arial" w:cs="Arial"/>
          <w:sz w:val="20"/>
          <w:szCs w:val="20"/>
        </w:rPr>
        <w:t>ie</w:t>
      </w:r>
      <w:r w:rsidR="0089148E" w:rsidRPr="0095273D">
        <w:rPr>
          <w:rFonts w:ascii="Arial" w:hAnsi="Arial" w:cs="Arial"/>
          <w:sz w:val="20"/>
          <w:szCs w:val="20"/>
          <w:lang w:val="x-none"/>
        </w:rPr>
        <w:t xml:space="preserve"> banky/bánk</w:t>
      </w:r>
      <w:r w:rsidR="0089148E" w:rsidRPr="0095273D">
        <w:rPr>
          <w:rFonts w:ascii="Arial" w:hAnsi="Arial" w:cs="Arial"/>
          <w:sz w:val="20"/>
          <w:szCs w:val="20"/>
        </w:rPr>
        <w:t xml:space="preserve"> alebo </w:t>
      </w:r>
      <w:r w:rsidR="0089148E" w:rsidRPr="0095273D">
        <w:rPr>
          <w:rFonts w:ascii="Arial" w:hAnsi="Arial" w:cs="Arial"/>
          <w:sz w:val="20"/>
          <w:szCs w:val="20"/>
          <w:lang w:val="x-none"/>
        </w:rPr>
        <w:t>pobočky zahraničnej banky/bánk</w:t>
      </w:r>
      <w:r w:rsidR="0089148E" w:rsidRPr="0095273D">
        <w:rPr>
          <w:rFonts w:ascii="Arial" w:hAnsi="Arial" w:cs="Arial"/>
          <w:sz w:val="20"/>
          <w:szCs w:val="20"/>
        </w:rPr>
        <w:t xml:space="preserve">, </w:t>
      </w:r>
      <w:r w:rsidR="002C34DB">
        <w:rPr>
          <w:rFonts w:ascii="Arial" w:hAnsi="Arial" w:cs="Arial"/>
          <w:sz w:val="20"/>
          <w:szCs w:val="20"/>
        </w:rPr>
        <w:t xml:space="preserve">alebo </w:t>
      </w:r>
      <w:r w:rsidR="002C34DB" w:rsidRPr="00FC451A">
        <w:rPr>
          <w:rFonts w:ascii="Arial" w:hAnsi="Arial" w:cs="Arial"/>
          <w:sz w:val="20"/>
          <w:szCs w:val="20"/>
        </w:rPr>
        <w:t xml:space="preserve">zahraničnej banky/bánk, </w:t>
      </w:r>
      <w:r w:rsidR="0089148E" w:rsidRPr="00FC451A">
        <w:rPr>
          <w:rFonts w:ascii="Arial" w:hAnsi="Arial" w:cs="Arial"/>
          <w:sz w:val="20"/>
          <w:szCs w:val="20"/>
          <w:lang w:val="x-none"/>
        </w:rPr>
        <w:t>v</w:t>
      </w:r>
      <w:r w:rsidR="0089148E" w:rsidRPr="0095273D">
        <w:rPr>
          <w:rFonts w:ascii="Arial" w:hAnsi="Arial" w:cs="Arial"/>
          <w:sz w:val="20"/>
          <w:szCs w:val="20"/>
          <w:lang w:val="x-none"/>
        </w:rPr>
        <w:t xml:space="preserve"> ktorej/ých má uchádzač vedený/é účet/y, že jeho účet</w:t>
      </w:r>
      <w:r w:rsidR="0089148E" w:rsidRPr="0095273D">
        <w:rPr>
          <w:rFonts w:ascii="Arial" w:hAnsi="Arial" w:cs="Arial"/>
          <w:sz w:val="20"/>
          <w:szCs w:val="20"/>
        </w:rPr>
        <w:t>/y</w:t>
      </w:r>
      <w:r w:rsidR="0089148E" w:rsidRPr="0095273D">
        <w:rPr>
          <w:rFonts w:ascii="Arial" w:hAnsi="Arial" w:cs="Arial"/>
          <w:sz w:val="20"/>
          <w:szCs w:val="20"/>
          <w:lang w:val="x-none"/>
        </w:rPr>
        <w:t xml:space="preserve"> nie je/sú v nepovolenom debete, nie je</w:t>
      </w:r>
      <w:r w:rsidR="0089148E" w:rsidRPr="0095273D">
        <w:rPr>
          <w:rFonts w:ascii="Arial" w:hAnsi="Arial" w:cs="Arial"/>
          <w:sz w:val="20"/>
          <w:szCs w:val="20"/>
        </w:rPr>
        <w:t>/sú</w:t>
      </w:r>
      <w:r w:rsidR="0089148E" w:rsidRPr="0095273D">
        <w:rPr>
          <w:rFonts w:ascii="Arial" w:hAnsi="Arial" w:cs="Arial"/>
          <w:sz w:val="20"/>
          <w:szCs w:val="20"/>
          <w:lang w:val="x-none"/>
        </w:rPr>
        <w:t xml:space="preserve"> predmetom exekúcie, v prípade splácania úveru </w:t>
      </w:r>
      <w:r w:rsidR="0089148E" w:rsidRPr="0095273D">
        <w:rPr>
          <w:rFonts w:ascii="Arial" w:hAnsi="Arial" w:cs="Arial"/>
          <w:sz w:val="20"/>
          <w:szCs w:val="20"/>
        </w:rPr>
        <w:t xml:space="preserve">uchádzač </w:t>
      </w:r>
      <w:r w:rsidR="0089148E" w:rsidRPr="0095273D">
        <w:rPr>
          <w:rFonts w:ascii="Arial" w:hAnsi="Arial" w:cs="Arial"/>
          <w:sz w:val="20"/>
          <w:szCs w:val="20"/>
          <w:lang w:val="x-none"/>
        </w:rPr>
        <w:t xml:space="preserve">dodržuje splátkový kalendár a </w:t>
      </w:r>
      <w:r w:rsidR="0089148E" w:rsidRPr="0095273D">
        <w:rPr>
          <w:rFonts w:ascii="Arial" w:hAnsi="Arial" w:cs="Arial"/>
          <w:sz w:val="20"/>
          <w:szCs w:val="20"/>
        </w:rPr>
        <w:t>je</w:t>
      </w:r>
      <w:r w:rsidR="0089148E" w:rsidRPr="0095273D">
        <w:rPr>
          <w:rFonts w:ascii="Arial" w:hAnsi="Arial" w:cs="Arial"/>
          <w:sz w:val="20"/>
          <w:szCs w:val="20"/>
          <w:lang w:val="x-none"/>
        </w:rPr>
        <w:t xml:space="preserve"> schopn</w:t>
      </w:r>
      <w:r w:rsidR="0089148E" w:rsidRPr="0095273D">
        <w:rPr>
          <w:rFonts w:ascii="Arial" w:hAnsi="Arial" w:cs="Arial"/>
          <w:sz w:val="20"/>
          <w:szCs w:val="20"/>
        </w:rPr>
        <w:t xml:space="preserve">ý </w:t>
      </w:r>
      <w:r w:rsidR="0089148E" w:rsidRPr="0095273D">
        <w:rPr>
          <w:rFonts w:ascii="Arial" w:hAnsi="Arial" w:cs="Arial"/>
          <w:sz w:val="20"/>
          <w:szCs w:val="20"/>
          <w:lang w:val="x-none"/>
        </w:rPr>
        <w:t xml:space="preserve">plniť </w:t>
      </w:r>
      <w:r w:rsidR="0089148E" w:rsidRPr="0095273D">
        <w:rPr>
          <w:rFonts w:ascii="Arial" w:hAnsi="Arial" w:cs="Arial"/>
          <w:sz w:val="20"/>
          <w:szCs w:val="20"/>
        </w:rPr>
        <w:t xml:space="preserve">si </w:t>
      </w:r>
      <w:r w:rsidR="0089148E" w:rsidRPr="0095273D">
        <w:rPr>
          <w:rFonts w:ascii="Arial" w:hAnsi="Arial" w:cs="Arial"/>
          <w:sz w:val="20"/>
          <w:szCs w:val="20"/>
          <w:lang w:val="x-none"/>
        </w:rPr>
        <w:t>svoje finančné záväzky</w:t>
      </w:r>
      <w:r w:rsidR="0089148E" w:rsidRPr="0095273D">
        <w:rPr>
          <w:rFonts w:ascii="Arial" w:hAnsi="Arial" w:cs="Arial"/>
          <w:sz w:val="20"/>
          <w:szCs w:val="20"/>
        </w:rPr>
        <w:t>.</w:t>
      </w:r>
      <w:r w:rsidR="0089148E" w:rsidRPr="0095273D">
        <w:rPr>
          <w:rFonts w:ascii="Arial" w:hAnsi="Arial" w:cs="Arial"/>
          <w:sz w:val="20"/>
          <w:szCs w:val="20"/>
          <w:lang w:val="x-none"/>
        </w:rPr>
        <w:t xml:space="preserve"> </w:t>
      </w:r>
      <w:r w:rsidR="0089148E" w:rsidRPr="0095273D">
        <w:rPr>
          <w:rFonts w:ascii="Arial" w:hAnsi="Arial" w:cs="Arial"/>
          <w:sz w:val="20"/>
          <w:szCs w:val="20"/>
        </w:rPr>
        <w:t xml:space="preserve">Vyjadrenie </w:t>
      </w:r>
      <w:r w:rsidR="0089148E" w:rsidRPr="0095273D">
        <w:rPr>
          <w:rFonts w:ascii="Arial" w:hAnsi="Arial" w:cs="Arial"/>
          <w:sz w:val="20"/>
          <w:szCs w:val="20"/>
          <w:lang w:val="x-none"/>
        </w:rPr>
        <w:t xml:space="preserve">nebude </w:t>
      </w:r>
      <w:r w:rsidR="0089148E" w:rsidRPr="0095273D">
        <w:rPr>
          <w:rFonts w:ascii="Arial" w:hAnsi="Arial" w:cs="Arial"/>
          <w:sz w:val="20"/>
          <w:szCs w:val="20"/>
        </w:rPr>
        <w:t>k</w:t>
      </w:r>
      <w:r w:rsidR="0089148E" w:rsidRPr="0095273D">
        <w:rPr>
          <w:rFonts w:ascii="Arial" w:hAnsi="Arial" w:cs="Arial"/>
          <w:sz w:val="20"/>
          <w:szCs w:val="20"/>
          <w:lang w:val="x-none"/>
        </w:rPr>
        <w:t xml:space="preserve"> posledn</w:t>
      </w:r>
      <w:r w:rsidR="0089148E" w:rsidRPr="0095273D">
        <w:rPr>
          <w:rFonts w:ascii="Arial" w:hAnsi="Arial" w:cs="Arial"/>
          <w:sz w:val="20"/>
          <w:szCs w:val="20"/>
        </w:rPr>
        <w:t>ému</w:t>
      </w:r>
      <w:r w:rsidR="0089148E" w:rsidRPr="0095273D">
        <w:rPr>
          <w:rFonts w:ascii="Arial" w:hAnsi="Arial" w:cs="Arial"/>
          <w:sz w:val="20"/>
          <w:szCs w:val="20"/>
          <w:lang w:val="x-none"/>
        </w:rPr>
        <w:t xml:space="preserve"> d</w:t>
      </w:r>
      <w:r w:rsidR="0089148E" w:rsidRPr="0095273D">
        <w:rPr>
          <w:rFonts w:ascii="Arial" w:hAnsi="Arial" w:cs="Arial"/>
          <w:sz w:val="20"/>
          <w:szCs w:val="20"/>
        </w:rPr>
        <w:t>ňu</w:t>
      </w:r>
      <w:r w:rsidR="0089148E" w:rsidRPr="0095273D">
        <w:rPr>
          <w:rFonts w:ascii="Arial" w:hAnsi="Arial" w:cs="Arial"/>
          <w:sz w:val="20"/>
          <w:szCs w:val="20"/>
          <w:lang w:val="x-none"/>
        </w:rPr>
        <w:t xml:space="preserve"> lehoty určenej na predkladanie ponúk staršie ako tri mesiace</w:t>
      </w:r>
      <w:r w:rsidR="0089148E" w:rsidRPr="0095273D">
        <w:rPr>
          <w:rFonts w:ascii="Arial" w:hAnsi="Arial" w:cs="Arial"/>
          <w:sz w:val="20"/>
          <w:szCs w:val="20"/>
        </w:rPr>
        <w:t xml:space="preserve">. K vyjadreniu/iam banky/bánk alebo ekvivalentnému dokladu uchádzač zároveň predloží čestné vyhlásenie potvrdené štatutárnym orgánom uchádzača, alebo osobou splnomocnenou uchádzačom, že nemá vedené účty ani záväzky v inej banke/bankách ako tej/tých, od ktorej/ých predložil vyššie uvedené potvrdenie/ia resp. ekvivalentný doklad. </w:t>
      </w:r>
      <w:r w:rsidR="0089148E" w:rsidRPr="0095273D">
        <w:rPr>
          <w:rFonts w:ascii="Arial" w:hAnsi="Arial" w:cs="Arial"/>
          <w:sz w:val="20"/>
          <w:szCs w:val="20"/>
          <w:lang w:val="x-none"/>
        </w:rPr>
        <w:t>Pre upresnenie sa uvádza, že výpis z účtu sa nepovažuje za potvrdenie banky.</w:t>
      </w:r>
    </w:p>
    <w:p w14:paraId="3B3AD3F7" w14:textId="77777777" w:rsidR="004632F1" w:rsidRPr="0095273D" w:rsidRDefault="004632F1" w:rsidP="0095273D">
      <w:pPr>
        <w:spacing w:after="0" w:line="240" w:lineRule="auto"/>
        <w:ind w:left="709" w:hanging="425"/>
        <w:contextualSpacing/>
        <w:jc w:val="both"/>
        <w:rPr>
          <w:rFonts w:ascii="Arial" w:eastAsia="Times New Roman" w:hAnsi="Arial" w:cs="Arial"/>
          <w:sz w:val="20"/>
          <w:szCs w:val="20"/>
        </w:rPr>
      </w:pPr>
      <w:bookmarkStart w:id="46" w:name="_Hlk135751552"/>
    </w:p>
    <w:bookmarkEnd w:id="46"/>
    <w:p w14:paraId="5AE277FB" w14:textId="77777777" w:rsidR="00977ED7" w:rsidRPr="0095273D" w:rsidRDefault="00977ED7" w:rsidP="0095273D">
      <w:pPr>
        <w:pStyle w:val="Odsekzoznamu"/>
        <w:numPr>
          <w:ilvl w:val="0"/>
          <w:numId w:val="44"/>
        </w:numPr>
        <w:spacing w:after="0" w:line="240" w:lineRule="auto"/>
        <w:ind w:left="284" w:hanging="284"/>
        <w:jc w:val="both"/>
        <w:rPr>
          <w:rFonts w:ascii="Arial" w:eastAsia="Calibri" w:hAnsi="Arial" w:cs="Arial"/>
          <w:sz w:val="20"/>
          <w:szCs w:val="20"/>
        </w:rPr>
      </w:pPr>
      <w:r w:rsidRPr="0095273D">
        <w:rPr>
          <w:rFonts w:ascii="Arial" w:hAnsi="Arial" w:cs="Arial"/>
          <w:b/>
          <w:sz w:val="20"/>
          <w:szCs w:val="20"/>
        </w:rPr>
        <w:t xml:space="preserve">Podľa § 33 ods. 1 písm. d) </w:t>
      </w:r>
      <w:r w:rsidR="00D5655F" w:rsidRPr="0095273D">
        <w:rPr>
          <w:rFonts w:ascii="Arial" w:hAnsi="Arial" w:cs="Arial"/>
          <w:b/>
          <w:sz w:val="20"/>
          <w:szCs w:val="20"/>
        </w:rPr>
        <w:t>zákona</w:t>
      </w:r>
      <w:r w:rsidRPr="0095273D">
        <w:rPr>
          <w:rFonts w:ascii="Arial" w:hAnsi="Arial" w:cs="Arial"/>
          <w:b/>
          <w:sz w:val="20"/>
          <w:szCs w:val="20"/>
        </w:rPr>
        <w:t>:</w:t>
      </w:r>
    </w:p>
    <w:p w14:paraId="3D21BC70"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ab/>
        <w:t>Prehľad o celkovom dosiahnutom obrate.</w:t>
      </w:r>
    </w:p>
    <w:p w14:paraId="5246EFE0" w14:textId="77777777" w:rsidR="005D0346" w:rsidRPr="0095273D" w:rsidRDefault="005D0346" w:rsidP="0095273D">
      <w:pPr>
        <w:spacing w:after="0" w:line="240" w:lineRule="auto"/>
        <w:ind w:left="284" w:hanging="284"/>
        <w:contextualSpacing/>
        <w:jc w:val="both"/>
        <w:rPr>
          <w:rFonts w:ascii="Arial" w:hAnsi="Arial" w:cs="Arial"/>
          <w:sz w:val="20"/>
          <w:szCs w:val="20"/>
        </w:rPr>
      </w:pPr>
    </w:p>
    <w:p w14:paraId="066D4064" w14:textId="77777777" w:rsidR="00C7065A" w:rsidRPr="0095273D" w:rsidRDefault="00C7065A" w:rsidP="0095273D">
      <w:pPr>
        <w:spacing w:after="0" w:line="240" w:lineRule="auto"/>
        <w:ind w:left="284" w:hanging="284"/>
        <w:contextualSpacing/>
        <w:jc w:val="both"/>
        <w:rPr>
          <w:rFonts w:ascii="Arial" w:hAnsi="Arial" w:cs="Arial"/>
          <w:b/>
          <w:sz w:val="20"/>
          <w:szCs w:val="20"/>
        </w:rPr>
      </w:pPr>
      <w:r w:rsidRPr="0095273D">
        <w:rPr>
          <w:rFonts w:ascii="Arial" w:hAnsi="Arial" w:cs="Arial"/>
          <w:sz w:val="20"/>
          <w:szCs w:val="20"/>
        </w:rPr>
        <w:tab/>
      </w:r>
      <w:r w:rsidRPr="0095273D">
        <w:rPr>
          <w:rFonts w:ascii="Arial" w:hAnsi="Arial" w:cs="Arial"/>
          <w:b/>
          <w:sz w:val="20"/>
          <w:szCs w:val="20"/>
        </w:rPr>
        <w:t>Minimálna požadovaná úroveň štandardov:</w:t>
      </w:r>
    </w:p>
    <w:p w14:paraId="284BF1E7" w14:textId="77777777" w:rsidR="00C7065A" w:rsidRPr="0095273D" w:rsidRDefault="00C7065A"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2.1</w:t>
      </w:r>
      <w:r w:rsidRPr="0095273D">
        <w:rPr>
          <w:rFonts w:ascii="Arial" w:eastAsia="Calibri" w:hAnsi="Arial" w:cs="Arial"/>
          <w:sz w:val="20"/>
          <w:szCs w:val="20"/>
        </w:rPr>
        <w:tab/>
        <w:t xml:space="preserve">Uchádzač predloží </w:t>
      </w:r>
      <w:r w:rsidRPr="0095273D">
        <w:rPr>
          <w:rFonts w:ascii="Arial" w:eastAsia="Calibri" w:hAnsi="Arial" w:cs="Arial"/>
          <w:sz w:val="20"/>
          <w:szCs w:val="20"/>
          <w:u w:val="single"/>
        </w:rPr>
        <w:t>čestné vyhlásenie</w:t>
      </w:r>
      <w:r w:rsidRPr="0095273D">
        <w:rPr>
          <w:rFonts w:ascii="Arial" w:eastAsia="Calibri" w:hAnsi="Arial" w:cs="Arial"/>
          <w:sz w:val="20"/>
          <w:szCs w:val="20"/>
        </w:rPr>
        <w:t xml:space="preserve"> podpísané osobou oprávnenou konať v mene uchádzača, </w:t>
      </w:r>
      <w:r w:rsidRPr="0095273D">
        <w:rPr>
          <w:rFonts w:ascii="Arial" w:eastAsia="Calibri" w:hAnsi="Arial" w:cs="Arial"/>
          <w:sz w:val="20"/>
          <w:szCs w:val="20"/>
          <w:u w:val="single"/>
        </w:rPr>
        <w:t>v ktorom uvedie prehľad o dosiahnutom obrate za posledné tri hospodárske roky</w:t>
      </w:r>
      <w:r w:rsidRPr="0095273D">
        <w:rPr>
          <w:rFonts w:ascii="Arial" w:eastAsia="Calibri" w:hAnsi="Arial" w:cs="Arial"/>
          <w:sz w:val="20"/>
          <w:szCs w:val="20"/>
        </w:rPr>
        <w:t>, za ktoré sú dostupné v závislosti od vzniku alebo začatia prevádzkovania činnosti.</w:t>
      </w:r>
    </w:p>
    <w:p w14:paraId="048BFFE4" w14:textId="77777777" w:rsidR="00C7065A" w:rsidRPr="0095273D" w:rsidRDefault="00C7065A" w:rsidP="0095273D">
      <w:pPr>
        <w:spacing w:after="0" w:line="240" w:lineRule="auto"/>
        <w:ind w:left="709"/>
        <w:contextualSpacing/>
        <w:jc w:val="both"/>
        <w:rPr>
          <w:rFonts w:ascii="Arial" w:eastAsia="Calibri" w:hAnsi="Arial" w:cs="Arial"/>
          <w:sz w:val="20"/>
          <w:szCs w:val="20"/>
        </w:rPr>
      </w:pPr>
      <w:r w:rsidRPr="0095273D">
        <w:rPr>
          <w:rFonts w:ascii="Arial" w:hAnsi="Arial" w:cs="Arial"/>
          <w:i/>
          <w:sz w:val="20"/>
          <w:szCs w:val="20"/>
        </w:rPr>
        <w:t xml:space="preserve">* </w:t>
      </w:r>
      <w:r w:rsidRPr="0095273D">
        <w:rPr>
          <w:rFonts w:ascii="Arial" w:hAnsi="Arial" w:cs="Arial"/>
          <w:i/>
          <w:sz w:val="20"/>
          <w:szCs w:val="20"/>
        </w:rPr>
        <w:tab/>
        <w:t>Poznámka: Hospodársky rok je podľa § 3 ods. 4 zákona č. 431/2002 Z. z. o účtovníctve  obdobie nepretržite po sebe idúcich 12 kalendárnych mesiacov, ktoré nie je zhodné s kalendárnym rokom</w:t>
      </w:r>
    </w:p>
    <w:p w14:paraId="09E4808F" w14:textId="77777777" w:rsidR="00C7065A" w:rsidRPr="0095273D" w:rsidRDefault="00C7065A" w:rsidP="0095273D">
      <w:pPr>
        <w:spacing w:after="0" w:line="240" w:lineRule="auto"/>
        <w:ind w:left="709" w:hanging="425"/>
        <w:contextualSpacing/>
        <w:jc w:val="both"/>
        <w:rPr>
          <w:rFonts w:ascii="Arial" w:hAnsi="Arial" w:cs="Arial"/>
          <w:sz w:val="20"/>
          <w:szCs w:val="20"/>
        </w:rPr>
      </w:pPr>
      <w:r w:rsidRPr="0095273D">
        <w:rPr>
          <w:rFonts w:ascii="Arial" w:eastAsia="Calibri" w:hAnsi="Arial" w:cs="Arial"/>
          <w:sz w:val="20"/>
          <w:szCs w:val="20"/>
        </w:rPr>
        <w:t>2.2</w:t>
      </w:r>
      <w:r w:rsidRPr="0095273D">
        <w:rPr>
          <w:rFonts w:ascii="Arial" w:eastAsia="Calibri" w:hAnsi="Arial" w:cs="Arial"/>
          <w:sz w:val="20"/>
          <w:szCs w:val="20"/>
        </w:rPr>
        <w:tab/>
        <w:t xml:space="preserve">V prípade, ak uchádzač je osoba, ktorá vedie podvojné účtovníctvo, predloží z účtovnej závierky výkaz ziskov a strát a ak uchádzač je osoba, ktorá vedie jednoduché účtovníctvo, predloží z účtovnej závierky výkaz príjmov a výdavkov. </w:t>
      </w:r>
    </w:p>
    <w:p w14:paraId="1E24A04E" w14:textId="69F727E6" w:rsidR="00C7065A" w:rsidRPr="0095273D" w:rsidRDefault="00C7065A"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2.3</w:t>
      </w:r>
      <w:r w:rsidRPr="0095273D">
        <w:rPr>
          <w:rFonts w:ascii="Arial" w:eastAsia="Calibri" w:hAnsi="Arial" w:cs="Arial"/>
          <w:sz w:val="20"/>
          <w:szCs w:val="20"/>
        </w:rPr>
        <w:tab/>
      </w:r>
      <w:r w:rsidRPr="0095273D">
        <w:rPr>
          <w:rFonts w:ascii="Arial" w:eastAsia="Calibri" w:hAnsi="Arial" w:cs="Arial"/>
          <w:sz w:val="20"/>
          <w:szCs w:val="20"/>
          <w:u w:val="single"/>
        </w:rPr>
        <w:t xml:space="preserve">Minimálny celkový obrat uchádzača musí byť </w:t>
      </w:r>
      <w:r w:rsidR="005D0346" w:rsidRPr="0095273D">
        <w:rPr>
          <w:rFonts w:ascii="Arial" w:eastAsia="Calibri" w:hAnsi="Arial" w:cs="Arial"/>
          <w:sz w:val="20"/>
          <w:szCs w:val="20"/>
          <w:u w:val="single"/>
        </w:rPr>
        <w:t>3</w:t>
      </w:r>
      <w:r w:rsidRPr="0095273D">
        <w:rPr>
          <w:rFonts w:ascii="Arial" w:eastAsia="Calibri" w:hAnsi="Arial" w:cs="Arial"/>
          <w:sz w:val="20"/>
          <w:szCs w:val="20"/>
          <w:u w:val="single"/>
        </w:rPr>
        <w:t>0 000 000,00 EUR bez DPH</w:t>
      </w:r>
      <w:r w:rsidRPr="0095273D">
        <w:rPr>
          <w:rFonts w:ascii="Arial" w:eastAsia="Calibri" w:hAnsi="Arial" w:cs="Arial"/>
          <w:sz w:val="20"/>
          <w:szCs w:val="20"/>
        </w:rPr>
        <w:t xml:space="preserve"> (slovom: </w:t>
      </w:r>
      <w:r w:rsidR="005D0346" w:rsidRPr="0095273D">
        <w:rPr>
          <w:rFonts w:ascii="Arial" w:eastAsia="Calibri" w:hAnsi="Arial" w:cs="Arial"/>
          <w:sz w:val="20"/>
          <w:szCs w:val="20"/>
        </w:rPr>
        <w:t>tridsať</w:t>
      </w:r>
      <w:r w:rsidRPr="0095273D">
        <w:rPr>
          <w:rFonts w:ascii="Arial" w:eastAsia="Calibri" w:hAnsi="Arial" w:cs="Arial"/>
          <w:sz w:val="20"/>
          <w:szCs w:val="20"/>
        </w:rPr>
        <w:t xml:space="preserve"> miliónov eur bez DPH) </w:t>
      </w:r>
      <w:r w:rsidRPr="0095273D">
        <w:rPr>
          <w:rFonts w:ascii="Arial" w:eastAsia="Calibri" w:hAnsi="Arial" w:cs="Arial"/>
          <w:sz w:val="20"/>
          <w:szCs w:val="20"/>
          <w:u w:val="single"/>
        </w:rPr>
        <w:t>celkom za posledné tri hospodárske roky</w:t>
      </w:r>
      <w:r w:rsidRPr="0095273D">
        <w:rPr>
          <w:rFonts w:ascii="Arial" w:eastAsia="Calibri" w:hAnsi="Arial" w:cs="Arial"/>
          <w:sz w:val="20"/>
          <w:szCs w:val="20"/>
        </w:rPr>
        <w:t xml:space="preserve">, resp. za roky, za ktoré je dostupný. </w:t>
      </w:r>
    </w:p>
    <w:p w14:paraId="369311E7" w14:textId="5B21BEFA" w:rsidR="004058F3" w:rsidRPr="0095273D" w:rsidRDefault="004058F3"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w:t>
      </w:r>
      <w:r w:rsidRPr="00C950DF">
        <w:rPr>
          <w:rFonts w:ascii="Arial" w:eastAsia="Calibri" w:hAnsi="Arial" w:cs="Arial"/>
          <w:sz w:val="20"/>
          <w:szCs w:val="20"/>
        </w:rPr>
        <w:t xml:space="preserve">.4 </w:t>
      </w:r>
      <w:r w:rsidR="00C950DF" w:rsidRPr="00C950DF">
        <w:rPr>
          <w:rFonts w:ascii="Arial" w:eastAsia="Calibri" w:hAnsi="Arial" w:cs="Arial"/>
          <w:sz w:val="20"/>
          <w:szCs w:val="20"/>
        </w:rPr>
        <w:tab/>
      </w:r>
      <w:r w:rsidRPr="0095273D">
        <w:rPr>
          <w:rFonts w:ascii="Arial" w:eastAsia="Calibri" w:hAnsi="Arial" w:cs="Arial"/>
          <w:sz w:val="20"/>
          <w:szCs w:val="20"/>
          <w:u w:val="single"/>
        </w:rPr>
        <w:t xml:space="preserve">Minimálny celkový obrat v oblasti, ktorej sa týka predmet zákazky – t.j. obrat v oblasti výstavby </w:t>
      </w:r>
      <w:r w:rsidRPr="0095273D">
        <w:rPr>
          <w:rFonts w:ascii="Arial" w:eastAsia="Calibri" w:hAnsi="Arial" w:cs="Arial"/>
          <w:bCs/>
          <w:sz w:val="20"/>
          <w:szCs w:val="20"/>
          <w:u w:val="single"/>
        </w:rPr>
        <w:t>komunikácií</w:t>
      </w:r>
      <w:r w:rsidRPr="0095273D">
        <w:rPr>
          <w:rFonts w:ascii="Arial" w:eastAsia="Calibri" w:hAnsi="Arial" w:cs="Arial"/>
          <w:sz w:val="20"/>
          <w:szCs w:val="20"/>
          <w:u w:val="single"/>
        </w:rPr>
        <w:t xml:space="preserve"> musí byť minimálne 15 000 000,00 EUR bez DPH </w:t>
      </w:r>
      <w:r w:rsidR="008758FA">
        <w:rPr>
          <w:rFonts w:ascii="Arial" w:eastAsia="Calibri" w:hAnsi="Arial" w:cs="Arial"/>
          <w:sz w:val="20"/>
          <w:szCs w:val="20"/>
        </w:rPr>
        <w:t>(</w:t>
      </w:r>
      <w:r w:rsidRPr="0095273D">
        <w:rPr>
          <w:rFonts w:ascii="Arial" w:eastAsia="Calibri" w:hAnsi="Arial" w:cs="Arial"/>
          <w:sz w:val="20"/>
          <w:szCs w:val="20"/>
        </w:rPr>
        <w:t>slovom: pätnásť miliónov eur bez DPH). Obrat v oblasti, ktorej sa predmet zákazky týka uchádzač preukazuje vyššie uvedeným čestným vyhlásením podpísaným osobou oprávnenou konať v mene uchádzača, v ktorom uvedie prehľad o dosiahnutom obrate za posledné tri hospodárske roky, za ktoré sú dostupné v závislosti od vzniku alebo začatia prevádzkovania činnosti.</w:t>
      </w:r>
    </w:p>
    <w:p w14:paraId="43228EE1" w14:textId="77777777" w:rsidR="004058F3" w:rsidRPr="0095273D" w:rsidRDefault="004058F3"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2.5</w:t>
      </w:r>
      <w:r w:rsidRPr="0095273D">
        <w:rPr>
          <w:rFonts w:ascii="Arial" w:eastAsia="Calibri" w:hAnsi="Arial" w:cs="Arial"/>
          <w:sz w:val="20"/>
          <w:szCs w:val="20"/>
        </w:rPr>
        <w:tab/>
        <w:t xml:space="preserve">V prehľade budú v tabuľkovej forme jednotlivo uvedené zákazky realizované uchádzačom, tie ktoré uchádzač použil pri výpočte obratu v oblasti výstavby komunikácií. </w:t>
      </w:r>
      <w:r w:rsidRPr="0095273D">
        <w:rPr>
          <w:rFonts w:ascii="Arial" w:eastAsia="Calibri" w:hAnsi="Arial" w:cs="Arial"/>
          <w:sz w:val="20"/>
          <w:szCs w:val="20"/>
          <w:u w:val="single"/>
        </w:rPr>
        <w:t>Ku každej zákazke sa uvedie</w:t>
      </w:r>
      <w:r w:rsidRPr="0095273D">
        <w:rPr>
          <w:rFonts w:ascii="Arial" w:eastAsia="Calibri" w:hAnsi="Arial" w:cs="Arial"/>
          <w:sz w:val="20"/>
          <w:szCs w:val="20"/>
        </w:rPr>
        <w:t xml:space="preserve"> názov zákazky, opis predmetu zákazky a obrat na zákazke za predchádzajúce tri roky od vyhlásenia verejného obstarávania.  </w:t>
      </w:r>
    </w:p>
    <w:p w14:paraId="7EDF7AB7" w14:textId="5E73C8B9" w:rsidR="00C83DCC" w:rsidRPr="0095273D" w:rsidRDefault="00C7065A" w:rsidP="0095273D">
      <w:pPr>
        <w:spacing w:after="0" w:line="240" w:lineRule="auto"/>
        <w:ind w:left="709" w:hanging="425"/>
        <w:contextualSpacing/>
        <w:jc w:val="both"/>
        <w:rPr>
          <w:rFonts w:ascii="Arial" w:eastAsia="Calibri" w:hAnsi="Arial" w:cs="Arial"/>
          <w:i/>
          <w:iCs/>
          <w:sz w:val="20"/>
          <w:szCs w:val="20"/>
        </w:rPr>
      </w:pPr>
      <w:r w:rsidRPr="0095273D">
        <w:rPr>
          <w:rFonts w:ascii="Arial" w:eastAsia="Calibri" w:hAnsi="Arial" w:cs="Arial"/>
          <w:sz w:val="20"/>
          <w:szCs w:val="20"/>
        </w:rPr>
        <w:t>2.</w:t>
      </w:r>
      <w:r w:rsidR="004058F3" w:rsidRPr="0095273D">
        <w:rPr>
          <w:rFonts w:ascii="Arial" w:eastAsia="Calibri" w:hAnsi="Arial" w:cs="Arial"/>
          <w:sz w:val="20"/>
          <w:szCs w:val="20"/>
        </w:rPr>
        <w:t>6</w:t>
      </w:r>
      <w:r w:rsidRPr="0095273D">
        <w:rPr>
          <w:rFonts w:ascii="Arial" w:eastAsia="Calibri" w:hAnsi="Arial" w:cs="Arial"/>
          <w:sz w:val="20"/>
          <w:szCs w:val="20"/>
        </w:rPr>
        <w:tab/>
        <w:t>Ak uchádzač má účtovné závierky zverejnené v Registri účtovných závierok (www.registeruz.sk), uvedie v ponuke len internetovú adresu, na ktorej sú výkazy ziskov a strát alebo výkazy o príjmoch a výdavkoch verejne prístupné.</w:t>
      </w:r>
      <w:r w:rsidR="00C83DCC" w:rsidRPr="0095273D">
        <w:rPr>
          <w:rFonts w:ascii="Arial" w:eastAsia="Times New Roman" w:hAnsi="Arial" w:cs="Arial"/>
          <w:iCs/>
          <w:sz w:val="20"/>
          <w:szCs w:val="20"/>
        </w:rPr>
        <w:t xml:space="preserve"> </w:t>
      </w:r>
      <w:r w:rsidR="00C83DCC" w:rsidRPr="0095273D">
        <w:rPr>
          <w:rFonts w:ascii="Arial" w:eastAsia="Calibri" w:hAnsi="Arial" w:cs="Arial"/>
          <w:iCs/>
          <w:sz w:val="20"/>
          <w:szCs w:val="20"/>
        </w:rPr>
        <w:t>V prípade, že výkazy ziskov a strát alebo výkazy o príjmoch a výdavkoch uchádzača sú uložené v neverejnej časti Registra účtovných závierok, je potrebné ich v ponuke predložiť s osvedčovacou doložkou DataCentra prevádzkovateľa Registra účtovných závierok.</w:t>
      </w:r>
    </w:p>
    <w:p w14:paraId="025FD7D7" w14:textId="36781B3F" w:rsidR="00D82D86" w:rsidRDefault="00C7065A" w:rsidP="00FC451A">
      <w:pPr>
        <w:pStyle w:val="Odsekzoznamu"/>
        <w:spacing w:after="0" w:line="240" w:lineRule="auto"/>
        <w:ind w:left="709" w:hanging="425"/>
        <w:jc w:val="both"/>
        <w:rPr>
          <w:rFonts w:ascii="Arial" w:eastAsia="Calibri" w:hAnsi="Arial" w:cs="Arial"/>
          <w:sz w:val="20"/>
          <w:szCs w:val="20"/>
        </w:rPr>
      </w:pPr>
      <w:r w:rsidRPr="0095273D">
        <w:rPr>
          <w:rFonts w:ascii="Arial" w:eastAsia="Calibri" w:hAnsi="Arial" w:cs="Arial"/>
          <w:sz w:val="20"/>
          <w:szCs w:val="20"/>
        </w:rPr>
        <w:t>2.</w:t>
      </w:r>
      <w:r w:rsidR="004058F3" w:rsidRPr="0095273D">
        <w:rPr>
          <w:rFonts w:ascii="Arial" w:eastAsia="Calibri" w:hAnsi="Arial" w:cs="Arial"/>
          <w:sz w:val="20"/>
          <w:szCs w:val="20"/>
        </w:rPr>
        <w:t>7</w:t>
      </w:r>
      <w:r w:rsidRPr="0095273D">
        <w:rPr>
          <w:rFonts w:ascii="Arial" w:eastAsia="Calibri" w:hAnsi="Arial" w:cs="Arial"/>
          <w:sz w:val="20"/>
          <w:szCs w:val="20"/>
        </w:rPr>
        <w:tab/>
      </w:r>
      <w:r w:rsidR="00FC451A" w:rsidRPr="00FC451A">
        <w:rPr>
          <w:rFonts w:ascii="Arial" w:eastAsia="Calibri" w:hAnsi="Arial" w:cs="Arial"/>
          <w:sz w:val="20"/>
          <w:szCs w:val="20"/>
        </w:rPr>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Pr>
          <w:rFonts w:ascii="Arial" w:eastAsia="Calibri" w:hAnsi="Arial" w:cs="Arial"/>
          <w:sz w:val="20"/>
          <w:szCs w:val="20"/>
        </w:rPr>
        <w:t>.</w:t>
      </w:r>
    </w:p>
    <w:p w14:paraId="38BA11EF" w14:textId="554ED3B1" w:rsidR="00191199" w:rsidRDefault="00191199" w:rsidP="00FC451A">
      <w:pPr>
        <w:pStyle w:val="Odsekzoznamu"/>
        <w:spacing w:after="0" w:line="240" w:lineRule="auto"/>
        <w:ind w:left="709" w:hanging="425"/>
        <w:jc w:val="both"/>
        <w:rPr>
          <w:rFonts w:ascii="Arial" w:eastAsia="Calibri" w:hAnsi="Arial" w:cs="Arial"/>
          <w:sz w:val="20"/>
          <w:szCs w:val="20"/>
        </w:rPr>
      </w:pPr>
    </w:p>
    <w:p w14:paraId="4C1C0D49" w14:textId="6B367725" w:rsidR="00191199" w:rsidRDefault="00191199" w:rsidP="00FC451A">
      <w:pPr>
        <w:pStyle w:val="Odsekzoznamu"/>
        <w:spacing w:after="0" w:line="240" w:lineRule="auto"/>
        <w:ind w:left="709" w:hanging="425"/>
        <w:jc w:val="both"/>
        <w:rPr>
          <w:rFonts w:ascii="Arial" w:eastAsia="Calibri" w:hAnsi="Arial" w:cs="Arial"/>
          <w:sz w:val="20"/>
          <w:szCs w:val="20"/>
        </w:rPr>
      </w:pPr>
    </w:p>
    <w:p w14:paraId="2385A72D" w14:textId="596B3001" w:rsidR="00191199" w:rsidRDefault="00191199" w:rsidP="00FC451A">
      <w:pPr>
        <w:pStyle w:val="Odsekzoznamu"/>
        <w:spacing w:after="0" w:line="240" w:lineRule="auto"/>
        <w:ind w:left="709" w:hanging="425"/>
        <w:jc w:val="both"/>
        <w:rPr>
          <w:rFonts w:ascii="Arial" w:eastAsia="Calibri" w:hAnsi="Arial" w:cs="Arial"/>
          <w:sz w:val="20"/>
          <w:szCs w:val="20"/>
        </w:rPr>
      </w:pPr>
    </w:p>
    <w:p w14:paraId="001D7B39" w14:textId="060CD98E" w:rsidR="00191199" w:rsidRDefault="00191199" w:rsidP="00FC451A">
      <w:pPr>
        <w:pStyle w:val="Odsekzoznamu"/>
        <w:spacing w:after="0" w:line="240" w:lineRule="auto"/>
        <w:ind w:left="709" w:hanging="425"/>
        <w:jc w:val="both"/>
        <w:rPr>
          <w:rFonts w:ascii="Arial" w:eastAsia="Calibri" w:hAnsi="Arial" w:cs="Arial"/>
          <w:sz w:val="20"/>
          <w:szCs w:val="20"/>
        </w:rPr>
      </w:pPr>
    </w:p>
    <w:p w14:paraId="3602D7A2" w14:textId="261728CC" w:rsidR="00191199" w:rsidRDefault="00191199" w:rsidP="00FC451A">
      <w:pPr>
        <w:pStyle w:val="Odsekzoznamu"/>
        <w:spacing w:after="0" w:line="240" w:lineRule="auto"/>
        <w:ind w:left="709" w:hanging="425"/>
        <w:jc w:val="both"/>
        <w:rPr>
          <w:rFonts w:ascii="Arial" w:eastAsia="Calibri" w:hAnsi="Arial" w:cs="Arial"/>
          <w:sz w:val="20"/>
          <w:szCs w:val="20"/>
        </w:rPr>
      </w:pPr>
    </w:p>
    <w:p w14:paraId="6184DD9E" w14:textId="4136E97D" w:rsidR="00191199" w:rsidRDefault="00191199" w:rsidP="00FC451A">
      <w:pPr>
        <w:pStyle w:val="Odsekzoznamu"/>
        <w:spacing w:after="0" w:line="240" w:lineRule="auto"/>
        <w:ind w:left="709" w:hanging="425"/>
        <w:jc w:val="both"/>
        <w:rPr>
          <w:rFonts w:ascii="Arial" w:eastAsia="Calibri" w:hAnsi="Arial" w:cs="Arial"/>
          <w:sz w:val="20"/>
          <w:szCs w:val="20"/>
        </w:rPr>
      </w:pPr>
    </w:p>
    <w:p w14:paraId="72A83A3F" w14:textId="3ACF7AEC" w:rsidR="00191199" w:rsidRDefault="00191199" w:rsidP="00FC451A">
      <w:pPr>
        <w:pStyle w:val="Odsekzoznamu"/>
        <w:spacing w:after="0" w:line="240" w:lineRule="auto"/>
        <w:ind w:left="709" w:hanging="425"/>
        <w:jc w:val="both"/>
        <w:rPr>
          <w:rFonts w:ascii="Arial" w:eastAsia="Calibri" w:hAnsi="Arial" w:cs="Arial"/>
          <w:sz w:val="20"/>
          <w:szCs w:val="20"/>
        </w:rPr>
      </w:pPr>
    </w:p>
    <w:p w14:paraId="44AB8946" w14:textId="77777777" w:rsidR="00191199" w:rsidRPr="0095273D" w:rsidRDefault="00191199" w:rsidP="00FC451A">
      <w:pPr>
        <w:pStyle w:val="Odsekzoznamu"/>
        <w:spacing w:after="0" w:line="240" w:lineRule="auto"/>
        <w:ind w:left="709" w:hanging="425"/>
        <w:jc w:val="both"/>
        <w:rPr>
          <w:rFonts w:ascii="Arial" w:eastAsia="Calibri" w:hAnsi="Arial" w:cs="Arial"/>
          <w:sz w:val="20"/>
          <w:szCs w:val="20"/>
        </w:rPr>
      </w:pPr>
    </w:p>
    <w:p w14:paraId="770B1388" w14:textId="67FC473C" w:rsidR="00C7065A" w:rsidRPr="0095273D" w:rsidRDefault="00C7065A"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FC451A">
        <w:rPr>
          <w:rFonts w:ascii="Arial" w:hAnsi="Arial" w:cs="Arial"/>
          <w:sz w:val="20"/>
          <w:szCs w:val="20"/>
        </w:rPr>
        <w:t>8</w:t>
      </w:r>
      <w:r w:rsidRPr="0095273D">
        <w:rPr>
          <w:rFonts w:ascii="Arial" w:hAnsi="Arial" w:cs="Arial"/>
          <w:sz w:val="20"/>
          <w:szCs w:val="20"/>
        </w:rPr>
        <w:t xml:space="preserve"> </w:t>
      </w:r>
      <w:r w:rsidRPr="0095273D">
        <w:rPr>
          <w:rFonts w:ascii="Arial" w:hAnsi="Arial" w:cs="Arial"/>
          <w:sz w:val="20"/>
          <w:szCs w:val="20"/>
        </w:rPr>
        <w:tab/>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7EF94D40"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3.</w:t>
      </w:r>
      <w:r w:rsidRPr="0095273D">
        <w:rPr>
          <w:rFonts w:ascii="Arial" w:hAnsi="Arial" w:cs="Arial"/>
          <w:sz w:val="20"/>
          <w:szCs w:val="20"/>
        </w:rPr>
        <w:tab/>
        <w:t xml:space="preserve">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4.</w:t>
      </w:r>
      <w:r w:rsidRPr="0095273D">
        <w:rPr>
          <w:rFonts w:ascii="Arial" w:hAnsi="Arial" w:cs="Arial"/>
          <w:sz w:val="20"/>
          <w:szCs w:val="20"/>
        </w:rPr>
        <w:tab/>
        <w:t>Verejný obstarávateľ požaduje, aby uchádzač a iná osoba, ktorej kapacity majú byť použité na preukázanie finančného a ekonomického postavenia, zodpovedali za plnenie zmluvy spoločne.</w:t>
      </w:r>
    </w:p>
    <w:p w14:paraId="7F9E4085"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5.</w:t>
      </w:r>
      <w:r w:rsidRPr="0095273D">
        <w:rPr>
          <w:rFonts w:ascii="Arial" w:hAnsi="Arial" w:cs="Arial"/>
          <w:sz w:val="20"/>
          <w:szCs w:val="20"/>
        </w:rPr>
        <w:tab/>
        <w:t>Skupina dodávateľov preukazuje splnenie podmienok účasti týkajúcich sa ekonomického a finančného postavenia spoločne.</w:t>
      </w:r>
    </w:p>
    <w:p w14:paraId="751E3CFA"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 xml:space="preserve">6.  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p>
    <w:p w14:paraId="202D8119" w14:textId="1D9551BF" w:rsidR="00C7065A" w:rsidRDefault="00C7065A" w:rsidP="0095273D">
      <w:pPr>
        <w:spacing w:after="0" w:line="240" w:lineRule="auto"/>
        <w:contextualSpacing/>
        <w:jc w:val="both"/>
        <w:rPr>
          <w:rFonts w:ascii="Arial" w:hAnsi="Arial" w:cs="Arial"/>
          <w:sz w:val="20"/>
          <w:szCs w:val="20"/>
        </w:rPr>
      </w:pPr>
    </w:p>
    <w:p w14:paraId="046DC51D" w14:textId="022F89E9" w:rsidR="00536359" w:rsidRDefault="00536359" w:rsidP="0095273D">
      <w:pPr>
        <w:spacing w:after="0" w:line="240" w:lineRule="auto"/>
        <w:contextualSpacing/>
        <w:jc w:val="both"/>
        <w:rPr>
          <w:rFonts w:ascii="Arial" w:hAnsi="Arial" w:cs="Arial"/>
          <w:sz w:val="20"/>
          <w:szCs w:val="20"/>
        </w:rPr>
      </w:pPr>
    </w:p>
    <w:p w14:paraId="74CA4EBD" w14:textId="103B911E" w:rsidR="00536359" w:rsidRDefault="00536359" w:rsidP="0095273D">
      <w:pPr>
        <w:spacing w:after="0" w:line="240" w:lineRule="auto"/>
        <w:contextualSpacing/>
        <w:jc w:val="both"/>
        <w:rPr>
          <w:rFonts w:ascii="Arial" w:hAnsi="Arial" w:cs="Arial"/>
          <w:sz w:val="20"/>
          <w:szCs w:val="20"/>
        </w:rPr>
      </w:pPr>
    </w:p>
    <w:p w14:paraId="583AD808" w14:textId="647E8438" w:rsidR="00536359" w:rsidRDefault="00536359" w:rsidP="0095273D">
      <w:pPr>
        <w:spacing w:after="0" w:line="240" w:lineRule="auto"/>
        <w:contextualSpacing/>
        <w:jc w:val="both"/>
        <w:rPr>
          <w:rFonts w:ascii="Arial" w:hAnsi="Arial" w:cs="Arial"/>
          <w:sz w:val="20"/>
          <w:szCs w:val="20"/>
        </w:rPr>
      </w:pPr>
    </w:p>
    <w:p w14:paraId="64A345F6" w14:textId="66BFE49A" w:rsidR="00536359" w:rsidRDefault="00536359" w:rsidP="0095273D">
      <w:pPr>
        <w:spacing w:after="0" w:line="240" w:lineRule="auto"/>
        <w:contextualSpacing/>
        <w:jc w:val="both"/>
        <w:rPr>
          <w:rFonts w:ascii="Arial" w:hAnsi="Arial" w:cs="Arial"/>
          <w:sz w:val="20"/>
          <w:szCs w:val="20"/>
        </w:rPr>
      </w:pPr>
    </w:p>
    <w:p w14:paraId="6AB1D9E9" w14:textId="4401A40C" w:rsidR="00536359" w:rsidRDefault="00536359" w:rsidP="0095273D">
      <w:pPr>
        <w:spacing w:after="0" w:line="240" w:lineRule="auto"/>
        <w:contextualSpacing/>
        <w:jc w:val="both"/>
        <w:rPr>
          <w:rFonts w:ascii="Arial" w:hAnsi="Arial" w:cs="Arial"/>
          <w:sz w:val="20"/>
          <w:szCs w:val="20"/>
        </w:rPr>
      </w:pPr>
    </w:p>
    <w:p w14:paraId="0DFF497D" w14:textId="15B2EDD2" w:rsidR="00536359" w:rsidRDefault="00536359" w:rsidP="0095273D">
      <w:pPr>
        <w:spacing w:after="0" w:line="240" w:lineRule="auto"/>
        <w:contextualSpacing/>
        <w:jc w:val="both"/>
        <w:rPr>
          <w:rFonts w:ascii="Arial" w:hAnsi="Arial" w:cs="Arial"/>
          <w:sz w:val="20"/>
          <w:szCs w:val="20"/>
        </w:rPr>
      </w:pPr>
    </w:p>
    <w:p w14:paraId="0C5A479E" w14:textId="7E7A1FF5" w:rsidR="00536359" w:rsidRDefault="00536359" w:rsidP="0095273D">
      <w:pPr>
        <w:spacing w:after="0" w:line="240" w:lineRule="auto"/>
        <w:contextualSpacing/>
        <w:jc w:val="both"/>
        <w:rPr>
          <w:rFonts w:ascii="Arial" w:hAnsi="Arial" w:cs="Arial"/>
          <w:sz w:val="20"/>
          <w:szCs w:val="20"/>
        </w:rPr>
      </w:pPr>
    </w:p>
    <w:p w14:paraId="2E28F69C" w14:textId="74899B35" w:rsidR="00536359" w:rsidRDefault="00536359" w:rsidP="0095273D">
      <w:pPr>
        <w:spacing w:after="0" w:line="240" w:lineRule="auto"/>
        <w:contextualSpacing/>
        <w:jc w:val="both"/>
        <w:rPr>
          <w:rFonts w:ascii="Arial" w:hAnsi="Arial" w:cs="Arial"/>
          <w:sz w:val="20"/>
          <w:szCs w:val="20"/>
        </w:rPr>
      </w:pPr>
    </w:p>
    <w:p w14:paraId="5E14269B" w14:textId="4619E6F1" w:rsidR="00536359" w:rsidRDefault="00536359" w:rsidP="0095273D">
      <w:pPr>
        <w:spacing w:after="0" w:line="240" w:lineRule="auto"/>
        <w:contextualSpacing/>
        <w:jc w:val="both"/>
        <w:rPr>
          <w:rFonts w:ascii="Arial" w:hAnsi="Arial" w:cs="Arial"/>
          <w:sz w:val="20"/>
          <w:szCs w:val="20"/>
        </w:rPr>
      </w:pPr>
    </w:p>
    <w:p w14:paraId="6ABD9533" w14:textId="0611A3B7" w:rsidR="00536359" w:rsidRDefault="00536359" w:rsidP="0095273D">
      <w:pPr>
        <w:spacing w:after="0" w:line="240" w:lineRule="auto"/>
        <w:contextualSpacing/>
        <w:jc w:val="both"/>
        <w:rPr>
          <w:rFonts w:ascii="Arial" w:hAnsi="Arial" w:cs="Arial"/>
          <w:sz w:val="20"/>
          <w:szCs w:val="20"/>
        </w:rPr>
      </w:pPr>
    </w:p>
    <w:p w14:paraId="6DC26351" w14:textId="55691156" w:rsidR="00536359" w:rsidRDefault="00536359" w:rsidP="0095273D">
      <w:pPr>
        <w:spacing w:after="0" w:line="240" w:lineRule="auto"/>
        <w:contextualSpacing/>
        <w:jc w:val="both"/>
        <w:rPr>
          <w:rFonts w:ascii="Arial" w:hAnsi="Arial" w:cs="Arial"/>
          <w:sz w:val="20"/>
          <w:szCs w:val="20"/>
        </w:rPr>
      </w:pPr>
    </w:p>
    <w:p w14:paraId="3ACAF446" w14:textId="1709E7B7" w:rsidR="00536359" w:rsidRDefault="00536359" w:rsidP="0095273D">
      <w:pPr>
        <w:spacing w:after="0" w:line="240" w:lineRule="auto"/>
        <w:contextualSpacing/>
        <w:jc w:val="both"/>
        <w:rPr>
          <w:rFonts w:ascii="Arial" w:hAnsi="Arial" w:cs="Arial"/>
          <w:sz w:val="20"/>
          <w:szCs w:val="20"/>
        </w:rPr>
      </w:pPr>
    </w:p>
    <w:p w14:paraId="720B197D" w14:textId="2EDDD197" w:rsidR="00536359" w:rsidRDefault="00536359" w:rsidP="0095273D">
      <w:pPr>
        <w:spacing w:after="0" w:line="240" w:lineRule="auto"/>
        <w:contextualSpacing/>
        <w:jc w:val="both"/>
        <w:rPr>
          <w:rFonts w:ascii="Arial" w:hAnsi="Arial" w:cs="Arial"/>
          <w:sz w:val="20"/>
          <w:szCs w:val="20"/>
        </w:rPr>
      </w:pPr>
    </w:p>
    <w:p w14:paraId="0EBE4707" w14:textId="34B7A1B9" w:rsidR="00536359" w:rsidRDefault="00536359" w:rsidP="0095273D">
      <w:pPr>
        <w:spacing w:after="0" w:line="240" w:lineRule="auto"/>
        <w:contextualSpacing/>
        <w:jc w:val="both"/>
        <w:rPr>
          <w:rFonts w:ascii="Arial" w:hAnsi="Arial" w:cs="Arial"/>
          <w:sz w:val="20"/>
          <w:szCs w:val="20"/>
        </w:rPr>
      </w:pPr>
    </w:p>
    <w:p w14:paraId="03C4094E" w14:textId="12A5B9AC" w:rsidR="00536359" w:rsidRDefault="00536359" w:rsidP="0095273D">
      <w:pPr>
        <w:spacing w:after="0" w:line="240" w:lineRule="auto"/>
        <w:contextualSpacing/>
        <w:jc w:val="both"/>
        <w:rPr>
          <w:rFonts w:ascii="Arial" w:hAnsi="Arial" w:cs="Arial"/>
          <w:sz w:val="20"/>
          <w:szCs w:val="20"/>
        </w:rPr>
      </w:pPr>
    </w:p>
    <w:p w14:paraId="7AD0C822" w14:textId="369AB996" w:rsidR="00536359" w:rsidRDefault="00536359" w:rsidP="0095273D">
      <w:pPr>
        <w:spacing w:after="0" w:line="240" w:lineRule="auto"/>
        <w:contextualSpacing/>
        <w:jc w:val="both"/>
        <w:rPr>
          <w:rFonts w:ascii="Arial" w:hAnsi="Arial" w:cs="Arial"/>
          <w:sz w:val="20"/>
          <w:szCs w:val="20"/>
        </w:rPr>
      </w:pPr>
    </w:p>
    <w:p w14:paraId="68CE856F" w14:textId="55E1DA46" w:rsidR="00536359" w:rsidRDefault="00536359" w:rsidP="0095273D">
      <w:pPr>
        <w:spacing w:after="0" w:line="240" w:lineRule="auto"/>
        <w:contextualSpacing/>
        <w:jc w:val="both"/>
        <w:rPr>
          <w:rFonts w:ascii="Arial" w:hAnsi="Arial" w:cs="Arial"/>
          <w:sz w:val="20"/>
          <w:szCs w:val="20"/>
        </w:rPr>
      </w:pPr>
    </w:p>
    <w:p w14:paraId="547F9F4C" w14:textId="3F0F07B8" w:rsidR="00536359" w:rsidRDefault="00536359" w:rsidP="0095273D">
      <w:pPr>
        <w:spacing w:after="0" w:line="240" w:lineRule="auto"/>
        <w:contextualSpacing/>
        <w:jc w:val="both"/>
        <w:rPr>
          <w:rFonts w:ascii="Arial" w:hAnsi="Arial" w:cs="Arial"/>
          <w:sz w:val="20"/>
          <w:szCs w:val="20"/>
        </w:rPr>
      </w:pPr>
    </w:p>
    <w:p w14:paraId="3EA7E0E8" w14:textId="496BED90" w:rsidR="00536359" w:rsidRDefault="00536359" w:rsidP="0095273D">
      <w:pPr>
        <w:spacing w:after="0" w:line="240" w:lineRule="auto"/>
        <w:contextualSpacing/>
        <w:jc w:val="both"/>
        <w:rPr>
          <w:rFonts w:ascii="Arial" w:hAnsi="Arial" w:cs="Arial"/>
          <w:sz w:val="20"/>
          <w:szCs w:val="20"/>
        </w:rPr>
      </w:pPr>
    </w:p>
    <w:p w14:paraId="4C857984" w14:textId="37938C61" w:rsidR="00536359" w:rsidRDefault="00536359" w:rsidP="0095273D">
      <w:pPr>
        <w:spacing w:after="0" w:line="240" w:lineRule="auto"/>
        <w:contextualSpacing/>
        <w:jc w:val="both"/>
        <w:rPr>
          <w:rFonts w:ascii="Arial" w:hAnsi="Arial" w:cs="Arial"/>
          <w:sz w:val="20"/>
          <w:szCs w:val="20"/>
        </w:rPr>
      </w:pPr>
    </w:p>
    <w:p w14:paraId="327D2D65" w14:textId="07435276" w:rsidR="00536359" w:rsidRDefault="00536359" w:rsidP="0095273D">
      <w:pPr>
        <w:spacing w:after="0" w:line="240" w:lineRule="auto"/>
        <w:contextualSpacing/>
        <w:jc w:val="both"/>
        <w:rPr>
          <w:rFonts w:ascii="Arial" w:hAnsi="Arial" w:cs="Arial"/>
          <w:sz w:val="20"/>
          <w:szCs w:val="20"/>
        </w:rPr>
      </w:pPr>
    </w:p>
    <w:p w14:paraId="3CBF3962" w14:textId="0F092724" w:rsidR="00536359" w:rsidRDefault="00536359" w:rsidP="0095273D">
      <w:pPr>
        <w:spacing w:after="0" w:line="240" w:lineRule="auto"/>
        <w:contextualSpacing/>
        <w:jc w:val="both"/>
        <w:rPr>
          <w:rFonts w:ascii="Arial" w:hAnsi="Arial" w:cs="Arial"/>
          <w:sz w:val="20"/>
          <w:szCs w:val="20"/>
        </w:rPr>
      </w:pPr>
    </w:p>
    <w:p w14:paraId="6D2F4EF1" w14:textId="4AF45C9A" w:rsidR="00536359" w:rsidRDefault="00536359" w:rsidP="0095273D">
      <w:pPr>
        <w:spacing w:after="0" w:line="240" w:lineRule="auto"/>
        <w:contextualSpacing/>
        <w:jc w:val="both"/>
        <w:rPr>
          <w:rFonts w:ascii="Arial" w:hAnsi="Arial" w:cs="Arial"/>
          <w:sz w:val="20"/>
          <w:szCs w:val="20"/>
        </w:rPr>
      </w:pPr>
    </w:p>
    <w:p w14:paraId="1B914CE6" w14:textId="303FDBF0" w:rsidR="00536359" w:rsidRDefault="00536359" w:rsidP="0095273D">
      <w:pPr>
        <w:spacing w:after="0" w:line="240" w:lineRule="auto"/>
        <w:contextualSpacing/>
        <w:jc w:val="both"/>
        <w:rPr>
          <w:rFonts w:ascii="Arial" w:hAnsi="Arial" w:cs="Arial"/>
          <w:sz w:val="20"/>
          <w:szCs w:val="20"/>
        </w:rPr>
      </w:pPr>
    </w:p>
    <w:p w14:paraId="1CE54B80" w14:textId="238E21A7" w:rsidR="00536359" w:rsidRDefault="00536359" w:rsidP="0095273D">
      <w:pPr>
        <w:spacing w:after="0" w:line="240" w:lineRule="auto"/>
        <w:contextualSpacing/>
        <w:jc w:val="both"/>
        <w:rPr>
          <w:rFonts w:ascii="Arial" w:hAnsi="Arial" w:cs="Arial"/>
          <w:sz w:val="20"/>
          <w:szCs w:val="20"/>
        </w:rPr>
      </w:pPr>
    </w:p>
    <w:p w14:paraId="1EADC755" w14:textId="0BC4BC2F" w:rsidR="00536359" w:rsidRDefault="00536359" w:rsidP="0095273D">
      <w:pPr>
        <w:spacing w:after="0" w:line="240" w:lineRule="auto"/>
        <w:contextualSpacing/>
        <w:jc w:val="both"/>
        <w:rPr>
          <w:rFonts w:ascii="Arial" w:hAnsi="Arial" w:cs="Arial"/>
          <w:sz w:val="20"/>
          <w:szCs w:val="20"/>
        </w:rPr>
      </w:pPr>
    </w:p>
    <w:p w14:paraId="15740250" w14:textId="1E89631F" w:rsidR="00536359" w:rsidRDefault="00536359" w:rsidP="0095273D">
      <w:pPr>
        <w:spacing w:after="0" w:line="240" w:lineRule="auto"/>
        <w:contextualSpacing/>
        <w:jc w:val="both"/>
        <w:rPr>
          <w:rFonts w:ascii="Arial" w:hAnsi="Arial" w:cs="Arial"/>
          <w:sz w:val="20"/>
          <w:szCs w:val="20"/>
        </w:rPr>
      </w:pPr>
    </w:p>
    <w:p w14:paraId="17AC6E9C" w14:textId="4D1C220D" w:rsidR="00536359" w:rsidRDefault="00536359" w:rsidP="0095273D">
      <w:pPr>
        <w:spacing w:after="0" w:line="240" w:lineRule="auto"/>
        <w:contextualSpacing/>
        <w:jc w:val="both"/>
        <w:rPr>
          <w:rFonts w:ascii="Arial" w:hAnsi="Arial" w:cs="Arial"/>
          <w:sz w:val="20"/>
          <w:szCs w:val="20"/>
        </w:rPr>
      </w:pPr>
    </w:p>
    <w:p w14:paraId="4B531C39" w14:textId="4E6E85D5" w:rsidR="00536359" w:rsidRDefault="00536359" w:rsidP="0095273D">
      <w:pPr>
        <w:spacing w:after="0" w:line="240" w:lineRule="auto"/>
        <w:contextualSpacing/>
        <w:jc w:val="both"/>
        <w:rPr>
          <w:rFonts w:ascii="Arial" w:hAnsi="Arial" w:cs="Arial"/>
          <w:sz w:val="20"/>
          <w:szCs w:val="20"/>
        </w:rPr>
      </w:pPr>
    </w:p>
    <w:p w14:paraId="01110F07" w14:textId="067A406F" w:rsidR="00536359" w:rsidRDefault="00536359" w:rsidP="0095273D">
      <w:pPr>
        <w:spacing w:after="0" w:line="240" w:lineRule="auto"/>
        <w:contextualSpacing/>
        <w:jc w:val="both"/>
        <w:rPr>
          <w:rFonts w:ascii="Arial" w:hAnsi="Arial" w:cs="Arial"/>
          <w:sz w:val="20"/>
          <w:szCs w:val="20"/>
        </w:rPr>
      </w:pPr>
    </w:p>
    <w:p w14:paraId="1B06A158" w14:textId="686862B9" w:rsidR="00536359" w:rsidRDefault="00536359" w:rsidP="0095273D">
      <w:pPr>
        <w:spacing w:after="0" w:line="240" w:lineRule="auto"/>
        <w:contextualSpacing/>
        <w:jc w:val="both"/>
        <w:rPr>
          <w:rFonts w:ascii="Arial" w:hAnsi="Arial" w:cs="Arial"/>
          <w:sz w:val="20"/>
          <w:szCs w:val="20"/>
        </w:rPr>
      </w:pPr>
    </w:p>
    <w:p w14:paraId="07A04524" w14:textId="2A891D7E" w:rsidR="00536359" w:rsidRDefault="00536359" w:rsidP="0095273D">
      <w:pPr>
        <w:spacing w:after="0" w:line="240" w:lineRule="auto"/>
        <w:contextualSpacing/>
        <w:jc w:val="both"/>
        <w:rPr>
          <w:rFonts w:ascii="Arial" w:hAnsi="Arial" w:cs="Arial"/>
          <w:sz w:val="20"/>
          <w:szCs w:val="20"/>
        </w:rPr>
      </w:pPr>
    </w:p>
    <w:p w14:paraId="693D3314" w14:textId="6BDD6AF8" w:rsidR="00536359" w:rsidRDefault="00536359" w:rsidP="0095273D">
      <w:pPr>
        <w:spacing w:after="0" w:line="240" w:lineRule="auto"/>
        <w:contextualSpacing/>
        <w:jc w:val="both"/>
        <w:rPr>
          <w:rFonts w:ascii="Arial" w:hAnsi="Arial" w:cs="Arial"/>
          <w:sz w:val="20"/>
          <w:szCs w:val="20"/>
        </w:rPr>
      </w:pPr>
    </w:p>
    <w:p w14:paraId="285D8ABB" w14:textId="279FEB4C" w:rsidR="00536359" w:rsidRDefault="00536359" w:rsidP="0095273D">
      <w:pPr>
        <w:spacing w:after="0" w:line="240" w:lineRule="auto"/>
        <w:contextualSpacing/>
        <w:jc w:val="both"/>
        <w:rPr>
          <w:rFonts w:ascii="Arial" w:hAnsi="Arial" w:cs="Arial"/>
          <w:sz w:val="20"/>
          <w:szCs w:val="20"/>
        </w:rPr>
      </w:pPr>
    </w:p>
    <w:p w14:paraId="3D128166" w14:textId="77777777" w:rsidR="00536359" w:rsidRPr="0095273D" w:rsidRDefault="00536359" w:rsidP="0095273D">
      <w:pPr>
        <w:spacing w:after="0" w:line="240" w:lineRule="auto"/>
        <w:contextualSpacing/>
        <w:jc w:val="both"/>
        <w:rPr>
          <w:rFonts w:ascii="Arial" w:hAnsi="Arial" w:cs="Arial"/>
          <w:sz w:val="20"/>
          <w:szCs w:val="20"/>
        </w:rPr>
      </w:pPr>
    </w:p>
    <w:p w14:paraId="4089C419" w14:textId="064B2988" w:rsidR="00977ED7" w:rsidRPr="0095273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rPr>
      </w:pPr>
      <w:r w:rsidRPr="0095273D">
        <w:rPr>
          <w:rFonts w:ascii="Arial" w:hAnsi="Arial" w:cs="Arial"/>
          <w:bCs w:val="0"/>
          <w:sz w:val="20"/>
          <w:szCs w:val="20"/>
        </w:rPr>
        <w:t xml:space="preserve">Podmienky </w:t>
      </w:r>
      <w:r w:rsidRPr="0095273D">
        <w:rPr>
          <w:rStyle w:val="Vrazn"/>
          <w:rFonts w:ascii="Arial" w:hAnsi="Arial" w:cs="Arial"/>
          <w:b/>
          <w:sz w:val="20"/>
          <w:szCs w:val="20"/>
        </w:rPr>
        <w:t xml:space="preserve">účasti vo verejnom obstarávaní týkajúce sa technickej spôsobilosti alebo odbornej spôsobilosti podľa § 34 a § 36 </w:t>
      </w:r>
      <w:r w:rsidR="005D0346" w:rsidRPr="0095273D">
        <w:rPr>
          <w:rStyle w:val="Vrazn"/>
          <w:rFonts w:ascii="Arial" w:hAnsi="Arial" w:cs="Arial"/>
          <w:b/>
          <w:sz w:val="20"/>
          <w:szCs w:val="20"/>
        </w:rPr>
        <w:t>zákona:</w:t>
      </w:r>
    </w:p>
    <w:p w14:paraId="0034BA58"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 w:val="0"/>
          <w:sz w:val="20"/>
          <w:szCs w:val="20"/>
        </w:rPr>
      </w:pPr>
    </w:p>
    <w:p w14:paraId="01DD6B7C" w14:textId="77777777" w:rsidR="00977ED7" w:rsidRPr="0095273D" w:rsidRDefault="00977ED7" w:rsidP="0095273D">
      <w:pPr>
        <w:spacing w:after="0" w:line="240" w:lineRule="auto"/>
        <w:contextualSpacing/>
        <w:jc w:val="both"/>
        <w:rPr>
          <w:rFonts w:ascii="Arial" w:hAnsi="Arial" w:cs="Arial"/>
          <w:sz w:val="20"/>
          <w:szCs w:val="20"/>
        </w:rPr>
      </w:pPr>
      <w:r w:rsidRPr="0095273D">
        <w:rPr>
          <w:rFonts w:ascii="Arial" w:hAnsi="Arial" w:cs="Arial"/>
          <w:sz w:val="20"/>
          <w:szCs w:val="20"/>
        </w:rPr>
        <w:t>Uchádzač vo svojej ponuke predloží dokumenty, ktorými preukazuje svoju technickú spôsobilosť alebo odbornú spôsobilosť</w:t>
      </w:r>
      <w:r w:rsidR="005D0346" w:rsidRPr="0095273D">
        <w:rPr>
          <w:rFonts w:ascii="Arial" w:hAnsi="Arial" w:cs="Arial"/>
          <w:sz w:val="20"/>
          <w:szCs w:val="20"/>
        </w:rPr>
        <w:t xml:space="preserve"> nasledovne</w:t>
      </w:r>
      <w:r w:rsidRPr="0095273D">
        <w:rPr>
          <w:rFonts w:ascii="Arial" w:hAnsi="Arial" w:cs="Arial"/>
          <w:sz w:val="20"/>
          <w:szCs w:val="20"/>
        </w:rPr>
        <w:t xml:space="preserve">:  </w:t>
      </w:r>
    </w:p>
    <w:p w14:paraId="2671194A" w14:textId="77777777" w:rsidR="00977ED7" w:rsidRPr="0095273D" w:rsidRDefault="00977ED7" w:rsidP="0095273D">
      <w:pPr>
        <w:spacing w:after="0" w:line="240" w:lineRule="auto"/>
        <w:contextualSpacing/>
        <w:jc w:val="both"/>
        <w:rPr>
          <w:rFonts w:ascii="Arial" w:hAnsi="Arial" w:cs="Arial"/>
          <w:b/>
          <w:sz w:val="20"/>
          <w:szCs w:val="20"/>
        </w:rPr>
      </w:pPr>
    </w:p>
    <w:p w14:paraId="5BE3F84C" w14:textId="77777777" w:rsidR="00977ED7" w:rsidRPr="0095273D" w:rsidRDefault="00977ED7" w:rsidP="0095273D">
      <w:pPr>
        <w:pStyle w:val="Odsekzoznamu"/>
        <w:numPr>
          <w:ilvl w:val="0"/>
          <w:numId w:val="45"/>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b) v nadväznosti na ods. 2 </w:t>
      </w:r>
      <w:r w:rsidR="00D5655F" w:rsidRPr="0095273D">
        <w:rPr>
          <w:rFonts w:ascii="Arial" w:hAnsi="Arial" w:cs="Arial"/>
          <w:b/>
          <w:sz w:val="20"/>
          <w:szCs w:val="20"/>
        </w:rPr>
        <w:t>zákona</w:t>
      </w:r>
      <w:r w:rsidRPr="0095273D">
        <w:rPr>
          <w:rFonts w:ascii="Arial" w:hAnsi="Arial" w:cs="Arial"/>
          <w:b/>
          <w:sz w:val="20"/>
          <w:szCs w:val="20"/>
        </w:rPr>
        <w:t>:</w:t>
      </w:r>
    </w:p>
    <w:p w14:paraId="53B9600D" w14:textId="204F78F8" w:rsidR="005D0346" w:rsidRPr="0095273D" w:rsidRDefault="005D0346" w:rsidP="0095273D">
      <w:pPr>
        <w:spacing w:after="0" w:line="240" w:lineRule="auto"/>
        <w:ind w:left="284"/>
        <w:contextualSpacing/>
        <w:jc w:val="both"/>
        <w:rPr>
          <w:rFonts w:ascii="Arial" w:hAnsi="Arial" w:cs="Arial"/>
          <w:b/>
          <w:sz w:val="20"/>
          <w:szCs w:val="20"/>
        </w:rPr>
      </w:pPr>
      <w:bookmarkStart w:id="47" w:name="_Hlk157512054"/>
      <w:r w:rsidRPr="0095273D">
        <w:rPr>
          <w:rFonts w:ascii="Arial" w:hAnsi="Arial" w:cs="Arial"/>
          <w:sz w:val="20"/>
          <w:szCs w:val="20"/>
        </w:rPr>
        <w:t xml:space="preserve">Zoznam stavebných </w:t>
      </w:r>
      <w:r w:rsidRPr="00FC451A">
        <w:rPr>
          <w:rFonts w:ascii="Arial" w:hAnsi="Arial" w:cs="Arial"/>
          <w:sz w:val="20"/>
          <w:szCs w:val="20"/>
        </w:rPr>
        <w:t xml:space="preserve">prác </w:t>
      </w:r>
      <w:r w:rsidR="00726AB5" w:rsidRPr="00FC451A">
        <w:rPr>
          <w:rFonts w:ascii="Arial" w:hAnsi="Arial" w:cs="Arial"/>
          <w:sz w:val="20"/>
          <w:szCs w:val="20"/>
        </w:rPr>
        <w:t xml:space="preserve">(Príloha B5 Časť B Zväzok 1 týchto SP) </w:t>
      </w:r>
      <w:r w:rsidRPr="00FC451A">
        <w:rPr>
          <w:rFonts w:ascii="Arial" w:hAnsi="Arial" w:cs="Arial"/>
          <w:sz w:val="20"/>
          <w:szCs w:val="20"/>
        </w:rPr>
        <w:t>uskutočnených</w:t>
      </w:r>
      <w:r w:rsidRPr="0095273D">
        <w:rPr>
          <w:rFonts w:ascii="Arial" w:hAnsi="Arial" w:cs="Arial"/>
          <w:sz w:val="20"/>
          <w:szCs w:val="20"/>
        </w:rPr>
        <w:t xml:space="preserve"> za predchádzajúcich 10 (desať) rokov od vyhlásenia verejného obstarávania (ďalej len „rozhodné obdobie“)</w:t>
      </w:r>
      <w:r w:rsidRPr="0095273D">
        <w:rPr>
          <w:rFonts w:ascii="Arial" w:hAnsi="Arial" w:cs="Arial"/>
          <w:bCs/>
          <w:sz w:val="20"/>
          <w:szCs w:val="20"/>
        </w:rPr>
        <w:t xml:space="preserve"> </w:t>
      </w:r>
      <w:r w:rsidRPr="0095273D">
        <w:rPr>
          <w:rFonts w:ascii="Arial" w:hAnsi="Arial" w:cs="Arial"/>
          <w:sz w:val="20"/>
          <w:szCs w:val="20"/>
        </w:rPr>
        <w:t xml:space="preserve">s uvedením cien, miest a lehôt uskutočnenia stavebných prác; zoznam </w:t>
      </w:r>
      <w:r w:rsidRPr="0095273D">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95273D">
        <w:rPr>
          <w:rFonts w:ascii="Arial" w:hAnsi="Arial" w:cs="Arial"/>
          <w:sz w:val="20"/>
          <w:szCs w:val="20"/>
        </w:rPr>
        <w:t>:</w:t>
      </w:r>
    </w:p>
    <w:p w14:paraId="09A6AC31" w14:textId="77777777" w:rsidR="005D0346" w:rsidRPr="0095273D" w:rsidRDefault="005D0346" w:rsidP="0095273D">
      <w:pPr>
        <w:pStyle w:val="Zkladntext"/>
        <w:numPr>
          <w:ilvl w:val="0"/>
          <w:numId w:val="17"/>
        </w:numPr>
        <w:spacing w:after="0" w:line="240" w:lineRule="auto"/>
        <w:ind w:left="720"/>
        <w:contextualSpacing/>
        <w:rPr>
          <w:rFonts w:ascii="Arial" w:hAnsi="Arial" w:cs="Arial"/>
          <w:b w:val="0"/>
          <w:sz w:val="20"/>
          <w:szCs w:val="20"/>
        </w:rPr>
      </w:pPr>
      <w:r w:rsidRPr="0095273D">
        <w:rPr>
          <w:rFonts w:ascii="Arial" w:hAnsi="Arial" w:cs="Arial"/>
          <w:b w:val="0"/>
          <w:sz w:val="20"/>
          <w:szCs w:val="20"/>
        </w:rPr>
        <w:t>bol verejný obstarávateľ alebo obstarávateľ podľa zákona, dokladom je referencia,</w:t>
      </w:r>
      <w:r w:rsidRPr="0095273D">
        <w:rPr>
          <w:rFonts w:ascii="Arial" w:eastAsia="Calibri" w:hAnsi="Arial" w:cs="Arial"/>
          <w:sz w:val="20"/>
          <w:szCs w:val="20"/>
          <w:lang w:eastAsia="en-US"/>
        </w:rPr>
        <w:t xml:space="preserve"> </w:t>
      </w:r>
      <w:r w:rsidRPr="0095273D">
        <w:rPr>
          <w:rFonts w:ascii="Arial" w:hAnsi="Arial" w:cs="Arial"/>
          <w:b w:val="0"/>
          <w:sz w:val="20"/>
          <w:szCs w:val="20"/>
        </w:rPr>
        <w:t>ak referencia nebola vyhotovená podľa § 12 zákona dokladom môže byť aj vyhlásenie uchádzača alebo záujemcu o ich uskutočnení, doplnené dokladom, preukazujúcim ich uskutočnenie,</w:t>
      </w:r>
    </w:p>
    <w:p w14:paraId="5A2882A1" w14:textId="77777777" w:rsidR="005D0346" w:rsidRPr="0095273D" w:rsidRDefault="005D0346" w:rsidP="0095273D">
      <w:pPr>
        <w:pStyle w:val="Odsekzoznamu"/>
        <w:numPr>
          <w:ilvl w:val="0"/>
          <w:numId w:val="17"/>
        </w:numPr>
        <w:spacing w:after="0" w:line="240" w:lineRule="auto"/>
        <w:ind w:left="720"/>
        <w:jc w:val="both"/>
        <w:rPr>
          <w:rFonts w:ascii="Arial" w:hAnsi="Arial" w:cs="Arial"/>
          <w:sz w:val="20"/>
          <w:szCs w:val="20"/>
        </w:rPr>
      </w:pPr>
      <w:r w:rsidRPr="0095273D">
        <w:rPr>
          <w:rFonts w:ascii="Arial" w:hAnsi="Arial" w:cs="Arial"/>
          <w:sz w:val="20"/>
          <w:szCs w:val="20"/>
        </w:rPr>
        <w:t xml:space="preserve">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 </w:t>
      </w:r>
    </w:p>
    <w:bookmarkEnd w:id="47"/>
    <w:p w14:paraId="43FBE5AF" w14:textId="77777777" w:rsidR="005D37BB" w:rsidRPr="0095273D" w:rsidRDefault="005D37BB" w:rsidP="0095273D">
      <w:pPr>
        <w:spacing w:after="0" w:line="240" w:lineRule="auto"/>
        <w:contextualSpacing/>
        <w:jc w:val="both"/>
        <w:rPr>
          <w:rFonts w:ascii="Arial" w:hAnsi="Arial" w:cs="Arial"/>
          <w:sz w:val="20"/>
          <w:szCs w:val="20"/>
        </w:rPr>
      </w:pPr>
    </w:p>
    <w:p w14:paraId="27718967" w14:textId="77777777" w:rsidR="005D0346" w:rsidRPr="0095273D" w:rsidRDefault="005D0346" w:rsidP="0095273D">
      <w:pPr>
        <w:spacing w:after="0" w:line="240" w:lineRule="auto"/>
        <w:contextualSpacing/>
        <w:jc w:val="both"/>
        <w:rPr>
          <w:rFonts w:ascii="Arial" w:hAnsi="Arial" w:cs="Arial"/>
          <w:b/>
          <w:sz w:val="20"/>
          <w:szCs w:val="20"/>
        </w:rPr>
      </w:pPr>
      <w:r w:rsidRPr="0095273D">
        <w:rPr>
          <w:rFonts w:ascii="Arial" w:hAnsi="Arial" w:cs="Arial"/>
          <w:sz w:val="20"/>
          <w:szCs w:val="20"/>
        </w:rPr>
        <w:tab/>
      </w:r>
      <w:bookmarkStart w:id="48" w:name="_Hlk157512764"/>
      <w:r w:rsidRPr="0095273D">
        <w:rPr>
          <w:rFonts w:ascii="Arial" w:hAnsi="Arial" w:cs="Arial"/>
          <w:b/>
          <w:sz w:val="20"/>
          <w:szCs w:val="20"/>
        </w:rPr>
        <w:t>Minimálna požadovaná úroveň štandardov:</w:t>
      </w:r>
    </w:p>
    <w:bookmarkEnd w:id="48"/>
    <w:p w14:paraId="49B0EB6A" w14:textId="77777777" w:rsidR="00977ED7" w:rsidRPr="0095273D" w:rsidRDefault="00977ED7" w:rsidP="0095273D">
      <w:pPr>
        <w:spacing w:after="0" w:line="240" w:lineRule="auto"/>
        <w:ind w:firstLine="284"/>
        <w:contextualSpacing/>
        <w:jc w:val="both"/>
        <w:rPr>
          <w:rFonts w:ascii="Arial" w:hAnsi="Arial" w:cs="Arial"/>
          <w:sz w:val="20"/>
          <w:szCs w:val="20"/>
        </w:rPr>
      </w:pPr>
      <w:r w:rsidRPr="0095273D">
        <w:rPr>
          <w:rFonts w:ascii="Arial" w:hAnsi="Arial" w:cs="Arial"/>
          <w:sz w:val="20"/>
          <w:szCs w:val="20"/>
        </w:rPr>
        <w:t xml:space="preserve">Uchádzač </w:t>
      </w:r>
      <w:r w:rsidR="005D0346" w:rsidRPr="0095273D">
        <w:rPr>
          <w:rFonts w:ascii="Arial" w:hAnsi="Arial" w:cs="Arial"/>
          <w:sz w:val="20"/>
          <w:szCs w:val="20"/>
        </w:rPr>
        <w:t>musí preukázať</w:t>
      </w:r>
      <w:r w:rsidR="00A06CB8" w:rsidRPr="0095273D">
        <w:rPr>
          <w:rFonts w:ascii="Arial" w:hAnsi="Arial" w:cs="Arial"/>
          <w:sz w:val="20"/>
          <w:szCs w:val="20"/>
        </w:rPr>
        <w:t>, že v rozhodnom období uskutočnil stavebné práce nasledovne</w:t>
      </w:r>
      <w:r w:rsidRPr="0095273D">
        <w:rPr>
          <w:rFonts w:ascii="Arial" w:hAnsi="Arial" w:cs="Arial"/>
          <w:sz w:val="20"/>
          <w:szCs w:val="20"/>
        </w:rPr>
        <w:t>:</w:t>
      </w:r>
    </w:p>
    <w:p w14:paraId="6F960C7F" w14:textId="25358658" w:rsidR="00C83DCC" w:rsidRPr="0095273D" w:rsidRDefault="00977ED7" w:rsidP="00C64129">
      <w:pPr>
        <w:pStyle w:val="Odsekzoznamu"/>
        <w:numPr>
          <w:ilvl w:val="1"/>
          <w:numId w:val="45"/>
        </w:numPr>
        <w:spacing w:after="0" w:line="240" w:lineRule="auto"/>
        <w:ind w:hanging="436"/>
        <w:jc w:val="both"/>
        <w:rPr>
          <w:rFonts w:ascii="Arial" w:hAnsi="Arial" w:cs="Arial"/>
          <w:sz w:val="20"/>
          <w:szCs w:val="20"/>
        </w:rPr>
      </w:pPr>
      <w:r w:rsidRPr="0095273D">
        <w:rPr>
          <w:rFonts w:ascii="Arial" w:hAnsi="Arial" w:cs="Arial"/>
          <w:sz w:val="20"/>
          <w:szCs w:val="20"/>
        </w:rPr>
        <w:t xml:space="preserve">minimálne 1 referenciu na stavebné práce realizované </w:t>
      </w:r>
      <w:bookmarkStart w:id="49" w:name="_Hlk164677246"/>
      <w:r w:rsidRPr="0095273D">
        <w:rPr>
          <w:rFonts w:ascii="Arial" w:hAnsi="Arial" w:cs="Arial"/>
          <w:sz w:val="20"/>
          <w:szCs w:val="20"/>
        </w:rPr>
        <w:t xml:space="preserve">na stavbe </w:t>
      </w:r>
      <w:r w:rsidR="000F5B79" w:rsidRPr="0095273D">
        <w:rPr>
          <w:rFonts w:ascii="Arial" w:hAnsi="Arial" w:cs="Arial"/>
          <w:sz w:val="20"/>
          <w:szCs w:val="20"/>
        </w:rPr>
        <w:t>alebo rekonštrukcii</w:t>
      </w:r>
      <w:r w:rsidR="0066171F" w:rsidRPr="0095273D">
        <w:rPr>
          <w:rFonts w:ascii="Arial" w:hAnsi="Arial" w:cs="Arial"/>
          <w:sz w:val="20"/>
          <w:szCs w:val="20"/>
        </w:rPr>
        <w:t>***</w:t>
      </w:r>
      <w:r w:rsidR="000F5B79" w:rsidRPr="0095273D">
        <w:rPr>
          <w:rFonts w:ascii="Arial" w:hAnsi="Arial" w:cs="Arial"/>
          <w:sz w:val="20"/>
          <w:szCs w:val="20"/>
        </w:rPr>
        <w:t xml:space="preserve"> </w:t>
      </w:r>
      <w:r w:rsidRPr="0095273D">
        <w:rPr>
          <w:rFonts w:ascii="Arial" w:hAnsi="Arial" w:cs="Arial"/>
          <w:sz w:val="20"/>
          <w:szCs w:val="20"/>
        </w:rPr>
        <w:t>diaľnice alebo na stavbe rýchlostnej cesty</w:t>
      </w:r>
      <w:r w:rsidR="00787E6A" w:rsidRPr="0095273D">
        <w:rPr>
          <w:rFonts w:ascii="Arial" w:hAnsi="Arial" w:cs="Arial"/>
          <w:sz w:val="20"/>
          <w:szCs w:val="20"/>
        </w:rPr>
        <w:t xml:space="preserve"> alebo na stavbe cesty </w:t>
      </w:r>
      <w:r w:rsidR="00FD328D" w:rsidRPr="0095273D">
        <w:rPr>
          <w:rFonts w:ascii="Arial" w:hAnsi="Arial" w:cs="Arial"/>
          <w:sz w:val="20"/>
          <w:szCs w:val="20"/>
        </w:rPr>
        <w:t>I</w:t>
      </w:r>
      <w:r w:rsidR="00787E6A" w:rsidRPr="0095273D">
        <w:rPr>
          <w:rFonts w:ascii="Arial" w:hAnsi="Arial" w:cs="Arial"/>
          <w:sz w:val="20"/>
          <w:szCs w:val="20"/>
        </w:rPr>
        <w:t>. triedy</w:t>
      </w:r>
      <w:r w:rsidRPr="0095273D">
        <w:rPr>
          <w:rFonts w:ascii="Arial" w:hAnsi="Arial" w:cs="Arial"/>
          <w:sz w:val="20"/>
          <w:szCs w:val="20"/>
        </w:rPr>
        <w:t xml:space="preserve"> alebo na stavbe cesty</w:t>
      </w:r>
      <w:bookmarkEnd w:id="49"/>
      <w:r w:rsidRPr="0095273D">
        <w:rPr>
          <w:rFonts w:ascii="Arial" w:hAnsi="Arial" w:cs="Arial"/>
          <w:sz w:val="20"/>
          <w:szCs w:val="20"/>
        </w:rPr>
        <w:t xml:space="preserve"> obdobného charakteru*, v minimálnej hodnote 20 000</w:t>
      </w:r>
      <w:r w:rsidR="00C64129">
        <w:rPr>
          <w:rFonts w:ascii="Arial" w:hAnsi="Arial" w:cs="Arial"/>
          <w:sz w:val="20"/>
          <w:szCs w:val="20"/>
        </w:rPr>
        <w:t> </w:t>
      </w:r>
      <w:r w:rsidRPr="0095273D">
        <w:rPr>
          <w:rFonts w:ascii="Arial" w:hAnsi="Arial" w:cs="Arial"/>
          <w:sz w:val="20"/>
          <w:szCs w:val="20"/>
        </w:rPr>
        <w:t>000</w:t>
      </w:r>
      <w:r w:rsidR="00C64129">
        <w:rPr>
          <w:rFonts w:ascii="Arial" w:hAnsi="Arial" w:cs="Arial"/>
          <w:sz w:val="20"/>
          <w:szCs w:val="20"/>
        </w:rPr>
        <w:t>,-</w:t>
      </w:r>
      <w:r w:rsidRPr="0095273D">
        <w:rPr>
          <w:rFonts w:ascii="Arial" w:hAnsi="Arial" w:cs="Arial"/>
          <w:sz w:val="20"/>
          <w:szCs w:val="20"/>
        </w:rPr>
        <w:t xml:space="preserve"> EUR bez DPH,</w:t>
      </w:r>
      <w:r w:rsidR="00C83DCC" w:rsidRPr="0095273D">
        <w:rPr>
          <w:rFonts w:ascii="Arial" w:hAnsi="Arial" w:cs="Arial"/>
          <w:sz w:val="20"/>
          <w:szCs w:val="20"/>
        </w:rPr>
        <w:t xml:space="preserve"> kde stavebné práce boli vykonávané počas prevádzky na diaľnici alebo rýchlostnej ceste alebo cesty I. triedy alebo na stavbe cesty obdobného charakteru*;</w:t>
      </w:r>
    </w:p>
    <w:p w14:paraId="08B7218A" w14:textId="03BE1E98" w:rsidR="00977ED7" w:rsidRDefault="00977ED7" w:rsidP="00773779">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 xml:space="preserve">1.2 </w:t>
      </w:r>
      <w:r w:rsidRPr="0095273D">
        <w:rPr>
          <w:rFonts w:ascii="Arial" w:hAnsi="Arial" w:cs="Arial"/>
          <w:sz w:val="20"/>
          <w:szCs w:val="20"/>
        </w:rPr>
        <w:tab/>
        <w:t>minimálne 1 referenciu na stavebné práce minimálne 1 mostného objektu** realizované na stavbe</w:t>
      </w:r>
      <w:r w:rsidR="00411DA2" w:rsidRPr="0095273D">
        <w:rPr>
          <w:rFonts w:ascii="Arial" w:hAnsi="Arial" w:cs="Arial"/>
          <w:sz w:val="20"/>
          <w:szCs w:val="20"/>
        </w:rPr>
        <w:t xml:space="preserve"> alebo rekonštrukcii*** </w:t>
      </w:r>
      <w:r w:rsidRPr="0095273D">
        <w:rPr>
          <w:rFonts w:ascii="Arial" w:hAnsi="Arial" w:cs="Arial"/>
          <w:sz w:val="20"/>
          <w:szCs w:val="20"/>
        </w:rPr>
        <w:t xml:space="preserve"> diaľnice</w:t>
      </w:r>
      <w:r w:rsidR="00411DA2" w:rsidRPr="0095273D">
        <w:rPr>
          <w:rFonts w:ascii="Arial" w:hAnsi="Arial" w:cs="Arial"/>
          <w:sz w:val="20"/>
          <w:szCs w:val="20"/>
        </w:rPr>
        <w:t xml:space="preserve"> </w:t>
      </w:r>
      <w:r w:rsidRPr="0095273D">
        <w:rPr>
          <w:rFonts w:ascii="Arial" w:hAnsi="Arial" w:cs="Arial"/>
          <w:sz w:val="20"/>
          <w:szCs w:val="20"/>
        </w:rPr>
        <w:t xml:space="preserve"> alebo rýchlostnej cesty</w:t>
      </w:r>
      <w:r w:rsidR="00787E6A" w:rsidRPr="0095273D">
        <w:rPr>
          <w:rFonts w:ascii="Arial" w:hAnsi="Arial" w:cs="Arial"/>
          <w:sz w:val="20"/>
          <w:szCs w:val="20"/>
        </w:rPr>
        <w:t xml:space="preserve"> alebo cesty </w:t>
      </w:r>
      <w:r w:rsidR="00FD328D" w:rsidRPr="0095273D">
        <w:rPr>
          <w:rFonts w:ascii="Arial" w:hAnsi="Arial" w:cs="Arial"/>
          <w:sz w:val="20"/>
          <w:szCs w:val="20"/>
        </w:rPr>
        <w:t>I</w:t>
      </w:r>
      <w:r w:rsidR="00787E6A" w:rsidRPr="0095273D">
        <w:rPr>
          <w:rFonts w:ascii="Arial" w:hAnsi="Arial" w:cs="Arial"/>
          <w:sz w:val="20"/>
          <w:szCs w:val="20"/>
        </w:rPr>
        <w:t>. triedy</w:t>
      </w:r>
      <w:r w:rsidRPr="0095273D">
        <w:rPr>
          <w:rFonts w:ascii="Arial" w:hAnsi="Arial" w:cs="Arial"/>
          <w:sz w:val="20"/>
          <w:szCs w:val="20"/>
        </w:rPr>
        <w:t xml:space="preserve"> alebo cesty obdobného charakteru*</w:t>
      </w:r>
      <w:r w:rsidR="00C83DCC" w:rsidRPr="0095273D">
        <w:rPr>
          <w:rFonts w:ascii="Arial" w:hAnsi="Arial" w:cs="Arial"/>
          <w:sz w:val="20"/>
          <w:szCs w:val="20"/>
        </w:rPr>
        <w:t>;</w:t>
      </w:r>
    </w:p>
    <w:p w14:paraId="5C1D87F4" w14:textId="71064820" w:rsidR="00A86DA3" w:rsidRPr="00CD06A8" w:rsidRDefault="00C83DCC" w:rsidP="00C64129">
      <w:pPr>
        <w:spacing w:line="240" w:lineRule="auto"/>
        <w:ind w:left="709" w:hanging="425"/>
        <w:jc w:val="both"/>
        <w:rPr>
          <w:rFonts w:ascii="Arial" w:hAnsi="Arial" w:cs="Arial"/>
          <w:sz w:val="20"/>
          <w:szCs w:val="20"/>
        </w:rPr>
      </w:pPr>
      <w:r w:rsidRPr="0095273D">
        <w:rPr>
          <w:rFonts w:ascii="Arial" w:hAnsi="Arial" w:cs="Arial"/>
          <w:sz w:val="20"/>
          <w:szCs w:val="20"/>
        </w:rPr>
        <w:t>1.3</w:t>
      </w:r>
      <w:r w:rsidRPr="0095273D">
        <w:rPr>
          <w:rFonts w:ascii="Arial" w:hAnsi="Arial" w:cs="Arial"/>
          <w:sz w:val="20"/>
          <w:szCs w:val="20"/>
        </w:rPr>
        <w:tab/>
      </w:r>
      <w:r w:rsidR="00A86DA3" w:rsidRPr="00DD6514">
        <w:rPr>
          <w:rFonts w:ascii="Arial" w:hAnsi="Arial" w:cs="Arial"/>
          <w:sz w:val="20"/>
          <w:szCs w:val="20"/>
        </w:rPr>
        <w:t>minimálne jedn</w:t>
      </w:r>
      <w:r w:rsidR="00A86DA3">
        <w:rPr>
          <w:rFonts w:ascii="Arial" w:hAnsi="Arial" w:cs="Arial"/>
          <w:sz w:val="20"/>
          <w:szCs w:val="20"/>
        </w:rPr>
        <w:t xml:space="preserve">u zákazku na stavebné práce, predmetom ktorej bola realizácia výstavby minimálne jedného (1) </w:t>
      </w:r>
      <w:r w:rsidR="00A86DA3" w:rsidRPr="00E40AFE">
        <w:rPr>
          <w:rFonts w:ascii="Arial" w:hAnsi="Arial" w:cs="Arial"/>
          <w:sz w:val="20"/>
          <w:szCs w:val="20"/>
        </w:rPr>
        <w:t>tunela</w:t>
      </w:r>
      <w:r w:rsidR="00A86DA3">
        <w:rPr>
          <w:rFonts w:ascii="Arial" w:hAnsi="Arial" w:cs="Arial"/>
          <w:sz w:val="20"/>
          <w:szCs w:val="20"/>
        </w:rPr>
        <w:t xml:space="preserve"> v plnom profile</w:t>
      </w:r>
      <w:r w:rsidR="00A86DA3" w:rsidRPr="00E40AFE">
        <w:rPr>
          <w:rFonts w:ascii="Arial" w:hAnsi="Arial" w:cs="Arial"/>
          <w:sz w:val="20"/>
          <w:szCs w:val="20"/>
        </w:rPr>
        <w:t xml:space="preserve"> </w:t>
      </w:r>
      <w:r w:rsidR="00A86DA3" w:rsidRPr="00E40AFE">
        <w:rPr>
          <w:rFonts w:ascii="Arial" w:hAnsi="Arial" w:cs="Arial"/>
          <w:sz w:val="20"/>
          <w:szCs w:val="20"/>
          <w:shd w:val="clear" w:color="auto" w:fill="FFFFFF"/>
        </w:rPr>
        <w:t>(stavebnej a technologickej časti)</w:t>
      </w:r>
      <w:r w:rsidR="00A86DA3">
        <w:rPr>
          <w:rFonts w:ascii="Arial" w:hAnsi="Arial" w:cs="Arial"/>
          <w:sz w:val="20"/>
          <w:szCs w:val="20"/>
          <w:shd w:val="clear" w:color="auto" w:fill="FFFFFF"/>
        </w:rPr>
        <w:t>,</w:t>
      </w:r>
      <w:r w:rsidR="00A86DA3" w:rsidRPr="00DD6514">
        <w:rPr>
          <w:rFonts w:ascii="Arial" w:hAnsi="Arial" w:cs="Arial"/>
          <w:sz w:val="20"/>
          <w:szCs w:val="20"/>
        </w:rPr>
        <w:t xml:space="preserve"> dĺžky minimálne </w:t>
      </w:r>
      <w:r w:rsidR="00A86DA3">
        <w:rPr>
          <w:rFonts w:ascii="Arial" w:hAnsi="Arial" w:cs="Arial"/>
          <w:sz w:val="20"/>
          <w:szCs w:val="20"/>
        </w:rPr>
        <w:t>5</w:t>
      </w:r>
      <w:r w:rsidR="00A86DA3" w:rsidRPr="00DD6514">
        <w:rPr>
          <w:rFonts w:ascii="Arial" w:hAnsi="Arial" w:cs="Arial"/>
          <w:sz w:val="20"/>
          <w:szCs w:val="20"/>
        </w:rPr>
        <w:t>00 m na diaľnici</w:t>
      </w:r>
      <w:r w:rsidR="00A86DA3">
        <w:rPr>
          <w:rFonts w:ascii="Arial" w:hAnsi="Arial" w:cs="Arial"/>
          <w:sz w:val="20"/>
          <w:szCs w:val="20"/>
        </w:rPr>
        <w:t xml:space="preserve"> alebo</w:t>
      </w:r>
      <w:r w:rsidR="00A86DA3" w:rsidRPr="00DD6514">
        <w:rPr>
          <w:rFonts w:ascii="Arial" w:hAnsi="Arial" w:cs="Arial"/>
          <w:sz w:val="20"/>
          <w:szCs w:val="20"/>
        </w:rPr>
        <w:t xml:space="preserve"> rýchlostnej ceste alebo ceste obdobného charakteru;</w:t>
      </w:r>
      <w:r w:rsidR="00D126CA">
        <w:rPr>
          <w:rFonts w:ascii="Arial" w:hAnsi="Arial" w:cs="Arial"/>
          <w:sz w:val="20"/>
          <w:szCs w:val="20"/>
        </w:rPr>
        <w:t xml:space="preserve"> </w:t>
      </w:r>
      <w:r w:rsidR="00D126CA" w:rsidRPr="00D126CA">
        <w:rPr>
          <w:rFonts w:ascii="Arial" w:hAnsi="Arial" w:cs="Arial"/>
          <w:sz w:val="20"/>
          <w:szCs w:val="20"/>
        </w:rPr>
        <w:t>(tunel musel byť technologicky vybavený E&amp;M zariadeniami v súlade s Nariadením vlády SR č. 344/2006 Z.z. o minimálnych bezpečnostných požiadavkách na tunely v cestnej sieti alebo Smernice Európskeho parlamentu a Rady 2004/54/ES z 29. apríla 2004 o minimálnych bezpečnostných požiadavkách na tunely v transeurópskej cestnej sieti alebo ekvivalentného predpisu);</w:t>
      </w:r>
    </w:p>
    <w:p w14:paraId="15B64E00" w14:textId="1EA7F659" w:rsidR="003D125A" w:rsidRPr="0095273D" w:rsidRDefault="00977ED7" w:rsidP="005E670E">
      <w:pPr>
        <w:spacing w:after="0" w:line="240" w:lineRule="auto"/>
        <w:ind w:left="709" w:hanging="425"/>
        <w:contextualSpacing/>
        <w:jc w:val="both"/>
        <w:rPr>
          <w:rFonts w:ascii="Arial" w:hAnsi="Arial" w:cs="Arial"/>
          <w:i/>
          <w:sz w:val="20"/>
          <w:szCs w:val="20"/>
        </w:rPr>
      </w:pPr>
      <w:r w:rsidRPr="0095273D">
        <w:rPr>
          <w:rFonts w:ascii="Arial" w:hAnsi="Arial" w:cs="Arial"/>
          <w:i/>
          <w:sz w:val="20"/>
          <w:szCs w:val="20"/>
        </w:rPr>
        <w:t xml:space="preserve">*Poznámka: </w:t>
      </w:r>
    </w:p>
    <w:p w14:paraId="169F4E32" w14:textId="77777777" w:rsidR="0095273D" w:rsidRPr="0095273D" w:rsidRDefault="0095273D"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Diaľnicou, rýchlostnou cestou, cestou I. triedy alebo cestou obdobného charakteru sa rozumie smerovo rozdelená minimálne 4-pruhová komunikácia s celkovou šírkou minimálne 22,5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951C49D" w14:textId="77777777" w:rsidR="00977ED7" w:rsidRPr="0095273D" w:rsidRDefault="00977ED7" w:rsidP="0095273D">
      <w:pPr>
        <w:pStyle w:val="Zkladntext"/>
        <w:spacing w:after="0" w:line="240" w:lineRule="auto"/>
        <w:contextualSpacing/>
        <w:rPr>
          <w:rFonts w:ascii="Arial" w:hAnsi="Arial" w:cs="Arial"/>
          <w:b w:val="0"/>
          <w:sz w:val="20"/>
          <w:szCs w:val="20"/>
        </w:rPr>
      </w:pPr>
    </w:p>
    <w:p w14:paraId="40F0715C" w14:textId="4C1BDA16" w:rsidR="003D125A" w:rsidRPr="0095273D" w:rsidRDefault="00977ED7" w:rsidP="0095273D">
      <w:pPr>
        <w:spacing w:after="0" w:line="240" w:lineRule="auto"/>
        <w:ind w:left="284"/>
        <w:contextualSpacing/>
        <w:jc w:val="both"/>
        <w:rPr>
          <w:rFonts w:ascii="Arial" w:hAnsi="Arial" w:cs="Arial"/>
          <w:i/>
          <w:sz w:val="20"/>
          <w:szCs w:val="20"/>
        </w:rPr>
      </w:pPr>
      <w:r w:rsidRPr="0095273D">
        <w:rPr>
          <w:rFonts w:ascii="Arial" w:hAnsi="Arial" w:cs="Arial"/>
          <w:i/>
          <w:sz w:val="20"/>
          <w:szCs w:val="20"/>
        </w:rPr>
        <w:t xml:space="preserve">**Poznámka: </w:t>
      </w:r>
    </w:p>
    <w:p w14:paraId="3996D1E5" w14:textId="3231A595" w:rsidR="0095273D" w:rsidRPr="0095273D" w:rsidRDefault="0095273D"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Mostným objektom sa rozumie most v dĺžke min. 50 m, a minimálneho rozpätia mostného poľa 15 m ktorý bol realizovaný technológiou ktorú predpokladá vo svojom predbežnom technickom riešení zhotoviteľ (Príloha B</w:t>
      </w:r>
      <w:r w:rsidR="00D566A5">
        <w:rPr>
          <w:rFonts w:ascii="Arial" w:hAnsi="Arial" w:cs="Arial"/>
          <w:sz w:val="20"/>
          <w:szCs w:val="20"/>
        </w:rPr>
        <w:t>2C</w:t>
      </w:r>
      <w:r w:rsidRPr="0095273D">
        <w:rPr>
          <w:rFonts w:ascii="Arial" w:hAnsi="Arial" w:cs="Arial"/>
          <w:sz w:val="20"/>
          <w:szCs w:val="20"/>
        </w:rPr>
        <w:t xml:space="preserve"> Predbežné technické riešenie, Časť A.1 Pokyny pre uchádzačov Zväzok 1 týchto SP). </w:t>
      </w:r>
    </w:p>
    <w:p w14:paraId="6246F3BF" w14:textId="77777777" w:rsidR="0095273D" w:rsidRPr="0095273D" w:rsidRDefault="0095273D" w:rsidP="0095273D">
      <w:pPr>
        <w:spacing w:after="0" w:line="240" w:lineRule="auto"/>
        <w:ind w:left="284"/>
        <w:contextualSpacing/>
        <w:jc w:val="both"/>
        <w:rPr>
          <w:rFonts w:ascii="Arial" w:hAnsi="Arial" w:cs="Arial"/>
          <w:sz w:val="20"/>
          <w:szCs w:val="20"/>
        </w:rPr>
      </w:pPr>
    </w:p>
    <w:p w14:paraId="5C39790A" w14:textId="52E4346D" w:rsidR="000F5B79" w:rsidRPr="008758FA" w:rsidRDefault="000F5B79" w:rsidP="0095273D">
      <w:pPr>
        <w:spacing w:after="0" w:line="240" w:lineRule="auto"/>
        <w:ind w:left="284" w:firstLine="1"/>
        <w:contextualSpacing/>
        <w:jc w:val="both"/>
        <w:rPr>
          <w:rFonts w:ascii="Arial" w:hAnsi="Arial" w:cs="Arial"/>
          <w:iCs/>
          <w:sz w:val="20"/>
          <w:szCs w:val="20"/>
        </w:rPr>
      </w:pPr>
      <w:r w:rsidRPr="008758FA">
        <w:rPr>
          <w:rFonts w:ascii="Arial" w:hAnsi="Arial" w:cs="Arial"/>
          <w:sz w:val="20"/>
          <w:szCs w:val="20"/>
        </w:rPr>
        <w:t xml:space="preserve">***Poznámka: </w:t>
      </w:r>
      <w:r w:rsidRPr="008758FA">
        <w:rPr>
          <w:rFonts w:ascii="Arial" w:hAnsi="Arial" w:cs="Arial"/>
          <w:iCs/>
          <w:sz w:val="20"/>
          <w:szCs w:val="20"/>
        </w:rPr>
        <w:t xml:space="preserve">Za rekonštrukciu sa nepovažuje výmena vrchnej časti vozovky. </w:t>
      </w:r>
    </w:p>
    <w:p w14:paraId="23E55AB0" w14:textId="77777777" w:rsidR="000F5B79" w:rsidRPr="008758FA" w:rsidRDefault="000F5B79" w:rsidP="0095273D">
      <w:pPr>
        <w:spacing w:after="0" w:line="240" w:lineRule="auto"/>
        <w:ind w:left="284" w:firstLine="1"/>
        <w:contextualSpacing/>
        <w:jc w:val="both"/>
        <w:rPr>
          <w:rFonts w:ascii="Arial" w:hAnsi="Arial" w:cs="Arial"/>
          <w:iCs/>
          <w:sz w:val="20"/>
          <w:szCs w:val="20"/>
        </w:rPr>
      </w:pPr>
      <w:r w:rsidRPr="008758FA">
        <w:rPr>
          <w:rFonts w:ascii="Arial" w:hAnsi="Arial" w:cs="Arial"/>
          <w:iCs/>
          <w:sz w:val="20"/>
          <w:szCs w:val="20"/>
        </w:rPr>
        <w:t>Za rekonštrukciu sa považuje výmena celého telesa diaľnice resp. rýchlostnej cesty, cesty I. triedy alebo cesty obdobného charakteru (viď pozn. vyššie) a jej ostatných objektov a hlavných prvkov ako sú zakladanie, piliere, nosné konštrukcie a podobne.</w:t>
      </w:r>
    </w:p>
    <w:p w14:paraId="30E3E39A" w14:textId="24C5327D" w:rsidR="000F5B79" w:rsidRPr="0095273D" w:rsidRDefault="000F5B79" w:rsidP="0095273D">
      <w:pPr>
        <w:spacing w:after="0" w:line="240" w:lineRule="auto"/>
        <w:ind w:left="284"/>
        <w:contextualSpacing/>
        <w:jc w:val="both"/>
        <w:rPr>
          <w:rFonts w:ascii="Arial" w:hAnsi="Arial" w:cs="Arial"/>
          <w:iCs/>
          <w:sz w:val="20"/>
          <w:szCs w:val="20"/>
        </w:rPr>
      </w:pPr>
      <w:r w:rsidRPr="008758FA">
        <w:rPr>
          <w:rFonts w:ascii="Arial" w:hAnsi="Arial" w:cs="Arial"/>
          <w:iCs/>
          <w:sz w:val="20"/>
          <w:szCs w:val="20"/>
        </w:rPr>
        <w:t>Za rekonštrukciu mosta sa považuje výmena pilierov, nosníkov, zakladania a hlavných konštrukčných prvkov objektu.</w:t>
      </w:r>
      <w:r w:rsidRPr="0095273D">
        <w:rPr>
          <w:rFonts w:ascii="Arial" w:hAnsi="Arial" w:cs="Arial"/>
          <w:iCs/>
          <w:sz w:val="20"/>
          <w:szCs w:val="20"/>
        </w:rPr>
        <w:t xml:space="preserve"> </w:t>
      </w:r>
    </w:p>
    <w:p w14:paraId="3562C093" w14:textId="77777777" w:rsidR="00977ED7" w:rsidRPr="0095273D" w:rsidRDefault="00977ED7" w:rsidP="0095273D">
      <w:pPr>
        <w:spacing w:after="0" w:line="240" w:lineRule="auto"/>
        <w:contextualSpacing/>
        <w:jc w:val="both"/>
        <w:rPr>
          <w:rFonts w:ascii="Arial" w:hAnsi="Arial" w:cs="Arial"/>
          <w:sz w:val="20"/>
          <w:szCs w:val="20"/>
          <w:u w:val="single"/>
        </w:rPr>
      </w:pPr>
    </w:p>
    <w:p w14:paraId="36D534AB" w14:textId="6D14132E" w:rsidR="003D125A" w:rsidRPr="0095273D" w:rsidRDefault="00977ED7" w:rsidP="005D37BB">
      <w:pPr>
        <w:spacing w:after="0" w:line="240" w:lineRule="auto"/>
        <w:ind w:left="284"/>
        <w:contextualSpacing/>
        <w:jc w:val="both"/>
        <w:rPr>
          <w:rFonts w:ascii="Arial" w:hAnsi="Arial" w:cs="Arial"/>
          <w:sz w:val="20"/>
          <w:szCs w:val="20"/>
        </w:rPr>
      </w:pPr>
      <w:r w:rsidRPr="0095273D">
        <w:rPr>
          <w:rFonts w:ascii="Arial" w:hAnsi="Arial" w:cs="Arial"/>
          <w:sz w:val="20"/>
          <w:szCs w:val="20"/>
        </w:rPr>
        <w:t>Uchádzač môže splnenie podmienok účasti hore uvedených bodov 1.1</w:t>
      </w:r>
      <w:r w:rsidR="005658F2">
        <w:rPr>
          <w:rFonts w:ascii="Arial" w:hAnsi="Arial" w:cs="Arial"/>
          <w:sz w:val="20"/>
          <w:szCs w:val="20"/>
        </w:rPr>
        <w:t xml:space="preserve">, </w:t>
      </w:r>
      <w:r w:rsidRPr="0095273D">
        <w:rPr>
          <w:rFonts w:ascii="Arial" w:hAnsi="Arial" w:cs="Arial"/>
          <w:sz w:val="20"/>
          <w:szCs w:val="20"/>
        </w:rPr>
        <w:t>1.</w:t>
      </w:r>
      <w:r w:rsidR="0066171F" w:rsidRPr="0095273D">
        <w:rPr>
          <w:rFonts w:ascii="Arial" w:hAnsi="Arial" w:cs="Arial"/>
          <w:sz w:val="20"/>
          <w:szCs w:val="20"/>
        </w:rPr>
        <w:t>2</w:t>
      </w:r>
      <w:r w:rsidR="005658F2">
        <w:rPr>
          <w:rFonts w:ascii="Arial" w:hAnsi="Arial" w:cs="Arial"/>
          <w:sz w:val="20"/>
          <w:szCs w:val="20"/>
        </w:rPr>
        <w:t xml:space="preserve"> a 1.3</w:t>
      </w:r>
      <w:r w:rsidRPr="0095273D">
        <w:rPr>
          <w:rFonts w:ascii="Arial" w:hAnsi="Arial" w:cs="Arial"/>
          <w:sz w:val="20"/>
          <w:szCs w:val="20"/>
        </w:rPr>
        <w:t xml:space="preserve"> preukázať </w:t>
      </w:r>
      <w:r w:rsidR="005658F2">
        <w:rPr>
          <w:rFonts w:ascii="Arial" w:hAnsi="Arial" w:cs="Arial"/>
          <w:sz w:val="20"/>
          <w:szCs w:val="20"/>
        </w:rPr>
        <w:t>referenciou/referenciami v</w:t>
      </w:r>
      <w:r w:rsidR="00A80F1D">
        <w:rPr>
          <w:rFonts w:ascii="Arial" w:hAnsi="Arial" w:cs="Arial"/>
          <w:sz w:val="20"/>
          <w:szCs w:val="20"/>
        </w:rPr>
        <w:t> ich kombinácii</w:t>
      </w:r>
      <w:r w:rsidR="005658F2">
        <w:rPr>
          <w:rFonts w:ascii="Arial" w:hAnsi="Arial" w:cs="Arial"/>
          <w:sz w:val="20"/>
          <w:szCs w:val="20"/>
        </w:rPr>
        <w:t xml:space="preserve">, </w:t>
      </w:r>
      <w:r w:rsidRPr="0095273D">
        <w:rPr>
          <w:rFonts w:ascii="Arial" w:hAnsi="Arial" w:cs="Arial"/>
          <w:sz w:val="20"/>
          <w:szCs w:val="20"/>
        </w:rPr>
        <w:t>samostatnou referenciou/referenciami</w:t>
      </w:r>
      <w:r w:rsidR="005658F2">
        <w:rPr>
          <w:rFonts w:ascii="Arial" w:hAnsi="Arial" w:cs="Arial"/>
          <w:sz w:val="20"/>
          <w:szCs w:val="20"/>
        </w:rPr>
        <w:t xml:space="preserve"> alebo </w:t>
      </w:r>
      <w:r w:rsidR="009A47F7" w:rsidRPr="0095273D">
        <w:rPr>
          <w:rFonts w:ascii="Arial" w:hAnsi="Arial" w:cs="Arial"/>
          <w:sz w:val="20"/>
          <w:szCs w:val="20"/>
        </w:rPr>
        <w:t>jednou referenciou</w:t>
      </w:r>
      <w:r w:rsidR="005658F2">
        <w:rPr>
          <w:rFonts w:ascii="Arial" w:hAnsi="Arial" w:cs="Arial"/>
          <w:sz w:val="20"/>
          <w:szCs w:val="20"/>
        </w:rPr>
        <w:t xml:space="preserve"> </w:t>
      </w:r>
      <w:r w:rsidRPr="0095273D">
        <w:rPr>
          <w:rFonts w:ascii="Arial" w:hAnsi="Arial" w:cs="Arial"/>
          <w:sz w:val="20"/>
          <w:szCs w:val="20"/>
        </w:rPr>
        <w:t>na stavebné práce za dodržania technických parametrov stanovených pri jednotlivých bodoch</w:t>
      </w:r>
      <w:r w:rsidR="005D37BB">
        <w:rPr>
          <w:rFonts w:ascii="Arial" w:hAnsi="Arial" w:cs="Arial"/>
          <w:sz w:val="20"/>
          <w:szCs w:val="20"/>
        </w:rPr>
        <w:t>.</w:t>
      </w:r>
    </w:p>
    <w:p w14:paraId="423B5B78" w14:textId="77777777" w:rsidR="002C34DB" w:rsidRDefault="002C34DB"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30889974" w14:textId="77777777" w:rsidR="00536359" w:rsidRDefault="00536359"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0B84319C" w14:textId="77777777" w:rsidR="00536359" w:rsidRDefault="00536359"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2C5266BA" w14:textId="0373C61E" w:rsidR="003D125A" w:rsidRPr="0095273D" w:rsidRDefault="003D125A" w:rsidP="0095273D">
      <w:pPr>
        <w:autoSpaceDE w:val="0"/>
        <w:autoSpaceDN w:val="0"/>
        <w:adjustRightInd w:val="0"/>
        <w:spacing w:after="0" w:line="240" w:lineRule="auto"/>
        <w:ind w:left="284"/>
        <w:contextualSpacing/>
        <w:jc w:val="both"/>
        <w:rPr>
          <w:rFonts w:ascii="Arial" w:eastAsia="Times New Roman" w:hAnsi="Arial" w:cs="Arial"/>
          <w:sz w:val="20"/>
          <w:szCs w:val="20"/>
        </w:rPr>
      </w:pPr>
      <w:r w:rsidRPr="0095273D">
        <w:rPr>
          <w:rFonts w:ascii="Arial" w:eastAsia="Times New Roman" w:hAnsi="Arial" w:cs="Arial"/>
          <w:sz w:val="20"/>
          <w:szCs w:val="20"/>
        </w:rPr>
        <w:t xml:space="preserve">V prípade, ak uchádzač predkladá referencie za stavby, ktoré realizuje/realizoval ako </w:t>
      </w:r>
      <w:r w:rsidRPr="0095273D">
        <w:rPr>
          <w:rFonts w:ascii="Arial" w:eastAsia="Times New Roman" w:hAnsi="Arial" w:cs="Arial"/>
          <w:sz w:val="20"/>
          <w:szCs w:val="20"/>
          <w:u w:val="single"/>
        </w:rPr>
        <w:t>člen združenia</w:t>
      </w:r>
      <w:r w:rsidRPr="0095273D">
        <w:rPr>
          <w:rFonts w:ascii="Arial" w:eastAsia="Times New Roman" w:hAnsi="Arial" w:cs="Arial"/>
          <w:sz w:val="20"/>
          <w:szCs w:val="20"/>
        </w:rPr>
        <w:t xml:space="preserve"> alebo skupiny dodávateľov, </w:t>
      </w:r>
      <w:r w:rsidRPr="0095273D">
        <w:rPr>
          <w:rFonts w:ascii="Arial" w:eastAsia="Times New Roman" w:hAnsi="Arial" w:cs="Arial"/>
          <w:sz w:val="20"/>
          <w:szCs w:val="20"/>
          <w:u w:val="single"/>
        </w:rPr>
        <w:t>je povinný uviesť a bude mu uznaný iba jeho podiel/hodnota prác</w:t>
      </w:r>
      <w:r w:rsidRPr="0095273D">
        <w:rPr>
          <w:rFonts w:ascii="Arial" w:eastAsia="Times New Roman" w:hAnsi="Arial" w:cs="Arial"/>
          <w:sz w:val="20"/>
          <w:szCs w:val="20"/>
        </w:rPr>
        <w:t>, ktoré realizuje/realizoval vlastnými kapacitami.</w:t>
      </w:r>
    </w:p>
    <w:p w14:paraId="703BC8E8" w14:textId="05D15C53" w:rsidR="003D125A" w:rsidRPr="0095273D" w:rsidRDefault="003D125A" w:rsidP="0095273D">
      <w:pPr>
        <w:spacing w:after="0" w:line="240" w:lineRule="auto"/>
        <w:ind w:left="284"/>
        <w:contextualSpacing/>
        <w:jc w:val="both"/>
        <w:rPr>
          <w:rFonts w:ascii="Arial" w:eastAsia="Times New Roman" w:hAnsi="Arial" w:cs="Arial"/>
          <w:bCs/>
          <w:sz w:val="20"/>
          <w:szCs w:val="20"/>
        </w:rPr>
      </w:pPr>
    </w:p>
    <w:p w14:paraId="4097563B" w14:textId="77777777" w:rsidR="003D125A" w:rsidRPr="0095273D" w:rsidRDefault="003D125A" w:rsidP="0095273D">
      <w:pPr>
        <w:spacing w:after="0" w:line="240" w:lineRule="auto"/>
        <w:ind w:left="284"/>
        <w:contextualSpacing/>
        <w:jc w:val="both"/>
        <w:rPr>
          <w:rFonts w:ascii="Arial" w:eastAsia="Times New Roman" w:hAnsi="Arial" w:cs="Arial"/>
          <w:sz w:val="20"/>
          <w:szCs w:val="20"/>
        </w:rPr>
      </w:pPr>
      <w:r w:rsidRPr="0095273D">
        <w:rPr>
          <w:rFonts w:ascii="Arial" w:eastAsia="Times New Roman" w:hAnsi="Arial" w:cs="Arial"/>
          <w:sz w:val="20"/>
          <w:szCs w:val="20"/>
        </w:rPr>
        <w:t xml:space="preserve">Verejný obstarávateľ uvádza, že v prípade stavby, ktorej začiatok alebo koniec nespadá do rozhodného obdobia, bude uchádzačovi započítaná pre splnenie podmienky len výška nákladov stavieb spadajúcich do rozhodného obdobia. Uchádzač je povinný výšku nákladov stavieb spadajúcich do rozhodného obdobia preukázať potvrdením odberateľa alebo iným dokladom preukazujúcim požadovanú skutočnosť. </w:t>
      </w:r>
    </w:p>
    <w:p w14:paraId="08D3E948" w14:textId="77777777" w:rsidR="003D125A" w:rsidRPr="0095273D" w:rsidRDefault="003D125A" w:rsidP="0095273D">
      <w:pPr>
        <w:spacing w:after="0" w:line="240" w:lineRule="auto"/>
        <w:ind w:left="284"/>
        <w:contextualSpacing/>
        <w:jc w:val="both"/>
        <w:rPr>
          <w:rFonts w:ascii="Arial" w:eastAsia="Times New Roman" w:hAnsi="Arial" w:cs="Arial"/>
          <w:sz w:val="20"/>
          <w:szCs w:val="20"/>
        </w:rPr>
      </w:pPr>
    </w:p>
    <w:p w14:paraId="44A92C73" w14:textId="3630B057" w:rsidR="003D125A" w:rsidRDefault="003D125A" w:rsidP="0095273D">
      <w:pPr>
        <w:tabs>
          <w:tab w:val="left" w:pos="-426"/>
        </w:tabs>
        <w:spacing w:after="0" w:line="240" w:lineRule="auto"/>
        <w:ind w:left="284"/>
        <w:contextualSpacing/>
        <w:jc w:val="both"/>
        <w:rPr>
          <w:rFonts w:ascii="Arial" w:eastAsia="Times New Roman" w:hAnsi="Arial" w:cs="Arial"/>
          <w:sz w:val="20"/>
          <w:szCs w:val="20"/>
        </w:rPr>
      </w:pPr>
      <w:bookmarkStart w:id="50" w:name="_Hlk162169449"/>
      <w:r w:rsidRPr="0095273D">
        <w:rPr>
          <w:rFonts w:ascii="Arial" w:eastAsia="Times New Roman"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bookmarkEnd w:id="50"/>
    <w:p w14:paraId="5FC43DB6" w14:textId="77777777" w:rsidR="00D82D86" w:rsidRPr="0095273D" w:rsidRDefault="00D82D86" w:rsidP="0095273D">
      <w:pPr>
        <w:pStyle w:val="Odsekzoznamu1"/>
        <w:spacing w:after="0" w:line="240" w:lineRule="auto"/>
        <w:ind w:left="284"/>
        <w:contextualSpacing/>
        <w:jc w:val="both"/>
        <w:rPr>
          <w:sz w:val="20"/>
          <w:szCs w:val="20"/>
        </w:rPr>
      </w:pPr>
    </w:p>
    <w:p w14:paraId="06806043" w14:textId="77777777" w:rsidR="00977ED7" w:rsidRPr="0095273D" w:rsidRDefault="00977ED7" w:rsidP="0095273D">
      <w:pPr>
        <w:pStyle w:val="Odsekzoznamu"/>
        <w:numPr>
          <w:ilvl w:val="0"/>
          <w:numId w:val="45"/>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g) </w:t>
      </w:r>
      <w:r w:rsidR="00D5655F" w:rsidRPr="0095273D">
        <w:rPr>
          <w:rFonts w:ascii="Arial" w:hAnsi="Arial" w:cs="Arial"/>
          <w:b/>
          <w:sz w:val="20"/>
          <w:szCs w:val="20"/>
        </w:rPr>
        <w:t>zákona</w:t>
      </w:r>
      <w:r w:rsidRPr="0095273D">
        <w:rPr>
          <w:rFonts w:ascii="Arial" w:hAnsi="Arial" w:cs="Arial"/>
          <w:b/>
          <w:sz w:val="20"/>
          <w:szCs w:val="20"/>
        </w:rPr>
        <w:t xml:space="preserve">: </w:t>
      </w:r>
    </w:p>
    <w:p w14:paraId="05F9A876" w14:textId="77777777" w:rsidR="004B1800" w:rsidRPr="0095273D" w:rsidRDefault="004B1800" w:rsidP="0095273D">
      <w:pPr>
        <w:pStyle w:val="Odsekzoznamu"/>
        <w:spacing w:after="0" w:line="240" w:lineRule="auto"/>
        <w:ind w:left="284"/>
        <w:jc w:val="both"/>
        <w:rPr>
          <w:rFonts w:ascii="Arial" w:hAnsi="Arial" w:cs="Arial"/>
          <w:sz w:val="20"/>
          <w:szCs w:val="20"/>
          <w:shd w:val="clear" w:color="auto" w:fill="FFFFFF"/>
        </w:rPr>
      </w:pPr>
      <w:r w:rsidRPr="0095273D">
        <w:rPr>
          <w:rFonts w:ascii="Arial" w:hAnsi="Arial" w:cs="Arial"/>
          <w:sz w:val="20"/>
          <w:szCs w:val="20"/>
        </w:rPr>
        <w:t>Ak ide o stavebné práce, údaje o vzdelaní a odbornej praxi alebo o odbornej kvalifikácii</w:t>
      </w:r>
      <w:r w:rsidRPr="0095273D">
        <w:rPr>
          <w:rFonts w:ascii="Arial" w:hAnsi="Arial" w:cs="Arial"/>
          <w:spacing w:val="-30"/>
          <w:sz w:val="20"/>
          <w:szCs w:val="20"/>
        </w:rPr>
        <w:t xml:space="preserve">  </w:t>
      </w:r>
      <w:r w:rsidRPr="0095273D">
        <w:rPr>
          <w:rFonts w:ascii="Arial" w:hAnsi="Arial" w:cs="Arial"/>
          <w:sz w:val="20"/>
          <w:szCs w:val="20"/>
          <w:shd w:val="clear" w:color="auto" w:fill="FFFFFF"/>
        </w:rPr>
        <w:t>osôb určených na plnenie zmluvy alebo riadiacich zamestnancov.</w:t>
      </w:r>
    </w:p>
    <w:p w14:paraId="55C05A3B" w14:textId="77777777" w:rsidR="004B1800" w:rsidRPr="0095273D" w:rsidRDefault="004B1800" w:rsidP="0095273D">
      <w:pPr>
        <w:pStyle w:val="Odsekzoznamu"/>
        <w:spacing w:after="0" w:line="240" w:lineRule="auto"/>
        <w:ind w:left="284"/>
        <w:jc w:val="both"/>
        <w:rPr>
          <w:rFonts w:ascii="Arial" w:hAnsi="Arial" w:cs="Arial"/>
          <w:b/>
          <w:sz w:val="20"/>
          <w:szCs w:val="20"/>
        </w:rPr>
      </w:pPr>
    </w:p>
    <w:p w14:paraId="4F527F72" w14:textId="77777777" w:rsidR="00977ED7" w:rsidRPr="0095273D" w:rsidRDefault="00977ED7" w:rsidP="0095273D">
      <w:pPr>
        <w:pStyle w:val="Zkladntext"/>
        <w:spacing w:after="0" w:line="240" w:lineRule="auto"/>
        <w:ind w:left="284"/>
        <w:contextualSpacing/>
        <w:rPr>
          <w:rFonts w:ascii="Arial" w:hAnsi="Arial" w:cs="Arial"/>
          <w:sz w:val="20"/>
          <w:szCs w:val="20"/>
        </w:rPr>
      </w:pPr>
      <w:r w:rsidRPr="0095273D">
        <w:rPr>
          <w:rFonts w:ascii="Arial" w:hAnsi="Arial" w:cs="Arial"/>
          <w:sz w:val="20"/>
          <w:szCs w:val="20"/>
        </w:rPr>
        <w:t>Minimálna požadovaná úroveň štandardov:</w:t>
      </w:r>
    </w:p>
    <w:p w14:paraId="2AF0157A" w14:textId="77777777" w:rsidR="00977ED7" w:rsidRPr="0095273D" w:rsidRDefault="00977ED7" w:rsidP="0095273D">
      <w:pPr>
        <w:pStyle w:val="Zkladntext"/>
        <w:spacing w:after="0" w:line="240" w:lineRule="auto"/>
        <w:ind w:left="284"/>
        <w:contextualSpacing/>
        <w:rPr>
          <w:rFonts w:ascii="Arial" w:hAnsi="Arial" w:cs="Arial"/>
          <w:b w:val="0"/>
          <w:sz w:val="20"/>
          <w:szCs w:val="20"/>
        </w:rPr>
      </w:pPr>
      <w:r w:rsidRPr="0095273D">
        <w:rPr>
          <w:rFonts w:ascii="Arial" w:hAnsi="Arial" w:cs="Arial"/>
          <w:b w:val="0"/>
          <w:sz w:val="20"/>
          <w:szCs w:val="20"/>
        </w:rPr>
        <w:t xml:space="preserve">Uchádzač je povinný preukázať, že osoby zodpovedné za riadenie stavebných prác (tzv. kľúčoví odborníci) majú za </w:t>
      </w:r>
      <w:r w:rsidR="00E255DB" w:rsidRPr="0095273D">
        <w:rPr>
          <w:rFonts w:ascii="Arial" w:hAnsi="Arial" w:cs="Arial"/>
          <w:b w:val="0"/>
          <w:sz w:val="20"/>
          <w:szCs w:val="20"/>
        </w:rPr>
        <w:t>posledných</w:t>
      </w:r>
      <w:r w:rsidRPr="0095273D">
        <w:rPr>
          <w:rFonts w:ascii="Arial" w:hAnsi="Arial" w:cs="Arial"/>
          <w:b w:val="0"/>
          <w:sz w:val="20"/>
          <w:szCs w:val="20"/>
        </w:rPr>
        <w:t xml:space="preserve"> 15 rokov, ktoré sa rátajú spätne odo dňa vyhlásenia verejného obstarávania</w:t>
      </w:r>
      <w:r w:rsidR="00E255DB" w:rsidRPr="0095273D">
        <w:rPr>
          <w:rFonts w:ascii="Arial" w:hAnsi="Arial" w:cs="Arial"/>
          <w:b w:val="0"/>
          <w:sz w:val="20"/>
          <w:szCs w:val="20"/>
        </w:rPr>
        <w:t xml:space="preserve"> (ďalej len „rozhodné obdobie“) </w:t>
      </w:r>
      <w:r w:rsidRPr="0095273D">
        <w:rPr>
          <w:rFonts w:ascii="Arial" w:hAnsi="Arial" w:cs="Arial"/>
          <w:b w:val="0"/>
          <w:sz w:val="20"/>
          <w:szCs w:val="20"/>
        </w:rPr>
        <w:t xml:space="preserve">potrebné vzdelanie a odbornú prax na vykonanie stavebných prác, ktoré sú predmetom tejto verejnej súťaže. </w:t>
      </w:r>
    </w:p>
    <w:p w14:paraId="631403B1" w14:textId="77777777" w:rsidR="00191199" w:rsidRPr="0095273D" w:rsidRDefault="00191199" w:rsidP="0095273D">
      <w:pPr>
        <w:pStyle w:val="Zkladntext"/>
        <w:spacing w:after="0" w:line="240" w:lineRule="auto"/>
        <w:ind w:left="284"/>
        <w:contextualSpacing/>
        <w:rPr>
          <w:rFonts w:ascii="Arial" w:hAnsi="Arial" w:cs="Arial"/>
          <w:b w:val="0"/>
          <w:sz w:val="20"/>
          <w:szCs w:val="20"/>
        </w:rPr>
      </w:pPr>
    </w:p>
    <w:p w14:paraId="331FA835" w14:textId="77777777" w:rsidR="00977ED7" w:rsidRPr="0095273D" w:rsidRDefault="00977ED7" w:rsidP="0095273D">
      <w:pPr>
        <w:spacing w:after="0" w:line="240" w:lineRule="auto"/>
        <w:ind w:left="284"/>
        <w:contextualSpacing/>
        <w:jc w:val="both"/>
        <w:rPr>
          <w:rFonts w:ascii="Arial" w:hAnsi="Arial" w:cs="Arial"/>
          <w:sz w:val="20"/>
          <w:szCs w:val="20"/>
        </w:rPr>
      </w:pPr>
      <w:bookmarkStart w:id="51" w:name="_Hlk167182489"/>
      <w:r w:rsidRPr="0095273D">
        <w:rPr>
          <w:rFonts w:ascii="Arial" w:hAnsi="Arial" w:cs="Arial"/>
          <w:sz w:val="20"/>
          <w:szCs w:val="20"/>
        </w:rPr>
        <w:t xml:space="preserve">Za kľúčových odborníkov sa na účely tejto verejnej súťaže považujú </w:t>
      </w:r>
    </w:p>
    <w:p w14:paraId="6084D796" w14:textId="77777777"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 xml:space="preserve">1. </w:t>
      </w:r>
      <w:r w:rsidR="00CE75A3" w:rsidRPr="0095273D">
        <w:rPr>
          <w:rFonts w:ascii="Arial" w:hAnsi="Arial" w:cs="Arial"/>
          <w:sz w:val="20"/>
          <w:szCs w:val="20"/>
        </w:rPr>
        <w:tab/>
      </w:r>
      <w:r w:rsidRPr="0095273D">
        <w:rPr>
          <w:rFonts w:ascii="Arial" w:hAnsi="Arial" w:cs="Arial"/>
          <w:sz w:val="20"/>
          <w:szCs w:val="20"/>
        </w:rPr>
        <w:t>Riaditeľ stavby – Predstaviteľ Zhotoviteľa</w:t>
      </w:r>
      <w:r w:rsidR="00045B55" w:rsidRPr="0095273D">
        <w:rPr>
          <w:rFonts w:ascii="Arial" w:hAnsi="Arial" w:cs="Arial"/>
          <w:sz w:val="20"/>
          <w:szCs w:val="20"/>
        </w:rPr>
        <w:t>;</w:t>
      </w:r>
    </w:p>
    <w:p w14:paraId="634F89A1" w14:textId="471A08A2"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 xml:space="preserve">2. </w:t>
      </w:r>
      <w:r w:rsidR="00CE75A3" w:rsidRPr="0095273D">
        <w:rPr>
          <w:rFonts w:ascii="Arial" w:hAnsi="Arial" w:cs="Arial"/>
          <w:sz w:val="20"/>
          <w:szCs w:val="20"/>
        </w:rPr>
        <w:tab/>
      </w:r>
      <w:r w:rsidRPr="0095273D">
        <w:rPr>
          <w:rFonts w:ascii="Arial" w:hAnsi="Arial" w:cs="Arial"/>
          <w:sz w:val="20"/>
          <w:szCs w:val="20"/>
        </w:rPr>
        <w:t>Hlavný stavbyvedúci/Stavbyvedúci na mosty</w:t>
      </w:r>
      <w:r w:rsidR="00BF47E6">
        <w:rPr>
          <w:rFonts w:ascii="Arial" w:hAnsi="Arial" w:cs="Arial"/>
          <w:sz w:val="20"/>
          <w:szCs w:val="20"/>
        </w:rPr>
        <w:t>/</w:t>
      </w:r>
      <w:r w:rsidR="00B151D8" w:rsidRPr="00B151D8">
        <w:rPr>
          <w:rFonts w:ascii="Arial" w:hAnsi="Arial" w:cs="Arial"/>
          <w:sz w:val="20"/>
          <w:szCs w:val="20"/>
        </w:rPr>
        <w:t>zástupca Riaditeľa stavby</w:t>
      </w:r>
      <w:r w:rsidR="00045B55" w:rsidRPr="0095273D">
        <w:rPr>
          <w:rFonts w:ascii="Arial" w:hAnsi="Arial" w:cs="Arial"/>
          <w:sz w:val="20"/>
          <w:szCs w:val="20"/>
        </w:rPr>
        <w:t>;</w:t>
      </w:r>
    </w:p>
    <w:p w14:paraId="7D5FD427" w14:textId="77777777" w:rsidR="00CE75A3" w:rsidRPr="0095273D" w:rsidRDefault="00CE75A3" w:rsidP="0095273D">
      <w:pPr>
        <w:tabs>
          <w:tab w:val="left" w:pos="567"/>
        </w:tabs>
        <w:spacing w:after="0" w:line="240" w:lineRule="auto"/>
        <w:ind w:left="284"/>
        <w:contextualSpacing/>
        <w:jc w:val="both"/>
        <w:rPr>
          <w:rFonts w:ascii="Arial" w:hAnsi="Arial" w:cs="Arial"/>
          <w:sz w:val="20"/>
          <w:szCs w:val="20"/>
        </w:rPr>
      </w:pPr>
      <w:r w:rsidRPr="0095273D">
        <w:rPr>
          <w:rFonts w:ascii="Arial" w:eastAsia="Times New Roman" w:hAnsi="Arial" w:cs="Arial"/>
          <w:sz w:val="20"/>
          <w:szCs w:val="20"/>
        </w:rPr>
        <w:t>3.</w:t>
      </w:r>
      <w:r w:rsidRPr="0095273D">
        <w:rPr>
          <w:rFonts w:ascii="Arial" w:eastAsia="Times New Roman" w:hAnsi="Arial" w:cs="Arial"/>
          <w:sz w:val="20"/>
          <w:szCs w:val="20"/>
        </w:rPr>
        <w:tab/>
        <w:t>Stavbyvedúci pre tunely;</w:t>
      </w:r>
    </w:p>
    <w:p w14:paraId="605AE73C" w14:textId="77777777" w:rsidR="00977ED7"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4</w:t>
      </w:r>
      <w:r w:rsidR="00977ED7" w:rsidRPr="0095273D">
        <w:rPr>
          <w:rFonts w:ascii="Arial" w:hAnsi="Arial" w:cs="Arial"/>
          <w:sz w:val="20"/>
          <w:szCs w:val="20"/>
        </w:rPr>
        <w:t xml:space="preserve">. </w:t>
      </w:r>
      <w:r w:rsidRPr="0095273D">
        <w:rPr>
          <w:rFonts w:ascii="Arial" w:hAnsi="Arial" w:cs="Arial"/>
          <w:sz w:val="20"/>
          <w:szCs w:val="20"/>
        </w:rPr>
        <w:tab/>
      </w:r>
      <w:r w:rsidR="00977ED7" w:rsidRPr="0095273D">
        <w:rPr>
          <w:rFonts w:ascii="Arial" w:hAnsi="Arial" w:cs="Arial"/>
          <w:sz w:val="20"/>
          <w:szCs w:val="20"/>
        </w:rPr>
        <w:t>Hlavný inžinier projektu</w:t>
      </w:r>
      <w:r w:rsidR="00045B55" w:rsidRPr="0095273D">
        <w:rPr>
          <w:rFonts w:ascii="Arial" w:hAnsi="Arial" w:cs="Arial"/>
          <w:sz w:val="20"/>
          <w:szCs w:val="20"/>
        </w:rPr>
        <w:t>;</w:t>
      </w:r>
    </w:p>
    <w:p w14:paraId="1A65C76F" w14:textId="77777777" w:rsidR="00977ED7"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5</w:t>
      </w:r>
      <w:r w:rsidR="00977ED7" w:rsidRPr="0095273D">
        <w:rPr>
          <w:rFonts w:ascii="Arial" w:hAnsi="Arial" w:cs="Arial"/>
          <w:sz w:val="20"/>
          <w:szCs w:val="20"/>
        </w:rPr>
        <w:t xml:space="preserve">. </w:t>
      </w:r>
      <w:r w:rsidRPr="0095273D">
        <w:rPr>
          <w:rFonts w:ascii="Arial" w:hAnsi="Arial" w:cs="Arial"/>
          <w:sz w:val="20"/>
          <w:szCs w:val="20"/>
        </w:rPr>
        <w:tab/>
      </w:r>
      <w:r w:rsidR="00977ED7" w:rsidRPr="0095273D">
        <w:rPr>
          <w:rFonts w:ascii="Arial" w:hAnsi="Arial" w:cs="Arial"/>
          <w:sz w:val="20"/>
          <w:szCs w:val="20"/>
        </w:rPr>
        <w:t>Zodpovedný projektant pre mostnú časť</w:t>
      </w:r>
      <w:r w:rsidR="00045B55" w:rsidRPr="0095273D">
        <w:rPr>
          <w:rFonts w:ascii="Arial" w:hAnsi="Arial" w:cs="Arial"/>
          <w:sz w:val="20"/>
          <w:szCs w:val="20"/>
        </w:rPr>
        <w:t>;</w:t>
      </w:r>
    </w:p>
    <w:p w14:paraId="4F8E5BD6" w14:textId="2AF2E745" w:rsidR="00B62D5B"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6</w:t>
      </w:r>
      <w:r w:rsidR="001E4D97" w:rsidRPr="0095273D">
        <w:rPr>
          <w:rFonts w:ascii="Arial" w:hAnsi="Arial" w:cs="Arial"/>
          <w:sz w:val="20"/>
          <w:szCs w:val="20"/>
        </w:rPr>
        <w:t xml:space="preserve">. </w:t>
      </w:r>
      <w:r w:rsidRPr="0095273D">
        <w:rPr>
          <w:rFonts w:ascii="Arial" w:hAnsi="Arial" w:cs="Arial"/>
          <w:sz w:val="20"/>
          <w:szCs w:val="20"/>
        </w:rPr>
        <w:tab/>
      </w:r>
      <w:r w:rsidR="001E4D97" w:rsidRPr="0095273D">
        <w:rPr>
          <w:rFonts w:ascii="Arial" w:hAnsi="Arial" w:cs="Arial"/>
          <w:sz w:val="20"/>
          <w:szCs w:val="20"/>
        </w:rPr>
        <w:t>Zodpovedný projektant pre tunel</w:t>
      </w:r>
      <w:r w:rsidR="00773779">
        <w:rPr>
          <w:rFonts w:ascii="Arial" w:hAnsi="Arial" w:cs="Arial"/>
          <w:sz w:val="20"/>
          <w:szCs w:val="20"/>
        </w:rPr>
        <w:t>;</w:t>
      </w:r>
    </w:p>
    <w:p w14:paraId="35F2D912" w14:textId="79364B3C" w:rsidR="005C0AD9" w:rsidRPr="00FC451A" w:rsidRDefault="005C73EA" w:rsidP="00FC451A">
      <w:pPr>
        <w:spacing w:after="0" w:line="240" w:lineRule="auto"/>
        <w:ind w:left="284"/>
        <w:contextualSpacing/>
        <w:jc w:val="both"/>
        <w:rPr>
          <w:rFonts w:ascii="Arial" w:hAnsi="Arial" w:cs="Arial"/>
          <w:sz w:val="20"/>
          <w:szCs w:val="20"/>
        </w:rPr>
      </w:pPr>
      <w:r>
        <w:rPr>
          <w:rFonts w:ascii="Arial" w:hAnsi="Arial" w:cs="Arial"/>
          <w:sz w:val="20"/>
          <w:szCs w:val="20"/>
        </w:rPr>
        <w:t>7</w:t>
      </w:r>
      <w:r w:rsidR="005C0AD9">
        <w:rPr>
          <w:rFonts w:ascii="Arial" w:hAnsi="Arial" w:cs="Arial"/>
          <w:sz w:val="20"/>
          <w:szCs w:val="20"/>
        </w:rPr>
        <w:t xml:space="preserve">. </w:t>
      </w:r>
      <w:r>
        <w:rPr>
          <w:rFonts w:ascii="Arial" w:hAnsi="Arial" w:cs="Arial"/>
          <w:sz w:val="20"/>
          <w:szCs w:val="20"/>
        </w:rPr>
        <w:t xml:space="preserve"> </w:t>
      </w:r>
      <w:bookmarkStart w:id="52" w:name="_Hlk165977051"/>
      <w:r w:rsidR="005C0AD9" w:rsidRPr="00FC451A">
        <w:rPr>
          <w:rFonts w:ascii="Arial" w:hAnsi="Arial" w:cs="Arial"/>
          <w:sz w:val="20"/>
          <w:szCs w:val="20"/>
        </w:rPr>
        <w:t>Zodpovedný odborník pre banské a prevádzkové vetranie tunela</w:t>
      </w:r>
      <w:bookmarkEnd w:id="52"/>
    </w:p>
    <w:p w14:paraId="446E9054" w14:textId="7BFFDEB9" w:rsidR="005C0AD9" w:rsidRPr="0095273D" w:rsidRDefault="005C0AD9" w:rsidP="0095273D">
      <w:pPr>
        <w:pStyle w:val="Odsekzoznamu"/>
        <w:spacing w:after="0" w:line="240" w:lineRule="auto"/>
        <w:ind w:left="284"/>
        <w:jc w:val="both"/>
        <w:rPr>
          <w:rFonts w:ascii="Arial" w:hAnsi="Arial" w:cs="Arial"/>
          <w:sz w:val="20"/>
          <w:szCs w:val="20"/>
        </w:rPr>
      </w:pPr>
    </w:p>
    <w:bookmarkEnd w:id="51"/>
    <w:p w14:paraId="28A42EDC" w14:textId="7268C60B"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b/>
          <w:sz w:val="20"/>
          <w:szCs w:val="20"/>
        </w:rPr>
        <w:t>Pre každú pozíciu musí byť navrhnutý samostatný kľúčový odborník</w:t>
      </w:r>
      <w:r w:rsidRPr="0095273D">
        <w:rPr>
          <w:rFonts w:ascii="Arial" w:hAnsi="Arial" w:cs="Arial"/>
          <w:sz w:val="20"/>
          <w:szCs w:val="20"/>
        </w:rPr>
        <w:t>.</w:t>
      </w:r>
      <w:r w:rsidR="00A72AE5">
        <w:rPr>
          <w:rFonts w:ascii="Arial" w:hAnsi="Arial" w:cs="Arial"/>
          <w:sz w:val="20"/>
          <w:szCs w:val="20"/>
        </w:rPr>
        <w:t xml:space="preserve"> </w:t>
      </w:r>
      <w:r w:rsidR="006C600A">
        <w:rPr>
          <w:rFonts w:ascii="Arial" w:hAnsi="Arial" w:cs="Arial"/>
          <w:sz w:val="20"/>
          <w:szCs w:val="20"/>
        </w:rPr>
        <w:t>Výnimka je povolená pri  Zodpovednom</w:t>
      </w:r>
      <w:r w:rsidR="006C600A" w:rsidRPr="006C600A">
        <w:rPr>
          <w:rFonts w:ascii="Arial" w:hAnsi="Arial" w:cs="Arial"/>
          <w:sz w:val="20"/>
          <w:szCs w:val="20"/>
        </w:rPr>
        <w:t xml:space="preserve"> odborník</w:t>
      </w:r>
      <w:r w:rsidR="006C600A">
        <w:rPr>
          <w:rFonts w:ascii="Arial" w:hAnsi="Arial" w:cs="Arial"/>
          <w:sz w:val="20"/>
          <w:szCs w:val="20"/>
        </w:rPr>
        <w:t>ovi</w:t>
      </w:r>
      <w:r w:rsidR="006C600A" w:rsidRPr="006C600A">
        <w:rPr>
          <w:rFonts w:ascii="Arial" w:hAnsi="Arial" w:cs="Arial"/>
          <w:sz w:val="20"/>
          <w:szCs w:val="20"/>
        </w:rPr>
        <w:t xml:space="preserve"> pre banské a prevádzkové vetranie tunela</w:t>
      </w:r>
      <w:r w:rsidR="006C600A">
        <w:rPr>
          <w:rFonts w:ascii="Arial" w:hAnsi="Arial" w:cs="Arial"/>
          <w:sz w:val="20"/>
          <w:szCs w:val="20"/>
        </w:rPr>
        <w:t xml:space="preserve">, kedy uchádzač môže navrhnúť samostatného odborníka pre banské a samostatného odborníka pre prevádzkové </w:t>
      </w:r>
      <w:r w:rsidR="00D82A18">
        <w:rPr>
          <w:rFonts w:ascii="Arial" w:hAnsi="Arial" w:cs="Arial"/>
          <w:sz w:val="20"/>
          <w:szCs w:val="20"/>
        </w:rPr>
        <w:t>vetranie (rozdiel v bode 2.7. b) a </w:t>
      </w:r>
      <w:r w:rsidR="005C73EA">
        <w:rPr>
          <w:rFonts w:ascii="Arial" w:hAnsi="Arial" w:cs="Arial"/>
          <w:sz w:val="20"/>
          <w:szCs w:val="20"/>
        </w:rPr>
        <w:t>d</w:t>
      </w:r>
      <w:r w:rsidR="00D82A18">
        <w:rPr>
          <w:rFonts w:ascii="Arial" w:hAnsi="Arial" w:cs="Arial"/>
          <w:sz w:val="20"/>
          <w:szCs w:val="20"/>
        </w:rPr>
        <w:t>)</w:t>
      </w:r>
      <w:r w:rsidR="00773779">
        <w:rPr>
          <w:rFonts w:ascii="Arial" w:hAnsi="Arial" w:cs="Arial"/>
          <w:sz w:val="20"/>
          <w:szCs w:val="20"/>
        </w:rPr>
        <w:t>.</w:t>
      </w:r>
    </w:p>
    <w:p w14:paraId="3DA66DC3" w14:textId="77777777" w:rsidR="00627820" w:rsidRPr="0095273D" w:rsidRDefault="00627820" w:rsidP="0095273D">
      <w:pPr>
        <w:pBdr>
          <w:top w:val="nil"/>
          <w:left w:val="nil"/>
          <w:bottom w:val="nil"/>
          <w:right w:val="nil"/>
          <w:between w:val="nil"/>
          <w:bar w:val="nil"/>
        </w:pBdr>
        <w:tabs>
          <w:tab w:val="left" w:pos="567"/>
          <w:tab w:val="left" w:pos="851"/>
          <w:tab w:val="left" w:pos="1134"/>
          <w:tab w:val="left" w:pos="1276"/>
        </w:tabs>
        <w:spacing w:after="0" w:line="240" w:lineRule="auto"/>
        <w:ind w:left="284"/>
        <w:contextualSpacing/>
        <w:jc w:val="both"/>
        <w:rPr>
          <w:rFonts w:ascii="Arial" w:eastAsia="Arial" w:hAnsi="Arial" w:cs="Arial"/>
          <w:sz w:val="20"/>
          <w:szCs w:val="20"/>
          <w:u w:color="000000"/>
          <w:bdr w:val="nil"/>
        </w:rPr>
      </w:pPr>
      <w:r w:rsidRPr="0095273D">
        <w:rPr>
          <w:rFonts w:ascii="Arial" w:eastAsia="Arial Unicode MS" w:hAnsi="Arial" w:cs="Arial"/>
          <w:sz w:val="20"/>
          <w:szCs w:val="20"/>
          <w:u w:color="000000"/>
          <w:bdr w:val="nil"/>
        </w:rPr>
        <w:t xml:space="preserve">Časový priebeh postupu prác, vzájomná kooperácia si vyžadujú plnú angažovanosť príslušného </w:t>
      </w:r>
      <w:r w:rsidR="00365695" w:rsidRPr="0095273D">
        <w:rPr>
          <w:rFonts w:ascii="Arial" w:eastAsia="Arial Unicode MS" w:hAnsi="Arial" w:cs="Arial"/>
          <w:sz w:val="20"/>
          <w:szCs w:val="20"/>
          <w:u w:color="000000"/>
          <w:bdr w:val="nil"/>
        </w:rPr>
        <w:t>kľúčového o</w:t>
      </w:r>
      <w:r w:rsidRPr="0095273D">
        <w:rPr>
          <w:rFonts w:ascii="Arial" w:eastAsia="Arial Unicode MS" w:hAnsi="Arial" w:cs="Arial"/>
          <w:sz w:val="20"/>
          <w:szCs w:val="20"/>
          <w:u w:color="000000"/>
          <w:bdr w:val="nil"/>
        </w:rPr>
        <w:t xml:space="preserve">dborníka pri riadení svojho pracovného tímu – a to počas celej doby trvania zákazky. Akákoľvek kumulácia funkcií na úrovni </w:t>
      </w:r>
      <w:r w:rsidR="00365695" w:rsidRPr="0095273D">
        <w:rPr>
          <w:rFonts w:ascii="Arial" w:eastAsia="Arial Unicode MS" w:hAnsi="Arial" w:cs="Arial"/>
          <w:sz w:val="20"/>
          <w:szCs w:val="20"/>
          <w:u w:color="000000"/>
          <w:bdr w:val="nil"/>
        </w:rPr>
        <w:t>kľúčových o</w:t>
      </w:r>
      <w:r w:rsidRPr="0095273D">
        <w:rPr>
          <w:rFonts w:ascii="Arial" w:eastAsia="Arial Unicode MS" w:hAnsi="Arial" w:cs="Arial"/>
          <w:sz w:val="20"/>
          <w:szCs w:val="20"/>
          <w:u w:color="000000"/>
          <w:bdr w:val="nil"/>
        </w:rPr>
        <w:t xml:space="preserve">dborníkov pre vybrané odborné okruhy jednou osobou, znamená ohrozenie zhotovenia predmetu zákazky v požadovanom termíne a kvalite. Uchádzači preto nemôžu využiť odborné skúsenosti jednej osoby na preukázanie plnenia viacerých </w:t>
      </w:r>
      <w:r w:rsidR="00365695" w:rsidRPr="0095273D">
        <w:rPr>
          <w:rFonts w:ascii="Arial" w:eastAsia="Arial Unicode MS" w:hAnsi="Arial" w:cs="Arial"/>
          <w:sz w:val="20"/>
          <w:szCs w:val="20"/>
          <w:u w:color="000000"/>
          <w:bdr w:val="nil"/>
        </w:rPr>
        <w:t xml:space="preserve">kľúčových </w:t>
      </w:r>
      <w:r w:rsidRPr="0095273D">
        <w:rPr>
          <w:rFonts w:ascii="Arial" w:eastAsia="Arial Unicode MS" w:hAnsi="Arial" w:cs="Arial"/>
          <w:sz w:val="20"/>
          <w:szCs w:val="20"/>
          <w:u w:color="000000"/>
          <w:bdr w:val="nil"/>
        </w:rPr>
        <w:t>odborníkov.</w:t>
      </w:r>
    </w:p>
    <w:p w14:paraId="34CDA264" w14:textId="77777777" w:rsidR="00977ED7" w:rsidRPr="0095273D" w:rsidRDefault="00977ED7" w:rsidP="0095273D">
      <w:pPr>
        <w:spacing w:after="0" w:line="240" w:lineRule="auto"/>
        <w:ind w:left="284"/>
        <w:contextualSpacing/>
        <w:jc w:val="both"/>
        <w:rPr>
          <w:rFonts w:ascii="Arial" w:hAnsi="Arial" w:cs="Arial"/>
          <w:sz w:val="20"/>
          <w:szCs w:val="20"/>
        </w:rPr>
      </w:pPr>
    </w:p>
    <w:p w14:paraId="4FDB93EB" w14:textId="77777777" w:rsidR="00977ED7" w:rsidRPr="0095273D" w:rsidRDefault="00977ED7" w:rsidP="0095273D">
      <w:pPr>
        <w:spacing w:after="0" w:line="240" w:lineRule="auto"/>
        <w:ind w:left="709" w:hanging="425"/>
        <w:contextualSpacing/>
        <w:jc w:val="both"/>
        <w:rPr>
          <w:rFonts w:ascii="Arial" w:hAnsi="Arial" w:cs="Arial"/>
          <w:sz w:val="20"/>
          <w:szCs w:val="20"/>
        </w:rPr>
      </w:pPr>
      <w:bookmarkStart w:id="53" w:name="_Hlk167182596"/>
      <w:r w:rsidRPr="0095273D">
        <w:rPr>
          <w:rFonts w:ascii="Arial" w:hAnsi="Arial" w:cs="Arial"/>
          <w:sz w:val="20"/>
          <w:szCs w:val="20"/>
        </w:rPr>
        <w:t xml:space="preserve">2.1. </w:t>
      </w:r>
      <w:r w:rsidRPr="0095273D">
        <w:rPr>
          <w:rFonts w:ascii="Arial" w:hAnsi="Arial" w:cs="Arial"/>
          <w:b/>
          <w:sz w:val="20"/>
          <w:szCs w:val="20"/>
        </w:rPr>
        <w:t xml:space="preserve">Riaditeľ stavby - Predstaviteľ Zhotoviteľa: </w:t>
      </w:r>
      <w:r w:rsidRPr="0095273D">
        <w:rPr>
          <w:rFonts w:ascii="Arial" w:hAnsi="Arial" w:cs="Arial"/>
          <w:sz w:val="20"/>
          <w:szCs w:val="20"/>
        </w:rPr>
        <w:t>preukáže</w:t>
      </w:r>
      <w:r w:rsidR="00E255DB" w:rsidRPr="0095273D">
        <w:rPr>
          <w:rFonts w:ascii="Arial" w:hAnsi="Arial" w:cs="Arial"/>
          <w:sz w:val="20"/>
          <w:szCs w:val="20"/>
        </w:rPr>
        <w:t xml:space="preserve"> </w:t>
      </w:r>
      <w:r w:rsidRPr="0095273D">
        <w:rPr>
          <w:rFonts w:ascii="Arial" w:hAnsi="Arial" w:cs="Arial"/>
          <w:sz w:val="20"/>
          <w:szCs w:val="20"/>
        </w:rPr>
        <w:t>odbornú prax za rozhodné obdobie za</w:t>
      </w:r>
      <w:r w:rsidRPr="0095273D">
        <w:rPr>
          <w:rFonts w:ascii="Arial" w:hAnsi="Arial" w:cs="Arial"/>
          <w:spacing w:val="-23"/>
          <w:sz w:val="20"/>
          <w:szCs w:val="20"/>
        </w:rPr>
        <w:t xml:space="preserve"> </w:t>
      </w:r>
      <w:r w:rsidRPr="0095273D">
        <w:rPr>
          <w:rFonts w:ascii="Arial" w:hAnsi="Arial" w:cs="Arial"/>
          <w:sz w:val="20"/>
          <w:szCs w:val="20"/>
        </w:rPr>
        <w:t>nasledovných podmienok:</w:t>
      </w:r>
    </w:p>
    <w:p w14:paraId="5A46D782" w14:textId="346312BE" w:rsidR="00D0747F" w:rsidRPr="00D0747F" w:rsidRDefault="00977ED7" w:rsidP="00D0747F">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Pr="0095273D">
        <w:rPr>
          <w:rFonts w:ascii="Arial" w:hAnsi="Arial" w:cs="Arial"/>
          <w:sz w:val="20"/>
          <w:szCs w:val="20"/>
        </w:rPr>
        <w:tab/>
        <w:t>účasť na realizácii** minimálne 1 projektu</w:t>
      </w:r>
      <w:r w:rsidR="002069F5" w:rsidRPr="0095273D">
        <w:rPr>
          <w:rFonts w:ascii="Arial" w:hAnsi="Arial" w:cs="Arial"/>
          <w:sz w:val="20"/>
          <w:szCs w:val="20"/>
        </w:rPr>
        <w:t>***</w:t>
      </w:r>
      <w:r w:rsidRPr="0095273D">
        <w:rPr>
          <w:rFonts w:ascii="Arial" w:hAnsi="Arial" w:cs="Arial"/>
          <w:sz w:val="20"/>
          <w:szCs w:val="20"/>
        </w:rPr>
        <w:t xml:space="preserve"> pri stavbách diaľnic alebo rýchlostných ciest, cesty I. triedy, alebo ciest obdobného charakteru</w:t>
      </w:r>
      <w:r w:rsidR="008F4A62" w:rsidRPr="0095273D">
        <w:rPr>
          <w:rFonts w:ascii="Arial" w:hAnsi="Arial" w:cs="Arial"/>
          <w:sz w:val="20"/>
          <w:szCs w:val="20"/>
        </w:rPr>
        <w:t>*</w:t>
      </w:r>
      <w:r w:rsidR="00D82D86" w:rsidRPr="0095273D">
        <w:rPr>
          <w:rFonts w:ascii="Arial" w:hAnsi="Arial" w:cs="Arial"/>
          <w:sz w:val="20"/>
          <w:szCs w:val="20"/>
        </w:rPr>
        <w:t xml:space="preserve"> </w:t>
      </w:r>
      <w:r w:rsidRPr="0095273D">
        <w:rPr>
          <w:rFonts w:ascii="Arial" w:hAnsi="Arial" w:cs="Arial"/>
          <w:sz w:val="20"/>
          <w:szCs w:val="20"/>
        </w:rPr>
        <w:t>kde zmluvné podmienky vychádzali zo zmluvn</w:t>
      </w:r>
      <w:r w:rsidR="00D0747F">
        <w:rPr>
          <w:rFonts w:ascii="Arial" w:hAnsi="Arial" w:cs="Arial"/>
          <w:sz w:val="20"/>
          <w:szCs w:val="20"/>
        </w:rPr>
        <w:t xml:space="preserve">ého manažmentu zmlúv; </w:t>
      </w:r>
      <w:r w:rsidR="00D0747F" w:rsidRPr="00D0747F">
        <w:rPr>
          <w:rFonts w:ascii="Arial" w:hAnsi="Arial" w:cs="Arial"/>
          <w:sz w:val="20"/>
          <w:szCs w:val="20"/>
        </w:rPr>
        <w:t>Podmienka nadobudnutia skúsenosti v oblasti zmluvného manažmentu zmlúv na strane zhotoviteľa v zmysle predchádzajúcej vety sa preukazuje relevantnou zmluvou alebo</w:t>
      </w:r>
      <w:r w:rsidR="00293112">
        <w:rPr>
          <w:rFonts w:ascii="Arial" w:hAnsi="Arial" w:cs="Arial"/>
          <w:sz w:val="20"/>
          <w:szCs w:val="20"/>
        </w:rPr>
        <w:t xml:space="preserve"> </w:t>
      </w:r>
      <w:r w:rsidR="00D0747F" w:rsidRPr="00D0747F">
        <w:rPr>
          <w:rFonts w:ascii="Arial" w:hAnsi="Arial" w:cs="Arial"/>
          <w:sz w:val="20"/>
          <w:szCs w:val="20"/>
        </w:rPr>
        <w:t>Referenčným listom odborníka</w:t>
      </w:r>
      <w:r w:rsidR="00293112" w:rsidRPr="00293112">
        <w:rPr>
          <w:rFonts w:ascii="Arial" w:hAnsi="Arial" w:cs="Arial"/>
          <w:sz w:val="20"/>
          <w:szCs w:val="20"/>
        </w:rPr>
        <w:t xml:space="preserve"> </w:t>
      </w:r>
      <w:r w:rsidR="00293112">
        <w:rPr>
          <w:rFonts w:ascii="Arial" w:hAnsi="Arial" w:cs="Arial"/>
          <w:sz w:val="20"/>
          <w:szCs w:val="20"/>
        </w:rPr>
        <w:t>(</w:t>
      </w:r>
      <w:r w:rsidR="00293112" w:rsidRPr="00293112">
        <w:rPr>
          <w:rFonts w:ascii="Arial" w:hAnsi="Arial" w:cs="Arial"/>
          <w:sz w:val="20"/>
          <w:szCs w:val="20"/>
        </w:rPr>
        <w:t>Príloh</w:t>
      </w:r>
      <w:r w:rsidR="00293112">
        <w:rPr>
          <w:rFonts w:ascii="Arial" w:hAnsi="Arial" w:cs="Arial"/>
          <w:sz w:val="20"/>
          <w:szCs w:val="20"/>
        </w:rPr>
        <w:t>a</w:t>
      </w:r>
      <w:r w:rsidR="00293112" w:rsidRPr="00293112">
        <w:rPr>
          <w:rFonts w:ascii="Arial" w:hAnsi="Arial" w:cs="Arial"/>
          <w:sz w:val="20"/>
          <w:szCs w:val="20"/>
        </w:rPr>
        <w:t xml:space="preserve"> B3 Časť B Zväzok 1 týchto SP</w:t>
      </w:r>
      <w:r w:rsidR="00293112">
        <w:rPr>
          <w:rFonts w:ascii="Arial" w:hAnsi="Arial" w:cs="Arial"/>
          <w:sz w:val="20"/>
          <w:szCs w:val="20"/>
        </w:rPr>
        <w:t>);</w:t>
      </w:r>
    </w:p>
    <w:p w14:paraId="1BC4ACDC" w14:textId="696FF6CD"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b) </w:t>
      </w:r>
      <w:r w:rsidRPr="0095273D">
        <w:rPr>
          <w:rFonts w:ascii="Arial" w:hAnsi="Arial" w:cs="Arial"/>
          <w:sz w:val="20"/>
          <w:szCs w:val="20"/>
        </w:rPr>
        <w:tab/>
      </w:r>
      <w:r w:rsidR="00475F9F">
        <w:rPr>
          <w:rFonts w:ascii="Arial" w:hAnsi="Arial" w:cs="Arial"/>
          <w:sz w:val="20"/>
          <w:szCs w:val="20"/>
        </w:rPr>
        <w:t xml:space="preserve">tento </w:t>
      </w:r>
      <w:r w:rsidRPr="0095273D">
        <w:rPr>
          <w:rFonts w:ascii="Arial" w:hAnsi="Arial" w:cs="Arial"/>
          <w:sz w:val="20"/>
          <w:szCs w:val="20"/>
        </w:rPr>
        <w:t>projekt musí byť v</w:t>
      </w:r>
      <w:r w:rsidR="00475F9F">
        <w:rPr>
          <w:rFonts w:ascii="Arial" w:hAnsi="Arial" w:cs="Arial"/>
          <w:sz w:val="20"/>
          <w:szCs w:val="20"/>
        </w:rPr>
        <w:t> celkovej zmluvnej cene stavebných prác projektu</w:t>
      </w:r>
      <w:r w:rsidRPr="0095273D">
        <w:rPr>
          <w:rFonts w:ascii="Arial" w:hAnsi="Arial" w:cs="Arial"/>
          <w:sz w:val="20"/>
          <w:szCs w:val="20"/>
        </w:rPr>
        <w:t xml:space="preserve"> minimálne 15 000</w:t>
      </w:r>
      <w:r w:rsidR="00FC451A">
        <w:rPr>
          <w:rFonts w:ascii="Arial" w:hAnsi="Arial" w:cs="Arial"/>
          <w:sz w:val="20"/>
          <w:szCs w:val="20"/>
        </w:rPr>
        <w:t> </w:t>
      </w:r>
      <w:r w:rsidRPr="0095273D">
        <w:rPr>
          <w:rFonts w:ascii="Arial" w:hAnsi="Arial" w:cs="Arial"/>
          <w:sz w:val="20"/>
          <w:szCs w:val="20"/>
        </w:rPr>
        <w:t>000</w:t>
      </w:r>
      <w:r w:rsidR="00FC451A">
        <w:rPr>
          <w:rFonts w:ascii="Arial" w:hAnsi="Arial" w:cs="Arial"/>
          <w:sz w:val="20"/>
          <w:szCs w:val="20"/>
        </w:rPr>
        <w:t>,-</w:t>
      </w:r>
      <w:r w:rsidRPr="0095273D">
        <w:rPr>
          <w:rFonts w:ascii="Arial" w:hAnsi="Arial" w:cs="Arial"/>
          <w:sz w:val="20"/>
          <w:szCs w:val="20"/>
        </w:rPr>
        <w:t xml:space="preserve"> </w:t>
      </w:r>
      <w:r w:rsidR="00475F9F">
        <w:rPr>
          <w:rFonts w:ascii="Arial" w:hAnsi="Arial" w:cs="Arial"/>
          <w:sz w:val="20"/>
          <w:szCs w:val="20"/>
        </w:rPr>
        <w:t>EUR</w:t>
      </w:r>
      <w:r w:rsidRPr="0095273D">
        <w:rPr>
          <w:rFonts w:ascii="Arial" w:hAnsi="Arial" w:cs="Arial"/>
          <w:sz w:val="20"/>
          <w:szCs w:val="20"/>
        </w:rPr>
        <w:t xml:space="preserve"> (slovom</w:t>
      </w:r>
      <w:r w:rsidR="00475F9F">
        <w:rPr>
          <w:rFonts w:ascii="Arial" w:hAnsi="Arial" w:cs="Arial"/>
          <w:sz w:val="20"/>
          <w:szCs w:val="20"/>
        </w:rPr>
        <w:t>:</w:t>
      </w:r>
      <w:r w:rsidRPr="0095273D">
        <w:rPr>
          <w:rFonts w:ascii="Arial" w:hAnsi="Arial" w:cs="Arial"/>
          <w:sz w:val="20"/>
          <w:szCs w:val="20"/>
        </w:rPr>
        <w:t xml:space="preserve"> pä</w:t>
      </w:r>
      <w:r w:rsidR="00E255DB" w:rsidRPr="0095273D">
        <w:rPr>
          <w:rFonts w:ascii="Arial" w:hAnsi="Arial" w:cs="Arial"/>
          <w:sz w:val="20"/>
          <w:szCs w:val="20"/>
        </w:rPr>
        <w:t>t</w:t>
      </w:r>
      <w:r w:rsidRPr="0095273D">
        <w:rPr>
          <w:rFonts w:ascii="Arial" w:hAnsi="Arial" w:cs="Arial"/>
          <w:sz w:val="20"/>
          <w:szCs w:val="20"/>
        </w:rPr>
        <w:t xml:space="preserve">násť miliónov eur) bez DPH; </w:t>
      </w:r>
    </w:p>
    <w:p w14:paraId="632827FF" w14:textId="7B948A6F"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c) </w:t>
      </w:r>
      <w:r w:rsidRPr="0095273D">
        <w:rPr>
          <w:rFonts w:ascii="Arial" w:hAnsi="Arial" w:cs="Arial"/>
          <w:sz w:val="20"/>
          <w:szCs w:val="20"/>
        </w:rPr>
        <w:tab/>
        <w:t>účasť na tomto projekte musí byť na pozícii projektového manažéra stavby/riaditeľa stavby/zástupcu zhotoviteľa stavby/zástupcu riaditeľa stavby;</w:t>
      </w:r>
    </w:p>
    <w:p w14:paraId="0C8FB505" w14:textId="5A17FAFE" w:rsidR="00536359" w:rsidRDefault="00536359" w:rsidP="0095273D">
      <w:pPr>
        <w:spacing w:after="0" w:line="240" w:lineRule="auto"/>
        <w:ind w:left="993" w:hanging="284"/>
        <w:contextualSpacing/>
        <w:jc w:val="both"/>
        <w:rPr>
          <w:rFonts w:ascii="Arial" w:hAnsi="Arial" w:cs="Arial"/>
          <w:sz w:val="20"/>
          <w:szCs w:val="20"/>
        </w:rPr>
      </w:pPr>
    </w:p>
    <w:p w14:paraId="6504B764" w14:textId="1A5AD365" w:rsidR="00536359" w:rsidRDefault="00536359" w:rsidP="0095273D">
      <w:pPr>
        <w:spacing w:after="0" w:line="240" w:lineRule="auto"/>
        <w:ind w:left="993" w:hanging="284"/>
        <w:contextualSpacing/>
        <w:jc w:val="both"/>
        <w:rPr>
          <w:rFonts w:ascii="Arial" w:hAnsi="Arial" w:cs="Arial"/>
          <w:sz w:val="20"/>
          <w:szCs w:val="20"/>
        </w:rPr>
      </w:pPr>
    </w:p>
    <w:p w14:paraId="296C98BE" w14:textId="5339900F" w:rsidR="00536359" w:rsidRDefault="00536359" w:rsidP="0095273D">
      <w:pPr>
        <w:spacing w:after="0" w:line="240" w:lineRule="auto"/>
        <w:ind w:left="993" w:hanging="284"/>
        <w:contextualSpacing/>
        <w:jc w:val="both"/>
        <w:rPr>
          <w:rFonts w:ascii="Arial" w:hAnsi="Arial" w:cs="Arial"/>
          <w:sz w:val="20"/>
          <w:szCs w:val="20"/>
        </w:rPr>
      </w:pPr>
    </w:p>
    <w:p w14:paraId="62586398" w14:textId="77777777" w:rsidR="00536359" w:rsidRPr="0095273D" w:rsidRDefault="00536359" w:rsidP="0095273D">
      <w:pPr>
        <w:spacing w:after="0" w:line="240" w:lineRule="auto"/>
        <w:ind w:left="993" w:hanging="284"/>
        <w:contextualSpacing/>
        <w:jc w:val="both"/>
        <w:rPr>
          <w:rFonts w:ascii="Arial" w:hAnsi="Arial" w:cs="Arial"/>
          <w:sz w:val="20"/>
          <w:szCs w:val="20"/>
        </w:rPr>
      </w:pPr>
    </w:p>
    <w:bookmarkEnd w:id="53"/>
    <w:p w14:paraId="169344B2" w14:textId="206D3B50" w:rsidR="007A757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d) </w:t>
      </w:r>
      <w:r w:rsidRPr="0095273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r w:rsidR="00E43E9D" w:rsidRPr="0095273D">
        <w:rPr>
          <w:rFonts w:ascii="Arial" w:hAnsi="Arial" w:cs="Arial"/>
          <w:sz w:val="20"/>
          <w:szCs w:val="20"/>
        </w:rPr>
        <w:t>;</w:t>
      </w:r>
    </w:p>
    <w:p w14:paraId="2ABF1916" w14:textId="78C7F4B2" w:rsidR="00E43E9D" w:rsidRPr="002F6905" w:rsidRDefault="00E43E9D"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t xml:space="preserve">Osvedčenie o vykonaní odbornej skúšky podľa zákona č. 138/1992 Zb. </w:t>
      </w:r>
      <w:r w:rsidRPr="002F6905">
        <w:rPr>
          <w:rFonts w:ascii="Arial" w:hAnsi="Arial" w:cs="Arial"/>
          <w:bCs/>
          <w:sz w:val="20"/>
          <w:szCs w:val="20"/>
        </w:rPr>
        <w:t xml:space="preserve">o autorizovaných architektoch a autorizovaných stavebných inžinieroch v znení neskorších prepisov (ďalej len „zákon č. 138/1992 Zb.“) </w:t>
      </w:r>
      <w:r w:rsidRPr="002F6905">
        <w:rPr>
          <w:rFonts w:ascii="Arial" w:hAnsi="Arial" w:cs="Arial"/>
          <w:sz w:val="20"/>
          <w:szCs w:val="20"/>
        </w:rPr>
        <w:t xml:space="preserve">pre </w:t>
      </w:r>
      <w:r w:rsidR="00C64129">
        <w:rPr>
          <w:rFonts w:ascii="Arial" w:hAnsi="Arial" w:cs="Arial"/>
          <w:sz w:val="20"/>
          <w:szCs w:val="20"/>
        </w:rPr>
        <w:t xml:space="preserve">výkon </w:t>
      </w:r>
      <w:r w:rsidRPr="002F6905">
        <w:rPr>
          <w:rFonts w:ascii="Arial" w:hAnsi="Arial" w:cs="Arial"/>
          <w:sz w:val="20"/>
          <w:szCs w:val="20"/>
        </w:rPr>
        <w:t>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 dopravné stavby alebo Inžinierske stavby – mosty; resp. ekvivalentný doklad</w:t>
      </w:r>
      <w:r w:rsidRPr="002F6905">
        <w:rPr>
          <w:rFonts w:ascii="Arial" w:eastAsia="Times New Roman" w:hAnsi="Arial" w:cs="Arial"/>
          <w:sz w:val="20"/>
          <w:szCs w:val="20"/>
        </w:rPr>
        <w:t xml:space="preserve"> </w:t>
      </w:r>
      <w:r w:rsidRPr="002F6905">
        <w:rPr>
          <w:rFonts w:ascii="Arial" w:hAnsi="Arial" w:cs="Arial"/>
          <w:sz w:val="20"/>
          <w:szCs w:val="20"/>
        </w:rPr>
        <w:t>platný v čase predloženia ponuky ako sken originálu alebo úradne osvedčenej fotokópie.</w:t>
      </w:r>
    </w:p>
    <w:p w14:paraId="31A184AA" w14:textId="77777777" w:rsidR="0095273D" w:rsidRPr="0095273D" w:rsidRDefault="0095273D" w:rsidP="0095273D">
      <w:pPr>
        <w:spacing w:after="0" w:line="240" w:lineRule="auto"/>
        <w:ind w:left="284"/>
        <w:contextualSpacing/>
        <w:jc w:val="both"/>
        <w:rPr>
          <w:rFonts w:ascii="Arial" w:hAnsi="Arial" w:cs="Arial"/>
          <w:sz w:val="20"/>
          <w:szCs w:val="20"/>
        </w:rPr>
      </w:pPr>
    </w:p>
    <w:p w14:paraId="20BD3DED" w14:textId="775623CD" w:rsidR="00977ED7" w:rsidRPr="0095273D" w:rsidRDefault="00977ED7"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 xml:space="preserve">2.2. </w:t>
      </w:r>
      <w:r w:rsidRPr="0095273D">
        <w:rPr>
          <w:rFonts w:ascii="Arial" w:hAnsi="Arial" w:cs="Arial"/>
          <w:b/>
          <w:sz w:val="20"/>
          <w:szCs w:val="20"/>
        </w:rPr>
        <w:t>Hlavný stavbyvedúci/</w:t>
      </w:r>
      <w:r w:rsidR="007A7577" w:rsidRPr="0095273D">
        <w:rPr>
          <w:rFonts w:ascii="Arial" w:hAnsi="Arial" w:cs="Arial"/>
          <w:b/>
          <w:sz w:val="20"/>
          <w:szCs w:val="20"/>
        </w:rPr>
        <w:t>S</w:t>
      </w:r>
      <w:r w:rsidRPr="0095273D">
        <w:rPr>
          <w:rFonts w:ascii="Arial" w:hAnsi="Arial" w:cs="Arial"/>
          <w:b/>
          <w:sz w:val="20"/>
          <w:szCs w:val="20"/>
        </w:rPr>
        <w:t>tavbyvedúci na mosty</w:t>
      </w:r>
      <w:r w:rsidR="0035385A">
        <w:rPr>
          <w:rFonts w:ascii="Arial" w:hAnsi="Arial" w:cs="Arial"/>
        </w:rPr>
        <w:t>/</w:t>
      </w:r>
      <w:bookmarkStart w:id="54" w:name="_Hlk167184085"/>
      <w:r w:rsidR="00F50B99" w:rsidRPr="00CA64F0">
        <w:rPr>
          <w:rFonts w:ascii="Arial" w:hAnsi="Arial" w:cs="Arial"/>
        </w:rPr>
        <w:t>zástupca Riaditeľa stavby</w:t>
      </w:r>
      <w:bookmarkEnd w:id="54"/>
      <w:r w:rsidRPr="0095273D">
        <w:rPr>
          <w:rFonts w:ascii="Arial" w:hAnsi="Arial" w:cs="Arial"/>
          <w:b/>
          <w:sz w:val="20"/>
          <w:szCs w:val="20"/>
        </w:rPr>
        <w:t xml:space="preserve">: </w:t>
      </w:r>
      <w:r w:rsidRPr="0095273D">
        <w:rPr>
          <w:rFonts w:ascii="Arial" w:hAnsi="Arial" w:cs="Arial"/>
          <w:sz w:val="20"/>
          <w:szCs w:val="20"/>
        </w:rPr>
        <w:t>preukáže odbornú prax za rozhodné obdobie za nasledovných</w:t>
      </w:r>
      <w:r w:rsidRPr="0095273D">
        <w:rPr>
          <w:rFonts w:ascii="Arial" w:hAnsi="Arial" w:cs="Arial"/>
          <w:spacing w:val="-8"/>
          <w:sz w:val="20"/>
          <w:szCs w:val="20"/>
        </w:rPr>
        <w:t xml:space="preserve"> </w:t>
      </w:r>
      <w:r w:rsidRPr="0095273D">
        <w:rPr>
          <w:rFonts w:ascii="Arial" w:hAnsi="Arial" w:cs="Arial"/>
          <w:sz w:val="20"/>
          <w:szCs w:val="20"/>
        </w:rPr>
        <w:t>podmienok:</w:t>
      </w:r>
    </w:p>
    <w:p w14:paraId="16FD6DB1" w14:textId="77777777" w:rsidR="00977ED7" w:rsidRPr="0095273D"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007A7577" w:rsidRPr="0095273D">
        <w:rPr>
          <w:rFonts w:ascii="Arial" w:hAnsi="Arial" w:cs="Arial"/>
          <w:sz w:val="20"/>
          <w:szCs w:val="20"/>
        </w:rPr>
        <w:tab/>
      </w:r>
      <w:r w:rsidRPr="0095273D">
        <w:rPr>
          <w:rFonts w:ascii="Arial" w:hAnsi="Arial" w:cs="Arial"/>
          <w:sz w:val="20"/>
          <w:szCs w:val="20"/>
        </w:rPr>
        <w:t>účasť na realizácii** minimálne 1 projektu</w:t>
      </w:r>
      <w:r w:rsidR="002069F5" w:rsidRPr="0095273D">
        <w:rPr>
          <w:rFonts w:ascii="Arial" w:hAnsi="Arial" w:cs="Arial"/>
          <w:sz w:val="20"/>
          <w:szCs w:val="20"/>
        </w:rPr>
        <w:t>***</w:t>
      </w:r>
      <w:r w:rsidRPr="0095273D">
        <w:rPr>
          <w:rFonts w:ascii="Arial" w:hAnsi="Arial" w:cs="Arial"/>
          <w:sz w:val="20"/>
          <w:szCs w:val="20"/>
        </w:rPr>
        <w:t xml:space="preserve"> pri stavbách diaľnic alebo rýchlostných ciest</w:t>
      </w:r>
      <w:r w:rsidR="006E02D9" w:rsidRPr="0095273D">
        <w:rPr>
          <w:rFonts w:ascii="Arial" w:hAnsi="Arial" w:cs="Arial"/>
          <w:sz w:val="20"/>
          <w:szCs w:val="20"/>
        </w:rPr>
        <w:t xml:space="preserve"> </w:t>
      </w:r>
      <w:r w:rsidRPr="0095273D">
        <w:rPr>
          <w:rFonts w:ascii="Arial" w:hAnsi="Arial" w:cs="Arial"/>
          <w:sz w:val="20"/>
          <w:szCs w:val="20"/>
        </w:rPr>
        <w:t>cesty I. triedy</w:t>
      </w:r>
      <w:r w:rsidR="006E02D9" w:rsidRPr="0095273D">
        <w:rPr>
          <w:rFonts w:ascii="Arial" w:hAnsi="Arial" w:cs="Arial"/>
          <w:sz w:val="20"/>
          <w:szCs w:val="20"/>
        </w:rPr>
        <w:t>,</w:t>
      </w:r>
      <w:r w:rsidR="00A565BB" w:rsidRPr="0095273D">
        <w:rPr>
          <w:rFonts w:ascii="Arial" w:hAnsi="Arial" w:cs="Arial"/>
          <w:sz w:val="20"/>
          <w:szCs w:val="20"/>
        </w:rPr>
        <w:t xml:space="preserve"> alebo cesty obdobného charakteru*,</w:t>
      </w:r>
      <w:r w:rsidR="006E02D9" w:rsidRPr="0095273D">
        <w:rPr>
          <w:rFonts w:ascii="Arial" w:hAnsi="Arial" w:cs="Arial"/>
          <w:sz w:val="20"/>
          <w:szCs w:val="20"/>
        </w:rPr>
        <w:t xml:space="preserve"> </w:t>
      </w:r>
      <w:r w:rsidRPr="0095273D">
        <w:rPr>
          <w:rFonts w:ascii="Arial" w:hAnsi="Arial" w:cs="Arial"/>
          <w:sz w:val="20"/>
          <w:szCs w:val="20"/>
        </w:rPr>
        <w:t>ktorých súčasťou bol most/mosty s dĺžkou mosta minimálne 50 metrov</w:t>
      </w:r>
      <w:r w:rsidR="00D82D86" w:rsidRPr="0095273D">
        <w:rPr>
          <w:rFonts w:ascii="Arial" w:hAnsi="Arial" w:cs="Arial"/>
          <w:sz w:val="20"/>
          <w:szCs w:val="20"/>
        </w:rPr>
        <w:t>;</w:t>
      </w:r>
    </w:p>
    <w:p w14:paraId="1365D0D5" w14:textId="10CE102C"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b) </w:t>
      </w:r>
      <w:r w:rsidRPr="0095273D">
        <w:rPr>
          <w:rFonts w:ascii="Arial" w:hAnsi="Arial" w:cs="Arial"/>
          <w:sz w:val="20"/>
          <w:szCs w:val="20"/>
        </w:rPr>
        <w:tab/>
        <w:t>účasť na t</w:t>
      </w:r>
      <w:r w:rsidR="004B51C4" w:rsidRPr="0095273D">
        <w:rPr>
          <w:rFonts w:ascii="Arial" w:hAnsi="Arial" w:cs="Arial"/>
          <w:sz w:val="20"/>
          <w:szCs w:val="20"/>
        </w:rPr>
        <w:t xml:space="preserve">omto </w:t>
      </w:r>
      <w:r w:rsidRPr="0095273D">
        <w:rPr>
          <w:rFonts w:ascii="Arial" w:hAnsi="Arial" w:cs="Arial"/>
          <w:sz w:val="20"/>
          <w:szCs w:val="20"/>
        </w:rPr>
        <w:t>projekt</w:t>
      </w:r>
      <w:r w:rsidR="004B51C4" w:rsidRPr="0095273D">
        <w:rPr>
          <w:rFonts w:ascii="Arial" w:hAnsi="Arial" w:cs="Arial"/>
          <w:sz w:val="20"/>
          <w:szCs w:val="20"/>
        </w:rPr>
        <w:t>e</w:t>
      </w:r>
      <w:r w:rsidRPr="0095273D">
        <w:rPr>
          <w:rFonts w:ascii="Arial" w:hAnsi="Arial" w:cs="Arial"/>
          <w:sz w:val="20"/>
          <w:szCs w:val="20"/>
        </w:rPr>
        <w:t xml:space="preserve"> musí byť na pozícii hlavný stavbyvedúci/stavbyvedúceho na mosty; </w:t>
      </w:r>
    </w:p>
    <w:p w14:paraId="44093154" w14:textId="77777777" w:rsidR="00977ED7" w:rsidRPr="0095273D" w:rsidRDefault="00977ED7" w:rsidP="0095273D">
      <w:pPr>
        <w:tabs>
          <w:tab w:val="left" w:pos="709"/>
        </w:tabs>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c) </w:t>
      </w:r>
      <w:r w:rsidRPr="0095273D">
        <w:rPr>
          <w:rFonts w:ascii="Arial" w:hAnsi="Arial" w:cs="Arial"/>
          <w:sz w:val="20"/>
          <w:szCs w:val="20"/>
        </w:rPr>
        <w:tab/>
        <w:t>účasť na t</w:t>
      </w:r>
      <w:r w:rsidR="004B51C4" w:rsidRPr="0095273D">
        <w:rPr>
          <w:rFonts w:ascii="Arial" w:hAnsi="Arial" w:cs="Arial"/>
          <w:sz w:val="20"/>
          <w:szCs w:val="20"/>
        </w:rPr>
        <w:t>omto</w:t>
      </w:r>
      <w:r w:rsidRPr="0095273D">
        <w:rPr>
          <w:rFonts w:ascii="Arial" w:hAnsi="Arial" w:cs="Arial"/>
          <w:sz w:val="20"/>
          <w:szCs w:val="20"/>
        </w:rPr>
        <w:t xml:space="preserve"> projekt</w:t>
      </w:r>
      <w:r w:rsidR="004B51C4" w:rsidRPr="0095273D">
        <w:rPr>
          <w:rFonts w:ascii="Arial" w:hAnsi="Arial" w:cs="Arial"/>
          <w:sz w:val="20"/>
          <w:szCs w:val="20"/>
        </w:rPr>
        <w:t>e</w:t>
      </w:r>
      <w:r w:rsidRPr="0095273D">
        <w:rPr>
          <w:rFonts w:ascii="Arial" w:hAnsi="Arial" w:cs="Arial"/>
          <w:sz w:val="20"/>
          <w:szCs w:val="20"/>
        </w:rPr>
        <w:t xml:space="preserve"> na danej pozícii musí byť v minimálnej dobe trvania zodpovedajúcej 50 % lehoty výstavby Projektu (za lehotu výstavby sa považuje lehota odo dňa vydania Oznámenia o začatí prác po vydanie Preberacieho protokolu); </w:t>
      </w:r>
    </w:p>
    <w:p w14:paraId="2FB634F7" w14:textId="3ACB98C6" w:rsidR="00977ED7" w:rsidRDefault="00977ED7"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 xml:space="preserve">d) </w:t>
      </w:r>
      <w:r w:rsidRPr="002F6905">
        <w:rPr>
          <w:rFonts w:ascii="Arial" w:hAnsi="Arial" w:cs="Arial"/>
          <w:sz w:val="20"/>
          <w:szCs w:val="20"/>
        </w:rPr>
        <w:tab/>
      </w:r>
      <w:r w:rsidR="00C64129">
        <w:rPr>
          <w:rFonts w:ascii="Arial" w:hAnsi="Arial" w:cs="Arial"/>
          <w:sz w:val="20"/>
          <w:szCs w:val="20"/>
        </w:rPr>
        <w:t xml:space="preserve">tento </w:t>
      </w:r>
      <w:r w:rsidRPr="002F6905">
        <w:rPr>
          <w:rFonts w:ascii="Arial" w:hAnsi="Arial" w:cs="Arial"/>
          <w:sz w:val="20"/>
          <w:szCs w:val="20"/>
        </w:rPr>
        <w:t xml:space="preserve">projekt musí byť v celkovej zmluvnej cene stavebných prác projektu minimálne </w:t>
      </w:r>
      <w:r w:rsidR="005B1EF9" w:rsidRPr="002F6905">
        <w:rPr>
          <w:rFonts w:ascii="Arial" w:hAnsi="Arial" w:cs="Arial"/>
          <w:sz w:val="20"/>
          <w:szCs w:val="20"/>
        </w:rPr>
        <w:t>2</w:t>
      </w:r>
      <w:r w:rsidRPr="002F6905">
        <w:rPr>
          <w:rFonts w:ascii="Arial" w:hAnsi="Arial" w:cs="Arial"/>
          <w:sz w:val="20"/>
          <w:szCs w:val="20"/>
        </w:rPr>
        <w:t xml:space="preserve"> 000</w:t>
      </w:r>
      <w:r w:rsidR="00FC451A">
        <w:rPr>
          <w:rFonts w:ascii="Arial" w:hAnsi="Arial" w:cs="Arial"/>
          <w:sz w:val="20"/>
          <w:szCs w:val="20"/>
        </w:rPr>
        <w:t> </w:t>
      </w:r>
      <w:r w:rsidRPr="002F6905">
        <w:rPr>
          <w:rFonts w:ascii="Arial" w:hAnsi="Arial" w:cs="Arial"/>
          <w:sz w:val="20"/>
          <w:szCs w:val="20"/>
        </w:rPr>
        <w:t>000</w:t>
      </w:r>
      <w:r w:rsidR="00FC451A">
        <w:rPr>
          <w:rFonts w:ascii="Arial" w:hAnsi="Arial" w:cs="Arial"/>
          <w:sz w:val="20"/>
          <w:szCs w:val="20"/>
        </w:rPr>
        <w:t>,-</w:t>
      </w:r>
      <w:r w:rsidRPr="002F6905">
        <w:rPr>
          <w:rFonts w:ascii="Arial" w:hAnsi="Arial" w:cs="Arial"/>
          <w:sz w:val="20"/>
          <w:szCs w:val="20"/>
        </w:rPr>
        <w:t xml:space="preserve"> EUR (slovom</w:t>
      </w:r>
      <w:r w:rsidR="00475F9F">
        <w:rPr>
          <w:rFonts w:ascii="Arial" w:hAnsi="Arial" w:cs="Arial"/>
          <w:sz w:val="20"/>
          <w:szCs w:val="20"/>
        </w:rPr>
        <w:t>:</w:t>
      </w:r>
      <w:r w:rsidRPr="002F6905">
        <w:rPr>
          <w:rFonts w:ascii="Arial" w:hAnsi="Arial" w:cs="Arial"/>
          <w:sz w:val="20"/>
          <w:szCs w:val="20"/>
        </w:rPr>
        <w:t xml:space="preserve"> </w:t>
      </w:r>
      <w:r w:rsidR="005B1EF9" w:rsidRPr="002F6905">
        <w:rPr>
          <w:rFonts w:ascii="Arial" w:hAnsi="Arial" w:cs="Arial"/>
          <w:sz w:val="20"/>
          <w:szCs w:val="20"/>
        </w:rPr>
        <w:t>dv</w:t>
      </w:r>
      <w:r w:rsidR="00475F9F">
        <w:rPr>
          <w:rFonts w:ascii="Arial" w:hAnsi="Arial" w:cs="Arial"/>
          <w:sz w:val="20"/>
          <w:szCs w:val="20"/>
        </w:rPr>
        <w:t>och</w:t>
      </w:r>
      <w:r w:rsidRPr="002F6905">
        <w:rPr>
          <w:rFonts w:ascii="Arial" w:hAnsi="Arial" w:cs="Arial"/>
          <w:sz w:val="20"/>
          <w:szCs w:val="20"/>
        </w:rPr>
        <w:t xml:space="preserve"> miliónov) bez DPH</w:t>
      </w:r>
      <w:r w:rsidR="00E43E9D" w:rsidRPr="002F6905">
        <w:rPr>
          <w:rFonts w:ascii="Arial" w:hAnsi="Arial" w:cs="Arial"/>
          <w:sz w:val="20"/>
          <w:szCs w:val="20"/>
        </w:rPr>
        <w:t>;</w:t>
      </w:r>
    </w:p>
    <w:p w14:paraId="402C50BF" w14:textId="77777777" w:rsidR="00E43E9D" w:rsidRPr="002F6905" w:rsidRDefault="00E43E9D"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t>Hlavný stavbyvedúci:</w:t>
      </w:r>
    </w:p>
    <w:p w14:paraId="7F227C8F" w14:textId="17D804DF" w:rsidR="00E43E9D" w:rsidRPr="002F6905" w:rsidRDefault="00E43E9D" w:rsidP="0095273D">
      <w:pPr>
        <w:spacing w:after="0" w:line="240" w:lineRule="auto"/>
        <w:ind w:left="993"/>
        <w:contextualSpacing/>
        <w:jc w:val="both"/>
        <w:rPr>
          <w:rFonts w:ascii="Arial" w:hAnsi="Arial" w:cs="Arial"/>
          <w:sz w:val="20"/>
          <w:szCs w:val="20"/>
        </w:rPr>
      </w:pPr>
      <w:r w:rsidRPr="002F6905">
        <w:rPr>
          <w:rFonts w:ascii="Arial" w:hAnsi="Arial" w:cs="Arial"/>
          <w:sz w:val="20"/>
          <w:szCs w:val="20"/>
        </w:rPr>
        <w:t xml:space="preserve">Osvedčenie o vykonaní odbornej skúšky podľa zákona č. 138/1992 Zb. pre </w:t>
      </w:r>
      <w:r w:rsidR="00C64129">
        <w:rPr>
          <w:rFonts w:ascii="Arial" w:hAnsi="Arial" w:cs="Arial"/>
          <w:sz w:val="20"/>
          <w:szCs w:val="20"/>
        </w:rPr>
        <w:t xml:space="preserve">výkon </w:t>
      </w:r>
      <w:r w:rsidRPr="002F6905">
        <w:rPr>
          <w:rFonts w:ascii="Arial" w:hAnsi="Arial" w:cs="Arial"/>
          <w:sz w:val="20"/>
          <w:szCs w:val="20"/>
        </w:rPr>
        <w:t>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 dopravné stavby alebo Inžinierske stavby – mosty; resp. ekvivalentný doklad</w:t>
      </w:r>
      <w:r w:rsidRPr="002F6905">
        <w:rPr>
          <w:rFonts w:ascii="Arial" w:eastAsia="Times New Roman" w:hAnsi="Arial" w:cs="Arial"/>
          <w:sz w:val="20"/>
          <w:szCs w:val="20"/>
        </w:rPr>
        <w:t xml:space="preserve"> </w:t>
      </w:r>
      <w:r w:rsidRPr="002F6905">
        <w:rPr>
          <w:rFonts w:ascii="Arial" w:hAnsi="Arial" w:cs="Arial"/>
          <w:sz w:val="20"/>
          <w:szCs w:val="20"/>
        </w:rPr>
        <w:t>platný v čase predloženia ponuky ako sken originálu alebo úradne osvedčenej fotokópie;</w:t>
      </w:r>
    </w:p>
    <w:p w14:paraId="69117D99" w14:textId="77777777" w:rsidR="00E43E9D" w:rsidRPr="002F6905" w:rsidRDefault="00E43E9D"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t>Stavbyvedúci pre mosty:</w:t>
      </w:r>
    </w:p>
    <w:p w14:paraId="5F0C35F7" w14:textId="553F9AF4" w:rsidR="00E43E9D" w:rsidRPr="002F6905" w:rsidRDefault="00E43E9D" w:rsidP="0095273D">
      <w:pPr>
        <w:spacing w:after="0" w:line="240" w:lineRule="auto"/>
        <w:ind w:left="993"/>
        <w:contextualSpacing/>
        <w:jc w:val="both"/>
        <w:rPr>
          <w:rFonts w:ascii="Arial" w:hAnsi="Arial" w:cs="Arial"/>
          <w:sz w:val="20"/>
          <w:szCs w:val="20"/>
        </w:rPr>
      </w:pPr>
      <w:r w:rsidRPr="002F6905">
        <w:rPr>
          <w:rFonts w:ascii="Arial" w:hAnsi="Arial" w:cs="Arial"/>
          <w:sz w:val="20"/>
          <w:szCs w:val="20"/>
        </w:rPr>
        <w:t>Osvedčenie o vykonaní odbornej skúšky podľa zákona č.</w:t>
      </w:r>
      <w:r w:rsidR="007A7577" w:rsidRPr="002F6905">
        <w:rPr>
          <w:rFonts w:ascii="Arial" w:hAnsi="Arial" w:cs="Arial"/>
          <w:sz w:val="20"/>
          <w:szCs w:val="20"/>
        </w:rPr>
        <w:t xml:space="preserve"> </w:t>
      </w:r>
      <w:r w:rsidRPr="002F6905">
        <w:rPr>
          <w:rFonts w:ascii="Arial" w:hAnsi="Arial" w:cs="Arial"/>
          <w:sz w:val="20"/>
          <w:szCs w:val="20"/>
        </w:rPr>
        <w:t>138/1992 Zb. pre</w:t>
      </w:r>
      <w:r w:rsidR="00C64129">
        <w:rPr>
          <w:rFonts w:ascii="Arial" w:hAnsi="Arial" w:cs="Arial"/>
          <w:sz w:val="20"/>
          <w:szCs w:val="20"/>
        </w:rPr>
        <w:t xml:space="preserve"> výkon</w:t>
      </w:r>
      <w:r w:rsidRPr="002F6905">
        <w:rPr>
          <w:rFonts w:ascii="Arial" w:hAnsi="Arial" w:cs="Arial"/>
          <w:sz w:val="20"/>
          <w:szCs w:val="20"/>
        </w:rPr>
        <w:t xml:space="preserve"> 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 mosty; resp. ekvivalentný doklad platný v čase predloženia ponuky ako sken originálu alebo úradne osvedčenej fotokópie.</w:t>
      </w:r>
    </w:p>
    <w:p w14:paraId="7DEFE250" w14:textId="76CA1191" w:rsidR="00D0747F" w:rsidRDefault="00D0747F" w:rsidP="0095273D">
      <w:pPr>
        <w:spacing w:after="0" w:line="240" w:lineRule="auto"/>
        <w:ind w:left="993"/>
        <w:contextualSpacing/>
        <w:jc w:val="both"/>
        <w:rPr>
          <w:rFonts w:ascii="Arial" w:hAnsi="Arial" w:cs="Arial"/>
          <w:sz w:val="20"/>
          <w:szCs w:val="20"/>
        </w:rPr>
      </w:pPr>
    </w:p>
    <w:p w14:paraId="1314E995" w14:textId="3BE3E728" w:rsidR="00D82D86" w:rsidRPr="002F6905" w:rsidRDefault="00D82D86" w:rsidP="0095273D">
      <w:pPr>
        <w:spacing w:after="0" w:line="240" w:lineRule="auto"/>
        <w:ind w:left="709" w:hanging="425"/>
        <w:contextualSpacing/>
        <w:jc w:val="both"/>
        <w:rPr>
          <w:rFonts w:ascii="Arial" w:eastAsia="Times New Roman" w:hAnsi="Arial" w:cs="Arial"/>
          <w:sz w:val="20"/>
          <w:szCs w:val="20"/>
        </w:rPr>
      </w:pPr>
      <w:r w:rsidRPr="002F6905">
        <w:rPr>
          <w:rFonts w:ascii="Arial" w:eastAsia="Times New Roman" w:hAnsi="Arial" w:cs="Arial"/>
          <w:sz w:val="20"/>
          <w:szCs w:val="20"/>
        </w:rPr>
        <w:t>2.3.</w:t>
      </w:r>
      <w:r w:rsidRPr="002F6905">
        <w:rPr>
          <w:rFonts w:ascii="Arial" w:eastAsia="Times New Roman" w:hAnsi="Arial" w:cs="Arial"/>
          <w:sz w:val="20"/>
          <w:szCs w:val="20"/>
        </w:rPr>
        <w:tab/>
      </w:r>
      <w:r w:rsidRPr="002F6905">
        <w:rPr>
          <w:rFonts w:ascii="Arial" w:eastAsia="Times New Roman" w:hAnsi="Arial" w:cs="Arial"/>
          <w:b/>
          <w:sz w:val="20"/>
          <w:szCs w:val="20"/>
        </w:rPr>
        <w:t>Stavbyvedúci pre tunely:</w:t>
      </w:r>
      <w:r w:rsidRPr="002F6905">
        <w:rPr>
          <w:rFonts w:ascii="Arial" w:eastAsia="Times New Roman" w:hAnsi="Arial" w:cs="Arial"/>
          <w:sz w:val="20"/>
          <w:szCs w:val="20"/>
        </w:rPr>
        <w:t xml:space="preserve"> preuká</w:t>
      </w:r>
      <w:r w:rsidR="00FC451A">
        <w:rPr>
          <w:rFonts w:ascii="Arial" w:eastAsia="Times New Roman" w:hAnsi="Arial" w:cs="Arial"/>
          <w:sz w:val="20"/>
          <w:szCs w:val="20"/>
        </w:rPr>
        <w:t>že</w:t>
      </w:r>
      <w:r w:rsidRPr="002F6905">
        <w:rPr>
          <w:rFonts w:ascii="Arial" w:eastAsia="Times New Roman" w:hAnsi="Arial" w:cs="Arial"/>
          <w:sz w:val="20"/>
          <w:szCs w:val="20"/>
        </w:rPr>
        <w:t xml:space="preserve"> odbornú prax </w:t>
      </w:r>
      <w:r w:rsidR="00FC451A">
        <w:rPr>
          <w:rFonts w:ascii="Arial" w:eastAsia="Times New Roman" w:hAnsi="Arial" w:cs="Arial"/>
          <w:sz w:val="20"/>
          <w:szCs w:val="20"/>
        </w:rPr>
        <w:t xml:space="preserve">za rozhodné obdobie </w:t>
      </w:r>
      <w:r w:rsidRPr="002F6905">
        <w:rPr>
          <w:rFonts w:ascii="Arial" w:eastAsia="Times New Roman" w:hAnsi="Arial" w:cs="Arial"/>
          <w:sz w:val="20"/>
          <w:szCs w:val="20"/>
        </w:rPr>
        <w:t xml:space="preserve">za nasledovných podmienok: </w:t>
      </w:r>
    </w:p>
    <w:p w14:paraId="2451BCCB" w14:textId="023DB35E"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a)</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účasť na realizácii* min. 1 projektu pri stavbách </w:t>
      </w:r>
      <w:r w:rsidR="002C7143" w:rsidRPr="0095273D">
        <w:rPr>
          <w:rFonts w:ascii="Arial" w:eastAsia="Times New Roman" w:hAnsi="Arial" w:cs="Arial"/>
          <w:sz w:val="20"/>
          <w:szCs w:val="20"/>
        </w:rPr>
        <w:t>diaľn</w:t>
      </w:r>
      <w:r w:rsidR="002C7143">
        <w:rPr>
          <w:rFonts w:ascii="Arial" w:eastAsia="Times New Roman" w:hAnsi="Arial" w:cs="Arial"/>
          <w:sz w:val="20"/>
          <w:szCs w:val="20"/>
        </w:rPr>
        <w:t>ic</w:t>
      </w:r>
      <w:r w:rsidR="00C64129">
        <w:rPr>
          <w:rFonts w:ascii="Arial" w:eastAsia="Times New Roman" w:hAnsi="Arial" w:cs="Arial"/>
          <w:sz w:val="20"/>
          <w:szCs w:val="20"/>
        </w:rPr>
        <w:t>,</w:t>
      </w:r>
      <w:r w:rsidR="00D82D86" w:rsidRPr="0095273D">
        <w:rPr>
          <w:rFonts w:ascii="Arial" w:eastAsia="Times New Roman" w:hAnsi="Arial" w:cs="Arial"/>
          <w:sz w:val="20"/>
          <w:szCs w:val="20"/>
        </w:rPr>
        <w:t xml:space="preserve"> ktorých súčasťou bol minimálne 1 razený tunel s dĺžkou minimálne 500 m alebo rýchlostných ciest, ktorých súčasťou bol minimálne 1</w:t>
      </w:r>
      <w:r w:rsidR="00C64129">
        <w:rPr>
          <w:rFonts w:ascii="Arial" w:eastAsia="Times New Roman" w:hAnsi="Arial" w:cs="Arial"/>
          <w:sz w:val="20"/>
          <w:szCs w:val="20"/>
        </w:rPr>
        <w:t xml:space="preserve"> </w:t>
      </w:r>
      <w:r w:rsidR="00D82D86" w:rsidRPr="0095273D">
        <w:rPr>
          <w:rFonts w:ascii="Arial" w:eastAsia="Times New Roman" w:hAnsi="Arial" w:cs="Arial"/>
          <w:sz w:val="20"/>
          <w:szCs w:val="20"/>
        </w:rPr>
        <w:t xml:space="preserve">razený tunel s dĺžkou minimálne 500 m; </w:t>
      </w:r>
    </w:p>
    <w:p w14:paraId="6EC46C0B" w14:textId="2FBB391F"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b)</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účasť na tomto projekte musí byť na pozícii stavbyvedúceho pre tunely - pre činnosti vykonávané banským spôsobom; </w:t>
      </w:r>
    </w:p>
    <w:p w14:paraId="0071D9F6" w14:textId="02AC5397"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c)</w:t>
      </w:r>
      <w:r w:rsidRPr="0095273D">
        <w:rPr>
          <w:rFonts w:ascii="Arial" w:eastAsia="Times New Roman" w:hAnsi="Arial" w:cs="Arial"/>
          <w:sz w:val="20"/>
          <w:szCs w:val="20"/>
        </w:rPr>
        <w:tab/>
      </w:r>
      <w:r w:rsidR="00D82D86" w:rsidRPr="0095273D">
        <w:rPr>
          <w:rFonts w:ascii="Arial" w:eastAsia="Times New Roman" w:hAnsi="Arial" w:cs="Arial"/>
          <w:sz w:val="20"/>
          <w:szCs w:val="20"/>
        </w:rPr>
        <w:t>účasť na tomto projekte musí byť v minimálnej dobe trvania zodpovedajúcej 50 % lehoty výstavby Projektu (za lehotu výstavby sa považuje lehota odo dňa vydania Oznámenia o začatí prác po vydanie Preberacieho protokolu) pri stavbách diaľnic alebo rýchlostných ciest, ktorých súčasťou bol razený tunel/tunely;</w:t>
      </w:r>
    </w:p>
    <w:p w14:paraId="2AC35E80" w14:textId="5DCB83E0"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d)</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tento projekt musí byť v celkovej zmluvnej cene stavebných prác projektu minimálne 50 000 000,- </w:t>
      </w:r>
      <w:r w:rsidR="00475F9F">
        <w:rPr>
          <w:rFonts w:ascii="Arial" w:eastAsia="Times New Roman" w:hAnsi="Arial" w:cs="Arial"/>
          <w:sz w:val="20"/>
          <w:szCs w:val="20"/>
        </w:rPr>
        <w:t>EUR</w:t>
      </w:r>
      <w:r w:rsidR="00D82D86" w:rsidRPr="0095273D">
        <w:rPr>
          <w:rFonts w:ascii="Arial" w:eastAsia="Times New Roman" w:hAnsi="Arial" w:cs="Arial"/>
          <w:sz w:val="20"/>
          <w:szCs w:val="20"/>
        </w:rPr>
        <w:t xml:space="preserve"> (slovom</w:t>
      </w:r>
      <w:r w:rsidR="00475F9F">
        <w:rPr>
          <w:rFonts w:ascii="Arial" w:eastAsia="Times New Roman" w:hAnsi="Arial" w:cs="Arial"/>
          <w:sz w:val="20"/>
          <w:szCs w:val="20"/>
        </w:rPr>
        <w:t>:</w:t>
      </w:r>
      <w:r w:rsidR="00D82D86" w:rsidRPr="0095273D">
        <w:rPr>
          <w:rFonts w:ascii="Arial" w:eastAsia="Times New Roman" w:hAnsi="Arial" w:cs="Arial"/>
          <w:sz w:val="20"/>
          <w:szCs w:val="20"/>
        </w:rPr>
        <w:t xml:space="preserve"> päťdesiat miliónov eur) bez DPH.</w:t>
      </w:r>
    </w:p>
    <w:p w14:paraId="240D2DD1" w14:textId="77777777" w:rsidR="00977ED7" w:rsidRPr="0095273D" w:rsidRDefault="00977ED7" w:rsidP="0095273D">
      <w:pPr>
        <w:spacing w:after="0" w:line="240" w:lineRule="auto"/>
        <w:contextualSpacing/>
        <w:jc w:val="both"/>
        <w:rPr>
          <w:rFonts w:ascii="Arial" w:hAnsi="Arial" w:cs="Arial"/>
          <w:spacing w:val="-8"/>
          <w:sz w:val="20"/>
          <w:szCs w:val="20"/>
          <w:highlight w:val="yellow"/>
        </w:rPr>
      </w:pPr>
    </w:p>
    <w:p w14:paraId="28A37DB0" w14:textId="77777777" w:rsidR="00977ED7" w:rsidRPr="0095273D" w:rsidRDefault="009834CB"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D82D86" w:rsidRPr="0095273D">
        <w:rPr>
          <w:rFonts w:ascii="Arial" w:hAnsi="Arial" w:cs="Arial"/>
          <w:sz w:val="20"/>
          <w:szCs w:val="20"/>
        </w:rPr>
        <w:t>4</w:t>
      </w:r>
      <w:r w:rsidR="00977ED7" w:rsidRPr="0095273D">
        <w:rPr>
          <w:rFonts w:ascii="Arial" w:hAnsi="Arial" w:cs="Arial"/>
          <w:sz w:val="20"/>
          <w:szCs w:val="20"/>
        </w:rPr>
        <w:t>.</w:t>
      </w:r>
      <w:r w:rsidR="00977ED7" w:rsidRPr="0095273D">
        <w:rPr>
          <w:rFonts w:ascii="Arial" w:hAnsi="Arial" w:cs="Arial"/>
          <w:b/>
          <w:sz w:val="20"/>
          <w:szCs w:val="20"/>
        </w:rPr>
        <w:t xml:space="preserve"> Hlavný inžinier projektu</w:t>
      </w:r>
      <w:r w:rsidR="00D04065" w:rsidRPr="0095273D">
        <w:rPr>
          <w:rFonts w:ascii="Arial" w:hAnsi="Arial" w:cs="Arial"/>
          <w:b/>
          <w:sz w:val="20"/>
          <w:szCs w:val="20"/>
        </w:rPr>
        <w:t>:</w:t>
      </w:r>
      <w:r w:rsidR="00977ED7" w:rsidRPr="0095273D">
        <w:rPr>
          <w:rFonts w:ascii="Arial" w:hAnsi="Arial" w:cs="Arial"/>
          <w:sz w:val="20"/>
          <w:szCs w:val="20"/>
        </w:rPr>
        <w:t xml:space="preserve"> preuká</w:t>
      </w:r>
      <w:r w:rsidR="00E255DB" w:rsidRPr="0095273D">
        <w:rPr>
          <w:rFonts w:ascii="Arial" w:hAnsi="Arial" w:cs="Arial"/>
          <w:sz w:val="20"/>
          <w:szCs w:val="20"/>
        </w:rPr>
        <w:t>že</w:t>
      </w:r>
      <w:r w:rsidR="00977ED7" w:rsidRPr="0095273D">
        <w:rPr>
          <w:rFonts w:ascii="Arial" w:hAnsi="Arial" w:cs="Arial"/>
          <w:sz w:val="20"/>
          <w:szCs w:val="20"/>
        </w:rPr>
        <w:t xml:space="preserve"> </w:t>
      </w:r>
      <w:r w:rsidR="00E255DB" w:rsidRPr="0095273D">
        <w:rPr>
          <w:rFonts w:ascii="Arial" w:hAnsi="Arial" w:cs="Arial"/>
          <w:sz w:val="20"/>
          <w:szCs w:val="20"/>
        </w:rPr>
        <w:t>odbornú prax za rozhodné obdobie za nasledovných podmienok:</w:t>
      </w:r>
    </w:p>
    <w:p w14:paraId="23198119" w14:textId="6A39FD1A" w:rsidR="00E43E9D" w:rsidRPr="0095273D" w:rsidRDefault="00E255DB"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Pr="0095273D">
        <w:rPr>
          <w:rFonts w:ascii="Arial" w:hAnsi="Arial" w:cs="Arial"/>
          <w:sz w:val="20"/>
          <w:szCs w:val="20"/>
        </w:rPr>
        <w:tab/>
      </w:r>
      <w:r w:rsidR="00977ED7" w:rsidRPr="0095273D">
        <w:rPr>
          <w:rFonts w:ascii="Arial" w:hAnsi="Arial" w:cs="Arial"/>
          <w:sz w:val="20"/>
          <w:szCs w:val="20"/>
        </w:rPr>
        <w:t>zoznam projektov</w:t>
      </w:r>
      <w:r w:rsidR="002069F5" w:rsidRPr="0095273D">
        <w:rPr>
          <w:rFonts w:ascii="Arial" w:hAnsi="Arial" w:cs="Arial"/>
          <w:sz w:val="20"/>
          <w:szCs w:val="20"/>
        </w:rPr>
        <w:t>***</w:t>
      </w:r>
      <w:r w:rsidR="00977ED7" w:rsidRPr="0095273D">
        <w:rPr>
          <w:rFonts w:ascii="Arial" w:hAnsi="Arial" w:cs="Arial"/>
          <w:sz w:val="20"/>
          <w:szCs w:val="20"/>
        </w:rPr>
        <w:t xml:space="preserve"> u ktorých vykonával hlavného inžiniera projektu</w:t>
      </w:r>
      <w:r w:rsidR="00AC5760" w:rsidRPr="0095273D">
        <w:rPr>
          <w:rFonts w:ascii="Arial" w:eastAsia="Arial Unicode MS" w:hAnsi="Arial" w:cs="Arial"/>
          <w:sz w:val="20"/>
          <w:szCs w:val="20"/>
          <w:u w:color="000000"/>
        </w:rPr>
        <w:t>/zástupc</w:t>
      </w:r>
      <w:r w:rsidR="00A565BB" w:rsidRPr="0095273D">
        <w:rPr>
          <w:rFonts w:ascii="Arial" w:eastAsia="Arial Unicode MS" w:hAnsi="Arial" w:cs="Arial"/>
          <w:sz w:val="20"/>
          <w:szCs w:val="20"/>
          <w:u w:color="000000"/>
        </w:rPr>
        <w:t>u</w:t>
      </w:r>
      <w:r w:rsidR="00AC5760" w:rsidRPr="0095273D">
        <w:rPr>
          <w:rFonts w:ascii="Arial" w:eastAsia="Arial Unicode MS" w:hAnsi="Arial" w:cs="Arial"/>
          <w:sz w:val="20"/>
          <w:szCs w:val="20"/>
          <w:u w:color="000000"/>
        </w:rPr>
        <w:t xml:space="preserve"> hlavného inžiniera </w:t>
      </w:r>
      <w:r w:rsidR="00A565BB" w:rsidRPr="0095273D">
        <w:rPr>
          <w:rFonts w:ascii="Arial" w:eastAsia="Arial Unicode MS" w:hAnsi="Arial" w:cs="Arial"/>
          <w:sz w:val="20"/>
          <w:szCs w:val="20"/>
          <w:u w:color="000000"/>
        </w:rPr>
        <w:t>projektu</w:t>
      </w:r>
      <w:r w:rsidR="00AC5760" w:rsidRPr="0095273D">
        <w:rPr>
          <w:rFonts w:ascii="Arial" w:eastAsia="Arial Unicode MS" w:hAnsi="Arial" w:cs="Arial"/>
          <w:sz w:val="20"/>
          <w:szCs w:val="20"/>
          <w:u w:color="000000"/>
        </w:rPr>
        <w:t>/zodpovedného projektanta</w:t>
      </w:r>
      <w:r w:rsidR="00977ED7" w:rsidRPr="0095273D">
        <w:rPr>
          <w:rFonts w:ascii="Arial" w:hAnsi="Arial" w:cs="Arial"/>
          <w:sz w:val="20"/>
          <w:szCs w:val="20"/>
        </w:rPr>
        <w:t>, minimálne 1v stupni DSP alebo DRS pre stavby diaľnic alebo rýchlostných ciest</w:t>
      </w:r>
      <w:r w:rsidR="00AC5760" w:rsidRPr="0095273D">
        <w:rPr>
          <w:rFonts w:ascii="Arial" w:hAnsi="Arial" w:cs="Arial"/>
          <w:sz w:val="20"/>
          <w:szCs w:val="20"/>
        </w:rPr>
        <w:t xml:space="preserve"> </w:t>
      </w:r>
      <w:r w:rsidR="00977ED7" w:rsidRPr="0095273D">
        <w:rPr>
          <w:rFonts w:ascii="Arial" w:hAnsi="Arial" w:cs="Arial"/>
          <w:sz w:val="20"/>
          <w:szCs w:val="20"/>
        </w:rPr>
        <w:t xml:space="preserve"> alebo cesty I. triedy</w:t>
      </w:r>
      <w:r w:rsidR="00D27F44" w:rsidRPr="0095273D">
        <w:rPr>
          <w:rFonts w:ascii="Arial" w:hAnsi="Arial" w:cs="Arial"/>
          <w:sz w:val="20"/>
          <w:szCs w:val="20"/>
        </w:rPr>
        <w:t xml:space="preserve"> </w:t>
      </w:r>
      <w:r w:rsidR="006E02D9" w:rsidRPr="0095273D">
        <w:rPr>
          <w:rFonts w:ascii="Arial" w:hAnsi="Arial" w:cs="Arial"/>
          <w:sz w:val="20"/>
          <w:szCs w:val="20"/>
        </w:rPr>
        <w:t>alebo ciest obdobného charakteru</w:t>
      </w:r>
      <w:r w:rsidR="00A565BB" w:rsidRPr="0095273D">
        <w:rPr>
          <w:rFonts w:ascii="Arial" w:hAnsi="Arial" w:cs="Arial"/>
          <w:sz w:val="20"/>
          <w:szCs w:val="20"/>
        </w:rPr>
        <w:t>*</w:t>
      </w:r>
      <w:r w:rsidR="006E02D9" w:rsidRPr="0095273D">
        <w:rPr>
          <w:rFonts w:ascii="Arial" w:hAnsi="Arial" w:cs="Arial"/>
          <w:sz w:val="20"/>
          <w:szCs w:val="20"/>
        </w:rPr>
        <w:t xml:space="preserve">, </w:t>
      </w:r>
      <w:r w:rsidR="00D27F44" w:rsidRPr="0095273D">
        <w:rPr>
          <w:rFonts w:ascii="Arial" w:hAnsi="Arial" w:cs="Arial"/>
          <w:sz w:val="20"/>
          <w:szCs w:val="20"/>
        </w:rPr>
        <w:t>v dĺžke minimálne 1000 metrov</w:t>
      </w:r>
      <w:r w:rsidR="00E43E9D" w:rsidRPr="0095273D">
        <w:rPr>
          <w:rFonts w:ascii="Arial" w:hAnsi="Arial" w:cs="Arial"/>
          <w:sz w:val="20"/>
          <w:szCs w:val="20"/>
        </w:rPr>
        <w:t>;</w:t>
      </w:r>
    </w:p>
    <w:p w14:paraId="247A6819" w14:textId="77777777" w:rsidR="00945C80" w:rsidRPr="0095273D" w:rsidRDefault="00E43E9D"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b)</w:t>
      </w:r>
      <w:r w:rsidRPr="0095273D">
        <w:rPr>
          <w:rFonts w:ascii="Arial" w:hAnsi="Arial" w:cs="Arial"/>
          <w:sz w:val="20"/>
          <w:szCs w:val="20"/>
        </w:rPr>
        <w:tab/>
        <w:t>v</w:t>
      </w:r>
      <w:r w:rsidR="00977ED7" w:rsidRPr="0095273D">
        <w:rPr>
          <w:rFonts w:ascii="Arial" w:hAnsi="Arial" w:cs="Arial"/>
          <w:sz w:val="20"/>
          <w:szCs w:val="20"/>
        </w:rPr>
        <w:t>erejný obstarávateľ uzná hlavnému inžinierovi projektu len tie poskytnuté zmluvy v rámci predloženého zoznamu (DSP a DRS), u ktorých bola predložená dokumentácia potvrdená podpisom a odtlačkom pečiatky odbornej spôsobilosti hlavného inžiniera projektu. Uchádzač predloží kópiu príslušnej strany, z ktorej sa dajú overiť potrebné informácie</w:t>
      </w:r>
      <w:r w:rsidR="00CE75A3" w:rsidRPr="0095273D">
        <w:rPr>
          <w:rFonts w:ascii="Arial" w:hAnsi="Arial" w:cs="Arial"/>
          <w:sz w:val="20"/>
          <w:szCs w:val="20"/>
        </w:rPr>
        <w:t>;</w:t>
      </w:r>
    </w:p>
    <w:p w14:paraId="06F85845" w14:textId="4DAFB7CB" w:rsidR="007A7577"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95273D">
        <w:rPr>
          <w:rFonts w:ascii="Arial" w:eastAsia="Arial" w:hAnsi="Arial" w:cs="Arial"/>
          <w:sz w:val="20"/>
          <w:szCs w:val="20"/>
          <w:u w:color="000000"/>
          <w:bdr w:val="nil"/>
        </w:rPr>
        <w:t>c)</w:t>
      </w:r>
      <w:r w:rsidRPr="0095273D">
        <w:rPr>
          <w:rFonts w:ascii="Arial" w:eastAsia="Arial" w:hAnsi="Arial" w:cs="Arial"/>
          <w:sz w:val="20"/>
          <w:szCs w:val="20"/>
          <w:u w:color="000000"/>
          <w:bdr w:val="nil"/>
        </w:rPr>
        <w:tab/>
      </w:r>
      <w:r w:rsidR="00C64129">
        <w:rPr>
          <w:rFonts w:ascii="Arial" w:eastAsia="Arial" w:hAnsi="Arial" w:cs="Arial"/>
          <w:sz w:val="20"/>
          <w:szCs w:val="20"/>
          <w:u w:color="000000"/>
          <w:bdr w:val="nil"/>
        </w:rPr>
        <w:t>ú</w:t>
      </w:r>
      <w:r w:rsidR="00627820" w:rsidRPr="0095273D">
        <w:rPr>
          <w:rFonts w:ascii="Arial" w:eastAsia="Arial" w:hAnsi="Arial" w:cs="Arial"/>
          <w:sz w:val="20"/>
          <w:szCs w:val="20"/>
          <w:u w:color="000000"/>
          <w:bdr w:val="nil"/>
        </w:rPr>
        <w:t>časť na t</w:t>
      </w:r>
      <w:r w:rsidR="00365695" w:rsidRPr="0095273D">
        <w:rPr>
          <w:rFonts w:ascii="Arial" w:eastAsia="Arial" w:hAnsi="Arial" w:cs="Arial"/>
          <w:sz w:val="20"/>
          <w:szCs w:val="20"/>
          <w:u w:color="000000"/>
          <w:bdr w:val="nil"/>
        </w:rPr>
        <w:t>omto</w:t>
      </w:r>
      <w:r w:rsidR="00627820" w:rsidRPr="0095273D">
        <w:rPr>
          <w:rFonts w:ascii="Arial" w:eastAsia="Arial" w:hAnsi="Arial" w:cs="Arial"/>
          <w:sz w:val="20"/>
          <w:szCs w:val="20"/>
          <w:u w:color="000000"/>
          <w:bdr w:val="nil"/>
        </w:rPr>
        <w:t xml:space="preserve"> projekt</w:t>
      </w:r>
      <w:r w:rsidR="00365695" w:rsidRPr="0095273D">
        <w:rPr>
          <w:rFonts w:ascii="Arial" w:eastAsia="Arial" w:hAnsi="Arial" w:cs="Arial"/>
          <w:sz w:val="20"/>
          <w:szCs w:val="20"/>
          <w:u w:color="000000"/>
          <w:bdr w:val="nil"/>
        </w:rPr>
        <w:t>e</w:t>
      </w:r>
      <w:r w:rsidR="00627820" w:rsidRPr="0095273D">
        <w:rPr>
          <w:rFonts w:ascii="Arial" w:eastAsia="Arial" w:hAnsi="Arial" w:cs="Arial"/>
          <w:sz w:val="20"/>
          <w:szCs w:val="20"/>
          <w:u w:color="000000"/>
          <w:bdr w:val="nil"/>
        </w:rPr>
        <w:t xml:space="preserve"> na danej pozícií musí byť v minimálnej dobe trvania zodpovedajúcej 50</w:t>
      </w:r>
      <w:r w:rsidR="00E43E9D" w:rsidRPr="0095273D">
        <w:rPr>
          <w:rFonts w:ascii="Arial" w:eastAsia="Arial" w:hAnsi="Arial" w:cs="Arial"/>
          <w:sz w:val="20"/>
          <w:szCs w:val="20"/>
          <w:u w:color="000000"/>
          <w:bdr w:val="nil"/>
        </w:rPr>
        <w:t xml:space="preserve"> </w:t>
      </w:r>
      <w:r w:rsidR="00627820" w:rsidRPr="0095273D">
        <w:rPr>
          <w:rFonts w:ascii="Arial" w:eastAsia="Arial" w:hAnsi="Arial" w:cs="Arial"/>
          <w:sz w:val="20"/>
          <w:szCs w:val="20"/>
          <w:u w:color="000000"/>
          <w:bdr w:val="nil"/>
        </w:rPr>
        <w:t xml:space="preserve">% lehoty trvania </w:t>
      </w:r>
      <w:r w:rsidR="00365695" w:rsidRPr="0095273D">
        <w:rPr>
          <w:rFonts w:ascii="Arial" w:eastAsia="Arial" w:hAnsi="Arial" w:cs="Arial"/>
          <w:sz w:val="20"/>
          <w:szCs w:val="20"/>
          <w:u w:color="000000"/>
          <w:bdr w:val="nil"/>
        </w:rPr>
        <w:t>p</w:t>
      </w:r>
      <w:r w:rsidR="00627820" w:rsidRPr="0095273D">
        <w:rPr>
          <w:rFonts w:ascii="Arial" w:eastAsia="Arial" w:hAnsi="Arial" w:cs="Arial"/>
          <w:sz w:val="20"/>
          <w:szCs w:val="20"/>
          <w:u w:color="000000"/>
          <w:bdr w:val="nil"/>
        </w:rPr>
        <w:t xml:space="preserve">rojektu (za lehotu trvania </w:t>
      </w:r>
      <w:r w:rsidR="00365695" w:rsidRPr="0095273D">
        <w:rPr>
          <w:rFonts w:ascii="Arial" w:eastAsia="Arial" w:hAnsi="Arial" w:cs="Arial"/>
          <w:sz w:val="20"/>
          <w:szCs w:val="20"/>
          <w:u w:color="000000"/>
          <w:bdr w:val="nil"/>
        </w:rPr>
        <w:t>p</w:t>
      </w:r>
      <w:r w:rsidR="00627820" w:rsidRPr="0095273D">
        <w:rPr>
          <w:rFonts w:ascii="Arial" w:eastAsia="Arial" w:hAnsi="Arial" w:cs="Arial"/>
          <w:sz w:val="20"/>
          <w:szCs w:val="20"/>
          <w:u w:color="000000"/>
          <w:bdr w:val="nil"/>
        </w:rPr>
        <w:t xml:space="preserve">rojektu sa považuje lehota odo dňa podpisu </w:t>
      </w:r>
      <w:r w:rsidR="00627820" w:rsidRPr="002F6905">
        <w:rPr>
          <w:rFonts w:ascii="Arial" w:eastAsia="Arial" w:hAnsi="Arial" w:cs="Arial"/>
          <w:sz w:val="20"/>
          <w:szCs w:val="20"/>
          <w:u w:color="000000"/>
          <w:bdr w:val="nil"/>
        </w:rPr>
        <w:t>zmluvy  po vydanie Preberacieho protokolu</w:t>
      </w:r>
      <w:r w:rsidR="00E43E9D" w:rsidRPr="002F6905">
        <w:rPr>
          <w:rFonts w:ascii="Arial" w:eastAsia="Arial" w:hAnsi="Arial" w:cs="Arial"/>
          <w:sz w:val="20"/>
          <w:szCs w:val="20"/>
          <w:u w:color="000000"/>
          <w:bdr w:val="nil"/>
        </w:rPr>
        <w:t>;</w:t>
      </w:r>
    </w:p>
    <w:p w14:paraId="005F0E59" w14:textId="60F466FF" w:rsidR="00E43E9D"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d</w:t>
      </w:r>
      <w:r w:rsidR="00E43E9D" w:rsidRPr="002F6905">
        <w:rPr>
          <w:rFonts w:ascii="Arial" w:eastAsia="Arial" w:hAnsi="Arial" w:cs="Arial"/>
          <w:sz w:val="20"/>
          <w:szCs w:val="20"/>
          <w:u w:color="000000"/>
          <w:bdr w:val="nil"/>
        </w:rPr>
        <w:t>)</w:t>
      </w:r>
      <w:r w:rsidR="00E43E9D" w:rsidRPr="002F6905">
        <w:rPr>
          <w:rFonts w:ascii="Arial" w:eastAsia="Arial" w:hAnsi="Arial" w:cs="Arial"/>
          <w:sz w:val="20"/>
          <w:szCs w:val="20"/>
          <w:u w:color="000000"/>
          <w:bdr w:val="nil"/>
        </w:rPr>
        <w:tab/>
        <w:t xml:space="preserve">Osvedčenie o vykonaní odbornej skúšky podľa zákona č. 138/1992 Zb. o odbornej spôsobilosti </w:t>
      </w:r>
      <w:r w:rsidR="00C64129">
        <w:rPr>
          <w:rFonts w:ascii="Arial" w:eastAsia="Arial" w:hAnsi="Arial" w:cs="Arial"/>
          <w:sz w:val="20"/>
          <w:szCs w:val="20"/>
          <w:u w:color="000000"/>
          <w:bdr w:val="nil"/>
        </w:rPr>
        <w:t xml:space="preserve">pre </w:t>
      </w:r>
      <w:r w:rsidR="00E43E9D" w:rsidRPr="002F6905">
        <w:rPr>
          <w:rFonts w:ascii="Arial" w:eastAsia="Arial" w:hAnsi="Arial" w:cs="Arial"/>
          <w:sz w:val="20"/>
          <w:szCs w:val="20"/>
          <w:u w:color="000000"/>
          <w:bdr w:val="nil"/>
        </w:rPr>
        <w:t>autorizáciu kategórie A2 –  Komplexné  architektonické  a inžinierske  služby  alebo stupňa  I2</w:t>
      </w:r>
      <w:r w:rsidR="002C7143">
        <w:rPr>
          <w:rFonts w:ascii="Arial" w:eastAsia="Arial" w:hAnsi="Arial" w:cs="Arial"/>
          <w:sz w:val="20"/>
          <w:szCs w:val="20"/>
          <w:u w:color="000000"/>
          <w:bdr w:val="nil"/>
        </w:rPr>
        <w:t xml:space="preserve"> </w:t>
      </w:r>
      <w:r w:rsidR="00E43E9D" w:rsidRPr="002F6905">
        <w:rPr>
          <w:rFonts w:ascii="Arial" w:eastAsia="Arial" w:hAnsi="Arial" w:cs="Arial"/>
          <w:sz w:val="20"/>
          <w:szCs w:val="20"/>
          <w:u w:color="000000"/>
          <w:bdr w:val="nil"/>
        </w:rPr>
        <w:t>- Inžinier  pre  konštrukcie  inžinierskych  stavieb  (§  5  ods.  1b  (2))  s odborným zameraním Inžinierske stavby – dopravné stavby; resp. ekvivalentný doklad</w:t>
      </w:r>
      <w:r w:rsidR="00E43E9D" w:rsidRPr="002F6905">
        <w:rPr>
          <w:rFonts w:ascii="Arial" w:eastAsia="Times New Roman" w:hAnsi="Arial" w:cs="Arial"/>
          <w:sz w:val="20"/>
          <w:szCs w:val="20"/>
        </w:rPr>
        <w:t xml:space="preserve"> </w:t>
      </w:r>
      <w:r w:rsidR="00E43E9D" w:rsidRPr="002F6905">
        <w:rPr>
          <w:rFonts w:ascii="Arial" w:eastAsia="Arial" w:hAnsi="Arial" w:cs="Arial"/>
          <w:sz w:val="20"/>
          <w:szCs w:val="20"/>
          <w:u w:color="000000"/>
          <w:bdr w:val="nil"/>
        </w:rPr>
        <w:t>platný v čase predloženia ponuky ako sken originálu alebo úradne osvedčenej fotokópie.</w:t>
      </w:r>
    </w:p>
    <w:p w14:paraId="55000D69" w14:textId="77777777" w:rsidR="002C7143" w:rsidRDefault="002C7143" w:rsidP="0095273D">
      <w:pPr>
        <w:spacing w:after="0" w:line="240" w:lineRule="auto"/>
        <w:ind w:left="284"/>
        <w:contextualSpacing/>
        <w:jc w:val="both"/>
        <w:rPr>
          <w:rFonts w:ascii="Arial" w:hAnsi="Arial" w:cs="Arial"/>
          <w:sz w:val="20"/>
          <w:szCs w:val="20"/>
          <w:highlight w:val="yellow"/>
        </w:rPr>
      </w:pPr>
    </w:p>
    <w:p w14:paraId="4361F9F0" w14:textId="77777777" w:rsidR="00536359" w:rsidRDefault="00536359" w:rsidP="0095273D">
      <w:pPr>
        <w:spacing w:after="0" w:line="240" w:lineRule="auto"/>
        <w:ind w:left="709" w:hanging="425"/>
        <w:contextualSpacing/>
        <w:jc w:val="both"/>
        <w:rPr>
          <w:rFonts w:ascii="Arial" w:hAnsi="Arial" w:cs="Arial"/>
          <w:sz w:val="20"/>
          <w:szCs w:val="20"/>
        </w:rPr>
      </w:pPr>
    </w:p>
    <w:p w14:paraId="3A5550CB" w14:textId="197F4AB6" w:rsidR="00977ED7" w:rsidRPr="002F6905" w:rsidRDefault="009834CB" w:rsidP="0095273D">
      <w:pPr>
        <w:spacing w:after="0" w:line="240" w:lineRule="auto"/>
        <w:ind w:left="709" w:hanging="425"/>
        <w:contextualSpacing/>
        <w:jc w:val="both"/>
        <w:rPr>
          <w:rFonts w:ascii="Arial" w:hAnsi="Arial" w:cs="Arial"/>
          <w:sz w:val="20"/>
          <w:szCs w:val="20"/>
        </w:rPr>
      </w:pPr>
      <w:r w:rsidRPr="002F6905">
        <w:rPr>
          <w:rFonts w:ascii="Arial" w:hAnsi="Arial" w:cs="Arial"/>
          <w:sz w:val="20"/>
          <w:szCs w:val="20"/>
        </w:rPr>
        <w:t>2.</w:t>
      </w:r>
      <w:r w:rsidR="00D04065" w:rsidRPr="002F6905">
        <w:rPr>
          <w:rFonts w:ascii="Arial" w:hAnsi="Arial" w:cs="Arial"/>
          <w:sz w:val="20"/>
          <w:szCs w:val="20"/>
        </w:rPr>
        <w:t>5</w:t>
      </w:r>
      <w:r w:rsidR="00977ED7" w:rsidRPr="002F6905">
        <w:rPr>
          <w:rFonts w:ascii="Arial" w:hAnsi="Arial" w:cs="Arial"/>
          <w:sz w:val="20"/>
          <w:szCs w:val="20"/>
        </w:rPr>
        <w:t>.</w:t>
      </w:r>
      <w:r w:rsidR="00977ED7" w:rsidRPr="002F6905">
        <w:rPr>
          <w:rFonts w:ascii="Arial" w:hAnsi="Arial" w:cs="Arial"/>
          <w:b/>
          <w:sz w:val="20"/>
          <w:szCs w:val="20"/>
        </w:rPr>
        <w:t xml:space="preserve"> Zodpovedný projektant pre mostnú časť</w:t>
      </w:r>
      <w:r w:rsidR="00D04065" w:rsidRPr="002F6905">
        <w:rPr>
          <w:rFonts w:ascii="Arial" w:hAnsi="Arial" w:cs="Arial"/>
          <w:b/>
          <w:sz w:val="20"/>
          <w:szCs w:val="20"/>
        </w:rPr>
        <w:t>:</w:t>
      </w:r>
      <w:r w:rsidR="00977ED7" w:rsidRPr="002F6905">
        <w:rPr>
          <w:rFonts w:ascii="Arial" w:hAnsi="Arial" w:cs="Arial"/>
          <w:sz w:val="20"/>
          <w:szCs w:val="20"/>
        </w:rPr>
        <w:t xml:space="preserve"> </w:t>
      </w:r>
      <w:r w:rsidR="00E255DB" w:rsidRPr="002F6905">
        <w:rPr>
          <w:rFonts w:ascii="Arial" w:hAnsi="Arial" w:cs="Arial"/>
          <w:sz w:val="20"/>
          <w:szCs w:val="20"/>
        </w:rPr>
        <w:t>preukáže odbornú prax za rozhodné obdobie za nasledovných podmienok:</w:t>
      </w:r>
    </w:p>
    <w:p w14:paraId="76094699" w14:textId="1A6A275A" w:rsidR="007A7577" w:rsidRPr="002F6905" w:rsidRDefault="00E255DB"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a)</w:t>
      </w:r>
      <w:r w:rsidRPr="002F6905">
        <w:rPr>
          <w:rFonts w:ascii="Arial" w:hAnsi="Arial" w:cs="Arial"/>
          <w:sz w:val="20"/>
          <w:szCs w:val="20"/>
        </w:rPr>
        <w:tab/>
      </w:r>
      <w:r w:rsidR="00977ED7" w:rsidRPr="002F6905">
        <w:rPr>
          <w:rFonts w:ascii="Arial" w:hAnsi="Arial" w:cs="Arial"/>
          <w:sz w:val="20"/>
          <w:szCs w:val="20"/>
        </w:rPr>
        <w:t>zoznam projektov</w:t>
      </w:r>
      <w:r w:rsidR="002069F5" w:rsidRPr="002F6905">
        <w:rPr>
          <w:rFonts w:ascii="Arial" w:hAnsi="Arial" w:cs="Arial"/>
          <w:sz w:val="20"/>
          <w:szCs w:val="20"/>
        </w:rPr>
        <w:t>***</w:t>
      </w:r>
      <w:r w:rsidR="002C7143">
        <w:rPr>
          <w:rFonts w:ascii="Arial" w:hAnsi="Arial" w:cs="Arial"/>
          <w:sz w:val="20"/>
          <w:szCs w:val="20"/>
        </w:rPr>
        <w:t xml:space="preserve"> </w:t>
      </w:r>
      <w:r w:rsidR="00977ED7" w:rsidRPr="002F6905">
        <w:rPr>
          <w:rFonts w:ascii="Arial" w:hAnsi="Arial" w:cs="Arial"/>
          <w:sz w:val="20"/>
          <w:szCs w:val="20"/>
        </w:rPr>
        <w:t xml:space="preserve">u ktorých vykonával zodpovedného projektanta/hlavného projektanta/zástupcu hlavného projektanta/kontroloval, minimálne 1 projekt v stupni DSP alebo DRS pre stavby mostov minimálnej dĺžky 50 metrov </w:t>
      </w:r>
      <w:r w:rsidR="00D04065" w:rsidRPr="002F6905">
        <w:rPr>
          <w:rFonts w:ascii="Arial" w:hAnsi="Arial" w:cs="Arial"/>
          <w:sz w:val="20"/>
          <w:szCs w:val="20"/>
        </w:rPr>
        <w:t xml:space="preserve">v rámci stavby </w:t>
      </w:r>
      <w:r w:rsidR="00977ED7" w:rsidRPr="002F6905">
        <w:rPr>
          <w:rFonts w:ascii="Arial" w:hAnsi="Arial" w:cs="Arial"/>
          <w:sz w:val="20"/>
          <w:szCs w:val="20"/>
        </w:rPr>
        <w:t xml:space="preserve">diaľnice alebo rýchlostnej cesty alebo cesty I. triedy </w:t>
      </w:r>
      <w:r w:rsidR="006E02D9" w:rsidRPr="002F6905">
        <w:rPr>
          <w:rFonts w:ascii="Arial" w:hAnsi="Arial" w:cs="Arial"/>
          <w:sz w:val="20"/>
          <w:szCs w:val="20"/>
        </w:rPr>
        <w:t>alebo cest</w:t>
      </w:r>
      <w:r w:rsidR="00D04065" w:rsidRPr="002F6905">
        <w:rPr>
          <w:rFonts w:ascii="Arial" w:hAnsi="Arial" w:cs="Arial"/>
          <w:sz w:val="20"/>
          <w:szCs w:val="20"/>
        </w:rPr>
        <w:t>y</w:t>
      </w:r>
      <w:r w:rsidR="006E02D9" w:rsidRPr="002F6905">
        <w:rPr>
          <w:rFonts w:ascii="Arial" w:hAnsi="Arial" w:cs="Arial"/>
          <w:sz w:val="20"/>
          <w:szCs w:val="20"/>
        </w:rPr>
        <w:t xml:space="preserve"> obdobného charakteru</w:t>
      </w:r>
      <w:r w:rsidR="00A565BB" w:rsidRPr="002F6905">
        <w:rPr>
          <w:rFonts w:ascii="Arial" w:hAnsi="Arial" w:cs="Arial"/>
          <w:sz w:val="20"/>
          <w:szCs w:val="20"/>
        </w:rPr>
        <w:t>*</w:t>
      </w:r>
      <w:r w:rsidR="00D04065" w:rsidRPr="002F6905">
        <w:rPr>
          <w:rFonts w:ascii="Arial" w:hAnsi="Arial" w:cs="Arial"/>
          <w:sz w:val="20"/>
          <w:szCs w:val="20"/>
        </w:rPr>
        <w:t>;</w:t>
      </w:r>
    </w:p>
    <w:p w14:paraId="5CE64707" w14:textId="77777777" w:rsidR="00945C80" w:rsidRPr="002F6905" w:rsidRDefault="007A7577"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b)</w:t>
      </w:r>
      <w:r w:rsidRPr="002F6905">
        <w:rPr>
          <w:rFonts w:ascii="Arial" w:hAnsi="Arial" w:cs="Arial"/>
          <w:sz w:val="20"/>
          <w:szCs w:val="20"/>
        </w:rPr>
        <w:tab/>
        <w:t>v</w:t>
      </w:r>
      <w:r w:rsidR="00977ED7" w:rsidRPr="002F6905">
        <w:rPr>
          <w:rFonts w:ascii="Arial" w:hAnsi="Arial" w:cs="Arial"/>
          <w:sz w:val="20"/>
          <w:szCs w:val="20"/>
        </w:rPr>
        <w:t>erejný obstarávateľ uzná zodpovednému projektantovi pre mostnú časť len tie poskytnuté zmluvy v rámci predloženého zoznamu (DSP a DRS), u ktorých bola predložená dokumentácia potvrdená podpisom a odtlačkom pečiatky odbornej spôsobilosti projektanta. Uchádzač predloží kópiu príslušnej strany, z ktorej sa dajú overiť potrebné informácie</w:t>
      </w:r>
      <w:r w:rsidR="00CE75A3" w:rsidRPr="002F6905">
        <w:rPr>
          <w:rFonts w:ascii="Arial" w:hAnsi="Arial" w:cs="Arial"/>
          <w:sz w:val="20"/>
          <w:szCs w:val="20"/>
        </w:rPr>
        <w:t>;</w:t>
      </w:r>
    </w:p>
    <w:p w14:paraId="093FC3AB" w14:textId="75745579" w:rsidR="007A7577"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c)</w:t>
      </w:r>
      <w:r w:rsidRPr="002F6905">
        <w:rPr>
          <w:rFonts w:ascii="Arial" w:eastAsia="Arial" w:hAnsi="Arial" w:cs="Arial"/>
          <w:sz w:val="20"/>
          <w:szCs w:val="20"/>
          <w:u w:color="000000"/>
          <w:bdr w:val="nil"/>
        </w:rPr>
        <w:tab/>
      </w:r>
      <w:r w:rsidR="00C64129">
        <w:rPr>
          <w:rFonts w:ascii="Arial" w:eastAsia="Arial" w:hAnsi="Arial" w:cs="Arial"/>
          <w:sz w:val="20"/>
          <w:szCs w:val="20"/>
          <w:u w:color="000000"/>
          <w:bdr w:val="nil"/>
        </w:rPr>
        <w:t>ú</w:t>
      </w:r>
      <w:r w:rsidR="00627820" w:rsidRPr="002F6905">
        <w:rPr>
          <w:rFonts w:ascii="Arial" w:eastAsia="Arial" w:hAnsi="Arial" w:cs="Arial"/>
          <w:sz w:val="20"/>
          <w:szCs w:val="20"/>
          <w:u w:color="000000"/>
          <w:bdr w:val="nil"/>
        </w:rPr>
        <w:t xml:space="preserve">časť na </w:t>
      </w:r>
      <w:r w:rsidR="00365695" w:rsidRPr="002F6905">
        <w:rPr>
          <w:rFonts w:ascii="Arial" w:eastAsia="Arial" w:hAnsi="Arial" w:cs="Arial"/>
          <w:sz w:val="20"/>
          <w:szCs w:val="20"/>
          <w:u w:color="000000"/>
          <w:bdr w:val="nil"/>
        </w:rPr>
        <w:t xml:space="preserve">tomto </w:t>
      </w:r>
      <w:r w:rsidR="00627820" w:rsidRPr="002F6905">
        <w:rPr>
          <w:rFonts w:ascii="Arial" w:eastAsia="Arial" w:hAnsi="Arial" w:cs="Arial"/>
          <w:sz w:val="20"/>
          <w:szCs w:val="20"/>
          <w:u w:color="000000"/>
          <w:bdr w:val="nil"/>
        </w:rPr>
        <w:t>projekt</w:t>
      </w:r>
      <w:r w:rsidR="00365695" w:rsidRPr="002F6905">
        <w:rPr>
          <w:rFonts w:ascii="Arial" w:eastAsia="Arial" w:hAnsi="Arial" w:cs="Arial"/>
          <w:sz w:val="20"/>
          <w:szCs w:val="20"/>
          <w:u w:color="000000"/>
          <w:bdr w:val="nil"/>
        </w:rPr>
        <w:t>e</w:t>
      </w:r>
      <w:r w:rsidR="00627820" w:rsidRPr="002F6905">
        <w:rPr>
          <w:rFonts w:ascii="Arial" w:eastAsia="Arial" w:hAnsi="Arial" w:cs="Arial"/>
          <w:sz w:val="20"/>
          <w:szCs w:val="20"/>
          <w:u w:color="000000"/>
          <w:bdr w:val="nil"/>
        </w:rPr>
        <w:t xml:space="preserve"> na danej pozícií musí byť v minimálnej dobe trvania zodpovedajúcej 50 </w:t>
      </w:r>
      <w:r w:rsidR="00365695" w:rsidRPr="002F6905">
        <w:rPr>
          <w:rFonts w:ascii="Arial" w:eastAsia="Arial" w:hAnsi="Arial" w:cs="Arial"/>
          <w:sz w:val="20"/>
          <w:szCs w:val="20"/>
          <w:u w:color="000000"/>
          <w:bdr w:val="nil"/>
        </w:rPr>
        <w:t xml:space="preserve"> </w:t>
      </w:r>
      <w:r w:rsidR="00627820" w:rsidRPr="002F6905">
        <w:rPr>
          <w:rFonts w:ascii="Arial" w:eastAsia="Arial" w:hAnsi="Arial" w:cs="Arial"/>
          <w:sz w:val="20"/>
          <w:szCs w:val="20"/>
          <w:u w:color="000000"/>
          <w:bdr w:val="nil"/>
        </w:rPr>
        <w:t>% lehoty trvania projektu (za lehotu trvania projektu sa považuje</w:t>
      </w:r>
      <w:r w:rsidR="009A47F7" w:rsidRPr="002F6905">
        <w:rPr>
          <w:rFonts w:ascii="Arial" w:eastAsia="Arial" w:hAnsi="Arial" w:cs="Arial"/>
          <w:sz w:val="20"/>
          <w:szCs w:val="20"/>
          <w:u w:color="000000"/>
          <w:bdr w:val="nil"/>
        </w:rPr>
        <w:t xml:space="preserve"> lehota odo dňa podpisu zmluvy </w:t>
      </w:r>
      <w:r w:rsidR="00627820" w:rsidRPr="002F6905">
        <w:rPr>
          <w:rFonts w:ascii="Arial" w:eastAsia="Arial" w:hAnsi="Arial" w:cs="Arial"/>
          <w:sz w:val="20"/>
          <w:szCs w:val="20"/>
          <w:u w:color="000000"/>
          <w:bdr w:val="nil"/>
        </w:rPr>
        <w:t xml:space="preserve"> po vydanie Preberacieho protokolu</w:t>
      </w:r>
      <w:r w:rsidR="00CE75A3" w:rsidRPr="002F6905">
        <w:rPr>
          <w:rFonts w:ascii="Arial" w:eastAsia="Arial" w:hAnsi="Arial" w:cs="Arial"/>
          <w:sz w:val="20"/>
          <w:szCs w:val="20"/>
          <w:u w:color="000000"/>
          <w:bdr w:val="nil"/>
        </w:rPr>
        <w:t>;</w:t>
      </w:r>
    </w:p>
    <w:p w14:paraId="546EDA99" w14:textId="4A8AEE1A" w:rsidR="007A7577" w:rsidRPr="002F6905" w:rsidRDefault="00945C80" w:rsidP="00201596">
      <w:pPr>
        <w:pBdr>
          <w:top w:val="nil"/>
          <w:left w:val="nil"/>
          <w:bottom w:val="nil"/>
          <w:right w:val="nil"/>
          <w:between w:val="nil"/>
          <w:bar w:val="nil"/>
        </w:pBdr>
        <w:tabs>
          <w:tab w:val="left" w:pos="567"/>
          <w:tab w:val="left" w:pos="851"/>
          <w:tab w:val="left" w:pos="1134"/>
          <w:tab w:val="left" w:pos="1276"/>
        </w:tabs>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d</w:t>
      </w:r>
      <w:r w:rsidR="007A7577" w:rsidRPr="002F6905">
        <w:rPr>
          <w:rFonts w:ascii="Arial" w:eastAsia="Arial" w:hAnsi="Arial" w:cs="Arial"/>
          <w:sz w:val="20"/>
          <w:szCs w:val="20"/>
          <w:u w:color="000000"/>
          <w:bdr w:val="nil"/>
        </w:rPr>
        <w:t>)</w:t>
      </w:r>
      <w:r w:rsidR="007A7577" w:rsidRPr="002F6905">
        <w:rPr>
          <w:rFonts w:ascii="Arial" w:eastAsia="Arial" w:hAnsi="Arial" w:cs="Arial"/>
          <w:sz w:val="20"/>
          <w:szCs w:val="20"/>
          <w:u w:color="000000"/>
          <w:bdr w:val="nil"/>
        </w:rPr>
        <w:tab/>
      </w:r>
      <w:bookmarkStart w:id="55" w:name="_Hlk166833776"/>
      <w:r w:rsidR="007A7577" w:rsidRPr="002F6905">
        <w:rPr>
          <w:rFonts w:ascii="Arial" w:eastAsia="Arial" w:hAnsi="Arial" w:cs="Arial"/>
          <w:sz w:val="20"/>
          <w:szCs w:val="20"/>
          <w:u w:color="000000"/>
          <w:bdr w:val="nil"/>
        </w:rPr>
        <w:t xml:space="preserve">Osvedčenie o vykonaní odbornej skúšky podľa zákona č. 138/1992 Zb. o odbornej spôsobilosti </w:t>
      </w:r>
      <w:bookmarkEnd w:id="55"/>
      <w:r w:rsidR="00C64129">
        <w:rPr>
          <w:rFonts w:ascii="Arial" w:eastAsia="Arial" w:hAnsi="Arial" w:cs="Arial"/>
          <w:sz w:val="20"/>
          <w:szCs w:val="20"/>
          <w:u w:color="000000"/>
          <w:bdr w:val="nil"/>
        </w:rPr>
        <w:t xml:space="preserve">pre </w:t>
      </w:r>
      <w:r w:rsidR="007A7577" w:rsidRPr="002F6905">
        <w:rPr>
          <w:rFonts w:ascii="Arial" w:eastAsia="Arial" w:hAnsi="Arial" w:cs="Arial"/>
          <w:sz w:val="20"/>
          <w:szCs w:val="20"/>
          <w:u w:color="000000"/>
          <w:bdr w:val="nil"/>
        </w:rPr>
        <w:t>autorizáciu</w:t>
      </w:r>
      <w:r w:rsidR="00773779">
        <w:rPr>
          <w:rFonts w:ascii="Arial" w:eastAsia="Arial" w:hAnsi="Arial" w:cs="Arial"/>
          <w:sz w:val="20"/>
          <w:szCs w:val="20"/>
          <w:u w:color="000000"/>
          <w:bdr w:val="nil"/>
        </w:rPr>
        <w:tab/>
        <w:t xml:space="preserve"> </w:t>
      </w:r>
      <w:r w:rsidR="007A7577" w:rsidRPr="002F6905">
        <w:rPr>
          <w:rFonts w:ascii="Arial" w:eastAsia="Arial" w:hAnsi="Arial" w:cs="Arial"/>
          <w:sz w:val="20"/>
          <w:szCs w:val="20"/>
          <w:u w:color="000000"/>
          <w:bdr w:val="nil"/>
        </w:rPr>
        <w:t xml:space="preserve">stupňa I3 – Inžinier  pre  statiku  stavieb,  (§  5  ods.  1b  (3))  so  zameraním  na  statiku  a dynamiku  stavieb  </w:t>
      </w:r>
      <w:r w:rsidR="007A7577" w:rsidRPr="00773779">
        <w:rPr>
          <w:rFonts w:ascii="Arial" w:eastAsia="Arial" w:hAnsi="Arial" w:cs="Arial"/>
          <w:b/>
          <w:sz w:val="20"/>
          <w:szCs w:val="20"/>
          <w:u w:val="single"/>
          <w:bdr w:val="nil"/>
        </w:rPr>
        <w:t>a</w:t>
      </w:r>
      <w:r w:rsidR="00773779">
        <w:rPr>
          <w:rFonts w:ascii="Arial" w:eastAsia="Arial" w:hAnsi="Arial" w:cs="Arial"/>
          <w:sz w:val="20"/>
          <w:szCs w:val="20"/>
          <w:u w:color="000000"/>
          <w:bdr w:val="nil"/>
        </w:rPr>
        <w:t xml:space="preserve"> </w:t>
      </w:r>
      <w:r w:rsidR="007A7577" w:rsidRPr="002F6905">
        <w:rPr>
          <w:rFonts w:ascii="Arial" w:eastAsia="Arial" w:hAnsi="Arial" w:cs="Arial"/>
          <w:sz w:val="20"/>
          <w:szCs w:val="20"/>
          <w:u w:color="000000"/>
          <w:bdr w:val="nil"/>
        </w:rPr>
        <w:t>stupňa  I2</w:t>
      </w:r>
      <w:r w:rsidR="00773779">
        <w:rPr>
          <w:rFonts w:ascii="Arial" w:eastAsia="Arial" w:hAnsi="Arial" w:cs="Arial"/>
          <w:sz w:val="20"/>
          <w:szCs w:val="20"/>
          <w:u w:color="000000"/>
          <w:bdr w:val="nil"/>
        </w:rPr>
        <w:t xml:space="preserve"> - I</w:t>
      </w:r>
      <w:r w:rsidR="007A7577" w:rsidRPr="002F6905">
        <w:rPr>
          <w:rFonts w:ascii="Arial" w:eastAsia="Arial" w:hAnsi="Arial" w:cs="Arial"/>
          <w:sz w:val="20"/>
          <w:szCs w:val="20"/>
          <w:u w:color="000000"/>
          <w:bdr w:val="nil"/>
        </w:rPr>
        <w:t xml:space="preserve">nžinier  pre  konštrukcie  inžinierskych  stavieb  (§  5  ods.  1b  (2))  so  zameraním  na mosty </w:t>
      </w:r>
      <w:r w:rsidR="007A7577" w:rsidRPr="00773779">
        <w:rPr>
          <w:rFonts w:ascii="Arial" w:eastAsia="Arial" w:hAnsi="Arial" w:cs="Arial"/>
          <w:b/>
          <w:sz w:val="20"/>
          <w:szCs w:val="20"/>
          <w:u w:val="single"/>
          <w:bdr w:val="nil"/>
        </w:rPr>
        <w:t>alebo</w:t>
      </w:r>
      <w:r w:rsidR="007A7577" w:rsidRPr="002F6905">
        <w:rPr>
          <w:rFonts w:ascii="Arial" w:eastAsia="Arial" w:hAnsi="Arial" w:cs="Arial"/>
          <w:sz w:val="20"/>
          <w:szCs w:val="20"/>
          <w:u w:color="000000"/>
          <w:bdr w:val="nil"/>
        </w:rPr>
        <w:t xml:space="preserve"> stupňa I3 - Inžinier pre statiku stavieb (§ 5 ods. 1b (3)) so zameraním na statiku a dynamiku stavieb </w:t>
      </w:r>
      <w:r w:rsidR="007A7577" w:rsidRPr="00773779">
        <w:rPr>
          <w:rFonts w:ascii="Arial" w:eastAsia="Arial" w:hAnsi="Arial" w:cs="Arial"/>
          <w:b/>
          <w:sz w:val="20"/>
          <w:szCs w:val="20"/>
          <w:u w:val="single"/>
          <w:bdr w:val="nil"/>
        </w:rPr>
        <w:t>a</w:t>
      </w:r>
      <w:r w:rsidR="007A7577" w:rsidRPr="002F6905">
        <w:rPr>
          <w:rFonts w:ascii="Arial" w:eastAsia="Arial" w:hAnsi="Arial" w:cs="Arial"/>
          <w:sz w:val="20"/>
          <w:szCs w:val="20"/>
          <w:u w:color="000000"/>
          <w:bdr w:val="nil"/>
        </w:rPr>
        <w:t xml:space="preserve"> stupňa A2 - Komplexné architektonické a inžinierske služby; resp. ekvivalentný doklad platný v čase predloženia ponuky ako sken originálu alebo úradne osvedčenej fotokópie.</w:t>
      </w:r>
    </w:p>
    <w:p w14:paraId="3BC4F141" w14:textId="77777777" w:rsidR="007A7577" w:rsidRPr="002F6905" w:rsidRDefault="007A7577" w:rsidP="00201596">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0D682402" w14:textId="1FE1F353" w:rsidR="009834CB" w:rsidRPr="0095273D" w:rsidRDefault="009834CB" w:rsidP="00201596">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D04065" w:rsidRPr="0095273D">
        <w:rPr>
          <w:rFonts w:ascii="Arial" w:hAnsi="Arial" w:cs="Arial"/>
          <w:sz w:val="20"/>
          <w:szCs w:val="20"/>
        </w:rPr>
        <w:t>6</w:t>
      </w:r>
      <w:r w:rsidRPr="0095273D">
        <w:rPr>
          <w:rFonts w:ascii="Arial" w:hAnsi="Arial" w:cs="Arial"/>
          <w:sz w:val="20"/>
          <w:szCs w:val="20"/>
        </w:rPr>
        <w:t>.</w:t>
      </w:r>
      <w:r w:rsidR="00D04065" w:rsidRPr="0095273D">
        <w:rPr>
          <w:rFonts w:ascii="Arial" w:hAnsi="Arial" w:cs="Arial"/>
          <w:sz w:val="20"/>
          <w:szCs w:val="20"/>
        </w:rPr>
        <w:tab/>
      </w:r>
      <w:r w:rsidRPr="0095273D">
        <w:rPr>
          <w:rFonts w:ascii="Arial" w:hAnsi="Arial" w:cs="Arial"/>
          <w:b/>
          <w:sz w:val="20"/>
          <w:szCs w:val="20"/>
        </w:rPr>
        <w:t>Zodpovedný projektant pre tunel</w:t>
      </w:r>
      <w:r w:rsidR="00D04065" w:rsidRPr="0095273D">
        <w:rPr>
          <w:rFonts w:ascii="Arial" w:hAnsi="Arial" w:cs="Arial"/>
          <w:b/>
          <w:sz w:val="20"/>
          <w:szCs w:val="20"/>
        </w:rPr>
        <w:t>:</w:t>
      </w:r>
      <w:bookmarkStart w:id="56" w:name="_Hlk166833834"/>
      <w:r w:rsidR="00201596">
        <w:rPr>
          <w:rFonts w:ascii="Arial" w:hAnsi="Arial" w:cs="Arial"/>
          <w:b/>
          <w:sz w:val="20"/>
          <w:szCs w:val="20"/>
        </w:rPr>
        <w:t xml:space="preserve"> </w:t>
      </w:r>
      <w:bookmarkStart w:id="57" w:name="_Hlk167183422"/>
      <w:r w:rsidR="00E255DB" w:rsidRPr="0095273D">
        <w:rPr>
          <w:rFonts w:ascii="Arial" w:hAnsi="Arial" w:cs="Arial"/>
          <w:sz w:val="20"/>
          <w:szCs w:val="20"/>
        </w:rPr>
        <w:t>preukáž</w:t>
      </w:r>
      <w:r w:rsidR="00E43E9D" w:rsidRPr="0095273D">
        <w:rPr>
          <w:rFonts w:ascii="Arial" w:hAnsi="Arial" w:cs="Arial"/>
          <w:sz w:val="20"/>
          <w:szCs w:val="20"/>
        </w:rPr>
        <w:t xml:space="preserve">e odbornú prax za </w:t>
      </w:r>
      <w:r w:rsidR="00D04065" w:rsidRPr="0095273D">
        <w:rPr>
          <w:rFonts w:ascii="Arial" w:hAnsi="Arial" w:cs="Arial"/>
          <w:sz w:val="20"/>
          <w:szCs w:val="20"/>
        </w:rPr>
        <w:t xml:space="preserve">rozhodné obdobie za nasledovných </w:t>
      </w:r>
      <w:r w:rsidR="00E43E9D" w:rsidRPr="0095273D">
        <w:rPr>
          <w:rFonts w:ascii="Arial" w:hAnsi="Arial" w:cs="Arial"/>
          <w:sz w:val="20"/>
          <w:szCs w:val="20"/>
        </w:rPr>
        <w:t>podmienok:</w:t>
      </w:r>
    </w:p>
    <w:bookmarkEnd w:id="56"/>
    <w:bookmarkEnd w:id="57"/>
    <w:p w14:paraId="77D2179B" w14:textId="548CF50E" w:rsidR="003217B9" w:rsidRPr="003217B9" w:rsidRDefault="003217B9" w:rsidP="00201596">
      <w:pPr>
        <w:spacing w:after="0" w:line="240" w:lineRule="auto"/>
        <w:ind w:left="993" w:hanging="284"/>
        <w:contextualSpacing/>
        <w:jc w:val="both"/>
        <w:rPr>
          <w:rFonts w:ascii="Arial" w:hAnsi="Arial" w:cs="Arial"/>
          <w:sz w:val="20"/>
          <w:szCs w:val="20"/>
        </w:rPr>
      </w:pPr>
      <w:r w:rsidRPr="003217B9">
        <w:rPr>
          <w:rFonts w:ascii="Arial" w:hAnsi="Arial" w:cs="Arial"/>
          <w:sz w:val="20"/>
          <w:szCs w:val="20"/>
        </w:rPr>
        <w:t>a)</w:t>
      </w:r>
      <w:r w:rsidRPr="003217B9">
        <w:rPr>
          <w:rFonts w:ascii="Arial" w:hAnsi="Arial" w:cs="Arial"/>
          <w:sz w:val="20"/>
          <w:szCs w:val="20"/>
        </w:rPr>
        <w:tab/>
      </w:r>
      <w:r w:rsidR="002C7143" w:rsidRPr="002F6905">
        <w:rPr>
          <w:rFonts w:ascii="Arial" w:eastAsia="Arial" w:hAnsi="Arial" w:cs="Arial"/>
          <w:sz w:val="20"/>
          <w:szCs w:val="20"/>
          <w:u w:color="000000"/>
          <w:bdr w:val="nil"/>
        </w:rPr>
        <w:t xml:space="preserve">Osvedčenie o vykonaní odbornej skúšky podľa zákona č. 138/1992 Zb. o odbornej spôsobilosti </w:t>
      </w:r>
      <w:r w:rsidR="002C7143">
        <w:rPr>
          <w:rFonts w:ascii="Arial" w:hAnsi="Arial" w:cs="Arial"/>
          <w:sz w:val="20"/>
          <w:szCs w:val="20"/>
        </w:rPr>
        <w:t>pre</w:t>
      </w:r>
      <w:r w:rsidRPr="003217B9">
        <w:rPr>
          <w:rFonts w:ascii="Arial" w:hAnsi="Arial" w:cs="Arial"/>
          <w:sz w:val="20"/>
          <w:szCs w:val="20"/>
        </w:rPr>
        <w:t xml:space="preserve"> autorizáciu stupňa I3 – Inžinier pre statiku stavieb (§5 ods. 1b (3)) so zameraním na statiku a dynamiku </w:t>
      </w:r>
      <w:r w:rsidRPr="00C950DF">
        <w:rPr>
          <w:rFonts w:ascii="Arial" w:hAnsi="Arial" w:cs="Arial"/>
          <w:b/>
          <w:sz w:val="20"/>
          <w:szCs w:val="20"/>
        </w:rPr>
        <w:t>a</w:t>
      </w:r>
      <w:r w:rsidRPr="003217B9">
        <w:rPr>
          <w:rFonts w:ascii="Arial" w:hAnsi="Arial" w:cs="Arial"/>
          <w:sz w:val="20"/>
          <w:szCs w:val="20"/>
        </w:rPr>
        <w:t xml:space="preserve"> stupňa I2 - Inžinier pre konštrukcie inžinierskych stavieb  (§5 ods. 1b (2)) so zameraním na tunely </w:t>
      </w:r>
      <w:r w:rsidR="002C7143" w:rsidRPr="002C7143">
        <w:rPr>
          <w:rFonts w:ascii="Arial" w:hAnsi="Arial" w:cs="Arial"/>
          <w:sz w:val="20"/>
          <w:szCs w:val="20"/>
        </w:rPr>
        <w:t>resp. ekvivalentný doklad platný v čase predloženia ponuky ako sken originálu alebo úradne osvedčenej fotokópie</w:t>
      </w:r>
      <w:r w:rsidR="00201596">
        <w:rPr>
          <w:rFonts w:ascii="Arial" w:hAnsi="Arial" w:cs="Arial"/>
          <w:sz w:val="20"/>
          <w:szCs w:val="20"/>
        </w:rPr>
        <w:t>;</w:t>
      </w:r>
    </w:p>
    <w:p w14:paraId="51E08FBE" w14:textId="515F90E4" w:rsidR="003217B9" w:rsidRDefault="003217B9" w:rsidP="00201596">
      <w:pPr>
        <w:spacing w:after="0" w:line="240" w:lineRule="auto"/>
        <w:ind w:left="993" w:hanging="284"/>
        <w:contextualSpacing/>
        <w:jc w:val="both"/>
        <w:rPr>
          <w:rFonts w:ascii="Arial" w:hAnsi="Arial" w:cs="Arial"/>
          <w:b/>
          <w:sz w:val="20"/>
          <w:szCs w:val="20"/>
        </w:rPr>
      </w:pPr>
      <w:r w:rsidRPr="003217B9">
        <w:rPr>
          <w:rFonts w:ascii="Arial" w:hAnsi="Arial" w:cs="Arial"/>
          <w:sz w:val="20"/>
          <w:szCs w:val="20"/>
        </w:rPr>
        <w:tab/>
      </w:r>
      <w:r w:rsidRPr="00C950DF">
        <w:rPr>
          <w:rFonts w:ascii="Arial" w:hAnsi="Arial" w:cs="Arial"/>
          <w:b/>
          <w:sz w:val="20"/>
          <w:szCs w:val="20"/>
        </w:rPr>
        <w:t xml:space="preserve">alebo </w:t>
      </w:r>
    </w:p>
    <w:p w14:paraId="2EF73E5F" w14:textId="698A1510" w:rsidR="003217B9" w:rsidRPr="003217B9" w:rsidRDefault="003217B9" w:rsidP="00201596">
      <w:pPr>
        <w:spacing w:after="0" w:line="240" w:lineRule="auto"/>
        <w:ind w:left="993" w:hanging="284"/>
        <w:contextualSpacing/>
        <w:jc w:val="both"/>
        <w:rPr>
          <w:rFonts w:ascii="Arial" w:hAnsi="Arial" w:cs="Arial"/>
          <w:sz w:val="20"/>
          <w:szCs w:val="20"/>
        </w:rPr>
      </w:pPr>
      <w:r w:rsidRPr="003217B9">
        <w:rPr>
          <w:rFonts w:ascii="Arial" w:hAnsi="Arial" w:cs="Arial"/>
          <w:sz w:val="20"/>
          <w:szCs w:val="20"/>
        </w:rPr>
        <w:tab/>
        <w:t xml:space="preserve">osvedčenie o odbornej spôsobilosti </w:t>
      </w:r>
      <w:r w:rsidR="002C7143">
        <w:rPr>
          <w:rFonts w:ascii="Arial" w:hAnsi="Arial" w:cs="Arial"/>
          <w:sz w:val="20"/>
          <w:szCs w:val="20"/>
        </w:rPr>
        <w:t xml:space="preserve">pre </w:t>
      </w:r>
      <w:r w:rsidRPr="003217B9">
        <w:rPr>
          <w:rFonts w:ascii="Arial" w:hAnsi="Arial" w:cs="Arial"/>
          <w:sz w:val="20"/>
          <w:szCs w:val="20"/>
        </w:rPr>
        <w:t xml:space="preserve">autorizáciu stupňa I3 – Inžinier pre statiku stavieb (§5 ods. 1b (3)) so zameraním na statiku </w:t>
      </w:r>
      <w:r w:rsidRPr="00C950DF">
        <w:rPr>
          <w:rFonts w:ascii="Arial" w:hAnsi="Arial" w:cs="Arial"/>
          <w:b/>
          <w:sz w:val="20"/>
          <w:szCs w:val="20"/>
        </w:rPr>
        <w:t>a</w:t>
      </w:r>
      <w:r w:rsidRPr="003217B9">
        <w:rPr>
          <w:rFonts w:ascii="Arial" w:hAnsi="Arial" w:cs="Arial"/>
          <w:sz w:val="20"/>
          <w:szCs w:val="20"/>
        </w:rPr>
        <w:t xml:space="preserve"> dynamiku a stupňa A2 - Komplexné architektonické a inžinierske služby a súvisiace technické poradenstvo – vykonávanie komplexných služieb a súvisiaceho technického poradenstva (§5 ods. 1a) so zameraním na dopravné stavby v zmysle zákona č. 138/1992 Zb. o autorizovaných architektoch a autorizovaných stavebných inžinieroch v znení neskorších prepisov</w:t>
      </w:r>
      <w:r w:rsidR="00475F9F">
        <w:rPr>
          <w:rFonts w:ascii="Arial" w:hAnsi="Arial" w:cs="Arial"/>
          <w:sz w:val="20"/>
          <w:szCs w:val="20"/>
        </w:rPr>
        <w:t xml:space="preserve">, </w:t>
      </w:r>
      <w:r w:rsidR="00475F9F" w:rsidRPr="00475F9F">
        <w:rPr>
          <w:rFonts w:ascii="Arial" w:hAnsi="Arial" w:cs="Arial"/>
          <w:sz w:val="20"/>
          <w:szCs w:val="20"/>
        </w:rPr>
        <w:t>resp. ekvivalentný doklad platný v čase predloženia ponuky ako sken originálu alebo úradne osvedčenej fotokópie</w:t>
      </w:r>
      <w:r w:rsidR="00201596">
        <w:rPr>
          <w:rFonts w:ascii="Arial" w:hAnsi="Arial" w:cs="Arial"/>
          <w:sz w:val="20"/>
          <w:szCs w:val="20"/>
        </w:rPr>
        <w:t>;</w:t>
      </w:r>
    </w:p>
    <w:p w14:paraId="6AF5FDEE" w14:textId="0B8D2B47" w:rsidR="002C7143" w:rsidRPr="002C7143" w:rsidRDefault="00201596" w:rsidP="00201596">
      <w:pPr>
        <w:spacing w:after="0" w:line="240" w:lineRule="auto"/>
        <w:ind w:left="993" w:hanging="284"/>
        <w:jc w:val="both"/>
      </w:pPr>
      <w:r>
        <w:rPr>
          <w:rFonts w:ascii="Arial" w:hAnsi="Arial" w:cs="Arial"/>
          <w:sz w:val="20"/>
          <w:szCs w:val="20"/>
        </w:rPr>
        <w:t>b)</w:t>
      </w:r>
      <w:r>
        <w:rPr>
          <w:rFonts w:ascii="Arial" w:hAnsi="Arial" w:cs="Arial"/>
          <w:sz w:val="20"/>
          <w:szCs w:val="20"/>
        </w:rPr>
        <w:tab/>
        <w:t>O</w:t>
      </w:r>
      <w:r w:rsidR="003217B9" w:rsidRPr="00C950DF">
        <w:rPr>
          <w:rFonts w:ascii="Arial" w:hAnsi="Arial" w:cs="Arial"/>
          <w:sz w:val="20"/>
          <w:szCs w:val="20"/>
        </w:rPr>
        <w:t xml:space="preserve">svedčenie o odbornej spôsobilosti podľa § 5 ods. 3 písm. d) zákona č. 51/1988 Zb., (banský projektant) </w:t>
      </w:r>
      <w:bookmarkStart w:id="58" w:name="_Hlk166833298"/>
      <w:r w:rsidR="00475F9F" w:rsidRPr="00C950DF">
        <w:rPr>
          <w:rFonts w:ascii="Arial" w:eastAsia="Arial" w:hAnsi="Arial" w:cs="Arial"/>
          <w:sz w:val="20"/>
          <w:szCs w:val="20"/>
          <w:u w:color="000000"/>
          <w:bdr w:val="nil"/>
        </w:rPr>
        <w:t>resp. ekvivalentný doklad platný v čase predloženia ponuky ako sken originálu alebo úradne osvedčenej fotokópie</w:t>
      </w:r>
      <w:r>
        <w:rPr>
          <w:rFonts w:ascii="Arial" w:eastAsia="Arial" w:hAnsi="Arial" w:cs="Arial"/>
          <w:sz w:val="20"/>
          <w:szCs w:val="20"/>
          <w:u w:color="000000"/>
          <w:bdr w:val="nil"/>
        </w:rPr>
        <w:t>;</w:t>
      </w:r>
    </w:p>
    <w:bookmarkEnd w:id="58"/>
    <w:p w14:paraId="6A8693F3" w14:textId="4B44ED64" w:rsidR="003217B9" w:rsidRPr="00201596" w:rsidRDefault="00201596" w:rsidP="00201596">
      <w:pPr>
        <w:tabs>
          <w:tab w:val="left" w:pos="993"/>
        </w:tabs>
        <w:spacing w:after="0" w:line="240" w:lineRule="auto"/>
        <w:ind w:left="709"/>
        <w:jc w:val="both"/>
        <w:rPr>
          <w:rFonts w:ascii="Arial" w:hAnsi="Arial" w:cs="Arial"/>
          <w:sz w:val="20"/>
          <w:szCs w:val="20"/>
        </w:rPr>
      </w:pPr>
      <w:r>
        <w:rPr>
          <w:rFonts w:ascii="Arial" w:hAnsi="Arial" w:cs="Arial"/>
          <w:sz w:val="20"/>
          <w:szCs w:val="20"/>
        </w:rPr>
        <w:t>c)</w:t>
      </w:r>
      <w:r>
        <w:rPr>
          <w:rFonts w:ascii="Arial" w:hAnsi="Arial" w:cs="Arial"/>
          <w:sz w:val="20"/>
          <w:szCs w:val="20"/>
        </w:rPr>
        <w:tab/>
      </w:r>
      <w:r w:rsidR="003217B9" w:rsidRPr="00201596">
        <w:rPr>
          <w:rFonts w:ascii="Arial" w:hAnsi="Arial" w:cs="Arial"/>
          <w:sz w:val="20"/>
          <w:szCs w:val="20"/>
        </w:rPr>
        <w:t xml:space="preserve">skúsenosti s projektovaním (DSP, DRS, DVP) s uvedením cien, lehôt dodania a odberateľov </w:t>
      </w:r>
      <w:r>
        <w:rPr>
          <w:rFonts w:ascii="Arial" w:hAnsi="Arial" w:cs="Arial"/>
          <w:sz w:val="20"/>
          <w:szCs w:val="20"/>
        </w:rPr>
        <w:tab/>
      </w:r>
      <w:r w:rsidR="003217B9" w:rsidRPr="00201596">
        <w:rPr>
          <w:rFonts w:ascii="Arial" w:hAnsi="Arial" w:cs="Arial"/>
          <w:sz w:val="20"/>
          <w:szCs w:val="20"/>
        </w:rPr>
        <w:t>pre stavby diaľnic s tunelmi alebo rýchlostných ciest s tunelmi za podmienok:</w:t>
      </w:r>
    </w:p>
    <w:p w14:paraId="31789C03" w14:textId="29A3596F" w:rsidR="003217B9" w:rsidRDefault="003217B9" w:rsidP="00201596">
      <w:pPr>
        <w:pStyle w:val="Odsekzoznamu"/>
        <w:tabs>
          <w:tab w:val="left" w:pos="993"/>
        </w:tabs>
        <w:spacing w:after="0" w:line="240" w:lineRule="auto"/>
        <w:ind w:left="1276" w:hanging="284"/>
        <w:jc w:val="both"/>
        <w:rPr>
          <w:rFonts w:ascii="Arial" w:hAnsi="Arial" w:cs="Arial"/>
          <w:sz w:val="20"/>
          <w:szCs w:val="20"/>
        </w:rPr>
      </w:pPr>
      <w:r w:rsidRPr="003217B9">
        <w:rPr>
          <w:rFonts w:ascii="Arial" w:hAnsi="Arial" w:cs="Arial"/>
          <w:sz w:val="20"/>
          <w:szCs w:val="20"/>
        </w:rPr>
        <w:t>•</w:t>
      </w:r>
      <w:r w:rsidRPr="003217B9">
        <w:rPr>
          <w:rFonts w:ascii="Arial" w:hAnsi="Arial" w:cs="Arial"/>
          <w:sz w:val="20"/>
          <w:szCs w:val="20"/>
        </w:rPr>
        <w:tab/>
      </w:r>
      <w:r w:rsidR="00475F9F">
        <w:rPr>
          <w:rFonts w:ascii="Arial" w:hAnsi="Arial" w:cs="Arial"/>
          <w:sz w:val="20"/>
          <w:szCs w:val="20"/>
        </w:rPr>
        <w:t>ú</w:t>
      </w:r>
      <w:r w:rsidRPr="003217B9">
        <w:rPr>
          <w:rFonts w:ascii="Arial" w:hAnsi="Arial" w:cs="Arial"/>
          <w:sz w:val="20"/>
          <w:szCs w:val="20"/>
        </w:rPr>
        <w:t>časť na projektovaní minimálne jedného projektu dvojrúrového alebo jednorúrového cestného tunela s dĺžk</w:t>
      </w:r>
      <w:r>
        <w:rPr>
          <w:rFonts w:ascii="Arial" w:hAnsi="Arial" w:cs="Arial"/>
          <w:sz w:val="20"/>
          <w:szCs w:val="20"/>
        </w:rPr>
        <w:t>ou minimálne 500 m (</w:t>
      </w:r>
      <w:r w:rsidRPr="003217B9">
        <w:rPr>
          <w:rFonts w:ascii="Arial" w:hAnsi="Arial" w:cs="Arial"/>
          <w:sz w:val="20"/>
          <w:szCs w:val="20"/>
        </w:rPr>
        <w:t>tunel musel byť technologicky vybavený E&amp;M zariadeniami v súlade s Nariadením vlády SR č. 344/2006 Z.z. o minimálnych bezpečnostných požiadavkách na tunely v cestnej sieti alebo Smernice Európskeho parlamentu a Rady 2004/54/ES z 29. apríla 2004 o minimálnych bezpečnostných požiadavkách na tunely v transeurópskej cestnej sieti alebo ekvivalentného predpisu). Účasť na projekte musí byť na pozícii zodpovedného projektanta za tunelové objekty.</w:t>
      </w:r>
    </w:p>
    <w:p w14:paraId="5D82B0B9" w14:textId="64A95AB0" w:rsidR="00945C80" w:rsidRDefault="00201596" w:rsidP="00201596">
      <w:pPr>
        <w:spacing w:after="0" w:line="240" w:lineRule="auto"/>
        <w:ind w:left="993" w:hanging="284"/>
        <w:contextualSpacing/>
        <w:jc w:val="both"/>
        <w:rPr>
          <w:rFonts w:ascii="Arial" w:hAnsi="Arial" w:cs="Arial"/>
          <w:sz w:val="20"/>
          <w:szCs w:val="20"/>
        </w:rPr>
      </w:pPr>
      <w:r>
        <w:rPr>
          <w:rFonts w:ascii="Arial" w:hAnsi="Arial" w:cs="Arial"/>
          <w:sz w:val="20"/>
          <w:szCs w:val="20"/>
        </w:rPr>
        <w:t>d</w:t>
      </w:r>
      <w:r w:rsidR="00945C80" w:rsidRPr="0095273D">
        <w:rPr>
          <w:rFonts w:ascii="Arial" w:hAnsi="Arial" w:cs="Arial"/>
          <w:sz w:val="20"/>
          <w:szCs w:val="20"/>
        </w:rPr>
        <w:t>)</w:t>
      </w:r>
      <w:r w:rsidR="00945C80" w:rsidRPr="0095273D">
        <w:rPr>
          <w:rFonts w:ascii="Arial" w:hAnsi="Arial" w:cs="Arial"/>
          <w:sz w:val="20"/>
          <w:szCs w:val="20"/>
        </w:rPr>
        <w:tab/>
      </w:r>
      <w:r w:rsidR="00475F9F">
        <w:rPr>
          <w:rFonts w:ascii="Arial" w:hAnsi="Arial" w:cs="Arial"/>
          <w:sz w:val="20"/>
          <w:szCs w:val="20"/>
        </w:rPr>
        <w:t>ú</w:t>
      </w:r>
      <w:r w:rsidR="00945C80" w:rsidRPr="0095273D">
        <w:rPr>
          <w:rFonts w:ascii="Arial" w:hAnsi="Arial" w:cs="Arial"/>
          <w:sz w:val="20"/>
          <w:szCs w:val="20"/>
        </w:rPr>
        <w:t>časť na tomto projekte na danej pozícií musí byť v minimálnej dobe trvania zodpovedajúcej 50  % lehoty trvania projektu (za lehotu trvania projektu sa považuje lehota odo dňa podpisu zmluvy  po vydanie Preberacieho protokolu.</w:t>
      </w:r>
    </w:p>
    <w:p w14:paraId="6D9F2BD9" w14:textId="77777777" w:rsidR="001D19D4" w:rsidRDefault="001D19D4" w:rsidP="00201596">
      <w:pPr>
        <w:spacing w:after="0" w:line="240" w:lineRule="auto"/>
        <w:ind w:left="993" w:hanging="284"/>
        <w:contextualSpacing/>
        <w:jc w:val="both"/>
        <w:rPr>
          <w:rFonts w:ascii="Arial" w:hAnsi="Arial" w:cs="Arial"/>
          <w:sz w:val="20"/>
          <w:szCs w:val="20"/>
        </w:rPr>
      </w:pPr>
    </w:p>
    <w:p w14:paraId="201333DE" w14:textId="1BB9A052" w:rsidR="00F50B99" w:rsidRPr="0095273D" w:rsidRDefault="0078708E" w:rsidP="00F50B99">
      <w:pPr>
        <w:spacing w:after="0" w:line="240" w:lineRule="auto"/>
        <w:ind w:left="709" w:hanging="425"/>
        <w:contextualSpacing/>
        <w:jc w:val="both"/>
        <w:rPr>
          <w:rFonts w:ascii="Arial" w:hAnsi="Arial" w:cs="Arial"/>
          <w:sz w:val="20"/>
          <w:szCs w:val="20"/>
        </w:rPr>
      </w:pPr>
      <w:r>
        <w:rPr>
          <w:rFonts w:ascii="Arial" w:hAnsi="Arial" w:cs="Arial"/>
          <w:sz w:val="20"/>
          <w:szCs w:val="20"/>
        </w:rPr>
        <w:t xml:space="preserve">2.7.  </w:t>
      </w:r>
      <w:r w:rsidR="001D19D4" w:rsidRPr="00C950DF">
        <w:rPr>
          <w:rFonts w:ascii="Arial" w:hAnsi="Arial" w:cs="Arial"/>
          <w:b/>
          <w:sz w:val="20"/>
          <w:szCs w:val="20"/>
        </w:rPr>
        <w:t>Zodpovedný odborník pre banské a prevádzkové vetranie tunela</w:t>
      </w:r>
      <w:r w:rsidR="00B13E2D">
        <w:rPr>
          <w:rFonts w:ascii="Arial" w:hAnsi="Arial" w:cs="Arial"/>
          <w:b/>
          <w:sz w:val="20"/>
          <w:szCs w:val="20"/>
        </w:rPr>
        <w:t>:</w:t>
      </w:r>
      <w:r w:rsidR="00F50B99" w:rsidRPr="00F50B99">
        <w:rPr>
          <w:rFonts w:ascii="Arial" w:hAnsi="Arial" w:cs="Arial"/>
          <w:sz w:val="20"/>
          <w:szCs w:val="20"/>
        </w:rPr>
        <w:t xml:space="preserve"> </w:t>
      </w:r>
      <w:r w:rsidR="00F50B99" w:rsidRPr="0095273D">
        <w:rPr>
          <w:rFonts w:ascii="Arial" w:hAnsi="Arial" w:cs="Arial"/>
          <w:sz w:val="20"/>
          <w:szCs w:val="20"/>
        </w:rPr>
        <w:t>preukáže odbornú prax za rozhodné obdobie za nasledovných podmienok:</w:t>
      </w:r>
    </w:p>
    <w:p w14:paraId="59793829" w14:textId="20BE5384" w:rsidR="0078708E" w:rsidRDefault="0078708E" w:rsidP="00201596">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a)</w:t>
      </w:r>
      <w:r w:rsidRPr="0078708E">
        <w:rPr>
          <w:rFonts w:ascii="Arial" w:hAnsi="Arial" w:cs="Arial"/>
          <w:sz w:val="20"/>
          <w:szCs w:val="20"/>
        </w:rPr>
        <w:tab/>
        <w:t xml:space="preserve">10 ročnú odbornú prax </w:t>
      </w:r>
      <w:r w:rsidR="00C950DF" w:rsidRPr="00B151D8">
        <w:rPr>
          <w:rFonts w:ascii="Arial" w:hAnsi="Arial" w:cs="Arial"/>
          <w:b/>
          <w:sz w:val="20"/>
          <w:szCs w:val="20"/>
        </w:rPr>
        <w:t xml:space="preserve">(nevzťahuje sa rozhodné obdobie) </w:t>
      </w:r>
      <w:r w:rsidRPr="0078708E">
        <w:rPr>
          <w:rFonts w:ascii="Arial" w:hAnsi="Arial" w:cs="Arial"/>
          <w:sz w:val="20"/>
          <w:szCs w:val="20"/>
        </w:rPr>
        <w:t>s výkonom činnosti na pozícii odborník za vetranie tunelov na diaľnici alebo rýchlostnej ceste, alebo ceste obdobného charakteru, ktorá spĺňa parametre diaľnice, alebo rýchlostnej cesty, preukázanú pracovným životopisom</w:t>
      </w:r>
      <w:r w:rsidR="002C7143">
        <w:rPr>
          <w:rFonts w:ascii="Arial" w:hAnsi="Arial" w:cs="Arial"/>
          <w:sz w:val="20"/>
          <w:szCs w:val="20"/>
        </w:rPr>
        <w:t>;</w:t>
      </w:r>
    </w:p>
    <w:p w14:paraId="4096B4F0" w14:textId="70A827B0" w:rsidR="00536359" w:rsidRDefault="00536359" w:rsidP="00201596">
      <w:pPr>
        <w:spacing w:after="0" w:line="240" w:lineRule="auto"/>
        <w:ind w:left="993" w:hanging="284"/>
        <w:contextualSpacing/>
        <w:jc w:val="both"/>
        <w:rPr>
          <w:rFonts w:ascii="Arial" w:hAnsi="Arial" w:cs="Arial"/>
          <w:sz w:val="20"/>
          <w:szCs w:val="20"/>
        </w:rPr>
      </w:pPr>
    </w:p>
    <w:p w14:paraId="7E07763B" w14:textId="7F4FB9D4" w:rsidR="00536359" w:rsidRDefault="00536359" w:rsidP="00201596">
      <w:pPr>
        <w:spacing w:after="0" w:line="240" w:lineRule="auto"/>
        <w:ind w:left="993" w:hanging="284"/>
        <w:contextualSpacing/>
        <w:jc w:val="both"/>
        <w:rPr>
          <w:rFonts w:ascii="Arial" w:hAnsi="Arial" w:cs="Arial"/>
          <w:sz w:val="20"/>
          <w:szCs w:val="20"/>
        </w:rPr>
      </w:pPr>
    </w:p>
    <w:p w14:paraId="3098F8B8" w14:textId="778A8AAD" w:rsidR="00536359" w:rsidRDefault="00536359" w:rsidP="00201596">
      <w:pPr>
        <w:spacing w:after="0" w:line="240" w:lineRule="auto"/>
        <w:ind w:left="993" w:hanging="284"/>
        <w:contextualSpacing/>
        <w:jc w:val="both"/>
        <w:rPr>
          <w:rFonts w:ascii="Arial" w:hAnsi="Arial" w:cs="Arial"/>
          <w:sz w:val="20"/>
          <w:szCs w:val="20"/>
        </w:rPr>
      </w:pPr>
    </w:p>
    <w:p w14:paraId="18F6F4E7" w14:textId="551E04AE" w:rsidR="00536359" w:rsidRDefault="00536359" w:rsidP="00201596">
      <w:pPr>
        <w:spacing w:after="0" w:line="240" w:lineRule="auto"/>
        <w:ind w:left="993" w:hanging="284"/>
        <w:contextualSpacing/>
        <w:jc w:val="both"/>
        <w:rPr>
          <w:rFonts w:ascii="Arial" w:hAnsi="Arial" w:cs="Arial"/>
          <w:sz w:val="20"/>
          <w:szCs w:val="20"/>
        </w:rPr>
      </w:pPr>
    </w:p>
    <w:p w14:paraId="7BA65AFA" w14:textId="37FD2BDF" w:rsidR="00536359" w:rsidRDefault="00536359" w:rsidP="00201596">
      <w:pPr>
        <w:spacing w:after="0" w:line="240" w:lineRule="auto"/>
        <w:ind w:left="993" w:hanging="284"/>
        <w:contextualSpacing/>
        <w:jc w:val="both"/>
        <w:rPr>
          <w:rFonts w:ascii="Arial" w:hAnsi="Arial" w:cs="Arial"/>
          <w:sz w:val="20"/>
          <w:szCs w:val="20"/>
        </w:rPr>
      </w:pPr>
    </w:p>
    <w:p w14:paraId="0688D804" w14:textId="77777777" w:rsidR="00536359" w:rsidRDefault="00536359" w:rsidP="00201596">
      <w:pPr>
        <w:spacing w:after="0" w:line="240" w:lineRule="auto"/>
        <w:ind w:left="993" w:hanging="284"/>
        <w:contextualSpacing/>
        <w:jc w:val="both"/>
        <w:rPr>
          <w:rFonts w:ascii="Arial" w:hAnsi="Arial" w:cs="Arial"/>
          <w:sz w:val="20"/>
          <w:szCs w:val="20"/>
        </w:rPr>
      </w:pPr>
    </w:p>
    <w:p w14:paraId="06C88F4E" w14:textId="1D8552E8" w:rsidR="005C6D80" w:rsidRDefault="0078708E" w:rsidP="00C950DF">
      <w:pPr>
        <w:tabs>
          <w:tab w:val="left" w:pos="709"/>
        </w:tabs>
        <w:spacing w:after="0" w:line="240" w:lineRule="auto"/>
        <w:ind w:left="993" w:hanging="284"/>
        <w:contextualSpacing/>
        <w:jc w:val="both"/>
        <w:rPr>
          <w:rFonts w:ascii="Arial" w:hAnsi="Arial" w:cs="Arial"/>
          <w:sz w:val="20"/>
          <w:szCs w:val="20"/>
        </w:rPr>
      </w:pPr>
      <w:r w:rsidRPr="0078708E">
        <w:rPr>
          <w:rFonts w:ascii="Arial" w:hAnsi="Arial" w:cs="Arial"/>
          <w:sz w:val="20"/>
          <w:szCs w:val="20"/>
        </w:rPr>
        <w:t>b)</w:t>
      </w:r>
      <w:r w:rsidRPr="0078708E">
        <w:rPr>
          <w:rFonts w:ascii="Arial" w:hAnsi="Arial" w:cs="Arial"/>
          <w:sz w:val="20"/>
          <w:szCs w:val="20"/>
        </w:rPr>
        <w:tab/>
      </w:r>
      <w:r w:rsidR="00201596">
        <w:rPr>
          <w:rFonts w:ascii="Arial" w:hAnsi="Arial" w:cs="Arial"/>
          <w:sz w:val="20"/>
          <w:szCs w:val="20"/>
        </w:rPr>
        <w:t>O</w:t>
      </w:r>
      <w:r w:rsidRPr="0078708E">
        <w:rPr>
          <w:rFonts w:ascii="Arial" w:hAnsi="Arial" w:cs="Arial"/>
          <w:sz w:val="20"/>
          <w:szCs w:val="20"/>
        </w:rPr>
        <w:t xml:space="preserve">svedčenie o odbornej spôsobilosti na činnosť autorizovaný stavebný inžinier vydané Slovenskou komorou stavebných inžinierov podľa zákona č. 138/1992 Zb. pre výkon činnosti v kategórii I4 Inžinier pre technické, technologické a energetické vybavenie stavieb </w:t>
      </w:r>
      <w:r w:rsidR="005C6D80" w:rsidRPr="005C6D80">
        <w:rPr>
          <w:rFonts w:ascii="Arial" w:hAnsi="Arial" w:cs="Arial"/>
          <w:sz w:val="20"/>
          <w:szCs w:val="20"/>
        </w:rPr>
        <w:t xml:space="preserve">so zameraním na tunely, podkategória 520 vykurovacie a klimatizačné zariadenia </w:t>
      </w:r>
      <w:r w:rsidR="005C6D80" w:rsidRPr="00C950DF">
        <w:rPr>
          <w:rFonts w:ascii="Arial" w:hAnsi="Arial" w:cs="Arial"/>
          <w:b/>
          <w:sz w:val="20"/>
          <w:szCs w:val="20"/>
        </w:rPr>
        <w:t>alebo</w:t>
      </w:r>
      <w:r w:rsidR="005C6D80" w:rsidRPr="005C6D80">
        <w:rPr>
          <w:rFonts w:ascii="Arial" w:hAnsi="Arial" w:cs="Arial"/>
          <w:sz w:val="20"/>
          <w:szCs w:val="20"/>
        </w:rPr>
        <w:t xml:space="preserve"> 560 výrobné technologické zariadenia, špecifikácia vetranie tunelov podľa zákona č. 138/1992</w:t>
      </w:r>
      <w:r w:rsidR="00B151D8">
        <w:rPr>
          <w:rFonts w:ascii="Arial" w:hAnsi="Arial" w:cs="Arial"/>
          <w:sz w:val="20"/>
          <w:szCs w:val="20"/>
        </w:rPr>
        <w:t xml:space="preserve"> </w:t>
      </w:r>
      <w:r w:rsidR="005C6D80" w:rsidRPr="005C6D80">
        <w:rPr>
          <w:rFonts w:ascii="Arial" w:hAnsi="Arial" w:cs="Arial"/>
          <w:sz w:val="20"/>
          <w:szCs w:val="20"/>
        </w:rPr>
        <w:t>Z.z.</w:t>
      </w:r>
      <w:r w:rsidR="00475F9F">
        <w:rPr>
          <w:rFonts w:ascii="Arial" w:hAnsi="Arial" w:cs="Arial"/>
          <w:sz w:val="20"/>
          <w:szCs w:val="20"/>
        </w:rPr>
        <w:t>,</w:t>
      </w:r>
      <w:r w:rsidR="002C7143">
        <w:rPr>
          <w:rFonts w:ascii="Arial" w:hAnsi="Arial" w:cs="Arial"/>
          <w:sz w:val="20"/>
          <w:szCs w:val="20"/>
        </w:rPr>
        <w:t xml:space="preserve"> r</w:t>
      </w:r>
      <w:r w:rsidR="00475F9F" w:rsidRPr="00475F9F">
        <w:rPr>
          <w:rFonts w:ascii="Arial" w:hAnsi="Arial" w:cs="Arial"/>
          <w:sz w:val="20"/>
          <w:szCs w:val="20"/>
        </w:rPr>
        <w:t>esp</w:t>
      </w:r>
      <w:r w:rsidR="002C7143">
        <w:rPr>
          <w:rFonts w:ascii="Arial" w:hAnsi="Arial" w:cs="Arial"/>
          <w:sz w:val="20"/>
          <w:szCs w:val="20"/>
        </w:rPr>
        <w:t xml:space="preserve">. </w:t>
      </w:r>
      <w:r w:rsidR="00475F9F" w:rsidRPr="00475F9F">
        <w:rPr>
          <w:rFonts w:ascii="Arial" w:hAnsi="Arial" w:cs="Arial"/>
          <w:sz w:val="20"/>
          <w:szCs w:val="20"/>
        </w:rPr>
        <w:t>ekvivalentný doklad platný v čase predloženia ponuky ako sken originálu alebo úradne osvedčenej fotokópie</w:t>
      </w:r>
      <w:r w:rsidR="002C7143">
        <w:rPr>
          <w:rFonts w:ascii="Arial" w:hAnsi="Arial" w:cs="Arial"/>
          <w:sz w:val="20"/>
          <w:szCs w:val="20"/>
        </w:rPr>
        <w:t>;</w:t>
      </w:r>
    </w:p>
    <w:p w14:paraId="4DD74776" w14:textId="6835C878" w:rsidR="0078708E" w:rsidRP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 xml:space="preserve">c) </w:t>
      </w:r>
      <w:r w:rsidRPr="0078708E">
        <w:rPr>
          <w:rFonts w:ascii="Arial" w:hAnsi="Arial" w:cs="Arial"/>
          <w:sz w:val="20"/>
          <w:szCs w:val="20"/>
        </w:rPr>
        <w:tab/>
      </w:r>
      <w:r w:rsidR="00201596">
        <w:rPr>
          <w:rFonts w:ascii="Arial" w:hAnsi="Arial" w:cs="Arial"/>
          <w:sz w:val="20"/>
          <w:szCs w:val="20"/>
        </w:rPr>
        <w:t>O</w:t>
      </w:r>
      <w:r w:rsidRPr="0078708E">
        <w:rPr>
          <w:rFonts w:ascii="Arial" w:hAnsi="Arial" w:cs="Arial"/>
          <w:sz w:val="20"/>
          <w:szCs w:val="20"/>
        </w:rPr>
        <w:t>svedčenie o odbornej spôsobilosti na činnosť projektanta podľa § 2 ods. 6 vyhlášky MH SR č. 208/1993 Z.z. o požiadavkách na kvalifikáciu a overovaní odbornej spôsobilosti pracovníkov pri banskej činnosti a činnosti vykonávanej banským spôsobom</w:t>
      </w:r>
      <w:r w:rsidR="002C7143">
        <w:rPr>
          <w:rFonts w:ascii="Arial" w:hAnsi="Arial" w:cs="Arial"/>
          <w:sz w:val="20"/>
          <w:szCs w:val="20"/>
        </w:rPr>
        <w:t>,</w:t>
      </w:r>
      <w:r w:rsidR="00201596">
        <w:rPr>
          <w:rFonts w:ascii="Arial" w:hAnsi="Arial" w:cs="Arial"/>
          <w:sz w:val="20"/>
          <w:szCs w:val="20"/>
        </w:rPr>
        <w:t xml:space="preserve"> </w:t>
      </w:r>
      <w:r w:rsidR="00475F9F" w:rsidRPr="00475F9F">
        <w:rPr>
          <w:rFonts w:ascii="Arial" w:hAnsi="Arial" w:cs="Arial"/>
          <w:sz w:val="20"/>
          <w:szCs w:val="20"/>
        </w:rPr>
        <w:t>resp. ekvivalentný doklad platný v čase predloženia ponuky ako sken originálu alebo úradne osvedčenej fotokópie</w:t>
      </w:r>
      <w:r w:rsidR="002C7143">
        <w:rPr>
          <w:rFonts w:ascii="Arial" w:hAnsi="Arial" w:cs="Arial"/>
          <w:sz w:val="20"/>
          <w:szCs w:val="20"/>
        </w:rPr>
        <w:t>;</w:t>
      </w:r>
    </w:p>
    <w:p w14:paraId="56DD6217" w14:textId="0986BFF6" w:rsidR="0078708E" w:rsidRP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d)</w:t>
      </w:r>
      <w:r w:rsidRPr="0078708E">
        <w:rPr>
          <w:rFonts w:ascii="Arial" w:hAnsi="Arial" w:cs="Arial"/>
          <w:sz w:val="20"/>
          <w:szCs w:val="20"/>
        </w:rPr>
        <w:tab/>
      </w:r>
      <w:r w:rsidR="00C950DF">
        <w:rPr>
          <w:rFonts w:ascii="Arial" w:hAnsi="Arial" w:cs="Arial"/>
          <w:sz w:val="20"/>
          <w:szCs w:val="20"/>
        </w:rPr>
        <w:t>O</w:t>
      </w:r>
      <w:r w:rsidRPr="0078708E">
        <w:rPr>
          <w:rFonts w:ascii="Arial" w:hAnsi="Arial" w:cs="Arial"/>
          <w:sz w:val="20"/>
          <w:szCs w:val="20"/>
        </w:rPr>
        <w:t xml:space="preserve">svedčenie o odbornej spôsobilosti na činnosť vedúci vetrania podľa § 114 ods. 4 vyhlášky SBÚ č. 21/1989 Zb. o bezpečnosti a ochrane zdravia pri práci a bezpečnosti prevádzky pri banskej činnosti a činnosti vykonávanej banským spôsobom </w:t>
      </w:r>
      <w:r w:rsidRPr="00C950DF">
        <w:rPr>
          <w:rFonts w:ascii="Arial" w:hAnsi="Arial" w:cs="Arial"/>
          <w:b/>
          <w:sz w:val="20"/>
          <w:szCs w:val="20"/>
        </w:rPr>
        <w:t xml:space="preserve">alebo </w:t>
      </w:r>
      <w:r w:rsidR="00C950DF">
        <w:rPr>
          <w:rFonts w:ascii="Arial" w:hAnsi="Arial" w:cs="Arial"/>
          <w:sz w:val="20"/>
          <w:szCs w:val="20"/>
        </w:rPr>
        <w:t>O</w:t>
      </w:r>
      <w:r w:rsidRPr="0078708E">
        <w:rPr>
          <w:rFonts w:ascii="Arial" w:hAnsi="Arial" w:cs="Arial"/>
          <w:sz w:val="20"/>
          <w:szCs w:val="20"/>
        </w:rPr>
        <w:t>svedčenie o odbornej spôsobilosti na činnosť vedúci vetrania podľa § 150 ods. 3 vyhlášky SBU č. 21/1989 Zb. o bezpečnosti a ochrane zdravia pri práci a bezpečnosti prevádzky pri banskej činnosti a činnosti vykonávanej banským spôsobom</w:t>
      </w:r>
      <w:r w:rsidR="00475F9F">
        <w:rPr>
          <w:rFonts w:ascii="Arial" w:hAnsi="Arial" w:cs="Arial"/>
          <w:sz w:val="20"/>
          <w:szCs w:val="20"/>
        </w:rPr>
        <w:t>,</w:t>
      </w:r>
      <w:r w:rsidR="002C7143">
        <w:rPr>
          <w:rFonts w:ascii="Arial" w:hAnsi="Arial" w:cs="Arial"/>
          <w:sz w:val="20"/>
          <w:szCs w:val="20"/>
        </w:rPr>
        <w:t xml:space="preserve"> </w:t>
      </w:r>
      <w:r w:rsidR="00475F9F" w:rsidRPr="00475F9F">
        <w:rPr>
          <w:rFonts w:ascii="Arial" w:hAnsi="Arial" w:cs="Arial"/>
          <w:sz w:val="20"/>
          <w:szCs w:val="20"/>
        </w:rPr>
        <w:t>resp. ekvivalentný doklad platný v čase predloženia ponuky ako sken originálu alebo úradne osvedčenej fotokópie.</w:t>
      </w:r>
      <w:r w:rsidR="008D4907">
        <w:rPr>
          <w:rFonts w:ascii="Arial" w:hAnsi="Arial" w:cs="Arial"/>
          <w:sz w:val="20"/>
          <w:szCs w:val="20"/>
        </w:rPr>
        <w:t>(platí pre banské vetranie)</w:t>
      </w:r>
      <w:r w:rsidR="002C7143">
        <w:rPr>
          <w:rFonts w:ascii="Arial" w:hAnsi="Arial" w:cs="Arial"/>
          <w:sz w:val="20"/>
          <w:szCs w:val="20"/>
        </w:rPr>
        <w:t>;</w:t>
      </w:r>
    </w:p>
    <w:p w14:paraId="355580D4" w14:textId="585AFE7D" w:rsid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e)</w:t>
      </w:r>
      <w:r w:rsidRPr="0078708E">
        <w:rPr>
          <w:rFonts w:ascii="Arial" w:hAnsi="Arial" w:cs="Arial"/>
          <w:sz w:val="20"/>
          <w:szCs w:val="20"/>
        </w:rPr>
        <w:tab/>
        <w:t xml:space="preserve">účasť na projekte v pozícii odborníka na vetranie tunelov, pričom predmetom takéhoto projektu bolo riešenej technologického vybavenia minimálne jedného (1) tunela dĺžky minimálne </w:t>
      </w:r>
      <w:r>
        <w:rPr>
          <w:rFonts w:ascii="Arial" w:hAnsi="Arial" w:cs="Arial"/>
          <w:sz w:val="20"/>
          <w:szCs w:val="20"/>
        </w:rPr>
        <w:t>500</w:t>
      </w:r>
      <w:r w:rsidRPr="0078708E">
        <w:rPr>
          <w:rFonts w:ascii="Arial" w:hAnsi="Arial" w:cs="Arial"/>
          <w:sz w:val="20"/>
          <w:szCs w:val="20"/>
        </w:rPr>
        <w:t xml:space="preserve"> m na diaľnici alebo rýchlostnej ceste, alebo ceste obdobného charakteru, ktorá spĺňa parametre diaľnice alebo rýchlostnej cesty (preukazuje sa predložením Prílohy B3 Referenčný list odborníka Zväzku 1 týchto SP).</w:t>
      </w:r>
    </w:p>
    <w:p w14:paraId="79C2910E" w14:textId="77777777" w:rsidR="00E43E9D" w:rsidRPr="0095273D" w:rsidRDefault="00E43E9D" w:rsidP="0095273D">
      <w:pPr>
        <w:pBdr>
          <w:top w:val="nil"/>
          <w:left w:val="nil"/>
          <w:bottom w:val="nil"/>
          <w:right w:val="nil"/>
          <w:between w:val="nil"/>
          <w:bar w:val="nil"/>
        </w:pBdr>
        <w:tabs>
          <w:tab w:val="left" w:pos="567"/>
          <w:tab w:val="left" w:pos="851"/>
          <w:tab w:val="left" w:pos="1134"/>
          <w:tab w:val="left" w:pos="1276"/>
        </w:tabs>
        <w:spacing w:after="0" w:line="240" w:lineRule="auto"/>
        <w:ind w:left="709" w:hanging="283"/>
        <w:contextualSpacing/>
        <w:jc w:val="both"/>
        <w:rPr>
          <w:rFonts w:ascii="Arial" w:eastAsia="Arial" w:hAnsi="Arial" w:cs="Arial"/>
          <w:sz w:val="20"/>
          <w:szCs w:val="20"/>
          <w:u w:color="000000"/>
          <w:bdr w:val="nil"/>
        </w:rPr>
      </w:pPr>
    </w:p>
    <w:p w14:paraId="3843BCD9" w14:textId="4F7A190E" w:rsidR="00E255DB" w:rsidRPr="0095273D" w:rsidRDefault="00A565BB" w:rsidP="0095273D">
      <w:pPr>
        <w:spacing w:after="0" w:line="240" w:lineRule="auto"/>
        <w:ind w:left="284"/>
        <w:contextualSpacing/>
        <w:jc w:val="both"/>
        <w:rPr>
          <w:rFonts w:ascii="Arial" w:hAnsi="Arial" w:cs="Arial"/>
          <w:i/>
          <w:sz w:val="20"/>
          <w:szCs w:val="20"/>
        </w:rPr>
      </w:pPr>
      <w:r w:rsidRPr="0095273D">
        <w:rPr>
          <w:rFonts w:ascii="Arial" w:hAnsi="Arial" w:cs="Arial"/>
          <w:i/>
          <w:sz w:val="20"/>
          <w:szCs w:val="20"/>
        </w:rPr>
        <w:t xml:space="preserve">*Poznámka: </w:t>
      </w:r>
    </w:p>
    <w:p w14:paraId="19B0A6ED" w14:textId="407C1937" w:rsidR="00A565BB" w:rsidRPr="0095273D" w:rsidRDefault="00A565BB"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Diaľnicou, rýchlostnou cestou, cestou I. triedy, alebo cestou obdobného charakteru sa rozumie smerovo rozdelená minimálne 4-pruhová komunikácia s celkovou šírkou minimálne 22,5 m.</w:t>
      </w:r>
    </w:p>
    <w:p w14:paraId="73E01DE8" w14:textId="77777777" w:rsidR="005C4083" w:rsidRPr="00201596" w:rsidRDefault="005C4083" w:rsidP="0095273D">
      <w:pPr>
        <w:spacing w:after="0" w:line="240" w:lineRule="auto"/>
        <w:ind w:left="284"/>
        <w:contextualSpacing/>
        <w:jc w:val="both"/>
        <w:rPr>
          <w:rFonts w:ascii="Arial" w:hAnsi="Arial" w:cs="Arial"/>
          <w:sz w:val="20"/>
          <w:szCs w:val="20"/>
        </w:rPr>
      </w:pPr>
    </w:p>
    <w:p w14:paraId="3492890A" w14:textId="079B4E5B" w:rsidR="005C4083" w:rsidRDefault="005C4083" w:rsidP="0095273D">
      <w:pPr>
        <w:spacing w:after="0" w:line="240" w:lineRule="auto"/>
        <w:ind w:left="284"/>
        <w:contextualSpacing/>
        <w:jc w:val="both"/>
        <w:rPr>
          <w:rFonts w:ascii="Arial" w:hAnsi="Arial" w:cs="Arial"/>
          <w:sz w:val="20"/>
          <w:szCs w:val="20"/>
        </w:rPr>
      </w:pPr>
      <w:r w:rsidRPr="00201596">
        <w:rPr>
          <w:rFonts w:ascii="Arial" w:hAnsi="Arial" w:cs="Arial"/>
          <w:sz w:val="20"/>
          <w:szCs w:val="20"/>
        </w:rPr>
        <w:t>**Poznámka: Realizáciou sa rozumie výstavba novej diaľnice alebo rýchlostnej cesty alebo cesty I. triedy, ktorých súčasťou boli mostné objekty.</w:t>
      </w:r>
    </w:p>
    <w:p w14:paraId="74A003DF" w14:textId="77777777" w:rsidR="005C4083" w:rsidRPr="00201596" w:rsidRDefault="005C4083" w:rsidP="0095273D">
      <w:pPr>
        <w:tabs>
          <w:tab w:val="left" w:pos="571"/>
        </w:tabs>
        <w:spacing w:after="0" w:line="240" w:lineRule="auto"/>
        <w:ind w:left="284"/>
        <w:contextualSpacing/>
        <w:jc w:val="both"/>
        <w:rPr>
          <w:rFonts w:ascii="Arial" w:hAnsi="Arial" w:cs="Arial"/>
          <w:sz w:val="20"/>
          <w:szCs w:val="20"/>
        </w:rPr>
      </w:pPr>
    </w:p>
    <w:p w14:paraId="39C1678A" w14:textId="77777777" w:rsidR="005C4083" w:rsidRPr="00201596" w:rsidRDefault="005C4083" w:rsidP="0095273D">
      <w:pPr>
        <w:spacing w:after="0" w:line="240" w:lineRule="auto"/>
        <w:ind w:left="284"/>
        <w:contextualSpacing/>
        <w:jc w:val="both"/>
        <w:rPr>
          <w:rFonts w:ascii="Arial" w:hAnsi="Arial" w:cs="Arial"/>
          <w:sz w:val="20"/>
          <w:szCs w:val="20"/>
        </w:rPr>
      </w:pPr>
      <w:r w:rsidRPr="00201596">
        <w:rPr>
          <w:rFonts w:ascii="Arial" w:hAnsi="Arial" w:cs="Arial"/>
          <w:sz w:val="20"/>
          <w:szCs w:val="20"/>
        </w:rPr>
        <w:t xml:space="preserve">***Poznámka: Projektom sa rozumie referencia na stavebné práce realizované na stavbe diaľnice  alebo stavbe rýchlostnej cesty alebo cesty I. triedy alebo cesty obdobného charakteru. </w:t>
      </w:r>
    </w:p>
    <w:p w14:paraId="2900A0A0" w14:textId="77777777" w:rsidR="002069F5" w:rsidRPr="00201596" w:rsidRDefault="002069F5" w:rsidP="0095273D">
      <w:pPr>
        <w:spacing w:after="0" w:line="240" w:lineRule="auto"/>
        <w:ind w:left="284"/>
        <w:contextualSpacing/>
        <w:jc w:val="both"/>
        <w:rPr>
          <w:rFonts w:ascii="Arial" w:hAnsi="Arial" w:cs="Arial"/>
          <w:i/>
          <w:spacing w:val="-8"/>
          <w:sz w:val="20"/>
          <w:szCs w:val="20"/>
        </w:rPr>
      </w:pPr>
    </w:p>
    <w:p w14:paraId="181EDB64" w14:textId="77777777" w:rsidR="00E43E9D" w:rsidRPr="0095273D" w:rsidRDefault="00E43E9D" w:rsidP="0095273D">
      <w:pPr>
        <w:spacing w:after="0" w:line="240" w:lineRule="auto"/>
        <w:ind w:left="284"/>
        <w:contextualSpacing/>
        <w:jc w:val="both"/>
        <w:rPr>
          <w:rFonts w:ascii="Arial" w:eastAsia="Calibri" w:hAnsi="Arial" w:cs="Arial"/>
          <w:sz w:val="20"/>
          <w:szCs w:val="20"/>
          <w:lang w:eastAsia="en-US"/>
        </w:rPr>
      </w:pPr>
      <w:r w:rsidRPr="0095273D">
        <w:rPr>
          <w:rFonts w:ascii="Arial" w:eastAsia="Calibri" w:hAnsi="Arial" w:cs="Arial"/>
          <w:sz w:val="20"/>
          <w:szCs w:val="20"/>
          <w:lang w:eastAsia="en-US"/>
        </w:rPr>
        <w:t>Uchádzač predloží Zoznam Kľúčových odborníkov navrhovaných na vykonanie diela (Príloha B8 Časť B Zväzok 1 týchto SP).</w:t>
      </w:r>
    </w:p>
    <w:p w14:paraId="72D346D2" w14:textId="77777777" w:rsidR="00E43E9D" w:rsidRPr="0095273D" w:rsidRDefault="00E43E9D" w:rsidP="0095273D">
      <w:pPr>
        <w:pStyle w:val="Odsekzoznamu"/>
        <w:spacing w:after="0" w:line="240" w:lineRule="auto"/>
        <w:ind w:left="709"/>
        <w:jc w:val="both"/>
        <w:rPr>
          <w:rFonts w:ascii="Arial" w:hAnsi="Arial" w:cs="Arial"/>
          <w:sz w:val="20"/>
          <w:szCs w:val="20"/>
        </w:rPr>
      </w:pPr>
    </w:p>
    <w:p w14:paraId="2E50C8AC" w14:textId="19140988" w:rsidR="00E43E9D" w:rsidRPr="0095273D" w:rsidRDefault="00977ED7"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Uchádzač preukazuje splnenie podmienok účasti uvedených v bode 2.1 až 2.</w:t>
      </w:r>
      <w:r w:rsidR="002C7143">
        <w:rPr>
          <w:rFonts w:ascii="Arial" w:hAnsi="Arial" w:cs="Arial"/>
          <w:sz w:val="20"/>
          <w:szCs w:val="20"/>
        </w:rPr>
        <w:t>7</w:t>
      </w:r>
      <w:r w:rsidRPr="0095273D">
        <w:rPr>
          <w:rFonts w:ascii="Arial" w:hAnsi="Arial" w:cs="Arial"/>
          <w:sz w:val="20"/>
          <w:szCs w:val="20"/>
        </w:rPr>
        <w:t xml:space="preserve"> pre každého kľúčového odborníka predložením</w:t>
      </w:r>
      <w:r w:rsidR="00E43E9D" w:rsidRPr="0095273D">
        <w:rPr>
          <w:rFonts w:ascii="Arial" w:hAnsi="Arial" w:cs="Arial"/>
          <w:sz w:val="20"/>
          <w:szCs w:val="20"/>
        </w:rPr>
        <w:t>:</w:t>
      </w:r>
    </w:p>
    <w:p w14:paraId="6C2F34FD" w14:textId="1259FB77" w:rsidR="00E43E9D"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00977ED7" w:rsidRPr="0095273D">
        <w:rPr>
          <w:rFonts w:ascii="Arial" w:hAnsi="Arial" w:cs="Arial"/>
          <w:sz w:val="20"/>
          <w:szCs w:val="20"/>
        </w:rPr>
        <w:t>Referenčného listu kľúčového odborníka (</w:t>
      </w:r>
      <w:r w:rsidR="0095273D" w:rsidRPr="0095273D">
        <w:rPr>
          <w:rFonts w:ascii="Arial" w:hAnsi="Arial" w:cs="Arial"/>
          <w:sz w:val="20"/>
          <w:szCs w:val="20"/>
        </w:rPr>
        <w:t>P</w:t>
      </w:r>
      <w:r w:rsidR="00977ED7" w:rsidRPr="0095273D">
        <w:rPr>
          <w:rFonts w:ascii="Arial" w:hAnsi="Arial" w:cs="Arial"/>
          <w:sz w:val="20"/>
          <w:szCs w:val="20"/>
        </w:rPr>
        <w:t xml:space="preserve">ríloha B3 </w:t>
      </w:r>
      <w:r w:rsidR="002C7143">
        <w:rPr>
          <w:rFonts w:ascii="Arial" w:hAnsi="Arial" w:cs="Arial"/>
          <w:sz w:val="20"/>
          <w:szCs w:val="20"/>
        </w:rPr>
        <w:t xml:space="preserve">Časť B </w:t>
      </w:r>
      <w:r w:rsidR="00977ED7" w:rsidRPr="0095273D">
        <w:rPr>
          <w:rFonts w:ascii="Arial" w:hAnsi="Arial" w:cs="Arial"/>
          <w:sz w:val="20"/>
          <w:szCs w:val="20"/>
        </w:rPr>
        <w:t xml:space="preserve">Zväzok 1 </w:t>
      </w:r>
      <w:r w:rsidR="002C7143">
        <w:rPr>
          <w:rFonts w:ascii="Arial" w:hAnsi="Arial" w:cs="Arial"/>
          <w:sz w:val="20"/>
          <w:szCs w:val="20"/>
        </w:rPr>
        <w:t>týchto SP</w:t>
      </w:r>
      <w:r w:rsidR="00977ED7" w:rsidRPr="0095273D">
        <w:rPr>
          <w:rFonts w:ascii="Arial" w:hAnsi="Arial" w:cs="Arial"/>
          <w:sz w:val="20"/>
          <w:szCs w:val="20"/>
        </w:rPr>
        <w:t xml:space="preserve">), z ktorého </w:t>
      </w:r>
      <w:r w:rsidRPr="0095273D">
        <w:rPr>
          <w:rFonts w:ascii="Arial" w:hAnsi="Arial" w:cs="Arial"/>
          <w:sz w:val="20"/>
          <w:szCs w:val="20"/>
        </w:rPr>
        <w:tab/>
      </w:r>
      <w:r w:rsidR="00977ED7" w:rsidRPr="0095273D">
        <w:rPr>
          <w:rFonts w:ascii="Arial" w:hAnsi="Arial" w:cs="Arial"/>
          <w:sz w:val="20"/>
          <w:szCs w:val="20"/>
        </w:rPr>
        <w:t>obsahu bude vyplývať ich splnenie</w:t>
      </w:r>
      <w:r w:rsidR="002C7143">
        <w:rPr>
          <w:rFonts w:ascii="Arial" w:hAnsi="Arial" w:cs="Arial"/>
          <w:sz w:val="20"/>
          <w:szCs w:val="20"/>
        </w:rPr>
        <w:t>;</w:t>
      </w:r>
    </w:p>
    <w:p w14:paraId="6A10CB30" w14:textId="2110C173" w:rsidR="00E43E9D"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t>Z</w:t>
      </w:r>
      <w:r w:rsidR="00977ED7" w:rsidRPr="0095273D">
        <w:rPr>
          <w:rFonts w:ascii="Arial" w:hAnsi="Arial" w:cs="Arial"/>
          <w:sz w:val="20"/>
          <w:szCs w:val="20"/>
        </w:rPr>
        <w:t>oznamu projektov odborníka</w:t>
      </w:r>
      <w:r w:rsidR="002C7143">
        <w:rPr>
          <w:rFonts w:ascii="Arial" w:hAnsi="Arial" w:cs="Arial"/>
          <w:sz w:val="20"/>
          <w:szCs w:val="20"/>
        </w:rPr>
        <w:t>;</w:t>
      </w:r>
    </w:p>
    <w:p w14:paraId="214FE541" w14:textId="1ADA1B9E" w:rsidR="00977ED7"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00977ED7" w:rsidRPr="0095273D">
        <w:rPr>
          <w:rFonts w:ascii="Arial" w:hAnsi="Arial" w:cs="Arial"/>
          <w:sz w:val="20"/>
          <w:szCs w:val="20"/>
        </w:rPr>
        <w:t>Životopisu kľúčového odborníka (</w:t>
      </w:r>
      <w:r w:rsidR="0095273D" w:rsidRPr="0095273D">
        <w:rPr>
          <w:rFonts w:ascii="Arial" w:hAnsi="Arial" w:cs="Arial"/>
          <w:sz w:val="20"/>
          <w:szCs w:val="20"/>
        </w:rPr>
        <w:t>P</w:t>
      </w:r>
      <w:r w:rsidR="00977ED7" w:rsidRPr="0095273D">
        <w:rPr>
          <w:rFonts w:ascii="Arial" w:hAnsi="Arial" w:cs="Arial"/>
          <w:sz w:val="20"/>
          <w:szCs w:val="20"/>
        </w:rPr>
        <w:t xml:space="preserve">ríloha B4 </w:t>
      </w:r>
      <w:r w:rsidR="002C7143">
        <w:rPr>
          <w:rFonts w:ascii="Arial" w:hAnsi="Arial" w:cs="Arial"/>
          <w:sz w:val="20"/>
          <w:szCs w:val="20"/>
        </w:rPr>
        <w:t xml:space="preserve">Časť B </w:t>
      </w:r>
      <w:r w:rsidR="00977ED7" w:rsidRPr="0095273D">
        <w:rPr>
          <w:rFonts w:ascii="Arial" w:hAnsi="Arial" w:cs="Arial"/>
          <w:sz w:val="20"/>
          <w:szCs w:val="20"/>
        </w:rPr>
        <w:t xml:space="preserve">Zväzok 1 </w:t>
      </w:r>
      <w:r w:rsidR="002C7143">
        <w:rPr>
          <w:rFonts w:ascii="Arial" w:hAnsi="Arial" w:cs="Arial"/>
          <w:sz w:val="20"/>
          <w:szCs w:val="20"/>
        </w:rPr>
        <w:t>týchto SP</w:t>
      </w:r>
      <w:r w:rsidR="00977ED7" w:rsidRPr="0095273D">
        <w:rPr>
          <w:rFonts w:ascii="Arial" w:hAnsi="Arial" w:cs="Arial"/>
          <w:sz w:val="20"/>
          <w:szCs w:val="20"/>
        </w:rPr>
        <w:t>)</w:t>
      </w:r>
      <w:r w:rsidR="007A7577" w:rsidRPr="0095273D">
        <w:rPr>
          <w:rFonts w:ascii="Arial" w:hAnsi="Arial" w:cs="Arial"/>
          <w:sz w:val="20"/>
          <w:szCs w:val="20"/>
        </w:rPr>
        <w:t>;</w:t>
      </w:r>
    </w:p>
    <w:p w14:paraId="111AA8E9" w14:textId="3C6230C6" w:rsidR="007A7577" w:rsidRPr="0095273D" w:rsidRDefault="007A7577"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t>Osvedčen</w:t>
      </w:r>
      <w:r w:rsidR="002C7143">
        <w:rPr>
          <w:rFonts w:ascii="Arial" w:hAnsi="Arial" w:cs="Arial"/>
          <w:sz w:val="20"/>
          <w:szCs w:val="20"/>
        </w:rPr>
        <w:t>ia</w:t>
      </w:r>
      <w:r w:rsidRPr="0095273D">
        <w:rPr>
          <w:rFonts w:ascii="Arial" w:hAnsi="Arial" w:cs="Arial"/>
          <w:sz w:val="20"/>
          <w:szCs w:val="20"/>
        </w:rPr>
        <w:t xml:space="preserve"> o vykonaní odbornej skúšky tam kde sa uplatňuje.</w:t>
      </w:r>
    </w:p>
    <w:p w14:paraId="635BDAE5" w14:textId="20CAA4DE" w:rsidR="0095273D" w:rsidRDefault="0095273D" w:rsidP="0095273D">
      <w:pPr>
        <w:spacing w:after="0" w:line="240" w:lineRule="auto"/>
        <w:contextualSpacing/>
        <w:jc w:val="both"/>
        <w:rPr>
          <w:rFonts w:ascii="Arial" w:hAnsi="Arial" w:cs="Arial"/>
          <w:b/>
          <w:sz w:val="20"/>
          <w:szCs w:val="20"/>
        </w:rPr>
      </w:pPr>
    </w:p>
    <w:p w14:paraId="1FD6730F" w14:textId="5F8716F2" w:rsidR="00977ED7" w:rsidRPr="0095273D" w:rsidRDefault="00977ED7" w:rsidP="00773779">
      <w:pPr>
        <w:pStyle w:val="Odsekzoznamu"/>
        <w:numPr>
          <w:ilvl w:val="0"/>
          <w:numId w:val="88"/>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h) v nadväznosti na § 36 </w:t>
      </w:r>
      <w:r w:rsidR="00D566A5">
        <w:rPr>
          <w:rFonts w:ascii="Arial" w:hAnsi="Arial" w:cs="Arial"/>
          <w:b/>
          <w:sz w:val="20"/>
          <w:szCs w:val="20"/>
        </w:rPr>
        <w:t>zákona</w:t>
      </w:r>
      <w:r w:rsidRPr="0095273D">
        <w:rPr>
          <w:rFonts w:ascii="Arial" w:hAnsi="Arial" w:cs="Arial"/>
          <w:b/>
          <w:sz w:val="20"/>
          <w:szCs w:val="20"/>
        </w:rPr>
        <w:t>:</w:t>
      </w:r>
    </w:p>
    <w:p w14:paraId="0108C7CA" w14:textId="77777777" w:rsidR="00045B55" w:rsidRPr="0095273D" w:rsidRDefault="00045B55"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Uvedenie opatrení environmentálneho manažérstva, ktoré uchádzač použije pri plnení zmluvy.</w:t>
      </w:r>
    </w:p>
    <w:p w14:paraId="48E552D8"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20A806BB" w14:textId="77777777" w:rsidR="00045B55" w:rsidRPr="0095273D" w:rsidRDefault="00045B55" w:rsidP="0095273D">
      <w:pPr>
        <w:pStyle w:val="Odsekzoznamu"/>
        <w:spacing w:after="0" w:line="240" w:lineRule="auto"/>
        <w:ind w:left="284"/>
        <w:jc w:val="both"/>
        <w:rPr>
          <w:rFonts w:ascii="Arial" w:hAnsi="Arial" w:cs="Arial"/>
          <w:b/>
          <w:sz w:val="20"/>
          <w:szCs w:val="20"/>
        </w:rPr>
      </w:pPr>
      <w:r w:rsidRPr="0095273D">
        <w:rPr>
          <w:rFonts w:ascii="Arial" w:hAnsi="Arial" w:cs="Arial"/>
          <w:b/>
          <w:sz w:val="20"/>
          <w:szCs w:val="20"/>
        </w:rPr>
        <w:t>Minimálna požadovaná úroveň štandardov:</w:t>
      </w:r>
    </w:p>
    <w:p w14:paraId="69170634" w14:textId="77777777" w:rsidR="00045B55" w:rsidRPr="0095273D" w:rsidRDefault="00045B55"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Uchádzač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010BC462" w14:textId="476DEE65"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shd w:val="clear" w:color="auto" w:fill="FFFFFF"/>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w:t>
      </w:r>
      <w:r w:rsidRPr="0095273D">
        <w:rPr>
          <w:rFonts w:ascii="Arial" w:eastAsia="Times New Roman" w:hAnsi="Arial" w:cs="Arial"/>
          <w:sz w:val="20"/>
          <w:szCs w:val="20"/>
          <w:shd w:val="clear" w:color="auto" w:fill="FFFFFF"/>
        </w:rPr>
        <w:lastRenderedPageBreak/>
        <w:t xml:space="preserve">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Pr>
          <w:rFonts w:ascii="Arial" w:eastAsia="Times New Roman" w:hAnsi="Arial" w:cs="Arial"/>
          <w:sz w:val="20"/>
          <w:szCs w:val="20"/>
          <w:shd w:val="clear" w:color="auto" w:fill="FFFFFF"/>
        </w:rPr>
        <w:t>zákona</w:t>
      </w:r>
      <w:r w:rsidRPr="0095273D">
        <w:rPr>
          <w:rFonts w:ascii="Arial" w:eastAsia="Times New Roman"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w:t>
      </w:r>
      <w:r w:rsidR="00D566A5">
        <w:rPr>
          <w:rFonts w:ascii="Arial" w:eastAsia="Times New Roman" w:hAnsi="Arial" w:cs="Arial"/>
          <w:sz w:val="20"/>
          <w:szCs w:val="20"/>
          <w:shd w:val="clear" w:color="auto" w:fill="FFFFFF"/>
        </w:rPr>
        <w:t>zákona</w:t>
      </w:r>
      <w:r w:rsidRPr="0095273D">
        <w:rPr>
          <w:rFonts w:ascii="Arial" w:eastAsia="Times New Roman" w:hAnsi="Arial" w:cs="Arial"/>
          <w:sz w:val="20"/>
          <w:szCs w:val="20"/>
          <w:shd w:val="clear" w:color="auto" w:fill="FFFFFF"/>
        </w:rPr>
        <w:t xml:space="preserve">,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w:t>
      </w:r>
    </w:p>
    <w:p w14:paraId="3B798BFD" w14:textId="77777777"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rPr>
        <w:t>Skupina dodávateľov preukazuje splnenie podmienok účasti týkajúcich sa technickej a/alebo odbornej spôsobilosti spoločne.</w:t>
      </w:r>
    </w:p>
    <w:p w14:paraId="40FC3F14" w14:textId="77777777"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b/>
          <w:sz w:val="20"/>
          <w:szCs w:val="20"/>
          <w:u w:val="single"/>
        </w:rPr>
      </w:pPr>
      <w:r w:rsidRPr="0095273D">
        <w:rPr>
          <w:rFonts w:ascii="Arial" w:eastAsia="Times New Roman" w:hAnsi="Arial"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r w:rsidRPr="0095273D">
        <w:rPr>
          <w:rFonts w:ascii="Arial" w:eastAsia="Times New Roman" w:hAnsi="Arial" w:cs="Arial"/>
          <w:sz w:val="20"/>
          <w:szCs w:val="20"/>
          <w:u w:val="single"/>
        </w:rPr>
        <w:t xml:space="preserve"> </w:t>
      </w:r>
    </w:p>
    <w:p w14:paraId="280CC33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CAA3D3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9FA78AF"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18F4C365"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0F8A9E0"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E99A1FB"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46E80F7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4FA577FB"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19F8C3C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77BA33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D30C9AC" w14:textId="6F65FE3A" w:rsidR="00045B55" w:rsidRDefault="00045B55" w:rsidP="0095273D">
      <w:pPr>
        <w:pStyle w:val="Odsekzoznamu"/>
        <w:spacing w:after="0" w:line="240" w:lineRule="auto"/>
        <w:ind w:left="284"/>
        <w:jc w:val="both"/>
        <w:rPr>
          <w:rFonts w:ascii="Arial" w:hAnsi="Arial" w:cs="Arial"/>
          <w:b/>
          <w:sz w:val="20"/>
          <w:szCs w:val="20"/>
        </w:rPr>
      </w:pPr>
    </w:p>
    <w:p w14:paraId="36D6F447" w14:textId="6F660F59" w:rsidR="00536359" w:rsidRDefault="00536359" w:rsidP="0095273D">
      <w:pPr>
        <w:pStyle w:val="Odsekzoznamu"/>
        <w:spacing w:after="0" w:line="240" w:lineRule="auto"/>
        <w:ind w:left="284"/>
        <w:jc w:val="both"/>
        <w:rPr>
          <w:rFonts w:ascii="Arial" w:hAnsi="Arial" w:cs="Arial"/>
          <w:b/>
          <w:sz w:val="20"/>
          <w:szCs w:val="20"/>
        </w:rPr>
      </w:pPr>
    </w:p>
    <w:p w14:paraId="3967B514" w14:textId="5A9AA1E5" w:rsidR="00536359" w:rsidRDefault="00536359" w:rsidP="0095273D">
      <w:pPr>
        <w:pStyle w:val="Odsekzoznamu"/>
        <w:spacing w:after="0" w:line="240" w:lineRule="auto"/>
        <w:ind w:left="284"/>
        <w:jc w:val="both"/>
        <w:rPr>
          <w:rFonts w:ascii="Arial" w:hAnsi="Arial" w:cs="Arial"/>
          <w:b/>
          <w:sz w:val="20"/>
          <w:szCs w:val="20"/>
        </w:rPr>
      </w:pPr>
    </w:p>
    <w:p w14:paraId="7941C207" w14:textId="6ABD7FB3" w:rsidR="00536359" w:rsidRDefault="00536359" w:rsidP="0095273D">
      <w:pPr>
        <w:pStyle w:val="Odsekzoznamu"/>
        <w:spacing w:after="0" w:line="240" w:lineRule="auto"/>
        <w:ind w:left="284"/>
        <w:jc w:val="both"/>
        <w:rPr>
          <w:rFonts w:ascii="Arial" w:hAnsi="Arial" w:cs="Arial"/>
          <w:b/>
          <w:sz w:val="20"/>
          <w:szCs w:val="20"/>
        </w:rPr>
      </w:pPr>
    </w:p>
    <w:p w14:paraId="02D8EB4B" w14:textId="56C759FC" w:rsidR="00536359" w:rsidRDefault="00536359" w:rsidP="0095273D">
      <w:pPr>
        <w:pStyle w:val="Odsekzoznamu"/>
        <w:spacing w:after="0" w:line="240" w:lineRule="auto"/>
        <w:ind w:left="284"/>
        <w:jc w:val="both"/>
        <w:rPr>
          <w:rFonts w:ascii="Arial" w:hAnsi="Arial" w:cs="Arial"/>
          <w:b/>
          <w:sz w:val="20"/>
          <w:szCs w:val="20"/>
        </w:rPr>
      </w:pPr>
    </w:p>
    <w:p w14:paraId="38D40C2A" w14:textId="39E37C27" w:rsidR="00536359" w:rsidRDefault="00536359" w:rsidP="0095273D">
      <w:pPr>
        <w:pStyle w:val="Odsekzoznamu"/>
        <w:spacing w:after="0" w:line="240" w:lineRule="auto"/>
        <w:ind w:left="284"/>
        <w:jc w:val="both"/>
        <w:rPr>
          <w:rFonts w:ascii="Arial" w:hAnsi="Arial" w:cs="Arial"/>
          <w:b/>
          <w:sz w:val="20"/>
          <w:szCs w:val="20"/>
        </w:rPr>
      </w:pPr>
    </w:p>
    <w:p w14:paraId="671EB64A" w14:textId="204411B9" w:rsidR="00536359" w:rsidRDefault="00536359" w:rsidP="0095273D">
      <w:pPr>
        <w:pStyle w:val="Odsekzoznamu"/>
        <w:spacing w:after="0" w:line="240" w:lineRule="auto"/>
        <w:ind w:left="284"/>
        <w:jc w:val="both"/>
        <w:rPr>
          <w:rFonts w:ascii="Arial" w:hAnsi="Arial" w:cs="Arial"/>
          <w:b/>
          <w:sz w:val="20"/>
          <w:szCs w:val="20"/>
        </w:rPr>
      </w:pPr>
    </w:p>
    <w:p w14:paraId="6E689BB4" w14:textId="3E2A3CC1" w:rsidR="00536359" w:rsidRDefault="00536359" w:rsidP="0095273D">
      <w:pPr>
        <w:pStyle w:val="Odsekzoznamu"/>
        <w:spacing w:after="0" w:line="240" w:lineRule="auto"/>
        <w:ind w:left="284"/>
        <w:jc w:val="both"/>
        <w:rPr>
          <w:rFonts w:ascii="Arial" w:hAnsi="Arial" w:cs="Arial"/>
          <w:b/>
          <w:sz w:val="20"/>
          <w:szCs w:val="20"/>
        </w:rPr>
      </w:pPr>
    </w:p>
    <w:p w14:paraId="75699565" w14:textId="6E95495C" w:rsidR="00536359" w:rsidRDefault="00536359" w:rsidP="0095273D">
      <w:pPr>
        <w:pStyle w:val="Odsekzoznamu"/>
        <w:spacing w:after="0" w:line="240" w:lineRule="auto"/>
        <w:ind w:left="284"/>
        <w:jc w:val="both"/>
        <w:rPr>
          <w:rFonts w:ascii="Arial" w:hAnsi="Arial" w:cs="Arial"/>
          <w:b/>
          <w:sz w:val="20"/>
          <w:szCs w:val="20"/>
        </w:rPr>
      </w:pPr>
    </w:p>
    <w:p w14:paraId="702C506B" w14:textId="6F161EC4" w:rsidR="00536359" w:rsidRDefault="00536359" w:rsidP="0095273D">
      <w:pPr>
        <w:pStyle w:val="Odsekzoznamu"/>
        <w:spacing w:after="0" w:line="240" w:lineRule="auto"/>
        <w:ind w:left="284"/>
        <w:jc w:val="both"/>
        <w:rPr>
          <w:rFonts w:ascii="Arial" w:hAnsi="Arial" w:cs="Arial"/>
          <w:b/>
          <w:sz w:val="20"/>
          <w:szCs w:val="20"/>
        </w:rPr>
      </w:pPr>
    </w:p>
    <w:p w14:paraId="3EA735D2" w14:textId="2FC8936E" w:rsidR="00536359" w:rsidRDefault="00536359" w:rsidP="0095273D">
      <w:pPr>
        <w:pStyle w:val="Odsekzoznamu"/>
        <w:spacing w:after="0" w:line="240" w:lineRule="auto"/>
        <w:ind w:left="284"/>
        <w:jc w:val="both"/>
        <w:rPr>
          <w:rFonts w:ascii="Arial" w:hAnsi="Arial" w:cs="Arial"/>
          <w:b/>
          <w:sz w:val="20"/>
          <w:szCs w:val="20"/>
        </w:rPr>
      </w:pPr>
    </w:p>
    <w:p w14:paraId="3CCCAA25" w14:textId="12A8165A" w:rsidR="00536359" w:rsidRDefault="00536359" w:rsidP="0095273D">
      <w:pPr>
        <w:pStyle w:val="Odsekzoznamu"/>
        <w:spacing w:after="0" w:line="240" w:lineRule="auto"/>
        <w:ind w:left="284"/>
        <w:jc w:val="both"/>
        <w:rPr>
          <w:rFonts w:ascii="Arial" w:hAnsi="Arial" w:cs="Arial"/>
          <w:b/>
          <w:sz w:val="20"/>
          <w:szCs w:val="20"/>
        </w:rPr>
      </w:pPr>
    </w:p>
    <w:p w14:paraId="556E240E" w14:textId="7D6A111D" w:rsidR="00536359" w:rsidRDefault="00536359" w:rsidP="0095273D">
      <w:pPr>
        <w:pStyle w:val="Odsekzoznamu"/>
        <w:spacing w:after="0" w:line="240" w:lineRule="auto"/>
        <w:ind w:left="284"/>
        <w:jc w:val="both"/>
        <w:rPr>
          <w:rFonts w:ascii="Arial" w:hAnsi="Arial" w:cs="Arial"/>
          <w:b/>
          <w:sz w:val="20"/>
          <w:szCs w:val="20"/>
        </w:rPr>
      </w:pPr>
    </w:p>
    <w:p w14:paraId="691F722E" w14:textId="766C373C" w:rsidR="00536359" w:rsidRDefault="00536359" w:rsidP="0095273D">
      <w:pPr>
        <w:pStyle w:val="Odsekzoznamu"/>
        <w:spacing w:after="0" w:line="240" w:lineRule="auto"/>
        <w:ind w:left="284"/>
        <w:jc w:val="both"/>
        <w:rPr>
          <w:rFonts w:ascii="Arial" w:hAnsi="Arial" w:cs="Arial"/>
          <w:b/>
          <w:sz w:val="20"/>
          <w:szCs w:val="20"/>
        </w:rPr>
      </w:pPr>
    </w:p>
    <w:p w14:paraId="308FE18C" w14:textId="1ACC8F4E" w:rsidR="00536359" w:rsidRDefault="00536359" w:rsidP="0095273D">
      <w:pPr>
        <w:pStyle w:val="Odsekzoznamu"/>
        <w:spacing w:after="0" w:line="240" w:lineRule="auto"/>
        <w:ind w:left="284"/>
        <w:jc w:val="both"/>
        <w:rPr>
          <w:rFonts w:ascii="Arial" w:hAnsi="Arial" w:cs="Arial"/>
          <w:b/>
          <w:sz w:val="20"/>
          <w:szCs w:val="20"/>
        </w:rPr>
      </w:pPr>
    </w:p>
    <w:p w14:paraId="34A255D7" w14:textId="52C3DCEA" w:rsidR="00536359" w:rsidRDefault="00536359" w:rsidP="0095273D">
      <w:pPr>
        <w:pStyle w:val="Odsekzoznamu"/>
        <w:spacing w:after="0" w:line="240" w:lineRule="auto"/>
        <w:ind w:left="284"/>
        <w:jc w:val="both"/>
        <w:rPr>
          <w:rFonts w:ascii="Arial" w:hAnsi="Arial" w:cs="Arial"/>
          <w:b/>
          <w:sz w:val="20"/>
          <w:szCs w:val="20"/>
        </w:rPr>
      </w:pPr>
    </w:p>
    <w:p w14:paraId="3EFEE59C" w14:textId="53BB5B07" w:rsidR="00536359" w:rsidRDefault="00536359" w:rsidP="0095273D">
      <w:pPr>
        <w:pStyle w:val="Odsekzoznamu"/>
        <w:spacing w:after="0" w:line="240" w:lineRule="auto"/>
        <w:ind w:left="284"/>
        <w:jc w:val="both"/>
        <w:rPr>
          <w:rFonts w:ascii="Arial" w:hAnsi="Arial" w:cs="Arial"/>
          <w:b/>
          <w:sz w:val="20"/>
          <w:szCs w:val="20"/>
        </w:rPr>
      </w:pPr>
    </w:p>
    <w:p w14:paraId="559FEEB6" w14:textId="7395ADC8" w:rsidR="00536359" w:rsidRDefault="00536359" w:rsidP="0095273D">
      <w:pPr>
        <w:pStyle w:val="Odsekzoznamu"/>
        <w:spacing w:after="0" w:line="240" w:lineRule="auto"/>
        <w:ind w:left="284"/>
        <w:jc w:val="both"/>
        <w:rPr>
          <w:rFonts w:ascii="Arial" w:hAnsi="Arial" w:cs="Arial"/>
          <w:b/>
          <w:sz w:val="20"/>
          <w:szCs w:val="20"/>
        </w:rPr>
      </w:pPr>
    </w:p>
    <w:p w14:paraId="5038C08D" w14:textId="2C3FB478" w:rsidR="00536359" w:rsidRDefault="00536359" w:rsidP="0095273D">
      <w:pPr>
        <w:pStyle w:val="Odsekzoznamu"/>
        <w:spacing w:after="0" w:line="240" w:lineRule="auto"/>
        <w:ind w:left="284"/>
        <w:jc w:val="both"/>
        <w:rPr>
          <w:rFonts w:ascii="Arial" w:hAnsi="Arial" w:cs="Arial"/>
          <w:b/>
          <w:sz w:val="20"/>
          <w:szCs w:val="20"/>
        </w:rPr>
      </w:pPr>
    </w:p>
    <w:p w14:paraId="22FB31DE" w14:textId="19B4D610" w:rsidR="00536359" w:rsidRDefault="00536359" w:rsidP="0095273D">
      <w:pPr>
        <w:pStyle w:val="Odsekzoznamu"/>
        <w:spacing w:after="0" w:line="240" w:lineRule="auto"/>
        <w:ind w:left="284"/>
        <w:jc w:val="both"/>
        <w:rPr>
          <w:rFonts w:ascii="Arial" w:hAnsi="Arial" w:cs="Arial"/>
          <w:b/>
          <w:sz w:val="20"/>
          <w:szCs w:val="20"/>
        </w:rPr>
      </w:pPr>
    </w:p>
    <w:p w14:paraId="4984D112" w14:textId="07556E4B" w:rsidR="00536359" w:rsidRDefault="00536359" w:rsidP="0095273D">
      <w:pPr>
        <w:pStyle w:val="Odsekzoznamu"/>
        <w:spacing w:after="0" w:line="240" w:lineRule="auto"/>
        <w:ind w:left="284"/>
        <w:jc w:val="both"/>
        <w:rPr>
          <w:rFonts w:ascii="Arial" w:hAnsi="Arial" w:cs="Arial"/>
          <w:b/>
          <w:sz w:val="20"/>
          <w:szCs w:val="20"/>
        </w:rPr>
      </w:pPr>
    </w:p>
    <w:p w14:paraId="7374E30C" w14:textId="66373F37" w:rsidR="00536359" w:rsidRDefault="00536359" w:rsidP="0095273D">
      <w:pPr>
        <w:pStyle w:val="Odsekzoznamu"/>
        <w:spacing w:after="0" w:line="240" w:lineRule="auto"/>
        <w:ind w:left="284"/>
        <w:jc w:val="both"/>
        <w:rPr>
          <w:rFonts w:ascii="Arial" w:hAnsi="Arial" w:cs="Arial"/>
          <w:b/>
          <w:sz w:val="20"/>
          <w:szCs w:val="20"/>
        </w:rPr>
      </w:pPr>
    </w:p>
    <w:p w14:paraId="7081048F" w14:textId="2098CB27" w:rsidR="00536359" w:rsidRDefault="00536359" w:rsidP="0095273D">
      <w:pPr>
        <w:pStyle w:val="Odsekzoznamu"/>
        <w:spacing w:after="0" w:line="240" w:lineRule="auto"/>
        <w:ind w:left="284"/>
        <w:jc w:val="both"/>
        <w:rPr>
          <w:rFonts w:ascii="Arial" w:hAnsi="Arial" w:cs="Arial"/>
          <w:b/>
          <w:sz w:val="20"/>
          <w:szCs w:val="20"/>
        </w:rPr>
      </w:pPr>
    </w:p>
    <w:p w14:paraId="20B64B8C" w14:textId="0C7CEC11" w:rsidR="00536359" w:rsidRDefault="00536359" w:rsidP="0095273D">
      <w:pPr>
        <w:pStyle w:val="Odsekzoznamu"/>
        <w:spacing w:after="0" w:line="240" w:lineRule="auto"/>
        <w:ind w:left="284"/>
        <w:jc w:val="both"/>
        <w:rPr>
          <w:rFonts w:ascii="Arial" w:hAnsi="Arial" w:cs="Arial"/>
          <w:b/>
          <w:sz w:val="20"/>
          <w:szCs w:val="20"/>
        </w:rPr>
      </w:pPr>
    </w:p>
    <w:p w14:paraId="2F78F01D" w14:textId="4DA05B41" w:rsidR="00536359" w:rsidRDefault="00536359" w:rsidP="0095273D">
      <w:pPr>
        <w:pStyle w:val="Odsekzoznamu"/>
        <w:spacing w:after="0" w:line="240" w:lineRule="auto"/>
        <w:ind w:left="284"/>
        <w:jc w:val="both"/>
        <w:rPr>
          <w:rFonts w:ascii="Arial" w:hAnsi="Arial" w:cs="Arial"/>
          <w:b/>
          <w:sz w:val="20"/>
          <w:szCs w:val="20"/>
        </w:rPr>
      </w:pPr>
    </w:p>
    <w:p w14:paraId="1BD9BAD6" w14:textId="0AE15EA4" w:rsidR="00536359" w:rsidRDefault="00536359" w:rsidP="0095273D">
      <w:pPr>
        <w:pStyle w:val="Odsekzoznamu"/>
        <w:spacing w:after="0" w:line="240" w:lineRule="auto"/>
        <w:ind w:left="284"/>
        <w:jc w:val="both"/>
        <w:rPr>
          <w:rFonts w:ascii="Arial" w:hAnsi="Arial" w:cs="Arial"/>
          <w:b/>
          <w:sz w:val="20"/>
          <w:szCs w:val="20"/>
        </w:rPr>
      </w:pPr>
    </w:p>
    <w:p w14:paraId="02F86437" w14:textId="0E295306" w:rsidR="00536359" w:rsidRDefault="00536359" w:rsidP="0095273D">
      <w:pPr>
        <w:pStyle w:val="Odsekzoznamu"/>
        <w:spacing w:after="0" w:line="240" w:lineRule="auto"/>
        <w:ind w:left="284"/>
        <w:jc w:val="both"/>
        <w:rPr>
          <w:rFonts w:ascii="Arial" w:hAnsi="Arial" w:cs="Arial"/>
          <w:b/>
          <w:sz w:val="20"/>
          <w:szCs w:val="20"/>
        </w:rPr>
      </w:pPr>
    </w:p>
    <w:p w14:paraId="6262B3C5" w14:textId="77777777" w:rsidR="00536359" w:rsidRPr="0095273D" w:rsidRDefault="00536359" w:rsidP="0095273D">
      <w:pPr>
        <w:pStyle w:val="Odsekzoznamu"/>
        <w:spacing w:after="0" w:line="240" w:lineRule="auto"/>
        <w:ind w:left="284"/>
        <w:jc w:val="both"/>
        <w:rPr>
          <w:rFonts w:ascii="Arial" w:hAnsi="Arial" w:cs="Arial"/>
          <w:b/>
          <w:sz w:val="20"/>
          <w:szCs w:val="20"/>
        </w:rPr>
      </w:pPr>
    </w:p>
    <w:p w14:paraId="33B5A5ED"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AAB31C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4A1F12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3ADCFD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3E0B676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68B0E18"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2FA89E97"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2D8C19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255C5F9" w14:textId="2F989C0D" w:rsidR="00CB7749" w:rsidRDefault="00CB7749" w:rsidP="0095273D">
      <w:pPr>
        <w:pStyle w:val="Odsekzoznamu"/>
        <w:spacing w:after="0" w:line="240" w:lineRule="auto"/>
        <w:ind w:left="284"/>
        <w:jc w:val="both"/>
        <w:rPr>
          <w:rFonts w:ascii="Arial" w:hAnsi="Arial" w:cs="Arial"/>
          <w:b/>
          <w:sz w:val="20"/>
          <w:szCs w:val="20"/>
        </w:rPr>
      </w:pPr>
    </w:p>
    <w:p w14:paraId="0CA77A37" w14:textId="77777777" w:rsidR="00CB7749" w:rsidRDefault="00CB7749" w:rsidP="0095273D">
      <w:pPr>
        <w:pStyle w:val="Odsekzoznamu"/>
        <w:spacing w:after="0" w:line="240" w:lineRule="auto"/>
        <w:ind w:left="284"/>
        <w:jc w:val="both"/>
        <w:rPr>
          <w:rFonts w:ascii="Arial" w:hAnsi="Arial" w:cs="Arial"/>
          <w:b/>
          <w:sz w:val="20"/>
          <w:szCs w:val="20"/>
        </w:rPr>
      </w:pPr>
    </w:p>
    <w:p w14:paraId="7C8F1F0A" w14:textId="19A6C10A" w:rsidR="00773779" w:rsidRDefault="00773779" w:rsidP="0095273D">
      <w:pPr>
        <w:pStyle w:val="Odsekzoznamu"/>
        <w:spacing w:after="0" w:line="240" w:lineRule="auto"/>
        <w:ind w:left="284"/>
        <w:jc w:val="both"/>
        <w:rPr>
          <w:rFonts w:ascii="Arial" w:hAnsi="Arial" w:cs="Arial"/>
          <w:b/>
          <w:sz w:val="20"/>
          <w:szCs w:val="20"/>
        </w:rPr>
      </w:pPr>
    </w:p>
    <w:p w14:paraId="2D486098" w14:textId="4CAE7764" w:rsidR="00773779" w:rsidRDefault="00773779" w:rsidP="0095273D">
      <w:pPr>
        <w:pStyle w:val="Odsekzoznamu"/>
        <w:spacing w:after="0" w:line="240" w:lineRule="auto"/>
        <w:ind w:left="284"/>
        <w:jc w:val="both"/>
        <w:rPr>
          <w:rFonts w:ascii="Arial" w:hAnsi="Arial" w:cs="Arial"/>
          <w:b/>
          <w:sz w:val="20"/>
          <w:szCs w:val="20"/>
        </w:rPr>
      </w:pPr>
    </w:p>
    <w:p w14:paraId="5C271ECD" w14:textId="63D598C1" w:rsidR="00773779" w:rsidRDefault="00773779" w:rsidP="0095273D">
      <w:pPr>
        <w:pStyle w:val="Odsekzoznamu"/>
        <w:spacing w:after="0" w:line="240" w:lineRule="auto"/>
        <w:ind w:left="284"/>
        <w:jc w:val="both"/>
        <w:rPr>
          <w:rFonts w:ascii="Arial" w:hAnsi="Arial" w:cs="Arial"/>
          <w:b/>
          <w:sz w:val="20"/>
          <w:szCs w:val="20"/>
        </w:rPr>
      </w:pPr>
    </w:p>
    <w:p w14:paraId="14520EBD" w14:textId="2B0C2E58" w:rsidR="00773779" w:rsidRDefault="00773779" w:rsidP="0095273D">
      <w:pPr>
        <w:pStyle w:val="Odsekzoznamu"/>
        <w:spacing w:after="0" w:line="240" w:lineRule="auto"/>
        <w:ind w:left="284"/>
        <w:jc w:val="both"/>
        <w:rPr>
          <w:rFonts w:ascii="Arial" w:hAnsi="Arial" w:cs="Arial"/>
          <w:b/>
          <w:sz w:val="20"/>
          <w:szCs w:val="20"/>
        </w:rPr>
      </w:pPr>
    </w:p>
    <w:p w14:paraId="0D5ABCF7" w14:textId="6D0FFEC8" w:rsidR="00773779" w:rsidRDefault="00773779" w:rsidP="0095273D">
      <w:pPr>
        <w:pStyle w:val="Odsekzoznamu"/>
        <w:spacing w:after="0" w:line="240" w:lineRule="auto"/>
        <w:ind w:left="284"/>
        <w:jc w:val="both"/>
        <w:rPr>
          <w:rFonts w:ascii="Arial" w:hAnsi="Arial" w:cs="Arial"/>
          <w:b/>
          <w:sz w:val="20"/>
          <w:szCs w:val="20"/>
        </w:rPr>
      </w:pPr>
    </w:p>
    <w:p w14:paraId="19AE418F" w14:textId="4D15CB03" w:rsidR="00773779" w:rsidRDefault="00773779" w:rsidP="0095273D">
      <w:pPr>
        <w:pStyle w:val="Odsekzoznamu"/>
        <w:spacing w:after="0" w:line="240" w:lineRule="auto"/>
        <w:ind w:left="284"/>
        <w:jc w:val="both"/>
        <w:rPr>
          <w:rFonts w:ascii="Arial" w:hAnsi="Arial" w:cs="Arial"/>
          <w:b/>
          <w:sz w:val="20"/>
          <w:szCs w:val="20"/>
        </w:rPr>
      </w:pPr>
    </w:p>
    <w:p w14:paraId="581A178B" w14:textId="7C060715" w:rsidR="00773779" w:rsidRDefault="00773779" w:rsidP="0095273D">
      <w:pPr>
        <w:pStyle w:val="Odsekzoznamu"/>
        <w:spacing w:after="0" w:line="240" w:lineRule="auto"/>
        <w:ind w:left="284"/>
        <w:jc w:val="both"/>
        <w:rPr>
          <w:rFonts w:ascii="Arial" w:hAnsi="Arial" w:cs="Arial"/>
          <w:b/>
          <w:sz w:val="20"/>
          <w:szCs w:val="20"/>
        </w:rPr>
      </w:pPr>
    </w:p>
    <w:p w14:paraId="0E4ABDCC" w14:textId="645FF6AD" w:rsidR="00773779" w:rsidRDefault="00773779" w:rsidP="0095273D">
      <w:pPr>
        <w:pStyle w:val="Odsekzoznamu"/>
        <w:spacing w:after="0" w:line="240" w:lineRule="auto"/>
        <w:ind w:left="284"/>
        <w:jc w:val="both"/>
        <w:rPr>
          <w:rFonts w:ascii="Arial" w:hAnsi="Arial" w:cs="Arial"/>
          <w:b/>
          <w:sz w:val="20"/>
          <w:szCs w:val="20"/>
        </w:rPr>
      </w:pPr>
    </w:p>
    <w:p w14:paraId="50873432" w14:textId="56B68625" w:rsidR="00773779" w:rsidRDefault="00773779" w:rsidP="0095273D">
      <w:pPr>
        <w:pStyle w:val="Odsekzoznamu"/>
        <w:spacing w:after="0" w:line="240" w:lineRule="auto"/>
        <w:ind w:left="284"/>
        <w:jc w:val="both"/>
        <w:rPr>
          <w:rFonts w:ascii="Arial" w:hAnsi="Arial" w:cs="Arial"/>
          <w:b/>
          <w:sz w:val="20"/>
          <w:szCs w:val="20"/>
        </w:rPr>
      </w:pPr>
    </w:p>
    <w:p w14:paraId="3345245D" w14:textId="7E90E557" w:rsidR="00D0747F" w:rsidRDefault="00D0747F" w:rsidP="0095273D">
      <w:pPr>
        <w:pStyle w:val="Odsekzoznamu"/>
        <w:spacing w:after="0" w:line="240" w:lineRule="auto"/>
        <w:ind w:left="284"/>
        <w:jc w:val="both"/>
        <w:rPr>
          <w:rFonts w:ascii="Arial" w:hAnsi="Arial" w:cs="Arial"/>
          <w:b/>
          <w:sz w:val="20"/>
          <w:szCs w:val="20"/>
        </w:rPr>
      </w:pPr>
    </w:p>
    <w:p w14:paraId="17BB277B" w14:textId="01E64A51" w:rsidR="00D0747F" w:rsidRDefault="00D0747F" w:rsidP="0095273D">
      <w:pPr>
        <w:pStyle w:val="Odsekzoznamu"/>
        <w:spacing w:after="0" w:line="240" w:lineRule="auto"/>
        <w:ind w:left="284"/>
        <w:jc w:val="both"/>
        <w:rPr>
          <w:rFonts w:ascii="Arial" w:hAnsi="Arial" w:cs="Arial"/>
          <w:b/>
          <w:sz w:val="20"/>
          <w:szCs w:val="20"/>
        </w:rPr>
      </w:pPr>
    </w:p>
    <w:p w14:paraId="7ABDB47A" w14:textId="77777777" w:rsidR="00D0747F" w:rsidRDefault="00D0747F" w:rsidP="0095273D">
      <w:pPr>
        <w:pStyle w:val="Odsekzoznamu"/>
        <w:spacing w:after="0" w:line="240" w:lineRule="auto"/>
        <w:ind w:left="284"/>
        <w:jc w:val="both"/>
        <w:rPr>
          <w:rFonts w:ascii="Arial" w:hAnsi="Arial" w:cs="Arial"/>
          <w:b/>
          <w:sz w:val="20"/>
          <w:szCs w:val="20"/>
        </w:rPr>
      </w:pPr>
    </w:p>
    <w:p w14:paraId="5045EA6E" w14:textId="253F4D03" w:rsidR="00773779" w:rsidRDefault="00773779" w:rsidP="0095273D">
      <w:pPr>
        <w:pStyle w:val="Odsekzoznamu"/>
        <w:spacing w:after="0" w:line="240" w:lineRule="auto"/>
        <w:ind w:left="284"/>
        <w:jc w:val="both"/>
        <w:rPr>
          <w:rFonts w:ascii="Arial" w:hAnsi="Arial" w:cs="Arial"/>
          <w:b/>
          <w:sz w:val="20"/>
          <w:szCs w:val="20"/>
        </w:rPr>
      </w:pPr>
    </w:p>
    <w:p w14:paraId="087A37C5" w14:textId="1A415871" w:rsidR="00773779" w:rsidRDefault="00773779" w:rsidP="0095273D">
      <w:pPr>
        <w:pStyle w:val="Odsekzoznamu"/>
        <w:spacing w:after="0" w:line="240" w:lineRule="auto"/>
        <w:ind w:left="284"/>
        <w:jc w:val="both"/>
        <w:rPr>
          <w:rFonts w:ascii="Arial" w:hAnsi="Arial" w:cs="Arial"/>
          <w:b/>
          <w:sz w:val="20"/>
          <w:szCs w:val="20"/>
        </w:rPr>
      </w:pPr>
    </w:p>
    <w:p w14:paraId="57EAAAB6" w14:textId="60A3E2C7" w:rsidR="00536359" w:rsidRDefault="00536359" w:rsidP="0095273D">
      <w:pPr>
        <w:pStyle w:val="Odsekzoznamu"/>
        <w:spacing w:after="0" w:line="240" w:lineRule="auto"/>
        <w:ind w:left="284"/>
        <w:jc w:val="both"/>
        <w:rPr>
          <w:rFonts w:ascii="Arial" w:hAnsi="Arial" w:cs="Arial"/>
          <w:b/>
          <w:sz w:val="20"/>
          <w:szCs w:val="20"/>
        </w:rPr>
      </w:pPr>
    </w:p>
    <w:p w14:paraId="0A3FE442" w14:textId="50246409" w:rsidR="00536359" w:rsidRDefault="00536359" w:rsidP="0095273D">
      <w:pPr>
        <w:pStyle w:val="Odsekzoznamu"/>
        <w:spacing w:after="0" w:line="240" w:lineRule="auto"/>
        <w:ind w:left="284"/>
        <w:jc w:val="both"/>
        <w:rPr>
          <w:rFonts w:ascii="Arial" w:hAnsi="Arial" w:cs="Arial"/>
          <w:b/>
          <w:sz w:val="20"/>
          <w:szCs w:val="20"/>
        </w:rPr>
      </w:pPr>
    </w:p>
    <w:p w14:paraId="1F1E7F9E" w14:textId="70129BC6" w:rsidR="00536359" w:rsidRDefault="00536359" w:rsidP="0095273D">
      <w:pPr>
        <w:pStyle w:val="Odsekzoznamu"/>
        <w:spacing w:after="0" w:line="240" w:lineRule="auto"/>
        <w:ind w:left="284"/>
        <w:jc w:val="both"/>
        <w:rPr>
          <w:rFonts w:ascii="Arial" w:hAnsi="Arial" w:cs="Arial"/>
          <w:b/>
          <w:sz w:val="20"/>
          <w:szCs w:val="20"/>
        </w:rPr>
      </w:pPr>
    </w:p>
    <w:p w14:paraId="14EEF0CB" w14:textId="2D986AF2" w:rsidR="00536359" w:rsidRDefault="00536359" w:rsidP="0095273D">
      <w:pPr>
        <w:pStyle w:val="Odsekzoznamu"/>
        <w:spacing w:after="0" w:line="240" w:lineRule="auto"/>
        <w:ind w:left="284"/>
        <w:jc w:val="both"/>
        <w:rPr>
          <w:rFonts w:ascii="Arial" w:hAnsi="Arial" w:cs="Arial"/>
          <w:b/>
          <w:sz w:val="20"/>
          <w:szCs w:val="20"/>
        </w:rPr>
      </w:pPr>
    </w:p>
    <w:p w14:paraId="4B4B9F87" w14:textId="77777777" w:rsidR="00536359" w:rsidRDefault="00536359" w:rsidP="0095273D">
      <w:pPr>
        <w:pStyle w:val="Odsekzoznamu"/>
        <w:spacing w:after="0" w:line="240" w:lineRule="auto"/>
        <w:ind w:left="284"/>
        <w:jc w:val="both"/>
        <w:rPr>
          <w:rFonts w:ascii="Arial" w:hAnsi="Arial" w:cs="Arial"/>
          <w:b/>
          <w:sz w:val="20"/>
          <w:szCs w:val="20"/>
        </w:rPr>
      </w:pPr>
    </w:p>
    <w:p w14:paraId="2C0BFD68" w14:textId="630552ED" w:rsidR="00773779" w:rsidRDefault="00773779" w:rsidP="0095273D">
      <w:pPr>
        <w:pStyle w:val="Odsekzoznamu"/>
        <w:spacing w:after="0" w:line="240" w:lineRule="auto"/>
        <w:ind w:left="284"/>
        <w:jc w:val="both"/>
        <w:rPr>
          <w:rFonts w:ascii="Arial" w:hAnsi="Arial" w:cs="Arial"/>
          <w:b/>
          <w:sz w:val="20"/>
          <w:szCs w:val="20"/>
        </w:rPr>
      </w:pPr>
    </w:p>
    <w:p w14:paraId="5259DFE0" w14:textId="77777777" w:rsidR="00045B55" w:rsidRPr="0095273D" w:rsidRDefault="00045B55" w:rsidP="0095273D">
      <w:pPr>
        <w:spacing w:after="0" w:line="240" w:lineRule="auto"/>
        <w:contextualSpacing/>
        <w:jc w:val="center"/>
        <w:rPr>
          <w:rFonts w:ascii="Arial" w:eastAsia="Times New Roman" w:hAnsi="Arial" w:cs="Arial"/>
          <w:b/>
          <w:caps/>
          <w:sz w:val="20"/>
          <w:szCs w:val="20"/>
        </w:rPr>
      </w:pPr>
      <w:bookmarkStart w:id="59" w:name="_Hlk129093998"/>
      <w:r w:rsidRPr="0095273D">
        <w:rPr>
          <w:rFonts w:ascii="Arial" w:eastAsia="Times New Roman" w:hAnsi="Arial" w:cs="Arial"/>
          <w:b/>
          <w:caps/>
          <w:sz w:val="20"/>
          <w:szCs w:val="20"/>
        </w:rPr>
        <w:t xml:space="preserve">Príloha B8  </w:t>
      </w:r>
      <w:bookmarkEnd w:id="59"/>
      <w:r w:rsidRPr="0095273D">
        <w:rPr>
          <w:rFonts w:ascii="Arial" w:eastAsia="Times New Roman" w:hAnsi="Arial" w:cs="Arial"/>
          <w:b/>
          <w:caps/>
          <w:sz w:val="20"/>
          <w:szCs w:val="20"/>
        </w:rPr>
        <w:t>Zoznam kĽúčových odborníkov</w:t>
      </w:r>
    </w:p>
    <w:p w14:paraId="5CEE72A2" w14:textId="77777777" w:rsidR="00045B55" w:rsidRPr="0095273D" w:rsidRDefault="00045B55" w:rsidP="0095273D">
      <w:pPr>
        <w:spacing w:after="0" w:line="240" w:lineRule="auto"/>
        <w:contextualSpacing/>
        <w:jc w:val="center"/>
        <w:rPr>
          <w:rFonts w:ascii="Arial" w:eastAsia="Times New Roman" w:hAnsi="Arial" w:cs="Arial"/>
          <w:b/>
          <w:caps/>
          <w:sz w:val="20"/>
          <w:szCs w:val="20"/>
        </w:rPr>
      </w:pPr>
    </w:p>
    <w:p w14:paraId="42B09E06" w14:textId="3192ED4B" w:rsidR="00045B55" w:rsidRPr="0095273D" w:rsidRDefault="00045B55" w:rsidP="0095273D">
      <w:pPr>
        <w:keepNext/>
        <w:spacing w:after="0" w:line="240" w:lineRule="auto"/>
        <w:contextualSpacing/>
        <w:jc w:val="center"/>
        <w:outlineLvl w:val="2"/>
        <w:rPr>
          <w:rFonts w:ascii="Arial" w:eastAsia="Times New Roman" w:hAnsi="Arial" w:cs="Arial"/>
          <w:bCs/>
          <w:sz w:val="20"/>
          <w:szCs w:val="20"/>
        </w:rPr>
      </w:pPr>
      <w:r w:rsidRPr="0095273D">
        <w:rPr>
          <w:rFonts w:ascii="Arial" w:eastAsia="Times New Roman" w:hAnsi="Arial" w:cs="Arial"/>
          <w:bCs/>
          <w:sz w:val="20"/>
          <w:szCs w:val="20"/>
        </w:rPr>
        <w:t xml:space="preserve">(samostatná príloha ZV 1 týchto SP a </w:t>
      </w:r>
      <w:r w:rsidRPr="0095273D">
        <w:rPr>
          <w:rFonts w:ascii="Arial" w:eastAsia="Times New Roman" w:hAnsi="Arial" w:cs="Arial"/>
          <w:sz w:val="20"/>
          <w:szCs w:val="20"/>
        </w:rPr>
        <w:t xml:space="preserve">zároveň Príloha č. </w:t>
      </w:r>
      <w:r w:rsidR="00D0747F">
        <w:rPr>
          <w:rFonts w:ascii="Arial" w:eastAsia="Times New Roman" w:hAnsi="Arial" w:cs="Arial"/>
          <w:sz w:val="20"/>
          <w:szCs w:val="20"/>
        </w:rPr>
        <w:t>2</w:t>
      </w:r>
      <w:r w:rsidRPr="0095273D">
        <w:rPr>
          <w:rFonts w:ascii="Arial" w:eastAsia="Times New Roman" w:hAnsi="Arial" w:cs="Arial"/>
          <w:sz w:val="20"/>
          <w:szCs w:val="20"/>
        </w:rPr>
        <w:t xml:space="preserve"> Zmluvy o Dielo</w:t>
      </w:r>
    </w:p>
    <w:p w14:paraId="0CAB189C" w14:textId="77777777" w:rsidR="00045B55" w:rsidRPr="0095273D" w:rsidRDefault="00045B55" w:rsidP="0095273D">
      <w:pPr>
        <w:spacing w:after="0" w:line="240" w:lineRule="auto"/>
        <w:contextualSpacing/>
        <w:jc w:val="center"/>
        <w:rPr>
          <w:rFonts w:ascii="Arial" w:eastAsia="Times New Roman" w:hAnsi="Arial" w:cs="Arial"/>
          <w:b/>
          <w:bCs/>
          <w:sz w:val="20"/>
          <w:szCs w:val="20"/>
        </w:rPr>
      </w:pPr>
    </w:p>
    <w:p w14:paraId="1ADBD6A4" w14:textId="7A2E6794" w:rsidR="00045B55" w:rsidRDefault="00045B55" w:rsidP="0095273D">
      <w:pPr>
        <w:pStyle w:val="Odsekzoznamu"/>
        <w:spacing w:after="0" w:line="240" w:lineRule="auto"/>
        <w:ind w:left="284"/>
        <w:jc w:val="both"/>
        <w:rPr>
          <w:rFonts w:ascii="Arial" w:hAnsi="Arial" w:cs="Arial"/>
          <w:b/>
          <w:sz w:val="20"/>
          <w:szCs w:val="20"/>
        </w:rPr>
      </w:pPr>
    </w:p>
    <w:p w14:paraId="61488629" w14:textId="364FB43A" w:rsidR="00DD160F" w:rsidRDefault="00DD160F" w:rsidP="0095273D">
      <w:pPr>
        <w:pStyle w:val="Odsekzoznamu"/>
        <w:spacing w:after="0" w:line="240" w:lineRule="auto"/>
        <w:ind w:left="284"/>
        <w:jc w:val="both"/>
        <w:rPr>
          <w:rFonts w:ascii="Arial" w:hAnsi="Arial" w:cs="Arial"/>
          <w:b/>
          <w:sz w:val="20"/>
          <w:szCs w:val="20"/>
        </w:rPr>
      </w:pPr>
    </w:p>
    <w:p w14:paraId="2AC1ED0A" w14:textId="6CAF558C" w:rsidR="00DD160F" w:rsidRDefault="00DD160F" w:rsidP="0095273D">
      <w:pPr>
        <w:pStyle w:val="Odsekzoznamu"/>
        <w:spacing w:after="0" w:line="240" w:lineRule="auto"/>
        <w:ind w:left="284"/>
        <w:jc w:val="both"/>
        <w:rPr>
          <w:rFonts w:ascii="Arial" w:hAnsi="Arial" w:cs="Arial"/>
          <w:b/>
          <w:sz w:val="20"/>
          <w:szCs w:val="20"/>
        </w:rPr>
      </w:pPr>
    </w:p>
    <w:p w14:paraId="1D71CF8D" w14:textId="32341915" w:rsidR="00DD160F" w:rsidRDefault="00DD160F" w:rsidP="0095273D">
      <w:pPr>
        <w:pStyle w:val="Odsekzoznamu"/>
        <w:spacing w:after="0" w:line="240" w:lineRule="auto"/>
        <w:ind w:left="284"/>
        <w:jc w:val="both"/>
        <w:rPr>
          <w:rFonts w:ascii="Arial" w:hAnsi="Arial" w:cs="Arial"/>
          <w:b/>
          <w:sz w:val="20"/>
          <w:szCs w:val="20"/>
        </w:rPr>
      </w:pPr>
    </w:p>
    <w:p w14:paraId="13B311B3" w14:textId="57BAB60D" w:rsidR="00DD160F" w:rsidRDefault="00DD160F" w:rsidP="0095273D">
      <w:pPr>
        <w:pStyle w:val="Odsekzoznamu"/>
        <w:spacing w:after="0" w:line="240" w:lineRule="auto"/>
        <w:ind w:left="284"/>
        <w:jc w:val="both"/>
        <w:rPr>
          <w:rFonts w:ascii="Arial" w:hAnsi="Arial" w:cs="Arial"/>
          <w:b/>
          <w:sz w:val="20"/>
          <w:szCs w:val="20"/>
        </w:rPr>
      </w:pPr>
    </w:p>
    <w:p w14:paraId="30E6E924" w14:textId="258ACA72" w:rsidR="00DD160F" w:rsidRDefault="00DD160F" w:rsidP="0095273D">
      <w:pPr>
        <w:pStyle w:val="Odsekzoznamu"/>
        <w:spacing w:after="0" w:line="240" w:lineRule="auto"/>
        <w:ind w:left="284"/>
        <w:jc w:val="both"/>
        <w:rPr>
          <w:rFonts w:ascii="Arial" w:hAnsi="Arial" w:cs="Arial"/>
          <w:b/>
          <w:sz w:val="20"/>
          <w:szCs w:val="20"/>
        </w:rPr>
      </w:pPr>
    </w:p>
    <w:p w14:paraId="58852C03" w14:textId="07F65C90" w:rsidR="00DD160F" w:rsidRDefault="00DD160F" w:rsidP="0095273D">
      <w:pPr>
        <w:pStyle w:val="Odsekzoznamu"/>
        <w:spacing w:after="0" w:line="240" w:lineRule="auto"/>
        <w:ind w:left="284"/>
        <w:jc w:val="both"/>
        <w:rPr>
          <w:rFonts w:ascii="Arial" w:hAnsi="Arial" w:cs="Arial"/>
          <w:b/>
          <w:sz w:val="20"/>
          <w:szCs w:val="20"/>
        </w:rPr>
      </w:pPr>
    </w:p>
    <w:p w14:paraId="1149C241" w14:textId="55ADE518" w:rsidR="00DD160F" w:rsidRDefault="00DD160F" w:rsidP="0095273D">
      <w:pPr>
        <w:pStyle w:val="Odsekzoznamu"/>
        <w:spacing w:after="0" w:line="240" w:lineRule="auto"/>
        <w:ind w:left="284"/>
        <w:jc w:val="both"/>
        <w:rPr>
          <w:rFonts w:ascii="Arial" w:hAnsi="Arial" w:cs="Arial"/>
          <w:b/>
          <w:sz w:val="20"/>
          <w:szCs w:val="20"/>
        </w:rPr>
      </w:pPr>
    </w:p>
    <w:p w14:paraId="0B3AAD60" w14:textId="651A05AD" w:rsidR="00DD160F" w:rsidRDefault="00DD160F" w:rsidP="0095273D">
      <w:pPr>
        <w:pStyle w:val="Odsekzoznamu"/>
        <w:spacing w:after="0" w:line="240" w:lineRule="auto"/>
        <w:ind w:left="284"/>
        <w:jc w:val="both"/>
        <w:rPr>
          <w:rFonts w:ascii="Arial" w:hAnsi="Arial" w:cs="Arial"/>
          <w:b/>
          <w:sz w:val="20"/>
          <w:szCs w:val="20"/>
        </w:rPr>
      </w:pPr>
    </w:p>
    <w:p w14:paraId="3258BAD4" w14:textId="11042FF5" w:rsidR="00DD160F" w:rsidRDefault="00DD160F" w:rsidP="0095273D">
      <w:pPr>
        <w:pStyle w:val="Odsekzoznamu"/>
        <w:spacing w:after="0" w:line="240" w:lineRule="auto"/>
        <w:ind w:left="284"/>
        <w:jc w:val="both"/>
        <w:rPr>
          <w:rFonts w:ascii="Arial" w:hAnsi="Arial" w:cs="Arial"/>
          <w:b/>
          <w:sz w:val="20"/>
          <w:szCs w:val="20"/>
        </w:rPr>
      </w:pPr>
    </w:p>
    <w:p w14:paraId="68B094C8" w14:textId="5948A122" w:rsidR="00DD160F" w:rsidRDefault="00DD160F" w:rsidP="0095273D">
      <w:pPr>
        <w:pStyle w:val="Odsekzoznamu"/>
        <w:spacing w:after="0" w:line="240" w:lineRule="auto"/>
        <w:ind w:left="284"/>
        <w:jc w:val="both"/>
        <w:rPr>
          <w:rFonts w:ascii="Arial" w:hAnsi="Arial" w:cs="Arial"/>
          <w:b/>
          <w:sz w:val="20"/>
          <w:szCs w:val="20"/>
        </w:rPr>
      </w:pPr>
    </w:p>
    <w:p w14:paraId="525A8572" w14:textId="75BE360F" w:rsidR="00DD160F" w:rsidRDefault="00DD160F" w:rsidP="0095273D">
      <w:pPr>
        <w:pStyle w:val="Odsekzoznamu"/>
        <w:spacing w:after="0" w:line="240" w:lineRule="auto"/>
        <w:ind w:left="284"/>
        <w:jc w:val="both"/>
        <w:rPr>
          <w:rFonts w:ascii="Arial" w:hAnsi="Arial" w:cs="Arial"/>
          <w:b/>
          <w:sz w:val="20"/>
          <w:szCs w:val="20"/>
        </w:rPr>
      </w:pPr>
    </w:p>
    <w:p w14:paraId="1D2CE0E0" w14:textId="5DBBBBED" w:rsidR="00DD160F" w:rsidRDefault="00DD160F" w:rsidP="0095273D">
      <w:pPr>
        <w:pStyle w:val="Odsekzoznamu"/>
        <w:spacing w:after="0" w:line="240" w:lineRule="auto"/>
        <w:ind w:left="284"/>
        <w:jc w:val="both"/>
        <w:rPr>
          <w:rFonts w:ascii="Arial" w:hAnsi="Arial" w:cs="Arial"/>
          <w:b/>
          <w:sz w:val="20"/>
          <w:szCs w:val="20"/>
        </w:rPr>
      </w:pPr>
    </w:p>
    <w:p w14:paraId="0625690A" w14:textId="643B545C" w:rsidR="00DD160F" w:rsidRDefault="00DD160F" w:rsidP="0095273D">
      <w:pPr>
        <w:pStyle w:val="Odsekzoznamu"/>
        <w:spacing w:after="0" w:line="240" w:lineRule="auto"/>
        <w:ind w:left="284"/>
        <w:jc w:val="both"/>
        <w:rPr>
          <w:rFonts w:ascii="Arial" w:hAnsi="Arial" w:cs="Arial"/>
          <w:b/>
          <w:sz w:val="20"/>
          <w:szCs w:val="20"/>
        </w:rPr>
      </w:pPr>
    </w:p>
    <w:p w14:paraId="5320424F" w14:textId="179CB854" w:rsidR="00DD160F" w:rsidRDefault="00DD160F" w:rsidP="0095273D">
      <w:pPr>
        <w:pStyle w:val="Odsekzoznamu"/>
        <w:spacing w:after="0" w:line="240" w:lineRule="auto"/>
        <w:ind w:left="284"/>
        <w:jc w:val="both"/>
        <w:rPr>
          <w:rFonts w:ascii="Arial" w:hAnsi="Arial" w:cs="Arial"/>
          <w:b/>
          <w:sz w:val="20"/>
          <w:szCs w:val="20"/>
        </w:rPr>
      </w:pPr>
    </w:p>
    <w:p w14:paraId="72582A02" w14:textId="3B50711C" w:rsidR="00DD160F" w:rsidRDefault="00DD160F" w:rsidP="0095273D">
      <w:pPr>
        <w:pStyle w:val="Odsekzoznamu"/>
        <w:spacing w:after="0" w:line="240" w:lineRule="auto"/>
        <w:ind w:left="284"/>
        <w:jc w:val="both"/>
        <w:rPr>
          <w:rFonts w:ascii="Arial" w:hAnsi="Arial" w:cs="Arial"/>
          <w:b/>
          <w:sz w:val="20"/>
          <w:szCs w:val="20"/>
        </w:rPr>
      </w:pPr>
    </w:p>
    <w:p w14:paraId="181005AF" w14:textId="39B6BB21" w:rsidR="00DD160F" w:rsidRDefault="00DD160F" w:rsidP="0095273D">
      <w:pPr>
        <w:pStyle w:val="Odsekzoznamu"/>
        <w:spacing w:after="0" w:line="240" w:lineRule="auto"/>
        <w:ind w:left="284"/>
        <w:jc w:val="both"/>
        <w:rPr>
          <w:rFonts w:ascii="Arial" w:hAnsi="Arial" w:cs="Arial"/>
          <w:b/>
          <w:sz w:val="20"/>
          <w:szCs w:val="20"/>
        </w:rPr>
      </w:pPr>
    </w:p>
    <w:p w14:paraId="3235AF70" w14:textId="50983C58" w:rsidR="00DD160F" w:rsidRDefault="00DD160F" w:rsidP="0095273D">
      <w:pPr>
        <w:pStyle w:val="Odsekzoznamu"/>
        <w:spacing w:after="0" w:line="240" w:lineRule="auto"/>
        <w:ind w:left="284"/>
        <w:jc w:val="both"/>
        <w:rPr>
          <w:rFonts w:ascii="Arial" w:hAnsi="Arial" w:cs="Arial"/>
          <w:b/>
          <w:sz w:val="20"/>
          <w:szCs w:val="20"/>
        </w:rPr>
      </w:pPr>
    </w:p>
    <w:p w14:paraId="7B4FE1F1" w14:textId="429BE2EC" w:rsidR="00DD160F" w:rsidRDefault="00DD160F" w:rsidP="0095273D">
      <w:pPr>
        <w:pStyle w:val="Odsekzoznamu"/>
        <w:spacing w:after="0" w:line="240" w:lineRule="auto"/>
        <w:ind w:left="284"/>
        <w:jc w:val="both"/>
        <w:rPr>
          <w:rFonts w:ascii="Arial" w:hAnsi="Arial" w:cs="Arial"/>
          <w:b/>
          <w:sz w:val="20"/>
          <w:szCs w:val="20"/>
        </w:rPr>
      </w:pPr>
    </w:p>
    <w:p w14:paraId="715D41B0" w14:textId="21ADE17E" w:rsidR="00DD160F" w:rsidRDefault="00DD160F" w:rsidP="0095273D">
      <w:pPr>
        <w:pStyle w:val="Odsekzoznamu"/>
        <w:spacing w:after="0" w:line="240" w:lineRule="auto"/>
        <w:ind w:left="284"/>
        <w:jc w:val="both"/>
        <w:rPr>
          <w:rFonts w:ascii="Arial" w:hAnsi="Arial" w:cs="Arial"/>
          <w:b/>
          <w:sz w:val="20"/>
          <w:szCs w:val="20"/>
        </w:rPr>
      </w:pPr>
    </w:p>
    <w:p w14:paraId="26B06F9F" w14:textId="10085225" w:rsidR="00DD160F" w:rsidRDefault="00DD160F" w:rsidP="0095273D">
      <w:pPr>
        <w:pStyle w:val="Odsekzoznamu"/>
        <w:spacing w:after="0" w:line="240" w:lineRule="auto"/>
        <w:ind w:left="284"/>
        <w:jc w:val="both"/>
        <w:rPr>
          <w:rFonts w:ascii="Arial" w:hAnsi="Arial" w:cs="Arial"/>
          <w:b/>
          <w:sz w:val="20"/>
          <w:szCs w:val="20"/>
        </w:rPr>
      </w:pPr>
    </w:p>
    <w:p w14:paraId="2A4417D4" w14:textId="1152F74F" w:rsidR="00CB7749" w:rsidRDefault="00CB7749" w:rsidP="0095273D">
      <w:pPr>
        <w:pStyle w:val="Odsekzoznamu"/>
        <w:spacing w:after="0" w:line="240" w:lineRule="auto"/>
        <w:ind w:left="284"/>
        <w:jc w:val="both"/>
        <w:rPr>
          <w:rFonts w:ascii="Arial" w:hAnsi="Arial" w:cs="Arial"/>
          <w:b/>
          <w:sz w:val="20"/>
          <w:szCs w:val="20"/>
        </w:rPr>
      </w:pPr>
    </w:p>
    <w:p w14:paraId="36E65CA1" w14:textId="3E7C588A" w:rsidR="00CB7749" w:rsidRDefault="00CB7749" w:rsidP="0095273D">
      <w:pPr>
        <w:pStyle w:val="Odsekzoznamu"/>
        <w:spacing w:after="0" w:line="240" w:lineRule="auto"/>
        <w:ind w:left="284"/>
        <w:jc w:val="both"/>
        <w:rPr>
          <w:rFonts w:ascii="Arial" w:hAnsi="Arial" w:cs="Arial"/>
          <w:b/>
          <w:sz w:val="20"/>
          <w:szCs w:val="20"/>
        </w:rPr>
      </w:pPr>
    </w:p>
    <w:p w14:paraId="435D8DFC" w14:textId="771CCCF1" w:rsidR="00CB7749" w:rsidRDefault="00CB7749" w:rsidP="0095273D">
      <w:pPr>
        <w:pStyle w:val="Odsekzoznamu"/>
        <w:spacing w:after="0" w:line="240" w:lineRule="auto"/>
        <w:ind w:left="284"/>
        <w:jc w:val="both"/>
        <w:rPr>
          <w:rFonts w:ascii="Arial" w:hAnsi="Arial" w:cs="Arial"/>
          <w:b/>
          <w:sz w:val="20"/>
          <w:szCs w:val="20"/>
        </w:rPr>
      </w:pPr>
    </w:p>
    <w:p w14:paraId="26EF35EF" w14:textId="41F4D962" w:rsidR="00CB7749" w:rsidRDefault="00CB7749" w:rsidP="0095273D">
      <w:pPr>
        <w:pStyle w:val="Odsekzoznamu"/>
        <w:spacing w:after="0" w:line="240" w:lineRule="auto"/>
        <w:ind w:left="284"/>
        <w:jc w:val="both"/>
        <w:rPr>
          <w:rFonts w:ascii="Arial" w:hAnsi="Arial" w:cs="Arial"/>
          <w:b/>
          <w:sz w:val="20"/>
          <w:szCs w:val="20"/>
        </w:rPr>
      </w:pPr>
    </w:p>
    <w:p w14:paraId="694449FC" w14:textId="7BD72A06" w:rsidR="00CB7749" w:rsidRDefault="00CB7749" w:rsidP="0095273D">
      <w:pPr>
        <w:pStyle w:val="Odsekzoznamu"/>
        <w:spacing w:after="0" w:line="240" w:lineRule="auto"/>
        <w:ind w:left="284"/>
        <w:jc w:val="both"/>
        <w:rPr>
          <w:rFonts w:ascii="Arial" w:hAnsi="Arial" w:cs="Arial"/>
          <w:b/>
          <w:sz w:val="20"/>
          <w:szCs w:val="20"/>
        </w:rPr>
      </w:pPr>
    </w:p>
    <w:p w14:paraId="08743473" w14:textId="6D0CD473" w:rsidR="00CB7749" w:rsidRDefault="00CB7749" w:rsidP="0095273D">
      <w:pPr>
        <w:pStyle w:val="Odsekzoznamu"/>
        <w:spacing w:after="0" w:line="240" w:lineRule="auto"/>
        <w:ind w:left="284"/>
        <w:jc w:val="both"/>
        <w:rPr>
          <w:rFonts w:ascii="Arial" w:hAnsi="Arial" w:cs="Arial"/>
          <w:b/>
          <w:sz w:val="20"/>
          <w:szCs w:val="20"/>
        </w:rPr>
      </w:pPr>
    </w:p>
    <w:p w14:paraId="203F3438" w14:textId="33C3064F" w:rsidR="00CB7749" w:rsidRDefault="00CB7749" w:rsidP="0095273D">
      <w:pPr>
        <w:pStyle w:val="Odsekzoznamu"/>
        <w:spacing w:after="0" w:line="240" w:lineRule="auto"/>
        <w:ind w:left="284"/>
        <w:jc w:val="both"/>
        <w:rPr>
          <w:rFonts w:ascii="Arial" w:hAnsi="Arial" w:cs="Arial"/>
          <w:b/>
          <w:sz w:val="20"/>
          <w:szCs w:val="20"/>
        </w:rPr>
      </w:pPr>
    </w:p>
    <w:p w14:paraId="5BD5E6DB" w14:textId="77777777" w:rsidR="00CB7749" w:rsidRDefault="00CB7749" w:rsidP="0095273D">
      <w:pPr>
        <w:pStyle w:val="Odsekzoznamu"/>
        <w:spacing w:after="0" w:line="240" w:lineRule="auto"/>
        <w:ind w:left="284"/>
        <w:jc w:val="both"/>
        <w:rPr>
          <w:rFonts w:ascii="Arial" w:hAnsi="Arial" w:cs="Arial"/>
          <w:b/>
          <w:sz w:val="20"/>
          <w:szCs w:val="20"/>
        </w:rPr>
      </w:pPr>
    </w:p>
    <w:p w14:paraId="5C908643" w14:textId="5AC1AF39" w:rsidR="00DD160F" w:rsidRDefault="00DD160F" w:rsidP="0095273D">
      <w:pPr>
        <w:pStyle w:val="Odsekzoznamu"/>
        <w:spacing w:after="0" w:line="240" w:lineRule="auto"/>
        <w:ind w:left="284"/>
        <w:jc w:val="both"/>
        <w:rPr>
          <w:rFonts w:ascii="Arial" w:hAnsi="Arial" w:cs="Arial"/>
          <w:b/>
          <w:sz w:val="20"/>
          <w:szCs w:val="20"/>
        </w:rPr>
      </w:pPr>
    </w:p>
    <w:p w14:paraId="536BF4B3" w14:textId="6F974C71" w:rsidR="00D0747F" w:rsidRDefault="00D0747F" w:rsidP="0095273D">
      <w:pPr>
        <w:pStyle w:val="Odsekzoznamu"/>
        <w:spacing w:after="0" w:line="240" w:lineRule="auto"/>
        <w:ind w:left="284"/>
        <w:jc w:val="both"/>
        <w:rPr>
          <w:rFonts w:ascii="Arial" w:hAnsi="Arial" w:cs="Arial"/>
          <w:b/>
          <w:sz w:val="20"/>
          <w:szCs w:val="20"/>
        </w:rPr>
      </w:pPr>
    </w:p>
    <w:p w14:paraId="1A5C8DF4" w14:textId="6BBE89B4" w:rsidR="00D0747F" w:rsidRDefault="00D0747F" w:rsidP="0095273D">
      <w:pPr>
        <w:pStyle w:val="Odsekzoznamu"/>
        <w:spacing w:after="0" w:line="240" w:lineRule="auto"/>
        <w:ind w:left="284"/>
        <w:jc w:val="both"/>
        <w:rPr>
          <w:rFonts w:ascii="Arial" w:hAnsi="Arial" w:cs="Arial"/>
          <w:b/>
          <w:sz w:val="20"/>
          <w:szCs w:val="20"/>
        </w:rPr>
      </w:pPr>
    </w:p>
    <w:p w14:paraId="07B5A3D9" w14:textId="5E5B6D35" w:rsidR="00D0747F" w:rsidRDefault="00D0747F" w:rsidP="0095273D">
      <w:pPr>
        <w:pStyle w:val="Odsekzoznamu"/>
        <w:spacing w:after="0" w:line="240" w:lineRule="auto"/>
        <w:ind w:left="284"/>
        <w:jc w:val="both"/>
        <w:rPr>
          <w:rFonts w:ascii="Arial" w:hAnsi="Arial" w:cs="Arial"/>
          <w:b/>
          <w:sz w:val="20"/>
          <w:szCs w:val="20"/>
        </w:rPr>
      </w:pPr>
    </w:p>
    <w:p w14:paraId="74797EFD" w14:textId="77777777" w:rsidR="00D0747F" w:rsidRDefault="00D0747F" w:rsidP="0095273D">
      <w:pPr>
        <w:pStyle w:val="Odsekzoznamu"/>
        <w:spacing w:after="0" w:line="240" w:lineRule="auto"/>
        <w:ind w:left="284"/>
        <w:jc w:val="both"/>
        <w:rPr>
          <w:rFonts w:ascii="Arial" w:hAnsi="Arial" w:cs="Arial"/>
          <w:b/>
          <w:sz w:val="20"/>
          <w:szCs w:val="20"/>
        </w:rPr>
      </w:pPr>
    </w:p>
    <w:p w14:paraId="35A8FD98" w14:textId="2F158D95" w:rsidR="00DD160F" w:rsidRDefault="00DD160F" w:rsidP="0095273D">
      <w:pPr>
        <w:pStyle w:val="Odsekzoznamu"/>
        <w:spacing w:after="0" w:line="240" w:lineRule="auto"/>
        <w:ind w:left="284"/>
        <w:jc w:val="both"/>
        <w:rPr>
          <w:rFonts w:ascii="Arial" w:hAnsi="Arial" w:cs="Arial"/>
          <w:b/>
          <w:sz w:val="20"/>
          <w:szCs w:val="20"/>
        </w:rPr>
      </w:pPr>
    </w:p>
    <w:p w14:paraId="68E54D0A" w14:textId="3FC97683" w:rsidR="00DD160F" w:rsidRDefault="00DD160F" w:rsidP="0095273D">
      <w:pPr>
        <w:pStyle w:val="Odsekzoznamu"/>
        <w:spacing w:after="0" w:line="240" w:lineRule="auto"/>
        <w:ind w:left="284"/>
        <w:jc w:val="both"/>
        <w:rPr>
          <w:rFonts w:ascii="Arial" w:hAnsi="Arial" w:cs="Arial"/>
          <w:b/>
          <w:sz w:val="20"/>
          <w:szCs w:val="20"/>
        </w:rPr>
      </w:pPr>
    </w:p>
    <w:p w14:paraId="2ED45F6D" w14:textId="245D984A" w:rsidR="00DD160F" w:rsidRDefault="00DD160F" w:rsidP="0095273D">
      <w:pPr>
        <w:pStyle w:val="Odsekzoznamu"/>
        <w:spacing w:after="0" w:line="240" w:lineRule="auto"/>
        <w:ind w:left="284"/>
        <w:jc w:val="both"/>
        <w:rPr>
          <w:rFonts w:ascii="Arial" w:hAnsi="Arial" w:cs="Arial"/>
          <w:b/>
          <w:sz w:val="20"/>
          <w:szCs w:val="20"/>
        </w:rPr>
      </w:pPr>
    </w:p>
    <w:p w14:paraId="55539D74" w14:textId="77777777" w:rsidR="00DD160F" w:rsidRPr="00DD160F" w:rsidRDefault="00DD160F" w:rsidP="00DD160F">
      <w:pPr>
        <w:spacing w:after="0" w:line="240" w:lineRule="auto"/>
        <w:jc w:val="center"/>
        <w:rPr>
          <w:rFonts w:ascii="Arial" w:eastAsia="Times New Roman" w:hAnsi="Arial" w:cs="Arial"/>
          <w:b/>
          <w:caps/>
          <w:sz w:val="24"/>
          <w:szCs w:val="24"/>
        </w:rPr>
      </w:pPr>
      <w:r w:rsidRPr="00DD160F">
        <w:rPr>
          <w:rFonts w:ascii="Arial" w:eastAsia="Times New Roman" w:hAnsi="Arial" w:cs="Arial"/>
          <w:b/>
          <w:caps/>
          <w:sz w:val="24"/>
          <w:szCs w:val="24"/>
        </w:rPr>
        <w:t xml:space="preserve">Príloha B9  </w:t>
      </w:r>
    </w:p>
    <w:p w14:paraId="03CC5C49" w14:textId="77777777" w:rsidR="00DD160F" w:rsidRPr="00DD160F" w:rsidRDefault="00DD160F" w:rsidP="00DD160F">
      <w:pPr>
        <w:spacing w:after="0" w:line="240" w:lineRule="auto"/>
        <w:jc w:val="center"/>
        <w:rPr>
          <w:rFonts w:ascii="Arial" w:eastAsia="Times New Roman" w:hAnsi="Arial" w:cs="Arial"/>
          <w:b/>
          <w:caps/>
          <w:sz w:val="24"/>
          <w:szCs w:val="24"/>
        </w:rPr>
      </w:pPr>
    </w:p>
    <w:p w14:paraId="51FD1AA2" w14:textId="77777777" w:rsidR="00DD160F" w:rsidRPr="00DD160F" w:rsidRDefault="00DD160F" w:rsidP="00DD160F">
      <w:pPr>
        <w:spacing w:after="0" w:line="240" w:lineRule="auto"/>
        <w:jc w:val="center"/>
        <w:rPr>
          <w:rFonts w:ascii="Arial" w:eastAsia="Times New Roman" w:hAnsi="Arial" w:cs="Arial"/>
          <w:sz w:val="22"/>
          <w:szCs w:val="22"/>
        </w:rPr>
      </w:pPr>
      <w:r w:rsidRPr="00DD160F">
        <w:rPr>
          <w:rFonts w:ascii="Arial" w:eastAsia="Times New Roman" w:hAnsi="Arial" w:cs="Arial"/>
          <w:b/>
          <w:caps/>
          <w:sz w:val="22"/>
          <w:szCs w:val="22"/>
        </w:rPr>
        <w:t>Splnomocnenie</w:t>
      </w:r>
      <w:r w:rsidRPr="00DD160F">
        <w:rPr>
          <w:rFonts w:ascii="Arial" w:eastAsia="Times New Roman" w:hAnsi="Arial" w:cs="Arial"/>
          <w:sz w:val="22"/>
          <w:szCs w:val="22"/>
        </w:rPr>
        <w:t xml:space="preserve"> č.</w:t>
      </w:r>
    </w:p>
    <w:p w14:paraId="75F3A8F1" w14:textId="77777777" w:rsidR="00DD160F" w:rsidRPr="00DD160F" w:rsidRDefault="00DD160F" w:rsidP="00DD160F">
      <w:pPr>
        <w:spacing w:after="0" w:line="240" w:lineRule="auto"/>
        <w:jc w:val="center"/>
        <w:rPr>
          <w:rFonts w:ascii="Arial" w:eastAsia="Times New Roman" w:hAnsi="Arial" w:cs="Arial"/>
          <w:sz w:val="22"/>
          <w:szCs w:val="22"/>
        </w:rPr>
      </w:pPr>
    </w:p>
    <w:p w14:paraId="1FA51B91"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b/>
          <w:sz w:val="20"/>
          <w:szCs w:val="20"/>
        </w:rPr>
        <w:t>Národná diaľničná spoločnosť, a.s.</w:t>
      </w:r>
      <w:r w:rsidRPr="00DD160F">
        <w:rPr>
          <w:rFonts w:ascii="Arial" w:eastAsia="Times New Roman" w:hAnsi="Arial" w:cs="Arial"/>
          <w:sz w:val="20"/>
          <w:szCs w:val="20"/>
        </w:rPr>
        <w:t>,</w:t>
      </w:r>
    </w:p>
    <w:p w14:paraId="1C1F4073"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so sídlom Dúbravská cesta 14, 84104 Bratislava, IČO: 35 919 001</w:t>
      </w:r>
    </w:p>
    <w:p w14:paraId="75F84D26" w14:textId="014E036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zapísaná v Obchodnom registri </w:t>
      </w:r>
      <w:r>
        <w:rPr>
          <w:rFonts w:ascii="Arial" w:eastAsia="Times New Roman" w:hAnsi="Arial" w:cs="Arial"/>
          <w:sz w:val="20"/>
          <w:szCs w:val="20"/>
        </w:rPr>
        <w:t>Mestského</w:t>
      </w:r>
      <w:r w:rsidRPr="00DD160F">
        <w:rPr>
          <w:rFonts w:ascii="Arial" w:eastAsia="Times New Roman" w:hAnsi="Arial" w:cs="Arial"/>
          <w:sz w:val="20"/>
          <w:szCs w:val="20"/>
        </w:rPr>
        <w:t xml:space="preserve"> súdu Bratislava </w:t>
      </w:r>
      <w:r>
        <w:rPr>
          <w:rFonts w:ascii="Arial" w:eastAsia="Times New Roman" w:hAnsi="Arial" w:cs="Arial"/>
          <w:sz w:val="20"/>
          <w:szCs w:val="20"/>
        </w:rPr>
        <w:t>II</w:t>
      </w:r>
      <w:r w:rsidRPr="00DD160F">
        <w:rPr>
          <w:rFonts w:ascii="Arial" w:eastAsia="Times New Roman" w:hAnsi="Arial" w:cs="Arial"/>
          <w:sz w:val="20"/>
          <w:szCs w:val="20"/>
        </w:rPr>
        <w:t>I, oddiel: Sa vložka č.: 3518/B</w:t>
      </w:r>
      <w:r w:rsidRPr="00DD160F">
        <w:rPr>
          <w:rFonts w:ascii="Arial" w:eastAsia="Times New Roman" w:hAnsi="Arial" w:cs="Arial"/>
          <w:sz w:val="20"/>
          <w:szCs w:val="20"/>
        </w:rPr>
        <w:br/>
        <w:t>zastúpená:</w:t>
      </w:r>
    </w:p>
    <w:p w14:paraId="51B48EAF" w14:textId="7D5AEECF"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Ing. </w:t>
      </w:r>
      <w:r>
        <w:rPr>
          <w:rFonts w:ascii="Arial" w:eastAsia="Times New Roman" w:hAnsi="Arial" w:cs="Arial"/>
          <w:sz w:val="20"/>
          <w:szCs w:val="20"/>
        </w:rPr>
        <w:t>Filipom Macháčkom</w:t>
      </w:r>
    </w:p>
    <w:p w14:paraId="16D2AE5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predsedom predstavenstva a generálnym riaditeľom</w:t>
      </w:r>
    </w:p>
    <w:p w14:paraId="2B77D0A5"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a</w:t>
      </w:r>
    </w:p>
    <w:p w14:paraId="2E8C1FE3" w14:textId="3D66EA1F" w:rsidR="00DD160F" w:rsidRPr="00DD160F" w:rsidRDefault="00DD160F" w:rsidP="00DD160F">
      <w:pPr>
        <w:spacing w:after="0" w:line="240" w:lineRule="auto"/>
        <w:jc w:val="center"/>
        <w:rPr>
          <w:rFonts w:ascii="Arial" w:eastAsia="Times New Roman" w:hAnsi="Arial" w:cs="Arial"/>
          <w:sz w:val="20"/>
          <w:szCs w:val="20"/>
        </w:rPr>
      </w:pPr>
      <w:r>
        <w:rPr>
          <w:rFonts w:ascii="Arial" w:eastAsia="Times New Roman" w:hAnsi="Arial" w:cs="Arial"/>
          <w:sz w:val="20"/>
          <w:szCs w:val="20"/>
        </w:rPr>
        <w:t>Mgr</w:t>
      </w:r>
      <w:r w:rsidR="00C950DF">
        <w:rPr>
          <w:rFonts w:ascii="Arial" w:eastAsia="Times New Roman" w:hAnsi="Arial" w:cs="Arial"/>
          <w:sz w:val="20"/>
          <w:szCs w:val="20"/>
        </w:rPr>
        <w:t xml:space="preserve">. </w:t>
      </w:r>
      <w:r>
        <w:rPr>
          <w:rFonts w:ascii="Arial" w:eastAsia="Times New Roman" w:hAnsi="Arial" w:cs="Arial"/>
          <w:sz w:val="20"/>
          <w:szCs w:val="20"/>
        </w:rPr>
        <w:t>Tomášom Mateičkom</w:t>
      </w:r>
      <w:r w:rsidRPr="00DD160F">
        <w:rPr>
          <w:rFonts w:ascii="Arial" w:eastAsia="Times New Roman" w:hAnsi="Arial" w:cs="Arial"/>
          <w:sz w:val="20"/>
          <w:szCs w:val="20"/>
        </w:rPr>
        <w:t>,</w:t>
      </w:r>
    </w:p>
    <w:p w14:paraId="50B0080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členom predstavenstva </w:t>
      </w:r>
    </w:p>
    <w:p w14:paraId="0C31CA98" w14:textId="77777777" w:rsidR="00DD160F" w:rsidRPr="00DD160F" w:rsidRDefault="00DD160F" w:rsidP="00DD160F">
      <w:pPr>
        <w:spacing w:after="0" w:line="240" w:lineRule="auto"/>
        <w:jc w:val="center"/>
        <w:rPr>
          <w:rFonts w:ascii="Arial" w:eastAsia="Times New Roman" w:hAnsi="Arial" w:cs="Arial"/>
          <w:sz w:val="20"/>
          <w:szCs w:val="20"/>
        </w:rPr>
      </w:pPr>
    </w:p>
    <w:p w14:paraId="6D35E3F6"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týmto </w:t>
      </w:r>
    </w:p>
    <w:p w14:paraId="47773DCB"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splnomocňujú</w:t>
      </w:r>
    </w:p>
    <w:p w14:paraId="448A5E1A" w14:textId="77777777" w:rsidR="00DD160F" w:rsidRPr="00DD160F" w:rsidRDefault="00DD160F" w:rsidP="00DD160F">
      <w:pPr>
        <w:spacing w:after="0" w:line="240" w:lineRule="auto"/>
        <w:jc w:val="center"/>
        <w:rPr>
          <w:rFonts w:ascii="Arial" w:eastAsia="Times New Roman" w:hAnsi="Arial" w:cs="Arial"/>
          <w:sz w:val="20"/>
          <w:szCs w:val="20"/>
        </w:rPr>
      </w:pPr>
    </w:p>
    <w:p w14:paraId="0B48DE9F"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sz w:val="20"/>
          <w:szCs w:val="20"/>
        </w:rPr>
        <w:t xml:space="preserve">Splnomocnenec: </w:t>
      </w:r>
      <w:r w:rsidRPr="00DD160F">
        <w:rPr>
          <w:rFonts w:ascii="Arial" w:eastAsia="Times New Roman" w:hAnsi="Arial" w:cs="Arial"/>
          <w:b/>
          <w:sz w:val="20"/>
          <w:szCs w:val="20"/>
        </w:rPr>
        <w:t>Združenie</w:t>
      </w:r>
      <w:r w:rsidRPr="00DD160F">
        <w:rPr>
          <w:rFonts w:ascii="Arial" w:eastAsia="Times New Roman" w:hAnsi="Arial" w:cs="Arial"/>
          <w:sz w:val="20"/>
          <w:szCs w:val="20"/>
          <w:vertAlign w:val="superscript"/>
        </w:rPr>
        <w:footnoteReference w:id="56"/>
      </w:r>
      <w:r w:rsidRPr="00DD160F">
        <w:rPr>
          <w:rFonts w:ascii="Arial" w:eastAsia="Times New Roman" w:hAnsi="Arial" w:cs="Arial"/>
          <w:b/>
          <w:sz w:val="20"/>
          <w:szCs w:val="20"/>
        </w:rPr>
        <w:t xml:space="preserve"> „Názov“</w:t>
      </w:r>
    </w:p>
    <w:p w14:paraId="05911EB5"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Založené Zmluvou o združení zo dňa XX. XX. XXXX podľa § 829 a nasl. Zákona č. 40/1964 Zb. Občianskeho zákonníka v znení neskorších predpisov</w:t>
      </w:r>
    </w:p>
    <w:p w14:paraId="2B53A7EC" w14:textId="77777777" w:rsidR="00DD160F" w:rsidRPr="00DD160F" w:rsidRDefault="00DD160F" w:rsidP="00DD160F">
      <w:pPr>
        <w:spacing w:after="0" w:line="240" w:lineRule="auto"/>
        <w:rPr>
          <w:rFonts w:ascii="Arial" w:eastAsia="Times New Roman" w:hAnsi="Arial" w:cs="Arial"/>
          <w:sz w:val="20"/>
          <w:szCs w:val="20"/>
        </w:rPr>
      </w:pPr>
    </w:p>
    <w:p w14:paraId="435DDBFB"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b/>
          <w:sz w:val="20"/>
          <w:szCs w:val="20"/>
        </w:rPr>
        <w:t>Zhotoviteľ/Vedúci člen združenia: Názov podľa OR</w:t>
      </w:r>
    </w:p>
    <w:p w14:paraId="02CCFE75"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So sídlom:</w:t>
      </w:r>
    </w:p>
    <w:p w14:paraId="0D4A92E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IČO:</w:t>
      </w:r>
    </w:p>
    <w:p w14:paraId="00F2EEA2" w14:textId="60EA8983"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Zapísaný v Obchodnom registri Okresného</w:t>
      </w:r>
      <w:r>
        <w:rPr>
          <w:rFonts w:ascii="Arial" w:eastAsia="Times New Roman" w:hAnsi="Arial" w:cs="Arial"/>
          <w:sz w:val="20"/>
          <w:szCs w:val="20"/>
        </w:rPr>
        <w:t>/Mestského</w:t>
      </w:r>
      <w:r w:rsidRPr="00DD160F">
        <w:rPr>
          <w:rFonts w:ascii="Arial" w:eastAsia="Times New Roman" w:hAnsi="Arial" w:cs="Arial"/>
          <w:sz w:val="20"/>
          <w:szCs w:val="20"/>
        </w:rPr>
        <w:t xml:space="preserve"> súdu Mesto, Oddiel:    , vložka č.: XXX/X, aby zastupoval NDS, a.s. v rozsahu investora vo všetkých konaniach a úkonoch potrebných pre realizáciu stavby:</w:t>
      </w:r>
    </w:p>
    <w:p w14:paraId="58ED24CF" w14:textId="77777777" w:rsidR="00C91A3C" w:rsidRDefault="00C91A3C" w:rsidP="00DD160F">
      <w:pPr>
        <w:spacing w:after="0" w:line="240" w:lineRule="auto"/>
        <w:jc w:val="center"/>
        <w:rPr>
          <w:rFonts w:ascii="Arial" w:eastAsia="Times New Roman" w:hAnsi="Arial" w:cs="Arial"/>
          <w:b/>
          <w:sz w:val="20"/>
          <w:szCs w:val="20"/>
        </w:rPr>
      </w:pPr>
    </w:p>
    <w:p w14:paraId="20DFC7A5" w14:textId="404602FB"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w:t>
      </w:r>
      <w:r>
        <w:rPr>
          <w:rFonts w:ascii="Arial" w:eastAsia="Times New Roman" w:hAnsi="Arial" w:cs="Arial"/>
          <w:b/>
          <w:sz w:val="20"/>
          <w:szCs w:val="20"/>
        </w:rPr>
        <w:t>D3 Oščadnica-Čadca, Bukov, II. polprofil</w:t>
      </w:r>
      <w:r w:rsidRPr="00DD160F">
        <w:rPr>
          <w:rFonts w:ascii="Arial" w:eastAsia="Times New Roman" w:hAnsi="Arial" w:cs="Arial"/>
          <w:b/>
          <w:sz w:val="20"/>
          <w:szCs w:val="20"/>
        </w:rPr>
        <w:t>“</w:t>
      </w:r>
    </w:p>
    <w:p w14:paraId="43FAC5B5" w14:textId="77777777" w:rsidR="00DD160F" w:rsidRPr="00DD160F" w:rsidRDefault="00DD160F" w:rsidP="00DD160F">
      <w:pPr>
        <w:spacing w:after="0" w:line="240" w:lineRule="auto"/>
        <w:rPr>
          <w:rFonts w:ascii="Arial" w:eastAsia="Times New Roman" w:hAnsi="Arial" w:cs="Arial"/>
          <w:sz w:val="20"/>
          <w:szCs w:val="20"/>
        </w:rPr>
      </w:pPr>
    </w:p>
    <w:p w14:paraId="067F789D"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Splnomocnenec je oprávnený:</w:t>
      </w:r>
    </w:p>
    <w:p w14:paraId="6342D9ED"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Na zastupovanie NDS, a.s. vo všetkých úkonoch a konaniach súvisiacich s inžinierskou činnosťou zabezpečujúcou realizáciu stavby v rozsahu:</w:t>
      </w:r>
    </w:p>
    <w:p w14:paraId="16AF5076" w14:textId="77777777" w:rsidR="00DD160F" w:rsidRPr="00DD160F" w:rsidRDefault="00DD160F" w:rsidP="00DD160F">
      <w:pPr>
        <w:spacing w:after="0" w:line="240" w:lineRule="auto"/>
        <w:rPr>
          <w:rFonts w:ascii="Arial" w:eastAsia="Times New Roman" w:hAnsi="Arial" w:cs="Arial"/>
          <w:sz w:val="20"/>
          <w:szCs w:val="20"/>
        </w:rPr>
      </w:pPr>
    </w:p>
    <w:p w14:paraId="5EAE7FE7" w14:textId="77777777" w:rsidR="00DD160F" w:rsidRPr="00DD160F" w:rsidRDefault="00DD160F" w:rsidP="00DD160F">
      <w:pPr>
        <w:numPr>
          <w:ilvl w:val="0"/>
          <w:numId w:val="89"/>
        </w:numPr>
        <w:spacing w:after="0" w:line="259" w:lineRule="auto"/>
        <w:contextualSpacing/>
        <w:rPr>
          <w:rFonts w:ascii="Arial" w:eastAsia="Times New Roman" w:hAnsi="Arial" w:cs="Arial"/>
          <w:sz w:val="20"/>
          <w:szCs w:val="20"/>
        </w:rPr>
      </w:pPr>
      <w:r w:rsidRPr="00DD160F">
        <w:rPr>
          <w:rFonts w:ascii="Arial" w:eastAsia="Times New Roman" w:hAnsi="Arial" w:cs="Arial"/>
          <w:sz w:val="20"/>
          <w:szCs w:val="20"/>
        </w:rPr>
        <w:t>vo všetkých úkonoch súvisiacich s inžinierskou činnosťou zabezpečujúcou realizáciu stavby,</w:t>
      </w:r>
    </w:p>
    <w:p w14:paraId="676DB43B" w14:textId="77777777" w:rsidR="00DD160F" w:rsidRPr="00DD160F" w:rsidRDefault="00DD160F" w:rsidP="00DD160F">
      <w:pPr>
        <w:numPr>
          <w:ilvl w:val="0"/>
          <w:numId w:val="89"/>
        </w:numPr>
        <w:spacing w:after="0" w:line="259" w:lineRule="auto"/>
        <w:contextualSpacing/>
        <w:jc w:val="both"/>
        <w:rPr>
          <w:rFonts w:ascii="Arial" w:eastAsia="Times New Roman" w:hAnsi="Arial" w:cs="Arial"/>
          <w:sz w:val="20"/>
          <w:szCs w:val="20"/>
        </w:rPr>
      </w:pPr>
      <w:r w:rsidRPr="00DD160F">
        <w:rPr>
          <w:rFonts w:ascii="Arial" w:eastAsia="Times New Roman" w:hAnsi="Arial" w:cs="Arial"/>
          <w:sz w:val="20"/>
          <w:szCs w:val="20"/>
        </w:rPr>
        <w:t>v komunikácii so stavebným úradom, orgánmi štátneho stavebného dohľadu a ostatnými orgánmi štátnej a verejnej správy v priebehu výstavby,</w:t>
      </w:r>
    </w:p>
    <w:p w14:paraId="2C66EC05" w14:textId="77777777" w:rsidR="00DD160F" w:rsidRPr="00DD160F" w:rsidRDefault="00DD160F" w:rsidP="00DD160F">
      <w:pPr>
        <w:spacing w:after="0" w:line="240" w:lineRule="auto"/>
        <w:ind w:left="708"/>
        <w:jc w:val="both"/>
        <w:rPr>
          <w:rFonts w:ascii="Arial" w:eastAsia="Times New Roman" w:hAnsi="Arial" w:cs="Arial"/>
          <w:sz w:val="20"/>
          <w:szCs w:val="20"/>
        </w:rPr>
      </w:pPr>
    </w:p>
    <w:p w14:paraId="03795669"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Pri všetkých úkonoch, na ktoré je splnomocnenec oprávnený podľa tohto splnomocnenia, bude vždy uvádzať, že koná v mene splnomocniteľa, t. j. NDS, a. s.</w:t>
      </w:r>
    </w:p>
    <w:p w14:paraId="60F49E68" w14:textId="77777777" w:rsidR="00DD160F" w:rsidRPr="00DD160F" w:rsidRDefault="00DD160F" w:rsidP="00DD160F">
      <w:pPr>
        <w:spacing w:after="0" w:line="240" w:lineRule="auto"/>
        <w:jc w:val="both"/>
        <w:rPr>
          <w:rFonts w:ascii="Arial" w:eastAsia="Times New Roman" w:hAnsi="Arial" w:cs="Arial"/>
          <w:sz w:val="20"/>
          <w:szCs w:val="20"/>
        </w:rPr>
      </w:pPr>
    </w:p>
    <w:p w14:paraId="236DF8B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vykonáva inžiniersku činnosť na predmetnú stavbu na základe Zmluvy o dielo č.     zo dňa XX.XX.XXXX s dátumom účinnosti XX.XX.XXXX.</w:t>
      </w:r>
    </w:p>
    <w:p w14:paraId="4CEA49E9" w14:textId="77777777" w:rsidR="00DD160F" w:rsidRPr="00DD160F" w:rsidRDefault="00DD160F" w:rsidP="00DD160F">
      <w:pPr>
        <w:spacing w:after="0" w:line="240" w:lineRule="auto"/>
        <w:jc w:val="both"/>
        <w:rPr>
          <w:rFonts w:ascii="Arial" w:eastAsia="Times New Roman" w:hAnsi="Arial" w:cs="Arial"/>
          <w:sz w:val="20"/>
          <w:szCs w:val="20"/>
        </w:rPr>
      </w:pPr>
    </w:p>
    <w:p w14:paraId="53223E8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DD160F" w:rsidRDefault="00DD160F" w:rsidP="00DD160F">
      <w:pPr>
        <w:spacing w:after="0" w:line="240" w:lineRule="auto"/>
        <w:jc w:val="both"/>
        <w:rPr>
          <w:rFonts w:ascii="Arial" w:eastAsia="Times New Roman" w:hAnsi="Arial" w:cs="Arial"/>
          <w:sz w:val="20"/>
          <w:szCs w:val="20"/>
        </w:rPr>
      </w:pPr>
    </w:p>
    <w:p w14:paraId="475C6732"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je oprávnený udeliť plnomocenstvo v  celom rozsahu ďalšej osobe. Táto splnomocnencom splnomocnená osoba už nie je oprávnená plnú moc udeliť inej osobe.</w:t>
      </w:r>
    </w:p>
    <w:p w14:paraId="0B7CD9CF" w14:textId="1CA9F9EF" w:rsidR="00DD160F" w:rsidRDefault="00DD160F" w:rsidP="00DD160F">
      <w:pPr>
        <w:spacing w:after="0" w:line="240" w:lineRule="auto"/>
        <w:jc w:val="both"/>
        <w:rPr>
          <w:rFonts w:ascii="Arial" w:eastAsia="Times New Roman" w:hAnsi="Arial" w:cs="Arial"/>
          <w:sz w:val="20"/>
          <w:szCs w:val="20"/>
        </w:rPr>
      </w:pPr>
    </w:p>
    <w:p w14:paraId="3FE60C68" w14:textId="7776CFAA" w:rsidR="00C91A3C" w:rsidRDefault="00C91A3C" w:rsidP="00DD160F">
      <w:pPr>
        <w:spacing w:after="0" w:line="240" w:lineRule="auto"/>
        <w:jc w:val="both"/>
        <w:rPr>
          <w:rFonts w:ascii="Arial" w:eastAsia="Times New Roman" w:hAnsi="Arial" w:cs="Arial"/>
          <w:sz w:val="20"/>
          <w:szCs w:val="20"/>
        </w:rPr>
      </w:pPr>
    </w:p>
    <w:p w14:paraId="24099D74" w14:textId="1FEA25D0" w:rsidR="00C91A3C" w:rsidRDefault="00C91A3C" w:rsidP="00DD160F">
      <w:pPr>
        <w:spacing w:after="0" w:line="240" w:lineRule="auto"/>
        <w:jc w:val="both"/>
        <w:rPr>
          <w:rFonts w:ascii="Arial" w:eastAsia="Times New Roman" w:hAnsi="Arial" w:cs="Arial"/>
          <w:sz w:val="20"/>
          <w:szCs w:val="20"/>
        </w:rPr>
      </w:pPr>
    </w:p>
    <w:p w14:paraId="74B958A7" w14:textId="058AF270" w:rsidR="00C91A3C" w:rsidRDefault="00C91A3C" w:rsidP="00DD160F">
      <w:pPr>
        <w:spacing w:after="0" w:line="240" w:lineRule="auto"/>
        <w:jc w:val="both"/>
        <w:rPr>
          <w:rFonts w:ascii="Arial" w:eastAsia="Times New Roman" w:hAnsi="Arial" w:cs="Arial"/>
          <w:sz w:val="20"/>
          <w:szCs w:val="20"/>
        </w:rPr>
      </w:pPr>
    </w:p>
    <w:p w14:paraId="3E83583A" w14:textId="4FDC82FC" w:rsidR="00C91A3C" w:rsidRDefault="00C91A3C" w:rsidP="00DD160F">
      <w:pPr>
        <w:spacing w:after="0" w:line="240" w:lineRule="auto"/>
        <w:jc w:val="both"/>
        <w:rPr>
          <w:rFonts w:ascii="Arial" w:eastAsia="Times New Roman" w:hAnsi="Arial" w:cs="Arial"/>
          <w:sz w:val="20"/>
          <w:szCs w:val="20"/>
        </w:rPr>
      </w:pPr>
    </w:p>
    <w:p w14:paraId="5999D630" w14:textId="7DBAC4B4" w:rsidR="00C91A3C" w:rsidRDefault="00C91A3C" w:rsidP="00DD160F">
      <w:pPr>
        <w:spacing w:after="0" w:line="240" w:lineRule="auto"/>
        <w:jc w:val="both"/>
        <w:rPr>
          <w:rFonts w:ascii="Arial" w:eastAsia="Times New Roman" w:hAnsi="Arial" w:cs="Arial"/>
          <w:sz w:val="20"/>
          <w:szCs w:val="20"/>
        </w:rPr>
      </w:pPr>
    </w:p>
    <w:p w14:paraId="0119225C" w14:textId="77777777" w:rsidR="00C91A3C" w:rsidRPr="00DD160F" w:rsidRDefault="00C91A3C" w:rsidP="00DD160F">
      <w:pPr>
        <w:spacing w:after="0" w:line="240" w:lineRule="auto"/>
        <w:jc w:val="both"/>
        <w:rPr>
          <w:rFonts w:ascii="Arial" w:eastAsia="Times New Roman" w:hAnsi="Arial" w:cs="Arial"/>
          <w:sz w:val="20"/>
          <w:szCs w:val="20"/>
        </w:rPr>
      </w:pPr>
    </w:p>
    <w:p w14:paraId="7ABFA65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DD160F" w:rsidRDefault="00DD160F" w:rsidP="00DD160F">
      <w:pPr>
        <w:spacing w:after="0" w:line="240" w:lineRule="auto"/>
        <w:jc w:val="both"/>
        <w:rPr>
          <w:rFonts w:ascii="Arial" w:eastAsia="Times New Roman" w:hAnsi="Arial" w:cs="Arial"/>
          <w:sz w:val="20"/>
          <w:szCs w:val="20"/>
        </w:rPr>
      </w:pPr>
    </w:p>
    <w:p w14:paraId="1C5A12FE"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Bratislave, dňa XX.XX.XXXX</w:t>
      </w:r>
    </w:p>
    <w:p w14:paraId="46974CC6" w14:textId="77777777" w:rsidR="00DD160F" w:rsidRPr="00DD160F" w:rsidRDefault="00DD160F" w:rsidP="00DD160F">
      <w:pPr>
        <w:spacing w:after="0" w:line="240" w:lineRule="auto"/>
        <w:jc w:val="both"/>
        <w:rPr>
          <w:rFonts w:ascii="Arial" w:eastAsia="Times New Roman" w:hAnsi="Arial" w:cs="Arial"/>
          <w:sz w:val="20"/>
          <w:szCs w:val="20"/>
        </w:rPr>
      </w:pPr>
    </w:p>
    <w:p w14:paraId="3569321B" w14:textId="77777777" w:rsidR="00DD160F" w:rsidRPr="00DD160F" w:rsidRDefault="00DD160F" w:rsidP="00DD160F">
      <w:pPr>
        <w:spacing w:after="0" w:line="240" w:lineRule="auto"/>
        <w:ind w:left="4956"/>
        <w:jc w:val="both"/>
        <w:rPr>
          <w:rFonts w:ascii="Arial" w:eastAsia="Times New Roman" w:hAnsi="Arial" w:cs="Arial"/>
          <w:sz w:val="20"/>
          <w:szCs w:val="20"/>
        </w:rPr>
      </w:pPr>
    </w:p>
    <w:p w14:paraId="1FB3F80C"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563FADB7"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2477DDFD" w14:textId="77777777" w:rsidTr="003F7A5E">
        <w:tc>
          <w:tcPr>
            <w:tcW w:w="4531" w:type="dxa"/>
          </w:tcPr>
          <w:p w14:paraId="63F818A6" w14:textId="77777777" w:rsidR="00DD160F" w:rsidRPr="00DD160F" w:rsidRDefault="00DD160F" w:rsidP="00DD160F">
            <w:pPr>
              <w:jc w:val="both"/>
              <w:rPr>
                <w:rFonts w:ascii="Arial" w:hAnsi="Arial" w:cs="Arial"/>
              </w:rPr>
            </w:pPr>
          </w:p>
        </w:tc>
        <w:tc>
          <w:tcPr>
            <w:tcW w:w="4531" w:type="dxa"/>
          </w:tcPr>
          <w:p w14:paraId="3FD689F9" w14:textId="2BC786CE" w:rsidR="00DD160F" w:rsidRPr="00DD160F" w:rsidRDefault="00DD160F" w:rsidP="00DD160F">
            <w:pPr>
              <w:jc w:val="center"/>
              <w:rPr>
                <w:rFonts w:ascii="Arial" w:hAnsi="Arial" w:cs="Arial"/>
              </w:rPr>
            </w:pPr>
            <w:r w:rsidRPr="00DD160F">
              <w:rPr>
                <w:rFonts w:ascii="Arial" w:hAnsi="Arial" w:cs="Arial"/>
              </w:rPr>
              <w:t xml:space="preserve">Ing. </w:t>
            </w:r>
            <w:r w:rsidR="00C91A3C">
              <w:rPr>
                <w:rFonts w:ascii="Arial" w:hAnsi="Arial" w:cs="Arial"/>
              </w:rPr>
              <w:t>Filip Macháček</w:t>
            </w:r>
          </w:p>
        </w:tc>
      </w:tr>
      <w:tr w:rsidR="00DD160F" w:rsidRPr="00DD160F" w14:paraId="5181EEFA" w14:textId="77777777" w:rsidTr="003F7A5E">
        <w:trPr>
          <w:trHeight w:val="543"/>
        </w:trPr>
        <w:tc>
          <w:tcPr>
            <w:tcW w:w="4531" w:type="dxa"/>
          </w:tcPr>
          <w:p w14:paraId="258C0628" w14:textId="77777777" w:rsidR="00DD160F" w:rsidRPr="00DD160F" w:rsidRDefault="00DD160F" w:rsidP="00DD160F">
            <w:pPr>
              <w:jc w:val="both"/>
              <w:rPr>
                <w:rFonts w:ascii="Arial" w:hAnsi="Arial" w:cs="Arial"/>
              </w:rPr>
            </w:pPr>
          </w:p>
        </w:tc>
        <w:tc>
          <w:tcPr>
            <w:tcW w:w="4531" w:type="dxa"/>
          </w:tcPr>
          <w:p w14:paraId="07D4FECE" w14:textId="77777777" w:rsidR="00DD160F" w:rsidRPr="00DD160F" w:rsidRDefault="00DD160F" w:rsidP="00DD160F">
            <w:pPr>
              <w:jc w:val="center"/>
              <w:rPr>
                <w:rFonts w:ascii="Arial" w:hAnsi="Arial" w:cs="Arial"/>
              </w:rPr>
            </w:pPr>
            <w:r w:rsidRPr="00DD160F">
              <w:rPr>
                <w:rFonts w:ascii="Arial" w:hAnsi="Arial" w:cs="Arial"/>
              </w:rPr>
              <w:t>predseda predstavenstva a </w:t>
            </w:r>
          </w:p>
          <w:p w14:paraId="113FE940" w14:textId="77777777" w:rsidR="00DD160F" w:rsidRPr="00DD160F" w:rsidRDefault="00DD160F" w:rsidP="00DD160F">
            <w:pPr>
              <w:jc w:val="center"/>
              <w:rPr>
                <w:rFonts w:ascii="Arial" w:hAnsi="Arial" w:cs="Arial"/>
              </w:rPr>
            </w:pPr>
            <w:r w:rsidRPr="00DD160F">
              <w:rPr>
                <w:rFonts w:ascii="Arial" w:hAnsi="Arial" w:cs="Arial"/>
              </w:rPr>
              <w:t>generálny riaditeľ</w:t>
            </w:r>
          </w:p>
          <w:p w14:paraId="5BE3E981" w14:textId="77777777" w:rsidR="00DD160F" w:rsidRPr="00DD160F" w:rsidRDefault="00DD160F" w:rsidP="00DD160F">
            <w:pPr>
              <w:jc w:val="both"/>
              <w:rPr>
                <w:rFonts w:ascii="Arial" w:hAnsi="Arial" w:cs="Arial"/>
              </w:rPr>
            </w:pPr>
          </w:p>
        </w:tc>
      </w:tr>
    </w:tbl>
    <w:p w14:paraId="00B9C2FE" w14:textId="77777777" w:rsidR="00DD160F" w:rsidRPr="00DD160F" w:rsidRDefault="00DD160F" w:rsidP="00DD160F">
      <w:pPr>
        <w:spacing w:after="0" w:line="240" w:lineRule="auto"/>
        <w:jc w:val="both"/>
        <w:rPr>
          <w:rFonts w:ascii="Arial" w:eastAsia="Times New Roman" w:hAnsi="Arial" w:cs="Arial"/>
          <w:sz w:val="20"/>
          <w:szCs w:val="20"/>
        </w:rPr>
      </w:pPr>
    </w:p>
    <w:p w14:paraId="717A3967"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78F907EC"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04B1D682"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6C63A04C" w14:textId="77777777" w:rsidTr="003F7A5E">
        <w:tc>
          <w:tcPr>
            <w:tcW w:w="4531" w:type="dxa"/>
          </w:tcPr>
          <w:p w14:paraId="357EF0C0" w14:textId="77777777" w:rsidR="00DD160F" w:rsidRPr="00DD160F" w:rsidRDefault="00DD160F" w:rsidP="00DD160F">
            <w:pPr>
              <w:jc w:val="both"/>
              <w:rPr>
                <w:rFonts w:ascii="Arial" w:hAnsi="Arial" w:cs="Arial"/>
              </w:rPr>
            </w:pPr>
          </w:p>
        </w:tc>
        <w:tc>
          <w:tcPr>
            <w:tcW w:w="4531" w:type="dxa"/>
          </w:tcPr>
          <w:p w14:paraId="61E6C014" w14:textId="6CBB4B0A" w:rsidR="00DD160F" w:rsidRPr="00DD160F" w:rsidRDefault="00C91A3C" w:rsidP="00DD160F">
            <w:pPr>
              <w:jc w:val="center"/>
              <w:rPr>
                <w:rFonts w:ascii="Arial" w:hAnsi="Arial" w:cs="Arial"/>
              </w:rPr>
            </w:pPr>
            <w:r>
              <w:rPr>
                <w:rFonts w:ascii="Arial" w:hAnsi="Arial" w:cs="Arial"/>
              </w:rPr>
              <w:t>Mgr. Tomáš Mateička</w:t>
            </w:r>
          </w:p>
        </w:tc>
      </w:tr>
      <w:tr w:rsidR="00DD160F" w:rsidRPr="00DD160F" w14:paraId="75A12455" w14:textId="77777777" w:rsidTr="003F7A5E">
        <w:trPr>
          <w:trHeight w:val="543"/>
        </w:trPr>
        <w:tc>
          <w:tcPr>
            <w:tcW w:w="4531" w:type="dxa"/>
          </w:tcPr>
          <w:p w14:paraId="45096611" w14:textId="77777777" w:rsidR="00DD160F" w:rsidRPr="00DD160F" w:rsidRDefault="00DD160F" w:rsidP="00DD160F">
            <w:pPr>
              <w:jc w:val="both"/>
              <w:rPr>
                <w:rFonts w:ascii="Arial" w:hAnsi="Arial" w:cs="Arial"/>
              </w:rPr>
            </w:pPr>
          </w:p>
        </w:tc>
        <w:tc>
          <w:tcPr>
            <w:tcW w:w="4531" w:type="dxa"/>
          </w:tcPr>
          <w:p w14:paraId="149D67BB" w14:textId="77777777" w:rsidR="00DD160F" w:rsidRPr="00DD160F" w:rsidRDefault="00DD160F" w:rsidP="00DD160F">
            <w:pPr>
              <w:jc w:val="center"/>
              <w:rPr>
                <w:rFonts w:ascii="Arial" w:hAnsi="Arial" w:cs="Arial"/>
              </w:rPr>
            </w:pPr>
            <w:r w:rsidRPr="00DD160F">
              <w:rPr>
                <w:rFonts w:ascii="Arial" w:hAnsi="Arial" w:cs="Arial"/>
              </w:rPr>
              <w:t>člen predstavenstva</w:t>
            </w:r>
          </w:p>
        </w:tc>
      </w:tr>
    </w:tbl>
    <w:p w14:paraId="41FBC1F2" w14:textId="77777777" w:rsidR="00DD160F" w:rsidRPr="00DD160F" w:rsidRDefault="00DD160F" w:rsidP="00DD160F">
      <w:pPr>
        <w:spacing w:after="0" w:line="240" w:lineRule="auto"/>
        <w:jc w:val="both"/>
        <w:rPr>
          <w:rFonts w:ascii="Arial" w:eastAsia="Times New Roman" w:hAnsi="Arial" w:cs="Arial"/>
          <w:sz w:val="20"/>
          <w:szCs w:val="20"/>
        </w:rPr>
      </w:pPr>
    </w:p>
    <w:p w14:paraId="724C3E7F" w14:textId="77777777" w:rsidR="00DD160F" w:rsidRPr="00DD160F" w:rsidRDefault="00DD160F" w:rsidP="00DD160F">
      <w:pPr>
        <w:spacing w:after="0" w:line="240" w:lineRule="auto"/>
        <w:jc w:val="both"/>
        <w:rPr>
          <w:rFonts w:ascii="Arial" w:eastAsia="Times New Roman" w:hAnsi="Arial" w:cs="Arial"/>
          <w:sz w:val="20"/>
          <w:szCs w:val="20"/>
        </w:rPr>
      </w:pPr>
    </w:p>
    <w:p w14:paraId="72068951" w14:textId="77777777" w:rsidR="00DD160F" w:rsidRPr="00DD160F" w:rsidRDefault="00DD160F" w:rsidP="00DD160F">
      <w:pPr>
        <w:spacing w:after="0" w:line="240" w:lineRule="auto"/>
        <w:jc w:val="both"/>
        <w:rPr>
          <w:rFonts w:ascii="Arial" w:eastAsia="Times New Roman" w:hAnsi="Arial" w:cs="Arial"/>
          <w:sz w:val="20"/>
          <w:szCs w:val="20"/>
        </w:rPr>
      </w:pPr>
    </w:p>
    <w:p w14:paraId="7FCED9F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splnomocnenie v hore uvedenom rozsahu prijíma:</w:t>
      </w:r>
    </w:p>
    <w:p w14:paraId="3D8BD395" w14:textId="77777777" w:rsidR="00DD160F" w:rsidRPr="00DD160F" w:rsidRDefault="00DD160F" w:rsidP="00DD160F">
      <w:pPr>
        <w:spacing w:after="0" w:line="240" w:lineRule="auto"/>
        <w:jc w:val="both"/>
        <w:rPr>
          <w:rFonts w:ascii="Arial" w:eastAsia="Times New Roman" w:hAnsi="Arial" w:cs="Arial"/>
          <w:sz w:val="20"/>
          <w:szCs w:val="20"/>
        </w:rPr>
      </w:pPr>
    </w:p>
    <w:p w14:paraId="3840DDA9"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Bratislave, dňa XX.XX.XXXX</w:t>
      </w:r>
    </w:p>
    <w:p w14:paraId="2B8470C4" w14:textId="77777777" w:rsidR="00DD160F" w:rsidRPr="00DD160F" w:rsidRDefault="00DD160F" w:rsidP="00DD160F">
      <w:pPr>
        <w:spacing w:after="0" w:line="240" w:lineRule="auto"/>
        <w:jc w:val="both"/>
        <w:rPr>
          <w:rFonts w:ascii="Arial" w:eastAsia="Times New Roman" w:hAnsi="Arial" w:cs="Arial"/>
          <w:sz w:val="20"/>
          <w:szCs w:val="20"/>
        </w:rPr>
      </w:pPr>
    </w:p>
    <w:p w14:paraId="12E6D6EA" w14:textId="77777777" w:rsidR="00DD160F" w:rsidRPr="00DD160F" w:rsidRDefault="00DD160F" w:rsidP="00DD160F">
      <w:pPr>
        <w:spacing w:after="0" w:line="240" w:lineRule="auto"/>
        <w:jc w:val="both"/>
        <w:rPr>
          <w:rFonts w:ascii="Arial" w:eastAsia="Times New Roman" w:hAnsi="Arial" w:cs="Arial"/>
          <w:sz w:val="20"/>
          <w:szCs w:val="20"/>
        </w:rPr>
      </w:pPr>
    </w:p>
    <w:p w14:paraId="3CCF7BF7" w14:textId="77777777" w:rsidR="00DD160F" w:rsidRPr="00DD160F" w:rsidRDefault="00DD160F" w:rsidP="00DD160F">
      <w:pPr>
        <w:spacing w:after="0" w:line="240" w:lineRule="auto"/>
        <w:jc w:val="both"/>
        <w:rPr>
          <w:rFonts w:ascii="Arial" w:eastAsia="Times New Roman" w:hAnsi="Arial" w:cs="Arial"/>
          <w:sz w:val="20"/>
          <w:szCs w:val="20"/>
        </w:rPr>
      </w:pPr>
    </w:p>
    <w:p w14:paraId="7ED38BF7" w14:textId="77777777" w:rsidR="00DD160F" w:rsidRPr="00DD160F" w:rsidRDefault="00DD160F" w:rsidP="00DD160F">
      <w:pPr>
        <w:spacing w:after="0" w:line="240" w:lineRule="auto"/>
        <w:jc w:val="both"/>
        <w:rPr>
          <w:rFonts w:ascii="Arial" w:eastAsia="Times New Roman" w:hAnsi="Arial" w:cs="Arial"/>
          <w:sz w:val="20"/>
          <w:szCs w:val="20"/>
        </w:rPr>
      </w:pPr>
    </w:p>
    <w:p w14:paraId="14AD8FC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7B5EE8B8" w14:textId="77777777" w:rsidTr="003F7A5E">
        <w:tc>
          <w:tcPr>
            <w:tcW w:w="4531" w:type="dxa"/>
          </w:tcPr>
          <w:p w14:paraId="61706688" w14:textId="77777777" w:rsidR="00DD160F" w:rsidRPr="00DD160F" w:rsidRDefault="00DD160F" w:rsidP="00DD160F">
            <w:pPr>
              <w:jc w:val="both"/>
              <w:rPr>
                <w:rFonts w:ascii="Arial" w:hAnsi="Arial" w:cs="Arial"/>
              </w:rPr>
            </w:pPr>
            <w:r w:rsidRPr="00DD160F">
              <w:rPr>
                <w:rFonts w:ascii="Arial" w:hAnsi="Arial" w:cs="Arial"/>
              </w:rPr>
              <w:t>Titul, Meno Priezvisko</w:t>
            </w:r>
          </w:p>
        </w:tc>
        <w:tc>
          <w:tcPr>
            <w:tcW w:w="4531" w:type="dxa"/>
          </w:tcPr>
          <w:p w14:paraId="301A4892" w14:textId="77777777" w:rsidR="00DD160F" w:rsidRPr="00DD160F" w:rsidRDefault="00DD160F" w:rsidP="00DD160F">
            <w:pPr>
              <w:jc w:val="center"/>
              <w:rPr>
                <w:rFonts w:ascii="Arial" w:hAnsi="Arial" w:cs="Arial"/>
              </w:rPr>
            </w:pPr>
          </w:p>
        </w:tc>
      </w:tr>
      <w:tr w:rsidR="00DD160F" w:rsidRPr="00DD160F" w14:paraId="2B59BA72" w14:textId="77777777" w:rsidTr="003F7A5E">
        <w:trPr>
          <w:trHeight w:val="543"/>
        </w:trPr>
        <w:tc>
          <w:tcPr>
            <w:tcW w:w="4531" w:type="dxa"/>
          </w:tcPr>
          <w:p w14:paraId="0312D954" w14:textId="77777777" w:rsidR="00DD160F" w:rsidRPr="00DD160F" w:rsidRDefault="00DD160F" w:rsidP="00DD160F">
            <w:pPr>
              <w:jc w:val="both"/>
              <w:rPr>
                <w:rFonts w:ascii="Arial" w:hAnsi="Arial" w:cs="Arial"/>
              </w:rPr>
            </w:pPr>
            <w:r w:rsidRPr="00DD160F">
              <w:rPr>
                <w:rFonts w:ascii="Arial" w:hAnsi="Arial" w:cs="Arial"/>
              </w:rPr>
              <w:t>štatutár</w:t>
            </w:r>
          </w:p>
          <w:p w14:paraId="05281002" w14:textId="77777777" w:rsidR="00DD160F" w:rsidRPr="00DD160F" w:rsidRDefault="00DD160F" w:rsidP="00DD160F">
            <w:pPr>
              <w:jc w:val="both"/>
              <w:rPr>
                <w:rFonts w:ascii="Arial" w:hAnsi="Arial" w:cs="Arial"/>
              </w:rPr>
            </w:pPr>
            <w:r w:rsidRPr="00DD160F">
              <w:rPr>
                <w:rFonts w:ascii="Arial" w:hAnsi="Arial" w:cs="Arial"/>
              </w:rPr>
              <w:t>názov Zhotoviteľa podľa OR</w:t>
            </w:r>
          </w:p>
          <w:p w14:paraId="6CFAE1CF" w14:textId="77777777" w:rsidR="00DD160F" w:rsidRPr="00DD160F" w:rsidRDefault="00DD160F" w:rsidP="00DD160F">
            <w:pPr>
              <w:jc w:val="both"/>
              <w:rPr>
                <w:rFonts w:ascii="Arial" w:hAnsi="Arial" w:cs="Arial"/>
              </w:rPr>
            </w:pPr>
          </w:p>
        </w:tc>
        <w:tc>
          <w:tcPr>
            <w:tcW w:w="4531" w:type="dxa"/>
          </w:tcPr>
          <w:p w14:paraId="6FB5C529" w14:textId="77777777" w:rsidR="00DD160F" w:rsidRPr="00DD160F" w:rsidRDefault="00DD160F" w:rsidP="00DD160F">
            <w:pPr>
              <w:jc w:val="center"/>
              <w:rPr>
                <w:rFonts w:ascii="Arial" w:hAnsi="Arial" w:cs="Arial"/>
              </w:rPr>
            </w:pPr>
          </w:p>
        </w:tc>
      </w:tr>
    </w:tbl>
    <w:p w14:paraId="2C526754" w14:textId="77777777" w:rsidR="00DD160F" w:rsidRPr="00DD160F" w:rsidRDefault="00DD160F" w:rsidP="00DD160F">
      <w:pPr>
        <w:spacing w:after="0" w:line="240" w:lineRule="auto"/>
        <w:rPr>
          <w:rFonts w:ascii="Arial" w:eastAsia="Times New Roman" w:hAnsi="Arial" w:cs="Arial"/>
          <w:b/>
          <w:caps/>
          <w:sz w:val="24"/>
          <w:szCs w:val="24"/>
        </w:rPr>
      </w:pPr>
    </w:p>
    <w:p w14:paraId="7052D907" w14:textId="77777777" w:rsidR="00DD160F" w:rsidRPr="00DD160F" w:rsidRDefault="00DD160F" w:rsidP="00DD160F">
      <w:pPr>
        <w:spacing w:after="0" w:line="240" w:lineRule="auto"/>
        <w:rPr>
          <w:rFonts w:ascii="Arial" w:eastAsia="Times New Roman" w:hAnsi="Arial" w:cs="Arial"/>
          <w:b/>
          <w:caps/>
          <w:sz w:val="24"/>
          <w:szCs w:val="24"/>
        </w:rPr>
      </w:pPr>
    </w:p>
    <w:p w14:paraId="355CE7BE" w14:textId="77777777" w:rsidR="00DD160F" w:rsidRPr="00DD160F" w:rsidRDefault="00DD160F" w:rsidP="00DD160F">
      <w:pPr>
        <w:spacing w:after="0" w:line="240" w:lineRule="auto"/>
        <w:rPr>
          <w:rFonts w:ascii="Arial" w:eastAsia="Times New Roman" w:hAnsi="Arial" w:cs="Arial"/>
          <w:b/>
          <w:caps/>
          <w:sz w:val="24"/>
          <w:szCs w:val="24"/>
        </w:rPr>
      </w:pPr>
    </w:p>
    <w:p w14:paraId="483323CA" w14:textId="77777777" w:rsidR="00DD160F" w:rsidRPr="00DD160F" w:rsidRDefault="00DD160F" w:rsidP="00DD160F">
      <w:pPr>
        <w:spacing w:after="0" w:line="240" w:lineRule="auto"/>
        <w:rPr>
          <w:rFonts w:ascii="Arial" w:eastAsia="Times New Roman" w:hAnsi="Arial" w:cs="Arial"/>
          <w:b/>
          <w:caps/>
          <w:sz w:val="24"/>
          <w:szCs w:val="24"/>
        </w:rPr>
      </w:pPr>
    </w:p>
    <w:p w14:paraId="6CF0C5F6" w14:textId="77777777" w:rsidR="00DD160F" w:rsidRPr="00DD160F" w:rsidRDefault="00DD160F" w:rsidP="00DD160F">
      <w:pPr>
        <w:spacing w:after="0" w:line="240" w:lineRule="auto"/>
        <w:rPr>
          <w:rFonts w:ascii="Arial" w:eastAsia="Times New Roman" w:hAnsi="Arial" w:cs="Arial"/>
          <w:b/>
          <w:caps/>
          <w:sz w:val="24"/>
          <w:szCs w:val="24"/>
        </w:rPr>
      </w:pPr>
    </w:p>
    <w:p w14:paraId="6BE75671" w14:textId="77777777" w:rsidR="00DD160F" w:rsidRPr="00DD160F" w:rsidRDefault="00DD160F" w:rsidP="00DD160F">
      <w:pPr>
        <w:spacing w:after="0" w:line="240" w:lineRule="auto"/>
        <w:rPr>
          <w:rFonts w:ascii="Arial" w:eastAsia="Times New Roman" w:hAnsi="Arial" w:cs="Arial"/>
          <w:b/>
          <w:caps/>
          <w:sz w:val="24"/>
          <w:szCs w:val="24"/>
        </w:rPr>
      </w:pPr>
    </w:p>
    <w:p w14:paraId="24EC126E" w14:textId="77777777" w:rsidR="00DD160F" w:rsidRPr="00DD160F" w:rsidRDefault="00DD160F" w:rsidP="00DD160F">
      <w:pPr>
        <w:spacing w:after="0" w:line="240" w:lineRule="auto"/>
        <w:rPr>
          <w:rFonts w:ascii="Arial" w:eastAsia="Times New Roman" w:hAnsi="Arial" w:cs="Arial"/>
          <w:b/>
          <w:caps/>
          <w:sz w:val="24"/>
          <w:szCs w:val="24"/>
        </w:rPr>
      </w:pPr>
    </w:p>
    <w:p w14:paraId="0F8BD6A9" w14:textId="77777777" w:rsidR="00DD160F" w:rsidRPr="00DD160F" w:rsidRDefault="00DD160F" w:rsidP="00DD160F">
      <w:pPr>
        <w:spacing w:after="0" w:line="240" w:lineRule="auto"/>
        <w:rPr>
          <w:rFonts w:ascii="Arial" w:eastAsia="Times New Roman" w:hAnsi="Arial" w:cs="Arial"/>
          <w:b/>
          <w:caps/>
          <w:sz w:val="24"/>
          <w:szCs w:val="24"/>
        </w:rPr>
      </w:pPr>
    </w:p>
    <w:p w14:paraId="02B6DCED" w14:textId="77777777" w:rsidR="00DD160F" w:rsidRPr="00DD160F" w:rsidRDefault="00DD160F" w:rsidP="00DD160F">
      <w:pPr>
        <w:spacing w:after="0" w:line="240" w:lineRule="auto"/>
        <w:rPr>
          <w:rFonts w:ascii="Arial" w:eastAsia="Times New Roman" w:hAnsi="Arial" w:cs="Arial"/>
          <w:b/>
          <w:caps/>
          <w:sz w:val="24"/>
          <w:szCs w:val="24"/>
        </w:rPr>
      </w:pPr>
    </w:p>
    <w:p w14:paraId="3C46272C" w14:textId="77777777" w:rsidR="00DD160F" w:rsidRPr="00DD160F" w:rsidRDefault="00DD160F" w:rsidP="00DD160F">
      <w:pPr>
        <w:spacing w:after="0" w:line="240" w:lineRule="auto"/>
        <w:rPr>
          <w:rFonts w:ascii="Arial" w:eastAsia="Times New Roman" w:hAnsi="Arial" w:cs="Arial"/>
          <w:b/>
          <w:caps/>
          <w:sz w:val="24"/>
          <w:szCs w:val="24"/>
        </w:rPr>
      </w:pPr>
    </w:p>
    <w:p w14:paraId="6A5989DE" w14:textId="77777777" w:rsidR="00DD160F" w:rsidRPr="00DD160F" w:rsidRDefault="00DD160F" w:rsidP="00DD160F">
      <w:pPr>
        <w:spacing w:after="0" w:line="240" w:lineRule="auto"/>
        <w:rPr>
          <w:rFonts w:ascii="Arial" w:eastAsia="Times New Roman" w:hAnsi="Arial" w:cs="Arial"/>
          <w:b/>
          <w:caps/>
          <w:sz w:val="24"/>
          <w:szCs w:val="24"/>
        </w:rPr>
      </w:pPr>
    </w:p>
    <w:p w14:paraId="080AF40D" w14:textId="77777777" w:rsidR="00DD160F" w:rsidRPr="00DD160F" w:rsidRDefault="00DD160F" w:rsidP="00DD160F">
      <w:pPr>
        <w:spacing w:after="0" w:line="240" w:lineRule="auto"/>
        <w:rPr>
          <w:rFonts w:ascii="Arial" w:eastAsia="Times New Roman" w:hAnsi="Arial" w:cs="Arial"/>
          <w:b/>
          <w:caps/>
          <w:sz w:val="24"/>
          <w:szCs w:val="24"/>
        </w:rPr>
      </w:pPr>
    </w:p>
    <w:p w14:paraId="27414781" w14:textId="77777777" w:rsidR="00DD160F" w:rsidRPr="00DD160F" w:rsidRDefault="00DD160F" w:rsidP="00DD160F">
      <w:pPr>
        <w:spacing w:after="0" w:line="240" w:lineRule="auto"/>
        <w:rPr>
          <w:rFonts w:ascii="Arial" w:eastAsia="Times New Roman" w:hAnsi="Arial" w:cs="Arial"/>
          <w:b/>
          <w:caps/>
          <w:sz w:val="24"/>
          <w:szCs w:val="24"/>
        </w:rPr>
      </w:pPr>
    </w:p>
    <w:p w14:paraId="0E60DCDC" w14:textId="77777777" w:rsidR="00DD160F" w:rsidRPr="00DD160F" w:rsidRDefault="00DD160F" w:rsidP="00DD160F">
      <w:pPr>
        <w:spacing w:after="0" w:line="240" w:lineRule="auto"/>
        <w:rPr>
          <w:rFonts w:ascii="Arial" w:eastAsia="Times New Roman" w:hAnsi="Arial" w:cs="Arial"/>
          <w:b/>
          <w:caps/>
          <w:sz w:val="24"/>
          <w:szCs w:val="24"/>
        </w:rPr>
      </w:pPr>
    </w:p>
    <w:p w14:paraId="350591DB" w14:textId="77777777" w:rsidR="00DD160F" w:rsidRPr="00DD160F" w:rsidRDefault="00DD160F" w:rsidP="00DD160F">
      <w:pPr>
        <w:spacing w:after="0" w:line="240" w:lineRule="auto"/>
        <w:rPr>
          <w:rFonts w:ascii="Arial" w:eastAsia="Times New Roman" w:hAnsi="Arial" w:cs="Arial"/>
          <w:b/>
          <w:caps/>
          <w:sz w:val="24"/>
          <w:szCs w:val="24"/>
        </w:rPr>
      </w:pPr>
    </w:p>
    <w:p w14:paraId="31B93F4C" w14:textId="77777777" w:rsidR="00DD160F" w:rsidRPr="00DD160F" w:rsidRDefault="00DD160F" w:rsidP="00DD160F">
      <w:pPr>
        <w:spacing w:after="0" w:line="240" w:lineRule="auto"/>
        <w:rPr>
          <w:rFonts w:ascii="Arial" w:eastAsia="Times New Roman" w:hAnsi="Arial" w:cs="Arial"/>
          <w:b/>
          <w:caps/>
          <w:sz w:val="24"/>
          <w:szCs w:val="24"/>
        </w:rPr>
      </w:pPr>
    </w:p>
    <w:p w14:paraId="2ABE1E0D" w14:textId="77777777" w:rsidR="00DD160F" w:rsidRPr="00DD160F" w:rsidRDefault="00DD160F" w:rsidP="00DD160F">
      <w:pPr>
        <w:spacing w:after="0" w:line="240" w:lineRule="auto"/>
        <w:rPr>
          <w:rFonts w:ascii="Arial" w:eastAsia="Times New Roman" w:hAnsi="Arial" w:cs="Arial"/>
          <w:b/>
          <w:caps/>
          <w:sz w:val="24"/>
          <w:szCs w:val="24"/>
        </w:rPr>
      </w:pPr>
    </w:p>
    <w:p w14:paraId="5A93B196" w14:textId="77777777" w:rsidR="00DD160F" w:rsidRPr="00DD160F" w:rsidRDefault="00DD160F" w:rsidP="00DD160F">
      <w:pPr>
        <w:spacing w:after="0" w:line="240" w:lineRule="auto"/>
        <w:rPr>
          <w:rFonts w:ascii="Arial" w:eastAsia="Times New Roman" w:hAnsi="Arial" w:cs="Arial"/>
          <w:b/>
          <w:caps/>
          <w:sz w:val="24"/>
          <w:szCs w:val="24"/>
        </w:rPr>
      </w:pPr>
    </w:p>
    <w:p w14:paraId="6F10B1AA" w14:textId="38DFBFEC" w:rsidR="00DD160F" w:rsidRDefault="00DD160F" w:rsidP="00DD160F">
      <w:pPr>
        <w:spacing w:after="0" w:line="240" w:lineRule="auto"/>
        <w:rPr>
          <w:rFonts w:ascii="Arial" w:eastAsia="Times New Roman" w:hAnsi="Arial" w:cs="Arial"/>
          <w:b/>
          <w:caps/>
          <w:sz w:val="24"/>
          <w:szCs w:val="24"/>
        </w:rPr>
      </w:pPr>
    </w:p>
    <w:p w14:paraId="7AD2A463" w14:textId="7DF95A21" w:rsidR="00C91A3C" w:rsidRDefault="00C91A3C" w:rsidP="00DD160F">
      <w:pPr>
        <w:spacing w:after="0" w:line="240" w:lineRule="auto"/>
        <w:rPr>
          <w:rFonts w:ascii="Arial" w:eastAsia="Times New Roman" w:hAnsi="Arial" w:cs="Arial"/>
          <w:b/>
          <w:caps/>
          <w:sz w:val="24"/>
          <w:szCs w:val="24"/>
        </w:rPr>
      </w:pPr>
    </w:p>
    <w:p w14:paraId="6203A10B" w14:textId="77777777" w:rsidR="00C91A3C" w:rsidRPr="00DD160F" w:rsidRDefault="00C91A3C" w:rsidP="00DD160F">
      <w:pPr>
        <w:spacing w:after="0" w:line="240" w:lineRule="auto"/>
        <w:rPr>
          <w:rFonts w:ascii="Arial" w:eastAsia="Times New Roman" w:hAnsi="Arial" w:cs="Arial"/>
          <w:b/>
          <w:caps/>
          <w:sz w:val="24"/>
          <w:szCs w:val="24"/>
        </w:rPr>
      </w:pPr>
    </w:p>
    <w:p w14:paraId="6E7CAF5B" w14:textId="77777777" w:rsidR="00DD160F" w:rsidRPr="00DD160F" w:rsidRDefault="00DD160F" w:rsidP="00DD160F">
      <w:pPr>
        <w:spacing w:after="0" w:line="240" w:lineRule="auto"/>
        <w:rPr>
          <w:rFonts w:ascii="Arial" w:eastAsia="Times New Roman" w:hAnsi="Arial" w:cs="Arial"/>
          <w:b/>
          <w:caps/>
          <w:sz w:val="24"/>
          <w:szCs w:val="24"/>
        </w:rPr>
      </w:pPr>
    </w:p>
    <w:p w14:paraId="406025C7" w14:textId="77777777" w:rsidR="00DD160F" w:rsidRPr="00DD160F" w:rsidRDefault="00DD160F" w:rsidP="00DD160F">
      <w:pPr>
        <w:spacing w:after="0" w:line="240" w:lineRule="auto"/>
        <w:jc w:val="center"/>
        <w:rPr>
          <w:rFonts w:ascii="Arial" w:eastAsia="Times New Roman" w:hAnsi="Arial" w:cs="Arial"/>
          <w:b/>
          <w:caps/>
          <w:sz w:val="24"/>
          <w:szCs w:val="24"/>
        </w:rPr>
      </w:pPr>
      <w:r w:rsidRPr="00DD160F">
        <w:rPr>
          <w:rFonts w:ascii="Arial" w:eastAsia="Times New Roman" w:hAnsi="Arial" w:cs="Arial"/>
          <w:b/>
          <w:caps/>
          <w:sz w:val="24"/>
          <w:szCs w:val="24"/>
        </w:rPr>
        <w:t xml:space="preserve">Príloha B10  </w:t>
      </w:r>
    </w:p>
    <w:p w14:paraId="4396168A" w14:textId="77777777" w:rsidR="00DD160F" w:rsidRPr="00DD160F" w:rsidRDefault="00DD160F" w:rsidP="00DD160F">
      <w:pPr>
        <w:spacing w:after="0" w:line="240" w:lineRule="auto"/>
        <w:rPr>
          <w:rFonts w:ascii="Arial" w:eastAsia="Times New Roman" w:hAnsi="Arial" w:cs="Arial"/>
          <w:b/>
          <w:caps/>
          <w:sz w:val="24"/>
          <w:szCs w:val="24"/>
        </w:rPr>
      </w:pPr>
    </w:p>
    <w:p w14:paraId="6FEB7E67" w14:textId="77777777" w:rsidR="00DD160F" w:rsidRPr="00DD160F" w:rsidRDefault="00DD160F" w:rsidP="00DD160F">
      <w:pPr>
        <w:spacing w:after="0" w:line="240" w:lineRule="auto"/>
        <w:jc w:val="center"/>
        <w:rPr>
          <w:rFonts w:ascii="Arial" w:eastAsia="Times New Roman" w:hAnsi="Arial" w:cs="Arial"/>
          <w:b/>
          <w:sz w:val="20"/>
          <w:szCs w:val="20"/>
          <w:u w:val="single"/>
        </w:rPr>
      </w:pPr>
      <w:r w:rsidRPr="00DD160F">
        <w:rPr>
          <w:rFonts w:ascii="Arial" w:eastAsia="Times New Roman" w:hAnsi="Arial" w:cs="Arial"/>
          <w:b/>
          <w:sz w:val="20"/>
          <w:szCs w:val="20"/>
          <w:u w:val="single"/>
        </w:rPr>
        <w:t>P O V E R E N I E</w:t>
      </w:r>
    </w:p>
    <w:p w14:paraId="385D2031" w14:textId="77777777" w:rsidR="00DD160F" w:rsidRPr="00DD160F" w:rsidRDefault="00DD160F" w:rsidP="00DD160F">
      <w:pPr>
        <w:spacing w:after="0" w:line="240" w:lineRule="auto"/>
        <w:rPr>
          <w:rFonts w:ascii="Arial" w:eastAsia="Times New Roman" w:hAnsi="Arial" w:cs="Arial"/>
          <w:b/>
          <w:sz w:val="20"/>
          <w:szCs w:val="20"/>
        </w:rPr>
      </w:pPr>
    </w:p>
    <w:p w14:paraId="67A8CB7E"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b/>
          <w:sz w:val="20"/>
          <w:szCs w:val="20"/>
        </w:rPr>
        <w:t xml:space="preserve">Názov firmy podľa OR: </w:t>
      </w:r>
    </w:p>
    <w:p w14:paraId="51939CD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so sídlom:  </w:t>
      </w:r>
    </w:p>
    <w:p w14:paraId="26F54F9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IČO:      </w:t>
      </w:r>
    </w:p>
    <w:p w14:paraId="2BFBC32E"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DIČ: </w:t>
      </w:r>
    </w:p>
    <w:p w14:paraId="747B7554"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IČ DPH: </w:t>
      </w:r>
    </w:p>
    <w:p w14:paraId="3F510B81"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Zapísaná:  </w:t>
      </w:r>
    </w:p>
    <w:p w14:paraId="23333499"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oddiel:  </w:t>
      </w:r>
    </w:p>
    <w:p w14:paraId="7E759829"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vložka č.: </w:t>
      </w:r>
    </w:p>
    <w:p w14:paraId="005B6126"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Zastúpená:</w:t>
      </w:r>
    </w:p>
    <w:p w14:paraId="4CAA92D8"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Titul, Meno, Priezvisko, štatutár</w:t>
      </w:r>
    </w:p>
    <w:p w14:paraId="46D05078" w14:textId="77777777"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p o v e r u j e</w:t>
      </w:r>
    </w:p>
    <w:p w14:paraId="40ABF851"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týmto</w:t>
      </w:r>
    </w:p>
    <w:p w14:paraId="20620468"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b/>
          <w:sz w:val="20"/>
          <w:szCs w:val="20"/>
        </w:rPr>
        <w:t>Titul, Meno, Priezvisko</w:t>
      </w:r>
      <w:r w:rsidRPr="00DD160F">
        <w:rPr>
          <w:rFonts w:ascii="Arial" w:eastAsia="Times New Roman" w:hAnsi="Arial" w:cs="Arial"/>
          <w:sz w:val="20"/>
          <w:szCs w:val="20"/>
        </w:rPr>
        <w:t>, nar.: 00.00.0000, rodné číslo:00 00 00/0000</w:t>
      </w:r>
    </w:p>
    <w:p w14:paraId="6B4FE079"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trvale bytom: </w:t>
      </w:r>
    </w:p>
    <w:p w14:paraId="726361D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(ďalej ako „poverený zamestnanec“)</w:t>
      </w:r>
    </w:p>
    <w:p w14:paraId="69AE484E" w14:textId="77777777" w:rsidR="00DD160F" w:rsidRPr="00DD160F" w:rsidRDefault="00DD160F" w:rsidP="00DD160F">
      <w:pPr>
        <w:spacing w:after="0" w:line="240" w:lineRule="auto"/>
        <w:jc w:val="center"/>
        <w:rPr>
          <w:rFonts w:ascii="Arial" w:eastAsia="Times New Roman" w:hAnsi="Arial" w:cs="Arial"/>
          <w:sz w:val="20"/>
          <w:szCs w:val="20"/>
        </w:rPr>
      </w:pPr>
    </w:p>
    <w:p w14:paraId="5E18BD43"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k zastupovaniu spoločnosti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 ktorá vystupuje ako Zhotoviteľ alebo  ako vedúci člen Združenia</w:t>
      </w:r>
      <w:r w:rsidRPr="00DD160F">
        <w:rPr>
          <w:rFonts w:ascii="Arial" w:eastAsia="Times New Roman" w:hAnsi="Arial" w:cs="Arial"/>
          <w:sz w:val="20"/>
          <w:szCs w:val="20"/>
          <w:vertAlign w:val="superscript"/>
        </w:rPr>
        <w:footnoteReference w:id="57"/>
      </w:r>
      <w:r w:rsidRPr="00DD160F">
        <w:rPr>
          <w:rFonts w:ascii="Arial" w:eastAsia="Times New Roman" w:hAnsi="Arial" w:cs="Arial"/>
          <w:sz w:val="20"/>
          <w:szCs w:val="20"/>
        </w:rPr>
        <w:t>„</w:t>
      </w:r>
      <w:r w:rsidRPr="00DD160F">
        <w:rPr>
          <w:rFonts w:ascii="Arial" w:eastAsia="Times New Roman" w:hAnsi="Arial" w:cs="Arial"/>
          <w:b/>
          <w:sz w:val="20"/>
          <w:szCs w:val="20"/>
        </w:rPr>
        <w:t>Názov Združenia</w:t>
      </w:r>
      <w:r w:rsidRPr="00DD160F">
        <w:rPr>
          <w:rFonts w:ascii="Arial" w:eastAsia="Times New Roman" w:hAnsi="Arial"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DD160F" w:rsidRDefault="00DD160F" w:rsidP="00DD160F">
      <w:pPr>
        <w:spacing w:after="0" w:line="240" w:lineRule="auto"/>
        <w:jc w:val="both"/>
        <w:rPr>
          <w:rFonts w:ascii="Arial" w:eastAsia="Times New Roman" w:hAnsi="Arial" w:cs="Arial"/>
          <w:sz w:val="20"/>
          <w:szCs w:val="20"/>
        </w:rPr>
      </w:pPr>
    </w:p>
    <w:p w14:paraId="040BE307" w14:textId="4F9E1361"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w:t>
      </w:r>
      <w:r w:rsidR="00C91A3C">
        <w:rPr>
          <w:rFonts w:ascii="Arial" w:eastAsia="Times New Roman" w:hAnsi="Arial" w:cs="Arial"/>
          <w:b/>
          <w:sz w:val="20"/>
          <w:szCs w:val="20"/>
        </w:rPr>
        <w:t>D3 Oščadnica-Čadca, Bukov, II. polprofil</w:t>
      </w:r>
      <w:r w:rsidRPr="00DD160F">
        <w:rPr>
          <w:rFonts w:ascii="Arial" w:eastAsia="Times New Roman" w:hAnsi="Arial" w:cs="Arial"/>
          <w:b/>
          <w:sz w:val="20"/>
          <w:szCs w:val="20"/>
        </w:rPr>
        <w:t>“</w:t>
      </w:r>
    </w:p>
    <w:p w14:paraId="57113C90" w14:textId="77777777" w:rsidR="00DD160F" w:rsidRPr="00DD160F" w:rsidRDefault="00DD160F" w:rsidP="00DD160F">
      <w:pPr>
        <w:spacing w:after="0" w:line="240" w:lineRule="auto"/>
        <w:jc w:val="center"/>
        <w:rPr>
          <w:rFonts w:ascii="Arial" w:eastAsia="Times New Roman" w:hAnsi="Arial" w:cs="Arial"/>
          <w:b/>
          <w:sz w:val="20"/>
          <w:szCs w:val="20"/>
        </w:rPr>
      </w:pPr>
    </w:p>
    <w:p w14:paraId="4B4D42E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aby v súvislosti s uvedeným a v súlade s obsahom udeleného poverenia v mene spoločnosti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DD160F">
        <w:rPr>
          <w:rFonts w:ascii="Arial" w:eastAsia="Times New Roman" w:hAnsi="Arial" w:cs="Arial"/>
          <w:b/>
          <w:sz w:val="20"/>
          <w:szCs w:val="20"/>
        </w:rPr>
        <w:t>Názov Zhotoviteľa podľa OR.</w:t>
      </w:r>
    </w:p>
    <w:p w14:paraId="6E0D0CB5" w14:textId="77777777" w:rsidR="00DD160F" w:rsidRPr="00DD160F" w:rsidRDefault="00DD160F" w:rsidP="00DD160F">
      <w:pPr>
        <w:spacing w:after="0" w:line="240" w:lineRule="auto"/>
        <w:jc w:val="both"/>
        <w:rPr>
          <w:rFonts w:ascii="Arial" w:eastAsia="Times New Roman" w:hAnsi="Arial" w:cs="Arial"/>
          <w:sz w:val="20"/>
          <w:szCs w:val="20"/>
        </w:rPr>
      </w:pPr>
    </w:p>
    <w:p w14:paraId="05AD65B5"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Pri všetkých úkonoch, na ktoré je poverený zamestnanec oprávnený podľa tohto poverenia, bude vždy uvádzať, že koná v mene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w:t>
      </w:r>
    </w:p>
    <w:p w14:paraId="68237E3C" w14:textId="77777777" w:rsidR="00DD160F" w:rsidRPr="00DD160F" w:rsidRDefault="00DD160F" w:rsidP="00DD160F">
      <w:pPr>
        <w:spacing w:after="0" w:line="240" w:lineRule="auto"/>
        <w:jc w:val="both"/>
        <w:rPr>
          <w:rFonts w:ascii="Arial" w:eastAsia="Times New Roman" w:hAnsi="Arial" w:cs="Arial"/>
          <w:sz w:val="20"/>
          <w:szCs w:val="20"/>
        </w:rPr>
      </w:pPr>
    </w:p>
    <w:p w14:paraId="34AEA774" w14:textId="77777777" w:rsidR="00DD160F" w:rsidRPr="00DD160F" w:rsidRDefault="00DD160F" w:rsidP="00DD160F">
      <w:pPr>
        <w:spacing w:line="240" w:lineRule="auto"/>
        <w:jc w:val="both"/>
        <w:rPr>
          <w:rFonts w:ascii="Arial" w:eastAsia="Times New Roman" w:hAnsi="Arial" w:cs="Arial"/>
          <w:sz w:val="20"/>
          <w:szCs w:val="20"/>
        </w:rPr>
      </w:pPr>
      <w:r w:rsidRPr="00DD160F">
        <w:rPr>
          <w:rFonts w:ascii="Arial" w:eastAsia="Times New Roman" w:hAnsi="Arial" w:cs="Arial"/>
          <w:sz w:val="20"/>
          <w:szCs w:val="20"/>
        </w:rPr>
        <w:t>Akékoľvek úkony, ktoré by boli v rozpore s týmto poverením alebo ktoré by mohli spôsobiť škodu, nie je poverený zamestnanec oprávnený vykonávať.</w:t>
      </w:r>
    </w:p>
    <w:p w14:paraId="2B5AD6F2" w14:textId="77777777" w:rsidR="00DD160F" w:rsidRPr="00DD160F" w:rsidRDefault="00DD160F" w:rsidP="00DD160F">
      <w:pPr>
        <w:spacing w:after="0" w:line="240" w:lineRule="auto"/>
        <w:jc w:val="both"/>
        <w:rPr>
          <w:rFonts w:ascii="Arial" w:eastAsia="Times New Roman" w:hAnsi="Arial" w:cs="Arial"/>
          <w:sz w:val="20"/>
          <w:szCs w:val="20"/>
        </w:rPr>
      </w:pPr>
    </w:p>
    <w:p w14:paraId="56F4D888"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 dňa:.............................</w:t>
      </w:r>
    </w:p>
    <w:p w14:paraId="0A23B25A" w14:textId="77777777" w:rsidR="00DD160F" w:rsidRPr="00DD160F" w:rsidRDefault="00DD160F" w:rsidP="00DD160F">
      <w:pPr>
        <w:spacing w:after="0" w:line="240" w:lineRule="auto"/>
        <w:jc w:val="both"/>
        <w:rPr>
          <w:rFonts w:ascii="Arial" w:eastAsia="Times New Roman" w:hAnsi="Arial" w:cs="Arial"/>
          <w:sz w:val="20"/>
          <w:szCs w:val="20"/>
        </w:rPr>
      </w:pPr>
    </w:p>
    <w:p w14:paraId="167DCB1D"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DD160F" w:rsidRPr="00DD160F" w14:paraId="646DE5B4" w14:textId="77777777" w:rsidTr="003F7A5E">
        <w:tc>
          <w:tcPr>
            <w:tcW w:w="5524" w:type="dxa"/>
          </w:tcPr>
          <w:p w14:paraId="72E5D5A6" w14:textId="77777777" w:rsidR="00DD160F" w:rsidRPr="00DD160F" w:rsidRDefault="00DD160F" w:rsidP="00DD160F">
            <w:pPr>
              <w:jc w:val="both"/>
              <w:rPr>
                <w:rFonts w:ascii="Arial" w:hAnsi="Arial" w:cs="Arial"/>
              </w:rPr>
            </w:pPr>
            <w:r w:rsidRPr="00DD160F">
              <w:rPr>
                <w:rFonts w:ascii="Arial" w:hAnsi="Arial" w:cs="Arial"/>
              </w:rPr>
              <w:t>Titul, Meno Priezvisko</w:t>
            </w:r>
          </w:p>
        </w:tc>
        <w:tc>
          <w:tcPr>
            <w:tcW w:w="3538" w:type="dxa"/>
          </w:tcPr>
          <w:p w14:paraId="76423165" w14:textId="77777777" w:rsidR="00DD160F" w:rsidRPr="00DD160F" w:rsidRDefault="00DD160F" w:rsidP="00DD160F">
            <w:pPr>
              <w:jc w:val="both"/>
              <w:rPr>
                <w:rFonts w:ascii="Arial" w:hAnsi="Arial" w:cs="Arial"/>
              </w:rPr>
            </w:pPr>
          </w:p>
        </w:tc>
      </w:tr>
      <w:tr w:rsidR="00DD160F" w:rsidRPr="00DD160F" w14:paraId="5338A163" w14:textId="77777777" w:rsidTr="003F7A5E">
        <w:tc>
          <w:tcPr>
            <w:tcW w:w="5524" w:type="dxa"/>
          </w:tcPr>
          <w:p w14:paraId="67120786" w14:textId="77777777" w:rsidR="00DD160F" w:rsidRPr="00DD160F" w:rsidRDefault="00DD160F" w:rsidP="00DD160F">
            <w:pPr>
              <w:jc w:val="both"/>
              <w:rPr>
                <w:rFonts w:ascii="Arial" w:hAnsi="Arial" w:cs="Arial"/>
              </w:rPr>
            </w:pPr>
            <w:r w:rsidRPr="00DD160F">
              <w:rPr>
                <w:rFonts w:ascii="Arial" w:hAnsi="Arial" w:cs="Arial"/>
              </w:rPr>
              <w:t>Štatutár</w:t>
            </w:r>
          </w:p>
        </w:tc>
        <w:tc>
          <w:tcPr>
            <w:tcW w:w="3538" w:type="dxa"/>
          </w:tcPr>
          <w:p w14:paraId="39B7976A" w14:textId="77777777" w:rsidR="00DD160F" w:rsidRPr="00DD160F" w:rsidRDefault="00DD160F" w:rsidP="00DD160F">
            <w:pPr>
              <w:jc w:val="both"/>
              <w:rPr>
                <w:rFonts w:ascii="Arial" w:hAnsi="Arial" w:cs="Arial"/>
              </w:rPr>
            </w:pPr>
          </w:p>
        </w:tc>
      </w:tr>
      <w:tr w:rsidR="00DD160F" w:rsidRPr="00DD160F" w14:paraId="50D2B382" w14:textId="77777777" w:rsidTr="003F7A5E">
        <w:tc>
          <w:tcPr>
            <w:tcW w:w="5524" w:type="dxa"/>
          </w:tcPr>
          <w:p w14:paraId="3E9431AD" w14:textId="77777777" w:rsidR="00DD160F" w:rsidRPr="00DD160F" w:rsidRDefault="00DD160F" w:rsidP="00DD160F">
            <w:pPr>
              <w:jc w:val="both"/>
              <w:rPr>
                <w:rFonts w:ascii="Arial" w:hAnsi="Arial" w:cs="Arial"/>
              </w:rPr>
            </w:pPr>
            <w:r w:rsidRPr="00DD160F">
              <w:rPr>
                <w:rFonts w:ascii="Arial" w:hAnsi="Arial" w:cs="Arial"/>
                <w:b/>
              </w:rPr>
              <w:t>Názov Zhotoviteľa podľa OR</w:t>
            </w:r>
          </w:p>
        </w:tc>
        <w:tc>
          <w:tcPr>
            <w:tcW w:w="3538" w:type="dxa"/>
          </w:tcPr>
          <w:p w14:paraId="5642841A" w14:textId="77777777" w:rsidR="00DD160F" w:rsidRPr="00DD160F" w:rsidRDefault="00DD160F" w:rsidP="00DD160F">
            <w:pPr>
              <w:jc w:val="both"/>
              <w:rPr>
                <w:rFonts w:ascii="Arial" w:hAnsi="Arial" w:cs="Arial"/>
              </w:rPr>
            </w:pPr>
          </w:p>
        </w:tc>
      </w:tr>
    </w:tbl>
    <w:p w14:paraId="3E3D68CE" w14:textId="77777777" w:rsidR="00DD160F" w:rsidRPr="00DD160F" w:rsidRDefault="00DD160F" w:rsidP="00DD160F">
      <w:pPr>
        <w:spacing w:after="0" w:line="240" w:lineRule="auto"/>
        <w:jc w:val="both"/>
        <w:rPr>
          <w:rFonts w:ascii="Arial" w:eastAsia="Times New Roman" w:hAnsi="Arial" w:cs="Arial"/>
          <w:sz w:val="20"/>
          <w:szCs w:val="20"/>
        </w:rPr>
      </w:pPr>
    </w:p>
    <w:p w14:paraId="54EA73DC"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Poverenie prijímam:                                    </w:t>
      </w:r>
    </w:p>
    <w:p w14:paraId="416BB4A2"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5BFD9267"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Titul Meno Priezvisko</w:t>
      </w:r>
    </w:p>
    <w:p w14:paraId="29E6544F" w14:textId="77777777" w:rsidR="00DD160F" w:rsidRPr="00DD160F" w:rsidRDefault="00DD160F" w:rsidP="00DD160F">
      <w:pPr>
        <w:spacing w:after="0" w:line="240" w:lineRule="auto"/>
        <w:rPr>
          <w:rFonts w:ascii="Arial" w:eastAsia="Times New Roman" w:hAnsi="Arial" w:cs="Arial"/>
          <w:b/>
          <w:caps/>
          <w:sz w:val="20"/>
          <w:szCs w:val="20"/>
        </w:rPr>
      </w:pPr>
    </w:p>
    <w:p w14:paraId="043D1AD8" w14:textId="77777777" w:rsidR="00DD160F" w:rsidRPr="00DD160F" w:rsidRDefault="00DD160F" w:rsidP="00DD160F">
      <w:pPr>
        <w:spacing w:after="0" w:line="240" w:lineRule="auto"/>
        <w:rPr>
          <w:rFonts w:ascii="Arial" w:eastAsia="Times New Roman" w:hAnsi="Arial" w:cs="Arial"/>
          <w:b/>
          <w:caps/>
          <w:sz w:val="20"/>
          <w:szCs w:val="20"/>
        </w:rPr>
      </w:pPr>
    </w:p>
    <w:p w14:paraId="373B702A" w14:textId="77777777" w:rsidR="00DD160F" w:rsidRPr="00DD160F" w:rsidRDefault="00DD160F" w:rsidP="00DD160F">
      <w:pPr>
        <w:spacing w:after="0" w:line="240" w:lineRule="auto"/>
        <w:rPr>
          <w:rFonts w:ascii="Arial" w:eastAsia="Times New Roman" w:hAnsi="Arial" w:cs="Arial"/>
          <w:b/>
          <w:caps/>
          <w:sz w:val="20"/>
          <w:szCs w:val="20"/>
        </w:rPr>
      </w:pPr>
    </w:p>
    <w:p w14:paraId="0A96ABEB" w14:textId="77777777" w:rsidR="00DD160F" w:rsidRPr="0095273D" w:rsidRDefault="00DD160F" w:rsidP="0095273D">
      <w:pPr>
        <w:pStyle w:val="Odsekzoznamu"/>
        <w:spacing w:after="0" w:line="240" w:lineRule="auto"/>
        <w:ind w:left="284"/>
        <w:jc w:val="both"/>
        <w:rPr>
          <w:rFonts w:ascii="Arial" w:hAnsi="Arial" w:cs="Arial"/>
          <w:b/>
          <w:sz w:val="20"/>
          <w:szCs w:val="20"/>
        </w:rPr>
      </w:pPr>
    </w:p>
    <w:sectPr w:rsidR="00DD160F" w:rsidRPr="0095273D" w:rsidSect="00677DE3">
      <w:headerReference w:type="default" r:id="rId127"/>
      <w:footerReference w:type="default" r:id="rId128"/>
      <w:headerReference w:type="first" r:id="rId129"/>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D15EFE" w:rsidRDefault="00D15EFE" w:rsidP="00B538C0">
      <w:r>
        <w:separator/>
      </w:r>
    </w:p>
  </w:endnote>
  <w:endnote w:type="continuationSeparator" w:id="0">
    <w:p w14:paraId="30792C08" w14:textId="77777777" w:rsidR="00D15EFE" w:rsidRDefault="00D15EFE"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2C9023D6" w:rsidR="00D15EFE" w:rsidRPr="00D05744" w:rsidRDefault="00D15EFE" w:rsidP="007E6C54">
    <w:pPr>
      <w:pStyle w:val="Pta"/>
      <w:pBdr>
        <w:top w:val="single" w:sz="4" w:space="1" w:color="auto"/>
      </w:pBdr>
      <w:tabs>
        <w:tab w:val="right" w:pos="9356"/>
      </w:tabs>
      <w:spacing w:after="0" w:line="240" w:lineRule="auto"/>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60</w:t>
    </w:r>
    <w:r w:rsidRPr="00D05744">
      <w:rPr>
        <w:rStyle w:val="slostrany"/>
        <w:rFonts w:ascii="Arial" w:hAnsi="Arial" w:cs="Arial"/>
        <w:sz w:val="18"/>
        <w:szCs w:val="18"/>
      </w:rPr>
      <w:fldChar w:fldCharType="end"/>
    </w:r>
  </w:p>
  <w:p w14:paraId="51D848CD" w14:textId="3F4D83CF" w:rsidR="00D15EFE" w:rsidRPr="00D05744" w:rsidRDefault="00D15EFE" w:rsidP="007E6C54">
    <w:pPr>
      <w:pStyle w:val="Pta"/>
      <w:spacing w:after="0" w:line="240" w:lineRule="auto"/>
      <w:rPr>
        <w:rFonts w:ascii="Arial" w:hAnsi="Arial" w:cs="Arial"/>
        <w:sz w:val="18"/>
        <w:szCs w:val="18"/>
      </w:rPr>
    </w:pPr>
    <w:r>
      <w:rPr>
        <w:rFonts w:ascii="Arial" w:hAnsi="Arial" w:cs="Arial"/>
        <w:sz w:val="18"/>
        <w:szCs w:val="18"/>
      </w:rPr>
      <w:t>Pokyny pre záujemcov/uchádzačov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D15EFE" w:rsidRDefault="00D15EFE" w:rsidP="00B538C0">
      <w:r>
        <w:separator/>
      </w:r>
    </w:p>
  </w:footnote>
  <w:footnote w:type="continuationSeparator" w:id="0">
    <w:p w14:paraId="09695599" w14:textId="77777777" w:rsidR="00D15EFE" w:rsidRDefault="00D15EFE" w:rsidP="00B538C0">
      <w:r>
        <w:continuationSeparator/>
      </w:r>
    </w:p>
  </w:footnote>
  <w:footnote w:id="1">
    <w:p w14:paraId="4149F8EC" w14:textId="77777777" w:rsidR="00D15EFE" w:rsidRPr="00930BD8" w:rsidRDefault="00D15EFE"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D15EFE" w:rsidRPr="00930BD8" w:rsidRDefault="00D15EFE"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D15EFE" w:rsidRPr="002E07C8" w:rsidRDefault="00D15EFE" w:rsidP="00B538C0">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D15EFE" w:rsidRPr="002E07C8" w:rsidRDefault="00D15EFE" w:rsidP="00B26946">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Nehodiace sa odstráňte</w:t>
      </w:r>
    </w:p>
  </w:footnote>
  <w:footnote w:id="5">
    <w:p w14:paraId="3246906C" w14:textId="77777777" w:rsidR="00D15EFE" w:rsidRPr="009657AF" w:rsidRDefault="00D15EFE" w:rsidP="00C93804">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581F4990" w14:textId="77777777" w:rsidR="00D15EFE" w:rsidRPr="002E07C8" w:rsidRDefault="00D15EFE" w:rsidP="00BD3D04">
      <w:pPr>
        <w:pStyle w:val="Textpoznmkypodiarou"/>
        <w:rPr>
          <w:sz w:val="18"/>
          <w:szCs w:val="18"/>
        </w:rPr>
      </w:pPr>
      <w:r w:rsidRPr="002E07C8">
        <w:rPr>
          <w:rStyle w:val="Odkaznapoznmkupodiarou"/>
          <w:sz w:val="18"/>
          <w:szCs w:val="18"/>
        </w:rPr>
        <w:footnoteRef/>
      </w:r>
      <w:r w:rsidRPr="002E07C8">
        <w:rPr>
          <w:sz w:val="18"/>
          <w:szCs w:val="18"/>
        </w:rPr>
        <w:t xml:space="preserve"> </w:t>
      </w:r>
      <w:r w:rsidRPr="002E07C8">
        <w:rPr>
          <w:rFonts w:ascii="Arial" w:hAnsi="Arial" w:cs="Arial"/>
          <w:sz w:val="18"/>
          <w:szCs w:val="18"/>
        </w:rPr>
        <w:t>Uchádzač uvedie v kolónke áno alebo nie</w:t>
      </w:r>
    </w:p>
    <w:p w14:paraId="4355FA58" w14:textId="77777777" w:rsidR="00D15EFE" w:rsidRDefault="00D15EFE" w:rsidP="00BD3D04">
      <w:pPr>
        <w:pStyle w:val="Textpoznmkypodiarou"/>
      </w:pPr>
    </w:p>
  </w:footnote>
  <w:footnote w:id="7">
    <w:p w14:paraId="5471E46C" w14:textId="77777777" w:rsidR="00D15EFE" w:rsidRPr="002E07C8" w:rsidRDefault="00D15EFE" w:rsidP="005934E9">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Priložte len doklady preukazujúce odbornú spôsobilosť alebo oprávnenie na výkon činnosti, ktoré sú potrebné pre vykonanie tohto diela</w:t>
      </w:r>
    </w:p>
  </w:footnote>
  <w:footnote w:id="8">
    <w:p w14:paraId="3054F700"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69486D4"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w:t>
      </w:r>
      <w:r w:rsidRPr="006C6EB1">
        <w:rPr>
          <w:rFonts w:ascii="Arial" w:hAnsi="Arial" w:cs="Arial"/>
          <w:b/>
        </w:rPr>
        <w:t>verejných obstarávateľov</w:t>
      </w:r>
      <w:r w:rsidRPr="006C6EB1">
        <w:rPr>
          <w:rFonts w:ascii="Arial" w:hAnsi="Arial" w:cs="Arial"/>
        </w:rPr>
        <w:t xml:space="preserve">: buď </w:t>
      </w:r>
      <w:r w:rsidRPr="006C6EB1">
        <w:rPr>
          <w:rFonts w:ascii="Arial" w:hAnsi="Arial" w:cs="Arial"/>
          <w:b/>
        </w:rPr>
        <w:t>predbežné oznámenie</w:t>
      </w:r>
      <w:r w:rsidRPr="006C6EB1">
        <w:rPr>
          <w:rFonts w:ascii="Arial" w:hAnsi="Arial" w:cs="Arial"/>
        </w:rPr>
        <w:t xml:space="preserve"> používané ako prostriedok vyzvania na súťaž, </w:t>
      </w:r>
      <w:r w:rsidRPr="006C6EB1">
        <w:rPr>
          <w:rFonts w:ascii="Arial" w:hAnsi="Arial" w:cs="Arial"/>
          <w:b/>
        </w:rPr>
        <w:t>alebo oznámenie o vyhlásení verejného obstarávania</w:t>
      </w:r>
      <w:r w:rsidRPr="006C6EB1">
        <w:rPr>
          <w:rFonts w:ascii="Arial" w:hAnsi="Arial" w:cs="Arial"/>
        </w:rPr>
        <w:t xml:space="preserve">. V prípade </w:t>
      </w:r>
      <w:r w:rsidRPr="006C6EB1">
        <w:rPr>
          <w:rFonts w:ascii="Arial" w:hAnsi="Arial" w:cs="Arial"/>
          <w:b/>
        </w:rPr>
        <w:t>obstarávateľov</w:t>
      </w:r>
      <w:r w:rsidRPr="006C6EB1">
        <w:rPr>
          <w:rFonts w:ascii="Arial" w:hAnsi="Arial" w:cs="Arial"/>
        </w:rPr>
        <w:t xml:space="preserve"> : </w:t>
      </w:r>
      <w:r w:rsidRPr="006C6EB1">
        <w:rPr>
          <w:rFonts w:ascii="Arial" w:hAnsi="Arial" w:cs="Arial"/>
          <w:b/>
        </w:rPr>
        <w:t>pravidelné informatívne oznámenie</w:t>
      </w:r>
      <w:r w:rsidRPr="006C6EB1">
        <w:rPr>
          <w:rFonts w:ascii="Arial" w:hAnsi="Arial" w:cs="Arial"/>
        </w:rPr>
        <w:t xml:space="preserve"> používané ako prostriedok výzvy na súťaž, </w:t>
      </w:r>
      <w:r w:rsidRPr="006C6EB1">
        <w:rPr>
          <w:rFonts w:ascii="Arial" w:hAnsi="Arial" w:cs="Arial"/>
          <w:b/>
        </w:rPr>
        <w:t>oznámenie o vyhlásení verejného obstarávania alebo oznámenia o existencii kvalifikačného systému.</w:t>
      </w:r>
    </w:p>
  </w:footnote>
  <w:footnote w:id="10">
    <w:p w14:paraId="4B0545F6"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w:t>
      </w:r>
      <w:r w:rsidRPr="006C6EB1">
        <w:rPr>
          <w:rFonts w:ascii="Arial" w:hAnsi="Arial" w:cs="Arial"/>
          <w:i/>
        </w:rPr>
        <w:t>Informácie, ktoré majú byť prevzaté z oddielu I bod I.1 príslušného oznámenia</w:t>
      </w:r>
      <w:r w:rsidRPr="006C6EB1">
        <w:rPr>
          <w:rFonts w:ascii="Arial" w:hAnsi="Arial" w:cs="Arial"/>
        </w:rPr>
        <w:t>, v prípade spoločného obstarávania uveďte mená všetkých zúčastnených obstarávateľov.</w:t>
      </w:r>
    </w:p>
  </w:footnote>
  <w:footnote w:id="11">
    <w:p w14:paraId="2459CB21"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body II.1.1 a II.1.3 príslušného oznámenia.</w:t>
      </w:r>
    </w:p>
  </w:footnote>
  <w:footnote w:id="12">
    <w:p w14:paraId="23D285E2"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 II.1.1 príslušného oznámenia.</w:t>
      </w:r>
    </w:p>
  </w:footnote>
  <w:footnote w:id="13">
    <w:p w14:paraId="5E670139" w14:textId="77777777" w:rsidR="00D15EFE" w:rsidRPr="006C6EB1" w:rsidRDefault="00D15EFE" w:rsidP="00AB273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Poskytnutie informácie o kontaktných osobách toľkokrát, koľkokrát je to potrebné.</w:t>
      </w:r>
    </w:p>
  </w:footnote>
  <w:footnote w:id="14">
    <w:p w14:paraId="30A6C48B" w14:textId="77777777" w:rsidR="00D15EFE" w:rsidRPr="006C6EB1" w:rsidRDefault="00D15EFE" w:rsidP="00AB273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Porovnaj odporúčanie Komisie zo 6. mája 2003 týkajúce sa definície mikropodnikov, malých a stredných podnikov (Ú. v. EÚ L 124, 20.5.2003, s. 36). Táto informácia sa vyžaduje len na štatistické účely.</w:t>
      </w:r>
      <w:r w:rsidRPr="006C6EB1">
        <w:rPr>
          <w:rFonts w:ascii="Arial" w:hAnsi="Arial" w:cs="Arial"/>
          <w:b/>
          <w:sz w:val="20"/>
          <w:szCs w:val="20"/>
        </w:rPr>
        <w:t xml:space="preserve"> Mikropodniky: </w:t>
      </w:r>
      <w:r w:rsidRPr="006C6EB1">
        <w:rPr>
          <w:rFonts w:ascii="Arial" w:hAnsi="Arial" w:cs="Arial"/>
          <w:sz w:val="20"/>
          <w:szCs w:val="20"/>
        </w:rPr>
        <w:t xml:space="preserve">podniky, ktoré </w:t>
      </w:r>
      <w:r w:rsidRPr="006C6EB1">
        <w:rPr>
          <w:rFonts w:ascii="Arial" w:hAnsi="Arial" w:cs="Arial"/>
          <w:b/>
          <w:sz w:val="20"/>
          <w:szCs w:val="20"/>
        </w:rPr>
        <w:t xml:space="preserve">zamestnávajú menej než 10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2 milióny EUR.</w:t>
      </w:r>
    </w:p>
    <w:p w14:paraId="08CEE45D" w14:textId="77777777" w:rsidR="00D15EFE" w:rsidRPr="006C6EB1" w:rsidRDefault="00D15EFE" w:rsidP="00AB2736">
      <w:pPr>
        <w:jc w:val="both"/>
        <w:rPr>
          <w:rFonts w:ascii="Arial" w:hAnsi="Arial" w:cs="Arial"/>
          <w:b/>
          <w:sz w:val="20"/>
          <w:szCs w:val="20"/>
        </w:rPr>
      </w:pPr>
      <w:r w:rsidRPr="006C6EB1">
        <w:rPr>
          <w:rFonts w:ascii="Arial" w:hAnsi="Arial" w:cs="Arial"/>
          <w:b/>
          <w:sz w:val="20"/>
          <w:szCs w:val="20"/>
        </w:rPr>
        <w:t>Malé podniky:</w:t>
      </w:r>
      <w:r w:rsidRPr="006C6EB1">
        <w:rPr>
          <w:rFonts w:ascii="Arial" w:hAnsi="Arial" w:cs="Arial"/>
          <w:sz w:val="20"/>
          <w:szCs w:val="20"/>
        </w:rPr>
        <w:t xml:space="preserve"> podniky, ktoré </w:t>
      </w:r>
      <w:r w:rsidRPr="006C6EB1">
        <w:rPr>
          <w:rFonts w:ascii="Arial" w:hAnsi="Arial" w:cs="Arial"/>
          <w:b/>
          <w:sz w:val="20"/>
          <w:szCs w:val="20"/>
        </w:rPr>
        <w:t xml:space="preserve">zamestnávajú menej ako 50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10 miliónov EUR.</w:t>
      </w:r>
    </w:p>
    <w:p w14:paraId="041B6B6D" w14:textId="77777777" w:rsidR="00D15EFE" w:rsidRPr="006C6EB1" w:rsidRDefault="00D15EFE" w:rsidP="00AB2736">
      <w:pPr>
        <w:jc w:val="both"/>
        <w:rPr>
          <w:rFonts w:ascii="Arial" w:hAnsi="Arial" w:cs="Arial"/>
        </w:rPr>
      </w:pPr>
      <w:r w:rsidRPr="006C6EB1">
        <w:rPr>
          <w:rFonts w:ascii="Arial" w:hAnsi="Arial" w:cs="Arial"/>
          <w:b/>
          <w:sz w:val="20"/>
          <w:szCs w:val="20"/>
        </w:rPr>
        <w:t xml:space="preserve">Stredné podniky: podniky, ktoré nie sú mikropodnikmi ani malými podnikmi </w:t>
      </w:r>
      <w:r w:rsidRPr="006C6EB1">
        <w:rPr>
          <w:rFonts w:ascii="Arial" w:hAnsi="Arial" w:cs="Arial"/>
          <w:sz w:val="20"/>
          <w:szCs w:val="20"/>
        </w:rPr>
        <w:t>a ktoré</w:t>
      </w:r>
      <w:r w:rsidRPr="006C6EB1">
        <w:rPr>
          <w:rFonts w:ascii="Arial" w:hAnsi="Arial" w:cs="Arial"/>
          <w:b/>
          <w:sz w:val="20"/>
          <w:szCs w:val="20"/>
        </w:rPr>
        <w:t xml:space="preserve"> zamestnávajú menej ako 250 osôb</w:t>
      </w:r>
      <w:r w:rsidRPr="006C6EB1">
        <w:rPr>
          <w:rFonts w:ascii="Arial" w:hAnsi="Arial" w:cs="Arial"/>
          <w:sz w:val="20"/>
          <w:szCs w:val="20"/>
        </w:rPr>
        <w:t xml:space="preserve"> a ktorých </w:t>
      </w:r>
      <w:r w:rsidRPr="006C6EB1">
        <w:rPr>
          <w:rFonts w:ascii="Arial" w:hAnsi="Arial" w:cs="Arial"/>
          <w:b/>
          <w:sz w:val="20"/>
          <w:szCs w:val="20"/>
        </w:rPr>
        <w:t>ročný obrat nepresahuje 50 miliónov EUR a/alebo celková ročná súvaha nepresahuje 43 miliónov EUR.</w:t>
      </w:r>
    </w:p>
  </w:footnote>
  <w:footnote w:id="15">
    <w:p w14:paraId="2AF4EB72" w14:textId="77777777" w:rsidR="00D15EFE" w:rsidRPr="006C6EB1" w:rsidRDefault="00D15EFE" w:rsidP="00AB273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oznámenie o ponuke, bod III. 1.5.</w:t>
      </w:r>
    </w:p>
  </w:footnote>
  <w:footnote w:id="16">
    <w:p w14:paraId="10F94CC2" w14:textId="77777777" w:rsidR="00D15EFE" w:rsidRPr="006C6EB1" w:rsidRDefault="00D15EFE" w:rsidP="00AB273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To znamená, že jeho hlavným cieľom je sociálna a profesionálna integrácia zdravotne postihnutých alebo znevýhodnených osôb.</w:t>
      </w:r>
    </w:p>
  </w:footnote>
  <w:footnote w:id="17">
    <w:p w14:paraId="470267DF"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 existujú odkazy a klasifikácie, tak sú uvedené v osvedčení.</w:t>
      </w:r>
    </w:p>
  </w:footnote>
  <w:footnote w:id="18">
    <w:p w14:paraId="4257B519"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Najmä ako súčasť skupiny, konzorcia, spoločného podniku alebo podobne.</w:t>
      </w:r>
    </w:p>
  </w:footnote>
  <w:footnote w:id="19">
    <w:p w14:paraId="39CB46D1" w14:textId="77777777" w:rsidR="00D15EFE" w:rsidRPr="006C6EB1" w:rsidRDefault="00D15EFE" w:rsidP="001435F6">
      <w:pPr>
        <w:pStyle w:val="Textpoznmkypodiarou"/>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Napríklad technické orgány zapojené do kontroly kvality: Časť IV oddiel C bod 3.</w:t>
      </w:r>
    </w:p>
  </w:footnote>
  <w:footnote w:id="20">
    <w:p w14:paraId="46688562" w14:textId="77777777" w:rsidR="00D15EFE" w:rsidRPr="006C6EB1" w:rsidRDefault="00D15EFE"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2 rámcového rozhodnutia Rady 2008/841/SVV z 24. októbra 2008 o boji proti organizovanému zločinu (Ú. v. EÚ L 300, 11.11.2008, s. 42).</w:t>
      </w:r>
    </w:p>
  </w:footnote>
  <w:footnote w:id="21">
    <w:p w14:paraId="32D1E90D" w14:textId="77777777" w:rsidR="00D15EFE" w:rsidRPr="006C6EB1" w:rsidRDefault="00D15EFE"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39E67981" w14:textId="77777777" w:rsidR="00D15EFE" w:rsidRPr="006C6EB1" w:rsidRDefault="00D15EFE"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 zmysle článku 1 Dohovoru o ochrane finančných záujmov Európskych spoločenstiev (Ú. v. ES C 316, 27.11.1995, s. 48).</w:t>
      </w:r>
    </w:p>
  </w:footnote>
  <w:footnote w:id="23">
    <w:p w14:paraId="59D02546" w14:textId="77777777" w:rsidR="00D15EFE" w:rsidRPr="006C6EB1" w:rsidRDefault="00D15EFE"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2132DF59" w14:textId="77777777" w:rsidR="00D15EFE" w:rsidRPr="006C6EB1" w:rsidRDefault="00D15EFE"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37AF28E8" w14:textId="77777777" w:rsidR="00D15EFE" w:rsidRPr="006C6EB1" w:rsidRDefault="00D15EFE"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55C1225F"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7">
    <w:p w14:paraId="6D508B66"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8">
    <w:p w14:paraId="4600AFAE"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9">
    <w:p w14:paraId="23608825"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súlade s vnútroštátnymi ustanoveniami, ktorými sa vykonáva článok 57 ods. 6 smernice 2014/24/EÚ.</w:t>
      </w:r>
    </w:p>
  </w:footnote>
  <w:footnote w:id="30">
    <w:p w14:paraId="4953B66D" w14:textId="77777777" w:rsidR="00D15EFE" w:rsidRPr="006C6EB1" w:rsidRDefault="00D15EFE"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Vysvetlenie by so zreteľom na povahu spáchaných trestných činov (presné, opakované a systematické...) malo ukazovať primeranosť prijatých opatrení. </w:t>
      </w:r>
    </w:p>
    <w:p w14:paraId="2B8A5C46" w14:textId="77777777" w:rsidR="00D15EFE" w:rsidRPr="006C6EB1" w:rsidRDefault="00D15EFE" w:rsidP="001435F6">
      <w:pPr>
        <w:jc w:val="both"/>
        <w:rPr>
          <w:rFonts w:ascii="Arial" w:hAnsi="Arial" w:cs="Arial"/>
        </w:rPr>
      </w:pPr>
    </w:p>
  </w:footnote>
  <w:footnote w:id="31">
    <w:p w14:paraId="7602B9C0" w14:textId="77777777" w:rsidR="00D15EFE" w:rsidRDefault="00D15EFE" w:rsidP="001435F6">
      <w:pPr>
        <w:pStyle w:val="Textpoznmkypodiarou"/>
      </w:pPr>
      <w:r>
        <w:rPr>
          <w:rStyle w:val="Odkaznapoznmkupodiarou"/>
        </w:rPr>
        <w:footnoteRef/>
      </w:r>
      <w:r>
        <w:t xml:space="preserve"> </w:t>
      </w:r>
      <w:r w:rsidRPr="00471F7E">
        <w:t>Zopakujte toľkokrát, koľkokrát je potrebné.</w:t>
      </w:r>
    </w:p>
  </w:footnote>
  <w:footnote w:id="32">
    <w:p w14:paraId="619CF029" w14:textId="77777777" w:rsidR="00D15EFE" w:rsidRDefault="00D15EFE" w:rsidP="001435F6">
      <w:pPr>
        <w:pStyle w:val="Textpoznmkypodiarou"/>
      </w:pPr>
      <w:r>
        <w:rPr>
          <w:rStyle w:val="Odkaznapoznmkupodiarou"/>
        </w:rPr>
        <w:footnoteRef/>
      </w:r>
      <w:r>
        <w:t xml:space="preserve"> </w:t>
      </w:r>
      <w:r w:rsidRPr="00471F7E">
        <w:t>Pozri článok 57 ods. 4 smernice 2014/24/EÚ.</w:t>
      </w:r>
    </w:p>
  </w:footnote>
  <w:footnote w:id="33">
    <w:p w14:paraId="5CB64702"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je uvedené na účely tohto obstarávania vo vnútroštátnom práve, v príslušnom oznámení alebo v súťažných podkladoch alebo v článku 18 ods. 2 smernice 2014/24/EÚ.</w:t>
      </w:r>
    </w:p>
  </w:footnote>
  <w:footnote w:id="34">
    <w:p w14:paraId="57CF0A11"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vnútroštátne právo, príslušné oznámenie alebo súťažné podklady.</w:t>
      </w:r>
    </w:p>
  </w:footnote>
  <w:footnote w:id="35">
    <w:p w14:paraId="3CC20F0F" w14:textId="77777777" w:rsidR="00D15EFE" w:rsidRPr="006C6EB1" w:rsidRDefault="00D15EFE" w:rsidP="001435F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Tieto informácie sa nemusia uviesť, ak vylúčenie hospodárskych subjektov v jednom z prípadov uvedených pod písmenami a) až f) je </w:t>
      </w:r>
      <w:r w:rsidRPr="006C6EB1">
        <w:rPr>
          <w:rFonts w:ascii="Arial" w:hAnsi="Arial" w:cs="Arial"/>
          <w:b/>
          <w:sz w:val="20"/>
          <w:szCs w:val="20"/>
        </w:rPr>
        <w:t>povinné</w:t>
      </w:r>
      <w:r w:rsidRPr="006C6EB1">
        <w:rPr>
          <w:rFonts w:ascii="Arial" w:hAnsi="Arial" w:cs="Arial"/>
          <w:sz w:val="20"/>
          <w:szCs w:val="20"/>
        </w:rPr>
        <w:t xml:space="preserve"> podľa platného vnútroštátneho práva </w:t>
      </w:r>
      <w:r w:rsidRPr="006C6EB1">
        <w:rPr>
          <w:rFonts w:ascii="Arial" w:hAnsi="Arial" w:cs="Arial"/>
          <w:b/>
          <w:sz w:val="20"/>
          <w:szCs w:val="20"/>
        </w:rPr>
        <w:t>bez možnosti výnimky</w:t>
      </w:r>
      <w:r w:rsidRPr="006C6EB1">
        <w:rPr>
          <w:rFonts w:ascii="Arial" w:hAnsi="Arial" w:cs="Arial"/>
          <w:sz w:val="20"/>
          <w:szCs w:val="20"/>
        </w:rPr>
        <w:t xml:space="preserve">, keď  je však hospodársky subjekt schopný realizovať zákazku. </w:t>
      </w:r>
    </w:p>
  </w:footnote>
  <w:footnote w:id="36">
    <w:p w14:paraId="7BC886F7"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potreby pozri definície vo vnútroštátnom práve, príslušnom oznámení alebo v súťažných podkladoch.</w:t>
      </w:r>
    </w:p>
  </w:footnote>
  <w:footnote w:id="37">
    <w:p w14:paraId="56EEADBC" w14:textId="77777777" w:rsidR="00D15EFE" w:rsidRDefault="00D15EFE"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14:paraId="1D8BF6D1" w14:textId="77777777" w:rsidR="00D15EFE" w:rsidRPr="006C6EB1" w:rsidRDefault="00D15EF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p w14:paraId="1D886A86" w14:textId="77777777" w:rsidR="00D15EFE" w:rsidRDefault="00D15EFE" w:rsidP="001435F6">
      <w:pPr>
        <w:pStyle w:val="Textpoznmkypodiarou"/>
      </w:pPr>
    </w:p>
  </w:footnote>
  <w:footnote w:id="39">
    <w:p w14:paraId="156B4BCF"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sa uvádza v prílohe XI k smernici 2014/24/EÚ</w:t>
      </w:r>
      <w:r w:rsidRPr="006C6EB1">
        <w:rPr>
          <w:rFonts w:ascii="Arial" w:hAnsi="Arial" w:cs="Arial"/>
          <w:lang w:val="en-US"/>
        </w:rPr>
        <w:t>;</w:t>
      </w:r>
      <w:r w:rsidRPr="006C6EB1">
        <w:rPr>
          <w:rFonts w:ascii="Arial" w:hAnsi="Arial" w:cs="Arial"/>
        </w:rPr>
        <w:t xml:space="preserve"> </w:t>
      </w:r>
      <w:r w:rsidRPr="006C6EB1">
        <w:rPr>
          <w:rFonts w:ascii="Arial" w:hAnsi="Arial" w:cs="Arial"/>
          <w:b/>
          <w:i/>
        </w:rPr>
        <w:t>na hospodárske subjekty z určitých členských štátov sa môže vzťahovať povinnosť dodržiavať iné požiadavky stanovené v uvedenej prílohe</w:t>
      </w:r>
      <w:r w:rsidRPr="006C6EB1">
        <w:rPr>
          <w:rFonts w:ascii="Arial" w:hAnsi="Arial" w:cs="Arial"/>
        </w:rPr>
        <w:t>.</w:t>
      </w:r>
    </w:p>
    <w:p w14:paraId="5047EF5B" w14:textId="77777777" w:rsidR="00D15EFE" w:rsidRDefault="00D15EFE" w:rsidP="001435F6">
      <w:pPr>
        <w:pStyle w:val="Textpoznmkypodiarou"/>
        <w:jc w:val="both"/>
      </w:pPr>
    </w:p>
  </w:footnote>
  <w:footnote w:id="40">
    <w:p w14:paraId="72B667DF" w14:textId="77777777" w:rsidR="00D15EFE" w:rsidRDefault="00D15EFE" w:rsidP="001435F6">
      <w:pPr>
        <w:pStyle w:val="Textpoznmkypodiarou"/>
      </w:pPr>
      <w:r>
        <w:rPr>
          <w:rStyle w:val="Odkaznapoznmkupodiarou"/>
        </w:rPr>
        <w:footnoteRef/>
      </w:r>
      <w:r>
        <w:t xml:space="preserve"> Len v prípade, ak je to povolené v príslušnom oznámení alebo v súťažných podkladoch.</w:t>
      </w:r>
    </w:p>
  </w:footnote>
  <w:footnote w:id="41">
    <w:p w14:paraId="5ABBD2D7" w14:textId="77777777" w:rsidR="00D15EFE" w:rsidRDefault="00D15EFE" w:rsidP="001435F6">
      <w:pPr>
        <w:pStyle w:val="Textpoznmkypodiarou"/>
      </w:pPr>
      <w:r>
        <w:rPr>
          <w:rStyle w:val="Odkaznapoznmkupodiarou"/>
        </w:rPr>
        <w:footnoteRef/>
      </w:r>
      <w:r>
        <w:t xml:space="preserve"> Len v prípade, ak je to povolené v príslušnom oznámení alebo v súťažných podkladoch.</w:t>
      </w:r>
    </w:p>
  </w:footnote>
  <w:footnote w:id="42">
    <w:p w14:paraId="7294739E" w14:textId="77777777" w:rsidR="00D15EFE" w:rsidRPr="006C6EB1" w:rsidRDefault="00D15EF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3">
    <w:p w14:paraId="44247BB8" w14:textId="77777777" w:rsidR="00D15EFE" w:rsidRPr="006C6EB1" w:rsidRDefault="00D15EF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4">
    <w:p w14:paraId="46AB1D7B" w14:textId="77777777" w:rsidR="00D15EFE" w:rsidRPr="006C6EB1" w:rsidRDefault="00D15EF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45">
    <w:p w14:paraId="2D96D725" w14:textId="77777777" w:rsidR="00D15EFE" w:rsidRPr="006C6EB1" w:rsidRDefault="00D15EF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vyžadovať</w:t>
      </w:r>
      <w:r w:rsidRPr="006C6EB1">
        <w:rPr>
          <w:rFonts w:ascii="Arial" w:hAnsi="Arial" w:cs="Arial"/>
        </w:rPr>
        <w:t xml:space="preserve"> až päť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päť rokov.</w:t>
      </w:r>
    </w:p>
  </w:footnote>
  <w:footnote w:id="46">
    <w:p w14:paraId="0EC869A8"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požadovať</w:t>
      </w:r>
      <w:r w:rsidRPr="006C6EB1">
        <w:rPr>
          <w:rFonts w:ascii="Arial" w:hAnsi="Arial" w:cs="Arial"/>
        </w:rPr>
        <w:t xml:space="preserve"> až tri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tri rokov.</w:t>
      </w:r>
    </w:p>
  </w:footnote>
  <w:footnote w:id="47">
    <w:p w14:paraId="398A02E3" w14:textId="77777777" w:rsidR="00D15EFE" w:rsidRPr="006C6EB1" w:rsidRDefault="00D15EFE" w:rsidP="001435F6">
      <w:pPr>
        <w:pStyle w:val="Textpoznmkypodiarou"/>
        <w:ind w:left="142" w:hanging="142"/>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Inými slovami, </w:t>
      </w:r>
      <w:r w:rsidRPr="006C6EB1">
        <w:rPr>
          <w:rFonts w:ascii="Arial" w:hAnsi="Arial" w:cs="Arial"/>
          <w:b/>
        </w:rPr>
        <w:t>všetci</w:t>
      </w:r>
      <w:r w:rsidRPr="006C6EB1">
        <w:rPr>
          <w:rFonts w:ascii="Arial" w:hAnsi="Arial" w:cs="Arial"/>
        </w:rPr>
        <w:t xml:space="preserve"> príjemcovia by mali byť uvedení v zozname a tento zoznam by mal obsahovať verejných aj súkromných klientov pre príslušné dodávky tovaru alebo príslušné služby.</w:t>
      </w:r>
    </w:p>
  </w:footnote>
  <w:footnote w:id="48">
    <w:p w14:paraId="7E9D826C"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7BA15FC5"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Kontrolu má vykonávať verejný obstarávateľ alebo v prípade, že verejný obstarávateľ vyjadrí súhlas, v jeho mene príslušný úradný orgán štátu, v ktorom je poskytovateľ služieb alebo dodávateľ usadený.</w:t>
      </w:r>
    </w:p>
    <w:p w14:paraId="78E3F030" w14:textId="77777777" w:rsidR="00D15EFE" w:rsidRDefault="00D15EFE" w:rsidP="001435F6">
      <w:pPr>
        <w:pStyle w:val="Textpoznmkypodiarou"/>
        <w:jc w:val="both"/>
      </w:pPr>
    </w:p>
  </w:footnote>
  <w:footnote w:id="50">
    <w:p w14:paraId="5B8269BB" w14:textId="77777777" w:rsidR="00D15EFE" w:rsidRDefault="00D15EFE"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351F145C"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Jasne uveďte, ktorej položky sa odpoveď týka.</w:t>
      </w:r>
    </w:p>
  </w:footnote>
  <w:footnote w:id="52">
    <w:p w14:paraId="045CD6B5"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3">
    <w:p w14:paraId="78A58397"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4">
    <w:p w14:paraId="00B62DA6"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Pod podmienkou, že hospodársky subjekt poskytol potrebné informácie </w:t>
      </w:r>
      <w:r w:rsidRPr="006C6EB1">
        <w:rPr>
          <w:rFonts w:ascii="Arial" w:hAnsi="Arial" w:cs="Arial"/>
          <w:i/>
        </w:rPr>
        <w:t>(webová adresa, vydávajúci orgán alebo subjekt, presný odkaz na dokumentáciu), ktoré umožňujú verejnému obstarávateľovi alebo obstarávateľovi, aby tak urobili</w:t>
      </w:r>
      <w:r w:rsidRPr="006C6EB1">
        <w:rPr>
          <w:rFonts w:ascii="Arial" w:hAnsi="Arial" w:cs="Arial"/>
        </w:rPr>
        <w:t xml:space="preserve">. </w:t>
      </w:r>
      <w:r w:rsidRPr="006C6EB1">
        <w:rPr>
          <w:rFonts w:ascii="Arial" w:hAnsi="Arial" w:cs="Arial"/>
          <w:i/>
        </w:rPr>
        <w:t>V prípade potreby to musí byť sprevádzané príslušným súhlasom s takýmto prístupom.</w:t>
      </w:r>
    </w:p>
  </w:footnote>
  <w:footnote w:id="55">
    <w:p w14:paraId="6801DB18" w14:textId="77777777" w:rsidR="00D15EFE" w:rsidRDefault="00D15EFE">
      <w:pPr>
        <w:pStyle w:val="Textpoznmkypodiarou"/>
      </w:pPr>
      <w:r w:rsidRPr="006C6EB1">
        <w:rPr>
          <w:rStyle w:val="Odkaznapoznmkupodiarou"/>
          <w:rFonts w:ascii="Arial" w:hAnsi="Arial" w:cs="Arial"/>
        </w:rPr>
        <w:footnoteRef/>
      </w:r>
      <w:r w:rsidRPr="006C6EB1">
        <w:rPr>
          <w:rFonts w:ascii="Arial" w:hAnsi="Arial" w:cs="Arial"/>
        </w:rPr>
        <w:t xml:space="preserve"> V závislosti od vnútroštátneho vykonávania článku 59 ods. 5 druhého pododseku smernice 2014/24/EÚ.</w:t>
      </w:r>
    </w:p>
  </w:footnote>
  <w:footnote w:id="56">
    <w:p w14:paraId="7E4ACEB9" w14:textId="77777777" w:rsidR="00D15EFE" w:rsidRDefault="00D15EFE"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7">
    <w:p w14:paraId="16E99CC0" w14:textId="77777777" w:rsidR="00D15EFE" w:rsidRDefault="00D15EFE"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77094975" w:rsidR="00D15EFE" w:rsidRPr="00911733" w:rsidRDefault="00D15EFE" w:rsidP="006C6EB1">
    <w:pPr>
      <w:pStyle w:val="H6"/>
      <w:tabs>
        <w:tab w:val="left" w:pos="6096"/>
      </w:tabs>
      <w:spacing w:before="0" w:after="0"/>
      <w:rPr>
        <w:rFonts w:cs="Arial"/>
        <w:b w:val="0"/>
        <w:snapToGrid/>
        <w:sz w:val="18"/>
      </w:rPr>
    </w:pPr>
    <w:r>
      <w:rPr>
        <w:rFonts w:cs="Arial"/>
        <w:b w:val="0"/>
        <w:snapToGrid/>
        <w:sz w:val="18"/>
      </w:rPr>
      <w:t>Súťažné podklady: D3</w:t>
    </w:r>
    <w:r w:rsidRPr="00BD3F29">
      <w:rPr>
        <w:rFonts w:cs="Arial"/>
        <w:b w:val="0"/>
        <w:snapToGrid/>
        <w:sz w:val="18"/>
      </w:rPr>
      <w:t xml:space="preserve"> </w:t>
    </w:r>
    <w:r>
      <w:rPr>
        <w:rFonts w:cs="Arial"/>
        <w:b w:val="0"/>
        <w:snapToGrid/>
        <w:sz w:val="18"/>
      </w:rPr>
      <w:t>Oščadnica-Čadca, Bukov</w:t>
    </w:r>
    <w:r w:rsidRPr="003F3559">
      <w:rPr>
        <w:rFonts w:cs="Arial"/>
        <w:b w:val="0"/>
        <w:snapToGrid/>
        <w:sz w:val="18"/>
      </w:rPr>
      <w:t xml:space="preserve">, II. polprofil    </w:t>
    </w:r>
    <w:r>
      <w:rPr>
        <w:rFonts w:cs="Arial"/>
        <w:b w:val="0"/>
        <w:snapToGrid/>
        <w:sz w:val="18"/>
      </w:rPr>
      <w:t xml:space="preserve">                     </w:t>
    </w:r>
    <w:r w:rsidRPr="00911733">
      <w:rPr>
        <w:rFonts w:cs="Arial"/>
        <w:b w:val="0"/>
        <w:snapToGrid/>
        <w:sz w:val="18"/>
      </w:rPr>
      <w:t>Národná diaľničná spoločnosť, a.s.</w:t>
    </w:r>
  </w:p>
  <w:p w14:paraId="6403CE10" w14:textId="77777777" w:rsidR="00D15EFE" w:rsidRPr="00D05744" w:rsidRDefault="00D15EFE" w:rsidP="006C6EB1">
    <w:pPr>
      <w:pStyle w:val="H6"/>
      <w:tabs>
        <w:tab w:val="left" w:pos="5907"/>
        <w:tab w:val="left" w:pos="6402"/>
        <w:tab w:val="left" w:pos="6567"/>
        <w:tab w:val="right" w:pos="9356"/>
      </w:tabs>
      <w:spacing w:before="0" w:after="0"/>
      <w:rPr>
        <w:szCs w:val="16"/>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D15EFE" w:rsidRPr="006959C1" w:rsidRDefault="00D15EFE"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AFA5721"/>
    <w:multiLevelType w:val="hybridMultilevel"/>
    <w:tmpl w:val="83E42CAC"/>
    <w:lvl w:ilvl="0" w:tplc="94FAACB0">
      <w:start w:val="1"/>
      <w:numFmt w:val="lowerLetter"/>
      <w:lvlText w:val="%1)"/>
      <w:lvlJc w:val="left"/>
      <w:pPr>
        <w:ind w:left="2348" w:hanging="36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5"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C47335"/>
    <w:multiLevelType w:val="hybridMultilevel"/>
    <w:tmpl w:val="1EBEB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9" w15:restartNumberingAfterBreak="0">
    <w:nsid w:val="14407D1A"/>
    <w:multiLevelType w:val="multilevel"/>
    <w:tmpl w:val="4FD29052"/>
    <w:lvl w:ilvl="0">
      <w:start w:val="2"/>
      <w:numFmt w:val="decimal"/>
      <w:lvlText w:val="%1"/>
      <w:lvlJc w:val="left"/>
      <w:pPr>
        <w:ind w:left="360" w:hanging="360"/>
      </w:pPr>
      <w:rPr>
        <w:rFonts w:hint="default"/>
        <w:b/>
      </w:rPr>
    </w:lvl>
    <w:lvl w:ilvl="1">
      <w:start w:val="3"/>
      <w:numFmt w:val="decimal"/>
      <w:lvlText w:val="%1.%2"/>
      <w:lvlJc w:val="left"/>
      <w:pPr>
        <w:ind w:left="1211"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0"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16684A78"/>
    <w:multiLevelType w:val="multilevel"/>
    <w:tmpl w:val="D97AAA54"/>
    <w:lvl w:ilvl="0">
      <w:start w:val="1"/>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308" w:hanging="72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1820" w:hanging="108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332" w:hanging="1440"/>
      </w:pPr>
      <w:rPr>
        <w:rFonts w:hint="default"/>
      </w:rPr>
    </w:lvl>
  </w:abstractNum>
  <w:abstractNum w:abstractNumId="12"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16980BBE"/>
    <w:multiLevelType w:val="multilevel"/>
    <w:tmpl w:val="43B4D0FC"/>
    <w:lvl w:ilvl="0">
      <w:start w:val="26"/>
      <w:numFmt w:val="decimal"/>
      <w:lvlText w:val="%1"/>
      <w:lvlJc w:val="left"/>
      <w:pPr>
        <w:ind w:left="375" w:hanging="375"/>
      </w:pPr>
      <w:rPr>
        <w:rFonts w:hint="default"/>
      </w:rPr>
    </w:lvl>
    <w:lvl w:ilvl="1">
      <w:start w:val="9"/>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5" w15:restartNumberingAfterBreak="0">
    <w:nsid w:val="18EF470E"/>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BA40690"/>
    <w:multiLevelType w:val="multilevel"/>
    <w:tmpl w:val="C1B8277A"/>
    <w:lvl w:ilvl="0">
      <w:start w:val="19"/>
      <w:numFmt w:val="decimal"/>
      <w:lvlText w:val="%1"/>
      <w:lvlJc w:val="left"/>
      <w:pPr>
        <w:ind w:left="975" w:hanging="975"/>
      </w:pPr>
      <w:rPr>
        <w:rFonts w:hint="default"/>
      </w:rPr>
    </w:lvl>
    <w:lvl w:ilvl="1">
      <w:start w:val="1"/>
      <w:numFmt w:val="decimal"/>
      <w:lvlText w:val="%1.%2"/>
      <w:lvlJc w:val="left"/>
      <w:pPr>
        <w:ind w:left="1065" w:hanging="975"/>
      </w:pPr>
      <w:rPr>
        <w:rFonts w:hint="default"/>
      </w:rPr>
    </w:lvl>
    <w:lvl w:ilvl="2">
      <w:start w:val="14"/>
      <w:numFmt w:val="decimal"/>
      <w:lvlText w:val="%1.%2.%3"/>
      <w:lvlJc w:val="left"/>
      <w:pPr>
        <w:ind w:left="1155" w:hanging="975"/>
      </w:pPr>
      <w:rPr>
        <w:rFonts w:hint="default"/>
      </w:rPr>
    </w:lvl>
    <w:lvl w:ilvl="3">
      <w:start w:val="1"/>
      <w:numFmt w:val="decimal"/>
      <w:lvlText w:val="%1.%2.%3.%4"/>
      <w:lvlJc w:val="left"/>
      <w:pPr>
        <w:ind w:left="1245" w:hanging="975"/>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8"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1" w15:restartNumberingAfterBreak="0">
    <w:nsid w:val="1CED656C"/>
    <w:multiLevelType w:val="multilevel"/>
    <w:tmpl w:val="A5EAB3A0"/>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D6B522F"/>
    <w:multiLevelType w:val="multilevel"/>
    <w:tmpl w:val="3E9C4BEA"/>
    <w:lvl w:ilvl="0">
      <w:start w:val="32"/>
      <w:numFmt w:val="decimal"/>
      <w:lvlText w:val="%1"/>
      <w:lvlJc w:val="left"/>
      <w:pPr>
        <w:ind w:left="375" w:hanging="375"/>
      </w:pPr>
      <w:rPr>
        <w:rFonts w:hint="default"/>
      </w:rPr>
    </w:lvl>
    <w:lvl w:ilvl="1">
      <w:start w:val="9"/>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7"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22CE6E7B"/>
    <w:multiLevelType w:val="multilevel"/>
    <w:tmpl w:val="8A2429E6"/>
    <w:lvl w:ilvl="0">
      <w:start w:val="19"/>
      <w:numFmt w:val="decimal"/>
      <w:lvlText w:val="%1"/>
      <w:lvlJc w:val="left"/>
      <w:pPr>
        <w:ind w:left="810" w:hanging="810"/>
      </w:pPr>
      <w:rPr>
        <w:rFonts w:hint="default"/>
      </w:rPr>
    </w:lvl>
    <w:lvl w:ilvl="1">
      <w:start w:val="1"/>
      <w:numFmt w:val="decimal"/>
      <w:lvlText w:val="%1.%2"/>
      <w:lvlJc w:val="left"/>
      <w:pPr>
        <w:ind w:left="1660" w:hanging="810"/>
      </w:pPr>
      <w:rPr>
        <w:rFonts w:hint="default"/>
      </w:rPr>
    </w:lvl>
    <w:lvl w:ilvl="2">
      <w:start w:val="19"/>
      <w:numFmt w:val="decimal"/>
      <w:lvlText w:val="%1.%2.%3"/>
      <w:lvlJc w:val="left"/>
      <w:pPr>
        <w:ind w:left="2510" w:hanging="810"/>
      </w:pPr>
      <w:rPr>
        <w:rFonts w:hint="default"/>
      </w:rPr>
    </w:lvl>
    <w:lvl w:ilvl="3">
      <w:start w:val="2"/>
      <w:numFmt w:val="decimal"/>
      <w:lvlText w:val="%1.%2.%3.%4"/>
      <w:lvlJc w:val="left"/>
      <w:pPr>
        <w:ind w:left="3362" w:hanging="81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0" w15:restartNumberingAfterBreak="0">
    <w:nsid w:val="23D66EB3"/>
    <w:multiLevelType w:val="hybridMultilevel"/>
    <w:tmpl w:val="DAE07D78"/>
    <w:lvl w:ilvl="0" w:tplc="041B0017">
      <w:start w:val="1"/>
      <w:numFmt w:val="lowerLetter"/>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243D78B4"/>
    <w:multiLevelType w:val="hybridMultilevel"/>
    <w:tmpl w:val="4BB48838"/>
    <w:lvl w:ilvl="0" w:tplc="072EAB26">
      <w:start w:val="1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A2879BC"/>
    <w:multiLevelType w:val="hybridMultilevel"/>
    <w:tmpl w:val="FD2061B4"/>
    <w:lvl w:ilvl="0" w:tplc="82DCA3A4">
      <w:start w:val="7"/>
      <w:numFmt w:val="decimal"/>
      <w:lvlText w:val="%1."/>
      <w:lvlJc w:val="left"/>
      <w:pPr>
        <w:ind w:left="36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A443D8B"/>
    <w:multiLevelType w:val="multilevel"/>
    <w:tmpl w:val="9A46FF48"/>
    <w:lvl w:ilvl="0">
      <w:start w:val="29"/>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7" w15:restartNumberingAfterBreak="0">
    <w:nsid w:val="2FFB79B9"/>
    <w:multiLevelType w:val="multilevel"/>
    <w:tmpl w:val="0C24FB84"/>
    <w:lvl w:ilvl="0">
      <w:start w:val="19"/>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34391981"/>
    <w:multiLevelType w:val="hybridMultilevel"/>
    <w:tmpl w:val="26561618"/>
    <w:lvl w:ilvl="0" w:tplc="041B0001">
      <w:start w:val="1"/>
      <w:numFmt w:val="bullet"/>
      <w:lvlText w:val=""/>
      <w:lvlJc w:val="left"/>
      <w:pPr>
        <w:ind w:left="2733" w:hanging="360"/>
      </w:pPr>
      <w:rPr>
        <w:rFonts w:ascii="Symbol" w:hAnsi="Symbol" w:hint="default"/>
      </w:rPr>
    </w:lvl>
    <w:lvl w:ilvl="1" w:tplc="041B0003" w:tentative="1">
      <w:start w:val="1"/>
      <w:numFmt w:val="bullet"/>
      <w:lvlText w:val="o"/>
      <w:lvlJc w:val="left"/>
      <w:pPr>
        <w:ind w:left="3453" w:hanging="360"/>
      </w:pPr>
      <w:rPr>
        <w:rFonts w:ascii="Courier New" w:hAnsi="Courier New" w:cs="Courier New" w:hint="default"/>
      </w:rPr>
    </w:lvl>
    <w:lvl w:ilvl="2" w:tplc="041B0005" w:tentative="1">
      <w:start w:val="1"/>
      <w:numFmt w:val="bullet"/>
      <w:lvlText w:val=""/>
      <w:lvlJc w:val="left"/>
      <w:pPr>
        <w:ind w:left="4173" w:hanging="360"/>
      </w:pPr>
      <w:rPr>
        <w:rFonts w:ascii="Wingdings" w:hAnsi="Wingdings" w:hint="default"/>
      </w:rPr>
    </w:lvl>
    <w:lvl w:ilvl="3" w:tplc="041B0001" w:tentative="1">
      <w:start w:val="1"/>
      <w:numFmt w:val="bullet"/>
      <w:lvlText w:val=""/>
      <w:lvlJc w:val="left"/>
      <w:pPr>
        <w:ind w:left="4893" w:hanging="360"/>
      </w:pPr>
      <w:rPr>
        <w:rFonts w:ascii="Symbol" w:hAnsi="Symbol" w:hint="default"/>
      </w:rPr>
    </w:lvl>
    <w:lvl w:ilvl="4" w:tplc="041B0003" w:tentative="1">
      <w:start w:val="1"/>
      <w:numFmt w:val="bullet"/>
      <w:lvlText w:val="o"/>
      <w:lvlJc w:val="left"/>
      <w:pPr>
        <w:ind w:left="5613" w:hanging="360"/>
      </w:pPr>
      <w:rPr>
        <w:rFonts w:ascii="Courier New" w:hAnsi="Courier New" w:cs="Courier New" w:hint="default"/>
      </w:rPr>
    </w:lvl>
    <w:lvl w:ilvl="5" w:tplc="041B0005" w:tentative="1">
      <w:start w:val="1"/>
      <w:numFmt w:val="bullet"/>
      <w:lvlText w:val=""/>
      <w:lvlJc w:val="left"/>
      <w:pPr>
        <w:ind w:left="6333" w:hanging="360"/>
      </w:pPr>
      <w:rPr>
        <w:rFonts w:ascii="Wingdings" w:hAnsi="Wingdings" w:hint="default"/>
      </w:rPr>
    </w:lvl>
    <w:lvl w:ilvl="6" w:tplc="041B0001" w:tentative="1">
      <w:start w:val="1"/>
      <w:numFmt w:val="bullet"/>
      <w:lvlText w:val=""/>
      <w:lvlJc w:val="left"/>
      <w:pPr>
        <w:ind w:left="7053" w:hanging="360"/>
      </w:pPr>
      <w:rPr>
        <w:rFonts w:ascii="Symbol" w:hAnsi="Symbol" w:hint="default"/>
      </w:rPr>
    </w:lvl>
    <w:lvl w:ilvl="7" w:tplc="041B0003" w:tentative="1">
      <w:start w:val="1"/>
      <w:numFmt w:val="bullet"/>
      <w:lvlText w:val="o"/>
      <w:lvlJc w:val="left"/>
      <w:pPr>
        <w:ind w:left="7773" w:hanging="360"/>
      </w:pPr>
      <w:rPr>
        <w:rFonts w:ascii="Courier New" w:hAnsi="Courier New" w:cs="Courier New" w:hint="default"/>
      </w:rPr>
    </w:lvl>
    <w:lvl w:ilvl="8" w:tplc="041B0005" w:tentative="1">
      <w:start w:val="1"/>
      <w:numFmt w:val="bullet"/>
      <w:lvlText w:val=""/>
      <w:lvlJc w:val="left"/>
      <w:pPr>
        <w:ind w:left="8493" w:hanging="360"/>
      </w:pPr>
      <w:rPr>
        <w:rFonts w:ascii="Wingdings" w:hAnsi="Wingdings" w:hint="default"/>
      </w:rPr>
    </w:lvl>
  </w:abstractNum>
  <w:abstractNum w:abstractNumId="43" w15:restartNumberingAfterBreak="0">
    <w:nsid w:val="351E0F49"/>
    <w:multiLevelType w:val="multilevel"/>
    <w:tmpl w:val="1582734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36AE608B"/>
    <w:multiLevelType w:val="multilevel"/>
    <w:tmpl w:val="1ECCC130"/>
    <w:lvl w:ilvl="0">
      <w:start w:val="31"/>
      <w:numFmt w:val="decimal"/>
      <w:lvlText w:val="%1"/>
      <w:lvlJc w:val="left"/>
      <w:pPr>
        <w:ind w:left="375" w:hanging="375"/>
      </w:pPr>
      <w:rPr>
        <w:rFonts w:hint="default"/>
      </w:rPr>
    </w:lvl>
    <w:lvl w:ilvl="1">
      <w:start w:val="1"/>
      <w:numFmt w:val="decimal"/>
      <w:lvlText w:val="%1.%2"/>
      <w:lvlJc w:val="left"/>
      <w:pPr>
        <w:ind w:left="8172"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7A56545"/>
    <w:multiLevelType w:val="hybridMultilevel"/>
    <w:tmpl w:val="AF1C5BEE"/>
    <w:numStyleLink w:val="Importovantl2"/>
  </w:abstractNum>
  <w:abstractNum w:abstractNumId="46"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7" w15:restartNumberingAfterBreak="0">
    <w:nsid w:val="37C6713B"/>
    <w:multiLevelType w:val="hybridMultilevel"/>
    <w:tmpl w:val="753273B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48"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2"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53" w15:restartNumberingAfterBreak="0">
    <w:nsid w:val="464B7E7A"/>
    <w:multiLevelType w:val="hybridMultilevel"/>
    <w:tmpl w:val="F98AA9A0"/>
    <w:lvl w:ilvl="0" w:tplc="E61C5088">
      <w:start w:val="2"/>
      <w:numFmt w:val="decimal"/>
      <w:lvlText w:val="%1."/>
      <w:lvlJc w:val="left"/>
      <w:pPr>
        <w:ind w:left="502" w:hanging="360"/>
      </w:pPr>
      <w:rPr>
        <w:rFonts w:hint="default"/>
        <w:b w:val="0"/>
      </w:rPr>
    </w:lvl>
    <w:lvl w:ilvl="1" w:tplc="DC74D922" w:tentative="1">
      <w:start w:val="1"/>
      <w:numFmt w:val="lowerLetter"/>
      <w:lvlText w:val="%2."/>
      <w:lvlJc w:val="left"/>
      <w:pPr>
        <w:ind w:left="1080" w:hanging="360"/>
      </w:pPr>
    </w:lvl>
    <w:lvl w:ilvl="2" w:tplc="6EC03EE2" w:tentative="1">
      <w:start w:val="1"/>
      <w:numFmt w:val="lowerRoman"/>
      <w:lvlText w:val="%3."/>
      <w:lvlJc w:val="right"/>
      <w:pPr>
        <w:ind w:left="1800" w:hanging="180"/>
      </w:pPr>
    </w:lvl>
    <w:lvl w:ilvl="3" w:tplc="E5F21236" w:tentative="1">
      <w:start w:val="1"/>
      <w:numFmt w:val="decimal"/>
      <w:lvlText w:val="%4."/>
      <w:lvlJc w:val="left"/>
      <w:pPr>
        <w:ind w:left="2520" w:hanging="360"/>
      </w:pPr>
    </w:lvl>
    <w:lvl w:ilvl="4" w:tplc="E2987318" w:tentative="1">
      <w:start w:val="1"/>
      <w:numFmt w:val="lowerLetter"/>
      <w:lvlText w:val="%5."/>
      <w:lvlJc w:val="left"/>
      <w:pPr>
        <w:ind w:left="3240" w:hanging="360"/>
      </w:pPr>
    </w:lvl>
    <w:lvl w:ilvl="5" w:tplc="DFAEB0CC" w:tentative="1">
      <w:start w:val="1"/>
      <w:numFmt w:val="lowerRoman"/>
      <w:lvlText w:val="%6."/>
      <w:lvlJc w:val="right"/>
      <w:pPr>
        <w:ind w:left="3960" w:hanging="180"/>
      </w:pPr>
    </w:lvl>
    <w:lvl w:ilvl="6" w:tplc="1B60A1F6" w:tentative="1">
      <w:start w:val="1"/>
      <w:numFmt w:val="decimal"/>
      <w:lvlText w:val="%7."/>
      <w:lvlJc w:val="left"/>
      <w:pPr>
        <w:ind w:left="4680" w:hanging="360"/>
      </w:pPr>
    </w:lvl>
    <w:lvl w:ilvl="7" w:tplc="F0581BD8" w:tentative="1">
      <w:start w:val="1"/>
      <w:numFmt w:val="lowerLetter"/>
      <w:lvlText w:val="%8."/>
      <w:lvlJc w:val="left"/>
      <w:pPr>
        <w:ind w:left="5400" w:hanging="360"/>
      </w:pPr>
    </w:lvl>
    <w:lvl w:ilvl="8" w:tplc="AB9AC13C" w:tentative="1">
      <w:start w:val="1"/>
      <w:numFmt w:val="lowerRoman"/>
      <w:lvlText w:val="%9."/>
      <w:lvlJc w:val="right"/>
      <w:pPr>
        <w:ind w:left="6120" w:hanging="180"/>
      </w:pPr>
    </w:lvl>
  </w:abstractNum>
  <w:abstractNum w:abstractNumId="54"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5"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A304F6F"/>
    <w:multiLevelType w:val="multilevel"/>
    <w:tmpl w:val="B602E98C"/>
    <w:lvl w:ilvl="0">
      <w:start w:val="1"/>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b w:val="0"/>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57" w15:restartNumberingAfterBreak="0">
    <w:nsid w:val="4A782902"/>
    <w:multiLevelType w:val="multilevel"/>
    <w:tmpl w:val="C5E460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57314A17"/>
    <w:multiLevelType w:val="multilevel"/>
    <w:tmpl w:val="1F402AF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1" w15:restartNumberingAfterBreak="0">
    <w:nsid w:val="581308E8"/>
    <w:multiLevelType w:val="multilevel"/>
    <w:tmpl w:val="9D0437F2"/>
    <w:lvl w:ilvl="0">
      <w:start w:val="19"/>
      <w:numFmt w:val="decimal"/>
      <w:lvlText w:val="%1"/>
      <w:lvlJc w:val="left"/>
      <w:pPr>
        <w:ind w:left="720" w:hanging="360"/>
      </w:pPr>
      <w:rPr>
        <w:rFonts w:hint="default"/>
      </w:rPr>
    </w:lvl>
    <w:lvl w:ilvl="1">
      <w:start w:val="2"/>
      <w:numFmt w:val="decimal"/>
      <w:isLgl/>
      <w:lvlText w:val="%1.%2"/>
      <w:lvlJc w:val="left"/>
      <w:pPr>
        <w:ind w:left="1070" w:hanging="360"/>
      </w:pPr>
      <w:rPr>
        <w:rFonts w:hint="default"/>
        <w:b w:val="0"/>
        <w:color w:val="auto"/>
      </w:rPr>
    </w:lvl>
    <w:lvl w:ilvl="2">
      <w:start w:val="3"/>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2"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63"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4" w15:restartNumberingAfterBreak="0">
    <w:nsid w:val="5ACB6F5B"/>
    <w:multiLevelType w:val="multilevel"/>
    <w:tmpl w:val="5F5000F6"/>
    <w:lvl w:ilvl="0">
      <w:start w:val="27"/>
      <w:numFmt w:val="decimal"/>
      <w:lvlText w:val="%1"/>
      <w:lvlJc w:val="left"/>
      <w:pPr>
        <w:ind w:left="420" w:hanging="420"/>
      </w:pPr>
      <w:rPr>
        <w:rFonts w:asciiTheme="minorHAnsi" w:hAnsiTheme="minorHAnsi" w:hint="default"/>
        <w:sz w:val="24"/>
      </w:rPr>
    </w:lvl>
    <w:lvl w:ilvl="1">
      <w:start w:val="1"/>
      <w:numFmt w:val="decimal"/>
      <w:lvlText w:val="%1.%2"/>
      <w:lvlJc w:val="left"/>
      <w:pPr>
        <w:ind w:left="562" w:hanging="420"/>
      </w:pPr>
      <w:rPr>
        <w:rFonts w:ascii="Arial" w:hAnsi="Arial" w:cs="Arial" w:hint="default"/>
        <w:b w:val="0"/>
        <w:sz w:val="20"/>
        <w:szCs w:val="20"/>
      </w:rPr>
    </w:lvl>
    <w:lvl w:ilvl="2">
      <w:start w:val="1"/>
      <w:numFmt w:val="decimal"/>
      <w:lvlText w:val="%1.%2.%3"/>
      <w:lvlJc w:val="left"/>
      <w:pPr>
        <w:ind w:left="1004" w:hanging="720"/>
      </w:pPr>
      <w:rPr>
        <w:rFonts w:asciiTheme="minorHAnsi" w:hAnsiTheme="minorHAnsi" w:hint="default"/>
        <w:sz w:val="24"/>
      </w:rPr>
    </w:lvl>
    <w:lvl w:ilvl="3">
      <w:start w:val="1"/>
      <w:numFmt w:val="decimal"/>
      <w:lvlText w:val="%1.%2.%3.%4"/>
      <w:lvlJc w:val="left"/>
      <w:pPr>
        <w:ind w:left="1146" w:hanging="720"/>
      </w:pPr>
      <w:rPr>
        <w:rFonts w:asciiTheme="minorHAnsi" w:hAnsiTheme="minorHAnsi" w:hint="default"/>
        <w:sz w:val="24"/>
      </w:rPr>
    </w:lvl>
    <w:lvl w:ilvl="4">
      <w:start w:val="1"/>
      <w:numFmt w:val="decimal"/>
      <w:lvlText w:val="%1.%2.%3.%4.%5"/>
      <w:lvlJc w:val="left"/>
      <w:pPr>
        <w:ind w:left="1648" w:hanging="1080"/>
      </w:pPr>
      <w:rPr>
        <w:rFonts w:asciiTheme="minorHAnsi" w:hAnsiTheme="minorHAnsi" w:hint="default"/>
        <w:sz w:val="24"/>
      </w:rPr>
    </w:lvl>
    <w:lvl w:ilvl="5">
      <w:start w:val="1"/>
      <w:numFmt w:val="decimal"/>
      <w:lvlText w:val="%1.%2.%3.%4.%5.%6"/>
      <w:lvlJc w:val="left"/>
      <w:pPr>
        <w:ind w:left="1790" w:hanging="1080"/>
      </w:pPr>
      <w:rPr>
        <w:rFonts w:asciiTheme="minorHAnsi" w:hAnsiTheme="minorHAnsi" w:hint="default"/>
        <w:sz w:val="24"/>
      </w:rPr>
    </w:lvl>
    <w:lvl w:ilvl="6">
      <w:start w:val="1"/>
      <w:numFmt w:val="decimal"/>
      <w:lvlText w:val="%1.%2.%3.%4.%5.%6.%7"/>
      <w:lvlJc w:val="left"/>
      <w:pPr>
        <w:ind w:left="2292" w:hanging="1440"/>
      </w:pPr>
      <w:rPr>
        <w:rFonts w:asciiTheme="minorHAnsi" w:hAnsiTheme="minorHAnsi" w:hint="default"/>
        <w:sz w:val="24"/>
      </w:rPr>
    </w:lvl>
    <w:lvl w:ilvl="7">
      <w:start w:val="1"/>
      <w:numFmt w:val="decimal"/>
      <w:lvlText w:val="%1.%2.%3.%4.%5.%6.%7.%8"/>
      <w:lvlJc w:val="left"/>
      <w:pPr>
        <w:ind w:left="2434" w:hanging="1440"/>
      </w:pPr>
      <w:rPr>
        <w:rFonts w:asciiTheme="minorHAnsi" w:hAnsiTheme="minorHAnsi" w:hint="default"/>
        <w:sz w:val="24"/>
      </w:rPr>
    </w:lvl>
    <w:lvl w:ilvl="8">
      <w:start w:val="1"/>
      <w:numFmt w:val="decimal"/>
      <w:lvlText w:val="%1.%2.%3.%4.%5.%6.%7.%8.%9"/>
      <w:lvlJc w:val="left"/>
      <w:pPr>
        <w:ind w:left="2936" w:hanging="1800"/>
      </w:pPr>
      <w:rPr>
        <w:rFonts w:asciiTheme="minorHAnsi" w:hAnsiTheme="minorHAnsi" w:hint="default"/>
        <w:sz w:val="24"/>
      </w:rPr>
    </w:lvl>
  </w:abstractNum>
  <w:abstractNum w:abstractNumId="65"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5FBF5F77"/>
    <w:multiLevelType w:val="multilevel"/>
    <w:tmpl w:val="3ECEEC0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sz w:val="24"/>
        <w:szCs w:val="24"/>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67"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68" w15:restartNumberingAfterBreak="0">
    <w:nsid w:val="619258FF"/>
    <w:multiLevelType w:val="hybridMultilevel"/>
    <w:tmpl w:val="960E4052"/>
    <w:lvl w:ilvl="0" w:tplc="C7F213C4">
      <w:start w:val="1"/>
      <w:numFmt w:val="lowerLetter"/>
      <w:lvlText w:val="%1)"/>
      <w:lvlJc w:val="left"/>
      <w:pPr>
        <w:ind w:left="927" w:hanging="360"/>
      </w:pPr>
      <w:rPr>
        <w:rFonts w:hint="default"/>
        <w:b w:val="0"/>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69" w15:restartNumberingAfterBreak="0">
    <w:nsid w:val="6251125E"/>
    <w:multiLevelType w:val="multilevel"/>
    <w:tmpl w:val="C07CFA0A"/>
    <w:lvl w:ilvl="0">
      <w:start w:val="32"/>
      <w:numFmt w:val="decimal"/>
      <w:lvlText w:val="%1"/>
      <w:lvlJc w:val="left"/>
      <w:pPr>
        <w:ind w:left="540" w:hanging="540"/>
      </w:pPr>
      <w:rPr>
        <w:rFonts w:hint="default"/>
      </w:rPr>
    </w:lvl>
    <w:lvl w:ilvl="1">
      <w:start w:val="9"/>
      <w:numFmt w:val="decimal"/>
      <w:lvlText w:val="%1.%2"/>
      <w:lvlJc w:val="left"/>
      <w:pPr>
        <w:ind w:left="1467" w:hanging="540"/>
      </w:pPr>
      <w:rPr>
        <w:rFonts w:hint="default"/>
      </w:rPr>
    </w:lvl>
    <w:lvl w:ilvl="2">
      <w:start w:val="5"/>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70" w15:restartNumberingAfterBreak="0">
    <w:nsid w:val="64EA26BB"/>
    <w:multiLevelType w:val="multilevel"/>
    <w:tmpl w:val="0AB401A8"/>
    <w:lvl w:ilvl="0">
      <w:start w:val="2"/>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1"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2"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9C57FB0"/>
    <w:multiLevelType w:val="hybridMultilevel"/>
    <w:tmpl w:val="5EDA2954"/>
    <w:lvl w:ilvl="0" w:tplc="9790D628">
      <w:start w:val="3"/>
      <w:numFmt w:val="bullet"/>
      <w:lvlText w:val="-"/>
      <w:lvlJc w:val="left"/>
      <w:pPr>
        <w:ind w:left="1572" w:hanging="360"/>
      </w:pPr>
      <w:rPr>
        <w:rFonts w:ascii="Arial" w:eastAsia="Times New Roman" w:hAnsi="Arial" w:cs="Arial" w:hint="default"/>
      </w:rPr>
    </w:lvl>
    <w:lvl w:ilvl="1" w:tplc="04050003" w:tentative="1">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74" w15:restartNumberingAfterBreak="0">
    <w:nsid w:val="6A2D079A"/>
    <w:multiLevelType w:val="hybridMultilevel"/>
    <w:tmpl w:val="7460140C"/>
    <w:numStyleLink w:val="Importovantl1"/>
  </w:abstractNum>
  <w:abstractNum w:abstractNumId="75"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15:restartNumberingAfterBreak="0">
    <w:nsid w:val="6C49744C"/>
    <w:multiLevelType w:val="hybridMultilevel"/>
    <w:tmpl w:val="C27A6D7C"/>
    <w:lvl w:ilvl="0" w:tplc="E656FF62">
      <w:start w:val="1"/>
      <w:numFmt w:val="lowerLetter"/>
      <w:lvlText w:val="%1)"/>
      <w:lvlJc w:val="left"/>
      <w:pPr>
        <w:ind w:left="1494" w:hanging="360"/>
      </w:pPr>
      <w:rPr>
        <w:rFonts w:hint="default"/>
        <w:color w:val="auto"/>
      </w:rPr>
    </w:lvl>
    <w:lvl w:ilvl="1" w:tplc="041B0019">
      <w:start w:val="1"/>
      <w:numFmt w:val="lowerLetter"/>
      <w:lvlText w:val="%2."/>
      <w:lvlJc w:val="left"/>
      <w:pPr>
        <w:ind w:left="2006" w:hanging="360"/>
      </w:pPr>
    </w:lvl>
    <w:lvl w:ilvl="2" w:tplc="041B001B">
      <w:start w:val="1"/>
      <w:numFmt w:val="lowerRoman"/>
      <w:lvlText w:val="%3."/>
      <w:lvlJc w:val="right"/>
      <w:pPr>
        <w:ind w:left="2726" w:hanging="180"/>
      </w:pPr>
    </w:lvl>
    <w:lvl w:ilvl="3" w:tplc="041B000F" w:tentative="1">
      <w:start w:val="1"/>
      <w:numFmt w:val="decimal"/>
      <w:lvlText w:val="%4."/>
      <w:lvlJc w:val="left"/>
      <w:pPr>
        <w:ind w:left="3446" w:hanging="360"/>
      </w:pPr>
    </w:lvl>
    <w:lvl w:ilvl="4" w:tplc="041B0019" w:tentative="1">
      <w:start w:val="1"/>
      <w:numFmt w:val="lowerLetter"/>
      <w:lvlText w:val="%5."/>
      <w:lvlJc w:val="left"/>
      <w:pPr>
        <w:ind w:left="4166" w:hanging="360"/>
      </w:pPr>
    </w:lvl>
    <w:lvl w:ilvl="5" w:tplc="041B001B" w:tentative="1">
      <w:start w:val="1"/>
      <w:numFmt w:val="lowerRoman"/>
      <w:lvlText w:val="%6."/>
      <w:lvlJc w:val="right"/>
      <w:pPr>
        <w:ind w:left="4886" w:hanging="180"/>
      </w:pPr>
    </w:lvl>
    <w:lvl w:ilvl="6" w:tplc="041B000F" w:tentative="1">
      <w:start w:val="1"/>
      <w:numFmt w:val="decimal"/>
      <w:lvlText w:val="%7."/>
      <w:lvlJc w:val="left"/>
      <w:pPr>
        <w:ind w:left="5606" w:hanging="360"/>
      </w:pPr>
    </w:lvl>
    <w:lvl w:ilvl="7" w:tplc="041B0019" w:tentative="1">
      <w:start w:val="1"/>
      <w:numFmt w:val="lowerLetter"/>
      <w:lvlText w:val="%8."/>
      <w:lvlJc w:val="left"/>
      <w:pPr>
        <w:ind w:left="6326" w:hanging="360"/>
      </w:pPr>
    </w:lvl>
    <w:lvl w:ilvl="8" w:tplc="041B001B" w:tentative="1">
      <w:start w:val="1"/>
      <w:numFmt w:val="lowerRoman"/>
      <w:lvlText w:val="%9."/>
      <w:lvlJc w:val="right"/>
      <w:pPr>
        <w:ind w:left="7046" w:hanging="180"/>
      </w:pPr>
    </w:lvl>
  </w:abstractNum>
  <w:abstractNum w:abstractNumId="78" w15:restartNumberingAfterBreak="0">
    <w:nsid w:val="6CC05E76"/>
    <w:multiLevelType w:val="multilevel"/>
    <w:tmpl w:val="5ABA119E"/>
    <w:lvl w:ilvl="0">
      <w:start w:val="1"/>
      <w:numFmt w:val="lowerLetter"/>
      <w:lvlText w:val="(%1)"/>
      <w:legacy w:legacy="1" w:legacySpace="0" w:legacyIndent="567"/>
      <w:lvlJc w:val="left"/>
      <w:pPr>
        <w:ind w:left="1135" w:hanging="567"/>
      </w:pPr>
      <w:rPr>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9" w15:restartNumberingAfterBreak="0">
    <w:nsid w:val="6DA23044"/>
    <w:multiLevelType w:val="multilevel"/>
    <w:tmpl w:val="B4745F92"/>
    <w:lvl w:ilvl="0">
      <w:start w:val="19"/>
      <w:numFmt w:val="decimal"/>
      <w:lvlText w:val="%1"/>
      <w:lvlJc w:val="left"/>
      <w:pPr>
        <w:ind w:left="810" w:hanging="810"/>
      </w:pPr>
      <w:rPr>
        <w:rFonts w:hint="default"/>
      </w:rPr>
    </w:lvl>
    <w:lvl w:ilvl="1">
      <w:start w:val="1"/>
      <w:numFmt w:val="decimal"/>
      <w:lvlText w:val="%1.%2"/>
      <w:lvlJc w:val="left"/>
      <w:pPr>
        <w:ind w:left="1660" w:hanging="810"/>
      </w:pPr>
      <w:rPr>
        <w:rFonts w:hint="default"/>
      </w:rPr>
    </w:lvl>
    <w:lvl w:ilvl="2">
      <w:start w:val="14"/>
      <w:numFmt w:val="decimal"/>
      <w:lvlText w:val="%1.%2.%3"/>
      <w:lvlJc w:val="left"/>
      <w:pPr>
        <w:ind w:left="2510" w:hanging="810"/>
      </w:pPr>
      <w:rPr>
        <w:rFonts w:hint="default"/>
      </w:rPr>
    </w:lvl>
    <w:lvl w:ilvl="3">
      <w:start w:val="2"/>
      <w:numFmt w:val="decimal"/>
      <w:lvlText w:val="%1.%2.%3.%4"/>
      <w:lvlJc w:val="left"/>
      <w:pPr>
        <w:ind w:left="3360" w:hanging="81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80" w15:restartNumberingAfterBreak="0">
    <w:nsid w:val="6E6D2890"/>
    <w:multiLevelType w:val="multilevel"/>
    <w:tmpl w:val="3230BBB8"/>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70E37888"/>
    <w:multiLevelType w:val="hybridMultilevel"/>
    <w:tmpl w:val="8B14F0BC"/>
    <w:lvl w:ilvl="0" w:tplc="2EEEC77C">
      <w:start w:val="1"/>
      <w:numFmt w:val="upperLetter"/>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82" w15:restartNumberingAfterBreak="0">
    <w:nsid w:val="725206C1"/>
    <w:multiLevelType w:val="hybridMultilevel"/>
    <w:tmpl w:val="9D1A76F0"/>
    <w:lvl w:ilvl="0" w:tplc="041B0001">
      <w:start w:val="1"/>
      <w:numFmt w:val="bullet"/>
      <w:lvlText w:val=""/>
      <w:lvlJc w:val="left"/>
      <w:pPr>
        <w:ind w:left="360" w:hanging="360"/>
      </w:pPr>
      <w:rPr>
        <w:rFonts w:ascii="Symbol" w:hAnsi="Symbol"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3"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86" w15:restartNumberingAfterBreak="0">
    <w:nsid w:val="792C54B4"/>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7"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7D9646F5"/>
    <w:multiLevelType w:val="multilevel"/>
    <w:tmpl w:val="AE3CD90E"/>
    <w:lvl w:ilvl="0">
      <w:start w:val="19"/>
      <w:numFmt w:val="decimal"/>
      <w:lvlText w:val="%1"/>
      <w:lvlJc w:val="left"/>
      <w:pPr>
        <w:ind w:left="810" w:hanging="810"/>
      </w:pPr>
      <w:rPr>
        <w:rFonts w:hint="default"/>
      </w:rPr>
    </w:lvl>
    <w:lvl w:ilvl="1">
      <w:start w:val="1"/>
      <w:numFmt w:val="decimal"/>
      <w:lvlText w:val="%1.%2"/>
      <w:lvlJc w:val="left"/>
      <w:pPr>
        <w:ind w:left="1050" w:hanging="810"/>
      </w:pPr>
      <w:rPr>
        <w:rFonts w:hint="default"/>
      </w:rPr>
    </w:lvl>
    <w:lvl w:ilvl="2">
      <w:start w:val="18"/>
      <w:numFmt w:val="decimal"/>
      <w:lvlText w:val="%1.%2.%3"/>
      <w:lvlJc w:val="left"/>
      <w:pPr>
        <w:ind w:left="1290" w:hanging="810"/>
      </w:pPr>
      <w:rPr>
        <w:rFonts w:hint="default"/>
      </w:rPr>
    </w:lvl>
    <w:lvl w:ilvl="3">
      <w:start w:val="2"/>
      <w:numFmt w:val="decimal"/>
      <w:lvlText w:val="%1.%2.%3.%4"/>
      <w:lvlJc w:val="left"/>
      <w:pPr>
        <w:ind w:left="3362" w:hanging="81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abstractNumId w:val="81"/>
  </w:num>
  <w:num w:numId="2">
    <w:abstractNumId w:val="10"/>
  </w:num>
  <w:num w:numId="3">
    <w:abstractNumId w:val="8"/>
  </w:num>
  <w:num w:numId="4">
    <w:abstractNumId w:val="55"/>
  </w:num>
  <w:num w:numId="5">
    <w:abstractNumId w:val="83"/>
  </w:num>
  <w:num w:numId="6">
    <w:abstractNumId w:val="52"/>
    <w:lvlOverride w:ilvl="0">
      <w:startOverride w:val="1"/>
    </w:lvlOverride>
  </w:num>
  <w:num w:numId="7">
    <w:abstractNumId w:val="77"/>
  </w:num>
  <w:num w:numId="8">
    <w:abstractNumId w:val="2"/>
  </w:num>
  <w:num w:numId="9">
    <w:abstractNumId w:val="41"/>
  </w:num>
  <w:num w:numId="10">
    <w:abstractNumId w:val="32"/>
  </w:num>
  <w:num w:numId="11">
    <w:abstractNumId w:val="59"/>
  </w:num>
  <w:num w:numId="12">
    <w:abstractNumId w:val="39"/>
  </w:num>
  <w:num w:numId="13">
    <w:abstractNumId w:val="24"/>
  </w:num>
  <w:num w:numId="14">
    <w:abstractNumId w:val="19"/>
  </w:num>
  <w:num w:numId="15">
    <w:abstractNumId w:val="48"/>
  </w:num>
  <w:num w:numId="16">
    <w:abstractNumId w:val="5"/>
  </w:num>
  <w:num w:numId="17">
    <w:abstractNumId w:val="87"/>
  </w:num>
  <w:num w:numId="18">
    <w:abstractNumId w:val="65"/>
  </w:num>
  <w:num w:numId="19">
    <w:abstractNumId w:val="20"/>
  </w:num>
  <w:num w:numId="20">
    <w:abstractNumId w:val="49"/>
  </w:num>
  <w:num w:numId="21">
    <w:abstractNumId w:val="28"/>
  </w:num>
  <w:num w:numId="22">
    <w:abstractNumId w:val="3"/>
  </w:num>
  <w:num w:numId="23">
    <w:abstractNumId w:val="76"/>
  </w:num>
  <w:num w:numId="24">
    <w:abstractNumId w:val="63"/>
  </w:num>
  <w:num w:numId="25">
    <w:abstractNumId w:val="51"/>
  </w:num>
  <w:num w:numId="26">
    <w:abstractNumId w:val="16"/>
  </w:num>
  <w:num w:numId="27">
    <w:abstractNumId w:val="60"/>
  </w:num>
  <w:num w:numId="28">
    <w:abstractNumId w:val="53"/>
  </w:num>
  <w:num w:numId="29">
    <w:abstractNumId w:val="27"/>
  </w:num>
  <w:num w:numId="30">
    <w:abstractNumId w:val="74"/>
  </w:num>
  <w:num w:numId="31">
    <w:abstractNumId w:val="71"/>
  </w:num>
  <w:num w:numId="32">
    <w:abstractNumId w:val="45"/>
  </w:num>
  <w:num w:numId="33">
    <w:abstractNumId w:val="73"/>
  </w:num>
  <w:num w:numId="34">
    <w:abstractNumId w:val="30"/>
  </w:num>
  <w:num w:numId="35">
    <w:abstractNumId w:val="31"/>
  </w:num>
  <w:num w:numId="36">
    <w:abstractNumId w:val="14"/>
  </w:num>
  <w:num w:numId="37">
    <w:abstractNumId w:val="13"/>
  </w:num>
  <w:num w:numId="38">
    <w:abstractNumId w:val="64"/>
  </w:num>
  <w:num w:numId="39">
    <w:abstractNumId w:val="26"/>
  </w:num>
  <w:num w:numId="40">
    <w:abstractNumId w:val="35"/>
  </w:num>
  <w:num w:numId="41">
    <w:abstractNumId w:val="44"/>
  </w:num>
  <w:num w:numId="42">
    <w:abstractNumId w:val="50"/>
  </w:num>
  <w:num w:numId="43">
    <w:abstractNumId w:val="62"/>
  </w:num>
  <w:num w:numId="44">
    <w:abstractNumId w:val="40"/>
  </w:num>
  <w:num w:numId="45">
    <w:abstractNumId w:val="22"/>
  </w:num>
  <w:num w:numId="46">
    <w:abstractNumId w:val="17"/>
  </w:num>
  <w:num w:numId="47">
    <w:abstractNumId w:val="23"/>
  </w:num>
  <w:num w:numId="48">
    <w:abstractNumId w:val="69"/>
  </w:num>
  <w:num w:numId="49">
    <w:abstractNumId w:val="42"/>
  </w:num>
  <w:num w:numId="50">
    <w:abstractNumId w:val="4"/>
  </w:num>
  <w:num w:numId="51">
    <w:abstractNumId w:val="43"/>
  </w:num>
  <w:num w:numId="52">
    <w:abstractNumId w:val="88"/>
  </w:num>
  <w:num w:numId="53">
    <w:abstractNumId w:val="33"/>
  </w:num>
  <w:num w:numId="54">
    <w:abstractNumId w:val="46"/>
  </w:num>
  <w:num w:numId="55">
    <w:abstractNumId w:val="82"/>
  </w:num>
  <w:num w:numId="56">
    <w:abstractNumId w:val="80"/>
  </w:num>
  <w:num w:numId="57">
    <w:abstractNumId w:val="9"/>
  </w:num>
  <w:num w:numId="58">
    <w:abstractNumId w:val="7"/>
  </w:num>
  <w:num w:numId="59">
    <w:abstractNumId w:val="29"/>
  </w:num>
  <w:num w:numId="60">
    <w:abstractNumId w:val="66"/>
  </w:num>
  <w:num w:numId="61">
    <w:abstractNumId w:val="11"/>
  </w:num>
  <w:num w:numId="62">
    <w:abstractNumId w:val="70"/>
  </w:num>
  <w:num w:numId="63">
    <w:abstractNumId w:val="79"/>
  </w:num>
  <w:num w:numId="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
  </w:num>
  <w:num w:numId="66">
    <w:abstractNumId w:val="86"/>
  </w:num>
  <w:num w:numId="67">
    <w:abstractNumId w:val="21"/>
  </w:num>
  <w:num w:numId="68">
    <w:abstractNumId w:val="78"/>
  </w:num>
  <w:num w:numId="69">
    <w:abstractNumId w:val="25"/>
  </w:num>
  <w:num w:numId="70">
    <w:abstractNumId w:val="47"/>
  </w:num>
  <w:num w:numId="71">
    <w:abstractNumId w:val="37"/>
  </w:num>
  <w:num w:numId="72">
    <w:abstractNumId w:val="1"/>
  </w:num>
  <w:num w:numId="73">
    <w:abstractNumId w:val="61"/>
  </w:num>
  <w:num w:numId="74">
    <w:abstractNumId w:val="72"/>
  </w:num>
  <w:num w:numId="75">
    <w:abstractNumId w:val="18"/>
  </w:num>
  <w:num w:numId="76">
    <w:abstractNumId w:val="38"/>
  </w:num>
  <w:num w:numId="77">
    <w:abstractNumId w:val="54"/>
  </w:num>
  <w:num w:numId="78">
    <w:abstractNumId w:val="12"/>
  </w:num>
  <w:num w:numId="79">
    <w:abstractNumId w:val="0"/>
  </w:num>
  <w:num w:numId="80">
    <w:abstractNumId w:val="56"/>
  </w:num>
  <w:num w:numId="81">
    <w:abstractNumId w:val="85"/>
  </w:num>
  <w:num w:numId="82">
    <w:abstractNumId w:val="75"/>
  </w:num>
  <w:num w:numId="83">
    <w:abstractNumId w:val="57"/>
  </w:num>
  <w:num w:numId="84">
    <w:abstractNumId w:val="36"/>
  </w:num>
  <w:num w:numId="85">
    <w:abstractNumId w:val="58"/>
  </w:num>
  <w:num w:numId="86">
    <w:abstractNumId w:val="68"/>
  </w:num>
  <w:num w:numId="87">
    <w:abstractNumId w:val="34"/>
  </w:num>
  <w:num w:numId="88">
    <w:abstractNumId w:val="6"/>
  </w:num>
  <w:num w:numId="89">
    <w:abstractNumId w:val="84"/>
  </w:num>
  <w:num w:numId="90">
    <w:abstractNumId w:val="6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284"/>
  <w:hyphenationZone w:val="425"/>
  <w:characterSpacingControl w:val="doNotCompress"/>
  <w:hdrShapeDefaults>
    <o:shapedefaults v:ext="edit" spidmax="696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B"/>
    <w:rsid w:val="00001C82"/>
    <w:rsid w:val="000036C0"/>
    <w:rsid w:val="00003A88"/>
    <w:rsid w:val="00006922"/>
    <w:rsid w:val="00007809"/>
    <w:rsid w:val="00007D9E"/>
    <w:rsid w:val="00010320"/>
    <w:rsid w:val="00010ED7"/>
    <w:rsid w:val="00010F68"/>
    <w:rsid w:val="000117FD"/>
    <w:rsid w:val="00011951"/>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F48"/>
    <w:rsid w:val="00021779"/>
    <w:rsid w:val="000227C5"/>
    <w:rsid w:val="0002303A"/>
    <w:rsid w:val="0002309A"/>
    <w:rsid w:val="000230E4"/>
    <w:rsid w:val="00023E54"/>
    <w:rsid w:val="0002466A"/>
    <w:rsid w:val="00024953"/>
    <w:rsid w:val="0002497C"/>
    <w:rsid w:val="00025BED"/>
    <w:rsid w:val="000260DB"/>
    <w:rsid w:val="000262D9"/>
    <w:rsid w:val="00026435"/>
    <w:rsid w:val="000308FB"/>
    <w:rsid w:val="0003161F"/>
    <w:rsid w:val="00031AFE"/>
    <w:rsid w:val="00031BF9"/>
    <w:rsid w:val="0003581B"/>
    <w:rsid w:val="00035EF4"/>
    <w:rsid w:val="00036B7E"/>
    <w:rsid w:val="000376EF"/>
    <w:rsid w:val="000378B4"/>
    <w:rsid w:val="000407DD"/>
    <w:rsid w:val="00040E0F"/>
    <w:rsid w:val="00041AD7"/>
    <w:rsid w:val="00041D5D"/>
    <w:rsid w:val="00042596"/>
    <w:rsid w:val="00042B02"/>
    <w:rsid w:val="00043979"/>
    <w:rsid w:val="00044252"/>
    <w:rsid w:val="00044EBF"/>
    <w:rsid w:val="00044F94"/>
    <w:rsid w:val="00045A7F"/>
    <w:rsid w:val="00045B55"/>
    <w:rsid w:val="000467D6"/>
    <w:rsid w:val="000468D0"/>
    <w:rsid w:val="000474C4"/>
    <w:rsid w:val="00050F2D"/>
    <w:rsid w:val="00050FA1"/>
    <w:rsid w:val="0005109C"/>
    <w:rsid w:val="00051D49"/>
    <w:rsid w:val="00052148"/>
    <w:rsid w:val="00052540"/>
    <w:rsid w:val="00053C55"/>
    <w:rsid w:val="00053DFB"/>
    <w:rsid w:val="00056089"/>
    <w:rsid w:val="000565F4"/>
    <w:rsid w:val="0005696F"/>
    <w:rsid w:val="00056B90"/>
    <w:rsid w:val="000575B9"/>
    <w:rsid w:val="000578B3"/>
    <w:rsid w:val="00057ACF"/>
    <w:rsid w:val="00060379"/>
    <w:rsid w:val="00060530"/>
    <w:rsid w:val="00060CF7"/>
    <w:rsid w:val="0006239A"/>
    <w:rsid w:val="0006596D"/>
    <w:rsid w:val="00065C17"/>
    <w:rsid w:val="00065CA3"/>
    <w:rsid w:val="00066586"/>
    <w:rsid w:val="00066C5D"/>
    <w:rsid w:val="00067126"/>
    <w:rsid w:val="000671A3"/>
    <w:rsid w:val="00067AEB"/>
    <w:rsid w:val="00067B18"/>
    <w:rsid w:val="000703C7"/>
    <w:rsid w:val="000709D5"/>
    <w:rsid w:val="00070CFC"/>
    <w:rsid w:val="00070E55"/>
    <w:rsid w:val="0007131A"/>
    <w:rsid w:val="000718C8"/>
    <w:rsid w:val="000726F7"/>
    <w:rsid w:val="0007430A"/>
    <w:rsid w:val="00074DAB"/>
    <w:rsid w:val="00075B31"/>
    <w:rsid w:val="00076B1A"/>
    <w:rsid w:val="00076FBA"/>
    <w:rsid w:val="00077A74"/>
    <w:rsid w:val="000824ED"/>
    <w:rsid w:val="000828E4"/>
    <w:rsid w:val="000828F3"/>
    <w:rsid w:val="000848A8"/>
    <w:rsid w:val="00084919"/>
    <w:rsid w:val="0008491D"/>
    <w:rsid w:val="000851E1"/>
    <w:rsid w:val="0008548B"/>
    <w:rsid w:val="00085573"/>
    <w:rsid w:val="000871A4"/>
    <w:rsid w:val="000875C1"/>
    <w:rsid w:val="000876B1"/>
    <w:rsid w:val="0009062C"/>
    <w:rsid w:val="00090CFA"/>
    <w:rsid w:val="00090F98"/>
    <w:rsid w:val="00091761"/>
    <w:rsid w:val="00092121"/>
    <w:rsid w:val="00092593"/>
    <w:rsid w:val="00092659"/>
    <w:rsid w:val="00096075"/>
    <w:rsid w:val="0009631B"/>
    <w:rsid w:val="0009684E"/>
    <w:rsid w:val="000A012E"/>
    <w:rsid w:val="000A1B74"/>
    <w:rsid w:val="000A2EED"/>
    <w:rsid w:val="000A32EF"/>
    <w:rsid w:val="000A56A6"/>
    <w:rsid w:val="000A66DF"/>
    <w:rsid w:val="000A6BB6"/>
    <w:rsid w:val="000A6BD5"/>
    <w:rsid w:val="000A73D9"/>
    <w:rsid w:val="000A7446"/>
    <w:rsid w:val="000B0A40"/>
    <w:rsid w:val="000B110E"/>
    <w:rsid w:val="000B2B9C"/>
    <w:rsid w:val="000B2E83"/>
    <w:rsid w:val="000B36ED"/>
    <w:rsid w:val="000B4529"/>
    <w:rsid w:val="000B4F42"/>
    <w:rsid w:val="000B5147"/>
    <w:rsid w:val="000B57DA"/>
    <w:rsid w:val="000B6237"/>
    <w:rsid w:val="000B6AB7"/>
    <w:rsid w:val="000B7684"/>
    <w:rsid w:val="000B7FA5"/>
    <w:rsid w:val="000C00DF"/>
    <w:rsid w:val="000C060D"/>
    <w:rsid w:val="000C08AC"/>
    <w:rsid w:val="000C138A"/>
    <w:rsid w:val="000C138C"/>
    <w:rsid w:val="000C2310"/>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6A23"/>
    <w:rsid w:val="000D74BC"/>
    <w:rsid w:val="000E1577"/>
    <w:rsid w:val="000E2862"/>
    <w:rsid w:val="000E2F73"/>
    <w:rsid w:val="000E3364"/>
    <w:rsid w:val="000E43F6"/>
    <w:rsid w:val="000E44FC"/>
    <w:rsid w:val="000E7FD8"/>
    <w:rsid w:val="000F00CD"/>
    <w:rsid w:val="000F21CC"/>
    <w:rsid w:val="000F2D5F"/>
    <w:rsid w:val="000F3CC8"/>
    <w:rsid w:val="000F4B3D"/>
    <w:rsid w:val="000F4FD9"/>
    <w:rsid w:val="000F5440"/>
    <w:rsid w:val="000F5B79"/>
    <w:rsid w:val="000F5E7E"/>
    <w:rsid w:val="000F6220"/>
    <w:rsid w:val="000F6E05"/>
    <w:rsid w:val="00100EDC"/>
    <w:rsid w:val="00100F68"/>
    <w:rsid w:val="001012E1"/>
    <w:rsid w:val="00101DD0"/>
    <w:rsid w:val="00101E7C"/>
    <w:rsid w:val="0010261E"/>
    <w:rsid w:val="00102732"/>
    <w:rsid w:val="00103DF7"/>
    <w:rsid w:val="001040D2"/>
    <w:rsid w:val="00104F81"/>
    <w:rsid w:val="00105A11"/>
    <w:rsid w:val="00105ED0"/>
    <w:rsid w:val="00110D7C"/>
    <w:rsid w:val="00111274"/>
    <w:rsid w:val="00112E5C"/>
    <w:rsid w:val="00112F74"/>
    <w:rsid w:val="0011325F"/>
    <w:rsid w:val="00113E89"/>
    <w:rsid w:val="00114AAB"/>
    <w:rsid w:val="0011510F"/>
    <w:rsid w:val="001152C1"/>
    <w:rsid w:val="001163B3"/>
    <w:rsid w:val="0011794A"/>
    <w:rsid w:val="00117AEF"/>
    <w:rsid w:val="0012063C"/>
    <w:rsid w:val="00120DA8"/>
    <w:rsid w:val="00121502"/>
    <w:rsid w:val="001215EE"/>
    <w:rsid w:val="00122167"/>
    <w:rsid w:val="00122BFD"/>
    <w:rsid w:val="00123172"/>
    <w:rsid w:val="00123932"/>
    <w:rsid w:val="00123CAA"/>
    <w:rsid w:val="00124302"/>
    <w:rsid w:val="00124819"/>
    <w:rsid w:val="00124BFD"/>
    <w:rsid w:val="00125260"/>
    <w:rsid w:val="00126980"/>
    <w:rsid w:val="00130094"/>
    <w:rsid w:val="00130D2E"/>
    <w:rsid w:val="00131049"/>
    <w:rsid w:val="00131063"/>
    <w:rsid w:val="00132416"/>
    <w:rsid w:val="00133AC9"/>
    <w:rsid w:val="00133E14"/>
    <w:rsid w:val="001342C2"/>
    <w:rsid w:val="00135128"/>
    <w:rsid w:val="00135A31"/>
    <w:rsid w:val="0013625A"/>
    <w:rsid w:val="00137687"/>
    <w:rsid w:val="00137844"/>
    <w:rsid w:val="0013788E"/>
    <w:rsid w:val="00137BA3"/>
    <w:rsid w:val="00140697"/>
    <w:rsid w:val="001412B6"/>
    <w:rsid w:val="00141B26"/>
    <w:rsid w:val="00141D7C"/>
    <w:rsid w:val="0014287D"/>
    <w:rsid w:val="00142AFF"/>
    <w:rsid w:val="001435A9"/>
    <w:rsid w:val="001435F6"/>
    <w:rsid w:val="001437A9"/>
    <w:rsid w:val="00143D0C"/>
    <w:rsid w:val="0014410E"/>
    <w:rsid w:val="00144191"/>
    <w:rsid w:val="0014475F"/>
    <w:rsid w:val="00144EBF"/>
    <w:rsid w:val="00145D0B"/>
    <w:rsid w:val="0014631A"/>
    <w:rsid w:val="00146AA9"/>
    <w:rsid w:val="0014797A"/>
    <w:rsid w:val="00147FE6"/>
    <w:rsid w:val="00153AF0"/>
    <w:rsid w:val="001548FE"/>
    <w:rsid w:val="0015631A"/>
    <w:rsid w:val="001572E5"/>
    <w:rsid w:val="001574AA"/>
    <w:rsid w:val="001577FF"/>
    <w:rsid w:val="00157CC2"/>
    <w:rsid w:val="00157DA7"/>
    <w:rsid w:val="00160A37"/>
    <w:rsid w:val="00161044"/>
    <w:rsid w:val="001611CA"/>
    <w:rsid w:val="0016132F"/>
    <w:rsid w:val="00161443"/>
    <w:rsid w:val="001614E0"/>
    <w:rsid w:val="00161AF4"/>
    <w:rsid w:val="001627CF"/>
    <w:rsid w:val="001629F6"/>
    <w:rsid w:val="00163426"/>
    <w:rsid w:val="001646B7"/>
    <w:rsid w:val="00165123"/>
    <w:rsid w:val="00166070"/>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42B1"/>
    <w:rsid w:val="001849CD"/>
    <w:rsid w:val="00185B7A"/>
    <w:rsid w:val="00186EA6"/>
    <w:rsid w:val="00187551"/>
    <w:rsid w:val="00191199"/>
    <w:rsid w:val="00192868"/>
    <w:rsid w:val="0019403D"/>
    <w:rsid w:val="0019407E"/>
    <w:rsid w:val="00194A62"/>
    <w:rsid w:val="00195BBB"/>
    <w:rsid w:val="00195C0D"/>
    <w:rsid w:val="001A1268"/>
    <w:rsid w:val="001A14CF"/>
    <w:rsid w:val="001A2607"/>
    <w:rsid w:val="001A278B"/>
    <w:rsid w:val="001A3D7B"/>
    <w:rsid w:val="001A466F"/>
    <w:rsid w:val="001A4877"/>
    <w:rsid w:val="001A5C78"/>
    <w:rsid w:val="001A69BB"/>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9B2"/>
    <w:rsid w:val="001C4A3E"/>
    <w:rsid w:val="001C5DC7"/>
    <w:rsid w:val="001C625A"/>
    <w:rsid w:val="001C63AE"/>
    <w:rsid w:val="001C64C1"/>
    <w:rsid w:val="001D0084"/>
    <w:rsid w:val="001D09F3"/>
    <w:rsid w:val="001D19D4"/>
    <w:rsid w:val="001D1D95"/>
    <w:rsid w:val="001D1F52"/>
    <w:rsid w:val="001D2040"/>
    <w:rsid w:val="001D20C9"/>
    <w:rsid w:val="001D38A3"/>
    <w:rsid w:val="001D3CF6"/>
    <w:rsid w:val="001D3DE0"/>
    <w:rsid w:val="001D41F9"/>
    <w:rsid w:val="001D4925"/>
    <w:rsid w:val="001D51D1"/>
    <w:rsid w:val="001D595C"/>
    <w:rsid w:val="001D7B98"/>
    <w:rsid w:val="001D7E35"/>
    <w:rsid w:val="001E0BC4"/>
    <w:rsid w:val="001E1B84"/>
    <w:rsid w:val="001E2F91"/>
    <w:rsid w:val="001E4844"/>
    <w:rsid w:val="001E4BB5"/>
    <w:rsid w:val="001E4D97"/>
    <w:rsid w:val="001E4FC0"/>
    <w:rsid w:val="001E6AF9"/>
    <w:rsid w:val="001E6FBC"/>
    <w:rsid w:val="001E7366"/>
    <w:rsid w:val="001E7B2A"/>
    <w:rsid w:val="001F0950"/>
    <w:rsid w:val="001F11CE"/>
    <w:rsid w:val="001F1A99"/>
    <w:rsid w:val="001F1BCF"/>
    <w:rsid w:val="001F22F2"/>
    <w:rsid w:val="001F26D2"/>
    <w:rsid w:val="001F26EB"/>
    <w:rsid w:val="001F3E89"/>
    <w:rsid w:val="001F4C7A"/>
    <w:rsid w:val="001F58E1"/>
    <w:rsid w:val="001F6F03"/>
    <w:rsid w:val="00200784"/>
    <w:rsid w:val="00200D51"/>
    <w:rsid w:val="00201596"/>
    <w:rsid w:val="002018DC"/>
    <w:rsid w:val="0020192C"/>
    <w:rsid w:val="00201EC3"/>
    <w:rsid w:val="00202354"/>
    <w:rsid w:val="0020351F"/>
    <w:rsid w:val="002044AC"/>
    <w:rsid w:val="002044E3"/>
    <w:rsid w:val="00204FE8"/>
    <w:rsid w:val="0020569A"/>
    <w:rsid w:val="002069F5"/>
    <w:rsid w:val="00207B6E"/>
    <w:rsid w:val="00210633"/>
    <w:rsid w:val="00210F89"/>
    <w:rsid w:val="0021190F"/>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671F"/>
    <w:rsid w:val="00236ADE"/>
    <w:rsid w:val="00237A6A"/>
    <w:rsid w:val="00237F1C"/>
    <w:rsid w:val="00240586"/>
    <w:rsid w:val="00240FED"/>
    <w:rsid w:val="002419BF"/>
    <w:rsid w:val="00241A24"/>
    <w:rsid w:val="002421DD"/>
    <w:rsid w:val="0024264A"/>
    <w:rsid w:val="00242F34"/>
    <w:rsid w:val="00244E52"/>
    <w:rsid w:val="00245311"/>
    <w:rsid w:val="00245354"/>
    <w:rsid w:val="00245C9F"/>
    <w:rsid w:val="00246021"/>
    <w:rsid w:val="002473A1"/>
    <w:rsid w:val="0025017F"/>
    <w:rsid w:val="00251993"/>
    <w:rsid w:val="00251B73"/>
    <w:rsid w:val="00251C53"/>
    <w:rsid w:val="00251E29"/>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42"/>
    <w:rsid w:val="00272A18"/>
    <w:rsid w:val="00272E83"/>
    <w:rsid w:val="00272F06"/>
    <w:rsid w:val="00273217"/>
    <w:rsid w:val="0027376D"/>
    <w:rsid w:val="00277637"/>
    <w:rsid w:val="0028001D"/>
    <w:rsid w:val="002812ED"/>
    <w:rsid w:val="0028210D"/>
    <w:rsid w:val="00282235"/>
    <w:rsid w:val="002825EC"/>
    <w:rsid w:val="0028367F"/>
    <w:rsid w:val="00283A1A"/>
    <w:rsid w:val="002841BE"/>
    <w:rsid w:val="00285B08"/>
    <w:rsid w:val="00285E02"/>
    <w:rsid w:val="00286383"/>
    <w:rsid w:val="00286A10"/>
    <w:rsid w:val="00286FB8"/>
    <w:rsid w:val="0028707F"/>
    <w:rsid w:val="00287E6D"/>
    <w:rsid w:val="0029000A"/>
    <w:rsid w:val="00290AD8"/>
    <w:rsid w:val="00291766"/>
    <w:rsid w:val="002917B3"/>
    <w:rsid w:val="00292EE7"/>
    <w:rsid w:val="00293112"/>
    <w:rsid w:val="00293D9C"/>
    <w:rsid w:val="00294491"/>
    <w:rsid w:val="00294F53"/>
    <w:rsid w:val="0029515A"/>
    <w:rsid w:val="00295664"/>
    <w:rsid w:val="0029588E"/>
    <w:rsid w:val="002967F2"/>
    <w:rsid w:val="0029740E"/>
    <w:rsid w:val="002974BF"/>
    <w:rsid w:val="00297664"/>
    <w:rsid w:val="002977D8"/>
    <w:rsid w:val="002A002A"/>
    <w:rsid w:val="002A06FD"/>
    <w:rsid w:val="002A0832"/>
    <w:rsid w:val="002A0C26"/>
    <w:rsid w:val="002A1167"/>
    <w:rsid w:val="002A1F29"/>
    <w:rsid w:val="002A494C"/>
    <w:rsid w:val="002A4DDB"/>
    <w:rsid w:val="002A52B3"/>
    <w:rsid w:val="002A538A"/>
    <w:rsid w:val="002A5632"/>
    <w:rsid w:val="002A5C92"/>
    <w:rsid w:val="002A611E"/>
    <w:rsid w:val="002A628B"/>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CE1"/>
    <w:rsid w:val="002C4DAA"/>
    <w:rsid w:val="002C560F"/>
    <w:rsid w:val="002C5ACA"/>
    <w:rsid w:val="002C5E51"/>
    <w:rsid w:val="002C6187"/>
    <w:rsid w:val="002C7143"/>
    <w:rsid w:val="002C7729"/>
    <w:rsid w:val="002D213A"/>
    <w:rsid w:val="002D2F05"/>
    <w:rsid w:val="002D356B"/>
    <w:rsid w:val="002D3A92"/>
    <w:rsid w:val="002D46F5"/>
    <w:rsid w:val="002D62CF"/>
    <w:rsid w:val="002D6BF3"/>
    <w:rsid w:val="002D7208"/>
    <w:rsid w:val="002D7AD9"/>
    <w:rsid w:val="002E07C8"/>
    <w:rsid w:val="002E0EBF"/>
    <w:rsid w:val="002E38B9"/>
    <w:rsid w:val="002E393E"/>
    <w:rsid w:val="002E4E00"/>
    <w:rsid w:val="002E5A8A"/>
    <w:rsid w:val="002E61DD"/>
    <w:rsid w:val="002E67DD"/>
    <w:rsid w:val="002F0175"/>
    <w:rsid w:val="002F0444"/>
    <w:rsid w:val="002F16E1"/>
    <w:rsid w:val="002F1746"/>
    <w:rsid w:val="002F18CE"/>
    <w:rsid w:val="002F1931"/>
    <w:rsid w:val="002F29D2"/>
    <w:rsid w:val="002F300F"/>
    <w:rsid w:val="002F316F"/>
    <w:rsid w:val="002F345E"/>
    <w:rsid w:val="002F4796"/>
    <w:rsid w:val="002F4C5B"/>
    <w:rsid w:val="002F5554"/>
    <w:rsid w:val="002F6905"/>
    <w:rsid w:val="002F750C"/>
    <w:rsid w:val="00300166"/>
    <w:rsid w:val="00300B23"/>
    <w:rsid w:val="00301D20"/>
    <w:rsid w:val="003024E2"/>
    <w:rsid w:val="003024EE"/>
    <w:rsid w:val="00302ACF"/>
    <w:rsid w:val="0030326A"/>
    <w:rsid w:val="003042AF"/>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17B9"/>
    <w:rsid w:val="0032225F"/>
    <w:rsid w:val="003230FC"/>
    <w:rsid w:val="00323652"/>
    <w:rsid w:val="00323D58"/>
    <w:rsid w:val="003240E3"/>
    <w:rsid w:val="003245DA"/>
    <w:rsid w:val="00324919"/>
    <w:rsid w:val="003258B8"/>
    <w:rsid w:val="00325C1B"/>
    <w:rsid w:val="00327200"/>
    <w:rsid w:val="00327A9B"/>
    <w:rsid w:val="00330015"/>
    <w:rsid w:val="0033055E"/>
    <w:rsid w:val="00331748"/>
    <w:rsid w:val="003317CB"/>
    <w:rsid w:val="003317F8"/>
    <w:rsid w:val="00332A58"/>
    <w:rsid w:val="00332B34"/>
    <w:rsid w:val="00335313"/>
    <w:rsid w:val="00335941"/>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DC5"/>
    <w:rsid w:val="003500C2"/>
    <w:rsid w:val="00350F26"/>
    <w:rsid w:val="00351983"/>
    <w:rsid w:val="00352042"/>
    <w:rsid w:val="00352083"/>
    <w:rsid w:val="0035300C"/>
    <w:rsid w:val="00353176"/>
    <w:rsid w:val="0035385A"/>
    <w:rsid w:val="00353FF7"/>
    <w:rsid w:val="0035590D"/>
    <w:rsid w:val="003574C4"/>
    <w:rsid w:val="00357D9E"/>
    <w:rsid w:val="00361A2C"/>
    <w:rsid w:val="0036206E"/>
    <w:rsid w:val="003621D7"/>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EFD"/>
    <w:rsid w:val="003727F6"/>
    <w:rsid w:val="00372F6C"/>
    <w:rsid w:val="0037338B"/>
    <w:rsid w:val="003747FE"/>
    <w:rsid w:val="0037518C"/>
    <w:rsid w:val="00380E00"/>
    <w:rsid w:val="003812E5"/>
    <w:rsid w:val="0038132B"/>
    <w:rsid w:val="00381D31"/>
    <w:rsid w:val="00381D3D"/>
    <w:rsid w:val="003821D5"/>
    <w:rsid w:val="00382600"/>
    <w:rsid w:val="00383333"/>
    <w:rsid w:val="00386FF5"/>
    <w:rsid w:val="00387390"/>
    <w:rsid w:val="00387510"/>
    <w:rsid w:val="0039037C"/>
    <w:rsid w:val="00390797"/>
    <w:rsid w:val="00391403"/>
    <w:rsid w:val="00393193"/>
    <w:rsid w:val="003939E9"/>
    <w:rsid w:val="003941D2"/>
    <w:rsid w:val="00395E91"/>
    <w:rsid w:val="00395F9B"/>
    <w:rsid w:val="00396322"/>
    <w:rsid w:val="0039668C"/>
    <w:rsid w:val="0039706D"/>
    <w:rsid w:val="003973F9"/>
    <w:rsid w:val="0039759F"/>
    <w:rsid w:val="00397A73"/>
    <w:rsid w:val="003A1E5A"/>
    <w:rsid w:val="003A26DA"/>
    <w:rsid w:val="003A3626"/>
    <w:rsid w:val="003A4554"/>
    <w:rsid w:val="003A4874"/>
    <w:rsid w:val="003A68E6"/>
    <w:rsid w:val="003A6948"/>
    <w:rsid w:val="003A7718"/>
    <w:rsid w:val="003B023F"/>
    <w:rsid w:val="003B1F90"/>
    <w:rsid w:val="003B2C26"/>
    <w:rsid w:val="003B419D"/>
    <w:rsid w:val="003B6362"/>
    <w:rsid w:val="003B6D63"/>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D0237"/>
    <w:rsid w:val="003D125A"/>
    <w:rsid w:val="003D2314"/>
    <w:rsid w:val="003D231B"/>
    <w:rsid w:val="003D261D"/>
    <w:rsid w:val="003D26DF"/>
    <w:rsid w:val="003D39CD"/>
    <w:rsid w:val="003D3C29"/>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C27"/>
    <w:rsid w:val="003F0DAE"/>
    <w:rsid w:val="003F0E43"/>
    <w:rsid w:val="003F1352"/>
    <w:rsid w:val="003F1BD9"/>
    <w:rsid w:val="003F22DD"/>
    <w:rsid w:val="003F3559"/>
    <w:rsid w:val="003F45DC"/>
    <w:rsid w:val="003F4C79"/>
    <w:rsid w:val="003F544C"/>
    <w:rsid w:val="003F636A"/>
    <w:rsid w:val="003F7A5E"/>
    <w:rsid w:val="00402A47"/>
    <w:rsid w:val="00402ADC"/>
    <w:rsid w:val="00402B81"/>
    <w:rsid w:val="0040521A"/>
    <w:rsid w:val="004058F3"/>
    <w:rsid w:val="00405A39"/>
    <w:rsid w:val="004062B2"/>
    <w:rsid w:val="004067E6"/>
    <w:rsid w:val="00407006"/>
    <w:rsid w:val="00410121"/>
    <w:rsid w:val="004101FE"/>
    <w:rsid w:val="00410482"/>
    <w:rsid w:val="004115D5"/>
    <w:rsid w:val="00411DA2"/>
    <w:rsid w:val="004124A4"/>
    <w:rsid w:val="00412637"/>
    <w:rsid w:val="00412B02"/>
    <w:rsid w:val="00412FE9"/>
    <w:rsid w:val="00413348"/>
    <w:rsid w:val="00413584"/>
    <w:rsid w:val="00414067"/>
    <w:rsid w:val="00414258"/>
    <w:rsid w:val="00415E1C"/>
    <w:rsid w:val="00415EAB"/>
    <w:rsid w:val="00416969"/>
    <w:rsid w:val="00417CAD"/>
    <w:rsid w:val="004227C8"/>
    <w:rsid w:val="004229B1"/>
    <w:rsid w:val="00425B0A"/>
    <w:rsid w:val="00425C39"/>
    <w:rsid w:val="0042696B"/>
    <w:rsid w:val="00426CCC"/>
    <w:rsid w:val="00427090"/>
    <w:rsid w:val="00427B82"/>
    <w:rsid w:val="004302DB"/>
    <w:rsid w:val="00431DFE"/>
    <w:rsid w:val="004320F4"/>
    <w:rsid w:val="004328BF"/>
    <w:rsid w:val="004328CD"/>
    <w:rsid w:val="0043371C"/>
    <w:rsid w:val="004339D6"/>
    <w:rsid w:val="00433B6F"/>
    <w:rsid w:val="00434B97"/>
    <w:rsid w:val="00434E02"/>
    <w:rsid w:val="00437098"/>
    <w:rsid w:val="00437991"/>
    <w:rsid w:val="00437B67"/>
    <w:rsid w:val="00444DBC"/>
    <w:rsid w:val="0044552C"/>
    <w:rsid w:val="00445E21"/>
    <w:rsid w:val="0045092E"/>
    <w:rsid w:val="00450A16"/>
    <w:rsid w:val="00450E03"/>
    <w:rsid w:val="00451044"/>
    <w:rsid w:val="004520D5"/>
    <w:rsid w:val="004526FB"/>
    <w:rsid w:val="004529D4"/>
    <w:rsid w:val="00452F3B"/>
    <w:rsid w:val="00454333"/>
    <w:rsid w:val="0045470F"/>
    <w:rsid w:val="0045486A"/>
    <w:rsid w:val="0045514B"/>
    <w:rsid w:val="004568D8"/>
    <w:rsid w:val="004572D7"/>
    <w:rsid w:val="00457E25"/>
    <w:rsid w:val="00460821"/>
    <w:rsid w:val="004612CB"/>
    <w:rsid w:val="0046153D"/>
    <w:rsid w:val="004624F5"/>
    <w:rsid w:val="004628A1"/>
    <w:rsid w:val="004630E6"/>
    <w:rsid w:val="004632F1"/>
    <w:rsid w:val="00463BDA"/>
    <w:rsid w:val="00463F20"/>
    <w:rsid w:val="00465834"/>
    <w:rsid w:val="00465B6A"/>
    <w:rsid w:val="0046745F"/>
    <w:rsid w:val="00467753"/>
    <w:rsid w:val="0047020A"/>
    <w:rsid w:val="0047037A"/>
    <w:rsid w:val="004709AA"/>
    <w:rsid w:val="00470EFE"/>
    <w:rsid w:val="00471A4F"/>
    <w:rsid w:val="00471ACE"/>
    <w:rsid w:val="00471ED1"/>
    <w:rsid w:val="004720A0"/>
    <w:rsid w:val="00472819"/>
    <w:rsid w:val="00472AE3"/>
    <w:rsid w:val="00475421"/>
    <w:rsid w:val="004757DE"/>
    <w:rsid w:val="00475F99"/>
    <w:rsid w:val="00475F9F"/>
    <w:rsid w:val="004777BF"/>
    <w:rsid w:val="00477E3B"/>
    <w:rsid w:val="0048027D"/>
    <w:rsid w:val="00480BFF"/>
    <w:rsid w:val="00480F3F"/>
    <w:rsid w:val="00481F1D"/>
    <w:rsid w:val="004822E7"/>
    <w:rsid w:val="00483DEC"/>
    <w:rsid w:val="00486F42"/>
    <w:rsid w:val="0048770C"/>
    <w:rsid w:val="00492036"/>
    <w:rsid w:val="00492219"/>
    <w:rsid w:val="004930D5"/>
    <w:rsid w:val="004944A3"/>
    <w:rsid w:val="00494D23"/>
    <w:rsid w:val="00495C2E"/>
    <w:rsid w:val="004A0562"/>
    <w:rsid w:val="004A07A1"/>
    <w:rsid w:val="004A24A0"/>
    <w:rsid w:val="004A2B17"/>
    <w:rsid w:val="004A3559"/>
    <w:rsid w:val="004A3F9B"/>
    <w:rsid w:val="004A43F6"/>
    <w:rsid w:val="004A4EC3"/>
    <w:rsid w:val="004A5346"/>
    <w:rsid w:val="004A6B97"/>
    <w:rsid w:val="004A787A"/>
    <w:rsid w:val="004B0568"/>
    <w:rsid w:val="004B0F4A"/>
    <w:rsid w:val="004B1800"/>
    <w:rsid w:val="004B1E75"/>
    <w:rsid w:val="004B231C"/>
    <w:rsid w:val="004B3AC5"/>
    <w:rsid w:val="004B51C4"/>
    <w:rsid w:val="004B58D5"/>
    <w:rsid w:val="004B5A26"/>
    <w:rsid w:val="004B5F9A"/>
    <w:rsid w:val="004B69FB"/>
    <w:rsid w:val="004B7250"/>
    <w:rsid w:val="004C0A3E"/>
    <w:rsid w:val="004C0B4E"/>
    <w:rsid w:val="004C0BC3"/>
    <w:rsid w:val="004C115C"/>
    <w:rsid w:val="004C227C"/>
    <w:rsid w:val="004C2E2F"/>
    <w:rsid w:val="004C31B1"/>
    <w:rsid w:val="004C3B75"/>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F84"/>
    <w:rsid w:val="004D582F"/>
    <w:rsid w:val="004D5E69"/>
    <w:rsid w:val="004D7190"/>
    <w:rsid w:val="004D7F15"/>
    <w:rsid w:val="004E097D"/>
    <w:rsid w:val="004E2A64"/>
    <w:rsid w:val="004E3050"/>
    <w:rsid w:val="004E3422"/>
    <w:rsid w:val="004E34C6"/>
    <w:rsid w:val="004E3B4F"/>
    <w:rsid w:val="004E3FD4"/>
    <w:rsid w:val="004E6314"/>
    <w:rsid w:val="004E6AAC"/>
    <w:rsid w:val="004E6CEB"/>
    <w:rsid w:val="004F0D3A"/>
    <w:rsid w:val="004F2056"/>
    <w:rsid w:val="004F211B"/>
    <w:rsid w:val="004F2395"/>
    <w:rsid w:val="004F2A8F"/>
    <w:rsid w:val="004F33B8"/>
    <w:rsid w:val="004F3E3D"/>
    <w:rsid w:val="004F4913"/>
    <w:rsid w:val="004F52BF"/>
    <w:rsid w:val="004F548E"/>
    <w:rsid w:val="004F5557"/>
    <w:rsid w:val="004F5C58"/>
    <w:rsid w:val="004F5F18"/>
    <w:rsid w:val="004F62F4"/>
    <w:rsid w:val="004F6548"/>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4088"/>
    <w:rsid w:val="00534D5C"/>
    <w:rsid w:val="005354AE"/>
    <w:rsid w:val="00536359"/>
    <w:rsid w:val="005409F0"/>
    <w:rsid w:val="005414DB"/>
    <w:rsid w:val="005426A2"/>
    <w:rsid w:val="00542DF2"/>
    <w:rsid w:val="00544006"/>
    <w:rsid w:val="005443B8"/>
    <w:rsid w:val="00544559"/>
    <w:rsid w:val="005445CC"/>
    <w:rsid w:val="0054612F"/>
    <w:rsid w:val="005462A4"/>
    <w:rsid w:val="0054660E"/>
    <w:rsid w:val="00546931"/>
    <w:rsid w:val="005469A2"/>
    <w:rsid w:val="005477C1"/>
    <w:rsid w:val="00550388"/>
    <w:rsid w:val="00550957"/>
    <w:rsid w:val="00550CC7"/>
    <w:rsid w:val="005515F4"/>
    <w:rsid w:val="00552257"/>
    <w:rsid w:val="0055280C"/>
    <w:rsid w:val="00552B70"/>
    <w:rsid w:val="0055399B"/>
    <w:rsid w:val="00554816"/>
    <w:rsid w:val="00556102"/>
    <w:rsid w:val="0055629F"/>
    <w:rsid w:val="00560294"/>
    <w:rsid w:val="00561146"/>
    <w:rsid w:val="00562CF5"/>
    <w:rsid w:val="00563B50"/>
    <w:rsid w:val="00563F21"/>
    <w:rsid w:val="005653BE"/>
    <w:rsid w:val="00565765"/>
    <w:rsid w:val="005658F2"/>
    <w:rsid w:val="00565FDC"/>
    <w:rsid w:val="005662DA"/>
    <w:rsid w:val="00566877"/>
    <w:rsid w:val="00566F6B"/>
    <w:rsid w:val="00567470"/>
    <w:rsid w:val="00567E9B"/>
    <w:rsid w:val="00570292"/>
    <w:rsid w:val="005718F8"/>
    <w:rsid w:val="00572115"/>
    <w:rsid w:val="00572B35"/>
    <w:rsid w:val="00573CB5"/>
    <w:rsid w:val="005763F4"/>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4165"/>
    <w:rsid w:val="0059563E"/>
    <w:rsid w:val="00596221"/>
    <w:rsid w:val="005A016F"/>
    <w:rsid w:val="005A01B3"/>
    <w:rsid w:val="005A0D6D"/>
    <w:rsid w:val="005A109A"/>
    <w:rsid w:val="005A1BBD"/>
    <w:rsid w:val="005A2CAA"/>
    <w:rsid w:val="005A3670"/>
    <w:rsid w:val="005A3840"/>
    <w:rsid w:val="005A3B7A"/>
    <w:rsid w:val="005A3C6F"/>
    <w:rsid w:val="005A3FBD"/>
    <w:rsid w:val="005A4CA6"/>
    <w:rsid w:val="005B03E5"/>
    <w:rsid w:val="005B1EF9"/>
    <w:rsid w:val="005B38B2"/>
    <w:rsid w:val="005B3AE3"/>
    <w:rsid w:val="005B4D87"/>
    <w:rsid w:val="005B5E23"/>
    <w:rsid w:val="005B6617"/>
    <w:rsid w:val="005B6DDB"/>
    <w:rsid w:val="005B7496"/>
    <w:rsid w:val="005C0AD9"/>
    <w:rsid w:val="005C1509"/>
    <w:rsid w:val="005C19D2"/>
    <w:rsid w:val="005C3494"/>
    <w:rsid w:val="005C393B"/>
    <w:rsid w:val="005C39A4"/>
    <w:rsid w:val="005C3AFB"/>
    <w:rsid w:val="005C3C1B"/>
    <w:rsid w:val="005C4083"/>
    <w:rsid w:val="005C42D9"/>
    <w:rsid w:val="005C47DC"/>
    <w:rsid w:val="005C4A6C"/>
    <w:rsid w:val="005C5ECD"/>
    <w:rsid w:val="005C6D80"/>
    <w:rsid w:val="005C6E7E"/>
    <w:rsid w:val="005C73EA"/>
    <w:rsid w:val="005C7662"/>
    <w:rsid w:val="005D0346"/>
    <w:rsid w:val="005D1B84"/>
    <w:rsid w:val="005D1C67"/>
    <w:rsid w:val="005D3320"/>
    <w:rsid w:val="005D37BB"/>
    <w:rsid w:val="005D4F63"/>
    <w:rsid w:val="005D537A"/>
    <w:rsid w:val="005D57A2"/>
    <w:rsid w:val="005D7380"/>
    <w:rsid w:val="005D73B0"/>
    <w:rsid w:val="005E0333"/>
    <w:rsid w:val="005E1A53"/>
    <w:rsid w:val="005E1DAC"/>
    <w:rsid w:val="005E208C"/>
    <w:rsid w:val="005E2D31"/>
    <w:rsid w:val="005E46E5"/>
    <w:rsid w:val="005E4D19"/>
    <w:rsid w:val="005E5095"/>
    <w:rsid w:val="005E52BA"/>
    <w:rsid w:val="005E618A"/>
    <w:rsid w:val="005E670E"/>
    <w:rsid w:val="005E73D5"/>
    <w:rsid w:val="005F0758"/>
    <w:rsid w:val="005F0784"/>
    <w:rsid w:val="005F12E2"/>
    <w:rsid w:val="005F1E30"/>
    <w:rsid w:val="005F359D"/>
    <w:rsid w:val="005F3AAF"/>
    <w:rsid w:val="005F4027"/>
    <w:rsid w:val="005F4C7D"/>
    <w:rsid w:val="005F5CAD"/>
    <w:rsid w:val="005F62EC"/>
    <w:rsid w:val="005F641F"/>
    <w:rsid w:val="005F7105"/>
    <w:rsid w:val="005F712D"/>
    <w:rsid w:val="006009F9"/>
    <w:rsid w:val="00601246"/>
    <w:rsid w:val="00601EA8"/>
    <w:rsid w:val="006026E3"/>
    <w:rsid w:val="00602D41"/>
    <w:rsid w:val="00603D72"/>
    <w:rsid w:val="00603E93"/>
    <w:rsid w:val="006044CA"/>
    <w:rsid w:val="0060726D"/>
    <w:rsid w:val="0061166C"/>
    <w:rsid w:val="00611CA2"/>
    <w:rsid w:val="00611D18"/>
    <w:rsid w:val="00611F5A"/>
    <w:rsid w:val="00612121"/>
    <w:rsid w:val="0061270D"/>
    <w:rsid w:val="00612AC1"/>
    <w:rsid w:val="00612F69"/>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2946"/>
    <w:rsid w:val="0062304A"/>
    <w:rsid w:val="0062415E"/>
    <w:rsid w:val="00625CC0"/>
    <w:rsid w:val="006263C6"/>
    <w:rsid w:val="00626AFB"/>
    <w:rsid w:val="00626C11"/>
    <w:rsid w:val="00627820"/>
    <w:rsid w:val="00630430"/>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2D13"/>
    <w:rsid w:val="00642DBC"/>
    <w:rsid w:val="00642E4F"/>
    <w:rsid w:val="00643006"/>
    <w:rsid w:val="00643AC7"/>
    <w:rsid w:val="00643AE3"/>
    <w:rsid w:val="00643F59"/>
    <w:rsid w:val="00645081"/>
    <w:rsid w:val="006452D6"/>
    <w:rsid w:val="00645B6E"/>
    <w:rsid w:val="006464DB"/>
    <w:rsid w:val="006475EB"/>
    <w:rsid w:val="00650560"/>
    <w:rsid w:val="00651C70"/>
    <w:rsid w:val="0065235A"/>
    <w:rsid w:val="00653395"/>
    <w:rsid w:val="00653ACA"/>
    <w:rsid w:val="0065494C"/>
    <w:rsid w:val="00654CB4"/>
    <w:rsid w:val="00655078"/>
    <w:rsid w:val="00655FF2"/>
    <w:rsid w:val="00656A45"/>
    <w:rsid w:val="0066171F"/>
    <w:rsid w:val="006619A6"/>
    <w:rsid w:val="00662B25"/>
    <w:rsid w:val="00662B51"/>
    <w:rsid w:val="00662BAD"/>
    <w:rsid w:val="006643FC"/>
    <w:rsid w:val="00664630"/>
    <w:rsid w:val="00664639"/>
    <w:rsid w:val="00664662"/>
    <w:rsid w:val="006668DD"/>
    <w:rsid w:val="00667255"/>
    <w:rsid w:val="006672EC"/>
    <w:rsid w:val="00667E4C"/>
    <w:rsid w:val="00667F7C"/>
    <w:rsid w:val="00670074"/>
    <w:rsid w:val="006711E4"/>
    <w:rsid w:val="00671609"/>
    <w:rsid w:val="00672FE9"/>
    <w:rsid w:val="006738DD"/>
    <w:rsid w:val="00673999"/>
    <w:rsid w:val="00673DF1"/>
    <w:rsid w:val="00674CD7"/>
    <w:rsid w:val="00675CD0"/>
    <w:rsid w:val="00676B70"/>
    <w:rsid w:val="00677DE3"/>
    <w:rsid w:val="006809A8"/>
    <w:rsid w:val="00682DAA"/>
    <w:rsid w:val="006839FA"/>
    <w:rsid w:val="00683D48"/>
    <w:rsid w:val="0068474E"/>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937"/>
    <w:rsid w:val="006A52A2"/>
    <w:rsid w:val="006A52D0"/>
    <w:rsid w:val="006A558B"/>
    <w:rsid w:val="006A5B7F"/>
    <w:rsid w:val="006A5C90"/>
    <w:rsid w:val="006A6234"/>
    <w:rsid w:val="006A62BB"/>
    <w:rsid w:val="006A67F0"/>
    <w:rsid w:val="006A6A21"/>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B56"/>
    <w:rsid w:val="006C6EB1"/>
    <w:rsid w:val="006C6FFF"/>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76DA"/>
    <w:rsid w:val="006F7928"/>
    <w:rsid w:val="00700ACD"/>
    <w:rsid w:val="00700B72"/>
    <w:rsid w:val="00701062"/>
    <w:rsid w:val="00701410"/>
    <w:rsid w:val="00702EE0"/>
    <w:rsid w:val="00703856"/>
    <w:rsid w:val="00703D11"/>
    <w:rsid w:val="00704056"/>
    <w:rsid w:val="00705D17"/>
    <w:rsid w:val="00706125"/>
    <w:rsid w:val="00706D7C"/>
    <w:rsid w:val="00706D98"/>
    <w:rsid w:val="007078AA"/>
    <w:rsid w:val="007079C3"/>
    <w:rsid w:val="00710229"/>
    <w:rsid w:val="0071052E"/>
    <w:rsid w:val="007111D1"/>
    <w:rsid w:val="00711CD1"/>
    <w:rsid w:val="007133D8"/>
    <w:rsid w:val="0071349C"/>
    <w:rsid w:val="00715006"/>
    <w:rsid w:val="0071557E"/>
    <w:rsid w:val="00716E0C"/>
    <w:rsid w:val="00717743"/>
    <w:rsid w:val="00720719"/>
    <w:rsid w:val="00721F02"/>
    <w:rsid w:val="00722129"/>
    <w:rsid w:val="007236EA"/>
    <w:rsid w:val="00724673"/>
    <w:rsid w:val="00726AB5"/>
    <w:rsid w:val="007279B1"/>
    <w:rsid w:val="00727A8F"/>
    <w:rsid w:val="00727B47"/>
    <w:rsid w:val="00730EF0"/>
    <w:rsid w:val="0073292A"/>
    <w:rsid w:val="007331F7"/>
    <w:rsid w:val="007333F9"/>
    <w:rsid w:val="007340E6"/>
    <w:rsid w:val="00735075"/>
    <w:rsid w:val="0073634F"/>
    <w:rsid w:val="007373D9"/>
    <w:rsid w:val="007376A6"/>
    <w:rsid w:val="007377C4"/>
    <w:rsid w:val="0073784A"/>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38EA"/>
    <w:rsid w:val="00753CD3"/>
    <w:rsid w:val="00753E0E"/>
    <w:rsid w:val="007541E2"/>
    <w:rsid w:val="00754C95"/>
    <w:rsid w:val="00755333"/>
    <w:rsid w:val="00755334"/>
    <w:rsid w:val="00755808"/>
    <w:rsid w:val="007576F0"/>
    <w:rsid w:val="007627CF"/>
    <w:rsid w:val="00764097"/>
    <w:rsid w:val="00764B2E"/>
    <w:rsid w:val="00764D3C"/>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4025"/>
    <w:rsid w:val="007A4FBF"/>
    <w:rsid w:val="007A5125"/>
    <w:rsid w:val="007A5449"/>
    <w:rsid w:val="007A62C3"/>
    <w:rsid w:val="007A69C3"/>
    <w:rsid w:val="007A73AC"/>
    <w:rsid w:val="007A7577"/>
    <w:rsid w:val="007B1139"/>
    <w:rsid w:val="007B1ECB"/>
    <w:rsid w:val="007B20E0"/>
    <w:rsid w:val="007B3111"/>
    <w:rsid w:val="007B31DE"/>
    <w:rsid w:val="007B3DE2"/>
    <w:rsid w:val="007B3F74"/>
    <w:rsid w:val="007B495F"/>
    <w:rsid w:val="007B72BC"/>
    <w:rsid w:val="007B78C0"/>
    <w:rsid w:val="007C0B40"/>
    <w:rsid w:val="007C3D40"/>
    <w:rsid w:val="007C3D55"/>
    <w:rsid w:val="007C438C"/>
    <w:rsid w:val="007C43FB"/>
    <w:rsid w:val="007C4F37"/>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798"/>
    <w:rsid w:val="007D3ACE"/>
    <w:rsid w:val="007E0A6F"/>
    <w:rsid w:val="007E10C0"/>
    <w:rsid w:val="007E1200"/>
    <w:rsid w:val="007E1ABC"/>
    <w:rsid w:val="007E21E8"/>
    <w:rsid w:val="007E2C0F"/>
    <w:rsid w:val="007E2F44"/>
    <w:rsid w:val="007E34BD"/>
    <w:rsid w:val="007E381F"/>
    <w:rsid w:val="007E3835"/>
    <w:rsid w:val="007E38FE"/>
    <w:rsid w:val="007E3CB6"/>
    <w:rsid w:val="007E56E6"/>
    <w:rsid w:val="007E6601"/>
    <w:rsid w:val="007E6C54"/>
    <w:rsid w:val="007E7542"/>
    <w:rsid w:val="007E7951"/>
    <w:rsid w:val="007E7DDD"/>
    <w:rsid w:val="007E7DED"/>
    <w:rsid w:val="007F06A6"/>
    <w:rsid w:val="007F0A1D"/>
    <w:rsid w:val="007F1D06"/>
    <w:rsid w:val="007F2124"/>
    <w:rsid w:val="007F23CA"/>
    <w:rsid w:val="007F2469"/>
    <w:rsid w:val="007F4A03"/>
    <w:rsid w:val="007F5029"/>
    <w:rsid w:val="007F5814"/>
    <w:rsid w:val="007F63DC"/>
    <w:rsid w:val="007F65F2"/>
    <w:rsid w:val="008003AF"/>
    <w:rsid w:val="00800DA9"/>
    <w:rsid w:val="0080349A"/>
    <w:rsid w:val="00806235"/>
    <w:rsid w:val="0080707D"/>
    <w:rsid w:val="0080736C"/>
    <w:rsid w:val="00813060"/>
    <w:rsid w:val="00813DAA"/>
    <w:rsid w:val="00813E22"/>
    <w:rsid w:val="00814E3F"/>
    <w:rsid w:val="008157A1"/>
    <w:rsid w:val="00816D6B"/>
    <w:rsid w:val="00816DB9"/>
    <w:rsid w:val="00817303"/>
    <w:rsid w:val="00817D56"/>
    <w:rsid w:val="0082003C"/>
    <w:rsid w:val="00821FB0"/>
    <w:rsid w:val="0082206F"/>
    <w:rsid w:val="008226C6"/>
    <w:rsid w:val="00823840"/>
    <w:rsid w:val="00824C74"/>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6082"/>
    <w:rsid w:val="00836818"/>
    <w:rsid w:val="00836C22"/>
    <w:rsid w:val="00837A1A"/>
    <w:rsid w:val="00840382"/>
    <w:rsid w:val="0084079A"/>
    <w:rsid w:val="0084095F"/>
    <w:rsid w:val="00841F6E"/>
    <w:rsid w:val="00842532"/>
    <w:rsid w:val="0084361D"/>
    <w:rsid w:val="00843983"/>
    <w:rsid w:val="00843A45"/>
    <w:rsid w:val="00846A1A"/>
    <w:rsid w:val="00846CFF"/>
    <w:rsid w:val="00850359"/>
    <w:rsid w:val="008510C4"/>
    <w:rsid w:val="008520B2"/>
    <w:rsid w:val="008520B5"/>
    <w:rsid w:val="008527E4"/>
    <w:rsid w:val="00853E51"/>
    <w:rsid w:val="008550D0"/>
    <w:rsid w:val="00855496"/>
    <w:rsid w:val="00855A78"/>
    <w:rsid w:val="0086261E"/>
    <w:rsid w:val="0086273C"/>
    <w:rsid w:val="00863F9B"/>
    <w:rsid w:val="008646B3"/>
    <w:rsid w:val="0086539A"/>
    <w:rsid w:val="00866091"/>
    <w:rsid w:val="0086613D"/>
    <w:rsid w:val="008674F4"/>
    <w:rsid w:val="00870719"/>
    <w:rsid w:val="00870DA7"/>
    <w:rsid w:val="00871357"/>
    <w:rsid w:val="0087192F"/>
    <w:rsid w:val="00873350"/>
    <w:rsid w:val="00873837"/>
    <w:rsid w:val="00874EF7"/>
    <w:rsid w:val="008758FA"/>
    <w:rsid w:val="00876896"/>
    <w:rsid w:val="0088044E"/>
    <w:rsid w:val="00881807"/>
    <w:rsid w:val="00881CC9"/>
    <w:rsid w:val="00881E7E"/>
    <w:rsid w:val="00881FA3"/>
    <w:rsid w:val="0088228D"/>
    <w:rsid w:val="00882431"/>
    <w:rsid w:val="00882673"/>
    <w:rsid w:val="00883385"/>
    <w:rsid w:val="00884299"/>
    <w:rsid w:val="0088573D"/>
    <w:rsid w:val="00885A72"/>
    <w:rsid w:val="00887B70"/>
    <w:rsid w:val="008906DA"/>
    <w:rsid w:val="0089148E"/>
    <w:rsid w:val="00891A20"/>
    <w:rsid w:val="00891A80"/>
    <w:rsid w:val="00892306"/>
    <w:rsid w:val="00892BBB"/>
    <w:rsid w:val="00893317"/>
    <w:rsid w:val="00893B91"/>
    <w:rsid w:val="00894DAC"/>
    <w:rsid w:val="008950E9"/>
    <w:rsid w:val="00895B16"/>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992"/>
    <w:rsid w:val="008B1492"/>
    <w:rsid w:val="008B1FF8"/>
    <w:rsid w:val="008B24D2"/>
    <w:rsid w:val="008B2512"/>
    <w:rsid w:val="008B297C"/>
    <w:rsid w:val="008B3A7E"/>
    <w:rsid w:val="008B3B6E"/>
    <w:rsid w:val="008B4A99"/>
    <w:rsid w:val="008B5416"/>
    <w:rsid w:val="008B748E"/>
    <w:rsid w:val="008B7C20"/>
    <w:rsid w:val="008C08CE"/>
    <w:rsid w:val="008C093C"/>
    <w:rsid w:val="008C0AC5"/>
    <w:rsid w:val="008C1621"/>
    <w:rsid w:val="008C1E96"/>
    <w:rsid w:val="008C260D"/>
    <w:rsid w:val="008C261E"/>
    <w:rsid w:val="008C262E"/>
    <w:rsid w:val="008C3150"/>
    <w:rsid w:val="008C318A"/>
    <w:rsid w:val="008C3391"/>
    <w:rsid w:val="008C3A34"/>
    <w:rsid w:val="008C3CFC"/>
    <w:rsid w:val="008C452C"/>
    <w:rsid w:val="008C6010"/>
    <w:rsid w:val="008C645B"/>
    <w:rsid w:val="008C791B"/>
    <w:rsid w:val="008D12CA"/>
    <w:rsid w:val="008D1D03"/>
    <w:rsid w:val="008D4907"/>
    <w:rsid w:val="008D598E"/>
    <w:rsid w:val="008D5A1E"/>
    <w:rsid w:val="008D7181"/>
    <w:rsid w:val="008E0B94"/>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6DC"/>
    <w:rsid w:val="00910FDE"/>
    <w:rsid w:val="00911733"/>
    <w:rsid w:val="00911D18"/>
    <w:rsid w:val="009123C0"/>
    <w:rsid w:val="00913C3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40244"/>
    <w:rsid w:val="00940821"/>
    <w:rsid w:val="00940ABB"/>
    <w:rsid w:val="00941563"/>
    <w:rsid w:val="00942D85"/>
    <w:rsid w:val="00943B27"/>
    <w:rsid w:val="00943F30"/>
    <w:rsid w:val="00944BA1"/>
    <w:rsid w:val="00944E87"/>
    <w:rsid w:val="009459EF"/>
    <w:rsid w:val="00945C80"/>
    <w:rsid w:val="00946C5C"/>
    <w:rsid w:val="00946D90"/>
    <w:rsid w:val="009505A3"/>
    <w:rsid w:val="00950F22"/>
    <w:rsid w:val="00951483"/>
    <w:rsid w:val="00951D12"/>
    <w:rsid w:val="00951DB2"/>
    <w:rsid w:val="0095273D"/>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7B6D"/>
    <w:rsid w:val="00971005"/>
    <w:rsid w:val="00971769"/>
    <w:rsid w:val="00971BA7"/>
    <w:rsid w:val="0097342F"/>
    <w:rsid w:val="00973790"/>
    <w:rsid w:val="00974CB7"/>
    <w:rsid w:val="00974E2B"/>
    <w:rsid w:val="00975349"/>
    <w:rsid w:val="00975564"/>
    <w:rsid w:val="00976166"/>
    <w:rsid w:val="0097658F"/>
    <w:rsid w:val="00977ED7"/>
    <w:rsid w:val="0098095E"/>
    <w:rsid w:val="00980C65"/>
    <w:rsid w:val="00980FF5"/>
    <w:rsid w:val="009816F8"/>
    <w:rsid w:val="00981E86"/>
    <w:rsid w:val="00981EC2"/>
    <w:rsid w:val="009825DE"/>
    <w:rsid w:val="00982A12"/>
    <w:rsid w:val="00982C66"/>
    <w:rsid w:val="0098319E"/>
    <w:rsid w:val="009834CB"/>
    <w:rsid w:val="00983557"/>
    <w:rsid w:val="00983957"/>
    <w:rsid w:val="00984D70"/>
    <w:rsid w:val="009864E8"/>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733A"/>
    <w:rsid w:val="0099756E"/>
    <w:rsid w:val="009A0259"/>
    <w:rsid w:val="009A09BF"/>
    <w:rsid w:val="009A1A78"/>
    <w:rsid w:val="009A1B0A"/>
    <w:rsid w:val="009A1C72"/>
    <w:rsid w:val="009A2EAA"/>
    <w:rsid w:val="009A38E4"/>
    <w:rsid w:val="009A47F7"/>
    <w:rsid w:val="009A5420"/>
    <w:rsid w:val="009A5675"/>
    <w:rsid w:val="009A580C"/>
    <w:rsid w:val="009A7D5A"/>
    <w:rsid w:val="009B0ADE"/>
    <w:rsid w:val="009B0F19"/>
    <w:rsid w:val="009B1445"/>
    <w:rsid w:val="009B1851"/>
    <w:rsid w:val="009B1C05"/>
    <w:rsid w:val="009B20CC"/>
    <w:rsid w:val="009B4D41"/>
    <w:rsid w:val="009B51C6"/>
    <w:rsid w:val="009B5968"/>
    <w:rsid w:val="009B6C98"/>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4504"/>
    <w:rsid w:val="009D6382"/>
    <w:rsid w:val="009D6D7D"/>
    <w:rsid w:val="009E038F"/>
    <w:rsid w:val="009E05EF"/>
    <w:rsid w:val="009E1577"/>
    <w:rsid w:val="009E39ED"/>
    <w:rsid w:val="009E546A"/>
    <w:rsid w:val="009E61AB"/>
    <w:rsid w:val="009F0251"/>
    <w:rsid w:val="009F061B"/>
    <w:rsid w:val="009F1FA3"/>
    <w:rsid w:val="009F3839"/>
    <w:rsid w:val="009F3AF0"/>
    <w:rsid w:val="009F3E14"/>
    <w:rsid w:val="009F4362"/>
    <w:rsid w:val="009F4910"/>
    <w:rsid w:val="009F5125"/>
    <w:rsid w:val="009F567E"/>
    <w:rsid w:val="009F6AB8"/>
    <w:rsid w:val="009F6F2C"/>
    <w:rsid w:val="009F6F34"/>
    <w:rsid w:val="009F7948"/>
    <w:rsid w:val="00A00365"/>
    <w:rsid w:val="00A00EDB"/>
    <w:rsid w:val="00A01104"/>
    <w:rsid w:val="00A01E10"/>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CE8"/>
    <w:rsid w:val="00A21E8B"/>
    <w:rsid w:val="00A23246"/>
    <w:rsid w:val="00A23365"/>
    <w:rsid w:val="00A2479A"/>
    <w:rsid w:val="00A2547B"/>
    <w:rsid w:val="00A25925"/>
    <w:rsid w:val="00A25D85"/>
    <w:rsid w:val="00A26BED"/>
    <w:rsid w:val="00A30958"/>
    <w:rsid w:val="00A30D85"/>
    <w:rsid w:val="00A30F23"/>
    <w:rsid w:val="00A312F8"/>
    <w:rsid w:val="00A31EEE"/>
    <w:rsid w:val="00A32075"/>
    <w:rsid w:val="00A32AF9"/>
    <w:rsid w:val="00A32E88"/>
    <w:rsid w:val="00A33ECE"/>
    <w:rsid w:val="00A3758E"/>
    <w:rsid w:val="00A377E0"/>
    <w:rsid w:val="00A40B25"/>
    <w:rsid w:val="00A4276D"/>
    <w:rsid w:val="00A42DE3"/>
    <w:rsid w:val="00A4356C"/>
    <w:rsid w:val="00A439AC"/>
    <w:rsid w:val="00A43B11"/>
    <w:rsid w:val="00A43B7C"/>
    <w:rsid w:val="00A44454"/>
    <w:rsid w:val="00A44B8A"/>
    <w:rsid w:val="00A44E91"/>
    <w:rsid w:val="00A45FB8"/>
    <w:rsid w:val="00A46508"/>
    <w:rsid w:val="00A4694D"/>
    <w:rsid w:val="00A46996"/>
    <w:rsid w:val="00A46D59"/>
    <w:rsid w:val="00A47AA7"/>
    <w:rsid w:val="00A50ABD"/>
    <w:rsid w:val="00A50FD0"/>
    <w:rsid w:val="00A5197B"/>
    <w:rsid w:val="00A51FB7"/>
    <w:rsid w:val="00A521E2"/>
    <w:rsid w:val="00A5263C"/>
    <w:rsid w:val="00A5296D"/>
    <w:rsid w:val="00A52B06"/>
    <w:rsid w:val="00A52D62"/>
    <w:rsid w:val="00A545DC"/>
    <w:rsid w:val="00A54FF3"/>
    <w:rsid w:val="00A56385"/>
    <w:rsid w:val="00A56561"/>
    <w:rsid w:val="00A565BB"/>
    <w:rsid w:val="00A56870"/>
    <w:rsid w:val="00A57A6A"/>
    <w:rsid w:val="00A60BB6"/>
    <w:rsid w:val="00A615B2"/>
    <w:rsid w:val="00A61697"/>
    <w:rsid w:val="00A61AC2"/>
    <w:rsid w:val="00A62524"/>
    <w:rsid w:val="00A63612"/>
    <w:rsid w:val="00A638C2"/>
    <w:rsid w:val="00A64422"/>
    <w:rsid w:val="00A672B6"/>
    <w:rsid w:val="00A707CE"/>
    <w:rsid w:val="00A7098D"/>
    <w:rsid w:val="00A71323"/>
    <w:rsid w:val="00A71BB2"/>
    <w:rsid w:val="00A72AE5"/>
    <w:rsid w:val="00A73649"/>
    <w:rsid w:val="00A73FDB"/>
    <w:rsid w:val="00A74200"/>
    <w:rsid w:val="00A74249"/>
    <w:rsid w:val="00A75015"/>
    <w:rsid w:val="00A762C7"/>
    <w:rsid w:val="00A76AD4"/>
    <w:rsid w:val="00A76E6D"/>
    <w:rsid w:val="00A777BE"/>
    <w:rsid w:val="00A77D09"/>
    <w:rsid w:val="00A80704"/>
    <w:rsid w:val="00A80AE4"/>
    <w:rsid w:val="00A80F1D"/>
    <w:rsid w:val="00A81211"/>
    <w:rsid w:val="00A81F35"/>
    <w:rsid w:val="00A830AB"/>
    <w:rsid w:val="00A836E4"/>
    <w:rsid w:val="00A83FC8"/>
    <w:rsid w:val="00A85073"/>
    <w:rsid w:val="00A85D64"/>
    <w:rsid w:val="00A86DA3"/>
    <w:rsid w:val="00A90B48"/>
    <w:rsid w:val="00A90DBB"/>
    <w:rsid w:val="00A91812"/>
    <w:rsid w:val="00A9215D"/>
    <w:rsid w:val="00A924B8"/>
    <w:rsid w:val="00A92875"/>
    <w:rsid w:val="00A939EE"/>
    <w:rsid w:val="00A93B22"/>
    <w:rsid w:val="00A93E00"/>
    <w:rsid w:val="00A93E48"/>
    <w:rsid w:val="00A9513D"/>
    <w:rsid w:val="00A95E29"/>
    <w:rsid w:val="00A96E36"/>
    <w:rsid w:val="00A970C7"/>
    <w:rsid w:val="00A97B67"/>
    <w:rsid w:val="00A97BD8"/>
    <w:rsid w:val="00A97C4E"/>
    <w:rsid w:val="00A97F68"/>
    <w:rsid w:val="00AA04E3"/>
    <w:rsid w:val="00AA0C18"/>
    <w:rsid w:val="00AA16AD"/>
    <w:rsid w:val="00AA19F3"/>
    <w:rsid w:val="00AA5F7D"/>
    <w:rsid w:val="00AA784D"/>
    <w:rsid w:val="00AB09E1"/>
    <w:rsid w:val="00AB1247"/>
    <w:rsid w:val="00AB1301"/>
    <w:rsid w:val="00AB2736"/>
    <w:rsid w:val="00AB55AB"/>
    <w:rsid w:val="00AB6716"/>
    <w:rsid w:val="00AC0734"/>
    <w:rsid w:val="00AC3C64"/>
    <w:rsid w:val="00AC4B14"/>
    <w:rsid w:val="00AC5760"/>
    <w:rsid w:val="00AC6DB4"/>
    <w:rsid w:val="00AC72D5"/>
    <w:rsid w:val="00AC78A1"/>
    <w:rsid w:val="00AD0082"/>
    <w:rsid w:val="00AD3B00"/>
    <w:rsid w:val="00AD47FA"/>
    <w:rsid w:val="00AD621C"/>
    <w:rsid w:val="00AD654E"/>
    <w:rsid w:val="00AD6F8E"/>
    <w:rsid w:val="00AD7310"/>
    <w:rsid w:val="00AD7B49"/>
    <w:rsid w:val="00AE0DAA"/>
    <w:rsid w:val="00AE0EF5"/>
    <w:rsid w:val="00AE1A69"/>
    <w:rsid w:val="00AE2329"/>
    <w:rsid w:val="00AE2CEF"/>
    <w:rsid w:val="00AE2EF3"/>
    <w:rsid w:val="00AE3315"/>
    <w:rsid w:val="00AE33C2"/>
    <w:rsid w:val="00AE5E60"/>
    <w:rsid w:val="00AE6223"/>
    <w:rsid w:val="00AE6C87"/>
    <w:rsid w:val="00AE788C"/>
    <w:rsid w:val="00AE7D72"/>
    <w:rsid w:val="00AE7FFE"/>
    <w:rsid w:val="00AF06F1"/>
    <w:rsid w:val="00AF101E"/>
    <w:rsid w:val="00AF2E84"/>
    <w:rsid w:val="00AF3565"/>
    <w:rsid w:val="00AF3A18"/>
    <w:rsid w:val="00AF4D25"/>
    <w:rsid w:val="00AF4D7D"/>
    <w:rsid w:val="00AF576B"/>
    <w:rsid w:val="00AF721C"/>
    <w:rsid w:val="00B000CB"/>
    <w:rsid w:val="00B001BD"/>
    <w:rsid w:val="00B0163E"/>
    <w:rsid w:val="00B02755"/>
    <w:rsid w:val="00B02C70"/>
    <w:rsid w:val="00B03C39"/>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E2D"/>
    <w:rsid w:val="00B151D8"/>
    <w:rsid w:val="00B15879"/>
    <w:rsid w:val="00B16233"/>
    <w:rsid w:val="00B16379"/>
    <w:rsid w:val="00B168AC"/>
    <w:rsid w:val="00B16C25"/>
    <w:rsid w:val="00B178E3"/>
    <w:rsid w:val="00B2090C"/>
    <w:rsid w:val="00B20AE6"/>
    <w:rsid w:val="00B21920"/>
    <w:rsid w:val="00B21FC5"/>
    <w:rsid w:val="00B220C1"/>
    <w:rsid w:val="00B22659"/>
    <w:rsid w:val="00B229A5"/>
    <w:rsid w:val="00B22F13"/>
    <w:rsid w:val="00B23C24"/>
    <w:rsid w:val="00B23FD1"/>
    <w:rsid w:val="00B25413"/>
    <w:rsid w:val="00B25530"/>
    <w:rsid w:val="00B255A8"/>
    <w:rsid w:val="00B26335"/>
    <w:rsid w:val="00B26946"/>
    <w:rsid w:val="00B27C23"/>
    <w:rsid w:val="00B3010C"/>
    <w:rsid w:val="00B30C67"/>
    <w:rsid w:val="00B30E4C"/>
    <w:rsid w:val="00B312C4"/>
    <w:rsid w:val="00B313B1"/>
    <w:rsid w:val="00B3170B"/>
    <w:rsid w:val="00B32E99"/>
    <w:rsid w:val="00B334D8"/>
    <w:rsid w:val="00B35954"/>
    <w:rsid w:val="00B36763"/>
    <w:rsid w:val="00B36906"/>
    <w:rsid w:val="00B401A3"/>
    <w:rsid w:val="00B446E1"/>
    <w:rsid w:val="00B4604F"/>
    <w:rsid w:val="00B465D2"/>
    <w:rsid w:val="00B47A38"/>
    <w:rsid w:val="00B501AF"/>
    <w:rsid w:val="00B50F98"/>
    <w:rsid w:val="00B519E7"/>
    <w:rsid w:val="00B51B9C"/>
    <w:rsid w:val="00B52787"/>
    <w:rsid w:val="00B53095"/>
    <w:rsid w:val="00B538C0"/>
    <w:rsid w:val="00B5541E"/>
    <w:rsid w:val="00B5610B"/>
    <w:rsid w:val="00B56B6D"/>
    <w:rsid w:val="00B57172"/>
    <w:rsid w:val="00B576E9"/>
    <w:rsid w:val="00B61207"/>
    <w:rsid w:val="00B618B1"/>
    <w:rsid w:val="00B61ACC"/>
    <w:rsid w:val="00B61BDA"/>
    <w:rsid w:val="00B61C53"/>
    <w:rsid w:val="00B62A8D"/>
    <w:rsid w:val="00B62D5B"/>
    <w:rsid w:val="00B63890"/>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8BB"/>
    <w:rsid w:val="00B82175"/>
    <w:rsid w:val="00B82701"/>
    <w:rsid w:val="00B82E7A"/>
    <w:rsid w:val="00B830A7"/>
    <w:rsid w:val="00B83A34"/>
    <w:rsid w:val="00B84262"/>
    <w:rsid w:val="00B8448E"/>
    <w:rsid w:val="00B855FA"/>
    <w:rsid w:val="00B856C5"/>
    <w:rsid w:val="00B86938"/>
    <w:rsid w:val="00B87490"/>
    <w:rsid w:val="00B8799A"/>
    <w:rsid w:val="00B87B1D"/>
    <w:rsid w:val="00B87E4B"/>
    <w:rsid w:val="00B91295"/>
    <w:rsid w:val="00B926FF"/>
    <w:rsid w:val="00B92AD5"/>
    <w:rsid w:val="00B93103"/>
    <w:rsid w:val="00B93124"/>
    <w:rsid w:val="00B9349B"/>
    <w:rsid w:val="00B938D1"/>
    <w:rsid w:val="00B93EC7"/>
    <w:rsid w:val="00B94127"/>
    <w:rsid w:val="00B946BA"/>
    <w:rsid w:val="00B9474E"/>
    <w:rsid w:val="00B94CE0"/>
    <w:rsid w:val="00B94DAD"/>
    <w:rsid w:val="00B954E3"/>
    <w:rsid w:val="00B95C10"/>
    <w:rsid w:val="00B961E3"/>
    <w:rsid w:val="00B9692D"/>
    <w:rsid w:val="00B96D6E"/>
    <w:rsid w:val="00B97148"/>
    <w:rsid w:val="00B9734A"/>
    <w:rsid w:val="00BA02F9"/>
    <w:rsid w:val="00BA1389"/>
    <w:rsid w:val="00BA2003"/>
    <w:rsid w:val="00BA2A21"/>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65C6"/>
    <w:rsid w:val="00BB6C21"/>
    <w:rsid w:val="00BC038D"/>
    <w:rsid w:val="00BC0659"/>
    <w:rsid w:val="00BC21DB"/>
    <w:rsid w:val="00BC255B"/>
    <w:rsid w:val="00BC2633"/>
    <w:rsid w:val="00BC2BA4"/>
    <w:rsid w:val="00BC2F0C"/>
    <w:rsid w:val="00BC3100"/>
    <w:rsid w:val="00BC3F3F"/>
    <w:rsid w:val="00BC4338"/>
    <w:rsid w:val="00BC4B05"/>
    <w:rsid w:val="00BC5916"/>
    <w:rsid w:val="00BC6302"/>
    <w:rsid w:val="00BC673A"/>
    <w:rsid w:val="00BC6DEB"/>
    <w:rsid w:val="00BC6EEC"/>
    <w:rsid w:val="00BD0E0E"/>
    <w:rsid w:val="00BD2288"/>
    <w:rsid w:val="00BD3710"/>
    <w:rsid w:val="00BD3D04"/>
    <w:rsid w:val="00BD3F29"/>
    <w:rsid w:val="00BD48A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7A69"/>
    <w:rsid w:val="00BF0210"/>
    <w:rsid w:val="00BF0B11"/>
    <w:rsid w:val="00BF12B3"/>
    <w:rsid w:val="00BF1DB4"/>
    <w:rsid w:val="00BF2190"/>
    <w:rsid w:val="00BF28D4"/>
    <w:rsid w:val="00BF40F8"/>
    <w:rsid w:val="00BF47E6"/>
    <w:rsid w:val="00BF499B"/>
    <w:rsid w:val="00BF54CE"/>
    <w:rsid w:val="00BF5F5D"/>
    <w:rsid w:val="00C014D8"/>
    <w:rsid w:val="00C01942"/>
    <w:rsid w:val="00C01F47"/>
    <w:rsid w:val="00C020C3"/>
    <w:rsid w:val="00C027E6"/>
    <w:rsid w:val="00C02998"/>
    <w:rsid w:val="00C02E50"/>
    <w:rsid w:val="00C03910"/>
    <w:rsid w:val="00C03B78"/>
    <w:rsid w:val="00C03F84"/>
    <w:rsid w:val="00C05F2A"/>
    <w:rsid w:val="00C10B49"/>
    <w:rsid w:val="00C12ABC"/>
    <w:rsid w:val="00C13374"/>
    <w:rsid w:val="00C13967"/>
    <w:rsid w:val="00C140E3"/>
    <w:rsid w:val="00C1498C"/>
    <w:rsid w:val="00C14C64"/>
    <w:rsid w:val="00C16035"/>
    <w:rsid w:val="00C16392"/>
    <w:rsid w:val="00C16707"/>
    <w:rsid w:val="00C16A6D"/>
    <w:rsid w:val="00C16FE4"/>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F05"/>
    <w:rsid w:val="00C261C2"/>
    <w:rsid w:val="00C278CC"/>
    <w:rsid w:val="00C27F7D"/>
    <w:rsid w:val="00C30F2F"/>
    <w:rsid w:val="00C3128A"/>
    <w:rsid w:val="00C31646"/>
    <w:rsid w:val="00C316C9"/>
    <w:rsid w:val="00C31E91"/>
    <w:rsid w:val="00C321E2"/>
    <w:rsid w:val="00C3471C"/>
    <w:rsid w:val="00C34E7F"/>
    <w:rsid w:val="00C35DF6"/>
    <w:rsid w:val="00C36184"/>
    <w:rsid w:val="00C40461"/>
    <w:rsid w:val="00C40DAC"/>
    <w:rsid w:val="00C41FD8"/>
    <w:rsid w:val="00C42327"/>
    <w:rsid w:val="00C42991"/>
    <w:rsid w:val="00C436AB"/>
    <w:rsid w:val="00C4401F"/>
    <w:rsid w:val="00C44025"/>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C40"/>
    <w:rsid w:val="00C57F33"/>
    <w:rsid w:val="00C60159"/>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C7A"/>
    <w:rsid w:val="00C71F32"/>
    <w:rsid w:val="00C72232"/>
    <w:rsid w:val="00C73117"/>
    <w:rsid w:val="00C73DBD"/>
    <w:rsid w:val="00C7526C"/>
    <w:rsid w:val="00C76314"/>
    <w:rsid w:val="00C76E31"/>
    <w:rsid w:val="00C77C06"/>
    <w:rsid w:val="00C77DF6"/>
    <w:rsid w:val="00C80164"/>
    <w:rsid w:val="00C80203"/>
    <w:rsid w:val="00C80BAE"/>
    <w:rsid w:val="00C80CFF"/>
    <w:rsid w:val="00C80D22"/>
    <w:rsid w:val="00C82F7A"/>
    <w:rsid w:val="00C837BD"/>
    <w:rsid w:val="00C83801"/>
    <w:rsid w:val="00C83DCC"/>
    <w:rsid w:val="00C8464C"/>
    <w:rsid w:val="00C85337"/>
    <w:rsid w:val="00C86107"/>
    <w:rsid w:val="00C86B23"/>
    <w:rsid w:val="00C874DB"/>
    <w:rsid w:val="00C875B9"/>
    <w:rsid w:val="00C91197"/>
    <w:rsid w:val="00C91A3C"/>
    <w:rsid w:val="00C92E1B"/>
    <w:rsid w:val="00C933E8"/>
    <w:rsid w:val="00C93804"/>
    <w:rsid w:val="00C93AD1"/>
    <w:rsid w:val="00C94632"/>
    <w:rsid w:val="00C94E86"/>
    <w:rsid w:val="00C950DF"/>
    <w:rsid w:val="00C954A2"/>
    <w:rsid w:val="00C96BA1"/>
    <w:rsid w:val="00CA0935"/>
    <w:rsid w:val="00CA15A6"/>
    <w:rsid w:val="00CA2EA9"/>
    <w:rsid w:val="00CA3110"/>
    <w:rsid w:val="00CA3565"/>
    <w:rsid w:val="00CA4C83"/>
    <w:rsid w:val="00CA609A"/>
    <w:rsid w:val="00CA692E"/>
    <w:rsid w:val="00CA7135"/>
    <w:rsid w:val="00CA71B1"/>
    <w:rsid w:val="00CA7446"/>
    <w:rsid w:val="00CB03F4"/>
    <w:rsid w:val="00CB08BC"/>
    <w:rsid w:val="00CB08EA"/>
    <w:rsid w:val="00CB0F5F"/>
    <w:rsid w:val="00CB209E"/>
    <w:rsid w:val="00CB23EC"/>
    <w:rsid w:val="00CB4003"/>
    <w:rsid w:val="00CB48CB"/>
    <w:rsid w:val="00CB5EAF"/>
    <w:rsid w:val="00CB7129"/>
    <w:rsid w:val="00CB7749"/>
    <w:rsid w:val="00CB7BE2"/>
    <w:rsid w:val="00CC0ACD"/>
    <w:rsid w:val="00CC3386"/>
    <w:rsid w:val="00CC57D3"/>
    <w:rsid w:val="00CC62FF"/>
    <w:rsid w:val="00CC6B1D"/>
    <w:rsid w:val="00CC70BC"/>
    <w:rsid w:val="00CD10AD"/>
    <w:rsid w:val="00CD1204"/>
    <w:rsid w:val="00CD1280"/>
    <w:rsid w:val="00CD1486"/>
    <w:rsid w:val="00CD15A1"/>
    <w:rsid w:val="00CD17F7"/>
    <w:rsid w:val="00CD1A9B"/>
    <w:rsid w:val="00CD2A11"/>
    <w:rsid w:val="00CD3276"/>
    <w:rsid w:val="00CD3DC4"/>
    <w:rsid w:val="00CD56AC"/>
    <w:rsid w:val="00CD5D9A"/>
    <w:rsid w:val="00CD6050"/>
    <w:rsid w:val="00CD6CAB"/>
    <w:rsid w:val="00CD787F"/>
    <w:rsid w:val="00CD796B"/>
    <w:rsid w:val="00CD7FB1"/>
    <w:rsid w:val="00CE1528"/>
    <w:rsid w:val="00CE1750"/>
    <w:rsid w:val="00CE2107"/>
    <w:rsid w:val="00CE2A37"/>
    <w:rsid w:val="00CE2F8F"/>
    <w:rsid w:val="00CE38C4"/>
    <w:rsid w:val="00CE464C"/>
    <w:rsid w:val="00CE49AD"/>
    <w:rsid w:val="00CE5123"/>
    <w:rsid w:val="00CE5CA6"/>
    <w:rsid w:val="00CE75A3"/>
    <w:rsid w:val="00CF04E7"/>
    <w:rsid w:val="00CF1101"/>
    <w:rsid w:val="00CF11B3"/>
    <w:rsid w:val="00CF23D8"/>
    <w:rsid w:val="00CF2581"/>
    <w:rsid w:val="00CF2613"/>
    <w:rsid w:val="00CF2A19"/>
    <w:rsid w:val="00CF2D6D"/>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35D2"/>
    <w:rsid w:val="00D03CBA"/>
    <w:rsid w:val="00D03FDC"/>
    <w:rsid w:val="00D04065"/>
    <w:rsid w:val="00D047E8"/>
    <w:rsid w:val="00D04C9D"/>
    <w:rsid w:val="00D05744"/>
    <w:rsid w:val="00D06389"/>
    <w:rsid w:val="00D0747F"/>
    <w:rsid w:val="00D075A8"/>
    <w:rsid w:val="00D106EB"/>
    <w:rsid w:val="00D108A1"/>
    <w:rsid w:val="00D10AAF"/>
    <w:rsid w:val="00D11316"/>
    <w:rsid w:val="00D119B7"/>
    <w:rsid w:val="00D11C95"/>
    <w:rsid w:val="00D126CA"/>
    <w:rsid w:val="00D13604"/>
    <w:rsid w:val="00D1408A"/>
    <w:rsid w:val="00D14846"/>
    <w:rsid w:val="00D14973"/>
    <w:rsid w:val="00D15DE9"/>
    <w:rsid w:val="00D15EFE"/>
    <w:rsid w:val="00D16186"/>
    <w:rsid w:val="00D16DD2"/>
    <w:rsid w:val="00D17885"/>
    <w:rsid w:val="00D17B46"/>
    <w:rsid w:val="00D205A0"/>
    <w:rsid w:val="00D20696"/>
    <w:rsid w:val="00D20769"/>
    <w:rsid w:val="00D20AFB"/>
    <w:rsid w:val="00D211A6"/>
    <w:rsid w:val="00D22736"/>
    <w:rsid w:val="00D2347D"/>
    <w:rsid w:val="00D243BD"/>
    <w:rsid w:val="00D25EF7"/>
    <w:rsid w:val="00D264F3"/>
    <w:rsid w:val="00D2657A"/>
    <w:rsid w:val="00D26D3C"/>
    <w:rsid w:val="00D26F46"/>
    <w:rsid w:val="00D27946"/>
    <w:rsid w:val="00D27F44"/>
    <w:rsid w:val="00D33FF7"/>
    <w:rsid w:val="00D34019"/>
    <w:rsid w:val="00D3540A"/>
    <w:rsid w:val="00D35741"/>
    <w:rsid w:val="00D35E35"/>
    <w:rsid w:val="00D36576"/>
    <w:rsid w:val="00D36961"/>
    <w:rsid w:val="00D419FE"/>
    <w:rsid w:val="00D41C71"/>
    <w:rsid w:val="00D41FB3"/>
    <w:rsid w:val="00D44AC7"/>
    <w:rsid w:val="00D46712"/>
    <w:rsid w:val="00D476F2"/>
    <w:rsid w:val="00D5233B"/>
    <w:rsid w:val="00D5263B"/>
    <w:rsid w:val="00D52A70"/>
    <w:rsid w:val="00D5364A"/>
    <w:rsid w:val="00D54D18"/>
    <w:rsid w:val="00D55A82"/>
    <w:rsid w:val="00D5655F"/>
    <w:rsid w:val="00D566A5"/>
    <w:rsid w:val="00D56A97"/>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70641"/>
    <w:rsid w:val="00D70E3D"/>
    <w:rsid w:val="00D71439"/>
    <w:rsid w:val="00D725D6"/>
    <w:rsid w:val="00D72759"/>
    <w:rsid w:val="00D72F75"/>
    <w:rsid w:val="00D73123"/>
    <w:rsid w:val="00D73A38"/>
    <w:rsid w:val="00D73E7D"/>
    <w:rsid w:val="00D74351"/>
    <w:rsid w:val="00D7491C"/>
    <w:rsid w:val="00D74C37"/>
    <w:rsid w:val="00D75117"/>
    <w:rsid w:val="00D759D8"/>
    <w:rsid w:val="00D7641B"/>
    <w:rsid w:val="00D76D54"/>
    <w:rsid w:val="00D807D5"/>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6"/>
    <w:rsid w:val="00D93520"/>
    <w:rsid w:val="00D94FDC"/>
    <w:rsid w:val="00D952EF"/>
    <w:rsid w:val="00D956C7"/>
    <w:rsid w:val="00D95F33"/>
    <w:rsid w:val="00D96305"/>
    <w:rsid w:val="00D96589"/>
    <w:rsid w:val="00D96F11"/>
    <w:rsid w:val="00D97277"/>
    <w:rsid w:val="00DA0892"/>
    <w:rsid w:val="00DA0B54"/>
    <w:rsid w:val="00DA1792"/>
    <w:rsid w:val="00DA1CC5"/>
    <w:rsid w:val="00DA2A4D"/>
    <w:rsid w:val="00DA2E90"/>
    <w:rsid w:val="00DA31C8"/>
    <w:rsid w:val="00DA4920"/>
    <w:rsid w:val="00DA51A6"/>
    <w:rsid w:val="00DA63D7"/>
    <w:rsid w:val="00DA63F4"/>
    <w:rsid w:val="00DA66BE"/>
    <w:rsid w:val="00DA7DF5"/>
    <w:rsid w:val="00DB090B"/>
    <w:rsid w:val="00DB1183"/>
    <w:rsid w:val="00DB1D7E"/>
    <w:rsid w:val="00DB2506"/>
    <w:rsid w:val="00DB3A43"/>
    <w:rsid w:val="00DB5093"/>
    <w:rsid w:val="00DB54AB"/>
    <w:rsid w:val="00DB58FC"/>
    <w:rsid w:val="00DB67AF"/>
    <w:rsid w:val="00DB7B58"/>
    <w:rsid w:val="00DC02A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E056E"/>
    <w:rsid w:val="00DE0D31"/>
    <w:rsid w:val="00DE142D"/>
    <w:rsid w:val="00DE170E"/>
    <w:rsid w:val="00DE3672"/>
    <w:rsid w:val="00DE47A8"/>
    <w:rsid w:val="00DE495C"/>
    <w:rsid w:val="00DE5033"/>
    <w:rsid w:val="00DE71E6"/>
    <w:rsid w:val="00DE7331"/>
    <w:rsid w:val="00DE74BD"/>
    <w:rsid w:val="00DE7B4C"/>
    <w:rsid w:val="00DE7E9B"/>
    <w:rsid w:val="00DF06C9"/>
    <w:rsid w:val="00DF26C2"/>
    <w:rsid w:val="00DF2CB3"/>
    <w:rsid w:val="00DF4380"/>
    <w:rsid w:val="00DF440E"/>
    <w:rsid w:val="00DF4AA1"/>
    <w:rsid w:val="00DF7056"/>
    <w:rsid w:val="00DF78FC"/>
    <w:rsid w:val="00DF7B04"/>
    <w:rsid w:val="00E001EB"/>
    <w:rsid w:val="00E00A08"/>
    <w:rsid w:val="00E00E31"/>
    <w:rsid w:val="00E01742"/>
    <w:rsid w:val="00E0585B"/>
    <w:rsid w:val="00E0602F"/>
    <w:rsid w:val="00E061D1"/>
    <w:rsid w:val="00E0663B"/>
    <w:rsid w:val="00E07C73"/>
    <w:rsid w:val="00E1079D"/>
    <w:rsid w:val="00E10FDC"/>
    <w:rsid w:val="00E12CA3"/>
    <w:rsid w:val="00E13864"/>
    <w:rsid w:val="00E1568A"/>
    <w:rsid w:val="00E1586C"/>
    <w:rsid w:val="00E1650F"/>
    <w:rsid w:val="00E16695"/>
    <w:rsid w:val="00E16E4F"/>
    <w:rsid w:val="00E17ABB"/>
    <w:rsid w:val="00E17B8B"/>
    <w:rsid w:val="00E200E2"/>
    <w:rsid w:val="00E2275B"/>
    <w:rsid w:val="00E22FD3"/>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91C"/>
    <w:rsid w:val="00E35D3C"/>
    <w:rsid w:val="00E37535"/>
    <w:rsid w:val="00E37A0D"/>
    <w:rsid w:val="00E40A46"/>
    <w:rsid w:val="00E41114"/>
    <w:rsid w:val="00E421DD"/>
    <w:rsid w:val="00E4272D"/>
    <w:rsid w:val="00E42CD9"/>
    <w:rsid w:val="00E43A85"/>
    <w:rsid w:val="00E43E9D"/>
    <w:rsid w:val="00E43F18"/>
    <w:rsid w:val="00E44777"/>
    <w:rsid w:val="00E4486B"/>
    <w:rsid w:val="00E44F9E"/>
    <w:rsid w:val="00E46013"/>
    <w:rsid w:val="00E464BC"/>
    <w:rsid w:val="00E4737A"/>
    <w:rsid w:val="00E4777A"/>
    <w:rsid w:val="00E477D6"/>
    <w:rsid w:val="00E51520"/>
    <w:rsid w:val="00E51C99"/>
    <w:rsid w:val="00E534AF"/>
    <w:rsid w:val="00E540A8"/>
    <w:rsid w:val="00E54C71"/>
    <w:rsid w:val="00E54DA4"/>
    <w:rsid w:val="00E56FB5"/>
    <w:rsid w:val="00E60E63"/>
    <w:rsid w:val="00E61AF0"/>
    <w:rsid w:val="00E63462"/>
    <w:rsid w:val="00E63967"/>
    <w:rsid w:val="00E65CFC"/>
    <w:rsid w:val="00E70495"/>
    <w:rsid w:val="00E7097D"/>
    <w:rsid w:val="00E71037"/>
    <w:rsid w:val="00E710C9"/>
    <w:rsid w:val="00E718E8"/>
    <w:rsid w:val="00E73069"/>
    <w:rsid w:val="00E73A9C"/>
    <w:rsid w:val="00E73D72"/>
    <w:rsid w:val="00E749A3"/>
    <w:rsid w:val="00E74B7A"/>
    <w:rsid w:val="00E754BC"/>
    <w:rsid w:val="00E75BF0"/>
    <w:rsid w:val="00E75C17"/>
    <w:rsid w:val="00E768C2"/>
    <w:rsid w:val="00E77536"/>
    <w:rsid w:val="00E77673"/>
    <w:rsid w:val="00E80A3D"/>
    <w:rsid w:val="00E80F94"/>
    <w:rsid w:val="00E811A5"/>
    <w:rsid w:val="00E82FFF"/>
    <w:rsid w:val="00E8413B"/>
    <w:rsid w:val="00E84876"/>
    <w:rsid w:val="00E84E59"/>
    <w:rsid w:val="00E85769"/>
    <w:rsid w:val="00E85D05"/>
    <w:rsid w:val="00E863E8"/>
    <w:rsid w:val="00E87179"/>
    <w:rsid w:val="00E87831"/>
    <w:rsid w:val="00E879FC"/>
    <w:rsid w:val="00E87B03"/>
    <w:rsid w:val="00E90C23"/>
    <w:rsid w:val="00E912E3"/>
    <w:rsid w:val="00E9220A"/>
    <w:rsid w:val="00E92F7A"/>
    <w:rsid w:val="00E93B53"/>
    <w:rsid w:val="00E93BB7"/>
    <w:rsid w:val="00E9402A"/>
    <w:rsid w:val="00E95DF0"/>
    <w:rsid w:val="00E96351"/>
    <w:rsid w:val="00E966F0"/>
    <w:rsid w:val="00E973C4"/>
    <w:rsid w:val="00E978C8"/>
    <w:rsid w:val="00EA029F"/>
    <w:rsid w:val="00EA06EE"/>
    <w:rsid w:val="00EA258D"/>
    <w:rsid w:val="00EA2A52"/>
    <w:rsid w:val="00EA3517"/>
    <w:rsid w:val="00EA3D55"/>
    <w:rsid w:val="00EA4035"/>
    <w:rsid w:val="00EA5A53"/>
    <w:rsid w:val="00EA651D"/>
    <w:rsid w:val="00EA65D7"/>
    <w:rsid w:val="00EB0179"/>
    <w:rsid w:val="00EB1073"/>
    <w:rsid w:val="00EB1116"/>
    <w:rsid w:val="00EB150A"/>
    <w:rsid w:val="00EB21B8"/>
    <w:rsid w:val="00EB5897"/>
    <w:rsid w:val="00EB69DD"/>
    <w:rsid w:val="00EB77C0"/>
    <w:rsid w:val="00EB7C69"/>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33B3"/>
    <w:rsid w:val="00ED366B"/>
    <w:rsid w:val="00ED426C"/>
    <w:rsid w:val="00ED4621"/>
    <w:rsid w:val="00ED577A"/>
    <w:rsid w:val="00ED648A"/>
    <w:rsid w:val="00ED697E"/>
    <w:rsid w:val="00ED7FD5"/>
    <w:rsid w:val="00EE0F20"/>
    <w:rsid w:val="00EE28CB"/>
    <w:rsid w:val="00EE35A6"/>
    <w:rsid w:val="00EE42AF"/>
    <w:rsid w:val="00EE56C8"/>
    <w:rsid w:val="00EE64C7"/>
    <w:rsid w:val="00EE6B6E"/>
    <w:rsid w:val="00EE73ED"/>
    <w:rsid w:val="00EF01D5"/>
    <w:rsid w:val="00EF0C18"/>
    <w:rsid w:val="00EF0F6D"/>
    <w:rsid w:val="00EF177B"/>
    <w:rsid w:val="00EF186D"/>
    <w:rsid w:val="00EF360A"/>
    <w:rsid w:val="00EF3B00"/>
    <w:rsid w:val="00EF49BB"/>
    <w:rsid w:val="00EF4C8B"/>
    <w:rsid w:val="00EF5440"/>
    <w:rsid w:val="00EF76A3"/>
    <w:rsid w:val="00F01E89"/>
    <w:rsid w:val="00F01F87"/>
    <w:rsid w:val="00F02466"/>
    <w:rsid w:val="00F024D3"/>
    <w:rsid w:val="00F024DF"/>
    <w:rsid w:val="00F0342A"/>
    <w:rsid w:val="00F03BAB"/>
    <w:rsid w:val="00F04035"/>
    <w:rsid w:val="00F06718"/>
    <w:rsid w:val="00F07DFD"/>
    <w:rsid w:val="00F113D2"/>
    <w:rsid w:val="00F11CA0"/>
    <w:rsid w:val="00F125C5"/>
    <w:rsid w:val="00F12ACB"/>
    <w:rsid w:val="00F12CF8"/>
    <w:rsid w:val="00F140EF"/>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3117"/>
    <w:rsid w:val="00F2729C"/>
    <w:rsid w:val="00F3036C"/>
    <w:rsid w:val="00F30C00"/>
    <w:rsid w:val="00F31F2B"/>
    <w:rsid w:val="00F32384"/>
    <w:rsid w:val="00F328AE"/>
    <w:rsid w:val="00F33A10"/>
    <w:rsid w:val="00F33E45"/>
    <w:rsid w:val="00F34CEE"/>
    <w:rsid w:val="00F3531A"/>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577"/>
    <w:rsid w:val="00F5689F"/>
    <w:rsid w:val="00F60D69"/>
    <w:rsid w:val="00F60DFF"/>
    <w:rsid w:val="00F61C5B"/>
    <w:rsid w:val="00F61EB9"/>
    <w:rsid w:val="00F62127"/>
    <w:rsid w:val="00F630F9"/>
    <w:rsid w:val="00F63E21"/>
    <w:rsid w:val="00F66B2D"/>
    <w:rsid w:val="00F66FBB"/>
    <w:rsid w:val="00F717DF"/>
    <w:rsid w:val="00F71E21"/>
    <w:rsid w:val="00F729D7"/>
    <w:rsid w:val="00F72B29"/>
    <w:rsid w:val="00F72C8F"/>
    <w:rsid w:val="00F72EDE"/>
    <w:rsid w:val="00F72F8B"/>
    <w:rsid w:val="00F74188"/>
    <w:rsid w:val="00F744FC"/>
    <w:rsid w:val="00F7484A"/>
    <w:rsid w:val="00F75811"/>
    <w:rsid w:val="00F75985"/>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5053"/>
    <w:rsid w:val="00F85A9D"/>
    <w:rsid w:val="00F86812"/>
    <w:rsid w:val="00F86AF6"/>
    <w:rsid w:val="00F9023D"/>
    <w:rsid w:val="00F90464"/>
    <w:rsid w:val="00F908B7"/>
    <w:rsid w:val="00F9230C"/>
    <w:rsid w:val="00F92C18"/>
    <w:rsid w:val="00F930A8"/>
    <w:rsid w:val="00F944BF"/>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39DB"/>
    <w:rsid w:val="00FC3B8F"/>
    <w:rsid w:val="00FC4130"/>
    <w:rsid w:val="00FC451A"/>
    <w:rsid w:val="00FC45A1"/>
    <w:rsid w:val="00FC49FA"/>
    <w:rsid w:val="00FC5175"/>
    <w:rsid w:val="00FC61E7"/>
    <w:rsid w:val="00FC62B2"/>
    <w:rsid w:val="00FC6722"/>
    <w:rsid w:val="00FC6787"/>
    <w:rsid w:val="00FC6BB2"/>
    <w:rsid w:val="00FC7935"/>
    <w:rsid w:val="00FD27A5"/>
    <w:rsid w:val="00FD328D"/>
    <w:rsid w:val="00FD40F4"/>
    <w:rsid w:val="00FD48AD"/>
    <w:rsid w:val="00FD48CA"/>
    <w:rsid w:val="00FD5042"/>
    <w:rsid w:val="00FD5EB3"/>
    <w:rsid w:val="00FD6965"/>
    <w:rsid w:val="00FD7D35"/>
    <w:rsid w:val="00FD7F51"/>
    <w:rsid w:val="00FE012C"/>
    <w:rsid w:val="00FE0163"/>
    <w:rsid w:val="00FE07FE"/>
    <w:rsid w:val="00FE0C4E"/>
    <w:rsid w:val="00FE0EF9"/>
    <w:rsid w:val="00FE116F"/>
    <w:rsid w:val="00FE13E3"/>
    <w:rsid w:val="00FE2067"/>
    <w:rsid w:val="00FE2611"/>
    <w:rsid w:val="00FE294E"/>
    <w:rsid w:val="00FE2A47"/>
    <w:rsid w:val="00FE3077"/>
    <w:rsid w:val="00FE435B"/>
    <w:rsid w:val="00FE4889"/>
    <w:rsid w:val="00FE5B2D"/>
    <w:rsid w:val="00FE5E5D"/>
    <w:rsid w:val="00FE5ED0"/>
    <w:rsid w:val="00FE5ED9"/>
    <w:rsid w:val="00FE66B5"/>
    <w:rsid w:val="00FE6A65"/>
    <w:rsid w:val="00FF0803"/>
    <w:rsid w:val="00FF0855"/>
    <w:rsid w:val="00FF15F0"/>
    <w:rsid w:val="00FF1834"/>
    <w:rsid w:val="00FF22F3"/>
    <w:rsid w:val="00FF3815"/>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21A95"/>
  </w:style>
  <w:style w:type="paragraph" w:styleId="Nadpis1">
    <w:name w:val="heading 1"/>
    <w:aliases w:val="Hoofdstuk"/>
    <w:basedOn w:val="Normlny"/>
    <w:next w:val="Normlny"/>
    <w:link w:val="Nadpis1Char"/>
    <w:uiPriority w:val="9"/>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y"/>
    <w:next w:val="Normlny"/>
    <w:link w:val="Nadpis2Char"/>
    <w:uiPriority w:val="9"/>
    <w:unhideWhenUsed/>
    <w:qFormat/>
    <w:rsid w:val="009F6AB8"/>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y"/>
    <w:next w:val="Normlny"/>
    <w:link w:val="Nadpis3Char"/>
    <w:uiPriority w:val="9"/>
    <w:unhideWhenUsed/>
    <w:qFormat/>
    <w:rsid w:val="009F6A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unhideWhenUsed/>
    <w:qFormat/>
    <w:rsid w:val="009F6AB8"/>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unhideWhenUsed/>
    <w:qFormat/>
    <w:rsid w:val="009F6AB8"/>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9F6AB8"/>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unhideWhenUsed/>
    <w:qFormat/>
    <w:rsid w:val="009F6A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9F6A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iPriority w:val="9"/>
    <w:unhideWhenUsed/>
    <w:qFormat/>
    <w:rsid w:val="009F6A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uiPriority w:val="9"/>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uiPriority w:val="9"/>
    <w:rsid w:val="009F6AB8"/>
    <w:rPr>
      <w:rFonts w:asciiTheme="majorHAnsi" w:eastAsiaTheme="majorEastAsia" w:hAnsiTheme="majorHAnsi" w:cstheme="majorBidi"/>
      <w:color w:val="365F91" w:themeColor="accent1" w:themeShade="BF"/>
      <w:sz w:val="28"/>
      <w:szCs w:val="28"/>
    </w:rPr>
  </w:style>
  <w:style w:type="character" w:customStyle="1" w:styleId="Nadpis3Char">
    <w:name w:val="Nadpis 3 Char"/>
    <w:basedOn w:val="Predvolenpsmoodseku"/>
    <w:link w:val="Nadpis3"/>
    <w:uiPriority w:val="9"/>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uiPriority w:val="9"/>
    <w:rsid w:val="009F6AB8"/>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uiPriority w:val="9"/>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uiPriority w:val="9"/>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uiPriority w:val="11"/>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uiPriority w:val="10"/>
    <w:qFormat/>
    <w:rsid w:val="009F6AB8"/>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uiPriority w:val="10"/>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
    <w:basedOn w:val="Normlny"/>
    <w:link w:val="OdsekzoznamuChar"/>
    <w:uiPriority w:val="34"/>
    <w:qFormat/>
    <w:rsid w:val="00B538C0"/>
    <w:pPr>
      <w:ind w:left="720"/>
      <w:contextualSpacing/>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ascii="Arial" w:hAnsi="Arial"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color w:val="365F91" w:themeColor="accent1" w:themeShade="BF"/>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9"/>
      </w:numPr>
    </w:pPr>
  </w:style>
  <w:style w:type="numbering" w:customStyle="1" w:styleId="Importovantl2">
    <w:name w:val="Importovaný štýl 2"/>
    <w:rsid w:val="00041AD7"/>
    <w:pPr>
      <w:numPr>
        <w:numId w:val="31"/>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rFonts w:ascii="Arial" w:hAnsi="Arial"/>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semiHidden/>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after="0" w:line="213" w:lineRule="exact"/>
    </w:pPr>
    <w:rPr>
      <w:rFonts w:ascii="Arial" w:eastAsia="Times New Roman" w:hAnsi="Arial"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wmf"/><Relationship Id="rId117" Type="http://schemas.openxmlformats.org/officeDocument/2006/relationships/control" Target="activeX/activeX70.xml"/><Relationship Id="rId21" Type="http://schemas.openxmlformats.org/officeDocument/2006/relationships/hyperlink" Target="http://www.zakonypreludi.sk/zz/2015-343/znenie-20170201" TargetMode="External"/><Relationship Id="rId42" Type="http://schemas.openxmlformats.org/officeDocument/2006/relationships/image" Target="media/image9.wmf"/><Relationship Id="rId47" Type="http://schemas.openxmlformats.org/officeDocument/2006/relationships/control" Target="activeX/activeX14.xml"/><Relationship Id="rId63" Type="http://schemas.openxmlformats.org/officeDocument/2006/relationships/control" Target="activeX/activeX25.xml"/><Relationship Id="rId68" Type="http://schemas.openxmlformats.org/officeDocument/2006/relationships/control" Target="activeX/activeX29.xml"/><Relationship Id="rId84" Type="http://schemas.openxmlformats.org/officeDocument/2006/relationships/control" Target="activeX/activeX41.xml"/><Relationship Id="rId89" Type="http://schemas.openxmlformats.org/officeDocument/2006/relationships/control" Target="activeX/activeX46.xml"/><Relationship Id="rId112" Type="http://schemas.openxmlformats.org/officeDocument/2006/relationships/control" Target="activeX/activeX65.xml"/><Relationship Id="rId16" Type="http://schemas.openxmlformats.org/officeDocument/2006/relationships/hyperlink" Target="https://josephine.proebiz.com/" TargetMode="External"/><Relationship Id="rId107" Type="http://schemas.openxmlformats.org/officeDocument/2006/relationships/control" Target="activeX/activeX61.xml"/><Relationship Id="rId11" Type="http://schemas.openxmlformats.org/officeDocument/2006/relationships/hyperlink" Target="mailto:maria.kokindova@ndsas.sk" TargetMode="External"/><Relationship Id="rId32" Type="http://schemas.openxmlformats.org/officeDocument/2006/relationships/image" Target="media/image5.wmf"/><Relationship Id="rId37" Type="http://schemas.openxmlformats.org/officeDocument/2006/relationships/image" Target="media/image7.wmf"/><Relationship Id="rId53" Type="http://schemas.openxmlformats.org/officeDocument/2006/relationships/image" Target="media/image14.wmf"/><Relationship Id="rId58" Type="http://schemas.openxmlformats.org/officeDocument/2006/relationships/control" Target="activeX/activeX21.xml"/><Relationship Id="rId74" Type="http://schemas.openxmlformats.org/officeDocument/2006/relationships/control" Target="activeX/activeX34.xml"/><Relationship Id="rId79" Type="http://schemas.openxmlformats.org/officeDocument/2006/relationships/image" Target="media/image20.wmf"/><Relationship Id="rId102" Type="http://schemas.openxmlformats.org/officeDocument/2006/relationships/image" Target="media/image23.wmf"/><Relationship Id="rId123" Type="http://schemas.openxmlformats.org/officeDocument/2006/relationships/control" Target="activeX/activeX76.xml"/><Relationship Id="rId128" Type="http://schemas.openxmlformats.org/officeDocument/2006/relationships/footer" Target="footer1.xml"/><Relationship Id="rId5" Type="http://schemas.openxmlformats.org/officeDocument/2006/relationships/settings" Target="settings.xml"/><Relationship Id="rId90" Type="http://schemas.openxmlformats.org/officeDocument/2006/relationships/control" Target="activeX/activeX47.xml"/><Relationship Id="rId95" Type="http://schemas.openxmlformats.org/officeDocument/2006/relationships/image" Target="media/image22.wmf"/><Relationship Id="rId19" Type="http://schemas.openxmlformats.org/officeDocument/2006/relationships/hyperlink" Target="http://www.zakonypreludi.sk/zz/2015-343/znenie-20170201" TargetMode="External"/><Relationship Id="rId14" Type="http://schemas.openxmlformats.org/officeDocument/2006/relationships/hyperlink" Target="https://josephine.proebiz.com" TargetMode="External"/><Relationship Id="rId22" Type="http://schemas.openxmlformats.org/officeDocument/2006/relationships/hyperlink" Target="https://ndsas.sk/pomoc-a-podpora/datovy-predpis" TargetMode="External"/><Relationship Id="rId27" Type="http://schemas.openxmlformats.org/officeDocument/2006/relationships/control" Target="activeX/activeX2.xml"/><Relationship Id="rId30" Type="http://schemas.openxmlformats.org/officeDocument/2006/relationships/image" Target="media/image4.wmf"/><Relationship Id="rId35" Type="http://schemas.openxmlformats.org/officeDocument/2006/relationships/control" Target="activeX/activeX7.xml"/><Relationship Id="rId43" Type="http://schemas.openxmlformats.org/officeDocument/2006/relationships/control" Target="activeX/activeX12.xml"/><Relationship Id="rId48" Type="http://schemas.openxmlformats.org/officeDocument/2006/relationships/control" Target="activeX/activeX15.xml"/><Relationship Id="rId56" Type="http://schemas.openxmlformats.org/officeDocument/2006/relationships/control" Target="activeX/activeX19.xml"/><Relationship Id="rId64" Type="http://schemas.openxmlformats.org/officeDocument/2006/relationships/control" Target="activeX/activeX26.xml"/><Relationship Id="rId69" Type="http://schemas.openxmlformats.org/officeDocument/2006/relationships/control" Target="activeX/activeX30.xml"/><Relationship Id="rId77" Type="http://schemas.openxmlformats.org/officeDocument/2006/relationships/control" Target="activeX/activeX36.xml"/><Relationship Id="rId100" Type="http://schemas.openxmlformats.org/officeDocument/2006/relationships/control" Target="activeX/activeX56.xml"/><Relationship Id="rId105" Type="http://schemas.openxmlformats.org/officeDocument/2006/relationships/control" Target="activeX/activeX59.xml"/><Relationship Id="rId113" Type="http://schemas.openxmlformats.org/officeDocument/2006/relationships/control" Target="activeX/activeX66.xml"/><Relationship Id="rId118" Type="http://schemas.openxmlformats.org/officeDocument/2006/relationships/control" Target="activeX/activeX71.xml"/><Relationship Id="rId126" Type="http://schemas.openxmlformats.org/officeDocument/2006/relationships/control" Target="activeX/activeX79.xml"/><Relationship Id="rId8" Type="http://schemas.openxmlformats.org/officeDocument/2006/relationships/endnotes" Target="endnotes.xml"/><Relationship Id="rId51" Type="http://schemas.openxmlformats.org/officeDocument/2006/relationships/image" Target="media/image13.wmf"/><Relationship Id="rId72" Type="http://schemas.openxmlformats.org/officeDocument/2006/relationships/control" Target="activeX/activeX33.xml"/><Relationship Id="rId80" Type="http://schemas.openxmlformats.org/officeDocument/2006/relationships/control" Target="activeX/activeX38.xml"/><Relationship Id="rId85" Type="http://schemas.openxmlformats.org/officeDocument/2006/relationships/control" Target="activeX/activeX42.xml"/><Relationship Id="rId93" Type="http://schemas.openxmlformats.org/officeDocument/2006/relationships/control" Target="activeX/activeX50.xml"/><Relationship Id="rId98" Type="http://schemas.openxmlformats.org/officeDocument/2006/relationships/control" Target="activeX/activeX54.xml"/><Relationship Id="rId121" Type="http://schemas.openxmlformats.org/officeDocument/2006/relationships/control" Target="activeX/activeX74.xml"/><Relationship Id="rId3" Type="http://schemas.openxmlformats.org/officeDocument/2006/relationships/numbering" Target="numbering.xml"/><Relationship Id="rId12" Type="http://schemas.openxmlformats.org/officeDocument/2006/relationships/hyperlink" Target="https://www.uvo.gov.sk/vyhladavanie/vyhladavanie-profilov/detail/9127" TargetMode="External"/><Relationship Id="rId17" Type="http://schemas.openxmlformats.org/officeDocument/2006/relationships/hyperlink" Target="https://josephine.proebiz.com/" TargetMode="External"/><Relationship Id="rId25" Type="http://schemas.openxmlformats.org/officeDocument/2006/relationships/control" Target="activeX/activeX1.xml"/><Relationship Id="rId33" Type="http://schemas.openxmlformats.org/officeDocument/2006/relationships/control" Target="activeX/activeX6.xml"/><Relationship Id="rId38" Type="http://schemas.openxmlformats.org/officeDocument/2006/relationships/control" Target="activeX/activeX9.xml"/><Relationship Id="rId46" Type="http://schemas.openxmlformats.org/officeDocument/2006/relationships/image" Target="media/image11.wmf"/><Relationship Id="rId59" Type="http://schemas.openxmlformats.org/officeDocument/2006/relationships/image" Target="media/image16.wmf"/><Relationship Id="rId67" Type="http://schemas.openxmlformats.org/officeDocument/2006/relationships/image" Target="media/image17.wmf"/><Relationship Id="rId103" Type="http://schemas.openxmlformats.org/officeDocument/2006/relationships/control" Target="activeX/activeX58.xml"/><Relationship Id="rId108" Type="http://schemas.openxmlformats.org/officeDocument/2006/relationships/control" Target="activeX/activeX62.xml"/><Relationship Id="rId116" Type="http://schemas.openxmlformats.org/officeDocument/2006/relationships/control" Target="activeX/activeX69.xml"/><Relationship Id="rId124" Type="http://schemas.openxmlformats.org/officeDocument/2006/relationships/control" Target="activeX/activeX77.xml"/><Relationship Id="rId129" Type="http://schemas.openxmlformats.org/officeDocument/2006/relationships/header" Target="header2.xml"/><Relationship Id="rId20" Type="http://schemas.openxmlformats.org/officeDocument/2006/relationships/hyperlink" Target="http://www.zakonypreludi.sk/zz/2015-343/znenie-20170201" TargetMode="External"/><Relationship Id="rId41" Type="http://schemas.openxmlformats.org/officeDocument/2006/relationships/control" Target="activeX/activeX11.xml"/><Relationship Id="rId54" Type="http://schemas.openxmlformats.org/officeDocument/2006/relationships/control" Target="activeX/activeX18.xml"/><Relationship Id="rId62" Type="http://schemas.openxmlformats.org/officeDocument/2006/relationships/control" Target="activeX/activeX24.xml"/><Relationship Id="rId70" Type="http://schemas.openxmlformats.org/officeDocument/2006/relationships/control" Target="activeX/activeX31.xml"/><Relationship Id="rId75" Type="http://schemas.openxmlformats.org/officeDocument/2006/relationships/control" Target="activeX/activeX35.xml"/><Relationship Id="rId83" Type="http://schemas.openxmlformats.org/officeDocument/2006/relationships/control" Target="activeX/activeX40.xml"/><Relationship Id="rId88" Type="http://schemas.openxmlformats.org/officeDocument/2006/relationships/control" Target="activeX/activeX45.xml"/><Relationship Id="rId91" Type="http://schemas.openxmlformats.org/officeDocument/2006/relationships/control" Target="activeX/activeX48.xml"/><Relationship Id="rId96" Type="http://schemas.openxmlformats.org/officeDocument/2006/relationships/control" Target="activeX/activeX52.xml"/><Relationship Id="rId111" Type="http://schemas.openxmlformats.org/officeDocument/2006/relationships/control" Target="activeX/activeX6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www.ndsas.sk/pomoc-a-podpora/datovy-predpis" TargetMode="External"/><Relationship Id="rId28" Type="http://schemas.openxmlformats.org/officeDocument/2006/relationships/control" Target="activeX/activeX3.xml"/><Relationship Id="rId36" Type="http://schemas.openxmlformats.org/officeDocument/2006/relationships/control" Target="activeX/activeX8.xml"/><Relationship Id="rId49" Type="http://schemas.openxmlformats.org/officeDocument/2006/relationships/image" Target="media/image12.wmf"/><Relationship Id="rId57" Type="http://schemas.openxmlformats.org/officeDocument/2006/relationships/control" Target="activeX/activeX20.xml"/><Relationship Id="rId106" Type="http://schemas.openxmlformats.org/officeDocument/2006/relationships/control" Target="activeX/activeX60.xml"/><Relationship Id="rId114" Type="http://schemas.openxmlformats.org/officeDocument/2006/relationships/control" Target="activeX/activeX67.xml"/><Relationship Id="rId119" Type="http://schemas.openxmlformats.org/officeDocument/2006/relationships/control" Target="activeX/activeX72.xml"/><Relationship Id="rId127" Type="http://schemas.openxmlformats.org/officeDocument/2006/relationships/header" Target="header1.xml"/><Relationship Id="rId10" Type="http://schemas.openxmlformats.org/officeDocument/2006/relationships/image" Target="media/image1.png"/><Relationship Id="rId31" Type="http://schemas.openxmlformats.org/officeDocument/2006/relationships/control" Target="activeX/activeX5.xml"/><Relationship Id="rId44" Type="http://schemas.openxmlformats.org/officeDocument/2006/relationships/image" Target="media/image10.wmf"/><Relationship Id="rId52" Type="http://schemas.openxmlformats.org/officeDocument/2006/relationships/control" Target="activeX/activeX17.xml"/><Relationship Id="rId60" Type="http://schemas.openxmlformats.org/officeDocument/2006/relationships/control" Target="activeX/activeX22.xml"/><Relationship Id="rId65" Type="http://schemas.openxmlformats.org/officeDocument/2006/relationships/control" Target="activeX/activeX27.xml"/><Relationship Id="rId73" Type="http://schemas.openxmlformats.org/officeDocument/2006/relationships/image" Target="media/image18.wmf"/><Relationship Id="rId78" Type="http://schemas.openxmlformats.org/officeDocument/2006/relationships/control" Target="activeX/activeX37.xml"/><Relationship Id="rId81" Type="http://schemas.openxmlformats.org/officeDocument/2006/relationships/image" Target="media/image21.wmf"/><Relationship Id="rId86" Type="http://schemas.openxmlformats.org/officeDocument/2006/relationships/control" Target="activeX/activeX43.xml"/><Relationship Id="rId94" Type="http://schemas.openxmlformats.org/officeDocument/2006/relationships/control" Target="activeX/activeX51.xml"/><Relationship Id="rId99" Type="http://schemas.openxmlformats.org/officeDocument/2006/relationships/control" Target="activeX/activeX55.xml"/><Relationship Id="rId101" Type="http://schemas.openxmlformats.org/officeDocument/2006/relationships/control" Target="activeX/activeX57.xml"/><Relationship Id="rId122" Type="http://schemas.openxmlformats.org/officeDocument/2006/relationships/control" Target="activeX/activeX75.xml"/><Relationship Id="rId13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ndsas.sk/" TargetMode="Externa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9" Type="http://schemas.openxmlformats.org/officeDocument/2006/relationships/image" Target="media/image8.wmf"/><Relationship Id="rId109" Type="http://schemas.openxmlformats.org/officeDocument/2006/relationships/control" Target="activeX/activeX63.xml"/><Relationship Id="rId34" Type="http://schemas.openxmlformats.org/officeDocument/2006/relationships/image" Target="media/image6.wmf"/><Relationship Id="rId50" Type="http://schemas.openxmlformats.org/officeDocument/2006/relationships/control" Target="activeX/activeX16.xml"/><Relationship Id="rId55" Type="http://schemas.openxmlformats.org/officeDocument/2006/relationships/image" Target="media/image15.wmf"/><Relationship Id="rId76" Type="http://schemas.openxmlformats.org/officeDocument/2006/relationships/image" Target="media/image19.wmf"/><Relationship Id="rId97" Type="http://schemas.openxmlformats.org/officeDocument/2006/relationships/control" Target="activeX/activeX53.xml"/><Relationship Id="rId104" Type="http://schemas.openxmlformats.org/officeDocument/2006/relationships/image" Target="media/image24.wmf"/><Relationship Id="rId120" Type="http://schemas.openxmlformats.org/officeDocument/2006/relationships/control" Target="activeX/activeX73.xml"/><Relationship Id="rId125" Type="http://schemas.openxmlformats.org/officeDocument/2006/relationships/control" Target="activeX/activeX78.xml"/><Relationship Id="rId7" Type="http://schemas.openxmlformats.org/officeDocument/2006/relationships/footnotes" Target="footnotes.xml"/><Relationship Id="rId71" Type="http://schemas.openxmlformats.org/officeDocument/2006/relationships/control" Target="activeX/activeX32.xml"/><Relationship Id="rId92" Type="http://schemas.openxmlformats.org/officeDocument/2006/relationships/control" Target="activeX/activeX49.xml"/><Relationship Id="rId2" Type="http://schemas.openxmlformats.org/officeDocument/2006/relationships/customXml" Target="../customXml/item2.xml"/><Relationship Id="rId29" Type="http://schemas.openxmlformats.org/officeDocument/2006/relationships/control" Target="activeX/activeX4.xml"/><Relationship Id="rId24" Type="http://schemas.openxmlformats.org/officeDocument/2006/relationships/image" Target="media/image2.wmf"/><Relationship Id="rId40" Type="http://schemas.openxmlformats.org/officeDocument/2006/relationships/control" Target="activeX/activeX10.xml"/><Relationship Id="rId45" Type="http://schemas.openxmlformats.org/officeDocument/2006/relationships/control" Target="activeX/activeX13.xml"/><Relationship Id="rId66" Type="http://schemas.openxmlformats.org/officeDocument/2006/relationships/control" Target="activeX/activeX28.xml"/><Relationship Id="rId87" Type="http://schemas.openxmlformats.org/officeDocument/2006/relationships/control" Target="activeX/activeX44.xml"/><Relationship Id="rId110" Type="http://schemas.openxmlformats.org/officeDocument/2006/relationships/image" Target="media/image25.wmf"/><Relationship Id="rId115" Type="http://schemas.openxmlformats.org/officeDocument/2006/relationships/control" Target="activeX/activeX68.xml"/><Relationship Id="rId131" Type="http://schemas.openxmlformats.org/officeDocument/2006/relationships/theme" Target="theme/theme1.xml"/><Relationship Id="rId61" Type="http://schemas.openxmlformats.org/officeDocument/2006/relationships/control" Target="activeX/activeX23.xml"/><Relationship Id="rId82" Type="http://schemas.openxmlformats.org/officeDocument/2006/relationships/control" Target="activeX/activeX3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207FCD-3243-4942-8ABA-90A242AD69EC}">
  <ds:schemaRefs>
    <ds:schemaRef ds:uri="http://schemas.openxmlformats.org/officeDocument/2006/bibliography"/>
  </ds:schemaRefs>
</ds:datastoreItem>
</file>

<file path=customXml/itemProps2.xml><?xml version="1.0" encoding="utf-8"?>
<ds:datastoreItem xmlns:ds="http://schemas.openxmlformats.org/officeDocument/2006/customXml" ds:itemID="{14654270-8AA7-491B-8897-618EC8142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23946</Words>
  <Characters>136496</Characters>
  <Application>Microsoft Office Word</Application>
  <DocSecurity>0</DocSecurity>
  <Lines>1137</Lines>
  <Paragraphs>320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160122</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2024-06-14T06:36:00Z</dcterms:created>
  <dcterms:modified xsi:type="dcterms:W3CDTF">2024-06-14T06:36:00Z</dcterms:modified>
</cp:coreProperties>
</file>