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4.xml" ContentType="application/vnd.openxmlformats-officedocument.wordprocessingml.header+xml"/>
  <Override PartName="/word/footer12.xml" ContentType="application/vnd.openxmlformats-officedocument.wordprocessingml.footer+xml"/>
  <Override PartName="/word/header5.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6.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C13FE0" w14:textId="77777777" w:rsidR="001E0A8E" w:rsidRPr="00901AF2" w:rsidRDefault="007C2A27" w:rsidP="0083239F">
      <w:pPr>
        <w:pStyle w:val="Hlavika"/>
        <w:jc w:val="center"/>
        <w:rPr>
          <w:rFonts w:cs="Arial"/>
        </w:rPr>
      </w:pPr>
      <w:r w:rsidRPr="00901AF2">
        <w:rPr>
          <w:rFonts w:cs="Arial"/>
        </w:rPr>
        <w:t xml:space="preserve">                                 </w:t>
      </w:r>
      <w:r w:rsidR="007F554E" w:rsidRPr="00901AF2">
        <w:rPr>
          <w:rFonts w:cs="Arial"/>
        </w:rPr>
        <w:t xml:space="preserve"> </w:t>
      </w:r>
    </w:p>
    <w:p w14:paraId="7CBC551B" w14:textId="77777777" w:rsidR="00E2442D" w:rsidRPr="00901AF2" w:rsidRDefault="00E2442D" w:rsidP="0083239F">
      <w:pPr>
        <w:pStyle w:val="Hlavika"/>
        <w:jc w:val="center"/>
        <w:rPr>
          <w:rFonts w:cs="Arial"/>
        </w:rPr>
      </w:pPr>
    </w:p>
    <w:p w14:paraId="6019D9C1" w14:textId="77777777" w:rsidR="00E2442D" w:rsidRPr="00901AF2" w:rsidRDefault="00E2442D" w:rsidP="0083239F">
      <w:pPr>
        <w:tabs>
          <w:tab w:val="right" w:leader="underscore" w:pos="10080"/>
        </w:tabs>
        <w:rPr>
          <w:rFonts w:cs="Arial"/>
          <w:smallCaps/>
          <w:szCs w:val="22"/>
        </w:rPr>
      </w:pPr>
    </w:p>
    <w:p w14:paraId="5AC39F26" w14:textId="77777777" w:rsidR="00E2442D" w:rsidRPr="00901AF2" w:rsidRDefault="00E2442D" w:rsidP="0083239F">
      <w:pPr>
        <w:pStyle w:val="Zkladntext3"/>
        <w:jc w:val="center"/>
        <w:rPr>
          <w:rFonts w:cs="Arial"/>
          <w:sz w:val="30"/>
          <w:szCs w:val="30"/>
        </w:rPr>
      </w:pPr>
    </w:p>
    <w:p w14:paraId="1DBD4D13" w14:textId="77777777" w:rsidR="00A95DF9" w:rsidRPr="00901AF2" w:rsidRDefault="00A95DF9" w:rsidP="0083239F">
      <w:pPr>
        <w:pStyle w:val="Zkladntext3"/>
        <w:jc w:val="center"/>
        <w:rPr>
          <w:rFonts w:cs="Arial"/>
          <w:bCs/>
          <w:sz w:val="32"/>
          <w:szCs w:val="32"/>
        </w:rPr>
      </w:pPr>
      <w:r w:rsidRPr="00901AF2">
        <w:rPr>
          <w:rFonts w:cs="Arial"/>
          <w:sz w:val="32"/>
          <w:szCs w:val="32"/>
        </w:rPr>
        <w:t xml:space="preserve">Zadávanie </w:t>
      </w:r>
      <w:r w:rsidR="0023122A" w:rsidRPr="00901AF2">
        <w:rPr>
          <w:rFonts w:cs="Arial"/>
          <w:sz w:val="32"/>
          <w:szCs w:val="32"/>
        </w:rPr>
        <w:t xml:space="preserve">nadlimitnej </w:t>
      </w:r>
      <w:r w:rsidRPr="00901AF2">
        <w:rPr>
          <w:rFonts w:cs="Arial"/>
          <w:sz w:val="32"/>
          <w:szCs w:val="32"/>
        </w:rPr>
        <w:t>zákazky</w:t>
      </w:r>
      <w:r w:rsidR="001E7107" w:rsidRPr="00901AF2">
        <w:rPr>
          <w:rFonts w:cs="Arial"/>
          <w:sz w:val="32"/>
          <w:szCs w:val="32"/>
        </w:rPr>
        <w:t xml:space="preserve"> </w:t>
      </w:r>
    </w:p>
    <w:p w14:paraId="02428455" w14:textId="77777777" w:rsidR="00A95DF9" w:rsidRPr="00901AF2" w:rsidRDefault="00A95DF9" w:rsidP="0083239F">
      <w:pPr>
        <w:pStyle w:val="Zkladntext3"/>
        <w:jc w:val="center"/>
        <w:rPr>
          <w:rFonts w:cs="Arial"/>
          <w:sz w:val="32"/>
          <w:szCs w:val="32"/>
        </w:rPr>
      </w:pPr>
      <w:r w:rsidRPr="00901AF2">
        <w:rPr>
          <w:rFonts w:cs="Arial"/>
          <w:sz w:val="32"/>
          <w:szCs w:val="32"/>
        </w:rPr>
        <w:t>na uskutočnenie stavebných prác</w:t>
      </w:r>
    </w:p>
    <w:p w14:paraId="4CDB6DB8" w14:textId="77777777" w:rsidR="00E2442D" w:rsidRPr="00901AF2" w:rsidRDefault="00E2442D" w:rsidP="0083239F">
      <w:pPr>
        <w:pStyle w:val="Zkladntext3"/>
        <w:jc w:val="center"/>
        <w:rPr>
          <w:rFonts w:cs="Arial"/>
          <w:sz w:val="30"/>
          <w:szCs w:val="30"/>
        </w:rPr>
      </w:pPr>
    </w:p>
    <w:p w14:paraId="190D1892" w14:textId="77777777" w:rsidR="00E2442D" w:rsidRPr="00901AF2" w:rsidRDefault="00E2442D" w:rsidP="0083239F">
      <w:pPr>
        <w:pStyle w:val="Zkladntext3"/>
        <w:jc w:val="center"/>
        <w:rPr>
          <w:rFonts w:cs="Arial"/>
          <w:sz w:val="30"/>
          <w:szCs w:val="30"/>
        </w:rPr>
      </w:pPr>
    </w:p>
    <w:p w14:paraId="267452A9" w14:textId="77777777" w:rsidR="00774728" w:rsidRPr="00FE4170" w:rsidRDefault="004876F9" w:rsidP="0083239F">
      <w:pPr>
        <w:pStyle w:val="Zkladntext3"/>
        <w:jc w:val="center"/>
        <w:rPr>
          <w:rFonts w:cs="Arial"/>
          <w:b/>
          <w:sz w:val="40"/>
          <w:szCs w:val="40"/>
        </w:rPr>
      </w:pPr>
      <w:r w:rsidRPr="00901AF2">
        <w:rPr>
          <w:rFonts w:cs="Arial"/>
          <w:b/>
          <w:sz w:val="40"/>
          <w:szCs w:val="40"/>
        </w:rPr>
        <w:t xml:space="preserve">D3 Oščadnica-Čadca, Bukov, II. </w:t>
      </w:r>
      <w:proofErr w:type="spellStart"/>
      <w:r w:rsidRPr="00901AF2">
        <w:rPr>
          <w:rFonts w:cs="Arial"/>
          <w:b/>
          <w:sz w:val="40"/>
          <w:szCs w:val="40"/>
        </w:rPr>
        <w:t>polprofil</w:t>
      </w:r>
      <w:proofErr w:type="spellEnd"/>
      <w:r w:rsidR="00177F15" w:rsidRPr="00FE4170">
        <w:rPr>
          <w:rFonts w:cs="Arial"/>
          <w:b/>
          <w:sz w:val="40"/>
          <w:szCs w:val="40"/>
        </w:rPr>
        <w:t xml:space="preserve"> </w:t>
      </w:r>
    </w:p>
    <w:p w14:paraId="5793EB05" w14:textId="77777777" w:rsidR="00F03D55" w:rsidRPr="00742FB8" w:rsidRDefault="00F03D55" w:rsidP="0083239F">
      <w:pPr>
        <w:pStyle w:val="Zkladntext3"/>
        <w:jc w:val="center"/>
        <w:rPr>
          <w:rFonts w:cs="Arial"/>
          <w:b/>
          <w:sz w:val="36"/>
          <w:szCs w:val="40"/>
        </w:rPr>
      </w:pPr>
      <w:r w:rsidRPr="00A86531">
        <w:rPr>
          <w:rFonts w:cs="Arial"/>
          <w:b/>
          <w:sz w:val="36"/>
          <w:szCs w:val="40"/>
        </w:rPr>
        <w:t>v zmysle zmluvných podmienok</w:t>
      </w:r>
      <w:r w:rsidR="00774728" w:rsidRPr="00A86531">
        <w:rPr>
          <w:rFonts w:cs="Arial"/>
          <w:b/>
          <w:sz w:val="36"/>
          <w:szCs w:val="40"/>
        </w:rPr>
        <w:t xml:space="preserve"> </w:t>
      </w:r>
      <w:r w:rsidRPr="00742FB8">
        <w:rPr>
          <w:rFonts w:cs="Arial"/>
          <w:b/>
          <w:sz w:val="36"/>
          <w:szCs w:val="40"/>
        </w:rPr>
        <w:t>FIDIC – „</w:t>
      </w:r>
      <w:r w:rsidR="007F3915" w:rsidRPr="00742FB8">
        <w:rPr>
          <w:rFonts w:cs="Arial"/>
          <w:b/>
          <w:sz w:val="36"/>
          <w:szCs w:val="40"/>
        </w:rPr>
        <w:t xml:space="preserve">žltá </w:t>
      </w:r>
      <w:r w:rsidRPr="00742FB8">
        <w:rPr>
          <w:rFonts w:cs="Arial"/>
          <w:b/>
          <w:sz w:val="36"/>
          <w:szCs w:val="40"/>
        </w:rPr>
        <w:t>kniha“</w:t>
      </w:r>
    </w:p>
    <w:p w14:paraId="60ABFF8C" w14:textId="77777777" w:rsidR="00E2442D" w:rsidRPr="005B0752" w:rsidRDefault="00E2442D" w:rsidP="0083239F">
      <w:pPr>
        <w:pStyle w:val="Zkladntext3"/>
        <w:jc w:val="center"/>
        <w:rPr>
          <w:rFonts w:cs="Arial"/>
          <w:b/>
          <w:sz w:val="28"/>
          <w:szCs w:val="28"/>
        </w:rPr>
      </w:pPr>
    </w:p>
    <w:p w14:paraId="41778ACE" w14:textId="77777777" w:rsidR="00E2442D" w:rsidRPr="005B0752" w:rsidRDefault="00E2442D" w:rsidP="0083239F">
      <w:pPr>
        <w:pStyle w:val="Zkladntext3"/>
        <w:jc w:val="center"/>
        <w:rPr>
          <w:rFonts w:cs="Arial"/>
          <w:b/>
          <w:sz w:val="28"/>
          <w:szCs w:val="28"/>
        </w:rPr>
      </w:pPr>
    </w:p>
    <w:p w14:paraId="2214DEB9" w14:textId="77777777" w:rsidR="00E2442D" w:rsidRPr="006C2974" w:rsidRDefault="00E2442D" w:rsidP="0083239F">
      <w:pPr>
        <w:pStyle w:val="Zkladntext3"/>
        <w:jc w:val="center"/>
        <w:rPr>
          <w:rFonts w:cs="Arial"/>
          <w:b/>
          <w:sz w:val="28"/>
          <w:szCs w:val="28"/>
        </w:rPr>
      </w:pPr>
    </w:p>
    <w:p w14:paraId="15B1298A" w14:textId="77777777" w:rsidR="00E2442D" w:rsidRPr="006C2974" w:rsidRDefault="00E2442D" w:rsidP="0083239F">
      <w:pPr>
        <w:pStyle w:val="Zkladntext3"/>
        <w:jc w:val="center"/>
        <w:rPr>
          <w:rFonts w:cs="Arial"/>
          <w:b/>
          <w:sz w:val="28"/>
          <w:szCs w:val="28"/>
        </w:rPr>
      </w:pPr>
    </w:p>
    <w:p w14:paraId="48934DCD" w14:textId="77777777" w:rsidR="00E2442D" w:rsidRPr="006C2974" w:rsidRDefault="00E2442D" w:rsidP="0083239F">
      <w:pPr>
        <w:pStyle w:val="Zkladntext3"/>
        <w:jc w:val="center"/>
        <w:rPr>
          <w:rFonts w:cs="Arial"/>
          <w:b/>
          <w:sz w:val="28"/>
          <w:szCs w:val="28"/>
        </w:rPr>
      </w:pPr>
    </w:p>
    <w:p w14:paraId="561C93ED" w14:textId="77777777" w:rsidR="00E2442D" w:rsidRPr="006C2974" w:rsidRDefault="00E2442D" w:rsidP="0083239F">
      <w:pPr>
        <w:pStyle w:val="Zkladntext3"/>
        <w:jc w:val="center"/>
        <w:rPr>
          <w:rFonts w:cs="Arial"/>
          <w:sz w:val="44"/>
          <w:szCs w:val="44"/>
        </w:rPr>
      </w:pPr>
      <w:r w:rsidRPr="006C2974">
        <w:rPr>
          <w:rFonts w:cs="Arial"/>
          <w:sz w:val="44"/>
          <w:szCs w:val="44"/>
        </w:rPr>
        <w:t>SÚŤAŽNÉ  PODKLADY</w:t>
      </w:r>
    </w:p>
    <w:p w14:paraId="2163DEDD" w14:textId="77777777" w:rsidR="00E2442D" w:rsidRPr="006C2974" w:rsidRDefault="00E2442D" w:rsidP="0083239F">
      <w:pPr>
        <w:pStyle w:val="Zkladntext3"/>
        <w:jc w:val="center"/>
        <w:rPr>
          <w:rFonts w:cs="Arial"/>
          <w:sz w:val="30"/>
          <w:szCs w:val="30"/>
        </w:rPr>
      </w:pPr>
    </w:p>
    <w:p w14:paraId="0F69901E" w14:textId="77777777" w:rsidR="00E2442D" w:rsidRPr="006C2974" w:rsidRDefault="00E2442D" w:rsidP="0083239F">
      <w:pPr>
        <w:pStyle w:val="Zkladntext3"/>
        <w:jc w:val="center"/>
        <w:rPr>
          <w:rFonts w:cs="Arial"/>
          <w:sz w:val="30"/>
          <w:szCs w:val="30"/>
        </w:rPr>
      </w:pPr>
    </w:p>
    <w:p w14:paraId="5FCA7B7B" w14:textId="77777777" w:rsidR="00C85EBA" w:rsidRPr="006C2974" w:rsidRDefault="00C85EBA" w:rsidP="0083239F">
      <w:pPr>
        <w:pStyle w:val="Zkladntext3"/>
        <w:jc w:val="center"/>
        <w:rPr>
          <w:rFonts w:cs="Arial"/>
          <w:sz w:val="30"/>
          <w:szCs w:val="30"/>
        </w:rPr>
      </w:pPr>
    </w:p>
    <w:p w14:paraId="75EFFA71" w14:textId="77777777" w:rsidR="00E2442D" w:rsidRPr="006C2974" w:rsidRDefault="00E2442D" w:rsidP="0083239F">
      <w:pPr>
        <w:pStyle w:val="Zkladntext3"/>
        <w:jc w:val="center"/>
        <w:rPr>
          <w:rFonts w:cs="Arial"/>
          <w:sz w:val="30"/>
          <w:szCs w:val="30"/>
        </w:rPr>
      </w:pPr>
    </w:p>
    <w:p w14:paraId="1267BC50" w14:textId="77777777" w:rsidR="00E2442D" w:rsidRPr="006C2974" w:rsidRDefault="00E2442D" w:rsidP="0083239F">
      <w:pPr>
        <w:pStyle w:val="Zkladntext3"/>
        <w:jc w:val="center"/>
        <w:rPr>
          <w:rFonts w:cs="Arial"/>
          <w:sz w:val="30"/>
          <w:szCs w:val="30"/>
        </w:rPr>
      </w:pPr>
    </w:p>
    <w:p w14:paraId="30AFF4E6" w14:textId="77777777" w:rsidR="00E2442D" w:rsidRPr="006C2974" w:rsidRDefault="00E2442D" w:rsidP="0083239F">
      <w:pPr>
        <w:pStyle w:val="Zkladntext3"/>
        <w:jc w:val="center"/>
        <w:rPr>
          <w:rFonts w:cs="Arial"/>
          <w:sz w:val="30"/>
          <w:szCs w:val="30"/>
        </w:rPr>
      </w:pPr>
    </w:p>
    <w:p w14:paraId="6952D8FE" w14:textId="77777777" w:rsidR="00E2442D" w:rsidRPr="006C2974" w:rsidRDefault="00E2442D" w:rsidP="0083239F">
      <w:pPr>
        <w:jc w:val="center"/>
        <w:rPr>
          <w:rFonts w:cs="Arial"/>
          <w:b/>
          <w:caps/>
          <w:sz w:val="48"/>
        </w:rPr>
      </w:pPr>
      <w:r w:rsidRPr="006C2974">
        <w:rPr>
          <w:rFonts w:cs="Arial"/>
          <w:b/>
          <w:caps/>
          <w:sz w:val="48"/>
        </w:rPr>
        <w:t>Zväzok 2</w:t>
      </w:r>
    </w:p>
    <w:p w14:paraId="2A5B8661" w14:textId="77777777" w:rsidR="00E2442D" w:rsidRPr="006C2974" w:rsidRDefault="00E2442D" w:rsidP="0083239F">
      <w:pPr>
        <w:jc w:val="center"/>
        <w:rPr>
          <w:rFonts w:cs="Arial"/>
          <w:b/>
          <w:caps/>
          <w:sz w:val="48"/>
        </w:rPr>
      </w:pPr>
      <w:r w:rsidRPr="006C2974">
        <w:rPr>
          <w:rFonts w:cs="Arial"/>
          <w:b/>
          <w:caps/>
          <w:sz w:val="48"/>
        </w:rPr>
        <w:t>Obchodné podmienky</w:t>
      </w:r>
    </w:p>
    <w:p w14:paraId="143F059E" w14:textId="77777777" w:rsidR="002F5FF0" w:rsidRPr="006C2974" w:rsidRDefault="002F5FF0" w:rsidP="0083239F">
      <w:pPr>
        <w:jc w:val="center"/>
        <w:rPr>
          <w:rFonts w:cs="Arial"/>
          <w:b/>
          <w:caps/>
          <w:sz w:val="48"/>
        </w:rPr>
      </w:pPr>
    </w:p>
    <w:p w14:paraId="50C731B9" w14:textId="77777777" w:rsidR="00ED6F4D" w:rsidRPr="00790C85" w:rsidRDefault="00ED6F4D" w:rsidP="0083239F">
      <w:pPr>
        <w:autoSpaceDE w:val="0"/>
        <w:autoSpaceDN w:val="0"/>
        <w:adjustRightInd w:val="0"/>
        <w:jc w:val="center"/>
        <w:rPr>
          <w:rFonts w:cs="Arial"/>
          <w:b/>
          <w:color w:val="FF0000"/>
          <w:sz w:val="20"/>
          <w:lang w:eastAsia="cs-CZ"/>
        </w:rPr>
      </w:pPr>
    </w:p>
    <w:p w14:paraId="04CB704F" w14:textId="77777777" w:rsidR="00923846" w:rsidRPr="00901AF2" w:rsidRDefault="00923846" w:rsidP="0083239F">
      <w:pPr>
        <w:jc w:val="center"/>
        <w:rPr>
          <w:rFonts w:cs="Arial"/>
          <w:b/>
          <w:caps/>
          <w:sz w:val="48"/>
        </w:rPr>
      </w:pPr>
    </w:p>
    <w:p w14:paraId="0BA041F9" w14:textId="77777777" w:rsidR="00E2442D" w:rsidRPr="00FE4170" w:rsidRDefault="00E2442D" w:rsidP="0083239F">
      <w:pPr>
        <w:pStyle w:val="Zkladntext3"/>
        <w:jc w:val="center"/>
        <w:rPr>
          <w:rFonts w:cs="Arial"/>
          <w:sz w:val="30"/>
          <w:szCs w:val="30"/>
        </w:rPr>
      </w:pPr>
    </w:p>
    <w:p w14:paraId="1E0F9492" w14:textId="77777777" w:rsidR="00E2442D" w:rsidRPr="00A86531" w:rsidRDefault="00E2442D" w:rsidP="0083239F">
      <w:pPr>
        <w:pStyle w:val="Zkladntext3"/>
        <w:jc w:val="center"/>
        <w:rPr>
          <w:rFonts w:cs="Arial"/>
          <w:sz w:val="30"/>
          <w:szCs w:val="30"/>
        </w:rPr>
      </w:pPr>
    </w:p>
    <w:p w14:paraId="56C377D5" w14:textId="77777777" w:rsidR="00252C33" w:rsidRPr="005B0752" w:rsidRDefault="00252C33" w:rsidP="0083239F">
      <w:pPr>
        <w:pStyle w:val="Zkladntext3"/>
        <w:rPr>
          <w:rFonts w:cs="Arial"/>
          <w:sz w:val="30"/>
          <w:szCs w:val="30"/>
        </w:rPr>
      </w:pPr>
    </w:p>
    <w:p w14:paraId="23D91B92" w14:textId="77777777" w:rsidR="00E2442D" w:rsidRPr="00896806" w:rsidRDefault="00E2442D" w:rsidP="0083239F">
      <w:pPr>
        <w:tabs>
          <w:tab w:val="right" w:leader="underscore" w:pos="9540"/>
        </w:tabs>
        <w:jc w:val="center"/>
        <w:rPr>
          <w:rFonts w:cs="Arial"/>
          <w:smallCaps/>
          <w:sz w:val="28"/>
        </w:rPr>
      </w:pPr>
      <w:r w:rsidRPr="005B0752">
        <w:rPr>
          <w:rFonts w:cs="Arial"/>
          <w:smallCaps/>
          <w:sz w:val="28"/>
        </w:rPr>
        <w:t xml:space="preserve">Bratislava, </w:t>
      </w:r>
      <w:r w:rsidR="00774728" w:rsidRPr="001A0DDF">
        <w:rPr>
          <w:rFonts w:cs="Arial"/>
          <w:smallCaps/>
          <w:sz w:val="28"/>
        </w:rPr>
        <w:t>2024</w:t>
      </w:r>
    </w:p>
    <w:p w14:paraId="5B0366CF" w14:textId="77777777" w:rsidR="00E2442D" w:rsidRPr="006C2974" w:rsidRDefault="00E2442D" w:rsidP="0083239F">
      <w:pPr>
        <w:jc w:val="center"/>
        <w:rPr>
          <w:rFonts w:cs="Arial"/>
          <w:b/>
        </w:rPr>
      </w:pPr>
    </w:p>
    <w:p w14:paraId="2C8C0AF0" w14:textId="77777777" w:rsidR="00AD0E7B" w:rsidRPr="006C2974" w:rsidRDefault="00AD0E7B" w:rsidP="0083239F">
      <w:pPr>
        <w:pStyle w:val="Section"/>
        <w:widowControl/>
        <w:spacing w:line="240" w:lineRule="auto"/>
        <w:rPr>
          <w:rFonts w:cs="Arial"/>
          <w:caps/>
          <w:lang w:val="sk-SK"/>
        </w:rPr>
      </w:pPr>
    </w:p>
    <w:p w14:paraId="138C56B5" w14:textId="77777777" w:rsidR="00AB0148" w:rsidRPr="006C2974" w:rsidRDefault="00AB0148" w:rsidP="0083239F">
      <w:pPr>
        <w:pStyle w:val="Section"/>
        <w:widowControl/>
        <w:spacing w:line="240" w:lineRule="auto"/>
        <w:rPr>
          <w:rFonts w:cs="Arial"/>
          <w:caps/>
          <w:lang w:val="sk-SK"/>
        </w:rPr>
      </w:pPr>
    </w:p>
    <w:p w14:paraId="09E7161B" w14:textId="77777777" w:rsidR="00AB0148" w:rsidRPr="006C2974" w:rsidRDefault="00AB0148" w:rsidP="0083239F">
      <w:pPr>
        <w:pStyle w:val="Section"/>
        <w:widowControl/>
        <w:spacing w:line="240" w:lineRule="auto"/>
        <w:rPr>
          <w:rFonts w:cs="Arial"/>
          <w:caps/>
          <w:lang w:val="sk-SK"/>
        </w:rPr>
      </w:pPr>
    </w:p>
    <w:p w14:paraId="0147ADB4" w14:textId="77777777" w:rsidR="008B0339" w:rsidRPr="006C2974" w:rsidRDefault="008B0339" w:rsidP="0083239F">
      <w:pPr>
        <w:pStyle w:val="Section"/>
        <w:widowControl/>
        <w:spacing w:line="240" w:lineRule="auto"/>
        <w:rPr>
          <w:rFonts w:cs="Arial"/>
          <w:caps/>
          <w:lang w:val="sk-SK"/>
        </w:rPr>
      </w:pPr>
    </w:p>
    <w:p w14:paraId="35DF8618" w14:textId="77777777" w:rsidR="008B0339" w:rsidRPr="006C2974" w:rsidRDefault="008B0339" w:rsidP="0083239F">
      <w:pPr>
        <w:pStyle w:val="Section"/>
        <w:widowControl/>
        <w:spacing w:line="240" w:lineRule="auto"/>
        <w:rPr>
          <w:rFonts w:cs="Arial"/>
          <w:caps/>
          <w:lang w:val="sk-SK"/>
        </w:rPr>
      </w:pPr>
    </w:p>
    <w:p w14:paraId="5B2806EF" w14:textId="77777777" w:rsidR="001752E4" w:rsidRPr="006C2974" w:rsidRDefault="001752E4" w:rsidP="0083239F">
      <w:pPr>
        <w:pStyle w:val="Section"/>
        <w:widowControl/>
        <w:spacing w:line="240" w:lineRule="auto"/>
        <w:rPr>
          <w:rFonts w:cs="Arial"/>
          <w:caps/>
          <w:lang w:val="sk-SK"/>
        </w:rPr>
      </w:pPr>
    </w:p>
    <w:p w14:paraId="299ED751" w14:textId="77777777" w:rsidR="00E2442D" w:rsidRPr="006C2974" w:rsidRDefault="00E2442D" w:rsidP="0083239F">
      <w:pPr>
        <w:pStyle w:val="Section"/>
        <w:widowControl/>
        <w:spacing w:line="240" w:lineRule="auto"/>
        <w:rPr>
          <w:rFonts w:cs="Arial"/>
          <w:caps/>
          <w:lang w:val="sk-SK"/>
        </w:rPr>
      </w:pPr>
      <w:r w:rsidRPr="006C2974">
        <w:rPr>
          <w:rFonts w:cs="Arial"/>
          <w:caps/>
          <w:lang w:val="sk-SK"/>
        </w:rPr>
        <w:lastRenderedPageBreak/>
        <w:t>obsah</w:t>
      </w:r>
    </w:p>
    <w:p w14:paraId="4DB705C2" w14:textId="77777777" w:rsidR="00E2442D" w:rsidRPr="006C2974" w:rsidRDefault="00E2442D" w:rsidP="0083239F">
      <w:pPr>
        <w:pStyle w:val="Section"/>
        <w:widowControl/>
        <w:spacing w:line="240" w:lineRule="auto"/>
        <w:jc w:val="left"/>
        <w:rPr>
          <w:rFonts w:cs="Arial"/>
          <w:sz w:val="24"/>
          <w:lang w:val="sk-SK"/>
        </w:rPr>
      </w:pPr>
    </w:p>
    <w:p w14:paraId="0164BA53" w14:textId="77777777" w:rsidR="00E2442D" w:rsidRPr="006C2974" w:rsidRDefault="00E2442D" w:rsidP="0083239F">
      <w:pPr>
        <w:pStyle w:val="Section"/>
        <w:widowControl/>
        <w:spacing w:line="240" w:lineRule="auto"/>
        <w:jc w:val="left"/>
        <w:rPr>
          <w:rFonts w:cs="Arial"/>
          <w:sz w:val="24"/>
          <w:lang w:val="sk-SK"/>
        </w:rPr>
      </w:pPr>
    </w:p>
    <w:p w14:paraId="104CA346" w14:textId="77777777" w:rsidR="00E2442D" w:rsidRPr="006C2974" w:rsidRDefault="00E2442D" w:rsidP="0083239F">
      <w:pPr>
        <w:pStyle w:val="Section"/>
        <w:widowControl/>
        <w:spacing w:line="240" w:lineRule="auto"/>
        <w:jc w:val="left"/>
        <w:rPr>
          <w:rFonts w:cs="Arial"/>
          <w:sz w:val="24"/>
          <w:lang w:val="sk-SK"/>
        </w:rPr>
      </w:pPr>
    </w:p>
    <w:p w14:paraId="672072D8" w14:textId="77777777" w:rsidR="00E2442D" w:rsidRPr="006C2974" w:rsidRDefault="00E2442D" w:rsidP="0083239F">
      <w:pPr>
        <w:pStyle w:val="Section"/>
        <w:widowControl/>
        <w:tabs>
          <w:tab w:val="left" w:pos="1276"/>
          <w:tab w:val="right" w:pos="8222"/>
        </w:tabs>
        <w:spacing w:line="240" w:lineRule="auto"/>
        <w:jc w:val="left"/>
        <w:rPr>
          <w:rFonts w:cs="Arial"/>
          <w:caps/>
          <w:sz w:val="22"/>
          <w:lang w:val="sk-SK"/>
        </w:rPr>
      </w:pPr>
      <w:r w:rsidRPr="006C2974">
        <w:rPr>
          <w:rFonts w:cs="Arial"/>
          <w:caps/>
          <w:sz w:val="22"/>
          <w:lang w:val="sk-SK"/>
        </w:rPr>
        <w:t xml:space="preserve">ČASŤ 1 </w:t>
      </w:r>
      <w:r w:rsidRPr="006C2974">
        <w:rPr>
          <w:rFonts w:cs="Arial"/>
          <w:caps/>
          <w:sz w:val="22"/>
          <w:lang w:val="sk-SK"/>
        </w:rPr>
        <w:tab/>
      </w:r>
      <w:r w:rsidR="00EF1925" w:rsidRPr="006C2974">
        <w:rPr>
          <w:rFonts w:cs="Arial"/>
          <w:caps/>
          <w:sz w:val="22"/>
          <w:lang w:val="sk-SK"/>
        </w:rPr>
        <w:t xml:space="preserve">zmluva o dielo - </w:t>
      </w:r>
      <w:r w:rsidRPr="006C2974">
        <w:rPr>
          <w:rFonts w:cs="Arial"/>
          <w:caps/>
          <w:sz w:val="22"/>
          <w:lang w:val="sk-SK"/>
        </w:rPr>
        <w:t>Zmluv</w:t>
      </w:r>
      <w:r w:rsidR="00923846" w:rsidRPr="006C2974">
        <w:rPr>
          <w:rFonts w:cs="Arial"/>
          <w:caps/>
          <w:sz w:val="22"/>
          <w:lang w:val="sk-SK"/>
        </w:rPr>
        <w:t>NÉ dojednania</w:t>
      </w:r>
    </w:p>
    <w:p w14:paraId="62E2B992" w14:textId="77777777" w:rsidR="00E2442D" w:rsidRPr="006C2974" w:rsidRDefault="00E2442D" w:rsidP="0083239F">
      <w:pPr>
        <w:pStyle w:val="Section"/>
        <w:widowControl/>
        <w:tabs>
          <w:tab w:val="left" w:pos="993"/>
          <w:tab w:val="left" w:pos="1276"/>
          <w:tab w:val="right" w:pos="8222"/>
        </w:tabs>
        <w:spacing w:line="240" w:lineRule="auto"/>
        <w:jc w:val="left"/>
        <w:rPr>
          <w:rFonts w:cs="Arial"/>
          <w:caps/>
          <w:sz w:val="22"/>
          <w:lang w:val="sk-SK"/>
        </w:rPr>
      </w:pPr>
    </w:p>
    <w:p w14:paraId="2EF60A2E" w14:textId="77777777" w:rsidR="00E2442D" w:rsidRPr="006C2974" w:rsidRDefault="00E2442D" w:rsidP="0083239F">
      <w:pPr>
        <w:pStyle w:val="Section"/>
        <w:widowControl/>
        <w:tabs>
          <w:tab w:val="left" w:pos="1276"/>
          <w:tab w:val="right" w:pos="8222"/>
        </w:tabs>
        <w:spacing w:line="240" w:lineRule="auto"/>
        <w:jc w:val="left"/>
        <w:rPr>
          <w:rFonts w:cs="Arial"/>
          <w:caps/>
          <w:sz w:val="22"/>
          <w:lang w:val="sk-SK"/>
        </w:rPr>
      </w:pPr>
      <w:r w:rsidRPr="006C2974">
        <w:rPr>
          <w:rFonts w:cs="Arial"/>
          <w:caps/>
          <w:sz w:val="22"/>
          <w:lang w:val="sk-SK"/>
        </w:rPr>
        <w:t xml:space="preserve">ČASŤ 2 </w:t>
      </w:r>
      <w:r w:rsidRPr="006C2974">
        <w:rPr>
          <w:rFonts w:cs="Arial"/>
          <w:caps/>
          <w:sz w:val="22"/>
          <w:lang w:val="sk-SK"/>
        </w:rPr>
        <w:tab/>
      </w:r>
      <w:r w:rsidR="00EF1925" w:rsidRPr="006C2974">
        <w:rPr>
          <w:rFonts w:cs="Arial"/>
          <w:caps/>
          <w:sz w:val="22"/>
          <w:lang w:val="sk-SK"/>
        </w:rPr>
        <w:t xml:space="preserve">zmluva o dielo - </w:t>
      </w:r>
      <w:r w:rsidRPr="006C2974">
        <w:rPr>
          <w:rFonts w:cs="Arial"/>
          <w:caps/>
          <w:sz w:val="22"/>
          <w:lang w:val="sk-SK"/>
        </w:rPr>
        <w:t>ZmluvnÉ PoDMIENKY</w:t>
      </w:r>
    </w:p>
    <w:p w14:paraId="2FF14F05" w14:textId="77777777" w:rsidR="00FF3675" w:rsidRPr="006C2974" w:rsidRDefault="00FF3675" w:rsidP="0083239F">
      <w:pPr>
        <w:pStyle w:val="Section"/>
        <w:widowControl/>
        <w:tabs>
          <w:tab w:val="left" w:pos="1276"/>
          <w:tab w:val="right" w:pos="8222"/>
        </w:tabs>
        <w:spacing w:line="240" w:lineRule="auto"/>
        <w:jc w:val="left"/>
        <w:rPr>
          <w:rFonts w:cs="Arial"/>
          <w:caps/>
          <w:sz w:val="22"/>
          <w:lang w:val="sk-SK"/>
        </w:rPr>
      </w:pPr>
      <w:r w:rsidRPr="006C2974">
        <w:rPr>
          <w:rFonts w:cs="Arial"/>
          <w:caps/>
          <w:sz w:val="22"/>
          <w:lang w:val="sk-SK"/>
        </w:rPr>
        <w:t xml:space="preserve">            </w:t>
      </w:r>
    </w:p>
    <w:p w14:paraId="57713128" w14:textId="77777777" w:rsidR="00FF3675" w:rsidRPr="006C2974" w:rsidRDefault="00EF1925" w:rsidP="0083239F">
      <w:pPr>
        <w:pStyle w:val="Section"/>
        <w:widowControl/>
        <w:tabs>
          <w:tab w:val="left" w:pos="1276"/>
          <w:tab w:val="right" w:pos="8222"/>
        </w:tabs>
        <w:spacing w:line="240" w:lineRule="auto"/>
        <w:jc w:val="left"/>
        <w:rPr>
          <w:rFonts w:cs="Arial"/>
          <w:caps/>
          <w:sz w:val="22"/>
          <w:lang w:val="sk-SK"/>
        </w:rPr>
      </w:pPr>
      <w:r w:rsidRPr="006C2974">
        <w:rPr>
          <w:rFonts w:cs="Arial"/>
          <w:caps/>
          <w:sz w:val="22"/>
          <w:lang w:val="sk-SK"/>
        </w:rPr>
        <w:t xml:space="preserve">           </w:t>
      </w:r>
      <w:r w:rsidR="00075ECD" w:rsidRPr="006C2974">
        <w:rPr>
          <w:rFonts w:cs="Arial"/>
          <w:caps/>
          <w:sz w:val="22"/>
          <w:lang w:val="sk-SK"/>
        </w:rPr>
        <w:t xml:space="preserve">          </w:t>
      </w:r>
      <w:r w:rsidRPr="006C2974">
        <w:rPr>
          <w:rFonts w:cs="Arial"/>
          <w:caps/>
          <w:sz w:val="22"/>
          <w:lang w:val="sk-SK"/>
        </w:rPr>
        <w:t xml:space="preserve">2.1     </w:t>
      </w:r>
      <w:r w:rsidR="00D75BF7" w:rsidRPr="006C2974">
        <w:rPr>
          <w:rFonts w:cs="Arial"/>
          <w:caps/>
          <w:sz w:val="22"/>
          <w:lang w:val="sk-SK"/>
        </w:rPr>
        <w:t xml:space="preserve">Všeobecné </w:t>
      </w:r>
      <w:r w:rsidR="00FF3675" w:rsidRPr="006C2974">
        <w:rPr>
          <w:rFonts w:cs="Arial"/>
          <w:caps/>
          <w:sz w:val="22"/>
          <w:lang w:val="sk-SK"/>
        </w:rPr>
        <w:t xml:space="preserve">zmluvné podmienky </w:t>
      </w:r>
    </w:p>
    <w:p w14:paraId="2C77AA2B" w14:textId="77777777" w:rsidR="00FF3675" w:rsidRPr="006C2974" w:rsidRDefault="00FF3675" w:rsidP="0083239F">
      <w:pPr>
        <w:pStyle w:val="Section"/>
        <w:widowControl/>
        <w:tabs>
          <w:tab w:val="left" w:pos="1276"/>
          <w:tab w:val="right" w:pos="8222"/>
        </w:tabs>
        <w:spacing w:line="240" w:lineRule="auto"/>
        <w:jc w:val="left"/>
        <w:rPr>
          <w:rFonts w:cs="Arial"/>
          <w:caps/>
          <w:sz w:val="22"/>
          <w:lang w:val="sk-SK"/>
        </w:rPr>
      </w:pPr>
    </w:p>
    <w:p w14:paraId="05C7F6E9" w14:textId="77777777" w:rsidR="00FF3675" w:rsidRPr="006C2974" w:rsidRDefault="00EF1925" w:rsidP="0083239F">
      <w:pPr>
        <w:pStyle w:val="Section"/>
        <w:widowControl/>
        <w:tabs>
          <w:tab w:val="left" w:pos="1276"/>
          <w:tab w:val="right" w:pos="8222"/>
        </w:tabs>
        <w:spacing w:line="240" w:lineRule="auto"/>
        <w:jc w:val="left"/>
        <w:rPr>
          <w:rFonts w:cs="Arial"/>
          <w:caps/>
          <w:sz w:val="22"/>
          <w:lang w:val="sk-SK"/>
        </w:rPr>
      </w:pPr>
      <w:r w:rsidRPr="006C2974">
        <w:rPr>
          <w:rFonts w:cs="Arial"/>
          <w:caps/>
          <w:sz w:val="22"/>
          <w:lang w:val="sk-SK"/>
        </w:rPr>
        <w:t xml:space="preserve">           </w:t>
      </w:r>
      <w:r w:rsidR="00075ECD" w:rsidRPr="006C2974">
        <w:rPr>
          <w:rFonts w:cs="Arial"/>
          <w:caps/>
          <w:sz w:val="22"/>
          <w:lang w:val="sk-SK"/>
        </w:rPr>
        <w:t xml:space="preserve">          </w:t>
      </w:r>
      <w:r w:rsidRPr="006C2974">
        <w:rPr>
          <w:rFonts w:cs="Arial"/>
          <w:caps/>
          <w:sz w:val="22"/>
          <w:lang w:val="sk-SK"/>
        </w:rPr>
        <w:t xml:space="preserve">2.2     </w:t>
      </w:r>
      <w:r w:rsidR="00D75BF7" w:rsidRPr="006C2974">
        <w:rPr>
          <w:rFonts w:cs="Arial"/>
          <w:caps/>
          <w:sz w:val="22"/>
          <w:lang w:val="sk-SK"/>
        </w:rPr>
        <w:t xml:space="preserve">Osobitné Zmluvné </w:t>
      </w:r>
      <w:r w:rsidR="00FF3675" w:rsidRPr="006C2974">
        <w:rPr>
          <w:rFonts w:cs="Arial"/>
          <w:caps/>
          <w:sz w:val="22"/>
          <w:lang w:val="sk-SK"/>
        </w:rPr>
        <w:t xml:space="preserve">podmienky </w:t>
      </w:r>
    </w:p>
    <w:p w14:paraId="63580077" w14:textId="77777777" w:rsidR="00E2442D" w:rsidRPr="006C2974" w:rsidRDefault="00E2442D" w:rsidP="0083239F">
      <w:pPr>
        <w:pStyle w:val="Section"/>
        <w:widowControl/>
        <w:tabs>
          <w:tab w:val="left" w:pos="993"/>
          <w:tab w:val="left" w:pos="1276"/>
          <w:tab w:val="right" w:pos="8222"/>
        </w:tabs>
        <w:spacing w:line="240" w:lineRule="auto"/>
        <w:jc w:val="left"/>
        <w:rPr>
          <w:rFonts w:cs="Arial"/>
          <w:caps/>
          <w:sz w:val="22"/>
          <w:lang w:val="sk-SK"/>
        </w:rPr>
      </w:pPr>
    </w:p>
    <w:p w14:paraId="4216BB6F" w14:textId="77777777" w:rsidR="00252C33" w:rsidRPr="006C2974" w:rsidRDefault="00E2442D" w:rsidP="0083239F">
      <w:pPr>
        <w:pStyle w:val="Section"/>
        <w:widowControl/>
        <w:tabs>
          <w:tab w:val="left" w:pos="0"/>
          <w:tab w:val="right" w:pos="8222"/>
        </w:tabs>
        <w:spacing w:line="240" w:lineRule="auto"/>
        <w:jc w:val="left"/>
        <w:rPr>
          <w:rFonts w:cs="Arial"/>
          <w:caps/>
          <w:sz w:val="22"/>
          <w:lang w:val="sk-SK"/>
        </w:rPr>
      </w:pPr>
      <w:r w:rsidRPr="006C2974">
        <w:rPr>
          <w:rFonts w:cs="Arial"/>
          <w:caps/>
          <w:sz w:val="22"/>
          <w:lang w:val="sk-SK"/>
        </w:rPr>
        <w:t xml:space="preserve">ČASŤ 3 </w:t>
      </w:r>
      <w:r w:rsidR="00EF1925" w:rsidRPr="006C2974">
        <w:rPr>
          <w:rFonts w:cs="Arial"/>
          <w:caps/>
          <w:sz w:val="22"/>
          <w:lang w:val="sk-SK"/>
        </w:rPr>
        <w:t xml:space="preserve">       </w:t>
      </w:r>
      <w:r w:rsidR="00075ECD" w:rsidRPr="006C2974">
        <w:rPr>
          <w:rFonts w:cs="Arial"/>
          <w:caps/>
          <w:sz w:val="22"/>
          <w:lang w:val="sk-SK"/>
        </w:rPr>
        <w:t>zmluva o</w:t>
      </w:r>
      <w:r w:rsidR="006B1C4B" w:rsidRPr="006C2974">
        <w:rPr>
          <w:rFonts w:cs="Arial"/>
          <w:caps/>
          <w:sz w:val="22"/>
          <w:lang w:val="sk-SK"/>
        </w:rPr>
        <w:t> </w:t>
      </w:r>
      <w:r w:rsidR="00075ECD" w:rsidRPr="006C2974">
        <w:rPr>
          <w:rFonts w:cs="Arial"/>
          <w:caps/>
          <w:sz w:val="22"/>
          <w:lang w:val="sk-SK"/>
        </w:rPr>
        <w:t>dielo</w:t>
      </w:r>
      <w:r w:rsidR="006B1C4B" w:rsidRPr="006C2974">
        <w:rPr>
          <w:rFonts w:cs="Arial"/>
          <w:caps/>
          <w:sz w:val="22"/>
          <w:lang w:val="sk-SK"/>
        </w:rPr>
        <w:t xml:space="preserve"> - Príloha k ponuke</w:t>
      </w:r>
    </w:p>
    <w:p w14:paraId="7D2161DE" w14:textId="77777777" w:rsidR="00252C33" w:rsidRPr="006C2974" w:rsidRDefault="00252C33" w:rsidP="0083239F">
      <w:pPr>
        <w:pStyle w:val="Section"/>
        <w:widowControl/>
        <w:tabs>
          <w:tab w:val="left" w:pos="0"/>
          <w:tab w:val="right" w:pos="8222"/>
        </w:tabs>
        <w:spacing w:line="240" w:lineRule="auto"/>
        <w:jc w:val="left"/>
        <w:rPr>
          <w:rFonts w:cs="Arial"/>
          <w:caps/>
          <w:sz w:val="22"/>
          <w:lang w:val="sk-SK"/>
        </w:rPr>
      </w:pPr>
    </w:p>
    <w:p w14:paraId="04B48BF8" w14:textId="77777777" w:rsidR="00252C33" w:rsidRPr="006C2974" w:rsidRDefault="00E2442D" w:rsidP="0083239F">
      <w:pPr>
        <w:pStyle w:val="Section"/>
        <w:widowControl/>
        <w:tabs>
          <w:tab w:val="left" w:pos="1276"/>
          <w:tab w:val="right" w:pos="8222"/>
        </w:tabs>
        <w:spacing w:line="240" w:lineRule="auto"/>
        <w:jc w:val="left"/>
        <w:rPr>
          <w:rFonts w:cs="Arial"/>
          <w:caps/>
          <w:sz w:val="22"/>
          <w:lang w:val="sk-SK"/>
        </w:rPr>
      </w:pPr>
      <w:r w:rsidRPr="006C2974">
        <w:rPr>
          <w:rFonts w:cs="Arial"/>
          <w:caps/>
          <w:sz w:val="22"/>
          <w:lang w:val="sk-SK"/>
        </w:rPr>
        <w:t xml:space="preserve">ČASŤ 4 </w:t>
      </w:r>
      <w:r w:rsidRPr="006C2974">
        <w:rPr>
          <w:rFonts w:cs="Arial"/>
          <w:caps/>
          <w:sz w:val="22"/>
          <w:lang w:val="sk-SK"/>
        </w:rPr>
        <w:tab/>
      </w:r>
      <w:r w:rsidR="00CE62E8" w:rsidRPr="006C2974">
        <w:rPr>
          <w:rFonts w:cs="Arial"/>
          <w:caps/>
          <w:sz w:val="22"/>
          <w:lang w:val="sk-SK"/>
        </w:rPr>
        <w:t xml:space="preserve">zmluva o dielo - </w:t>
      </w:r>
      <w:r w:rsidR="006B1C4B" w:rsidRPr="006C2974">
        <w:rPr>
          <w:rFonts w:cs="Arial"/>
          <w:caps/>
          <w:sz w:val="22"/>
          <w:lang w:val="sk-SK"/>
        </w:rPr>
        <w:t>Vzorové tlačivo zábezpeky na vykonanie prác</w:t>
      </w:r>
    </w:p>
    <w:p w14:paraId="1D6A688F" w14:textId="77777777" w:rsidR="006B1C4B" w:rsidRPr="00742FB8" w:rsidRDefault="00CE62E8" w:rsidP="0083239F">
      <w:pPr>
        <w:pStyle w:val="Nadpis9"/>
        <w:spacing w:before="0" w:after="0"/>
        <w:rPr>
          <w:rFonts w:cs="Arial"/>
          <w:sz w:val="18"/>
        </w:rPr>
      </w:pPr>
      <w:r w:rsidRPr="006C2974">
        <w:rPr>
          <w:rFonts w:cs="Arial"/>
        </w:rPr>
        <w:t xml:space="preserve">                    </w:t>
      </w:r>
      <w:r w:rsidR="002660B3" w:rsidRPr="006C2974">
        <w:rPr>
          <w:rFonts w:cs="Arial"/>
        </w:rPr>
        <w:t xml:space="preserve"> </w:t>
      </w:r>
      <w:r w:rsidRPr="00742FB8">
        <w:rPr>
          <w:rFonts w:cs="Arial"/>
          <w:sz w:val="18"/>
        </w:rPr>
        <w:t>(bude nahradená zábezpekou Zhotoviteľa</w:t>
      </w:r>
      <w:r w:rsidR="00742FB8" w:rsidRPr="00742FB8">
        <w:rPr>
          <w:rFonts w:cs="Arial"/>
          <w:sz w:val="18"/>
        </w:rPr>
        <w:t xml:space="preserve"> pod</w:t>
      </w:r>
      <w:r w:rsidR="00742FB8">
        <w:rPr>
          <w:rFonts w:cs="Arial"/>
          <w:sz w:val="18"/>
        </w:rPr>
        <w:t>ľ</w:t>
      </w:r>
      <w:r w:rsidR="00EB365E">
        <w:rPr>
          <w:rFonts w:cs="Arial"/>
          <w:sz w:val="18"/>
        </w:rPr>
        <w:t xml:space="preserve">a </w:t>
      </w:r>
      <w:proofErr w:type="spellStart"/>
      <w:r w:rsidR="00EB365E">
        <w:rPr>
          <w:rFonts w:cs="Arial"/>
          <w:sz w:val="18"/>
        </w:rPr>
        <w:t>podčl</w:t>
      </w:r>
      <w:proofErr w:type="spellEnd"/>
      <w:r w:rsidR="00EB365E">
        <w:rPr>
          <w:rFonts w:cs="Arial"/>
          <w:sz w:val="18"/>
        </w:rPr>
        <w:t>. 4.2 Osobi</w:t>
      </w:r>
      <w:r w:rsidR="00742FB8" w:rsidRPr="00742FB8">
        <w:rPr>
          <w:rFonts w:cs="Arial"/>
          <w:sz w:val="18"/>
        </w:rPr>
        <w:t>tných zmluvných podmienok</w:t>
      </w:r>
      <w:r w:rsidRPr="00742FB8">
        <w:rPr>
          <w:rFonts w:cs="Arial"/>
          <w:sz w:val="18"/>
        </w:rPr>
        <w:t>)</w:t>
      </w:r>
    </w:p>
    <w:p w14:paraId="163A0A06" w14:textId="77777777" w:rsidR="00ED12F7" w:rsidRPr="005B0752" w:rsidRDefault="00ED12F7" w:rsidP="0083239F">
      <w:pPr>
        <w:pStyle w:val="Zkladntext"/>
        <w:rPr>
          <w:rFonts w:cs="Arial"/>
          <w:lang w:val="sk-SK"/>
        </w:rPr>
      </w:pPr>
    </w:p>
    <w:p w14:paraId="4B9F3403" w14:textId="77777777" w:rsidR="00EE3B2A" w:rsidRPr="00D91C1B" w:rsidRDefault="00EE3B2A" w:rsidP="0083239F">
      <w:pPr>
        <w:pStyle w:val="Section"/>
        <w:widowControl/>
        <w:tabs>
          <w:tab w:val="left" w:pos="1276"/>
          <w:tab w:val="right" w:pos="8222"/>
        </w:tabs>
        <w:spacing w:line="240" w:lineRule="auto"/>
        <w:ind w:left="1275" w:hanging="1275"/>
        <w:jc w:val="left"/>
        <w:rPr>
          <w:rFonts w:cs="Arial"/>
          <w:caps/>
          <w:sz w:val="22"/>
          <w:szCs w:val="22"/>
          <w:lang w:val="sk-SK" w:eastAsia="sk-SK"/>
        </w:rPr>
      </w:pPr>
      <w:r w:rsidRPr="005B0752">
        <w:rPr>
          <w:rFonts w:cs="Arial"/>
          <w:caps/>
          <w:sz w:val="22"/>
          <w:szCs w:val="22"/>
          <w:lang w:val="sk-SK" w:eastAsia="sk-SK"/>
        </w:rPr>
        <w:t>časť 5</w:t>
      </w:r>
      <w:r w:rsidRPr="005B0752">
        <w:rPr>
          <w:rFonts w:cs="Arial"/>
          <w:caps/>
          <w:sz w:val="22"/>
          <w:szCs w:val="22"/>
          <w:lang w:val="sk-SK" w:eastAsia="sk-SK"/>
        </w:rPr>
        <w:tab/>
        <w:t>zmluva o dielo - Vzorové</w:t>
      </w:r>
      <w:r w:rsidRPr="00D91C1B">
        <w:rPr>
          <w:rFonts w:cs="Arial"/>
          <w:caps/>
          <w:sz w:val="22"/>
          <w:szCs w:val="22"/>
          <w:lang w:val="sk-SK" w:eastAsia="sk-SK"/>
        </w:rPr>
        <w:t xml:space="preserve"> tlačivo zábezpeky na zadržané platby</w:t>
      </w:r>
    </w:p>
    <w:p w14:paraId="359B3AE5" w14:textId="77777777" w:rsidR="00EE3B2A" w:rsidRPr="006C2974" w:rsidRDefault="00EE3B2A" w:rsidP="0083239F">
      <w:pPr>
        <w:pStyle w:val="Section"/>
        <w:widowControl/>
        <w:tabs>
          <w:tab w:val="left" w:pos="1276"/>
          <w:tab w:val="right" w:pos="8222"/>
        </w:tabs>
        <w:spacing w:line="240" w:lineRule="auto"/>
        <w:jc w:val="left"/>
        <w:rPr>
          <w:rFonts w:cs="Arial"/>
          <w:caps/>
          <w:sz w:val="22"/>
          <w:lang w:val="sk-SK"/>
        </w:rPr>
      </w:pPr>
    </w:p>
    <w:p w14:paraId="1F2F3AEF" w14:textId="77777777" w:rsidR="006B1C4B" w:rsidRPr="006C2974" w:rsidRDefault="00E2442D" w:rsidP="0083239F">
      <w:pPr>
        <w:pStyle w:val="Section"/>
        <w:widowControl/>
        <w:tabs>
          <w:tab w:val="left" w:pos="1276"/>
          <w:tab w:val="right" w:pos="8222"/>
        </w:tabs>
        <w:spacing w:line="240" w:lineRule="auto"/>
        <w:jc w:val="left"/>
        <w:rPr>
          <w:rFonts w:cs="Arial"/>
          <w:caps/>
          <w:sz w:val="22"/>
          <w:lang w:val="sk-SK"/>
        </w:rPr>
      </w:pPr>
      <w:r w:rsidRPr="006C2974">
        <w:rPr>
          <w:rFonts w:cs="Arial"/>
          <w:caps/>
          <w:sz w:val="22"/>
          <w:lang w:val="sk-SK"/>
        </w:rPr>
        <w:t xml:space="preserve">ČASŤ </w:t>
      </w:r>
      <w:r w:rsidR="00EE3B2A" w:rsidRPr="006C2974">
        <w:rPr>
          <w:rFonts w:cs="Arial"/>
          <w:caps/>
          <w:sz w:val="22"/>
          <w:lang w:val="sk-SK"/>
        </w:rPr>
        <w:t>6</w:t>
      </w:r>
      <w:r w:rsidRPr="006C2974">
        <w:rPr>
          <w:rFonts w:cs="Arial"/>
          <w:caps/>
          <w:sz w:val="22"/>
          <w:lang w:val="sk-SK"/>
        </w:rPr>
        <w:t xml:space="preserve"> </w:t>
      </w:r>
      <w:r w:rsidRPr="006C2974">
        <w:rPr>
          <w:rFonts w:cs="Arial"/>
          <w:caps/>
          <w:sz w:val="22"/>
          <w:lang w:val="sk-SK"/>
        </w:rPr>
        <w:tab/>
      </w:r>
      <w:r w:rsidR="00CE62E8" w:rsidRPr="006C2974">
        <w:rPr>
          <w:rFonts w:cs="Arial"/>
          <w:caps/>
          <w:sz w:val="22"/>
          <w:lang w:val="sk-SK"/>
        </w:rPr>
        <w:t xml:space="preserve">ZMLUVA O DIELO- </w:t>
      </w:r>
      <w:r w:rsidR="006B1C4B" w:rsidRPr="006C2974">
        <w:rPr>
          <w:rFonts w:cs="Arial"/>
          <w:caps/>
          <w:sz w:val="22"/>
          <w:lang w:val="sk-SK"/>
        </w:rPr>
        <w:t>Vzorové tlačivo zábezpeky na záručné opravy</w:t>
      </w:r>
    </w:p>
    <w:p w14:paraId="71F4B132" w14:textId="77777777" w:rsidR="00FF3675" w:rsidRPr="006C2974" w:rsidRDefault="00FF3675" w:rsidP="0083239F">
      <w:pPr>
        <w:pStyle w:val="Section"/>
        <w:widowControl/>
        <w:tabs>
          <w:tab w:val="left" w:pos="1276"/>
          <w:tab w:val="right" w:pos="8222"/>
        </w:tabs>
        <w:spacing w:line="240" w:lineRule="auto"/>
        <w:jc w:val="left"/>
        <w:rPr>
          <w:rFonts w:cs="Arial"/>
          <w:caps/>
          <w:sz w:val="22"/>
          <w:lang w:val="sk-SK"/>
        </w:rPr>
      </w:pPr>
      <w:r w:rsidRPr="006C2974">
        <w:rPr>
          <w:rFonts w:cs="Arial"/>
          <w:caps/>
          <w:sz w:val="22"/>
          <w:lang w:val="sk-SK"/>
        </w:rPr>
        <w:t xml:space="preserve">                 </w:t>
      </w:r>
    </w:p>
    <w:p w14:paraId="533ECB37" w14:textId="77777777" w:rsidR="00E2442D" w:rsidRPr="006C2974" w:rsidRDefault="00E2442D" w:rsidP="0083239F">
      <w:pPr>
        <w:pStyle w:val="Section"/>
        <w:widowControl/>
        <w:tabs>
          <w:tab w:val="left" w:pos="1276"/>
          <w:tab w:val="right" w:pos="8222"/>
        </w:tabs>
        <w:spacing w:line="240" w:lineRule="auto"/>
        <w:jc w:val="left"/>
        <w:rPr>
          <w:rFonts w:cs="Arial"/>
          <w:caps/>
          <w:sz w:val="22"/>
          <w:lang w:val="sk-SK"/>
        </w:rPr>
      </w:pPr>
      <w:r w:rsidRPr="006C2974">
        <w:rPr>
          <w:rFonts w:cs="Arial"/>
          <w:caps/>
          <w:sz w:val="22"/>
          <w:lang w:val="sk-SK"/>
        </w:rPr>
        <w:t xml:space="preserve">Časť </w:t>
      </w:r>
      <w:r w:rsidR="00EE3B2A" w:rsidRPr="006C2974">
        <w:rPr>
          <w:rFonts w:cs="Arial"/>
          <w:caps/>
          <w:sz w:val="22"/>
          <w:lang w:val="sk-SK"/>
        </w:rPr>
        <w:t>7</w:t>
      </w:r>
      <w:r w:rsidRPr="006C2974">
        <w:rPr>
          <w:rFonts w:cs="Arial"/>
          <w:caps/>
          <w:sz w:val="22"/>
          <w:lang w:val="sk-SK"/>
        </w:rPr>
        <w:tab/>
      </w:r>
      <w:r w:rsidR="00CE62E8" w:rsidRPr="006C2974">
        <w:rPr>
          <w:rFonts w:cs="Arial"/>
          <w:caps/>
          <w:sz w:val="22"/>
          <w:lang w:val="sk-SK"/>
        </w:rPr>
        <w:t xml:space="preserve">zmluva o dielo - </w:t>
      </w:r>
      <w:r w:rsidR="006B1C4B" w:rsidRPr="006C2974">
        <w:rPr>
          <w:rFonts w:cs="Arial"/>
          <w:caps/>
          <w:sz w:val="22"/>
          <w:lang w:val="sk-SK"/>
        </w:rPr>
        <w:t>Vzorové tlačivo Dohody o riešení sporov</w:t>
      </w:r>
      <w:r w:rsidR="006B1C4B" w:rsidRPr="006C2974" w:rsidDel="006B1C4B">
        <w:rPr>
          <w:rFonts w:cs="Arial"/>
          <w:caps/>
          <w:sz w:val="22"/>
          <w:lang w:val="sk-SK"/>
        </w:rPr>
        <w:t xml:space="preserve"> </w:t>
      </w:r>
    </w:p>
    <w:p w14:paraId="2B06E728" w14:textId="77777777" w:rsidR="00E2442D" w:rsidRPr="006C2974" w:rsidRDefault="00E2442D" w:rsidP="0083239F">
      <w:pPr>
        <w:pStyle w:val="Section"/>
        <w:widowControl/>
        <w:tabs>
          <w:tab w:val="right" w:pos="8222"/>
        </w:tabs>
        <w:spacing w:line="240" w:lineRule="auto"/>
        <w:jc w:val="left"/>
        <w:rPr>
          <w:rFonts w:cs="Arial"/>
          <w:caps/>
          <w:sz w:val="22"/>
          <w:lang w:val="sk-SK"/>
        </w:rPr>
      </w:pPr>
    </w:p>
    <w:p w14:paraId="42DEABC5" w14:textId="77777777" w:rsidR="00FA1D98" w:rsidRPr="006C2974" w:rsidRDefault="00FA1D98" w:rsidP="0083239F">
      <w:pPr>
        <w:pStyle w:val="Section"/>
        <w:widowControl/>
        <w:tabs>
          <w:tab w:val="left" w:pos="1276"/>
          <w:tab w:val="right" w:pos="8222"/>
        </w:tabs>
        <w:spacing w:line="240" w:lineRule="auto"/>
        <w:jc w:val="left"/>
        <w:rPr>
          <w:rFonts w:cs="Arial"/>
          <w:caps/>
          <w:sz w:val="22"/>
          <w:lang w:val="sk-SK"/>
        </w:rPr>
      </w:pPr>
      <w:r w:rsidRPr="006C2974">
        <w:rPr>
          <w:rFonts w:cs="Arial"/>
          <w:caps/>
          <w:sz w:val="22"/>
          <w:lang w:val="sk-SK"/>
        </w:rPr>
        <w:t xml:space="preserve">Časť </w:t>
      </w:r>
      <w:r w:rsidR="00EE3B2A" w:rsidRPr="006C2974">
        <w:rPr>
          <w:rFonts w:cs="Arial"/>
          <w:caps/>
          <w:sz w:val="22"/>
          <w:lang w:val="sk-SK"/>
        </w:rPr>
        <w:t>8</w:t>
      </w:r>
      <w:r w:rsidRPr="006C2974">
        <w:rPr>
          <w:rFonts w:cs="Arial"/>
          <w:caps/>
          <w:sz w:val="22"/>
          <w:lang w:val="sk-SK"/>
        </w:rPr>
        <w:tab/>
      </w:r>
      <w:r w:rsidR="00CE62E8" w:rsidRPr="006C2974">
        <w:rPr>
          <w:rFonts w:cs="Arial"/>
          <w:caps/>
          <w:sz w:val="22"/>
          <w:lang w:val="sk-SK"/>
        </w:rPr>
        <w:t xml:space="preserve">zmluva o dielo - </w:t>
      </w:r>
      <w:r w:rsidR="00C4200A" w:rsidRPr="006C2974">
        <w:rPr>
          <w:rFonts w:cs="Arial"/>
          <w:caps/>
          <w:sz w:val="22"/>
          <w:lang w:val="sk-SK"/>
        </w:rPr>
        <w:t>Vzorové tlačivo preberacieho protokolu</w:t>
      </w:r>
      <w:r w:rsidR="002027D6" w:rsidRPr="006C2974">
        <w:rPr>
          <w:rFonts w:cs="Arial"/>
          <w:caps/>
          <w:sz w:val="22"/>
          <w:lang w:val="sk-SK"/>
        </w:rPr>
        <w:t xml:space="preserve"> </w:t>
      </w:r>
    </w:p>
    <w:p w14:paraId="73706DEB" w14:textId="77777777" w:rsidR="00E2442D" w:rsidRPr="006C2974" w:rsidRDefault="00E2442D" w:rsidP="0083239F">
      <w:pPr>
        <w:pStyle w:val="Section"/>
        <w:widowControl/>
        <w:tabs>
          <w:tab w:val="right" w:pos="8222"/>
        </w:tabs>
        <w:spacing w:line="240" w:lineRule="auto"/>
        <w:jc w:val="left"/>
        <w:rPr>
          <w:rFonts w:cs="Arial"/>
          <w:caps/>
          <w:sz w:val="22"/>
          <w:lang w:val="sk-SK"/>
        </w:rPr>
      </w:pPr>
    </w:p>
    <w:p w14:paraId="3B35C9E8" w14:textId="77777777" w:rsidR="00252C33" w:rsidRPr="006C2974" w:rsidRDefault="00A41F52" w:rsidP="0083239F">
      <w:pPr>
        <w:pStyle w:val="Section"/>
        <w:widowControl/>
        <w:tabs>
          <w:tab w:val="right" w:pos="8222"/>
        </w:tabs>
        <w:spacing w:line="240" w:lineRule="auto"/>
        <w:ind w:left="1276" w:hanging="1276"/>
        <w:jc w:val="left"/>
        <w:rPr>
          <w:rFonts w:cs="Arial"/>
          <w:caps/>
          <w:sz w:val="22"/>
          <w:lang w:val="sk-SK"/>
        </w:rPr>
      </w:pPr>
      <w:r w:rsidRPr="006C2974">
        <w:rPr>
          <w:rFonts w:cs="Arial"/>
          <w:caps/>
          <w:sz w:val="22"/>
          <w:lang w:val="sk-SK"/>
        </w:rPr>
        <w:t xml:space="preserve">Časť </w:t>
      </w:r>
      <w:r w:rsidR="00EE3B2A" w:rsidRPr="006C2974">
        <w:rPr>
          <w:rFonts w:cs="Arial"/>
          <w:caps/>
          <w:sz w:val="22"/>
          <w:lang w:val="sk-SK"/>
        </w:rPr>
        <w:t>9</w:t>
      </w:r>
      <w:r w:rsidRPr="006C2974">
        <w:rPr>
          <w:rFonts w:cs="Arial"/>
          <w:caps/>
          <w:sz w:val="22"/>
          <w:lang w:val="sk-SK"/>
        </w:rPr>
        <w:tab/>
      </w:r>
      <w:r w:rsidR="00CE62E8" w:rsidRPr="006C2974">
        <w:rPr>
          <w:rFonts w:cs="Arial"/>
          <w:caps/>
          <w:sz w:val="22"/>
          <w:lang w:val="sk-SK"/>
        </w:rPr>
        <w:t xml:space="preserve">zmluva o dielo - </w:t>
      </w:r>
      <w:r w:rsidRPr="006C2974">
        <w:rPr>
          <w:rFonts w:cs="Arial"/>
          <w:caps/>
          <w:sz w:val="22"/>
          <w:lang w:val="sk-SK"/>
        </w:rPr>
        <w:t>Vzorové tlačivo zápisnice o odovzdaní a prevzatí staveniska</w:t>
      </w:r>
    </w:p>
    <w:p w14:paraId="198F94BD" w14:textId="77777777" w:rsidR="00E2442D" w:rsidRPr="006C2974" w:rsidRDefault="00E2442D" w:rsidP="0083239F">
      <w:pPr>
        <w:pStyle w:val="Section"/>
        <w:widowControl/>
        <w:tabs>
          <w:tab w:val="right" w:pos="8222"/>
        </w:tabs>
        <w:spacing w:line="240" w:lineRule="auto"/>
        <w:jc w:val="left"/>
        <w:rPr>
          <w:rFonts w:cs="Arial"/>
          <w:caps/>
          <w:sz w:val="22"/>
          <w:lang w:val="sk-SK"/>
        </w:rPr>
      </w:pPr>
    </w:p>
    <w:p w14:paraId="3449C6C4"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0D5B1836"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7ABC7C45"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2BF86D29"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74808EBD"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02F0E87E"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6F13D8C0"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676F39AF"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3104C9C3"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1FBD19DB"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34959C22"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6A939951"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3B6DB7E1"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7B340B73" w14:textId="77777777" w:rsidR="00E2442D" w:rsidRPr="006C2974" w:rsidRDefault="00E2442D" w:rsidP="0083239F">
      <w:pPr>
        <w:pStyle w:val="Section"/>
        <w:widowControl/>
        <w:tabs>
          <w:tab w:val="right" w:pos="8222"/>
        </w:tabs>
        <w:spacing w:line="240" w:lineRule="auto"/>
        <w:jc w:val="left"/>
        <w:rPr>
          <w:rFonts w:cs="Arial"/>
          <w:caps/>
          <w:sz w:val="22"/>
          <w:lang w:val="sk-SK"/>
        </w:rPr>
      </w:pPr>
    </w:p>
    <w:p w14:paraId="16A83D61" w14:textId="77777777" w:rsidR="00E2442D" w:rsidRPr="006C2974" w:rsidRDefault="00E2442D" w:rsidP="0083239F">
      <w:pPr>
        <w:pStyle w:val="Section"/>
        <w:widowControl/>
        <w:tabs>
          <w:tab w:val="right" w:pos="8222"/>
        </w:tabs>
        <w:spacing w:line="240" w:lineRule="auto"/>
        <w:jc w:val="left"/>
        <w:rPr>
          <w:rFonts w:cs="Arial"/>
          <w:caps/>
          <w:sz w:val="22"/>
          <w:lang w:val="sk-SK"/>
        </w:rPr>
      </w:pPr>
    </w:p>
    <w:p w14:paraId="4F477CCB" w14:textId="77777777" w:rsidR="00E2442D" w:rsidRPr="006C2974" w:rsidRDefault="00E2442D" w:rsidP="0083239F">
      <w:pPr>
        <w:pStyle w:val="Section"/>
        <w:widowControl/>
        <w:tabs>
          <w:tab w:val="right" w:pos="8222"/>
        </w:tabs>
        <w:spacing w:line="240" w:lineRule="auto"/>
        <w:jc w:val="left"/>
        <w:rPr>
          <w:rFonts w:cs="Arial"/>
          <w:caps/>
          <w:sz w:val="22"/>
          <w:lang w:val="sk-SK"/>
        </w:rPr>
        <w:sectPr w:rsidR="00E2442D" w:rsidRPr="006C2974" w:rsidSect="00EC57D5">
          <w:headerReference w:type="default" r:id="rId8"/>
          <w:footerReference w:type="default" r:id="rId9"/>
          <w:headerReference w:type="first" r:id="rId10"/>
          <w:pgSz w:w="11906" w:h="16838" w:code="9"/>
          <w:pgMar w:top="1418" w:right="1134" w:bottom="1418" w:left="1418" w:header="709" w:footer="680" w:gutter="0"/>
          <w:pgNumType w:start="1"/>
          <w:cols w:space="708"/>
          <w:titlePg/>
        </w:sectPr>
      </w:pPr>
    </w:p>
    <w:p w14:paraId="048B4753" w14:textId="77777777" w:rsidR="00E2442D" w:rsidRPr="006C2974" w:rsidRDefault="00E2442D" w:rsidP="0083239F">
      <w:pPr>
        <w:pStyle w:val="Section"/>
        <w:widowControl/>
        <w:tabs>
          <w:tab w:val="right" w:pos="8222"/>
        </w:tabs>
        <w:spacing w:line="240" w:lineRule="auto"/>
        <w:rPr>
          <w:rFonts w:cs="Arial"/>
          <w:b w:val="0"/>
          <w:sz w:val="48"/>
          <w:lang w:val="sk-SK"/>
        </w:rPr>
      </w:pPr>
    </w:p>
    <w:p w14:paraId="6E3BEAE1" w14:textId="77777777" w:rsidR="00E2442D" w:rsidRPr="006C2974" w:rsidRDefault="00E2442D" w:rsidP="0083239F">
      <w:pPr>
        <w:pStyle w:val="Section"/>
        <w:widowControl/>
        <w:tabs>
          <w:tab w:val="right" w:pos="8222"/>
        </w:tabs>
        <w:spacing w:line="240" w:lineRule="auto"/>
        <w:rPr>
          <w:rFonts w:cs="Arial"/>
          <w:b w:val="0"/>
          <w:sz w:val="48"/>
          <w:lang w:val="sk-SK"/>
        </w:rPr>
      </w:pPr>
    </w:p>
    <w:p w14:paraId="0BAEAEA1" w14:textId="77777777" w:rsidR="00E2442D" w:rsidRPr="006C2974" w:rsidRDefault="00E2442D" w:rsidP="0083239F">
      <w:pPr>
        <w:pStyle w:val="Section"/>
        <w:widowControl/>
        <w:tabs>
          <w:tab w:val="right" w:pos="8222"/>
        </w:tabs>
        <w:spacing w:line="240" w:lineRule="auto"/>
        <w:rPr>
          <w:rFonts w:cs="Arial"/>
          <w:b w:val="0"/>
          <w:sz w:val="48"/>
          <w:lang w:val="sk-SK"/>
        </w:rPr>
      </w:pPr>
    </w:p>
    <w:p w14:paraId="476E17C0" w14:textId="77777777" w:rsidR="00E2442D" w:rsidRPr="006C2974" w:rsidRDefault="00E2442D" w:rsidP="0083239F">
      <w:pPr>
        <w:jc w:val="center"/>
        <w:rPr>
          <w:rFonts w:cs="Arial"/>
          <w:b/>
          <w:sz w:val="48"/>
        </w:rPr>
      </w:pPr>
    </w:p>
    <w:p w14:paraId="6592029B" w14:textId="77777777" w:rsidR="00E2442D" w:rsidRPr="006C2974" w:rsidRDefault="00E2442D" w:rsidP="0083239F">
      <w:pPr>
        <w:jc w:val="center"/>
        <w:rPr>
          <w:rFonts w:cs="Arial"/>
          <w:b/>
          <w:sz w:val="48"/>
        </w:rPr>
      </w:pPr>
    </w:p>
    <w:p w14:paraId="2D7AD6B1" w14:textId="77777777" w:rsidR="00E2442D" w:rsidRPr="006C2974" w:rsidRDefault="00E2442D" w:rsidP="0083239F">
      <w:pPr>
        <w:jc w:val="center"/>
        <w:rPr>
          <w:rFonts w:cs="Arial"/>
          <w:b/>
          <w:sz w:val="48"/>
        </w:rPr>
      </w:pPr>
    </w:p>
    <w:p w14:paraId="5C8B0ABB" w14:textId="77777777" w:rsidR="00E2442D" w:rsidRPr="006C2974" w:rsidRDefault="00E2442D" w:rsidP="0083239F">
      <w:pPr>
        <w:jc w:val="center"/>
        <w:rPr>
          <w:rFonts w:cs="Arial"/>
          <w:b/>
          <w:sz w:val="48"/>
        </w:rPr>
      </w:pPr>
    </w:p>
    <w:p w14:paraId="5D279E3E" w14:textId="77777777" w:rsidR="00E2442D" w:rsidRPr="006C2974" w:rsidRDefault="00E2442D" w:rsidP="0083239F">
      <w:pPr>
        <w:jc w:val="center"/>
        <w:rPr>
          <w:rFonts w:cs="Arial"/>
          <w:b/>
          <w:sz w:val="48"/>
        </w:rPr>
      </w:pPr>
    </w:p>
    <w:p w14:paraId="53EEA975" w14:textId="77777777" w:rsidR="00E2442D" w:rsidRPr="006C2974" w:rsidRDefault="00E2442D" w:rsidP="0083239F">
      <w:pPr>
        <w:jc w:val="center"/>
        <w:rPr>
          <w:rFonts w:cs="Arial"/>
          <w:b/>
          <w:sz w:val="36"/>
        </w:rPr>
      </w:pPr>
    </w:p>
    <w:p w14:paraId="05E7CDCA" w14:textId="77777777" w:rsidR="00E2442D" w:rsidRPr="006C2974" w:rsidRDefault="00E2442D" w:rsidP="0083239F">
      <w:pPr>
        <w:jc w:val="center"/>
        <w:rPr>
          <w:rFonts w:cs="Arial"/>
          <w:b/>
          <w:caps/>
          <w:sz w:val="36"/>
        </w:rPr>
      </w:pPr>
      <w:r w:rsidRPr="006C2974">
        <w:rPr>
          <w:rFonts w:cs="Arial"/>
          <w:b/>
          <w:caps/>
          <w:sz w:val="36"/>
        </w:rPr>
        <w:t>Časť 1</w:t>
      </w:r>
    </w:p>
    <w:p w14:paraId="28CE8185" w14:textId="77777777" w:rsidR="00E2442D" w:rsidRPr="006C2974" w:rsidRDefault="00E2442D" w:rsidP="0083239F">
      <w:pPr>
        <w:jc w:val="center"/>
        <w:rPr>
          <w:rFonts w:cs="Arial"/>
          <w:b/>
          <w:caps/>
          <w:sz w:val="36"/>
        </w:rPr>
      </w:pPr>
    </w:p>
    <w:p w14:paraId="154B9B91" w14:textId="77777777" w:rsidR="00E2442D" w:rsidRPr="006C2974" w:rsidRDefault="00E2442D" w:rsidP="0083239F">
      <w:pPr>
        <w:pStyle w:val="Volume"/>
        <w:pageBreakBefore w:val="0"/>
        <w:widowControl/>
        <w:spacing w:before="0" w:line="240" w:lineRule="auto"/>
        <w:rPr>
          <w:rFonts w:cs="Arial"/>
          <w:lang w:val="sk-SK"/>
        </w:rPr>
      </w:pPr>
      <w:r w:rsidRPr="006C2974">
        <w:rPr>
          <w:rFonts w:cs="Arial"/>
          <w:lang w:val="sk-SK"/>
        </w:rPr>
        <w:t>ZMLUVA O</w:t>
      </w:r>
      <w:r w:rsidR="00EF1925" w:rsidRPr="006C2974">
        <w:rPr>
          <w:rFonts w:cs="Arial"/>
          <w:lang w:val="sk-SK"/>
        </w:rPr>
        <w:t> </w:t>
      </w:r>
      <w:r w:rsidRPr="006C2974">
        <w:rPr>
          <w:rFonts w:cs="Arial"/>
          <w:lang w:val="sk-SK"/>
        </w:rPr>
        <w:t>DIELO</w:t>
      </w:r>
    </w:p>
    <w:p w14:paraId="109BD1C3" w14:textId="77777777" w:rsidR="00252C33" w:rsidRPr="006C2974" w:rsidRDefault="00252C33" w:rsidP="0083239F">
      <w:pPr>
        <w:pStyle w:val="Section"/>
        <w:spacing w:line="240" w:lineRule="auto"/>
        <w:rPr>
          <w:rFonts w:cs="Arial"/>
          <w:lang w:val="sk-SK"/>
        </w:rPr>
      </w:pPr>
    </w:p>
    <w:p w14:paraId="44CACF46" w14:textId="77777777" w:rsidR="00252C33" w:rsidRPr="006C2974" w:rsidRDefault="00EF1925" w:rsidP="0083239F">
      <w:pPr>
        <w:pStyle w:val="Section"/>
        <w:spacing w:line="240" w:lineRule="auto"/>
        <w:rPr>
          <w:rFonts w:cs="Arial"/>
          <w:lang w:val="sk-SK"/>
        </w:rPr>
      </w:pPr>
      <w:r w:rsidRPr="006C2974">
        <w:rPr>
          <w:rFonts w:cs="Arial"/>
          <w:lang w:val="sk-SK"/>
        </w:rPr>
        <w:t>ZMLUVNÉ DOJEDNANIA</w:t>
      </w:r>
    </w:p>
    <w:p w14:paraId="337E9B6E" w14:textId="77777777" w:rsidR="005F28E7" w:rsidRPr="006C2974" w:rsidRDefault="00E2442D" w:rsidP="0083239F">
      <w:pPr>
        <w:pStyle w:val="Section"/>
        <w:widowControl/>
        <w:tabs>
          <w:tab w:val="right" w:pos="8222"/>
        </w:tabs>
        <w:spacing w:line="240" w:lineRule="auto"/>
        <w:rPr>
          <w:rFonts w:cs="Arial"/>
          <w:caps/>
          <w:szCs w:val="22"/>
          <w:lang w:val="sk-SK"/>
        </w:rPr>
      </w:pPr>
      <w:r w:rsidRPr="006C2974">
        <w:rPr>
          <w:rFonts w:cs="Arial"/>
          <w:lang w:val="sk-SK"/>
        </w:rPr>
        <w:br w:type="page"/>
      </w:r>
      <w:r w:rsidR="005F28E7" w:rsidRPr="006C2974">
        <w:rPr>
          <w:rFonts w:cs="Arial"/>
          <w:caps/>
          <w:szCs w:val="22"/>
          <w:lang w:val="sk-SK"/>
        </w:rPr>
        <w:lastRenderedPageBreak/>
        <w:t>zmluva o Dielo</w:t>
      </w:r>
    </w:p>
    <w:p w14:paraId="1B1D8D20" w14:textId="77777777" w:rsidR="005F28E7" w:rsidRPr="006C2974" w:rsidRDefault="005F28E7" w:rsidP="0083239F">
      <w:pPr>
        <w:pStyle w:val="Section"/>
        <w:widowControl/>
        <w:tabs>
          <w:tab w:val="right" w:pos="8222"/>
        </w:tabs>
        <w:spacing w:line="240" w:lineRule="auto"/>
        <w:rPr>
          <w:rFonts w:cs="Arial"/>
          <w:szCs w:val="22"/>
          <w:lang w:val="sk-SK"/>
        </w:rPr>
      </w:pPr>
      <w:r w:rsidRPr="006C2974">
        <w:rPr>
          <w:rFonts w:cs="Arial"/>
          <w:caps/>
          <w:szCs w:val="22"/>
          <w:lang w:val="sk-SK"/>
        </w:rPr>
        <w:t>ZMLUVNÉ DOJEDNANIA</w:t>
      </w:r>
    </w:p>
    <w:p w14:paraId="57BBC703" w14:textId="77777777" w:rsidR="005F28E7" w:rsidRPr="006C2974" w:rsidRDefault="005F28E7" w:rsidP="0083239F">
      <w:pPr>
        <w:rPr>
          <w:rFonts w:cs="Arial"/>
          <w:b/>
          <w:szCs w:val="22"/>
        </w:rPr>
      </w:pPr>
    </w:p>
    <w:p w14:paraId="59CE9561" w14:textId="77777777" w:rsidR="005F28E7" w:rsidRPr="006C2974" w:rsidRDefault="005F28E7" w:rsidP="0083239F">
      <w:pPr>
        <w:jc w:val="center"/>
        <w:rPr>
          <w:rFonts w:cs="Arial"/>
          <w:color w:val="000000"/>
          <w:szCs w:val="22"/>
        </w:rPr>
      </w:pPr>
      <w:r w:rsidRPr="006C2974">
        <w:rPr>
          <w:rFonts w:cs="Arial"/>
          <w:color w:val="000000"/>
          <w:szCs w:val="22"/>
        </w:rPr>
        <w:t>evidenčné číslo Objednávateľa:</w:t>
      </w:r>
    </w:p>
    <w:p w14:paraId="65459B87" w14:textId="77777777" w:rsidR="005F28E7" w:rsidRPr="006C2974" w:rsidRDefault="005F28E7" w:rsidP="0083239F">
      <w:pPr>
        <w:jc w:val="center"/>
        <w:rPr>
          <w:rFonts w:cs="Arial"/>
          <w:szCs w:val="22"/>
        </w:rPr>
      </w:pPr>
      <w:r w:rsidRPr="006C2974">
        <w:rPr>
          <w:rFonts w:cs="Arial"/>
          <w:szCs w:val="22"/>
        </w:rPr>
        <w:t>evidenčné číslo Zhotoviteľa:</w:t>
      </w:r>
    </w:p>
    <w:p w14:paraId="3A6C7C76" w14:textId="77777777" w:rsidR="005F28E7" w:rsidRPr="006C2974" w:rsidRDefault="005F28E7" w:rsidP="0083239F">
      <w:pPr>
        <w:jc w:val="center"/>
        <w:rPr>
          <w:rFonts w:cs="Arial"/>
          <w:szCs w:val="22"/>
        </w:rPr>
      </w:pPr>
    </w:p>
    <w:p w14:paraId="6EEF7C5A" w14:textId="77777777" w:rsidR="005F28E7" w:rsidRPr="006C2974" w:rsidRDefault="005F28E7" w:rsidP="0083239F">
      <w:pPr>
        <w:jc w:val="center"/>
        <w:rPr>
          <w:rFonts w:cs="Arial"/>
          <w:szCs w:val="22"/>
        </w:rPr>
      </w:pPr>
      <w:r w:rsidRPr="006C2974">
        <w:rPr>
          <w:rFonts w:cs="Arial"/>
          <w:szCs w:val="22"/>
        </w:rPr>
        <w:t>uzatvorená podľa § 536 a </w:t>
      </w:r>
      <w:proofErr w:type="spellStart"/>
      <w:r w:rsidRPr="006C2974">
        <w:rPr>
          <w:rFonts w:cs="Arial"/>
          <w:szCs w:val="22"/>
        </w:rPr>
        <w:t>nasl</w:t>
      </w:r>
      <w:proofErr w:type="spellEnd"/>
      <w:r w:rsidRPr="006C2974">
        <w:rPr>
          <w:rFonts w:cs="Arial"/>
          <w:szCs w:val="22"/>
        </w:rPr>
        <w:t>. zákona č. 513/1991 Zb. Obchodný zákonník v znení neskorších predpisov (ďalej len „</w:t>
      </w:r>
      <w:r w:rsidRPr="006C2974">
        <w:rPr>
          <w:rFonts w:cs="Arial"/>
          <w:b/>
          <w:szCs w:val="22"/>
        </w:rPr>
        <w:t>Obchodný zákonník</w:t>
      </w:r>
      <w:r w:rsidRPr="006C2974">
        <w:rPr>
          <w:rFonts w:cs="Arial"/>
          <w:szCs w:val="22"/>
        </w:rPr>
        <w:t xml:space="preserve">“) a na základe výsledku nadlimitnej zákazky </w:t>
      </w:r>
    </w:p>
    <w:p w14:paraId="74827F74" w14:textId="77777777" w:rsidR="005F28E7" w:rsidRPr="006C2974" w:rsidRDefault="005F28E7" w:rsidP="0083239F">
      <w:pPr>
        <w:jc w:val="center"/>
        <w:rPr>
          <w:rFonts w:cs="Arial"/>
          <w:szCs w:val="22"/>
        </w:rPr>
      </w:pPr>
      <w:r w:rsidRPr="006C2974">
        <w:rPr>
          <w:rFonts w:cs="Arial"/>
          <w:szCs w:val="22"/>
        </w:rPr>
        <w:t xml:space="preserve">na predmet obstarávania </w:t>
      </w:r>
    </w:p>
    <w:p w14:paraId="4D608199" w14:textId="77777777" w:rsidR="005F28E7" w:rsidRPr="006C2974" w:rsidRDefault="005F28E7" w:rsidP="0083239F">
      <w:pPr>
        <w:jc w:val="center"/>
        <w:rPr>
          <w:rFonts w:cs="Arial"/>
          <w:szCs w:val="22"/>
        </w:rPr>
      </w:pPr>
    </w:p>
    <w:p w14:paraId="0A58992F" w14:textId="77777777" w:rsidR="005F28E7" w:rsidRPr="006C2974" w:rsidRDefault="005F28E7" w:rsidP="0083239F">
      <w:pPr>
        <w:jc w:val="center"/>
        <w:rPr>
          <w:rFonts w:cs="Arial"/>
          <w:b/>
          <w:spacing w:val="-2"/>
          <w:szCs w:val="22"/>
        </w:rPr>
      </w:pPr>
      <w:r w:rsidRPr="006C2974">
        <w:rPr>
          <w:rFonts w:cs="Arial"/>
          <w:b/>
          <w:spacing w:val="-2"/>
          <w:szCs w:val="22"/>
        </w:rPr>
        <w:t xml:space="preserve"> „</w:t>
      </w:r>
      <w:r w:rsidR="003B30BB" w:rsidRPr="006C2974">
        <w:rPr>
          <w:rFonts w:cs="Arial"/>
          <w:b/>
          <w:spacing w:val="-2"/>
          <w:szCs w:val="22"/>
        </w:rPr>
        <w:t xml:space="preserve">D3 Oščadnica-Čadca, Bukov, II. </w:t>
      </w:r>
      <w:proofErr w:type="spellStart"/>
      <w:r w:rsidR="003B30BB" w:rsidRPr="006C2974">
        <w:rPr>
          <w:rFonts w:cs="Arial"/>
          <w:b/>
          <w:spacing w:val="-2"/>
          <w:szCs w:val="22"/>
        </w:rPr>
        <w:t>polprofil</w:t>
      </w:r>
      <w:proofErr w:type="spellEnd"/>
      <w:r w:rsidRPr="006C2974">
        <w:rPr>
          <w:rFonts w:cs="Arial"/>
          <w:b/>
          <w:spacing w:val="-2"/>
          <w:szCs w:val="22"/>
        </w:rPr>
        <w:t>“</w:t>
      </w:r>
    </w:p>
    <w:p w14:paraId="03F9684F" w14:textId="77777777" w:rsidR="005F28E7" w:rsidRPr="006C2974" w:rsidRDefault="005F28E7" w:rsidP="0083239F">
      <w:pPr>
        <w:jc w:val="center"/>
        <w:rPr>
          <w:rFonts w:cs="Arial"/>
          <w:b/>
          <w:spacing w:val="-2"/>
          <w:szCs w:val="22"/>
        </w:rPr>
      </w:pPr>
      <w:r w:rsidRPr="006C2974">
        <w:rPr>
          <w:rFonts w:cs="Arial"/>
          <w:b/>
          <w:spacing w:val="-2"/>
          <w:szCs w:val="22"/>
        </w:rPr>
        <w:t>v zmysle zmluvných podmienok FIDIC „žltá kniha“</w:t>
      </w:r>
    </w:p>
    <w:p w14:paraId="12235613" w14:textId="77777777" w:rsidR="005F28E7" w:rsidRPr="001A0DDF" w:rsidRDefault="005F28E7" w:rsidP="0083239F">
      <w:pPr>
        <w:jc w:val="center"/>
        <w:rPr>
          <w:rFonts w:cs="Arial"/>
          <w:szCs w:val="22"/>
        </w:rPr>
      </w:pPr>
      <w:r w:rsidRPr="006C2974">
        <w:rPr>
          <w:rFonts w:cs="Arial"/>
          <w:szCs w:val="22"/>
        </w:rPr>
        <w:t>(ďalej tiež len „</w:t>
      </w:r>
      <w:r w:rsidRPr="006C2974">
        <w:rPr>
          <w:rFonts w:cs="Arial"/>
          <w:b/>
          <w:szCs w:val="22"/>
        </w:rPr>
        <w:t>Zmluva o Dielo</w:t>
      </w:r>
      <w:r w:rsidRPr="006C2974">
        <w:rPr>
          <w:rFonts w:cs="Arial"/>
          <w:szCs w:val="22"/>
        </w:rPr>
        <w:t>“ alebo „</w:t>
      </w:r>
      <w:proofErr w:type="spellStart"/>
      <w:r w:rsidRPr="006C2974">
        <w:rPr>
          <w:rFonts w:cs="Arial"/>
          <w:b/>
          <w:szCs w:val="22"/>
        </w:rPr>
        <w:t>ZoD</w:t>
      </w:r>
      <w:proofErr w:type="spellEnd"/>
      <w:r w:rsidRPr="006C2974">
        <w:rPr>
          <w:rFonts w:cs="Arial"/>
          <w:szCs w:val="22"/>
        </w:rPr>
        <w:t>“ alebo „</w:t>
      </w:r>
      <w:r w:rsidRPr="006C2974">
        <w:rPr>
          <w:rFonts w:cs="Arial"/>
          <w:b/>
          <w:szCs w:val="22"/>
        </w:rPr>
        <w:t>Zmluva</w:t>
      </w:r>
      <w:r w:rsidRPr="006C2974">
        <w:rPr>
          <w:rFonts w:cs="Arial"/>
          <w:szCs w:val="22"/>
        </w:rPr>
        <w:t>“)</w:t>
      </w:r>
    </w:p>
    <w:p w14:paraId="70A9D34B" w14:textId="77777777" w:rsidR="005F28E7" w:rsidRPr="006C2974" w:rsidRDefault="005F28E7" w:rsidP="0083239F">
      <w:pPr>
        <w:jc w:val="both"/>
        <w:rPr>
          <w:rFonts w:cs="Arial"/>
          <w:b/>
          <w:szCs w:val="22"/>
        </w:rPr>
      </w:pPr>
    </w:p>
    <w:p w14:paraId="3E1BCD85" w14:textId="77777777" w:rsidR="005F28E7" w:rsidRPr="006C2974" w:rsidRDefault="005F28E7" w:rsidP="0083239F">
      <w:pPr>
        <w:jc w:val="center"/>
        <w:rPr>
          <w:rFonts w:cs="Arial"/>
          <w:b/>
          <w:szCs w:val="22"/>
        </w:rPr>
      </w:pPr>
      <w:r w:rsidRPr="006C2974">
        <w:rPr>
          <w:rFonts w:cs="Arial"/>
          <w:szCs w:val="22"/>
        </w:rPr>
        <w:t xml:space="preserve">medzi </w:t>
      </w:r>
      <w:r w:rsidRPr="006C2974">
        <w:rPr>
          <w:rFonts w:cs="Arial"/>
          <w:b/>
          <w:szCs w:val="22"/>
        </w:rPr>
        <w:t>zmluvnými Stranami</w:t>
      </w:r>
    </w:p>
    <w:p w14:paraId="4BA84919" w14:textId="77777777" w:rsidR="005F28E7" w:rsidRPr="006C2974" w:rsidRDefault="005F28E7" w:rsidP="0083239F">
      <w:pPr>
        <w:tabs>
          <w:tab w:val="left" w:pos="2160"/>
        </w:tabs>
        <w:ind w:left="2160" w:hanging="2160"/>
        <w:jc w:val="both"/>
        <w:rPr>
          <w:rFonts w:cs="Arial"/>
          <w:b/>
          <w:szCs w:val="22"/>
          <w:u w:val="single"/>
        </w:rPr>
      </w:pPr>
      <w:r w:rsidRPr="006C2974">
        <w:rPr>
          <w:rFonts w:cs="Arial"/>
          <w:b/>
          <w:szCs w:val="22"/>
          <w:u w:val="single"/>
        </w:rPr>
        <w:t>Objednávateľ:</w:t>
      </w:r>
    </w:p>
    <w:p w14:paraId="12091F7F" w14:textId="77777777" w:rsidR="005F28E7" w:rsidRPr="006C2974" w:rsidRDefault="005F28E7" w:rsidP="0083239F">
      <w:pPr>
        <w:tabs>
          <w:tab w:val="left" w:pos="2160"/>
        </w:tabs>
        <w:ind w:left="2160" w:hanging="2160"/>
        <w:jc w:val="both"/>
        <w:rPr>
          <w:rFonts w:cs="Arial"/>
          <w:szCs w:val="22"/>
        </w:rPr>
      </w:pPr>
    </w:p>
    <w:p w14:paraId="030A15B2" w14:textId="77777777" w:rsidR="005F28E7" w:rsidRPr="006C2974" w:rsidRDefault="005F28E7" w:rsidP="0083239F">
      <w:pPr>
        <w:tabs>
          <w:tab w:val="left" w:pos="2410"/>
        </w:tabs>
        <w:ind w:left="2410" w:hanging="2410"/>
        <w:jc w:val="both"/>
        <w:rPr>
          <w:rFonts w:cs="Arial"/>
          <w:b/>
          <w:szCs w:val="22"/>
        </w:rPr>
      </w:pPr>
      <w:r w:rsidRPr="006C2974">
        <w:rPr>
          <w:rFonts w:cs="Arial"/>
          <w:szCs w:val="22"/>
        </w:rPr>
        <w:t>Obchodné meno:</w:t>
      </w:r>
      <w:r w:rsidRPr="006C2974">
        <w:rPr>
          <w:rFonts w:cs="Arial"/>
          <w:b/>
          <w:szCs w:val="22"/>
        </w:rPr>
        <w:tab/>
        <w:t>Národná diaľničná spoločnosť, a.s.</w:t>
      </w:r>
    </w:p>
    <w:p w14:paraId="34EEF6E0" w14:textId="77777777" w:rsidR="005F28E7" w:rsidRPr="006C2974" w:rsidRDefault="005F28E7" w:rsidP="0083239F">
      <w:pPr>
        <w:pStyle w:val="Nadpis2"/>
        <w:numPr>
          <w:ilvl w:val="0"/>
          <w:numId w:val="0"/>
        </w:numPr>
        <w:tabs>
          <w:tab w:val="clear" w:pos="992"/>
          <w:tab w:val="clear" w:pos="1080"/>
          <w:tab w:val="clear" w:pos="1440"/>
          <w:tab w:val="left" w:pos="2410"/>
        </w:tabs>
        <w:spacing w:before="0" w:after="0"/>
        <w:jc w:val="both"/>
        <w:rPr>
          <w:rFonts w:cs="Arial"/>
          <w:bCs/>
          <w:szCs w:val="22"/>
        </w:rPr>
      </w:pPr>
      <w:r w:rsidRPr="006C2974">
        <w:rPr>
          <w:rFonts w:cs="Arial"/>
          <w:b w:val="0"/>
          <w:szCs w:val="22"/>
        </w:rPr>
        <w:t>Sídlo:</w:t>
      </w:r>
      <w:r w:rsidRPr="006C2974">
        <w:rPr>
          <w:rFonts w:cs="Arial"/>
          <w:bCs/>
          <w:szCs w:val="22"/>
        </w:rPr>
        <w:t xml:space="preserve">            </w:t>
      </w:r>
      <w:r w:rsidRPr="006C2974">
        <w:rPr>
          <w:rFonts w:cs="Arial"/>
          <w:bCs/>
          <w:szCs w:val="22"/>
        </w:rPr>
        <w:tab/>
      </w:r>
      <w:r w:rsidRPr="006C2974">
        <w:rPr>
          <w:rFonts w:cs="Arial"/>
          <w:b w:val="0"/>
          <w:bCs/>
          <w:szCs w:val="22"/>
        </w:rPr>
        <w:t>Dúbravská cesta 14</w:t>
      </w:r>
      <w:r w:rsidRPr="006C2974">
        <w:rPr>
          <w:rFonts w:cs="Arial"/>
          <w:b w:val="0"/>
          <w:szCs w:val="22"/>
        </w:rPr>
        <w:t>, 841 04 Bratislava, Slovenská republika</w:t>
      </w:r>
    </w:p>
    <w:p w14:paraId="4E81C578" w14:textId="77777777" w:rsidR="005F28E7" w:rsidRPr="00CD7F0C" w:rsidRDefault="005F28E7" w:rsidP="0083239F">
      <w:pPr>
        <w:pStyle w:val="Zkladntext"/>
        <w:tabs>
          <w:tab w:val="left" w:pos="2410"/>
        </w:tabs>
        <w:ind w:left="2410" w:hanging="2410"/>
        <w:rPr>
          <w:rFonts w:cs="Arial"/>
          <w:szCs w:val="22"/>
          <w:lang w:val="sk-SK"/>
        </w:rPr>
      </w:pPr>
      <w:r w:rsidRPr="00CD7F0C">
        <w:rPr>
          <w:rFonts w:cs="Arial"/>
          <w:szCs w:val="22"/>
          <w:lang w:val="sk-SK"/>
        </w:rPr>
        <w:t xml:space="preserve">Právna forma:            </w:t>
      </w:r>
      <w:r w:rsidRPr="00CD7F0C">
        <w:rPr>
          <w:rFonts w:cs="Arial"/>
          <w:szCs w:val="22"/>
          <w:lang w:val="sk-SK"/>
        </w:rPr>
        <w:tab/>
        <w:t>akciová spoločnosť zapísaná v Obchodnom registri Mestského               súdu Bratislava III, oddiel: Sa, vložka číslo: 3518/B</w:t>
      </w:r>
    </w:p>
    <w:p w14:paraId="6381721F" w14:textId="77777777" w:rsidR="005F28E7" w:rsidRPr="00CD7F0C" w:rsidRDefault="005F28E7" w:rsidP="0083239F">
      <w:pPr>
        <w:pStyle w:val="Zkladntext"/>
        <w:tabs>
          <w:tab w:val="left" w:pos="2410"/>
        </w:tabs>
        <w:jc w:val="both"/>
        <w:rPr>
          <w:rFonts w:cs="Arial"/>
          <w:szCs w:val="22"/>
          <w:lang w:val="sk-SK"/>
        </w:rPr>
      </w:pPr>
      <w:r w:rsidRPr="00CD7F0C">
        <w:rPr>
          <w:rFonts w:cs="Arial"/>
          <w:szCs w:val="22"/>
          <w:lang w:val="sk-SK"/>
        </w:rPr>
        <w:t>Štatutárny orgán:</w:t>
      </w:r>
      <w:r w:rsidRPr="00CD7F0C">
        <w:rPr>
          <w:rFonts w:cs="Arial"/>
          <w:szCs w:val="22"/>
          <w:lang w:val="sk-SK"/>
        </w:rPr>
        <w:tab/>
        <w:t>predstavenstvo, zastúpené:</w:t>
      </w:r>
    </w:p>
    <w:p w14:paraId="7803EDD1" w14:textId="4B0567D6" w:rsidR="005F28E7" w:rsidRPr="00CD7F0C" w:rsidRDefault="005F28E7" w:rsidP="0083239F">
      <w:pPr>
        <w:pStyle w:val="Zkladntext"/>
        <w:tabs>
          <w:tab w:val="left" w:pos="2410"/>
        </w:tabs>
        <w:jc w:val="both"/>
        <w:rPr>
          <w:rFonts w:cs="Arial"/>
          <w:szCs w:val="22"/>
          <w:lang w:val="sk-SK"/>
        </w:rPr>
      </w:pPr>
      <w:r w:rsidRPr="00CD7F0C">
        <w:rPr>
          <w:rFonts w:cs="Arial"/>
          <w:szCs w:val="22"/>
          <w:lang w:val="sk-SK"/>
        </w:rPr>
        <w:t xml:space="preserve">                                  </w:t>
      </w:r>
      <w:r w:rsidRPr="00CD7F0C">
        <w:rPr>
          <w:rFonts w:cs="Arial"/>
          <w:szCs w:val="22"/>
          <w:lang w:val="sk-SK"/>
        </w:rPr>
        <w:tab/>
        <w:t>Ing. Filip Macháček, predseda predstavenstva</w:t>
      </w:r>
      <w:r w:rsidR="00E90DA0">
        <w:rPr>
          <w:rFonts w:cs="Arial"/>
          <w:szCs w:val="22"/>
          <w:lang w:val="sk-SK"/>
        </w:rPr>
        <w:t xml:space="preserve"> a generálny riaditeľ</w:t>
      </w:r>
    </w:p>
    <w:p w14:paraId="49C773F8" w14:textId="77777777" w:rsidR="005F28E7" w:rsidRPr="00CD7F0C" w:rsidRDefault="005F28E7" w:rsidP="0083239F">
      <w:pPr>
        <w:pStyle w:val="Zkladntext"/>
        <w:tabs>
          <w:tab w:val="left" w:pos="2410"/>
        </w:tabs>
        <w:jc w:val="both"/>
        <w:rPr>
          <w:rFonts w:cs="Arial"/>
          <w:szCs w:val="22"/>
          <w:lang w:val="sk-SK"/>
        </w:rPr>
      </w:pPr>
      <w:r w:rsidRPr="00CD7F0C">
        <w:rPr>
          <w:rFonts w:cs="Arial"/>
          <w:szCs w:val="22"/>
          <w:lang w:val="sk-SK"/>
        </w:rPr>
        <w:t xml:space="preserve">                                  </w:t>
      </w:r>
      <w:r w:rsidRPr="00CD7F0C">
        <w:rPr>
          <w:rFonts w:cs="Arial"/>
          <w:szCs w:val="22"/>
          <w:lang w:val="sk-SK"/>
        </w:rPr>
        <w:tab/>
        <w:t>Mgr. Tomáš Mateička</w:t>
      </w:r>
      <w:r w:rsidRPr="00901AF2">
        <w:rPr>
          <w:rFonts w:cs="Arial"/>
          <w:szCs w:val="22"/>
          <w:lang w:val="sk-SK"/>
        </w:rPr>
        <w:t>, člen predstavenstva</w:t>
      </w:r>
    </w:p>
    <w:p w14:paraId="03B8D37B" w14:textId="05D7645C" w:rsidR="005F28E7" w:rsidRPr="00E90DA0" w:rsidRDefault="005F28E7" w:rsidP="0083239F">
      <w:pPr>
        <w:tabs>
          <w:tab w:val="left" w:pos="2410"/>
        </w:tabs>
        <w:ind w:left="2410" w:hanging="2410"/>
        <w:rPr>
          <w:rFonts w:cs="Arial"/>
          <w:szCs w:val="22"/>
        </w:rPr>
      </w:pPr>
      <w:r w:rsidRPr="00E90DA0">
        <w:rPr>
          <w:rFonts w:cs="Arial"/>
          <w:szCs w:val="22"/>
        </w:rPr>
        <w:t xml:space="preserve">Bankové spojenie:     </w:t>
      </w:r>
      <w:r w:rsidRPr="00E90DA0">
        <w:rPr>
          <w:rFonts w:cs="Arial"/>
          <w:szCs w:val="22"/>
        </w:rPr>
        <w:tab/>
      </w:r>
      <w:r w:rsidR="00E90DA0" w:rsidRPr="00E90DA0">
        <w:rPr>
          <w:rStyle w:val="Vrazn"/>
          <w:rFonts w:cs="Arial"/>
          <w:b w:val="0"/>
          <w:color w:val="000000"/>
          <w:szCs w:val="22"/>
        </w:rPr>
        <w:t>Štátna pokladnica</w:t>
      </w:r>
    </w:p>
    <w:p w14:paraId="6495B5C0" w14:textId="0C8DDF47" w:rsidR="005F28E7" w:rsidRPr="00CD7F0C" w:rsidRDefault="005F28E7" w:rsidP="0083239F">
      <w:pPr>
        <w:tabs>
          <w:tab w:val="left" w:pos="2410"/>
        </w:tabs>
        <w:jc w:val="both"/>
        <w:rPr>
          <w:rFonts w:cs="Arial"/>
          <w:szCs w:val="22"/>
        </w:rPr>
      </w:pPr>
      <w:r w:rsidRPr="00E90DA0">
        <w:rPr>
          <w:rFonts w:cs="Arial"/>
          <w:szCs w:val="22"/>
        </w:rPr>
        <w:t>IBAN:</w:t>
      </w:r>
      <w:r w:rsidRPr="00E90DA0">
        <w:rPr>
          <w:rFonts w:cs="Arial"/>
          <w:szCs w:val="22"/>
        </w:rPr>
        <w:tab/>
      </w:r>
      <w:r w:rsidR="007F7B48" w:rsidRPr="007F7B48">
        <w:rPr>
          <w:rFonts w:cs="Arial"/>
          <w:szCs w:val="22"/>
        </w:rPr>
        <w:t>SK95 8180 0000 0070 0069 4593</w:t>
      </w:r>
    </w:p>
    <w:p w14:paraId="5E6A7D0F" w14:textId="3EBE3EFF" w:rsidR="005F28E7" w:rsidRPr="00CD7F0C" w:rsidRDefault="005F28E7" w:rsidP="0083239F">
      <w:pPr>
        <w:tabs>
          <w:tab w:val="left" w:pos="2410"/>
        </w:tabs>
        <w:jc w:val="both"/>
        <w:rPr>
          <w:rFonts w:cs="Arial"/>
          <w:szCs w:val="22"/>
        </w:rPr>
      </w:pPr>
      <w:r w:rsidRPr="00CD7F0C">
        <w:rPr>
          <w:rFonts w:cs="Arial"/>
          <w:szCs w:val="22"/>
        </w:rPr>
        <w:t xml:space="preserve">SWIFT: </w:t>
      </w:r>
      <w:r w:rsidRPr="00CD7F0C">
        <w:rPr>
          <w:rFonts w:cs="Arial"/>
          <w:szCs w:val="22"/>
        </w:rPr>
        <w:tab/>
      </w:r>
      <w:r w:rsidR="00E90DA0" w:rsidRPr="00E90DA0">
        <w:rPr>
          <w:rFonts w:cs="Arial"/>
          <w:szCs w:val="22"/>
        </w:rPr>
        <w:t>SPSRSKBA</w:t>
      </w:r>
      <w:r w:rsidRPr="00CD7F0C">
        <w:rPr>
          <w:rFonts w:cs="Arial"/>
          <w:szCs w:val="22"/>
        </w:rPr>
        <w:t xml:space="preserve"> </w:t>
      </w:r>
    </w:p>
    <w:p w14:paraId="364CA162" w14:textId="77777777" w:rsidR="005F28E7" w:rsidRPr="00CD7F0C" w:rsidRDefault="005F28E7" w:rsidP="0083239F">
      <w:pPr>
        <w:tabs>
          <w:tab w:val="left" w:pos="2410"/>
        </w:tabs>
        <w:jc w:val="both"/>
        <w:rPr>
          <w:rFonts w:cs="Arial"/>
          <w:szCs w:val="22"/>
        </w:rPr>
      </w:pPr>
      <w:r w:rsidRPr="00CD7F0C">
        <w:rPr>
          <w:rFonts w:cs="Arial"/>
          <w:szCs w:val="22"/>
        </w:rPr>
        <w:t>IČO:</w:t>
      </w:r>
      <w:r w:rsidRPr="00CD7F0C">
        <w:rPr>
          <w:rFonts w:cs="Arial"/>
          <w:szCs w:val="22"/>
        </w:rPr>
        <w:tab/>
        <w:t>35 919 001</w:t>
      </w:r>
    </w:p>
    <w:p w14:paraId="34D80CE3" w14:textId="77777777" w:rsidR="005F28E7" w:rsidRPr="00901AF2" w:rsidRDefault="005F28E7" w:rsidP="0083239F">
      <w:pPr>
        <w:tabs>
          <w:tab w:val="left" w:pos="2410"/>
          <w:tab w:val="left" w:pos="3960"/>
        </w:tabs>
        <w:jc w:val="both"/>
        <w:rPr>
          <w:rFonts w:cs="Arial"/>
          <w:szCs w:val="22"/>
        </w:rPr>
      </w:pPr>
      <w:r w:rsidRPr="00CD7F0C">
        <w:rPr>
          <w:rFonts w:cs="Arial"/>
          <w:szCs w:val="22"/>
        </w:rPr>
        <w:t xml:space="preserve">IČ DPH:             </w:t>
      </w:r>
      <w:r w:rsidRPr="00CD7F0C">
        <w:rPr>
          <w:rFonts w:cs="Arial"/>
          <w:szCs w:val="22"/>
        </w:rPr>
        <w:tab/>
        <w:t>SK 202 193 7775</w:t>
      </w:r>
    </w:p>
    <w:p w14:paraId="5F732399" w14:textId="77777777" w:rsidR="005F28E7" w:rsidRPr="00CD7F0C" w:rsidRDefault="005F28E7" w:rsidP="0083239F">
      <w:pPr>
        <w:tabs>
          <w:tab w:val="left" w:pos="2410"/>
          <w:tab w:val="left" w:pos="3960"/>
        </w:tabs>
        <w:jc w:val="both"/>
        <w:rPr>
          <w:rFonts w:cs="Arial"/>
          <w:szCs w:val="22"/>
        </w:rPr>
      </w:pPr>
      <w:r w:rsidRPr="00CD7F0C">
        <w:rPr>
          <w:rFonts w:cs="Arial"/>
          <w:szCs w:val="22"/>
        </w:rPr>
        <w:t>Tel.:</w:t>
      </w:r>
      <w:r w:rsidRPr="00CD7F0C">
        <w:rPr>
          <w:rFonts w:cs="Arial"/>
          <w:szCs w:val="22"/>
        </w:rPr>
        <w:tab/>
        <w:t>02/583 11 111</w:t>
      </w:r>
    </w:p>
    <w:p w14:paraId="5F299B31" w14:textId="77777777" w:rsidR="005F28E7" w:rsidRPr="00CD7F0C" w:rsidRDefault="005F28E7" w:rsidP="0083239F">
      <w:pPr>
        <w:outlineLvl w:val="0"/>
        <w:rPr>
          <w:rFonts w:cs="Arial"/>
          <w:bCs/>
          <w:szCs w:val="22"/>
        </w:rPr>
      </w:pPr>
      <w:r w:rsidRPr="00CD7F0C">
        <w:rPr>
          <w:rFonts w:cs="Arial"/>
          <w:szCs w:val="22"/>
        </w:rPr>
        <w:t xml:space="preserve">(ďalej len </w:t>
      </w:r>
      <w:r w:rsidRPr="00CD7F0C">
        <w:rPr>
          <w:rFonts w:cs="Arial"/>
          <w:b/>
          <w:szCs w:val="22"/>
        </w:rPr>
        <w:t>„</w:t>
      </w:r>
      <w:r w:rsidRPr="00CD7F0C">
        <w:rPr>
          <w:rFonts w:cs="Arial"/>
          <w:b/>
          <w:bCs/>
          <w:szCs w:val="22"/>
        </w:rPr>
        <w:t>Objednávateľ</w:t>
      </w:r>
      <w:r w:rsidRPr="00CD7F0C">
        <w:rPr>
          <w:rFonts w:cs="Arial"/>
          <w:b/>
          <w:szCs w:val="22"/>
        </w:rPr>
        <w:t>“</w:t>
      </w:r>
      <w:r w:rsidRPr="00CD7F0C">
        <w:rPr>
          <w:rFonts w:cs="Arial"/>
          <w:szCs w:val="22"/>
        </w:rPr>
        <w:t xml:space="preserve">) </w:t>
      </w:r>
    </w:p>
    <w:p w14:paraId="5A33953E" w14:textId="77777777" w:rsidR="005F28E7" w:rsidRPr="00CD7F0C" w:rsidRDefault="005F28E7" w:rsidP="0083239F">
      <w:pPr>
        <w:outlineLvl w:val="0"/>
        <w:rPr>
          <w:rFonts w:cs="Arial"/>
          <w:bCs/>
          <w:szCs w:val="22"/>
        </w:rPr>
      </w:pPr>
    </w:p>
    <w:p w14:paraId="07F161B0" w14:textId="77777777" w:rsidR="005F28E7" w:rsidRPr="00CD7F0C" w:rsidRDefault="005F28E7" w:rsidP="0083239F">
      <w:pPr>
        <w:outlineLvl w:val="0"/>
        <w:rPr>
          <w:rFonts w:cs="Arial"/>
          <w:bCs/>
          <w:szCs w:val="22"/>
        </w:rPr>
      </w:pPr>
      <w:r w:rsidRPr="00CD7F0C">
        <w:rPr>
          <w:rFonts w:cs="Arial"/>
          <w:bCs/>
          <w:szCs w:val="22"/>
        </w:rPr>
        <w:t xml:space="preserve"> a</w:t>
      </w:r>
    </w:p>
    <w:p w14:paraId="523D6192" w14:textId="77777777" w:rsidR="005F28E7" w:rsidRPr="00901AF2" w:rsidRDefault="005F28E7" w:rsidP="0083239F">
      <w:pPr>
        <w:outlineLvl w:val="0"/>
        <w:rPr>
          <w:rFonts w:cs="Arial"/>
          <w:b/>
          <w:szCs w:val="22"/>
        </w:rPr>
      </w:pPr>
    </w:p>
    <w:p w14:paraId="17D50691" w14:textId="77777777" w:rsidR="005F28E7" w:rsidRPr="00FE4170" w:rsidRDefault="005F28E7" w:rsidP="0083239F">
      <w:pPr>
        <w:outlineLvl w:val="0"/>
        <w:rPr>
          <w:rFonts w:cs="Arial"/>
          <w:b/>
          <w:szCs w:val="22"/>
          <w:u w:val="single"/>
        </w:rPr>
      </w:pPr>
      <w:r w:rsidRPr="00FE4170">
        <w:rPr>
          <w:rFonts w:cs="Arial"/>
          <w:b/>
          <w:szCs w:val="22"/>
          <w:u w:val="single"/>
        </w:rPr>
        <w:t>Zhotoviteľ:</w:t>
      </w:r>
    </w:p>
    <w:p w14:paraId="6269AB0F" w14:textId="77777777" w:rsidR="005F28E7" w:rsidRPr="00A86531" w:rsidRDefault="005F28E7" w:rsidP="0083239F">
      <w:pPr>
        <w:pStyle w:val="Podtitul"/>
        <w:tabs>
          <w:tab w:val="clear" w:pos="1701"/>
          <w:tab w:val="left" w:pos="1985"/>
        </w:tabs>
        <w:spacing w:before="0"/>
        <w:rPr>
          <w:rFonts w:cs="Arial"/>
          <w:b w:val="0"/>
          <w:bCs/>
          <w:szCs w:val="22"/>
        </w:rPr>
      </w:pPr>
    </w:p>
    <w:p w14:paraId="0AD45C1C" w14:textId="77777777" w:rsidR="005F28E7" w:rsidRPr="005B0752" w:rsidRDefault="005F28E7" w:rsidP="0083239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5B0752">
        <w:rPr>
          <w:rFonts w:cs="Arial"/>
          <w:b w:val="0"/>
          <w:bCs/>
          <w:szCs w:val="22"/>
        </w:rPr>
        <w:t xml:space="preserve">Obchodné meno: </w:t>
      </w:r>
      <w:r w:rsidRPr="005B0752">
        <w:rPr>
          <w:rFonts w:cs="Arial"/>
          <w:b w:val="0"/>
          <w:bCs/>
          <w:szCs w:val="22"/>
        </w:rPr>
        <w:tab/>
      </w:r>
    </w:p>
    <w:p w14:paraId="0FDE42BD" w14:textId="77777777" w:rsidR="005F28E7" w:rsidRPr="005B0752" w:rsidRDefault="005F28E7" w:rsidP="0083239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5B0752">
        <w:rPr>
          <w:rFonts w:cs="Arial"/>
          <w:b w:val="0"/>
          <w:bCs/>
          <w:szCs w:val="22"/>
        </w:rPr>
        <w:t>Sídlo:</w:t>
      </w:r>
      <w:r w:rsidRPr="005B0752">
        <w:rPr>
          <w:rFonts w:cs="Arial"/>
          <w:b w:val="0"/>
          <w:bCs/>
          <w:szCs w:val="22"/>
        </w:rPr>
        <w:tab/>
      </w:r>
    </w:p>
    <w:p w14:paraId="5CB318B6" w14:textId="77777777" w:rsidR="005F28E7" w:rsidRPr="001A0DDF" w:rsidRDefault="005F28E7" w:rsidP="0083239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1A0DDF">
        <w:rPr>
          <w:rFonts w:cs="Arial"/>
          <w:b w:val="0"/>
          <w:bCs/>
          <w:szCs w:val="22"/>
        </w:rPr>
        <w:t>Právna forma:</w:t>
      </w:r>
      <w:r w:rsidRPr="001A0DDF">
        <w:rPr>
          <w:rFonts w:cs="Arial"/>
          <w:b w:val="0"/>
          <w:bCs/>
          <w:szCs w:val="22"/>
        </w:rPr>
        <w:tab/>
      </w:r>
    </w:p>
    <w:p w14:paraId="5DC7E5F7" w14:textId="77777777" w:rsidR="005F28E7" w:rsidRPr="006C2974" w:rsidRDefault="005F28E7" w:rsidP="0083239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6C2974">
        <w:rPr>
          <w:rFonts w:cs="Arial"/>
          <w:b w:val="0"/>
          <w:bCs/>
          <w:szCs w:val="22"/>
        </w:rPr>
        <w:t>Štatutárny orgán:</w:t>
      </w:r>
      <w:r w:rsidRPr="006C2974">
        <w:rPr>
          <w:rFonts w:cs="Arial"/>
          <w:b w:val="0"/>
          <w:bCs/>
          <w:szCs w:val="22"/>
        </w:rPr>
        <w:tab/>
      </w:r>
    </w:p>
    <w:p w14:paraId="58CE2B7E" w14:textId="77777777" w:rsidR="005F28E7" w:rsidRPr="006C2974" w:rsidRDefault="005F28E7" w:rsidP="0083239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6C2974">
        <w:rPr>
          <w:rFonts w:cs="Arial"/>
          <w:b w:val="0"/>
          <w:bCs/>
          <w:szCs w:val="22"/>
        </w:rPr>
        <w:t>Bankové spojenie:</w:t>
      </w:r>
      <w:r w:rsidRPr="006C2974">
        <w:rPr>
          <w:rFonts w:cs="Arial"/>
          <w:b w:val="0"/>
          <w:bCs/>
          <w:szCs w:val="22"/>
        </w:rPr>
        <w:tab/>
      </w:r>
    </w:p>
    <w:p w14:paraId="786756CA" w14:textId="77777777" w:rsidR="005F28E7" w:rsidRPr="006C2974" w:rsidRDefault="005F28E7" w:rsidP="0083239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6C2974">
        <w:rPr>
          <w:rFonts w:cs="Arial"/>
          <w:b w:val="0"/>
          <w:bCs/>
          <w:szCs w:val="22"/>
        </w:rPr>
        <w:t>IBAN:</w:t>
      </w:r>
    </w:p>
    <w:p w14:paraId="2F79714E" w14:textId="77777777" w:rsidR="005F28E7" w:rsidRPr="006C2974" w:rsidRDefault="005F28E7" w:rsidP="0083239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6C2974">
        <w:rPr>
          <w:rFonts w:cs="Arial"/>
          <w:b w:val="0"/>
          <w:bCs/>
          <w:szCs w:val="22"/>
        </w:rPr>
        <w:t>SWIFT:</w:t>
      </w:r>
      <w:r w:rsidRPr="006C2974">
        <w:rPr>
          <w:rFonts w:cs="Arial"/>
          <w:b w:val="0"/>
          <w:bCs/>
          <w:szCs w:val="22"/>
        </w:rPr>
        <w:tab/>
      </w:r>
    </w:p>
    <w:p w14:paraId="60FC82CB" w14:textId="77777777" w:rsidR="005F28E7" w:rsidRPr="006C2974" w:rsidRDefault="005F28E7" w:rsidP="0083239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6C2974">
        <w:rPr>
          <w:rFonts w:cs="Arial"/>
          <w:b w:val="0"/>
          <w:bCs/>
          <w:szCs w:val="22"/>
        </w:rPr>
        <w:t xml:space="preserve">IČO:  </w:t>
      </w:r>
      <w:r w:rsidRPr="006C2974">
        <w:rPr>
          <w:rFonts w:cs="Arial"/>
          <w:b w:val="0"/>
          <w:bCs/>
          <w:szCs w:val="22"/>
        </w:rPr>
        <w:tab/>
      </w:r>
    </w:p>
    <w:p w14:paraId="52328E32" w14:textId="77777777" w:rsidR="005F28E7" w:rsidRPr="006C2974" w:rsidRDefault="005F28E7" w:rsidP="0083239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6C2974">
        <w:rPr>
          <w:rFonts w:cs="Arial"/>
          <w:b w:val="0"/>
          <w:bCs/>
          <w:szCs w:val="22"/>
        </w:rPr>
        <w:t xml:space="preserve">IČ DPH: </w:t>
      </w:r>
      <w:r w:rsidRPr="006C2974">
        <w:rPr>
          <w:rFonts w:cs="Arial"/>
          <w:b w:val="0"/>
          <w:bCs/>
          <w:szCs w:val="22"/>
        </w:rPr>
        <w:tab/>
      </w:r>
    </w:p>
    <w:p w14:paraId="7885F5F1" w14:textId="77777777" w:rsidR="005F28E7" w:rsidRPr="006C2974" w:rsidRDefault="005F28E7" w:rsidP="0083239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6C2974">
        <w:rPr>
          <w:rFonts w:cs="Arial"/>
          <w:b w:val="0"/>
          <w:bCs/>
          <w:szCs w:val="22"/>
        </w:rPr>
        <w:t>Tel.:</w:t>
      </w:r>
      <w:r w:rsidRPr="006C2974">
        <w:rPr>
          <w:rFonts w:cs="Arial"/>
          <w:b w:val="0"/>
          <w:bCs/>
          <w:szCs w:val="22"/>
        </w:rPr>
        <w:tab/>
      </w:r>
    </w:p>
    <w:p w14:paraId="46392054" w14:textId="77777777" w:rsidR="005F28E7" w:rsidRPr="006C2974" w:rsidRDefault="005F28E7" w:rsidP="0083239F">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rPr>
      </w:pPr>
      <w:r w:rsidRPr="006C2974">
        <w:rPr>
          <w:rFonts w:cs="Arial"/>
          <w:szCs w:val="22"/>
        </w:rPr>
        <w:t xml:space="preserve">(ďalej len </w:t>
      </w:r>
      <w:r w:rsidRPr="006C2974">
        <w:rPr>
          <w:rFonts w:cs="Arial"/>
          <w:b/>
          <w:szCs w:val="22"/>
        </w:rPr>
        <w:t>„</w:t>
      </w:r>
      <w:r w:rsidRPr="006C2974">
        <w:rPr>
          <w:rFonts w:cs="Arial"/>
          <w:b/>
          <w:bCs/>
          <w:szCs w:val="22"/>
        </w:rPr>
        <w:t>Zhotoviteľ</w:t>
      </w:r>
      <w:r w:rsidRPr="006C2974">
        <w:rPr>
          <w:rFonts w:cs="Arial"/>
          <w:b/>
          <w:szCs w:val="22"/>
        </w:rPr>
        <w:t>”</w:t>
      </w:r>
      <w:r w:rsidRPr="006C2974">
        <w:rPr>
          <w:rFonts w:cs="Arial"/>
          <w:szCs w:val="22"/>
        </w:rPr>
        <w:t>)</w:t>
      </w:r>
    </w:p>
    <w:p w14:paraId="189A0112" w14:textId="77777777" w:rsidR="005F28E7" w:rsidRPr="006C2974" w:rsidRDefault="005F28E7" w:rsidP="0083239F">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b/>
          <w:bCs/>
          <w:szCs w:val="22"/>
        </w:rPr>
      </w:pPr>
      <w:r w:rsidRPr="006C2974">
        <w:rPr>
          <w:rFonts w:cs="Arial"/>
          <w:szCs w:val="22"/>
        </w:rPr>
        <w:t>(Objednávateľ a Zhotoviteľ spoločne ďalej len „</w:t>
      </w:r>
      <w:r w:rsidRPr="006C2974">
        <w:rPr>
          <w:rFonts w:cs="Arial"/>
          <w:b/>
          <w:szCs w:val="22"/>
        </w:rPr>
        <w:t>zmluvné Strany</w:t>
      </w:r>
      <w:r w:rsidRPr="006C2974">
        <w:rPr>
          <w:rFonts w:cs="Arial"/>
          <w:szCs w:val="22"/>
        </w:rPr>
        <w:t>“)</w:t>
      </w:r>
    </w:p>
    <w:p w14:paraId="6727DF1C" w14:textId="77777777" w:rsidR="005F28E7" w:rsidRPr="006C2974" w:rsidRDefault="005F28E7" w:rsidP="0083239F">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rPr>
      </w:pPr>
    </w:p>
    <w:p w14:paraId="7FA731A0" w14:textId="77777777" w:rsidR="005F28E7" w:rsidRPr="006C2974" w:rsidRDefault="005F28E7" w:rsidP="0083239F">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rPr>
      </w:pPr>
      <w:r w:rsidRPr="006C2974">
        <w:rPr>
          <w:rFonts w:cs="Arial"/>
          <w:szCs w:val="22"/>
        </w:rPr>
        <w:t>sa dohodli nasledovne:</w:t>
      </w:r>
    </w:p>
    <w:p w14:paraId="4C27BC03" w14:textId="77777777" w:rsidR="00E2442D" w:rsidRPr="006C2974" w:rsidRDefault="00E2442D" w:rsidP="0083239F">
      <w:pPr>
        <w:pStyle w:val="Section"/>
        <w:widowControl/>
        <w:tabs>
          <w:tab w:val="right" w:pos="8222"/>
        </w:tabs>
        <w:spacing w:line="240" w:lineRule="auto"/>
        <w:rPr>
          <w:rFonts w:cs="Arial"/>
          <w:b w:val="0"/>
          <w:bCs/>
          <w:szCs w:val="22"/>
          <w:lang w:val="sk-SK"/>
        </w:rPr>
      </w:pPr>
    </w:p>
    <w:p w14:paraId="2B64A6B8" w14:textId="77777777" w:rsidR="00075ECD" w:rsidRPr="006C2974" w:rsidRDefault="00E2442D" w:rsidP="0083239F">
      <w:pPr>
        <w:keepLines/>
        <w:suppressLineNumbers/>
        <w:suppressAutoHyphens/>
        <w:ind w:left="567" w:hanging="567"/>
        <w:jc w:val="both"/>
        <w:rPr>
          <w:rFonts w:cs="Arial"/>
          <w:szCs w:val="22"/>
        </w:rPr>
      </w:pPr>
      <w:r w:rsidRPr="006C2974">
        <w:rPr>
          <w:rFonts w:cs="Arial"/>
          <w:szCs w:val="22"/>
        </w:rPr>
        <w:t>1.</w:t>
      </w:r>
      <w:r w:rsidRPr="006C2974">
        <w:rPr>
          <w:rFonts w:cs="Arial"/>
          <w:szCs w:val="22"/>
        </w:rPr>
        <w:tab/>
      </w:r>
      <w:r w:rsidR="00075ECD" w:rsidRPr="006C2974">
        <w:rPr>
          <w:rFonts w:cs="Arial"/>
          <w:szCs w:val="22"/>
        </w:rPr>
        <w:t>Zmluvou o Dielo sa rozumejú v tomto bode uvedené dokumenty, ktorých poradie záväznosti je (v zostupnom poradí) nasledovné:</w:t>
      </w:r>
    </w:p>
    <w:p w14:paraId="4F5C9C56" w14:textId="77777777" w:rsidR="00075ECD" w:rsidRPr="006C2974" w:rsidRDefault="00075ECD" w:rsidP="0083239F">
      <w:pPr>
        <w:keepLines/>
        <w:suppressLineNumbers/>
        <w:tabs>
          <w:tab w:val="left" w:pos="567"/>
          <w:tab w:val="left" w:pos="1134"/>
          <w:tab w:val="left" w:pos="1701"/>
          <w:tab w:val="left" w:pos="2268"/>
          <w:tab w:val="left" w:pos="2835"/>
          <w:tab w:val="left" w:pos="3402"/>
          <w:tab w:val="left" w:pos="3969"/>
          <w:tab w:val="left" w:pos="4536"/>
        </w:tabs>
        <w:suppressAutoHyphens/>
        <w:ind w:left="567"/>
        <w:jc w:val="both"/>
        <w:rPr>
          <w:rFonts w:cs="Arial"/>
          <w:szCs w:val="22"/>
        </w:rPr>
      </w:pPr>
    </w:p>
    <w:p w14:paraId="2EE671A0" w14:textId="77777777" w:rsidR="00075ECD" w:rsidRPr="006C2974" w:rsidRDefault="00075ECD" w:rsidP="0083239F">
      <w:pPr>
        <w:keepLines/>
        <w:numPr>
          <w:ilvl w:val="0"/>
          <w:numId w:val="9"/>
        </w:numPr>
        <w:suppressLineNumbers/>
        <w:suppressAutoHyphens/>
        <w:ind w:left="1134"/>
        <w:jc w:val="both"/>
        <w:rPr>
          <w:rFonts w:cs="Arial"/>
          <w:szCs w:val="22"/>
        </w:rPr>
      </w:pPr>
      <w:r w:rsidRPr="006C2974">
        <w:rPr>
          <w:rFonts w:cs="Arial"/>
          <w:szCs w:val="22"/>
        </w:rPr>
        <w:t>Zmluvné dojednania  (Zväzok 2, Časť 1 súťažných podkladov)</w:t>
      </w:r>
    </w:p>
    <w:p w14:paraId="59A1CD8E" w14:textId="77777777" w:rsidR="00075ECD" w:rsidRPr="006C2974" w:rsidRDefault="00075ECD" w:rsidP="0083239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6C2974">
        <w:rPr>
          <w:rFonts w:cs="Arial"/>
          <w:szCs w:val="22"/>
        </w:rPr>
        <w:t>Ponukový list</w:t>
      </w:r>
      <w:r w:rsidR="006B1C4B" w:rsidRPr="006C2974">
        <w:rPr>
          <w:rFonts w:cs="Arial"/>
          <w:szCs w:val="22"/>
        </w:rPr>
        <w:t xml:space="preserve"> (</w:t>
      </w:r>
      <w:r w:rsidRPr="006C2974">
        <w:rPr>
          <w:rFonts w:cs="Arial"/>
          <w:szCs w:val="22"/>
        </w:rPr>
        <w:t>Zväzok 1</w:t>
      </w:r>
      <w:r w:rsidR="006B1C4B" w:rsidRPr="006C2974">
        <w:rPr>
          <w:rFonts w:cs="Arial"/>
          <w:szCs w:val="22"/>
        </w:rPr>
        <w:t xml:space="preserve"> </w:t>
      </w:r>
      <w:r w:rsidR="00DB3B73" w:rsidRPr="006C2974">
        <w:rPr>
          <w:rFonts w:cs="Arial"/>
          <w:szCs w:val="22"/>
        </w:rPr>
        <w:t xml:space="preserve">Príloha B1 </w:t>
      </w:r>
      <w:r w:rsidR="006B1C4B" w:rsidRPr="006C2974">
        <w:rPr>
          <w:rFonts w:cs="Arial"/>
          <w:szCs w:val="22"/>
        </w:rPr>
        <w:t>súťažných podkladov)</w:t>
      </w:r>
    </w:p>
    <w:p w14:paraId="2F57B6E6" w14:textId="67922BC3" w:rsidR="00075ECD" w:rsidRPr="006C2974" w:rsidRDefault="00075ECD" w:rsidP="0083239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6C2974">
        <w:rPr>
          <w:rFonts w:cs="Arial"/>
          <w:szCs w:val="22"/>
        </w:rPr>
        <w:t>Zábezpek</w:t>
      </w:r>
      <w:r w:rsidR="004D60D2" w:rsidRPr="006C2974">
        <w:rPr>
          <w:rFonts w:cs="Arial"/>
          <w:szCs w:val="22"/>
        </w:rPr>
        <w:t xml:space="preserve">a na vykonanie prác </w:t>
      </w:r>
      <w:r w:rsidR="006B1C4B" w:rsidRPr="006C2974">
        <w:rPr>
          <w:rFonts w:cs="Arial"/>
          <w:szCs w:val="22"/>
        </w:rPr>
        <w:t xml:space="preserve"> (</w:t>
      </w:r>
      <w:r w:rsidRPr="006C2974">
        <w:rPr>
          <w:rFonts w:cs="Arial"/>
          <w:szCs w:val="22"/>
        </w:rPr>
        <w:t>Zväzok 2</w:t>
      </w:r>
      <w:r w:rsidR="004D60D2" w:rsidRPr="006C2974">
        <w:rPr>
          <w:rFonts w:cs="Arial"/>
          <w:szCs w:val="22"/>
        </w:rPr>
        <w:t xml:space="preserve"> </w:t>
      </w:r>
      <w:r w:rsidR="00143776" w:rsidRPr="006C2974">
        <w:rPr>
          <w:rFonts w:cs="Arial"/>
          <w:szCs w:val="22"/>
        </w:rPr>
        <w:t>Č</w:t>
      </w:r>
      <w:r w:rsidR="004D60D2" w:rsidRPr="006C2974">
        <w:rPr>
          <w:rFonts w:cs="Arial"/>
          <w:szCs w:val="22"/>
        </w:rPr>
        <w:t>asť 4 súťažných podk</w:t>
      </w:r>
      <w:r w:rsidR="007E10AE" w:rsidRPr="006C2974">
        <w:rPr>
          <w:rFonts w:cs="Arial"/>
          <w:szCs w:val="22"/>
        </w:rPr>
        <w:t>l</w:t>
      </w:r>
      <w:r w:rsidR="004D60D2" w:rsidRPr="006C2974">
        <w:rPr>
          <w:rFonts w:cs="Arial"/>
          <w:szCs w:val="22"/>
        </w:rPr>
        <w:t>adov)</w:t>
      </w:r>
      <w:r w:rsidR="00CA04FF">
        <w:rPr>
          <w:rStyle w:val="Odkaznapoznmkupodiarou"/>
          <w:rFonts w:cs="Arial"/>
          <w:szCs w:val="22"/>
        </w:rPr>
        <w:footnoteReference w:id="1"/>
      </w:r>
    </w:p>
    <w:p w14:paraId="53106820" w14:textId="77777777" w:rsidR="00075ECD" w:rsidRPr="006C2974" w:rsidRDefault="00075ECD" w:rsidP="0083239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6C2974">
        <w:rPr>
          <w:rFonts w:cs="Arial"/>
          <w:szCs w:val="22"/>
        </w:rPr>
        <w:t>Príloha k</w:t>
      </w:r>
      <w:r w:rsidR="006B1C4B" w:rsidRPr="006C2974">
        <w:rPr>
          <w:rFonts w:cs="Arial"/>
          <w:szCs w:val="22"/>
        </w:rPr>
        <w:t> </w:t>
      </w:r>
      <w:r w:rsidRPr="006C2974">
        <w:rPr>
          <w:rFonts w:cs="Arial"/>
          <w:szCs w:val="22"/>
        </w:rPr>
        <w:t>ponuke</w:t>
      </w:r>
      <w:r w:rsidR="006B1C4B" w:rsidRPr="006C2974">
        <w:rPr>
          <w:rFonts w:cs="Arial"/>
          <w:szCs w:val="22"/>
        </w:rPr>
        <w:t xml:space="preserve"> (</w:t>
      </w:r>
      <w:r w:rsidRPr="006C2974">
        <w:rPr>
          <w:rFonts w:cs="Arial"/>
          <w:szCs w:val="22"/>
        </w:rPr>
        <w:t>Zväzok 2</w:t>
      </w:r>
      <w:r w:rsidR="0087025B" w:rsidRPr="006C2974">
        <w:rPr>
          <w:rFonts w:cs="Arial"/>
          <w:szCs w:val="22"/>
        </w:rPr>
        <w:t>,</w:t>
      </w:r>
      <w:r w:rsidR="00DB3B73" w:rsidRPr="006C2974">
        <w:rPr>
          <w:rFonts w:cs="Arial"/>
          <w:szCs w:val="22"/>
        </w:rPr>
        <w:t xml:space="preserve"> </w:t>
      </w:r>
      <w:r w:rsidR="00852433" w:rsidRPr="006C2974">
        <w:rPr>
          <w:rFonts w:cs="Arial"/>
          <w:szCs w:val="22"/>
        </w:rPr>
        <w:t>Č</w:t>
      </w:r>
      <w:r w:rsidR="00DB3B73" w:rsidRPr="006C2974">
        <w:rPr>
          <w:rFonts w:cs="Arial"/>
          <w:szCs w:val="22"/>
        </w:rPr>
        <w:t>asť 3</w:t>
      </w:r>
      <w:r w:rsidR="006B1C4B" w:rsidRPr="006C2974">
        <w:rPr>
          <w:rFonts w:cs="Arial"/>
          <w:szCs w:val="22"/>
        </w:rPr>
        <w:t xml:space="preserve"> súťažných podkladov)</w:t>
      </w:r>
    </w:p>
    <w:p w14:paraId="377773E9" w14:textId="77777777" w:rsidR="00075ECD" w:rsidRPr="006C2974" w:rsidRDefault="00075ECD" w:rsidP="0083239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6C2974">
        <w:rPr>
          <w:rFonts w:cs="Arial"/>
          <w:szCs w:val="22"/>
        </w:rPr>
        <w:t>Osobitné zmluvné podmienky (Zväzok 2 , Časť 2.2</w:t>
      </w:r>
      <w:r w:rsidR="006B1C4B" w:rsidRPr="006C2974">
        <w:rPr>
          <w:rFonts w:cs="Arial"/>
          <w:szCs w:val="22"/>
        </w:rPr>
        <w:t xml:space="preserve"> súťažných podkladov</w:t>
      </w:r>
      <w:r w:rsidRPr="006C2974">
        <w:rPr>
          <w:rFonts w:cs="Arial"/>
          <w:szCs w:val="22"/>
        </w:rPr>
        <w:t>)</w:t>
      </w:r>
    </w:p>
    <w:p w14:paraId="7CA674C7" w14:textId="77777777" w:rsidR="00075ECD" w:rsidRPr="006C2974" w:rsidRDefault="00075ECD" w:rsidP="0083239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6C2974">
        <w:rPr>
          <w:rFonts w:cs="Arial"/>
          <w:szCs w:val="22"/>
        </w:rPr>
        <w:t>Všeobecné zmluvné podmienky (Zväzok 2, Časť 2.1 súťažných podkladov) (neprikladajú sa k</w:t>
      </w:r>
      <w:r w:rsidR="00370B85" w:rsidRPr="006C2974">
        <w:rPr>
          <w:rFonts w:cs="Arial"/>
          <w:szCs w:val="22"/>
        </w:rPr>
        <w:t xml:space="preserve"> písomnému vyhotoveniu </w:t>
      </w:r>
      <w:r w:rsidRPr="006C2974">
        <w:rPr>
          <w:rFonts w:cs="Arial"/>
          <w:szCs w:val="22"/>
        </w:rPr>
        <w:t>Zmluv</w:t>
      </w:r>
      <w:r w:rsidR="00370B85" w:rsidRPr="006C2974">
        <w:rPr>
          <w:rFonts w:cs="Arial"/>
          <w:szCs w:val="22"/>
        </w:rPr>
        <w:t>y</w:t>
      </w:r>
      <w:r w:rsidRPr="006C2974">
        <w:rPr>
          <w:rFonts w:cs="Arial"/>
          <w:szCs w:val="22"/>
        </w:rPr>
        <w:t>)</w:t>
      </w:r>
    </w:p>
    <w:p w14:paraId="18DAECE8" w14:textId="77777777" w:rsidR="00075ECD" w:rsidRPr="006C2974" w:rsidRDefault="007F3915" w:rsidP="0083239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6C2974">
        <w:rPr>
          <w:rFonts w:cs="Arial"/>
          <w:szCs w:val="22"/>
        </w:rPr>
        <w:t>Požiadavky Objednávateľa</w:t>
      </w:r>
      <w:r w:rsidR="00075ECD" w:rsidRPr="006C2974">
        <w:rPr>
          <w:rFonts w:cs="Arial"/>
          <w:szCs w:val="22"/>
        </w:rPr>
        <w:t xml:space="preserve"> (Zväzok 3 </w:t>
      </w:r>
      <w:r w:rsidR="006B1C4B" w:rsidRPr="006C2974">
        <w:rPr>
          <w:rFonts w:cs="Arial"/>
          <w:szCs w:val="22"/>
        </w:rPr>
        <w:t>súťažných podkladov</w:t>
      </w:r>
      <w:r w:rsidR="00075ECD" w:rsidRPr="006C2974">
        <w:rPr>
          <w:rFonts w:cs="Arial"/>
          <w:szCs w:val="22"/>
        </w:rPr>
        <w:t>) (</w:t>
      </w:r>
      <w:r w:rsidR="00370B85" w:rsidRPr="006C2974">
        <w:rPr>
          <w:rFonts w:cs="Arial"/>
          <w:szCs w:val="22"/>
        </w:rPr>
        <w:t>na priloženom CD/DVD nosiči</w:t>
      </w:r>
      <w:r w:rsidR="00075ECD" w:rsidRPr="006C2974">
        <w:rPr>
          <w:rFonts w:cs="Arial"/>
          <w:szCs w:val="22"/>
        </w:rPr>
        <w:t>)</w:t>
      </w:r>
    </w:p>
    <w:p w14:paraId="21BF4870" w14:textId="77777777" w:rsidR="0091241B" w:rsidRPr="00901AF2" w:rsidRDefault="0091241B" w:rsidP="0083239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6C2974">
        <w:rPr>
          <w:rFonts w:cs="Arial"/>
          <w:szCs w:val="22"/>
        </w:rPr>
        <w:t>Predbežné technické riešenie</w:t>
      </w:r>
      <w:r w:rsidR="00E07290" w:rsidRPr="006C2974">
        <w:rPr>
          <w:rFonts w:cs="Arial"/>
          <w:szCs w:val="22"/>
        </w:rPr>
        <w:t xml:space="preserve"> (</w:t>
      </w:r>
      <w:r w:rsidRPr="006C2974">
        <w:rPr>
          <w:rFonts w:cs="Arial"/>
          <w:szCs w:val="22"/>
        </w:rPr>
        <w:t xml:space="preserve"> Zväzok 1</w:t>
      </w:r>
      <w:r w:rsidR="00E07290" w:rsidRPr="006C2974">
        <w:rPr>
          <w:rFonts w:cs="Arial"/>
          <w:szCs w:val="22"/>
        </w:rPr>
        <w:t xml:space="preserve"> súťažných podkladov)</w:t>
      </w:r>
      <w:r w:rsidRPr="00901AF2">
        <w:rPr>
          <w:rFonts w:cs="Arial"/>
          <w:vertAlign w:val="superscript"/>
        </w:rPr>
        <w:footnoteReference w:id="2"/>
      </w:r>
    </w:p>
    <w:p w14:paraId="424AC774" w14:textId="77777777" w:rsidR="00075ECD" w:rsidRPr="00A86531" w:rsidRDefault="00075ECD" w:rsidP="0083239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FE4170">
        <w:rPr>
          <w:rFonts w:cs="Arial"/>
          <w:szCs w:val="22"/>
        </w:rPr>
        <w:t xml:space="preserve">Cenová časť (Zväzok 4 </w:t>
      </w:r>
      <w:r w:rsidR="006B1C4B" w:rsidRPr="00FE4170">
        <w:rPr>
          <w:rFonts w:cs="Arial"/>
          <w:szCs w:val="22"/>
        </w:rPr>
        <w:t>súťažných podkladov</w:t>
      </w:r>
      <w:r w:rsidRPr="00FB322C">
        <w:rPr>
          <w:rFonts w:cs="Arial"/>
          <w:szCs w:val="22"/>
        </w:rPr>
        <w:t>)</w:t>
      </w:r>
      <w:r w:rsidR="00787AD8">
        <w:rPr>
          <w:rFonts w:cs="Arial"/>
          <w:szCs w:val="22"/>
        </w:rPr>
        <w:t xml:space="preserve"> - </w:t>
      </w:r>
    </w:p>
    <w:p w14:paraId="49D29404" w14:textId="77777777" w:rsidR="00A17809" w:rsidRPr="006C2974" w:rsidRDefault="00A17809" w:rsidP="00A17809">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6C2974">
        <w:rPr>
          <w:rFonts w:cs="Arial"/>
          <w:szCs w:val="22"/>
        </w:rPr>
        <w:t>Dokumentácia poskytnutá Objednávateľom (Zväzok 5 súťažných podkladov, na priloženom CD/DVD nosiči)</w:t>
      </w:r>
    </w:p>
    <w:p w14:paraId="2E85465B" w14:textId="77777777" w:rsidR="00075ECD" w:rsidRPr="001A0DDF" w:rsidRDefault="00075ECD" w:rsidP="0083239F">
      <w:pPr>
        <w:keepLines/>
        <w:numPr>
          <w:ilvl w:val="0"/>
          <w:numId w:val="9"/>
        </w:numPr>
        <w:suppressLineNumbers/>
        <w:suppressAutoHyphens/>
        <w:ind w:left="1134"/>
        <w:jc w:val="both"/>
        <w:rPr>
          <w:rFonts w:cs="Arial"/>
          <w:szCs w:val="22"/>
        </w:rPr>
      </w:pPr>
      <w:r w:rsidRPr="005B0752">
        <w:rPr>
          <w:rFonts w:cs="Arial"/>
        </w:rPr>
        <w:t>Ponuka Zhotoviteľa (neprikladá sa k</w:t>
      </w:r>
      <w:r w:rsidR="00370B85" w:rsidRPr="005B0752">
        <w:rPr>
          <w:rFonts w:cs="Arial"/>
        </w:rPr>
        <w:t xml:space="preserve"> písomnému</w:t>
      </w:r>
      <w:r w:rsidRPr="005B0752">
        <w:rPr>
          <w:rFonts w:cs="Arial"/>
        </w:rPr>
        <w:t> </w:t>
      </w:r>
      <w:r w:rsidR="00370B85" w:rsidRPr="00D91C1B">
        <w:rPr>
          <w:rFonts w:cs="Arial"/>
        </w:rPr>
        <w:t xml:space="preserve">vyhotoveniu </w:t>
      </w:r>
      <w:r w:rsidRPr="00D91C1B">
        <w:rPr>
          <w:rFonts w:cs="Arial"/>
        </w:rPr>
        <w:t>Zmluv</w:t>
      </w:r>
      <w:r w:rsidR="00370B85" w:rsidRPr="001A0DDF">
        <w:rPr>
          <w:rFonts w:cs="Arial"/>
        </w:rPr>
        <w:t>y</w:t>
      </w:r>
      <w:r w:rsidRPr="001A0DDF">
        <w:rPr>
          <w:rFonts w:cs="Arial"/>
        </w:rPr>
        <w:t>)</w:t>
      </w:r>
    </w:p>
    <w:p w14:paraId="49E8CFEC" w14:textId="35229797" w:rsidR="004D60D2" w:rsidRPr="006C2974" w:rsidRDefault="00692294" w:rsidP="0083239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6C2974">
        <w:rPr>
          <w:rFonts w:cs="Arial"/>
          <w:szCs w:val="22"/>
        </w:rPr>
        <w:t xml:space="preserve">Vzorové tlačivá (Zväzok 2 Časti </w:t>
      </w:r>
      <w:r w:rsidR="00A36E4A">
        <w:rPr>
          <w:rFonts w:cs="Arial"/>
          <w:szCs w:val="22"/>
        </w:rPr>
        <w:t>4</w:t>
      </w:r>
      <w:r w:rsidRPr="006C2974">
        <w:rPr>
          <w:rFonts w:cs="Arial"/>
          <w:szCs w:val="22"/>
        </w:rPr>
        <w:t xml:space="preserve"> až </w:t>
      </w:r>
      <w:r w:rsidR="00CD2E8F" w:rsidRPr="006C2974">
        <w:rPr>
          <w:rFonts w:cs="Arial"/>
          <w:szCs w:val="22"/>
        </w:rPr>
        <w:t>9</w:t>
      </w:r>
      <w:r w:rsidRPr="006C2974">
        <w:rPr>
          <w:rFonts w:cs="Arial"/>
          <w:szCs w:val="22"/>
        </w:rPr>
        <w:t xml:space="preserve"> súťažných podkladov)</w:t>
      </w:r>
    </w:p>
    <w:p w14:paraId="037D79CA" w14:textId="77777777" w:rsidR="0043105D" w:rsidRPr="00901AF2" w:rsidRDefault="004D60D2" w:rsidP="0083239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6C2974">
        <w:rPr>
          <w:rFonts w:cs="Arial"/>
          <w:szCs w:val="22"/>
        </w:rPr>
        <w:t>ďalšie dokumenty tvoriace Zmluvu</w:t>
      </w:r>
      <w:r w:rsidRPr="00901AF2">
        <w:rPr>
          <w:rStyle w:val="Odkaznapoznmkupodiarou"/>
          <w:rFonts w:cs="Arial"/>
          <w:szCs w:val="22"/>
        </w:rPr>
        <w:footnoteReference w:id="3"/>
      </w:r>
      <w:r w:rsidR="0093148B" w:rsidRPr="00901AF2">
        <w:rPr>
          <w:rFonts w:cs="Arial"/>
          <w:szCs w:val="22"/>
        </w:rPr>
        <w:t xml:space="preserve">     </w:t>
      </w:r>
    </w:p>
    <w:p w14:paraId="7FB5E0D1" w14:textId="77777777" w:rsidR="0043105D" w:rsidRPr="00FE4170" w:rsidRDefault="0043105D" w:rsidP="0083239F">
      <w:pPr>
        <w:keepLines/>
        <w:suppressLineNumbers/>
        <w:tabs>
          <w:tab w:val="left" w:pos="567"/>
          <w:tab w:val="left" w:pos="1134"/>
          <w:tab w:val="left" w:pos="1701"/>
          <w:tab w:val="left" w:pos="2268"/>
          <w:tab w:val="left" w:pos="2835"/>
          <w:tab w:val="left" w:pos="3402"/>
          <w:tab w:val="left" w:pos="3969"/>
          <w:tab w:val="left" w:pos="4536"/>
        </w:tabs>
        <w:suppressAutoHyphens/>
        <w:ind w:left="1135"/>
        <w:jc w:val="both"/>
        <w:rPr>
          <w:rFonts w:cs="Arial"/>
          <w:szCs w:val="22"/>
        </w:rPr>
      </w:pPr>
    </w:p>
    <w:p w14:paraId="7F7EB918" w14:textId="77777777" w:rsidR="0043105D" w:rsidRPr="00A86531" w:rsidRDefault="0043105D" w:rsidP="0083239F">
      <w:pPr>
        <w:keepLines/>
        <w:suppressLineNumbers/>
        <w:tabs>
          <w:tab w:val="left" w:pos="567"/>
          <w:tab w:val="left" w:pos="1134"/>
          <w:tab w:val="left" w:pos="1701"/>
          <w:tab w:val="left" w:pos="2268"/>
          <w:tab w:val="left" w:pos="2835"/>
          <w:tab w:val="left" w:pos="3402"/>
          <w:tab w:val="left" w:pos="3969"/>
          <w:tab w:val="left" w:pos="4536"/>
        </w:tabs>
        <w:suppressAutoHyphens/>
        <w:ind w:left="568"/>
        <w:jc w:val="both"/>
        <w:rPr>
          <w:rFonts w:cs="Arial"/>
          <w:szCs w:val="22"/>
        </w:rPr>
      </w:pPr>
      <w:r w:rsidRPr="00A86531">
        <w:rPr>
          <w:rFonts w:cs="Arial"/>
          <w:szCs w:val="22"/>
        </w:rPr>
        <w:t>Vyššie uvedené dokumenty tvoriace Zmluvu o Dielo musia byť chápané ako vzájomne sa vysvetľujúce a dopĺňajúce.</w:t>
      </w:r>
    </w:p>
    <w:p w14:paraId="3B8FC1A2" w14:textId="77777777" w:rsidR="00075ECD" w:rsidRPr="00D91C1B" w:rsidRDefault="0093148B" w:rsidP="0083239F">
      <w:pPr>
        <w:keepLines/>
        <w:suppressLineNumbers/>
        <w:tabs>
          <w:tab w:val="left" w:pos="567"/>
          <w:tab w:val="left" w:pos="1134"/>
          <w:tab w:val="left" w:pos="1701"/>
          <w:tab w:val="left" w:pos="2268"/>
          <w:tab w:val="left" w:pos="2835"/>
          <w:tab w:val="left" w:pos="3402"/>
          <w:tab w:val="left" w:pos="3969"/>
          <w:tab w:val="left" w:pos="4536"/>
        </w:tabs>
        <w:suppressAutoHyphens/>
        <w:ind w:left="1135"/>
        <w:jc w:val="both"/>
        <w:rPr>
          <w:rFonts w:cs="Arial"/>
          <w:szCs w:val="22"/>
        </w:rPr>
      </w:pPr>
      <w:r w:rsidRPr="005B0752">
        <w:rPr>
          <w:rFonts w:cs="Arial"/>
          <w:szCs w:val="22"/>
        </w:rPr>
        <w:t xml:space="preserve">                                                                      </w:t>
      </w:r>
      <w:r w:rsidR="00075ECD" w:rsidRPr="005B0752">
        <w:rPr>
          <w:rFonts w:cs="Arial"/>
        </w:rPr>
        <w:t xml:space="preserve"> </w:t>
      </w:r>
    </w:p>
    <w:p w14:paraId="15043DB2" w14:textId="77777777" w:rsidR="00FB5401" w:rsidRPr="006C2974" w:rsidRDefault="006B1C4B" w:rsidP="0083239F">
      <w:pPr>
        <w:keepLines/>
        <w:suppressLineNumbers/>
        <w:suppressAutoHyphens/>
        <w:ind w:left="567" w:hanging="567"/>
        <w:contextualSpacing/>
        <w:jc w:val="both"/>
        <w:rPr>
          <w:rFonts w:cs="Arial"/>
          <w:szCs w:val="22"/>
        </w:rPr>
      </w:pPr>
      <w:r w:rsidRPr="001A0DDF">
        <w:rPr>
          <w:rFonts w:cs="Arial"/>
          <w:szCs w:val="22"/>
        </w:rPr>
        <w:t>2.</w:t>
      </w:r>
      <w:r w:rsidR="00FE284E" w:rsidRPr="006C2974">
        <w:rPr>
          <w:rFonts w:cs="Arial"/>
          <w:szCs w:val="22"/>
        </w:rPr>
        <w:tab/>
      </w:r>
      <w:r w:rsidR="00E2442D" w:rsidRPr="006C2974">
        <w:rPr>
          <w:rFonts w:cs="Arial"/>
          <w:szCs w:val="22"/>
        </w:rPr>
        <w:t>V</w:t>
      </w:r>
      <w:r w:rsidRPr="006C2974">
        <w:rPr>
          <w:rFonts w:cs="Arial"/>
          <w:szCs w:val="22"/>
        </w:rPr>
        <w:t> </w:t>
      </w:r>
      <w:r w:rsidR="00E2442D" w:rsidRPr="006C2974">
        <w:rPr>
          <w:rFonts w:cs="Arial"/>
          <w:szCs w:val="22"/>
        </w:rPr>
        <w:t>Zmluve</w:t>
      </w:r>
      <w:r w:rsidRPr="006C2974">
        <w:rPr>
          <w:rFonts w:cs="Arial"/>
          <w:szCs w:val="22"/>
        </w:rPr>
        <w:t xml:space="preserve"> o Dielo</w:t>
      </w:r>
      <w:r w:rsidR="00E2442D" w:rsidRPr="006C2974">
        <w:rPr>
          <w:rFonts w:cs="Arial"/>
          <w:szCs w:val="22"/>
        </w:rPr>
        <w:t xml:space="preserve"> majú slová a výrazy rovnaký význam, aký je im prisúdený v ďalej uvádzaných Zmluvných podmienkach.</w:t>
      </w:r>
    </w:p>
    <w:p w14:paraId="5EBF80F9" w14:textId="77777777" w:rsidR="003C028C" w:rsidRPr="006C2974" w:rsidRDefault="006B1C4B" w:rsidP="0083239F">
      <w:pPr>
        <w:keepLines/>
        <w:suppressLineNumbers/>
        <w:suppressAutoHyphens/>
        <w:ind w:left="567" w:hanging="567"/>
        <w:contextualSpacing/>
        <w:jc w:val="both"/>
        <w:rPr>
          <w:rFonts w:cs="Arial"/>
          <w:szCs w:val="22"/>
        </w:rPr>
      </w:pPr>
      <w:r w:rsidRPr="006C2974">
        <w:rPr>
          <w:rFonts w:cs="Arial"/>
          <w:szCs w:val="22"/>
        </w:rPr>
        <w:t>3</w:t>
      </w:r>
      <w:r w:rsidR="00E2442D" w:rsidRPr="006C2974">
        <w:rPr>
          <w:rFonts w:cs="Arial"/>
          <w:szCs w:val="22"/>
        </w:rPr>
        <w:t>.</w:t>
      </w:r>
      <w:r w:rsidR="00E2442D" w:rsidRPr="006C2974">
        <w:rPr>
          <w:rFonts w:cs="Arial"/>
          <w:szCs w:val="22"/>
        </w:rPr>
        <w:tab/>
      </w:r>
      <w:r w:rsidRPr="006C2974">
        <w:rPr>
          <w:rFonts w:cs="Arial"/>
          <w:szCs w:val="22"/>
        </w:rPr>
        <w:t>Dodatky a prílohy budú mať rovnaké poradie dôležitosti ako dokumenty, ktoré upravujú</w:t>
      </w:r>
      <w:r w:rsidR="004C2479" w:rsidRPr="006C2974">
        <w:rPr>
          <w:rFonts w:cs="Arial"/>
          <w:szCs w:val="22"/>
        </w:rPr>
        <w:t xml:space="preserve">. </w:t>
      </w:r>
      <w:r w:rsidR="0043105D" w:rsidRPr="006C2974">
        <w:rPr>
          <w:rFonts w:cs="Arial"/>
          <w:szCs w:val="22"/>
        </w:rPr>
        <w:t>Ak sa v uvedených dokumentoch vyskytne nejasnosť alebo nezrovnalosť, Stavebnotechnický dozor vydá akékoľvek potrebné objasnenie alebo pokyn.</w:t>
      </w:r>
    </w:p>
    <w:p w14:paraId="73C3A9D8" w14:textId="77777777" w:rsidR="00FE284E" w:rsidRPr="006C2974" w:rsidRDefault="00FE284E" w:rsidP="0083239F">
      <w:pPr>
        <w:keepLines/>
        <w:suppressLineNumbers/>
        <w:suppressAutoHyphens/>
        <w:ind w:left="567" w:hanging="567"/>
        <w:contextualSpacing/>
        <w:jc w:val="both"/>
        <w:rPr>
          <w:rFonts w:cs="Arial"/>
          <w:szCs w:val="22"/>
        </w:rPr>
      </w:pPr>
      <w:r w:rsidRPr="006C2974">
        <w:rPr>
          <w:rFonts w:cs="Arial"/>
        </w:rPr>
        <w:t>4.</w:t>
      </w:r>
      <w:r w:rsidRPr="006C2974">
        <w:rPr>
          <w:rFonts w:cs="Arial"/>
          <w:szCs w:val="22"/>
        </w:rPr>
        <w:tab/>
        <w:t>Súťažnými podkladmi sa rozumejú Zväzky 1 až 5 poskytnuté uchádzačov</w:t>
      </w:r>
      <w:r w:rsidR="00852433" w:rsidRPr="006C2974">
        <w:rPr>
          <w:rFonts w:cs="Arial"/>
          <w:szCs w:val="22"/>
        </w:rPr>
        <w:t>i</w:t>
      </w:r>
      <w:r w:rsidRPr="006C2974">
        <w:rPr>
          <w:rFonts w:cs="Arial"/>
          <w:szCs w:val="22"/>
        </w:rPr>
        <w:t xml:space="preserve"> v rámci procesu verejného obstarávania, ktorého výsledkom je uzatvorenie tejto Zmluvy o Dielo.</w:t>
      </w:r>
    </w:p>
    <w:p w14:paraId="3457B80F" w14:textId="0B1E43CA" w:rsidR="00FE284E" w:rsidRPr="006C2974" w:rsidRDefault="00FE284E" w:rsidP="0083239F">
      <w:pPr>
        <w:keepLines/>
        <w:suppressLineNumbers/>
        <w:suppressAutoHyphens/>
        <w:ind w:left="567" w:hanging="567"/>
        <w:contextualSpacing/>
        <w:jc w:val="both"/>
        <w:rPr>
          <w:rFonts w:cs="Arial"/>
          <w:szCs w:val="22"/>
        </w:rPr>
      </w:pPr>
      <w:r w:rsidRPr="006C2974">
        <w:rPr>
          <w:rFonts w:cs="Arial"/>
          <w:szCs w:val="22"/>
        </w:rPr>
        <w:t>5.</w:t>
      </w:r>
      <w:r w:rsidRPr="006C2974">
        <w:rPr>
          <w:rFonts w:cs="Arial"/>
          <w:szCs w:val="22"/>
        </w:rPr>
        <w:tab/>
      </w:r>
      <w:r w:rsidRPr="006C2974">
        <w:rPr>
          <w:rFonts w:cs="Arial"/>
        </w:rPr>
        <w:t>Neoddeliteľnou súčasťou Zmluvy o Dielo sú aj vysvetlenia súťažných podkladov. V prípade, ak vysvetlenia súťažných podkladov menia alebo dopĺňajú dokumenty tvoriace Zmluvu o Dielo, v takom prípade majú pred týmito dokumentmi tvoriacimi Zmluvu o Dielo prednosť a platí dané vysvetlenie súťažných podkladov.</w:t>
      </w:r>
      <w:r w:rsidR="002B7B14">
        <w:rPr>
          <w:rFonts w:cs="Arial"/>
        </w:rPr>
        <w:t xml:space="preserve"> Vysvetlenia súťažných </w:t>
      </w:r>
      <w:proofErr w:type="spellStart"/>
      <w:r w:rsidR="002B7B14">
        <w:rPr>
          <w:rFonts w:cs="Arial"/>
        </w:rPr>
        <w:t>podkaldov</w:t>
      </w:r>
      <w:proofErr w:type="spellEnd"/>
      <w:r w:rsidR="002B7B14">
        <w:rPr>
          <w:rFonts w:cs="Arial"/>
        </w:rPr>
        <w:t xml:space="preserve"> sa prikladajú </w:t>
      </w:r>
      <w:r w:rsidR="00CA04FF">
        <w:rPr>
          <w:rFonts w:cs="Arial"/>
        </w:rPr>
        <w:t>v </w:t>
      </w:r>
      <w:proofErr w:type="spellStart"/>
      <w:r w:rsidR="00CA04FF">
        <w:rPr>
          <w:rFonts w:cs="Arial"/>
        </w:rPr>
        <w:t>elektonmickej</w:t>
      </w:r>
      <w:proofErr w:type="spellEnd"/>
      <w:r w:rsidR="00CA04FF">
        <w:rPr>
          <w:rFonts w:cs="Arial"/>
        </w:rPr>
        <w:t xml:space="preserve"> forme </w:t>
      </w:r>
      <w:r w:rsidR="002B7B14">
        <w:rPr>
          <w:rFonts w:cs="Arial"/>
        </w:rPr>
        <w:t>n</w:t>
      </w:r>
      <w:r w:rsidR="00CA04FF">
        <w:rPr>
          <w:rFonts w:cs="Arial"/>
        </w:rPr>
        <w:t xml:space="preserve">a </w:t>
      </w:r>
      <w:r w:rsidR="002B7B14">
        <w:rPr>
          <w:rFonts w:cs="Arial"/>
        </w:rPr>
        <w:t>CD</w:t>
      </w:r>
      <w:r w:rsidR="00CA04FF">
        <w:rPr>
          <w:rFonts w:cs="Arial"/>
        </w:rPr>
        <w:t>/DVD</w:t>
      </w:r>
      <w:r w:rsidR="002B7B14">
        <w:rPr>
          <w:rFonts w:cs="Arial"/>
        </w:rPr>
        <w:t xml:space="preserve"> nosiči k Zmluve.</w:t>
      </w:r>
    </w:p>
    <w:p w14:paraId="243CE334" w14:textId="77777777" w:rsidR="00252C33" w:rsidRPr="00A86531" w:rsidRDefault="003C028C" w:rsidP="0083239F">
      <w:pPr>
        <w:keepLines/>
        <w:suppressLineNumbers/>
        <w:suppressAutoHyphens/>
        <w:ind w:left="567" w:hanging="567"/>
        <w:contextualSpacing/>
        <w:jc w:val="both"/>
        <w:rPr>
          <w:rFonts w:cs="Arial"/>
          <w:b/>
          <w:szCs w:val="22"/>
        </w:rPr>
      </w:pPr>
      <w:r w:rsidRPr="006C2974">
        <w:rPr>
          <w:rFonts w:cs="Arial"/>
          <w:szCs w:val="22"/>
        </w:rPr>
        <w:t>6.</w:t>
      </w:r>
      <w:r w:rsidR="00FE284E" w:rsidRPr="006C2974">
        <w:rPr>
          <w:rFonts w:cs="Arial"/>
          <w:szCs w:val="22"/>
        </w:rPr>
        <w:tab/>
      </w:r>
      <w:r w:rsidR="00E2442D" w:rsidRPr="006C2974">
        <w:rPr>
          <w:rFonts w:cs="Arial"/>
          <w:szCs w:val="22"/>
        </w:rPr>
        <w:t xml:space="preserve">Zhotoviteľ sa týmto zaväzuje Objednávateľovi, že </w:t>
      </w:r>
      <w:r w:rsidR="0091241B" w:rsidRPr="006C2974">
        <w:rPr>
          <w:rFonts w:cs="Arial"/>
          <w:szCs w:val="22"/>
        </w:rPr>
        <w:t xml:space="preserve">vyprojektuje, </w:t>
      </w:r>
      <w:r w:rsidR="00E2442D" w:rsidRPr="006C2974">
        <w:rPr>
          <w:rFonts w:cs="Arial"/>
          <w:szCs w:val="22"/>
        </w:rPr>
        <w:t xml:space="preserve">vyhotoví a dokončí Dielo </w:t>
      </w:r>
      <w:r w:rsidR="004703AD" w:rsidRPr="00F75785">
        <w:rPr>
          <w:rFonts w:cs="Arial"/>
          <w:b/>
          <w:szCs w:val="22"/>
        </w:rPr>
        <w:t>„</w:t>
      </w:r>
      <w:r w:rsidR="003B30BB" w:rsidRPr="00F75785">
        <w:rPr>
          <w:rFonts w:cs="Arial"/>
          <w:b/>
          <w:szCs w:val="22"/>
        </w:rPr>
        <w:t>D3</w:t>
      </w:r>
      <w:r w:rsidR="003B30BB" w:rsidRPr="006C2974">
        <w:rPr>
          <w:rFonts w:cs="Arial"/>
          <w:b/>
          <w:szCs w:val="22"/>
        </w:rPr>
        <w:t xml:space="preserve"> Oščadnica-Čadca, Bukov, II. </w:t>
      </w:r>
      <w:proofErr w:type="spellStart"/>
      <w:r w:rsidR="003B30BB" w:rsidRPr="006C2974">
        <w:rPr>
          <w:rFonts w:cs="Arial"/>
          <w:b/>
          <w:szCs w:val="22"/>
        </w:rPr>
        <w:t>polprofi</w:t>
      </w:r>
      <w:r w:rsidR="003B30BB" w:rsidRPr="00F75785">
        <w:rPr>
          <w:rFonts w:cs="Arial"/>
          <w:b/>
          <w:szCs w:val="22"/>
        </w:rPr>
        <w:t>l</w:t>
      </w:r>
      <w:proofErr w:type="spellEnd"/>
      <w:r w:rsidR="004703AD" w:rsidRPr="00F75785">
        <w:rPr>
          <w:rFonts w:cs="Arial"/>
          <w:szCs w:val="22"/>
        </w:rPr>
        <w:t>“</w:t>
      </w:r>
      <w:r w:rsidR="00C92560" w:rsidRPr="006C2974">
        <w:rPr>
          <w:rFonts w:cs="Arial"/>
          <w:szCs w:val="22"/>
        </w:rPr>
        <w:t xml:space="preserve"> </w:t>
      </w:r>
      <w:r w:rsidR="00E2442D" w:rsidRPr="00FE4170">
        <w:rPr>
          <w:rFonts w:cs="Arial"/>
          <w:szCs w:val="22"/>
        </w:rPr>
        <w:t>a odstráni akékoľvek jeho vady v súlade s ustanoveniami Zmluvy</w:t>
      </w:r>
      <w:r w:rsidR="00692294" w:rsidRPr="00FE4170">
        <w:rPr>
          <w:rFonts w:cs="Arial"/>
          <w:szCs w:val="22"/>
        </w:rPr>
        <w:t xml:space="preserve"> o</w:t>
      </w:r>
      <w:r w:rsidR="00C92560" w:rsidRPr="00FB322C">
        <w:rPr>
          <w:rFonts w:cs="Arial"/>
          <w:szCs w:val="22"/>
        </w:rPr>
        <w:t> </w:t>
      </w:r>
      <w:r w:rsidR="00692294" w:rsidRPr="00A86531">
        <w:rPr>
          <w:rFonts w:cs="Arial"/>
          <w:szCs w:val="22"/>
        </w:rPr>
        <w:t>Dielo</w:t>
      </w:r>
      <w:r w:rsidR="00C92560" w:rsidRPr="00A86531">
        <w:rPr>
          <w:rFonts w:cs="Arial"/>
          <w:szCs w:val="22"/>
        </w:rPr>
        <w:t>.</w:t>
      </w:r>
    </w:p>
    <w:p w14:paraId="4EE50DDE" w14:textId="77777777" w:rsidR="00E2442D" w:rsidRPr="005B0752" w:rsidRDefault="003C028C" w:rsidP="0083239F">
      <w:pPr>
        <w:ind w:left="567" w:hanging="567"/>
        <w:contextualSpacing/>
        <w:jc w:val="both"/>
        <w:rPr>
          <w:rFonts w:cs="Arial"/>
          <w:szCs w:val="22"/>
        </w:rPr>
      </w:pPr>
      <w:r w:rsidRPr="005B0752">
        <w:rPr>
          <w:rFonts w:cs="Arial"/>
          <w:szCs w:val="22"/>
        </w:rPr>
        <w:t>7</w:t>
      </w:r>
      <w:r w:rsidR="00E2442D" w:rsidRPr="005B0752">
        <w:rPr>
          <w:rFonts w:cs="Arial"/>
          <w:szCs w:val="22"/>
        </w:rPr>
        <w:t>.</w:t>
      </w:r>
      <w:r w:rsidR="00E2442D" w:rsidRPr="005B0752">
        <w:rPr>
          <w:rFonts w:cs="Arial"/>
          <w:szCs w:val="22"/>
        </w:rPr>
        <w:tab/>
        <w:t xml:space="preserve">Objednávateľ sa týmto zaväzuje uhradiť Zhotoviteľovi za </w:t>
      </w:r>
      <w:r w:rsidR="000B7FAB" w:rsidRPr="00D91C1B">
        <w:rPr>
          <w:rFonts w:cs="Arial"/>
          <w:szCs w:val="22"/>
        </w:rPr>
        <w:t xml:space="preserve">vyprojektovanie, </w:t>
      </w:r>
      <w:r w:rsidR="00E74220" w:rsidRPr="00D91C1B">
        <w:rPr>
          <w:rFonts w:cs="Arial"/>
          <w:szCs w:val="22"/>
        </w:rPr>
        <w:t>vyhotovenie</w:t>
      </w:r>
      <w:r w:rsidR="00F75785">
        <w:rPr>
          <w:rFonts w:cs="Arial"/>
          <w:szCs w:val="22"/>
        </w:rPr>
        <w:t xml:space="preserve"> a </w:t>
      </w:r>
      <w:r w:rsidR="00E2442D" w:rsidRPr="001A0DDF">
        <w:rPr>
          <w:rFonts w:cs="Arial"/>
          <w:szCs w:val="22"/>
        </w:rPr>
        <w:t>dokončenie</w:t>
      </w:r>
      <w:r w:rsidR="00E74220" w:rsidRPr="001A0DDF">
        <w:rPr>
          <w:rFonts w:cs="Arial"/>
          <w:szCs w:val="22"/>
        </w:rPr>
        <w:t xml:space="preserve"> </w:t>
      </w:r>
      <w:r w:rsidR="00E2442D" w:rsidRPr="00901AF2">
        <w:rPr>
          <w:rFonts w:cs="Arial"/>
          <w:szCs w:val="22"/>
        </w:rPr>
        <w:t>Diela Zmluvnú cenu v lehotách a spôsobom, predpísaným v Zmluve.</w:t>
      </w:r>
      <w:r w:rsidR="0043105D" w:rsidRPr="00FE4170">
        <w:rPr>
          <w:rFonts w:cs="Arial"/>
          <w:szCs w:val="22"/>
        </w:rPr>
        <w:t xml:space="preserve"> DPH bude fakturovaná v súlade s platnými predpismi Slovenskej republiky účinnými v čase fakturácie, pričom prípadná zmena DPH sa nepovažuje za zmenu </w:t>
      </w:r>
      <w:r w:rsidR="009C579F" w:rsidRPr="00A86531">
        <w:rPr>
          <w:rFonts w:cs="Arial"/>
          <w:szCs w:val="22"/>
        </w:rPr>
        <w:t>Z</w:t>
      </w:r>
      <w:r w:rsidR="00DE3D26" w:rsidRPr="00A86531">
        <w:rPr>
          <w:rFonts w:cs="Arial"/>
          <w:szCs w:val="22"/>
        </w:rPr>
        <w:t>mluvnej ceny Diela</w:t>
      </w:r>
      <w:r w:rsidR="0043105D" w:rsidRPr="00A86531">
        <w:rPr>
          <w:rFonts w:cs="Arial"/>
          <w:szCs w:val="22"/>
        </w:rPr>
        <w:t xml:space="preserve"> a Objednávateľ sa zaväzuje takto uplatnenú DPH Zhotoviteľovi zaplatiť.</w:t>
      </w:r>
    </w:p>
    <w:p w14:paraId="4451DE88" w14:textId="77777777" w:rsidR="00E2442D" w:rsidRPr="006C2974" w:rsidRDefault="0043105D" w:rsidP="0083239F">
      <w:pPr>
        <w:keepLines/>
        <w:suppressLineNumbers/>
        <w:tabs>
          <w:tab w:val="left" w:pos="1134"/>
          <w:tab w:val="left" w:pos="2268"/>
          <w:tab w:val="left" w:pos="2835"/>
          <w:tab w:val="left" w:pos="3402"/>
          <w:tab w:val="left" w:pos="3969"/>
          <w:tab w:val="left" w:pos="4536"/>
          <w:tab w:val="right" w:pos="7655"/>
          <w:tab w:val="left" w:pos="7938"/>
        </w:tabs>
        <w:suppressAutoHyphens/>
        <w:ind w:left="567" w:hanging="567"/>
        <w:contextualSpacing/>
        <w:jc w:val="both"/>
        <w:rPr>
          <w:rFonts w:cs="Arial"/>
          <w:szCs w:val="22"/>
        </w:rPr>
      </w:pPr>
      <w:r w:rsidRPr="005B0752">
        <w:rPr>
          <w:rFonts w:cs="Arial"/>
          <w:szCs w:val="22"/>
        </w:rPr>
        <w:t xml:space="preserve">8.     </w:t>
      </w:r>
      <w:r w:rsidR="0005555F" w:rsidRPr="006C2974">
        <w:rPr>
          <w:rFonts w:cs="Arial"/>
          <w:szCs w:val="22"/>
        </w:rPr>
        <w:tab/>
      </w:r>
      <w:r w:rsidR="00E2442D" w:rsidRPr="006C2974">
        <w:rPr>
          <w:rFonts w:cs="Arial"/>
          <w:b/>
          <w:szCs w:val="22"/>
        </w:rPr>
        <w:t xml:space="preserve">Akceptovaná zmluvná hodnota </w:t>
      </w:r>
      <w:r w:rsidRPr="006C2974">
        <w:rPr>
          <w:rFonts w:cs="Arial"/>
          <w:b/>
          <w:szCs w:val="22"/>
        </w:rPr>
        <w:t xml:space="preserve">Diela </w:t>
      </w:r>
      <w:r w:rsidR="00E2442D" w:rsidRPr="006C2974">
        <w:rPr>
          <w:rFonts w:cs="Arial"/>
          <w:b/>
          <w:szCs w:val="22"/>
        </w:rPr>
        <w:t>bez DPH</w:t>
      </w:r>
      <w:r w:rsidR="00947662" w:rsidRPr="006C2974">
        <w:rPr>
          <w:rFonts w:cs="Arial"/>
          <w:b/>
          <w:szCs w:val="22"/>
        </w:rPr>
        <w:t xml:space="preserve"> </w:t>
      </w:r>
      <w:r w:rsidR="00E2442D" w:rsidRPr="006C2974">
        <w:rPr>
          <w:rFonts w:cs="Arial"/>
          <w:b/>
          <w:szCs w:val="22"/>
        </w:rPr>
        <w:t>.........</w:t>
      </w:r>
      <w:r w:rsidR="001E1EBB" w:rsidRPr="006C2974">
        <w:rPr>
          <w:rFonts w:cs="Arial"/>
          <w:b/>
          <w:szCs w:val="22"/>
        </w:rPr>
        <w:t>.</w:t>
      </w:r>
      <w:r w:rsidR="00E2442D" w:rsidRPr="006C2974">
        <w:rPr>
          <w:rFonts w:cs="Arial"/>
          <w:b/>
          <w:szCs w:val="22"/>
        </w:rPr>
        <w:t>.............................</w:t>
      </w:r>
      <w:r w:rsidR="00460F53" w:rsidRPr="006C2974">
        <w:rPr>
          <w:rFonts w:cs="Arial"/>
          <w:b/>
          <w:szCs w:val="22"/>
        </w:rPr>
        <w:t>.</w:t>
      </w:r>
      <w:r w:rsidR="0005555F" w:rsidRPr="006C2974">
        <w:rPr>
          <w:rFonts w:cs="Arial"/>
          <w:b/>
          <w:szCs w:val="22"/>
        </w:rPr>
        <w:t>.</w:t>
      </w:r>
      <w:r w:rsidR="0005555F" w:rsidRPr="006C2974">
        <w:rPr>
          <w:rFonts w:cs="Arial"/>
          <w:b/>
          <w:szCs w:val="22"/>
        </w:rPr>
        <w:tab/>
      </w:r>
      <w:r w:rsidR="007125F9" w:rsidRPr="006C2974">
        <w:rPr>
          <w:rFonts w:cs="Arial"/>
          <w:b/>
          <w:szCs w:val="22"/>
        </w:rPr>
        <w:t>EUR</w:t>
      </w:r>
    </w:p>
    <w:p w14:paraId="13D2DBEE" w14:textId="77777777" w:rsidR="00E2442D" w:rsidRPr="006C2974" w:rsidRDefault="00947662" w:rsidP="0083239F">
      <w:pPr>
        <w:keepLines/>
        <w:suppressLineNumbers/>
        <w:tabs>
          <w:tab w:val="left" w:pos="1134"/>
          <w:tab w:val="left" w:pos="2268"/>
          <w:tab w:val="left" w:pos="2835"/>
          <w:tab w:val="left" w:pos="3402"/>
          <w:tab w:val="left" w:pos="3969"/>
          <w:tab w:val="left" w:pos="4536"/>
          <w:tab w:val="right" w:pos="7655"/>
          <w:tab w:val="left" w:pos="7938"/>
        </w:tabs>
        <w:suppressAutoHyphens/>
        <w:ind w:left="567" w:hanging="567"/>
        <w:contextualSpacing/>
        <w:jc w:val="both"/>
        <w:rPr>
          <w:rFonts w:cs="Arial"/>
          <w:szCs w:val="22"/>
        </w:rPr>
      </w:pPr>
      <w:r w:rsidRPr="006C2974">
        <w:rPr>
          <w:rFonts w:cs="Arial"/>
          <w:szCs w:val="22"/>
        </w:rPr>
        <w:t xml:space="preserve">        </w:t>
      </w:r>
      <w:r w:rsidR="0005555F" w:rsidRPr="006C2974">
        <w:rPr>
          <w:rFonts w:cs="Arial"/>
          <w:szCs w:val="22"/>
        </w:rPr>
        <w:tab/>
      </w:r>
      <w:r w:rsidR="00E2442D" w:rsidRPr="006C2974">
        <w:rPr>
          <w:rFonts w:cs="Arial"/>
          <w:szCs w:val="22"/>
        </w:rPr>
        <w:t xml:space="preserve">DPH </w:t>
      </w:r>
      <w:r w:rsidR="004511EA" w:rsidRPr="006C2974">
        <w:rPr>
          <w:rFonts w:cs="Arial"/>
          <w:szCs w:val="22"/>
        </w:rPr>
        <w:t>20%</w:t>
      </w:r>
      <w:r w:rsidR="0043105D" w:rsidRPr="006C2974">
        <w:rPr>
          <w:rFonts w:cs="Arial"/>
          <w:szCs w:val="22"/>
        </w:rPr>
        <w:t xml:space="preserve"> </w:t>
      </w:r>
      <w:r w:rsidRPr="006C2974">
        <w:rPr>
          <w:rFonts w:cs="Arial"/>
          <w:szCs w:val="22"/>
        </w:rPr>
        <w:t>....</w:t>
      </w:r>
      <w:r w:rsidR="00E2442D" w:rsidRPr="006C2974">
        <w:rPr>
          <w:rFonts w:cs="Arial"/>
          <w:szCs w:val="22"/>
        </w:rPr>
        <w:t>..................................................................................</w:t>
      </w:r>
      <w:r w:rsidR="00460F53" w:rsidRPr="006C2974">
        <w:rPr>
          <w:rFonts w:cs="Arial"/>
          <w:szCs w:val="22"/>
        </w:rPr>
        <w:t>..</w:t>
      </w:r>
      <w:r w:rsidR="00E2442D" w:rsidRPr="006C2974">
        <w:rPr>
          <w:rFonts w:cs="Arial"/>
          <w:szCs w:val="22"/>
        </w:rPr>
        <w:t>.......</w:t>
      </w:r>
      <w:r w:rsidR="00460F53" w:rsidRPr="006C2974">
        <w:rPr>
          <w:rFonts w:cs="Arial"/>
          <w:szCs w:val="22"/>
        </w:rPr>
        <w:t>.</w:t>
      </w:r>
      <w:r w:rsidR="00465546" w:rsidRPr="006C2974">
        <w:rPr>
          <w:rFonts w:cs="Arial"/>
          <w:szCs w:val="22"/>
        </w:rPr>
        <w:t>...</w:t>
      </w:r>
      <w:r w:rsidR="0005555F" w:rsidRPr="006C2974">
        <w:rPr>
          <w:rFonts w:cs="Arial"/>
          <w:szCs w:val="22"/>
        </w:rPr>
        <w:tab/>
      </w:r>
      <w:r w:rsidR="0005555F" w:rsidRPr="006C2974">
        <w:rPr>
          <w:rFonts w:cs="Arial"/>
          <w:szCs w:val="22"/>
        </w:rPr>
        <w:tab/>
      </w:r>
      <w:r w:rsidR="007125F9" w:rsidRPr="006C2974">
        <w:rPr>
          <w:rFonts w:cs="Arial"/>
          <w:szCs w:val="22"/>
        </w:rPr>
        <w:t>EUR</w:t>
      </w:r>
    </w:p>
    <w:p w14:paraId="1B4BE8BE" w14:textId="77777777" w:rsidR="00E2442D" w:rsidRPr="006C2974" w:rsidRDefault="00947662" w:rsidP="0083239F">
      <w:pPr>
        <w:keepLines/>
        <w:suppressLineNumbers/>
        <w:tabs>
          <w:tab w:val="left" w:pos="1134"/>
          <w:tab w:val="left" w:pos="2268"/>
          <w:tab w:val="left" w:pos="2835"/>
          <w:tab w:val="left" w:pos="3402"/>
          <w:tab w:val="left" w:pos="3969"/>
          <w:tab w:val="left" w:pos="4536"/>
          <w:tab w:val="right" w:pos="7655"/>
          <w:tab w:val="left" w:pos="7938"/>
        </w:tabs>
        <w:suppressAutoHyphens/>
        <w:ind w:left="567" w:hanging="567"/>
        <w:contextualSpacing/>
        <w:jc w:val="both"/>
        <w:rPr>
          <w:rFonts w:cs="Arial"/>
          <w:szCs w:val="22"/>
        </w:rPr>
      </w:pPr>
      <w:r w:rsidRPr="006C2974">
        <w:rPr>
          <w:rFonts w:cs="Arial"/>
          <w:szCs w:val="22"/>
        </w:rPr>
        <w:t xml:space="preserve">    </w:t>
      </w:r>
      <w:r w:rsidR="0005555F" w:rsidRPr="006C2974">
        <w:rPr>
          <w:rFonts w:cs="Arial"/>
          <w:szCs w:val="22"/>
        </w:rPr>
        <w:tab/>
      </w:r>
      <w:r w:rsidR="00E2442D" w:rsidRPr="006C2974">
        <w:rPr>
          <w:rFonts w:cs="Arial"/>
          <w:szCs w:val="22"/>
        </w:rPr>
        <w:t xml:space="preserve">Akceptovaná zmluvná hodnota </w:t>
      </w:r>
      <w:r w:rsidR="0043105D" w:rsidRPr="006C2974">
        <w:rPr>
          <w:rFonts w:cs="Arial"/>
          <w:szCs w:val="22"/>
        </w:rPr>
        <w:t xml:space="preserve">Diela </w:t>
      </w:r>
      <w:r w:rsidR="00E2442D" w:rsidRPr="006C2974">
        <w:rPr>
          <w:rFonts w:cs="Arial"/>
          <w:szCs w:val="22"/>
        </w:rPr>
        <w:t>vrátane DPH</w:t>
      </w:r>
      <w:r w:rsidRPr="006C2974">
        <w:rPr>
          <w:rFonts w:cs="Arial"/>
          <w:szCs w:val="22"/>
        </w:rPr>
        <w:t xml:space="preserve"> .</w:t>
      </w:r>
      <w:r w:rsidR="00E2442D" w:rsidRPr="006C2974">
        <w:rPr>
          <w:rFonts w:cs="Arial"/>
          <w:szCs w:val="22"/>
        </w:rPr>
        <w:t>..</w:t>
      </w:r>
      <w:r w:rsidR="000C00B1" w:rsidRPr="006C2974">
        <w:rPr>
          <w:rFonts w:cs="Arial"/>
          <w:szCs w:val="22"/>
        </w:rPr>
        <w:t>.</w:t>
      </w:r>
      <w:r w:rsidR="00E2442D" w:rsidRPr="006C2974">
        <w:rPr>
          <w:rFonts w:cs="Arial"/>
          <w:szCs w:val="22"/>
        </w:rPr>
        <w:t>..........................</w:t>
      </w:r>
      <w:r w:rsidR="00460F53" w:rsidRPr="006C2974">
        <w:rPr>
          <w:rFonts w:cs="Arial"/>
          <w:szCs w:val="22"/>
        </w:rPr>
        <w:t>..</w:t>
      </w:r>
      <w:r w:rsidR="00E2442D" w:rsidRPr="006C2974">
        <w:rPr>
          <w:rFonts w:cs="Arial"/>
          <w:szCs w:val="22"/>
        </w:rPr>
        <w:t>...</w:t>
      </w:r>
      <w:r w:rsidR="00FC37BB" w:rsidRPr="006C2974">
        <w:rPr>
          <w:rFonts w:cs="Arial"/>
          <w:szCs w:val="22"/>
        </w:rPr>
        <w:tab/>
      </w:r>
      <w:r w:rsidR="007125F9" w:rsidRPr="006C2974">
        <w:rPr>
          <w:rFonts w:cs="Arial"/>
          <w:szCs w:val="22"/>
        </w:rPr>
        <w:t>EUR</w:t>
      </w:r>
    </w:p>
    <w:p w14:paraId="4A2C8C1A" w14:textId="77777777" w:rsidR="00E2442D" w:rsidRPr="006C2974" w:rsidRDefault="00947662" w:rsidP="0083239F">
      <w:pPr>
        <w:keepLines/>
        <w:suppressLineNumbers/>
        <w:tabs>
          <w:tab w:val="left" w:pos="1134"/>
          <w:tab w:val="left" w:pos="2268"/>
          <w:tab w:val="left" w:pos="2835"/>
          <w:tab w:val="left" w:pos="3402"/>
          <w:tab w:val="left" w:pos="3969"/>
          <w:tab w:val="left" w:pos="4536"/>
          <w:tab w:val="right" w:pos="7655"/>
          <w:tab w:val="left" w:pos="7938"/>
        </w:tabs>
        <w:suppressAutoHyphens/>
        <w:ind w:left="567" w:hanging="567"/>
        <w:contextualSpacing/>
        <w:jc w:val="both"/>
        <w:rPr>
          <w:rFonts w:cs="Arial"/>
          <w:szCs w:val="22"/>
        </w:rPr>
      </w:pPr>
      <w:r w:rsidRPr="006C2974">
        <w:rPr>
          <w:rFonts w:cs="Arial"/>
          <w:szCs w:val="22"/>
        </w:rPr>
        <w:t xml:space="preserve">        </w:t>
      </w:r>
      <w:r w:rsidR="0005555F" w:rsidRPr="006C2974">
        <w:rPr>
          <w:rFonts w:cs="Arial"/>
          <w:szCs w:val="22"/>
        </w:rPr>
        <w:tab/>
      </w:r>
      <w:r w:rsidR="00E2442D" w:rsidRPr="006C2974">
        <w:rPr>
          <w:rFonts w:cs="Arial"/>
          <w:szCs w:val="22"/>
        </w:rPr>
        <w:t>(slovom ......................................................................</w:t>
      </w:r>
      <w:r w:rsidR="000C00B1" w:rsidRPr="006C2974">
        <w:rPr>
          <w:rFonts w:cs="Arial"/>
          <w:szCs w:val="22"/>
        </w:rPr>
        <w:t>.</w:t>
      </w:r>
      <w:r w:rsidR="00E2442D" w:rsidRPr="006C2974">
        <w:rPr>
          <w:rFonts w:cs="Arial"/>
          <w:szCs w:val="22"/>
        </w:rPr>
        <w:t>.....</w:t>
      </w:r>
      <w:r w:rsidRPr="006C2974">
        <w:rPr>
          <w:rFonts w:cs="Arial"/>
          <w:szCs w:val="22"/>
        </w:rPr>
        <w:t>.</w:t>
      </w:r>
      <w:r w:rsidR="00E2442D" w:rsidRPr="006C2974">
        <w:rPr>
          <w:rFonts w:cs="Arial"/>
          <w:szCs w:val="22"/>
        </w:rPr>
        <w:t>..............</w:t>
      </w:r>
      <w:r w:rsidR="000C00B1" w:rsidRPr="006C2974">
        <w:rPr>
          <w:rFonts w:cs="Arial"/>
          <w:szCs w:val="22"/>
        </w:rPr>
        <w:t>...</w:t>
      </w:r>
      <w:r w:rsidR="007125F9" w:rsidRPr="006C2974">
        <w:rPr>
          <w:rFonts w:cs="Arial"/>
          <w:szCs w:val="22"/>
        </w:rPr>
        <w:t>........</w:t>
      </w:r>
      <w:r w:rsidR="00E2442D" w:rsidRPr="006C2974">
        <w:rPr>
          <w:rFonts w:cs="Arial"/>
          <w:szCs w:val="22"/>
        </w:rPr>
        <w:t xml:space="preserve"> </w:t>
      </w:r>
      <w:r w:rsidR="0005555F" w:rsidRPr="006C2974">
        <w:rPr>
          <w:rFonts w:cs="Arial"/>
          <w:szCs w:val="22"/>
        </w:rPr>
        <w:tab/>
      </w:r>
      <w:r w:rsidR="007125F9" w:rsidRPr="006C2974">
        <w:rPr>
          <w:rFonts w:cs="Arial"/>
          <w:szCs w:val="22"/>
        </w:rPr>
        <w:t>EUR</w:t>
      </w:r>
      <w:r w:rsidR="00E2442D" w:rsidRPr="006C2974">
        <w:rPr>
          <w:rFonts w:cs="Arial"/>
          <w:szCs w:val="22"/>
        </w:rPr>
        <w:t>)</w:t>
      </w:r>
    </w:p>
    <w:p w14:paraId="2A079B70" w14:textId="77777777" w:rsidR="002103CB" w:rsidRPr="006C2974" w:rsidRDefault="0043105D" w:rsidP="0083239F">
      <w:pPr>
        <w:ind w:left="567" w:hanging="567"/>
        <w:contextualSpacing/>
        <w:jc w:val="both"/>
        <w:rPr>
          <w:rFonts w:cs="Arial"/>
          <w:szCs w:val="22"/>
        </w:rPr>
      </w:pPr>
      <w:r w:rsidRPr="006C2974">
        <w:rPr>
          <w:rFonts w:cs="Arial"/>
          <w:szCs w:val="22"/>
        </w:rPr>
        <w:t>9</w:t>
      </w:r>
      <w:r w:rsidR="00E2442D" w:rsidRPr="006C2974">
        <w:rPr>
          <w:rFonts w:cs="Arial"/>
          <w:szCs w:val="22"/>
        </w:rPr>
        <w:t>.</w:t>
      </w:r>
      <w:r w:rsidR="00E2442D" w:rsidRPr="006C2974">
        <w:rPr>
          <w:rFonts w:cs="Arial"/>
          <w:szCs w:val="22"/>
        </w:rPr>
        <w:tab/>
      </w:r>
      <w:r w:rsidR="00C218E8" w:rsidRPr="006C2974">
        <w:rPr>
          <w:rFonts w:cs="Arial"/>
          <w:szCs w:val="22"/>
        </w:rPr>
        <w:t>V prípade, ak je Zhotoviteľom  viac  právnych subjektov, ktorí za účelom plnenia predmetu Zmluvy</w:t>
      </w:r>
      <w:r w:rsidR="00692294" w:rsidRPr="006C2974">
        <w:rPr>
          <w:rFonts w:cs="Arial"/>
          <w:szCs w:val="22"/>
        </w:rPr>
        <w:t xml:space="preserve"> o Dielo</w:t>
      </w:r>
      <w:r w:rsidR="00C218E8" w:rsidRPr="006C2974">
        <w:rPr>
          <w:rFonts w:cs="Arial"/>
          <w:szCs w:val="22"/>
        </w:rPr>
        <w:t xml:space="preserve"> vytvorili zoskupenie bez právnej subjektivity</w:t>
      </w:r>
      <w:r w:rsidR="00FB5401" w:rsidRPr="006C2974">
        <w:rPr>
          <w:rFonts w:cs="Arial"/>
          <w:szCs w:val="22"/>
        </w:rPr>
        <w:t>,</w:t>
      </w:r>
      <w:r w:rsidR="00C218E8" w:rsidRPr="006C2974">
        <w:rPr>
          <w:rFonts w:cs="Arial"/>
          <w:szCs w:val="22"/>
        </w:rPr>
        <w:t xml:space="preserve"> sa pod pojmom Zhotoviteľ rozumejú všetci účastníci Zmluvy na strane Zhotoviteľa. Neoddeliteľnou súčasťou Zmluvy </w:t>
      </w:r>
      <w:r w:rsidR="00C218E8" w:rsidRPr="006C2974">
        <w:rPr>
          <w:rFonts w:cs="Arial"/>
          <w:szCs w:val="22"/>
        </w:rPr>
        <w:lastRenderedPageBreak/>
        <w:t>o Dielo je v takomto prípade úradne overená fotokópia zmluvy o vytvorení predmetného zoskupenia medzi jednotlivými účastníkmi Zmluvy na strane Zhotoviteľa, pričom uvedená zmluva musí byť uzatvorená v súlade s podmienkami uvedenými vo Zväzku 1</w:t>
      </w:r>
      <w:r w:rsidR="003C028C" w:rsidRPr="006C2974">
        <w:rPr>
          <w:rFonts w:cs="Arial"/>
          <w:szCs w:val="22"/>
        </w:rPr>
        <w:t xml:space="preserve"> súťažných podkladov</w:t>
      </w:r>
      <w:r w:rsidR="00C218E8" w:rsidRPr="006C2974">
        <w:rPr>
          <w:rFonts w:cs="Arial"/>
          <w:szCs w:val="22"/>
        </w:rPr>
        <w:t xml:space="preserve">. V prípade zmeny alebo doplnenia zmluvy o vytvorení zoskupenia bez právnej subjektivity sa Zhotoviteľ zaväzuje doporučene doručiť do sídla Objednávateľa fotokópiu dodatku k tejto zmluve, a to v lehote 14 kalendárnych dní odo dňa jeho podpísania účastníkmi zoskupenia. Tým nie je dotknutá povinnosť Zhotoviteľa postupovať podľa </w:t>
      </w:r>
      <w:proofErr w:type="spellStart"/>
      <w:r w:rsidR="00C218E8" w:rsidRPr="006C2974">
        <w:rPr>
          <w:rFonts w:cs="Arial"/>
          <w:szCs w:val="22"/>
        </w:rPr>
        <w:t>podčlánku</w:t>
      </w:r>
      <w:proofErr w:type="spellEnd"/>
      <w:r w:rsidR="00C218E8" w:rsidRPr="006C2974">
        <w:rPr>
          <w:rFonts w:cs="Arial"/>
          <w:szCs w:val="22"/>
        </w:rPr>
        <w:t xml:space="preserve"> 1.14 Osobitných zmluvných podmienok.</w:t>
      </w:r>
      <w:r w:rsidR="00920E04" w:rsidRPr="006C2974">
        <w:rPr>
          <w:rFonts w:cs="Arial"/>
          <w:szCs w:val="22"/>
        </w:rPr>
        <w:t xml:space="preserve"> V prípade, ak v mene Zhotoviteľa koná splnomocnený zástupca, neoddeliteľnou súčasťou tejto Zmluvy o Dielo je plná moc udelená Zhotoviteľom v súlade s podmienkami uvedenými vo Zväzku 1 súťažných podkladov.</w:t>
      </w:r>
    </w:p>
    <w:p w14:paraId="00E2D0F0" w14:textId="77777777" w:rsidR="003C028C" w:rsidRPr="00F802AE" w:rsidRDefault="00FB5401" w:rsidP="0083239F">
      <w:pPr>
        <w:autoSpaceDE w:val="0"/>
        <w:autoSpaceDN w:val="0"/>
        <w:adjustRightInd w:val="0"/>
        <w:ind w:left="550" w:hanging="550"/>
        <w:contextualSpacing/>
        <w:jc w:val="both"/>
        <w:rPr>
          <w:rFonts w:cs="Arial"/>
          <w:szCs w:val="22"/>
        </w:rPr>
      </w:pPr>
      <w:r w:rsidRPr="006C2974">
        <w:rPr>
          <w:rFonts w:cs="Arial"/>
          <w:szCs w:val="22"/>
        </w:rPr>
        <w:t>10</w:t>
      </w:r>
      <w:r w:rsidR="007F37E3" w:rsidRPr="006C2974">
        <w:rPr>
          <w:rFonts w:cs="Arial"/>
          <w:szCs w:val="22"/>
        </w:rPr>
        <w:t>.</w:t>
      </w:r>
      <w:r w:rsidR="007F37E3" w:rsidRPr="006C2974">
        <w:rPr>
          <w:rFonts w:cs="Arial"/>
          <w:szCs w:val="22"/>
        </w:rPr>
        <w:tab/>
      </w:r>
      <w:r w:rsidR="002103CB" w:rsidRPr="006C2974">
        <w:rPr>
          <w:rFonts w:cs="Arial"/>
          <w:szCs w:val="22"/>
        </w:rPr>
        <w:t xml:space="preserve">Zhotoviteľ sa zaväzuje vyhotoviť a dokončiť Dielo prostredníctvom tých osôb, ktorými podľa zákona č. </w:t>
      </w:r>
      <w:r w:rsidR="003F072E" w:rsidRPr="006C2974">
        <w:rPr>
          <w:rFonts w:cs="Arial"/>
          <w:szCs w:val="22"/>
        </w:rPr>
        <w:t>343/2015</w:t>
      </w:r>
      <w:r w:rsidR="002103CB" w:rsidRPr="006C2974">
        <w:rPr>
          <w:rFonts w:cs="Arial"/>
          <w:szCs w:val="22"/>
        </w:rPr>
        <w:t xml:space="preserve"> Z. z. o verejnom obstarávaní a o zmene a doplnení niektorých zákonov v znení neskorších predpisov preukazoval splnenie podmienok účasti </w:t>
      </w:r>
      <w:r w:rsidR="00BA794C" w:rsidRPr="006C2974">
        <w:rPr>
          <w:rFonts w:cs="Arial"/>
          <w:szCs w:val="22"/>
        </w:rPr>
        <w:t xml:space="preserve">v </w:t>
      </w:r>
      <w:r w:rsidR="00FA1FCE" w:rsidRPr="006C2974">
        <w:rPr>
          <w:rFonts w:cs="Arial"/>
          <w:szCs w:val="22"/>
        </w:rPr>
        <w:t xml:space="preserve">nadlimitnej </w:t>
      </w:r>
      <w:r w:rsidR="00BA794C" w:rsidRPr="006C2974">
        <w:rPr>
          <w:rFonts w:cs="Arial"/>
          <w:szCs w:val="22"/>
        </w:rPr>
        <w:t>zákazke</w:t>
      </w:r>
      <w:r w:rsidR="002103CB" w:rsidRPr="006C2974">
        <w:rPr>
          <w:rFonts w:cs="Arial"/>
          <w:szCs w:val="22"/>
        </w:rPr>
        <w:t xml:space="preserve"> na predmet zákazky </w:t>
      </w:r>
      <w:r w:rsidR="002103CB" w:rsidRPr="00790C85">
        <w:rPr>
          <w:rFonts w:cs="Arial"/>
          <w:b/>
          <w:szCs w:val="22"/>
        </w:rPr>
        <w:t>„</w:t>
      </w:r>
      <w:r w:rsidR="00790C85" w:rsidRPr="00790C85">
        <w:rPr>
          <w:rFonts w:cs="Arial"/>
          <w:b/>
          <w:szCs w:val="22"/>
        </w:rPr>
        <w:t xml:space="preserve">D3 Oščadnica-Čadca, Bukov, II. </w:t>
      </w:r>
      <w:proofErr w:type="spellStart"/>
      <w:r w:rsidR="00790C85" w:rsidRPr="00790C85">
        <w:rPr>
          <w:rFonts w:cs="Arial"/>
          <w:b/>
          <w:szCs w:val="22"/>
        </w:rPr>
        <w:t>polprofil</w:t>
      </w:r>
      <w:proofErr w:type="spellEnd"/>
      <w:r w:rsidR="00790C85" w:rsidRPr="00790C85" w:rsidDel="00790C85">
        <w:rPr>
          <w:rFonts w:cs="Arial"/>
          <w:b/>
          <w:szCs w:val="22"/>
        </w:rPr>
        <w:t xml:space="preserve"> </w:t>
      </w:r>
      <w:r w:rsidR="002103CB" w:rsidRPr="00790C85">
        <w:rPr>
          <w:rFonts w:cs="Arial"/>
          <w:b/>
          <w:szCs w:val="22"/>
        </w:rPr>
        <w:t>“</w:t>
      </w:r>
      <w:r w:rsidR="00C218E8" w:rsidRPr="00790C85">
        <w:rPr>
          <w:rFonts w:cs="Arial"/>
          <w:szCs w:val="22"/>
        </w:rPr>
        <w:t xml:space="preserve"> („</w:t>
      </w:r>
      <w:r w:rsidR="00C218E8" w:rsidRPr="00790C85">
        <w:rPr>
          <w:rFonts w:cs="Arial"/>
          <w:b/>
          <w:szCs w:val="22"/>
        </w:rPr>
        <w:t xml:space="preserve">kľúčoví </w:t>
      </w:r>
      <w:r w:rsidR="00CF5F18" w:rsidRPr="00790C85">
        <w:rPr>
          <w:rFonts w:cs="Arial"/>
          <w:b/>
          <w:szCs w:val="22"/>
        </w:rPr>
        <w:t>odborníci</w:t>
      </w:r>
      <w:r w:rsidR="00C218E8" w:rsidRPr="00790C85">
        <w:rPr>
          <w:rFonts w:cs="Arial"/>
          <w:b/>
          <w:szCs w:val="22"/>
        </w:rPr>
        <w:t xml:space="preserve"> na stavbe</w:t>
      </w:r>
      <w:r w:rsidR="00C218E8" w:rsidRPr="00790C85">
        <w:rPr>
          <w:rFonts w:cs="Arial"/>
          <w:szCs w:val="22"/>
        </w:rPr>
        <w:t>“).</w:t>
      </w:r>
      <w:r w:rsidR="002103CB" w:rsidRPr="00790C85">
        <w:rPr>
          <w:rFonts w:cs="Arial"/>
          <w:szCs w:val="22"/>
        </w:rPr>
        <w:t xml:space="preserve"> Ak nebude možné Dielo vyhotoviť a dokončiť prostredníctvom týchto osô</w:t>
      </w:r>
      <w:r w:rsidR="00E74220" w:rsidRPr="00790C85">
        <w:rPr>
          <w:rFonts w:cs="Arial"/>
          <w:szCs w:val="22"/>
        </w:rPr>
        <w:t xml:space="preserve">b, je Zhotoviteľ povinný Dielo </w:t>
      </w:r>
      <w:r w:rsidR="002103CB" w:rsidRPr="00790C85">
        <w:rPr>
          <w:rFonts w:cs="Arial"/>
          <w:szCs w:val="22"/>
        </w:rPr>
        <w:t>vyhotoviť a dokončiť prostredníctvom osôb spĺňajúcich totožné podmienky týkajúce sa vzdelania a odbornej praxe</w:t>
      </w:r>
      <w:r w:rsidR="00C218E8" w:rsidRPr="00790C85">
        <w:rPr>
          <w:rFonts w:cs="Arial"/>
          <w:szCs w:val="22"/>
        </w:rPr>
        <w:t xml:space="preserve"> za podmienky dodržania ustanovení zákona č.</w:t>
      </w:r>
      <w:r w:rsidR="003F1029" w:rsidRPr="00FE4170">
        <w:rPr>
          <w:rFonts w:cs="Arial"/>
          <w:szCs w:val="22"/>
        </w:rPr>
        <w:t xml:space="preserve"> </w:t>
      </w:r>
      <w:r w:rsidR="003F072E" w:rsidRPr="00FE4170">
        <w:rPr>
          <w:rFonts w:cs="Arial"/>
          <w:szCs w:val="22"/>
        </w:rPr>
        <w:t>343/2015</w:t>
      </w:r>
      <w:r w:rsidR="00C218E8" w:rsidRPr="00FE4170">
        <w:rPr>
          <w:rFonts w:cs="Arial"/>
          <w:szCs w:val="22"/>
        </w:rPr>
        <w:t xml:space="preserve"> </w:t>
      </w:r>
      <w:proofErr w:type="spellStart"/>
      <w:r w:rsidR="00C218E8" w:rsidRPr="00FE4170">
        <w:rPr>
          <w:rFonts w:cs="Arial"/>
          <w:szCs w:val="22"/>
        </w:rPr>
        <w:t>Z.z</w:t>
      </w:r>
      <w:proofErr w:type="spellEnd"/>
      <w:r w:rsidR="00C218E8" w:rsidRPr="00FE4170">
        <w:rPr>
          <w:rFonts w:cs="Arial"/>
          <w:szCs w:val="22"/>
        </w:rPr>
        <w:t xml:space="preserve">. </w:t>
      </w:r>
      <w:r w:rsidRPr="00FB322C">
        <w:rPr>
          <w:rFonts w:cs="Arial"/>
          <w:szCs w:val="22"/>
        </w:rPr>
        <w:t xml:space="preserve">o verejnom obstarávaní a o zmene a doplnení niektorých zákonov </w:t>
      </w:r>
      <w:r w:rsidRPr="00F802AE">
        <w:rPr>
          <w:rFonts w:cs="Arial"/>
          <w:szCs w:val="22"/>
        </w:rPr>
        <w:t>v znení neskorších predpisov</w:t>
      </w:r>
      <w:r w:rsidR="00C218E8" w:rsidRPr="00F802AE">
        <w:rPr>
          <w:rFonts w:cs="Arial"/>
          <w:szCs w:val="22"/>
        </w:rPr>
        <w:t xml:space="preserve">. </w:t>
      </w:r>
    </w:p>
    <w:p w14:paraId="187631F9" w14:textId="77777777" w:rsidR="001038F6" w:rsidRPr="00F802AE" w:rsidRDefault="004B26F7" w:rsidP="0083239F">
      <w:pPr>
        <w:ind w:left="567" w:hanging="567"/>
        <w:contextualSpacing/>
        <w:jc w:val="both"/>
        <w:rPr>
          <w:rFonts w:cs="Arial"/>
          <w:bCs/>
        </w:rPr>
      </w:pPr>
      <w:r w:rsidRPr="00F802AE">
        <w:rPr>
          <w:rFonts w:cs="Arial"/>
          <w:szCs w:val="22"/>
        </w:rPr>
        <w:t>1</w:t>
      </w:r>
      <w:r w:rsidR="00FB5401" w:rsidRPr="00F802AE">
        <w:rPr>
          <w:rFonts w:cs="Arial"/>
          <w:szCs w:val="22"/>
        </w:rPr>
        <w:t>1</w:t>
      </w:r>
      <w:r w:rsidR="00781FBC" w:rsidRPr="00F802AE">
        <w:rPr>
          <w:rFonts w:cs="Arial"/>
          <w:szCs w:val="22"/>
        </w:rPr>
        <w:t>.</w:t>
      </w:r>
      <w:r w:rsidR="005907C6" w:rsidRPr="00F802AE">
        <w:rPr>
          <w:rFonts w:cs="Arial"/>
          <w:szCs w:val="22"/>
        </w:rPr>
        <w:tab/>
      </w:r>
      <w:r w:rsidR="00FB3803" w:rsidRPr="00F802AE">
        <w:rPr>
          <w:rFonts w:cs="Arial"/>
          <w:szCs w:val="22"/>
        </w:rPr>
        <w:t xml:space="preserve">Zmluvné </w:t>
      </w:r>
      <w:r w:rsidR="00072657" w:rsidRPr="00F802AE">
        <w:rPr>
          <w:rFonts w:cs="Arial"/>
          <w:szCs w:val="22"/>
        </w:rPr>
        <w:t>S</w:t>
      </w:r>
      <w:r w:rsidR="00FB3803" w:rsidRPr="00F802AE">
        <w:rPr>
          <w:rFonts w:cs="Arial"/>
          <w:szCs w:val="22"/>
        </w:rPr>
        <w:t>trany berú na vedomie, že Predbežné technické riešenie (Zväzok 1 súťažných podkladov) predložené Zhotoviteľom v</w:t>
      </w:r>
      <w:r w:rsidR="00EC68A4" w:rsidRPr="00F802AE">
        <w:rPr>
          <w:rFonts w:cs="Arial"/>
          <w:szCs w:val="22"/>
        </w:rPr>
        <w:t> </w:t>
      </w:r>
      <w:r w:rsidR="000E01A8" w:rsidRPr="00F802AE">
        <w:rPr>
          <w:rFonts w:cs="Arial"/>
          <w:szCs w:val="22"/>
        </w:rPr>
        <w:t>P</w:t>
      </w:r>
      <w:r w:rsidR="00FB3803" w:rsidRPr="00F802AE">
        <w:rPr>
          <w:rFonts w:cs="Arial"/>
          <w:szCs w:val="22"/>
        </w:rPr>
        <w:t>onuke</w:t>
      </w:r>
      <w:r w:rsidR="00EC68A4" w:rsidRPr="00F802AE">
        <w:rPr>
          <w:rFonts w:cs="Arial"/>
          <w:szCs w:val="22"/>
        </w:rPr>
        <w:t xml:space="preserve"> (ďalej len „</w:t>
      </w:r>
      <w:r w:rsidR="00EC68A4" w:rsidRPr="00F802AE">
        <w:rPr>
          <w:rFonts w:cs="Arial"/>
          <w:b/>
          <w:szCs w:val="22"/>
        </w:rPr>
        <w:t>Predbežné technické riešenie</w:t>
      </w:r>
      <w:r w:rsidR="00EC68A4" w:rsidRPr="00F802AE">
        <w:rPr>
          <w:rFonts w:cs="Arial"/>
          <w:szCs w:val="22"/>
        </w:rPr>
        <w:t xml:space="preserve">“), predstavuje súčasť Zmluvy a je pre zmluvné </w:t>
      </w:r>
      <w:r w:rsidR="000E01A8" w:rsidRPr="00F802AE">
        <w:rPr>
          <w:rFonts w:cs="Arial"/>
          <w:szCs w:val="22"/>
        </w:rPr>
        <w:t>S</w:t>
      </w:r>
      <w:r w:rsidR="00EC68A4" w:rsidRPr="00F802AE">
        <w:rPr>
          <w:rFonts w:cs="Arial"/>
          <w:szCs w:val="22"/>
        </w:rPr>
        <w:t xml:space="preserve">trany záväzné. Zmeny </w:t>
      </w:r>
      <w:r w:rsidR="00243055" w:rsidRPr="00F802AE">
        <w:rPr>
          <w:rFonts w:cs="Arial"/>
          <w:bCs/>
        </w:rPr>
        <w:t xml:space="preserve">a úpravy </w:t>
      </w:r>
      <w:r w:rsidR="00EC68A4" w:rsidRPr="00F802AE">
        <w:rPr>
          <w:rFonts w:cs="Arial"/>
          <w:bCs/>
        </w:rPr>
        <w:t xml:space="preserve">Predbežného </w:t>
      </w:r>
      <w:r w:rsidR="00243055" w:rsidRPr="00F802AE">
        <w:rPr>
          <w:rFonts w:cs="Arial"/>
          <w:bCs/>
        </w:rPr>
        <w:t>technického riešenia sú možné len na základe pokynu Staveb</w:t>
      </w:r>
      <w:r w:rsidR="00EC68A4" w:rsidRPr="00F802AE">
        <w:rPr>
          <w:rFonts w:cs="Arial"/>
          <w:bCs/>
        </w:rPr>
        <w:t>notechnického</w:t>
      </w:r>
      <w:r w:rsidR="00243055" w:rsidRPr="00F802AE">
        <w:rPr>
          <w:rFonts w:cs="Arial"/>
          <w:bCs/>
        </w:rPr>
        <w:t xml:space="preserve"> dozoru a s písomným súhlasom Objednávateľa, v súlade s článkom 13 </w:t>
      </w:r>
      <w:r w:rsidR="00EC68A4" w:rsidRPr="00F802AE">
        <w:rPr>
          <w:rFonts w:cs="Arial"/>
          <w:bCs/>
        </w:rPr>
        <w:t>(</w:t>
      </w:r>
      <w:r w:rsidR="00243055" w:rsidRPr="00F802AE">
        <w:rPr>
          <w:rFonts w:cs="Arial"/>
          <w:bCs/>
          <w:i/>
        </w:rPr>
        <w:t>Zmeny a úpravy</w:t>
      </w:r>
      <w:r w:rsidR="00EC68A4" w:rsidRPr="00F802AE">
        <w:rPr>
          <w:rFonts w:cs="Arial"/>
          <w:bCs/>
          <w:i/>
        </w:rPr>
        <w:t xml:space="preserve">) </w:t>
      </w:r>
      <w:r w:rsidR="001038F6" w:rsidRPr="00F802AE">
        <w:rPr>
          <w:rFonts w:cs="Arial"/>
          <w:bCs/>
        </w:rPr>
        <w:t>Z</w:t>
      </w:r>
      <w:r w:rsidR="00EC68A4" w:rsidRPr="00F802AE">
        <w:rPr>
          <w:rFonts w:cs="Arial"/>
          <w:bCs/>
        </w:rPr>
        <w:t>mluvných podmienok</w:t>
      </w:r>
      <w:r w:rsidR="00243055" w:rsidRPr="00F802AE">
        <w:rPr>
          <w:rFonts w:cs="Arial"/>
          <w:bCs/>
          <w:i/>
        </w:rPr>
        <w:t>.</w:t>
      </w:r>
      <w:r w:rsidR="00EC68A4" w:rsidRPr="00F802AE">
        <w:rPr>
          <w:rFonts w:cs="Arial"/>
          <w:bCs/>
          <w:i/>
        </w:rPr>
        <w:t xml:space="preserve"> </w:t>
      </w:r>
      <w:r w:rsidR="00143F60" w:rsidRPr="00F802AE">
        <w:rPr>
          <w:rFonts w:cs="Arial"/>
          <w:bCs/>
        </w:rPr>
        <w:t>Ak</w:t>
      </w:r>
      <w:r w:rsidR="00243055" w:rsidRPr="00F802AE">
        <w:rPr>
          <w:rFonts w:cs="Arial"/>
        </w:rPr>
        <w:t xml:space="preserve"> Predbežné technické riešenie a/alebo následné projektové riešenie Zhotoviteľa bude odlišné od projektového riešenia Objednávateľa predloženého vo Zväzku 5 súťažných podkladov - Dokumentácii poskytnutej Objednávateľom, bude Zhotoviteľ  znášať všetky riziká, vrátane všetkých nákladov vyplývajúcich z prípadnej zmeny geologických a hydrogeologických  podmienok, majetkovoprávneho vysporiadania, z vyjadrení dotknutých orgánov, alebo z iných dôvodov, ktoré vyplynú z navrhnutého projektového riešenia Zhotoviteľa a to bez nároku na navýšenie Zmluvnej ceny.</w:t>
      </w:r>
      <w:r w:rsidR="00243055" w:rsidRPr="00F802AE">
        <w:rPr>
          <w:rFonts w:cs="Arial"/>
          <w:bCs/>
        </w:rPr>
        <w:t xml:space="preserve"> </w:t>
      </w:r>
    </w:p>
    <w:p w14:paraId="0967EC70" w14:textId="77777777" w:rsidR="00F965AE" w:rsidRPr="006C2974" w:rsidRDefault="009C50B1" w:rsidP="00F802AE">
      <w:pPr>
        <w:ind w:left="567"/>
        <w:jc w:val="both"/>
        <w:rPr>
          <w:rFonts w:cs="Arial"/>
          <w:bCs/>
        </w:rPr>
      </w:pPr>
      <w:r w:rsidRPr="00F802AE">
        <w:rPr>
          <w:rFonts w:cs="Arial"/>
          <w:bCs/>
        </w:rPr>
        <w:t>Ak</w:t>
      </w:r>
      <w:r w:rsidRPr="00F802AE">
        <w:rPr>
          <w:rFonts w:cs="Arial"/>
        </w:rPr>
        <w:t xml:space="preserve"> Predbežné technické riešenie a/alebo následné projektové riešenie Zhotoviteľa bude odlišné od projektového riešenia Objednávateľa predloženého vo Zväzku 5 súťažných podkladov - Dokumentácii poskytnutej Objednávateľom, a takéto projektové riešenie Zhotoviteľa </w:t>
      </w:r>
      <w:r w:rsidR="00820A49" w:rsidRPr="00F802AE">
        <w:rPr>
          <w:rFonts w:cs="Arial"/>
        </w:rPr>
        <w:t>(vrátane projektového riešenia Zhotoviteľa vypracovaného v súlade s Predbežným technickým riešením)</w:t>
      </w:r>
      <w:r w:rsidR="000E01A8" w:rsidRPr="00F802AE">
        <w:rPr>
          <w:rFonts w:cs="Arial"/>
        </w:rPr>
        <w:t xml:space="preserve"> </w:t>
      </w:r>
      <w:r w:rsidRPr="00F802AE">
        <w:rPr>
          <w:rFonts w:cs="Arial"/>
          <w:bCs/>
        </w:rPr>
        <w:t xml:space="preserve">nebude </w:t>
      </w:r>
      <w:r w:rsidR="00820A49" w:rsidRPr="00F802AE">
        <w:rPr>
          <w:rFonts w:cs="Arial"/>
          <w:bCs/>
        </w:rPr>
        <w:t xml:space="preserve">odsúhlasené a </w:t>
      </w:r>
      <w:r w:rsidRPr="00F802AE">
        <w:rPr>
          <w:rFonts w:cs="Arial"/>
          <w:bCs/>
        </w:rPr>
        <w:t>schválené príslušnými orgánmi a organizáciami, Zhotoviteľovi nevzniká nárok na navýšenie Zmluvnej ceny.</w:t>
      </w:r>
    </w:p>
    <w:p w14:paraId="72E62E88" w14:textId="77777777" w:rsidR="00E2442D" w:rsidRPr="001A0DDF" w:rsidRDefault="00243055" w:rsidP="0083239F">
      <w:pPr>
        <w:ind w:left="567" w:hanging="567"/>
        <w:contextualSpacing/>
        <w:jc w:val="both"/>
        <w:rPr>
          <w:rFonts w:cs="Arial"/>
          <w:szCs w:val="22"/>
        </w:rPr>
      </w:pPr>
      <w:r w:rsidRPr="00FE4170">
        <w:rPr>
          <w:rFonts w:cs="Arial"/>
          <w:szCs w:val="22"/>
        </w:rPr>
        <w:t xml:space="preserve">12.   </w:t>
      </w:r>
      <w:r w:rsidR="00E61F35" w:rsidRPr="00FE4170">
        <w:rPr>
          <w:rFonts w:cs="Arial"/>
          <w:szCs w:val="22"/>
        </w:rPr>
        <w:t>V prípade, ak Objednávateľovi vznikne podľa tejto Zmluvy</w:t>
      </w:r>
      <w:r w:rsidR="00692294" w:rsidRPr="00FE4170">
        <w:rPr>
          <w:rFonts w:cs="Arial"/>
          <w:szCs w:val="22"/>
        </w:rPr>
        <w:t xml:space="preserve"> o Dielo</w:t>
      </w:r>
      <w:r w:rsidR="00E61F35" w:rsidRPr="00FB322C">
        <w:rPr>
          <w:rFonts w:cs="Arial"/>
          <w:szCs w:val="22"/>
        </w:rPr>
        <w:t xml:space="preserve"> nárok na zaplatenie zmluvnej pokuty voči Zhotoviteľovi, zaplatením tejto zmluvnej pokuty nie je dotknutý nárok Objednávateľa na n</w:t>
      </w:r>
      <w:r w:rsidR="00E61F35" w:rsidRPr="00A86531">
        <w:rPr>
          <w:rFonts w:cs="Arial"/>
          <w:szCs w:val="22"/>
        </w:rPr>
        <w:t>áhradu škody v plnej výške</w:t>
      </w:r>
      <w:r w:rsidR="003C028C" w:rsidRPr="00A86531">
        <w:rPr>
          <w:rFonts w:cs="Arial"/>
          <w:szCs w:val="22"/>
        </w:rPr>
        <w:t>.</w:t>
      </w:r>
      <w:r w:rsidR="00FB5401" w:rsidRPr="00A86531">
        <w:rPr>
          <w:rFonts w:cs="Arial"/>
          <w:szCs w:val="22"/>
        </w:rPr>
        <w:t xml:space="preserve"> Splnenie akejkoľvek povinnosti zabezpečenej inštitútom zmluvnej pokuty nie je dotknuté ani po zaplatení zmluv</w:t>
      </w:r>
      <w:r w:rsidR="00FB5401" w:rsidRPr="005B0752">
        <w:rPr>
          <w:rFonts w:cs="Arial"/>
          <w:szCs w:val="22"/>
        </w:rPr>
        <w:t>nej pokuty.</w:t>
      </w:r>
      <w:r w:rsidR="00DA1725" w:rsidRPr="005B0752">
        <w:rPr>
          <w:rFonts w:cs="Arial"/>
          <w:szCs w:val="22"/>
        </w:rPr>
        <w:t xml:space="preserve"> Pre vylúčenie pochybností sa zmluvné Strany dohodli, že pri uplatnení nároku Objednávateľa na zaplatenie zmluvnej pokuty podľa tejto Zmluvy o Dielo sa nepoužije ustanovenie </w:t>
      </w:r>
      <w:proofErr w:type="spellStart"/>
      <w:r w:rsidR="00DA1725" w:rsidRPr="005B0752">
        <w:rPr>
          <w:rFonts w:cs="Arial"/>
          <w:szCs w:val="22"/>
        </w:rPr>
        <w:t>podčlánku</w:t>
      </w:r>
      <w:proofErr w:type="spellEnd"/>
      <w:r w:rsidR="00DA1725" w:rsidRPr="005B0752">
        <w:rPr>
          <w:rFonts w:cs="Arial"/>
          <w:szCs w:val="22"/>
        </w:rPr>
        <w:t xml:space="preserve"> 2.5 Všeobecných zmluvných podmienok.</w:t>
      </w:r>
      <w:r w:rsidR="00DB5D48" w:rsidRPr="00D91C1B">
        <w:rPr>
          <w:rFonts w:cs="Arial"/>
          <w:szCs w:val="22"/>
        </w:rPr>
        <w:t xml:space="preserve"> Zmluvné Strany sa zárove</w:t>
      </w:r>
      <w:r w:rsidR="00DB5D48" w:rsidRPr="001A0DDF">
        <w:rPr>
          <w:rFonts w:cs="Arial"/>
          <w:szCs w:val="22"/>
        </w:rPr>
        <w:t>ň dohodli, že pri uplatnení nároku na zaplatenie zmluvnej pokuty podľa tejto Zmluvy o Dielo sa ustanovenie § 300 Obchodného zákonníka neuplatňuje.</w:t>
      </w:r>
    </w:p>
    <w:p w14:paraId="0394158D" w14:textId="77777777" w:rsidR="00ED7ACD" w:rsidRPr="006C2974" w:rsidRDefault="00FB5401" w:rsidP="0083239F">
      <w:pPr>
        <w:keepLines/>
        <w:suppressLineNumbers/>
        <w:tabs>
          <w:tab w:val="left" w:pos="567"/>
        </w:tabs>
        <w:suppressAutoHyphens/>
        <w:ind w:left="567" w:hanging="567"/>
        <w:contextualSpacing/>
        <w:jc w:val="both"/>
        <w:rPr>
          <w:rFonts w:cs="Arial"/>
          <w:szCs w:val="22"/>
        </w:rPr>
      </w:pPr>
      <w:r w:rsidRPr="006C2974">
        <w:rPr>
          <w:rFonts w:cs="Arial"/>
          <w:szCs w:val="22"/>
        </w:rPr>
        <w:t>1</w:t>
      </w:r>
      <w:r w:rsidR="00243055" w:rsidRPr="006C2974">
        <w:rPr>
          <w:rFonts w:cs="Arial"/>
          <w:szCs w:val="22"/>
        </w:rPr>
        <w:t>3</w:t>
      </w:r>
      <w:r w:rsidR="00E2442D" w:rsidRPr="006C2974">
        <w:rPr>
          <w:rFonts w:cs="Arial"/>
          <w:szCs w:val="22"/>
        </w:rPr>
        <w:t>.</w:t>
      </w:r>
      <w:r w:rsidR="00E2442D" w:rsidRPr="006C2974">
        <w:rPr>
          <w:rFonts w:cs="Arial"/>
          <w:szCs w:val="22"/>
        </w:rPr>
        <w:tab/>
      </w:r>
      <w:r w:rsidR="00C868FC" w:rsidRPr="006C2974">
        <w:rPr>
          <w:rFonts w:cs="Arial"/>
          <w:szCs w:val="22"/>
        </w:rPr>
        <w:t>Zmluva</w:t>
      </w:r>
      <w:r w:rsidR="00692294" w:rsidRPr="006C2974">
        <w:rPr>
          <w:rFonts w:cs="Arial"/>
          <w:szCs w:val="22"/>
        </w:rPr>
        <w:t xml:space="preserve"> o Dielo</w:t>
      </w:r>
      <w:r w:rsidR="00C868FC" w:rsidRPr="006C2974">
        <w:rPr>
          <w:rFonts w:cs="Arial"/>
          <w:szCs w:val="22"/>
        </w:rPr>
        <w:t xml:space="preserve">  je vyhotovená </w:t>
      </w:r>
      <w:r w:rsidR="00C868FC" w:rsidRPr="006C2974">
        <w:rPr>
          <w:rFonts w:cs="Arial"/>
          <w:b/>
          <w:szCs w:val="22"/>
        </w:rPr>
        <w:t>v štyroch rovnopisoch</w:t>
      </w:r>
      <w:r w:rsidR="00C868FC" w:rsidRPr="006C2974">
        <w:rPr>
          <w:rFonts w:cs="Arial"/>
          <w:szCs w:val="22"/>
        </w:rPr>
        <w:t xml:space="preserve">, z ktorých dva obdrží Objednávateľ a dva Zhotoviteľ. </w:t>
      </w:r>
    </w:p>
    <w:p w14:paraId="630B80F0" w14:textId="700B5D1E" w:rsidR="00E2442D" w:rsidRPr="00901AF2" w:rsidRDefault="00FB5401" w:rsidP="0083239F">
      <w:pPr>
        <w:keepLines/>
        <w:suppressLineNumbers/>
        <w:tabs>
          <w:tab w:val="left" w:pos="567"/>
        </w:tabs>
        <w:suppressAutoHyphens/>
        <w:ind w:left="567" w:hanging="567"/>
        <w:contextualSpacing/>
        <w:jc w:val="both"/>
        <w:rPr>
          <w:rFonts w:cs="Arial"/>
          <w:szCs w:val="22"/>
        </w:rPr>
      </w:pPr>
      <w:r w:rsidRPr="006C2974">
        <w:rPr>
          <w:rFonts w:cs="Arial"/>
          <w:szCs w:val="22"/>
        </w:rPr>
        <w:lastRenderedPageBreak/>
        <w:t>1</w:t>
      </w:r>
      <w:r w:rsidR="00243055" w:rsidRPr="006C2974">
        <w:rPr>
          <w:rFonts w:cs="Arial"/>
          <w:szCs w:val="22"/>
        </w:rPr>
        <w:t>4</w:t>
      </w:r>
      <w:r w:rsidR="00ED7ACD" w:rsidRPr="006C2974">
        <w:rPr>
          <w:rFonts w:cs="Arial"/>
          <w:szCs w:val="22"/>
        </w:rPr>
        <w:t>.</w:t>
      </w:r>
      <w:r w:rsidR="00ED7ACD" w:rsidRPr="006C2974">
        <w:rPr>
          <w:rFonts w:cs="Arial"/>
          <w:szCs w:val="22"/>
        </w:rPr>
        <w:tab/>
      </w:r>
      <w:r w:rsidR="00C31033" w:rsidRPr="00C31033">
        <w:rPr>
          <w:rFonts w:cs="Arial"/>
          <w:szCs w:val="22"/>
        </w:rPr>
        <w:t xml:space="preserve">Zmluva nadobúda platnosť dňom jej podpísania oboma zmluvnými Stranami. Účinnosť táto Zmluva nadobudne </w:t>
      </w:r>
      <w:r w:rsidR="00E07969">
        <w:rPr>
          <w:rFonts w:cs="Arial"/>
          <w:szCs w:val="22"/>
        </w:rPr>
        <w:t xml:space="preserve">(i) </w:t>
      </w:r>
      <w:r w:rsidR="00C31033" w:rsidRPr="00C31033">
        <w:rPr>
          <w:rFonts w:cs="Arial"/>
          <w:szCs w:val="22"/>
        </w:rPr>
        <w:t xml:space="preserve">dňom nasledujúcim po dni jej zverejnenia v Centrálnom registri zmlúv alebo </w:t>
      </w:r>
      <w:r w:rsidR="00E07969">
        <w:rPr>
          <w:rFonts w:cs="Arial"/>
          <w:szCs w:val="22"/>
        </w:rPr>
        <w:t xml:space="preserve">(ii) </w:t>
      </w:r>
      <w:r w:rsidR="00C31033" w:rsidRPr="00C31033">
        <w:rPr>
          <w:rFonts w:cs="Arial"/>
          <w:szCs w:val="22"/>
        </w:rPr>
        <w:t xml:space="preserve">dňom označeným Objednávateľom ako </w:t>
      </w:r>
      <w:r w:rsidR="00895BB6">
        <w:rPr>
          <w:rFonts w:cs="Arial"/>
          <w:szCs w:val="22"/>
        </w:rPr>
        <w:t>Dátum začatia prác</w:t>
      </w:r>
      <w:r w:rsidR="00C31033" w:rsidRPr="00C31033">
        <w:rPr>
          <w:rFonts w:cs="Arial"/>
          <w:szCs w:val="22"/>
        </w:rPr>
        <w:t>, o ktorom sa Objednávateľ zaväzuje Zhotoviteľa riadne a včas informovať v</w:t>
      </w:r>
      <w:r w:rsidR="00895BB6">
        <w:rPr>
          <w:rFonts w:cs="Arial"/>
          <w:szCs w:val="22"/>
        </w:rPr>
        <w:t> písomnom oznámení adresovan</w:t>
      </w:r>
      <w:r w:rsidR="00E07969">
        <w:rPr>
          <w:rFonts w:cs="Arial"/>
          <w:szCs w:val="22"/>
        </w:rPr>
        <w:t>om</w:t>
      </w:r>
      <w:r w:rsidR="00C31033" w:rsidRPr="00C31033">
        <w:rPr>
          <w:rFonts w:cs="Arial"/>
          <w:szCs w:val="22"/>
        </w:rPr>
        <w:t xml:space="preserve"> Zhotoviteľovi spolu s právopl</w:t>
      </w:r>
      <w:r w:rsidR="00895BB6">
        <w:rPr>
          <w:rFonts w:cs="Arial"/>
          <w:szCs w:val="22"/>
        </w:rPr>
        <w:t>atným Stavebným povolením, ktoré sa Objednávateľ zaväzuje Z</w:t>
      </w:r>
      <w:r w:rsidR="00C31033" w:rsidRPr="00C31033">
        <w:rPr>
          <w:rFonts w:cs="Arial"/>
          <w:szCs w:val="22"/>
        </w:rPr>
        <w:t xml:space="preserve">hotoviteľovi doručiť minimálne </w:t>
      </w:r>
      <w:r w:rsidR="00895BB6">
        <w:rPr>
          <w:rFonts w:cs="Arial"/>
          <w:szCs w:val="22"/>
        </w:rPr>
        <w:t>60</w:t>
      </w:r>
      <w:r w:rsidR="00C31033" w:rsidRPr="00C31033">
        <w:rPr>
          <w:rFonts w:cs="Arial"/>
          <w:szCs w:val="22"/>
        </w:rPr>
        <w:t xml:space="preserve"> (</w:t>
      </w:r>
      <w:r w:rsidR="00895BB6">
        <w:rPr>
          <w:rFonts w:cs="Arial"/>
          <w:szCs w:val="22"/>
        </w:rPr>
        <w:t>šesťdesiat</w:t>
      </w:r>
      <w:r w:rsidR="00C31033" w:rsidRPr="00C31033">
        <w:rPr>
          <w:rFonts w:cs="Arial"/>
          <w:szCs w:val="22"/>
        </w:rPr>
        <w:t xml:space="preserve">) kalendárnych dní pred dňom </w:t>
      </w:r>
      <w:r w:rsidR="00895BB6">
        <w:rPr>
          <w:rFonts w:cs="Arial"/>
          <w:szCs w:val="22"/>
        </w:rPr>
        <w:t>Dátumu začatia prác</w:t>
      </w:r>
      <w:r w:rsidR="00C31033" w:rsidRPr="00C31033">
        <w:rPr>
          <w:rFonts w:cs="Arial"/>
          <w:szCs w:val="22"/>
        </w:rPr>
        <w:t xml:space="preserve">, a to podľa toho, ktorá okolnosť nastane neskôr. Súčasne platí, že v prípade, ak táto Zmluva nenadobudne účinnosť ani do 24 (dvadsaťštyri) mesiacov odo dňa jej </w:t>
      </w:r>
      <w:r w:rsidR="003D3A97">
        <w:rPr>
          <w:rFonts w:cs="Arial"/>
          <w:szCs w:val="22"/>
        </w:rPr>
        <w:t>platnosti,</w:t>
      </w:r>
      <w:r w:rsidR="00C31033" w:rsidRPr="00C31033">
        <w:rPr>
          <w:rFonts w:cs="Arial"/>
          <w:szCs w:val="22"/>
        </w:rPr>
        <w:t xml:space="preserve"> jej platnosť zanikne ku dňu uplynutia posledného kalendárneho dňa tejto lehoty, pričom platí že zmluvné Strany voči sebe v uvedenom prípade nebudú mať nárok na žiadne finančné pohľadávky. </w:t>
      </w:r>
      <w:r w:rsidR="00C868FC" w:rsidRPr="006C2974">
        <w:rPr>
          <w:rFonts w:cs="Arial"/>
        </w:rPr>
        <w:t xml:space="preserve"> </w:t>
      </w:r>
    </w:p>
    <w:p w14:paraId="4B5E524D" w14:textId="77777777" w:rsidR="00282686" w:rsidRPr="00FE4170" w:rsidRDefault="00FB5401" w:rsidP="0083239F">
      <w:pPr>
        <w:keepLines/>
        <w:suppressLineNumbers/>
        <w:tabs>
          <w:tab w:val="left" w:pos="567"/>
        </w:tabs>
        <w:suppressAutoHyphens/>
        <w:ind w:left="567" w:hanging="567"/>
        <w:contextualSpacing/>
        <w:jc w:val="both"/>
        <w:rPr>
          <w:rFonts w:cs="Arial"/>
          <w:szCs w:val="22"/>
        </w:rPr>
      </w:pPr>
      <w:r w:rsidRPr="00901AF2">
        <w:rPr>
          <w:rFonts w:cs="Arial"/>
          <w:szCs w:val="22"/>
        </w:rPr>
        <w:t>1</w:t>
      </w:r>
      <w:r w:rsidR="00243055" w:rsidRPr="00250728">
        <w:rPr>
          <w:rFonts w:cs="Arial"/>
          <w:szCs w:val="22"/>
        </w:rPr>
        <w:t>5</w:t>
      </w:r>
      <w:r w:rsidR="00E2442D" w:rsidRPr="00790C85">
        <w:rPr>
          <w:rFonts w:cs="Arial"/>
          <w:szCs w:val="22"/>
        </w:rPr>
        <w:t>.</w:t>
      </w:r>
      <w:r w:rsidR="00E2442D" w:rsidRPr="00790C85">
        <w:rPr>
          <w:rFonts w:cs="Arial"/>
          <w:szCs w:val="22"/>
        </w:rPr>
        <w:tab/>
      </w:r>
      <w:r w:rsidR="00282686" w:rsidRPr="00790C85">
        <w:rPr>
          <w:rFonts w:cs="Arial"/>
          <w:szCs w:val="22"/>
        </w:rPr>
        <w:t xml:space="preserve">Neoddeliteľnou súčasťou </w:t>
      </w:r>
      <w:r w:rsidR="003C028C" w:rsidRPr="00790C85">
        <w:rPr>
          <w:rFonts w:cs="Arial"/>
          <w:szCs w:val="22"/>
        </w:rPr>
        <w:t xml:space="preserve">týchto Zmluvných dojednaní </w:t>
      </w:r>
      <w:r w:rsidR="00282686" w:rsidRPr="00790C85">
        <w:rPr>
          <w:rFonts w:cs="Arial"/>
          <w:szCs w:val="22"/>
        </w:rPr>
        <w:t>sú</w:t>
      </w:r>
      <w:r w:rsidR="003C028C" w:rsidRPr="00FE4170">
        <w:rPr>
          <w:rFonts w:cs="Arial"/>
          <w:szCs w:val="22"/>
        </w:rPr>
        <w:t xml:space="preserve"> tieto prílohy</w:t>
      </w:r>
      <w:r w:rsidR="00282686" w:rsidRPr="00FE4170">
        <w:rPr>
          <w:rFonts w:cs="Arial"/>
          <w:szCs w:val="22"/>
        </w:rPr>
        <w:t>:</w:t>
      </w:r>
    </w:p>
    <w:p w14:paraId="7C882903" w14:textId="77777777" w:rsidR="00443580" w:rsidRPr="00FE4170" w:rsidRDefault="003338E6" w:rsidP="0083239F">
      <w:pPr>
        <w:pStyle w:val="Odsekzoznamu"/>
        <w:numPr>
          <w:ilvl w:val="0"/>
          <w:numId w:val="31"/>
        </w:numPr>
        <w:spacing w:after="0" w:line="240" w:lineRule="auto"/>
        <w:ind w:left="1134" w:hanging="567"/>
        <w:jc w:val="both"/>
        <w:rPr>
          <w:rFonts w:ascii="Arial" w:hAnsi="Arial" w:cs="Arial"/>
        </w:rPr>
      </w:pPr>
      <w:r w:rsidRPr="00FE4170">
        <w:rPr>
          <w:rFonts w:ascii="Arial" w:hAnsi="Arial" w:cs="Arial"/>
          <w:b/>
        </w:rPr>
        <w:t>Príloha č.</w:t>
      </w:r>
      <w:r w:rsidR="00F16D82" w:rsidRPr="00FE4170">
        <w:rPr>
          <w:rFonts w:ascii="Arial" w:hAnsi="Arial" w:cs="Arial"/>
          <w:b/>
        </w:rPr>
        <w:t xml:space="preserve"> </w:t>
      </w:r>
      <w:r w:rsidRPr="00FE4170">
        <w:rPr>
          <w:rFonts w:ascii="Arial" w:hAnsi="Arial" w:cs="Arial"/>
          <w:b/>
        </w:rPr>
        <w:t>1</w:t>
      </w:r>
    </w:p>
    <w:p w14:paraId="0E9A5E84" w14:textId="77777777" w:rsidR="0091241B" w:rsidRPr="001A0DDF" w:rsidRDefault="00443580" w:rsidP="0083239F">
      <w:pPr>
        <w:pStyle w:val="Odsekzoznamu"/>
        <w:spacing w:after="0" w:line="240" w:lineRule="auto"/>
        <w:ind w:left="1134"/>
        <w:jc w:val="both"/>
        <w:rPr>
          <w:rFonts w:ascii="Arial" w:hAnsi="Arial" w:cs="Arial"/>
        </w:rPr>
      </w:pPr>
      <w:r w:rsidRPr="00A86531">
        <w:rPr>
          <w:rFonts w:ascii="Arial" w:hAnsi="Arial" w:cs="Arial"/>
          <w:b/>
        </w:rPr>
        <w:t>Zoznam subdodávateľov, p</w:t>
      </w:r>
      <w:r w:rsidR="0024390F" w:rsidRPr="00A86531">
        <w:rPr>
          <w:rFonts w:ascii="Arial" w:hAnsi="Arial" w:cs="Arial"/>
          <w:b/>
        </w:rPr>
        <w:t xml:space="preserve">odiel </w:t>
      </w:r>
      <w:r w:rsidR="00921AB5" w:rsidRPr="00A86531">
        <w:rPr>
          <w:rFonts w:ascii="Arial" w:hAnsi="Arial" w:cs="Arial"/>
          <w:b/>
        </w:rPr>
        <w:t xml:space="preserve">subdodávok </w:t>
      </w:r>
      <w:r w:rsidR="008D2BD6" w:rsidRPr="00A86531">
        <w:rPr>
          <w:rFonts w:ascii="Arial" w:hAnsi="Arial" w:cs="Arial"/>
          <w:b/>
        </w:rPr>
        <w:t>a z</w:t>
      </w:r>
      <w:r w:rsidR="00282686" w:rsidRPr="00A86531">
        <w:rPr>
          <w:rFonts w:ascii="Arial" w:hAnsi="Arial" w:cs="Arial"/>
          <w:b/>
        </w:rPr>
        <w:t xml:space="preserve">oznam Priamych </w:t>
      </w:r>
      <w:proofErr w:type="spellStart"/>
      <w:r w:rsidR="00282686" w:rsidRPr="00A86531">
        <w:rPr>
          <w:rFonts w:ascii="Arial" w:hAnsi="Arial" w:cs="Arial"/>
          <w:b/>
        </w:rPr>
        <w:t>Podzhotoviteľov</w:t>
      </w:r>
      <w:proofErr w:type="spellEnd"/>
      <w:r w:rsidR="00282686" w:rsidRPr="00A86531">
        <w:rPr>
          <w:rFonts w:ascii="Arial" w:hAnsi="Arial" w:cs="Arial"/>
          <w:b/>
        </w:rPr>
        <w:t xml:space="preserve"> </w:t>
      </w:r>
      <w:r w:rsidR="00282686" w:rsidRPr="00F07B96">
        <w:rPr>
          <w:rFonts w:ascii="Arial" w:hAnsi="Arial" w:cs="Arial"/>
        </w:rPr>
        <w:t>s percentuálnym podielom ich prác z Akceptovanej zmluvnej hodnoty bez DPH, vrátane rámcového popisu rozsahu ich činností (príloha B2</w:t>
      </w:r>
      <w:r w:rsidR="002A2A1C" w:rsidRPr="00F07B96">
        <w:rPr>
          <w:rFonts w:ascii="Arial" w:hAnsi="Arial" w:cs="Arial"/>
        </w:rPr>
        <w:t>B</w:t>
      </w:r>
      <w:r w:rsidR="00282686" w:rsidRPr="00F07B96">
        <w:rPr>
          <w:rFonts w:ascii="Arial" w:hAnsi="Arial" w:cs="Arial"/>
        </w:rPr>
        <w:t xml:space="preserve"> Zväzku 1</w:t>
      </w:r>
      <w:r w:rsidR="00FB5401" w:rsidRPr="005B0752">
        <w:rPr>
          <w:rFonts w:ascii="Arial" w:hAnsi="Arial" w:cs="Arial"/>
        </w:rPr>
        <w:t xml:space="preserve"> súťažných podkladov</w:t>
      </w:r>
      <w:r w:rsidR="00282686" w:rsidRPr="005B0752">
        <w:rPr>
          <w:rFonts w:ascii="Arial" w:hAnsi="Arial" w:cs="Arial"/>
        </w:rPr>
        <w:t>)</w:t>
      </w:r>
      <w:r w:rsidR="00991D79" w:rsidRPr="00D91C1B">
        <w:rPr>
          <w:rFonts w:ascii="Arial" w:hAnsi="Arial" w:cs="Arial"/>
        </w:rPr>
        <w:t>.</w:t>
      </w:r>
    </w:p>
    <w:p w14:paraId="6C4761AC" w14:textId="2316F47F" w:rsidR="00443580" w:rsidRPr="00CA64F0" w:rsidRDefault="003737A4" w:rsidP="0083239F">
      <w:pPr>
        <w:pStyle w:val="Odsekzoznamu"/>
        <w:numPr>
          <w:ilvl w:val="0"/>
          <w:numId w:val="31"/>
        </w:numPr>
        <w:spacing w:after="0" w:line="240" w:lineRule="auto"/>
        <w:ind w:left="1134" w:hanging="567"/>
        <w:jc w:val="both"/>
        <w:rPr>
          <w:rFonts w:ascii="Arial" w:hAnsi="Arial" w:cs="Arial"/>
          <w:b/>
        </w:rPr>
      </w:pPr>
      <w:r w:rsidRPr="00CA64F0">
        <w:rPr>
          <w:rFonts w:ascii="Arial" w:hAnsi="Arial" w:cs="Arial"/>
          <w:b/>
        </w:rPr>
        <w:t>Príloha č.</w:t>
      </w:r>
      <w:r w:rsidR="00F16D82" w:rsidRPr="00CA64F0">
        <w:rPr>
          <w:rFonts w:ascii="Arial" w:hAnsi="Arial" w:cs="Arial"/>
          <w:b/>
        </w:rPr>
        <w:t xml:space="preserve"> </w:t>
      </w:r>
      <w:r w:rsidR="00B95A31">
        <w:rPr>
          <w:rFonts w:ascii="Arial" w:hAnsi="Arial" w:cs="Arial"/>
          <w:b/>
        </w:rPr>
        <w:t>2</w:t>
      </w:r>
      <w:r w:rsidR="00443580" w:rsidRPr="00CA64F0">
        <w:rPr>
          <w:rFonts w:ascii="Arial" w:hAnsi="Arial" w:cs="Arial"/>
        </w:rPr>
        <w:t xml:space="preserve"> </w:t>
      </w:r>
    </w:p>
    <w:p w14:paraId="097B04F7" w14:textId="2EC33CEC" w:rsidR="005C20E1" w:rsidRPr="00901AF2" w:rsidRDefault="00282686" w:rsidP="0083239F">
      <w:pPr>
        <w:pStyle w:val="Odsekzoznamu"/>
        <w:spacing w:after="0" w:line="240" w:lineRule="auto"/>
        <w:ind w:left="1134"/>
        <w:jc w:val="both"/>
        <w:rPr>
          <w:rFonts w:ascii="Arial" w:hAnsi="Arial" w:cs="Arial"/>
          <w:b/>
        </w:rPr>
      </w:pPr>
      <w:r w:rsidRPr="00CA64F0">
        <w:rPr>
          <w:rFonts w:ascii="Arial" w:hAnsi="Arial" w:cs="Arial"/>
          <w:b/>
        </w:rPr>
        <w:t xml:space="preserve">Zoznam kľúčových </w:t>
      </w:r>
      <w:r w:rsidR="003338E6" w:rsidRPr="00CA64F0">
        <w:rPr>
          <w:rFonts w:ascii="Arial" w:hAnsi="Arial" w:cs="Arial"/>
          <w:b/>
        </w:rPr>
        <w:t>odborníkov na stavbe</w:t>
      </w:r>
      <w:r w:rsidR="003338E6" w:rsidRPr="00CA64F0">
        <w:rPr>
          <w:rFonts w:ascii="Arial" w:hAnsi="Arial" w:cs="Arial"/>
        </w:rPr>
        <w:t xml:space="preserve"> </w:t>
      </w:r>
      <w:r w:rsidR="00443580" w:rsidRPr="00CA64F0">
        <w:rPr>
          <w:rFonts w:ascii="Arial" w:hAnsi="Arial" w:cs="Arial"/>
        </w:rPr>
        <w:t>(príloha B8 Zväzku 1 súťažných podkladov)</w:t>
      </w:r>
      <w:r w:rsidR="003338E6" w:rsidRPr="00CA64F0">
        <w:rPr>
          <w:rFonts w:ascii="Arial" w:hAnsi="Arial" w:cs="Arial"/>
        </w:rPr>
        <w:t xml:space="preserve">, a to: </w:t>
      </w:r>
      <w:r w:rsidR="00407008" w:rsidRPr="00CA64F0">
        <w:rPr>
          <w:rFonts w:ascii="Arial" w:hAnsi="Arial" w:cs="Arial"/>
          <w:b/>
        </w:rPr>
        <w:t>Riaditeľ stavby</w:t>
      </w:r>
      <w:r w:rsidR="00407008" w:rsidRPr="00CA64F0">
        <w:rPr>
          <w:rFonts w:ascii="Arial" w:hAnsi="Arial" w:cs="Arial"/>
        </w:rPr>
        <w:t xml:space="preserve"> (</w:t>
      </w:r>
      <w:r w:rsidR="003338E6" w:rsidRPr="00CA64F0">
        <w:rPr>
          <w:rFonts w:ascii="Arial" w:hAnsi="Arial" w:cs="Arial"/>
        </w:rPr>
        <w:t xml:space="preserve">Predstaviteľ </w:t>
      </w:r>
      <w:r w:rsidR="00D26970" w:rsidRPr="00CA64F0">
        <w:rPr>
          <w:rFonts w:ascii="Arial" w:hAnsi="Arial" w:cs="Arial"/>
        </w:rPr>
        <w:t>Z</w:t>
      </w:r>
      <w:r w:rsidR="003338E6" w:rsidRPr="00CA64F0">
        <w:rPr>
          <w:rFonts w:ascii="Arial" w:hAnsi="Arial" w:cs="Arial"/>
        </w:rPr>
        <w:t>hotoviteľa</w:t>
      </w:r>
      <w:r w:rsidR="00407008" w:rsidRPr="00CA64F0">
        <w:rPr>
          <w:rFonts w:ascii="Arial" w:hAnsi="Arial" w:cs="Arial"/>
        </w:rPr>
        <w:t>)</w:t>
      </w:r>
      <w:r w:rsidR="003338E6" w:rsidRPr="00CA64F0">
        <w:rPr>
          <w:rFonts w:ascii="Arial" w:hAnsi="Arial" w:cs="Arial"/>
        </w:rPr>
        <w:t>,</w:t>
      </w:r>
      <w:r w:rsidR="009B1AE0" w:rsidRPr="00CA64F0">
        <w:rPr>
          <w:rFonts w:ascii="Arial" w:hAnsi="Arial" w:cs="Arial"/>
        </w:rPr>
        <w:t xml:space="preserve"> </w:t>
      </w:r>
      <w:r w:rsidR="005919CA" w:rsidRPr="00CA64F0">
        <w:rPr>
          <w:rFonts w:ascii="Arial" w:hAnsi="Arial" w:cs="Arial"/>
          <w:b/>
        </w:rPr>
        <w:t>Hlavný</w:t>
      </w:r>
      <w:r w:rsidR="005919CA" w:rsidRPr="00CA64F0">
        <w:rPr>
          <w:rFonts w:ascii="Arial" w:hAnsi="Arial" w:cs="Arial"/>
        </w:rPr>
        <w:t xml:space="preserve"> </w:t>
      </w:r>
      <w:r w:rsidR="005919CA" w:rsidRPr="00CA64F0">
        <w:rPr>
          <w:rFonts w:ascii="Arial" w:hAnsi="Arial" w:cs="Arial"/>
          <w:b/>
        </w:rPr>
        <w:t>s</w:t>
      </w:r>
      <w:r w:rsidR="003C1676" w:rsidRPr="00CA64F0">
        <w:rPr>
          <w:rFonts w:ascii="Arial" w:hAnsi="Arial" w:cs="Arial"/>
          <w:b/>
        </w:rPr>
        <w:t>tavbyvedúci</w:t>
      </w:r>
      <w:r w:rsidR="006B44FF">
        <w:rPr>
          <w:rFonts w:ascii="Arial" w:hAnsi="Arial" w:cs="Arial"/>
        </w:rPr>
        <w:t>/</w:t>
      </w:r>
      <w:r w:rsidR="00FB322C" w:rsidRPr="00CA64F0">
        <w:rPr>
          <w:rFonts w:ascii="Arial" w:hAnsi="Arial" w:cs="Arial"/>
        </w:rPr>
        <w:t xml:space="preserve"> </w:t>
      </w:r>
      <w:r w:rsidR="00FB322C" w:rsidRPr="00CA64F0">
        <w:rPr>
          <w:rFonts w:ascii="Arial" w:hAnsi="Arial" w:cs="Arial"/>
          <w:b/>
        </w:rPr>
        <w:t>S</w:t>
      </w:r>
      <w:r w:rsidR="00200CC5" w:rsidRPr="00CA64F0">
        <w:rPr>
          <w:rFonts w:ascii="Arial" w:hAnsi="Arial" w:cs="Arial"/>
          <w:b/>
        </w:rPr>
        <w:t>tavbyvedúci pre mosty</w:t>
      </w:r>
      <w:r w:rsidR="00CA64F0" w:rsidRPr="00CA64F0">
        <w:rPr>
          <w:rFonts w:ascii="Arial" w:hAnsi="Arial" w:cs="Arial"/>
          <w:b/>
        </w:rPr>
        <w:t xml:space="preserve"> </w:t>
      </w:r>
      <w:r w:rsidR="00CA64F0" w:rsidRPr="00CA64F0">
        <w:rPr>
          <w:rFonts w:ascii="Arial" w:hAnsi="Arial" w:cs="Arial"/>
        </w:rPr>
        <w:t>(zástupca Riaditeľa stavby)</w:t>
      </w:r>
      <w:r w:rsidR="003C1676" w:rsidRPr="00CA64F0">
        <w:rPr>
          <w:rFonts w:ascii="Arial" w:hAnsi="Arial" w:cs="Arial"/>
          <w:b/>
        </w:rPr>
        <w:t xml:space="preserve">, </w:t>
      </w:r>
      <w:r w:rsidR="00FB322C" w:rsidRPr="00CA64F0">
        <w:rPr>
          <w:rFonts w:ascii="Arial" w:hAnsi="Arial" w:cs="Arial"/>
          <w:b/>
        </w:rPr>
        <w:t xml:space="preserve">Stavbyvedúci pre tunely, </w:t>
      </w:r>
      <w:r w:rsidR="00407008" w:rsidRPr="00CA64F0">
        <w:rPr>
          <w:rFonts w:ascii="Arial" w:hAnsi="Arial" w:cs="Arial"/>
          <w:b/>
        </w:rPr>
        <w:t>Hlavný inžinier projektu</w:t>
      </w:r>
      <w:r w:rsidR="00407008" w:rsidRPr="00CA64F0">
        <w:rPr>
          <w:rFonts w:ascii="Arial" w:hAnsi="Arial" w:cs="Arial"/>
        </w:rPr>
        <w:t xml:space="preserve">, </w:t>
      </w:r>
      <w:r w:rsidR="00C7295F" w:rsidRPr="00CA64F0">
        <w:rPr>
          <w:rFonts w:ascii="Arial" w:hAnsi="Arial" w:cs="Arial"/>
          <w:b/>
        </w:rPr>
        <w:t>Zodpovedný p</w:t>
      </w:r>
      <w:r w:rsidR="00407008" w:rsidRPr="00CA64F0">
        <w:rPr>
          <w:rFonts w:ascii="Arial" w:hAnsi="Arial" w:cs="Arial"/>
          <w:b/>
        </w:rPr>
        <w:t>rojekta</w:t>
      </w:r>
      <w:r w:rsidR="0002383A" w:rsidRPr="00CA64F0">
        <w:rPr>
          <w:rFonts w:ascii="Arial" w:hAnsi="Arial" w:cs="Arial"/>
          <w:b/>
        </w:rPr>
        <w:t xml:space="preserve">nt </w:t>
      </w:r>
      <w:r w:rsidR="00C7295F" w:rsidRPr="00CA64F0">
        <w:rPr>
          <w:rFonts w:ascii="Arial" w:hAnsi="Arial" w:cs="Arial"/>
          <w:b/>
        </w:rPr>
        <w:t>pre mostnú časť</w:t>
      </w:r>
      <w:r w:rsidR="00FB322C" w:rsidRPr="00CA64F0">
        <w:rPr>
          <w:rFonts w:ascii="Arial" w:hAnsi="Arial" w:cs="Arial"/>
          <w:b/>
        </w:rPr>
        <w:t xml:space="preserve">, Zodpovedný projektant pre tunel, </w:t>
      </w:r>
      <w:r w:rsidR="00CA64F0" w:rsidRPr="00CA64F0">
        <w:rPr>
          <w:rFonts w:ascii="Arial" w:hAnsi="Arial" w:cs="Arial"/>
          <w:b/>
        </w:rPr>
        <w:t>Zodpovedný odborník pre banské a prevádzkové vetranie tunela</w:t>
      </w:r>
      <w:r w:rsidR="00B97B5A">
        <w:rPr>
          <w:rFonts w:ascii="Arial" w:hAnsi="Arial" w:cs="Arial"/>
          <w:b/>
        </w:rPr>
        <w:t>.</w:t>
      </w:r>
    </w:p>
    <w:p w14:paraId="4F7A2669" w14:textId="3A5BEFB2" w:rsidR="00443580" w:rsidRPr="00FE4170" w:rsidRDefault="003338E6" w:rsidP="0083239F">
      <w:pPr>
        <w:pStyle w:val="Odsekzoznamu"/>
        <w:numPr>
          <w:ilvl w:val="0"/>
          <w:numId w:val="31"/>
        </w:numPr>
        <w:spacing w:after="0" w:line="240" w:lineRule="auto"/>
        <w:ind w:left="1134" w:hanging="567"/>
        <w:jc w:val="both"/>
        <w:rPr>
          <w:rFonts w:ascii="Arial" w:hAnsi="Arial" w:cs="Arial"/>
          <w:b/>
        </w:rPr>
      </w:pPr>
      <w:r w:rsidRPr="00FE4170">
        <w:rPr>
          <w:rFonts w:ascii="Arial" w:hAnsi="Arial" w:cs="Arial"/>
          <w:b/>
        </w:rPr>
        <w:t xml:space="preserve">Príloha č. </w:t>
      </w:r>
      <w:r w:rsidR="00B95A31">
        <w:rPr>
          <w:rFonts w:ascii="Arial" w:hAnsi="Arial" w:cs="Arial"/>
          <w:b/>
        </w:rPr>
        <w:t>3</w:t>
      </w:r>
      <w:r w:rsidRPr="00FE4170">
        <w:rPr>
          <w:rFonts w:ascii="Arial" w:hAnsi="Arial" w:cs="Arial"/>
          <w:b/>
        </w:rPr>
        <w:t xml:space="preserve"> </w:t>
      </w:r>
    </w:p>
    <w:p w14:paraId="1C206A35" w14:textId="77777777" w:rsidR="0091241B" w:rsidRPr="00FB322C" w:rsidRDefault="00F12DA9" w:rsidP="0083239F">
      <w:pPr>
        <w:pStyle w:val="Odsekzoznamu"/>
        <w:spacing w:after="0" w:line="240" w:lineRule="auto"/>
        <w:ind w:left="1134"/>
        <w:jc w:val="both"/>
        <w:rPr>
          <w:rFonts w:ascii="Arial" w:hAnsi="Arial" w:cs="Arial"/>
          <w:b/>
        </w:rPr>
      </w:pPr>
      <w:r w:rsidRPr="00FB322C">
        <w:rPr>
          <w:rFonts w:ascii="Arial" w:hAnsi="Arial" w:cs="Arial"/>
          <w:b/>
        </w:rPr>
        <w:t>H</w:t>
      </w:r>
      <w:r w:rsidR="003338E6" w:rsidRPr="00FB322C">
        <w:rPr>
          <w:rFonts w:ascii="Arial" w:hAnsi="Arial" w:cs="Arial"/>
          <w:b/>
        </w:rPr>
        <w:t>armonogram prác</w:t>
      </w:r>
    </w:p>
    <w:p w14:paraId="2297217D" w14:textId="20A8A7B7" w:rsidR="004D302B" w:rsidRPr="00FB322C" w:rsidRDefault="00F12DA9" w:rsidP="0083239F">
      <w:pPr>
        <w:pStyle w:val="Odsekzoznamu"/>
        <w:spacing w:after="0" w:line="240" w:lineRule="auto"/>
        <w:ind w:left="1134"/>
        <w:jc w:val="both"/>
        <w:rPr>
          <w:rFonts w:ascii="Arial" w:hAnsi="Arial" w:cs="Arial"/>
        </w:rPr>
      </w:pPr>
      <w:r w:rsidRPr="00FB322C">
        <w:rPr>
          <w:rFonts w:ascii="Arial" w:hAnsi="Arial" w:cs="Arial"/>
        </w:rPr>
        <w:t xml:space="preserve">časť </w:t>
      </w:r>
      <w:r w:rsidR="00885D57">
        <w:rPr>
          <w:rFonts w:ascii="Arial" w:hAnsi="Arial" w:cs="Arial"/>
        </w:rPr>
        <w:t>3</w:t>
      </w:r>
      <w:r w:rsidR="003737A4" w:rsidRPr="00FB322C">
        <w:rPr>
          <w:rFonts w:ascii="Arial" w:hAnsi="Arial" w:cs="Arial"/>
        </w:rPr>
        <w:t>.</w:t>
      </w:r>
      <w:r w:rsidRPr="00FB322C">
        <w:rPr>
          <w:rFonts w:ascii="Arial" w:hAnsi="Arial" w:cs="Arial"/>
        </w:rPr>
        <w:t>1: Vecný harmonogram</w:t>
      </w:r>
      <w:r w:rsidR="00F20250" w:rsidRPr="00FB322C">
        <w:rPr>
          <w:rFonts w:ascii="Arial" w:hAnsi="Arial" w:cs="Arial"/>
        </w:rPr>
        <w:t xml:space="preserve"> </w:t>
      </w:r>
    </w:p>
    <w:p w14:paraId="1AEC6EA9" w14:textId="26D6BD71" w:rsidR="004D302B" w:rsidRPr="00A86531" w:rsidRDefault="002079EE" w:rsidP="0083239F">
      <w:pPr>
        <w:pStyle w:val="Odsekzoznamu"/>
        <w:spacing w:after="0" w:line="240" w:lineRule="auto"/>
        <w:ind w:left="1134"/>
        <w:jc w:val="both"/>
        <w:rPr>
          <w:rFonts w:ascii="Arial" w:hAnsi="Arial" w:cs="Arial"/>
        </w:rPr>
      </w:pPr>
      <w:r w:rsidRPr="00A86531">
        <w:rPr>
          <w:rFonts w:ascii="Arial" w:hAnsi="Arial" w:cs="Arial"/>
        </w:rPr>
        <w:t xml:space="preserve">časť </w:t>
      </w:r>
      <w:r w:rsidR="00885D57">
        <w:rPr>
          <w:rFonts w:ascii="Arial" w:hAnsi="Arial" w:cs="Arial"/>
        </w:rPr>
        <w:t>3</w:t>
      </w:r>
      <w:r w:rsidRPr="00A86531">
        <w:rPr>
          <w:rFonts w:ascii="Arial" w:hAnsi="Arial" w:cs="Arial"/>
        </w:rPr>
        <w:t xml:space="preserve">.2: </w:t>
      </w:r>
      <w:r w:rsidR="001D4785" w:rsidRPr="00A86531">
        <w:rPr>
          <w:rFonts w:ascii="Arial" w:hAnsi="Arial" w:cs="Arial"/>
        </w:rPr>
        <w:t>Míľniky</w:t>
      </w:r>
      <w:r w:rsidRPr="00A86531">
        <w:rPr>
          <w:rFonts w:ascii="Arial" w:hAnsi="Arial" w:cs="Arial"/>
        </w:rPr>
        <w:t xml:space="preserve"> </w:t>
      </w:r>
    </w:p>
    <w:p w14:paraId="7B5E1059" w14:textId="1A6017CF" w:rsidR="0052772B" w:rsidRPr="00D751DE" w:rsidRDefault="002079EE" w:rsidP="005C080F">
      <w:pPr>
        <w:pStyle w:val="Odsekzoznamu"/>
        <w:spacing w:after="0" w:line="240" w:lineRule="auto"/>
        <w:ind w:left="1134"/>
        <w:jc w:val="both"/>
        <w:rPr>
          <w:rFonts w:ascii="Arial" w:hAnsi="Arial" w:cs="Arial"/>
        </w:rPr>
      </w:pPr>
      <w:r w:rsidRPr="00F07B96">
        <w:rPr>
          <w:rFonts w:ascii="Arial" w:hAnsi="Arial" w:cs="Arial"/>
        </w:rPr>
        <w:t>časť</w:t>
      </w:r>
      <w:r w:rsidR="00B95A31">
        <w:rPr>
          <w:rFonts w:ascii="Arial" w:hAnsi="Arial" w:cs="Arial"/>
        </w:rPr>
        <w:t xml:space="preserve"> </w:t>
      </w:r>
      <w:r w:rsidR="00885D57">
        <w:rPr>
          <w:rFonts w:ascii="Arial" w:hAnsi="Arial" w:cs="Arial"/>
        </w:rPr>
        <w:t>3</w:t>
      </w:r>
      <w:r w:rsidRPr="00F07B96">
        <w:rPr>
          <w:rFonts w:ascii="Arial" w:hAnsi="Arial" w:cs="Arial"/>
        </w:rPr>
        <w:t>.3: Faktura</w:t>
      </w:r>
      <w:r w:rsidR="00CC462B" w:rsidRPr="00F07B96">
        <w:rPr>
          <w:rFonts w:ascii="Arial" w:hAnsi="Arial" w:cs="Arial"/>
        </w:rPr>
        <w:t>čný harmonogram</w:t>
      </w:r>
      <w:r w:rsidR="002B7B14">
        <w:rPr>
          <w:rFonts w:ascii="Arial" w:hAnsi="Arial" w:cs="Arial"/>
        </w:rPr>
        <w:t xml:space="preserve"> </w:t>
      </w:r>
      <w:r w:rsidR="005C080F">
        <w:rPr>
          <w:rFonts w:ascii="Arial" w:hAnsi="Arial" w:cs="Arial"/>
        </w:rPr>
        <w:t xml:space="preserve">(Fakturačný </w:t>
      </w:r>
      <w:proofErr w:type="spellStart"/>
      <w:r w:rsidR="005C080F">
        <w:rPr>
          <w:rFonts w:ascii="Arial" w:hAnsi="Arial" w:cs="Arial"/>
        </w:rPr>
        <w:t>hamornogram</w:t>
      </w:r>
      <w:proofErr w:type="spellEnd"/>
      <w:r w:rsidR="005C080F">
        <w:rPr>
          <w:rFonts w:ascii="Arial" w:hAnsi="Arial" w:cs="Arial"/>
        </w:rPr>
        <w:t xml:space="preserve"> b</w:t>
      </w:r>
      <w:r w:rsidR="000448D9" w:rsidRPr="00D751DE">
        <w:rPr>
          <w:rFonts w:ascii="Arial" w:hAnsi="Arial" w:cs="Arial"/>
        </w:rPr>
        <w:t xml:space="preserve">ude </w:t>
      </w:r>
      <w:r w:rsidR="002B7B14" w:rsidRPr="00D751DE">
        <w:rPr>
          <w:rFonts w:ascii="Arial" w:hAnsi="Arial" w:cs="Arial"/>
        </w:rPr>
        <w:t xml:space="preserve">predložený </w:t>
      </w:r>
      <w:r w:rsidR="002F54AF">
        <w:rPr>
          <w:rFonts w:ascii="Arial" w:hAnsi="Arial" w:cs="Arial"/>
        </w:rPr>
        <w:t>v lehote v súlade s </w:t>
      </w:r>
      <w:proofErr w:type="spellStart"/>
      <w:r w:rsidR="002F54AF">
        <w:rPr>
          <w:rFonts w:ascii="Arial" w:hAnsi="Arial" w:cs="Arial"/>
        </w:rPr>
        <w:t>podčl</w:t>
      </w:r>
      <w:proofErr w:type="spellEnd"/>
      <w:r w:rsidR="002F54AF">
        <w:rPr>
          <w:rFonts w:ascii="Arial" w:hAnsi="Arial" w:cs="Arial"/>
        </w:rPr>
        <w:t>. 8.3 Osobitných zmluvných podmienok)</w:t>
      </w:r>
    </w:p>
    <w:p w14:paraId="62A6270F" w14:textId="363E8575" w:rsidR="00443580" w:rsidRPr="006C2974" w:rsidRDefault="00D9317D" w:rsidP="0083239F">
      <w:pPr>
        <w:pStyle w:val="Odsekzoznamu"/>
        <w:numPr>
          <w:ilvl w:val="0"/>
          <w:numId w:val="28"/>
        </w:numPr>
        <w:spacing w:after="0" w:line="240" w:lineRule="auto"/>
        <w:ind w:left="1134" w:hanging="567"/>
        <w:jc w:val="both"/>
        <w:rPr>
          <w:rFonts w:ascii="Arial" w:hAnsi="Arial" w:cs="Arial"/>
        </w:rPr>
      </w:pPr>
      <w:r w:rsidRPr="006C2974">
        <w:rPr>
          <w:rFonts w:ascii="Arial" w:hAnsi="Arial" w:cs="Arial"/>
          <w:b/>
        </w:rPr>
        <w:t>Príloha č.</w:t>
      </w:r>
      <w:r w:rsidR="00F16D82" w:rsidRPr="006C2974">
        <w:rPr>
          <w:rFonts w:ascii="Arial" w:hAnsi="Arial" w:cs="Arial"/>
          <w:b/>
        </w:rPr>
        <w:t xml:space="preserve"> </w:t>
      </w:r>
      <w:r w:rsidR="00B95A31">
        <w:rPr>
          <w:rFonts w:ascii="Arial" w:hAnsi="Arial" w:cs="Arial"/>
          <w:b/>
        </w:rPr>
        <w:t>4</w:t>
      </w:r>
    </w:p>
    <w:p w14:paraId="31921C0B" w14:textId="77777777" w:rsidR="00C5433B" w:rsidRDefault="008F7543" w:rsidP="0083239F">
      <w:pPr>
        <w:pStyle w:val="Odsekzoznamu"/>
        <w:spacing w:after="0" w:line="240" w:lineRule="auto"/>
        <w:ind w:left="1134"/>
        <w:jc w:val="both"/>
        <w:rPr>
          <w:rFonts w:ascii="Arial" w:hAnsi="Arial" w:cs="Arial"/>
        </w:rPr>
      </w:pPr>
      <w:r w:rsidRPr="006C2974">
        <w:rPr>
          <w:rFonts w:ascii="Arial" w:hAnsi="Arial" w:cs="Arial"/>
          <w:b/>
        </w:rPr>
        <w:t>V</w:t>
      </w:r>
      <w:r w:rsidR="00352572" w:rsidRPr="006C2974">
        <w:rPr>
          <w:rFonts w:ascii="Arial" w:hAnsi="Arial" w:cs="Arial"/>
          <w:b/>
        </w:rPr>
        <w:t>yjadrenie banky</w:t>
      </w:r>
      <w:r w:rsidR="00352572" w:rsidRPr="006C2974">
        <w:rPr>
          <w:rFonts w:ascii="Arial" w:hAnsi="Arial" w:cs="Arial"/>
        </w:rPr>
        <w:t xml:space="preserve"> alebo pobočky zahraničnej banky so sídlom na území Slovenskej republiky (napr. </w:t>
      </w:r>
      <w:r w:rsidRPr="006C2974">
        <w:rPr>
          <w:rFonts w:ascii="Arial" w:hAnsi="Arial" w:cs="Arial"/>
        </w:rPr>
        <w:t>p</w:t>
      </w:r>
      <w:r w:rsidR="00352572" w:rsidRPr="006C2974">
        <w:rPr>
          <w:rFonts w:ascii="Arial" w:hAnsi="Arial" w:cs="Arial"/>
        </w:rPr>
        <w:t>rísľub</w:t>
      </w:r>
      <w:r w:rsidRPr="006C2974">
        <w:rPr>
          <w:rFonts w:ascii="Arial" w:hAnsi="Arial" w:cs="Arial"/>
        </w:rPr>
        <w:t xml:space="preserve"> banky</w:t>
      </w:r>
      <w:r w:rsidR="00352572" w:rsidRPr="006C2974">
        <w:rPr>
          <w:rFonts w:ascii="Arial" w:hAnsi="Arial" w:cs="Arial"/>
        </w:rPr>
        <w:t xml:space="preserve">) o tom, že Zhotoviteľovi  poskytne </w:t>
      </w:r>
      <w:r w:rsidR="00D9317D" w:rsidRPr="006C2974">
        <w:rPr>
          <w:rFonts w:ascii="Arial" w:hAnsi="Arial" w:cs="Arial"/>
        </w:rPr>
        <w:t>bankové platobné</w:t>
      </w:r>
      <w:r w:rsidR="00A71737" w:rsidRPr="006C2974">
        <w:rPr>
          <w:rFonts w:ascii="Arial" w:eastAsia="Calibri" w:hAnsi="Arial" w:cs="Arial"/>
          <w:lang w:eastAsia="en-US"/>
        </w:rPr>
        <w:t xml:space="preserve"> </w:t>
      </w:r>
      <w:r w:rsidR="00A71737" w:rsidRPr="006C2974">
        <w:rPr>
          <w:rFonts w:ascii="Arial" w:hAnsi="Arial" w:cs="Arial"/>
        </w:rPr>
        <w:t xml:space="preserve">záruky </w:t>
      </w:r>
      <w:r w:rsidR="00E74921" w:rsidRPr="006C2974">
        <w:rPr>
          <w:rFonts w:ascii="Arial" w:hAnsi="Arial" w:cs="Arial"/>
        </w:rPr>
        <w:t xml:space="preserve">v čiastkach uvedených v Prílohe k </w:t>
      </w:r>
      <w:r w:rsidR="001D34D8" w:rsidRPr="006C2974">
        <w:rPr>
          <w:rFonts w:ascii="Arial" w:hAnsi="Arial" w:cs="Arial"/>
        </w:rPr>
        <w:t>ponuke</w:t>
      </w:r>
      <w:r w:rsidR="00A71737" w:rsidRPr="006C2974">
        <w:rPr>
          <w:rFonts w:ascii="Arial" w:eastAsia="Calibri" w:hAnsi="Arial" w:cs="Arial"/>
          <w:spacing w:val="6"/>
          <w:lang w:eastAsia="en-US"/>
        </w:rPr>
        <w:t>,</w:t>
      </w:r>
      <w:r w:rsidR="00A71737" w:rsidRPr="006C2974">
        <w:rPr>
          <w:rFonts w:ascii="Arial" w:hAnsi="Arial" w:cs="Arial"/>
        </w:rPr>
        <w:t xml:space="preserve"> ktoré budú výlučne určené na zabezpeč</w:t>
      </w:r>
      <w:r w:rsidR="00A71737" w:rsidRPr="006C2974">
        <w:rPr>
          <w:rFonts w:ascii="Arial" w:eastAsia="Calibri" w:hAnsi="Arial" w:cs="Arial"/>
          <w:lang w:eastAsia="en-US"/>
        </w:rPr>
        <w:t>e</w:t>
      </w:r>
      <w:r w:rsidR="00A71737" w:rsidRPr="006C2974">
        <w:rPr>
          <w:rFonts w:ascii="Arial" w:hAnsi="Arial" w:cs="Arial"/>
        </w:rPr>
        <w:t>nie finančných záväzkov Zhotoviteľa voč</w:t>
      </w:r>
      <w:r w:rsidR="00A71737" w:rsidRPr="006C2974">
        <w:rPr>
          <w:rFonts w:ascii="Arial" w:eastAsia="Calibri" w:hAnsi="Arial" w:cs="Arial"/>
          <w:spacing w:val="6"/>
          <w:lang w:eastAsia="en-US"/>
        </w:rPr>
        <w:t>i</w:t>
      </w:r>
      <w:r w:rsidR="00A71737" w:rsidRPr="006C2974">
        <w:rPr>
          <w:rFonts w:ascii="Arial" w:hAnsi="Arial" w:cs="Arial"/>
        </w:rPr>
        <w:t xml:space="preserve"> </w:t>
      </w:r>
      <w:proofErr w:type="spellStart"/>
      <w:r w:rsidR="00A71737" w:rsidRPr="006C2974">
        <w:rPr>
          <w:rFonts w:ascii="Arial" w:hAnsi="Arial" w:cs="Arial"/>
        </w:rPr>
        <w:t>Podzhotoviteľom</w:t>
      </w:r>
      <w:proofErr w:type="spellEnd"/>
      <w:r w:rsidR="00A71737" w:rsidRPr="006C2974">
        <w:rPr>
          <w:rFonts w:ascii="Arial" w:hAnsi="Arial" w:cs="Arial"/>
        </w:rPr>
        <w:t xml:space="preserve"> a Dodávateľom Zhotovite</w:t>
      </w:r>
      <w:r w:rsidR="00A71737" w:rsidRPr="006C2974">
        <w:rPr>
          <w:rFonts w:ascii="Arial" w:eastAsia="Calibri" w:hAnsi="Arial" w:cs="Arial"/>
          <w:spacing w:val="6"/>
          <w:lang w:eastAsia="en-US"/>
        </w:rPr>
        <w:t>ľ</w:t>
      </w:r>
      <w:r w:rsidR="00A71737" w:rsidRPr="006C2974">
        <w:rPr>
          <w:rFonts w:ascii="Arial" w:hAnsi="Arial" w:cs="Arial"/>
        </w:rPr>
        <w:t>a (ďalej len „</w:t>
      </w:r>
      <w:r w:rsidR="00A71737" w:rsidRPr="006C2974">
        <w:rPr>
          <w:rFonts w:ascii="Arial" w:hAnsi="Arial" w:cs="Arial"/>
          <w:b/>
        </w:rPr>
        <w:t>Prísľub banky</w:t>
      </w:r>
      <w:r w:rsidR="00A71737" w:rsidRPr="006C2974">
        <w:rPr>
          <w:rFonts w:ascii="Arial" w:hAnsi="Arial" w:cs="Arial"/>
        </w:rPr>
        <w:t>“</w:t>
      </w:r>
      <w:r w:rsidR="0018611B">
        <w:rPr>
          <w:rFonts w:ascii="Arial" w:hAnsi="Arial" w:cs="Arial"/>
        </w:rPr>
        <w:t xml:space="preserve"> a/ alebo „</w:t>
      </w:r>
      <w:r w:rsidR="0018611B" w:rsidRPr="0018611B">
        <w:rPr>
          <w:rFonts w:ascii="Arial" w:hAnsi="Arial" w:cs="Arial"/>
          <w:b/>
        </w:rPr>
        <w:t>Banková platobná záruka</w:t>
      </w:r>
      <w:r w:rsidR="0018611B">
        <w:rPr>
          <w:rFonts w:ascii="Arial" w:hAnsi="Arial" w:cs="Arial"/>
        </w:rPr>
        <w:t>“</w:t>
      </w:r>
      <w:r w:rsidR="00A71737" w:rsidRPr="006C2974">
        <w:rPr>
          <w:rFonts w:ascii="Arial" w:hAnsi="Arial" w:cs="Arial"/>
        </w:rPr>
        <w:t xml:space="preserve">); v prípade ak </w:t>
      </w:r>
      <w:r w:rsidR="00D9317D" w:rsidRPr="006C2974">
        <w:rPr>
          <w:rFonts w:ascii="Arial" w:hAnsi="Arial" w:cs="Arial"/>
        </w:rPr>
        <w:t>je Zhotoviteľom  viac  právnych subjektov, ktorí za účelom plnenia predmetu Zmluvy o Dielo vytvorili zoskupenie bez právnej subjektivity, je Prísľub banky vystavený na každého člena predmetného zoskupenia zvlášť.</w:t>
      </w:r>
    </w:p>
    <w:p w14:paraId="1B3546B0" w14:textId="16A13AFA" w:rsidR="001038F6" w:rsidRPr="00901AF2" w:rsidRDefault="00C5433B" w:rsidP="0083239F">
      <w:pPr>
        <w:pStyle w:val="Odsekzoznamu"/>
        <w:spacing w:after="0" w:line="240" w:lineRule="auto"/>
        <w:ind w:left="1134"/>
        <w:jc w:val="both"/>
        <w:rPr>
          <w:rFonts w:ascii="Arial" w:hAnsi="Arial" w:cs="Arial"/>
        </w:rPr>
      </w:pPr>
      <w:r>
        <w:rPr>
          <w:rFonts w:ascii="Arial" w:hAnsi="Arial" w:cs="Arial"/>
        </w:rPr>
        <w:t>(Vyjadrenie banky b</w:t>
      </w:r>
      <w:r w:rsidRPr="00D751DE">
        <w:rPr>
          <w:rFonts w:ascii="Arial" w:hAnsi="Arial" w:cs="Arial"/>
        </w:rPr>
        <w:t xml:space="preserve">ude </w:t>
      </w:r>
      <w:r>
        <w:rPr>
          <w:rFonts w:ascii="Arial" w:hAnsi="Arial" w:cs="Arial"/>
        </w:rPr>
        <w:t>predložené</w:t>
      </w:r>
      <w:r w:rsidRPr="00D751DE">
        <w:rPr>
          <w:rFonts w:ascii="Arial" w:hAnsi="Arial" w:cs="Arial"/>
        </w:rPr>
        <w:t xml:space="preserve"> </w:t>
      </w:r>
      <w:r>
        <w:rPr>
          <w:rFonts w:ascii="Arial" w:hAnsi="Arial" w:cs="Arial"/>
        </w:rPr>
        <w:t>v lehote v súlade s </w:t>
      </w:r>
      <w:proofErr w:type="spellStart"/>
      <w:r>
        <w:rPr>
          <w:rFonts w:ascii="Arial" w:hAnsi="Arial" w:cs="Arial"/>
        </w:rPr>
        <w:t>podčl</w:t>
      </w:r>
      <w:proofErr w:type="spellEnd"/>
      <w:r>
        <w:rPr>
          <w:rFonts w:ascii="Arial" w:hAnsi="Arial" w:cs="Arial"/>
        </w:rPr>
        <w:t>. 4.4a Prílohy k ponuke a Osobitných zmluvných podmienok)</w:t>
      </w:r>
      <w:r w:rsidR="00F20250" w:rsidRPr="006C2974">
        <w:rPr>
          <w:rFonts w:ascii="Arial" w:hAnsi="Arial" w:cs="Arial"/>
        </w:rPr>
        <w:t xml:space="preserve"> </w:t>
      </w:r>
      <w:r w:rsidR="00E74921" w:rsidRPr="00901AF2">
        <w:rPr>
          <w:rFonts w:ascii="Arial" w:hAnsi="Arial" w:cs="Arial"/>
        </w:rPr>
        <w:t xml:space="preserve"> </w:t>
      </w:r>
    </w:p>
    <w:p w14:paraId="65E5986A" w14:textId="77777777" w:rsidR="00F40E65" w:rsidRPr="00742FB8" w:rsidRDefault="00FB5401" w:rsidP="0083239F">
      <w:pPr>
        <w:ind w:left="567" w:hanging="567"/>
        <w:contextualSpacing/>
        <w:jc w:val="both"/>
        <w:rPr>
          <w:rFonts w:cs="Arial"/>
        </w:rPr>
      </w:pPr>
      <w:r w:rsidRPr="00FE4170">
        <w:rPr>
          <w:rFonts w:cs="Arial"/>
        </w:rPr>
        <w:t>1</w:t>
      </w:r>
      <w:r w:rsidR="00243055" w:rsidRPr="00FE4170">
        <w:rPr>
          <w:rFonts w:cs="Arial"/>
        </w:rPr>
        <w:t>6</w:t>
      </w:r>
      <w:r w:rsidR="002B51CD" w:rsidRPr="00FE4170">
        <w:rPr>
          <w:rFonts w:cs="Arial"/>
        </w:rPr>
        <w:t>.</w:t>
      </w:r>
      <w:r w:rsidR="007F6281" w:rsidRPr="006C2974">
        <w:rPr>
          <w:rFonts w:cs="Arial"/>
          <w:szCs w:val="22"/>
        </w:rPr>
        <w:tab/>
      </w:r>
      <w:r w:rsidR="002B51CD" w:rsidRPr="006C2974">
        <w:rPr>
          <w:rFonts w:cs="Arial"/>
          <w:szCs w:val="22"/>
          <w:lang w:eastAsia="sk-SK"/>
        </w:rPr>
        <w:t>Zmluvu je možné meniť na základe písomných dodatkov</w:t>
      </w:r>
      <w:r w:rsidR="00E118D2" w:rsidRPr="006C2974">
        <w:rPr>
          <w:rFonts w:cs="Arial"/>
          <w:szCs w:val="22"/>
          <w:lang w:eastAsia="sk-SK"/>
        </w:rPr>
        <w:t>,</w:t>
      </w:r>
      <w:r w:rsidR="004F744D" w:rsidRPr="006C2974">
        <w:rPr>
          <w:rFonts w:cs="Arial"/>
          <w:szCs w:val="22"/>
          <w:lang w:eastAsia="sk-SK"/>
        </w:rPr>
        <w:t xml:space="preserve"> </w:t>
      </w:r>
      <w:r w:rsidR="002B51CD" w:rsidRPr="006C2974">
        <w:rPr>
          <w:rFonts w:cs="Arial"/>
          <w:szCs w:val="22"/>
          <w:lang w:eastAsia="sk-SK"/>
        </w:rPr>
        <w:t>ktoré budú číslované a podpísané oboma zmluvnými Stranami</w:t>
      </w:r>
      <w:r w:rsidR="00B67103" w:rsidRPr="006C2974">
        <w:rPr>
          <w:rFonts w:cs="Arial"/>
          <w:szCs w:val="22"/>
          <w:lang w:eastAsia="sk-SK"/>
        </w:rPr>
        <w:t>,</w:t>
      </w:r>
      <w:r w:rsidR="00BC251A" w:rsidRPr="006C2974">
        <w:rPr>
          <w:rFonts w:cs="Arial"/>
          <w:szCs w:val="22"/>
          <w:lang w:eastAsia="sk-SK"/>
        </w:rPr>
        <w:t xml:space="preserve"> ako aj postupom podľa  </w:t>
      </w:r>
      <w:proofErr w:type="spellStart"/>
      <w:r w:rsidR="00BC251A" w:rsidRPr="006C2974">
        <w:rPr>
          <w:rFonts w:cs="Arial"/>
          <w:szCs w:val="22"/>
          <w:lang w:eastAsia="sk-SK"/>
        </w:rPr>
        <w:t>Podčlánku</w:t>
      </w:r>
      <w:proofErr w:type="spellEnd"/>
      <w:r w:rsidR="00BC251A" w:rsidRPr="006C2974">
        <w:rPr>
          <w:rFonts w:cs="Arial"/>
          <w:szCs w:val="22"/>
          <w:lang w:eastAsia="sk-SK"/>
        </w:rPr>
        <w:t xml:space="preserve"> 13 Zmeny a úpravy a </w:t>
      </w:r>
      <w:proofErr w:type="spellStart"/>
      <w:r w:rsidR="00BC251A" w:rsidRPr="006C2974">
        <w:rPr>
          <w:rFonts w:cs="Arial"/>
          <w:szCs w:val="22"/>
          <w:lang w:eastAsia="sk-SK"/>
        </w:rPr>
        <w:t>Podčlánku</w:t>
      </w:r>
      <w:proofErr w:type="spellEnd"/>
      <w:r w:rsidR="00BC251A" w:rsidRPr="006C2974">
        <w:rPr>
          <w:rFonts w:cs="Arial"/>
          <w:szCs w:val="22"/>
          <w:lang w:eastAsia="sk-SK"/>
        </w:rPr>
        <w:t xml:space="preserve"> 3.5 Rozhodnutia Všeobecných Zmluvných podmienok v znení Osobitných zmluvných podmienok ako formy zmeny zmluvy</w:t>
      </w:r>
      <w:r w:rsidR="00AE24DB" w:rsidRPr="006C2974">
        <w:rPr>
          <w:rFonts w:cs="Arial"/>
          <w:szCs w:val="22"/>
          <w:lang w:eastAsia="sk-SK"/>
        </w:rPr>
        <w:t>, s výnimkou uvedenou v bode 1</w:t>
      </w:r>
      <w:r w:rsidR="00243055" w:rsidRPr="006C2974">
        <w:rPr>
          <w:rFonts w:cs="Arial"/>
          <w:szCs w:val="22"/>
          <w:lang w:eastAsia="sk-SK"/>
        </w:rPr>
        <w:t>7</w:t>
      </w:r>
      <w:r w:rsidR="003C028C" w:rsidRPr="006C2974">
        <w:rPr>
          <w:rFonts w:cs="Arial"/>
          <w:szCs w:val="22"/>
          <w:lang w:eastAsia="sk-SK"/>
        </w:rPr>
        <w:t xml:space="preserve"> týchto Zmluvných dojednaní</w:t>
      </w:r>
      <w:r w:rsidR="002B51CD" w:rsidRPr="006C2974">
        <w:rPr>
          <w:rFonts w:cs="Arial"/>
          <w:szCs w:val="22"/>
          <w:lang w:eastAsia="sk-SK"/>
        </w:rPr>
        <w:t>. Dodatok k</w:t>
      </w:r>
      <w:r w:rsidR="00692294" w:rsidRPr="006C2974">
        <w:rPr>
          <w:rFonts w:cs="Arial"/>
          <w:szCs w:val="22"/>
          <w:lang w:eastAsia="sk-SK"/>
        </w:rPr>
        <w:t> </w:t>
      </w:r>
      <w:r w:rsidR="00BC3375" w:rsidRPr="006C2974">
        <w:rPr>
          <w:rFonts w:cs="Arial"/>
          <w:szCs w:val="22"/>
          <w:lang w:eastAsia="sk-SK"/>
        </w:rPr>
        <w:t>Z</w:t>
      </w:r>
      <w:r w:rsidR="002B51CD" w:rsidRPr="006C2974">
        <w:rPr>
          <w:rFonts w:cs="Arial"/>
          <w:szCs w:val="22"/>
          <w:lang w:eastAsia="sk-SK"/>
        </w:rPr>
        <w:t>mluve</w:t>
      </w:r>
      <w:r w:rsidR="00692294" w:rsidRPr="006C2974">
        <w:rPr>
          <w:rFonts w:cs="Arial"/>
          <w:szCs w:val="22"/>
          <w:lang w:eastAsia="sk-SK"/>
        </w:rPr>
        <w:t xml:space="preserve"> o Dielo</w:t>
      </w:r>
      <w:r w:rsidR="002B51CD" w:rsidRPr="006C2974">
        <w:rPr>
          <w:rFonts w:cs="Arial"/>
          <w:szCs w:val="22"/>
          <w:lang w:eastAsia="sk-SK"/>
        </w:rPr>
        <w:t xml:space="preserve"> musí byť podpísaný oprávnenými zástupcami zmluvných Strán</w:t>
      </w:r>
      <w:r w:rsidR="00BC251A" w:rsidRPr="006C2974">
        <w:rPr>
          <w:rFonts w:cs="Arial"/>
          <w:szCs w:val="22"/>
          <w:lang w:eastAsia="sk-SK"/>
        </w:rPr>
        <w:t xml:space="preserve"> (s výnimkou zmeny podľa  </w:t>
      </w:r>
      <w:proofErr w:type="spellStart"/>
      <w:r w:rsidR="00BC251A" w:rsidRPr="006C2974">
        <w:rPr>
          <w:rFonts w:cs="Arial"/>
          <w:szCs w:val="22"/>
          <w:lang w:eastAsia="sk-SK"/>
        </w:rPr>
        <w:t>Podčlánku</w:t>
      </w:r>
      <w:proofErr w:type="spellEnd"/>
      <w:r w:rsidR="00BC251A" w:rsidRPr="006C2974">
        <w:rPr>
          <w:rFonts w:cs="Arial"/>
          <w:szCs w:val="22"/>
          <w:lang w:eastAsia="sk-SK"/>
        </w:rPr>
        <w:t xml:space="preserve"> 13 Zmeny a úpravy a </w:t>
      </w:r>
      <w:proofErr w:type="spellStart"/>
      <w:r w:rsidR="00BC251A" w:rsidRPr="006C2974">
        <w:rPr>
          <w:rFonts w:cs="Arial"/>
          <w:szCs w:val="22"/>
          <w:lang w:eastAsia="sk-SK"/>
        </w:rPr>
        <w:t>Podčlánku</w:t>
      </w:r>
      <w:proofErr w:type="spellEnd"/>
      <w:r w:rsidR="00BC251A" w:rsidRPr="006C2974">
        <w:rPr>
          <w:rFonts w:cs="Arial"/>
          <w:szCs w:val="22"/>
          <w:lang w:eastAsia="sk-SK"/>
        </w:rPr>
        <w:t xml:space="preserve"> 3.5 Rozhodnutia)</w:t>
      </w:r>
      <w:r w:rsidR="002B51CD" w:rsidRPr="006C2974">
        <w:rPr>
          <w:rFonts w:cs="Arial"/>
          <w:szCs w:val="22"/>
          <w:lang w:eastAsia="sk-SK"/>
        </w:rPr>
        <w:t>, pričom podpisy musia byť na tej istej listine, v opačnom prípade sa má za to, že k uzatvoreniu dodatku k</w:t>
      </w:r>
      <w:r w:rsidR="00692294" w:rsidRPr="006C2974">
        <w:rPr>
          <w:rFonts w:cs="Arial"/>
          <w:szCs w:val="22"/>
          <w:lang w:eastAsia="sk-SK"/>
        </w:rPr>
        <w:t> </w:t>
      </w:r>
      <w:r w:rsidR="002B51CD" w:rsidRPr="006C2974">
        <w:rPr>
          <w:rFonts w:cs="Arial"/>
          <w:szCs w:val="22"/>
          <w:lang w:eastAsia="sk-SK"/>
        </w:rPr>
        <w:t>Zmluve</w:t>
      </w:r>
      <w:r w:rsidR="00692294" w:rsidRPr="006C2974">
        <w:rPr>
          <w:rFonts w:cs="Arial"/>
          <w:szCs w:val="22"/>
          <w:lang w:eastAsia="sk-SK"/>
        </w:rPr>
        <w:t xml:space="preserve"> o Dielo</w:t>
      </w:r>
      <w:r w:rsidR="002B51CD" w:rsidRPr="006C2974">
        <w:rPr>
          <w:rFonts w:cs="Arial"/>
          <w:szCs w:val="22"/>
          <w:lang w:eastAsia="sk-SK"/>
        </w:rPr>
        <w:t xml:space="preserve"> nedošlo. </w:t>
      </w:r>
      <w:r w:rsidR="00482569" w:rsidRPr="006C2974">
        <w:rPr>
          <w:rFonts w:cs="Arial"/>
          <w:szCs w:val="22"/>
          <w:lang w:eastAsia="sk-SK"/>
        </w:rPr>
        <w:t>Zhotoviteľ berie na vedomie,</w:t>
      </w:r>
      <w:r w:rsidR="0039325C" w:rsidRPr="006C2974">
        <w:rPr>
          <w:rFonts w:cs="Arial"/>
          <w:szCs w:val="22"/>
          <w:lang w:eastAsia="sk-SK"/>
        </w:rPr>
        <w:t xml:space="preserve"> </w:t>
      </w:r>
      <w:r w:rsidR="00482569" w:rsidRPr="006C2974">
        <w:rPr>
          <w:rFonts w:cs="Arial"/>
          <w:szCs w:val="22"/>
          <w:lang w:eastAsia="sk-SK"/>
        </w:rPr>
        <w:t>že Obje</w:t>
      </w:r>
      <w:r w:rsidR="002079EE" w:rsidRPr="006C2974">
        <w:rPr>
          <w:rFonts w:cs="Arial"/>
          <w:szCs w:val="22"/>
          <w:lang w:eastAsia="sk-SK"/>
        </w:rPr>
        <w:t>d</w:t>
      </w:r>
      <w:r w:rsidR="00482569" w:rsidRPr="006C2974">
        <w:rPr>
          <w:rFonts w:cs="Arial"/>
          <w:szCs w:val="22"/>
          <w:lang w:eastAsia="sk-SK"/>
        </w:rPr>
        <w:t xml:space="preserve">návateľ je pri uzatváraní dodatkov povinný postupovať v súlade s § </w:t>
      </w:r>
      <w:r w:rsidR="00F670F8" w:rsidRPr="006C2974">
        <w:rPr>
          <w:rFonts w:cs="Arial"/>
          <w:szCs w:val="22"/>
          <w:lang w:eastAsia="sk-SK"/>
        </w:rPr>
        <w:t>18</w:t>
      </w:r>
      <w:r w:rsidR="006561A1" w:rsidRPr="006C2974">
        <w:rPr>
          <w:rFonts w:cs="Arial"/>
          <w:szCs w:val="22"/>
          <w:lang w:eastAsia="sk-SK"/>
        </w:rPr>
        <w:t xml:space="preserve"> zákona č. </w:t>
      </w:r>
      <w:r w:rsidR="005D7590" w:rsidRPr="006C2974">
        <w:rPr>
          <w:rFonts w:cs="Arial"/>
          <w:szCs w:val="22"/>
          <w:lang w:eastAsia="sk-SK"/>
        </w:rPr>
        <w:t>343/2015</w:t>
      </w:r>
      <w:r w:rsidR="00482569" w:rsidRPr="006C2974">
        <w:rPr>
          <w:rFonts w:cs="Arial"/>
          <w:szCs w:val="22"/>
          <w:lang w:eastAsia="sk-SK"/>
        </w:rPr>
        <w:t xml:space="preserve"> </w:t>
      </w:r>
      <w:proofErr w:type="spellStart"/>
      <w:r w:rsidR="00482569" w:rsidRPr="006C2974">
        <w:rPr>
          <w:rFonts w:cs="Arial"/>
          <w:szCs w:val="22"/>
          <w:lang w:eastAsia="sk-SK"/>
        </w:rPr>
        <w:t>Z.z</w:t>
      </w:r>
      <w:proofErr w:type="spellEnd"/>
      <w:r w:rsidR="00482569" w:rsidRPr="006C2974">
        <w:rPr>
          <w:rFonts w:cs="Arial"/>
          <w:szCs w:val="22"/>
          <w:lang w:eastAsia="sk-SK"/>
        </w:rPr>
        <w:t xml:space="preserve">. o verejnom obstarávaní a o zmene a doplnení niektorých zákonov v znení neskorších predpisov. </w:t>
      </w:r>
      <w:r w:rsidR="002B51CD" w:rsidRPr="006C2974">
        <w:rPr>
          <w:rFonts w:cs="Arial"/>
          <w:szCs w:val="22"/>
          <w:lang w:eastAsia="sk-SK"/>
        </w:rPr>
        <w:t>Dodatky okrem iného budú obsahovať všetky úpravy, ktoré vznikli za príslušné obdobie v dôsledku plnenia Zmluvy</w:t>
      </w:r>
      <w:r w:rsidR="00692294" w:rsidRPr="006C2974">
        <w:rPr>
          <w:rFonts w:cs="Arial"/>
          <w:szCs w:val="22"/>
          <w:lang w:eastAsia="sk-SK"/>
        </w:rPr>
        <w:t xml:space="preserve"> o Dielo</w:t>
      </w:r>
      <w:r w:rsidR="002B51CD" w:rsidRPr="006C2974">
        <w:rPr>
          <w:rFonts w:cs="Arial"/>
          <w:szCs w:val="22"/>
          <w:lang w:eastAsia="sk-SK"/>
        </w:rPr>
        <w:t xml:space="preserve">, spolu s podpornou dokumentáciou súvisiacou s odsúhlasením týchto úprav. Tieto úpravy sa </w:t>
      </w:r>
      <w:r w:rsidR="002B51CD" w:rsidRPr="006C2974">
        <w:rPr>
          <w:rFonts w:cs="Arial"/>
          <w:szCs w:val="22"/>
          <w:lang w:eastAsia="sk-SK"/>
        </w:rPr>
        <w:lastRenderedPageBreak/>
        <w:t xml:space="preserve">môžu týkať Zmien a úprav podľa čl. 13 Zmluvných podmienok, Nárokov Objednávateľa podľa </w:t>
      </w:r>
      <w:proofErr w:type="spellStart"/>
      <w:r w:rsidR="002B51CD" w:rsidRPr="006C2974">
        <w:rPr>
          <w:rFonts w:cs="Arial"/>
          <w:szCs w:val="22"/>
          <w:lang w:eastAsia="sk-SK"/>
        </w:rPr>
        <w:t>podčl</w:t>
      </w:r>
      <w:proofErr w:type="spellEnd"/>
      <w:r w:rsidR="002B51CD" w:rsidRPr="006C2974">
        <w:rPr>
          <w:rFonts w:cs="Arial"/>
          <w:szCs w:val="22"/>
          <w:lang w:eastAsia="sk-SK"/>
        </w:rPr>
        <w:t xml:space="preserve">. 2.5 Zmluvných podmienok, Nárokov Zhotoviteľa podľa </w:t>
      </w:r>
      <w:proofErr w:type="spellStart"/>
      <w:r w:rsidR="002B51CD" w:rsidRPr="006C2974">
        <w:rPr>
          <w:rFonts w:cs="Arial"/>
          <w:szCs w:val="22"/>
          <w:lang w:eastAsia="sk-SK"/>
        </w:rPr>
        <w:t>podčl</w:t>
      </w:r>
      <w:proofErr w:type="spellEnd"/>
      <w:r w:rsidR="002B51CD" w:rsidRPr="006C2974">
        <w:rPr>
          <w:rFonts w:cs="Arial"/>
          <w:szCs w:val="22"/>
          <w:lang w:eastAsia="sk-SK"/>
        </w:rPr>
        <w:t>. 20.1 Zmluvných podmienok a iných dôležitých okolností, ktoré vznikli v dôsledku plnenia Zmluvy</w:t>
      </w:r>
      <w:r w:rsidR="00692294" w:rsidRPr="006C2974">
        <w:rPr>
          <w:rFonts w:cs="Arial"/>
          <w:szCs w:val="22"/>
          <w:lang w:eastAsia="sk-SK"/>
        </w:rPr>
        <w:t xml:space="preserve"> o Dielo</w:t>
      </w:r>
      <w:r w:rsidR="002B51CD" w:rsidRPr="006C2974">
        <w:rPr>
          <w:rFonts w:cs="Arial"/>
          <w:szCs w:val="22"/>
          <w:lang w:eastAsia="sk-SK"/>
        </w:rPr>
        <w:t xml:space="preserve">. </w:t>
      </w:r>
      <w:r w:rsidR="008E3BC4" w:rsidRPr="006C2974">
        <w:rPr>
          <w:rFonts w:cs="Arial"/>
          <w:szCs w:val="22"/>
          <w:lang w:eastAsia="sk-SK"/>
        </w:rPr>
        <w:t>P</w:t>
      </w:r>
      <w:r w:rsidR="002B51CD" w:rsidRPr="006C2974">
        <w:rPr>
          <w:rFonts w:cs="Arial"/>
          <w:szCs w:val="22"/>
          <w:lang w:eastAsia="sk-SK"/>
        </w:rPr>
        <w:t>rílohy k dodatkom a k pokynom na Zmenu - ocenené Výkazy výme</w:t>
      </w:r>
      <w:r w:rsidR="00381086" w:rsidRPr="006C2974">
        <w:rPr>
          <w:rFonts w:cs="Arial"/>
          <w:szCs w:val="22"/>
          <w:lang w:eastAsia="sk-SK"/>
        </w:rPr>
        <w:t>r</w:t>
      </w:r>
      <w:r w:rsidR="00B037C9" w:rsidRPr="006C2974">
        <w:rPr>
          <w:rFonts w:cs="Arial"/>
          <w:szCs w:val="22"/>
          <w:lang w:eastAsia="sk-SK"/>
        </w:rPr>
        <w:t>y</w:t>
      </w:r>
      <w:r w:rsidR="00381086" w:rsidRPr="006C2974">
        <w:rPr>
          <w:rFonts w:cs="Arial"/>
        </w:rPr>
        <w:t xml:space="preserve"> /rozpočty/</w:t>
      </w:r>
      <w:r w:rsidR="00F30498" w:rsidRPr="006C2974">
        <w:rPr>
          <w:rFonts w:cs="Arial"/>
        </w:rPr>
        <w:t xml:space="preserve"> pre všetky úpravy</w:t>
      </w:r>
      <w:r w:rsidR="002B51CD" w:rsidRPr="006C2974">
        <w:rPr>
          <w:rFonts w:cs="Arial"/>
        </w:rPr>
        <w:t xml:space="preserve"> - je potrebné predkladať v papierovej forme a v elektronickej forme na CD/DVD nosiči  v zmysle dátového predpisu </w:t>
      </w:r>
      <w:r w:rsidR="00282686" w:rsidRPr="006C2974">
        <w:rPr>
          <w:rFonts w:cs="Arial"/>
        </w:rPr>
        <w:t xml:space="preserve">Objednávateľa </w:t>
      </w:r>
      <w:r w:rsidR="002B51CD" w:rsidRPr="006C2974">
        <w:rPr>
          <w:rFonts w:cs="Arial"/>
        </w:rPr>
        <w:t>uvedeného na stránke</w:t>
      </w:r>
      <w:r w:rsidR="000D30D5" w:rsidRPr="006C2974">
        <w:rPr>
          <w:rFonts w:cs="Arial"/>
        </w:rPr>
        <w:t xml:space="preserve"> </w:t>
      </w:r>
      <w:hyperlink r:id="rId11" w:history="1">
        <w:r w:rsidR="000D30D5" w:rsidRPr="00FE4170">
          <w:rPr>
            <w:rStyle w:val="Hypertextovprepojenie"/>
            <w:rFonts w:cs="Arial"/>
            <w:color w:val="auto"/>
          </w:rPr>
          <w:t>http://www.ndsas.sk/</w:t>
        </w:r>
      </w:hyperlink>
      <w:r w:rsidR="002B51CD" w:rsidRPr="00901AF2">
        <w:rPr>
          <w:rFonts w:cs="Arial"/>
        </w:rPr>
        <w:t xml:space="preserve">. Dodatky sa budú uzatvárať podľa potreby najneskôr k 30.6. a k </w:t>
      </w:r>
      <w:r w:rsidR="002B51CD" w:rsidRPr="00071CB9">
        <w:rPr>
          <w:rFonts w:cs="Arial"/>
        </w:rPr>
        <w:t xml:space="preserve">31.12. príslušného roku a podklady k nim pripraví tá zmluvná Strana, ktorá potrebu uzavretia dodatku vyvolala tak, aby dátumy uvedené v predchádzajúcej vete boli dodržané. Vydanie Priebežných platobných potvrdení </w:t>
      </w:r>
      <w:r w:rsidR="00E74921" w:rsidRPr="00071CB9">
        <w:rPr>
          <w:rFonts w:cs="Arial"/>
        </w:rPr>
        <w:t xml:space="preserve">výlučne </w:t>
      </w:r>
      <w:r w:rsidR="002B51CD" w:rsidRPr="00071CB9">
        <w:rPr>
          <w:rFonts w:cs="Arial"/>
        </w:rPr>
        <w:t>za skutočne vykonan</w:t>
      </w:r>
      <w:r w:rsidR="00E74921" w:rsidRPr="00071CB9">
        <w:rPr>
          <w:rFonts w:cs="Arial"/>
        </w:rPr>
        <w:t xml:space="preserve">é práce vrátane Zmien a nárokov, </w:t>
      </w:r>
      <w:r w:rsidR="002B51CD" w:rsidRPr="00071CB9">
        <w:rPr>
          <w:rFonts w:cs="Arial"/>
        </w:rPr>
        <w:t xml:space="preserve">nie je podmienené uzatvorením dodatku </w:t>
      </w:r>
      <w:r w:rsidR="00E74921" w:rsidRPr="00071CB9">
        <w:rPr>
          <w:rFonts w:cs="Arial"/>
        </w:rPr>
        <w:t xml:space="preserve">k daným Zmenám a nárokom, </w:t>
      </w:r>
      <w:r w:rsidR="002B51CD" w:rsidRPr="00071CB9">
        <w:rPr>
          <w:rFonts w:cs="Arial"/>
        </w:rPr>
        <w:t>a </w:t>
      </w:r>
      <w:r w:rsidR="00E74921" w:rsidRPr="00071CB9">
        <w:rPr>
          <w:rFonts w:cs="Arial"/>
        </w:rPr>
        <w:t>musí</w:t>
      </w:r>
      <w:r w:rsidR="002B51CD" w:rsidRPr="00071CB9">
        <w:rPr>
          <w:rFonts w:cs="Arial"/>
        </w:rPr>
        <w:t xml:space="preserve"> prebiehať v príslušnom čase v súlade so Zmluvou</w:t>
      </w:r>
      <w:r w:rsidR="00692294" w:rsidRPr="00071CB9">
        <w:rPr>
          <w:rFonts w:cs="Arial"/>
        </w:rPr>
        <w:t xml:space="preserve"> o</w:t>
      </w:r>
      <w:r w:rsidR="00E74921" w:rsidRPr="00071CB9">
        <w:rPr>
          <w:rFonts w:cs="Arial"/>
        </w:rPr>
        <w:t> </w:t>
      </w:r>
      <w:r w:rsidR="00692294" w:rsidRPr="00071CB9">
        <w:rPr>
          <w:rFonts w:cs="Arial"/>
        </w:rPr>
        <w:t>Dielo</w:t>
      </w:r>
      <w:r w:rsidR="00E74921" w:rsidRPr="00071CB9">
        <w:rPr>
          <w:rFonts w:cs="Arial"/>
        </w:rPr>
        <w:t xml:space="preserve">, a to </w:t>
      </w:r>
      <w:r w:rsidR="002B51CD" w:rsidRPr="00071CB9">
        <w:rPr>
          <w:rFonts w:cs="Arial"/>
        </w:rPr>
        <w:t xml:space="preserve">na základe skutočne vykonaných a odsúhlasených </w:t>
      </w:r>
      <w:r w:rsidR="00F30498" w:rsidRPr="00071CB9">
        <w:rPr>
          <w:rFonts w:cs="Arial"/>
        </w:rPr>
        <w:t>prác</w:t>
      </w:r>
      <w:r w:rsidR="00F9566D" w:rsidRPr="00071CB9">
        <w:rPr>
          <w:rFonts w:cs="Arial"/>
        </w:rPr>
        <w:t xml:space="preserve"> a</w:t>
      </w:r>
      <w:r w:rsidR="002E4238" w:rsidRPr="00071CB9">
        <w:rPr>
          <w:rFonts w:cs="Arial"/>
        </w:rPr>
        <w:t> za podmienky</w:t>
      </w:r>
      <w:r w:rsidR="00E74921" w:rsidRPr="00071CB9">
        <w:rPr>
          <w:rFonts w:cs="Arial"/>
        </w:rPr>
        <w:t xml:space="preserve"> </w:t>
      </w:r>
      <w:r w:rsidR="002E4238" w:rsidRPr="00071CB9">
        <w:rPr>
          <w:rFonts w:cs="Arial"/>
        </w:rPr>
        <w:t>predchádzajúceho vydania</w:t>
      </w:r>
      <w:r w:rsidR="00E74921" w:rsidRPr="00071CB9">
        <w:rPr>
          <w:rFonts w:cs="Arial"/>
        </w:rPr>
        <w:t xml:space="preserve"> </w:t>
      </w:r>
      <w:r w:rsidR="000F5FE3" w:rsidRPr="00071CB9">
        <w:rPr>
          <w:rFonts w:cs="Arial"/>
        </w:rPr>
        <w:t>a zverejnenia v </w:t>
      </w:r>
      <w:r w:rsidR="00071CB9" w:rsidRPr="00071CB9">
        <w:rPr>
          <w:rFonts w:cs="Arial"/>
        </w:rPr>
        <w:t>Centrálnom</w:t>
      </w:r>
      <w:r w:rsidR="000F5FE3" w:rsidRPr="00071CB9">
        <w:rPr>
          <w:rFonts w:cs="Arial"/>
        </w:rPr>
        <w:t xml:space="preserve"> </w:t>
      </w:r>
      <w:r w:rsidR="00071CB9" w:rsidRPr="00071CB9">
        <w:rPr>
          <w:rFonts w:cs="Arial"/>
        </w:rPr>
        <w:t xml:space="preserve">registri zmlúv </w:t>
      </w:r>
      <w:r w:rsidR="002E4238" w:rsidRPr="00071CB9">
        <w:rPr>
          <w:rFonts w:cs="Arial"/>
        </w:rPr>
        <w:t xml:space="preserve">príslušného </w:t>
      </w:r>
      <w:r w:rsidR="00E74921" w:rsidRPr="00071CB9">
        <w:rPr>
          <w:rFonts w:cs="Arial"/>
        </w:rPr>
        <w:t>p</w:t>
      </w:r>
      <w:r w:rsidR="002E4238" w:rsidRPr="00071CB9">
        <w:rPr>
          <w:rFonts w:cs="Arial"/>
        </w:rPr>
        <w:t>okynu/</w:t>
      </w:r>
      <w:proofErr w:type="spellStart"/>
      <w:r w:rsidR="002E4238" w:rsidRPr="00071CB9">
        <w:rPr>
          <w:rFonts w:cs="Arial"/>
        </w:rPr>
        <w:t>ov</w:t>
      </w:r>
      <w:proofErr w:type="spellEnd"/>
      <w:r w:rsidR="002E4238" w:rsidRPr="00071CB9">
        <w:rPr>
          <w:rFonts w:cs="Arial"/>
        </w:rPr>
        <w:t xml:space="preserve"> na Zmenu </w:t>
      </w:r>
      <w:r w:rsidR="00071CB9" w:rsidRPr="00071CB9">
        <w:rPr>
          <w:rFonts w:cs="Arial"/>
        </w:rPr>
        <w:t>(a/</w:t>
      </w:r>
      <w:r w:rsidR="000F5FE3" w:rsidRPr="00071CB9">
        <w:rPr>
          <w:rFonts w:cs="Arial"/>
        </w:rPr>
        <w:t>alebo rozhodnutia STD o</w:t>
      </w:r>
      <w:r w:rsidR="00071CB9" w:rsidRPr="00071CB9">
        <w:rPr>
          <w:rFonts w:cs="Arial"/>
        </w:rPr>
        <w:t> </w:t>
      </w:r>
      <w:r w:rsidR="000F5FE3" w:rsidRPr="00071CB9">
        <w:rPr>
          <w:rFonts w:cs="Arial"/>
        </w:rPr>
        <w:t>nároku</w:t>
      </w:r>
      <w:r w:rsidR="00071CB9" w:rsidRPr="00071CB9">
        <w:rPr>
          <w:rFonts w:cs="Arial"/>
        </w:rPr>
        <w:t>)</w:t>
      </w:r>
      <w:r w:rsidR="000F5FE3" w:rsidRPr="00071CB9">
        <w:rPr>
          <w:rFonts w:cs="Arial"/>
        </w:rPr>
        <w:t xml:space="preserve"> </w:t>
      </w:r>
      <w:r w:rsidR="002E4238" w:rsidRPr="00071CB9">
        <w:rPr>
          <w:rFonts w:cs="Arial"/>
        </w:rPr>
        <w:t>a tým schválenia</w:t>
      </w:r>
      <w:r w:rsidR="00E74921" w:rsidRPr="00071CB9">
        <w:rPr>
          <w:rFonts w:cs="Arial"/>
        </w:rPr>
        <w:t xml:space="preserve"> </w:t>
      </w:r>
      <w:r w:rsidR="002E4238" w:rsidRPr="00071CB9">
        <w:rPr>
          <w:rFonts w:cs="Arial"/>
        </w:rPr>
        <w:t>danej Zmeny</w:t>
      </w:r>
      <w:r w:rsidR="002B51CD" w:rsidRPr="00071CB9">
        <w:rPr>
          <w:rFonts w:cs="Arial"/>
        </w:rPr>
        <w:t xml:space="preserve"> alebo nároku</w:t>
      </w:r>
      <w:r w:rsidR="00E74921" w:rsidRPr="00071CB9">
        <w:rPr>
          <w:rFonts w:cs="Arial"/>
        </w:rPr>
        <w:t>/</w:t>
      </w:r>
      <w:proofErr w:type="spellStart"/>
      <w:r w:rsidR="00E74921" w:rsidRPr="00071CB9">
        <w:rPr>
          <w:rFonts w:cs="Arial"/>
        </w:rPr>
        <w:t>ov</w:t>
      </w:r>
      <w:proofErr w:type="spellEnd"/>
      <w:r w:rsidR="002B51CD" w:rsidRPr="00071CB9">
        <w:rPr>
          <w:rFonts w:cs="Arial"/>
        </w:rPr>
        <w:t>.</w:t>
      </w:r>
      <w:r w:rsidR="00BC3375" w:rsidRPr="00742FB8">
        <w:rPr>
          <w:rFonts w:cs="Arial"/>
        </w:rPr>
        <w:t xml:space="preserve"> </w:t>
      </w:r>
    </w:p>
    <w:p w14:paraId="3415097A" w14:textId="6D5789E0" w:rsidR="00DA1725" w:rsidRPr="006C2974" w:rsidRDefault="003C028C" w:rsidP="0083239F">
      <w:pPr>
        <w:keepLines/>
        <w:suppressLineNumbers/>
        <w:tabs>
          <w:tab w:val="left" w:pos="142"/>
        </w:tabs>
        <w:suppressAutoHyphens/>
        <w:ind w:left="567" w:hanging="567"/>
        <w:contextualSpacing/>
        <w:jc w:val="both"/>
        <w:rPr>
          <w:rFonts w:cs="Arial"/>
        </w:rPr>
      </w:pPr>
      <w:r w:rsidRPr="005B0752">
        <w:rPr>
          <w:rFonts w:cs="Arial"/>
        </w:rPr>
        <w:t>1</w:t>
      </w:r>
      <w:r w:rsidR="00243055" w:rsidRPr="005B0752">
        <w:rPr>
          <w:rFonts w:cs="Arial"/>
        </w:rPr>
        <w:t>7</w:t>
      </w:r>
      <w:r w:rsidR="00F40E65" w:rsidRPr="00D91C1B">
        <w:rPr>
          <w:rFonts w:cs="Arial"/>
        </w:rPr>
        <w:t>.</w:t>
      </w:r>
      <w:r w:rsidR="00D93003" w:rsidRPr="006C2974">
        <w:rPr>
          <w:rFonts w:cs="Arial"/>
          <w:szCs w:val="22"/>
        </w:rPr>
        <w:tab/>
      </w:r>
      <w:r w:rsidR="00822DDE" w:rsidRPr="006C2974">
        <w:rPr>
          <w:rFonts w:cs="Arial"/>
          <w:szCs w:val="22"/>
        </w:rPr>
        <w:t xml:space="preserve">Zmluvné strany sa výslovne dohodli, že na zmenu </w:t>
      </w:r>
      <w:r w:rsidR="00657606" w:rsidRPr="006C2974">
        <w:rPr>
          <w:rFonts w:cs="Arial"/>
          <w:szCs w:val="22"/>
        </w:rPr>
        <w:t>Príloh</w:t>
      </w:r>
      <w:r w:rsidR="00D84225">
        <w:rPr>
          <w:rFonts w:cs="Arial"/>
          <w:szCs w:val="22"/>
        </w:rPr>
        <w:t>y</w:t>
      </w:r>
      <w:r w:rsidR="00657606" w:rsidRPr="006C2974">
        <w:rPr>
          <w:rFonts w:cs="Arial"/>
          <w:szCs w:val="22"/>
        </w:rPr>
        <w:t xml:space="preserve"> č. 1</w:t>
      </w:r>
      <w:r w:rsidR="00D84225">
        <w:rPr>
          <w:rFonts w:cs="Arial"/>
          <w:szCs w:val="22"/>
        </w:rPr>
        <w:t xml:space="preserve"> </w:t>
      </w:r>
      <w:r w:rsidRPr="006C2974">
        <w:rPr>
          <w:rFonts w:cs="Arial"/>
          <w:szCs w:val="22"/>
        </w:rPr>
        <w:t>týchto Zmluvných dojednaní</w:t>
      </w:r>
      <w:r w:rsidR="00822DDE" w:rsidRPr="006C2974">
        <w:rPr>
          <w:rFonts w:cs="Arial"/>
          <w:szCs w:val="22"/>
        </w:rPr>
        <w:t xml:space="preserve"> </w:t>
      </w:r>
      <w:r w:rsidR="00C73243" w:rsidRPr="006C2974">
        <w:rPr>
          <w:rFonts w:cs="Arial"/>
          <w:szCs w:val="22"/>
        </w:rPr>
        <w:t>(</w:t>
      </w:r>
      <w:r w:rsidR="00BA7E2F" w:rsidRPr="006C2974">
        <w:rPr>
          <w:rFonts w:cs="Arial"/>
          <w:szCs w:val="22"/>
        </w:rPr>
        <w:t>uveden</w:t>
      </w:r>
      <w:r w:rsidR="00D84225">
        <w:rPr>
          <w:rFonts w:cs="Arial"/>
          <w:szCs w:val="22"/>
        </w:rPr>
        <w:t>ej</w:t>
      </w:r>
      <w:r w:rsidR="00BA7E2F" w:rsidRPr="006C2974">
        <w:rPr>
          <w:rFonts w:cs="Arial"/>
          <w:szCs w:val="22"/>
        </w:rPr>
        <w:t xml:space="preserve"> </w:t>
      </w:r>
      <w:r w:rsidR="00822DDE" w:rsidRPr="006C2974">
        <w:rPr>
          <w:rFonts w:cs="Arial"/>
          <w:szCs w:val="22"/>
        </w:rPr>
        <w:t>v  bode 1</w:t>
      </w:r>
      <w:r w:rsidR="00503DC8" w:rsidRPr="006C2974">
        <w:rPr>
          <w:rFonts w:cs="Arial"/>
          <w:szCs w:val="22"/>
        </w:rPr>
        <w:t>5</w:t>
      </w:r>
      <w:r w:rsidR="00C73243" w:rsidRPr="006C2974">
        <w:rPr>
          <w:rFonts w:cs="Arial"/>
          <w:szCs w:val="22"/>
        </w:rPr>
        <w:t xml:space="preserve"> Zmluvných dojednaní)</w:t>
      </w:r>
      <w:r w:rsidR="00822DDE" w:rsidRPr="006C2974">
        <w:rPr>
          <w:rFonts w:cs="Arial"/>
          <w:szCs w:val="22"/>
        </w:rPr>
        <w:t xml:space="preserve"> nie je potrebné uzatvoriť dodatok k</w:t>
      </w:r>
      <w:r w:rsidR="00692294" w:rsidRPr="006C2974">
        <w:rPr>
          <w:rFonts w:cs="Arial"/>
          <w:szCs w:val="22"/>
        </w:rPr>
        <w:t> </w:t>
      </w:r>
      <w:r w:rsidR="00822DDE" w:rsidRPr="006C2974">
        <w:rPr>
          <w:rFonts w:cs="Arial"/>
          <w:szCs w:val="22"/>
        </w:rPr>
        <w:t>Zmluve</w:t>
      </w:r>
      <w:r w:rsidR="00692294" w:rsidRPr="006C2974">
        <w:rPr>
          <w:rFonts w:cs="Arial"/>
          <w:szCs w:val="22"/>
        </w:rPr>
        <w:t xml:space="preserve"> o Dielo</w:t>
      </w:r>
      <w:r w:rsidR="003C7A6C" w:rsidRPr="006C2974">
        <w:rPr>
          <w:rFonts w:cs="Arial"/>
          <w:szCs w:val="22"/>
        </w:rPr>
        <w:t xml:space="preserve">. </w:t>
      </w:r>
      <w:r w:rsidR="00D9317D" w:rsidRPr="006C2974">
        <w:rPr>
          <w:rFonts w:cs="Arial"/>
        </w:rPr>
        <w:t>Akákoľvek zmena v </w:t>
      </w:r>
      <w:r w:rsidR="00657606" w:rsidRPr="006C2974">
        <w:rPr>
          <w:rFonts w:cs="Arial"/>
        </w:rPr>
        <w:t>Prílohe č. 1</w:t>
      </w:r>
      <w:r w:rsidR="00D9317D" w:rsidRPr="006C2974">
        <w:rPr>
          <w:rFonts w:cs="Arial"/>
        </w:rPr>
        <w:t xml:space="preserve"> musí byť písomne schválená Objednávateľom postupom uvedeným v </w:t>
      </w:r>
      <w:proofErr w:type="spellStart"/>
      <w:r w:rsidR="00D9317D" w:rsidRPr="006C2974">
        <w:rPr>
          <w:rFonts w:cs="Arial"/>
        </w:rPr>
        <w:t>podčlánku</w:t>
      </w:r>
      <w:proofErr w:type="spellEnd"/>
      <w:r w:rsidR="00D9317D" w:rsidRPr="006C2974">
        <w:rPr>
          <w:rFonts w:cs="Arial"/>
        </w:rPr>
        <w:t xml:space="preserve"> 4.4</w:t>
      </w:r>
      <w:r w:rsidR="00634C23" w:rsidRPr="006C2974">
        <w:rPr>
          <w:rFonts w:cs="Arial"/>
        </w:rPr>
        <w:t>b</w:t>
      </w:r>
      <w:r w:rsidR="00D9317D" w:rsidRPr="006C2974">
        <w:rPr>
          <w:rFonts w:cs="Arial"/>
        </w:rPr>
        <w:t xml:space="preserve"> Zmluvných podmienok.</w:t>
      </w:r>
      <w:r w:rsidR="00DA1725" w:rsidRPr="006C2974">
        <w:rPr>
          <w:rFonts w:cs="Arial"/>
        </w:rPr>
        <w:t xml:space="preserve"> </w:t>
      </w:r>
    </w:p>
    <w:p w14:paraId="26196789" w14:textId="77777777" w:rsidR="00FB5401" w:rsidRPr="006C2974" w:rsidRDefault="00FB5401" w:rsidP="0083239F">
      <w:pPr>
        <w:keepLines/>
        <w:suppressLineNumbers/>
        <w:tabs>
          <w:tab w:val="left" w:pos="142"/>
        </w:tabs>
        <w:suppressAutoHyphens/>
        <w:ind w:left="567" w:hanging="567"/>
        <w:jc w:val="both"/>
        <w:rPr>
          <w:rFonts w:cs="Arial"/>
        </w:rPr>
      </w:pPr>
      <w:r w:rsidRPr="006C2974">
        <w:rPr>
          <w:rFonts w:cs="Arial"/>
        </w:rPr>
        <w:t>1</w:t>
      </w:r>
      <w:r w:rsidR="00243055" w:rsidRPr="006C2974">
        <w:rPr>
          <w:rFonts w:cs="Arial"/>
        </w:rPr>
        <w:t>8</w:t>
      </w:r>
      <w:r w:rsidR="00CE530E" w:rsidRPr="006C2974">
        <w:rPr>
          <w:rFonts w:cs="Arial"/>
        </w:rPr>
        <w:t>.</w:t>
      </w:r>
      <w:r w:rsidR="00E2442D" w:rsidRPr="006C2974">
        <w:rPr>
          <w:rFonts w:cs="Arial"/>
        </w:rPr>
        <w:tab/>
      </w:r>
      <w:r w:rsidRPr="006C2974">
        <w:rPr>
          <w:rFonts w:cs="Arial"/>
        </w:rPr>
        <w:t>Zhotoviteľ nie je oprávnený zriadiť záložné právo na akékoľvek peňažné pohľadávky Zhotoviteľa voči Objednávateľovi, ktoré mu vzniknú na základe tejto Zmluvy o Dielo bez predchádzajúceho písomného súhlasu Objednávateľa.</w:t>
      </w:r>
    </w:p>
    <w:p w14:paraId="37A5C0EC" w14:textId="77777777" w:rsidR="007C0206" w:rsidRPr="006C2974" w:rsidRDefault="00FB5401" w:rsidP="0083239F">
      <w:pPr>
        <w:keepLines/>
        <w:suppressLineNumbers/>
        <w:tabs>
          <w:tab w:val="left" w:pos="0"/>
        </w:tabs>
        <w:suppressAutoHyphens/>
        <w:ind w:left="567" w:hanging="567"/>
        <w:jc w:val="both"/>
        <w:rPr>
          <w:rFonts w:cs="Arial"/>
        </w:rPr>
      </w:pPr>
      <w:r w:rsidRPr="006C2974">
        <w:rPr>
          <w:rFonts w:cs="Arial"/>
        </w:rPr>
        <w:t>1</w:t>
      </w:r>
      <w:r w:rsidR="00243055" w:rsidRPr="006C2974">
        <w:rPr>
          <w:rFonts w:cs="Arial"/>
        </w:rPr>
        <w:t>9</w:t>
      </w:r>
      <w:r w:rsidRPr="006C2974">
        <w:rPr>
          <w:rFonts w:cs="Arial"/>
        </w:rPr>
        <w:t xml:space="preserve">. </w:t>
      </w:r>
      <w:r w:rsidRPr="006C2974">
        <w:rPr>
          <w:rFonts w:cs="Arial"/>
        </w:rPr>
        <w:tab/>
      </w:r>
      <w:r w:rsidR="007C0206" w:rsidRPr="006C2974">
        <w:rPr>
          <w:rFonts w:cs="Arial"/>
        </w:rPr>
        <w:t>Zhotoviteľ sa</w:t>
      </w:r>
      <w:r w:rsidR="0050344F" w:rsidRPr="006C2974">
        <w:rPr>
          <w:rFonts w:cs="Arial"/>
        </w:rPr>
        <w:t xml:space="preserve"> zaväzuje strpieť výkon kontroly</w:t>
      </w:r>
      <w:r w:rsidR="007C0206" w:rsidRPr="006C2974">
        <w:rPr>
          <w:rFonts w:cs="Arial"/>
        </w:rPr>
        <w:t>/auditu súvisiaceho s uskutočňovanými prácami kedykoľvek počas platnosti a účinnosti Zmluvy o poskytnutí nenávratného finančného príspevku (NFP), a to oprávnenými osobami (Zhotoviteľ NFP, Útvar následnej kontroly, NKÚ SR, príslušná Správa finančnej kontroly, Certifikačný orgán, Orgán auditu a jeho spolupracujúce orgány, ako aj nimi poverené osoby a prizvané osoby v súlade s príslušnými právnymi predpismi SR a EÚ, splnomocnení zástupcovia EK a Európskeho dvora audítorov</w:t>
      </w:r>
      <w:r w:rsidR="0050344F" w:rsidRPr="006C2974">
        <w:rPr>
          <w:rFonts w:cs="Arial"/>
        </w:rPr>
        <w:t>, atď.</w:t>
      </w:r>
      <w:r w:rsidR="007C0206" w:rsidRPr="006C2974">
        <w:rPr>
          <w:rFonts w:cs="Arial"/>
        </w:rPr>
        <w:t>) a poskytnúť im všetku potrebnú súčinnosť.</w:t>
      </w:r>
    </w:p>
    <w:p w14:paraId="6CE6E284" w14:textId="77777777" w:rsidR="00FB5401" w:rsidRPr="006C2974" w:rsidRDefault="00243055" w:rsidP="0083239F">
      <w:pPr>
        <w:keepLines/>
        <w:suppressLineNumbers/>
        <w:tabs>
          <w:tab w:val="left" w:pos="0"/>
        </w:tabs>
        <w:suppressAutoHyphens/>
        <w:ind w:left="567" w:hanging="567"/>
        <w:jc w:val="both"/>
        <w:rPr>
          <w:rFonts w:cs="Arial"/>
        </w:rPr>
      </w:pPr>
      <w:r w:rsidRPr="006C2974">
        <w:rPr>
          <w:rFonts w:cs="Arial"/>
        </w:rPr>
        <w:t>20</w:t>
      </w:r>
      <w:r w:rsidR="007C0206" w:rsidRPr="006C2974">
        <w:rPr>
          <w:rFonts w:cs="Arial"/>
        </w:rPr>
        <w:t>.</w:t>
      </w:r>
      <w:r w:rsidR="007C0206" w:rsidRPr="006C2974">
        <w:rPr>
          <w:rFonts w:cs="Arial"/>
          <w:szCs w:val="22"/>
        </w:rPr>
        <w:t xml:space="preserve"> </w:t>
      </w:r>
      <w:r w:rsidR="007C0206" w:rsidRPr="006C2974">
        <w:rPr>
          <w:rFonts w:cs="Arial"/>
          <w:szCs w:val="22"/>
        </w:rPr>
        <w:tab/>
      </w:r>
      <w:r w:rsidR="00FB5401" w:rsidRPr="006C2974">
        <w:rPr>
          <w:rFonts w:cs="Arial"/>
        </w:rPr>
        <w:t xml:space="preserve">Zmluvné Strany sa dohodli, že Objednávateľ je oprávnený jednostranne započítať zmluvnú pokutu, penále, </w:t>
      </w:r>
      <w:proofErr w:type="spellStart"/>
      <w:r w:rsidR="00FB5401" w:rsidRPr="006C2974">
        <w:rPr>
          <w:rFonts w:cs="Arial"/>
        </w:rPr>
        <w:t>jednorázové</w:t>
      </w:r>
      <w:proofErr w:type="spellEnd"/>
      <w:r w:rsidR="00FB5401" w:rsidRPr="006C2974">
        <w:rPr>
          <w:rFonts w:cs="Arial"/>
        </w:rPr>
        <w:t xml:space="preserve"> odškodnenie či akúkoľvek inú peňažnú sankciu, nároky Objednávateľa (a to splatné, ako aj nesplatné) uplatnené na základe tejto Zmluvy o Dielo voči ktorejkoľvek peňažnej pohľadávke Zhotoviteľa voči Objednávateľovi (a to splatnej, ako aj nesplatnej). V prípade jednostranného započítania splatnej a nesplatnej pohľadávky, prípadne nesplatnej a nesplatnej poh</w:t>
      </w:r>
      <w:r w:rsidR="00081A8C" w:rsidRPr="006C2974">
        <w:rPr>
          <w:rFonts w:cs="Arial"/>
        </w:rPr>
        <w:t>ľ</w:t>
      </w:r>
      <w:r w:rsidR="00FB5401" w:rsidRPr="006C2974">
        <w:rPr>
          <w:rFonts w:cs="Arial"/>
        </w:rPr>
        <w:t>adávky, tieto zaniknú okamihom, kedy Objednávateľov prejav vôle smerujúci k započítaniu bude doručený Zhotoviteľovi.</w:t>
      </w:r>
    </w:p>
    <w:p w14:paraId="708CD86A" w14:textId="77777777" w:rsidR="008F177E" w:rsidRPr="006C2974" w:rsidRDefault="007C0206" w:rsidP="0083239F">
      <w:pPr>
        <w:keepLines/>
        <w:suppressLineNumbers/>
        <w:tabs>
          <w:tab w:val="left" w:pos="142"/>
        </w:tabs>
        <w:suppressAutoHyphens/>
        <w:ind w:left="567" w:hanging="567"/>
        <w:contextualSpacing/>
        <w:jc w:val="both"/>
        <w:rPr>
          <w:rFonts w:cs="Arial"/>
        </w:rPr>
      </w:pPr>
      <w:r w:rsidRPr="006C2974">
        <w:rPr>
          <w:rFonts w:cs="Arial"/>
        </w:rPr>
        <w:t>2</w:t>
      </w:r>
      <w:r w:rsidR="00243055" w:rsidRPr="006C2974">
        <w:rPr>
          <w:rFonts w:cs="Arial"/>
        </w:rPr>
        <w:t>1</w:t>
      </w:r>
      <w:r w:rsidR="00FB5401" w:rsidRPr="006C2974">
        <w:rPr>
          <w:rFonts w:cs="Arial"/>
        </w:rPr>
        <w:t>.</w:t>
      </w:r>
      <w:r w:rsidR="00AD0E7B" w:rsidRPr="006C2974">
        <w:rPr>
          <w:rFonts w:cs="Arial"/>
          <w:szCs w:val="22"/>
        </w:rPr>
        <w:t xml:space="preserve"> </w:t>
      </w:r>
      <w:r w:rsidR="00AD0E7B" w:rsidRPr="006C2974">
        <w:rPr>
          <w:rFonts w:cs="Arial"/>
          <w:szCs w:val="22"/>
        </w:rPr>
        <w:tab/>
      </w:r>
      <w:r w:rsidR="00E2442D" w:rsidRPr="006C2974">
        <w:rPr>
          <w:rFonts w:cs="Arial"/>
        </w:rPr>
        <w:t>Práva a povinnosti zmluvných Strán neupravené v tejto Zmluve</w:t>
      </w:r>
      <w:r w:rsidR="00692294" w:rsidRPr="006C2974">
        <w:rPr>
          <w:rFonts w:cs="Arial"/>
        </w:rPr>
        <w:t xml:space="preserve"> o Dielo</w:t>
      </w:r>
      <w:r w:rsidR="00E2442D" w:rsidRPr="006C2974">
        <w:rPr>
          <w:rFonts w:cs="Arial"/>
        </w:rPr>
        <w:t xml:space="preserve"> sa riadia príslušnými ustanoveniami Obchodného zákonníka a ostatných všeobecne záväzných právnych predpisov platných a účinných v Slovenskej republike.</w:t>
      </w:r>
      <w:r w:rsidR="00D93003" w:rsidRPr="006C2974">
        <w:rPr>
          <w:rFonts w:cs="Arial"/>
        </w:rPr>
        <w:t xml:space="preserve"> Zmluvné strany sa dohodli, že v prípade vzniku sporov zmluvných strán týkajúcich  sa tejto </w:t>
      </w:r>
      <w:r w:rsidR="00692294" w:rsidRPr="006C2974">
        <w:rPr>
          <w:rFonts w:cs="Arial"/>
        </w:rPr>
        <w:t>Z</w:t>
      </w:r>
      <w:r w:rsidR="00D93003" w:rsidRPr="006C2974">
        <w:rPr>
          <w:rFonts w:cs="Arial"/>
        </w:rPr>
        <w:t>mluvy</w:t>
      </w:r>
      <w:r w:rsidR="00692294" w:rsidRPr="006C2974">
        <w:rPr>
          <w:rFonts w:cs="Arial"/>
        </w:rPr>
        <w:t xml:space="preserve"> o Dielo</w:t>
      </w:r>
      <w:r w:rsidR="00D93003" w:rsidRPr="006C2974">
        <w:rPr>
          <w:rFonts w:cs="Arial"/>
        </w:rPr>
        <w:t xml:space="preserve"> a jej aplikácie, ak sa ich nepodarí urovnať iným spôsobom a jednou zo zmluvných strán je zahraničný subjekt, je daná právomoc súdov Slovenskej republiky.</w:t>
      </w:r>
    </w:p>
    <w:p w14:paraId="66573B17" w14:textId="77777777" w:rsidR="008F177E" w:rsidRPr="006C2974" w:rsidRDefault="008F177E" w:rsidP="0083239F">
      <w:pPr>
        <w:rPr>
          <w:rFonts w:cs="Arial"/>
        </w:rPr>
      </w:pPr>
      <w:r w:rsidRPr="006C2974">
        <w:rPr>
          <w:rFonts w:cs="Arial"/>
        </w:rPr>
        <w:br w:type="page"/>
      </w:r>
    </w:p>
    <w:p w14:paraId="3B82C071" w14:textId="77777777" w:rsidR="00D93003" w:rsidRPr="006C2974" w:rsidRDefault="00D93003" w:rsidP="0083239F">
      <w:pPr>
        <w:keepLines/>
        <w:suppressLineNumbers/>
        <w:tabs>
          <w:tab w:val="left" w:pos="142"/>
        </w:tabs>
        <w:suppressAutoHyphens/>
        <w:ind w:left="567" w:hanging="567"/>
        <w:contextualSpacing/>
        <w:jc w:val="both"/>
        <w:rPr>
          <w:rFonts w:cs="Arial"/>
        </w:rPr>
      </w:pPr>
    </w:p>
    <w:p w14:paraId="221D75C9" w14:textId="77777777" w:rsidR="00C70958" w:rsidRPr="006C2974" w:rsidRDefault="00FB5401" w:rsidP="0083239F">
      <w:pPr>
        <w:keepLines/>
        <w:suppressLineNumbers/>
        <w:tabs>
          <w:tab w:val="left" w:pos="567"/>
        </w:tabs>
        <w:suppressAutoHyphens/>
        <w:ind w:left="567" w:hanging="567"/>
        <w:jc w:val="both"/>
        <w:rPr>
          <w:rFonts w:cs="Arial"/>
          <w:szCs w:val="22"/>
        </w:rPr>
      </w:pPr>
      <w:r w:rsidRPr="006C2974">
        <w:rPr>
          <w:rFonts w:cs="Arial"/>
          <w:szCs w:val="22"/>
        </w:rPr>
        <w:t>2</w:t>
      </w:r>
      <w:r w:rsidR="00243055" w:rsidRPr="006C2974">
        <w:rPr>
          <w:rFonts w:cs="Arial"/>
          <w:szCs w:val="22"/>
        </w:rPr>
        <w:t>2</w:t>
      </w:r>
      <w:r w:rsidR="00E2442D" w:rsidRPr="006C2974">
        <w:rPr>
          <w:rFonts w:cs="Arial"/>
          <w:szCs w:val="22"/>
        </w:rPr>
        <w:t>.</w:t>
      </w:r>
      <w:r w:rsidR="00E2442D" w:rsidRPr="006C2974">
        <w:rPr>
          <w:rFonts w:cs="Arial"/>
          <w:szCs w:val="22"/>
        </w:rPr>
        <w:tab/>
        <w:t xml:space="preserve">Zmluvné Strany </w:t>
      </w:r>
      <w:r w:rsidR="002B1D23" w:rsidRPr="006C2974">
        <w:rPr>
          <w:rFonts w:cs="Arial"/>
          <w:szCs w:val="22"/>
        </w:rPr>
        <w:t>vyhlasujú</w:t>
      </w:r>
      <w:r w:rsidR="00E2442D" w:rsidRPr="006C2974">
        <w:rPr>
          <w:rFonts w:cs="Arial"/>
          <w:szCs w:val="22"/>
        </w:rPr>
        <w:t xml:space="preserve">, že </w:t>
      </w:r>
      <w:r w:rsidR="002B1D23" w:rsidRPr="006C2974">
        <w:rPr>
          <w:rFonts w:cs="Arial"/>
          <w:szCs w:val="22"/>
        </w:rPr>
        <w:t xml:space="preserve">si </w:t>
      </w:r>
      <w:r w:rsidR="00E2442D" w:rsidRPr="006C2974">
        <w:rPr>
          <w:rFonts w:cs="Arial"/>
          <w:szCs w:val="22"/>
        </w:rPr>
        <w:t>Zmluv</w:t>
      </w:r>
      <w:r w:rsidR="002B1D23" w:rsidRPr="006C2974">
        <w:rPr>
          <w:rFonts w:cs="Arial"/>
          <w:szCs w:val="22"/>
        </w:rPr>
        <w:t>u</w:t>
      </w:r>
      <w:r w:rsidR="00692294" w:rsidRPr="006C2974">
        <w:rPr>
          <w:rFonts w:cs="Arial"/>
          <w:szCs w:val="22"/>
        </w:rPr>
        <w:t xml:space="preserve"> o Dielo</w:t>
      </w:r>
      <w:r w:rsidR="002B1D23" w:rsidRPr="006C2974">
        <w:rPr>
          <w:rFonts w:cs="Arial"/>
          <w:szCs w:val="22"/>
        </w:rPr>
        <w:t xml:space="preserve"> riadne prečítali,</w:t>
      </w:r>
      <w:r w:rsidR="00600945" w:rsidRPr="006C2974">
        <w:rPr>
          <w:rFonts w:cs="Arial"/>
          <w:szCs w:val="22"/>
        </w:rPr>
        <w:t xml:space="preserve"> </w:t>
      </w:r>
      <w:r w:rsidR="002B1D23" w:rsidRPr="006C2974">
        <w:rPr>
          <w:rFonts w:cs="Arial"/>
          <w:szCs w:val="22"/>
        </w:rPr>
        <w:t>jej obsahu porozumeli a táto plne zodpovedá ich skutočnej vôli, ktorú prejavili slobodne, vážne, určite a zrozumiteľne,</w:t>
      </w:r>
      <w:r w:rsidR="00585E6E" w:rsidRPr="006C2974">
        <w:rPr>
          <w:rFonts w:cs="Arial"/>
          <w:szCs w:val="22"/>
        </w:rPr>
        <w:t xml:space="preserve"> </w:t>
      </w:r>
      <w:r w:rsidR="002B1D23" w:rsidRPr="006C2974">
        <w:rPr>
          <w:rFonts w:cs="Arial"/>
          <w:szCs w:val="22"/>
        </w:rPr>
        <w:t>bez omylu, bez časového tlaku</w:t>
      </w:r>
      <w:r w:rsidR="00B52733" w:rsidRPr="006C2974">
        <w:rPr>
          <w:rFonts w:cs="Arial"/>
          <w:szCs w:val="22"/>
        </w:rPr>
        <w:t xml:space="preserve"> </w:t>
      </w:r>
      <w:r w:rsidR="002B1D23" w:rsidRPr="006C2974">
        <w:rPr>
          <w:rFonts w:cs="Arial"/>
          <w:szCs w:val="22"/>
        </w:rPr>
        <w:t>a</w:t>
      </w:r>
      <w:r w:rsidR="00692294" w:rsidRPr="006C2974">
        <w:rPr>
          <w:rFonts w:cs="Arial"/>
          <w:szCs w:val="22"/>
        </w:rPr>
        <w:t> </w:t>
      </w:r>
      <w:r w:rsidR="002B1D23" w:rsidRPr="006C2974">
        <w:rPr>
          <w:rFonts w:cs="Arial"/>
          <w:szCs w:val="22"/>
        </w:rPr>
        <w:t>Zmluvu</w:t>
      </w:r>
      <w:r w:rsidR="00692294" w:rsidRPr="006C2974">
        <w:rPr>
          <w:rFonts w:cs="Arial"/>
          <w:szCs w:val="22"/>
        </w:rPr>
        <w:t xml:space="preserve"> o Dielo</w:t>
      </w:r>
      <w:r w:rsidR="002B1D23" w:rsidRPr="006C2974">
        <w:rPr>
          <w:rFonts w:cs="Arial"/>
          <w:szCs w:val="22"/>
        </w:rPr>
        <w:t xml:space="preserve"> neuzatvárajú za jednostranne nápadne nevýhodných podmienok, na znak čoho ju podpísali.</w:t>
      </w:r>
    </w:p>
    <w:p w14:paraId="5F3C657A" w14:textId="77777777" w:rsidR="003737A4" w:rsidRPr="006C2974" w:rsidRDefault="003737A4" w:rsidP="0083239F">
      <w:pPr>
        <w:tabs>
          <w:tab w:val="left" w:pos="0"/>
        </w:tabs>
        <w:rPr>
          <w:rFonts w:cs="Arial"/>
          <w:sz w:val="24"/>
        </w:rPr>
      </w:pPr>
    </w:p>
    <w:p w14:paraId="2B0DE1C6" w14:textId="77777777" w:rsidR="00575EDA" w:rsidRPr="006C2974" w:rsidRDefault="00575EDA" w:rsidP="0083239F">
      <w:pPr>
        <w:tabs>
          <w:tab w:val="left" w:pos="0"/>
        </w:tabs>
        <w:rPr>
          <w:rFonts w:cs="Arial"/>
          <w:sz w:val="24"/>
        </w:rPr>
      </w:pPr>
    </w:p>
    <w:p w14:paraId="4E9B2459" w14:textId="77777777" w:rsidR="00575EDA" w:rsidRPr="006C2974" w:rsidRDefault="00575EDA" w:rsidP="0083239F">
      <w:pPr>
        <w:tabs>
          <w:tab w:val="left" w:pos="5103"/>
        </w:tabs>
        <w:jc w:val="both"/>
        <w:rPr>
          <w:rFonts w:cs="Arial"/>
          <w:szCs w:val="22"/>
        </w:rPr>
      </w:pPr>
      <w:r w:rsidRPr="006C2974">
        <w:rPr>
          <w:rFonts w:cs="Arial"/>
          <w:szCs w:val="22"/>
        </w:rPr>
        <w:t xml:space="preserve">V ........................ dňa..............                                 </w:t>
      </w:r>
      <w:r w:rsidRPr="006C2974">
        <w:rPr>
          <w:rFonts w:cs="Arial"/>
          <w:szCs w:val="22"/>
        </w:rPr>
        <w:tab/>
        <w:t>V Bratislave dňa ...............</w:t>
      </w:r>
    </w:p>
    <w:p w14:paraId="30CE45BF" w14:textId="77777777" w:rsidR="00575EDA" w:rsidRPr="006C2974" w:rsidRDefault="00575EDA" w:rsidP="0083239F">
      <w:pPr>
        <w:pStyle w:val="Styl1"/>
      </w:pPr>
    </w:p>
    <w:p w14:paraId="74567AF0" w14:textId="77777777" w:rsidR="00575EDA" w:rsidRPr="006C2974" w:rsidRDefault="00575EDA" w:rsidP="0083239F">
      <w:pPr>
        <w:tabs>
          <w:tab w:val="left" w:pos="5103"/>
        </w:tabs>
        <w:jc w:val="both"/>
        <w:rPr>
          <w:rFonts w:cs="Arial"/>
          <w:b/>
          <w:szCs w:val="22"/>
        </w:rPr>
      </w:pPr>
      <w:r w:rsidRPr="006C2974">
        <w:rPr>
          <w:rFonts w:cs="Arial"/>
          <w:b/>
          <w:szCs w:val="22"/>
        </w:rPr>
        <w:t>Zhotoviteľ:</w:t>
      </w:r>
      <w:r w:rsidRPr="006C2974">
        <w:rPr>
          <w:rFonts w:cs="Arial"/>
          <w:b/>
          <w:szCs w:val="22"/>
        </w:rPr>
        <w:tab/>
        <w:t>Objednávateľ:</w:t>
      </w:r>
    </w:p>
    <w:p w14:paraId="34B73F20" w14:textId="77777777" w:rsidR="00575EDA" w:rsidRPr="006C2974" w:rsidRDefault="00575EDA" w:rsidP="0083239F">
      <w:pPr>
        <w:tabs>
          <w:tab w:val="left" w:pos="4500"/>
          <w:tab w:val="left" w:pos="5220"/>
        </w:tabs>
        <w:jc w:val="both"/>
        <w:rPr>
          <w:rFonts w:cs="Arial"/>
          <w:szCs w:val="22"/>
        </w:rPr>
      </w:pPr>
    </w:p>
    <w:p w14:paraId="74FD84DD" w14:textId="77777777" w:rsidR="00575EDA" w:rsidRPr="006C2974" w:rsidRDefault="00575EDA" w:rsidP="0083239F">
      <w:pPr>
        <w:tabs>
          <w:tab w:val="left" w:pos="5103"/>
        </w:tabs>
        <w:jc w:val="both"/>
        <w:rPr>
          <w:rFonts w:cs="Arial"/>
          <w:szCs w:val="22"/>
        </w:rPr>
      </w:pPr>
      <w:r w:rsidRPr="006C2974">
        <w:rPr>
          <w:rFonts w:cs="Arial"/>
          <w:szCs w:val="22"/>
        </w:rPr>
        <w:t>Odtlačok pečiatky</w:t>
      </w:r>
      <w:r w:rsidRPr="006C2974">
        <w:rPr>
          <w:rFonts w:cs="Arial"/>
          <w:szCs w:val="22"/>
        </w:rPr>
        <w:tab/>
        <w:t>Odtlačok pečiatky</w:t>
      </w:r>
    </w:p>
    <w:p w14:paraId="3CDF151C" w14:textId="77777777" w:rsidR="00575EDA" w:rsidRPr="006C2974" w:rsidRDefault="00575EDA" w:rsidP="0083239F">
      <w:pPr>
        <w:tabs>
          <w:tab w:val="left" w:pos="4500"/>
        </w:tabs>
        <w:jc w:val="both"/>
        <w:rPr>
          <w:rFonts w:cs="Arial"/>
          <w:szCs w:val="22"/>
        </w:rPr>
      </w:pPr>
      <w:r w:rsidRPr="006C2974">
        <w:rPr>
          <w:rFonts w:cs="Arial"/>
          <w:szCs w:val="22"/>
        </w:rPr>
        <w:t xml:space="preserve">               </w:t>
      </w:r>
    </w:p>
    <w:p w14:paraId="5539B2B4" w14:textId="77777777" w:rsidR="00575EDA" w:rsidRPr="006C2974" w:rsidRDefault="00575EDA" w:rsidP="0083239F">
      <w:pPr>
        <w:tabs>
          <w:tab w:val="left" w:pos="4500"/>
        </w:tabs>
        <w:jc w:val="both"/>
        <w:rPr>
          <w:rFonts w:cs="Arial"/>
          <w:szCs w:val="22"/>
        </w:rPr>
      </w:pPr>
    </w:p>
    <w:p w14:paraId="218993EF" w14:textId="77777777" w:rsidR="00575EDA" w:rsidRPr="006C2974" w:rsidRDefault="00575EDA" w:rsidP="0083239F">
      <w:pPr>
        <w:tabs>
          <w:tab w:val="left" w:pos="4500"/>
        </w:tabs>
        <w:jc w:val="both"/>
        <w:rPr>
          <w:rFonts w:cs="Arial"/>
          <w:szCs w:val="22"/>
        </w:rPr>
      </w:pPr>
    </w:p>
    <w:p w14:paraId="35FD0AEC" w14:textId="77777777" w:rsidR="00575EDA" w:rsidRPr="006C2974" w:rsidRDefault="00575EDA" w:rsidP="0083239F">
      <w:pPr>
        <w:tabs>
          <w:tab w:val="left" w:pos="4500"/>
        </w:tabs>
        <w:jc w:val="both"/>
        <w:rPr>
          <w:rFonts w:cs="Arial"/>
          <w:szCs w:val="22"/>
        </w:rPr>
      </w:pPr>
    </w:p>
    <w:p w14:paraId="4798C412" w14:textId="77777777" w:rsidR="00575EDA" w:rsidRPr="006C2974" w:rsidRDefault="00575EDA" w:rsidP="0083239F">
      <w:pPr>
        <w:tabs>
          <w:tab w:val="left" w:pos="5103"/>
        </w:tabs>
        <w:jc w:val="both"/>
        <w:rPr>
          <w:rFonts w:cs="Arial"/>
          <w:szCs w:val="22"/>
        </w:rPr>
      </w:pPr>
      <w:r w:rsidRPr="006C2974">
        <w:rPr>
          <w:rFonts w:cs="Arial"/>
          <w:szCs w:val="22"/>
        </w:rPr>
        <w:tab/>
        <w:t>..................................................</w:t>
      </w:r>
    </w:p>
    <w:p w14:paraId="4AA6B331" w14:textId="77777777" w:rsidR="00575EDA" w:rsidRPr="006C2974" w:rsidRDefault="00575EDA" w:rsidP="0083239F">
      <w:pPr>
        <w:tabs>
          <w:tab w:val="left" w:pos="5103"/>
        </w:tabs>
        <w:jc w:val="both"/>
        <w:rPr>
          <w:rFonts w:cs="Arial"/>
          <w:b/>
          <w:szCs w:val="22"/>
        </w:rPr>
      </w:pPr>
      <w:r w:rsidRPr="006C2974">
        <w:rPr>
          <w:rFonts w:cs="Arial"/>
          <w:szCs w:val="22"/>
        </w:rPr>
        <w:t xml:space="preserve">        </w:t>
      </w:r>
      <w:r w:rsidRPr="006C2974">
        <w:rPr>
          <w:rFonts w:cs="Arial"/>
          <w:szCs w:val="22"/>
        </w:rPr>
        <w:tab/>
      </w:r>
      <w:r w:rsidRPr="006C2974">
        <w:rPr>
          <w:rFonts w:cs="Arial"/>
          <w:b/>
          <w:szCs w:val="22"/>
        </w:rPr>
        <w:t>Ing. Filip Macháček</w:t>
      </w:r>
      <w:r w:rsidRPr="006C2974">
        <w:rPr>
          <w:rFonts w:cs="Arial"/>
          <w:b/>
          <w:szCs w:val="22"/>
        </w:rPr>
        <w:tab/>
      </w:r>
    </w:p>
    <w:p w14:paraId="783531AB" w14:textId="77777777" w:rsidR="00575EDA" w:rsidRPr="006C2974" w:rsidRDefault="00575EDA" w:rsidP="0083239F">
      <w:pPr>
        <w:tabs>
          <w:tab w:val="left" w:pos="5103"/>
        </w:tabs>
        <w:ind w:left="5103"/>
        <w:jc w:val="both"/>
        <w:rPr>
          <w:rFonts w:cs="Arial"/>
          <w:szCs w:val="22"/>
        </w:rPr>
      </w:pPr>
      <w:r w:rsidRPr="006C2974">
        <w:rPr>
          <w:rFonts w:cs="Arial"/>
          <w:szCs w:val="22"/>
        </w:rPr>
        <w:t>predseda predstavenstva</w:t>
      </w:r>
    </w:p>
    <w:p w14:paraId="2BBF6947" w14:textId="77777777" w:rsidR="00575EDA" w:rsidRPr="006C2974" w:rsidRDefault="00575EDA" w:rsidP="0083239F">
      <w:pPr>
        <w:tabs>
          <w:tab w:val="left" w:pos="4500"/>
          <w:tab w:val="left" w:pos="5103"/>
        </w:tabs>
        <w:ind w:left="5103"/>
        <w:jc w:val="both"/>
        <w:rPr>
          <w:rFonts w:cs="Arial"/>
          <w:szCs w:val="22"/>
        </w:rPr>
      </w:pPr>
      <w:r w:rsidRPr="006C2974">
        <w:rPr>
          <w:rFonts w:cs="Arial"/>
          <w:szCs w:val="22"/>
        </w:rPr>
        <w:t>a generálny riaditeľ</w:t>
      </w:r>
      <w:r w:rsidRPr="006C2974">
        <w:rPr>
          <w:rFonts w:cs="Arial"/>
          <w:szCs w:val="22"/>
        </w:rPr>
        <w:tab/>
      </w:r>
    </w:p>
    <w:p w14:paraId="6936A1E1" w14:textId="77777777" w:rsidR="00575EDA" w:rsidRPr="006C2974" w:rsidRDefault="00575EDA" w:rsidP="0083239F">
      <w:pPr>
        <w:tabs>
          <w:tab w:val="left" w:pos="5220"/>
        </w:tabs>
        <w:jc w:val="both"/>
        <w:rPr>
          <w:rFonts w:cs="Arial"/>
          <w:szCs w:val="22"/>
        </w:rPr>
      </w:pPr>
      <w:r w:rsidRPr="006C2974">
        <w:rPr>
          <w:rFonts w:cs="Arial"/>
          <w:szCs w:val="22"/>
        </w:rPr>
        <w:t xml:space="preserve">          </w:t>
      </w:r>
      <w:r w:rsidRPr="006C2974">
        <w:rPr>
          <w:rFonts w:cs="Arial"/>
          <w:szCs w:val="22"/>
        </w:rPr>
        <w:tab/>
      </w:r>
    </w:p>
    <w:p w14:paraId="6FED33D0" w14:textId="77777777" w:rsidR="00575EDA" w:rsidRPr="006C2974" w:rsidRDefault="00575EDA" w:rsidP="0083239F">
      <w:pPr>
        <w:tabs>
          <w:tab w:val="left" w:pos="4500"/>
        </w:tabs>
        <w:jc w:val="both"/>
        <w:rPr>
          <w:rFonts w:cs="Arial"/>
          <w:szCs w:val="22"/>
        </w:rPr>
      </w:pPr>
    </w:p>
    <w:p w14:paraId="79E9B529" w14:textId="77777777" w:rsidR="00575EDA" w:rsidRPr="006C2974" w:rsidRDefault="00575EDA" w:rsidP="0083239F">
      <w:pPr>
        <w:tabs>
          <w:tab w:val="left" w:pos="4500"/>
        </w:tabs>
        <w:jc w:val="both"/>
        <w:rPr>
          <w:rFonts w:cs="Arial"/>
          <w:b/>
          <w:szCs w:val="22"/>
        </w:rPr>
      </w:pPr>
      <w:r w:rsidRPr="006C2974">
        <w:rPr>
          <w:rFonts w:cs="Arial"/>
          <w:b/>
          <w:szCs w:val="22"/>
        </w:rPr>
        <w:t xml:space="preserve">     </w:t>
      </w:r>
    </w:p>
    <w:p w14:paraId="15D7D6D0" w14:textId="77777777" w:rsidR="00575EDA" w:rsidRPr="006C2974" w:rsidRDefault="00575EDA" w:rsidP="0083239F">
      <w:pPr>
        <w:tabs>
          <w:tab w:val="left" w:pos="4500"/>
        </w:tabs>
        <w:jc w:val="both"/>
        <w:rPr>
          <w:rFonts w:cs="Arial"/>
          <w:b/>
          <w:szCs w:val="22"/>
        </w:rPr>
      </w:pPr>
    </w:p>
    <w:p w14:paraId="1458B937" w14:textId="77777777" w:rsidR="00575EDA" w:rsidRPr="006C2974" w:rsidRDefault="00575EDA" w:rsidP="0083239F">
      <w:pPr>
        <w:tabs>
          <w:tab w:val="left" w:pos="5103"/>
        </w:tabs>
        <w:jc w:val="both"/>
        <w:rPr>
          <w:rFonts w:cs="Arial"/>
          <w:szCs w:val="22"/>
        </w:rPr>
      </w:pPr>
      <w:r w:rsidRPr="006C2974">
        <w:rPr>
          <w:rFonts w:cs="Arial"/>
          <w:szCs w:val="22"/>
        </w:rPr>
        <w:tab/>
        <w:t>..................................................</w:t>
      </w:r>
    </w:p>
    <w:p w14:paraId="2AC629AE" w14:textId="77777777" w:rsidR="00575EDA" w:rsidRPr="006C2974" w:rsidRDefault="00575EDA" w:rsidP="0083239F">
      <w:pPr>
        <w:tabs>
          <w:tab w:val="left" w:pos="5103"/>
        </w:tabs>
        <w:jc w:val="both"/>
        <w:rPr>
          <w:rFonts w:cs="Arial"/>
          <w:b/>
          <w:szCs w:val="22"/>
        </w:rPr>
      </w:pPr>
      <w:r w:rsidRPr="006C2974">
        <w:rPr>
          <w:rFonts w:cs="Arial"/>
          <w:szCs w:val="22"/>
        </w:rPr>
        <w:t xml:space="preserve">        </w:t>
      </w:r>
      <w:r w:rsidRPr="006C2974">
        <w:rPr>
          <w:rFonts w:cs="Arial"/>
          <w:szCs w:val="22"/>
        </w:rPr>
        <w:tab/>
      </w:r>
      <w:r w:rsidRPr="006C2974">
        <w:rPr>
          <w:rFonts w:cs="Arial"/>
          <w:b/>
          <w:szCs w:val="22"/>
        </w:rPr>
        <w:t>Mgr. Tomáš Mateička</w:t>
      </w:r>
      <w:r w:rsidRPr="006C2974">
        <w:rPr>
          <w:rFonts w:cs="Arial"/>
          <w:b/>
          <w:szCs w:val="22"/>
        </w:rPr>
        <w:tab/>
      </w:r>
    </w:p>
    <w:p w14:paraId="0F39C29E" w14:textId="77777777" w:rsidR="00575EDA" w:rsidRPr="006C2974" w:rsidRDefault="00575EDA" w:rsidP="0083239F">
      <w:pPr>
        <w:tabs>
          <w:tab w:val="left" w:pos="5103"/>
        </w:tabs>
        <w:ind w:left="5103"/>
        <w:jc w:val="both"/>
        <w:rPr>
          <w:rFonts w:cs="Arial"/>
          <w:szCs w:val="22"/>
        </w:rPr>
      </w:pPr>
      <w:r w:rsidRPr="006C2974">
        <w:rPr>
          <w:rFonts w:cs="Arial"/>
          <w:szCs w:val="22"/>
        </w:rPr>
        <w:t>člen predstavenstva</w:t>
      </w:r>
    </w:p>
    <w:p w14:paraId="35EBE909" w14:textId="77777777" w:rsidR="00575EDA" w:rsidRPr="006C2974" w:rsidRDefault="00575EDA" w:rsidP="0083239F">
      <w:pPr>
        <w:tabs>
          <w:tab w:val="left" w:pos="0"/>
        </w:tabs>
        <w:rPr>
          <w:rFonts w:cs="Arial"/>
          <w:sz w:val="24"/>
        </w:rPr>
        <w:sectPr w:rsidR="00575EDA" w:rsidRPr="006C2974" w:rsidSect="003F072E">
          <w:headerReference w:type="first" r:id="rId12"/>
          <w:pgSz w:w="11906" w:h="16838" w:code="9"/>
          <w:pgMar w:top="1418" w:right="1134" w:bottom="1418" w:left="1418" w:header="851" w:footer="680" w:gutter="0"/>
          <w:pgNumType w:start="1"/>
          <w:cols w:space="708"/>
          <w:titlePg/>
        </w:sectPr>
      </w:pPr>
    </w:p>
    <w:p w14:paraId="3657DC9B" w14:textId="77777777" w:rsidR="001038F6" w:rsidRPr="006C2974" w:rsidRDefault="001038F6" w:rsidP="0083239F">
      <w:pPr>
        <w:rPr>
          <w:rFonts w:cs="Arial"/>
          <w:b/>
          <w:sz w:val="36"/>
        </w:rPr>
      </w:pPr>
    </w:p>
    <w:p w14:paraId="63B6F415" w14:textId="77777777" w:rsidR="000E01A8" w:rsidRPr="006C2974" w:rsidRDefault="000E01A8" w:rsidP="0083239F">
      <w:pPr>
        <w:jc w:val="center"/>
        <w:rPr>
          <w:rFonts w:cs="Arial"/>
          <w:b/>
          <w:sz w:val="36"/>
        </w:rPr>
      </w:pPr>
    </w:p>
    <w:p w14:paraId="7CBEB84B" w14:textId="77777777" w:rsidR="000E01A8" w:rsidRPr="006C2974" w:rsidRDefault="000E01A8" w:rsidP="0083239F">
      <w:pPr>
        <w:jc w:val="center"/>
        <w:rPr>
          <w:rFonts w:cs="Arial"/>
          <w:b/>
          <w:sz w:val="36"/>
        </w:rPr>
      </w:pPr>
    </w:p>
    <w:p w14:paraId="3BB12050" w14:textId="77777777" w:rsidR="000E01A8" w:rsidRPr="006C2974" w:rsidRDefault="000E01A8" w:rsidP="0083239F">
      <w:pPr>
        <w:jc w:val="center"/>
        <w:rPr>
          <w:rFonts w:cs="Arial"/>
          <w:b/>
          <w:sz w:val="36"/>
        </w:rPr>
      </w:pPr>
    </w:p>
    <w:p w14:paraId="15317BB3" w14:textId="77777777" w:rsidR="000E01A8" w:rsidRPr="006C2974" w:rsidRDefault="000E01A8" w:rsidP="0083239F">
      <w:pPr>
        <w:jc w:val="center"/>
        <w:rPr>
          <w:rFonts w:cs="Arial"/>
          <w:b/>
          <w:sz w:val="36"/>
        </w:rPr>
      </w:pPr>
    </w:p>
    <w:p w14:paraId="26634551" w14:textId="77777777" w:rsidR="000E01A8" w:rsidRPr="006C2974" w:rsidRDefault="000E01A8" w:rsidP="0083239F">
      <w:pPr>
        <w:jc w:val="center"/>
        <w:rPr>
          <w:rFonts w:cs="Arial"/>
          <w:b/>
          <w:sz w:val="36"/>
        </w:rPr>
      </w:pPr>
    </w:p>
    <w:p w14:paraId="4966EC3F" w14:textId="77777777" w:rsidR="000E01A8" w:rsidRPr="006C2974" w:rsidRDefault="000E01A8" w:rsidP="0083239F">
      <w:pPr>
        <w:jc w:val="center"/>
        <w:rPr>
          <w:rFonts w:cs="Arial"/>
          <w:b/>
          <w:sz w:val="36"/>
        </w:rPr>
      </w:pPr>
    </w:p>
    <w:p w14:paraId="0C821318" w14:textId="77777777" w:rsidR="000E01A8" w:rsidRPr="006C2974" w:rsidRDefault="000E01A8" w:rsidP="0083239F">
      <w:pPr>
        <w:jc w:val="center"/>
        <w:rPr>
          <w:rFonts w:cs="Arial"/>
          <w:b/>
          <w:sz w:val="36"/>
        </w:rPr>
      </w:pPr>
    </w:p>
    <w:p w14:paraId="752329E7" w14:textId="77777777" w:rsidR="00E2442D" w:rsidRPr="006C2974" w:rsidRDefault="00E2442D" w:rsidP="0083239F">
      <w:pPr>
        <w:jc w:val="center"/>
        <w:rPr>
          <w:rFonts w:cs="Arial"/>
          <w:b/>
          <w:sz w:val="32"/>
          <w:szCs w:val="32"/>
        </w:rPr>
      </w:pPr>
      <w:r w:rsidRPr="006C2974">
        <w:rPr>
          <w:rFonts w:cs="Arial"/>
          <w:b/>
          <w:sz w:val="32"/>
          <w:szCs w:val="32"/>
        </w:rPr>
        <w:t>ČASŤ 2</w:t>
      </w:r>
    </w:p>
    <w:p w14:paraId="610B66DF" w14:textId="77777777" w:rsidR="00E2442D" w:rsidRPr="006C2974" w:rsidRDefault="00E2442D" w:rsidP="0083239F">
      <w:pPr>
        <w:jc w:val="center"/>
        <w:rPr>
          <w:rFonts w:cs="Arial"/>
          <w:b/>
          <w:sz w:val="32"/>
          <w:szCs w:val="32"/>
        </w:rPr>
      </w:pPr>
    </w:p>
    <w:p w14:paraId="0D765ED8" w14:textId="77777777" w:rsidR="00EF1925" w:rsidRPr="006C2974" w:rsidRDefault="00EF1925" w:rsidP="0083239F">
      <w:pPr>
        <w:jc w:val="center"/>
        <w:rPr>
          <w:rFonts w:cs="Arial"/>
          <w:b/>
          <w:caps/>
          <w:sz w:val="32"/>
          <w:szCs w:val="32"/>
        </w:rPr>
      </w:pPr>
      <w:r w:rsidRPr="006C2974">
        <w:rPr>
          <w:rFonts w:cs="Arial"/>
          <w:b/>
          <w:caps/>
          <w:sz w:val="32"/>
          <w:szCs w:val="32"/>
        </w:rPr>
        <w:t>ZMLUVA O DIELO</w:t>
      </w:r>
    </w:p>
    <w:p w14:paraId="1121322E" w14:textId="77777777" w:rsidR="00EF1925" w:rsidRPr="006C2974" w:rsidRDefault="00EF1925" w:rsidP="0083239F">
      <w:pPr>
        <w:jc w:val="center"/>
        <w:rPr>
          <w:rFonts w:cs="Arial"/>
          <w:b/>
          <w:caps/>
          <w:sz w:val="32"/>
          <w:szCs w:val="32"/>
        </w:rPr>
      </w:pPr>
    </w:p>
    <w:p w14:paraId="418EBA8B" w14:textId="77777777" w:rsidR="00E2442D" w:rsidRPr="006C2974" w:rsidRDefault="00E2442D" w:rsidP="0083239F">
      <w:pPr>
        <w:jc w:val="center"/>
        <w:rPr>
          <w:rFonts w:cs="Arial"/>
          <w:b/>
          <w:caps/>
          <w:sz w:val="32"/>
          <w:szCs w:val="32"/>
        </w:rPr>
      </w:pPr>
      <w:r w:rsidRPr="006C2974">
        <w:rPr>
          <w:rFonts w:cs="Arial"/>
          <w:b/>
          <w:caps/>
          <w:sz w:val="32"/>
          <w:szCs w:val="32"/>
        </w:rPr>
        <w:t xml:space="preserve">ZMLUVNÉ PODMIENKY </w:t>
      </w:r>
    </w:p>
    <w:p w14:paraId="1B974A4E" w14:textId="77777777" w:rsidR="00E2442D" w:rsidRPr="006C2974" w:rsidRDefault="00E2442D" w:rsidP="0083239F">
      <w:pPr>
        <w:tabs>
          <w:tab w:val="right" w:pos="9936"/>
        </w:tabs>
        <w:rPr>
          <w:rFonts w:cs="Arial"/>
          <w:sz w:val="32"/>
          <w:szCs w:val="32"/>
        </w:rPr>
      </w:pPr>
    </w:p>
    <w:p w14:paraId="160A43B7" w14:textId="77777777" w:rsidR="004551A0" w:rsidRPr="006C2974" w:rsidRDefault="00341524" w:rsidP="0083239F">
      <w:pPr>
        <w:tabs>
          <w:tab w:val="right" w:pos="9936"/>
        </w:tabs>
        <w:jc w:val="center"/>
        <w:rPr>
          <w:rFonts w:cs="Arial"/>
          <w:b/>
          <w:sz w:val="32"/>
          <w:szCs w:val="32"/>
        </w:rPr>
      </w:pPr>
      <w:r w:rsidRPr="006C2974">
        <w:rPr>
          <w:rFonts w:cs="Arial"/>
          <w:b/>
          <w:sz w:val="32"/>
          <w:szCs w:val="32"/>
        </w:rPr>
        <w:t xml:space="preserve">ČASŤ 2.1 </w:t>
      </w:r>
      <w:r w:rsidR="004551A0" w:rsidRPr="006C2974">
        <w:rPr>
          <w:rFonts w:cs="Arial"/>
          <w:b/>
          <w:sz w:val="32"/>
          <w:szCs w:val="32"/>
        </w:rPr>
        <w:t xml:space="preserve"> </w:t>
      </w:r>
      <w:r w:rsidRPr="006C2974">
        <w:rPr>
          <w:rFonts w:cs="Arial"/>
          <w:b/>
          <w:sz w:val="32"/>
          <w:szCs w:val="32"/>
        </w:rPr>
        <w:t>VŠEOBECNÉ ZMLUVNÉ PODMIENKY</w:t>
      </w:r>
    </w:p>
    <w:p w14:paraId="22D491DC" w14:textId="77777777" w:rsidR="004551A0" w:rsidRPr="006C2974" w:rsidRDefault="004551A0" w:rsidP="0083239F">
      <w:pPr>
        <w:tabs>
          <w:tab w:val="right" w:pos="9936"/>
        </w:tabs>
        <w:jc w:val="center"/>
        <w:rPr>
          <w:rFonts w:cs="Arial"/>
          <w:b/>
          <w:sz w:val="32"/>
          <w:szCs w:val="32"/>
        </w:rPr>
      </w:pPr>
    </w:p>
    <w:p w14:paraId="4FEC583F" w14:textId="77777777" w:rsidR="00252C33" w:rsidRPr="006C2974" w:rsidRDefault="0050344F" w:rsidP="0083239F">
      <w:pPr>
        <w:tabs>
          <w:tab w:val="right" w:pos="9936"/>
        </w:tabs>
        <w:jc w:val="center"/>
        <w:rPr>
          <w:rFonts w:cs="Arial"/>
          <w:b/>
          <w:sz w:val="32"/>
          <w:szCs w:val="32"/>
        </w:rPr>
      </w:pPr>
      <w:r w:rsidRPr="006C2974">
        <w:rPr>
          <w:rFonts w:cs="Arial"/>
          <w:b/>
          <w:sz w:val="32"/>
          <w:szCs w:val="32"/>
        </w:rPr>
        <w:t>ČASŤ 2.2   OSOBITNÉ</w:t>
      </w:r>
      <w:r w:rsidR="004551A0" w:rsidRPr="006C2974">
        <w:rPr>
          <w:rFonts w:cs="Arial"/>
          <w:b/>
          <w:sz w:val="32"/>
          <w:szCs w:val="32"/>
        </w:rPr>
        <w:t xml:space="preserve">  ZMLUVNÉ PODMIENKY</w:t>
      </w:r>
    </w:p>
    <w:p w14:paraId="390252FC" w14:textId="77777777" w:rsidR="004551A0" w:rsidRPr="006C2974" w:rsidRDefault="004551A0" w:rsidP="0083239F">
      <w:pPr>
        <w:tabs>
          <w:tab w:val="right" w:pos="9936"/>
        </w:tabs>
        <w:jc w:val="center"/>
        <w:rPr>
          <w:rFonts w:cs="Arial"/>
          <w:b/>
        </w:rPr>
      </w:pPr>
    </w:p>
    <w:p w14:paraId="29366F2E" w14:textId="77777777" w:rsidR="00E2442D" w:rsidRPr="006C2974" w:rsidRDefault="00341524" w:rsidP="0083239F">
      <w:pPr>
        <w:tabs>
          <w:tab w:val="right" w:pos="9936"/>
        </w:tabs>
        <w:jc w:val="center"/>
        <w:rPr>
          <w:rFonts w:cs="Arial"/>
          <w:b/>
          <w:caps/>
          <w:sz w:val="28"/>
        </w:rPr>
      </w:pPr>
      <w:r w:rsidRPr="006C2974">
        <w:rPr>
          <w:rFonts w:cs="Arial"/>
          <w:b/>
        </w:rPr>
        <w:br w:type="page"/>
      </w:r>
    </w:p>
    <w:p w14:paraId="28540530" w14:textId="77777777" w:rsidR="00923846" w:rsidRPr="006C2974" w:rsidRDefault="00341524" w:rsidP="0083239F">
      <w:pPr>
        <w:tabs>
          <w:tab w:val="right" w:pos="9936"/>
        </w:tabs>
        <w:jc w:val="center"/>
        <w:rPr>
          <w:rFonts w:cs="Arial"/>
          <w:b/>
          <w:caps/>
          <w:sz w:val="32"/>
          <w:szCs w:val="32"/>
        </w:rPr>
      </w:pPr>
      <w:r w:rsidRPr="006C2974">
        <w:rPr>
          <w:rFonts w:cs="Arial"/>
          <w:b/>
          <w:caps/>
          <w:sz w:val="32"/>
          <w:szCs w:val="32"/>
        </w:rPr>
        <w:lastRenderedPageBreak/>
        <w:t>ZMLUVA O</w:t>
      </w:r>
      <w:r w:rsidR="00923846" w:rsidRPr="006C2974">
        <w:rPr>
          <w:rFonts w:cs="Arial"/>
          <w:b/>
          <w:caps/>
          <w:sz w:val="32"/>
          <w:szCs w:val="32"/>
        </w:rPr>
        <w:t> </w:t>
      </w:r>
      <w:r w:rsidRPr="006C2974">
        <w:rPr>
          <w:rFonts w:cs="Arial"/>
          <w:b/>
          <w:caps/>
          <w:sz w:val="32"/>
          <w:szCs w:val="32"/>
        </w:rPr>
        <w:t>DIELO</w:t>
      </w:r>
    </w:p>
    <w:p w14:paraId="3A57D53C" w14:textId="77777777" w:rsidR="00E2442D" w:rsidRPr="006C2974" w:rsidRDefault="00E2442D" w:rsidP="0083239F">
      <w:pPr>
        <w:tabs>
          <w:tab w:val="right" w:pos="9936"/>
        </w:tabs>
        <w:jc w:val="center"/>
        <w:rPr>
          <w:rFonts w:cs="Arial"/>
          <w:b/>
          <w:caps/>
          <w:sz w:val="32"/>
          <w:szCs w:val="32"/>
        </w:rPr>
      </w:pPr>
      <w:r w:rsidRPr="006C2974">
        <w:rPr>
          <w:rFonts w:cs="Arial"/>
          <w:b/>
          <w:caps/>
          <w:sz w:val="32"/>
          <w:szCs w:val="32"/>
        </w:rPr>
        <w:t xml:space="preserve">ZMLUVNÉ PODMIENKY </w:t>
      </w:r>
    </w:p>
    <w:p w14:paraId="569C2D9F" w14:textId="77777777" w:rsidR="00252C33" w:rsidRPr="006C2974" w:rsidRDefault="00252C33" w:rsidP="0083239F">
      <w:pPr>
        <w:tabs>
          <w:tab w:val="right" w:pos="9936"/>
        </w:tabs>
        <w:jc w:val="center"/>
        <w:rPr>
          <w:rFonts w:cs="Arial"/>
          <w:b/>
        </w:rPr>
      </w:pPr>
    </w:p>
    <w:p w14:paraId="408F09E6" w14:textId="77777777" w:rsidR="00E2442D" w:rsidRPr="006C2974" w:rsidRDefault="00E2442D" w:rsidP="0083239F">
      <w:pPr>
        <w:tabs>
          <w:tab w:val="right" w:pos="9936"/>
        </w:tabs>
        <w:jc w:val="center"/>
        <w:rPr>
          <w:rFonts w:cs="Arial"/>
          <w:b/>
          <w:szCs w:val="22"/>
        </w:rPr>
      </w:pPr>
    </w:p>
    <w:p w14:paraId="4A7B8DED" w14:textId="77777777" w:rsidR="00E2442D" w:rsidRPr="006C2974" w:rsidRDefault="00E2442D" w:rsidP="0083239F">
      <w:pPr>
        <w:tabs>
          <w:tab w:val="right" w:pos="9936"/>
        </w:tabs>
        <w:ind w:right="-144"/>
        <w:jc w:val="both"/>
        <w:rPr>
          <w:rFonts w:cs="Arial"/>
          <w:szCs w:val="22"/>
        </w:rPr>
      </w:pPr>
      <w:r w:rsidRPr="006C2974">
        <w:rPr>
          <w:rFonts w:cs="Arial"/>
          <w:szCs w:val="22"/>
        </w:rPr>
        <w:t>Zmluvné podmienky pozostávajú zo „</w:t>
      </w:r>
      <w:r w:rsidRPr="006C2974">
        <w:rPr>
          <w:rFonts w:cs="Arial"/>
          <w:b/>
          <w:bCs/>
          <w:szCs w:val="22"/>
        </w:rPr>
        <w:t>Všeobecných zmluvných podmienok</w:t>
      </w:r>
      <w:r w:rsidRPr="006C2974">
        <w:rPr>
          <w:rFonts w:cs="Arial"/>
          <w:szCs w:val="22"/>
        </w:rPr>
        <w:t xml:space="preserve">“, vrátane Prílohy </w:t>
      </w:r>
      <w:r w:rsidR="00EC1253" w:rsidRPr="006C2974">
        <w:rPr>
          <w:rFonts w:cs="Arial"/>
          <w:szCs w:val="22"/>
        </w:rPr>
        <w:t xml:space="preserve">             </w:t>
      </w:r>
      <w:r w:rsidRPr="006C2974">
        <w:rPr>
          <w:rFonts w:cs="Arial"/>
          <w:szCs w:val="22"/>
        </w:rPr>
        <w:t>„</w:t>
      </w:r>
      <w:r w:rsidR="00BD79B3" w:rsidRPr="006C2974">
        <w:rPr>
          <w:rFonts w:cs="Arial"/>
          <w:szCs w:val="22"/>
        </w:rPr>
        <w:t xml:space="preserve">Všeobecné podmienky </w:t>
      </w:r>
      <w:r w:rsidRPr="006C2974">
        <w:rPr>
          <w:rFonts w:cs="Arial"/>
          <w:szCs w:val="22"/>
        </w:rPr>
        <w:t>Dohod</w:t>
      </w:r>
      <w:r w:rsidR="00BD79B3" w:rsidRPr="006C2974">
        <w:rPr>
          <w:rFonts w:cs="Arial"/>
          <w:szCs w:val="22"/>
        </w:rPr>
        <w:t>y</w:t>
      </w:r>
      <w:r w:rsidR="006D5689" w:rsidRPr="006C2974">
        <w:rPr>
          <w:rFonts w:cs="Arial"/>
          <w:szCs w:val="22"/>
        </w:rPr>
        <w:t xml:space="preserve"> o riešení sporov“ a z „</w:t>
      </w:r>
      <w:r w:rsidR="006D5689" w:rsidRPr="006C2974">
        <w:rPr>
          <w:rFonts w:cs="Arial"/>
          <w:b/>
          <w:szCs w:val="22"/>
        </w:rPr>
        <w:t>Osobitných zmluvných podmienok</w:t>
      </w:r>
      <w:r w:rsidR="006D5689" w:rsidRPr="006C2974">
        <w:rPr>
          <w:rFonts w:cs="Arial"/>
          <w:szCs w:val="22"/>
        </w:rPr>
        <w:t>“,</w:t>
      </w:r>
      <w:r w:rsidRPr="006C2974">
        <w:rPr>
          <w:rFonts w:cs="Arial"/>
          <w:szCs w:val="22"/>
        </w:rPr>
        <w:t xml:space="preserve"> ktoré predstavujú doplnky, úpravy a dodatky k</w:t>
      </w:r>
      <w:r w:rsidR="00E6178C" w:rsidRPr="006C2974">
        <w:rPr>
          <w:rFonts w:cs="Arial"/>
          <w:szCs w:val="22"/>
        </w:rPr>
        <w:t> Všeobecným zmluvným podmienkam „žltá kniha“.</w:t>
      </w:r>
    </w:p>
    <w:p w14:paraId="0100A0FB" w14:textId="77777777" w:rsidR="00E2442D" w:rsidRPr="006C2974" w:rsidRDefault="00E2442D" w:rsidP="0083239F">
      <w:pPr>
        <w:tabs>
          <w:tab w:val="right" w:pos="9936"/>
        </w:tabs>
        <w:jc w:val="both"/>
        <w:rPr>
          <w:rFonts w:cs="Arial"/>
          <w:b/>
          <w:szCs w:val="22"/>
        </w:rPr>
      </w:pPr>
    </w:p>
    <w:p w14:paraId="102C7588" w14:textId="77777777" w:rsidR="00E2442D" w:rsidRPr="006C2974" w:rsidRDefault="00E2442D" w:rsidP="0083239F">
      <w:pPr>
        <w:tabs>
          <w:tab w:val="right" w:pos="9936"/>
        </w:tabs>
        <w:jc w:val="center"/>
        <w:rPr>
          <w:rFonts w:cs="Arial"/>
          <w:b/>
          <w:caps/>
          <w:sz w:val="28"/>
        </w:rPr>
      </w:pPr>
    </w:p>
    <w:p w14:paraId="14A5ACAA" w14:textId="77777777" w:rsidR="00E2442D" w:rsidRPr="006C2974" w:rsidRDefault="00D75BF7" w:rsidP="0083239F">
      <w:pPr>
        <w:tabs>
          <w:tab w:val="right" w:pos="9936"/>
        </w:tabs>
        <w:jc w:val="center"/>
        <w:rPr>
          <w:rFonts w:cs="Arial"/>
          <w:b/>
          <w:caps/>
          <w:sz w:val="28"/>
        </w:rPr>
      </w:pPr>
      <w:r w:rsidRPr="006C2974">
        <w:rPr>
          <w:rFonts w:cs="Arial"/>
          <w:b/>
          <w:caps/>
          <w:sz w:val="28"/>
        </w:rPr>
        <w:t xml:space="preserve">Časť 2.1 </w:t>
      </w:r>
      <w:r w:rsidR="00E2442D" w:rsidRPr="006C2974">
        <w:rPr>
          <w:rFonts w:cs="Arial"/>
          <w:b/>
          <w:caps/>
          <w:sz w:val="28"/>
        </w:rPr>
        <w:t>Všeobecné zmluvné podmienky</w:t>
      </w:r>
    </w:p>
    <w:p w14:paraId="32DDB4F6" w14:textId="77777777" w:rsidR="00E2442D" w:rsidRPr="006C2974" w:rsidRDefault="00E2442D" w:rsidP="0083239F">
      <w:pPr>
        <w:tabs>
          <w:tab w:val="right" w:pos="9936"/>
        </w:tabs>
        <w:jc w:val="both"/>
        <w:rPr>
          <w:rFonts w:cs="Arial"/>
          <w:szCs w:val="22"/>
        </w:rPr>
      </w:pPr>
    </w:p>
    <w:p w14:paraId="7E74103A" w14:textId="77777777" w:rsidR="00E2442D" w:rsidRPr="006C2974" w:rsidRDefault="00E2442D" w:rsidP="0083239F">
      <w:pPr>
        <w:tabs>
          <w:tab w:val="right" w:pos="9936"/>
        </w:tabs>
        <w:jc w:val="both"/>
        <w:rPr>
          <w:rFonts w:cs="Arial"/>
          <w:szCs w:val="22"/>
        </w:rPr>
      </w:pPr>
      <w:r w:rsidRPr="006C2974">
        <w:rPr>
          <w:rFonts w:cs="Arial"/>
          <w:szCs w:val="22"/>
        </w:rPr>
        <w:t>Všeobecné zmluvné podmienky sú nemenné, zostávajú v plnej platnosti v takom rozsahu, v akom nie sú upravené alebo doplnené Osobitnými zmluvnými podmienkami.</w:t>
      </w:r>
    </w:p>
    <w:p w14:paraId="459F74DF" w14:textId="77777777" w:rsidR="00E2442D" w:rsidRPr="006C2974" w:rsidRDefault="00E2442D" w:rsidP="0083239F">
      <w:pPr>
        <w:tabs>
          <w:tab w:val="right" w:pos="9936"/>
        </w:tabs>
        <w:jc w:val="both"/>
        <w:rPr>
          <w:rFonts w:cs="Arial"/>
          <w:szCs w:val="22"/>
        </w:rPr>
      </w:pPr>
    </w:p>
    <w:p w14:paraId="1153718C" w14:textId="77777777" w:rsidR="00E2442D" w:rsidRPr="006C2974" w:rsidRDefault="00E2442D" w:rsidP="0083239F">
      <w:pPr>
        <w:tabs>
          <w:tab w:val="right" w:pos="9936"/>
        </w:tabs>
        <w:jc w:val="both"/>
        <w:rPr>
          <w:rFonts w:cs="Arial"/>
          <w:szCs w:val="22"/>
        </w:rPr>
      </w:pPr>
      <w:r w:rsidRPr="006C2974">
        <w:rPr>
          <w:rFonts w:cs="Arial"/>
          <w:szCs w:val="22"/>
        </w:rPr>
        <w:t>Všeobecné zmluvné podmienky sú súčasťou:</w:t>
      </w:r>
    </w:p>
    <w:p w14:paraId="4937B5DD" w14:textId="77777777" w:rsidR="00E2442D" w:rsidRPr="006C2974" w:rsidRDefault="00314E7E" w:rsidP="0083239F">
      <w:pPr>
        <w:tabs>
          <w:tab w:val="right" w:pos="9936"/>
        </w:tabs>
        <w:jc w:val="both"/>
        <w:rPr>
          <w:rFonts w:cs="Arial"/>
          <w:szCs w:val="22"/>
        </w:rPr>
      </w:pPr>
      <w:r w:rsidRPr="006C2974">
        <w:rPr>
          <w:rFonts w:cs="Arial"/>
          <w:szCs w:val="22"/>
        </w:rPr>
        <w:t>„</w:t>
      </w:r>
      <w:r w:rsidR="00D07329" w:rsidRPr="006C2974">
        <w:rPr>
          <w:rFonts w:cs="Arial"/>
        </w:rPr>
        <w:t xml:space="preserve">Zmluvných podmienok </w:t>
      </w:r>
      <w:r w:rsidR="00D07329" w:rsidRPr="006C2974">
        <w:rPr>
          <w:rFonts w:cs="Arial"/>
          <w:szCs w:val="22"/>
        </w:rPr>
        <w:t>pre technologické zariadenie a projektovanie-realizáciu“ – pre elektrotechnické a strojno-technologické diela a </w:t>
      </w:r>
      <w:r w:rsidR="00D07329" w:rsidRPr="006C2974">
        <w:rPr>
          <w:rFonts w:cs="Arial"/>
        </w:rPr>
        <w:t xml:space="preserve">pre stavebné a inžinierske </w:t>
      </w:r>
      <w:r w:rsidR="00D07329" w:rsidRPr="006C2974">
        <w:rPr>
          <w:rFonts w:cs="Arial"/>
          <w:szCs w:val="22"/>
        </w:rPr>
        <w:t>diela</w:t>
      </w:r>
      <w:r w:rsidR="00D07329" w:rsidRPr="006C2974">
        <w:rPr>
          <w:rFonts w:cs="Arial"/>
        </w:rPr>
        <w:t xml:space="preserve"> projektované </w:t>
      </w:r>
      <w:r w:rsidR="00D07329" w:rsidRPr="006C2974">
        <w:rPr>
          <w:rFonts w:cs="Arial"/>
          <w:szCs w:val="22"/>
        </w:rPr>
        <w:t>Zhotoviteľom, (</w:t>
      </w:r>
      <w:r w:rsidR="00D07329" w:rsidRPr="006C2974">
        <w:rPr>
          <w:rFonts w:cs="Arial"/>
          <w:bCs/>
          <w:szCs w:val="22"/>
        </w:rPr>
        <w:t>„</w:t>
      </w:r>
      <w:r w:rsidR="00E6178C" w:rsidRPr="006C2974">
        <w:rPr>
          <w:rFonts w:cs="Arial"/>
          <w:szCs w:val="22"/>
        </w:rPr>
        <w:t>ž</w:t>
      </w:r>
      <w:r w:rsidR="00D07329" w:rsidRPr="006C2974">
        <w:rPr>
          <w:rFonts w:cs="Arial"/>
          <w:szCs w:val="22"/>
        </w:rPr>
        <w:t>ltá</w:t>
      </w:r>
      <w:r w:rsidR="00D07329" w:rsidRPr="006C2974">
        <w:rPr>
          <w:rFonts w:cs="Arial"/>
        </w:rPr>
        <w:t xml:space="preserve"> kniha</w:t>
      </w:r>
      <w:r w:rsidR="00D07329" w:rsidRPr="006C2974">
        <w:rPr>
          <w:rFonts w:cs="Arial"/>
          <w:szCs w:val="22"/>
        </w:rPr>
        <w:t>“)</w:t>
      </w:r>
      <w:r w:rsidR="00D07329" w:rsidRPr="006C2974">
        <w:rPr>
          <w:rFonts w:cs="Arial"/>
          <w:b/>
        </w:rPr>
        <w:t xml:space="preserve"> </w:t>
      </w:r>
      <w:r w:rsidR="00D07329" w:rsidRPr="006C2974">
        <w:rPr>
          <w:rFonts w:cs="Arial"/>
        </w:rPr>
        <w:t>Prvé vydanie 1999, vydané Medzinárodnou federáciou konzultačných inžinierov (FIDIC), slovenský preklad, SACE 2008</w:t>
      </w:r>
      <w:r w:rsidR="00E2442D" w:rsidRPr="006C2974">
        <w:rPr>
          <w:rFonts w:cs="Arial"/>
          <w:szCs w:val="22"/>
        </w:rPr>
        <w:t xml:space="preserve">.  </w:t>
      </w:r>
    </w:p>
    <w:p w14:paraId="7948CD5A" w14:textId="77777777" w:rsidR="00E2442D" w:rsidRPr="006C2974" w:rsidRDefault="00E2442D" w:rsidP="0083239F">
      <w:pPr>
        <w:tabs>
          <w:tab w:val="right" w:pos="9936"/>
        </w:tabs>
        <w:jc w:val="both"/>
        <w:rPr>
          <w:rFonts w:cs="Arial"/>
          <w:szCs w:val="22"/>
        </w:rPr>
      </w:pPr>
    </w:p>
    <w:p w14:paraId="78FAEF60" w14:textId="77777777" w:rsidR="00E2442D" w:rsidRPr="006C2974" w:rsidRDefault="00E2442D" w:rsidP="0083239F">
      <w:pPr>
        <w:tabs>
          <w:tab w:val="right" w:pos="9936"/>
        </w:tabs>
        <w:jc w:val="both"/>
        <w:rPr>
          <w:rFonts w:cs="Arial"/>
          <w:szCs w:val="22"/>
        </w:rPr>
      </w:pPr>
    </w:p>
    <w:p w14:paraId="4DBE357A" w14:textId="77777777" w:rsidR="00E2442D" w:rsidRPr="006C2974" w:rsidRDefault="00E2442D" w:rsidP="0083239F">
      <w:pPr>
        <w:tabs>
          <w:tab w:val="right" w:pos="9936"/>
        </w:tabs>
        <w:jc w:val="both"/>
        <w:rPr>
          <w:rFonts w:cs="Arial"/>
        </w:rPr>
      </w:pPr>
      <w:r w:rsidRPr="006C2974">
        <w:rPr>
          <w:rFonts w:cs="Arial"/>
        </w:rPr>
        <w:t>Všeobecné zmluvné podmienky je možné zakúpiť na adrese:</w:t>
      </w:r>
    </w:p>
    <w:p w14:paraId="1516700D" w14:textId="77777777" w:rsidR="00E2442D" w:rsidRPr="006C2974" w:rsidRDefault="00E2442D" w:rsidP="0083239F">
      <w:pPr>
        <w:tabs>
          <w:tab w:val="right" w:pos="9936"/>
        </w:tabs>
        <w:jc w:val="both"/>
        <w:rPr>
          <w:rFonts w:cs="Arial"/>
        </w:rPr>
      </w:pPr>
    </w:p>
    <w:p w14:paraId="18D55753" w14:textId="77777777" w:rsidR="00E6178C" w:rsidRPr="006C2974" w:rsidRDefault="00E6178C" w:rsidP="0083239F">
      <w:pPr>
        <w:tabs>
          <w:tab w:val="right" w:pos="9936"/>
        </w:tabs>
        <w:jc w:val="both"/>
        <w:rPr>
          <w:rFonts w:cs="Arial"/>
          <w:szCs w:val="22"/>
        </w:rPr>
      </w:pPr>
      <w:r w:rsidRPr="006C2974">
        <w:rPr>
          <w:rFonts w:cs="Arial"/>
          <w:szCs w:val="22"/>
        </w:rPr>
        <w:t>Slovenská asociácia konzultačných inžinierov – SACE</w:t>
      </w:r>
    </w:p>
    <w:p w14:paraId="4B83D242" w14:textId="77777777" w:rsidR="00E6178C" w:rsidRPr="006C2974" w:rsidRDefault="00E6178C" w:rsidP="0083239F">
      <w:pPr>
        <w:tabs>
          <w:tab w:val="right" w:pos="9936"/>
        </w:tabs>
        <w:jc w:val="both"/>
        <w:rPr>
          <w:rFonts w:cs="Arial"/>
          <w:szCs w:val="22"/>
        </w:rPr>
      </w:pPr>
      <w:r w:rsidRPr="006C2974">
        <w:rPr>
          <w:rFonts w:cs="Arial"/>
          <w:szCs w:val="22"/>
        </w:rPr>
        <w:t>Tomášikova 64A</w:t>
      </w:r>
    </w:p>
    <w:p w14:paraId="1B261648" w14:textId="77777777" w:rsidR="00E6178C" w:rsidRPr="006C2974" w:rsidRDefault="00E6178C" w:rsidP="0083239F">
      <w:pPr>
        <w:tabs>
          <w:tab w:val="right" w:pos="9936"/>
        </w:tabs>
        <w:jc w:val="both"/>
        <w:rPr>
          <w:rFonts w:cs="Arial"/>
          <w:szCs w:val="22"/>
        </w:rPr>
      </w:pPr>
      <w:proofErr w:type="spellStart"/>
      <w:r w:rsidRPr="006C2974">
        <w:rPr>
          <w:rFonts w:cs="Arial"/>
          <w:szCs w:val="22"/>
        </w:rPr>
        <w:t>LakeSide</w:t>
      </w:r>
      <w:proofErr w:type="spellEnd"/>
      <w:r w:rsidRPr="006C2974">
        <w:rPr>
          <w:rFonts w:cs="Arial"/>
          <w:szCs w:val="22"/>
        </w:rPr>
        <w:t xml:space="preserve"> Park II</w:t>
      </w:r>
    </w:p>
    <w:p w14:paraId="1F3175A4" w14:textId="77777777" w:rsidR="00E6178C" w:rsidRPr="006C2974" w:rsidRDefault="00E6178C" w:rsidP="0083239F">
      <w:pPr>
        <w:tabs>
          <w:tab w:val="right" w:pos="9936"/>
        </w:tabs>
        <w:jc w:val="both"/>
        <w:rPr>
          <w:rFonts w:cs="Arial"/>
          <w:szCs w:val="22"/>
        </w:rPr>
      </w:pPr>
      <w:r w:rsidRPr="006C2974">
        <w:rPr>
          <w:rFonts w:cs="Arial"/>
          <w:szCs w:val="22"/>
        </w:rPr>
        <w:t>831 04 Bratislava</w:t>
      </w:r>
    </w:p>
    <w:p w14:paraId="477AD1DF" w14:textId="77777777" w:rsidR="00E6178C" w:rsidRPr="006C2974" w:rsidRDefault="00E6178C" w:rsidP="0083239F">
      <w:pPr>
        <w:tabs>
          <w:tab w:val="right" w:pos="9936"/>
        </w:tabs>
        <w:jc w:val="both"/>
        <w:rPr>
          <w:rFonts w:cs="Arial"/>
          <w:szCs w:val="22"/>
        </w:rPr>
      </w:pPr>
      <w:r w:rsidRPr="006C2974">
        <w:rPr>
          <w:rFonts w:cs="Arial"/>
          <w:szCs w:val="22"/>
        </w:rPr>
        <w:t>tel.: +421 917 212 923</w:t>
      </w:r>
    </w:p>
    <w:p w14:paraId="4DD221D1" w14:textId="77777777" w:rsidR="00E6178C" w:rsidRPr="00901AF2" w:rsidRDefault="00E6178C" w:rsidP="0083239F">
      <w:pPr>
        <w:tabs>
          <w:tab w:val="right" w:pos="9936"/>
        </w:tabs>
        <w:jc w:val="both"/>
        <w:rPr>
          <w:rFonts w:cs="Arial"/>
          <w:szCs w:val="22"/>
        </w:rPr>
      </w:pPr>
      <w:r w:rsidRPr="006C2974">
        <w:rPr>
          <w:rFonts w:cs="Arial"/>
          <w:szCs w:val="22"/>
        </w:rPr>
        <w:t xml:space="preserve">e-mail: </w:t>
      </w:r>
      <w:hyperlink r:id="rId13" w:history="1">
        <w:r w:rsidRPr="00FE4170">
          <w:rPr>
            <w:rFonts w:cs="Arial"/>
            <w:szCs w:val="22"/>
          </w:rPr>
          <w:t>tajomnik@sace.sk</w:t>
        </w:r>
      </w:hyperlink>
    </w:p>
    <w:p w14:paraId="1168258C" w14:textId="77777777" w:rsidR="00E6178C" w:rsidRPr="00901AF2" w:rsidRDefault="008B4F27" w:rsidP="0083239F">
      <w:pPr>
        <w:tabs>
          <w:tab w:val="right" w:pos="9936"/>
        </w:tabs>
        <w:jc w:val="both"/>
        <w:rPr>
          <w:rFonts w:cs="Arial"/>
          <w:szCs w:val="22"/>
        </w:rPr>
      </w:pPr>
      <w:hyperlink r:id="rId14" w:history="1">
        <w:r w:rsidR="00E6178C" w:rsidRPr="00FE4170">
          <w:rPr>
            <w:rStyle w:val="Hypertextovprepojenie"/>
            <w:rFonts w:cs="Arial"/>
            <w:szCs w:val="22"/>
          </w:rPr>
          <w:t>www.sace.sk</w:t>
        </w:r>
      </w:hyperlink>
    </w:p>
    <w:p w14:paraId="63751E6F" w14:textId="77777777" w:rsidR="00E2442D" w:rsidRPr="00FE4170" w:rsidRDefault="00E2442D" w:rsidP="0083239F">
      <w:pPr>
        <w:pStyle w:val="oddl-nadpis"/>
        <w:widowControl/>
        <w:tabs>
          <w:tab w:val="clear" w:pos="567"/>
          <w:tab w:val="right" w:pos="9936"/>
        </w:tabs>
        <w:spacing w:before="0" w:line="240" w:lineRule="auto"/>
        <w:jc w:val="center"/>
        <w:rPr>
          <w:rFonts w:cs="Arial"/>
          <w:szCs w:val="22"/>
          <w:lang w:val="sk-SK"/>
        </w:rPr>
      </w:pPr>
    </w:p>
    <w:p w14:paraId="1F1D7978" w14:textId="77777777" w:rsidR="00E2442D" w:rsidRPr="001A0DDF" w:rsidRDefault="00E2442D" w:rsidP="0083239F">
      <w:pPr>
        <w:pStyle w:val="Styl1"/>
        <w:jc w:val="both"/>
        <w:rPr>
          <w:b w:val="0"/>
          <w:bCs/>
          <w:caps w:val="0"/>
        </w:rPr>
      </w:pPr>
      <w:r w:rsidRPr="00FB322C">
        <w:rPr>
          <w:b w:val="0"/>
          <w:bCs/>
          <w:caps w:val="0"/>
        </w:rPr>
        <w:t>Výrazy a definície použité vo Všeobecných a v Osobitných zmluvných podmienkach vychádzajú z výrazov a</w:t>
      </w:r>
      <w:r w:rsidR="0050344F" w:rsidRPr="00FB322C">
        <w:rPr>
          <w:b w:val="0"/>
          <w:bCs/>
          <w:caps w:val="0"/>
        </w:rPr>
        <w:t> </w:t>
      </w:r>
      <w:r w:rsidRPr="00FB322C">
        <w:rPr>
          <w:b w:val="0"/>
          <w:bCs/>
          <w:caps w:val="0"/>
        </w:rPr>
        <w:t>definícií</w:t>
      </w:r>
      <w:r w:rsidR="0050344F" w:rsidRPr="00A86531">
        <w:rPr>
          <w:b w:val="0"/>
          <w:bCs/>
          <w:caps w:val="0"/>
        </w:rPr>
        <w:t>,</w:t>
      </w:r>
      <w:r w:rsidRPr="00A86531">
        <w:rPr>
          <w:b w:val="0"/>
          <w:bCs/>
          <w:caps w:val="0"/>
        </w:rPr>
        <w:t xml:space="preserve"> tak ako sú uvedené v oficiálnom preklade </w:t>
      </w:r>
      <w:r w:rsidR="009A186F" w:rsidRPr="00F07B96">
        <w:rPr>
          <w:b w:val="0"/>
          <w:bCs/>
          <w:caps w:val="0"/>
        </w:rPr>
        <w:t>„</w:t>
      </w:r>
      <w:r w:rsidR="00C5103F" w:rsidRPr="00F07B96">
        <w:rPr>
          <w:b w:val="0"/>
          <w:bCs/>
          <w:caps w:val="0"/>
        </w:rPr>
        <w:t>Zmluvných podmienok pre technologické zariadenie a projektovanie-realizáciu“ – pre elektrotechnické a strojno-technologické diela a pre stavebné a inžinierske diela projektované Zhotoviteľom, („žltá kniha“) Prvé vydanie 1999, vydané Medzinárodnou federáciou konzultačných inžinierov (FIDIC), slovenský preklad, SACE 2008</w:t>
      </w:r>
      <w:r w:rsidRPr="005B0752">
        <w:rPr>
          <w:b w:val="0"/>
          <w:bCs/>
          <w:caps w:val="0"/>
        </w:rPr>
        <w:t xml:space="preserve">, ktoré boli preložené z anglického originálu </w:t>
      </w:r>
      <w:r w:rsidR="009A186F" w:rsidRPr="005B0752">
        <w:rPr>
          <w:b w:val="0"/>
          <w:bCs/>
          <w:caps w:val="0"/>
        </w:rPr>
        <w:t>„</w:t>
      </w:r>
      <w:proofErr w:type="spellStart"/>
      <w:r w:rsidRPr="005B0752">
        <w:rPr>
          <w:b w:val="0"/>
          <w:bCs/>
          <w:caps w:val="0"/>
        </w:rPr>
        <w:t>Conditions</w:t>
      </w:r>
      <w:proofErr w:type="spellEnd"/>
      <w:r w:rsidRPr="005B0752">
        <w:rPr>
          <w:b w:val="0"/>
          <w:bCs/>
          <w:caps w:val="0"/>
        </w:rPr>
        <w:t xml:space="preserve"> of </w:t>
      </w:r>
      <w:proofErr w:type="spellStart"/>
      <w:r w:rsidRPr="005B0752">
        <w:rPr>
          <w:b w:val="0"/>
          <w:bCs/>
          <w:caps w:val="0"/>
        </w:rPr>
        <w:t>Contract</w:t>
      </w:r>
      <w:proofErr w:type="spellEnd"/>
      <w:r w:rsidRPr="005B0752">
        <w:rPr>
          <w:b w:val="0"/>
          <w:bCs/>
          <w:caps w:val="0"/>
        </w:rPr>
        <w:t xml:space="preserve"> </w:t>
      </w:r>
      <w:proofErr w:type="spellStart"/>
      <w:r w:rsidRPr="005B0752">
        <w:rPr>
          <w:b w:val="0"/>
          <w:bCs/>
          <w:caps w:val="0"/>
        </w:rPr>
        <w:t>for</w:t>
      </w:r>
      <w:proofErr w:type="spellEnd"/>
      <w:r w:rsidRPr="005B0752">
        <w:rPr>
          <w:b w:val="0"/>
          <w:bCs/>
          <w:caps w:val="0"/>
        </w:rPr>
        <w:t xml:space="preserve"> </w:t>
      </w:r>
      <w:proofErr w:type="spellStart"/>
      <w:r w:rsidR="00A41B2E" w:rsidRPr="005B0752">
        <w:rPr>
          <w:b w:val="0"/>
          <w:bCs/>
          <w:caps w:val="0"/>
        </w:rPr>
        <w:t>Plant</w:t>
      </w:r>
      <w:proofErr w:type="spellEnd"/>
      <w:r w:rsidR="00A41B2E" w:rsidRPr="005B0752">
        <w:rPr>
          <w:b w:val="0"/>
          <w:bCs/>
          <w:caps w:val="0"/>
        </w:rPr>
        <w:t xml:space="preserve"> and Design-</w:t>
      </w:r>
      <w:proofErr w:type="spellStart"/>
      <w:r w:rsidR="00A41B2E" w:rsidRPr="005B0752">
        <w:rPr>
          <w:b w:val="0"/>
          <w:bCs/>
          <w:caps w:val="0"/>
        </w:rPr>
        <w:t>Build</w:t>
      </w:r>
      <w:proofErr w:type="spellEnd"/>
      <w:r w:rsidRPr="005B0752">
        <w:rPr>
          <w:b w:val="0"/>
          <w:bCs/>
          <w:caps w:val="0"/>
        </w:rPr>
        <w:t>”</w:t>
      </w:r>
      <w:r w:rsidRPr="005B0752">
        <w:rPr>
          <w:b w:val="0"/>
          <w:caps w:val="0"/>
        </w:rPr>
        <w:t>,</w:t>
      </w:r>
      <w:r w:rsidRPr="005B0752">
        <w:rPr>
          <w:b w:val="0"/>
          <w:bCs/>
          <w:caps w:val="0"/>
        </w:rPr>
        <w:t xml:space="preserve"> </w:t>
      </w:r>
      <w:proofErr w:type="spellStart"/>
      <w:r w:rsidRPr="005B0752">
        <w:rPr>
          <w:b w:val="0"/>
          <w:bCs/>
          <w:caps w:val="0"/>
        </w:rPr>
        <w:t>First</w:t>
      </w:r>
      <w:proofErr w:type="spellEnd"/>
      <w:r w:rsidRPr="005B0752">
        <w:rPr>
          <w:b w:val="0"/>
          <w:bCs/>
          <w:caps w:val="0"/>
        </w:rPr>
        <w:t xml:space="preserve"> </w:t>
      </w:r>
      <w:proofErr w:type="spellStart"/>
      <w:r w:rsidRPr="005B0752">
        <w:rPr>
          <w:b w:val="0"/>
          <w:bCs/>
          <w:caps w:val="0"/>
        </w:rPr>
        <w:t>Edition</w:t>
      </w:r>
      <w:proofErr w:type="spellEnd"/>
      <w:r w:rsidRPr="005B0752">
        <w:rPr>
          <w:b w:val="0"/>
          <w:bCs/>
          <w:caps w:val="0"/>
        </w:rPr>
        <w:t xml:space="preserve"> 1999 (</w:t>
      </w:r>
      <w:r w:rsidR="009A186F" w:rsidRPr="00E64C36">
        <w:rPr>
          <w:b w:val="0"/>
          <w:bCs/>
          <w:caps w:val="0"/>
        </w:rPr>
        <w:t>„</w:t>
      </w:r>
      <w:proofErr w:type="spellStart"/>
      <w:r w:rsidR="00D47427" w:rsidRPr="00E64C36">
        <w:rPr>
          <w:b w:val="0"/>
          <w:bCs/>
          <w:caps w:val="0"/>
        </w:rPr>
        <w:t>yelow</w:t>
      </w:r>
      <w:proofErr w:type="spellEnd"/>
      <w:r w:rsidR="00D47427" w:rsidRPr="00E64C36">
        <w:rPr>
          <w:b w:val="0"/>
          <w:bCs/>
          <w:caps w:val="0"/>
        </w:rPr>
        <w:t xml:space="preserve"> </w:t>
      </w:r>
      <w:proofErr w:type="spellStart"/>
      <w:r w:rsidRPr="00E64C36">
        <w:rPr>
          <w:b w:val="0"/>
          <w:bCs/>
          <w:caps w:val="0"/>
        </w:rPr>
        <w:t>book</w:t>
      </w:r>
      <w:proofErr w:type="spellEnd"/>
      <w:r w:rsidRPr="00E64C36">
        <w:rPr>
          <w:b w:val="0"/>
          <w:bCs/>
          <w:caps w:val="0"/>
        </w:rPr>
        <w:t xml:space="preserve">“) </w:t>
      </w:r>
      <w:proofErr w:type="spellStart"/>
      <w:r w:rsidRPr="00E64C36">
        <w:rPr>
          <w:b w:val="0"/>
          <w:bCs/>
          <w:caps w:val="0"/>
        </w:rPr>
        <w:t>published</w:t>
      </w:r>
      <w:proofErr w:type="spellEnd"/>
      <w:r w:rsidRPr="00E64C36">
        <w:rPr>
          <w:b w:val="0"/>
          <w:bCs/>
          <w:caps w:val="0"/>
        </w:rPr>
        <w:t xml:space="preserve"> by </w:t>
      </w:r>
      <w:proofErr w:type="spellStart"/>
      <w:r w:rsidRPr="00E64C36">
        <w:rPr>
          <w:b w:val="0"/>
          <w:bCs/>
          <w:caps w:val="0"/>
        </w:rPr>
        <w:t>the</w:t>
      </w:r>
      <w:proofErr w:type="spellEnd"/>
      <w:r w:rsidRPr="00E64C36">
        <w:rPr>
          <w:b w:val="0"/>
          <w:bCs/>
          <w:caps w:val="0"/>
        </w:rPr>
        <w:t xml:space="preserve"> </w:t>
      </w:r>
      <w:proofErr w:type="spellStart"/>
      <w:r w:rsidRPr="00E64C36">
        <w:rPr>
          <w:b w:val="0"/>
          <w:bCs/>
          <w:caps w:val="0"/>
        </w:rPr>
        <w:t>Fédération</w:t>
      </w:r>
      <w:proofErr w:type="spellEnd"/>
      <w:r w:rsidRPr="00E64C36">
        <w:rPr>
          <w:b w:val="0"/>
          <w:bCs/>
          <w:caps w:val="0"/>
        </w:rPr>
        <w:t xml:space="preserve"> </w:t>
      </w:r>
      <w:proofErr w:type="spellStart"/>
      <w:r w:rsidRPr="00E64C36">
        <w:rPr>
          <w:b w:val="0"/>
          <w:bCs/>
          <w:caps w:val="0"/>
        </w:rPr>
        <w:t>Internationale</w:t>
      </w:r>
      <w:proofErr w:type="spellEnd"/>
      <w:r w:rsidRPr="00E64C36">
        <w:rPr>
          <w:b w:val="0"/>
          <w:bCs/>
          <w:caps w:val="0"/>
        </w:rPr>
        <w:t xml:space="preserve"> des </w:t>
      </w:r>
      <w:proofErr w:type="spellStart"/>
      <w:r w:rsidRPr="00E64C36">
        <w:rPr>
          <w:b w:val="0"/>
          <w:bCs/>
          <w:caps w:val="0"/>
        </w:rPr>
        <w:t>Ingénieurs</w:t>
      </w:r>
      <w:proofErr w:type="spellEnd"/>
      <w:r w:rsidRPr="00E64C36">
        <w:rPr>
          <w:b w:val="0"/>
          <w:bCs/>
          <w:caps w:val="0"/>
        </w:rPr>
        <w:t>–</w:t>
      </w:r>
      <w:proofErr w:type="spellStart"/>
      <w:r w:rsidRPr="00E64C36">
        <w:rPr>
          <w:b w:val="0"/>
          <w:bCs/>
          <w:caps w:val="0"/>
        </w:rPr>
        <w:t>Conseils</w:t>
      </w:r>
      <w:proofErr w:type="spellEnd"/>
      <w:r w:rsidRPr="001A0DDF">
        <w:rPr>
          <w:b w:val="0"/>
          <w:bCs/>
          <w:caps w:val="0"/>
        </w:rPr>
        <w:t xml:space="preserve"> (FIDIC)“.</w:t>
      </w:r>
    </w:p>
    <w:p w14:paraId="48C9AEB6" w14:textId="77777777" w:rsidR="00E2442D" w:rsidRPr="006C2974" w:rsidRDefault="00E2442D" w:rsidP="0083239F">
      <w:pPr>
        <w:pStyle w:val="Styl1"/>
        <w:jc w:val="both"/>
        <w:rPr>
          <w:b w:val="0"/>
          <w:bCs/>
          <w:caps w:val="0"/>
        </w:rPr>
      </w:pPr>
    </w:p>
    <w:p w14:paraId="7C4045D8" w14:textId="77777777" w:rsidR="00E2442D" w:rsidRPr="006C2974" w:rsidRDefault="00E2442D" w:rsidP="0083239F">
      <w:pPr>
        <w:pStyle w:val="Styl1"/>
        <w:jc w:val="both"/>
        <w:rPr>
          <w:b w:val="0"/>
          <w:bCs/>
          <w:caps w:val="0"/>
        </w:rPr>
      </w:pPr>
    </w:p>
    <w:p w14:paraId="48C4657B" w14:textId="77777777" w:rsidR="00E2442D" w:rsidRPr="006C2974" w:rsidRDefault="00E2442D" w:rsidP="0083239F">
      <w:pPr>
        <w:pStyle w:val="Styl1"/>
        <w:jc w:val="both"/>
        <w:rPr>
          <w:caps w:val="0"/>
        </w:rPr>
      </w:pPr>
      <w:r w:rsidRPr="006C2974">
        <w:rPr>
          <w:caps w:val="0"/>
        </w:rPr>
        <w:t>V súlade s textom  Predslovu anglického originálu Všeobecných zmluvných podmienok, podľa ktorého „FIDIC považuje za oficiálne a autentické texty verzie v anglickom jazyku“, v prípade sporov medzi Objednávateľom a Zhotoviteľom bude mať prednosť  anglická verzia Všeobecných zmluvných podmienok.</w:t>
      </w:r>
      <w:r w:rsidR="00C5103F" w:rsidRPr="006C2974">
        <w:rPr>
          <w:caps w:val="0"/>
        </w:rPr>
        <w:t xml:space="preserve"> </w:t>
      </w:r>
    </w:p>
    <w:p w14:paraId="3175FCD2" w14:textId="77777777" w:rsidR="00E2442D" w:rsidRPr="006C2974" w:rsidRDefault="00E2442D" w:rsidP="0083239F">
      <w:pPr>
        <w:pStyle w:val="oddl-nadpis"/>
        <w:widowControl/>
        <w:tabs>
          <w:tab w:val="clear" w:pos="567"/>
          <w:tab w:val="right" w:pos="9936"/>
        </w:tabs>
        <w:spacing w:before="0" w:line="240" w:lineRule="auto"/>
        <w:rPr>
          <w:rFonts w:cs="Arial"/>
          <w:caps/>
          <w:sz w:val="22"/>
          <w:szCs w:val="22"/>
          <w:lang w:val="sk-SK"/>
        </w:rPr>
      </w:pPr>
      <w:r w:rsidRPr="006C2974">
        <w:rPr>
          <w:rFonts w:cs="Arial"/>
          <w:szCs w:val="22"/>
          <w:lang w:val="sk-SK"/>
        </w:rPr>
        <w:br w:type="page"/>
      </w:r>
    </w:p>
    <w:p w14:paraId="1670D5AA" w14:textId="77777777" w:rsidR="00E2442D" w:rsidRPr="006C2974" w:rsidRDefault="00E2442D" w:rsidP="0083239F">
      <w:pPr>
        <w:tabs>
          <w:tab w:val="right" w:pos="9936"/>
        </w:tabs>
        <w:jc w:val="center"/>
        <w:rPr>
          <w:rFonts w:cs="Arial"/>
          <w:b/>
          <w:caps/>
          <w:sz w:val="28"/>
        </w:rPr>
      </w:pPr>
    </w:p>
    <w:p w14:paraId="01C19847" w14:textId="77777777" w:rsidR="00E2442D" w:rsidRPr="006C2974" w:rsidRDefault="006318C7" w:rsidP="0083239F">
      <w:pPr>
        <w:tabs>
          <w:tab w:val="right" w:pos="9936"/>
        </w:tabs>
        <w:jc w:val="center"/>
        <w:rPr>
          <w:rFonts w:cs="Arial"/>
          <w:b/>
          <w:caps/>
          <w:sz w:val="28"/>
        </w:rPr>
      </w:pPr>
      <w:r w:rsidRPr="006C2974">
        <w:rPr>
          <w:rFonts w:cs="Arial"/>
          <w:b/>
          <w:caps/>
          <w:sz w:val="28"/>
        </w:rPr>
        <w:t xml:space="preserve">ČASť 2.2 </w:t>
      </w:r>
      <w:r w:rsidR="00E2442D" w:rsidRPr="006C2974">
        <w:rPr>
          <w:rFonts w:cs="Arial"/>
          <w:b/>
          <w:caps/>
          <w:sz w:val="28"/>
        </w:rPr>
        <w:t>Osobitné zmluvné podmienky</w:t>
      </w:r>
    </w:p>
    <w:p w14:paraId="7AFB9423" w14:textId="77777777" w:rsidR="00E2442D" w:rsidRPr="006C2974" w:rsidRDefault="00E2442D" w:rsidP="0083239F">
      <w:pPr>
        <w:tabs>
          <w:tab w:val="right" w:pos="9936"/>
        </w:tabs>
        <w:jc w:val="center"/>
        <w:rPr>
          <w:rFonts w:cs="Arial"/>
        </w:rPr>
      </w:pPr>
    </w:p>
    <w:p w14:paraId="206EF356" w14:textId="77777777" w:rsidR="00E2442D" w:rsidRPr="006C2974" w:rsidRDefault="00E2442D" w:rsidP="0083239F">
      <w:pPr>
        <w:tabs>
          <w:tab w:val="right" w:pos="9936"/>
        </w:tabs>
        <w:jc w:val="both"/>
        <w:rPr>
          <w:rFonts w:cs="Arial"/>
        </w:rPr>
      </w:pPr>
      <w:r w:rsidRPr="006C2974">
        <w:rPr>
          <w:rFonts w:cs="Arial"/>
        </w:rPr>
        <w:t xml:space="preserve">Jednotlivé </w:t>
      </w:r>
      <w:proofErr w:type="spellStart"/>
      <w:r w:rsidRPr="006C2974">
        <w:rPr>
          <w:rFonts w:cs="Arial"/>
        </w:rPr>
        <w:t>podčlánky</w:t>
      </w:r>
      <w:proofErr w:type="spellEnd"/>
      <w:r w:rsidRPr="006C2974">
        <w:rPr>
          <w:rFonts w:cs="Arial"/>
        </w:rPr>
        <w:t xml:space="preserve"> Osobitných zmluvných podmienok upravujú alebo doplňujú Všeobecné zmluvné podmienky.</w:t>
      </w:r>
    </w:p>
    <w:p w14:paraId="5B79F4F2" w14:textId="77777777" w:rsidR="00E2442D" w:rsidRPr="006C2974" w:rsidRDefault="00E2442D" w:rsidP="0083239F">
      <w:pPr>
        <w:tabs>
          <w:tab w:val="right" w:pos="9936"/>
        </w:tabs>
        <w:jc w:val="both"/>
        <w:rPr>
          <w:rFonts w:cs="Arial"/>
        </w:rPr>
      </w:pPr>
    </w:p>
    <w:p w14:paraId="70B6C56C" w14:textId="77777777" w:rsidR="00E2442D" w:rsidRPr="006C2974" w:rsidRDefault="00E2442D" w:rsidP="0083239F">
      <w:pPr>
        <w:rPr>
          <w:rFonts w:cs="Arial"/>
        </w:rPr>
      </w:pPr>
    </w:p>
    <w:tbl>
      <w:tblPr>
        <w:tblW w:w="102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
        <w:gridCol w:w="1353"/>
        <w:gridCol w:w="2472"/>
        <w:gridCol w:w="1073"/>
        <w:gridCol w:w="4677"/>
        <w:gridCol w:w="687"/>
      </w:tblGrid>
      <w:tr w:rsidR="00951265" w:rsidRPr="006C2974" w14:paraId="59CE5F91" w14:textId="77777777" w:rsidTr="00F670F8">
        <w:trPr>
          <w:gridAfter w:val="1"/>
          <w:wAfter w:w="687" w:type="dxa"/>
        </w:trPr>
        <w:tc>
          <w:tcPr>
            <w:tcW w:w="1384" w:type="dxa"/>
            <w:gridSpan w:val="2"/>
            <w:vMerge w:val="restart"/>
          </w:tcPr>
          <w:p w14:paraId="2EC0B473" w14:textId="77777777" w:rsidR="00E2442D" w:rsidRPr="006C2974" w:rsidRDefault="00E2442D" w:rsidP="0083239F">
            <w:pPr>
              <w:pStyle w:val="Styl1"/>
              <w:tabs>
                <w:tab w:val="clear" w:pos="540"/>
              </w:tabs>
              <w:rPr>
                <w:caps w:val="0"/>
              </w:rPr>
            </w:pPr>
            <w:r w:rsidRPr="006C2974">
              <w:rPr>
                <w:caps w:val="0"/>
              </w:rPr>
              <w:t xml:space="preserve">Podčlánok </w:t>
            </w:r>
          </w:p>
          <w:p w14:paraId="31D76F21" w14:textId="77777777" w:rsidR="00E2442D" w:rsidRPr="006C2974" w:rsidRDefault="00E2442D" w:rsidP="0083239F">
            <w:pPr>
              <w:rPr>
                <w:rFonts w:cs="Arial"/>
                <w:b/>
                <w:szCs w:val="22"/>
              </w:rPr>
            </w:pPr>
            <w:r w:rsidRPr="006C2974">
              <w:rPr>
                <w:rFonts w:cs="Arial"/>
                <w:b/>
                <w:szCs w:val="22"/>
              </w:rPr>
              <w:t>1.1</w:t>
            </w:r>
          </w:p>
        </w:tc>
        <w:tc>
          <w:tcPr>
            <w:tcW w:w="2472" w:type="dxa"/>
            <w:vMerge w:val="restart"/>
          </w:tcPr>
          <w:p w14:paraId="30CF062D" w14:textId="77777777" w:rsidR="00E2442D" w:rsidRPr="006C2974" w:rsidRDefault="00E2442D" w:rsidP="0083239F">
            <w:pPr>
              <w:rPr>
                <w:rFonts w:cs="Arial"/>
                <w:b/>
                <w:szCs w:val="22"/>
              </w:rPr>
            </w:pPr>
            <w:r w:rsidRPr="006C2974">
              <w:rPr>
                <w:rFonts w:cs="Arial"/>
                <w:b/>
                <w:szCs w:val="22"/>
              </w:rPr>
              <w:t>Definície</w:t>
            </w:r>
          </w:p>
        </w:tc>
        <w:tc>
          <w:tcPr>
            <w:tcW w:w="1073" w:type="dxa"/>
          </w:tcPr>
          <w:p w14:paraId="112CC73D" w14:textId="77777777" w:rsidR="00E2442D" w:rsidRPr="006C2974" w:rsidRDefault="004551A0" w:rsidP="0083239F">
            <w:pPr>
              <w:rPr>
                <w:rFonts w:cs="Arial"/>
                <w:b/>
                <w:szCs w:val="22"/>
              </w:rPr>
            </w:pPr>
            <w:r w:rsidRPr="006C2974">
              <w:rPr>
                <w:rFonts w:cs="Arial"/>
                <w:b/>
                <w:szCs w:val="22"/>
              </w:rPr>
              <w:t>1.1.1.1</w:t>
            </w:r>
          </w:p>
        </w:tc>
        <w:tc>
          <w:tcPr>
            <w:tcW w:w="4677" w:type="dxa"/>
          </w:tcPr>
          <w:p w14:paraId="7DE42F4C" w14:textId="77777777" w:rsidR="00075ECD" w:rsidRPr="006C2974" w:rsidRDefault="004551A0" w:rsidP="0083239F">
            <w:pPr>
              <w:jc w:val="both"/>
              <w:rPr>
                <w:rFonts w:cs="Arial"/>
                <w:szCs w:val="22"/>
              </w:rPr>
            </w:pPr>
            <w:r w:rsidRPr="006C2974">
              <w:rPr>
                <w:rFonts w:cs="Arial"/>
                <w:szCs w:val="22"/>
              </w:rPr>
              <w:t>“</w:t>
            </w:r>
            <w:r w:rsidRPr="00D751DE">
              <w:rPr>
                <w:rFonts w:cs="Arial"/>
                <w:b/>
                <w:szCs w:val="22"/>
              </w:rPr>
              <w:t>Zmluva</w:t>
            </w:r>
            <w:r w:rsidRPr="006C2974">
              <w:rPr>
                <w:rFonts w:cs="Arial"/>
                <w:szCs w:val="22"/>
              </w:rPr>
              <w:t xml:space="preserve">” </w:t>
            </w:r>
          </w:p>
          <w:p w14:paraId="35F76308" w14:textId="77777777" w:rsidR="00075ECD" w:rsidRPr="006C2974" w:rsidRDefault="00075ECD" w:rsidP="0083239F">
            <w:pPr>
              <w:jc w:val="both"/>
              <w:rPr>
                <w:rFonts w:cs="Arial"/>
                <w:szCs w:val="22"/>
              </w:rPr>
            </w:pPr>
          </w:p>
          <w:p w14:paraId="6E9EFD73" w14:textId="77777777" w:rsidR="00075ECD" w:rsidRPr="006C2974" w:rsidRDefault="00075ECD" w:rsidP="0083239F">
            <w:pPr>
              <w:jc w:val="both"/>
              <w:rPr>
                <w:rFonts w:cs="Arial"/>
                <w:szCs w:val="22"/>
              </w:rPr>
            </w:pPr>
            <w:r w:rsidRPr="006C2974">
              <w:rPr>
                <w:rFonts w:cs="Arial"/>
                <w:bCs/>
                <w:szCs w:val="22"/>
              </w:rPr>
              <w:t>Odstráňte pôvodný text vo Všeobecných zmluvných podmienkach a nahraďte nasledovným:</w:t>
            </w:r>
          </w:p>
          <w:p w14:paraId="646E12EC" w14:textId="77777777" w:rsidR="00075ECD" w:rsidRPr="006C2974" w:rsidRDefault="00075ECD" w:rsidP="0083239F">
            <w:pPr>
              <w:jc w:val="both"/>
              <w:rPr>
                <w:rFonts w:cs="Arial"/>
                <w:szCs w:val="22"/>
              </w:rPr>
            </w:pPr>
          </w:p>
          <w:p w14:paraId="6DD8C22C" w14:textId="77777777" w:rsidR="00E2442D" w:rsidRDefault="00075ECD" w:rsidP="0083239F">
            <w:pPr>
              <w:jc w:val="both"/>
              <w:rPr>
                <w:rFonts w:cs="Arial"/>
                <w:szCs w:val="22"/>
              </w:rPr>
            </w:pPr>
            <w:r w:rsidRPr="006C2974">
              <w:rPr>
                <w:rFonts w:cs="Arial"/>
                <w:szCs w:val="22"/>
              </w:rPr>
              <w:t xml:space="preserve">“Zmluva” </w:t>
            </w:r>
            <w:r w:rsidR="00852433" w:rsidRPr="006C2974">
              <w:rPr>
                <w:rFonts w:cs="Arial"/>
                <w:szCs w:val="22"/>
              </w:rPr>
              <w:t>znamená Zmluvu</w:t>
            </w:r>
            <w:r w:rsidR="004551A0" w:rsidRPr="006C2974">
              <w:rPr>
                <w:rFonts w:cs="Arial"/>
                <w:szCs w:val="22"/>
              </w:rPr>
              <w:t xml:space="preserve"> o </w:t>
            </w:r>
            <w:r w:rsidR="004D639B" w:rsidRPr="006C2974">
              <w:rPr>
                <w:rFonts w:cs="Arial"/>
                <w:szCs w:val="22"/>
              </w:rPr>
              <w:t>D</w:t>
            </w:r>
            <w:r w:rsidR="004551A0" w:rsidRPr="006C2974">
              <w:rPr>
                <w:rFonts w:cs="Arial"/>
                <w:szCs w:val="22"/>
              </w:rPr>
              <w:t>ielo</w:t>
            </w:r>
            <w:r w:rsidR="00AB5C9A" w:rsidRPr="006C2974">
              <w:rPr>
                <w:rFonts w:cs="Arial"/>
                <w:szCs w:val="22"/>
              </w:rPr>
              <w:t>,</w:t>
            </w:r>
            <w:r w:rsidR="004551A0" w:rsidRPr="006C2974">
              <w:rPr>
                <w:rFonts w:cs="Arial"/>
                <w:szCs w:val="22"/>
              </w:rPr>
              <w:t xml:space="preserve"> tak ako je definovaná v Zmluvných dojednaniach</w:t>
            </w:r>
            <w:r w:rsidR="004B26F7" w:rsidRPr="006C2974">
              <w:rPr>
                <w:rFonts w:cs="Arial"/>
                <w:szCs w:val="22"/>
              </w:rPr>
              <w:t xml:space="preserve"> (Zväzok 2 Časť 1 súťažných podkladov)</w:t>
            </w:r>
            <w:r w:rsidR="001959B7" w:rsidRPr="006C2974">
              <w:rPr>
                <w:rFonts w:cs="Arial"/>
                <w:szCs w:val="22"/>
              </w:rPr>
              <w:t>.</w:t>
            </w:r>
            <w:r w:rsidRPr="006C2974">
              <w:rPr>
                <w:rFonts w:cs="Arial"/>
                <w:szCs w:val="22"/>
              </w:rPr>
              <w:t>”</w:t>
            </w:r>
          </w:p>
          <w:p w14:paraId="2F9DF50A" w14:textId="77777777" w:rsidR="008C4F2F" w:rsidRPr="006C2974" w:rsidRDefault="008C4F2F" w:rsidP="0083239F">
            <w:pPr>
              <w:jc w:val="both"/>
              <w:rPr>
                <w:rFonts w:cs="Arial"/>
                <w:szCs w:val="22"/>
              </w:rPr>
            </w:pPr>
          </w:p>
        </w:tc>
      </w:tr>
      <w:tr w:rsidR="00951265" w:rsidRPr="006C2974" w14:paraId="1C37DCB9" w14:textId="77777777" w:rsidTr="00F670F8">
        <w:trPr>
          <w:gridAfter w:val="1"/>
          <w:wAfter w:w="687" w:type="dxa"/>
        </w:trPr>
        <w:tc>
          <w:tcPr>
            <w:tcW w:w="1384" w:type="dxa"/>
            <w:gridSpan w:val="2"/>
            <w:vMerge/>
          </w:tcPr>
          <w:p w14:paraId="5D351CD5" w14:textId="77777777" w:rsidR="004551A0" w:rsidRPr="006C2974" w:rsidRDefault="004551A0" w:rsidP="0083239F">
            <w:pPr>
              <w:pStyle w:val="Styl1"/>
              <w:tabs>
                <w:tab w:val="clear" w:pos="540"/>
              </w:tabs>
              <w:rPr>
                <w:caps w:val="0"/>
              </w:rPr>
            </w:pPr>
          </w:p>
        </w:tc>
        <w:tc>
          <w:tcPr>
            <w:tcW w:w="2472" w:type="dxa"/>
            <w:vMerge/>
          </w:tcPr>
          <w:p w14:paraId="59A00B71" w14:textId="77777777" w:rsidR="004551A0" w:rsidRPr="006C2974" w:rsidRDefault="004551A0" w:rsidP="0083239F">
            <w:pPr>
              <w:rPr>
                <w:rFonts w:cs="Arial"/>
                <w:b/>
                <w:szCs w:val="22"/>
              </w:rPr>
            </w:pPr>
          </w:p>
        </w:tc>
        <w:tc>
          <w:tcPr>
            <w:tcW w:w="1073" w:type="dxa"/>
          </w:tcPr>
          <w:p w14:paraId="6BE3D5C0" w14:textId="77777777" w:rsidR="008C4F2F" w:rsidRDefault="008C4F2F" w:rsidP="0083239F">
            <w:pPr>
              <w:rPr>
                <w:rFonts w:cs="Arial"/>
                <w:b/>
                <w:szCs w:val="22"/>
              </w:rPr>
            </w:pPr>
          </w:p>
          <w:p w14:paraId="1E8C0F94" w14:textId="77777777" w:rsidR="004551A0" w:rsidRPr="006C2974" w:rsidRDefault="004551A0" w:rsidP="0083239F">
            <w:pPr>
              <w:rPr>
                <w:rFonts w:cs="Arial"/>
                <w:b/>
                <w:szCs w:val="22"/>
              </w:rPr>
            </w:pPr>
            <w:r w:rsidRPr="006C2974">
              <w:rPr>
                <w:rFonts w:cs="Arial"/>
                <w:b/>
                <w:szCs w:val="22"/>
              </w:rPr>
              <w:t>1.1.1.2</w:t>
            </w:r>
          </w:p>
        </w:tc>
        <w:tc>
          <w:tcPr>
            <w:tcW w:w="4677" w:type="dxa"/>
          </w:tcPr>
          <w:p w14:paraId="7E3E58BC" w14:textId="77777777" w:rsidR="008C4F2F" w:rsidRDefault="008C4F2F" w:rsidP="0083239F">
            <w:pPr>
              <w:jc w:val="both"/>
              <w:rPr>
                <w:rFonts w:cs="Arial"/>
                <w:bCs/>
                <w:szCs w:val="22"/>
              </w:rPr>
            </w:pPr>
          </w:p>
          <w:p w14:paraId="38DF1870" w14:textId="77777777" w:rsidR="004551A0" w:rsidRDefault="004B26F7" w:rsidP="0083239F">
            <w:pPr>
              <w:jc w:val="both"/>
              <w:rPr>
                <w:rFonts w:cs="Arial"/>
                <w:bCs/>
                <w:szCs w:val="22"/>
              </w:rPr>
            </w:pPr>
            <w:r w:rsidRPr="006C2974">
              <w:rPr>
                <w:rFonts w:cs="Arial"/>
                <w:bCs/>
                <w:szCs w:val="22"/>
              </w:rPr>
              <w:t>Vypúšťa sa</w:t>
            </w:r>
          </w:p>
          <w:p w14:paraId="61B94924" w14:textId="77777777" w:rsidR="008C4F2F" w:rsidRPr="006C2974" w:rsidRDefault="008C4F2F" w:rsidP="0083239F">
            <w:pPr>
              <w:jc w:val="both"/>
              <w:rPr>
                <w:rFonts w:cs="Arial"/>
                <w:szCs w:val="22"/>
              </w:rPr>
            </w:pPr>
          </w:p>
        </w:tc>
      </w:tr>
      <w:tr w:rsidR="00951265" w:rsidRPr="006C2974" w14:paraId="2387A8D0" w14:textId="77777777" w:rsidTr="00F670F8">
        <w:trPr>
          <w:gridAfter w:val="1"/>
          <w:wAfter w:w="687" w:type="dxa"/>
        </w:trPr>
        <w:tc>
          <w:tcPr>
            <w:tcW w:w="1384" w:type="dxa"/>
            <w:gridSpan w:val="2"/>
            <w:vMerge/>
          </w:tcPr>
          <w:p w14:paraId="261B553D" w14:textId="77777777" w:rsidR="00E2442D" w:rsidRPr="006C2974" w:rsidRDefault="00E2442D" w:rsidP="0083239F">
            <w:pPr>
              <w:pStyle w:val="NoIndent"/>
              <w:rPr>
                <w:rFonts w:ascii="Arial" w:hAnsi="Arial" w:cs="Arial"/>
                <w:b/>
                <w:color w:val="auto"/>
                <w:szCs w:val="22"/>
              </w:rPr>
            </w:pPr>
          </w:p>
        </w:tc>
        <w:tc>
          <w:tcPr>
            <w:tcW w:w="2472" w:type="dxa"/>
            <w:vMerge/>
          </w:tcPr>
          <w:p w14:paraId="01A1C933" w14:textId="77777777" w:rsidR="00E2442D" w:rsidRPr="006C2974" w:rsidRDefault="00E2442D" w:rsidP="0083239F">
            <w:pPr>
              <w:rPr>
                <w:rFonts w:cs="Arial"/>
                <w:b/>
                <w:szCs w:val="22"/>
              </w:rPr>
            </w:pPr>
          </w:p>
        </w:tc>
        <w:tc>
          <w:tcPr>
            <w:tcW w:w="1073" w:type="dxa"/>
          </w:tcPr>
          <w:p w14:paraId="36B05A4E" w14:textId="77777777" w:rsidR="00E2442D" w:rsidRPr="006C2974" w:rsidRDefault="00E2442D" w:rsidP="0083239F">
            <w:pPr>
              <w:rPr>
                <w:rFonts w:cs="Arial"/>
                <w:b/>
                <w:szCs w:val="22"/>
              </w:rPr>
            </w:pPr>
            <w:r w:rsidRPr="006C2974">
              <w:rPr>
                <w:rFonts w:cs="Arial"/>
                <w:b/>
                <w:szCs w:val="22"/>
              </w:rPr>
              <w:t>1.1.1.3</w:t>
            </w:r>
          </w:p>
        </w:tc>
        <w:tc>
          <w:tcPr>
            <w:tcW w:w="4677" w:type="dxa"/>
          </w:tcPr>
          <w:p w14:paraId="268545B2" w14:textId="77777777" w:rsidR="00E2442D" w:rsidRPr="006C2974" w:rsidRDefault="00393987" w:rsidP="0083239F">
            <w:pPr>
              <w:jc w:val="both"/>
              <w:rPr>
                <w:rFonts w:cs="Arial"/>
                <w:bCs/>
                <w:szCs w:val="22"/>
              </w:rPr>
            </w:pPr>
            <w:r w:rsidRPr="006C2974">
              <w:rPr>
                <w:rFonts w:cs="Arial"/>
                <w:szCs w:val="22"/>
              </w:rPr>
              <w:t>„</w:t>
            </w:r>
            <w:r w:rsidR="00E2442D" w:rsidRPr="00D751DE">
              <w:rPr>
                <w:rFonts w:cs="Arial"/>
                <w:b/>
                <w:bCs/>
                <w:szCs w:val="22"/>
              </w:rPr>
              <w:t xml:space="preserve">Oznámenie o prijatí </w:t>
            </w:r>
            <w:r w:rsidR="00250375" w:rsidRPr="00D751DE">
              <w:rPr>
                <w:rFonts w:cs="Arial"/>
                <w:b/>
                <w:bCs/>
                <w:szCs w:val="22"/>
              </w:rPr>
              <w:t>P</w:t>
            </w:r>
            <w:r w:rsidR="00E2442D" w:rsidRPr="00D751DE">
              <w:rPr>
                <w:rFonts w:cs="Arial"/>
                <w:b/>
                <w:bCs/>
                <w:szCs w:val="22"/>
              </w:rPr>
              <w:t>onuky</w:t>
            </w:r>
            <w:r w:rsidR="00E2442D" w:rsidRPr="006C2974">
              <w:rPr>
                <w:rFonts w:cs="Arial"/>
                <w:bCs/>
                <w:szCs w:val="22"/>
              </w:rPr>
              <w:t>”</w:t>
            </w:r>
          </w:p>
          <w:p w14:paraId="61CF770F" w14:textId="77777777" w:rsidR="00E2442D" w:rsidRPr="006C2974" w:rsidRDefault="00E2442D" w:rsidP="0083239F">
            <w:pPr>
              <w:jc w:val="both"/>
              <w:rPr>
                <w:rFonts w:cs="Arial"/>
                <w:bCs/>
                <w:szCs w:val="22"/>
              </w:rPr>
            </w:pPr>
          </w:p>
          <w:p w14:paraId="6F175988" w14:textId="77777777" w:rsidR="00E2442D" w:rsidRDefault="00E2442D" w:rsidP="0083239F">
            <w:pPr>
              <w:jc w:val="both"/>
              <w:rPr>
                <w:rFonts w:cs="Arial"/>
                <w:bCs/>
                <w:szCs w:val="22"/>
              </w:rPr>
            </w:pPr>
            <w:r w:rsidRPr="006C2974">
              <w:rPr>
                <w:rFonts w:cs="Arial"/>
                <w:bCs/>
                <w:szCs w:val="22"/>
              </w:rPr>
              <w:t>Odstráňte pôvodný text vo Všeobecných zmluvných podmienkach a nahraďte nasledovným:</w:t>
            </w:r>
          </w:p>
          <w:p w14:paraId="6DD2A380" w14:textId="77777777" w:rsidR="00064484" w:rsidRPr="006C2974" w:rsidRDefault="00064484" w:rsidP="0083239F">
            <w:pPr>
              <w:jc w:val="both"/>
              <w:rPr>
                <w:rFonts w:cs="Arial"/>
                <w:bCs/>
                <w:szCs w:val="22"/>
              </w:rPr>
            </w:pPr>
          </w:p>
          <w:p w14:paraId="44D75152" w14:textId="1B54ADBC" w:rsidR="00E2442D" w:rsidRDefault="00ED355B" w:rsidP="00742FB8">
            <w:pPr>
              <w:jc w:val="both"/>
              <w:rPr>
                <w:rFonts w:cs="Arial"/>
                <w:szCs w:val="22"/>
              </w:rPr>
            </w:pPr>
            <w:r w:rsidRPr="006C2974">
              <w:rPr>
                <w:rFonts w:cs="Arial"/>
                <w:szCs w:val="22"/>
              </w:rPr>
              <w:t>„</w:t>
            </w:r>
            <w:r w:rsidRPr="00F07B96">
              <w:rPr>
                <w:rFonts w:cs="Arial"/>
                <w:szCs w:val="22"/>
              </w:rPr>
              <w:t xml:space="preserve">Oznámenie o prijatí </w:t>
            </w:r>
            <w:r w:rsidR="00250375" w:rsidRPr="00F07B96">
              <w:rPr>
                <w:rFonts w:cs="Arial"/>
                <w:szCs w:val="22"/>
              </w:rPr>
              <w:t>Ponuky</w:t>
            </w:r>
            <w:r w:rsidRPr="00F07B96">
              <w:rPr>
                <w:rFonts w:cs="Arial"/>
                <w:szCs w:val="22"/>
              </w:rPr>
              <w:t>” znamená „Zmluvu o</w:t>
            </w:r>
            <w:r w:rsidR="008C4F2F">
              <w:rPr>
                <w:rFonts w:cs="Arial"/>
                <w:szCs w:val="22"/>
              </w:rPr>
              <w:t> </w:t>
            </w:r>
            <w:r w:rsidRPr="00F07B96">
              <w:rPr>
                <w:rFonts w:cs="Arial"/>
                <w:szCs w:val="22"/>
              </w:rPr>
              <w:t>Dielo</w:t>
            </w:r>
            <w:r w:rsidR="008C4F2F">
              <w:rPr>
                <w:rFonts w:cs="Arial"/>
                <w:szCs w:val="22"/>
              </w:rPr>
              <w:t>.</w:t>
            </w:r>
            <w:r w:rsidRPr="00F07B96">
              <w:rPr>
                <w:rFonts w:cs="Arial"/>
                <w:szCs w:val="22"/>
              </w:rPr>
              <w:t>“</w:t>
            </w:r>
          </w:p>
          <w:p w14:paraId="13579F51" w14:textId="77777777" w:rsidR="008C4F2F" w:rsidRPr="00790C85" w:rsidRDefault="008C4F2F" w:rsidP="00742FB8">
            <w:pPr>
              <w:jc w:val="both"/>
              <w:rPr>
                <w:rFonts w:cs="Arial"/>
                <w:bCs/>
                <w:szCs w:val="22"/>
              </w:rPr>
            </w:pPr>
          </w:p>
        </w:tc>
      </w:tr>
      <w:tr w:rsidR="00951265" w:rsidRPr="006C2974" w14:paraId="2169DFCF" w14:textId="77777777" w:rsidTr="00F670F8">
        <w:trPr>
          <w:gridAfter w:val="1"/>
          <w:wAfter w:w="687" w:type="dxa"/>
        </w:trPr>
        <w:tc>
          <w:tcPr>
            <w:tcW w:w="1384" w:type="dxa"/>
            <w:gridSpan w:val="2"/>
          </w:tcPr>
          <w:p w14:paraId="26640ADB" w14:textId="77777777" w:rsidR="00E2442D" w:rsidRPr="00901AF2" w:rsidRDefault="00E2442D" w:rsidP="0083239F">
            <w:pPr>
              <w:pStyle w:val="NoIndent"/>
              <w:rPr>
                <w:rFonts w:ascii="Arial" w:hAnsi="Arial" w:cs="Arial"/>
                <w:b/>
                <w:color w:val="auto"/>
              </w:rPr>
            </w:pPr>
          </w:p>
        </w:tc>
        <w:tc>
          <w:tcPr>
            <w:tcW w:w="2472" w:type="dxa"/>
          </w:tcPr>
          <w:p w14:paraId="67013E7C" w14:textId="77777777" w:rsidR="00E2442D" w:rsidRPr="00FE4170" w:rsidRDefault="00E2442D" w:rsidP="0083239F">
            <w:pPr>
              <w:rPr>
                <w:rFonts w:cs="Arial"/>
                <w:b/>
                <w:szCs w:val="22"/>
              </w:rPr>
            </w:pPr>
          </w:p>
        </w:tc>
        <w:tc>
          <w:tcPr>
            <w:tcW w:w="1073" w:type="dxa"/>
          </w:tcPr>
          <w:p w14:paraId="35C70D77" w14:textId="77777777" w:rsidR="00E2442D" w:rsidRPr="00FB322C" w:rsidRDefault="00E2442D" w:rsidP="0083239F">
            <w:pPr>
              <w:rPr>
                <w:rFonts w:cs="Arial"/>
                <w:b/>
                <w:szCs w:val="22"/>
              </w:rPr>
            </w:pPr>
            <w:r w:rsidRPr="00FB322C">
              <w:rPr>
                <w:rFonts w:cs="Arial"/>
                <w:b/>
                <w:szCs w:val="22"/>
              </w:rPr>
              <w:t>1.1.1.5</w:t>
            </w:r>
          </w:p>
        </w:tc>
        <w:tc>
          <w:tcPr>
            <w:tcW w:w="4677" w:type="dxa"/>
          </w:tcPr>
          <w:p w14:paraId="305C4FB8" w14:textId="77777777" w:rsidR="00E2442D" w:rsidRPr="00A86531" w:rsidRDefault="00393987" w:rsidP="0083239F">
            <w:pPr>
              <w:jc w:val="both"/>
              <w:rPr>
                <w:rFonts w:cs="Arial"/>
                <w:bCs/>
                <w:szCs w:val="22"/>
              </w:rPr>
            </w:pPr>
            <w:r w:rsidRPr="00FB322C">
              <w:rPr>
                <w:rFonts w:cs="Arial"/>
                <w:szCs w:val="22"/>
              </w:rPr>
              <w:t>„</w:t>
            </w:r>
            <w:r w:rsidR="00E23155" w:rsidRPr="00D751DE">
              <w:rPr>
                <w:rFonts w:cs="Arial"/>
                <w:b/>
                <w:bCs/>
                <w:szCs w:val="22"/>
              </w:rPr>
              <w:t>Požiadavky Objednávateľa</w:t>
            </w:r>
            <w:r w:rsidR="00E2442D" w:rsidRPr="00A86531">
              <w:rPr>
                <w:rFonts w:cs="Arial"/>
                <w:bCs/>
                <w:szCs w:val="22"/>
              </w:rPr>
              <w:t>”</w:t>
            </w:r>
          </w:p>
          <w:p w14:paraId="606B163D" w14:textId="77777777" w:rsidR="00E2442D" w:rsidRPr="00F07B96" w:rsidRDefault="00E2442D" w:rsidP="0083239F">
            <w:pPr>
              <w:jc w:val="both"/>
              <w:rPr>
                <w:rFonts w:cs="Arial"/>
                <w:bCs/>
                <w:szCs w:val="22"/>
              </w:rPr>
            </w:pPr>
          </w:p>
          <w:p w14:paraId="07411E8B" w14:textId="77777777" w:rsidR="00E2442D" w:rsidRDefault="00E2442D" w:rsidP="0083239F">
            <w:pPr>
              <w:jc w:val="both"/>
              <w:rPr>
                <w:rFonts w:cs="Arial"/>
                <w:bCs/>
                <w:szCs w:val="22"/>
              </w:rPr>
            </w:pPr>
            <w:r w:rsidRPr="005B0752">
              <w:rPr>
                <w:rFonts w:cs="Arial"/>
                <w:bCs/>
                <w:szCs w:val="22"/>
              </w:rPr>
              <w:t xml:space="preserve">Na konci </w:t>
            </w:r>
            <w:proofErr w:type="spellStart"/>
            <w:r w:rsidRPr="005B0752">
              <w:rPr>
                <w:rFonts w:cs="Arial"/>
                <w:bCs/>
                <w:szCs w:val="22"/>
              </w:rPr>
              <w:t>podčlánku</w:t>
            </w:r>
            <w:proofErr w:type="spellEnd"/>
            <w:r w:rsidRPr="005B0752">
              <w:rPr>
                <w:rFonts w:cs="Arial"/>
                <w:bCs/>
                <w:szCs w:val="22"/>
              </w:rPr>
              <w:t xml:space="preserve"> doplňte:</w:t>
            </w:r>
          </w:p>
          <w:p w14:paraId="683D820D" w14:textId="77777777" w:rsidR="00064484" w:rsidRPr="005B0752" w:rsidRDefault="00064484" w:rsidP="0083239F">
            <w:pPr>
              <w:jc w:val="both"/>
              <w:rPr>
                <w:rFonts w:cs="Arial"/>
                <w:bCs/>
                <w:szCs w:val="22"/>
              </w:rPr>
            </w:pPr>
          </w:p>
          <w:p w14:paraId="1AB31879" w14:textId="77777777" w:rsidR="00E2442D" w:rsidRPr="006C2974" w:rsidRDefault="00393987" w:rsidP="0083239F">
            <w:pPr>
              <w:jc w:val="both"/>
              <w:rPr>
                <w:rFonts w:cs="Arial"/>
                <w:bCs/>
                <w:szCs w:val="22"/>
              </w:rPr>
            </w:pPr>
            <w:r w:rsidRPr="005B0752">
              <w:rPr>
                <w:rFonts w:cs="Arial"/>
                <w:szCs w:val="22"/>
              </w:rPr>
              <w:t>„</w:t>
            </w:r>
            <w:r w:rsidR="00E23155" w:rsidRPr="005B0752">
              <w:rPr>
                <w:rFonts w:cs="Arial"/>
                <w:bCs/>
                <w:szCs w:val="22"/>
              </w:rPr>
              <w:t>Požiadavky Objednávateľa</w:t>
            </w:r>
            <w:r w:rsidR="00E2442D" w:rsidRPr="005B0752">
              <w:rPr>
                <w:rFonts w:cs="Arial"/>
                <w:bCs/>
                <w:szCs w:val="22"/>
              </w:rPr>
              <w:t>” zahŕňajú Zväzok 3</w:t>
            </w:r>
            <w:r w:rsidR="00CD0E26" w:rsidRPr="001A0DDF">
              <w:rPr>
                <w:rFonts w:cs="Arial"/>
                <w:bCs/>
                <w:szCs w:val="22"/>
              </w:rPr>
              <w:t xml:space="preserve"> súťažných podkladov (</w:t>
            </w:r>
            <w:r w:rsidR="001752E4" w:rsidRPr="001A0DDF">
              <w:rPr>
                <w:rFonts w:cs="Arial"/>
                <w:bCs/>
                <w:szCs w:val="22"/>
              </w:rPr>
              <w:t>Požiadavky Objednávateľa</w:t>
            </w:r>
            <w:r w:rsidR="00C73243" w:rsidRPr="006C2974">
              <w:rPr>
                <w:rFonts w:cs="Arial"/>
                <w:bCs/>
                <w:szCs w:val="22"/>
              </w:rPr>
              <w:t>)</w:t>
            </w:r>
            <w:r w:rsidR="00CD0E26" w:rsidRPr="006C2974">
              <w:rPr>
                <w:rFonts w:cs="Arial"/>
                <w:bCs/>
                <w:szCs w:val="22"/>
              </w:rPr>
              <w:t xml:space="preserve"> </w:t>
            </w:r>
            <w:r w:rsidR="00E2442D" w:rsidRPr="006C2974">
              <w:rPr>
                <w:rFonts w:cs="Arial"/>
                <w:bCs/>
                <w:szCs w:val="22"/>
              </w:rPr>
              <w:t>a všetky ostatné dokumenty</w:t>
            </w:r>
            <w:r w:rsidR="00585E86" w:rsidRPr="006C2974">
              <w:rPr>
                <w:rFonts w:cs="Arial"/>
                <w:bCs/>
                <w:szCs w:val="22"/>
              </w:rPr>
              <w:t xml:space="preserve"> Zmluvy</w:t>
            </w:r>
            <w:r w:rsidR="00E2442D" w:rsidRPr="006C2974">
              <w:rPr>
                <w:rFonts w:cs="Arial"/>
                <w:bCs/>
                <w:szCs w:val="22"/>
              </w:rPr>
              <w:t>, ktoré špecifikujú Dielo po technickej</w:t>
            </w:r>
            <w:r w:rsidR="00236472" w:rsidRPr="006C2974">
              <w:rPr>
                <w:rFonts w:cs="Arial"/>
                <w:bCs/>
                <w:szCs w:val="22"/>
              </w:rPr>
              <w:t xml:space="preserve"> </w:t>
            </w:r>
            <w:r w:rsidR="009D5131" w:rsidRPr="006C2974">
              <w:rPr>
                <w:rFonts w:cs="Arial"/>
                <w:bCs/>
                <w:szCs w:val="22"/>
              </w:rPr>
              <w:t xml:space="preserve">            </w:t>
            </w:r>
            <w:r w:rsidR="00236472" w:rsidRPr="006C2974">
              <w:rPr>
                <w:rFonts w:cs="Arial"/>
                <w:bCs/>
                <w:szCs w:val="22"/>
              </w:rPr>
              <w:t>a kvalitatívnej stránke a definujú požiadavky Objednávateľa na prípravu, realizáciu, kontrolu a prevzatie vykonaných prác</w:t>
            </w:r>
            <w:r w:rsidR="00E2442D" w:rsidRPr="006C2974">
              <w:rPr>
                <w:rFonts w:cs="Arial"/>
                <w:bCs/>
                <w:szCs w:val="22"/>
              </w:rPr>
              <w:t>.</w:t>
            </w:r>
            <w:r w:rsidR="00707EF9" w:rsidRPr="006C2974">
              <w:rPr>
                <w:rFonts w:cs="Arial"/>
                <w:bCs/>
                <w:szCs w:val="22"/>
              </w:rPr>
              <w:t>“</w:t>
            </w:r>
            <w:r w:rsidR="00E2442D" w:rsidRPr="006C2974">
              <w:rPr>
                <w:rFonts w:cs="Arial"/>
                <w:bCs/>
                <w:szCs w:val="22"/>
              </w:rPr>
              <w:t xml:space="preserve"> </w:t>
            </w:r>
          </w:p>
          <w:p w14:paraId="63BE9513" w14:textId="77777777" w:rsidR="00E2442D" w:rsidRPr="006C2974" w:rsidRDefault="00E2442D" w:rsidP="0083239F">
            <w:pPr>
              <w:jc w:val="both"/>
              <w:rPr>
                <w:rFonts w:cs="Arial"/>
              </w:rPr>
            </w:pPr>
          </w:p>
        </w:tc>
      </w:tr>
      <w:tr w:rsidR="00951265" w:rsidRPr="006C2974" w14:paraId="4D42D19A" w14:textId="77777777" w:rsidTr="00F670F8">
        <w:trPr>
          <w:gridAfter w:val="1"/>
          <w:wAfter w:w="687" w:type="dxa"/>
        </w:trPr>
        <w:tc>
          <w:tcPr>
            <w:tcW w:w="1384" w:type="dxa"/>
            <w:gridSpan w:val="2"/>
          </w:tcPr>
          <w:p w14:paraId="75BBBCDF" w14:textId="77777777" w:rsidR="00471ADA" w:rsidRPr="00901AF2" w:rsidRDefault="00471ADA" w:rsidP="0083239F">
            <w:pPr>
              <w:pStyle w:val="NoIndent"/>
              <w:rPr>
                <w:rFonts w:ascii="Arial" w:hAnsi="Arial" w:cs="Arial"/>
                <w:b/>
                <w:color w:val="auto"/>
              </w:rPr>
            </w:pPr>
          </w:p>
        </w:tc>
        <w:tc>
          <w:tcPr>
            <w:tcW w:w="2472" w:type="dxa"/>
          </w:tcPr>
          <w:p w14:paraId="3E49AB73" w14:textId="77777777" w:rsidR="00471ADA" w:rsidRPr="00FE4170" w:rsidRDefault="00471ADA" w:rsidP="0083239F">
            <w:pPr>
              <w:rPr>
                <w:rFonts w:cs="Arial"/>
                <w:b/>
                <w:szCs w:val="22"/>
              </w:rPr>
            </w:pPr>
          </w:p>
        </w:tc>
        <w:tc>
          <w:tcPr>
            <w:tcW w:w="1073" w:type="dxa"/>
          </w:tcPr>
          <w:p w14:paraId="2B433F1C" w14:textId="77777777" w:rsidR="00471ADA" w:rsidRPr="00FB322C" w:rsidRDefault="00471ADA" w:rsidP="0083239F">
            <w:pPr>
              <w:rPr>
                <w:rFonts w:cs="Arial"/>
                <w:b/>
                <w:szCs w:val="22"/>
              </w:rPr>
            </w:pPr>
            <w:r w:rsidRPr="00FB322C">
              <w:rPr>
                <w:rFonts w:cs="Arial"/>
                <w:b/>
                <w:szCs w:val="22"/>
              </w:rPr>
              <w:t>1.1.1.11</w:t>
            </w:r>
          </w:p>
        </w:tc>
        <w:tc>
          <w:tcPr>
            <w:tcW w:w="4677" w:type="dxa"/>
          </w:tcPr>
          <w:p w14:paraId="4DD8D0F7" w14:textId="77777777" w:rsidR="00471ADA" w:rsidRPr="00FB322C" w:rsidRDefault="00471ADA" w:rsidP="0083239F">
            <w:pPr>
              <w:jc w:val="both"/>
              <w:rPr>
                <w:rFonts w:cs="Arial"/>
                <w:szCs w:val="22"/>
              </w:rPr>
            </w:pPr>
            <w:r w:rsidRPr="00FB322C">
              <w:rPr>
                <w:rFonts w:cs="Arial"/>
                <w:szCs w:val="22"/>
              </w:rPr>
              <w:t>„</w:t>
            </w:r>
            <w:r w:rsidRPr="00D751DE">
              <w:rPr>
                <w:rFonts w:cs="Arial"/>
                <w:b/>
                <w:szCs w:val="22"/>
              </w:rPr>
              <w:t>Faktúra</w:t>
            </w:r>
            <w:r w:rsidRPr="00FB322C">
              <w:rPr>
                <w:rFonts w:cs="Arial"/>
                <w:szCs w:val="22"/>
              </w:rPr>
              <w:t>“</w:t>
            </w:r>
          </w:p>
          <w:p w14:paraId="11D56BA0" w14:textId="77777777" w:rsidR="00471ADA" w:rsidRPr="00A86531" w:rsidRDefault="00471ADA" w:rsidP="0083239F">
            <w:pPr>
              <w:jc w:val="both"/>
              <w:rPr>
                <w:rFonts w:cs="Arial"/>
                <w:szCs w:val="22"/>
              </w:rPr>
            </w:pPr>
          </w:p>
          <w:p w14:paraId="438E8F13" w14:textId="77777777" w:rsidR="00471ADA" w:rsidRPr="00F07B96" w:rsidRDefault="00471ADA" w:rsidP="0083239F">
            <w:pPr>
              <w:jc w:val="both"/>
              <w:rPr>
                <w:rFonts w:cs="Arial"/>
                <w:szCs w:val="22"/>
              </w:rPr>
            </w:pPr>
            <w:r w:rsidRPr="00F07B96">
              <w:rPr>
                <w:rFonts w:cs="Arial"/>
                <w:szCs w:val="22"/>
              </w:rPr>
              <w:t>Vložte nový podčlánok:</w:t>
            </w:r>
          </w:p>
          <w:p w14:paraId="4F139D59" w14:textId="77777777" w:rsidR="00471ADA" w:rsidRPr="005B0752" w:rsidRDefault="00471ADA" w:rsidP="0083239F">
            <w:pPr>
              <w:jc w:val="both"/>
              <w:rPr>
                <w:rFonts w:cs="Arial"/>
                <w:szCs w:val="22"/>
              </w:rPr>
            </w:pPr>
          </w:p>
          <w:p w14:paraId="3E884A2E" w14:textId="77777777" w:rsidR="00471ADA" w:rsidRDefault="00471ADA" w:rsidP="0083239F">
            <w:pPr>
              <w:jc w:val="both"/>
              <w:rPr>
                <w:rFonts w:cs="Arial"/>
                <w:szCs w:val="22"/>
              </w:rPr>
            </w:pPr>
            <w:r w:rsidRPr="005B0752">
              <w:rPr>
                <w:rFonts w:cs="Arial"/>
                <w:szCs w:val="22"/>
              </w:rPr>
              <w:t>„Faktúra znamená doklad, ktorý musí spĺňať náležitosti účtovného dokladu v zmysle zákona č</w:t>
            </w:r>
            <w:r w:rsidR="00575321" w:rsidRPr="001A0DDF">
              <w:rPr>
                <w:rFonts w:cs="Arial"/>
                <w:szCs w:val="22"/>
              </w:rPr>
              <w:t>.</w:t>
            </w:r>
            <w:r w:rsidRPr="001A0DDF">
              <w:rPr>
                <w:rFonts w:cs="Arial"/>
                <w:szCs w:val="22"/>
              </w:rPr>
              <w:t xml:space="preserve"> </w:t>
            </w:r>
            <w:r w:rsidRPr="00C96E7C">
              <w:rPr>
                <w:rFonts w:cs="Arial"/>
                <w:szCs w:val="22"/>
              </w:rPr>
              <w:t xml:space="preserve">431/2002 </w:t>
            </w:r>
            <w:proofErr w:type="spellStart"/>
            <w:r w:rsidRPr="00C96E7C">
              <w:rPr>
                <w:rFonts w:cs="Arial"/>
                <w:szCs w:val="22"/>
              </w:rPr>
              <w:t>Z.z</w:t>
            </w:r>
            <w:proofErr w:type="spellEnd"/>
            <w:r w:rsidRPr="00C96E7C">
              <w:rPr>
                <w:rFonts w:cs="Arial"/>
                <w:szCs w:val="22"/>
              </w:rPr>
              <w:t xml:space="preserve">. o účtovníctve v znení neskorších predpisov a daňového dokladu v zmysle zákona č. 222/2004 </w:t>
            </w:r>
            <w:proofErr w:type="spellStart"/>
            <w:r w:rsidRPr="00C96E7C">
              <w:rPr>
                <w:rFonts w:cs="Arial"/>
                <w:szCs w:val="22"/>
              </w:rPr>
              <w:t>Z.z</w:t>
            </w:r>
            <w:proofErr w:type="spellEnd"/>
            <w:r w:rsidRPr="00C96E7C">
              <w:rPr>
                <w:rFonts w:cs="Arial"/>
                <w:szCs w:val="22"/>
              </w:rPr>
              <w:t>. o dani z pridanej hodnoty v znení neskorších predpisov.“</w:t>
            </w:r>
          </w:p>
          <w:p w14:paraId="0D92A14D" w14:textId="77777777" w:rsidR="00064484" w:rsidRPr="00C96E7C" w:rsidRDefault="00064484" w:rsidP="0083239F">
            <w:pPr>
              <w:jc w:val="both"/>
              <w:rPr>
                <w:rFonts w:cs="Arial"/>
                <w:szCs w:val="22"/>
              </w:rPr>
            </w:pPr>
          </w:p>
        </w:tc>
      </w:tr>
      <w:tr w:rsidR="00951265" w:rsidRPr="006C2974" w14:paraId="1FF86A29" w14:textId="77777777" w:rsidTr="00F670F8">
        <w:trPr>
          <w:gridAfter w:val="1"/>
          <w:wAfter w:w="687" w:type="dxa"/>
        </w:trPr>
        <w:tc>
          <w:tcPr>
            <w:tcW w:w="1384" w:type="dxa"/>
            <w:gridSpan w:val="2"/>
          </w:tcPr>
          <w:p w14:paraId="176FD77E" w14:textId="77777777" w:rsidR="00471ADA" w:rsidRPr="00901AF2" w:rsidRDefault="00471ADA" w:rsidP="0083239F">
            <w:pPr>
              <w:pStyle w:val="NoIndent"/>
              <w:rPr>
                <w:rFonts w:ascii="Arial" w:hAnsi="Arial" w:cs="Arial"/>
                <w:b/>
                <w:color w:val="auto"/>
              </w:rPr>
            </w:pPr>
          </w:p>
        </w:tc>
        <w:tc>
          <w:tcPr>
            <w:tcW w:w="2472" w:type="dxa"/>
          </w:tcPr>
          <w:p w14:paraId="38AAA862" w14:textId="77777777" w:rsidR="00471ADA" w:rsidRPr="00FE4170" w:rsidRDefault="00471ADA" w:rsidP="0083239F">
            <w:pPr>
              <w:rPr>
                <w:rFonts w:cs="Arial"/>
                <w:b/>
                <w:szCs w:val="22"/>
              </w:rPr>
            </w:pPr>
          </w:p>
        </w:tc>
        <w:tc>
          <w:tcPr>
            <w:tcW w:w="1073" w:type="dxa"/>
          </w:tcPr>
          <w:p w14:paraId="060A8681" w14:textId="77777777" w:rsidR="00471ADA" w:rsidRPr="00FB322C" w:rsidRDefault="00471ADA" w:rsidP="0083239F">
            <w:pPr>
              <w:rPr>
                <w:rFonts w:cs="Arial"/>
                <w:b/>
                <w:szCs w:val="22"/>
              </w:rPr>
            </w:pPr>
            <w:r w:rsidRPr="00FB322C">
              <w:rPr>
                <w:rFonts w:cs="Arial"/>
                <w:b/>
                <w:szCs w:val="22"/>
              </w:rPr>
              <w:t>1.1.1.12</w:t>
            </w:r>
          </w:p>
        </w:tc>
        <w:tc>
          <w:tcPr>
            <w:tcW w:w="4677" w:type="dxa"/>
          </w:tcPr>
          <w:p w14:paraId="5CD6C09A" w14:textId="77777777" w:rsidR="00471ADA" w:rsidRPr="00FB322C" w:rsidRDefault="00471ADA" w:rsidP="0083239F">
            <w:pPr>
              <w:pStyle w:val="Zkladntext3"/>
              <w:tabs>
                <w:tab w:val="clear" w:pos="709"/>
                <w:tab w:val="clear" w:pos="1191"/>
                <w:tab w:val="clear" w:pos="1474"/>
              </w:tabs>
              <w:suppressAutoHyphens w:val="0"/>
              <w:rPr>
                <w:rFonts w:cs="Arial"/>
                <w:bCs/>
                <w:spacing w:val="0"/>
                <w:szCs w:val="22"/>
              </w:rPr>
            </w:pPr>
            <w:r w:rsidRPr="00FB322C">
              <w:rPr>
                <w:rFonts w:cs="Arial"/>
                <w:bCs/>
                <w:spacing w:val="0"/>
                <w:szCs w:val="22"/>
              </w:rPr>
              <w:t>„</w:t>
            </w:r>
            <w:r w:rsidRPr="00D751DE">
              <w:rPr>
                <w:rFonts w:cs="Arial"/>
                <w:b/>
                <w:bCs/>
                <w:spacing w:val="0"/>
                <w:szCs w:val="22"/>
              </w:rPr>
              <w:t>Stavebný denník</w:t>
            </w:r>
            <w:r w:rsidRPr="00FB322C">
              <w:rPr>
                <w:rFonts w:cs="Arial"/>
                <w:bCs/>
                <w:spacing w:val="0"/>
                <w:szCs w:val="22"/>
              </w:rPr>
              <w:t>“</w:t>
            </w:r>
          </w:p>
          <w:p w14:paraId="35A7C790" w14:textId="77777777" w:rsidR="00471ADA" w:rsidRPr="00A86531" w:rsidRDefault="00471ADA" w:rsidP="0083239F">
            <w:pPr>
              <w:pStyle w:val="Zkladntext3"/>
              <w:tabs>
                <w:tab w:val="clear" w:pos="709"/>
                <w:tab w:val="clear" w:pos="1191"/>
                <w:tab w:val="clear" w:pos="1474"/>
              </w:tabs>
              <w:suppressAutoHyphens w:val="0"/>
              <w:rPr>
                <w:rFonts w:cs="Arial"/>
                <w:bCs/>
                <w:spacing w:val="0"/>
                <w:szCs w:val="22"/>
              </w:rPr>
            </w:pPr>
          </w:p>
          <w:p w14:paraId="009F9D35" w14:textId="77777777" w:rsidR="00471ADA" w:rsidRDefault="00471ADA" w:rsidP="0083239F">
            <w:pPr>
              <w:pStyle w:val="Zkladntext3"/>
              <w:tabs>
                <w:tab w:val="clear" w:pos="709"/>
                <w:tab w:val="clear" w:pos="1191"/>
                <w:tab w:val="clear" w:pos="1474"/>
              </w:tabs>
              <w:suppressAutoHyphens w:val="0"/>
              <w:rPr>
                <w:rFonts w:cs="Arial"/>
                <w:bCs/>
                <w:spacing w:val="0"/>
                <w:szCs w:val="22"/>
              </w:rPr>
            </w:pPr>
            <w:r w:rsidRPr="00F07B96">
              <w:rPr>
                <w:rFonts w:cs="Arial"/>
                <w:bCs/>
                <w:spacing w:val="0"/>
                <w:szCs w:val="22"/>
              </w:rPr>
              <w:t>Vložte nový podčlánok:</w:t>
            </w:r>
          </w:p>
          <w:p w14:paraId="065EAF15" w14:textId="77777777" w:rsidR="00064484" w:rsidRPr="00F07B96" w:rsidRDefault="00064484" w:rsidP="0083239F">
            <w:pPr>
              <w:pStyle w:val="Zkladntext3"/>
              <w:tabs>
                <w:tab w:val="clear" w:pos="709"/>
                <w:tab w:val="clear" w:pos="1191"/>
                <w:tab w:val="clear" w:pos="1474"/>
              </w:tabs>
              <w:suppressAutoHyphens w:val="0"/>
              <w:rPr>
                <w:rFonts w:cs="Arial"/>
                <w:bCs/>
                <w:spacing w:val="0"/>
                <w:szCs w:val="22"/>
              </w:rPr>
            </w:pPr>
          </w:p>
          <w:p w14:paraId="796F6E47" w14:textId="77777777" w:rsidR="00471ADA" w:rsidRDefault="00471ADA" w:rsidP="0083239F">
            <w:pPr>
              <w:pStyle w:val="Zkladntext3"/>
              <w:tabs>
                <w:tab w:val="clear" w:pos="709"/>
                <w:tab w:val="clear" w:pos="1191"/>
                <w:tab w:val="clear" w:pos="1474"/>
              </w:tabs>
              <w:suppressAutoHyphens w:val="0"/>
              <w:rPr>
                <w:rFonts w:cs="Arial"/>
                <w:bCs/>
                <w:spacing w:val="0"/>
                <w:szCs w:val="22"/>
              </w:rPr>
            </w:pPr>
            <w:r w:rsidRPr="005B0752">
              <w:rPr>
                <w:rFonts w:cs="Arial"/>
                <w:bCs/>
                <w:spacing w:val="0"/>
                <w:szCs w:val="22"/>
              </w:rPr>
              <w:t>„Stavebný denník znamená dokument, ktorého náležitosti stanoví zákon č. 50/1976 Zb. o územnom plánovaní a stavebnom poriadku v znení neskorších predpisov a vykonávacie predpisy k nemu.“</w:t>
            </w:r>
          </w:p>
          <w:p w14:paraId="42E6813A" w14:textId="77777777" w:rsidR="00064484" w:rsidRPr="005B0752" w:rsidRDefault="00064484" w:rsidP="0083239F">
            <w:pPr>
              <w:pStyle w:val="Zkladntext3"/>
              <w:tabs>
                <w:tab w:val="clear" w:pos="709"/>
                <w:tab w:val="clear" w:pos="1191"/>
                <w:tab w:val="clear" w:pos="1474"/>
              </w:tabs>
              <w:suppressAutoHyphens w:val="0"/>
              <w:rPr>
                <w:rFonts w:cs="Arial"/>
                <w:bCs/>
                <w:spacing w:val="0"/>
                <w:szCs w:val="22"/>
              </w:rPr>
            </w:pPr>
          </w:p>
        </w:tc>
      </w:tr>
      <w:tr w:rsidR="00951265" w:rsidRPr="006C2974" w14:paraId="65EAC57E" w14:textId="77777777" w:rsidTr="00F670F8">
        <w:trPr>
          <w:gridAfter w:val="1"/>
          <w:wAfter w:w="687" w:type="dxa"/>
        </w:trPr>
        <w:tc>
          <w:tcPr>
            <w:tcW w:w="1384" w:type="dxa"/>
            <w:gridSpan w:val="2"/>
          </w:tcPr>
          <w:p w14:paraId="180D6370" w14:textId="77777777" w:rsidR="00471ADA" w:rsidRPr="00901AF2" w:rsidRDefault="00471ADA" w:rsidP="0083239F">
            <w:pPr>
              <w:pStyle w:val="NoIndent"/>
              <w:rPr>
                <w:rFonts w:ascii="Arial" w:hAnsi="Arial" w:cs="Arial"/>
                <w:b/>
                <w:color w:val="auto"/>
              </w:rPr>
            </w:pPr>
          </w:p>
        </w:tc>
        <w:tc>
          <w:tcPr>
            <w:tcW w:w="2472" w:type="dxa"/>
          </w:tcPr>
          <w:p w14:paraId="54AC9089" w14:textId="77777777" w:rsidR="00471ADA" w:rsidRPr="00FE4170" w:rsidRDefault="00471ADA" w:rsidP="0083239F">
            <w:pPr>
              <w:rPr>
                <w:rFonts w:cs="Arial"/>
                <w:b/>
                <w:szCs w:val="22"/>
              </w:rPr>
            </w:pPr>
          </w:p>
        </w:tc>
        <w:tc>
          <w:tcPr>
            <w:tcW w:w="1073" w:type="dxa"/>
          </w:tcPr>
          <w:p w14:paraId="7B31B13B" w14:textId="77777777" w:rsidR="00471ADA" w:rsidRPr="00FB322C" w:rsidRDefault="00471ADA" w:rsidP="0083239F">
            <w:pPr>
              <w:rPr>
                <w:rFonts w:cs="Arial"/>
                <w:b/>
                <w:szCs w:val="22"/>
              </w:rPr>
            </w:pPr>
            <w:r w:rsidRPr="00FB322C">
              <w:rPr>
                <w:rFonts w:cs="Arial"/>
                <w:b/>
                <w:szCs w:val="22"/>
              </w:rPr>
              <w:t>1.1.1.13</w:t>
            </w:r>
          </w:p>
        </w:tc>
        <w:tc>
          <w:tcPr>
            <w:tcW w:w="4677" w:type="dxa"/>
          </w:tcPr>
          <w:p w14:paraId="3C691FFE" w14:textId="77777777" w:rsidR="00471ADA" w:rsidRPr="00FB322C" w:rsidRDefault="00471ADA" w:rsidP="0083239F">
            <w:pPr>
              <w:pStyle w:val="Zkladntext3"/>
              <w:tabs>
                <w:tab w:val="clear" w:pos="709"/>
                <w:tab w:val="clear" w:pos="1191"/>
                <w:tab w:val="clear" w:pos="1474"/>
              </w:tabs>
              <w:suppressAutoHyphens w:val="0"/>
              <w:rPr>
                <w:rFonts w:cs="Arial"/>
                <w:bCs/>
                <w:spacing w:val="0"/>
                <w:szCs w:val="22"/>
              </w:rPr>
            </w:pPr>
            <w:r w:rsidRPr="00FB322C">
              <w:rPr>
                <w:rFonts w:cs="Arial"/>
                <w:bCs/>
                <w:spacing w:val="0"/>
                <w:szCs w:val="22"/>
              </w:rPr>
              <w:t>„</w:t>
            </w:r>
            <w:r w:rsidRPr="00D751DE">
              <w:rPr>
                <w:rFonts w:cs="Arial"/>
                <w:b/>
                <w:bCs/>
                <w:spacing w:val="0"/>
                <w:szCs w:val="22"/>
              </w:rPr>
              <w:t>Zákon o verejnom obstarávaní</w:t>
            </w:r>
            <w:r w:rsidRPr="00FB322C">
              <w:rPr>
                <w:rFonts w:cs="Arial"/>
                <w:bCs/>
                <w:spacing w:val="0"/>
                <w:szCs w:val="22"/>
              </w:rPr>
              <w:t>“</w:t>
            </w:r>
          </w:p>
          <w:p w14:paraId="27FD1AFB" w14:textId="77777777" w:rsidR="00471ADA" w:rsidRPr="00A86531" w:rsidRDefault="00471ADA" w:rsidP="0083239F">
            <w:pPr>
              <w:pStyle w:val="Zkladntext3"/>
              <w:tabs>
                <w:tab w:val="clear" w:pos="709"/>
                <w:tab w:val="clear" w:pos="1191"/>
                <w:tab w:val="clear" w:pos="1474"/>
              </w:tabs>
              <w:suppressAutoHyphens w:val="0"/>
              <w:rPr>
                <w:rFonts w:cs="Arial"/>
                <w:bCs/>
                <w:spacing w:val="0"/>
                <w:szCs w:val="22"/>
              </w:rPr>
            </w:pPr>
          </w:p>
          <w:p w14:paraId="3400E281" w14:textId="77777777" w:rsidR="00471ADA" w:rsidRDefault="00471ADA" w:rsidP="0083239F">
            <w:pPr>
              <w:pStyle w:val="Zkladntext3"/>
              <w:tabs>
                <w:tab w:val="clear" w:pos="709"/>
                <w:tab w:val="clear" w:pos="1191"/>
                <w:tab w:val="clear" w:pos="1474"/>
              </w:tabs>
              <w:suppressAutoHyphens w:val="0"/>
              <w:rPr>
                <w:rFonts w:cs="Arial"/>
                <w:bCs/>
                <w:spacing w:val="0"/>
                <w:szCs w:val="22"/>
              </w:rPr>
            </w:pPr>
            <w:r w:rsidRPr="00F07B96">
              <w:rPr>
                <w:rFonts w:cs="Arial"/>
                <w:bCs/>
                <w:spacing w:val="0"/>
                <w:szCs w:val="22"/>
              </w:rPr>
              <w:t>Vložte nový podčlánok:</w:t>
            </w:r>
          </w:p>
          <w:p w14:paraId="20FE481B" w14:textId="77777777" w:rsidR="00064484" w:rsidRPr="00F07B96" w:rsidRDefault="00064484" w:rsidP="0083239F">
            <w:pPr>
              <w:pStyle w:val="Zkladntext3"/>
              <w:tabs>
                <w:tab w:val="clear" w:pos="709"/>
                <w:tab w:val="clear" w:pos="1191"/>
                <w:tab w:val="clear" w:pos="1474"/>
              </w:tabs>
              <w:suppressAutoHyphens w:val="0"/>
              <w:rPr>
                <w:rFonts w:cs="Arial"/>
                <w:bCs/>
                <w:spacing w:val="0"/>
                <w:szCs w:val="22"/>
              </w:rPr>
            </w:pPr>
          </w:p>
          <w:p w14:paraId="5620F419" w14:textId="77777777" w:rsidR="00471ADA" w:rsidRDefault="00471ADA" w:rsidP="0083239F">
            <w:pPr>
              <w:pStyle w:val="Zkladntext3"/>
              <w:tabs>
                <w:tab w:val="clear" w:pos="709"/>
                <w:tab w:val="clear" w:pos="1191"/>
                <w:tab w:val="clear" w:pos="1474"/>
              </w:tabs>
              <w:suppressAutoHyphens w:val="0"/>
              <w:rPr>
                <w:rFonts w:cs="Arial"/>
                <w:bCs/>
                <w:spacing w:val="0"/>
                <w:szCs w:val="22"/>
              </w:rPr>
            </w:pPr>
            <w:r w:rsidRPr="005B0752">
              <w:rPr>
                <w:rFonts w:cs="Arial"/>
                <w:bCs/>
                <w:spacing w:val="0"/>
                <w:szCs w:val="22"/>
              </w:rPr>
              <w:t xml:space="preserve">„Zákon o verejnom obstarávaní znamená zákon č. </w:t>
            </w:r>
            <w:r w:rsidR="00E569AB" w:rsidRPr="005B0752">
              <w:rPr>
                <w:rFonts w:cs="Arial"/>
                <w:bCs/>
                <w:spacing w:val="0"/>
                <w:szCs w:val="22"/>
              </w:rPr>
              <w:t>343/2015</w:t>
            </w:r>
            <w:r w:rsidRPr="00DD57BC">
              <w:rPr>
                <w:rFonts w:cs="Arial"/>
                <w:bCs/>
                <w:spacing w:val="0"/>
                <w:szCs w:val="22"/>
              </w:rPr>
              <w:t xml:space="preserve"> </w:t>
            </w:r>
            <w:proofErr w:type="spellStart"/>
            <w:r w:rsidRPr="00DD57BC">
              <w:rPr>
                <w:rFonts w:cs="Arial"/>
                <w:bCs/>
                <w:spacing w:val="0"/>
                <w:szCs w:val="22"/>
              </w:rPr>
              <w:t>Z.z</w:t>
            </w:r>
            <w:proofErr w:type="spellEnd"/>
            <w:r w:rsidRPr="00DD57BC">
              <w:rPr>
                <w:rFonts w:cs="Arial"/>
                <w:bCs/>
                <w:spacing w:val="0"/>
                <w:szCs w:val="22"/>
              </w:rPr>
              <w:t>. o verejnom obstarávaní a o zmene a doplnení niektorých zákonov v znení neskorších predpisov.“</w:t>
            </w:r>
          </w:p>
          <w:p w14:paraId="49413714" w14:textId="77777777" w:rsidR="00064484" w:rsidRPr="00DD57BC" w:rsidRDefault="00064484" w:rsidP="0083239F">
            <w:pPr>
              <w:pStyle w:val="Zkladntext3"/>
              <w:tabs>
                <w:tab w:val="clear" w:pos="709"/>
                <w:tab w:val="clear" w:pos="1191"/>
                <w:tab w:val="clear" w:pos="1474"/>
              </w:tabs>
              <w:suppressAutoHyphens w:val="0"/>
              <w:rPr>
                <w:rFonts w:cs="Arial"/>
                <w:bCs/>
                <w:spacing w:val="0"/>
                <w:szCs w:val="22"/>
              </w:rPr>
            </w:pPr>
          </w:p>
        </w:tc>
      </w:tr>
      <w:tr w:rsidR="00951265" w:rsidRPr="006C2974" w14:paraId="4D72753F" w14:textId="77777777" w:rsidTr="00F670F8">
        <w:trPr>
          <w:gridAfter w:val="1"/>
          <w:wAfter w:w="687" w:type="dxa"/>
        </w:trPr>
        <w:tc>
          <w:tcPr>
            <w:tcW w:w="1384" w:type="dxa"/>
            <w:gridSpan w:val="2"/>
          </w:tcPr>
          <w:p w14:paraId="7AA75AB2" w14:textId="77777777" w:rsidR="001959B7" w:rsidRPr="00901AF2" w:rsidRDefault="001959B7" w:rsidP="0083239F">
            <w:pPr>
              <w:pStyle w:val="NoIndent"/>
              <w:rPr>
                <w:rFonts w:ascii="Arial" w:hAnsi="Arial" w:cs="Arial"/>
                <w:b/>
                <w:color w:val="auto"/>
              </w:rPr>
            </w:pPr>
          </w:p>
        </w:tc>
        <w:tc>
          <w:tcPr>
            <w:tcW w:w="2472" w:type="dxa"/>
          </w:tcPr>
          <w:p w14:paraId="014F5C66" w14:textId="77777777" w:rsidR="001959B7" w:rsidRPr="00FE4170" w:rsidRDefault="001959B7" w:rsidP="0083239F">
            <w:pPr>
              <w:rPr>
                <w:rFonts w:cs="Arial"/>
                <w:b/>
                <w:szCs w:val="22"/>
              </w:rPr>
            </w:pPr>
          </w:p>
        </w:tc>
        <w:tc>
          <w:tcPr>
            <w:tcW w:w="1073" w:type="dxa"/>
          </w:tcPr>
          <w:p w14:paraId="5C9860BD" w14:textId="77777777" w:rsidR="001959B7" w:rsidRPr="00FB322C" w:rsidRDefault="001959B7" w:rsidP="0083239F">
            <w:pPr>
              <w:rPr>
                <w:rFonts w:cs="Arial"/>
                <w:b/>
                <w:szCs w:val="22"/>
              </w:rPr>
            </w:pPr>
            <w:r w:rsidRPr="00FB322C">
              <w:rPr>
                <w:rFonts w:cs="Arial"/>
                <w:b/>
                <w:szCs w:val="22"/>
              </w:rPr>
              <w:t>1.1.2.4</w:t>
            </w:r>
          </w:p>
        </w:tc>
        <w:tc>
          <w:tcPr>
            <w:tcW w:w="4677" w:type="dxa"/>
          </w:tcPr>
          <w:p w14:paraId="5CC40887" w14:textId="77777777" w:rsidR="001959B7" w:rsidRPr="00FB322C" w:rsidRDefault="001959B7" w:rsidP="0083239F">
            <w:pPr>
              <w:pStyle w:val="Zkladntext3"/>
              <w:tabs>
                <w:tab w:val="clear" w:pos="709"/>
                <w:tab w:val="clear" w:pos="1191"/>
                <w:tab w:val="clear" w:pos="1474"/>
              </w:tabs>
              <w:suppressAutoHyphens w:val="0"/>
              <w:rPr>
                <w:rFonts w:cs="Arial"/>
                <w:bCs/>
                <w:spacing w:val="0"/>
                <w:szCs w:val="22"/>
              </w:rPr>
            </w:pPr>
            <w:r w:rsidRPr="00FB322C">
              <w:rPr>
                <w:rFonts w:cs="Arial"/>
                <w:bCs/>
                <w:spacing w:val="0"/>
                <w:szCs w:val="22"/>
              </w:rPr>
              <w:t>„</w:t>
            </w:r>
            <w:r w:rsidRPr="00D751DE">
              <w:rPr>
                <w:rFonts w:cs="Arial"/>
                <w:b/>
                <w:bCs/>
                <w:spacing w:val="0"/>
                <w:szCs w:val="22"/>
              </w:rPr>
              <w:t>Stavebný dozor</w:t>
            </w:r>
            <w:r w:rsidRPr="00FB322C">
              <w:rPr>
                <w:rFonts w:cs="Arial"/>
                <w:bCs/>
                <w:spacing w:val="0"/>
                <w:szCs w:val="22"/>
              </w:rPr>
              <w:t>“</w:t>
            </w:r>
          </w:p>
          <w:p w14:paraId="67880E7D" w14:textId="77777777" w:rsidR="001959B7" w:rsidRPr="00A86531" w:rsidRDefault="001959B7" w:rsidP="0083239F">
            <w:pPr>
              <w:pStyle w:val="Zkladntext3"/>
              <w:tabs>
                <w:tab w:val="clear" w:pos="709"/>
                <w:tab w:val="clear" w:pos="1191"/>
                <w:tab w:val="clear" w:pos="1474"/>
              </w:tabs>
              <w:suppressAutoHyphens w:val="0"/>
              <w:rPr>
                <w:rFonts w:cs="Arial"/>
                <w:bCs/>
                <w:spacing w:val="0"/>
                <w:szCs w:val="22"/>
              </w:rPr>
            </w:pPr>
          </w:p>
          <w:p w14:paraId="69A0BD61" w14:textId="77777777" w:rsidR="001959B7" w:rsidRDefault="001959B7" w:rsidP="0083239F">
            <w:pPr>
              <w:jc w:val="both"/>
              <w:rPr>
                <w:rFonts w:cs="Arial"/>
                <w:bCs/>
                <w:szCs w:val="22"/>
              </w:rPr>
            </w:pPr>
            <w:r w:rsidRPr="00F07B96">
              <w:rPr>
                <w:rFonts w:cs="Arial"/>
                <w:bCs/>
                <w:szCs w:val="22"/>
              </w:rPr>
              <w:t xml:space="preserve">Pôvodný text </w:t>
            </w:r>
            <w:proofErr w:type="spellStart"/>
            <w:r w:rsidRPr="00F07B96">
              <w:rPr>
                <w:rFonts w:cs="Arial"/>
                <w:bCs/>
                <w:szCs w:val="22"/>
              </w:rPr>
              <w:t>podčlánku</w:t>
            </w:r>
            <w:proofErr w:type="spellEnd"/>
            <w:r w:rsidRPr="00F07B96">
              <w:rPr>
                <w:rFonts w:cs="Arial"/>
                <w:bCs/>
                <w:szCs w:val="22"/>
              </w:rPr>
              <w:t xml:space="preserve"> nahraďte nasledovne:</w:t>
            </w:r>
          </w:p>
          <w:p w14:paraId="568E28A0" w14:textId="77777777" w:rsidR="00064484" w:rsidRPr="00F07B96" w:rsidRDefault="00064484" w:rsidP="0083239F">
            <w:pPr>
              <w:jc w:val="both"/>
              <w:rPr>
                <w:rFonts w:cs="Arial"/>
                <w:bCs/>
                <w:szCs w:val="22"/>
              </w:rPr>
            </w:pPr>
          </w:p>
          <w:p w14:paraId="26B95BAB" w14:textId="77777777" w:rsidR="001959B7" w:rsidRDefault="001959B7" w:rsidP="0083239F">
            <w:pPr>
              <w:pStyle w:val="Zkladntext3"/>
              <w:tabs>
                <w:tab w:val="clear" w:pos="709"/>
                <w:tab w:val="clear" w:pos="1191"/>
                <w:tab w:val="clear" w:pos="1474"/>
              </w:tabs>
              <w:suppressAutoHyphens w:val="0"/>
              <w:rPr>
                <w:rFonts w:cs="Arial"/>
                <w:bCs/>
                <w:spacing w:val="0"/>
                <w:szCs w:val="22"/>
              </w:rPr>
            </w:pPr>
            <w:r w:rsidRPr="005B0752">
              <w:rPr>
                <w:rFonts w:cs="Arial"/>
                <w:bCs/>
                <w:spacing w:val="0"/>
                <w:szCs w:val="22"/>
              </w:rPr>
              <w:t>„Stavebný dozor znamená Stavebnotechnický dozor, t.j. osobu ustanovenú Objednávateľom na výkon funkcie Stavebnotechnického dozor</w:t>
            </w:r>
            <w:r w:rsidR="00134AE7" w:rsidRPr="005B0752">
              <w:rPr>
                <w:rFonts w:cs="Arial"/>
                <w:bCs/>
                <w:spacing w:val="0"/>
                <w:szCs w:val="22"/>
              </w:rPr>
              <w:t>u</w:t>
            </w:r>
            <w:r w:rsidRPr="005B0752">
              <w:rPr>
                <w:rFonts w:cs="Arial"/>
                <w:bCs/>
                <w:spacing w:val="0"/>
                <w:szCs w:val="22"/>
              </w:rPr>
              <w:t xml:space="preserve"> pre účely Zmluvy. Ak je kdekoľvek v Zmluve uvedený pojem Stavebný dozor, myslí sa tým Stavebnotechnický dozor podľa tohto </w:t>
            </w:r>
            <w:proofErr w:type="spellStart"/>
            <w:r w:rsidRPr="005B0752">
              <w:rPr>
                <w:rFonts w:cs="Arial"/>
                <w:bCs/>
                <w:spacing w:val="0"/>
                <w:szCs w:val="22"/>
              </w:rPr>
              <w:t>podčlánku</w:t>
            </w:r>
            <w:proofErr w:type="spellEnd"/>
            <w:r w:rsidRPr="005B0752">
              <w:rPr>
                <w:rFonts w:cs="Arial"/>
                <w:bCs/>
                <w:spacing w:val="0"/>
                <w:szCs w:val="22"/>
              </w:rPr>
              <w:t>.“</w:t>
            </w:r>
          </w:p>
          <w:p w14:paraId="2FFE64EC" w14:textId="77777777" w:rsidR="00064484" w:rsidRPr="005B0752" w:rsidRDefault="00064484" w:rsidP="0083239F">
            <w:pPr>
              <w:pStyle w:val="Zkladntext3"/>
              <w:tabs>
                <w:tab w:val="clear" w:pos="709"/>
                <w:tab w:val="clear" w:pos="1191"/>
                <w:tab w:val="clear" w:pos="1474"/>
              </w:tabs>
              <w:suppressAutoHyphens w:val="0"/>
              <w:rPr>
                <w:rFonts w:cs="Arial"/>
                <w:bCs/>
                <w:spacing w:val="0"/>
                <w:szCs w:val="22"/>
              </w:rPr>
            </w:pPr>
          </w:p>
        </w:tc>
      </w:tr>
      <w:tr w:rsidR="00951265" w:rsidRPr="006C2974" w14:paraId="649823FC" w14:textId="77777777" w:rsidTr="00F670F8">
        <w:trPr>
          <w:gridAfter w:val="1"/>
          <w:wAfter w:w="687" w:type="dxa"/>
        </w:trPr>
        <w:tc>
          <w:tcPr>
            <w:tcW w:w="1384" w:type="dxa"/>
            <w:gridSpan w:val="2"/>
          </w:tcPr>
          <w:p w14:paraId="3B08BE9D" w14:textId="77777777" w:rsidR="00134AE7" w:rsidRPr="00901AF2" w:rsidRDefault="00134AE7" w:rsidP="0083239F">
            <w:pPr>
              <w:pStyle w:val="NoIndent"/>
              <w:rPr>
                <w:rFonts w:ascii="Arial" w:hAnsi="Arial" w:cs="Arial"/>
                <w:b/>
                <w:color w:val="auto"/>
              </w:rPr>
            </w:pPr>
          </w:p>
        </w:tc>
        <w:tc>
          <w:tcPr>
            <w:tcW w:w="2472" w:type="dxa"/>
          </w:tcPr>
          <w:p w14:paraId="598566DF" w14:textId="77777777" w:rsidR="00134AE7" w:rsidRPr="00FE4170" w:rsidRDefault="00134AE7" w:rsidP="0083239F">
            <w:pPr>
              <w:rPr>
                <w:rFonts w:cs="Arial"/>
                <w:b/>
                <w:szCs w:val="22"/>
              </w:rPr>
            </w:pPr>
          </w:p>
        </w:tc>
        <w:tc>
          <w:tcPr>
            <w:tcW w:w="1073" w:type="dxa"/>
          </w:tcPr>
          <w:p w14:paraId="6DC8710B" w14:textId="77777777" w:rsidR="00134AE7" w:rsidRPr="00FB322C" w:rsidRDefault="00134AE7" w:rsidP="0083239F">
            <w:pPr>
              <w:rPr>
                <w:rFonts w:cs="Arial"/>
                <w:b/>
                <w:szCs w:val="22"/>
              </w:rPr>
            </w:pPr>
            <w:r w:rsidRPr="00FB322C">
              <w:rPr>
                <w:rFonts w:cs="Arial"/>
                <w:b/>
                <w:szCs w:val="22"/>
              </w:rPr>
              <w:t>1.1.2.6</w:t>
            </w:r>
          </w:p>
          <w:p w14:paraId="3DA5B2C0" w14:textId="77777777" w:rsidR="00D9317D" w:rsidRPr="00FB322C" w:rsidRDefault="00D9317D" w:rsidP="0083239F">
            <w:pPr>
              <w:rPr>
                <w:rFonts w:cs="Arial"/>
                <w:b/>
                <w:szCs w:val="22"/>
              </w:rPr>
            </w:pPr>
          </w:p>
        </w:tc>
        <w:tc>
          <w:tcPr>
            <w:tcW w:w="4677" w:type="dxa"/>
          </w:tcPr>
          <w:p w14:paraId="18C73E0E" w14:textId="77777777" w:rsidR="00575321" w:rsidRDefault="00575321" w:rsidP="0083239F">
            <w:pPr>
              <w:jc w:val="both"/>
              <w:rPr>
                <w:rFonts w:cs="Arial"/>
                <w:b/>
                <w:bCs/>
                <w:szCs w:val="22"/>
              </w:rPr>
            </w:pPr>
            <w:r w:rsidRPr="00A86531">
              <w:rPr>
                <w:rFonts w:cs="Arial"/>
                <w:b/>
                <w:bCs/>
                <w:szCs w:val="22"/>
              </w:rPr>
              <w:t>„</w:t>
            </w:r>
            <w:r w:rsidRPr="005F47F0">
              <w:rPr>
                <w:rFonts w:cs="Arial"/>
                <w:b/>
                <w:bCs/>
                <w:szCs w:val="22"/>
              </w:rPr>
              <w:t>Personál Objednávateľa</w:t>
            </w:r>
            <w:r w:rsidRPr="00F07B96">
              <w:rPr>
                <w:rFonts w:cs="Arial"/>
                <w:b/>
                <w:bCs/>
                <w:szCs w:val="22"/>
              </w:rPr>
              <w:t xml:space="preserve">“ </w:t>
            </w:r>
          </w:p>
          <w:p w14:paraId="2EA44B72" w14:textId="77777777" w:rsidR="00064484" w:rsidRPr="00F07B96" w:rsidRDefault="00064484" w:rsidP="0083239F">
            <w:pPr>
              <w:jc w:val="both"/>
              <w:rPr>
                <w:rFonts w:cs="Arial"/>
                <w:b/>
                <w:bCs/>
                <w:szCs w:val="22"/>
              </w:rPr>
            </w:pPr>
          </w:p>
          <w:p w14:paraId="6FEF1C45" w14:textId="77777777" w:rsidR="00575321" w:rsidRPr="005B0752" w:rsidRDefault="00575321" w:rsidP="0083239F">
            <w:pPr>
              <w:jc w:val="both"/>
              <w:rPr>
                <w:rFonts w:cs="Arial"/>
                <w:bCs/>
                <w:szCs w:val="22"/>
              </w:rPr>
            </w:pPr>
            <w:r w:rsidRPr="005B0752">
              <w:rPr>
                <w:rFonts w:cs="Arial"/>
                <w:bCs/>
                <w:szCs w:val="22"/>
              </w:rPr>
              <w:t xml:space="preserve">Pôvodný text </w:t>
            </w:r>
            <w:proofErr w:type="spellStart"/>
            <w:r w:rsidRPr="005B0752">
              <w:rPr>
                <w:rFonts w:cs="Arial"/>
                <w:bCs/>
                <w:szCs w:val="22"/>
              </w:rPr>
              <w:t>podčlánku</w:t>
            </w:r>
            <w:proofErr w:type="spellEnd"/>
            <w:r w:rsidRPr="005B0752">
              <w:rPr>
                <w:rFonts w:cs="Arial"/>
                <w:bCs/>
                <w:szCs w:val="22"/>
              </w:rPr>
              <w:t xml:space="preserve"> nahraďte nasledovne:</w:t>
            </w:r>
          </w:p>
          <w:p w14:paraId="431C6453" w14:textId="77777777" w:rsidR="00575321" w:rsidRPr="005B0752" w:rsidRDefault="00575321" w:rsidP="0083239F">
            <w:pPr>
              <w:jc w:val="both"/>
              <w:rPr>
                <w:rFonts w:cs="Arial"/>
                <w:bCs/>
                <w:szCs w:val="22"/>
              </w:rPr>
            </w:pPr>
          </w:p>
          <w:p w14:paraId="3341954D" w14:textId="77777777" w:rsidR="00134AE7" w:rsidRDefault="00575321" w:rsidP="0083239F">
            <w:pPr>
              <w:pStyle w:val="Default"/>
              <w:jc w:val="both"/>
              <w:rPr>
                <w:color w:val="auto"/>
                <w:sz w:val="22"/>
                <w:szCs w:val="22"/>
              </w:rPr>
            </w:pPr>
            <w:r w:rsidRPr="001A0DDF">
              <w:rPr>
                <w:bCs/>
                <w:color w:val="auto"/>
                <w:sz w:val="22"/>
                <w:szCs w:val="22"/>
              </w:rPr>
              <w:t>„Personál Objednávateľa</w:t>
            </w:r>
            <w:r w:rsidRPr="001A0DDF">
              <w:rPr>
                <w:b/>
                <w:bCs/>
                <w:color w:val="auto"/>
                <w:sz w:val="22"/>
                <w:szCs w:val="22"/>
              </w:rPr>
              <w:t xml:space="preserve"> </w:t>
            </w:r>
            <w:r w:rsidRPr="00896806">
              <w:rPr>
                <w:color w:val="auto"/>
                <w:sz w:val="22"/>
                <w:szCs w:val="22"/>
              </w:rPr>
              <w:t xml:space="preserve">znamená tím Stavebnotechnického dozoru podľa </w:t>
            </w:r>
            <w:proofErr w:type="spellStart"/>
            <w:r w:rsidRPr="00896806">
              <w:rPr>
                <w:color w:val="auto"/>
                <w:sz w:val="22"/>
                <w:szCs w:val="22"/>
              </w:rPr>
              <w:t>podčlánku</w:t>
            </w:r>
            <w:proofErr w:type="spellEnd"/>
            <w:r w:rsidRPr="00896806">
              <w:rPr>
                <w:color w:val="auto"/>
                <w:sz w:val="22"/>
                <w:szCs w:val="22"/>
              </w:rPr>
              <w:t xml:space="preserve"> 3.1 (</w:t>
            </w:r>
            <w:r w:rsidRPr="006C2974">
              <w:rPr>
                <w:i/>
                <w:iCs/>
                <w:color w:val="auto"/>
                <w:sz w:val="22"/>
                <w:szCs w:val="22"/>
              </w:rPr>
              <w:t>Povinnosti a právomoc Stavebnotechnického dozoru</w:t>
            </w:r>
            <w:r w:rsidRPr="006C2974">
              <w:rPr>
                <w:color w:val="auto"/>
                <w:sz w:val="22"/>
                <w:szCs w:val="22"/>
              </w:rPr>
              <w:t>) a pracovníkov Objednávateľa (zamestnanci Objednávateľa a zmluvní partneri Objednávateľa), ako aj všetkých ostatných pracovníkov oznámených Zhotoviteľovi Objednávateľom alebo Stavebnotechnickým dozorom ako Personál Objednávateľa.“</w:t>
            </w:r>
          </w:p>
          <w:p w14:paraId="760979F2" w14:textId="77777777" w:rsidR="00064484" w:rsidRPr="006C2974" w:rsidRDefault="00064484" w:rsidP="0083239F">
            <w:pPr>
              <w:pStyle w:val="Default"/>
              <w:jc w:val="both"/>
              <w:rPr>
                <w:bCs/>
                <w:color w:val="auto"/>
                <w:szCs w:val="22"/>
              </w:rPr>
            </w:pPr>
          </w:p>
        </w:tc>
      </w:tr>
      <w:tr w:rsidR="00951265" w:rsidRPr="006C2974" w14:paraId="1F0521E3" w14:textId="77777777" w:rsidTr="00F670F8">
        <w:trPr>
          <w:gridAfter w:val="1"/>
          <w:wAfter w:w="687" w:type="dxa"/>
        </w:trPr>
        <w:tc>
          <w:tcPr>
            <w:tcW w:w="1384" w:type="dxa"/>
            <w:gridSpan w:val="2"/>
          </w:tcPr>
          <w:p w14:paraId="3BA96A1E" w14:textId="77777777" w:rsidR="00D9317D" w:rsidRPr="00901AF2" w:rsidRDefault="00D9317D" w:rsidP="0083239F">
            <w:pPr>
              <w:pStyle w:val="NoIndent"/>
              <w:rPr>
                <w:rFonts w:ascii="Arial" w:hAnsi="Arial" w:cs="Arial"/>
                <w:b/>
                <w:color w:val="auto"/>
              </w:rPr>
            </w:pPr>
          </w:p>
        </w:tc>
        <w:tc>
          <w:tcPr>
            <w:tcW w:w="2472" w:type="dxa"/>
          </w:tcPr>
          <w:p w14:paraId="6D58C621" w14:textId="77777777" w:rsidR="00D9317D" w:rsidRPr="00FE4170" w:rsidRDefault="00D9317D" w:rsidP="0083239F">
            <w:pPr>
              <w:rPr>
                <w:rFonts w:cs="Arial"/>
                <w:b/>
                <w:szCs w:val="22"/>
              </w:rPr>
            </w:pPr>
          </w:p>
        </w:tc>
        <w:tc>
          <w:tcPr>
            <w:tcW w:w="1073" w:type="dxa"/>
          </w:tcPr>
          <w:p w14:paraId="01B5D9E7" w14:textId="77777777" w:rsidR="00D9317D" w:rsidRPr="00FB322C" w:rsidRDefault="00D9317D" w:rsidP="0083239F">
            <w:pPr>
              <w:rPr>
                <w:rFonts w:cs="Arial"/>
                <w:b/>
                <w:szCs w:val="22"/>
              </w:rPr>
            </w:pPr>
            <w:r w:rsidRPr="00FB322C">
              <w:rPr>
                <w:rFonts w:cs="Arial"/>
                <w:b/>
                <w:szCs w:val="22"/>
              </w:rPr>
              <w:t>1.1.2.8</w:t>
            </w:r>
          </w:p>
        </w:tc>
        <w:tc>
          <w:tcPr>
            <w:tcW w:w="4677" w:type="dxa"/>
          </w:tcPr>
          <w:p w14:paraId="38751469" w14:textId="77777777" w:rsidR="00D9317D" w:rsidRPr="00A86531" w:rsidRDefault="00D9317D" w:rsidP="0083239F">
            <w:pPr>
              <w:widowControl w:val="0"/>
              <w:tabs>
                <w:tab w:val="left" w:pos="567"/>
                <w:tab w:val="left" w:pos="1134"/>
                <w:tab w:val="left" w:pos="1701"/>
                <w:tab w:val="left" w:pos="2268"/>
                <w:tab w:val="left" w:pos="2835"/>
                <w:tab w:val="left" w:pos="3402"/>
                <w:tab w:val="center" w:pos="4320"/>
                <w:tab w:val="left" w:pos="8505"/>
                <w:tab w:val="right" w:pos="8640"/>
              </w:tabs>
              <w:jc w:val="both"/>
              <w:rPr>
                <w:rFonts w:cs="Arial"/>
                <w:b/>
                <w:bCs/>
                <w:szCs w:val="22"/>
              </w:rPr>
            </w:pPr>
            <w:r w:rsidRPr="00FB322C">
              <w:rPr>
                <w:rFonts w:cs="Arial"/>
                <w:b/>
                <w:bCs/>
                <w:szCs w:val="22"/>
              </w:rPr>
              <w:t>“</w:t>
            </w:r>
            <w:proofErr w:type="spellStart"/>
            <w:r w:rsidRPr="005F47F0">
              <w:rPr>
                <w:rFonts w:cs="Arial"/>
                <w:b/>
                <w:bCs/>
                <w:szCs w:val="22"/>
              </w:rPr>
              <w:t>Podzhotoviteľ</w:t>
            </w:r>
            <w:proofErr w:type="spellEnd"/>
            <w:r w:rsidRPr="00A86531">
              <w:rPr>
                <w:rFonts w:cs="Arial"/>
                <w:b/>
                <w:bCs/>
                <w:szCs w:val="22"/>
              </w:rPr>
              <w:t>”</w:t>
            </w:r>
          </w:p>
          <w:p w14:paraId="7E9CE166" w14:textId="77777777" w:rsidR="00D9317D" w:rsidRPr="00F07B96" w:rsidRDefault="00D9317D" w:rsidP="0083239F">
            <w:pPr>
              <w:jc w:val="both"/>
              <w:rPr>
                <w:rFonts w:cs="Arial"/>
                <w:b/>
                <w:bCs/>
                <w:szCs w:val="22"/>
              </w:rPr>
            </w:pPr>
          </w:p>
          <w:p w14:paraId="6380146B" w14:textId="77777777" w:rsidR="00D9317D" w:rsidRDefault="00D9317D" w:rsidP="0083239F">
            <w:pPr>
              <w:jc w:val="both"/>
              <w:rPr>
                <w:rFonts w:cs="Arial"/>
                <w:bCs/>
                <w:szCs w:val="22"/>
              </w:rPr>
            </w:pPr>
            <w:r w:rsidRPr="005B0752">
              <w:rPr>
                <w:rFonts w:cs="Arial"/>
                <w:bCs/>
                <w:szCs w:val="22"/>
              </w:rPr>
              <w:t xml:space="preserve">Pôvodný text </w:t>
            </w:r>
            <w:proofErr w:type="spellStart"/>
            <w:r w:rsidRPr="005B0752">
              <w:rPr>
                <w:rFonts w:cs="Arial"/>
                <w:bCs/>
                <w:szCs w:val="22"/>
              </w:rPr>
              <w:t>podčlánku</w:t>
            </w:r>
            <w:proofErr w:type="spellEnd"/>
            <w:r w:rsidRPr="005B0752">
              <w:rPr>
                <w:rFonts w:cs="Arial"/>
                <w:bCs/>
                <w:szCs w:val="22"/>
              </w:rPr>
              <w:t xml:space="preserve"> nahraďte nasledovne:</w:t>
            </w:r>
          </w:p>
          <w:p w14:paraId="439C2B35" w14:textId="77777777" w:rsidR="00064484" w:rsidRPr="005B0752" w:rsidRDefault="00064484" w:rsidP="0083239F">
            <w:pPr>
              <w:jc w:val="both"/>
              <w:rPr>
                <w:rFonts w:cs="Arial"/>
                <w:bCs/>
                <w:szCs w:val="22"/>
              </w:rPr>
            </w:pPr>
          </w:p>
          <w:p w14:paraId="3C0C2E60" w14:textId="77777777" w:rsidR="00D9317D" w:rsidRDefault="00D9317D" w:rsidP="0083239F">
            <w:pPr>
              <w:jc w:val="both"/>
              <w:rPr>
                <w:rFonts w:cs="Arial"/>
              </w:rPr>
            </w:pPr>
            <w:r w:rsidRPr="005B0752">
              <w:rPr>
                <w:rFonts w:cs="Arial"/>
                <w:b/>
                <w:bCs/>
                <w:szCs w:val="22"/>
              </w:rPr>
              <w:t>“</w:t>
            </w:r>
            <w:proofErr w:type="spellStart"/>
            <w:r w:rsidRPr="005B0752">
              <w:rPr>
                <w:rFonts w:cs="Arial"/>
                <w:bCs/>
                <w:szCs w:val="22"/>
              </w:rPr>
              <w:t>Podzhotoviteľ</w:t>
            </w:r>
            <w:proofErr w:type="spellEnd"/>
            <w:r w:rsidRPr="005B0752">
              <w:rPr>
                <w:rFonts w:cs="Arial"/>
                <w:bCs/>
                <w:szCs w:val="22"/>
              </w:rPr>
              <w:t xml:space="preserve"> znamená každú fyzickú alebo každú prá</w:t>
            </w:r>
            <w:r w:rsidRPr="001A0DDF">
              <w:rPr>
                <w:rFonts w:cs="Arial"/>
                <w:bCs/>
                <w:szCs w:val="22"/>
              </w:rPr>
              <w:t xml:space="preserve">vnickú osobu, ktorá na základe priameho zmluvného vzťahu so Zhotoviteľom </w:t>
            </w:r>
            <w:r w:rsidRPr="001A0DDF">
              <w:rPr>
                <w:rFonts w:cs="Arial"/>
                <w:bCs/>
                <w:szCs w:val="22"/>
              </w:rPr>
              <w:lastRenderedPageBreak/>
              <w:t>realizuje pre Zhotoviteľa</w:t>
            </w:r>
            <w:r w:rsidRPr="001A0DDF">
              <w:rPr>
                <w:rFonts w:cs="Arial"/>
                <w:b/>
                <w:bCs/>
                <w:szCs w:val="22"/>
              </w:rPr>
              <w:t xml:space="preserve"> </w:t>
            </w:r>
            <w:r w:rsidRPr="00896806">
              <w:rPr>
                <w:rFonts w:cs="Arial"/>
              </w:rPr>
              <w:t>projektové práce (ak sú) alebo stavebné práce alebo realizuje dodávku a montáž Technologického zariadenia ako aj právnych nástupcov všetkých týchto osôb.</w:t>
            </w:r>
          </w:p>
          <w:p w14:paraId="137B799E" w14:textId="77777777" w:rsidR="00432F33" w:rsidRDefault="00432F33" w:rsidP="0083239F">
            <w:pPr>
              <w:jc w:val="both"/>
              <w:rPr>
                <w:rFonts w:cs="Arial"/>
              </w:rPr>
            </w:pPr>
          </w:p>
          <w:p w14:paraId="75D59D6C" w14:textId="5A8DFFB8" w:rsidR="00432F33" w:rsidRPr="006C2974" w:rsidRDefault="00432F33" w:rsidP="0083239F">
            <w:pPr>
              <w:jc w:val="both"/>
              <w:rPr>
                <w:rFonts w:cs="Arial"/>
                <w:b/>
                <w:bCs/>
                <w:szCs w:val="22"/>
              </w:rPr>
            </w:pPr>
            <w:proofErr w:type="spellStart"/>
            <w:r w:rsidRPr="006C2974">
              <w:rPr>
                <w:rFonts w:cs="Arial"/>
              </w:rPr>
              <w:t>Podzhotoviteľ</w:t>
            </w:r>
            <w:proofErr w:type="spellEnd"/>
            <w:r w:rsidRPr="006C2974">
              <w:rPr>
                <w:rFonts w:cs="Arial"/>
              </w:rPr>
              <w:t xml:space="preserve"> musí počas trvania tejto Zmluvy spĺňať podmienky podľa </w:t>
            </w:r>
            <w:r>
              <w:rPr>
                <w:rFonts w:cs="Arial"/>
              </w:rPr>
              <w:t xml:space="preserve">§ </w:t>
            </w:r>
            <w:r w:rsidRPr="005B0752">
              <w:rPr>
                <w:rFonts w:cs="Arial"/>
                <w:bCs/>
              </w:rPr>
              <w:t>41 ods. 1 písm.</w:t>
            </w:r>
            <w:r>
              <w:rPr>
                <w:rFonts w:cs="Arial"/>
                <w:bCs/>
              </w:rPr>
              <w:t xml:space="preserve"> </w:t>
            </w:r>
            <w:r w:rsidRPr="005B0752">
              <w:rPr>
                <w:rFonts w:cs="Arial"/>
                <w:bCs/>
              </w:rPr>
              <w:t>b</w:t>
            </w:r>
            <w:r>
              <w:rPr>
                <w:rFonts w:cs="Arial"/>
                <w:bCs/>
              </w:rPr>
              <w:t>)</w:t>
            </w:r>
            <w:r w:rsidRPr="006C2974">
              <w:rPr>
                <w:rFonts w:cs="Arial"/>
              </w:rPr>
              <w:t xml:space="preserve"> Zákona o verejnom obstarávaní.“</w:t>
            </w:r>
          </w:p>
        </w:tc>
      </w:tr>
      <w:tr w:rsidR="00951265" w:rsidRPr="006C2974" w14:paraId="06AB00ED" w14:textId="77777777" w:rsidTr="00F670F8">
        <w:trPr>
          <w:gridAfter w:val="1"/>
          <w:wAfter w:w="687" w:type="dxa"/>
        </w:trPr>
        <w:tc>
          <w:tcPr>
            <w:tcW w:w="1384" w:type="dxa"/>
            <w:gridSpan w:val="2"/>
          </w:tcPr>
          <w:p w14:paraId="22F1B970" w14:textId="77777777" w:rsidR="00854118" w:rsidRPr="00901AF2" w:rsidRDefault="00854118" w:rsidP="0083239F">
            <w:pPr>
              <w:pStyle w:val="NoIndent"/>
              <w:rPr>
                <w:rFonts w:ascii="Arial" w:hAnsi="Arial" w:cs="Arial"/>
                <w:b/>
                <w:color w:val="auto"/>
              </w:rPr>
            </w:pPr>
          </w:p>
        </w:tc>
        <w:tc>
          <w:tcPr>
            <w:tcW w:w="2472" w:type="dxa"/>
          </w:tcPr>
          <w:p w14:paraId="2E63CB77" w14:textId="77777777" w:rsidR="00854118" w:rsidRPr="00FE4170" w:rsidRDefault="00854118" w:rsidP="0083239F">
            <w:pPr>
              <w:rPr>
                <w:rFonts w:cs="Arial"/>
                <w:b/>
                <w:szCs w:val="22"/>
              </w:rPr>
            </w:pPr>
          </w:p>
        </w:tc>
        <w:tc>
          <w:tcPr>
            <w:tcW w:w="1073" w:type="dxa"/>
          </w:tcPr>
          <w:p w14:paraId="45815C89" w14:textId="77777777" w:rsidR="00854118" w:rsidRPr="00FB322C" w:rsidRDefault="00854118" w:rsidP="0083239F">
            <w:pPr>
              <w:rPr>
                <w:rFonts w:cs="Arial"/>
                <w:b/>
                <w:szCs w:val="22"/>
              </w:rPr>
            </w:pPr>
            <w:r w:rsidRPr="00FB322C">
              <w:rPr>
                <w:rFonts w:cs="Arial"/>
                <w:b/>
                <w:szCs w:val="22"/>
              </w:rPr>
              <w:t>1.1.2.8.1</w:t>
            </w:r>
          </w:p>
          <w:p w14:paraId="0EC7D87A" w14:textId="77777777" w:rsidR="00D9317D" w:rsidRPr="00FB322C" w:rsidRDefault="00D9317D" w:rsidP="0083239F">
            <w:pPr>
              <w:rPr>
                <w:rFonts w:cs="Arial"/>
                <w:b/>
                <w:szCs w:val="22"/>
              </w:rPr>
            </w:pPr>
          </w:p>
        </w:tc>
        <w:tc>
          <w:tcPr>
            <w:tcW w:w="4677" w:type="dxa"/>
          </w:tcPr>
          <w:p w14:paraId="23C87898" w14:textId="77777777" w:rsidR="00854118" w:rsidRPr="00A86531" w:rsidRDefault="00854118" w:rsidP="0083239F">
            <w:pPr>
              <w:pStyle w:val="Zkladntext3"/>
              <w:tabs>
                <w:tab w:val="clear" w:pos="709"/>
                <w:tab w:val="clear" w:pos="1191"/>
                <w:tab w:val="clear" w:pos="1474"/>
              </w:tabs>
              <w:suppressAutoHyphens w:val="0"/>
              <w:rPr>
                <w:rFonts w:cs="Arial"/>
                <w:bCs/>
                <w:spacing w:val="0"/>
                <w:szCs w:val="22"/>
              </w:rPr>
            </w:pPr>
            <w:r w:rsidRPr="00A86531">
              <w:rPr>
                <w:rFonts w:cs="Arial"/>
                <w:bCs/>
                <w:spacing w:val="0"/>
                <w:szCs w:val="22"/>
              </w:rPr>
              <w:t>Vložte novú definíciu „</w:t>
            </w:r>
            <w:r w:rsidRPr="005F47F0">
              <w:rPr>
                <w:rFonts w:cs="Arial"/>
                <w:b/>
                <w:bCs/>
                <w:spacing w:val="0"/>
                <w:szCs w:val="22"/>
              </w:rPr>
              <w:t xml:space="preserve">Priamy </w:t>
            </w:r>
            <w:proofErr w:type="spellStart"/>
            <w:r w:rsidRPr="005F47F0">
              <w:rPr>
                <w:rFonts w:cs="Arial"/>
                <w:b/>
                <w:bCs/>
                <w:spacing w:val="0"/>
                <w:szCs w:val="22"/>
              </w:rPr>
              <w:t>Podzhotoviteľ</w:t>
            </w:r>
            <w:proofErr w:type="spellEnd"/>
            <w:r w:rsidRPr="00A86531">
              <w:rPr>
                <w:rFonts w:cs="Arial"/>
                <w:bCs/>
                <w:spacing w:val="0"/>
                <w:szCs w:val="22"/>
              </w:rPr>
              <w:t xml:space="preserve"> “</w:t>
            </w:r>
          </w:p>
          <w:p w14:paraId="5CC72281" w14:textId="77777777" w:rsidR="00854118" w:rsidRPr="00F07B96" w:rsidRDefault="00854118" w:rsidP="0083239F">
            <w:pPr>
              <w:pStyle w:val="Zkladntext3"/>
              <w:tabs>
                <w:tab w:val="clear" w:pos="709"/>
                <w:tab w:val="clear" w:pos="1191"/>
                <w:tab w:val="clear" w:pos="1474"/>
              </w:tabs>
              <w:suppressAutoHyphens w:val="0"/>
              <w:rPr>
                <w:rFonts w:cs="Arial"/>
                <w:bCs/>
                <w:spacing w:val="0"/>
                <w:szCs w:val="22"/>
              </w:rPr>
            </w:pPr>
          </w:p>
          <w:p w14:paraId="5E838D0C" w14:textId="77777777" w:rsidR="00D9317D" w:rsidRPr="001A0DDF" w:rsidRDefault="00D9317D" w:rsidP="0083239F">
            <w:pPr>
              <w:pStyle w:val="Zkladntext3"/>
              <w:tabs>
                <w:tab w:val="clear" w:pos="709"/>
                <w:tab w:val="clear" w:pos="1191"/>
                <w:tab w:val="clear" w:pos="1474"/>
              </w:tabs>
              <w:suppressAutoHyphens w:val="0"/>
              <w:rPr>
                <w:rFonts w:cs="Arial"/>
                <w:bCs/>
                <w:spacing w:val="0"/>
                <w:szCs w:val="22"/>
              </w:rPr>
            </w:pPr>
            <w:r w:rsidRPr="005B0752">
              <w:rPr>
                <w:rFonts w:cs="Arial"/>
                <w:bCs/>
                <w:szCs w:val="22"/>
              </w:rPr>
              <w:t xml:space="preserve">„Priamy </w:t>
            </w:r>
            <w:proofErr w:type="spellStart"/>
            <w:r w:rsidRPr="005B0752">
              <w:rPr>
                <w:rFonts w:cs="Arial"/>
                <w:bCs/>
                <w:szCs w:val="22"/>
              </w:rPr>
              <w:t>Podzhotoviteľ</w:t>
            </w:r>
            <w:proofErr w:type="spellEnd"/>
            <w:r w:rsidRPr="005B0752">
              <w:rPr>
                <w:rFonts w:cs="Arial"/>
                <w:bCs/>
                <w:szCs w:val="22"/>
              </w:rPr>
              <w:t xml:space="preserve"> je </w:t>
            </w:r>
            <w:proofErr w:type="spellStart"/>
            <w:r w:rsidRPr="005B0752">
              <w:rPr>
                <w:rFonts w:cs="Arial"/>
                <w:bCs/>
                <w:szCs w:val="22"/>
              </w:rPr>
              <w:t>Podzhotoviteľ</w:t>
            </w:r>
            <w:proofErr w:type="spellEnd"/>
            <w:r w:rsidRPr="005B0752">
              <w:rPr>
                <w:rFonts w:cs="Arial"/>
                <w:bCs/>
                <w:szCs w:val="22"/>
              </w:rPr>
              <w:t xml:space="preserve">, ktorý </w:t>
            </w:r>
            <w:r w:rsidRPr="005B0752">
              <w:rPr>
                <w:rFonts w:cs="Arial"/>
              </w:rPr>
              <w:t>na základe priameho zmluvného vzťahu so Zhotoviteľom realizuje pre Zhotoviteľa projektové práce alebo stavebné práce alebo realizuje dodávku a montáž Technologického zariadenia v sume rovnej alebo vyššej ako 0,5% z Akceptovanej zmluvnej hodnoty bez DPH ako aj právnych nástupcov všetkých týchto osôb.</w:t>
            </w:r>
          </w:p>
          <w:p w14:paraId="77C6EB8F" w14:textId="77777777" w:rsidR="00282BEF" w:rsidRPr="006C2974" w:rsidRDefault="00282BEF" w:rsidP="0083239F">
            <w:pPr>
              <w:jc w:val="both"/>
              <w:rPr>
                <w:rFonts w:cs="Arial"/>
              </w:rPr>
            </w:pPr>
          </w:p>
          <w:p w14:paraId="73083B81" w14:textId="2B5F4F1B" w:rsidR="00804057" w:rsidRDefault="00432F33" w:rsidP="0083239F">
            <w:pPr>
              <w:jc w:val="both"/>
              <w:rPr>
                <w:rFonts w:cs="Arial"/>
              </w:rPr>
            </w:pPr>
            <w:r>
              <w:rPr>
                <w:rFonts w:cs="Arial"/>
              </w:rPr>
              <w:t xml:space="preserve">Priamy </w:t>
            </w:r>
            <w:proofErr w:type="spellStart"/>
            <w:r w:rsidRPr="006C2974">
              <w:rPr>
                <w:rFonts w:cs="Arial"/>
              </w:rPr>
              <w:t>Podzhotoviteľ</w:t>
            </w:r>
            <w:proofErr w:type="spellEnd"/>
            <w:r w:rsidRPr="006C2974">
              <w:rPr>
                <w:rFonts w:cs="Arial"/>
              </w:rPr>
              <w:t xml:space="preserve"> musí počas trvania tejto Zmluvy spĺňať podmienky podľa </w:t>
            </w:r>
            <w:r>
              <w:rPr>
                <w:rFonts w:cs="Arial"/>
              </w:rPr>
              <w:t xml:space="preserve">§ </w:t>
            </w:r>
            <w:r w:rsidRPr="005B0752">
              <w:rPr>
                <w:rFonts w:cs="Arial"/>
                <w:bCs/>
              </w:rPr>
              <w:t>41 ods. 1 písm.</w:t>
            </w:r>
            <w:r>
              <w:rPr>
                <w:rFonts w:cs="Arial"/>
                <w:bCs/>
              </w:rPr>
              <w:t xml:space="preserve"> </w:t>
            </w:r>
            <w:r w:rsidRPr="005B0752">
              <w:rPr>
                <w:rFonts w:cs="Arial"/>
                <w:bCs/>
              </w:rPr>
              <w:t>b</w:t>
            </w:r>
            <w:r>
              <w:rPr>
                <w:rFonts w:cs="Arial"/>
                <w:bCs/>
              </w:rPr>
              <w:t>)</w:t>
            </w:r>
            <w:r w:rsidRPr="006C2974">
              <w:rPr>
                <w:rFonts w:cs="Arial"/>
              </w:rPr>
              <w:t xml:space="preserve"> Zákona o verejnom obstarávaní.“</w:t>
            </w:r>
          </w:p>
          <w:p w14:paraId="4D31B2F3" w14:textId="1B1E434A" w:rsidR="00432F33" w:rsidRPr="006C2974" w:rsidRDefault="00432F33" w:rsidP="0083239F">
            <w:pPr>
              <w:jc w:val="both"/>
              <w:rPr>
                <w:rFonts w:cs="Arial"/>
                <w:szCs w:val="22"/>
              </w:rPr>
            </w:pPr>
          </w:p>
        </w:tc>
      </w:tr>
      <w:tr w:rsidR="00951265" w:rsidRPr="006C2974" w14:paraId="143DA585" w14:textId="77777777" w:rsidTr="00F670F8">
        <w:trPr>
          <w:gridAfter w:val="1"/>
          <w:wAfter w:w="687" w:type="dxa"/>
        </w:trPr>
        <w:tc>
          <w:tcPr>
            <w:tcW w:w="1384" w:type="dxa"/>
            <w:gridSpan w:val="2"/>
          </w:tcPr>
          <w:p w14:paraId="694F461B" w14:textId="77777777" w:rsidR="00D9317D" w:rsidRPr="00901AF2" w:rsidRDefault="00D9317D" w:rsidP="0083239F">
            <w:pPr>
              <w:pStyle w:val="NoIndent"/>
              <w:rPr>
                <w:rFonts w:ascii="Arial" w:hAnsi="Arial" w:cs="Arial"/>
                <w:b/>
                <w:color w:val="auto"/>
              </w:rPr>
            </w:pPr>
          </w:p>
        </w:tc>
        <w:tc>
          <w:tcPr>
            <w:tcW w:w="2472" w:type="dxa"/>
          </w:tcPr>
          <w:p w14:paraId="21417AFD" w14:textId="77777777" w:rsidR="00D9317D" w:rsidRPr="00FE4170" w:rsidRDefault="00D9317D" w:rsidP="0083239F">
            <w:pPr>
              <w:rPr>
                <w:rFonts w:cs="Arial"/>
                <w:b/>
                <w:szCs w:val="22"/>
              </w:rPr>
            </w:pPr>
          </w:p>
        </w:tc>
        <w:tc>
          <w:tcPr>
            <w:tcW w:w="1073" w:type="dxa"/>
          </w:tcPr>
          <w:p w14:paraId="6817F514" w14:textId="77777777" w:rsidR="00D9317D" w:rsidRPr="00FB322C" w:rsidRDefault="00D9317D" w:rsidP="0083239F">
            <w:pPr>
              <w:rPr>
                <w:rFonts w:cs="Arial"/>
                <w:b/>
                <w:szCs w:val="22"/>
              </w:rPr>
            </w:pPr>
            <w:r w:rsidRPr="00FB322C">
              <w:rPr>
                <w:rFonts w:cs="Arial"/>
                <w:b/>
                <w:szCs w:val="22"/>
              </w:rPr>
              <w:t>1.1.2.11</w:t>
            </w:r>
          </w:p>
        </w:tc>
        <w:tc>
          <w:tcPr>
            <w:tcW w:w="4677" w:type="dxa"/>
          </w:tcPr>
          <w:p w14:paraId="7A21F0CE" w14:textId="77777777" w:rsidR="00F67E6C" w:rsidRPr="00A86531" w:rsidRDefault="00F67E6C" w:rsidP="0083239F">
            <w:pPr>
              <w:pStyle w:val="Zkladntext3"/>
              <w:tabs>
                <w:tab w:val="clear" w:pos="709"/>
                <w:tab w:val="clear" w:pos="1191"/>
                <w:tab w:val="clear" w:pos="1474"/>
              </w:tabs>
              <w:suppressAutoHyphens w:val="0"/>
              <w:rPr>
                <w:rFonts w:cs="Arial"/>
                <w:b/>
                <w:bCs/>
                <w:spacing w:val="0"/>
                <w:szCs w:val="22"/>
              </w:rPr>
            </w:pPr>
            <w:r w:rsidRPr="00FB322C">
              <w:rPr>
                <w:rFonts w:cs="Arial"/>
                <w:bCs/>
                <w:spacing w:val="0"/>
                <w:szCs w:val="22"/>
              </w:rPr>
              <w:t xml:space="preserve">Vložte novú definíciu </w:t>
            </w:r>
            <w:r w:rsidRPr="00FB322C">
              <w:rPr>
                <w:rFonts w:cs="Arial"/>
                <w:b/>
                <w:bCs/>
                <w:spacing w:val="0"/>
                <w:szCs w:val="22"/>
              </w:rPr>
              <w:t>„</w:t>
            </w:r>
            <w:r w:rsidRPr="005F47F0">
              <w:rPr>
                <w:rFonts w:cs="Arial"/>
                <w:b/>
                <w:bCs/>
                <w:spacing w:val="0"/>
                <w:szCs w:val="22"/>
              </w:rPr>
              <w:t>Dodávateľ Zhotoviteľa</w:t>
            </w:r>
            <w:r w:rsidRPr="00A86531">
              <w:rPr>
                <w:rFonts w:cs="Arial"/>
                <w:b/>
                <w:bCs/>
                <w:spacing w:val="0"/>
                <w:szCs w:val="22"/>
              </w:rPr>
              <w:t>“</w:t>
            </w:r>
          </w:p>
          <w:p w14:paraId="0320084C" w14:textId="77777777" w:rsidR="00064484" w:rsidRDefault="00064484" w:rsidP="0083239F">
            <w:pPr>
              <w:pStyle w:val="Zkladntext3"/>
              <w:tabs>
                <w:tab w:val="clear" w:pos="709"/>
                <w:tab w:val="clear" w:pos="1191"/>
                <w:tab w:val="clear" w:pos="1474"/>
              </w:tabs>
              <w:suppressAutoHyphens w:val="0"/>
              <w:rPr>
                <w:rFonts w:cs="Arial"/>
                <w:bCs/>
                <w:spacing w:val="0"/>
                <w:szCs w:val="22"/>
              </w:rPr>
            </w:pPr>
          </w:p>
          <w:p w14:paraId="7EEB1004" w14:textId="6BC96213" w:rsidR="00D9317D" w:rsidRDefault="00F67E6C" w:rsidP="0083239F">
            <w:pPr>
              <w:pStyle w:val="Zkladntext3"/>
              <w:tabs>
                <w:tab w:val="clear" w:pos="709"/>
                <w:tab w:val="clear" w:pos="1191"/>
                <w:tab w:val="clear" w:pos="1474"/>
              </w:tabs>
              <w:suppressAutoHyphens w:val="0"/>
              <w:rPr>
                <w:rFonts w:cs="Arial"/>
                <w:bCs/>
                <w:spacing w:val="0"/>
                <w:szCs w:val="22"/>
              </w:rPr>
            </w:pPr>
            <w:r w:rsidRPr="00F07B96">
              <w:rPr>
                <w:rFonts w:cs="Arial"/>
                <w:bCs/>
                <w:spacing w:val="0"/>
                <w:szCs w:val="22"/>
              </w:rPr>
              <w:t>„Dodávateľ Zhotoviteľa“</w:t>
            </w:r>
            <w:r w:rsidRPr="00F07B96">
              <w:rPr>
                <w:rFonts w:cs="Arial"/>
                <w:b/>
                <w:bCs/>
                <w:spacing w:val="0"/>
                <w:szCs w:val="22"/>
              </w:rPr>
              <w:t xml:space="preserve"> </w:t>
            </w:r>
            <w:r w:rsidRPr="00742FB8">
              <w:rPr>
                <w:rFonts w:cs="Arial"/>
                <w:bCs/>
                <w:spacing w:val="0"/>
                <w:szCs w:val="22"/>
              </w:rPr>
              <w:t xml:space="preserve">znamená fyzickú alebo právnickú osobu v priamom zmluvnom vzťahu so Zhotoviteľom, ktorú nie je možné subsumovať pod pojem </w:t>
            </w:r>
            <w:proofErr w:type="spellStart"/>
            <w:r w:rsidRPr="00742FB8">
              <w:rPr>
                <w:rFonts w:cs="Arial"/>
                <w:bCs/>
                <w:spacing w:val="0"/>
                <w:szCs w:val="22"/>
              </w:rPr>
              <w:t>Podzhotoviteľ</w:t>
            </w:r>
            <w:proofErr w:type="spellEnd"/>
            <w:r w:rsidRPr="00742FB8">
              <w:rPr>
                <w:rFonts w:cs="Arial"/>
                <w:bCs/>
                <w:spacing w:val="0"/>
                <w:szCs w:val="22"/>
              </w:rPr>
              <w:t xml:space="preserve">  alebo Priamy </w:t>
            </w:r>
            <w:proofErr w:type="spellStart"/>
            <w:r w:rsidRPr="00742FB8">
              <w:rPr>
                <w:rFonts w:cs="Arial"/>
                <w:bCs/>
                <w:spacing w:val="0"/>
                <w:szCs w:val="22"/>
              </w:rPr>
              <w:t>Podzhotoviteľ</w:t>
            </w:r>
            <w:proofErr w:type="spellEnd"/>
            <w:r w:rsidRPr="00742FB8">
              <w:rPr>
                <w:rFonts w:cs="Arial"/>
                <w:bCs/>
                <w:spacing w:val="0"/>
                <w:szCs w:val="22"/>
              </w:rPr>
              <w:t xml:space="preserve"> ako </w:t>
            </w:r>
            <w:r w:rsidRPr="005B0752">
              <w:rPr>
                <w:rFonts w:cs="Arial"/>
                <w:bCs/>
                <w:spacing w:val="0"/>
                <w:szCs w:val="22"/>
              </w:rPr>
              <w:t>aj právnych nástupcov všetkých týchto osôb.“</w:t>
            </w:r>
          </w:p>
          <w:p w14:paraId="27C45848" w14:textId="203BE14E" w:rsidR="00432F33" w:rsidRDefault="00432F33" w:rsidP="0083239F">
            <w:pPr>
              <w:pStyle w:val="Zkladntext3"/>
              <w:tabs>
                <w:tab w:val="clear" w:pos="709"/>
                <w:tab w:val="clear" w:pos="1191"/>
                <w:tab w:val="clear" w:pos="1474"/>
              </w:tabs>
              <w:suppressAutoHyphens w:val="0"/>
              <w:rPr>
                <w:rFonts w:cs="Arial"/>
                <w:bCs/>
                <w:spacing w:val="0"/>
                <w:szCs w:val="22"/>
              </w:rPr>
            </w:pPr>
          </w:p>
          <w:p w14:paraId="343F41B5" w14:textId="293217D1" w:rsidR="00432F33" w:rsidRDefault="00432F33" w:rsidP="0083239F">
            <w:pPr>
              <w:pStyle w:val="Zkladntext3"/>
              <w:tabs>
                <w:tab w:val="clear" w:pos="709"/>
                <w:tab w:val="clear" w:pos="1191"/>
                <w:tab w:val="clear" w:pos="1474"/>
              </w:tabs>
              <w:suppressAutoHyphens w:val="0"/>
              <w:rPr>
                <w:rFonts w:cs="Arial"/>
                <w:bCs/>
                <w:spacing w:val="0"/>
                <w:szCs w:val="22"/>
              </w:rPr>
            </w:pPr>
            <w:r>
              <w:rPr>
                <w:rFonts w:cs="Arial"/>
              </w:rPr>
              <w:t>Dodávateľ Zhotoviteľa</w:t>
            </w:r>
            <w:r w:rsidRPr="006C2974">
              <w:rPr>
                <w:rFonts w:cs="Arial"/>
              </w:rPr>
              <w:t xml:space="preserve"> musí počas trvania tejto Zmluvy spĺňať podmienky podľa </w:t>
            </w:r>
            <w:r>
              <w:rPr>
                <w:rFonts w:cs="Arial"/>
              </w:rPr>
              <w:t xml:space="preserve">§ </w:t>
            </w:r>
            <w:r w:rsidRPr="005B0752">
              <w:rPr>
                <w:rFonts w:cs="Arial"/>
                <w:bCs/>
              </w:rPr>
              <w:t>41 ods. 1 písm.</w:t>
            </w:r>
            <w:r>
              <w:rPr>
                <w:rFonts w:cs="Arial"/>
                <w:bCs/>
              </w:rPr>
              <w:t xml:space="preserve"> </w:t>
            </w:r>
            <w:r w:rsidRPr="005B0752">
              <w:rPr>
                <w:rFonts w:cs="Arial"/>
                <w:bCs/>
              </w:rPr>
              <w:t>b</w:t>
            </w:r>
            <w:r>
              <w:rPr>
                <w:rFonts w:cs="Arial"/>
                <w:bCs/>
              </w:rPr>
              <w:t>)</w:t>
            </w:r>
            <w:r w:rsidRPr="006C2974">
              <w:rPr>
                <w:rFonts w:cs="Arial"/>
              </w:rPr>
              <w:t xml:space="preserve"> Zákona o verejnom obstarávaní.“</w:t>
            </w:r>
          </w:p>
          <w:p w14:paraId="1AD26371" w14:textId="77777777" w:rsidR="00064484" w:rsidRPr="005B0752" w:rsidRDefault="00064484" w:rsidP="0083239F">
            <w:pPr>
              <w:pStyle w:val="Zkladntext3"/>
              <w:tabs>
                <w:tab w:val="clear" w:pos="709"/>
                <w:tab w:val="clear" w:pos="1191"/>
                <w:tab w:val="clear" w:pos="1474"/>
              </w:tabs>
              <w:suppressAutoHyphens w:val="0"/>
              <w:rPr>
                <w:rFonts w:cs="Arial"/>
                <w:bCs/>
                <w:spacing w:val="0"/>
                <w:szCs w:val="22"/>
              </w:rPr>
            </w:pPr>
          </w:p>
        </w:tc>
      </w:tr>
      <w:tr w:rsidR="00951265" w:rsidRPr="006C2974" w14:paraId="32E81E3D" w14:textId="77777777" w:rsidTr="00F670F8">
        <w:trPr>
          <w:gridAfter w:val="1"/>
          <w:wAfter w:w="687" w:type="dxa"/>
        </w:trPr>
        <w:tc>
          <w:tcPr>
            <w:tcW w:w="1384" w:type="dxa"/>
            <w:gridSpan w:val="2"/>
          </w:tcPr>
          <w:p w14:paraId="1C038D06" w14:textId="77777777" w:rsidR="00E2442D" w:rsidRPr="00901AF2" w:rsidRDefault="00E2442D" w:rsidP="0083239F">
            <w:pPr>
              <w:pStyle w:val="NoIndent"/>
              <w:rPr>
                <w:rFonts w:ascii="Arial" w:hAnsi="Arial" w:cs="Arial"/>
                <w:b/>
                <w:color w:val="auto"/>
              </w:rPr>
            </w:pPr>
          </w:p>
        </w:tc>
        <w:tc>
          <w:tcPr>
            <w:tcW w:w="2472" w:type="dxa"/>
          </w:tcPr>
          <w:p w14:paraId="4F45F160" w14:textId="77777777" w:rsidR="00E2442D" w:rsidRPr="00FE4170" w:rsidRDefault="00E2442D" w:rsidP="0083239F">
            <w:pPr>
              <w:pStyle w:val="Styl1"/>
              <w:tabs>
                <w:tab w:val="clear" w:pos="540"/>
              </w:tabs>
              <w:rPr>
                <w:caps w:val="0"/>
              </w:rPr>
            </w:pPr>
          </w:p>
        </w:tc>
        <w:tc>
          <w:tcPr>
            <w:tcW w:w="1073" w:type="dxa"/>
          </w:tcPr>
          <w:p w14:paraId="4949D3AE" w14:textId="77777777" w:rsidR="00E2442D" w:rsidRPr="00FB322C" w:rsidRDefault="00E2442D" w:rsidP="0083239F">
            <w:pPr>
              <w:rPr>
                <w:rFonts w:cs="Arial"/>
                <w:b/>
                <w:szCs w:val="22"/>
              </w:rPr>
            </w:pPr>
            <w:r w:rsidRPr="00FB322C">
              <w:rPr>
                <w:rFonts w:cs="Arial"/>
                <w:b/>
                <w:szCs w:val="22"/>
              </w:rPr>
              <w:t>1.1.3.10</w:t>
            </w:r>
          </w:p>
        </w:tc>
        <w:tc>
          <w:tcPr>
            <w:tcW w:w="4677" w:type="dxa"/>
          </w:tcPr>
          <w:p w14:paraId="304A91F4" w14:textId="77777777" w:rsidR="00E2442D" w:rsidRPr="00A86531" w:rsidRDefault="00DD3513" w:rsidP="0083239F">
            <w:pPr>
              <w:pStyle w:val="Zkladntext3"/>
              <w:tabs>
                <w:tab w:val="clear" w:pos="709"/>
                <w:tab w:val="clear" w:pos="1191"/>
                <w:tab w:val="clear" w:pos="1474"/>
              </w:tabs>
              <w:suppressAutoHyphens w:val="0"/>
              <w:rPr>
                <w:rFonts w:cs="Arial"/>
                <w:bCs/>
                <w:spacing w:val="0"/>
                <w:szCs w:val="22"/>
              </w:rPr>
            </w:pPr>
            <w:r w:rsidRPr="00FB322C">
              <w:rPr>
                <w:rFonts w:cs="Arial"/>
                <w:bCs/>
                <w:spacing w:val="0"/>
                <w:szCs w:val="22"/>
              </w:rPr>
              <w:t>Vložte novú definíciu</w:t>
            </w:r>
            <w:r w:rsidR="00EB0C6C" w:rsidRPr="00FB322C">
              <w:rPr>
                <w:rFonts w:cs="Arial"/>
                <w:bCs/>
                <w:spacing w:val="0"/>
                <w:szCs w:val="22"/>
              </w:rPr>
              <w:t xml:space="preserve"> </w:t>
            </w:r>
            <w:r w:rsidR="00E2442D" w:rsidRPr="00A86531">
              <w:rPr>
                <w:rFonts w:cs="Arial"/>
                <w:bCs/>
                <w:spacing w:val="0"/>
                <w:szCs w:val="22"/>
              </w:rPr>
              <w:t>„</w:t>
            </w:r>
            <w:r w:rsidR="00E2442D" w:rsidRPr="005F47F0">
              <w:rPr>
                <w:rFonts w:cs="Arial"/>
                <w:b/>
                <w:bCs/>
                <w:spacing w:val="0"/>
                <w:szCs w:val="22"/>
              </w:rPr>
              <w:t>Záručná doba</w:t>
            </w:r>
            <w:r w:rsidR="00E2442D" w:rsidRPr="00A86531">
              <w:rPr>
                <w:rFonts w:cs="Arial"/>
                <w:bCs/>
                <w:spacing w:val="0"/>
                <w:szCs w:val="22"/>
              </w:rPr>
              <w:t>“</w:t>
            </w:r>
          </w:p>
          <w:p w14:paraId="37CE0C04" w14:textId="77777777" w:rsidR="00E2442D" w:rsidRPr="00F07B96" w:rsidRDefault="00E2442D" w:rsidP="0083239F">
            <w:pPr>
              <w:pStyle w:val="Zkladntext3"/>
              <w:tabs>
                <w:tab w:val="clear" w:pos="709"/>
                <w:tab w:val="clear" w:pos="1191"/>
                <w:tab w:val="clear" w:pos="1474"/>
              </w:tabs>
              <w:suppressAutoHyphens w:val="0"/>
              <w:rPr>
                <w:rFonts w:cs="Arial"/>
                <w:bCs/>
                <w:spacing w:val="0"/>
                <w:szCs w:val="22"/>
              </w:rPr>
            </w:pPr>
          </w:p>
          <w:p w14:paraId="76AFCF24" w14:textId="77777777" w:rsidR="003959D3" w:rsidRPr="005B0752" w:rsidRDefault="00E2442D" w:rsidP="0083239F">
            <w:pPr>
              <w:pStyle w:val="Zkladntext3"/>
              <w:tabs>
                <w:tab w:val="clear" w:pos="709"/>
                <w:tab w:val="clear" w:pos="1191"/>
                <w:tab w:val="clear" w:pos="1474"/>
              </w:tabs>
              <w:suppressAutoHyphens w:val="0"/>
              <w:rPr>
                <w:rFonts w:cs="Arial"/>
                <w:bCs/>
                <w:spacing w:val="0"/>
                <w:szCs w:val="22"/>
              </w:rPr>
            </w:pPr>
            <w:r w:rsidRPr="005B0752">
              <w:rPr>
                <w:rFonts w:cs="Arial"/>
                <w:bCs/>
                <w:spacing w:val="0"/>
                <w:szCs w:val="22"/>
              </w:rPr>
              <w:t>„Záručná doba“ znamená obdobie pre oznámenie vád na</w:t>
            </w:r>
            <w:r w:rsidR="00F86738" w:rsidRPr="005B0752">
              <w:rPr>
                <w:rFonts w:cs="Arial"/>
                <w:bCs/>
                <w:spacing w:val="0"/>
                <w:szCs w:val="22"/>
              </w:rPr>
              <w:t>:</w:t>
            </w:r>
            <w:r w:rsidRPr="005B0752">
              <w:rPr>
                <w:rFonts w:cs="Arial"/>
                <w:bCs/>
                <w:spacing w:val="0"/>
                <w:szCs w:val="22"/>
              </w:rPr>
              <w:t xml:space="preserve"> </w:t>
            </w:r>
          </w:p>
          <w:p w14:paraId="51AA822D" w14:textId="2A68A02D" w:rsidR="003959D3" w:rsidRPr="006C2974" w:rsidRDefault="00E2442D" w:rsidP="0083239F">
            <w:pPr>
              <w:pStyle w:val="Zkladntext3"/>
              <w:numPr>
                <w:ilvl w:val="0"/>
                <w:numId w:val="24"/>
              </w:numPr>
              <w:tabs>
                <w:tab w:val="clear" w:pos="720"/>
                <w:tab w:val="clear" w:pos="1191"/>
                <w:tab w:val="clear" w:pos="1474"/>
                <w:tab w:val="num" w:pos="510"/>
              </w:tabs>
              <w:suppressAutoHyphens w:val="0"/>
              <w:ind w:left="511" w:hanging="284"/>
              <w:rPr>
                <w:rFonts w:cs="Arial"/>
                <w:bCs/>
                <w:spacing w:val="0"/>
                <w:szCs w:val="22"/>
              </w:rPr>
            </w:pPr>
            <w:r w:rsidRPr="005B0752">
              <w:rPr>
                <w:rFonts w:cs="Arial"/>
                <w:bCs/>
                <w:spacing w:val="0"/>
                <w:szCs w:val="22"/>
              </w:rPr>
              <w:t>Diele</w:t>
            </w:r>
            <w:r w:rsidR="001666F0" w:rsidRPr="005B0752">
              <w:rPr>
                <w:rFonts w:cs="Arial"/>
                <w:bCs/>
                <w:spacing w:val="0"/>
                <w:szCs w:val="22"/>
              </w:rPr>
              <w:t xml:space="preserve"> alebo</w:t>
            </w:r>
            <w:r w:rsidRPr="00DD57BC">
              <w:rPr>
                <w:rFonts w:cs="Arial"/>
                <w:bCs/>
                <w:spacing w:val="0"/>
                <w:szCs w:val="22"/>
              </w:rPr>
              <w:t xml:space="preserve"> Sekcii</w:t>
            </w:r>
            <w:r w:rsidR="001666F0" w:rsidRPr="00E64C36">
              <w:rPr>
                <w:rFonts w:cs="Arial"/>
                <w:bCs/>
                <w:spacing w:val="0"/>
                <w:szCs w:val="22"/>
              </w:rPr>
              <w:t xml:space="preserve"> alebo</w:t>
            </w:r>
            <w:r w:rsidRPr="00402F18">
              <w:rPr>
                <w:rFonts w:cs="Arial"/>
                <w:bCs/>
                <w:spacing w:val="0"/>
                <w:szCs w:val="22"/>
              </w:rPr>
              <w:t xml:space="preserve"> </w:t>
            </w:r>
            <w:r w:rsidR="00997D59" w:rsidRPr="00D91C1B">
              <w:rPr>
                <w:rFonts w:cs="Arial"/>
                <w:bCs/>
                <w:spacing w:val="0"/>
                <w:szCs w:val="22"/>
              </w:rPr>
              <w:t>časti Diela</w:t>
            </w:r>
            <w:r w:rsidRPr="00D91C1B">
              <w:rPr>
                <w:rFonts w:cs="Arial"/>
                <w:bCs/>
                <w:spacing w:val="0"/>
                <w:szCs w:val="22"/>
              </w:rPr>
              <w:t xml:space="preserve"> (podľa okolností), ktoré je uvedené v Prílohe k ponuke pre st</w:t>
            </w:r>
            <w:r w:rsidRPr="001A0DDF">
              <w:rPr>
                <w:rFonts w:cs="Arial"/>
                <w:bCs/>
                <w:spacing w:val="0"/>
                <w:szCs w:val="22"/>
              </w:rPr>
              <w:t>avebné práce a Technologické zariadeni</w:t>
            </w:r>
            <w:r w:rsidR="009E45A6" w:rsidRPr="001A0DDF">
              <w:rPr>
                <w:rFonts w:cs="Arial"/>
                <w:bCs/>
                <w:spacing w:val="0"/>
                <w:szCs w:val="22"/>
              </w:rPr>
              <w:t>e</w:t>
            </w:r>
            <w:r w:rsidRPr="00896806">
              <w:rPr>
                <w:rFonts w:cs="Arial"/>
                <w:bCs/>
                <w:spacing w:val="0"/>
                <w:szCs w:val="22"/>
              </w:rPr>
              <w:t xml:space="preserve">, počítané od dátumu </w:t>
            </w:r>
            <w:r w:rsidR="001666F0" w:rsidRPr="006C2974">
              <w:rPr>
                <w:rFonts w:cs="Arial"/>
                <w:bCs/>
                <w:spacing w:val="0"/>
                <w:szCs w:val="22"/>
              </w:rPr>
              <w:t>potvrdenia d</w:t>
            </w:r>
            <w:r w:rsidRPr="006C2974">
              <w:rPr>
                <w:rFonts w:cs="Arial"/>
                <w:bCs/>
                <w:spacing w:val="0"/>
                <w:szCs w:val="22"/>
              </w:rPr>
              <w:t>okončeni</w:t>
            </w:r>
            <w:r w:rsidR="001666F0" w:rsidRPr="006C2974">
              <w:rPr>
                <w:rFonts w:cs="Arial"/>
                <w:bCs/>
                <w:spacing w:val="0"/>
                <w:szCs w:val="22"/>
              </w:rPr>
              <w:t>a</w:t>
            </w:r>
            <w:r w:rsidRPr="006C2974">
              <w:rPr>
                <w:rFonts w:cs="Arial"/>
                <w:bCs/>
                <w:spacing w:val="0"/>
                <w:szCs w:val="22"/>
              </w:rPr>
              <w:t xml:space="preserve"> Diela alebo Sekcie potvrdené</w:t>
            </w:r>
            <w:r w:rsidR="001666F0" w:rsidRPr="006C2974">
              <w:rPr>
                <w:rFonts w:cs="Arial"/>
                <w:bCs/>
                <w:spacing w:val="0"/>
                <w:szCs w:val="22"/>
              </w:rPr>
              <w:t>ho</w:t>
            </w:r>
            <w:r w:rsidRPr="006C2974">
              <w:rPr>
                <w:rFonts w:cs="Arial"/>
                <w:bCs/>
                <w:spacing w:val="0"/>
                <w:szCs w:val="22"/>
              </w:rPr>
              <w:t xml:space="preserve"> podľa </w:t>
            </w:r>
            <w:proofErr w:type="spellStart"/>
            <w:r w:rsidRPr="006C2974">
              <w:rPr>
                <w:rFonts w:cs="Arial"/>
                <w:bCs/>
                <w:spacing w:val="0"/>
                <w:szCs w:val="22"/>
              </w:rPr>
              <w:t>podčlánku</w:t>
            </w:r>
            <w:proofErr w:type="spellEnd"/>
            <w:r w:rsidRPr="006C2974">
              <w:rPr>
                <w:rFonts w:cs="Arial"/>
                <w:bCs/>
                <w:spacing w:val="0"/>
                <w:szCs w:val="22"/>
              </w:rPr>
              <w:t xml:space="preserve"> 10.1 </w:t>
            </w:r>
            <w:r w:rsidR="007D6FCB" w:rsidRPr="006C2974">
              <w:rPr>
                <w:rFonts w:cs="Arial"/>
                <w:bCs/>
                <w:spacing w:val="0"/>
                <w:szCs w:val="22"/>
              </w:rPr>
              <w:t>(</w:t>
            </w:r>
            <w:r w:rsidRPr="006C2974">
              <w:rPr>
                <w:rFonts w:cs="Arial"/>
                <w:bCs/>
                <w:i/>
                <w:iCs/>
                <w:spacing w:val="0"/>
                <w:szCs w:val="22"/>
              </w:rPr>
              <w:t>Preberanie Diela a</w:t>
            </w:r>
            <w:r w:rsidR="007D6FCB" w:rsidRPr="006C2974">
              <w:rPr>
                <w:rFonts w:cs="Arial"/>
                <w:bCs/>
                <w:i/>
                <w:iCs/>
                <w:spacing w:val="0"/>
                <w:szCs w:val="22"/>
              </w:rPr>
              <w:t> </w:t>
            </w:r>
            <w:r w:rsidRPr="006C2974">
              <w:rPr>
                <w:rFonts w:cs="Arial"/>
                <w:bCs/>
                <w:i/>
                <w:iCs/>
                <w:spacing w:val="0"/>
                <w:szCs w:val="22"/>
              </w:rPr>
              <w:t>Sekcií</w:t>
            </w:r>
            <w:r w:rsidR="007D6FCB" w:rsidRPr="006C2974">
              <w:rPr>
                <w:rFonts w:cs="Arial"/>
                <w:bCs/>
                <w:i/>
                <w:iCs/>
                <w:spacing w:val="0"/>
                <w:szCs w:val="22"/>
              </w:rPr>
              <w:t>)</w:t>
            </w:r>
            <w:r w:rsidR="003959D3" w:rsidRPr="006C2974">
              <w:rPr>
                <w:rFonts w:cs="Arial"/>
                <w:bCs/>
                <w:i/>
                <w:iCs/>
                <w:spacing w:val="0"/>
                <w:szCs w:val="22"/>
              </w:rPr>
              <w:t>,</w:t>
            </w:r>
            <w:r w:rsidRPr="006C2974">
              <w:rPr>
                <w:rFonts w:cs="Arial"/>
                <w:bCs/>
                <w:spacing w:val="0"/>
                <w:szCs w:val="22"/>
              </w:rPr>
              <w:t xml:space="preserve"> alebo </w:t>
            </w:r>
          </w:p>
          <w:p w14:paraId="1550D9FB" w14:textId="77777777" w:rsidR="003959D3" w:rsidRPr="006C2974" w:rsidRDefault="003959D3" w:rsidP="0083239F">
            <w:pPr>
              <w:pStyle w:val="Zkladntext3"/>
              <w:numPr>
                <w:ilvl w:val="0"/>
                <w:numId w:val="24"/>
              </w:numPr>
              <w:tabs>
                <w:tab w:val="clear" w:pos="720"/>
                <w:tab w:val="clear" w:pos="1191"/>
                <w:tab w:val="clear" w:pos="1474"/>
                <w:tab w:val="num" w:pos="510"/>
              </w:tabs>
              <w:suppressAutoHyphens w:val="0"/>
              <w:ind w:left="511" w:hanging="284"/>
              <w:rPr>
                <w:rFonts w:cs="Arial"/>
                <w:bCs/>
                <w:spacing w:val="0"/>
                <w:szCs w:val="22"/>
              </w:rPr>
            </w:pPr>
            <w:r w:rsidRPr="006C2974">
              <w:rPr>
                <w:rFonts w:cs="Arial"/>
                <w:bCs/>
                <w:spacing w:val="0"/>
                <w:szCs w:val="22"/>
              </w:rPr>
              <w:t xml:space="preserve">(pokiaľ Dielo bolo preberané po častiach) </w:t>
            </w:r>
            <w:r w:rsidR="00854118" w:rsidRPr="006C2974">
              <w:rPr>
                <w:rFonts w:cs="Arial"/>
                <w:bCs/>
                <w:spacing w:val="0"/>
                <w:szCs w:val="22"/>
              </w:rPr>
              <w:t xml:space="preserve">počítané </w:t>
            </w:r>
            <w:r w:rsidR="00E2442D" w:rsidRPr="006C2974">
              <w:rPr>
                <w:rFonts w:cs="Arial"/>
                <w:bCs/>
                <w:spacing w:val="0"/>
                <w:szCs w:val="22"/>
              </w:rPr>
              <w:t xml:space="preserve">od dátumu </w:t>
            </w:r>
            <w:r w:rsidR="001666F0" w:rsidRPr="006C2974">
              <w:rPr>
                <w:rFonts w:cs="Arial"/>
                <w:bCs/>
                <w:spacing w:val="0"/>
                <w:szCs w:val="22"/>
              </w:rPr>
              <w:t xml:space="preserve">dokončenia časti </w:t>
            </w:r>
            <w:r w:rsidR="001666F0" w:rsidRPr="006C2974">
              <w:rPr>
                <w:rFonts w:cs="Arial"/>
                <w:bCs/>
                <w:spacing w:val="0"/>
                <w:szCs w:val="22"/>
              </w:rPr>
              <w:lastRenderedPageBreak/>
              <w:t xml:space="preserve">Diela potvrdeného </w:t>
            </w:r>
            <w:r w:rsidR="00E2442D" w:rsidRPr="006C2974">
              <w:rPr>
                <w:rFonts w:cs="Arial"/>
                <w:bCs/>
                <w:spacing w:val="0"/>
                <w:szCs w:val="22"/>
              </w:rPr>
              <w:t xml:space="preserve">podľa </w:t>
            </w:r>
            <w:proofErr w:type="spellStart"/>
            <w:r w:rsidR="00E2442D" w:rsidRPr="006C2974">
              <w:rPr>
                <w:rFonts w:cs="Arial"/>
                <w:bCs/>
                <w:spacing w:val="0"/>
                <w:szCs w:val="22"/>
              </w:rPr>
              <w:t>podčlánku</w:t>
            </w:r>
            <w:proofErr w:type="spellEnd"/>
            <w:r w:rsidR="00E2442D" w:rsidRPr="006C2974">
              <w:rPr>
                <w:rFonts w:cs="Arial"/>
                <w:bCs/>
                <w:spacing w:val="0"/>
                <w:szCs w:val="22"/>
              </w:rPr>
              <w:t xml:space="preserve"> 10.2 </w:t>
            </w:r>
            <w:r w:rsidR="007D6FCB" w:rsidRPr="006C2974">
              <w:rPr>
                <w:rFonts w:cs="Arial"/>
                <w:bCs/>
                <w:spacing w:val="0"/>
                <w:szCs w:val="22"/>
              </w:rPr>
              <w:t>(</w:t>
            </w:r>
            <w:r w:rsidR="00E2442D" w:rsidRPr="006C2974">
              <w:rPr>
                <w:rFonts w:cs="Arial"/>
                <w:bCs/>
                <w:i/>
                <w:iCs/>
                <w:spacing w:val="0"/>
                <w:szCs w:val="22"/>
              </w:rPr>
              <w:t>Preberanie častí Diela</w:t>
            </w:r>
            <w:r w:rsidR="007D6FCB" w:rsidRPr="006C2974">
              <w:rPr>
                <w:rFonts w:cs="Arial"/>
                <w:bCs/>
                <w:i/>
                <w:iCs/>
                <w:spacing w:val="0"/>
                <w:szCs w:val="22"/>
              </w:rPr>
              <w:t>)</w:t>
            </w:r>
            <w:r w:rsidR="00E2442D" w:rsidRPr="006C2974">
              <w:rPr>
                <w:rFonts w:cs="Arial"/>
                <w:bCs/>
                <w:i/>
                <w:iCs/>
                <w:spacing w:val="0"/>
                <w:szCs w:val="22"/>
              </w:rPr>
              <w:t>.</w:t>
            </w:r>
          </w:p>
          <w:p w14:paraId="59C73FA8" w14:textId="77777777" w:rsidR="003959D3" w:rsidRPr="006C2974" w:rsidRDefault="003959D3" w:rsidP="0083239F">
            <w:pPr>
              <w:pStyle w:val="Zkladntext3"/>
              <w:tabs>
                <w:tab w:val="clear" w:pos="709"/>
                <w:tab w:val="clear" w:pos="1191"/>
                <w:tab w:val="clear" w:pos="1474"/>
              </w:tabs>
              <w:suppressAutoHyphens w:val="0"/>
              <w:rPr>
                <w:rFonts w:cs="Arial"/>
                <w:bCs/>
                <w:spacing w:val="0"/>
                <w:szCs w:val="22"/>
              </w:rPr>
            </w:pPr>
          </w:p>
          <w:p w14:paraId="4BE20931" w14:textId="77777777" w:rsidR="00E2442D" w:rsidRPr="006C2974" w:rsidRDefault="00E2442D" w:rsidP="0083239F">
            <w:pPr>
              <w:pStyle w:val="Zkladntext3"/>
              <w:tabs>
                <w:tab w:val="clear" w:pos="709"/>
                <w:tab w:val="clear" w:pos="1191"/>
                <w:tab w:val="clear" w:pos="1474"/>
              </w:tabs>
              <w:suppressAutoHyphens w:val="0"/>
              <w:rPr>
                <w:rFonts w:cs="Arial"/>
                <w:bCs/>
                <w:spacing w:val="0"/>
                <w:szCs w:val="22"/>
              </w:rPr>
            </w:pPr>
            <w:r w:rsidRPr="006C2974">
              <w:rPr>
                <w:rFonts w:cs="Arial"/>
                <w:bCs/>
                <w:spacing w:val="0"/>
                <w:szCs w:val="22"/>
              </w:rPr>
              <w:t>Objednávateľ má právo požadovať</w:t>
            </w:r>
            <w:r w:rsidR="00FE0B01" w:rsidRPr="006C2974">
              <w:rPr>
                <w:rFonts w:cs="Arial"/>
                <w:bCs/>
                <w:spacing w:val="0"/>
                <w:szCs w:val="22"/>
              </w:rPr>
              <w:t>,</w:t>
            </w:r>
            <w:r w:rsidRPr="006C2974">
              <w:rPr>
                <w:rFonts w:cs="Arial"/>
                <w:bCs/>
                <w:spacing w:val="0"/>
                <w:szCs w:val="22"/>
              </w:rPr>
              <w:t xml:space="preserve"> aby Zhotoviteľ v </w:t>
            </w:r>
            <w:r w:rsidR="00DD3513" w:rsidRPr="006C2974">
              <w:rPr>
                <w:rFonts w:cs="Arial"/>
                <w:bCs/>
                <w:spacing w:val="0"/>
                <w:szCs w:val="22"/>
              </w:rPr>
              <w:t>Z</w:t>
            </w:r>
            <w:r w:rsidRPr="006C2974">
              <w:rPr>
                <w:rFonts w:cs="Arial"/>
                <w:bCs/>
                <w:spacing w:val="0"/>
                <w:szCs w:val="22"/>
              </w:rPr>
              <w:t xml:space="preserve">áručnej dobe odstránil akékoľvek vady Diela spôsobené v dôsledku porušenia Zhotoviteľových povinností. </w:t>
            </w:r>
          </w:p>
          <w:p w14:paraId="39876BA0" w14:textId="77777777" w:rsidR="00ED4050" w:rsidRPr="006C2974" w:rsidRDefault="00ED4050" w:rsidP="0083239F">
            <w:pPr>
              <w:pStyle w:val="Zkladntext3"/>
              <w:tabs>
                <w:tab w:val="clear" w:pos="709"/>
                <w:tab w:val="clear" w:pos="1191"/>
                <w:tab w:val="clear" w:pos="1474"/>
              </w:tabs>
              <w:suppressAutoHyphens w:val="0"/>
              <w:rPr>
                <w:rFonts w:cs="Arial"/>
                <w:bCs/>
                <w:spacing w:val="0"/>
                <w:szCs w:val="22"/>
              </w:rPr>
            </w:pPr>
          </w:p>
          <w:p w14:paraId="1B38B643" w14:textId="77777777" w:rsidR="00DD3513" w:rsidRPr="006C2974" w:rsidRDefault="00DD3513" w:rsidP="0083239F">
            <w:pPr>
              <w:pStyle w:val="Zkladntext3"/>
              <w:tabs>
                <w:tab w:val="clear" w:pos="709"/>
                <w:tab w:val="clear" w:pos="1191"/>
                <w:tab w:val="clear" w:pos="1474"/>
              </w:tabs>
              <w:suppressAutoHyphens w:val="0"/>
              <w:rPr>
                <w:rFonts w:cs="Arial"/>
                <w:bCs/>
                <w:strike/>
                <w:spacing w:val="0"/>
                <w:szCs w:val="22"/>
              </w:rPr>
            </w:pPr>
            <w:r w:rsidRPr="006C2974">
              <w:rPr>
                <w:rFonts w:cs="Arial"/>
                <w:bCs/>
                <w:spacing w:val="0"/>
                <w:szCs w:val="22"/>
              </w:rPr>
              <w:t>Na účely Zmluvy má Dielo vady aj v prípade, ak vyhotovenie Diela nezodpovedá</w:t>
            </w:r>
            <w:r w:rsidR="00E16801" w:rsidRPr="006C2974">
              <w:rPr>
                <w:rFonts w:cs="Arial"/>
                <w:bCs/>
                <w:spacing w:val="0"/>
                <w:szCs w:val="22"/>
              </w:rPr>
              <w:t xml:space="preserve"> </w:t>
            </w:r>
            <w:r w:rsidR="00ED355B" w:rsidRPr="006C2974">
              <w:rPr>
                <w:rFonts w:cs="Arial"/>
                <w:bCs/>
                <w:spacing w:val="0"/>
                <w:szCs w:val="22"/>
              </w:rPr>
              <w:t xml:space="preserve"> </w:t>
            </w:r>
            <w:r w:rsidR="00E16801" w:rsidRPr="006C2974">
              <w:rPr>
                <w:rFonts w:cs="Arial"/>
                <w:bCs/>
                <w:spacing w:val="0"/>
                <w:szCs w:val="22"/>
              </w:rPr>
              <w:t>účelu požadovanému</w:t>
            </w:r>
            <w:r w:rsidR="00ED355B" w:rsidRPr="006C2974">
              <w:rPr>
                <w:rFonts w:cs="Arial"/>
                <w:bCs/>
                <w:spacing w:val="0"/>
                <w:szCs w:val="22"/>
              </w:rPr>
              <w:t xml:space="preserve"> </w:t>
            </w:r>
            <w:r w:rsidR="008A4AF7" w:rsidRPr="006C2974">
              <w:rPr>
                <w:rFonts w:cs="Arial"/>
                <w:bCs/>
                <w:spacing w:val="0"/>
                <w:szCs w:val="22"/>
              </w:rPr>
              <w:t xml:space="preserve">v </w:t>
            </w:r>
            <w:r w:rsidRPr="006C2974">
              <w:rPr>
                <w:rFonts w:cs="Arial"/>
                <w:bCs/>
                <w:spacing w:val="0"/>
                <w:szCs w:val="22"/>
              </w:rPr>
              <w:t>Zmluve alebo ak nie je predmet Diela zhotovený v súlade so všeobecne záväznými Právnymi predpismi a technickými predpismi a technickými normami účinnými na území Slovenskej republiky.</w:t>
            </w:r>
          </w:p>
          <w:p w14:paraId="69B4F9B6" w14:textId="77777777" w:rsidR="00C96810" w:rsidRPr="006C2974" w:rsidRDefault="00C96810" w:rsidP="0083239F">
            <w:pPr>
              <w:pStyle w:val="Zkladntext3"/>
              <w:tabs>
                <w:tab w:val="clear" w:pos="709"/>
                <w:tab w:val="clear" w:pos="1191"/>
                <w:tab w:val="clear" w:pos="1474"/>
              </w:tabs>
              <w:suppressAutoHyphens w:val="0"/>
              <w:rPr>
                <w:rFonts w:cs="Arial"/>
                <w:bCs/>
                <w:strike/>
                <w:spacing w:val="0"/>
                <w:szCs w:val="22"/>
              </w:rPr>
            </w:pPr>
          </w:p>
          <w:p w14:paraId="5EDC9EFF" w14:textId="77777777" w:rsidR="00402DC1" w:rsidRPr="006C2974" w:rsidRDefault="00402DC1" w:rsidP="0083239F">
            <w:pPr>
              <w:pStyle w:val="Zkladntext3"/>
              <w:tabs>
                <w:tab w:val="clear" w:pos="709"/>
                <w:tab w:val="clear" w:pos="1191"/>
                <w:tab w:val="clear" w:pos="1474"/>
              </w:tabs>
              <w:suppressAutoHyphens w:val="0"/>
              <w:rPr>
                <w:rFonts w:cs="Arial"/>
                <w:bCs/>
                <w:spacing w:val="0"/>
                <w:szCs w:val="22"/>
              </w:rPr>
            </w:pPr>
            <w:r w:rsidRPr="006C2974">
              <w:rPr>
                <w:rFonts w:cs="Arial"/>
                <w:bCs/>
                <w:spacing w:val="0"/>
                <w:szCs w:val="22"/>
              </w:rPr>
              <w:t>Záručná doba sa vzťahuje aj na Technologické zariadenia a Materiály dodané Zhotoviteľom, ktoré sú určené</w:t>
            </w:r>
            <w:r w:rsidR="00FE0B01" w:rsidRPr="006C2974">
              <w:rPr>
                <w:rFonts w:cs="Arial"/>
                <w:bCs/>
                <w:spacing w:val="0"/>
                <w:szCs w:val="22"/>
              </w:rPr>
              <w:t>,</w:t>
            </w:r>
            <w:r w:rsidRPr="006C2974">
              <w:rPr>
                <w:rFonts w:cs="Arial"/>
                <w:bCs/>
                <w:spacing w:val="0"/>
                <w:szCs w:val="22"/>
              </w:rPr>
              <w:t xml:space="preserve"> aby sa užívali po kratšiu dobu ako je Záručná doba. Zhotoviteľ poskytne na Technologické zariadenia a Materiály, ktoré sú určené</w:t>
            </w:r>
            <w:r w:rsidR="00FE0B01" w:rsidRPr="006C2974">
              <w:rPr>
                <w:rFonts w:cs="Arial"/>
                <w:bCs/>
                <w:spacing w:val="0"/>
                <w:szCs w:val="22"/>
              </w:rPr>
              <w:t>,</w:t>
            </w:r>
            <w:r w:rsidRPr="006C2974">
              <w:rPr>
                <w:rFonts w:cs="Arial"/>
                <w:bCs/>
                <w:spacing w:val="0"/>
                <w:szCs w:val="22"/>
              </w:rPr>
              <w:t xml:space="preserve"> aby sa užívali po kratšiu dobu rovnakú záruku ako na celé Dielo. Zhotoviteľ je povinný počas plynutia Záručnej doby dodať, vymeniť, resp.</w:t>
            </w:r>
            <w:r w:rsidR="008A4AF7" w:rsidRPr="006C2974">
              <w:rPr>
                <w:rFonts w:cs="Arial"/>
                <w:bCs/>
                <w:spacing w:val="0"/>
                <w:szCs w:val="22"/>
              </w:rPr>
              <w:t xml:space="preserve"> </w:t>
            </w:r>
            <w:r w:rsidRPr="006C2974">
              <w:rPr>
                <w:rFonts w:cs="Arial"/>
                <w:bCs/>
                <w:spacing w:val="0"/>
                <w:szCs w:val="22"/>
              </w:rPr>
              <w:t>nahradiť akékoľvek Technologické zariadenia a Materiály dodané Zhotoviteľom, ktoré sú určené</w:t>
            </w:r>
            <w:r w:rsidR="00FE0B01" w:rsidRPr="006C2974">
              <w:rPr>
                <w:rFonts w:cs="Arial"/>
                <w:bCs/>
                <w:spacing w:val="0"/>
                <w:szCs w:val="22"/>
              </w:rPr>
              <w:t>,</w:t>
            </w:r>
            <w:r w:rsidRPr="006C2974">
              <w:rPr>
                <w:rFonts w:cs="Arial"/>
                <w:bCs/>
                <w:spacing w:val="0"/>
                <w:szCs w:val="22"/>
              </w:rPr>
              <w:t xml:space="preserve"> aby sa užívali po kratšiu dobu ako je dĺžka Záručnej doby.</w:t>
            </w:r>
          </w:p>
          <w:p w14:paraId="50CC7B58" w14:textId="77777777" w:rsidR="00017014" w:rsidRPr="006C2974" w:rsidRDefault="00017014" w:rsidP="0083239F">
            <w:pPr>
              <w:pStyle w:val="Zkladntext3"/>
              <w:tabs>
                <w:tab w:val="clear" w:pos="709"/>
                <w:tab w:val="clear" w:pos="1191"/>
                <w:tab w:val="clear" w:pos="1474"/>
              </w:tabs>
              <w:suppressAutoHyphens w:val="0"/>
              <w:rPr>
                <w:rFonts w:cs="Arial"/>
                <w:bCs/>
                <w:spacing w:val="0"/>
                <w:szCs w:val="22"/>
              </w:rPr>
            </w:pPr>
          </w:p>
          <w:p w14:paraId="4FA4CF96" w14:textId="77777777" w:rsidR="00017014" w:rsidRPr="006C2974" w:rsidRDefault="00017014" w:rsidP="00017014">
            <w:pPr>
              <w:pStyle w:val="Zkladntext3"/>
              <w:tabs>
                <w:tab w:val="clear" w:pos="709"/>
                <w:tab w:val="clear" w:pos="1191"/>
                <w:tab w:val="clear" w:pos="1474"/>
              </w:tabs>
              <w:suppressAutoHyphens w:val="0"/>
              <w:rPr>
                <w:rFonts w:cs="Arial"/>
                <w:bCs/>
                <w:spacing w:val="0"/>
                <w:szCs w:val="22"/>
              </w:rPr>
            </w:pPr>
            <w:r w:rsidRPr="006C2974">
              <w:rPr>
                <w:rFonts w:cs="Arial"/>
                <w:bCs/>
                <w:spacing w:val="0"/>
                <w:szCs w:val="22"/>
              </w:rPr>
              <w:t xml:space="preserve">Zhotoviteľ je povinný vykonávať počas plynutia Záručnej doby Záručný servis na Diele, a to podľa Prevádzkových poriadkov, príručiek a </w:t>
            </w:r>
            <w:proofErr w:type="spellStart"/>
            <w:r w:rsidRPr="006C2974">
              <w:rPr>
                <w:rFonts w:cs="Arial"/>
                <w:bCs/>
                <w:spacing w:val="0"/>
                <w:szCs w:val="22"/>
              </w:rPr>
              <w:t>manauálov</w:t>
            </w:r>
            <w:proofErr w:type="spellEnd"/>
            <w:r w:rsidRPr="006C2974">
              <w:rPr>
                <w:rFonts w:cs="Arial"/>
                <w:bCs/>
                <w:spacing w:val="0"/>
                <w:szCs w:val="22"/>
              </w:rPr>
              <w:t xml:space="preserve"> pre prevádzku a údržbu. Zhotoviteľ vyhotoví z každého servisného úkonu písomný protokol v dvoch vyhotoveniach, jeden pre Objednávateľa a druhý pre Zhotoviteľa. Tento protokol musí  byť odsúhlasený obidvoma Zmluvnými stranami.</w:t>
            </w:r>
          </w:p>
          <w:p w14:paraId="00BC878F" w14:textId="77777777" w:rsidR="00017014" w:rsidRPr="006C2974" w:rsidRDefault="00017014" w:rsidP="00017014">
            <w:pPr>
              <w:pStyle w:val="Zkladntext3"/>
              <w:tabs>
                <w:tab w:val="clear" w:pos="709"/>
                <w:tab w:val="clear" w:pos="1191"/>
                <w:tab w:val="clear" w:pos="1474"/>
              </w:tabs>
              <w:suppressAutoHyphens w:val="0"/>
              <w:rPr>
                <w:rFonts w:cs="Arial"/>
                <w:bCs/>
                <w:spacing w:val="0"/>
                <w:szCs w:val="22"/>
              </w:rPr>
            </w:pPr>
          </w:p>
          <w:p w14:paraId="5BA93929" w14:textId="77777777" w:rsidR="00017014" w:rsidRPr="006C2974" w:rsidRDefault="00017014" w:rsidP="00017014">
            <w:pPr>
              <w:pStyle w:val="Zkladntext3"/>
              <w:tabs>
                <w:tab w:val="clear" w:pos="709"/>
                <w:tab w:val="clear" w:pos="1191"/>
                <w:tab w:val="clear" w:pos="1474"/>
              </w:tabs>
              <w:suppressAutoHyphens w:val="0"/>
              <w:rPr>
                <w:rFonts w:cs="Arial"/>
                <w:bCs/>
                <w:spacing w:val="0"/>
                <w:szCs w:val="22"/>
              </w:rPr>
            </w:pPr>
            <w:r w:rsidRPr="006C2974">
              <w:rPr>
                <w:rFonts w:cs="Arial"/>
                <w:bCs/>
                <w:spacing w:val="0"/>
                <w:szCs w:val="22"/>
              </w:rPr>
              <w:t xml:space="preserve">V prípade, ak si Zhotoviteľ nesplní povinnosť vykonávať Záručný servis podľa Prevádzkových poriadkov, príručiek a manuálov pre prevádzku a údržbu, vzniká Objednávateľovi nárok na zaplatenie </w:t>
            </w:r>
            <w:r w:rsidR="00E637B7" w:rsidRPr="006C2974">
              <w:rPr>
                <w:rFonts w:cs="Arial"/>
                <w:bCs/>
                <w:spacing w:val="0"/>
                <w:szCs w:val="22"/>
              </w:rPr>
              <w:t>zmluvnej pokuty, a to vo výške 5</w:t>
            </w:r>
            <w:r w:rsidRPr="006C2974">
              <w:rPr>
                <w:rFonts w:cs="Arial"/>
                <w:bCs/>
                <w:spacing w:val="0"/>
                <w:szCs w:val="22"/>
              </w:rPr>
              <w:t xml:space="preserve">00,- Eur (slovom: </w:t>
            </w:r>
            <w:r w:rsidR="00E637B7" w:rsidRPr="006C2974">
              <w:rPr>
                <w:rFonts w:cs="Arial"/>
                <w:bCs/>
                <w:spacing w:val="0"/>
                <w:szCs w:val="22"/>
              </w:rPr>
              <w:t>päťsto</w:t>
            </w:r>
            <w:r w:rsidRPr="006C2974">
              <w:rPr>
                <w:rFonts w:cs="Arial"/>
                <w:bCs/>
                <w:spacing w:val="0"/>
                <w:szCs w:val="22"/>
              </w:rPr>
              <w:t xml:space="preserve"> eur) za každý </w:t>
            </w:r>
            <w:r w:rsidR="00C70586" w:rsidRPr="006C2974">
              <w:rPr>
                <w:rFonts w:cs="Arial"/>
                <w:bCs/>
                <w:spacing w:val="0"/>
                <w:szCs w:val="22"/>
              </w:rPr>
              <w:t xml:space="preserve">aj začatý </w:t>
            </w:r>
            <w:r w:rsidRPr="006C2974">
              <w:rPr>
                <w:rFonts w:cs="Arial"/>
                <w:bCs/>
                <w:spacing w:val="0"/>
                <w:szCs w:val="22"/>
              </w:rPr>
              <w:t>deň a za každé nesplnenie povinnosti</w:t>
            </w:r>
            <w:r w:rsidR="00C70586" w:rsidRPr="006C2974">
              <w:rPr>
                <w:rFonts w:cs="Arial"/>
                <w:bCs/>
                <w:spacing w:val="0"/>
                <w:szCs w:val="22"/>
              </w:rPr>
              <w:t xml:space="preserve"> osobitne</w:t>
            </w:r>
            <w:r w:rsidRPr="006C2974">
              <w:rPr>
                <w:rFonts w:cs="Arial"/>
                <w:bCs/>
                <w:spacing w:val="0"/>
                <w:szCs w:val="22"/>
              </w:rPr>
              <w:t xml:space="preserve">. Zmluvná  pokuta sa bude uhrádzať na základe penalizačnej faktúry vyhotovenej Objednávateľom a doporučene doručenej do sídla Zhotoviteľa. Lehota splatnosti je 30 dní </w:t>
            </w:r>
            <w:r w:rsidRPr="006C2974">
              <w:rPr>
                <w:rFonts w:cs="Arial"/>
                <w:bCs/>
                <w:spacing w:val="0"/>
                <w:szCs w:val="22"/>
              </w:rPr>
              <w:lastRenderedPageBreak/>
              <w:t>odo dňa jej doporučeného doručenia do sídla Zhotoviteľa.</w:t>
            </w:r>
          </w:p>
          <w:p w14:paraId="0602CD4A" w14:textId="77777777" w:rsidR="00017014" w:rsidRPr="006C2974" w:rsidRDefault="00017014" w:rsidP="00017014">
            <w:pPr>
              <w:pStyle w:val="Zkladntext3"/>
              <w:tabs>
                <w:tab w:val="clear" w:pos="709"/>
                <w:tab w:val="clear" w:pos="1191"/>
                <w:tab w:val="clear" w:pos="1474"/>
              </w:tabs>
              <w:suppressAutoHyphens w:val="0"/>
              <w:rPr>
                <w:rFonts w:cs="Arial"/>
                <w:bCs/>
                <w:spacing w:val="0"/>
                <w:szCs w:val="22"/>
              </w:rPr>
            </w:pPr>
          </w:p>
          <w:p w14:paraId="348A4455" w14:textId="7F179F55" w:rsidR="00017014" w:rsidRPr="00AF164A" w:rsidRDefault="00017014" w:rsidP="00017014">
            <w:pPr>
              <w:pStyle w:val="Zkladntext3"/>
              <w:rPr>
                <w:rFonts w:cs="Arial"/>
                <w:bCs/>
                <w:spacing w:val="0"/>
                <w:szCs w:val="22"/>
              </w:rPr>
            </w:pPr>
            <w:r w:rsidRPr="00AF164A">
              <w:rPr>
                <w:rFonts w:cs="Arial"/>
                <w:bCs/>
                <w:spacing w:val="0"/>
                <w:szCs w:val="22"/>
              </w:rPr>
              <w:t xml:space="preserve">Zhotoviteľ je oprávnený fakturovať výkon Záručného servisu 1 (jeden) krát ročne. Prvý krát je Zhotoviteľ oprávnený fakturovať výkon Záručného servisu až 12 mesiacov po podpísaní posledného Preberacieho protokolu  </w:t>
            </w:r>
            <w:r w:rsidR="00B249B2">
              <w:rPr>
                <w:rFonts w:cs="Arial"/>
                <w:bCs/>
                <w:spacing w:val="0"/>
                <w:szCs w:val="22"/>
              </w:rPr>
              <w:t xml:space="preserve"> podľa </w:t>
            </w:r>
            <w:proofErr w:type="spellStart"/>
            <w:r w:rsidR="00B249B2">
              <w:rPr>
                <w:rFonts w:cs="Arial"/>
                <w:bCs/>
                <w:spacing w:val="0"/>
                <w:szCs w:val="22"/>
              </w:rPr>
              <w:t>podčl</w:t>
            </w:r>
            <w:proofErr w:type="spellEnd"/>
            <w:r w:rsidR="00B249B2">
              <w:rPr>
                <w:rFonts w:cs="Arial"/>
                <w:bCs/>
                <w:spacing w:val="0"/>
                <w:szCs w:val="22"/>
              </w:rPr>
              <w:t xml:space="preserve">. 10.1 </w:t>
            </w:r>
            <w:r w:rsidR="00B249B2">
              <w:rPr>
                <w:rFonts w:cs="Arial"/>
                <w:bCs/>
                <w:i/>
                <w:spacing w:val="0"/>
                <w:szCs w:val="22"/>
              </w:rPr>
              <w:t xml:space="preserve">(Preberanie diela a Sekcií) </w:t>
            </w:r>
            <w:r w:rsidR="00B249B2">
              <w:rPr>
                <w:rFonts w:cs="Arial"/>
                <w:bCs/>
                <w:spacing w:val="0"/>
                <w:szCs w:val="22"/>
              </w:rPr>
              <w:t>v správe a majetku Objednávateľa.</w:t>
            </w:r>
            <w:r w:rsidRPr="00AF164A">
              <w:rPr>
                <w:rFonts w:cs="Arial"/>
                <w:bCs/>
                <w:spacing w:val="0"/>
                <w:szCs w:val="22"/>
              </w:rPr>
              <w:t xml:space="preserve">“ </w:t>
            </w:r>
          </w:p>
          <w:p w14:paraId="376C506A" w14:textId="77777777" w:rsidR="00017014" w:rsidRPr="00AF164A" w:rsidRDefault="00017014" w:rsidP="00017014">
            <w:pPr>
              <w:pStyle w:val="Zkladntext3"/>
              <w:rPr>
                <w:rFonts w:cs="Arial"/>
                <w:bCs/>
                <w:spacing w:val="0"/>
                <w:szCs w:val="22"/>
              </w:rPr>
            </w:pPr>
          </w:p>
          <w:p w14:paraId="5155BCB0" w14:textId="77777777" w:rsidR="00017014" w:rsidRPr="00901AF2" w:rsidRDefault="00017014" w:rsidP="00017014">
            <w:pPr>
              <w:pStyle w:val="Zkladntext3"/>
              <w:rPr>
                <w:rFonts w:cs="Arial"/>
                <w:bCs/>
                <w:spacing w:val="0"/>
                <w:szCs w:val="22"/>
              </w:rPr>
            </w:pPr>
            <w:r w:rsidRPr="00AF164A">
              <w:rPr>
                <w:rFonts w:cs="Arial"/>
                <w:bCs/>
                <w:spacing w:val="0"/>
                <w:szCs w:val="22"/>
              </w:rPr>
              <w:t xml:space="preserve">Na účely fakturácie sa za deň dodania považuje posledný deň obdobia, na ktoré sa platba podľa tohto </w:t>
            </w:r>
            <w:proofErr w:type="spellStart"/>
            <w:r w:rsidRPr="00AF164A">
              <w:rPr>
                <w:rFonts w:cs="Arial"/>
                <w:bCs/>
                <w:spacing w:val="0"/>
                <w:szCs w:val="22"/>
              </w:rPr>
              <w:t>podčlánku</w:t>
            </w:r>
            <w:proofErr w:type="spellEnd"/>
            <w:r w:rsidRPr="00AF164A">
              <w:rPr>
                <w:rFonts w:cs="Arial"/>
                <w:bCs/>
                <w:spacing w:val="0"/>
                <w:szCs w:val="22"/>
              </w:rPr>
              <w:t xml:space="preserve"> vzťahuje.</w:t>
            </w:r>
            <w:r w:rsidRPr="00FB322C">
              <w:rPr>
                <w:rFonts w:cs="Arial"/>
                <w:bCs/>
                <w:spacing w:val="0"/>
                <w:szCs w:val="22"/>
              </w:rPr>
              <w:t xml:space="preserve"> </w:t>
            </w:r>
          </w:p>
          <w:p w14:paraId="61347F08" w14:textId="77777777" w:rsidR="00017014" w:rsidRPr="00FE4170" w:rsidRDefault="00017014" w:rsidP="00017014">
            <w:pPr>
              <w:pStyle w:val="Zkladntext3"/>
              <w:rPr>
                <w:rFonts w:cs="Arial"/>
                <w:bCs/>
                <w:spacing w:val="0"/>
                <w:szCs w:val="22"/>
              </w:rPr>
            </w:pPr>
          </w:p>
          <w:p w14:paraId="35FA409B" w14:textId="77777777" w:rsidR="00DD3513" w:rsidRDefault="00017014" w:rsidP="0083239F">
            <w:pPr>
              <w:pStyle w:val="Zkladntext3"/>
              <w:tabs>
                <w:tab w:val="clear" w:pos="709"/>
                <w:tab w:val="clear" w:pos="1191"/>
                <w:tab w:val="clear" w:pos="1474"/>
              </w:tabs>
              <w:suppressAutoHyphens w:val="0"/>
              <w:rPr>
                <w:rFonts w:cs="Arial"/>
                <w:bCs/>
                <w:spacing w:val="0"/>
                <w:szCs w:val="22"/>
              </w:rPr>
            </w:pPr>
            <w:r w:rsidRPr="00FB322C">
              <w:rPr>
                <w:rFonts w:cs="Arial"/>
                <w:bCs/>
                <w:spacing w:val="0"/>
                <w:szCs w:val="22"/>
              </w:rPr>
              <w:t xml:space="preserve">Ďalšie podrobnosti sú </w:t>
            </w:r>
            <w:r w:rsidR="003C5D73" w:rsidRPr="00FB322C">
              <w:rPr>
                <w:rFonts w:cs="Arial"/>
                <w:bCs/>
                <w:spacing w:val="0"/>
                <w:szCs w:val="22"/>
              </w:rPr>
              <w:t>uvedené v Požiadavkách O</w:t>
            </w:r>
            <w:r w:rsidRPr="00FB322C">
              <w:rPr>
                <w:rFonts w:cs="Arial"/>
                <w:bCs/>
                <w:spacing w:val="0"/>
                <w:szCs w:val="22"/>
              </w:rPr>
              <w:t>bjednávateľa.“</w:t>
            </w:r>
          </w:p>
          <w:p w14:paraId="5C8D46F5" w14:textId="77777777" w:rsidR="00064484" w:rsidRPr="00F07B96" w:rsidRDefault="00064484" w:rsidP="0083239F">
            <w:pPr>
              <w:pStyle w:val="Zkladntext3"/>
              <w:tabs>
                <w:tab w:val="clear" w:pos="709"/>
                <w:tab w:val="clear" w:pos="1191"/>
                <w:tab w:val="clear" w:pos="1474"/>
              </w:tabs>
              <w:suppressAutoHyphens w:val="0"/>
              <w:rPr>
                <w:rFonts w:cs="Arial"/>
                <w:bCs/>
                <w:spacing w:val="0"/>
                <w:szCs w:val="22"/>
              </w:rPr>
            </w:pPr>
          </w:p>
        </w:tc>
      </w:tr>
      <w:tr w:rsidR="00951265" w:rsidRPr="006C2974" w14:paraId="273C5903" w14:textId="77777777" w:rsidTr="00F670F8">
        <w:trPr>
          <w:gridAfter w:val="1"/>
          <w:wAfter w:w="687" w:type="dxa"/>
        </w:trPr>
        <w:tc>
          <w:tcPr>
            <w:tcW w:w="1384" w:type="dxa"/>
            <w:gridSpan w:val="2"/>
          </w:tcPr>
          <w:p w14:paraId="0DDCDFF5" w14:textId="77777777" w:rsidR="00E2442D" w:rsidRPr="00901AF2" w:rsidRDefault="00E2442D" w:rsidP="0083239F">
            <w:pPr>
              <w:pStyle w:val="NoIndent"/>
              <w:rPr>
                <w:rFonts w:ascii="Arial" w:hAnsi="Arial" w:cs="Arial"/>
                <w:b/>
                <w:color w:val="auto"/>
              </w:rPr>
            </w:pPr>
          </w:p>
        </w:tc>
        <w:tc>
          <w:tcPr>
            <w:tcW w:w="2472" w:type="dxa"/>
          </w:tcPr>
          <w:p w14:paraId="6D886CA7" w14:textId="77777777" w:rsidR="00E2442D" w:rsidRPr="00FE4170" w:rsidRDefault="00E2442D" w:rsidP="0083239F">
            <w:pPr>
              <w:pStyle w:val="NoIndent"/>
              <w:rPr>
                <w:rFonts w:ascii="Arial" w:hAnsi="Arial" w:cs="Arial"/>
                <w:color w:val="auto"/>
              </w:rPr>
            </w:pPr>
          </w:p>
        </w:tc>
        <w:tc>
          <w:tcPr>
            <w:tcW w:w="1073" w:type="dxa"/>
          </w:tcPr>
          <w:p w14:paraId="25BD3AC8" w14:textId="77777777" w:rsidR="00E2442D" w:rsidRPr="00FB322C" w:rsidRDefault="00E2442D" w:rsidP="0083239F">
            <w:pPr>
              <w:pStyle w:val="NoIndent"/>
              <w:rPr>
                <w:rFonts w:ascii="Arial" w:hAnsi="Arial" w:cs="Arial"/>
                <w:b/>
                <w:color w:val="auto"/>
                <w:szCs w:val="22"/>
              </w:rPr>
            </w:pPr>
            <w:r w:rsidRPr="00FB322C">
              <w:rPr>
                <w:rFonts w:ascii="Arial" w:hAnsi="Arial" w:cs="Arial"/>
                <w:b/>
                <w:color w:val="auto"/>
                <w:szCs w:val="22"/>
              </w:rPr>
              <w:t>1.1.4.1</w:t>
            </w:r>
          </w:p>
          <w:p w14:paraId="6784C4B9" w14:textId="77777777" w:rsidR="00352572" w:rsidRPr="00FB322C" w:rsidRDefault="00352572" w:rsidP="0083239F">
            <w:pPr>
              <w:rPr>
                <w:rFonts w:cs="Arial"/>
              </w:rPr>
            </w:pPr>
          </w:p>
        </w:tc>
        <w:tc>
          <w:tcPr>
            <w:tcW w:w="4677" w:type="dxa"/>
          </w:tcPr>
          <w:p w14:paraId="6B7BE4A4" w14:textId="77777777" w:rsidR="00E2442D" w:rsidRPr="00A86531" w:rsidRDefault="00393987" w:rsidP="0083239F">
            <w:pPr>
              <w:rPr>
                <w:rFonts w:cs="Arial"/>
                <w:bCs/>
                <w:szCs w:val="22"/>
              </w:rPr>
            </w:pPr>
            <w:r w:rsidRPr="00A86531">
              <w:rPr>
                <w:rFonts w:cs="Arial"/>
                <w:szCs w:val="22"/>
              </w:rPr>
              <w:t>„</w:t>
            </w:r>
            <w:r w:rsidR="00E2442D" w:rsidRPr="008B4E35">
              <w:rPr>
                <w:rFonts w:cs="Arial"/>
                <w:b/>
                <w:bCs/>
                <w:szCs w:val="22"/>
              </w:rPr>
              <w:t>Akceptovaná zmluvná hodnota</w:t>
            </w:r>
            <w:r w:rsidR="00E2442D" w:rsidRPr="00A86531">
              <w:rPr>
                <w:rFonts w:cs="Arial"/>
                <w:bCs/>
                <w:szCs w:val="22"/>
              </w:rPr>
              <w:t>”</w:t>
            </w:r>
          </w:p>
          <w:p w14:paraId="0AFF55F3" w14:textId="77777777" w:rsidR="00E2442D" w:rsidRPr="00F07B96" w:rsidRDefault="00E2442D" w:rsidP="0083239F">
            <w:pPr>
              <w:rPr>
                <w:rFonts w:cs="Arial"/>
                <w:b/>
                <w:szCs w:val="22"/>
              </w:rPr>
            </w:pPr>
          </w:p>
          <w:p w14:paraId="00911430" w14:textId="77777777" w:rsidR="00E2442D" w:rsidRDefault="00E2442D" w:rsidP="0083239F">
            <w:pPr>
              <w:jc w:val="both"/>
              <w:rPr>
                <w:rFonts w:cs="Arial"/>
                <w:bCs/>
                <w:szCs w:val="22"/>
              </w:rPr>
            </w:pPr>
            <w:r w:rsidRPr="00742FB8">
              <w:rPr>
                <w:rFonts w:cs="Arial"/>
                <w:bCs/>
                <w:szCs w:val="22"/>
              </w:rPr>
              <w:t xml:space="preserve">Pôvodný text </w:t>
            </w:r>
            <w:proofErr w:type="spellStart"/>
            <w:r w:rsidRPr="00742FB8">
              <w:rPr>
                <w:rFonts w:cs="Arial"/>
                <w:bCs/>
                <w:szCs w:val="22"/>
              </w:rPr>
              <w:t>podčlánku</w:t>
            </w:r>
            <w:proofErr w:type="spellEnd"/>
            <w:r w:rsidRPr="00742FB8">
              <w:rPr>
                <w:rFonts w:cs="Arial"/>
                <w:bCs/>
                <w:szCs w:val="22"/>
              </w:rPr>
              <w:t xml:space="preserve"> nahraďte nasledovne:</w:t>
            </w:r>
          </w:p>
          <w:p w14:paraId="58C01ECC" w14:textId="77777777" w:rsidR="00064484" w:rsidRPr="00742FB8" w:rsidRDefault="00064484" w:rsidP="0083239F">
            <w:pPr>
              <w:jc w:val="both"/>
              <w:rPr>
                <w:rFonts w:cs="Arial"/>
                <w:bCs/>
                <w:szCs w:val="22"/>
              </w:rPr>
            </w:pPr>
          </w:p>
          <w:p w14:paraId="5D6A5C23" w14:textId="77777777" w:rsidR="00C401C0" w:rsidRDefault="00E2442D" w:rsidP="00AF164A">
            <w:pPr>
              <w:pStyle w:val="NoIndent"/>
              <w:jc w:val="both"/>
              <w:rPr>
                <w:rFonts w:ascii="Arial" w:hAnsi="Arial" w:cs="Arial"/>
                <w:bCs/>
                <w:color w:val="auto"/>
                <w:szCs w:val="22"/>
              </w:rPr>
            </w:pPr>
            <w:r w:rsidRPr="00742FB8">
              <w:rPr>
                <w:rFonts w:ascii="Arial" w:hAnsi="Arial" w:cs="Arial"/>
                <w:bCs/>
                <w:color w:val="auto"/>
                <w:szCs w:val="22"/>
              </w:rPr>
              <w:t>„Akceptovaná zmluvná hodnota“ znamená „Navrhovanú zmluvnú cenu“ uvedenú v ponuke uchádzača tak</w:t>
            </w:r>
            <w:r w:rsidR="00EB0C6C" w:rsidRPr="00742FB8">
              <w:rPr>
                <w:rFonts w:ascii="Arial" w:hAnsi="Arial" w:cs="Arial"/>
                <w:bCs/>
                <w:color w:val="auto"/>
                <w:szCs w:val="22"/>
              </w:rPr>
              <w:t>,</w:t>
            </w:r>
            <w:r w:rsidRPr="00742FB8">
              <w:rPr>
                <w:rFonts w:ascii="Arial" w:hAnsi="Arial" w:cs="Arial"/>
                <w:bCs/>
                <w:color w:val="auto"/>
                <w:szCs w:val="22"/>
              </w:rPr>
              <w:t xml:space="preserve"> ako je akceptovaná v</w:t>
            </w:r>
            <w:r w:rsidR="00AB5C9A" w:rsidRPr="00742FB8">
              <w:rPr>
                <w:rFonts w:ascii="Arial" w:hAnsi="Arial" w:cs="Arial"/>
                <w:bCs/>
                <w:color w:val="auto"/>
                <w:szCs w:val="22"/>
              </w:rPr>
              <w:t> </w:t>
            </w:r>
            <w:r w:rsidRPr="00742FB8">
              <w:rPr>
                <w:rFonts w:ascii="Arial" w:hAnsi="Arial" w:cs="Arial"/>
                <w:bCs/>
                <w:color w:val="auto"/>
                <w:szCs w:val="22"/>
              </w:rPr>
              <w:t>Zmluv</w:t>
            </w:r>
            <w:r w:rsidR="00AB5C9A" w:rsidRPr="00742FB8">
              <w:rPr>
                <w:rFonts w:ascii="Arial" w:hAnsi="Arial" w:cs="Arial"/>
                <w:bCs/>
                <w:color w:val="auto"/>
                <w:szCs w:val="22"/>
              </w:rPr>
              <w:t>ných dojednaniach</w:t>
            </w:r>
            <w:r w:rsidR="002C2A6E" w:rsidRPr="00742FB8">
              <w:rPr>
                <w:rFonts w:ascii="Arial" w:hAnsi="Arial" w:cs="Arial"/>
                <w:bCs/>
                <w:color w:val="auto"/>
                <w:szCs w:val="22"/>
              </w:rPr>
              <w:t xml:space="preserve"> </w:t>
            </w:r>
            <w:r w:rsidR="000E405F" w:rsidRPr="00742FB8">
              <w:rPr>
                <w:rFonts w:ascii="Arial" w:hAnsi="Arial" w:cs="Arial"/>
                <w:bCs/>
                <w:color w:val="auto"/>
                <w:szCs w:val="22"/>
              </w:rPr>
              <w:t>za</w:t>
            </w:r>
            <w:r w:rsidR="004762CB" w:rsidRPr="00742FB8">
              <w:rPr>
                <w:rFonts w:ascii="Arial" w:hAnsi="Arial" w:cs="Arial"/>
                <w:bCs/>
                <w:color w:val="auto"/>
                <w:szCs w:val="22"/>
              </w:rPr>
              <w:t xml:space="preserve"> vyprojektovanie,</w:t>
            </w:r>
            <w:r w:rsidR="000E405F" w:rsidRPr="005B0752">
              <w:rPr>
                <w:rFonts w:ascii="Arial" w:hAnsi="Arial" w:cs="Arial"/>
                <w:bCs/>
                <w:color w:val="auto"/>
                <w:szCs w:val="22"/>
              </w:rPr>
              <w:t xml:space="preserve"> </w:t>
            </w:r>
            <w:r w:rsidR="00DD3513" w:rsidRPr="005B0752">
              <w:rPr>
                <w:rFonts w:ascii="Arial" w:hAnsi="Arial" w:cs="Arial"/>
                <w:bCs/>
                <w:color w:val="auto"/>
                <w:szCs w:val="22"/>
              </w:rPr>
              <w:t>vyhotovenie</w:t>
            </w:r>
            <w:r w:rsidR="00AF164A">
              <w:rPr>
                <w:rFonts w:ascii="Arial" w:hAnsi="Arial" w:cs="Arial"/>
                <w:bCs/>
                <w:color w:val="auto"/>
                <w:szCs w:val="22"/>
              </w:rPr>
              <w:t xml:space="preserve"> a </w:t>
            </w:r>
            <w:r w:rsidR="00DD3513" w:rsidRPr="005B0752">
              <w:rPr>
                <w:rFonts w:ascii="Arial" w:hAnsi="Arial" w:cs="Arial"/>
                <w:bCs/>
                <w:color w:val="auto"/>
                <w:szCs w:val="22"/>
              </w:rPr>
              <w:t>dokončenie</w:t>
            </w:r>
            <w:r w:rsidR="0031501A" w:rsidRPr="005B0752">
              <w:rPr>
                <w:rFonts w:ascii="Arial" w:hAnsi="Arial" w:cs="Arial"/>
                <w:bCs/>
                <w:color w:val="auto"/>
                <w:szCs w:val="22"/>
              </w:rPr>
              <w:t xml:space="preserve"> </w:t>
            </w:r>
            <w:r w:rsidR="00DD3513" w:rsidRPr="005B0752">
              <w:rPr>
                <w:rFonts w:ascii="Arial" w:hAnsi="Arial" w:cs="Arial"/>
                <w:bCs/>
                <w:color w:val="auto"/>
                <w:szCs w:val="22"/>
              </w:rPr>
              <w:t>Diela</w:t>
            </w:r>
            <w:r w:rsidR="00FD2F0C" w:rsidRPr="005B0752">
              <w:rPr>
                <w:rFonts w:ascii="Arial" w:hAnsi="Arial" w:cs="Arial"/>
                <w:bCs/>
                <w:color w:val="auto"/>
                <w:szCs w:val="22"/>
              </w:rPr>
              <w:t xml:space="preserve"> a odstránenie akýchkoľvek vád</w:t>
            </w:r>
            <w:r w:rsidR="00154015" w:rsidRPr="005B0752">
              <w:rPr>
                <w:rFonts w:ascii="Arial" w:hAnsi="Arial" w:cs="Arial"/>
                <w:bCs/>
                <w:color w:val="auto"/>
                <w:szCs w:val="22"/>
              </w:rPr>
              <w:t>.</w:t>
            </w:r>
            <w:r w:rsidR="00D46315" w:rsidRPr="00DD57BC">
              <w:rPr>
                <w:rFonts w:ascii="Arial" w:hAnsi="Arial" w:cs="Arial"/>
                <w:bCs/>
                <w:color w:val="auto"/>
                <w:szCs w:val="22"/>
              </w:rPr>
              <w:t>“</w:t>
            </w:r>
          </w:p>
          <w:p w14:paraId="545DA2D3" w14:textId="77777777" w:rsidR="00064484" w:rsidRPr="00064484" w:rsidRDefault="00064484" w:rsidP="008B4E35"/>
        </w:tc>
      </w:tr>
      <w:tr w:rsidR="00951265" w:rsidRPr="006C2974" w14:paraId="15F1FA0E" w14:textId="77777777" w:rsidTr="00F670F8">
        <w:trPr>
          <w:gridAfter w:val="1"/>
          <w:wAfter w:w="687" w:type="dxa"/>
        </w:trPr>
        <w:tc>
          <w:tcPr>
            <w:tcW w:w="1384" w:type="dxa"/>
            <w:gridSpan w:val="2"/>
          </w:tcPr>
          <w:p w14:paraId="512F9231" w14:textId="77777777" w:rsidR="00F67E6C" w:rsidRPr="00901AF2" w:rsidRDefault="00F67E6C" w:rsidP="0083239F">
            <w:pPr>
              <w:pStyle w:val="NoIndent"/>
              <w:rPr>
                <w:rFonts w:ascii="Arial" w:hAnsi="Arial" w:cs="Arial"/>
                <w:b/>
                <w:color w:val="auto"/>
              </w:rPr>
            </w:pPr>
          </w:p>
        </w:tc>
        <w:tc>
          <w:tcPr>
            <w:tcW w:w="2472" w:type="dxa"/>
          </w:tcPr>
          <w:p w14:paraId="2908544B" w14:textId="77777777" w:rsidR="00F67E6C" w:rsidRPr="00FE4170" w:rsidRDefault="00F67E6C" w:rsidP="0083239F">
            <w:pPr>
              <w:pStyle w:val="NoIndent"/>
              <w:rPr>
                <w:rFonts w:ascii="Arial" w:hAnsi="Arial" w:cs="Arial"/>
                <w:color w:val="auto"/>
              </w:rPr>
            </w:pPr>
          </w:p>
        </w:tc>
        <w:tc>
          <w:tcPr>
            <w:tcW w:w="1073" w:type="dxa"/>
          </w:tcPr>
          <w:p w14:paraId="3F9689B4" w14:textId="77777777" w:rsidR="00F67E6C" w:rsidRPr="00FB322C" w:rsidRDefault="00F67E6C" w:rsidP="0083239F">
            <w:pPr>
              <w:pStyle w:val="NoIndent"/>
              <w:rPr>
                <w:rFonts w:ascii="Arial" w:hAnsi="Arial" w:cs="Arial"/>
                <w:b/>
                <w:color w:val="auto"/>
                <w:szCs w:val="22"/>
              </w:rPr>
            </w:pPr>
            <w:r w:rsidRPr="00FB322C">
              <w:rPr>
                <w:rFonts w:ascii="Arial" w:hAnsi="Arial" w:cs="Arial"/>
                <w:b/>
                <w:color w:val="auto"/>
                <w:szCs w:val="22"/>
              </w:rPr>
              <w:t>1.1.4.11</w:t>
            </w:r>
          </w:p>
        </w:tc>
        <w:tc>
          <w:tcPr>
            <w:tcW w:w="4677" w:type="dxa"/>
          </w:tcPr>
          <w:p w14:paraId="0D2D8AAC" w14:textId="77777777" w:rsidR="00F67E6C" w:rsidRDefault="00F67E6C" w:rsidP="0083239F">
            <w:pPr>
              <w:jc w:val="both"/>
              <w:rPr>
                <w:rFonts w:cs="Arial"/>
                <w:szCs w:val="22"/>
              </w:rPr>
            </w:pPr>
            <w:r w:rsidRPr="00FB322C">
              <w:rPr>
                <w:rFonts w:cs="Arial"/>
                <w:szCs w:val="22"/>
              </w:rPr>
              <w:t>„</w:t>
            </w:r>
            <w:r w:rsidRPr="008B4E35">
              <w:rPr>
                <w:rFonts w:cs="Arial"/>
                <w:b/>
                <w:szCs w:val="22"/>
              </w:rPr>
              <w:t>Zádržné</w:t>
            </w:r>
            <w:r w:rsidRPr="00FB322C">
              <w:rPr>
                <w:rFonts w:cs="Arial"/>
                <w:szCs w:val="22"/>
              </w:rPr>
              <w:t>“</w:t>
            </w:r>
          </w:p>
          <w:p w14:paraId="272D9884" w14:textId="77777777" w:rsidR="00064484" w:rsidRPr="00FB322C" w:rsidRDefault="00064484" w:rsidP="0083239F">
            <w:pPr>
              <w:jc w:val="both"/>
              <w:rPr>
                <w:rFonts w:cs="Arial"/>
              </w:rPr>
            </w:pPr>
          </w:p>
          <w:p w14:paraId="1B40C3FE" w14:textId="77777777" w:rsidR="00F67E6C" w:rsidRPr="00A86531" w:rsidRDefault="00F67E6C" w:rsidP="0083239F">
            <w:pPr>
              <w:jc w:val="both"/>
              <w:rPr>
                <w:rFonts w:cs="Arial"/>
              </w:rPr>
            </w:pPr>
            <w:r w:rsidRPr="00A86531">
              <w:rPr>
                <w:rFonts w:cs="Arial"/>
              </w:rPr>
              <w:t xml:space="preserve">Na konci </w:t>
            </w:r>
            <w:proofErr w:type="spellStart"/>
            <w:r w:rsidRPr="00A86531">
              <w:rPr>
                <w:rFonts w:cs="Arial"/>
              </w:rPr>
              <w:t>podčlánku</w:t>
            </w:r>
            <w:proofErr w:type="spellEnd"/>
            <w:r w:rsidRPr="00A86531">
              <w:rPr>
                <w:rFonts w:cs="Arial"/>
              </w:rPr>
              <w:t xml:space="preserve"> doplňte nasledovný text:</w:t>
            </w:r>
          </w:p>
          <w:p w14:paraId="1EAB980E" w14:textId="77777777" w:rsidR="00F67E6C" w:rsidRPr="00F07B96" w:rsidRDefault="00F67E6C" w:rsidP="0083239F">
            <w:pPr>
              <w:pStyle w:val="Odsekzoznamu"/>
              <w:spacing w:after="0" w:line="240" w:lineRule="auto"/>
              <w:jc w:val="both"/>
              <w:rPr>
                <w:rFonts w:ascii="Arial" w:hAnsi="Arial" w:cs="Arial"/>
              </w:rPr>
            </w:pPr>
          </w:p>
          <w:p w14:paraId="37F50E14" w14:textId="77777777" w:rsidR="00F67E6C" w:rsidRDefault="00F67E6C" w:rsidP="0083239F">
            <w:pPr>
              <w:rPr>
                <w:rFonts w:cs="Arial"/>
                <w:szCs w:val="22"/>
              </w:rPr>
            </w:pPr>
            <w:r w:rsidRPr="00742FB8">
              <w:rPr>
                <w:rFonts w:cs="Arial"/>
                <w:szCs w:val="22"/>
              </w:rPr>
              <w:t>„Ak v Prílohe k ponuke nie je uvedená výška  percenta zadržaných platieb, tento podčlánok nebude platiť.“</w:t>
            </w:r>
          </w:p>
          <w:p w14:paraId="4F29E98F" w14:textId="77777777" w:rsidR="00064484" w:rsidRPr="00742FB8" w:rsidRDefault="00064484" w:rsidP="0083239F">
            <w:pPr>
              <w:rPr>
                <w:rFonts w:cs="Arial"/>
                <w:szCs w:val="22"/>
              </w:rPr>
            </w:pPr>
          </w:p>
        </w:tc>
      </w:tr>
      <w:tr w:rsidR="00951265" w:rsidRPr="006C2974" w14:paraId="1D778104" w14:textId="77777777" w:rsidTr="00F670F8">
        <w:trPr>
          <w:gridAfter w:val="1"/>
          <w:wAfter w:w="687" w:type="dxa"/>
        </w:trPr>
        <w:tc>
          <w:tcPr>
            <w:tcW w:w="1384" w:type="dxa"/>
            <w:gridSpan w:val="2"/>
          </w:tcPr>
          <w:p w14:paraId="7F129C29" w14:textId="77777777" w:rsidR="001666F0" w:rsidRPr="00901AF2" w:rsidRDefault="001666F0" w:rsidP="0083239F">
            <w:pPr>
              <w:pStyle w:val="NoIndent"/>
              <w:rPr>
                <w:rFonts w:ascii="Arial" w:hAnsi="Arial" w:cs="Arial"/>
                <w:b/>
                <w:color w:val="auto"/>
              </w:rPr>
            </w:pPr>
          </w:p>
        </w:tc>
        <w:tc>
          <w:tcPr>
            <w:tcW w:w="2472" w:type="dxa"/>
          </w:tcPr>
          <w:p w14:paraId="07FDD020" w14:textId="77777777" w:rsidR="001666F0" w:rsidRPr="00FE4170" w:rsidRDefault="001666F0" w:rsidP="0083239F">
            <w:pPr>
              <w:pStyle w:val="NoIndent"/>
              <w:rPr>
                <w:rFonts w:ascii="Arial" w:hAnsi="Arial" w:cs="Arial"/>
                <w:color w:val="auto"/>
              </w:rPr>
            </w:pPr>
          </w:p>
        </w:tc>
        <w:tc>
          <w:tcPr>
            <w:tcW w:w="1073" w:type="dxa"/>
          </w:tcPr>
          <w:p w14:paraId="2F261F96" w14:textId="77777777" w:rsidR="001666F0" w:rsidRPr="00FB322C" w:rsidRDefault="001666F0" w:rsidP="0083239F">
            <w:pPr>
              <w:pStyle w:val="NoIndent"/>
              <w:rPr>
                <w:rFonts w:ascii="Arial" w:hAnsi="Arial" w:cs="Arial"/>
                <w:b/>
                <w:color w:val="auto"/>
              </w:rPr>
            </w:pPr>
            <w:r w:rsidRPr="00FB322C">
              <w:rPr>
                <w:rFonts w:ascii="Arial" w:hAnsi="Arial" w:cs="Arial"/>
                <w:b/>
                <w:color w:val="auto"/>
                <w:szCs w:val="22"/>
              </w:rPr>
              <w:t>1.1.5.9</w:t>
            </w:r>
          </w:p>
        </w:tc>
        <w:tc>
          <w:tcPr>
            <w:tcW w:w="4677" w:type="dxa"/>
          </w:tcPr>
          <w:p w14:paraId="64968DAA" w14:textId="77777777" w:rsidR="008A4AF7" w:rsidRPr="00F07B96" w:rsidRDefault="008A4AF7" w:rsidP="0083239F">
            <w:pPr>
              <w:rPr>
                <w:rFonts w:cs="Arial"/>
                <w:bCs/>
                <w:szCs w:val="22"/>
              </w:rPr>
            </w:pPr>
            <w:r w:rsidRPr="00FB322C">
              <w:rPr>
                <w:rFonts w:cs="Arial"/>
                <w:bCs/>
                <w:szCs w:val="22"/>
              </w:rPr>
              <w:t>Vložte nov</w:t>
            </w:r>
            <w:r w:rsidR="00E8060B" w:rsidRPr="00FB322C">
              <w:rPr>
                <w:rFonts w:cs="Arial"/>
                <w:bCs/>
                <w:szCs w:val="22"/>
              </w:rPr>
              <w:t>ú</w:t>
            </w:r>
            <w:r w:rsidRPr="00A86531">
              <w:rPr>
                <w:rFonts w:cs="Arial"/>
                <w:bCs/>
                <w:szCs w:val="22"/>
              </w:rPr>
              <w:t xml:space="preserve"> </w:t>
            </w:r>
            <w:r w:rsidR="00E8060B" w:rsidRPr="00A86531">
              <w:rPr>
                <w:rFonts w:cs="Arial"/>
                <w:bCs/>
                <w:szCs w:val="22"/>
              </w:rPr>
              <w:t>definíciu</w:t>
            </w:r>
            <w:r w:rsidRPr="00F07B96">
              <w:rPr>
                <w:rFonts w:cs="Arial"/>
                <w:bCs/>
                <w:szCs w:val="22"/>
              </w:rPr>
              <w:t>:</w:t>
            </w:r>
          </w:p>
          <w:p w14:paraId="7EC59A3B" w14:textId="77777777" w:rsidR="00064484" w:rsidRDefault="00064484" w:rsidP="0083239F">
            <w:pPr>
              <w:rPr>
                <w:rFonts w:cs="Arial"/>
                <w:bCs/>
                <w:szCs w:val="22"/>
              </w:rPr>
            </w:pPr>
          </w:p>
          <w:p w14:paraId="7DBAC3B7" w14:textId="77777777" w:rsidR="001666F0" w:rsidRPr="005B0752" w:rsidRDefault="003959D3" w:rsidP="0083239F">
            <w:pPr>
              <w:rPr>
                <w:rFonts w:cs="Arial"/>
                <w:bCs/>
                <w:szCs w:val="22"/>
              </w:rPr>
            </w:pPr>
            <w:r w:rsidRPr="00742FB8">
              <w:rPr>
                <w:rFonts w:cs="Arial"/>
                <w:bCs/>
                <w:szCs w:val="22"/>
              </w:rPr>
              <w:t>„</w:t>
            </w:r>
            <w:r w:rsidRPr="001A7ED4">
              <w:rPr>
                <w:rFonts w:cs="Arial"/>
                <w:b/>
                <w:bCs/>
                <w:szCs w:val="22"/>
              </w:rPr>
              <w:t>Časť stavby</w:t>
            </w:r>
            <w:r w:rsidRPr="00742FB8">
              <w:rPr>
                <w:rFonts w:cs="Arial"/>
                <w:bCs/>
                <w:szCs w:val="22"/>
              </w:rPr>
              <w:t xml:space="preserve">“, </w:t>
            </w:r>
            <w:r w:rsidR="001666F0" w:rsidRPr="00742FB8">
              <w:rPr>
                <w:rFonts w:cs="Arial"/>
                <w:bCs/>
                <w:szCs w:val="22"/>
              </w:rPr>
              <w:t>“</w:t>
            </w:r>
            <w:r w:rsidRPr="001A7ED4">
              <w:rPr>
                <w:rFonts w:cs="Arial"/>
                <w:b/>
                <w:bCs/>
                <w:szCs w:val="22"/>
              </w:rPr>
              <w:t>s</w:t>
            </w:r>
            <w:r w:rsidR="001666F0" w:rsidRPr="001A7ED4">
              <w:rPr>
                <w:rFonts w:cs="Arial"/>
                <w:b/>
                <w:bCs/>
                <w:szCs w:val="22"/>
              </w:rPr>
              <w:t>tavebný objekt</w:t>
            </w:r>
            <w:r w:rsidR="001666F0" w:rsidRPr="00742FB8">
              <w:rPr>
                <w:rFonts w:cs="Arial"/>
                <w:bCs/>
                <w:szCs w:val="22"/>
              </w:rPr>
              <w:t>“</w:t>
            </w:r>
            <w:r w:rsidRPr="00742FB8">
              <w:rPr>
                <w:rFonts w:cs="Arial"/>
                <w:bCs/>
                <w:szCs w:val="22"/>
              </w:rPr>
              <w:t>,</w:t>
            </w:r>
            <w:r w:rsidR="001666F0" w:rsidRPr="00742FB8">
              <w:rPr>
                <w:rFonts w:cs="Arial"/>
                <w:bCs/>
                <w:szCs w:val="22"/>
              </w:rPr>
              <w:t xml:space="preserve"> „</w:t>
            </w:r>
            <w:r w:rsidR="001666F0" w:rsidRPr="001A7ED4">
              <w:rPr>
                <w:rFonts w:cs="Arial"/>
                <w:b/>
                <w:bCs/>
                <w:szCs w:val="22"/>
              </w:rPr>
              <w:t>prevádzkový súbor</w:t>
            </w:r>
            <w:r w:rsidR="001666F0" w:rsidRPr="00742FB8">
              <w:rPr>
                <w:rFonts w:cs="Arial"/>
                <w:bCs/>
                <w:szCs w:val="22"/>
              </w:rPr>
              <w:t>”</w:t>
            </w:r>
            <w:r w:rsidR="007076EC" w:rsidRPr="00742FB8">
              <w:rPr>
                <w:rFonts w:cs="Arial"/>
                <w:bCs/>
                <w:szCs w:val="22"/>
              </w:rPr>
              <w:t>,</w:t>
            </w:r>
            <w:r w:rsidR="00076493" w:rsidRPr="00742FB8">
              <w:rPr>
                <w:rFonts w:cs="Arial"/>
                <w:bCs/>
                <w:szCs w:val="22"/>
              </w:rPr>
              <w:t xml:space="preserve"> </w:t>
            </w:r>
            <w:r w:rsidR="007076EC" w:rsidRPr="00742FB8">
              <w:rPr>
                <w:rFonts w:cs="Arial"/>
                <w:bCs/>
                <w:szCs w:val="22"/>
              </w:rPr>
              <w:t>„</w:t>
            </w:r>
            <w:r w:rsidR="007076EC" w:rsidRPr="001A7ED4">
              <w:rPr>
                <w:rFonts w:cs="Arial"/>
                <w:b/>
                <w:bCs/>
                <w:szCs w:val="22"/>
              </w:rPr>
              <w:t>technologická časť</w:t>
            </w:r>
            <w:r w:rsidR="007076EC" w:rsidRPr="00742FB8">
              <w:rPr>
                <w:rFonts w:cs="Arial"/>
                <w:bCs/>
                <w:szCs w:val="22"/>
              </w:rPr>
              <w:t>“, „</w:t>
            </w:r>
            <w:r w:rsidR="007076EC" w:rsidRPr="001A7ED4">
              <w:rPr>
                <w:rFonts w:cs="Arial"/>
                <w:b/>
                <w:bCs/>
                <w:szCs w:val="22"/>
              </w:rPr>
              <w:t>objekt</w:t>
            </w:r>
            <w:r w:rsidR="007076EC" w:rsidRPr="00742FB8">
              <w:rPr>
                <w:rFonts w:cs="Arial"/>
                <w:bCs/>
                <w:szCs w:val="22"/>
              </w:rPr>
              <w:t>“</w:t>
            </w:r>
          </w:p>
          <w:p w14:paraId="00F32E1C" w14:textId="77777777" w:rsidR="001666F0" w:rsidRPr="005B0752" w:rsidRDefault="001666F0" w:rsidP="0083239F">
            <w:pPr>
              <w:rPr>
                <w:rFonts w:cs="Arial"/>
                <w:b/>
                <w:szCs w:val="22"/>
              </w:rPr>
            </w:pPr>
          </w:p>
          <w:p w14:paraId="0C3C8792" w14:textId="77777777" w:rsidR="001666F0" w:rsidRDefault="001666F0" w:rsidP="0083239F">
            <w:pPr>
              <w:jc w:val="both"/>
              <w:rPr>
                <w:rFonts w:cs="Arial"/>
              </w:rPr>
            </w:pPr>
            <w:r w:rsidRPr="005B0752">
              <w:rPr>
                <w:rFonts w:cs="Arial"/>
              </w:rPr>
              <w:t>Kdekoľvek sa v </w:t>
            </w:r>
            <w:r w:rsidR="003959D3" w:rsidRPr="005B0752">
              <w:rPr>
                <w:rFonts w:cs="Arial"/>
              </w:rPr>
              <w:t>Z</w:t>
            </w:r>
            <w:r w:rsidRPr="00DD57BC">
              <w:rPr>
                <w:rFonts w:cs="Arial"/>
              </w:rPr>
              <w:t>mluve vyskyt</w:t>
            </w:r>
            <w:r w:rsidR="003959D3" w:rsidRPr="00E64C36">
              <w:rPr>
                <w:rFonts w:cs="Arial"/>
              </w:rPr>
              <w:t>ujú</w:t>
            </w:r>
            <w:r w:rsidRPr="00566FC4">
              <w:rPr>
                <w:rFonts w:cs="Arial"/>
              </w:rPr>
              <w:t xml:space="preserve"> výraz</w:t>
            </w:r>
            <w:r w:rsidR="003959D3" w:rsidRPr="00566FC4">
              <w:rPr>
                <w:rFonts w:cs="Arial"/>
              </w:rPr>
              <w:t>y</w:t>
            </w:r>
            <w:r w:rsidRPr="00566FC4">
              <w:rPr>
                <w:rFonts w:cs="Arial"/>
              </w:rPr>
              <w:t xml:space="preserve"> </w:t>
            </w:r>
            <w:r w:rsidR="003959D3" w:rsidRPr="00566FC4">
              <w:rPr>
                <w:rFonts w:cs="Arial"/>
              </w:rPr>
              <w:t xml:space="preserve">„časť stavby“, </w:t>
            </w:r>
            <w:r w:rsidRPr="001A0DDF">
              <w:rPr>
                <w:rFonts w:cs="Arial"/>
              </w:rPr>
              <w:t>„stavebný objekt</w:t>
            </w:r>
            <w:r w:rsidR="00ED4050" w:rsidRPr="001A0DDF">
              <w:rPr>
                <w:rFonts w:cs="Arial"/>
              </w:rPr>
              <w:t xml:space="preserve"> </w:t>
            </w:r>
            <w:r w:rsidR="00DD3513" w:rsidRPr="00C96E7C">
              <w:rPr>
                <w:rFonts w:cs="Arial"/>
              </w:rPr>
              <w:t>(SO)</w:t>
            </w:r>
            <w:r w:rsidRPr="00896806">
              <w:rPr>
                <w:rFonts w:cs="Arial"/>
              </w:rPr>
              <w:t>“ alebo „prevádzkový súbor</w:t>
            </w:r>
            <w:r w:rsidR="00ED4050" w:rsidRPr="006C2974">
              <w:rPr>
                <w:rFonts w:cs="Arial"/>
              </w:rPr>
              <w:t xml:space="preserve"> </w:t>
            </w:r>
            <w:r w:rsidR="00DD3513" w:rsidRPr="006C2974">
              <w:rPr>
                <w:rFonts w:cs="Arial"/>
              </w:rPr>
              <w:t>(PS)</w:t>
            </w:r>
            <w:r w:rsidRPr="006C2974">
              <w:rPr>
                <w:rFonts w:cs="Arial"/>
              </w:rPr>
              <w:t>“</w:t>
            </w:r>
            <w:r w:rsidR="003959D3" w:rsidRPr="006C2974">
              <w:rPr>
                <w:rFonts w:cs="Arial"/>
              </w:rPr>
              <w:t>,</w:t>
            </w:r>
            <w:r w:rsidRPr="006C2974">
              <w:rPr>
                <w:rFonts w:cs="Arial"/>
              </w:rPr>
              <w:t xml:space="preserve"> </w:t>
            </w:r>
            <w:r w:rsidR="00393987" w:rsidRPr="006C2974">
              <w:rPr>
                <w:rFonts w:cs="Arial"/>
                <w:szCs w:val="22"/>
              </w:rPr>
              <w:t>„</w:t>
            </w:r>
            <w:r w:rsidR="00E043D1" w:rsidRPr="006C2974">
              <w:rPr>
                <w:rFonts w:cs="Arial"/>
              </w:rPr>
              <w:t>technologická časť</w:t>
            </w:r>
            <w:r w:rsidR="00393987" w:rsidRPr="006C2974">
              <w:rPr>
                <w:rFonts w:cs="Arial"/>
              </w:rPr>
              <w:t>“</w:t>
            </w:r>
            <w:r w:rsidR="00E043D1" w:rsidRPr="006C2974">
              <w:rPr>
                <w:rFonts w:cs="Arial"/>
              </w:rPr>
              <w:t xml:space="preserve"> alebo „objekt“ </w:t>
            </w:r>
            <w:r w:rsidRPr="006C2974">
              <w:rPr>
                <w:rFonts w:cs="Arial"/>
              </w:rPr>
              <w:t xml:space="preserve">má sa za to, že tieto výrazy sú rovnocenné </w:t>
            </w:r>
            <w:r w:rsidR="003959D3" w:rsidRPr="006C2974">
              <w:rPr>
                <w:rFonts w:cs="Arial"/>
              </w:rPr>
              <w:t xml:space="preserve">a majú byť interpretované rovnako ako </w:t>
            </w:r>
            <w:r w:rsidRPr="006C2974">
              <w:rPr>
                <w:rFonts w:cs="Arial"/>
              </w:rPr>
              <w:t>výraz „časť Diela“.</w:t>
            </w:r>
          </w:p>
          <w:p w14:paraId="0929A3A4" w14:textId="77777777" w:rsidR="00064484" w:rsidRPr="006C2974" w:rsidRDefault="00064484" w:rsidP="0083239F">
            <w:pPr>
              <w:jc w:val="both"/>
              <w:rPr>
                <w:rFonts w:cs="Arial"/>
                <w:bCs/>
                <w:szCs w:val="22"/>
              </w:rPr>
            </w:pPr>
          </w:p>
        </w:tc>
      </w:tr>
      <w:tr w:rsidR="00951265" w:rsidRPr="006C2974" w14:paraId="51F2FFF4" w14:textId="77777777" w:rsidTr="00F670F8">
        <w:trPr>
          <w:gridAfter w:val="1"/>
          <w:wAfter w:w="687" w:type="dxa"/>
        </w:trPr>
        <w:tc>
          <w:tcPr>
            <w:tcW w:w="1384" w:type="dxa"/>
            <w:gridSpan w:val="2"/>
          </w:tcPr>
          <w:p w14:paraId="0C9D3BA7" w14:textId="77777777" w:rsidR="00E2442D" w:rsidRPr="00901AF2" w:rsidRDefault="00E2442D" w:rsidP="0083239F">
            <w:pPr>
              <w:pStyle w:val="NoIndent"/>
              <w:rPr>
                <w:rFonts w:ascii="Arial" w:hAnsi="Arial" w:cs="Arial"/>
                <w:b/>
                <w:color w:val="auto"/>
              </w:rPr>
            </w:pPr>
          </w:p>
        </w:tc>
        <w:tc>
          <w:tcPr>
            <w:tcW w:w="2472" w:type="dxa"/>
          </w:tcPr>
          <w:p w14:paraId="0706328D" w14:textId="77777777" w:rsidR="00E2442D" w:rsidRPr="00FE4170" w:rsidRDefault="00E2442D" w:rsidP="0083239F">
            <w:pPr>
              <w:pStyle w:val="NoIndent"/>
              <w:rPr>
                <w:rFonts w:ascii="Arial" w:hAnsi="Arial" w:cs="Arial"/>
                <w:color w:val="auto"/>
              </w:rPr>
            </w:pPr>
          </w:p>
        </w:tc>
        <w:tc>
          <w:tcPr>
            <w:tcW w:w="1073" w:type="dxa"/>
          </w:tcPr>
          <w:p w14:paraId="13CE01E3" w14:textId="77777777" w:rsidR="00E2442D" w:rsidRPr="00FB322C" w:rsidRDefault="00E2442D" w:rsidP="0083239F">
            <w:pPr>
              <w:pStyle w:val="NoIndent"/>
              <w:rPr>
                <w:rFonts w:ascii="Arial" w:hAnsi="Arial" w:cs="Arial"/>
                <w:b/>
                <w:color w:val="auto"/>
              </w:rPr>
            </w:pPr>
            <w:r w:rsidRPr="00FB322C">
              <w:rPr>
                <w:rFonts w:ascii="Arial" w:hAnsi="Arial" w:cs="Arial"/>
                <w:b/>
                <w:color w:val="auto"/>
                <w:szCs w:val="22"/>
              </w:rPr>
              <w:t>1.1.6.3</w:t>
            </w:r>
          </w:p>
        </w:tc>
        <w:tc>
          <w:tcPr>
            <w:tcW w:w="4677" w:type="dxa"/>
          </w:tcPr>
          <w:p w14:paraId="612B1533" w14:textId="77777777" w:rsidR="00E2442D" w:rsidRPr="00A86531" w:rsidRDefault="00393987" w:rsidP="0083239F">
            <w:pPr>
              <w:rPr>
                <w:rFonts w:cs="Arial"/>
                <w:bCs/>
                <w:szCs w:val="22"/>
              </w:rPr>
            </w:pPr>
            <w:r w:rsidRPr="00FB322C">
              <w:rPr>
                <w:rFonts w:cs="Arial"/>
                <w:szCs w:val="22"/>
              </w:rPr>
              <w:t>„</w:t>
            </w:r>
            <w:r w:rsidR="00E2442D" w:rsidRPr="001A7ED4">
              <w:rPr>
                <w:rFonts w:cs="Arial"/>
                <w:b/>
                <w:bCs/>
                <w:szCs w:val="22"/>
              </w:rPr>
              <w:t>Zariadenie Objednávateľa</w:t>
            </w:r>
            <w:r w:rsidR="00E2442D" w:rsidRPr="00FB322C">
              <w:rPr>
                <w:rFonts w:cs="Arial"/>
                <w:bCs/>
                <w:szCs w:val="22"/>
              </w:rPr>
              <w:t>”</w:t>
            </w:r>
          </w:p>
          <w:p w14:paraId="4CD942C5" w14:textId="77777777" w:rsidR="00E2442D" w:rsidRPr="00F07B96" w:rsidRDefault="00E2442D" w:rsidP="0083239F">
            <w:pPr>
              <w:rPr>
                <w:rFonts w:cs="Arial"/>
                <w:b/>
                <w:szCs w:val="22"/>
              </w:rPr>
            </w:pPr>
          </w:p>
          <w:p w14:paraId="45E35DAD" w14:textId="77777777" w:rsidR="00E2442D" w:rsidRDefault="00E2442D" w:rsidP="0083239F">
            <w:pPr>
              <w:jc w:val="both"/>
              <w:rPr>
                <w:rFonts w:cs="Arial"/>
                <w:bCs/>
                <w:szCs w:val="22"/>
              </w:rPr>
            </w:pPr>
            <w:r w:rsidRPr="00742FB8">
              <w:rPr>
                <w:rFonts w:cs="Arial"/>
                <w:bCs/>
                <w:szCs w:val="22"/>
              </w:rPr>
              <w:t xml:space="preserve">Na konci tohto </w:t>
            </w:r>
            <w:proofErr w:type="spellStart"/>
            <w:r w:rsidRPr="00742FB8">
              <w:rPr>
                <w:rFonts w:cs="Arial"/>
                <w:bCs/>
                <w:szCs w:val="22"/>
              </w:rPr>
              <w:t>podčlánku</w:t>
            </w:r>
            <w:proofErr w:type="spellEnd"/>
            <w:r w:rsidRPr="00742FB8">
              <w:rPr>
                <w:rFonts w:cs="Arial"/>
                <w:bCs/>
                <w:szCs w:val="22"/>
              </w:rPr>
              <w:t xml:space="preserve"> vložte:</w:t>
            </w:r>
          </w:p>
          <w:p w14:paraId="3E8D9515" w14:textId="77777777" w:rsidR="00064484" w:rsidRPr="00742FB8" w:rsidRDefault="00064484" w:rsidP="0083239F">
            <w:pPr>
              <w:jc w:val="both"/>
              <w:rPr>
                <w:rFonts w:cs="Arial"/>
                <w:bCs/>
                <w:szCs w:val="22"/>
              </w:rPr>
            </w:pPr>
          </w:p>
          <w:p w14:paraId="589D1B4C" w14:textId="77777777" w:rsidR="00E2442D" w:rsidRPr="005B0752" w:rsidRDefault="00EE5184" w:rsidP="0083239F">
            <w:pPr>
              <w:pStyle w:val="NoIndent"/>
              <w:jc w:val="both"/>
              <w:rPr>
                <w:rFonts w:ascii="Arial" w:hAnsi="Arial" w:cs="Arial"/>
                <w:bCs/>
                <w:color w:val="auto"/>
                <w:szCs w:val="22"/>
              </w:rPr>
            </w:pPr>
            <w:r w:rsidRPr="00742FB8">
              <w:rPr>
                <w:rFonts w:ascii="Arial" w:hAnsi="Arial" w:cs="Arial"/>
                <w:bCs/>
                <w:color w:val="auto"/>
                <w:szCs w:val="22"/>
              </w:rPr>
              <w:lastRenderedPageBreak/>
              <w:t>„</w:t>
            </w:r>
            <w:r w:rsidR="00E2442D" w:rsidRPr="00742FB8">
              <w:rPr>
                <w:rFonts w:ascii="Arial" w:hAnsi="Arial" w:cs="Arial"/>
                <w:bCs/>
                <w:color w:val="auto"/>
                <w:szCs w:val="22"/>
              </w:rPr>
              <w:t>Ak to bolo vopred oznámené</w:t>
            </w:r>
            <w:r w:rsidR="00DD3513" w:rsidRPr="00742FB8">
              <w:rPr>
                <w:rFonts w:ascii="Arial" w:hAnsi="Arial" w:cs="Arial"/>
                <w:bCs/>
                <w:color w:val="auto"/>
                <w:szCs w:val="22"/>
              </w:rPr>
              <w:t xml:space="preserve"> Zhotoviteľovi</w:t>
            </w:r>
            <w:r w:rsidR="00E2442D" w:rsidRPr="00742FB8">
              <w:rPr>
                <w:rFonts w:ascii="Arial" w:hAnsi="Arial" w:cs="Arial"/>
                <w:bCs/>
                <w:color w:val="auto"/>
                <w:szCs w:val="22"/>
              </w:rPr>
              <w:t xml:space="preserve">, Zariadenie Objednávateľa môže zahŕňať zariadenie a predmety </w:t>
            </w:r>
            <w:r w:rsidR="00DD3513" w:rsidRPr="00742FB8">
              <w:rPr>
                <w:rFonts w:ascii="Arial" w:hAnsi="Arial" w:cs="Arial"/>
                <w:bCs/>
                <w:color w:val="auto"/>
                <w:szCs w:val="22"/>
              </w:rPr>
              <w:t xml:space="preserve">vo </w:t>
            </w:r>
            <w:r w:rsidR="00E2442D" w:rsidRPr="00742FB8">
              <w:rPr>
                <w:rFonts w:ascii="Arial" w:hAnsi="Arial" w:cs="Arial"/>
                <w:bCs/>
                <w:color w:val="auto"/>
                <w:szCs w:val="22"/>
              </w:rPr>
              <w:t>vlastn</w:t>
            </w:r>
            <w:r w:rsidR="00DD3513" w:rsidRPr="00742FB8">
              <w:rPr>
                <w:rFonts w:ascii="Arial" w:hAnsi="Arial" w:cs="Arial"/>
                <w:bCs/>
                <w:color w:val="auto"/>
                <w:szCs w:val="22"/>
              </w:rPr>
              <w:t>íctve</w:t>
            </w:r>
            <w:r w:rsidR="00E2442D" w:rsidRPr="00742FB8">
              <w:rPr>
                <w:rFonts w:ascii="Arial" w:hAnsi="Arial" w:cs="Arial"/>
                <w:bCs/>
                <w:color w:val="auto"/>
                <w:szCs w:val="22"/>
              </w:rPr>
              <w:t xml:space="preserve"> iný</w:t>
            </w:r>
            <w:r w:rsidR="00DD3513" w:rsidRPr="00742FB8">
              <w:rPr>
                <w:rFonts w:ascii="Arial" w:hAnsi="Arial" w:cs="Arial"/>
                <w:bCs/>
                <w:color w:val="auto"/>
                <w:szCs w:val="22"/>
              </w:rPr>
              <w:t>ch</w:t>
            </w:r>
            <w:r w:rsidR="00E2442D" w:rsidRPr="00742FB8">
              <w:rPr>
                <w:rFonts w:ascii="Arial" w:hAnsi="Arial" w:cs="Arial"/>
                <w:bCs/>
                <w:color w:val="auto"/>
                <w:szCs w:val="22"/>
              </w:rPr>
              <w:t xml:space="preserve"> subjekt</w:t>
            </w:r>
            <w:r w:rsidR="00DD3513" w:rsidRPr="005B0752">
              <w:rPr>
                <w:rFonts w:ascii="Arial" w:hAnsi="Arial" w:cs="Arial"/>
                <w:bCs/>
                <w:color w:val="auto"/>
                <w:szCs w:val="22"/>
              </w:rPr>
              <w:t>ov</w:t>
            </w:r>
            <w:r w:rsidR="00E2442D" w:rsidRPr="005B0752">
              <w:rPr>
                <w:rFonts w:ascii="Arial" w:hAnsi="Arial" w:cs="Arial"/>
                <w:bCs/>
                <w:color w:val="auto"/>
                <w:szCs w:val="22"/>
              </w:rPr>
              <w:t xml:space="preserve"> v Slovenskej republike</w:t>
            </w:r>
            <w:r w:rsidR="00C95EEA" w:rsidRPr="005B0752">
              <w:rPr>
                <w:rFonts w:ascii="Arial" w:hAnsi="Arial" w:cs="Arial"/>
                <w:bCs/>
                <w:color w:val="auto"/>
                <w:szCs w:val="22"/>
              </w:rPr>
              <w:t xml:space="preserve"> a v užívaní Objednávateľa</w:t>
            </w:r>
            <w:r w:rsidR="00E2442D" w:rsidRPr="005B0752">
              <w:rPr>
                <w:rFonts w:ascii="Arial" w:hAnsi="Arial" w:cs="Arial"/>
                <w:bCs/>
                <w:color w:val="auto"/>
                <w:szCs w:val="22"/>
              </w:rPr>
              <w:t>.</w:t>
            </w:r>
            <w:r w:rsidRPr="005B0752">
              <w:rPr>
                <w:rFonts w:ascii="Arial" w:hAnsi="Arial" w:cs="Arial"/>
                <w:bCs/>
                <w:color w:val="auto"/>
                <w:szCs w:val="22"/>
              </w:rPr>
              <w:t>“</w:t>
            </w:r>
          </w:p>
          <w:p w14:paraId="1E2D1631" w14:textId="77777777" w:rsidR="00630A69" w:rsidRDefault="00252710" w:rsidP="0083239F">
            <w:pPr>
              <w:pStyle w:val="NoIndent"/>
              <w:jc w:val="both"/>
              <w:rPr>
                <w:rFonts w:ascii="Arial" w:hAnsi="Arial" w:cs="Arial"/>
                <w:bCs/>
                <w:color w:val="auto"/>
                <w:szCs w:val="22"/>
              </w:rPr>
            </w:pPr>
            <w:r w:rsidRPr="001A0DDF">
              <w:rPr>
                <w:rFonts w:ascii="Arial" w:hAnsi="Arial" w:cs="Arial"/>
                <w:bCs/>
                <w:color w:val="auto"/>
                <w:szCs w:val="22"/>
              </w:rPr>
              <w:t xml:space="preserve">Zmluvné Strany vylučujú použitie </w:t>
            </w:r>
            <w:proofErr w:type="spellStart"/>
            <w:r w:rsidRPr="001A0DDF">
              <w:rPr>
                <w:rFonts w:ascii="Arial" w:hAnsi="Arial" w:cs="Arial"/>
                <w:bCs/>
                <w:color w:val="auto"/>
                <w:szCs w:val="22"/>
              </w:rPr>
              <w:t>ust</w:t>
            </w:r>
            <w:proofErr w:type="spellEnd"/>
            <w:r w:rsidRPr="001A0DDF">
              <w:rPr>
                <w:rFonts w:ascii="Arial" w:hAnsi="Arial" w:cs="Arial"/>
                <w:bCs/>
                <w:color w:val="auto"/>
                <w:szCs w:val="22"/>
              </w:rPr>
              <w:t>. § 539 zákona č. 513/1991 Zb. Obchodný zákonník v znení neskorších predpisov (ďalej aj ako len „</w:t>
            </w:r>
            <w:r w:rsidRPr="001A7ED4">
              <w:rPr>
                <w:rFonts w:ascii="Arial" w:hAnsi="Arial" w:cs="Arial"/>
                <w:b/>
                <w:bCs/>
                <w:color w:val="auto"/>
                <w:szCs w:val="22"/>
              </w:rPr>
              <w:t>Obchodný zákonník</w:t>
            </w:r>
            <w:r w:rsidR="00C7617E">
              <w:rPr>
                <w:rFonts w:ascii="Arial" w:hAnsi="Arial" w:cs="Arial"/>
                <w:bCs/>
                <w:color w:val="auto"/>
                <w:szCs w:val="22"/>
              </w:rPr>
              <w:t>“</w:t>
            </w:r>
            <w:r w:rsidRPr="001A0DDF">
              <w:rPr>
                <w:rFonts w:ascii="Arial" w:hAnsi="Arial" w:cs="Arial"/>
                <w:bCs/>
                <w:color w:val="auto"/>
                <w:szCs w:val="22"/>
              </w:rPr>
              <w:t>).“</w:t>
            </w:r>
          </w:p>
          <w:p w14:paraId="42B918A3" w14:textId="77777777" w:rsidR="00064484" w:rsidRPr="00064484" w:rsidRDefault="00064484" w:rsidP="001A7ED4"/>
        </w:tc>
      </w:tr>
      <w:tr w:rsidR="00951265" w:rsidRPr="006C2974" w14:paraId="3BC8AAFB" w14:textId="77777777" w:rsidTr="00F670F8">
        <w:trPr>
          <w:gridAfter w:val="1"/>
          <w:wAfter w:w="687" w:type="dxa"/>
        </w:trPr>
        <w:tc>
          <w:tcPr>
            <w:tcW w:w="1384" w:type="dxa"/>
            <w:gridSpan w:val="2"/>
          </w:tcPr>
          <w:p w14:paraId="72520C34" w14:textId="77777777" w:rsidR="00C1556D" w:rsidRPr="00901AF2" w:rsidRDefault="00C1556D" w:rsidP="0083239F">
            <w:pPr>
              <w:pStyle w:val="NoIndent"/>
              <w:rPr>
                <w:rFonts w:ascii="Arial" w:hAnsi="Arial" w:cs="Arial"/>
                <w:b/>
                <w:color w:val="auto"/>
              </w:rPr>
            </w:pPr>
          </w:p>
        </w:tc>
        <w:tc>
          <w:tcPr>
            <w:tcW w:w="2472" w:type="dxa"/>
          </w:tcPr>
          <w:p w14:paraId="50AB1B8E" w14:textId="77777777" w:rsidR="00C1556D" w:rsidRPr="00FE4170" w:rsidRDefault="00C1556D" w:rsidP="0083239F">
            <w:pPr>
              <w:pStyle w:val="NoIndent"/>
              <w:rPr>
                <w:rFonts w:ascii="Arial" w:hAnsi="Arial" w:cs="Arial"/>
                <w:color w:val="auto"/>
              </w:rPr>
            </w:pPr>
          </w:p>
        </w:tc>
        <w:tc>
          <w:tcPr>
            <w:tcW w:w="1073" w:type="dxa"/>
          </w:tcPr>
          <w:p w14:paraId="4F4CE962" w14:textId="77777777" w:rsidR="00C1556D" w:rsidRPr="00FB322C" w:rsidRDefault="00C1556D" w:rsidP="0083239F">
            <w:pPr>
              <w:pStyle w:val="NoIndent"/>
              <w:rPr>
                <w:rFonts w:ascii="Arial" w:hAnsi="Arial" w:cs="Arial"/>
                <w:b/>
                <w:color w:val="auto"/>
                <w:szCs w:val="22"/>
              </w:rPr>
            </w:pPr>
            <w:r w:rsidRPr="00FB322C">
              <w:rPr>
                <w:rFonts w:ascii="Arial" w:hAnsi="Arial" w:cs="Arial"/>
                <w:b/>
                <w:color w:val="auto"/>
                <w:szCs w:val="22"/>
              </w:rPr>
              <w:t>1.1.6.5</w:t>
            </w:r>
          </w:p>
        </w:tc>
        <w:tc>
          <w:tcPr>
            <w:tcW w:w="4677" w:type="dxa"/>
          </w:tcPr>
          <w:p w14:paraId="54A2236D" w14:textId="77777777" w:rsidR="00C1556D" w:rsidRPr="00FB322C" w:rsidRDefault="00C1556D" w:rsidP="0083239F">
            <w:pPr>
              <w:rPr>
                <w:rFonts w:cs="Arial"/>
                <w:szCs w:val="22"/>
              </w:rPr>
            </w:pPr>
            <w:r w:rsidRPr="00FB322C">
              <w:rPr>
                <w:rFonts w:cs="Arial"/>
                <w:szCs w:val="22"/>
              </w:rPr>
              <w:t>„</w:t>
            </w:r>
            <w:r w:rsidRPr="001A7ED4">
              <w:rPr>
                <w:rFonts w:cs="Arial"/>
                <w:b/>
                <w:szCs w:val="22"/>
              </w:rPr>
              <w:t>Právne predpisy</w:t>
            </w:r>
            <w:r w:rsidRPr="00FB322C">
              <w:rPr>
                <w:rFonts w:cs="Arial"/>
                <w:szCs w:val="22"/>
              </w:rPr>
              <w:t>“</w:t>
            </w:r>
          </w:p>
          <w:p w14:paraId="6B35E9BB" w14:textId="77777777" w:rsidR="00C1556D" w:rsidRPr="00A86531" w:rsidRDefault="00C1556D" w:rsidP="0083239F">
            <w:pPr>
              <w:rPr>
                <w:rFonts w:cs="Arial"/>
                <w:szCs w:val="22"/>
              </w:rPr>
            </w:pPr>
          </w:p>
          <w:p w14:paraId="0E54A2AC" w14:textId="77777777" w:rsidR="00C1556D" w:rsidRPr="00F07B96" w:rsidRDefault="00C1556D" w:rsidP="0083239F">
            <w:pPr>
              <w:jc w:val="both"/>
              <w:rPr>
                <w:rFonts w:cs="Arial"/>
                <w:szCs w:val="22"/>
              </w:rPr>
            </w:pPr>
            <w:r w:rsidRPr="00F07B96">
              <w:rPr>
                <w:rFonts w:cs="Arial"/>
                <w:szCs w:val="22"/>
              </w:rPr>
              <w:t>Podčlánok sa ruší a nahrádza sa nasledujúcim textom:</w:t>
            </w:r>
          </w:p>
          <w:p w14:paraId="5FF15E26" w14:textId="77777777" w:rsidR="00C1556D" w:rsidRPr="00742FB8" w:rsidRDefault="00C1556D" w:rsidP="0083239F">
            <w:pPr>
              <w:jc w:val="both"/>
              <w:rPr>
                <w:rFonts w:cs="Arial"/>
                <w:szCs w:val="22"/>
              </w:rPr>
            </w:pPr>
          </w:p>
          <w:p w14:paraId="49B5C473" w14:textId="77777777" w:rsidR="00C1556D" w:rsidRPr="00742FB8" w:rsidRDefault="00C1556D" w:rsidP="0083239F">
            <w:pPr>
              <w:jc w:val="both"/>
              <w:rPr>
                <w:rFonts w:cs="Arial"/>
                <w:szCs w:val="22"/>
              </w:rPr>
            </w:pPr>
            <w:r w:rsidRPr="00742FB8">
              <w:rPr>
                <w:rFonts w:cs="Arial"/>
                <w:szCs w:val="22"/>
              </w:rPr>
              <w:t>„Právne predpisy znamenajú všetky všeobecne záväzné právne predpisy uverejnené v Zbierke zákonov SR, najmä Ústava SR, ústavné zákony, medzinárodné zmluvy s aplikačnou prednosťou pred zákonom, zákony, nariadenia vlády, vyhlášky ministerstiev a ostatných ústredných orgánov štátnej správy, výnosy a opatrenia, všeobecne záväzné nariadenia vyšší</w:t>
            </w:r>
            <w:r w:rsidR="00063C27" w:rsidRPr="00742FB8">
              <w:rPr>
                <w:rFonts w:cs="Arial"/>
                <w:szCs w:val="22"/>
              </w:rPr>
              <w:t>ch</w:t>
            </w:r>
            <w:r w:rsidRPr="00742FB8">
              <w:rPr>
                <w:rFonts w:cs="Arial"/>
                <w:szCs w:val="22"/>
              </w:rPr>
              <w:t xml:space="preserve"> územných celkov a obcí. Právnymi predpismi sa pre účely tejto Zmluvy rozumie aj právo Európskej únie platné a záväzné na území Slovenskej republiky.“</w:t>
            </w:r>
          </w:p>
          <w:p w14:paraId="5D3E5827" w14:textId="77777777" w:rsidR="00C1556D" w:rsidRPr="005B0752" w:rsidRDefault="00C1556D" w:rsidP="0083239F">
            <w:pPr>
              <w:rPr>
                <w:rFonts w:cs="Arial"/>
                <w:szCs w:val="22"/>
              </w:rPr>
            </w:pPr>
          </w:p>
        </w:tc>
      </w:tr>
      <w:tr w:rsidR="00951265" w:rsidRPr="006C2974" w14:paraId="5A5F74F1" w14:textId="77777777" w:rsidTr="00F670F8">
        <w:trPr>
          <w:gridAfter w:val="1"/>
          <w:wAfter w:w="687" w:type="dxa"/>
        </w:trPr>
        <w:tc>
          <w:tcPr>
            <w:tcW w:w="1384" w:type="dxa"/>
            <w:gridSpan w:val="2"/>
          </w:tcPr>
          <w:p w14:paraId="1C543EB8" w14:textId="77777777" w:rsidR="005742BB" w:rsidRPr="00901AF2" w:rsidRDefault="005742BB" w:rsidP="0083239F">
            <w:pPr>
              <w:pStyle w:val="NoIndent"/>
              <w:rPr>
                <w:rFonts w:ascii="Arial" w:hAnsi="Arial" w:cs="Arial"/>
                <w:b/>
                <w:color w:val="auto"/>
              </w:rPr>
            </w:pPr>
          </w:p>
        </w:tc>
        <w:tc>
          <w:tcPr>
            <w:tcW w:w="2472" w:type="dxa"/>
          </w:tcPr>
          <w:p w14:paraId="66F6E305" w14:textId="77777777" w:rsidR="005742BB" w:rsidRPr="00FE4170" w:rsidRDefault="005742BB" w:rsidP="0083239F">
            <w:pPr>
              <w:pStyle w:val="NoIndent"/>
              <w:rPr>
                <w:rFonts w:ascii="Arial" w:hAnsi="Arial" w:cs="Arial"/>
                <w:color w:val="auto"/>
              </w:rPr>
            </w:pPr>
          </w:p>
        </w:tc>
        <w:tc>
          <w:tcPr>
            <w:tcW w:w="1073" w:type="dxa"/>
          </w:tcPr>
          <w:p w14:paraId="28703047" w14:textId="77777777" w:rsidR="005742BB" w:rsidRPr="00FB322C" w:rsidRDefault="005742BB" w:rsidP="0083239F">
            <w:pPr>
              <w:pStyle w:val="NoIndent"/>
              <w:rPr>
                <w:rFonts w:ascii="Arial" w:hAnsi="Arial" w:cs="Arial"/>
                <w:b/>
                <w:color w:val="auto"/>
                <w:szCs w:val="22"/>
              </w:rPr>
            </w:pPr>
            <w:r w:rsidRPr="00FB322C">
              <w:rPr>
                <w:rFonts w:ascii="Arial" w:hAnsi="Arial" w:cs="Arial"/>
                <w:b/>
                <w:color w:val="auto"/>
                <w:szCs w:val="22"/>
              </w:rPr>
              <w:t>1.1.6.10</w:t>
            </w:r>
          </w:p>
        </w:tc>
        <w:tc>
          <w:tcPr>
            <w:tcW w:w="4677" w:type="dxa"/>
          </w:tcPr>
          <w:p w14:paraId="72F8D820" w14:textId="77777777" w:rsidR="005742BB" w:rsidRPr="00FB322C" w:rsidRDefault="005742BB" w:rsidP="0083239F">
            <w:pPr>
              <w:rPr>
                <w:rFonts w:cs="Arial"/>
                <w:szCs w:val="22"/>
              </w:rPr>
            </w:pPr>
            <w:r w:rsidRPr="00FB322C">
              <w:rPr>
                <w:rFonts w:cs="Arial"/>
                <w:szCs w:val="22"/>
              </w:rPr>
              <w:t>Vložte novú definíciu „</w:t>
            </w:r>
            <w:r w:rsidRPr="001A7ED4">
              <w:rPr>
                <w:rFonts w:cs="Arial"/>
                <w:b/>
                <w:szCs w:val="22"/>
              </w:rPr>
              <w:t>Konflikt  záujmov</w:t>
            </w:r>
            <w:r w:rsidRPr="00FB322C">
              <w:rPr>
                <w:rFonts w:cs="Arial"/>
                <w:szCs w:val="22"/>
              </w:rPr>
              <w:t xml:space="preserve">“: </w:t>
            </w:r>
          </w:p>
          <w:p w14:paraId="4F8836A4" w14:textId="77777777" w:rsidR="005742BB" w:rsidRPr="00A86531" w:rsidRDefault="005742BB" w:rsidP="0083239F">
            <w:pPr>
              <w:jc w:val="both"/>
              <w:rPr>
                <w:rFonts w:cs="Arial"/>
                <w:szCs w:val="22"/>
              </w:rPr>
            </w:pPr>
          </w:p>
          <w:p w14:paraId="37A50486" w14:textId="77777777" w:rsidR="005742BB" w:rsidRPr="00DD57BC" w:rsidRDefault="005742BB" w:rsidP="0083239F">
            <w:pPr>
              <w:jc w:val="both"/>
              <w:rPr>
                <w:rFonts w:cs="Arial"/>
                <w:szCs w:val="22"/>
              </w:rPr>
            </w:pPr>
            <w:r w:rsidRPr="00F07B96">
              <w:rPr>
                <w:rFonts w:cs="Arial"/>
                <w:szCs w:val="22"/>
              </w:rPr>
              <w:t xml:space="preserve">„Konflikt záujmov znamená situáciu, </w:t>
            </w:r>
            <w:r w:rsidR="009D5131" w:rsidRPr="00F07B96">
              <w:rPr>
                <w:rFonts w:cs="Arial"/>
                <w:szCs w:val="22"/>
              </w:rPr>
              <w:t xml:space="preserve">                       </w:t>
            </w:r>
            <w:r w:rsidRPr="00742FB8">
              <w:rPr>
                <w:rFonts w:cs="Arial"/>
                <w:szCs w:val="22"/>
              </w:rPr>
              <w:t>kedy z dôvodov osobných alebo iných obdobných vzťahov medzi Zhotoviteľom a Stavebn</w:t>
            </w:r>
            <w:r w:rsidR="002C120B" w:rsidRPr="00742FB8">
              <w:rPr>
                <w:rFonts w:cs="Arial"/>
                <w:szCs w:val="22"/>
              </w:rPr>
              <w:t>otechnick</w:t>
            </w:r>
            <w:r w:rsidRPr="00742FB8">
              <w:rPr>
                <w:rFonts w:cs="Arial"/>
                <w:szCs w:val="22"/>
              </w:rPr>
              <w:t>ým dozorom je alebo by mohol byť narušený, alebo ohrozený záujem Objednávateľa na nestrannom a objektívnom výkone práv a povinností Zhotoviteľa a Stavebn</w:t>
            </w:r>
            <w:r w:rsidR="002C120B" w:rsidRPr="005B0752">
              <w:rPr>
                <w:rFonts w:cs="Arial"/>
                <w:szCs w:val="22"/>
              </w:rPr>
              <w:t>otechnick</w:t>
            </w:r>
            <w:r w:rsidRPr="005B0752">
              <w:rPr>
                <w:rFonts w:cs="Arial"/>
                <w:szCs w:val="22"/>
              </w:rPr>
              <w:t xml:space="preserve">ého dozoru. Za osobné alebo obdobné vzťahy sa považuje rodinná spriaznenosť, citová spriaznenosť, personálna spriaznenosť, politická spriaznenosť </w:t>
            </w:r>
            <w:r w:rsidR="009D5131" w:rsidRPr="005B0752">
              <w:rPr>
                <w:rFonts w:cs="Arial"/>
                <w:szCs w:val="22"/>
              </w:rPr>
              <w:t xml:space="preserve">                      </w:t>
            </w:r>
            <w:r w:rsidRPr="005B0752">
              <w:rPr>
                <w:rFonts w:cs="Arial"/>
                <w:szCs w:val="22"/>
              </w:rPr>
              <w:t>a ekonomický alebo akýkoľvek iný, napr. majetkový záujem zdieľaný medzi Zhotoviteľom a Stavebn</w:t>
            </w:r>
            <w:r w:rsidR="002C120B" w:rsidRPr="005B0752">
              <w:rPr>
                <w:rFonts w:cs="Arial"/>
                <w:szCs w:val="22"/>
              </w:rPr>
              <w:t>otechnick</w:t>
            </w:r>
            <w:r w:rsidRPr="00DD57BC">
              <w:rPr>
                <w:rFonts w:cs="Arial"/>
                <w:szCs w:val="22"/>
              </w:rPr>
              <w:t xml:space="preserve">ým dozorom.“ </w:t>
            </w:r>
          </w:p>
          <w:p w14:paraId="50AB6571" w14:textId="77777777" w:rsidR="005742BB" w:rsidRPr="001A0DDF" w:rsidRDefault="005742BB" w:rsidP="0083239F">
            <w:pPr>
              <w:rPr>
                <w:rFonts w:cs="Arial"/>
                <w:szCs w:val="22"/>
              </w:rPr>
            </w:pPr>
          </w:p>
        </w:tc>
      </w:tr>
      <w:tr w:rsidR="00951265" w:rsidRPr="006C2974" w14:paraId="170905DB" w14:textId="77777777" w:rsidTr="00F670F8">
        <w:trPr>
          <w:gridAfter w:val="1"/>
          <w:wAfter w:w="687" w:type="dxa"/>
        </w:trPr>
        <w:tc>
          <w:tcPr>
            <w:tcW w:w="1384" w:type="dxa"/>
            <w:gridSpan w:val="2"/>
          </w:tcPr>
          <w:p w14:paraId="1B163A0A" w14:textId="77777777" w:rsidR="00A34FAC" w:rsidRPr="00700ECB" w:rsidRDefault="00A34FAC" w:rsidP="0083239F">
            <w:pPr>
              <w:pStyle w:val="NoIndent"/>
              <w:rPr>
                <w:rFonts w:ascii="Arial" w:hAnsi="Arial" w:cs="Arial"/>
                <w:b/>
                <w:color w:val="auto"/>
              </w:rPr>
            </w:pPr>
          </w:p>
        </w:tc>
        <w:tc>
          <w:tcPr>
            <w:tcW w:w="2472" w:type="dxa"/>
          </w:tcPr>
          <w:p w14:paraId="3EBD481B" w14:textId="77777777" w:rsidR="00A34FAC" w:rsidRPr="00FE4170" w:rsidRDefault="00A34FAC" w:rsidP="0083239F">
            <w:pPr>
              <w:pStyle w:val="NoIndent"/>
              <w:rPr>
                <w:rFonts w:ascii="Arial" w:hAnsi="Arial" w:cs="Arial"/>
                <w:color w:val="auto"/>
              </w:rPr>
            </w:pPr>
          </w:p>
        </w:tc>
        <w:tc>
          <w:tcPr>
            <w:tcW w:w="1073" w:type="dxa"/>
          </w:tcPr>
          <w:p w14:paraId="7E840FAB" w14:textId="77777777" w:rsidR="00A34FAC" w:rsidRPr="00FB322C" w:rsidRDefault="00A34FAC" w:rsidP="0083239F">
            <w:pPr>
              <w:pStyle w:val="NoIndent"/>
              <w:rPr>
                <w:rFonts w:ascii="Arial" w:hAnsi="Arial" w:cs="Arial"/>
                <w:b/>
                <w:color w:val="auto"/>
                <w:szCs w:val="22"/>
              </w:rPr>
            </w:pPr>
            <w:r w:rsidRPr="00FB322C">
              <w:rPr>
                <w:rFonts w:ascii="Arial" w:hAnsi="Arial" w:cs="Arial"/>
                <w:b/>
                <w:color w:val="auto"/>
                <w:szCs w:val="22"/>
              </w:rPr>
              <w:t>1.1.6.11</w:t>
            </w:r>
          </w:p>
        </w:tc>
        <w:tc>
          <w:tcPr>
            <w:tcW w:w="4677" w:type="dxa"/>
          </w:tcPr>
          <w:p w14:paraId="2B5A077C" w14:textId="77777777" w:rsidR="00A34FAC" w:rsidRPr="00FB322C" w:rsidRDefault="00A34FAC" w:rsidP="0083239F">
            <w:pPr>
              <w:rPr>
                <w:rFonts w:cs="Arial"/>
                <w:szCs w:val="22"/>
              </w:rPr>
            </w:pPr>
            <w:r w:rsidRPr="00FB322C">
              <w:rPr>
                <w:rFonts w:cs="Arial"/>
                <w:szCs w:val="22"/>
              </w:rPr>
              <w:t>„</w:t>
            </w:r>
            <w:r w:rsidRPr="001A7ED4">
              <w:rPr>
                <w:rFonts w:cs="Arial"/>
                <w:b/>
                <w:szCs w:val="22"/>
              </w:rPr>
              <w:t>Vada diela</w:t>
            </w:r>
            <w:r w:rsidRPr="00FB322C">
              <w:rPr>
                <w:rFonts w:cs="Arial"/>
                <w:szCs w:val="22"/>
              </w:rPr>
              <w:t>“</w:t>
            </w:r>
          </w:p>
          <w:p w14:paraId="37DDFD55" w14:textId="77777777" w:rsidR="00A34FAC" w:rsidRPr="00A86531" w:rsidRDefault="00A34FAC" w:rsidP="0083239F">
            <w:pPr>
              <w:rPr>
                <w:rFonts w:cs="Arial"/>
                <w:szCs w:val="22"/>
              </w:rPr>
            </w:pPr>
          </w:p>
          <w:p w14:paraId="5A4C8530" w14:textId="77777777" w:rsidR="00A34FAC" w:rsidRPr="00F07B96" w:rsidRDefault="00A34FAC" w:rsidP="0083239F">
            <w:pPr>
              <w:rPr>
                <w:rFonts w:cs="Arial"/>
                <w:szCs w:val="22"/>
              </w:rPr>
            </w:pPr>
            <w:r w:rsidRPr="00F07B96">
              <w:rPr>
                <w:rFonts w:cs="Arial"/>
                <w:szCs w:val="22"/>
              </w:rPr>
              <w:t>Vložte nový podčlánok:</w:t>
            </w:r>
          </w:p>
          <w:p w14:paraId="449E5E13" w14:textId="77777777" w:rsidR="00A34FAC" w:rsidRPr="00742FB8" w:rsidRDefault="00A34FAC" w:rsidP="0083239F">
            <w:pPr>
              <w:rPr>
                <w:rFonts w:cs="Arial"/>
                <w:szCs w:val="22"/>
              </w:rPr>
            </w:pPr>
          </w:p>
          <w:p w14:paraId="0A8BDE5D" w14:textId="77777777" w:rsidR="001038F6" w:rsidRDefault="00A34FAC" w:rsidP="0083239F">
            <w:pPr>
              <w:jc w:val="both"/>
              <w:rPr>
                <w:rFonts w:cs="Arial"/>
                <w:szCs w:val="22"/>
              </w:rPr>
            </w:pPr>
            <w:r w:rsidRPr="00742FB8">
              <w:rPr>
                <w:rFonts w:cs="Arial"/>
                <w:szCs w:val="22"/>
              </w:rPr>
              <w:t>„Vada diela je všetko to, čím sa líši skutočn</w:t>
            </w:r>
            <w:r w:rsidR="004548C0" w:rsidRPr="00742FB8">
              <w:rPr>
                <w:rFonts w:cs="Arial"/>
                <w:szCs w:val="22"/>
              </w:rPr>
              <w:t>é</w:t>
            </w:r>
            <w:r w:rsidRPr="00742FB8">
              <w:rPr>
                <w:rFonts w:cs="Arial"/>
                <w:szCs w:val="22"/>
              </w:rPr>
              <w:t xml:space="preserve"> zhotovenie Diela od výsledku určeného Zmluvou.“</w:t>
            </w:r>
          </w:p>
          <w:p w14:paraId="32DE58FF" w14:textId="77777777" w:rsidR="00064484" w:rsidRPr="005B0752" w:rsidRDefault="00064484" w:rsidP="0083239F">
            <w:pPr>
              <w:jc w:val="both"/>
              <w:rPr>
                <w:rFonts w:cs="Arial"/>
                <w:szCs w:val="22"/>
              </w:rPr>
            </w:pPr>
          </w:p>
        </w:tc>
      </w:tr>
      <w:tr w:rsidR="00951265" w:rsidRPr="006C2974" w14:paraId="0B26E11C" w14:textId="77777777" w:rsidTr="00F670F8">
        <w:trPr>
          <w:gridAfter w:val="1"/>
          <w:wAfter w:w="687" w:type="dxa"/>
          <w:trHeight w:val="1388"/>
        </w:trPr>
        <w:tc>
          <w:tcPr>
            <w:tcW w:w="1384" w:type="dxa"/>
            <w:gridSpan w:val="2"/>
          </w:tcPr>
          <w:p w14:paraId="50326685" w14:textId="77777777" w:rsidR="00471ADA" w:rsidRPr="00790C85" w:rsidRDefault="00471ADA" w:rsidP="0083239F">
            <w:pPr>
              <w:rPr>
                <w:rFonts w:cs="Arial"/>
                <w:b/>
                <w:szCs w:val="22"/>
              </w:rPr>
            </w:pPr>
            <w:r w:rsidRPr="00700ECB">
              <w:rPr>
                <w:rFonts w:cs="Arial"/>
                <w:b/>
                <w:szCs w:val="22"/>
              </w:rPr>
              <w:lastRenderedPageBreak/>
              <w:t>Podčlánok 1.2</w:t>
            </w:r>
          </w:p>
        </w:tc>
        <w:tc>
          <w:tcPr>
            <w:tcW w:w="2472" w:type="dxa"/>
          </w:tcPr>
          <w:p w14:paraId="3893CC7E" w14:textId="77777777" w:rsidR="00471ADA" w:rsidRPr="00FB322C" w:rsidRDefault="00471ADA" w:rsidP="0083239F">
            <w:pPr>
              <w:pStyle w:val="Styl1"/>
              <w:rPr>
                <w:caps w:val="0"/>
              </w:rPr>
            </w:pPr>
            <w:r w:rsidRPr="00FE4170">
              <w:rPr>
                <w:caps w:val="0"/>
              </w:rPr>
              <w:t>Výklad pojmov</w:t>
            </w:r>
          </w:p>
        </w:tc>
        <w:tc>
          <w:tcPr>
            <w:tcW w:w="5750" w:type="dxa"/>
            <w:gridSpan w:val="2"/>
          </w:tcPr>
          <w:p w14:paraId="1918BEE4" w14:textId="77777777" w:rsidR="00471ADA" w:rsidRPr="00A86531" w:rsidRDefault="00471ADA" w:rsidP="0083239F">
            <w:pPr>
              <w:jc w:val="both"/>
              <w:rPr>
                <w:rFonts w:cs="Arial"/>
              </w:rPr>
            </w:pPr>
            <w:r w:rsidRPr="00FB322C">
              <w:rPr>
                <w:rFonts w:cs="Arial"/>
              </w:rPr>
              <w:t xml:space="preserve">Doplňte písm. </w:t>
            </w:r>
            <w:r w:rsidR="00252710" w:rsidRPr="00FB322C">
              <w:rPr>
                <w:rFonts w:cs="Arial"/>
              </w:rPr>
              <w:t>e</w:t>
            </w:r>
            <w:r w:rsidRPr="00A86531">
              <w:rPr>
                <w:rFonts w:cs="Arial"/>
              </w:rPr>
              <w:t>) :</w:t>
            </w:r>
          </w:p>
          <w:p w14:paraId="655FDE62" w14:textId="77777777" w:rsidR="00471ADA" w:rsidRPr="00F07B96" w:rsidRDefault="00471ADA" w:rsidP="0083239F">
            <w:pPr>
              <w:jc w:val="both"/>
              <w:rPr>
                <w:rFonts w:cs="Arial"/>
              </w:rPr>
            </w:pPr>
          </w:p>
          <w:p w14:paraId="29E3403A" w14:textId="77777777" w:rsidR="00471ADA" w:rsidRPr="00742FB8" w:rsidRDefault="00471ADA" w:rsidP="0083239F">
            <w:pPr>
              <w:jc w:val="both"/>
              <w:rPr>
                <w:rFonts w:cs="Arial"/>
              </w:rPr>
            </w:pPr>
            <w:r w:rsidRPr="00742FB8">
              <w:rPr>
                <w:rFonts w:cs="Arial"/>
              </w:rPr>
              <w:t>(</w:t>
            </w:r>
            <w:r w:rsidR="005C6B92" w:rsidRPr="00742FB8">
              <w:rPr>
                <w:rFonts w:cs="Arial"/>
              </w:rPr>
              <w:t>e</w:t>
            </w:r>
            <w:r w:rsidRPr="00742FB8">
              <w:rPr>
                <w:rFonts w:cs="Arial"/>
              </w:rPr>
              <w:t>) „Počítanie času sa riadi ustanoveniami § 122 a </w:t>
            </w:r>
            <w:proofErr w:type="spellStart"/>
            <w:r w:rsidRPr="00742FB8">
              <w:rPr>
                <w:rFonts w:cs="Arial"/>
              </w:rPr>
              <w:t>nasl</w:t>
            </w:r>
            <w:proofErr w:type="spellEnd"/>
            <w:r w:rsidRPr="00742FB8">
              <w:rPr>
                <w:rFonts w:cs="Arial"/>
              </w:rPr>
              <w:t>. zákona č. 40/1964 Zb. Občiansky zákonník v znení neskorších predpisov“</w:t>
            </w:r>
          </w:p>
          <w:p w14:paraId="0E23B6C2" w14:textId="77777777" w:rsidR="00471ADA" w:rsidRPr="00742FB8" w:rsidRDefault="00471ADA" w:rsidP="0083239F">
            <w:pPr>
              <w:jc w:val="both"/>
              <w:rPr>
                <w:rFonts w:cs="Arial"/>
              </w:rPr>
            </w:pPr>
          </w:p>
        </w:tc>
      </w:tr>
      <w:tr w:rsidR="00951265" w:rsidRPr="006C2974" w14:paraId="3846278B" w14:textId="77777777" w:rsidTr="00F670F8">
        <w:trPr>
          <w:gridAfter w:val="1"/>
          <w:wAfter w:w="687" w:type="dxa"/>
          <w:trHeight w:val="1388"/>
        </w:trPr>
        <w:tc>
          <w:tcPr>
            <w:tcW w:w="1384" w:type="dxa"/>
            <w:gridSpan w:val="2"/>
          </w:tcPr>
          <w:p w14:paraId="6D969E39" w14:textId="77777777" w:rsidR="00D46315" w:rsidRPr="00790C85" w:rsidRDefault="00D46315" w:rsidP="0083239F">
            <w:pPr>
              <w:rPr>
                <w:rFonts w:cs="Arial"/>
                <w:b/>
                <w:szCs w:val="22"/>
              </w:rPr>
            </w:pPr>
            <w:r w:rsidRPr="00700ECB">
              <w:rPr>
                <w:rFonts w:cs="Arial"/>
                <w:b/>
                <w:szCs w:val="22"/>
              </w:rPr>
              <w:t>Podčlánok</w:t>
            </w:r>
          </w:p>
          <w:p w14:paraId="4640F39B" w14:textId="77777777" w:rsidR="00E2442D" w:rsidRPr="00FE4170" w:rsidRDefault="00D46315" w:rsidP="0083239F">
            <w:pPr>
              <w:rPr>
                <w:rFonts w:cs="Arial"/>
                <w:b/>
                <w:szCs w:val="22"/>
              </w:rPr>
            </w:pPr>
            <w:r w:rsidRPr="00FE4170">
              <w:rPr>
                <w:rFonts w:cs="Arial"/>
                <w:b/>
                <w:szCs w:val="22"/>
              </w:rPr>
              <w:t>1.3</w:t>
            </w:r>
          </w:p>
        </w:tc>
        <w:tc>
          <w:tcPr>
            <w:tcW w:w="2472" w:type="dxa"/>
          </w:tcPr>
          <w:p w14:paraId="44CE67BC" w14:textId="77777777" w:rsidR="00E2442D" w:rsidRPr="00FB322C" w:rsidRDefault="00D46315" w:rsidP="0083239F">
            <w:pPr>
              <w:pStyle w:val="Styl1"/>
              <w:rPr>
                <w:b w:val="0"/>
              </w:rPr>
            </w:pPr>
            <w:r w:rsidRPr="00FB322C">
              <w:rPr>
                <w:caps w:val="0"/>
              </w:rPr>
              <w:t>Komunikácia</w:t>
            </w:r>
          </w:p>
        </w:tc>
        <w:tc>
          <w:tcPr>
            <w:tcW w:w="5750" w:type="dxa"/>
            <w:gridSpan w:val="2"/>
          </w:tcPr>
          <w:p w14:paraId="3D6E7CC0" w14:textId="77777777" w:rsidR="005C5A36" w:rsidRPr="00FB322C" w:rsidRDefault="005C5A36" w:rsidP="0083239F">
            <w:pPr>
              <w:jc w:val="both"/>
              <w:rPr>
                <w:rFonts w:cs="Arial"/>
              </w:rPr>
            </w:pPr>
            <w:r w:rsidRPr="00FB322C">
              <w:rPr>
                <w:rFonts w:cs="Arial"/>
              </w:rPr>
              <w:t xml:space="preserve">Na konci </w:t>
            </w:r>
            <w:proofErr w:type="spellStart"/>
            <w:r w:rsidRPr="00FB322C">
              <w:rPr>
                <w:rFonts w:cs="Arial"/>
              </w:rPr>
              <w:t>podčlánku</w:t>
            </w:r>
            <w:proofErr w:type="spellEnd"/>
            <w:r w:rsidRPr="00FB322C">
              <w:rPr>
                <w:rFonts w:cs="Arial"/>
              </w:rPr>
              <w:t xml:space="preserve"> vložte:</w:t>
            </w:r>
          </w:p>
          <w:p w14:paraId="52B4A957" w14:textId="77777777" w:rsidR="005C6986" w:rsidRPr="00A86531" w:rsidRDefault="005C6986" w:rsidP="0083239F">
            <w:pPr>
              <w:jc w:val="both"/>
              <w:rPr>
                <w:rFonts w:cs="Arial"/>
              </w:rPr>
            </w:pPr>
          </w:p>
          <w:p w14:paraId="77D15567" w14:textId="77777777" w:rsidR="00E2442D" w:rsidRPr="006C2974" w:rsidRDefault="005C5A36" w:rsidP="0083239F">
            <w:pPr>
              <w:jc w:val="both"/>
              <w:rPr>
                <w:rFonts w:cs="Arial"/>
              </w:rPr>
            </w:pPr>
            <w:r w:rsidRPr="00F07B96">
              <w:rPr>
                <w:rFonts w:cs="Arial"/>
              </w:rPr>
              <w:t>„</w:t>
            </w:r>
            <w:r w:rsidR="003007BC" w:rsidRPr="00F07B96">
              <w:rPr>
                <w:rFonts w:cs="Arial"/>
              </w:rPr>
              <w:t>Zh</w:t>
            </w:r>
            <w:r w:rsidR="003007BC" w:rsidRPr="00742FB8">
              <w:rPr>
                <w:rFonts w:cs="Arial"/>
              </w:rPr>
              <w:t xml:space="preserve">otoviteľ </w:t>
            </w:r>
            <w:r w:rsidR="0083664E" w:rsidRPr="00742FB8">
              <w:rPr>
                <w:rFonts w:cs="Arial"/>
              </w:rPr>
              <w:t xml:space="preserve">je povinný každú doručenú písomnosť týkajúcu sa </w:t>
            </w:r>
            <w:r w:rsidR="003007BC" w:rsidRPr="00742FB8">
              <w:rPr>
                <w:rFonts w:cs="Arial"/>
              </w:rPr>
              <w:t>Diela</w:t>
            </w:r>
            <w:r w:rsidR="0083664E" w:rsidRPr="00742FB8">
              <w:rPr>
                <w:rFonts w:cs="Arial"/>
              </w:rPr>
              <w:t xml:space="preserve"> naskenovať a bez zbytočného odkladu zaslať Objednávateľovi elektronicky na nasledovnú </w:t>
            </w:r>
            <w:r w:rsidR="007D0B26" w:rsidRPr="00742FB8">
              <w:rPr>
                <w:rFonts w:cs="Arial"/>
              </w:rPr>
              <w:t xml:space="preserve">                      </w:t>
            </w:r>
            <w:r w:rsidR="0083664E" w:rsidRPr="00742FB8">
              <w:rPr>
                <w:rFonts w:cs="Arial"/>
              </w:rPr>
              <w:t xml:space="preserve">e-mailovú adresu:  </w:t>
            </w:r>
            <w:proofErr w:type="spellStart"/>
            <w:r w:rsidR="0083664E" w:rsidRPr="00742FB8">
              <w:rPr>
                <w:rFonts w:cs="Arial"/>
                <w:highlight w:val="yellow"/>
              </w:rPr>
              <w:t>xxxxxx</w:t>
            </w:r>
            <w:proofErr w:type="spellEnd"/>
            <w:r w:rsidR="0083664E" w:rsidRPr="00742FB8">
              <w:rPr>
                <w:rFonts w:cs="Arial"/>
                <w:highlight w:val="yellow"/>
              </w:rPr>
              <w:t xml:space="preserve">, &lt;doplní Objednávateľ pred podpisom </w:t>
            </w:r>
            <w:r w:rsidR="003007BC" w:rsidRPr="005B0752">
              <w:rPr>
                <w:rFonts w:cs="Arial"/>
                <w:highlight w:val="yellow"/>
              </w:rPr>
              <w:t>Z</w:t>
            </w:r>
            <w:r w:rsidR="0083664E" w:rsidRPr="005B0752">
              <w:rPr>
                <w:rFonts w:cs="Arial"/>
                <w:highlight w:val="yellow"/>
              </w:rPr>
              <w:t>mluvy&gt;</w:t>
            </w:r>
            <w:r w:rsidR="000F13EB" w:rsidRPr="005B0752">
              <w:rPr>
                <w:rFonts w:cs="Arial"/>
              </w:rPr>
              <w:t xml:space="preserve"> vo formáte pdf</w:t>
            </w:r>
            <w:r w:rsidR="0083664E" w:rsidRPr="005B0752">
              <w:rPr>
                <w:rFonts w:cs="Arial"/>
              </w:rPr>
              <w:t xml:space="preserve">. </w:t>
            </w:r>
            <w:r w:rsidR="003007BC" w:rsidRPr="005B0752">
              <w:rPr>
                <w:rFonts w:cs="Arial"/>
              </w:rPr>
              <w:t>Zhotoviteľ</w:t>
            </w:r>
            <w:r w:rsidR="0083664E" w:rsidRPr="005B0752">
              <w:rPr>
                <w:rFonts w:cs="Arial"/>
              </w:rPr>
              <w:t xml:space="preserve"> je taktiež povinný každú písomnosť určenú na odoslanie týkajúcu sa </w:t>
            </w:r>
            <w:r w:rsidR="003007BC" w:rsidRPr="001A0DDF">
              <w:rPr>
                <w:rFonts w:cs="Arial"/>
              </w:rPr>
              <w:t>Diela</w:t>
            </w:r>
            <w:r w:rsidR="0083664E" w:rsidRPr="001A0DDF">
              <w:rPr>
                <w:rFonts w:cs="Arial"/>
              </w:rPr>
              <w:t xml:space="preserve"> pred jej odoslaním naskenovať a zaslať Objednávateľovi </w:t>
            </w:r>
            <w:r w:rsidR="000F13EB" w:rsidRPr="006C2974">
              <w:rPr>
                <w:rFonts w:cs="Arial"/>
              </w:rPr>
              <w:t xml:space="preserve">elektronicky </w:t>
            </w:r>
            <w:r w:rsidR="0083664E" w:rsidRPr="006C2974">
              <w:rPr>
                <w:rFonts w:cs="Arial"/>
              </w:rPr>
              <w:t xml:space="preserve">na nasledovnú e-mailovú adresu:  </w:t>
            </w:r>
            <w:proofErr w:type="spellStart"/>
            <w:r w:rsidR="0083664E" w:rsidRPr="006C2974">
              <w:rPr>
                <w:rFonts w:cs="Arial"/>
                <w:highlight w:val="yellow"/>
              </w:rPr>
              <w:t>xxxxxx</w:t>
            </w:r>
            <w:proofErr w:type="spellEnd"/>
            <w:r w:rsidR="0083664E" w:rsidRPr="006C2974">
              <w:rPr>
                <w:rFonts w:cs="Arial"/>
                <w:highlight w:val="yellow"/>
              </w:rPr>
              <w:t xml:space="preserve">, &lt;doplní Objednávateľ pred podpisom </w:t>
            </w:r>
            <w:r w:rsidRPr="006C2974">
              <w:rPr>
                <w:rFonts w:cs="Arial"/>
                <w:highlight w:val="yellow"/>
              </w:rPr>
              <w:t>Z</w:t>
            </w:r>
            <w:r w:rsidR="0083664E" w:rsidRPr="006C2974">
              <w:rPr>
                <w:rFonts w:cs="Arial"/>
                <w:highlight w:val="yellow"/>
              </w:rPr>
              <w:t>mluvy&gt;</w:t>
            </w:r>
            <w:r w:rsidR="0083664E" w:rsidRPr="006C2974">
              <w:rPr>
                <w:rFonts w:cs="Arial"/>
              </w:rPr>
              <w:t xml:space="preserve"> vo formáte pdf.</w:t>
            </w:r>
            <w:r w:rsidRPr="006C2974">
              <w:rPr>
                <w:rFonts w:cs="Arial"/>
              </w:rPr>
              <w:t>“</w:t>
            </w:r>
            <w:r w:rsidR="0083664E" w:rsidRPr="006C2974">
              <w:rPr>
                <w:rFonts w:cs="Arial"/>
              </w:rPr>
              <w:t xml:space="preserve"> </w:t>
            </w:r>
            <w:r w:rsidR="00FD43CF" w:rsidRPr="006C2974">
              <w:rPr>
                <w:rFonts w:cs="Arial"/>
              </w:rPr>
              <w:t xml:space="preserve">Zoznam </w:t>
            </w:r>
            <w:proofErr w:type="spellStart"/>
            <w:r w:rsidR="00FD43CF" w:rsidRPr="006C2974">
              <w:rPr>
                <w:rFonts w:cs="Arial"/>
              </w:rPr>
              <w:t>m</w:t>
            </w:r>
            <w:r w:rsidR="00680E57" w:rsidRPr="006C2974">
              <w:rPr>
                <w:rFonts w:cs="Arial"/>
              </w:rPr>
              <w:t>esacn</w:t>
            </w:r>
            <w:r w:rsidR="00FD43CF" w:rsidRPr="006C2974">
              <w:rPr>
                <w:rFonts w:cs="Arial"/>
              </w:rPr>
              <w:t>ej</w:t>
            </w:r>
            <w:proofErr w:type="spellEnd"/>
            <w:r w:rsidR="00680E57" w:rsidRPr="006C2974">
              <w:rPr>
                <w:rFonts w:cs="Arial"/>
              </w:rPr>
              <w:t xml:space="preserve"> evidenc</w:t>
            </w:r>
            <w:r w:rsidR="00FD43CF" w:rsidRPr="006C2974">
              <w:rPr>
                <w:rFonts w:cs="Arial"/>
              </w:rPr>
              <w:t>ie</w:t>
            </w:r>
            <w:r w:rsidR="00680E57" w:rsidRPr="006C2974">
              <w:rPr>
                <w:rFonts w:cs="Arial"/>
              </w:rPr>
              <w:t xml:space="preserve"> po</w:t>
            </w:r>
            <w:r w:rsidR="00FD43CF" w:rsidRPr="006C2974">
              <w:rPr>
                <w:rFonts w:cs="Arial"/>
              </w:rPr>
              <w:t>š</w:t>
            </w:r>
            <w:r w:rsidR="00680E57" w:rsidRPr="006C2974">
              <w:rPr>
                <w:rFonts w:cs="Arial"/>
              </w:rPr>
              <w:t>ty zhotovite</w:t>
            </w:r>
            <w:r w:rsidR="00FD43CF" w:rsidRPr="006C2974">
              <w:rPr>
                <w:rFonts w:cs="Arial"/>
              </w:rPr>
              <w:t>ľ</w:t>
            </w:r>
            <w:r w:rsidR="00680E57" w:rsidRPr="006C2974">
              <w:rPr>
                <w:rFonts w:cs="Arial"/>
              </w:rPr>
              <w:t xml:space="preserve"> d</w:t>
            </w:r>
            <w:r w:rsidR="00FD43CF" w:rsidRPr="006C2974">
              <w:rPr>
                <w:rFonts w:cs="Arial"/>
              </w:rPr>
              <w:t>á</w:t>
            </w:r>
            <w:r w:rsidR="00680E57" w:rsidRPr="006C2974">
              <w:rPr>
                <w:rFonts w:cs="Arial"/>
              </w:rPr>
              <w:t xml:space="preserve"> ako </w:t>
            </w:r>
            <w:proofErr w:type="spellStart"/>
            <w:r w:rsidR="00680E57" w:rsidRPr="006C2974">
              <w:rPr>
                <w:rFonts w:cs="Arial"/>
              </w:rPr>
              <w:t>prilohu</w:t>
            </w:r>
            <w:proofErr w:type="spellEnd"/>
            <w:r w:rsidR="00680E57" w:rsidRPr="006C2974">
              <w:rPr>
                <w:rFonts w:cs="Arial"/>
              </w:rPr>
              <w:t xml:space="preserve"> do svojej </w:t>
            </w:r>
            <w:proofErr w:type="spellStart"/>
            <w:r w:rsidR="00680E57" w:rsidRPr="006C2974">
              <w:rPr>
                <w:rFonts w:cs="Arial"/>
              </w:rPr>
              <w:t>mesacnej</w:t>
            </w:r>
            <w:proofErr w:type="spellEnd"/>
            <w:r w:rsidR="00680E57" w:rsidRPr="006C2974">
              <w:rPr>
                <w:rFonts w:cs="Arial"/>
              </w:rPr>
              <w:t xml:space="preserve"> </w:t>
            </w:r>
            <w:proofErr w:type="spellStart"/>
            <w:r w:rsidR="00680E57" w:rsidRPr="006C2974">
              <w:rPr>
                <w:rFonts w:cs="Arial"/>
              </w:rPr>
              <w:t>spravy</w:t>
            </w:r>
            <w:proofErr w:type="spellEnd"/>
          </w:p>
          <w:p w14:paraId="34C658B7" w14:textId="77777777" w:rsidR="0026068A" w:rsidRPr="006C2974" w:rsidRDefault="0026068A" w:rsidP="0083239F">
            <w:pPr>
              <w:jc w:val="both"/>
              <w:rPr>
                <w:rFonts w:cs="Arial"/>
                <w:b/>
                <w:szCs w:val="22"/>
              </w:rPr>
            </w:pPr>
          </w:p>
        </w:tc>
      </w:tr>
      <w:tr w:rsidR="00951265" w:rsidRPr="006C2974" w14:paraId="7B60AB86" w14:textId="77777777" w:rsidTr="00F670F8">
        <w:trPr>
          <w:gridAfter w:val="1"/>
          <w:wAfter w:w="687" w:type="dxa"/>
        </w:trPr>
        <w:tc>
          <w:tcPr>
            <w:tcW w:w="1384" w:type="dxa"/>
            <w:gridSpan w:val="2"/>
          </w:tcPr>
          <w:p w14:paraId="7667C8C6" w14:textId="77777777" w:rsidR="00E2442D" w:rsidRPr="00790C85" w:rsidRDefault="00E2442D" w:rsidP="0083239F">
            <w:pPr>
              <w:rPr>
                <w:rFonts w:cs="Arial"/>
                <w:b/>
                <w:szCs w:val="22"/>
              </w:rPr>
            </w:pPr>
            <w:r w:rsidRPr="00700ECB">
              <w:rPr>
                <w:rFonts w:cs="Arial"/>
                <w:b/>
                <w:szCs w:val="22"/>
              </w:rPr>
              <w:t xml:space="preserve">Podčlánok </w:t>
            </w:r>
          </w:p>
          <w:p w14:paraId="068E4680" w14:textId="77777777" w:rsidR="00E2442D" w:rsidRPr="00FE4170" w:rsidRDefault="00E2442D" w:rsidP="0083239F">
            <w:pPr>
              <w:rPr>
                <w:rFonts w:cs="Arial"/>
                <w:b/>
                <w:szCs w:val="22"/>
              </w:rPr>
            </w:pPr>
            <w:r w:rsidRPr="00FE4170">
              <w:rPr>
                <w:rFonts w:cs="Arial"/>
                <w:b/>
                <w:szCs w:val="22"/>
              </w:rPr>
              <w:t>1.5</w:t>
            </w:r>
          </w:p>
          <w:p w14:paraId="1B3345A3" w14:textId="77777777" w:rsidR="00E2442D" w:rsidRPr="00FB322C" w:rsidRDefault="00E2442D" w:rsidP="0083239F">
            <w:pPr>
              <w:rPr>
                <w:rFonts w:cs="Arial"/>
                <w:b/>
                <w:szCs w:val="22"/>
              </w:rPr>
            </w:pPr>
          </w:p>
          <w:p w14:paraId="19034D58" w14:textId="77777777" w:rsidR="00E2442D" w:rsidRPr="00FB322C" w:rsidRDefault="00E2442D" w:rsidP="0083239F">
            <w:pPr>
              <w:rPr>
                <w:rFonts w:cs="Arial"/>
                <w:b/>
                <w:szCs w:val="22"/>
              </w:rPr>
            </w:pPr>
          </w:p>
        </w:tc>
        <w:tc>
          <w:tcPr>
            <w:tcW w:w="2472" w:type="dxa"/>
          </w:tcPr>
          <w:p w14:paraId="2EBAD541" w14:textId="77777777" w:rsidR="00E2442D" w:rsidRPr="00A86531" w:rsidRDefault="00E2442D" w:rsidP="0083239F">
            <w:pPr>
              <w:rPr>
                <w:rFonts w:cs="Arial"/>
                <w:b/>
                <w:szCs w:val="22"/>
              </w:rPr>
            </w:pPr>
            <w:r w:rsidRPr="00A86531">
              <w:rPr>
                <w:rFonts w:cs="Arial"/>
                <w:b/>
                <w:szCs w:val="22"/>
              </w:rPr>
              <w:t>Poradie záväznosti dokumentov</w:t>
            </w:r>
          </w:p>
        </w:tc>
        <w:tc>
          <w:tcPr>
            <w:tcW w:w="5750" w:type="dxa"/>
            <w:gridSpan w:val="2"/>
          </w:tcPr>
          <w:p w14:paraId="5093DF80" w14:textId="77777777" w:rsidR="00E2442D" w:rsidRPr="00F07B96" w:rsidRDefault="00E2442D" w:rsidP="0083239F">
            <w:pPr>
              <w:jc w:val="both"/>
              <w:rPr>
                <w:rFonts w:cs="Arial"/>
                <w:bCs/>
                <w:szCs w:val="22"/>
              </w:rPr>
            </w:pPr>
            <w:r w:rsidRPr="00F07B96">
              <w:rPr>
                <w:rFonts w:cs="Arial"/>
                <w:bCs/>
                <w:szCs w:val="22"/>
              </w:rPr>
              <w:t>Odstráňte zoznam dokumentov od (a) po (h), odstráňte výraz “nasledovné:” na konci prvej vety a nahraďte ho nasledovným textom:</w:t>
            </w:r>
          </w:p>
          <w:p w14:paraId="53F216E1" w14:textId="77777777" w:rsidR="00E2442D" w:rsidRPr="00742FB8" w:rsidRDefault="00E2442D" w:rsidP="0083239F">
            <w:pPr>
              <w:rPr>
                <w:rFonts w:cs="Arial"/>
                <w:bCs/>
                <w:szCs w:val="22"/>
              </w:rPr>
            </w:pPr>
          </w:p>
          <w:p w14:paraId="0964865D" w14:textId="77777777" w:rsidR="00E2442D" w:rsidRPr="00742FB8" w:rsidRDefault="00393987" w:rsidP="0083239F">
            <w:pPr>
              <w:jc w:val="both"/>
              <w:rPr>
                <w:rFonts w:cs="Arial"/>
                <w:szCs w:val="22"/>
              </w:rPr>
            </w:pPr>
            <w:r w:rsidRPr="00742FB8">
              <w:rPr>
                <w:rFonts w:cs="Arial"/>
                <w:szCs w:val="22"/>
              </w:rPr>
              <w:t>„</w:t>
            </w:r>
            <w:r w:rsidR="00E2442D" w:rsidRPr="00742FB8">
              <w:rPr>
                <w:rFonts w:cs="Arial"/>
                <w:szCs w:val="22"/>
              </w:rPr>
              <w:t>také, ako je uvedené  v Zmluv</w:t>
            </w:r>
            <w:r w:rsidR="00AB5C9A" w:rsidRPr="00742FB8">
              <w:rPr>
                <w:rFonts w:cs="Arial"/>
                <w:szCs w:val="22"/>
              </w:rPr>
              <w:t>ných  dojednaniach</w:t>
            </w:r>
            <w:r w:rsidR="00E2442D" w:rsidRPr="00742FB8">
              <w:rPr>
                <w:rFonts w:cs="Arial"/>
                <w:szCs w:val="22"/>
              </w:rPr>
              <w:t>.”</w:t>
            </w:r>
          </w:p>
          <w:p w14:paraId="70836258" w14:textId="77777777" w:rsidR="00C404DE" w:rsidRPr="005B0752" w:rsidRDefault="00C404DE" w:rsidP="0083239F">
            <w:pPr>
              <w:jc w:val="both"/>
              <w:rPr>
                <w:rFonts w:cs="Arial"/>
                <w:b/>
                <w:szCs w:val="22"/>
              </w:rPr>
            </w:pPr>
          </w:p>
        </w:tc>
      </w:tr>
      <w:tr w:rsidR="00951265" w:rsidRPr="006C2974" w14:paraId="25B3E370" w14:textId="77777777" w:rsidTr="00F670F8">
        <w:trPr>
          <w:gridAfter w:val="1"/>
          <w:wAfter w:w="687" w:type="dxa"/>
        </w:trPr>
        <w:tc>
          <w:tcPr>
            <w:tcW w:w="1384" w:type="dxa"/>
            <w:gridSpan w:val="2"/>
          </w:tcPr>
          <w:p w14:paraId="46A120B3" w14:textId="77777777" w:rsidR="00E2442D" w:rsidRPr="00790C85" w:rsidRDefault="00E2442D" w:rsidP="0083239F">
            <w:pPr>
              <w:rPr>
                <w:rFonts w:cs="Arial"/>
                <w:b/>
                <w:szCs w:val="22"/>
              </w:rPr>
            </w:pPr>
            <w:r w:rsidRPr="00700ECB">
              <w:rPr>
                <w:rFonts w:cs="Arial"/>
                <w:b/>
                <w:szCs w:val="22"/>
              </w:rPr>
              <w:t xml:space="preserve">Podčlánok </w:t>
            </w:r>
          </w:p>
          <w:p w14:paraId="2E7057F5" w14:textId="77777777" w:rsidR="00E2442D" w:rsidRPr="00FE4170" w:rsidRDefault="00E2442D" w:rsidP="0083239F">
            <w:pPr>
              <w:rPr>
                <w:rFonts w:cs="Arial"/>
                <w:b/>
                <w:szCs w:val="22"/>
              </w:rPr>
            </w:pPr>
            <w:r w:rsidRPr="00FE4170">
              <w:rPr>
                <w:rFonts w:cs="Arial"/>
                <w:b/>
                <w:szCs w:val="22"/>
              </w:rPr>
              <w:t>1.6</w:t>
            </w:r>
          </w:p>
          <w:p w14:paraId="26EB1F2F" w14:textId="77777777" w:rsidR="00E2442D" w:rsidRPr="00FB322C" w:rsidRDefault="00E2442D" w:rsidP="0083239F">
            <w:pPr>
              <w:rPr>
                <w:rFonts w:cs="Arial"/>
                <w:b/>
                <w:szCs w:val="22"/>
              </w:rPr>
            </w:pPr>
          </w:p>
        </w:tc>
        <w:tc>
          <w:tcPr>
            <w:tcW w:w="2472" w:type="dxa"/>
          </w:tcPr>
          <w:p w14:paraId="25180500" w14:textId="77777777" w:rsidR="00E2442D" w:rsidRPr="00FB322C" w:rsidRDefault="00E2442D" w:rsidP="0083239F">
            <w:pPr>
              <w:rPr>
                <w:rFonts w:cs="Arial"/>
                <w:b/>
                <w:szCs w:val="22"/>
              </w:rPr>
            </w:pPr>
            <w:r w:rsidRPr="00FB322C">
              <w:rPr>
                <w:rFonts w:cs="Arial"/>
                <w:b/>
                <w:szCs w:val="22"/>
              </w:rPr>
              <w:t>Zmluva o Dielo</w:t>
            </w:r>
          </w:p>
        </w:tc>
        <w:tc>
          <w:tcPr>
            <w:tcW w:w="5750" w:type="dxa"/>
            <w:gridSpan w:val="2"/>
          </w:tcPr>
          <w:p w14:paraId="258489F3" w14:textId="77777777" w:rsidR="00213051" w:rsidRPr="00A86531" w:rsidRDefault="00213051" w:rsidP="0083239F">
            <w:pPr>
              <w:jc w:val="both"/>
              <w:rPr>
                <w:rFonts w:cs="Arial"/>
                <w:bCs/>
                <w:szCs w:val="22"/>
              </w:rPr>
            </w:pPr>
            <w:r w:rsidRPr="00A86531">
              <w:rPr>
                <w:rFonts w:cs="Arial"/>
                <w:bCs/>
                <w:szCs w:val="22"/>
              </w:rPr>
              <w:t xml:space="preserve">Odstráňte celý text </w:t>
            </w:r>
            <w:proofErr w:type="spellStart"/>
            <w:r w:rsidRPr="00A86531">
              <w:rPr>
                <w:rFonts w:cs="Arial"/>
                <w:bCs/>
                <w:szCs w:val="22"/>
              </w:rPr>
              <w:t>podčlánku</w:t>
            </w:r>
            <w:proofErr w:type="spellEnd"/>
            <w:r w:rsidRPr="00A86531">
              <w:rPr>
                <w:rFonts w:cs="Arial"/>
                <w:bCs/>
                <w:szCs w:val="22"/>
              </w:rPr>
              <w:t xml:space="preserve"> a nahraďte ho textom:</w:t>
            </w:r>
          </w:p>
          <w:p w14:paraId="68ACE48D" w14:textId="77777777" w:rsidR="00213051" w:rsidRPr="00F07B96" w:rsidRDefault="00213051" w:rsidP="0083239F">
            <w:pPr>
              <w:jc w:val="both"/>
              <w:rPr>
                <w:rFonts w:cs="Arial"/>
                <w:bCs/>
                <w:szCs w:val="22"/>
              </w:rPr>
            </w:pPr>
          </w:p>
          <w:p w14:paraId="3CA6CA4B" w14:textId="4336031D" w:rsidR="0019759A" w:rsidRDefault="00213051" w:rsidP="0083239F">
            <w:pPr>
              <w:jc w:val="both"/>
              <w:rPr>
                <w:rFonts w:cs="Arial"/>
                <w:bCs/>
                <w:szCs w:val="22"/>
              </w:rPr>
            </w:pPr>
            <w:r w:rsidRPr="00742FB8">
              <w:rPr>
                <w:rFonts w:cs="Arial"/>
                <w:bCs/>
                <w:szCs w:val="22"/>
              </w:rPr>
              <w:t>„</w:t>
            </w:r>
            <w:r w:rsidR="00A3049E" w:rsidRPr="00A3049E">
              <w:rPr>
                <w:rFonts w:cs="Arial"/>
                <w:bCs/>
                <w:szCs w:val="22"/>
              </w:rPr>
              <w:t>Strany uzavrú Zmluvu o Dielo v lehote viazanosti ponuky podľa § 46 Zákona o verejnom obstarávaní, nie však skôr ako v lehotách podľa § 56 Zákona o verejnom obstarávaní.</w:t>
            </w:r>
            <w:r w:rsidRPr="00742FB8">
              <w:rPr>
                <w:rFonts w:cs="Arial"/>
                <w:bCs/>
                <w:szCs w:val="22"/>
              </w:rPr>
              <w:t>”</w:t>
            </w:r>
          </w:p>
          <w:p w14:paraId="14694620" w14:textId="429080B7" w:rsidR="00242A29" w:rsidRPr="00742FB8" w:rsidRDefault="00242A29" w:rsidP="0083239F">
            <w:pPr>
              <w:jc w:val="both"/>
              <w:rPr>
                <w:rFonts w:cs="Arial"/>
                <w:bCs/>
                <w:szCs w:val="22"/>
              </w:rPr>
            </w:pPr>
          </w:p>
        </w:tc>
      </w:tr>
      <w:tr w:rsidR="00951265" w:rsidRPr="006C2974" w14:paraId="10ED9F2F" w14:textId="77777777" w:rsidTr="00F670F8">
        <w:trPr>
          <w:gridAfter w:val="1"/>
          <w:wAfter w:w="687" w:type="dxa"/>
        </w:trPr>
        <w:tc>
          <w:tcPr>
            <w:tcW w:w="1384" w:type="dxa"/>
            <w:gridSpan w:val="2"/>
          </w:tcPr>
          <w:p w14:paraId="012900CE" w14:textId="77777777" w:rsidR="00A9784C" w:rsidRPr="00790C85" w:rsidRDefault="00A9784C" w:rsidP="0083239F">
            <w:pPr>
              <w:rPr>
                <w:rFonts w:cs="Arial"/>
                <w:b/>
                <w:szCs w:val="22"/>
              </w:rPr>
            </w:pPr>
            <w:r w:rsidRPr="00700ECB">
              <w:rPr>
                <w:rFonts w:cs="Arial"/>
                <w:b/>
                <w:szCs w:val="22"/>
              </w:rPr>
              <w:t>Podčlánok 1.7</w:t>
            </w:r>
          </w:p>
          <w:p w14:paraId="1D108C65" w14:textId="77777777" w:rsidR="00A9784C" w:rsidRPr="00FE4170" w:rsidRDefault="00A9784C" w:rsidP="0083239F">
            <w:pPr>
              <w:rPr>
                <w:rFonts w:cs="Arial"/>
                <w:b/>
                <w:szCs w:val="22"/>
              </w:rPr>
            </w:pPr>
          </w:p>
        </w:tc>
        <w:tc>
          <w:tcPr>
            <w:tcW w:w="2472" w:type="dxa"/>
          </w:tcPr>
          <w:p w14:paraId="1EE6C2F4" w14:textId="77777777" w:rsidR="00A9784C" w:rsidRPr="00FB322C" w:rsidRDefault="00A9784C" w:rsidP="0083239F">
            <w:pPr>
              <w:rPr>
                <w:rFonts w:cs="Arial"/>
                <w:b/>
                <w:szCs w:val="22"/>
              </w:rPr>
            </w:pPr>
            <w:r w:rsidRPr="00FB322C">
              <w:rPr>
                <w:rFonts w:cs="Arial"/>
                <w:b/>
                <w:szCs w:val="22"/>
              </w:rPr>
              <w:t>Postúpenie zmluvy</w:t>
            </w:r>
          </w:p>
          <w:p w14:paraId="15D1DBD4" w14:textId="77777777" w:rsidR="00A9784C" w:rsidRPr="00A86531" w:rsidRDefault="00A9784C" w:rsidP="0083239F">
            <w:pPr>
              <w:rPr>
                <w:rFonts w:cs="Arial"/>
                <w:szCs w:val="22"/>
              </w:rPr>
            </w:pPr>
          </w:p>
        </w:tc>
        <w:tc>
          <w:tcPr>
            <w:tcW w:w="5750" w:type="dxa"/>
            <w:gridSpan w:val="2"/>
          </w:tcPr>
          <w:p w14:paraId="2EEB134B" w14:textId="77777777" w:rsidR="00A9784C" w:rsidRPr="00F07B96" w:rsidRDefault="00A9784C" w:rsidP="0083239F">
            <w:pPr>
              <w:pStyle w:val="NoIndent"/>
              <w:jc w:val="both"/>
              <w:rPr>
                <w:rFonts w:ascii="Arial" w:hAnsi="Arial" w:cs="Arial"/>
                <w:color w:val="auto"/>
                <w:szCs w:val="22"/>
              </w:rPr>
            </w:pPr>
            <w:r w:rsidRPr="00F07B96">
              <w:rPr>
                <w:rFonts w:ascii="Arial" w:hAnsi="Arial" w:cs="Arial"/>
                <w:color w:val="auto"/>
                <w:szCs w:val="22"/>
              </w:rPr>
              <w:t>Na konci bodu b) za slovo „splatnými“ vložte nasledujúci text:</w:t>
            </w:r>
          </w:p>
          <w:p w14:paraId="0B4FFA14" w14:textId="77777777" w:rsidR="00A9784C" w:rsidRPr="00742FB8" w:rsidRDefault="00A9784C" w:rsidP="0083239F">
            <w:pPr>
              <w:rPr>
                <w:rFonts w:cs="Arial"/>
              </w:rPr>
            </w:pPr>
          </w:p>
          <w:p w14:paraId="16399A96" w14:textId="77777777" w:rsidR="00A9784C" w:rsidRPr="00742FB8" w:rsidRDefault="00A9784C" w:rsidP="0083239F">
            <w:pPr>
              <w:rPr>
                <w:rFonts w:cs="Arial"/>
              </w:rPr>
            </w:pPr>
            <w:r w:rsidRPr="00742FB8">
              <w:rPr>
                <w:rFonts w:cs="Arial"/>
              </w:rPr>
              <w:t xml:space="preserve">„a to </w:t>
            </w:r>
            <w:r w:rsidR="00D01462" w:rsidRPr="00742FB8">
              <w:rPr>
                <w:rFonts w:cs="Arial"/>
              </w:rPr>
              <w:t xml:space="preserve">iba </w:t>
            </w:r>
            <w:r w:rsidRPr="00742FB8">
              <w:rPr>
                <w:rFonts w:cs="Arial"/>
              </w:rPr>
              <w:t>s predchádzajúcim súhlasom druhej Strany, podľa vlastného uváženia tejto druhej Strany.“</w:t>
            </w:r>
          </w:p>
          <w:p w14:paraId="3AEC28FF" w14:textId="77777777" w:rsidR="00A9784C" w:rsidRPr="005B0752" w:rsidRDefault="00A9784C" w:rsidP="0083239F">
            <w:pPr>
              <w:rPr>
                <w:rFonts w:cs="Arial"/>
                <w:bCs/>
                <w:szCs w:val="22"/>
              </w:rPr>
            </w:pPr>
          </w:p>
        </w:tc>
      </w:tr>
      <w:tr w:rsidR="00951265" w:rsidRPr="006C2974" w14:paraId="77B9C232" w14:textId="77777777" w:rsidTr="00F670F8">
        <w:trPr>
          <w:gridAfter w:val="1"/>
          <w:wAfter w:w="687" w:type="dxa"/>
        </w:trPr>
        <w:tc>
          <w:tcPr>
            <w:tcW w:w="1384" w:type="dxa"/>
            <w:gridSpan w:val="2"/>
          </w:tcPr>
          <w:p w14:paraId="07009675" w14:textId="77777777" w:rsidR="00E2442D" w:rsidRPr="00790C85" w:rsidRDefault="00E2442D" w:rsidP="0083239F">
            <w:pPr>
              <w:rPr>
                <w:rFonts w:cs="Arial"/>
                <w:b/>
                <w:szCs w:val="22"/>
              </w:rPr>
            </w:pPr>
            <w:r w:rsidRPr="00700ECB">
              <w:rPr>
                <w:rFonts w:cs="Arial"/>
                <w:b/>
                <w:szCs w:val="22"/>
              </w:rPr>
              <w:t xml:space="preserve">Podčlánok </w:t>
            </w:r>
          </w:p>
          <w:p w14:paraId="3C98CBD0" w14:textId="77777777" w:rsidR="00E2442D" w:rsidRPr="00FE4170" w:rsidRDefault="00E2442D" w:rsidP="0083239F">
            <w:pPr>
              <w:rPr>
                <w:rFonts w:cs="Arial"/>
                <w:b/>
                <w:szCs w:val="22"/>
              </w:rPr>
            </w:pPr>
            <w:r w:rsidRPr="00FE4170">
              <w:rPr>
                <w:rFonts w:cs="Arial"/>
                <w:b/>
                <w:szCs w:val="22"/>
              </w:rPr>
              <w:t>1.8</w:t>
            </w:r>
          </w:p>
          <w:p w14:paraId="4CCFC513" w14:textId="77777777" w:rsidR="00E2442D" w:rsidRPr="00FB322C" w:rsidRDefault="00E2442D" w:rsidP="0083239F">
            <w:pPr>
              <w:rPr>
                <w:rFonts w:cs="Arial"/>
                <w:b/>
                <w:szCs w:val="22"/>
              </w:rPr>
            </w:pPr>
          </w:p>
        </w:tc>
        <w:tc>
          <w:tcPr>
            <w:tcW w:w="2472" w:type="dxa"/>
          </w:tcPr>
          <w:p w14:paraId="59C853ED" w14:textId="77777777" w:rsidR="00E2442D" w:rsidRPr="00A86531" w:rsidRDefault="00E2442D" w:rsidP="0083239F">
            <w:pPr>
              <w:rPr>
                <w:rFonts w:cs="Arial"/>
                <w:b/>
                <w:szCs w:val="22"/>
              </w:rPr>
            </w:pPr>
            <w:r w:rsidRPr="00FB322C">
              <w:rPr>
                <w:rFonts w:cs="Arial"/>
                <w:b/>
                <w:szCs w:val="22"/>
              </w:rPr>
              <w:t>Starostlivosť o dokumentáciu a jej dodanie</w:t>
            </w:r>
          </w:p>
        </w:tc>
        <w:tc>
          <w:tcPr>
            <w:tcW w:w="5750" w:type="dxa"/>
            <w:gridSpan w:val="2"/>
          </w:tcPr>
          <w:p w14:paraId="754885C2" w14:textId="77777777" w:rsidR="00E2442D" w:rsidRPr="00742FB8" w:rsidRDefault="00E2442D" w:rsidP="0083239F">
            <w:pPr>
              <w:jc w:val="both"/>
              <w:rPr>
                <w:rFonts w:cs="Arial"/>
              </w:rPr>
            </w:pPr>
            <w:r w:rsidRPr="00F07B96">
              <w:rPr>
                <w:rFonts w:cs="Arial"/>
              </w:rPr>
              <w:t xml:space="preserve">Za </w:t>
            </w:r>
            <w:r w:rsidR="00B3086D" w:rsidRPr="00F07B96">
              <w:rPr>
                <w:rFonts w:cs="Arial"/>
              </w:rPr>
              <w:t>prvý</w:t>
            </w:r>
            <w:r w:rsidRPr="00742FB8">
              <w:rPr>
                <w:rFonts w:cs="Arial"/>
              </w:rPr>
              <w:t xml:space="preserve"> odsek </w:t>
            </w:r>
            <w:proofErr w:type="spellStart"/>
            <w:r w:rsidRPr="00742FB8">
              <w:rPr>
                <w:rFonts w:cs="Arial"/>
              </w:rPr>
              <w:t>podčlánku</w:t>
            </w:r>
            <w:proofErr w:type="spellEnd"/>
            <w:r w:rsidRPr="00742FB8">
              <w:rPr>
                <w:rFonts w:cs="Arial"/>
              </w:rPr>
              <w:t xml:space="preserve"> vložte: </w:t>
            </w:r>
          </w:p>
          <w:p w14:paraId="7A405B6F" w14:textId="77777777" w:rsidR="00E2442D" w:rsidRPr="00742FB8" w:rsidRDefault="00E2442D" w:rsidP="0083239F">
            <w:pPr>
              <w:jc w:val="both"/>
              <w:rPr>
                <w:rFonts w:cs="Arial"/>
              </w:rPr>
            </w:pPr>
          </w:p>
          <w:p w14:paraId="1200AA30" w14:textId="77777777" w:rsidR="00E2442D" w:rsidRPr="00DD57BC" w:rsidRDefault="00F1561F" w:rsidP="0083239F">
            <w:pPr>
              <w:jc w:val="both"/>
              <w:rPr>
                <w:rFonts w:cs="Arial"/>
              </w:rPr>
            </w:pPr>
            <w:r w:rsidRPr="00742FB8">
              <w:rPr>
                <w:rFonts w:cs="Arial"/>
              </w:rPr>
              <w:t>„</w:t>
            </w:r>
            <w:r w:rsidR="00E2442D" w:rsidRPr="00742FB8">
              <w:rPr>
                <w:rFonts w:cs="Arial"/>
              </w:rPr>
              <w:t xml:space="preserve">Kompletná Zmluva vrátane jej prípadných dodatkov, ďalej Dokumentácia Zhotoviteľa a s ňou súvisiace dokumenty, týkajúce sa vyhotovenia predmetu Diela vrátane </w:t>
            </w:r>
            <w:r w:rsidR="00C95EEA" w:rsidRPr="00742FB8">
              <w:rPr>
                <w:rFonts w:cs="Arial"/>
              </w:rPr>
              <w:t xml:space="preserve">odsúhlasených </w:t>
            </w:r>
            <w:r w:rsidR="00E2442D" w:rsidRPr="00742FB8">
              <w:rPr>
                <w:rFonts w:cs="Arial"/>
              </w:rPr>
              <w:t>Zmien</w:t>
            </w:r>
            <w:r w:rsidR="00C95EEA" w:rsidRPr="00742FB8">
              <w:rPr>
                <w:rFonts w:cs="Arial"/>
              </w:rPr>
              <w:t xml:space="preserve"> a ich proje</w:t>
            </w:r>
            <w:r w:rsidR="008427D8" w:rsidRPr="00742FB8">
              <w:rPr>
                <w:rFonts w:cs="Arial"/>
              </w:rPr>
              <w:t>ktovej dokumentácie</w:t>
            </w:r>
            <w:r w:rsidR="00E2442D" w:rsidRPr="005B0752">
              <w:rPr>
                <w:rFonts w:cs="Arial"/>
              </w:rPr>
              <w:t>, či už v origináli alebo kópii, musia byť k dispozícii na kontrolu kompetentným orgánom (napr. Štátny stavebný dohľad), ktoré sú oprávnené vykonávať štátny stavebný dozor. K dispozícii musí byť tiež stavebný denník ve</w:t>
            </w:r>
            <w:r w:rsidR="00B80BF3" w:rsidRPr="005B0752">
              <w:rPr>
                <w:rFonts w:cs="Arial"/>
              </w:rPr>
              <w:t xml:space="preserve">dený Zhotoviteľom, do ktorého </w:t>
            </w:r>
            <w:r w:rsidR="00E2442D" w:rsidRPr="005B0752">
              <w:rPr>
                <w:rFonts w:cs="Arial"/>
              </w:rPr>
              <w:t>môžu robiť zápisy osoby oprávnené v zmysle zákona č. 50/1976 Zb. o územnom plánovaní a stavebnom poriadku v znení neskorších predpisov (ďalej len „</w:t>
            </w:r>
            <w:r w:rsidR="00E2442D" w:rsidRPr="001A7ED4">
              <w:rPr>
                <w:rFonts w:cs="Arial"/>
                <w:b/>
              </w:rPr>
              <w:t>Stavebný zákon</w:t>
            </w:r>
            <w:r w:rsidR="00E2442D" w:rsidRPr="005B0752">
              <w:rPr>
                <w:rFonts w:cs="Arial"/>
              </w:rPr>
              <w:t>“).</w:t>
            </w:r>
            <w:r w:rsidRPr="005B0752">
              <w:rPr>
                <w:rFonts w:cs="Arial"/>
              </w:rPr>
              <w:t>”</w:t>
            </w:r>
          </w:p>
          <w:p w14:paraId="3E8DA677" w14:textId="77777777" w:rsidR="00E2442D" w:rsidRPr="001A0DDF" w:rsidRDefault="00E2442D" w:rsidP="0083239F">
            <w:pPr>
              <w:jc w:val="both"/>
              <w:rPr>
                <w:rFonts w:cs="Arial"/>
              </w:rPr>
            </w:pPr>
          </w:p>
          <w:p w14:paraId="5B37F174" w14:textId="77777777" w:rsidR="00E2442D" w:rsidRDefault="00E2442D" w:rsidP="0083239F">
            <w:pPr>
              <w:jc w:val="both"/>
              <w:rPr>
                <w:rFonts w:cs="Arial"/>
              </w:rPr>
            </w:pPr>
            <w:r w:rsidRPr="006C2974">
              <w:rPr>
                <w:rFonts w:cs="Arial"/>
              </w:rPr>
              <w:lastRenderedPageBreak/>
              <w:t xml:space="preserve">Do prvej vety </w:t>
            </w:r>
            <w:r w:rsidR="00B3086D" w:rsidRPr="006C2974">
              <w:rPr>
                <w:rFonts w:cs="Arial"/>
              </w:rPr>
              <w:t>druhého</w:t>
            </w:r>
            <w:r w:rsidRPr="006C2974">
              <w:rPr>
                <w:rFonts w:cs="Arial"/>
              </w:rPr>
              <w:t xml:space="preserve"> odseku za výrazom “…jednu kópiu Zmluvy…” vložte:</w:t>
            </w:r>
          </w:p>
          <w:p w14:paraId="0C36E143" w14:textId="77777777" w:rsidR="0019759A" w:rsidRPr="006C2974" w:rsidRDefault="0019759A" w:rsidP="0083239F">
            <w:pPr>
              <w:jc w:val="both"/>
              <w:rPr>
                <w:rFonts w:cs="Arial"/>
              </w:rPr>
            </w:pPr>
          </w:p>
          <w:p w14:paraId="306C6CF5" w14:textId="77777777" w:rsidR="00E2442D" w:rsidRPr="006C2974" w:rsidRDefault="00B50915" w:rsidP="0083239F">
            <w:pPr>
              <w:jc w:val="both"/>
              <w:rPr>
                <w:rFonts w:cs="Arial"/>
              </w:rPr>
            </w:pPr>
            <w:r w:rsidRPr="006C2974">
              <w:rPr>
                <w:rFonts w:cs="Arial"/>
                <w:szCs w:val="22"/>
              </w:rPr>
              <w:t>„</w:t>
            </w:r>
            <w:r w:rsidR="00E2442D" w:rsidRPr="006C2974">
              <w:rPr>
                <w:rFonts w:cs="Arial"/>
              </w:rPr>
              <w:t>vrátane Všeobecných zmluvných podmienok,”</w:t>
            </w:r>
          </w:p>
          <w:p w14:paraId="4A9CAD86" w14:textId="77777777" w:rsidR="00A34FAC" w:rsidRPr="006C2974" w:rsidRDefault="00A34FAC" w:rsidP="0083239F">
            <w:pPr>
              <w:jc w:val="both"/>
              <w:rPr>
                <w:rFonts w:cs="Arial"/>
                <w:bCs/>
                <w:szCs w:val="22"/>
              </w:rPr>
            </w:pPr>
          </w:p>
        </w:tc>
      </w:tr>
      <w:tr w:rsidR="00951265" w:rsidRPr="006C2974" w14:paraId="412CA515" w14:textId="77777777" w:rsidTr="00F670F8">
        <w:trPr>
          <w:gridAfter w:val="1"/>
          <w:wAfter w:w="687" w:type="dxa"/>
        </w:trPr>
        <w:tc>
          <w:tcPr>
            <w:tcW w:w="1384" w:type="dxa"/>
            <w:gridSpan w:val="2"/>
          </w:tcPr>
          <w:p w14:paraId="2C5BF42C" w14:textId="77777777" w:rsidR="00A34FAC" w:rsidRPr="00790C85" w:rsidRDefault="00A34FAC" w:rsidP="0083239F">
            <w:pPr>
              <w:rPr>
                <w:rFonts w:cs="Arial"/>
                <w:b/>
                <w:szCs w:val="22"/>
              </w:rPr>
            </w:pPr>
            <w:r w:rsidRPr="00700ECB">
              <w:rPr>
                <w:rFonts w:cs="Arial"/>
                <w:b/>
                <w:szCs w:val="22"/>
              </w:rPr>
              <w:lastRenderedPageBreak/>
              <w:t>Podčlánok</w:t>
            </w:r>
          </w:p>
          <w:p w14:paraId="5EB30723" w14:textId="77777777" w:rsidR="00A34FAC" w:rsidRPr="00FE4170" w:rsidRDefault="00A34FAC" w:rsidP="0083239F">
            <w:pPr>
              <w:pStyle w:val="Styl1"/>
              <w:tabs>
                <w:tab w:val="clear" w:pos="540"/>
              </w:tabs>
              <w:rPr>
                <w:caps w:val="0"/>
              </w:rPr>
            </w:pPr>
            <w:r w:rsidRPr="00FE4170">
              <w:rPr>
                <w:caps w:val="0"/>
              </w:rPr>
              <w:t>1.10</w:t>
            </w:r>
          </w:p>
        </w:tc>
        <w:tc>
          <w:tcPr>
            <w:tcW w:w="2472" w:type="dxa"/>
          </w:tcPr>
          <w:p w14:paraId="1525AAAD" w14:textId="77777777" w:rsidR="00A34FAC" w:rsidRPr="00FB322C" w:rsidRDefault="00A34FAC" w:rsidP="0083239F">
            <w:pPr>
              <w:rPr>
                <w:rFonts w:cs="Arial"/>
                <w:b/>
                <w:szCs w:val="22"/>
              </w:rPr>
            </w:pPr>
            <w:r w:rsidRPr="00FB322C">
              <w:rPr>
                <w:rFonts w:cs="Arial"/>
                <w:b/>
                <w:szCs w:val="22"/>
              </w:rPr>
              <w:t>Užívanie Dokumentácie Zhotoviteľa Objednávateľom</w:t>
            </w:r>
          </w:p>
        </w:tc>
        <w:tc>
          <w:tcPr>
            <w:tcW w:w="5750" w:type="dxa"/>
            <w:gridSpan w:val="2"/>
          </w:tcPr>
          <w:p w14:paraId="611163F8" w14:textId="77777777" w:rsidR="00FF0E2A" w:rsidRDefault="00FF0E2A" w:rsidP="0083239F">
            <w:pPr>
              <w:jc w:val="both"/>
              <w:rPr>
                <w:rFonts w:cs="Arial"/>
              </w:rPr>
            </w:pPr>
            <w:r w:rsidRPr="00FB322C">
              <w:rPr>
                <w:rFonts w:cs="Arial"/>
              </w:rPr>
              <w:t>V druhom odseku, písm. b) za slová „demolácie Diela,“ vložte nasledovný text:</w:t>
            </w:r>
          </w:p>
          <w:p w14:paraId="733518FA" w14:textId="77777777" w:rsidR="0019759A" w:rsidRPr="00A86531" w:rsidRDefault="0019759A" w:rsidP="0083239F">
            <w:pPr>
              <w:jc w:val="both"/>
              <w:rPr>
                <w:rFonts w:cs="Arial"/>
              </w:rPr>
            </w:pPr>
          </w:p>
          <w:p w14:paraId="570C20A3" w14:textId="77777777" w:rsidR="00FF0E2A" w:rsidRPr="00742FB8" w:rsidRDefault="00FF0E2A" w:rsidP="0083239F">
            <w:pPr>
              <w:jc w:val="both"/>
              <w:rPr>
                <w:rFonts w:cs="Arial"/>
              </w:rPr>
            </w:pPr>
            <w:r w:rsidRPr="00F07B96">
              <w:rPr>
                <w:rFonts w:cs="Arial"/>
              </w:rPr>
              <w:t>„auditu v zmysle bodu 1</w:t>
            </w:r>
            <w:r w:rsidR="00243055" w:rsidRPr="00F07B96">
              <w:rPr>
                <w:rFonts w:cs="Arial"/>
              </w:rPr>
              <w:t>9</w:t>
            </w:r>
            <w:r w:rsidRPr="00742FB8">
              <w:rPr>
                <w:rFonts w:cs="Arial"/>
              </w:rPr>
              <w:t xml:space="preserve"> Zmluvných dojednaní, a“ </w:t>
            </w:r>
          </w:p>
          <w:p w14:paraId="074CE3C3" w14:textId="77777777" w:rsidR="001E4117" w:rsidRPr="00742FB8" w:rsidRDefault="001E4117" w:rsidP="0083239F">
            <w:pPr>
              <w:jc w:val="both"/>
              <w:rPr>
                <w:rFonts w:cs="Arial"/>
              </w:rPr>
            </w:pPr>
          </w:p>
          <w:p w14:paraId="2BCA5B73" w14:textId="77777777" w:rsidR="00A34FAC" w:rsidRPr="00742FB8" w:rsidRDefault="00A34FAC" w:rsidP="0083239F">
            <w:pPr>
              <w:jc w:val="both"/>
              <w:rPr>
                <w:rFonts w:cs="Arial"/>
              </w:rPr>
            </w:pPr>
            <w:r w:rsidRPr="00742FB8">
              <w:rPr>
                <w:rFonts w:cs="Arial"/>
              </w:rPr>
              <w:t xml:space="preserve">Na konci </w:t>
            </w:r>
            <w:proofErr w:type="spellStart"/>
            <w:r w:rsidRPr="00742FB8">
              <w:rPr>
                <w:rFonts w:cs="Arial"/>
              </w:rPr>
              <w:t>podčlánku</w:t>
            </w:r>
            <w:proofErr w:type="spellEnd"/>
            <w:r w:rsidRPr="00742FB8">
              <w:rPr>
                <w:rFonts w:cs="Arial"/>
              </w:rPr>
              <w:t xml:space="preserve"> vložte:</w:t>
            </w:r>
          </w:p>
          <w:p w14:paraId="0D2319AE" w14:textId="77777777" w:rsidR="00A34FAC" w:rsidRPr="00742FB8" w:rsidRDefault="00A34FAC" w:rsidP="0083239F">
            <w:pPr>
              <w:jc w:val="both"/>
              <w:rPr>
                <w:rFonts w:cs="Arial"/>
              </w:rPr>
            </w:pPr>
          </w:p>
          <w:p w14:paraId="169CE5F4" w14:textId="77777777" w:rsidR="00A34FAC" w:rsidRDefault="00A34FAC" w:rsidP="0083239F">
            <w:pPr>
              <w:jc w:val="both"/>
              <w:rPr>
                <w:rFonts w:cs="Arial"/>
              </w:rPr>
            </w:pPr>
            <w:r w:rsidRPr="005B0752">
              <w:rPr>
                <w:rFonts w:cs="Arial"/>
              </w:rPr>
              <w:t xml:space="preserve">„Zhotoviteľ je povinný zabezpečiť a vysporiadať všetky práva pre používanie počítačových programov potrebných pre prevádzkovanie Diela Objednávateľom v súlade s </w:t>
            </w:r>
            <w:proofErr w:type="spellStart"/>
            <w:r w:rsidRPr="005B0752">
              <w:rPr>
                <w:rFonts w:cs="Arial"/>
              </w:rPr>
              <w:t>podčlánkom</w:t>
            </w:r>
            <w:proofErr w:type="spellEnd"/>
            <w:r w:rsidRPr="005B0752">
              <w:rPr>
                <w:rFonts w:cs="Arial"/>
              </w:rPr>
              <w:t xml:space="preserve"> 10.1 (</w:t>
            </w:r>
            <w:r w:rsidRPr="005B0752">
              <w:rPr>
                <w:rFonts w:cs="Arial"/>
                <w:i/>
              </w:rPr>
              <w:t>Preberanie Diela a Sekcií)</w:t>
            </w:r>
            <w:r w:rsidRPr="005B0752">
              <w:rPr>
                <w:rFonts w:cs="Arial"/>
              </w:rPr>
              <w:t xml:space="preserve"> alebo 10.2 (</w:t>
            </w:r>
            <w:r w:rsidRPr="005B0752">
              <w:rPr>
                <w:rFonts w:cs="Arial"/>
                <w:i/>
              </w:rPr>
              <w:t xml:space="preserve">Preberanie častí Diela), </w:t>
            </w:r>
            <w:r w:rsidRPr="005B0752">
              <w:rPr>
                <w:rFonts w:cs="Arial"/>
              </w:rPr>
              <w:t>a to v súlade s dotknutými všeobecne záväznými prá</w:t>
            </w:r>
            <w:r w:rsidRPr="001A0DDF">
              <w:rPr>
                <w:rFonts w:cs="Arial"/>
              </w:rPr>
              <w:t xml:space="preserve">vnymi predpismi platnými na území Slovenskej republiky tak, že po dokončení bude Dielo spĺňať účel špecifikovaný </w:t>
            </w:r>
            <w:r w:rsidR="0096325E" w:rsidRPr="001A0DDF">
              <w:rPr>
                <w:rFonts w:cs="Arial"/>
              </w:rPr>
              <w:t xml:space="preserve">                           </w:t>
            </w:r>
            <w:r w:rsidRPr="006C2974">
              <w:rPr>
                <w:rFonts w:cs="Arial"/>
              </w:rPr>
              <w:t>v Zmluve. Má sa za to, že licenčné poplatky a všetky ostatné náklady spojené s užívaním počítačových programov sú zahrnuté v Akceptovanej zmluvnej hodnote.“</w:t>
            </w:r>
          </w:p>
          <w:p w14:paraId="1C2E8EE5" w14:textId="77777777" w:rsidR="0019759A" w:rsidRPr="006C2974" w:rsidRDefault="0019759A" w:rsidP="0083239F">
            <w:pPr>
              <w:jc w:val="both"/>
              <w:rPr>
                <w:rFonts w:cs="Arial"/>
                <w:bCs/>
                <w:szCs w:val="22"/>
              </w:rPr>
            </w:pPr>
          </w:p>
        </w:tc>
      </w:tr>
      <w:tr w:rsidR="00951265" w:rsidRPr="006C2974" w14:paraId="2422A310" w14:textId="77777777" w:rsidTr="00F670F8">
        <w:trPr>
          <w:gridAfter w:val="1"/>
          <w:wAfter w:w="687" w:type="dxa"/>
        </w:trPr>
        <w:tc>
          <w:tcPr>
            <w:tcW w:w="1384" w:type="dxa"/>
            <w:gridSpan w:val="2"/>
          </w:tcPr>
          <w:p w14:paraId="68C5F1D1" w14:textId="77777777" w:rsidR="00A34FAC" w:rsidRPr="00790C85" w:rsidRDefault="00A34FAC" w:rsidP="0083239F">
            <w:pPr>
              <w:jc w:val="both"/>
              <w:rPr>
                <w:rFonts w:cs="Arial"/>
                <w:b/>
                <w:szCs w:val="22"/>
              </w:rPr>
            </w:pPr>
            <w:r w:rsidRPr="00700ECB">
              <w:rPr>
                <w:rFonts w:cs="Arial"/>
                <w:b/>
                <w:szCs w:val="22"/>
              </w:rPr>
              <w:t>Podčlánok</w:t>
            </w:r>
          </w:p>
          <w:p w14:paraId="0CDABAF1" w14:textId="77777777" w:rsidR="00A34FAC" w:rsidRPr="00FE4170" w:rsidRDefault="00A34FAC" w:rsidP="0083239F">
            <w:pPr>
              <w:pStyle w:val="Styl1"/>
              <w:tabs>
                <w:tab w:val="clear" w:pos="540"/>
              </w:tabs>
              <w:jc w:val="both"/>
              <w:rPr>
                <w:bCs/>
                <w:szCs w:val="20"/>
              </w:rPr>
            </w:pPr>
            <w:r w:rsidRPr="00FE4170">
              <w:rPr>
                <w:bCs/>
                <w:szCs w:val="20"/>
              </w:rPr>
              <w:t>1.12</w:t>
            </w:r>
          </w:p>
        </w:tc>
        <w:tc>
          <w:tcPr>
            <w:tcW w:w="2472" w:type="dxa"/>
          </w:tcPr>
          <w:p w14:paraId="3E426520" w14:textId="77777777" w:rsidR="00A34FAC" w:rsidRPr="00FB322C" w:rsidRDefault="00A34FAC" w:rsidP="0083239F">
            <w:pPr>
              <w:jc w:val="both"/>
              <w:rPr>
                <w:rFonts w:cs="Arial"/>
                <w:b/>
                <w:szCs w:val="22"/>
              </w:rPr>
            </w:pPr>
            <w:r w:rsidRPr="00FB322C">
              <w:rPr>
                <w:rFonts w:cs="Arial"/>
                <w:b/>
                <w:szCs w:val="22"/>
              </w:rPr>
              <w:t>Dôverné podrobnosti</w:t>
            </w:r>
          </w:p>
        </w:tc>
        <w:tc>
          <w:tcPr>
            <w:tcW w:w="5750" w:type="dxa"/>
            <w:gridSpan w:val="2"/>
          </w:tcPr>
          <w:p w14:paraId="142E5199" w14:textId="77777777" w:rsidR="00A34FAC" w:rsidRPr="00A86531" w:rsidRDefault="00A34FAC" w:rsidP="0083239F">
            <w:pPr>
              <w:jc w:val="both"/>
              <w:rPr>
                <w:rFonts w:cs="Arial"/>
              </w:rPr>
            </w:pPr>
            <w:r w:rsidRPr="00FB322C">
              <w:rPr>
                <w:rFonts w:cs="Arial"/>
              </w:rPr>
              <w:t xml:space="preserve">Na konci </w:t>
            </w:r>
            <w:proofErr w:type="spellStart"/>
            <w:r w:rsidRPr="00FB322C">
              <w:rPr>
                <w:rFonts w:cs="Arial"/>
              </w:rPr>
              <w:t>podčlánku</w:t>
            </w:r>
            <w:proofErr w:type="spellEnd"/>
            <w:r w:rsidRPr="00FB322C">
              <w:rPr>
                <w:rFonts w:cs="Arial"/>
              </w:rPr>
              <w:t xml:space="preserve"> vložte:</w:t>
            </w:r>
          </w:p>
          <w:p w14:paraId="4FFD0D4F" w14:textId="77777777" w:rsidR="00A34FAC" w:rsidRPr="00F07B96" w:rsidRDefault="00A34FAC" w:rsidP="0083239F">
            <w:pPr>
              <w:jc w:val="both"/>
              <w:rPr>
                <w:rFonts w:cs="Arial"/>
              </w:rPr>
            </w:pPr>
          </w:p>
          <w:p w14:paraId="39F4686A" w14:textId="77777777" w:rsidR="00A34FAC" w:rsidRPr="00742FB8" w:rsidRDefault="00A34FAC" w:rsidP="0083239F">
            <w:pPr>
              <w:tabs>
                <w:tab w:val="left" w:pos="1744"/>
                <w:tab w:val="left" w:pos="2170"/>
              </w:tabs>
              <w:jc w:val="both"/>
              <w:rPr>
                <w:rFonts w:cs="Arial"/>
              </w:rPr>
            </w:pPr>
            <w:r w:rsidRPr="00742FB8">
              <w:rPr>
                <w:rFonts w:cs="Arial"/>
              </w:rPr>
              <w:t>„Zhotoviteľ je povinný nakladať s podrobnosťami Zmluvy ako s osobnými a dôvernými údajmi, s výnimkou toho čo je nevyhnutné pre plnenie zmluvných záväzkov alebo pre súlad s príslušnými Právnymi predpismi. Zhotoviteľ nesmie zverejniť, dovoliť zverejnenie alebo poskytnúť akékoľvek podrobnosti o predmete Diela v žiadnom komerčnom, technickom časopise alebo inej publikácii bez predchádzajúceho písomného súhlasu Objednávateľa.</w:t>
            </w:r>
          </w:p>
          <w:p w14:paraId="705686BE" w14:textId="77777777" w:rsidR="00A34FAC" w:rsidRPr="00742FB8" w:rsidRDefault="00A34FAC" w:rsidP="0083239F">
            <w:pPr>
              <w:tabs>
                <w:tab w:val="left" w:pos="1744"/>
                <w:tab w:val="left" w:pos="2170"/>
              </w:tabs>
              <w:jc w:val="both"/>
              <w:rPr>
                <w:rFonts w:cs="Arial"/>
              </w:rPr>
            </w:pPr>
          </w:p>
          <w:p w14:paraId="427C17DE" w14:textId="77777777" w:rsidR="00A34FAC" w:rsidRPr="005B0752" w:rsidRDefault="00A34FAC" w:rsidP="0083239F">
            <w:pPr>
              <w:jc w:val="both"/>
              <w:rPr>
                <w:rFonts w:cs="Arial"/>
              </w:rPr>
            </w:pPr>
            <w:r w:rsidRPr="005B0752">
              <w:rPr>
                <w:rFonts w:cs="Arial"/>
              </w:rPr>
              <w:t xml:space="preserve">Zhotoviteľ nie je oprávnený akýmkoľvek spôsobom komunikovať s laickou ani odbornou verejnosťou, </w:t>
            </w:r>
            <w:r w:rsidR="0096325E" w:rsidRPr="005B0752">
              <w:rPr>
                <w:rFonts w:cs="Arial"/>
              </w:rPr>
              <w:t xml:space="preserve">                        </w:t>
            </w:r>
            <w:r w:rsidRPr="005B0752">
              <w:rPr>
                <w:rFonts w:cs="Arial"/>
              </w:rPr>
              <w:t xml:space="preserve">s médiami a tretími osobami o predmete Diela, toto právo si výlučne vyhradzuje Objednávateľ. </w:t>
            </w:r>
          </w:p>
          <w:p w14:paraId="2DAC6868" w14:textId="77777777" w:rsidR="00A34FAC" w:rsidRPr="005B0752" w:rsidRDefault="00A34FAC" w:rsidP="0083239F">
            <w:pPr>
              <w:tabs>
                <w:tab w:val="left" w:pos="1744"/>
                <w:tab w:val="left" w:pos="2170"/>
              </w:tabs>
              <w:jc w:val="both"/>
              <w:rPr>
                <w:rFonts w:cs="Arial"/>
              </w:rPr>
            </w:pPr>
          </w:p>
          <w:p w14:paraId="4A2E1F91" w14:textId="77777777" w:rsidR="00A34FAC" w:rsidRPr="006C2974" w:rsidRDefault="00A34FAC" w:rsidP="0083239F">
            <w:pPr>
              <w:jc w:val="both"/>
              <w:rPr>
                <w:rFonts w:cs="Arial"/>
              </w:rPr>
            </w:pPr>
            <w:r w:rsidRPr="001A0DDF">
              <w:rPr>
                <w:rFonts w:cs="Arial"/>
              </w:rPr>
              <w:t>Ďalšie podrobnosti sú uvedené v </w:t>
            </w:r>
            <w:r w:rsidR="004762CB" w:rsidRPr="00C96E7C">
              <w:rPr>
                <w:rFonts w:cs="Arial"/>
              </w:rPr>
              <w:t>Požiadavkách Objednávateľa</w:t>
            </w:r>
            <w:r w:rsidRPr="006C2974">
              <w:rPr>
                <w:rFonts w:cs="Arial"/>
              </w:rPr>
              <w:t xml:space="preserve"> a v Dokumentácii poskytnutej Objednávateľom.</w:t>
            </w:r>
          </w:p>
          <w:p w14:paraId="667DE9F2" w14:textId="77777777" w:rsidR="00A34FAC" w:rsidRPr="006C2974" w:rsidRDefault="00A34FAC" w:rsidP="0083239F">
            <w:pPr>
              <w:jc w:val="both"/>
              <w:rPr>
                <w:rFonts w:cs="Arial"/>
              </w:rPr>
            </w:pPr>
          </w:p>
          <w:p w14:paraId="0784D4D1" w14:textId="77777777" w:rsidR="00A34FAC" w:rsidRPr="006C2974" w:rsidRDefault="00A34FAC" w:rsidP="0083239F">
            <w:pPr>
              <w:tabs>
                <w:tab w:val="left" w:pos="1744"/>
                <w:tab w:val="left" w:pos="2170"/>
              </w:tabs>
              <w:jc w:val="both"/>
              <w:rPr>
                <w:rFonts w:cs="Arial"/>
              </w:rPr>
            </w:pPr>
            <w:r w:rsidRPr="006C2974">
              <w:rPr>
                <w:rFonts w:cs="Arial"/>
              </w:rPr>
              <w:t>V prípade, ak Zhotoviteľ poruší túto svoju povinnosť vzniká Objednávateľovi nárok na zaplatenie zmluvnej pokuty vo výške 5</w:t>
            </w:r>
            <w:r w:rsidR="00004A83" w:rsidRPr="006C2974">
              <w:rPr>
                <w:rFonts w:cs="Arial"/>
              </w:rPr>
              <w:t xml:space="preserve"> </w:t>
            </w:r>
            <w:r w:rsidRPr="006C2974">
              <w:rPr>
                <w:rFonts w:cs="Arial"/>
              </w:rPr>
              <w:t xml:space="preserve">000,- </w:t>
            </w:r>
            <w:r w:rsidR="007125F9" w:rsidRPr="006C2974">
              <w:rPr>
                <w:rFonts w:cs="Arial"/>
              </w:rPr>
              <w:t xml:space="preserve">EUR </w:t>
            </w:r>
            <w:r w:rsidRPr="006C2974">
              <w:rPr>
                <w:rFonts w:cs="Arial"/>
              </w:rPr>
              <w:t xml:space="preserve">(slovom päťtisíc </w:t>
            </w:r>
            <w:r w:rsidR="00004A83" w:rsidRPr="006C2974">
              <w:rPr>
                <w:rFonts w:cs="Arial"/>
              </w:rPr>
              <w:t>eur</w:t>
            </w:r>
            <w:r w:rsidRPr="006C2974">
              <w:rPr>
                <w:rFonts w:cs="Arial"/>
              </w:rPr>
              <w:t xml:space="preserve">) za každé porušenie tejto povinnosti. Zaplatenie zmluvnej pokuty nemá vplyv na plnenie tejto povinnosti Zhotoviteľa v súlade s týmto </w:t>
            </w:r>
            <w:proofErr w:type="spellStart"/>
            <w:r w:rsidRPr="006C2974">
              <w:rPr>
                <w:rFonts w:cs="Arial"/>
              </w:rPr>
              <w:t>podčlánkom</w:t>
            </w:r>
            <w:proofErr w:type="spellEnd"/>
            <w:r w:rsidRPr="006C2974">
              <w:rPr>
                <w:rFonts w:cs="Arial"/>
              </w:rPr>
              <w:t xml:space="preserve">. Zmluvná pokuta sa bude uhrádzať na základe penalizačnej faktúry vyhotovenej Objednávateľom a doporučene doručenej do sídla </w:t>
            </w:r>
            <w:r w:rsidRPr="006C2974">
              <w:rPr>
                <w:rFonts w:cs="Arial"/>
              </w:rPr>
              <w:lastRenderedPageBreak/>
              <w:t>Zhotoviteľa. Lehota splatnosti tejto faktúry je 30 dní odo dňa jej doporučeného doručenia do sídla Zhotoviteľa.“</w:t>
            </w:r>
          </w:p>
          <w:p w14:paraId="0DE4F89F" w14:textId="77777777" w:rsidR="00A34FAC" w:rsidRPr="006C2974" w:rsidRDefault="00A34FAC" w:rsidP="0083239F">
            <w:pPr>
              <w:jc w:val="both"/>
              <w:rPr>
                <w:rFonts w:cs="Arial"/>
              </w:rPr>
            </w:pPr>
          </w:p>
        </w:tc>
      </w:tr>
      <w:tr w:rsidR="00951265" w:rsidRPr="006C2974" w14:paraId="0DAB5090" w14:textId="77777777" w:rsidTr="00F670F8">
        <w:trPr>
          <w:gridAfter w:val="1"/>
          <w:wAfter w:w="687" w:type="dxa"/>
        </w:trPr>
        <w:tc>
          <w:tcPr>
            <w:tcW w:w="1384" w:type="dxa"/>
            <w:gridSpan w:val="2"/>
          </w:tcPr>
          <w:p w14:paraId="5FD6523C" w14:textId="77777777" w:rsidR="00A34FAC" w:rsidRPr="00790C85" w:rsidRDefault="00A34FAC" w:rsidP="0083239F">
            <w:pPr>
              <w:rPr>
                <w:rFonts w:cs="Arial"/>
                <w:b/>
                <w:szCs w:val="22"/>
              </w:rPr>
            </w:pPr>
            <w:r w:rsidRPr="00700ECB">
              <w:rPr>
                <w:rFonts w:cs="Arial"/>
                <w:b/>
                <w:szCs w:val="22"/>
              </w:rPr>
              <w:lastRenderedPageBreak/>
              <w:t xml:space="preserve">Podčlánok </w:t>
            </w:r>
          </w:p>
          <w:p w14:paraId="3C1DB531" w14:textId="77777777" w:rsidR="00A34FAC" w:rsidRPr="00FE4170" w:rsidRDefault="00A34FAC" w:rsidP="0083239F">
            <w:pPr>
              <w:rPr>
                <w:rFonts w:cs="Arial"/>
                <w:b/>
                <w:szCs w:val="22"/>
              </w:rPr>
            </w:pPr>
            <w:r w:rsidRPr="00FE4170">
              <w:rPr>
                <w:rFonts w:cs="Arial"/>
                <w:b/>
                <w:szCs w:val="22"/>
              </w:rPr>
              <w:t>1.13</w:t>
            </w:r>
          </w:p>
        </w:tc>
        <w:tc>
          <w:tcPr>
            <w:tcW w:w="2472" w:type="dxa"/>
          </w:tcPr>
          <w:p w14:paraId="5ABCFA22" w14:textId="77777777" w:rsidR="00A34FAC" w:rsidRPr="00FB322C" w:rsidRDefault="00A34FAC" w:rsidP="0083239F">
            <w:pPr>
              <w:rPr>
                <w:rFonts w:cs="Arial"/>
                <w:b/>
                <w:szCs w:val="22"/>
              </w:rPr>
            </w:pPr>
            <w:r w:rsidRPr="00FB322C">
              <w:rPr>
                <w:rFonts w:cs="Arial"/>
                <w:b/>
                <w:szCs w:val="22"/>
              </w:rPr>
              <w:t>Súlad s Právnymi predpismi</w:t>
            </w:r>
          </w:p>
        </w:tc>
        <w:tc>
          <w:tcPr>
            <w:tcW w:w="5750" w:type="dxa"/>
            <w:gridSpan w:val="2"/>
          </w:tcPr>
          <w:p w14:paraId="1ED4C252" w14:textId="77777777" w:rsidR="0000096B" w:rsidRPr="00742FB8" w:rsidRDefault="0000096B" w:rsidP="0083239F">
            <w:pPr>
              <w:jc w:val="both"/>
              <w:rPr>
                <w:rFonts w:cs="Arial"/>
              </w:rPr>
            </w:pPr>
            <w:r w:rsidRPr="00FB322C">
              <w:rPr>
                <w:rFonts w:cs="Arial"/>
              </w:rPr>
              <w:t>V prvom odseku</w:t>
            </w:r>
            <w:r w:rsidR="00D97E34" w:rsidRPr="00A86531">
              <w:rPr>
                <w:rFonts w:cs="Arial"/>
              </w:rPr>
              <w:t>, druhej vete, nahraďte slovné spojenie „vo Zvláštnych podmienkach“</w:t>
            </w:r>
            <w:r w:rsidR="00611178" w:rsidRPr="00A86531">
              <w:rPr>
                <w:rFonts w:cs="Arial"/>
              </w:rPr>
              <w:t xml:space="preserve"> </w:t>
            </w:r>
            <w:r w:rsidR="00D97E34" w:rsidRPr="00F07B96">
              <w:rPr>
                <w:rFonts w:cs="Arial"/>
              </w:rPr>
              <w:t xml:space="preserve">slovným spojením </w:t>
            </w:r>
            <w:r w:rsidR="0096325E" w:rsidRPr="00F07B96">
              <w:rPr>
                <w:rFonts w:cs="Arial"/>
              </w:rPr>
              <w:t xml:space="preserve">             </w:t>
            </w:r>
            <w:r w:rsidR="0096325E" w:rsidRPr="00742FB8">
              <w:rPr>
                <w:rFonts w:cs="Arial"/>
              </w:rPr>
              <w:t xml:space="preserve">            </w:t>
            </w:r>
            <w:r w:rsidR="00D97E34" w:rsidRPr="00742FB8">
              <w:rPr>
                <w:rFonts w:cs="Arial"/>
              </w:rPr>
              <w:t>„v Osobitných zmluvných podmienkach“</w:t>
            </w:r>
          </w:p>
          <w:p w14:paraId="632F80B4" w14:textId="77777777" w:rsidR="0000096B" w:rsidRPr="00742FB8" w:rsidRDefault="0000096B" w:rsidP="0083239F">
            <w:pPr>
              <w:jc w:val="both"/>
              <w:rPr>
                <w:rFonts w:cs="Arial"/>
              </w:rPr>
            </w:pPr>
          </w:p>
          <w:p w14:paraId="30696D15" w14:textId="77777777" w:rsidR="00A34FAC" w:rsidRDefault="00A34FAC" w:rsidP="0083239F">
            <w:pPr>
              <w:jc w:val="both"/>
              <w:rPr>
                <w:rFonts w:cs="Arial"/>
              </w:rPr>
            </w:pPr>
            <w:r w:rsidRPr="00742FB8">
              <w:rPr>
                <w:rFonts w:cs="Arial"/>
              </w:rPr>
              <w:t xml:space="preserve">Na konci odseku (b) vložte: </w:t>
            </w:r>
          </w:p>
          <w:p w14:paraId="578A837D" w14:textId="77777777" w:rsidR="0019759A" w:rsidRPr="00742FB8" w:rsidRDefault="0019759A" w:rsidP="0083239F">
            <w:pPr>
              <w:jc w:val="both"/>
              <w:rPr>
                <w:rFonts w:cs="Arial"/>
              </w:rPr>
            </w:pPr>
          </w:p>
          <w:p w14:paraId="77E32979" w14:textId="77777777" w:rsidR="00A34FAC" w:rsidRPr="006C2974" w:rsidRDefault="00A34FAC" w:rsidP="0083239F">
            <w:pPr>
              <w:jc w:val="both"/>
              <w:rPr>
                <w:rFonts w:cs="Arial"/>
              </w:rPr>
            </w:pPr>
            <w:r w:rsidRPr="005B0752">
              <w:rPr>
                <w:rFonts w:cs="Arial"/>
              </w:rPr>
              <w:t xml:space="preserve">„Zhotoviteľ je povinný, podľa požiadaviek uvedených </w:t>
            </w:r>
            <w:r w:rsidR="0096325E" w:rsidRPr="005B0752">
              <w:rPr>
                <w:rFonts w:cs="Arial"/>
              </w:rPr>
              <w:t xml:space="preserve">                 </w:t>
            </w:r>
            <w:r w:rsidRPr="005B0752">
              <w:rPr>
                <w:rFonts w:cs="Arial"/>
              </w:rPr>
              <w:t xml:space="preserve">v Zmluve, zabezpečiť všetky rozhodnutia/povolenia, súhlasy a iné potrebné dokumenty alebo dokumentáciu, ktoré </w:t>
            </w:r>
            <w:r w:rsidR="003D6D91" w:rsidRPr="005B0752">
              <w:rPr>
                <w:rFonts w:cs="Arial"/>
              </w:rPr>
              <w:t xml:space="preserve">budú potrebné po vydaní </w:t>
            </w:r>
            <w:r w:rsidRPr="005B0752">
              <w:rPr>
                <w:rFonts w:cs="Arial"/>
              </w:rPr>
              <w:t xml:space="preserve">stavebného povolenia, </w:t>
            </w:r>
            <w:r w:rsidR="003D6D91" w:rsidRPr="00DD57BC">
              <w:rPr>
                <w:rFonts w:cs="Arial"/>
              </w:rPr>
              <w:t xml:space="preserve">pre účely </w:t>
            </w:r>
            <w:r w:rsidRPr="001A0DDF">
              <w:rPr>
                <w:rFonts w:cs="Arial"/>
              </w:rPr>
              <w:t> realizáci</w:t>
            </w:r>
            <w:r w:rsidR="003D6D91" w:rsidRPr="001A0DDF">
              <w:rPr>
                <w:rFonts w:cs="Arial"/>
              </w:rPr>
              <w:t>e</w:t>
            </w:r>
            <w:r w:rsidRPr="00C96E7C">
              <w:rPr>
                <w:rFonts w:cs="Arial"/>
              </w:rPr>
              <w:t xml:space="preserve"> prác na Diele (napr.: súhlas k umiestneniu informačných tabúľ, súhlas k prácam v ochranných pásmach, povolenie k zvláštnemu užívaniu cestných komunikácií, súhlas ku križovaniu inž</w:t>
            </w:r>
            <w:r w:rsidRPr="006C2974">
              <w:rPr>
                <w:rFonts w:cs="Arial"/>
              </w:rPr>
              <w:t xml:space="preserve">inierskych sietí a vodných tokov a pod.), </w:t>
            </w:r>
            <w:r w:rsidRPr="006C2974">
              <w:rPr>
                <w:rFonts w:cs="Arial"/>
                <w:noProof/>
              </w:rPr>
              <w:t>vrátane všetkých nákladov a poplatkov s tým súvisiacich</w:t>
            </w:r>
            <w:r w:rsidRPr="006C2974">
              <w:rPr>
                <w:rFonts w:cs="Arial"/>
              </w:rPr>
              <w:t>.</w:t>
            </w:r>
          </w:p>
          <w:p w14:paraId="60BB09B5" w14:textId="77777777" w:rsidR="00A34FAC" w:rsidRPr="006C2974" w:rsidRDefault="00A34FAC" w:rsidP="0083239F">
            <w:pPr>
              <w:jc w:val="both"/>
              <w:rPr>
                <w:rFonts w:cs="Arial"/>
              </w:rPr>
            </w:pPr>
          </w:p>
          <w:p w14:paraId="02703D40" w14:textId="77777777" w:rsidR="00255B66" w:rsidRPr="006C2974" w:rsidRDefault="006561A1" w:rsidP="0083239F">
            <w:pPr>
              <w:jc w:val="both"/>
              <w:rPr>
                <w:rFonts w:cs="Arial"/>
                <w:noProof/>
              </w:rPr>
            </w:pPr>
            <w:r w:rsidRPr="006C2974">
              <w:rPr>
                <w:rFonts w:cs="Arial"/>
                <w:noProof/>
              </w:rPr>
              <w:t xml:space="preserve">V prípade zmien stavby pred dokončením a činností z toho vyplývajúcich, vrátane inžinierskej činnosti, je Zhotoviteľ zodpovedný aj za zabezpečenie týchto nových rozhodnutí/povolení a súhlasov a iných potrebných dokumentov, ako aj  za vyprojektovanie súvisiacej projektovej dokumentácie, vrátane všetkých nákladov </w:t>
            </w:r>
            <w:r w:rsidR="0096325E" w:rsidRPr="006C2974">
              <w:rPr>
                <w:rFonts w:cs="Arial"/>
                <w:noProof/>
              </w:rPr>
              <w:t xml:space="preserve">                </w:t>
            </w:r>
            <w:r w:rsidRPr="006C2974">
              <w:rPr>
                <w:rFonts w:cs="Arial"/>
                <w:noProof/>
              </w:rPr>
              <w:t xml:space="preserve">a poplatkov s tým súvisiacich tak, aby Dielo bolo dokončené pre účely a v kvalite, ako je to definované </w:t>
            </w:r>
            <w:r w:rsidR="0096325E" w:rsidRPr="006C2974">
              <w:rPr>
                <w:rFonts w:cs="Arial"/>
                <w:noProof/>
              </w:rPr>
              <w:t xml:space="preserve">                </w:t>
            </w:r>
            <w:r w:rsidRPr="006C2974">
              <w:rPr>
                <w:rFonts w:cs="Arial"/>
                <w:noProof/>
              </w:rPr>
              <w:t>v Zmluve.</w:t>
            </w:r>
          </w:p>
          <w:p w14:paraId="26EA6138" w14:textId="77777777" w:rsidR="0019759A" w:rsidRDefault="0019759A" w:rsidP="0083239F">
            <w:pPr>
              <w:jc w:val="both"/>
              <w:rPr>
                <w:rFonts w:cs="Arial"/>
              </w:rPr>
            </w:pPr>
          </w:p>
          <w:p w14:paraId="08A07831" w14:textId="77777777" w:rsidR="00A34FAC" w:rsidRPr="006C2974" w:rsidRDefault="00A34FAC" w:rsidP="0083239F">
            <w:pPr>
              <w:jc w:val="both"/>
              <w:rPr>
                <w:rFonts w:cs="Arial"/>
              </w:rPr>
            </w:pPr>
            <w:r w:rsidRPr="006C2974">
              <w:rPr>
                <w:rFonts w:cs="Arial"/>
              </w:rPr>
              <w:t>V rámci vyhotovenia a dokončenia Diela a odstránenia vád Zhotoviteľ je povinný dodržiavať všetky rozhodnutia a vyjadrenia príslušných úradov na zabezpečenie Dokumentácie Zhotoviteľa a dokumentov potrebných k vydaniu všetkých úradných schválení.</w:t>
            </w:r>
          </w:p>
          <w:p w14:paraId="0F2FA7ED" w14:textId="77777777" w:rsidR="00A34FAC" w:rsidRPr="006C2974" w:rsidRDefault="00A34FAC" w:rsidP="0083239F">
            <w:pPr>
              <w:jc w:val="both"/>
              <w:rPr>
                <w:rFonts w:cs="Arial"/>
              </w:rPr>
            </w:pPr>
          </w:p>
          <w:p w14:paraId="3249E473" w14:textId="77777777" w:rsidR="00A34FAC" w:rsidRDefault="00A34FAC" w:rsidP="0083239F">
            <w:pPr>
              <w:jc w:val="both"/>
              <w:rPr>
                <w:rFonts w:cs="Arial"/>
              </w:rPr>
            </w:pPr>
            <w:r w:rsidRPr="006C2974">
              <w:rPr>
                <w:rFonts w:cs="Arial"/>
              </w:rPr>
              <w:t>Ďalšie podrobnosti sú uvedené v </w:t>
            </w:r>
            <w:r w:rsidR="004762CB" w:rsidRPr="006C2974">
              <w:rPr>
                <w:rFonts w:cs="Arial"/>
              </w:rPr>
              <w:t>Požiadavkách Objednávateľa</w:t>
            </w:r>
            <w:r w:rsidRPr="006C2974">
              <w:rPr>
                <w:rFonts w:cs="Arial"/>
              </w:rPr>
              <w:t xml:space="preserve"> a v Dokumentácii poskytnutej Objednávateľom.“</w:t>
            </w:r>
          </w:p>
          <w:p w14:paraId="57CDCFD7" w14:textId="77777777" w:rsidR="0019759A" w:rsidRPr="006C2974" w:rsidRDefault="0019759A" w:rsidP="0083239F">
            <w:pPr>
              <w:jc w:val="both"/>
              <w:rPr>
                <w:rFonts w:cs="Arial"/>
              </w:rPr>
            </w:pPr>
          </w:p>
        </w:tc>
      </w:tr>
      <w:tr w:rsidR="00951265" w:rsidRPr="006C2974" w14:paraId="7CCE6DD5" w14:textId="77777777" w:rsidTr="00F670F8">
        <w:trPr>
          <w:gridAfter w:val="1"/>
          <w:wAfter w:w="687" w:type="dxa"/>
          <w:trHeight w:val="408"/>
        </w:trPr>
        <w:tc>
          <w:tcPr>
            <w:tcW w:w="1384" w:type="dxa"/>
            <w:gridSpan w:val="2"/>
          </w:tcPr>
          <w:p w14:paraId="003E558B" w14:textId="77777777" w:rsidR="00A34FAC" w:rsidRPr="00790C85" w:rsidRDefault="00A34FAC" w:rsidP="0083239F">
            <w:pPr>
              <w:rPr>
                <w:rFonts w:cs="Arial"/>
                <w:b/>
                <w:szCs w:val="22"/>
              </w:rPr>
            </w:pPr>
            <w:r w:rsidRPr="00863DFA">
              <w:rPr>
                <w:rFonts w:cs="Arial"/>
                <w:b/>
                <w:szCs w:val="22"/>
              </w:rPr>
              <w:t>Podčlánok</w:t>
            </w:r>
          </w:p>
          <w:p w14:paraId="726475EF" w14:textId="77777777" w:rsidR="00A34FAC" w:rsidRPr="00FE4170" w:rsidRDefault="00A34FAC" w:rsidP="0083239F">
            <w:pPr>
              <w:rPr>
                <w:rFonts w:cs="Arial"/>
                <w:b/>
                <w:szCs w:val="22"/>
              </w:rPr>
            </w:pPr>
            <w:r w:rsidRPr="00FE4170">
              <w:rPr>
                <w:rFonts w:cs="Arial"/>
                <w:b/>
                <w:szCs w:val="22"/>
              </w:rPr>
              <w:t>1.14</w:t>
            </w:r>
          </w:p>
        </w:tc>
        <w:tc>
          <w:tcPr>
            <w:tcW w:w="2472" w:type="dxa"/>
          </w:tcPr>
          <w:p w14:paraId="130D33C3" w14:textId="77777777" w:rsidR="00A34FAC" w:rsidRPr="00FB322C" w:rsidRDefault="00A34FAC" w:rsidP="0083239F">
            <w:pPr>
              <w:rPr>
                <w:rFonts w:cs="Arial"/>
                <w:b/>
                <w:szCs w:val="22"/>
              </w:rPr>
            </w:pPr>
            <w:r w:rsidRPr="00FB322C">
              <w:rPr>
                <w:rFonts w:cs="Arial"/>
                <w:b/>
                <w:szCs w:val="22"/>
              </w:rPr>
              <w:t>Spoločná a nerozdielna zodpovednosť</w:t>
            </w:r>
          </w:p>
        </w:tc>
        <w:tc>
          <w:tcPr>
            <w:tcW w:w="5750" w:type="dxa"/>
            <w:gridSpan w:val="2"/>
          </w:tcPr>
          <w:p w14:paraId="7C876AEC" w14:textId="77777777" w:rsidR="00A34FAC" w:rsidRPr="00A86531" w:rsidRDefault="00A34FAC" w:rsidP="0083239F">
            <w:pPr>
              <w:jc w:val="both"/>
              <w:rPr>
                <w:rFonts w:cs="Arial"/>
              </w:rPr>
            </w:pPr>
            <w:r w:rsidRPr="00FB322C">
              <w:rPr>
                <w:rFonts w:cs="Arial"/>
              </w:rPr>
              <w:t xml:space="preserve">Na konci </w:t>
            </w:r>
            <w:r w:rsidR="00662128" w:rsidRPr="00A86531">
              <w:rPr>
                <w:rFonts w:cs="Arial"/>
              </w:rPr>
              <w:t>písm.</w:t>
            </w:r>
            <w:r w:rsidRPr="00A86531">
              <w:rPr>
                <w:rFonts w:cs="Arial"/>
              </w:rPr>
              <w:t xml:space="preserve"> a) doplňte nasledovný text:</w:t>
            </w:r>
          </w:p>
          <w:p w14:paraId="721DCA94" w14:textId="77777777" w:rsidR="00A34FAC" w:rsidRPr="00F07B96" w:rsidRDefault="00A34FAC" w:rsidP="0083239F">
            <w:pPr>
              <w:pStyle w:val="Odsekzoznamu"/>
              <w:spacing w:after="0" w:line="240" w:lineRule="auto"/>
              <w:jc w:val="both"/>
              <w:rPr>
                <w:rFonts w:ascii="Arial" w:hAnsi="Arial" w:cs="Arial"/>
              </w:rPr>
            </w:pPr>
          </w:p>
          <w:p w14:paraId="7BF190DD" w14:textId="77777777" w:rsidR="00A34FAC" w:rsidRPr="00742FB8" w:rsidRDefault="00A34FAC" w:rsidP="0083239F">
            <w:pPr>
              <w:pStyle w:val="Odsekzoznamu"/>
              <w:spacing w:after="0" w:line="240" w:lineRule="auto"/>
              <w:ind w:left="0" w:hanging="28"/>
              <w:jc w:val="both"/>
              <w:rPr>
                <w:rFonts w:ascii="Arial" w:hAnsi="Arial" w:cs="Arial"/>
              </w:rPr>
            </w:pPr>
            <w:r w:rsidRPr="00742FB8">
              <w:rPr>
                <w:rFonts w:ascii="Arial" w:hAnsi="Arial" w:cs="Arial"/>
              </w:rPr>
              <w:t>„Pre vylúčenie akýchkoľvek pochybností  Objednávateľ je oprávnený požadovať splnenie akéhokoľvek záväzku vyplývajúceho z tejto Zmluvy o dielo od ktoréhokoľvek člena predmetného zoskupenia bez právnej subjektivity, bez ohľadu na rozsah a kvalitatívne vymedzenie jeho podielu na Diele a úpravu vzájomných práv a povinností účastníkov predmetného zoskupenia v zmluve o vytvorení predmetného zoskupenia.“</w:t>
            </w:r>
          </w:p>
          <w:p w14:paraId="7D4F6D49" w14:textId="77777777" w:rsidR="00A34FAC" w:rsidRPr="00742FB8" w:rsidRDefault="00A34FAC" w:rsidP="0083239F">
            <w:pPr>
              <w:jc w:val="both"/>
              <w:rPr>
                <w:rFonts w:cs="Arial"/>
                <w:szCs w:val="22"/>
              </w:rPr>
            </w:pPr>
          </w:p>
          <w:p w14:paraId="6B208539" w14:textId="77777777" w:rsidR="00A34FAC" w:rsidRPr="005B0752" w:rsidRDefault="00A34FAC" w:rsidP="0083239F">
            <w:pPr>
              <w:jc w:val="both"/>
              <w:rPr>
                <w:rFonts w:cs="Arial"/>
                <w:szCs w:val="22"/>
              </w:rPr>
            </w:pPr>
            <w:r w:rsidRPr="005B0752">
              <w:rPr>
                <w:rFonts w:cs="Arial"/>
                <w:szCs w:val="22"/>
              </w:rPr>
              <w:t xml:space="preserve">Na konci </w:t>
            </w:r>
            <w:proofErr w:type="spellStart"/>
            <w:r w:rsidRPr="005B0752">
              <w:rPr>
                <w:rFonts w:cs="Arial"/>
                <w:szCs w:val="22"/>
              </w:rPr>
              <w:t>podčlánku</w:t>
            </w:r>
            <w:proofErr w:type="spellEnd"/>
            <w:r w:rsidRPr="005B0752">
              <w:rPr>
                <w:rFonts w:cs="Arial"/>
                <w:szCs w:val="22"/>
              </w:rPr>
              <w:t xml:space="preserve"> doplňte nasledovný text:</w:t>
            </w:r>
          </w:p>
          <w:p w14:paraId="59A3D7B6" w14:textId="77777777" w:rsidR="00A34FAC" w:rsidRPr="005B0752" w:rsidRDefault="00A34FAC" w:rsidP="0083239F">
            <w:pPr>
              <w:jc w:val="both"/>
              <w:rPr>
                <w:rFonts w:cs="Arial"/>
                <w:szCs w:val="22"/>
              </w:rPr>
            </w:pPr>
          </w:p>
          <w:p w14:paraId="7D9752A1" w14:textId="77777777" w:rsidR="00A34FAC" w:rsidRDefault="0051751B" w:rsidP="0083239F">
            <w:pPr>
              <w:jc w:val="both"/>
              <w:rPr>
                <w:rFonts w:cs="Arial"/>
                <w:szCs w:val="22"/>
              </w:rPr>
            </w:pPr>
            <w:r w:rsidRPr="005B0752">
              <w:rPr>
                <w:rFonts w:cs="Arial"/>
                <w:szCs w:val="22"/>
              </w:rPr>
              <w:t>„</w:t>
            </w:r>
            <w:r w:rsidR="00A34FAC" w:rsidRPr="005B0752">
              <w:rPr>
                <w:rFonts w:cs="Arial"/>
                <w:szCs w:val="22"/>
              </w:rPr>
              <w:t xml:space="preserve">V prípade porušenia povinnosti Zhotoviteľa uvedenej </w:t>
            </w:r>
            <w:r w:rsidR="0096325E" w:rsidRPr="005B0752">
              <w:rPr>
                <w:rFonts w:cs="Arial"/>
                <w:szCs w:val="22"/>
              </w:rPr>
              <w:t xml:space="preserve">               </w:t>
            </w:r>
            <w:r w:rsidR="00A34FAC" w:rsidRPr="001A0DDF">
              <w:rPr>
                <w:rFonts w:cs="Arial"/>
                <w:szCs w:val="22"/>
              </w:rPr>
              <w:t xml:space="preserve">v písm. c) tohto </w:t>
            </w:r>
            <w:proofErr w:type="spellStart"/>
            <w:r w:rsidR="00A34FAC" w:rsidRPr="001A0DDF">
              <w:rPr>
                <w:rFonts w:cs="Arial"/>
                <w:szCs w:val="22"/>
              </w:rPr>
              <w:t>podčlánku</w:t>
            </w:r>
            <w:proofErr w:type="spellEnd"/>
            <w:r w:rsidR="00A34FAC" w:rsidRPr="001A0DDF">
              <w:rPr>
                <w:rFonts w:cs="Arial"/>
                <w:szCs w:val="22"/>
              </w:rPr>
              <w:t xml:space="preserve"> </w:t>
            </w:r>
            <w:r w:rsidR="00A34FAC" w:rsidRPr="00C96E7C">
              <w:rPr>
                <w:rFonts w:cs="Arial"/>
              </w:rPr>
              <w:t xml:space="preserve">vzniká Objednávateľovi nárok </w:t>
            </w:r>
            <w:r w:rsidR="00A34FAC" w:rsidRPr="00C96E7C">
              <w:rPr>
                <w:rFonts w:cs="Arial"/>
              </w:rPr>
              <w:lastRenderedPageBreak/>
              <w:t>na zaplatenie zmluvnej pokuty vo výške 10</w:t>
            </w:r>
            <w:r w:rsidR="00634261" w:rsidRPr="006C2974">
              <w:rPr>
                <w:rFonts w:cs="Arial"/>
              </w:rPr>
              <w:t xml:space="preserve"> </w:t>
            </w:r>
            <w:r w:rsidR="00A34FAC" w:rsidRPr="006C2974">
              <w:rPr>
                <w:rFonts w:cs="Arial"/>
              </w:rPr>
              <w:t xml:space="preserve">000,- </w:t>
            </w:r>
            <w:r w:rsidR="007125F9" w:rsidRPr="006C2974">
              <w:rPr>
                <w:rFonts w:cs="Arial"/>
              </w:rPr>
              <w:t>EUR</w:t>
            </w:r>
            <w:r w:rsidR="00A34FAC" w:rsidRPr="006C2974">
              <w:rPr>
                <w:rFonts w:cs="Arial"/>
              </w:rPr>
              <w:t xml:space="preserve">, (slovom desaťtisíc </w:t>
            </w:r>
            <w:r w:rsidR="00144073" w:rsidRPr="006C2974">
              <w:rPr>
                <w:rFonts w:cs="Arial"/>
              </w:rPr>
              <w:t>eur</w:t>
            </w:r>
            <w:r w:rsidR="00A34FAC" w:rsidRPr="006C2974">
              <w:rPr>
                <w:rFonts w:cs="Arial"/>
              </w:rPr>
              <w:t xml:space="preserve">) za každé porušenie tejto povinnosti. Zaplatenie zmluvnej pokuty nemá vplyv na povinnosť Zhotoviteľa postupovať v súlade s týmto </w:t>
            </w:r>
            <w:proofErr w:type="spellStart"/>
            <w:r w:rsidR="00A34FAC" w:rsidRPr="006C2974">
              <w:rPr>
                <w:rFonts w:cs="Arial"/>
              </w:rPr>
              <w:t>podčlánkom</w:t>
            </w:r>
            <w:proofErr w:type="spellEnd"/>
            <w:r w:rsidR="00A34FAC" w:rsidRPr="006C2974">
              <w:rPr>
                <w:rFonts w:cs="Arial"/>
              </w:rPr>
              <w:t xml:space="preserve"> a odstrániť nesúlad jeho konania so Zmluvou. Zmluvná pokuta sa bude uhrádzať na základe penalizačnej faktúry vyhotovenej Objednávateľom a doporučene doručenej do sídla Zhotoviteľa. Lehota splatnosti tejto faktúry je 30 dní odo dňa jej doporučeného doručenia do sídla Zhotoviteľa. Porušenie tejto povinnosti sa považuje za </w:t>
            </w:r>
            <w:r w:rsidR="00A34FAC" w:rsidRPr="006C2974">
              <w:rPr>
                <w:rFonts w:cs="Arial"/>
                <w:szCs w:val="22"/>
              </w:rPr>
              <w:t xml:space="preserve">podstatné porušenie Zmluvy </w:t>
            </w:r>
            <w:r w:rsidR="0096325E" w:rsidRPr="006C2974">
              <w:rPr>
                <w:rFonts w:cs="Arial"/>
                <w:szCs w:val="22"/>
              </w:rPr>
              <w:t xml:space="preserve">                                    </w:t>
            </w:r>
            <w:r w:rsidR="00A34FAC" w:rsidRPr="006C2974">
              <w:rPr>
                <w:rFonts w:cs="Arial"/>
                <w:szCs w:val="22"/>
              </w:rPr>
              <w:t>a Objednávateľ je oprávnený od Zmluvy odstúpiť.</w:t>
            </w:r>
            <w:r w:rsidRPr="006C2974">
              <w:rPr>
                <w:rFonts w:cs="Arial"/>
                <w:szCs w:val="22"/>
              </w:rPr>
              <w:t>“</w:t>
            </w:r>
          </w:p>
          <w:p w14:paraId="3149F1CF" w14:textId="77777777" w:rsidR="00F423CC" w:rsidRPr="006C2974" w:rsidRDefault="00F423CC" w:rsidP="0083239F">
            <w:pPr>
              <w:jc w:val="both"/>
              <w:rPr>
                <w:rFonts w:cs="Arial"/>
                <w:szCs w:val="22"/>
              </w:rPr>
            </w:pPr>
          </w:p>
        </w:tc>
      </w:tr>
      <w:tr w:rsidR="00951265" w:rsidRPr="006C2974" w14:paraId="07B78AD2" w14:textId="77777777" w:rsidTr="00F670F8">
        <w:trPr>
          <w:gridAfter w:val="1"/>
          <w:wAfter w:w="687" w:type="dxa"/>
          <w:trHeight w:val="408"/>
        </w:trPr>
        <w:tc>
          <w:tcPr>
            <w:tcW w:w="1384" w:type="dxa"/>
            <w:gridSpan w:val="2"/>
          </w:tcPr>
          <w:p w14:paraId="16588A34" w14:textId="77777777" w:rsidR="00A34FAC" w:rsidRPr="00790C85" w:rsidRDefault="00A34FAC" w:rsidP="0083239F">
            <w:pPr>
              <w:rPr>
                <w:rFonts w:cs="Arial"/>
                <w:b/>
                <w:szCs w:val="22"/>
              </w:rPr>
            </w:pPr>
            <w:r w:rsidRPr="00863DFA">
              <w:rPr>
                <w:rFonts w:cs="Arial"/>
                <w:b/>
                <w:szCs w:val="22"/>
              </w:rPr>
              <w:lastRenderedPageBreak/>
              <w:t>Podčlánok</w:t>
            </w:r>
          </w:p>
          <w:p w14:paraId="5DBAB040" w14:textId="77777777" w:rsidR="00A34FAC" w:rsidRPr="00FE4170" w:rsidRDefault="00A34FAC" w:rsidP="0083239F">
            <w:pPr>
              <w:rPr>
                <w:rFonts w:cs="Arial"/>
                <w:b/>
                <w:szCs w:val="22"/>
              </w:rPr>
            </w:pPr>
            <w:r w:rsidRPr="00FE4170">
              <w:rPr>
                <w:rFonts w:cs="Arial"/>
                <w:b/>
                <w:szCs w:val="22"/>
              </w:rPr>
              <w:t>1.15</w:t>
            </w:r>
          </w:p>
        </w:tc>
        <w:tc>
          <w:tcPr>
            <w:tcW w:w="2472" w:type="dxa"/>
          </w:tcPr>
          <w:p w14:paraId="5E086C67" w14:textId="77777777" w:rsidR="00A34FAC" w:rsidRPr="00FB322C" w:rsidRDefault="00A34FAC" w:rsidP="0083239F">
            <w:pPr>
              <w:rPr>
                <w:rFonts w:cs="Arial"/>
                <w:b/>
                <w:szCs w:val="22"/>
              </w:rPr>
            </w:pPr>
            <w:r w:rsidRPr="00FB322C">
              <w:rPr>
                <w:rFonts w:cs="Arial"/>
                <w:b/>
                <w:szCs w:val="22"/>
              </w:rPr>
              <w:t>Obchodné tajomstvo</w:t>
            </w:r>
          </w:p>
          <w:p w14:paraId="04338D81" w14:textId="77777777" w:rsidR="00A34FAC" w:rsidRPr="00FB322C" w:rsidRDefault="00A34FAC" w:rsidP="0083239F">
            <w:pPr>
              <w:rPr>
                <w:rFonts w:cs="Arial"/>
                <w:b/>
                <w:szCs w:val="22"/>
              </w:rPr>
            </w:pPr>
          </w:p>
        </w:tc>
        <w:tc>
          <w:tcPr>
            <w:tcW w:w="5750" w:type="dxa"/>
            <w:gridSpan w:val="2"/>
          </w:tcPr>
          <w:p w14:paraId="48C8386C" w14:textId="77777777" w:rsidR="00A34FAC" w:rsidRPr="00F07B96" w:rsidRDefault="00A34FAC" w:rsidP="0083239F">
            <w:pPr>
              <w:pStyle w:val="Zarkazkladnhotextu"/>
              <w:ind w:left="0"/>
              <w:jc w:val="both"/>
              <w:rPr>
                <w:rFonts w:cs="Arial"/>
                <w:szCs w:val="22"/>
                <w:lang w:val="sk-SK"/>
              </w:rPr>
            </w:pPr>
            <w:r w:rsidRPr="00A86531">
              <w:rPr>
                <w:rFonts w:cs="Arial"/>
                <w:szCs w:val="22"/>
                <w:lang w:val="sk-SK"/>
              </w:rPr>
              <w:t>Vložte nový podčlánok 1.15</w:t>
            </w:r>
            <w:r w:rsidR="00B50086" w:rsidRPr="00A86531">
              <w:rPr>
                <w:rFonts w:cs="Arial"/>
                <w:szCs w:val="22"/>
                <w:lang w:val="sk-SK"/>
              </w:rPr>
              <w:t>:</w:t>
            </w:r>
          </w:p>
          <w:p w14:paraId="442967AB" w14:textId="77777777" w:rsidR="00A34FAC" w:rsidRPr="00742FB8" w:rsidRDefault="00A34FAC" w:rsidP="0083239F">
            <w:pPr>
              <w:pStyle w:val="Zarkazkladnhotextu"/>
              <w:ind w:left="0"/>
              <w:jc w:val="both"/>
              <w:rPr>
                <w:rFonts w:cs="Arial"/>
                <w:szCs w:val="22"/>
                <w:lang w:val="sk-SK"/>
              </w:rPr>
            </w:pPr>
          </w:p>
          <w:p w14:paraId="037ADC33" w14:textId="77777777" w:rsidR="00A34FAC" w:rsidRPr="00742FB8" w:rsidRDefault="00A34FAC" w:rsidP="0083239F">
            <w:pPr>
              <w:jc w:val="both"/>
              <w:rPr>
                <w:rFonts w:cs="Arial"/>
                <w:spacing w:val="-1"/>
              </w:rPr>
            </w:pPr>
            <w:r w:rsidRPr="00742FB8">
              <w:rPr>
                <w:rFonts w:cs="Arial"/>
              </w:rPr>
              <w:t>„</w:t>
            </w:r>
            <w:r w:rsidRPr="00742FB8">
              <w:rPr>
                <w:rFonts w:cs="Arial"/>
                <w:spacing w:val="-1"/>
              </w:rPr>
              <w:t>Objednávateľ bude rešpektovať práva Zhotoviteľa týkajúce sa obchodného tajomstva v zmysle § 17 Obchodného zákonníka a ostatných všeobecne záväzných právnych predpisov.“</w:t>
            </w:r>
          </w:p>
          <w:p w14:paraId="1B5E322C" w14:textId="77777777" w:rsidR="00A34FAC" w:rsidRPr="005B0752" w:rsidRDefault="00A34FAC" w:rsidP="0083239F">
            <w:pPr>
              <w:jc w:val="both"/>
              <w:rPr>
                <w:rFonts w:cs="Arial"/>
                <w:bCs/>
                <w:szCs w:val="22"/>
              </w:rPr>
            </w:pPr>
          </w:p>
        </w:tc>
      </w:tr>
      <w:tr w:rsidR="00951265" w:rsidRPr="006C2974" w14:paraId="23AAF058" w14:textId="77777777" w:rsidTr="00F670F8">
        <w:trPr>
          <w:gridAfter w:val="1"/>
          <w:wAfter w:w="687" w:type="dxa"/>
          <w:trHeight w:val="408"/>
        </w:trPr>
        <w:tc>
          <w:tcPr>
            <w:tcW w:w="1384" w:type="dxa"/>
            <w:gridSpan w:val="2"/>
          </w:tcPr>
          <w:p w14:paraId="27553CAF" w14:textId="77777777" w:rsidR="00A34FAC" w:rsidRPr="00790C85" w:rsidRDefault="00A34FAC" w:rsidP="0083239F">
            <w:pPr>
              <w:rPr>
                <w:rFonts w:cs="Arial"/>
                <w:b/>
                <w:szCs w:val="22"/>
              </w:rPr>
            </w:pPr>
            <w:r w:rsidRPr="00863DFA">
              <w:rPr>
                <w:rFonts w:cs="Arial"/>
                <w:b/>
                <w:szCs w:val="22"/>
              </w:rPr>
              <w:t>Podčlánok</w:t>
            </w:r>
          </w:p>
          <w:p w14:paraId="0C05C75D" w14:textId="77777777" w:rsidR="00A34FAC" w:rsidRPr="00FE4170" w:rsidRDefault="00A34FAC" w:rsidP="0083239F">
            <w:pPr>
              <w:rPr>
                <w:rFonts w:cs="Arial"/>
                <w:b/>
                <w:szCs w:val="22"/>
              </w:rPr>
            </w:pPr>
            <w:r w:rsidRPr="00FE4170">
              <w:rPr>
                <w:rFonts w:cs="Arial"/>
                <w:b/>
                <w:szCs w:val="22"/>
              </w:rPr>
              <w:t>1.16</w:t>
            </w:r>
          </w:p>
        </w:tc>
        <w:tc>
          <w:tcPr>
            <w:tcW w:w="2472" w:type="dxa"/>
          </w:tcPr>
          <w:p w14:paraId="54BE00B1" w14:textId="77777777" w:rsidR="00A34FAC" w:rsidRPr="00FB322C" w:rsidRDefault="00A34FAC" w:rsidP="0083239F">
            <w:pPr>
              <w:pStyle w:val="NoIndent"/>
              <w:rPr>
                <w:rFonts w:ascii="Arial" w:hAnsi="Arial" w:cs="Arial"/>
                <w:b/>
                <w:color w:val="auto"/>
                <w:szCs w:val="22"/>
              </w:rPr>
            </w:pPr>
            <w:r w:rsidRPr="00FB322C">
              <w:rPr>
                <w:rFonts w:ascii="Arial" w:hAnsi="Arial" w:cs="Arial"/>
                <w:b/>
                <w:color w:val="auto"/>
                <w:szCs w:val="22"/>
              </w:rPr>
              <w:t>Konflikt záujmov</w:t>
            </w:r>
          </w:p>
        </w:tc>
        <w:tc>
          <w:tcPr>
            <w:tcW w:w="5750" w:type="dxa"/>
            <w:gridSpan w:val="2"/>
          </w:tcPr>
          <w:p w14:paraId="182D7233" w14:textId="77777777" w:rsidR="00A34FAC" w:rsidRPr="00A86531" w:rsidRDefault="00A34FAC" w:rsidP="0083239F">
            <w:pPr>
              <w:pStyle w:val="Zarkazkladnhotextu"/>
              <w:ind w:left="0"/>
              <w:jc w:val="both"/>
              <w:rPr>
                <w:rFonts w:cs="Arial"/>
                <w:szCs w:val="22"/>
                <w:lang w:val="sk-SK"/>
              </w:rPr>
            </w:pPr>
            <w:r w:rsidRPr="00FB322C">
              <w:rPr>
                <w:rFonts w:cs="Arial"/>
                <w:szCs w:val="22"/>
                <w:lang w:val="sk-SK"/>
              </w:rPr>
              <w:t>Vložte nový podčlánok 1.16:</w:t>
            </w:r>
          </w:p>
          <w:p w14:paraId="2282D796" w14:textId="77777777" w:rsidR="00A34FAC" w:rsidRPr="00F07B96" w:rsidRDefault="00A34FAC" w:rsidP="0083239F">
            <w:pPr>
              <w:pStyle w:val="Zarkazkladnhotextu"/>
              <w:ind w:left="0"/>
              <w:jc w:val="both"/>
              <w:rPr>
                <w:rFonts w:cs="Arial"/>
                <w:szCs w:val="22"/>
                <w:lang w:val="sk-SK"/>
              </w:rPr>
            </w:pPr>
          </w:p>
          <w:p w14:paraId="10954CCB" w14:textId="77777777" w:rsidR="00A34FAC" w:rsidRDefault="00A34FAC" w:rsidP="0083239F">
            <w:pPr>
              <w:pStyle w:val="Zarkazkladnhotextu"/>
              <w:ind w:left="0"/>
              <w:jc w:val="both"/>
              <w:rPr>
                <w:rFonts w:cs="Arial"/>
                <w:szCs w:val="22"/>
                <w:lang w:val="sk-SK"/>
              </w:rPr>
            </w:pPr>
            <w:r w:rsidRPr="00742FB8">
              <w:rPr>
                <w:rFonts w:cs="Arial"/>
                <w:szCs w:val="22"/>
                <w:lang w:val="sk-SK"/>
              </w:rPr>
              <w:t>„Zhotoviteľ je povinný počas trvania tejto Zmluvy počínať si tak, aby nedošlo k vzniku Konfliktu záujmov medzi ním a Stavebnotechnickým dozorom. V prípade, ak počas trvania Zmluvy hrozí Konflikt záujmov</w:t>
            </w:r>
            <w:r w:rsidR="005569C8" w:rsidRPr="00742FB8">
              <w:rPr>
                <w:rFonts w:cs="Arial"/>
                <w:szCs w:val="22"/>
                <w:lang w:val="sk-SK"/>
              </w:rPr>
              <w:t>,</w:t>
            </w:r>
            <w:r w:rsidRPr="00742FB8">
              <w:rPr>
                <w:rFonts w:cs="Arial"/>
                <w:szCs w:val="22"/>
                <w:lang w:val="sk-SK"/>
              </w:rPr>
              <w:t xml:space="preserve"> Zhotoviteľ je povinný vykonať všetky potrebné opatrenia, aby k takémuto Konfliktu záujmov nedošlo.</w:t>
            </w:r>
          </w:p>
          <w:p w14:paraId="4AAFBD2B" w14:textId="77777777" w:rsidR="00F423CC" w:rsidRPr="00742FB8" w:rsidRDefault="00F423CC" w:rsidP="0083239F">
            <w:pPr>
              <w:pStyle w:val="Zarkazkladnhotextu"/>
              <w:ind w:left="0"/>
              <w:jc w:val="both"/>
              <w:rPr>
                <w:rFonts w:cs="Arial"/>
                <w:szCs w:val="22"/>
                <w:lang w:val="sk-SK"/>
              </w:rPr>
            </w:pPr>
          </w:p>
          <w:p w14:paraId="52F90804" w14:textId="77777777" w:rsidR="00C05D5D" w:rsidRDefault="00C05D5D" w:rsidP="0083239F">
            <w:pPr>
              <w:pStyle w:val="Zarkazkladnhotextu"/>
              <w:ind w:left="0"/>
              <w:jc w:val="both"/>
              <w:rPr>
                <w:rFonts w:cs="Arial"/>
                <w:bCs/>
                <w:lang w:val="sk-SK"/>
              </w:rPr>
            </w:pPr>
            <w:r w:rsidRPr="00742FB8">
              <w:rPr>
                <w:rFonts w:cs="Arial"/>
                <w:szCs w:val="22"/>
                <w:lang w:val="sk-SK"/>
              </w:rPr>
              <w:t xml:space="preserve">V prípade, ak Objednávateľ počas trvania Zmluvy zistí, že Zhotoviteľ </w:t>
            </w:r>
            <w:r w:rsidR="0010401B" w:rsidRPr="00742FB8">
              <w:rPr>
                <w:rFonts w:cs="Arial"/>
                <w:szCs w:val="22"/>
                <w:lang w:val="sk-SK"/>
              </w:rPr>
              <w:t xml:space="preserve">poskytol nepravdivé, skreslené alebo neúplné informácie v rámci jeho povinnosti v zmysle Zväzku 1, ods. </w:t>
            </w:r>
            <w:r w:rsidR="00742FB8">
              <w:rPr>
                <w:rFonts w:cs="Arial"/>
                <w:szCs w:val="22"/>
                <w:lang w:val="sk-SK"/>
              </w:rPr>
              <w:t>32.13</w:t>
            </w:r>
            <w:r w:rsidR="0010401B" w:rsidRPr="00742FB8">
              <w:rPr>
                <w:rFonts w:cs="Arial"/>
                <w:szCs w:val="22"/>
                <w:lang w:val="sk-SK"/>
              </w:rPr>
              <w:t xml:space="preserve"> </w:t>
            </w:r>
            <w:r w:rsidR="0010401B" w:rsidRPr="00863DFA">
              <w:rPr>
                <w:rFonts w:cs="Arial"/>
                <w:szCs w:val="22"/>
                <w:lang w:val="sk-SK"/>
              </w:rPr>
              <w:t xml:space="preserve">alebo, že Zhotoviteľ </w:t>
            </w:r>
            <w:r w:rsidRPr="00790C85">
              <w:rPr>
                <w:rFonts w:cs="Arial"/>
                <w:szCs w:val="22"/>
                <w:lang w:val="sk-SK"/>
              </w:rPr>
              <w:t xml:space="preserve">nevykonal všetky potrebné opatrenia na zabránenie vzniku Konfliktu záujmov, vzniká Objednávateľovi nárok na </w:t>
            </w:r>
            <w:r w:rsidRPr="00FE4170">
              <w:rPr>
                <w:rFonts w:cs="Arial"/>
                <w:szCs w:val="22"/>
                <w:lang w:val="sk-SK"/>
              </w:rPr>
              <w:t>zaplatenie zmluvnej pokuty vo výške 10 000 </w:t>
            </w:r>
            <w:r w:rsidRPr="00FE4170">
              <w:rPr>
                <w:rFonts w:cs="Arial"/>
                <w:lang w:val="sk-SK"/>
              </w:rPr>
              <w:t xml:space="preserve">,- EUR (slovom desať tisíc </w:t>
            </w:r>
            <w:r w:rsidR="00772ABC" w:rsidRPr="00FB322C">
              <w:rPr>
                <w:rFonts w:cs="Arial"/>
                <w:lang w:val="sk-SK"/>
              </w:rPr>
              <w:t>eur</w:t>
            </w:r>
            <w:r w:rsidRPr="00FB322C">
              <w:rPr>
                <w:rFonts w:cs="Arial"/>
                <w:lang w:val="sk-SK"/>
              </w:rPr>
              <w:t xml:space="preserve">). </w:t>
            </w:r>
            <w:r w:rsidRPr="00FB322C">
              <w:rPr>
                <w:rFonts w:cs="Arial"/>
                <w:bCs/>
                <w:lang w:val="sk-SK"/>
              </w:rPr>
              <w:t>Zmluvná pokuta sa bude uhrádzať na základe penalizačnej faktúry vyhotovenej Objednávateľom a doporučene doručenej do sídla Zhotoviteľa. Lehota splatnosti tejto faktúry je 30 dní od</w:t>
            </w:r>
            <w:r w:rsidRPr="00A86531">
              <w:rPr>
                <w:rFonts w:cs="Arial"/>
                <w:bCs/>
                <w:lang w:val="sk-SK"/>
              </w:rPr>
              <w:t>o dňa jej doporučeného doručenia do sídla Zhotoviteľa.</w:t>
            </w:r>
          </w:p>
          <w:p w14:paraId="36B562C9" w14:textId="77777777" w:rsidR="00F423CC" w:rsidRPr="00A86531" w:rsidRDefault="00F423CC" w:rsidP="0083239F">
            <w:pPr>
              <w:pStyle w:val="Zarkazkladnhotextu"/>
              <w:ind w:left="0"/>
              <w:jc w:val="both"/>
              <w:rPr>
                <w:rFonts w:cs="Arial"/>
                <w:bCs/>
                <w:lang w:val="sk-SK"/>
              </w:rPr>
            </w:pPr>
          </w:p>
          <w:p w14:paraId="679B90FC" w14:textId="77777777" w:rsidR="00A34FAC" w:rsidRDefault="00A34FAC" w:rsidP="0083239F">
            <w:pPr>
              <w:pStyle w:val="Zarkazkladnhotextu"/>
              <w:ind w:left="0"/>
              <w:jc w:val="both"/>
              <w:rPr>
                <w:rFonts w:cs="Arial"/>
                <w:szCs w:val="22"/>
                <w:lang w:val="sk-SK"/>
              </w:rPr>
            </w:pPr>
            <w:r w:rsidRPr="00F07B96">
              <w:rPr>
                <w:rFonts w:cs="Arial"/>
                <w:szCs w:val="22"/>
                <w:lang w:val="sk-SK"/>
              </w:rPr>
              <w:t xml:space="preserve">Uplatnením zmluvnej pokuty podľa tohto </w:t>
            </w:r>
            <w:proofErr w:type="spellStart"/>
            <w:r w:rsidRPr="00F07B96">
              <w:rPr>
                <w:rFonts w:cs="Arial"/>
                <w:szCs w:val="22"/>
                <w:lang w:val="sk-SK"/>
              </w:rPr>
              <w:t>podčlánku</w:t>
            </w:r>
            <w:proofErr w:type="spellEnd"/>
            <w:r w:rsidRPr="00F07B96">
              <w:rPr>
                <w:rFonts w:cs="Arial"/>
                <w:szCs w:val="22"/>
                <w:lang w:val="sk-SK"/>
              </w:rPr>
              <w:t xml:space="preserve"> nie je dotknutý nárok Objednávateľa postupovať v zmysle </w:t>
            </w:r>
            <w:proofErr w:type="spellStart"/>
            <w:r w:rsidR="00C05D5D" w:rsidRPr="00742FB8">
              <w:rPr>
                <w:rFonts w:cs="Arial"/>
                <w:szCs w:val="22"/>
                <w:lang w:val="sk-SK"/>
              </w:rPr>
              <w:t>P</w:t>
            </w:r>
            <w:r w:rsidRPr="00742FB8">
              <w:rPr>
                <w:rFonts w:cs="Arial"/>
                <w:szCs w:val="22"/>
                <w:lang w:val="sk-SK"/>
              </w:rPr>
              <w:t>odčlánku</w:t>
            </w:r>
            <w:proofErr w:type="spellEnd"/>
            <w:r w:rsidRPr="00742FB8">
              <w:rPr>
                <w:rFonts w:cs="Arial"/>
                <w:szCs w:val="22"/>
                <w:lang w:val="sk-SK"/>
              </w:rPr>
              <w:t xml:space="preserve"> 15.2 (</w:t>
            </w:r>
            <w:r w:rsidRPr="00742FB8">
              <w:rPr>
                <w:rFonts w:cs="Arial"/>
                <w:i/>
                <w:szCs w:val="22"/>
                <w:lang w:val="sk-SK"/>
              </w:rPr>
              <w:t>Odstúpenie od Zmluvy zo strany Objednávateľa)</w:t>
            </w:r>
            <w:r w:rsidRPr="00742FB8">
              <w:rPr>
                <w:rFonts w:cs="Arial"/>
                <w:szCs w:val="22"/>
                <w:lang w:val="sk-SK"/>
              </w:rPr>
              <w:t>.“</w:t>
            </w:r>
          </w:p>
          <w:p w14:paraId="5615F6D3" w14:textId="77777777" w:rsidR="00F423CC" w:rsidRPr="00742FB8" w:rsidRDefault="00F423CC" w:rsidP="0083239F">
            <w:pPr>
              <w:pStyle w:val="Zarkazkladnhotextu"/>
              <w:ind w:left="0"/>
              <w:jc w:val="both"/>
              <w:rPr>
                <w:rFonts w:cs="Arial"/>
                <w:szCs w:val="22"/>
                <w:lang w:val="sk-SK"/>
              </w:rPr>
            </w:pPr>
          </w:p>
        </w:tc>
      </w:tr>
      <w:tr w:rsidR="001F4622" w:rsidRPr="006C2974" w14:paraId="4C6ECF26" w14:textId="77777777" w:rsidTr="00F670F8">
        <w:trPr>
          <w:gridAfter w:val="1"/>
          <w:wAfter w:w="687" w:type="dxa"/>
          <w:trHeight w:val="408"/>
        </w:trPr>
        <w:tc>
          <w:tcPr>
            <w:tcW w:w="1384" w:type="dxa"/>
            <w:gridSpan w:val="2"/>
          </w:tcPr>
          <w:p w14:paraId="6FD324D3" w14:textId="77777777" w:rsidR="001F4622" w:rsidRPr="00790C85" w:rsidRDefault="001F4622" w:rsidP="0083239F">
            <w:pPr>
              <w:rPr>
                <w:rFonts w:cs="Arial"/>
                <w:b/>
                <w:szCs w:val="22"/>
              </w:rPr>
            </w:pPr>
            <w:r w:rsidRPr="00C65F56">
              <w:rPr>
                <w:rFonts w:cs="Arial"/>
                <w:b/>
                <w:szCs w:val="22"/>
              </w:rPr>
              <w:t>Podčlánok</w:t>
            </w:r>
          </w:p>
          <w:p w14:paraId="1238B016" w14:textId="77777777" w:rsidR="001F4622" w:rsidRPr="00FB322C" w:rsidRDefault="001F4622" w:rsidP="0083239F">
            <w:pPr>
              <w:rPr>
                <w:rFonts w:cs="Arial"/>
                <w:b/>
                <w:szCs w:val="22"/>
              </w:rPr>
            </w:pPr>
            <w:r w:rsidRPr="00FE4170">
              <w:rPr>
                <w:rFonts w:cs="Arial"/>
                <w:b/>
                <w:szCs w:val="22"/>
              </w:rPr>
              <w:t>1.17</w:t>
            </w:r>
          </w:p>
        </w:tc>
        <w:tc>
          <w:tcPr>
            <w:tcW w:w="2472" w:type="dxa"/>
          </w:tcPr>
          <w:p w14:paraId="23C7F22B" w14:textId="77777777" w:rsidR="001F4622" w:rsidRPr="00FB322C" w:rsidRDefault="001F4622" w:rsidP="0083239F">
            <w:pPr>
              <w:pStyle w:val="NoIndent"/>
              <w:rPr>
                <w:rFonts w:ascii="Arial" w:hAnsi="Arial" w:cs="Arial"/>
                <w:b/>
                <w:color w:val="auto"/>
                <w:szCs w:val="22"/>
              </w:rPr>
            </w:pPr>
            <w:r w:rsidRPr="00FB322C">
              <w:rPr>
                <w:rFonts w:ascii="Arial" w:hAnsi="Arial" w:cs="Arial"/>
                <w:b/>
                <w:color w:val="auto"/>
                <w:szCs w:val="22"/>
              </w:rPr>
              <w:t>Sociálne aspekty</w:t>
            </w:r>
          </w:p>
        </w:tc>
        <w:tc>
          <w:tcPr>
            <w:tcW w:w="5750" w:type="dxa"/>
            <w:gridSpan w:val="2"/>
          </w:tcPr>
          <w:p w14:paraId="48A21B9C" w14:textId="77777777" w:rsidR="001F4622" w:rsidRDefault="001F4622" w:rsidP="0083239F">
            <w:pPr>
              <w:pStyle w:val="Zarkazkladnhotextu"/>
              <w:ind w:left="0"/>
              <w:jc w:val="both"/>
              <w:rPr>
                <w:rFonts w:cs="Arial"/>
                <w:szCs w:val="22"/>
                <w:lang w:val="sk-SK"/>
              </w:rPr>
            </w:pPr>
            <w:r w:rsidRPr="00A86531">
              <w:rPr>
                <w:rFonts w:cs="Arial"/>
                <w:szCs w:val="22"/>
                <w:lang w:val="sk-SK"/>
              </w:rPr>
              <w:t>Vložte nový podčlánok 1.17:</w:t>
            </w:r>
          </w:p>
          <w:p w14:paraId="0E0A0E29" w14:textId="77777777" w:rsidR="00F423CC" w:rsidRPr="00A86531" w:rsidRDefault="00F423CC" w:rsidP="0083239F">
            <w:pPr>
              <w:pStyle w:val="Zarkazkladnhotextu"/>
              <w:ind w:left="0"/>
              <w:jc w:val="both"/>
              <w:rPr>
                <w:rFonts w:cs="Arial"/>
                <w:szCs w:val="22"/>
                <w:lang w:val="sk-SK"/>
              </w:rPr>
            </w:pPr>
          </w:p>
          <w:p w14:paraId="32CDF03F" w14:textId="77777777" w:rsidR="00E9201F" w:rsidRDefault="00E9201F" w:rsidP="0083239F">
            <w:pPr>
              <w:pStyle w:val="Zarkazkladnhotextu"/>
              <w:ind w:left="0"/>
              <w:jc w:val="both"/>
              <w:rPr>
                <w:rFonts w:cs="Arial"/>
                <w:szCs w:val="22"/>
                <w:lang w:val="sk-SK"/>
              </w:rPr>
            </w:pPr>
            <w:r w:rsidRPr="00A86531">
              <w:rPr>
                <w:rFonts w:cs="Arial"/>
                <w:szCs w:val="22"/>
                <w:lang w:val="sk-SK"/>
              </w:rPr>
              <w:t>Zhotoviteľ je povinný</w:t>
            </w:r>
            <w:r w:rsidRPr="00C65F56">
              <w:rPr>
                <w:rFonts w:cs="Arial"/>
                <w:szCs w:val="22"/>
                <w:lang w:val="sk-SK"/>
              </w:rPr>
              <w:t>:</w:t>
            </w:r>
          </w:p>
          <w:p w14:paraId="218660F4" w14:textId="77777777" w:rsidR="005B0752" w:rsidRPr="00790C85" w:rsidRDefault="005B0752" w:rsidP="0083239F">
            <w:pPr>
              <w:pStyle w:val="Zarkazkladnhotextu"/>
              <w:ind w:left="0"/>
              <w:jc w:val="both"/>
              <w:rPr>
                <w:rFonts w:cs="Arial"/>
                <w:szCs w:val="22"/>
                <w:lang w:val="sk-SK"/>
              </w:rPr>
            </w:pPr>
          </w:p>
          <w:p w14:paraId="3B422FBB" w14:textId="4DB76E62" w:rsidR="00E9201F" w:rsidRDefault="00E9201F" w:rsidP="0083239F">
            <w:pPr>
              <w:pStyle w:val="Zarkazkladnhotextu"/>
              <w:ind w:left="0"/>
              <w:jc w:val="both"/>
              <w:rPr>
                <w:rFonts w:cs="Arial"/>
                <w:lang w:val="sk-SK"/>
              </w:rPr>
            </w:pPr>
            <w:r w:rsidRPr="00FE4170">
              <w:rPr>
                <w:rFonts w:cs="Arial"/>
                <w:szCs w:val="22"/>
                <w:lang w:val="sk-SK"/>
              </w:rPr>
              <w:t xml:space="preserve">a) </w:t>
            </w:r>
            <w:r w:rsidRPr="00FB322C">
              <w:rPr>
                <w:rFonts w:cs="Arial"/>
                <w:lang w:val="sk-SK"/>
              </w:rPr>
              <w:t>zabezpečiť prezentačný objekt pre ohlásené skupiny v rozsahu do 45 návštevníkov v zmysle</w:t>
            </w:r>
            <w:r w:rsidR="00716A61" w:rsidRPr="00FB322C">
              <w:rPr>
                <w:rFonts w:cs="Arial"/>
                <w:lang w:val="sk-SK"/>
              </w:rPr>
              <w:t xml:space="preserve"> </w:t>
            </w:r>
            <w:r w:rsidR="00616CDE">
              <w:rPr>
                <w:rFonts w:cs="Arial"/>
                <w:lang w:val="sk-SK"/>
              </w:rPr>
              <w:t>Z</w:t>
            </w:r>
            <w:r w:rsidR="00716A61" w:rsidRPr="00FB322C">
              <w:rPr>
                <w:rFonts w:cs="Arial"/>
                <w:lang w:val="sk-SK"/>
              </w:rPr>
              <w:t xml:space="preserve">väzku </w:t>
            </w:r>
            <w:r w:rsidR="005068D9" w:rsidRPr="00FB322C">
              <w:rPr>
                <w:rFonts w:cs="Arial"/>
                <w:lang w:val="sk-SK"/>
              </w:rPr>
              <w:t>3, časť 1, bod 6.6 Prezentačný objekt</w:t>
            </w:r>
            <w:r w:rsidRPr="00FB322C">
              <w:rPr>
                <w:rFonts w:cs="Arial"/>
                <w:lang w:val="sk-SK"/>
              </w:rPr>
              <w:t xml:space="preserve"> súťažných podkladov,</w:t>
            </w:r>
          </w:p>
          <w:p w14:paraId="752DF086" w14:textId="77777777" w:rsidR="005B0752" w:rsidRPr="00FB322C" w:rsidRDefault="005B0752" w:rsidP="0083239F">
            <w:pPr>
              <w:pStyle w:val="Zarkazkladnhotextu"/>
              <w:ind w:left="0"/>
              <w:jc w:val="both"/>
              <w:rPr>
                <w:rFonts w:cs="Arial"/>
                <w:lang w:val="sk-SK"/>
              </w:rPr>
            </w:pPr>
          </w:p>
          <w:p w14:paraId="7E712B7A" w14:textId="1112843D" w:rsidR="00E9201F" w:rsidRPr="00742FB8" w:rsidRDefault="00E9201F" w:rsidP="0083239F">
            <w:pPr>
              <w:pStyle w:val="Zarkazkladnhotextu"/>
              <w:ind w:left="0"/>
              <w:jc w:val="both"/>
              <w:rPr>
                <w:rFonts w:cs="Arial"/>
                <w:szCs w:val="22"/>
                <w:lang w:val="sk-SK"/>
              </w:rPr>
            </w:pPr>
            <w:r w:rsidRPr="00A86531">
              <w:rPr>
                <w:rFonts w:cs="Arial"/>
                <w:lang w:val="sk-SK"/>
              </w:rPr>
              <w:lastRenderedPageBreak/>
              <w:t xml:space="preserve">b) </w:t>
            </w:r>
            <w:r w:rsidR="006B5C2B" w:rsidRPr="00A86531">
              <w:rPr>
                <w:rFonts w:cs="Arial"/>
                <w:lang w:val="sk-SK"/>
              </w:rPr>
              <w:t>umožniť</w:t>
            </w:r>
            <w:r w:rsidR="006B5C2B" w:rsidRPr="00FE6DB6">
              <w:rPr>
                <w:rFonts w:cs="Arial"/>
                <w:lang w:val="sk-SK"/>
              </w:rPr>
              <w:t xml:space="preserve"> </w:t>
            </w:r>
            <w:r w:rsidR="001F4622" w:rsidRPr="00F07B96">
              <w:rPr>
                <w:rFonts w:cs="Arial"/>
                <w:szCs w:val="22"/>
                <w:lang w:val="sk-SK"/>
              </w:rPr>
              <w:t xml:space="preserve"> počas realizácie diela</w:t>
            </w:r>
            <w:r w:rsidR="006B5C2B" w:rsidRPr="00F07B96">
              <w:rPr>
                <w:rFonts w:cs="Arial"/>
                <w:szCs w:val="22"/>
                <w:lang w:val="sk-SK"/>
              </w:rPr>
              <w:t xml:space="preserve"> uskutočnenie</w:t>
            </w:r>
            <w:r w:rsidR="001F4622" w:rsidRPr="00742FB8">
              <w:rPr>
                <w:rFonts w:cs="Arial"/>
                <w:szCs w:val="22"/>
                <w:lang w:val="sk-SK"/>
              </w:rPr>
              <w:t xml:space="preserve"> exkurzi</w:t>
            </w:r>
            <w:r w:rsidR="006B5C2B" w:rsidRPr="00742FB8">
              <w:rPr>
                <w:rFonts w:cs="Arial"/>
                <w:szCs w:val="22"/>
                <w:lang w:val="sk-SK"/>
              </w:rPr>
              <w:t>í</w:t>
            </w:r>
            <w:r w:rsidR="001F4622" w:rsidRPr="00742FB8">
              <w:rPr>
                <w:rFonts w:cs="Arial"/>
                <w:szCs w:val="22"/>
                <w:lang w:val="sk-SK"/>
              </w:rPr>
              <w:t xml:space="preserve"> pre školy te</w:t>
            </w:r>
            <w:r w:rsidR="00716A61" w:rsidRPr="00742FB8">
              <w:rPr>
                <w:rFonts w:cs="Arial"/>
                <w:szCs w:val="22"/>
                <w:lang w:val="sk-SK"/>
              </w:rPr>
              <w:t xml:space="preserve">chnického zamerania v súlade so </w:t>
            </w:r>
            <w:r w:rsidR="00616CDE">
              <w:rPr>
                <w:rFonts w:cs="Arial"/>
                <w:szCs w:val="22"/>
                <w:lang w:val="sk-SK"/>
              </w:rPr>
              <w:t>Z</w:t>
            </w:r>
            <w:r w:rsidR="00716A61" w:rsidRPr="00742FB8">
              <w:rPr>
                <w:rFonts w:cs="Arial"/>
                <w:szCs w:val="22"/>
                <w:lang w:val="sk-SK"/>
              </w:rPr>
              <w:t>väzkom</w:t>
            </w:r>
            <w:r w:rsidR="005068D9" w:rsidRPr="00742FB8">
              <w:rPr>
                <w:rFonts w:cs="Arial"/>
                <w:szCs w:val="22"/>
                <w:lang w:val="sk-SK"/>
              </w:rPr>
              <w:t xml:space="preserve"> </w:t>
            </w:r>
            <w:r w:rsidR="005068D9" w:rsidRPr="00742FB8">
              <w:rPr>
                <w:rFonts w:cs="Arial"/>
                <w:lang w:val="sk-SK"/>
              </w:rPr>
              <w:t xml:space="preserve"> 3, časť 1, bod 6.6 Prezentačný objekt </w:t>
            </w:r>
            <w:r w:rsidR="001F4622" w:rsidRPr="00742FB8">
              <w:rPr>
                <w:rFonts w:cs="Arial"/>
                <w:szCs w:val="22"/>
                <w:lang w:val="sk-SK"/>
              </w:rPr>
              <w:t>súťažný</w:t>
            </w:r>
            <w:r w:rsidR="00716A61" w:rsidRPr="00742FB8">
              <w:rPr>
                <w:rFonts w:cs="Arial"/>
                <w:szCs w:val="22"/>
                <w:lang w:val="sk-SK"/>
              </w:rPr>
              <w:t>ch</w:t>
            </w:r>
            <w:r w:rsidR="001F4622" w:rsidRPr="00742FB8">
              <w:rPr>
                <w:rFonts w:cs="Arial"/>
                <w:szCs w:val="22"/>
                <w:lang w:val="sk-SK"/>
              </w:rPr>
              <w:t xml:space="preserve"> podklad</w:t>
            </w:r>
            <w:r w:rsidR="00716A61" w:rsidRPr="00742FB8">
              <w:rPr>
                <w:rFonts w:cs="Arial"/>
                <w:szCs w:val="22"/>
                <w:lang w:val="sk-SK"/>
              </w:rPr>
              <w:t>ov</w:t>
            </w:r>
            <w:r w:rsidR="001F4622" w:rsidRPr="00742FB8">
              <w:rPr>
                <w:rFonts w:cs="Arial"/>
                <w:szCs w:val="22"/>
                <w:lang w:val="sk-SK"/>
              </w:rPr>
              <w:t xml:space="preserve">. </w:t>
            </w:r>
          </w:p>
          <w:p w14:paraId="569DEF9D" w14:textId="77777777" w:rsidR="005B0752" w:rsidRDefault="001F4622" w:rsidP="0083239F">
            <w:pPr>
              <w:pStyle w:val="Zarkazkladnhotextu"/>
              <w:ind w:left="0"/>
              <w:jc w:val="both"/>
              <w:rPr>
                <w:rFonts w:cs="Arial"/>
                <w:szCs w:val="22"/>
                <w:lang w:val="sk-SK"/>
              </w:rPr>
            </w:pPr>
            <w:r w:rsidRPr="00742FB8">
              <w:rPr>
                <w:rFonts w:cs="Arial"/>
                <w:szCs w:val="22"/>
                <w:lang w:val="sk-SK"/>
              </w:rPr>
              <w:t xml:space="preserve">V prípade nesplnenia tejto </w:t>
            </w:r>
            <w:proofErr w:type="spellStart"/>
            <w:r w:rsidRPr="00742FB8">
              <w:rPr>
                <w:rFonts w:cs="Arial"/>
                <w:szCs w:val="22"/>
                <w:lang w:val="sk-SK"/>
              </w:rPr>
              <w:t>povinosti</w:t>
            </w:r>
            <w:proofErr w:type="spellEnd"/>
            <w:r w:rsidRPr="00742FB8">
              <w:rPr>
                <w:rFonts w:cs="Arial"/>
                <w:szCs w:val="22"/>
                <w:lang w:val="sk-SK"/>
              </w:rPr>
              <w:t>, vzniká Objednávateľovi nárok na zaplatenie zmluvnej po</w:t>
            </w:r>
            <w:r w:rsidR="00CB65F6" w:rsidRPr="00742FB8">
              <w:rPr>
                <w:rFonts w:cs="Arial"/>
                <w:szCs w:val="22"/>
                <w:lang w:val="sk-SK"/>
              </w:rPr>
              <w:t>kuty vo výške 1000 EUR  (slovom: tisíc eur</w:t>
            </w:r>
            <w:r w:rsidRPr="00742FB8">
              <w:rPr>
                <w:rFonts w:cs="Arial"/>
                <w:szCs w:val="22"/>
                <w:lang w:val="sk-SK"/>
              </w:rPr>
              <w:t>). Zaplatenie zmluvnej pokuty nemá vplyv na splnenie vyššie uvedenej povinnosti Zhotoviteľa. Zmluvná pokuta sa bude uhrádzať na základe penalizačnej faktúry vyhotovenej Objednávateľom a doporučene doručenej do sídla Zhotoviteľa. Lehota splatnosti tejto faktúry je 30 dní odo dňa jej doporučeného doručenia do sídla Zhotoviteľa.</w:t>
            </w:r>
          </w:p>
          <w:p w14:paraId="03FE4377" w14:textId="77777777" w:rsidR="001F4622" w:rsidRPr="00C65F56" w:rsidRDefault="001F4622" w:rsidP="0083239F">
            <w:pPr>
              <w:pStyle w:val="Zarkazkladnhotextu"/>
              <w:ind w:left="0"/>
              <w:jc w:val="both"/>
              <w:rPr>
                <w:rFonts w:cs="Arial"/>
                <w:szCs w:val="22"/>
                <w:lang w:val="sk-SK"/>
              </w:rPr>
            </w:pPr>
          </w:p>
        </w:tc>
      </w:tr>
      <w:tr w:rsidR="00951265" w:rsidRPr="006C2974" w14:paraId="3F2DF382" w14:textId="77777777" w:rsidTr="00F670F8">
        <w:trPr>
          <w:gridAfter w:val="1"/>
          <w:wAfter w:w="687" w:type="dxa"/>
        </w:trPr>
        <w:tc>
          <w:tcPr>
            <w:tcW w:w="1384" w:type="dxa"/>
            <w:gridSpan w:val="2"/>
          </w:tcPr>
          <w:p w14:paraId="520DB102" w14:textId="77777777" w:rsidR="00A34FAC" w:rsidRPr="00790C85" w:rsidRDefault="00A34FAC" w:rsidP="0083239F">
            <w:pPr>
              <w:rPr>
                <w:rFonts w:cs="Arial"/>
                <w:b/>
                <w:szCs w:val="22"/>
              </w:rPr>
            </w:pPr>
            <w:r w:rsidRPr="00C65F56">
              <w:rPr>
                <w:rFonts w:cs="Arial"/>
                <w:b/>
                <w:szCs w:val="22"/>
              </w:rPr>
              <w:lastRenderedPageBreak/>
              <w:t xml:space="preserve">Podčlánok </w:t>
            </w:r>
          </w:p>
          <w:p w14:paraId="724C6926" w14:textId="77777777" w:rsidR="00A34FAC" w:rsidRPr="00FB322C" w:rsidRDefault="00A34FAC" w:rsidP="0083239F">
            <w:pPr>
              <w:rPr>
                <w:rFonts w:cs="Arial"/>
                <w:b/>
                <w:szCs w:val="22"/>
              </w:rPr>
            </w:pPr>
            <w:r w:rsidRPr="00FE4170">
              <w:rPr>
                <w:rFonts w:cs="Arial"/>
                <w:b/>
                <w:szCs w:val="22"/>
              </w:rPr>
              <w:t>2.1</w:t>
            </w:r>
          </w:p>
        </w:tc>
        <w:tc>
          <w:tcPr>
            <w:tcW w:w="2472" w:type="dxa"/>
          </w:tcPr>
          <w:p w14:paraId="786AC552" w14:textId="77777777" w:rsidR="00A34FAC" w:rsidRPr="00FB322C" w:rsidRDefault="00A34FAC" w:rsidP="0083239F">
            <w:pPr>
              <w:pStyle w:val="NoIndent"/>
              <w:rPr>
                <w:rFonts w:ascii="Arial" w:hAnsi="Arial" w:cs="Arial"/>
                <w:b/>
                <w:color w:val="auto"/>
                <w:szCs w:val="22"/>
              </w:rPr>
            </w:pPr>
            <w:r w:rsidRPr="00FB322C">
              <w:rPr>
                <w:rFonts w:ascii="Arial" w:hAnsi="Arial" w:cs="Arial"/>
                <w:b/>
                <w:color w:val="auto"/>
                <w:szCs w:val="22"/>
              </w:rPr>
              <w:t>Právo prístupu na Stavenisko</w:t>
            </w:r>
          </w:p>
        </w:tc>
        <w:tc>
          <w:tcPr>
            <w:tcW w:w="5750" w:type="dxa"/>
            <w:gridSpan w:val="2"/>
          </w:tcPr>
          <w:p w14:paraId="3320D7FF" w14:textId="77777777" w:rsidR="00A34FAC" w:rsidRPr="00A86531" w:rsidRDefault="00A34FAC" w:rsidP="0083239F">
            <w:pPr>
              <w:pStyle w:val="NoIndent"/>
              <w:jc w:val="both"/>
              <w:rPr>
                <w:rFonts w:ascii="Arial" w:hAnsi="Arial" w:cs="Arial"/>
                <w:color w:val="auto"/>
                <w:szCs w:val="22"/>
              </w:rPr>
            </w:pPr>
            <w:r w:rsidRPr="00A86531">
              <w:rPr>
                <w:rFonts w:ascii="Arial" w:hAnsi="Arial" w:cs="Arial"/>
                <w:color w:val="auto"/>
                <w:szCs w:val="22"/>
              </w:rPr>
              <w:t xml:space="preserve">Za tretí odsek vložte nový odsek: </w:t>
            </w:r>
          </w:p>
          <w:p w14:paraId="0E0B1932" w14:textId="77777777" w:rsidR="00A34FAC" w:rsidRPr="00F07B96" w:rsidRDefault="00A34FAC" w:rsidP="0083239F">
            <w:pPr>
              <w:jc w:val="both"/>
              <w:rPr>
                <w:rFonts w:cs="Arial"/>
              </w:rPr>
            </w:pPr>
          </w:p>
          <w:p w14:paraId="5AD2588C" w14:textId="77777777" w:rsidR="00662128" w:rsidRPr="00742FB8" w:rsidRDefault="00A34FAC" w:rsidP="0083239F">
            <w:pPr>
              <w:jc w:val="both"/>
              <w:rPr>
                <w:rFonts w:cs="Arial"/>
              </w:rPr>
            </w:pPr>
            <w:r w:rsidRPr="00742FB8">
              <w:rPr>
                <w:rFonts w:cs="Arial"/>
              </w:rPr>
              <w:t xml:space="preserve">„Právo prístupu a dočasného užívania častí Staveniska na pozemkoch tretích osôb nad rámec pozemkov určených v Zmluve je povinný zaistiť Zhotoviteľ na vlastné náklady. Ak sa Zhotoviteľ dostane do omeškania s plnením Harmonogramu prác a/alebo mu vzniknú náklady ako dôsledok toho,  že nezaistil včas vstupy na pozemky tretích osôb, Zhotoviteľovi nevzniká nárok na predĺženie Lehoty výstavby </w:t>
            </w:r>
            <w:r w:rsidR="00490D94">
              <w:rPr>
                <w:rFonts w:cs="Arial"/>
              </w:rPr>
              <w:t>a/</w:t>
            </w:r>
            <w:r w:rsidRPr="00742FB8">
              <w:rPr>
                <w:rFonts w:cs="Arial"/>
              </w:rPr>
              <w:t xml:space="preserve">alebo na uhradenie takýchto nákladov a primeraného zisku.“ </w:t>
            </w:r>
          </w:p>
          <w:p w14:paraId="529BD457" w14:textId="77777777" w:rsidR="00A34FAC" w:rsidRPr="00742FB8" w:rsidRDefault="00A34FAC" w:rsidP="0083239F">
            <w:pPr>
              <w:jc w:val="both"/>
              <w:rPr>
                <w:rFonts w:cs="Arial"/>
                <w:b/>
                <w:szCs w:val="22"/>
              </w:rPr>
            </w:pPr>
          </w:p>
        </w:tc>
      </w:tr>
      <w:tr w:rsidR="00951265" w:rsidRPr="006C2974" w14:paraId="2F54932E" w14:textId="77777777" w:rsidTr="00F670F8">
        <w:trPr>
          <w:gridAfter w:val="1"/>
          <w:wAfter w:w="687" w:type="dxa"/>
        </w:trPr>
        <w:tc>
          <w:tcPr>
            <w:tcW w:w="1384" w:type="dxa"/>
            <w:gridSpan w:val="2"/>
          </w:tcPr>
          <w:p w14:paraId="60E39D43" w14:textId="77777777" w:rsidR="004954F4" w:rsidRPr="00790C85" w:rsidRDefault="004954F4" w:rsidP="0083239F">
            <w:pPr>
              <w:rPr>
                <w:rFonts w:cs="Arial"/>
                <w:b/>
                <w:szCs w:val="22"/>
              </w:rPr>
            </w:pPr>
            <w:r w:rsidRPr="00C65F56">
              <w:rPr>
                <w:rFonts w:cs="Arial"/>
                <w:b/>
                <w:szCs w:val="22"/>
              </w:rPr>
              <w:t>Podčlánok 2.</w:t>
            </w:r>
            <w:r w:rsidR="008C53D7" w:rsidRPr="00790C85">
              <w:rPr>
                <w:rFonts w:cs="Arial"/>
                <w:b/>
                <w:szCs w:val="22"/>
              </w:rPr>
              <w:t>4</w:t>
            </w:r>
          </w:p>
        </w:tc>
        <w:tc>
          <w:tcPr>
            <w:tcW w:w="2472" w:type="dxa"/>
          </w:tcPr>
          <w:p w14:paraId="171507C8" w14:textId="77777777" w:rsidR="004954F4" w:rsidRPr="00FB322C" w:rsidRDefault="004954F4" w:rsidP="0083239F">
            <w:pPr>
              <w:pStyle w:val="NoIndent"/>
              <w:rPr>
                <w:rFonts w:ascii="Arial" w:hAnsi="Arial" w:cs="Arial"/>
                <w:b/>
                <w:color w:val="auto"/>
                <w:szCs w:val="22"/>
              </w:rPr>
            </w:pPr>
            <w:r w:rsidRPr="00FE4170">
              <w:rPr>
                <w:rFonts w:ascii="Arial" w:hAnsi="Arial" w:cs="Arial"/>
                <w:b/>
                <w:color w:val="auto"/>
                <w:szCs w:val="22"/>
              </w:rPr>
              <w:t>Finančné zabezpečenie Objednávateľa</w:t>
            </w:r>
          </w:p>
        </w:tc>
        <w:tc>
          <w:tcPr>
            <w:tcW w:w="5750" w:type="dxa"/>
            <w:gridSpan w:val="2"/>
          </w:tcPr>
          <w:p w14:paraId="1CD84179" w14:textId="77777777" w:rsidR="004954F4" w:rsidRPr="00FB322C" w:rsidRDefault="004954F4" w:rsidP="0083239F">
            <w:pPr>
              <w:pStyle w:val="NoIndent"/>
              <w:jc w:val="both"/>
              <w:rPr>
                <w:rFonts w:ascii="Arial" w:hAnsi="Arial" w:cs="Arial"/>
                <w:color w:val="auto"/>
                <w:szCs w:val="22"/>
              </w:rPr>
            </w:pPr>
            <w:r w:rsidRPr="00FB322C">
              <w:rPr>
                <w:rFonts w:ascii="Arial" w:hAnsi="Arial" w:cs="Arial"/>
                <w:color w:val="auto"/>
                <w:szCs w:val="22"/>
              </w:rPr>
              <w:t>Vypúšťa sa</w:t>
            </w:r>
          </w:p>
        </w:tc>
      </w:tr>
      <w:tr w:rsidR="00951265" w:rsidRPr="006C2974" w14:paraId="417F19C7" w14:textId="77777777" w:rsidTr="00F670F8">
        <w:trPr>
          <w:gridAfter w:val="1"/>
          <w:wAfter w:w="687" w:type="dxa"/>
        </w:trPr>
        <w:tc>
          <w:tcPr>
            <w:tcW w:w="1384" w:type="dxa"/>
            <w:gridSpan w:val="2"/>
          </w:tcPr>
          <w:p w14:paraId="5A9F057B" w14:textId="77777777" w:rsidR="00A34FAC" w:rsidRPr="00790C85" w:rsidRDefault="00A34FAC" w:rsidP="0083239F">
            <w:pPr>
              <w:rPr>
                <w:rFonts w:cs="Arial"/>
                <w:b/>
                <w:szCs w:val="22"/>
              </w:rPr>
            </w:pPr>
            <w:r w:rsidRPr="00C65F56">
              <w:rPr>
                <w:rFonts w:cs="Arial"/>
                <w:b/>
                <w:szCs w:val="22"/>
              </w:rPr>
              <w:t xml:space="preserve">Podčlánok </w:t>
            </w:r>
          </w:p>
          <w:p w14:paraId="21A21B40" w14:textId="77777777" w:rsidR="00A34FAC" w:rsidRPr="00FB322C" w:rsidRDefault="00A34FAC" w:rsidP="0083239F">
            <w:pPr>
              <w:rPr>
                <w:rFonts w:cs="Arial"/>
                <w:b/>
                <w:szCs w:val="22"/>
              </w:rPr>
            </w:pPr>
            <w:r w:rsidRPr="00FE4170">
              <w:rPr>
                <w:rFonts w:cs="Arial"/>
                <w:b/>
                <w:szCs w:val="22"/>
              </w:rPr>
              <w:t xml:space="preserve">3.1 </w:t>
            </w:r>
          </w:p>
        </w:tc>
        <w:tc>
          <w:tcPr>
            <w:tcW w:w="2472" w:type="dxa"/>
          </w:tcPr>
          <w:p w14:paraId="62FC1860" w14:textId="77777777" w:rsidR="0026068A" w:rsidRPr="00FB322C" w:rsidRDefault="00A34FAC" w:rsidP="0083239F">
            <w:pPr>
              <w:rPr>
                <w:rFonts w:cs="Arial"/>
                <w:b/>
                <w:szCs w:val="22"/>
              </w:rPr>
            </w:pPr>
            <w:r w:rsidRPr="00FB322C">
              <w:rPr>
                <w:rFonts w:cs="Arial"/>
                <w:b/>
                <w:szCs w:val="22"/>
              </w:rPr>
              <w:t>Povinnosti a právomoc Stavebnotechnické</w:t>
            </w:r>
            <w:r w:rsidR="00EB1032" w:rsidRPr="00FB322C">
              <w:rPr>
                <w:rFonts w:cs="Arial"/>
                <w:b/>
                <w:szCs w:val="22"/>
              </w:rPr>
              <w:t>-</w:t>
            </w:r>
          </w:p>
          <w:p w14:paraId="7C400891" w14:textId="77777777" w:rsidR="00A34FAC" w:rsidRPr="00A86531" w:rsidRDefault="00A34FAC" w:rsidP="0083239F">
            <w:pPr>
              <w:rPr>
                <w:rFonts w:cs="Arial"/>
                <w:b/>
                <w:szCs w:val="22"/>
              </w:rPr>
            </w:pPr>
            <w:r w:rsidRPr="00A86531">
              <w:rPr>
                <w:rFonts w:cs="Arial"/>
                <w:b/>
                <w:szCs w:val="22"/>
              </w:rPr>
              <w:t>ho dozoru</w:t>
            </w:r>
          </w:p>
        </w:tc>
        <w:tc>
          <w:tcPr>
            <w:tcW w:w="5750" w:type="dxa"/>
            <w:gridSpan w:val="2"/>
          </w:tcPr>
          <w:p w14:paraId="3F959FE2" w14:textId="77777777" w:rsidR="00F13792" w:rsidRPr="00F07B96" w:rsidRDefault="00DD30B9" w:rsidP="0083239F">
            <w:pPr>
              <w:rPr>
                <w:rFonts w:cs="Arial"/>
              </w:rPr>
            </w:pPr>
            <w:r w:rsidRPr="00F07B96">
              <w:rPr>
                <w:rFonts w:cs="Arial"/>
                <w:bCs/>
                <w:szCs w:val="22"/>
              </w:rPr>
              <w:t xml:space="preserve">Pôvodný názov </w:t>
            </w:r>
            <w:proofErr w:type="spellStart"/>
            <w:r w:rsidRPr="00F07B96">
              <w:rPr>
                <w:rFonts w:cs="Arial"/>
                <w:bCs/>
                <w:szCs w:val="22"/>
              </w:rPr>
              <w:t>podčlánku</w:t>
            </w:r>
            <w:proofErr w:type="spellEnd"/>
            <w:r w:rsidRPr="00F07B96">
              <w:rPr>
                <w:rFonts w:cs="Arial"/>
                <w:bCs/>
                <w:szCs w:val="22"/>
              </w:rPr>
              <w:t xml:space="preserve"> ,,Povinnosti a právomoc Stavebného </w:t>
            </w:r>
            <w:proofErr w:type="spellStart"/>
            <w:r w:rsidRPr="00F07B96">
              <w:rPr>
                <w:rFonts w:cs="Arial"/>
                <w:bCs/>
                <w:szCs w:val="22"/>
              </w:rPr>
              <w:t>dozora</w:t>
            </w:r>
            <w:proofErr w:type="spellEnd"/>
            <w:r w:rsidRPr="00F07B96">
              <w:rPr>
                <w:rFonts w:cs="Arial"/>
                <w:bCs/>
                <w:szCs w:val="22"/>
              </w:rPr>
              <w:t xml:space="preserve">“ </w:t>
            </w:r>
            <w:proofErr w:type="spellStart"/>
            <w:r w:rsidRPr="00F07B96">
              <w:rPr>
                <w:rFonts w:cs="Arial"/>
                <w:bCs/>
                <w:szCs w:val="22"/>
              </w:rPr>
              <w:t>nahradťe</w:t>
            </w:r>
            <w:proofErr w:type="spellEnd"/>
            <w:r w:rsidRPr="00F07B96">
              <w:rPr>
                <w:rFonts w:cs="Arial"/>
                <w:bCs/>
                <w:szCs w:val="22"/>
              </w:rPr>
              <w:t xml:space="preserve"> názvom: ,,Povinnosti a právomoc Stavebnotechnického dozoru“ a zároveň odstráňte celý text </w:t>
            </w:r>
            <w:proofErr w:type="spellStart"/>
            <w:r w:rsidRPr="00F07B96">
              <w:rPr>
                <w:rFonts w:cs="Arial"/>
                <w:bCs/>
                <w:szCs w:val="22"/>
              </w:rPr>
              <w:t>podčlánku</w:t>
            </w:r>
            <w:proofErr w:type="spellEnd"/>
            <w:r w:rsidRPr="00F07B96">
              <w:rPr>
                <w:rFonts w:cs="Arial"/>
                <w:bCs/>
                <w:szCs w:val="22"/>
              </w:rPr>
              <w:t xml:space="preserve"> a nahraďte ho textom:</w:t>
            </w:r>
          </w:p>
          <w:p w14:paraId="6A2368A8" w14:textId="77777777" w:rsidR="00F13792" w:rsidRPr="00742FB8" w:rsidRDefault="00F13792" w:rsidP="0083239F">
            <w:pPr>
              <w:pStyle w:val="Zkladntext3"/>
              <w:tabs>
                <w:tab w:val="clear" w:pos="709"/>
                <w:tab w:val="clear" w:pos="1191"/>
                <w:tab w:val="clear" w:pos="1474"/>
              </w:tabs>
              <w:suppressAutoHyphens w:val="0"/>
              <w:rPr>
                <w:rFonts w:cs="Arial"/>
                <w:bCs/>
                <w:spacing w:val="0"/>
                <w:szCs w:val="22"/>
              </w:rPr>
            </w:pPr>
          </w:p>
          <w:p w14:paraId="6B72E0C7" w14:textId="77777777" w:rsidR="00F13792" w:rsidRPr="006C2974" w:rsidRDefault="00F13792" w:rsidP="0083239F">
            <w:pPr>
              <w:pStyle w:val="Zkladntext3"/>
              <w:tabs>
                <w:tab w:val="clear" w:pos="709"/>
                <w:tab w:val="clear" w:pos="1191"/>
                <w:tab w:val="clear" w:pos="1474"/>
              </w:tabs>
              <w:suppressAutoHyphens w:val="0"/>
              <w:rPr>
                <w:rFonts w:cs="Arial"/>
                <w:bCs/>
                <w:spacing w:val="0"/>
                <w:szCs w:val="22"/>
              </w:rPr>
            </w:pPr>
            <w:r w:rsidRPr="00742FB8">
              <w:rPr>
                <w:rFonts w:cs="Arial"/>
              </w:rPr>
              <w:t>“Objednávateľ je povinný zabezpečiť výkon činnosti Stavebnotechnického dozor</w:t>
            </w:r>
            <w:r w:rsidR="00CF097D" w:rsidRPr="00742FB8">
              <w:rPr>
                <w:rFonts w:cs="Arial"/>
              </w:rPr>
              <w:t>u</w:t>
            </w:r>
            <w:r w:rsidRPr="00742FB8">
              <w:rPr>
                <w:rFonts w:cs="Arial"/>
              </w:rPr>
              <w:t>, ktorý bude vykonávať povinnosti stanovené mu v Zmluve. Stavebnotechnický dozor vykonáva svoju činnosť prostredníctvom tímu Stavebnotechnického dozor</w:t>
            </w:r>
            <w:r w:rsidR="00CF097D" w:rsidRPr="00742FB8">
              <w:rPr>
                <w:rFonts w:cs="Arial"/>
              </w:rPr>
              <w:t>u</w:t>
            </w:r>
            <w:r w:rsidRPr="00742FB8">
              <w:rPr>
                <w:rFonts w:cs="Arial"/>
              </w:rPr>
              <w:t xml:space="preserve">. Tím Stavebnotechnického </w:t>
            </w:r>
            <w:r w:rsidR="00CF097D" w:rsidRPr="00742FB8">
              <w:rPr>
                <w:rFonts w:cs="Arial"/>
              </w:rPr>
              <w:t>dozoru je</w:t>
            </w:r>
            <w:r w:rsidRPr="00742FB8">
              <w:rPr>
                <w:rFonts w:cs="Arial"/>
              </w:rPr>
              <w:t xml:space="preserve"> tvorený kľúčovými a nekľúčovými odborníkmi a podporným personálom na čele s Vedúcim tímu Stavebnotechnického dozor</w:t>
            </w:r>
            <w:r w:rsidR="00CF097D" w:rsidRPr="00742FB8">
              <w:rPr>
                <w:rFonts w:cs="Arial"/>
              </w:rPr>
              <w:t>u</w:t>
            </w:r>
            <w:r w:rsidRPr="00742FB8">
              <w:rPr>
                <w:rFonts w:cs="Arial"/>
              </w:rPr>
              <w:t>. Kľúčový odborník v pozícii Vedúceho tímu Stavebnotechnického dozor</w:t>
            </w:r>
            <w:r w:rsidR="00CF097D" w:rsidRPr="00742FB8">
              <w:rPr>
                <w:rFonts w:cs="Arial"/>
              </w:rPr>
              <w:t>u</w:t>
            </w:r>
            <w:r w:rsidRPr="00742FB8">
              <w:rPr>
                <w:rFonts w:cs="Arial"/>
              </w:rPr>
              <w:t xml:space="preserve"> (ďalej len</w:t>
            </w:r>
            <w:r w:rsidRPr="00742FB8">
              <w:rPr>
                <w:rFonts w:cs="Arial"/>
                <w:bCs/>
                <w:spacing w:val="0"/>
                <w:szCs w:val="22"/>
              </w:rPr>
              <w:t xml:space="preserve"> „Vedúci tímu Stavebnotechnického dozor</w:t>
            </w:r>
            <w:r w:rsidR="00CF097D" w:rsidRPr="005B0752">
              <w:rPr>
                <w:rFonts w:cs="Arial"/>
                <w:bCs/>
                <w:spacing w:val="0"/>
                <w:szCs w:val="22"/>
              </w:rPr>
              <w:t>u</w:t>
            </w:r>
            <w:r w:rsidRPr="005B0752">
              <w:rPr>
                <w:rFonts w:cs="Arial"/>
                <w:bCs/>
                <w:spacing w:val="0"/>
                <w:szCs w:val="22"/>
              </w:rPr>
              <w:t xml:space="preserve">“ </w:t>
            </w:r>
            <w:r w:rsidRPr="005B0752">
              <w:rPr>
                <w:rFonts w:cs="Arial"/>
              </w:rPr>
              <w:t>je oprávnený konať v mene Stavebnotechnického dozor</w:t>
            </w:r>
            <w:r w:rsidR="00CF097D" w:rsidRPr="005B0752">
              <w:rPr>
                <w:rFonts w:cs="Arial"/>
              </w:rPr>
              <w:t>u</w:t>
            </w:r>
            <w:r w:rsidRPr="005B0752">
              <w:rPr>
                <w:rFonts w:cs="Arial"/>
              </w:rPr>
              <w:t xml:space="preserve"> v rozsahu práv a povinností Stavebnotechnického dozor</w:t>
            </w:r>
            <w:r w:rsidR="00CF097D" w:rsidRPr="005B0752">
              <w:rPr>
                <w:rFonts w:cs="Arial"/>
              </w:rPr>
              <w:t>u</w:t>
            </w:r>
            <w:r w:rsidRPr="005B0752">
              <w:rPr>
                <w:rFonts w:cs="Arial"/>
              </w:rPr>
              <w:t xml:space="preserve">  vyplývajúcich zo Zmluvy. Ostatní kľúčoví a nekľúčoví odborníci konajú v mene Stavebnotechnického dozor</w:t>
            </w:r>
            <w:r w:rsidR="00CF097D" w:rsidRPr="001A0DDF">
              <w:rPr>
                <w:rFonts w:cs="Arial"/>
              </w:rPr>
              <w:t>u</w:t>
            </w:r>
            <w:r w:rsidRPr="00C96E7C">
              <w:rPr>
                <w:rFonts w:cs="Arial"/>
              </w:rPr>
              <w:t xml:space="preserve"> iba v rozsahu práv a povinností podľa ich funkčného zaradenia v tíme Stave</w:t>
            </w:r>
            <w:r w:rsidRPr="006C2974">
              <w:rPr>
                <w:rFonts w:cs="Arial"/>
              </w:rPr>
              <w:t>bnotechnického dozor</w:t>
            </w:r>
            <w:r w:rsidR="00CF097D" w:rsidRPr="006C2974">
              <w:rPr>
                <w:rFonts w:cs="Arial"/>
              </w:rPr>
              <w:t>u</w:t>
            </w:r>
            <w:r w:rsidRPr="006C2974">
              <w:rPr>
                <w:rFonts w:cs="Arial"/>
              </w:rPr>
              <w:t xml:space="preserve">. </w:t>
            </w:r>
            <w:r w:rsidRPr="006C2974">
              <w:rPr>
                <w:rFonts w:cs="Arial"/>
                <w:bCs/>
                <w:spacing w:val="0"/>
                <w:szCs w:val="22"/>
              </w:rPr>
              <w:t>Akékoľvek právne úkony vyhotovené v mene Stavebnotechnického dozor</w:t>
            </w:r>
            <w:r w:rsidR="00CF097D" w:rsidRPr="006C2974">
              <w:rPr>
                <w:rFonts w:cs="Arial"/>
                <w:bCs/>
                <w:spacing w:val="0"/>
                <w:szCs w:val="22"/>
              </w:rPr>
              <w:t>u</w:t>
            </w:r>
            <w:r w:rsidRPr="006C2974">
              <w:rPr>
                <w:rFonts w:cs="Arial"/>
                <w:bCs/>
                <w:spacing w:val="0"/>
                <w:szCs w:val="22"/>
              </w:rPr>
              <w:t>, na ktoré sa v zmysle ustanovení Zmluvy vyžaduje písomná forma, je oprávnený podpisovať v mene Stavebnotechnického dozor</w:t>
            </w:r>
            <w:r w:rsidR="00CF097D" w:rsidRPr="006C2974">
              <w:rPr>
                <w:rFonts w:cs="Arial"/>
                <w:bCs/>
                <w:spacing w:val="0"/>
                <w:szCs w:val="22"/>
              </w:rPr>
              <w:t>u</w:t>
            </w:r>
            <w:r w:rsidRPr="006C2974">
              <w:rPr>
                <w:rFonts w:cs="Arial"/>
                <w:bCs/>
                <w:spacing w:val="0"/>
                <w:szCs w:val="22"/>
              </w:rPr>
              <w:t xml:space="preserve"> výlučne Vedúci tímu Stavebnotechnického dozor</w:t>
            </w:r>
            <w:r w:rsidR="00CF097D" w:rsidRPr="006C2974">
              <w:rPr>
                <w:rFonts w:cs="Arial"/>
                <w:bCs/>
                <w:spacing w:val="0"/>
                <w:szCs w:val="22"/>
              </w:rPr>
              <w:t>u</w:t>
            </w:r>
            <w:r w:rsidRPr="006C2974">
              <w:rPr>
                <w:rFonts w:cs="Arial"/>
                <w:bCs/>
                <w:spacing w:val="0"/>
                <w:szCs w:val="22"/>
              </w:rPr>
              <w:t xml:space="preserve">. </w:t>
            </w:r>
          </w:p>
          <w:p w14:paraId="312613C7" w14:textId="77777777" w:rsidR="00F13792" w:rsidRPr="006C2974" w:rsidRDefault="00F13792" w:rsidP="0083239F">
            <w:pPr>
              <w:pStyle w:val="Zkladntext3"/>
              <w:tabs>
                <w:tab w:val="clear" w:pos="709"/>
                <w:tab w:val="clear" w:pos="1191"/>
                <w:tab w:val="clear" w:pos="1474"/>
              </w:tabs>
              <w:suppressAutoHyphens w:val="0"/>
              <w:rPr>
                <w:rFonts w:cs="Arial"/>
                <w:bCs/>
                <w:spacing w:val="0"/>
                <w:szCs w:val="22"/>
              </w:rPr>
            </w:pPr>
          </w:p>
          <w:p w14:paraId="1CD178E9" w14:textId="15EB984B" w:rsidR="00F13792" w:rsidRPr="006C2974" w:rsidRDefault="005665F5" w:rsidP="0083239F">
            <w:pPr>
              <w:pStyle w:val="Zkladntext3"/>
              <w:tabs>
                <w:tab w:val="clear" w:pos="709"/>
                <w:tab w:val="clear" w:pos="1191"/>
                <w:tab w:val="clear" w:pos="1474"/>
              </w:tabs>
              <w:suppressAutoHyphens w:val="0"/>
              <w:rPr>
                <w:rFonts w:cs="Arial"/>
              </w:rPr>
            </w:pPr>
            <w:r>
              <w:rPr>
                <w:rFonts w:cs="Arial"/>
              </w:rPr>
              <w:lastRenderedPageBreak/>
              <w:t>Objed</w:t>
            </w:r>
            <w:r w:rsidR="00335AB6">
              <w:rPr>
                <w:rFonts w:cs="Arial"/>
              </w:rPr>
              <w:t>ná</w:t>
            </w:r>
            <w:r>
              <w:rPr>
                <w:rFonts w:cs="Arial"/>
              </w:rPr>
              <w:t>vateľ je povinný oznámiť Zhotoviteľ</w:t>
            </w:r>
            <w:r w:rsidR="00335AB6">
              <w:rPr>
                <w:rFonts w:cs="Arial"/>
              </w:rPr>
              <w:t>ovi meno vedúceho tímu Stave</w:t>
            </w:r>
            <w:r>
              <w:rPr>
                <w:rFonts w:cs="Arial"/>
              </w:rPr>
              <w:t>bnotechnic</w:t>
            </w:r>
            <w:r w:rsidR="00335AB6">
              <w:rPr>
                <w:rFonts w:cs="Arial"/>
              </w:rPr>
              <w:t>kého dozoru. Personálne zloženie tímu Stave</w:t>
            </w:r>
            <w:r>
              <w:rPr>
                <w:rFonts w:cs="Arial"/>
              </w:rPr>
              <w:t>b</w:t>
            </w:r>
            <w:r w:rsidR="00335AB6">
              <w:rPr>
                <w:rFonts w:cs="Arial"/>
              </w:rPr>
              <w:t>notechnického dozoru a jeho priebežné zmeny je povinný oznámiť Zhotoviteľovi Stave</w:t>
            </w:r>
            <w:r>
              <w:rPr>
                <w:rFonts w:cs="Arial"/>
              </w:rPr>
              <w:t>b</w:t>
            </w:r>
            <w:r w:rsidR="00335AB6">
              <w:rPr>
                <w:rFonts w:cs="Arial"/>
              </w:rPr>
              <w:t xml:space="preserve">notechnický dozor. </w:t>
            </w:r>
            <w:r w:rsidR="00EC6518" w:rsidRPr="006C2974">
              <w:rPr>
                <w:rFonts w:cs="Arial"/>
              </w:rPr>
              <w:t xml:space="preserve">  </w:t>
            </w:r>
          </w:p>
          <w:p w14:paraId="2B183E4A" w14:textId="77777777" w:rsidR="00F13792" w:rsidRPr="006C2974" w:rsidRDefault="00F13792" w:rsidP="0083239F">
            <w:pPr>
              <w:pStyle w:val="Zkladntext3"/>
              <w:tabs>
                <w:tab w:val="clear" w:pos="709"/>
                <w:tab w:val="clear" w:pos="1191"/>
                <w:tab w:val="clear" w:pos="1474"/>
              </w:tabs>
              <w:suppressAutoHyphens w:val="0"/>
              <w:rPr>
                <w:rFonts w:cs="Arial"/>
                <w:bCs/>
                <w:szCs w:val="22"/>
              </w:rPr>
            </w:pPr>
          </w:p>
          <w:p w14:paraId="5C1A66D6" w14:textId="77777777" w:rsidR="00F13792" w:rsidRPr="006C2974" w:rsidRDefault="00F13792" w:rsidP="0083239F">
            <w:pPr>
              <w:pStyle w:val="Zkladntext3"/>
              <w:tabs>
                <w:tab w:val="clear" w:pos="709"/>
                <w:tab w:val="clear" w:pos="1191"/>
                <w:tab w:val="clear" w:pos="1474"/>
              </w:tabs>
              <w:suppressAutoHyphens w:val="0"/>
              <w:rPr>
                <w:rFonts w:cs="Arial"/>
                <w:bCs/>
                <w:szCs w:val="22"/>
              </w:rPr>
            </w:pPr>
            <w:r w:rsidRPr="006C2974">
              <w:rPr>
                <w:rFonts w:cs="Arial"/>
                <w:bCs/>
                <w:szCs w:val="22"/>
              </w:rPr>
              <w:t>Stavebnotechnický dozor nemá žiadnu právomoc meniť Zmluvu.</w:t>
            </w:r>
          </w:p>
          <w:p w14:paraId="7BE8044B" w14:textId="77777777" w:rsidR="00F13792" w:rsidRPr="006C2974" w:rsidRDefault="00F13792" w:rsidP="0083239F">
            <w:pPr>
              <w:pStyle w:val="Zkladntext3"/>
              <w:tabs>
                <w:tab w:val="clear" w:pos="709"/>
                <w:tab w:val="clear" w:pos="1191"/>
                <w:tab w:val="clear" w:pos="1474"/>
              </w:tabs>
              <w:suppressAutoHyphens w:val="0"/>
              <w:rPr>
                <w:rFonts w:cs="Arial"/>
                <w:bCs/>
                <w:szCs w:val="22"/>
              </w:rPr>
            </w:pPr>
          </w:p>
          <w:p w14:paraId="0EF9A84F" w14:textId="77777777" w:rsidR="00F13792" w:rsidRPr="006C2974" w:rsidRDefault="00F13792" w:rsidP="0083239F">
            <w:pPr>
              <w:pStyle w:val="Zkladntext3"/>
              <w:tabs>
                <w:tab w:val="clear" w:pos="709"/>
                <w:tab w:val="clear" w:pos="1191"/>
                <w:tab w:val="clear" w:pos="1474"/>
              </w:tabs>
              <w:suppressAutoHyphens w:val="0"/>
              <w:rPr>
                <w:rFonts w:cs="Arial"/>
                <w:bCs/>
                <w:szCs w:val="22"/>
              </w:rPr>
            </w:pPr>
            <w:r w:rsidRPr="006C2974">
              <w:rPr>
                <w:rFonts w:cs="Arial"/>
                <w:bCs/>
                <w:szCs w:val="22"/>
              </w:rPr>
              <w:t xml:space="preserve">Stavebnotechnický dozor smie uplatňovať právomoci, ktoré mu prislúchajú tak ako sú uvedené v Zmluve alebo ako to zo Zmluvy nutne vyplýva. Ak sa vyžaduje, </w:t>
            </w:r>
            <w:r w:rsidR="0096325E" w:rsidRPr="006C2974">
              <w:rPr>
                <w:rFonts w:cs="Arial"/>
                <w:bCs/>
                <w:szCs w:val="22"/>
              </w:rPr>
              <w:t xml:space="preserve">                         </w:t>
            </w:r>
            <w:r w:rsidRPr="006C2974">
              <w:rPr>
                <w:rFonts w:cs="Arial"/>
                <w:bCs/>
                <w:szCs w:val="22"/>
              </w:rPr>
              <w:t xml:space="preserve">aby Stavebnotechnický dozor získal súhlas Objednávateľa pred výkonom určitej právomoci, potom takéto požiadavky musia byť uvedené </w:t>
            </w:r>
            <w:r w:rsidR="00EC6518" w:rsidRPr="006C2974">
              <w:rPr>
                <w:rFonts w:cs="Arial"/>
                <w:bCs/>
                <w:szCs w:val="22"/>
              </w:rPr>
              <w:t>v Zmluve</w:t>
            </w:r>
            <w:r w:rsidRPr="006C2974">
              <w:rPr>
                <w:rFonts w:cs="Arial"/>
                <w:bCs/>
                <w:szCs w:val="22"/>
              </w:rPr>
              <w:t xml:space="preserve">.  </w:t>
            </w:r>
          </w:p>
          <w:p w14:paraId="1ABAAA4E" w14:textId="77777777" w:rsidR="00F13792" w:rsidRPr="006C2974" w:rsidRDefault="00F13792" w:rsidP="0083239F">
            <w:pPr>
              <w:pStyle w:val="Zkladntext3"/>
              <w:tabs>
                <w:tab w:val="clear" w:pos="709"/>
                <w:tab w:val="clear" w:pos="1191"/>
                <w:tab w:val="clear" w:pos="1474"/>
              </w:tabs>
              <w:suppressAutoHyphens w:val="0"/>
              <w:rPr>
                <w:rFonts w:cs="Arial"/>
                <w:bCs/>
                <w:szCs w:val="22"/>
              </w:rPr>
            </w:pPr>
            <w:r w:rsidRPr="006C2974">
              <w:rPr>
                <w:rFonts w:cs="Arial"/>
                <w:bCs/>
                <w:szCs w:val="22"/>
              </w:rPr>
              <w:t xml:space="preserve">Avšak, kedykoľvek Stavebnotechnický dozor vykonáva určitú právomoc, pre ktorú sa vyžaduje súhlas Objednávateľa, potom (pre účely Zmluvy) sa má za to, </w:t>
            </w:r>
            <w:r w:rsidR="0096325E" w:rsidRPr="006C2974">
              <w:rPr>
                <w:rFonts w:cs="Arial"/>
                <w:bCs/>
                <w:szCs w:val="22"/>
              </w:rPr>
              <w:t xml:space="preserve">                   </w:t>
            </w:r>
            <w:r w:rsidRPr="006C2974">
              <w:rPr>
                <w:rFonts w:cs="Arial"/>
                <w:bCs/>
                <w:szCs w:val="22"/>
              </w:rPr>
              <w:t>že Objednávateľ mu taký súhlas dal. Ustanovenie predchádzajúcej vety sa neuplatní v prípad</w:t>
            </w:r>
            <w:r w:rsidR="00271A9C" w:rsidRPr="006C2974">
              <w:rPr>
                <w:rFonts w:cs="Arial"/>
                <w:bCs/>
                <w:szCs w:val="22"/>
              </w:rPr>
              <w:t>och</w:t>
            </w:r>
            <w:r w:rsidRPr="006C2974">
              <w:rPr>
                <w:rFonts w:cs="Arial"/>
                <w:bCs/>
                <w:szCs w:val="22"/>
              </w:rPr>
              <w:t xml:space="preserve"> písomného súhlasu Objednávateľa </w:t>
            </w:r>
            <w:r w:rsidR="00271A9C" w:rsidRPr="006C2974">
              <w:rPr>
                <w:rFonts w:cs="Arial"/>
                <w:bCs/>
                <w:szCs w:val="22"/>
              </w:rPr>
              <w:t>uvedených v nasledujúcom odseku</w:t>
            </w:r>
            <w:r w:rsidRPr="006C2974">
              <w:rPr>
                <w:rFonts w:cs="Arial"/>
                <w:bCs/>
                <w:szCs w:val="22"/>
              </w:rPr>
              <w:t xml:space="preserve">.  </w:t>
            </w:r>
          </w:p>
          <w:p w14:paraId="06243061" w14:textId="77777777" w:rsidR="00F13792" w:rsidRPr="006C2974" w:rsidRDefault="00F13792" w:rsidP="0083239F">
            <w:pPr>
              <w:pStyle w:val="Zkladntext3"/>
              <w:tabs>
                <w:tab w:val="clear" w:pos="709"/>
                <w:tab w:val="clear" w:pos="1191"/>
                <w:tab w:val="clear" w:pos="1474"/>
              </w:tabs>
              <w:suppressAutoHyphens w:val="0"/>
              <w:rPr>
                <w:rFonts w:cs="Arial"/>
              </w:rPr>
            </w:pPr>
          </w:p>
          <w:p w14:paraId="3560BC00" w14:textId="77777777" w:rsidR="00F13792" w:rsidRDefault="00F13792" w:rsidP="0083239F">
            <w:pPr>
              <w:pStyle w:val="Zkladntext3"/>
              <w:tabs>
                <w:tab w:val="clear" w:pos="709"/>
                <w:tab w:val="clear" w:pos="1191"/>
                <w:tab w:val="clear" w:pos="1474"/>
              </w:tabs>
              <w:suppressAutoHyphens w:val="0"/>
              <w:rPr>
                <w:rFonts w:cs="Arial"/>
                <w:bCs/>
                <w:szCs w:val="22"/>
              </w:rPr>
            </w:pPr>
            <w:r w:rsidRPr="006C2974">
              <w:rPr>
                <w:rFonts w:cs="Arial"/>
                <w:bCs/>
                <w:szCs w:val="22"/>
              </w:rPr>
              <w:t>Stavebnotechnický dozor je povinný získať písomný súhlas Objednávateľa pred uplatnením svojich právomocí podľa Zmluvy v prípade:</w:t>
            </w:r>
          </w:p>
          <w:p w14:paraId="5B191FC5" w14:textId="77777777" w:rsidR="00F423CC" w:rsidRPr="006C2974" w:rsidRDefault="00F423CC" w:rsidP="0083239F">
            <w:pPr>
              <w:pStyle w:val="Zkladntext3"/>
              <w:tabs>
                <w:tab w:val="clear" w:pos="709"/>
                <w:tab w:val="clear" w:pos="1191"/>
                <w:tab w:val="clear" w:pos="1474"/>
              </w:tabs>
              <w:suppressAutoHyphens w:val="0"/>
              <w:rPr>
                <w:rFonts w:cs="Arial"/>
                <w:b/>
                <w:bCs/>
                <w:spacing w:val="0"/>
                <w:szCs w:val="22"/>
              </w:rPr>
            </w:pPr>
          </w:p>
          <w:p w14:paraId="6DE4A540" w14:textId="77777777" w:rsidR="00316C63" w:rsidRPr="006C2974" w:rsidRDefault="00316C63" w:rsidP="0083239F">
            <w:pPr>
              <w:numPr>
                <w:ilvl w:val="0"/>
                <w:numId w:val="30"/>
              </w:numPr>
              <w:jc w:val="both"/>
              <w:rPr>
                <w:rFonts w:cs="Arial"/>
              </w:rPr>
            </w:pPr>
            <w:r w:rsidRPr="006C2974">
              <w:rPr>
                <w:rFonts w:cs="Arial"/>
              </w:rPr>
              <w:t xml:space="preserve">preskúmania a/alebo schvaľovania Dokumentácie Zhotoviteľa podľa </w:t>
            </w:r>
            <w:proofErr w:type="spellStart"/>
            <w:r w:rsidRPr="006C2974">
              <w:rPr>
                <w:rFonts w:cs="Arial"/>
              </w:rPr>
              <w:t>podčlánku</w:t>
            </w:r>
            <w:proofErr w:type="spellEnd"/>
            <w:r w:rsidRPr="006C2974">
              <w:rPr>
                <w:rFonts w:cs="Arial"/>
              </w:rPr>
              <w:t xml:space="preserve"> 5.2 </w:t>
            </w:r>
            <w:r w:rsidR="004954F4" w:rsidRPr="006C2974">
              <w:rPr>
                <w:rFonts w:cs="Arial"/>
              </w:rPr>
              <w:t>(</w:t>
            </w:r>
            <w:r w:rsidR="00EB3856" w:rsidRPr="006C2974">
              <w:rPr>
                <w:rFonts w:cs="Arial"/>
                <w:i/>
              </w:rPr>
              <w:t>Dokumentácia Zhotoviteľa</w:t>
            </w:r>
            <w:r w:rsidR="004954F4" w:rsidRPr="006C2974">
              <w:rPr>
                <w:rFonts w:cs="Arial"/>
              </w:rPr>
              <w:t>)</w:t>
            </w:r>
            <w:r w:rsidR="00610845" w:rsidRPr="006C2974">
              <w:rPr>
                <w:rFonts w:cs="Arial"/>
              </w:rPr>
              <w:t xml:space="preserve"> </w:t>
            </w:r>
          </w:p>
          <w:p w14:paraId="77A47C89" w14:textId="77777777" w:rsidR="00305A52" w:rsidRPr="006C2974" w:rsidRDefault="00F13792" w:rsidP="0083239F">
            <w:pPr>
              <w:numPr>
                <w:ilvl w:val="0"/>
                <w:numId w:val="30"/>
              </w:numPr>
              <w:jc w:val="both"/>
              <w:rPr>
                <w:rFonts w:cs="Arial"/>
                <w:i/>
              </w:rPr>
            </w:pPr>
            <w:r w:rsidRPr="006C2974">
              <w:rPr>
                <w:rFonts w:cs="Arial"/>
              </w:rPr>
              <w:t xml:space="preserve">vykonávania akýchkoľvek úkonov, </w:t>
            </w:r>
            <w:r w:rsidR="0096325E" w:rsidRPr="006C2974">
              <w:rPr>
                <w:rFonts w:cs="Arial"/>
              </w:rPr>
              <w:t xml:space="preserve">                                </w:t>
            </w:r>
            <w:r w:rsidRPr="006C2974">
              <w:rPr>
                <w:rFonts w:cs="Arial"/>
              </w:rPr>
              <w:t xml:space="preserve">ktoré Stavebnotechnický dozor vykonáva podľa Zmluvy  a ktoré majú alebo je predpoklad, </w:t>
            </w:r>
            <w:r w:rsidR="0096325E" w:rsidRPr="006C2974">
              <w:rPr>
                <w:rFonts w:cs="Arial"/>
              </w:rPr>
              <w:t xml:space="preserve">                     </w:t>
            </w:r>
            <w:r w:rsidRPr="006C2974">
              <w:rPr>
                <w:rFonts w:cs="Arial"/>
              </w:rPr>
              <w:t>že v budúcnosti by mohli mať vplyv na Zmluvnú cenu alebo Lehotu výstavby</w:t>
            </w:r>
            <w:r w:rsidR="0010401B" w:rsidRPr="006C2974">
              <w:rPr>
                <w:rFonts w:cs="Arial"/>
              </w:rPr>
              <w:t xml:space="preserve"> alebo lehotu ukončenia </w:t>
            </w:r>
            <w:r w:rsidR="00676AF1" w:rsidRPr="006C2974">
              <w:rPr>
                <w:rFonts w:cs="Arial"/>
              </w:rPr>
              <w:t>Míľnika</w:t>
            </w:r>
            <w:r w:rsidRPr="006C2974">
              <w:rPr>
                <w:rFonts w:cs="Arial"/>
              </w:rPr>
              <w:t xml:space="preserve">; tým nie je dotknutá povinnosť Stavebnotechnického dozoru získať písomný súhlas Objednávateľa v zmysle </w:t>
            </w:r>
            <w:proofErr w:type="spellStart"/>
            <w:r w:rsidRPr="006C2974">
              <w:rPr>
                <w:rFonts w:cs="Arial"/>
              </w:rPr>
              <w:t>podčlánku</w:t>
            </w:r>
            <w:proofErr w:type="spellEnd"/>
            <w:r w:rsidRPr="006C2974">
              <w:rPr>
                <w:rFonts w:cs="Arial"/>
              </w:rPr>
              <w:t xml:space="preserve"> 13.1 (Právo na Zmenu) a 13.3 ( Postup pri Zmenách )</w:t>
            </w:r>
          </w:p>
          <w:p w14:paraId="7C4A905F" w14:textId="77777777" w:rsidR="00305A52" w:rsidRPr="006C2974" w:rsidRDefault="00F13792" w:rsidP="0083239F">
            <w:pPr>
              <w:widowControl w:val="0"/>
              <w:numPr>
                <w:ilvl w:val="0"/>
                <w:numId w:val="30"/>
              </w:numPr>
              <w:tabs>
                <w:tab w:val="left" w:pos="567"/>
                <w:tab w:val="left" w:pos="1134"/>
                <w:tab w:val="left" w:pos="1701"/>
                <w:tab w:val="left" w:pos="2268"/>
                <w:tab w:val="left" w:pos="2835"/>
                <w:tab w:val="left" w:pos="3402"/>
                <w:tab w:val="center" w:pos="4320"/>
                <w:tab w:val="left" w:pos="8505"/>
                <w:tab w:val="right" w:pos="8640"/>
              </w:tabs>
              <w:jc w:val="both"/>
              <w:rPr>
                <w:rFonts w:cs="Arial"/>
                <w:i/>
              </w:rPr>
            </w:pPr>
            <w:r w:rsidRPr="006C2974">
              <w:rPr>
                <w:rFonts w:cs="Arial"/>
              </w:rPr>
              <w:t xml:space="preserve">  pred vydaním Preberacieho protokolu podľa </w:t>
            </w:r>
            <w:proofErr w:type="spellStart"/>
            <w:r w:rsidRPr="006C2974">
              <w:rPr>
                <w:rFonts w:cs="Arial"/>
              </w:rPr>
              <w:t>podčlánku</w:t>
            </w:r>
            <w:proofErr w:type="spellEnd"/>
            <w:r w:rsidRPr="006C2974">
              <w:rPr>
                <w:rFonts w:cs="Arial"/>
              </w:rPr>
              <w:t xml:space="preserve"> 10.1 </w:t>
            </w:r>
            <w:r w:rsidRPr="006C2974">
              <w:rPr>
                <w:rFonts w:cs="Arial"/>
                <w:i/>
              </w:rPr>
              <w:t>(Preberanie Diela a Sekcií)</w:t>
            </w:r>
            <w:r w:rsidRPr="006C2974">
              <w:rPr>
                <w:rFonts w:cs="Arial"/>
              </w:rPr>
              <w:t xml:space="preserve"> a pred vystavením Protokolu o vyhotovení Diela podľa </w:t>
            </w:r>
            <w:proofErr w:type="spellStart"/>
            <w:r w:rsidRPr="006C2974">
              <w:rPr>
                <w:rFonts w:cs="Arial"/>
              </w:rPr>
              <w:t>podčlánku</w:t>
            </w:r>
            <w:proofErr w:type="spellEnd"/>
            <w:r w:rsidRPr="006C2974">
              <w:rPr>
                <w:rFonts w:cs="Arial"/>
              </w:rPr>
              <w:t xml:space="preserve"> 11.9 </w:t>
            </w:r>
            <w:r w:rsidRPr="006C2974">
              <w:rPr>
                <w:rFonts w:cs="Arial"/>
                <w:i/>
              </w:rPr>
              <w:t xml:space="preserve">(Protokol o vyhotovení Diela). </w:t>
            </w:r>
          </w:p>
          <w:p w14:paraId="53918F69" w14:textId="77777777" w:rsidR="00F13792" w:rsidRPr="006C2974" w:rsidRDefault="00F13792" w:rsidP="0083239F">
            <w:pPr>
              <w:widowControl w:val="0"/>
              <w:tabs>
                <w:tab w:val="left" w:pos="567"/>
                <w:tab w:val="left" w:pos="1134"/>
                <w:tab w:val="left" w:pos="1701"/>
                <w:tab w:val="left" w:pos="2268"/>
                <w:tab w:val="left" w:pos="2835"/>
                <w:tab w:val="left" w:pos="3402"/>
                <w:tab w:val="center" w:pos="4320"/>
                <w:tab w:val="left" w:pos="8505"/>
                <w:tab w:val="right" w:pos="8640"/>
              </w:tabs>
              <w:ind w:left="720"/>
              <w:jc w:val="both"/>
              <w:rPr>
                <w:rFonts w:cs="Arial"/>
              </w:rPr>
            </w:pPr>
          </w:p>
          <w:p w14:paraId="12379593" w14:textId="77777777" w:rsidR="00F13792" w:rsidRPr="006C2974" w:rsidRDefault="00F13792" w:rsidP="0083239F">
            <w:pPr>
              <w:jc w:val="both"/>
              <w:rPr>
                <w:rFonts w:cs="Arial"/>
              </w:rPr>
            </w:pPr>
            <w:r w:rsidRPr="006C2974">
              <w:rPr>
                <w:rFonts w:cs="Arial"/>
              </w:rPr>
              <w:t xml:space="preserve">Za účelom získania písomného súhlasu Objednávateľa je Stavebnotechnický dozor povinný predložiť Objednávateľovi všetky potrebné doklady, súvisiace dokumenty, vrátane písomného vyjadrenia Stavebnotechnického </w:t>
            </w:r>
            <w:r w:rsidRPr="006C2974">
              <w:rPr>
                <w:rFonts w:cs="Arial"/>
                <w:bCs/>
              </w:rPr>
              <w:t>dozor</w:t>
            </w:r>
            <w:r w:rsidR="00316C63" w:rsidRPr="006C2974">
              <w:rPr>
                <w:rFonts w:cs="Arial"/>
                <w:bCs/>
              </w:rPr>
              <w:t>u</w:t>
            </w:r>
            <w:r w:rsidRPr="006C2974">
              <w:rPr>
                <w:rFonts w:cs="Arial"/>
              </w:rPr>
              <w:t xml:space="preserve"> a taktiež zdôvodnenie vplyvu na Zmluvnú cenu alebo Lehotu výstavby. </w:t>
            </w:r>
          </w:p>
          <w:p w14:paraId="7971E77D" w14:textId="2B201394" w:rsidR="00F13792" w:rsidRPr="006C2974" w:rsidRDefault="00F13792" w:rsidP="0083239F">
            <w:pPr>
              <w:jc w:val="both"/>
              <w:rPr>
                <w:rFonts w:cs="Arial"/>
                <w:bCs/>
              </w:rPr>
            </w:pPr>
            <w:r w:rsidRPr="006C2974">
              <w:rPr>
                <w:rFonts w:cs="Arial"/>
                <w:bCs/>
              </w:rPr>
              <w:t xml:space="preserve">Bez ohľadu na povinnosť získať súhlas, ako je to uvedené vyššie, ak podľa názoru </w:t>
            </w:r>
            <w:r w:rsidR="004954F4" w:rsidRPr="006C2974">
              <w:rPr>
                <w:rFonts w:cs="Arial"/>
                <w:bCs/>
              </w:rPr>
              <w:t xml:space="preserve">Vedúceho tímu </w:t>
            </w:r>
            <w:r w:rsidRPr="006C2974">
              <w:rPr>
                <w:rFonts w:cs="Arial"/>
                <w:bCs/>
              </w:rPr>
              <w:t>Stavebnotechnického dozor</w:t>
            </w:r>
            <w:r w:rsidR="00E03521" w:rsidRPr="006C2974">
              <w:rPr>
                <w:rFonts w:cs="Arial"/>
                <w:bCs/>
              </w:rPr>
              <w:t>u</w:t>
            </w:r>
            <w:r w:rsidRPr="006C2974">
              <w:rPr>
                <w:rFonts w:cs="Arial"/>
                <w:bCs/>
              </w:rPr>
              <w:t xml:space="preserve"> vznikol stav ohrozenia zdravia alebo života človeka alebo ohrozenie bezpečnosti Diela, prípadne priľahlého majetku</w:t>
            </w:r>
            <w:r w:rsidR="00B51B5F">
              <w:rPr>
                <w:rFonts w:cs="Arial"/>
                <w:bCs/>
              </w:rPr>
              <w:t xml:space="preserve"> alebo poškodenia </w:t>
            </w:r>
            <w:r w:rsidR="00B51B5F">
              <w:rPr>
                <w:rFonts w:cs="Arial"/>
                <w:bCs/>
              </w:rPr>
              <w:lastRenderedPageBreak/>
              <w:t>životného prostredia</w:t>
            </w:r>
            <w:r w:rsidR="00750FE3" w:rsidRPr="006C2974">
              <w:rPr>
                <w:rFonts w:cs="Arial"/>
                <w:bCs/>
              </w:rPr>
              <w:t xml:space="preserve"> (ďalej len “stav ohrozenia”)</w:t>
            </w:r>
            <w:r w:rsidRPr="006C2974">
              <w:rPr>
                <w:rFonts w:cs="Arial"/>
                <w:bCs/>
              </w:rPr>
              <w:t xml:space="preserve">, </w:t>
            </w:r>
            <w:r w:rsidR="00750FE3" w:rsidRPr="006C2974">
              <w:rPr>
                <w:rFonts w:cs="Arial"/>
                <w:bCs/>
              </w:rPr>
              <w:t xml:space="preserve">Vedúci tímu </w:t>
            </w:r>
            <w:r w:rsidRPr="006C2974">
              <w:rPr>
                <w:rFonts w:cs="Arial"/>
                <w:bCs/>
              </w:rPr>
              <w:t>Stavebnotechnick</w:t>
            </w:r>
            <w:r w:rsidR="00750FE3" w:rsidRPr="006C2974">
              <w:rPr>
                <w:rFonts w:cs="Arial"/>
                <w:bCs/>
              </w:rPr>
              <w:t>ého</w:t>
            </w:r>
            <w:r w:rsidRPr="006C2974">
              <w:rPr>
                <w:rFonts w:cs="Arial"/>
                <w:bCs/>
              </w:rPr>
              <w:t xml:space="preserve"> dozor</w:t>
            </w:r>
            <w:r w:rsidR="00750FE3" w:rsidRPr="006C2974">
              <w:rPr>
                <w:rFonts w:cs="Arial"/>
                <w:bCs/>
              </w:rPr>
              <w:t>u</w:t>
            </w:r>
            <w:r w:rsidRPr="006C2974">
              <w:rPr>
                <w:rFonts w:cs="Arial"/>
                <w:bCs/>
              </w:rPr>
              <w:t xml:space="preserve"> môže, ale bez odpustenia akýchkoľvek zmluvných povinností alebo zodpovednosti Zhotoviteľa, nariadiť Zhotoviteľovi vykonať všetky také práce alebo také činnosti, ktoré môžu byť podľa názoru </w:t>
            </w:r>
            <w:r w:rsidR="00750FE3" w:rsidRPr="006C2974">
              <w:rPr>
                <w:rFonts w:cs="Arial"/>
                <w:bCs/>
              </w:rPr>
              <w:t xml:space="preserve">Vedúceho tímu </w:t>
            </w:r>
            <w:r w:rsidRPr="006C2974">
              <w:rPr>
                <w:rFonts w:cs="Arial"/>
                <w:bCs/>
              </w:rPr>
              <w:t>Stavebnotechnického dozor</w:t>
            </w:r>
            <w:r w:rsidR="00E03521" w:rsidRPr="006C2974">
              <w:rPr>
                <w:rFonts w:cs="Arial"/>
                <w:bCs/>
              </w:rPr>
              <w:t>u</w:t>
            </w:r>
            <w:r w:rsidRPr="006C2974">
              <w:rPr>
                <w:rFonts w:cs="Arial"/>
                <w:bCs/>
              </w:rPr>
              <w:t xml:space="preserve"> nevyhnutné na to, </w:t>
            </w:r>
            <w:r w:rsidR="0096325E" w:rsidRPr="006C2974">
              <w:rPr>
                <w:rFonts w:cs="Arial"/>
                <w:bCs/>
              </w:rPr>
              <w:t xml:space="preserve">                    </w:t>
            </w:r>
            <w:r w:rsidRPr="006C2974">
              <w:rPr>
                <w:rFonts w:cs="Arial"/>
                <w:bCs/>
              </w:rPr>
              <w:t xml:space="preserve">aby eliminovali alebo znížili takéto riziko. Zhotoviteľ je povinný takýto pokyn </w:t>
            </w:r>
            <w:r w:rsidR="00750FE3" w:rsidRPr="006C2974">
              <w:rPr>
                <w:rFonts w:cs="Arial"/>
                <w:bCs/>
              </w:rPr>
              <w:t xml:space="preserve">Vedúceho tímu </w:t>
            </w:r>
            <w:r w:rsidRPr="006C2974">
              <w:rPr>
                <w:rFonts w:cs="Arial"/>
                <w:bCs/>
              </w:rPr>
              <w:t>Stavebnotechnického dozor</w:t>
            </w:r>
            <w:r w:rsidR="00E03521" w:rsidRPr="006C2974">
              <w:rPr>
                <w:rFonts w:cs="Arial"/>
                <w:bCs/>
              </w:rPr>
              <w:t>u</w:t>
            </w:r>
            <w:r w:rsidRPr="006C2974">
              <w:rPr>
                <w:rFonts w:cs="Arial"/>
                <w:bCs/>
              </w:rPr>
              <w:t xml:space="preserve"> dodržať napriek absencii súhlasu od Objednávateľa. Ak takýto pokyn predstavuje Zmenu, </w:t>
            </w:r>
            <w:r w:rsidR="00750FE3" w:rsidRPr="006C2974">
              <w:rPr>
                <w:rFonts w:cs="Arial"/>
                <w:bCs/>
              </w:rPr>
              <w:t xml:space="preserve">Zmena v tomto pokyne nebude ocenená a následne </w:t>
            </w:r>
            <w:r w:rsidRPr="006C2974">
              <w:rPr>
                <w:rFonts w:cs="Arial"/>
                <w:bCs/>
              </w:rPr>
              <w:t xml:space="preserve">Stavebnotechnický dozor </w:t>
            </w:r>
            <w:r w:rsidR="00750FE3" w:rsidRPr="006C2974">
              <w:rPr>
                <w:rFonts w:cs="Arial"/>
                <w:bCs/>
              </w:rPr>
              <w:t xml:space="preserve">vydá pokyn podľa </w:t>
            </w:r>
            <w:proofErr w:type="spellStart"/>
            <w:r w:rsidR="00750FE3" w:rsidRPr="006C2974">
              <w:rPr>
                <w:rFonts w:cs="Arial"/>
                <w:bCs/>
              </w:rPr>
              <w:t>podčlánku</w:t>
            </w:r>
            <w:proofErr w:type="spellEnd"/>
            <w:r w:rsidR="00750FE3" w:rsidRPr="006C2974">
              <w:rPr>
                <w:rFonts w:cs="Arial"/>
                <w:bCs/>
              </w:rPr>
              <w:t xml:space="preserve"> 3.3 (</w:t>
            </w:r>
            <w:r w:rsidR="00EB3856" w:rsidRPr="006C2974">
              <w:rPr>
                <w:rFonts w:cs="Arial"/>
                <w:bCs/>
                <w:i/>
              </w:rPr>
              <w:t>Pokyny Stavebnotechnického dozoru</w:t>
            </w:r>
            <w:r w:rsidR="00750FE3" w:rsidRPr="006C2974">
              <w:rPr>
                <w:rFonts w:cs="Arial"/>
                <w:bCs/>
              </w:rPr>
              <w:t xml:space="preserve">), ktorý sa musí posudzovať podľa </w:t>
            </w:r>
            <w:proofErr w:type="spellStart"/>
            <w:r w:rsidR="00750FE3" w:rsidRPr="006C2974">
              <w:rPr>
                <w:rFonts w:cs="Arial"/>
                <w:bCs/>
              </w:rPr>
              <w:t>podčlánku</w:t>
            </w:r>
            <w:proofErr w:type="spellEnd"/>
            <w:r w:rsidR="00750FE3" w:rsidRPr="006C2974">
              <w:rPr>
                <w:rFonts w:cs="Arial"/>
                <w:bCs/>
              </w:rPr>
              <w:t xml:space="preserve"> 13.3 (</w:t>
            </w:r>
            <w:r w:rsidR="00EB3856" w:rsidRPr="006C2974">
              <w:rPr>
                <w:rFonts w:cs="Arial"/>
                <w:bCs/>
                <w:i/>
              </w:rPr>
              <w:t>Postup pri Zmenách</w:t>
            </w:r>
            <w:r w:rsidR="00750FE3" w:rsidRPr="006C2974">
              <w:rPr>
                <w:rFonts w:cs="Arial"/>
                <w:bCs/>
              </w:rPr>
              <w:t xml:space="preserve">). V takom prípade Stavebnotechnický dozor </w:t>
            </w:r>
            <w:r w:rsidRPr="006C2974">
              <w:rPr>
                <w:rFonts w:cs="Arial"/>
                <w:bCs/>
              </w:rPr>
              <w:t xml:space="preserve">v súlade s </w:t>
            </w:r>
            <w:proofErr w:type="spellStart"/>
            <w:r w:rsidRPr="006C2974">
              <w:rPr>
                <w:rFonts w:cs="Arial"/>
                <w:bCs/>
              </w:rPr>
              <w:t>podčlánkom</w:t>
            </w:r>
            <w:proofErr w:type="spellEnd"/>
            <w:r w:rsidRPr="006C2974">
              <w:rPr>
                <w:rFonts w:cs="Arial"/>
                <w:bCs/>
              </w:rPr>
              <w:t xml:space="preserve"> 13.3 (</w:t>
            </w:r>
            <w:r w:rsidRPr="006C2974">
              <w:rPr>
                <w:rFonts w:cs="Arial"/>
                <w:bCs/>
                <w:i/>
                <w:iCs/>
              </w:rPr>
              <w:t>Postup pri Zmenách),</w:t>
            </w:r>
            <w:r w:rsidRPr="006C2974">
              <w:rPr>
                <w:rFonts w:cs="Arial"/>
                <w:bCs/>
              </w:rPr>
              <w:t xml:space="preserve"> odsúhlasí alebo rozhodne</w:t>
            </w:r>
            <w:r w:rsidR="00750FE3" w:rsidRPr="006C2974">
              <w:rPr>
                <w:rFonts w:cs="Arial"/>
                <w:bCs/>
              </w:rPr>
              <w:t xml:space="preserve"> aj </w:t>
            </w:r>
            <w:r w:rsidRPr="006C2974">
              <w:rPr>
                <w:rFonts w:cs="Arial"/>
                <w:bCs/>
              </w:rPr>
              <w:t xml:space="preserve">o úprave Zmluvnej ceny vyplývajúcej z pokynu </w:t>
            </w:r>
            <w:r w:rsidR="00750FE3" w:rsidRPr="006C2974">
              <w:rPr>
                <w:rFonts w:cs="Arial"/>
                <w:bCs/>
              </w:rPr>
              <w:t>vydaného v stave ohrozenia</w:t>
            </w:r>
            <w:r w:rsidR="0096325E" w:rsidRPr="006C2974">
              <w:rPr>
                <w:rFonts w:cs="Arial"/>
                <w:bCs/>
              </w:rPr>
              <w:t xml:space="preserve">  </w:t>
            </w:r>
            <w:r w:rsidRPr="006C2974">
              <w:rPr>
                <w:rFonts w:cs="Arial"/>
                <w:bCs/>
              </w:rPr>
              <w:t>a oznámi to Zhotoviteľovi s kópiou zaslanou Objednávateľovi.</w:t>
            </w:r>
          </w:p>
          <w:p w14:paraId="21CAA45E" w14:textId="77777777" w:rsidR="00F13792" w:rsidRPr="006C2974" w:rsidRDefault="00F13792" w:rsidP="0083239F">
            <w:pPr>
              <w:jc w:val="both"/>
              <w:rPr>
                <w:rFonts w:cs="Arial"/>
                <w:bCs/>
              </w:rPr>
            </w:pPr>
          </w:p>
          <w:p w14:paraId="76106AA9" w14:textId="089BE5FE" w:rsidR="00F13792" w:rsidRPr="006C2974" w:rsidRDefault="00F13792" w:rsidP="0083239F">
            <w:pPr>
              <w:pStyle w:val="Zkladntext3"/>
              <w:tabs>
                <w:tab w:val="clear" w:pos="709"/>
                <w:tab w:val="clear" w:pos="1191"/>
                <w:tab w:val="clear" w:pos="1474"/>
              </w:tabs>
              <w:suppressAutoHyphens w:val="0"/>
              <w:rPr>
                <w:rFonts w:cs="Arial"/>
                <w:bCs/>
                <w:szCs w:val="22"/>
              </w:rPr>
            </w:pPr>
            <w:r w:rsidRPr="006C2974">
              <w:rPr>
                <w:rFonts w:cs="Arial"/>
                <w:bCs/>
                <w:szCs w:val="22"/>
              </w:rPr>
              <w:t>Ak nie je v týchto zmluvných podmienkach uvedené in</w:t>
            </w:r>
            <w:r w:rsidR="00782BC0">
              <w:rPr>
                <w:rFonts w:cs="Arial"/>
                <w:bCs/>
                <w:szCs w:val="22"/>
              </w:rPr>
              <w:t>ak</w:t>
            </w:r>
            <w:r w:rsidRPr="006C2974">
              <w:rPr>
                <w:rFonts w:cs="Arial"/>
                <w:bCs/>
                <w:szCs w:val="22"/>
              </w:rPr>
              <w:t>:</w:t>
            </w:r>
          </w:p>
          <w:p w14:paraId="6ED8BE4B" w14:textId="77777777" w:rsidR="00F13792" w:rsidRPr="006C2974" w:rsidRDefault="00F13792" w:rsidP="0083239F">
            <w:pPr>
              <w:pStyle w:val="Zkladntext3"/>
              <w:tabs>
                <w:tab w:val="clear" w:pos="709"/>
                <w:tab w:val="clear" w:pos="1191"/>
                <w:tab w:val="clear" w:pos="1474"/>
              </w:tabs>
              <w:suppressAutoHyphens w:val="0"/>
              <w:rPr>
                <w:rFonts w:cs="Arial"/>
                <w:bCs/>
                <w:szCs w:val="22"/>
              </w:rPr>
            </w:pPr>
          </w:p>
          <w:p w14:paraId="0C09287A" w14:textId="77777777" w:rsidR="00305A52" w:rsidRPr="006C2974" w:rsidRDefault="00F13792" w:rsidP="0083239F">
            <w:pPr>
              <w:pStyle w:val="Zkladntext3"/>
              <w:numPr>
                <w:ilvl w:val="0"/>
                <w:numId w:val="34"/>
              </w:numPr>
              <w:tabs>
                <w:tab w:val="clear" w:pos="709"/>
                <w:tab w:val="clear" w:pos="1191"/>
                <w:tab w:val="clear" w:pos="1474"/>
              </w:tabs>
              <w:suppressAutoHyphens w:val="0"/>
              <w:ind w:left="397" w:hanging="397"/>
              <w:rPr>
                <w:rFonts w:cs="Arial"/>
                <w:bCs/>
                <w:szCs w:val="22"/>
              </w:rPr>
            </w:pPr>
            <w:r w:rsidRPr="006C2974">
              <w:rPr>
                <w:rFonts w:cs="Arial"/>
                <w:bCs/>
                <w:szCs w:val="22"/>
              </w:rPr>
              <w:t xml:space="preserve">Kedykoľvek si Stavebnotechnický dozor plní svoje povinnosti, alebo uplatňuje právomoci uvedené v Zmluve alebo z nej vyplývajúce, má sa zato, </w:t>
            </w:r>
            <w:r w:rsidR="0096325E" w:rsidRPr="006C2974">
              <w:rPr>
                <w:rFonts w:cs="Arial"/>
                <w:bCs/>
                <w:szCs w:val="22"/>
              </w:rPr>
              <w:t xml:space="preserve">                    </w:t>
            </w:r>
            <w:r w:rsidRPr="006C2974">
              <w:rPr>
                <w:rFonts w:cs="Arial"/>
                <w:bCs/>
                <w:szCs w:val="22"/>
              </w:rPr>
              <w:t>že Stavebnotechnický dozor koná v mene Objednávateľa;</w:t>
            </w:r>
          </w:p>
          <w:p w14:paraId="56629315" w14:textId="77777777" w:rsidR="00305A52" w:rsidRPr="006C2974" w:rsidRDefault="00F13792" w:rsidP="0083239F">
            <w:pPr>
              <w:pStyle w:val="Zkladntext3"/>
              <w:numPr>
                <w:ilvl w:val="0"/>
                <w:numId w:val="34"/>
              </w:numPr>
              <w:tabs>
                <w:tab w:val="clear" w:pos="709"/>
                <w:tab w:val="clear" w:pos="1191"/>
                <w:tab w:val="clear" w:pos="1474"/>
              </w:tabs>
              <w:suppressAutoHyphens w:val="0"/>
              <w:ind w:left="397" w:hanging="397"/>
              <w:rPr>
                <w:rFonts w:cs="Arial"/>
                <w:bCs/>
                <w:szCs w:val="22"/>
              </w:rPr>
            </w:pPr>
            <w:r w:rsidRPr="006C2974">
              <w:rPr>
                <w:rFonts w:cs="Arial"/>
                <w:bCs/>
                <w:szCs w:val="22"/>
              </w:rPr>
              <w:t xml:space="preserve">Stavebnotechnický dozor nemá právomoc zbaviť ktorúkoľvek zo Strán akýchkoľvek povinností, záväzkov alebo zodpovednosti vyplývajúcich </w:t>
            </w:r>
            <w:r w:rsidR="0096325E" w:rsidRPr="006C2974">
              <w:rPr>
                <w:rFonts w:cs="Arial"/>
                <w:bCs/>
                <w:szCs w:val="22"/>
              </w:rPr>
              <w:t xml:space="preserve">                        </w:t>
            </w:r>
            <w:r w:rsidRPr="006C2974">
              <w:rPr>
                <w:rFonts w:cs="Arial"/>
                <w:bCs/>
                <w:szCs w:val="22"/>
              </w:rPr>
              <w:t>zo Zmluvy;</w:t>
            </w:r>
          </w:p>
          <w:p w14:paraId="1EB16067" w14:textId="5FD2F0DA" w:rsidR="00305A52" w:rsidRDefault="00F13792" w:rsidP="0083239F">
            <w:pPr>
              <w:pStyle w:val="Zkladntext3"/>
              <w:numPr>
                <w:ilvl w:val="0"/>
                <w:numId w:val="34"/>
              </w:numPr>
              <w:tabs>
                <w:tab w:val="clear" w:pos="709"/>
                <w:tab w:val="clear" w:pos="1191"/>
                <w:tab w:val="clear" w:pos="1474"/>
              </w:tabs>
              <w:suppressAutoHyphens w:val="0"/>
              <w:ind w:left="397" w:hanging="397"/>
              <w:rPr>
                <w:rFonts w:cs="Arial"/>
                <w:bCs/>
                <w:szCs w:val="22"/>
              </w:rPr>
            </w:pPr>
            <w:r w:rsidRPr="006C2974">
              <w:rPr>
                <w:rFonts w:cs="Arial"/>
                <w:bCs/>
                <w:szCs w:val="22"/>
              </w:rPr>
              <w:t>Každé schválenie, kontrola, potvrdenie, súhlas, preskúmanie, prehliadka, pokyn , oznámenie, návrh, požiadanie, skúška alebo podobný úkon Stavebnotechnického dozor</w:t>
            </w:r>
            <w:r w:rsidR="00E03521" w:rsidRPr="006C2974">
              <w:rPr>
                <w:rFonts w:cs="Arial"/>
                <w:bCs/>
                <w:szCs w:val="22"/>
              </w:rPr>
              <w:t>u</w:t>
            </w:r>
            <w:r w:rsidRPr="006C2974">
              <w:rPr>
                <w:rFonts w:cs="Arial"/>
                <w:bCs/>
                <w:szCs w:val="22"/>
              </w:rPr>
              <w:t xml:space="preserve"> (vrátane absencie nesúhlasu), nezbavuje Zhotoviteľa žiadnej zodpovednosti, ktorú má podľa Zmluvy, vrátane zodpovednosti za chyby, opomenutia, rozdiely a nesúlady.</w:t>
            </w:r>
          </w:p>
          <w:p w14:paraId="15CC05BE" w14:textId="77777777" w:rsidR="00F423CC" w:rsidRPr="006C2974" w:rsidRDefault="00F423CC" w:rsidP="00335AB6">
            <w:pPr>
              <w:pStyle w:val="Zkladntext3"/>
              <w:tabs>
                <w:tab w:val="clear" w:pos="709"/>
                <w:tab w:val="clear" w:pos="1191"/>
                <w:tab w:val="clear" w:pos="1474"/>
              </w:tabs>
              <w:suppressAutoHyphens w:val="0"/>
              <w:ind w:left="397"/>
              <w:rPr>
                <w:rFonts w:cs="Arial"/>
                <w:bCs/>
                <w:szCs w:val="22"/>
              </w:rPr>
            </w:pPr>
          </w:p>
          <w:p w14:paraId="4F0517F3" w14:textId="77777777" w:rsidR="0083792D" w:rsidRPr="006C2974" w:rsidRDefault="00F9566D" w:rsidP="0083239F">
            <w:pPr>
              <w:jc w:val="both"/>
              <w:rPr>
                <w:rFonts w:cs="Arial"/>
                <w:bCs/>
                <w:szCs w:val="22"/>
              </w:rPr>
            </w:pPr>
            <w:r w:rsidRPr="006C2974">
              <w:rPr>
                <w:rFonts w:cs="Arial"/>
                <w:bCs/>
                <w:szCs w:val="22"/>
              </w:rPr>
              <w:t>V prípade ak má v zmysle tejto Zmluvy Stavebný dozor vydať akékoľvek rozhodnutie, pokyn alebo iný úkon</w:t>
            </w:r>
            <w:r w:rsidR="0083792D" w:rsidRPr="006C2974">
              <w:rPr>
                <w:rFonts w:cs="Arial"/>
                <w:bCs/>
                <w:szCs w:val="22"/>
              </w:rPr>
              <w:t>(v rámci ktorých nie je stanovená lehota na ich vydanie)</w:t>
            </w:r>
            <w:r w:rsidRPr="006C2974">
              <w:rPr>
                <w:rFonts w:cs="Arial"/>
                <w:bCs/>
                <w:szCs w:val="22"/>
              </w:rPr>
              <w:t xml:space="preserve">, je povinný tak urobiť do 14 dní odo dňa doručenia žiadosti, nároku alebo iného oznámenia Zhotoviteľa Stavebnému </w:t>
            </w:r>
            <w:proofErr w:type="spellStart"/>
            <w:r w:rsidRPr="006C2974">
              <w:rPr>
                <w:rFonts w:cs="Arial"/>
                <w:bCs/>
                <w:szCs w:val="22"/>
              </w:rPr>
              <w:t>dozorovi</w:t>
            </w:r>
            <w:proofErr w:type="spellEnd"/>
            <w:r w:rsidRPr="006C2974">
              <w:rPr>
                <w:rFonts w:cs="Arial"/>
                <w:bCs/>
                <w:szCs w:val="22"/>
              </w:rPr>
              <w:t xml:space="preserve">; uvedené platí len ak sa na takého rozhodnutie nevyžaduje súhlas Objednávateľa a ak Zhotoviteľ predložil Stavebnému </w:t>
            </w:r>
            <w:proofErr w:type="spellStart"/>
            <w:r w:rsidRPr="006C2974">
              <w:rPr>
                <w:rFonts w:cs="Arial"/>
                <w:bCs/>
                <w:szCs w:val="22"/>
              </w:rPr>
              <w:t>dozorovi</w:t>
            </w:r>
            <w:proofErr w:type="spellEnd"/>
            <w:r w:rsidRPr="006C2974">
              <w:rPr>
                <w:rFonts w:cs="Arial"/>
                <w:bCs/>
                <w:szCs w:val="22"/>
              </w:rPr>
              <w:t xml:space="preserve"> všetky podklady potrebné k rozhodnutiu.“</w:t>
            </w:r>
          </w:p>
          <w:p w14:paraId="11749B86" w14:textId="77777777" w:rsidR="0083792D" w:rsidRPr="006C2974" w:rsidRDefault="0083792D" w:rsidP="0083239F">
            <w:pPr>
              <w:jc w:val="both"/>
              <w:rPr>
                <w:rFonts w:cs="Arial"/>
                <w:bCs/>
                <w:szCs w:val="22"/>
              </w:rPr>
            </w:pPr>
          </w:p>
        </w:tc>
      </w:tr>
      <w:tr w:rsidR="00951265" w:rsidRPr="006C2974" w14:paraId="30A70FFF" w14:textId="77777777" w:rsidTr="00F670F8">
        <w:trPr>
          <w:gridAfter w:val="1"/>
          <w:wAfter w:w="687" w:type="dxa"/>
          <w:trHeight w:val="70"/>
        </w:trPr>
        <w:tc>
          <w:tcPr>
            <w:tcW w:w="1384" w:type="dxa"/>
            <w:gridSpan w:val="2"/>
          </w:tcPr>
          <w:p w14:paraId="440CC6AD" w14:textId="77777777" w:rsidR="00A34FAC" w:rsidRPr="00FE4170" w:rsidRDefault="00F13792" w:rsidP="0083239F">
            <w:pPr>
              <w:rPr>
                <w:rFonts w:cs="Arial"/>
                <w:b/>
                <w:szCs w:val="22"/>
              </w:rPr>
            </w:pPr>
            <w:r w:rsidRPr="00C65F56">
              <w:rPr>
                <w:rFonts w:cs="Arial"/>
                <w:b/>
                <w:szCs w:val="22"/>
              </w:rPr>
              <w:lastRenderedPageBreak/>
              <w:t>Podčlánok 3.2</w:t>
            </w:r>
          </w:p>
        </w:tc>
        <w:tc>
          <w:tcPr>
            <w:tcW w:w="2472" w:type="dxa"/>
          </w:tcPr>
          <w:p w14:paraId="392EBD74" w14:textId="77777777" w:rsidR="00A34FAC" w:rsidRPr="00742FB8" w:rsidRDefault="00F13792" w:rsidP="0083239F">
            <w:pPr>
              <w:rPr>
                <w:rFonts w:cs="Arial"/>
                <w:b/>
                <w:szCs w:val="22"/>
              </w:rPr>
            </w:pPr>
            <w:r w:rsidRPr="00FB322C">
              <w:rPr>
                <w:rFonts w:cs="Arial"/>
                <w:b/>
                <w:szCs w:val="22"/>
              </w:rPr>
              <w:t>Dočasná neprítomnosť Vedúceho tímu Stavebnotechnické-</w:t>
            </w:r>
            <w:r w:rsidRPr="00FB322C">
              <w:rPr>
                <w:rFonts w:cs="Arial"/>
                <w:b/>
                <w:szCs w:val="22"/>
              </w:rPr>
              <w:lastRenderedPageBreak/>
              <w:t>ho dozor</w:t>
            </w:r>
            <w:r w:rsidR="00CF097D" w:rsidRPr="00FB322C">
              <w:rPr>
                <w:rFonts w:cs="Arial"/>
                <w:b/>
                <w:szCs w:val="22"/>
              </w:rPr>
              <w:t>u</w:t>
            </w:r>
            <w:r w:rsidRPr="00A86531">
              <w:rPr>
                <w:rFonts w:cs="Arial"/>
                <w:b/>
                <w:szCs w:val="22"/>
              </w:rPr>
              <w:t xml:space="preserve"> a iných kľúčových </w:t>
            </w:r>
            <w:r w:rsidR="00EC6518" w:rsidRPr="00F07B96">
              <w:rPr>
                <w:rFonts w:cs="Arial"/>
                <w:b/>
                <w:szCs w:val="22"/>
              </w:rPr>
              <w:t>odborníkov</w:t>
            </w:r>
          </w:p>
        </w:tc>
        <w:tc>
          <w:tcPr>
            <w:tcW w:w="5750" w:type="dxa"/>
            <w:gridSpan w:val="2"/>
          </w:tcPr>
          <w:p w14:paraId="5126E67A" w14:textId="77777777" w:rsidR="00F13792" w:rsidRPr="00742FB8" w:rsidRDefault="00E0038B" w:rsidP="0083239F">
            <w:pPr>
              <w:pStyle w:val="Default"/>
              <w:jc w:val="both"/>
              <w:rPr>
                <w:color w:val="auto"/>
                <w:sz w:val="22"/>
                <w:szCs w:val="22"/>
              </w:rPr>
            </w:pPr>
            <w:r w:rsidRPr="00742FB8">
              <w:rPr>
                <w:bCs/>
                <w:color w:val="auto"/>
                <w:sz w:val="22"/>
                <w:szCs w:val="22"/>
              </w:rPr>
              <w:lastRenderedPageBreak/>
              <w:t xml:space="preserve">Pôvodný názov </w:t>
            </w:r>
            <w:proofErr w:type="spellStart"/>
            <w:r w:rsidRPr="00742FB8">
              <w:rPr>
                <w:bCs/>
                <w:color w:val="auto"/>
                <w:sz w:val="22"/>
                <w:szCs w:val="22"/>
              </w:rPr>
              <w:t>podčlánku</w:t>
            </w:r>
            <w:proofErr w:type="spellEnd"/>
            <w:r w:rsidRPr="00742FB8">
              <w:rPr>
                <w:bCs/>
                <w:color w:val="auto"/>
                <w:sz w:val="22"/>
                <w:szCs w:val="22"/>
              </w:rPr>
              <w:t xml:space="preserve"> ,,Delegovanie právomoci Stavebným dozorom” </w:t>
            </w:r>
            <w:proofErr w:type="spellStart"/>
            <w:r w:rsidRPr="00742FB8">
              <w:rPr>
                <w:bCs/>
                <w:color w:val="auto"/>
                <w:sz w:val="22"/>
                <w:szCs w:val="22"/>
              </w:rPr>
              <w:t>nahradťe</w:t>
            </w:r>
            <w:proofErr w:type="spellEnd"/>
            <w:r w:rsidRPr="00742FB8">
              <w:rPr>
                <w:bCs/>
                <w:color w:val="auto"/>
                <w:sz w:val="22"/>
                <w:szCs w:val="22"/>
              </w:rPr>
              <w:t xml:space="preserve"> názvom: ,,Dočasná neprítomnosť Vedúceho tímu Stavebnotechnické-ho </w:t>
            </w:r>
            <w:r w:rsidRPr="00742FB8">
              <w:rPr>
                <w:bCs/>
                <w:color w:val="auto"/>
                <w:sz w:val="22"/>
                <w:szCs w:val="22"/>
              </w:rPr>
              <w:lastRenderedPageBreak/>
              <w:t xml:space="preserve">dozoru a iných kľúčových odborníkov” a zároveň odstráňte celý text </w:t>
            </w:r>
            <w:proofErr w:type="spellStart"/>
            <w:r w:rsidRPr="00742FB8">
              <w:rPr>
                <w:bCs/>
                <w:color w:val="auto"/>
                <w:sz w:val="22"/>
                <w:szCs w:val="22"/>
              </w:rPr>
              <w:t>podčlánku</w:t>
            </w:r>
            <w:proofErr w:type="spellEnd"/>
            <w:r w:rsidRPr="00742FB8">
              <w:rPr>
                <w:bCs/>
                <w:color w:val="auto"/>
                <w:sz w:val="22"/>
                <w:szCs w:val="22"/>
              </w:rPr>
              <w:t xml:space="preserve"> a nahraďte ho textom: </w:t>
            </w:r>
            <w:r w:rsidR="00F13792" w:rsidRPr="00742FB8">
              <w:rPr>
                <w:color w:val="auto"/>
                <w:sz w:val="22"/>
                <w:szCs w:val="22"/>
              </w:rPr>
              <w:t xml:space="preserve"> </w:t>
            </w:r>
          </w:p>
          <w:p w14:paraId="5C64C044" w14:textId="77777777" w:rsidR="00F13792" w:rsidRPr="00742FB8" w:rsidRDefault="00F13792" w:rsidP="0083239F">
            <w:pPr>
              <w:pStyle w:val="Default"/>
              <w:jc w:val="both"/>
              <w:rPr>
                <w:color w:val="auto"/>
                <w:sz w:val="22"/>
                <w:szCs w:val="22"/>
              </w:rPr>
            </w:pPr>
          </w:p>
          <w:p w14:paraId="2030EAC3" w14:textId="15D1E6F7" w:rsidR="00F13792" w:rsidRPr="006C2974" w:rsidRDefault="00F13792" w:rsidP="0083239F">
            <w:pPr>
              <w:pStyle w:val="Default"/>
              <w:jc w:val="both"/>
              <w:rPr>
                <w:color w:val="auto"/>
                <w:sz w:val="22"/>
                <w:szCs w:val="22"/>
              </w:rPr>
            </w:pPr>
            <w:r w:rsidRPr="00742FB8">
              <w:rPr>
                <w:color w:val="auto"/>
                <w:sz w:val="22"/>
                <w:szCs w:val="22"/>
              </w:rPr>
              <w:t>„Vedúci tímu Stavebnotechnického dozor</w:t>
            </w:r>
            <w:r w:rsidR="00CF097D" w:rsidRPr="00742FB8">
              <w:rPr>
                <w:color w:val="auto"/>
                <w:sz w:val="22"/>
                <w:szCs w:val="22"/>
              </w:rPr>
              <w:t>u</w:t>
            </w:r>
            <w:r w:rsidRPr="00742FB8">
              <w:rPr>
                <w:color w:val="auto"/>
                <w:sz w:val="22"/>
                <w:szCs w:val="22"/>
              </w:rPr>
              <w:t xml:space="preserve"> môže </w:t>
            </w:r>
            <w:r w:rsidR="00BC27C4" w:rsidRPr="00742FB8">
              <w:rPr>
                <w:color w:val="auto"/>
                <w:sz w:val="22"/>
                <w:szCs w:val="22"/>
              </w:rPr>
              <w:t>v nevyhnutnom prípade</w:t>
            </w:r>
            <w:r w:rsidRPr="00742FB8">
              <w:rPr>
                <w:color w:val="auto"/>
                <w:sz w:val="22"/>
                <w:szCs w:val="22"/>
              </w:rPr>
              <w:t xml:space="preserve"> poveriť/splnomocniť plnením svojich povinností svojho zástupcu, a to len v nevyhnutnom rozsahu</w:t>
            </w:r>
            <w:r w:rsidR="0079416F" w:rsidRPr="00742FB8">
              <w:rPr>
                <w:color w:val="auto"/>
                <w:sz w:val="22"/>
                <w:szCs w:val="22"/>
              </w:rPr>
              <w:t xml:space="preserve"> </w:t>
            </w:r>
            <w:r w:rsidRPr="00742FB8">
              <w:rPr>
                <w:color w:val="auto"/>
                <w:sz w:val="22"/>
                <w:szCs w:val="22"/>
              </w:rPr>
              <w:t>a z výnimočných dôvodov (napr. choroba, úraz, iné dôležité prekážky na strane Vedúceho tímu Stavebnotechnického dozor</w:t>
            </w:r>
            <w:r w:rsidR="00CF097D" w:rsidRPr="005B0752">
              <w:rPr>
                <w:color w:val="auto"/>
                <w:sz w:val="22"/>
                <w:szCs w:val="22"/>
              </w:rPr>
              <w:t>u</w:t>
            </w:r>
            <w:r w:rsidRPr="005B0752">
              <w:rPr>
                <w:color w:val="auto"/>
                <w:sz w:val="22"/>
                <w:szCs w:val="22"/>
              </w:rPr>
              <w:t>,</w:t>
            </w:r>
            <w:r w:rsidRPr="005B0752">
              <w:rPr>
                <w:bCs/>
                <w:color w:val="auto"/>
                <w:sz w:val="22"/>
                <w:szCs w:val="22"/>
              </w:rPr>
              <w:t xml:space="preserve"> </w:t>
            </w:r>
            <w:r w:rsidRPr="005B0752">
              <w:rPr>
                <w:color w:val="auto"/>
                <w:sz w:val="22"/>
                <w:szCs w:val="22"/>
              </w:rPr>
              <w:t>dovolenka Vedúceho tímu Stavebnotechnického dozor</w:t>
            </w:r>
            <w:r w:rsidR="00CF097D" w:rsidRPr="005B0752">
              <w:rPr>
                <w:color w:val="auto"/>
                <w:sz w:val="22"/>
                <w:szCs w:val="22"/>
              </w:rPr>
              <w:t>u</w:t>
            </w:r>
            <w:r w:rsidRPr="005B0752">
              <w:rPr>
                <w:color w:val="auto"/>
                <w:sz w:val="22"/>
                <w:szCs w:val="22"/>
              </w:rPr>
              <w:t>), a to s presným vymedzením jeho právomocí a povinností ak</w:t>
            </w:r>
            <w:r w:rsidRPr="001A0DDF">
              <w:rPr>
                <w:color w:val="auto"/>
                <w:sz w:val="22"/>
                <w:szCs w:val="22"/>
              </w:rPr>
              <w:t>o aj času</w:t>
            </w:r>
            <w:r w:rsidR="0079416F" w:rsidRPr="00C96E7C">
              <w:rPr>
                <w:color w:val="auto"/>
                <w:sz w:val="22"/>
                <w:szCs w:val="22"/>
              </w:rPr>
              <w:t xml:space="preserve">  </w:t>
            </w:r>
            <w:r w:rsidRPr="00C96E7C">
              <w:rPr>
                <w:color w:val="auto"/>
                <w:sz w:val="22"/>
                <w:szCs w:val="22"/>
              </w:rPr>
              <w:t>na ktorý sa toto poverenie/splnomocnenie vzťahuje. Toto poverenie/splnomocnenie nadobudne účinnosť vtedy,</w:t>
            </w:r>
            <w:r w:rsidR="0079416F" w:rsidRPr="006C2974">
              <w:rPr>
                <w:color w:val="auto"/>
                <w:sz w:val="22"/>
                <w:szCs w:val="22"/>
              </w:rPr>
              <w:t xml:space="preserve"> </w:t>
            </w:r>
            <w:r w:rsidRPr="006C2974">
              <w:rPr>
                <w:color w:val="auto"/>
                <w:sz w:val="22"/>
                <w:szCs w:val="22"/>
              </w:rPr>
              <w:t>ak Objednávateľ a Zhotoviteľ obdržia príslušnú kópiu, a to podľa toho, kto ho obdrží ako posledný.“</w:t>
            </w:r>
          </w:p>
          <w:p w14:paraId="0FAB1090" w14:textId="77777777" w:rsidR="00A34FAC" w:rsidRPr="006C2974" w:rsidRDefault="00A34FAC" w:rsidP="0083239F">
            <w:pPr>
              <w:jc w:val="both"/>
              <w:rPr>
                <w:rFonts w:cs="Arial"/>
                <w:bCs/>
                <w:szCs w:val="22"/>
              </w:rPr>
            </w:pPr>
          </w:p>
        </w:tc>
      </w:tr>
      <w:tr w:rsidR="00951265" w:rsidRPr="006C2974" w14:paraId="03697FDF" w14:textId="77777777" w:rsidTr="00F670F8">
        <w:trPr>
          <w:gridAfter w:val="1"/>
          <w:wAfter w:w="687" w:type="dxa"/>
          <w:trHeight w:val="1729"/>
        </w:trPr>
        <w:tc>
          <w:tcPr>
            <w:tcW w:w="1384" w:type="dxa"/>
            <w:gridSpan w:val="2"/>
          </w:tcPr>
          <w:p w14:paraId="141D7F82" w14:textId="77777777" w:rsidR="00A34FAC" w:rsidRPr="00FE4170" w:rsidRDefault="00A34FAC" w:rsidP="0083239F">
            <w:pPr>
              <w:rPr>
                <w:rFonts w:cs="Arial"/>
                <w:b/>
                <w:szCs w:val="22"/>
              </w:rPr>
            </w:pPr>
            <w:r w:rsidRPr="00C65F56">
              <w:rPr>
                <w:rFonts w:cs="Arial"/>
                <w:b/>
                <w:szCs w:val="22"/>
              </w:rPr>
              <w:lastRenderedPageBreak/>
              <w:t xml:space="preserve">Podčlánok </w:t>
            </w:r>
          </w:p>
          <w:p w14:paraId="4AB157D9" w14:textId="77777777" w:rsidR="00A34FAC" w:rsidRPr="00FB322C" w:rsidRDefault="00A34FAC" w:rsidP="0083239F">
            <w:pPr>
              <w:rPr>
                <w:rFonts w:cs="Arial"/>
                <w:b/>
                <w:szCs w:val="22"/>
              </w:rPr>
            </w:pPr>
            <w:r w:rsidRPr="00FB322C">
              <w:rPr>
                <w:rFonts w:cs="Arial"/>
                <w:b/>
                <w:szCs w:val="22"/>
              </w:rPr>
              <w:t>3.3</w:t>
            </w:r>
          </w:p>
        </w:tc>
        <w:tc>
          <w:tcPr>
            <w:tcW w:w="2472" w:type="dxa"/>
          </w:tcPr>
          <w:p w14:paraId="1083ED76" w14:textId="77777777" w:rsidR="00A34FAC" w:rsidRPr="00742FB8" w:rsidRDefault="00A34FAC" w:rsidP="0083239F">
            <w:pPr>
              <w:rPr>
                <w:rFonts w:cs="Arial"/>
                <w:b/>
                <w:szCs w:val="22"/>
              </w:rPr>
            </w:pPr>
            <w:r w:rsidRPr="00A86531">
              <w:rPr>
                <w:rFonts w:cs="Arial"/>
                <w:b/>
                <w:szCs w:val="22"/>
              </w:rPr>
              <w:t>Pokyny Stavebnotechnické</w:t>
            </w:r>
            <w:r w:rsidR="00F13792" w:rsidRPr="00F07B96">
              <w:rPr>
                <w:rFonts w:cs="Arial"/>
                <w:b/>
                <w:szCs w:val="22"/>
              </w:rPr>
              <w:t>-</w:t>
            </w:r>
            <w:r w:rsidRPr="00742FB8">
              <w:rPr>
                <w:rFonts w:cs="Arial"/>
                <w:b/>
                <w:szCs w:val="22"/>
              </w:rPr>
              <w:t>ho dozoru</w:t>
            </w:r>
          </w:p>
          <w:p w14:paraId="3039823D" w14:textId="77777777" w:rsidR="00A34FAC" w:rsidRPr="00742FB8" w:rsidRDefault="00A34FAC" w:rsidP="0083239F">
            <w:pPr>
              <w:rPr>
                <w:rFonts w:cs="Arial"/>
                <w:b/>
                <w:szCs w:val="22"/>
              </w:rPr>
            </w:pPr>
          </w:p>
        </w:tc>
        <w:tc>
          <w:tcPr>
            <w:tcW w:w="5750" w:type="dxa"/>
            <w:gridSpan w:val="2"/>
          </w:tcPr>
          <w:p w14:paraId="294624BF" w14:textId="30966128" w:rsidR="00F13792" w:rsidRDefault="007155F5" w:rsidP="0083239F">
            <w:pPr>
              <w:pStyle w:val="Zkladntext3"/>
              <w:tabs>
                <w:tab w:val="clear" w:pos="709"/>
                <w:tab w:val="clear" w:pos="1191"/>
                <w:tab w:val="clear" w:pos="1474"/>
              </w:tabs>
              <w:suppressAutoHyphens w:val="0"/>
              <w:rPr>
                <w:rFonts w:cs="Arial"/>
                <w:bCs/>
                <w:spacing w:val="0"/>
                <w:szCs w:val="22"/>
              </w:rPr>
            </w:pPr>
            <w:r w:rsidRPr="00742FB8">
              <w:rPr>
                <w:rFonts w:cs="Arial"/>
                <w:bCs/>
                <w:spacing w:val="0"/>
                <w:szCs w:val="22"/>
              </w:rPr>
              <w:t xml:space="preserve">Pôvodný názov </w:t>
            </w:r>
            <w:proofErr w:type="spellStart"/>
            <w:r w:rsidRPr="00742FB8">
              <w:rPr>
                <w:rFonts w:cs="Arial"/>
                <w:bCs/>
                <w:spacing w:val="0"/>
                <w:szCs w:val="22"/>
              </w:rPr>
              <w:t>podčlánku</w:t>
            </w:r>
            <w:proofErr w:type="spellEnd"/>
            <w:r w:rsidRPr="00742FB8">
              <w:rPr>
                <w:rFonts w:cs="Arial"/>
                <w:bCs/>
                <w:spacing w:val="0"/>
                <w:szCs w:val="22"/>
              </w:rPr>
              <w:t xml:space="preserve"> ,,Pokyny Stavebného </w:t>
            </w:r>
            <w:proofErr w:type="spellStart"/>
            <w:r w:rsidRPr="00742FB8">
              <w:rPr>
                <w:rFonts w:cs="Arial"/>
                <w:bCs/>
                <w:spacing w:val="0"/>
                <w:szCs w:val="22"/>
              </w:rPr>
              <w:t>dozora</w:t>
            </w:r>
            <w:proofErr w:type="spellEnd"/>
            <w:r w:rsidRPr="00742FB8">
              <w:rPr>
                <w:rFonts w:cs="Arial"/>
                <w:bCs/>
                <w:spacing w:val="0"/>
                <w:szCs w:val="22"/>
              </w:rPr>
              <w:t xml:space="preserve">“ </w:t>
            </w:r>
            <w:proofErr w:type="spellStart"/>
            <w:r w:rsidRPr="00742FB8">
              <w:rPr>
                <w:rFonts w:cs="Arial"/>
                <w:bCs/>
                <w:spacing w:val="0"/>
                <w:szCs w:val="22"/>
              </w:rPr>
              <w:t>nahradťe</w:t>
            </w:r>
            <w:proofErr w:type="spellEnd"/>
            <w:r w:rsidRPr="00742FB8">
              <w:rPr>
                <w:rFonts w:cs="Arial"/>
                <w:bCs/>
                <w:spacing w:val="0"/>
                <w:szCs w:val="22"/>
              </w:rPr>
              <w:t xml:space="preserve"> názvom: ,,Pokyny Stavebnotechnického dozoru“. V druhej vete prvého odseku vypustite slovné spojenie:</w:t>
            </w:r>
          </w:p>
          <w:p w14:paraId="02FC6AEA" w14:textId="77777777" w:rsidR="00F423CC" w:rsidRPr="00742FB8" w:rsidRDefault="00F423CC" w:rsidP="0083239F">
            <w:pPr>
              <w:pStyle w:val="Zkladntext3"/>
              <w:tabs>
                <w:tab w:val="clear" w:pos="709"/>
                <w:tab w:val="clear" w:pos="1191"/>
                <w:tab w:val="clear" w:pos="1474"/>
              </w:tabs>
              <w:suppressAutoHyphens w:val="0"/>
              <w:rPr>
                <w:rFonts w:cs="Arial"/>
                <w:bCs/>
                <w:spacing w:val="0"/>
                <w:szCs w:val="22"/>
              </w:rPr>
            </w:pPr>
          </w:p>
          <w:p w14:paraId="289E36FA" w14:textId="77777777" w:rsidR="00F13792" w:rsidRDefault="00F13792" w:rsidP="0083239F">
            <w:pPr>
              <w:pStyle w:val="Zkladntext3"/>
              <w:tabs>
                <w:tab w:val="clear" w:pos="709"/>
                <w:tab w:val="clear" w:pos="1191"/>
                <w:tab w:val="clear" w:pos="1474"/>
              </w:tabs>
              <w:suppressAutoHyphens w:val="0"/>
              <w:rPr>
                <w:rFonts w:cs="Arial"/>
                <w:bCs/>
                <w:spacing w:val="0"/>
                <w:szCs w:val="22"/>
              </w:rPr>
            </w:pPr>
            <w:r w:rsidRPr="00742FB8">
              <w:rPr>
                <w:rFonts w:cs="Arial"/>
                <w:bCs/>
                <w:spacing w:val="0"/>
                <w:szCs w:val="22"/>
              </w:rPr>
              <w:t>„alebo od asistenta, na ktorého boli delegované príslušné právomoci podľa tohto článku“</w:t>
            </w:r>
          </w:p>
          <w:p w14:paraId="58AFCF7E" w14:textId="77777777" w:rsidR="00F423CC" w:rsidRPr="00742FB8" w:rsidRDefault="00F423CC" w:rsidP="0083239F">
            <w:pPr>
              <w:pStyle w:val="Zkladntext3"/>
              <w:tabs>
                <w:tab w:val="clear" w:pos="709"/>
                <w:tab w:val="clear" w:pos="1191"/>
                <w:tab w:val="clear" w:pos="1474"/>
              </w:tabs>
              <w:suppressAutoHyphens w:val="0"/>
              <w:rPr>
                <w:rFonts w:cs="Arial"/>
                <w:bCs/>
                <w:spacing w:val="0"/>
                <w:szCs w:val="22"/>
              </w:rPr>
            </w:pPr>
          </w:p>
          <w:p w14:paraId="6BB7E7DE" w14:textId="77777777" w:rsidR="00F13792" w:rsidRPr="00742FB8" w:rsidRDefault="00F13792" w:rsidP="0083239F">
            <w:pPr>
              <w:pStyle w:val="Zkladntext3"/>
              <w:tabs>
                <w:tab w:val="clear" w:pos="709"/>
                <w:tab w:val="clear" w:pos="1191"/>
                <w:tab w:val="clear" w:pos="1474"/>
              </w:tabs>
              <w:suppressAutoHyphens w:val="0"/>
              <w:rPr>
                <w:rFonts w:cs="Arial"/>
                <w:bCs/>
                <w:spacing w:val="0"/>
                <w:szCs w:val="22"/>
              </w:rPr>
            </w:pPr>
            <w:r w:rsidRPr="00742FB8">
              <w:rPr>
                <w:rFonts w:cs="Arial"/>
                <w:bCs/>
                <w:spacing w:val="0"/>
                <w:szCs w:val="22"/>
              </w:rPr>
              <w:t>Druhý odsek  vypustite a nahraďte nasledovným textom:</w:t>
            </w:r>
          </w:p>
          <w:p w14:paraId="09471A5A" w14:textId="77777777" w:rsidR="00F423CC" w:rsidRDefault="00F423CC" w:rsidP="0083239F">
            <w:pPr>
              <w:pStyle w:val="Zkladntext3"/>
              <w:tabs>
                <w:tab w:val="clear" w:pos="709"/>
                <w:tab w:val="clear" w:pos="1191"/>
                <w:tab w:val="clear" w:pos="1474"/>
              </w:tabs>
              <w:suppressAutoHyphens w:val="0"/>
              <w:rPr>
                <w:rFonts w:cs="Arial"/>
                <w:szCs w:val="22"/>
              </w:rPr>
            </w:pPr>
          </w:p>
          <w:p w14:paraId="07CA94FD" w14:textId="77777777" w:rsidR="005569C8" w:rsidRPr="001A0DDF" w:rsidRDefault="00F13792" w:rsidP="0083239F">
            <w:pPr>
              <w:pStyle w:val="Zkladntext3"/>
              <w:tabs>
                <w:tab w:val="clear" w:pos="709"/>
                <w:tab w:val="clear" w:pos="1191"/>
                <w:tab w:val="clear" w:pos="1474"/>
              </w:tabs>
              <w:suppressAutoHyphens w:val="0"/>
              <w:rPr>
                <w:rFonts w:cs="Arial"/>
                <w:szCs w:val="22"/>
              </w:rPr>
            </w:pPr>
            <w:r w:rsidRPr="00742FB8">
              <w:rPr>
                <w:rFonts w:cs="Arial"/>
                <w:szCs w:val="22"/>
              </w:rPr>
              <w:t xml:space="preserve">“Zhotoviteľ musí plniť pokyny vydané Stavebnotechnickým dozorom v ktorejkoľvek záležitosti súvisiacej so Zmluvou. </w:t>
            </w:r>
            <w:r w:rsidR="00EC6518" w:rsidRPr="00742FB8">
              <w:rPr>
                <w:rFonts w:cs="Arial"/>
                <w:szCs w:val="22"/>
              </w:rPr>
              <w:t xml:space="preserve">Tieto pokyny budú vydané výlučne písomnou formou; tým nie je dotknutá možnosť vydať ústny pokyn Vedúcim tímu Stavebnotechnického dozoru v stave ohrozenia podľa </w:t>
            </w:r>
            <w:proofErr w:type="spellStart"/>
            <w:r w:rsidR="00EC6518" w:rsidRPr="00742FB8">
              <w:rPr>
                <w:rFonts w:cs="Arial"/>
                <w:szCs w:val="22"/>
              </w:rPr>
              <w:t>podčlánku</w:t>
            </w:r>
            <w:proofErr w:type="spellEnd"/>
            <w:r w:rsidR="00EC6518" w:rsidRPr="00742FB8">
              <w:rPr>
                <w:rFonts w:cs="Arial"/>
                <w:szCs w:val="22"/>
              </w:rPr>
              <w:t xml:space="preserve"> 3.1 (</w:t>
            </w:r>
            <w:r w:rsidR="00EC6518" w:rsidRPr="005B0752">
              <w:rPr>
                <w:rFonts w:cs="Arial"/>
                <w:i/>
                <w:szCs w:val="22"/>
              </w:rPr>
              <w:t>Povinnosti a právomoc Stavebnotechnického dozoru</w:t>
            </w:r>
            <w:r w:rsidR="00EC6518" w:rsidRPr="005B0752">
              <w:rPr>
                <w:rFonts w:cs="Arial"/>
                <w:szCs w:val="22"/>
              </w:rPr>
              <w:t xml:space="preserve">) a to vo výnimočných prípadoch, ak okamžité vydanie ústneho pokynu neznesie odklad a za podmienky zápisu o vydaní ústneho pokynu do Stavebného denníka Vedúcim tímu Stavebnotechnického </w:t>
            </w:r>
            <w:r w:rsidR="004002ED" w:rsidRPr="005B0752">
              <w:rPr>
                <w:rFonts w:cs="Arial"/>
                <w:szCs w:val="22"/>
              </w:rPr>
              <w:t>dozoru bezodkladne</w:t>
            </w:r>
            <w:r w:rsidR="00EC6518" w:rsidRPr="005B0752">
              <w:rPr>
                <w:rFonts w:cs="Arial"/>
                <w:szCs w:val="22"/>
              </w:rPr>
              <w:t xml:space="preserve"> po vydaní ústneho pokynu.</w:t>
            </w:r>
            <w:r w:rsidR="00F423CC">
              <w:rPr>
                <w:rFonts w:cs="Arial"/>
                <w:szCs w:val="22"/>
              </w:rPr>
              <w:t>“</w:t>
            </w:r>
            <w:r w:rsidR="00EC6518" w:rsidRPr="005B0752">
              <w:rPr>
                <w:rFonts w:cs="Arial"/>
                <w:szCs w:val="22"/>
              </w:rPr>
              <w:t xml:space="preserve"> </w:t>
            </w:r>
          </w:p>
          <w:p w14:paraId="01C25A6C" w14:textId="77777777" w:rsidR="00D061A3" w:rsidRPr="006C2974" w:rsidRDefault="00D061A3" w:rsidP="0083239F">
            <w:pPr>
              <w:pStyle w:val="Zkladntext3"/>
              <w:tabs>
                <w:tab w:val="clear" w:pos="709"/>
                <w:tab w:val="clear" w:pos="1191"/>
                <w:tab w:val="clear" w:pos="1474"/>
              </w:tabs>
              <w:suppressAutoHyphens w:val="0"/>
              <w:rPr>
                <w:rFonts w:cs="Arial"/>
                <w:szCs w:val="22"/>
              </w:rPr>
            </w:pPr>
          </w:p>
          <w:p w14:paraId="181390AB" w14:textId="77777777" w:rsidR="00A34FAC" w:rsidRPr="006C2974" w:rsidRDefault="00A34FAC" w:rsidP="0083239F">
            <w:pPr>
              <w:pStyle w:val="Zkladntext3"/>
              <w:tabs>
                <w:tab w:val="clear" w:pos="709"/>
                <w:tab w:val="clear" w:pos="1191"/>
                <w:tab w:val="clear" w:pos="1474"/>
              </w:tabs>
              <w:suppressAutoHyphens w:val="0"/>
              <w:rPr>
                <w:rFonts w:cs="Arial"/>
                <w:bCs/>
                <w:spacing w:val="0"/>
                <w:szCs w:val="22"/>
              </w:rPr>
            </w:pPr>
            <w:r w:rsidRPr="006C2974">
              <w:rPr>
                <w:rFonts w:cs="Arial"/>
                <w:bCs/>
                <w:spacing w:val="0"/>
                <w:szCs w:val="22"/>
              </w:rPr>
              <w:t xml:space="preserve">Na konci tohto </w:t>
            </w:r>
            <w:proofErr w:type="spellStart"/>
            <w:r w:rsidRPr="006C2974">
              <w:rPr>
                <w:rFonts w:cs="Arial"/>
                <w:bCs/>
                <w:spacing w:val="0"/>
                <w:szCs w:val="22"/>
              </w:rPr>
              <w:t>podčlánku</w:t>
            </w:r>
            <w:proofErr w:type="spellEnd"/>
            <w:r w:rsidRPr="006C2974">
              <w:rPr>
                <w:rFonts w:cs="Arial"/>
                <w:bCs/>
                <w:spacing w:val="0"/>
                <w:szCs w:val="22"/>
              </w:rPr>
              <w:t xml:space="preserve"> vložte:</w:t>
            </w:r>
          </w:p>
          <w:p w14:paraId="41A1A2C6" w14:textId="77777777" w:rsidR="00A34FAC" w:rsidRPr="006C2974" w:rsidRDefault="00A34FAC" w:rsidP="0083239F">
            <w:pPr>
              <w:pStyle w:val="Zkladntext3"/>
              <w:tabs>
                <w:tab w:val="clear" w:pos="709"/>
                <w:tab w:val="clear" w:pos="1191"/>
                <w:tab w:val="clear" w:pos="1474"/>
              </w:tabs>
              <w:suppressAutoHyphens w:val="0"/>
              <w:rPr>
                <w:rFonts w:cs="Arial"/>
                <w:bCs/>
                <w:spacing w:val="0"/>
                <w:szCs w:val="22"/>
              </w:rPr>
            </w:pPr>
          </w:p>
          <w:p w14:paraId="70EE6EAD" w14:textId="77777777" w:rsidR="00A34FAC" w:rsidRDefault="00A34FAC" w:rsidP="0083239F">
            <w:pPr>
              <w:pStyle w:val="Zkladntext3"/>
              <w:tabs>
                <w:tab w:val="clear" w:pos="709"/>
                <w:tab w:val="clear" w:pos="1191"/>
                <w:tab w:val="clear" w:pos="1474"/>
              </w:tabs>
              <w:suppressAutoHyphens w:val="0"/>
              <w:rPr>
                <w:rFonts w:cs="Arial"/>
                <w:bCs/>
                <w:spacing w:val="0"/>
                <w:szCs w:val="22"/>
              </w:rPr>
            </w:pPr>
            <w:r w:rsidRPr="006C2974">
              <w:rPr>
                <w:rFonts w:cs="Arial"/>
              </w:rPr>
              <w:t>„</w:t>
            </w:r>
            <w:r w:rsidRPr="006C2974">
              <w:rPr>
                <w:rFonts w:cs="Arial"/>
                <w:bCs/>
                <w:spacing w:val="0"/>
                <w:szCs w:val="22"/>
              </w:rPr>
              <w:t>Vydanie akéhokoľvek pokynu musí byť písomne oznámené Objednávateľovi v súlade s </w:t>
            </w:r>
            <w:proofErr w:type="spellStart"/>
            <w:r w:rsidRPr="006C2974">
              <w:rPr>
                <w:rFonts w:cs="Arial"/>
                <w:bCs/>
                <w:spacing w:val="0"/>
                <w:szCs w:val="22"/>
              </w:rPr>
              <w:t>podčlánkom</w:t>
            </w:r>
            <w:proofErr w:type="spellEnd"/>
            <w:r w:rsidRPr="006C2974">
              <w:rPr>
                <w:rFonts w:cs="Arial"/>
                <w:bCs/>
                <w:spacing w:val="0"/>
                <w:szCs w:val="22"/>
              </w:rPr>
              <w:t xml:space="preserve"> 1.3 (</w:t>
            </w:r>
            <w:r w:rsidRPr="006C2974">
              <w:rPr>
                <w:rFonts w:cs="Arial"/>
                <w:bCs/>
                <w:i/>
                <w:iCs/>
                <w:spacing w:val="0"/>
                <w:szCs w:val="22"/>
              </w:rPr>
              <w:t>Komunikácia)</w:t>
            </w:r>
            <w:r w:rsidR="005569C8" w:rsidRPr="006C2974">
              <w:rPr>
                <w:rFonts w:cs="Arial"/>
                <w:bCs/>
                <w:i/>
                <w:iCs/>
                <w:spacing w:val="0"/>
                <w:szCs w:val="22"/>
              </w:rPr>
              <w:t xml:space="preserve"> </w:t>
            </w:r>
            <w:r w:rsidR="005569C8" w:rsidRPr="006C2974">
              <w:rPr>
                <w:rFonts w:cs="Arial"/>
                <w:bCs/>
                <w:iCs/>
                <w:spacing w:val="0"/>
                <w:szCs w:val="22"/>
              </w:rPr>
              <w:t xml:space="preserve">v lehote do </w:t>
            </w:r>
            <w:r w:rsidR="00304231" w:rsidRPr="006C2974">
              <w:rPr>
                <w:rFonts w:cs="Arial"/>
                <w:bCs/>
                <w:iCs/>
                <w:spacing w:val="0"/>
                <w:szCs w:val="22"/>
              </w:rPr>
              <w:t xml:space="preserve">20 dní </w:t>
            </w:r>
            <w:r w:rsidR="005569C8" w:rsidRPr="006C2974">
              <w:rPr>
                <w:rFonts w:cs="Arial"/>
                <w:bCs/>
                <w:iCs/>
                <w:spacing w:val="0"/>
                <w:szCs w:val="22"/>
              </w:rPr>
              <w:t>odo dňa vydania pokynu</w:t>
            </w:r>
            <w:r w:rsidRPr="006C2974">
              <w:rPr>
                <w:rFonts w:cs="Arial"/>
                <w:bCs/>
                <w:i/>
                <w:iCs/>
                <w:spacing w:val="0"/>
                <w:szCs w:val="22"/>
              </w:rPr>
              <w:t>.</w:t>
            </w:r>
            <w:r w:rsidRPr="006C2974">
              <w:rPr>
                <w:rFonts w:cs="Arial"/>
                <w:bCs/>
                <w:spacing w:val="0"/>
                <w:szCs w:val="22"/>
              </w:rPr>
              <w:t>“</w:t>
            </w:r>
          </w:p>
          <w:p w14:paraId="0618E082" w14:textId="77777777" w:rsidR="00F423CC" w:rsidRPr="006C2974" w:rsidRDefault="00F423CC" w:rsidP="0083239F">
            <w:pPr>
              <w:pStyle w:val="Zkladntext3"/>
              <w:tabs>
                <w:tab w:val="clear" w:pos="709"/>
                <w:tab w:val="clear" w:pos="1191"/>
                <w:tab w:val="clear" w:pos="1474"/>
              </w:tabs>
              <w:suppressAutoHyphens w:val="0"/>
              <w:rPr>
                <w:rFonts w:cs="Arial"/>
              </w:rPr>
            </w:pPr>
          </w:p>
        </w:tc>
      </w:tr>
      <w:tr w:rsidR="00951265" w:rsidRPr="006C2974" w14:paraId="57A2BA65" w14:textId="77777777" w:rsidTr="00350BC0">
        <w:trPr>
          <w:gridAfter w:val="1"/>
          <w:wAfter w:w="687" w:type="dxa"/>
          <w:trHeight w:val="1260"/>
        </w:trPr>
        <w:tc>
          <w:tcPr>
            <w:tcW w:w="1384" w:type="dxa"/>
            <w:gridSpan w:val="2"/>
          </w:tcPr>
          <w:p w14:paraId="015B3AAC" w14:textId="77777777" w:rsidR="002D3D82" w:rsidRPr="00FB322C" w:rsidRDefault="002D3D82" w:rsidP="0083239F">
            <w:pPr>
              <w:rPr>
                <w:rFonts w:cs="Arial"/>
                <w:b/>
                <w:szCs w:val="22"/>
              </w:rPr>
            </w:pPr>
            <w:r w:rsidRPr="00C65F56">
              <w:rPr>
                <w:rFonts w:cs="Arial"/>
                <w:b/>
                <w:szCs w:val="22"/>
              </w:rPr>
              <w:t xml:space="preserve">Podčlánok </w:t>
            </w:r>
            <w:r w:rsidRPr="00FE4170">
              <w:rPr>
                <w:rFonts w:cs="Arial"/>
                <w:b/>
                <w:szCs w:val="22"/>
              </w:rPr>
              <w:t>3.4</w:t>
            </w:r>
          </w:p>
        </w:tc>
        <w:tc>
          <w:tcPr>
            <w:tcW w:w="2472" w:type="dxa"/>
          </w:tcPr>
          <w:p w14:paraId="23E695DA" w14:textId="77777777" w:rsidR="002D3D82" w:rsidRPr="00A86531" w:rsidRDefault="002D3D82" w:rsidP="0083239F">
            <w:pPr>
              <w:rPr>
                <w:rFonts w:cs="Arial"/>
                <w:b/>
                <w:szCs w:val="22"/>
              </w:rPr>
            </w:pPr>
            <w:r w:rsidRPr="00FB322C">
              <w:rPr>
                <w:rFonts w:cs="Arial"/>
                <w:b/>
                <w:szCs w:val="22"/>
              </w:rPr>
              <w:t xml:space="preserve">Zmena v tíme </w:t>
            </w:r>
            <w:proofErr w:type="spellStart"/>
            <w:r w:rsidRPr="00FB322C">
              <w:rPr>
                <w:rFonts w:cs="Arial"/>
                <w:b/>
                <w:szCs w:val="22"/>
              </w:rPr>
              <w:t>Stavebotechnického</w:t>
            </w:r>
            <w:proofErr w:type="spellEnd"/>
            <w:r w:rsidRPr="00FB322C">
              <w:rPr>
                <w:rFonts w:cs="Arial"/>
                <w:b/>
                <w:szCs w:val="22"/>
              </w:rPr>
              <w:t xml:space="preserve"> dozoru</w:t>
            </w:r>
          </w:p>
        </w:tc>
        <w:tc>
          <w:tcPr>
            <w:tcW w:w="5750" w:type="dxa"/>
            <w:gridSpan w:val="2"/>
          </w:tcPr>
          <w:p w14:paraId="600F9CF8" w14:textId="77777777" w:rsidR="002D3D82" w:rsidRPr="00742FB8" w:rsidRDefault="00906F28" w:rsidP="0083239F">
            <w:pPr>
              <w:pStyle w:val="Default"/>
              <w:jc w:val="both"/>
              <w:rPr>
                <w:color w:val="auto"/>
                <w:sz w:val="22"/>
                <w:szCs w:val="22"/>
              </w:rPr>
            </w:pPr>
            <w:r w:rsidRPr="00F07B96">
              <w:rPr>
                <w:bCs/>
                <w:color w:val="auto"/>
                <w:sz w:val="22"/>
                <w:szCs w:val="22"/>
              </w:rPr>
              <w:t xml:space="preserve">Pôvodný názov </w:t>
            </w:r>
            <w:proofErr w:type="spellStart"/>
            <w:r w:rsidRPr="00F07B96">
              <w:rPr>
                <w:bCs/>
                <w:color w:val="auto"/>
                <w:sz w:val="22"/>
                <w:szCs w:val="22"/>
              </w:rPr>
              <w:t>podčlánku</w:t>
            </w:r>
            <w:proofErr w:type="spellEnd"/>
            <w:r w:rsidRPr="00F07B96">
              <w:rPr>
                <w:bCs/>
                <w:color w:val="auto"/>
                <w:sz w:val="22"/>
                <w:szCs w:val="22"/>
              </w:rPr>
              <w:t xml:space="preserve"> ,,Výmena Stavebného </w:t>
            </w:r>
            <w:proofErr w:type="spellStart"/>
            <w:r w:rsidRPr="00F07B96">
              <w:rPr>
                <w:bCs/>
                <w:color w:val="auto"/>
                <w:sz w:val="22"/>
                <w:szCs w:val="22"/>
              </w:rPr>
              <w:t>dozora</w:t>
            </w:r>
            <w:proofErr w:type="spellEnd"/>
            <w:r w:rsidRPr="00F07B96">
              <w:rPr>
                <w:bCs/>
                <w:color w:val="auto"/>
                <w:sz w:val="22"/>
                <w:szCs w:val="22"/>
              </w:rPr>
              <w:t xml:space="preserve">“ </w:t>
            </w:r>
            <w:proofErr w:type="spellStart"/>
            <w:r w:rsidRPr="00F07B96">
              <w:rPr>
                <w:bCs/>
                <w:color w:val="auto"/>
                <w:sz w:val="22"/>
                <w:szCs w:val="22"/>
              </w:rPr>
              <w:t>nahradťe</w:t>
            </w:r>
            <w:proofErr w:type="spellEnd"/>
            <w:r w:rsidRPr="00F07B96">
              <w:rPr>
                <w:bCs/>
                <w:color w:val="auto"/>
                <w:sz w:val="22"/>
                <w:szCs w:val="22"/>
              </w:rPr>
              <w:t xml:space="preserve"> názvom: ,,Zmena v tíme Stavebnotechnického dozoru“ a zár</w:t>
            </w:r>
            <w:r w:rsidRPr="00742FB8">
              <w:rPr>
                <w:bCs/>
                <w:color w:val="auto"/>
                <w:sz w:val="22"/>
                <w:szCs w:val="22"/>
              </w:rPr>
              <w:t xml:space="preserve">oveň odstráňte celý text </w:t>
            </w:r>
            <w:proofErr w:type="spellStart"/>
            <w:r w:rsidRPr="00742FB8">
              <w:rPr>
                <w:bCs/>
                <w:color w:val="auto"/>
                <w:sz w:val="22"/>
                <w:szCs w:val="22"/>
              </w:rPr>
              <w:t>podčlánku</w:t>
            </w:r>
            <w:proofErr w:type="spellEnd"/>
            <w:r w:rsidRPr="00742FB8">
              <w:rPr>
                <w:bCs/>
                <w:color w:val="auto"/>
                <w:sz w:val="22"/>
                <w:szCs w:val="22"/>
              </w:rPr>
              <w:t xml:space="preserve"> a nahraďte ho textom: </w:t>
            </w:r>
            <w:r w:rsidR="002D3D82" w:rsidRPr="00742FB8">
              <w:rPr>
                <w:color w:val="auto"/>
                <w:sz w:val="22"/>
                <w:szCs w:val="22"/>
              </w:rPr>
              <w:t xml:space="preserve"> </w:t>
            </w:r>
          </w:p>
          <w:p w14:paraId="5205B417" w14:textId="77777777" w:rsidR="002D3D82" w:rsidRPr="00742FB8" w:rsidRDefault="002D3D82" w:rsidP="0083239F">
            <w:pPr>
              <w:pStyle w:val="Default"/>
              <w:jc w:val="both"/>
              <w:rPr>
                <w:color w:val="auto"/>
                <w:sz w:val="22"/>
                <w:szCs w:val="22"/>
              </w:rPr>
            </w:pPr>
          </w:p>
          <w:p w14:paraId="3FDABE5B" w14:textId="561B386E" w:rsidR="002D3D82" w:rsidRPr="00742FB8" w:rsidRDefault="002D3D82" w:rsidP="0083239F">
            <w:pPr>
              <w:pStyle w:val="Default"/>
              <w:jc w:val="both"/>
              <w:rPr>
                <w:color w:val="auto"/>
                <w:sz w:val="22"/>
                <w:szCs w:val="22"/>
              </w:rPr>
            </w:pPr>
            <w:r w:rsidRPr="00742FB8">
              <w:rPr>
                <w:color w:val="auto"/>
                <w:sz w:val="22"/>
                <w:szCs w:val="22"/>
              </w:rPr>
              <w:t xml:space="preserve">„Objednávateľ je povinný písomne upovedomiť Zhotoviteľa o každej zmene v osobe Vedúceho tímu </w:t>
            </w:r>
            <w:r w:rsidR="003772BA">
              <w:rPr>
                <w:color w:val="auto"/>
                <w:sz w:val="22"/>
                <w:szCs w:val="22"/>
              </w:rPr>
              <w:t>S</w:t>
            </w:r>
            <w:r w:rsidRPr="00742FB8">
              <w:rPr>
                <w:color w:val="auto"/>
                <w:sz w:val="22"/>
                <w:szCs w:val="22"/>
              </w:rPr>
              <w:t>tavebnotechnického dozor</w:t>
            </w:r>
            <w:r w:rsidR="00E3157D" w:rsidRPr="00742FB8">
              <w:rPr>
                <w:color w:val="auto"/>
                <w:sz w:val="22"/>
                <w:szCs w:val="22"/>
              </w:rPr>
              <w:t>u</w:t>
            </w:r>
            <w:r w:rsidRPr="00742FB8">
              <w:rPr>
                <w:color w:val="auto"/>
                <w:sz w:val="22"/>
                <w:szCs w:val="22"/>
              </w:rPr>
              <w:t>.</w:t>
            </w:r>
          </w:p>
          <w:p w14:paraId="45C58765" w14:textId="77777777" w:rsidR="00E03521" w:rsidRPr="00742FB8" w:rsidRDefault="00E03521" w:rsidP="0083239F">
            <w:pPr>
              <w:pStyle w:val="Default"/>
              <w:jc w:val="both"/>
              <w:rPr>
                <w:color w:val="auto"/>
                <w:sz w:val="22"/>
                <w:szCs w:val="22"/>
              </w:rPr>
            </w:pPr>
          </w:p>
          <w:p w14:paraId="1E3C4C68" w14:textId="347900B9" w:rsidR="00335AB6" w:rsidRPr="00742FB8" w:rsidRDefault="002D3D82" w:rsidP="0083239F">
            <w:pPr>
              <w:pStyle w:val="Default"/>
              <w:jc w:val="both"/>
              <w:rPr>
                <w:color w:val="auto"/>
                <w:sz w:val="22"/>
                <w:szCs w:val="22"/>
              </w:rPr>
            </w:pPr>
            <w:r w:rsidRPr="00742FB8">
              <w:rPr>
                <w:color w:val="auto"/>
                <w:sz w:val="22"/>
                <w:szCs w:val="22"/>
              </w:rPr>
              <w:lastRenderedPageBreak/>
              <w:t xml:space="preserve">Stavebnotechnický dozor je povinný písomne upovedomiť Zhotoviteľa o každej zmene </w:t>
            </w:r>
            <w:r w:rsidR="00212D18">
              <w:rPr>
                <w:color w:val="auto"/>
                <w:sz w:val="22"/>
                <w:szCs w:val="22"/>
              </w:rPr>
              <w:t xml:space="preserve">v </w:t>
            </w:r>
            <w:r w:rsidR="00335AB6">
              <w:rPr>
                <w:color w:val="auto"/>
                <w:sz w:val="22"/>
                <w:szCs w:val="22"/>
              </w:rPr>
              <w:t>tím</w:t>
            </w:r>
            <w:r w:rsidR="00212D18">
              <w:rPr>
                <w:color w:val="auto"/>
                <w:sz w:val="22"/>
                <w:szCs w:val="22"/>
              </w:rPr>
              <w:t>e</w:t>
            </w:r>
            <w:r w:rsidR="00335AB6">
              <w:rPr>
                <w:color w:val="auto"/>
                <w:sz w:val="22"/>
                <w:szCs w:val="22"/>
              </w:rPr>
              <w:t xml:space="preserve"> Stavebnotechnického dozoru.</w:t>
            </w:r>
          </w:p>
          <w:p w14:paraId="6FA6F2E6" w14:textId="77777777" w:rsidR="002D3D82" w:rsidRPr="00742FB8" w:rsidRDefault="002D3D82" w:rsidP="0083239F">
            <w:pPr>
              <w:pStyle w:val="Default"/>
              <w:jc w:val="both"/>
              <w:rPr>
                <w:color w:val="auto"/>
                <w:sz w:val="22"/>
                <w:szCs w:val="22"/>
              </w:rPr>
            </w:pPr>
            <w:r w:rsidRPr="00742FB8">
              <w:rPr>
                <w:color w:val="auto"/>
                <w:sz w:val="22"/>
                <w:szCs w:val="22"/>
              </w:rPr>
              <w:t xml:space="preserve"> </w:t>
            </w:r>
          </w:p>
          <w:p w14:paraId="72C14641" w14:textId="77777777" w:rsidR="002D3D82" w:rsidRDefault="002D3D82" w:rsidP="0083239F">
            <w:pPr>
              <w:pStyle w:val="Default"/>
              <w:jc w:val="both"/>
              <w:rPr>
                <w:color w:val="auto"/>
                <w:sz w:val="22"/>
                <w:szCs w:val="22"/>
              </w:rPr>
            </w:pPr>
            <w:r w:rsidRPr="005B0752">
              <w:rPr>
                <w:color w:val="auto"/>
                <w:sz w:val="22"/>
                <w:szCs w:val="22"/>
              </w:rPr>
              <w:t>Zmeny v personálnom zložení tímu Stavebnotechnického dozor</w:t>
            </w:r>
            <w:r w:rsidR="00E3157D" w:rsidRPr="005B0752">
              <w:rPr>
                <w:color w:val="auto"/>
                <w:sz w:val="22"/>
                <w:szCs w:val="22"/>
              </w:rPr>
              <w:t>u</w:t>
            </w:r>
            <w:r w:rsidRPr="005B0752">
              <w:rPr>
                <w:color w:val="auto"/>
                <w:sz w:val="22"/>
                <w:szCs w:val="22"/>
              </w:rPr>
              <w:t xml:space="preserve"> v súlade s týmto </w:t>
            </w:r>
            <w:proofErr w:type="spellStart"/>
            <w:r w:rsidRPr="005B0752">
              <w:rPr>
                <w:color w:val="auto"/>
                <w:sz w:val="22"/>
                <w:szCs w:val="22"/>
              </w:rPr>
              <w:t>podčlánkom</w:t>
            </w:r>
            <w:proofErr w:type="spellEnd"/>
            <w:r w:rsidRPr="005B0752">
              <w:rPr>
                <w:color w:val="auto"/>
                <w:sz w:val="22"/>
                <w:szCs w:val="22"/>
              </w:rPr>
              <w:t xml:space="preserve"> budú Zhotoviteľovi oznamované po celú dobu účinnosti Zmluvy, pričom dôvody zmeny nie je potrebné uvádzať.“</w:t>
            </w:r>
          </w:p>
          <w:p w14:paraId="7BB1309C" w14:textId="77777777" w:rsidR="00F423CC" w:rsidRPr="005B0752" w:rsidRDefault="00F423CC" w:rsidP="0083239F">
            <w:pPr>
              <w:pStyle w:val="Default"/>
              <w:jc w:val="both"/>
              <w:rPr>
                <w:color w:val="auto"/>
                <w:sz w:val="22"/>
                <w:szCs w:val="22"/>
              </w:rPr>
            </w:pPr>
          </w:p>
        </w:tc>
      </w:tr>
      <w:tr w:rsidR="00951265" w:rsidRPr="006C2974" w14:paraId="00370D64" w14:textId="77777777" w:rsidTr="00F670F8">
        <w:trPr>
          <w:gridAfter w:val="1"/>
          <w:wAfter w:w="687" w:type="dxa"/>
          <w:trHeight w:val="879"/>
        </w:trPr>
        <w:tc>
          <w:tcPr>
            <w:tcW w:w="1384" w:type="dxa"/>
            <w:gridSpan w:val="2"/>
          </w:tcPr>
          <w:p w14:paraId="18D599EC" w14:textId="77777777" w:rsidR="00A34FAC" w:rsidRPr="00FE4170" w:rsidRDefault="00A34FAC" w:rsidP="0083239F">
            <w:pPr>
              <w:rPr>
                <w:rFonts w:cs="Arial"/>
                <w:b/>
                <w:szCs w:val="22"/>
              </w:rPr>
            </w:pPr>
            <w:r w:rsidRPr="00C65F56">
              <w:rPr>
                <w:rFonts w:cs="Arial"/>
                <w:b/>
                <w:szCs w:val="22"/>
              </w:rPr>
              <w:lastRenderedPageBreak/>
              <w:t xml:space="preserve">Podčlánok </w:t>
            </w:r>
          </w:p>
          <w:p w14:paraId="557EB56B" w14:textId="77777777" w:rsidR="00A34FAC" w:rsidRPr="00FB322C" w:rsidRDefault="00A34FAC" w:rsidP="0083239F">
            <w:pPr>
              <w:rPr>
                <w:rFonts w:cs="Arial"/>
                <w:b/>
                <w:szCs w:val="22"/>
              </w:rPr>
            </w:pPr>
            <w:r w:rsidRPr="00FB322C">
              <w:rPr>
                <w:rFonts w:cs="Arial"/>
                <w:b/>
                <w:szCs w:val="22"/>
              </w:rPr>
              <w:t>3.6</w:t>
            </w:r>
          </w:p>
        </w:tc>
        <w:tc>
          <w:tcPr>
            <w:tcW w:w="2472" w:type="dxa"/>
          </w:tcPr>
          <w:p w14:paraId="7902BD08" w14:textId="77777777" w:rsidR="00A34FAC" w:rsidRPr="00A86531" w:rsidRDefault="00A34FAC" w:rsidP="0083239F">
            <w:pPr>
              <w:rPr>
                <w:rFonts w:cs="Arial"/>
                <w:b/>
                <w:szCs w:val="22"/>
              </w:rPr>
            </w:pPr>
            <w:r w:rsidRPr="00A86531">
              <w:rPr>
                <w:rFonts w:cs="Arial"/>
                <w:b/>
                <w:szCs w:val="22"/>
              </w:rPr>
              <w:t>Pravidelné pracovné rokovania</w:t>
            </w:r>
          </w:p>
        </w:tc>
        <w:tc>
          <w:tcPr>
            <w:tcW w:w="5750" w:type="dxa"/>
            <w:gridSpan w:val="2"/>
          </w:tcPr>
          <w:p w14:paraId="791AE313" w14:textId="77777777" w:rsidR="00A34FAC" w:rsidRPr="00F07B96" w:rsidRDefault="00A34FAC" w:rsidP="0083239F">
            <w:pPr>
              <w:rPr>
                <w:rFonts w:cs="Arial"/>
                <w:bCs/>
                <w:szCs w:val="22"/>
              </w:rPr>
            </w:pPr>
            <w:r w:rsidRPr="00F07B96">
              <w:rPr>
                <w:rFonts w:cs="Arial"/>
                <w:bCs/>
                <w:szCs w:val="22"/>
              </w:rPr>
              <w:t>Vložte nový podčlánok 3.6:</w:t>
            </w:r>
          </w:p>
          <w:p w14:paraId="178643D2" w14:textId="77777777" w:rsidR="00A34FAC" w:rsidRPr="00742FB8" w:rsidRDefault="00A34FAC" w:rsidP="0083239F">
            <w:pPr>
              <w:rPr>
                <w:rFonts w:cs="Arial"/>
              </w:rPr>
            </w:pPr>
            <w:r w:rsidRPr="00742FB8">
              <w:rPr>
                <w:rFonts w:cs="Arial"/>
              </w:rPr>
              <w:t xml:space="preserve"> </w:t>
            </w:r>
          </w:p>
          <w:p w14:paraId="14E482C5" w14:textId="569CEFE2" w:rsidR="00A34FAC" w:rsidRPr="006C2974" w:rsidRDefault="00F423CC" w:rsidP="0083239F">
            <w:pPr>
              <w:ind w:right="141"/>
              <w:jc w:val="both"/>
              <w:rPr>
                <w:rFonts w:cs="Arial"/>
              </w:rPr>
            </w:pPr>
            <w:r>
              <w:rPr>
                <w:rFonts w:cs="Arial"/>
              </w:rPr>
              <w:t>„</w:t>
            </w:r>
            <w:r w:rsidR="00C31815" w:rsidRPr="00742FB8">
              <w:rPr>
                <w:rFonts w:cs="Arial"/>
              </w:rPr>
              <w:t>K</w:t>
            </w:r>
            <w:r w:rsidR="00A34FAC" w:rsidRPr="00742FB8">
              <w:rPr>
                <w:rFonts w:cs="Arial"/>
              </w:rPr>
              <w:t>ontrolné dni zvoláva Stavebnotechnický dozor</w:t>
            </w:r>
            <w:r w:rsidR="00EE3179">
              <w:rPr>
                <w:rFonts w:cs="Arial"/>
              </w:rPr>
              <w:t xml:space="preserve"> a/alebo Objednávateľ (štatutárne kontrolné dni)</w:t>
            </w:r>
            <w:r w:rsidR="00A34FAC" w:rsidRPr="00742FB8">
              <w:rPr>
                <w:rFonts w:cs="Arial"/>
              </w:rPr>
              <w:t xml:space="preserve"> a musia sa konať v pravidelných intervaloch, najmenej raz do mesiaca a koordinačné porady stavby najmenej raz do týždňa</w:t>
            </w:r>
            <w:r w:rsidR="004D1122" w:rsidRPr="00742FB8">
              <w:rPr>
                <w:rFonts w:cs="Arial"/>
              </w:rPr>
              <w:t>, prípadne podľa potreby a dohody zmluvných Strán aj častejšie</w:t>
            </w:r>
            <w:r w:rsidR="00A34FAC" w:rsidRPr="00742FB8">
              <w:rPr>
                <w:rFonts w:cs="Arial"/>
              </w:rPr>
              <w:t xml:space="preserve">. </w:t>
            </w:r>
            <w:r w:rsidR="0009086A">
              <w:rPr>
                <w:rFonts w:cs="Arial"/>
              </w:rPr>
              <w:t>Štatutárnych Kontrolných dní</w:t>
            </w:r>
            <w:r w:rsidR="00EE3179">
              <w:rPr>
                <w:rFonts w:cs="Arial"/>
              </w:rPr>
              <w:t xml:space="preserve">, </w:t>
            </w:r>
            <w:r w:rsidR="00C31815" w:rsidRPr="00742FB8">
              <w:rPr>
                <w:rFonts w:cs="Arial"/>
              </w:rPr>
              <w:t xml:space="preserve">Kontrolných dní a koordinačných porád stavby (ďalej len „Pravidelné </w:t>
            </w:r>
            <w:r w:rsidR="002D3D82" w:rsidRPr="00742FB8">
              <w:rPr>
                <w:rFonts w:cs="Arial"/>
              </w:rPr>
              <w:t xml:space="preserve">pracovné </w:t>
            </w:r>
            <w:r w:rsidR="00A34FAC" w:rsidRPr="00742FB8">
              <w:rPr>
                <w:rFonts w:cs="Arial"/>
              </w:rPr>
              <w:t>rokovan</w:t>
            </w:r>
            <w:r w:rsidR="00C31815" w:rsidRPr="00742FB8">
              <w:rPr>
                <w:rFonts w:cs="Arial"/>
              </w:rPr>
              <w:t>ia“)</w:t>
            </w:r>
            <w:r w:rsidR="00A34FAC" w:rsidRPr="00742FB8">
              <w:rPr>
                <w:rFonts w:cs="Arial"/>
              </w:rPr>
              <w:t xml:space="preserve"> sú povinní zúčastňovať sa: Predstaviteľ Zhotoviteľa, Stavebnotechnický dozor a Objednávateľ spolu s ostatnými pracovníkmi, ktorých sa agenda pracovných rokovaní týka</w:t>
            </w:r>
            <w:r w:rsidR="00AA7FB9" w:rsidRPr="005B0752">
              <w:rPr>
                <w:rFonts w:cs="Arial"/>
              </w:rPr>
              <w:t xml:space="preserve">, vrátane </w:t>
            </w:r>
            <w:r w:rsidR="00076D24" w:rsidRPr="005B0752">
              <w:rPr>
                <w:rFonts w:cs="Arial"/>
                <w:u w:val="single"/>
              </w:rPr>
              <w:t>Hlavného  inžiniera projektu</w:t>
            </w:r>
            <w:r w:rsidR="00076D24" w:rsidRPr="005B0752">
              <w:rPr>
                <w:rFonts w:cs="Arial"/>
              </w:rPr>
              <w:t xml:space="preserve">  </w:t>
            </w:r>
            <w:r w:rsidR="00AA7FB9" w:rsidRPr="005B0752">
              <w:rPr>
                <w:rFonts w:cs="Arial"/>
              </w:rPr>
              <w:t>pre operatívne zabezpečenie riešenia projektových prác</w:t>
            </w:r>
            <w:r w:rsidR="00A34FAC" w:rsidRPr="005B0752">
              <w:rPr>
                <w:rFonts w:cs="Arial"/>
              </w:rPr>
              <w:t xml:space="preserve">. Zmyslom </w:t>
            </w:r>
            <w:r w:rsidR="00C31815" w:rsidRPr="005B0752">
              <w:rPr>
                <w:rFonts w:cs="Arial"/>
              </w:rPr>
              <w:t xml:space="preserve">Pravidelných </w:t>
            </w:r>
            <w:r w:rsidR="00A34FAC" w:rsidRPr="005B0752">
              <w:rPr>
                <w:rFonts w:cs="Arial"/>
              </w:rPr>
              <w:t xml:space="preserve">pracovných rokovaní je monitorovanie postupu </w:t>
            </w:r>
            <w:r w:rsidR="00AA7FB9" w:rsidRPr="001A0DDF">
              <w:rPr>
                <w:rFonts w:cs="Arial"/>
              </w:rPr>
              <w:t xml:space="preserve">projektových </w:t>
            </w:r>
            <w:r w:rsidR="0079416F" w:rsidRPr="00C96E7C">
              <w:rPr>
                <w:rFonts w:cs="Arial"/>
              </w:rPr>
              <w:t xml:space="preserve">                       </w:t>
            </w:r>
            <w:r w:rsidR="00AA7FB9" w:rsidRPr="006C2974">
              <w:rPr>
                <w:rFonts w:cs="Arial"/>
              </w:rPr>
              <w:t xml:space="preserve">a </w:t>
            </w:r>
            <w:r w:rsidR="00A34FAC" w:rsidRPr="006C2974">
              <w:rPr>
                <w:rFonts w:cs="Arial"/>
              </w:rPr>
              <w:t xml:space="preserve">stavebných prác vrátane vyhodnotenia postupu oproti Harmonogramu prác, preskúmanie prípravy následných inžinierskych činností, plánovanie a koordinácia prác. </w:t>
            </w:r>
          </w:p>
          <w:p w14:paraId="1D796AE1" w14:textId="77777777" w:rsidR="00A34FAC" w:rsidRPr="006C2974" w:rsidRDefault="00A34FAC" w:rsidP="0083239F">
            <w:pPr>
              <w:ind w:right="141"/>
              <w:jc w:val="both"/>
              <w:rPr>
                <w:rFonts w:cs="Arial"/>
              </w:rPr>
            </w:pPr>
            <w:r w:rsidRPr="006C2974">
              <w:rPr>
                <w:rFonts w:cs="Arial"/>
              </w:rPr>
              <w:t xml:space="preserve">Stavebnotechnický dozor je povinný zaznamenať agendu týchto </w:t>
            </w:r>
            <w:r w:rsidR="00C31815" w:rsidRPr="006C2974">
              <w:rPr>
                <w:rFonts w:cs="Arial"/>
              </w:rPr>
              <w:t xml:space="preserve">Pravidelných </w:t>
            </w:r>
            <w:r w:rsidRPr="006C2974">
              <w:rPr>
                <w:rFonts w:cs="Arial"/>
              </w:rPr>
              <w:t xml:space="preserve">pracovných rokovaní </w:t>
            </w:r>
            <w:r w:rsidR="0079416F" w:rsidRPr="006C2974">
              <w:rPr>
                <w:rFonts w:cs="Arial"/>
              </w:rPr>
              <w:t xml:space="preserve">                      </w:t>
            </w:r>
            <w:r w:rsidRPr="006C2974">
              <w:rPr>
                <w:rFonts w:cs="Arial"/>
              </w:rPr>
              <w:t xml:space="preserve">a doručiť kópiu zápisu z rokovania všetkým jeho účastníkom. V zápise musia byť uvedené osoby zodpovedné za pridelené úlohy a určené termíny plnenia. Tieto zodpovednosti musia byť v súlade </w:t>
            </w:r>
            <w:r w:rsidR="0079416F" w:rsidRPr="006C2974">
              <w:rPr>
                <w:rFonts w:cs="Arial"/>
              </w:rPr>
              <w:t xml:space="preserve">                   </w:t>
            </w:r>
            <w:r w:rsidRPr="006C2974">
              <w:rPr>
                <w:rFonts w:cs="Arial"/>
              </w:rPr>
              <w:t xml:space="preserve">so Zmluvou. </w:t>
            </w:r>
          </w:p>
          <w:p w14:paraId="5605ECC3" w14:textId="77777777" w:rsidR="00A34FAC" w:rsidRPr="006C2974" w:rsidRDefault="00A34FAC" w:rsidP="0083239F">
            <w:pPr>
              <w:ind w:right="141"/>
              <w:jc w:val="both"/>
              <w:rPr>
                <w:rFonts w:cs="Arial"/>
              </w:rPr>
            </w:pPr>
          </w:p>
          <w:p w14:paraId="3C58E96E" w14:textId="4AEB1ED0" w:rsidR="00A34FAC" w:rsidRDefault="00A34FAC" w:rsidP="0083239F">
            <w:pPr>
              <w:tabs>
                <w:tab w:val="left" w:pos="5560"/>
              </w:tabs>
              <w:ind w:right="41"/>
              <w:jc w:val="both"/>
              <w:rPr>
                <w:rFonts w:cs="Arial"/>
              </w:rPr>
            </w:pPr>
            <w:r w:rsidRPr="006C2974">
              <w:rPr>
                <w:rFonts w:cs="Arial"/>
              </w:rPr>
              <w:t xml:space="preserve">Všetky záznamy z  </w:t>
            </w:r>
            <w:r w:rsidR="00C31815" w:rsidRPr="006C2974">
              <w:rPr>
                <w:rFonts w:cs="Arial"/>
              </w:rPr>
              <w:t>Pravidelných pracovných rokovaní</w:t>
            </w:r>
            <w:r w:rsidRPr="006C2974">
              <w:rPr>
                <w:rFonts w:cs="Arial"/>
              </w:rPr>
              <w:t xml:space="preserve">, alebo ich časť, podpísané </w:t>
            </w:r>
            <w:r w:rsidR="00AA7FB9" w:rsidRPr="006C2974">
              <w:rPr>
                <w:rFonts w:cs="Arial"/>
              </w:rPr>
              <w:t>P</w:t>
            </w:r>
            <w:r w:rsidRPr="006C2974">
              <w:rPr>
                <w:rFonts w:cs="Arial"/>
              </w:rPr>
              <w:t>redstaviteľom Zhotoviteľa, Stavebnotechnickým dozorom a Objednávateľom ako správne a úplné, budú predstavovať autorizovaný záznam o prediskutovaných a dohodnutých záležitostiach. Tieto záznamy však v žiadnom prípade nenahrádzajú schválenia, potvrdenia, súhlasy a rozhodnutia, ktoré musia byť vydané v súlade s </w:t>
            </w:r>
            <w:proofErr w:type="spellStart"/>
            <w:r w:rsidRPr="006C2974">
              <w:rPr>
                <w:rFonts w:cs="Arial"/>
              </w:rPr>
              <w:t>podčlánkom</w:t>
            </w:r>
            <w:proofErr w:type="spellEnd"/>
            <w:r w:rsidRPr="006C2974">
              <w:rPr>
                <w:rFonts w:cs="Arial"/>
              </w:rPr>
              <w:t xml:space="preserve"> 1.3 (</w:t>
            </w:r>
            <w:r w:rsidRPr="006C2974">
              <w:rPr>
                <w:rFonts w:cs="Arial"/>
                <w:i/>
              </w:rPr>
              <w:t xml:space="preserve">Komunikácia) </w:t>
            </w:r>
            <w:r w:rsidRPr="006C2974">
              <w:rPr>
                <w:rFonts w:cs="Arial"/>
              </w:rPr>
              <w:t>Zmluvných podmienok</w:t>
            </w:r>
            <w:r w:rsidR="00782BC0">
              <w:rPr>
                <w:rFonts w:cs="Arial"/>
              </w:rPr>
              <w:t xml:space="preserve"> a ani zmenu zmluvne dohodnutých podmienok realizácie Diela</w:t>
            </w:r>
            <w:r w:rsidRPr="006C2974">
              <w:rPr>
                <w:rFonts w:cs="Arial"/>
              </w:rPr>
              <w:t>.</w:t>
            </w:r>
          </w:p>
          <w:p w14:paraId="3909FCA3" w14:textId="77777777" w:rsidR="004B1BA5" w:rsidRPr="006C2974" w:rsidRDefault="004B1BA5" w:rsidP="0083239F">
            <w:pPr>
              <w:tabs>
                <w:tab w:val="left" w:pos="5560"/>
              </w:tabs>
              <w:ind w:right="41"/>
              <w:jc w:val="both"/>
              <w:rPr>
                <w:rFonts w:cs="Arial"/>
              </w:rPr>
            </w:pPr>
          </w:p>
          <w:p w14:paraId="39FFECB7" w14:textId="77777777" w:rsidR="00EB4BD0" w:rsidRPr="006C2974" w:rsidRDefault="00A34FAC" w:rsidP="0083239F">
            <w:pPr>
              <w:tabs>
                <w:tab w:val="left" w:pos="5560"/>
              </w:tabs>
              <w:ind w:right="41"/>
              <w:jc w:val="both"/>
              <w:rPr>
                <w:rFonts w:cs="Arial"/>
              </w:rPr>
            </w:pPr>
            <w:r w:rsidRPr="006C2974">
              <w:rPr>
                <w:rFonts w:cs="Arial"/>
              </w:rPr>
              <w:t xml:space="preserve">V prípade, ak sa </w:t>
            </w:r>
            <w:r w:rsidR="00C31815" w:rsidRPr="006C2974">
              <w:rPr>
                <w:rFonts w:cs="Arial"/>
              </w:rPr>
              <w:t xml:space="preserve">Pravidelných </w:t>
            </w:r>
            <w:r w:rsidRPr="006C2974">
              <w:rPr>
                <w:rFonts w:cs="Arial"/>
              </w:rPr>
              <w:t>pracovných rokovaní  nebudú zúčastňovať Predstaviteľ Zhotoviteľa spolu s ostatnými pracovníkmi, ktorých sa agenda rokovaní</w:t>
            </w:r>
            <w:r w:rsidR="00AA7FB9" w:rsidRPr="006C2974">
              <w:rPr>
                <w:rFonts w:cs="Arial"/>
              </w:rPr>
              <w:t xml:space="preserve"> </w:t>
            </w:r>
            <w:r w:rsidRPr="006C2974">
              <w:rPr>
                <w:rFonts w:cs="Arial"/>
              </w:rPr>
              <w:t>týka</w:t>
            </w:r>
            <w:r w:rsidR="002D28AF" w:rsidRPr="006C2974">
              <w:rPr>
                <w:rFonts w:cs="Arial"/>
              </w:rPr>
              <w:t xml:space="preserve"> </w:t>
            </w:r>
            <w:r w:rsidRPr="006C2974">
              <w:rPr>
                <w:rFonts w:cs="Arial"/>
              </w:rPr>
              <w:t xml:space="preserve">podľa požiadaviek Stavebnotechnického dozoru, </w:t>
            </w:r>
            <w:r w:rsidR="002D28AF" w:rsidRPr="006C2974">
              <w:rPr>
                <w:rFonts w:cs="Arial"/>
              </w:rPr>
              <w:t xml:space="preserve">vrátane </w:t>
            </w:r>
            <w:r w:rsidR="006E0C52" w:rsidRPr="006C2974">
              <w:rPr>
                <w:rFonts w:cs="Arial"/>
              </w:rPr>
              <w:t xml:space="preserve">Hlavného inžiniera </w:t>
            </w:r>
            <w:r w:rsidR="002D28AF" w:rsidRPr="006C2974">
              <w:rPr>
                <w:rFonts w:cs="Arial"/>
              </w:rPr>
              <w:t>projekt</w:t>
            </w:r>
            <w:r w:rsidR="00951265" w:rsidRPr="006C2974">
              <w:rPr>
                <w:rFonts w:cs="Arial"/>
              </w:rPr>
              <w:t>u,</w:t>
            </w:r>
            <w:r w:rsidR="002D28AF" w:rsidRPr="006C2974">
              <w:rPr>
                <w:rFonts w:cs="Arial"/>
              </w:rPr>
              <w:t xml:space="preserve"> </w:t>
            </w:r>
            <w:r w:rsidRPr="006C2974">
              <w:rPr>
                <w:rFonts w:cs="Arial"/>
              </w:rPr>
              <w:t xml:space="preserve">aj napriek tomu, </w:t>
            </w:r>
            <w:r w:rsidR="0079416F" w:rsidRPr="006C2974">
              <w:rPr>
                <w:rFonts w:cs="Arial"/>
              </w:rPr>
              <w:t xml:space="preserve">                </w:t>
            </w:r>
            <w:r w:rsidRPr="006C2974">
              <w:rPr>
                <w:rFonts w:cs="Arial"/>
              </w:rPr>
              <w:t xml:space="preserve">že boli Stavebnotechnickým dozorom vyzvaní, aby sa </w:t>
            </w:r>
            <w:r w:rsidRPr="006C2974">
              <w:rPr>
                <w:rFonts w:cs="Arial"/>
              </w:rPr>
              <w:lastRenderedPageBreak/>
              <w:t xml:space="preserve">zúčastnili, vzniká  Objednávateľovi nárok na zaplatenie zmluvnej pokuty vo výške 300,- </w:t>
            </w:r>
            <w:r w:rsidR="007125F9" w:rsidRPr="006C2974">
              <w:rPr>
                <w:rFonts w:cs="Arial"/>
              </w:rPr>
              <w:t xml:space="preserve">EUR </w:t>
            </w:r>
            <w:r w:rsidRPr="006C2974">
              <w:rPr>
                <w:rFonts w:cs="Arial"/>
              </w:rPr>
              <w:t xml:space="preserve">(slovom tristo </w:t>
            </w:r>
            <w:r w:rsidR="00634261" w:rsidRPr="006C2974">
              <w:rPr>
                <w:rFonts w:cs="Arial"/>
              </w:rPr>
              <w:t>eur</w:t>
            </w:r>
            <w:r w:rsidRPr="006C2974">
              <w:rPr>
                <w:rFonts w:cs="Arial"/>
              </w:rPr>
              <w:t>) za každé porušenie tejto povinnosti</w:t>
            </w:r>
            <w:r w:rsidR="00C31815" w:rsidRPr="006C2974">
              <w:rPr>
                <w:rFonts w:cs="Arial"/>
              </w:rPr>
              <w:t>, t.j. za neúčasť každej jednotlivej osoby na Pravidelnom pracovnom rokovaní</w:t>
            </w:r>
            <w:r w:rsidRPr="006C2974">
              <w:rPr>
                <w:rFonts w:cs="Arial"/>
              </w:rPr>
              <w:t xml:space="preserve">. Zaplatenie zmluvnej pokuty nemá vplyv na plnenie povinnosti v súlade s týmto </w:t>
            </w:r>
            <w:proofErr w:type="spellStart"/>
            <w:r w:rsidRPr="006C2974">
              <w:rPr>
                <w:rFonts w:cs="Arial"/>
              </w:rPr>
              <w:t>podčlánkom</w:t>
            </w:r>
            <w:proofErr w:type="spellEnd"/>
            <w:r w:rsidRPr="006C2974">
              <w:rPr>
                <w:rFonts w:cs="Arial"/>
              </w:rPr>
              <w:t xml:space="preserve">. Zmluvná pokuta sa bude uhrádzať na základe penalizačnej faktúry vyhotovenej Objednávateľom a doporučene doručenej do sídla Zhotoviteľa. Lehota splatnosti tejto faktúry je 30 dní odo dňa jej doporučeného doručenia do sídla Zhotoviteľa.“ </w:t>
            </w:r>
          </w:p>
          <w:p w14:paraId="2A28F476" w14:textId="77777777" w:rsidR="002D28AF" w:rsidRPr="006C2974" w:rsidRDefault="002D28AF" w:rsidP="0083239F">
            <w:pPr>
              <w:tabs>
                <w:tab w:val="left" w:pos="5560"/>
              </w:tabs>
              <w:ind w:right="41"/>
              <w:jc w:val="both"/>
              <w:rPr>
                <w:rFonts w:cs="Arial"/>
              </w:rPr>
            </w:pPr>
          </w:p>
        </w:tc>
      </w:tr>
      <w:tr w:rsidR="00951265" w:rsidRPr="006C2974" w14:paraId="123A61B2" w14:textId="77777777" w:rsidTr="00750B2F">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wBefore w:w="31" w:type="dxa"/>
          <w:trHeight w:val="77"/>
        </w:trPr>
        <w:tc>
          <w:tcPr>
            <w:tcW w:w="10262" w:type="dxa"/>
            <w:gridSpan w:val="5"/>
          </w:tcPr>
          <w:p w14:paraId="5B09637C" w14:textId="77777777" w:rsidR="00F670F8" w:rsidRPr="00C65F56" w:rsidRDefault="00F670F8" w:rsidP="0083239F">
            <w:pPr>
              <w:rPr>
                <w:rFonts w:cs="Arial"/>
                <w:b/>
                <w:szCs w:val="22"/>
              </w:rPr>
            </w:pPr>
          </w:p>
        </w:tc>
      </w:tr>
      <w:tr w:rsidR="00951265" w:rsidRPr="006C2974" w14:paraId="729ACF34" w14:textId="77777777" w:rsidTr="00F670F8">
        <w:trPr>
          <w:gridAfter w:val="1"/>
          <w:wAfter w:w="687" w:type="dxa"/>
          <w:trHeight w:val="397"/>
        </w:trPr>
        <w:tc>
          <w:tcPr>
            <w:tcW w:w="1384" w:type="dxa"/>
            <w:gridSpan w:val="2"/>
          </w:tcPr>
          <w:p w14:paraId="64C29CC3" w14:textId="77777777" w:rsidR="00A34FAC" w:rsidRPr="00FE4170" w:rsidRDefault="00A34FAC" w:rsidP="0083239F">
            <w:pPr>
              <w:rPr>
                <w:rFonts w:cs="Arial"/>
                <w:b/>
                <w:szCs w:val="22"/>
              </w:rPr>
            </w:pPr>
            <w:r w:rsidRPr="00C65F56">
              <w:rPr>
                <w:rFonts w:cs="Arial"/>
                <w:b/>
                <w:szCs w:val="22"/>
              </w:rPr>
              <w:t xml:space="preserve">Podčlánok </w:t>
            </w:r>
          </w:p>
          <w:p w14:paraId="1904E066" w14:textId="77777777" w:rsidR="00A34FAC" w:rsidRPr="00FB322C" w:rsidRDefault="00A34FAC" w:rsidP="0083239F">
            <w:pPr>
              <w:rPr>
                <w:rFonts w:cs="Arial"/>
                <w:b/>
                <w:szCs w:val="22"/>
              </w:rPr>
            </w:pPr>
            <w:r w:rsidRPr="00FB322C">
              <w:rPr>
                <w:rFonts w:cs="Arial"/>
                <w:b/>
                <w:szCs w:val="22"/>
              </w:rPr>
              <w:t>4.1</w:t>
            </w:r>
          </w:p>
        </w:tc>
        <w:tc>
          <w:tcPr>
            <w:tcW w:w="2472" w:type="dxa"/>
          </w:tcPr>
          <w:p w14:paraId="6B2170AF" w14:textId="77777777" w:rsidR="00A34FAC" w:rsidRPr="00C65F56" w:rsidRDefault="00A34FAC" w:rsidP="0083239F">
            <w:pPr>
              <w:rPr>
                <w:rFonts w:cs="Arial"/>
                <w:b/>
                <w:szCs w:val="22"/>
              </w:rPr>
            </w:pPr>
            <w:r w:rsidRPr="00A86531">
              <w:rPr>
                <w:rFonts w:cs="Arial"/>
                <w:b/>
                <w:szCs w:val="22"/>
              </w:rPr>
              <w:t>Všeobecné povinnosti Zhotoviteľa</w:t>
            </w:r>
          </w:p>
        </w:tc>
        <w:tc>
          <w:tcPr>
            <w:tcW w:w="5750" w:type="dxa"/>
            <w:gridSpan w:val="2"/>
          </w:tcPr>
          <w:p w14:paraId="7CECDC49" w14:textId="77777777" w:rsidR="00A34FAC" w:rsidRPr="00FE4170" w:rsidRDefault="00A34FAC" w:rsidP="0083239F">
            <w:pPr>
              <w:ind w:right="141"/>
              <w:jc w:val="both"/>
              <w:rPr>
                <w:rFonts w:cs="Arial"/>
              </w:rPr>
            </w:pPr>
          </w:p>
          <w:p w14:paraId="25CBE052" w14:textId="77777777" w:rsidR="00A34FAC" w:rsidRPr="00FB322C" w:rsidRDefault="00A34FAC" w:rsidP="0083239F">
            <w:pPr>
              <w:ind w:right="141"/>
              <w:jc w:val="both"/>
              <w:rPr>
                <w:rFonts w:cs="Arial"/>
              </w:rPr>
            </w:pPr>
            <w:r w:rsidRPr="00FB322C">
              <w:rPr>
                <w:rFonts w:cs="Arial"/>
              </w:rPr>
              <w:t xml:space="preserve">Na konci </w:t>
            </w:r>
            <w:proofErr w:type="spellStart"/>
            <w:r w:rsidRPr="00FB322C">
              <w:rPr>
                <w:rFonts w:cs="Arial"/>
              </w:rPr>
              <w:t>podčlánku</w:t>
            </w:r>
            <w:proofErr w:type="spellEnd"/>
            <w:r w:rsidRPr="00FB322C">
              <w:rPr>
                <w:rFonts w:cs="Arial"/>
              </w:rPr>
              <w:t xml:space="preserve"> vložte text:</w:t>
            </w:r>
          </w:p>
          <w:p w14:paraId="196970C0" w14:textId="77777777" w:rsidR="00A34FAC" w:rsidRPr="00A86531" w:rsidRDefault="00A34FAC" w:rsidP="0083239F">
            <w:pPr>
              <w:ind w:right="141"/>
              <w:jc w:val="both"/>
              <w:rPr>
                <w:rFonts w:cs="Arial"/>
              </w:rPr>
            </w:pPr>
          </w:p>
          <w:p w14:paraId="7D1729BF" w14:textId="29858E99" w:rsidR="00A34FAC" w:rsidRDefault="00A34FAC" w:rsidP="0083239F">
            <w:pPr>
              <w:jc w:val="both"/>
              <w:rPr>
                <w:rFonts w:cs="Arial"/>
              </w:rPr>
            </w:pPr>
            <w:r w:rsidRPr="00F07B96">
              <w:rPr>
                <w:rFonts w:cs="Arial"/>
              </w:rPr>
              <w:t>„Zhotoviteľ je povinný vykazovať výnosy z vyťaženého materiálu (ak taký je) (napr. zemina</w:t>
            </w:r>
            <w:r w:rsidR="00D83D71" w:rsidRPr="00742FB8">
              <w:rPr>
                <w:rFonts w:cs="Arial"/>
              </w:rPr>
              <w:t>, k</w:t>
            </w:r>
            <w:r w:rsidR="00FE52FF" w:rsidRPr="00742FB8">
              <w:rPr>
                <w:rFonts w:cs="Arial"/>
              </w:rPr>
              <w:t>a</w:t>
            </w:r>
            <w:r w:rsidR="00D83D71" w:rsidRPr="00742FB8">
              <w:rPr>
                <w:rFonts w:cs="Arial"/>
              </w:rPr>
              <w:t>menivo</w:t>
            </w:r>
            <w:r w:rsidR="008B063A" w:rsidRPr="00742FB8">
              <w:rPr>
                <w:rFonts w:cs="Arial"/>
              </w:rPr>
              <w:t xml:space="preserve"> </w:t>
            </w:r>
            <w:r w:rsidR="008B063A" w:rsidRPr="00566FC4">
              <w:rPr>
                <w:rFonts w:cs="Arial"/>
              </w:rPr>
              <w:t>a pod.</w:t>
            </w:r>
            <w:r w:rsidR="00566FC4" w:rsidRPr="00566FC4">
              <w:rPr>
                <w:rFonts w:cs="Arial"/>
              </w:rPr>
              <w:t xml:space="preserve">) </w:t>
            </w:r>
            <w:r w:rsidRPr="00FB322C">
              <w:rPr>
                <w:rFonts w:cs="Arial"/>
              </w:rPr>
              <w:t>na základe mesačnej inventarizácie</w:t>
            </w:r>
            <w:r w:rsidR="00D07329" w:rsidRPr="00FB322C">
              <w:rPr>
                <w:rFonts w:cs="Arial"/>
              </w:rPr>
              <w:t xml:space="preserve"> </w:t>
            </w:r>
            <w:r w:rsidRPr="00A86531">
              <w:rPr>
                <w:rFonts w:cs="Arial"/>
              </w:rPr>
              <w:t>vyťaženého materiálu odsúhlasenej Stavebnotechnickým dozorom. Do 15 dní odo dňa odsúhlasenia mesačnej inventarizácie Stavebnotechnickým dozorom je Zhotoviteľ povinný predložiť túto inventarizáciu Objednávateľov</w:t>
            </w:r>
            <w:r w:rsidRPr="00F07B96">
              <w:rPr>
                <w:rFonts w:cs="Arial"/>
              </w:rPr>
              <w:t>i.</w:t>
            </w:r>
          </w:p>
          <w:p w14:paraId="7CA986D5" w14:textId="77777777" w:rsidR="001B1C27" w:rsidRDefault="001B1C27" w:rsidP="0083239F">
            <w:pPr>
              <w:jc w:val="both"/>
              <w:rPr>
                <w:rFonts w:cs="Arial"/>
              </w:rPr>
            </w:pPr>
          </w:p>
          <w:p w14:paraId="5BD040C9" w14:textId="77777777" w:rsidR="008129FD" w:rsidRDefault="008129FD" w:rsidP="008129FD">
            <w:pPr>
              <w:jc w:val="both"/>
              <w:rPr>
                <w:rFonts w:cs="Arial"/>
              </w:rPr>
            </w:pPr>
            <w:r>
              <w:rPr>
                <w:rFonts w:cs="Arial"/>
              </w:rPr>
              <w:t>Výrub drevnej hmoty rastúcej</w:t>
            </w:r>
            <w:r w:rsidRPr="00B73086">
              <w:rPr>
                <w:rFonts w:cs="Arial"/>
              </w:rPr>
              <w:t xml:space="preserve"> mimo les sa vykoná na základe inventarizácie porastov. Drevná hmota je majetkom </w:t>
            </w:r>
            <w:r>
              <w:rPr>
                <w:rFonts w:cs="Arial"/>
              </w:rPr>
              <w:t>Objednávateľa</w:t>
            </w:r>
            <w:r w:rsidRPr="00B73086">
              <w:rPr>
                <w:rFonts w:cs="Arial"/>
              </w:rPr>
              <w:t xml:space="preserve">.  Zhotoviteľ si do svojej ceny zahrnie manipuláciu s vyrúbanou </w:t>
            </w:r>
            <w:r>
              <w:rPr>
                <w:rFonts w:cs="Arial"/>
              </w:rPr>
              <w:t>drevnou hmotou</w:t>
            </w:r>
            <w:r w:rsidRPr="00B73086">
              <w:rPr>
                <w:rFonts w:cs="Arial"/>
              </w:rPr>
              <w:t xml:space="preserve"> a</w:t>
            </w:r>
            <w:r>
              <w:rPr>
                <w:rFonts w:cs="Arial"/>
              </w:rPr>
              <w:t xml:space="preserve"> všetky náklady a poplatky s tým súvisiace a súvisiace s odpredajom drevnej hmoty tretím osobám ( napr. </w:t>
            </w:r>
            <w:r w:rsidRPr="00B73086">
              <w:rPr>
                <w:rFonts w:cs="Arial"/>
              </w:rPr>
              <w:t xml:space="preserve">stráženie, premiestnenie, skládkovanie a pod.) </w:t>
            </w:r>
          </w:p>
          <w:p w14:paraId="5F524EBC" w14:textId="77777777" w:rsidR="008129FD" w:rsidRDefault="008129FD" w:rsidP="008129FD">
            <w:pPr>
              <w:jc w:val="both"/>
              <w:rPr>
                <w:rFonts w:cs="Arial"/>
              </w:rPr>
            </w:pPr>
            <w:r w:rsidRPr="00B73086">
              <w:rPr>
                <w:rFonts w:cs="Arial"/>
              </w:rPr>
              <w:t xml:space="preserve">Zhotoviteľ je povinný zabezpečiť odpredaj drevnej hmoty rastúcej mimo les, ktorá je majetkom </w:t>
            </w:r>
            <w:r>
              <w:rPr>
                <w:rFonts w:cs="Arial"/>
              </w:rPr>
              <w:t>Objednávateľa tretím osobám</w:t>
            </w:r>
            <w:r w:rsidRPr="00B73086">
              <w:rPr>
                <w:rFonts w:cs="Arial"/>
              </w:rPr>
              <w:t xml:space="preserve">,  </w:t>
            </w:r>
            <w:r>
              <w:rPr>
                <w:rFonts w:cs="Arial"/>
              </w:rPr>
              <w:t xml:space="preserve">a to </w:t>
            </w:r>
            <w:r w:rsidRPr="00B73086">
              <w:rPr>
                <w:rFonts w:cs="Arial"/>
              </w:rPr>
              <w:t>na základe najvyššej ponukovej ceny</w:t>
            </w:r>
            <w:r>
              <w:t xml:space="preserve"> </w:t>
            </w:r>
            <w:r w:rsidRPr="00AA386F">
              <w:rPr>
                <w:rFonts w:cs="Arial"/>
              </w:rPr>
              <w:t xml:space="preserve">záujemcu vyplývajúcej z vykonaného prieskumu  trhu. Na účely tohto článku sa za prieskum trhu považuje Zhotoviteľove písomné a/alebo emailové oslovenie najmenej troch rôznych záujemcov o kúpu </w:t>
            </w:r>
            <w:r>
              <w:rPr>
                <w:rFonts w:cs="Arial"/>
              </w:rPr>
              <w:t>drevnej hmoty v predmetnom čase</w:t>
            </w:r>
            <w:r w:rsidRPr="00B73086">
              <w:rPr>
                <w:rFonts w:cs="Arial"/>
              </w:rPr>
              <w:t xml:space="preserve">. </w:t>
            </w:r>
          </w:p>
          <w:p w14:paraId="73A37BD4" w14:textId="64B4A0DD" w:rsidR="008129FD" w:rsidRDefault="008129FD" w:rsidP="008129FD">
            <w:pPr>
              <w:jc w:val="both"/>
              <w:rPr>
                <w:rFonts w:cs="Arial"/>
              </w:rPr>
            </w:pPr>
            <w:r w:rsidRPr="00B73086">
              <w:rPr>
                <w:rFonts w:cs="Arial"/>
              </w:rPr>
              <w:t>Staveb</w:t>
            </w:r>
            <w:r>
              <w:rPr>
                <w:rFonts w:cs="Arial"/>
              </w:rPr>
              <w:t>notechnick</w:t>
            </w:r>
            <w:r w:rsidRPr="00B73086">
              <w:rPr>
                <w:rFonts w:cs="Arial"/>
              </w:rPr>
              <w:t>ý dozor odkontroluje predložené doklady,</w:t>
            </w:r>
            <w:r>
              <w:rPr>
                <w:rFonts w:cs="Arial"/>
              </w:rPr>
              <w:t xml:space="preserve"> všetky predložené cenové ponuky, najmä, avšak nie len</w:t>
            </w:r>
            <w:r w:rsidRPr="00B73086">
              <w:rPr>
                <w:rFonts w:cs="Arial"/>
              </w:rPr>
              <w:t xml:space="preserve"> vážne lístky a</w:t>
            </w:r>
            <w:r>
              <w:rPr>
                <w:rFonts w:cs="Arial"/>
              </w:rPr>
              <w:t> </w:t>
            </w:r>
            <w:r w:rsidRPr="00B73086">
              <w:rPr>
                <w:rFonts w:cs="Arial"/>
              </w:rPr>
              <w:t>s</w:t>
            </w:r>
            <w:r>
              <w:rPr>
                <w:rFonts w:cs="Arial"/>
              </w:rPr>
              <w:t xml:space="preserve"> </w:t>
            </w:r>
            <w:r w:rsidRPr="00B73086">
              <w:rPr>
                <w:rFonts w:cs="Arial"/>
              </w:rPr>
              <w:t>tým súvisiace podklady a Objednávateľ na základe p</w:t>
            </w:r>
            <w:r>
              <w:rPr>
                <w:rFonts w:cs="Arial"/>
              </w:rPr>
              <w:t>otvrdených dokladov od S</w:t>
            </w:r>
            <w:r w:rsidRPr="00B73086">
              <w:rPr>
                <w:rFonts w:cs="Arial"/>
              </w:rPr>
              <w:t>tavebn</w:t>
            </w:r>
            <w:r>
              <w:rPr>
                <w:rFonts w:cs="Arial"/>
              </w:rPr>
              <w:t>otechnick</w:t>
            </w:r>
            <w:r w:rsidRPr="00B73086">
              <w:rPr>
                <w:rFonts w:cs="Arial"/>
              </w:rPr>
              <w:t xml:space="preserve">ého </w:t>
            </w:r>
            <w:proofErr w:type="spellStart"/>
            <w:r w:rsidRPr="00B73086">
              <w:rPr>
                <w:rFonts w:cs="Arial"/>
              </w:rPr>
              <w:t>dozora</w:t>
            </w:r>
            <w:proofErr w:type="spellEnd"/>
            <w:r w:rsidRPr="00B73086">
              <w:rPr>
                <w:rFonts w:cs="Arial"/>
              </w:rPr>
              <w:t xml:space="preserve"> </w:t>
            </w:r>
            <w:r>
              <w:rPr>
                <w:rFonts w:cs="Arial"/>
              </w:rPr>
              <w:t>a predloženej podpísanej zmluvy Zhotoviteľa s treťou osobou o kúpe a predaji drevnej hmoty</w:t>
            </w:r>
            <w:r w:rsidR="00D12502">
              <w:rPr>
                <w:rFonts w:cs="Arial"/>
              </w:rPr>
              <w:t xml:space="preserve"> (sprostredkovanie predaja)</w:t>
            </w:r>
            <w:r>
              <w:rPr>
                <w:rFonts w:cs="Arial"/>
              </w:rPr>
              <w:t xml:space="preserve"> a vystavenej faktúry na túto tretiu osobu, </w:t>
            </w:r>
            <w:r w:rsidRPr="00B73086">
              <w:rPr>
                <w:rFonts w:cs="Arial"/>
              </w:rPr>
              <w:t xml:space="preserve">vystaví faktúru </w:t>
            </w:r>
            <w:r>
              <w:rPr>
                <w:rFonts w:cs="Arial"/>
              </w:rPr>
              <w:t>Zhotoviteľovi</w:t>
            </w:r>
            <w:r w:rsidR="003504ED">
              <w:rPr>
                <w:rFonts w:cs="Arial"/>
              </w:rPr>
              <w:t xml:space="preserve">. </w:t>
            </w:r>
            <w:r w:rsidR="003504ED" w:rsidRPr="003504ED">
              <w:rPr>
                <w:rFonts w:cs="Arial"/>
              </w:rPr>
              <w:t xml:space="preserve">Zhotoviteľ je povinný predložiť Objednávateľovi všetky podklady na vystavenie faktúry bezodkladne najneskôr do 10 dní odo dňa odovzdania drevnej hmoty kupujúcemu. </w:t>
            </w:r>
            <w:r w:rsidRPr="00AA386F">
              <w:rPr>
                <w:rFonts w:cs="Arial"/>
              </w:rPr>
              <w:t>Objednávateľ na z</w:t>
            </w:r>
            <w:r>
              <w:rPr>
                <w:rFonts w:cs="Arial"/>
              </w:rPr>
              <w:t>áklade potvrdených dokladov od S</w:t>
            </w:r>
            <w:r w:rsidRPr="00AA386F">
              <w:rPr>
                <w:rFonts w:cs="Arial"/>
              </w:rPr>
              <w:t>tavebn</w:t>
            </w:r>
            <w:r>
              <w:rPr>
                <w:rFonts w:cs="Arial"/>
              </w:rPr>
              <w:t>otechnick</w:t>
            </w:r>
            <w:r w:rsidRPr="00AA386F">
              <w:rPr>
                <w:rFonts w:cs="Arial"/>
              </w:rPr>
              <w:t xml:space="preserve">ého </w:t>
            </w:r>
            <w:proofErr w:type="spellStart"/>
            <w:r w:rsidRPr="00AA386F">
              <w:rPr>
                <w:rFonts w:cs="Arial"/>
              </w:rPr>
              <w:t>dozora</w:t>
            </w:r>
            <w:proofErr w:type="spellEnd"/>
            <w:r w:rsidRPr="00AA386F">
              <w:rPr>
                <w:rFonts w:cs="Arial"/>
              </w:rPr>
              <w:t xml:space="preserve"> a Hlavného inžiniera stavby  vystaví faktúru na Zhotoviteľa do 15 dní od schválenia vyššie uvedených podkladov</w:t>
            </w:r>
            <w:r>
              <w:rPr>
                <w:rFonts w:cs="Arial"/>
              </w:rPr>
              <w:t xml:space="preserve"> Objednávateľom</w:t>
            </w:r>
            <w:r w:rsidRPr="00AA386F">
              <w:rPr>
                <w:rFonts w:cs="Arial"/>
              </w:rPr>
              <w:t xml:space="preserve">. </w:t>
            </w:r>
            <w:r w:rsidRPr="00B73086">
              <w:rPr>
                <w:rFonts w:cs="Arial"/>
              </w:rPr>
              <w:t xml:space="preserve">Faktúra </w:t>
            </w:r>
            <w:r>
              <w:rPr>
                <w:rFonts w:cs="Arial"/>
              </w:rPr>
              <w:t>bude</w:t>
            </w:r>
            <w:r w:rsidRPr="00B73086">
              <w:rPr>
                <w:rFonts w:cs="Arial"/>
              </w:rPr>
              <w:t xml:space="preserve"> obsahovať obligatórne </w:t>
            </w:r>
            <w:r w:rsidRPr="00B73086">
              <w:rPr>
                <w:rFonts w:cs="Arial"/>
              </w:rPr>
              <w:lastRenderedPageBreak/>
              <w:t xml:space="preserve">náležitosti podľa § 74 zákona č. 222/2004 Z. z. o dani z pridanej hodnoty v znení neskorších predpisov. Na účely fakturácie sa za deň dodania považuje deň odovzdania drevnej hmoty kupujúcemu. Faktúra je splatná v lehote </w:t>
            </w:r>
            <w:r>
              <w:rPr>
                <w:rFonts w:cs="Arial"/>
              </w:rPr>
              <w:t>15 (pätnásť)</w:t>
            </w:r>
            <w:r w:rsidRPr="00B73086">
              <w:rPr>
                <w:rFonts w:cs="Arial"/>
              </w:rPr>
              <w:t xml:space="preserve"> dní odo dňa jej doručenia do sídla Zhotoviteľa.</w:t>
            </w:r>
          </w:p>
          <w:p w14:paraId="59DE4623" w14:textId="71AA3324" w:rsidR="009D6D5C" w:rsidRDefault="008129FD" w:rsidP="008129FD">
            <w:pPr>
              <w:jc w:val="both"/>
              <w:rPr>
                <w:rFonts w:cs="Arial"/>
              </w:rPr>
            </w:pPr>
            <w:r>
              <w:rPr>
                <w:rFonts w:cs="Arial"/>
              </w:rPr>
              <w:t xml:space="preserve">V prípade, ak Objednávateľ zistí akékoľvek porušenie povinnosti Zhotoviteľa spojené s odpredajom drevnej hmoty (každé jednotlivo) tretej osobe v zmysle tohto </w:t>
            </w:r>
            <w:proofErr w:type="spellStart"/>
            <w:r>
              <w:rPr>
                <w:rFonts w:cs="Arial"/>
              </w:rPr>
              <w:t>podčlánku</w:t>
            </w:r>
            <w:proofErr w:type="spellEnd"/>
            <w:r>
              <w:rPr>
                <w:rFonts w:cs="Arial"/>
              </w:rPr>
              <w:t xml:space="preserve"> a tejto Zmluvy, poškodzujúce nie len, ale najmä </w:t>
            </w:r>
            <w:proofErr w:type="spellStart"/>
            <w:r>
              <w:rPr>
                <w:rFonts w:cs="Arial"/>
              </w:rPr>
              <w:t>fiančné</w:t>
            </w:r>
            <w:proofErr w:type="spellEnd"/>
            <w:r>
              <w:rPr>
                <w:rFonts w:cs="Arial"/>
              </w:rPr>
              <w:t xml:space="preserve"> záujmy Objednávateľa, prislúcha Objednávateľovi nárok na uplatnenie zmluvnej pokuty vo výške 20 000,- EUR (dvadsaťtisíc eur) za každé jedno porušenie zo strany Zhotoviteľa pri odpredaji drevnej hmoty tretej osoby, súčasne tým </w:t>
            </w:r>
            <w:proofErr w:type="spellStart"/>
            <w:r>
              <w:rPr>
                <w:rFonts w:cs="Arial"/>
              </w:rPr>
              <w:t>nieje</w:t>
            </w:r>
            <w:proofErr w:type="spellEnd"/>
            <w:r>
              <w:rPr>
                <w:rFonts w:cs="Arial"/>
              </w:rPr>
              <w:t xml:space="preserve"> dotknuté právo Objednávateľa na náhradu škody. </w:t>
            </w:r>
          </w:p>
          <w:p w14:paraId="2978D401" w14:textId="549465B4" w:rsidR="00E97F98" w:rsidRDefault="00E97F98" w:rsidP="008129FD">
            <w:pPr>
              <w:jc w:val="both"/>
              <w:rPr>
                <w:rFonts w:cs="Arial"/>
              </w:rPr>
            </w:pPr>
          </w:p>
          <w:p w14:paraId="7A4FFCEA" w14:textId="788924ED" w:rsidR="00E97F98" w:rsidRDefault="00E97F98" w:rsidP="00E97F98">
            <w:pPr>
              <w:jc w:val="both"/>
              <w:rPr>
                <w:rFonts w:cs="Arial"/>
              </w:rPr>
            </w:pPr>
            <w:r w:rsidRPr="00E97F98">
              <w:rPr>
                <w:rFonts w:cs="Arial"/>
              </w:rPr>
              <w:t xml:space="preserve">Zhotoviteľ </w:t>
            </w:r>
            <w:r>
              <w:rPr>
                <w:rFonts w:cs="Arial"/>
              </w:rPr>
              <w:t>je povinný</w:t>
            </w:r>
            <w:r w:rsidR="00B32ECD">
              <w:rPr>
                <w:rFonts w:cs="Arial"/>
              </w:rPr>
              <w:t xml:space="preserve"> po získaní predchádzajúceho </w:t>
            </w:r>
            <w:r w:rsidR="003848B0">
              <w:rPr>
                <w:rFonts w:cs="Arial"/>
              </w:rPr>
              <w:t xml:space="preserve">písomného </w:t>
            </w:r>
            <w:r w:rsidR="00B32ECD">
              <w:rPr>
                <w:rFonts w:cs="Arial"/>
              </w:rPr>
              <w:t xml:space="preserve">súhlasu Stavebnotechnického </w:t>
            </w:r>
            <w:proofErr w:type="spellStart"/>
            <w:r w:rsidR="00B32ECD">
              <w:rPr>
                <w:rFonts w:cs="Arial"/>
              </w:rPr>
              <w:t>dozora</w:t>
            </w:r>
            <w:proofErr w:type="spellEnd"/>
            <w:r w:rsidR="00B32ECD">
              <w:rPr>
                <w:rFonts w:cs="Arial"/>
              </w:rPr>
              <w:t xml:space="preserve"> zeminu</w:t>
            </w:r>
            <w:r w:rsidR="00B32ECD" w:rsidRPr="00B32ECD">
              <w:rPr>
                <w:rFonts w:cs="Arial"/>
              </w:rPr>
              <w:t xml:space="preserve"> a iný prirodzene sa vyskytujúci materiál zo stavby</w:t>
            </w:r>
            <w:r w:rsidRPr="00E97F98">
              <w:rPr>
                <w:rFonts w:cs="Arial"/>
              </w:rPr>
              <w:t xml:space="preserve"> </w:t>
            </w:r>
            <w:r w:rsidR="00361286">
              <w:rPr>
                <w:rFonts w:cs="Arial"/>
              </w:rPr>
              <w:t xml:space="preserve"> vrátane</w:t>
            </w:r>
            <w:r w:rsidR="00B32ECD">
              <w:rPr>
                <w:rFonts w:cs="Arial"/>
              </w:rPr>
              <w:t> </w:t>
            </w:r>
            <w:r w:rsidRPr="00E97F98">
              <w:rPr>
                <w:rFonts w:cs="Arial"/>
              </w:rPr>
              <w:t>tunela</w:t>
            </w:r>
            <w:r w:rsidR="00B32ECD">
              <w:rPr>
                <w:rFonts w:cs="Arial"/>
              </w:rPr>
              <w:t xml:space="preserve"> (ďalej len „zemina a materiál </w:t>
            </w:r>
            <w:r w:rsidR="00361286">
              <w:rPr>
                <w:rFonts w:cs="Arial"/>
              </w:rPr>
              <w:t xml:space="preserve">zo stavby </w:t>
            </w:r>
            <w:r w:rsidR="00B32ECD">
              <w:rPr>
                <w:rFonts w:cs="Arial"/>
              </w:rPr>
              <w:t>“)</w:t>
            </w:r>
            <w:r w:rsidRPr="00E97F98">
              <w:rPr>
                <w:rFonts w:cs="Arial"/>
              </w:rPr>
              <w:t xml:space="preserve">, </w:t>
            </w:r>
            <w:r>
              <w:rPr>
                <w:rFonts w:cs="Arial"/>
              </w:rPr>
              <w:t xml:space="preserve">za splnenia podmienky, že túto </w:t>
            </w:r>
            <w:r w:rsidRPr="00E97F98">
              <w:rPr>
                <w:rFonts w:cs="Arial"/>
              </w:rPr>
              <w:t>nepouž</w:t>
            </w:r>
            <w:r>
              <w:rPr>
                <w:rFonts w:cs="Arial"/>
              </w:rPr>
              <w:t>ije v rámci stavebných prác na D</w:t>
            </w:r>
            <w:r w:rsidRPr="00E97F98">
              <w:rPr>
                <w:rFonts w:cs="Arial"/>
              </w:rPr>
              <w:t>iele a</w:t>
            </w:r>
            <w:r>
              <w:rPr>
                <w:rFonts w:cs="Arial"/>
              </w:rPr>
              <w:t xml:space="preserve"> súčasne za splnenia podmienky, že táto </w:t>
            </w:r>
            <w:r w:rsidR="00B32ECD" w:rsidRPr="00B32ECD">
              <w:rPr>
                <w:rFonts w:cs="Arial"/>
              </w:rPr>
              <w:t>zemina a materiál z</w:t>
            </w:r>
            <w:r w:rsidR="00361286">
              <w:rPr>
                <w:rFonts w:cs="Arial"/>
              </w:rPr>
              <w:t xml:space="preserve">o stavby </w:t>
            </w:r>
            <w:r>
              <w:rPr>
                <w:rFonts w:cs="Arial"/>
              </w:rPr>
              <w:t xml:space="preserve"> </w:t>
            </w:r>
            <w:r w:rsidRPr="00E97F98">
              <w:rPr>
                <w:rFonts w:cs="Arial"/>
              </w:rPr>
              <w:t>bude klasifikovaná ako vedľajší produkt</w:t>
            </w:r>
            <w:r w:rsidR="00B32ECD">
              <w:rPr>
                <w:rFonts w:cs="Arial"/>
              </w:rPr>
              <w:t xml:space="preserve"> a/ alebo inert</w:t>
            </w:r>
            <w:r w:rsidR="00900C74">
              <w:rPr>
                <w:rFonts w:cs="Arial"/>
              </w:rPr>
              <w:t>ný odpad</w:t>
            </w:r>
            <w:r w:rsidRPr="00E97F98">
              <w:rPr>
                <w:rFonts w:cs="Arial"/>
              </w:rPr>
              <w:t xml:space="preserve"> v zmysle zákona o odpadoch 79/2015 </w:t>
            </w:r>
            <w:proofErr w:type="spellStart"/>
            <w:r w:rsidRPr="00E97F98">
              <w:rPr>
                <w:rFonts w:cs="Arial"/>
              </w:rPr>
              <w:t>Z.z</w:t>
            </w:r>
            <w:proofErr w:type="spellEnd"/>
            <w:r w:rsidRPr="00E97F98">
              <w:rPr>
                <w:rFonts w:cs="Arial"/>
              </w:rPr>
              <w:t xml:space="preserve">. v spojení s vyhláškou č. 344/2022 </w:t>
            </w:r>
            <w:proofErr w:type="spellStart"/>
            <w:r w:rsidRPr="00E97F98">
              <w:rPr>
                <w:rFonts w:cs="Arial"/>
              </w:rPr>
              <w:t>Z.z</w:t>
            </w:r>
            <w:proofErr w:type="spellEnd"/>
            <w:r w:rsidRPr="00E97F98">
              <w:rPr>
                <w:rFonts w:cs="Arial"/>
              </w:rPr>
              <w:t xml:space="preserve">. o stavebných odpadoch, </w:t>
            </w:r>
            <w:r>
              <w:rPr>
                <w:rFonts w:cs="Arial"/>
              </w:rPr>
              <w:t>odpredať</w:t>
            </w:r>
            <w:r w:rsidRPr="00B73086">
              <w:rPr>
                <w:rFonts w:cs="Arial"/>
              </w:rPr>
              <w:t xml:space="preserve">. </w:t>
            </w:r>
            <w:r w:rsidR="00B32ECD">
              <w:rPr>
                <w:rFonts w:cs="Arial"/>
              </w:rPr>
              <w:t>Z</w:t>
            </w:r>
            <w:r w:rsidR="00B32ECD" w:rsidRPr="00B32ECD">
              <w:rPr>
                <w:rFonts w:cs="Arial"/>
              </w:rPr>
              <w:t>emina a materiál z</w:t>
            </w:r>
            <w:r w:rsidR="00361286">
              <w:rPr>
                <w:rFonts w:cs="Arial"/>
              </w:rPr>
              <w:t>o stavby</w:t>
            </w:r>
            <w:r w:rsidRPr="00B73086">
              <w:rPr>
                <w:rFonts w:cs="Arial"/>
              </w:rPr>
              <w:t xml:space="preserve"> je majetkom </w:t>
            </w:r>
            <w:r>
              <w:rPr>
                <w:rFonts w:cs="Arial"/>
              </w:rPr>
              <w:t>Objednávateľa</w:t>
            </w:r>
            <w:r w:rsidRPr="00B73086">
              <w:rPr>
                <w:rFonts w:cs="Arial"/>
              </w:rPr>
              <w:t>.  Zhotoviteľ si do svojej ceny zahrnie manipuláciu s</w:t>
            </w:r>
            <w:r w:rsidR="00B32ECD">
              <w:rPr>
                <w:rFonts w:cs="Arial"/>
              </w:rPr>
              <w:t>o</w:t>
            </w:r>
            <w:r w:rsidRPr="00B73086">
              <w:rPr>
                <w:rFonts w:cs="Arial"/>
              </w:rPr>
              <w:t xml:space="preserve"> </w:t>
            </w:r>
            <w:r w:rsidR="00B32ECD">
              <w:rPr>
                <w:rFonts w:cs="Arial"/>
              </w:rPr>
              <w:t>zeminou</w:t>
            </w:r>
            <w:r w:rsidR="00B32ECD" w:rsidRPr="00B32ECD">
              <w:rPr>
                <w:rFonts w:cs="Arial"/>
              </w:rPr>
              <w:t xml:space="preserve"> a materiál</w:t>
            </w:r>
            <w:r w:rsidR="00B32ECD">
              <w:rPr>
                <w:rFonts w:cs="Arial"/>
              </w:rPr>
              <w:t>om</w:t>
            </w:r>
            <w:r w:rsidR="00B32ECD" w:rsidRPr="00B32ECD">
              <w:rPr>
                <w:rFonts w:cs="Arial"/>
              </w:rPr>
              <w:t xml:space="preserve"> z</w:t>
            </w:r>
            <w:r w:rsidR="00361286">
              <w:rPr>
                <w:rFonts w:cs="Arial"/>
              </w:rPr>
              <w:t xml:space="preserve">o stavby </w:t>
            </w:r>
            <w:r w:rsidRPr="00B73086">
              <w:rPr>
                <w:rFonts w:cs="Arial"/>
              </w:rPr>
              <w:t xml:space="preserve"> a</w:t>
            </w:r>
            <w:r>
              <w:rPr>
                <w:rFonts w:cs="Arial"/>
              </w:rPr>
              <w:t xml:space="preserve"> všetky náklady a poplatky s tým súvisiace a súvisiace s odpredajom </w:t>
            </w:r>
            <w:r w:rsidR="00B32ECD">
              <w:rPr>
                <w:rFonts w:cs="Arial"/>
              </w:rPr>
              <w:t>zeminy</w:t>
            </w:r>
            <w:r w:rsidR="00B32ECD" w:rsidRPr="00B32ECD">
              <w:rPr>
                <w:rFonts w:cs="Arial"/>
              </w:rPr>
              <w:t xml:space="preserve"> a materiál</w:t>
            </w:r>
            <w:r w:rsidR="00B32ECD">
              <w:rPr>
                <w:rFonts w:cs="Arial"/>
              </w:rPr>
              <w:t>om</w:t>
            </w:r>
            <w:r w:rsidR="00B32ECD" w:rsidRPr="00B32ECD">
              <w:rPr>
                <w:rFonts w:cs="Arial"/>
              </w:rPr>
              <w:t xml:space="preserve"> z</w:t>
            </w:r>
            <w:r w:rsidR="00361286">
              <w:rPr>
                <w:rFonts w:cs="Arial"/>
              </w:rPr>
              <w:t xml:space="preserve">o stavby </w:t>
            </w:r>
            <w:r w:rsidR="00E77876">
              <w:rPr>
                <w:rFonts w:cs="Arial"/>
              </w:rPr>
              <w:t xml:space="preserve"> tretím osobám (</w:t>
            </w:r>
            <w:r>
              <w:rPr>
                <w:rFonts w:cs="Arial"/>
              </w:rPr>
              <w:t xml:space="preserve">napr. </w:t>
            </w:r>
            <w:r w:rsidRPr="00B73086">
              <w:rPr>
                <w:rFonts w:cs="Arial"/>
              </w:rPr>
              <w:t>stráženie, premiestnenie, skládkovanie a pod.)</w:t>
            </w:r>
            <w:r w:rsidR="00813829">
              <w:rPr>
                <w:rFonts w:cs="Arial"/>
              </w:rPr>
              <w:t>.</w:t>
            </w:r>
            <w:r w:rsidRPr="00B73086">
              <w:rPr>
                <w:rFonts w:cs="Arial"/>
              </w:rPr>
              <w:t xml:space="preserve"> </w:t>
            </w:r>
          </w:p>
          <w:p w14:paraId="69A6A261" w14:textId="36B50025" w:rsidR="00E97F98" w:rsidRDefault="00E97F98" w:rsidP="00E97F98">
            <w:pPr>
              <w:jc w:val="both"/>
              <w:rPr>
                <w:rFonts w:cs="Arial"/>
              </w:rPr>
            </w:pPr>
            <w:r w:rsidRPr="00B73086">
              <w:rPr>
                <w:rFonts w:cs="Arial"/>
              </w:rPr>
              <w:t xml:space="preserve">Zhotoviteľ je povinný zabezpečiť odpredaj </w:t>
            </w:r>
            <w:r w:rsidR="00B32ECD">
              <w:rPr>
                <w:rFonts w:cs="Arial"/>
              </w:rPr>
              <w:t>zeminy a materiálu z</w:t>
            </w:r>
            <w:r w:rsidR="00361286">
              <w:rPr>
                <w:rFonts w:cs="Arial"/>
              </w:rPr>
              <w:t>o stavby</w:t>
            </w:r>
            <w:r w:rsidR="00B32ECD">
              <w:rPr>
                <w:rFonts w:cs="Arial"/>
              </w:rPr>
              <w:t> </w:t>
            </w:r>
            <w:r w:rsidRPr="00B73086">
              <w:rPr>
                <w:rFonts w:cs="Arial"/>
              </w:rPr>
              <w:t xml:space="preserve">, ktorá je majetkom </w:t>
            </w:r>
            <w:r>
              <w:rPr>
                <w:rFonts w:cs="Arial"/>
              </w:rPr>
              <w:t>Objednávateľa tretím osobám</w:t>
            </w:r>
            <w:r w:rsidRPr="00B73086">
              <w:rPr>
                <w:rFonts w:cs="Arial"/>
              </w:rPr>
              <w:t xml:space="preserve">,  </w:t>
            </w:r>
            <w:r>
              <w:rPr>
                <w:rFonts w:cs="Arial"/>
              </w:rPr>
              <w:t xml:space="preserve">a to </w:t>
            </w:r>
            <w:r w:rsidRPr="00B73086">
              <w:rPr>
                <w:rFonts w:cs="Arial"/>
              </w:rPr>
              <w:t>na základe najvyššej ponukovej ceny</w:t>
            </w:r>
            <w:r>
              <w:t xml:space="preserve"> </w:t>
            </w:r>
            <w:r w:rsidRPr="00AA386F">
              <w:rPr>
                <w:rFonts w:cs="Arial"/>
              </w:rPr>
              <w:t xml:space="preserve">záujemcu vyplývajúcej z vykonaného prieskumu  trhu. Na účely tohto článku sa za prieskum trhu považuje Zhotoviteľove písomné a/alebo emailové oslovenie najmenej troch rôznych záujemcov o kúpu </w:t>
            </w:r>
            <w:r w:rsidR="00B32ECD">
              <w:rPr>
                <w:rFonts w:cs="Arial"/>
              </w:rPr>
              <w:t xml:space="preserve">zeminy a materiálu </w:t>
            </w:r>
            <w:r w:rsidR="00B32ECD" w:rsidRPr="00B32ECD">
              <w:rPr>
                <w:rFonts w:cs="Arial"/>
              </w:rPr>
              <w:t>z</w:t>
            </w:r>
            <w:r w:rsidR="00361286">
              <w:rPr>
                <w:rFonts w:cs="Arial"/>
              </w:rPr>
              <w:t>o stavby</w:t>
            </w:r>
            <w:r w:rsidR="00B32ECD" w:rsidRPr="00B32ECD">
              <w:rPr>
                <w:rFonts w:cs="Arial"/>
              </w:rPr>
              <w:t xml:space="preserve"> </w:t>
            </w:r>
            <w:r>
              <w:rPr>
                <w:rFonts w:cs="Arial"/>
              </w:rPr>
              <w:t xml:space="preserve"> v predmetnom čase</w:t>
            </w:r>
            <w:r w:rsidRPr="00B73086">
              <w:rPr>
                <w:rFonts w:cs="Arial"/>
              </w:rPr>
              <w:t xml:space="preserve">. </w:t>
            </w:r>
          </w:p>
          <w:p w14:paraId="38B0495E" w14:textId="696BF558" w:rsidR="00E97F98" w:rsidRDefault="00E97F98" w:rsidP="00E97F98">
            <w:pPr>
              <w:jc w:val="both"/>
              <w:rPr>
                <w:rFonts w:cs="Arial"/>
              </w:rPr>
            </w:pPr>
            <w:r w:rsidRPr="00B73086">
              <w:rPr>
                <w:rFonts w:cs="Arial"/>
              </w:rPr>
              <w:t>Staveb</w:t>
            </w:r>
            <w:r>
              <w:rPr>
                <w:rFonts w:cs="Arial"/>
              </w:rPr>
              <w:t>notechnick</w:t>
            </w:r>
            <w:r w:rsidRPr="00B73086">
              <w:rPr>
                <w:rFonts w:cs="Arial"/>
              </w:rPr>
              <w:t>ý dozor odkontroluje predložené doklady,</w:t>
            </w:r>
            <w:r>
              <w:rPr>
                <w:rFonts w:cs="Arial"/>
              </w:rPr>
              <w:t xml:space="preserve"> všetky predložené cenové ponuky, najmä, avšak nie len</w:t>
            </w:r>
            <w:r w:rsidRPr="00B73086">
              <w:rPr>
                <w:rFonts w:cs="Arial"/>
              </w:rPr>
              <w:t xml:space="preserve"> vážne lístky a</w:t>
            </w:r>
            <w:r>
              <w:rPr>
                <w:rFonts w:cs="Arial"/>
              </w:rPr>
              <w:t> </w:t>
            </w:r>
            <w:r w:rsidRPr="00B73086">
              <w:rPr>
                <w:rFonts w:cs="Arial"/>
              </w:rPr>
              <w:t>s</w:t>
            </w:r>
            <w:r>
              <w:rPr>
                <w:rFonts w:cs="Arial"/>
              </w:rPr>
              <w:t xml:space="preserve"> </w:t>
            </w:r>
            <w:r w:rsidRPr="00B73086">
              <w:rPr>
                <w:rFonts w:cs="Arial"/>
              </w:rPr>
              <w:t>tým súvisiace podklady a Objednávateľ na základe p</w:t>
            </w:r>
            <w:r>
              <w:rPr>
                <w:rFonts w:cs="Arial"/>
              </w:rPr>
              <w:t>otvrdených dokladov od S</w:t>
            </w:r>
            <w:r w:rsidRPr="00B73086">
              <w:rPr>
                <w:rFonts w:cs="Arial"/>
              </w:rPr>
              <w:t>tavebn</w:t>
            </w:r>
            <w:r>
              <w:rPr>
                <w:rFonts w:cs="Arial"/>
              </w:rPr>
              <w:t>otechnick</w:t>
            </w:r>
            <w:r w:rsidRPr="00B73086">
              <w:rPr>
                <w:rFonts w:cs="Arial"/>
              </w:rPr>
              <w:t xml:space="preserve">ého </w:t>
            </w:r>
            <w:proofErr w:type="spellStart"/>
            <w:r w:rsidRPr="00B73086">
              <w:rPr>
                <w:rFonts w:cs="Arial"/>
              </w:rPr>
              <w:t>dozora</w:t>
            </w:r>
            <w:proofErr w:type="spellEnd"/>
            <w:r w:rsidRPr="00B73086">
              <w:rPr>
                <w:rFonts w:cs="Arial"/>
              </w:rPr>
              <w:t xml:space="preserve"> </w:t>
            </w:r>
            <w:r>
              <w:rPr>
                <w:rFonts w:cs="Arial"/>
              </w:rPr>
              <w:t xml:space="preserve">a predloženej podpísanej zmluvy Zhotoviteľa s treťou osobou o kúpe a predaji </w:t>
            </w:r>
            <w:r w:rsidR="00B32ECD">
              <w:rPr>
                <w:rFonts w:cs="Arial"/>
              </w:rPr>
              <w:t>zeminy</w:t>
            </w:r>
            <w:r w:rsidR="00B32ECD" w:rsidRPr="00B32ECD">
              <w:rPr>
                <w:rFonts w:cs="Arial"/>
              </w:rPr>
              <w:t xml:space="preserve"> a materiál</w:t>
            </w:r>
            <w:r w:rsidR="00B32ECD">
              <w:rPr>
                <w:rFonts w:cs="Arial"/>
              </w:rPr>
              <w:t>u</w:t>
            </w:r>
            <w:r w:rsidR="00B32ECD" w:rsidRPr="00B32ECD">
              <w:rPr>
                <w:rFonts w:cs="Arial"/>
              </w:rPr>
              <w:t xml:space="preserve"> z</w:t>
            </w:r>
            <w:r w:rsidR="00361286">
              <w:rPr>
                <w:rFonts w:cs="Arial"/>
              </w:rPr>
              <w:t>o stavby</w:t>
            </w:r>
            <w:r w:rsidR="00B32ECD" w:rsidRPr="00B32ECD">
              <w:rPr>
                <w:rFonts w:cs="Arial"/>
              </w:rPr>
              <w:t xml:space="preserve"> </w:t>
            </w:r>
            <w:r>
              <w:rPr>
                <w:rFonts w:cs="Arial"/>
              </w:rPr>
              <w:t xml:space="preserve"> </w:t>
            </w:r>
            <w:r w:rsidR="00D12502">
              <w:rPr>
                <w:rFonts w:cs="Arial"/>
              </w:rPr>
              <w:t xml:space="preserve">(sprostredkovanie predaja) </w:t>
            </w:r>
            <w:r>
              <w:rPr>
                <w:rFonts w:cs="Arial"/>
              </w:rPr>
              <w:t xml:space="preserve">a vystavenej faktúry na túto tretiu osobu, </w:t>
            </w:r>
            <w:r w:rsidRPr="00B73086">
              <w:rPr>
                <w:rFonts w:cs="Arial"/>
              </w:rPr>
              <w:t xml:space="preserve">vystaví faktúru </w:t>
            </w:r>
            <w:r>
              <w:rPr>
                <w:rFonts w:cs="Arial"/>
              </w:rPr>
              <w:t xml:space="preserve">Zhotoviteľovi. </w:t>
            </w:r>
            <w:r w:rsidRPr="003504ED">
              <w:rPr>
                <w:rFonts w:cs="Arial"/>
              </w:rPr>
              <w:t xml:space="preserve">Zhotoviteľ je povinný predložiť Objednávateľovi všetky podklady na vystavenie faktúry bezodkladne najneskôr do 10 dní odo dňa odovzdania </w:t>
            </w:r>
            <w:r w:rsidR="00B32ECD">
              <w:rPr>
                <w:rFonts w:cs="Arial"/>
              </w:rPr>
              <w:t>zeminy a materiálu</w:t>
            </w:r>
            <w:r w:rsidR="00B32ECD" w:rsidRPr="00B32ECD">
              <w:rPr>
                <w:rFonts w:cs="Arial"/>
              </w:rPr>
              <w:t xml:space="preserve"> z</w:t>
            </w:r>
            <w:r w:rsidR="00361286">
              <w:rPr>
                <w:rFonts w:cs="Arial"/>
              </w:rPr>
              <w:t>o stavby</w:t>
            </w:r>
            <w:r w:rsidRPr="003504ED">
              <w:rPr>
                <w:rFonts w:cs="Arial"/>
              </w:rPr>
              <w:t xml:space="preserve"> kupujúcemu. </w:t>
            </w:r>
            <w:r w:rsidRPr="00AA386F">
              <w:rPr>
                <w:rFonts w:cs="Arial"/>
              </w:rPr>
              <w:t>Objednávateľ na z</w:t>
            </w:r>
            <w:r>
              <w:rPr>
                <w:rFonts w:cs="Arial"/>
              </w:rPr>
              <w:t>áklade potvrdených dokladov od S</w:t>
            </w:r>
            <w:r w:rsidRPr="00AA386F">
              <w:rPr>
                <w:rFonts w:cs="Arial"/>
              </w:rPr>
              <w:t>tavebn</w:t>
            </w:r>
            <w:r>
              <w:rPr>
                <w:rFonts w:cs="Arial"/>
              </w:rPr>
              <w:t>otechnick</w:t>
            </w:r>
            <w:r w:rsidRPr="00AA386F">
              <w:rPr>
                <w:rFonts w:cs="Arial"/>
              </w:rPr>
              <w:t xml:space="preserve">ého </w:t>
            </w:r>
            <w:proofErr w:type="spellStart"/>
            <w:r w:rsidRPr="00AA386F">
              <w:rPr>
                <w:rFonts w:cs="Arial"/>
              </w:rPr>
              <w:t>dozora</w:t>
            </w:r>
            <w:proofErr w:type="spellEnd"/>
            <w:r w:rsidRPr="00AA386F">
              <w:rPr>
                <w:rFonts w:cs="Arial"/>
              </w:rPr>
              <w:t xml:space="preserve"> a Hlavného inžiniera stavby  </w:t>
            </w:r>
            <w:r w:rsidRPr="00AA386F">
              <w:rPr>
                <w:rFonts w:cs="Arial"/>
              </w:rPr>
              <w:lastRenderedPageBreak/>
              <w:t>vystaví faktúru na Zhotoviteľa do 15 dní od schválenia vyššie uvedených podkladov</w:t>
            </w:r>
            <w:r>
              <w:rPr>
                <w:rFonts w:cs="Arial"/>
              </w:rPr>
              <w:t xml:space="preserve"> Objednávateľom</w:t>
            </w:r>
            <w:r w:rsidRPr="00AA386F">
              <w:rPr>
                <w:rFonts w:cs="Arial"/>
              </w:rPr>
              <w:t xml:space="preserve">. </w:t>
            </w:r>
            <w:r w:rsidRPr="00B73086">
              <w:rPr>
                <w:rFonts w:cs="Arial"/>
              </w:rPr>
              <w:t xml:space="preserve">Faktúra </w:t>
            </w:r>
            <w:r>
              <w:rPr>
                <w:rFonts w:cs="Arial"/>
              </w:rPr>
              <w:t>bude</w:t>
            </w:r>
            <w:r w:rsidRPr="00B73086">
              <w:rPr>
                <w:rFonts w:cs="Arial"/>
              </w:rPr>
              <w:t xml:space="preserve"> obsahovať obligatórne náležitosti podľa § 74 zákona č. 222/2004 Z. z. o dani z pridanej hodnoty v znení neskorších predpisov. Na účely fakturácie sa za deň dodania považuje deň odovzdania </w:t>
            </w:r>
            <w:r w:rsidR="00B32ECD">
              <w:rPr>
                <w:rFonts w:cs="Arial"/>
              </w:rPr>
              <w:t>zeminy</w:t>
            </w:r>
            <w:r w:rsidR="00B32ECD" w:rsidRPr="00B32ECD">
              <w:rPr>
                <w:rFonts w:cs="Arial"/>
              </w:rPr>
              <w:t xml:space="preserve"> a materiál</w:t>
            </w:r>
            <w:r w:rsidR="00B32ECD">
              <w:rPr>
                <w:rFonts w:cs="Arial"/>
              </w:rPr>
              <w:t>u</w:t>
            </w:r>
            <w:r w:rsidR="00B32ECD" w:rsidRPr="00B32ECD">
              <w:rPr>
                <w:rFonts w:cs="Arial"/>
              </w:rPr>
              <w:t xml:space="preserve"> z</w:t>
            </w:r>
            <w:r w:rsidR="00361286">
              <w:rPr>
                <w:rFonts w:cs="Arial"/>
              </w:rPr>
              <w:t>o stavby</w:t>
            </w:r>
            <w:r w:rsidR="00B32ECD" w:rsidRPr="00B32ECD">
              <w:rPr>
                <w:rFonts w:cs="Arial"/>
              </w:rPr>
              <w:t xml:space="preserve"> </w:t>
            </w:r>
            <w:r w:rsidRPr="00B73086">
              <w:rPr>
                <w:rFonts w:cs="Arial"/>
              </w:rPr>
              <w:t xml:space="preserve"> kupujúcemu. Faktúra je splatná v lehote </w:t>
            </w:r>
            <w:r>
              <w:rPr>
                <w:rFonts w:cs="Arial"/>
              </w:rPr>
              <w:t>15 (pätnásť)</w:t>
            </w:r>
            <w:r w:rsidRPr="00B73086">
              <w:rPr>
                <w:rFonts w:cs="Arial"/>
              </w:rPr>
              <w:t xml:space="preserve"> dní odo dňa jej doručenia do sídla Zhotoviteľa.</w:t>
            </w:r>
          </w:p>
          <w:p w14:paraId="5C0E8547" w14:textId="5D65B173" w:rsidR="00E97F98" w:rsidRDefault="00E97F98" w:rsidP="008129FD">
            <w:pPr>
              <w:jc w:val="both"/>
              <w:rPr>
                <w:rFonts w:cs="Arial"/>
              </w:rPr>
            </w:pPr>
            <w:r>
              <w:rPr>
                <w:rFonts w:cs="Arial"/>
              </w:rPr>
              <w:t xml:space="preserve">V prípade, ak Objednávateľ zistí akékoľvek porušenie povinnosti Zhotoviteľa spojené s odpredajom </w:t>
            </w:r>
            <w:r w:rsidR="00B32ECD">
              <w:rPr>
                <w:rFonts w:cs="Arial"/>
              </w:rPr>
              <w:t>zeminy</w:t>
            </w:r>
            <w:r w:rsidR="00B32ECD" w:rsidRPr="00B32ECD">
              <w:rPr>
                <w:rFonts w:cs="Arial"/>
              </w:rPr>
              <w:t xml:space="preserve"> a materiál</w:t>
            </w:r>
            <w:r w:rsidR="00B32ECD">
              <w:rPr>
                <w:rFonts w:cs="Arial"/>
              </w:rPr>
              <w:t>u</w:t>
            </w:r>
            <w:r w:rsidR="00B32ECD" w:rsidRPr="00B32ECD">
              <w:rPr>
                <w:rFonts w:cs="Arial"/>
              </w:rPr>
              <w:t xml:space="preserve"> z</w:t>
            </w:r>
            <w:r w:rsidR="00361286">
              <w:rPr>
                <w:rFonts w:cs="Arial"/>
              </w:rPr>
              <w:t xml:space="preserve">o stavby </w:t>
            </w:r>
            <w:r>
              <w:rPr>
                <w:rFonts w:cs="Arial"/>
              </w:rPr>
              <w:t xml:space="preserve"> (každé jednotlivo) tretej osobe v zmysle tohto </w:t>
            </w:r>
            <w:proofErr w:type="spellStart"/>
            <w:r>
              <w:rPr>
                <w:rFonts w:cs="Arial"/>
              </w:rPr>
              <w:t>podčlánku</w:t>
            </w:r>
            <w:proofErr w:type="spellEnd"/>
            <w:r>
              <w:rPr>
                <w:rFonts w:cs="Arial"/>
              </w:rPr>
              <w:t xml:space="preserve"> a tejto Zmluvy, poškodzujúce nie len, ale najmä </w:t>
            </w:r>
            <w:proofErr w:type="spellStart"/>
            <w:r>
              <w:rPr>
                <w:rFonts w:cs="Arial"/>
              </w:rPr>
              <w:t>fiančné</w:t>
            </w:r>
            <w:proofErr w:type="spellEnd"/>
            <w:r>
              <w:rPr>
                <w:rFonts w:cs="Arial"/>
              </w:rPr>
              <w:t xml:space="preserve"> záujmy Objednávateľa, prislúcha Objednávateľovi nárok na uplatnenie zmluvnej pokuty vo výške 20 000,- EUR (dvadsaťtisíc eur) za každé jedno porušenie zo strany Zhotoviteľa pri odpredaji </w:t>
            </w:r>
            <w:r w:rsidR="00B32ECD" w:rsidRPr="00B32ECD">
              <w:rPr>
                <w:rFonts w:cs="Arial"/>
              </w:rPr>
              <w:t>zemin</w:t>
            </w:r>
            <w:r w:rsidR="00B32ECD">
              <w:rPr>
                <w:rFonts w:cs="Arial"/>
              </w:rPr>
              <w:t>y</w:t>
            </w:r>
            <w:r w:rsidR="00B32ECD" w:rsidRPr="00B32ECD">
              <w:rPr>
                <w:rFonts w:cs="Arial"/>
              </w:rPr>
              <w:t xml:space="preserve"> a materiál</w:t>
            </w:r>
            <w:r w:rsidR="00B32ECD">
              <w:rPr>
                <w:rFonts w:cs="Arial"/>
              </w:rPr>
              <w:t>u</w:t>
            </w:r>
            <w:r w:rsidR="00B32ECD" w:rsidRPr="00B32ECD">
              <w:rPr>
                <w:rFonts w:cs="Arial"/>
              </w:rPr>
              <w:t xml:space="preserve"> z</w:t>
            </w:r>
            <w:r w:rsidR="00361286">
              <w:rPr>
                <w:rFonts w:cs="Arial"/>
              </w:rPr>
              <w:t>o stavby</w:t>
            </w:r>
            <w:r w:rsidR="00E77876">
              <w:rPr>
                <w:rFonts w:cs="Arial"/>
              </w:rPr>
              <w:t xml:space="preserve"> tretej osobe</w:t>
            </w:r>
            <w:r>
              <w:rPr>
                <w:rFonts w:cs="Arial"/>
              </w:rPr>
              <w:t xml:space="preserve">, súčasne tým </w:t>
            </w:r>
            <w:proofErr w:type="spellStart"/>
            <w:r>
              <w:rPr>
                <w:rFonts w:cs="Arial"/>
              </w:rPr>
              <w:t>nieje</w:t>
            </w:r>
            <w:proofErr w:type="spellEnd"/>
            <w:r>
              <w:rPr>
                <w:rFonts w:cs="Arial"/>
              </w:rPr>
              <w:t xml:space="preserve"> dotknuté právo Objednávateľa na náhradu škody. </w:t>
            </w:r>
          </w:p>
          <w:p w14:paraId="2D225C25" w14:textId="6F2B582D" w:rsidR="008D5A35" w:rsidRDefault="00352BDD" w:rsidP="008129FD">
            <w:pPr>
              <w:jc w:val="both"/>
              <w:rPr>
                <w:rFonts w:cs="Arial"/>
              </w:rPr>
            </w:pPr>
            <w:r>
              <w:rPr>
                <w:rFonts w:cs="Arial"/>
              </w:rPr>
              <w:t>Zhotoviteľ je povinný najneskôr do uplynutia Lehoty výstavby vypratať všetky pozemky na ktorých bude dočasne uskladnená a zložená zemina a </w:t>
            </w:r>
            <w:proofErr w:type="spellStart"/>
            <w:r>
              <w:rPr>
                <w:rFonts w:cs="Arial"/>
              </w:rPr>
              <w:t>materál</w:t>
            </w:r>
            <w:proofErr w:type="spellEnd"/>
            <w:r>
              <w:rPr>
                <w:rFonts w:cs="Arial"/>
              </w:rPr>
              <w:t xml:space="preserve"> z</w:t>
            </w:r>
            <w:r w:rsidR="00361286">
              <w:rPr>
                <w:rFonts w:cs="Arial"/>
              </w:rPr>
              <w:t>o stavby</w:t>
            </w:r>
            <w:r>
              <w:rPr>
                <w:rFonts w:cs="Arial"/>
              </w:rPr>
              <w:t xml:space="preserve"> a túto z týchto pozemkov odpratať, pričom v prípade ak si Zhotoviteľ nesplní túto povinnosť, vz</w:t>
            </w:r>
            <w:r w:rsidR="00361286">
              <w:rPr>
                <w:rFonts w:cs="Arial"/>
              </w:rPr>
              <w:t>n</w:t>
            </w:r>
            <w:r>
              <w:rPr>
                <w:rFonts w:cs="Arial"/>
              </w:rPr>
              <w:t>iká Objednávateľovi nárok na zmluvnú pokutu vo výške 100,- EUR (slovom: sto eur) za 1 t (slovom: jednu tonu) neo</w:t>
            </w:r>
            <w:r w:rsidR="00361286">
              <w:rPr>
                <w:rFonts w:cs="Arial"/>
              </w:rPr>
              <w:t>d</w:t>
            </w:r>
            <w:r>
              <w:rPr>
                <w:rFonts w:cs="Arial"/>
              </w:rPr>
              <w:t>pratan</w:t>
            </w:r>
            <w:r w:rsidR="00361286">
              <w:rPr>
                <w:rFonts w:cs="Arial"/>
              </w:rPr>
              <w:t xml:space="preserve">ej </w:t>
            </w:r>
            <w:r>
              <w:rPr>
                <w:rFonts w:cs="Arial"/>
              </w:rPr>
              <w:t xml:space="preserve"> zeminy a materiálu z</w:t>
            </w:r>
            <w:r w:rsidR="00361286">
              <w:rPr>
                <w:rFonts w:cs="Arial"/>
              </w:rPr>
              <w:t xml:space="preserve">o stavby </w:t>
            </w:r>
            <w:r>
              <w:rPr>
                <w:rFonts w:cs="Arial"/>
              </w:rPr>
              <w:t xml:space="preserve">, ktorá sa ku dňu uplynutia Lehoty výstavby bude nachádzať na pozemkoch na ktorých bola zložená a uskladnená do ukončenia Lehoty výstavby, pričom nárok na náhradu škody Objednávateľa prevyšujúci zmluvnú pokutu uvedenú v tejto vete nie je </w:t>
            </w:r>
            <w:r w:rsidR="008D5A35">
              <w:rPr>
                <w:rFonts w:cs="Arial"/>
              </w:rPr>
              <w:t>dotknutý.</w:t>
            </w:r>
          </w:p>
          <w:p w14:paraId="49631223" w14:textId="1B6173EF" w:rsidR="008D5A35" w:rsidRDefault="008D5A35" w:rsidP="008129FD">
            <w:pPr>
              <w:jc w:val="both"/>
              <w:rPr>
                <w:rFonts w:cs="Arial"/>
              </w:rPr>
            </w:pPr>
          </w:p>
          <w:p w14:paraId="3698F56D" w14:textId="67E666D1" w:rsidR="00BA7744" w:rsidRDefault="00BA7744" w:rsidP="00BA7744">
            <w:pPr>
              <w:pStyle w:val="Zkladntext3"/>
              <w:tabs>
                <w:tab w:val="clear" w:pos="709"/>
                <w:tab w:val="clear" w:pos="1191"/>
                <w:tab w:val="clear" w:pos="1474"/>
              </w:tabs>
              <w:suppressAutoHyphens w:val="0"/>
              <w:rPr>
                <w:rFonts w:cs="Arial"/>
                <w:bCs/>
                <w:spacing w:val="0"/>
                <w:szCs w:val="22"/>
              </w:rPr>
            </w:pPr>
            <w:r w:rsidRPr="00FB322C">
              <w:rPr>
                <w:rFonts w:cs="Arial"/>
                <w:bCs/>
                <w:spacing w:val="0"/>
                <w:szCs w:val="22"/>
              </w:rPr>
              <w:t xml:space="preserve">Ďalšie podrobnosti </w:t>
            </w:r>
            <w:r>
              <w:rPr>
                <w:rFonts w:cs="Arial"/>
                <w:bCs/>
                <w:spacing w:val="0"/>
                <w:szCs w:val="22"/>
              </w:rPr>
              <w:t>k </w:t>
            </w:r>
            <w:r w:rsidR="0088777A">
              <w:rPr>
                <w:rFonts w:cs="Arial"/>
                <w:bCs/>
                <w:spacing w:val="0"/>
                <w:szCs w:val="22"/>
              </w:rPr>
              <w:t>drevnej</w:t>
            </w:r>
            <w:r>
              <w:rPr>
                <w:rFonts w:cs="Arial"/>
                <w:bCs/>
                <w:spacing w:val="0"/>
                <w:szCs w:val="22"/>
              </w:rPr>
              <w:t xml:space="preserve"> hmote a zemine a materiálu z</w:t>
            </w:r>
            <w:r w:rsidR="00361286">
              <w:rPr>
                <w:rFonts w:cs="Arial"/>
                <w:bCs/>
                <w:spacing w:val="0"/>
                <w:szCs w:val="22"/>
              </w:rPr>
              <w:t xml:space="preserve">o stavby </w:t>
            </w:r>
            <w:r>
              <w:rPr>
                <w:rFonts w:cs="Arial"/>
                <w:bCs/>
                <w:spacing w:val="0"/>
                <w:szCs w:val="22"/>
              </w:rPr>
              <w:t xml:space="preserve"> </w:t>
            </w:r>
            <w:r w:rsidRPr="00FB322C">
              <w:rPr>
                <w:rFonts w:cs="Arial"/>
                <w:bCs/>
                <w:spacing w:val="0"/>
                <w:szCs w:val="22"/>
              </w:rPr>
              <w:t>sú uvedené v Požiadavkách O</w:t>
            </w:r>
            <w:r>
              <w:rPr>
                <w:rFonts w:cs="Arial"/>
                <w:bCs/>
                <w:spacing w:val="0"/>
                <w:szCs w:val="22"/>
              </w:rPr>
              <w:t>bjednávateľa.</w:t>
            </w:r>
          </w:p>
          <w:p w14:paraId="0D894378" w14:textId="77777777" w:rsidR="00FD767E" w:rsidRPr="005B0752" w:rsidRDefault="00FD767E" w:rsidP="0083239F">
            <w:pPr>
              <w:jc w:val="both"/>
              <w:rPr>
                <w:rFonts w:cs="Arial"/>
              </w:rPr>
            </w:pPr>
          </w:p>
          <w:p w14:paraId="65EE0219" w14:textId="77777777" w:rsidR="00A34FAC" w:rsidRPr="006C2974" w:rsidRDefault="003E5EE3" w:rsidP="0083239F">
            <w:pPr>
              <w:jc w:val="both"/>
              <w:rPr>
                <w:rFonts w:cs="Arial"/>
              </w:rPr>
            </w:pPr>
            <w:r w:rsidRPr="000A1C4B">
              <w:rPr>
                <w:rFonts w:cs="Arial"/>
              </w:rPr>
              <w:t xml:space="preserve">Ak sa na Zhotoviteľa vzťahuje povinnosť zapisovať sa do registra partnerov verejného sektora podľa zákona </w:t>
            </w:r>
            <w:r w:rsidR="00A873A3" w:rsidRPr="000A1C4B">
              <w:rPr>
                <w:rFonts w:cs="Arial"/>
              </w:rPr>
              <w:t xml:space="preserve">                    </w:t>
            </w:r>
            <w:r w:rsidRPr="00723969">
              <w:rPr>
                <w:rFonts w:cs="Arial"/>
              </w:rPr>
              <w:t xml:space="preserve">č. 315/2016 </w:t>
            </w:r>
            <w:proofErr w:type="spellStart"/>
            <w:r w:rsidRPr="00723969">
              <w:rPr>
                <w:rFonts w:cs="Arial"/>
              </w:rPr>
              <w:t>Z.z</w:t>
            </w:r>
            <w:proofErr w:type="spellEnd"/>
            <w:r w:rsidRPr="00723969">
              <w:rPr>
                <w:rFonts w:cs="Arial"/>
              </w:rPr>
              <w:t>. o registri partnerov verejného sektora a o zmene a doplnení niektorých zákonov (ďalej len „zákon o registri partnerov verejného sektora“), Zhotoviteľ je povinný dodržať túto povinnosť po celú dobu trvania Zmluvy</w:t>
            </w:r>
            <w:r w:rsidR="00A873A3" w:rsidRPr="001A0DDF">
              <w:rPr>
                <w:rFonts w:cs="Arial"/>
              </w:rPr>
              <w:t xml:space="preserve">. </w:t>
            </w:r>
            <w:r w:rsidRPr="00C96E7C">
              <w:rPr>
                <w:rFonts w:cs="Arial"/>
              </w:rPr>
              <w:t>V prípade porušenia povinnosti Zhotoviteľa podľa predchádzajúcej vety má Objednávateľ nárok na zmluvnú pokutu vo výške 500,-Eur (slovom päťsto eur) za každý deň porušenia, pričom porušenie uvedenej povinnosti, ktoré trvá dlhšie ako 30 dní sa považuje za podstatné porušen</w:t>
            </w:r>
            <w:r w:rsidRPr="006C2974">
              <w:rPr>
                <w:rFonts w:cs="Arial"/>
              </w:rPr>
              <w:t xml:space="preserve">ie Zmluvy a oprávňuje Objednávateľa na odstúpenie od Zmluvy. </w:t>
            </w:r>
            <w:r w:rsidRPr="006C2974">
              <w:rPr>
                <w:rFonts w:cs="Arial"/>
                <w:bCs/>
                <w:szCs w:val="22"/>
              </w:rPr>
              <w:t xml:space="preserve">Zaplatenie zmluvnej pokuty nemá vplyv na splnenie povinnosti Zhotoviteľa v súlade s týmto </w:t>
            </w:r>
            <w:proofErr w:type="spellStart"/>
            <w:r w:rsidRPr="006C2974">
              <w:rPr>
                <w:rFonts w:cs="Arial"/>
                <w:bCs/>
                <w:szCs w:val="22"/>
              </w:rPr>
              <w:t>podčlánkom</w:t>
            </w:r>
            <w:proofErr w:type="spellEnd"/>
            <w:r w:rsidRPr="006C2974">
              <w:rPr>
                <w:rFonts w:cs="Arial"/>
                <w:bCs/>
                <w:szCs w:val="22"/>
              </w:rPr>
              <w:t xml:space="preserve">. </w:t>
            </w:r>
            <w:r w:rsidRPr="006C2974">
              <w:rPr>
                <w:rFonts w:cs="Arial"/>
              </w:rPr>
              <w:t>Zmluvná pokuta sa bude uhrádzať na základe penalizačnej faktúry vyhotovenej Objednávateľom a doporučene doručenej do sídla Zhotoviteľa. Lehota splatnosti tejto faktúry je 30 dní odo dňa jej doporučeného doručenia do sídla Zhotoviteľa.</w:t>
            </w:r>
          </w:p>
          <w:p w14:paraId="76D35910" w14:textId="77777777" w:rsidR="00F9566D" w:rsidRPr="006C2974" w:rsidRDefault="00F9566D" w:rsidP="0083239F">
            <w:pPr>
              <w:jc w:val="both"/>
              <w:rPr>
                <w:rFonts w:cs="Arial"/>
                <w:snapToGrid w:val="0"/>
              </w:rPr>
            </w:pPr>
            <w:r w:rsidRPr="006C2974">
              <w:rPr>
                <w:rFonts w:cs="Arial"/>
                <w:snapToGrid w:val="0"/>
              </w:rPr>
              <w:lastRenderedPageBreak/>
              <w:t xml:space="preserve">Zhotoviteľ sa zaväzuje riadne a včas plniť všetky svoje finančné záväzky za poskytnuté plnenia tretích osôb vo vzťahu k vyhotoveniu Diela v súlade so zmluvnými podmienkami </w:t>
            </w:r>
            <w:r w:rsidRPr="006C2974">
              <w:rPr>
                <w:rFonts w:cs="Arial"/>
                <w:iCs/>
              </w:rPr>
              <w:t xml:space="preserve">stanovenými v zmluvách podpísaných medzi Zhotoviteľom a jeho </w:t>
            </w:r>
            <w:proofErr w:type="spellStart"/>
            <w:r w:rsidRPr="006C2974">
              <w:rPr>
                <w:rFonts w:cs="Arial"/>
                <w:iCs/>
              </w:rPr>
              <w:t>Podzhotoviteľmi</w:t>
            </w:r>
            <w:proofErr w:type="spellEnd"/>
            <w:r w:rsidRPr="006C2974">
              <w:rPr>
                <w:rFonts w:cs="Arial"/>
                <w:iCs/>
              </w:rPr>
              <w:t>.</w:t>
            </w:r>
            <w:r w:rsidRPr="006C2974">
              <w:rPr>
                <w:rFonts w:cs="Arial"/>
                <w:snapToGrid w:val="0"/>
              </w:rPr>
              <w:t xml:space="preserve"> Zhotoviteľ sa zaväzuje najmä riadne a včas plniť všetky svoje finančné záväzky voči  </w:t>
            </w:r>
            <w:proofErr w:type="spellStart"/>
            <w:r w:rsidRPr="006C2974">
              <w:rPr>
                <w:rFonts w:cs="Arial"/>
                <w:snapToGrid w:val="0"/>
              </w:rPr>
              <w:t>Podzhotoviteľom</w:t>
            </w:r>
            <w:proofErr w:type="spellEnd"/>
            <w:r w:rsidRPr="006C2974">
              <w:rPr>
                <w:rFonts w:cs="Arial"/>
                <w:snapToGrid w:val="0"/>
              </w:rPr>
              <w:t xml:space="preserve"> v priamom zmluvnom vzťahu so Zhotoviteľom za zrealizované projektové práce, stavebné práce alebo dodávku/montáž Technologického zariadenia. Za účelom vylúčenia pochybností zmluvné Strany týmto deklarujú, že finančné záväzky podľa predchádzajúcej vety predstavujú záväzky Zhotoviteľa voči </w:t>
            </w:r>
            <w:proofErr w:type="spellStart"/>
            <w:r w:rsidRPr="006C2974">
              <w:rPr>
                <w:rFonts w:cs="Arial"/>
                <w:snapToGrid w:val="0"/>
              </w:rPr>
              <w:t>Podzhotoviteľom</w:t>
            </w:r>
            <w:proofErr w:type="spellEnd"/>
            <w:r w:rsidRPr="006C2974">
              <w:rPr>
                <w:rFonts w:cs="Arial"/>
                <w:snapToGrid w:val="0"/>
              </w:rPr>
              <w:t xml:space="preserve"> za riadne vykonané práce/dodaný tovar, ktoré sú ako súčasť riadne vykonaných prác na Diele v súlade so zmluvnými podmienkami </w:t>
            </w:r>
            <w:r w:rsidRPr="006C2974">
              <w:rPr>
                <w:rFonts w:cs="Arial"/>
                <w:iCs/>
              </w:rPr>
              <w:t xml:space="preserve">stanovenými v zmluvách podpísaných medzi Zhotoviteľom a jeho </w:t>
            </w:r>
            <w:proofErr w:type="spellStart"/>
            <w:r w:rsidRPr="006C2974">
              <w:rPr>
                <w:rFonts w:cs="Arial"/>
                <w:iCs/>
              </w:rPr>
              <w:t>Podzhotoviteľmi</w:t>
            </w:r>
            <w:proofErr w:type="spellEnd"/>
            <w:r w:rsidRPr="006C2974">
              <w:rPr>
                <w:rFonts w:cs="Arial"/>
                <w:iCs/>
              </w:rPr>
              <w:t xml:space="preserve">, </w:t>
            </w:r>
            <w:r w:rsidRPr="006C2974">
              <w:rPr>
                <w:rFonts w:cs="Arial"/>
                <w:snapToGrid w:val="0"/>
              </w:rPr>
              <w:t>schválené Stavebným dozorom a sú v plnom rozsahu zahrnuté v Priebežnom platobnom potvrdení, resp. v Záverečnom platobnom potvrdení.“</w:t>
            </w:r>
          </w:p>
          <w:p w14:paraId="250CAECE" w14:textId="77777777" w:rsidR="00F670F8" w:rsidRPr="00FE4170" w:rsidRDefault="00F670F8" w:rsidP="0074407A">
            <w:pPr>
              <w:jc w:val="both"/>
              <w:rPr>
                <w:rFonts w:cs="Arial"/>
              </w:rPr>
            </w:pPr>
          </w:p>
        </w:tc>
      </w:tr>
      <w:tr w:rsidR="00951265" w:rsidRPr="006C2974" w14:paraId="25C25473" w14:textId="77777777" w:rsidTr="00F670F8">
        <w:trPr>
          <w:gridAfter w:val="1"/>
          <w:wAfter w:w="687" w:type="dxa"/>
          <w:trHeight w:val="397"/>
        </w:trPr>
        <w:tc>
          <w:tcPr>
            <w:tcW w:w="1384" w:type="dxa"/>
            <w:gridSpan w:val="2"/>
          </w:tcPr>
          <w:p w14:paraId="380BEAD6" w14:textId="77777777" w:rsidR="00F670F8" w:rsidRPr="00FE4170" w:rsidRDefault="00F670F8" w:rsidP="0083239F">
            <w:pPr>
              <w:rPr>
                <w:rFonts w:cs="Arial"/>
                <w:b/>
                <w:szCs w:val="22"/>
              </w:rPr>
            </w:pPr>
            <w:r w:rsidRPr="00C65F56">
              <w:rPr>
                <w:rFonts w:cs="Arial"/>
                <w:b/>
                <w:szCs w:val="22"/>
              </w:rPr>
              <w:lastRenderedPageBreak/>
              <w:t>Podčlánok</w:t>
            </w:r>
          </w:p>
          <w:p w14:paraId="3C3CF1C7" w14:textId="77777777" w:rsidR="00F670F8" w:rsidRPr="00FB322C" w:rsidRDefault="00F670F8" w:rsidP="0083239F">
            <w:pPr>
              <w:rPr>
                <w:rFonts w:cs="Arial"/>
                <w:b/>
                <w:szCs w:val="22"/>
              </w:rPr>
            </w:pPr>
            <w:r w:rsidRPr="00FB322C">
              <w:rPr>
                <w:rFonts w:cs="Arial"/>
                <w:b/>
                <w:szCs w:val="22"/>
              </w:rPr>
              <w:t>4.1.1</w:t>
            </w:r>
          </w:p>
        </w:tc>
        <w:tc>
          <w:tcPr>
            <w:tcW w:w="2472" w:type="dxa"/>
          </w:tcPr>
          <w:p w14:paraId="09143790" w14:textId="77777777" w:rsidR="00F670F8" w:rsidRPr="00A86531" w:rsidRDefault="00F670F8" w:rsidP="0083239F">
            <w:pPr>
              <w:rPr>
                <w:rFonts w:cs="Arial"/>
                <w:b/>
                <w:szCs w:val="22"/>
              </w:rPr>
            </w:pPr>
            <w:r w:rsidRPr="00A86531">
              <w:rPr>
                <w:rFonts w:cs="Arial"/>
                <w:b/>
                <w:szCs w:val="22"/>
              </w:rPr>
              <w:t>Povinnosti Zhotoviteľa pri plnení kritérií</w:t>
            </w:r>
          </w:p>
        </w:tc>
        <w:tc>
          <w:tcPr>
            <w:tcW w:w="5750" w:type="dxa"/>
            <w:gridSpan w:val="2"/>
          </w:tcPr>
          <w:p w14:paraId="67A441BD" w14:textId="77777777" w:rsidR="00F670F8" w:rsidRPr="00C65F56" w:rsidRDefault="00F670F8" w:rsidP="0083239F">
            <w:pPr>
              <w:ind w:right="141"/>
              <w:jc w:val="both"/>
              <w:rPr>
                <w:rFonts w:cs="Arial"/>
              </w:rPr>
            </w:pPr>
            <w:r w:rsidRPr="00F07B96">
              <w:rPr>
                <w:rFonts w:cs="Arial"/>
              </w:rPr>
              <w:t>Vložte nový podčlánok 4.1.1</w:t>
            </w:r>
          </w:p>
          <w:p w14:paraId="237AD2DE" w14:textId="77777777" w:rsidR="003C5204" w:rsidRPr="00FE4170" w:rsidRDefault="003C5204" w:rsidP="0083239F">
            <w:pPr>
              <w:ind w:right="141"/>
              <w:jc w:val="both"/>
              <w:rPr>
                <w:rFonts w:cs="Arial"/>
              </w:rPr>
            </w:pPr>
          </w:p>
          <w:p w14:paraId="39F85502" w14:textId="77777777" w:rsidR="00FC4472" w:rsidRPr="006C2974" w:rsidRDefault="003C5204" w:rsidP="0083239F">
            <w:pPr>
              <w:ind w:right="141"/>
              <w:jc w:val="both"/>
              <w:rPr>
                <w:rFonts w:cs="Arial"/>
              </w:rPr>
            </w:pPr>
            <w:r w:rsidRPr="00FB322C">
              <w:rPr>
                <w:rFonts w:cs="Arial"/>
              </w:rPr>
              <w:t>„Zhotoviteľ je povinný po celú dobu trvania Zmluvy dodržiavať Návrh na plnenie kritéria, ktorý bol stanovený v jeho Ponuke ako úspešného uchádzača v rámci procesu verejného obstarávania.“</w:t>
            </w:r>
            <w:r w:rsidR="00485A4F" w:rsidRPr="006C2974">
              <w:rPr>
                <w:rFonts w:cs="Arial"/>
              </w:rPr>
              <w:tab/>
            </w:r>
          </w:p>
          <w:p w14:paraId="06E1F6B6" w14:textId="77777777" w:rsidR="00103027" w:rsidRPr="006C2974" w:rsidRDefault="00103027" w:rsidP="0083239F">
            <w:pPr>
              <w:ind w:right="141"/>
              <w:jc w:val="both"/>
              <w:rPr>
                <w:rFonts w:cs="Arial"/>
              </w:rPr>
            </w:pPr>
          </w:p>
        </w:tc>
      </w:tr>
      <w:tr w:rsidR="00951265" w:rsidRPr="006C2974" w14:paraId="3AF4E7C3" w14:textId="77777777" w:rsidTr="00F670F8">
        <w:trPr>
          <w:gridAfter w:val="1"/>
          <w:wAfter w:w="687" w:type="dxa"/>
          <w:trHeight w:val="1304"/>
        </w:trPr>
        <w:tc>
          <w:tcPr>
            <w:tcW w:w="1384" w:type="dxa"/>
            <w:gridSpan w:val="2"/>
          </w:tcPr>
          <w:p w14:paraId="2B2E7953" w14:textId="77777777" w:rsidR="00FC47C3" w:rsidRPr="00FE4170" w:rsidRDefault="00FC47C3" w:rsidP="0083239F">
            <w:pPr>
              <w:rPr>
                <w:rFonts w:cs="Arial"/>
                <w:b/>
                <w:szCs w:val="22"/>
              </w:rPr>
            </w:pPr>
            <w:r w:rsidRPr="00C65F56">
              <w:rPr>
                <w:rFonts w:cs="Arial"/>
                <w:b/>
                <w:szCs w:val="22"/>
              </w:rPr>
              <w:t xml:space="preserve">Podčlánok </w:t>
            </w:r>
          </w:p>
          <w:p w14:paraId="30F12BD0" w14:textId="77777777" w:rsidR="00A34FAC" w:rsidRPr="00A86531" w:rsidRDefault="00FC47C3" w:rsidP="0083239F">
            <w:pPr>
              <w:rPr>
                <w:rFonts w:cs="Arial"/>
                <w:b/>
                <w:szCs w:val="22"/>
              </w:rPr>
            </w:pPr>
            <w:r w:rsidRPr="00FB322C">
              <w:rPr>
                <w:rFonts w:cs="Arial"/>
                <w:b/>
                <w:szCs w:val="22"/>
              </w:rPr>
              <w:t>4.2</w:t>
            </w:r>
            <w:r w:rsidR="00CB661A" w:rsidRPr="00FB322C">
              <w:rPr>
                <w:rFonts w:cs="Arial"/>
                <w:b/>
                <w:szCs w:val="22"/>
              </w:rPr>
              <w:t xml:space="preserve"> </w:t>
            </w:r>
          </w:p>
        </w:tc>
        <w:tc>
          <w:tcPr>
            <w:tcW w:w="2472" w:type="dxa"/>
          </w:tcPr>
          <w:p w14:paraId="2F2A890E" w14:textId="77777777" w:rsidR="00A34FAC" w:rsidRPr="00F07B96" w:rsidRDefault="00A34FAC" w:rsidP="0083239F">
            <w:pPr>
              <w:rPr>
                <w:rFonts w:cs="Arial"/>
                <w:b/>
                <w:szCs w:val="22"/>
              </w:rPr>
            </w:pPr>
            <w:r w:rsidRPr="00F07B96">
              <w:rPr>
                <w:rFonts w:cs="Arial"/>
                <w:b/>
                <w:szCs w:val="22"/>
              </w:rPr>
              <w:t xml:space="preserve">Zábezpeka na vykonanie prác </w:t>
            </w:r>
          </w:p>
        </w:tc>
        <w:tc>
          <w:tcPr>
            <w:tcW w:w="5750" w:type="dxa"/>
            <w:gridSpan w:val="2"/>
          </w:tcPr>
          <w:p w14:paraId="0DD8A44C" w14:textId="77777777" w:rsidR="00F67E6C" w:rsidRDefault="00F67E6C" w:rsidP="0083239F">
            <w:pPr>
              <w:keepNext/>
              <w:keepLines/>
              <w:tabs>
                <w:tab w:val="left" w:pos="0"/>
                <w:tab w:val="left" w:pos="1080"/>
                <w:tab w:val="left" w:pos="1440"/>
              </w:tabs>
              <w:jc w:val="both"/>
              <w:outlineLvl w:val="1"/>
              <w:rPr>
                <w:rFonts w:cs="Arial"/>
                <w:bCs/>
              </w:rPr>
            </w:pPr>
            <w:r w:rsidRPr="00742FB8">
              <w:rPr>
                <w:rFonts w:cs="Arial"/>
                <w:bCs/>
              </w:rPr>
              <w:t xml:space="preserve">Pôvodný text </w:t>
            </w:r>
            <w:proofErr w:type="spellStart"/>
            <w:r w:rsidRPr="00742FB8">
              <w:rPr>
                <w:rFonts w:cs="Arial"/>
                <w:bCs/>
              </w:rPr>
              <w:t>podčlánku</w:t>
            </w:r>
            <w:proofErr w:type="spellEnd"/>
            <w:r w:rsidRPr="00742FB8">
              <w:rPr>
                <w:rFonts w:cs="Arial"/>
                <w:bCs/>
              </w:rPr>
              <w:t xml:space="preserve"> odstráňte a nahraďte nasledovným textom:</w:t>
            </w:r>
          </w:p>
          <w:p w14:paraId="4B23B2A7" w14:textId="77777777" w:rsidR="00720ADC" w:rsidRPr="00742FB8" w:rsidRDefault="00720ADC" w:rsidP="0083239F">
            <w:pPr>
              <w:keepNext/>
              <w:keepLines/>
              <w:tabs>
                <w:tab w:val="left" w:pos="0"/>
                <w:tab w:val="left" w:pos="1080"/>
                <w:tab w:val="left" w:pos="1440"/>
              </w:tabs>
              <w:jc w:val="both"/>
              <w:outlineLvl w:val="1"/>
              <w:rPr>
                <w:rFonts w:cs="Arial"/>
                <w:bCs/>
              </w:rPr>
            </w:pPr>
          </w:p>
          <w:p w14:paraId="33898F9A" w14:textId="77777777" w:rsidR="00F67E6C" w:rsidRDefault="00F67E6C" w:rsidP="0083239F">
            <w:pPr>
              <w:tabs>
                <w:tab w:val="left" w:pos="-2"/>
              </w:tabs>
              <w:ind w:left="-2" w:right="141" w:firstLine="2"/>
              <w:jc w:val="both"/>
              <w:rPr>
                <w:rFonts w:cs="Arial"/>
              </w:rPr>
            </w:pPr>
            <w:r w:rsidRPr="00742FB8">
              <w:rPr>
                <w:rFonts w:cs="Arial"/>
              </w:rPr>
              <w:t>„Zhotoviteľ je po</w:t>
            </w:r>
            <w:r w:rsidR="00986EB9" w:rsidRPr="00742FB8">
              <w:rPr>
                <w:rFonts w:cs="Arial"/>
              </w:rPr>
              <w:t>vinný získať (na svoje</w:t>
            </w:r>
            <w:r w:rsidRPr="00742FB8">
              <w:rPr>
                <w:rFonts w:cs="Arial"/>
              </w:rPr>
              <w:t xml:space="preserve"> náklady) Zábezpeku na vykonanie prác v čiastke a v menách uvedených v Prílohe k ponuke. Ak v Prílohe k ponuke nie je uvedená žiadna čiastka alebo spôsob jej výpočtu, tento podčlánok nebude platiť.</w:t>
            </w:r>
          </w:p>
          <w:p w14:paraId="3F56E61B" w14:textId="77777777" w:rsidR="00720ADC" w:rsidRPr="00742FB8" w:rsidRDefault="00720ADC" w:rsidP="0083239F">
            <w:pPr>
              <w:tabs>
                <w:tab w:val="left" w:pos="-2"/>
              </w:tabs>
              <w:ind w:left="-2" w:right="141" w:firstLine="2"/>
              <w:jc w:val="both"/>
              <w:rPr>
                <w:rFonts w:cs="Arial"/>
              </w:rPr>
            </w:pPr>
          </w:p>
          <w:p w14:paraId="03C66783" w14:textId="17A16811" w:rsidR="00D93D26" w:rsidRDefault="00D93D26" w:rsidP="0083239F">
            <w:pPr>
              <w:tabs>
                <w:tab w:val="left" w:pos="-2"/>
              </w:tabs>
              <w:ind w:left="-2" w:right="141" w:firstLine="2"/>
              <w:jc w:val="both"/>
              <w:rPr>
                <w:rFonts w:cs="Arial"/>
                <w:bCs/>
                <w:szCs w:val="22"/>
              </w:rPr>
            </w:pPr>
            <w:r w:rsidRPr="00742FB8">
              <w:rPr>
                <w:rFonts w:cs="Arial"/>
                <w:bCs/>
                <w:szCs w:val="22"/>
              </w:rPr>
              <w:t>Zhotoviteľ sa zaväzuje predložiť Objednávateľovi Zábezpeku na vykonanie prác najneskôr do 10</w:t>
            </w:r>
            <w:r w:rsidR="00C37D8A">
              <w:rPr>
                <w:rFonts w:cs="Arial"/>
                <w:bCs/>
                <w:szCs w:val="22"/>
              </w:rPr>
              <w:t xml:space="preserve"> kalendárnych</w:t>
            </w:r>
            <w:r w:rsidRPr="00742FB8">
              <w:rPr>
                <w:rFonts w:cs="Arial"/>
                <w:bCs/>
                <w:szCs w:val="22"/>
              </w:rPr>
              <w:t xml:space="preserve"> dní od </w:t>
            </w:r>
            <w:r w:rsidR="00C37D8A">
              <w:rPr>
                <w:rFonts w:cs="Arial"/>
                <w:bCs/>
                <w:szCs w:val="22"/>
              </w:rPr>
              <w:t xml:space="preserve">dňa nadobudnutia </w:t>
            </w:r>
            <w:r w:rsidRPr="00742FB8">
              <w:rPr>
                <w:rFonts w:cs="Arial"/>
                <w:bCs/>
                <w:szCs w:val="22"/>
              </w:rPr>
              <w:t xml:space="preserve">účinnosti Zmluvy.   V prípade, ak Zhotoviteľ nepredloží Zábezpeku na vykonanie prác vo výške  uvedenej v Prílohe k ponuke najneskôr do 10 </w:t>
            </w:r>
            <w:r w:rsidR="00C37D8A">
              <w:rPr>
                <w:rFonts w:cs="Arial"/>
                <w:bCs/>
                <w:szCs w:val="22"/>
              </w:rPr>
              <w:t xml:space="preserve">kalendárnych </w:t>
            </w:r>
            <w:r w:rsidRPr="00742FB8">
              <w:rPr>
                <w:rFonts w:cs="Arial"/>
                <w:bCs/>
                <w:szCs w:val="22"/>
              </w:rPr>
              <w:t xml:space="preserve">dní od účinnosti Zmluvy, vzniká Objednávateľovi nárok na zaplatenie zmluvnej pokuty vo výške čiastky Zábezpeky na vykonanie prác  uvedenej v Prílohe k ponuke. Zmluvná pokuta sa bude uhrádzať na základe penalizačnej faktúry vyhotovenej Objednávateľom a doporučene doručenej do sídla Zhotoviteľa. Lehota splatnosti tejto faktúry je 30 dní odo dňa jej doporučeného doručenia do sídla Zhotoviteľa. Porušenie povinnosti Zhotoviteľa </w:t>
            </w:r>
            <w:proofErr w:type="spellStart"/>
            <w:r w:rsidRPr="00742FB8">
              <w:rPr>
                <w:rFonts w:cs="Arial"/>
                <w:bCs/>
                <w:szCs w:val="22"/>
              </w:rPr>
              <w:t>predĺožiť</w:t>
            </w:r>
            <w:proofErr w:type="spellEnd"/>
            <w:r w:rsidRPr="00742FB8">
              <w:rPr>
                <w:rFonts w:cs="Arial"/>
                <w:bCs/>
                <w:szCs w:val="22"/>
              </w:rPr>
              <w:t xml:space="preserve"> Zábezpeku na vykonanie prác vo výške  uvedenej v Prílohe k ponuke najneskôr do 28 dní od účinnosti Zmluvy  sa </w:t>
            </w:r>
            <w:r w:rsidRPr="00742FB8">
              <w:rPr>
                <w:rFonts w:cs="Arial"/>
                <w:bCs/>
                <w:szCs w:val="22"/>
              </w:rPr>
              <w:lastRenderedPageBreak/>
              <w:t xml:space="preserve">považuje za podstatné porušenie </w:t>
            </w:r>
            <w:proofErr w:type="spellStart"/>
            <w:r w:rsidRPr="00742FB8">
              <w:rPr>
                <w:rFonts w:cs="Arial"/>
                <w:bCs/>
                <w:szCs w:val="22"/>
              </w:rPr>
              <w:t>Zmuvy</w:t>
            </w:r>
            <w:proofErr w:type="spellEnd"/>
            <w:r w:rsidRPr="00742FB8">
              <w:rPr>
                <w:rFonts w:cs="Arial"/>
                <w:bCs/>
                <w:szCs w:val="22"/>
              </w:rPr>
              <w:t xml:space="preserve"> a oprávňuje Objednávateľa na odstúpenie od Zmluvy.</w:t>
            </w:r>
          </w:p>
          <w:p w14:paraId="6D7DCDED" w14:textId="77777777" w:rsidR="00720ADC" w:rsidRPr="00742FB8" w:rsidRDefault="00720ADC" w:rsidP="0083239F">
            <w:pPr>
              <w:tabs>
                <w:tab w:val="left" w:pos="-2"/>
              </w:tabs>
              <w:ind w:left="-2" w:right="141" w:firstLine="2"/>
              <w:jc w:val="both"/>
              <w:rPr>
                <w:rFonts w:cs="Arial"/>
                <w:bCs/>
                <w:szCs w:val="22"/>
              </w:rPr>
            </w:pPr>
          </w:p>
          <w:p w14:paraId="0E51E5ED" w14:textId="77777777" w:rsidR="00A34FAC" w:rsidRDefault="00A34FAC" w:rsidP="0083239F">
            <w:pPr>
              <w:tabs>
                <w:tab w:val="left" w:pos="-2"/>
              </w:tabs>
              <w:ind w:left="-2" w:right="141" w:firstLine="2"/>
              <w:jc w:val="both"/>
              <w:rPr>
                <w:rFonts w:cs="Arial"/>
                <w:bCs/>
                <w:szCs w:val="22"/>
              </w:rPr>
            </w:pPr>
            <w:r w:rsidRPr="005B0752">
              <w:rPr>
                <w:rFonts w:cs="Arial"/>
                <w:bCs/>
                <w:szCs w:val="22"/>
              </w:rPr>
              <w:t>Poskytnutie bankovej Zábezpeky na vykonanie prác sa musí riadiť ustanoveniami § 313 a </w:t>
            </w:r>
            <w:proofErr w:type="spellStart"/>
            <w:r w:rsidRPr="005B0752">
              <w:rPr>
                <w:rFonts w:cs="Arial"/>
                <w:bCs/>
                <w:szCs w:val="22"/>
              </w:rPr>
              <w:t>nasl</w:t>
            </w:r>
            <w:proofErr w:type="spellEnd"/>
            <w:r w:rsidRPr="005B0752">
              <w:rPr>
                <w:rFonts w:cs="Arial"/>
                <w:bCs/>
                <w:szCs w:val="22"/>
              </w:rPr>
              <w:t>. Obchodného zákonníka. Zábezpeka na vykonanie prác (ďalej aj len „banková záruka“) musí byť poskytnutá bankou so sídlom v Slovenskej republike alebo pobočkou zahraničnej banky v Slovenskej republike. V bankovej záruke musí banka písomne vyhlásiť, že neodvolateľne a bez akýchkoľvek námietok na prvú výzvu uspokojí Objednávateľa uhradením peňažnej sumy alebo peňažných súm v akejkoľvek výške, ktorých celková výška neprekročí peňažnú sumu, ktorú Objednávateľ požaduje ako Zábezpeku na vykonanie prác v prípade, ak Zhotoviteľ porušuje svoje záväzky vyplývajúce mu zo Zmluvy a</w:t>
            </w:r>
            <w:r w:rsidR="00D93D26" w:rsidRPr="005B0752">
              <w:rPr>
                <w:rFonts w:cs="Arial"/>
                <w:bCs/>
                <w:szCs w:val="22"/>
              </w:rPr>
              <w:t>lebo</w:t>
            </w:r>
            <w:r w:rsidRPr="005B0752">
              <w:rPr>
                <w:rFonts w:cs="Arial"/>
                <w:bCs/>
                <w:szCs w:val="22"/>
              </w:rPr>
              <w:t> všeobecne záväzných právnych predpisov.</w:t>
            </w:r>
          </w:p>
          <w:p w14:paraId="76EE6D11" w14:textId="77777777" w:rsidR="00720ADC" w:rsidRPr="005B0752" w:rsidRDefault="00720ADC" w:rsidP="0083239F">
            <w:pPr>
              <w:tabs>
                <w:tab w:val="left" w:pos="-2"/>
              </w:tabs>
              <w:ind w:left="-2" w:right="141" w:firstLine="2"/>
              <w:jc w:val="both"/>
              <w:rPr>
                <w:rFonts w:cs="Arial"/>
                <w:bCs/>
                <w:szCs w:val="22"/>
              </w:rPr>
            </w:pPr>
          </w:p>
          <w:p w14:paraId="33DB1951" w14:textId="77777777" w:rsidR="00A34FAC" w:rsidRPr="0074407A" w:rsidRDefault="00A34FAC" w:rsidP="0083239F">
            <w:pPr>
              <w:tabs>
                <w:tab w:val="left" w:pos="-2"/>
              </w:tabs>
              <w:ind w:left="-2" w:right="141" w:firstLine="2"/>
              <w:jc w:val="both"/>
              <w:rPr>
                <w:rFonts w:cs="Arial"/>
              </w:rPr>
            </w:pPr>
            <w:r w:rsidRPr="00566FC4">
              <w:rPr>
                <w:rFonts w:cs="Arial"/>
                <w:bCs/>
                <w:szCs w:val="22"/>
              </w:rPr>
              <w:t>Banku, ktorá poskytne bankovú</w:t>
            </w:r>
            <w:r w:rsidRPr="0074407A">
              <w:rPr>
                <w:rFonts w:cs="Arial"/>
              </w:rPr>
              <w:t xml:space="preserve"> záruku a obsah záručnej listiny musí vopred schváliť Objednávateľ.</w:t>
            </w:r>
          </w:p>
          <w:p w14:paraId="776700E1" w14:textId="77777777" w:rsidR="00A34FAC" w:rsidRPr="000A1C4B" w:rsidRDefault="00A34FAC" w:rsidP="0083239F">
            <w:pPr>
              <w:tabs>
                <w:tab w:val="left" w:pos="114"/>
                <w:tab w:val="num" w:pos="523"/>
              </w:tabs>
              <w:ind w:right="141"/>
              <w:rPr>
                <w:rFonts w:cs="Arial"/>
                <w:szCs w:val="22"/>
              </w:rPr>
            </w:pPr>
          </w:p>
          <w:p w14:paraId="4599AA61" w14:textId="77777777" w:rsidR="00A34FAC" w:rsidRDefault="00A34FAC" w:rsidP="0083239F">
            <w:pPr>
              <w:jc w:val="both"/>
              <w:rPr>
                <w:rFonts w:cs="Arial"/>
                <w:szCs w:val="22"/>
              </w:rPr>
            </w:pPr>
            <w:r w:rsidRPr="00723969">
              <w:rPr>
                <w:rFonts w:cs="Arial"/>
                <w:szCs w:val="22"/>
              </w:rPr>
              <w:t>Zhotoviteľ je povinný zabezpečiť, aby Zábezpeka na vykonanie prác bola platná, účinná a vymáhateľná, kým Stavebnotechnický dozor nevydá Protokol o vyhotovení Diela.</w:t>
            </w:r>
            <w:r w:rsidR="00F67E6C" w:rsidRPr="001A0DDF">
              <w:rPr>
                <w:rFonts w:cs="Arial"/>
                <w:szCs w:val="22"/>
              </w:rPr>
              <w:t xml:space="preserve"> Ak podmienky Zábezpeky na vykonanie prác </w:t>
            </w:r>
            <w:r w:rsidR="00F67E6C" w:rsidRPr="006C2974">
              <w:rPr>
                <w:rFonts w:cs="Arial"/>
                <w:szCs w:val="22"/>
              </w:rPr>
              <w:t>špecifikujú dátum uplynutia jej platnosti a Zhotoviteľ nenadobudol právo obdržať Protokol o vyhotovení Diela do termínu 28 dní pred dátumom uplynutia tejto Zábezpeky na vykonanie prác, potom Zhotoviteľ bude povinný predĺžiť platnosť Zábezpeky na vykonanie prác až dovtedy kým Dielo nebude dokončené a všetky vady odstránené.</w:t>
            </w:r>
          </w:p>
          <w:p w14:paraId="332A21C8" w14:textId="77777777" w:rsidR="00720ADC" w:rsidRPr="006C2974" w:rsidRDefault="00720ADC" w:rsidP="0083239F">
            <w:pPr>
              <w:jc w:val="both"/>
              <w:rPr>
                <w:rFonts w:cs="Arial"/>
                <w:szCs w:val="22"/>
              </w:rPr>
            </w:pPr>
          </w:p>
          <w:p w14:paraId="725EC7A0" w14:textId="77777777" w:rsidR="00A34FAC" w:rsidRPr="006C2974" w:rsidRDefault="00A34FAC" w:rsidP="0083239F">
            <w:pPr>
              <w:jc w:val="both"/>
              <w:rPr>
                <w:rFonts w:cs="Arial"/>
                <w:bCs/>
                <w:szCs w:val="22"/>
              </w:rPr>
            </w:pPr>
            <w:r w:rsidRPr="006C2974">
              <w:rPr>
                <w:rFonts w:cs="Arial"/>
                <w:bCs/>
                <w:szCs w:val="22"/>
              </w:rPr>
              <w:t>Zhotoviteľ je povinný predložiť Objednávateľovi predĺženie platnosti Zábezpeky na vykonanie prác najneskôr do posledného dňa platnosti pôvodnej Zábezpeky na vykonanie prác. V prípade, ak Zhotoviteľ nepredĺži platnosť Zábezpeky podľa predchádzajúcej vety, vzniká Objednávateľovi nárok na zaplatenie zmluvnej pokuty vo výške 5</w:t>
            </w:r>
            <w:r w:rsidR="00410A9C" w:rsidRPr="006C2974">
              <w:rPr>
                <w:rFonts w:cs="Arial"/>
                <w:bCs/>
                <w:szCs w:val="22"/>
              </w:rPr>
              <w:t xml:space="preserve"> </w:t>
            </w:r>
            <w:r w:rsidRPr="006C2974">
              <w:rPr>
                <w:rFonts w:cs="Arial"/>
                <w:bCs/>
                <w:szCs w:val="22"/>
              </w:rPr>
              <w:t xml:space="preserve">000,- </w:t>
            </w:r>
            <w:r w:rsidR="007125F9" w:rsidRPr="006C2974">
              <w:rPr>
                <w:rFonts w:cs="Arial"/>
                <w:bCs/>
                <w:szCs w:val="22"/>
              </w:rPr>
              <w:t>EUR</w:t>
            </w:r>
            <w:r w:rsidRPr="006C2974">
              <w:rPr>
                <w:rFonts w:cs="Arial"/>
                <w:bCs/>
                <w:szCs w:val="22"/>
              </w:rPr>
              <w:t xml:space="preserve"> (slovom päťtisíc </w:t>
            </w:r>
            <w:r w:rsidR="00357E94" w:rsidRPr="006C2974">
              <w:rPr>
                <w:rFonts w:cs="Arial"/>
                <w:bCs/>
                <w:szCs w:val="22"/>
              </w:rPr>
              <w:t>eur</w:t>
            </w:r>
            <w:r w:rsidRPr="006C2974">
              <w:rPr>
                <w:rFonts w:cs="Arial"/>
                <w:bCs/>
                <w:szCs w:val="22"/>
              </w:rPr>
              <w:t xml:space="preserve">) za každý deň omeškania až do splnenia tejto povinnosti. Zaplatenie zmluvnej pokuty nemá vplyv na splnenie povinnosti Zhotoviteľa v súlade s týmto </w:t>
            </w:r>
            <w:proofErr w:type="spellStart"/>
            <w:r w:rsidRPr="006C2974">
              <w:rPr>
                <w:rFonts w:cs="Arial"/>
                <w:bCs/>
                <w:szCs w:val="22"/>
              </w:rPr>
              <w:t>podčlánkom</w:t>
            </w:r>
            <w:proofErr w:type="spellEnd"/>
            <w:r w:rsidRPr="006C2974">
              <w:rPr>
                <w:rFonts w:cs="Arial"/>
                <w:bCs/>
                <w:szCs w:val="22"/>
              </w:rPr>
              <w:t>. Zmluvná pokuta sa bude uhrádzať na základe penalizačnej faktúry vyhotovenej Objednávateľom a doporučene doručenej do sídla Zhotoviteľa. Lehota splatnosti tejto faktúry je 30 dní odo dňa jej doporučeného doručenia do sídla Zhotoviteľa.</w:t>
            </w:r>
          </w:p>
          <w:p w14:paraId="3155CC25" w14:textId="77777777" w:rsidR="00093BA1" w:rsidRPr="006C2974" w:rsidRDefault="00093BA1" w:rsidP="0083239F">
            <w:pPr>
              <w:jc w:val="both"/>
              <w:rPr>
                <w:rFonts w:cs="Arial"/>
                <w:bCs/>
                <w:szCs w:val="22"/>
              </w:rPr>
            </w:pPr>
          </w:p>
          <w:p w14:paraId="43857BA9" w14:textId="77777777" w:rsidR="00093BA1" w:rsidRPr="006C2974" w:rsidRDefault="00093BA1" w:rsidP="0083239F">
            <w:pPr>
              <w:jc w:val="both"/>
              <w:rPr>
                <w:rFonts w:cs="Arial"/>
                <w:bCs/>
                <w:szCs w:val="22"/>
              </w:rPr>
            </w:pPr>
            <w:r w:rsidRPr="006C2974">
              <w:rPr>
                <w:rFonts w:cs="Arial"/>
                <w:bCs/>
                <w:szCs w:val="22"/>
              </w:rPr>
              <w:t xml:space="preserve">Objednávateľ je oprávnený uplatniť si svoje práva </w:t>
            </w:r>
            <w:r w:rsidR="00410A9C" w:rsidRPr="006C2974">
              <w:rPr>
                <w:rFonts w:cs="Arial"/>
                <w:bCs/>
                <w:szCs w:val="22"/>
              </w:rPr>
              <w:t xml:space="preserve">                     </w:t>
            </w:r>
            <w:r w:rsidRPr="006C2974">
              <w:rPr>
                <w:rFonts w:cs="Arial"/>
                <w:bCs/>
                <w:szCs w:val="22"/>
              </w:rPr>
              <w:t xml:space="preserve">zo Zábezpeky na vykonanie prác </w:t>
            </w:r>
            <w:r w:rsidRPr="006C2974">
              <w:rPr>
                <w:rFonts w:cs="Arial"/>
              </w:rPr>
              <w:t>v </w:t>
            </w:r>
            <w:r w:rsidRPr="006C2974">
              <w:rPr>
                <w:rFonts w:cs="Arial"/>
                <w:bCs/>
                <w:szCs w:val="22"/>
              </w:rPr>
              <w:t xml:space="preserve">prípade akéhokoľvek porušenia </w:t>
            </w:r>
            <w:r w:rsidRPr="006C2974">
              <w:rPr>
                <w:rFonts w:cs="Arial"/>
              </w:rPr>
              <w:t xml:space="preserve">Zmluvy </w:t>
            </w:r>
            <w:r w:rsidRPr="006C2974">
              <w:rPr>
                <w:rFonts w:cs="Arial"/>
                <w:bCs/>
                <w:szCs w:val="22"/>
              </w:rPr>
              <w:t>alebo všeobecne záväzných právnych predpisov Zhotoviteľom</w:t>
            </w:r>
            <w:r w:rsidR="00A95FD9" w:rsidRPr="006C2974">
              <w:rPr>
                <w:rFonts w:cs="Arial"/>
                <w:bCs/>
                <w:szCs w:val="22"/>
              </w:rPr>
              <w:t>.</w:t>
            </w:r>
          </w:p>
          <w:p w14:paraId="7830309A" w14:textId="77777777" w:rsidR="00711A63" w:rsidRPr="006C2974" w:rsidRDefault="00711A63" w:rsidP="0083239F">
            <w:pPr>
              <w:jc w:val="both"/>
              <w:rPr>
                <w:rFonts w:cs="Arial"/>
                <w:bCs/>
                <w:szCs w:val="22"/>
              </w:rPr>
            </w:pPr>
          </w:p>
          <w:p w14:paraId="6BC582F2" w14:textId="77777777" w:rsidR="00711A63" w:rsidRPr="006C2974" w:rsidRDefault="00711A63" w:rsidP="0083239F">
            <w:pPr>
              <w:jc w:val="both"/>
              <w:rPr>
                <w:rFonts w:cs="Arial"/>
                <w:bCs/>
                <w:i/>
                <w:szCs w:val="22"/>
              </w:rPr>
            </w:pPr>
            <w:r w:rsidRPr="006C2974">
              <w:rPr>
                <w:rFonts w:cs="Arial"/>
                <w:bCs/>
                <w:szCs w:val="22"/>
              </w:rPr>
              <w:lastRenderedPageBreak/>
              <w:t xml:space="preserve">Pre vylúčenie pochybností sa zmluvné Strany dohodli, </w:t>
            </w:r>
            <w:r w:rsidR="00410A9C" w:rsidRPr="006C2974">
              <w:rPr>
                <w:rFonts w:cs="Arial"/>
                <w:bCs/>
                <w:szCs w:val="22"/>
              </w:rPr>
              <w:t xml:space="preserve">            </w:t>
            </w:r>
            <w:r w:rsidRPr="006C2974">
              <w:rPr>
                <w:rFonts w:cs="Arial"/>
                <w:bCs/>
                <w:szCs w:val="22"/>
              </w:rPr>
              <w:t xml:space="preserve">že na uplatnenie práva Objednávateľa zo Zábezpeky na vykonanie prác sa nevyžaduje postup podľa </w:t>
            </w:r>
            <w:proofErr w:type="spellStart"/>
            <w:r w:rsidRPr="006C2974">
              <w:rPr>
                <w:rFonts w:cs="Arial"/>
                <w:bCs/>
                <w:szCs w:val="22"/>
              </w:rPr>
              <w:t>podčlánku</w:t>
            </w:r>
            <w:proofErr w:type="spellEnd"/>
            <w:r w:rsidRPr="006C2974">
              <w:rPr>
                <w:rFonts w:cs="Arial"/>
                <w:bCs/>
                <w:szCs w:val="22"/>
              </w:rPr>
              <w:t xml:space="preserve"> 2.5 </w:t>
            </w:r>
            <w:r w:rsidRPr="006C2974">
              <w:rPr>
                <w:rFonts w:cs="Arial"/>
                <w:bCs/>
                <w:i/>
                <w:szCs w:val="22"/>
              </w:rPr>
              <w:t>( Nároky Objednávateľa).</w:t>
            </w:r>
          </w:p>
          <w:p w14:paraId="133D79A0" w14:textId="77777777" w:rsidR="008E23F8" w:rsidRPr="006C2974" w:rsidRDefault="008E23F8" w:rsidP="0083239F">
            <w:pPr>
              <w:jc w:val="both"/>
              <w:rPr>
                <w:rFonts w:cs="Arial"/>
                <w:bCs/>
                <w:i/>
                <w:szCs w:val="22"/>
              </w:rPr>
            </w:pPr>
          </w:p>
          <w:p w14:paraId="386F9E68" w14:textId="77777777" w:rsidR="008E23F8" w:rsidRPr="006C2974" w:rsidRDefault="008E23F8" w:rsidP="0083239F">
            <w:pPr>
              <w:jc w:val="both"/>
              <w:rPr>
                <w:rFonts w:cs="Arial"/>
                <w:bCs/>
                <w:szCs w:val="22"/>
              </w:rPr>
            </w:pPr>
            <w:r w:rsidRPr="006C2974">
              <w:rPr>
                <w:rFonts w:cs="Arial"/>
                <w:bCs/>
                <w:szCs w:val="22"/>
              </w:rPr>
              <w:t xml:space="preserve">Objednávateľ je povinný odškodniť Zhotoviteľa </w:t>
            </w:r>
            <w:r w:rsidR="00410A9C" w:rsidRPr="006C2974">
              <w:rPr>
                <w:rFonts w:cs="Arial"/>
                <w:bCs/>
                <w:szCs w:val="22"/>
              </w:rPr>
              <w:t xml:space="preserve">                             </w:t>
            </w:r>
            <w:r w:rsidRPr="006C2974">
              <w:rPr>
                <w:rFonts w:cs="Arial"/>
                <w:bCs/>
                <w:szCs w:val="22"/>
              </w:rPr>
              <w:t>a zabezpečiť, aby mu nevznikla žiadna škoda, strata alebo výdavky (vrátane právnych poplatkov a výdavkov) v dôsledku uplatnenia nároku na Zábezpeku na vykonanie prác v rozsahu, na ktorý Objednávateľ nemal nárok.</w:t>
            </w:r>
          </w:p>
          <w:p w14:paraId="2D1CC6DC" w14:textId="77777777" w:rsidR="008E23F8" w:rsidRPr="006C2974" w:rsidRDefault="008E23F8" w:rsidP="0083239F">
            <w:pPr>
              <w:jc w:val="both"/>
              <w:rPr>
                <w:rFonts w:cs="Arial"/>
                <w:bCs/>
                <w:szCs w:val="22"/>
              </w:rPr>
            </w:pPr>
          </w:p>
          <w:p w14:paraId="4405BFE9" w14:textId="77777777" w:rsidR="008E23F8" w:rsidRPr="006C2974" w:rsidRDefault="008E23F8" w:rsidP="0083239F">
            <w:pPr>
              <w:jc w:val="both"/>
              <w:rPr>
                <w:rFonts w:cs="Arial"/>
                <w:bCs/>
                <w:i/>
                <w:szCs w:val="22"/>
              </w:rPr>
            </w:pPr>
            <w:r w:rsidRPr="006C2974">
              <w:rPr>
                <w:rFonts w:cs="Arial"/>
                <w:bCs/>
                <w:szCs w:val="22"/>
              </w:rPr>
              <w:t>Objednávateľ je povinný vrátiť Zábezpeku na vykonanie prác Zhotoviteľovi do 21 dní potom ako obdrží kópiu Protokolu o vyhotovení Diela.“</w:t>
            </w:r>
          </w:p>
          <w:p w14:paraId="2BA02D41" w14:textId="77777777" w:rsidR="00A34FAC" w:rsidRPr="006C2974" w:rsidRDefault="00A34FAC" w:rsidP="0083239F">
            <w:pPr>
              <w:jc w:val="both"/>
              <w:rPr>
                <w:rFonts w:cs="Arial"/>
                <w:bCs/>
                <w:szCs w:val="22"/>
              </w:rPr>
            </w:pPr>
          </w:p>
        </w:tc>
      </w:tr>
      <w:tr w:rsidR="00951265" w:rsidRPr="006C2974" w14:paraId="7D8DB2EC" w14:textId="77777777" w:rsidTr="00F670F8">
        <w:trPr>
          <w:gridAfter w:val="1"/>
          <w:wAfter w:w="687" w:type="dxa"/>
        </w:trPr>
        <w:tc>
          <w:tcPr>
            <w:tcW w:w="1384" w:type="dxa"/>
            <w:gridSpan w:val="2"/>
          </w:tcPr>
          <w:p w14:paraId="606BF2D0" w14:textId="77777777" w:rsidR="00A34FAC" w:rsidRPr="00FE4170" w:rsidRDefault="00A34FAC" w:rsidP="0083239F">
            <w:pPr>
              <w:pStyle w:val="NoIndent"/>
              <w:jc w:val="both"/>
              <w:rPr>
                <w:rFonts w:ascii="Arial" w:hAnsi="Arial" w:cs="Arial"/>
                <w:b/>
                <w:color w:val="auto"/>
                <w:szCs w:val="22"/>
              </w:rPr>
            </w:pPr>
            <w:r w:rsidRPr="00C65F56">
              <w:rPr>
                <w:rFonts w:ascii="Arial" w:hAnsi="Arial" w:cs="Arial"/>
                <w:b/>
                <w:color w:val="auto"/>
                <w:szCs w:val="22"/>
              </w:rPr>
              <w:lastRenderedPageBreak/>
              <w:t xml:space="preserve">Podčlánok </w:t>
            </w:r>
          </w:p>
          <w:p w14:paraId="284F00A3" w14:textId="77777777" w:rsidR="00A34FAC" w:rsidRPr="00FB322C" w:rsidRDefault="00A34FAC" w:rsidP="0083239F">
            <w:pPr>
              <w:pStyle w:val="NoIndent"/>
              <w:jc w:val="both"/>
              <w:rPr>
                <w:rFonts w:ascii="Arial" w:hAnsi="Arial" w:cs="Arial"/>
                <w:b/>
                <w:color w:val="auto"/>
              </w:rPr>
            </w:pPr>
            <w:r w:rsidRPr="00FB322C">
              <w:rPr>
                <w:rFonts w:ascii="Arial" w:hAnsi="Arial" w:cs="Arial"/>
                <w:b/>
                <w:color w:val="auto"/>
              </w:rPr>
              <w:t>4.3</w:t>
            </w:r>
          </w:p>
        </w:tc>
        <w:tc>
          <w:tcPr>
            <w:tcW w:w="2472" w:type="dxa"/>
          </w:tcPr>
          <w:p w14:paraId="79D83657" w14:textId="77777777" w:rsidR="00A34FAC" w:rsidRPr="00C65F56" w:rsidRDefault="00A34FAC" w:rsidP="0083239F">
            <w:pPr>
              <w:pStyle w:val="NoIndent"/>
              <w:rPr>
                <w:rFonts w:ascii="Arial" w:hAnsi="Arial" w:cs="Arial"/>
                <w:b/>
                <w:color w:val="auto"/>
                <w:szCs w:val="22"/>
              </w:rPr>
            </w:pPr>
            <w:r w:rsidRPr="00A86531">
              <w:rPr>
                <w:rFonts w:ascii="Arial" w:hAnsi="Arial" w:cs="Arial"/>
                <w:b/>
                <w:color w:val="auto"/>
                <w:szCs w:val="22"/>
              </w:rPr>
              <w:t>Predstaviteľ Zhotoviteľa</w:t>
            </w:r>
          </w:p>
        </w:tc>
        <w:tc>
          <w:tcPr>
            <w:tcW w:w="5750" w:type="dxa"/>
            <w:gridSpan w:val="2"/>
          </w:tcPr>
          <w:p w14:paraId="76A9B298" w14:textId="77777777" w:rsidR="00A34FAC" w:rsidRPr="00FB322C" w:rsidRDefault="00A34FAC" w:rsidP="0083239F">
            <w:pPr>
              <w:pStyle w:val="NoIndent"/>
              <w:jc w:val="both"/>
              <w:rPr>
                <w:rFonts w:ascii="Arial" w:hAnsi="Arial" w:cs="Arial"/>
                <w:color w:val="auto"/>
              </w:rPr>
            </w:pPr>
            <w:r w:rsidRPr="00FE4170">
              <w:rPr>
                <w:rFonts w:ascii="Arial" w:hAnsi="Arial" w:cs="Arial"/>
                <w:color w:val="auto"/>
              </w:rPr>
              <w:t>Štvrtý odsek nahraďte textom:</w:t>
            </w:r>
          </w:p>
          <w:p w14:paraId="67356F52" w14:textId="77777777" w:rsidR="00A34FAC" w:rsidRPr="00FB322C" w:rsidRDefault="00A34FAC" w:rsidP="0083239F">
            <w:pPr>
              <w:rPr>
                <w:rFonts w:cs="Arial"/>
              </w:rPr>
            </w:pPr>
          </w:p>
          <w:p w14:paraId="07FC919B" w14:textId="77777777" w:rsidR="00A34FAC" w:rsidRPr="000A1C4B" w:rsidRDefault="00A34FAC" w:rsidP="0083239F">
            <w:pPr>
              <w:jc w:val="both"/>
              <w:rPr>
                <w:rFonts w:cs="Arial"/>
              </w:rPr>
            </w:pPr>
            <w:r w:rsidRPr="00A86531">
              <w:rPr>
                <w:rFonts w:cs="Arial"/>
              </w:rPr>
              <w:t>„Zhotoviteľ je povinný zabe</w:t>
            </w:r>
            <w:r w:rsidR="0038091F" w:rsidRPr="00F07B96">
              <w:rPr>
                <w:rFonts w:cs="Arial"/>
              </w:rPr>
              <w:t>z</w:t>
            </w:r>
            <w:r w:rsidRPr="00742FB8">
              <w:rPr>
                <w:rFonts w:cs="Arial"/>
              </w:rPr>
              <w:t xml:space="preserve">pečiť, aby sa Predstaviteľ Zhotoviteľa (Riaditeľ stavby) venoval riadeniu Zhotoviteľovej zmluvnej činnosti na plný úväzok. Zhotoviteľ je povinný zabezpečiť, aby Predstaviteľ Zhotoviteľa nevykonával na inom diele ako je Dielo definované v Zmluve funkciu rovnakú alebo obdobnú ako je  funkcia akéhokoľvek kľúčového odborníka podľa Zmluvy. </w:t>
            </w:r>
            <w:r w:rsidRPr="00742FB8">
              <w:rPr>
                <w:rFonts w:cs="Arial"/>
                <w:szCs w:val="22"/>
              </w:rPr>
              <w:t>V prípade, že Predstaviteľ Zhotoviteľa dočasne nevykonáva svoju činnosť na Diele podľa Zmluvy</w:t>
            </w:r>
            <w:r w:rsidRPr="00742FB8">
              <w:rPr>
                <w:rFonts w:cs="Arial"/>
              </w:rPr>
              <w:t xml:space="preserve"> </w:t>
            </w:r>
            <w:r w:rsidR="00410A9C" w:rsidRPr="00742FB8">
              <w:rPr>
                <w:rFonts w:cs="Arial"/>
              </w:rPr>
              <w:t xml:space="preserve">                       </w:t>
            </w:r>
            <w:r w:rsidRPr="00742FB8">
              <w:rPr>
                <w:rFonts w:cs="Arial"/>
              </w:rPr>
              <w:t xml:space="preserve">(z dôvodov choroby, úrazu a iných dôležitých prekážok v práci na jeho strane ako </w:t>
            </w:r>
            <w:r w:rsidRPr="005B0752">
              <w:rPr>
                <w:rFonts w:cs="Arial"/>
              </w:rPr>
              <w:t>aj z dôvodu čerpania dovolenky Predstaviteľa Zhotoviteľa)</w:t>
            </w:r>
            <w:r w:rsidRPr="005B0752">
              <w:rPr>
                <w:rFonts w:cs="Arial"/>
                <w:szCs w:val="22"/>
              </w:rPr>
              <w:t xml:space="preserve">, Zhotoviteľ sa zaväzuje zabezpečiť jeho zastupovanie v plnom rozsahu </w:t>
            </w:r>
            <w:r w:rsidRPr="00C37D8A">
              <w:rPr>
                <w:rFonts w:cs="Arial"/>
              </w:rPr>
              <w:t>Hlavným stavbyvedúcim (zástupcom Riaditeľa stavby)</w:t>
            </w:r>
            <w:r w:rsidR="00B47AD0" w:rsidRPr="00F51A2F">
              <w:rPr>
                <w:rFonts w:cs="Arial"/>
              </w:rPr>
              <w:t>, ktorý zároveň vykonáva pozíciu Stavbyvedú</w:t>
            </w:r>
            <w:r w:rsidR="00F16D82" w:rsidRPr="00787AD8">
              <w:rPr>
                <w:rFonts w:cs="Arial"/>
              </w:rPr>
              <w:t>ci</w:t>
            </w:r>
            <w:r w:rsidR="00B47AD0" w:rsidRPr="00787AD8">
              <w:rPr>
                <w:rFonts w:cs="Arial"/>
              </w:rPr>
              <w:t xml:space="preserve"> na mosty</w:t>
            </w:r>
            <w:r w:rsidRPr="000A1C4B">
              <w:rPr>
                <w:rFonts w:cs="Arial"/>
              </w:rPr>
              <w:t xml:space="preserve">, pričom Stavebnotechnický dozor a Objednávateľ musia byť o tejto skutočnosti vopred písomne informovaní.“ </w:t>
            </w:r>
          </w:p>
          <w:p w14:paraId="7F6AA199" w14:textId="77777777" w:rsidR="00A34FAC" w:rsidRPr="00D91C1B" w:rsidRDefault="00A34FAC" w:rsidP="0083239F">
            <w:pPr>
              <w:jc w:val="both"/>
              <w:rPr>
                <w:rFonts w:cs="Arial"/>
              </w:rPr>
            </w:pPr>
          </w:p>
          <w:p w14:paraId="38C676EC" w14:textId="77777777" w:rsidR="00A34FAC" w:rsidRDefault="00A34FAC" w:rsidP="0083239F">
            <w:pPr>
              <w:jc w:val="both"/>
              <w:rPr>
                <w:rFonts w:cs="Arial"/>
              </w:rPr>
            </w:pPr>
            <w:r w:rsidRPr="00D91C1B">
              <w:rPr>
                <w:rFonts w:cs="Arial"/>
              </w:rPr>
              <w:t>Šiesty odsek nahraďte textom:</w:t>
            </w:r>
          </w:p>
          <w:p w14:paraId="30CD1DD1" w14:textId="77777777" w:rsidR="00F65B10" w:rsidRPr="00D91C1B" w:rsidRDefault="00F65B10" w:rsidP="0083239F">
            <w:pPr>
              <w:jc w:val="both"/>
              <w:rPr>
                <w:rFonts w:cs="Arial"/>
              </w:rPr>
            </w:pPr>
          </w:p>
          <w:p w14:paraId="47FDABD9" w14:textId="77777777" w:rsidR="00A34FAC" w:rsidRPr="00723969" w:rsidRDefault="00A34FAC" w:rsidP="0083239F">
            <w:pPr>
              <w:jc w:val="both"/>
              <w:rPr>
                <w:rFonts w:cs="Arial"/>
              </w:rPr>
            </w:pPr>
          </w:p>
          <w:p w14:paraId="69B68443" w14:textId="77777777" w:rsidR="00A34FAC" w:rsidRPr="006C2974" w:rsidRDefault="00A34FAC" w:rsidP="0083239F">
            <w:pPr>
              <w:jc w:val="both"/>
              <w:rPr>
                <w:rFonts w:cs="Arial"/>
              </w:rPr>
            </w:pPr>
            <w:r w:rsidRPr="001A0DDF">
              <w:rPr>
                <w:rFonts w:cs="Arial"/>
              </w:rPr>
              <w:t>„Predstaviteľ Zhotoviteľa je oprávnený  čiastočne, ad hoc a na dočasnú dobu delegovať svoje kompetencie a právomoci na inú kompetentnú osobu a toto delegovanie</w:t>
            </w:r>
            <w:r w:rsidRPr="006C2974">
              <w:rPr>
                <w:rFonts w:cs="Arial"/>
              </w:rPr>
              <w:t xml:space="preserve"> môže kedykoľvek zrušiť. Akékoľvek delegovanie alebo jeho odvolanie nebude účinné, dokiaľ Stavebnotechnický dozor neobdrží oznámenie podpísané Predstaviteľom Zhotoviteľa, v ktorom bude táto osoba uvedená a kde budú uvedené kompetencie </w:t>
            </w:r>
            <w:r w:rsidR="00B84BB2" w:rsidRPr="006C2974">
              <w:rPr>
                <w:rFonts w:cs="Arial"/>
              </w:rPr>
              <w:t xml:space="preserve">              </w:t>
            </w:r>
            <w:r w:rsidRPr="006C2974">
              <w:rPr>
                <w:rFonts w:cs="Arial"/>
              </w:rPr>
              <w:t xml:space="preserve">a právomoci, ktoré sa jej delegujú alebo rušia.“ </w:t>
            </w:r>
          </w:p>
          <w:p w14:paraId="19FCF5C7" w14:textId="77777777" w:rsidR="00A34FAC" w:rsidRPr="006C2974" w:rsidRDefault="00A34FAC" w:rsidP="0083239F">
            <w:pPr>
              <w:jc w:val="both"/>
              <w:rPr>
                <w:rFonts w:cs="Arial"/>
              </w:rPr>
            </w:pPr>
          </w:p>
          <w:p w14:paraId="186D9B4D" w14:textId="77777777" w:rsidR="00A34FAC" w:rsidRPr="006C2974" w:rsidRDefault="00A34FAC" w:rsidP="0083239F">
            <w:pPr>
              <w:jc w:val="both"/>
              <w:rPr>
                <w:rFonts w:cs="Arial"/>
              </w:rPr>
            </w:pPr>
            <w:r w:rsidRPr="006C2974">
              <w:rPr>
                <w:rFonts w:cs="Arial"/>
              </w:rPr>
              <w:t>Na konci siedmeho odseku vložte text:</w:t>
            </w:r>
          </w:p>
          <w:p w14:paraId="3FEBA1CE" w14:textId="77777777" w:rsidR="00A34FAC" w:rsidRPr="006C2974" w:rsidRDefault="00A34FAC" w:rsidP="0083239F">
            <w:pPr>
              <w:jc w:val="both"/>
              <w:rPr>
                <w:rFonts w:cs="Arial"/>
                <w:color w:val="FF0000"/>
                <w:highlight w:val="yellow"/>
              </w:rPr>
            </w:pPr>
          </w:p>
          <w:p w14:paraId="4DAB2497" w14:textId="274CA3D8" w:rsidR="00201EB8" w:rsidRPr="00F26547" w:rsidRDefault="00F65B10" w:rsidP="0083239F">
            <w:pPr>
              <w:jc w:val="both"/>
              <w:rPr>
                <w:rFonts w:cs="Arial"/>
              </w:rPr>
            </w:pPr>
            <w:r>
              <w:rPr>
                <w:rFonts w:cs="Arial"/>
              </w:rPr>
              <w:t>„</w:t>
            </w:r>
            <w:r w:rsidR="00201EB8" w:rsidRPr="006C2974">
              <w:rPr>
                <w:rFonts w:cs="Arial"/>
              </w:rPr>
              <w:t>Objednávateľ za účelom bezproblémovej komunikácie s kľúčovými odborníkmi: Riaditeľ stavby – Predstaviteľ Zhotoviteľa, hlavný stavbyvedúci/</w:t>
            </w:r>
            <w:r>
              <w:rPr>
                <w:rFonts w:cs="Arial"/>
              </w:rPr>
              <w:t>S</w:t>
            </w:r>
            <w:r w:rsidR="00201EB8" w:rsidRPr="006C2974">
              <w:rPr>
                <w:rFonts w:cs="Arial"/>
              </w:rPr>
              <w:t xml:space="preserve">tavbyvedúci na mosty, </w:t>
            </w:r>
            <w:r>
              <w:rPr>
                <w:rFonts w:cs="Arial"/>
              </w:rPr>
              <w:t>H</w:t>
            </w:r>
            <w:r w:rsidR="00201EB8" w:rsidRPr="006C2974">
              <w:rPr>
                <w:rFonts w:cs="Arial"/>
              </w:rPr>
              <w:t xml:space="preserve">lavný inžinier projektu, </w:t>
            </w:r>
            <w:r>
              <w:rPr>
                <w:rFonts w:cs="Arial"/>
              </w:rPr>
              <w:t>Z</w:t>
            </w:r>
            <w:r w:rsidR="00201EB8" w:rsidRPr="006C2974">
              <w:rPr>
                <w:rFonts w:cs="Arial"/>
              </w:rPr>
              <w:t xml:space="preserve">odpovedný projektant pre </w:t>
            </w:r>
            <w:r w:rsidR="00201EB8" w:rsidRPr="006C2974">
              <w:rPr>
                <w:rFonts w:cs="Arial"/>
              </w:rPr>
              <w:lastRenderedPageBreak/>
              <w:t xml:space="preserve">mostnú časť požaduje, aby ovládali slovenský jazyk alebo český jazyk minimálne na úrovni C1 - Riaditeľ stavby – Predstaviteľ Zhotoviteľa a hlavný inžinier projektu a B2  hlavný stavbyvedúci/stavbyvedúci na mosty a zodpovedný projektant pre mostnú časť. V prípade odborníkov so slovenským alebo českým občianstvom bude na preukázanie znalosti jazyka postačovať uvedenie občianstva. V prípade odborníkov so zahraničným občianstvom je povinný daný odborník predložiť príslušný jazykový certifikát.  V prípade, že kľúčoví odborníci slovenský jazyk alebo český jazyk na požadovanej úrovni neovládajú, Zhotoviteľ je povinný na vlastné náklady v priebehu plnenia Zmluvy zabezpečiť kvalifikovaných tlmočníkov v prípade ústnej komunikácie a kvalifikovaných prekladateľov v prípade písomnej komunikácie v zmysle zákona č. 382/2004 </w:t>
            </w:r>
            <w:proofErr w:type="spellStart"/>
            <w:r w:rsidR="00201EB8" w:rsidRPr="006C2974">
              <w:rPr>
                <w:rFonts w:cs="Arial"/>
              </w:rPr>
              <w:t>Z.z</w:t>
            </w:r>
            <w:proofErr w:type="spellEnd"/>
            <w:r w:rsidR="00201EB8" w:rsidRPr="006C2974">
              <w:rPr>
                <w:rFonts w:cs="Arial"/>
              </w:rPr>
              <w:t>. o znalcoch, tlmočníkoch a prekladateľoch v znení neskorších predpisov na komunikáciu v slovenskom jazyku na minimálnej úrovni znalosti C2. Objednávateľ si kedykoľvek počas plnenia Zmluvy vyhradzuje právo požiadať o zabezpečenie kvalifikovaného tlmočníka alebo prekladateľa v zmysle predchádzajúcej vety aj v prípade, ak kľúčový odborník je držiteľom požadovaného certifikátu o znalosti slovenského jazyka alebo je slovenským alebo českým občanom.</w:t>
            </w:r>
            <w:r>
              <w:rPr>
                <w:rFonts w:cs="Arial"/>
              </w:rPr>
              <w:t>“</w:t>
            </w:r>
          </w:p>
          <w:p w14:paraId="39A79D02" w14:textId="77777777" w:rsidR="00A34FAC" w:rsidRPr="00FB322C" w:rsidRDefault="00201EB8" w:rsidP="0083239F">
            <w:pPr>
              <w:jc w:val="both"/>
              <w:rPr>
                <w:rFonts w:cs="Arial"/>
              </w:rPr>
            </w:pPr>
            <w:r w:rsidRPr="00FE4170">
              <w:rPr>
                <w:rFonts w:cs="Arial"/>
              </w:rPr>
              <w:t xml:space="preserve"> </w:t>
            </w:r>
          </w:p>
          <w:p w14:paraId="6E3F1BA2" w14:textId="77777777" w:rsidR="00A34FAC" w:rsidRPr="00A86531" w:rsidRDefault="00A34FAC" w:rsidP="0083239F">
            <w:pPr>
              <w:jc w:val="both"/>
              <w:rPr>
                <w:rFonts w:cs="Arial"/>
              </w:rPr>
            </w:pPr>
            <w:r w:rsidRPr="00FB322C">
              <w:rPr>
                <w:rFonts w:cs="Arial"/>
              </w:rPr>
              <w:t xml:space="preserve">Na konci </w:t>
            </w:r>
            <w:proofErr w:type="spellStart"/>
            <w:r w:rsidRPr="00FB322C">
              <w:rPr>
                <w:rFonts w:cs="Arial"/>
              </w:rPr>
              <w:t>podčlánku</w:t>
            </w:r>
            <w:proofErr w:type="spellEnd"/>
            <w:r w:rsidRPr="00FB322C">
              <w:rPr>
                <w:rFonts w:cs="Arial"/>
              </w:rPr>
              <w:t xml:space="preserve"> vložte text:</w:t>
            </w:r>
          </w:p>
          <w:p w14:paraId="061401C1" w14:textId="77777777" w:rsidR="00A34FAC" w:rsidRPr="00F07B96" w:rsidRDefault="00A34FAC" w:rsidP="0083239F">
            <w:pPr>
              <w:jc w:val="both"/>
              <w:rPr>
                <w:rFonts w:cs="Arial"/>
              </w:rPr>
            </w:pPr>
          </w:p>
          <w:p w14:paraId="4893EBCE" w14:textId="77777777" w:rsidR="00A34FAC" w:rsidRPr="00742FB8" w:rsidRDefault="00A34FAC" w:rsidP="0083239F">
            <w:pPr>
              <w:jc w:val="both"/>
              <w:rPr>
                <w:rFonts w:cs="Arial"/>
              </w:rPr>
            </w:pPr>
            <w:r w:rsidRPr="00742FB8">
              <w:rPr>
                <w:rFonts w:cs="Arial"/>
              </w:rPr>
              <w:t xml:space="preserve">„V prípade, ak Zhotoviteľ poruší svoju povinnosť podľa druhej vety štvrtého odseku, vzniká Objednávateľovi nárok na zaplatenie zmluvnej pokuty vo výške 1% z Akceptovanej zmluvnej hodnoty bez DPH za každé aj opakované porušenie tejto povinnosti. </w:t>
            </w:r>
            <w:r w:rsidRPr="00742FB8">
              <w:rPr>
                <w:rFonts w:cs="Arial"/>
                <w:bCs/>
                <w:szCs w:val="22"/>
              </w:rPr>
              <w:t xml:space="preserve">Zaplatenie zmluvnej pokuty nemá vplyv na splnenie vyššie uvedenej povinnosti Zhotoviteľa. </w:t>
            </w:r>
            <w:r w:rsidRPr="00742FB8">
              <w:rPr>
                <w:rFonts w:cs="Arial"/>
                <w:szCs w:val="22"/>
              </w:rPr>
              <w:t xml:space="preserve">Zmluvná pokuta sa bude uhrádzať na základe penalizačnej faktúry vyhotovenej Objednávateľom a doporučene doručenej do sídla Zhotoviteľa. Lehota splatnosti tejto faktúry je 30 dní odo dňa jej doporučeného doručenia do sídla Zhotoviteľa. Porušenie povinnosti podľa druhej vety štvrtého odseku sa považuje za podstatné porušenie </w:t>
            </w:r>
            <w:proofErr w:type="spellStart"/>
            <w:r w:rsidRPr="00742FB8">
              <w:rPr>
                <w:rFonts w:cs="Arial"/>
                <w:szCs w:val="22"/>
              </w:rPr>
              <w:t>Zmuvy</w:t>
            </w:r>
            <w:proofErr w:type="spellEnd"/>
            <w:r w:rsidRPr="00742FB8">
              <w:rPr>
                <w:rFonts w:cs="Arial"/>
                <w:szCs w:val="22"/>
              </w:rPr>
              <w:t xml:space="preserve"> a oprávňuje Objednávateľa na odstúpenie od Zmluvy.“</w:t>
            </w:r>
          </w:p>
          <w:p w14:paraId="6DCA1B7E" w14:textId="77777777" w:rsidR="00A34FAC" w:rsidRPr="00742FB8" w:rsidRDefault="00A34FAC" w:rsidP="0083239F">
            <w:pPr>
              <w:rPr>
                <w:rFonts w:cs="Arial"/>
              </w:rPr>
            </w:pPr>
          </w:p>
        </w:tc>
      </w:tr>
      <w:tr w:rsidR="00951265" w:rsidRPr="006C2974" w14:paraId="20B4F957" w14:textId="77777777" w:rsidTr="00F670F8">
        <w:trPr>
          <w:gridAfter w:val="1"/>
          <w:wAfter w:w="687" w:type="dxa"/>
        </w:trPr>
        <w:tc>
          <w:tcPr>
            <w:tcW w:w="1384" w:type="dxa"/>
            <w:gridSpan w:val="2"/>
          </w:tcPr>
          <w:p w14:paraId="4015F534" w14:textId="77777777" w:rsidR="00A34FAC" w:rsidRPr="00FE4170" w:rsidRDefault="00A34FAC" w:rsidP="0083239F">
            <w:pPr>
              <w:pStyle w:val="NoIndent"/>
              <w:jc w:val="both"/>
              <w:rPr>
                <w:rFonts w:ascii="Arial" w:hAnsi="Arial" w:cs="Arial"/>
                <w:b/>
                <w:color w:val="auto"/>
                <w:szCs w:val="22"/>
              </w:rPr>
            </w:pPr>
            <w:r w:rsidRPr="00F26547">
              <w:rPr>
                <w:rFonts w:ascii="Arial" w:hAnsi="Arial" w:cs="Arial"/>
                <w:b/>
                <w:color w:val="auto"/>
                <w:szCs w:val="22"/>
              </w:rPr>
              <w:lastRenderedPageBreak/>
              <w:t>Podčlánok</w:t>
            </w:r>
          </w:p>
          <w:p w14:paraId="256CB445" w14:textId="77777777" w:rsidR="00A34FAC" w:rsidRPr="00FB322C" w:rsidRDefault="00A34FAC" w:rsidP="0083239F">
            <w:pPr>
              <w:pStyle w:val="Styl1"/>
              <w:tabs>
                <w:tab w:val="clear" w:pos="540"/>
              </w:tabs>
              <w:rPr>
                <w:caps w:val="0"/>
                <w:szCs w:val="20"/>
              </w:rPr>
            </w:pPr>
            <w:r w:rsidRPr="00FB322C">
              <w:rPr>
                <w:caps w:val="0"/>
                <w:szCs w:val="20"/>
              </w:rPr>
              <w:t>4.4</w:t>
            </w:r>
          </w:p>
        </w:tc>
        <w:tc>
          <w:tcPr>
            <w:tcW w:w="2472" w:type="dxa"/>
          </w:tcPr>
          <w:p w14:paraId="564C6F84" w14:textId="77777777" w:rsidR="00A34FAC" w:rsidRPr="00742FB8" w:rsidRDefault="00A34FAC" w:rsidP="0083239F">
            <w:pPr>
              <w:pStyle w:val="NoIndent"/>
              <w:rPr>
                <w:rFonts w:ascii="Arial" w:hAnsi="Arial" w:cs="Arial"/>
                <w:b/>
                <w:color w:val="auto"/>
                <w:szCs w:val="22"/>
              </w:rPr>
            </w:pPr>
            <w:r w:rsidRPr="00A86531">
              <w:rPr>
                <w:rFonts w:ascii="Arial" w:hAnsi="Arial" w:cs="Arial"/>
                <w:b/>
                <w:color w:val="auto"/>
                <w:szCs w:val="22"/>
              </w:rPr>
              <w:t>Podzhotovitelia</w:t>
            </w:r>
            <w:r w:rsidR="008E23F8" w:rsidRPr="00F07B96">
              <w:rPr>
                <w:rFonts w:ascii="Arial" w:hAnsi="Arial" w:cs="Arial"/>
                <w:b/>
                <w:color w:val="auto"/>
                <w:szCs w:val="22"/>
              </w:rPr>
              <w:t>,</w:t>
            </w:r>
          </w:p>
          <w:p w14:paraId="4D5EFA7C" w14:textId="77777777" w:rsidR="00352572" w:rsidRPr="00742FB8" w:rsidRDefault="00352572" w:rsidP="0083239F">
            <w:pPr>
              <w:rPr>
                <w:rFonts w:cs="Arial"/>
                <w:b/>
              </w:rPr>
            </w:pPr>
            <w:r w:rsidRPr="00742FB8">
              <w:rPr>
                <w:rFonts w:cs="Arial"/>
                <w:b/>
              </w:rPr>
              <w:t>Priami Podzhotovitelia a Dodávatelia Zhotoviteľa</w:t>
            </w:r>
          </w:p>
        </w:tc>
        <w:tc>
          <w:tcPr>
            <w:tcW w:w="5750" w:type="dxa"/>
            <w:gridSpan w:val="2"/>
          </w:tcPr>
          <w:p w14:paraId="4FBC5797" w14:textId="77777777" w:rsidR="00AB5EC2" w:rsidRPr="00742FB8" w:rsidRDefault="00AB5EC2" w:rsidP="0083239F">
            <w:pPr>
              <w:pStyle w:val="NoIndent"/>
              <w:keepNext/>
              <w:keepLines/>
              <w:tabs>
                <w:tab w:val="left" w:pos="0"/>
              </w:tabs>
              <w:contextualSpacing/>
              <w:jc w:val="both"/>
              <w:outlineLvl w:val="1"/>
              <w:rPr>
                <w:rFonts w:ascii="Arial" w:hAnsi="Arial" w:cs="Arial"/>
                <w:color w:val="auto"/>
              </w:rPr>
            </w:pPr>
            <w:r w:rsidRPr="00742FB8">
              <w:rPr>
                <w:rFonts w:ascii="Arial" w:hAnsi="Arial" w:cs="Arial"/>
                <w:color w:val="auto"/>
              </w:rPr>
              <w:t xml:space="preserve">Pôvodný názov </w:t>
            </w:r>
            <w:proofErr w:type="spellStart"/>
            <w:r w:rsidRPr="00742FB8">
              <w:rPr>
                <w:rFonts w:ascii="Arial" w:hAnsi="Arial" w:cs="Arial"/>
                <w:color w:val="auto"/>
              </w:rPr>
              <w:t>podčlánku</w:t>
            </w:r>
            <w:proofErr w:type="spellEnd"/>
            <w:r w:rsidRPr="00742FB8">
              <w:rPr>
                <w:rFonts w:ascii="Arial" w:hAnsi="Arial" w:cs="Arial"/>
                <w:color w:val="auto"/>
              </w:rPr>
              <w:t xml:space="preserve"> „Podzhotovitelia“ nahraďte názvom: „Podzhotovitelia, Priami Podzhotovitelia </w:t>
            </w:r>
            <w:r w:rsidR="00E021A3" w:rsidRPr="00742FB8">
              <w:rPr>
                <w:rFonts w:ascii="Arial" w:hAnsi="Arial" w:cs="Arial"/>
                <w:color w:val="auto"/>
              </w:rPr>
              <w:t xml:space="preserve">                        </w:t>
            </w:r>
            <w:r w:rsidRPr="00742FB8">
              <w:rPr>
                <w:rFonts w:ascii="Arial" w:hAnsi="Arial" w:cs="Arial"/>
                <w:color w:val="auto"/>
              </w:rPr>
              <w:t xml:space="preserve">a Dodávatelia Zhotoviteľa“ a zároveň odstráňte celý text </w:t>
            </w:r>
            <w:proofErr w:type="spellStart"/>
            <w:r w:rsidRPr="00742FB8">
              <w:rPr>
                <w:rFonts w:ascii="Arial" w:hAnsi="Arial" w:cs="Arial"/>
                <w:color w:val="auto"/>
              </w:rPr>
              <w:t>podčlánku</w:t>
            </w:r>
            <w:proofErr w:type="spellEnd"/>
            <w:r w:rsidRPr="00742FB8">
              <w:rPr>
                <w:rFonts w:ascii="Arial" w:hAnsi="Arial" w:cs="Arial"/>
                <w:color w:val="auto"/>
              </w:rPr>
              <w:t xml:space="preserve"> a nahraďte ho textom:</w:t>
            </w:r>
          </w:p>
          <w:p w14:paraId="07790EF4" w14:textId="77777777" w:rsidR="008E23F8" w:rsidRPr="00742FB8" w:rsidRDefault="008E23F8" w:rsidP="0083239F">
            <w:pPr>
              <w:rPr>
                <w:rFonts w:cs="Arial"/>
              </w:rPr>
            </w:pPr>
          </w:p>
          <w:p w14:paraId="255F85D4" w14:textId="5068A11F" w:rsidR="00AB5EC2" w:rsidRPr="00742FB8" w:rsidRDefault="00F65B10" w:rsidP="0083239F">
            <w:pPr>
              <w:jc w:val="both"/>
              <w:rPr>
                <w:rFonts w:cs="Arial"/>
              </w:rPr>
            </w:pPr>
            <w:r>
              <w:rPr>
                <w:rFonts w:cs="Arial"/>
              </w:rPr>
              <w:t>„</w:t>
            </w:r>
            <w:r w:rsidR="008E23F8" w:rsidRPr="00FB322C">
              <w:rPr>
                <w:rFonts w:cs="Arial"/>
              </w:rPr>
              <w:t>Zhotoviteľ bude zodpovedný za konanie aleb</w:t>
            </w:r>
            <w:r w:rsidR="0080380A">
              <w:rPr>
                <w:rFonts w:cs="Arial"/>
              </w:rPr>
              <w:t xml:space="preserve">o chyby každého  </w:t>
            </w:r>
            <w:proofErr w:type="spellStart"/>
            <w:r w:rsidR="0080380A">
              <w:rPr>
                <w:rFonts w:cs="Arial"/>
              </w:rPr>
              <w:t>Podzhotoviteľa</w:t>
            </w:r>
            <w:proofErr w:type="spellEnd"/>
            <w:r w:rsidR="0080380A">
              <w:rPr>
                <w:rFonts w:cs="Arial"/>
              </w:rPr>
              <w:t xml:space="preserve">, </w:t>
            </w:r>
            <w:r w:rsidR="0000222A" w:rsidRPr="00A86531">
              <w:rPr>
                <w:rFonts w:cs="Arial"/>
              </w:rPr>
              <w:t xml:space="preserve">Priameho </w:t>
            </w:r>
            <w:proofErr w:type="spellStart"/>
            <w:r w:rsidR="0000222A" w:rsidRPr="00A86531">
              <w:rPr>
                <w:rFonts w:cs="Arial"/>
              </w:rPr>
              <w:t>podzhotoviteľa</w:t>
            </w:r>
            <w:proofErr w:type="spellEnd"/>
            <w:r w:rsidR="008E23F8" w:rsidRPr="00F07B96">
              <w:rPr>
                <w:rFonts w:cs="Arial"/>
              </w:rPr>
              <w:t xml:space="preserve"> </w:t>
            </w:r>
            <w:r w:rsidR="0080380A">
              <w:rPr>
                <w:rFonts w:cs="Arial"/>
              </w:rPr>
              <w:t xml:space="preserve">a </w:t>
            </w:r>
            <w:r w:rsidR="008E23F8" w:rsidRPr="00F07B96">
              <w:rPr>
                <w:rFonts w:cs="Arial"/>
              </w:rPr>
              <w:t>Dodávate</w:t>
            </w:r>
            <w:r w:rsidR="008E23F8" w:rsidRPr="00742FB8">
              <w:rPr>
                <w:rFonts w:cs="Arial"/>
              </w:rPr>
              <w:t>ľa Zhotoviteľa  vrátane akýchkoľvek osôb  v zmluvnom alebo obdobnom vzťahu s</w:t>
            </w:r>
            <w:r w:rsidR="0080380A">
              <w:rPr>
                <w:rFonts w:cs="Arial"/>
              </w:rPr>
              <w:t> </w:t>
            </w:r>
            <w:proofErr w:type="spellStart"/>
            <w:r w:rsidR="008E23F8" w:rsidRPr="00742FB8">
              <w:rPr>
                <w:rFonts w:cs="Arial"/>
              </w:rPr>
              <w:t>Podzhotoviteľom</w:t>
            </w:r>
            <w:proofErr w:type="spellEnd"/>
            <w:r w:rsidR="0080380A">
              <w:rPr>
                <w:rFonts w:cs="Arial"/>
              </w:rPr>
              <w:t xml:space="preserve">, Priamym </w:t>
            </w:r>
            <w:proofErr w:type="spellStart"/>
            <w:r w:rsidR="0080380A">
              <w:rPr>
                <w:rFonts w:cs="Arial"/>
              </w:rPr>
              <w:t>Podzhotoviteľom</w:t>
            </w:r>
            <w:proofErr w:type="spellEnd"/>
            <w:r w:rsidR="008E23F8" w:rsidRPr="00742FB8">
              <w:rPr>
                <w:rFonts w:cs="Arial"/>
              </w:rPr>
              <w:t xml:space="preserve"> alebo Dodávateľom Zhotoviteľa, tak ako keby išlo o konanie alebo chyby samotného Zhotoviteľa. </w:t>
            </w:r>
          </w:p>
          <w:p w14:paraId="5C9DEBF5" w14:textId="77777777" w:rsidR="00AB5EC2" w:rsidRPr="00742FB8" w:rsidRDefault="00AB5EC2" w:rsidP="0083239F">
            <w:pPr>
              <w:jc w:val="both"/>
              <w:rPr>
                <w:rFonts w:cs="Arial"/>
              </w:rPr>
            </w:pPr>
          </w:p>
          <w:p w14:paraId="3171FCF5" w14:textId="36FC1D53" w:rsidR="00AB5EC2" w:rsidRPr="0074407A" w:rsidRDefault="00AB5EC2" w:rsidP="0083239F">
            <w:pPr>
              <w:ind w:left="-28"/>
              <w:contextualSpacing/>
              <w:jc w:val="both"/>
              <w:rPr>
                <w:rFonts w:cs="Arial"/>
                <w:bCs/>
              </w:rPr>
            </w:pPr>
            <w:r w:rsidRPr="00742FB8">
              <w:rPr>
                <w:rFonts w:cs="Arial"/>
                <w:bCs/>
              </w:rPr>
              <w:t>Zhotoviteľ je povinný zabezpečiť, aby Podzhotovitelia</w:t>
            </w:r>
            <w:r w:rsidR="00A2096F">
              <w:rPr>
                <w:rFonts w:cs="Arial"/>
                <w:bCs/>
              </w:rPr>
              <w:t>, Priami Podzhotovitelia</w:t>
            </w:r>
            <w:r w:rsidRPr="00742FB8">
              <w:rPr>
                <w:rFonts w:cs="Arial"/>
                <w:bCs/>
              </w:rPr>
              <w:t xml:space="preserve"> a Dodávatelia Zhotoviteľa, ktorí sa majú </w:t>
            </w:r>
            <w:r w:rsidRPr="00742FB8">
              <w:rPr>
                <w:rFonts w:cs="Arial"/>
                <w:szCs w:val="22"/>
                <w:shd w:val="clear" w:color="auto" w:fill="FFFFFF"/>
              </w:rPr>
              <w:t>povinnosť zapisovať sa do registra partnerov verejného sektora boli zapísaní v registri partnerov verejného sektora</w:t>
            </w:r>
            <w:r w:rsidRPr="00742FB8">
              <w:rPr>
                <w:rFonts w:cs="Arial"/>
                <w:bCs/>
              </w:rPr>
              <w:t xml:space="preserve"> po celú dobu trvania Zmluvy. V prípade porušenia povinnosti Zhotoviteľa podľa predchádzajúcej vety </w:t>
            </w:r>
            <w:r w:rsidRPr="005B0752">
              <w:rPr>
                <w:rFonts w:cs="Arial"/>
              </w:rPr>
              <w:t>vzniká Objednávateľovi nárok na zaplatenie zmluvnej pokuty vo výške 500,- EUR</w:t>
            </w:r>
            <w:r w:rsidR="0045048D" w:rsidRPr="005B0752">
              <w:rPr>
                <w:rFonts w:cs="Arial"/>
              </w:rPr>
              <w:t xml:space="preserve"> (slovom päťsto eur)</w:t>
            </w:r>
            <w:r w:rsidRPr="004B30CB">
              <w:rPr>
                <w:rFonts w:cs="Arial"/>
              </w:rPr>
              <w:t xml:space="preserve"> za každý deň porušenia pričom porušenie uvedenej povinnosti, </w:t>
            </w:r>
            <w:r w:rsidR="00F16D82" w:rsidRPr="00566FC4">
              <w:rPr>
                <w:rFonts w:cs="Arial"/>
              </w:rPr>
              <w:t xml:space="preserve">                 </w:t>
            </w:r>
            <w:r w:rsidRPr="0074407A">
              <w:rPr>
                <w:rFonts w:cs="Arial"/>
              </w:rPr>
              <w:t>ktoré trvá dlhšie ako 30 dní sa považuje za podstatné porušenie Zmluvy.</w:t>
            </w:r>
          </w:p>
          <w:p w14:paraId="7D020C81" w14:textId="49879D85" w:rsidR="00AB5EC2" w:rsidRDefault="00AB5EC2" w:rsidP="0083239F">
            <w:pPr>
              <w:jc w:val="both"/>
              <w:rPr>
                <w:rFonts w:cs="Arial"/>
              </w:rPr>
            </w:pPr>
          </w:p>
          <w:p w14:paraId="1BD7D3DC" w14:textId="77777777" w:rsidR="0080380A" w:rsidRDefault="0080380A" w:rsidP="0080380A">
            <w:pPr>
              <w:jc w:val="both"/>
              <w:rPr>
                <w:rFonts w:cs="Arial"/>
              </w:rPr>
            </w:pPr>
            <w:r w:rsidRPr="00742FB8">
              <w:rPr>
                <w:rFonts w:cs="Arial"/>
                <w:bCs/>
              </w:rPr>
              <w:t>Zhotoviteľ je povinný zabezpečiť, aby Podzhotovitelia</w:t>
            </w:r>
            <w:r>
              <w:rPr>
                <w:rFonts w:cs="Arial"/>
                <w:bCs/>
              </w:rPr>
              <w:t xml:space="preserve">, Priami Podzhotovitelia a Dodávatelia Zhotoviteľa </w:t>
            </w:r>
            <w:r>
              <w:rPr>
                <w:rFonts w:cs="Arial"/>
              </w:rPr>
              <w:t>po</w:t>
            </w:r>
            <w:r w:rsidRPr="006C2974">
              <w:rPr>
                <w:rFonts w:cs="Arial"/>
              </w:rPr>
              <w:t xml:space="preserve"> </w:t>
            </w:r>
            <w:r>
              <w:rPr>
                <w:rFonts w:cs="Arial"/>
              </w:rPr>
              <w:t xml:space="preserve">celú dobu trvania tejto Zmluvy spĺňali </w:t>
            </w:r>
            <w:r w:rsidRPr="006C2974">
              <w:rPr>
                <w:rFonts w:cs="Arial"/>
              </w:rPr>
              <w:t xml:space="preserve">podmienky podľa </w:t>
            </w:r>
            <w:r>
              <w:rPr>
                <w:rFonts w:cs="Arial"/>
              </w:rPr>
              <w:t xml:space="preserve">§ </w:t>
            </w:r>
            <w:r w:rsidRPr="005B0752">
              <w:rPr>
                <w:rFonts w:cs="Arial"/>
                <w:bCs/>
              </w:rPr>
              <w:t>41 ods. 1 písm.</w:t>
            </w:r>
            <w:r>
              <w:rPr>
                <w:rFonts w:cs="Arial"/>
                <w:bCs/>
              </w:rPr>
              <w:t xml:space="preserve"> </w:t>
            </w:r>
            <w:r w:rsidRPr="005B0752">
              <w:rPr>
                <w:rFonts w:cs="Arial"/>
                <w:bCs/>
              </w:rPr>
              <w:t>b</w:t>
            </w:r>
            <w:r>
              <w:rPr>
                <w:rFonts w:cs="Arial"/>
                <w:bCs/>
              </w:rPr>
              <w:t>)</w:t>
            </w:r>
            <w:r w:rsidRPr="006C2974">
              <w:rPr>
                <w:rFonts w:cs="Arial"/>
              </w:rPr>
              <w:t xml:space="preserve"> Zákona o verejnom obstarávaní</w:t>
            </w:r>
            <w:r w:rsidRPr="00742FB8">
              <w:rPr>
                <w:rFonts w:cs="Arial"/>
                <w:bCs/>
              </w:rPr>
              <w:t xml:space="preserve">. V prípade porušenia povinnosti Zhotoviteľa podľa predchádzajúcej vety </w:t>
            </w:r>
            <w:r w:rsidRPr="005B0752">
              <w:rPr>
                <w:rFonts w:cs="Arial"/>
              </w:rPr>
              <w:t xml:space="preserve">vzniká Objednávateľovi nárok na zaplatenie zmluvnej pokuty vo výške </w:t>
            </w:r>
            <w:r>
              <w:rPr>
                <w:rFonts w:cs="Arial"/>
              </w:rPr>
              <w:t>100</w:t>
            </w:r>
            <w:r w:rsidRPr="005B0752">
              <w:rPr>
                <w:rFonts w:cs="Arial"/>
              </w:rPr>
              <w:t>,- EUR</w:t>
            </w:r>
            <w:r>
              <w:rPr>
                <w:rFonts w:cs="Arial"/>
              </w:rPr>
              <w:t xml:space="preserve"> (slovom </w:t>
            </w:r>
            <w:r w:rsidRPr="005B0752">
              <w:rPr>
                <w:rFonts w:cs="Arial"/>
              </w:rPr>
              <w:t>sto eur)</w:t>
            </w:r>
            <w:r w:rsidRPr="004B30CB">
              <w:rPr>
                <w:rFonts w:cs="Arial"/>
              </w:rPr>
              <w:t xml:space="preserve"> za každý deň porušenia</w:t>
            </w:r>
            <w:r w:rsidRPr="0074407A">
              <w:rPr>
                <w:rFonts w:cs="Arial"/>
              </w:rPr>
              <w:t>.</w:t>
            </w:r>
          </w:p>
          <w:p w14:paraId="41E76BE0" w14:textId="77777777" w:rsidR="0080380A" w:rsidRDefault="0080380A" w:rsidP="0080380A">
            <w:pPr>
              <w:jc w:val="both"/>
              <w:rPr>
                <w:rFonts w:cs="Arial"/>
              </w:rPr>
            </w:pPr>
          </w:p>
          <w:p w14:paraId="662238C1" w14:textId="77777777" w:rsidR="0080380A" w:rsidRDefault="0080380A" w:rsidP="0080380A">
            <w:pPr>
              <w:jc w:val="both"/>
            </w:pPr>
            <w:r w:rsidRPr="00015FC5">
              <w:t>Zhotoviteľ vyhlasuje, že Príloha č. 1 Zmluvných dojednaní obsahuje aktuálne a úplné údaje v zmysle ustanovenia § 41 ods. 3</w:t>
            </w:r>
            <w:r>
              <w:t xml:space="preserve"> </w:t>
            </w:r>
            <w:r w:rsidRPr="00015FC5">
              <w:t>Zákona o verejnom obstarávaní. Údaje v zmysle § 41 ods. 3 Zákona o verejnom obstarávaní sú údaje o vš</w:t>
            </w:r>
            <w:r>
              <w:t xml:space="preserve">etkých známych </w:t>
            </w:r>
            <w:proofErr w:type="spellStart"/>
            <w:r>
              <w:t>Podzhotoviteľoch</w:t>
            </w:r>
            <w:proofErr w:type="spellEnd"/>
            <w:r>
              <w:t xml:space="preserve">/ </w:t>
            </w:r>
            <w:r w:rsidRPr="00015FC5">
              <w:t xml:space="preserve">Priamych </w:t>
            </w:r>
            <w:proofErr w:type="spellStart"/>
            <w:r w:rsidRPr="00015FC5">
              <w:t>Podzhotoviteľoch</w:t>
            </w:r>
            <w:proofErr w:type="spellEnd"/>
            <w:r>
              <w:t xml:space="preserve">/ </w:t>
            </w:r>
            <w:r w:rsidRPr="00015FC5">
              <w:t>Dodávateľoch Zhotoviteľa v rozsahu obchodné meno/názov, sídlo/miesto podnikania, IČO, zápis do príslušného registra</w:t>
            </w:r>
            <w:r>
              <w:t xml:space="preserve">, predmet subdodávky, </w:t>
            </w:r>
            <w:r w:rsidRPr="002B4381">
              <w:t>podiel subdodá</w:t>
            </w:r>
            <w:r>
              <w:t xml:space="preserve">vok vyjadrený v % zo Zmluvnej ceny </w:t>
            </w:r>
            <w:r w:rsidRPr="00015FC5">
              <w:t xml:space="preserve">a údaje o osobe oprávnenej konať za </w:t>
            </w:r>
            <w:proofErr w:type="spellStart"/>
            <w:r>
              <w:t>Podzhotoviteľa</w:t>
            </w:r>
            <w:proofErr w:type="spellEnd"/>
            <w:r>
              <w:t xml:space="preserve">/ Priameho </w:t>
            </w:r>
            <w:proofErr w:type="spellStart"/>
            <w:r>
              <w:t>Podzhotoviteľa</w:t>
            </w:r>
            <w:proofErr w:type="spellEnd"/>
            <w:r>
              <w:t>/ Dodávateľa zhotoviteľa</w:t>
            </w:r>
            <w:r w:rsidRPr="00015FC5">
              <w:t xml:space="preserve"> v rozsahu meno a priezvisko, adresa pobytu, dátum narodenia (ďalej len „Údaje“). Zmenu Údajov akejkoľvek vyššie uvedenej osoby je </w:t>
            </w:r>
            <w:r>
              <w:t xml:space="preserve">podľa § 41 ods. 4 písm. a) Zákona o verejnom obstarávaní </w:t>
            </w:r>
            <w:r w:rsidRPr="00015FC5">
              <w:t>Zhotoviteľ povinný bezodkladne písomne oznámiť Objednávateľovi.</w:t>
            </w:r>
            <w:r>
              <w:t xml:space="preserve"> </w:t>
            </w:r>
            <w:r w:rsidRPr="00015FC5">
              <w:t>V prípade nesplnenia povinnosti Zhotoviteľa v zmysle predchádzajúcej vety</w:t>
            </w:r>
            <w:r>
              <w:t>,</w:t>
            </w:r>
            <w:r w:rsidRPr="00015FC5">
              <w:t xml:space="preserve"> má Objednávateľ nárok na zmluvnú pokutu vo výške 500,- E</w:t>
            </w:r>
            <w:r>
              <w:t>UR (slovom: päťsto EUR)</w:t>
            </w:r>
            <w:r w:rsidRPr="00015FC5">
              <w:t xml:space="preserve"> za každý neoznámený zmenený </w:t>
            </w:r>
            <w:r>
              <w:t>Ú</w:t>
            </w:r>
            <w:r w:rsidRPr="00015FC5">
              <w:t>daj, ako aj náhradu škody, ktorá Objednávateľovi v tejto súvislosti vznikne.</w:t>
            </w:r>
          </w:p>
          <w:p w14:paraId="72B2DF64" w14:textId="77777777" w:rsidR="0080380A" w:rsidRPr="000A1C4B" w:rsidRDefault="0080380A" w:rsidP="0083239F">
            <w:pPr>
              <w:jc w:val="both"/>
              <w:rPr>
                <w:rFonts w:cs="Arial"/>
              </w:rPr>
            </w:pPr>
          </w:p>
          <w:p w14:paraId="52A6B855" w14:textId="77777777" w:rsidR="008E23F8" w:rsidRPr="00D91C1B" w:rsidRDefault="008E23F8" w:rsidP="0083239F">
            <w:pPr>
              <w:jc w:val="both"/>
              <w:rPr>
                <w:rFonts w:cs="Arial"/>
              </w:rPr>
            </w:pPr>
            <w:r w:rsidRPr="00D91C1B">
              <w:rPr>
                <w:rFonts w:cs="Arial"/>
              </w:rPr>
              <w:t>Pokiaľ nie je v Zmluve uvedené inak:</w:t>
            </w:r>
          </w:p>
          <w:p w14:paraId="60FA7E4D" w14:textId="77777777" w:rsidR="008E23F8" w:rsidRPr="00D91C1B" w:rsidRDefault="008E23F8" w:rsidP="0083239F">
            <w:pPr>
              <w:jc w:val="both"/>
              <w:rPr>
                <w:rFonts w:cs="Arial"/>
              </w:rPr>
            </w:pPr>
          </w:p>
          <w:p w14:paraId="04CC3F9F" w14:textId="31DED23D" w:rsidR="008E23F8" w:rsidRPr="00723969" w:rsidRDefault="008E23F8" w:rsidP="0083239F">
            <w:pPr>
              <w:jc w:val="both"/>
              <w:rPr>
                <w:rFonts w:cs="Arial"/>
              </w:rPr>
            </w:pPr>
            <w:r w:rsidRPr="00723969">
              <w:rPr>
                <w:rFonts w:cs="Arial"/>
              </w:rPr>
              <w:t>(a) nepožaduje sa, aby</w:t>
            </w:r>
            <w:r w:rsidR="0080380A">
              <w:rPr>
                <w:rFonts w:cs="Arial"/>
              </w:rPr>
              <w:t xml:space="preserve"> Zhotoviteľ obdržal súhlas pre D</w:t>
            </w:r>
            <w:r w:rsidRPr="00723969">
              <w:rPr>
                <w:rFonts w:cs="Arial"/>
              </w:rPr>
              <w:t>odávateľov Zhotoviteľa;</w:t>
            </w:r>
          </w:p>
          <w:p w14:paraId="2AB15C9A" w14:textId="77777777" w:rsidR="008E23F8" w:rsidRPr="001A0DDF" w:rsidRDefault="008E23F8" w:rsidP="0083239F">
            <w:pPr>
              <w:jc w:val="both"/>
              <w:rPr>
                <w:rFonts w:cs="Arial"/>
              </w:rPr>
            </w:pPr>
          </w:p>
          <w:p w14:paraId="713A4F5E" w14:textId="77777777" w:rsidR="008E23F8" w:rsidRPr="00C96E7C" w:rsidRDefault="008E23F8" w:rsidP="0083239F">
            <w:pPr>
              <w:jc w:val="both"/>
              <w:rPr>
                <w:rFonts w:cs="Arial"/>
              </w:rPr>
            </w:pPr>
            <w:r w:rsidRPr="00C96E7C">
              <w:rPr>
                <w:rFonts w:cs="Arial"/>
              </w:rPr>
              <w:t xml:space="preserve">(b) každý Priamy </w:t>
            </w:r>
            <w:proofErr w:type="spellStart"/>
            <w:r w:rsidRPr="00C96E7C">
              <w:rPr>
                <w:rFonts w:cs="Arial"/>
              </w:rPr>
              <w:t>Podzhotoviteľ</w:t>
            </w:r>
            <w:proofErr w:type="spellEnd"/>
            <w:r w:rsidRPr="00C96E7C">
              <w:rPr>
                <w:rFonts w:cs="Arial"/>
              </w:rPr>
              <w:t xml:space="preserve">  neuvedený v Prílohe č. 1 Zmluvných dojednaní, musí byť vopred schválený Objednávateľom v súlade s týmto </w:t>
            </w:r>
            <w:proofErr w:type="spellStart"/>
            <w:r w:rsidRPr="00C96E7C">
              <w:rPr>
                <w:rFonts w:cs="Arial"/>
              </w:rPr>
              <w:t>podčlánkom</w:t>
            </w:r>
            <w:proofErr w:type="spellEnd"/>
            <w:r w:rsidRPr="00C96E7C">
              <w:rPr>
                <w:rFonts w:cs="Arial"/>
              </w:rPr>
              <w:t xml:space="preserve">, pre navrhovaných ostatných </w:t>
            </w:r>
            <w:proofErr w:type="spellStart"/>
            <w:r w:rsidRPr="00C96E7C">
              <w:rPr>
                <w:rFonts w:cs="Arial"/>
              </w:rPr>
              <w:t>Podzhotoviteľov</w:t>
            </w:r>
            <w:proofErr w:type="spellEnd"/>
            <w:r w:rsidRPr="00C96E7C">
              <w:rPr>
                <w:rFonts w:cs="Arial"/>
              </w:rPr>
              <w:t xml:space="preserve"> a dodávateľov vybraných Materiálov   je Zhotoviteľ povinný obdržať </w:t>
            </w:r>
            <w:r w:rsidRPr="00C96E7C">
              <w:rPr>
                <w:rFonts w:cs="Arial"/>
              </w:rPr>
              <w:lastRenderedPageBreak/>
              <w:t>predchádzajúci súhlas</w:t>
            </w:r>
            <w:r w:rsidR="003E271E">
              <w:rPr>
                <w:rFonts w:cs="Arial"/>
              </w:rPr>
              <w:t xml:space="preserve"> Objednávateľa a to na základe požiadavky</w:t>
            </w:r>
            <w:r w:rsidRPr="00C96E7C">
              <w:rPr>
                <w:rFonts w:cs="Arial"/>
              </w:rPr>
              <w:t xml:space="preserve"> Stavebnotechnického </w:t>
            </w:r>
            <w:proofErr w:type="spellStart"/>
            <w:r w:rsidRPr="00C96E7C">
              <w:rPr>
                <w:rFonts w:cs="Arial"/>
              </w:rPr>
              <w:t>dozora</w:t>
            </w:r>
            <w:proofErr w:type="spellEnd"/>
            <w:r w:rsidRPr="00C96E7C">
              <w:rPr>
                <w:rFonts w:cs="Arial"/>
              </w:rPr>
              <w:t>;</w:t>
            </w:r>
          </w:p>
          <w:p w14:paraId="6503B7AA" w14:textId="77777777" w:rsidR="008E23F8" w:rsidRPr="006C2974" w:rsidRDefault="008E23F8" w:rsidP="0083239F">
            <w:pPr>
              <w:jc w:val="both"/>
              <w:rPr>
                <w:rFonts w:cs="Arial"/>
              </w:rPr>
            </w:pPr>
          </w:p>
          <w:p w14:paraId="5AA9F1F6" w14:textId="77777777" w:rsidR="008E23F8" w:rsidRPr="006C2974" w:rsidRDefault="008E23F8" w:rsidP="0083239F">
            <w:pPr>
              <w:jc w:val="both"/>
              <w:rPr>
                <w:rFonts w:cs="Arial"/>
              </w:rPr>
            </w:pPr>
            <w:r w:rsidRPr="006C2974">
              <w:rPr>
                <w:rFonts w:cs="Arial"/>
              </w:rPr>
              <w:t xml:space="preserve">(c) Zhotoviteľ je povinný vydať najmenej 14 dní vopred Stavebnotechnickému dozoru oznámenie o plánovanom dátume začatia prác každého </w:t>
            </w:r>
            <w:proofErr w:type="spellStart"/>
            <w:r w:rsidRPr="006C2974">
              <w:rPr>
                <w:rFonts w:cs="Arial"/>
              </w:rPr>
              <w:t>Podzhotoviteľa</w:t>
            </w:r>
            <w:proofErr w:type="spellEnd"/>
            <w:r w:rsidRPr="006C2974">
              <w:rPr>
                <w:rFonts w:cs="Arial"/>
              </w:rPr>
              <w:t xml:space="preserve"> s výnimkou  Priameho </w:t>
            </w:r>
            <w:proofErr w:type="spellStart"/>
            <w:r w:rsidRPr="006C2974">
              <w:rPr>
                <w:rFonts w:cs="Arial"/>
              </w:rPr>
              <w:t>Podzhotoviteľa</w:t>
            </w:r>
            <w:proofErr w:type="spellEnd"/>
            <w:r w:rsidRPr="006C2974">
              <w:rPr>
                <w:rFonts w:cs="Arial"/>
              </w:rPr>
              <w:t xml:space="preserve">, v prípade Priamych </w:t>
            </w:r>
            <w:proofErr w:type="spellStart"/>
            <w:r w:rsidRPr="006C2974">
              <w:rPr>
                <w:rFonts w:cs="Arial"/>
              </w:rPr>
              <w:t>Podzhotoviteľov</w:t>
            </w:r>
            <w:proofErr w:type="spellEnd"/>
            <w:r w:rsidRPr="006C2974">
              <w:rPr>
                <w:rFonts w:cs="Arial"/>
              </w:rPr>
              <w:t xml:space="preserve">  sa uplatní postup uvedený nižšie </w:t>
            </w:r>
            <w:r w:rsidR="00E021A3" w:rsidRPr="006C2974">
              <w:rPr>
                <w:rFonts w:cs="Arial"/>
              </w:rPr>
              <w:t xml:space="preserve">                       </w:t>
            </w:r>
            <w:r w:rsidRPr="006C2974">
              <w:rPr>
                <w:rFonts w:cs="Arial"/>
              </w:rPr>
              <w:t xml:space="preserve">v tomto </w:t>
            </w:r>
            <w:proofErr w:type="spellStart"/>
            <w:r w:rsidRPr="006C2974">
              <w:rPr>
                <w:rFonts w:cs="Arial"/>
              </w:rPr>
              <w:t>podčlánku</w:t>
            </w:r>
            <w:proofErr w:type="spellEnd"/>
            <w:r w:rsidRPr="006C2974">
              <w:rPr>
                <w:rFonts w:cs="Arial"/>
              </w:rPr>
              <w:t>;</w:t>
            </w:r>
          </w:p>
          <w:p w14:paraId="44B45836" w14:textId="77777777" w:rsidR="008E23F8" w:rsidRPr="006C2974" w:rsidRDefault="008E23F8" w:rsidP="0083239F">
            <w:pPr>
              <w:jc w:val="both"/>
              <w:rPr>
                <w:rFonts w:cs="Arial"/>
              </w:rPr>
            </w:pPr>
          </w:p>
          <w:p w14:paraId="55A8F465" w14:textId="77777777" w:rsidR="00352572" w:rsidRDefault="008E23F8" w:rsidP="0083239F">
            <w:pPr>
              <w:jc w:val="both"/>
              <w:rPr>
                <w:rFonts w:cs="Arial"/>
              </w:rPr>
            </w:pPr>
            <w:r w:rsidRPr="006C2974">
              <w:rPr>
                <w:rFonts w:cs="Arial"/>
              </w:rPr>
              <w:t>(d) každá zmluva s </w:t>
            </w:r>
            <w:proofErr w:type="spellStart"/>
            <w:r w:rsidRPr="006C2974">
              <w:rPr>
                <w:rFonts w:cs="Arial"/>
              </w:rPr>
              <w:t>Podzhotoviteľom</w:t>
            </w:r>
            <w:proofErr w:type="spellEnd"/>
            <w:r w:rsidRPr="006C2974">
              <w:rPr>
                <w:rFonts w:cs="Arial"/>
              </w:rPr>
              <w:t xml:space="preserve">, Dodávateľom Zhotoviteľa musí obsahovať ustanovenie, ktoré ukladá </w:t>
            </w:r>
            <w:proofErr w:type="spellStart"/>
            <w:r w:rsidRPr="006C2974">
              <w:rPr>
                <w:rFonts w:cs="Arial"/>
              </w:rPr>
              <w:t>Podzhotoviteľovi</w:t>
            </w:r>
            <w:proofErr w:type="spellEnd"/>
            <w:r w:rsidRPr="006C2974">
              <w:rPr>
                <w:rFonts w:cs="Arial"/>
              </w:rPr>
              <w:t>, Dodávateľovi Zhotoviteľa povinnosť písomne upozorniť Objednávateľa o neplnení finančných záväzkov Zhotoviteľa;</w:t>
            </w:r>
          </w:p>
          <w:p w14:paraId="4DB4AC4B" w14:textId="77777777" w:rsidR="00F65B10" w:rsidRPr="006C2974" w:rsidRDefault="00F65B10" w:rsidP="0083239F">
            <w:pPr>
              <w:jc w:val="both"/>
              <w:rPr>
                <w:rFonts w:cs="Arial"/>
              </w:rPr>
            </w:pPr>
          </w:p>
          <w:p w14:paraId="27429EC7" w14:textId="77777777" w:rsidR="008E23F8" w:rsidRPr="006C2974" w:rsidRDefault="008E23F8" w:rsidP="0083239F">
            <w:pPr>
              <w:pStyle w:val="NoIndent"/>
              <w:keepNext/>
              <w:keepLines/>
              <w:tabs>
                <w:tab w:val="left" w:pos="992"/>
                <w:tab w:val="left" w:pos="1080"/>
                <w:tab w:val="left" w:pos="1440"/>
              </w:tabs>
              <w:jc w:val="both"/>
              <w:outlineLvl w:val="1"/>
              <w:rPr>
                <w:rFonts w:ascii="Arial" w:hAnsi="Arial" w:cs="Arial"/>
                <w:color w:val="auto"/>
              </w:rPr>
            </w:pPr>
            <w:r w:rsidRPr="006C2974">
              <w:rPr>
                <w:rFonts w:ascii="Arial" w:hAnsi="Arial" w:cs="Arial"/>
                <w:color w:val="auto"/>
              </w:rPr>
              <w:t xml:space="preserve">(e)  Zhotoviteľ je povinný zabezpečiť, aby každá zmluva s  </w:t>
            </w:r>
            <w:proofErr w:type="spellStart"/>
            <w:r w:rsidRPr="006C2974">
              <w:rPr>
                <w:rFonts w:ascii="Arial" w:hAnsi="Arial" w:cs="Arial"/>
                <w:color w:val="auto"/>
              </w:rPr>
              <w:t>Podzhotoviteľom</w:t>
            </w:r>
            <w:proofErr w:type="spellEnd"/>
            <w:r w:rsidRPr="006C2974">
              <w:rPr>
                <w:rFonts w:ascii="Arial" w:hAnsi="Arial" w:cs="Arial"/>
                <w:color w:val="auto"/>
              </w:rPr>
              <w:t xml:space="preserve">, Dodávateľom Zhotoviteľa ako aj zmluvy na všetkých stupňoch subdodávateľských vzťahov boli písomné a obsahovali ustanovenia, </w:t>
            </w:r>
            <w:r w:rsidR="00A52A90" w:rsidRPr="006C2974">
              <w:rPr>
                <w:rFonts w:ascii="Arial" w:hAnsi="Arial" w:cs="Arial"/>
                <w:color w:val="auto"/>
              </w:rPr>
              <w:t xml:space="preserve">                  </w:t>
            </w:r>
            <w:r w:rsidRPr="006C2974">
              <w:rPr>
                <w:rFonts w:ascii="Arial" w:hAnsi="Arial" w:cs="Arial"/>
                <w:color w:val="auto"/>
              </w:rPr>
              <w:t xml:space="preserve">ktoré ukladajú povinnej strane povinnosť plniť si riadne a včas svoje finančné záväzky voči oprávnenej strane; </w:t>
            </w:r>
          </w:p>
          <w:p w14:paraId="41D1F07D" w14:textId="77777777" w:rsidR="008E23F8" w:rsidRPr="006C2974" w:rsidRDefault="008E23F8" w:rsidP="0083239F">
            <w:pPr>
              <w:jc w:val="both"/>
              <w:rPr>
                <w:rFonts w:cs="Arial"/>
              </w:rPr>
            </w:pPr>
          </w:p>
          <w:p w14:paraId="2E03CE18" w14:textId="77777777" w:rsidR="008E23F8" w:rsidRPr="006C2974" w:rsidRDefault="008E23F8" w:rsidP="0083239F">
            <w:pPr>
              <w:jc w:val="both"/>
              <w:rPr>
                <w:rFonts w:cs="Arial"/>
              </w:rPr>
            </w:pPr>
            <w:r w:rsidRPr="006C2974">
              <w:rPr>
                <w:rFonts w:cs="Arial"/>
              </w:rPr>
              <w:t>(f) Zhotoviteľ je povinný zabezpečiť, aby každá zmluva s </w:t>
            </w:r>
            <w:proofErr w:type="spellStart"/>
            <w:r w:rsidRPr="006C2974">
              <w:rPr>
                <w:rFonts w:cs="Arial"/>
              </w:rPr>
              <w:t>Podzhotoviteľom</w:t>
            </w:r>
            <w:proofErr w:type="spellEnd"/>
            <w:r w:rsidRPr="006C2974">
              <w:rPr>
                <w:rFonts w:cs="Arial"/>
              </w:rPr>
              <w:t xml:space="preserve">, Dodávateľom Zhotoviteľa ako aj zmluvy na všetkých stupňoch subdodávateľských vzťahov boli v súlade s touto Zmluvou a neobsahovali ustanovenia, ktoré by boli v rozpore alebo by sa priečili tejto Zmluve;  </w:t>
            </w:r>
          </w:p>
          <w:p w14:paraId="63062AA9" w14:textId="77777777" w:rsidR="008E23F8" w:rsidRPr="006C2974" w:rsidRDefault="008E23F8" w:rsidP="0083239F">
            <w:pPr>
              <w:rPr>
                <w:rFonts w:cs="Arial"/>
              </w:rPr>
            </w:pPr>
          </w:p>
          <w:p w14:paraId="7E9F7B38" w14:textId="77777777" w:rsidR="008E23F8" w:rsidRPr="006C2974" w:rsidRDefault="008E23F8" w:rsidP="0083239F">
            <w:pPr>
              <w:jc w:val="both"/>
              <w:rPr>
                <w:rFonts w:cs="Arial"/>
              </w:rPr>
            </w:pPr>
            <w:r w:rsidRPr="006C2974">
              <w:rPr>
                <w:rFonts w:cs="Arial"/>
              </w:rPr>
              <w:t>(g) Zhotoviteľ je povinný zabezpečiť, aby každá zmluva s </w:t>
            </w:r>
            <w:proofErr w:type="spellStart"/>
            <w:r w:rsidRPr="006C2974">
              <w:rPr>
                <w:rFonts w:cs="Arial"/>
              </w:rPr>
              <w:t>Podzhotoviteľom</w:t>
            </w:r>
            <w:proofErr w:type="spellEnd"/>
            <w:r w:rsidRPr="006C2974">
              <w:rPr>
                <w:rFonts w:cs="Arial"/>
              </w:rPr>
              <w:t>, Dodávateľom Zhotoviteľa obsahovala  nasledovné ustanovenia:</w:t>
            </w:r>
          </w:p>
          <w:p w14:paraId="47470DC7" w14:textId="77777777" w:rsidR="008E23F8" w:rsidRPr="006C2974" w:rsidRDefault="008E23F8" w:rsidP="0083239F">
            <w:pPr>
              <w:jc w:val="both"/>
              <w:rPr>
                <w:rFonts w:cs="Arial"/>
                <w:bCs/>
              </w:rPr>
            </w:pPr>
            <w:r w:rsidRPr="006C2974">
              <w:rPr>
                <w:rFonts w:cs="Arial"/>
                <w:bCs/>
              </w:rPr>
              <w:t xml:space="preserve">i) predmet subdodávky, </w:t>
            </w:r>
          </w:p>
          <w:p w14:paraId="0BE85DA5" w14:textId="77777777" w:rsidR="008E23F8" w:rsidRPr="006C2974" w:rsidRDefault="008E23F8" w:rsidP="0083239F">
            <w:pPr>
              <w:jc w:val="both"/>
              <w:rPr>
                <w:rFonts w:cs="Arial"/>
                <w:bCs/>
              </w:rPr>
            </w:pPr>
            <w:r w:rsidRPr="006C2974">
              <w:rPr>
                <w:rFonts w:cs="Arial"/>
                <w:bCs/>
              </w:rPr>
              <w:t>ii) cenu subdodávky v členení na jednotkové ceny,</w:t>
            </w:r>
          </w:p>
          <w:p w14:paraId="6C5D27F4" w14:textId="089AAF01" w:rsidR="008E23F8" w:rsidRPr="006C2974" w:rsidRDefault="008E23F8" w:rsidP="0083239F">
            <w:pPr>
              <w:jc w:val="both"/>
              <w:rPr>
                <w:rFonts w:cs="Arial"/>
                <w:bCs/>
              </w:rPr>
            </w:pPr>
            <w:r w:rsidRPr="006C2974">
              <w:rPr>
                <w:rFonts w:cs="Arial"/>
                <w:bCs/>
              </w:rPr>
              <w:t xml:space="preserve">iii) záväzok/garanciu Zhotoviteľa voči  </w:t>
            </w:r>
            <w:proofErr w:type="spellStart"/>
            <w:r w:rsidRPr="006C2974">
              <w:rPr>
                <w:rFonts w:cs="Arial"/>
                <w:bCs/>
              </w:rPr>
              <w:t>Podzhotoviteľovi</w:t>
            </w:r>
            <w:proofErr w:type="spellEnd"/>
            <w:r w:rsidRPr="006C2974">
              <w:rPr>
                <w:rFonts w:cs="Arial"/>
                <w:bCs/>
              </w:rPr>
              <w:t xml:space="preserve">, Dodávateľovi Zhotoviteľa, že v prípade nezaplatenia splatnej    odmeny Zhotoviteľom ani  v nasledujúcom fakturačnom období po období vzniknutého nároku, vzniká </w:t>
            </w:r>
            <w:proofErr w:type="spellStart"/>
            <w:r w:rsidRPr="006C2974">
              <w:rPr>
                <w:rFonts w:cs="Arial"/>
                <w:bCs/>
              </w:rPr>
              <w:t>Podzhotoviteľovi</w:t>
            </w:r>
            <w:proofErr w:type="spellEnd"/>
            <w:r w:rsidRPr="006C2974">
              <w:rPr>
                <w:rFonts w:cs="Arial"/>
                <w:bCs/>
              </w:rPr>
              <w:t xml:space="preserve">, Dodávateľovi Zhotoviteľa právo uplatniť si nárok na úhradu nezaplatenej odmeny </w:t>
            </w:r>
            <w:r w:rsidR="007B7934" w:rsidRPr="006C2974">
              <w:rPr>
                <w:rFonts w:cs="Arial"/>
                <w:bCs/>
              </w:rPr>
              <w:t xml:space="preserve">                         </w:t>
            </w:r>
            <w:r w:rsidRPr="006C2974">
              <w:rPr>
                <w:rFonts w:cs="Arial"/>
                <w:bCs/>
              </w:rPr>
              <w:t>v zmysle splatnej faktúry prostredníctvom Bankovej platobnej záruky (podčlánok 4.4a)</w:t>
            </w:r>
            <w:r w:rsidR="00043375" w:rsidRPr="006C2974">
              <w:rPr>
                <w:rFonts w:cs="Arial"/>
                <w:bCs/>
              </w:rPr>
              <w:t>.</w:t>
            </w:r>
            <w:r w:rsidRPr="006C2974">
              <w:rPr>
                <w:rFonts w:cs="Arial"/>
                <w:bCs/>
              </w:rPr>
              <w:t xml:space="preserve">   </w:t>
            </w:r>
          </w:p>
          <w:p w14:paraId="4CD2B181" w14:textId="77777777" w:rsidR="008E23F8" w:rsidRPr="006C2974" w:rsidRDefault="008E23F8" w:rsidP="0083239F">
            <w:pPr>
              <w:jc w:val="both"/>
              <w:rPr>
                <w:rFonts w:cs="Arial"/>
              </w:rPr>
            </w:pPr>
          </w:p>
          <w:p w14:paraId="49F07110" w14:textId="77777777" w:rsidR="008E23F8" w:rsidRPr="006C2974" w:rsidRDefault="008E23F8" w:rsidP="0083239F">
            <w:pPr>
              <w:jc w:val="both"/>
              <w:rPr>
                <w:rFonts w:cs="Arial"/>
                <w:bCs/>
              </w:rPr>
            </w:pPr>
            <w:r w:rsidRPr="006C2974">
              <w:rPr>
                <w:rFonts w:cs="Arial"/>
                <w:bCs/>
              </w:rPr>
              <w:t xml:space="preserve">Priamy </w:t>
            </w:r>
            <w:proofErr w:type="spellStart"/>
            <w:r w:rsidR="007B7934" w:rsidRPr="006C2974">
              <w:rPr>
                <w:rFonts w:cs="Arial"/>
                <w:bCs/>
              </w:rPr>
              <w:t>Podzhotoviteľ</w:t>
            </w:r>
            <w:proofErr w:type="spellEnd"/>
            <w:r w:rsidR="007B7934" w:rsidRPr="006C2974">
              <w:rPr>
                <w:rFonts w:cs="Arial"/>
                <w:bCs/>
              </w:rPr>
              <w:t xml:space="preserve"> </w:t>
            </w:r>
            <w:r w:rsidR="007B7934" w:rsidRPr="006C2974">
              <w:rPr>
                <w:rFonts w:cs="Arial"/>
              </w:rPr>
              <w:t>je</w:t>
            </w:r>
            <w:r w:rsidRPr="006C2974">
              <w:rPr>
                <w:rFonts w:cs="Arial"/>
                <w:bCs/>
              </w:rPr>
              <w:t xml:space="preserve"> oprávnený začať vykonávať práce na Stavenisku až po </w:t>
            </w:r>
            <w:r w:rsidR="007B7934" w:rsidRPr="006C2974">
              <w:rPr>
                <w:rFonts w:cs="Arial"/>
                <w:bCs/>
              </w:rPr>
              <w:t>jeho písomnom</w:t>
            </w:r>
            <w:r w:rsidRPr="006C2974">
              <w:rPr>
                <w:rFonts w:cs="Arial"/>
                <w:bCs/>
              </w:rPr>
              <w:t xml:space="preserve"> schválení Objednávateľom. Zhotoviteľ je povinný spolu s návrhom Priameho </w:t>
            </w:r>
            <w:proofErr w:type="spellStart"/>
            <w:r w:rsidR="007B7934" w:rsidRPr="006C2974">
              <w:rPr>
                <w:rFonts w:cs="Arial"/>
                <w:bCs/>
              </w:rPr>
              <w:t>Podzhotoviteľa</w:t>
            </w:r>
            <w:proofErr w:type="spellEnd"/>
            <w:r w:rsidR="007B7934" w:rsidRPr="006C2974">
              <w:rPr>
                <w:rFonts w:cs="Arial"/>
                <w:bCs/>
              </w:rPr>
              <w:t xml:space="preserve"> </w:t>
            </w:r>
            <w:r w:rsidR="007B7934" w:rsidRPr="006C2974">
              <w:rPr>
                <w:rFonts w:cs="Arial"/>
              </w:rPr>
              <w:t>neuvedeného</w:t>
            </w:r>
            <w:r w:rsidRPr="006C2974">
              <w:rPr>
                <w:rFonts w:cs="Arial"/>
              </w:rPr>
              <w:t xml:space="preserve"> v Prílohe č. 1 Zmluvných dojednaní,</w:t>
            </w:r>
            <w:r w:rsidRPr="006C2974">
              <w:rPr>
                <w:rFonts w:cs="Arial"/>
                <w:bCs/>
              </w:rPr>
              <w:t xml:space="preserve"> predložiť Objednávateľovi doklady preukazujúce splnenie podmienok podľa </w:t>
            </w:r>
            <w:proofErr w:type="spellStart"/>
            <w:r w:rsidRPr="006C2974">
              <w:rPr>
                <w:rFonts w:cs="Arial"/>
                <w:bCs/>
              </w:rPr>
              <w:t>ust</w:t>
            </w:r>
            <w:proofErr w:type="spellEnd"/>
            <w:r w:rsidRPr="006C2974">
              <w:rPr>
                <w:rFonts w:cs="Arial"/>
                <w:bCs/>
              </w:rPr>
              <w:t xml:space="preserve">. § </w:t>
            </w:r>
            <w:r w:rsidR="00E93A3F" w:rsidRPr="006C2974">
              <w:rPr>
                <w:rFonts w:cs="Arial"/>
                <w:bCs/>
              </w:rPr>
              <w:t xml:space="preserve">32 </w:t>
            </w:r>
            <w:r w:rsidRPr="006C2974">
              <w:rPr>
                <w:rFonts w:cs="Arial"/>
                <w:bCs/>
              </w:rPr>
              <w:t xml:space="preserve">Zákona o verejnom obstarávaní. V prípade, </w:t>
            </w:r>
            <w:r w:rsidR="005C72F4" w:rsidRPr="006C2974">
              <w:rPr>
                <w:rFonts w:cs="Arial"/>
                <w:bCs/>
              </w:rPr>
              <w:t xml:space="preserve">                                  </w:t>
            </w:r>
            <w:r w:rsidRPr="006C2974">
              <w:rPr>
                <w:rFonts w:cs="Arial"/>
                <w:bCs/>
              </w:rPr>
              <w:t xml:space="preserve">že navrhovaný Priamy </w:t>
            </w:r>
            <w:proofErr w:type="spellStart"/>
            <w:r w:rsidR="007B7934" w:rsidRPr="006C2974">
              <w:rPr>
                <w:rFonts w:cs="Arial"/>
                <w:bCs/>
              </w:rPr>
              <w:t>Podzhotoviteľ</w:t>
            </w:r>
            <w:proofErr w:type="spellEnd"/>
            <w:r w:rsidR="007B7934" w:rsidRPr="006C2974">
              <w:rPr>
                <w:rFonts w:cs="Arial"/>
                <w:bCs/>
              </w:rPr>
              <w:t xml:space="preserve"> </w:t>
            </w:r>
            <w:r w:rsidR="007B7934" w:rsidRPr="006C2974">
              <w:rPr>
                <w:rFonts w:cs="Arial"/>
              </w:rPr>
              <w:t>spĺňa</w:t>
            </w:r>
            <w:r w:rsidRPr="006C2974">
              <w:rPr>
                <w:rFonts w:cs="Arial"/>
                <w:bCs/>
              </w:rPr>
              <w:t xml:space="preserve"> uvedené podmienky, Objednávateľ </w:t>
            </w:r>
            <w:r w:rsidR="005C72F4" w:rsidRPr="006C2974">
              <w:rPr>
                <w:rFonts w:cs="Arial"/>
                <w:bCs/>
              </w:rPr>
              <w:t>ho schváli</w:t>
            </w:r>
            <w:r w:rsidRPr="006C2974">
              <w:rPr>
                <w:rFonts w:cs="Arial"/>
                <w:bCs/>
              </w:rPr>
              <w:t xml:space="preserve">, v opačnom prípade ho zamietne. Po obdržaní písomného schválenia Priameho </w:t>
            </w:r>
            <w:proofErr w:type="spellStart"/>
            <w:r w:rsidR="007B7934" w:rsidRPr="006C2974">
              <w:rPr>
                <w:rFonts w:cs="Arial"/>
                <w:bCs/>
              </w:rPr>
              <w:t>Podzhotoviteľa</w:t>
            </w:r>
            <w:proofErr w:type="spellEnd"/>
            <w:r w:rsidR="007B7934" w:rsidRPr="006C2974">
              <w:rPr>
                <w:rFonts w:cs="Arial"/>
              </w:rPr>
              <w:t xml:space="preserve"> </w:t>
            </w:r>
            <w:r w:rsidR="007B7934" w:rsidRPr="006C2974">
              <w:rPr>
                <w:rFonts w:cs="Arial"/>
                <w:bCs/>
              </w:rPr>
              <w:t>je</w:t>
            </w:r>
            <w:r w:rsidRPr="006C2974">
              <w:rPr>
                <w:rFonts w:cs="Arial"/>
                <w:bCs/>
              </w:rPr>
              <w:t xml:space="preserve"> Zhotoviteľ povinný predložiť </w:t>
            </w:r>
            <w:r w:rsidRPr="006C2974">
              <w:rPr>
                <w:rFonts w:cs="Arial"/>
                <w:bCs/>
              </w:rPr>
              <w:lastRenderedPageBreak/>
              <w:t xml:space="preserve">Objednávateľovi </w:t>
            </w:r>
            <w:r w:rsidRPr="006C2974">
              <w:rPr>
                <w:rFonts w:cs="Arial"/>
                <w:bCs/>
                <w:szCs w:val="22"/>
              </w:rPr>
              <w:t xml:space="preserve">kópiu zmluvy s týmto Priamym </w:t>
            </w:r>
            <w:proofErr w:type="spellStart"/>
            <w:r w:rsidRPr="006C2974">
              <w:rPr>
                <w:rFonts w:cs="Arial"/>
                <w:bCs/>
                <w:szCs w:val="22"/>
              </w:rPr>
              <w:t>Podzhotoviteľom</w:t>
            </w:r>
            <w:proofErr w:type="spellEnd"/>
            <w:r w:rsidRPr="006C2974">
              <w:rPr>
                <w:rFonts w:cs="Arial"/>
                <w:szCs w:val="22"/>
              </w:rPr>
              <w:t xml:space="preserve"> </w:t>
            </w:r>
            <w:r w:rsidRPr="006C2974">
              <w:rPr>
                <w:rFonts w:cs="Arial"/>
                <w:bCs/>
                <w:szCs w:val="22"/>
              </w:rPr>
              <w:t xml:space="preserve">uzavretú v súlade s podmienkami uvedenými v tomto </w:t>
            </w:r>
            <w:proofErr w:type="spellStart"/>
            <w:r w:rsidRPr="006C2974">
              <w:rPr>
                <w:rFonts w:cs="Arial"/>
                <w:bCs/>
                <w:szCs w:val="22"/>
              </w:rPr>
              <w:t>podčlánku</w:t>
            </w:r>
            <w:proofErr w:type="spellEnd"/>
            <w:r w:rsidRPr="006C2974">
              <w:rPr>
                <w:rFonts w:cs="Arial"/>
                <w:bCs/>
                <w:szCs w:val="22"/>
              </w:rPr>
              <w:t xml:space="preserve">. </w:t>
            </w:r>
            <w:r w:rsidRPr="006C2974">
              <w:rPr>
                <w:rFonts w:cs="Arial"/>
                <w:bCs/>
              </w:rPr>
              <w:t xml:space="preserve">Pre vylúčenie pochybností platí, že písomné schválenie Priameho </w:t>
            </w:r>
            <w:proofErr w:type="spellStart"/>
            <w:r w:rsidRPr="006C2974">
              <w:rPr>
                <w:rFonts w:cs="Arial"/>
                <w:bCs/>
              </w:rPr>
              <w:t>Podzhotoviteľa</w:t>
            </w:r>
            <w:proofErr w:type="spellEnd"/>
            <w:r w:rsidRPr="006C2974">
              <w:rPr>
                <w:rFonts w:cs="Arial"/>
                <w:bCs/>
              </w:rPr>
              <w:t xml:space="preserve"> nadobúda účinnosť doručením kópie zmluvy podľa predchádzajúcej vety Objednávateľovi.</w:t>
            </w:r>
          </w:p>
          <w:p w14:paraId="282E4C6E" w14:textId="77777777" w:rsidR="008E23F8" w:rsidRPr="006C2974" w:rsidRDefault="008E23F8" w:rsidP="0083239F">
            <w:pPr>
              <w:rPr>
                <w:rFonts w:cs="Arial"/>
              </w:rPr>
            </w:pPr>
          </w:p>
          <w:p w14:paraId="1336D4BB" w14:textId="77777777" w:rsidR="008E23F8" w:rsidRPr="006C2974" w:rsidRDefault="008E23F8" w:rsidP="0083239F">
            <w:pPr>
              <w:jc w:val="both"/>
              <w:rPr>
                <w:rFonts w:cs="Arial"/>
              </w:rPr>
            </w:pPr>
            <w:r w:rsidRPr="006C2974">
              <w:rPr>
                <w:rFonts w:cs="Arial"/>
              </w:rPr>
              <w:t xml:space="preserve">Stavebnotechnický dozor a v prípade Priameho </w:t>
            </w:r>
            <w:proofErr w:type="spellStart"/>
            <w:r w:rsidRPr="006C2974">
              <w:rPr>
                <w:rFonts w:cs="Arial"/>
              </w:rPr>
              <w:t>Podzhotoviteľa</w:t>
            </w:r>
            <w:proofErr w:type="spellEnd"/>
            <w:r w:rsidRPr="006C2974">
              <w:rPr>
                <w:rFonts w:cs="Arial"/>
              </w:rPr>
              <w:t xml:space="preserve">  Objednávateľ, má právo kedykoľvek odvolať schválenie </w:t>
            </w:r>
            <w:proofErr w:type="spellStart"/>
            <w:r w:rsidRPr="006C2974">
              <w:rPr>
                <w:rFonts w:cs="Arial"/>
              </w:rPr>
              <w:t>Podzhotoviteľa</w:t>
            </w:r>
            <w:proofErr w:type="spellEnd"/>
            <w:r w:rsidRPr="006C2974">
              <w:rPr>
                <w:rFonts w:cs="Arial"/>
              </w:rPr>
              <w:t xml:space="preserve">, dodávateľa vybraných Materiálov v prípade, že vykonané práce/dodaný tovar </w:t>
            </w:r>
            <w:proofErr w:type="spellStart"/>
            <w:r w:rsidRPr="006C2974">
              <w:rPr>
                <w:rFonts w:cs="Arial"/>
              </w:rPr>
              <w:t>Podzhotoviteľa</w:t>
            </w:r>
            <w:proofErr w:type="spellEnd"/>
            <w:r w:rsidRPr="006C2974">
              <w:rPr>
                <w:rFonts w:cs="Arial"/>
              </w:rPr>
              <w:t>, dodávateľa vybraných Materiálov  nie sú vykonávané/dodávané v súlade so Zmluvou a k spokojnosti Stavebnotechnického dozoru alebo Objednávateľa.</w:t>
            </w:r>
          </w:p>
          <w:p w14:paraId="398BC953" w14:textId="77777777" w:rsidR="008E23F8" w:rsidRPr="006C2974" w:rsidRDefault="008E23F8" w:rsidP="0083239F">
            <w:pPr>
              <w:rPr>
                <w:rFonts w:cs="Arial"/>
              </w:rPr>
            </w:pPr>
            <w:r w:rsidRPr="006C2974">
              <w:rPr>
                <w:rFonts w:cs="Arial"/>
              </w:rPr>
              <w:t xml:space="preserve"> </w:t>
            </w:r>
          </w:p>
          <w:p w14:paraId="42B74241" w14:textId="77777777" w:rsidR="008E23F8" w:rsidRPr="006C2974" w:rsidRDefault="008E23F8" w:rsidP="0083239F">
            <w:pPr>
              <w:tabs>
                <w:tab w:val="left" w:pos="-2"/>
              </w:tabs>
              <w:ind w:left="-2" w:right="5" w:firstLine="2"/>
              <w:contextualSpacing/>
              <w:jc w:val="both"/>
              <w:rPr>
                <w:rFonts w:cs="Arial"/>
                <w:szCs w:val="22"/>
              </w:rPr>
            </w:pPr>
            <w:r w:rsidRPr="006C2974">
              <w:rPr>
                <w:rFonts w:cs="Arial"/>
              </w:rPr>
              <w:t xml:space="preserve">Zhotoviteľ je povinný riadne a včas plniť si svoje finančné záväzky voči </w:t>
            </w:r>
            <w:proofErr w:type="spellStart"/>
            <w:r w:rsidRPr="006C2974">
              <w:rPr>
                <w:rFonts w:cs="Arial"/>
              </w:rPr>
              <w:t>Podzhotoviteľom</w:t>
            </w:r>
            <w:proofErr w:type="spellEnd"/>
            <w:r w:rsidR="0062212F" w:rsidRPr="006C2974">
              <w:rPr>
                <w:rFonts w:cs="Arial"/>
              </w:rPr>
              <w:t xml:space="preserve"> ako aj Priamym </w:t>
            </w:r>
            <w:proofErr w:type="spellStart"/>
            <w:r w:rsidR="0062212F" w:rsidRPr="006C2974">
              <w:rPr>
                <w:rFonts w:cs="Arial"/>
              </w:rPr>
              <w:t>Podzhotoviteľom</w:t>
            </w:r>
            <w:proofErr w:type="spellEnd"/>
            <w:r w:rsidRPr="006C2974">
              <w:rPr>
                <w:rFonts w:cs="Arial"/>
              </w:rPr>
              <w:t xml:space="preserve">,  Dodávateľom Zhotoviteľa. Zhotoviteľ je povinný každý  kalendárny štvrťrok (vždy do 10. kalendárneho dňa nasledujúceho kalendárneho štvrťroka) </w:t>
            </w:r>
            <w:r w:rsidR="00F51A2F">
              <w:rPr>
                <w:rFonts w:cs="Arial"/>
              </w:rPr>
              <w:t xml:space="preserve">alebo na základe požiadavky Objednávateľa </w:t>
            </w:r>
            <w:r w:rsidRPr="006C2974">
              <w:rPr>
                <w:rFonts w:cs="Arial"/>
              </w:rPr>
              <w:t xml:space="preserve"> predkladať Objednávateľovi čestné prehlásenie podpísané Predstaviteľom Zhotoviteľa  o tom, že všetky jeho splatné finančné záväzky voči </w:t>
            </w:r>
            <w:proofErr w:type="spellStart"/>
            <w:r w:rsidRPr="006C2974">
              <w:rPr>
                <w:rFonts w:cs="Arial"/>
              </w:rPr>
              <w:t>Podzhotoviteľom</w:t>
            </w:r>
            <w:proofErr w:type="spellEnd"/>
            <w:r w:rsidRPr="006C2974">
              <w:rPr>
                <w:rFonts w:cs="Arial"/>
              </w:rPr>
              <w:t xml:space="preserve"> a Dodávateľom  Zhotoviteľa za predchádzajúce obdobie ku dňu vyhotovenia čestného prehlásenia sú Zhotoviteľom uhradené v plnom rozsahu. Súčasťou čestného prehlásenia podľa tohto odseku bude kópia potvrdenia banky poskytujúcej Bankovú platobnú záruku Zhotoviteľovi podľa </w:t>
            </w:r>
            <w:proofErr w:type="spellStart"/>
            <w:r w:rsidRPr="006C2974">
              <w:rPr>
                <w:rFonts w:cs="Arial"/>
              </w:rPr>
              <w:t>podčlánku</w:t>
            </w:r>
            <w:proofErr w:type="spellEnd"/>
            <w:r w:rsidRPr="006C2974">
              <w:rPr>
                <w:rFonts w:cs="Arial"/>
              </w:rPr>
              <w:t xml:space="preserve"> 4.4.a (</w:t>
            </w:r>
            <w:r w:rsidRPr="006C2974">
              <w:rPr>
                <w:rFonts w:cs="Arial"/>
                <w:i/>
              </w:rPr>
              <w:t>Banková platobná záruka</w:t>
            </w:r>
            <w:r w:rsidRPr="006C2974">
              <w:rPr>
                <w:rFonts w:cs="Arial"/>
              </w:rPr>
              <w:t xml:space="preserve">) o rozsahu čerpania všetkých Zhotoviteľovi vystavených Bankových platobných záruk, a to ku dňu vystavenia uvedeného potvrdenia.  </w:t>
            </w:r>
            <w:r w:rsidRPr="006C2974">
              <w:rPr>
                <w:rFonts w:cs="Arial"/>
                <w:szCs w:val="22"/>
              </w:rPr>
              <w:t>V prípade, ak je Zhotoviteľom  viac  právnych subjektov, ktorí za účelom plnenia predmetu Zmluvy o Dielo vytvorili zoskupenie bez právnej subjektivity, čestné prehlásenie podľa tohto odseku bude vyhotovené v rozsahu údajov prislúchajúcich ku každému účastníkovi Zmluvy na strane Zhotoviteľa zvlášť.</w:t>
            </w:r>
          </w:p>
          <w:p w14:paraId="0B758DEF" w14:textId="77777777" w:rsidR="008E23F8" w:rsidRPr="006C2974" w:rsidRDefault="008E23F8" w:rsidP="0083239F">
            <w:pPr>
              <w:tabs>
                <w:tab w:val="left" w:pos="-2"/>
              </w:tabs>
              <w:ind w:left="-2" w:right="141" w:firstLine="2"/>
              <w:contextualSpacing/>
              <w:jc w:val="both"/>
              <w:rPr>
                <w:rFonts w:cs="Arial"/>
                <w:szCs w:val="22"/>
              </w:rPr>
            </w:pPr>
          </w:p>
          <w:p w14:paraId="37D2C6E4" w14:textId="77777777" w:rsidR="00352572" w:rsidRPr="006C2974" w:rsidRDefault="008E23F8" w:rsidP="0083239F">
            <w:pPr>
              <w:jc w:val="both"/>
              <w:rPr>
                <w:rFonts w:cs="Arial"/>
              </w:rPr>
            </w:pPr>
            <w:r w:rsidRPr="006C2974">
              <w:rPr>
                <w:rFonts w:cs="Arial"/>
              </w:rPr>
              <w:t>V prípade, ak Zhotoviteľ nepredloží čestné prehlásenie podľa tohto odseku alebo sa preukáže nepravdivosť údajov v ňom uvedených, vzniká Objednávateľovi nárok na zaplatenie zmluvnej pokuty vo výške 10</w:t>
            </w:r>
            <w:r w:rsidR="005C72F4" w:rsidRPr="006C2974">
              <w:rPr>
                <w:rFonts w:cs="Arial"/>
              </w:rPr>
              <w:t xml:space="preserve"> </w:t>
            </w:r>
            <w:r w:rsidRPr="006C2974">
              <w:rPr>
                <w:rFonts w:cs="Arial"/>
              </w:rPr>
              <w:t xml:space="preserve">000,- EUR (slovom desaťtisíc </w:t>
            </w:r>
            <w:r w:rsidR="002E0B03" w:rsidRPr="006C2974">
              <w:rPr>
                <w:rFonts w:cs="Arial"/>
              </w:rPr>
              <w:t>eur</w:t>
            </w:r>
            <w:r w:rsidRPr="006C2974">
              <w:rPr>
                <w:rFonts w:cs="Arial"/>
              </w:rPr>
              <w:t xml:space="preserve">) za každé porušenie </w:t>
            </w:r>
            <w:r w:rsidR="00F51A2F">
              <w:rPr>
                <w:rFonts w:cs="Arial"/>
              </w:rPr>
              <w:t xml:space="preserve">akejkoľvek </w:t>
            </w:r>
            <w:r w:rsidRPr="006C2974">
              <w:rPr>
                <w:rFonts w:cs="Arial"/>
              </w:rPr>
              <w:t xml:space="preserve">povinnosti </w:t>
            </w:r>
            <w:r w:rsidR="00F51A2F">
              <w:rPr>
                <w:rFonts w:cs="Arial"/>
              </w:rPr>
              <w:t xml:space="preserve">vyplývajúcej Zhotoviteľovi </w:t>
            </w:r>
            <w:r w:rsidRPr="006C2974">
              <w:rPr>
                <w:rFonts w:cs="Arial"/>
              </w:rPr>
              <w:t xml:space="preserve">podľa tohto odseku. </w:t>
            </w:r>
            <w:r w:rsidRPr="006C2974">
              <w:rPr>
                <w:rFonts w:cs="Arial"/>
                <w:bCs/>
                <w:szCs w:val="22"/>
              </w:rPr>
              <w:t xml:space="preserve">Zaplatenie zmluvnej pokuty nemá vplyv na splnenie povinnosti Zhotoviteľa v súlade s týmto odsekom. </w:t>
            </w:r>
            <w:r w:rsidRPr="006C2974">
              <w:rPr>
                <w:rFonts w:cs="Arial"/>
                <w:szCs w:val="22"/>
              </w:rPr>
              <w:t>Zmluvná pokuta sa bude uhrádzať na základe penalizačnej faktúry vyhotovenej Objednávateľom a doporučene doručenej do sídla Zhotoviteľa. Lehota splatnosti tejto faktúry je 30 dní odo dňa jej doporučeného doručenia do sídla Zhotoviteľa.</w:t>
            </w:r>
            <w:r w:rsidR="00F65B10">
              <w:rPr>
                <w:rFonts w:cs="Arial"/>
                <w:szCs w:val="22"/>
              </w:rPr>
              <w:t>“</w:t>
            </w:r>
          </w:p>
          <w:p w14:paraId="2C24F418" w14:textId="77777777" w:rsidR="00632010" w:rsidRPr="006C2974" w:rsidRDefault="00632010" w:rsidP="0083239F">
            <w:pPr>
              <w:jc w:val="both"/>
              <w:rPr>
                <w:rFonts w:cs="Arial"/>
              </w:rPr>
            </w:pPr>
          </w:p>
        </w:tc>
      </w:tr>
      <w:tr w:rsidR="00951265" w:rsidRPr="006C2974" w14:paraId="7A0B39DE" w14:textId="77777777" w:rsidTr="00F670F8">
        <w:trPr>
          <w:gridAfter w:val="1"/>
          <w:wAfter w:w="687" w:type="dxa"/>
        </w:trPr>
        <w:tc>
          <w:tcPr>
            <w:tcW w:w="1384" w:type="dxa"/>
            <w:gridSpan w:val="2"/>
          </w:tcPr>
          <w:p w14:paraId="59CE300F" w14:textId="77777777" w:rsidR="00043375" w:rsidRPr="00FE4170" w:rsidRDefault="00043375" w:rsidP="0083239F">
            <w:pPr>
              <w:pStyle w:val="NoIndent"/>
              <w:jc w:val="both"/>
              <w:rPr>
                <w:rFonts w:ascii="Arial" w:hAnsi="Arial" w:cs="Arial"/>
                <w:b/>
                <w:color w:val="auto"/>
                <w:szCs w:val="22"/>
              </w:rPr>
            </w:pPr>
            <w:r w:rsidRPr="00F26547">
              <w:rPr>
                <w:rFonts w:ascii="Arial" w:hAnsi="Arial" w:cs="Arial"/>
                <w:b/>
                <w:color w:val="auto"/>
                <w:szCs w:val="22"/>
              </w:rPr>
              <w:lastRenderedPageBreak/>
              <w:t>Podčlánok</w:t>
            </w:r>
          </w:p>
          <w:p w14:paraId="561684CB" w14:textId="77777777" w:rsidR="00352572" w:rsidRPr="00FB322C" w:rsidRDefault="00352572" w:rsidP="0083239F">
            <w:pPr>
              <w:rPr>
                <w:rFonts w:cs="Arial"/>
                <w:b/>
              </w:rPr>
            </w:pPr>
            <w:r w:rsidRPr="00FB322C">
              <w:rPr>
                <w:rFonts w:cs="Arial"/>
                <w:b/>
              </w:rPr>
              <w:t>4.4a</w:t>
            </w:r>
          </w:p>
        </w:tc>
        <w:tc>
          <w:tcPr>
            <w:tcW w:w="2472" w:type="dxa"/>
          </w:tcPr>
          <w:p w14:paraId="38F13551" w14:textId="77777777" w:rsidR="00043375" w:rsidRPr="00A86531" w:rsidRDefault="00043375" w:rsidP="0083239F">
            <w:pPr>
              <w:pStyle w:val="NoIndent"/>
              <w:rPr>
                <w:rFonts w:ascii="Arial" w:hAnsi="Arial" w:cs="Arial"/>
                <w:b/>
                <w:color w:val="auto"/>
                <w:szCs w:val="22"/>
              </w:rPr>
            </w:pPr>
            <w:r w:rsidRPr="00A86531">
              <w:rPr>
                <w:rFonts w:ascii="Arial" w:hAnsi="Arial" w:cs="Arial"/>
                <w:b/>
                <w:color w:val="auto"/>
                <w:szCs w:val="22"/>
              </w:rPr>
              <w:t>Banková platobná záruka</w:t>
            </w:r>
          </w:p>
        </w:tc>
        <w:tc>
          <w:tcPr>
            <w:tcW w:w="5750" w:type="dxa"/>
            <w:gridSpan w:val="2"/>
          </w:tcPr>
          <w:p w14:paraId="1897288A" w14:textId="77777777" w:rsidR="0048564A" w:rsidRPr="00F07B96" w:rsidRDefault="0048564A" w:rsidP="0083239F">
            <w:pPr>
              <w:pStyle w:val="Nzov"/>
              <w:jc w:val="both"/>
              <w:rPr>
                <w:rFonts w:ascii="Arial" w:hAnsi="Arial" w:cs="Arial"/>
                <w:b w:val="0"/>
                <w:szCs w:val="22"/>
                <w:lang w:val="sk-SK"/>
              </w:rPr>
            </w:pPr>
            <w:r w:rsidRPr="00F07B96">
              <w:rPr>
                <w:rFonts w:ascii="Arial" w:hAnsi="Arial" w:cs="Arial"/>
                <w:b w:val="0"/>
                <w:szCs w:val="22"/>
                <w:lang w:val="sk-SK"/>
              </w:rPr>
              <w:t>Vložte nový podčlánok 4.4a:</w:t>
            </w:r>
          </w:p>
          <w:p w14:paraId="79FAEDE0" w14:textId="77777777" w:rsidR="0048564A" w:rsidRPr="00742FB8" w:rsidRDefault="0048564A" w:rsidP="0083239F">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141" w:firstLine="2"/>
              <w:jc w:val="both"/>
              <w:rPr>
                <w:rFonts w:cs="Arial"/>
              </w:rPr>
            </w:pPr>
          </w:p>
          <w:p w14:paraId="2A84AFF9" w14:textId="77777777" w:rsidR="00043375" w:rsidRDefault="00352572" w:rsidP="0083239F">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5" w:firstLine="2"/>
              <w:jc w:val="both"/>
              <w:rPr>
                <w:rFonts w:cs="Arial"/>
              </w:rPr>
            </w:pPr>
            <w:r w:rsidRPr="00742FB8">
              <w:rPr>
                <w:rFonts w:cs="Arial"/>
              </w:rPr>
              <w:t>„Zhotoviteľ je povinný získať (na svojej náklady) Bankovú platobnú záruku v čiastke a v menách uvedených v Prílohe k ponuke. Ak v Prílohe k ponuke nie je uvedená žiadna čiastka alebo spôsob jej výpočtu, tento podčlánok nebude platiť.</w:t>
            </w:r>
          </w:p>
          <w:p w14:paraId="3F5FB834" w14:textId="77777777" w:rsidR="00F65B10" w:rsidRPr="00742FB8" w:rsidRDefault="00F65B10" w:rsidP="0083239F">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5" w:firstLine="2"/>
              <w:jc w:val="both"/>
              <w:rPr>
                <w:rFonts w:cs="Arial"/>
              </w:rPr>
            </w:pPr>
          </w:p>
          <w:p w14:paraId="562A6713" w14:textId="487F4DCE" w:rsidR="00043375" w:rsidDel="008B4F27" w:rsidRDefault="00352572" w:rsidP="0083239F">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5" w:firstLine="2"/>
              <w:jc w:val="both"/>
              <w:rPr>
                <w:del w:id="0" w:author="Autor"/>
                <w:rFonts w:cs="Arial"/>
              </w:rPr>
            </w:pPr>
            <w:del w:id="1" w:author="Autor">
              <w:r w:rsidRPr="00742FB8" w:rsidDel="008B4F27">
                <w:rPr>
                  <w:rFonts w:cs="Arial"/>
                </w:rPr>
                <w:delText xml:space="preserve">Zhotoviteľ je povinný zabezpečiť prostredníctvom Bankovej platobnej záruky plnenie svojich finančných záväzkov voči všekým Podzhotoviteľom, Dodávateľom Zhotoviteľa. Na </w:delText>
              </w:r>
              <w:r w:rsidR="00B47AD0" w:rsidRPr="005B0752" w:rsidDel="008B4F27">
                <w:rPr>
                  <w:rFonts w:cs="Arial"/>
                </w:rPr>
                <w:delText>každého Podzhotoviteľa</w:delText>
              </w:r>
              <w:r w:rsidRPr="005B0752" w:rsidDel="008B4F27">
                <w:rPr>
                  <w:rFonts w:cs="Arial"/>
                </w:rPr>
                <w:delText>, resp. Dodávateľa Zhotoviteľa musí byť vystavená samostatná Banková platobná záruka.</w:delText>
              </w:r>
            </w:del>
          </w:p>
          <w:p w14:paraId="56D8B4E5" w14:textId="52A0A5F5" w:rsidR="008B4F27" w:rsidRDefault="008B4F27" w:rsidP="0083239F">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5" w:firstLine="2"/>
              <w:jc w:val="both"/>
              <w:rPr>
                <w:ins w:id="2" w:author="Autor"/>
                <w:rFonts w:cs="Arial"/>
              </w:rPr>
            </w:pPr>
          </w:p>
          <w:p w14:paraId="5E5440E3" w14:textId="77777777" w:rsidR="008B4F27" w:rsidRPr="008B4F27" w:rsidRDefault="008B4F27" w:rsidP="008B4F27">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5" w:firstLine="2"/>
              <w:jc w:val="both"/>
              <w:rPr>
                <w:ins w:id="3" w:author="Autor"/>
                <w:rFonts w:cs="Arial"/>
                <w:b/>
              </w:rPr>
            </w:pPr>
            <w:ins w:id="4" w:author="Autor">
              <w:r w:rsidRPr="008B4F27">
                <w:rPr>
                  <w:rFonts w:cs="Arial"/>
                  <w:b/>
                </w:rPr>
                <w:t>„</w:t>
              </w:r>
              <w:r w:rsidRPr="008B4F27">
                <w:rPr>
                  <w:rFonts w:cs="Arial"/>
                  <w:i/>
                </w:rPr>
                <w:t xml:space="preserve">Zhotoviteľ je povinný zabezpečiť prostredníctvom Bankovej platobnej záruky plnenie svojich finančných záväzkov voči všetkým </w:t>
              </w:r>
              <w:proofErr w:type="spellStart"/>
              <w:r w:rsidRPr="008B4F27">
                <w:rPr>
                  <w:rFonts w:cs="Arial"/>
                  <w:i/>
                </w:rPr>
                <w:t>Podzhotoviteľom</w:t>
              </w:r>
              <w:proofErr w:type="spellEnd"/>
              <w:r w:rsidRPr="008B4F27">
                <w:rPr>
                  <w:rFonts w:cs="Arial"/>
                  <w:i/>
                </w:rPr>
                <w:t xml:space="preserve">, Dodávateľom Zhotoviteľa s výnimkou </w:t>
              </w:r>
              <w:proofErr w:type="spellStart"/>
              <w:r w:rsidRPr="008B4F27">
                <w:rPr>
                  <w:rFonts w:cs="Arial"/>
                  <w:i/>
                </w:rPr>
                <w:t>Podzhotoviteľov</w:t>
              </w:r>
              <w:proofErr w:type="spellEnd"/>
              <w:r w:rsidRPr="008B4F27">
                <w:rPr>
                  <w:rFonts w:cs="Arial"/>
                  <w:i/>
                </w:rPr>
                <w:t xml:space="preserve">, Dodávateľov  Zhotoviteľa, ktorí písomne prehlásili, že zabezpečenie svojich pohľadávok voči Zhotoviteľovi prostredníctvom Bankovej platobnej záruky nevyžadujú a zároveň ktorých plnenie je v sume rovnej alebo nižšej ako 0,5% z Akceptovanej zmluvnej hodnoty bez DPH. Na každého </w:t>
              </w:r>
              <w:proofErr w:type="spellStart"/>
              <w:r w:rsidRPr="008B4F27">
                <w:rPr>
                  <w:rFonts w:cs="Arial"/>
                  <w:i/>
                </w:rPr>
                <w:t>Podzhotoviteľa</w:t>
              </w:r>
              <w:proofErr w:type="spellEnd"/>
              <w:r w:rsidRPr="008B4F27">
                <w:rPr>
                  <w:rFonts w:cs="Arial"/>
                  <w:i/>
                </w:rPr>
                <w:t>, resp. Dodávateľa Zhotoviteľa musí byť vystavená samostatná Banková platobná záruka.“</w:t>
              </w:r>
            </w:ins>
          </w:p>
          <w:p w14:paraId="614A3920" w14:textId="77777777" w:rsidR="008B4F27" w:rsidRPr="008B4F27" w:rsidRDefault="008B4F27" w:rsidP="008B4F27">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5" w:firstLine="2"/>
              <w:jc w:val="both"/>
              <w:rPr>
                <w:ins w:id="5" w:author="Autor"/>
                <w:rFonts w:cs="Arial"/>
              </w:rPr>
            </w:pPr>
          </w:p>
          <w:p w14:paraId="144E004D" w14:textId="77777777" w:rsidR="00352572" w:rsidRPr="006C2974" w:rsidRDefault="00352572" w:rsidP="0083239F">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5" w:firstLine="2"/>
              <w:jc w:val="both"/>
              <w:rPr>
                <w:rFonts w:cs="Arial"/>
                <w:szCs w:val="22"/>
              </w:rPr>
            </w:pPr>
            <w:bookmarkStart w:id="6" w:name="_GoBack"/>
            <w:bookmarkEnd w:id="6"/>
            <w:r w:rsidRPr="00566FC4">
              <w:rPr>
                <w:rFonts w:cs="Arial"/>
                <w:bCs/>
                <w:szCs w:val="22"/>
              </w:rPr>
              <w:t>Poskytnutie Bankovej platobnej záruky sa musí riadiť ustanoveniami § 313 a </w:t>
            </w:r>
            <w:proofErr w:type="spellStart"/>
            <w:r w:rsidRPr="00566FC4">
              <w:rPr>
                <w:rFonts w:cs="Arial"/>
                <w:bCs/>
                <w:szCs w:val="22"/>
              </w:rPr>
              <w:t>nasl</w:t>
            </w:r>
            <w:proofErr w:type="spellEnd"/>
            <w:r w:rsidRPr="00566FC4">
              <w:rPr>
                <w:rFonts w:cs="Arial"/>
                <w:bCs/>
                <w:szCs w:val="22"/>
              </w:rPr>
              <w:t>. Obchodného zákonníka. Bankov</w:t>
            </w:r>
            <w:r w:rsidRPr="0074407A">
              <w:rPr>
                <w:rFonts w:cs="Arial"/>
                <w:bCs/>
                <w:szCs w:val="22"/>
              </w:rPr>
              <w:t xml:space="preserve">á platobná záruka (ďalej aj len „BPZ“) musí byť poskytnutá bankou so sídlom v Slovenskej republike alebo pobočkou zahraničnej banky v Slovenskej republike. V BPZ musí banka písomne vyhlásiť, </w:t>
            </w:r>
            <w:r w:rsidR="003F26EF" w:rsidRPr="0074407A">
              <w:rPr>
                <w:rFonts w:cs="Arial"/>
                <w:bCs/>
                <w:szCs w:val="22"/>
              </w:rPr>
              <w:t xml:space="preserve">                     </w:t>
            </w:r>
            <w:r w:rsidRPr="000A1C4B">
              <w:rPr>
                <w:rFonts w:cs="Arial"/>
                <w:bCs/>
                <w:szCs w:val="22"/>
              </w:rPr>
              <w:t xml:space="preserve">že neodvolateľne a bez akýchkoľvek námietok na prvú výzvu uspokojí  </w:t>
            </w:r>
            <w:proofErr w:type="spellStart"/>
            <w:r w:rsidRPr="000A1C4B">
              <w:rPr>
                <w:rFonts w:cs="Arial"/>
                <w:bCs/>
                <w:szCs w:val="22"/>
              </w:rPr>
              <w:t>Podzhotoviteľa</w:t>
            </w:r>
            <w:proofErr w:type="spellEnd"/>
            <w:r w:rsidRPr="000A1C4B">
              <w:rPr>
                <w:rFonts w:cs="Arial"/>
                <w:bCs/>
                <w:szCs w:val="22"/>
              </w:rPr>
              <w:t>, Dodávateľa Zhotoviteľa uhradením peňažnej sumy alebo peňažných súm v akejkoľvek výške, ktorých celková výška neprekročí sumu</w:t>
            </w:r>
            <w:r w:rsidRPr="00D91C1B">
              <w:rPr>
                <w:rFonts w:cs="Arial"/>
                <w:szCs w:val="22"/>
              </w:rPr>
              <w:t xml:space="preserve">, </w:t>
            </w:r>
            <w:r w:rsidRPr="00D91C1B">
              <w:rPr>
                <w:rFonts w:cs="Arial"/>
                <w:bCs/>
                <w:szCs w:val="22"/>
              </w:rPr>
              <w:t xml:space="preserve">uvedenú v Prílohe k ponuke v prípade, </w:t>
            </w:r>
            <w:r w:rsidR="006C1D8F" w:rsidRPr="00D91C1B">
              <w:rPr>
                <w:rFonts w:cs="Arial"/>
                <w:bCs/>
                <w:szCs w:val="22"/>
              </w:rPr>
              <w:t xml:space="preserve">                            </w:t>
            </w:r>
            <w:r w:rsidRPr="00723969">
              <w:rPr>
                <w:rFonts w:cs="Arial"/>
                <w:bCs/>
                <w:szCs w:val="22"/>
              </w:rPr>
              <w:t xml:space="preserve">ak Zhotoviteľ poruší svoje splatné finančné záväzky zo zmluvy s  </w:t>
            </w:r>
            <w:proofErr w:type="spellStart"/>
            <w:r w:rsidRPr="00723969">
              <w:rPr>
                <w:rFonts w:cs="Arial"/>
                <w:bCs/>
                <w:szCs w:val="22"/>
              </w:rPr>
              <w:t>Podzhotoviteľom</w:t>
            </w:r>
            <w:proofErr w:type="spellEnd"/>
            <w:r w:rsidRPr="00723969">
              <w:rPr>
                <w:rFonts w:cs="Arial"/>
                <w:bCs/>
                <w:szCs w:val="22"/>
              </w:rPr>
              <w:t>, Dodávateľom Zhotoviteľa.</w:t>
            </w:r>
            <w:r w:rsidR="0048564A" w:rsidRPr="001A0DDF">
              <w:rPr>
                <w:rFonts w:cs="Arial"/>
                <w:bCs/>
                <w:szCs w:val="22"/>
              </w:rPr>
              <w:t xml:space="preserve"> </w:t>
            </w:r>
            <w:r w:rsidRPr="00C96E7C">
              <w:rPr>
                <w:rFonts w:cs="Arial"/>
                <w:szCs w:val="22"/>
              </w:rPr>
              <w:t xml:space="preserve">V prípade, ak je Zhotoviteľom  viac  právnych subjektov, ktorí za účelom plnenia predmetu Zmluvy o Dielo vytvorili zoskupenie bez právnej subjektivity, záväzok Zhotoviteľa získať Bankovú platobnú záruku podľa ustanovení tohto </w:t>
            </w:r>
            <w:proofErr w:type="spellStart"/>
            <w:r w:rsidRPr="00C96E7C">
              <w:rPr>
                <w:rFonts w:cs="Arial"/>
                <w:szCs w:val="22"/>
              </w:rPr>
              <w:t>podčlánku</w:t>
            </w:r>
            <w:proofErr w:type="spellEnd"/>
            <w:r w:rsidRPr="00C96E7C">
              <w:rPr>
                <w:rFonts w:cs="Arial"/>
                <w:szCs w:val="22"/>
              </w:rPr>
              <w:t xml:space="preserve"> sa vzťahuje na každého jednotlivého účastníka Zmluvy na strane Zhotoviteľa vo vzťahu k </w:t>
            </w:r>
            <w:proofErr w:type="spellStart"/>
            <w:r w:rsidRPr="00C96E7C">
              <w:rPr>
                <w:rFonts w:cs="Arial"/>
                <w:szCs w:val="22"/>
              </w:rPr>
              <w:t>Podzhotoviteľom</w:t>
            </w:r>
            <w:proofErr w:type="spellEnd"/>
            <w:r w:rsidRPr="00C96E7C">
              <w:rPr>
                <w:rFonts w:cs="Arial"/>
                <w:szCs w:val="22"/>
              </w:rPr>
              <w:t>, Dodávateľom Zhotoviteľa v priamom zmluvnom vzťahu k účastníkovi Zmluvy na strane Zhotovit</w:t>
            </w:r>
            <w:r w:rsidRPr="006C2974">
              <w:rPr>
                <w:rFonts w:cs="Arial"/>
                <w:szCs w:val="22"/>
              </w:rPr>
              <w:t>eľa.</w:t>
            </w:r>
          </w:p>
          <w:p w14:paraId="0F6E38A8" w14:textId="77777777" w:rsidR="00043375" w:rsidRPr="006C2974" w:rsidRDefault="00043375" w:rsidP="0083239F">
            <w:pPr>
              <w:tabs>
                <w:tab w:val="left" w:pos="-2"/>
              </w:tabs>
              <w:ind w:left="-2" w:right="141" w:firstLine="2"/>
              <w:contextualSpacing/>
              <w:jc w:val="both"/>
              <w:rPr>
                <w:rFonts w:cs="Arial"/>
                <w:szCs w:val="22"/>
              </w:rPr>
            </w:pPr>
          </w:p>
          <w:p w14:paraId="12803EBB" w14:textId="77777777" w:rsidR="00043375" w:rsidRPr="006C2974" w:rsidRDefault="00352572" w:rsidP="0083239F">
            <w:pPr>
              <w:pStyle w:val="NoIndent"/>
              <w:jc w:val="both"/>
              <w:rPr>
                <w:rFonts w:ascii="Arial" w:hAnsi="Arial" w:cs="Arial"/>
                <w:color w:val="auto"/>
                <w:szCs w:val="22"/>
              </w:rPr>
            </w:pPr>
            <w:r w:rsidRPr="006C2974">
              <w:rPr>
                <w:rFonts w:ascii="Arial" w:hAnsi="Arial" w:cs="Arial"/>
                <w:color w:val="auto"/>
              </w:rPr>
              <w:t xml:space="preserve">V prípade, ak  Objednávateľ zistí, že Zhotoviteľ nezabezpečil  svoje finančné záväzky voči  </w:t>
            </w:r>
            <w:proofErr w:type="spellStart"/>
            <w:r w:rsidRPr="006C2974">
              <w:rPr>
                <w:rFonts w:ascii="Arial" w:hAnsi="Arial" w:cs="Arial"/>
                <w:color w:val="auto"/>
              </w:rPr>
              <w:t>Podzhotoviteľom</w:t>
            </w:r>
            <w:proofErr w:type="spellEnd"/>
            <w:r w:rsidRPr="006C2974">
              <w:rPr>
                <w:rFonts w:ascii="Arial" w:hAnsi="Arial" w:cs="Arial"/>
                <w:color w:val="auto"/>
              </w:rPr>
              <w:t xml:space="preserve">, Dodávateľom Zhotoviteľa, prostredníctvom BPZ v súlade s týmto </w:t>
            </w:r>
            <w:proofErr w:type="spellStart"/>
            <w:r w:rsidRPr="006C2974">
              <w:rPr>
                <w:rFonts w:ascii="Arial" w:hAnsi="Arial" w:cs="Arial"/>
                <w:color w:val="auto"/>
              </w:rPr>
              <w:t>podčlánkom</w:t>
            </w:r>
            <w:proofErr w:type="spellEnd"/>
            <w:r w:rsidRPr="006C2974">
              <w:rPr>
                <w:rFonts w:ascii="Arial" w:hAnsi="Arial" w:cs="Arial"/>
                <w:color w:val="auto"/>
              </w:rPr>
              <w:t xml:space="preserve">, Objednávateľ má nárok na zaplatenie zmluvnej pokuty vo </w:t>
            </w:r>
            <w:r w:rsidRPr="006C2974">
              <w:rPr>
                <w:rFonts w:ascii="Arial" w:hAnsi="Arial" w:cs="Arial"/>
                <w:color w:val="auto"/>
              </w:rPr>
              <w:lastRenderedPageBreak/>
              <w:t>výške</w:t>
            </w:r>
            <w:r w:rsidR="0048564A" w:rsidRPr="006C2974">
              <w:rPr>
                <w:rFonts w:ascii="Arial" w:hAnsi="Arial" w:cs="Arial"/>
                <w:color w:val="auto"/>
              </w:rPr>
              <w:t xml:space="preserve"> 10</w:t>
            </w:r>
            <w:r w:rsidR="00F13A33" w:rsidRPr="006C2974">
              <w:rPr>
                <w:rFonts w:ascii="Arial" w:hAnsi="Arial" w:cs="Arial"/>
                <w:color w:val="auto"/>
              </w:rPr>
              <w:t xml:space="preserve"> </w:t>
            </w:r>
            <w:r w:rsidR="0048564A" w:rsidRPr="006C2974">
              <w:rPr>
                <w:rFonts w:ascii="Arial" w:hAnsi="Arial" w:cs="Arial"/>
                <w:color w:val="auto"/>
              </w:rPr>
              <w:t>000,- EUR (slovom desaťtisíc eur)</w:t>
            </w:r>
            <w:r w:rsidRPr="006C2974">
              <w:rPr>
                <w:rFonts w:ascii="Arial" w:hAnsi="Arial" w:cs="Arial"/>
                <w:color w:val="auto"/>
              </w:rPr>
              <w:t xml:space="preserve"> za každé porušenie tejto povinnosti Zhotoviteľa. </w:t>
            </w:r>
            <w:r w:rsidRPr="006C2974">
              <w:rPr>
                <w:rFonts w:ascii="Arial" w:hAnsi="Arial" w:cs="Arial"/>
                <w:bCs/>
                <w:color w:val="auto"/>
                <w:szCs w:val="22"/>
              </w:rPr>
              <w:t xml:space="preserve">Zaplatenie zmluvnej pokuty nemá vplyv na splnenie povinnosti Zhotoviteľa v súlade s týmto </w:t>
            </w:r>
            <w:proofErr w:type="spellStart"/>
            <w:r w:rsidRPr="006C2974">
              <w:rPr>
                <w:rFonts w:ascii="Arial" w:hAnsi="Arial" w:cs="Arial"/>
                <w:bCs/>
                <w:color w:val="auto"/>
                <w:szCs w:val="22"/>
              </w:rPr>
              <w:t>podčlánkom</w:t>
            </w:r>
            <w:proofErr w:type="spellEnd"/>
            <w:r w:rsidRPr="006C2974">
              <w:rPr>
                <w:rFonts w:ascii="Arial" w:hAnsi="Arial" w:cs="Arial"/>
                <w:bCs/>
                <w:color w:val="auto"/>
                <w:szCs w:val="22"/>
              </w:rPr>
              <w:t xml:space="preserve">. </w:t>
            </w:r>
            <w:r w:rsidRPr="006C2974">
              <w:rPr>
                <w:rFonts w:ascii="Arial" w:hAnsi="Arial" w:cs="Arial"/>
                <w:color w:val="auto"/>
                <w:szCs w:val="22"/>
              </w:rPr>
              <w:t>Zmluvná pokuta sa bude uhrádzať na základe penalizačnej faktúry vyhotovenej Objednávateľom a doporučene doručenej do sídla Zhotoviteľa. Lehota splatnosti tejto faktúry je 30 dní odo dňa jej doporučeného doručenia do sídla Zhotoviteľa. Porušenie povinnosti podľa tohto odseku sa považuje za podstatné porušenie Zmluvy a oprávňuje Objednávateľa na odstúpenie od Zmluvy.</w:t>
            </w:r>
            <w:r w:rsidR="00C745D2" w:rsidRPr="006C2974">
              <w:rPr>
                <w:rFonts w:ascii="Arial" w:hAnsi="Arial" w:cs="Arial"/>
                <w:color w:val="auto"/>
                <w:szCs w:val="22"/>
              </w:rPr>
              <w:t>“</w:t>
            </w:r>
          </w:p>
          <w:p w14:paraId="5CF33A2A" w14:textId="77777777" w:rsidR="00C745D2" w:rsidRPr="006C2974" w:rsidDel="008E23F8" w:rsidRDefault="00C745D2" w:rsidP="0083239F">
            <w:pPr>
              <w:rPr>
                <w:rFonts w:cs="Arial"/>
              </w:rPr>
            </w:pPr>
          </w:p>
        </w:tc>
      </w:tr>
      <w:tr w:rsidR="00951265" w:rsidRPr="006C2974" w14:paraId="2FD0C58F" w14:textId="77777777" w:rsidTr="00F670F8">
        <w:trPr>
          <w:gridAfter w:val="1"/>
          <w:wAfter w:w="687" w:type="dxa"/>
        </w:trPr>
        <w:tc>
          <w:tcPr>
            <w:tcW w:w="1384" w:type="dxa"/>
            <w:gridSpan w:val="2"/>
          </w:tcPr>
          <w:p w14:paraId="1BB7E6F9" w14:textId="77777777" w:rsidR="00C745D2" w:rsidRPr="00FE4170" w:rsidRDefault="00C745D2" w:rsidP="0083239F">
            <w:pPr>
              <w:pStyle w:val="NoIndent"/>
              <w:jc w:val="both"/>
              <w:rPr>
                <w:rFonts w:ascii="Arial" w:hAnsi="Arial" w:cs="Arial"/>
                <w:b/>
                <w:color w:val="auto"/>
                <w:szCs w:val="22"/>
              </w:rPr>
            </w:pPr>
            <w:r w:rsidRPr="00F26547">
              <w:rPr>
                <w:rFonts w:ascii="Arial" w:hAnsi="Arial" w:cs="Arial"/>
                <w:b/>
                <w:color w:val="auto"/>
                <w:szCs w:val="22"/>
              </w:rPr>
              <w:lastRenderedPageBreak/>
              <w:t>Podčlánok 4.4b</w:t>
            </w:r>
          </w:p>
        </w:tc>
        <w:tc>
          <w:tcPr>
            <w:tcW w:w="2472" w:type="dxa"/>
          </w:tcPr>
          <w:p w14:paraId="79249287" w14:textId="5D328DFC" w:rsidR="00C745D2" w:rsidRPr="00FB322C" w:rsidRDefault="00C745D2" w:rsidP="0083239F">
            <w:pPr>
              <w:pStyle w:val="NoIndent"/>
              <w:rPr>
                <w:rFonts w:ascii="Arial" w:hAnsi="Arial" w:cs="Arial"/>
                <w:b/>
                <w:color w:val="auto"/>
                <w:szCs w:val="22"/>
              </w:rPr>
            </w:pPr>
            <w:r w:rsidRPr="00FB322C">
              <w:rPr>
                <w:rFonts w:ascii="Arial" w:hAnsi="Arial" w:cs="Arial"/>
                <w:b/>
                <w:color w:val="auto"/>
                <w:szCs w:val="22"/>
              </w:rPr>
              <w:t xml:space="preserve">Pravidlá zmeny </w:t>
            </w:r>
            <w:proofErr w:type="spellStart"/>
            <w:r w:rsidRPr="00FB322C">
              <w:rPr>
                <w:rFonts w:ascii="Arial" w:hAnsi="Arial" w:cs="Arial"/>
                <w:b/>
                <w:color w:val="auto"/>
                <w:szCs w:val="22"/>
              </w:rPr>
              <w:t>Podzhotoviteľov</w:t>
            </w:r>
            <w:proofErr w:type="spellEnd"/>
            <w:r w:rsidR="0080380A">
              <w:rPr>
                <w:rFonts w:ascii="Arial" w:hAnsi="Arial" w:cs="Arial"/>
                <w:b/>
                <w:color w:val="auto"/>
                <w:szCs w:val="22"/>
              </w:rPr>
              <w:t xml:space="preserve">, Priamych </w:t>
            </w:r>
            <w:proofErr w:type="spellStart"/>
            <w:r w:rsidR="0080380A">
              <w:rPr>
                <w:rFonts w:ascii="Arial" w:hAnsi="Arial" w:cs="Arial"/>
                <w:b/>
                <w:color w:val="auto"/>
                <w:szCs w:val="22"/>
              </w:rPr>
              <w:t>Podzhotoivteľov</w:t>
            </w:r>
            <w:proofErr w:type="spellEnd"/>
            <w:r w:rsidR="0080380A">
              <w:rPr>
                <w:rFonts w:ascii="Arial" w:hAnsi="Arial" w:cs="Arial"/>
                <w:b/>
                <w:color w:val="auto"/>
                <w:szCs w:val="22"/>
              </w:rPr>
              <w:t xml:space="preserve">  a D</w:t>
            </w:r>
            <w:r w:rsidRPr="00FB322C">
              <w:rPr>
                <w:rFonts w:ascii="Arial" w:hAnsi="Arial" w:cs="Arial"/>
                <w:b/>
                <w:color w:val="auto"/>
                <w:szCs w:val="22"/>
              </w:rPr>
              <w:t>odávateľov Zhotoviteľa</w:t>
            </w:r>
          </w:p>
        </w:tc>
        <w:tc>
          <w:tcPr>
            <w:tcW w:w="5750" w:type="dxa"/>
            <w:gridSpan w:val="2"/>
          </w:tcPr>
          <w:p w14:paraId="0B164E77" w14:textId="77777777" w:rsidR="00C745D2" w:rsidRPr="00A86531" w:rsidRDefault="00C745D2" w:rsidP="0083239F">
            <w:pPr>
              <w:contextualSpacing/>
              <w:jc w:val="both"/>
              <w:rPr>
                <w:rFonts w:cs="Arial"/>
              </w:rPr>
            </w:pPr>
            <w:r w:rsidRPr="00A86531">
              <w:rPr>
                <w:rFonts w:cs="Arial"/>
              </w:rPr>
              <w:t>Vložte nový podčlánok 4.4b:</w:t>
            </w:r>
          </w:p>
          <w:p w14:paraId="71CCE3CC" w14:textId="77777777" w:rsidR="00C745D2" w:rsidRPr="00F07B96" w:rsidRDefault="00C745D2" w:rsidP="0083239F">
            <w:pPr>
              <w:contextualSpacing/>
              <w:jc w:val="both"/>
              <w:rPr>
                <w:rFonts w:cs="Arial"/>
              </w:rPr>
            </w:pPr>
          </w:p>
          <w:p w14:paraId="5C4C0EA1" w14:textId="2CDCD694" w:rsidR="00C745D2" w:rsidRDefault="00C745D2" w:rsidP="0083239F">
            <w:pPr>
              <w:contextualSpacing/>
              <w:jc w:val="both"/>
              <w:rPr>
                <w:rFonts w:cs="Arial"/>
              </w:rPr>
            </w:pPr>
            <w:r w:rsidRPr="00742FB8">
              <w:rPr>
                <w:rFonts w:cs="Arial"/>
              </w:rPr>
              <w:t xml:space="preserve">„Každý navrhovaný Priamy </w:t>
            </w:r>
            <w:proofErr w:type="spellStart"/>
            <w:r w:rsidRPr="00742FB8">
              <w:rPr>
                <w:rFonts w:cs="Arial"/>
              </w:rPr>
              <w:t>Podzhotoviteľ</w:t>
            </w:r>
            <w:proofErr w:type="spellEnd"/>
            <w:r w:rsidRPr="00742FB8">
              <w:rPr>
                <w:rFonts w:cs="Arial"/>
              </w:rPr>
              <w:t xml:space="preserve">, musí byť vopred </w:t>
            </w:r>
            <w:r w:rsidR="00F51A2F">
              <w:rPr>
                <w:rFonts w:cs="Arial"/>
              </w:rPr>
              <w:t xml:space="preserve">písomne </w:t>
            </w:r>
            <w:r w:rsidRPr="00742FB8">
              <w:rPr>
                <w:rFonts w:cs="Arial"/>
              </w:rPr>
              <w:t xml:space="preserve">schválený Objednávateľom v súlade s týmto </w:t>
            </w:r>
            <w:proofErr w:type="spellStart"/>
            <w:r w:rsidRPr="00742FB8">
              <w:rPr>
                <w:rFonts w:cs="Arial"/>
              </w:rPr>
              <w:t>podčlánkom</w:t>
            </w:r>
            <w:proofErr w:type="spellEnd"/>
            <w:r w:rsidRPr="00742FB8">
              <w:rPr>
                <w:rFonts w:cs="Arial"/>
              </w:rPr>
              <w:t xml:space="preserve">, pre navrhovaných ostatných </w:t>
            </w:r>
            <w:proofErr w:type="spellStart"/>
            <w:r w:rsidRPr="00742FB8">
              <w:rPr>
                <w:rFonts w:cs="Arial"/>
              </w:rPr>
              <w:t>Podzhotoviteľov</w:t>
            </w:r>
            <w:proofErr w:type="spellEnd"/>
            <w:r w:rsidRPr="00742FB8">
              <w:rPr>
                <w:rFonts w:cs="Arial"/>
              </w:rPr>
              <w:t xml:space="preserve"> a Dodávateľov vybraných Materiálov je Zhotoviteľ povinný obdržať predchádzajúci súhlas Stavebnotechnického </w:t>
            </w:r>
            <w:proofErr w:type="spellStart"/>
            <w:r w:rsidRPr="00742FB8">
              <w:rPr>
                <w:rFonts w:cs="Arial"/>
              </w:rPr>
              <w:t>dozora</w:t>
            </w:r>
            <w:proofErr w:type="spellEnd"/>
            <w:r w:rsidRPr="00742FB8">
              <w:rPr>
                <w:rFonts w:cs="Arial"/>
              </w:rPr>
              <w:t>. Pre navrhovaných Dodávateľov Zhotoviteľa, ktorí nie sú Dodávateľmi vybraných Materiálov, sa  súhlas podľa predchádzajúcej vety nevyžaduje.</w:t>
            </w:r>
          </w:p>
          <w:p w14:paraId="2F20B798" w14:textId="54109143" w:rsidR="0080380A" w:rsidRDefault="0080380A" w:rsidP="0083239F">
            <w:pPr>
              <w:contextualSpacing/>
              <w:jc w:val="both"/>
              <w:rPr>
                <w:rFonts w:cs="Arial"/>
              </w:rPr>
            </w:pPr>
          </w:p>
          <w:p w14:paraId="1AA189EA" w14:textId="4311A4EE" w:rsidR="0080380A" w:rsidRDefault="0080380A" w:rsidP="0083239F">
            <w:pPr>
              <w:contextualSpacing/>
              <w:jc w:val="both"/>
              <w:rPr>
                <w:rFonts w:cs="Arial"/>
              </w:rPr>
            </w:pPr>
            <w:r>
              <w:rPr>
                <w:rFonts w:cs="Arial"/>
              </w:rPr>
              <w:t>Pre vylúčenie pochybností platí, že Objednávateľ nevyžaduje údaje špecifikované v § 41 ods. 3 a 4 Zákona o verejnom obstarávaní vzťahujúce sa k dodávateľom tovaru pri zákazkách na stavebné práce, Zhotoviteľ teda nemá p</w:t>
            </w:r>
            <w:r w:rsidRPr="00EE1802">
              <w:rPr>
                <w:rFonts w:cs="Arial"/>
              </w:rPr>
              <w:t>ovinno</w:t>
            </w:r>
            <w:r>
              <w:rPr>
                <w:rFonts w:cs="Arial"/>
              </w:rPr>
              <w:t>sť identifikovať Dodávateľov Zhotoviteľa, ktorí v rámci plnenia podľa Zmluvy dodávajú tovar</w:t>
            </w:r>
            <w:r w:rsidRPr="00EE1802">
              <w:rPr>
                <w:rFonts w:cs="Arial"/>
              </w:rPr>
              <w:t>.</w:t>
            </w:r>
          </w:p>
          <w:p w14:paraId="6CDA2AB3" w14:textId="77777777" w:rsidR="00F65B10" w:rsidRPr="00742FB8" w:rsidRDefault="00F65B10" w:rsidP="0083239F">
            <w:pPr>
              <w:contextualSpacing/>
              <w:jc w:val="both"/>
              <w:rPr>
                <w:rFonts w:cs="Arial"/>
              </w:rPr>
            </w:pPr>
          </w:p>
          <w:p w14:paraId="08A50AAB" w14:textId="5940C2B2" w:rsidR="00C745D2" w:rsidRDefault="00C745D2" w:rsidP="0083239F">
            <w:pPr>
              <w:contextualSpacing/>
              <w:jc w:val="both"/>
              <w:rPr>
                <w:rFonts w:cs="Arial"/>
                <w:bCs/>
              </w:rPr>
            </w:pPr>
            <w:r w:rsidRPr="00742FB8">
              <w:rPr>
                <w:rFonts w:cs="Arial"/>
                <w:bCs/>
              </w:rPr>
              <w:t xml:space="preserve">Priamy </w:t>
            </w:r>
            <w:proofErr w:type="spellStart"/>
            <w:r w:rsidRPr="00742FB8">
              <w:rPr>
                <w:rFonts w:cs="Arial"/>
                <w:bCs/>
              </w:rPr>
              <w:t>Podzhotoviteľ</w:t>
            </w:r>
            <w:proofErr w:type="spellEnd"/>
            <w:r w:rsidRPr="00742FB8">
              <w:rPr>
                <w:rFonts w:cs="Arial"/>
                <w:bCs/>
              </w:rPr>
              <w:t xml:space="preserve"> </w:t>
            </w:r>
            <w:r w:rsidRPr="00742FB8">
              <w:rPr>
                <w:rFonts w:cs="Arial"/>
              </w:rPr>
              <w:t xml:space="preserve"> </w:t>
            </w:r>
            <w:r w:rsidRPr="00742FB8">
              <w:rPr>
                <w:rFonts w:cs="Arial"/>
                <w:bCs/>
              </w:rPr>
              <w:t xml:space="preserve">je oprávnený začať vykonávať práce na Stavenisku až po jeho  písomnom schválení Objednávateľom. Zhotoviteľ je povinný spolu s návrhom Priameho </w:t>
            </w:r>
            <w:proofErr w:type="spellStart"/>
            <w:r w:rsidRPr="00742FB8">
              <w:rPr>
                <w:rFonts w:cs="Arial"/>
                <w:bCs/>
              </w:rPr>
              <w:t>Podzhotoviteľa</w:t>
            </w:r>
            <w:proofErr w:type="spellEnd"/>
            <w:r w:rsidRPr="00742FB8">
              <w:rPr>
                <w:rFonts w:cs="Arial"/>
              </w:rPr>
              <w:t>,</w:t>
            </w:r>
            <w:r w:rsidRPr="005B0752">
              <w:rPr>
                <w:rFonts w:cs="Arial"/>
                <w:bCs/>
              </w:rPr>
              <w:t xml:space="preserve"> predložiť Objednávateľovi doklady preukazujúce splnenie podmieno</w:t>
            </w:r>
            <w:r w:rsidR="0080380A">
              <w:rPr>
                <w:rFonts w:cs="Arial"/>
                <w:bCs/>
              </w:rPr>
              <w:t xml:space="preserve">k podľa </w:t>
            </w:r>
            <w:proofErr w:type="spellStart"/>
            <w:r w:rsidR="0080380A">
              <w:rPr>
                <w:rFonts w:cs="Arial"/>
                <w:bCs/>
              </w:rPr>
              <w:t>ust</w:t>
            </w:r>
            <w:proofErr w:type="spellEnd"/>
            <w:r w:rsidR="0080380A">
              <w:rPr>
                <w:rFonts w:cs="Arial"/>
                <w:bCs/>
              </w:rPr>
              <w:t xml:space="preserve">. § 41 ods. 1 </w:t>
            </w:r>
            <w:proofErr w:type="spellStart"/>
            <w:r w:rsidR="0080380A">
              <w:rPr>
                <w:rFonts w:cs="Arial"/>
                <w:bCs/>
              </w:rPr>
              <w:t>písm.b</w:t>
            </w:r>
            <w:proofErr w:type="spellEnd"/>
            <w:r w:rsidR="0080380A">
              <w:rPr>
                <w:rFonts w:cs="Arial"/>
                <w:bCs/>
              </w:rPr>
              <w:t>)</w:t>
            </w:r>
            <w:r w:rsidRPr="005B0752">
              <w:rPr>
                <w:rFonts w:cs="Arial"/>
                <w:bCs/>
              </w:rPr>
              <w:t xml:space="preserve"> Zákona o verejnom obstarávaní, ako aj povinnosť </w:t>
            </w:r>
            <w:r w:rsidR="0038091F" w:rsidRPr="004B30CB">
              <w:rPr>
                <w:rFonts w:cs="Arial"/>
                <w:bCs/>
              </w:rPr>
              <w:t>byť zapísaný v registri</w:t>
            </w:r>
            <w:r w:rsidR="00C72767" w:rsidRPr="004B30CB">
              <w:rPr>
                <w:rFonts w:cs="Arial"/>
                <w:bCs/>
              </w:rPr>
              <w:t xml:space="preserve"> partnerov verejného sektora,</w:t>
            </w:r>
            <w:r w:rsidR="0038091F" w:rsidRPr="00566FC4">
              <w:rPr>
                <w:rFonts w:cs="Arial"/>
              </w:rPr>
              <w:t xml:space="preserve"> </w:t>
            </w:r>
            <w:r w:rsidR="0038091F" w:rsidRPr="00D977C9">
              <w:rPr>
                <w:rFonts w:cs="Arial"/>
                <w:bCs/>
              </w:rPr>
              <w:t>ak sa na neho takáto povinnosť vzťahuje, po celú dobu trvania Zmluvy</w:t>
            </w:r>
            <w:r w:rsidRPr="00FE4170">
              <w:rPr>
                <w:rFonts w:cs="Arial"/>
                <w:bCs/>
              </w:rPr>
              <w:t xml:space="preserve">. V prípade, že navrhovaný Priamy </w:t>
            </w:r>
            <w:proofErr w:type="spellStart"/>
            <w:r w:rsidRPr="00FE4170">
              <w:rPr>
                <w:rFonts w:cs="Arial"/>
                <w:bCs/>
              </w:rPr>
              <w:t>Podzhotoviteľ</w:t>
            </w:r>
            <w:proofErr w:type="spellEnd"/>
            <w:r w:rsidRPr="00FE4170">
              <w:rPr>
                <w:rFonts w:cs="Arial"/>
                <w:bCs/>
              </w:rPr>
              <w:t xml:space="preserve"> </w:t>
            </w:r>
            <w:r w:rsidRPr="00FB322C">
              <w:rPr>
                <w:rFonts w:cs="Arial"/>
              </w:rPr>
              <w:t xml:space="preserve"> </w:t>
            </w:r>
            <w:r w:rsidRPr="00FB322C">
              <w:rPr>
                <w:rFonts w:cs="Arial"/>
                <w:bCs/>
              </w:rPr>
              <w:t>sp</w:t>
            </w:r>
            <w:r w:rsidRPr="00A86531">
              <w:rPr>
                <w:rFonts w:cs="Arial"/>
                <w:bCs/>
              </w:rPr>
              <w:t>ĺňa uvedené podmienky, Objednávateľ ho  schváli,</w:t>
            </w:r>
            <w:r w:rsidR="006C1D8F" w:rsidRPr="00F07B96">
              <w:rPr>
                <w:rFonts w:cs="Arial"/>
                <w:bCs/>
              </w:rPr>
              <w:t xml:space="preserve"> </w:t>
            </w:r>
            <w:r w:rsidRPr="00742FB8">
              <w:rPr>
                <w:rFonts w:cs="Arial"/>
                <w:bCs/>
              </w:rPr>
              <w:t xml:space="preserve">v opačnom prípade ho zamietne. Po obdržaní písomného schválenia Priameho </w:t>
            </w:r>
            <w:proofErr w:type="spellStart"/>
            <w:r w:rsidRPr="00742FB8">
              <w:rPr>
                <w:rFonts w:cs="Arial"/>
                <w:bCs/>
              </w:rPr>
              <w:t>Podzhotoviteľa</w:t>
            </w:r>
            <w:proofErr w:type="spellEnd"/>
            <w:r w:rsidRPr="00742FB8">
              <w:rPr>
                <w:rFonts w:cs="Arial"/>
              </w:rPr>
              <w:t xml:space="preserve"> </w:t>
            </w:r>
            <w:r w:rsidRPr="00742FB8">
              <w:rPr>
                <w:rFonts w:cs="Arial"/>
                <w:bCs/>
              </w:rPr>
              <w:t xml:space="preserve"> je Zhotoviteľ povinný predložiť Objednávateľovi </w:t>
            </w:r>
            <w:r w:rsidRPr="00742FB8">
              <w:rPr>
                <w:rFonts w:cs="Arial"/>
                <w:bCs/>
                <w:szCs w:val="22"/>
              </w:rPr>
              <w:t xml:space="preserve">kópiu zmluvy s týmto Priamym </w:t>
            </w:r>
            <w:proofErr w:type="spellStart"/>
            <w:r w:rsidRPr="00742FB8">
              <w:rPr>
                <w:rFonts w:cs="Arial"/>
                <w:bCs/>
                <w:szCs w:val="22"/>
              </w:rPr>
              <w:t>Podzhotoviteľom</w:t>
            </w:r>
            <w:proofErr w:type="spellEnd"/>
            <w:r w:rsidRPr="00742FB8">
              <w:rPr>
                <w:rFonts w:cs="Arial"/>
                <w:szCs w:val="22"/>
              </w:rPr>
              <w:t xml:space="preserve"> </w:t>
            </w:r>
            <w:r w:rsidRPr="00742FB8">
              <w:rPr>
                <w:rFonts w:cs="Arial"/>
                <w:bCs/>
                <w:szCs w:val="22"/>
              </w:rPr>
              <w:t xml:space="preserve">uzavretú v súlade </w:t>
            </w:r>
            <w:r w:rsidR="006C1D8F" w:rsidRPr="00742FB8">
              <w:rPr>
                <w:rFonts w:cs="Arial"/>
                <w:bCs/>
                <w:szCs w:val="22"/>
              </w:rPr>
              <w:t xml:space="preserve">                                 </w:t>
            </w:r>
            <w:r w:rsidRPr="00742FB8">
              <w:rPr>
                <w:rFonts w:cs="Arial"/>
                <w:bCs/>
                <w:szCs w:val="22"/>
              </w:rPr>
              <w:t>s podmienkami uvedenými v </w:t>
            </w:r>
            <w:proofErr w:type="spellStart"/>
            <w:r w:rsidRPr="00742FB8">
              <w:rPr>
                <w:rFonts w:cs="Arial"/>
                <w:bCs/>
                <w:szCs w:val="22"/>
              </w:rPr>
              <w:t>podčlánku</w:t>
            </w:r>
            <w:proofErr w:type="spellEnd"/>
            <w:r w:rsidRPr="00742FB8">
              <w:rPr>
                <w:rFonts w:cs="Arial"/>
                <w:bCs/>
                <w:szCs w:val="22"/>
              </w:rPr>
              <w:t xml:space="preserve"> 4.4 (</w:t>
            </w:r>
            <w:r w:rsidRPr="005B0752">
              <w:rPr>
                <w:rFonts w:cs="Arial"/>
                <w:i/>
                <w:szCs w:val="22"/>
              </w:rPr>
              <w:t xml:space="preserve">Podzhotovitelia, Priami Podzhotovitelia </w:t>
            </w:r>
            <w:r w:rsidRPr="005B0752">
              <w:rPr>
                <w:rFonts w:cs="Arial"/>
                <w:i/>
              </w:rPr>
              <w:t>a Dodávatelia Zhotoviteľa</w:t>
            </w:r>
            <w:r w:rsidRPr="004B30CB">
              <w:rPr>
                <w:rFonts w:cs="Arial"/>
              </w:rPr>
              <w:t>)</w:t>
            </w:r>
            <w:r w:rsidRPr="004B30CB">
              <w:rPr>
                <w:rFonts w:cs="Arial"/>
                <w:bCs/>
                <w:szCs w:val="22"/>
              </w:rPr>
              <w:t xml:space="preserve">. </w:t>
            </w:r>
            <w:r w:rsidRPr="00E64C36">
              <w:rPr>
                <w:rFonts w:cs="Arial"/>
                <w:bCs/>
              </w:rPr>
              <w:t xml:space="preserve">Pre vylúčenie pochybností platí, že písomné schválenie Priameho </w:t>
            </w:r>
            <w:proofErr w:type="spellStart"/>
            <w:r w:rsidRPr="00E64C36">
              <w:rPr>
                <w:rFonts w:cs="Arial"/>
                <w:bCs/>
              </w:rPr>
              <w:t>Podzhotoviteľa</w:t>
            </w:r>
            <w:proofErr w:type="spellEnd"/>
            <w:r w:rsidRPr="00E64C36">
              <w:rPr>
                <w:rFonts w:cs="Arial"/>
                <w:bCs/>
              </w:rPr>
              <w:t xml:space="preserve"> nado</w:t>
            </w:r>
            <w:r w:rsidRPr="00566FC4">
              <w:rPr>
                <w:rFonts w:cs="Arial"/>
                <w:bCs/>
              </w:rPr>
              <w:t>búda účinnosť doručením kópie zmluvy podľa predchádzajúcej vety Objednávateľovi.</w:t>
            </w:r>
          </w:p>
          <w:p w14:paraId="247A1E67" w14:textId="3B7EE11E" w:rsidR="0080380A" w:rsidRDefault="0080380A" w:rsidP="0083239F">
            <w:pPr>
              <w:contextualSpacing/>
              <w:jc w:val="both"/>
              <w:rPr>
                <w:rFonts w:cs="Arial"/>
                <w:bCs/>
              </w:rPr>
            </w:pPr>
          </w:p>
          <w:p w14:paraId="0D8F07F4" w14:textId="2F8CBA17" w:rsidR="0080380A" w:rsidRPr="0080380A" w:rsidRDefault="0080380A" w:rsidP="0083239F">
            <w:pPr>
              <w:contextualSpacing/>
              <w:jc w:val="both"/>
              <w:rPr>
                <w:rFonts w:cs="Arial"/>
              </w:rPr>
            </w:pPr>
            <w:r>
              <w:rPr>
                <w:rFonts w:cs="Arial"/>
              </w:rPr>
              <w:t>P</w:t>
            </w:r>
            <w:r w:rsidRPr="000A7A64">
              <w:rPr>
                <w:rFonts w:cs="Arial"/>
              </w:rPr>
              <w:t xml:space="preserve">re navrhovaných ostatných </w:t>
            </w:r>
            <w:proofErr w:type="spellStart"/>
            <w:r w:rsidRPr="000A7A64">
              <w:rPr>
                <w:rFonts w:cs="Arial"/>
              </w:rPr>
              <w:t>Podzhotoviteľov</w:t>
            </w:r>
            <w:proofErr w:type="spellEnd"/>
            <w:r w:rsidRPr="000A7A64">
              <w:rPr>
                <w:rFonts w:cs="Arial"/>
              </w:rPr>
              <w:t xml:space="preserve"> a</w:t>
            </w:r>
            <w:r>
              <w:rPr>
                <w:rFonts w:cs="Arial"/>
              </w:rPr>
              <w:t> Dodávateľov Zhotoviteľa</w:t>
            </w:r>
            <w:r w:rsidRPr="000A7A64">
              <w:rPr>
                <w:rFonts w:cs="Arial"/>
              </w:rPr>
              <w:t xml:space="preserve">   je Zhotoviteľ povinný obdržať predchádzajúci súhlas Objednávateľa a to na základe </w:t>
            </w:r>
            <w:r w:rsidRPr="000A7A64">
              <w:rPr>
                <w:rFonts w:cs="Arial"/>
              </w:rPr>
              <w:lastRenderedPageBreak/>
              <w:t xml:space="preserve">požiadavky Stavebnotechnického </w:t>
            </w:r>
            <w:proofErr w:type="spellStart"/>
            <w:r w:rsidRPr="000A7A64">
              <w:rPr>
                <w:rFonts w:cs="Arial"/>
              </w:rPr>
              <w:t>dozora</w:t>
            </w:r>
            <w:proofErr w:type="spellEnd"/>
            <w:r>
              <w:rPr>
                <w:rFonts w:cs="Arial"/>
              </w:rPr>
              <w:t xml:space="preserve">. </w:t>
            </w:r>
            <w:r w:rsidRPr="00742FB8">
              <w:rPr>
                <w:rFonts w:cs="Arial"/>
                <w:bCs/>
              </w:rPr>
              <w:t xml:space="preserve">Zhotoviteľ je povinný spolu s návrhom </w:t>
            </w:r>
            <w:proofErr w:type="spellStart"/>
            <w:r>
              <w:rPr>
                <w:rFonts w:cs="Arial"/>
                <w:bCs/>
              </w:rPr>
              <w:t>P</w:t>
            </w:r>
            <w:r w:rsidRPr="00742FB8">
              <w:rPr>
                <w:rFonts w:cs="Arial"/>
                <w:bCs/>
              </w:rPr>
              <w:t>odzhotoviteľa</w:t>
            </w:r>
            <w:proofErr w:type="spellEnd"/>
            <w:r>
              <w:rPr>
                <w:rFonts w:cs="Arial"/>
                <w:bCs/>
              </w:rPr>
              <w:t xml:space="preserve"> a Dodávateľa Zhotoviteľa</w:t>
            </w:r>
            <w:r>
              <w:rPr>
                <w:rFonts w:cs="Arial"/>
              </w:rPr>
              <w:t xml:space="preserve"> preukázať</w:t>
            </w:r>
            <w:r w:rsidRPr="00E82AD7">
              <w:rPr>
                <w:rFonts w:cs="Arial"/>
                <w:szCs w:val="22"/>
              </w:rPr>
              <w:t xml:space="preserve">, že </w:t>
            </w:r>
            <w:proofErr w:type="spellStart"/>
            <w:r w:rsidRPr="00E82AD7">
              <w:rPr>
                <w:rFonts w:cs="Arial"/>
                <w:szCs w:val="22"/>
              </w:rPr>
              <w:t>Podzhotoviteľ</w:t>
            </w:r>
            <w:proofErr w:type="spellEnd"/>
            <w:r w:rsidRPr="00E82AD7">
              <w:rPr>
                <w:rFonts w:cs="Arial"/>
                <w:szCs w:val="22"/>
              </w:rPr>
              <w:t xml:space="preserve"> </w:t>
            </w:r>
            <w:r>
              <w:rPr>
                <w:rFonts w:cs="Arial"/>
                <w:szCs w:val="22"/>
              </w:rPr>
              <w:t xml:space="preserve">resp. </w:t>
            </w:r>
            <w:r>
              <w:rPr>
                <w:rFonts w:cs="Arial"/>
                <w:bCs/>
              </w:rPr>
              <w:t>Dodávateľ Zhotoviteľa</w:t>
            </w:r>
            <w:r w:rsidRPr="006F35B9">
              <w:rPr>
                <w:rFonts w:cs="Arial"/>
                <w:bCs/>
              </w:rPr>
              <w:t xml:space="preserve"> spĺňa podmienky podľa ustanovenia § 41 ods.</w:t>
            </w:r>
            <w:r>
              <w:rPr>
                <w:rFonts w:cs="Arial"/>
                <w:bCs/>
              </w:rPr>
              <w:t xml:space="preserve"> 1 písm. b)</w:t>
            </w:r>
            <w:r w:rsidRPr="006F35B9">
              <w:rPr>
                <w:rFonts w:cs="Arial"/>
                <w:bCs/>
              </w:rPr>
              <w:t xml:space="preserve"> Zákona o verejnom obstarávaní ako aj </w:t>
            </w:r>
            <w:r w:rsidRPr="006F35B9">
              <w:rPr>
                <w:rFonts w:cs="Arial"/>
                <w:color w:val="000000"/>
                <w:szCs w:val="22"/>
                <w:shd w:val="clear" w:color="auto" w:fill="FFFFFF"/>
              </w:rPr>
              <w:t xml:space="preserve">povinnosť </w:t>
            </w:r>
            <w:r w:rsidRPr="00C460AE">
              <w:rPr>
                <w:rFonts w:cs="Arial"/>
                <w:color w:val="000000"/>
                <w:szCs w:val="22"/>
                <w:shd w:val="clear" w:color="auto" w:fill="FFFFFF"/>
              </w:rPr>
              <w:t>byť zapísaný v registri partnerov verejného sektora, ak sa na neho takáto povinnosť vzťahuje, po celú dobu trvania Zmluvy</w:t>
            </w:r>
            <w:r w:rsidRPr="006F35B9">
              <w:rPr>
                <w:rFonts w:cs="Arial"/>
                <w:color w:val="000000"/>
                <w:szCs w:val="22"/>
                <w:shd w:val="clear" w:color="auto" w:fill="FFFFFF"/>
              </w:rPr>
              <w:t>.</w:t>
            </w:r>
          </w:p>
          <w:p w14:paraId="3E96FC7E" w14:textId="77777777" w:rsidR="00F65B10" w:rsidRPr="0074407A" w:rsidRDefault="00F65B10" w:rsidP="0083239F">
            <w:pPr>
              <w:contextualSpacing/>
              <w:jc w:val="both"/>
              <w:rPr>
                <w:rFonts w:cs="Arial"/>
              </w:rPr>
            </w:pPr>
          </w:p>
          <w:p w14:paraId="4161345B" w14:textId="77777777" w:rsidR="00C745D2" w:rsidRPr="0074407A" w:rsidRDefault="00C745D2" w:rsidP="0083239F">
            <w:pPr>
              <w:contextualSpacing/>
              <w:jc w:val="both"/>
              <w:rPr>
                <w:rFonts w:cs="Arial"/>
              </w:rPr>
            </w:pPr>
            <w:r w:rsidRPr="0074407A">
              <w:rPr>
                <w:rFonts w:cs="Arial"/>
              </w:rPr>
              <w:t xml:space="preserve">Stavebnotechnický dozor a v prípade Priameho </w:t>
            </w:r>
            <w:proofErr w:type="spellStart"/>
            <w:r w:rsidRPr="0074407A">
              <w:rPr>
                <w:rFonts w:cs="Arial"/>
              </w:rPr>
              <w:t>Podzhotoviteľa</w:t>
            </w:r>
            <w:proofErr w:type="spellEnd"/>
            <w:r w:rsidRPr="0074407A">
              <w:rPr>
                <w:rFonts w:cs="Arial"/>
              </w:rPr>
              <w:t xml:space="preserve">  Objednávateľ, má právo kedykoľvek odvolať schválenie </w:t>
            </w:r>
            <w:proofErr w:type="spellStart"/>
            <w:r w:rsidRPr="0074407A">
              <w:rPr>
                <w:rFonts w:cs="Arial"/>
              </w:rPr>
              <w:t>Podzhotoviteľa</w:t>
            </w:r>
            <w:proofErr w:type="spellEnd"/>
            <w:r w:rsidRPr="0074407A">
              <w:rPr>
                <w:rFonts w:cs="Arial"/>
              </w:rPr>
              <w:t xml:space="preserve">, Dodávateľa vybraných Materiálov v prípade, že vykonané práce/dodaný tovar </w:t>
            </w:r>
            <w:proofErr w:type="spellStart"/>
            <w:r w:rsidRPr="0074407A">
              <w:rPr>
                <w:rFonts w:cs="Arial"/>
              </w:rPr>
              <w:t>Podzhotoviteľa</w:t>
            </w:r>
            <w:proofErr w:type="spellEnd"/>
            <w:r w:rsidRPr="0074407A">
              <w:rPr>
                <w:rFonts w:cs="Arial"/>
              </w:rPr>
              <w:t>, Dodávateľa vybraných Materiálov  nie sú vykonávané/dodávané v súlade so Zmluvou a k spokojnosti Stavebnotechnického dozoru alebo Objednávateľa.“</w:t>
            </w:r>
          </w:p>
          <w:p w14:paraId="4787623E" w14:textId="77777777" w:rsidR="00C745D2" w:rsidRPr="00D91C1B" w:rsidRDefault="00C745D2" w:rsidP="0083239F">
            <w:pPr>
              <w:pStyle w:val="Nzov"/>
              <w:jc w:val="both"/>
              <w:rPr>
                <w:rFonts w:ascii="Arial" w:hAnsi="Arial" w:cs="Arial"/>
                <w:b w:val="0"/>
                <w:szCs w:val="22"/>
                <w:lang w:val="sk-SK"/>
              </w:rPr>
            </w:pPr>
          </w:p>
        </w:tc>
      </w:tr>
      <w:tr w:rsidR="00951265" w:rsidRPr="006C2974" w14:paraId="11C56641" w14:textId="77777777" w:rsidTr="00F670F8">
        <w:trPr>
          <w:gridAfter w:val="1"/>
          <w:wAfter w:w="687" w:type="dxa"/>
        </w:trPr>
        <w:tc>
          <w:tcPr>
            <w:tcW w:w="1384" w:type="dxa"/>
            <w:gridSpan w:val="2"/>
          </w:tcPr>
          <w:p w14:paraId="7737BB0A" w14:textId="77777777" w:rsidR="00C745D2" w:rsidRPr="00FE4170" w:rsidRDefault="00C745D2" w:rsidP="0083239F">
            <w:pPr>
              <w:pStyle w:val="NoIndent"/>
              <w:jc w:val="both"/>
              <w:rPr>
                <w:rFonts w:ascii="Arial" w:hAnsi="Arial" w:cs="Arial"/>
                <w:b/>
                <w:color w:val="auto"/>
                <w:szCs w:val="22"/>
              </w:rPr>
            </w:pPr>
            <w:r w:rsidRPr="00D977C9">
              <w:rPr>
                <w:rFonts w:ascii="Arial" w:hAnsi="Arial" w:cs="Arial"/>
                <w:b/>
                <w:color w:val="auto"/>
                <w:szCs w:val="22"/>
              </w:rPr>
              <w:lastRenderedPageBreak/>
              <w:t>Podčlánok</w:t>
            </w:r>
          </w:p>
          <w:p w14:paraId="300F6266" w14:textId="77777777" w:rsidR="00C745D2" w:rsidRPr="00FB322C" w:rsidRDefault="00C745D2" w:rsidP="0083239F">
            <w:pPr>
              <w:pStyle w:val="NoIndent"/>
              <w:jc w:val="both"/>
              <w:rPr>
                <w:rFonts w:ascii="Arial" w:hAnsi="Arial" w:cs="Arial"/>
                <w:b/>
                <w:bCs/>
                <w:color w:val="auto"/>
                <w:szCs w:val="22"/>
              </w:rPr>
            </w:pPr>
            <w:r w:rsidRPr="00FB322C">
              <w:rPr>
                <w:rFonts w:ascii="Arial" w:hAnsi="Arial" w:cs="Arial"/>
                <w:b/>
                <w:bCs/>
                <w:caps/>
                <w:color w:val="auto"/>
              </w:rPr>
              <w:t>4.6</w:t>
            </w:r>
          </w:p>
        </w:tc>
        <w:tc>
          <w:tcPr>
            <w:tcW w:w="2472" w:type="dxa"/>
          </w:tcPr>
          <w:p w14:paraId="593EAEF5" w14:textId="77777777" w:rsidR="00C745D2" w:rsidRPr="00A86531" w:rsidRDefault="00C745D2" w:rsidP="0083239F">
            <w:pPr>
              <w:pStyle w:val="NoIndent"/>
              <w:rPr>
                <w:rFonts w:ascii="Arial" w:hAnsi="Arial" w:cs="Arial"/>
                <w:b/>
                <w:color w:val="auto"/>
                <w:szCs w:val="22"/>
              </w:rPr>
            </w:pPr>
            <w:r w:rsidRPr="00A86531">
              <w:rPr>
                <w:rFonts w:ascii="Arial" w:hAnsi="Arial" w:cs="Arial"/>
                <w:b/>
                <w:color w:val="auto"/>
                <w:szCs w:val="22"/>
              </w:rPr>
              <w:t>Spolupráca</w:t>
            </w:r>
          </w:p>
        </w:tc>
        <w:tc>
          <w:tcPr>
            <w:tcW w:w="5750" w:type="dxa"/>
            <w:gridSpan w:val="2"/>
          </w:tcPr>
          <w:p w14:paraId="54CAC6EB" w14:textId="77777777" w:rsidR="00C745D2" w:rsidRPr="00742FB8" w:rsidRDefault="00C745D2" w:rsidP="0083239F">
            <w:pPr>
              <w:pStyle w:val="Zkladntext3"/>
              <w:tabs>
                <w:tab w:val="clear" w:pos="709"/>
                <w:tab w:val="clear" w:pos="1191"/>
                <w:tab w:val="clear" w:pos="1474"/>
              </w:tabs>
              <w:suppressAutoHyphens w:val="0"/>
              <w:rPr>
                <w:rFonts w:cs="Arial"/>
                <w:bCs/>
                <w:spacing w:val="0"/>
                <w:szCs w:val="22"/>
              </w:rPr>
            </w:pPr>
            <w:r w:rsidRPr="00F07B96">
              <w:rPr>
                <w:rFonts w:cs="Arial"/>
                <w:bCs/>
                <w:spacing w:val="0"/>
                <w:szCs w:val="22"/>
              </w:rPr>
              <w:t xml:space="preserve">Na konci </w:t>
            </w:r>
            <w:proofErr w:type="spellStart"/>
            <w:r w:rsidRPr="00F07B96">
              <w:rPr>
                <w:rFonts w:cs="Arial"/>
                <w:bCs/>
                <w:spacing w:val="0"/>
                <w:szCs w:val="22"/>
              </w:rPr>
              <w:t>podčlánku</w:t>
            </w:r>
            <w:proofErr w:type="spellEnd"/>
            <w:r w:rsidRPr="00F07B96">
              <w:rPr>
                <w:rFonts w:cs="Arial"/>
                <w:bCs/>
                <w:spacing w:val="0"/>
                <w:szCs w:val="22"/>
              </w:rPr>
              <w:t xml:space="preserve"> v</w:t>
            </w:r>
            <w:r w:rsidRPr="00742FB8">
              <w:rPr>
                <w:rFonts w:cs="Arial"/>
                <w:bCs/>
                <w:spacing w:val="0"/>
                <w:szCs w:val="22"/>
              </w:rPr>
              <w:t>ložte text:</w:t>
            </w:r>
          </w:p>
          <w:p w14:paraId="023DFE04" w14:textId="77777777" w:rsidR="00C745D2" w:rsidRPr="00742FB8" w:rsidRDefault="00C745D2" w:rsidP="0083239F">
            <w:pPr>
              <w:pStyle w:val="Zkladntext3"/>
              <w:tabs>
                <w:tab w:val="clear" w:pos="709"/>
                <w:tab w:val="clear" w:pos="1191"/>
                <w:tab w:val="clear" w:pos="1474"/>
              </w:tabs>
              <w:suppressAutoHyphens w:val="0"/>
              <w:rPr>
                <w:rFonts w:cs="Arial"/>
                <w:bCs/>
                <w:spacing w:val="0"/>
                <w:szCs w:val="22"/>
              </w:rPr>
            </w:pPr>
          </w:p>
          <w:p w14:paraId="1F468E5C" w14:textId="77777777" w:rsidR="00C745D2" w:rsidRPr="00742FB8" w:rsidRDefault="00C745D2" w:rsidP="0083239F">
            <w:pPr>
              <w:pStyle w:val="NoIndent"/>
              <w:jc w:val="both"/>
              <w:rPr>
                <w:rFonts w:ascii="Arial" w:hAnsi="Arial" w:cs="Arial"/>
                <w:color w:val="auto"/>
                <w:szCs w:val="24"/>
              </w:rPr>
            </w:pPr>
            <w:r w:rsidRPr="00742FB8">
              <w:rPr>
                <w:rFonts w:ascii="Arial" w:hAnsi="Arial" w:cs="Arial"/>
                <w:color w:val="auto"/>
                <w:szCs w:val="24"/>
              </w:rPr>
              <w:t>„Zaistenie vhodných podmienok pre vykonávanie prác a činností ďalších zhotoviteľov zamestnaných Objednávateľom na Stavenisku a jeho súčastiach, ich vzájomná spolupráca a koordinácia prác je povinnosťou Zhotoviteľa v rozsahu uvedenom v Zmluvných dokumentoch, tak aby nebola ohrozená kvalita prác, Lehota výstavby Diela alebo jeho častí alebo Sekcií, ako aj súvisiacich diel.</w:t>
            </w:r>
          </w:p>
          <w:p w14:paraId="70D02E05" w14:textId="77777777" w:rsidR="00C745D2" w:rsidRPr="00742FB8" w:rsidRDefault="00C745D2" w:rsidP="0083239F">
            <w:pPr>
              <w:rPr>
                <w:rFonts w:cs="Arial"/>
              </w:rPr>
            </w:pPr>
          </w:p>
          <w:p w14:paraId="7D827B69" w14:textId="77777777" w:rsidR="00C745D2" w:rsidRPr="00742FB8" w:rsidRDefault="00C745D2" w:rsidP="0083239F">
            <w:pPr>
              <w:jc w:val="both"/>
              <w:rPr>
                <w:rFonts w:cs="Arial"/>
              </w:rPr>
            </w:pPr>
            <w:r w:rsidRPr="00742FB8">
              <w:rPr>
                <w:rFonts w:cs="Arial"/>
                <w:bCs/>
                <w:szCs w:val="22"/>
              </w:rPr>
              <w:t>Ďalšie podrobnosti, ako aj požiadavky na spoluprácu, vrátane koordinácie prác sú uvedené  v Požiadavkách Objednávateľa a v Dokumentácii poskytnutej Objednávateľom.“</w:t>
            </w:r>
          </w:p>
        </w:tc>
      </w:tr>
      <w:tr w:rsidR="00951265" w:rsidRPr="006C2974" w14:paraId="368670FE" w14:textId="77777777" w:rsidTr="00F670F8">
        <w:trPr>
          <w:gridAfter w:val="1"/>
          <w:wAfter w:w="687" w:type="dxa"/>
          <w:trHeight w:val="1715"/>
        </w:trPr>
        <w:tc>
          <w:tcPr>
            <w:tcW w:w="1384" w:type="dxa"/>
            <w:gridSpan w:val="2"/>
          </w:tcPr>
          <w:p w14:paraId="5CF08FDF" w14:textId="77777777" w:rsidR="00C745D2" w:rsidRPr="00FE4170" w:rsidRDefault="00C745D2" w:rsidP="0083239F">
            <w:pPr>
              <w:pStyle w:val="NoIndent"/>
              <w:ind w:left="-70"/>
              <w:jc w:val="both"/>
              <w:rPr>
                <w:rFonts w:ascii="Arial" w:hAnsi="Arial" w:cs="Arial"/>
                <w:b/>
                <w:color w:val="auto"/>
              </w:rPr>
            </w:pPr>
            <w:r w:rsidRPr="00D977C9">
              <w:rPr>
                <w:rFonts w:ascii="Arial" w:hAnsi="Arial" w:cs="Arial"/>
                <w:b/>
                <w:color w:val="auto"/>
              </w:rPr>
              <w:t xml:space="preserve">Podčlánok </w:t>
            </w:r>
          </w:p>
          <w:p w14:paraId="13CC4A10" w14:textId="77777777" w:rsidR="00C745D2" w:rsidRPr="00FB322C" w:rsidRDefault="00C745D2" w:rsidP="0083239F">
            <w:pPr>
              <w:pStyle w:val="NoIndent"/>
              <w:ind w:left="-70"/>
              <w:jc w:val="both"/>
              <w:rPr>
                <w:rFonts w:ascii="Arial" w:hAnsi="Arial" w:cs="Arial"/>
                <w:b/>
                <w:color w:val="auto"/>
              </w:rPr>
            </w:pPr>
            <w:r w:rsidRPr="00FB322C">
              <w:rPr>
                <w:rFonts w:ascii="Arial" w:hAnsi="Arial" w:cs="Arial"/>
                <w:b/>
                <w:color w:val="auto"/>
              </w:rPr>
              <w:t>4.7</w:t>
            </w:r>
          </w:p>
        </w:tc>
        <w:tc>
          <w:tcPr>
            <w:tcW w:w="2472" w:type="dxa"/>
          </w:tcPr>
          <w:p w14:paraId="1F41F871" w14:textId="77777777" w:rsidR="00C745D2" w:rsidRPr="00A86531" w:rsidRDefault="00C745D2" w:rsidP="0083239F">
            <w:pPr>
              <w:pStyle w:val="NoIndent"/>
              <w:rPr>
                <w:rFonts w:ascii="Arial" w:hAnsi="Arial" w:cs="Arial"/>
                <w:b/>
                <w:color w:val="auto"/>
              </w:rPr>
            </w:pPr>
            <w:r w:rsidRPr="00A86531">
              <w:rPr>
                <w:rFonts w:ascii="Arial" w:hAnsi="Arial" w:cs="Arial"/>
                <w:b/>
                <w:color w:val="auto"/>
              </w:rPr>
              <w:t>Vytyčovanie</w:t>
            </w:r>
          </w:p>
        </w:tc>
        <w:tc>
          <w:tcPr>
            <w:tcW w:w="5750" w:type="dxa"/>
            <w:gridSpan w:val="2"/>
          </w:tcPr>
          <w:p w14:paraId="40E4DC78" w14:textId="77777777" w:rsidR="00C745D2" w:rsidRPr="00F07B96" w:rsidRDefault="00C745D2" w:rsidP="0083239F">
            <w:pPr>
              <w:pStyle w:val="Zkladntext3"/>
              <w:tabs>
                <w:tab w:val="clear" w:pos="709"/>
                <w:tab w:val="clear" w:pos="1191"/>
                <w:tab w:val="clear" w:pos="1474"/>
              </w:tabs>
              <w:suppressAutoHyphens w:val="0"/>
              <w:rPr>
                <w:rFonts w:cs="Arial"/>
                <w:bCs/>
                <w:spacing w:val="0"/>
                <w:szCs w:val="22"/>
              </w:rPr>
            </w:pPr>
            <w:r w:rsidRPr="00F07B96">
              <w:rPr>
                <w:rFonts w:cs="Arial"/>
                <w:bCs/>
                <w:spacing w:val="0"/>
                <w:szCs w:val="22"/>
              </w:rPr>
              <w:t xml:space="preserve">Na začiatku druhého odseku </w:t>
            </w:r>
            <w:proofErr w:type="spellStart"/>
            <w:r w:rsidRPr="00F07B96">
              <w:rPr>
                <w:rFonts w:cs="Arial"/>
                <w:bCs/>
                <w:spacing w:val="0"/>
                <w:szCs w:val="22"/>
              </w:rPr>
              <w:t>podčlánku</w:t>
            </w:r>
            <w:proofErr w:type="spellEnd"/>
            <w:r w:rsidRPr="00F07B96">
              <w:rPr>
                <w:rFonts w:cs="Arial"/>
                <w:bCs/>
                <w:spacing w:val="0"/>
                <w:szCs w:val="22"/>
              </w:rPr>
              <w:t xml:space="preserve"> vložte text:</w:t>
            </w:r>
          </w:p>
          <w:p w14:paraId="26EAC422" w14:textId="77777777" w:rsidR="00C745D2" w:rsidRPr="00742FB8" w:rsidRDefault="00C745D2" w:rsidP="0083239F">
            <w:pPr>
              <w:numPr>
                <w:ilvl w:val="0"/>
                <w:numId w:val="15"/>
              </w:numPr>
              <w:tabs>
                <w:tab w:val="clear" w:pos="720"/>
                <w:tab w:val="num" w:pos="782"/>
              </w:tabs>
              <w:ind w:left="782" w:hanging="425"/>
              <w:jc w:val="both"/>
              <w:rPr>
                <w:rFonts w:cs="Arial"/>
              </w:rPr>
            </w:pPr>
            <w:r w:rsidRPr="00742FB8">
              <w:rPr>
                <w:rFonts w:cs="Arial"/>
              </w:rPr>
              <w:t>Objednávateľ odovzdá Zhotoviteľovi smerové a výškové trasy;</w:t>
            </w:r>
          </w:p>
          <w:p w14:paraId="17730C58" w14:textId="77777777" w:rsidR="00C745D2" w:rsidRPr="00742FB8" w:rsidRDefault="00C745D2" w:rsidP="0083239F">
            <w:pPr>
              <w:numPr>
                <w:ilvl w:val="0"/>
                <w:numId w:val="15"/>
              </w:numPr>
              <w:tabs>
                <w:tab w:val="clear" w:pos="720"/>
                <w:tab w:val="num" w:pos="782"/>
              </w:tabs>
              <w:ind w:left="782" w:hanging="425"/>
              <w:jc w:val="both"/>
              <w:rPr>
                <w:rFonts w:cs="Arial"/>
              </w:rPr>
            </w:pPr>
            <w:r w:rsidRPr="00742FB8">
              <w:rPr>
                <w:rFonts w:cs="Arial"/>
              </w:rPr>
              <w:t>Objednávateľ odovzdá Zhotoviteľovi  body vytyčovacej siete</w:t>
            </w:r>
            <w:r w:rsidR="00A87950" w:rsidRPr="00742FB8">
              <w:rPr>
                <w:rFonts w:cs="Arial"/>
              </w:rPr>
              <w:t>;</w:t>
            </w:r>
          </w:p>
          <w:p w14:paraId="33AD4417" w14:textId="77777777" w:rsidR="00C745D2" w:rsidRPr="00742FB8" w:rsidRDefault="00C745D2" w:rsidP="0083239F">
            <w:pPr>
              <w:numPr>
                <w:ilvl w:val="0"/>
                <w:numId w:val="15"/>
              </w:numPr>
              <w:tabs>
                <w:tab w:val="clear" w:pos="720"/>
                <w:tab w:val="num" w:pos="782"/>
              </w:tabs>
              <w:ind w:left="782" w:hanging="425"/>
              <w:jc w:val="both"/>
              <w:rPr>
                <w:rFonts w:cs="Arial"/>
              </w:rPr>
            </w:pPr>
            <w:r w:rsidRPr="00742FB8">
              <w:rPr>
                <w:rFonts w:cs="Arial"/>
              </w:rPr>
              <w:t>Zhotoviteľ zabezpečí vytýčenie priestorovej polohy (osi) hlavnej trasy, objektov a obvod Staveniska;</w:t>
            </w:r>
          </w:p>
          <w:p w14:paraId="191A0212" w14:textId="77777777" w:rsidR="00C745D2" w:rsidRPr="00742FB8" w:rsidRDefault="00C745D2" w:rsidP="0083239F">
            <w:pPr>
              <w:numPr>
                <w:ilvl w:val="0"/>
                <w:numId w:val="15"/>
              </w:numPr>
              <w:tabs>
                <w:tab w:val="clear" w:pos="720"/>
                <w:tab w:val="num" w:pos="782"/>
              </w:tabs>
              <w:ind w:left="782" w:hanging="425"/>
              <w:jc w:val="both"/>
              <w:rPr>
                <w:rFonts w:cs="Arial"/>
              </w:rPr>
            </w:pPr>
            <w:r w:rsidRPr="00742FB8">
              <w:rPr>
                <w:rFonts w:cs="Arial"/>
              </w:rPr>
              <w:t>Zhotoviteľ výrazným a trvalým spôsobom ohraničí majetkovú hranicu trvalého, dočasného a ročného záberu;</w:t>
            </w:r>
          </w:p>
          <w:p w14:paraId="15CE2C9B" w14:textId="77777777" w:rsidR="00C745D2" w:rsidRPr="005B0752" w:rsidRDefault="00C745D2" w:rsidP="0083239F">
            <w:pPr>
              <w:numPr>
                <w:ilvl w:val="0"/>
                <w:numId w:val="15"/>
              </w:numPr>
              <w:tabs>
                <w:tab w:val="clear" w:pos="720"/>
                <w:tab w:val="num" w:pos="360"/>
                <w:tab w:val="num" w:pos="782"/>
              </w:tabs>
              <w:ind w:left="782" w:hanging="425"/>
              <w:jc w:val="both"/>
              <w:rPr>
                <w:rFonts w:cs="Arial"/>
              </w:rPr>
            </w:pPr>
            <w:r w:rsidRPr="00742FB8">
              <w:rPr>
                <w:rFonts w:cs="Arial"/>
              </w:rPr>
              <w:t>Zhotoviteľ počas projektovania a realizácie je povinný dodržať majet</w:t>
            </w:r>
            <w:r w:rsidRPr="005B0752">
              <w:rPr>
                <w:rFonts w:cs="Arial"/>
              </w:rPr>
              <w:t xml:space="preserve">kovú hranicu danú Zmluvou a jej odsúhlasenými Zmenami; </w:t>
            </w:r>
          </w:p>
          <w:p w14:paraId="2191F567" w14:textId="77777777" w:rsidR="00C745D2" w:rsidRPr="0074407A" w:rsidRDefault="00C745D2" w:rsidP="0083239F">
            <w:pPr>
              <w:numPr>
                <w:ilvl w:val="0"/>
                <w:numId w:val="15"/>
              </w:numPr>
              <w:tabs>
                <w:tab w:val="clear" w:pos="720"/>
                <w:tab w:val="num" w:pos="360"/>
                <w:tab w:val="num" w:pos="782"/>
              </w:tabs>
              <w:ind w:left="782" w:hanging="425"/>
              <w:jc w:val="both"/>
              <w:rPr>
                <w:rFonts w:cs="Arial"/>
              </w:rPr>
            </w:pPr>
            <w:r w:rsidRPr="00566FC4">
              <w:rPr>
                <w:rFonts w:cs="Arial"/>
              </w:rPr>
              <w:t>Zhotoviteľ je povinný na začiatku a na konci trasy stavby prispôsobiť</w:t>
            </w:r>
            <w:r w:rsidR="00E91928" w:rsidRPr="0074407A">
              <w:rPr>
                <w:rFonts w:cs="Arial"/>
              </w:rPr>
              <w:t xml:space="preserve"> výškové a</w:t>
            </w:r>
            <w:r w:rsidRPr="0074407A">
              <w:rPr>
                <w:rFonts w:cs="Arial"/>
              </w:rPr>
              <w:t xml:space="preserve"> smerové vedenie trasy Diela smerovému </w:t>
            </w:r>
            <w:r w:rsidR="003A3634" w:rsidRPr="0074407A">
              <w:rPr>
                <w:rFonts w:cs="Arial"/>
              </w:rPr>
              <w:t xml:space="preserve">a výškovému </w:t>
            </w:r>
            <w:r w:rsidRPr="0074407A">
              <w:rPr>
                <w:rFonts w:cs="Arial"/>
              </w:rPr>
              <w:t xml:space="preserve">vedeniu s ním súvisiacich diel. </w:t>
            </w:r>
          </w:p>
          <w:p w14:paraId="778021A5" w14:textId="77777777" w:rsidR="00C745D2" w:rsidRPr="000A1C4B" w:rsidRDefault="00C745D2" w:rsidP="0083239F">
            <w:pPr>
              <w:ind w:left="782"/>
              <w:jc w:val="both"/>
              <w:rPr>
                <w:rFonts w:cs="Arial"/>
              </w:rPr>
            </w:pPr>
          </w:p>
          <w:p w14:paraId="09979DBF" w14:textId="77777777" w:rsidR="00C745D2" w:rsidRDefault="00C745D2" w:rsidP="0083239F">
            <w:pPr>
              <w:jc w:val="both"/>
              <w:rPr>
                <w:rFonts w:cs="Arial"/>
                <w:bCs/>
                <w:szCs w:val="22"/>
              </w:rPr>
            </w:pPr>
            <w:r w:rsidRPr="00D91C1B">
              <w:rPr>
                <w:rFonts w:cs="Arial"/>
                <w:bCs/>
                <w:szCs w:val="22"/>
              </w:rPr>
              <w:t>Ďalšie podrobnosti sú uvedené v Požiadavkách Objednávateľa a v Dokumentácii poskytnutej Objednávateľom.“</w:t>
            </w:r>
          </w:p>
          <w:p w14:paraId="188B63F5" w14:textId="77777777" w:rsidR="007D13AB" w:rsidRPr="00D91C1B" w:rsidRDefault="007D13AB" w:rsidP="0083239F">
            <w:pPr>
              <w:jc w:val="both"/>
              <w:rPr>
                <w:rFonts w:cs="Arial"/>
                <w:bCs/>
                <w:szCs w:val="22"/>
              </w:rPr>
            </w:pPr>
          </w:p>
        </w:tc>
      </w:tr>
      <w:tr w:rsidR="00951265" w:rsidRPr="006C2974" w14:paraId="7BD6C68B" w14:textId="77777777" w:rsidTr="00F670F8">
        <w:trPr>
          <w:gridAfter w:val="1"/>
          <w:wAfter w:w="687" w:type="dxa"/>
          <w:trHeight w:val="595"/>
        </w:trPr>
        <w:tc>
          <w:tcPr>
            <w:tcW w:w="1384" w:type="dxa"/>
            <w:gridSpan w:val="2"/>
          </w:tcPr>
          <w:p w14:paraId="5EA98295" w14:textId="77777777" w:rsidR="00C745D2" w:rsidRPr="00FE4170" w:rsidRDefault="00C745D2" w:rsidP="0083239F">
            <w:pPr>
              <w:pStyle w:val="NoIndent"/>
              <w:jc w:val="both"/>
              <w:rPr>
                <w:rFonts w:ascii="Arial" w:hAnsi="Arial" w:cs="Arial"/>
                <w:b/>
                <w:color w:val="auto"/>
                <w:szCs w:val="22"/>
              </w:rPr>
            </w:pPr>
            <w:r w:rsidRPr="00D977C9">
              <w:rPr>
                <w:rFonts w:ascii="Arial" w:hAnsi="Arial" w:cs="Arial"/>
                <w:b/>
                <w:color w:val="auto"/>
                <w:szCs w:val="22"/>
              </w:rPr>
              <w:lastRenderedPageBreak/>
              <w:t xml:space="preserve">Podčlánok </w:t>
            </w:r>
          </w:p>
          <w:p w14:paraId="280384D1"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rPr>
              <w:t>4.9</w:t>
            </w:r>
          </w:p>
          <w:p w14:paraId="2A0B14FA" w14:textId="77777777" w:rsidR="00C745D2" w:rsidRPr="00A86531" w:rsidRDefault="00C745D2" w:rsidP="0083239F">
            <w:pPr>
              <w:pStyle w:val="NoIndent"/>
              <w:jc w:val="both"/>
              <w:rPr>
                <w:rFonts w:ascii="Arial" w:hAnsi="Arial" w:cs="Arial"/>
                <w:b/>
                <w:color w:val="auto"/>
                <w:szCs w:val="22"/>
              </w:rPr>
            </w:pPr>
          </w:p>
          <w:p w14:paraId="06308680" w14:textId="77777777" w:rsidR="00C745D2" w:rsidRPr="00F07B96" w:rsidRDefault="00C745D2" w:rsidP="0083239F">
            <w:pPr>
              <w:pStyle w:val="NoIndent"/>
              <w:jc w:val="both"/>
              <w:rPr>
                <w:rFonts w:ascii="Arial" w:hAnsi="Arial" w:cs="Arial"/>
                <w:b/>
                <w:color w:val="auto"/>
                <w:szCs w:val="22"/>
              </w:rPr>
            </w:pPr>
          </w:p>
          <w:p w14:paraId="0EA4A183" w14:textId="77777777" w:rsidR="00C745D2" w:rsidRPr="00742FB8" w:rsidRDefault="00C745D2" w:rsidP="0083239F">
            <w:pPr>
              <w:pStyle w:val="NoIndent"/>
              <w:jc w:val="both"/>
              <w:rPr>
                <w:rFonts w:ascii="Arial" w:hAnsi="Arial" w:cs="Arial"/>
                <w:b/>
                <w:color w:val="auto"/>
                <w:szCs w:val="22"/>
              </w:rPr>
            </w:pPr>
          </w:p>
          <w:p w14:paraId="5CD4DD3A" w14:textId="77777777" w:rsidR="00C745D2" w:rsidRPr="00742FB8" w:rsidRDefault="00C745D2" w:rsidP="0083239F">
            <w:pPr>
              <w:pStyle w:val="NoIndent"/>
              <w:jc w:val="both"/>
              <w:rPr>
                <w:rFonts w:ascii="Arial" w:hAnsi="Arial" w:cs="Arial"/>
                <w:b/>
                <w:color w:val="auto"/>
                <w:szCs w:val="22"/>
              </w:rPr>
            </w:pPr>
          </w:p>
          <w:p w14:paraId="6D37F493" w14:textId="77777777" w:rsidR="00C745D2" w:rsidRPr="00742FB8" w:rsidRDefault="00C745D2" w:rsidP="0083239F">
            <w:pPr>
              <w:pStyle w:val="NoIndent"/>
              <w:ind w:left="-70"/>
              <w:jc w:val="both"/>
              <w:rPr>
                <w:rFonts w:ascii="Arial" w:hAnsi="Arial" w:cs="Arial"/>
                <w:b/>
                <w:color w:val="auto"/>
              </w:rPr>
            </w:pPr>
          </w:p>
        </w:tc>
        <w:tc>
          <w:tcPr>
            <w:tcW w:w="2472" w:type="dxa"/>
          </w:tcPr>
          <w:p w14:paraId="16AEAAEF" w14:textId="77777777" w:rsidR="00C745D2" w:rsidRPr="00742FB8" w:rsidRDefault="00C745D2" w:rsidP="0083239F">
            <w:pPr>
              <w:pStyle w:val="NoIndent"/>
              <w:ind w:left="34"/>
              <w:rPr>
                <w:rFonts w:ascii="Arial" w:hAnsi="Arial" w:cs="Arial"/>
                <w:b/>
                <w:color w:val="auto"/>
                <w:szCs w:val="22"/>
              </w:rPr>
            </w:pPr>
            <w:r w:rsidRPr="00742FB8">
              <w:rPr>
                <w:rFonts w:ascii="Arial" w:hAnsi="Arial" w:cs="Arial"/>
                <w:b/>
                <w:color w:val="auto"/>
                <w:szCs w:val="22"/>
              </w:rPr>
              <w:t>Zabezpečenie kvality</w:t>
            </w:r>
          </w:p>
          <w:p w14:paraId="45E04C4B" w14:textId="77777777" w:rsidR="00C745D2" w:rsidRPr="00742FB8" w:rsidRDefault="00C745D2" w:rsidP="0083239F">
            <w:pPr>
              <w:pStyle w:val="NoIndent"/>
              <w:ind w:left="34"/>
              <w:rPr>
                <w:rFonts w:ascii="Arial" w:hAnsi="Arial" w:cs="Arial"/>
                <w:b/>
                <w:color w:val="auto"/>
                <w:szCs w:val="22"/>
              </w:rPr>
            </w:pPr>
          </w:p>
          <w:p w14:paraId="48DBBF4C" w14:textId="77777777" w:rsidR="00C745D2" w:rsidRPr="00742FB8" w:rsidRDefault="00C745D2" w:rsidP="0083239F">
            <w:pPr>
              <w:pStyle w:val="NoIndent"/>
              <w:ind w:left="34"/>
              <w:rPr>
                <w:rFonts w:ascii="Arial" w:hAnsi="Arial" w:cs="Arial"/>
                <w:b/>
                <w:color w:val="auto"/>
                <w:szCs w:val="22"/>
              </w:rPr>
            </w:pPr>
          </w:p>
          <w:p w14:paraId="3146AF96" w14:textId="77777777" w:rsidR="00C745D2" w:rsidRPr="00742FB8" w:rsidRDefault="00C745D2" w:rsidP="0083239F">
            <w:pPr>
              <w:pStyle w:val="NoIndent"/>
              <w:ind w:left="34"/>
              <w:rPr>
                <w:rFonts w:ascii="Arial" w:hAnsi="Arial" w:cs="Arial"/>
                <w:b/>
                <w:color w:val="auto"/>
                <w:szCs w:val="22"/>
              </w:rPr>
            </w:pPr>
          </w:p>
          <w:p w14:paraId="7FCAD352" w14:textId="77777777" w:rsidR="00C745D2" w:rsidRPr="005B0752" w:rsidRDefault="00C745D2" w:rsidP="0083239F">
            <w:pPr>
              <w:pStyle w:val="NoIndent"/>
              <w:ind w:left="34"/>
              <w:rPr>
                <w:rFonts w:ascii="Arial" w:hAnsi="Arial" w:cs="Arial"/>
                <w:b/>
                <w:color w:val="auto"/>
                <w:szCs w:val="22"/>
              </w:rPr>
            </w:pPr>
          </w:p>
          <w:p w14:paraId="2319FC15" w14:textId="77777777" w:rsidR="00C745D2" w:rsidRPr="005B0752" w:rsidRDefault="00C745D2" w:rsidP="0083239F">
            <w:pPr>
              <w:pStyle w:val="NoIndent"/>
              <w:ind w:left="34"/>
              <w:rPr>
                <w:rFonts w:ascii="Arial" w:hAnsi="Arial" w:cs="Arial"/>
                <w:b/>
                <w:color w:val="auto"/>
                <w:szCs w:val="22"/>
              </w:rPr>
            </w:pPr>
          </w:p>
          <w:p w14:paraId="36E87EE1" w14:textId="77777777" w:rsidR="00C745D2" w:rsidRPr="00E64C36" w:rsidRDefault="00C745D2" w:rsidP="0083239F">
            <w:pPr>
              <w:pStyle w:val="NoIndent"/>
              <w:rPr>
                <w:rFonts w:ascii="Arial" w:hAnsi="Arial" w:cs="Arial"/>
                <w:b/>
                <w:color w:val="auto"/>
              </w:rPr>
            </w:pPr>
          </w:p>
        </w:tc>
        <w:tc>
          <w:tcPr>
            <w:tcW w:w="5750" w:type="dxa"/>
            <w:gridSpan w:val="2"/>
          </w:tcPr>
          <w:p w14:paraId="105861FF" w14:textId="77777777" w:rsidR="00485C05" w:rsidRDefault="00C745D2" w:rsidP="0083239F">
            <w:pPr>
              <w:pStyle w:val="NoIndent"/>
              <w:jc w:val="both"/>
              <w:rPr>
                <w:rFonts w:ascii="Arial" w:hAnsi="Arial" w:cs="Arial"/>
                <w:bCs/>
                <w:color w:val="auto"/>
                <w:szCs w:val="22"/>
              </w:rPr>
            </w:pPr>
            <w:r w:rsidRPr="00566FC4">
              <w:rPr>
                <w:rFonts w:ascii="Arial" w:hAnsi="Arial" w:cs="Arial"/>
                <w:bCs/>
                <w:color w:val="auto"/>
                <w:szCs w:val="22"/>
              </w:rPr>
              <w:t>Za prvú vetu prvého odseku vložte:</w:t>
            </w:r>
          </w:p>
          <w:p w14:paraId="29B42876" w14:textId="77777777" w:rsidR="00C745D2" w:rsidRPr="00D977C9" w:rsidRDefault="00C745D2" w:rsidP="0083239F">
            <w:pPr>
              <w:pStyle w:val="NoIndent"/>
              <w:jc w:val="both"/>
              <w:rPr>
                <w:rFonts w:ascii="Arial" w:hAnsi="Arial" w:cs="Arial"/>
                <w:bCs/>
                <w:color w:val="auto"/>
                <w:szCs w:val="22"/>
              </w:rPr>
            </w:pPr>
          </w:p>
          <w:p w14:paraId="7F8112E0" w14:textId="77777777" w:rsidR="00C745D2" w:rsidRPr="00A86531" w:rsidRDefault="00C745D2" w:rsidP="0083239F">
            <w:pPr>
              <w:pStyle w:val="NoIndent"/>
              <w:jc w:val="both"/>
              <w:rPr>
                <w:rFonts w:ascii="Arial" w:hAnsi="Arial" w:cs="Arial"/>
                <w:bCs/>
                <w:color w:val="auto"/>
                <w:szCs w:val="22"/>
              </w:rPr>
            </w:pPr>
            <w:r w:rsidRPr="00FE4170">
              <w:rPr>
                <w:rFonts w:ascii="Arial" w:hAnsi="Arial" w:cs="Arial"/>
                <w:color w:val="auto"/>
              </w:rPr>
              <w:t>„</w:t>
            </w:r>
            <w:r w:rsidRPr="00FB322C">
              <w:rPr>
                <w:rFonts w:ascii="Arial" w:hAnsi="Arial" w:cs="Arial"/>
                <w:bCs/>
                <w:color w:val="auto"/>
                <w:szCs w:val="22"/>
              </w:rPr>
              <w:t>Zhotoviteľ je povinný v lehote 7 dní po nadobudnutí účinnosti Zmluvy predložiť Objednávateľovi certifikát o zavedení systému riadenia kvality v zmysle požiadaviek normy ISO 9001 vydaný Zhotoviteľovi nezávislou inštitúciou.</w:t>
            </w:r>
          </w:p>
          <w:p w14:paraId="15BE1DAE" w14:textId="77777777" w:rsidR="00C745D2" w:rsidRPr="00F07B96" w:rsidRDefault="00C745D2" w:rsidP="0083239F">
            <w:pPr>
              <w:rPr>
                <w:rFonts w:cs="Arial"/>
              </w:rPr>
            </w:pPr>
          </w:p>
          <w:p w14:paraId="39854AE4" w14:textId="77777777" w:rsidR="00C745D2" w:rsidRPr="00742FB8" w:rsidRDefault="00C745D2" w:rsidP="0083239F">
            <w:pPr>
              <w:jc w:val="both"/>
              <w:rPr>
                <w:rFonts w:cs="Arial"/>
                <w:bCs/>
                <w:szCs w:val="22"/>
              </w:rPr>
            </w:pPr>
            <w:r w:rsidRPr="00742FB8">
              <w:rPr>
                <w:rFonts w:cs="Arial"/>
                <w:bCs/>
                <w:szCs w:val="22"/>
              </w:rPr>
              <w:t xml:space="preserve">V prípade, ak Zhotoviteľ nepredloží </w:t>
            </w:r>
            <w:r w:rsidRPr="00742FB8">
              <w:rPr>
                <w:rFonts w:cs="Arial"/>
                <w:szCs w:val="24"/>
              </w:rPr>
              <w:t>certifikát o zavedení systému riadenia kvality</w:t>
            </w:r>
            <w:r w:rsidRPr="00742FB8">
              <w:rPr>
                <w:rFonts w:cs="Arial"/>
                <w:bCs/>
                <w:szCs w:val="22"/>
              </w:rPr>
              <w:t xml:space="preserve"> v stanovenej lehote vzniká Objednávateľovi nárok na zaplatenie zmluvnej pokuty vo výške 30 000,- EUR (slovom tridsaťtisíc </w:t>
            </w:r>
            <w:r w:rsidR="00786553" w:rsidRPr="00742FB8">
              <w:rPr>
                <w:rFonts w:cs="Arial"/>
                <w:bCs/>
                <w:szCs w:val="22"/>
              </w:rPr>
              <w:t>eur</w:t>
            </w:r>
            <w:r w:rsidRPr="00742FB8">
              <w:rPr>
                <w:rFonts w:cs="Arial"/>
                <w:bCs/>
                <w:szCs w:val="22"/>
              </w:rPr>
              <w:t xml:space="preserve">). Zaplatenie zmluvnej pokuty nemá vplyv na splnenie povinnosti Zhotoviteľa v súlade s týmto </w:t>
            </w:r>
            <w:proofErr w:type="spellStart"/>
            <w:r w:rsidRPr="00742FB8">
              <w:rPr>
                <w:rFonts w:cs="Arial"/>
                <w:bCs/>
                <w:szCs w:val="22"/>
              </w:rPr>
              <w:t>podčlánkom</w:t>
            </w:r>
            <w:proofErr w:type="spellEnd"/>
            <w:r w:rsidRPr="00742FB8">
              <w:rPr>
                <w:rFonts w:cs="Arial"/>
                <w:bCs/>
                <w:szCs w:val="22"/>
              </w:rPr>
              <w:t xml:space="preserve">. </w:t>
            </w:r>
          </w:p>
          <w:p w14:paraId="4996ECE3" w14:textId="77777777" w:rsidR="00C745D2" w:rsidRPr="00742FB8" w:rsidRDefault="00C745D2" w:rsidP="0083239F">
            <w:pPr>
              <w:jc w:val="both"/>
              <w:rPr>
                <w:rFonts w:cs="Arial"/>
                <w:bCs/>
                <w:szCs w:val="22"/>
              </w:rPr>
            </w:pPr>
          </w:p>
          <w:p w14:paraId="3E0A950F" w14:textId="77777777" w:rsidR="00C745D2" w:rsidRPr="005B0752" w:rsidRDefault="00C745D2" w:rsidP="0083239F">
            <w:pPr>
              <w:jc w:val="both"/>
              <w:rPr>
                <w:rFonts w:cs="Arial"/>
              </w:rPr>
            </w:pPr>
            <w:r w:rsidRPr="00742FB8">
              <w:rPr>
                <w:rFonts w:cs="Arial"/>
              </w:rPr>
              <w:t>Zmluvná pokuta sa bude uhrádzať na základe penalizačnej faktúry vyhotovene</w:t>
            </w:r>
            <w:r w:rsidRPr="005B0752">
              <w:rPr>
                <w:rFonts w:cs="Arial"/>
              </w:rPr>
              <w:t xml:space="preserve">j Objednávateľom a doporučene doručenej do sídla Zhotoviteľa. Lehota splatnosti tejto faktúry je 30 dní odo dňa jej doporučeného doručenia do sídla Zhotoviteľa.” </w:t>
            </w:r>
          </w:p>
          <w:p w14:paraId="37053D10" w14:textId="77777777" w:rsidR="007D13AB" w:rsidRDefault="007D13AB" w:rsidP="0083239F">
            <w:pPr>
              <w:pStyle w:val="NoIndent"/>
              <w:jc w:val="both"/>
              <w:rPr>
                <w:rFonts w:ascii="Arial" w:hAnsi="Arial" w:cs="Arial"/>
                <w:color w:val="auto"/>
              </w:rPr>
            </w:pPr>
          </w:p>
          <w:p w14:paraId="5F0455C5" w14:textId="77777777" w:rsidR="00C745D2" w:rsidRPr="00566FC4" w:rsidRDefault="00C745D2" w:rsidP="0083239F">
            <w:pPr>
              <w:pStyle w:val="NoIndent"/>
              <w:jc w:val="both"/>
              <w:rPr>
                <w:rFonts w:ascii="Arial" w:hAnsi="Arial" w:cs="Arial"/>
                <w:color w:val="auto"/>
              </w:rPr>
            </w:pPr>
            <w:r w:rsidRPr="00566FC4">
              <w:rPr>
                <w:rFonts w:ascii="Arial" w:hAnsi="Arial" w:cs="Arial"/>
                <w:color w:val="auto"/>
              </w:rPr>
              <w:t>Druhú vetu prvého odseku vymažte.</w:t>
            </w:r>
          </w:p>
          <w:p w14:paraId="445B40EE" w14:textId="77777777" w:rsidR="00C745D2" w:rsidRPr="0074407A" w:rsidRDefault="00C745D2" w:rsidP="0083239F">
            <w:pPr>
              <w:rPr>
                <w:rFonts w:cs="Arial"/>
              </w:rPr>
            </w:pPr>
          </w:p>
        </w:tc>
      </w:tr>
      <w:tr w:rsidR="00951265" w:rsidRPr="006C2974" w14:paraId="72CDEB7A" w14:textId="77777777" w:rsidTr="00F670F8">
        <w:trPr>
          <w:gridAfter w:val="1"/>
          <w:wAfter w:w="687" w:type="dxa"/>
        </w:trPr>
        <w:tc>
          <w:tcPr>
            <w:tcW w:w="1384" w:type="dxa"/>
            <w:gridSpan w:val="2"/>
          </w:tcPr>
          <w:p w14:paraId="798BCBC3" w14:textId="77777777" w:rsidR="00C745D2" w:rsidRPr="00FE4170" w:rsidRDefault="00C745D2" w:rsidP="0083239F">
            <w:pPr>
              <w:pStyle w:val="NoIndent"/>
              <w:jc w:val="both"/>
              <w:rPr>
                <w:rFonts w:ascii="Arial" w:hAnsi="Arial" w:cs="Arial"/>
                <w:b/>
                <w:color w:val="auto"/>
                <w:szCs w:val="22"/>
              </w:rPr>
            </w:pPr>
            <w:r w:rsidRPr="00D977C9">
              <w:rPr>
                <w:rFonts w:ascii="Arial" w:hAnsi="Arial" w:cs="Arial"/>
                <w:b/>
                <w:color w:val="auto"/>
                <w:szCs w:val="22"/>
              </w:rPr>
              <w:t xml:space="preserve">Podčlánok </w:t>
            </w:r>
          </w:p>
          <w:p w14:paraId="0314EF0E" w14:textId="77777777" w:rsidR="00C745D2" w:rsidRPr="00FB322C" w:rsidRDefault="00C745D2" w:rsidP="0083239F">
            <w:pPr>
              <w:pStyle w:val="NoIndent"/>
              <w:jc w:val="both"/>
              <w:rPr>
                <w:rFonts w:ascii="Arial" w:hAnsi="Arial" w:cs="Arial"/>
                <w:b/>
                <w:color w:val="auto"/>
              </w:rPr>
            </w:pPr>
            <w:r w:rsidRPr="00FB322C">
              <w:rPr>
                <w:rFonts w:ascii="Arial" w:hAnsi="Arial" w:cs="Arial"/>
                <w:b/>
                <w:color w:val="auto"/>
              </w:rPr>
              <w:t>4.10</w:t>
            </w:r>
          </w:p>
        </w:tc>
        <w:tc>
          <w:tcPr>
            <w:tcW w:w="2472" w:type="dxa"/>
          </w:tcPr>
          <w:p w14:paraId="55239F43" w14:textId="77777777" w:rsidR="00C745D2" w:rsidRPr="00A86531" w:rsidRDefault="00C745D2" w:rsidP="0083239F">
            <w:pPr>
              <w:pStyle w:val="NoIndent"/>
              <w:ind w:left="34"/>
              <w:rPr>
                <w:rFonts w:ascii="Arial" w:hAnsi="Arial" w:cs="Arial"/>
                <w:b/>
                <w:color w:val="auto"/>
                <w:szCs w:val="22"/>
              </w:rPr>
            </w:pPr>
            <w:r w:rsidRPr="00A86531">
              <w:rPr>
                <w:rFonts w:ascii="Arial" w:hAnsi="Arial" w:cs="Arial"/>
                <w:b/>
                <w:color w:val="auto"/>
                <w:szCs w:val="22"/>
              </w:rPr>
              <w:t>Údaje o Stavenisku</w:t>
            </w:r>
          </w:p>
        </w:tc>
        <w:tc>
          <w:tcPr>
            <w:tcW w:w="5750" w:type="dxa"/>
            <w:gridSpan w:val="2"/>
          </w:tcPr>
          <w:p w14:paraId="52A1A981" w14:textId="77777777" w:rsidR="00C745D2" w:rsidRDefault="00C745D2" w:rsidP="0083239F">
            <w:pPr>
              <w:pStyle w:val="NoIndent"/>
              <w:jc w:val="both"/>
              <w:rPr>
                <w:rFonts w:ascii="Arial" w:hAnsi="Arial" w:cs="Arial"/>
                <w:bCs/>
                <w:color w:val="auto"/>
              </w:rPr>
            </w:pPr>
            <w:r w:rsidRPr="00F07B96">
              <w:rPr>
                <w:rFonts w:ascii="Arial" w:hAnsi="Arial" w:cs="Arial"/>
                <w:bCs/>
                <w:color w:val="auto"/>
              </w:rPr>
              <w:t xml:space="preserve">Na konci tohto </w:t>
            </w:r>
            <w:proofErr w:type="spellStart"/>
            <w:r w:rsidRPr="00F07B96">
              <w:rPr>
                <w:rFonts w:ascii="Arial" w:hAnsi="Arial" w:cs="Arial"/>
                <w:bCs/>
                <w:color w:val="auto"/>
              </w:rPr>
              <w:t>podčlán</w:t>
            </w:r>
            <w:r w:rsidRPr="00742FB8">
              <w:rPr>
                <w:rFonts w:ascii="Arial" w:hAnsi="Arial" w:cs="Arial"/>
                <w:bCs/>
                <w:color w:val="auto"/>
              </w:rPr>
              <w:t>ku</w:t>
            </w:r>
            <w:proofErr w:type="spellEnd"/>
            <w:r w:rsidRPr="00742FB8">
              <w:rPr>
                <w:rFonts w:ascii="Arial" w:hAnsi="Arial" w:cs="Arial"/>
                <w:bCs/>
                <w:color w:val="auto"/>
              </w:rPr>
              <w:t xml:space="preserve"> vložte:</w:t>
            </w:r>
          </w:p>
          <w:p w14:paraId="1EF09461" w14:textId="77777777" w:rsidR="007D13AB" w:rsidRPr="007D13AB" w:rsidRDefault="007D13AB" w:rsidP="00AB1B23"/>
          <w:p w14:paraId="0E7910E7" w14:textId="77777777" w:rsidR="00C745D2" w:rsidRPr="00742FB8" w:rsidRDefault="00C745D2" w:rsidP="0083239F">
            <w:pPr>
              <w:jc w:val="both"/>
              <w:rPr>
                <w:rFonts w:cs="Arial"/>
                <w:bCs/>
                <w:szCs w:val="22"/>
              </w:rPr>
            </w:pPr>
            <w:r w:rsidRPr="00742FB8">
              <w:rPr>
                <w:rFonts w:cs="Arial"/>
              </w:rPr>
              <w:t>„</w:t>
            </w:r>
            <w:r w:rsidRPr="00742FB8">
              <w:rPr>
                <w:rFonts w:cs="Arial"/>
                <w:bCs/>
                <w:szCs w:val="22"/>
              </w:rPr>
              <w:t xml:space="preserve">Má sa za to, že údaje o Stavenisku podľa tohto </w:t>
            </w:r>
            <w:proofErr w:type="spellStart"/>
            <w:r w:rsidRPr="00742FB8">
              <w:rPr>
                <w:rFonts w:cs="Arial"/>
                <w:bCs/>
                <w:szCs w:val="22"/>
              </w:rPr>
              <w:t>podčlánku</w:t>
            </w:r>
            <w:proofErr w:type="spellEnd"/>
            <w:r w:rsidRPr="00742FB8">
              <w:rPr>
                <w:rFonts w:cs="Arial"/>
                <w:bCs/>
                <w:szCs w:val="22"/>
              </w:rPr>
              <w:t xml:space="preserve"> sú akékoľvek údaje uvedené v Zmluve a ostatné verejne dostupné údaje.</w:t>
            </w:r>
          </w:p>
          <w:p w14:paraId="558A2238" w14:textId="77777777" w:rsidR="00C745D2" w:rsidRPr="00742FB8" w:rsidRDefault="00C745D2" w:rsidP="0083239F">
            <w:pPr>
              <w:jc w:val="both"/>
              <w:rPr>
                <w:rFonts w:cs="Arial"/>
                <w:bCs/>
                <w:szCs w:val="22"/>
              </w:rPr>
            </w:pPr>
          </w:p>
          <w:p w14:paraId="2F4F8FF1" w14:textId="77777777" w:rsidR="00C745D2" w:rsidRPr="005B0752" w:rsidRDefault="00C745D2" w:rsidP="0083239F">
            <w:pPr>
              <w:jc w:val="both"/>
              <w:rPr>
                <w:rFonts w:cs="Arial"/>
                <w:bCs/>
                <w:szCs w:val="22"/>
              </w:rPr>
            </w:pPr>
            <w:r w:rsidRPr="00742FB8">
              <w:rPr>
                <w:rFonts w:cs="Arial"/>
                <w:bCs/>
                <w:szCs w:val="22"/>
              </w:rPr>
              <w:t xml:space="preserve">Zhotoviteľ je zodpovedný za zaobstaranie ďalších údajov a informácií o Stavenisku a ich interpretácií a taktiež je povinný zabezpečiť v rámci projektových prác doplňujúce prieskumy v rozsahu a podrobnostiach vylučujúcich v maximálnej možnej miere nepredvídateľné fyzické podmienky definované </w:t>
            </w:r>
            <w:proofErr w:type="spellStart"/>
            <w:r w:rsidRPr="00742FB8">
              <w:rPr>
                <w:rFonts w:cs="Arial"/>
                <w:bCs/>
                <w:szCs w:val="22"/>
              </w:rPr>
              <w:t>podčlánkom</w:t>
            </w:r>
            <w:proofErr w:type="spellEnd"/>
            <w:r w:rsidRPr="00742FB8">
              <w:rPr>
                <w:rFonts w:cs="Arial"/>
                <w:bCs/>
                <w:szCs w:val="22"/>
              </w:rPr>
              <w:t xml:space="preserve"> 4.12 (</w:t>
            </w:r>
            <w:r w:rsidRPr="00742FB8">
              <w:rPr>
                <w:rFonts w:cs="Arial"/>
                <w:bCs/>
                <w:i/>
                <w:szCs w:val="22"/>
              </w:rPr>
              <w:t>Nepredvídateľné fyzické podmienky</w:t>
            </w:r>
            <w:r w:rsidRPr="005B0752">
              <w:rPr>
                <w:rFonts w:cs="Arial"/>
                <w:bCs/>
                <w:szCs w:val="22"/>
              </w:rPr>
              <w:t>).</w:t>
            </w:r>
          </w:p>
          <w:p w14:paraId="1A51E2F9" w14:textId="77777777" w:rsidR="00C745D2" w:rsidRPr="005B0752" w:rsidRDefault="00C745D2" w:rsidP="0083239F">
            <w:pPr>
              <w:jc w:val="both"/>
              <w:rPr>
                <w:rFonts w:cs="Arial"/>
                <w:bCs/>
                <w:szCs w:val="22"/>
              </w:rPr>
            </w:pPr>
          </w:p>
          <w:p w14:paraId="527D3CCD" w14:textId="77777777" w:rsidR="00C745D2" w:rsidRPr="0074407A" w:rsidRDefault="00C745D2" w:rsidP="0083239F">
            <w:pPr>
              <w:jc w:val="both"/>
              <w:rPr>
                <w:rFonts w:cs="Arial"/>
                <w:bCs/>
                <w:szCs w:val="22"/>
              </w:rPr>
            </w:pPr>
            <w:r w:rsidRPr="00566FC4">
              <w:rPr>
                <w:rFonts w:cs="Arial"/>
                <w:bCs/>
                <w:szCs w:val="22"/>
              </w:rPr>
              <w:t>Ďalšie požiadavky a podrobnosti sú uvedené v</w:t>
            </w:r>
            <w:r w:rsidRPr="0074407A">
              <w:rPr>
                <w:rFonts w:cs="Arial"/>
                <w:bCs/>
                <w:szCs w:val="22"/>
              </w:rPr>
              <w:t> Požiadavkách Objednávateľa a s nimi súvisiacich dokumentoch Zmluvy.“</w:t>
            </w:r>
          </w:p>
          <w:p w14:paraId="29927637" w14:textId="77777777" w:rsidR="00C745D2" w:rsidRPr="000A1C4B" w:rsidRDefault="00C745D2" w:rsidP="0083239F">
            <w:pPr>
              <w:jc w:val="both"/>
              <w:rPr>
                <w:rFonts w:cs="Arial"/>
                <w:bCs/>
              </w:rPr>
            </w:pPr>
          </w:p>
        </w:tc>
      </w:tr>
      <w:tr w:rsidR="00951265" w:rsidRPr="006C2974" w14:paraId="2AE9AD8C" w14:textId="77777777" w:rsidTr="00F670F8">
        <w:trPr>
          <w:gridAfter w:val="1"/>
          <w:wAfter w:w="687" w:type="dxa"/>
        </w:trPr>
        <w:tc>
          <w:tcPr>
            <w:tcW w:w="1384" w:type="dxa"/>
            <w:gridSpan w:val="2"/>
          </w:tcPr>
          <w:p w14:paraId="60CF9CCE" w14:textId="77777777" w:rsidR="00C745D2" w:rsidRPr="00FE4170" w:rsidRDefault="00C745D2" w:rsidP="0083239F">
            <w:pPr>
              <w:pStyle w:val="NoIndent"/>
              <w:jc w:val="both"/>
              <w:rPr>
                <w:rFonts w:ascii="Arial" w:hAnsi="Arial" w:cs="Arial"/>
                <w:b/>
                <w:color w:val="auto"/>
                <w:szCs w:val="22"/>
              </w:rPr>
            </w:pPr>
            <w:r w:rsidRPr="00D977C9">
              <w:rPr>
                <w:rFonts w:ascii="Arial" w:hAnsi="Arial" w:cs="Arial"/>
                <w:b/>
                <w:color w:val="auto"/>
                <w:szCs w:val="22"/>
              </w:rPr>
              <w:t xml:space="preserve">Podčlánok </w:t>
            </w:r>
          </w:p>
          <w:p w14:paraId="17BF83D9"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szCs w:val="22"/>
              </w:rPr>
              <w:t>4.13</w:t>
            </w:r>
          </w:p>
        </w:tc>
        <w:tc>
          <w:tcPr>
            <w:tcW w:w="2472" w:type="dxa"/>
          </w:tcPr>
          <w:p w14:paraId="2931DCB9" w14:textId="77777777" w:rsidR="00C745D2" w:rsidRPr="00A86531" w:rsidRDefault="00C745D2" w:rsidP="0083239F">
            <w:pPr>
              <w:pStyle w:val="NoIndent"/>
              <w:ind w:left="34"/>
              <w:rPr>
                <w:rFonts w:ascii="Arial" w:hAnsi="Arial" w:cs="Arial"/>
                <w:b/>
                <w:color w:val="auto"/>
                <w:szCs w:val="22"/>
              </w:rPr>
            </w:pPr>
            <w:r w:rsidRPr="00A86531">
              <w:rPr>
                <w:rFonts w:ascii="Arial" w:hAnsi="Arial" w:cs="Arial"/>
                <w:b/>
                <w:color w:val="auto"/>
                <w:szCs w:val="22"/>
              </w:rPr>
              <w:t>Prístupové práva a prostriedky Zhotoviteľa</w:t>
            </w:r>
          </w:p>
        </w:tc>
        <w:tc>
          <w:tcPr>
            <w:tcW w:w="5750" w:type="dxa"/>
            <w:gridSpan w:val="2"/>
          </w:tcPr>
          <w:p w14:paraId="78ED6438" w14:textId="77777777" w:rsidR="00C745D2" w:rsidRPr="00F07B96" w:rsidRDefault="00C745D2" w:rsidP="0083239F">
            <w:pPr>
              <w:pStyle w:val="NoIndent"/>
              <w:jc w:val="both"/>
              <w:rPr>
                <w:rFonts w:ascii="Arial" w:hAnsi="Arial" w:cs="Arial"/>
                <w:bCs/>
                <w:color w:val="auto"/>
              </w:rPr>
            </w:pPr>
            <w:r w:rsidRPr="00F07B96">
              <w:rPr>
                <w:rFonts w:ascii="Arial" w:hAnsi="Arial" w:cs="Arial"/>
                <w:bCs/>
                <w:color w:val="auto"/>
              </w:rPr>
              <w:t xml:space="preserve">Na konci tohto </w:t>
            </w:r>
            <w:proofErr w:type="spellStart"/>
            <w:r w:rsidRPr="00F07B96">
              <w:rPr>
                <w:rFonts w:ascii="Arial" w:hAnsi="Arial" w:cs="Arial"/>
                <w:bCs/>
                <w:color w:val="auto"/>
              </w:rPr>
              <w:t>podčlánku</w:t>
            </w:r>
            <w:proofErr w:type="spellEnd"/>
            <w:r w:rsidRPr="00F07B96">
              <w:rPr>
                <w:rFonts w:ascii="Arial" w:hAnsi="Arial" w:cs="Arial"/>
                <w:bCs/>
                <w:color w:val="auto"/>
              </w:rPr>
              <w:t xml:space="preserve"> vložte:</w:t>
            </w:r>
          </w:p>
          <w:p w14:paraId="462AAF54" w14:textId="77777777" w:rsidR="00C745D2" w:rsidRPr="00742FB8" w:rsidRDefault="00C745D2" w:rsidP="0083239F">
            <w:pPr>
              <w:rPr>
                <w:rFonts w:cs="Arial"/>
              </w:rPr>
            </w:pPr>
          </w:p>
          <w:p w14:paraId="6E951470" w14:textId="77777777" w:rsidR="00F9566D" w:rsidRPr="00742FB8" w:rsidRDefault="00C745D2" w:rsidP="0083239F">
            <w:pPr>
              <w:jc w:val="both"/>
              <w:rPr>
                <w:rFonts w:cs="Arial"/>
              </w:rPr>
            </w:pPr>
            <w:r w:rsidRPr="00742FB8">
              <w:rPr>
                <w:rFonts w:cs="Arial"/>
              </w:rPr>
              <w:t>„</w:t>
            </w:r>
            <w:r w:rsidRPr="00742FB8">
              <w:rPr>
                <w:rFonts w:cs="Arial"/>
                <w:bCs/>
                <w:szCs w:val="22"/>
              </w:rPr>
              <w:t xml:space="preserve">Zhotoviteľ je povinný dodržiavať všetky jeho a jemu známe dohody Objednávateľa s majiteľmi používaných pozemkov pri realizácii Diela a zároveň je povinný konať v súlade s týmto </w:t>
            </w:r>
            <w:proofErr w:type="spellStart"/>
            <w:r w:rsidRPr="00742FB8">
              <w:rPr>
                <w:rFonts w:cs="Arial"/>
                <w:bCs/>
                <w:szCs w:val="22"/>
              </w:rPr>
              <w:t>podčlánkom</w:t>
            </w:r>
            <w:proofErr w:type="spellEnd"/>
            <w:r w:rsidRPr="00742FB8">
              <w:rPr>
                <w:rFonts w:cs="Arial"/>
                <w:bCs/>
                <w:szCs w:val="22"/>
              </w:rPr>
              <w:t>. Zhotoviteľovi budú, na požiadanie, p</w:t>
            </w:r>
            <w:r w:rsidR="00F9566D" w:rsidRPr="00742FB8">
              <w:rPr>
                <w:rFonts w:cs="Arial"/>
                <w:bCs/>
                <w:szCs w:val="22"/>
              </w:rPr>
              <w:t>oskytnuté kópie takýchto dohôd.“</w:t>
            </w:r>
          </w:p>
          <w:p w14:paraId="683DEE3E" w14:textId="77777777" w:rsidR="00C745D2" w:rsidRPr="00742FB8" w:rsidRDefault="00C745D2" w:rsidP="0083239F">
            <w:pPr>
              <w:jc w:val="both"/>
              <w:rPr>
                <w:rFonts w:cs="Arial"/>
              </w:rPr>
            </w:pPr>
          </w:p>
        </w:tc>
      </w:tr>
      <w:tr w:rsidR="00951265" w:rsidRPr="006C2974" w14:paraId="567D07AC" w14:textId="77777777" w:rsidTr="00F670F8">
        <w:trPr>
          <w:gridAfter w:val="1"/>
          <w:wAfter w:w="687" w:type="dxa"/>
          <w:trHeight w:val="6580"/>
        </w:trPr>
        <w:tc>
          <w:tcPr>
            <w:tcW w:w="1384" w:type="dxa"/>
            <w:gridSpan w:val="2"/>
          </w:tcPr>
          <w:p w14:paraId="61B39259" w14:textId="77777777" w:rsidR="00C745D2" w:rsidRPr="00FB322C" w:rsidRDefault="00C745D2" w:rsidP="0083239F">
            <w:pPr>
              <w:pStyle w:val="NoIndent"/>
              <w:jc w:val="both"/>
              <w:rPr>
                <w:rFonts w:ascii="Arial" w:hAnsi="Arial" w:cs="Arial"/>
                <w:b/>
                <w:color w:val="auto"/>
                <w:szCs w:val="22"/>
              </w:rPr>
            </w:pPr>
            <w:r w:rsidRPr="00D977C9">
              <w:rPr>
                <w:rFonts w:ascii="Arial" w:hAnsi="Arial" w:cs="Arial"/>
                <w:b/>
                <w:color w:val="auto"/>
                <w:szCs w:val="22"/>
              </w:rPr>
              <w:lastRenderedPageBreak/>
              <w:t>Podčlán</w:t>
            </w:r>
            <w:r w:rsidRPr="00FE4170">
              <w:rPr>
                <w:rFonts w:ascii="Arial" w:hAnsi="Arial" w:cs="Arial"/>
                <w:b/>
                <w:color w:val="auto"/>
                <w:szCs w:val="22"/>
              </w:rPr>
              <w:t xml:space="preserve">ok </w:t>
            </w:r>
          </w:p>
          <w:p w14:paraId="41024CE7" w14:textId="77777777" w:rsidR="00C745D2" w:rsidRPr="00A86531" w:rsidRDefault="00C745D2" w:rsidP="0083239F">
            <w:pPr>
              <w:pStyle w:val="NoIndent"/>
              <w:jc w:val="both"/>
              <w:rPr>
                <w:rFonts w:ascii="Arial" w:hAnsi="Arial" w:cs="Arial"/>
                <w:b/>
                <w:color w:val="auto"/>
                <w:szCs w:val="22"/>
              </w:rPr>
            </w:pPr>
            <w:r w:rsidRPr="00FB322C">
              <w:rPr>
                <w:rFonts w:ascii="Arial" w:hAnsi="Arial" w:cs="Arial"/>
                <w:b/>
                <w:color w:val="auto"/>
                <w:szCs w:val="22"/>
              </w:rPr>
              <w:t>4.15</w:t>
            </w:r>
          </w:p>
        </w:tc>
        <w:tc>
          <w:tcPr>
            <w:tcW w:w="2472" w:type="dxa"/>
          </w:tcPr>
          <w:p w14:paraId="104D1B54" w14:textId="77777777" w:rsidR="00C745D2" w:rsidRPr="00F07B96" w:rsidRDefault="00C745D2" w:rsidP="0083239F">
            <w:pPr>
              <w:pStyle w:val="NoIndent"/>
              <w:ind w:left="34"/>
              <w:rPr>
                <w:rFonts w:ascii="Arial" w:hAnsi="Arial" w:cs="Arial"/>
                <w:b/>
                <w:color w:val="auto"/>
                <w:szCs w:val="22"/>
              </w:rPr>
            </w:pPr>
            <w:r w:rsidRPr="00F07B96">
              <w:rPr>
                <w:rFonts w:ascii="Arial" w:hAnsi="Arial" w:cs="Arial"/>
                <w:b/>
                <w:color w:val="auto"/>
                <w:szCs w:val="22"/>
              </w:rPr>
              <w:t>Prístupové cesty</w:t>
            </w:r>
          </w:p>
        </w:tc>
        <w:tc>
          <w:tcPr>
            <w:tcW w:w="5750" w:type="dxa"/>
            <w:gridSpan w:val="2"/>
          </w:tcPr>
          <w:p w14:paraId="791E1E15" w14:textId="77777777" w:rsidR="00C745D2" w:rsidRDefault="00C745D2" w:rsidP="0083239F">
            <w:pPr>
              <w:pStyle w:val="NoIndent"/>
              <w:jc w:val="both"/>
              <w:rPr>
                <w:rFonts w:ascii="Arial" w:hAnsi="Arial" w:cs="Arial"/>
                <w:bCs/>
                <w:color w:val="auto"/>
              </w:rPr>
            </w:pPr>
            <w:r w:rsidRPr="00742FB8">
              <w:rPr>
                <w:rFonts w:ascii="Arial" w:hAnsi="Arial" w:cs="Arial"/>
                <w:bCs/>
                <w:color w:val="auto"/>
              </w:rPr>
              <w:t>Za text prvého odseku „Toto úsilie zahŕňa správne používanie vhodných vozidiel a trás“ vložte nasledujúci text:</w:t>
            </w:r>
          </w:p>
          <w:p w14:paraId="13751127" w14:textId="77777777" w:rsidR="007D13AB" w:rsidRPr="007D13AB" w:rsidRDefault="007D13AB" w:rsidP="00AB1B23"/>
          <w:p w14:paraId="0D1FD306" w14:textId="77777777" w:rsidR="00C745D2" w:rsidRDefault="00C745D2" w:rsidP="0083239F">
            <w:pPr>
              <w:pStyle w:val="NoIndent"/>
              <w:jc w:val="both"/>
              <w:rPr>
                <w:rFonts w:ascii="Arial" w:hAnsi="Arial" w:cs="Arial"/>
                <w:bCs/>
                <w:color w:val="auto"/>
              </w:rPr>
            </w:pPr>
            <w:r w:rsidRPr="00742FB8">
              <w:rPr>
                <w:rFonts w:ascii="Arial" w:hAnsi="Arial" w:cs="Arial"/>
                <w:bCs/>
                <w:color w:val="auto"/>
              </w:rPr>
              <w:t>„na základe dojednania stavebnej dopravy v spolupráci s dotknutými obcami</w:t>
            </w:r>
            <w:r w:rsidR="00D76BC8" w:rsidRPr="00742FB8">
              <w:rPr>
                <w:rFonts w:ascii="Arial" w:hAnsi="Arial" w:cs="Arial"/>
              </w:rPr>
              <w:t>/</w:t>
            </w:r>
            <w:r w:rsidR="00D76BC8" w:rsidRPr="00D977C9">
              <w:rPr>
                <w:rFonts w:ascii="Arial" w:hAnsi="Arial" w:cs="Arial"/>
                <w:bCs/>
                <w:color w:val="auto"/>
              </w:rPr>
              <w:t>majiteľmi/správcami priľahlých komunikácií.</w:t>
            </w:r>
            <w:r w:rsidRPr="00FE4170">
              <w:rPr>
                <w:rFonts w:ascii="Arial" w:hAnsi="Arial" w:cs="Arial"/>
                <w:bCs/>
                <w:color w:val="auto"/>
              </w:rPr>
              <w:t>“</w:t>
            </w:r>
          </w:p>
          <w:p w14:paraId="18EF3618" w14:textId="77777777" w:rsidR="007D13AB" w:rsidRPr="007D13AB" w:rsidRDefault="007D13AB" w:rsidP="00AB1B23"/>
          <w:p w14:paraId="2BFAF0F1" w14:textId="77777777" w:rsidR="00C745D2" w:rsidRDefault="00C745D2" w:rsidP="0083239F">
            <w:pPr>
              <w:pStyle w:val="NoIndent"/>
              <w:jc w:val="both"/>
              <w:rPr>
                <w:rFonts w:ascii="Arial" w:hAnsi="Arial" w:cs="Arial"/>
                <w:bCs/>
                <w:color w:val="auto"/>
              </w:rPr>
            </w:pPr>
            <w:r w:rsidRPr="00FB322C">
              <w:rPr>
                <w:rFonts w:ascii="Arial" w:hAnsi="Arial" w:cs="Arial"/>
                <w:bCs/>
                <w:color w:val="auto"/>
              </w:rPr>
              <w:t xml:space="preserve">Na konci tohto </w:t>
            </w:r>
            <w:proofErr w:type="spellStart"/>
            <w:r w:rsidRPr="00FB322C">
              <w:rPr>
                <w:rFonts w:ascii="Arial" w:hAnsi="Arial" w:cs="Arial"/>
                <w:bCs/>
                <w:color w:val="auto"/>
              </w:rPr>
              <w:t>podčlánku</w:t>
            </w:r>
            <w:proofErr w:type="spellEnd"/>
            <w:r w:rsidRPr="00FB322C">
              <w:rPr>
                <w:rFonts w:ascii="Arial" w:hAnsi="Arial" w:cs="Arial"/>
                <w:bCs/>
                <w:color w:val="auto"/>
              </w:rPr>
              <w:t xml:space="preserve"> vložte:</w:t>
            </w:r>
          </w:p>
          <w:p w14:paraId="54FA0632" w14:textId="77777777" w:rsidR="007D13AB" w:rsidRPr="007D13AB" w:rsidRDefault="007D13AB" w:rsidP="00AB1B23"/>
          <w:p w14:paraId="16CC924B" w14:textId="77777777" w:rsidR="00C745D2" w:rsidRPr="00742FB8" w:rsidRDefault="00C745D2" w:rsidP="0083239F">
            <w:pPr>
              <w:pStyle w:val="NoIndent"/>
              <w:jc w:val="both"/>
              <w:rPr>
                <w:rFonts w:ascii="Arial" w:hAnsi="Arial" w:cs="Arial"/>
                <w:bCs/>
                <w:color w:val="auto"/>
              </w:rPr>
            </w:pPr>
            <w:r w:rsidRPr="00F07B96">
              <w:rPr>
                <w:rFonts w:ascii="Arial" w:hAnsi="Arial" w:cs="Arial"/>
                <w:bCs/>
                <w:color w:val="auto"/>
              </w:rPr>
              <w:t xml:space="preserve">„Za zriadenie, udržiavanie </w:t>
            </w:r>
            <w:r w:rsidRPr="00742FB8">
              <w:rPr>
                <w:rFonts w:ascii="Arial" w:hAnsi="Arial" w:cs="Arial"/>
                <w:bCs/>
                <w:color w:val="auto"/>
              </w:rPr>
              <w:t>a zrušenie akýchkoľvek prístupových ciest potrebných počas realizácie Diela je zodpovedný Zhotoviteľ.</w:t>
            </w:r>
          </w:p>
          <w:p w14:paraId="411510D3" w14:textId="77777777" w:rsidR="00C745D2" w:rsidRPr="00742FB8" w:rsidRDefault="00C745D2" w:rsidP="0083239F">
            <w:pPr>
              <w:pStyle w:val="NoIndent"/>
              <w:jc w:val="both"/>
              <w:rPr>
                <w:rFonts w:ascii="Arial" w:hAnsi="Arial" w:cs="Arial"/>
                <w:bCs/>
                <w:color w:val="auto"/>
                <w:szCs w:val="24"/>
              </w:rPr>
            </w:pPr>
            <w:r w:rsidRPr="00742FB8">
              <w:rPr>
                <w:rFonts w:ascii="Arial" w:hAnsi="Arial" w:cs="Arial"/>
                <w:bCs/>
                <w:color w:val="auto"/>
                <w:szCs w:val="24"/>
              </w:rPr>
              <w:t>Pred začatím prác je Zhotoviteľ povinný pripraviť a predložiť Stavebnotechnickému dozoru dokumentáciu skutočného stavu (</w:t>
            </w:r>
            <w:proofErr w:type="spellStart"/>
            <w:r w:rsidRPr="00742FB8">
              <w:rPr>
                <w:rFonts w:ascii="Arial" w:hAnsi="Arial" w:cs="Arial"/>
                <w:bCs/>
                <w:color w:val="auto"/>
                <w:szCs w:val="24"/>
              </w:rPr>
              <w:t>pasport</w:t>
            </w:r>
            <w:proofErr w:type="spellEnd"/>
            <w:r w:rsidRPr="00742FB8">
              <w:rPr>
                <w:rFonts w:ascii="Arial" w:hAnsi="Arial" w:cs="Arial"/>
                <w:bCs/>
                <w:color w:val="auto"/>
                <w:szCs w:val="24"/>
              </w:rPr>
              <w:t xml:space="preserve">) ním používaných prístupových ciest a priľahlých nehnuteľností. </w:t>
            </w:r>
          </w:p>
          <w:p w14:paraId="603356BA" w14:textId="77777777" w:rsidR="00C745D2" w:rsidRPr="00742FB8" w:rsidRDefault="00C745D2" w:rsidP="0083239F">
            <w:pPr>
              <w:pStyle w:val="NoIndent"/>
              <w:jc w:val="both"/>
              <w:rPr>
                <w:rFonts w:ascii="Arial" w:hAnsi="Arial" w:cs="Arial"/>
                <w:bCs/>
                <w:color w:val="auto"/>
                <w:szCs w:val="24"/>
              </w:rPr>
            </w:pPr>
            <w:r w:rsidRPr="00742FB8">
              <w:rPr>
                <w:rFonts w:ascii="Arial" w:hAnsi="Arial" w:cs="Arial"/>
                <w:bCs/>
                <w:color w:val="auto"/>
                <w:szCs w:val="24"/>
              </w:rPr>
              <w:t>Po ukončení užívania týchto prístupových ciest Zhotoviteľom, Stavebnotechnický dozor  za účasti a súčinnosti  Zhotoviteľa a správcov/vlastníkov určí bez zbytočného odkladu prípadné poškodenie prístupových ciest a priľahlých nehnuteľností ako aj potrebný rozsah opráv na ich uvedenie do pôvodného stavu.</w:t>
            </w:r>
          </w:p>
          <w:p w14:paraId="2C9302E0" w14:textId="77777777" w:rsidR="00C745D2" w:rsidRPr="00742FB8" w:rsidRDefault="00C745D2" w:rsidP="0083239F">
            <w:pPr>
              <w:rPr>
                <w:rFonts w:cs="Arial"/>
              </w:rPr>
            </w:pPr>
          </w:p>
          <w:p w14:paraId="1EE21508" w14:textId="77777777" w:rsidR="00C745D2" w:rsidRDefault="00C745D2" w:rsidP="0083239F">
            <w:pPr>
              <w:jc w:val="both"/>
              <w:rPr>
                <w:rFonts w:cs="Arial"/>
                <w:bCs/>
                <w:szCs w:val="24"/>
              </w:rPr>
            </w:pPr>
            <w:r w:rsidRPr="00742FB8">
              <w:rPr>
                <w:rFonts w:cs="Arial"/>
                <w:bCs/>
                <w:szCs w:val="24"/>
              </w:rPr>
              <w:t xml:space="preserve">Ďalšie doplňujúce podrobnosti sú uvedené v Požiadavkách Objednávateľa a v Dokumentácii poskytnutej Objednávateľom.“ </w:t>
            </w:r>
          </w:p>
          <w:p w14:paraId="624D9C96" w14:textId="77777777" w:rsidR="007D13AB" w:rsidRPr="005B0752" w:rsidRDefault="007D13AB" w:rsidP="0083239F">
            <w:pPr>
              <w:jc w:val="both"/>
              <w:rPr>
                <w:rFonts w:cs="Arial"/>
              </w:rPr>
            </w:pPr>
          </w:p>
        </w:tc>
      </w:tr>
      <w:tr w:rsidR="00951265" w:rsidRPr="006C2974" w14:paraId="18125EEB" w14:textId="77777777" w:rsidTr="00F670F8">
        <w:trPr>
          <w:gridAfter w:val="1"/>
          <w:wAfter w:w="687" w:type="dxa"/>
          <w:trHeight w:val="1304"/>
        </w:trPr>
        <w:tc>
          <w:tcPr>
            <w:tcW w:w="1384" w:type="dxa"/>
            <w:gridSpan w:val="2"/>
          </w:tcPr>
          <w:p w14:paraId="159C41E1" w14:textId="77777777" w:rsidR="00C745D2" w:rsidRPr="00FE4170" w:rsidRDefault="00C745D2" w:rsidP="0083239F">
            <w:pPr>
              <w:pStyle w:val="NoIndent"/>
              <w:jc w:val="both"/>
              <w:rPr>
                <w:rFonts w:ascii="Arial" w:hAnsi="Arial" w:cs="Arial"/>
                <w:b/>
                <w:color w:val="auto"/>
                <w:szCs w:val="22"/>
              </w:rPr>
            </w:pPr>
            <w:r w:rsidRPr="00D977C9">
              <w:rPr>
                <w:rFonts w:ascii="Arial" w:hAnsi="Arial" w:cs="Arial"/>
                <w:b/>
                <w:color w:val="auto"/>
                <w:szCs w:val="22"/>
              </w:rPr>
              <w:t>Podčlánok 4.18</w:t>
            </w:r>
          </w:p>
        </w:tc>
        <w:tc>
          <w:tcPr>
            <w:tcW w:w="2472" w:type="dxa"/>
          </w:tcPr>
          <w:p w14:paraId="269819E6" w14:textId="77777777" w:rsidR="00C745D2" w:rsidRPr="00FB322C" w:rsidRDefault="00C745D2" w:rsidP="0083239F">
            <w:pPr>
              <w:pStyle w:val="NoIndent"/>
              <w:ind w:left="34"/>
              <w:rPr>
                <w:rFonts w:ascii="Arial" w:hAnsi="Arial" w:cs="Arial"/>
                <w:b/>
                <w:color w:val="auto"/>
                <w:szCs w:val="22"/>
              </w:rPr>
            </w:pPr>
            <w:r w:rsidRPr="00FB322C">
              <w:rPr>
                <w:rFonts w:ascii="Arial" w:hAnsi="Arial" w:cs="Arial"/>
                <w:b/>
                <w:color w:val="auto"/>
                <w:szCs w:val="22"/>
              </w:rPr>
              <w:t>Ochrana životného prostredia</w:t>
            </w:r>
          </w:p>
        </w:tc>
        <w:tc>
          <w:tcPr>
            <w:tcW w:w="5750" w:type="dxa"/>
            <w:gridSpan w:val="2"/>
          </w:tcPr>
          <w:p w14:paraId="34265922" w14:textId="77777777" w:rsidR="00C745D2" w:rsidRPr="00D977C9" w:rsidRDefault="00C745D2" w:rsidP="0083239F">
            <w:pPr>
              <w:jc w:val="both"/>
              <w:rPr>
                <w:rFonts w:cs="Arial"/>
              </w:rPr>
            </w:pPr>
            <w:r w:rsidRPr="00A86531">
              <w:rPr>
                <w:rFonts w:cs="Arial"/>
              </w:rPr>
              <w:t>Na konc</w:t>
            </w:r>
            <w:r w:rsidRPr="00F07B96">
              <w:rPr>
                <w:rFonts w:cs="Arial"/>
              </w:rPr>
              <w:t xml:space="preserve">i </w:t>
            </w:r>
            <w:proofErr w:type="spellStart"/>
            <w:r w:rsidRPr="00F07B96">
              <w:rPr>
                <w:rFonts w:cs="Arial"/>
              </w:rPr>
              <w:t>podčlánku</w:t>
            </w:r>
            <w:proofErr w:type="spellEnd"/>
            <w:r w:rsidRPr="00F07B96">
              <w:rPr>
                <w:rFonts w:cs="Arial"/>
              </w:rPr>
              <w:t xml:space="preserve"> vložte nasledovný text:</w:t>
            </w:r>
          </w:p>
          <w:p w14:paraId="3E363941" w14:textId="77777777" w:rsidR="00C745D2" w:rsidRPr="00FE4170" w:rsidRDefault="00C745D2" w:rsidP="0083239F">
            <w:pPr>
              <w:jc w:val="both"/>
              <w:rPr>
                <w:rFonts w:cs="Arial"/>
              </w:rPr>
            </w:pPr>
          </w:p>
          <w:p w14:paraId="413F4C87" w14:textId="77777777" w:rsidR="00C745D2" w:rsidRPr="00FB322C" w:rsidRDefault="00C745D2" w:rsidP="0083239F">
            <w:pPr>
              <w:jc w:val="both"/>
              <w:rPr>
                <w:rFonts w:cs="Arial"/>
              </w:rPr>
            </w:pPr>
            <w:r w:rsidRPr="00FB322C">
              <w:rPr>
                <w:rFonts w:cs="Arial"/>
              </w:rPr>
              <w:t>“Objednávateľ má nárok na zaplatenie zmluvnej pokuty v nasledovných prípadoch porušenia povinností Zhotoviteľa:</w:t>
            </w:r>
          </w:p>
          <w:p w14:paraId="3467AFAF" w14:textId="77777777" w:rsidR="00C745D2" w:rsidRPr="00A86531" w:rsidRDefault="00C745D2" w:rsidP="0083239F">
            <w:pPr>
              <w:ind w:left="851"/>
              <w:jc w:val="both"/>
              <w:rPr>
                <w:rFonts w:cs="Arial"/>
              </w:rPr>
            </w:pPr>
          </w:p>
          <w:p w14:paraId="08CBA1D9" w14:textId="77777777" w:rsidR="00C745D2" w:rsidRPr="00742FB8" w:rsidRDefault="00C745D2" w:rsidP="0083239F">
            <w:pPr>
              <w:pStyle w:val="Odsekzoznamu"/>
              <w:numPr>
                <w:ilvl w:val="0"/>
                <w:numId w:val="32"/>
              </w:numPr>
              <w:spacing w:after="0" w:line="240" w:lineRule="auto"/>
              <w:ind w:left="680" w:hanging="680"/>
              <w:jc w:val="both"/>
              <w:rPr>
                <w:rFonts w:ascii="Arial" w:hAnsi="Arial" w:cs="Arial"/>
              </w:rPr>
            </w:pPr>
            <w:r w:rsidRPr="00F07B96">
              <w:rPr>
                <w:rFonts w:ascii="Arial" w:hAnsi="Arial" w:cs="Arial"/>
              </w:rPr>
              <w:t>nedostatočné udržiavanie čistoty spevnených komunikácii v miestach, na ktoré vychádzajú vozidlá stavby z</w:t>
            </w:r>
            <w:r w:rsidRPr="00742FB8">
              <w:rPr>
                <w:rFonts w:ascii="Arial" w:hAnsi="Arial" w:cs="Arial"/>
              </w:rPr>
              <w:t xml:space="preserve">o Staveniska, a to za každé zistenie porušenie zdokumentované v Stavebnom denníku vo výške 100,- EUR (slovom sto </w:t>
            </w:r>
            <w:r w:rsidR="00DA73F9" w:rsidRPr="00742FB8">
              <w:rPr>
                <w:rFonts w:ascii="Arial" w:hAnsi="Arial" w:cs="Arial"/>
              </w:rPr>
              <w:t>eur</w:t>
            </w:r>
            <w:r w:rsidRPr="00742FB8">
              <w:rPr>
                <w:rFonts w:ascii="Arial" w:hAnsi="Arial" w:cs="Arial"/>
              </w:rPr>
              <w:t xml:space="preserve">), </w:t>
            </w:r>
          </w:p>
          <w:p w14:paraId="070CAA13" w14:textId="77777777" w:rsidR="00C745D2" w:rsidRPr="00742FB8" w:rsidRDefault="00C745D2" w:rsidP="0083239F">
            <w:pPr>
              <w:pStyle w:val="Odsekzoznamu"/>
              <w:numPr>
                <w:ilvl w:val="0"/>
                <w:numId w:val="32"/>
              </w:numPr>
              <w:spacing w:after="0" w:line="240" w:lineRule="auto"/>
              <w:ind w:left="680" w:hanging="680"/>
              <w:jc w:val="both"/>
              <w:rPr>
                <w:rFonts w:ascii="Arial" w:hAnsi="Arial" w:cs="Arial"/>
              </w:rPr>
            </w:pPr>
            <w:r w:rsidRPr="00742FB8">
              <w:rPr>
                <w:rFonts w:ascii="Arial" w:hAnsi="Arial" w:cs="Arial"/>
              </w:rPr>
              <w:t xml:space="preserve">povinnosť kropiť spevnené komunikácie, ktoré sú využívané vozidlami stavby na prevoz násypového/vyťaženého materiálu a nachádzajú sa do 200 m od obydlí, v intervale najmenej  1x za hodinu, a to za každé zistené porušenie vo výške 100,- EUR (slovom sto </w:t>
            </w:r>
            <w:r w:rsidR="00DA73F9" w:rsidRPr="00742FB8">
              <w:rPr>
                <w:rFonts w:ascii="Arial" w:hAnsi="Arial" w:cs="Arial"/>
              </w:rPr>
              <w:t>eur</w:t>
            </w:r>
            <w:r w:rsidRPr="00742FB8">
              <w:rPr>
                <w:rFonts w:ascii="Arial" w:hAnsi="Arial" w:cs="Arial"/>
              </w:rPr>
              <w:t>). Uvedená povinnosť sa vzťahuje na dni, keď sa za predchádzajúcich 24h nevyskytli v danom území zrážky,</w:t>
            </w:r>
          </w:p>
          <w:p w14:paraId="0BE53CC6" w14:textId="697C2AB9" w:rsidR="007D13AB" w:rsidRDefault="00C745D2" w:rsidP="0083239F">
            <w:pPr>
              <w:pStyle w:val="Odsekzoznamu"/>
              <w:numPr>
                <w:ilvl w:val="0"/>
                <w:numId w:val="32"/>
              </w:numPr>
              <w:spacing w:after="0" w:line="240" w:lineRule="auto"/>
              <w:ind w:left="680" w:hanging="680"/>
              <w:jc w:val="both"/>
              <w:rPr>
                <w:rFonts w:ascii="Arial" w:hAnsi="Arial" w:cs="Arial"/>
              </w:rPr>
            </w:pPr>
            <w:r w:rsidRPr="005B0752">
              <w:rPr>
                <w:rFonts w:ascii="Arial" w:hAnsi="Arial" w:cs="Arial"/>
              </w:rPr>
              <w:t xml:space="preserve">porušenie predpisov v oblasti ochrany životného prostredia zdokumentované v Stavebnom denníku, a to za každé porušenie vo výške 200,- EUR (slovom dvesto </w:t>
            </w:r>
            <w:r w:rsidR="00DA73F9" w:rsidRPr="00E64C36">
              <w:rPr>
                <w:rFonts w:ascii="Arial" w:hAnsi="Arial" w:cs="Arial"/>
              </w:rPr>
              <w:t>eur</w:t>
            </w:r>
            <w:r w:rsidRPr="00E64C36">
              <w:rPr>
                <w:rFonts w:ascii="Arial" w:hAnsi="Arial" w:cs="Arial"/>
              </w:rPr>
              <w:t>)</w:t>
            </w:r>
            <w:r w:rsidR="008809B1">
              <w:rPr>
                <w:rFonts w:ascii="Arial" w:hAnsi="Arial" w:cs="Arial"/>
              </w:rPr>
              <w:t>,</w:t>
            </w:r>
          </w:p>
          <w:p w14:paraId="53928D17" w14:textId="19586BF6" w:rsidR="008809B1" w:rsidRDefault="008809B1" w:rsidP="008809B1">
            <w:pPr>
              <w:pStyle w:val="Odsekzoznamu"/>
              <w:numPr>
                <w:ilvl w:val="0"/>
                <w:numId w:val="32"/>
              </w:numPr>
              <w:spacing w:after="0" w:line="240" w:lineRule="auto"/>
              <w:ind w:left="680" w:hanging="680"/>
              <w:jc w:val="both"/>
              <w:rPr>
                <w:rFonts w:ascii="Arial" w:hAnsi="Arial" w:cs="Arial"/>
              </w:rPr>
            </w:pPr>
            <w:r>
              <w:rPr>
                <w:rFonts w:ascii="Arial" w:hAnsi="Arial" w:cs="Arial"/>
              </w:rPr>
              <w:t>porušenie technologických postupov</w:t>
            </w:r>
            <w:r w:rsidRPr="00E23F44">
              <w:rPr>
                <w:rFonts w:ascii="Arial" w:hAnsi="Arial" w:cs="Arial"/>
              </w:rPr>
              <w:t xml:space="preserve"> výstavby, </w:t>
            </w:r>
            <w:r>
              <w:rPr>
                <w:rFonts w:ascii="Arial" w:hAnsi="Arial" w:cs="Arial"/>
              </w:rPr>
              <w:t>zabezpečujúcich prevenciu</w:t>
            </w:r>
            <w:r w:rsidRPr="00E23F44">
              <w:rPr>
                <w:rFonts w:ascii="Arial" w:hAnsi="Arial" w:cs="Arial"/>
              </w:rPr>
              <w:t xml:space="preserve"> ekologického dopadu nadmerného hluku, prachu, vibrácií atď. na </w:t>
            </w:r>
            <w:r w:rsidRPr="00E23F44">
              <w:rPr>
                <w:rFonts w:ascii="Arial" w:hAnsi="Arial" w:cs="Arial"/>
              </w:rPr>
              <w:lastRenderedPageBreak/>
              <w:t>pracovníkov, miestnych obyvateľov, a pod.</w:t>
            </w:r>
            <w:r>
              <w:rPr>
                <w:rFonts w:ascii="Arial" w:hAnsi="Arial" w:cs="Arial"/>
              </w:rPr>
              <w:t xml:space="preserve">, </w:t>
            </w:r>
            <w:r w:rsidR="00DF23AC">
              <w:rPr>
                <w:rFonts w:ascii="Arial" w:hAnsi="Arial" w:cs="Arial"/>
              </w:rPr>
              <w:t>(</w:t>
            </w:r>
            <w:r>
              <w:rPr>
                <w:rFonts w:ascii="Arial" w:hAnsi="Arial" w:cs="Arial"/>
              </w:rPr>
              <w:t>pričom uvedené p</w:t>
            </w:r>
            <w:r w:rsidRPr="00E23F44">
              <w:rPr>
                <w:rFonts w:ascii="Arial" w:hAnsi="Arial" w:cs="Arial"/>
              </w:rPr>
              <w:t>reventívne opatrenia budú realizované aj pozdĺž prepravných trás</w:t>
            </w:r>
            <w:r w:rsidR="00DF23AC">
              <w:rPr>
                <w:rFonts w:ascii="Arial" w:hAnsi="Arial" w:cs="Arial"/>
              </w:rPr>
              <w:t xml:space="preserve">), </w:t>
            </w:r>
            <w:r w:rsidRPr="000C5E73">
              <w:rPr>
                <w:rFonts w:ascii="Arial" w:hAnsi="Arial" w:cs="Arial"/>
              </w:rPr>
              <w:t>a to za každé porušenie vo výške 200,- EUR (slovom dvesto eur)</w:t>
            </w:r>
          </w:p>
          <w:p w14:paraId="5B7FE90D" w14:textId="0C495084" w:rsidR="008809B1" w:rsidRPr="008809B1" w:rsidRDefault="008809B1" w:rsidP="008809B1">
            <w:pPr>
              <w:pStyle w:val="Odsekzoznamu"/>
              <w:numPr>
                <w:ilvl w:val="0"/>
                <w:numId w:val="32"/>
              </w:numPr>
              <w:spacing w:after="0" w:line="240" w:lineRule="auto"/>
              <w:ind w:left="712" w:hanging="709"/>
              <w:jc w:val="both"/>
              <w:rPr>
                <w:rFonts w:ascii="Arial" w:hAnsi="Arial" w:cs="Arial"/>
              </w:rPr>
            </w:pPr>
            <w:r>
              <w:rPr>
                <w:rFonts w:ascii="Arial" w:hAnsi="Arial" w:cs="Arial"/>
              </w:rPr>
              <w:t xml:space="preserve">porušenie povinnosti vyplývajúcich Zhotoviteľovi z bodu </w:t>
            </w:r>
            <w:r w:rsidR="00DF23AC">
              <w:rPr>
                <w:rFonts w:ascii="Arial" w:hAnsi="Arial" w:cs="Arial"/>
              </w:rPr>
              <w:t>3.7.2 časti 1 Z</w:t>
            </w:r>
            <w:r>
              <w:rPr>
                <w:rFonts w:ascii="Arial" w:hAnsi="Arial" w:cs="Arial"/>
              </w:rPr>
              <w:t xml:space="preserve">väzku 3 Zmluvy, </w:t>
            </w:r>
            <w:r w:rsidRPr="000C5E73">
              <w:rPr>
                <w:rFonts w:ascii="Arial" w:hAnsi="Arial" w:cs="Arial"/>
              </w:rPr>
              <w:t>a to za každé porušenie vo výške 200,- EUR (slovom dvesto eur)</w:t>
            </w:r>
            <w:r>
              <w:rPr>
                <w:rFonts w:ascii="Arial" w:hAnsi="Arial" w:cs="Arial"/>
              </w:rPr>
              <w:t>.</w:t>
            </w:r>
          </w:p>
          <w:p w14:paraId="74592F4D" w14:textId="58FA606B" w:rsidR="00C745D2" w:rsidRPr="00E64C36" w:rsidRDefault="00C745D2" w:rsidP="00AB1B23">
            <w:pPr>
              <w:pStyle w:val="Odsekzoznamu"/>
              <w:spacing w:after="0" w:line="240" w:lineRule="auto"/>
              <w:ind w:left="680"/>
              <w:jc w:val="both"/>
              <w:rPr>
                <w:rFonts w:ascii="Arial" w:hAnsi="Arial" w:cs="Arial"/>
              </w:rPr>
            </w:pPr>
          </w:p>
          <w:p w14:paraId="1C787FBB" w14:textId="77777777" w:rsidR="00C745D2" w:rsidRDefault="00C745D2" w:rsidP="0083239F">
            <w:pPr>
              <w:jc w:val="both"/>
              <w:rPr>
                <w:rFonts w:cs="Arial"/>
                <w:szCs w:val="22"/>
              </w:rPr>
            </w:pPr>
            <w:r w:rsidRPr="00566FC4">
              <w:rPr>
                <w:rFonts w:cs="Arial"/>
                <w:bCs/>
                <w:szCs w:val="22"/>
              </w:rPr>
              <w:t xml:space="preserve">Zaplatenie zmluvnej pokuty nemá vplyv na splnenie povinnosti Zhotoviteľa v súlade s týmto </w:t>
            </w:r>
            <w:proofErr w:type="spellStart"/>
            <w:r w:rsidRPr="00566FC4">
              <w:rPr>
                <w:rFonts w:cs="Arial"/>
                <w:bCs/>
                <w:szCs w:val="22"/>
              </w:rPr>
              <w:t>podčlánkom</w:t>
            </w:r>
            <w:proofErr w:type="spellEnd"/>
            <w:r w:rsidRPr="00566FC4">
              <w:rPr>
                <w:rFonts w:cs="Arial"/>
                <w:bCs/>
                <w:szCs w:val="22"/>
              </w:rPr>
              <w:t xml:space="preserve">. </w:t>
            </w:r>
            <w:r w:rsidRPr="0074407A">
              <w:rPr>
                <w:rFonts w:cs="Arial"/>
                <w:szCs w:val="22"/>
              </w:rPr>
              <w:t>Zmluvná pokuta sa bude uhrádzať na základe pe</w:t>
            </w:r>
            <w:r w:rsidRPr="000A1C4B">
              <w:rPr>
                <w:rFonts w:cs="Arial"/>
                <w:szCs w:val="22"/>
              </w:rPr>
              <w:t>nalizačnej faktúry vyhotovenej Objednávateľom a doporučene doručenej do sídla Zhotoviteľa. Lehota splatnosti tejto faktúry je 30 dní odo dňa jej doporučeného doručenia do sídla Zhotoviteľa.“</w:t>
            </w:r>
          </w:p>
          <w:p w14:paraId="55C8EBFE" w14:textId="77777777" w:rsidR="007D13AB" w:rsidRPr="00D91C1B" w:rsidRDefault="007D13AB" w:rsidP="0083239F">
            <w:pPr>
              <w:jc w:val="both"/>
              <w:rPr>
                <w:rFonts w:cs="Arial"/>
              </w:rPr>
            </w:pPr>
          </w:p>
        </w:tc>
      </w:tr>
      <w:tr w:rsidR="00951265" w:rsidRPr="006C2974" w14:paraId="661C30B3" w14:textId="77777777" w:rsidTr="00F670F8">
        <w:trPr>
          <w:gridAfter w:val="1"/>
          <w:wAfter w:w="687" w:type="dxa"/>
        </w:trPr>
        <w:tc>
          <w:tcPr>
            <w:tcW w:w="1384" w:type="dxa"/>
            <w:gridSpan w:val="2"/>
          </w:tcPr>
          <w:p w14:paraId="13D02994" w14:textId="77777777" w:rsidR="00C745D2" w:rsidRPr="00FE4170" w:rsidRDefault="00C745D2" w:rsidP="0083239F">
            <w:pPr>
              <w:pStyle w:val="NoIndent"/>
              <w:jc w:val="both"/>
              <w:rPr>
                <w:rFonts w:ascii="Arial" w:hAnsi="Arial" w:cs="Arial"/>
                <w:b/>
                <w:color w:val="auto"/>
                <w:szCs w:val="22"/>
              </w:rPr>
            </w:pPr>
            <w:r w:rsidRPr="00C77351">
              <w:rPr>
                <w:rFonts w:ascii="Arial" w:hAnsi="Arial" w:cs="Arial"/>
                <w:b/>
                <w:color w:val="auto"/>
                <w:szCs w:val="22"/>
              </w:rPr>
              <w:lastRenderedPageBreak/>
              <w:t xml:space="preserve">Podčlánok </w:t>
            </w:r>
          </w:p>
          <w:p w14:paraId="33D7BBD4"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szCs w:val="22"/>
              </w:rPr>
              <w:t>4.19</w:t>
            </w:r>
          </w:p>
        </w:tc>
        <w:tc>
          <w:tcPr>
            <w:tcW w:w="2472" w:type="dxa"/>
          </w:tcPr>
          <w:p w14:paraId="764D7C2B" w14:textId="77777777" w:rsidR="00C745D2" w:rsidRPr="00A86531" w:rsidRDefault="00C745D2" w:rsidP="0083239F">
            <w:pPr>
              <w:pStyle w:val="NoIndent"/>
              <w:ind w:left="34"/>
              <w:rPr>
                <w:rFonts w:ascii="Arial" w:hAnsi="Arial" w:cs="Arial"/>
                <w:b/>
                <w:color w:val="auto"/>
                <w:szCs w:val="22"/>
              </w:rPr>
            </w:pPr>
            <w:r w:rsidRPr="00A86531">
              <w:rPr>
                <w:rFonts w:ascii="Arial" w:hAnsi="Arial" w:cs="Arial"/>
                <w:b/>
                <w:color w:val="auto"/>
                <w:szCs w:val="22"/>
              </w:rPr>
              <w:t>Elektrina, voda a plyn</w:t>
            </w:r>
          </w:p>
        </w:tc>
        <w:tc>
          <w:tcPr>
            <w:tcW w:w="5750" w:type="dxa"/>
            <w:gridSpan w:val="2"/>
          </w:tcPr>
          <w:p w14:paraId="15A17AC1" w14:textId="77777777" w:rsidR="00C745D2" w:rsidRPr="00742FB8" w:rsidRDefault="00C745D2" w:rsidP="0083239F">
            <w:pPr>
              <w:rPr>
                <w:rFonts w:cs="Arial"/>
              </w:rPr>
            </w:pPr>
            <w:r w:rsidRPr="00F07B96">
              <w:rPr>
                <w:rFonts w:cs="Arial"/>
              </w:rPr>
              <w:t>Na konc</w:t>
            </w:r>
            <w:r w:rsidRPr="00742FB8">
              <w:rPr>
                <w:rFonts w:cs="Arial"/>
              </w:rPr>
              <w:t xml:space="preserve">i tohto </w:t>
            </w:r>
            <w:proofErr w:type="spellStart"/>
            <w:r w:rsidRPr="00742FB8">
              <w:rPr>
                <w:rFonts w:cs="Arial"/>
              </w:rPr>
              <w:t>podčlánku</w:t>
            </w:r>
            <w:proofErr w:type="spellEnd"/>
            <w:r w:rsidRPr="00742FB8">
              <w:rPr>
                <w:rFonts w:cs="Arial"/>
              </w:rPr>
              <w:t xml:space="preserve"> vložte: </w:t>
            </w:r>
          </w:p>
          <w:p w14:paraId="6EEEFEC6" w14:textId="77777777" w:rsidR="00C745D2" w:rsidRPr="00742FB8" w:rsidRDefault="00C745D2" w:rsidP="0083239F">
            <w:pPr>
              <w:rPr>
                <w:rFonts w:cs="Arial"/>
              </w:rPr>
            </w:pPr>
          </w:p>
          <w:p w14:paraId="5ADE8456" w14:textId="03EB88A0" w:rsidR="00E639D0" w:rsidRPr="00742FB8" w:rsidRDefault="00C745D2" w:rsidP="0083239F">
            <w:pPr>
              <w:jc w:val="both"/>
              <w:rPr>
                <w:rFonts w:cs="Arial"/>
              </w:rPr>
            </w:pPr>
            <w:r w:rsidRPr="00742FB8">
              <w:rPr>
                <w:rFonts w:cs="Arial"/>
              </w:rPr>
              <w:t>„V prípade, že sa v Zmluve uvádzajú lokality stavebných dvorov Zhotoviteľa a možnosti ich napojenia na inžinierske siete (zdroje energie) sú to iba doporučené napojenia. Objednávateľ nepreberá žiadnu zodpovednosť za ich konečné umiestnenie a napojenie na siete.“</w:t>
            </w:r>
          </w:p>
          <w:p w14:paraId="2587CEFB" w14:textId="77777777" w:rsidR="00C745D2" w:rsidRPr="00742FB8" w:rsidRDefault="00C745D2" w:rsidP="0083239F">
            <w:pPr>
              <w:jc w:val="both"/>
              <w:rPr>
                <w:rFonts w:cs="Arial"/>
              </w:rPr>
            </w:pPr>
          </w:p>
        </w:tc>
      </w:tr>
      <w:tr w:rsidR="00951265" w:rsidRPr="006C2974" w14:paraId="20180325" w14:textId="77777777" w:rsidTr="00A73C11">
        <w:trPr>
          <w:gridAfter w:val="1"/>
          <w:wAfter w:w="687" w:type="dxa"/>
          <w:trHeight w:val="8206"/>
        </w:trPr>
        <w:tc>
          <w:tcPr>
            <w:tcW w:w="1384" w:type="dxa"/>
            <w:gridSpan w:val="2"/>
          </w:tcPr>
          <w:p w14:paraId="628521BC" w14:textId="77777777" w:rsidR="00C745D2" w:rsidRPr="00FE4170" w:rsidRDefault="00C745D2" w:rsidP="0083239F">
            <w:pPr>
              <w:pStyle w:val="NoIndent"/>
              <w:jc w:val="both"/>
              <w:rPr>
                <w:rFonts w:ascii="Arial" w:hAnsi="Arial" w:cs="Arial"/>
                <w:b/>
                <w:color w:val="auto"/>
                <w:szCs w:val="22"/>
              </w:rPr>
            </w:pPr>
            <w:r w:rsidRPr="00C77351">
              <w:rPr>
                <w:rFonts w:ascii="Arial" w:hAnsi="Arial" w:cs="Arial"/>
                <w:b/>
                <w:color w:val="auto"/>
                <w:szCs w:val="22"/>
              </w:rPr>
              <w:lastRenderedPageBreak/>
              <w:t xml:space="preserve">Podčlánok </w:t>
            </w:r>
          </w:p>
          <w:p w14:paraId="286C19EA" w14:textId="77777777" w:rsidR="00C745D2" w:rsidRPr="00FB322C" w:rsidRDefault="00C745D2" w:rsidP="0083239F">
            <w:pPr>
              <w:pStyle w:val="NoIndent"/>
              <w:jc w:val="both"/>
              <w:rPr>
                <w:rFonts w:ascii="Arial" w:hAnsi="Arial" w:cs="Arial"/>
                <w:b/>
                <w:color w:val="auto"/>
              </w:rPr>
            </w:pPr>
            <w:r w:rsidRPr="00FB322C">
              <w:rPr>
                <w:rFonts w:ascii="Arial" w:hAnsi="Arial" w:cs="Arial"/>
                <w:b/>
                <w:color w:val="auto"/>
              </w:rPr>
              <w:t>4.21</w:t>
            </w:r>
          </w:p>
        </w:tc>
        <w:tc>
          <w:tcPr>
            <w:tcW w:w="2472" w:type="dxa"/>
          </w:tcPr>
          <w:p w14:paraId="562B0012" w14:textId="77777777" w:rsidR="00C745D2" w:rsidRPr="00A86531" w:rsidRDefault="00C745D2" w:rsidP="0083239F">
            <w:pPr>
              <w:pStyle w:val="NoIndent"/>
              <w:rPr>
                <w:rFonts w:ascii="Arial" w:hAnsi="Arial" w:cs="Arial"/>
                <w:b/>
                <w:color w:val="auto"/>
              </w:rPr>
            </w:pPr>
            <w:r w:rsidRPr="00A86531">
              <w:rPr>
                <w:rFonts w:ascii="Arial" w:hAnsi="Arial" w:cs="Arial"/>
                <w:b/>
                <w:color w:val="auto"/>
              </w:rPr>
              <w:t>Správy o postupe prác</w:t>
            </w:r>
          </w:p>
        </w:tc>
        <w:tc>
          <w:tcPr>
            <w:tcW w:w="5750" w:type="dxa"/>
            <w:gridSpan w:val="2"/>
          </w:tcPr>
          <w:p w14:paraId="4AAE991E" w14:textId="77777777" w:rsidR="00C745D2" w:rsidRDefault="00C745D2" w:rsidP="0083239F">
            <w:pPr>
              <w:autoSpaceDE w:val="0"/>
              <w:autoSpaceDN w:val="0"/>
              <w:adjustRightInd w:val="0"/>
              <w:ind w:right="142"/>
              <w:jc w:val="both"/>
              <w:rPr>
                <w:rFonts w:cs="Arial"/>
                <w:bCs/>
                <w:lang w:eastAsia="sk-SK"/>
              </w:rPr>
            </w:pPr>
            <w:r w:rsidRPr="00F07B96">
              <w:rPr>
                <w:rFonts w:cs="Arial"/>
                <w:bCs/>
                <w:lang w:eastAsia="sk-SK"/>
              </w:rPr>
              <w:t xml:space="preserve">Nahraďte prvú vetu prvého odseku nasledovným textom: </w:t>
            </w:r>
          </w:p>
          <w:p w14:paraId="2734E0ED" w14:textId="77777777" w:rsidR="00E85E94" w:rsidRPr="00742FB8" w:rsidRDefault="00E85E94" w:rsidP="0083239F">
            <w:pPr>
              <w:autoSpaceDE w:val="0"/>
              <w:autoSpaceDN w:val="0"/>
              <w:adjustRightInd w:val="0"/>
              <w:ind w:right="142"/>
              <w:jc w:val="both"/>
              <w:rPr>
                <w:rFonts w:cs="Arial"/>
                <w:b/>
                <w:bCs/>
                <w:lang w:eastAsia="sk-SK"/>
              </w:rPr>
            </w:pPr>
          </w:p>
          <w:p w14:paraId="32A5B373" w14:textId="77777777" w:rsidR="00C745D2" w:rsidRDefault="00C745D2" w:rsidP="0083239F">
            <w:pPr>
              <w:pStyle w:val="NoIndent"/>
              <w:jc w:val="both"/>
              <w:rPr>
                <w:rFonts w:ascii="Arial" w:hAnsi="Arial" w:cs="Arial"/>
                <w:color w:val="auto"/>
                <w:lang w:eastAsia="sk-SK"/>
              </w:rPr>
            </w:pPr>
            <w:r w:rsidRPr="00742FB8">
              <w:rPr>
                <w:rFonts w:ascii="Arial" w:hAnsi="Arial" w:cs="Arial"/>
                <w:color w:val="auto"/>
              </w:rPr>
              <w:t>„</w:t>
            </w:r>
            <w:r w:rsidRPr="00742FB8">
              <w:rPr>
                <w:rFonts w:ascii="Arial" w:hAnsi="Arial" w:cs="Arial"/>
                <w:color w:val="auto"/>
                <w:lang w:eastAsia="sk-SK"/>
              </w:rPr>
              <w:t xml:space="preserve">Zhotoviteľ je povinný každý mesiac pripraviť Správu o postupe prác, o plnení Harmonogramu prác vrátane plnenia </w:t>
            </w:r>
            <w:r w:rsidR="00137B17" w:rsidRPr="00742FB8">
              <w:rPr>
                <w:rFonts w:ascii="Arial" w:hAnsi="Arial" w:cs="Arial"/>
                <w:color w:val="auto"/>
                <w:lang w:eastAsia="sk-SK"/>
              </w:rPr>
              <w:t>M</w:t>
            </w:r>
            <w:r w:rsidR="00354090" w:rsidRPr="00742FB8">
              <w:rPr>
                <w:rFonts w:ascii="Arial" w:hAnsi="Arial" w:cs="Arial"/>
                <w:color w:val="auto"/>
                <w:lang w:eastAsia="sk-SK"/>
              </w:rPr>
              <w:t>íľnikov</w:t>
            </w:r>
            <w:r w:rsidRPr="00742FB8">
              <w:rPr>
                <w:rFonts w:ascii="Arial" w:hAnsi="Arial" w:cs="Arial"/>
                <w:color w:val="auto"/>
                <w:lang w:eastAsia="sk-SK"/>
              </w:rPr>
              <w:t xml:space="preserve"> a predložiť ju Stavebnotechnickému dozoru v dvoch kópiách v písomnej forme a v jednej kópii v elektronickej forme na CD/DVD nosiči a Objednávateľovi v štyroch kópiách v písomnej forme a v jednej kópii v elektronickej forme na CD/ DVD nosiči vo formáte*.doc alebo</w:t>
            </w:r>
            <w:r w:rsidRPr="005B0752">
              <w:rPr>
                <w:rFonts w:ascii="Arial" w:hAnsi="Arial" w:cs="Arial"/>
                <w:color w:val="auto"/>
                <w:lang w:eastAsia="sk-SK"/>
              </w:rPr>
              <w:t xml:space="preserve"> *.</w:t>
            </w:r>
            <w:proofErr w:type="spellStart"/>
            <w:r w:rsidRPr="005B0752">
              <w:rPr>
                <w:rFonts w:ascii="Arial" w:hAnsi="Arial" w:cs="Arial"/>
                <w:color w:val="auto"/>
                <w:lang w:eastAsia="sk-SK"/>
              </w:rPr>
              <w:t>docx</w:t>
            </w:r>
            <w:proofErr w:type="spellEnd"/>
            <w:r w:rsidRPr="005B0752">
              <w:rPr>
                <w:rFonts w:ascii="Arial" w:hAnsi="Arial" w:cs="Arial"/>
                <w:color w:val="auto"/>
                <w:lang w:eastAsia="sk-SK"/>
              </w:rPr>
              <w:t>.“</w:t>
            </w:r>
          </w:p>
          <w:p w14:paraId="19E203F8" w14:textId="77777777" w:rsidR="000D5262" w:rsidRPr="000D5262" w:rsidRDefault="000D5262" w:rsidP="00804715">
            <w:pPr>
              <w:rPr>
                <w:lang w:eastAsia="sk-SK"/>
              </w:rPr>
            </w:pPr>
          </w:p>
          <w:p w14:paraId="0EBEF59F" w14:textId="77777777" w:rsidR="00C745D2" w:rsidRDefault="00C745D2" w:rsidP="0083239F">
            <w:pPr>
              <w:pStyle w:val="NoIndent"/>
              <w:jc w:val="both"/>
              <w:rPr>
                <w:rFonts w:ascii="Arial" w:hAnsi="Arial" w:cs="Arial"/>
                <w:color w:val="auto"/>
                <w:szCs w:val="22"/>
              </w:rPr>
            </w:pPr>
            <w:r w:rsidRPr="005B0752">
              <w:rPr>
                <w:rFonts w:ascii="Arial" w:hAnsi="Arial" w:cs="Arial"/>
                <w:color w:val="auto"/>
                <w:lang w:eastAsia="sk-SK"/>
              </w:rPr>
              <w:t>Nahraďte</w:t>
            </w:r>
            <w:r w:rsidRPr="00E64C36">
              <w:rPr>
                <w:rFonts w:ascii="Arial" w:hAnsi="Arial" w:cs="Arial"/>
                <w:color w:val="auto"/>
                <w:lang w:eastAsia="sk-SK"/>
              </w:rPr>
              <w:t xml:space="preserve"> text o</w:t>
            </w:r>
            <w:r w:rsidRPr="00E64C36">
              <w:rPr>
                <w:rFonts w:ascii="Arial" w:hAnsi="Arial" w:cs="Arial"/>
                <w:color w:val="auto"/>
                <w:szCs w:val="22"/>
              </w:rPr>
              <w:t xml:space="preserve">dseku (a) tohto </w:t>
            </w:r>
            <w:proofErr w:type="spellStart"/>
            <w:r w:rsidRPr="00E64C36">
              <w:rPr>
                <w:rFonts w:ascii="Arial" w:hAnsi="Arial" w:cs="Arial"/>
                <w:color w:val="auto"/>
                <w:szCs w:val="22"/>
              </w:rPr>
              <w:t>podčlánku</w:t>
            </w:r>
            <w:proofErr w:type="spellEnd"/>
            <w:r w:rsidRPr="00E64C36">
              <w:rPr>
                <w:rFonts w:ascii="Arial" w:hAnsi="Arial" w:cs="Arial"/>
                <w:color w:val="auto"/>
                <w:szCs w:val="22"/>
              </w:rPr>
              <w:t xml:space="preserve"> nasledovným textom:</w:t>
            </w:r>
          </w:p>
          <w:p w14:paraId="4EE194E6" w14:textId="77777777" w:rsidR="000D5262" w:rsidRPr="000D5262" w:rsidRDefault="000D5262" w:rsidP="00804715"/>
          <w:p w14:paraId="3F1A27FA" w14:textId="78B96546" w:rsidR="00C745D2" w:rsidRPr="0074407A" w:rsidRDefault="000D5262" w:rsidP="0083239F">
            <w:pPr>
              <w:pStyle w:val="NoIndent"/>
              <w:tabs>
                <w:tab w:val="left" w:pos="782"/>
              </w:tabs>
              <w:ind w:left="782" w:hanging="425"/>
              <w:jc w:val="both"/>
              <w:rPr>
                <w:rFonts w:ascii="Arial" w:hAnsi="Arial" w:cs="Arial"/>
                <w:color w:val="auto"/>
                <w:szCs w:val="22"/>
              </w:rPr>
            </w:pPr>
            <w:r>
              <w:rPr>
                <w:rFonts w:ascii="Arial" w:hAnsi="Arial" w:cs="Arial"/>
                <w:color w:val="auto"/>
                <w:szCs w:val="22"/>
              </w:rPr>
              <w:t>„</w:t>
            </w:r>
            <w:r w:rsidR="00C745D2" w:rsidRPr="00566FC4">
              <w:rPr>
                <w:rFonts w:ascii="Arial" w:hAnsi="Arial" w:cs="Arial"/>
                <w:color w:val="auto"/>
                <w:szCs w:val="22"/>
              </w:rPr>
              <w:t xml:space="preserve">a) </w:t>
            </w:r>
            <w:r w:rsidR="00C745D2" w:rsidRPr="00566FC4">
              <w:rPr>
                <w:rFonts w:ascii="Arial" w:hAnsi="Arial" w:cs="Arial"/>
                <w:color w:val="auto"/>
                <w:szCs w:val="22"/>
              </w:rPr>
              <w:tab/>
              <w:t>diagramy a podrobné popisy postupu prác, vrátane popisu projektových prác, Dokumentácie Zhotoviteľa, vydania, povolení/rozhodnutí, všetkých štádií lehôt   predkladania vzoriek na schválenie, lehôt na</w:t>
            </w:r>
            <w:r w:rsidR="00C745D2" w:rsidRPr="0074407A">
              <w:rPr>
                <w:rFonts w:ascii="Arial" w:hAnsi="Arial" w:cs="Arial"/>
                <w:color w:val="auto"/>
                <w:szCs w:val="22"/>
              </w:rPr>
              <w:t xml:space="preserve"> schválenie, obstarávania, výroby, dodávky na Stavenisko, výstavby, montáže, akýchkoľvek skúšok, uvedenia do prevádzky, preberacieho konania a Lehoty na oznámenie vád.</w:t>
            </w:r>
            <w:r>
              <w:rPr>
                <w:rFonts w:ascii="Arial" w:hAnsi="Arial" w:cs="Arial"/>
                <w:color w:val="auto"/>
                <w:szCs w:val="22"/>
              </w:rPr>
              <w:t>“</w:t>
            </w:r>
          </w:p>
          <w:p w14:paraId="697C754A" w14:textId="77777777" w:rsidR="000D5262" w:rsidRDefault="000D5262" w:rsidP="0083239F">
            <w:pPr>
              <w:pStyle w:val="NoIndent"/>
              <w:jc w:val="both"/>
              <w:rPr>
                <w:rFonts w:ascii="Arial" w:hAnsi="Arial" w:cs="Arial"/>
                <w:color w:val="auto"/>
                <w:lang w:eastAsia="sk-SK"/>
              </w:rPr>
            </w:pPr>
          </w:p>
          <w:p w14:paraId="66AC7F0F" w14:textId="77777777" w:rsidR="00C745D2" w:rsidRPr="0074407A" w:rsidRDefault="00C745D2" w:rsidP="0083239F">
            <w:pPr>
              <w:pStyle w:val="NoIndent"/>
              <w:jc w:val="both"/>
              <w:rPr>
                <w:rFonts w:ascii="Arial" w:hAnsi="Arial" w:cs="Arial"/>
                <w:color w:val="auto"/>
                <w:lang w:eastAsia="sk-SK"/>
              </w:rPr>
            </w:pPr>
            <w:r w:rsidRPr="0074407A">
              <w:rPr>
                <w:rFonts w:ascii="Arial" w:hAnsi="Arial" w:cs="Arial"/>
                <w:color w:val="auto"/>
                <w:lang w:eastAsia="sk-SK"/>
              </w:rPr>
              <w:t>Za bod (h) vložte:</w:t>
            </w:r>
          </w:p>
          <w:p w14:paraId="029340DD" w14:textId="77777777" w:rsidR="00C745D2" w:rsidRPr="00D91C1B" w:rsidRDefault="000D5262" w:rsidP="0083239F">
            <w:pPr>
              <w:pStyle w:val="NoIndent"/>
              <w:tabs>
                <w:tab w:val="left" w:pos="782"/>
              </w:tabs>
              <w:ind w:left="782" w:hanging="425"/>
              <w:jc w:val="both"/>
              <w:rPr>
                <w:rFonts w:ascii="Arial" w:hAnsi="Arial" w:cs="Arial"/>
                <w:color w:val="auto"/>
                <w:szCs w:val="22"/>
              </w:rPr>
            </w:pPr>
            <w:r>
              <w:rPr>
                <w:rFonts w:ascii="Arial" w:hAnsi="Arial" w:cs="Arial"/>
                <w:color w:val="auto"/>
                <w:szCs w:val="22"/>
              </w:rPr>
              <w:t>„</w:t>
            </w:r>
            <w:r w:rsidR="00C745D2" w:rsidRPr="000A1C4B">
              <w:rPr>
                <w:rFonts w:ascii="Arial" w:hAnsi="Arial" w:cs="Arial"/>
                <w:color w:val="auto"/>
                <w:szCs w:val="22"/>
              </w:rPr>
              <w:t>(i)</w:t>
            </w:r>
            <w:r w:rsidR="00C745D2" w:rsidRPr="000A1C4B">
              <w:rPr>
                <w:rFonts w:ascii="Arial" w:hAnsi="Arial" w:cs="Arial"/>
                <w:color w:val="auto"/>
                <w:szCs w:val="22"/>
              </w:rPr>
              <w:tab/>
              <w:t>výsledky geodetického zamerania všetkých podzemných vedení, vrát</w:t>
            </w:r>
            <w:r w:rsidR="00C745D2" w:rsidRPr="00D91C1B">
              <w:rPr>
                <w:rFonts w:ascii="Arial" w:hAnsi="Arial" w:cs="Arial"/>
                <w:color w:val="auto"/>
                <w:szCs w:val="22"/>
              </w:rPr>
              <w:t>ane všetkých ich súčastí;</w:t>
            </w:r>
          </w:p>
          <w:p w14:paraId="662C0CAA" w14:textId="77777777" w:rsidR="00C745D2" w:rsidRPr="00D91C1B" w:rsidRDefault="00C745D2" w:rsidP="0083239F">
            <w:pPr>
              <w:tabs>
                <w:tab w:val="left" w:pos="782"/>
              </w:tabs>
              <w:ind w:left="782" w:hanging="425"/>
              <w:rPr>
                <w:rFonts w:cs="Arial"/>
                <w:szCs w:val="22"/>
              </w:rPr>
            </w:pPr>
            <w:r w:rsidRPr="00D91C1B">
              <w:rPr>
                <w:rFonts w:cs="Arial"/>
                <w:szCs w:val="22"/>
              </w:rPr>
              <w:t>(j)</w:t>
            </w:r>
            <w:r w:rsidRPr="00D91C1B">
              <w:rPr>
                <w:rFonts w:cs="Arial"/>
                <w:szCs w:val="22"/>
              </w:rPr>
              <w:tab/>
              <w:t xml:space="preserve">environmentálne správy, </w:t>
            </w:r>
          </w:p>
          <w:p w14:paraId="42EEC04F" w14:textId="77777777" w:rsidR="00C745D2" w:rsidRPr="00C96E7C" w:rsidRDefault="00C745D2" w:rsidP="0083239F">
            <w:pPr>
              <w:tabs>
                <w:tab w:val="left" w:pos="782"/>
              </w:tabs>
              <w:ind w:left="782" w:hanging="425"/>
              <w:rPr>
                <w:rFonts w:cs="Arial"/>
                <w:szCs w:val="22"/>
              </w:rPr>
            </w:pPr>
            <w:r w:rsidRPr="00723969">
              <w:rPr>
                <w:rFonts w:cs="Arial"/>
                <w:szCs w:val="22"/>
              </w:rPr>
              <w:t>(k)</w:t>
            </w:r>
            <w:r w:rsidRPr="00723969">
              <w:rPr>
                <w:rFonts w:cs="Arial"/>
                <w:szCs w:val="22"/>
              </w:rPr>
              <w:tab/>
            </w:r>
            <w:r w:rsidRPr="001A0DDF">
              <w:rPr>
                <w:rFonts w:cs="Arial"/>
              </w:rPr>
              <w:t>správy monitoringu.</w:t>
            </w:r>
          </w:p>
          <w:p w14:paraId="5C546C6A" w14:textId="77777777" w:rsidR="00C745D2" w:rsidRPr="00C96E7C" w:rsidRDefault="00C745D2" w:rsidP="0083239F">
            <w:pPr>
              <w:tabs>
                <w:tab w:val="left" w:pos="782"/>
              </w:tabs>
              <w:ind w:left="782" w:hanging="425"/>
              <w:rPr>
                <w:rFonts w:cs="Arial"/>
                <w:szCs w:val="22"/>
              </w:rPr>
            </w:pPr>
          </w:p>
          <w:p w14:paraId="2DD016EB" w14:textId="77777777" w:rsidR="00C745D2" w:rsidRDefault="00C745D2" w:rsidP="0083239F">
            <w:pPr>
              <w:tabs>
                <w:tab w:val="left" w:pos="782"/>
              </w:tabs>
              <w:jc w:val="both"/>
              <w:rPr>
                <w:rFonts w:cs="Arial"/>
                <w:bCs/>
                <w:szCs w:val="24"/>
              </w:rPr>
            </w:pPr>
            <w:r w:rsidRPr="00485C05">
              <w:rPr>
                <w:rFonts w:cs="Arial"/>
                <w:bCs/>
                <w:szCs w:val="24"/>
              </w:rPr>
              <w:t xml:space="preserve">Ďalšie doplňujúce podrobnosti sú uvedené v Požiadavkách Objednávateľa a v Dokumentácii poskytnutej Objednávateľom.“ </w:t>
            </w:r>
          </w:p>
          <w:p w14:paraId="230C0B3E" w14:textId="77777777" w:rsidR="000D5262" w:rsidRPr="00485C05" w:rsidRDefault="000D5262" w:rsidP="0083239F">
            <w:pPr>
              <w:tabs>
                <w:tab w:val="left" w:pos="782"/>
              </w:tabs>
              <w:jc w:val="both"/>
              <w:rPr>
                <w:rFonts w:cs="Arial"/>
                <w:szCs w:val="22"/>
              </w:rPr>
            </w:pPr>
          </w:p>
        </w:tc>
      </w:tr>
      <w:tr w:rsidR="00110A12" w:rsidRPr="006C2974" w14:paraId="59B0909C" w14:textId="77777777" w:rsidTr="00AB1B23">
        <w:trPr>
          <w:gridAfter w:val="1"/>
          <w:wAfter w:w="687" w:type="dxa"/>
          <w:trHeight w:val="4101"/>
        </w:trPr>
        <w:tc>
          <w:tcPr>
            <w:tcW w:w="1384" w:type="dxa"/>
            <w:gridSpan w:val="2"/>
          </w:tcPr>
          <w:p w14:paraId="1B24DA8B" w14:textId="77777777" w:rsidR="00110A12" w:rsidRPr="00110A12" w:rsidRDefault="00110A12" w:rsidP="0083239F">
            <w:pPr>
              <w:pStyle w:val="NoIndent"/>
              <w:jc w:val="both"/>
              <w:rPr>
                <w:rFonts w:ascii="Arial" w:hAnsi="Arial" w:cs="Arial"/>
                <w:b/>
                <w:color w:val="auto"/>
                <w:szCs w:val="22"/>
              </w:rPr>
            </w:pPr>
            <w:r w:rsidRPr="00110A12">
              <w:rPr>
                <w:rFonts w:ascii="Arial" w:hAnsi="Arial" w:cs="Arial"/>
                <w:b/>
                <w:color w:val="auto"/>
                <w:szCs w:val="22"/>
              </w:rPr>
              <w:t>Podčlánok</w:t>
            </w:r>
          </w:p>
          <w:p w14:paraId="3A6F2020" w14:textId="55CE6D7A" w:rsidR="00110A12" w:rsidRPr="00AB1B23" w:rsidRDefault="00110A12" w:rsidP="00AB1B23">
            <w:r w:rsidRPr="00AB1B23">
              <w:rPr>
                <w:b/>
              </w:rPr>
              <w:t>4.22</w:t>
            </w:r>
          </w:p>
        </w:tc>
        <w:tc>
          <w:tcPr>
            <w:tcW w:w="2472" w:type="dxa"/>
          </w:tcPr>
          <w:p w14:paraId="5430362E" w14:textId="787086A0" w:rsidR="00110A12" w:rsidRPr="00A86531" w:rsidRDefault="00110A12" w:rsidP="0083239F">
            <w:pPr>
              <w:pStyle w:val="NoIndent"/>
              <w:rPr>
                <w:rFonts w:ascii="Arial" w:hAnsi="Arial" w:cs="Arial"/>
                <w:b/>
                <w:color w:val="auto"/>
              </w:rPr>
            </w:pPr>
            <w:r>
              <w:rPr>
                <w:rFonts w:ascii="Arial" w:hAnsi="Arial" w:cs="Arial"/>
                <w:b/>
                <w:color w:val="auto"/>
              </w:rPr>
              <w:t>Zabezpečenie Staveniska</w:t>
            </w:r>
          </w:p>
        </w:tc>
        <w:tc>
          <w:tcPr>
            <w:tcW w:w="5750" w:type="dxa"/>
            <w:gridSpan w:val="2"/>
          </w:tcPr>
          <w:p w14:paraId="19E39D9E" w14:textId="77777777" w:rsidR="00110A12" w:rsidRDefault="00110A12" w:rsidP="0083239F">
            <w:pPr>
              <w:autoSpaceDE w:val="0"/>
              <w:autoSpaceDN w:val="0"/>
              <w:adjustRightInd w:val="0"/>
              <w:ind w:right="142"/>
              <w:jc w:val="both"/>
              <w:rPr>
                <w:rFonts w:cs="Arial"/>
                <w:bCs/>
                <w:lang w:eastAsia="sk-SK"/>
              </w:rPr>
            </w:pPr>
            <w:r>
              <w:rPr>
                <w:rFonts w:cs="Arial"/>
                <w:bCs/>
                <w:lang w:eastAsia="sk-SK"/>
              </w:rPr>
              <w:t xml:space="preserve">Na konci tohto </w:t>
            </w:r>
            <w:proofErr w:type="spellStart"/>
            <w:r>
              <w:rPr>
                <w:rFonts w:cs="Arial"/>
                <w:bCs/>
                <w:lang w:eastAsia="sk-SK"/>
              </w:rPr>
              <w:t>podčlánku</w:t>
            </w:r>
            <w:proofErr w:type="spellEnd"/>
            <w:r>
              <w:rPr>
                <w:rFonts w:cs="Arial"/>
                <w:bCs/>
                <w:lang w:eastAsia="sk-SK"/>
              </w:rPr>
              <w:t xml:space="preserve"> vložke druhý </w:t>
            </w:r>
            <w:proofErr w:type="spellStart"/>
            <w:r>
              <w:rPr>
                <w:rFonts w:cs="Arial"/>
                <w:bCs/>
                <w:lang w:eastAsia="sk-SK"/>
              </w:rPr>
              <w:t>odesek</w:t>
            </w:r>
            <w:proofErr w:type="spellEnd"/>
            <w:r>
              <w:rPr>
                <w:rFonts w:cs="Arial"/>
                <w:bCs/>
                <w:lang w:eastAsia="sk-SK"/>
              </w:rPr>
              <w:t xml:space="preserve"> v znení:</w:t>
            </w:r>
          </w:p>
          <w:p w14:paraId="731C77F2" w14:textId="77777777" w:rsidR="00110A12" w:rsidRDefault="00110A12" w:rsidP="0083239F">
            <w:pPr>
              <w:autoSpaceDE w:val="0"/>
              <w:autoSpaceDN w:val="0"/>
              <w:adjustRightInd w:val="0"/>
              <w:ind w:right="142"/>
              <w:jc w:val="both"/>
              <w:rPr>
                <w:rFonts w:cs="Arial"/>
                <w:bCs/>
                <w:lang w:eastAsia="sk-SK"/>
              </w:rPr>
            </w:pPr>
          </w:p>
          <w:p w14:paraId="589B5249" w14:textId="5CE89029" w:rsidR="00110A12" w:rsidRDefault="00110A12" w:rsidP="00110A12">
            <w:pPr>
              <w:autoSpaceDE w:val="0"/>
              <w:autoSpaceDN w:val="0"/>
              <w:adjustRightInd w:val="0"/>
              <w:ind w:right="142"/>
              <w:jc w:val="both"/>
              <w:rPr>
                <w:rFonts w:cs="Arial"/>
                <w:bCs/>
                <w:lang w:eastAsia="sk-SK"/>
              </w:rPr>
            </w:pPr>
            <w:r>
              <w:rPr>
                <w:rFonts w:cs="Arial"/>
                <w:bCs/>
                <w:lang w:eastAsia="sk-SK"/>
              </w:rPr>
              <w:t xml:space="preserve">„Za každú nepovolanú osobu, ktorej Zhotoviteľ neobmedzí prístup na Stavenisko a/ alebo jej prístup na Stavenisko umožní, zaväzuje sa Zhotoviteľ zaplatiť Objednávateľovi </w:t>
            </w:r>
            <w:proofErr w:type="spellStart"/>
            <w:r>
              <w:rPr>
                <w:rFonts w:cs="Arial"/>
                <w:bCs/>
                <w:lang w:eastAsia="sk-SK"/>
              </w:rPr>
              <w:t>zmluvú</w:t>
            </w:r>
            <w:proofErr w:type="spellEnd"/>
            <w:r>
              <w:rPr>
                <w:rFonts w:cs="Arial"/>
                <w:bCs/>
                <w:lang w:eastAsia="sk-SK"/>
              </w:rPr>
              <w:t xml:space="preserve"> pokutu vo výške 1000,- EUR (slovom: tisíc eur) za každú jednu nepovolenú osobu, ktorá vstúpila na Stavenisko a to za každý vstup tejto nepovolenej osoby. </w:t>
            </w:r>
          </w:p>
          <w:p w14:paraId="6D2A95E9" w14:textId="1EDFC187" w:rsidR="00110A12" w:rsidRPr="00110A12" w:rsidRDefault="00110A12" w:rsidP="00AB1B23">
            <w:pPr>
              <w:rPr>
                <w:rFonts w:cs="Arial"/>
                <w:lang w:eastAsia="sk-SK"/>
              </w:rPr>
            </w:pPr>
          </w:p>
        </w:tc>
      </w:tr>
      <w:tr w:rsidR="00951265" w:rsidRPr="006C2974" w14:paraId="12167237" w14:textId="77777777" w:rsidTr="00AB1B23">
        <w:trPr>
          <w:gridAfter w:val="1"/>
          <w:wAfter w:w="687" w:type="dxa"/>
          <w:trHeight w:val="693"/>
        </w:trPr>
        <w:tc>
          <w:tcPr>
            <w:tcW w:w="1384" w:type="dxa"/>
            <w:gridSpan w:val="2"/>
          </w:tcPr>
          <w:p w14:paraId="543D7011" w14:textId="77777777" w:rsidR="00C745D2" w:rsidRPr="00FE4170" w:rsidRDefault="00C745D2" w:rsidP="0083239F">
            <w:pPr>
              <w:pStyle w:val="NoIndent"/>
              <w:jc w:val="both"/>
              <w:rPr>
                <w:rFonts w:ascii="Arial" w:hAnsi="Arial" w:cs="Arial"/>
                <w:b/>
                <w:color w:val="auto"/>
                <w:szCs w:val="22"/>
              </w:rPr>
            </w:pPr>
            <w:r w:rsidRPr="00250728">
              <w:rPr>
                <w:rFonts w:ascii="Arial" w:hAnsi="Arial" w:cs="Arial"/>
                <w:b/>
                <w:color w:val="auto"/>
                <w:szCs w:val="22"/>
              </w:rPr>
              <w:t xml:space="preserve">Podčlánok </w:t>
            </w:r>
          </w:p>
          <w:p w14:paraId="54011CE8" w14:textId="77777777" w:rsidR="00C745D2" w:rsidRPr="00FB322C" w:rsidRDefault="00C745D2" w:rsidP="0083239F">
            <w:pPr>
              <w:pStyle w:val="NoIndent"/>
              <w:jc w:val="both"/>
              <w:rPr>
                <w:rFonts w:ascii="Arial" w:hAnsi="Arial" w:cs="Arial"/>
                <w:b/>
                <w:color w:val="auto"/>
              </w:rPr>
            </w:pPr>
            <w:r w:rsidRPr="00FB322C">
              <w:rPr>
                <w:rFonts w:ascii="Arial" w:hAnsi="Arial" w:cs="Arial"/>
                <w:b/>
                <w:color w:val="auto"/>
              </w:rPr>
              <w:t>4.23</w:t>
            </w:r>
          </w:p>
        </w:tc>
        <w:tc>
          <w:tcPr>
            <w:tcW w:w="2472" w:type="dxa"/>
          </w:tcPr>
          <w:p w14:paraId="49BEDD3A" w14:textId="77777777" w:rsidR="00C745D2" w:rsidRPr="00F07B96" w:rsidRDefault="00C745D2" w:rsidP="0083239F">
            <w:pPr>
              <w:pStyle w:val="NoIndent"/>
              <w:rPr>
                <w:rFonts w:ascii="Arial" w:hAnsi="Arial" w:cs="Arial"/>
                <w:b/>
                <w:color w:val="auto"/>
              </w:rPr>
            </w:pPr>
            <w:r w:rsidRPr="00A86531">
              <w:rPr>
                <w:rFonts w:ascii="Arial" w:hAnsi="Arial" w:cs="Arial"/>
                <w:b/>
                <w:color w:val="auto"/>
              </w:rPr>
              <w:t>Činnosť Zhotoviteľa na S</w:t>
            </w:r>
            <w:r w:rsidRPr="00F07B96">
              <w:rPr>
                <w:rFonts w:ascii="Arial" w:hAnsi="Arial" w:cs="Arial"/>
                <w:b/>
                <w:color w:val="auto"/>
              </w:rPr>
              <w:t>tavenisku</w:t>
            </w:r>
          </w:p>
        </w:tc>
        <w:tc>
          <w:tcPr>
            <w:tcW w:w="5750" w:type="dxa"/>
            <w:gridSpan w:val="2"/>
          </w:tcPr>
          <w:p w14:paraId="3A39D7F5" w14:textId="77777777" w:rsidR="00C745D2" w:rsidRPr="00742FB8" w:rsidRDefault="00C745D2" w:rsidP="0083239F">
            <w:pPr>
              <w:pStyle w:val="NoIndent"/>
              <w:jc w:val="both"/>
              <w:rPr>
                <w:rFonts w:ascii="Arial" w:hAnsi="Arial" w:cs="Arial"/>
                <w:color w:val="auto"/>
                <w:szCs w:val="22"/>
              </w:rPr>
            </w:pPr>
            <w:r w:rsidRPr="00742FB8">
              <w:rPr>
                <w:rFonts w:ascii="Arial" w:hAnsi="Arial" w:cs="Arial"/>
                <w:color w:val="auto"/>
                <w:szCs w:val="22"/>
              </w:rPr>
              <w:t xml:space="preserve">Na konci tohto </w:t>
            </w:r>
            <w:proofErr w:type="spellStart"/>
            <w:r w:rsidRPr="00742FB8">
              <w:rPr>
                <w:rFonts w:ascii="Arial" w:hAnsi="Arial" w:cs="Arial"/>
                <w:color w:val="auto"/>
                <w:szCs w:val="22"/>
              </w:rPr>
              <w:t>podčlánku</w:t>
            </w:r>
            <w:proofErr w:type="spellEnd"/>
            <w:r w:rsidRPr="00742FB8">
              <w:rPr>
                <w:rFonts w:ascii="Arial" w:hAnsi="Arial" w:cs="Arial"/>
                <w:color w:val="auto"/>
                <w:szCs w:val="22"/>
              </w:rPr>
              <w:t xml:space="preserve"> vložte:</w:t>
            </w:r>
          </w:p>
          <w:p w14:paraId="581E9C55" w14:textId="77777777" w:rsidR="00C745D2" w:rsidRPr="00742FB8" w:rsidRDefault="00C745D2" w:rsidP="0083239F">
            <w:pPr>
              <w:rPr>
                <w:rFonts w:cs="Arial"/>
              </w:rPr>
            </w:pPr>
          </w:p>
          <w:p w14:paraId="296049EA" w14:textId="77777777" w:rsidR="00C745D2" w:rsidRPr="00742FB8" w:rsidRDefault="00C745D2" w:rsidP="0083239F">
            <w:pPr>
              <w:pStyle w:val="NoIndent"/>
              <w:jc w:val="both"/>
              <w:rPr>
                <w:rFonts w:ascii="Arial" w:hAnsi="Arial" w:cs="Arial"/>
                <w:color w:val="auto"/>
                <w:szCs w:val="22"/>
              </w:rPr>
            </w:pPr>
            <w:r w:rsidRPr="00742FB8">
              <w:rPr>
                <w:rFonts w:ascii="Arial" w:hAnsi="Arial" w:cs="Arial"/>
                <w:color w:val="auto"/>
                <w:szCs w:val="22"/>
              </w:rPr>
              <w:lastRenderedPageBreak/>
              <w:t>„Žiadne dôležité činnosti, najmä narušenie alebo uzatvorenie existujúcich ciest, práce v blízkosti systémov zásobovania vodou alebo iných verejných inžinierskych sietí, vytváranie dočasných skládok/</w:t>
            </w:r>
            <w:proofErr w:type="spellStart"/>
            <w:r w:rsidRPr="00742FB8">
              <w:rPr>
                <w:rFonts w:ascii="Arial" w:hAnsi="Arial" w:cs="Arial"/>
                <w:color w:val="auto"/>
                <w:szCs w:val="22"/>
              </w:rPr>
              <w:t>depónií</w:t>
            </w:r>
            <w:proofErr w:type="spellEnd"/>
            <w:r w:rsidRPr="00742FB8">
              <w:rPr>
                <w:rFonts w:ascii="Arial" w:hAnsi="Arial" w:cs="Arial"/>
                <w:color w:val="auto"/>
                <w:szCs w:val="22"/>
              </w:rPr>
              <w:t xml:space="preserve"> a pod. nie je Zhotoviteľ oprávnený vykonávať bez písomného súhlasu Stavebnotechnického dozoru. Zhotoviteľ je povinný písomne požiadať o takéto povolenie Stavebnotechnický dozor minimálne 7 dní pred navrhovaným začiatkom prác. Spolu so žiadosťou predloží všetky podrobnosti o prácach, detailný harmonogram prác a hlavné Zariadenia Zhotoviteľa, ktoré budú do prác zapojené a zároveň pripojí kópie všetkých potrebných povolení získaných v súlade s </w:t>
            </w:r>
            <w:proofErr w:type="spellStart"/>
            <w:r w:rsidRPr="00742FB8">
              <w:rPr>
                <w:rFonts w:ascii="Arial" w:hAnsi="Arial" w:cs="Arial"/>
                <w:color w:val="auto"/>
                <w:szCs w:val="22"/>
              </w:rPr>
              <w:t>podčlánkom</w:t>
            </w:r>
            <w:proofErr w:type="spellEnd"/>
            <w:r w:rsidRPr="00742FB8">
              <w:rPr>
                <w:rFonts w:ascii="Arial" w:hAnsi="Arial" w:cs="Arial"/>
                <w:color w:val="auto"/>
                <w:szCs w:val="22"/>
              </w:rPr>
              <w:t xml:space="preserve"> 1.13 (</w:t>
            </w:r>
            <w:r w:rsidRPr="00742FB8">
              <w:rPr>
                <w:rFonts w:ascii="Arial" w:hAnsi="Arial" w:cs="Arial"/>
                <w:i/>
                <w:color w:val="auto"/>
                <w:szCs w:val="22"/>
              </w:rPr>
              <w:t>Súlad s Právnymi predpismi)</w:t>
            </w:r>
            <w:r w:rsidRPr="00742FB8">
              <w:rPr>
                <w:rFonts w:ascii="Arial" w:hAnsi="Arial" w:cs="Arial"/>
                <w:color w:val="auto"/>
                <w:szCs w:val="22"/>
              </w:rPr>
              <w:t>.</w:t>
            </w:r>
          </w:p>
          <w:p w14:paraId="6E005219" w14:textId="77777777" w:rsidR="00C745D2" w:rsidRPr="00742FB8" w:rsidRDefault="00C745D2" w:rsidP="0083239F">
            <w:pPr>
              <w:jc w:val="both"/>
              <w:rPr>
                <w:rFonts w:cs="Arial"/>
              </w:rPr>
            </w:pPr>
          </w:p>
          <w:p w14:paraId="1D5A7CD9" w14:textId="77777777" w:rsidR="00552B42" w:rsidRDefault="00C745D2" w:rsidP="0083239F">
            <w:pPr>
              <w:jc w:val="both"/>
              <w:rPr>
                <w:rFonts w:cs="Arial"/>
              </w:rPr>
            </w:pPr>
            <w:r w:rsidRPr="005B0752">
              <w:rPr>
                <w:rFonts w:cs="Arial"/>
              </w:rPr>
              <w:t>Zhotoviteľ nie je oprávnený použiť žiadnu časť Staveniska pre iný účel ako ten, ktorý súvisí s vyhotovením Diela bez súhlasu Stavebnotechnického dozoru.“</w:t>
            </w:r>
          </w:p>
          <w:p w14:paraId="33745CBC" w14:textId="77777777" w:rsidR="00C745D2" w:rsidRPr="00552B42" w:rsidRDefault="00C745D2" w:rsidP="00804715">
            <w:pPr>
              <w:tabs>
                <w:tab w:val="left" w:pos="1323"/>
              </w:tabs>
              <w:rPr>
                <w:rFonts w:cs="Arial"/>
              </w:rPr>
            </w:pPr>
          </w:p>
        </w:tc>
      </w:tr>
      <w:tr w:rsidR="00951265" w:rsidRPr="006C2974" w14:paraId="325A960B" w14:textId="77777777" w:rsidTr="00E5435B">
        <w:trPr>
          <w:gridAfter w:val="1"/>
          <w:wAfter w:w="687" w:type="dxa"/>
          <w:trHeight w:val="5087"/>
        </w:trPr>
        <w:tc>
          <w:tcPr>
            <w:tcW w:w="1384" w:type="dxa"/>
            <w:gridSpan w:val="2"/>
          </w:tcPr>
          <w:p w14:paraId="02285A43" w14:textId="77777777" w:rsidR="00C745D2" w:rsidRPr="00FE4170" w:rsidRDefault="00C745D2" w:rsidP="0083239F">
            <w:pPr>
              <w:pStyle w:val="noindent0"/>
              <w:rPr>
                <w:rFonts w:ascii="Arial" w:hAnsi="Arial" w:cs="Arial"/>
                <w:b/>
                <w:bCs/>
                <w:color w:val="auto"/>
              </w:rPr>
            </w:pPr>
            <w:r w:rsidRPr="00250728">
              <w:rPr>
                <w:rFonts w:ascii="Arial" w:hAnsi="Arial" w:cs="Arial"/>
                <w:b/>
                <w:bCs/>
                <w:color w:val="auto"/>
              </w:rPr>
              <w:lastRenderedPageBreak/>
              <w:t xml:space="preserve">Podčlánok </w:t>
            </w:r>
          </w:p>
          <w:p w14:paraId="611B6B3E" w14:textId="77777777" w:rsidR="00C745D2" w:rsidRPr="00FB322C" w:rsidRDefault="00C745D2" w:rsidP="0083239F">
            <w:pPr>
              <w:pStyle w:val="noindent0"/>
              <w:rPr>
                <w:rFonts w:ascii="Arial" w:hAnsi="Arial" w:cs="Arial"/>
                <w:color w:val="auto"/>
              </w:rPr>
            </w:pPr>
            <w:r w:rsidRPr="00FB322C">
              <w:rPr>
                <w:rFonts w:ascii="Arial" w:hAnsi="Arial" w:cs="Arial"/>
                <w:b/>
                <w:bCs/>
                <w:color w:val="auto"/>
              </w:rPr>
              <w:t>4.24</w:t>
            </w:r>
          </w:p>
        </w:tc>
        <w:tc>
          <w:tcPr>
            <w:tcW w:w="2472" w:type="dxa"/>
          </w:tcPr>
          <w:p w14:paraId="73EE1E7C" w14:textId="77777777" w:rsidR="00C745D2" w:rsidRPr="00A86531" w:rsidRDefault="00C745D2" w:rsidP="0083239F">
            <w:pPr>
              <w:pStyle w:val="Styl1"/>
              <w:tabs>
                <w:tab w:val="clear" w:pos="540"/>
              </w:tabs>
              <w:rPr>
                <w:bCs/>
                <w:caps w:val="0"/>
                <w:szCs w:val="20"/>
              </w:rPr>
            </w:pPr>
            <w:r w:rsidRPr="00A86531">
              <w:rPr>
                <w:bCs/>
                <w:caps w:val="0"/>
                <w:szCs w:val="20"/>
              </w:rPr>
              <w:t>Nálezy na Stavenisku</w:t>
            </w:r>
          </w:p>
        </w:tc>
        <w:tc>
          <w:tcPr>
            <w:tcW w:w="5750" w:type="dxa"/>
            <w:gridSpan w:val="2"/>
          </w:tcPr>
          <w:p w14:paraId="111480A6" w14:textId="77777777" w:rsidR="00C745D2" w:rsidRDefault="00C745D2" w:rsidP="0083239F">
            <w:pPr>
              <w:pStyle w:val="NoIndent"/>
              <w:jc w:val="both"/>
              <w:rPr>
                <w:rFonts w:ascii="Arial" w:hAnsi="Arial" w:cs="Arial"/>
                <w:color w:val="auto"/>
                <w:szCs w:val="22"/>
              </w:rPr>
            </w:pPr>
            <w:r w:rsidRPr="00F07B96">
              <w:rPr>
                <w:rFonts w:ascii="Arial" w:hAnsi="Arial" w:cs="Arial"/>
                <w:color w:val="auto"/>
                <w:szCs w:val="22"/>
              </w:rPr>
              <w:t xml:space="preserve">Na konci tohto </w:t>
            </w:r>
            <w:proofErr w:type="spellStart"/>
            <w:r w:rsidRPr="00F07B96">
              <w:rPr>
                <w:rFonts w:ascii="Arial" w:hAnsi="Arial" w:cs="Arial"/>
                <w:color w:val="auto"/>
                <w:szCs w:val="22"/>
              </w:rPr>
              <w:t>podčlánku</w:t>
            </w:r>
            <w:proofErr w:type="spellEnd"/>
            <w:r w:rsidRPr="00F07B96">
              <w:rPr>
                <w:rFonts w:ascii="Arial" w:hAnsi="Arial" w:cs="Arial"/>
                <w:color w:val="auto"/>
                <w:szCs w:val="22"/>
              </w:rPr>
              <w:t xml:space="preserve"> vložte:</w:t>
            </w:r>
          </w:p>
          <w:p w14:paraId="5A980EAF" w14:textId="77777777" w:rsidR="00552B42" w:rsidRPr="00552B42" w:rsidRDefault="00552B42" w:rsidP="00804715"/>
          <w:p w14:paraId="16783A20" w14:textId="77777777" w:rsidR="00C745D2" w:rsidRPr="00742FB8" w:rsidRDefault="00C745D2" w:rsidP="0083239F">
            <w:pPr>
              <w:ind w:right="141"/>
              <w:jc w:val="both"/>
              <w:rPr>
                <w:rFonts w:cs="Arial"/>
              </w:rPr>
            </w:pPr>
            <w:r w:rsidRPr="00742FB8">
              <w:rPr>
                <w:rFonts w:cs="Arial"/>
              </w:rPr>
              <w:t xml:space="preserve">„Pri objavení predmetov podliehajúcich zákonu č. 49/2002 Z. z. o ochrane pamiatkového fondu v znení neskorších predpisov je Zhotoviteľ povinný uzavrieť zmluvu s  právnickou alebo fyzickou osobou, ktorá má príslušné oprávnenie vydané Ministerstvom kultúry SR na vykonanie záchranného archeologického výskumu. Oprávnená inštitúcia rozhodne o potrebe a rozsahu archeologického dozoru a archeologického výskumu na Stavenisku. </w:t>
            </w:r>
          </w:p>
          <w:p w14:paraId="1D5A9C58" w14:textId="77777777" w:rsidR="00C745D2" w:rsidRPr="00742FB8" w:rsidRDefault="00C745D2" w:rsidP="0083239F">
            <w:pPr>
              <w:ind w:right="141"/>
              <w:jc w:val="both"/>
              <w:rPr>
                <w:rFonts w:cs="Arial"/>
              </w:rPr>
            </w:pPr>
          </w:p>
          <w:p w14:paraId="382C90B8" w14:textId="77777777" w:rsidR="00C745D2" w:rsidRDefault="00C745D2" w:rsidP="0083239F">
            <w:pPr>
              <w:ind w:right="141"/>
              <w:jc w:val="both"/>
              <w:rPr>
                <w:rFonts w:cs="Arial"/>
              </w:rPr>
            </w:pPr>
            <w:r w:rsidRPr="00742FB8">
              <w:rPr>
                <w:rFonts w:cs="Arial"/>
              </w:rPr>
              <w:t>Zhotoviteľ je povinný, pod dohľadom archeologického dozoru, zabezpečiť záchranný archeologický výskum archeologických lokalít nachádzajúcich sa v trase Diela a na Stavenisku tak, aby čo najmenej ovplyvnil postup vykonávania jeho prác na Diele.</w:t>
            </w:r>
          </w:p>
          <w:p w14:paraId="20B8B7E4" w14:textId="77777777" w:rsidR="00552B42" w:rsidRPr="00742FB8" w:rsidRDefault="00552B42" w:rsidP="0083239F">
            <w:pPr>
              <w:ind w:right="141"/>
              <w:jc w:val="both"/>
              <w:rPr>
                <w:rFonts w:cs="Arial"/>
              </w:rPr>
            </w:pPr>
          </w:p>
          <w:p w14:paraId="69735F85" w14:textId="77777777" w:rsidR="00C745D2" w:rsidRPr="00742FB8" w:rsidRDefault="00C745D2" w:rsidP="0083239F">
            <w:pPr>
              <w:jc w:val="both"/>
              <w:rPr>
                <w:rFonts w:cs="Arial"/>
                <w:bCs/>
                <w:szCs w:val="22"/>
              </w:rPr>
            </w:pPr>
            <w:r w:rsidRPr="00742FB8">
              <w:rPr>
                <w:rFonts w:cs="Arial"/>
                <w:bCs/>
                <w:szCs w:val="22"/>
              </w:rPr>
              <w:t>Ďalšie doplňujúce podrobnosti sú uvedené v Požiadavkách Objednávateľa a v Dokumentácii poskytnutej Objednávateľom.“</w:t>
            </w:r>
          </w:p>
          <w:p w14:paraId="0A246C47" w14:textId="77777777" w:rsidR="00C745D2" w:rsidRPr="005B0752" w:rsidRDefault="00C745D2" w:rsidP="0083239F">
            <w:pPr>
              <w:jc w:val="both"/>
              <w:rPr>
                <w:rFonts w:cs="Arial"/>
              </w:rPr>
            </w:pPr>
          </w:p>
        </w:tc>
      </w:tr>
      <w:tr w:rsidR="00951265" w:rsidRPr="006C2974" w14:paraId="48BB2AC9" w14:textId="77777777" w:rsidTr="00E5435B">
        <w:trPr>
          <w:gridAfter w:val="1"/>
          <w:wAfter w:w="687" w:type="dxa"/>
          <w:trHeight w:val="3387"/>
        </w:trPr>
        <w:tc>
          <w:tcPr>
            <w:tcW w:w="1384" w:type="dxa"/>
            <w:gridSpan w:val="2"/>
          </w:tcPr>
          <w:p w14:paraId="583AEAF4" w14:textId="77777777" w:rsidR="00C745D2" w:rsidRPr="00FE4170" w:rsidRDefault="00C745D2" w:rsidP="0083239F">
            <w:pPr>
              <w:pStyle w:val="noindent0"/>
              <w:rPr>
                <w:rFonts w:ascii="Arial" w:hAnsi="Arial" w:cs="Arial"/>
                <w:b/>
                <w:color w:val="auto"/>
                <w:lang w:eastAsia="en-US"/>
              </w:rPr>
            </w:pPr>
            <w:r w:rsidRPr="00250728">
              <w:rPr>
                <w:rFonts w:ascii="Arial" w:hAnsi="Arial" w:cs="Arial"/>
                <w:b/>
                <w:color w:val="auto"/>
                <w:lang w:eastAsia="en-US"/>
              </w:rPr>
              <w:lastRenderedPageBreak/>
              <w:t>Podčlánok</w:t>
            </w:r>
          </w:p>
          <w:p w14:paraId="67546D01" w14:textId="77777777" w:rsidR="00C745D2" w:rsidRPr="00FB322C" w:rsidRDefault="00C745D2" w:rsidP="0083239F">
            <w:pPr>
              <w:pStyle w:val="noindent0"/>
              <w:rPr>
                <w:rFonts w:ascii="Arial" w:hAnsi="Arial" w:cs="Arial"/>
                <w:b/>
                <w:color w:val="auto"/>
                <w:lang w:eastAsia="en-US"/>
              </w:rPr>
            </w:pPr>
            <w:r w:rsidRPr="00FB322C">
              <w:rPr>
                <w:rFonts w:ascii="Arial" w:hAnsi="Arial" w:cs="Arial"/>
                <w:b/>
                <w:color w:val="auto"/>
                <w:lang w:eastAsia="en-US"/>
              </w:rPr>
              <w:t>4.25</w:t>
            </w:r>
          </w:p>
        </w:tc>
        <w:tc>
          <w:tcPr>
            <w:tcW w:w="2472" w:type="dxa"/>
          </w:tcPr>
          <w:p w14:paraId="2CE69B74" w14:textId="77777777" w:rsidR="00C745D2" w:rsidRPr="00F07B96" w:rsidRDefault="00C745D2" w:rsidP="0083239F">
            <w:pPr>
              <w:pStyle w:val="Styl1"/>
              <w:tabs>
                <w:tab w:val="clear" w:pos="540"/>
              </w:tabs>
              <w:rPr>
                <w:caps w:val="0"/>
              </w:rPr>
            </w:pPr>
            <w:r w:rsidRPr="00A86531">
              <w:rPr>
                <w:caps w:val="0"/>
              </w:rPr>
              <w:t>Existujúce inžinierske s</w:t>
            </w:r>
            <w:r w:rsidRPr="00F07B96">
              <w:rPr>
                <w:caps w:val="0"/>
              </w:rPr>
              <w:t>iete a objekty</w:t>
            </w:r>
          </w:p>
        </w:tc>
        <w:tc>
          <w:tcPr>
            <w:tcW w:w="5750" w:type="dxa"/>
            <w:gridSpan w:val="2"/>
          </w:tcPr>
          <w:p w14:paraId="25E66DAF" w14:textId="77777777" w:rsidR="00C745D2" w:rsidRDefault="00C745D2" w:rsidP="0083239F">
            <w:pPr>
              <w:pStyle w:val="Nzov"/>
              <w:jc w:val="both"/>
              <w:rPr>
                <w:rFonts w:ascii="Arial" w:hAnsi="Arial" w:cs="Arial"/>
                <w:b w:val="0"/>
                <w:szCs w:val="22"/>
                <w:lang w:val="sk-SK"/>
              </w:rPr>
            </w:pPr>
            <w:r w:rsidRPr="00742FB8">
              <w:rPr>
                <w:rFonts w:ascii="Arial" w:hAnsi="Arial" w:cs="Arial"/>
                <w:b w:val="0"/>
                <w:szCs w:val="22"/>
                <w:lang w:val="sk-SK"/>
              </w:rPr>
              <w:t>Vložte nový podčlánok 4.25:</w:t>
            </w:r>
          </w:p>
          <w:p w14:paraId="140AA36D" w14:textId="77777777" w:rsidR="00552B42" w:rsidRPr="00742FB8" w:rsidRDefault="00552B42" w:rsidP="0083239F">
            <w:pPr>
              <w:pStyle w:val="Nzov"/>
              <w:jc w:val="both"/>
              <w:rPr>
                <w:rFonts w:ascii="Arial" w:hAnsi="Arial" w:cs="Arial"/>
                <w:b w:val="0"/>
                <w:szCs w:val="22"/>
                <w:lang w:val="sk-SK"/>
              </w:rPr>
            </w:pPr>
          </w:p>
          <w:p w14:paraId="772C3FB2" w14:textId="77777777" w:rsidR="00C745D2" w:rsidRPr="00742FB8" w:rsidRDefault="00C745D2" w:rsidP="0083239F">
            <w:pPr>
              <w:pStyle w:val="Nzov"/>
              <w:jc w:val="both"/>
              <w:rPr>
                <w:rFonts w:ascii="Arial" w:hAnsi="Arial" w:cs="Arial"/>
                <w:b w:val="0"/>
                <w:szCs w:val="22"/>
                <w:lang w:val="sk-SK"/>
              </w:rPr>
            </w:pPr>
            <w:r w:rsidRPr="00742FB8">
              <w:rPr>
                <w:rFonts w:ascii="Arial" w:hAnsi="Arial" w:cs="Arial"/>
                <w:b w:val="0"/>
                <w:lang w:val="sk-SK"/>
              </w:rPr>
              <w:t>„</w:t>
            </w:r>
            <w:r w:rsidRPr="00742FB8">
              <w:rPr>
                <w:rFonts w:ascii="Arial" w:hAnsi="Arial" w:cs="Arial"/>
                <w:b w:val="0"/>
                <w:szCs w:val="22"/>
                <w:lang w:val="sk-SK"/>
              </w:rPr>
              <w:t>Zhotoviteľ je povinný pred začatím výkopových prác alebo iných prác, ktoré by mohli ohroziť jednotlivé podzemné a nadzemné vedenia, ako sú kanalizácia, vodovod, telekomunikačné káble, elektrické vedenia, plynovodné potrubia a podobné, oboznámiť sa s umiestnením všetkých sietí, ktoré môžu byť jeho činnosťou dotknuté. Pred začatím prác je Zhotoviteľ povinný písomne požiadať vlastníkov, správcov alebo prevádzkovateľov týchto sietí o ich lokalizáciu/vytýčenie a v prípade podzemných vedení je povinný vyhotoviť ručne kopané sondy v potrebnom rozsahu. Zhotoviteľ je taktiež povinný overiť si u správcov existenciu prípadných inžinierskych sietí položených v období po dokončení Dokumentácie poskytnutej Objednávateľom.</w:t>
            </w:r>
          </w:p>
          <w:p w14:paraId="77948B38" w14:textId="77777777" w:rsidR="00C745D2" w:rsidRPr="00742FB8" w:rsidRDefault="00C745D2" w:rsidP="0083239F">
            <w:pPr>
              <w:pStyle w:val="Nzov"/>
              <w:jc w:val="both"/>
              <w:rPr>
                <w:rFonts w:ascii="Arial" w:hAnsi="Arial" w:cs="Arial"/>
                <w:b w:val="0"/>
                <w:szCs w:val="22"/>
                <w:lang w:val="sk-SK"/>
              </w:rPr>
            </w:pPr>
            <w:r w:rsidRPr="00742FB8">
              <w:rPr>
                <w:rFonts w:ascii="Arial" w:hAnsi="Arial" w:cs="Arial"/>
                <w:b w:val="0"/>
                <w:szCs w:val="22"/>
                <w:lang w:val="sk-SK"/>
              </w:rPr>
              <w:t xml:space="preserve">Náklady spojené s vytyčovaním sietí ich správcami znáša Zhotoviteľ. </w:t>
            </w:r>
          </w:p>
          <w:p w14:paraId="18ADD16B" w14:textId="77777777" w:rsidR="00C745D2" w:rsidRPr="00742FB8" w:rsidRDefault="00C745D2" w:rsidP="0083239F">
            <w:pPr>
              <w:rPr>
                <w:rFonts w:cs="Arial"/>
              </w:rPr>
            </w:pPr>
          </w:p>
          <w:p w14:paraId="5F47A2E7" w14:textId="77777777" w:rsidR="00C745D2" w:rsidRPr="0074407A" w:rsidRDefault="00C745D2" w:rsidP="0083239F">
            <w:pPr>
              <w:pStyle w:val="Nzov"/>
              <w:jc w:val="both"/>
              <w:rPr>
                <w:rFonts w:ascii="Arial" w:hAnsi="Arial" w:cs="Arial"/>
                <w:b w:val="0"/>
                <w:bCs/>
                <w:szCs w:val="22"/>
                <w:lang w:val="sk-SK"/>
              </w:rPr>
            </w:pPr>
            <w:r w:rsidRPr="005B0752">
              <w:rPr>
                <w:rFonts w:ascii="Arial" w:hAnsi="Arial" w:cs="Arial"/>
                <w:b w:val="0"/>
                <w:bCs/>
                <w:szCs w:val="22"/>
                <w:lang w:val="sk-SK"/>
              </w:rPr>
              <w:t xml:space="preserve">Zhotoviteľ je zodpovedný za všetky škody na cestách, odvodňovacích kanáloch, potrubiach, kábloch, ostatných inžinierskych sieťach a pod., spôsobených ním alebo jeho </w:t>
            </w:r>
            <w:proofErr w:type="spellStart"/>
            <w:r w:rsidRPr="005B0752">
              <w:rPr>
                <w:rFonts w:ascii="Arial" w:hAnsi="Arial" w:cs="Arial"/>
                <w:b w:val="0"/>
                <w:bCs/>
                <w:szCs w:val="22"/>
                <w:lang w:val="sk-SK"/>
              </w:rPr>
              <w:t>Podzhotoviteľmi</w:t>
            </w:r>
            <w:proofErr w:type="spellEnd"/>
            <w:r w:rsidRPr="005B0752">
              <w:rPr>
                <w:rFonts w:ascii="Arial" w:hAnsi="Arial" w:cs="Arial"/>
                <w:b w:val="0"/>
                <w:bCs/>
                <w:szCs w:val="22"/>
                <w:lang w:val="sk-SK"/>
              </w:rPr>
              <w:t xml:space="preserve"> počas výkonu prác na Diele a takéto škody je povinný na vlastné náklady odstrániť, a to uvedením do pôvodného stavu </w:t>
            </w:r>
            <w:r w:rsidRPr="00E64C36">
              <w:rPr>
                <w:rFonts w:ascii="Arial" w:hAnsi="Arial" w:cs="Arial"/>
                <w:b w:val="0"/>
                <w:lang w:val="sk-SK"/>
              </w:rPr>
              <w:t>bez akýchkoľvek ďalších nákladov pre Objednávateľa,</w:t>
            </w:r>
            <w:r w:rsidRPr="00566FC4">
              <w:rPr>
                <w:rFonts w:ascii="Arial" w:hAnsi="Arial" w:cs="Arial"/>
                <w:b w:val="0"/>
                <w:bCs/>
                <w:szCs w:val="22"/>
                <w:lang w:val="sk-SK"/>
              </w:rPr>
              <w:t xml:space="preserve"> do doby určenej na ich odstránenie a následne obdržať písomné potvrdenie Stavebnotechnického dozoru o odstránení všet</w:t>
            </w:r>
            <w:r w:rsidRPr="0074407A">
              <w:rPr>
                <w:rFonts w:ascii="Arial" w:hAnsi="Arial" w:cs="Arial"/>
                <w:b w:val="0"/>
                <w:bCs/>
                <w:szCs w:val="22"/>
                <w:lang w:val="sk-SK"/>
              </w:rPr>
              <w:t xml:space="preserve">kých škôd. </w:t>
            </w:r>
          </w:p>
          <w:p w14:paraId="5A415820" w14:textId="77777777" w:rsidR="00C745D2" w:rsidRPr="0074407A" w:rsidRDefault="00C745D2" w:rsidP="0083239F">
            <w:pPr>
              <w:pStyle w:val="NoIndent"/>
              <w:jc w:val="both"/>
              <w:rPr>
                <w:rFonts w:ascii="Arial" w:hAnsi="Arial" w:cs="Arial"/>
                <w:color w:val="auto"/>
                <w:szCs w:val="22"/>
              </w:rPr>
            </w:pPr>
          </w:p>
          <w:p w14:paraId="17DEA629" w14:textId="77777777" w:rsidR="00C745D2" w:rsidRPr="00723969" w:rsidRDefault="00C745D2" w:rsidP="0083239F">
            <w:pPr>
              <w:jc w:val="both"/>
              <w:rPr>
                <w:rFonts w:cs="Arial"/>
                <w:szCs w:val="22"/>
              </w:rPr>
            </w:pPr>
            <w:r w:rsidRPr="000A1C4B">
              <w:rPr>
                <w:rFonts w:cs="Arial"/>
                <w:bCs/>
                <w:szCs w:val="22"/>
              </w:rPr>
              <w:t>Má sa za to, že Zhotoviteľ sa oboznámil s existujúcimi inžinierskymi sieťami na základe informácií poskytnutých Objednávateľom a ostatných dostupných informácií a v jeho ponuke zohľadnil všetky vyžadované náklady na vytýčenie, odstránenie, pre</w:t>
            </w:r>
            <w:r w:rsidRPr="00D91C1B">
              <w:rPr>
                <w:rFonts w:cs="Arial"/>
                <w:bCs/>
                <w:szCs w:val="22"/>
              </w:rPr>
              <w:t>loženie alebo znovuzriadenie existujúcich sietí vrátane zabezpečenia príslušných povolení. Zhotoviteľ nemá právo nárokovať si dodatočné náklady a/alebo predĺženie Lehoty výstavby v dôsledku toho, že sa neoboznámil s dostupnými informáciami o existujúcich inžinierskych sieťach.</w:t>
            </w:r>
          </w:p>
          <w:p w14:paraId="539920E6" w14:textId="77777777" w:rsidR="00C745D2" w:rsidRPr="001A0DDF" w:rsidRDefault="00C745D2" w:rsidP="0083239F">
            <w:pPr>
              <w:rPr>
                <w:rFonts w:cs="Arial"/>
              </w:rPr>
            </w:pPr>
          </w:p>
          <w:p w14:paraId="349005A0" w14:textId="77777777" w:rsidR="00C745D2" w:rsidRDefault="00C745D2" w:rsidP="0083239F">
            <w:pPr>
              <w:pStyle w:val="Nzov"/>
              <w:jc w:val="both"/>
              <w:rPr>
                <w:rFonts w:ascii="Arial" w:hAnsi="Arial" w:cs="Arial"/>
                <w:b w:val="0"/>
                <w:bCs/>
                <w:szCs w:val="22"/>
                <w:lang w:val="sk-SK"/>
              </w:rPr>
            </w:pPr>
            <w:r w:rsidRPr="00C96E7C">
              <w:rPr>
                <w:rFonts w:ascii="Arial" w:hAnsi="Arial" w:cs="Arial"/>
                <w:b w:val="0"/>
                <w:bCs/>
                <w:szCs w:val="22"/>
                <w:lang w:val="sk-SK"/>
              </w:rPr>
              <w:t>V prípade výskytu nepredvídateľných inžinierskych sietí sa postupuje v súlade s </w:t>
            </w:r>
            <w:proofErr w:type="spellStart"/>
            <w:r w:rsidRPr="00C96E7C">
              <w:rPr>
                <w:rFonts w:ascii="Arial" w:hAnsi="Arial" w:cs="Arial"/>
                <w:b w:val="0"/>
                <w:bCs/>
                <w:szCs w:val="22"/>
                <w:lang w:val="sk-SK"/>
              </w:rPr>
              <w:t>podčlánkom</w:t>
            </w:r>
            <w:proofErr w:type="spellEnd"/>
            <w:r w:rsidRPr="00C96E7C">
              <w:rPr>
                <w:rFonts w:ascii="Arial" w:hAnsi="Arial" w:cs="Arial"/>
                <w:b w:val="0"/>
                <w:bCs/>
                <w:szCs w:val="22"/>
                <w:lang w:val="sk-SK"/>
              </w:rPr>
              <w:t xml:space="preserve"> 4.12 (</w:t>
            </w:r>
            <w:r w:rsidRPr="00485C05">
              <w:rPr>
                <w:rFonts w:ascii="Arial" w:hAnsi="Arial" w:cs="Arial"/>
                <w:b w:val="0"/>
                <w:bCs/>
                <w:i/>
                <w:iCs/>
                <w:szCs w:val="22"/>
                <w:lang w:val="sk-SK"/>
              </w:rPr>
              <w:t>Nepredvídateľné fyzické podmienky)</w:t>
            </w:r>
            <w:r w:rsidRPr="00485C05">
              <w:rPr>
                <w:rFonts w:ascii="Arial" w:hAnsi="Arial" w:cs="Arial"/>
                <w:b w:val="0"/>
                <w:bCs/>
                <w:szCs w:val="22"/>
                <w:lang w:val="sk-SK"/>
              </w:rPr>
              <w:t xml:space="preserve"> alebo 13.3 (</w:t>
            </w:r>
            <w:r w:rsidRPr="00485C05">
              <w:rPr>
                <w:rFonts w:ascii="Arial" w:hAnsi="Arial" w:cs="Arial"/>
                <w:b w:val="0"/>
                <w:bCs/>
                <w:i/>
                <w:iCs/>
                <w:szCs w:val="22"/>
                <w:lang w:val="sk-SK"/>
              </w:rPr>
              <w:t>Postup pri Zmenách)</w:t>
            </w:r>
            <w:r w:rsidRPr="00DF409D">
              <w:rPr>
                <w:rFonts w:ascii="Arial" w:hAnsi="Arial" w:cs="Arial"/>
                <w:b w:val="0"/>
                <w:bCs/>
                <w:szCs w:val="22"/>
                <w:lang w:val="sk-SK"/>
              </w:rPr>
              <w:t xml:space="preserve">. </w:t>
            </w:r>
          </w:p>
          <w:p w14:paraId="14349E73" w14:textId="77777777" w:rsidR="00552B42" w:rsidRPr="00DF409D" w:rsidRDefault="00552B42" w:rsidP="0083239F">
            <w:pPr>
              <w:pStyle w:val="Nzov"/>
              <w:jc w:val="both"/>
              <w:rPr>
                <w:rFonts w:ascii="Arial" w:hAnsi="Arial" w:cs="Arial"/>
                <w:b w:val="0"/>
                <w:bCs/>
                <w:szCs w:val="22"/>
                <w:lang w:val="sk-SK"/>
              </w:rPr>
            </w:pPr>
          </w:p>
          <w:p w14:paraId="41AF54A7" w14:textId="77777777" w:rsidR="00C745D2" w:rsidRDefault="00C745D2" w:rsidP="0083239F">
            <w:pPr>
              <w:jc w:val="both"/>
              <w:rPr>
                <w:rFonts w:cs="Arial"/>
                <w:bCs/>
                <w:szCs w:val="22"/>
              </w:rPr>
            </w:pPr>
            <w:r w:rsidRPr="006C2974">
              <w:rPr>
                <w:rFonts w:cs="Arial"/>
              </w:rPr>
              <w:t>Ďalšie podrobnosti sú uvedené v  Požiadavkách Objednávateľa, resp.</w:t>
            </w:r>
            <w:r w:rsidRPr="006C2974">
              <w:rPr>
                <w:rFonts w:cs="Arial"/>
                <w:bCs/>
                <w:szCs w:val="22"/>
              </w:rPr>
              <w:t> v Dokumentácii poskytnutej Objednávateľom.“</w:t>
            </w:r>
          </w:p>
          <w:p w14:paraId="7E4F7151" w14:textId="77777777" w:rsidR="00552B42" w:rsidRPr="006C2974" w:rsidRDefault="00552B42" w:rsidP="0083239F">
            <w:pPr>
              <w:jc w:val="both"/>
              <w:rPr>
                <w:rFonts w:cs="Arial"/>
              </w:rPr>
            </w:pPr>
          </w:p>
        </w:tc>
      </w:tr>
      <w:tr w:rsidR="00951265" w:rsidRPr="006C2974" w14:paraId="7639AF64" w14:textId="77777777" w:rsidTr="00F670F8">
        <w:trPr>
          <w:gridAfter w:val="1"/>
          <w:wAfter w:w="687" w:type="dxa"/>
        </w:trPr>
        <w:tc>
          <w:tcPr>
            <w:tcW w:w="1384" w:type="dxa"/>
            <w:gridSpan w:val="2"/>
          </w:tcPr>
          <w:p w14:paraId="4F652C52" w14:textId="77777777" w:rsidR="00C745D2" w:rsidRPr="00FE4170" w:rsidRDefault="00C745D2" w:rsidP="0083239F">
            <w:pPr>
              <w:jc w:val="both"/>
              <w:rPr>
                <w:rFonts w:cs="Arial"/>
                <w:b/>
                <w:szCs w:val="22"/>
              </w:rPr>
            </w:pPr>
            <w:r w:rsidRPr="00250728">
              <w:rPr>
                <w:rFonts w:cs="Arial"/>
                <w:b/>
                <w:szCs w:val="22"/>
              </w:rPr>
              <w:t xml:space="preserve">Podčlánok </w:t>
            </w:r>
          </w:p>
          <w:p w14:paraId="776234AE" w14:textId="77777777" w:rsidR="00C745D2" w:rsidRPr="00FB322C" w:rsidRDefault="00C745D2" w:rsidP="0083239F">
            <w:pPr>
              <w:pStyle w:val="NoIndent"/>
              <w:rPr>
                <w:rFonts w:ascii="Arial" w:hAnsi="Arial" w:cs="Arial"/>
                <w:b/>
                <w:color w:val="auto"/>
                <w:szCs w:val="22"/>
              </w:rPr>
            </w:pPr>
            <w:r w:rsidRPr="00FB322C">
              <w:rPr>
                <w:rFonts w:ascii="Arial" w:hAnsi="Arial" w:cs="Arial"/>
                <w:b/>
                <w:color w:val="auto"/>
                <w:szCs w:val="22"/>
              </w:rPr>
              <w:t>4.26</w:t>
            </w:r>
          </w:p>
        </w:tc>
        <w:tc>
          <w:tcPr>
            <w:tcW w:w="2472" w:type="dxa"/>
          </w:tcPr>
          <w:p w14:paraId="0D8BF0D3" w14:textId="77777777" w:rsidR="00C745D2" w:rsidRPr="00A86531" w:rsidRDefault="00C745D2" w:rsidP="0083239F">
            <w:pPr>
              <w:pStyle w:val="NormlnsWWW"/>
              <w:spacing w:before="0" w:beforeAutospacing="0" w:after="0" w:afterAutospacing="0"/>
              <w:rPr>
                <w:rFonts w:ascii="Arial" w:hAnsi="Arial" w:cs="Arial"/>
                <w:b/>
                <w:bCs/>
                <w:sz w:val="22"/>
                <w:szCs w:val="22"/>
              </w:rPr>
            </w:pPr>
            <w:r w:rsidRPr="00A86531">
              <w:rPr>
                <w:rFonts w:ascii="Arial" w:hAnsi="Arial" w:cs="Arial"/>
                <w:b/>
                <w:bCs/>
                <w:sz w:val="22"/>
                <w:szCs w:val="22"/>
              </w:rPr>
              <w:t>Stavebný denník</w:t>
            </w:r>
          </w:p>
        </w:tc>
        <w:tc>
          <w:tcPr>
            <w:tcW w:w="5750" w:type="dxa"/>
            <w:gridSpan w:val="2"/>
          </w:tcPr>
          <w:p w14:paraId="4CA27AA3" w14:textId="77777777" w:rsidR="00C745D2" w:rsidRDefault="00C745D2" w:rsidP="0083239F">
            <w:pPr>
              <w:pStyle w:val="Nzov"/>
              <w:jc w:val="both"/>
              <w:rPr>
                <w:rFonts w:ascii="Arial" w:hAnsi="Arial" w:cs="Arial"/>
                <w:b w:val="0"/>
                <w:szCs w:val="22"/>
                <w:lang w:val="sk-SK"/>
              </w:rPr>
            </w:pPr>
            <w:r w:rsidRPr="00F07B96">
              <w:rPr>
                <w:rFonts w:ascii="Arial" w:hAnsi="Arial" w:cs="Arial"/>
                <w:b w:val="0"/>
                <w:szCs w:val="22"/>
                <w:lang w:val="sk-SK"/>
              </w:rPr>
              <w:t>Vložte nový podčlánok 4.26:</w:t>
            </w:r>
          </w:p>
          <w:p w14:paraId="10478A99" w14:textId="77777777" w:rsidR="00552B42" w:rsidRPr="00F07B96" w:rsidRDefault="00552B42" w:rsidP="0083239F">
            <w:pPr>
              <w:pStyle w:val="Nzov"/>
              <w:jc w:val="both"/>
              <w:rPr>
                <w:rFonts w:ascii="Arial" w:hAnsi="Arial" w:cs="Arial"/>
                <w:b w:val="0"/>
                <w:szCs w:val="22"/>
                <w:lang w:val="sk-SK"/>
              </w:rPr>
            </w:pPr>
          </w:p>
          <w:p w14:paraId="44EF4781" w14:textId="41A2A71C" w:rsidR="00F14579" w:rsidRDefault="00C745D2" w:rsidP="00F14579">
            <w:pPr>
              <w:jc w:val="both"/>
              <w:rPr>
                <w:rFonts w:cs="Arial"/>
              </w:rPr>
            </w:pPr>
            <w:r w:rsidRPr="00742FB8">
              <w:rPr>
                <w:rFonts w:cs="Arial"/>
              </w:rPr>
              <w:t>„</w:t>
            </w:r>
            <w:r w:rsidR="00F14579" w:rsidRPr="00F14579">
              <w:rPr>
                <w:rFonts w:cs="Arial"/>
              </w:rPr>
              <w:t>Zhotoviteľ je povinný v súlade so Stavebným zákonom viesť Stavebný denník</w:t>
            </w:r>
            <w:r w:rsidR="00DA1073">
              <w:rPr>
                <w:rFonts w:cs="Arial"/>
              </w:rPr>
              <w:t>.</w:t>
            </w:r>
            <w:r w:rsidR="00F14579" w:rsidRPr="00F14579">
              <w:rPr>
                <w:rFonts w:cs="Arial"/>
              </w:rPr>
              <w:t xml:space="preserve">. Stavebný denník sa vedie pre celé Dielo, alebo pre jeho jednotlivé časti, podľa pokynov </w:t>
            </w:r>
            <w:r w:rsidR="00F14579" w:rsidRPr="00F14579">
              <w:rPr>
                <w:rFonts w:cs="Arial"/>
              </w:rPr>
              <w:lastRenderedPageBreak/>
              <w:t>Stavebnotechnického dozoru a zaznamenáva všetky dôležité okolnosti týkajúce sa prípravy, výstavby a ukončenia Diela.</w:t>
            </w:r>
          </w:p>
          <w:p w14:paraId="731A4A67" w14:textId="77777777" w:rsidR="00F14579" w:rsidRPr="00F14579" w:rsidRDefault="00F14579" w:rsidP="00F14579">
            <w:pPr>
              <w:jc w:val="both"/>
              <w:rPr>
                <w:rFonts w:cs="Arial"/>
              </w:rPr>
            </w:pPr>
          </w:p>
          <w:p w14:paraId="2A96EC11" w14:textId="4B55D515" w:rsidR="00F14579" w:rsidRDefault="00F14579" w:rsidP="00F14579">
            <w:pPr>
              <w:jc w:val="both"/>
              <w:rPr>
                <w:rFonts w:cs="Arial"/>
              </w:rPr>
            </w:pPr>
            <w:r w:rsidRPr="00F14579">
              <w:rPr>
                <w:rFonts w:cs="Arial"/>
              </w:rPr>
              <w:t xml:space="preserve">Záznamy v Stavebnom denníku však nepredstavujú súhlas, potvrdenie, schválenie, rozhodnutie, oznámenie alebo požiadanie, nakoľko takáto komunikácia musí byť realizovaná v zmysle ustanovení </w:t>
            </w:r>
            <w:proofErr w:type="spellStart"/>
            <w:r w:rsidRPr="00F14579">
              <w:rPr>
                <w:rFonts w:cs="Arial"/>
              </w:rPr>
              <w:t>podčlánku</w:t>
            </w:r>
            <w:proofErr w:type="spellEnd"/>
            <w:r w:rsidRPr="00F14579">
              <w:rPr>
                <w:rFonts w:cs="Arial"/>
              </w:rPr>
              <w:t xml:space="preserve"> 1.3 (Komunikácia) a teda nezakladajú právo Zhotoviteľa na realizáciu platieb, výkon Zmien alebo uplatňovanie si nárokov.</w:t>
            </w:r>
          </w:p>
          <w:p w14:paraId="36DC590E" w14:textId="77777777" w:rsidR="00F14579" w:rsidRPr="00F14579" w:rsidRDefault="00F14579" w:rsidP="00F14579">
            <w:pPr>
              <w:jc w:val="both"/>
              <w:rPr>
                <w:rFonts w:cs="Arial"/>
              </w:rPr>
            </w:pPr>
          </w:p>
          <w:p w14:paraId="7AEB1799" w14:textId="17F1C16E" w:rsidR="00F14579" w:rsidRDefault="00F14579" w:rsidP="00F14579">
            <w:pPr>
              <w:jc w:val="both"/>
              <w:rPr>
                <w:rFonts w:cs="Arial"/>
              </w:rPr>
            </w:pPr>
            <w:r w:rsidRPr="00F14579">
              <w:rPr>
                <w:rFonts w:cs="Arial"/>
              </w:rPr>
              <w:t>Stavebný denník sa bude viesť v elektronickej podobe prostredníctvom na to určenej a vhodnej aplikácie (SW).</w:t>
            </w:r>
          </w:p>
          <w:p w14:paraId="55EC6475" w14:textId="77777777" w:rsidR="00F14579" w:rsidRPr="00F14579" w:rsidRDefault="00F14579" w:rsidP="00F14579">
            <w:pPr>
              <w:jc w:val="both"/>
              <w:rPr>
                <w:rFonts w:cs="Arial"/>
              </w:rPr>
            </w:pPr>
          </w:p>
          <w:p w14:paraId="04767E07" w14:textId="45062C25" w:rsidR="00C745D2" w:rsidRDefault="00F14579" w:rsidP="0083239F">
            <w:pPr>
              <w:jc w:val="both"/>
              <w:rPr>
                <w:rFonts w:cs="Arial"/>
              </w:rPr>
            </w:pPr>
            <w:r w:rsidRPr="00F14579">
              <w:rPr>
                <w:rFonts w:cs="Arial"/>
              </w:rPr>
              <w:t>Ďalšie podrobnosti sú uvedené v Technických špecifikáciách a v Dokumentácii poskytnutej Objednávateľom.</w:t>
            </w:r>
            <w:r w:rsidR="00C745D2" w:rsidRPr="005B0752">
              <w:rPr>
                <w:rFonts w:cs="Arial"/>
              </w:rPr>
              <w:t>“</w:t>
            </w:r>
          </w:p>
          <w:p w14:paraId="50CD7CCD" w14:textId="77777777" w:rsidR="00552B42" w:rsidRPr="00566FC4" w:rsidRDefault="00552B42" w:rsidP="0083239F">
            <w:pPr>
              <w:jc w:val="both"/>
              <w:rPr>
                <w:rFonts w:cs="Arial"/>
                <w:szCs w:val="22"/>
              </w:rPr>
            </w:pPr>
          </w:p>
        </w:tc>
      </w:tr>
      <w:tr w:rsidR="00951265" w:rsidRPr="006C2974" w14:paraId="55803AA5" w14:textId="77777777" w:rsidTr="00F670F8">
        <w:trPr>
          <w:gridAfter w:val="1"/>
          <w:wAfter w:w="687" w:type="dxa"/>
        </w:trPr>
        <w:tc>
          <w:tcPr>
            <w:tcW w:w="1384" w:type="dxa"/>
            <w:gridSpan w:val="2"/>
          </w:tcPr>
          <w:p w14:paraId="1E0A9740" w14:textId="77777777" w:rsidR="00C745D2" w:rsidRPr="00FE4170" w:rsidRDefault="00C745D2" w:rsidP="0083239F">
            <w:pPr>
              <w:jc w:val="both"/>
              <w:rPr>
                <w:rFonts w:cs="Arial"/>
                <w:b/>
                <w:szCs w:val="22"/>
              </w:rPr>
            </w:pPr>
            <w:r w:rsidRPr="00250728">
              <w:rPr>
                <w:rFonts w:cs="Arial"/>
                <w:b/>
                <w:szCs w:val="22"/>
              </w:rPr>
              <w:lastRenderedPageBreak/>
              <w:t>Podčlánok</w:t>
            </w:r>
          </w:p>
          <w:p w14:paraId="175938E9" w14:textId="77777777" w:rsidR="00C745D2" w:rsidRPr="00FB322C" w:rsidRDefault="00C745D2" w:rsidP="0083239F">
            <w:pPr>
              <w:jc w:val="both"/>
              <w:rPr>
                <w:rFonts w:cs="Arial"/>
                <w:b/>
                <w:szCs w:val="22"/>
              </w:rPr>
            </w:pPr>
            <w:r w:rsidRPr="00FB322C">
              <w:rPr>
                <w:rFonts w:cs="Arial"/>
                <w:b/>
                <w:szCs w:val="22"/>
              </w:rPr>
              <w:t>4.27</w:t>
            </w:r>
          </w:p>
        </w:tc>
        <w:tc>
          <w:tcPr>
            <w:tcW w:w="2472" w:type="dxa"/>
          </w:tcPr>
          <w:p w14:paraId="54E90122" w14:textId="77777777" w:rsidR="00C745D2" w:rsidRPr="00250728" w:rsidRDefault="00C745D2" w:rsidP="0083239F">
            <w:pPr>
              <w:pStyle w:val="NormlnsWWW"/>
              <w:spacing w:before="0" w:beforeAutospacing="0" w:after="0" w:afterAutospacing="0"/>
              <w:rPr>
                <w:rFonts w:ascii="Arial" w:hAnsi="Arial" w:cs="Arial"/>
                <w:b/>
                <w:bCs/>
                <w:sz w:val="22"/>
                <w:szCs w:val="22"/>
              </w:rPr>
            </w:pPr>
            <w:r w:rsidRPr="00A86531">
              <w:rPr>
                <w:rFonts w:ascii="Arial" w:hAnsi="Arial" w:cs="Arial"/>
                <w:b/>
                <w:bCs/>
                <w:sz w:val="22"/>
                <w:szCs w:val="22"/>
              </w:rPr>
              <w:t>Hlavný stavbyvedúci</w:t>
            </w:r>
          </w:p>
        </w:tc>
        <w:tc>
          <w:tcPr>
            <w:tcW w:w="5750" w:type="dxa"/>
            <w:gridSpan w:val="2"/>
          </w:tcPr>
          <w:p w14:paraId="09DD61ED" w14:textId="77777777" w:rsidR="00C745D2" w:rsidRDefault="00C745D2" w:rsidP="0083239F">
            <w:pPr>
              <w:pStyle w:val="Nzov"/>
              <w:jc w:val="both"/>
              <w:rPr>
                <w:rFonts w:ascii="Arial" w:hAnsi="Arial" w:cs="Arial"/>
                <w:b w:val="0"/>
                <w:szCs w:val="22"/>
                <w:lang w:val="sk-SK"/>
              </w:rPr>
            </w:pPr>
            <w:r w:rsidRPr="00FE4170">
              <w:rPr>
                <w:rFonts w:ascii="Arial" w:hAnsi="Arial" w:cs="Arial"/>
                <w:b w:val="0"/>
                <w:szCs w:val="22"/>
                <w:lang w:val="sk-SK"/>
              </w:rPr>
              <w:t xml:space="preserve">Vložte </w:t>
            </w:r>
            <w:r w:rsidRPr="00FB322C">
              <w:rPr>
                <w:rFonts w:ascii="Arial" w:hAnsi="Arial" w:cs="Arial"/>
                <w:b w:val="0"/>
                <w:szCs w:val="22"/>
                <w:lang w:val="sk-SK"/>
              </w:rPr>
              <w:t>nový podčlánok 4.27:</w:t>
            </w:r>
          </w:p>
          <w:p w14:paraId="0D027C25" w14:textId="77777777" w:rsidR="00DF409D" w:rsidRPr="00FB322C" w:rsidRDefault="00DF409D" w:rsidP="0083239F">
            <w:pPr>
              <w:pStyle w:val="Nzov"/>
              <w:jc w:val="both"/>
              <w:rPr>
                <w:rFonts w:ascii="Arial" w:hAnsi="Arial" w:cs="Arial"/>
                <w:b w:val="0"/>
                <w:szCs w:val="22"/>
                <w:lang w:val="sk-SK"/>
              </w:rPr>
            </w:pPr>
          </w:p>
          <w:p w14:paraId="33615003" w14:textId="77777777" w:rsidR="00C745D2" w:rsidRPr="00742FB8" w:rsidRDefault="00C745D2" w:rsidP="0083239F">
            <w:pPr>
              <w:pStyle w:val="Nzov"/>
              <w:jc w:val="both"/>
              <w:rPr>
                <w:rFonts w:ascii="Arial" w:hAnsi="Arial" w:cs="Arial"/>
                <w:b w:val="0"/>
                <w:lang w:val="sk-SK"/>
              </w:rPr>
            </w:pPr>
            <w:r w:rsidRPr="00A86531">
              <w:rPr>
                <w:rFonts w:ascii="Arial" w:hAnsi="Arial" w:cs="Arial"/>
                <w:b w:val="0"/>
                <w:lang w:val="sk-SK"/>
              </w:rPr>
              <w:t xml:space="preserve">„Zhotoviteľ je povinný zabezpečiť, aby Hlavný stavbyvedúci (zástupca Riaditeľa </w:t>
            </w:r>
            <w:r w:rsidRPr="00F07B96">
              <w:rPr>
                <w:rFonts w:ascii="Arial" w:hAnsi="Arial" w:cs="Arial"/>
                <w:b w:val="0"/>
                <w:lang w:val="sk-SK"/>
              </w:rPr>
              <w:t>stavby)</w:t>
            </w:r>
            <w:r w:rsidR="006F6AC0" w:rsidRPr="00742FB8">
              <w:rPr>
                <w:rFonts w:ascii="Arial" w:hAnsi="Arial" w:cs="Arial"/>
                <w:b w:val="0"/>
                <w:lang w:val="sk-SK"/>
              </w:rPr>
              <w:t xml:space="preserve"> , ktorý zároveň vykonáva pozíciu Stavbyvedúci na mosty,</w:t>
            </w:r>
            <w:r w:rsidRPr="00742FB8">
              <w:rPr>
                <w:rFonts w:ascii="Arial" w:hAnsi="Arial" w:cs="Arial"/>
                <w:b w:val="0"/>
                <w:lang w:val="sk-SK"/>
              </w:rPr>
              <w:t xml:space="preserve"> nevykonával na inom diele ako je Dielo definované v Zmluve funkciu rovnakú alebo obdobnú ako je funkcia akéhokoľvek kľúčového odborníka podľa Zmluvy.</w:t>
            </w:r>
          </w:p>
          <w:p w14:paraId="37476240" w14:textId="77777777" w:rsidR="00C745D2" w:rsidRPr="00742FB8" w:rsidRDefault="00C745D2" w:rsidP="0083239F">
            <w:pPr>
              <w:pStyle w:val="Nzov"/>
              <w:jc w:val="both"/>
              <w:rPr>
                <w:rFonts w:ascii="Arial" w:hAnsi="Arial" w:cs="Arial"/>
                <w:b w:val="0"/>
                <w:lang w:val="sk-SK"/>
              </w:rPr>
            </w:pPr>
          </w:p>
          <w:p w14:paraId="4890FEF3" w14:textId="77777777" w:rsidR="00C745D2" w:rsidRPr="005B0752" w:rsidRDefault="00C745D2" w:rsidP="0083239F">
            <w:pPr>
              <w:jc w:val="both"/>
              <w:rPr>
                <w:rFonts w:cs="Arial"/>
              </w:rPr>
            </w:pPr>
            <w:r w:rsidRPr="00742FB8">
              <w:rPr>
                <w:rFonts w:cs="Arial"/>
              </w:rPr>
              <w:t xml:space="preserve">V prípade, ak Zhotoviteľ poruší svoju povinnosť podľa prvého odseku, vzniká Objednávateľovi nárok na zaplatenie zmluvnej pokuty vo výške 1% z Akceptovanej zmluvnej hodnoty bez DPH za každé aj opakované porušenie tejto povinnosti. </w:t>
            </w:r>
            <w:r w:rsidRPr="00742FB8">
              <w:rPr>
                <w:rFonts w:cs="Arial"/>
                <w:bCs/>
                <w:szCs w:val="22"/>
              </w:rPr>
              <w:t xml:space="preserve">Zaplatenie zmluvnej pokuty nemá vplyv na splnenie povinnosti Zhotoviteľa v súlade s týmto </w:t>
            </w:r>
            <w:proofErr w:type="spellStart"/>
            <w:r w:rsidRPr="00742FB8">
              <w:rPr>
                <w:rFonts w:cs="Arial"/>
                <w:bCs/>
                <w:szCs w:val="22"/>
              </w:rPr>
              <w:t>podčlánkom</w:t>
            </w:r>
            <w:proofErr w:type="spellEnd"/>
            <w:r w:rsidRPr="00742FB8">
              <w:rPr>
                <w:rFonts w:cs="Arial"/>
                <w:bCs/>
                <w:szCs w:val="22"/>
              </w:rPr>
              <w:t xml:space="preserve">. </w:t>
            </w:r>
            <w:r w:rsidRPr="00742FB8">
              <w:rPr>
                <w:rFonts w:cs="Arial"/>
                <w:szCs w:val="22"/>
              </w:rPr>
              <w:t>Zmluvná pokuta sa bude uhrádzať na základe penalizačnej faktúry vyhotovenej Objednávateľom a doporučene doručenej do sídla Zhotoviteľa. Lehota splatnosti tejto faktúry je 30 dní odo dňa jej doporučeného doručenia do sídla Zhotoviteľa. Porušenie povinnosti podľa druhej vety štvrtého odseku sa považuje za podstatné porušenie Zmluvy a oprávňuje Objednávateľa na odstúpenie od Zmluvy.“</w:t>
            </w:r>
          </w:p>
          <w:p w14:paraId="7D9197FA" w14:textId="77777777" w:rsidR="00C745D2" w:rsidRPr="005B0752" w:rsidRDefault="00C745D2" w:rsidP="0083239F">
            <w:pPr>
              <w:jc w:val="both"/>
              <w:rPr>
                <w:rFonts w:cs="Arial"/>
              </w:rPr>
            </w:pPr>
          </w:p>
        </w:tc>
      </w:tr>
      <w:tr w:rsidR="00951265" w:rsidRPr="006C2974" w14:paraId="63BA8305" w14:textId="77777777" w:rsidTr="00F670F8">
        <w:trPr>
          <w:gridAfter w:val="1"/>
          <w:wAfter w:w="687" w:type="dxa"/>
        </w:trPr>
        <w:tc>
          <w:tcPr>
            <w:tcW w:w="1384" w:type="dxa"/>
            <w:gridSpan w:val="2"/>
          </w:tcPr>
          <w:p w14:paraId="3356AA47" w14:textId="77777777" w:rsidR="00C745D2" w:rsidRPr="00FB322C" w:rsidRDefault="00C745D2" w:rsidP="0083239F">
            <w:pPr>
              <w:jc w:val="both"/>
              <w:rPr>
                <w:rFonts w:cs="Arial"/>
                <w:b/>
                <w:szCs w:val="22"/>
              </w:rPr>
            </w:pPr>
            <w:r w:rsidRPr="00250728">
              <w:rPr>
                <w:rFonts w:cs="Arial"/>
                <w:b/>
                <w:szCs w:val="22"/>
              </w:rPr>
              <w:t>Podčlánok 4.2</w:t>
            </w:r>
            <w:r w:rsidR="00137B17" w:rsidRPr="00FE4170">
              <w:rPr>
                <w:rFonts w:cs="Arial"/>
                <w:b/>
                <w:szCs w:val="22"/>
              </w:rPr>
              <w:t>8</w:t>
            </w:r>
          </w:p>
        </w:tc>
        <w:tc>
          <w:tcPr>
            <w:tcW w:w="2472" w:type="dxa"/>
          </w:tcPr>
          <w:p w14:paraId="1ECF3392" w14:textId="77777777" w:rsidR="00C745D2" w:rsidRPr="00FB322C" w:rsidRDefault="00C745D2" w:rsidP="0083239F">
            <w:pPr>
              <w:pStyle w:val="NormlnsWWW"/>
              <w:spacing w:before="0" w:beforeAutospacing="0" w:after="0" w:afterAutospacing="0"/>
              <w:rPr>
                <w:rFonts w:ascii="Arial" w:hAnsi="Arial" w:cs="Arial"/>
                <w:b/>
                <w:bCs/>
                <w:sz w:val="22"/>
                <w:szCs w:val="22"/>
              </w:rPr>
            </w:pPr>
            <w:r w:rsidRPr="00FB322C">
              <w:rPr>
                <w:rFonts w:ascii="Arial" w:hAnsi="Arial" w:cs="Arial"/>
                <w:b/>
                <w:bCs/>
                <w:sz w:val="22"/>
                <w:szCs w:val="22"/>
              </w:rPr>
              <w:t>Nakladanie s odpadmi</w:t>
            </w:r>
          </w:p>
        </w:tc>
        <w:tc>
          <w:tcPr>
            <w:tcW w:w="5750" w:type="dxa"/>
            <w:gridSpan w:val="2"/>
          </w:tcPr>
          <w:p w14:paraId="0DFA3059" w14:textId="77777777" w:rsidR="00C745D2" w:rsidRDefault="00137B17" w:rsidP="0083239F">
            <w:pPr>
              <w:pStyle w:val="Nzov"/>
              <w:jc w:val="both"/>
              <w:rPr>
                <w:rFonts w:ascii="Arial" w:hAnsi="Arial" w:cs="Arial"/>
                <w:b w:val="0"/>
                <w:szCs w:val="22"/>
                <w:lang w:val="sk-SK"/>
              </w:rPr>
            </w:pPr>
            <w:r w:rsidRPr="00A86531">
              <w:rPr>
                <w:rFonts w:ascii="Arial" w:hAnsi="Arial" w:cs="Arial"/>
                <w:b w:val="0"/>
                <w:szCs w:val="22"/>
                <w:lang w:val="sk-SK"/>
              </w:rPr>
              <w:t>Vložte nový podčlánok 4.28</w:t>
            </w:r>
            <w:r w:rsidR="00C745D2" w:rsidRPr="00F07B96">
              <w:rPr>
                <w:rFonts w:ascii="Arial" w:hAnsi="Arial" w:cs="Arial"/>
                <w:b w:val="0"/>
                <w:szCs w:val="22"/>
                <w:lang w:val="sk-SK"/>
              </w:rPr>
              <w:t>:</w:t>
            </w:r>
          </w:p>
          <w:p w14:paraId="521D84AC" w14:textId="77777777" w:rsidR="00552B42" w:rsidRPr="00F07B96" w:rsidRDefault="00552B42" w:rsidP="0083239F">
            <w:pPr>
              <w:pStyle w:val="Nzov"/>
              <w:jc w:val="both"/>
              <w:rPr>
                <w:rFonts w:ascii="Arial" w:hAnsi="Arial" w:cs="Arial"/>
                <w:b w:val="0"/>
                <w:szCs w:val="22"/>
                <w:lang w:val="sk-SK"/>
              </w:rPr>
            </w:pPr>
          </w:p>
          <w:p w14:paraId="5177991E" w14:textId="77777777" w:rsidR="00C745D2" w:rsidRPr="00742FB8" w:rsidRDefault="00C745D2" w:rsidP="0083239F">
            <w:pPr>
              <w:pStyle w:val="Nzov"/>
              <w:jc w:val="both"/>
              <w:rPr>
                <w:rFonts w:ascii="Arial" w:hAnsi="Arial" w:cs="Arial"/>
                <w:b w:val="0"/>
                <w:szCs w:val="22"/>
                <w:lang w:val="sk-SK"/>
              </w:rPr>
            </w:pPr>
            <w:r w:rsidRPr="00742FB8">
              <w:rPr>
                <w:rFonts w:ascii="Arial" w:hAnsi="Arial" w:cs="Arial"/>
                <w:b w:val="0"/>
                <w:szCs w:val="22"/>
                <w:lang w:val="sk-SK"/>
              </w:rPr>
              <w:t xml:space="preserve">„V prípade vzniku akéhokoľvek odpadu pri prácach na Diele je Zhotoviteľ zodpovedný za nakladanie s týmto odpadom a za plnenie všetkých povinností držiteľa odpadu podľa platných Právnych predpisov v oblasti nakladania s odpadmi. </w:t>
            </w:r>
          </w:p>
          <w:p w14:paraId="7439FD8B" w14:textId="77777777" w:rsidR="00C745D2" w:rsidRPr="00742FB8" w:rsidRDefault="00C745D2" w:rsidP="0083239F">
            <w:pPr>
              <w:pStyle w:val="Nzov"/>
              <w:jc w:val="both"/>
              <w:rPr>
                <w:rFonts w:ascii="Arial" w:hAnsi="Arial" w:cs="Arial"/>
                <w:b w:val="0"/>
                <w:szCs w:val="22"/>
                <w:lang w:val="sk-SK"/>
              </w:rPr>
            </w:pPr>
            <w:r w:rsidRPr="00742FB8">
              <w:rPr>
                <w:rFonts w:ascii="Arial" w:hAnsi="Arial" w:cs="Arial"/>
                <w:b w:val="0"/>
                <w:szCs w:val="22"/>
                <w:lang w:val="sk-SK"/>
              </w:rPr>
              <w:t xml:space="preserve">Zhotoviteľ je zároveň povinný v mene Objednávateľa plniť všetky povinnosti, ktoré vyplývajú Objednávateľovi v zmysle Právnych predpisov v oblasti nakladania </w:t>
            </w:r>
            <w:r w:rsidR="00884343" w:rsidRPr="00742FB8">
              <w:rPr>
                <w:rFonts w:ascii="Arial" w:hAnsi="Arial" w:cs="Arial"/>
                <w:b w:val="0"/>
                <w:szCs w:val="22"/>
                <w:lang w:val="sk-SK"/>
              </w:rPr>
              <w:t xml:space="preserve">                         </w:t>
            </w:r>
            <w:r w:rsidRPr="00742FB8">
              <w:rPr>
                <w:rFonts w:ascii="Arial" w:hAnsi="Arial" w:cs="Arial"/>
                <w:b w:val="0"/>
                <w:szCs w:val="22"/>
                <w:lang w:val="sk-SK"/>
              </w:rPr>
              <w:t xml:space="preserve">s odpadmi, ako pôvodcovi odpadu. Objednávateľ na tieto účely Zhotoviteľovi vystaví osobitné splnomocnenie. </w:t>
            </w:r>
          </w:p>
          <w:p w14:paraId="6FC0C20B" w14:textId="77777777" w:rsidR="00C745D2" w:rsidRPr="00E64C36" w:rsidRDefault="00C745D2" w:rsidP="0083239F">
            <w:pPr>
              <w:pStyle w:val="Nzov"/>
              <w:jc w:val="both"/>
              <w:rPr>
                <w:rFonts w:ascii="Arial" w:hAnsi="Arial" w:cs="Arial"/>
                <w:b w:val="0"/>
                <w:szCs w:val="22"/>
                <w:lang w:val="sk-SK"/>
              </w:rPr>
            </w:pPr>
            <w:r w:rsidRPr="00742FB8">
              <w:rPr>
                <w:rFonts w:ascii="Arial" w:hAnsi="Arial" w:cs="Arial"/>
                <w:b w:val="0"/>
                <w:szCs w:val="22"/>
                <w:lang w:val="sk-SK"/>
              </w:rPr>
              <w:lastRenderedPageBreak/>
              <w:t>V prípade, ak Objedn</w:t>
            </w:r>
            <w:r w:rsidRPr="005B0752">
              <w:rPr>
                <w:rFonts w:ascii="Arial" w:hAnsi="Arial" w:cs="Arial"/>
                <w:b w:val="0"/>
                <w:szCs w:val="22"/>
                <w:lang w:val="sk-SK"/>
              </w:rPr>
              <w:t xml:space="preserve">ávateľovi vznikne akákoľvek škoda v súvislosti s porušením jeho povinností v oblasti nakladania s odpadmi, ktorých plnenie preniesol na Zhotoviteľa, tak Zhotoviteľ odškodní Objednávateľa podľa </w:t>
            </w:r>
            <w:proofErr w:type="spellStart"/>
            <w:r w:rsidRPr="005B0752">
              <w:rPr>
                <w:rFonts w:ascii="Arial" w:hAnsi="Arial" w:cs="Arial"/>
                <w:b w:val="0"/>
                <w:szCs w:val="22"/>
                <w:lang w:val="sk-SK"/>
              </w:rPr>
              <w:t>podčlánku</w:t>
            </w:r>
            <w:proofErr w:type="spellEnd"/>
            <w:r w:rsidRPr="005B0752">
              <w:rPr>
                <w:rFonts w:ascii="Arial" w:hAnsi="Arial" w:cs="Arial"/>
                <w:b w:val="0"/>
                <w:szCs w:val="22"/>
                <w:lang w:val="sk-SK"/>
              </w:rPr>
              <w:t xml:space="preserve"> 17.1</w:t>
            </w:r>
            <w:r w:rsidRPr="00E64C36">
              <w:rPr>
                <w:rFonts w:ascii="Arial" w:hAnsi="Arial" w:cs="Arial"/>
                <w:b w:val="0"/>
                <w:i/>
                <w:szCs w:val="22"/>
                <w:lang w:val="sk-SK"/>
              </w:rPr>
              <w:t>(Náhrada škody).“</w:t>
            </w:r>
          </w:p>
          <w:p w14:paraId="50E10646" w14:textId="77777777" w:rsidR="00C745D2" w:rsidRPr="00566FC4" w:rsidRDefault="00C745D2" w:rsidP="0083239F">
            <w:pPr>
              <w:pStyle w:val="Nzov"/>
              <w:jc w:val="both"/>
              <w:rPr>
                <w:rFonts w:ascii="Arial" w:hAnsi="Arial" w:cs="Arial"/>
                <w:b w:val="0"/>
                <w:szCs w:val="22"/>
                <w:lang w:val="sk-SK"/>
              </w:rPr>
            </w:pPr>
          </w:p>
        </w:tc>
      </w:tr>
      <w:tr w:rsidR="003E441E" w:rsidRPr="006C2974" w14:paraId="534BE3FE" w14:textId="77777777" w:rsidTr="00F670F8">
        <w:trPr>
          <w:gridAfter w:val="1"/>
          <w:wAfter w:w="687" w:type="dxa"/>
        </w:trPr>
        <w:tc>
          <w:tcPr>
            <w:tcW w:w="1384" w:type="dxa"/>
            <w:gridSpan w:val="2"/>
          </w:tcPr>
          <w:p w14:paraId="05413D9F" w14:textId="77777777" w:rsidR="003E441E" w:rsidRPr="00FB322C" w:rsidRDefault="003E441E" w:rsidP="0083239F">
            <w:pPr>
              <w:jc w:val="both"/>
              <w:rPr>
                <w:rFonts w:cs="Arial"/>
                <w:b/>
                <w:szCs w:val="22"/>
              </w:rPr>
            </w:pPr>
            <w:bookmarkStart w:id="7" w:name="_Hlk165980692"/>
            <w:r w:rsidRPr="00250728">
              <w:rPr>
                <w:rFonts w:cs="Arial"/>
                <w:b/>
                <w:szCs w:val="22"/>
              </w:rPr>
              <w:lastRenderedPageBreak/>
              <w:t>Po</w:t>
            </w:r>
            <w:r w:rsidRPr="00FE4170">
              <w:rPr>
                <w:rFonts w:cs="Arial"/>
                <w:b/>
                <w:szCs w:val="22"/>
              </w:rPr>
              <w:t>dčlánok</w:t>
            </w:r>
          </w:p>
          <w:p w14:paraId="32E5B855" w14:textId="77777777" w:rsidR="003E441E" w:rsidRPr="00FB322C" w:rsidRDefault="003E441E" w:rsidP="0083239F">
            <w:pPr>
              <w:jc w:val="both"/>
              <w:rPr>
                <w:rFonts w:cs="Arial"/>
                <w:b/>
                <w:szCs w:val="22"/>
              </w:rPr>
            </w:pPr>
            <w:r w:rsidRPr="00FB322C">
              <w:rPr>
                <w:rFonts w:cs="Arial"/>
                <w:b/>
                <w:szCs w:val="22"/>
              </w:rPr>
              <w:t>4.29</w:t>
            </w:r>
          </w:p>
        </w:tc>
        <w:tc>
          <w:tcPr>
            <w:tcW w:w="2472" w:type="dxa"/>
          </w:tcPr>
          <w:p w14:paraId="31DD57DE" w14:textId="77777777" w:rsidR="003E441E" w:rsidRPr="00F07B96" w:rsidRDefault="003E441E" w:rsidP="0083239F">
            <w:pPr>
              <w:pStyle w:val="NormlnsWWW"/>
              <w:spacing w:before="0" w:beforeAutospacing="0" w:after="0" w:afterAutospacing="0"/>
              <w:rPr>
                <w:rFonts w:ascii="Arial" w:hAnsi="Arial" w:cs="Arial"/>
                <w:b/>
                <w:bCs/>
                <w:sz w:val="22"/>
                <w:szCs w:val="22"/>
              </w:rPr>
            </w:pPr>
            <w:r w:rsidRPr="00A86531">
              <w:rPr>
                <w:rFonts w:ascii="Arial" w:hAnsi="Arial" w:cs="Arial"/>
                <w:b/>
                <w:bCs/>
                <w:sz w:val="22"/>
                <w:szCs w:val="22"/>
              </w:rPr>
              <w:t>Kybernetická b</w:t>
            </w:r>
            <w:r w:rsidRPr="00F07B96">
              <w:rPr>
                <w:rFonts w:ascii="Arial" w:hAnsi="Arial" w:cs="Arial"/>
                <w:b/>
                <w:bCs/>
                <w:sz w:val="22"/>
                <w:szCs w:val="22"/>
              </w:rPr>
              <w:t>ezpečnosť</w:t>
            </w:r>
          </w:p>
        </w:tc>
        <w:tc>
          <w:tcPr>
            <w:tcW w:w="5750" w:type="dxa"/>
            <w:gridSpan w:val="2"/>
          </w:tcPr>
          <w:p w14:paraId="1380A1F7" w14:textId="77777777" w:rsidR="003E441E" w:rsidRPr="00250728" w:rsidRDefault="003E441E" w:rsidP="0083239F">
            <w:pPr>
              <w:pStyle w:val="Nzov"/>
              <w:jc w:val="both"/>
              <w:rPr>
                <w:rFonts w:ascii="Arial" w:hAnsi="Arial" w:cs="Arial"/>
                <w:b w:val="0"/>
                <w:szCs w:val="22"/>
                <w:lang w:val="sk-SK"/>
              </w:rPr>
            </w:pPr>
            <w:r w:rsidRPr="00742FB8">
              <w:rPr>
                <w:rFonts w:ascii="Arial" w:hAnsi="Arial" w:cs="Arial"/>
                <w:b w:val="0"/>
                <w:szCs w:val="22"/>
                <w:lang w:val="sk-SK"/>
              </w:rPr>
              <w:t>Vložte nový podčlánok 4.29:</w:t>
            </w:r>
          </w:p>
          <w:p w14:paraId="48D22AB1" w14:textId="77777777" w:rsidR="003E441E" w:rsidRPr="00FE4170" w:rsidRDefault="003E441E" w:rsidP="0083239F">
            <w:pPr>
              <w:pStyle w:val="Nzov"/>
              <w:jc w:val="both"/>
              <w:rPr>
                <w:rFonts w:ascii="Arial" w:hAnsi="Arial" w:cs="Arial"/>
                <w:b w:val="0"/>
                <w:szCs w:val="22"/>
                <w:lang w:val="sk-SK"/>
              </w:rPr>
            </w:pPr>
          </w:p>
          <w:p w14:paraId="41BC975A" w14:textId="13965291" w:rsidR="003E441E" w:rsidRPr="00742FB8" w:rsidRDefault="003E441E" w:rsidP="003E441E">
            <w:pPr>
              <w:pStyle w:val="Nzov"/>
              <w:jc w:val="both"/>
              <w:rPr>
                <w:rFonts w:ascii="Arial" w:hAnsi="Arial" w:cs="Arial"/>
                <w:b w:val="0"/>
                <w:szCs w:val="22"/>
                <w:lang w:val="sk-SK"/>
              </w:rPr>
            </w:pPr>
            <w:r w:rsidRPr="00FB322C">
              <w:rPr>
                <w:rFonts w:ascii="Arial" w:hAnsi="Arial" w:cs="Arial"/>
                <w:b w:val="0"/>
                <w:szCs w:val="22"/>
                <w:lang w:val="sk-SK"/>
              </w:rPr>
              <w:t xml:space="preserve">„Objednávateľ </w:t>
            </w:r>
            <w:r w:rsidR="007279DB">
              <w:rPr>
                <w:rFonts w:ascii="Arial" w:hAnsi="Arial" w:cs="Arial"/>
                <w:b w:val="0"/>
                <w:szCs w:val="22"/>
                <w:lang w:val="sk-SK"/>
              </w:rPr>
              <w:t>je</w:t>
            </w:r>
            <w:r w:rsidRPr="00742FB8">
              <w:rPr>
                <w:rFonts w:ascii="Arial" w:hAnsi="Arial" w:cs="Arial"/>
                <w:b w:val="0"/>
                <w:szCs w:val="22"/>
                <w:lang w:val="sk-SK"/>
              </w:rPr>
              <w:t xml:space="preserve"> prevádzkovateľom základnej služby podľa ustanovenia § 3 písmena m) v spojení s písm. l) bod 1  zákona č. 69/2018 Z. z. o kybernetickej bezpečnosti a o zmene a doplnení niektorých zákonov v znení neskorších predpisov (ďalej len „</w:t>
            </w:r>
            <w:r w:rsidRPr="00742FB8">
              <w:rPr>
                <w:rFonts w:ascii="Arial" w:hAnsi="Arial" w:cs="Arial"/>
                <w:szCs w:val="22"/>
                <w:lang w:val="sk-SK"/>
              </w:rPr>
              <w:t>zákon o kybernetickej bezpečnosti</w:t>
            </w:r>
            <w:r w:rsidRPr="00742FB8">
              <w:rPr>
                <w:rFonts w:ascii="Arial" w:hAnsi="Arial" w:cs="Arial"/>
                <w:b w:val="0"/>
                <w:szCs w:val="22"/>
                <w:lang w:val="sk-SK"/>
              </w:rPr>
              <w:t>“), pri</w:t>
            </w:r>
            <w:r w:rsidR="00570514" w:rsidRPr="00742FB8">
              <w:rPr>
                <w:rFonts w:ascii="Arial" w:hAnsi="Arial" w:cs="Arial"/>
                <w:b w:val="0"/>
                <w:szCs w:val="22"/>
                <w:lang w:val="sk-SK"/>
              </w:rPr>
              <w:t>čom plnenie predmetu Zmluvy o Di</w:t>
            </w:r>
            <w:r w:rsidRPr="00742FB8">
              <w:rPr>
                <w:rFonts w:ascii="Arial" w:hAnsi="Arial" w:cs="Arial"/>
                <w:b w:val="0"/>
                <w:szCs w:val="22"/>
                <w:lang w:val="sk-SK"/>
              </w:rPr>
              <w:t xml:space="preserve">elo má vplyv na prevádzku, alebo priamo súvisí s prevádzkou sietí a informačných systémov, ako sú definované v zákone o kybernetickej bezpečnosti pre prevádzkovateľa základnej služby.  </w:t>
            </w:r>
          </w:p>
          <w:p w14:paraId="7B07235F" w14:textId="77777777" w:rsidR="003E441E" w:rsidRPr="00742FB8" w:rsidRDefault="003E441E" w:rsidP="003E441E">
            <w:pPr>
              <w:pStyle w:val="Nzov"/>
              <w:jc w:val="both"/>
              <w:rPr>
                <w:rFonts w:ascii="Arial" w:hAnsi="Arial" w:cs="Arial"/>
                <w:b w:val="0"/>
                <w:szCs w:val="22"/>
                <w:lang w:val="sk-SK"/>
              </w:rPr>
            </w:pPr>
          </w:p>
          <w:p w14:paraId="5BE4DEE2" w14:textId="77777777" w:rsidR="003E441E" w:rsidRPr="005B0752" w:rsidRDefault="003E441E" w:rsidP="003E441E">
            <w:pPr>
              <w:pStyle w:val="Nzov"/>
              <w:jc w:val="both"/>
              <w:rPr>
                <w:rFonts w:ascii="Arial" w:hAnsi="Arial" w:cs="Arial"/>
                <w:b w:val="0"/>
                <w:szCs w:val="22"/>
                <w:lang w:val="sk-SK"/>
              </w:rPr>
            </w:pPr>
            <w:r w:rsidRPr="00742FB8">
              <w:rPr>
                <w:rFonts w:ascii="Arial" w:hAnsi="Arial" w:cs="Arial"/>
                <w:b w:val="0"/>
                <w:szCs w:val="22"/>
                <w:lang w:val="sk-SK"/>
              </w:rPr>
              <w:t xml:space="preserve">Identifikovanými základnými službami Objednávateľa </w:t>
            </w:r>
            <w:r w:rsidR="007279DB">
              <w:rPr>
                <w:rFonts w:ascii="Arial" w:hAnsi="Arial" w:cs="Arial"/>
                <w:b w:val="0"/>
                <w:szCs w:val="22"/>
                <w:lang w:val="sk-SK"/>
              </w:rPr>
              <w:t>súvisiacimi</w:t>
            </w:r>
            <w:r w:rsidR="007279DB" w:rsidRPr="007279DB">
              <w:rPr>
                <w:rFonts w:ascii="Arial" w:hAnsi="Arial" w:cs="Arial"/>
                <w:b w:val="0"/>
                <w:szCs w:val="22"/>
                <w:lang w:val="sk-SK"/>
              </w:rPr>
              <w:t xml:space="preserve"> s predmetom Zmluvy o Dielo </w:t>
            </w:r>
            <w:r w:rsidR="00570514" w:rsidRPr="005B0752">
              <w:rPr>
                <w:rFonts w:ascii="Arial" w:hAnsi="Arial" w:cs="Arial"/>
                <w:b w:val="0"/>
                <w:szCs w:val="22"/>
                <w:lang w:val="sk-SK"/>
              </w:rPr>
              <w:t>sú</w:t>
            </w:r>
            <w:r w:rsidRPr="005B0752">
              <w:rPr>
                <w:rFonts w:ascii="Arial" w:hAnsi="Arial" w:cs="Arial"/>
                <w:b w:val="0"/>
                <w:szCs w:val="22"/>
                <w:lang w:val="sk-SK"/>
              </w:rPr>
              <w:t>:</w:t>
            </w:r>
          </w:p>
          <w:p w14:paraId="7647692D" w14:textId="77777777" w:rsidR="003E441E" w:rsidRPr="00566FC4" w:rsidRDefault="003E441E" w:rsidP="003E441E">
            <w:pPr>
              <w:pStyle w:val="Nzov"/>
              <w:jc w:val="both"/>
              <w:rPr>
                <w:rFonts w:ascii="Arial" w:hAnsi="Arial" w:cs="Arial"/>
                <w:b w:val="0"/>
                <w:szCs w:val="22"/>
                <w:lang w:val="sk-SK"/>
              </w:rPr>
            </w:pPr>
          </w:p>
          <w:p w14:paraId="2C9AE4D3" w14:textId="77777777" w:rsidR="003E441E" w:rsidRPr="0074407A" w:rsidRDefault="003E441E" w:rsidP="00570514">
            <w:pPr>
              <w:pStyle w:val="Nzov"/>
              <w:numPr>
                <w:ilvl w:val="0"/>
                <w:numId w:val="48"/>
              </w:numPr>
              <w:jc w:val="both"/>
              <w:rPr>
                <w:rFonts w:ascii="Arial" w:hAnsi="Arial" w:cs="Arial"/>
                <w:b w:val="0"/>
                <w:szCs w:val="22"/>
                <w:lang w:val="sk-SK"/>
              </w:rPr>
            </w:pPr>
            <w:r w:rsidRPr="0074407A">
              <w:rPr>
                <w:rFonts w:ascii="Arial" w:hAnsi="Arial" w:cs="Arial"/>
                <w:b w:val="0"/>
                <w:szCs w:val="22"/>
                <w:lang w:val="sk-SK"/>
              </w:rPr>
              <w:t>centrálny riadiaci systém tunelov,</w:t>
            </w:r>
          </w:p>
          <w:p w14:paraId="4D4947B2" w14:textId="77777777" w:rsidR="003E441E" w:rsidRPr="00250728" w:rsidRDefault="003E441E" w:rsidP="00570514">
            <w:pPr>
              <w:pStyle w:val="Nzov"/>
              <w:numPr>
                <w:ilvl w:val="0"/>
                <w:numId w:val="48"/>
              </w:numPr>
              <w:jc w:val="both"/>
              <w:rPr>
                <w:rFonts w:ascii="Arial" w:hAnsi="Arial" w:cs="Arial"/>
                <w:b w:val="0"/>
                <w:szCs w:val="22"/>
                <w:lang w:val="sk-SK"/>
              </w:rPr>
            </w:pPr>
            <w:r w:rsidRPr="000A1C4B">
              <w:rPr>
                <w:rFonts w:ascii="Arial" w:hAnsi="Arial" w:cs="Arial"/>
                <w:b w:val="0"/>
                <w:szCs w:val="22"/>
                <w:lang w:val="sk-SK"/>
              </w:rPr>
              <w:t>informačný systém diaľnic a rýchlostných ciest.</w:t>
            </w:r>
          </w:p>
          <w:p w14:paraId="0F5057BA" w14:textId="77777777" w:rsidR="00570514" w:rsidRPr="00FE4170" w:rsidRDefault="00570514" w:rsidP="00570514">
            <w:pPr>
              <w:pStyle w:val="Nzov"/>
              <w:jc w:val="both"/>
              <w:rPr>
                <w:rFonts w:ascii="Arial" w:hAnsi="Arial" w:cs="Arial"/>
                <w:b w:val="0"/>
                <w:szCs w:val="22"/>
                <w:lang w:val="sk-SK"/>
              </w:rPr>
            </w:pPr>
          </w:p>
          <w:p w14:paraId="184228CE" w14:textId="77777777" w:rsidR="00570514" w:rsidRPr="00F07B96" w:rsidRDefault="00570514" w:rsidP="00570514">
            <w:pPr>
              <w:pStyle w:val="Nzov"/>
              <w:jc w:val="both"/>
              <w:rPr>
                <w:rFonts w:ascii="Arial" w:hAnsi="Arial" w:cs="Arial"/>
                <w:b w:val="0"/>
                <w:szCs w:val="22"/>
                <w:lang w:val="sk-SK"/>
              </w:rPr>
            </w:pPr>
            <w:r w:rsidRPr="00FB322C">
              <w:rPr>
                <w:rFonts w:ascii="Arial" w:hAnsi="Arial" w:cs="Arial"/>
                <w:b w:val="0"/>
                <w:szCs w:val="22"/>
                <w:lang w:val="sk-SK"/>
              </w:rPr>
              <w:t xml:space="preserve">Zhotoviteľ na základe Zmluvy o Dielo a s poukazom na obsah ustanovenia § 19 ods. 2 zákona o kybernetickej bezpečnosti </w:t>
            </w:r>
            <w:r w:rsidRPr="00A86531">
              <w:rPr>
                <w:rFonts w:ascii="Arial" w:hAnsi="Arial" w:cs="Arial"/>
                <w:b w:val="0"/>
                <w:szCs w:val="22"/>
                <w:lang w:val="sk-SK"/>
              </w:rPr>
              <w:t>vykoná práce, ktorých výsledkom bude vykonávanie činností, ktoré priamo súvisia s prevádzkou sietí a informačných systémov, ako sú definované v zákone o kybernetickej bezpečnosti pre Objednávateľa, ako prevádzkovate</w:t>
            </w:r>
            <w:r w:rsidRPr="00F07B96">
              <w:rPr>
                <w:rFonts w:ascii="Arial" w:hAnsi="Arial" w:cs="Arial"/>
                <w:b w:val="0"/>
                <w:szCs w:val="22"/>
                <w:lang w:val="sk-SK"/>
              </w:rPr>
              <w:t>ľa základnej služby.</w:t>
            </w:r>
          </w:p>
          <w:p w14:paraId="3D241D16" w14:textId="77777777" w:rsidR="00570514" w:rsidRPr="00742FB8" w:rsidRDefault="00570514" w:rsidP="00570514">
            <w:pPr>
              <w:pStyle w:val="Nzov"/>
              <w:jc w:val="both"/>
              <w:rPr>
                <w:rFonts w:ascii="Arial" w:hAnsi="Arial" w:cs="Arial"/>
                <w:b w:val="0"/>
                <w:szCs w:val="22"/>
                <w:lang w:val="sk-SK"/>
              </w:rPr>
            </w:pPr>
          </w:p>
          <w:p w14:paraId="2D7C9BF3" w14:textId="77777777" w:rsidR="00570514" w:rsidRPr="00742FB8" w:rsidRDefault="00570514" w:rsidP="00570514">
            <w:pPr>
              <w:pStyle w:val="Nzov"/>
              <w:jc w:val="both"/>
              <w:rPr>
                <w:rFonts w:ascii="Arial" w:hAnsi="Arial" w:cs="Arial"/>
                <w:b w:val="0"/>
                <w:szCs w:val="22"/>
                <w:lang w:val="sk-SK"/>
              </w:rPr>
            </w:pPr>
            <w:proofErr w:type="spellStart"/>
            <w:r w:rsidRPr="00742FB8">
              <w:rPr>
                <w:rFonts w:ascii="Arial" w:hAnsi="Arial" w:cs="Arial"/>
                <w:b w:val="0"/>
                <w:szCs w:val="22"/>
                <w:lang w:val="sk-SK"/>
              </w:rPr>
              <w:t>Zhotoivteľ</w:t>
            </w:r>
            <w:proofErr w:type="spellEnd"/>
            <w:r w:rsidRPr="00742FB8">
              <w:rPr>
                <w:rFonts w:ascii="Arial" w:hAnsi="Arial" w:cs="Arial"/>
                <w:b w:val="0"/>
                <w:szCs w:val="22"/>
                <w:lang w:val="sk-SK"/>
              </w:rPr>
              <w:t xml:space="preserve"> je povinný zaistiť splnenie povinnosti Objednávateľa, ako prevádzkovateľa základnej služby plnenie bezpečnostných opatrení a notifikačných povinností a to v súlade s ustanovením § 19 ods. 2 zákona o kybernetickej bezpečnosti, ustanovením § 9 ods. 2 Vyhlášky č. 362/2018 </w:t>
            </w:r>
            <w:proofErr w:type="spellStart"/>
            <w:r w:rsidRPr="00742FB8">
              <w:rPr>
                <w:rFonts w:ascii="Arial" w:hAnsi="Arial" w:cs="Arial"/>
                <w:b w:val="0"/>
                <w:szCs w:val="22"/>
                <w:lang w:val="sk-SK"/>
              </w:rPr>
              <w:t>Z.z</w:t>
            </w:r>
            <w:proofErr w:type="spellEnd"/>
            <w:r w:rsidRPr="00742FB8">
              <w:rPr>
                <w:rFonts w:ascii="Arial" w:hAnsi="Arial" w:cs="Arial"/>
                <w:b w:val="0"/>
                <w:szCs w:val="22"/>
                <w:lang w:val="sk-SK"/>
              </w:rPr>
              <w:t>. Národného bezpečnostného úradu, ktorou sa ustanovuje obsah bezpečnostných opatrení, obsah a štruktúra bezpečnostnej dokumentácie a rozsah všeobecných bezpečnostných opatrení (ďalej aj „</w:t>
            </w:r>
            <w:r w:rsidRPr="00742FB8">
              <w:rPr>
                <w:rFonts w:ascii="Arial" w:hAnsi="Arial" w:cs="Arial"/>
                <w:szCs w:val="22"/>
                <w:lang w:val="sk-SK"/>
              </w:rPr>
              <w:t>Vyhláška NBÚ</w:t>
            </w:r>
            <w:r w:rsidRPr="00742FB8">
              <w:rPr>
                <w:rFonts w:ascii="Arial" w:hAnsi="Arial" w:cs="Arial"/>
                <w:b w:val="0"/>
                <w:szCs w:val="22"/>
                <w:lang w:val="sk-SK"/>
              </w:rPr>
              <w:t>“) a počas celej doby výkonu činnosti priamo súvisiacej s prevádzkou sietí a informačných systémov pre Objednávateľa.</w:t>
            </w:r>
          </w:p>
          <w:p w14:paraId="207793A5" w14:textId="77777777" w:rsidR="00C8649D" w:rsidRPr="00742FB8" w:rsidRDefault="00C8649D" w:rsidP="00570514">
            <w:pPr>
              <w:pStyle w:val="Nzov"/>
              <w:jc w:val="both"/>
              <w:rPr>
                <w:rFonts w:ascii="Arial" w:hAnsi="Arial" w:cs="Arial"/>
                <w:b w:val="0"/>
                <w:szCs w:val="22"/>
                <w:lang w:val="sk-SK"/>
              </w:rPr>
            </w:pPr>
          </w:p>
          <w:p w14:paraId="2667D6AB" w14:textId="77777777" w:rsidR="00C8649D" w:rsidRPr="0074407A" w:rsidRDefault="007C493D" w:rsidP="00570514">
            <w:pPr>
              <w:pStyle w:val="Nzov"/>
              <w:jc w:val="both"/>
              <w:rPr>
                <w:rFonts w:ascii="Arial" w:hAnsi="Arial" w:cs="Arial"/>
                <w:b w:val="0"/>
                <w:szCs w:val="22"/>
                <w:lang w:val="sk-SK"/>
              </w:rPr>
            </w:pPr>
            <w:r w:rsidRPr="00742FB8">
              <w:rPr>
                <w:rFonts w:ascii="Arial" w:hAnsi="Arial" w:cs="Arial"/>
                <w:b w:val="0"/>
                <w:szCs w:val="22"/>
                <w:lang w:val="sk-SK"/>
              </w:rPr>
              <w:t xml:space="preserve">Zhotoviteľ je pre objednávateľa povinný </w:t>
            </w:r>
            <w:r w:rsidR="00C8649D" w:rsidRPr="00742FB8">
              <w:rPr>
                <w:rFonts w:ascii="Arial" w:hAnsi="Arial" w:cs="Arial"/>
                <w:b w:val="0"/>
                <w:szCs w:val="22"/>
                <w:lang w:val="sk-SK"/>
              </w:rPr>
              <w:t>zabezpečiť kybernetickú bezpečnosť sietí a informačných systémov Objednávateľa</w:t>
            </w:r>
            <w:r w:rsidR="007279DB">
              <w:rPr>
                <w:rFonts w:ascii="Arial" w:hAnsi="Arial" w:cs="Arial"/>
                <w:b w:val="0"/>
                <w:szCs w:val="22"/>
                <w:lang w:val="sk-SK"/>
              </w:rPr>
              <w:t xml:space="preserve"> </w:t>
            </w:r>
            <w:r w:rsidR="007279DB" w:rsidRPr="007279DB">
              <w:rPr>
                <w:rFonts w:ascii="Arial" w:hAnsi="Arial" w:cs="Arial"/>
                <w:b w:val="0"/>
                <w:szCs w:val="22"/>
                <w:lang w:val="sk-SK"/>
              </w:rPr>
              <w:t>(súvisiacich s predmetom Zmluvy o Diel</w:t>
            </w:r>
            <w:r w:rsidR="007279DB">
              <w:rPr>
                <w:rFonts w:ascii="Arial" w:hAnsi="Arial" w:cs="Arial"/>
                <w:b w:val="0"/>
                <w:szCs w:val="22"/>
                <w:lang w:val="sk-SK"/>
              </w:rPr>
              <w:t>o</w:t>
            </w:r>
            <w:r w:rsidR="007279DB" w:rsidRPr="007279DB">
              <w:rPr>
                <w:rFonts w:ascii="Arial" w:hAnsi="Arial" w:cs="Arial"/>
                <w:b w:val="0"/>
                <w:szCs w:val="22"/>
                <w:lang w:val="sk-SK"/>
              </w:rPr>
              <w:t>)</w:t>
            </w:r>
            <w:r w:rsidR="00C8649D" w:rsidRPr="00742FB8">
              <w:rPr>
                <w:rFonts w:ascii="Arial" w:hAnsi="Arial" w:cs="Arial"/>
                <w:b w:val="0"/>
                <w:szCs w:val="22"/>
                <w:lang w:val="sk-SK"/>
              </w:rPr>
              <w:t>, ako prevádzkovateľa zákl</w:t>
            </w:r>
            <w:r w:rsidR="00C8649D" w:rsidRPr="005B0752">
              <w:rPr>
                <w:rFonts w:ascii="Arial" w:hAnsi="Arial" w:cs="Arial"/>
                <w:b w:val="0"/>
                <w:szCs w:val="22"/>
                <w:lang w:val="sk-SK"/>
              </w:rPr>
              <w:t xml:space="preserve">adnej služby počas ich životného cyklu, predchádzať kybernetickým bezpečnostným incidentom, ktoré by sa mohli dotknúť sietí a informačných systémov Objednávateľa a minimalizovať vplyv kybernetických bezpečnostných </w:t>
            </w:r>
            <w:r w:rsidR="00C8649D" w:rsidRPr="005B0752">
              <w:rPr>
                <w:rFonts w:ascii="Arial" w:hAnsi="Arial" w:cs="Arial"/>
                <w:b w:val="0"/>
                <w:szCs w:val="22"/>
                <w:lang w:val="sk-SK"/>
              </w:rPr>
              <w:lastRenderedPageBreak/>
              <w:t xml:space="preserve">incidentov na kontinuitu prevádzkovania základnej služby zo </w:t>
            </w:r>
            <w:r w:rsidR="00C8649D" w:rsidRPr="00566FC4">
              <w:rPr>
                <w:rFonts w:ascii="Arial" w:hAnsi="Arial" w:cs="Arial"/>
                <w:b w:val="0"/>
                <w:szCs w:val="22"/>
                <w:lang w:val="sk-SK"/>
              </w:rPr>
              <w:t>strany Objednávateľa</w:t>
            </w:r>
            <w:r w:rsidR="007279DB">
              <w:rPr>
                <w:rFonts w:ascii="Arial" w:hAnsi="Arial" w:cs="Arial"/>
                <w:b w:val="0"/>
                <w:szCs w:val="22"/>
                <w:lang w:val="sk-SK"/>
              </w:rPr>
              <w:t xml:space="preserve"> a Zhotoviteľa</w:t>
            </w:r>
            <w:r w:rsidRPr="0074407A">
              <w:rPr>
                <w:rFonts w:ascii="Arial" w:hAnsi="Arial" w:cs="Arial"/>
                <w:b w:val="0"/>
                <w:szCs w:val="22"/>
                <w:lang w:val="sk-SK"/>
              </w:rPr>
              <w:t>.</w:t>
            </w:r>
            <w:r w:rsidR="00C8649D" w:rsidRPr="0074407A">
              <w:rPr>
                <w:rFonts w:ascii="Arial" w:hAnsi="Arial" w:cs="Arial"/>
                <w:b w:val="0"/>
                <w:szCs w:val="22"/>
                <w:lang w:val="sk-SK"/>
              </w:rPr>
              <w:t>“</w:t>
            </w:r>
          </w:p>
          <w:p w14:paraId="78A31AA9" w14:textId="77777777" w:rsidR="007C493D" w:rsidRPr="0074407A" w:rsidRDefault="007C493D" w:rsidP="00570514">
            <w:pPr>
              <w:pStyle w:val="Nzov"/>
              <w:jc w:val="both"/>
              <w:rPr>
                <w:rFonts w:ascii="Arial" w:hAnsi="Arial" w:cs="Arial"/>
                <w:b w:val="0"/>
                <w:szCs w:val="22"/>
                <w:lang w:val="sk-SK"/>
              </w:rPr>
            </w:pPr>
          </w:p>
          <w:p w14:paraId="2442BC9C" w14:textId="08EA506F" w:rsidR="007C493D" w:rsidRPr="00D91C1B" w:rsidRDefault="007D7295" w:rsidP="00570514">
            <w:pPr>
              <w:pStyle w:val="Nzov"/>
              <w:jc w:val="both"/>
              <w:rPr>
                <w:rFonts w:ascii="Arial" w:hAnsi="Arial" w:cs="Arial"/>
                <w:b w:val="0"/>
                <w:szCs w:val="22"/>
                <w:lang w:val="sk-SK"/>
              </w:rPr>
            </w:pPr>
            <w:r w:rsidRPr="000A1C4B">
              <w:rPr>
                <w:rFonts w:ascii="Arial" w:hAnsi="Arial" w:cs="Arial"/>
                <w:b w:val="0"/>
                <w:szCs w:val="22"/>
                <w:lang w:val="sk-SK"/>
              </w:rPr>
              <w:t xml:space="preserve">Ďalšie podrobnosti sú uvedené v Požiadavkách </w:t>
            </w:r>
            <w:r w:rsidR="007279DB">
              <w:rPr>
                <w:rFonts w:ascii="Arial" w:hAnsi="Arial" w:cs="Arial"/>
                <w:b w:val="0"/>
                <w:szCs w:val="22"/>
                <w:lang w:val="sk-SK"/>
              </w:rPr>
              <w:t>O</w:t>
            </w:r>
            <w:r w:rsidRPr="000A1C4B">
              <w:rPr>
                <w:rFonts w:ascii="Arial" w:hAnsi="Arial" w:cs="Arial"/>
                <w:b w:val="0"/>
                <w:szCs w:val="22"/>
                <w:lang w:val="sk-SK"/>
              </w:rPr>
              <w:t>bjednávateľa.“</w:t>
            </w:r>
          </w:p>
          <w:p w14:paraId="2F4A5FD9" w14:textId="77777777" w:rsidR="00C8649D" w:rsidRPr="00D91C1B" w:rsidRDefault="00C8649D" w:rsidP="00570514">
            <w:pPr>
              <w:pStyle w:val="Nzov"/>
              <w:jc w:val="both"/>
              <w:rPr>
                <w:rFonts w:ascii="Arial" w:hAnsi="Arial" w:cs="Arial"/>
                <w:b w:val="0"/>
                <w:szCs w:val="22"/>
                <w:lang w:val="sk-SK"/>
              </w:rPr>
            </w:pPr>
          </w:p>
        </w:tc>
      </w:tr>
      <w:bookmarkEnd w:id="7"/>
      <w:tr w:rsidR="00951265" w:rsidRPr="006C2974" w14:paraId="7F2B6865" w14:textId="77777777" w:rsidTr="00F670F8">
        <w:trPr>
          <w:gridAfter w:val="1"/>
          <w:wAfter w:w="687" w:type="dxa"/>
          <w:trHeight w:val="951"/>
        </w:trPr>
        <w:tc>
          <w:tcPr>
            <w:tcW w:w="1384" w:type="dxa"/>
            <w:gridSpan w:val="2"/>
          </w:tcPr>
          <w:p w14:paraId="21767126" w14:textId="77777777" w:rsidR="00C745D2" w:rsidRPr="00FB322C" w:rsidRDefault="00C745D2" w:rsidP="0083239F">
            <w:pPr>
              <w:pStyle w:val="NoIndent"/>
              <w:jc w:val="both"/>
              <w:rPr>
                <w:rFonts w:ascii="Arial" w:hAnsi="Arial" w:cs="Arial"/>
                <w:b/>
                <w:color w:val="auto"/>
              </w:rPr>
            </w:pPr>
            <w:r w:rsidRPr="00250728">
              <w:rPr>
                <w:rFonts w:ascii="Arial" w:hAnsi="Arial" w:cs="Arial"/>
                <w:b/>
                <w:color w:val="auto"/>
              </w:rPr>
              <w:lastRenderedPageBreak/>
              <w:t>Podčlánok</w:t>
            </w:r>
            <w:r w:rsidRPr="00FE4170">
              <w:rPr>
                <w:rFonts w:ascii="Arial" w:hAnsi="Arial" w:cs="Arial"/>
                <w:b/>
                <w:color w:val="auto"/>
                <w:szCs w:val="22"/>
              </w:rPr>
              <w:t xml:space="preserve"> </w:t>
            </w:r>
          </w:p>
          <w:p w14:paraId="57DF8B88" w14:textId="77777777" w:rsidR="00C745D2" w:rsidRPr="00A86531" w:rsidRDefault="00C745D2" w:rsidP="0083239F">
            <w:pPr>
              <w:pStyle w:val="NoIndent"/>
              <w:widowControl w:val="0"/>
              <w:tabs>
                <w:tab w:val="left" w:pos="567"/>
                <w:tab w:val="left" w:pos="1134"/>
                <w:tab w:val="left" w:pos="1701"/>
                <w:tab w:val="left" w:pos="2268"/>
                <w:tab w:val="left" w:pos="2835"/>
                <w:tab w:val="left" w:pos="3402"/>
                <w:tab w:val="center" w:pos="4320"/>
                <w:tab w:val="left" w:pos="8505"/>
                <w:tab w:val="right" w:pos="8640"/>
              </w:tabs>
              <w:jc w:val="both"/>
              <w:rPr>
                <w:rFonts w:ascii="Arial" w:hAnsi="Arial" w:cs="Arial"/>
                <w:b/>
                <w:color w:val="auto"/>
                <w:szCs w:val="22"/>
              </w:rPr>
            </w:pPr>
            <w:r w:rsidRPr="00FB322C">
              <w:rPr>
                <w:rFonts w:ascii="Arial" w:hAnsi="Arial" w:cs="Arial"/>
                <w:b/>
                <w:color w:val="auto"/>
              </w:rPr>
              <w:t>5.1</w:t>
            </w:r>
          </w:p>
        </w:tc>
        <w:tc>
          <w:tcPr>
            <w:tcW w:w="2472" w:type="dxa"/>
          </w:tcPr>
          <w:p w14:paraId="35F8BA3F" w14:textId="77777777" w:rsidR="00C745D2" w:rsidRPr="00F07B96" w:rsidRDefault="00C745D2" w:rsidP="0083239F">
            <w:pPr>
              <w:pStyle w:val="NoIndent"/>
              <w:rPr>
                <w:rFonts w:ascii="Arial" w:hAnsi="Arial" w:cs="Arial"/>
                <w:b/>
                <w:color w:val="auto"/>
              </w:rPr>
            </w:pPr>
            <w:r w:rsidRPr="00F07B96">
              <w:rPr>
                <w:rFonts w:ascii="Arial" w:hAnsi="Arial" w:cs="Arial"/>
                <w:b/>
                <w:color w:val="auto"/>
              </w:rPr>
              <w:t>Všeobecné povinnosti súvisiace s projektovaním</w:t>
            </w:r>
          </w:p>
          <w:p w14:paraId="220DD490" w14:textId="77777777" w:rsidR="00C745D2" w:rsidRPr="00742FB8" w:rsidRDefault="00C745D2" w:rsidP="0083239F">
            <w:pPr>
              <w:pStyle w:val="NoIndent"/>
              <w:rPr>
                <w:rFonts w:ascii="Arial" w:hAnsi="Arial" w:cs="Arial"/>
                <w:b/>
                <w:color w:val="auto"/>
              </w:rPr>
            </w:pPr>
          </w:p>
        </w:tc>
        <w:tc>
          <w:tcPr>
            <w:tcW w:w="5750" w:type="dxa"/>
            <w:gridSpan w:val="2"/>
          </w:tcPr>
          <w:p w14:paraId="07A04B58" w14:textId="77777777" w:rsidR="00C745D2" w:rsidRPr="00742FB8" w:rsidRDefault="00C745D2" w:rsidP="0083239F">
            <w:pPr>
              <w:jc w:val="both"/>
              <w:rPr>
                <w:rFonts w:cs="Arial"/>
                <w:bCs/>
                <w:i/>
              </w:rPr>
            </w:pPr>
            <w:r w:rsidRPr="00742FB8">
              <w:rPr>
                <w:rFonts w:cs="Arial"/>
                <w:bCs/>
              </w:rPr>
              <w:t>V prvej vete tretieho odstavca za výraz „Požiadavky Objednávateľa (vrátane návrhových parametrov, výpočtov, ak sú)“ vložte:</w:t>
            </w:r>
          </w:p>
          <w:p w14:paraId="2B7716D5" w14:textId="77777777" w:rsidR="00C745D2" w:rsidRPr="00742FB8" w:rsidRDefault="00C745D2" w:rsidP="0083239F">
            <w:pPr>
              <w:jc w:val="both"/>
              <w:rPr>
                <w:rFonts w:cs="Arial"/>
                <w:bCs/>
              </w:rPr>
            </w:pPr>
          </w:p>
          <w:p w14:paraId="12B3B522" w14:textId="77777777" w:rsidR="00C745D2" w:rsidRPr="00742FB8" w:rsidRDefault="00C745D2" w:rsidP="0083239F">
            <w:pPr>
              <w:jc w:val="both"/>
              <w:rPr>
                <w:rFonts w:cs="Arial"/>
                <w:bCs/>
              </w:rPr>
            </w:pPr>
            <w:r w:rsidRPr="00742FB8">
              <w:rPr>
                <w:rFonts w:cs="Arial"/>
                <w:bCs/>
              </w:rPr>
              <w:t xml:space="preserve">„a Dokumentáciu poskytnutú Objednávateľom“ </w:t>
            </w:r>
          </w:p>
          <w:p w14:paraId="1338A555" w14:textId="77777777" w:rsidR="00C745D2" w:rsidRPr="00742FB8" w:rsidRDefault="00C745D2" w:rsidP="0083239F">
            <w:pPr>
              <w:pStyle w:val="NoIndent"/>
              <w:jc w:val="both"/>
              <w:rPr>
                <w:rFonts w:ascii="Arial" w:hAnsi="Arial" w:cs="Arial"/>
                <w:color w:val="auto"/>
              </w:rPr>
            </w:pPr>
          </w:p>
        </w:tc>
      </w:tr>
      <w:tr w:rsidR="00951265" w:rsidRPr="006C2974" w14:paraId="579B72D8" w14:textId="77777777" w:rsidTr="00F670F8">
        <w:trPr>
          <w:gridAfter w:val="1"/>
          <w:wAfter w:w="687" w:type="dxa"/>
          <w:trHeight w:val="951"/>
        </w:trPr>
        <w:tc>
          <w:tcPr>
            <w:tcW w:w="1384" w:type="dxa"/>
            <w:gridSpan w:val="2"/>
          </w:tcPr>
          <w:p w14:paraId="3F50E593" w14:textId="77777777" w:rsidR="00C745D2" w:rsidRPr="00FE4170" w:rsidRDefault="00C745D2" w:rsidP="0083239F">
            <w:pPr>
              <w:pStyle w:val="NoIndent"/>
              <w:jc w:val="both"/>
              <w:rPr>
                <w:rFonts w:ascii="Arial" w:hAnsi="Arial" w:cs="Arial"/>
                <w:b/>
                <w:color w:val="auto"/>
                <w:szCs w:val="22"/>
              </w:rPr>
            </w:pPr>
            <w:r w:rsidRPr="00250728">
              <w:rPr>
                <w:rFonts w:ascii="Arial" w:hAnsi="Arial" w:cs="Arial"/>
                <w:b/>
                <w:color w:val="auto"/>
              </w:rPr>
              <w:t xml:space="preserve">Podčlánok </w:t>
            </w:r>
          </w:p>
          <w:p w14:paraId="1D840E0C" w14:textId="77777777" w:rsidR="00C745D2" w:rsidRPr="00FB322C" w:rsidRDefault="00C745D2" w:rsidP="0083239F">
            <w:pPr>
              <w:pStyle w:val="NoIndent"/>
              <w:keepNext/>
              <w:keepLines/>
              <w:tabs>
                <w:tab w:val="left" w:pos="992"/>
                <w:tab w:val="left" w:pos="1080"/>
                <w:tab w:val="left" w:pos="1440"/>
              </w:tabs>
              <w:jc w:val="both"/>
              <w:outlineLvl w:val="1"/>
              <w:rPr>
                <w:rFonts w:ascii="Arial" w:hAnsi="Arial" w:cs="Arial"/>
                <w:b/>
                <w:snapToGrid w:val="0"/>
                <w:color w:val="auto"/>
                <w:kern w:val="28"/>
                <w:szCs w:val="22"/>
              </w:rPr>
            </w:pPr>
            <w:r w:rsidRPr="00FB322C">
              <w:rPr>
                <w:rFonts w:ascii="Arial" w:hAnsi="Arial" w:cs="Arial"/>
                <w:b/>
                <w:color w:val="auto"/>
              </w:rPr>
              <w:t>5.2</w:t>
            </w:r>
          </w:p>
        </w:tc>
        <w:tc>
          <w:tcPr>
            <w:tcW w:w="2472" w:type="dxa"/>
          </w:tcPr>
          <w:p w14:paraId="6E1BAD6F" w14:textId="77777777" w:rsidR="00C745D2" w:rsidRPr="00250728" w:rsidRDefault="00C745D2" w:rsidP="0083239F">
            <w:pPr>
              <w:pStyle w:val="NoIndent"/>
              <w:rPr>
                <w:rFonts w:ascii="Arial" w:hAnsi="Arial" w:cs="Arial"/>
                <w:b/>
                <w:color w:val="auto"/>
              </w:rPr>
            </w:pPr>
            <w:r w:rsidRPr="00A86531">
              <w:rPr>
                <w:rFonts w:ascii="Arial" w:hAnsi="Arial" w:cs="Arial"/>
                <w:b/>
                <w:color w:val="auto"/>
              </w:rPr>
              <w:t>Dokumentácia Zhotoviteľa</w:t>
            </w:r>
          </w:p>
          <w:p w14:paraId="36D97BAD" w14:textId="77777777" w:rsidR="00C745D2" w:rsidRPr="00FE4170" w:rsidRDefault="00C745D2" w:rsidP="0083239F">
            <w:pPr>
              <w:pStyle w:val="NoIndent"/>
              <w:rPr>
                <w:rFonts w:ascii="Arial" w:hAnsi="Arial" w:cs="Arial"/>
                <w:b/>
                <w:color w:val="auto"/>
              </w:rPr>
            </w:pPr>
          </w:p>
        </w:tc>
        <w:tc>
          <w:tcPr>
            <w:tcW w:w="5750" w:type="dxa"/>
            <w:gridSpan w:val="2"/>
          </w:tcPr>
          <w:p w14:paraId="506A7B88" w14:textId="77777777" w:rsidR="00C745D2" w:rsidRPr="00EB7ECD" w:rsidRDefault="00C745D2" w:rsidP="0083239F">
            <w:pPr>
              <w:jc w:val="both"/>
              <w:rPr>
                <w:rFonts w:cs="Arial"/>
                <w:bCs/>
              </w:rPr>
            </w:pPr>
            <w:r w:rsidRPr="00EB7ECD">
              <w:rPr>
                <w:rFonts w:cs="Arial"/>
                <w:bCs/>
              </w:rPr>
              <w:t>Na konci prvého odseku vložte:</w:t>
            </w:r>
          </w:p>
          <w:p w14:paraId="2011E886" w14:textId="77777777" w:rsidR="00C745D2" w:rsidRPr="00EB7ECD" w:rsidRDefault="00C745D2" w:rsidP="0083239F">
            <w:pPr>
              <w:jc w:val="both"/>
              <w:rPr>
                <w:rFonts w:cs="Arial"/>
                <w:bCs/>
              </w:rPr>
            </w:pPr>
          </w:p>
          <w:p w14:paraId="6A122788" w14:textId="21B1D770" w:rsidR="00C745D2" w:rsidRDefault="00C745D2" w:rsidP="0083239F">
            <w:pPr>
              <w:jc w:val="both"/>
              <w:rPr>
                <w:rFonts w:cs="Arial"/>
                <w:bCs/>
              </w:rPr>
            </w:pPr>
            <w:r w:rsidRPr="00EB7ECD">
              <w:rPr>
                <w:rFonts w:cs="Arial"/>
                <w:bCs/>
              </w:rPr>
              <w:t>„Za vypracovanie Dokumentácie Zhotoviteľa, vrátane súvisiacej inžinierskej činnosti, v súlade so Zmluvou je v plnom rozsahu zodpovedný Zhotoviteľ pri dodržaní podmienok vydaných povolení (napr. požiadaviek dotknutých orgánov a organizácií uvedených v územných rozhodnut</w:t>
            </w:r>
            <w:r w:rsidR="007C632B">
              <w:rPr>
                <w:rFonts w:cs="Arial"/>
                <w:bCs/>
              </w:rPr>
              <w:t>iach a stavebných povoleniach).</w:t>
            </w:r>
          </w:p>
          <w:p w14:paraId="3EA2AC38" w14:textId="63EDE412" w:rsidR="007C632B" w:rsidRPr="00EB7ECD" w:rsidRDefault="007C632B" w:rsidP="0083239F">
            <w:pPr>
              <w:jc w:val="both"/>
              <w:rPr>
                <w:rFonts w:cs="Arial"/>
                <w:bCs/>
              </w:rPr>
            </w:pPr>
            <w:r>
              <w:rPr>
                <w:rFonts w:cs="Arial"/>
                <w:bCs/>
              </w:rPr>
              <w:t xml:space="preserve">Zhotoviteľ je povinný pred začatím prác zabezpečiť Plány v zmysle zväzku 3  (napr. Havarijný plán, Povodňový plán, atď.). V prípade ak Zhotoviteľ poruší svoju povinnosť podľa predchádzajúcej vety </w:t>
            </w:r>
            <w:r w:rsidRPr="00695F89">
              <w:rPr>
                <w:rFonts w:cs="Arial"/>
                <w:bCs/>
              </w:rPr>
              <w:t>vzniká Objednávateľovi nárok na zaplat</w:t>
            </w:r>
            <w:r>
              <w:rPr>
                <w:rFonts w:cs="Arial"/>
                <w:bCs/>
              </w:rPr>
              <w:t>enie zmluvnej pokuty vo výške 1000,- (slovom: tisíc eur) EUR</w:t>
            </w:r>
            <w:r w:rsidRPr="00695F89">
              <w:rPr>
                <w:rFonts w:cs="Arial"/>
                <w:bCs/>
              </w:rPr>
              <w:t xml:space="preserve"> z</w:t>
            </w:r>
            <w:r>
              <w:rPr>
                <w:rFonts w:cs="Arial"/>
                <w:bCs/>
              </w:rPr>
              <w:t xml:space="preserve">a </w:t>
            </w:r>
            <w:r w:rsidRPr="00695F89">
              <w:rPr>
                <w:rFonts w:cs="Arial"/>
                <w:bCs/>
              </w:rPr>
              <w:t xml:space="preserve">každé aj opakované porušenie tejto povinnosti. Zaplatenie zmluvnej pokuty nemá vplyv na splnenie povinnosti Zhotoviteľa v súlade s týmto </w:t>
            </w:r>
            <w:proofErr w:type="spellStart"/>
            <w:r w:rsidRPr="00695F89">
              <w:rPr>
                <w:rFonts w:cs="Arial"/>
                <w:bCs/>
              </w:rPr>
              <w:t>podčlánkom</w:t>
            </w:r>
            <w:proofErr w:type="spellEnd"/>
            <w:r w:rsidRPr="00695F89">
              <w:rPr>
                <w:rFonts w:cs="Arial"/>
                <w:bCs/>
              </w:rPr>
              <w:t>. Zmluvná pokuta sa bude uhrádzať na základe penalizačnej faktúry vyhotovenej Objednávateľom a doporučene doručenej do sídla Zhotoviteľa. Lehota splatnosti tejto faktúry je 30 dní odo dňa jej doporučeného doručenia do sídla Zhotoviteľa. Porušenie povinnosti podľa druhej vety štvrtého odseku sa považuje za podstatné porušenie Zmluvy a oprávňuje Objednávateľa na odstúpenie od Zmluvy</w:t>
            </w:r>
            <w:r>
              <w:rPr>
                <w:rFonts w:cs="Arial"/>
                <w:bCs/>
              </w:rPr>
              <w:t>.</w:t>
            </w:r>
            <w:r w:rsidRPr="00EB7ECD">
              <w:rPr>
                <w:rFonts w:cs="Arial"/>
                <w:bCs/>
              </w:rPr>
              <w:t>“</w:t>
            </w:r>
          </w:p>
          <w:p w14:paraId="558377DA" w14:textId="77777777" w:rsidR="00C745D2" w:rsidRDefault="00C745D2" w:rsidP="0083239F">
            <w:pPr>
              <w:jc w:val="both"/>
              <w:rPr>
                <w:rFonts w:cs="Arial"/>
                <w:bCs/>
              </w:rPr>
            </w:pPr>
          </w:p>
          <w:p w14:paraId="2F99D22B" w14:textId="77777777" w:rsidR="00C052FB" w:rsidRDefault="00C052FB" w:rsidP="0083239F">
            <w:pPr>
              <w:jc w:val="both"/>
              <w:rPr>
                <w:rFonts w:cs="Arial"/>
                <w:bCs/>
              </w:rPr>
            </w:pPr>
            <w:r>
              <w:rPr>
                <w:rFonts w:cs="Arial"/>
                <w:bCs/>
              </w:rPr>
              <w:t xml:space="preserve">V štvrtom odseku sa prvá veta ruší a nahrádza sa nasledovnou vetou: „Lehota na preskúmanie nepresiahne 21 pracovných dni, počítaných od dátumu, kedy Stavebný dozor obdrží Dokument Zhotoviteľa a oznámenie Zhotoviteľa. </w:t>
            </w:r>
          </w:p>
          <w:p w14:paraId="3B208BA5" w14:textId="77777777" w:rsidR="00C052FB" w:rsidRPr="00EB7ECD" w:rsidRDefault="00C052FB" w:rsidP="0083239F">
            <w:pPr>
              <w:jc w:val="both"/>
              <w:rPr>
                <w:rFonts w:cs="Arial"/>
                <w:bCs/>
              </w:rPr>
            </w:pPr>
          </w:p>
          <w:p w14:paraId="6A9A127A" w14:textId="77777777" w:rsidR="00C745D2" w:rsidRDefault="00C745D2" w:rsidP="0083239F">
            <w:pPr>
              <w:jc w:val="both"/>
              <w:rPr>
                <w:rFonts w:cs="Arial"/>
                <w:bCs/>
              </w:rPr>
            </w:pPr>
            <w:r w:rsidRPr="00EB7ECD">
              <w:rPr>
                <w:rFonts w:cs="Arial"/>
                <w:bCs/>
              </w:rPr>
              <w:t xml:space="preserve">Na koniec </w:t>
            </w:r>
            <w:proofErr w:type="spellStart"/>
            <w:r w:rsidRPr="00EB7ECD">
              <w:rPr>
                <w:rFonts w:cs="Arial"/>
                <w:bCs/>
              </w:rPr>
              <w:t>podčlánku</w:t>
            </w:r>
            <w:proofErr w:type="spellEnd"/>
            <w:r w:rsidRPr="00EB7ECD">
              <w:rPr>
                <w:rFonts w:cs="Arial"/>
                <w:bCs/>
              </w:rPr>
              <w:t xml:space="preserve"> vložte:</w:t>
            </w:r>
          </w:p>
          <w:p w14:paraId="33C3D4D9" w14:textId="77777777" w:rsidR="00552B42" w:rsidRPr="00EB7ECD" w:rsidRDefault="00552B42" w:rsidP="0083239F">
            <w:pPr>
              <w:jc w:val="both"/>
              <w:rPr>
                <w:rFonts w:cs="Arial"/>
                <w:bCs/>
              </w:rPr>
            </w:pPr>
          </w:p>
          <w:p w14:paraId="7AC94C57" w14:textId="431EFF18" w:rsidR="00C745D2" w:rsidRPr="00EB7ECD" w:rsidRDefault="00C745D2" w:rsidP="0083239F">
            <w:pPr>
              <w:jc w:val="both"/>
              <w:rPr>
                <w:rFonts w:cs="Arial"/>
                <w:bCs/>
              </w:rPr>
            </w:pPr>
            <w:r w:rsidRPr="00EB7ECD">
              <w:rPr>
                <w:rFonts w:cs="Arial"/>
                <w:bCs/>
              </w:rPr>
              <w:t>„Predbežné technické riešenie (časť (</w:t>
            </w:r>
            <w:r w:rsidR="00616CDE">
              <w:rPr>
                <w:rFonts w:cs="Arial"/>
                <w:bCs/>
              </w:rPr>
              <w:t>h</w:t>
            </w:r>
            <w:r w:rsidRPr="00EB7ECD">
              <w:rPr>
                <w:rFonts w:cs="Arial"/>
                <w:bCs/>
              </w:rPr>
              <w:t xml:space="preserve">) Zmluvy o Dielo) je záväzné. Zmeny a úpravy tohto technického riešenia sú možné len na základe pokynu Stavebnotechnického dozoru a s písomným súhlasom Objednávateľa, v </w:t>
            </w:r>
            <w:r w:rsidR="00E54D50" w:rsidRPr="00EB7ECD">
              <w:rPr>
                <w:rFonts w:cs="Arial"/>
                <w:bCs/>
              </w:rPr>
              <w:t>súlade s</w:t>
            </w:r>
            <w:r w:rsidRPr="00EB7ECD">
              <w:rPr>
                <w:rFonts w:cs="Arial"/>
                <w:bCs/>
              </w:rPr>
              <w:t> článkom 13 (</w:t>
            </w:r>
            <w:r w:rsidRPr="00EB7ECD">
              <w:rPr>
                <w:rFonts w:cs="Arial"/>
                <w:bCs/>
                <w:i/>
              </w:rPr>
              <w:t xml:space="preserve">Zmeny a úpravy). </w:t>
            </w:r>
          </w:p>
          <w:p w14:paraId="178298B3" w14:textId="77777777" w:rsidR="00C745D2" w:rsidRPr="00EB7ECD" w:rsidRDefault="00C745D2" w:rsidP="0083239F">
            <w:pPr>
              <w:jc w:val="both"/>
              <w:rPr>
                <w:rFonts w:cs="Arial"/>
              </w:rPr>
            </w:pPr>
          </w:p>
          <w:p w14:paraId="0828BE82" w14:textId="01AD70E4" w:rsidR="00C745D2" w:rsidRPr="00EB7ECD" w:rsidRDefault="00C745D2" w:rsidP="0083239F">
            <w:pPr>
              <w:jc w:val="both"/>
              <w:rPr>
                <w:rFonts w:cs="Arial"/>
                <w:bCs/>
              </w:rPr>
            </w:pPr>
            <w:r w:rsidRPr="00EB7ECD">
              <w:rPr>
                <w:rFonts w:cs="Arial"/>
              </w:rPr>
              <w:t>Ak Predbežné technické riešenie ( časť (</w:t>
            </w:r>
            <w:r w:rsidR="00616CDE">
              <w:rPr>
                <w:rFonts w:cs="Arial"/>
              </w:rPr>
              <w:t>h</w:t>
            </w:r>
            <w:r w:rsidRPr="00EB7ECD">
              <w:rPr>
                <w:rFonts w:cs="Arial"/>
              </w:rPr>
              <w:t xml:space="preserve">) Zmluvy o Dielo) a/alebo následné projektové riešenie Zhotoviteľa bude odlišné od projektového riešenia Objednávateľa predloženého vo Zväzku 5 súťažných podkladov - </w:t>
            </w:r>
            <w:r w:rsidRPr="00EB7ECD">
              <w:rPr>
                <w:rFonts w:cs="Arial"/>
              </w:rPr>
              <w:lastRenderedPageBreak/>
              <w:t>Dokumentácii poskytnutej Objednávateľom, bude Zhotoviteľ  znášať všetky riziká,  vrátane všetkých nákladov vyplývajúcich z prípadnej zmeny geologických a hydrogeologických  podmienok, majetkovoprávneho vysporiadania, z vyjadrení dotknutých orgánov, alebo z iných dôvodov, ktoré vyplynú z navrhnutého projektového riešenia Zhotoviteľa a to bez nároku na navýšenie Zmluvnej ceny.</w:t>
            </w:r>
            <w:r w:rsidRPr="00EB7ECD">
              <w:rPr>
                <w:rFonts w:cs="Arial"/>
                <w:bCs/>
              </w:rPr>
              <w:t xml:space="preserve"> </w:t>
            </w:r>
          </w:p>
          <w:p w14:paraId="1E212C8A" w14:textId="77777777" w:rsidR="00C745D2" w:rsidRPr="00EB7ECD" w:rsidRDefault="00C745D2" w:rsidP="0083239F">
            <w:pPr>
              <w:jc w:val="both"/>
              <w:rPr>
                <w:rFonts w:cs="Arial"/>
                <w:bCs/>
              </w:rPr>
            </w:pPr>
          </w:p>
          <w:p w14:paraId="79B65D28" w14:textId="3A62AE90" w:rsidR="00C745D2" w:rsidRPr="00EB7ECD" w:rsidRDefault="00C745D2" w:rsidP="0083239F">
            <w:pPr>
              <w:jc w:val="both"/>
              <w:rPr>
                <w:rFonts w:cs="Arial"/>
                <w:bCs/>
              </w:rPr>
            </w:pPr>
            <w:r w:rsidRPr="00EB7ECD">
              <w:rPr>
                <w:rFonts w:cs="Arial"/>
                <w:bCs/>
              </w:rPr>
              <w:t>Ak</w:t>
            </w:r>
            <w:r w:rsidRPr="00EB7ECD">
              <w:rPr>
                <w:rFonts w:cs="Arial"/>
              </w:rPr>
              <w:t xml:space="preserve"> Predbežné technické riešenie a/alebo následné projektové riešenie Zhotoviteľa bude odlišné od projektového riešenia Objednávateľa predloženého vo Zväzku 5 súťažných podkladov - Dokumentácii poskytnutej Objednávateľom, a takéto projektové riešenie Zhotoviteľa (vrátane projektového riešenia Zhotoviteľa vypracovaného v súlade s Predbežným technickým riešením (časť (</w:t>
            </w:r>
            <w:r w:rsidR="00616CDE">
              <w:rPr>
                <w:rFonts w:cs="Arial"/>
              </w:rPr>
              <w:t>h</w:t>
            </w:r>
            <w:r w:rsidRPr="00EB7ECD">
              <w:rPr>
                <w:rFonts w:cs="Arial"/>
              </w:rPr>
              <w:t xml:space="preserve">) Zmluvy o Dielo)), </w:t>
            </w:r>
            <w:r w:rsidRPr="00EB7ECD">
              <w:rPr>
                <w:rFonts w:cs="Arial"/>
                <w:bCs/>
              </w:rPr>
              <w:t>nebude odsúhlasené a schválené príslušnými orgánmi a organizáciami, Zhotoviteľovi nevzniká nárok na navýšenie Zmluvnej ceny.</w:t>
            </w:r>
          </w:p>
          <w:p w14:paraId="6420BC1E" w14:textId="77777777" w:rsidR="00C745D2" w:rsidRPr="00EB7ECD" w:rsidRDefault="00C745D2" w:rsidP="0083239F">
            <w:pPr>
              <w:jc w:val="both"/>
              <w:rPr>
                <w:rFonts w:cs="Arial"/>
                <w:bCs/>
              </w:rPr>
            </w:pPr>
          </w:p>
          <w:p w14:paraId="56DDBD03" w14:textId="77777777" w:rsidR="00C745D2" w:rsidRDefault="00C745D2" w:rsidP="00EB7ECD">
            <w:pPr>
              <w:jc w:val="both"/>
              <w:rPr>
                <w:rFonts w:cs="Arial"/>
                <w:bCs/>
                <w:szCs w:val="24"/>
              </w:rPr>
            </w:pPr>
            <w:r w:rsidRPr="00EB7ECD">
              <w:rPr>
                <w:rFonts w:cs="Arial"/>
                <w:bCs/>
              </w:rPr>
              <w:t>Ďalšie podrobnosti sú uvedené v</w:t>
            </w:r>
            <w:r w:rsidR="00EB7ECD">
              <w:rPr>
                <w:rFonts w:cs="Arial"/>
                <w:bCs/>
              </w:rPr>
              <w:t> prílohe B2C Zväzku č. 1 - Pokyny pre uchádzačov</w:t>
            </w:r>
            <w:r w:rsidRPr="00EB7ECD">
              <w:rPr>
                <w:rFonts w:cs="Arial"/>
                <w:bCs/>
                <w:szCs w:val="24"/>
              </w:rPr>
              <w:t>.“</w:t>
            </w:r>
          </w:p>
          <w:p w14:paraId="13A90E6F" w14:textId="77777777" w:rsidR="00552B42" w:rsidRPr="00EB7ECD" w:rsidRDefault="00552B42" w:rsidP="00EB7ECD">
            <w:pPr>
              <w:jc w:val="both"/>
              <w:rPr>
                <w:rFonts w:cs="Arial"/>
                <w:bCs/>
                <w:szCs w:val="24"/>
              </w:rPr>
            </w:pPr>
          </w:p>
        </w:tc>
      </w:tr>
      <w:tr w:rsidR="00951265" w:rsidRPr="006C2974" w14:paraId="180F16AF" w14:textId="77777777" w:rsidTr="00F670F8">
        <w:trPr>
          <w:gridAfter w:val="1"/>
          <w:wAfter w:w="687" w:type="dxa"/>
          <w:trHeight w:val="951"/>
        </w:trPr>
        <w:tc>
          <w:tcPr>
            <w:tcW w:w="1384" w:type="dxa"/>
            <w:gridSpan w:val="2"/>
          </w:tcPr>
          <w:p w14:paraId="01919CFE" w14:textId="77777777" w:rsidR="00C745D2" w:rsidRPr="00FE4170" w:rsidRDefault="00C745D2" w:rsidP="0083239F">
            <w:pPr>
              <w:pStyle w:val="NoIndent"/>
              <w:jc w:val="both"/>
              <w:rPr>
                <w:rFonts w:ascii="Arial" w:hAnsi="Arial" w:cs="Arial"/>
                <w:b/>
                <w:color w:val="auto"/>
                <w:szCs w:val="22"/>
              </w:rPr>
            </w:pPr>
            <w:r w:rsidRPr="00250728">
              <w:rPr>
                <w:rFonts w:ascii="Arial" w:hAnsi="Arial" w:cs="Arial"/>
                <w:b/>
                <w:color w:val="auto"/>
                <w:szCs w:val="22"/>
              </w:rPr>
              <w:lastRenderedPageBreak/>
              <w:t xml:space="preserve">Podčlánok </w:t>
            </w:r>
          </w:p>
          <w:p w14:paraId="4A406B8E"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rPr>
              <w:t>5.5</w:t>
            </w:r>
          </w:p>
        </w:tc>
        <w:tc>
          <w:tcPr>
            <w:tcW w:w="2472" w:type="dxa"/>
          </w:tcPr>
          <w:p w14:paraId="246AF1AB" w14:textId="77777777" w:rsidR="00C745D2" w:rsidRPr="00A86531" w:rsidRDefault="00C745D2" w:rsidP="0083239F">
            <w:pPr>
              <w:pStyle w:val="NoIndent"/>
              <w:rPr>
                <w:rFonts w:ascii="Arial" w:hAnsi="Arial" w:cs="Arial"/>
                <w:b/>
                <w:color w:val="auto"/>
              </w:rPr>
            </w:pPr>
            <w:r w:rsidRPr="00A86531">
              <w:rPr>
                <w:rFonts w:ascii="Arial" w:hAnsi="Arial" w:cs="Arial"/>
                <w:b/>
                <w:color w:val="auto"/>
              </w:rPr>
              <w:t>Zaškolenie</w:t>
            </w:r>
          </w:p>
        </w:tc>
        <w:tc>
          <w:tcPr>
            <w:tcW w:w="5750" w:type="dxa"/>
            <w:gridSpan w:val="2"/>
          </w:tcPr>
          <w:p w14:paraId="35C5EC36" w14:textId="77777777" w:rsidR="00C745D2" w:rsidRPr="00F07B96" w:rsidRDefault="00C745D2" w:rsidP="0083239F">
            <w:pPr>
              <w:ind w:right="141"/>
              <w:jc w:val="both"/>
              <w:rPr>
                <w:rFonts w:cs="Arial"/>
              </w:rPr>
            </w:pPr>
            <w:r w:rsidRPr="00F07B96">
              <w:rPr>
                <w:rFonts w:cs="Arial"/>
              </w:rPr>
              <w:t xml:space="preserve">V poslednej vete odseku tohto </w:t>
            </w:r>
            <w:proofErr w:type="spellStart"/>
            <w:r w:rsidRPr="00F07B96">
              <w:rPr>
                <w:rFonts w:cs="Arial"/>
              </w:rPr>
              <w:t>podčlánku</w:t>
            </w:r>
            <w:proofErr w:type="spellEnd"/>
            <w:r w:rsidRPr="00F07B96">
              <w:rPr>
                <w:rFonts w:cs="Arial"/>
              </w:rPr>
              <w:t xml:space="preserve"> odstráňte text:</w:t>
            </w:r>
          </w:p>
          <w:p w14:paraId="0503AB36" w14:textId="77777777" w:rsidR="00C745D2" w:rsidRPr="00742FB8" w:rsidRDefault="00C745D2" w:rsidP="0083239F">
            <w:pPr>
              <w:ind w:right="141"/>
              <w:jc w:val="both"/>
              <w:rPr>
                <w:rFonts w:cs="Arial"/>
              </w:rPr>
            </w:pPr>
          </w:p>
          <w:p w14:paraId="78CBF70D" w14:textId="77777777" w:rsidR="00C745D2" w:rsidRPr="00742FB8" w:rsidRDefault="00C745D2" w:rsidP="0083239F">
            <w:pPr>
              <w:ind w:right="141"/>
              <w:jc w:val="both"/>
              <w:rPr>
                <w:rFonts w:cs="Arial"/>
              </w:rPr>
            </w:pPr>
            <w:r w:rsidRPr="00742FB8">
              <w:rPr>
                <w:rFonts w:cs="Arial"/>
              </w:rPr>
              <w:t xml:space="preserve">„podľa </w:t>
            </w:r>
            <w:proofErr w:type="spellStart"/>
            <w:r w:rsidRPr="00742FB8">
              <w:rPr>
                <w:rFonts w:cs="Arial"/>
              </w:rPr>
              <w:t>podčlánku</w:t>
            </w:r>
            <w:proofErr w:type="spellEnd"/>
            <w:r w:rsidRPr="00742FB8">
              <w:rPr>
                <w:rFonts w:cs="Arial"/>
              </w:rPr>
              <w:t xml:space="preserve"> 10.1 (Preberanie Diela a Sekcií)“ </w:t>
            </w:r>
          </w:p>
          <w:p w14:paraId="43D1B604" w14:textId="77777777" w:rsidR="00C745D2" w:rsidRPr="00742FB8" w:rsidRDefault="00C745D2" w:rsidP="0083239F">
            <w:pPr>
              <w:ind w:right="141"/>
              <w:jc w:val="both"/>
              <w:rPr>
                <w:rFonts w:cs="Arial"/>
              </w:rPr>
            </w:pPr>
          </w:p>
          <w:p w14:paraId="5F40A0E0" w14:textId="77777777" w:rsidR="00C745D2" w:rsidRPr="00742FB8" w:rsidRDefault="00C745D2" w:rsidP="0083239F">
            <w:pPr>
              <w:ind w:right="141"/>
              <w:jc w:val="both"/>
              <w:rPr>
                <w:rFonts w:cs="Arial"/>
              </w:rPr>
            </w:pPr>
            <w:r w:rsidRPr="00742FB8">
              <w:rPr>
                <w:rFonts w:cs="Arial"/>
              </w:rPr>
              <w:t>a  nahraďte textom:</w:t>
            </w:r>
          </w:p>
          <w:p w14:paraId="4D68A105" w14:textId="77777777" w:rsidR="00C745D2" w:rsidRPr="00742FB8" w:rsidRDefault="00C745D2" w:rsidP="0083239F">
            <w:pPr>
              <w:ind w:right="141"/>
              <w:jc w:val="both"/>
              <w:rPr>
                <w:rFonts w:cs="Arial"/>
              </w:rPr>
            </w:pPr>
          </w:p>
          <w:p w14:paraId="41F60905" w14:textId="77777777" w:rsidR="00C745D2" w:rsidRDefault="00C745D2" w:rsidP="0083239F">
            <w:pPr>
              <w:pStyle w:val="NoIndent"/>
              <w:jc w:val="both"/>
              <w:rPr>
                <w:rFonts w:ascii="Arial" w:hAnsi="Arial" w:cs="Arial"/>
                <w:color w:val="auto"/>
              </w:rPr>
            </w:pPr>
            <w:r w:rsidRPr="00742FB8">
              <w:rPr>
                <w:rFonts w:ascii="Arial" w:hAnsi="Arial" w:cs="Arial"/>
                <w:color w:val="auto"/>
              </w:rPr>
              <w:t xml:space="preserve">„podľa </w:t>
            </w:r>
            <w:proofErr w:type="spellStart"/>
            <w:r w:rsidRPr="00742FB8">
              <w:rPr>
                <w:rFonts w:ascii="Arial" w:hAnsi="Arial" w:cs="Arial"/>
                <w:color w:val="auto"/>
              </w:rPr>
              <w:t>podčlánku</w:t>
            </w:r>
            <w:proofErr w:type="spellEnd"/>
            <w:r w:rsidRPr="00742FB8">
              <w:rPr>
                <w:rFonts w:ascii="Arial" w:hAnsi="Arial" w:cs="Arial"/>
                <w:color w:val="auto"/>
              </w:rPr>
              <w:t xml:space="preserve"> 10.2 (Preberanie častí Diela)“</w:t>
            </w:r>
          </w:p>
          <w:p w14:paraId="16C4D43E" w14:textId="77777777" w:rsidR="00ED4913" w:rsidRPr="00ED4913" w:rsidRDefault="00ED4913" w:rsidP="00804715"/>
        </w:tc>
      </w:tr>
      <w:tr w:rsidR="00951265" w:rsidRPr="006C2974" w14:paraId="1904AD39" w14:textId="77777777" w:rsidTr="00F670F8">
        <w:trPr>
          <w:gridAfter w:val="1"/>
          <w:wAfter w:w="687" w:type="dxa"/>
          <w:trHeight w:val="951"/>
        </w:trPr>
        <w:tc>
          <w:tcPr>
            <w:tcW w:w="1384" w:type="dxa"/>
            <w:gridSpan w:val="2"/>
          </w:tcPr>
          <w:p w14:paraId="15E5E7FB" w14:textId="77777777" w:rsidR="00C745D2" w:rsidRPr="00FE4170" w:rsidRDefault="00C745D2" w:rsidP="0083239F">
            <w:pPr>
              <w:pStyle w:val="NoIndent"/>
              <w:jc w:val="both"/>
              <w:rPr>
                <w:rFonts w:ascii="Arial" w:hAnsi="Arial" w:cs="Arial"/>
                <w:b/>
                <w:color w:val="auto"/>
                <w:szCs w:val="22"/>
              </w:rPr>
            </w:pPr>
            <w:r w:rsidRPr="00250728">
              <w:rPr>
                <w:rFonts w:ascii="Arial" w:hAnsi="Arial" w:cs="Arial"/>
                <w:b/>
                <w:color w:val="auto"/>
                <w:szCs w:val="22"/>
              </w:rPr>
              <w:t xml:space="preserve">Podčlánok </w:t>
            </w:r>
          </w:p>
          <w:p w14:paraId="300148B3"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rPr>
              <w:t>5.6</w:t>
            </w:r>
          </w:p>
        </w:tc>
        <w:tc>
          <w:tcPr>
            <w:tcW w:w="2472" w:type="dxa"/>
          </w:tcPr>
          <w:p w14:paraId="3C4EBD90" w14:textId="77777777" w:rsidR="00C745D2" w:rsidRPr="00A86531" w:rsidRDefault="00C745D2" w:rsidP="0083239F">
            <w:pPr>
              <w:pStyle w:val="NoIndent"/>
              <w:rPr>
                <w:rFonts w:ascii="Arial" w:hAnsi="Arial" w:cs="Arial"/>
                <w:b/>
                <w:color w:val="auto"/>
              </w:rPr>
            </w:pPr>
            <w:r w:rsidRPr="00A86531">
              <w:rPr>
                <w:rFonts w:ascii="Arial" w:hAnsi="Arial" w:cs="Arial"/>
                <w:b/>
                <w:color w:val="auto"/>
              </w:rPr>
              <w:t>Dokumentácia skutočného vyhotovenia</w:t>
            </w:r>
          </w:p>
        </w:tc>
        <w:tc>
          <w:tcPr>
            <w:tcW w:w="5750" w:type="dxa"/>
            <w:gridSpan w:val="2"/>
          </w:tcPr>
          <w:p w14:paraId="33CB228B" w14:textId="77777777" w:rsidR="00C745D2" w:rsidRPr="00F07B96" w:rsidRDefault="00C745D2" w:rsidP="0083239F">
            <w:pPr>
              <w:ind w:right="141"/>
              <w:jc w:val="both"/>
              <w:rPr>
                <w:rFonts w:cs="Arial"/>
              </w:rPr>
            </w:pPr>
            <w:r w:rsidRPr="00F07B96">
              <w:rPr>
                <w:rFonts w:cs="Arial"/>
              </w:rPr>
              <w:t xml:space="preserve">V poslednom odseku tohto </w:t>
            </w:r>
            <w:proofErr w:type="spellStart"/>
            <w:r w:rsidRPr="00F07B96">
              <w:rPr>
                <w:rFonts w:cs="Arial"/>
              </w:rPr>
              <w:t>podčlánku</w:t>
            </w:r>
            <w:proofErr w:type="spellEnd"/>
            <w:r w:rsidRPr="00F07B96">
              <w:rPr>
                <w:rFonts w:cs="Arial"/>
              </w:rPr>
              <w:t xml:space="preserve"> v poslednej vete odstráňte text:</w:t>
            </w:r>
          </w:p>
          <w:p w14:paraId="12F8F12F" w14:textId="77777777" w:rsidR="00C745D2" w:rsidRPr="00742FB8" w:rsidRDefault="00C745D2" w:rsidP="0083239F">
            <w:pPr>
              <w:ind w:right="141"/>
              <w:jc w:val="both"/>
              <w:rPr>
                <w:rFonts w:cs="Arial"/>
              </w:rPr>
            </w:pPr>
          </w:p>
          <w:p w14:paraId="734964DF" w14:textId="77777777" w:rsidR="00C745D2" w:rsidRPr="00742FB8" w:rsidRDefault="00C745D2" w:rsidP="0083239F">
            <w:pPr>
              <w:ind w:right="141"/>
              <w:jc w:val="both"/>
              <w:rPr>
                <w:rFonts w:cs="Arial"/>
              </w:rPr>
            </w:pPr>
            <w:r w:rsidRPr="00742FB8">
              <w:rPr>
                <w:rFonts w:cs="Arial"/>
              </w:rPr>
              <w:t xml:space="preserve">„podľa </w:t>
            </w:r>
            <w:proofErr w:type="spellStart"/>
            <w:r w:rsidRPr="00742FB8">
              <w:rPr>
                <w:rFonts w:cs="Arial"/>
              </w:rPr>
              <w:t>podčlánku</w:t>
            </w:r>
            <w:proofErr w:type="spellEnd"/>
            <w:r w:rsidRPr="00742FB8">
              <w:rPr>
                <w:rFonts w:cs="Arial"/>
              </w:rPr>
              <w:t xml:space="preserve"> 10.1 (Preberanie Diela a Sekcií)“ </w:t>
            </w:r>
          </w:p>
          <w:p w14:paraId="61AFC62E" w14:textId="77777777" w:rsidR="00C745D2" w:rsidRPr="00742FB8" w:rsidRDefault="00C745D2" w:rsidP="0083239F">
            <w:pPr>
              <w:ind w:right="141"/>
              <w:jc w:val="both"/>
              <w:rPr>
                <w:rFonts w:cs="Arial"/>
              </w:rPr>
            </w:pPr>
          </w:p>
          <w:p w14:paraId="2F52C6A0" w14:textId="77777777" w:rsidR="00C745D2" w:rsidRPr="00742FB8" w:rsidRDefault="00C745D2" w:rsidP="0083239F">
            <w:pPr>
              <w:ind w:right="141"/>
              <w:jc w:val="both"/>
              <w:rPr>
                <w:rFonts w:cs="Arial"/>
              </w:rPr>
            </w:pPr>
            <w:r w:rsidRPr="00742FB8">
              <w:rPr>
                <w:rFonts w:cs="Arial"/>
              </w:rPr>
              <w:t>a  nahraďte textom:</w:t>
            </w:r>
          </w:p>
          <w:p w14:paraId="159AC1E4" w14:textId="77777777" w:rsidR="00C745D2" w:rsidRPr="00742FB8" w:rsidRDefault="00C745D2" w:rsidP="0083239F">
            <w:pPr>
              <w:ind w:right="141"/>
              <w:jc w:val="both"/>
              <w:rPr>
                <w:rFonts w:cs="Arial"/>
              </w:rPr>
            </w:pPr>
          </w:p>
          <w:p w14:paraId="6D0D1287" w14:textId="77777777" w:rsidR="00C745D2" w:rsidRPr="00742FB8" w:rsidRDefault="00C745D2" w:rsidP="0083239F">
            <w:pPr>
              <w:ind w:right="141"/>
              <w:jc w:val="both"/>
              <w:rPr>
                <w:rFonts w:cs="Arial"/>
              </w:rPr>
            </w:pPr>
            <w:r w:rsidRPr="00742FB8">
              <w:rPr>
                <w:rFonts w:cs="Arial"/>
              </w:rPr>
              <w:t xml:space="preserve">„podľa </w:t>
            </w:r>
            <w:proofErr w:type="spellStart"/>
            <w:r w:rsidRPr="00742FB8">
              <w:rPr>
                <w:rFonts w:cs="Arial"/>
              </w:rPr>
              <w:t>podčlánku</w:t>
            </w:r>
            <w:proofErr w:type="spellEnd"/>
            <w:r w:rsidRPr="00742FB8">
              <w:rPr>
                <w:rFonts w:cs="Arial"/>
              </w:rPr>
              <w:t xml:space="preserve"> 10.2 (Preberanie častí Diela)“</w:t>
            </w:r>
          </w:p>
          <w:p w14:paraId="298CC8EB" w14:textId="77777777" w:rsidR="00C745D2" w:rsidRPr="005B0752" w:rsidRDefault="00C745D2" w:rsidP="0083239F">
            <w:pPr>
              <w:pStyle w:val="NoIndent"/>
              <w:jc w:val="both"/>
              <w:rPr>
                <w:rFonts w:ascii="Arial" w:hAnsi="Arial" w:cs="Arial"/>
                <w:bCs/>
                <w:color w:val="auto"/>
              </w:rPr>
            </w:pPr>
          </w:p>
        </w:tc>
      </w:tr>
      <w:tr w:rsidR="00951265" w:rsidRPr="006C2974" w14:paraId="2F9952DA" w14:textId="77777777" w:rsidTr="00F670F8">
        <w:trPr>
          <w:gridAfter w:val="1"/>
          <w:wAfter w:w="687" w:type="dxa"/>
          <w:trHeight w:val="951"/>
        </w:trPr>
        <w:tc>
          <w:tcPr>
            <w:tcW w:w="1384" w:type="dxa"/>
            <w:gridSpan w:val="2"/>
          </w:tcPr>
          <w:p w14:paraId="637632FB" w14:textId="77777777" w:rsidR="00C745D2" w:rsidRPr="00FE4170" w:rsidRDefault="00C745D2" w:rsidP="0083239F">
            <w:pPr>
              <w:pStyle w:val="NoIndent"/>
              <w:jc w:val="both"/>
              <w:rPr>
                <w:rFonts w:ascii="Arial" w:hAnsi="Arial" w:cs="Arial"/>
                <w:b/>
                <w:color w:val="auto"/>
                <w:szCs w:val="22"/>
              </w:rPr>
            </w:pPr>
            <w:r w:rsidRPr="00250728">
              <w:rPr>
                <w:rFonts w:ascii="Arial" w:hAnsi="Arial" w:cs="Arial"/>
                <w:b/>
                <w:color w:val="auto"/>
                <w:szCs w:val="22"/>
              </w:rPr>
              <w:t xml:space="preserve">Podčlánok </w:t>
            </w:r>
          </w:p>
          <w:p w14:paraId="488EA7C4"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rPr>
              <w:t>5.7</w:t>
            </w:r>
          </w:p>
        </w:tc>
        <w:tc>
          <w:tcPr>
            <w:tcW w:w="2472" w:type="dxa"/>
          </w:tcPr>
          <w:p w14:paraId="23C6E937" w14:textId="77777777" w:rsidR="00C745D2" w:rsidRPr="00A86531" w:rsidRDefault="00C745D2" w:rsidP="0083239F">
            <w:pPr>
              <w:pStyle w:val="NoIndent"/>
              <w:rPr>
                <w:rFonts w:ascii="Arial" w:hAnsi="Arial" w:cs="Arial"/>
                <w:b/>
                <w:color w:val="auto"/>
              </w:rPr>
            </w:pPr>
            <w:r w:rsidRPr="00A86531">
              <w:rPr>
                <w:rFonts w:ascii="Arial" w:hAnsi="Arial" w:cs="Arial"/>
                <w:b/>
                <w:color w:val="auto"/>
              </w:rPr>
              <w:t>Príručky pre prevádzku a údržbu</w:t>
            </w:r>
          </w:p>
        </w:tc>
        <w:tc>
          <w:tcPr>
            <w:tcW w:w="5750" w:type="dxa"/>
            <w:gridSpan w:val="2"/>
          </w:tcPr>
          <w:p w14:paraId="20EDA2BF" w14:textId="77777777" w:rsidR="00C745D2" w:rsidRPr="00F07B96" w:rsidRDefault="00C745D2" w:rsidP="0083239F">
            <w:pPr>
              <w:ind w:right="141"/>
              <w:jc w:val="both"/>
              <w:rPr>
                <w:rFonts w:cs="Arial"/>
              </w:rPr>
            </w:pPr>
            <w:r w:rsidRPr="00F07B96">
              <w:rPr>
                <w:rFonts w:cs="Arial"/>
              </w:rPr>
              <w:t xml:space="preserve">V druhom odseku tohto </w:t>
            </w:r>
            <w:proofErr w:type="spellStart"/>
            <w:r w:rsidRPr="00F07B96">
              <w:rPr>
                <w:rFonts w:cs="Arial"/>
              </w:rPr>
              <w:t>podčlánku</w:t>
            </w:r>
            <w:proofErr w:type="spellEnd"/>
            <w:r w:rsidRPr="00F07B96">
              <w:rPr>
                <w:rFonts w:cs="Arial"/>
              </w:rPr>
              <w:t xml:space="preserve"> v prvej vete  odstráňte text:</w:t>
            </w:r>
          </w:p>
          <w:p w14:paraId="578942F7" w14:textId="77777777" w:rsidR="00C745D2" w:rsidRPr="00742FB8" w:rsidRDefault="00C745D2" w:rsidP="0083239F">
            <w:pPr>
              <w:ind w:right="141"/>
              <w:jc w:val="both"/>
              <w:rPr>
                <w:rFonts w:cs="Arial"/>
              </w:rPr>
            </w:pPr>
          </w:p>
          <w:p w14:paraId="47DAE5CE" w14:textId="77777777" w:rsidR="00C745D2" w:rsidRPr="00742FB8" w:rsidRDefault="00C745D2" w:rsidP="0083239F">
            <w:pPr>
              <w:ind w:right="141"/>
              <w:jc w:val="both"/>
              <w:rPr>
                <w:rFonts w:cs="Arial"/>
              </w:rPr>
            </w:pPr>
            <w:r w:rsidRPr="00742FB8">
              <w:rPr>
                <w:rFonts w:cs="Arial"/>
              </w:rPr>
              <w:t xml:space="preserve">„podľa </w:t>
            </w:r>
            <w:proofErr w:type="spellStart"/>
            <w:r w:rsidRPr="00742FB8">
              <w:rPr>
                <w:rFonts w:cs="Arial"/>
              </w:rPr>
              <w:t>podčlánku</w:t>
            </w:r>
            <w:proofErr w:type="spellEnd"/>
            <w:r w:rsidRPr="00742FB8">
              <w:rPr>
                <w:rFonts w:cs="Arial"/>
              </w:rPr>
              <w:t xml:space="preserve"> 10.1 (Preberanie Diela a Sekcií)“</w:t>
            </w:r>
          </w:p>
          <w:p w14:paraId="33AEF524" w14:textId="77777777" w:rsidR="00C745D2" w:rsidRPr="00742FB8" w:rsidRDefault="00C745D2" w:rsidP="0083239F">
            <w:pPr>
              <w:ind w:right="141"/>
              <w:jc w:val="both"/>
              <w:rPr>
                <w:rFonts w:cs="Arial"/>
              </w:rPr>
            </w:pPr>
          </w:p>
          <w:p w14:paraId="59FF2FBB" w14:textId="77777777" w:rsidR="00C745D2" w:rsidRPr="00742FB8" w:rsidRDefault="00C745D2" w:rsidP="0083239F">
            <w:pPr>
              <w:ind w:right="141"/>
              <w:jc w:val="both"/>
              <w:rPr>
                <w:rFonts w:cs="Arial"/>
              </w:rPr>
            </w:pPr>
            <w:r w:rsidRPr="00742FB8">
              <w:rPr>
                <w:rFonts w:cs="Arial"/>
              </w:rPr>
              <w:t>a  nahraďte textom:</w:t>
            </w:r>
          </w:p>
          <w:p w14:paraId="2DD707FB" w14:textId="77777777" w:rsidR="00C745D2" w:rsidRPr="00742FB8" w:rsidRDefault="00C745D2" w:rsidP="0083239F">
            <w:pPr>
              <w:ind w:right="141"/>
              <w:jc w:val="both"/>
              <w:rPr>
                <w:rFonts w:cs="Arial"/>
              </w:rPr>
            </w:pPr>
          </w:p>
          <w:p w14:paraId="2D59E301" w14:textId="77777777" w:rsidR="00C745D2" w:rsidRPr="00742FB8" w:rsidRDefault="00C745D2" w:rsidP="0083239F">
            <w:pPr>
              <w:ind w:right="141"/>
              <w:jc w:val="both"/>
              <w:rPr>
                <w:rFonts w:cs="Arial"/>
              </w:rPr>
            </w:pPr>
            <w:r w:rsidRPr="00742FB8">
              <w:rPr>
                <w:rFonts w:cs="Arial"/>
              </w:rPr>
              <w:t xml:space="preserve">„podľa </w:t>
            </w:r>
            <w:proofErr w:type="spellStart"/>
            <w:r w:rsidRPr="00742FB8">
              <w:rPr>
                <w:rFonts w:cs="Arial"/>
              </w:rPr>
              <w:t>podčlánku</w:t>
            </w:r>
            <w:proofErr w:type="spellEnd"/>
            <w:r w:rsidRPr="00742FB8">
              <w:rPr>
                <w:rFonts w:cs="Arial"/>
              </w:rPr>
              <w:t xml:space="preserve"> 10.2 (Preberanie častí Diela)“</w:t>
            </w:r>
          </w:p>
          <w:p w14:paraId="6C666764" w14:textId="77777777" w:rsidR="00C745D2" w:rsidRPr="005B0752" w:rsidRDefault="00C745D2" w:rsidP="0083239F">
            <w:pPr>
              <w:pStyle w:val="NoIndent"/>
              <w:jc w:val="both"/>
              <w:rPr>
                <w:rFonts w:ascii="Arial" w:hAnsi="Arial" w:cs="Arial"/>
                <w:bCs/>
                <w:color w:val="auto"/>
              </w:rPr>
            </w:pPr>
          </w:p>
        </w:tc>
      </w:tr>
      <w:tr w:rsidR="00951265" w:rsidRPr="006C2974" w14:paraId="50B344EB" w14:textId="77777777" w:rsidTr="00F670F8">
        <w:trPr>
          <w:gridAfter w:val="1"/>
          <w:wAfter w:w="687" w:type="dxa"/>
          <w:trHeight w:val="951"/>
        </w:trPr>
        <w:tc>
          <w:tcPr>
            <w:tcW w:w="1384" w:type="dxa"/>
            <w:gridSpan w:val="2"/>
          </w:tcPr>
          <w:p w14:paraId="280C41D9" w14:textId="77777777" w:rsidR="00C745D2" w:rsidRPr="00FE4170" w:rsidRDefault="00C745D2" w:rsidP="0083239F">
            <w:pPr>
              <w:pStyle w:val="NoIndent"/>
              <w:jc w:val="both"/>
              <w:rPr>
                <w:rFonts w:ascii="Arial" w:hAnsi="Arial" w:cs="Arial"/>
                <w:b/>
                <w:color w:val="auto"/>
                <w:szCs w:val="22"/>
              </w:rPr>
            </w:pPr>
            <w:r w:rsidRPr="00250728">
              <w:rPr>
                <w:rFonts w:ascii="Arial" w:hAnsi="Arial" w:cs="Arial"/>
                <w:b/>
                <w:color w:val="auto"/>
                <w:szCs w:val="22"/>
              </w:rPr>
              <w:t xml:space="preserve">Podčlánok </w:t>
            </w:r>
          </w:p>
          <w:p w14:paraId="7946F4B3"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rPr>
              <w:t>6.3</w:t>
            </w:r>
          </w:p>
        </w:tc>
        <w:tc>
          <w:tcPr>
            <w:tcW w:w="2472" w:type="dxa"/>
          </w:tcPr>
          <w:p w14:paraId="3226732F" w14:textId="77777777" w:rsidR="00C745D2" w:rsidRPr="00A86531" w:rsidRDefault="00C745D2" w:rsidP="0083239F">
            <w:pPr>
              <w:pStyle w:val="NoIndent"/>
              <w:rPr>
                <w:rFonts w:ascii="Arial" w:hAnsi="Arial" w:cs="Arial"/>
                <w:b/>
                <w:color w:val="auto"/>
              </w:rPr>
            </w:pPr>
            <w:r w:rsidRPr="00A86531">
              <w:rPr>
                <w:rFonts w:ascii="Arial" w:hAnsi="Arial" w:cs="Arial"/>
                <w:b/>
                <w:color w:val="auto"/>
              </w:rPr>
              <w:t>Osoby v pracovnom pomere s Objednávateľom</w:t>
            </w:r>
          </w:p>
        </w:tc>
        <w:tc>
          <w:tcPr>
            <w:tcW w:w="5750" w:type="dxa"/>
            <w:gridSpan w:val="2"/>
          </w:tcPr>
          <w:p w14:paraId="081DAB2B" w14:textId="77777777" w:rsidR="00C745D2" w:rsidRDefault="00C745D2" w:rsidP="0083239F">
            <w:pPr>
              <w:pStyle w:val="NoIndent"/>
              <w:jc w:val="both"/>
              <w:rPr>
                <w:rFonts w:ascii="Arial" w:hAnsi="Arial" w:cs="Arial"/>
                <w:bCs/>
                <w:color w:val="auto"/>
              </w:rPr>
            </w:pPr>
            <w:r w:rsidRPr="00F07B96">
              <w:rPr>
                <w:rFonts w:ascii="Arial" w:hAnsi="Arial" w:cs="Arial"/>
                <w:bCs/>
                <w:color w:val="auto"/>
              </w:rPr>
              <w:t>Na konci vety vložte:</w:t>
            </w:r>
          </w:p>
          <w:p w14:paraId="753C42F8" w14:textId="77777777" w:rsidR="00ED4913" w:rsidRPr="00ED4913" w:rsidRDefault="00ED4913" w:rsidP="00804715"/>
          <w:p w14:paraId="23E226B2" w14:textId="77777777" w:rsidR="00C745D2" w:rsidRPr="00742FB8" w:rsidRDefault="00C745D2" w:rsidP="0083239F">
            <w:pPr>
              <w:rPr>
                <w:rFonts w:cs="Arial"/>
              </w:rPr>
            </w:pPr>
            <w:r w:rsidRPr="00742FB8">
              <w:rPr>
                <w:rFonts w:cs="Arial"/>
              </w:rPr>
              <w:t>„ … a Stavebnotechnického dozoru“.</w:t>
            </w:r>
          </w:p>
          <w:p w14:paraId="35F34538" w14:textId="77777777" w:rsidR="00C745D2" w:rsidRPr="00742FB8" w:rsidRDefault="00C745D2" w:rsidP="0083239F">
            <w:pPr>
              <w:rPr>
                <w:rFonts w:cs="Arial"/>
              </w:rPr>
            </w:pPr>
          </w:p>
        </w:tc>
      </w:tr>
      <w:tr w:rsidR="00951265" w:rsidRPr="006C2974" w14:paraId="4561AF4C" w14:textId="77777777" w:rsidTr="00F670F8">
        <w:trPr>
          <w:gridAfter w:val="1"/>
          <w:wAfter w:w="687" w:type="dxa"/>
          <w:trHeight w:val="951"/>
        </w:trPr>
        <w:tc>
          <w:tcPr>
            <w:tcW w:w="1384" w:type="dxa"/>
            <w:gridSpan w:val="2"/>
          </w:tcPr>
          <w:p w14:paraId="0867C178" w14:textId="77777777" w:rsidR="00C745D2" w:rsidRPr="00FE4170" w:rsidRDefault="00C745D2" w:rsidP="0083239F">
            <w:pPr>
              <w:pStyle w:val="NoIndent"/>
              <w:jc w:val="both"/>
              <w:rPr>
                <w:rFonts w:ascii="Arial" w:hAnsi="Arial" w:cs="Arial"/>
                <w:b/>
                <w:color w:val="auto"/>
                <w:szCs w:val="22"/>
              </w:rPr>
            </w:pPr>
            <w:r w:rsidRPr="00250728">
              <w:rPr>
                <w:rFonts w:ascii="Arial" w:hAnsi="Arial" w:cs="Arial"/>
                <w:b/>
                <w:color w:val="auto"/>
                <w:szCs w:val="22"/>
              </w:rPr>
              <w:lastRenderedPageBreak/>
              <w:t>Podčlánok 6.4</w:t>
            </w:r>
          </w:p>
        </w:tc>
        <w:tc>
          <w:tcPr>
            <w:tcW w:w="2472" w:type="dxa"/>
          </w:tcPr>
          <w:p w14:paraId="0F75C0C2" w14:textId="77777777" w:rsidR="00C745D2" w:rsidRPr="00FB322C" w:rsidRDefault="00C745D2" w:rsidP="0083239F">
            <w:pPr>
              <w:pStyle w:val="NoIndent"/>
              <w:rPr>
                <w:rFonts w:ascii="Arial" w:hAnsi="Arial" w:cs="Arial"/>
                <w:b/>
                <w:color w:val="auto"/>
              </w:rPr>
            </w:pPr>
            <w:r w:rsidRPr="00FB322C">
              <w:rPr>
                <w:rFonts w:ascii="Arial" w:hAnsi="Arial" w:cs="Arial"/>
                <w:b/>
                <w:color w:val="auto"/>
              </w:rPr>
              <w:t>Pracovno-právne predpisy</w:t>
            </w:r>
          </w:p>
        </w:tc>
        <w:tc>
          <w:tcPr>
            <w:tcW w:w="5750" w:type="dxa"/>
            <w:gridSpan w:val="2"/>
          </w:tcPr>
          <w:p w14:paraId="00E09B85" w14:textId="77777777" w:rsidR="00C745D2" w:rsidRPr="00F07B96" w:rsidRDefault="00C745D2" w:rsidP="0083239F">
            <w:pPr>
              <w:pStyle w:val="Zkladntext"/>
              <w:jc w:val="both"/>
              <w:rPr>
                <w:rFonts w:cs="Arial"/>
                <w:szCs w:val="22"/>
                <w:lang w:val="sk-SK"/>
              </w:rPr>
            </w:pPr>
            <w:r w:rsidRPr="00F07B96">
              <w:rPr>
                <w:rFonts w:cs="Arial"/>
                <w:szCs w:val="22"/>
                <w:lang w:val="sk-SK"/>
              </w:rPr>
              <w:t xml:space="preserve">Na konci tohto </w:t>
            </w:r>
            <w:proofErr w:type="spellStart"/>
            <w:r w:rsidRPr="00F07B96">
              <w:rPr>
                <w:rFonts w:cs="Arial"/>
                <w:szCs w:val="22"/>
                <w:lang w:val="sk-SK"/>
              </w:rPr>
              <w:t>podčlánku</w:t>
            </w:r>
            <w:proofErr w:type="spellEnd"/>
            <w:r w:rsidRPr="00F07B96">
              <w:rPr>
                <w:rFonts w:cs="Arial"/>
                <w:szCs w:val="22"/>
                <w:lang w:val="sk-SK"/>
              </w:rPr>
              <w:t xml:space="preserve"> vložte:</w:t>
            </w:r>
          </w:p>
          <w:p w14:paraId="43BAF956" w14:textId="77777777" w:rsidR="00C745D2" w:rsidRPr="00742FB8" w:rsidRDefault="00C745D2" w:rsidP="0083239F">
            <w:pPr>
              <w:pStyle w:val="Zkladntext"/>
              <w:jc w:val="both"/>
              <w:rPr>
                <w:rFonts w:cs="Arial"/>
                <w:szCs w:val="22"/>
                <w:lang w:val="sk-SK"/>
              </w:rPr>
            </w:pPr>
          </w:p>
          <w:p w14:paraId="76FC1EAC" w14:textId="77777777" w:rsidR="00C745D2" w:rsidRDefault="00ED4913" w:rsidP="0083239F">
            <w:pPr>
              <w:pStyle w:val="Zkladntext"/>
              <w:jc w:val="both"/>
              <w:rPr>
                <w:rFonts w:cs="Arial"/>
                <w:szCs w:val="22"/>
                <w:lang w:val="sk-SK"/>
              </w:rPr>
            </w:pPr>
            <w:r>
              <w:rPr>
                <w:rFonts w:cs="Arial"/>
                <w:szCs w:val="22"/>
                <w:lang w:val="sk-SK"/>
              </w:rPr>
              <w:t>„</w:t>
            </w:r>
            <w:r w:rsidR="00C745D2" w:rsidRPr="00742FB8">
              <w:rPr>
                <w:rFonts w:cs="Arial"/>
                <w:szCs w:val="22"/>
                <w:lang w:val="sk-SK"/>
              </w:rPr>
              <w:t xml:space="preserve">Zhotoviteľ sa zaväzuje, že nebude v súvislosti </w:t>
            </w:r>
            <w:r w:rsidR="004A64C4" w:rsidRPr="00742FB8">
              <w:rPr>
                <w:rFonts w:cs="Arial"/>
                <w:szCs w:val="22"/>
                <w:lang w:val="sk-SK"/>
              </w:rPr>
              <w:t xml:space="preserve">                                </w:t>
            </w:r>
            <w:r w:rsidR="00C745D2" w:rsidRPr="00742FB8">
              <w:rPr>
                <w:rFonts w:cs="Arial"/>
                <w:szCs w:val="22"/>
                <w:lang w:val="sk-SK"/>
              </w:rPr>
              <w:t xml:space="preserve">s realizovaním Diela zamestnávať zamestnancov </w:t>
            </w:r>
            <w:r w:rsidR="004A64C4" w:rsidRPr="00742FB8">
              <w:rPr>
                <w:rFonts w:cs="Arial"/>
                <w:szCs w:val="22"/>
                <w:lang w:val="sk-SK"/>
              </w:rPr>
              <w:t xml:space="preserve">                          </w:t>
            </w:r>
            <w:r w:rsidR="00C745D2" w:rsidRPr="00742FB8">
              <w:rPr>
                <w:rFonts w:cs="Arial"/>
                <w:szCs w:val="22"/>
                <w:lang w:val="sk-SK"/>
              </w:rPr>
              <w:t xml:space="preserve">v rozpore s právnymi predpismi Slovenskej republiky upravujúcimi nelegálnu prácu a nelegálne zamestnávanie, ako aj právnymi predpismi Európskej únie, a to najmä v rozpore so zákonom č. 82/2005 </w:t>
            </w:r>
            <w:proofErr w:type="spellStart"/>
            <w:r w:rsidR="00C745D2" w:rsidRPr="00742FB8">
              <w:rPr>
                <w:rFonts w:cs="Arial"/>
                <w:szCs w:val="22"/>
                <w:lang w:val="sk-SK"/>
              </w:rPr>
              <w:t>Z.z</w:t>
            </w:r>
            <w:proofErr w:type="spellEnd"/>
            <w:r w:rsidR="00C745D2" w:rsidRPr="00742FB8">
              <w:rPr>
                <w:rFonts w:cs="Arial"/>
                <w:szCs w:val="22"/>
                <w:lang w:val="sk-SK"/>
              </w:rPr>
              <w:t xml:space="preserve">. </w:t>
            </w:r>
            <w:r w:rsidR="004A64C4" w:rsidRPr="005B0752">
              <w:rPr>
                <w:rFonts w:cs="Arial"/>
                <w:szCs w:val="22"/>
                <w:lang w:val="sk-SK"/>
              </w:rPr>
              <w:t xml:space="preserve">               </w:t>
            </w:r>
            <w:r w:rsidR="00C745D2" w:rsidRPr="005B0752">
              <w:rPr>
                <w:rFonts w:cs="Arial"/>
                <w:szCs w:val="22"/>
                <w:lang w:val="sk-SK"/>
              </w:rPr>
              <w:t xml:space="preserve">o nelegálnej práci a nelegálnom zamestnávaní a o zmene a doplnení niektorých zákonov (ďalej len „zákon </w:t>
            </w:r>
            <w:r w:rsidR="004A64C4" w:rsidRPr="00E64C36">
              <w:rPr>
                <w:rFonts w:cs="Arial"/>
                <w:szCs w:val="22"/>
                <w:lang w:val="sk-SK"/>
              </w:rPr>
              <w:t xml:space="preserve">                            </w:t>
            </w:r>
            <w:r w:rsidR="00C745D2" w:rsidRPr="00566FC4">
              <w:rPr>
                <w:rFonts w:cs="Arial"/>
                <w:szCs w:val="22"/>
                <w:lang w:val="sk-SK"/>
              </w:rPr>
              <w:t xml:space="preserve">o nelegálnej práci“), v spojení so zákonom č. 311/2001 </w:t>
            </w:r>
            <w:proofErr w:type="spellStart"/>
            <w:r w:rsidR="00C745D2" w:rsidRPr="0074407A">
              <w:rPr>
                <w:rFonts w:cs="Arial"/>
                <w:szCs w:val="22"/>
                <w:lang w:val="sk-SK"/>
              </w:rPr>
              <w:t>Z.z</w:t>
            </w:r>
            <w:proofErr w:type="spellEnd"/>
            <w:r w:rsidR="00C745D2" w:rsidRPr="0074407A">
              <w:rPr>
                <w:rFonts w:cs="Arial"/>
                <w:szCs w:val="22"/>
                <w:lang w:val="sk-SK"/>
              </w:rPr>
              <w:t xml:space="preserve">. Zákonník práce, zákonom č. 513/1991 Zb. Obchodný zákonník, zákonom č. 5/2004 Z. z. o službách zamestnanosti a o zmene a doplnení niektorých zákonov, zákonom č. 461/2003 </w:t>
            </w:r>
            <w:proofErr w:type="spellStart"/>
            <w:r w:rsidR="00C745D2" w:rsidRPr="0074407A">
              <w:rPr>
                <w:rFonts w:cs="Arial"/>
                <w:szCs w:val="22"/>
                <w:lang w:val="sk-SK"/>
              </w:rPr>
              <w:t>Z.z</w:t>
            </w:r>
            <w:proofErr w:type="spellEnd"/>
            <w:r w:rsidR="00C745D2" w:rsidRPr="0074407A">
              <w:rPr>
                <w:rFonts w:cs="Arial"/>
                <w:szCs w:val="22"/>
                <w:lang w:val="sk-SK"/>
              </w:rPr>
              <w:t xml:space="preserve">. o sociálnom poistení, zákonom č. 404/2011 </w:t>
            </w:r>
            <w:proofErr w:type="spellStart"/>
            <w:r w:rsidR="00C745D2" w:rsidRPr="0074407A">
              <w:rPr>
                <w:rFonts w:cs="Arial"/>
                <w:szCs w:val="22"/>
                <w:lang w:val="sk-SK"/>
              </w:rPr>
              <w:t>Z.z</w:t>
            </w:r>
            <w:proofErr w:type="spellEnd"/>
            <w:r w:rsidR="00C745D2" w:rsidRPr="0074407A">
              <w:rPr>
                <w:rFonts w:cs="Arial"/>
                <w:szCs w:val="22"/>
                <w:lang w:val="sk-SK"/>
              </w:rPr>
              <w:t xml:space="preserve">. o pobyte cudzincov a o zmene </w:t>
            </w:r>
            <w:r w:rsidR="004A64C4" w:rsidRPr="000A1C4B">
              <w:rPr>
                <w:rFonts w:cs="Arial"/>
                <w:szCs w:val="22"/>
                <w:lang w:val="sk-SK"/>
              </w:rPr>
              <w:t xml:space="preserve"> </w:t>
            </w:r>
            <w:r w:rsidR="004A64C4" w:rsidRPr="00D91C1B">
              <w:rPr>
                <w:rFonts w:cs="Arial"/>
                <w:szCs w:val="22"/>
                <w:lang w:val="sk-SK"/>
              </w:rPr>
              <w:t xml:space="preserve">                             </w:t>
            </w:r>
            <w:r w:rsidR="00C745D2" w:rsidRPr="00D91C1B">
              <w:rPr>
                <w:rFonts w:cs="Arial"/>
                <w:szCs w:val="22"/>
                <w:lang w:val="sk-SK"/>
              </w:rPr>
              <w:t xml:space="preserve">a doplnení niektorých zákonov, zákona č. 480/2002 </w:t>
            </w:r>
            <w:proofErr w:type="spellStart"/>
            <w:r w:rsidR="00C745D2" w:rsidRPr="00D91C1B">
              <w:rPr>
                <w:rFonts w:cs="Arial"/>
                <w:szCs w:val="22"/>
                <w:lang w:val="sk-SK"/>
              </w:rPr>
              <w:t>Z.z</w:t>
            </w:r>
            <w:proofErr w:type="spellEnd"/>
            <w:r w:rsidR="00C745D2" w:rsidRPr="00D91C1B">
              <w:rPr>
                <w:rFonts w:cs="Arial"/>
                <w:szCs w:val="22"/>
                <w:lang w:val="sk-SK"/>
              </w:rPr>
              <w:t>. o azyle a o zmene a doplnení niektorých zákonov v znení neskorších predpisov, Smernicou Európskeho parlamentu a Rady 2009/52/ES z 18. júna 2009, ktorou sa stanovujú minimál</w:t>
            </w:r>
            <w:r w:rsidR="00C745D2" w:rsidRPr="00723969">
              <w:rPr>
                <w:rFonts w:cs="Arial"/>
                <w:szCs w:val="22"/>
                <w:lang w:val="sk-SK"/>
              </w:rPr>
              <w:t xml:space="preserve">ne normy pre sankcie a opatrenia voči zamestnávateľom štátnych príslušníkov tretích krajín, ktorí sa neoprávnene zdržiavajú na území členských štátov. </w:t>
            </w:r>
          </w:p>
          <w:p w14:paraId="4131AE43" w14:textId="77777777" w:rsidR="00ED4913" w:rsidRPr="00723969" w:rsidRDefault="00ED4913" w:rsidP="0083239F">
            <w:pPr>
              <w:pStyle w:val="Zkladntext"/>
              <w:jc w:val="both"/>
              <w:rPr>
                <w:rFonts w:cs="Arial"/>
                <w:szCs w:val="22"/>
                <w:lang w:val="sk-SK"/>
              </w:rPr>
            </w:pPr>
          </w:p>
          <w:p w14:paraId="29F70AE5" w14:textId="77777777" w:rsidR="00C745D2" w:rsidRPr="00485C05" w:rsidRDefault="00C745D2" w:rsidP="0083239F">
            <w:pPr>
              <w:pStyle w:val="Zkladntext"/>
              <w:jc w:val="both"/>
              <w:rPr>
                <w:rFonts w:cs="Arial"/>
                <w:szCs w:val="22"/>
                <w:lang w:val="sk-SK"/>
              </w:rPr>
            </w:pPr>
            <w:r w:rsidRPr="001A0DDF">
              <w:rPr>
                <w:rFonts w:cs="Arial"/>
                <w:szCs w:val="22"/>
                <w:lang w:val="sk-SK"/>
              </w:rPr>
              <w:t>V prípade, že orgán vykonávajúci kontrolu nelegálnej práce a nelegálneho zamestnávania zistí porušenie §</w:t>
            </w:r>
            <w:r w:rsidRPr="00C96E7C">
              <w:rPr>
                <w:rFonts w:cs="Arial"/>
                <w:szCs w:val="22"/>
                <w:lang w:val="sk-SK"/>
              </w:rPr>
              <w:t xml:space="preserve"> 7b ods. 5 zákona o nelegálnej práci, t.j. porušenie zákazu prijať prácu, ktorú Objednávateľovi na základe Zmluvy dodáva alebo poskytuje Zhotoviteľ ako poskytovateľ stavebných prác prostredníctvom fyzickej osoby, </w:t>
            </w:r>
            <w:r w:rsidR="004A64C4" w:rsidRPr="00485C05">
              <w:rPr>
                <w:rFonts w:cs="Arial"/>
                <w:szCs w:val="22"/>
                <w:lang w:val="sk-SK"/>
              </w:rPr>
              <w:t xml:space="preserve">                     </w:t>
            </w:r>
            <w:r w:rsidRPr="00485C05">
              <w:rPr>
                <w:rFonts w:cs="Arial"/>
                <w:szCs w:val="22"/>
                <w:lang w:val="sk-SK"/>
              </w:rPr>
              <w:t>ktorú nelegálne zamestnáva, v nadväznosti na čo bude  Objednávateľovi uložená pokuta, ktorú  Objednávateľ uhradí, Objednávateľ si uplatní jej náhradu u  Zhotoviteľa a  Zhotoviteľ sa zaväzuje túto pokutu Objednávateľovi nahradiť.</w:t>
            </w:r>
            <w:r w:rsidR="00ED4913">
              <w:rPr>
                <w:rFonts w:cs="Arial"/>
                <w:szCs w:val="22"/>
                <w:lang w:val="sk-SK"/>
              </w:rPr>
              <w:t>“</w:t>
            </w:r>
          </w:p>
          <w:p w14:paraId="0569C2C5" w14:textId="77777777" w:rsidR="00C745D2" w:rsidRPr="00DF409D" w:rsidRDefault="00C745D2" w:rsidP="0083239F">
            <w:pPr>
              <w:pStyle w:val="NoIndent"/>
              <w:jc w:val="both"/>
              <w:rPr>
                <w:rFonts w:ascii="Arial" w:hAnsi="Arial" w:cs="Arial"/>
                <w:bCs/>
                <w:color w:val="auto"/>
              </w:rPr>
            </w:pPr>
          </w:p>
        </w:tc>
      </w:tr>
      <w:tr w:rsidR="00951265" w:rsidRPr="006C2974" w14:paraId="0347B49D" w14:textId="77777777" w:rsidTr="00F670F8">
        <w:trPr>
          <w:gridAfter w:val="1"/>
          <w:wAfter w:w="687" w:type="dxa"/>
          <w:trHeight w:val="435"/>
        </w:trPr>
        <w:tc>
          <w:tcPr>
            <w:tcW w:w="1384" w:type="dxa"/>
            <w:gridSpan w:val="2"/>
          </w:tcPr>
          <w:p w14:paraId="4F8EC522" w14:textId="77777777" w:rsidR="00C745D2" w:rsidRPr="00FE4170" w:rsidRDefault="00C745D2" w:rsidP="0083239F">
            <w:pPr>
              <w:pStyle w:val="NoIndent"/>
              <w:jc w:val="both"/>
              <w:rPr>
                <w:rFonts w:ascii="Arial" w:hAnsi="Arial" w:cs="Arial"/>
                <w:b/>
                <w:color w:val="auto"/>
                <w:szCs w:val="22"/>
              </w:rPr>
            </w:pPr>
            <w:r w:rsidRPr="00250728">
              <w:rPr>
                <w:rFonts w:ascii="Arial" w:hAnsi="Arial" w:cs="Arial"/>
                <w:b/>
                <w:color w:val="auto"/>
                <w:szCs w:val="22"/>
              </w:rPr>
              <w:t>Podčlánok</w:t>
            </w:r>
          </w:p>
          <w:p w14:paraId="332D90FA"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rPr>
              <w:t>6.5</w:t>
            </w:r>
          </w:p>
        </w:tc>
        <w:tc>
          <w:tcPr>
            <w:tcW w:w="2472" w:type="dxa"/>
          </w:tcPr>
          <w:p w14:paraId="761FA8AC" w14:textId="77777777" w:rsidR="00C745D2" w:rsidRPr="00A86531" w:rsidRDefault="00C745D2" w:rsidP="0083239F">
            <w:pPr>
              <w:pStyle w:val="NoIndent"/>
              <w:jc w:val="both"/>
              <w:rPr>
                <w:rFonts w:ascii="Arial" w:hAnsi="Arial" w:cs="Arial"/>
                <w:b/>
                <w:color w:val="auto"/>
              </w:rPr>
            </w:pPr>
            <w:r w:rsidRPr="00A86531">
              <w:rPr>
                <w:rFonts w:ascii="Arial" w:hAnsi="Arial" w:cs="Arial"/>
                <w:b/>
                <w:color w:val="auto"/>
              </w:rPr>
              <w:t>Pracovná doba</w:t>
            </w:r>
          </w:p>
        </w:tc>
        <w:tc>
          <w:tcPr>
            <w:tcW w:w="5750" w:type="dxa"/>
            <w:gridSpan w:val="2"/>
          </w:tcPr>
          <w:p w14:paraId="3796D73B" w14:textId="77777777" w:rsidR="00C745D2" w:rsidRPr="00742FB8" w:rsidRDefault="00C745D2" w:rsidP="0083239F">
            <w:pPr>
              <w:pStyle w:val="NoIndent"/>
              <w:jc w:val="both"/>
              <w:rPr>
                <w:rFonts w:ascii="Arial" w:hAnsi="Arial" w:cs="Arial"/>
                <w:bCs/>
                <w:color w:val="auto"/>
              </w:rPr>
            </w:pPr>
            <w:r w:rsidRPr="00F07B96">
              <w:rPr>
                <w:rFonts w:ascii="Arial" w:hAnsi="Arial" w:cs="Arial"/>
                <w:bCs/>
                <w:color w:val="auto"/>
              </w:rPr>
              <w:t>V</w:t>
            </w:r>
            <w:r w:rsidRPr="00742FB8">
              <w:rPr>
                <w:rFonts w:ascii="Arial" w:hAnsi="Arial" w:cs="Arial"/>
                <w:bCs/>
                <w:color w:val="auto"/>
              </w:rPr>
              <w:t xml:space="preserve"> prvej vete prvého odseku nahraďte výraz</w:t>
            </w:r>
          </w:p>
          <w:p w14:paraId="30CBB8F1" w14:textId="77777777" w:rsidR="00C745D2" w:rsidRPr="00742FB8" w:rsidRDefault="00C745D2" w:rsidP="0083239F">
            <w:pPr>
              <w:jc w:val="both"/>
              <w:rPr>
                <w:rFonts w:cs="Arial"/>
                <w:bCs/>
              </w:rPr>
            </w:pPr>
            <w:r w:rsidRPr="00742FB8">
              <w:rPr>
                <w:rFonts w:cs="Arial"/>
                <w:bCs/>
              </w:rPr>
              <w:t>„pracovného kľudu“  výrazom  „pracovného pokoja“.</w:t>
            </w:r>
          </w:p>
          <w:p w14:paraId="1282CC78" w14:textId="77777777" w:rsidR="00DB07C1" w:rsidRDefault="00DB07C1" w:rsidP="0083239F">
            <w:pPr>
              <w:jc w:val="both"/>
              <w:rPr>
                <w:rFonts w:cs="Arial"/>
                <w:bCs/>
              </w:rPr>
            </w:pPr>
          </w:p>
          <w:p w14:paraId="3EEAE60B" w14:textId="77777777" w:rsidR="00FE7312" w:rsidRDefault="00FE7312" w:rsidP="0083239F">
            <w:pPr>
              <w:jc w:val="both"/>
              <w:rPr>
                <w:rFonts w:cs="Arial"/>
                <w:bCs/>
              </w:rPr>
            </w:pPr>
            <w:r w:rsidRPr="00742FB8">
              <w:rPr>
                <w:rFonts w:cs="Arial"/>
                <w:bCs/>
              </w:rPr>
              <w:t xml:space="preserve">Na konci </w:t>
            </w:r>
            <w:proofErr w:type="spellStart"/>
            <w:r w:rsidRPr="00742FB8">
              <w:rPr>
                <w:rFonts w:cs="Arial"/>
                <w:bCs/>
              </w:rPr>
              <w:t>počlánku</w:t>
            </w:r>
            <w:proofErr w:type="spellEnd"/>
            <w:r w:rsidRPr="00742FB8">
              <w:rPr>
                <w:rFonts w:cs="Arial"/>
                <w:bCs/>
              </w:rPr>
              <w:t xml:space="preserve"> vložte text:</w:t>
            </w:r>
          </w:p>
          <w:p w14:paraId="548814A7" w14:textId="77777777" w:rsidR="00DB07C1" w:rsidRPr="00742FB8" w:rsidRDefault="00DB07C1" w:rsidP="0083239F">
            <w:pPr>
              <w:jc w:val="both"/>
              <w:rPr>
                <w:rFonts w:cs="Arial"/>
                <w:bCs/>
              </w:rPr>
            </w:pPr>
          </w:p>
          <w:p w14:paraId="038D30A6" w14:textId="77777777" w:rsidR="00ED4913" w:rsidRDefault="00FE7312" w:rsidP="0083239F">
            <w:pPr>
              <w:jc w:val="both"/>
              <w:rPr>
                <w:rFonts w:cs="Arial"/>
                <w:szCs w:val="22"/>
              </w:rPr>
            </w:pPr>
            <w:r w:rsidRPr="00742FB8">
              <w:rPr>
                <w:rFonts w:cs="Arial"/>
                <w:bCs/>
              </w:rPr>
              <w:t>„</w:t>
            </w:r>
            <w:r w:rsidR="009A0EF4" w:rsidRPr="00742FB8">
              <w:rPr>
                <w:rFonts w:cs="Arial"/>
                <w:iCs/>
                <w:szCs w:val="22"/>
              </w:rPr>
              <w:t>Zhotoviteľ je oprávnený na Stavenisku vykonávať práce v nepretržitom zmenovom pracovnom režime, a to v miestne uznaných dňoch pracovného pokoja alebo mimo pracovnú dobu za dodržania všeobecne záväzných právnych predpisov a všeobecne záväzných nariadení platných na mieste výkonu práce</w:t>
            </w:r>
            <w:r w:rsidR="009A0EF4" w:rsidRPr="00742FB8">
              <w:rPr>
                <w:rFonts w:cs="Arial"/>
                <w:szCs w:val="22"/>
              </w:rPr>
              <w:t>.</w:t>
            </w:r>
          </w:p>
          <w:p w14:paraId="5A900BF2" w14:textId="19C54796" w:rsidR="009A0EF4" w:rsidRPr="00742FB8" w:rsidRDefault="009A0EF4" w:rsidP="0083239F">
            <w:pPr>
              <w:jc w:val="both"/>
              <w:rPr>
                <w:rFonts w:cs="Arial"/>
                <w:bCs/>
                <w:szCs w:val="22"/>
              </w:rPr>
            </w:pPr>
          </w:p>
          <w:p w14:paraId="6327333B" w14:textId="77777777" w:rsidR="00FE7312" w:rsidRDefault="00FE7312" w:rsidP="0083239F">
            <w:pPr>
              <w:jc w:val="both"/>
              <w:rPr>
                <w:rFonts w:cs="Arial"/>
                <w:bCs/>
              </w:rPr>
            </w:pPr>
            <w:r w:rsidRPr="00250728">
              <w:rPr>
                <w:rFonts w:cs="Arial"/>
                <w:bCs/>
              </w:rPr>
              <w:t>V prípade prác vykonávaných v noci je zhotoviteľ povinný zabezpečiť dodržiavanie všeobecne záväzných právnych predpisov priamo alebo nepriamo súvisiacich s vykonávaním nočných prác, a to najmä, ale nie len, predpisy v oblasti</w:t>
            </w:r>
            <w:r w:rsidRPr="00FE4170">
              <w:rPr>
                <w:rFonts w:cs="Arial"/>
                <w:bCs/>
              </w:rPr>
              <w:t xml:space="preserve"> bezpečnosti a ochrany zdravia pri práci, dodržiavania nočného kľudu a pod. V prípade, ak </w:t>
            </w:r>
            <w:r w:rsidRPr="00FE4170">
              <w:rPr>
                <w:rFonts w:cs="Arial"/>
                <w:bCs/>
              </w:rPr>
              <w:lastRenderedPageBreak/>
              <w:t>objednávateľovi bude z dôvodu vykonávania nočných prác uložená akákoľvek pokuta, zhotoviteľ je povinný túto pokutu (bez finančného stropu pokuty) vrátane jej prísluše</w:t>
            </w:r>
            <w:r w:rsidRPr="00FB322C">
              <w:rPr>
                <w:rFonts w:cs="Arial"/>
                <w:bCs/>
              </w:rPr>
              <w:t>nstva bezodkladne v celom rozsahu uhradiť. Zhotoviteľ je taktiež povinný zadovážiť si technické vybavenie potrebné na výkon nočných prác (najmä osvetlenie) a uhradiť všetky náklady s tým spojené.“</w:t>
            </w:r>
          </w:p>
          <w:p w14:paraId="71E542FC" w14:textId="77777777" w:rsidR="00ED4913" w:rsidRPr="00250728" w:rsidRDefault="00ED4913" w:rsidP="0083239F">
            <w:pPr>
              <w:jc w:val="both"/>
              <w:rPr>
                <w:rFonts w:cs="Arial"/>
                <w:bCs/>
              </w:rPr>
            </w:pPr>
          </w:p>
        </w:tc>
      </w:tr>
      <w:tr w:rsidR="00951265" w:rsidRPr="006C2974" w14:paraId="5A2B1E72" w14:textId="77777777" w:rsidTr="00F670F8">
        <w:trPr>
          <w:gridAfter w:val="1"/>
          <w:wAfter w:w="687" w:type="dxa"/>
          <w:trHeight w:val="879"/>
        </w:trPr>
        <w:tc>
          <w:tcPr>
            <w:tcW w:w="1384" w:type="dxa"/>
            <w:gridSpan w:val="2"/>
          </w:tcPr>
          <w:p w14:paraId="70E89046" w14:textId="77777777" w:rsidR="00C745D2" w:rsidRPr="00FE4170" w:rsidRDefault="00C745D2" w:rsidP="0083239F">
            <w:pPr>
              <w:pStyle w:val="NoIndent"/>
              <w:jc w:val="both"/>
              <w:rPr>
                <w:rFonts w:ascii="Arial" w:hAnsi="Arial" w:cs="Arial"/>
                <w:b/>
                <w:color w:val="auto"/>
                <w:szCs w:val="22"/>
              </w:rPr>
            </w:pPr>
            <w:r w:rsidRPr="00250728">
              <w:rPr>
                <w:rFonts w:ascii="Arial" w:hAnsi="Arial" w:cs="Arial"/>
                <w:b/>
                <w:color w:val="auto"/>
                <w:szCs w:val="22"/>
              </w:rPr>
              <w:lastRenderedPageBreak/>
              <w:t xml:space="preserve">Podčlánok </w:t>
            </w:r>
          </w:p>
          <w:p w14:paraId="24F3B1D7"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rPr>
              <w:t>6.7</w:t>
            </w:r>
          </w:p>
        </w:tc>
        <w:tc>
          <w:tcPr>
            <w:tcW w:w="2472" w:type="dxa"/>
          </w:tcPr>
          <w:p w14:paraId="33FA3895" w14:textId="77777777" w:rsidR="00C745D2" w:rsidRPr="00A86531" w:rsidRDefault="00C745D2" w:rsidP="0083239F">
            <w:pPr>
              <w:pStyle w:val="NoIndent"/>
              <w:rPr>
                <w:rFonts w:ascii="Arial" w:hAnsi="Arial" w:cs="Arial"/>
                <w:b/>
                <w:color w:val="auto"/>
              </w:rPr>
            </w:pPr>
            <w:r w:rsidRPr="00A86531">
              <w:rPr>
                <w:rFonts w:ascii="Arial" w:hAnsi="Arial" w:cs="Arial"/>
                <w:b/>
                <w:color w:val="auto"/>
              </w:rPr>
              <w:t>Ochrana zdravia a bezpečnosť pri práci</w:t>
            </w:r>
          </w:p>
        </w:tc>
        <w:tc>
          <w:tcPr>
            <w:tcW w:w="5750" w:type="dxa"/>
            <w:gridSpan w:val="2"/>
          </w:tcPr>
          <w:p w14:paraId="21597DCE" w14:textId="77777777" w:rsidR="00C745D2" w:rsidRDefault="00C745D2" w:rsidP="0083239F">
            <w:pPr>
              <w:autoSpaceDE w:val="0"/>
              <w:autoSpaceDN w:val="0"/>
              <w:adjustRightInd w:val="0"/>
              <w:ind w:right="142"/>
              <w:jc w:val="both"/>
              <w:rPr>
                <w:rFonts w:cs="Arial"/>
                <w:lang w:eastAsia="sk-SK"/>
              </w:rPr>
            </w:pPr>
            <w:r w:rsidRPr="00F07B96">
              <w:rPr>
                <w:rFonts w:cs="Arial"/>
                <w:lang w:eastAsia="sk-SK"/>
              </w:rPr>
              <w:t xml:space="preserve">Na začiatku </w:t>
            </w:r>
            <w:proofErr w:type="spellStart"/>
            <w:r w:rsidRPr="00F07B96">
              <w:rPr>
                <w:rFonts w:cs="Arial"/>
                <w:lang w:eastAsia="sk-SK"/>
              </w:rPr>
              <w:t>podčlánku</w:t>
            </w:r>
            <w:proofErr w:type="spellEnd"/>
            <w:r w:rsidRPr="00F07B96">
              <w:rPr>
                <w:rFonts w:cs="Arial"/>
                <w:lang w:eastAsia="sk-SK"/>
              </w:rPr>
              <w:t xml:space="preserve"> vložte text:</w:t>
            </w:r>
          </w:p>
          <w:p w14:paraId="013BFADE" w14:textId="77777777" w:rsidR="00ED4913" w:rsidRPr="00F07B96" w:rsidRDefault="00ED4913" w:rsidP="0083239F">
            <w:pPr>
              <w:autoSpaceDE w:val="0"/>
              <w:autoSpaceDN w:val="0"/>
              <w:adjustRightInd w:val="0"/>
              <w:ind w:right="142"/>
              <w:jc w:val="both"/>
              <w:rPr>
                <w:rFonts w:cs="Arial"/>
                <w:lang w:eastAsia="sk-SK"/>
              </w:rPr>
            </w:pPr>
          </w:p>
          <w:p w14:paraId="7513BE82" w14:textId="77777777" w:rsidR="00C745D2" w:rsidRPr="00742FB8" w:rsidRDefault="00C745D2" w:rsidP="0083239F">
            <w:pPr>
              <w:autoSpaceDE w:val="0"/>
              <w:autoSpaceDN w:val="0"/>
              <w:adjustRightInd w:val="0"/>
              <w:ind w:right="142"/>
              <w:jc w:val="both"/>
              <w:rPr>
                <w:rFonts w:cs="Arial"/>
                <w:lang w:eastAsia="sk-SK"/>
              </w:rPr>
            </w:pPr>
            <w:r w:rsidRPr="00742FB8">
              <w:rPr>
                <w:rFonts w:cs="Arial"/>
              </w:rPr>
              <w:t xml:space="preserve">„Ochranu zdravia a bezpečnosti pri práci je Zhotoviteľ povinný vykonávať v súlade </w:t>
            </w:r>
            <w:r w:rsidRPr="00742FB8">
              <w:rPr>
                <w:rFonts w:cs="Arial"/>
                <w:bCs/>
                <w:iCs/>
              </w:rPr>
              <w:t xml:space="preserve">s účinnými všeobecne záväznými právnymi predpismi a aktualizovaným Plánom BOZP. </w:t>
            </w:r>
          </w:p>
          <w:p w14:paraId="11807359" w14:textId="77777777" w:rsidR="00C745D2" w:rsidRPr="00D91C1B" w:rsidRDefault="00C745D2" w:rsidP="0083239F">
            <w:pPr>
              <w:pStyle w:val="NoIndent"/>
              <w:jc w:val="both"/>
              <w:rPr>
                <w:rFonts w:ascii="Arial" w:hAnsi="Arial" w:cs="Arial"/>
                <w:color w:val="auto"/>
                <w:szCs w:val="22"/>
                <w:lang w:eastAsia="sk-SK"/>
              </w:rPr>
            </w:pPr>
            <w:r w:rsidRPr="00742FB8">
              <w:rPr>
                <w:rFonts w:ascii="Arial" w:hAnsi="Arial" w:cs="Arial"/>
                <w:color w:val="auto"/>
                <w:szCs w:val="22"/>
                <w:lang w:eastAsia="sk-SK"/>
              </w:rPr>
              <w:t xml:space="preserve">Zhotoviteľ je povinný </w:t>
            </w:r>
            <w:r w:rsidR="00A53390" w:rsidRPr="00742FB8">
              <w:rPr>
                <w:rFonts w:ascii="Arial" w:hAnsi="Arial" w:cs="Arial"/>
                <w:color w:val="auto"/>
                <w:szCs w:val="22"/>
                <w:lang w:eastAsia="sk-SK"/>
              </w:rPr>
              <w:t>od</w:t>
            </w:r>
            <w:r w:rsidR="00AD65AA" w:rsidRPr="00742FB8">
              <w:rPr>
                <w:rFonts w:ascii="Arial" w:hAnsi="Arial" w:cs="Arial"/>
                <w:color w:val="auto"/>
                <w:szCs w:val="22"/>
                <w:lang w:eastAsia="sk-SK"/>
              </w:rPr>
              <w:t xml:space="preserve"> Dátumu</w:t>
            </w:r>
            <w:r w:rsidRPr="00742FB8">
              <w:rPr>
                <w:rFonts w:ascii="Arial" w:hAnsi="Arial" w:cs="Arial"/>
                <w:color w:val="auto"/>
                <w:szCs w:val="22"/>
                <w:lang w:eastAsia="sk-SK"/>
              </w:rPr>
              <w:t xml:space="preserve"> začatia prác a počas celej realizácie </w:t>
            </w:r>
            <w:r w:rsidR="00A53390" w:rsidRPr="005B0752">
              <w:rPr>
                <w:rFonts w:ascii="Arial" w:hAnsi="Arial" w:cs="Arial"/>
                <w:color w:val="auto"/>
                <w:szCs w:val="22"/>
                <w:lang w:eastAsia="sk-SK"/>
              </w:rPr>
              <w:t>výstavby dodržiavať</w:t>
            </w:r>
            <w:r w:rsidRPr="005B0752">
              <w:rPr>
                <w:rFonts w:ascii="Arial" w:hAnsi="Arial" w:cs="Arial"/>
                <w:color w:val="auto"/>
                <w:szCs w:val="22"/>
                <w:lang w:eastAsia="sk-SK"/>
              </w:rPr>
              <w:t xml:space="preserve"> aktualizovaný Plán BOZP ako aj ďalšie povinnosti Zhotoviteľovi ustanovené v </w:t>
            </w:r>
            <w:r w:rsidRPr="00566FC4">
              <w:rPr>
                <w:rFonts w:ascii="Arial" w:hAnsi="Arial" w:cs="Arial"/>
                <w:color w:val="auto"/>
              </w:rPr>
              <w:t xml:space="preserve">nariadení vlády SR č. 396/2006 </w:t>
            </w:r>
            <w:proofErr w:type="spellStart"/>
            <w:r w:rsidRPr="00566FC4">
              <w:rPr>
                <w:rFonts w:ascii="Arial" w:hAnsi="Arial" w:cs="Arial"/>
                <w:color w:val="auto"/>
              </w:rPr>
              <w:t>Z.z</w:t>
            </w:r>
            <w:proofErr w:type="spellEnd"/>
            <w:r w:rsidRPr="00566FC4">
              <w:rPr>
                <w:rFonts w:ascii="Arial" w:hAnsi="Arial" w:cs="Arial"/>
                <w:color w:val="auto"/>
              </w:rPr>
              <w:t>. o minimál</w:t>
            </w:r>
            <w:r w:rsidRPr="0074407A">
              <w:rPr>
                <w:rFonts w:ascii="Arial" w:hAnsi="Arial" w:cs="Arial"/>
                <w:color w:val="auto"/>
              </w:rPr>
              <w:t xml:space="preserve">nych bezpečnostných a zdravotných požiadavkách na </w:t>
            </w:r>
            <w:r w:rsidR="00A53390" w:rsidRPr="0074407A">
              <w:rPr>
                <w:rFonts w:ascii="Arial" w:hAnsi="Arial" w:cs="Arial"/>
                <w:color w:val="auto"/>
              </w:rPr>
              <w:t>Stavenisko (</w:t>
            </w:r>
            <w:r w:rsidRPr="000A1C4B">
              <w:rPr>
                <w:rFonts w:ascii="Arial" w:hAnsi="Arial" w:cs="Arial"/>
                <w:color w:val="auto"/>
              </w:rPr>
              <w:t>ďalej len “NV”).</w:t>
            </w:r>
            <w:r w:rsidRPr="00D91C1B">
              <w:rPr>
                <w:rFonts w:ascii="Arial" w:hAnsi="Arial" w:cs="Arial"/>
                <w:color w:val="auto"/>
                <w:lang w:eastAsia="sk-SK"/>
              </w:rPr>
              <w:t xml:space="preserve"> </w:t>
            </w:r>
          </w:p>
          <w:p w14:paraId="07D5CE90" w14:textId="77777777" w:rsidR="00C745D2" w:rsidRPr="00723969" w:rsidRDefault="00C745D2" w:rsidP="0083239F">
            <w:pPr>
              <w:jc w:val="both"/>
              <w:rPr>
                <w:rFonts w:cs="Arial"/>
                <w:szCs w:val="22"/>
                <w:lang w:eastAsia="sk-SK"/>
              </w:rPr>
            </w:pPr>
          </w:p>
          <w:p w14:paraId="30622AC1" w14:textId="77777777" w:rsidR="00C745D2" w:rsidRPr="00C96E7C" w:rsidRDefault="00C745D2" w:rsidP="0083239F">
            <w:pPr>
              <w:pStyle w:val="NoIndent"/>
              <w:jc w:val="both"/>
              <w:rPr>
                <w:rFonts w:ascii="Arial" w:hAnsi="Arial" w:cs="Arial"/>
                <w:color w:val="auto"/>
                <w:lang w:eastAsia="sk-SK"/>
              </w:rPr>
            </w:pPr>
            <w:r w:rsidRPr="001A0DDF">
              <w:rPr>
                <w:rFonts w:ascii="Arial" w:hAnsi="Arial" w:cs="Arial"/>
                <w:color w:val="auto"/>
                <w:lang w:eastAsia="sk-SK"/>
              </w:rPr>
              <w:t xml:space="preserve">Zhotoviteľ je povinný počas realizácie výstavby zabezpečiť výkon činnosti koordinátora dokumentácie v zmysle NV. Rozsah povinností koordinátora dokumentácie je  daný v § 4 a  </w:t>
            </w:r>
            <w:r w:rsidRPr="00C96E7C">
              <w:rPr>
                <w:rFonts w:ascii="Arial" w:hAnsi="Arial" w:cs="Arial"/>
                <w:color w:val="auto"/>
                <w:lang w:eastAsia="sk-SK"/>
              </w:rPr>
              <w:t xml:space="preserve">5 NV a bližšie špecifikovaný v tomto </w:t>
            </w:r>
            <w:proofErr w:type="spellStart"/>
            <w:r w:rsidRPr="00C96E7C">
              <w:rPr>
                <w:rFonts w:ascii="Arial" w:hAnsi="Arial" w:cs="Arial"/>
                <w:color w:val="auto"/>
                <w:lang w:eastAsia="sk-SK"/>
              </w:rPr>
              <w:t>podčlánku</w:t>
            </w:r>
            <w:proofErr w:type="spellEnd"/>
            <w:r w:rsidRPr="00C96E7C">
              <w:rPr>
                <w:rFonts w:ascii="Arial" w:hAnsi="Arial" w:cs="Arial"/>
                <w:color w:val="auto"/>
                <w:lang w:eastAsia="sk-SK"/>
              </w:rPr>
              <w:t xml:space="preserve">  a v Požiadavkách Objednávateľa  (Zväzok 3 Čast1 Všeobecné informácie a požiadavky Objednávateľa). </w:t>
            </w:r>
          </w:p>
          <w:p w14:paraId="410EE9AE" w14:textId="77777777" w:rsidR="00C745D2" w:rsidRPr="00485C05" w:rsidRDefault="00C745D2" w:rsidP="0083239F">
            <w:pPr>
              <w:rPr>
                <w:rFonts w:cs="Arial"/>
                <w:lang w:eastAsia="sk-SK"/>
              </w:rPr>
            </w:pPr>
          </w:p>
          <w:p w14:paraId="7427A18F" w14:textId="77777777" w:rsidR="00C745D2" w:rsidRPr="00DF409D" w:rsidRDefault="00C745D2" w:rsidP="0083239F">
            <w:pPr>
              <w:tabs>
                <w:tab w:val="left" w:pos="426"/>
              </w:tabs>
              <w:jc w:val="both"/>
              <w:rPr>
                <w:rFonts w:cs="Arial"/>
                <w:noProof/>
                <w:szCs w:val="22"/>
                <w:lang w:eastAsia="sk-SK"/>
              </w:rPr>
            </w:pPr>
            <w:r w:rsidRPr="00DF409D">
              <w:rPr>
                <w:rFonts w:cs="Arial"/>
                <w:noProof/>
                <w:szCs w:val="22"/>
                <w:lang w:eastAsia="sk-SK"/>
              </w:rPr>
              <w:t>Poverením koordinátora dokumentácie zo strany Objednávateľa podľa ust. §3 ods.1 NV nie je dotknutá zodpovednosť Zhotoviteľa za výkon činnosti koordinátora dokumentácie podľa Zmluvy.</w:t>
            </w:r>
          </w:p>
          <w:p w14:paraId="2F6DD3A0" w14:textId="77777777" w:rsidR="00C745D2" w:rsidRPr="00DF409D" w:rsidRDefault="00C745D2" w:rsidP="0083239F">
            <w:pPr>
              <w:rPr>
                <w:rFonts w:cs="Arial"/>
                <w:lang w:eastAsia="sk-SK"/>
              </w:rPr>
            </w:pPr>
          </w:p>
          <w:p w14:paraId="235C7186" w14:textId="77777777" w:rsidR="00C745D2" w:rsidRDefault="00C745D2" w:rsidP="0083239F">
            <w:pPr>
              <w:pStyle w:val="NoIndent"/>
              <w:jc w:val="both"/>
              <w:rPr>
                <w:rFonts w:ascii="Arial" w:hAnsi="Arial" w:cs="Arial"/>
                <w:color w:val="auto"/>
                <w:lang w:eastAsia="sk-SK"/>
              </w:rPr>
            </w:pPr>
            <w:r w:rsidRPr="00DF409D">
              <w:rPr>
                <w:rFonts w:ascii="Arial" w:hAnsi="Arial" w:cs="Arial"/>
                <w:color w:val="auto"/>
                <w:lang w:eastAsia="sk-SK"/>
              </w:rPr>
              <w:t>Zhotoviteľ je povinný prostredníctvom koordinátora dokumentácie meniť a </w:t>
            </w:r>
            <w:proofErr w:type="spellStart"/>
            <w:r w:rsidRPr="00DF409D">
              <w:rPr>
                <w:rFonts w:ascii="Arial" w:hAnsi="Arial" w:cs="Arial"/>
                <w:color w:val="auto"/>
                <w:lang w:eastAsia="sk-SK"/>
              </w:rPr>
              <w:t>dopĺnať</w:t>
            </w:r>
            <w:proofErr w:type="spellEnd"/>
            <w:r w:rsidRPr="00DF409D">
              <w:rPr>
                <w:rFonts w:ascii="Arial" w:hAnsi="Arial" w:cs="Arial"/>
                <w:color w:val="auto"/>
                <w:lang w:eastAsia="sk-SK"/>
              </w:rPr>
              <w:t xml:space="preserve"> do podrobností  Plán BOZP,  ktorý je súčasťou Dokumentácie poskytnutej Objednávateľom a to</w:t>
            </w:r>
            <w:r w:rsidRPr="00DF409D">
              <w:rPr>
                <w:rFonts w:ascii="Arial" w:hAnsi="Arial" w:cs="Arial"/>
                <w:color w:val="auto"/>
                <w:szCs w:val="22"/>
                <w:lang w:eastAsia="sk-SK"/>
              </w:rPr>
              <w:t xml:space="preserve"> na základe Objednávateľom odsúhlasenej zmeny v projektovej dokumentácii (DSP, DP) ako aj  Zhotoviteľom vypracovanej dokumentácie (DVP, výrobnotechnická dokumentácia, technologické postupy  a  iná dokumentácia Zhotoviteľa)</w:t>
            </w:r>
            <w:r w:rsidRPr="00DF409D">
              <w:rPr>
                <w:rFonts w:ascii="Arial" w:hAnsi="Arial" w:cs="Arial"/>
                <w:color w:val="auto"/>
                <w:lang w:eastAsia="sk-SK"/>
              </w:rPr>
              <w:t xml:space="preserve">. </w:t>
            </w:r>
          </w:p>
          <w:p w14:paraId="2C7BF7B3" w14:textId="77777777" w:rsidR="00ED4913" w:rsidRPr="00ED4913" w:rsidRDefault="00ED4913" w:rsidP="00804715">
            <w:pPr>
              <w:rPr>
                <w:lang w:eastAsia="sk-SK"/>
              </w:rPr>
            </w:pPr>
          </w:p>
          <w:p w14:paraId="2ADA5596" w14:textId="77777777" w:rsidR="00C745D2" w:rsidRPr="006C2974" w:rsidRDefault="00C745D2" w:rsidP="0083239F">
            <w:pPr>
              <w:pStyle w:val="NoIndent"/>
              <w:jc w:val="both"/>
              <w:rPr>
                <w:rFonts w:ascii="Arial" w:hAnsi="Arial" w:cs="Arial"/>
                <w:color w:val="auto"/>
                <w:lang w:eastAsia="sk-SK"/>
              </w:rPr>
            </w:pPr>
            <w:r w:rsidRPr="00896806">
              <w:rPr>
                <w:rFonts w:ascii="Arial" w:hAnsi="Arial" w:cs="Arial"/>
                <w:color w:val="auto"/>
                <w:lang w:eastAsia="sk-SK"/>
              </w:rPr>
              <w:t xml:space="preserve">Zhotoviteľ je povinný zmenený a doplnený  Plán BOZP (ďalej len „ aktualizovaný Plán BOZP“) predložiť Stavebnotechnickému </w:t>
            </w:r>
            <w:proofErr w:type="spellStart"/>
            <w:r w:rsidRPr="00896806">
              <w:rPr>
                <w:rFonts w:ascii="Arial" w:hAnsi="Arial" w:cs="Arial"/>
                <w:color w:val="auto"/>
                <w:lang w:eastAsia="sk-SK"/>
              </w:rPr>
              <w:t>dozorovi</w:t>
            </w:r>
            <w:proofErr w:type="spellEnd"/>
            <w:r w:rsidRPr="00896806">
              <w:rPr>
                <w:rFonts w:ascii="Arial" w:hAnsi="Arial" w:cs="Arial"/>
                <w:color w:val="auto"/>
                <w:lang w:eastAsia="sk-SK"/>
              </w:rPr>
              <w:t xml:space="preserve"> a Objednávateľovi na odsúhlasenie, a to v dostatočnom časovom predstihu tak, aby bol </w:t>
            </w:r>
            <w:proofErr w:type="spellStart"/>
            <w:r w:rsidRPr="00896806">
              <w:rPr>
                <w:rFonts w:ascii="Arial" w:hAnsi="Arial" w:cs="Arial"/>
                <w:color w:val="auto"/>
                <w:lang w:eastAsia="sk-SK"/>
              </w:rPr>
              <w:t>aktualizovný</w:t>
            </w:r>
            <w:proofErr w:type="spellEnd"/>
            <w:r w:rsidRPr="00896806">
              <w:rPr>
                <w:rFonts w:ascii="Arial" w:hAnsi="Arial" w:cs="Arial"/>
                <w:color w:val="auto"/>
                <w:lang w:eastAsia="sk-SK"/>
              </w:rPr>
              <w:t xml:space="preserve"> Plán BOZP odsúhlasený najneskôr pred  začatím dotknutých stavebných al</w:t>
            </w:r>
            <w:r w:rsidRPr="00DB07C1">
              <w:rPr>
                <w:rFonts w:ascii="Arial" w:hAnsi="Arial" w:cs="Arial"/>
                <w:color w:val="auto"/>
                <w:lang w:eastAsia="sk-SK"/>
              </w:rPr>
              <w:t xml:space="preserve">ebo iných prác. Plán BOZP a aktualizovaný Plán BOZP je Zhotoviteľ povinný dodať v jednom vyhotovení Stavebnotechnickému </w:t>
            </w:r>
            <w:proofErr w:type="spellStart"/>
            <w:r w:rsidRPr="00DB07C1">
              <w:rPr>
                <w:rFonts w:ascii="Arial" w:hAnsi="Arial" w:cs="Arial"/>
                <w:color w:val="auto"/>
                <w:lang w:eastAsia="sk-SK"/>
              </w:rPr>
              <w:t>dozorovi</w:t>
            </w:r>
            <w:proofErr w:type="spellEnd"/>
            <w:r w:rsidRPr="00DB07C1">
              <w:rPr>
                <w:rFonts w:ascii="Arial" w:hAnsi="Arial" w:cs="Arial"/>
                <w:color w:val="auto"/>
                <w:lang w:eastAsia="sk-SK"/>
              </w:rPr>
              <w:t xml:space="preserve"> a v troch vyhotoveniach Objednávateľovi a zároveň je povinný o aktualizovanom Pláne BOZP  preukazne oboznámiť všetky právnické </w:t>
            </w:r>
            <w:r w:rsidRPr="006C2974">
              <w:rPr>
                <w:rFonts w:ascii="Arial" w:hAnsi="Arial" w:cs="Arial"/>
                <w:color w:val="auto"/>
                <w:lang w:eastAsia="sk-SK"/>
              </w:rPr>
              <w:t xml:space="preserve">a fyzické osoby na Stavenisku. </w:t>
            </w:r>
          </w:p>
          <w:p w14:paraId="151220E1" w14:textId="77777777" w:rsidR="00C745D2" w:rsidRPr="006C2974" w:rsidRDefault="00C745D2" w:rsidP="0083239F">
            <w:pPr>
              <w:pStyle w:val="NoIndent"/>
              <w:jc w:val="both"/>
              <w:rPr>
                <w:rFonts w:ascii="Arial" w:hAnsi="Arial" w:cs="Arial"/>
                <w:color w:val="auto"/>
                <w:szCs w:val="22"/>
                <w:lang w:eastAsia="sk-SK"/>
              </w:rPr>
            </w:pPr>
            <w:r w:rsidRPr="006C2974">
              <w:rPr>
                <w:rFonts w:ascii="Arial" w:hAnsi="Arial" w:cs="Arial"/>
                <w:color w:val="auto"/>
                <w:szCs w:val="22"/>
                <w:lang w:eastAsia="sk-SK"/>
              </w:rPr>
              <w:lastRenderedPageBreak/>
              <w:t xml:space="preserve">Operatívne úpravy Plánu BOZP zabezpečí Objednávateľ prostredníctvom koordinátora bezpečnosti z tímu Stavebnotechnického </w:t>
            </w:r>
            <w:proofErr w:type="spellStart"/>
            <w:r w:rsidRPr="006C2974">
              <w:rPr>
                <w:rFonts w:ascii="Arial" w:hAnsi="Arial" w:cs="Arial"/>
                <w:color w:val="auto"/>
                <w:szCs w:val="22"/>
                <w:lang w:eastAsia="sk-SK"/>
              </w:rPr>
              <w:t>dozora</w:t>
            </w:r>
            <w:proofErr w:type="spellEnd"/>
            <w:r w:rsidRPr="006C2974">
              <w:rPr>
                <w:rFonts w:ascii="Arial" w:hAnsi="Arial" w:cs="Arial"/>
                <w:color w:val="auto"/>
                <w:szCs w:val="22"/>
                <w:lang w:eastAsia="sk-SK"/>
              </w:rPr>
              <w:t>, s ktorým je koordinátor dokumentácie povinný spolupracovať.</w:t>
            </w:r>
          </w:p>
          <w:p w14:paraId="738412DB" w14:textId="77777777" w:rsidR="00C745D2" w:rsidRPr="006C2974" w:rsidRDefault="00C745D2" w:rsidP="0083239F">
            <w:pPr>
              <w:pStyle w:val="NoIndent"/>
              <w:jc w:val="both"/>
              <w:rPr>
                <w:rFonts w:ascii="Arial" w:hAnsi="Arial" w:cs="Arial"/>
                <w:color w:val="auto"/>
                <w:lang w:eastAsia="sk-SK"/>
              </w:rPr>
            </w:pPr>
            <w:r w:rsidRPr="006C2974">
              <w:rPr>
                <w:rFonts w:ascii="Arial" w:hAnsi="Arial" w:cs="Arial"/>
                <w:color w:val="auto"/>
                <w:lang w:eastAsia="sk-SK"/>
              </w:rPr>
              <w:t>Odsúhlasenie aktualizovaného Plánu BOZP Objednávateľom  a Stavebnotechnickým dozorom  nezbavuje Zhotoviteľa  zodpovednosti za úplnosť a správnosť aktualizovaného Plánu BOZP v zmysle všeobecne záväzných právnych predpisov.</w:t>
            </w:r>
          </w:p>
          <w:p w14:paraId="2CD44176" w14:textId="77777777" w:rsidR="00C745D2" w:rsidRPr="006C2974" w:rsidRDefault="00C745D2" w:rsidP="0083239F">
            <w:pPr>
              <w:jc w:val="both"/>
              <w:rPr>
                <w:rFonts w:cs="Arial"/>
                <w:szCs w:val="22"/>
                <w:lang w:eastAsia="sk-SK"/>
              </w:rPr>
            </w:pPr>
          </w:p>
          <w:p w14:paraId="65E026E7" w14:textId="77777777" w:rsidR="00C745D2" w:rsidRPr="006C2974" w:rsidRDefault="00C745D2" w:rsidP="0083239F">
            <w:pPr>
              <w:jc w:val="both"/>
              <w:rPr>
                <w:rFonts w:cs="Arial"/>
                <w:bCs/>
                <w:szCs w:val="22"/>
              </w:rPr>
            </w:pPr>
            <w:r w:rsidRPr="006C2974">
              <w:rPr>
                <w:rFonts w:cs="Arial"/>
                <w:bCs/>
                <w:szCs w:val="22"/>
              </w:rPr>
              <w:t xml:space="preserve">V prípade, ak Zhotoviteľ bezodkladne nedoručí Objednávateľovi aktualizovaný Plán BOZP </w:t>
            </w:r>
            <w:r w:rsidRPr="006C2974">
              <w:rPr>
                <w:rFonts w:cs="Arial"/>
                <w:szCs w:val="22"/>
                <w:lang w:eastAsia="sk-SK"/>
              </w:rPr>
              <w:t xml:space="preserve"> ani do 3 dní odo dňa doručenia písomnej výzvy Objednávateľa alebo Stavebnotechnického </w:t>
            </w:r>
            <w:proofErr w:type="spellStart"/>
            <w:r w:rsidRPr="006C2974">
              <w:rPr>
                <w:rFonts w:cs="Arial"/>
                <w:szCs w:val="22"/>
                <w:lang w:eastAsia="sk-SK"/>
              </w:rPr>
              <w:t>dozora</w:t>
            </w:r>
            <w:proofErr w:type="spellEnd"/>
            <w:r w:rsidRPr="006C2974">
              <w:rPr>
                <w:rFonts w:cs="Arial"/>
                <w:szCs w:val="22"/>
                <w:lang w:eastAsia="sk-SK"/>
              </w:rPr>
              <w:t xml:space="preserve"> na splnenie predmetnej povinnosti, </w:t>
            </w:r>
            <w:r w:rsidRPr="006C2974">
              <w:rPr>
                <w:rFonts w:cs="Arial"/>
                <w:bCs/>
                <w:szCs w:val="22"/>
              </w:rPr>
              <w:t xml:space="preserve">vzniká Objednávateľovi nárok na zaplatenie zmluvnej pokuty vo výške 500,- EUR (slovom päťsto </w:t>
            </w:r>
            <w:r w:rsidR="005638ED" w:rsidRPr="006C2974">
              <w:rPr>
                <w:rFonts w:cs="Arial"/>
                <w:bCs/>
                <w:szCs w:val="22"/>
              </w:rPr>
              <w:t>eur</w:t>
            </w:r>
            <w:r w:rsidRPr="006C2974">
              <w:rPr>
                <w:rFonts w:cs="Arial"/>
                <w:bCs/>
                <w:szCs w:val="22"/>
              </w:rPr>
              <w:t xml:space="preserve">) za každý deň omeškania až do splnenia uvedenej povinnosti. </w:t>
            </w:r>
          </w:p>
          <w:p w14:paraId="6341605B" w14:textId="77777777" w:rsidR="00C745D2" w:rsidRPr="006C2974" w:rsidRDefault="00C745D2" w:rsidP="0083239F">
            <w:pPr>
              <w:tabs>
                <w:tab w:val="left" w:pos="1800"/>
              </w:tabs>
              <w:jc w:val="both"/>
              <w:rPr>
                <w:rFonts w:cs="Arial"/>
                <w:szCs w:val="22"/>
                <w:lang w:eastAsia="sk-SK"/>
              </w:rPr>
            </w:pPr>
          </w:p>
          <w:p w14:paraId="5E1A673C" w14:textId="77777777" w:rsidR="00C745D2" w:rsidRPr="006C2974" w:rsidRDefault="00C745D2" w:rsidP="0083239F">
            <w:pPr>
              <w:pStyle w:val="NoIndent"/>
              <w:jc w:val="both"/>
              <w:rPr>
                <w:rFonts w:ascii="Arial" w:hAnsi="Arial" w:cs="Arial"/>
                <w:bCs/>
                <w:color w:val="auto"/>
                <w:szCs w:val="22"/>
              </w:rPr>
            </w:pPr>
            <w:r w:rsidRPr="006C2974">
              <w:rPr>
                <w:rFonts w:ascii="Arial" w:hAnsi="Arial" w:cs="Arial"/>
                <w:bCs/>
                <w:color w:val="auto"/>
                <w:szCs w:val="22"/>
              </w:rPr>
              <w:t xml:space="preserve">V prípade, ak Zhotoviteľ nesplní iné povinnosti koordinátora dokumentácie podľa Zmluvy, vzniká Objednávateľovi nárok na zaplatenie zmluvnej pokuty vo výške 1000,- EUR (slovom tisíc </w:t>
            </w:r>
            <w:r w:rsidR="00C11FA7" w:rsidRPr="006C2974">
              <w:rPr>
                <w:rFonts w:ascii="Arial" w:hAnsi="Arial" w:cs="Arial"/>
                <w:bCs/>
                <w:color w:val="auto"/>
                <w:szCs w:val="22"/>
              </w:rPr>
              <w:t>eur</w:t>
            </w:r>
            <w:r w:rsidRPr="006C2974">
              <w:rPr>
                <w:rFonts w:ascii="Arial" w:hAnsi="Arial" w:cs="Arial"/>
                <w:bCs/>
                <w:color w:val="auto"/>
                <w:szCs w:val="22"/>
              </w:rPr>
              <w:t>), a to za každé porušenie  povinnosti.</w:t>
            </w:r>
            <w:r w:rsidR="001600D6" w:rsidRPr="006C2974" w:rsidDel="001600D6">
              <w:rPr>
                <w:rFonts w:ascii="Arial" w:hAnsi="Arial" w:cs="Arial"/>
                <w:bCs/>
                <w:color w:val="auto"/>
                <w:szCs w:val="22"/>
              </w:rPr>
              <w:t xml:space="preserve"> </w:t>
            </w:r>
          </w:p>
          <w:p w14:paraId="35F76361" w14:textId="77777777" w:rsidR="00C745D2" w:rsidRPr="006C2974" w:rsidRDefault="00C745D2" w:rsidP="0083239F">
            <w:pPr>
              <w:pStyle w:val="NoIndent"/>
              <w:jc w:val="both"/>
              <w:rPr>
                <w:rFonts w:ascii="Arial" w:hAnsi="Arial" w:cs="Arial"/>
                <w:color w:val="auto"/>
                <w:lang w:eastAsia="sk-SK"/>
              </w:rPr>
            </w:pPr>
          </w:p>
          <w:p w14:paraId="6EAC605E" w14:textId="77777777" w:rsidR="00C745D2" w:rsidRPr="006C2974" w:rsidRDefault="00C745D2" w:rsidP="0083239F">
            <w:pPr>
              <w:tabs>
                <w:tab w:val="left" w:pos="1800"/>
              </w:tabs>
              <w:jc w:val="both"/>
              <w:rPr>
                <w:rFonts w:eastAsia="Arial Unicode MS" w:cs="Arial"/>
                <w:szCs w:val="22"/>
              </w:rPr>
            </w:pPr>
            <w:r w:rsidRPr="006C2974">
              <w:rPr>
                <w:rFonts w:eastAsia="Arial Unicode MS" w:cs="Arial"/>
                <w:szCs w:val="22"/>
              </w:rPr>
              <w:t xml:space="preserve">Zhotoviteľ je povinný vypracovať návrh </w:t>
            </w:r>
            <w:r w:rsidRPr="006C2974">
              <w:rPr>
                <w:rFonts w:eastAsia="Arial Unicode MS" w:cs="Arial"/>
                <w:bCs/>
                <w:szCs w:val="22"/>
              </w:rPr>
              <w:t xml:space="preserve">Dohody </w:t>
            </w:r>
            <w:r w:rsidR="00131740" w:rsidRPr="006C2974">
              <w:rPr>
                <w:rFonts w:eastAsia="Arial Unicode MS" w:cs="Arial"/>
                <w:bCs/>
                <w:szCs w:val="22"/>
              </w:rPr>
              <w:t xml:space="preserve">                            </w:t>
            </w:r>
            <w:r w:rsidRPr="006C2974">
              <w:rPr>
                <w:rFonts w:eastAsia="Arial Unicode MS" w:cs="Arial"/>
                <w:bCs/>
                <w:szCs w:val="22"/>
              </w:rPr>
              <w:t>o vytvorení podmienok bezpečnosti a ochrany zdravia pri práci (BOZP) na spoločnom pracovisku s ďalšími zhotoviteľmi Objednávateľa</w:t>
            </w:r>
            <w:r w:rsidR="00336A5F" w:rsidRPr="006C2974">
              <w:rPr>
                <w:rFonts w:eastAsia="Arial Unicode MS" w:cs="Arial"/>
                <w:bCs/>
                <w:szCs w:val="22"/>
              </w:rPr>
              <w:t>, resp. ďalšími zhotoviteľmi na stavenisku</w:t>
            </w:r>
            <w:r w:rsidRPr="006C2974">
              <w:rPr>
                <w:rFonts w:eastAsia="Arial Unicode MS" w:cs="Arial"/>
                <w:szCs w:val="22"/>
              </w:rPr>
              <w:t xml:space="preserve"> podľa § 18 zákona </w:t>
            </w:r>
            <w:r w:rsidR="00131740" w:rsidRPr="006C2974">
              <w:rPr>
                <w:rFonts w:eastAsia="Arial Unicode MS" w:cs="Arial"/>
                <w:szCs w:val="22"/>
              </w:rPr>
              <w:t xml:space="preserve">                            </w:t>
            </w:r>
            <w:r w:rsidRPr="006C2974">
              <w:rPr>
                <w:rFonts w:eastAsia="Arial Unicode MS" w:cs="Arial"/>
                <w:szCs w:val="22"/>
              </w:rPr>
              <w:t xml:space="preserve">č. 124/2006 </w:t>
            </w:r>
            <w:proofErr w:type="spellStart"/>
            <w:r w:rsidRPr="006C2974">
              <w:rPr>
                <w:rFonts w:eastAsia="Arial Unicode MS" w:cs="Arial"/>
                <w:szCs w:val="22"/>
              </w:rPr>
              <w:t>Z.z</w:t>
            </w:r>
            <w:proofErr w:type="spellEnd"/>
            <w:r w:rsidRPr="006C2974">
              <w:rPr>
                <w:rFonts w:eastAsia="Arial Unicode MS" w:cs="Arial"/>
                <w:szCs w:val="22"/>
              </w:rPr>
              <w:t>.</w:t>
            </w:r>
            <w:r w:rsidRPr="006C2974">
              <w:rPr>
                <w:rFonts w:cs="Arial"/>
                <w:szCs w:val="22"/>
              </w:rPr>
              <w:t xml:space="preserve"> </w:t>
            </w:r>
            <w:r w:rsidRPr="006C2974">
              <w:rPr>
                <w:rFonts w:eastAsia="Arial Unicode MS" w:cs="Arial"/>
                <w:szCs w:val="22"/>
              </w:rPr>
              <w:t>o bezpečnosti a ochrane zdravia pri práci a o zmene a doplnení niektorých zákonov v znení neskorších predpisov a predložiť ho Stavebnotechnickému dozoru najneskôr k Dátumu začatia prác.</w:t>
            </w:r>
          </w:p>
          <w:p w14:paraId="65F9F812" w14:textId="77777777" w:rsidR="00C745D2" w:rsidRPr="006C2974" w:rsidRDefault="00C745D2" w:rsidP="0083239F">
            <w:pPr>
              <w:jc w:val="both"/>
              <w:rPr>
                <w:rFonts w:cs="Arial"/>
                <w:bCs/>
                <w:szCs w:val="22"/>
              </w:rPr>
            </w:pPr>
            <w:r w:rsidRPr="006C2974">
              <w:rPr>
                <w:rFonts w:cs="Arial"/>
                <w:bCs/>
                <w:szCs w:val="22"/>
              </w:rPr>
              <w:t xml:space="preserve">V prípade, ak Zhotoviteľ nevypracuje alebo nepredloží Stavebnotechnickému dozoru </w:t>
            </w:r>
            <w:r w:rsidRPr="006C2974">
              <w:rPr>
                <w:rFonts w:eastAsia="Arial Unicode MS" w:cs="Arial"/>
                <w:szCs w:val="22"/>
              </w:rPr>
              <w:t xml:space="preserve">návrh </w:t>
            </w:r>
            <w:r w:rsidRPr="006C2974">
              <w:rPr>
                <w:rFonts w:eastAsia="Arial Unicode MS" w:cs="Arial"/>
                <w:bCs/>
                <w:szCs w:val="22"/>
              </w:rPr>
              <w:t>Dohody o vytvorení podmienok bezpečnosti a ochrany zdravia pri práci (BOZP) na spoločnom pracovisku s ďalšími zhotoviteľmi</w:t>
            </w:r>
            <w:r w:rsidRPr="006C2974">
              <w:rPr>
                <w:rFonts w:cs="Arial"/>
                <w:bCs/>
                <w:szCs w:val="22"/>
                <w:lang w:eastAsia="sk-SK"/>
              </w:rPr>
              <w:t>,</w:t>
            </w:r>
            <w:r w:rsidRPr="006C2974">
              <w:rPr>
                <w:rFonts w:cs="Arial"/>
                <w:bCs/>
                <w:szCs w:val="22"/>
              </w:rPr>
              <w:t xml:space="preserve"> vzniká Objednávateľovi nárok na zaplatenie zmluvnej pokuty vo výške 500,- EUR, (slovom päťsto </w:t>
            </w:r>
            <w:r w:rsidR="00AD403E" w:rsidRPr="006C2974">
              <w:rPr>
                <w:rFonts w:cs="Arial"/>
                <w:bCs/>
                <w:szCs w:val="22"/>
              </w:rPr>
              <w:t>eur</w:t>
            </w:r>
            <w:r w:rsidRPr="006C2974">
              <w:rPr>
                <w:rFonts w:cs="Arial"/>
                <w:bCs/>
                <w:szCs w:val="22"/>
              </w:rPr>
              <w:t xml:space="preserve">) za každý deň, pokiaľ porušenie povinnosti trvá. </w:t>
            </w:r>
          </w:p>
          <w:p w14:paraId="41AEC98B" w14:textId="77777777" w:rsidR="00C745D2" w:rsidRPr="006C2974" w:rsidRDefault="00C745D2" w:rsidP="0083239F">
            <w:pPr>
              <w:jc w:val="both"/>
              <w:rPr>
                <w:rFonts w:cs="Arial"/>
                <w:lang w:eastAsia="sk-SK"/>
              </w:rPr>
            </w:pPr>
          </w:p>
          <w:p w14:paraId="6976AEC3" w14:textId="77777777" w:rsidR="00C745D2" w:rsidRPr="006C2974" w:rsidRDefault="00C745D2" w:rsidP="0083239F">
            <w:pPr>
              <w:jc w:val="both"/>
              <w:rPr>
                <w:rFonts w:cs="Arial"/>
                <w:szCs w:val="22"/>
              </w:rPr>
            </w:pPr>
            <w:r w:rsidRPr="006C2974">
              <w:rPr>
                <w:rFonts w:cs="Arial"/>
                <w:lang w:eastAsia="sk-SK"/>
              </w:rPr>
              <w:t>Objednávateľovi</w:t>
            </w:r>
            <w:r w:rsidRPr="006C2974" w:rsidDel="00164AC3">
              <w:rPr>
                <w:rFonts w:cs="Arial"/>
                <w:lang w:eastAsia="sk-SK"/>
              </w:rPr>
              <w:t xml:space="preserve"> </w:t>
            </w:r>
            <w:r w:rsidRPr="006C2974">
              <w:rPr>
                <w:rFonts w:cs="Arial"/>
                <w:lang w:eastAsia="sk-SK"/>
              </w:rPr>
              <w:t xml:space="preserve">vzniká voči Zhotoviteľovi nárok na zaplatenie zmluvnej pokuty </w:t>
            </w:r>
            <w:r w:rsidRPr="006C2974">
              <w:rPr>
                <w:rFonts w:cs="Arial"/>
                <w:szCs w:val="22"/>
              </w:rPr>
              <w:t xml:space="preserve"> za nasledujúce porušenia povinností v oblasti BOZP, OPP:</w:t>
            </w:r>
          </w:p>
          <w:p w14:paraId="091B63CE" w14:textId="77777777" w:rsidR="00C745D2" w:rsidRPr="006C2974" w:rsidRDefault="00C745D2" w:rsidP="0083239F">
            <w:pPr>
              <w:jc w:val="both"/>
              <w:rPr>
                <w:rFonts w:cs="Arial"/>
                <w:szCs w:val="22"/>
              </w:rPr>
            </w:pPr>
          </w:p>
          <w:p w14:paraId="7AD09E10" w14:textId="77777777" w:rsidR="00C745D2" w:rsidRPr="006C2974" w:rsidRDefault="00C745D2" w:rsidP="0083239F">
            <w:pPr>
              <w:pStyle w:val="Odsekzoznamu"/>
              <w:numPr>
                <w:ilvl w:val="2"/>
                <w:numId w:val="27"/>
              </w:numPr>
              <w:spacing w:after="0" w:line="240" w:lineRule="auto"/>
              <w:ind w:left="680" w:hanging="680"/>
              <w:jc w:val="both"/>
              <w:rPr>
                <w:rFonts w:ascii="Arial" w:hAnsi="Arial" w:cs="Arial"/>
              </w:rPr>
            </w:pPr>
            <w:r w:rsidRPr="006C2974">
              <w:rPr>
                <w:rFonts w:ascii="Arial" w:hAnsi="Arial" w:cs="Arial"/>
              </w:rPr>
              <w:t xml:space="preserve">za nepoužívanie ochranných prilieb a iných osobných ochranných pracovných prostriedkov vo výške 100,- EUR (slovom sto </w:t>
            </w:r>
            <w:r w:rsidR="00923010" w:rsidRPr="006C2974">
              <w:rPr>
                <w:rFonts w:ascii="Arial" w:hAnsi="Arial" w:cs="Arial"/>
              </w:rPr>
              <w:t>eur</w:t>
            </w:r>
            <w:r w:rsidRPr="006C2974">
              <w:rPr>
                <w:rFonts w:ascii="Arial" w:hAnsi="Arial" w:cs="Arial"/>
              </w:rPr>
              <w:t>) za každého zamestnanca a pracovníka Personálu Zhotoviteľa,</w:t>
            </w:r>
          </w:p>
          <w:p w14:paraId="304CCFEA" w14:textId="77777777" w:rsidR="00C745D2" w:rsidRPr="006C2974" w:rsidRDefault="00C745D2" w:rsidP="0083239F">
            <w:pPr>
              <w:numPr>
                <w:ilvl w:val="0"/>
                <w:numId w:val="33"/>
              </w:numPr>
              <w:ind w:left="680" w:hanging="680"/>
              <w:jc w:val="both"/>
              <w:rPr>
                <w:rFonts w:cs="Arial"/>
                <w:szCs w:val="22"/>
              </w:rPr>
            </w:pPr>
            <w:r w:rsidRPr="006C2974">
              <w:rPr>
                <w:rFonts w:cs="Arial"/>
                <w:szCs w:val="22"/>
              </w:rPr>
              <w:t xml:space="preserve">za požívanie alkoholických nápojov, alebo omamných látok alebo psychotropných látok a za odmietnutie podrobiť sa skúške na prítomnosť alkoholu, omamnej látky alebo psychotropnej látky </w:t>
            </w:r>
            <w:r w:rsidRPr="006C2974">
              <w:rPr>
                <w:rFonts w:cs="Arial"/>
                <w:szCs w:val="22"/>
              </w:rPr>
              <w:lastRenderedPageBreak/>
              <w:t xml:space="preserve">vo výške 300,- EUR (slovom tristo </w:t>
            </w:r>
            <w:r w:rsidR="00736E1F" w:rsidRPr="006C2974">
              <w:rPr>
                <w:rFonts w:cs="Arial"/>
                <w:szCs w:val="22"/>
              </w:rPr>
              <w:t>eur</w:t>
            </w:r>
            <w:r w:rsidRPr="006C2974">
              <w:rPr>
                <w:rFonts w:cs="Arial"/>
                <w:szCs w:val="22"/>
              </w:rPr>
              <w:t>) za každého zamestnanca a pracovníka Personálu Zhotoviteľa,</w:t>
            </w:r>
          </w:p>
          <w:p w14:paraId="0DD1007A" w14:textId="77777777" w:rsidR="00C745D2" w:rsidRPr="006C2974" w:rsidRDefault="00C745D2" w:rsidP="0083239F">
            <w:pPr>
              <w:numPr>
                <w:ilvl w:val="0"/>
                <w:numId w:val="33"/>
              </w:numPr>
              <w:ind w:left="680" w:hanging="708"/>
              <w:jc w:val="both"/>
              <w:rPr>
                <w:rFonts w:cs="Arial"/>
                <w:szCs w:val="22"/>
              </w:rPr>
            </w:pPr>
            <w:r w:rsidRPr="006C2974">
              <w:rPr>
                <w:rFonts w:cs="Arial"/>
                <w:szCs w:val="22"/>
              </w:rPr>
              <w:t>za opätovné zaradenie zamestnanca na práce po písomnom vykázaní zo stavby vo výške 1</w:t>
            </w:r>
            <w:r w:rsidR="00736E1F" w:rsidRPr="006C2974">
              <w:rPr>
                <w:rFonts w:cs="Arial"/>
                <w:szCs w:val="22"/>
              </w:rPr>
              <w:t xml:space="preserve"> </w:t>
            </w:r>
            <w:r w:rsidRPr="006C2974">
              <w:rPr>
                <w:rFonts w:cs="Arial"/>
                <w:szCs w:val="22"/>
              </w:rPr>
              <w:t xml:space="preserve">000,- EUR (slovom tisíc </w:t>
            </w:r>
            <w:r w:rsidR="00736E1F" w:rsidRPr="006C2974">
              <w:rPr>
                <w:rFonts w:cs="Arial"/>
                <w:szCs w:val="22"/>
              </w:rPr>
              <w:t>eur</w:t>
            </w:r>
            <w:r w:rsidRPr="006C2974">
              <w:rPr>
                <w:rFonts w:cs="Arial"/>
                <w:szCs w:val="22"/>
              </w:rPr>
              <w:t>) za každého zamestnanca a pracovníka Personálu Zhotoviteľa,</w:t>
            </w:r>
          </w:p>
          <w:p w14:paraId="260C1234" w14:textId="77777777" w:rsidR="00C745D2" w:rsidRPr="006C2974" w:rsidRDefault="00C745D2" w:rsidP="0083239F">
            <w:pPr>
              <w:numPr>
                <w:ilvl w:val="0"/>
                <w:numId w:val="33"/>
              </w:numPr>
              <w:ind w:left="680" w:hanging="708"/>
              <w:jc w:val="both"/>
              <w:rPr>
                <w:rFonts w:cs="Arial"/>
                <w:szCs w:val="22"/>
              </w:rPr>
            </w:pPr>
            <w:r w:rsidRPr="006C2974">
              <w:rPr>
                <w:rFonts w:cs="Arial"/>
                <w:szCs w:val="22"/>
              </w:rPr>
              <w:t xml:space="preserve">za nedodržanie čistoty a poriadku na Stavenisku vo výške 100,- EUR (slovom sto </w:t>
            </w:r>
            <w:r w:rsidR="00674A02" w:rsidRPr="006C2974">
              <w:rPr>
                <w:rFonts w:cs="Arial"/>
                <w:szCs w:val="22"/>
              </w:rPr>
              <w:t>eur</w:t>
            </w:r>
            <w:r w:rsidRPr="006C2974">
              <w:rPr>
                <w:rFonts w:cs="Arial"/>
                <w:szCs w:val="22"/>
              </w:rPr>
              <w:t>) za každé porušenie,</w:t>
            </w:r>
          </w:p>
          <w:p w14:paraId="38230C1D" w14:textId="77777777" w:rsidR="00C745D2" w:rsidRPr="006C2974" w:rsidRDefault="00C745D2" w:rsidP="0083239F">
            <w:pPr>
              <w:numPr>
                <w:ilvl w:val="0"/>
                <w:numId w:val="33"/>
              </w:numPr>
              <w:ind w:left="680" w:hanging="680"/>
              <w:jc w:val="both"/>
              <w:rPr>
                <w:rFonts w:cs="Arial"/>
                <w:szCs w:val="22"/>
              </w:rPr>
            </w:pPr>
            <w:r w:rsidRPr="006C2974">
              <w:rPr>
                <w:rFonts w:cs="Arial"/>
                <w:szCs w:val="22"/>
              </w:rPr>
              <w:t xml:space="preserve">za nedodržanie plánu odpadového hospodárstva a havarijných plánov vo výške 100,- EUR (slovom sto </w:t>
            </w:r>
            <w:r w:rsidR="00674A02" w:rsidRPr="006C2974">
              <w:rPr>
                <w:rFonts w:cs="Arial"/>
                <w:szCs w:val="22"/>
              </w:rPr>
              <w:t>eur</w:t>
            </w:r>
            <w:r w:rsidRPr="006C2974">
              <w:rPr>
                <w:rFonts w:cs="Arial"/>
                <w:szCs w:val="22"/>
              </w:rPr>
              <w:t>) za každé porušenie,</w:t>
            </w:r>
          </w:p>
          <w:p w14:paraId="3394895B" w14:textId="0CDBBF0D" w:rsidR="00C745D2" w:rsidRPr="006C2974" w:rsidRDefault="00C745D2" w:rsidP="0083239F">
            <w:pPr>
              <w:numPr>
                <w:ilvl w:val="0"/>
                <w:numId w:val="33"/>
              </w:numPr>
              <w:ind w:left="680" w:hanging="680"/>
              <w:jc w:val="both"/>
              <w:rPr>
                <w:rFonts w:cs="Arial"/>
                <w:szCs w:val="22"/>
              </w:rPr>
            </w:pPr>
            <w:r w:rsidRPr="006C2974">
              <w:rPr>
                <w:rFonts w:cs="Arial"/>
                <w:szCs w:val="22"/>
              </w:rPr>
              <w:t>za neoprávnené používanie technických zariadení a vyhradených technických zariadení bez platných užívacích osvedčení</w:t>
            </w:r>
            <w:r w:rsidR="00811BD6">
              <w:rPr>
                <w:rFonts w:cs="Arial"/>
                <w:szCs w:val="22"/>
              </w:rPr>
              <w:t xml:space="preserve"> a/ alebo </w:t>
            </w:r>
            <w:r w:rsidR="00811BD6">
              <w:t>poškodených a/alebo nevyhovujúcich technických zariadení a vyhradených technických zariadení</w:t>
            </w:r>
            <w:r w:rsidR="00811BD6">
              <w:rPr>
                <w:rFonts w:cs="Arial"/>
                <w:szCs w:val="22"/>
              </w:rPr>
              <w:t xml:space="preserve"> </w:t>
            </w:r>
            <w:r w:rsidRPr="006C2974">
              <w:rPr>
                <w:rFonts w:cs="Arial"/>
                <w:szCs w:val="22"/>
              </w:rPr>
              <w:t xml:space="preserve">vo výške 100,- EUR (slovom sto </w:t>
            </w:r>
            <w:r w:rsidR="00674A02" w:rsidRPr="006C2974">
              <w:rPr>
                <w:rFonts w:cs="Arial"/>
                <w:szCs w:val="22"/>
              </w:rPr>
              <w:t>eur</w:t>
            </w:r>
            <w:r w:rsidRPr="006C2974">
              <w:rPr>
                <w:rFonts w:cs="Arial"/>
                <w:szCs w:val="22"/>
              </w:rPr>
              <w:t>) za každé porušenie,</w:t>
            </w:r>
          </w:p>
          <w:p w14:paraId="64663336" w14:textId="77777777" w:rsidR="00C745D2" w:rsidRPr="006C2974" w:rsidRDefault="00C745D2" w:rsidP="0083239F">
            <w:pPr>
              <w:numPr>
                <w:ilvl w:val="0"/>
                <w:numId w:val="33"/>
              </w:numPr>
              <w:ind w:left="680" w:hanging="680"/>
              <w:jc w:val="both"/>
              <w:rPr>
                <w:rFonts w:cs="Arial"/>
                <w:szCs w:val="22"/>
              </w:rPr>
            </w:pPr>
            <w:r w:rsidRPr="006C2974">
              <w:rPr>
                <w:rFonts w:cs="Arial"/>
                <w:szCs w:val="22"/>
              </w:rPr>
              <w:t xml:space="preserve">za chýbajúce doklady a oprávnenia zamestnanca a pracovníka Personálu Zhotoviteľa vo výške 100,- EUR (slovom sto </w:t>
            </w:r>
            <w:r w:rsidR="00674A02" w:rsidRPr="006C2974">
              <w:rPr>
                <w:rFonts w:cs="Arial"/>
                <w:szCs w:val="22"/>
              </w:rPr>
              <w:t>eur</w:t>
            </w:r>
            <w:r w:rsidRPr="006C2974">
              <w:rPr>
                <w:rFonts w:cs="Arial"/>
                <w:szCs w:val="22"/>
              </w:rPr>
              <w:t>) za každého zamestnanca a pracovníka Personálu Zhotoviteľa,</w:t>
            </w:r>
          </w:p>
          <w:p w14:paraId="3FC77F93" w14:textId="77777777" w:rsidR="00C745D2" w:rsidRPr="006C2974" w:rsidRDefault="00C745D2" w:rsidP="0083239F">
            <w:pPr>
              <w:numPr>
                <w:ilvl w:val="0"/>
                <w:numId w:val="33"/>
              </w:numPr>
              <w:ind w:left="680" w:hanging="680"/>
              <w:jc w:val="both"/>
              <w:rPr>
                <w:rFonts w:cs="Arial"/>
                <w:szCs w:val="22"/>
              </w:rPr>
            </w:pPr>
            <w:r w:rsidRPr="006C2974">
              <w:rPr>
                <w:rFonts w:cs="Arial"/>
                <w:szCs w:val="22"/>
              </w:rPr>
              <w:t>za nedodržanie technologického postupu schváleného Stavebnotechnickým dozorom</w:t>
            </w:r>
            <w:r w:rsidR="00811BD6">
              <w:rPr>
                <w:rFonts w:cs="Arial"/>
                <w:szCs w:val="22"/>
              </w:rPr>
              <w:t xml:space="preserve"> a/ alebo za práce bez technologického postupu</w:t>
            </w:r>
            <w:r w:rsidRPr="006C2974">
              <w:rPr>
                <w:rFonts w:cs="Arial"/>
                <w:szCs w:val="22"/>
              </w:rPr>
              <w:t xml:space="preserve"> vo výške 2</w:t>
            </w:r>
            <w:r w:rsidR="002679F8" w:rsidRPr="006C2974">
              <w:rPr>
                <w:rFonts w:cs="Arial"/>
                <w:szCs w:val="22"/>
              </w:rPr>
              <w:t xml:space="preserve"> </w:t>
            </w:r>
            <w:r w:rsidRPr="006C2974">
              <w:rPr>
                <w:rFonts w:cs="Arial"/>
                <w:szCs w:val="22"/>
              </w:rPr>
              <w:t>000,- € (slovom dvetisíc eur) za každé porušenie</w:t>
            </w:r>
            <w:r w:rsidR="0049488C" w:rsidRPr="006C2974">
              <w:rPr>
                <w:rFonts w:cs="Arial"/>
                <w:szCs w:val="22"/>
              </w:rPr>
              <w:t>.</w:t>
            </w:r>
          </w:p>
          <w:p w14:paraId="637605E3" w14:textId="77777777" w:rsidR="00C745D2" w:rsidRPr="006C2974" w:rsidRDefault="00C745D2" w:rsidP="0083239F">
            <w:pPr>
              <w:ind w:left="851"/>
              <w:jc w:val="both"/>
              <w:rPr>
                <w:rFonts w:cs="Arial"/>
                <w:szCs w:val="22"/>
              </w:rPr>
            </w:pPr>
          </w:p>
          <w:p w14:paraId="41CCCD5A" w14:textId="77777777" w:rsidR="00C745D2" w:rsidRPr="006C2974" w:rsidRDefault="00C745D2" w:rsidP="0083239F">
            <w:pPr>
              <w:jc w:val="both"/>
              <w:rPr>
                <w:rFonts w:cs="Arial"/>
                <w:szCs w:val="22"/>
              </w:rPr>
            </w:pPr>
            <w:r w:rsidRPr="006C2974">
              <w:rPr>
                <w:rFonts w:cs="Arial"/>
                <w:szCs w:val="22"/>
              </w:rPr>
              <w:t xml:space="preserve">V prípade, ak Zhotoviteľ neplní alebo porušuje povinnosti v zmysle platného (aktualizovaného) Plánu BOZP ako </w:t>
            </w:r>
            <w:r w:rsidR="0049488C" w:rsidRPr="006C2974">
              <w:rPr>
                <w:rFonts w:cs="Arial"/>
                <w:szCs w:val="22"/>
              </w:rPr>
              <w:t>aj platných predpisov</w:t>
            </w:r>
            <w:r w:rsidRPr="006C2974">
              <w:rPr>
                <w:rFonts w:cs="Arial"/>
                <w:szCs w:val="22"/>
              </w:rPr>
              <w:t xml:space="preserve"> BOZP iné ako povinnosti uvedené v predchádzajúcom odseku,</w:t>
            </w:r>
            <w:r w:rsidR="0049488C" w:rsidRPr="006C2974">
              <w:rPr>
                <w:rFonts w:cs="Arial"/>
                <w:szCs w:val="22"/>
              </w:rPr>
              <w:t> vzniká</w:t>
            </w:r>
            <w:r w:rsidRPr="006C2974">
              <w:rPr>
                <w:rFonts w:cs="Arial"/>
                <w:szCs w:val="22"/>
              </w:rPr>
              <w:t xml:space="preserve"> Objednávateľovi nárok na zaplatenie zmluvnej pokuty vo výške 500,- </w:t>
            </w:r>
            <w:r w:rsidR="00131740" w:rsidRPr="006C2974">
              <w:rPr>
                <w:rFonts w:cs="Arial"/>
                <w:szCs w:val="22"/>
              </w:rPr>
              <w:t>EUR</w:t>
            </w:r>
            <w:r w:rsidRPr="006C2974">
              <w:rPr>
                <w:rFonts w:cs="Arial"/>
                <w:szCs w:val="22"/>
              </w:rPr>
              <w:t xml:space="preserve"> (slovom päťsto eur) za každé porušenie povinnosti.</w:t>
            </w:r>
          </w:p>
          <w:p w14:paraId="68EEC125" w14:textId="77777777" w:rsidR="00C745D2" w:rsidRPr="006C2974" w:rsidRDefault="00C745D2" w:rsidP="0083239F">
            <w:pPr>
              <w:jc w:val="both"/>
              <w:rPr>
                <w:rFonts w:cs="Arial"/>
                <w:szCs w:val="22"/>
              </w:rPr>
            </w:pPr>
          </w:p>
          <w:p w14:paraId="2A74A546" w14:textId="77777777" w:rsidR="00C745D2" w:rsidRPr="006C2974" w:rsidRDefault="00C745D2" w:rsidP="0083239F">
            <w:pPr>
              <w:jc w:val="both"/>
              <w:rPr>
                <w:rFonts w:cs="Arial"/>
                <w:szCs w:val="22"/>
              </w:rPr>
            </w:pPr>
            <w:r w:rsidRPr="006C2974">
              <w:rPr>
                <w:rFonts w:cs="Arial"/>
                <w:bCs/>
              </w:rPr>
              <w:t xml:space="preserve">Zaplatenie ktorejkoľvek zmluvnej pokuty nemá vplyv na splnenie povinnosti Zhotoviteľa v súlade s týmto </w:t>
            </w:r>
            <w:proofErr w:type="spellStart"/>
            <w:r w:rsidRPr="006C2974">
              <w:rPr>
                <w:rFonts w:cs="Arial"/>
                <w:bCs/>
              </w:rPr>
              <w:t>podčlánkom</w:t>
            </w:r>
            <w:proofErr w:type="spellEnd"/>
            <w:r w:rsidRPr="006C2974">
              <w:rPr>
                <w:rFonts w:cs="Arial"/>
                <w:bCs/>
              </w:rPr>
              <w:t>.</w:t>
            </w:r>
            <w:r w:rsidRPr="006C2974">
              <w:rPr>
                <w:rFonts w:cs="Arial"/>
                <w:lang w:eastAsia="sk-SK"/>
              </w:rPr>
              <w:t xml:space="preserve"> </w:t>
            </w:r>
            <w:r w:rsidRPr="006C2974">
              <w:rPr>
                <w:rFonts w:cs="Arial"/>
                <w:szCs w:val="22"/>
              </w:rPr>
              <w:t>Zmluvná pokuta sa bude uhrádzať na základe penalizačnej faktúry vyhotovenej Objednávateľom a doporučene doručenej do sídla Zhotoviteľa. Lehota splatnosti tejto faktúry je 30 dní odo dňa jej doporučeného doručenia do sídla Zhotoviteľa.</w:t>
            </w:r>
          </w:p>
          <w:p w14:paraId="57F5396F" w14:textId="77777777" w:rsidR="00C745D2" w:rsidRPr="006C2974" w:rsidRDefault="00C745D2" w:rsidP="0083239F">
            <w:pPr>
              <w:jc w:val="both"/>
              <w:rPr>
                <w:rFonts w:cs="Arial"/>
                <w:szCs w:val="22"/>
              </w:rPr>
            </w:pPr>
          </w:p>
          <w:p w14:paraId="75A92A58" w14:textId="77777777" w:rsidR="00C745D2" w:rsidRPr="006C2974" w:rsidRDefault="00C745D2" w:rsidP="0083239F">
            <w:pPr>
              <w:jc w:val="both"/>
              <w:rPr>
                <w:rFonts w:cs="Arial"/>
                <w:szCs w:val="22"/>
              </w:rPr>
            </w:pPr>
            <w:r w:rsidRPr="006C2974">
              <w:rPr>
                <w:rFonts w:cs="Arial"/>
                <w:szCs w:val="22"/>
              </w:rPr>
              <w:t>V prípade, ak porušením zmluvnej povinnosti zo strany Zhotoviteľa vznikla Objednávateľovi škoda, Objednávateľ má súčasne s nárokom na zaplatenie zmluvnej pokuty aj nárok na náhradu škody v plnej výške.</w:t>
            </w:r>
          </w:p>
          <w:p w14:paraId="75CA55B2" w14:textId="77777777" w:rsidR="00C745D2" w:rsidRPr="006C2974" w:rsidRDefault="00C745D2" w:rsidP="0083239F">
            <w:pPr>
              <w:jc w:val="both"/>
              <w:rPr>
                <w:rFonts w:cs="Arial"/>
              </w:rPr>
            </w:pPr>
          </w:p>
          <w:p w14:paraId="6E4684DF" w14:textId="77777777" w:rsidR="00C745D2" w:rsidRPr="006C2974" w:rsidRDefault="00C745D2" w:rsidP="0083239F">
            <w:pPr>
              <w:jc w:val="both"/>
              <w:rPr>
                <w:rFonts w:cs="Arial"/>
              </w:rPr>
            </w:pPr>
            <w:r w:rsidRPr="006C2974">
              <w:rPr>
                <w:rFonts w:cs="Arial"/>
              </w:rPr>
              <w:t xml:space="preserve">Objednávateľ je oprávnený za opakované porušenie povinností Zhotoviteľa (t.j. za každé ďalšie porušenie) podľa tohto </w:t>
            </w:r>
            <w:proofErr w:type="spellStart"/>
            <w:r w:rsidRPr="006C2974">
              <w:rPr>
                <w:rFonts w:cs="Arial"/>
              </w:rPr>
              <w:t>podčlánku</w:t>
            </w:r>
            <w:proofErr w:type="spellEnd"/>
            <w:r w:rsidRPr="006C2974">
              <w:rPr>
                <w:rFonts w:cs="Arial"/>
              </w:rPr>
              <w:t xml:space="preserve"> uložiť zmluvnú pokutu v dvojnásobnej výške sadzby uvedenej vyššie pod písm. a/ až h/.</w:t>
            </w:r>
          </w:p>
          <w:p w14:paraId="22645EEB" w14:textId="77777777" w:rsidR="00C745D2" w:rsidRPr="006C2974" w:rsidRDefault="00C745D2" w:rsidP="0083239F">
            <w:pPr>
              <w:jc w:val="both"/>
              <w:rPr>
                <w:rFonts w:cs="Arial"/>
              </w:rPr>
            </w:pPr>
          </w:p>
          <w:p w14:paraId="7F9A133E" w14:textId="77777777" w:rsidR="00C745D2" w:rsidRPr="006C2974" w:rsidRDefault="00C745D2" w:rsidP="0083239F">
            <w:pPr>
              <w:tabs>
                <w:tab w:val="left" w:pos="1800"/>
              </w:tabs>
              <w:jc w:val="both"/>
              <w:rPr>
                <w:rFonts w:cs="Arial"/>
                <w:szCs w:val="24"/>
              </w:rPr>
            </w:pPr>
            <w:r w:rsidRPr="006C2974">
              <w:rPr>
                <w:rFonts w:cs="Arial"/>
                <w:szCs w:val="22"/>
              </w:rPr>
              <w:lastRenderedPageBreak/>
              <w:t xml:space="preserve">Strany sa dohodli, že štvornásobné porušenie tej ktorej povinnosti Zhotoviteľa podľa </w:t>
            </w:r>
            <w:proofErr w:type="spellStart"/>
            <w:r w:rsidRPr="006C2974">
              <w:rPr>
                <w:rFonts w:cs="Arial"/>
                <w:szCs w:val="22"/>
              </w:rPr>
              <w:t>písm</w:t>
            </w:r>
            <w:proofErr w:type="spellEnd"/>
            <w:r w:rsidRPr="006C2974">
              <w:rPr>
                <w:rFonts w:cs="Arial"/>
                <w:szCs w:val="22"/>
              </w:rPr>
              <w:t xml:space="preserve"> a/ až h/ podľa tohto </w:t>
            </w:r>
            <w:proofErr w:type="spellStart"/>
            <w:r w:rsidRPr="006C2974">
              <w:rPr>
                <w:rFonts w:cs="Arial"/>
                <w:szCs w:val="22"/>
              </w:rPr>
              <w:t>podčlánku</w:t>
            </w:r>
            <w:proofErr w:type="spellEnd"/>
            <w:r w:rsidRPr="006C2974">
              <w:rPr>
                <w:rFonts w:cs="Arial"/>
                <w:szCs w:val="22"/>
              </w:rPr>
              <w:t xml:space="preserve"> sa považuje za podstatné porušenie Zmluvy, pre ktoré má Objednávateľ právo od Zmluvy odstúpiť.</w:t>
            </w:r>
          </w:p>
          <w:p w14:paraId="54E1225D" w14:textId="77777777" w:rsidR="00C745D2" w:rsidRPr="006C2974" w:rsidRDefault="00C745D2" w:rsidP="0083239F">
            <w:pPr>
              <w:rPr>
                <w:rFonts w:cs="Arial"/>
              </w:rPr>
            </w:pPr>
          </w:p>
          <w:p w14:paraId="5BF038E7" w14:textId="77777777" w:rsidR="00C745D2" w:rsidRDefault="00C745D2" w:rsidP="0083239F">
            <w:pPr>
              <w:jc w:val="both"/>
              <w:rPr>
                <w:rFonts w:cs="Arial"/>
              </w:rPr>
            </w:pPr>
            <w:r w:rsidRPr="006C2974">
              <w:rPr>
                <w:rFonts w:cs="Arial"/>
              </w:rPr>
              <w:t xml:space="preserve">Ďalšie podrobnosti sú uvedené v Požiadavkách Objednávateľa a v Dokumentácii poskytnutej Objednávateľom.“ </w:t>
            </w:r>
          </w:p>
          <w:p w14:paraId="29C3DE12" w14:textId="77777777" w:rsidR="00F74D38" w:rsidRPr="006C2974" w:rsidRDefault="00F74D38" w:rsidP="0083239F">
            <w:pPr>
              <w:jc w:val="both"/>
              <w:rPr>
                <w:rFonts w:cs="Arial"/>
                <w:lang w:eastAsia="sk-SK"/>
              </w:rPr>
            </w:pPr>
          </w:p>
        </w:tc>
      </w:tr>
      <w:tr w:rsidR="00951265" w:rsidRPr="006C2974" w14:paraId="18778426" w14:textId="77777777" w:rsidTr="00F670F8">
        <w:trPr>
          <w:gridAfter w:val="1"/>
          <w:wAfter w:w="687" w:type="dxa"/>
          <w:trHeight w:val="2536"/>
        </w:trPr>
        <w:tc>
          <w:tcPr>
            <w:tcW w:w="1384" w:type="dxa"/>
            <w:gridSpan w:val="2"/>
          </w:tcPr>
          <w:p w14:paraId="433BE750" w14:textId="77777777" w:rsidR="00C745D2" w:rsidRPr="00FE4170" w:rsidRDefault="00C745D2" w:rsidP="0083239F">
            <w:pPr>
              <w:pStyle w:val="NoIndent"/>
              <w:jc w:val="both"/>
              <w:rPr>
                <w:rFonts w:ascii="Arial" w:hAnsi="Arial" w:cs="Arial"/>
                <w:b/>
                <w:color w:val="auto"/>
                <w:szCs w:val="22"/>
              </w:rPr>
            </w:pPr>
            <w:r w:rsidRPr="00250728">
              <w:rPr>
                <w:rFonts w:ascii="Arial" w:hAnsi="Arial" w:cs="Arial"/>
                <w:b/>
                <w:color w:val="auto"/>
                <w:szCs w:val="22"/>
              </w:rPr>
              <w:lastRenderedPageBreak/>
              <w:t xml:space="preserve">Podčlánok </w:t>
            </w:r>
          </w:p>
          <w:p w14:paraId="6C25B11D" w14:textId="77777777" w:rsidR="00C745D2" w:rsidRPr="00FB322C" w:rsidRDefault="00C745D2" w:rsidP="0083239F">
            <w:pPr>
              <w:pStyle w:val="NoIndent"/>
              <w:jc w:val="both"/>
              <w:rPr>
                <w:rFonts w:ascii="Arial" w:hAnsi="Arial" w:cs="Arial"/>
                <w:b/>
                <w:color w:val="auto"/>
              </w:rPr>
            </w:pPr>
            <w:r w:rsidRPr="00FB322C">
              <w:rPr>
                <w:rFonts w:ascii="Arial" w:hAnsi="Arial" w:cs="Arial"/>
                <w:b/>
                <w:color w:val="auto"/>
              </w:rPr>
              <w:t>6.8</w:t>
            </w:r>
          </w:p>
        </w:tc>
        <w:tc>
          <w:tcPr>
            <w:tcW w:w="2472" w:type="dxa"/>
          </w:tcPr>
          <w:p w14:paraId="7D08A98E" w14:textId="77777777" w:rsidR="00C745D2" w:rsidRPr="00A86531" w:rsidRDefault="00C745D2" w:rsidP="0083239F">
            <w:pPr>
              <w:pStyle w:val="NoIndent"/>
              <w:rPr>
                <w:rFonts w:ascii="Arial" w:hAnsi="Arial" w:cs="Arial"/>
                <w:b/>
                <w:color w:val="auto"/>
              </w:rPr>
            </w:pPr>
            <w:r w:rsidRPr="00A86531">
              <w:rPr>
                <w:rFonts w:ascii="Arial" w:hAnsi="Arial" w:cs="Arial"/>
                <w:b/>
                <w:color w:val="auto"/>
              </w:rPr>
              <w:t>Dozor Zhotoviteľa</w:t>
            </w:r>
          </w:p>
        </w:tc>
        <w:tc>
          <w:tcPr>
            <w:tcW w:w="5750" w:type="dxa"/>
            <w:gridSpan w:val="2"/>
          </w:tcPr>
          <w:p w14:paraId="505DAEE3" w14:textId="77777777" w:rsidR="00C745D2" w:rsidRDefault="00C745D2" w:rsidP="0083239F">
            <w:pPr>
              <w:pStyle w:val="NoIndent"/>
              <w:jc w:val="both"/>
              <w:rPr>
                <w:rFonts w:ascii="Arial" w:hAnsi="Arial" w:cs="Arial"/>
                <w:bCs/>
                <w:color w:val="auto"/>
              </w:rPr>
            </w:pPr>
            <w:r w:rsidRPr="00F07B96">
              <w:rPr>
                <w:rFonts w:ascii="Arial" w:hAnsi="Arial" w:cs="Arial"/>
                <w:bCs/>
                <w:color w:val="auto"/>
              </w:rPr>
              <w:t xml:space="preserve">Na konci </w:t>
            </w:r>
            <w:proofErr w:type="spellStart"/>
            <w:r w:rsidRPr="00F07B96">
              <w:rPr>
                <w:rFonts w:ascii="Arial" w:hAnsi="Arial" w:cs="Arial"/>
                <w:bCs/>
                <w:color w:val="auto"/>
              </w:rPr>
              <w:t>podčlánku</w:t>
            </w:r>
            <w:proofErr w:type="spellEnd"/>
            <w:r w:rsidRPr="00F07B96">
              <w:rPr>
                <w:rFonts w:ascii="Arial" w:hAnsi="Arial" w:cs="Arial"/>
                <w:bCs/>
                <w:color w:val="auto"/>
              </w:rPr>
              <w:t xml:space="preserve"> vložte nasledujúci odsek:</w:t>
            </w:r>
          </w:p>
          <w:p w14:paraId="350B0F82" w14:textId="77777777" w:rsidR="00F74D38" w:rsidRPr="00F74D38" w:rsidRDefault="00F74D38" w:rsidP="00804715"/>
          <w:p w14:paraId="045ECE4A" w14:textId="77777777" w:rsidR="00C745D2" w:rsidRPr="00742FB8" w:rsidRDefault="00C745D2" w:rsidP="0083239F">
            <w:pPr>
              <w:pStyle w:val="NoIndent"/>
              <w:jc w:val="both"/>
              <w:rPr>
                <w:rFonts w:ascii="Arial" w:hAnsi="Arial" w:cs="Arial"/>
                <w:bCs/>
                <w:color w:val="auto"/>
              </w:rPr>
            </w:pPr>
            <w:r w:rsidRPr="00742FB8">
              <w:rPr>
                <w:rFonts w:ascii="Arial" w:hAnsi="Arial" w:cs="Arial"/>
                <w:color w:val="auto"/>
              </w:rPr>
              <w:t>„</w:t>
            </w:r>
            <w:r w:rsidRPr="00742FB8">
              <w:rPr>
                <w:rFonts w:ascii="Arial" w:hAnsi="Arial" w:cs="Arial"/>
                <w:bCs/>
                <w:color w:val="auto"/>
              </w:rPr>
              <w:t xml:space="preserve">Primeraná časť dozoru Zhotoviteľa musí mať pracovnú znalosť (ústnu i písomnú) slovenského jazyka,  v opačnom prípade Zhotoviteľ je povinný zabezpečiť na Stavenisku dostatočný počet spôsobilých tlmočníkov v zmysle zákona č. 382/2004 </w:t>
            </w:r>
            <w:proofErr w:type="spellStart"/>
            <w:r w:rsidRPr="00742FB8">
              <w:rPr>
                <w:rFonts w:ascii="Arial" w:hAnsi="Arial" w:cs="Arial"/>
                <w:bCs/>
                <w:color w:val="auto"/>
              </w:rPr>
              <w:t>Z.z</w:t>
            </w:r>
            <w:proofErr w:type="spellEnd"/>
            <w:r w:rsidRPr="00742FB8">
              <w:rPr>
                <w:rFonts w:ascii="Arial" w:hAnsi="Arial" w:cs="Arial"/>
                <w:bCs/>
                <w:color w:val="auto"/>
              </w:rPr>
              <w:t>. o znalcoch, tlmočníkoch a prekladateľoch v znení neskorších predpisov počas celej pracovnej doby.“</w:t>
            </w:r>
          </w:p>
          <w:p w14:paraId="441C9B1D" w14:textId="77777777" w:rsidR="00C745D2" w:rsidRPr="00742FB8" w:rsidRDefault="00C745D2" w:rsidP="0083239F">
            <w:pPr>
              <w:pStyle w:val="NoIndent"/>
              <w:jc w:val="both"/>
              <w:rPr>
                <w:rFonts w:ascii="Arial" w:hAnsi="Arial" w:cs="Arial"/>
                <w:color w:val="auto"/>
              </w:rPr>
            </w:pPr>
          </w:p>
        </w:tc>
      </w:tr>
      <w:tr w:rsidR="00951265" w:rsidRPr="006C2974" w14:paraId="624EA1D9" w14:textId="77777777" w:rsidTr="00F670F8">
        <w:trPr>
          <w:gridAfter w:val="1"/>
          <w:wAfter w:w="687" w:type="dxa"/>
          <w:trHeight w:val="747"/>
        </w:trPr>
        <w:tc>
          <w:tcPr>
            <w:tcW w:w="1384" w:type="dxa"/>
            <w:gridSpan w:val="2"/>
          </w:tcPr>
          <w:p w14:paraId="3C156CC3" w14:textId="77777777" w:rsidR="00C745D2" w:rsidRPr="00FE4170" w:rsidRDefault="00C745D2" w:rsidP="0083239F">
            <w:pPr>
              <w:pStyle w:val="NoIndent"/>
              <w:jc w:val="both"/>
              <w:rPr>
                <w:rFonts w:ascii="Arial" w:hAnsi="Arial" w:cs="Arial"/>
                <w:b/>
                <w:color w:val="auto"/>
                <w:szCs w:val="22"/>
              </w:rPr>
            </w:pPr>
            <w:r w:rsidRPr="00250728">
              <w:rPr>
                <w:rFonts w:ascii="Arial" w:hAnsi="Arial" w:cs="Arial"/>
                <w:b/>
                <w:color w:val="auto"/>
                <w:szCs w:val="22"/>
              </w:rPr>
              <w:t xml:space="preserve">Podčlánok </w:t>
            </w:r>
          </w:p>
          <w:p w14:paraId="1CFA4F35"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szCs w:val="22"/>
              </w:rPr>
              <w:t>6.9</w:t>
            </w:r>
          </w:p>
        </w:tc>
        <w:tc>
          <w:tcPr>
            <w:tcW w:w="2472" w:type="dxa"/>
          </w:tcPr>
          <w:p w14:paraId="49BD59FA" w14:textId="77777777" w:rsidR="00C745D2" w:rsidRPr="00A86531" w:rsidRDefault="00C745D2" w:rsidP="0083239F">
            <w:pPr>
              <w:pStyle w:val="NoIndent"/>
              <w:rPr>
                <w:rFonts w:ascii="Arial" w:hAnsi="Arial" w:cs="Arial"/>
                <w:b/>
                <w:color w:val="auto"/>
              </w:rPr>
            </w:pPr>
            <w:r w:rsidRPr="00A86531">
              <w:rPr>
                <w:rFonts w:ascii="Arial" w:hAnsi="Arial" w:cs="Arial"/>
                <w:b/>
                <w:color w:val="auto"/>
              </w:rPr>
              <w:t>Personál Zhotoviteľa</w:t>
            </w:r>
          </w:p>
        </w:tc>
        <w:tc>
          <w:tcPr>
            <w:tcW w:w="5750" w:type="dxa"/>
            <w:gridSpan w:val="2"/>
          </w:tcPr>
          <w:p w14:paraId="0031AEBB" w14:textId="77777777" w:rsidR="00C745D2" w:rsidRDefault="00C745D2" w:rsidP="0083239F">
            <w:pPr>
              <w:pStyle w:val="NoIndent"/>
              <w:jc w:val="both"/>
              <w:rPr>
                <w:rFonts w:ascii="Arial" w:hAnsi="Arial" w:cs="Arial"/>
                <w:bCs/>
                <w:color w:val="auto"/>
              </w:rPr>
            </w:pPr>
            <w:r w:rsidRPr="00F07B96">
              <w:rPr>
                <w:rFonts w:ascii="Arial" w:hAnsi="Arial" w:cs="Arial"/>
                <w:bCs/>
                <w:color w:val="auto"/>
              </w:rPr>
              <w:t xml:space="preserve">Na konci </w:t>
            </w:r>
            <w:proofErr w:type="spellStart"/>
            <w:r w:rsidRPr="00F07B96">
              <w:rPr>
                <w:rFonts w:ascii="Arial" w:hAnsi="Arial" w:cs="Arial"/>
                <w:bCs/>
                <w:color w:val="auto"/>
              </w:rPr>
              <w:t>podčlánku</w:t>
            </w:r>
            <w:proofErr w:type="spellEnd"/>
            <w:r w:rsidRPr="00F07B96">
              <w:rPr>
                <w:rFonts w:ascii="Arial" w:hAnsi="Arial" w:cs="Arial"/>
                <w:bCs/>
                <w:color w:val="auto"/>
              </w:rPr>
              <w:t xml:space="preserve"> vložte : </w:t>
            </w:r>
          </w:p>
          <w:p w14:paraId="0D08E66C" w14:textId="77777777" w:rsidR="00F74D38" w:rsidRPr="00F74D38" w:rsidRDefault="00F74D38" w:rsidP="00804715"/>
          <w:p w14:paraId="63CF40FF" w14:textId="77777777" w:rsidR="005665F5" w:rsidRPr="005665F5" w:rsidRDefault="005665F5" w:rsidP="005665F5">
            <w:pPr>
              <w:pStyle w:val="NoIndent"/>
              <w:jc w:val="both"/>
              <w:rPr>
                <w:rFonts w:ascii="Arial" w:hAnsi="Arial" w:cs="Arial"/>
                <w:bCs/>
                <w:color w:val="auto"/>
              </w:rPr>
            </w:pPr>
            <w:r w:rsidRPr="005665F5">
              <w:rPr>
                <w:rFonts w:ascii="Arial" w:hAnsi="Arial" w:cs="Arial"/>
                <w:bCs/>
                <w:color w:val="auto"/>
              </w:rPr>
              <w:t>„Zhotoviteľ sa zaväzuje vyhotoviť a dokončiť Dielo prostredníctvom tých osôb, kľúčových odborníkov, ktorými podľa Zákona o verejnom obstarávaní preukazoval splnenie podmienok účasti. Zhotoviteľ je oprávnený zmeniť kľúčových odborníkov na stavbe len postupom v súlade so Zmluvou, t.j. písomným dodatkom k tejto Zmluve.</w:t>
            </w:r>
          </w:p>
          <w:p w14:paraId="20FD732B" w14:textId="77777777" w:rsidR="005665F5" w:rsidRPr="005665F5" w:rsidRDefault="005665F5" w:rsidP="005665F5">
            <w:pPr>
              <w:pStyle w:val="NoIndent"/>
              <w:jc w:val="both"/>
              <w:rPr>
                <w:rFonts w:ascii="Arial" w:hAnsi="Arial" w:cs="Arial"/>
                <w:bCs/>
                <w:color w:val="auto"/>
              </w:rPr>
            </w:pPr>
          </w:p>
          <w:p w14:paraId="36380E1D" w14:textId="77777777" w:rsidR="005665F5" w:rsidRPr="005665F5" w:rsidRDefault="005665F5" w:rsidP="005665F5">
            <w:pPr>
              <w:pStyle w:val="NoIndent"/>
              <w:jc w:val="both"/>
              <w:rPr>
                <w:rFonts w:ascii="Arial" w:hAnsi="Arial" w:cs="Arial"/>
                <w:bCs/>
                <w:color w:val="auto"/>
              </w:rPr>
            </w:pPr>
            <w:r w:rsidRPr="005665F5">
              <w:rPr>
                <w:rFonts w:ascii="Arial" w:hAnsi="Arial" w:cs="Arial"/>
                <w:bCs/>
                <w:color w:val="auto"/>
              </w:rPr>
              <w:t xml:space="preserve">Každý navrhovaný kľúčový odborník, musí byť vopred písomne schválený Objednávateľom v súlade s týmto </w:t>
            </w:r>
            <w:proofErr w:type="spellStart"/>
            <w:r w:rsidRPr="005665F5">
              <w:rPr>
                <w:rFonts w:ascii="Arial" w:hAnsi="Arial" w:cs="Arial"/>
                <w:bCs/>
                <w:color w:val="auto"/>
              </w:rPr>
              <w:t>podčlánkom</w:t>
            </w:r>
            <w:proofErr w:type="spellEnd"/>
            <w:r w:rsidRPr="005665F5">
              <w:rPr>
                <w:rFonts w:ascii="Arial" w:hAnsi="Arial" w:cs="Arial"/>
                <w:bCs/>
                <w:color w:val="auto"/>
              </w:rPr>
              <w:t xml:space="preserve">. Kľúčový odborník  je oprávnený začať vykonávať práce na Stavenisku až po jeho  písomnom schválení Objednávateľom. Zhotoviteľ je povinný spolu s návrhom kľúčového odborníka, predložiť Objednávateľovi doklady preukazujúce splnenie minimálnej požadovanej úrovne podľa </w:t>
            </w:r>
            <w:proofErr w:type="spellStart"/>
            <w:r w:rsidRPr="005665F5">
              <w:rPr>
                <w:rFonts w:ascii="Arial" w:hAnsi="Arial" w:cs="Arial"/>
                <w:bCs/>
                <w:color w:val="auto"/>
              </w:rPr>
              <w:t>ust</w:t>
            </w:r>
            <w:proofErr w:type="spellEnd"/>
            <w:r w:rsidRPr="005665F5">
              <w:rPr>
                <w:rFonts w:ascii="Arial" w:hAnsi="Arial" w:cs="Arial"/>
                <w:bCs/>
                <w:color w:val="auto"/>
              </w:rPr>
              <w:t>. § 34 ods. 1 písm. g) Zákona o verejnom obstarávaní, tak aby navrhovaný kľúčový odborník spĺňal identické podmienky ako nahradzovaný kľúčový odborník. V prípade, že navrhovaný kľúčový odborník spĺňa uvedené podmienky, Objednávateľ ho  schváli, v opačnom prípade ho zamietne.</w:t>
            </w:r>
          </w:p>
          <w:p w14:paraId="1F82520B" w14:textId="77777777" w:rsidR="005665F5" w:rsidRPr="005665F5" w:rsidRDefault="005665F5" w:rsidP="005665F5">
            <w:pPr>
              <w:pStyle w:val="NoIndent"/>
              <w:jc w:val="both"/>
              <w:rPr>
                <w:rFonts w:ascii="Arial" w:hAnsi="Arial" w:cs="Arial"/>
                <w:bCs/>
                <w:color w:val="auto"/>
              </w:rPr>
            </w:pPr>
          </w:p>
          <w:p w14:paraId="4614ACC5" w14:textId="77777777" w:rsidR="00C745D2" w:rsidRDefault="005665F5" w:rsidP="005665F5">
            <w:pPr>
              <w:pStyle w:val="NoIndent"/>
              <w:jc w:val="both"/>
              <w:rPr>
                <w:rFonts w:ascii="Arial" w:hAnsi="Arial" w:cs="Arial"/>
                <w:bCs/>
                <w:color w:val="auto"/>
              </w:rPr>
            </w:pPr>
            <w:r w:rsidRPr="005665F5">
              <w:rPr>
                <w:rFonts w:ascii="Arial" w:hAnsi="Arial" w:cs="Arial"/>
                <w:bCs/>
                <w:color w:val="auto"/>
              </w:rPr>
              <w:t>V prípade ak Zhotoviteľ zmení kľúčového odborníka na stavbe v rozpore s touto Zmluvou, Objednávateľovi vzniká nárok na zaplatenie zmluvnej pokuty vo výške 5  000,- EUR (slovom: päťtisíc EUR) za porušenie tejto povinnosti. V prípade opätovného porušenia tejto povinnosti zo strany Zhotoviteľa, vzniká Objednávateľovi nárok na zaplatenie zmluvnej pokuty, a to vo výške 10 000,- EUR (slovom: desaťtisíc EUR) za každé ďalšie porušenie tejto povinnosti.</w:t>
            </w:r>
          </w:p>
          <w:p w14:paraId="3A3576C3" w14:textId="77777777" w:rsidR="005665F5" w:rsidRDefault="005665F5" w:rsidP="005665F5">
            <w:pPr>
              <w:jc w:val="both"/>
            </w:pPr>
          </w:p>
          <w:p w14:paraId="5A6373FE" w14:textId="77777777" w:rsidR="005665F5" w:rsidRDefault="005665F5" w:rsidP="005665F5">
            <w:pPr>
              <w:jc w:val="both"/>
            </w:pPr>
            <w:r>
              <w:lastRenderedPageBreak/>
              <w:t xml:space="preserve">Zaplatením zmluvnej pokuty sa nezbavuje Zhotoviteľ povinnosti postupovať pri výmene kľúčových odborníkov na stavbe v súlade s týmto </w:t>
            </w:r>
            <w:proofErr w:type="spellStart"/>
            <w:r>
              <w:t>podčlánkom</w:t>
            </w:r>
            <w:proofErr w:type="spellEnd"/>
            <w:r>
              <w:t xml:space="preserve">. </w:t>
            </w:r>
          </w:p>
          <w:p w14:paraId="3465C93E" w14:textId="77777777" w:rsidR="005665F5" w:rsidRDefault="005665F5" w:rsidP="005665F5">
            <w:pPr>
              <w:jc w:val="both"/>
            </w:pPr>
          </w:p>
          <w:p w14:paraId="3FE60D90" w14:textId="77777777" w:rsidR="005665F5" w:rsidRDefault="005665F5" w:rsidP="005665F5">
            <w:pPr>
              <w:jc w:val="both"/>
            </w:pPr>
            <w:r>
              <w:t>Zmluvná pokuta sa bude uhrádzať na základe penalizačnej faktúry vyhotovenej Objednávateľom a doporučene doručenej do sídla Zhotoviteľa. Lehota splatnosti tejto faktúry je 30 dní odo dňa jej doporučeného doručenia do sídla Zhotoviteľa.</w:t>
            </w:r>
          </w:p>
          <w:p w14:paraId="77A3366F" w14:textId="77777777" w:rsidR="005665F5" w:rsidRDefault="005665F5" w:rsidP="005665F5">
            <w:pPr>
              <w:jc w:val="both"/>
            </w:pPr>
          </w:p>
          <w:p w14:paraId="2C3C09C6" w14:textId="77777777" w:rsidR="005665F5" w:rsidRDefault="005665F5" w:rsidP="005665F5">
            <w:pPr>
              <w:jc w:val="both"/>
            </w:pPr>
            <w:r>
              <w:t>V prípade, ak Zhotoviteľ preukazoval splnenie podmienok účasti podľa § 33 Zákona o verejnom obstarávaní inou osobou, je povinný pri plnení Zmluvy skutočne používať zdroje osoby, ktorej postavenie využil na preukázanie finančného a ekonomického postavenia. V prípade, ak Zhotoviteľ preukazoval splnenie podmienok účasti podľa § 34 Zákona o verejnom obstarávaní inou osobou, je povinný pri plnení Zmluvy skutočne používať kapacity osoby, ktorej spôsobilosť využíva na preukázanie technickej spôsobilosti alebo odbornej spôsobilosti“.</w:t>
            </w:r>
          </w:p>
          <w:p w14:paraId="19335B9F" w14:textId="00432DAE" w:rsidR="005665F5" w:rsidRPr="005665F5" w:rsidRDefault="005665F5" w:rsidP="005665F5">
            <w:pPr>
              <w:jc w:val="both"/>
            </w:pPr>
          </w:p>
        </w:tc>
      </w:tr>
      <w:tr w:rsidR="00951265" w:rsidRPr="006C2974" w14:paraId="3038C575" w14:textId="77777777" w:rsidTr="00F670F8">
        <w:trPr>
          <w:gridAfter w:val="1"/>
          <w:wAfter w:w="687" w:type="dxa"/>
        </w:trPr>
        <w:tc>
          <w:tcPr>
            <w:tcW w:w="1384" w:type="dxa"/>
            <w:gridSpan w:val="2"/>
          </w:tcPr>
          <w:p w14:paraId="7DA3FFC8" w14:textId="77777777" w:rsidR="00C745D2" w:rsidRPr="00FE4170" w:rsidRDefault="00C745D2" w:rsidP="0083239F">
            <w:pPr>
              <w:pStyle w:val="NoIndent"/>
              <w:jc w:val="both"/>
              <w:rPr>
                <w:rFonts w:ascii="Arial" w:hAnsi="Arial" w:cs="Arial"/>
                <w:b/>
                <w:color w:val="auto"/>
                <w:szCs w:val="22"/>
              </w:rPr>
            </w:pPr>
            <w:r w:rsidRPr="00250728">
              <w:rPr>
                <w:rFonts w:ascii="Arial" w:hAnsi="Arial" w:cs="Arial"/>
                <w:b/>
                <w:color w:val="auto"/>
                <w:szCs w:val="22"/>
              </w:rPr>
              <w:lastRenderedPageBreak/>
              <w:t xml:space="preserve">Podčlánok </w:t>
            </w:r>
          </w:p>
          <w:p w14:paraId="1798A8D3"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szCs w:val="22"/>
              </w:rPr>
              <w:t>6.10</w:t>
            </w:r>
          </w:p>
        </w:tc>
        <w:tc>
          <w:tcPr>
            <w:tcW w:w="2472" w:type="dxa"/>
          </w:tcPr>
          <w:p w14:paraId="56916238" w14:textId="77777777" w:rsidR="00C745D2" w:rsidRPr="00A86531" w:rsidRDefault="00C745D2" w:rsidP="0083239F">
            <w:pPr>
              <w:pStyle w:val="NoIndent"/>
              <w:rPr>
                <w:rFonts w:ascii="Arial" w:hAnsi="Arial" w:cs="Arial"/>
                <w:b/>
                <w:color w:val="auto"/>
              </w:rPr>
            </w:pPr>
            <w:r w:rsidRPr="00A86531">
              <w:rPr>
                <w:rFonts w:ascii="Arial" w:hAnsi="Arial" w:cs="Arial"/>
                <w:b/>
                <w:color w:val="auto"/>
              </w:rPr>
              <w:t>Záznamy  o Personáli a Zariadení Zhotoviteľa</w:t>
            </w:r>
          </w:p>
        </w:tc>
        <w:tc>
          <w:tcPr>
            <w:tcW w:w="5750" w:type="dxa"/>
            <w:gridSpan w:val="2"/>
          </w:tcPr>
          <w:p w14:paraId="2271E7B2" w14:textId="77777777" w:rsidR="00C745D2" w:rsidRPr="00742FB8" w:rsidRDefault="00C745D2" w:rsidP="0083239F">
            <w:pPr>
              <w:pStyle w:val="NoIndent"/>
              <w:widowControl w:val="0"/>
              <w:tabs>
                <w:tab w:val="left" w:pos="567"/>
                <w:tab w:val="left" w:pos="1134"/>
                <w:tab w:val="left" w:pos="1701"/>
                <w:tab w:val="left" w:pos="2268"/>
                <w:tab w:val="left" w:pos="2835"/>
                <w:tab w:val="left" w:pos="3402"/>
                <w:tab w:val="center" w:pos="4320"/>
                <w:tab w:val="left" w:pos="8505"/>
                <w:tab w:val="right" w:pos="8640"/>
              </w:tabs>
              <w:jc w:val="both"/>
              <w:rPr>
                <w:rFonts w:ascii="Arial" w:hAnsi="Arial" w:cs="Arial"/>
                <w:color w:val="auto"/>
                <w:szCs w:val="22"/>
                <w:lang w:eastAsia="sk-SK"/>
              </w:rPr>
            </w:pPr>
            <w:r w:rsidRPr="00F07B96">
              <w:rPr>
                <w:rFonts w:ascii="Arial" w:hAnsi="Arial" w:cs="Arial"/>
                <w:color w:val="auto"/>
                <w:szCs w:val="22"/>
                <w:lang w:eastAsia="sk-SK"/>
              </w:rPr>
              <w:t>Odstrá</w:t>
            </w:r>
            <w:r w:rsidRPr="00742FB8">
              <w:rPr>
                <w:rFonts w:ascii="Arial" w:hAnsi="Arial" w:cs="Arial"/>
                <w:color w:val="auto"/>
                <w:szCs w:val="22"/>
                <w:lang w:eastAsia="sk-SK"/>
              </w:rPr>
              <w:t xml:space="preserve">ňte celý text </w:t>
            </w:r>
            <w:proofErr w:type="spellStart"/>
            <w:r w:rsidRPr="00742FB8">
              <w:rPr>
                <w:rFonts w:ascii="Arial" w:hAnsi="Arial" w:cs="Arial"/>
                <w:color w:val="auto"/>
                <w:szCs w:val="22"/>
                <w:lang w:eastAsia="sk-SK"/>
              </w:rPr>
              <w:t>podčlánku</w:t>
            </w:r>
            <w:proofErr w:type="spellEnd"/>
            <w:r w:rsidRPr="00742FB8">
              <w:rPr>
                <w:rFonts w:ascii="Arial" w:hAnsi="Arial" w:cs="Arial"/>
                <w:color w:val="auto"/>
                <w:szCs w:val="22"/>
                <w:lang w:eastAsia="sk-SK"/>
              </w:rPr>
              <w:t xml:space="preserve"> a </w:t>
            </w:r>
            <w:proofErr w:type="spellStart"/>
            <w:r w:rsidRPr="00742FB8">
              <w:rPr>
                <w:rFonts w:ascii="Arial" w:hAnsi="Arial" w:cs="Arial"/>
                <w:color w:val="auto"/>
                <w:szCs w:val="22"/>
                <w:lang w:eastAsia="sk-SK"/>
              </w:rPr>
              <w:t>nahraďťe</w:t>
            </w:r>
            <w:proofErr w:type="spellEnd"/>
            <w:r w:rsidRPr="00742FB8">
              <w:rPr>
                <w:rFonts w:ascii="Arial" w:hAnsi="Arial" w:cs="Arial"/>
                <w:color w:val="auto"/>
                <w:szCs w:val="22"/>
                <w:lang w:eastAsia="sk-SK"/>
              </w:rPr>
              <w:t xml:space="preserve"> ho nasledovným textom: </w:t>
            </w:r>
          </w:p>
          <w:p w14:paraId="06D259FB" w14:textId="77777777" w:rsidR="00C745D2" w:rsidRPr="00742FB8" w:rsidRDefault="00C745D2" w:rsidP="0083239F">
            <w:pPr>
              <w:rPr>
                <w:rFonts w:cs="Arial"/>
                <w:lang w:eastAsia="sk-SK"/>
              </w:rPr>
            </w:pPr>
          </w:p>
          <w:p w14:paraId="4ED29C25" w14:textId="77777777" w:rsidR="00C745D2" w:rsidRPr="00742FB8" w:rsidRDefault="00C745D2" w:rsidP="0083239F">
            <w:pPr>
              <w:jc w:val="both"/>
              <w:rPr>
                <w:rFonts w:cs="Arial"/>
                <w:szCs w:val="22"/>
              </w:rPr>
            </w:pPr>
            <w:r w:rsidRPr="00742FB8">
              <w:rPr>
                <w:rFonts w:cs="Arial"/>
              </w:rPr>
              <w:t xml:space="preserve">„Zhotoviteľ je povinný 28 dní pred dátumom začatia stavebných prác na konkrétnom objekte predložiť Stavebnotechnickému dozoru „Zoznam všetkých fyzických osôb - podnikateľov a právnických osôb, ktorí budú vykonávať práce na príslušnom objekte v štruktúre podľa jednotlivých objektov </w:t>
            </w:r>
            <w:r w:rsidRPr="00742FB8">
              <w:rPr>
                <w:rFonts w:cs="Arial"/>
                <w:szCs w:val="22"/>
              </w:rPr>
              <w:t xml:space="preserve">vrátane rámcového popisu rozsahu ich činností. </w:t>
            </w:r>
          </w:p>
          <w:p w14:paraId="00BD067F" w14:textId="77777777" w:rsidR="00C745D2" w:rsidRPr="00742FB8" w:rsidRDefault="00C745D2" w:rsidP="0083239F">
            <w:pPr>
              <w:jc w:val="both"/>
              <w:rPr>
                <w:rFonts w:cs="Arial"/>
                <w:szCs w:val="22"/>
              </w:rPr>
            </w:pPr>
          </w:p>
          <w:p w14:paraId="6EAEDB73" w14:textId="77777777" w:rsidR="00C745D2" w:rsidRPr="0074407A" w:rsidRDefault="00C745D2" w:rsidP="0083239F">
            <w:pPr>
              <w:jc w:val="both"/>
              <w:rPr>
                <w:rFonts w:cs="Arial"/>
              </w:rPr>
            </w:pPr>
            <w:r w:rsidRPr="00742FB8">
              <w:rPr>
                <w:rFonts w:cs="Arial"/>
                <w:szCs w:val="22"/>
              </w:rPr>
              <w:t xml:space="preserve">Následne každý mesiac v rámci </w:t>
            </w:r>
            <w:r w:rsidRPr="00742FB8">
              <w:rPr>
                <w:rFonts w:cs="Arial"/>
              </w:rPr>
              <w:t xml:space="preserve">Správy o postupe prác podľa </w:t>
            </w:r>
            <w:proofErr w:type="spellStart"/>
            <w:r w:rsidRPr="00742FB8">
              <w:rPr>
                <w:rFonts w:cs="Arial"/>
              </w:rPr>
              <w:t>podčlánku</w:t>
            </w:r>
            <w:proofErr w:type="spellEnd"/>
            <w:r w:rsidRPr="00742FB8">
              <w:rPr>
                <w:rFonts w:cs="Arial"/>
              </w:rPr>
              <w:t xml:space="preserve"> 4.21 (</w:t>
            </w:r>
            <w:r w:rsidRPr="005B0752">
              <w:rPr>
                <w:rFonts w:cs="Arial"/>
                <w:i/>
              </w:rPr>
              <w:t xml:space="preserve">Správy o postupe prác) </w:t>
            </w:r>
            <w:r w:rsidRPr="005B0752">
              <w:rPr>
                <w:rFonts w:cs="Arial"/>
              </w:rPr>
              <w:t>je</w:t>
            </w:r>
            <w:r w:rsidRPr="00E64C36">
              <w:rPr>
                <w:rFonts w:cs="Arial"/>
                <w:i/>
              </w:rPr>
              <w:t xml:space="preserve"> </w:t>
            </w:r>
            <w:r w:rsidRPr="00566FC4">
              <w:rPr>
                <w:rFonts w:cs="Arial"/>
              </w:rPr>
              <w:t>Zhotoviteľ povinný predložiť Stavebnotechnickému dozoru</w:t>
            </w:r>
            <w:r w:rsidRPr="0074407A">
              <w:rPr>
                <w:rFonts w:cs="Arial"/>
              </w:rPr>
              <w:t xml:space="preserve"> nasledovné údaje :</w:t>
            </w:r>
          </w:p>
          <w:p w14:paraId="4525B627" w14:textId="77777777" w:rsidR="00C745D2" w:rsidRPr="000A1C4B" w:rsidRDefault="00C745D2" w:rsidP="0083239F">
            <w:pPr>
              <w:jc w:val="both"/>
              <w:rPr>
                <w:rFonts w:cs="Arial"/>
              </w:rPr>
            </w:pPr>
          </w:p>
          <w:p w14:paraId="52C9C06C" w14:textId="77777777" w:rsidR="00C745D2" w:rsidRPr="00723969" w:rsidRDefault="00C745D2" w:rsidP="0083239F">
            <w:pPr>
              <w:pStyle w:val="Odsekzoznamu"/>
              <w:numPr>
                <w:ilvl w:val="0"/>
                <w:numId w:val="44"/>
              </w:numPr>
              <w:spacing w:after="0" w:line="240" w:lineRule="auto"/>
              <w:jc w:val="both"/>
              <w:rPr>
                <w:rFonts w:ascii="Arial" w:hAnsi="Arial" w:cs="Arial"/>
              </w:rPr>
            </w:pPr>
            <w:r w:rsidRPr="00D91C1B">
              <w:rPr>
                <w:rFonts w:ascii="Arial" w:hAnsi="Arial" w:cs="Arial"/>
              </w:rPr>
              <w:t xml:space="preserve">zoznam </w:t>
            </w:r>
            <w:proofErr w:type="spellStart"/>
            <w:r w:rsidRPr="00D91C1B">
              <w:rPr>
                <w:rFonts w:ascii="Arial" w:hAnsi="Arial" w:cs="Arial"/>
              </w:rPr>
              <w:t>všetký</w:t>
            </w:r>
            <w:proofErr w:type="spellEnd"/>
            <w:r w:rsidRPr="00D91C1B">
              <w:rPr>
                <w:rFonts w:ascii="Arial" w:hAnsi="Arial" w:cs="Arial"/>
              </w:rPr>
              <w:t xml:space="preserve"> fyzických osôb</w:t>
            </w:r>
            <w:r w:rsidR="00453B6A" w:rsidRPr="00D91C1B">
              <w:rPr>
                <w:rFonts w:ascii="Arial" w:hAnsi="Arial" w:cs="Arial"/>
              </w:rPr>
              <w:t xml:space="preserve"> </w:t>
            </w:r>
            <w:r w:rsidRPr="00723969">
              <w:rPr>
                <w:rFonts w:ascii="Arial" w:hAnsi="Arial" w:cs="Arial"/>
              </w:rPr>
              <w:t>- podnikateľov a právnických osôb, ktorí vykonávali práce na príslušnom objekte v štruktúre podľa jednotlivých objektov vrátane rámcového popisu rozsahu ich činností,</w:t>
            </w:r>
          </w:p>
          <w:p w14:paraId="20E7C94D" w14:textId="77777777" w:rsidR="00C745D2" w:rsidRDefault="00C745D2" w:rsidP="0083239F">
            <w:pPr>
              <w:pStyle w:val="Odsekzoznamu"/>
              <w:numPr>
                <w:ilvl w:val="0"/>
                <w:numId w:val="44"/>
              </w:numPr>
              <w:spacing w:after="0" w:line="240" w:lineRule="auto"/>
              <w:jc w:val="both"/>
              <w:rPr>
                <w:rFonts w:ascii="Arial" w:hAnsi="Arial" w:cs="Arial"/>
              </w:rPr>
            </w:pPr>
            <w:r w:rsidRPr="00723969">
              <w:rPr>
                <w:rFonts w:ascii="Arial" w:hAnsi="Arial" w:cs="Arial"/>
              </w:rPr>
              <w:t>údaje o počte každého z typov Zariadeni</w:t>
            </w:r>
            <w:r w:rsidRPr="001A0DDF">
              <w:rPr>
                <w:rFonts w:ascii="Arial" w:hAnsi="Arial" w:cs="Arial"/>
              </w:rPr>
              <w:t>a Zhotoviteľa  na Stavenisku</w:t>
            </w:r>
            <w:r w:rsidR="00453B6A" w:rsidRPr="00C96E7C">
              <w:rPr>
                <w:rFonts w:ascii="Arial" w:hAnsi="Arial" w:cs="Arial"/>
              </w:rPr>
              <w:t>.</w:t>
            </w:r>
          </w:p>
          <w:p w14:paraId="77224F2F" w14:textId="77777777" w:rsidR="002F23C1" w:rsidRPr="00485C05" w:rsidRDefault="002F23C1" w:rsidP="00804715">
            <w:pPr>
              <w:pStyle w:val="Odsekzoznamu"/>
              <w:spacing w:after="0" w:line="240" w:lineRule="auto"/>
              <w:jc w:val="both"/>
              <w:rPr>
                <w:rFonts w:ascii="Arial" w:hAnsi="Arial" w:cs="Arial"/>
              </w:rPr>
            </w:pPr>
          </w:p>
          <w:p w14:paraId="7A44B176" w14:textId="77777777" w:rsidR="00C745D2" w:rsidRPr="00DB07C1" w:rsidRDefault="00C745D2" w:rsidP="0083239F">
            <w:pPr>
              <w:pStyle w:val="NoIndent"/>
              <w:jc w:val="both"/>
              <w:rPr>
                <w:rFonts w:ascii="Arial" w:hAnsi="Arial" w:cs="Arial"/>
                <w:color w:val="auto"/>
              </w:rPr>
            </w:pPr>
            <w:r w:rsidRPr="00DF409D">
              <w:rPr>
                <w:rFonts w:ascii="Arial" w:hAnsi="Arial" w:cs="Arial"/>
                <w:color w:val="auto"/>
              </w:rPr>
              <w:t xml:space="preserve">V prípade, ak Zhotoviteľ nepredloží zoznam alebo údaje podľa tohto </w:t>
            </w:r>
            <w:proofErr w:type="spellStart"/>
            <w:r w:rsidRPr="00DF409D">
              <w:rPr>
                <w:rFonts w:ascii="Arial" w:hAnsi="Arial" w:cs="Arial"/>
                <w:color w:val="auto"/>
              </w:rPr>
              <w:t>podčlánku</w:t>
            </w:r>
            <w:proofErr w:type="spellEnd"/>
            <w:r w:rsidRPr="00DF409D">
              <w:rPr>
                <w:rFonts w:ascii="Arial" w:hAnsi="Arial" w:cs="Arial"/>
                <w:color w:val="auto"/>
              </w:rPr>
              <w:t>, vzniká Objednávateľovi nárok na zaplatenie zmluvnej pokuty vo výške 1</w:t>
            </w:r>
            <w:r w:rsidR="00BB6D0B" w:rsidRPr="00DF409D">
              <w:rPr>
                <w:rFonts w:ascii="Arial" w:hAnsi="Arial" w:cs="Arial"/>
                <w:color w:val="auto"/>
              </w:rPr>
              <w:t xml:space="preserve"> </w:t>
            </w:r>
            <w:r w:rsidRPr="00DF409D">
              <w:rPr>
                <w:rFonts w:ascii="Arial" w:hAnsi="Arial" w:cs="Arial"/>
                <w:color w:val="auto"/>
              </w:rPr>
              <w:t xml:space="preserve">500,- EUR (slovom tisícpäťsto </w:t>
            </w:r>
            <w:r w:rsidR="00BB6D0B" w:rsidRPr="00DF409D">
              <w:rPr>
                <w:rFonts w:ascii="Arial" w:hAnsi="Arial" w:cs="Arial"/>
                <w:color w:val="auto"/>
              </w:rPr>
              <w:t>eur</w:t>
            </w:r>
            <w:r w:rsidRPr="00DF409D">
              <w:rPr>
                <w:rFonts w:ascii="Arial" w:hAnsi="Arial" w:cs="Arial"/>
                <w:color w:val="auto"/>
              </w:rPr>
              <w:t xml:space="preserve">) za každé porušenie tejto povinnosti. </w:t>
            </w:r>
            <w:r w:rsidRPr="00DF409D">
              <w:rPr>
                <w:rFonts w:ascii="Arial" w:hAnsi="Arial" w:cs="Arial"/>
                <w:bCs/>
                <w:color w:val="auto"/>
                <w:szCs w:val="22"/>
              </w:rPr>
              <w:t xml:space="preserve">Zaplatenie zmluvnej pokuty nemá vplyv na splnenie povinnosti Zhotoviteľa v súlade s týmto </w:t>
            </w:r>
            <w:proofErr w:type="spellStart"/>
            <w:r w:rsidRPr="00DF409D">
              <w:rPr>
                <w:rFonts w:ascii="Arial" w:hAnsi="Arial" w:cs="Arial"/>
                <w:bCs/>
                <w:color w:val="auto"/>
                <w:szCs w:val="22"/>
              </w:rPr>
              <w:t>podčlánkom</w:t>
            </w:r>
            <w:proofErr w:type="spellEnd"/>
            <w:r w:rsidRPr="00DF409D">
              <w:rPr>
                <w:rFonts w:ascii="Arial" w:hAnsi="Arial" w:cs="Arial"/>
                <w:bCs/>
                <w:color w:val="auto"/>
                <w:szCs w:val="22"/>
              </w:rPr>
              <w:t xml:space="preserve">. </w:t>
            </w:r>
            <w:r w:rsidRPr="00896806">
              <w:rPr>
                <w:rFonts w:ascii="Arial" w:hAnsi="Arial" w:cs="Arial"/>
                <w:color w:val="auto"/>
                <w:szCs w:val="22"/>
              </w:rPr>
              <w:t xml:space="preserve">Zmluvná pokuta sa bude uhrádzať na základe penalizačnej faktúry vyhotovenej Objednávateľom a doporučene doručenej do sídla </w:t>
            </w:r>
            <w:r w:rsidRPr="00896806">
              <w:rPr>
                <w:rFonts w:ascii="Arial" w:hAnsi="Arial" w:cs="Arial"/>
                <w:color w:val="auto"/>
                <w:szCs w:val="22"/>
              </w:rPr>
              <w:lastRenderedPageBreak/>
              <w:t>Zhotoviteľa. Lehota splatnosti tejto faktúry je 30 dní odo dňa jej doporučeného doručenia do sídla Zhotoviteľa.</w:t>
            </w:r>
            <w:r w:rsidRPr="00DB07C1">
              <w:rPr>
                <w:rFonts w:ascii="Arial" w:hAnsi="Arial" w:cs="Arial"/>
                <w:color w:val="auto"/>
              </w:rPr>
              <w:t xml:space="preserve"> </w:t>
            </w:r>
          </w:p>
          <w:p w14:paraId="3858F195" w14:textId="77777777" w:rsidR="00C745D2" w:rsidRPr="006C2974" w:rsidRDefault="00C745D2" w:rsidP="0083239F">
            <w:pPr>
              <w:rPr>
                <w:rFonts w:cs="Arial"/>
              </w:rPr>
            </w:pPr>
          </w:p>
          <w:p w14:paraId="4738A264" w14:textId="77777777" w:rsidR="00C745D2" w:rsidRPr="006C2974" w:rsidRDefault="00C745D2" w:rsidP="0083239F">
            <w:pPr>
              <w:pStyle w:val="NoIndent"/>
              <w:jc w:val="both"/>
              <w:rPr>
                <w:rFonts w:ascii="Arial" w:hAnsi="Arial" w:cs="Arial"/>
                <w:color w:val="auto"/>
                <w:szCs w:val="22"/>
                <w:lang w:eastAsia="sk-SK"/>
              </w:rPr>
            </w:pPr>
            <w:r w:rsidRPr="006C2974">
              <w:rPr>
                <w:rFonts w:ascii="Arial" w:hAnsi="Arial" w:cs="Arial"/>
                <w:color w:val="auto"/>
                <w:szCs w:val="22"/>
                <w:lang w:eastAsia="sk-SK"/>
              </w:rPr>
              <w:t>V prípade potreby Stavebnotechnický dozor môže požadovať predkladanie podrobných údajov o počte a zložení Zhotoviteľovho personálu a Zariadení, a to denne alebo týždenne v Stavebnom denníku.</w:t>
            </w:r>
            <w:r w:rsidR="00453B6A" w:rsidRPr="006C2974">
              <w:rPr>
                <w:rFonts w:ascii="Arial" w:hAnsi="Arial" w:cs="Arial"/>
                <w:color w:val="auto"/>
                <w:szCs w:val="22"/>
                <w:lang w:eastAsia="sk-SK"/>
              </w:rPr>
              <w:t xml:space="preserve"> </w:t>
            </w:r>
            <w:r w:rsidRPr="006C2974">
              <w:rPr>
                <w:rFonts w:ascii="Arial" w:hAnsi="Arial" w:cs="Arial"/>
                <w:color w:val="auto"/>
                <w:szCs w:val="22"/>
                <w:lang w:eastAsia="sk-SK"/>
              </w:rPr>
              <w:t xml:space="preserve">Tým nie je dotknutá povinnosť Zhotoviteľa podľa </w:t>
            </w:r>
            <w:proofErr w:type="spellStart"/>
            <w:r w:rsidRPr="006C2974">
              <w:rPr>
                <w:rFonts w:ascii="Arial" w:hAnsi="Arial" w:cs="Arial"/>
                <w:color w:val="auto"/>
                <w:szCs w:val="22"/>
                <w:lang w:eastAsia="sk-SK"/>
              </w:rPr>
              <w:t>podčlánku</w:t>
            </w:r>
            <w:proofErr w:type="spellEnd"/>
            <w:r w:rsidRPr="006C2974">
              <w:rPr>
                <w:rFonts w:ascii="Arial" w:hAnsi="Arial" w:cs="Arial"/>
                <w:color w:val="auto"/>
                <w:szCs w:val="22"/>
                <w:lang w:eastAsia="sk-SK"/>
              </w:rPr>
              <w:t xml:space="preserve"> 4.21 </w:t>
            </w:r>
            <w:r w:rsidRPr="006C2974">
              <w:rPr>
                <w:rFonts w:ascii="Arial" w:hAnsi="Arial" w:cs="Arial"/>
                <w:color w:val="auto"/>
              </w:rPr>
              <w:t>(</w:t>
            </w:r>
            <w:r w:rsidRPr="006C2974">
              <w:rPr>
                <w:rFonts w:ascii="Arial" w:hAnsi="Arial" w:cs="Arial"/>
                <w:i/>
                <w:color w:val="auto"/>
              </w:rPr>
              <w:t>Správy o postupe prác)</w:t>
            </w:r>
            <w:r w:rsidR="00453B6A" w:rsidRPr="006C2974">
              <w:rPr>
                <w:rFonts w:ascii="Arial" w:hAnsi="Arial" w:cs="Arial"/>
                <w:i/>
                <w:color w:val="auto"/>
              </w:rPr>
              <w:t>.</w:t>
            </w:r>
            <w:r w:rsidRPr="006C2974">
              <w:rPr>
                <w:rFonts w:ascii="Arial" w:hAnsi="Arial" w:cs="Arial"/>
                <w:color w:val="auto"/>
                <w:szCs w:val="22"/>
                <w:lang w:eastAsia="sk-SK"/>
              </w:rPr>
              <w:t>“</w:t>
            </w:r>
          </w:p>
          <w:p w14:paraId="62BAB82F" w14:textId="77777777" w:rsidR="000834AA" w:rsidRPr="006C2974" w:rsidRDefault="000834AA" w:rsidP="0083239F">
            <w:pPr>
              <w:rPr>
                <w:rFonts w:cs="Arial"/>
                <w:lang w:eastAsia="sk-SK"/>
              </w:rPr>
            </w:pPr>
          </w:p>
        </w:tc>
      </w:tr>
      <w:tr w:rsidR="00951265" w:rsidRPr="006C2974" w14:paraId="65088783" w14:textId="77777777" w:rsidTr="00F670F8">
        <w:trPr>
          <w:gridAfter w:val="1"/>
          <w:wAfter w:w="687" w:type="dxa"/>
        </w:trPr>
        <w:tc>
          <w:tcPr>
            <w:tcW w:w="1384" w:type="dxa"/>
            <w:gridSpan w:val="2"/>
          </w:tcPr>
          <w:p w14:paraId="0CFBDFF1" w14:textId="77777777" w:rsidR="00C745D2" w:rsidRPr="00FE4170" w:rsidRDefault="00C745D2" w:rsidP="0083239F">
            <w:pPr>
              <w:pStyle w:val="NoIndent"/>
              <w:jc w:val="both"/>
              <w:rPr>
                <w:rFonts w:ascii="Arial" w:hAnsi="Arial" w:cs="Arial"/>
                <w:b/>
                <w:color w:val="auto"/>
                <w:szCs w:val="22"/>
              </w:rPr>
            </w:pPr>
            <w:r w:rsidRPr="00250728">
              <w:rPr>
                <w:rFonts w:ascii="Arial" w:hAnsi="Arial" w:cs="Arial"/>
                <w:b/>
                <w:color w:val="auto"/>
                <w:szCs w:val="22"/>
              </w:rPr>
              <w:lastRenderedPageBreak/>
              <w:t xml:space="preserve">Podčlánok </w:t>
            </w:r>
          </w:p>
          <w:p w14:paraId="35CACA23"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szCs w:val="22"/>
              </w:rPr>
              <w:t>7.1</w:t>
            </w:r>
          </w:p>
        </w:tc>
        <w:tc>
          <w:tcPr>
            <w:tcW w:w="2472" w:type="dxa"/>
          </w:tcPr>
          <w:p w14:paraId="3FB97349" w14:textId="77777777" w:rsidR="00C745D2" w:rsidRPr="00A86531" w:rsidRDefault="00C745D2" w:rsidP="0083239F">
            <w:pPr>
              <w:pStyle w:val="NoIndent"/>
              <w:rPr>
                <w:rFonts w:ascii="Arial" w:hAnsi="Arial" w:cs="Arial"/>
                <w:b/>
                <w:color w:val="auto"/>
              </w:rPr>
            </w:pPr>
            <w:r w:rsidRPr="00A86531">
              <w:rPr>
                <w:rFonts w:ascii="Arial" w:hAnsi="Arial" w:cs="Arial"/>
                <w:b/>
                <w:color w:val="auto"/>
              </w:rPr>
              <w:t>Spôsob vykonávania prác</w:t>
            </w:r>
          </w:p>
        </w:tc>
        <w:tc>
          <w:tcPr>
            <w:tcW w:w="5750" w:type="dxa"/>
            <w:gridSpan w:val="2"/>
          </w:tcPr>
          <w:p w14:paraId="488897CD" w14:textId="77777777" w:rsidR="00C745D2" w:rsidRDefault="00C745D2" w:rsidP="0083239F">
            <w:pPr>
              <w:autoSpaceDE w:val="0"/>
              <w:autoSpaceDN w:val="0"/>
              <w:adjustRightInd w:val="0"/>
              <w:ind w:right="142"/>
              <w:jc w:val="both"/>
              <w:rPr>
                <w:rFonts w:cs="Arial"/>
                <w:bCs/>
                <w:szCs w:val="22"/>
              </w:rPr>
            </w:pPr>
            <w:r w:rsidRPr="00F07B96">
              <w:rPr>
                <w:rFonts w:cs="Arial"/>
                <w:bCs/>
                <w:szCs w:val="22"/>
              </w:rPr>
              <w:t xml:space="preserve">Na koniec </w:t>
            </w:r>
            <w:proofErr w:type="spellStart"/>
            <w:r w:rsidRPr="00F07B96">
              <w:rPr>
                <w:rFonts w:cs="Arial"/>
                <w:bCs/>
                <w:szCs w:val="22"/>
              </w:rPr>
              <w:t>podčlánku</w:t>
            </w:r>
            <w:proofErr w:type="spellEnd"/>
            <w:r w:rsidRPr="00F07B96">
              <w:rPr>
                <w:rFonts w:cs="Arial"/>
                <w:bCs/>
                <w:szCs w:val="22"/>
              </w:rPr>
              <w:t xml:space="preserve"> vložte:</w:t>
            </w:r>
          </w:p>
          <w:p w14:paraId="3B347CF9" w14:textId="77777777" w:rsidR="002F23C1" w:rsidRPr="00742FB8" w:rsidRDefault="002F23C1" w:rsidP="0083239F">
            <w:pPr>
              <w:autoSpaceDE w:val="0"/>
              <w:autoSpaceDN w:val="0"/>
              <w:adjustRightInd w:val="0"/>
              <w:ind w:right="142"/>
              <w:jc w:val="both"/>
              <w:rPr>
                <w:rFonts w:cs="Arial"/>
                <w:lang w:eastAsia="sk-SK"/>
              </w:rPr>
            </w:pPr>
          </w:p>
          <w:p w14:paraId="67AB2CB4" w14:textId="77777777" w:rsidR="00C745D2" w:rsidRPr="00742FB8" w:rsidRDefault="00C745D2" w:rsidP="0083239F">
            <w:pPr>
              <w:pStyle w:val="NoIndent"/>
              <w:jc w:val="both"/>
              <w:rPr>
                <w:rFonts w:ascii="Arial" w:hAnsi="Arial" w:cs="Arial"/>
                <w:color w:val="auto"/>
                <w:szCs w:val="22"/>
                <w:lang w:eastAsia="sk-SK"/>
              </w:rPr>
            </w:pPr>
            <w:r w:rsidRPr="00742FB8">
              <w:rPr>
                <w:rFonts w:ascii="Arial" w:hAnsi="Arial" w:cs="Arial"/>
                <w:color w:val="auto"/>
              </w:rPr>
              <w:t>„</w:t>
            </w:r>
            <w:r w:rsidRPr="00742FB8">
              <w:rPr>
                <w:rFonts w:ascii="Arial" w:hAnsi="Arial" w:cs="Arial"/>
                <w:color w:val="auto"/>
                <w:szCs w:val="22"/>
                <w:lang w:eastAsia="sk-SK"/>
              </w:rPr>
              <w:t>Ak sa v Požiadavkách Objednávateľa alebo iných zmluvných dokumentoch cituje akýkoľvek patentovým zákonom chránený alebo značkový výrobok alebo Materiál, Zhotoviteľ môže navrhnúť Stavebnotechnickému dozoru na odsúhlasenie inú alternatívu, ktorá je kvalitatívne rovnaká a spĺňajúca podmienky uvedené v Požiadavkách Objednávateľa alebo iných zmluvných dokumentoch.</w:t>
            </w:r>
          </w:p>
          <w:p w14:paraId="2CDEE3D6" w14:textId="77777777" w:rsidR="00C745D2" w:rsidRPr="00742FB8" w:rsidRDefault="00C745D2" w:rsidP="0083239F">
            <w:pPr>
              <w:jc w:val="both"/>
              <w:rPr>
                <w:rFonts w:cs="Arial"/>
                <w:szCs w:val="22"/>
                <w:lang w:eastAsia="sk-SK"/>
              </w:rPr>
            </w:pPr>
          </w:p>
          <w:p w14:paraId="7DD7588A" w14:textId="77777777" w:rsidR="00C745D2" w:rsidRPr="000A1C4B" w:rsidRDefault="00C745D2" w:rsidP="0083239F">
            <w:pPr>
              <w:jc w:val="both"/>
              <w:rPr>
                <w:rFonts w:cs="Arial"/>
                <w:bCs/>
              </w:rPr>
            </w:pPr>
            <w:r w:rsidRPr="00742FB8">
              <w:rPr>
                <w:rFonts w:cs="Arial"/>
                <w:szCs w:val="22"/>
                <w:lang w:eastAsia="sk-SK"/>
              </w:rPr>
              <w:t xml:space="preserve">Zhotoviteľ je povinný dodržať </w:t>
            </w:r>
            <w:r w:rsidRPr="005B0752">
              <w:rPr>
                <w:rFonts w:cs="Arial"/>
              </w:rPr>
              <w:t>technologické postupy schválené Stavebnotechnickým dozorom. Za porušenie uvedenej povinnosti Zhotoviteľa má Objednávateľ nárok na zaplatenie zmluvnej pokuty vo výške 2</w:t>
            </w:r>
            <w:r w:rsidR="00FB14B1" w:rsidRPr="005B0752">
              <w:rPr>
                <w:rFonts w:cs="Arial"/>
              </w:rPr>
              <w:t xml:space="preserve"> </w:t>
            </w:r>
            <w:r w:rsidRPr="00E64C36">
              <w:rPr>
                <w:rFonts w:cs="Arial"/>
              </w:rPr>
              <w:t xml:space="preserve">000,- EUR (slovom dvetisíc </w:t>
            </w:r>
            <w:r w:rsidR="00FB14B1" w:rsidRPr="00566FC4">
              <w:rPr>
                <w:rFonts w:cs="Arial"/>
              </w:rPr>
              <w:t>eur</w:t>
            </w:r>
            <w:r w:rsidRPr="0074407A">
              <w:rPr>
                <w:rFonts w:cs="Arial"/>
              </w:rPr>
              <w:t>), a to za každé porušenie povinnosti.</w:t>
            </w:r>
            <w:r w:rsidRPr="0074407A">
              <w:rPr>
                <w:rFonts w:cs="Arial"/>
                <w:bCs/>
              </w:rPr>
              <w:t xml:space="preserve"> Zaplatenie zmluvnej pokuty nemá vplyv na splnenie povinnosti v súlade s týmto </w:t>
            </w:r>
            <w:proofErr w:type="spellStart"/>
            <w:r w:rsidRPr="0074407A">
              <w:rPr>
                <w:rFonts w:cs="Arial"/>
                <w:bCs/>
              </w:rPr>
              <w:t>podčlánkom</w:t>
            </w:r>
            <w:proofErr w:type="spellEnd"/>
            <w:r w:rsidRPr="0074407A">
              <w:rPr>
                <w:rFonts w:cs="Arial"/>
                <w:bCs/>
              </w:rPr>
              <w:t>. Zmluvná pokuta sa bude uhrádzať na základe penalizačnej faktúry vyhotovenej Objednávateľom a doporučene doručenej do sídla Zhotoviteľ</w:t>
            </w:r>
            <w:r w:rsidRPr="000A1C4B">
              <w:rPr>
                <w:rFonts w:cs="Arial"/>
                <w:bCs/>
              </w:rPr>
              <w:t>a. Lehota splatnosti tejto faktúry je 30 dní odo dňa jej doporučeného doručenia do sídla Zhotoviteľa.“</w:t>
            </w:r>
          </w:p>
          <w:p w14:paraId="496C9121" w14:textId="77777777" w:rsidR="00C745D2" w:rsidRPr="00D91C1B" w:rsidRDefault="00C745D2" w:rsidP="0083239F">
            <w:pPr>
              <w:pStyle w:val="NoIndent"/>
              <w:jc w:val="both"/>
              <w:rPr>
                <w:rFonts w:ascii="Arial" w:hAnsi="Arial" w:cs="Arial"/>
                <w:color w:val="auto"/>
                <w:lang w:eastAsia="sk-SK"/>
              </w:rPr>
            </w:pPr>
          </w:p>
        </w:tc>
      </w:tr>
      <w:tr w:rsidR="00951265" w:rsidRPr="006C2974" w14:paraId="127ACAB8" w14:textId="77777777" w:rsidTr="00F670F8">
        <w:trPr>
          <w:gridAfter w:val="1"/>
          <w:wAfter w:w="687" w:type="dxa"/>
          <w:trHeight w:val="1290"/>
        </w:trPr>
        <w:tc>
          <w:tcPr>
            <w:tcW w:w="1384" w:type="dxa"/>
            <w:gridSpan w:val="2"/>
          </w:tcPr>
          <w:p w14:paraId="13439558" w14:textId="77777777" w:rsidR="00C745D2" w:rsidRPr="00FE4170" w:rsidRDefault="00C745D2" w:rsidP="0083239F">
            <w:pPr>
              <w:pStyle w:val="NoIndent"/>
              <w:jc w:val="both"/>
              <w:rPr>
                <w:rFonts w:ascii="Arial" w:hAnsi="Arial" w:cs="Arial"/>
                <w:b/>
                <w:color w:val="auto"/>
                <w:szCs w:val="22"/>
              </w:rPr>
            </w:pPr>
            <w:r w:rsidRPr="00250728">
              <w:rPr>
                <w:rFonts w:ascii="Arial" w:hAnsi="Arial" w:cs="Arial"/>
                <w:b/>
                <w:color w:val="auto"/>
                <w:szCs w:val="22"/>
              </w:rPr>
              <w:t xml:space="preserve">Podčlánok </w:t>
            </w:r>
          </w:p>
          <w:p w14:paraId="22C501E6"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szCs w:val="22"/>
              </w:rPr>
              <w:t>7.2</w:t>
            </w:r>
          </w:p>
        </w:tc>
        <w:tc>
          <w:tcPr>
            <w:tcW w:w="2472" w:type="dxa"/>
          </w:tcPr>
          <w:p w14:paraId="7AE69F7B" w14:textId="77777777" w:rsidR="00C745D2" w:rsidRPr="00A86531" w:rsidRDefault="00C745D2" w:rsidP="0083239F">
            <w:pPr>
              <w:pStyle w:val="NoIndent"/>
              <w:rPr>
                <w:rFonts w:ascii="Arial" w:hAnsi="Arial" w:cs="Arial"/>
                <w:b/>
                <w:color w:val="auto"/>
                <w:szCs w:val="22"/>
              </w:rPr>
            </w:pPr>
            <w:r w:rsidRPr="00A86531">
              <w:rPr>
                <w:rFonts w:ascii="Arial" w:hAnsi="Arial" w:cs="Arial"/>
                <w:b/>
                <w:color w:val="auto"/>
                <w:szCs w:val="22"/>
              </w:rPr>
              <w:t>Vzorky</w:t>
            </w:r>
          </w:p>
          <w:p w14:paraId="7C812419" w14:textId="77777777" w:rsidR="00C745D2" w:rsidRPr="00F07B96" w:rsidRDefault="00C745D2" w:rsidP="0083239F">
            <w:pPr>
              <w:pStyle w:val="NoIndent"/>
              <w:rPr>
                <w:rFonts w:ascii="Arial" w:hAnsi="Arial" w:cs="Arial"/>
                <w:b/>
                <w:color w:val="auto"/>
                <w:szCs w:val="22"/>
              </w:rPr>
            </w:pPr>
          </w:p>
        </w:tc>
        <w:tc>
          <w:tcPr>
            <w:tcW w:w="5750" w:type="dxa"/>
            <w:gridSpan w:val="2"/>
          </w:tcPr>
          <w:p w14:paraId="0152BB03" w14:textId="77777777" w:rsidR="00C745D2" w:rsidRDefault="00C745D2" w:rsidP="0083239F">
            <w:pPr>
              <w:pStyle w:val="NoIndent"/>
              <w:jc w:val="both"/>
              <w:rPr>
                <w:rFonts w:ascii="Arial" w:hAnsi="Arial" w:cs="Arial"/>
                <w:bCs/>
                <w:color w:val="auto"/>
                <w:szCs w:val="22"/>
              </w:rPr>
            </w:pPr>
            <w:r w:rsidRPr="00742FB8">
              <w:rPr>
                <w:rFonts w:ascii="Arial" w:hAnsi="Arial" w:cs="Arial"/>
                <w:bCs/>
                <w:color w:val="auto"/>
                <w:szCs w:val="22"/>
              </w:rPr>
              <w:t xml:space="preserve">Na koniec </w:t>
            </w:r>
            <w:proofErr w:type="spellStart"/>
            <w:r w:rsidRPr="00742FB8">
              <w:rPr>
                <w:rFonts w:ascii="Arial" w:hAnsi="Arial" w:cs="Arial"/>
                <w:bCs/>
                <w:color w:val="auto"/>
                <w:szCs w:val="22"/>
              </w:rPr>
              <w:t>podčlánku</w:t>
            </w:r>
            <w:proofErr w:type="spellEnd"/>
            <w:r w:rsidRPr="00742FB8">
              <w:rPr>
                <w:rFonts w:ascii="Arial" w:hAnsi="Arial" w:cs="Arial"/>
                <w:bCs/>
                <w:color w:val="auto"/>
                <w:szCs w:val="22"/>
              </w:rPr>
              <w:t xml:space="preserve"> vložte:</w:t>
            </w:r>
          </w:p>
          <w:p w14:paraId="5DDD132B" w14:textId="77777777" w:rsidR="002F23C1" w:rsidRPr="002F23C1" w:rsidRDefault="002F23C1" w:rsidP="00804715"/>
          <w:p w14:paraId="0535317E" w14:textId="77777777" w:rsidR="00C745D2" w:rsidRPr="00742FB8" w:rsidRDefault="00C745D2" w:rsidP="0083239F">
            <w:pPr>
              <w:pStyle w:val="NoIndent"/>
              <w:jc w:val="both"/>
              <w:rPr>
                <w:rFonts w:ascii="Arial" w:hAnsi="Arial" w:cs="Arial"/>
                <w:bCs/>
                <w:color w:val="auto"/>
                <w:szCs w:val="22"/>
              </w:rPr>
            </w:pPr>
            <w:r w:rsidRPr="00742FB8">
              <w:rPr>
                <w:rFonts w:ascii="Arial" w:hAnsi="Arial" w:cs="Arial"/>
                <w:color w:val="auto"/>
              </w:rPr>
              <w:t>„</w:t>
            </w:r>
            <w:r w:rsidRPr="00742FB8">
              <w:rPr>
                <w:rFonts w:ascii="Arial" w:hAnsi="Arial" w:cs="Arial"/>
                <w:bCs/>
                <w:color w:val="auto"/>
                <w:szCs w:val="22"/>
              </w:rPr>
              <w:t xml:space="preserve">Zhotoviteľ  v plnom rozsahu v súlade s požiadavkami Zmluvy je povinný zabezpečiť a poskytnúť vzorky Materiálov a Vybavenia najmenej 3 týždne pred plánovanou objednávkou alebo nákupom týchto Materiálov alebo Vybavenia. </w:t>
            </w:r>
          </w:p>
          <w:p w14:paraId="64B857AF" w14:textId="77777777" w:rsidR="00C745D2" w:rsidRPr="005B0752" w:rsidRDefault="00C745D2" w:rsidP="0083239F">
            <w:pPr>
              <w:pStyle w:val="NoIndent"/>
              <w:jc w:val="both"/>
              <w:rPr>
                <w:rFonts w:ascii="Arial" w:hAnsi="Arial" w:cs="Arial"/>
                <w:bCs/>
                <w:color w:val="auto"/>
                <w:szCs w:val="22"/>
              </w:rPr>
            </w:pPr>
            <w:r w:rsidRPr="00742FB8">
              <w:rPr>
                <w:rFonts w:ascii="Arial" w:hAnsi="Arial" w:cs="Arial"/>
                <w:bCs/>
                <w:color w:val="auto"/>
                <w:szCs w:val="22"/>
              </w:rPr>
              <w:t xml:space="preserve">Zhotoviteľ nie je oprávnený predkladať vzorky, ktoré nie sú v súlade s požiadavkami uvedenými v Zmluve.  V prípade, že Zhotoviteľ predloží vzorky, </w:t>
            </w:r>
            <w:r w:rsidR="0013056F" w:rsidRPr="00742FB8">
              <w:rPr>
                <w:rFonts w:ascii="Arial" w:hAnsi="Arial" w:cs="Arial"/>
                <w:bCs/>
                <w:color w:val="auto"/>
                <w:szCs w:val="22"/>
              </w:rPr>
              <w:t xml:space="preserve">              </w:t>
            </w:r>
            <w:r w:rsidRPr="00742FB8">
              <w:rPr>
                <w:rFonts w:ascii="Arial" w:hAnsi="Arial" w:cs="Arial"/>
                <w:bCs/>
                <w:color w:val="auto"/>
                <w:szCs w:val="22"/>
              </w:rPr>
              <w:t>ktoré nevyhovujú požiadavkám Zmluvy, Stavebnotechnický dozor má právo odmietnuť akúkoľvek takúto vzorku.  V tom prípade je Zhotoviteľ povinný do dvoch týždňov predložiť Stavebnotechnickému dozoru n</w:t>
            </w:r>
            <w:r w:rsidRPr="005B0752">
              <w:rPr>
                <w:rFonts w:ascii="Arial" w:hAnsi="Arial" w:cs="Arial"/>
                <w:bCs/>
                <w:color w:val="auto"/>
                <w:szCs w:val="22"/>
              </w:rPr>
              <w:t xml:space="preserve">ovú vzorku. Riziko, výdavky a zodpovednosť za prípadné zamietnutia vzoriek Stavebnotechnickým dozorom znáša Zhotoviteľ. </w:t>
            </w:r>
          </w:p>
          <w:p w14:paraId="0F08B529" w14:textId="77777777" w:rsidR="00C745D2" w:rsidRPr="00566FC4" w:rsidRDefault="00C745D2" w:rsidP="0083239F">
            <w:pPr>
              <w:rPr>
                <w:rFonts w:cs="Arial"/>
                <w:b/>
                <w:szCs w:val="22"/>
              </w:rPr>
            </w:pPr>
          </w:p>
          <w:p w14:paraId="5C1A9E8A" w14:textId="77777777" w:rsidR="00C745D2" w:rsidRPr="000A1C4B" w:rsidRDefault="00C745D2" w:rsidP="0083239F">
            <w:pPr>
              <w:jc w:val="both"/>
              <w:rPr>
                <w:rFonts w:cs="Arial"/>
                <w:bCs/>
                <w:szCs w:val="22"/>
              </w:rPr>
            </w:pPr>
            <w:r w:rsidRPr="0074407A">
              <w:rPr>
                <w:rFonts w:cs="Arial"/>
                <w:bCs/>
                <w:szCs w:val="22"/>
              </w:rPr>
              <w:t xml:space="preserve">Pred zabudovaním Vybavenia a Materiálov do Diela je Zhotoviteľ povinný predložiť Stavebnotechnickému dozoru príslušné dokumenty, vydané oprávnenými </w:t>
            </w:r>
            <w:r w:rsidRPr="0074407A">
              <w:rPr>
                <w:rFonts w:cs="Arial"/>
                <w:bCs/>
                <w:szCs w:val="22"/>
              </w:rPr>
              <w:lastRenderedPageBreak/>
              <w:t>inštitúciami alebo o</w:t>
            </w:r>
            <w:r w:rsidRPr="000A1C4B">
              <w:rPr>
                <w:rFonts w:cs="Arial"/>
                <w:bCs/>
                <w:szCs w:val="22"/>
              </w:rPr>
              <w:t>právnenými osobami  o potvrdení súladu tohto Vybavenia a Materiálov s  ostatnými požiadavkami podľa Zmluvy.</w:t>
            </w:r>
          </w:p>
          <w:p w14:paraId="0440FA44" w14:textId="77777777" w:rsidR="00C745D2" w:rsidRPr="00D91C1B" w:rsidRDefault="00C745D2" w:rsidP="0083239F">
            <w:pPr>
              <w:jc w:val="both"/>
              <w:rPr>
                <w:rFonts w:cs="Arial"/>
                <w:bCs/>
                <w:szCs w:val="22"/>
              </w:rPr>
            </w:pPr>
          </w:p>
          <w:p w14:paraId="4BCDA5EB" w14:textId="77777777" w:rsidR="00C745D2" w:rsidRDefault="00C745D2" w:rsidP="0083239F">
            <w:pPr>
              <w:jc w:val="both"/>
              <w:rPr>
                <w:rFonts w:cs="Arial"/>
              </w:rPr>
            </w:pPr>
            <w:r w:rsidRPr="00D91C1B">
              <w:rPr>
                <w:rFonts w:cs="Arial"/>
              </w:rPr>
              <w:t xml:space="preserve">Ďalšie podrobnosti sú uvedené v Požiadavkách Objednávateľa a v Dokumentácii poskytnutej Objednávateľom.“ </w:t>
            </w:r>
          </w:p>
          <w:p w14:paraId="2B631073" w14:textId="77777777" w:rsidR="002F23C1" w:rsidRPr="00723969" w:rsidRDefault="002F23C1" w:rsidP="0083239F">
            <w:pPr>
              <w:jc w:val="both"/>
              <w:rPr>
                <w:rFonts w:cs="Arial"/>
                <w:bCs/>
                <w:szCs w:val="22"/>
              </w:rPr>
            </w:pPr>
          </w:p>
        </w:tc>
      </w:tr>
      <w:tr w:rsidR="00951265" w:rsidRPr="006C2974" w14:paraId="36B636EF" w14:textId="77777777" w:rsidTr="00F670F8">
        <w:trPr>
          <w:gridAfter w:val="1"/>
          <w:wAfter w:w="687" w:type="dxa"/>
          <w:trHeight w:val="454"/>
        </w:trPr>
        <w:tc>
          <w:tcPr>
            <w:tcW w:w="1384" w:type="dxa"/>
            <w:gridSpan w:val="2"/>
          </w:tcPr>
          <w:p w14:paraId="0BBFBE80" w14:textId="77777777" w:rsidR="00C745D2" w:rsidRPr="00FE4170" w:rsidRDefault="00C745D2" w:rsidP="0083239F">
            <w:pPr>
              <w:pStyle w:val="NoIndent"/>
              <w:jc w:val="both"/>
              <w:rPr>
                <w:rFonts w:ascii="Arial" w:hAnsi="Arial" w:cs="Arial"/>
                <w:b/>
                <w:color w:val="auto"/>
                <w:szCs w:val="22"/>
              </w:rPr>
            </w:pPr>
            <w:bookmarkStart w:id="8" w:name="_Hlk165981194"/>
            <w:r w:rsidRPr="00250728">
              <w:rPr>
                <w:rFonts w:ascii="Arial" w:hAnsi="Arial" w:cs="Arial"/>
                <w:b/>
                <w:color w:val="auto"/>
                <w:szCs w:val="22"/>
              </w:rPr>
              <w:lastRenderedPageBreak/>
              <w:t xml:space="preserve">Podčlánok </w:t>
            </w:r>
          </w:p>
          <w:p w14:paraId="55FBFD2E"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szCs w:val="22"/>
              </w:rPr>
              <w:t>7.4</w:t>
            </w:r>
          </w:p>
        </w:tc>
        <w:tc>
          <w:tcPr>
            <w:tcW w:w="2472" w:type="dxa"/>
          </w:tcPr>
          <w:p w14:paraId="3F2CAEE5" w14:textId="77777777" w:rsidR="00C745D2" w:rsidRPr="00A86531" w:rsidRDefault="00C745D2" w:rsidP="0083239F">
            <w:pPr>
              <w:pStyle w:val="NoIndent"/>
              <w:rPr>
                <w:rFonts w:ascii="Arial" w:hAnsi="Arial" w:cs="Arial"/>
                <w:b/>
                <w:color w:val="auto"/>
                <w:szCs w:val="22"/>
              </w:rPr>
            </w:pPr>
            <w:r w:rsidRPr="00A86531">
              <w:rPr>
                <w:rFonts w:ascii="Arial" w:hAnsi="Arial" w:cs="Arial"/>
                <w:b/>
                <w:color w:val="auto"/>
                <w:szCs w:val="22"/>
              </w:rPr>
              <w:t>Skúšky</w:t>
            </w:r>
          </w:p>
        </w:tc>
        <w:tc>
          <w:tcPr>
            <w:tcW w:w="5750" w:type="dxa"/>
            <w:gridSpan w:val="2"/>
          </w:tcPr>
          <w:p w14:paraId="303E5139" w14:textId="77777777" w:rsidR="00C745D2" w:rsidRDefault="00C745D2" w:rsidP="0083239F">
            <w:pPr>
              <w:autoSpaceDE w:val="0"/>
              <w:autoSpaceDN w:val="0"/>
              <w:adjustRightInd w:val="0"/>
              <w:ind w:right="142"/>
              <w:jc w:val="both"/>
              <w:rPr>
                <w:rFonts w:cs="Arial"/>
                <w:lang w:eastAsia="sk-SK"/>
              </w:rPr>
            </w:pPr>
            <w:r w:rsidRPr="00F07B96">
              <w:rPr>
                <w:rFonts w:cs="Arial"/>
                <w:lang w:eastAsia="sk-SK"/>
              </w:rPr>
              <w:t xml:space="preserve">Na začiatku druhého odseku vložte nasledujúci text: </w:t>
            </w:r>
          </w:p>
          <w:p w14:paraId="61BEBCDD" w14:textId="77777777" w:rsidR="002F23C1" w:rsidRPr="00F07B96" w:rsidRDefault="002F23C1" w:rsidP="0083239F">
            <w:pPr>
              <w:autoSpaceDE w:val="0"/>
              <w:autoSpaceDN w:val="0"/>
              <w:adjustRightInd w:val="0"/>
              <w:ind w:right="142"/>
              <w:jc w:val="both"/>
              <w:rPr>
                <w:rFonts w:cs="Arial"/>
                <w:lang w:eastAsia="sk-SK"/>
              </w:rPr>
            </w:pPr>
          </w:p>
          <w:p w14:paraId="6D605D39" w14:textId="5C00D89A" w:rsidR="00C745D2" w:rsidRDefault="00C745D2" w:rsidP="0083239F">
            <w:pPr>
              <w:autoSpaceDE w:val="0"/>
              <w:autoSpaceDN w:val="0"/>
              <w:adjustRightInd w:val="0"/>
              <w:ind w:right="141"/>
              <w:jc w:val="both"/>
              <w:rPr>
                <w:rFonts w:cs="Arial"/>
                <w:lang w:eastAsia="sk-SK"/>
              </w:rPr>
            </w:pPr>
            <w:r w:rsidRPr="00742FB8">
              <w:rPr>
                <w:rFonts w:cs="Arial"/>
                <w:lang w:eastAsia="sk-SK"/>
              </w:rPr>
              <w:t>„Zhotoviteľ je povinný predložiť do 28 dní od Dátumu začatia prác „Kontrolný a skúšobný plán“</w:t>
            </w:r>
            <w:r w:rsidR="00366050" w:rsidRPr="00742FB8">
              <w:rPr>
                <w:rFonts w:cs="Arial"/>
                <w:lang w:eastAsia="sk-SK"/>
              </w:rPr>
              <w:t xml:space="preserve"> na odsúhlasenie Stavebnotechnic</w:t>
            </w:r>
            <w:r w:rsidRPr="00742FB8">
              <w:rPr>
                <w:rFonts w:cs="Arial"/>
                <w:lang w:eastAsia="sk-SK"/>
              </w:rPr>
              <w:t>kému dozoru a</w:t>
            </w:r>
            <w:r w:rsidR="00861845">
              <w:rPr>
                <w:rFonts w:cs="Arial"/>
                <w:lang w:eastAsia="sk-SK"/>
              </w:rPr>
              <w:t> </w:t>
            </w:r>
            <w:r w:rsidRPr="00742FB8">
              <w:rPr>
                <w:rFonts w:cs="Arial"/>
                <w:lang w:eastAsia="sk-SK"/>
              </w:rPr>
              <w:t>Objednávateľovi</w:t>
            </w:r>
            <w:r w:rsidR="00861845">
              <w:rPr>
                <w:rFonts w:cs="Arial"/>
                <w:lang w:eastAsia="sk-SK"/>
              </w:rPr>
              <w:t xml:space="preserve"> a súčasne je Zhotoviteľ povinný najneskôr do 28 dní pred zahájením prác na príslušnom stavebnom objekte tento pre stavebný objekt aktualizovať a predložiť </w:t>
            </w:r>
            <w:r w:rsidR="00861845" w:rsidRPr="00742FB8">
              <w:rPr>
                <w:rFonts w:cs="Arial"/>
                <w:lang w:eastAsia="sk-SK"/>
              </w:rPr>
              <w:t>na odsúhlasenie Stavebnotechnickému dozoru a</w:t>
            </w:r>
            <w:r w:rsidR="00861845">
              <w:rPr>
                <w:rFonts w:cs="Arial"/>
                <w:lang w:eastAsia="sk-SK"/>
              </w:rPr>
              <w:t> </w:t>
            </w:r>
            <w:r w:rsidR="00861845" w:rsidRPr="00742FB8">
              <w:rPr>
                <w:rFonts w:cs="Arial"/>
                <w:lang w:eastAsia="sk-SK"/>
              </w:rPr>
              <w:t>Objednávateľovi</w:t>
            </w:r>
            <w:r w:rsidRPr="00742FB8">
              <w:rPr>
                <w:rFonts w:cs="Arial"/>
                <w:lang w:eastAsia="sk-SK"/>
              </w:rPr>
              <w:t xml:space="preserve">. V tomto pláne budú uvedené všetky plánované skúšky a početnosť skúšok, ktoré sa predpokladajú na stavbe vykonávať </w:t>
            </w:r>
            <w:r w:rsidRPr="00742FB8">
              <w:rPr>
                <w:rFonts w:cs="Arial"/>
                <w:szCs w:val="24"/>
              </w:rPr>
              <w:t>pre</w:t>
            </w:r>
            <w:r w:rsidRPr="00742FB8">
              <w:rPr>
                <w:rFonts w:cs="Arial"/>
                <w:sz w:val="24"/>
                <w:szCs w:val="24"/>
              </w:rPr>
              <w:t xml:space="preserve"> </w:t>
            </w:r>
            <w:r w:rsidRPr="00742FB8">
              <w:rPr>
                <w:rFonts w:cs="Arial"/>
                <w:szCs w:val="22"/>
              </w:rPr>
              <w:t>každý stavebný a technologický proces, ktorým Zhotoviteľ deklaruje spôsob zabezpečenia kvality Diela, a tiež rozsah a postup vykonávania skúšok</w:t>
            </w:r>
            <w:r w:rsidRPr="00742FB8">
              <w:rPr>
                <w:rFonts w:cs="Arial"/>
                <w:lang w:eastAsia="sk-SK"/>
              </w:rPr>
              <w:t>.</w:t>
            </w:r>
          </w:p>
          <w:p w14:paraId="24E545FA" w14:textId="77777777" w:rsidR="002F23C1" w:rsidRPr="00742FB8" w:rsidRDefault="002F23C1" w:rsidP="0083239F">
            <w:pPr>
              <w:autoSpaceDE w:val="0"/>
              <w:autoSpaceDN w:val="0"/>
              <w:adjustRightInd w:val="0"/>
              <w:ind w:right="141"/>
              <w:jc w:val="both"/>
              <w:rPr>
                <w:rFonts w:cs="Arial"/>
                <w:lang w:eastAsia="sk-SK"/>
              </w:rPr>
            </w:pPr>
          </w:p>
          <w:p w14:paraId="0ABA3B73" w14:textId="77777777" w:rsidR="00C745D2" w:rsidRPr="00723969" w:rsidRDefault="00C745D2" w:rsidP="0083239F">
            <w:pPr>
              <w:autoSpaceDE w:val="0"/>
              <w:autoSpaceDN w:val="0"/>
              <w:adjustRightInd w:val="0"/>
              <w:ind w:right="141"/>
              <w:jc w:val="both"/>
              <w:rPr>
                <w:rFonts w:cs="Arial"/>
                <w:lang w:eastAsia="sk-SK"/>
              </w:rPr>
            </w:pPr>
            <w:r w:rsidRPr="005B0752">
              <w:rPr>
                <w:rFonts w:cs="Arial"/>
                <w:bCs/>
              </w:rPr>
              <w:t>V prípade, ak Zhotoviteľ nepredloží na odsúhlasenie Stavebnotechnickému dozoru a Objednávateľovi „</w:t>
            </w:r>
            <w:r w:rsidRPr="00566FC4">
              <w:rPr>
                <w:rFonts w:cs="Arial"/>
                <w:lang w:eastAsia="sk-SK"/>
              </w:rPr>
              <w:t>Kontrolný a skúšobný plán“</w:t>
            </w:r>
            <w:r w:rsidRPr="0074407A">
              <w:rPr>
                <w:rFonts w:cs="Arial"/>
                <w:bCs/>
              </w:rPr>
              <w:t xml:space="preserve">, vzniká Objednávateľovi nárok na zaplatenie zmluvnej pokuty vo výške 500,- EUR (slovom päťsto </w:t>
            </w:r>
            <w:r w:rsidR="00994E1F" w:rsidRPr="0074407A">
              <w:rPr>
                <w:rFonts w:cs="Arial"/>
                <w:bCs/>
              </w:rPr>
              <w:t>eur</w:t>
            </w:r>
            <w:r w:rsidRPr="000A1C4B">
              <w:rPr>
                <w:rFonts w:cs="Arial"/>
                <w:bCs/>
              </w:rPr>
              <w:t>) za každý deň omeškania až do splnenia tejto povinnosti. Zaplatenie zmluvnej pokuty nemá vp</w:t>
            </w:r>
            <w:r w:rsidRPr="00D91C1B">
              <w:rPr>
                <w:rFonts w:cs="Arial"/>
                <w:bCs/>
              </w:rPr>
              <w:t xml:space="preserve">lyv na splnenie povinnosti v súlade s týmto </w:t>
            </w:r>
            <w:proofErr w:type="spellStart"/>
            <w:r w:rsidRPr="00D91C1B">
              <w:rPr>
                <w:rFonts w:cs="Arial"/>
                <w:bCs/>
              </w:rPr>
              <w:t>podčlánkom</w:t>
            </w:r>
            <w:proofErr w:type="spellEnd"/>
            <w:r w:rsidRPr="00D91C1B">
              <w:rPr>
                <w:rFonts w:cs="Arial"/>
                <w:bCs/>
              </w:rPr>
              <w:t>. Zmluvná pokuta sa bude uhrádzať na základe penalizačnej faktúry vyhotovenej Objednávateľom a doporučene doručenej do sídla Zhotoviteľa. Lehota splatnosti tejto faktúry je 30 dní odo dňa jej doporučeného doručenia do sídla Zhotoviteľa.“</w:t>
            </w:r>
          </w:p>
          <w:p w14:paraId="25876406" w14:textId="77777777" w:rsidR="002F23C1" w:rsidRDefault="002F23C1" w:rsidP="0083239F">
            <w:pPr>
              <w:autoSpaceDE w:val="0"/>
              <w:autoSpaceDN w:val="0"/>
              <w:adjustRightInd w:val="0"/>
              <w:ind w:right="141"/>
              <w:jc w:val="both"/>
              <w:rPr>
                <w:rFonts w:cs="Arial"/>
                <w:lang w:eastAsia="sk-SK"/>
              </w:rPr>
            </w:pPr>
          </w:p>
          <w:p w14:paraId="56150B53" w14:textId="77777777" w:rsidR="00C745D2" w:rsidRDefault="00C745D2" w:rsidP="0083239F">
            <w:pPr>
              <w:autoSpaceDE w:val="0"/>
              <w:autoSpaceDN w:val="0"/>
              <w:adjustRightInd w:val="0"/>
              <w:ind w:right="141"/>
              <w:jc w:val="both"/>
              <w:rPr>
                <w:rFonts w:cs="Arial"/>
                <w:lang w:eastAsia="sk-SK"/>
              </w:rPr>
            </w:pPr>
            <w:r w:rsidRPr="001A0DDF">
              <w:rPr>
                <w:rFonts w:cs="Arial"/>
                <w:lang w:eastAsia="sk-SK"/>
              </w:rPr>
              <w:t xml:space="preserve">Na konci druhého odseku vložte nasledujúci text: </w:t>
            </w:r>
          </w:p>
          <w:p w14:paraId="0060647F" w14:textId="77777777" w:rsidR="002F23C1" w:rsidRPr="001A0DDF" w:rsidRDefault="002F23C1" w:rsidP="0083239F">
            <w:pPr>
              <w:autoSpaceDE w:val="0"/>
              <w:autoSpaceDN w:val="0"/>
              <w:adjustRightInd w:val="0"/>
              <w:ind w:right="141"/>
              <w:jc w:val="both"/>
              <w:rPr>
                <w:rFonts w:cs="Arial"/>
                <w:lang w:eastAsia="sk-SK"/>
              </w:rPr>
            </w:pPr>
          </w:p>
          <w:p w14:paraId="0CFBFA7C" w14:textId="77777777" w:rsidR="002F23C1" w:rsidRPr="006C2974" w:rsidRDefault="00C745D2" w:rsidP="0083239F">
            <w:pPr>
              <w:autoSpaceDE w:val="0"/>
              <w:autoSpaceDN w:val="0"/>
              <w:adjustRightInd w:val="0"/>
              <w:ind w:right="141"/>
              <w:jc w:val="both"/>
              <w:rPr>
                <w:rFonts w:cs="Arial"/>
                <w:lang w:eastAsia="sk-SK"/>
              </w:rPr>
            </w:pPr>
            <w:r w:rsidRPr="00C96E7C">
              <w:rPr>
                <w:rFonts w:cs="Arial"/>
                <w:lang w:eastAsia="sk-SK"/>
              </w:rPr>
              <w:t>„Zhotoviteľ je povinný preukázať kvalitu vykonaných prác predložením výsledkov skúšok a príslušných dokumentov a dokladov kvality zabudovaných stavebných Materiálov a zme</w:t>
            </w:r>
            <w:r w:rsidRPr="00485C05">
              <w:rPr>
                <w:rFonts w:cs="Arial"/>
                <w:lang w:eastAsia="sk-SK"/>
              </w:rPr>
              <w:t xml:space="preserve">sí podliehajúcich zákonu </w:t>
            </w:r>
            <w:r w:rsidR="00875EF0" w:rsidRPr="00DF409D">
              <w:rPr>
                <w:rFonts w:cs="Arial"/>
                <w:lang w:eastAsia="sk-SK"/>
              </w:rPr>
              <w:t xml:space="preserve">  </w:t>
            </w:r>
            <w:r w:rsidRPr="00DF409D">
              <w:rPr>
                <w:rFonts w:cs="Arial"/>
                <w:lang w:eastAsia="sk-SK"/>
              </w:rPr>
              <w:t xml:space="preserve">č. 133/2013 </w:t>
            </w:r>
            <w:proofErr w:type="spellStart"/>
            <w:r w:rsidRPr="00DF409D">
              <w:rPr>
                <w:rFonts w:cs="Arial"/>
                <w:lang w:eastAsia="sk-SK"/>
              </w:rPr>
              <w:t>Z.z</w:t>
            </w:r>
            <w:proofErr w:type="spellEnd"/>
            <w:r w:rsidRPr="00DF409D">
              <w:rPr>
                <w:rFonts w:cs="Arial"/>
                <w:lang w:eastAsia="sk-SK"/>
              </w:rPr>
              <w:t xml:space="preserve">. o stavebných výrobkoch a o zmene a doplnení niektorých zákonov, spolu s vykonávacím predpisom vyhláškou č. 162/2013 </w:t>
            </w:r>
            <w:proofErr w:type="spellStart"/>
            <w:r w:rsidRPr="00DF409D">
              <w:rPr>
                <w:rFonts w:cs="Arial"/>
                <w:lang w:eastAsia="sk-SK"/>
              </w:rPr>
              <w:t>Z.z</w:t>
            </w:r>
            <w:proofErr w:type="spellEnd"/>
            <w:r w:rsidRPr="00DF409D">
              <w:rPr>
                <w:rFonts w:cs="Arial"/>
                <w:lang w:eastAsia="sk-SK"/>
              </w:rPr>
              <w:t xml:space="preserve">., Ministerstva dopravy výstavby a regionálneho rozvoja Slovenskej republiky, ktorou sa ustanovuje zoznam skupín stavebných výrobkov a systémy posudzovania parametrov, ako aj zákonu č. </w:t>
            </w:r>
            <w:r w:rsidR="00336A5F" w:rsidRPr="00DF409D">
              <w:rPr>
                <w:rFonts w:cs="Arial"/>
                <w:lang w:eastAsia="sk-SK"/>
              </w:rPr>
              <w:t xml:space="preserve">56/2018 </w:t>
            </w:r>
            <w:proofErr w:type="spellStart"/>
            <w:r w:rsidRPr="00896806">
              <w:rPr>
                <w:rFonts w:cs="Arial"/>
                <w:lang w:eastAsia="sk-SK"/>
              </w:rPr>
              <w:t>Z.z</w:t>
            </w:r>
            <w:proofErr w:type="spellEnd"/>
            <w:r w:rsidRPr="00896806">
              <w:rPr>
                <w:rFonts w:cs="Arial"/>
                <w:lang w:eastAsia="sk-SK"/>
              </w:rPr>
              <w:t xml:space="preserve">. </w:t>
            </w:r>
            <w:r w:rsidR="00875EF0" w:rsidRPr="00896806">
              <w:rPr>
                <w:rFonts w:cs="Arial"/>
                <w:lang w:eastAsia="sk-SK"/>
              </w:rPr>
              <w:t xml:space="preserve">                                  </w:t>
            </w:r>
            <w:r w:rsidR="00E13B3E" w:rsidRPr="00DB07C1">
              <w:rPr>
                <w:rFonts w:cs="Arial"/>
                <w:lang w:eastAsia="sk-SK"/>
              </w:rPr>
              <w:t>o posudzovaní zhody výrobku, sprístupňovaní určeného výrobku na trhu</w:t>
            </w:r>
            <w:r w:rsidRPr="00DB07C1">
              <w:rPr>
                <w:rFonts w:cs="Arial"/>
                <w:lang w:eastAsia="sk-SK"/>
              </w:rPr>
              <w:t xml:space="preserve"> a o zmene a doplnení niektorých zákonov v znení </w:t>
            </w:r>
            <w:r w:rsidRPr="006C2974">
              <w:rPr>
                <w:rFonts w:cs="Arial"/>
                <w:lang w:eastAsia="sk-SK"/>
              </w:rPr>
              <w:t xml:space="preserve">neskorších predpisov, vrátane </w:t>
            </w:r>
            <w:r w:rsidRPr="006C2974">
              <w:rPr>
                <w:rFonts w:cs="Arial"/>
                <w:lang w:eastAsia="sk-SK"/>
              </w:rPr>
              <w:lastRenderedPageBreak/>
              <w:t xml:space="preserve">príslušných súvisiacich nariadení Vlády SR. Objednávateľ je oprávnený výsledky skúšok zverejniť. </w:t>
            </w:r>
          </w:p>
          <w:p w14:paraId="39C5302E" w14:textId="77777777" w:rsidR="00C745D2" w:rsidRPr="00FB322C" w:rsidRDefault="00C745D2" w:rsidP="0083239F">
            <w:pPr>
              <w:autoSpaceDE w:val="0"/>
              <w:autoSpaceDN w:val="0"/>
              <w:adjustRightInd w:val="0"/>
              <w:ind w:right="141"/>
              <w:jc w:val="both"/>
              <w:rPr>
                <w:rFonts w:cs="Arial"/>
                <w:lang w:eastAsia="sk-SK"/>
              </w:rPr>
            </w:pPr>
            <w:r w:rsidRPr="006C2974">
              <w:rPr>
                <w:rFonts w:cs="Arial"/>
                <w:lang w:eastAsia="sk-SK"/>
              </w:rPr>
              <w:t xml:space="preserve">Zhotoviteľ je oprávnený použiť a zabudovať do Diela len také Materiály, ktoré spĺňajú požiadavky zákona </w:t>
            </w:r>
            <w:r w:rsidR="00875EF0" w:rsidRPr="006C2974">
              <w:rPr>
                <w:rFonts w:cs="Arial"/>
                <w:lang w:eastAsia="sk-SK"/>
              </w:rPr>
              <w:t xml:space="preserve">                      </w:t>
            </w:r>
            <w:r w:rsidRPr="006C2974">
              <w:rPr>
                <w:rFonts w:cs="Arial"/>
                <w:lang w:eastAsia="sk-SK"/>
              </w:rPr>
              <w:t xml:space="preserve">č. </w:t>
            </w:r>
            <w:r w:rsidR="007C2D4B">
              <w:rPr>
                <w:rFonts w:cs="Arial"/>
                <w:lang w:eastAsia="sk-SK"/>
              </w:rPr>
              <w:t>56</w:t>
            </w:r>
            <w:r w:rsidRPr="006C2974">
              <w:rPr>
                <w:rFonts w:cs="Arial"/>
                <w:lang w:eastAsia="sk-SK"/>
              </w:rPr>
              <w:t>/</w:t>
            </w:r>
            <w:r w:rsidR="007C2D4B">
              <w:rPr>
                <w:rFonts w:cs="Arial"/>
                <w:lang w:eastAsia="sk-SK"/>
              </w:rPr>
              <w:t>2018</w:t>
            </w:r>
            <w:r w:rsidRPr="006C2974">
              <w:rPr>
                <w:rFonts w:cs="Arial"/>
                <w:lang w:eastAsia="sk-SK"/>
              </w:rPr>
              <w:t xml:space="preserve"> </w:t>
            </w:r>
            <w:proofErr w:type="spellStart"/>
            <w:r w:rsidRPr="006C2974">
              <w:rPr>
                <w:rFonts w:cs="Arial"/>
                <w:lang w:eastAsia="sk-SK"/>
              </w:rPr>
              <w:t>Z.z</w:t>
            </w:r>
            <w:proofErr w:type="spellEnd"/>
            <w:r w:rsidRPr="006C2974">
              <w:rPr>
                <w:rFonts w:cs="Arial"/>
                <w:lang w:eastAsia="sk-SK"/>
              </w:rPr>
              <w:t xml:space="preserve">. o technických požiadavkách na výrobky a o posudzovaní zhody a o zmene a doplnení </w:t>
            </w:r>
            <w:r w:rsidRPr="00105022">
              <w:rPr>
                <w:rFonts w:cs="Arial"/>
                <w:lang w:eastAsia="sk-SK"/>
              </w:rPr>
              <w:t>niektorých zákonov v znení</w:t>
            </w:r>
            <w:r w:rsidRPr="00FE4170">
              <w:rPr>
                <w:rFonts w:cs="Arial"/>
                <w:lang w:eastAsia="sk-SK"/>
              </w:rPr>
              <w:t xml:space="preserve"> neskorších predpisov. Uvedené je Zhotoviteľ povinný preukázať predložením príslušných dokumentov Stavebnotechnickému dozoru.</w:t>
            </w:r>
          </w:p>
          <w:p w14:paraId="5CD6215A" w14:textId="77777777" w:rsidR="002F23C1" w:rsidRDefault="002F23C1" w:rsidP="0083239F">
            <w:pPr>
              <w:jc w:val="both"/>
              <w:rPr>
                <w:rFonts w:cs="Arial"/>
                <w:lang w:eastAsia="sk-SK"/>
              </w:rPr>
            </w:pPr>
          </w:p>
          <w:p w14:paraId="1DCA63A5" w14:textId="77777777" w:rsidR="00C745D2" w:rsidRDefault="00C745D2" w:rsidP="0083239F">
            <w:pPr>
              <w:jc w:val="both"/>
              <w:rPr>
                <w:rFonts w:cs="Arial"/>
              </w:rPr>
            </w:pPr>
            <w:r w:rsidRPr="00FB322C">
              <w:rPr>
                <w:rFonts w:cs="Arial"/>
                <w:lang w:eastAsia="sk-SK"/>
              </w:rPr>
              <w:t>Ďalšie podrobnosti sú uvedené v </w:t>
            </w:r>
            <w:r w:rsidRPr="00A86531">
              <w:rPr>
                <w:rFonts w:cs="Arial"/>
              </w:rPr>
              <w:t xml:space="preserve">Požiadavkách Objednávateľa a v Dokumentácii poskytnutej Objednávateľom.“ </w:t>
            </w:r>
          </w:p>
          <w:p w14:paraId="785D84A2" w14:textId="77777777" w:rsidR="002F23C1" w:rsidRPr="00A86531" w:rsidRDefault="002F23C1" w:rsidP="0083239F">
            <w:pPr>
              <w:jc w:val="both"/>
              <w:rPr>
                <w:rFonts w:cs="Arial"/>
              </w:rPr>
            </w:pPr>
          </w:p>
        </w:tc>
      </w:tr>
      <w:bookmarkEnd w:id="8"/>
      <w:tr w:rsidR="00951265" w:rsidRPr="006C2974" w14:paraId="3B0A8110" w14:textId="77777777" w:rsidTr="00F670F8">
        <w:trPr>
          <w:gridAfter w:val="1"/>
          <w:wAfter w:w="687" w:type="dxa"/>
          <w:trHeight w:val="1575"/>
        </w:trPr>
        <w:tc>
          <w:tcPr>
            <w:tcW w:w="1384" w:type="dxa"/>
            <w:gridSpan w:val="2"/>
          </w:tcPr>
          <w:p w14:paraId="076640E0" w14:textId="77777777" w:rsidR="00C745D2" w:rsidRPr="00FE4170" w:rsidRDefault="00C745D2" w:rsidP="0083239F">
            <w:pPr>
              <w:pStyle w:val="NoIndent"/>
              <w:jc w:val="both"/>
              <w:rPr>
                <w:rFonts w:ascii="Arial" w:hAnsi="Arial" w:cs="Arial"/>
                <w:b/>
                <w:color w:val="auto"/>
              </w:rPr>
            </w:pPr>
            <w:r w:rsidRPr="00105022">
              <w:rPr>
                <w:rFonts w:ascii="Arial" w:hAnsi="Arial" w:cs="Arial"/>
                <w:b/>
                <w:color w:val="auto"/>
              </w:rPr>
              <w:lastRenderedPageBreak/>
              <w:t xml:space="preserve">Podčlánok </w:t>
            </w:r>
          </w:p>
          <w:p w14:paraId="78D380E0" w14:textId="77777777" w:rsidR="00C745D2" w:rsidRPr="00FB322C" w:rsidRDefault="00C745D2" w:rsidP="0083239F">
            <w:pPr>
              <w:pStyle w:val="NoIndent"/>
              <w:jc w:val="both"/>
              <w:rPr>
                <w:rFonts w:ascii="Arial" w:hAnsi="Arial" w:cs="Arial"/>
                <w:b/>
                <w:strike/>
                <w:color w:val="auto"/>
                <w:szCs w:val="22"/>
              </w:rPr>
            </w:pPr>
            <w:r w:rsidRPr="00FB322C">
              <w:rPr>
                <w:rFonts w:ascii="Arial" w:hAnsi="Arial" w:cs="Arial"/>
                <w:b/>
                <w:color w:val="auto"/>
              </w:rPr>
              <w:t>7.6</w:t>
            </w:r>
          </w:p>
        </w:tc>
        <w:tc>
          <w:tcPr>
            <w:tcW w:w="2472" w:type="dxa"/>
          </w:tcPr>
          <w:p w14:paraId="650417B8" w14:textId="77777777" w:rsidR="00C745D2" w:rsidRPr="00F07B96" w:rsidRDefault="00C745D2" w:rsidP="0083239F">
            <w:pPr>
              <w:pStyle w:val="NoIndent"/>
              <w:rPr>
                <w:rFonts w:ascii="Arial" w:hAnsi="Arial" w:cs="Arial"/>
                <w:b/>
                <w:strike/>
                <w:color w:val="auto"/>
                <w:szCs w:val="22"/>
              </w:rPr>
            </w:pPr>
            <w:r w:rsidRPr="00A86531">
              <w:rPr>
                <w:rFonts w:ascii="Arial" w:hAnsi="Arial" w:cs="Arial"/>
                <w:b/>
                <w:color w:val="auto"/>
              </w:rPr>
              <w:t>Opravné práce</w:t>
            </w:r>
          </w:p>
        </w:tc>
        <w:tc>
          <w:tcPr>
            <w:tcW w:w="5750" w:type="dxa"/>
            <w:gridSpan w:val="2"/>
          </w:tcPr>
          <w:p w14:paraId="690EE1E8" w14:textId="77777777" w:rsidR="002F23C1" w:rsidRDefault="00C745D2" w:rsidP="0083239F">
            <w:pPr>
              <w:autoSpaceDE w:val="0"/>
              <w:autoSpaceDN w:val="0"/>
              <w:adjustRightInd w:val="0"/>
              <w:ind w:right="142"/>
              <w:jc w:val="both"/>
              <w:rPr>
                <w:rFonts w:cs="Arial"/>
                <w:bCs/>
                <w:szCs w:val="24"/>
              </w:rPr>
            </w:pPr>
            <w:r w:rsidRPr="00742FB8">
              <w:rPr>
                <w:rFonts w:cs="Arial"/>
                <w:bCs/>
                <w:szCs w:val="24"/>
              </w:rPr>
              <w:t>Do odseku (a) za posledné slovo vložte nasledujúci text:</w:t>
            </w:r>
          </w:p>
          <w:p w14:paraId="7AFD68FB" w14:textId="77777777" w:rsidR="00C745D2" w:rsidRPr="00742FB8" w:rsidRDefault="00C745D2" w:rsidP="0083239F">
            <w:pPr>
              <w:autoSpaceDE w:val="0"/>
              <w:autoSpaceDN w:val="0"/>
              <w:adjustRightInd w:val="0"/>
              <w:ind w:right="142"/>
              <w:jc w:val="both"/>
              <w:rPr>
                <w:rFonts w:cs="Arial"/>
                <w:bCs/>
                <w:szCs w:val="24"/>
              </w:rPr>
            </w:pPr>
            <w:r w:rsidRPr="00742FB8">
              <w:rPr>
                <w:rFonts w:cs="Arial"/>
                <w:bCs/>
                <w:szCs w:val="24"/>
              </w:rPr>
              <w:t xml:space="preserve"> </w:t>
            </w:r>
          </w:p>
          <w:p w14:paraId="66B14E02" w14:textId="77777777" w:rsidR="00C745D2" w:rsidRPr="00742FB8" w:rsidRDefault="00C745D2" w:rsidP="0083239F">
            <w:pPr>
              <w:autoSpaceDE w:val="0"/>
              <w:autoSpaceDN w:val="0"/>
              <w:adjustRightInd w:val="0"/>
              <w:ind w:right="141"/>
              <w:jc w:val="both"/>
              <w:rPr>
                <w:rFonts w:cs="Arial"/>
                <w:bCs/>
                <w:szCs w:val="24"/>
              </w:rPr>
            </w:pPr>
            <w:r w:rsidRPr="00742FB8">
              <w:rPr>
                <w:rFonts w:cs="Arial"/>
                <w:bCs/>
                <w:szCs w:val="24"/>
              </w:rPr>
              <w:t>„a ktoré nie sú opraviteľné, pričom o možnosti  opravy Materiálu alebo Technologického zariadenia rozhoduje Objednávateľ.“</w:t>
            </w:r>
          </w:p>
        </w:tc>
      </w:tr>
      <w:tr w:rsidR="00951265" w:rsidRPr="006C2974" w14:paraId="7F389FAF" w14:textId="77777777" w:rsidTr="00F670F8">
        <w:trPr>
          <w:gridAfter w:val="1"/>
          <w:wAfter w:w="687" w:type="dxa"/>
        </w:trPr>
        <w:tc>
          <w:tcPr>
            <w:tcW w:w="1384" w:type="dxa"/>
            <w:gridSpan w:val="2"/>
          </w:tcPr>
          <w:p w14:paraId="1D061097" w14:textId="77777777" w:rsidR="00C745D2" w:rsidRPr="00FE4170" w:rsidRDefault="00C745D2" w:rsidP="0083239F">
            <w:pPr>
              <w:pStyle w:val="NoIndent"/>
              <w:jc w:val="both"/>
              <w:rPr>
                <w:rFonts w:ascii="Arial" w:hAnsi="Arial" w:cs="Arial"/>
                <w:b/>
                <w:color w:val="auto"/>
                <w:szCs w:val="22"/>
              </w:rPr>
            </w:pPr>
            <w:r w:rsidRPr="00105022">
              <w:rPr>
                <w:rFonts w:ascii="Arial" w:hAnsi="Arial" w:cs="Arial"/>
                <w:b/>
                <w:color w:val="auto"/>
                <w:szCs w:val="22"/>
              </w:rPr>
              <w:t xml:space="preserve">Podčlánok </w:t>
            </w:r>
          </w:p>
          <w:p w14:paraId="0CB7392A" w14:textId="77777777" w:rsidR="00C745D2" w:rsidRPr="00FB322C" w:rsidRDefault="00C745D2" w:rsidP="0083239F">
            <w:pPr>
              <w:pStyle w:val="NoIndent"/>
              <w:rPr>
                <w:rFonts w:ascii="Arial" w:hAnsi="Arial" w:cs="Arial"/>
                <w:b/>
                <w:color w:val="auto"/>
              </w:rPr>
            </w:pPr>
            <w:r w:rsidRPr="00FB322C">
              <w:rPr>
                <w:rFonts w:ascii="Arial" w:hAnsi="Arial" w:cs="Arial"/>
                <w:b/>
                <w:color w:val="auto"/>
              </w:rPr>
              <w:t>7.7</w:t>
            </w:r>
          </w:p>
        </w:tc>
        <w:tc>
          <w:tcPr>
            <w:tcW w:w="2472" w:type="dxa"/>
          </w:tcPr>
          <w:p w14:paraId="6C18BE99" w14:textId="77777777" w:rsidR="00C745D2" w:rsidRPr="00F07B96" w:rsidRDefault="00C745D2" w:rsidP="0083239F">
            <w:pPr>
              <w:pStyle w:val="NoIndent"/>
              <w:rPr>
                <w:rFonts w:ascii="Arial" w:hAnsi="Arial" w:cs="Arial"/>
                <w:b/>
                <w:color w:val="auto"/>
              </w:rPr>
            </w:pPr>
            <w:r w:rsidRPr="00A86531">
              <w:rPr>
                <w:rFonts w:ascii="Arial" w:hAnsi="Arial" w:cs="Arial"/>
                <w:b/>
                <w:color w:val="auto"/>
                <w:szCs w:val="22"/>
              </w:rPr>
              <w:t>Vlastníctvo Technologického zariadenia  a Materiálov</w:t>
            </w:r>
          </w:p>
        </w:tc>
        <w:tc>
          <w:tcPr>
            <w:tcW w:w="5750" w:type="dxa"/>
            <w:gridSpan w:val="2"/>
          </w:tcPr>
          <w:p w14:paraId="0C54D238" w14:textId="77777777" w:rsidR="00C745D2" w:rsidRDefault="00C745D2" w:rsidP="0083239F">
            <w:pPr>
              <w:pStyle w:val="NoIndent"/>
              <w:jc w:val="both"/>
              <w:rPr>
                <w:rFonts w:ascii="Arial" w:hAnsi="Arial" w:cs="Arial"/>
                <w:color w:val="auto"/>
                <w:szCs w:val="22"/>
              </w:rPr>
            </w:pPr>
            <w:r w:rsidRPr="00742FB8">
              <w:rPr>
                <w:rFonts w:ascii="Arial" w:hAnsi="Arial" w:cs="Arial"/>
                <w:color w:val="auto"/>
                <w:szCs w:val="22"/>
              </w:rPr>
              <w:t xml:space="preserve">Pôvodný text </w:t>
            </w:r>
            <w:proofErr w:type="spellStart"/>
            <w:r w:rsidRPr="00742FB8">
              <w:rPr>
                <w:rFonts w:ascii="Arial" w:hAnsi="Arial" w:cs="Arial"/>
                <w:color w:val="auto"/>
                <w:szCs w:val="22"/>
              </w:rPr>
              <w:t>podčlánku</w:t>
            </w:r>
            <w:proofErr w:type="spellEnd"/>
            <w:r w:rsidRPr="00742FB8">
              <w:rPr>
                <w:rFonts w:ascii="Arial" w:hAnsi="Arial" w:cs="Arial"/>
                <w:color w:val="auto"/>
                <w:szCs w:val="22"/>
              </w:rPr>
              <w:t xml:space="preserve"> zrušte a nahraďte ho nasledujúcim textom: </w:t>
            </w:r>
          </w:p>
          <w:p w14:paraId="2D1171B5" w14:textId="77777777" w:rsidR="002F23C1" w:rsidRPr="002F23C1" w:rsidRDefault="002F23C1" w:rsidP="00804715"/>
          <w:p w14:paraId="1143EB8C" w14:textId="77777777" w:rsidR="00C745D2" w:rsidRDefault="00C745D2" w:rsidP="0083239F">
            <w:pPr>
              <w:autoSpaceDE w:val="0"/>
              <w:autoSpaceDN w:val="0"/>
              <w:adjustRightInd w:val="0"/>
              <w:ind w:right="141"/>
              <w:jc w:val="both"/>
              <w:rPr>
                <w:rFonts w:cs="Arial"/>
                <w:szCs w:val="22"/>
              </w:rPr>
            </w:pPr>
            <w:r w:rsidRPr="00742FB8" w:rsidDel="00F13AF9">
              <w:rPr>
                <w:rFonts w:cs="Arial"/>
                <w:lang w:eastAsia="sk-SK"/>
              </w:rPr>
              <w:t xml:space="preserve"> </w:t>
            </w:r>
            <w:r w:rsidRPr="00742FB8">
              <w:rPr>
                <w:rFonts w:cs="Arial"/>
              </w:rPr>
              <w:t>„</w:t>
            </w:r>
            <w:r w:rsidRPr="00742FB8">
              <w:rPr>
                <w:rFonts w:cs="Arial"/>
                <w:szCs w:val="22"/>
              </w:rPr>
              <w:t>Objednávateľ nadobudne vlastnícke právo k Technologickým zariadeniam a Materiálom okamihom ich zabudovania do Trvalého Diela. Nebezpečenstvo škody na Technologických zariadeniach a Materiáloch prechádza na Objednávateľa na základe ich prebratia Objednávateľom v zmysle článku 10 (</w:t>
            </w:r>
            <w:r w:rsidRPr="00742FB8">
              <w:rPr>
                <w:rFonts w:cs="Arial"/>
                <w:i/>
                <w:iCs/>
                <w:szCs w:val="22"/>
              </w:rPr>
              <w:t>Preberanie Diela Objednávateľom)</w:t>
            </w:r>
            <w:r w:rsidRPr="00742FB8">
              <w:rPr>
                <w:rFonts w:cs="Arial"/>
                <w:szCs w:val="22"/>
              </w:rPr>
              <w:t>.“</w:t>
            </w:r>
          </w:p>
          <w:p w14:paraId="75B01593" w14:textId="77777777" w:rsidR="002F23C1" w:rsidRPr="00742FB8" w:rsidRDefault="002F23C1" w:rsidP="0083239F">
            <w:pPr>
              <w:autoSpaceDE w:val="0"/>
              <w:autoSpaceDN w:val="0"/>
              <w:adjustRightInd w:val="0"/>
              <w:ind w:right="141"/>
              <w:jc w:val="both"/>
              <w:rPr>
                <w:rFonts w:cs="Arial"/>
                <w:szCs w:val="22"/>
              </w:rPr>
            </w:pPr>
          </w:p>
        </w:tc>
      </w:tr>
      <w:tr w:rsidR="00951265" w:rsidRPr="006C2974" w14:paraId="49B8841E" w14:textId="77777777" w:rsidTr="00F670F8">
        <w:trPr>
          <w:gridAfter w:val="1"/>
          <w:wAfter w:w="687" w:type="dxa"/>
          <w:trHeight w:val="811"/>
        </w:trPr>
        <w:tc>
          <w:tcPr>
            <w:tcW w:w="1384" w:type="dxa"/>
            <w:gridSpan w:val="2"/>
          </w:tcPr>
          <w:p w14:paraId="3A53035F" w14:textId="77777777" w:rsidR="00C745D2" w:rsidRPr="00FE4170" w:rsidRDefault="00C745D2" w:rsidP="0083239F">
            <w:pPr>
              <w:pStyle w:val="NoIndent"/>
              <w:jc w:val="both"/>
              <w:rPr>
                <w:rFonts w:ascii="Arial" w:hAnsi="Arial" w:cs="Arial"/>
                <w:b/>
                <w:color w:val="auto"/>
                <w:szCs w:val="22"/>
              </w:rPr>
            </w:pPr>
            <w:r w:rsidRPr="00105022">
              <w:rPr>
                <w:rFonts w:ascii="Arial" w:hAnsi="Arial" w:cs="Arial"/>
                <w:b/>
                <w:color w:val="auto"/>
                <w:szCs w:val="22"/>
              </w:rPr>
              <w:t xml:space="preserve">Podčlánok </w:t>
            </w:r>
          </w:p>
          <w:p w14:paraId="1DB524A9"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rPr>
              <w:t>8.1</w:t>
            </w:r>
          </w:p>
        </w:tc>
        <w:tc>
          <w:tcPr>
            <w:tcW w:w="2472" w:type="dxa"/>
          </w:tcPr>
          <w:p w14:paraId="494C365E" w14:textId="77777777" w:rsidR="00C745D2" w:rsidRPr="00A86531" w:rsidRDefault="00C745D2" w:rsidP="0083239F">
            <w:pPr>
              <w:pStyle w:val="NoIndent"/>
              <w:rPr>
                <w:rFonts w:ascii="Arial" w:hAnsi="Arial" w:cs="Arial"/>
                <w:b/>
                <w:color w:val="auto"/>
              </w:rPr>
            </w:pPr>
            <w:r w:rsidRPr="00A86531">
              <w:rPr>
                <w:rFonts w:ascii="Arial" w:hAnsi="Arial" w:cs="Arial"/>
                <w:b/>
                <w:color w:val="auto"/>
              </w:rPr>
              <w:t>Začatie prác</w:t>
            </w:r>
          </w:p>
        </w:tc>
        <w:tc>
          <w:tcPr>
            <w:tcW w:w="5750" w:type="dxa"/>
            <w:gridSpan w:val="2"/>
          </w:tcPr>
          <w:p w14:paraId="0BCE9F39" w14:textId="77777777" w:rsidR="00C745D2" w:rsidRPr="00F07B96" w:rsidRDefault="00C745D2" w:rsidP="0083239F">
            <w:pPr>
              <w:jc w:val="both"/>
              <w:rPr>
                <w:rFonts w:cs="Arial"/>
              </w:rPr>
            </w:pPr>
            <w:r w:rsidRPr="00F07B96">
              <w:rPr>
                <w:rFonts w:cs="Arial"/>
              </w:rPr>
              <w:t xml:space="preserve">Prvú vetu </w:t>
            </w:r>
            <w:proofErr w:type="spellStart"/>
            <w:r w:rsidRPr="00F07B96">
              <w:rPr>
                <w:rFonts w:cs="Arial"/>
              </w:rPr>
              <w:t>podčlánku</w:t>
            </w:r>
            <w:proofErr w:type="spellEnd"/>
            <w:r w:rsidRPr="00F07B96">
              <w:rPr>
                <w:rFonts w:cs="Arial"/>
              </w:rPr>
              <w:t xml:space="preserve"> zrušte a nahraďte nasledovným textom:</w:t>
            </w:r>
          </w:p>
          <w:p w14:paraId="10BF16D7" w14:textId="77777777" w:rsidR="00C745D2" w:rsidRPr="00742FB8" w:rsidRDefault="00C745D2" w:rsidP="0083239F">
            <w:pPr>
              <w:jc w:val="both"/>
              <w:rPr>
                <w:rFonts w:cs="Arial"/>
              </w:rPr>
            </w:pPr>
          </w:p>
          <w:p w14:paraId="0DDBF460" w14:textId="77777777" w:rsidR="00C745D2" w:rsidRDefault="00C745D2" w:rsidP="00EB7ECD">
            <w:pPr>
              <w:jc w:val="both"/>
              <w:rPr>
                <w:rFonts w:cs="Arial"/>
              </w:rPr>
            </w:pPr>
            <w:r w:rsidRPr="00742FB8">
              <w:rPr>
                <w:rFonts w:cs="Arial"/>
              </w:rPr>
              <w:t>„</w:t>
            </w:r>
            <w:r w:rsidR="00E13B3E" w:rsidRPr="00742FB8">
              <w:rPr>
                <w:rFonts w:cs="Arial"/>
                <w:szCs w:val="22"/>
              </w:rPr>
              <w:t>Dátum začatia prác je dátum oznámený Objednávateľom písomne Zhotoviteľovi podľa bodu 14 Zmluvných dojednaní.</w:t>
            </w:r>
            <w:r w:rsidRPr="00742FB8">
              <w:rPr>
                <w:rFonts w:cs="Arial"/>
              </w:rPr>
              <w:t>“</w:t>
            </w:r>
          </w:p>
          <w:p w14:paraId="4A3AB82D" w14:textId="77777777" w:rsidR="002F23C1" w:rsidRPr="00742FB8" w:rsidRDefault="002F23C1" w:rsidP="00EB7ECD">
            <w:pPr>
              <w:jc w:val="both"/>
              <w:rPr>
                <w:rFonts w:cs="Arial"/>
                <w:szCs w:val="22"/>
              </w:rPr>
            </w:pPr>
          </w:p>
        </w:tc>
      </w:tr>
      <w:tr w:rsidR="00951265" w:rsidRPr="006C2974" w14:paraId="10AF87B0" w14:textId="77777777" w:rsidTr="00F670F8">
        <w:trPr>
          <w:gridAfter w:val="1"/>
          <w:wAfter w:w="687" w:type="dxa"/>
          <w:trHeight w:val="811"/>
        </w:trPr>
        <w:tc>
          <w:tcPr>
            <w:tcW w:w="1384" w:type="dxa"/>
            <w:gridSpan w:val="2"/>
          </w:tcPr>
          <w:p w14:paraId="46B150B5" w14:textId="77777777" w:rsidR="00C745D2" w:rsidRPr="00FE4170" w:rsidRDefault="00C745D2" w:rsidP="0083239F">
            <w:pPr>
              <w:pStyle w:val="NoIndent"/>
              <w:jc w:val="both"/>
              <w:rPr>
                <w:rFonts w:ascii="Arial" w:hAnsi="Arial" w:cs="Arial"/>
                <w:b/>
                <w:color w:val="auto"/>
                <w:szCs w:val="22"/>
              </w:rPr>
            </w:pPr>
            <w:r w:rsidRPr="00105022">
              <w:rPr>
                <w:rFonts w:ascii="Arial" w:hAnsi="Arial" w:cs="Arial"/>
                <w:b/>
                <w:color w:val="auto"/>
                <w:szCs w:val="22"/>
              </w:rPr>
              <w:t xml:space="preserve">Podčlánok </w:t>
            </w:r>
          </w:p>
          <w:p w14:paraId="1B72197B" w14:textId="77777777" w:rsidR="00C745D2" w:rsidRPr="00FB322C" w:rsidRDefault="00C745D2" w:rsidP="0083239F">
            <w:pPr>
              <w:pStyle w:val="NoIndent"/>
              <w:rPr>
                <w:rFonts w:ascii="Arial" w:hAnsi="Arial" w:cs="Arial"/>
                <w:b/>
                <w:color w:val="auto"/>
              </w:rPr>
            </w:pPr>
            <w:r w:rsidRPr="00FB322C">
              <w:rPr>
                <w:rFonts w:ascii="Arial" w:hAnsi="Arial" w:cs="Arial"/>
                <w:b/>
                <w:color w:val="auto"/>
              </w:rPr>
              <w:t>8.3</w:t>
            </w:r>
          </w:p>
        </w:tc>
        <w:tc>
          <w:tcPr>
            <w:tcW w:w="2472" w:type="dxa"/>
          </w:tcPr>
          <w:p w14:paraId="0348427A" w14:textId="77777777" w:rsidR="00C745D2" w:rsidRPr="00A86531" w:rsidRDefault="00C745D2" w:rsidP="0083239F">
            <w:pPr>
              <w:pStyle w:val="NoIndent"/>
              <w:rPr>
                <w:rFonts w:ascii="Arial" w:hAnsi="Arial" w:cs="Arial"/>
                <w:b/>
                <w:color w:val="auto"/>
              </w:rPr>
            </w:pPr>
            <w:r w:rsidRPr="00A86531">
              <w:rPr>
                <w:rFonts w:ascii="Arial" w:hAnsi="Arial" w:cs="Arial"/>
                <w:b/>
                <w:color w:val="auto"/>
              </w:rPr>
              <w:t>Harmonogram prác</w:t>
            </w:r>
          </w:p>
        </w:tc>
        <w:tc>
          <w:tcPr>
            <w:tcW w:w="5750" w:type="dxa"/>
            <w:gridSpan w:val="2"/>
          </w:tcPr>
          <w:p w14:paraId="062AFE0B" w14:textId="77777777" w:rsidR="00C745D2" w:rsidRDefault="00C745D2" w:rsidP="0083239F">
            <w:pPr>
              <w:jc w:val="both"/>
              <w:rPr>
                <w:rFonts w:cs="Arial"/>
                <w:szCs w:val="22"/>
              </w:rPr>
            </w:pPr>
            <w:r w:rsidRPr="00F07B96">
              <w:rPr>
                <w:rFonts w:cs="Arial"/>
                <w:szCs w:val="22"/>
              </w:rPr>
              <w:t xml:space="preserve">Pôvodný text </w:t>
            </w:r>
            <w:proofErr w:type="spellStart"/>
            <w:r w:rsidRPr="00F07B96">
              <w:rPr>
                <w:rFonts w:cs="Arial"/>
                <w:szCs w:val="22"/>
              </w:rPr>
              <w:t>podčlánku</w:t>
            </w:r>
            <w:proofErr w:type="spellEnd"/>
            <w:r w:rsidRPr="00F07B96">
              <w:rPr>
                <w:rFonts w:cs="Arial"/>
                <w:szCs w:val="22"/>
              </w:rPr>
              <w:t xml:space="preserve"> zrušte a nahraďte ho nasledujúcim textom:</w:t>
            </w:r>
          </w:p>
          <w:p w14:paraId="3A60968F" w14:textId="77777777" w:rsidR="002F23C1" w:rsidRPr="00F07B96" w:rsidRDefault="002F23C1" w:rsidP="0083239F">
            <w:pPr>
              <w:jc w:val="both"/>
              <w:rPr>
                <w:rFonts w:cs="Arial"/>
                <w:szCs w:val="22"/>
              </w:rPr>
            </w:pPr>
          </w:p>
          <w:p w14:paraId="267CBD04" w14:textId="3F796CE4" w:rsidR="00C745D2" w:rsidRDefault="002F23C1" w:rsidP="0083239F">
            <w:pPr>
              <w:pStyle w:val="Zarkazkladnhotextu2"/>
              <w:tabs>
                <w:tab w:val="clear" w:pos="3960"/>
                <w:tab w:val="clear" w:pos="9072"/>
              </w:tabs>
              <w:autoSpaceDE w:val="0"/>
              <w:autoSpaceDN w:val="0"/>
              <w:adjustRightInd w:val="0"/>
              <w:ind w:left="0" w:firstLine="0"/>
              <w:rPr>
                <w:rFonts w:cs="Arial"/>
                <w:szCs w:val="22"/>
              </w:rPr>
            </w:pPr>
            <w:r>
              <w:rPr>
                <w:rFonts w:cs="Arial"/>
                <w:szCs w:val="22"/>
              </w:rPr>
              <w:t>„</w:t>
            </w:r>
            <w:r w:rsidR="000A319B">
              <w:rPr>
                <w:rFonts w:cs="Arial"/>
                <w:szCs w:val="22"/>
              </w:rPr>
              <w:t>Zhotoviteľ je povinný aktualizovať a predložiť Objednávateľovi Harmonogram prác v</w:t>
            </w:r>
            <w:r w:rsidR="003F69A3">
              <w:rPr>
                <w:rFonts w:cs="Arial"/>
                <w:szCs w:val="22"/>
              </w:rPr>
              <w:t> </w:t>
            </w:r>
            <w:r w:rsidR="00767310">
              <w:rPr>
                <w:rFonts w:cs="Arial"/>
                <w:szCs w:val="22"/>
              </w:rPr>
              <w:t>lehote</w:t>
            </w:r>
            <w:r w:rsidR="003F69A3">
              <w:rPr>
                <w:rFonts w:cs="Arial"/>
                <w:szCs w:val="22"/>
              </w:rPr>
              <w:t xml:space="preserve"> a podľa požiadaviek </w:t>
            </w:r>
            <w:r w:rsidR="00767310">
              <w:rPr>
                <w:rFonts w:cs="Arial"/>
                <w:szCs w:val="22"/>
              </w:rPr>
              <w:t xml:space="preserve"> uveden</w:t>
            </w:r>
            <w:r w:rsidR="003F69A3">
              <w:rPr>
                <w:rFonts w:cs="Arial"/>
                <w:szCs w:val="22"/>
              </w:rPr>
              <w:t>ých</w:t>
            </w:r>
            <w:r w:rsidR="00767310">
              <w:rPr>
                <w:rFonts w:cs="Arial"/>
                <w:szCs w:val="22"/>
              </w:rPr>
              <w:t xml:space="preserve"> v </w:t>
            </w:r>
            <w:proofErr w:type="spellStart"/>
            <w:r>
              <w:rPr>
                <w:rFonts w:cs="Arial"/>
                <w:szCs w:val="22"/>
              </w:rPr>
              <w:t>pod</w:t>
            </w:r>
            <w:r w:rsidR="000A319B">
              <w:rPr>
                <w:rFonts w:cs="Arial"/>
                <w:szCs w:val="22"/>
              </w:rPr>
              <w:t>čl</w:t>
            </w:r>
            <w:proofErr w:type="spellEnd"/>
            <w:r w:rsidR="000A319B">
              <w:rPr>
                <w:rFonts w:cs="Arial"/>
                <w:szCs w:val="22"/>
              </w:rPr>
              <w:t xml:space="preserve">. 2.3.2, </w:t>
            </w:r>
            <w:r>
              <w:rPr>
                <w:rFonts w:cs="Arial"/>
                <w:szCs w:val="22"/>
              </w:rPr>
              <w:t>Z</w:t>
            </w:r>
            <w:r w:rsidR="000A319B">
              <w:rPr>
                <w:rFonts w:cs="Arial"/>
                <w:szCs w:val="22"/>
              </w:rPr>
              <w:t>väzku 3 Požiadavk</w:t>
            </w:r>
            <w:r>
              <w:rPr>
                <w:rFonts w:cs="Arial"/>
                <w:szCs w:val="22"/>
              </w:rPr>
              <w:t>y</w:t>
            </w:r>
            <w:r w:rsidR="000A319B">
              <w:rPr>
                <w:rFonts w:cs="Arial"/>
                <w:szCs w:val="22"/>
              </w:rPr>
              <w:t xml:space="preserve"> Objednávateľa.</w:t>
            </w:r>
          </w:p>
          <w:p w14:paraId="1A6BFB2D" w14:textId="77777777" w:rsidR="000A319B" w:rsidRPr="00742FB8" w:rsidRDefault="000A319B" w:rsidP="0083239F">
            <w:pPr>
              <w:pStyle w:val="Zarkazkladnhotextu2"/>
              <w:tabs>
                <w:tab w:val="clear" w:pos="3960"/>
                <w:tab w:val="clear" w:pos="9072"/>
              </w:tabs>
              <w:autoSpaceDE w:val="0"/>
              <w:autoSpaceDN w:val="0"/>
              <w:adjustRightInd w:val="0"/>
              <w:ind w:left="0" w:firstLine="0"/>
              <w:rPr>
                <w:rFonts w:cs="Arial"/>
                <w:szCs w:val="22"/>
              </w:rPr>
            </w:pPr>
          </w:p>
          <w:p w14:paraId="3B8FB415" w14:textId="3CC25173" w:rsidR="00C745D2" w:rsidRDefault="00C745D2" w:rsidP="0083239F">
            <w:pPr>
              <w:pStyle w:val="Zarkazkladnhotextu2"/>
              <w:tabs>
                <w:tab w:val="clear" w:pos="3960"/>
                <w:tab w:val="clear" w:pos="9072"/>
                <w:tab w:val="left" w:pos="0"/>
              </w:tabs>
              <w:autoSpaceDE w:val="0"/>
              <w:autoSpaceDN w:val="0"/>
              <w:adjustRightInd w:val="0"/>
              <w:ind w:left="0" w:firstLine="0"/>
              <w:rPr>
                <w:rFonts w:cs="Arial"/>
                <w:szCs w:val="22"/>
              </w:rPr>
            </w:pPr>
            <w:r w:rsidRPr="00742FB8">
              <w:rPr>
                <w:rFonts w:cs="Arial"/>
                <w:szCs w:val="22"/>
              </w:rPr>
              <w:t xml:space="preserve">Harmonogram prác tvoria tieto časti: </w:t>
            </w:r>
          </w:p>
          <w:p w14:paraId="7E8D28C3" w14:textId="77777777" w:rsidR="00C745D2" w:rsidRDefault="00C745D2" w:rsidP="00E511B2">
            <w:pPr>
              <w:pStyle w:val="Zarkazkladnhotextu2"/>
              <w:tabs>
                <w:tab w:val="clear" w:pos="3960"/>
                <w:tab w:val="clear" w:pos="9072"/>
                <w:tab w:val="left" w:pos="0"/>
              </w:tabs>
              <w:autoSpaceDE w:val="0"/>
              <w:autoSpaceDN w:val="0"/>
              <w:adjustRightInd w:val="0"/>
              <w:ind w:left="0" w:firstLine="0"/>
              <w:rPr>
                <w:rFonts w:cs="Arial"/>
              </w:rPr>
            </w:pPr>
          </w:p>
          <w:p w14:paraId="4162A58D" w14:textId="77777777" w:rsidR="00E511B2" w:rsidRPr="0022222A" w:rsidRDefault="00E511B2" w:rsidP="00E511B2">
            <w:pPr>
              <w:pStyle w:val="Zarkazkladnhotextu2"/>
              <w:tabs>
                <w:tab w:val="clear" w:pos="3960"/>
                <w:tab w:val="clear" w:pos="9072"/>
              </w:tabs>
              <w:autoSpaceDE w:val="0"/>
              <w:autoSpaceDN w:val="0"/>
              <w:adjustRightInd w:val="0"/>
              <w:ind w:left="0" w:firstLine="0"/>
              <w:rPr>
                <w:rFonts w:cs="Arial"/>
                <w:szCs w:val="22"/>
              </w:rPr>
            </w:pPr>
            <w:r w:rsidRPr="0022222A">
              <w:rPr>
                <w:rFonts w:cs="Arial"/>
                <w:szCs w:val="22"/>
              </w:rPr>
              <w:t xml:space="preserve">Časť 1: </w:t>
            </w:r>
            <w:r w:rsidRPr="0022222A">
              <w:rPr>
                <w:rFonts w:cs="Arial"/>
                <w:b/>
                <w:szCs w:val="22"/>
              </w:rPr>
              <w:t>Vecný harmonogram</w:t>
            </w:r>
            <w:r w:rsidRPr="0022222A">
              <w:rPr>
                <w:rFonts w:cs="Arial"/>
                <w:szCs w:val="22"/>
              </w:rPr>
              <w:t xml:space="preserve"> vytvorený na základe uvedených požiadaviek:</w:t>
            </w:r>
          </w:p>
          <w:p w14:paraId="0075F8A7" w14:textId="7BB779EF" w:rsidR="00E511B2" w:rsidRPr="0022222A" w:rsidRDefault="00E511B2" w:rsidP="00E511B2">
            <w:pPr>
              <w:pStyle w:val="Zarkazkladnhotextu2"/>
              <w:tabs>
                <w:tab w:val="clear" w:pos="3960"/>
                <w:tab w:val="clear" w:pos="9072"/>
              </w:tabs>
              <w:autoSpaceDE w:val="0"/>
              <w:autoSpaceDN w:val="0"/>
              <w:adjustRightInd w:val="0"/>
              <w:ind w:left="431" w:hanging="426"/>
              <w:rPr>
                <w:rFonts w:cs="Arial"/>
              </w:rPr>
            </w:pPr>
            <w:r>
              <w:rPr>
                <w:rFonts w:cs="Arial"/>
                <w:szCs w:val="22"/>
              </w:rPr>
              <w:t xml:space="preserve">a) </w:t>
            </w:r>
            <w:r w:rsidRPr="0022222A">
              <w:rPr>
                <w:rFonts w:cs="Arial"/>
                <w:szCs w:val="22"/>
              </w:rPr>
              <w:t xml:space="preserve">Forma grafického znázornenia - tzv. </w:t>
            </w:r>
            <w:proofErr w:type="spellStart"/>
            <w:r w:rsidRPr="0022222A">
              <w:rPr>
                <w:rFonts w:cs="Arial"/>
                <w:szCs w:val="22"/>
              </w:rPr>
              <w:t>Ganttov</w:t>
            </w:r>
            <w:proofErr w:type="spellEnd"/>
            <w:r w:rsidRPr="0022222A">
              <w:rPr>
                <w:rFonts w:cs="Arial"/>
                <w:szCs w:val="22"/>
              </w:rPr>
              <w:t xml:space="preserve"> graf - grafická časť  vypracovaná</w:t>
            </w:r>
            <w:r w:rsidRPr="0022222A">
              <w:rPr>
                <w:rFonts w:cs="Arial"/>
              </w:rPr>
              <w:t xml:space="preserve"> vo formáte *.</w:t>
            </w:r>
            <w:proofErr w:type="spellStart"/>
            <w:r w:rsidRPr="0022222A">
              <w:rPr>
                <w:rFonts w:cs="Arial"/>
              </w:rPr>
              <w:t>mpp</w:t>
            </w:r>
            <w:proofErr w:type="spellEnd"/>
            <w:r w:rsidRPr="0022222A">
              <w:rPr>
                <w:rFonts w:cs="Arial"/>
              </w:rPr>
              <w:t xml:space="preserve"> s jasne vyznačenou kritickou cestou (prípadne viacerými), ktorú budú vytvárať príslušné časti Diela, t.j. časovou </w:t>
            </w:r>
            <w:r w:rsidRPr="0022222A">
              <w:rPr>
                <w:rFonts w:cs="Arial"/>
              </w:rPr>
              <w:lastRenderedPageBreak/>
              <w:t xml:space="preserve">postupnosťou zhotovenia jednotlivých stavebných objektov (SO), vyhotovenia požadovanej projektovej dokumentácie, vrátane doby trvania ich komplexného vyskúšania, skúšobnej prevádzky prevádzkových súborov a ich technologických častí (ak taká je) a pod (Príloha č. </w:t>
            </w:r>
            <w:r w:rsidR="00B95A31">
              <w:rPr>
                <w:rFonts w:cs="Arial"/>
              </w:rPr>
              <w:t>3</w:t>
            </w:r>
            <w:r w:rsidRPr="0022222A">
              <w:rPr>
                <w:rFonts w:cs="Arial"/>
              </w:rPr>
              <w:t>.1 Zmluvných dojednaní).</w:t>
            </w:r>
          </w:p>
          <w:p w14:paraId="48D0DDC2" w14:textId="77777777" w:rsidR="00E511B2" w:rsidRPr="0022222A" w:rsidRDefault="00E511B2" w:rsidP="00E511B2">
            <w:pPr>
              <w:pStyle w:val="Zarkazkladnhotextu2"/>
              <w:tabs>
                <w:tab w:val="clear" w:pos="3960"/>
                <w:tab w:val="clear" w:pos="9072"/>
              </w:tabs>
              <w:autoSpaceDE w:val="0"/>
              <w:autoSpaceDN w:val="0"/>
              <w:adjustRightInd w:val="0"/>
              <w:ind w:left="431" w:hanging="426"/>
              <w:rPr>
                <w:rFonts w:cs="Arial"/>
              </w:rPr>
            </w:pPr>
          </w:p>
          <w:p w14:paraId="0FD83312" w14:textId="079A0DE1" w:rsidR="00E511B2" w:rsidRDefault="00E511B2" w:rsidP="00E511B2">
            <w:pPr>
              <w:pStyle w:val="Zarkazkladnhotextu2"/>
              <w:tabs>
                <w:tab w:val="clear" w:pos="3960"/>
              </w:tabs>
              <w:autoSpaceDE w:val="0"/>
              <w:autoSpaceDN w:val="0"/>
              <w:adjustRightInd w:val="0"/>
              <w:ind w:left="431" w:hanging="426"/>
              <w:rPr>
                <w:rFonts w:cs="Arial"/>
              </w:rPr>
            </w:pPr>
            <w:r>
              <w:rPr>
                <w:rFonts w:cs="Arial"/>
              </w:rPr>
              <w:t xml:space="preserve">b) </w:t>
            </w:r>
            <w:r w:rsidRPr="0022222A">
              <w:rPr>
                <w:rFonts w:cs="Arial"/>
              </w:rPr>
              <w:t>Povinnosť členenia činností na minimálne 2, resp. minimálne 3 stupne podrobnosti (u nižšie stanovených radov stavebných objektov).</w:t>
            </w:r>
          </w:p>
          <w:p w14:paraId="3C131E25" w14:textId="77777777" w:rsidR="00E511B2" w:rsidRPr="0022222A" w:rsidRDefault="00E511B2" w:rsidP="00E511B2">
            <w:pPr>
              <w:pStyle w:val="Zarkazkladnhotextu2"/>
              <w:tabs>
                <w:tab w:val="clear" w:pos="3960"/>
              </w:tabs>
              <w:autoSpaceDE w:val="0"/>
              <w:autoSpaceDN w:val="0"/>
              <w:adjustRightInd w:val="0"/>
              <w:ind w:left="431" w:hanging="426"/>
              <w:rPr>
                <w:rFonts w:cs="Arial"/>
              </w:rPr>
            </w:pPr>
          </w:p>
          <w:p w14:paraId="742C0570" w14:textId="77777777" w:rsidR="00E511B2" w:rsidRPr="0022222A" w:rsidRDefault="00E511B2" w:rsidP="00E511B2">
            <w:pPr>
              <w:pStyle w:val="Zarkazkladnhotextu2"/>
              <w:autoSpaceDE w:val="0"/>
              <w:autoSpaceDN w:val="0"/>
              <w:adjustRightInd w:val="0"/>
              <w:ind w:left="0" w:firstLine="0"/>
              <w:rPr>
                <w:rFonts w:cs="Arial"/>
              </w:rPr>
            </w:pPr>
            <w:r w:rsidRPr="0022222A">
              <w:rPr>
                <w:rFonts w:cs="Arial"/>
              </w:rPr>
              <w:t>1. stupeň: stavebný objekt (SO),</w:t>
            </w:r>
          </w:p>
          <w:p w14:paraId="57D999F7" w14:textId="77777777" w:rsidR="00E511B2" w:rsidRPr="0022222A" w:rsidRDefault="00E511B2" w:rsidP="00E511B2">
            <w:pPr>
              <w:pStyle w:val="Zarkazkladnhotextu2"/>
              <w:autoSpaceDE w:val="0"/>
              <w:autoSpaceDN w:val="0"/>
              <w:adjustRightInd w:val="0"/>
              <w:ind w:left="0" w:firstLine="0"/>
              <w:rPr>
                <w:rFonts w:cs="Arial"/>
              </w:rPr>
            </w:pPr>
            <w:r w:rsidRPr="0022222A">
              <w:rPr>
                <w:rFonts w:cs="Arial"/>
              </w:rPr>
              <w:t xml:space="preserve">2. stupeň: stavebný prvok, </w:t>
            </w:r>
            <w:proofErr w:type="spellStart"/>
            <w:r w:rsidRPr="0022222A">
              <w:rPr>
                <w:rFonts w:cs="Arial"/>
              </w:rPr>
              <w:t>podobjekt</w:t>
            </w:r>
            <w:proofErr w:type="spellEnd"/>
            <w:r w:rsidRPr="0022222A">
              <w:rPr>
                <w:rFonts w:cs="Arial"/>
              </w:rPr>
              <w:t xml:space="preserve"> SO, úsek SO</w:t>
            </w:r>
          </w:p>
          <w:p w14:paraId="51F4715F" w14:textId="77777777" w:rsidR="00E511B2" w:rsidRPr="0022222A" w:rsidRDefault="00E511B2" w:rsidP="00E511B2">
            <w:pPr>
              <w:pStyle w:val="Zarkazkladnhotextu2"/>
              <w:autoSpaceDE w:val="0"/>
              <w:autoSpaceDN w:val="0"/>
              <w:adjustRightInd w:val="0"/>
              <w:ind w:left="0" w:firstLine="0"/>
              <w:rPr>
                <w:rFonts w:cs="Arial"/>
              </w:rPr>
            </w:pPr>
            <w:r w:rsidRPr="0022222A">
              <w:rPr>
                <w:rFonts w:cs="Arial"/>
              </w:rPr>
              <w:t xml:space="preserve">(mostný pilier, úsek objektu cestného telesa, úseky </w:t>
            </w:r>
            <w:proofErr w:type="spellStart"/>
            <w:r w:rsidRPr="0022222A">
              <w:rPr>
                <w:rFonts w:cs="Arial"/>
              </w:rPr>
              <w:t>mostovky</w:t>
            </w:r>
            <w:proofErr w:type="spellEnd"/>
            <w:r w:rsidRPr="0022222A">
              <w:rPr>
                <w:rFonts w:cs="Arial"/>
              </w:rPr>
              <w:t xml:space="preserve">), Druhý stupeň je povinný pri </w:t>
            </w:r>
            <w:proofErr w:type="spellStart"/>
            <w:r w:rsidRPr="0022222A">
              <w:rPr>
                <w:rFonts w:cs="Arial"/>
              </w:rPr>
              <w:t>následovných</w:t>
            </w:r>
            <w:proofErr w:type="spellEnd"/>
            <w:r w:rsidRPr="0022222A">
              <w:rPr>
                <w:rFonts w:cs="Arial"/>
              </w:rPr>
              <w:t xml:space="preserve"> radoch SO:</w:t>
            </w:r>
          </w:p>
          <w:p w14:paraId="29AE1EC8" w14:textId="77777777" w:rsidR="00E511B2" w:rsidRPr="0022222A" w:rsidRDefault="00E511B2" w:rsidP="00E511B2">
            <w:pPr>
              <w:pStyle w:val="Zarkazkladnhotextu2"/>
              <w:autoSpaceDE w:val="0"/>
              <w:autoSpaceDN w:val="0"/>
              <w:adjustRightInd w:val="0"/>
              <w:ind w:left="0" w:firstLine="0"/>
              <w:rPr>
                <w:rFonts w:cs="Arial"/>
              </w:rPr>
            </w:pPr>
            <w:r w:rsidRPr="0022222A">
              <w:rPr>
                <w:rFonts w:cs="Arial"/>
              </w:rPr>
              <w:t xml:space="preserve">• SO radu 300 a 500 (SO 501 pre obe časti stavby, SO 535, SO 536), ďalšie SO na vyžiadanie Stavebnotechnického </w:t>
            </w:r>
            <w:proofErr w:type="spellStart"/>
            <w:r w:rsidRPr="0022222A">
              <w:rPr>
                <w:rFonts w:cs="Arial"/>
              </w:rPr>
              <w:t>dozora</w:t>
            </w:r>
            <w:proofErr w:type="spellEnd"/>
            <w:r w:rsidRPr="0022222A">
              <w:rPr>
                <w:rFonts w:cs="Arial"/>
              </w:rPr>
              <w:t>.</w:t>
            </w:r>
          </w:p>
          <w:p w14:paraId="17DFAD42" w14:textId="77777777" w:rsidR="00E511B2" w:rsidRPr="0022222A" w:rsidRDefault="00E511B2" w:rsidP="00E511B2">
            <w:pPr>
              <w:pStyle w:val="Zarkazkladnhotextu2"/>
              <w:autoSpaceDE w:val="0"/>
              <w:autoSpaceDN w:val="0"/>
              <w:adjustRightInd w:val="0"/>
              <w:ind w:left="0" w:firstLine="0"/>
              <w:rPr>
                <w:rFonts w:cs="Arial"/>
              </w:rPr>
            </w:pPr>
            <w:r w:rsidRPr="0022222A">
              <w:rPr>
                <w:rFonts w:cs="Arial"/>
              </w:rPr>
              <w:t>3. stupeň: stavebné činnosti, stavebné časti prvkov, diely (napr. zemné práce, základy mostného piliera, driek, …).</w:t>
            </w:r>
          </w:p>
          <w:p w14:paraId="7B068534" w14:textId="77777777" w:rsidR="00E511B2" w:rsidRPr="0022222A" w:rsidRDefault="00E511B2" w:rsidP="00E511B2">
            <w:pPr>
              <w:pStyle w:val="Zarkazkladnhotextu2"/>
              <w:autoSpaceDE w:val="0"/>
              <w:autoSpaceDN w:val="0"/>
              <w:adjustRightInd w:val="0"/>
              <w:ind w:left="0" w:firstLine="0"/>
              <w:rPr>
                <w:rFonts w:cs="Arial"/>
              </w:rPr>
            </w:pPr>
            <w:r w:rsidRPr="0022222A">
              <w:rPr>
                <w:rFonts w:cs="Arial"/>
              </w:rPr>
              <w:t>Tretí stupeň podrobnosti je povinný pri týchto radoch SO:</w:t>
            </w:r>
          </w:p>
          <w:p w14:paraId="44311FFD" w14:textId="77777777" w:rsidR="00E511B2" w:rsidRPr="0022222A" w:rsidRDefault="00E511B2" w:rsidP="00E511B2">
            <w:pPr>
              <w:pStyle w:val="Zarkazkladnhotextu2"/>
              <w:autoSpaceDE w:val="0"/>
              <w:autoSpaceDN w:val="0"/>
              <w:adjustRightInd w:val="0"/>
              <w:ind w:left="0" w:firstLine="0"/>
              <w:rPr>
                <w:rFonts w:cs="Arial"/>
              </w:rPr>
            </w:pPr>
            <w:r w:rsidRPr="0022222A">
              <w:rPr>
                <w:rFonts w:cs="Arial"/>
              </w:rPr>
              <w:t>• SO radu 100 (SO 101, SO 103 pre obe časti stavby, SO 113)</w:t>
            </w:r>
          </w:p>
          <w:p w14:paraId="2BA50FBE" w14:textId="77777777" w:rsidR="00E511B2" w:rsidRPr="0022222A" w:rsidRDefault="00E511B2" w:rsidP="00E511B2">
            <w:pPr>
              <w:pStyle w:val="Zarkazkladnhotextu2"/>
              <w:autoSpaceDE w:val="0"/>
              <w:autoSpaceDN w:val="0"/>
              <w:adjustRightInd w:val="0"/>
              <w:ind w:left="0" w:firstLine="0"/>
              <w:rPr>
                <w:rFonts w:cs="Arial"/>
              </w:rPr>
            </w:pPr>
            <w:r w:rsidRPr="0022222A">
              <w:rPr>
                <w:rFonts w:cs="Arial"/>
              </w:rPr>
              <w:t xml:space="preserve">• SO radu 200 (mosty, oporné múry, </w:t>
            </w:r>
            <w:proofErr w:type="spellStart"/>
            <w:r w:rsidRPr="0022222A">
              <w:rPr>
                <w:rFonts w:cs="Arial"/>
              </w:rPr>
              <w:t>zárubné</w:t>
            </w:r>
            <w:proofErr w:type="spellEnd"/>
            <w:r w:rsidRPr="0022222A">
              <w:rPr>
                <w:rFonts w:cs="Arial"/>
              </w:rPr>
              <w:t xml:space="preserve"> múry, PHS, SO 331-31,),</w:t>
            </w:r>
          </w:p>
          <w:p w14:paraId="7659B5E6" w14:textId="77777777" w:rsidR="00E511B2" w:rsidRPr="0022222A" w:rsidRDefault="00E511B2" w:rsidP="00E511B2">
            <w:pPr>
              <w:pStyle w:val="Zarkazkladnhotextu2"/>
              <w:autoSpaceDE w:val="0"/>
              <w:autoSpaceDN w:val="0"/>
              <w:adjustRightInd w:val="0"/>
              <w:ind w:left="0" w:firstLine="0"/>
              <w:rPr>
                <w:rFonts w:cs="Arial"/>
              </w:rPr>
            </w:pPr>
            <w:r w:rsidRPr="0022222A">
              <w:rPr>
                <w:rFonts w:cs="Arial"/>
              </w:rPr>
              <w:t xml:space="preserve">- SO  RADU 400 na vyžiadanie Stavebnotechnického </w:t>
            </w:r>
            <w:proofErr w:type="spellStart"/>
            <w:r w:rsidRPr="0022222A">
              <w:rPr>
                <w:rFonts w:cs="Arial"/>
              </w:rPr>
              <w:t>dozora</w:t>
            </w:r>
            <w:proofErr w:type="spellEnd"/>
            <w:r w:rsidRPr="0022222A">
              <w:rPr>
                <w:rFonts w:cs="Arial"/>
              </w:rPr>
              <w:t>.</w:t>
            </w:r>
          </w:p>
          <w:p w14:paraId="6AA43C80" w14:textId="77777777" w:rsidR="00E511B2" w:rsidRPr="0022222A" w:rsidRDefault="00E511B2" w:rsidP="00E511B2">
            <w:pPr>
              <w:pStyle w:val="Zarkazkladnhotextu2"/>
              <w:tabs>
                <w:tab w:val="clear" w:pos="3960"/>
                <w:tab w:val="clear" w:pos="9072"/>
              </w:tabs>
              <w:autoSpaceDE w:val="0"/>
              <w:autoSpaceDN w:val="0"/>
              <w:adjustRightInd w:val="0"/>
              <w:ind w:left="0" w:firstLine="0"/>
              <w:rPr>
                <w:rFonts w:cs="Arial"/>
              </w:rPr>
            </w:pPr>
            <w:r w:rsidRPr="0022222A">
              <w:rPr>
                <w:rFonts w:cs="Arial"/>
              </w:rPr>
              <w:t xml:space="preserve">• ďalšie SO na vyžiadanie Stavebnotechnického </w:t>
            </w:r>
            <w:proofErr w:type="spellStart"/>
            <w:r w:rsidRPr="0022222A">
              <w:rPr>
                <w:rFonts w:cs="Arial"/>
              </w:rPr>
              <w:t>dozora</w:t>
            </w:r>
            <w:proofErr w:type="spellEnd"/>
            <w:r w:rsidRPr="0022222A">
              <w:rPr>
                <w:rFonts w:cs="Arial"/>
              </w:rPr>
              <w:t>.</w:t>
            </w:r>
          </w:p>
          <w:p w14:paraId="39B1F5C2" w14:textId="77777777" w:rsidR="00E511B2" w:rsidRPr="0022222A" w:rsidRDefault="00E511B2" w:rsidP="00E511B2">
            <w:pPr>
              <w:pStyle w:val="Zarkazkladnhotextu2"/>
              <w:tabs>
                <w:tab w:val="clear" w:pos="3960"/>
                <w:tab w:val="clear" w:pos="9072"/>
              </w:tabs>
              <w:autoSpaceDE w:val="0"/>
              <w:autoSpaceDN w:val="0"/>
              <w:adjustRightInd w:val="0"/>
              <w:ind w:left="0" w:firstLine="0"/>
              <w:rPr>
                <w:rFonts w:cs="Arial"/>
              </w:rPr>
            </w:pPr>
          </w:p>
          <w:p w14:paraId="7B2DE598" w14:textId="2F10919A" w:rsidR="00E511B2" w:rsidRDefault="00E511B2" w:rsidP="00E511B2">
            <w:pPr>
              <w:pStyle w:val="Zarkazkladnhotextu2"/>
              <w:numPr>
                <w:ilvl w:val="0"/>
                <w:numId w:val="44"/>
              </w:numPr>
              <w:tabs>
                <w:tab w:val="clear" w:pos="3960"/>
                <w:tab w:val="clear" w:pos="9072"/>
              </w:tabs>
              <w:autoSpaceDE w:val="0"/>
              <w:autoSpaceDN w:val="0"/>
              <w:adjustRightInd w:val="0"/>
              <w:ind w:left="431" w:hanging="431"/>
              <w:rPr>
                <w:rFonts w:cs="Arial"/>
              </w:rPr>
            </w:pPr>
            <w:r w:rsidRPr="0022222A">
              <w:rPr>
                <w:rFonts w:cs="Arial"/>
              </w:rPr>
              <w:t>Povinnosť definovania unikátnych WBS kódov („</w:t>
            </w:r>
            <w:proofErr w:type="spellStart"/>
            <w:r w:rsidRPr="0022222A">
              <w:rPr>
                <w:rFonts w:cs="Arial"/>
              </w:rPr>
              <w:t>Work</w:t>
            </w:r>
            <w:proofErr w:type="spellEnd"/>
            <w:r w:rsidRPr="0022222A">
              <w:rPr>
                <w:rFonts w:cs="Arial"/>
              </w:rPr>
              <w:t xml:space="preserve"> </w:t>
            </w:r>
            <w:proofErr w:type="spellStart"/>
            <w:r w:rsidRPr="0022222A">
              <w:rPr>
                <w:rFonts w:cs="Arial"/>
              </w:rPr>
              <w:t>Breakdown</w:t>
            </w:r>
            <w:proofErr w:type="spellEnd"/>
            <w:r w:rsidRPr="0022222A">
              <w:rPr>
                <w:rFonts w:cs="Arial"/>
              </w:rPr>
              <w:t xml:space="preserve"> </w:t>
            </w:r>
            <w:proofErr w:type="spellStart"/>
            <w:r w:rsidRPr="0022222A">
              <w:rPr>
                <w:rFonts w:cs="Arial"/>
              </w:rPr>
              <w:t>Structures</w:t>
            </w:r>
            <w:proofErr w:type="spellEnd"/>
            <w:r w:rsidRPr="0022222A">
              <w:rPr>
                <w:rFonts w:cs="Arial"/>
              </w:rPr>
              <w:t>“) pri každej činnosti v závislosti od jej stupňa podrobnosti.</w:t>
            </w:r>
          </w:p>
          <w:p w14:paraId="320950DD" w14:textId="6FDE105A" w:rsidR="00E511B2" w:rsidRPr="00E511B2" w:rsidRDefault="00E511B2" w:rsidP="00E511B2">
            <w:pPr>
              <w:pStyle w:val="Zarkazkladnhotextu2"/>
              <w:numPr>
                <w:ilvl w:val="0"/>
                <w:numId w:val="44"/>
              </w:numPr>
              <w:autoSpaceDE w:val="0"/>
              <w:autoSpaceDN w:val="0"/>
              <w:adjustRightInd w:val="0"/>
              <w:ind w:left="431" w:hanging="431"/>
              <w:rPr>
                <w:rFonts w:cs="Arial"/>
              </w:rPr>
            </w:pPr>
            <w:r w:rsidRPr="00E511B2">
              <w:rPr>
                <w:rFonts w:cs="Arial"/>
              </w:rPr>
              <w:t>Povinnosť zobrazenia časovej rezervy pri jednotlivých činnostiach, a to ako grafické, tak aj číselné (počet dní v samostatnom stĺpci).</w:t>
            </w:r>
          </w:p>
          <w:p w14:paraId="2A6FFD56" w14:textId="77777777" w:rsidR="00E511B2" w:rsidRPr="00E511B2" w:rsidRDefault="00E511B2" w:rsidP="00E511B2">
            <w:pPr>
              <w:pStyle w:val="Zarkazkladnhotextu2"/>
              <w:numPr>
                <w:ilvl w:val="0"/>
                <w:numId w:val="44"/>
              </w:numPr>
              <w:autoSpaceDE w:val="0"/>
              <w:autoSpaceDN w:val="0"/>
              <w:adjustRightInd w:val="0"/>
              <w:ind w:left="431" w:hanging="431"/>
              <w:rPr>
                <w:rFonts w:cs="Arial"/>
              </w:rPr>
            </w:pPr>
            <w:r w:rsidRPr="00E511B2">
              <w:rPr>
                <w:rFonts w:cs="Arial"/>
              </w:rPr>
              <w:t>Povinnosť zobrazenia technologickej prestávky vo forme samostatnej činnosti nadväzujúce na s ňou súvisiacu stavebnú činnosť (napr. zhotovenie železobetónové konštrukcie a na ňu nadväzujúca technologická prestávka z dôvodu tvrdnutia betónu).</w:t>
            </w:r>
          </w:p>
          <w:p w14:paraId="255697EC" w14:textId="77777777" w:rsidR="00E511B2" w:rsidRPr="00E511B2" w:rsidRDefault="00E511B2" w:rsidP="00E511B2">
            <w:pPr>
              <w:pStyle w:val="Zarkazkladnhotextu2"/>
              <w:numPr>
                <w:ilvl w:val="0"/>
                <w:numId w:val="44"/>
              </w:numPr>
              <w:autoSpaceDE w:val="0"/>
              <w:autoSpaceDN w:val="0"/>
              <w:adjustRightInd w:val="0"/>
              <w:ind w:left="431" w:hanging="431"/>
              <w:rPr>
                <w:rFonts w:cs="Arial"/>
              </w:rPr>
            </w:pPr>
            <w:r w:rsidRPr="00E511B2">
              <w:rPr>
                <w:rFonts w:cs="Arial"/>
              </w:rPr>
              <w:t>Povinnosť zobrazenia prerušenia (rozdelenia) činnosti pomocou bodkovaného označenia v príslušnej farebnej schéme.</w:t>
            </w:r>
          </w:p>
          <w:p w14:paraId="060EFDBF" w14:textId="77777777" w:rsidR="00E511B2" w:rsidRPr="00E511B2" w:rsidRDefault="00E511B2" w:rsidP="00E511B2">
            <w:pPr>
              <w:pStyle w:val="Zarkazkladnhotextu2"/>
              <w:numPr>
                <w:ilvl w:val="0"/>
                <w:numId w:val="44"/>
              </w:numPr>
              <w:autoSpaceDE w:val="0"/>
              <w:autoSpaceDN w:val="0"/>
              <w:adjustRightInd w:val="0"/>
              <w:ind w:left="431" w:hanging="431"/>
              <w:rPr>
                <w:rFonts w:cs="Arial"/>
              </w:rPr>
            </w:pPr>
            <w:r w:rsidRPr="00E511B2">
              <w:rPr>
                <w:rFonts w:cs="Arial"/>
              </w:rPr>
              <w:t>V každom harmonograme musí byť vo forme činností znázornené spracovávanie realizačnej dokumentácie stavby (DSRS) na jednotlivé objekty, vrátane termínov (</w:t>
            </w:r>
            <w:proofErr w:type="spellStart"/>
            <w:r w:rsidRPr="00E511B2">
              <w:rPr>
                <w:rFonts w:cs="Arial"/>
              </w:rPr>
              <w:t>miľnikov</w:t>
            </w:r>
            <w:proofErr w:type="spellEnd"/>
            <w:r w:rsidRPr="00E511B2">
              <w:rPr>
                <w:rFonts w:cs="Arial"/>
              </w:rPr>
              <w:t xml:space="preserve">) ich plánovaného odovzdania Stavebnotechnickému dozoru, a ďalej míľniky (najskoršie termíny) na schválenie jednotlivých čistopisov DSV správcom stavby a preberacie konania a kolaudačné konanie. </w:t>
            </w:r>
          </w:p>
          <w:p w14:paraId="08294708" w14:textId="77777777" w:rsidR="00E511B2" w:rsidRPr="00E511B2" w:rsidRDefault="00E511B2" w:rsidP="00E511B2">
            <w:pPr>
              <w:pStyle w:val="Zarkazkladnhotextu2"/>
              <w:numPr>
                <w:ilvl w:val="0"/>
                <w:numId w:val="44"/>
              </w:numPr>
              <w:autoSpaceDE w:val="0"/>
              <w:autoSpaceDN w:val="0"/>
              <w:adjustRightInd w:val="0"/>
              <w:ind w:left="431" w:hanging="431"/>
              <w:rPr>
                <w:rFonts w:cs="Arial"/>
              </w:rPr>
            </w:pPr>
            <w:r w:rsidRPr="00E511B2">
              <w:rPr>
                <w:rFonts w:cs="Arial"/>
              </w:rPr>
              <w:t>predpokladané strojné a personálne zabezpečenie pre jednotlivé činnosti.</w:t>
            </w:r>
          </w:p>
          <w:p w14:paraId="29AE8E59" w14:textId="3CB47B68" w:rsidR="00E511B2" w:rsidRDefault="00E511B2" w:rsidP="00E511B2">
            <w:pPr>
              <w:pStyle w:val="Zarkazkladnhotextu2"/>
              <w:numPr>
                <w:ilvl w:val="0"/>
                <w:numId w:val="44"/>
              </w:numPr>
              <w:tabs>
                <w:tab w:val="clear" w:pos="3960"/>
                <w:tab w:val="clear" w:pos="9072"/>
              </w:tabs>
              <w:autoSpaceDE w:val="0"/>
              <w:autoSpaceDN w:val="0"/>
              <w:adjustRightInd w:val="0"/>
              <w:ind w:left="431" w:hanging="431"/>
              <w:rPr>
                <w:rFonts w:cs="Arial"/>
              </w:rPr>
            </w:pPr>
            <w:r w:rsidRPr="00E511B2">
              <w:rPr>
                <w:rFonts w:cs="Arial"/>
              </w:rPr>
              <w:lastRenderedPageBreak/>
              <w:t>Grafické znázornenie Zimnej technologickej prestávky / Zimného obdobia formou farebného zvislého pruhu na podklade (pozadí) harmonogramu.</w:t>
            </w:r>
          </w:p>
          <w:p w14:paraId="72EF14F4" w14:textId="428DF41E" w:rsidR="00197E3F" w:rsidRDefault="00197E3F" w:rsidP="00197E3F">
            <w:pPr>
              <w:pStyle w:val="Zarkazkladnhotextu2"/>
              <w:tabs>
                <w:tab w:val="clear" w:pos="3960"/>
                <w:tab w:val="clear" w:pos="9072"/>
              </w:tabs>
              <w:autoSpaceDE w:val="0"/>
              <w:autoSpaceDN w:val="0"/>
              <w:adjustRightInd w:val="0"/>
              <w:ind w:left="0" w:firstLine="0"/>
              <w:rPr>
                <w:rFonts w:cs="Arial"/>
              </w:rPr>
            </w:pPr>
          </w:p>
          <w:p w14:paraId="6682185D" w14:textId="7B3784E7" w:rsidR="00197E3F" w:rsidRPr="0022222A" w:rsidRDefault="00197E3F" w:rsidP="00197E3F">
            <w:pPr>
              <w:pStyle w:val="Zarkazkladnhotextu2"/>
              <w:ind w:left="0" w:firstLine="0"/>
              <w:rPr>
                <w:rFonts w:cs="Arial"/>
                <w:bCs/>
              </w:rPr>
            </w:pPr>
            <w:r w:rsidRPr="00B77D93">
              <w:rPr>
                <w:rFonts w:cs="Arial"/>
                <w:bCs/>
              </w:rPr>
              <w:t xml:space="preserve">Časť  2: </w:t>
            </w:r>
            <w:r w:rsidRPr="00B77D93">
              <w:rPr>
                <w:rFonts w:cs="Arial"/>
                <w:b/>
                <w:bCs/>
                <w:szCs w:val="22"/>
              </w:rPr>
              <w:t>Míľniky</w:t>
            </w:r>
            <w:r w:rsidRPr="00B77D93">
              <w:rPr>
                <w:rFonts w:cs="Arial"/>
                <w:bCs/>
                <w:szCs w:val="22"/>
              </w:rPr>
              <w:t xml:space="preserve"> - Objednávateľom určené stavebné objekty alebo  </w:t>
            </w:r>
            <w:r w:rsidRPr="0022222A">
              <w:rPr>
                <w:rFonts w:cs="Arial"/>
                <w:szCs w:val="22"/>
              </w:rPr>
              <w:t xml:space="preserve">časti objektov a lehoty ich dokončenia, ktoré sa Zhotoviteľ zaväzuje ukončiť v určených lehotách </w:t>
            </w:r>
            <w:r w:rsidRPr="0022222A">
              <w:rPr>
                <w:rFonts w:cs="Arial"/>
                <w:bCs/>
                <w:szCs w:val="22"/>
              </w:rPr>
              <w:t>(Príloha</w:t>
            </w:r>
            <w:r w:rsidRPr="0022222A">
              <w:rPr>
                <w:rFonts w:cs="Arial"/>
                <w:bCs/>
              </w:rPr>
              <w:t xml:space="preserve"> č. </w:t>
            </w:r>
            <w:r w:rsidR="00B95A31">
              <w:rPr>
                <w:rFonts w:cs="Arial"/>
                <w:bCs/>
              </w:rPr>
              <w:t>3</w:t>
            </w:r>
            <w:r w:rsidRPr="0022222A">
              <w:rPr>
                <w:rFonts w:cs="Arial"/>
                <w:bCs/>
              </w:rPr>
              <w:t xml:space="preserve">.2 Zmluvných dojednaní). </w:t>
            </w:r>
          </w:p>
          <w:p w14:paraId="27EDA657" w14:textId="77777777" w:rsidR="00197E3F" w:rsidRPr="0022222A" w:rsidRDefault="00197E3F" w:rsidP="00197E3F">
            <w:pPr>
              <w:pStyle w:val="Zarkazkladnhotextu2"/>
              <w:tabs>
                <w:tab w:val="clear" w:pos="3960"/>
                <w:tab w:val="clear" w:pos="9072"/>
              </w:tabs>
              <w:autoSpaceDE w:val="0"/>
              <w:autoSpaceDN w:val="0"/>
              <w:adjustRightInd w:val="0"/>
              <w:ind w:left="0" w:firstLine="0"/>
              <w:rPr>
                <w:rFonts w:cs="Arial"/>
                <w:bCs/>
              </w:rPr>
            </w:pPr>
          </w:p>
          <w:p w14:paraId="6313296D" w14:textId="25243F76" w:rsidR="00197E3F" w:rsidRPr="0022222A" w:rsidRDefault="00197E3F" w:rsidP="00197E3F">
            <w:pPr>
              <w:pStyle w:val="Zarkazkladnhotextu2"/>
              <w:tabs>
                <w:tab w:val="clear" w:pos="3960"/>
                <w:tab w:val="clear" w:pos="9072"/>
              </w:tabs>
              <w:autoSpaceDE w:val="0"/>
              <w:autoSpaceDN w:val="0"/>
              <w:adjustRightInd w:val="0"/>
              <w:ind w:left="0" w:firstLine="0"/>
              <w:rPr>
                <w:rFonts w:cs="Arial"/>
                <w:bCs/>
              </w:rPr>
            </w:pPr>
            <w:r w:rsidRPr="0022222A">
              <w:rPr>
                <w:rFonts w:cs="Arial"/>
                <w:bCs/>
              </w:rPr>
              <w:t xml:space="preserve">Časť 3: </w:t>
            </w:r>
            <w:r w:rsidRPr="0022222A">
              <w:rPr>
                <w:rFonts w:cs="Arial"/>
                <w:b/>
                <w:bCs/>
              </w:rPr>
              <w:t>Fakturačný harmonogram</w:t>
            </w:r>
            <w:r w:rsidRPr="0022222A">
              <w:rPr>
                <w:rFonts w:cs="Arial"/>
                <w:bCs/>
              </w:rPr>
              <w:t xml:space="preserve"> vyhotovený podľa Vecného harmonogramu v číselnom vyjadrení a členení po jednotlivých stavebných objektoch a mesiacoch Lehoty výstavby  ako aj  v grafickom vyjadrení (tzv.                    S-krivka alebo Kumulatívna fakturačná krivka) (Príloha č. </w:t>
            </w:r>
            <w:r w:rsidR="00B95A31">
              <w:rPr>
                <w:rFonts w:cs="Arial"/>
                <w:bCs/>
              </w:rPr>
              <w:t>3</w:t>
            </w:r>
            <w:r w:rsidRPr="0022222A">
              <w:rPr>
                <w:rFonts w:cs="Arial"/>
                <w:bCs/>
              </w:rPr>
              <w:t>.3 Zmluvných dojednaní).</w:t>
            </w:r>
          </w:p>
          <w:p w14:paraId="712921EC" w14:textId="77777777" w:rsidR="00197E3F" w:rsidRPr="0022222A" w:rsidRDefault="00197E3F" w:rsidP="00197E3F">
            <w:pPr>
              <w:pStyle w:val="Zarkazkladnhotextu2"/>
              <w:tabs>
                <w:tab w:val="clear" w:pos="3960"/>
                <w:tab w:val="clear" w:pos="9072"/>
              </w:tabs>
              <w:autoSpaceDE w:val="0"/>
              <w:autoSpaceDN w:val="0"/>
              <w:adjustRightInd w:val="0"/>
              <w:ind w:left="0" w:firstLine="0"/>
              <w:rPr>
                <w:rFonts w:cs="Arial"/>
                <w:bCs/>
              </w:rPr>
            </w:pPr>
          </w:p>
          <w:p w14:paraId="52074714" w14:textId="47D48D1E" w:rsidR="00197E3F" w:rsidRDefault="00197E3F" w:rsidP="00197E3F">
            <w:pPr>
              <w:pStyle w:val="Zarkazkladnhotextu2"/>
              <w:autoSpaceDE w:val="0"/>
              <w:autoSpaceDN w:val="0"/>
              <w:adjustRightInd w:val="0"/>
              <w:ind w:left="0" w:firstLine="0"/>
              <w:rPr>
                <w:rFonts w:cs="Arial"/>
                <w:bCs/>
              </w:rPr>
            </w:pPr>
            <w:r w:rsidRPr="00D25B38">
              <w:rPr>
                <w:rFonts w:cs="Arial"/>
                <w:bCs/>
              </w:rPr>
              <w:t xml:space="preserve">Každý harmonogram musí byť Stavebnotechnickému dozoru a Objednávateľovi predložený v tlačenej aj elektronickej podobe a  editovateľnej elektronickej podobe (pre možnosť Stavebnotechnického </w:t>
            </w:r>
            <w:proofErr w:type="spellStart"/>
            <w:r w:rsidRPr="00D25B38">
              <w:rPr>
                <w:rFonts w:cs="Arial"/>
                <w:bCs/>
              </w:rPr>
              <w:t>dozora</w:t>
            </w:r>
            <w:proofErr w:type="spellEnd"/>
            <w:r w:rsidRPr="00D25B38">
              <w:rPr>
                <w:rFonts w:cs="Arial"/>
                <w:bCs/>
              </w:rPr>
              <w:t xml:space="preserve"> zobraziť si doplňujúce údaje). </w:t>
            </w:r>
          </w:p>
          <w:p w14:paraId="4036946F" w14:textId="23258D21" w:rsidR="00197E3F" w:rsidRDefault="00197E3F" w:rsidP="00197E3F">
            <w:pPr>
              <w:pStyle w:val="Zarkazkladnhotextu2"/>
              <w:autoSpaceDE w:val="0"/>
              <w:autoSpaceDN w:val="0"/>
              <w:adjustRightInd w:val="0"/>
              <w:ind w:left="0" w:firstLine="0"/>
              <w:rPr>
                <w:rFonts w:cs="Arial"/>
                <w:bCs/>
              </w:rPr>
            </w:pPr>
          </w:p>
          <w:p w14:paraId="465A9290" w14:textId="77777777" w:rsidR="00197E3F" w:rsidRPr="0022222A" w:rsidRDefault="00197E3F" w:rsidP="00197E3F">
            <w:pPr>
              <w:pStyle w:val="Zarkazkladnhotextu2"/>
              <w:ind w:left="44" w:firstLine="0"/>
              <w:rPr>
                <w:rFonts w:cs="Arial"/>
                <w:szCs w:val="22"/>
              </w:rPr>
            </w:pPr>
            <w:r w:rsidRPr="00B77D93">
              <w:rPr>
                <w:rFonts w:cs="Arial"/>
                <w:szCs w:val="22"/>
              </w:rPr>
              <w:t>Kumulatívna fakturačná krivka (S-krivka) musí vychádzať z časového sledu zhotovenia jednotlivých častí stavby (tak ako budú plánované vo Vecnom harmonograme) a k nim prislúchajúcim nákladom na každý stavebný objekt a prevádzkový súbor, kvôli umožneniu efektí</w:t>
            </w:r>
            <w:r w:rsidRPr="0022222A">
              <w:rPr>
                <w:rFonts w:cs="Arial"/>
                <w:szCs w:val="22"/>
              </w:rPr>
              <w:t xml:space="preserve">vnej kontroly plnenia postupu prác a možných rizikových faktorov súvisiacich s predĺžením Lehoty výstavby. Na horizontálnej osi S-krivky musí byť uvedená Lehota výstavby Diela (v mesiacoch) a na vertikálnej osi musí byť uvedené zodpovedajúce kumulatívne fakturačné plnenie za príslušný mesiac v €. </w:t>
            </w:r>
          </w:p>
          <w:p w14:paraId="1BB582F2" w14:textId="77777777" w:rsidR="00197E3F" w:rsidRPr="0022222A" w:rsidRDefault="00197E3F" w:rsidP="00197E3F">
            <w:pPr>
              <w:pStyle w:val="Zarkazkladnhotextu2"/>
              <w:ind w:left="44" w:firstLine="0"/>
              <w:rPr>
                <w:rFonts w:cs="Arial"/>
                <w:szCs w:val="22"/>
              </w:rPr>
            </w:pPr>
          </w:p>
          <w:p w14:paraId="1D6D2F38" w14:textId="0435F876" w:rsidR="00197E3F" w:rsidRDefault="00197E3F" w:rsidP="00197E3F">
            <w:pPr>
              <w:pStyle w:val="Zarkazkladnhotextu2"/>
              <w:tabs>
                <w:tab w:val="clear" w:pos="3960"/>
                <w:tab w:val="clear" w:pos="9072"/>
              </w:tabs>
              <w:autoSpaceDE w:val="0"/>
              <w:autoSpaceDN w:val="0"/>
              <w:adjustRightInd w:val="0"/>
              <w:ind w:left="44" w:firstLine="0"/>
              <w:rPr>
                <w:rFonts w:cs="Arial"/>
                <w:bCs/>
                <w:szCs w:val="22"/>
                <w:lang w:eastAsia="sk-SK"/>
              </w:rPr>
            </w:pPr>
            <w:r w:rsidRPr="0022222A">
              <w:rPr>
                <w:rFonts w:cs="Arial"/>
                <w:bCs/>
                <w:szCs w:val="22"/>
                <w:lang w:eastAsia="sk-SK"/>
              </w:rPr>
              <w:t xml:space="preserve">Vecný harmonogram, Míľniky a Fakturačný harmonogram spolu  tvoria Harmonogram prác, ktorý  je pre plnenie Zhotoviteľa podľa Zmluvy záväzný. </w:t>
            </w:r>
          </w:p>
          <w:p w14:paraId="258976AC" w14:textId="0F7DA3D4" w:rsidR="00197E3F" w:rsidRDefault="00197E3F" w:rsidP="00197E3F">
            <w:pPr>
              <w:pStyle w:val="Zarkazkladnhotextu2"/>
              <w:tabs>
                <w:tab w:val="clear" w:pos="3960"/>
                <w:tab w:val="clear" w:pos="9072"/>
              </w:tabs>
              <w:autoSpaceDE w:val="0"/>
              <w:autoSpaceDN w:val="0"/>
              <w:adjustRightInd w:val="0"/>
              <w:ind w:left="44" w:firstLine="0"/>
              <w:rPr>
                <w:rFonts w:cs="Arial"/>
                <w:bCs/>
                <w:szCs w:val="22"/>
                <w:lang w:eastAsia="sk-SK"/>
              </w:rPr>
            </w:pPr>
          </w:p>
          <w:p w14:paraId="3BBBDA6A" w14:textId="77777777" w:rsidR="00197E3F" w:rsidRPr="0022222A" w:rsidRDefault="00197E3F" w:rsidP="00197E3F">
            <w:pPr>
              <w:pStyle w:val="Zarkazkladnhotextu2"/>
              <w:tabs>
                <w:tab w:val="clear" w:pos="3960"/>
                <w:tab w:val="clear" w:pos="9072"/>
              </w:tabs>
              <w:autoSpaceDE w:val="0"/>
              <w:autoSpaceDN w:val="0"/>
              <w:adjustRightInd w:val="0"/>
              <w:ind w:left="44" w:hanging="44"/>
              <w:rPr>
                <w:rFonts w:cs="Arial"/>
                <w:szCs w:val="22"/>
              </w:rPr>
            </w:pPr>
            <w:r w:rsidRPr="0022222A">
              <w:rPr>
                <w:rFonts w:cs="Arial"/>
                <w:szCs w:val="22"/>
              </w:rPr>
              <w:t xml:space="preserve">Zhotoviteľ je povinný Harmonogram prác dodržať, pričom skutočné kumulatívne fakturačné plnenie Zhotoviteľa v príslušnom mesiaci Lehoty výstavby oproti plánovanému kumulatívnemu fakturačnému plneniu Zhotoviteľa uvedenému vo Fakturačnom harmonograme  nesmie byť nižšie o viac ako 10%. Ak  skutočné kumulatívne fakturačné plnenie Zhotoviteľa oproti plánovanému kumulatívnemu fakturačnému plneniu Zhotoviteľa uvedenému vo Fakturačnom harmonograme klesne o viac ako 30%, považuje sa to za podstatné porušenie Zmluvy a Objednávateľ je oprávnený od Zmluvy odstúpiť. </w:t>
            </w:r>
          </w:p>
          <w:p w14:paraId="30B6D95E" w14:textId="77777777" w:rsidR="00197E3F" w:rsidRPr="0022222A" w:rsidRDefault="00197E3F" w:rsidP="00197E3F">
            <w:pPr>
              <w:pStyle w:val="Zarkazkladnhotextu2"/>
              <w:tabs>
                <w:tab w:val="clear" w:pos="3960"/>
                <w:tab w:val="clear" w:pos="9072"/>
              </w:tabs>
              <w:autoSpaceDE w:val="0"/>
              <w:autoSpaceDN w:val="0"/>
              <w:adjustRightInd w:val="0"/>
              <w:ind w:left="680" w:firstLine="0"/>
              <w:rPr>
                <w:rFonts w:cs="Arial"/>
                <w:szCs w:val="22"/>
              </w:rPr>
            </w:pPr>
            <w:r w:rsidRPr="0022222A">
              <w:rPr>
                <w:rFonts w:cs="Arial"/>
                <w:szCs w:val="22"/>
              </w:rPr>
              <w:t xml:space="preserve"> </w:t>
            </w:r>
          </w:p>
          <w:p w14:paraId="71BDC236" w14:textId="77777777" w:rsidR="00197E3F" w:rsidRPr="0022222A" w:rsidRDefault="00197E3F" w:rsidP="00197E3F">
            <w:pPr>
              <w:pStyle w:val="Zarkazkladnhotextu2"/>
              <w:tabs>
                <w:tab w:val="clear" w:pos="3960"/>
                <w:tab w:val="clear" w:pos="9072"/>
              </w:tabs>
              <w:autoSpaceDE w:val="0"/>
              <w:autoSpaceDN w:val="0"/>
              <w:adjustRightInd w:val="0"/>
              <w:ind w:left="0" w:firstLine="0"/>
              <w:rPr>
                <w:rFonts w:cs="Arial"/>
                <w:szCs w:val="22"/>
              </w:rPr>
            </w:pPr>
            <w:r w:rsidRPr="0022222A">
              <w:rPr>
                <w:rFonts w:cs="Arial"/>
                <w:szCs w:val="22"/>
              </w:rPr>
              <w:t xml:space="preserve">Na účely tohto </w:t>
            </w:r>
            <w:proofErr w:type="spellStart"/>
            <w:r w:rsidRPr="0022222A">
              <w:rPr>
                <w:rFonts w:cs="Arial"/>
                <w:szCs w:val="22"/>
              </w:rPr>
              <w:t>podčlánku</w:t>
            </w:r>
            <w:proofErr w:type="spellEnd"/>
            <w:r w:rsidRPr="0022222A">
              <w:rPr>
                <w:rFonts w:cs="Arial"/>
                <w:szCs w:val="22"/>
              </w:rPr>
              <w:t xml:space="preserve"> sa skutočným kumulatívnym fakturačným plnením Zhotoviteľa rozumie celková suma vyfakturovaná Zhotoviteľom v období od Dátumu začatia prác do posledného dňa mesiaca, ktorého sa platba týka.</w:t>
            </w:r>
          </w:p>
          <w:p w14:paraId="17D0945F" w14:textId="77777777" w:rsidR="00197E3F" w:rsidRPr="0022222A" w:rsidRDefault="00197E3F" w:rsidP="00197E3F">
            <w:pPr>
              <w:pStyle w:val="Zarkazkladnhotextu2"/>
              <w:tabs>
                <w:tab w:val="clear" w:pos="3960"/>
                <w:tab w:val="clear" w:pos="9072"/>
              </w:tabs>
              <w:autoSpaceDE w:val="0"/>
              <w:autoSpaceDN w:val="0"/>
              <w:adjustRightInd w:val="0"/>
              <w:ind w:left="0" w:firstLine="0"/>
              <w:rPr>
                <w:rFonts w:cs="Arial"/>
                <w:szCs w:val="22"/>
              </w:rPr>
            </w:pPr>
          </w:p>
          <w:p w14:paraId="37D8B2A4" w14:textId="0D5BE6FB" w:rsidR="00197E3F" w:rsidRDefault="00197E3F" w:rsidP="00197E3F">
            <w:pPr>
              <w:pStyle w:val="Zarkazkladnhotextu2"/>
              <w:tabs>
                <w:tab w:val="clear" w:pos="3960"/>
                <w:tab w:val="clear" w:pos="9072"/>
              </w:tabs>
              <w:autoSpaceDE w:val="0"/>
              <w:autoSpaceDN w:val="0"/>
              <w:adjustRightInd w:val="0"/>
              <w:ind w:left="0" w:firstLine="0"/>
              <w:rPr>
                <w:rFonts w:cs="Arial"/>
                <w:szCs w:val="22"/>
              </w:rPr>
            </w:pPr>
            <w:r w:rsidRPr="0022222A">
              <w:rPr>
                <w:rFonts w:cs="Arial"/>
                <w:szCs w:val="22"/>
              </w:rPr>
              <w:t xml:space="preserve">Zhotoviteľ bezodkladne vydá oznámenie Stavebnotechnickému dozoru o pravdepodobných konkrétnych budúcich udalostiach alebo okolnostiach, ktoré by mohli ovplyvniť prácu, zvýšiť Zmluvnú cenu alebo zdržať vyhotovenie Diela. Stavebnotechnický dozor môže požadovať, aby Zhotoviteľ predložil odhad predpokladaného dopadu budúcej udalosti alebo okolností a/alebo návrh podľa </w:t>
            </w:r>
            <w:proofErr w:type="spellStart"/>
            <w:r w:rsidRPr="0022222A">
              <w:rPr>
                <w:rFonts w:cs="Arial"/>
                <w:szCs w:val="22"/>
              </w:rPr>
              <w:t>podčlánku</w:t>
            </w:r>
            <w:proofErr w:type="spellEnd"/>
            <w:r w:rsidRPr="0022222A">
              <w:rPr>
                <w:rFonts w:cs="Arial"/>
                <w:szCs w:val="22"/>
              </w:rPr>
              <w:t xml:space="preserve"> 13.3 </w:t>
            </w:r>
            <w:r w:rsidRPr="0022222A">
              <w:rPr>
                <w:rFonts w:cs="Arial"/>
                <w:i/>
                <w:szCs w:val="22"/>
              </w:rPr>
              <w:t>(Postup pri zmenách</w:t>
            </w:r>
            <w:r w:rsidRPr="0022222A">
              <w:rPr>
                <w:rFonts w:cs="Arial"/>
                <w:szCs w:val="22"/>
              </w:rPr>
              <w:t>).</w:t>
            </w:r>
          </w:p>
          <w:p w14:paraId="5F4B1EF1" w14:textId="498F8CB1" w:rsidR="00197E3F" w:rsidRPr="0022222A" w:rsidRDefault="00197E3F" w:rsidP="00197E3F">
            <w:pPr>
              <w:pStyle w:val="Zarkazkladnhotextu2"/>
              <w:tabs>
                <w:tab w:val="clear" w:pos="3960"/>
                <w:tab w:val="clear" w:pos="9072"/>
              </w:tabs>
              <w:autoSpaceDE w:val="0"/>
              <w:autoSpaceDN w:val="0"/>
              <w:adjustRightInd w:val="0"/>
              <w:ind w:left="0" w:firstLine="0"/>
              <w:rPr>
                <w:rFonts w:cs="Arial"/>
                <w:szCs w:val="22"/>
              </w:rPr>
            </w:pPr>
          </w:p>
          <w:p w14:paraId="44D0E193" w14:textId="77777777" w:rsidR="00197E3F" w:rsidRPr="0022222A" w:rsidRDefault="00197E3F" w:rsidP="00197E3F">
            <w:pPr>
              <w:jc w:val="both"/>
              <w:rPr>
                <w:rFonts w:cs="Arial"/>
                <w:szCs w:val="22"/>
              </w:rPr>
            </w:pPr>
            <w:r w:rsidRPr="0022222A">
              <w:rPr>
                <w:rFonts w:cs="Arial"/>
                <w:bCs/>
                <w:szCs w:val="22"/>
                <w:lang w:eastAsia="sk-SK"/>
              </w:rPr>
              <w:t xml:space="preserve">Zhotoviteľ je povinný vypracovať a počas Lehoty výstavby najneskôr do 25. dňa predchádzajúceho mesiaca predkladať Stavebnotechnickému dozoru tzv. </w:t>
            </w:r>
            <w:r w:rsidRPr="0022222A">
              <w:rPr>
                <w:rFonts w:cs="Arial"/>
                <w:b/>
                <w:bCs/>
                <w:szCs w:val="22"/>
                <w:lang w:eastAsia="sk-SK"/>
              </w:rPr>
              <w:t>Mesačný harmonogram prác</w:t>
            </w:r>
            <w:r w:rsidRPr="0022222A">
              <w:rPr>
                <w:rFonts w:cs="Arial"/>
                <w:bCs/>
                <w:szCs w:val="22"/>
                <w:lang w:eastAsia="sk-SK"/>
              </w:rPr>
              <w:t xml:space="preserve"> (plán práce na nasledujúci mesiac). Mesačný harmonogram prác musí vychádzať z Harmonogramu prác a musí byť vypracovaný v podrobnostiach/členení na jednotlivé položky. </w:t>
            </w:r>
            <w:r w:rsidRPr="0022222A">
              <w:rPr>
                <w:rFonts w:cs="Arial"/>
                <w:szCs w:val="22"/>
              </w:rPr>
              <w:t>V prípade, ak Zhotoviteľ nepredloží Mesačný harmonogram prác vo vyššie uvedenej lehote a/alebo Mesačný harmonogram prác nebude vypracovaný podľa požiadaviek uvedených v druhej vete tohto odseku, vzniká Objednávateľovi nárok na zaplatenie zmluvnej pokuty vo výške 1 000,- EUR (slovom tisíc eur) za každý deň omeškania až do splnenia tejto povinnosti. V prípade, ak predložený Mesačný harmonogram prác nebude vypracovaný podľa uvedených požiadaviek, Stavebnotechnický dozor vráti Zhotoviteľovi Mesačný harmonogram prác za účelom jeho prepracovania v lehote stanovenej Stavebnotechnickým dozorom; tým nie je dotknutý nárok Objednávateľa na zaplatenie zmluvnej pokuty podľa tohto odseku. Zmluvnú pokutu je možné uložiť opakovane. Zaplatenie zmluvnej pokuty nemá vplyv na splnenie povinnosti Zhotoviteľa v</w:t>
            </w:r>
            <w:r>
              <w:rPr>
                <w:rFonts w:cs="Arial"/>
                <w:szCs w:val="22"/>
              </w:rPr>
              <w:t> </w:t>
            </w:r>
            <w:r w:rsidRPr="0022222A">
              <w:rPr>
                <w:rFonts w:cs="Arial"/>
                <w:szCs w:val="22"/>
              </w:rPr>
              <w:t>súlade</w:t>
            </w:r>
            <w:r>
              <w:rPr>
                <w:rFonts w:cs="Arial"/>
                <w:szCs w:val="22"/>
              </w:rPr>
              <w:t xml:space="preserve"> </w:t>
            </w:r>
            <w:r w:rsidRPr="0022222A">
              <w:rPr>
                <w:rFonts w:cs="Arial"/>
                <w:szCs w:val="22"/>
              </w:rPr>
              <w:t xml:space="preserve">s týmto </w:t>
            </w:r>
            <w:proofErr w:type="spellStart"/>
            <w:r w:rsidRPr="0022222A">
              <w:rPr>
                <w:rFonts w:cs="Arial"/>
                <w:szCs w:val="22"/>
              </w:rPr>
              <w:t>podčlánkom</w:t>
            </w:r>
            <w:proofErr w:type="spellEnd"/>
            <w:r w:rsidRPr="0022222A">
              <w:rPr>
                <w:rFonts w:cs="Arial"/>
                <w:szCs w:val="22"/>
              </w:rPr>
              <w:t>. Zmluvná pokuta sa bude uhrádzať na základe penalizačnej faktúry vyhotovenej Objednávateľom a doporučene doručenej do sídla Zhotoviteľa. Lehota splatnosti tejto faktúry je 30 dní odo dňa jej doporučeného doručenia do sídla Zhotoviteľa.</w:t>
            </w:r>
          </w:p>
          <w:p w14:paraId="5D1E82CE" w14:textId="1C6AAA88" w:rsidR="00197E3F" w:rsidRPr="0022222A" w:rsidRDefault="00197E3F" w:rsidP="00197E3F">
            <w:pPr>
              <w:pStyle w:val="Zarkazkladnhotextu2"/>
              <w:tabs>
                <w:tab w:val="clear" w:pos="3960"/>
                <w:tab w:val="clear" w:pos="9072"/>
              </w:tabs>
              <w:autoSpaceDE w:val="0"/>
              <w:autoSpaceDN w:val="0"/>
              <w:adjustRightInd w:val="0"/>
              <w:ind w:left="0" w:firstLine="0"/>
              <w:rPr>
                <w:rFonts w:cs="Arial"/>
                <w:szCs w:val="22"/>
              </w:rPr>
            </w:pPr>
            <w:r w:rsidRPr="0022222A">
              <w:rPr>
                <w:rFonts w:cs="Arial"/>
              </w:rPr>
              <w:t xml:space="preserve">Porušenie povinností uvedených v tomto odseku sa považuje za </w:t>
            </w:r>
            <w:r w:rsidRPr="0022222A">
              <w:rPr>
                <w:rFonts w:cs="Arial"/>
                <w:szCs w:val="22"/>
              </w:rPr>
              <w:t>podstatné porušenie Zmluvy a Objednávateľ je oprávnený od Zmluvy odstúpiť.“</w:t>
            </w:r>
          </w:p>
          <w:p w14:paraId="4C37B88B" w14:textId="1AAB8FD8" w:rsidR="00E511B2" w:rsidRPr="006C2974" w:rsidRDefault="00E511B2" w:rsidP="00E511B2">
            <w:pPr>
              <w:pStyle w:val="Zarkazkladnhotextu2"/>
              <w:tabs>
                <w:tab w:val="clear" w:pos="3960"/>
                <w:tab w:val="clear" w:pos="9072"/>
                <w:tab w:val="left" w:pos="0"/>
              </w:tabs>
              <w:autoSpaceDE w:val="0"/>
              <w:autoSpaceDN w:val="0"/>
              <w:adjustRightInd w:val="0"/>
              <w:ind w:left="0" w:firstLine="0"/>
              <w:rPr>
                <w:rFonts w:cs="Arial"/>
                <w:szCs w:val="22"/>
              </w:rPr>
            </w:pPr>
          </w:p>
        </w:tc>
      </w:tr>
      <w:tr w:rsidR="00951265" w:rsidRPr="006C2974" w14:paraId="1AE4E527" w14:textId="77777777" w:rsidTr="00F670F8">
        <w:trPr>
          <w:gridAfter w:val="1"/>
          <w:wAfter w:w="687" w:type="dxa"/>
          <w:trHeight w:val="811"/>
        </w:trPr>
        <w:tc>
          <w:tcPr>
            <w:tcW w:w="1384" w:type="dxa"/>
            <w:gridSpan w:val="2"/>
          </w:tcPr>
          <w:p w14:paraId="38F52096" w14:textId="77777777" w:rsidR="00C745D2" w:rsidRPr="00FE4170" w:rsidRDefault="00C745D2" w:rsidP="0083239F">
            <w:pPr>
              <w:pStyle w:val="NoIndent"/>
              <w:jc w:val="both"/>
              <w:rPr>
                <w:rFonts w:ascii="Arial" w:hAnsi="Arial" w:cs="Arial"/>
                <w:b/>
                <w:color w:val="auto"/>
                <w:szCs w:val="22"/>
              </w:rPr>
            </w:pPr>
            <w:r w:rsidRPr="00C4235D">
              <w:rPr>
                <w:rFonts w:ascii="Arial" w:hAnsi="Arial" w:cs="Arial"/>
                <w:b/>
                <w:color w:val="auto"/>
                <w:szCs w:val="22"/>
              </w:rPr>
              <w:lastRenderedPageBreak/>
              <w:t>Podčlánok 8.4</w:t>
            </w:r>
          </w:p>
        </w:tc>
        <w:tc>
          <w:tcPr>
            <w:tcW w:w="2472" w:type="dxa"/>
          </w:tcPr>
          <w:p w14:paraId="2EEFF66E" w14:textId="77777777" w:rsidR="00C745D2" w:rsidRPr="00FB322C" w:rsidRDefault="00C745D2" w:rsidP="0083239F">
            <w:pPr>
              <w:pStyle w:val="NoIndent"/>
              <w:rPr>
                <w:rFonts w:ascii="Arial" w:hAnsi="Arial" w:cs="Arial"/>
                <w:b/>
                <w:color w:val="auto"/>
              </w:rPr>
            </w:pPr>
            <w:r w:rsidRPr="00FB322C">
              <w:rPr>
                <w:rFonts w:ascii="Arial" w:hAnsi="Arial" w:cs="Arial"/>
                <w:b/>
                <w:color w:val="auto"/>
                <w:szCs w:val="22"/>
              </w:rPr>
              <w:t>Predĺženie Lehoty výstavby</w:t>
            </w:r>
          </w:p>
        </w:tc>
        <w:tc>
          <w:tcPr>
            <w:tcW w:w="5750" w:type="dxa"/>
            <w:gridSpan w:val="2"/>
          </w:tcPr>
          <w:p w14:paraId="46CDAEEE" w14:textId="77777777" w:rsidR="00C745D2" w:rsidRPr="00F07B96" w:rsidRDefault="00C745D2" w:rsidP="0083239F">
            <w:pPr>
              <w:pStyle w:val="NoIndent"/>
              <w:rPr>
                <w:rFonts w:ascii="Arial" w:hAnsi="Arial" w:cs="Arial"/>
                <w:bCs/>
                <w:color w:val="auto"/>
                <w:szCs w:val="22"/>
              </w:rPr>
            </w:pPr>
            <w:r w:rsidRPr="00A86531">
              <w:rPr>
                <w:rFonts w:ascii="Arial" w:hAnsi="Arial" w:cs="Arial"/>
                <w:bCs/>
                <w:color w:val="auto"/>
                <w:szCs w:val="22"/>
              </w:rPr>
              <w:t xml:space="preserve">Na </w:t>
            </w:r>
            <w:r w:rsidRPr="00F07B96">
              <w:rPr>
                <w:rFonts w:ascii="Arial" w:hAnsi="Arial" w:cs="Arial"/>
                <w:bCs/>
                <w:color w:val="auto"/>
                <w:szCs w:val="22"/>
              </w:rPr>
              <w:t xml:space="preserve">konci </w:t>
            </w:r>
            <w:proofErr w:type="spellStart"/>
            <w:r w:rsidRPr="00F07B96">
              <w:rPr>
                <w:rFonts w:ascii="Arial" w:hAnsi="Arial" w:cs="Arial"/>
                <w:bCs/>
                <w:color w:val="auto"/>
                <w:szCs w:val="22"/>
              </w:rPr>
              <w:t>podčlánku</w:t>
            </w:r>
            <w:proofErr w:type="spellEnd"/>
            <w:r w:rsidRPr="00F07B96">
              <w:rPr>
                <w:rFonts w:ascii="Arial" w:hAnsi="Arial" w:cs="Arial"/>
                <w:bCs/>
                <w:color w:val="auto"/>
                <w:szCs w:val="22"/>
              </w:rPr>
              <w:t xml:space="preserve"> vložte:</w:t>
            </w:r>
          </w:p>
          <w:p w14:paraId="5BBCB98D" w14:textId="77777777" w:rsidR="00C745D2" w:rsidRPr="00742FB8" w:rsidRDefault="00C745D2" w:rsidP="0083239F">
            <w:pPr>
              <w:rPr>
                <w:rFonts w:cs="Arial"/>
              </w:rPr>
            </w:pPr>
          </w:p>
          <w:p w14:paraId="72272EEF" w14:textId="77777777" w:rsidR="00C745D2" w:rsidRPr="00742FB8" w:rsidRDefault="00C745D2" w:rsidP="0083239F">
            <w:pPr>
              <w:jc w:val="both"/>
              <w:rPr>
                <w:rFonts w:cs="Arial"/>
                <w:szCs w:val="22"/>
              </w:rPr>
            </w:pPr>
            <w:r w:rsidRPr="00742FB8">
              <w:rPr>
                <w:rFonts w:cs="Arial"/>
              </w:rPr>
              <w:t>„</w:t>
            </w:r>
            <w:r w:rsidRPr="00742FB8">
              <w:rPr>
                <w:rFonts w:cs="Arial"/>
                <w:szCs w:val="22"/>
              </w:rPr>
              <w:t>V prípade predĺženia Lehoty výstavby Stavebnotechnický dozor preskúma, či neboli dotknuté Míľniky. Pokiaľ sa potvrdí, že niektorý z Míľnik</w:t>
            </w:r>
            <w:r w:rsidR="00910A67" w:rsidRPr="00742FB8">
              <w:rPr>
                <w:rFonts w:cs="Arial"/>
                <w:szCs w:val="22"/>
              </w:rPr>
              <w:t>ov</w:t>
            </w:r>
            <w:r w:rsidRPr="00742FB8">
              <w:rPr>
                <w:rFonts w:cs="Arial"/>
                <w:szCs w:val="22"/>
              </w:rPr>
              <w:t xml:space="preserve"> bol dotknutý, v procese schvaľovania predĺženia Lehoty výstavby Stavebnotechnický dozor rozhodne o posune dotknutého Míľnika.“</w:t>
            </w:r>
          </w:p>
          <w:p w14:paraId="6440896C" w14:textId="77777777" w:rsidR="00C745D2" w:rsidRPr="00742FB8" w:rsidRDefault="00C745D2" w:rsidP="0083239F">
            <w:pPr>
              <w:jc w:val="both"/>
              <w:rPr>
                <w:rFonts w:cs="Arial"/>
                <w:szCs w:val="22"/>
              </w:rPr>
            </w:pPr>
          </w:p>
        </w:tc>
      </w:tr>
      <w:tr w:rsidR="00951265" w:rsidRPr="006C2974" w14:paraId="77438F79" w14:textId="77777777" w:rsidTr="00F670F8">
        <w:trPr>
          <w:gridAfter w:val="1"/>
          <w:wAfter w:w="687" w:type="dxa"/>
        </w:trPr>
        <w:tc>
          <w:tcPr>
            <w:tcW w:w="1384" w:type="dxa"/>
            <w:gridSpan w:val="2"/>
          </w:tcPr>
          <w:p w14:paraId="5A37D8BE" w14:textId="77777777" w:rsidR="00C745D2" w:rsidRPr="00FE4170" w:rsidRDefault="00C745D2" w:rsidP="0083239F">
            <w:pPr>
              <w:pStyle w:val="NoIndent"/>
              <w:jc w:val="both"/>
              <w:rPr>
                <w:rFonts w:ascii="Arial" w:hAnsi="Arial" w:cs="Arial"/>
                <w:b/>
                <w:color w:val="auto"/>
                <w:szCs w:val="22"/>
              </w:rPr>
            </w:pPr>
            <w:r w:rsidRPr="00C4235D">
              <w:rPr>
                <w:rFonts w:ascii="Arial" w:hAnsi="Arial" w:cs="Arial"/>
                <w:b/>
                <w:color w:val="auto"/>
                <w:szCs w:val="22"/>
              </w:rPr>
              <w:t xml:space="preserve">Podčlánok </w:t>
            </w:r>
          </w:p>
          <w:p w14:paraId="2B82C71E"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szCs w:val="22"/>
              </w:rPr>
              <w:t>8.7</w:t>
            </w:r>
          </w:p>
        </w:tc>
        <w:tc>
          <w:tcPr>
            <w:tcW w:w="2472" w:type="dxa"/>
          </w:tcPr>
          <w:p w14:paraId="531D986C" w14:textId="77777777" w:rsidR="00C745D2" w:rsidRPr="00F07B96" w:rsidRDefault="00C745D2" w:rsidP="0083239F">
            <w:pPr>
              <w:pStyle w:val="NoIndent"/>
              <w:rPr>
                <w:rFonts w:ascii="Arial" w:hAnsi="Arial" w:cs="Arial"/>
                <w:b/>
                <w:color w:val="auto"/>
              </w:rPr>
            </w:pPr>
            <w:r w:rsidRPr="00A86531">
              <w:rPr>
                <w:rFonts w:ascii="Arial" w:hAnsi="Arial" w:cs="Arial"/>
                <w:b/>
                <w:color w:val="auto"/>
                <w:szCs w:val="22"/>
              </w:rPr>
              <w:t>Odškodnenie za oneskorenie</w:t>
            </w:r>
          </w:p>
        </w:tc>
        <w:tc>
          <w:tcPr>
            <w:tcW w:w="5750" w:type="dxa"/>
            <w:gridSpan w:val="2"/>
          </w:tcPr>
          <w:p w14:paraId="316D4EDD" w14:textId="77777777" w:rsidR="00C745D2" w:rsidRPr="00742FB8" w:rsidRDefault="00C745D2" w:rsidP="0083239F">
            <w:pPr>
              <w:pStyle w:val="NoIndent"/>
              <w:jc w:val="both"/>
              <w:rPr>
                <w:rFonts w:ascii="Arial" w:hAnsi="Arial" w:cs="Arial"/>
                <w:color w:val="auto"/>
                <w:szCs w:val="22"/>
              </w:rPr>
            </w:pPr>
            <w:r w:rsidRPr="00742FB8">
              <w:rPr>
                <w:rFonts w:ascii="Arial" w:hAnsi="Arial" w:cs="Arial"/>
                <w:bCs/>
                <w:color w:val="auto"/>
                <w:szCs w:val="22"/>
              </w:rPr>
              <w:t xml:space="preserve">Pôvodný text </w:t>
            </w:r>
            <w:proofErr w:type="spellStart"/>
            <w:r w:rsidRPr="00742FB8">
              <w:rPr>
                <w:rFonts w:ascii="Arial" w:hAnsi="Arial" w:cs="Arial"/>
                <w:bCs/>
                <w:color w:val="auto"/>
                <w:szCs w:val="22"/>
              </w:rPr>
              <w:t>podčlánku</w:t>
            </w:r>
            <w:proofErr w:type="spellEnd"/>
            <w:r w:rsidRPr="00742FB8">
              <w:rPr>
                <w:rFonts w:ascii="Arial" w:hAnsi="Arial" w:cs="Arial"/>
                <w:bCs/>
                <w:color w:val="auto"/>
                <w:szCs w:val="22"/>
              </w:rPr>
              <w:t xml:space="preserve"> zrušte a nahraďte ho nasledovným textom: </w:t>
            </w:r>
          </w:p>
          <w:p w14:paraId="49772FC7" w14:textId="77777777" w:rsidR="00C745D2" w:rsidRPr="00742FB8" w:rsidRDefault="00C745D2" w:rsidP="0083239F">
            <w:pPr>
              <w:jc w:val="both"/>
              <w:rPr>
                <w:rFonts w:cs="Arial"/>
                <w:szCs w:val="22"/>
              </w:rPr>
            </w:pPr>
          </w:p>
          <w:p w14:paraId="7C70C7AC" w14:textId="77777777" w:rsidR="00C745D2" w:rsidRPr="00F07B96" w:rsidRDefault="00C745D2" w:rsidP="0083239F">
            <w:pPr>
              <w:jc w:val="both"/>
              <w:rPr>
                <w:rFonts w:cs="Arial"/>
                <w:szCs w:val="22"/>
              </w:rPr>
            </w:pPr>
            <w:r w:rsidRPr="00742FB8">
              <w:rPr>
                <w:rFonts w:cs="Arial"/>
                <w:szCs w:val="22"/>
              </w:rPr>
              <w:lastRenderedPageBreak/>
              <w:t xml:space="preserve">„Ak Zhotoviteľ nesplní ustanovenie </w:t>
            </w:r>
            <w:proofErr w:type="spellStart"/>
            <w:r w:rsidRPr="00742FB8">
              <w:rPr>
                <w:rFonts w:cs="Arial"/>
                <w:b/>
                <w:szCs w:val="22"/>
              </w:rPr>
              <w:t>podčlánku</w:t>
            </w:r>
            <w:proofErr w:type="spellEnd"/>
            <w:r w:rsidRPr="00742FB8">
              <w:rPr>
                <w:rFonts w:cs="Arial"/>
                <w:b/>
                <w:color w:val="FF0000"/>
                <w:szCs w:val="22"/>
              </w:rPr>
              <w:t xml:space="preserve"> </w:t>
            </w:r>
            <w:r w:rsidRPr="00742FB8">
              <w:rPr>
                <w:rFonts w:cs="Arial"/>
                <w:b/>
                <w:szCs w:val="22"/>
              </w:rPr>
              <w:t>8.2 (</w:t>
            </w:r>
            <w:r w:rsidRPr="00742FB8">
              <w:rPr>
                <w:rFonts w:cs="Arial"/>
                <w:b/>
                <w:i/>
                <w:szCs w:val="22"/>
              </w:rPr>
              <w:t>Lehota výstavby</w:t>
            </w:r>
            <w:r w:rsidRPr="00742FB8">
              <w:rPr>
                <w:rFonts w:cs="Arial"/>
                <w:b/>
                <w:szCs w:val="22"/>
              </w:rPr>
              <w:t xml:space="preserve">) </w:t>
            </w:r>
            <w:r w:rsidRPr="00C4235D">
              <w:rPr>
                <w:rFonts w:cs="Arial"/>
                <w:szCs w:val="22"/>
              </w:rPr>
              <w:t xml:space="preserve">potom zaplatí za toto nesplnenie Objednávateľovi odškodnenie za oneskorenie. Toto odškodnenie za oneskorenie je suma uvedená v Prílohe k ponuke, ktorá bude platená za každý </w:t>
            </w:r>
            <w:r w:rsidR="00BC251A" w:rsidRPr="00FE4170">
              <w:rPr>
                <w:rFonts w:cs="Arial"/>
                <w:szCs w:val="22"/>
              </w:rPr>
              <w:t xml:space="preserve">aj začatí </w:t>
            </w:r>
            <w:r w:rsidRPr="00FB322C">
              <w:rPr>
                <w:rFonts w:cs="Arial"/>
                <w:szCs w:val="22"/>
              </w:rPr>
              <w:t>deň, ktorý uplynie medzi príslušnou Lehotou výstavby a dátumom uvedeným v Preberacom protokole. Avšak celková suma splatná podľa tohto odseku neprekročí maximálnu sumu odškodnenia za oneskorenie (ak je) uvedenú v Prílohe k ponuke. Toto odškodnenie za oneskorenie nezbavuje Zhotoviteľa jeho povinnosti dokončiť Dielo alebo iných p</w:t>
            </w:r>
            <w:r w:rsidRPr="00A86531">
              <w:rPr>
                <w:rFonts w:cs="Arial"/>
                <w:szCs w:val="22"/>
              </w:rPr>
              <w:t>ovinností, záväzkov alebo zodpovednosti</w:t>
            </w:r>
            <w:r w:rsidRPr="00F07B96">
              <w:rPr>
                <w:rFonts w:cs="Arial"/>
                <w:szCs w:val="22"/>
              </w:rPr>
              <w:t>, ktoré môže mať podľa Zmluvy.</w:t>
            </w:r>
          </w:p>
          <w:p w14:paraId="0DA8FE49" w14:textId="77777777" w:rsidR="00C745D2" w:rsidRPr="00742FB8" w:rsidRDefault="00C745D2" w:rsidP="0083239F">
            <w:pPr>
              <w:jc w:val="both"/>
              <w:rPr>
                <w:rFonts w:cs="Arial"/>
                <w:i/>
                <w:iCs/>
                <w:szCs w:val="22"/>
              </w:rPr>
            </w:pPr>
          </w:p>
          <w:p w14:paraId="272FE01B" w14:textId="77777777" w:rsidR="00C745D2" w:rsidRPr="00742FB8" w:rsidRDefault="00C745D2" w:rsidP="0083239F">
            <w:pPr>
              <w:jc w:val="both"/>
              <w:rPr>
                <w:rFonts w:cs="Arial"/>
                <w:szCs w:val="22"/>
              </w:rPr>
            </w:pPr>
            <w:r w:rsidRPr="00742FB8">
              <w:rPr>
                <w:rFonts w:cs="Arial"/>
                <w:szCs w:val="22"/>
              </w:rPr>
              <w:t xml:space="preserve">Ak Zhotoviteľ nesplní </w:t>
            </w:r>
            <w:r w:rsidRPr="00742FB8">
              <w:rPr>
                <w:rFonts w:cs="Arial"/>
                <w:b/>
                <w:szCs w:val="22"/>
              </w:rPr>
              <w:t>Fakturačný harmonogram</w:t>
            </w:r>
            <w:r w:rsidRPr="00742FB8">
              <w:rPr>
                <w:rFonts w:cs="Arial"/>
                <w:szCs w:val="22"/>
              </w:rPr>
              <w:t xml:space="preserve"> uvedený v </w:t>
            </w:r>
            <w:proofErr w:type="spellStart"/>
            <w:r w:rsidRPr="00742FB8">
              <w:rPr>
                <w:rFonts w:cs="Arial"/>
                <w:szCs w:val="22"/>
              </w:rPr>
              <w:t>podčlánku</w:t>
            </w:r>
            <w:proofErr w:type="spellEnd"/>
            <w:r w:rsidRPr="00742FB8">
              <w:rPr>
                <w:rFonts w:cs="Arial"/>
                <w:szCs w:val="22"/>
              </w:rPr>
              <w:t xml:space="preserve"> 8.3 </w:t>
            </w:r>
            <w:r w:rsidRPr="00742FB8">
              <w:rPr>
                <w:rFonts w:cs="Arial"/>
                <w:i/>
                <w:szCs w:val="22"/>
              </w:rPr>
              <w:t>(Harmonogram prác)</w:t>
            </w:r>
            <w:r w:rsidRPr="00742FB8">
              <w:rPr>
                <w:rFonts w:cs="Arial"/>
                <w:szCs w:val="22"/>
              </w:rPr>
              <w:t xml:space="preserve"> potom zaplatí za toto nesplnenie Objednávateľovi nasledovné odškodnenie za oneskorenie: </w:t>
            </w:r>
          </w:p>
          <w:p w14:paraId="72B53E60" w14:textId="77777777" w:rsidR="00C745D2" w:rsidRPr="00742FB8" w:rsidRDefault="00C745D2" w:rsidP="0083239F">
            <w:pPr>
              <w:jc w:val="both"/>
              <w:rPr>
                <w:rFonts w:cs="Arial"/>
                <w:szCs w:val="22"/>
              </w:rPr>
            </w:pPr>
          </w:p>
          <w:p w14:paraId="2E26EF86" w14:textId="77777777" w:rsidR="00C745D2" w:rsidRPr="00723969" w:rsidRDefault="00C745D2" w:rsidP="0083239F">
            <w:pPr>
              <w:pStyle w:val="Odsekzoznamu"/>
              <w:numPr>
                <w:ilvl w:val="0"/>
                <w:numId w:val="29"/>
              </w:numPr>
              <w:spacing w:after="0" w:line="240" w:lineRule="auto"/>
              <w:ind w:hanging="720"/>
              <w:jc w:val="both"/>
              <w:rPr>
                <w:rFonts w:ascii="Arial" w:hAnsi="Arial" w:cs="Arial"/>
              </w:rPr>
            </w:pPr>
            <w:r w:rsidRPr="00742FB8">
              <w:rPr>
                <w:rFonts w:ascii="Arial" w:hAnsi="Arial" w:cs="Arial"/>
              </w:rPr>
              <w:t xml:space="preserve">V prípade, ak skutočné kumulatívne fakturačné </w:t>
            </w:r>
            <w:r w:rsidRPr="005B0752">
              <w:rPr>
                <w:rFonts w:ascii="Arial" w:hAnsi="Arial" w:cs="Arial"/>
              </w:rPr>
              <w:t xml:space="preserve">plnenie Zhotoviteľa v </w:t>
            </w:r>
            <w:r w:rsidRPr="005B0752">
              <w:rPr>
                <w:rFonts w:ascii="Arial" w:hAnsi="Arial" w:cs="Arial"/>
                <w:b/>
              </w:rPr>
              <w:t>dvoch</w:t>
            </w:r>
            <w:r w:rsidRPr="00E64C36">
              <w:rPr>
                <w:rFonts w:ascii="Arial" w:hAnsi="Arial" w:cs="Arial"/>
              </w:rPr>
              <w:t xml:space="preserve"> po sebe nasledujúcich mesiacoch bude v porovnaní s plánovaným kumulatívnym fakturačným plnením</w:t>
            </w:r>
            <w:r w:rsidRPr="00566FC4" w:rsidDel="004269EE">
              <w:rPr>
                <w:rFonts w:ascii="Arial" w:hAnsi="Arial" w:cs="Arial"/>
              </w:rPr>
              <w:t xml:space="preserve"> </w:t>
            </w:r>
            <w:r w:rsidRPr="0074407A">
              <w:rPr>
                <w:rFonts w:ascii="Arial" w:hAnsi="Arial" w:cs="Arial"/>
              </w:rPr>
              <w:t>Zhotoviteľa uvedeným vo Fakturačnom harmonograme nižšie o viac ako 10%, Objednávateľ má nárok na zaplatenie odškodnenia za oneskorenie vo výške 20</w:t>
            </w:r>
            <w:r w:rsidR="00741744" w:rsidRPr="0074407A">
              <w:rPr>
                <w:rFonts w:ascii="Arial" w:hAnsi="Arial" w:cs="Arial"/>
              </w:rPr>
              <w:t xml:space="preserve"> </w:t>
            </w:r>
            <w:r w:rsidRPr="000A1C4B">
              <w:rPr>
                <w:rFonts w:ascii="Arial" w:hAnsi="Arial" w:cs="Arial"/>
              </w:rPr>
              <w:t>000,- EUR (slovom dv</w:t>
            </w:r>
            <w:r w:rsidRPr="00D91C1B">
              <w:rPr>
                <w:rFonts w:ascii="Arial" w:hAnsi="Arial" w:cs="Arial"/>
              </w:rPr>
              <w:t xml:space="preserve">adsaťtisíc </w:t>
            </w:r>
            <w:r w:rsidR="00741744" w:rsidRPr="00D91C1B">
              <w:rPr>
                <w:rFonts w:ascii="Arial" w:hAnsi="Arial" w:cs="Arial"/>
              </w:rPr>
              <w:t>eur</w:t>
            </w:r>
            <w:r w:rsidRPr="00723969">
              <w:rPr>
                <w:rFonts w:ascii="Arial" w:hAnsi="Arial" w:cs="Arial"/>
              </w:rPr>
              <w:t>).</w:t>
            </w:r>
          </w:p>
          <w:p w14:paraId="26BFAAE4" w14:textId="77777777" w:rsidR="00C745D2" w:rsidRPr="00896806" w:rsidRDefault="00C745D2" w:rsidP="0083239F">
            <w:pPr>
              <w:pStyle w:val="Odsekzoznamu"/>
              <w:numPr>
                <w:ilvl w:val="0"/>
                <w:numId w:val="29"/>
              </w:numPr>
              <w:spacing w:after="0" w:line="240" w:lineRule="auto"/>
              <w:ind w:hanging="720"/>
              <w:jc w:val="both"/>
              <w:rPr>
                <w:rFonts w:ascii="Arial" w:hAnsi="Arial" w:cs="Arial"/>
              </w:rPr>
            </w:pPr>
            <w:r w:rsidRPr="001A0DDF">
              <w:rPr>
                <w:rFonts w:ascii="Arial" w:hAnsi="Arial" w:cs="Arial"/>
              </w:rPr>
              <w:t xml:space="preserve">V prípade, ak skutočné kumulatívne fakturačné plnenie Zhotoviteľa v </w:t>
            </w:r>
            <w:r w:rsidRPr="00C96E7C">
              <w:rPr>
                <w:rFonts w:ascii="Arial" w:hAnsi="Arial" w:cs="Arial"/>
                <w:b/>
              </w:rPr>
              <w:t>troch</w:t>
            </w:r>
            <w:r w:rsidRPr="00485C05">
              <w:rPr>
                <w:rFonts w:ascii="Arial" w:hAnsi="Arial" w:cs="Arial"/>
              </w:rPr>
              <w:t xml:space="preserve"> po sebe nasledujúcich mesiacoch bude v porovnaní s plánovaným kumulatívnym fakturačným plnením Zhotoviteľa uvedeným vo Fakturačnom harmonograme nižšie o viac ako 10%</w:t>
            </w:r>
            <w:r w:rsidRPr="00DF409D">
              <w:rPr>
                <w:rFonts w:ascii="Arial" w:hAnsi="Arial" w:cs="Arial"/>
              </w:rPr>
              <w:t>, Objednávateľ má nárok na zaplatenie odškodnenia za oneskorenie vo výške 30</w:t>
            </w:r>
            <w:r w:rsidR="00741744" w:rsidRPr="00DF409D">
              <w:rPr>
                <w:rFonts w:ascii="Arial" w:hAnsi="Arial" w:cs="Arial"/>
              </w:rPr>
              <w:t xml:space="preserve"> </w:t>
            </w:r>
            <w:r w:rsidRPr="00DF409D">
              <w:rPr>
                <w:rFonts w:ascii="Arial" w:hAnsi="Arial" w:cs="Arial"/>
              </w:rPr>
              <w:t xml:space="preserve">000,- EUR ( slovom tridsaťtisíc </w:t>
            </w:r>
            <w:r w:rsidR="00741744" w:rsidRPr="00DF409D">
              <w:rPr>
                <w:rFonts w:ascii="Arial" w:hAnsi="Arial" w:cs="Arial"/>
              </w:rPr>
              <w:t>eur</w:t>
            </w:r>
            <w:r w:rsidRPr="00896806">
              <w:rPr>
                <w:rFonts w:ascii="Arial" w:hAnsi="Arial" w:cs="Arial"/>
              </w:rPr>
              <w:t>).</w:t>
            </w:r>
          </w:p>
          <w:p w14:paraId="220BC40C" w14:textId="77777777" w:rsidR="00C745D2" w:rsidRPr="00BB44F9" w:rsidRDefault="00C745D2" w:rsidP="0083239F">
            <w:pPr>
              <w:pStyle w:val="Odsekzoznamu"/>
              <w:numPr>
                <w:ilvl w:val="0"/>
                <w:numId w:val="29"/>
              </w:numPr>
              <w:spacing w:after="0" w:line="240" w:lineRule="auto"/>
              <w:ind w:hanging="720"/>
              <w:jc w:val="both"/>
              <w:rPr>
                <w:rFonts w:ascii="Arial" w:hAnsi="Arial" w:cs="Arial"/>
              </w:rPr>
            </w:pPr>
            <w:r w:rsidRPr="00DB07C1">
              <w:rPr>
                <w:rFonts w:ascii="Arial" w:hAnsi="Arial" w:cs="Arial"/>
              </w:rPr>
              <w:t xml:space="preserve">V prípade, ak skutočné kumulované fakturačné plnenie Zhotoviteľa v </w:t>
            </w:r>
            <w:r w:rsidRPr="00DB07C1">
              <w:rPr>
                <w:rFonts w:ascii="Arial" w:hAnsi="Arial" w:cs="Arial"/>
                <w:b/>
              </w:rPr>
              <w:t>štyroch</w:t>
            </w:r>
            <w:r w:rsidRPr="00DB07C1">
              <w:rPr>
                <w:rFonts w:ascii="Arial" w:hAnsi="Arial" w:cs="Arial"/>
              </w:rPr>
              <w:t xml:space="preserve"> po sebe nasledujúcich mesiacoch bude v porovnaní </w:t>
            </w:r>
            <w:r w:rsidR="004B0B6C" w:rsidRPr="00DB07C1">
              <w:rPr>
                <w:rFonts w:ascii="Arial" w:hAnsi="Arial" w:cs="Arial"/>
              </w:rPr>
              <w:t xml:space="preserve">                 </w:t>
            </w:r>
            <w:r w:rsidR="004B0B6C" w:rsidRPr="00BB44F9">
              <w:rPr>
                <w:rFonts w:ascii="Arial" w:hAnsi="Arial" w:cs="Arial"/>
              </w:rPr>
              <w:t xml:space="preserve">  </w:t>
            </w:r>
            <w:r w:rsidRPr="00BB44F9">
              <w:rPr>
                <w:rFonts w:ascii="Arial" w:hAnsi="Arial" w:cs="Arial"/>
              </w:rPr>
              <w:t>s plánovaným kumulatívnym fakturačným plnením Zhotoviteľa uvedeným vo Fakturačnom harmonograme nižšie o viac ako 10%, Objednávateľ má nárok na zaplatenie odškodnenia za oneskorenie vo výške 40</w:t>
            </w:r>
            <w:r w:rsidR="00741744" w:rsidRPr="00BB44F9">
              <w:rPr>
                <w:rFonts w:ascii="Arial" w:hAnsi="Arial" w:cs="Arial"/>
              </w:rPr>
              <w:t xml:space="preserve"> </w:t>
            </w:r>
            <w:r w:rsidRPr="00BB44F9">
              <w:rPr>
                <w:rFonts w:ascii="Arial" w:hAnsi="Arial" w:cs="Arial"/>
              </w:rPr>
              <w:t xml:space="preserve">000,- EUR (slovom štyridsaťtisíc </w:t>
            </w:r>
            <w:r w:rsidR="00741744" w:rsidRPr="00BB44F9">
              <w:rPr>
                <w:rFonts w:ascii="Arial" w:hAnsi="Arial" w:cs="Arial"/>
              </w:rPr>
              <w:t>eur</w:t>
            </w:r>
            <w:r w:rsidRPr="00BB44F9">
              <w:rPr>
                <w:rFonts w:ascii="Arial" w:hAnsi="Arial" w:cs="Arial"/>
              </w:rPr>
              <w:t>).</w:t>
            </w:r>
          </w:p>
          <w:p w14:paraId="386CC452" w14:textId="77777777" w:rsidR="00BB44F9" w:rsidRDefault="00BB44F9" w:rsidP="0083239F">
            <w:pPr>
              <w:jc w:val="both"/>
              <w:rPr>
                <w:rFonts w:cs="Arial"/>
                <w:szCs w:val="22"/>
              </w:rPr>
            </w:pPr>
          </w:p>
          <w:p w14:paraId="3FB44DF6" w14:textId="77777777" w:rsidR="00C745D2" w:rsidRPr="006C2974" w:rsidRDefault="00C745D2" w:rsidP="0083239F">
            <w:pPr>
              <w:jc w:val="both"/>
              <w:rPr>
                <w:rFonts w:cs="Arial"/>
                <w:szCs w:val="22"/>
              </w:rPr>
            </w:pPr>
            <w:r w:rsidRPr="00BB44F9">
              <w:rPr>
                <w:rFonts w:cs="Arial"/>
                <w:szCs w:val="22"/>
              </w:rPr>
              <w:t xml:space="preserve">Ak Zhotoviteľ nesplní lehoty ukončenia </w:t>
            </w:r>
            <w:r w:rsidRPr="00BB44F9">
              <w:rPr>
                <w:rFonts w:cs="Arial"/>
                <w:b/>
                <w:szCs w:val="22"/>
              </w:rPr>
              <w:t>Míľnikov</w:t>
            </w:r>
            <w:r w:rsidRPr="00BB44F9">
              <w:rPr>
                <w:rFonts w:cs="Arial"/>
                <w:szCs w:val="22"/>
              </w:rPr>
              <w:t xml:space="preserve"> podľa </w:t>
            </w:r>
            <w:proofErr w:type="spellStart"/>
            <w:r w:rsidRPr="00BB44F9">
              <w:rPr>
                <w:rFonts w:cs="Arial"/>
                <w:szCs w:val="22"/>
              </w:rPr>
              <w:t>podčlánku</w:t>
            </w:r>
            <w:proofErr w:type="spellEnd"/>
            <w:r w:rsidRPr="00BB44F9">
              <w:rPr>
                <w:rFonts w:cs="Arial"/>
                <w:szCs w:val="22"/>
              </w:rPr>
              <w:t xml:space="preserve"> 8.3 (</w:t>
            </w:r>
            <w:r w:rsidRPr="006C2974">
              <w:rPr>
                <w:rFonts w:cs="Arial"/>
                <w:i/>
                <w:iCs/>
                <w:szCs w:val="22"/>
              </w:rPr>
              <w:t>Harmonogram prác)</w:t>
            </w:r>
            <w:r w:rsidRPr="006C2974">
              <w:rPr>
                <w:rFonts w:cs="Arial"/>
                <w:szCs w:val="22"/>
              </w:rPr>
              <w:t xml:space="preserve">, potom  zaplatí za toto nesplnenie Objednávateľovi za každý Míľnik, </w:t>
            </w:r>
            <w:r w:rsidR="004B0B6C" w:rsidRPr="006C2974">
              <w:rPr>
                <w:rFonts w:cs="Arial"/>
                <w:szCs w:val="22"/>
              </w:rPr>
              <w:t xml:space="preserve">                         </w:t>
            </w:r>
            <w:r w:rsidRPr="006C2974">
              <w:rPr>
                <w:rFonts w:cs="Arial"/>
                <w:szCs w:val="22"/>
              </w:rPr>
              <w:t xml:space="preserve">s ktorým je v omeškaní odškodnenie za oneskorenie, ktorého suma je uvedená v Prílohe k ponuke. Omeškanie Zhotoviteľa s ukončením Míľnika podľa </w:t>
            </w:r>
            <w:proofErr w:type="spellStart"/>
            <w:r w:rsidRPr="006C2974">
              <w:rPr>
                <w:rFonts w:cs="Arial"/>
                <w:szCs w:val="22"/>
              </w:rPr>
              <w:t>počlánku</w:t>
            </w:r>
            <w:proofErr w:type="spellEnd"/>
            <w:r w:rsidRPr="006C2974">
              <w:rPr>
                <w:rFonts w:cs="Arial"/>
                <w:szCs w:val="22"/>
              </w:rPr>
              <w:t xml:space="preserve"> 8.3 (</w:t>
            </w:r>
            <w:r w:rsidRPr="006C2974">
              <w:rPr>
                <w:rFonts w:cs="Arial"/>
                <w:i/>
                <w:szCs w:val="22"/>
              </w:rPr>
              <w:t xml:space="preserve">Harmonogram prác), </w:t>
            </w:r>
            <w:r w:rsidRPr="006C2974">
              <w:rPr>
                <w:rFonts w:cs="Arial"/>
                <w:szCs w:val="22"/>
              </w:rPr>
              <w:t xml:space="preserve">ktoré trvá viac ako 45 kalendárnych dní sa považuje za podstatné porušenie Zmluvy, </w:t>
            </w:r>
            <w:r w:rsidR="004B0B6C" w:rsidRPr="006C2974">
              <w:rPr>
                <w:rFonts w:cs="Arial"/>
                <w:szCs w:val="22"/>
              </w:rPr>
              <w:t xml:space="preserve">                      </w:t>
            </w:r>
            <w:r w:rsidRPr="006C2974">
              <w:rPr>
                <w:rFonts w:cs="Arial"/>
                <w:szCs w:val="22"/>
              </w:rPr>
              <w:t>pre ktoré je Objednávateľ oprávnený od Zmluvy odstúpiť.</w:t>
            </w:r>
          </w:p>
          <w:p w14:paraId="031FBDD9" w14:textId="77777777" w:rsidR="00C745D2" w:rsidRPr="006C2974" w:rsidRDefault="00C745D2" w:rsidP="0083239F">
            <w:pPr>
              <w:jc w:val="both"/>
              <w:rPr>
                <w:rFonts w:cs="Arial"/>
                <w:szCs w:val="22"/>
              </w:rPr>
            </w:pPr>
          </w:p>
          <w:p w14:paraId="73C2DB63" w14:textId="77777777" w:rsidR="00C745D2" w:rsidRPr="006C2974" w:rsidRDefault="00C745D2" w:rsidP="0083239F">
            <w:pPr>
              <w:jc w:val="both"/>
              <w:rPr>
                <w:rFonts w:cs="Arial"/>
                <w:szCs w:val="22"/>
              </w:rPr>
            </w:pPr>
            <w:r w:rsidRPr="006C2974">
              <w:rPr>
                <w:rFonts w:cs="Arial"/>
                <w:szCs w:val="22"/>
              </w:rPr>
              <w:t xml:space="preserve">Odškodnenie za oneskorenie je možné uložiť opakovane. Zaplatenie odškodnenia za oneskorenie nemá vplyv na splnenie povinnosti Zhotoviteľa v súlade s týmto </w:t>
            </w:r>
            <w:proofErr w:type="spellStart"/>
            <w:r w:rsidRPr="006C2974">
              <w:rPr>
                <w:rFonts w:cs="Arial"/>
                <w:szCs w:val="22"/>
              </w:rPr>
              <w:t>podčlánkom</w:t>
            </w:r>
            <w:proofErr w:type="spellEnd"/>
            <w:r w:rsidRPr="006C2974">
              <w:rPr>
                <w:rFonts w:cs="Arial"/>
                <w:szCs w:val="22"/>
              </w:rPr>
              <w:t xml:space="preserve">. Pre vylúčenie pochybností sa zmluvné Strany dohodli, že pri uplatnení nároku Objednávateľa na zaplatenie odškodnenia za oneskorenie podľa tohto </w:t>
            </w:r>
            <w:proofErr w:type="spellStart"/>
            <w:r w:rsidRPr="006C2974">
              <w:rPr>
                <w:rFonts w:cs="Arial"/>
                <w:szCs w:val="22"/>
              </w:rPr>
              <w:t>podčlánku</w:t>
            </w:r>
            <w:proofErr w:type="spellEnd"/>
            <w:r w:rsidRPr="006C2974">
              <w:rPr>
                <w:rFonts w:cs="Arial"/>
                <w:szCs w:val="22"/>
              </w:rPr>
              <w:t xml:space="preserve"> sa nepoužije ustanovenie </w:t>
            </w:r>
            <w:proofErr w:type="spellStart"/>
            <w:r w:rsidRPr="006C2974">
              <w:rPr>
                <w:rFonts w:cs="Arial"/>
                <w:szCs w:val="22"/>
              </w:rPr>
              <w:t>podčlánku</w:t>
            </w:r>
            <w:proofErr w:type="spellEnd"/>
            <w:r w:rsidRPr="006C2974">
              <w:rPr>
                <w:rFonts w:cs="Arial"/>
                <w:szCs w:val="22"/>
              </w:rPr>
              <w:t xml:space="preserve"> 2.5 (</w:t>
            </w:r>
            <w:r w:rsidRPr="006C2974">
              <w:rPr>
                <w:rFonts w:cs="Arial"/>
                <w:i/>
                <w:szCs w:val="22"/>
              </w:rPr>
              <w:t>Nároky Objednávateľa</w:t>
            </w:r>
            <w:r w:rsidRPr="006C2974">
              <w:rPr>
                <w:rFonts w:cs="Arial"/>
                <w:szCs w:val="22"/>
              </w:rPr>
              <w:t>).</w:t>
            </w:r>
          </w:p>
          <w:p w14:paraId="15674F98" w14:textId="77777777" w:rsidR="00C745D2" w:rsidRPr="006C2974" w:rsidRDefault="00C745D2" w:rsidP="0083239F">
            <w:pPr>
              <w:jc w:val="both"/>
              <w:rPr>
                <w:rFonts w:cs="Arial"/>
                <w:szCs w:val="22"/>
              </w:rPr>
            </w:pPr>
          </w:p>
          <w:p w14:paraId="3765308B" w14:textId="77777777" w:rsidR="00C745D2" w:rsidRDefault="00C745D2" w:rsidP="0083239F">
            <w:pPr>
              <w:jc w:val="both"/>
              <w:rPr>
                <w:rFonts w:cs="Arial"/>
                <w:szCs w:val="22"/>
              </w:rPr>
            </w:pPr>
            <w:r w:rsidRPr="006C2974">
              <w:rPr>
                <w:rFonts w:cs="Arial"/>
                <w:szCs w:val="22"/>
              </w:rPr>
              <w:t xml:space="preserve">Odškodnenie za oneskorenie sa bude uhrádzať na základe penalizačnej faktúry vyhotovenej Objednávateľom a doporučene doručenej do sídla Zhotoviteľa. Lehota splatnosti tejto faktúry je 30 dní odo dňa jej doporučeného doručenia do sídla Zhotoviteľa. Zaplatením odškodnenia za oneskorenie nie je dotknutý nárok Objednávateľa na náhradu škody v plnej výške. Úhradu penalizačnej faktúry si môže Objednávateľ realizovať započítaním </w:t>
            </w:r>
            <w:proofErr w:type="spellStart"/>
            <w:r w:rsidRPr="006C2974">
              <w:rPr>
                <w:rFonts w:cs="Arial"/>
                <w:szCs w:val="22"/>
              </w:rPr>
              <w:t>vzajomných</w:t>
            </w:r>
            <w:proofErr w:type="spellEnd"/>
            <w:r w:rsidRPr="006C2974">
              <w:rPr>
                <w:rFonts w:cs="Arial"/>
                <w:szCs w:val="22"/>
              </w:rPr>
              <w:t xml:space="preserve"> </w:t>
            </w:r>
            <w:proofErr w:type="spellStart"/>
            <w:r w:rsidRPr="006C2974">
              <w:rPr>
                <w:rFonts w:cs="Arial"/>
                <w:szCs w:val="22"/>
              </w:rPr>
              <w:t>pohladávok</w:t>
            </w:r>
            <w:proofErr w:type="spellEnd"/>
            <w:r w:rsidRPr="006C2974">
              <w:rPr>
                <w:rFonts w:cs="Arial"/>
                <w:szCs w:val="22"/>
              </w:rPr>
              <w:t>.“</w:t>
            </w:r>
          </w:p>
          <w:p w14:paraId="4004126C" w14:textId="77777777" w:rsidR="008232B3" w:rsidRPr="006C2974" w:rsidRDefault="008232B3" w:rsidP="0083239F">
            <w:pPr>
              <w:jc w:val="both"/>
              <w:rPr>
                <w:rFonts w:cs="Arial"/>
                <w:szCs w:val="22"/>
              </w:rPr>
            </w:pPr>
          </w:p>
        </w:tc>
      </w:tr>
      <w:tr w:rsidR="00951265" w:rsidRPr="006C2974" w14:paraId="69819D9C" w14:textId="77777777" w:rsidTr="00F670F8">
        <w:trPr>
          <w:gridAfter w:val="1"/>
          <w:wAfter w:w="687" w:type="dxa"/>
        </w:trPr>
        <w:tc>
          <w:tcPr>
            <w:tcW w:w="1384" w:type="dxa"/>
            <w:gridSpan w:val="2"/>
          </w:tcPr>
          <w:p w14:paraId="75E417C7" w14:textId="77777777" w:rsidR="00C745D2" w:rsidRPr="00FE4170" w:rsidRDefault="00C745D2" w:rsidP="0083239F">
            <w:pPr>
              <w:pStyle w:val="NoIndent"/>
              <w:jc w:val="both"/>
              <w:rPr>
                <w:rFonts w:ascii="Arial" w:hAnsi="Arial" w:cs="Arial"/>
                <w:b/>
                <w:color w:val="auto"/>
                <w:szCs w:val="22"/>
              </w:rPr>
            </w:pPr>
            <w:r w:rsidRPr="00C4235D">
              <w:rPr>
                <w:rFonts w:ascii="Arial" w:hAnsi="Arial" w:cs="Arial"/>
                <w:b/>
                <w:color w:val="auto"/>
                <w:szCs w:val="22"/>
              </w:rPr>
              <w:lastRenderedPageBreak/>
              <w:t xml:space="preserve">Podčlánok </w:t>
            </w:r>
          </w:p>
          <w:p w14:paraId="4A713331" w14:textId="77777777" w:rsidR="00C745D2" w:rsidRPr="00FB322C" w:rsidRDefault="00C745D2" w:rsidP="0083239F">
            <w:pPr>
              <w:pStyle w:val="NoIndent"/>
              <w:rPr>
                <w:rFonts w:ascii="Arial" w:hAnsi="Arial" w:cs="Arial"/>
                <w:b/>
                <w:color w:val="auto"/>
                <w:szCs w:val="22"/>
              </w:rPr>
            </w:pPr>
            <w:r w:rsidRPr="00FB322C">
              <w:rPr>
                <w:rFonts w:ascii="Arial" w:hAnsi="Arial" w:cs="Arial"/>
                <w:b/>
                <w:color w:val="auto"/>
                <w:szCs w:val="22"/>
              </w:rPr>
              <w:t>8.13</w:t>
            </w:r>
          </w:p>
        </w:tc>
        <w:tc>
          <w:tcPr>
            <w:tcW w:w="2472" w:type="dxa"/>
          </w:tcPr>
          <w:p w14:paraId="73C5A90D" w14:textId="77777777" w:rsidR="00C745D2" w:rsidRPr="00F07B96" w:rsidRDefault="00C745D2" w:rsidP="0083239F">
            <w:pPr>
              <w:pStyle w:val="NoIndent"/>
              <w:widowControl w:val="0"/>
              <w:tabs>
                <w:tab w:val="left" w:pos="567"/>
                <w:tab w:val="left" w:pos="1134"/>
                <w:tab w:val="left" w:pos="1701"/>
                <w:tab w:val="left" w:pos="2268"/>
                <w:tab w:val="left" w:pos="2835"/>
                <w:tab w:val="left" w:pos="3402"/>
                <w:tab w:val="center" w:pos="4320"/>
                <w:tab w:val="left" w:pos="8505"/>
                <w:tab w:val="right" w:pos="8640"/>
              </w:tabs>
              <w:rPr>
                <w:rFonts w:ascii="Arial" w:hAnsi="Arial" w:cs="Arial"/>
                <w:b/>
                <w:color w:val="auto"/>
              </w:rPr>
            </w:pPr>
            <w:r w:rsidRPr="00A86531">
              <w:rPr>
                <w:rFonts w:ascii="Arial" w:hAnsi="Arial" w:cs="Arial"/>
                <w:b/>
                <w:color w:val="auto"/>
                <w:szCs w:val="22"/>
              </w:rPr>
              <w:t>Požiadavky Objednávateľa na prevádzku existujúceho Diela alebo inžinierskych sietí</w:t>
            </w:r>
          </w:p>
        </w:tc>
        <w:tc>
          <w:tcPr>
            <w:tcW w:w="5750" w:type="dxa"/>
            <w:gridSpan w:val="2"/>
          </w:tcPr>
          <w:p w14:paraId="00F35827" w14:textId="77777777" w:rsidR="00C745D2" w:rsidRDefault="00C745D2" w:rsidP="0083239F">
            <w:pPr>
              <w:jc w:val="both"/>
              <w:rPr>
                <w:rFonts w:cs="Arial"/>
                <w:szCs w:val="22"/>
              </w:rPr>
            </w:pPr>
            <w:r w:rsidRPr="00742FB8">
              <w:rPr>
                <w:rFonts w:cs="Arial"/>
                <w:szCs w:val="22"/>
              </w:rPr>
              <w:t>Vložte nový podčlánok 8.13:</w:t>
            </w:r>
          </w:p>
          <w:p w14:paraId="12899089" w14:textId="77777777" w:rsidR="008232B3" w:rsidRPr="00742FB8" w:rsidRDefault="008232B3" w:rsidP="0083239F">
            <w:pPr>
              <w:jc w:val="both"/>
              <w:rPr>
                <w:rFonts w:cs="Arial"/>
                <w:szCs w:val="22"/>
              </w:rPr>
            </w:pPr>
          </w:p>
          <w:p w14:paraId="427A8C5F" w14:textId="77777777" w:rsidR="00C745D2" w:rsidRPr="00742FB8" w:rsidRDefault="00C745D2" w:rsidP="0083239F">
            <w:pPr>
              <w:jc w:val="both"/>
              <w:rPr>
                <w:rFonts w:cs="Arial"/>
                <w:szCs w:val="22"/>
              </w:rPr>
            </w:pPr>
            <w:r w:rsidRPr="00742FB8">
              <w:rPr>
                <w:rFonts w:cs="Arial"/>
              </w:rPr>
              <w:t>„Zhotoviteľ je povinný predložiť najneskôr 30 dní pred plánovaným začatím prác na existujúcom Diele alebo na prácach súvisiacich s existujúcim Dielom Objednávateľovi, správcom/vlastníkom</w:t>
            </w:r>
            <w:r w:rsidR="001A51CA" w:rsidRPr="00742FB8">
              <w:rPr>
                <w:rFonts w:cs="Arial"/>
              </w:rPr>
              <w:t xml:space="preserve"> komunikácii a priľahlých nehnuteľností</w:t>
            </w:r>
            <w:r w:rsidRPr="00742FB8">
              <w:rPr>
                <w:rFonts w:cs="Arial"/>
              </w:rPr>
              <w:t xml:space="preserve"> a Stavebnotechnickému dozoru na odsúhlasenie podrobný Harmonogram výstavby/rekonštrukcie (technologický postup), kde zohľadní prevádzkovanie existujúceho Diela. Akýkoľvek možný zásah do prevádzky existujúceho Diela (ak také je) alebo inžinierskych sietí musí byť vopred prerokovaný s Objednávateľom, správcom/vlastníkom existujúceho Diela (ak také je) a odsúhlasený Stavebnotechnickým dozorom.</w:t>
            </w:r>
          </w:p>
          <w:p w14:paraId="7267EB1E" w14:textId="77777777" w:rsidR="00C745D2" w:rsidRPr="005B0752" w:rsidRDefault="00C745D2" w:rsidP="0083239F">
            <w:pPr>
              <w:jc w:val="both"/>
              <w:rPr>
                <w:rFonts w:cs="Arial"/>
                <w:szCs w:val="22"/>
              </w:rPr>
            </w:pPr>
          </w:p>
          <w:p w14:paraId="17B3D4E3" w14:textId="77777777" w:rsidR="00C745D2" w:rsidRPr="00E64C36" w:rsidRDefault="00C745D2" w:rsidP="0083239F">
            <w:pPr>
              <w:ind w:left="34"/>
              <w:jc w:val="both"/>
              <w:rPr>
                <w:rFonts w:cs="Arial"/>
              </w:rPr>
            </w:pPr>
            <w:r w:rsidRPr="005B0752">
              <w:rPr>
                <w:rFonts w:cs="Arial"/>
              </w:rPr>
              <w:t xml:space="preserve">Existujúcim Dielom sa rozumie dielo (alebo jeho časť), ktoré má byť použité na akýkoľvek účel súvisiaci s realizáciou Diela a má svojho správcu/vlastníka alebo Dielo (alebo časti Diela), ktoré už boli prevzaté Objednávateľom </w:t>
            </w:r>
            <w:r w:rsidRPr="00E64C36">
              <w:rPr>
                <w:rFonts w:cs="Arial"/>
                <w:sz w:val="24"/>
              </w:rPr>
              <w:t>/</w:t>
            </w:r>
            <w:r w:rsidRPr="00E64C36">
              <w:rPr>
                <w:rFonts w:cs="Arial"/>
              </w:rPr>
              <w:t xml:space="preserve">správcom/vlastníkom. </w:t>
            </w:r>
          </w:p>
          <w:p w14:paraId="68FACD06" w14:textId="77777777" w:rsidR="00C745D2" w:rsidRPr="00566FC4" w:rsidRDefault="00C745D2" w:rsidP="0083239F">
            <w:pPr>
              <w:ind w:left="34"/>
              <w:jc w:val="both"/>
              <w:rPr>
                <w:rFonts w:cs="Arial"/>
                <w:szCs w:val="22"/>
              </w:rPr>
            </w:pPr>
          </w:p>
          <w:p w14:paraId="789840BC" w14:textId="77777777" w:rsidR="00C745D2" w:rsidRPr="000A1C4B" w:rsidRDefault="00C745D2" w:rsidP="0083239F">
            <w:pPr>
              <w:ind w:left="34"/>
              <w:jc w:val="both"/>
              <w:rPr>
                <w:rFonts w:cs="Arial"/>
                <w:szCs w:val="22"/>
              </w:rPr>
            </w:pPr>
            <w:r w:rsidRPr="0074407A">
              <w:rPr>
                <w:rFonts w:cs="Arial"/>
                <w:szCs w:val="22"/>
              </w:rPr>
              <w:t>Zhotoviteľ na základe odsúhlaseného podrobného harmonogramu prác (technologického postupu) požiada príslušné orgány štátnej správy o odsúhlasenie dočasnej prevádzky počas výstavby/rekonštrukcie. Zhotoviteľ bude povinný akceptovať a </w:t>
            </w:r>
            <w:r w:rsidRPr="000A1C4B">
              <w:rPr>
                <w:rFonts w:cs="Arial"/>
                <w:szCs w:val="22"/>
              </w:rPr>
              <w:t>dodržiavať požiadavky týchto orgánov počas stanovenej lehoty ich platnosti.“</w:t>
            </w:r>
          </w:p>
          <w:p w14:paraId="03F8592C" w14:textId="77777777" w:rsidR="00C745D2" w:rsidRPr="00D91C1B" w:rsidRDefault="00C745D2" w:rsidP="0083239F">
            <w:pPr>
              <w:jc w:val="both"/>
              <w:rPr>
                <w:rFonts w:cs="Arial"/>
                <w:szCs w:val="22"/>
              </w:rPr>
            </w:pPr>
          </w:p>
        </w:tc>
      </w:tr>
      <w:tr w:rsidR="00951265" w:rsidRPr="006C2974" w14:paraId="6D097FE6" w14:textId="77777777" w:rsidTr="00804715">
        <w:trPr>
          <w:gridAfter w:val="1"/>
          <w:wAfter w:w="687" w:type="dxa"/>
          <w:trHeight w:val="760"/>
        </w:trPr>
        <w:tc>
          <w:tcPr>
            <w:tcW w:w="1384" w:type="dxa"/>
            <w:gridSpan w:val="2"/>
          </w:tcPr>
          <w:p w14:paraId="2C886574" w14:textId="77777777" w:rsidR="00C745D2" w:rsidRPr="00FE4170" w:rsidRDefault="00C745D2" w:rsidP="0083239F">
            <w:pPr>
              <w:pStyle w:val="NoIndent"/>
              <w:jc w:val="both"/>
              <w:rPr>
                <w:rFonts w:ascii="Arial" w:hAnsi="Arial" w:cs="Arial"/>
                <w:b/>
                <w:color w:val="auto"/>
                <w:szCs w:val="22"/>
              </w:rPr>
            </w:pPr>
            <w:r w:rsidRPr="00C4235D">
              <w:rPr>
                <w:rFonts w:ascii="Arial" w:hAnsi="Arial" w:cs="Arial"/>
                <w:b/>
                <w:color w:val="auto"/>
                <w:szCs w:val="22"/>
              </w:rPr>
              <w:t xml:space="preserve">Podčlánok </w:t>
            </w:r>
          </w:p>
          <w:p w14:paraId="07A8EFAE" w14:textId="77777777" w:rsidR="00C745D2" w:rsidRPr="00FB322C" w:rsidRDefault="00C745D2" w:rsidP="0083239F">
            <w:pPr>
              <w:pStyle w:val="NoIndent"/>
              <w:rPr>
                <w:rFonts w:ascii="Arial" w:hAnsi="Arial" w:cs="Arial"/>
                <w:b/>
                <w:color w:val="auto"/>
                <w:szCs w:val="22"/>
              </w:rPr>
            </w:pPr>
            <w:r w:rsidRPr="00FB322C">
              <w:rPr>
                <w:rFonts w:ascii="Arial" w:hAnsi="Arial" w:cs="Arial"/>
                <w:b/>
                <w:color w:val="auto"/>
                <w:szCs w:val="22"/>
              </w:rPr>
              <w:t>9.1</w:t>
            </w:r>
          </w:p>
        </w:tc>
        <w:tc>
          <w:tcPr>
            <w:tcW w:w="2472" w:type="dxa"/>
          </w:tcPr>
          <w:p w14:paraId="76FFA632" w14:textId="77777777" w:rsidR="00C745D2" w:rsidRPr="00F07B96" w:rsidRDefault="00C745D2" w:rsidP="0083239F">
            <w:pPr>
              <w:pStyle w:val="NoIndent"/>
              <w:jc w:val="both"/>
              <w:rPr>
                <w:rFonts w:ascii="Arial" w:hAnsi="Arial" w:cs="Arial"/>
                <w:b/>
                <w:color w:val="auto"/>
              </w:rPr>
            </w:pPr>
            <w:r w:rsidRPr="00A86531">
              <w:rPr>
                <w:rFonts w:ascii="Arial" w:hAnsi="Arial" w:cs="Arial"/>
                <w:b/>
                <w:color w:val="auto"/>
                <w:szCs w:val="22"/>
              </w:rPr>
              <w:t>Povinnosti Zhotoviteľa</w:t>
            </w:r>
          </w:p>
        </w:tc>
        <w:tc>
          <w:tcPr>
            <w:tcW w:w="5750" w:type="dxa"/>
            <w:gridSpan w:val="2"/>
          </w:tcPr>
          <w:p w14:paraId="033A3BE2" w14:textId="651C9608" w:rsidR="005B7B06" w:rsidRDefault="00C745D2" w:rsidP="008232B3">
            <w:pPr>
              <w:jc w:val="both"/>
              <w:rPr>
                <w:rFonts w:cs="Arial"/>
                <w:szCs w:val="22"/>
              </w:rPr>
            </w:pPr>
            <w:r w:rsidRPr="00742FB8">
              <w:rPr>
                <w:rFonts w:cs="Arial"/>
                <w:szCs w:val="22"/>
              </w:rPr>
              <w:t xml:space="preserve">Vymažte bod (c) a nasledujúce dva odseky tohto </w:t>
            </w:r>
            <w:proofErr w:type="spellStart"/>
            <w:r w:rsidRPr="00742FB8">
              <w:rPr>
                <w:rFonts w:cs="Arial"/>
                <w:szCs w:val="22"/>
              </w:rPr>
              <w:t>podčlá</w:t>
            </w:r>
            <w:r w:rsidR="008232B3">
              <w:rPr>
                <w:rFonts w:cs="Arial"/>
                <w:szCs w:val="22"/>
              </w:rPr>
              <w:t>n</w:t>
            </w:r>
            <w:r w:rsidRPr="00742FB8">
              <w:rPr>
                <w:rFonts w:cs="Arial"/>
                <w:szCs w:val="22"/>
              </w:rPr>
              <w:t>ku</w:t>
            </w:r>
            <w:proofErr w:type="spellEnd"/>
            <w:r w:rsidRPr="00742FB8">
              <w:rPr>
                <w:rFonts w:cs="Arial"/>
                <w:szCs w:val="22"/>
              </w:rPr>
              <w:t>.</w:t>
            </w:r>
          </w:p>
          <w:p w14:paraId="6C17EDC5" w14:textId="77777777" w:rsidR="00C745D2" w:rsidRPr="005B7B06" w:rsidRDefault="00C745D2" w:rsidP="00804715">
            <w:pPr>
              <w:tabs>
                <w:tab w:val="left" w:pos="1222"/>
              </w:tabs>
              <w:rPr>
                <w:rFonts w:cs="Arial"/>
                <w:szCs w:val="22"/>
              </w:rPr>
            </w:pPr>
          </w:p>
        </w:tc>
      </w:tr>
      <w:tr w:rsidR="00951265" w:rsidRPr="006C2974" w14:paraId="04F6B09D" w14:textId="77777777" w:rsidTr="00F670F8">
        <w:trPr>
          <w:gridAfter w:val="1"/>
          <w:wAfter w:w="687" w:type="dxa"/>
          <w:trHeight w:val="581"/>
        </w:trPr>
        <w:tc>
          <w:tcPr>
            <w:tcW w:w="1384" w:type="dxa"/>
            <w:gridSpan w:val="2"/>
          </w:tcPr>
          <w:p w14:paraId="207C8987" w14:textId="77777777" w:rsidR="00C745D2" w:rsidRPr="00FE4170" w:rsidRDefault="00C745D2" w:rsidP="0083239F">
            <w:pPr>
              <w:pStyle w:val="NoIndent"/>
              <w:jc w:val="both"/>
              <w:rPr>
                <w:rFonts w:ascii="Arial" w:hAnsi="Arial" w:cs="Arial"/>
                <w:b/>
                <w:color w:val="auto"/>
                <w:szCs w:val="22"/>
              </w:rPr>
            </w:pPr>
            <w:r w:rsidRPr="00C4235D">
              <w:rPr>
                <w:rFonts w:ascii="Arial" w:hAnsi="Arial" w:cs="Arial"/>
                <w:b/>
                <w:color w:val="auto"/>
                <w:szCs w:val="22"/>
              </w:rPr>
              <w:t xml:space="preserve">Podčlánok </w:t>
            </w:r>
          </w:p>
          <w:p w14:paraId="64B4B3F7" w14:textId="77777777" w:rsidR="00C745D2" w:rsidRPr="00FB322C" w:rsidRDefault="00C745D2" w:rsidP="0083239F">
            <w:pPr>
              <w:pStyle w:val="NoIndent"/>
              <w:rPr>
                <w:rFonts w:ascii="Arial" w:hAnsi="Arial" w:cs="Arial"/>
                <w:b/>
                <w:color w:val="auto"/>
                <w:szCs w:val="22"/>
              </w:rPr>
            </w:pPr>
            <w:r w:rsidRPr="00FB322C">
              <w:rPr>
                <w:rFonts w:ascii="Arial" w:hAnsi="Arial" w:cs="Arial"/>
                <w:b/>
                <w:color w:val="auto"/>
                <w:szCs w:val="22"/>
              </w:rPr>
              <w:t>10.1</w:t>
            </w:r>
          </w:p>
        </w:tc>
        <w:tc>
          <w:tcPr>
            <w:tcW w:w="2472" w:type="dxa"/>
          </w:tcPr>
          <w:p w14:paraId="03690637" w14:textId="77777777" w:rsidR="00C745D2" w:rsidRPr="00A86531" w:rsidRDefault="00C745D2" w:rsidP="0083239F">
            <w:pPr>
              <w:pStyle w:val="NoIndent"/>
              <w:rPr>
                <w:rFonts w:ascii="Arial" w:hAnsi="Arial" w:cs="Arial"/>
                <w:b/>
                <w:color w:val="auto"/>
                <w:szCs w:val="22"/>
              </w:rPr>
            </w:pPr>
            <w:r w:rsidRPr="00A86531">
              <w:rPr>
                <w:rFonts w:ascii="Arial" w:hAnsi="Arial" w:cs="Arial"/>
                <w:b/>
                <w:color w:val="auto"/>
                <w:szCs w:val="22"/>
              </w:rPr>
              <w:t>Preberanie Diela  a Sekcií</w:t>
            </w:r>
          </w:p>
        </w:tc>
        <w:tc>
          <w:tcPr>
            <w:tcW w:w="5750" w:type="dxa"/>
            <w:gridSpan w:val="2"/>
          </w:tcPr>
          <w:p w14:paraId="6F202CA4" w14:textId="77777777" w:rsidR="00C745D2" w:rsidRDefault="00C745D2" w:rsidP="0083239F">
            <w:pPr>
              <w:pStyle w:val="NoIndent"/>
              <w:jc w:val="both"/>
              <w:rPr>
                <w:rFonts w:ascii="Arial" w:hAnsi="Arial" w:cs="Arial"/>
                <w:color w:val="auto"/>
                <w:szCs w:val="22"/>
              </w:rPr>
            </w:pPr>
            <w:r w:rsidRPr="00F07B96">
              <w:rPr>
                <w:rFonts w:ascii="Arial" w:hAnsi="Arial" w:cs="Arial"/>
                <w:color w:val="auto"/>
                <w:szCs w:val="22"/>
              </w:rPr>
              <w:t>Z</w:t>
            </w:r>
            <w:r w:rsidRPr="00742FB8">
              <w:rPr>
                <w:rFonts w:ascii="Arial" w:hAnsi="Arial" w:cs="Arial"/>
                <w:color w:val="auto"/>
                <w:szCs w:val="22"/>
              </w:rPr>
              <w:t xml:space="preserve">rušte pôvodný text </w:t>
            </w:r>
            <w:proofErr w:type="spellStart"/>
            <w:r w:rsidRPr="00742FB8">
              <w:rPr>
                <w:rFonts w:ascii="Arial" w:hAnsi="Arial" w:cs="Arial"/>
                <w:color w:val="auto"/>
                <w:szCs w:val="22"/>
              </w:rPr>
              <w:t>podčlánku</w:t>
            </w:r>
            <w:proofErr w:type="spellEnd"/>
            <w:r w:rsidRPr="00742FB8">
              <w:rPr>
                <w:rFonts w:ascii="Arial" w:hAnsi="Arial" w:cs="Arial"/>
                <w:color w:val="auto"/>
                <w:szCs w:val="22"/>
              </w:rPr>
              <w:t xml:space="preserve"> a nahraďte ho nasledovným textom: </w:t>
            </w:r>
          </w:p>
          <w:p w14:paraId="405D866A" w14:textId="77777777" w:rsidR="00B2232C" w:rsidRPr="00B2232C" w:rsidRDefault="00B2232C" w:rsidP="00804715"/>
          <w:p w14:paraId="5EFA6DA4" w14:textId="77777777" w:rsidR="00C745D2" w:rsidRDefault="00C745D2" w:rsidP="0083239F">
            <w:pPr>
              <w:pStyle w:val="NoIndent"/>
              <w:jc w:val="both"/>
              <w:rPr>
                <w:rFonts w:ascii="Arial" w:hAnsi="Arial" w:cs="Arial"/>
                <w:color w:val="auto"/>
              </w:rPr>
            </w:pPr>
            <w:r w:rsidRPr="00742FB8">
              <w:rPr>
                <w:rFonts w:ascii="Arial" w:hAnsi="Arial" w:cs="Arial"/>
                <w:color w:val="auto"/>
              </w:rPr>
              <w:lastRenderedPageBreak/>
              <w:t xml:space="preserve">„S výnimkou uvedenou v </w:t>
            </w:r>
            <w:proofErr w:type="spellStart"/>
            <w:r w:rsidRPr="00742FB8">
              <w:rPr>
                <w:rFonts w:ascii="Arial" w:hAnsi="Arial" w:cs="Arial"/>
                <w:color w:val="auto"/>
              </w:rPr>
              <w:t>podčlánku</w:t>
            </w:r>
            <w:proofErr w:type="spellEnd"/>
            <w:r w:rsidRPr="00742FB8">
              <w:rPr>
                <w:rFonts w:ascii="Arial" w:hAnsi="Arial" w:cs="Arial"/>
                <w:color w:val="auto"/>
              </w:rPr>
              <w:t xml:space="preserve"> 9.4 (</w:t>
            </w:r>
            <w:r w:rsidRPr="00742FB8">
              <w:rPr>
                <w:rFonts w:ascii="Arial" w:hAnsi="Arial" w:cs="Arial"/>
                <w:i/>
                <w:color w:val="auto"/>
              </w:rPr>
              <w:t>Neúspešné Preberacie skúšky)</w:t>
            </w:r>
            <w:r w:rsidRPr="00742FB8">
              <w:rPr>
                <w:rFonts w:ascii="Arial" w:hAnsi="Arial" w:cs="Arial"/>
                <w:color w:val="auto"/>
              </w:rPr>
              <w:t xml:space="preserve"> bude Dielo prebraté Objednávateľom (i) keď bolo Dielo dokončené v súlade so Zmluvou, vrátane záležitostí popísaných v </w:t>
            </w:r>
            <w:proofErr w:type="spellStart"/>
            <w:r w:rsidRPr="00742FB8">
              <w:rPr>
                <w:rFonts w:ascii="Arial" w:hAnsi="Arial" w:cs="Arial"/>
                <w:color w:val="auto"/>
              </w:rPr>
              <w:t>podčlánku</w:t>
            </w:r>
            <w:proofErr w:type="spellEnd"/>
            <w:r w:rsidRPr="00742FB8">
              <w:rPr>
                <w:rFonts w:ascii="Arial" w:hAnsi="Arial" w:cs="Arial"/>
                <w:color w:val="auto"/>
              </w:rPr>
              <w:t xml:space="preserve"> 8.2 (</w:t>
            </w:r>
            <w:r w:rsidRPr="00742FB8">
              <w:rPr>
                <w:rFonts w:ascii="Arial" w:hAnsi="Arial" w:cs="Arial"/>
                <w:i/>
                <w:color w:val="auto"/>
              </w:rPr>
              <w:t>Lehota výstavby)</w:t>
            </w:r>
            <w:r w:rsidRPr="00742FB8">
              <w:rPr>
                <w:rFonts w:ascii="Arial" w:hAnsi="Arial" w:cs="Arial"/>
                <w:color w:val="auto"/>
              </w:rPr>
              <w:t xml:space="preserve"> a (ii) keď bol vydaný Preberací protokol pre Dielo v súlade s týmto článkom.</w:t>
            </w:r>
          </w:p>
          <w:p w14:paraId="484D2450" w14:textId="77777777" w:rsidR="00B2232C" w:rsidRPr="00B2232C" w:rsidRDefault="00B2232C" w:rsidP="00804715"/>
          <w:p w14:paraId="5276F4F1" w14:textId="77777777" w:rsidR="00C745D2" w:rsidRDefault="00C745D2" w:rsidP="0083239F">
            <w:pPr>
              <w:jc w:val="both"/>
              <w:rPr>
                <w:rFonts w:cs="Arial"/>
              </w:rPr>
            </w:pPr>
            <w:r w:rsidRPr="00742FB8">
              <w:rPr>
                <w:rFonts w:cs="Arial"/>
              </w:rPr>
              <w:t>Zhotoviteľ môže prostredníctvom oznámenia Stavebnotechnickému dozoru požiadať o vydanie Preberacieho protokolu najskôr 14 dní predtým, než bude posledná č</w:t>
            </w:r>
            <w:r w:rsidRPr="005B0752">
              <w:rPr>
                <w:rFonts w:cs="Arial"/>
              </w:rPr>
              <w:t xml:space="preserve">asť Diela alebo Sekcie podľa názoru Zhotoviteľa dokončená a pripravená k prebratiu. </w:t>
            </w:r>
          </w:p>
          <w:p w14:paraId="389FA043" w14:textId="77777777" w:rsidR="00B2232C" w:rsidRPr="005B0752" w:rsidRDefault="00B2232C" w:rsidP="0083239F">
            <w:pPr>
              <w:jc w:val="both"/>
              <w:rPr>
                <w:rFonts w:cs="Arial"/>
              </w:rPr>
            </w:pPr>
          </w:p>
          <w:p w14:paraId="5ED3F498" w14:textId="77777777" w:rsidR="00C745D2" w:rsidRPr="00566FC4" w:rsidRDefault="00C745D2" w:rsidP="0083239F">
            <w:pPr>
              <w:jc w:val="both"/>
              <w:rPr>
                <w:rFonts w:cs="Arial"/>
              </w:rPr>
            </w:pPr>
            <w:r w:rsidRPr="00566FC4">
              <w:rPr>
                <w:rFonts w:cs="Arial"/>
              </w:rPr>
              <w:t>Stavebnotechnický dozor po obdržaní žiadosti môže:</w:t>
            </w:r>
          </w:p>
          <w:p w14:paraId="045B4549" w14:textId="77777777" w:rsidR="00C745D2" w:rsidRPr="00D91C1B" w:rsidRDefault="00C745D2" w:rsidP="0083239F">
            <w:pPr>
              <w:numPr>
                <w:ilvl w:val="0"/>
                <w:numId w:val="23"/>
              </w:numPr>
              <w:jc w:val="both"/>
              <w:rPr>
                <w:rFonts w:cs="Arial"/>
              </w:rPr>
            </w:pPr>
            <w:r w:rsidRPr="0074407A">
              <w:rPr>
                <w:rFonts w:cs="Arial"/>
              </w:rPr>
              <w:t>vydať Zhotoviteľovi Preberací protokol s uvedením dátumu, kedy bolo Dielo prebraté v súlade so Zmluvou, s výnimkou drobných nedokončených prác a vád, ktor</w:t>
            </w:r>
            <w:r w:rsidRPr="000A1C4B">
              <w:rPr>
                <w:rFonts w:cs="Arial"/>
              </w:rPr>
              <w:t>é podstatne neovplyvnia užívanie Diela pre ich zamýšľaný účel, pričom</w:t>
            </w:r>
            <w:r w:rsidRPr="000A1C4B">
              <w:rPr>
                <w:rFonts w:cs="Arial"/>
                <w:szCs w:val="22"/>
              </w:rPr>
              <w:t xml:space="preserve"> Stavebnotechnický dozor určí dátum(y) dokedy jednotlivé drobné nedokončené práce a vady majú byť odstránené</w:t>
            </w:r>
            <w:r w:rsidRPr="00D91C1B">
              <w:rPr>
                <w:rFonts w:cs="Arial"/>
              </w:rPr>
              <w:t>; alebo</w:t>
            </w:r>
          </w:p>
          <w:p w14:paraId="3C7DC1BC" w14:textId="77777777" w:rsidR="00C745D2" w:rsidRPr="00B2232C" w:rsidRDefault="00C745D2" w:rsidP="0083239F">
            <w:pPr>
              <w:numPr>
                <w:ilvl w:val="0"/>
                <w:numId w:val="23"/>
              </w:numPr>
              <w:jc w:val="both"/>
              <w:rPr>
                <w:rFonts w:cs="Arial"/>
                <w:szCs w:val="22"/>
              </w:rPr>
            </w:pPr>
            <w:r w:rsidRPr="00D91C1B">
              <w:rPr>
                <w:rFonts w:cs="Arial"/>
              </w:rPr>
              <w:t>zamietnuť žiadosť s udaním dôvodov a uvedením prác, ktoré má Zhotoviteľ</w:t>
            </w:r>
            <w:r w:rsidRPr="00723969">
              <w:rPr>
                <w:rFonts w:cs="Arial"/>
              </w:rPr>
              <w:t xml:space="preserve"> vykonať v termínoch stanovených Stavebnotechnickým dozorom tak, </w:t>
            </w:r>
            <w:r w:rsidR="00282793" w:rsidRPr="001A0DDF">
              <w:rPr>
                <w:rFonts w:cs="Arial"/>
              </w:rPr>
              <w:t xml:space="preserve">               </w:t>
            </w:r>
            <w:r w:rsidRPr="00C96E7C">
              <w:rPr>
                <w:rFonts w:cs="Arial"/>
              </w:rPr>
              <w:t xml:space="preserve">aby bolo možné Preberací protokol vydať. Po dokončení uvedených prác Zhotoviteľ zašle ďalšie oznámenie podľa tohto </w:t>
            </w:r>
            <w:proofErr w:type="spellStart"/>
            <w:r w:rsidRPr="00C96E7C">
              <w:rPr>
                <w:rFonts w:cs="Arial"/>
              </w:rPr>
              <w:t>podčlánku</w:t>
            </w:r>
            <w:proofErr w:type="spellEnd"/>
            <w:r w:rsidRPr="00C96E7C">
              <w:rPr>
                <w:rFonts w:cs="Arial"/>
              </w:rPr>
              <w:t>.</w:t>
            </w:r>
          </w:p>
          <w:p w14:paraId="3F7E1653" w14:textId="77777777" w:rsidR="00B2232C" w:rsidRPr="00485C05" w:rsidRDefault="00B2232C" w:rsidP="0083239F">
            <w:pPr>
              <w:numPr>
                <w:ilvl w:val="0"/>
                <w:numId w:val="23"/>
              </w:numPr>
              <w:jc w:val="both"/>
              <w:rPr>
                <w:rFonts w:cs="Arial"/>
                <w:szCs w:val="22"/>
              </w:rPr>
            </w:pPr>
          </w:p>
          <w:p w14:paraId="632B3D80" w14:textId="77777777" w:rsidR="00C745D2" w:rsidRPr="00C4235D" w:rsidRDefault="00C745D2" w:rsidP="0083239F">
            <w:pPr>
              <w:ind w:left="60"/>
              <w:jc w:val="both"/>
              <w:rPr>
                <w:rFonts w:cs="Arial"/>
              </w:rPr>
            </w:pPr>
            <w:r w:rsidRPr="00DF409D">
              <w:rPr>
                <w:rFonts w:cs="Arial"/>
              </w:rPr>
              <w:t>Preberací protokol pre Dielo alebo Sekcie nebude vydaný pred tým ako pre všetky časti Diela alebo pre všetky časti príslušnej Sekcie budú vydané samostatné Preberacie protokoly dokončených častí Diela v súlade s </w:t>
            </w:r>
            <w:proofErr w:type="spellStart"/>
            <w:r w:rsidRPr="00DF409D">
              <w:rPr>
                <w:rFonts w:cs="Arial"/>
              </w:rPr>
              <w:t>podčlánkom</w:t>
            </w:r>
            <w:proofErr w:type="spellEnd"/>
            <w:r w:rsidRPr="00DF409D">
              <w:rPr>
                <w:rFonts w:cs="Arial"/>
              </w:rPr>
              <w:t xml:space="preserve"> 10.2 (</w:t>
            </w:r>
            <w:r w:rsidRPr="00DF409D">
              <w:rPr>
                <w:rFonts w:cs="Arial"/>
                <w:i/>
              </w:rPr>
              <w:t>Preberanie častí Diela)</w:t>
            </w:r>
            <w:r w:rsidR="00BE42AA" w:rsidRPr="00DF409D">
              <w:rPr>
                <w:rFonts w:cs="Arial"/>
              </w:rPr>
              <w:t>.</w:t>
            </w:r>
            <w:r w:rsidRPr="00896806">
              <w:rPr>
                <w:rFonts w:cs="Arial"/>
              </w:rPr>
              <w:t xml:space="preserve"> </w:t>
            </w:r>
            <w:r w:rsidR="00BE42AA" w:rsidRPr="00DB07C1">
              <w:rPr>
                <w:rFonts w:cs="Arial"/>
              </w:rPr>
              <w:t>V prípade ak je Dielo samostatne prevádzkyschopné a bezpečné môže Stavebnotechnický dozor po písomnom schválení Objednávateľa vydať Preberací protokol pre Dielo aj bez splnenia podmienky uvedenej v </w:t>
            </w:r>
            <w:proofErr w:type="spellStart"/>
            <w:r w:rsidR="00BE42AA" w:rsidRPr="00DB07C1">
              <w:rPr>
                <w:rFonts w:cs="Arial"/>
              </w:rPr>
              <w:t>predcházadjúcej</w:t>
            </w:r>
            <w:proofErr w:type="spellEnd"/>
            <w:r w:rsidR="00BE42AA" w:rsidRPr="00DB07C1">
              <w:rPr>
                <w:rFonts w:cs="Arial"/>
              </w:rPr>
              <w:t xml:space="preserve"> vete</w:t>
            </w:r>
            <w:r w:rsidR="00BE42AA" w:rsidRPr="00C4235D">
              <w:rPr>
                <w:rFonts w:cs="Arial"/>
              </w:rPr>
              <w:t>.“</w:t>
            </w:r>
          </w:p>
          <w:p w14:paraId="0CE33F0E" w14:textId="77777777" w:rsidR="00BE42AA" w:rsidRPr="00FE4170" w:rsidRDefault="00BE42AA" w:rsidP="0083239F">
            <w:pPr>
              <w:ind w:left="60"/>
              <w:jc w:val="both"/>
              <w:rPr>
                <w:rFonts w:cs="Arial"/>
                <w:szCs w:val="22"/>
              </w:rPr>
            </w:pPr>
          </w:p>
        </w:tc>
      </w:tr>
      <w:tr w:rsidR="00951265" w:rsidRPr="006C2974" w14:paraId="6AB21CB3" w14:textId="77777777" w:rsidTr="00F670F8">
        <w:trPr>
          <w:gridAfter w:val="1"/>
          <w:wAfter w:w="687" w:type="dxa"/>
          <w:trHeight w:val="510"/>
        </w:trPr>
        <w:tc>
          <w:tcPr>
            <w:tcW w:w="1384" w:type="dxa"/>
            <w:gridSpan w:val="2"/>
          </w:tcPr>
          <w:p w14:paraId="06E2372D" w14:textId="77777777" w:rsidR="00C745D2" w:rsidRPr="00FE4170" w:rsidRDefault="00C745D2" w:rsidP="0083239F">
            <w:pPr>
              <w:pStyle w:val="NoIndent"/>
              <w:jc w:val="both"/>
              <w:rPr>
                <w:rFonts w:ascii="Arial" w:hAnsi="Arial" w:cs="Arial"/>
                <w:b/>
                <w:color w:val="auto"/>
                <w:szCs w:val="22"/>
              </w:rPr>
            </w:pPr>
            <w:r w:rsidRPr="00C4235D">
              <w:rPr>
                <w:rFonts w:ascii="Arial" w:hAnsi="Arial" w:cs="Arial"/>
                <w:b/>
                <w:color w:val="auto"/>
                <w:szCs w:val="22"/>
              </w:rPr>
              <w:lastRenderedPageBreak/>
              <w:t xml:space="preserve">Podčlánok </w:t>
            </w:r>
          </w:p>
          <w:p w14:paraId="2F6B7F68" w14:textId="77777777" w:rsidR="00C745D2" w:rsidRPr="00FB322C" w:rsidRDefault="00C745D2" w:rsidP="0083239F">
            <w:pPr>
              <w:pStyle w:val="NoIndent"/>
              <w:rPr>
                <w:rFonts w:ascii="Arial" w:hAnsi="Arial" w:cs="Arial"/>
                <w:b/>
                <w:color w:val="auto"/>
                <w:szCs w:val="22"/>
              </w:rPr>
            </w:pPr>
            <w:r w:rsidRPr="00FB322C">
              <w:rPr>
                <w:rFonts w:ascii="Arial" w:hAnsi="Arial" w:cs="Arial"/>
                <w:b/>
                <w:color w:val="auto"/>
                <w:szCs w:val="22"/>
              </w:rPr>
              <w:t>10.2</w:t>
            </w:r>
          </w:p>
        </w:tc>
        <w:tc>
          <w:tcPr>
            <w:tcW w:w="2472" w:type="dxa"/>
          </w:tcPr>
          <w:p w14:paraId="4A038C40" w14:textId="77777777" w:rsidR="00C745D2" w:rsidRPr="00A86531" w:rsidRDefault="00C745D2" w:rsidP="0083239F">
            <w:pPr>
              <w:pStyle w:val="NoIndent"/>
              <w:rPr>
                <w:rFonts w:ascii="Arial" w:hAnsi="Arial" w:cs="Arial"/>
                <w:b/>
                <w:color w:val="auto"/>
                <w:szCs w:val="22"/>
              </w:rPr>
            </w:pPr>
            <w:r w:rsidRPr="00A86531">
              <w:rPr>
                <w:rFonts w:ascii="Arial" w:hAnsi="Arial" w:cs="Arial"/>
                <w:b/>
                <w:color w:val="auto"/>
                <w:szCs w:val="22"/>
              </w:rPr>
              <w:t>Preberanie častí Diela</w:t>
            </w:r>
          </w:p>
        </w:tc>
        <w:tc>
          <w:tcPr>
            <w:tcW w:w="5750" w:type="dxa"/>
            <w:gridSpan w:val="2"/>
          </w:tcPr>
          <w:p w14:paraId="05285A6E" w14:textId="77777777" w:rsidR="00C745D2" w:rsidRDefault="00C745D2" w:rsidP="0083239F">
            <w:pPr>
              <w:pStyle w:val="NoIndent"/>
              <w:jc w:val="both"/>
              <w:rPr>
                <w:rFonts w:ascii="Arial" w:hAnsi="Arial" w:cs="Arial"/>
                <w:color w:val="auto"/>
                <w:szCs w:val="22"/>
              </w:rPr>
            </w:pPr>
            <w:r w:rsidRPr="00F07B96">
              <w:rPr>
                <w:rFonts w:ascii="Arial" w:hAnsi="Arial" w:cs="Arial"/>
                <w:color w:val="auto"/>
              </w:rPr>
              <w:t>Zrušte vše</w:t>
            </w:r>
            <w:r w:rsidRPr="00742FB8">
              <w:rPr>
                <w:rFonts w:ascii="Arial" w:hAnsi="Arial" w:cs="Arial"/>
                <w:color w:val="auto"/>
              </w:rPr>
              <w:t>tky odseky, ktoré nasledujú po prvej vete a vložte nasledujúci text</w:t>
            </w:r>
            <w:r w:rsidRPr="00742FB8">
              <w:rPr>
                <w:rFonts w:ascii="Arial" w:hAnsi="Arial" w:cs="Arial"/>
                <w:color w:val="auto"/>
                <w:szCs w:val="22"/>
              </w:rPr>
              <w:t>:</w:t>
            </w:r>
          </w:p>
          <w:p w14:paraId="7821E601" w14:textId="77777777" w:rsidR="00B2232C" w:rsidRPr="00B2232C" w:rsidRDefault="00B2232C" w:rsidP="00804715"/>
          <w:p w14:paraId="4781AF78" w14:textId="77777777" w:rsidR="00C745D2" w:rsidRDefault="00C745D2" w:rsidP="0083239F">
            <w:pPr>
              <w:jc w:val="both"/>
              <w:rPr>
                <w:rFonts w:cs="Arial"/>
                <w:szCs w:val="22"/>
              </w:rPr>
            </w:pPr>
            <w:r w:rsidRPr="00742FB8">
              <w:rPr>
                <w:rFonts w:cs="Arial"/>
              </w:rPr>
              <w:t>„Po dosiahnutí vyhovujúceho výsledku Preberacích skúšok časti Diela a dokončení všetkých prác na časti Diela, ktoré sú uvedené v Zmluve tak, ako je to vyžadované pre časti Diela, aby boli považované za dokončené pre účely prevzatia, s výnimkou uvedenou v </w:t>
            </w:r>
            <w:proofErr w:type="spellStart"/>
            <w:r w:rsidRPr="00742FB8">
              <w:rPr>
                <w:rFonts w:cs="Arial"/>
              </w:rPr>
              <w:t>podčlánku</w:t>
            </w:r>
            <w:proofErr w:type="spellEnd"/>
            <w:r w:rsidRPr="00742FB8">
              <w:rPr>
                <w:rFonts w:cs="Arial"/>
              </w:rPr>
              <w:t xml:space="preserve"> 9.4 </w:t>
            </w:r>
            <w:r w:rsidRPr="00742FB8">
              <w:rPr>
                <w:rFonts w:cs="Arial"/>
                <w:i/>
              </w:rPr>
              <w:t>Neúspešné Preberacie skúšky</w:t>
            </w:r>
            <w:r w:rsidRPr="00742FB8">
              <w:rPr>
                <w:rFonts w:cs="Arial"/>
              </w:rPr>
              <w:t>, p</w:t>
            </w:r>
            <w:r w:rsidRPr="00742FB8">
              <w:rPr>
                <w:rFonts w:cs="Arial"/>
                <w:szCs w:val="22"/>
              </w:rPr>
              <w:t xml:space="preserve">ri dokončení časti Diela Zhotoviteľ požiada Stavebnotechnický dozor o vydanie Preberacieho protokolu dokončenej časti Diela a so žiadosťou predloží Protokol o dostatočnom zaškolení v súlade s Požiadavkami Objednávateľa, (ak ide o Technologické zariadenia) a dokumentáciu k preberaciemu konaniu tak, ako je uvedené v Požiadavkách Objednávateľa vrátane </w:t>
            </w:r>
            <w:r w:rsidRPr="00742FB8">
              <w:rPr>
                <w:rFonts w:cs="Arial"/>
                <w:szCs w:val="22"/>
              </w:rPr>
              <w:lastRenderedPageBreak/>
              <w:t>príslušných softwarových a digitálnych záznamov v</w:t>
            </w:r>
            <w:r w:rsidRPr="005B0752">
              <w:rPr>
                <w:rFonts w:cs="Arial"/>
                <w:szCs w:val="22"/>
              </w:rPr>
              <w:t> slovenskom jazyku, ako aj ďalšie dokumenty vyplývajúce z ostatných ustanovení Zmluvy. </w:t>
            </w:r>
          </w:p>
          <w:p w14:paraId="55357937" w14:textId="77777777" w:rsidR="00B2232C" w:rsidRPr="005B0752" w:rsidRDefault="00B2232C" w:rsidP="0083239F">
            <w:pPr>
              <w:jc w:val="both"/>
              <w:rPr>
                <w:rFonts w:cs="Arial"/>
                <w:szCs w:val="22"/>
              </w:rPr>
            </w:pPr>
          </w:p>
          <w:p w14:paraId="7F781F06" w14:textId="77777777" w:rsidR="00C745D2" w:rsidRDefault="00C745D2" w:rsidP="0083239F">
            <w:pPr>
              <w:jc w:val="both"/>
              <w:rPr>
                <w:rFonts w:cs="Arial"/>
                <w:szCs w:val="22"/>
              </w:rPr>
            </w:pPr>
            <w:r w:rsidRPr="00566FC4">
              <w:rPr>
                <w:rFonts w:cs="Arial"/>
                <w:szCs w:val="22"/>
              </w:rPr>
              <w:t>Zhotoviteľ požiada o vydanie Preberacích protokolov dokončených častí Diela tak, aby bola zabezpečená prevádzkyschopnosť a bezpečnosť Diela a zároveň boli vydané Preberacie protokoly dokončených časti D</w:t>
            </w:r>
            <w:r w:rsidRPr="0074407A">
              <w:rPr>
                <w:rFonts w:cs="Arial"/>
                <w:szCs w:val="22"/>
              </w:rPr>
              <w:t>iela Objednávateľom do ukončenia Lehoty výstavby.</w:t>
            </w:r>
          </w:p>
          <w:p w14:paraId="3E4B2689" w14:textId="77777777" w:rsidR="00B2232C" w:rsidRPr="0074407A" w:rsidRDefault="00B2232C" w:rsidP="0083239F">
            <w:pPr>
              <w:jc w:val="both"/>
              <w:rPr>
                <w:rFonts w:cs="Arial"/>
                <w:szCs w:val="22"/>
              </w:rPr>
            </w:pPr>
          </w:p>
          <w:p w14:paraId="64122B43" w14:textId="77777777" w:rsidR="00C745D2" w:rsidRDefault="00C745D2" w:rsidP="0083239F">
            <w:pPr>
              <w:jc w:val="both"/>
              <w:rPr>
                <w:rFonts w:cs="Arial"/>
                <w:szCs w:val="22"/>
              </w:rPr>
            </w:pPr>
            <w:r w:rsidRPr="0074407A">
              <w:rPr>
                <w:rFonts w:cs="Arial"/>
              </w:rPr>
              <w:t xml:space="preserve">Komplexné požiadavky na kompletnú Dokumentáciu </w:t>
            </w:r>
            <w:r w:rsidR="00282793" w:rsidRPr="000A1C4B">
              <w:rPr>
                <w:rFonts w:cs="Arial"/>
              </w:rPr>
              <w:t xml:space="preserve">            </w:t>
            </w:r>
            <w:r w:rsidRPr="00D91C1B">
              <w:rPr>
                <w:rFonts w:cs="Arial"/>
              </w:rPr>
              <w:t>k preberaniu Diela sú uvedené v </w:t>
            </w:r>
            <w:r w:rsidRPr="00D91C1B">
              <w:rPr>
                <w:rFonts w:cs="Arial"/>
                <w:szCs w:val="22"/>
              </w:rPr>
              <w:t>Požiadavkách Objednávateľa.</w:t>
            </w:r>
          </w:p>
          <w:p w14:paraId="28128CD9" w14:textId="77777777" w:rsidR="00B2232C" w:rsidRPr="00723969" w:rsidRDefault="00B2232C" w:rsidP="0083239F">
            <w:pPr>
              <w:jc w:val="both"/>
              <w:rPr>
                <w:rFonts w:cs="Arial"/>
                <w:i/>
                <w:iCs/>
                <w:sz w:val="18"/>
              </w:rPr>
            </w:pPr>
          </w:p>
        </w:tc>
      </w:tr>
      <w:tr w:rsidR="00951265" w:rsidRPr="006C2974" w14:paraId="6F2254C0" w14:textId="77777777" w:rsidTr="00804715">
        <w:trPr>
          <w:gridAfter w:val="1"/>
          <w:wAfter w:w="687" w:type="dxa"/>
          <w:trHeight w:val="1969"/>
        </w:trPr>
        <w:tc>
          <w:tcPr>
            <w:tcW w:w="1384" w:type="dxa"/>
            <w:gridSpan w:val="2"/>
          </w:tcPr>
          <w:p w14:paraId="4E03DDE3" w14:textId="77777777" w:rsidR="00C745D2" w:rsidRPr="00C4235D" w:rsidRDefault="00C745D2" w:rsidP="0083239F">
            <w:pPr>
              <w:pStyle w:val="NoIndent"/>
              <w:rPr>
                <w:rFonts w:ascii="Arial" w:hAnsi="Arial" w:cs="Arial"/>
                <w:b/>
                <w:color w:val="auto"/>
                <w:szCs w:val="22"/>
              </w:rPr>
            </w:pPr>
          </w:p>
        </w:tc>
        <w:tc>
          <w:tcPr>
            <w:tcW w:w="2472" w:type="dxa"/>
          </w:tcPr>
          <w:p w14:paraId="056425A9" w14:textId="77777777" w:rsidR="00C745D2" w:rsidRPr="00FE4170" w:rsidRDefault="00C745D2" w:rsidP="0083239F">
            <w:pPr>
              <w:pStyle w:val="NoIndent"/>
              <w:rPr>
                <w:rFonts w:ascii="Arial" w:hAnsi="Arial" w:cs="Arial"/>
                <w:b/>
                <w:color w:val="auto"/>
                <w:szCs w:val="22"/>
              </w:rPr>
            </w:pPr>
          </w:p>
        </w:tc>
        <w:tc>
          <w:tcPr>
            <w:tcW w:w="5750" w:type="dxa"/>
            <w:gridSpan w:val="2"/>
          </w:tcPr>
          <w:p w14:paraId="6E056FDA" w14:textId="77777777" w:rsidR="00C745D2" w:rsidRPr="00A86531" w:rsidRDefault="00C745D2" w:rsidP="0083239F">
            <w:pPr>
              <w:jc w:val="both"/>
              <w:rPr>
                <w:rFonts w:cs="Arial"/>
              </w:rPr>
            </w:pPr>
            <w:r w:rsidRPr="00FB322C">
              <w:rPr>
                <w:rFonts w:cs="Arial"/>
              </w:rPr>
              <w:t>Stavebnotechnický dozor po obdržaní žiadosti môže:</w:t>
            </w:r>
          </w:p>
          <w:p w14:paraId="61A0E585" w14:textId="77777777" w:rsidR="00C745D2" w:rsidRPr="00742FB8" w:rsidRDefault="00C745D2" w:rsidP="0083239F">
            <w:pPr>
              <w:numPr>
                <w:ilvl w:val="0"/>
                <w:numId w:val="26"/>
              </w:numPr>
              <w:jc w:val="both"/>
              <w:rPr>
                <w:rFonts w:cs="Arial"/>
              </w:rPr>
            </w:pPr>
            <w:r w:rsidRPr="00F07B96">
              <w:rPr>
                <w:rFonts w:cs="Arial"/>
              </w:rPr>
              <w:t>vydať Zhotoviteľovi Preberací protokol dokončenej časti Diela s uvedením dátumu, kedy bola časť Diela prebratá v súlade so Zmluvou, s výnimkou drobných nedokončených prác a vád, ktoré podstatne neovplyvnia užívanie časti Diela pre ich zamýšľaný účel, prič</w:t>
            </w:r>
            <w:r w:rsidRPr="00742FB8">
              <w:rPr>
                <w:rFonts w:cs="Arial"/>
              </w:rPr>
              <w:t>om</w:t>
            </w:r>
            <w:r w:rsidRPr="00742FB8">
              <w:rPr>
                <w:rFonts w:cs="Arial"/>
                <w:szCs w:val="22"/>
              </w:rPr>
              <w:t xml:space="preserve"> Stavebnotechnický dozor určí dátum(y) dokedy jednotlivé drobné nedokončené práce a vady majú byť odstránené</w:t>
            </w:r>
            <w:r w:rsidRPr="00742FB8">
              <w:rPr>
                <w:rFonts w:cs="Arial"/>
              </w:rPr>
              <w:t>; alebo</w:t>
            </w:r>
          </w:p>
          <w:p w14:paraId="74920BBC" w14:textId="77777777" w:rsidR="00C745D2" w:rsidRPr="00B2232C" w:rsidRDefault="00C745D2" w:rsidP="0083239F">
            <w:pPr>
              <w:numPr>
                <w:ilvl w:val="0"/>
                <w:numId w:val="26"/>
              </w:numPr>
              <w:jc w:val="both"/>
              <w:rPr>
                <w:rFonts w:cs="Arial"/>
                <w:szCs w:val="22"/>
              </w:rPr>
            </w:pPr>
            <w:r w:rsidRPr="00742FB8">
              <w:rPr>
                <w:rFonts w:cs="Arial"/>
              </w:rPr>
              <w:t xml:space="preserve">zamietnuť žiadosť s udaním dôvodov a uvedením prác, ktoré má Zhotoviteľ vykonať v termínoch stanovených Stavebnotechnickým dozorom tak, </w:t>
            </w:r>
            <w:r w:rsidR="00FB2BE3" w:rsidRPr="00742FB8">
              <w:rPr>
                <w:rFonts w:cs="Arial"/>
              </w:rPr>
              <w:t xml:space="preserve">              </w:t>
            </w:r>
            <w:r w:rsidRPr="00742FB8">
              <w:rPr>
                <w:rFonts w:cs="Arial"/>
              </w:rPr>
              <w:t xml:space="preserve">aby bolo možné Preberací protokol dokončenej časti Diela vydať. Po dokončení uvedených prác Zhotoviteľ zašle ďalšie oznámenie podľa tohto </w:t>
            </w:r>
            <w:proofErr w:type="spellStart"/>
            <w:r w:rsidRPr="00742FB8">
              <w:rPr>
                <w:rFonts w:cs="Arial"/>
              </w:rPr>
              <w:t>podčlánku</w:t>
            </w:r>
            <w:proofErr w:type="spellEnd"/>
            <w:r w:rsidRPr="00742FB8">
              <w:rPr>
                <w:rFonts w:cs="Arial"/>
              </w:rPr>
              <w:t>.</w:t>
            </w:r>
          </w:p>
          <w:p w14:paraId="21D92522" w14:textId="77777777" w:rsidR="00B2232C" w:rsidRPr="005B0752" w:rsidRDefault="00B2232C" w:rsidP="00804715">
            <w:pPr>
              <w:ind w:left="420"/>
              <w:jc w:val="both"/>
              <w:rPr>
                <w:rFonts w:cs="Arial"/>
                <w:szCs w:val="22"/>
              </w:rPr>
            </w:pPr>
          </w:p>
          <w:p w14:paraId="22724A51" w14:textId="77777777" w:rsidR="00C745D2" w:rsidRPr="000A1C4B" w:rsidRDefault="00C745D2" w:rsidP="0083239F">
            <w:pPr>
              <w:jc w:val="both"/>
              <w:rPr>
                <w:rFonts w:cs="Arial"/>
                <w:vertAlign w:val="superscript"/>
              </w:rPr>
            </w:pPr>
            <w:r w:rsidRPr="005B0752">
              <w:rPr>
                <w:rFonts w:cs="Arial"/>
                <w:szCs w:val="22"/>
              </w:rPr>
              <w:t>Preberací</w:t>
            </w:r>
            <w:r w:rsidRPr="00E64C36">
              <w:rPr>
                <w:rFonts w:cs="Arial"/>
              </w:rPr>
              <w:t xml:space="preserve"> protokol dokončenej časti Diela musí byť v súlade so zákonom č. 254/1998 </w:t>
            </w:r>
            <w:proofErr w:type="spellStart"/>
            <w:r w:rsidRPr="00E64C36">
              <w:rPr>
                <w:rFonts w:cs="Arial"/>
              </w:rPr>
              <w:t>Z.z</w:t>
            </w:r>
            <w:proofErr w:type="spellEnd"/>
            <w:r w:rsidRPr="00E64C36">
              <w:rPr>
                <w:rFonts w:cs="Arial"/>
              </w:rPr>
              <w:t>  o verejných prácach v znení neskorších pr</w:t>
            </w:r>
            <w:r w:rsidRPr="00566FC4">
              <w:rPr>
                <w:rFonts w:cs="Arial"/>
              </w:rPr>
              <w:t xml:space="preserve">edpisov (ďalej len „zákon </w:t>
            </w:r>
            <w:r w:rsidR="00FB2BE3" w:rsidRPr="0074407A">
              <w:rPr>
                <w:rFonts w:cs="Arial"/>
              </w:rPr>
              <w:t xml:space="preserve">                            </w:t>
            </w:r>
            <w:r w:rsidRPr="0074407A">
              <w:rPr>
                <w:rFonts w:cs="Arial"/>
              </w:rPr>
              <w:t>o verejných prácach“) so všetkými náležitosťami podľa príslušných všeobecne záväzných právnych predpisov. </w:t>
            </w:r>
            <w:r w:rsidRPr="000A1C4B">
              <w:rPr>
                <w:rFonts w:cs="Arial"/>
                <w:vertAlign w:val="superscript"/>
              </w:rPr>
              <w:t xml:space="preserve">(1) </w:t>
            </w:r>
          </w:p>
          <w:p w14:paraId="1599CB69" w14:textId="77777777" w:rsidR="00790BDE" w:rsidRPr="00FE4170" w:rsidRDefault="00BE4505" w:rsidP="0083239F">
            <w:pPr>
              <w:pStyle w:val="Default"/>
              <w:numPr>
                <w:ilvl w:val="0"/>
                <w:numId w:val="47"/>
              </w:numPr>
              <w:ind w:right="8"/>
              <w:jc w:val="both"/>
              <w:rPr>
                <w:color w:val="auto"/>
                <w:sz w:val="22"/>
              </w:rPr>
            </w:pPr>
            <w:r w:rsidRPr="00D91C1B">
              <w:rPr>
                <w:i/>
                <w:iCs/>
                <w:sz w:val="18"/>
              </w:rPr>
              <w:t xml:space="preserve">V čase uzatvorenia tejto Zmluvy je týmto všeobecne záväzným právnym predpisom Vyhláška MVRR SR č. 83/2008 </w:t>
            </w:r>
            <w:proofErr w:type="spellStart"/>
            <w:r w:rsidRPr="00D91C1B">
              <w:rPr>
                <w:i/>
                <w:iCs/>
                <w:sz w:val="18"/>
              </w:rPr>
              <w:t>Z.z</w:t>
            </w:r>
            <w:proofErr w:type="spellEnd"/>
            <w:r w:rsidRPr="00D91C1B">
              <w:rPr>
                <w:i/>
                <w:iCs/>
                <w:sz w:val="18"/>
              </w:rPr>
              <w:t xml:space="preserve">., ktorou sa vykonáva zákon č. 254/1998 </w:t>
            </w:r>
            <w:proofErr w:type="spellStart"/>
            <w:r w:rsidRPr="00D91C1B">
              <w:rPr>
                <w:i/>
                <w:iCs/>
                <w:sz w:val="18"/>
              </w:rPr>
              <w:t>Z.z</w:t>
            </w:r>
            <w:proofErr w:type="spellEnd"/>
            <w:r w:rsidRPr="00D91C1B">
              <w:rPr>
                <w:i/>
                <w:iCs/>
                <w:sz w:val="18"/>
              </w:rPr>
              <w:t>. o verejných prácach v znení zákona č.260/2007 Z. z. v znení neskorších predpisov</w:t>
            </w:r>
            <w:r w:rsidR="00790BDE" w:rsidRPr="00C4235D">
              <w:rPr>
                <w:color w:val="auto"/>
                <w:sz w:val="22"/>
              </w:rPr>
              <w:t xml:space="preserve"> </w:t>
            </w:r>
          </w:p>
          <w:p w14:paraId="481D47A5" w14:textId="77777777" w:rsidR="00790BDE" w:rsidRPr="00FB322C" w:rsidRDefault="00790BDE" w:rsidP="0083239F">
            <w:pPr>
              <w:pStyle w:val="Default"/>
              <w:ind w:left="45" w:right="8"/>
              <w:jc w:val="both"/>
              <w:rPr>
                <w:color w:val="auto"/>
                <w:sz w:val="22"/>
              </w:rPr>
            </w:pPr>
          </w:p>
          <w:p w14:paraId="2652703E" w14:textId="77777777" w:rsidR="00790BDE" w:rsidRPr="00742FB8" w:rsidRDefault="00790BDE" w:rsidP="0083239F">
            <w:pPr>
              <w:pStyle w:val="Default"/>
              <w:ind w:left="45" w:right="8"/>
              <w:jc w:val="both"/>
              <w:rPr>
                <w:i/>
                <w:iCs/>
                <w:color w:val="auto"/>
                <w:sz w:val="18"/>
                <w:vertAlign w:val="superscript"/>
              </w:rPr>
            </w:pPr>
            <w:r w:rsidRPr="00FB322C">
              <w:rPr>
                <w:color w:val="auto"/>
                <w:sz w:val="22"/>
              </w:rPr>
              <w:t>V </w:t>
            </w:r>
            <w:r w:rsidRPr="00A86531">
              <w:rPr>
                <w:color w:val="auto"/>
                <w:sz w:val="22"/>
                <w:szCs w:val="22"/>
              </w:rPr>
              <w:t>prípade</w:t>
            </w:r>
            <w:r w:rsidRPr="00F07B96">
              <w:rPr>
                <w:color w:val="auto"/>
                <w:sz w:val="22"/>
              </w:rPr>
              <w:t>, že Preberací protokol neobsahuje náležitostí ustanovené všeobec</w:t>
            </w:r>
            <w:r w:rsidRPr="00742FB8">
              <w:rPr>
                <w:color w:val="auto"/>
                <w:sz w:val="22"/>
              </w:rPr>
              <w:t xml:space="preserve">ne záväznými právnymi predpismi, nemožno ho považovať za platný dokument potvrdzujúci prebratie stavebného objektu a prevádzkového súboru Objednávateľom podľa tohto článku.“ </w:t>
            </w:r>
            <w:r w:rsidRPr="00742FB8">
              <w:rPr>
                <w:color w:val="auto"/>
                <w:sz w:val="22"/>
                <w:vertAlign w:val="superscript"/>
              </w:rPr>
              <w:t>(2)</w:t>
            </w:r>
          </w:p>
          <w:p w14:paraId="43A8B232" w14:textId="77777777" w:rsidR="00B2232C" w:rsidRDefault="00790BDE" w:rsidP="0083239F">
            <w:pPr>
              <w:jc w:val="both"/>
              <w:rPr>
                <w:rFonts w:cs="Arial"/>
              </w:rPr>
            </w:pPr>
            <w:r w:rsidRPr="00742FB8">
              <w:rPr>
                <w:rFonts w:cs="Arial"/>
                <w:i/>
                <w:iCs/>
                <w:sz w:val="18"/>
                <w:vertAlign w:val="superscript"/>
              </w:rPr>
              <w:t xml:space="preserve">(2) </w:t>
            </w:r>
            <w:r w:rsidRPr="00742FB8">
              <w:rPr>
                <w:rFonts w:cs="Arial"/>
                <w:i/>
                <w:iCs/>
                <w:sz w:val="18"/>
              </w:rPr>
              <w:t>Vzorové tlačivo Preberacieho protokolu o odovzdaní a prevzatí verejnej práce sa nachádza v Časti  8 Zväzku 2 Zmluvy.</w:t>
            </w:r>
          </w:p>
          <w:p w14:paraId="39C9006E" w14:textId="77777777" w:rsidR="00C745D2" w:rsidRPr="00B2232C" w:rsidRDefault="00C745D2" w:rsidP="00804715">
            <w:pPr>
              <w:rPr>
                <w:rFonts w:cs="Arial"/>
              </w:rPr>
            </w:pPr>
          </w:p>
        </w:tc>
      </w:tr>
      <w:tr w:rsidR="00951265" w:rsidRPr="006C2974" w14:paraId="1B68BCBC" w14:textId="77777777" w:rsidTr="00F670F8">
        <w:trPr>
          <w:gridAfter w:val="1"/>
          <w:wAfter w:w="687" w:type="dxa"/>
          <w:trHeight w:val="1020"/>
        </w:trPr>
        <w:tc>
          <w:tcPr>
            <w:tcW w:w="1384" w:type="dxa"/>
            <w:gridSpan w:val="2"/>
          </w:tcPr>
          <w:p w14:paraId="131A2CF5" w14:textId="77777777" w:rsidR="00C745D2" w:rsidRPr="00FE4170" w:rsidRDefault="00C745D2" w:rsidP="0083239F">
            <w:pPr>
              <w:pStyle w:val="NoIndent"/>
              <w:jc w:val="both"/>
              <w:rPr>
                <w:rFonts w:ascii="Arial" w:hAnsi="Arial" w:cs="Arial"/>
                <w:b/>
                <w:color w:val="auto"/>
                <w:szCs w:val="22"/>
              </w:rPr>
            </w:pPr>
            <w:r w:rsidRPr="00C4235D">
              <w:rPr>
                <w:rFonts w:ascii="Arial" w:hAnsi="Arial" w:cs="Arial"/>
                <w:b/>
                <w:color w:val="auto"/>
                <w:szCs w:val="22"/>
              </w:rPr>
              <w:t xml:space="preserve">Podčlánok </w:t>
            </w:r>
          </w:p>
          <w:p w14:paraId="6E3B795C"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szCs w:val="22"/>
              </w:rPr>
              <w:t>11.1</w:t>
            </w:r>
          </w:p>
        </w:tc>
        <w:tc>
          <w:tcPr>
            <w:tcW w:w="2472" w:type="dxa"/>
          </w:tcPr>
          <w:p w14:paraId="7AABADC3" w14:textId="77777777" w:rsidR="00C745D2" w:rsidRPr="00F07B96" w:rsidRDefault="00C745D2" w:rsidP="0083239F">
            <w:pPr>
              <w:pStyle w:val="NoIndent"/>
              <w:rPr>
                <w:rFonts w:ascii="Arial" w:hAnsi="Arial" w:cs="Arial"/>
                <w:b/>
                <w:color w:val="auto"/>
                <w:szCs w:val="22"/>
              </w:rPr>
            </w:pPr>
            <w:bookmarkStart w:id="9" w:name="_Toc45681160"/>
            <w:bookmarkStart w:id="10" w:name="_Toc189638774"/>
            <w:r w:rsidRPr="00A86531">
              <w:rPr>
                <w:rFonts w:ascii="Arial" w:hAnsi="Arial" w:cs="Arial"/>
                <w:b/>
                <w:color w:val="auto"/>
              </w:rPr>
              <w:t>Dohotovenie nedokončených prác a odstránenie vád</w:t>
            </w:r>
            <w:bookmarkEnd w:id="9"/>
            <w:bookmarkEnd w:id="10"/>
          </w:p>
        </w:tc>
        <w:tc>
          <w:tcPr>
            <w:tcW w:w="5750" w:type="dxa"/>
            <w:gridSpan w:val="2"/>
          </w:tcPr>
          <w:p w14:paraId="27360F0C" w14:textId="77777777" w:rsidR="00EE6118" w:rsidRDefault="00C745D2" w:rsidP="0083239F">
            <w:pPr>
              <w:pStyle w:val="NoIndent"/>
              <w:jc w:val="both"/>
              <w:rPr>
                <w:rFonts w:ascii="Arial" w:hAnsi="Arial" w:cs="Arial"/>
                <w:bCs/>
                <w:color w:val="auto"/>
                <w:szCs w:val="22"/>
              </w:rPr>
            </w:pPr>
            <w:r w:rsidRPr="00742FB8">
              <w:rPr>
                <w:rFonts w:ascii="Arial" w:hAnsi="Arial" w:cs="Arial"/>
                <w:bCs/>
                <w:color w:val="auto"/>
                <w:szCs w:val="22"/>
              </w:rPr>
              <w:t xml:space="preserve">V druhom odseku tohto </w:t>
            </w:r>
            <w:proofErr w:type="spellStart"/>
            <w:r w:rsidRPr="00742FB8">
              <w:rPr>
                <w:rFonts w:ascii="Arial" w:hAnsi="Arial" w:cs="Arial"/>
                <w:bCs/>
                <w:color w:val="auto"/>
                <w:szCs w:val="22"/>
              </w:rPr>
              <w:t>podčlánku</w:t>
            </w:r>
            <w:proofErr w:type="spellEnd"/>
            <w:r w:rsidRPr="00742FB8">
              <w:rPr>
                <w:rFonts w:ascii="Arial" w:hAnsi="Arial" w:cs="Arial"/>
                <w:bCs/>
                <w:color w:val="auto"/>
                <w:szCs w:val="22"/>
              </w:rPr>
              <w:t xml:space="preserve"> v bode (a) nahraďte výraz „ako je určená pokynom Stavebnotechnického dozoru“ výrazom „ako je určené v Osobitných zmluvných podmienkach“....</w:t>
            </w:r>
          </w:p>
          <w:p w14:paraId="5FEC06EA" w14:textId="77777777" w:rsidR="00EE6118" w:rsidRDefault="00EE6118" w:rsidP="0083239F">
            <w:pPr>
              <w:pStyle w:val="NoIndent"/>
              <w:jc w:val="both"/>
              <w:rPr>
                <w:rFonts w:ascii="Arial" w:hAnsi="Arial" w:cs="Arial"/>
                <w:bCs/>
                <w:color w:val="auto"/>
                <w:szCs w:val="22"/>
              </w:rPr>
            </w:pPr>
          </w:p>
          <w:p w14:paraId="7CD22AC0" w14:textId="77777777" w:rsidR="00C745D2" w:rsidRDefault="00C745D2" w:rsidP="0083239F">
            <w:pPr>
              <w:pStyle w:val="NoIndent"/>
              <w:jc w:val="both"/>
              <w:rPr>
                <w:rFonts w:ascii="Arial" w:hAnsi="Arial" w:cs="Arial"/>
                <w:bCs/>
                <w:color w:val="auto"/>
                <w:szCs w:val="22"/>
              </w:rPr>
            </w:pPr>
            <w:r w:rsidRPr="00742FB8">
              <w:rPr>
                <w:rFonts w:ascii="Arial" w:hAnsi="Arial" w:cs="Arial"/>
                <w:bCs/>
                <w:color w:val="auto"/>
                <w:szCs w:val="22"/>
              </w:rPr>
              <w:t xml:space="preserve">Na koniec </w:t>
            </w:r>
            <w:proofErr w:type="spellStart"/>
            <w:r w:rsidRPr="00742FB8">
              <w:rPr>
                <w:rFonts w:ascii="Arial" w:hAnsi="Arial" w:cs="Arial"/>
                <w:bCs/>
                <w:color w:val="auto"/>
                <w:szCs w:val="22"/>
              </w:rPr>
              <w:t>podčlánku</w:t>
            </w:r>
            <w:proofErr w:type="spellEnd"/>
            <w:r w:rsidRPr="00742FB8">
              <w:rPr>
                <w:rFonts w:ascii="Arial" w:hAnsi="Arial" w:cs="Arial"/>
                <w:bCs/>
                <w:color w:val="auto"/>
                <w:szCs w:val="22"/>
              </w:rPr>
              <w:t xml:space="preserve"> vložte:</w:t>
            </w:r>
          </w:p>
          <w:p w14:paraId="25BF0F99" w14:textId="77777777" w:rsidR="00EE6118" w:rsidRPr="00EE6118" w:rsidRDefault="00EE6118" w:rsidP="00804715"/>
          <w:p w14:paraId="2DC62033" w14:textId="77777777" w:rsidR="00C745D2" w:rsidRDefault="00C745D2" w:rsidP="0083239F">
            <w:pPr>
              <w:pStyle w:val="NoIndent"/>
              <w:jc w:val="both"/>
              <w:rPr>
                <w:rFonts w:ascii="Arial" w:hAnsi="Arial" w:cs="Arial"/>
                <w:color w:val="auto"/>
                <w:szCs w:val="22"/>
              </w:rPr>
            </w:pPr>
            <w:r w:rsidRPr="00742FB8">
              <w:rPr>
                <w:rFonts w:ascii="Arial" w:hAnsi="Arial" w:cs="Arial"/>
                <w:color w:val="auto"/>
                <w:szCs w:val="22"/>
              </w:rPr>
              <w:t xml:space="preserve">„Objednávateľ písomne oznámi vadu Diela alebo jeho časti Zhotoviteľovi a Stavebnotechnickému dozoru bez zbytočného odkladu po jej zistení. </w:t>
            </w:r>
          </w:p>
          <w:p w14:paraId="24CE002C" w14:textId="77777777" w:rsidR="00EE6118" w:rsidRPr="00EE6118" w:rsidRDefault="00EE6118" w:rsidP="00804715"/>
          <w:p w14:paraId="0DE961F1" w14:textId="77777777" w:rsidR="00C745D2" w:rsidRDefault="00C745D2" w:rsidP="0083239F">
            <w:pPr>
              <w:pStyle w:val="NoIndent"/>
              <w:jc w:val="both"/>
              <w:rPr>
                <w:rFonts w:ascii="Arial" w:hAnsi="Arial" w:cs="Arial"/>
                <w:color w:val="auto"/>
                <w:szCs w:val="22"/>
              </w:rPr>
            </w:pPr>
            <w:r w:rsidRPr="00742FB8">
              <w:rPr>
                <w:rFonts w:ascii="Arial" w:hAnsi="Arial" w:cs="Arial"/>
                <w:color w:val="auto"/>
                <w:szCs w:val="22"/>
              </w:rPr>
              <w:t>V prípade, ak Stavebnotechnický dozor alebo Objednávateľ neurčí inú primeranú lehotu, lehota na odstránenie vady je 7 dní, od písomného oznámenia Objednávateľom (alebo v jeho mene) okrem havarijných stavov, kedy je Zhotoviteľ povinný vadu odstrániť do 24 hodín od oznámenia vady Objednávateľom.</w:t>
            </w:r>
          </w:p>
          <w:p w14:paraId="4D5F18BE" w14:textId="77777777" w:rsidR="00EE6118" w:rsidRPr="00EE6118" w:rsidRDefault="00EE6118" w:rsidP="00804715"/>
          <w:p w14:paraId="544501B8" w14:textId="77777777" w:rsidR="00C745D2" w:rsidRPr="005B0752" w:rsidRDefault="00C745D2" w:rsidP="0083239F">
            <w:pPr>
              <w:pStyle w:val="Zkladntext"/>
              <w:jc w:val="both"/>
              <w:rPr>
                <w:rFonts w:cs="Arial"/>
                <w:szCs w:val="22"/>
                <w:lang w:val="sk-SK"/>
              </w:rPr>
            </w:pPr>
            <w:r w:rsidRPr="00742FB8">
              <w:rPr>
                <w:rFonts w:cs="Arial"/>
                <w:szCs w:val="22"/>
                <w:lang w:val="sk-SK"/>
              </w:rPr>
              <w:t>O odstránení vady bude sp</w:t>
            </w:r>
            <w:r w:rsidRPr="005B0752">
              <w:rPr>
                <w:rFonts w:cs="Arial"/>
                <w:szCs w:val="22"/>
                <w:lang w:val="sk-SK"/>
              </w:rPr>
              <w:t>ísaný protokol, podpísaním ktorého potvrdia Stavebnotechnický dozor a obe zmluvné Strany odstránenie reklamovanej vady. V tomto protokole, ktorý vystaví Zhotoviteľ musí byť okrem iného uvedené:</w:t>
            </w:r>
          </w:p>
          <w:p w14:paraId="765FE1BB" w14:textId="77777777" w:rsidR="00C745D2" w:rsidRPr="000A1C4B" w:rsidRDefault="00C745D2" w:rsidP="0083239F">
            <w:pPr>
              <w:pStyle w:val="Zkladntext"/>
              <w:tabs>
                <w:tab w:val="left" w:pos="398"/>
              </w:tabs>
              <w:ind w:left="397" w:hanging="255"/>
              <w:jc w:val="both"/>
              <w:rPr>
                <w:rFonts w:cs="Arial"/>
                <w:szCs w:val="22"/>
                <w:lang w:val="sk-SK"/>
              </w:rPr>
            </w:pPr>
            <w:r w:rsidRPr="00566FC4">
              <w:rPr>
                <w:rFonts w:cs="Arial"/>
                <w:szCs w:val="22"/>
                <w:lang w:val="sk-SK"/>
              </w:rPr>
              <w:t xml:space="preserve">- </w:t>
            </w:r>
            <w:r w:rsidRPr="00566FC4">
              <w:rPr>
                <w:rFonts w:cs="Arial"/>
                <w:szCs w:val="22"/>
                <w:lang w:val="sk-SK"/>
              </w:rPr>
              <w:tab/>
              <w:t>mená zástupc</w:t>
            </w:r>
            <w:r w:rsidR="00BE4505" w:rsidRPr="0074407A">
              <w:rPr>
                <w:rFonts w:cs="Arial"/>
                <w:szCs w:val="22"/>
                <w:lang w:val="sk-SK"/>
              </w:rPr>
              <w:t>u/</w:t>
            </w:r>
            <w:proofErr w:type="spellStart"/>
            <w:r w:rsidRPr="0074407A">
              <w:rPr>
                <w:rFonts w:cs="Arial"/>
                <w:szCs w:val="22"/>
                <w:lang w:val="sk-SK"/>
              </w:rPr>
              <w:t>ov</w:t>
            </w:r>
            <w:proofErr w:type="spellEnd"/>
            <w:r w:rsidRPr="0074407A">
              <w:rPr>
                <w:rFonts w:cs="Arial"/>
                <w:szCs w:val="22"/>
                <w:lang w:val="sk-SK"/>
              </w:rPr>
              <w:t xml:space="preserve"> Stavebnotechnického dozoru </w:t>
            </w:r>
            <w:r w:rsidR="000666D7" w:rsidRPr="0074407A">
              <w:rPr>
                <w:rFonts w:cs="Arial"/>
                <w:szCs w:val="22"/>
                <w:lang w:val="sk-SK"/>
              </w:rPr>
              <w:t xml:space="preserve">                     </w:t>
            </w:r>
            <w:r w:rsidRPr="000A1C4B">
              <w:rPr>
                <w:rFonts w:cs="Arial"/>
                <w:szCs w:val="22"/>
                <w:lang w:val="sk-SK"/>
              </w:rPr>
              <w:t>a oboch zmluvných Strán;</w:t>
            </w:r>
          </w:p>
          <w:p w14:paraId="5763C6BB" w14:textId="77777777" w:rsidR="00C745D2" w:rsidRPr="00D91C1B" w:rsidRDefault="00C745D2" w:rsidP="0083239F">
            <w:pPr>
              <w:pStyle w:val="Zkladntext"/>
              <w:tabs>
                <w:tab w:val="left" w:pos="398"/>
              </w:tabs>
              <w:ind w:left="397" w:hanging="255"/>
              <w:jc w:val="both"/>
              <w:rPr>
                <w:rFonts w:cs="Arial"/>
                <w:szCs w:val="22"/>
                <w:lang w:val="sk-SK"/>
              </w:rPr>
            </w:pPr>
            <w:r w:rsidRPr="00D91C1B">
              <w:rPr>
                <w:rFonts w:cs="Arial"/>
                <w:szCs w:val="22"/>
                <w:lang w:val="sk-SK"/>
              </w:rPr>
              <w:t xml:space="preserve">- </w:t>
            </w:r>
            <w:r w:rsidRPr="00D91C1B">
              <w:rPr>
                <w:rFonts w:cs="Arial"/>
                <w:szCs w:val="22"/>
                <w:lang w:val="sk-SK"/>
              </w:rPr>
              <w:tab/>
              <w:t>číslo Zmluvy o Dielo</w:t>
            </w:r>
          </w:p>
          <w:p w14:paraId="29CBE141" w14:textId="77777777" w:rsidR="00C745D2" w:rsidRPr="00723969" w:rsidRDefault="00C745D2" w:rsidP="0083239F">
            <w:pPr>
              <w:pStyle w:val="Zkladntext"/>
              <w:tabs>
                <w:tab w:val="left" w:pos="398"/>
              </w:tabs>
              <w:ind w:left="398" w:hanging="256"/>
              <w:jc w:val="both"/>
              <w:rPr>
                <w:rFonts w:cs="Arial"/>
                <w:szCs w:val="22"/>
                <w:lang w:val="sk-SK"/>
              </w:rPr>
            </w:pPr>
            <w:r w:rsidRPr="00723969">
              <w:rPr>
                <w:rFonts w:cs="Arial"/>
                <w:szCs w:val="22"/>
                <w:lang w:val="sk-SK"/>
              </w:rPr>
              <w:t xml:space="preserve">- </w:t>
            </w:r>
            <w:r w:rsidRPr="00723969">
              <w:rPr>
                <w:rFonts w:cs="Arial"/>
                <w:szCs w:val="22"/>
                <w:lang w:val="sk-SK"/>
              </w:rPr>
              <w:tab/>
              <w:t>dátum uplatnenia a číslo oznámenia Objednávateľa,</w:t>
            </w:r>
          </w:p>
          <w:p w14:paraId="0D8D54FB" w14:textId="77777777" w:rsidR="00C745D2" w:rsidRPr="001A0DDF" w:rsidRDefault="00C745D2" w:rsidP="0083239F">
            <w:pPr>
              <w:pStyle w:val="Zkladntext"/>
              <w:tabs>
                <w:tab w:val="left" w:pos="398"/>
              </w:tabs>
              <w:ind w:left="398" w:hanging="256"/>
              <w:jc w:val="both"/>
              <w:rPr>
                <w:rFonts w:cs="Arial"/>
                <w:szCs w:val="22"/>
                <w:lang w:val="sk-SK"/>
              </w:rPr>
            </w:pPr>
            <w:r w:rsidRPr="001A0DDF">
              <w:rPr>
                <w:rFonts w:cs="Arial"/>
                <w:szCs w:val="22"/>
                <w:lang w:val="sk-SK"/>
              </w:rPr>
              <w:t xml:space="preserve">- </w:t>
            </w:r>
            <w:r w:rsidRPr="001A0DDF">
              <w:rPr>
                <w:rFonts w:cs="Arial"/>
                <w:szCs w:val="22"/>
                <w:lang w:val="sk-SK"/>
              </w:rPr>
              <w:tab/>
              <w:t>popis a rozsah vady a spôsob jej odstránenia,</w:t>
            </w:r>
          </w:p>
          <w:p w14:paraId="0201D6E9" w14:textId="77777777" w:rsidR="00C745D2" w:rsidRPr="00C96E7C" w:rsidRDefault="00C745D2" w:rsidP="0083239F">
            <w:pPr>
              <w:pStyle w:val="Zkladntext"/>
              <w:tabs>
                <w:tab w:val="left" w:pos="398"/>
              </w:tabs>
              <w:ind w:left="398" w:hanging="256"/>
              <w:jc w:val="both"/>
              <w:rPr>
                <w:rFonts w:cs="Arial"/>
                <w:szCs w:val="22"/>
                <w:lang w:val="sk-SK"/>
              </w:rPr>
            </w:pPr>
            <w:r w:rsidRPr="00C96E7C">
              <w:rPr>
                <w:rFonts w:cs="Arial"/>
                <w:szCs w:val="22"/>
                <w:lang w:val="sk-SK"/>
              </w:rPr>
              <w:t xml:space="preserve">- </w:t>
            </w:r>
            <w:r w:rsidRPr="00C96E7C">
              <w:rPr>
                <w:rFonts w:cs="Arial"/>
                <w:szCs w:val="22"/>
                <w:lang w:val="sk-SK"/>
              </w:rPr>
              <w:tab/>
              <w:t>dátum zahájenia a ukončenia odstránenia vady,</w:t>
            </w:r>
          </w:p>
          <w:p w14:paraId="1B9E6530" w14:textId="77777777" w:rsidR="00C745D2" w:rsidRPr="00485C05" w:rsidRDefault="00C745D2" w:rsidP="0083239F">
            <w:pPr>
              <w:pStyle w:val="Zkladntext"/>
              <w:tabs>
                <w:tab w:val="left" w:pos="398"/>
              </w:tabs>
              <w:ind w:left="398" w:hanging="256"/>
              <w:jc w:val="both"/>
              <w:rPr>
                <w:rFonts w:cs="Arial"/>
                <w:szCs w:val="22"/>
                <w:lang w:val="sk-SK"/>
              </w:rPr>
            </w:pPr>
            <w:r w:rsidRPr="00485C05">
              <w:rPr>
                <w:rFonts w:cs="Arial"/>
                <w:szCs w:val="22"/>
                <w:lang w:val="sk-SK"/>
              </w:rPr>
              <w:t xml:space="preserve">- </w:t>
            </w:r>
            <w:r w:rsidRPr="00485C05">
              <w:rPr>
                <w:rFonts w:cs="Arial"/>
                <w:szCs w:val="22"/>
                <w:lang w:val="sk-SK"/>
              </w:rPr>
              <w:tab/>
              <w:t>celková doba trvania vady (doba od zistenia do odstránenia vady).</w:t>
            </w:r>
          </w:p>
          <w:p w14:paraId="269CB34A" w14:textId="77777777" w:rsidR="00C745D2" w:rsidRPr="00DF409D" w:rsidRDefault="00C745D2" w:rsidP="0083239F">
            <w:pPr>
              <w:pStyle w:val="Zkladntext"/>
              <w:tabs>
                <w:tab w:val="left" w:pos="398"/>
              </w:tabs>
              <w:ind w:left="398" w:hanging="256"/>
              <w:jc w:val="both"/>
              <w:rPr>
                <w:rFonts w:cs="Arial"/>
                <w:szCs w:val="22"/>
                <w:lang w:val="sk-SK"/>
              </w:rPr>
            </w:pPr>
          </w:p>
          <w:p w14:paraId="6496E7FC" w14:textId="77777777" w:rsidR="00C745D2" w:rsidRPr="00DB07C1" w:rsidRDefault="00C745D2" w:rsidP="0083239F">
            <w:pPr>
              <w:jc w:val="both"/>
              <w:rPr>
                <w:rFonts w:cs="Arial"/>
                <w:szCs w:val="22"/>
              </w:rPr>
            </w:pPr>
            <w:r w:rsidRPr="00DF409D">
              <w:rPr>
                <w:rFonts w:cs="Arial"/>
                <w:szCs w:val="22"/>
              </w:rPr>
              <w:t xml:space="preserve">Zhotoviteľ je povinný spôsob odstránenia vady vopred odsúhlasiť so Stavebnotechnickým dozorom a Objednávateľom. Za týmto účelom je Zhotoviteľ povinný predložiť Stavebnotechnickému dozoru </w:t>
            </w:r>
            <w:r w:rsidR="000666D7" w:rsidRPr="00DF409D">
              <w:rPr>
                <w:rFonts w:cs="Arial"/>
                <w:szCs w:val="22"/>
              </w:rPr>
              <w:t xml:space="preserve">                           </w:t>
            </w:r>
            <w:r w:rsidRPr="00896806">
              <w:rPr>
                <w:rFonts w:cs="Arial"/>
                <w:szCs w:val="22"/>
              </w:rPr>
              <w:t>a Objednávateľovi všetku potrebnú dokumentáciu k navrhov</w:t>
            </w:r>
            <w:r w:rsidRPr="00DB07C1">
              <w:rPr>
                <w:rFonts w:cs="Arial"/>
                <w:szCs w:val="22"/>
              </w:rPr>
              <w:t>anému spôsobu odstránenia vady.</w:t>
            </w:r>
          </w:p>
          <w:p w14:paraId="0C4EA10A" w14:textId="77777777" w:rsidR="00C745D2" w:rsidRPr="00DB07C1" w:rsidRDefault="00C745D2" w:rsidP="0083239F">
            <w:pPr>
              <w:jc w:val="both"/>
              <w:rPr>
                <w:rFonts w:cs="Arial"/>
                <w:szCs w:val="22"/>
              </w:rPr>
            </w:pPr>
          </w:p>
          <w:p w14:paraId="3F84C517" w14:textId="77777777" w:rsidR="00C745D2" w:rsidRPr="00D611CD" w:rsidRDefault="00C745D2" w:rsidP="0083239F">
            <w:pPr>
              <w:jc w:val="both"/>
              <w:rPr>
                <w:rFonts w:cs="Arial"/>
              </w:rPr>
            </w:pPr>
            <w:r w:rsidRPr="00BB44F9">
              <w:rPr>
                <w:rFonts w:cs="Arial"/>
              </w:rPr>
              <w:t xml:space="preserve">V prípade, ak Zhotoviteľ neodstráni vadu v lehote stanovenej Objednávateľom alebo Stavebnotechnickým dozorom alebo v lehote podľa tohto </w:t>
            </w:r>
            <w:proofErr w:type="spellStart"/>
            <w:r w:rsidRPr="00BB44F9">
              <w:rPr>
                <w:rFonts w:cs="Arial"/>
              </w:rPr>
              <w:t>podčlánku</w:t>
            </w:r>
            <w:proofErr w:type="spellEnd"/>
            <w:r w:rsidRPr="00BB44F9">
              <w:rPr>
                <w:rFonts w:cs="Arial"/>
              </w:rPr>
              <w:t xml:space="preserve"> vzniká Objednávateľovi nárok na zaplatenie zmluvnej pokuty vo výške 500, - EUR (slovom päťsto </w:t>
            </w:r>
            <w:r w:rsidR="00822B5D" w:rsidRPr="00D611CD">
              <w:rPr>
                <w:rFonts w:cs="Arial"/>
              </w:rPr>
              <w:t>eur</w:t>
            </w:r>
            <w:r w:rsidRPr="00D611CD">
              <w:rPr>
                <w:rFonts w:cs="Arial"/>
              </w:rPr>
              <w:t>) za každý deň omeškania s odstránením vady až do splnenia tejto povinnosti.</w:t>
            </w:r>
          </w:p>
          <w:p w14:paraId="6389CFA1" w14:textId="77777777" w:rsidR="00C745D2" w:rsidRPr="006C2974" w:rsidRDefault="00C745D2" w:rsidP="0083239F">
            <w:pPr>
              <w:jc w:val="both"/>
              <w:rPr>
                <w:rFonts w:cs="Arial"/>
              </w:rPr>
            </w:pPr>
            <w:r w:rsidRPr="006C2974">
              <w:rPr>
                <w:rFonts w:cs="Arial"/>
              </w:rPr>
              <w:t xml:space="preserve">V prípade, ak Zhotoviteľ </w:t>
            </w:r>
            <w:r w:rsidRPr="006C2974">
              <w:rPr>
                <w:rFonts w:cs="Arial"/>
                <w:szCs w:val="22"/>
              </w:rPr>
              <w:t xml:space="preserve">neodsúhlasí vopred so Stavebnotechnickým dozorom a Objednávateľom spôsob odstránenia vady, vzniká Objednávateľovi nárok </w:t>
            </w:r>
            <w:r w:rsidRPr="006C2974">
              <w:rPr>
                <w:rFonts w:cs="Arial"/>
              </w:rPr>
              <w:t>na zaplatenie zmluvnej pokuty vo výške 1</w:t>
            </w:r>
            <w:r w:rsidR="00703AFB" w:rsidRPr="006C2974">
              <w:rPr>
                <w:rFonts w:cs="Arial"/>
              </w:rPr>
              <w:t xml:space="preserve"> </w:t>
            </w:r>
            <w:r w:rsidRPr="006C2974">
              <w:rPr>
                <w:rFonts w:cs="Arial"/>
              </w:rPr>
              <w:t xml:space="preserve">000,- EUR (slovom tisíc </w:t>
            </w:r>
            <w:r w:rsidR="00703AFB" w:rsidRPr="006C2974">
              <w:rPr>
                <w:rFonts w:cs="Arial"/>
              </w:rPr>
              <w:t>eur</w:t>
            </w:r>
            <w:r w:rsidRPr="006C2974">
              <w:rPr>
                <w:rFonts w:cs="Arial"/>
              </w:rPr>
              <w:t xml:space="preserve">).  Zaplatenie zmluvnej pokuty nemá vplyv na splnenie povinnosti Zhotoviteľa v súlade s týmto </w:t>
            </w:r>
            <w:proofErr w:type="spellStart"/>
            <w:r w:rsidRPr="006C2974">
              <w:rPr>
                <w:rFonts w:cs="Arial"/>
              </w:rPr>
              <w:t>podčlánkom</w:t>
            </w:r>
            <w:proofErr w:type="spellEnd"/>
            <w:r w:rsidRPr="006C2974">
              <w:rPr>
                <w:rFonts w:cs="Arial"/>
              </w:rPr>
              <w:t>. Zmluvná pokuta sa bude uhrádzať na základe penalizačnej faktúry vyhotovenej Objednávateľom a doporučene doručenej do sídla Zhotoviteľa. Lehota splatnosti tejto faktúry je 30 dní odo dňa jej doporučeného doručenia do sídla Zhotoviteľa.</w:t>
            </w:r>
          </w:p>
          <w:p w14:paraId="38EF503F" w14:textId="77777777" w:rsidR="00C745D2" w:rsidRPr="006C2974" w:rsidRDefault="00C745D2" w:rsidP="0083239F">
            <w:pPr>
              <w:jc w:val="both"/>
              <w:rPr>
                <w:rFonts w:cs="Arial"/>
              </w:rPr>
            </w:pPr>
          </w:p>
          <w:p w14:paraId="4FE644EC" w14:textId="77777777" w:rsidR="00C745D2" w:rsidRDefault="00C745D2" w:rsidP="0083239F">
            <w:pPr>
              <w:jc w:val="both"/>
              <w:rPr>
                <w:rFonts w:cs="Arial"/>
              </w:rPr>
            </w:pPr>
            <w:r w:rsidRPr="006C2974">
              <w:rPr>
                <w:rFonts w:cs="Arial"/>
              </w:rPr>
              <w:t>Pri vadách Diela primerane platia ustanovenia § 560 a </w:t>
            </w:r>
            <w:proofErr w:type="spellStart"/>
            <w:r w:rsidRPr="006C2974">
              <w:rPr>
                <w:rFonts w:cs="Arial"/>
              </w:rPr>
              <w:t>nasl</w:t>
            </w:r>
            <w:proofErr w:type="spellEnd"/>
            <w:r w:rsidRPr="006C2974">
              <w:rPr>
                <w:rFonts w:cs="Arial"/>
              </w:rPr>
              <w:t>. Obchodného zákonníka</w:t>
            </w:r>
            <w:r w:rsidR="000666D7" w:rsidRPr="006C2974">
              <w:rPr>
                <w:rFonts w:cs="Arial"/>
              </w:rPr>
              <w:t>.</w:t>
            </w:r>
            <w:r w:rsidRPr="006C2974">
              <w:rPr>
                <w:rFonts w:cs="Arial"/>
              </w:rPr>
              <w:t xml:space="preserve">“ </w:t>
            </w:r>
          </w:p>
          <w:p w14:paraId="4FEEE8E0" w14:textId="77777777" w:rsidR="00EE6118" w:rsidRPr="006C2974" w:rsidRDefault="00EE6118" w:rsidP="0083239F">
            <w:pPr>
              <w:jc w:val="both"/>
              <w:rPr>
                <w:rFonts w:cs="Arial"/>
                <w:sz w:val="24"/>
                <w:szCs w:val="22"/>
              </w:rPr>
            </w:pPr>
          </w:p>
        </w:tc>
      </w:tr>
      <w:tr w:rsidR="00951265" w:rsidRPr="006C2974" w14:paraId="5203740A" w14:textId="77777777" w:rsidTr="00F670F8">
        <w:trPr>
          <w:gridAfter w:val="1"/>
          <w:wAfter w:w="687" w:type="dxa"/>
          <w:trHeight w:val="421"/>
        </w:trPr>
        <w:tc>
          <w:tcPr>
            <w:tcW w:w="1384" w:type="dxa"/>
            <w:gridSpan w:val="2"/>
          </w:tcPr>
          <w:p w14:paraId="1C1D263B" w14:textId="77777777" w:rsidR="00C745D2" w:rsidRPr="00FE4170" w:rsidRDefault="00C745D2" w:rsidP="0083239F">
            <w:pPr>
              <w:pStyle w:val="NoIndent"/>
              <w:jc w:val="both"/>
              <w:rPr>
                <w:rFonts w:ascii="Arial" w:hAnsi="Arial" w:cs="Arial"/>
                <w:b/>
                <w:color w:val="auto"/>
                <w:szCs w:val="22"/>
              </w:rPr>
            </w:pPr>
            <w:r w:rsidRPr="003C22E0">
              <w:rPr>
                <w:rFonts w:ascii="Arial" w:hAnsi="Arial" w:cs="Arial"/>
                <w:b/>
                <w:color w:val="auto"/>
                <w:szCs w:val="22"/>
              </w:rPr>
              <w:lastRenderedPageBreak/>
              <w:t>Podčlánok</w:t>
            </w:r>
          </w:p>
          <w:p w14:paraId="2550662C" w14:textId="77777777" w:rsidR="00C745D2" w:rsidRPr="00FB322C" w:rsidRDefault="00C745D2" w:rsidP="0083239F">
            <w:pPr>
              <w:pStyle w:val="NoIndent"/>
              <w:rPr>
                <w:rFonts w:ascii="Arial" w:hAnsi="Arial" w:cs="Arial"/>
                <w:b/>
                <w:color w:val="auto"/>
                <w:szCs w:val="22"/>
              </w:rPr>
            </w:pPr>
            <w:r w:rsidRPr="00FB322C">
              <w:rPr>
                <w:rFonts w:ascii="Arial" w:hAnsi="Arial" w:cs="Arial"/>
                <w:b/>
                <w:color w:val="auto"/>
                <w:szCs w:val="22"/>
              </w:rPr>
              <w:t>11.4</w:t>
            </w:r>
          </w:p>
        </w:tc>
        <w:tc>
          <w:tcPr>
            <w:tcW w:w="2472" w:type="dxa"/>
          </w:tcPr>
          <w:p w14:paraId="186C7D6E" w14:textId="77777777" w:rsidR="00C745D2" w:rsidRPr="00A86531" w:rsidRDefault="00C745D2" w:rsidP="0083239F">
            <w:pPr>
              <w:pStyle w:val="NoIndent"/>
              <w:rPr>
                <w:rFonts w:ascii="Arial" w:hAnsi="Arial" w:cs="Arial"/>
                <w:b/>
                <w:color w:val="auto"/>
                <w:szCs w:val="22"/>
              </w:rPr>
            </w:pPr>
            <w:r w:rsidRPr="00A86531">
              <w:rPr>
                <w:rFonts w:ascii="Arial" w:hAnsi="Arial" w:cs="Arial"/>
                <w:b/>
                <w:color w:val="auto"/>
                <w:szCs w:val="22"/>
              </w:rPr>
              <w:t>Neodstránenie vád</w:t>
            </w:r>
          </w:p>
        </w:tc>
        <w:tc>
          <w:tcPr>
            <w:tcW w:w="5750" w:type="dxa"/>
            <w:gridSpan w:val="2"/>
          </w:tcPr>
          <w:p w14:paraId="15149777" w14:textId="77777777" w:rsidR="00C745D2" w:rsidRPr="00742FB8" w:rsidRDefault="00C745D2" w:rsidP="0083239F">
            <w:pPr>
              <w:pStyle w:val="NoIndent"/>
              <w:jc w:val="both"/>
              <w:rPr>
                <w:rFonts w:ascii="Arial" w:hAnsi="Arial" w:cs="Arial"/>
                <w:color w:val="auto"/>
                <w:szCs w:val="22"/>
              </w:rPr>
            </w:pPr>
            <w:r w:rsidRPr="00F07B96">
              <w:rPr>
                <w:rFonts w:ascii="Arial" w:hAnsi="Arial" w:cs="Arial"/>
                <w:bCs/>
                <w:color w:val="auto"/>
                <w:szCs w:val="22"/>
              </w:rPr>
              <w:t xml:space="preserve">V prvej vete tohto </w:t>
            </w:r>
            <w:proofErr w:type="spellStart"/>
            <w:r w:rsidRPr="00F07B96">
              <w:rPr>
                <w:rFonts w:ascii="Arial" w:hAnsi="Arial" w:cs="Arial"/>
                <w:bCs/>
                <w:color w:val="auto"/>
                <w:szCs w:val="22"/>
              </w:rPr>
              <w:t>podčlánku</w:t>
            </w:r>
            <w:proofErr w:type="spellEnd"/>
            <w:r w:rsidRPr="00F07B96">
              <w:rPr>
                <w:rFonts w:ascii="Arial" w:hAnsi="Arial" w:cs="Arial"/>
                <w:bCs/>
                <w:color w:val="auto"/>
                <w:szCs w:val="22"/>
              </w:rPr>
              <w:t xml:space="preserve"> nahraďte výraz „v primeranej lehote“ výrazom „v lehotách stanovených v </w:t>
            </w:r>
            <w:proofErr w:type="spellStart"/>
            <w:r w:rsidRPr="00F07B96">
              <w:rPr>
                <w:rFonts w:ascii="Arial" w:hAnsi="Arial" w:cs="Arial"/>
                <w:bCs/>
                <w:color w:val="auto"/>
                <w:szCs w:val="22"/>
              </w:rPr>
              <w:t>podčlánku</w:t>
            </w:r>
            <w:proofErr w:type="spellEnd"/>
            <w:r w:rsidRPr="00F07B96">
              <w:rPr>
                <w:rFonts w:ascii="Arial" w:hAnsi="Arial" w:cs="Arial"/>
                <w:bCs/>
                <w:color w:val="auto"/>
                <w:szCs w:val="22"/>
              </w:rPr>
              <w:t xml:space="preserve"> 11.1 (</w:t>
            </w:r>
            <w:r w:rsidRPr="00742FB8">
              <w:rPr>
                <w:rFonts w:ascii="Arial" w:hAnsi="Arial" w:cs="Arial"/>
                <w:bCs/>
                <w:i/>
                <w:color w:val="auto"/>
                <w:szCs w:val="22"/>
              </w:rPr>
              <w:t>Dohotovenie nedokončených prác a odstránenie vád)</w:t>
            </w:r>
            <w:r w:rsidRPr="00742FB8">
              <w:rPr>
                <w:rFonts w:ascii="Arial" w:hAnsi="Arial" w:cs="Arial"/>
                <w:bCs/>
                <w:color w:val="auto"/>
                <w:szCs w:val="22"/>
              </w:rPr>
              <w:t xml:space="preserve"> “. </w:t>
            </w:r>
          </w:p>
        </w:tc>
      </w:tr>
      <w:tr w:rsidR="00951265" w:rsidRPr="006C2974" w14:paraId="23AC9BB2" w14:textId="77777777" w:rsidTr="00F670F8">
        <w:trPr>
          <w:gridAfter w:val="1"/>
          <w:wAfter w:w="687" w:type="dxa"/>
          <w:trHeight w:val="1209"/>
        </w:trPr>
        <w:tc>
          <w:tcPr>
            <w:tcW w:w="1384" w:type="dxa"/>
            <w:gridSpan w:val="2"/>
          </w:tcPr>
          <w:p w14:paraId="69878C3B" w14:textId="77777777" w:rsidR="00C745D2" w:rsidRPr="00FE4170" w:rsidRDefault="00C745D2" w:rsidP="0083239F">
            <w:pPr>
              <w:pStyle w:val="NoIndent"/>
              <w:jc w:val="both"/>
              <w:rPr>
                <w:rFonts w:ascii="Arial" w:hAnsi="Arial" w:cs="Arial"/>
                <w:b/>
                <w:color w:val="auto"/>
                <w:szCs w:val="22"/>
              </w:rPr>
            </w:pPr>
            <w:r w:rsidRPr="003C22E0">
              <w:rPr>
                <w:rFonts w:ascii="Arial" w:hAnsi="Arial" w:cs="Arial"/>
                <w:b/>
                <w:color w:val="auto"/>
                <w:szCs w:val="22"/>
              </w:rPr>
              <w:t xml:space="preserve">Podčlánok </w:t>
            </w:r>
          </w:p>
          <w:p w14:paraId="101BA328" w14:textId="77777777" w:rsidR="00C745D2" w:rsidRPr="00FB322C" w:rsidRDefault="00C745D2" w:rsidP="0083239F">
            <w:pPr>
              <w:pStyle w:val="NoIndent"/>
              <w:rPr>
                <w:rFonts w:ascii="Arial" w:hAnsi="Arial" w:cs="Arial"/>
                <w:b/>
                <w:color w:val="auto"/>
                <w:szCs w:val="22"/>
              </w:rPr>
            </w:pPr>
            <w:r w:rsidRPr="00FB322C">
              <w:rPr>
                <w:rFonts w:ascii="Arial" w:hAnsi="Arial" w:cs="Arial"/>
                <w:b/>
                <w:color w:val="auto"/>
                <w:szCs w:val="22"/>
              </w:rPr>
              <w:t>11.9</w:t>
            </w:r>
          </w:p>
        </w:tc>
        <w:tc>
          <w:tcPr>
            <w:tcW w:w="2472" w:type="dxa"/>
          </w:tcPr>
          <w:p w14:paraId="0F4EE257" w14:textId="77777777" w:rsidR="00C745D2" w:rsidRPr="00A86531" w:rsidRDefault="00C745D2" w:rsidP="0083239F">
            <w:pPr>
              <w:pStyle w:val="NoIndent"/>
              <w:rPr>
                <w:rFonts w:ascii="Arial" w:hAnsi="Arial" w:cs="Arial"/>
                <w:b/>
                <w:color w:val="auto"/>
                <w:szCs w:val="22"/>
              </w:rPr>
            </w:pPr>
            <w:r w:rsidRPr="00A86531">
              <w:rPr>
                <w:rFonts w:ascii="Arial" w:hAnsi="Arial" w:cs="Arial"/>
                <w:b/>
                <w:color w:val="auto"/>
                <w:szCs w:val="22"/>
              </w:rPr>
              <w:t>Protokol o</w:t>
            </w:r>
          </w:p>
          <w:p w14:paraId="604DEEE8" w14:textId="77777777" w:rsidR="00C745D2" w:rsidRPr="00F07B96" w:rsidRDefault="00C745D2" w:rsidP="0083239F">
            <w:pPr>
              <w:pStyle w:val="NoIndent"/>
              <w:rPr>
                <w:rFonts w:ascii="Arial" w:hAnsi="Arial" w:cs="Arial"/>
                <w:b/>
                <w:color w:val="auto"/>
                <w:szCs w:val="22"/>
              </w:rPr>
            </w:pPr>
            <w:r w:rsidRPr="00F07B96">
              <w:rPr>
                <w:rFonts w:ascii="Arial" w:hAnsi="Arial" w:cs="Arial"/>
                <w:b/>
                <w:color w:val="auto"/>
                <w:szCs w:val="22"/>
              </w:rPr>
              <w:t>vyhotovení Diela</w:t>
            </w:r>
          </w:p>
        </w:tc>
        <w:tc>
          <w:tcPr>
            <w:tcW w:w="5750" w:type="dxa"/>
            <w:gridSpan w:val="2"/>
          </w:tcPr>
          <w:p w14:paraId="28D3292D" w14:textId="77777777" w:rsidR="00C745D2" w:rsidRPr="00742FB8" w:rsidRDefault="00C745D2" w:rsidP="0083239F">
            <w:pPr>
              <w:jc w:val="both"/>
              <w:rPr>
                <w:rFonts w:cs="Arial"/>
                <w:szCs w:val="22"/>
              </w:rPr>
            </w:pPr>
            <w:r w:rsidRPr="00742FB8">
              <w:rPr>
                <w:rFonts w:cs="Arial"/>
                <w:szCs w:val="22"/>
              </w:rPr>
              <w:t xml:space="preserve">Na konci prvej vety druhého odseku doplňte: </w:t>
            </w:r>
          </w:p>
          <w:p w14:paraId="47DF7698" w14:textId="77777777" w:rsidR="00C745D2" w:rsidRPr="00742FB8" w:rsidRDefault="00C745D2" w:rsidP="0083239F">
            <w:pPr>
              <w:jc w:val="both"/>
              <w:rPr>
                <w:rFonts w:cs="Arial"/>
                <w:szCs w:val="22"/>
              </w:rPr>
            </w:pPr>
          </w:p>
          <w:p w14:paraId="62D5777D" w14:textId="77777777" w:rsidR="00C745D2" w:rsidRPr="00742FB8" w:rsidRDefault="00C745D2" w:rsidP="0083239F">
            <w:pPr>
              <w:jc w:val="both"/>
              <w:rPr>
                <w:rFonts w:cs="Arial"/>
                <w:szCs w:val="22"/>
              </w:rPr>
            </w:pPr>
            <w:r w:rsidRPr="00742FB8">
              <w:rPr>
                <w:rFonts w:cs="Arial"/>
                <w:szCs w:val="22"/>
              </w:rPr>
              <w:t xml:space="preserve">„... a predloží Zábezpeku na záručné opravy podľa </w:t>
            </w:r>
            <w:proofErr w:type="spellStart"/>
            <w:r w:rsidRPr="00742FB8">
              <w:rPr>
                <w:rFonts w:cs="Arial"/>
                <w:szCs w:val="22"/>
              </w:rPr>
              <w:t>podčlánku</w:t>
            </w:r>
            <w:proofErr w:type="spellEnd"/>
            <w:r w:rsidRPr="00742FB8">
              <w:rPr>
                <w:rFonts w:cs="Arial"/>
                <w:szCs w:val="22"/>
              </w:rPr>
              <w:t xml:space="preserve"> 11.13. (</w:t>
            </w:r>
            <w:r w:rsidRPr="00742FB8">
              <w:rPr>
                <w:rFonts w:cs="Arial"/>
                <w:i/>
                <w:szCs w:val="22"/>
              </w:rPr>
              <w:t>Zábezpeka na záručné opravy)</w:t>
            </w:r>
            <w:r w:rsidRPr="00742FB8">
              <w:rPr>
                <w:rFonts w:cs="Arial"/>
                <w:szCs w:val="22"/>
              </w:rPr>
              <w:t>.“</w:t>
            </w:r>
          </w:p>
          <w:p w14:paraId="3255E12F" w14:textId="77777777" w:rsidR="00C745D2" w:rsidRPr="00742FB8" w:rsidRDefault="00C745D2" w:rsidP="0083239F">
            <w:pPr>
              <w:rPr>
                <w:rFonts w:cs="Arial"/>
                <w:szCs w:val="22"/>
              </w:rPr>
            </w:pPr>
          </w:p>
        </w:tc>
      </w:tr>
      <w:tr w:rsidR="00951265" w:rsidRPr="006C2974" w14:paraId="6493F6C5" w14:textId="77777777" w:rsidTr="00F670F8">
        <w:trPr>
          <w:gridAfter w:val="1"/>
          <w:wAfter w:w="687" w:type="dxa"/>
          <w:trHeight w:val="439"/>
        </w:trPr>
        <w:tc>
          <w:tcPr>
            <w:tcW w:w="1384" w:type="dxa"/>
            <w:gridSpan w:val="2"/>
          </w:tcPr>
          <w:p w14:paraId="2FDDCA6A" w14:textId="77777777" w:rsidR="00C745D2" w:rsidRPr="00FE4170" w:rsidRDefault="00C745D2" w:rsidP="0083239F">
            <w:pPr>
              <w:pStyle w:val="NoIndent"/>
              <w:jc w:val="both"/>
              <w:rPr>
                <w:rFonts w:ascii="Arial" w:hAnsi="Arial" w:cs="Arial"/>
                <w:b/>
                <w:color w:val="auto"/>
                <w:szCs w:val="22"/>
              </w:rPr>
            </w:pPr>
            <w:r w:rsidRPr="003C22E0">
              <w:rPr>
                <w:rFonts w:ascii="Arial" w:hAnsi="Arial" w:cs="Arial"/>
                <w:b/>
                <w:color w:val="auto"/>
                <w:szCs w:val="22"/>
              </w:rPr>
              <w:t>Podčlánok</w:t>
            </w:r>
          </w:p>
          <w:p w14:paraId="6AAB1AAC"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szCs w:val="22"/>
              </w:rPr>
              <w:t>11.12</w:t>
            </w:r>
          </w:p>
        </w:tc>
        <w:tc>
          <w:tcPr>
            <w:tcW w:w="2472" w:type="dxa"/>
          </w:tcPr>
          <w:p w14:paraId="412B3457" w14:textId="77777777" w:rsidR="00C745D2" w:rsidRPr="00A86531" w:rsidRDefault="00C745D2" w:rsidP="0083239F">
            <w:pPr>
              <w:pStyle w:val="NoIndent"/>
              <w:rPr>
                <w:rFonts w:ascii="Arial" w:hAnsi="Arial" w:cs="Arial"/>
                <w:b/>
                <w:color w:val="auto"/>
                <w:szCs w:val="22"/>
              </w:rPr>
            </w:pPr>
            <w:r w:rsidRPr="00A86531">
              <w:rPr>
                <w:rFonts w:ascii="Arial" w:hAnsi="Arial" w:cs="Arial"/>
                <w:b/>
                <w:color w:val="auto"/>
                <w:szCs w:val="22"/>
              </w:rPr>
              <w:t>Odstraňovanie vád po vydaní Protokolu o vyhotovení Diela</w:t>
            </w:r>
          </w:p>
        </w:tc>
        <w:tc>
          <w:tcPr>
            <w:tcW w:w="5750" w:type="dxa"/>
            <w:gridSpan w:val="2"/>
          </w:tcPr>
          <w:p w14:paraId="3183D11D" w14:textId="77777777" w:rsidR="00C745D2" w:rsidRDefault="00C745D2" w:rsidP="0083239F">
            <w:pPr>
              <w:jc w:val="both"/>
              <w:rPr>
                <w:rFonts w:cs="Arial"/>
                <w:szCs w:val="22"/>
              </w:rPr>
            </w:pPr>
            <w:r w:rsidRPr="00F07B96">
              <w:rPr>
                <w:rFonts w:cs="Arial"/>
                <w:szCs w:val="22"/>
              </w:rPr>
              <w:t>Vložte nový podčlánok 11.12 :</w:t>
            </w:r>
          </w:p>
          <w:p w14:paraId="28FA0168" w14:textId="77777777" w:rsidR="00EE6118" w:rsidRPr="00F07B96" w:rsidRDefault="00EE6118" w:rsidP="0083239F">
            <w:pPr>
              <w:jc w:val="both"/>
              <w:rPr>
                <w:rFonts w:cs="Arial"/>
                <w:szCs w:val="22"/>
              </w:rPr>
            </w:pPr>
          </w:p>
          <w:p w14:paraId="1A14AB48" w14:textId="77777777" w:rsidR="00C745D2" w:rsidRPr="00742FB8" w:rsidRDefault="00C745D2" w:rsidP="0083239F">
            <w:pPr>
              <w:pStyle w:val="NoIndent"/>
              <w:jc w:val="both"/>
              <w:rPr>
                <w:rFonts w:ascii="Arial" w:hAnsi="Arial" w:cs="Arial"/>
                <w:color w:val="auto"/>
                <w:szCs w:val="22"/>
              </w:rPr>
            </w:pPr>
            <w:r w:rsidRPr="00742FB8">
              <w:rPr>
                <w:rFonts w:ascii="Arial" w:hAnsi="Arial" w:cs="Arial"/>
                <w:color w:val="auto"/>
                <w:szCs w:val="22"/>
              </w:rPr>
              <w:t xml:space="preserve">„Objednávateľ písomne oznámi vadu Diela alebo jeho časti Zhotoviteľovi bez zbytočného odkladu po jej zistení. </w:t>
            </w:r>
          </w:p>
          <w:p w14:paraId="25FB9AFC" w14:textId="77777777" w:rsidR="00C745D2" w:rsidRDefault="00C745D2" w:rsidP="0083239F">
            <w:pPr>
              <w:pStyle w:val="NoIndent"/>
              <w:jc w:val="both"/>
              <w:rPr>
                <w:rFonts w:ascii="Arial" w:hAnsi="Arial" w:cs="Arial"/>
                <w:color w:val="auto"/>
                <w:szCs w:val="22"/>
              </w:rPr>
            </w:pPr>
            <w:r w:rsidRPr="00742FB8">
              <w:rPr>
                <w:rFonts w:ascii="Arial" w:hAnsi="Arial" w:cs="Arial"/>
                <w:color w:val="auto"/>
                <w:szCs w:val="22"/>
              </w:rPr>
              <w:t>V prípade, ak Objednávateľ neurčí inú primeranú lehotu, lehota na odstránenie vady je 7 dní, od písomného oznámenia Objednávateľom (alebo v jeho mene) okrem havarijných stavov, kedy je Zhotoviteľ povinný vadu odstrániť do 24 hodín od oznámenia vady Objednávateľom.</w:t>
            </w:r>
          </w:p>
          <w:p w14:paraId="4075875E" w14:textId="77777777" w:rsidR="00EE6118" w:rsidRPr="00EE6118" w:rsidRDefault="00EE6118" w:rsidP="00804715"/>
          <w:p w14:paraId="77D70879" w14:textId="77777777" w:rsidR="00EE6118" w:rsidRDefault="00C745D2" w:rsidP="0083239F">
            <w:pPr>
              <w:pStyle w:val="Zkladntext"/>
              <w:jc w:val="both"/>
              <w:rPr>
                <w:rFonts w:cs="Arial"/>
                <w:szCs w:val="22"/>
                <w:lang w:val="sk-SK"/>
              </w:rPr>
            </w:pPr>
            <w:r w:rsidRPr="00742FB8">
              <w:rPr>
                <w:rFonts w:cs="Arial"/>
                <w:szCs w:val="22"/>
                <w:lang w:val="sk-SK"/>
              </w:rPr>
              <w:t xml:space="preserve">O odstránení vady bude spísaný protokol, podpísaním ktorého potvrdia obe zmluvné Strany odstránenie reklamovanej vady. V tomto protokole, ktorý vystaví </w:t>
            </w:r>
          </w:p>
          <w:p w14:paraId="0F6CF64F" w14:textId="77777777" w:rsidR="00EE6118" w:rsidRDefault="00EE6118" w:rsidP="0083239F">
            <w:pPr>
              <w:pStyle w:val="Zkladntext"/>
              <w:jc w:val="both"/>
              <w:rPr>
                <w:rFonts w:cs="Arial"/>
                <w:szCs w:val="22"/>
                <w:lang w:val="sk-SK"/>
              </w:rPr>
            </w:pPr>
          </w:p>
          <w:p w14:paraId="6231DAFC" w14:textId="77777777" w:rsidR="00C745D2" w:rsidRPr="00742FB8" w:rsidRDefault="00C745D2" w:rsidP="0083239F">
            <w:pPr>
              <w:pStyle w:val="Zkladntext"/>
              <w:jc w:val="both"/>
              <w:rPr>
                <w:rFonts w:cs="Arial"/>
                <w:szCs w:val="22"/>
                <w:lang w:val="sk-SK"/>
              </w:rPr>
            </w:pPr>
            <w:r w:rsidRPr="00742FB8">
              <w:rPr>
                <w:rFonts w:cs="Arial"/>
                <w:szCs w:val="22"/>
                <w:lang w:val="sk-SK"/>
              </w:rPr>
              <w:t>Zhotoviteľ musí byť okrem iného  uvedené:</w:t>
            </w:r>
          </w:p>
          <w:p w14:paraId="2DAAEEC8" w14:textId="77777777" w:rsidR="00C745D2" w:rsidRPr="00742FB8" w:rsidRDefault="00C745D2" w:rsidP="0083239F">
            <w:pPr>
              <w:pStyle w:val="Zkladntext"/>
              <w:tabs>
                <w:tab w:val="left" w:pos="398"/>
              </w:tabs>
              <w:ind w:left="397" w:hanging="255"/>
              <w:jc w:val="both"/>
              <w:rPr>
                <w:rFonts w:cs="Arial"/>
                <w:szCs w:val="22"/>
                <w:lang w:val="sk-SK"/>
              </w:rPr>
            </w:pPr>
            <w:r w:rsidRPr="00742FB8">
              <w:rPr>
                <w:rFonts w:cs="Arial"/>
                <w:szCs w:val="22"/>
                <w:lang w:val="sk-SK"/>
              </w:rPr>
              <w:t xml:space="preserve">- </w:t>
            </w:r>
            <w:r w:rsidRPr="00742FB8">
              <w:rPr>
                <w:rFonts w:cs="Arial"/>
                <w:szCs w:val="22"/>
                <w:lang w:val="sk-SK"/>
              </w:rPr>
              <w:tab/>
              <w:t>mená zástupcov oboch zmluvných Strán,</w:t>
            </w:r>
          </w:p>
          <w:p w14:paraId="11974474" w14:textId="77777777" w:rsidR="00C745D2" w:rsidRPr="005B0752" w:rsidRDefault="00C745D2" w:rsidP="0083239F">
            <w:pPr>
              <w:pStyle w:val="Zkladntext"/>
              <w:tabs>
                <w:tab w:val="left" w:pos="398"/>
              </w:tabs>
              <w:ind w:left="397" w:hanging="255"/>
              <w:jc w:val="both"/>
              <w:rPr>
                <w:rFonts w:cs="Arial"/>
                <w:szCs w:val="22"/>
                <w:lang w:val="sk-SK"/>
              </w:rPr>
            </w:pPr>
            <w:r w:rsidRPr="005B0752">
              <w:rPr>
                <w:rFonts w:cs="Arial"/>
                <w:szCs w:val="22"/>
                <w:lang w:val="sk-SK"/>
              </w:rPr>
              <w:t>-</w:t>
            </w:r>
            <w:r w:rsidRPr="005B0752">
              <w:rPr>
                <w:rFonts w:cs="Arial"/>
                <w:szCs w:val="22"/>
                <w:lang w:val="sk-SK"/>
              </w:rPr>
              <w:tab/>
              <w:t>číslo Zmluvy o Dielo,</w:t>
            </w:r>
          </w:p>
          <w:p w14:paraId="7329C8CA" w14:textId="77777777" w:rsidR="00C745D2" w:rsidRPr="005B0752" w:rsidRDefault="00C745D2" w:rsidP="0083239F">
            <w:pPr>
              <w:pStyle w:val="Zkladntext"/>
              <w:tabs>
                <w:tab w:val="left" w:pos="398"/>
              </w:tabs>
              <w:ind w:left="398" w:hanging="256"/>
              <w:rPr>
                <w:rFonts w:cs="Arial"/>
                <w:szCs w:val="22"/>
                <w:lang w:val="sk-SK"/>
              </w:rPr>
            </w:pPr>
            <w:r w:rsidRPr="005B0752">
              <w:rPr>
                <w:rFonts w:cs="Arial"/>
                <w:szCs w:val="22"/>
                <w:lang w:val="sk-SK"/>
              </w:rPr>
              <w:t xml:space="preserve">- </w:t>
            </w:r>
            <w:r w:rsidRPr="005B0752">
              <w:rPr>
                <w:rFonts w:cs="Arial"/>
                <w:szCs w:val="22"/>
                <w:lang w:val="sk-SK"/>
              </w:rPr>
              <w:tab/>
              <w:t>dátum uplatnenia a číslo oznámenia Objednávateľa,</w:t>
            </w:r>
          </w:p>
          <w:p w14:paraId="2508E57F" w14:textId="77777777" w:rsidR="00C745D2" w:rsidRPr="00566FC4" w:rsidRDefault="00C745D2" w:rsidP="0083239F">
            <w:pPr>
              <w:pStyle w:val="Zkladntext"/>
              <w:tabs>
                <w:tab w:val="left" w:pos="398"/>
              </w:tabs>
              <w:ind w:left="398" w:hanging="256"/>
              <w:jc w:val="both"/>
              <w:rPr>
                <w:rFonts w:cs="Arial"/>
                <w:szCs w:val="22"/>
                <w:lang w:val="sk-SK"/>
              </w:rPr>
            </w:pPr>
            <w:r w:rsidRPr="00566FC4">
              <w:rPr>
                <w:rFonts w:cs="Arial"/>
                <w:szCs w:val="22"/>
                <w:lang w:val="sk-SK"/>
              </w:rPr>
              <w:t xml:space="preserve">- </w:t>
            </w:r>
            <w:r w:rsidRPr="00566FC4">
              <w:rPr>
                <w:rFonts w:cs="Arial"/>
                <w:szCs w:val="22"/>
                <w:lang w:val="sk-SK"/>
              </w:rPr>
              <w:tab/>
              <w:t>popis a rozsah vady a spôsob jej odstránenia,</w:t>
            </w:r>
          </w:p>
          <w:p w14:paraId="6158F334" w14:textId="77777777" w:rsidR="00C745D2" w:rsidRPr="0074407A" w:rsidRDefault="00C745D2" w:rsidP="0083239F">
            <w:pPr>
              <w:pStyle w:val="Zkladntext"/>
              <w:tabs>
                <w:tab w:val="left" w:pos="398"/>
              </w:tabs>
              <w:ind w:left="398" w:hanging="256"/>
              <w:jc w:val="both"/>
              <w:rPr>
                <w:rFonts w:cs="Arial"/>
                <w:szCs w:val="22"/>
                <w:lang w:val="sk-SK"/>
              </w:rPr>
            </w:pPr>
            <w:r w:rsidRPr="0074407A">
              <w:rPr>
                <w:rFonts w:cs="Arial"/>
                <w:szCs w:val="22"/>
                <w:lang w:val="sk-SK"/>
              </w:rPr>
              <w:t xml:space="preserve">- </w:t>
            </w:r>
            <w:r w:rsidRPr="0074407A">
              <w:rPr>
                <w:rFonts w:cs="Arial"/>
                <w:szCs w:val="22"/>
                <w:lang w:val="sk-SK"/>
              </w:rPr>
              <w:tab/>
              <w:t>dátum zahájenia a ukončenia odstránenia vady,</w:t>
            </w:r>
          </w:p>
          <w:p w14:paraId="2C770954" w14:textId="77777777" w:rsidR="00C745D2" w:rsidRPr="00D91C1B" w:rsidRDefault="00C745D2" w:rsidP="0083239F">
            <w:pPr>
              <w:pStyle w:val="Zkladntext"/>
              <w:tabs>
                <w:tab w:val="left" w:pos="398"/>
              </w:tabs>
              <w:ind w:left="398" w:hanging="256"/>
              <w:jc w:val="both"/>
              <w:rPr>
                <w:rFonts w:cs="Arial"/>
                <w:szCs w:val="22"/>
                <w:lang w:val="sk-SK"/>
              </w:rPr>
            </w:pPr>
            <w:r w:rsidRPr="000A1C4B">
              <w:rPr>
                <w:rFonts w:cs="Arial"/>
                <w:szCs w:val="22"/>
                <w:lang w:val="sk-SK"/>
              </w:rPr>
              <w:t xml:space="preserve">- </w:t>
            </w:r>
            <w:r w:rsidRPr="000A1C4B">
              <w:rPr>
                <w:rFonts w:cs="Arial"/>
                <w:szCs w:val="22"/>
                <w:lang w:val="sk-SK"/>
              </w:rPr>
              <w:tab/>
              <w:t>celková doba trvania vad</w:t>
            </w:r>
            <w:r w:rsidRPr="00D91C1B">
              <w:rPr>
                <w:rFonts w:cs="Arial"/>
                <w:szCs w:val="22"/>
                <w:lang w:val="sk-SK"/>
              </w:rPr>
              <w:t>y (doba od zistenia do odstránenia vady).</w:t>
            </w:r>
          </w:p>
          <w:p w14:paraId="6DADA385" w14:textId="77777777" w:rsidR="00C745D2" w:rsidRPr="00D91C1B" w:rsidRDefault="00C745D2" w:rsidP="0083239F">
            <w:pPr>
              <w:pStyle w:val="Zkladntext"/>
              <w:tabs>
                <w:tab w:val="left" w:pos="398"/>
              </w:tabs>
              <w:ind w:left="398" w:hanging="256"/>
              <w:jc w:val="both"/>
              <w:rPr>
                <w:rFonts w:cs="Arial"/>
                <w:szCs w:val="22"/>
                <w:lang w:val="sk-SK"/>
              </w:rPr>
            </w:pPr>
          </w:p>
          <w:p w14:paraId="39671483" w14:textId="77777777" w:rsidR="00C745D2" w:rsidRPr="001A0DDF" w:rsidRDefault="00C745D2" w:rsidP="0083239F">
            <w:pPr>
              <w:jc w:val="both"/>
              <w:rPr>
                <w:rFonts w:cs="Arial"/>
                <w:szCs w:val="22"/>
              </w:rPr>
            </w:pPr>
            <w:r w:rsidRPr="00723969">
              <w:rPr>
                <w:rFonts w:cs="Arial"/>
                <w:szCs w:val="22"/>
              </w:rPr>
              <w:t>Zhotoviteľ je povinný spôsob odstránenia vady vopred odsúhlasiť s Objednávateľom. Za týmto účelom je Zhotoviteľ povinný predložiť Objednávateľovi všetku potrebnú dokumentáciu k navrhovanému spôsobu odstránenia vad</w:t>
            </w:r>
            <w:r w:rsidRPr="001A0DDF">
              <w:rPr>
                <w:rFonts w:cs="Arial"/>
                <w:szCs w:val="22"/>
              </w:rPr>
              <w:t>y.</w:t>
            </w:r>
          </w:p>
          <w:p w14:paraId="428AAE58" w14:textId="77777777" w:rsidR="00C745D2" w:rsidRPr="00C96E7C" w:rsidRDefault="00C745D2" w:rsidP="0083239F">
            <w:pPr>
              <w:jc w:val="both"/>
              <w:rPr>
                <w:rFonts w:cs="Arial"/>
                <w:szCs w:val="22"/>
              </w:rPr>
            </w:pPr>
          </w:p>
          <w:p w14:paraId="5D4F4E1E" w14:textId="77777777" w:rsidR="00C745D2" w:rsidRPr="00896806" w:rsidRDefault="00C745D2" w:rsidP="0083239F">
            <w:pPr>
              <w:jc w:val="both"/>
              <w:rPr>
                <w:rFonts w:cs="Arial"/>
              </w:rPr>
            </w:pPr>
            <w:r w:rsidRPr="00485C05">
              <w:rPr>
                <w:rFonts w:cs="Arial"/>
              </w:rPr>
              <w:t xml:space="preserve">V prípade, ak Zhotoviteľ neodstráni vadu </w:t>
            </w:r>
            <w:r w:rsidRPr="00DF409D">
              <w:rPr>
                <w:rFonts w:cs="Arial"/>
                <w:bCs/>
              </w:rPr>
              <w:t xml:space="preserve">v lehote stanovenej Objednávateľom, alebo v lehote podľa tohto </w:t>
            </w:r>
            <w:proofErr w:type="spellStart"/>
            <w:r w:rsidRPr="00DF409D">
              <w:rPr>
                <w:rFonts w:cs="Arial"/>
                <w:bCs/>
              </w:rPr>
              <w:t>podčlánku</w:t>
            </w:r>
            <w:proofErr w:type="spellEnd"/>
            <w:r w:rsidRPr="00DF409D">
              <w:rPr>
                <w:rFonts w:cs="Arial"/>
                <w:bCs/>
              </w:rPr>
              <w:t xml:space="preserve"> </w:t>
            </w:r>
            <w:r w:rsidRPr="00DF409D">
              <w:rPr>
                <w:rFonts w:cs="Arial"/>
              </w:rPr>
              <w:t xml:space="preserve">vzniká Objednávateľovi nárok na zaplatenie zmluvnej pokuty vo výške 500,- EUR (slovom päťsto </w:t>
            </w:r>
            <w:r w:rsidR="004B319E" w:rsidRPr="00DF409D">
              <w:rPr>
                <w:rFonts w:cs="Arial"/>
              </w:rPr>
              <w:t>eur</w:t>
            </w:r>
            <w:r w:rsidRPr="00DF409D">
              <w:rPr>
                <w:rFonts w:cs="Arial"/>
              </w:rPr>
              <w:t>) za každý deň omeškania s odstránením vad</w:t>
            </w:r>
            <w:r w:rsidRPr="00896806">
              <w:rPr>
                <w:rFonts w:cs="Arial"/>
              </w:rPr>
              <w:t>y až do splnenia tejto povinnosti.</w:t>
            </w:r>
          </w:p>
          <w:p w14:paraId="4674C12B" w14:textId="77777777" w:rsidR="00C745D2" w:rsidRPr="00DB07C1" w:rsidRDefault="00C745D2" w:rsidP="0083239F">
            <w:pPr>
              <w:jc w:val="both"/>
              <w:rPr>
                <w:rFonts w:cs="Arial"/>
              </w:rPr>
            </w:pPr>
          </w:p>
          <w:p w14:paraId="08237A86" w14:textId="77777777" w:rsidR="00C745D2" w:rsidRPr="006C2974" w:rsidRDefault="00C745D2" w:rsidP="0083239F">
            <w:pPr>
              <w:jc w:val="both"/>
              <w:rPr>
                <w:rFonts w:cs="Arial"/>
              </w:rPr>
            </w:pPr>
            <w:r w:rsidRPr="00DB07C1">
              <w:rPr>
                <w:rFonts w:cs="Arial"/>
              </w:rPr>
              <w:t xml:space="preserve">V prípade, ak Zhotoviteľ </w:t>
            </w:r>
            <w:r w:rsidRPr="00DB07C1">
              <w:rPr>
                <w:rFonts w:cs="Arial"/>
                <w:szCs w:val="22"/>
              </w:rPr>
              <w:t xml:space="preserve">neodsúhlasí vopred s Objednávateľom spôsob odstránenia vady, vzniká Objednávateľovi nárok </w:t>
            </w:r>
            <w:r w:rsidRPr="00BB44F9">
              <w:rPr>
                <w:rFonts w:cs="Arial"/>
              </w:rPr>
              <w:t>na zaplatenie zmluvnej pokuty vo výške 1</w:t>
            </w:r>
            <w:r w:rsidR="008E52B4" w:rsidRPr="00BB44F9">
              <w:rPr>
                <w:rFonts w:cs="Arial"/>
              </w:rPr>
              <w:t xml:space="preserve"> </w:t>
            </w:r>
            <w:r w:rsidRPr="00D611CD">
              <w:rPr>
                <w:rFonts w:cs="Arial"/>
              </w:rPr>
              <w:t xml:space="preserve">000,- EUR (slovom tisíc </w:t>
            </w:r>
            <w:r w:rsidR="008E52B4" w:rsidRPr="00D611CD">
              <w:rPr>
                <w:rFonts w:cs="Arial"/>
              </w:rPr>
              <w:t>eur</w:t>
            </w:r>
            <w:r w:rsidRPr="00D611CD">
              <w:rPr>
                <w:rFonts w:cs="Arial"/>
              </w:rPr>
              <w:t>).  Zaplatenie zmluvnej pokuty nemá v</w:t>
            </w:r>
            <w:r w:rsidRPr="006C2974">
              <w:rPr>
                <w:rFonts w:cs="Arial"/>
              </w:rPr>
              <w:t xml:space="preserve">plyv na splnenie povinnosti Zhotoviteľa v súlade s týmto </w:t>
            </w:r>
            <w:proofErr w:type="spellStart"/>
            <w:r w:rsidRPr="006C2974">
              <w:rPr>
                <w:rFonts w:cs="Arial"/>
              </w:rPr>
              <w:t>podčlánkom</w:t>
            </w:r>
            <w:proofErr w:type="spellEnd"/>
            <w:r w:rsidRPr="006C2974">
              <w:rPr>
                <w:rFonts w:cs="Arial"/>
              </w:rPr>
              <w:t xml:space="preserve">. Zmluvná pokuta sa bude uhrádzať na základe penalizačnej faktúry vyhotovenej Objednávateľom a doporučene doručenej do </w:t>
            </w:r>
            <w:r w:rsidRPr="006C2974">
              <w:rPr>
                <w:rFonts w:cs="Arial"/>
              </w:rPr>
              <w:lastRenderedPageBreak/>
              <w:t>sídla Zhotoviteľa. Lehota splatnosti tejto faktúry je 30 dní odo dňa jej doporučeného doručenia do sídla Zhotoviteľa.</w:t>
            </w:r>
          </w:p>
          <w:p w14:paraId="5420095F" w14:textId="77777777" w:rsidR="00C745D2" w:rsidRDefault="00C745D2" w:rsidP="0083239F">
            <w:pPr>
              <w:jc w:val="both"/>
              <w:rPr>
                <w:rFonts w:cs="Arial"/>
              </w:rPr>
            </w:pPr>
            <w:r w:rsidRPr="006C2974">
              <w:rPr>
                <w:rFonts w:cs="Arial"/>
              </w:rPr>
              <w:t>Pri vadách Diela primerane platia ustanovenia § 560 a </w:t>
            </w:r>
            <w:proofErr w:type="spellStart"/>
            <w:r w:rsidRPr="006C2974">
              <w:rPr>
                <w:rFonts w:cs="Arial"/>
              </w:rPr>
              <w:t>nasl</w:t>
            </w:r>
            <w:proofErr w:type="spellEnd"/>
            <w:r w:rsidRPr="006C2974">
              <w:rPr>
                <w:rFonts w:cs="Arial"/>
              </w:rPr>
              <w:t xml:space="preserve">. Obchodného zákonníka.“ </w:t>
            </w:r>
          </w:p>
          <w:p w14:paraId="6C145F2B" w14:textId="77777777" w:rsidR="00EE6118" w:rsidRPr="006C2974" w:rsidRDefault="00EE6118" w:rsidP="0083239F">
            <w:pPr>
              <w:jc w:val="both"/>
              <w:rPr>
                <w:rFonts w:cs="Arial"/>
                <w:szCs w:val="22"/>
              </w:rPr>
            </w:pPr>
          </w:p>
        </w:tc>
      </w:tr>
      <w:tr w:rsidR="00951265" w:rsidRPr="006C2974" w14:paraId="4F157D05" w14:textId="77777777" w:rsidTr="00E5435B">
        <w:trPr>
          <w:gridAfter w:val="1"/>
          <w:wAfter w:w="687" w:type="dxa"/>
          <w:trHeight w:val="7781"/>
        </w:trPr>
        <w:tc>
          <w:tcPr>
            <w:tcW w:w="1384" w:type="dxa"/>
            <w:gridSpan w:val="2"/>
          </w:tcPr>
          <w:p w14:paraId="1B6ED10A" w14:textId="77777777" w:rsidR="00C745D2" w:rsidRPr="00FE4170" w:rsidRDefault="00C745D2" w:rsidP="0083239F">
            <w:pPr>
              <w:pStyle w:val="NoIndent"/>
              <w:jc w:val="both"/>
              <w:rPr>
                <w:rFonts w:ascii="Arial" w:hAnsi="Arial" w:cs="Arial"/>
                <w:b/>
                <w:color w:val="auto"/>
                <w:szCs w:val="22"/>
              </w:rPr>
            </w:pPr>
            <w:r w:rsidRPr="003C22E0">
              <w:rPr>
                <w:rFonts w:ascii="Arial" w:hAnsi="Arial" w:cs="Arial"/>
                <w:b/>
                <w:color w:val="auto"/>
                <w:szCs w:val="22"/>
              </w:rPr>
              <w:lastRenderedPageBreak/>
              <w:t xml:space="preserve">Podčlánok </w:t>
            </w:r>
          </w:p>
          <w:p w14:paraId="05562E93" w14:textId="77777777" w:rsidR="00C745D2" w:rsidRPr="00FB322C" w:rsidRDefault="00C745D2" w:rsidP="0083239F">
            <w:pPr>
              <w:pStyle w:val="NoIndent"/>
              <w:rPr>
                <w:rFonts w:ascii="Arial" w:hAnsi="Arial" w:cs="Arial"/>
                <w:b/>
                <w:color w:val="auto"/>
                <w:szCs w:val="22"/>
              </w:rPr>
            </w:pPr>
            <w:r w:rsidRPr="00FB322C">
              <w:rPr>
                <w:rFonts w:ascii="Arial" w:hAnsi="Arial" w:cs="Arial"/>
                <w:b/>
                <w:color w:val="auto"/>
                <w:szCs w:val="22"/>
              </w:rPr>
              <w:t>11.13</w:t>
            </w:r>
          </w:p>
        </w:tc>
        <w:tc>
          <w:tcPr>
            <w:tcW w:w="2472" w:type="dxa"/>
          </w:tcPr>
          <w:p w14:paraId="56456AE2" w14:textId="77777777" w:rsidR="00C745D2" w:rsidRPr="00A86531" w:rsidRDefault="00C745D2" w:rsidP="0083239F">
            <w:pPr>
              <w:pStyle w:val="NoIndent"/>
              <w:rPr>
                <w:rFonts w:ascii="Arial" w:hAnsi="Arial" w:cs="Arial"/>
                <w:b/>
                <w:color w:val="auto"/>
                <w:szCs w:val="22"/>
              </w:rPr>
            </w:pPr>
            <w:r w:rsidRPr="00A86531">
              <w:rPr>
                <w:rFonts w:ascii="Arial" w:hAnsi="Arial" w:cs="Arial"/>
                <w:b/>
                <w:color w:val="auto"/>
                <w:szCs w:val="22"/>
              </w:rPr>
              <w:t>Zábezpeka  na záručné opravy</w:t>
            </w:r>
          </w:p>
        </w:tc>
        <w:tc>
          <w:tcPr>
            <w:tcW w:w="5750" w:type="dxa"/>
            <w:gridSpan w:val="2"/>
          </w:tcPr>
          <w:p w14:paraId="402243C2" w14:textId="77777777" w:rsidR="00C745D2" w:rsidRDefault="00C745D2" w:rsidP="0083239F">
            <w:pPr>
              <w:pStyle w:val="NoIndent"/>
              <w:jc w:val="both"/>
              <w:rPr>
                <w:rFonts w:ascii="Arial" w:hAnsi="Arial" w:cs="Arial"/>
                <w:color w:val="auto"/>
                <w:szCs w:val="22"/>
              </w:rPr>
            </w:pPr>
            <w:r w:rsidRPr="00F07B96">
              <w:rPr>
                <w:rFonts w:ascii="Arial" w:hAnsi="Arial" w:cs="Arial"/>
                <w:color w:val="auto"/>
                <w:szCs w:val="22"/>
              </w:rPr>
              <w:t>Vložte nový podčlánok 11.13.:</w:t>
            </w:r>
          </w:p>
          <w:p w14:paraId="7D8E3347" w14:textId="77777777" w:rsidR="00EE6118" w:rsidRPr="00EE6118" w:rsidRDefault="00EE6118" w:rsidP="00804715"/>
          <w:p w14:paraId="535227C6" w14:textId="77777777" w:rsidR="00C745D2" w:rsidRDefault="00C745D2" w:rsidP="0083239F">
            <w:pPr>
              <w:ind w:firstLine="2"/>
              <w:jc w:val="both"/>
              <w:rPr>
                <w:rFonts w:cs="Arial"/>
                <w:szCs w:val="22"/>
              </w:rPr>
            </w:pPr>
            <w:r w:rsidRPr="00742FB8">
              <w:rPr>
                <w:rFonts w:cs="Arial"/>
                <w:szCs w:val="22"/>
              </w:rPr>
              <w:t xml:space="preserve">„Zhotoviteľ je povinný k vydaniu Protokolu o vyhotovení Diela predložiť Zábezpeku na záručné opravy vo výške 3% z Akceptovanej zmluvnej hodnoty bez DPH splatnú na účet Objednávateľa na splnenie záväzkov zo zodpovednosti za vady Diela v Záručnej dobe. </w:t>
            </w:r>
          </w:p>
          <w:p w14:paraId="11CCAFDF" w14:textId="77777777" w:rsidR="00EE6118" w:rsidRPr="00742FB8" w:rsidRDefault="00EE6118" w:rsidP="0083239F">
            <w:pPr>
              <w:ind w:firstLine="2"/>
              <w:jc w:val="both"/>
              <w:rPr>
                <w:rFonts w:cs="Arial"/>
                <w:szCs w:val="22"/>
              </w:rPr>
            </w:pPr>
          </w:p>
          <w:p w14:paraId="7483C8CA" w14:textId="77777777" w:rsidR="00C745D2" w:rsidRDefault="00C745D2" w:rsidP="0083239F">
            <w:pPr>
              <w:ind w:firstLine="2"/>
              <w:jc w:val="both"/>
              <w:rPr>
                <w:rFonts w:cs="Arial"/>
                <w:szCs w:val="22"/>
              </w:rPr>
            </w:pPr>
            <w:r w:rsidRPr="00742FB8">
              <w:rPr>
                <w:rFonts w:cs="Arial"/>
                <w:szCs w:val="22"/>
              </w:rPr>
              <w:t>Poskytnutie Zábezpeky na záručné opravy sa musí riadiť ustanoveniami § 313 a </w:t>
            </w:r>
            <w:proofErr w:type="spellStart"/>
            <w:r w:rsidRPr="00742FB8">
              <w:rPr>
                <w:rFonts w:cs="Arial"/>
                <w:szCs w:val="22"/>
              </w:rPr>
              <w:t>nasl</w:t>
            </w:r>
            <w:proofErr w:type="spellEnd"/>
            <w:r w:rsidRPr="00742FB8">
              <w:rPr>
                <w:rFonts w:cs="Arial"/>
                <w:szCs w:val="22"/>
              </w:rPr>
              <w:t xml:space="preserve">. Obchodného zákonníka. Banková záruka musí byť poskytnutá bankou so sídlom v Slovenskej republike alebo pobočkou zahraničnej banky v Slovenskej republike. </w:t>
            </w:r>
          </w:p>
          <w:p w14:paraId="7EBAD1DC" w14:textId="77777777" w:rsidR="00EE6118" w:rsidRPr="00742FB8" w:rsidRDefault="00EE6118" w:rsidP="0083239F">
            <w:pPr>
              <w:ind w:firstLine="2"/>
              <w:jc w:val="both"/>
              <w:rPr>
                <w:rFonts w:cs="Arial"/>
                <w:szCs w:val="22"/>
              </w:rPr>
            </w:pPr>
          </w:p>
          <w:p w14:paraId="6011D517" w14:textId="77777777" w:rsidR="00C745D2" w:rsidRDefault="00C745D2" w:rsidP="0083239F">
            <w:pPr>
              <w:ind w:firstLine="2"/>
              <w:jc w:val="both"/>
              <w:rPr>
                <w:rFonts w:cs="Arial"/>
                <w:szCs w:val="22"/>
              </w:rPr>
            </w:pPr>
            <w:r w:rsidRPr="00742FB8">
              <w:rPr>
                <w:rFonts w:cs="Arial"/>
                <w:szCs w:val="22"/>
              </w:rPr>
              <w:t xml:space="preserve">V bankovej záruke musí banka písomne vyhlásiť, </w:t>
            </w:r>
            <w:r w:rsidR="00580655" w:rsidRPr="00742FB8">
              <w:rPr>
                <w:rFonts w:cs="Arial"/>
                <w:szCs w:val="22"/>
              </w:rPr>
              <w:t xml:space="preserve">                      </w:t>
            </w:r>
            <w:r w:rsidRPr="00742FB8">
              <w:rPr>
                <w:rFonts w:cs="Arial"/>
                <w:szCs w:val="22"/>
              </w:rPr>
              <w:t xml:space="preserve">že neodvolateľne a bez akýchkoľvek námietok na prvú výzvu uspokojí Objednávateľa uhradením peňažnej sumy alebo peňažných súm v akejkoľvek výške, </w:t>
            </w:r>
            <w:r w:rsidR="00580655" w:rsidRPr="005B0752">
              <w:rPr>
                <w:rFonts w:cs="Arial"/>
                <w:szCs w:val="22"/>
              </w:rPr>
              <w:t xml:space="preserve">                             </w:t>
            </w:r>
            <w:r w:rsidRPr="005B0752">
              <w:rPr>
                <w:rFonts w:cs="Arial"/>
                <w:szCs w:val="22"/>
              </w:rPr>
              <w:t xml:space="preserve">ktorých celková výška neprekročí peňažnú sumu, </w:t>
            </w:r>
            <w:r w:rsidR="00580655" w:rsidRPr="00E64C36">
              <w:rPr>
                <w:rFonts w:cs="Arial"/>
                <w:szCs w:val="22"/>
              </w:rPr>
              <w:t xml:space="preserve">                      </w:t>
            </w:r>
            <w:r w:rsidRPr="00566FC4">
              <w:rPr>
                <w:rFonts w:cs="Arial"/>
                <w:szCs w:val="22"/>
              </w:rPr>
              <w:t>ktorú Objedná</w:t>
            </w:r>
            <w:r w:rsidRPr="0074407A">
              <w:rPr>
                <w:rFonts w:cs="Arial"/>
                <w:szCs w:val="22"/>
              </w:rPr>
              <w:t>vateľ požaduje ako Zábezpeku na záručné opravy v prípade, ak Zhotoviteľ porušuje svoje záväzky vyplývajúce mu zo Zmluvy a všeobecne záväzných právnych predpisov.</w:t>
            </w:r>
          </w:p>
          <w:p w14:paraId="2728AA0D" w14:textId="77777777" w:rsidR="00EE6118" w:rsidRPr="0074407A" w:rsidRDefault="00EE6118" w:rsidP="0083239F">
            <w:pPr>
              <w:ind w:firstLine="2"/>
              <w:jc w:val="both"/>
              <w:rPr>
                <w:rFonts w:cs="Arial"/>
                <w:szCs w:val="22"/>
              </w:rPr>
            </w:pPr>
          </w:p>
          <w:p w14:paraId="5E106E44" w14:textId="5B54EA2E" w:rsidR="00C745D2" w:rsidRPr="0074407A" w:rsidRDefault="00C745D2" w:rsidP="0083239F">
            <w:pPr>
              <w:jc w:val="both"/>
              <w:rPr>
                <w:rFonts w:cs="Arial"/>
                <w:szCs w:val="22"/>
              </w:rPr>
            </w:pPr>
            <w:r w:rsidRPr="0074407A">
              <w:rPr>
                <w:rFonts w:cs="Arial"/>
                <w:szCs w:val="22"/>
              </w:rPr>
              <w:t>Zábezpeka zostane v plnej výške platná až do uplynutia poslednej Záručnej doby</w:t>
            </w:r>
            <w:r w:rsidR="003E5D85">
              <w:rPr>
                <w:rFonts w:cs="Arial"/>
                <w:szCs w:val="22"/>
              </w:rPr>
              <w:t xml:space="preserve"> alebo do odstránenia poslednej oznámenej vady zo strany Objednávateľa, a to podľa toho, ktorá skutočnosť nastane neskôr. </w:t>
            </w:r>
          </w:p>
          <w:p w14:paraId="376313BA" w14:textId="77777777" w:rsidR="00C745D2" w:rsidRPr="000A1C4B" w:rsidRDefault="00C745D2" w:rsidP="0083239F">
            <w:pPr>
              <w:jc w:val="both"/>
              <w:rPr>
                <w:rFonts w:cs="Arial"/>
                <w:szCs w:val="22"/>
              </w:rPr>
            </w:pPr>
          </w:p>
          <w:p w14:paraId="6EF8850F" w14:textId="77777777" w:rsidR="00C745D2" w:rsidRPr="00723969" w:rsidRDefault="00C745D2" w:rsidP="0083239F">
            <w:pPr>
              <w:jc w:val="both"/>
              <w:rPr>
                <w:rFonts w:cs="Arial"/>
                <w:szCs w:val="22"/>
              </w:rPr>
            </w:pPr>
            <w:r w:rsidRPr="00D91C1B">
              <w:rPr>
                <w:rFonts w:cs="Arial"/>
                <w:szCs w:val="22"/>
              </w:rPr>
              <w:t>Do Záručnej doby sa nepočíta čas od oznámenia nároku až do odstránenia príslušnej vady. Zhotoviteľ je povinný vydať Objednávateľovi písomné potvrdenie o tom, kedy Objednávateľ takýto nárok uplatnil, ako aj písomné potvrdenie o odstránení vady Diela alebo jeho časti. Ak</w:t>
            </w:r>
            <w:r w:rsidRPr="00723969">
              <w:rPr>
                <w:rFonts w:cs="Arial"/>
                <w:szCs w:val="22"/>
              </w:rPr>
              <w:t xml:space="preserve"> dôjde k výmene časti Diela, pre túto časť začne plynúť nová Záručná doba.“ </w:t>
            </w:r>
          </w:p>
        </w:tc>
      </w:tr>
      <w:tr w:rsidR="00951265" w:rsidRPr="006C2974" w14:paraId="4543805D" w14:textId="77777777" w:rsidTr="00F670F8">
        <w:trPr>
          <w:gridAfter w:val="1"/>
          <w:wAfter w:w="687" w:type="dxa"/>
          <w:trHeight w:val="954"/>
        </w:trPr>
        <w:tc>
          <w:tcPr>
            <w:tcW w:w="1384" w:type="dxa"/>
            <w:gridSpan w:val="2"/>
          </w:tcPr>
          <w:p w14:paraId="066A0A4D" w14:textId="77777777" w:rsidR="00C745D2" w:rsidRPr="00FE4170" w:rsidRDefault="00C745D2" w:rsidP="0083239F">
            <w:pPr>
              <w:pStyle w:val="NoIndent"/>
              <w:jc w:val="both"/>
              <w:rPr>
                <w:rFonts w:ascii="Arial" w:hAnsi="Arial" w:cs="Arial"/>
                <w:b/>
                <w:color w:val="auto"/>
                <w:szCs w:val="22"/>
              </w:rPr>
            </w:pPr>
            <w:r w:rsidRPr="003C22E0">
              <w:rPr>
                <w:rFonts w:ascii="Arial" w:hAnsi="Arial" w:cs="Arial"/>
                <w:b/>
                <w:color w:val="auto"/>
                <w:szCs w:val="22"/>
              </w:rPr>
              <w:t>Podčlánok</w:t>
            </w:r>
          </w:p>
          <w:p w14:paraId="2D19EB83"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szCs w:val="22"/>
              </w:rPr>
              <w:t>11.14</w:t>
            </w:r>
          </w:p>
        </w:tc>
        <w:tc>
          <w:tcPr>
            <w:tcW w:w="2472" w:type="dxa"/>
          </w:tcPr>
          <w:p w14:paraId="566CDBA0" w14:textId="77777777" w:rsidR="00C745D2" w:rsidRPr="003C22E0" w:rsidRDefault="00C745D2" w:rsidP="0083239F">
            <w:pPr>
              <w:pStyle w:val="NoIndent"/>
              <w:rPr>
                <w:rFonts w:ascii="Arial" w:hAnsi="Arial" w:cs="Arial"/>
                <w:b/>
                <w:color w:val="auto"/>
              </w:rPr>
            </w:pPr>
            <w:r w:rsidRPr="00A86531">
              <w:rPr>
                <w:rFonts w:ascii="Arial" w:hAnsi="Arial" w:cs="Arial"/>
                <w:b/>
                <w:color w:val="auto"/>
              </w:rPr>
              <w:t>Ošetrovanie vegetácie</w:t>
            </w:r>
          </w:p>
        </w:tc>
        <w:tc>
          <w:tcPr>
            <w:tcW w:w="5750" w:type="dxa"/>
            <w:gridSpan w:val="2"/>
          </w:tcPr>
          <w:p w14:paraId="29327D91" w14:textId="77777777" w:rsidR="00630947" w:rsidRDefault="00C745D2" w:rsidP="0083239F">
            <w:pPr>
              <w:jc w:val="both"/>
              <w:rPr>
                <w:rFonts w:cs="Arial"/>
                <w:szCs w:val="22"/>
              </w:rPr>
            </w:pPr>
            <w:r w:rsidRPr="00FE4170">
              <w:rPr>
                <w:rFonts w:cs="Arial"/>
                <w:szCs w:val="22"/>
              </w:rPr>
              <w:t xml:space="preserve">Vložte nový podčlánok </w:t>
            </w:r>
            <w:r w:rsidRPr="00FB322C">
              <w:rPr>
                <w:rFonts w:cs="Arial"/>
                <w:szCs w:val="22"/>
              </w:rPr>
              <w:t>11.14 :</w:t>
            </w:r>
          </w:p>
          <w:p w14:paraId="1107E17F" w14:textId="77777777" w:rsidR="00EE6118" w:rsidRDefault="00EE6118" w:rsidP="0083239F">
            <w:pPr>
              <w:jc w:val="both"/>
              <w:rPr>
                <w:rFonts w:cs="Arial"/>
                <w:szCs w:val="22"/>
              </w:rPr>
            </w:pPr>
          </w:p>
          <w:p w14:paraId="766272FD" w14:textId="78772E46" w:rsidR="00630947" w:rsidRPr="00FB322C" w:rsidRDefault="000A319B" w:rsidP="0083239F">
            <w:pPr>
              <w:jc w:val="both"/>
              <w:rPr>
                <w:rFonts w:cs="Arial"/>
                <w:szCs w:val="22"/>
              </w:rPr>
            </w:pPr>
            <w:r>
              <w:t>„</w:t>
            </w:r>
            <w:r w:rsidR="00630947" w:rsidRPr="00951265">
              <w:t xml:space="preserve">Zhotoviteľ je povinný vykonávať </w:t>
            </w:r>
            <w:r w:rsidR="00B90251">
              <w:t>60</w:t>
            </w:r>
            <w:r w:rsidR="00630947" w:rsidRPr="00951265">
              <w:t xml:space="preserve"> mesiacov po podpísaní Preberacieho protokolu podľa </w:t>
            </w:r>
            <w:proofErr w:type="spellStart"/>
            <w:r w:rsidR="00630947" w:rsidRPr="00951265">
              <w:t>podčlánku</w:t>
            </w:r>
            <w:proofErr w:type="spellEnd"/>
            <w:r w:rsidR="00630947" w:rsidRPr="00951265">
              <w:t xml:space="preserve"> 10.2 (</w:t>
            </w:r>
            <w:r w:rsidR="00630947" w:rsidRPr="00951265">
              <w:rPr>
                <w:i/>
              </w:rPr>
              <w:t>Preberanie častí Diela</w:t>
            </w:r>
            <w:r w:rsidR="00630947" w:rsidRPr="00951265">
              <w:t xml:space="preserve">) Ošetrovanie vegetácie na </w:t>
            </w:r>
            <w:r w:rsidR="00630947" w:rsidRPr="00BE66A2">
              <w:t xml:space="preserve">stavebnom objekte </w:t>
            </w:r>
            <w:r w:rsidR="00F8306C">
              <w:t>SO 040</w:t>
            </w:r>
            <w:r w:rsidR="00630947">
              <w:t>-00</w:t>
            </w:r>
            <w:r w:rsidR="00F8306C">
              <w:t>, 041-00</w:t>
            </w:r>
            <w:r w:rsidR="00630947">
              <w:t xml:space="preserve"> pre časť stavby A </w:t>
            </w:r>
            <w:proofErr w:type="spellStart"/>
            <w:r w:rsidR="00630947">
              <w:t>a</w:t>
            </w:r>
            <w:proofErr w:type="spellEnd"/>
            <w:r w:rsidR="00630947">
              <w:t xml:space="preserve"> na stavebnom objekte SO </w:t>
            </w:r>
            <w:r w:rsidR="00F8306C">
              <w:t>030-0</w:t>
            </w:r>
            <w:r w:rsidR="004F32F3">
              <w:t>0</w:t>
            </w:r>
            <w:r w:rsidR="00F8306C">
              <w:t>, 031-00</w:t>
            </w:r>
            <w:r w:rsidR="00630947">
              <w:t xml:space="preserve"> pre časť stavby B</w:t>
            </w:r>
            <w:r w:rsidR="00630947" w:rsidRPr="00951265">
              <w:t xml:space="preserve"> podľa schváleného harmonogramu a spôsobom uvedeným vo </w:t>
            </w:r>
            <w:r w:rsidR="00630947">
              <w:t>Zväzku 3, Príloha č.09</w:t>
            </w:r>
            <w:r w:rsidR="00630947" w:rsidRPr="00BE66A2">
              <w:t>.</w:t>
            </w:r>
            <w:r w:rsidR="00630947" w:rsidRPr="00951265">
              <w:t xml:space="preserve">  </w:t>
            </w:r>
          </w:p>
          <w:p w14:paraId="39E25A68" w14:textId="77777777" w:rsidR="00BE4505" w:rsidRPr="00A86531" w:rsidRDefault="00BE4505" w:rsidP="0083239F">
            <w:pPr>
              <w:jc w:val="both"/>
              <w:rPr>
                <w:rFonts w:cs="Arial"/>
                <w:szCs w:val="22"/>
              </w:rPr>
            </w:pPr>
          </w:p>
          <w:p w14:paraId="3BB3236B" w14:textId="77777777" w:rsidR="00C745D2" w:rsidRPr="00742FB8" w:rsidRDefault="00C745D2" w:rsidP="0083239F">
            <w:pPr>
              <w:jc w:val="both"/>
              <w:rPr>
                <w:rFonts w:cs="Arial"/>
              </w:rPr>
            </w:pPr>
            <w:r w:rsidRPr="00F07B96">
              <w:rPr>
                <w:rFonts w:cs="Arial"/>
              </w:rPr>
              <w:t>Po každom vykonaní Ošetrovania vegetácie na Diele Zhotoviteľ vyhotoví pís</w:t>
            </w:r>
            <w:r w:rsidRPr="00742FB8">
              <w:rPr>
                <w:rFonts w:cs="Arial"/>
              </w:rPr>
              <w:t xml:space="preserve">omný protokol v dvoch vyhotoveniach, jeden pre Objednávateľa a druhý pre </w:t>
            </w:r>
            <w:r w:rsidRPr="00742FB8">
              <w:rPr>
                <w:rFonts w:cs="Arial"/>
              </w:rPr>
              <w:lastRenderedPageBreak/>
              <w:t>Zhotoviteľa. Tento protokol musí byť odsúhlasený obidvoma zmluvnými stranami.</w:t>
            </w:r>
          </w:p>
          <w:p w14:paraId="62629F54" w14:textId="77777777" w:rsidR="00C745D2" w:rsidRPr="00742FB8" w:rsidRDefault="00C745D2" w:rsidP="0083239F">
            <w:pPr>
              <w:jc w:val="both"/>
              <w:rPr>
                <w:rFonts w:cs="Arial"/>
              </w:rPr>
            </w:pPr>
          </w:p>
          <w:p w14:paraId="7C874316" w14:textId="77777777" w:rsidR="00C745D2" w:rsidRPr="005B0752" w:rsidRDefault="00C745D2" w:rsidP="0083239F">
            <w:pPr>
              <w:jc w:val="both"/>
              <w:rPr>
                <w:rFonts w:cs="Arial"/>
              </w:rPr>
            </w:pPr>
            <w:r w:rsidRPr="00742FB8">
              <w:rPr>
                <w:rFonts w:cs="Arial"/>
              </w:rPr>
              <w:t xml:space="preserve">V prípade, ak si Zhotoviteľ nesplní povinnosť vykonávať Ošetrovanie vegetácie podľa Zmluvy, vzniká Objednávateľovi nárok na zaplatenie zmluvnej pokuty, </w:t>
            </w:r>
            <w:r w:rsidR="00DC71B6" w:rsidRPr="00742FB8">
              <w:rPr>
                <w:rFonts w:cs="Arial"/>
              </w:rPr>
              <w:t xml:space="preserve">                </w:t>
            </w:r>
            <w:r w:rsidRPr="00742FB8">
              <w:rPr>
                <w:rFonts w:cs="Arial"/>
              </w:rPr>
              <w:t xml:space="preserve">a to vo výške 500,- EUR (slovom päťsto </w:t>
            </w:r>
            <w:r w:rsidR="0066757D" w:rsidRPr="00742FB8">
              <w:rPr>
                <w:rFonts w:cs="Arial"/>
              </w:rPr>
              <w:t>eur</w:t>
            </w:r>
            <w:r w:rsidRPr="005B0752">
              <w:rPr>
                <w:rFonts w:cs="Arial"/>
              </w:rPr>
              <w:t>) za každé nesplnenie povinnosti.</w:t>
            </w:r>
          </w:p>
          <w:p w14:paraId="6C25A092" w14:textId="77777777" w:rsidR="00C745D2" w:rsidRPr="00566FC4" w:rsidRDefault="00C745D2" w:rsidP="0083239F">
            <w:pPr>
              <w:jc w:val="both"/>
              <w:rPr>
                <w:rFonts w:cs="Arial"/>
              </w:rPr>
            </w:pPr>
            <w:r w:rsidRPr="005B0752">
              <w:rPr>
                <w:rFonts w:cs="Arial"/>
              </w:rPr>
              <w:t>Zmluvná pokuta sa bude uhrádzať na základe penalizačnej faktúry vyhotovenej Objednávateľom a doporučene doručenej do sídla Zhotoviteľa. Lehota splatno</w:t>
            </w:r>
            <w:r w:rsidRPr="00566FC4">
              <w:rPr>
                <w:rFonts w:cs="Arial"/>
              </w:rPr>
              <w:t>sti tejto faktúry je 30 dní odo dňa jej doporučeného doručenia do sídla Zhotoviteľa.</w:t>
            </w:r>
          </w:p>
          <w:p w14:paraId="7A8DEB5C" w14:textId="77777777" w:rsidR="00C745D2" w:rsidRPr="0074407A" w:rsidRDefault="00C745D2" w:rsidP="0083239F">
            <w:pPr>
              <w:jc w:val="both"/>
              <w:rPr>
                <w:rFonts w:cs="Arial"/>
              </w:rPr>
            </w:pPr>
          </w:p>
          <w:p w14:paraId="318B1F09" w14:textId="77777777" w:rsidR="00C745D2" w:rsidRPr="00D91C1B" w:rsidRDefault="00C745D2" w:rsidP="0083239F">
            <w:pPr>
              <w:jc w:val="both"/>
              <w:rPr>
                <w:rFonts w:cs="Arial"/>
              </w:rPr>
            </w:pPr>
            <w:r w:rsidRPr="000A1C4B">
              <w:rPr>
                <w:rFonts w:cs="Arial"/>
              </w:rPr>
              <w:t>Ďalšie podrobnosti sú uvedené v Požiadavkách Objednávateľa, resp.</w:t>
            </w:r>
            <w:r w:rsidRPr="00D91C1B">
              <w:rPr>
                <w:rFonts w:cs="Arial"/>
                <w:bCs/>
                <w:szCs w:val="22"/>
              </w:rPr>
              <w:t> v Dokumentácii poskytnutej Objednávateľom.“</w:t>
            </w:r>
          </w:p>
          <w:p w14:paraId="4132646D" w14:textId="77777777" w:rsidR="00C745D2" w:rsidRPr="00723969" w:rsidRDefault="00C745D2" w:rsidP="0083239F">
            <w:pPr>
              <w:pStyle w:val="NoIndent"/>
              <w:jc w:val="both"/>
              <w:rPr>
                <w:rFonts w:ascii="Arial" w:hAnsi="Arial" w:cs="Arial"/>
                <w:bCs/>
                <w:color w:val="auto"/>
                <w:szCs w:val="22"/>
              </w:rPr>
            </w:pPr>
          </w:p>
        </w:tc>
      </w:tr>
      <w:tr w:rsidR="00951265" w:rsidRPr="006C2974" w14:paraId="02319851" w14:textId="77777777" w:rsidTr="00F670F8">
        <w:trPr>
          <w:gridAfter w:val="1"/>
          <w:wAfter w:w="687" w:type="dxa"/>
          <w:trHeight w:val="954"/>
        </w:trPr>
        <w:tc>
          <w:tcPr>
            <w:tcW w:w="1384" w:type="dxa"/>
            <w:gridSpan w:val="2"/>
          </w:tcPr>
          <w:p w14:paraId="49A056A9" w14:textId="77777777" w:rsidR="00C745D2" w:rsidRPr="00FE4170" w:rsidRDefault="00C745D2" w:rsidP="0083239F">
            <w:pPr>
              <w:pStyle w:val="NoIndent"/>
              <w:jc w:val="both"/>
              <w:rPr>
                <w:rFonts w:ascii="Arial" w:hAnsi="Arial" w:cs="Arial"/>
                <w:b/>
                <w:color w:val="auto"/>
                <w:szCs w:val="22"/>
              </w:rPr>
            </w:pPr>
            <w:r w:rsidRPr="003C22E0">
              <w:rPr>
                <w:rFonts w:ascii="Arial" w:hAnsi="Arial" w:cs="Arial"/>
                <w:b/>
                <w:color w:val="auto"/>
                <w:szCs w:val="22"/>
              </w:rPr>
              <w:lastRenderedPageBreak/>
              <w:t>Podčlánok</w:t>
            </w:r>
          </w:p>
          <w:p w14:paraId="27297A4C"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szCs w:val="22"/>
              </w:rPr>
              <w:t>13.1</w:t>
            </w:r>
          </w:p>
        </w:tc>
        <w:tc>
          <w:tcPr>
            <w:tcW w:w="2472" w:type="dxa"/>
          </w:tcPr>
          <w:p w14:paraId="7D457479" w14:textId="77777777" w:rsidR="00C745D2" w:rsidRPr="00F07B96" w:rsidRDefault="00C745D2" w:rsidP="0083239F">
            <w:pPr>
              <w:pStyle w:val="NoIndent"/>
              <w:rPr>
                <w:rFonts w:ascii="Arial" w:hAnsi="Arial" w:cs="Arial"/>
                <w:b/>
                <w:color w:val="auto"/>
              </w:rPr>
            </w:pPr>
            <w:r w:rsidRPr="00A86531">
              <w:rPr>
                <w:rFonts w:ascii="Arial" w:hAnsi="Arial" w:cs="Arial"/>
                <w:b/>
                <w:color w:val="auto"/>
              </w:rPr>
              <w:t xml:space="preserve">Právo na </w:t>
            </w:r>
            <w:r w:rsidRPr="00F07B96">
              <w:rPr>
                <w:rFonts w:ascii="Arial" w:hAnsi="Arial" w:cs="Arial"/>
                <w:b/>
                <w:color w:val="auto"/>
              </w:rPr>
              <w:t>Zmenu</w:t>
            </w:r>
          </w:p>
        </w:tc>
        <w:tc>
          <w:tcPr>
            <w:tcW w:w="5750" w:type="dxa"/>
            <w:gridSpan w:val="2"/>
          </w:tcPr>
          <w:p w14:paraId="6C922F01" w14:textId="77777777" w:rsidR="00C745D2" w:rsidRPr="00742FB8" w:rsidRDefault="00C745D2" w:rsidP="0083239F">
            <w:pPr>
              <w:pStyle w:val="NoIndent"/>
              <w:jc w:val="both"/>
              <w:rPr>
                <w:rFonts w:ascii="Arial" w:hAnsi="Arial" w:cs="Arial"/>
                <w:bCs/>
                <w:color w:val="auto"/>
                <w:szCs w:val="22"/>
              </w:rPr>
            </w:pPr>
            <w:r w:rsidRPr="00742FB8">
              <w:rPr>
                <w:rFonts w:ascii="Arial" w:hAnsi="Arial" w:cs="Arial"/>
                <w:bCs/>
                <w:color w:val="auto"/>
                <w:szCs w:val="22"/>
              </w:rPr>
              <w:t>Za prvým odsekom vložte :</w:t>
            </w:r>
          </w:p>
          <w:p w14:paraId="3F222CAE" w14:textId="77777777" w:rsidR="00C745D2" w:rsidRPr="00742FB8" w:rsidRDefault="00C745D2" w:rsidP="0083239F">
            <w:pPr>
              <w:rPr>
                <w:rFonts w:cs="Arial"/>
              </w:rPr>
            </w:pPr>
          </w:p>
          <w:p w14:paraId="1D18D7AB" w14:textId="77777777" w:rsidR="00C745D2" w:rsidRPr="00742FB8" w:rsidRDefault="00C745D2" w:rsidP="0083239F">
            <w:pPr>
              <w:jc w:val="both"/>
              <w:rPr>
                <w:rFonts w:cs="Arial"/>
              </w:rPr>
            </w:pPr>
            <w:r w:rsidRPr="00742FB8">
              <w:rPr>
                <w:rFonts w:cs="Arial"/>
              </w:rPr>
              <w:t>“Stavebnotechnický dozor je povinný obdržať k vydaniu pokynu ku Zmene písomný súhlas Objednávateľa. Pokiaľ pokyn ku Zmene nebol písomne odsúhlasený Objednávateľom, Zhotoviteľ Zmenu nemôže vykonať.</w:t>
            </w:r>
          </w:p>
          <w:p w14:paraId="5D168766" w14:textId="77777777" w:rsidR="00C745D2" w:rsidRPr="00742FB8" w:rsidRDefault="00C745D2" w:rsidP="0083239F">
            <w:pPr>
              <w:jc w:val="both"/>
              <w:rPr>
                <w:rFonts w:cs="Arial"/>
              </w:rPr>
            </w:pPr>
          </w:p>
          <w:p w14:paraId="44552A72" w14:textId="77777777" w:rsidR="004F744D" w:rsidRPr="00742FB8" w:rsidRDefault="004F744D" w:rsidP="0083239F">
            <w:pPr>
              <w:jc w:val="both"/>
              <w:rPr>
                <w:rFonts w:cs="Arial"/>
              </w:rPr>
            </w:pPr>
            <w:r w:rsidRPr="00742FB8">
              <w:rPr>
                <w:rFonts w:cs="Arial"/>
              </w:rPr>
              <w:t xml:space="preserve">Na koniec </w:t>
            </w:r>
            <w:proofErr w:type="spellStart"/>
            <w:r w:rsidRPr="00742FB8">
              <w:rPr>
                <w:rFonts w:cs="Arial"/>
              </w:rPr>
              <w:t>Podčlánku</w:t>
            </w:r>
            <w:proofErr w:type="spellEnd"/>
            <w:r w:rsidRPr="00742FB8">
              <w:rPr>
                <w:rFonts w:cs="Arial"/>
              </w:rPr>
              <w:t xml:space="preserve"> vložte:</w:t>
            </w:r>
          </w:p>
          <w:p w14:paraId="124A41D1" w14:textId="77777777" w:rsidR="004F744D" w:rsidRPr="00742FB8" w:rsidRDefault="004F744D" w:rsidP="0083239F">
            <w:pPr>
              <w:jc w:val="both"/>
              <w:rPr>
                <w:rFonts w:cs="Arial"/>
              </w:rPr>
            </w:pPr>
            <w:r w:rsidRPr="00742FB8">
              <w:rPr>
                <w:rFonts w:cs="Arial"/>
              </w:rPr>
              <w:t xml:space="preserve">„Zmluvné strany sú povinné postupovať v súlade s platným znením zákona o verejnom obstarávaní a postupovať v prípade Zmien v súlade s týmto zákonom. </w:t>
            </w:r>
          </w:p>
          <w:p w14:paraId="45CB9FB4" w14:textId="77777777" w:rsidR="004F744D" w:rsidRPr="005B0752" w:rsidRDefault="004F744D" w:rsidP="0083239F">
            <w:pPr>
              <w:jc w:val="both"/>
              <w:rPr>
                <w:rFonts w:cs="Arial"/>
              </w:rPr>
            </w:pPr>
          </w:p>
          <w:p w14:paraId="2FBA9FBF" w14:textId="77777777" w:rsidR="004F744D" w:rsidRPr="00E64C36" w:rsidRDefault="004F744D" w:rsidP="0083239F">
            <w:pPr>
              <w:jc w:val="both"/>
              <w:rPr>
                <w:rFonts w:cs="Arial"/>
              </w:rPr>
            </w:pPr>
            <w:r w:rsidRPr="005B0752">
              <w:rPr>
                <w:rFonts w:cs="Arial"/>
              </w:rPr>
              <w:t>Zhotoviteľ sa zaväzuje Objednávateľovi poskytnúť všetku nevyhnutnú súčinnosť za účelom naplnenia požiadaviek zákona o verejnom obstaráva</w:t>
            </w:r>
            <w:r w:rsidRPr="00E64C36">
              <w:rPr>
                <w:rFonts w:cs="Arial"/>
              </w:rPr>
              <w:t xml:space="preserve">ní.“ </w:t>
            </w:r>
          </w:p>
          <w:p w14:paraId="258F36AF" w14:textId="77777777" w:rsidR="00C745D2" w:rsidRPr="00566FC4" w:rsidRDefault="00C745D2" w:rsidP="0083239F">
            <w:pPr>
              <w:jc w:val="both"/>
              <w:rPr>
                <w:rFonts w:cs="Arial"/>
                <w:bCs/>
                <w:szCs w:val="22"/>
              </w:rPr>
            </w:pPr>
          </w:p>
        </w:tc>
      </w:tr>
      <w:tr w:rsidR="00951265" w:rsidRPr="006C2974" w14:paraId="64527AE9" w14:textId="77777777" w:rsidTr="00F670F8">
        <w:trPr>
          <w:gridAfter w:val="1"/>
          <w:wAfter w:w="687" w:type="dxa"/>
          <w:trHeight w:val="954"/>
        </w:trPr>
        <w:tc>
          <w:tcPr>
            <w:tcW w:w="1384" w:type="dxa"/>
            <w:gridSpan w:val="2"/>
          </w:tcPr>
          <w:p w14:paraId="43AD0C81" w14:textId="77777777" w:rsidR="00C745D2" w:rsidRPr="00FE4170" w:rsidRDefault="00C745D2" w:rsidP="0083239F">
            <w:pPr>
              <w:pStyle w:val="NoIndent"/>
              <w:jc w:val="both"/>
              <w:rPr>
                <w:rFonts w:ascii="Arial" w:hAnsi="Arial" w:cs="Arial"/>
                <w:b/>
                <w:color w:val="auto"/>
                <w:szCs w:val="22"/>
              </w:rPr>
            </w:pPr>
            <w:r w:rsidRPr="003C22E0">
              <w:rPr>
                <w:rFonts w:ascii="Arial" w:hAnsi="Arial" w:cs="Arial"/>
                <w:b/>
                <w:color w:val="auto"/>
                <w:szCs w:val="22"/>
              </w:rPr>
              <w:t xml:space="preserve">Podčlánok </w:t>
            </w:r>
          </w:p>
          <w:p w14:paraId="60C589BB"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szCs w:val="22"/>
              </w:rPr>
              <w:t>13.2</w:t>
            </w:r>
          </w:p>
        </w:tc>
        <w:tc>
          <w:tcPr>
            <w:tcW w:w="2472" w:type="dxa"/>
          </w:tcPr>
          <w:p w14:paraId="1541A5C0" w14:textId="77777777" w:rsidR="00C745D2" w:rsidRPr="00F07B96" w:rsidRDefault="00C745D2" w:rsidP="0083239F">
            <w:pPr>
              <w:pStyle w:val="NoIndent"/>
              <w:rPr>
                <w:rFonts w:ascii="Arial" w:hAnsi="Arial" w:cs="Arial"/>
                <w:b/>
                <w:color w:val="auto"/>
                <w:szCs w:val="22"/>
              </w:rPr>
            </w:pPr>
            <w:r w:rsidRPr="00A86531">
              <w:rPr>
                <w:rFonts w:ascii="Arial" w:hAnsi="Arial" w:cs="Arial"/>
                <w:b/>
                <w:color w:val="auto"/>
              </w:rPr>
              <w:t>Zlepšovací návrh</w:t>
            </w:r>
          </w:p>
        </w:tc>
        <w:tc>
          <w:tcPr>
            <w:tcW w:w="5750" w:type="dxa"/>
            <w:gridSpan w:val="2"/>
          </w:tcPr>
          <w:p w14:paraId="12806FEC" w14:textId="77777777" w:rsidR="00C745D2" w:rsidRPr="00742FB8" w:rsidRDefault="00C745D2" w:rsidP="0083239F">
            <w:pPr>
              <w:pStyle w:val="NoIndent"/>
              <w:jc w:val="both"/>
              <w:rPr>
                <w:rFonts w:ascii="Arial" w:hAnsi="Arial" w:cs="Arial"/>
                <w:bCs/>
                <w:color w:val="auto"/>
                <w:szCs w:val="22"/>
              </w:rPr>
            </w:pPr>
            <w:r w:rsidRPr="00742FB8">
              <w:rPr>
                <w:rFonts w:ascii="Arial" w:hAnsi="Arial" w:cs="Arial"/>
                <w:bCs/>
                <w:color w:val="auto"/>
                <w:szCs w:val="22"/>
              </w:rPr>
              <w:t>Tento podčlánok sa neuplatňuje.</w:t>
            </w:r>
          </w:p>
        </w:tc>
      </w:tr>
      <w:tr w:rsidR="00951265" w:rsidRPr="006C2974" w14:paraId="4CB6AE5B" w14:textId="77777777" w:rsidTr="00F670F8">
        <w:trPr>
          <w:gridAfter w:val="1"/>
          <w:wAfter w:w="687" w:type="dxa"/>
          <w:trHeight w:val="670"/>
        </w:trPr>
        <w:tc>
          <w:tcPr>
            <w:tcW w:w="1384" w:type="dxa"/>
            <w:gridSpan w:val="2"/>
          </w:tcPr>
          <w:p w14:paraId="4B42361A" w14:textId="77777777" w:rsidR="00C745D2" w:rsidRPr="00FE4170" w:rsidRDefault="00C745D2" w:rsidP="0083239F">
            <w:pPr>
              <w:pStyle w:val="NoIndent"/>
              <w:jc w:val="both"/>
              <w:rPr>
                <w:rFonts w:ascii="Arial" w:hAnsi="Arial" w:cs="Arial"/>
                <w:b/>
                <w:color w:val="auto"/>
                <w:szCs w:val="22"/>
              </w:rPr>
            </w:pPr>
            <w:r w:rsidRPr="003C22E0">
              <w:rPr>
                <w:rFonts w:ascii="Arial" w:hAnsi="Arial" w:cs="Arial"/>
                <w:b/>
                <w:color w:val="auto"/>
                <w:szCs w:val="22"/>
              </w:rPr>
              <w:t xml:space="preserve">Podčlánok </w:t>
            </w:r>
          </w:p>
          <w:p w14:paraId="46226E25" w14:textId="77777777" w:rsidR="00C745D2" w:rsidRPr="00FB322C" w:rsidRDefault="00C745D2" w:rsidP="0083239F">
            <w:pPr>
              <w:rPr>
                <w:rFonts w:cs="Arial"/>
                <w:b/>
                <w:szCs w:val="22"/>
              </w:rPr>
            </w:pPr>
            <w:r w:rsidRPr="00FB322C">
              <w:rPr>
                <w:rFonts w:cs="Arial"/>
                <w:b/>
                <w:szCs w:val="22"/>
              </w:rPr>
              <w:t>13.3</w:t>
            </w:r>
          </w:p>
        </w:tc>
        <w:tc>
          <w:tcPr>
            <w:tcW w:w="2472" w:type="dxa"/>
          </w:tcPr>
          <w:p w14:paraId="31E84E18" w14:textId="77777777" w:rsidR="00C745D2" w:rsidRPr="00A86531" w:rsidRDefault="00C745D2" w:rsidP="0083239F">
            <w:pPr>
              <w:rPr>
                <w:rFonts w:cs="Arial"/>
                <w:b/>
                <w:szCs w:val="22"/>
              </w:rPr>
            </w:pPr>
            <w:r w:rsidRPr="00A86531">
              <w:rPr>
                <w:rFonts w:cs="Arial"/>
                <w:b/>
                <w:szCs w:val="22"/>
              </w:rPr>
              <w:t>Postup pri Zmenách</w:t>
            </w:r>
          </w:p>
        </w:tc>
        <w:tc>
          <w:tcPr>
            <w:tcW w:w="5750" w:type="dxa"/>
            <w:gridSpan w:val="2"/>
          </w:tcPr>
          <w:p w14:paraId="3808C197" w14:textId="77777777" w:rsidR="00C745D2" w:rsidRPr="00FE4170" w:rsidRDefault="00C745D2" w:rsidP="0083239F">
            <w:pPr>
              <w:pStyle w:val="NoIndent"/>
              <w:jc w:val="both"/>
              <w:rPr>
                <w:rFonts w:ascii="Arial" w:hAnsi="Arial" w:cs="Arial"/>
                <w:color w:val="auto"/>
              </w:rPr>
            </w:pPr>
            <w:r w:rsidRPr="00F07B96">
              <w:rPr>
                <w:rFonts w:ascii="Arial" w:hAnsi="Arial" w:cs="Arial"/>
                <w:color w:val="auto"/>
              </w:rPr>
              <w:t xml:space="preserve">V prvej vete prvého odseku tohto </w:t>
            </w:r>
            <w:proofErr w:type="spellStart"/>
            <w:r w:rsidRPr="00F07B96">
              <w:rPr>
                <w:rFonts w:ascii="Arial" w:hAnsi="Arial" w:cs="Arial"/>
                <w:color w:val="auto"/>
              </w:rPr>
              <w:t>podčlánku</w:t>
            </w:r>
            <w:proofErr w:type="spellEnd"/>
            <w:r w:rsidRPr="00F07B96">
              <w:rPr>
                <w:rFonts w:ascii="Arial" w:hAnsi="Arial" w:cs="Arial"/>
                <w:color w:val="auto"/>
              </w:rPr>
              <w:t xml:space="preserve"> za slovom „v písomnej forme“ vložte text „a v elektronickej forme na C</w:t>
            </w:r>
            <w:r w:rsidRPr="00742FB8">
              <w:rPr>
                <w:rFonts w:ascii="Arial" w:hAnsi="Arial" w:cs="Arial"/>
                <w:color w:val="auto"/>
              </w:rPr>
              <w:t xml:space="preserve">D/DVD nosiči v zmysle dátového predpisu NDS uvedeného na stránke </w:t>
            </w:r>
            <w:hyperlink r:id="rId15" w:history="1">
              <w:r w:rsidRPr="00FB322C">
                <w:rPr>
                  <w:rStyle w:val="Hypertextovprepojenie"/>
                  <w:rFonts w:ascii="Arial" w:hAnsi="Arial" w:cs="Arial"/>
                  <w:color w:val="auto"/>
                </w:rPr>
                <w:t>www.ndsas.sk</w:t>
              </w:r>
            </w:hyperlink>
            <w:r w:rsidRPr="003C22E0">
              <w:rPr>
                <w:rFonts w:ascii="Arial" w:hAnsi="Arial" w:cs="Arial"/>
                <w:color w:val="auto"/>
              </w:rPr>
              <w:t xml:space="preserve"> a  vo forme podľa požiadaviek Objednávateľa a Stavebnotechnického dozoru.“</w:t>
            </w:r>
          </w:p>
          <w:p w14:paraId="42F793A6" w14:textId="77777777" w:rsidR="002E31A2" w:rsidRPr="00FB322C" w:rsidRDefault="002E31A2" w:rsidP="0083239F">
            <w:pPr>
              <w:rPr>
                <w:rFonts w:cs="Arial"/>
              </w:rPr>
            </w:pPr>
          </w:p>
          <w:p w14:paraId="2EE82052" w14:textId="77777777" w:rsidR="002E31A2" w:rsidRDefault="002E31A2" w:rsidP="0083239F">
            <w:pPr>
              <w:jc w:val="both"/>
              <w:rPr>
                <w:rFonts w:cs="Arial"/>
              </w:rPr>
            </w:pPr>
            <w:r w:rsidRPr="00FB322C">
              <w:rPr>
                <w:rFonts w:cs="Arial"/>
              </w:rPr>
              <w:t xml:space="preserve">V prvom odseku v písm. c) za slovným spojením „Zmluvnej ceny“ vložte text: „v súlade so zväzkom 4, Preambula, bod </w:t>
            </w:r>
            <w:r w:rsidR="00C32B3D" w:rsidRPr="00F07B96">
              <w:rPr>
                <w:rFonts w:cs="Arial"/>
              </w:rPr>
              <w:t xml:space="preserve">5 </w:t>
            </w:r>
            <w:r w:rsidRPr="00742FB8">
              <w:rPr>
                <w:rFonts w:cs="Arial"/>
              </w:rPr>
              <w:t>“</w:t>
            </w:r>
            <w:r w:rsidR="00C21353" w:rsidRPr="00742FB8">
              <w:rPr>
                <w:rFonts w:cs="Arial"/>
              </w:rPr>
              <w:t>Postup pr</w:t>
            </w:r>
            <w:r w:rsidRPr="00742FB8">
              <w:rPr>
                <w:rFonts w:cs="Arial"/>
              </w:rPr>
              <w:t>i naviac, nových a menej prácach.“</w:t>
            </w:r>
          </w:p>
          <w:p w14:paraId="1A2CBB8A" w14:textId="77777777" w:rsidR="00754547" w:rsidRPr="003C22E0" w:rsidRDefault="00754547" w:rsidP="0083239F">
            <w:pPr>
              <w:jc w:val="both"/>
              <w:rPr>
                <w:rFonts w:cs="Arial"/>
              </w:rPr>
            </w:pPr>
          </w:p>
          <w:p w14:paraId="41235721" w14:textId="77777777" w:rsidR="00C745D2" w:rsidRPr="00FB322C" w:rsidRDefault="00C745D2" w:rsidP="0083239F">
            <w:pPr>
              <w:pStyle w:val="NoIndent"/>
              <w:jc w:val="both"/>
              <w:rPr>
                <w:rFonts w:ascii="Arial" w:hAnsi="Arial" w:cs="Arial"/>
                <w:color w:val="auto"/>
                <w:szCs w:val="22"/>
              </w:rPr>
            </w:pPr>
            <w:r w:rsidRPr="00FE4170">
              <w:rPr>
                <w:rFonts w:ascii="Arial" w:hAnsi="Arial" w:cs="Arial"/>
                <w:color w:val="auto"/>
                <w:szCs w:val="22"/>
              </w:rPr>
              <w:t xml:space="preserve">Za prvú vetu </w:t>
            </w:r>
            <w:r w:rsidRPr="00FB322C">
              <w:rPr>
                <w:rFonts w:ascii="Arial" w:hAnsi="Arial" w:cs="Arial"/>
                <w:color w:val="auto"/>
                <w:szCs w:val="22"/>
              </w:rPr>
              <w:t>druhého odseku vložte:</w:t>
            </w:r>
          </w:p>
          <w:p w14:paraId="03D25719" w14:textId="77777777" w:rsidR="00C745D2" w:rsidRPr="00A86531" w:rsidRDefault="00C745D2" w:rsidP="0083239F">
            <w:pPr>
              <w:rPr>
                <w:rFonts w:cs="Arial"/>
              </w:rPr>
            </w:pPr>
          </w:p>
          <w:p w14:paraId="3763FFD9" w14:textId="6EE7A88B" w:rsidR="00C745D2" w:rsidRPr="00742FB8" w:rsidRDefault="00C745D2" w:rsidP="0083239F">
            <w:pPr>
              <w:jc w:val="both"/>
              <w:rPr>
                <w:rFonts w:cs="Arial"/>
              </w:rPr>
            </w:pPr>
            <w:r w:rsidRPr="00F07B96">
              <w:rPr>
                <w:rFonts w:cs="Arial"/>
              </w:rPr>
              <w:t>„Stavebnotechnický dozor pred schválením ponuky Zhotoviteľa alebo vydaním pokynu ku Zmene je povinný obdržať písomný súhl</w:t>
            </w:r>
            <w:r w:rsidRPr="00742FB8">
              <w:rPr>
                <w:rFonts w:cs="Arial"/>
              </w:rPr>
              <w:t xml:space="preserve">as Objednávateľa. Pokiaľ </w:t>
            </w:r>
            <w:r w:rsidRPr="00742FB8">
              <w:rPr>
                <w:rFonts w:cs="Arial"/>
              </w:rPr>
              <w:lastRenderedPageBreak/>
              <w:t>schválenie ponuky alebo pokynu ku Zmene nebolo písomne odsúhlasené Objednávateľom, Zhotoviteľ Zmenu nemôže vykonať.</w:t>
            </w:r>
          </w:p>
          <w:p w14:paraId="125AF04A" w14:textId="77777777" w:rsidR="00C745D2" w:rsidRDefault="00C745D2" w:rsidP="0083239F">
            <w:pPr>
              <w:jc w:val="both"/>
              <w:rPr>
                <w:rFonts w:cs="Arial"/>
                <w:szCs w:val="22"/>
              </w:rPr>
            </w:pPr>
          </w:p>
          <w:p w14:paraId="45C11329" w14:textId="51D34D77" w:rsidR="00754547" w:rsidRDefault="00754547" w:rsidP="0083239F">
            <w:pPr>
              <w:jc w:val="both"/>
              <w:rPr>
                <w:rFonts w:cs="Arial"/>
                <w:szCs w:val="22"/>
              </w:rPr>
            </w:pPr>
            <w:r w:rsidRPr="00754547">
              <w:rPr>
                <w:rFonts w:cs="Arial"/>
                <w:szCs w:val="22"/>
              </w:rPr>
              <w:t xml:space="preserve">Stavebnotechnický dozor je za predpokladu poskytnutia plnej súčinnosti Zhotoviteľa povinný v rámci pokynu na Zmenu, alebo schválenia Zmeny (postupom podľa článku 13), prípadne po vydaní pokynu na Zmenu, alebo schválenia Zmeny (pokiaľ nebude príslušná jednotková cena, alebo sadzba odsúhlasená, alebo rozhodnutá), určiť dočasnú jednotkovú cenu alebo sadzbu, z ktorej následne použije maximálne 70 % pre účely Priebežných platobných potvrdení, tak, aby nebola ohrozená plynulosť prác do doby odsúhlasenia novej jednotkovej ceny alebo sadzby, ktorá bude schválená v zmysle Zv. 4, časť Preambula. Zhotoviteľ je povinný najneskôr do 3 mesiacov od zrealizovania Zmeny predložiť všetky relevantné doklady a kalkulácie požadované vo Zv. 4, časť Preambula za účelom odsúhlasenia jednotkovej ceny, alebo sadzby. V prípade, ak Zhotoviteľ poruší túto svoju povinnosť, vzniká Objednávateľovi nárok na zaplatenie zmluvnej pokuty vo výške celkovej čiastky určenej na základe dočasnej jednotkovej ceny, či sadzby a potvrdenej v Priebežnom platobnom potvrdení/Priebežných platobných potvrdeniach, ktorá (celková čiastka) bola zo strany Objednávateľa zaplatená Zhotoviteľovi v dôsledku zrealizovanej Zmeny. Zaplatenie zmluvnej pokuty nemá vplyv na plnenie tejto povinnosti Zhotoviteľa v súlade s týmto </w:t>
            </w:r>
            <w:proofErr w:type="spellStart"/>
            <w:r w:rsidRPr="00754547">
              <w:rPr>
                <w:rFonts w:cs="Arial"/>
                <w:szCs w:val="22"/>
              </w:rPr>
              <w:t>podčlánkom</w:t>
            </w:r>
            <w:proofErr w:type="spellEnd"/>
            <w:r w:rsidRPr="00754547">
              <w:rPr>
                <w:rFonts w:cs="Arial"/>
                <w:szCs w:val="22"/>
              </w:rPr>
              <w:t>. Zmluvná pokuta sa bude uhrádzať na základe penalizačnej faktúry vyhotovenej Objednávateľom a doporučene doručenej do sídla Zhotoviteľa. Lehota splatnosti tejto faktúry je 30 dní odo dňa jej doporučeného doručenia do sídla Zhotoviteľa.</w:t>
            </w:r>
          </w:p>
          <w:p w14:paraId="500A0D78" w14:textId="6238F86E" w:rsidR="00B97B5A" w:rsidRDefault="00B97B5A" w:rsidP="0083239F">
            <w:pPr>
              <w:jc w:val="both"/>
              <w:rPr>
                <w:rFonts w:cs="Arial"/>
                <w:szCs w:val="22"/>
              </w:rPr>
            </w:pPr>
            <w:r w:rsidRPr="00B97B5A">
              <w:rPr>
                <w:rFonts w:cs="Arial"/>
                <w:szCs w:val="22"/>
              </w:rPr>
              <w:t>Pre</w:t>
            </w:r>
            <w:r>
              <w:rPr>
                <w:rFonts w:cs="Arial"/>
                <w:szCs w:val="22"/>
              </w:rPr>
              <w:t xml:space="preserve"> vylúčenie akýchkoľ</w:t>
            </w:r>
            <w:r w:rsidRPr="00B97B5A">
              <w:rPr>
                <w:rFonts w:cs="Arial"/>
                <w:szCs w:val="22"/>
              </w:rPr>
              <w:t>vek pochyb</w:t>
            </w:r>
            <w:r>
              <w:rPr>
                <w:rFonts w:cs="Arial"/>
                <w:szCs w:val="22"/>
              </w:rPr>
              <w:t xml:space="preserve">ností platí, že </w:t>
            </w:r>
            <w:r w:rsidRPr="00B97B5A">
              <w:rPr>
                <w:rFonts w:cs="Arial"/>
                <w:szCs w:val="22"/>
              </w:rPr>
              <w:t xml:space="preserve">rozhodnutie </w:t>
            </w:r>
            <w:proofErr w:type="spellStart"/>
            <w:r>
              <w:rPr>
                <w:rFonts w:cs="Arial"/>
                <w:szCs w:val="22"/>
              </w:rPr>
              <w:t>Stavenotechnického</w:t>
            </w:r>
            <w:proofErr w:type="spellEnd"/>
            <w:r>
              <w:rPr>
                <w:rFonts w:cs="Arial"/>
                <w:szCs w:val="22"/>
              </w:rPr>
              <w:t xml:space="preserve"> </w:t>
            </w:r>
            <w:proofErr w:type="spellStart"/>
            <w:r>
              <w:rPr>
                <w:rFonts w:cs="Arial"/>
                <w:szCs w:val="22"/>
              </w:rPr>
              <w:t>dozora</w:t>
            </w:r>
            <w:proofErr w:type="spellEnd"/>
            <w:r w:rsidRPr="00B97B5A">
              <w:rPr>
                <w:rFonts w:cs="Arial"/>
                <w:szCs w:val="22"/>
              </w:rPr>
              <w:t xml:space="preserve"> o určení </w:t>
            </w:r>
            <w:r>
              <w:rPr>
                <w:rFonts w:cs="Arial"/>
                <w:szCs w:val="22"/>
              </w:rPr>
              <w:t xml:space="preserve">dočasných jednotkových cien nemá </w:t>
            </w:r>
            <w:proofErr w:type="spellStart"/>
            <w:r>
              <w:rPr>
                <w:rFonts w:cs="Arial"/>
                <w:szCs w:val="22"/>
              </w:rPr>
              <w:t>vyplyv</w:t>
            </w:r>
            <w:proofErr w:type="spellEnd"/>
            <w:r>
              <w:rPr>
                <w:rFonts w:cs="Arial"/>
                <w:szCs w:val="22"/>
              </w:rPr>
              <w:t xml:space="preserve"> na povinnosti </w:t>
            </w:r>
            <w:proofErr w:type="spellStart"/>
            <w:r>
              <w:rPr>
                <w:rFonts w:cs="Arial"/>
                <w:szCs w:val="22"/>
              </w:rPr>
              <w:t>Z</w:t>
            </w:r>
            <w:r w:rsidRPr="00B97B5A">
              <w:rPr>
                <w:rFonts w:cs="Arial"/>
                <w:szCs w:val="22"/>
              </w:rPr>
              <w:t>hovotiteľa</w:t>
            </w:r>
            <w:proofErr w:type="spellEnd"/>
            <w:r w:rsidRPr="00B97B5A">
              <w:rPr>
                <w:rFonts w:cs="Arial"/>
                <w:szCs w:val="22"/>
              </w:rPr>
              <w:t xml:space="preserve"> vykonávať práce podľa </w:t>
            </w:r>
            <w:proofErr w:type="spellStart"/>
            <w:r w:rsidRPr="00B97B5A">
              <w:rPr>
                <w:rFonts w:cs="Arial"/>
                <w:szCs w:val="22"/>
              </w:rPr>
              <w:t>podčl</w:t>
            </w:r>
            <w:proofErr w:type="spellEnd"/>
            <w:r w:rsidRPr="00B97B5A">
              <w:rPr>
                <w:rFonts w:cs="Arial"/>
                <w:szCs w:val="22"/>
              </w:rPr>
              <w:t>. 3.1.</w:t>
            </w:r>
            <w:r>
              <w:rPr>
                <w:rFonts w:cs="Arial"/>
                <w:szCs w:val="22"/>
              </w:rPr>
              <w:t xml:space="preserve"> </w:t>
            </w:r>
            <w:r>
              <w:rPr>
                <w:rFonts w:cs="Arial"/>
                <w:i/>
                <w:szCs w:val="22"/>
              </w:rPr>
              <w:t>(Povinnosti a právomoc Stavebnotechnického dozoru).</w:t>
            </w:r>
            <w:r w:rsidRPr="00B97B5A">
              <w:rPr>
                <w:rFonts w:cs="Arial"/>
                <w:szCs w:val="22"/>
              </w:rPr>
              <w:t xml:space="preserve"> </w:t>
            </w:r>
          </w:p>
          <w:p w14:paraId="1B08E24A" w14:textId="77777777" w:rsidR="00754547" w:rsidRPr="00742FB8" w:rsidRDefault="00754547" w:rsidP="0083239F">
            <w:pPr>
              <w:jc w:val="both"/>
              <w:rPr>
                <w:rFonts w:cs="Arial"/>
                <w:szCs w:val="22"/>
              </w:rPr>
            </w:pPr>
          </w:p>
          <w:p w14:paraId="3EDDF4EB" w14:textId="77777777" w:rsidR="00C745D2" w:rsidRPr="00742FB8" w:rsidRDefault="00C745D2" w:rsidP="0083239F">
            <w:pPr>
              <w:jc w:val="both"/>
              <w:rPr>
                <w:rFonts w:cs="Arial"/>
                <w:szCs w:val="22"/>
              </w:rPr>
            </w:pPr>
            <w:r w:rsidRPr="00742FB8">
              <w:rPr>
                <w:rFonts w:cs="Arial"/>
                <w:szCs w:val="22"/>
              </w:rPr>
              <w:t xml:space="preserve">Na konci </w:t>
            </w:r>
            <w:proofErr w:type="spellStart"/>
            <w:r w:rsidRPr="00742FB8">
              <w:rPr>
                <w:rFonts w:cs="Arial"/>
                <w:szCs w:val="22"/>
              </w:rPr>
              <w:t>podčlánku</w:t>
            </w:r>
            <w:proofErr w:type="spellEnd"/>
            <w:r w:rsidRPr="00742FB8">
              <w:rPr>
                <w:rFonts w:cs="Arial"/>
                <w:szCs w:val="22"/>
              </w:rPr>
              <w:t xml:space="preserve"> vložte nasledovný text:</w:t>
            </w:r>
          </w:p>
          <w:p w14:paraId="6409B283" w14:textId="77777777" w:rsidR="00C745D2" w:rsidRPr="00742FB8" w:rsidRDefault="00C745D2" w:rsidP="0083239F">
            <w:pPr>
              <w:jc w:val="both"/>
              <w:rPr>
                <w:rFonts w:cs="Arial"/>
                <w:szCs w:val="22"/>
              </w:rPr>
            </w:pPr>
          </w:p>
          <w:p w14:paraId="63122EF1" w14:textId="77777777" w:rsidR="00C745D2" w:rsidRPr="005B0752" w:rsidRDefault="00C745D2" w:rsidP="0083239F">
            <w:pPr>
              <w:jc w:val="both"/>
              <w:rPr>
                <w:rFonts w:cs="Arial"/>
                <w:szCs w:val="22"/>
              </w:rPr>
            </w:pPr>
            <w:r w:rsidRPr="00742FB8">
              <w:rPr>
                <w:rFonts w:cs="Arial"/>
                <w:szCs w:val="22"/>
              </w:rPr>
              <w:t xml:space="preserve">„V prípade pokynu na Zmenu vydaného v dôsledku odlišného projektového riešenia Zhotoviteľa od projektového riešenia Objednávateľa podľa </w:t>
            </w:r>
            <w:proofErr w:type="spellStart"/>
            <w:r w:rsidRPr="00742FB8">
              <w:rPr>
                <w:rFonts w:cs="Arial"/>
                <w:szCs w:val="22"/>
              </w:rPr>
              <w:t>podčlánku</w:t>
            </w:r>
            <w:proofErr w:type="spellEnd"/>
            <w:r w:rsidRPr="00742FB8">
              <w:rPr>
                <w:rFonts w:cs="Arial"/>
                <w:szCs w:val="22"/>
              </w:rPr>
              <w:t xml:space="preserve"> 5.2 (</w:t>
            </w:r>
            <w:r w:rsidRPr="00742FB8">
              <w:rPr>
                <w:rFonts w:cs="Arial"/>
                <w:i/>
                <w:szCs w:val="22"/>
              </w:rPr>
              <w:t>Dokumentácia Zhotoviteľa</w:t>
            </w:r>
            <w:r w:rsidRPr="005B0752">
              <w:rPr>
                <w:rFonts w:cs="Arial"/>
                <w:szCs w:val="22"/>
              </w:rPr>
              <w:t xml:space="preserve">), nevzniká Zhotoviteľovi nárok na Platby v súlade s ostatnými ustanoveniami Zmluvy a Stavebnotechnický dozor vydá pokyn na Zmenu bez úpravy Zmluvnej ceny a Formuláru platieb.“  </w:t>
            </w:r>
          </w:p>
          <w:p w14:paraId="4B9FCE35" w14:textId="77777777" w:rsidR="00C745D2" w:rsidRPr="005B0752" w:rsidRDefault="00C745D2" w:rsidP="0083239F">
            <w:pPr>
              <w:jc w:val="both"/>
              <w:rPr>
                <w:rFonts w:cs="Arial"/>
                <w:szCs w:val="22"/>
              </w:rPr>
            </w:pPr>
          </w:p>
        </w:tc>
      </w:tr>
      <w:tr w:rsidR="004709B1" w:rsidRPr="006C2974" w14:paraId="3ED298E8" w14:textId="77777777" w:rsidTr="00904C2F">
        <w:trPr>
          <w:gridAfter w:val="1"/>
          <w:wAfter w:w="687" w:type="dxa"/>
        </w:trPr>
        <w:tc>
          <w:tcPr>
            <w:tcW w:w="1384" w:type="dxa"/>
            <w:gridSpan w:val="2"/>
          </w:tcPr>
          <w:p w14:paraId="174BB081" w14:textId="77777777" w:rsidR="004709B1" w:rsidRPr="00FE4170" w:rsidRDefault="004709B1" w:rsidP="004709B1">
            <w:pPr>
              <w:pStyle w:val="NoIndent"/>
              <w:jc w:val="both"/>
              <w:rPr>
                <w:rFonts w:ascii="Arial" w:hAnsi="Arial" w:cs="Arial"/>
                <w:b/>
                <w:color w:val="auto"/>
                <w:szCs w:val="22"/>
              </w:rPr>
            </w:pPr>
            <w:r w:rsidRPr="003C22E0">
              <w:rPr>
                <w:rFonts w:ascii="Arial" w:hAnsi="Arial" w:cs="Arial"/>
                <w:b/>
                <w:color w:val="auto"/>
                <w:szCs w:val="22"/>
              </w:rPr>
              <w:lastRenderedPageBreak/>
              <w:t xml:space="preserve">Podčlánok </w:t>
            </w:r>
          </w:p>
          <w:p w14:paraId="4DBEF75D" w14:textId="77777777" w:rsidR="004709B1" w:rsidRPr="00FB322C" w:rsidRDefault="004709B1" w:rsidP="004709B1">
            <w:pPr>
              <w:pStyle w:val="NoIndent"/>
              <w:rPr>
                <w:rFonts w:ascii="Arial" w:hAnsi="Arial" w:cs="Arial"/>
                <w:b/>
                <w:color w:val="auto"/>
                <w:szCs w:val="22"/>
              </w:rPr>
            </w:pPr>
            <w:r w:rsidRPr="00FB322C">
              <w:rPr>
                <w:rFonts w:ascii="Arial" w:hAnsi="Arial" w:cs="Arial"/>
                <w:b/>
                <w:color w:val="auto"/>
                <w:szCs w:val="22"/>
              </w:rPr>
              <w:t>13.8</w:t>
            </w:r>
          </w:p>
        </w:tc>
        <w:tc>
          <w:tcPr>
            <w:tcW w:w="2472" w:type="dxa"/>
          </w:tcPr>
          <w:p w14:paraId="322494F6" w14:textId="77777777" w:rsidR="004709B1" w:rsidRPr="00A86531" w:rsidRDefault="004709B1" w:rsidP="004709B1">
            <w:pPr>
              <w:rPr>
                <w:rFonts w:cs="Arial"/>
                <w:b/>
                <w:szCs w:val="22"/>
              </w:rPr>
            </w:pPr>
            <w:r w:rsidRPr="00A86531">
              <w:rPr>
                <w:rFonts w:cs="Arial"/>
                <w:b/>
                <w:szCs w:val="22"/>
              </w:rPr>
              <w:t>Úpravy v dôsledku zmien Nákladov</w:t>
            </w:r>
          </w:p>
          <w:p w14:paraId="4073639B" w14:textId="77777777" w:rsidR="004709B1" w:rsidRPr="00F07B96" w:rsidRDefault="004709B1" w:rsidP="004709B1">
            <w:pPr>
              <w:pStyle w:val="NoIndent"/>
              <w:rPr>
                <w:rFonts w:ascii="Arial" w:hAnsi="Arial" w:cs="Arial"/>
                <w:b/>
                <w:color w:val="auto"/>
                <w:szCs w:val="22"/>
              </w:rPr>
            </w:pPr>
          </w:p>
        </w:tc>
        <w:tc>
          <w:tcPr>
            <w:tcW w:w="5750" w:type="dxa"/>
            <w:gridSpan w:val="2"/>
          </w:tcPr>
          <w:p w14:paraId="25C0FAAA" w14:textId="77777777" w:rsidR="004709B1" w:rsidRPr="00742FB8" w:rsidRDefault="004709B1" w:rsidP="004709B1">
            <w:pPr>
              <w:shd w:val="clear" w:color="auto" w:fill="FFFFFF"/>
              <w:jc w:val="both"/>
              <w:rPr>
                <w:rFonts w:cs="Arial"/>
                <w:szCs w:val="22"/>
              </w:rPr>
            </w:pPr>
            <w:r w:rsidRPr="00742FB8">
              <w:rPr>
                <w:rFonts w:cs="Arial"/>
                <w:szCs w:val="22"/>
              </w:rPr>
              <w:t xml:space="preserve">Zrušte pôvodný text </w:t>
            </w:r>
            <w:proofErr w:type="spellStart"/>
            <w:r w:rsidRPr="00742FB8">
              <w:rPr>
                <w:rFonts w:cs="Arial"/>
                <w:szCs w:val="22"/>
              </w:rPr>
              <w:t>podčlánku</w:t>
            </w:r>
            <w:proofErr w:type="spellEnd"/>
            <w:r w:rsidRPr="00742FB8">
              <w:rPr>
                <w:rFonts w:cs="Arial"/>
                <w:szCs w:val="22"/>
              </w:rPr>
              <w:t xml:space="preserve"> a nahraďte ho nasledovným textom:</w:t>
            </w:r>
          </w:p>
          <w:p w14:paraId="775D1EED" w14:textId="77777777" w:rsidR="004709B1" w:rsidRPr="00742FB8" w:rsidRDefault="004709B1" w:rsidP="004709B1">
            <w:pPr>
              <w:shd w:val="clear" w:color="auto" w:fill="FFFFFF"/>
              <w:jc w:val="both"/>
              <w:rPr>
                <w:rFonts w:cs="Arial"/>
                <w:szCs w:val="22"/>
              </w:rPr>
            </w:pPr>
          </w:p>
          <w:p w14:paraId="4A785BC3" w14:textId="77777777" w:rsidR="004709B1" w:rsidRPr="00742FB8" w:rsidRDefault="00AF434E" w:rsidP="004709B1">
            <w:pPr>
              <w:shd w:val="clear" w:color="auto" w:fill="FFFFFF"/>
              <w:jc w:val="both"/>
              <w:rPr>
                <w:rFonts w:cs="Arial"/>
                <w:spacing w:val="-1"/>
                <w:szCs w:val="22"/>
              </w:rPr>
            </w:pPr>
            <w:r>
              <w:rPr>
                <w:rFonts w:cs="Arial"/>
                <w:szCs w:val="22"/>
              </w:rPr>
              <w:t>„</w:t>
            </w:r>
            <w:r w:rsidR="004709B1" w:rsidRPr="00742FB8">
              <w:rPr>
                <w:rFonts w:cs="Arial"/>
                <w:szCs w:val="22"/>
              </w:rPr>
              <w:t xml:space="preserve">V tomto </w:t>
            </w:r>
            <w:proofErr w:type="spellStart"/>
            <w:r w:rsidR="004709B1" w:rsidRPr="00742FB8">
              <w:rPr>
                <w:rFonts w:cs="Arial"/>
                <w:szCs w:val="22"/>
              </w:rPr>
              <w:t>podčlánku</w:t>
            </w:r>
            <w:proofErr w:type="spellEnd"/>
            <w:r w:rsidR="004709B1" w:rsidRPr="00742FB8">
              <w:rPr>
                <w:rFonts w:cs="Arial"/>
                <w:szCs w:val="22"/>
              </w:rPr>
              <w:t xml:space="preserve"> "Tabuľka údajov o úpravách" znamená doplnenú tabuľku </w:t>
            </w:r>
            <w:r w:rsidR="004709B1" w:rsidRPr="00742FB8">
              <w:rPr>
                <w:rFonts w:cs="Arial"/>
                <w:spacing w:val="-1"/>
                <w:szCs w:val="22"/>
              </w:rPr>
              <w:t xml:space="preserve">údajov o úpravách obsiahnutú v Prílohe k ponuke. </w:t>
            </w:r>
          </w:p>
          <w:p w14:paraId="066536D0" w14:textId="77777777" w:rsidR="004709B1" w:rsidRPr="00742FB8" w:rsidRDefault="004709B1" w:rsidP="004709B1">
            <w:pPr>
              <w:shd w:val="clear" w:color="auto" w:fill="FFFFFF"/>
              <w:jc w:val="both"/>
              <w:rPr>
                <w:rFonts w:cs="Arial"/>
                <w:szCs w:val="22"/>
              </w:rPr>
            </w:pPr>
          </w:p>
          <w:p w14:paraId="73F47D69" w14:textId="5EFEDEAB" w:rsidR="004709B1" w:rsidRPr="00742FB8" w:rsidRDefault="004709B1" w:rsidP="004709B1">
            <w:pPr>
              <w:jc w:val="both"/>
              <w:rPr>
                <w:rFonts w:cs="Arial"/>
                <w:spacing w:val="-1"/>
                <w:szCs w:val="22"/>
              </w:rPr>
            </w:pPr>
            <w:r w:rsidRPr="00742FB8">
              <w:rPr>
                <w:rFonts w:cs="Arial"/>
                <w:szCs w:val="22"/>
              </w:rPr>
              <w:t xml:space="preserve">(1) Čiastky splatné Zhotoviteľovi budú upravené kvôli zvýšeným alebo zníženým nákladom na pracovnú silu, Vybavenie a na iné vstupy do Diela tak, že sa pripočítajú alebo odpočítajú čiastky stanovené podľa </w:t>
            </w:r>
            <w:r w:rsidRPr="00742FB8">
              <w:rPr>
                <w:rFonts w:cs="Arial"/>
                <w:spacing w:val="-1"/>
                <w:szCs w:val="22"/>
              </w:rPr>
              <w:t>vzorca</w:t>
            </w:r>
            <w:r w:rsidR="00502C3F">
              <w:rPr>
                <w:rFonts w:cs="Arial"/>
                <w:spacing w:val="-1"/>
                <w:szCs w:val="22"/>
              </w:rPr>
              <w:t xml:space="preserve"> stanoveného v tomto </w:t>
            </w:r>
            <w:proofErr w:type="spellStart"/>
            <w:r w:rsidR="00502C3F">
              <w:rPr>
                <w:rFonts w:cs="Arial"/>
                <w:spacing w:val="-1"/>
                <w:szCs w:val="22"/>
              </w:rPr>
              <w:t>podčlánku</w:t>
            </w:r>
            <w:proofErr w:type="spellEnd"/>
            <w:r w:rsidR="00502C3F">
              <w:rPr>
                <w:rFonts w:cs="Arial"/>
                <w:spacing w:val="-1"/>
                <w:szCs w:val="22"/>
              </w:rPr>
              <w:t xml:space="preserve"> (v zmysle Metodického pokynu Ministerstva dopravy a výstavby SR č. 19/2022). </w:t>
            </w:r>
          </w:p>
          <w:p w14:paraId="057C19A9" w14:textId="77777777" w:rsidR="004709B1" w:rsidRPr="005B0752" w:rsidRDefault="004709B1" w:rsidP="004709B1">
            <w:pPr>
              <w:jc w:val="both"/>
              <w:rPr>
                <w:rFonts w:cs="Arial"/>
                <w:szCs w:val="22"/>
              </w:rPr>
            </w:pPr>
          </w:p>
          <w:p w14:paraId="04F12D42" w14:textId="77777777" w:rsidR="004709B1" w:rsidRPr="00566FC4" w:rsidRDefault="004709B1" w:rsidP="004709B1">
            <w:pPr>
              <w:shd w:val="clear" w:color="auto" w:fill="FFFFFF"/>
              <w:jc w:val="both"/>
              <w:rPr>
                <w:rFonts w:cs="Arial"/>
                <w:spacing w:val="-1"/>
                <w:szCs w:val="22"/>
              </w:rPr>
            </w:pPr>
            <w:r w:rsidRPr="005B0752">
              <w:rPr>
                <w:rFonts w:cs="Arial"/>
                <w:szCs w:val="22"/>
              </w:rPr>
              <w:t>(2) Úprava, ktorá sa použije na či</w:t>
            </w:r>
            <w:r w:rsidRPr="00E64C36">
              <w:rPr>
                <w:rFonts w:cs="Arial"/>
                <w:szCs w:val="22"/>
              </w:rPr>
              <w:t xml:space="preserve">astku inak splatnú Zhotoviteľovi, tak ako bola ocenená v súlade s príslušným Formulárom v cenovej úrovni dátumu  predloženia ponuky a potvrdená v Platobných potvrdeniach, bude určená podľa nižšie uvedeného vzorca. </w:t>
            </w:r>
            <w:r w:rsidRPr="00566FC4">
              <w:rPr>
                <w:rFonts w:cs="Arial"/>
                <w:spacing w:val="-1"/>
                <w:szCs w:val="22"/>
              </w:rPr>
              <w:t>Vzorec bude mať nasledujúcu podobu:</w:t>
            </w:r>
          </w:p>
          <w:p w14:paraId="3361EDAE" w14:textId="77777777" w:rsidR="004709B1" w:rsidRPr="0074407A" w:rsidRDefault="004709B1" w:rsidP="004709B1">
            <w:pPr>
              <w:shd w:val="clear" w:color="auto" w:fill="FFFFFF"/>
              <w:jc w:val="both"/>
              <w:rPr>
                <w:rFonts w:cs="Arial"/>
                <w:szCs w:val="22"/>
              </w:rPr>
            </w:pPr>
          </w:p>
          <w:p w14:paraId="4EE80899" w14:textId="77777777" w:rsidR="004709B1" w:rsidRPr="00BB44F9" w:rsidRDefault="004709B1" w:rsidP="004709B1">
            <w:pPr>
              <w:ind w:left="1418" w:hanging="1418"/>
              <w:jc w:val="center"/>
              <w:rPr>
                <w:rFonts w:cs="Arial"/>
                <w:b/>
                <w:szCs w:val="22"/>
                <w:lang w:eastAsia="sk-SK"/>
              </w:rPr>
            </w:pPr>
            <w:proofErr w:type="spellStart"/>
            <w:r w:rsidRPr="000A1C4B">
              <w:rPr>
                <w:rFonts w:cs="Arial"/>
                <w:b/>
                <w:szCs w:val="22"/>
                <w:lang w:eastAsia="sk-SK"/>
              </w:rPr>
              <w:t>P</w:t>
            </w:r>
            <w:r w:rsidRPr="00D91C1B">
              <w:rPr>
                <w:rFonts w:cs="Arial"/>
                <w:b/>
                <w:szCs w:val="22"/>
                <w:vertAlign w:val="subscript"/>
                <w:lang w:eastAsia="sk-SK"/>
              </w:rPr>
              <w:t>t</w:t>
            </w:r>
            <w:proofErr w:type="spellEnd"/>
            <w:r w:rsidRPr="00D91C1B">
              <w:rPr>
                <w:rFonts w:cs="Arial"/>
                <w:b/>
                <w:szCs w:val="22"/>
                <w:lang w:eastAsia="sk-SK"/>
              </w:rPr>
              <w:t xml:space="preserve"> = </w:t>
            </w:r>
            <w:r w:rsidRPr="00723969">
              <w:rPr>
                <w:rFonts w:cs="Arial"/>
                <w:b/>
                <w:szCs w:val="22"/>
                <w:lang w:eastAsia="sk-SK"/>
              </w:rPr>
              <w:t>0,1 + 0,2 (</w:t>
            </w:r>
            <w:proofErr w:type="spellStart"/>
            <w:r w:rsidRPr="00723969">
              <w:rPr>
                <w:rFonts w:cs="Arial"/>
                <w:b/>
                <w:szCs w:val="22"/>
                <w:lang w:eastAsia="sk-SK"/>
              </w:rPr>
              <w:t>HICP</w:t>
            </w:r>
            <w:r w:rsidRPr="001A0DDF">
              <w:rPr>
                <w:rFonts w:cs="Arial"/>
                <w:b/>
                <w:szCs w:val="22"/>
                <w:vertAlign w:val="subscript"/>
                <w:lang w:eastAsia="sk-SK"/>
              </w:rPr>
              <w:t>t</w:t>
            </w:r>
            <w:proofErr w:type="spellEnd"/>
            <w:r w:rsidRPr="00C96E7C">
              <w:rPr>
                <w:rFonts w:cs="Arial"/>
                <w:b/>
                <w:szCs w:val="22"/>
                <w:lang w:eastAsia="sk-SK"/>
              </w:rPr>
              <w:t>/</w:t>
            </w:r>
            <w:proofErr w:type="spellStart"/>
            <w:r w:rsidRPr="00C96E7C">
              <w:rPr>
                <w:rFonts w:cs="Arial"/>
                <w:b/>
                <w:szCs w:val="22"/>
                <w:lang w:eastAsia="sk-SK"/>
              </w:rPr>
              <w:t>HICP</w:t>
            </w:r>
            <w:r w:rsidRPr="00485C05">
              <w:rPr>
                <w:rFonts w:cs="Arial"/>
                <w:b/>
                <w:szCs w:val="22"/>
                <w:vertAlign w:val="subscript"/>
                <w:lang w:eastAsia="sk-SK"/>
              </w:rPr>
              <w:t>to</w:t>
            </w:r>
            <w:proofErr w:type="spellEnd"/>
            <w:r w:rsidRPr="00DF409D">
              <w:rPr>
                <w:rFonts w:cs="Arial"/>
                <w:b/>
                <w:szCs w:val="22"/>
                <w:lang w:eastAsia="sk-SK"/>
              </w:rPr>
              <w:t>) + 0,08 (</w:t>
            </w:r>
            <w:proofErr w:type="spellStart"/>
            <w:r w:rsidRPr="00DF409D">
              <w:rPr>
                <w:rFonts w:cs="Arial"/>
                <w:b/>
                <w:szCs w:val="22"/>
                <w:lang w:eastAsia="sk-SK"/>
              </w:rPr>
              <w:t>D</w:t>
            </w:r>
            <w:r w:rsidRPr="00DF409D">
              <w:rPr>
                <w:rFonts w:cs="Arial"/>
                <w:b/>
                <w:szCs w:val="22"/>
                <w:vertAlign w:val="subscript"/>
                <w:lang w:eastAsia="sk-SK"/>
              </w:rPr>
              <w:t>t</w:t>
            </w:r>
            <w:proofErr w:type="spellEnd"/>
            <w:r w:rsidRPr="00DF409D">
              <w:rPr>
                <w:rFonts w:cs="Arial"/>
                <w:b/>
                <w:szCs w:val="22"/>
                <w:lang w:eastAsia="sk-SK"/>
              </w:rPr>
              <w:t>/</w:t>
            </w:r>
            <w:proofErr w:type="spellStart"/>
            <w:r w:rsidRPr="00DF409D">
              <w:rPr>
                <w:rFonts w:cs="Arial"/>
                <w:b/>
                <w:szCs w:val="22"/>
                <w:lang w:eastAsia="sk-SK"/>
              </w:rPr>
              <w:t>D</w:t>
            </w:r>
            <w:r w:rsidRPr="00DF409D">
              <w:rPr>
                <w:rFonts w:cs="Arial"/>
                <w:b/>
                <w:szCs w:val="22"/>
                <w:vertAlign w:val="subscript"/>
                <w:lang w:eastAsia="sk-SK"/>
              </w:rPr>
              <w:t>to</w:t>
            </w:r>
            <w:proofErr w:type="spellEnd"/>
            <w:r w:rsidRPr="00896806">
              <w:rPr>
                <w:rFonts w:cs="Arial"/>
                <w:b/>
                <w:szCs w:val="22"/>
                <w:lang w:eastAsia="sk-SK"/>
              </w:rPr>
              <w:t>) + 0,62 (</w:t>
            </w:r>
            <w:proofErr w:type="spellStart"/>
            <w:r w:rsidRPr="00896806">
              <w:rPr>
                <w:rFonts w:cs="Arial"/>
                <w:b/>
                <w:szCs w:val="22"/>
                <w:lang w:eastAsia="sk-SK"/>
              </w:rPr>
              <w:t>CMI</w:t>
            </w:r>
            <w:r w:rsidRPr="00DB07C1">
              <w:rPr>
                <w:rFonts w:cs="Arial"/>
                <w:b/>
                <w:szCs w:val="22"/>
                <w:vertAlign w:val="subscript"/>
                <w:lang w:eastAsia="sk-SK"/>
              </w:rPr>
              <w:t>t</w:t>
            </w:r>
            <w:proofErr w:type="spellEnd"/>
            <w:r w:rsidRPr="00DB07C1">
              <w:rPr>
                <w:rFonts w:cs="Arial"/>
                <w:b/>
                <w:szCs w:val="22"/>
                <w:lang w:eastAsia="sk-SK"/>
              </w:rPr>
              <w:t>/</w:t>
            </w:r>
            <w:proofErr w:type="spellStart"/>
            <w:r w:rsidRPr="00DB07C1">
              <w:rPr>
                <w:rFonts w:cs="Arial"/>
                <w:b/>
                <w:szCs w:val="22"/>
                <w:lang w:eastAsia="sk-SK"/>
              </w:rPr>
              <w:t>CMI</w:t>
            </w:r>
            <w:r w:rsidRPr="00BB44F9">
              <w:rPr>
                <w:rFonts w:cs="Arial"/>
                <w:b/>
                <w:szCs w:val="22"/>
                <w:vertAlign w:val="subscript"/>
                <w:lang w:eastAsia="sk-SK"/>
              </w:rPr>
              <w:t>to</w:t>
            </w:r>
            <w:proofErr w:type="spellEnd"/>
            <w:r w:rsidRPr="00BB44F9">
              <w:rPr>
                <w:rFonts w:cs="Arial"/>
                <w:b/>
                <w:szCs w:val="22"/>
                <w:lang w:eastAsia="sk-SK"/>
              </w:rPr>
              <w:t>)</w:t>
            </w:r>
          </w:p>
          <w:p w14:paraId="369EAE00" w14:textId="77777777" w:rsidR="004709B1" w:rsidRPr="00D611CD" w:rsidRDefault="004709B1" w:rsidP="004709B1">
            <w:pPr>
              <w:ind w:left="1418" w:hanging="1418"/>
              <w:jc w:val="center"/>
              <w:rPr>
                <w:rFonts w:cs="Arial"/>
                <w:b/>
                <w:szCs w:val="22"/>
                <w:lang w:eastAsia="sk-SK"/>
              </w:rPr>
            </w:pPr>
          </w:p>
          <w:p w14:paraId="0085F65E" w14:textId="77777777" w:rsidR="004709B1" w:rsidRPr="00D611CD" w:rsidRDefault="004709B1" w:rsidP="004709B1">
            <w:pPr>
              <w:ind w:left="1418" w:hanging="1418"/>
              <w:jc w:val="both"/>
              <w:rPr>
                <w:rFonts w:cs="Arial"/>
                <w:szCs w:val="22"/>
                <w:lang w:eastAsia="sk-SK"/>
              </w:rPr>
            </w:pPr>
            <w:proofErr w:type="spellStart"/>
            <w:r w:rsidRPr="00D611CD">
              <w:rPr>
                <w:rFonts w:cs="Arial"/>
                <w:szCs w:val="22"/>
                <w:lang w:eastAsia="sk-SK"/>
              </w:rPr>
              <w:t>P</w:t>
            </w:r>
            <w:r w:rsidRPr="00D611CD">
              <w:rPr>
                <w:rFonts w:cs="Arial"/>
                <w:szCs w:val="22"/>
                <w:vertAlign w:val="subscript"/>
                <w:lang w:eastAsia="sk-SK"/>
              </w:rPr>
              <w:t>t</w:t>
            </w:r>
            <w:proofErr w:type="spellEnd"/>
            <w:r w:rsidRPr="00D611CD">
              <w:rPr>
                <w:rFonts w:cs="Arial"/>
                <w:szCs w:val="22"/>
                <w:vertAlign w:val="subscript"/>
                <w:lang w:eastAsia="sk-SK"/>
              </w:rPr>
              <w:t xml:space="preserve"> </w:t>
            </w:r>
            <w:r w:rsidRPr="00D611CD">
              <w:rPr>
                <w:rFonts w:cs="Arial"/>
                <w:szCs w:val="22"/>
                <w:lang w:eastAsia="sk-SK"/>
              </w:rPr>
              <w:t>–</w:t>
            </w:r>
            <w:r w:rsidRPr="00D611CD">
              <w:rPr>
                <w:rFonts w:cs="Arial"/>
                <w:szCs w:val="22"/>
                <w:lang w:eastAsia="sk-SK"/>
              </w:rPr>
              <w:tab/>
              <w:t>násobiteľ úpravy (koeficient zmeny), ktorý bude použitý pre odhadnutú zmluvnú hodnotu vykonanú za obdobie „t“, pričom týmto obdobím je kvartál. Hodnota násobiteľa úpravy sa zaokrúhľuje matematicky na 3 desatinné miesta</w:t>
            </w:r>
          </w:p>
          <w:p w14:paraId="2E4928C0" w14:textId="77777777" w:rsidR="004709B1" w:rsidRPr="00D611CD" w:rsidRDefault="004709B1" w:rsidP="004709B1">
            <w:pPr>
              <w:ind w:left="1418" w:hanging="1418"/>
              <w:jc w:val="both"/>
              <w:rPr>
                <w:rFonts w:cs="Arial"/>
                <w:szCs w:val="22"/>
              </w:rPr>
            </w:pPr>
            <w:r w:rsidRPr="00D611CD">
              <w:rPr>
                <w:rFonts w:cs="Arial"/>
                <w:szCs w:val="22"/>
                <w:lang w:eastAsia="sk-SK"/>
              </w:rPr>
              <w:t>t –</w:t>
            </w:r>
            <w:r w:rsidRPr="00D611CD">
              <w:rPr>
                <w:rFonts w:cs="Arial"/>
                <w:szCs w:val="22"/>
                <w:lang w:eastAsia="sk-SK"/>
              </w:rPr>
              <w:tab/>
            </w:r>
            <w:r w:rsidRPr="00D611CD">
              <w:rPr>
                <w:rFonts w:cs="Arial"/>
                <w:szCs w:val="22"/>
              </w:rPr>
              <w:t>ukončený kvartál (koncový) je rozhodujúce obdobie, za ktoré uchádzač uplatňuje indexáciu</w:t>
            </w:r>
          </w:p>
          <w:p w14:paraId="47AD14DC" w14:textId="77777777" w:rsidR="004709B1" w:rsidRPr="00D611CD" w:rsidRDefault="004709B1" w:rsidP="004709B1">
            <w:pPr>
              <w:ind w:left="1418" w:hanging="1418"/>
              <w:jc w:val="both"/>
              <w:rPr>
                <w:rFonts w:cs="Arial"/>
                <w:szCs w:val="22"/>
                <w:lang w:eastAsia="sk-SK"/>
              </w:rPr>
            </w:pPr>
            <w:r w:rsidRPr="00D611CD">
              <w:rPr>
                <w:rFonts w:cs="Arial"/>
                <w:szCs w:val="22"/>
                <w:lang w:eastAsia="sk-SK"/>
              </w:rPr>
              <w:t>to –</w:t>
            </w:r>
            <w:r w:rsidRPr="00D611CD">
              <w:rPr>
                <w:rFonts w:cs="Arial"/>
                <w:szCs w:val="22"/>
                <w:lang w:eastAsia="sk-SK"/>
              </w:rPr>
              <w:tab/>
            </w:r>
            <w:r w:rsidRPr="00D611CD">
              <w:rPr>
                <w:rFonts w:cs="Arial"/>
                <w:szCs w:val="22"/>
              </w:rPr>
              <w:t>referenčné obdobie, kvartál do ktorého spadá kalendárny deň, v ktorý uplynula lehota na predkladanie ponúk do súťaže na zhotovenie stavby</w:t>
            </w:r>
          </w:p>
          <w:p w14:paraId="5606095C" w14:textId="77777777" w:rsidR="004709B1" w:rsidRPr="00D611CD" w:rsidRDefault="004709B1" w:rsidP="004709B1">
            <w:pPr>
              <w:ind w:left="1418" w:hanging="1418"/>
              <w:jc w:val="both"/>
              <w:rPr>
                <w:rFonts w:cs="Arial"/>
                <w:szCs w:val="22"/>
                <w:lang w:eastAsia="sk-SK"/>
              </w:rPr>
            </w:pPr>
            <w:r w:rsidRPr="00D611CD">
              <w:rPr>
                <w:rFonts w:cs="Arial"/>
                <w:szCs w:val="22"/>
                <w:lang w:eastAsia="sk-SK"/>
              </w:rPr>
              <w:t>0,1 –</w:t>
            </w:r>
            <w:r w:rsidRPr="00D611CD">
              <w:rPr>
                <w:rFonts w:cs="Arial"/>
                <w:szCs w:val="22"/>
                <w:lang w:eastAsia="sk-SK"/>
              </w:rPr>
              <w:tab/>
              <w:t>pevný koeficient 10%, ktorý reprezentuje časť nákladov na stavebné činnosti a stavby, ktoré nepodliehajú indexácií</w:t>
            </w:r>
          </w:p>
          <w:p w14:paraId="40A1F0E1" w14:textId="77777777" w:rsidR="004709B1" w:rsidRPr="00D611CD" w:rsidRDefault="004709B1" w:rsidP="004709B1">
            <w:pPr>
              <w:ind w:left="1418" w:hanging="1418"/>
              <w:jc w:val="both"/>
              <w:rPr>
                <w:rFonts w:cs="Arial"/>
                <w:szCs w:val="22"/>
                <w:lang w:eastAsia="sk-SK"/>
              </w:rPr>
            </w:pPr>
            <w:r w:rsidRPr="00D611CD">
              <w:rPr>
                <w:rFonts w:cs="Arial"/>
                <w:szCs w:val="22"/>
                <w:lang w:eastAsia="sk-SK"/>
              </w:rPr>
              <w:t>0,2 –</w:t>
            </w:r>
            <w:r w:rsidRPr="00D611CD">
              <w:rPr>
                <w:rFonts w:cs="Arial"/>
                <w:szCs w:val="22"/>
                <w:lang w:eastAsia="sk-SK"/>
              </w:rPr>
              <w:tab/>
              <w:t xml:space="preserve">koeficient 20%, ktorý predstavuje časť nákladov za realizované stavebné činnosti a stavby, ktoré podliehajú </w:t>
            </w:r>
            <w:proofErr w:type="spellStart"/>
            <w:r w:rsidRPr="00D611CD">
              <w:rPr>
                <w:rFonts w:cs="Arial"/>
                <w:szCs w:val="22"/>
                <w:lang w:eastAsia="sk-SK"/>
              </w:rPr>
              <w:t>inedxácii</w:t>
            </w:r>
            <w:proofErr w:type="spellEnd"/>
            <w:r w:rsidRPr="00D611CD">
              <w:rPr>
                <w:rFonts w:cs="Arial"/>
                <w:szCs w:val="22"/>
                <w:lang w:eastAsia="sk-SK"/>
              </w:rPr>
              <w:t xml:space="preserve"> a reprezentuje zmenu osobných nákladov, resp. nákladov na pracovnú silu </w:t>
            </w:r>
          </w:p>
          <w:p w14:paraId="1FA2B524" w14:textId="77777777" w:rsidR="004709B1" w:rsidRPr="00FB322C" w:rsidRDefault="004709B1" w:rsidP="004709B1">
            <w:pPr>
              <w:autoSpaceDE w:val="0"/>
              <w:autoSpaceDN w:val="0"/>
              <w:adjustRightInd w:val="0"/>
              <w:ind w:left="1418" w:hanging="1418"/>
              <w:jc w:val="both"/>
              <w:rPr>
                <w:rFonts w:cs="Arial"/>
                <w:szCs w:val="22"/>
                <w:lang w:eastAsia="sk-SK"/>
              </w:rPr>
            </w:pPr>
            <w:r w:rsidRPr="00D611CD">
              <w:rPr>
                <w:rFonts w:cs="Arial"/>
                <w:szCs w:val="22"/>
                <w:lang w:eastAsia="sk-SK"/>
              </w:rPr>
              <w:t xml:space="preserve">HICP – </w:t>
            </w:r>
            <w:r w:rsidRPr="00D611CD">
              <w:rPr>
                <w:rFonts w:cs="Arial"/>
                <w:szCs w:val="22"/>
                <w:lang w:eastAsia="sk-SK"/>
              </w:rPr>
              <w:tab/>
              <w:t>ukazovateľ Harmonizované indexy spotrebiteľských cien (priemer roka 2015=100) – mesačne – Spotrebiteľské ceny úhrnom – (</w:t>
            </w:r>
            <w:proofErr w:type="spellStart"/>
            <w:r w:rsidRPr="00D611CD">
              <w:rPr>
                <w:rFonts w:cs="Arial"/>
                <w:szCs w:val="22"/>
                <w:lang w:eastAsia="sk-SK"/>
              </w:rPr>
              <w:t>Harmonized</w:t>
            </w:r>
            <w:proofErr w:type="spellEnd"/>
            <w:r w:rsidRPr="00D611CD">
              <w:rPr>
                <w:rFonts w:cs="Arial"/>
                <w:szCs w:val="22"/>
                <w:lang w:eastAsia="sk-SK"/>
              </w:rPr>
              <w:t xml:space="preserve"> </w:t>
            </w:r>
            <w:proofErr w:type="spellStart"/>
            <w:r w:rsidRPr="00D611CD">
              <w:rPr>
                <w:rFonts w:cs="Arial"/>
                <w:szCs w:val="22"/>
                <w:lang w:eastAsia="sk-SK"/>
              </w:rPr>
              <w:t>indices</w:t>
            </w:r>
            <w:proofErr w:type="spellEnd"/>
            <w:r w:rsidRPr="00D611CD">
              <w:rPr>
                <w:rFonts w:cs="Arial"/>
                <w:szCs w:val="22"/>
                <w:lang w:eastAsia="sk-SK"/>
              </w:rPr>
              <w:t xml:space="preserve"> of </w:t>
            </w:r>
            <w:proofErr w:type="spellStart"/>
            <w:r w:rsidRPr="00D611CD">
              <w:rPr>
                <w:rFonts w:cs="Arial"/>
                <w:szCs w:val="22"/>
                <w:lang w:eastAsia="sk-SK"/>
              </w:rPr>
              <w:t>consumer</w:t>
            </w:r>
            <w:proofErr w:type="spellEnd"/>
            <w:r w:rsidRPr="00D611CD">
              <w:rPr>
                <w:rFonts w:cs="Arial"/>
                <w:szCs w:val="22"/>
                <w:lang w:eastAsia="sk-SK"/>
              </w:rPr>
              <w:t xml:space="preserve"> </w:t>
            </w:r>
            <w:proofErr w:type="spellStart"/>
            <w:r w:rsidRPr="00D611CD">
              <w:rPr>
                <w:rFonts w:cs="Arial"/>
                <w:szCs w:val="22"/>
                <w:lang w:eastAsia="sk-SK"/>
              </w:rPr>
              <w:t>prices</w:t>
            </w:r>
            <w:proofErr w:type="spellEnd"/>
            <w:r w:rsidRPr="00D611CD">
              <w:rPr>
                <w:rFonts w:cs="Arial"/>
                <w:szCs w:val="22"/>
                <w:lang w:eastAsia="sk-SK"/>
              </w:rPr>
              <w:t xml:space="preserve">) na Slovensku publikovaný Štatistickým úradom Slovenskej republiky na jeho internetovej stránke </w:t>
            </w:r>
            <w:hyperlink r:id="rId16" w:history="1">
              <w:r w:rsidRPr="00FB322C">
                <w:rPr>
                  <w:rStyle w:val="Hypertextovprepojenie"/>
                  <w:rFonts w:cs="Arial"/>
                  <w:szCs w:val="22"/>
                  <w:lang w:eastAsia="sk-SK"/>
                </w:rPr>
                <w:t>www.statistics.sk</w:t>
              </w:r>
            </w:hyperlink>
            <w:r w:rsidRPr="00FE4170">
              <w:rPr>
                <w:rFonts w:cs="Arial"/>
                <w:szCs w:val="22"/>
                <w:lang w:eastAsia="sk-SK"/>
              </w:rPr>
              <w:t xml:space="preserve"> </w:t>
            </w:r>
          </w:p>
          <w:p w14:paraId="400BF1E8" w14:textId="77777777" w:rsidR="004709B1" w:rsidRPr="00742FB8" w:rsidRDefault="004709B1" w:rsidP="004709B1">
            <w:pPr>
              <w:autoSpaceDE w:val="0"/>
              <w:autoSpaceDN w:val="0"/>
              <w:adjustRightInd w:val="0"/>
              <w:ind w:left="1418" w:hanging="1418"/>
              <w:jc w:val="both"/>
              <w:rPr>
                <w:rFonts w:cs="Arial"/>
                <w:szCs w:val="22"/>
                <w:lang w:eastAsia="sk-SK"/>
              </w:rPr>
            </w:pPr>
            <w:proofErr w:type="spellStart"/>
            <w:r w:rsidRPr="00FB322C">
              <w:rPr>
                <w:rFonts w:cs="Arial"/>
                <w:szCs w:val="22"/>
                <w:lang w:eastAsia="sk-SK"/>
              </w:rPr>
              <w:t>HICP</w:t>
            </w:r>
            <w:r w:rsidRPr="00A86531">
              <w:rPr>
                <w:rFonts w:cs="Arial"/>
                <w:szCs w:val="22"/>
                <w:vertAlign w:val="subscript"/>
                <w:lang w:eastAsia="sk-SK"/>
              </w:rPr>
              <w:t>t</w:t>
            </w:r>
            <w:proofErr w:type="spellEnd"/>
            <w:r w:rsidRPr="00F07B96">
              <w:rPr>
                <w:rFonts w:cs="Arial"/>
                <w:szCs w:val="22"/>
                <w:lang w:eastAsia="sk-SK"/>
              </w:rPr>
              <w:t xml:space="preserve"> – </w:t>
            </w:r>
            <w:r w:rsidRPr="00F07B96">
              <w:rPr>
                <w:rFonts w:cs="Arial"/>
                <w:szCs w:val="22"/>
                <w:lang w:eastAsia="sk-SK"/>
              </w:rPr>
              <w:tab/>
              <w:t>hodnota ukazovateľa Harmonizované indexy spotrebiteľských cien (priemer rok</w:t>
            </w:r>
            <w:r w:rsidRPr="00742FB8">
              <w:rPr>
                <w:rFonts w:cs="Arial"/>
                <w:szCs w:val="22"/>
                <w:lang w:eastAsia="sk-SK"/>
              </w:rPr>
              <w:t>a 2015=100) – mesačne [sp0017ms] – Spotrebiteľské ceny úhrnom – prepočítaná za kvartál, v období „</w:t>
            </w:r>
            <w:r w:rsidRPr="00742FB8">
              <w:rPr>
                <w:rFonts w:ascii="Cambria Math" w:hAnsi="Cambria Math" w:cs="Cambria Math"/>
                <w:szCs w:val="22"/>
                <w:lang w:eastAsia="sk-SK"/>
              </w:rPr>
              <w:t>𝒕</w:t>
            </w:r>
            <w:r w:rsidRPr="00742FB8">
              <w:rPr>
                <w:rFonts w:cs="Arial"/>
                <w:szCs w:val="22"/>
                <w:lang w:eastAsia="sk-SK"/>
              </w:rPr>
              <w:t>“</w:t>
            </w:r>
          </w:p>
          <w:p w14:paraId="254C243B" w14:textId="77777777" w:rsidR="004709B1" w:rsidRPr="00E64C36" w:rsidRDefault="004709B1" w:rsidP="004709B1">
            <w:pPr>
              <w:autoSpaceDE w:val="0"/>
              <w:autoSpaceDN w:val="0"/>
              <w:adjustRightInd w:val="0"/>
              <w:ind w:left="1418" w:hanging="1418"/>
              <w:jc w:val="both"/>
              <w:rPr>
                <w:rFonts w:cs="Arial"/>
                <w:szCs w:val="22"/>
                <w:highlight w:val="yellow"/>
                <w:lang w:eastAsia="sk-SK"/>
              </w:rPr>
            </w:pPr>
            <w:proofErr w:type="spellStart"/>
            <w:r w:rsidRPr="00742FB8">
              <w:rPr>
                <w:rFonts w:cs="Arial"/>
                <w:szCs w:val="22"/>
                <w:lang w:eastAsia="sk-SK"/>
              </w:rPr>
              <w:t>HICP</w:t>
            </w:r>
            <w:r w:rsidRPr="00742FB8">
              <w:rPr>
                <w:rFonts w:cs="Arial"/>
                <w:szCs w:val="22"/>
                <w:vertAlign w:val="subscript"/>
                <w:lang w:eastAsia="sk-SK"/>
              </w:rPr>
              <w:t>to</w:t>
            </w:r>
            <w:proofErr w:type="spellEnd"/>
            <w:r w:rsidRPr="00742FB8">
              <w:rPr>
                <w:rFonts w:cs="Arial"/>
                <w:szCs w:val="22"/>
                <w:lang w:eastAsia="sk-SK"/>
              </w:rPr>
              <w:t xml:space="preserve"> – </w:t>
            </w:r>
            <w:r w:rsidRPr="00742FB8">
              <w:rPr>
                <w:rFonts w:cs="Arial"/>
                <w:szCs w:val="22"/>
                <w:lang w:eastAsia="sk-SK"/>
              </w:rPr>
              <w:tab/>
              <w:t xml:space="preserve">hodnota ukazovateľa Harmonizované indexy spotrebiteľských cien (priemer roka 2015=100) – mesačne [sp0017ms] – </w:t>
            </w:r>
            <w:r w:rsidRPr="00742FB8">
              <w:rPr>
                <w:rFonts w:cs="Arial"/>
                <w:szCs w:val="22"/>
                <w:lang w:eastAsia="sk-SK"/>
              </w:rPr>
              <w:lastRenderedPageBreak/>
              <w:t>Spotrebiteľské ceny úhrnom– za referenčné obdobie (kvartál) v období „</w:t>
            </w:r>
            <w:r w:rsidRPr="005B0752">
              <w:rPr>
                <w:rFonts w:ascii="Cambria Math" w:hAnsi="Cambria Math" w:cs="Cambria Math"/>
                <w:szCs w:val="22"/>
                <w:lang w:eastAsia="sk-SK"/>
              </w:rPr>
              <w:t>𝒕</w:t>
            </w:r>
            <w:r w:rsidRPr="005B0752">
              <w:rPr>
                <w:rFonts w:cs="Arial"/>
                <w:szCs w:val="22"/>
                <w:lang w:eastAsia="sk-SK"/>
              </w:rPr>
              <w:t>o“, t.j. kvartál v ktorý uplynula lehota na predkladanie ponúk do súťaže na zhotovenie stavby</w:t>
            </w:r>
          </w:p>
          <w:p w14:paraId="7516A1D4" w14:textId="77777777" w:rsidR="004709B1" w:rsidRPr="0074407A" w:rsidRDefault="004709B1" w:rsidP="004709B1">
            <w:pPr>
              <w:ind w:left="1418" w:hanging="1418"/>
              <w:jc w:val="both"/>
              <w:rPr>
                <w:rFonts w:cs="Arial"/>
                <w:szCs w:val="22"/>
                <w:lang w:eastAsia="sk-SK"/>
              </w:rPr>
            </w:pPr>
            <w:r w:rsidRPr="00566FC4">
              <w:rPr>
                <w:rFonts w:cs="Arial"/>
                <w:szCs w:val="22"/>
                <w:lang w:eastAsia="sk-SK"/>
              </w:rPr>
              <w:t>0,08 –</w:t>
            </w:r>
            <w:r w:rsidRPr="00566FC4">
              <w:rPr>
                <w:rFonts w:cs="Arial"/>
                <w:szCs w:val="22"/>
                <w:lang w:eastAsia="sk-SK"/>
              </w:rPr>
              <w:tab/>
              <w:t>koeficient 8%, ktorý predstavuje časť nákladov za realizované stavebné činnosti a stavby, ktoré podliehajú cenovej úprave a reprezentuje zmenu cien poh</w:t>
            </w:r>
            <w:r w:rsidRPr="0074407A">
              <w:rPr>
                <w:rFonts w:cs="Arial"/>
                <w:szCs w:val="22"/>
                <w:lang w:eastAsia="sk-SK"/>
              </w:rPr>
              <w:t>onných hmôt (motorovej nafty)</w:t>
            </w:r>
          </w:p>
          <w:p w14:paraId="004B3D47" w14:textId="77777777" w:rsidR="004709B1" w:rsidRPr="00FB322C" w:rsidRDefault="004709B1" w:rsidP="004709B1">
            <w:pPr>
              <w:autoSpaceDE w:val="0"/>
              <w:autoSpaceDN w:val="0"/>
              <w:adjustRightInd w:val="0"/>
              <w:ind w:left="1418" w:hanging="1418"/>
              <w:jc w:val="both"/>
              <w:rPr>
                <w:rFonts w:cs="Arial"/>
                <w:szCs w:val="22"/>
                <w:highlight w:val="yellow"/>
                <w:lang w:eastAsia="sk-SK"/>
              </w:rPr>
            </w:pPr>
            <w:r w:rsidRPr="0074407A">
              <w:rPr>
                <w:rFonts w:cs="Arial"/>
                <w:szCs w:val="22"/>
                <w:lang w:eastAsia="sk-SK"/>
              </w:rPr>
              <w:t xml:space="preserve">D – </w:t>
            </w:r>
            <w:r w:rsidRPr="0074407A">
              <w:rPr>
                <w:rFonts w:cs="Arial"/>
                <w:szCs w:val="22"/>
                <w:lang w:eastAsia="sk-SK"/>
              </w:rPr>
              <w:tab/>
              <w:t xml:space="preserve">ukazovateľ Priemerné ceny pohonných látok v SR (Motorová nafta) – mesačne [sp0202ms] prepočítaný za kvartál, publikovaný Štatistickým úradom SR na jeho internetovej stránke </w:t>
            </w:r>
            <w:hyperlink r:id="rId17" w:history="1">
              <w:r w:rsidRPr="00FB322C">
                <w:rPr>
                  <w:rStyle w:val="Hypertextovprepojenie"/>
                  <w:rFonts w:cs="Arial"/>
                  <w:szCs w:val="22"/>
                  <w:lang w:eastAsia="sk-SK"/>
                </w:rPr>
                <w:t>www.statistics.sk</w:t>
              </w:r>
            </w:hyperlink>
            <w:r w:rsidRPr="00FE4170">
              <w:rPr>
                <w:rFonts w:cs="Arial"/>
                <w:szCs w:val="22"/>
                <w:lang w:eastAsia="sk-SK"/>
              </w:rPr>
              <w:t xml:space="preserve">  </w:t>
            </w:r>
            <w:r w:rsidRPr="00FB322C">
              <w:rPr>
                <w:rFonts w:cs="Arial"/>
                <w:szCs w:val="22"/>
                <w:highlight w:val="yellow"/>
                <w:lang w:eastAsia="sk-SK"/>
              </w:rPr>
              <w:t xml:space="preserve"> </w:t>
            </w:r>
          </w:p>
          <w:p w14:paraId="617A78A0" w14:textId="77777777" w:rsidR="004709B1" w:rsidRPr="00742FB8" w:rsidRDefault="004709B1" w:rsidP="004709B1">
            <w:pPr>
              <w:autoSpaceDE w:val="0"/>
              <w:autoSpaceDN w:val="0"/>
              <w:adjustRightInd w:val="0"/>
              <w:ind w:left="1418" w:hanging="1418"/>
              <w:jc w:val="both"/>
              <w:rPr>
                <w:rFonts w:cs="Arial"/>
                <w:szCs w:val="22"/>
                <w:highlight w:val="yellow"/>
                <w:lang w:eastAsia="sk-SK"/>
              </w:rPr>
            </w:pPr>
            <w:proofErr w:type="spellStart"/>
            <w:r w:rsidRPr="00A86531">
              <w:rPr>
                <w:rFonts w:cs="Arial"/>
                <w:szCs w:val="22"/>
                <w:lang w:eastAsia="sk-SK"/>
              </w:rPr>
              <w:t>D</w:t>
            </w:r>
            <w:r w:rsidRPr="00F07B96">
              <w:rPr>
                <w:rFonts w:cs="Arial"/>
                <w:szCs w:val="22"/>
                <w:vertAlign w:val="subscript"/>
                <w:lang w:eastAsia="sk-SK"/>
              </w:rPr>
              <w:t>t</w:t>
            </w:r>
            <w:proofErr w:type="spellEnd"/>
            <w:r w:rsidRPr="00742FB8">
              <w:rPr>
                <w:rFonts w:cs="Arial"/>
                <w:szCs w:val="22"/>
                <w:lang w:eastAsia="sk-SK"/>
              </w:rPr>
              <w:t xml:space="preserve"> – </w:t>
            </w:r>
            <w:r w:rsidRPr="00742FB8">
              <w:rPr>
                <w:rFonts w:cs="Arial"/>
                <w:szCs w:val="22"/>
                <w:lang w:eastAsia="sk-SK"/>
              </w:rPr>
              <w:tab/>
              <w:t>hodnota ukazovateľa Priemerné ceny pohonných látok v SR (Motorová nafta) – mesačne [sp0202ms] prepočítaná za kvartál, v období „</w:t>
            </w:r>
            <w:r w:rsidRPr="00742FB8">
              <w:rPr>
                <w:rFonts w:ascii="Cambria Math" w:hAnsi="Cambria Math" w:cs="Cambria Math"/>
                <w:szCs w:val="22"/>
                <w:lang w:eastAsia="sk-SK"/>
              </w:rPr>
              <w:t>𝒕</w:t>
            </w:r>
            <w:r w:rsidRPr="00742FB8">
              <w:rPr>
                <w:rFonts w:cs="Arial"/>
                <w:szCs w:val="22"/>
                <w:lang w:eastAsia="sk-SK"/>
              </w:rPr>
              <w:t>“</w:t>
            </w:r>
            <w:r w:rsidRPr="00742FB8">
              <w:rPr>
                <w:rFonts w:cs="Arial"/>
                <w:szCs w:val="22"/>
                <w:highlight w:val="yellow"/>
                <w:lang w:eastAsia="sk-SK"/>
              </w:rPr>
              <w:t xml:space="preserve"> </w:t>
            </w:r>
          </w:p>
          <w:p w14:paraId="327275EF" w14:textId="77777777" w:rsidR="004709B1" w:rsidRPr="00E64C36" w:rsidRDefault="004709B1" w:rsidP="004709B1">
            <w:pPr>
              <w:autoSpaceDE w:val="0"/>
              <w:autoSpaceDN w:val="0"/>
              <w:adjustRightInd w:val="0"/>
              <w:ind w:left="1418" w:hanging="1418"/>
              <w:jc w:val="both"/>
              <w:rPr>
                <w:rFonts w:cs="Arial"/>
                <w:szCs w:val="22"/>
                <w:highlight w:val="yellow"/>
                <w:lang w:eastAsia="sk-SK"/>
              </w:rPr>
            </w:pPr>
            <w:proofErr w:type="spellStart"/>
            <w:r w:rsidRPr="00742FB8">
              <w:rPr>
                <w:rFonts w:cs="Arial"/>
                <w:szCs w:val="22"/>
                <w:lang w:eastAsia="sk-SK"/>
              </w:rPr>
              <w:t>D</w:t>
            </w:r>
            <w:r w:rsidRPr="00742FB8">
              <w:rPr>
                <w:rFonts w:cs="Arial"/>
                <w:szCs w:val="22"/>
                <w:vertAlign w:val="subscript"/>
                <w:lang w:eastAsia="sk-SK"/>
              </w:rPr>
              <w:t>to</w:t>
            </w:r>
            <w:proofErr w:type="spellEnd"/>
            <w:r w:rsidRPr="00742FB8">
              <w:rPr>
                <w:rFonts w:cs="Arial"/>
                <w:szCs w:val="22"/>
                <w:lang w:eastAsia="sk-SK"/>
              </w:rPr>
              <w:t xml:space="preserve"> – </w:t>
            </w:r>
            <w:r w:rsidRPr="00742FB8">
              <w:rPr>
                <w:rFonts w:cs="Arial"/>
                <w:szCs w:val="22"/>
                <w:lang w:eastAsia="sk-SK"/>
              </w:rPr>
              <w:tab/>
              <w:t>hodnota ukazovateľa Priemerné ceny pohonných látok v SR (Motorová nafta) – mesačne [sp0202ms] prepočítaná za kvartál, v období „</w:t>
            </w:r>
            <w:r w:rsidRPr="005B0752">
              <w:rPr>
                <w:rFonts w:ascii="Cambria Math" w:hAnsi="Cambria Math" w:cs="Cambria Math"/>
                <w:szCs w:val="22"/>
                <w:lang w:eastAsia="sk-SK"/>
              </w:rPr>
              <w:t>𝒕</w:t>
            </w:r>
            <w:r w:rsidRPr="005B0752">
              <w:rPr>
                <w:rFonts w:cs="Arial"/>
                <w:szCs w:val="22"/>
                <w:lang w:eastAsia="sk-SK"/>
              </w:rPr>
              <w:t>o“, t.j. kvartál v ktorý uplynula lehota na predkladanie ponúk do súťaže na zhotovenie stavby</w:t>
            </w:r>
          </w:p>
          <w:p w14:paraId="6C231196" w14:textId="77777777" w:rsidR="004709B1" w:rsidRPr="0074407A" w:rsidRDefault="004709B1" w:rsidP="004709B1">
            <w:pPr>
              <w:ind w:left="1418" w:hanging="1418"/>
              <w:jc w:val="both"/>
              <w:rPr>
                <w:rFonts w:cs="Arial"/>
                <w:szCs w:val="22"/>
                <w:lang w:eastAsia="sk-SK"/>
              </w:rPr>
            </w:pPr>
            <w:r w:rsidRPr="00566FC4">
              <w:rPr>
                <w:rFonts w:cs="Arial"/>
                <w:szCs w:val="22"/>
                <w:lang w:eastAsia="sk-SK"/>
              </w:rPr>
              <w:t>0,62 –</w:t>
            </w:r>
            <w:r w:rsidRPr="00566FC4">
              <w:rPr>
                <w:rFonts w:cs="Arial"/>
                <w:szCs w:val="22"/>
                <w:lang w:eastAsia="sk-SK"/>
              </w:rPr>
              <w:tab/>
              <w:t>koeficient 62%, ktorý predstavuje časť nákladov za realizované stavebné činnosti a stavby, ktoré podliehajú cenovej úprav</w:t>
            </w:r>
            <w:r w:rsidRPr="0074407A">
              <w:rPr>
                <w:rFonts w:cs="Arial"/>
                <w:szCs w:val="22"/>
                <w:lang w:eastAsia="sk-SK"/>
              </w:rPr>
              <w:t>e a reprezentuje zmenu nákladov cien materiálov a výrobkov spotrebovávaných v stavebníctve SR.</w:t>
            </w:r>
          </w:p>
          <w:p w14:paraId="18669770" w14:textId="77777777" w:rsidR="004709B1" w:rsidRPr="00FB322C" w:rsidRDefault="004709B1" w:rsidP="004709B1">
            <w:pPr>
              <w:autoSpaceDE w:val="0"/>
              <w:autoSpaceDN w:val="0"/>
              <w:adjustRightInd w:val="0"/>
              <w:ind w:left="1418" w:hanging="1418"/>
              <w:jc w:val="both"/>
              <w:rPr>
                <w:rFonts w:cs="Arial"/>
                <w:szCs w:val="22"/>
                <w:highlight w:val="yellow"/>
                <w:lang w:eastAsia="sk-SK"/>
              </w:rPr>
            </w:pPr>
            <w:r w:rsidRPr="0074407A">
              <w:rPr>
                <w:rFonts w:cs="Arial"/>
                <w:szCs w:val="22"/>
                <w:lang w:eastAsia="sk-SK"/>
              </w:rPr>
              <w:t>CMI –</w:t>
            </w:r>
            <w:r w:rsidRPr="0074407A">
              <w:rPr>
                <w:rFonts w:cs="Arial"/>
                <w:szCs w:val="22"/>
                <w:lang w:eastAsia="sk-SK"/>
              </w:rPr>
              <w:tab/>
              <w:t>ukazovateľ Indexy cien st</w:t>
            </w:r>
            <w:r w:rsidR="00D05C9C" w:rsidRPr="000A1C4B">
              <w:rPr>
                <w:rFonts w:cs="Arial"/>
                <w:szCs w:val="22"/>
                <w:lang w:eastAsia="sk-SK"/>
              </w:rPr>
              <w:t>avebných prác a materiálov (20</w:t>
            </w:r>
            <w:r w:rsidR="00D05C9C" w:rsidRPr="00D91C1B">
              <w:rPr>
                <w:rFonts w:cs="Arial"/>
                <w:szCs w:val="22"/>
                <w:lang w:eastAsia="sk-SK"/>
              </w:rPr>
              <w:t>21</w:t>
            </w:r>
            <w:r w:rsidRPr="00723969">
              <w:rPr>
                <w:rFonts w:cs="Arial"/>
                <w:szCs w:val="22"/>
                <w:lang w:eastAsia="sk-SK"/>
              </w:rPr>
              <w:t>=100) – štvrťročne [sp</w:t>
            </w:r>
            <w:r w:rsidR="00D05C9C" w:rsidRPr="001A0DDF">
              <w:rPr>
                <w:rFonts w:cs="Arial"/>
                <w:szCs w:val="22"/>
                <w:lang w:eastAsia="sk-SK"/>
              </w:rPr>
              <w:t>1010</w:t>
            </w:r>
            <w:r w:rsidRPr="00C96E7C">
              <w:rPr>
                <w:rFonts w:cs="Arial"/>
                <w:szCs w:val="22"/>
                <w:lang w:eastAsia="sk-SK"/>
              </w:rPr>
              <w:t>qs] – Indexy stavebných materiálov (výrobné ceny) (</w:t>
            </w:r>
            <w:proofErr w:type="spellStart"/>
            <w:r w:rsidRPr="00C96E7C">
              <w:rPr>
                <w:rFonts w:cs="Arial"/>
                <w:szCs w:val="22"/>
                <w:lang w:eastAsia="sk-SK"/>
              </w:rPr>
              <w:t>Price</w:t>
            </w:r>
            <w:proofErr w:type="spellEnd"/>
            <w:r w:rsidRPr="00C96E7C">
              <w:rPr>
                <w:rFonts w:cs="Arial"/>
                <w:szCs w:val="22"/>
                <w:lang w:eastAsia="sk-SK"/>
              </w:rPr>
              <w:t xml:space="preserve"> </w:t>
            </w:r>
            <w:proofErr w:type="spellStart"/>
            <w:r w:rsidRPr="00C96E7C">
              <w:rPr>
                <w:rFonts w:cs="Arial"/>
                <w:szCs w:val="22"/>
                <w:lang w:eastAsia="sk-SK"/>
              </w:rPr>
              <w:t>indices</w:t>
            </w:r>
            <w:proofErr w:type="spellEnd"/>
            <w:r w:rsidRPr="00C96E7C">
              <w:rPr>
                <w:rFonts w:cs="Arial"/>
                <w:szCs w:val="22"/>
                <w:lang w:eastAsia="sk-SK"/>
              </w:rPr>
              <w:t xml:space="preserve"> of </w:t>
            </w:r>
            <w:proofErr w:type="spellStart"/>
            <w:r w:rsidRPr="00C96E7C">
              <w:rPr>
                <w:rFonts w:cs="Arial"/>
                <w:szCs w:val="22"/>
                <w:lang w:eastAsia="sk-SK"/>
              </w:rPr>
              <w:t>cons</w:t>
            </w:r>
            <w:r w:rsidRPr="00485C05">
              <w:rPr>
                <w:rFonts w:cs="Arial"/>
                <w:szCs w:val="22"/>
                <w:lang w:eastAsia="sk-SK"/>
              </w:rPr>
              <w:t>tructions</w:t>
            </w:r>
            <w:proofErr w:type="spellEnd"/>
            <w:r w:rsidRPr="00485C05">
              <w:rPr>
                <w:rFonts w:cs="Arial"/>
                <w:szCs w:val="22"/>
                <w:lang w:eastAsia="sk-SK"/>
              </w:rPr>
              <w:t xml:space="preserve"> </w:t>
            </w:r>
            <w:proofErr w:type="spellStart"/>
            <w:r w:rsidRPr="00485C05">
              <w:rPr>
                <w:rFonts w:cs="Arial"/>
                <w:szCs w:val="22"/>
                <w:lang w:eastAsia="sk-SK"/>
              </w:rPr>
              <w:t>works</w:t>
            </w:r>
            <w:proofErr w:type="spellEnd"/>
            <w:r w:rsidRPr="00485C05">
              <w:rPr>
                <w:rFonts w:cs="Arial"/>
                <w:szCs w:val="22"/>
                <w:lang w:eastAsia="sk-SK"/>
              </w:rPr>
              <w:t xml:space="preserve"> and </w:t>
            </w:r>
            <w:proofErr w:type="spellStart"/>
            <w:r w:rsidRPr="00485C05">
              <w:rPr>
                <w:rFonts w:cs="Arial"/>
                <w:szCs w:val="22"/>
                <w:lang w:eastAsia="sk-SK"/>
              </w:rPr>
              <w:t>materials</w:t>
            </w:r>
            <w:proofErr w:type="spellEnd"/>
            <w:r w:rsidRPr="00485C05">
              <w:rPr>
                <w:rFonts w:cs="Arial"/>
                <w:szCs w:val="22"/>
                <w:lang w:eastAsia="sk-SK"/>
              </w:rPr>
              <w:t xml:space="preserve">) za štvrťrok, ktorý je publikovaný Štatistickým úradom Slovenskej republiky na jeho internetovej stránke </w:t>
            </w:r>
            <w:hyperlink r:id="rId18" w:history="1">
              <w:r w:rsidRPr="00FB322C">
                <w:rPr>
                  <w:rStyle w:val="Hypertextovprepojenie"/>
                  <w:rFonts w:cs="Arial"/>
                  <w:szCs w:val="22"/>
                  <w:lang w:eastAsia="sk-SK"/>
                </w:rPr>
                <w:t>www.statistics.sk</w:t>
              </w:r>
            </w:hyperlink>
            <w:r w:rsidRPr="00FE4170">
              <w:rPr>
                <w:rFonts w:cs="Arial"/>
                <w:szCs w:val="22"/>
                <w:lang w:eastAsia="sk-SK"/>
              </w:rPr>
              <w:t xml:space="preserve"> </w:t>
            </w:r>
          </w:p>
          <w:p w14:paraId="32CC658D" w14:textId="77777777" w:rsidR="004709B1" w:rsidRPr="00742FB8" w:rsidRDefault="004709B1" w:rsidP="004709B1">
            <w:pPr>
              <w:autoSpaceDE w:val="0"/>
              <w:autoSpaceDN w:val="0"/>
              <w:adjustRightInd w:val="0"/>
              <w:ind w:left="1418" w:hanging="1418"/>
              <w:jc w:val="both"/>
              <w:rPr>
                <w:rFonts w:cs="Arial"/>
                <w:szCs w:val="22"/>
                <w:lang w:eastAsia="sk-SK"/>
              </w:rPr>
            </w:pPr>
            <w:proofErr w:type="spellStart"/>
            <w:r w:rsidRPr="00FB322C">
              <w:rPr>
                <w:rFonts w:cs="Arial"/>
                <w:szCs w:val="22"/>
                <w:lang w:eastAsia="sk-SK"/>
              </w:rPr>
              <w:t>CMI</w:t>
            </w:r>
            <w:r w:rsidRPr="00A86531">
              <w:rPr>
                <w:rFonts w:cs="Arial"/>
                <w:szCs w:val="22"/>
                <w:vertAlign w:val="subscript"/>
                <w:lang w:eastAsia="sk-SK"/>
              </w:rPr>
              <w:t>t</w:t>
            </w:r>
            <w:proofErr w:type="spellEnd"/>
            <w:r w:rsidRPr="00F07B96">
              <w:rPr>
                <w:rFonts w:cs="Arial"/>
                <w:szCs w:val="22"/>
                <w:lang w:eastAsia="sk-SK"/>
              </w:rPr>
              <w:t xml:space="preserve">  –</w:t>
            </w:r>
            <w:r w:rsidRPr="00F07B96">
              <w:rPr>
                <w:rFonts w:cs="Arial"/>
                <w:szCs w:val="22"/>
                <w:lang w:eastAsia="sk-SK"/>
              </w:rPr>
              <w:tab/>
              <w:t>hodnota ukazovateľa</w:t>
            </w:r>
            <w:r w:rsidRPr="00742FB8">
              <w:rPr>
                <w:rFonts w:cs="Arial"/>
                <w:szCs w:val="22"/>
                <w:lang w:eastAsia="sk-SK"/>
              </w:rPr>
              <w:t xml:space="preserve"> Indexy cien stavebných prác a materiálov (2021=100) – štvrťročne [sp1010qs] – Indexy stavebných materiálov (výrobné ceny) v období „</w:t>
            </w:r>
            <w:r w:rsidRPr="00742FB8">
              <w:rPr>
                <w:rFonts w:ascii="Cambria Math" w:hAnsi="Cambria Math" w:cs="Cambria Math"/>
                <w:szCs w:val="22"/>
                <w:lang w:eastAsia="sk-SK"/>
              </w:rPr>
              <w:t>𝒕</w:t>
            </w:r>
            <w:r w:rsidRPr="00742FB8">
              <w:rPr>
                <w:rFonts w:cs="Arial"/>
                <w:szCs w:val="22"/>
                <w:lang w:eastAsia="sk-SK"/>
              </w:rPr>
              <w:t>“.</w:t>
            </w:r>
          </w:p>
          <w:p w14:paraId="66609F19" w14:textId="77777777" w:rsidR="004709B1" w:rsidRPr="00D91C1B" w:rsidRDefault="004709B1" w:rsidP="004709B1">
            <w:pPr>
              <w:autoSpaceDE w:val="0"/>
              <w:autoSpaceDN w:val="0"/>
              <w:adjustRightInd w:val="0"/>
              <w:ind w:left="1418" w:hanging="1418"/>
              <w:jc w:val="both"/>
              <w:rPr>
                <w:rFonts w:cs="Arial"/>
                <w:szCs w:val="22"/>
                <w:lang w:eastAsia="sk-SK"/>
              </w:rPr>
            </w:pPr>
            <w:proofErr w:type="spellStart"/>
            <w:r w:rsidRPr="00742FB8">
              <w:rPr>
                <w:rFonts w:cs="Arial"/>
                <w:szCs w:val="22"/>
                <w:lang w:eastAsia="sk-SK"/>
              </w:rPr>
              <w:t>CMI</w:t>
            </w:r>
            <w:r w:rsidRPr="00742FB8">
              <w:rPr>
                <w:rFonts w:cs="Arial"/>
                <w:szCs w:val="22"/>
                <w:vertAlign w:val="subscript"/>
                <w:lang w:eastAsia="sk-SK"/>
              </w:rPr>
              <w:t>to</w:t>
            </w:r>
            <w:proofErr w:type="spellEnd"/>
            <w:r w:rsidRPr="005B0752">
              <w:rPr>
                <w:rFonts w:cs="Arial"/>
                <w:szCs w:val="22"/>
                <w:lang w:eastAsia="sk-SK"/>
              </w:rPr>
              <w:t xml:space="preserve">  –</w:t>
            </w:r>
            <w:r w:rsidRPr="005B0752">
              <w:rPr>
                <w:rFonts w:cs="Arial"/>
                <w:szCs w:val="22"/>
                <w:lang w:eastAsia="sk-SK"/>
              </w:rPr>
              <w:tab/>
              <w:t>hodnota ukazovateľa Indexy cien stavebných prác a materiálov (20</w:t>
            </w:r>
            <w:r w:rsidR="00D05C9C" w:rsidRPr="005B0752">
              <w:rPr>
                <w:rFonts w:cs="Arial"/>
                <w:szCs w:val="22"/>
                <w:lang w:eastAsia="sk-SK"/>
              </w:rPr>
              <w:t>2</w:t>
            </w:r>
            <w:r w:rsidRPr="00E64C36">
              <w:rPr>
                <w:rFonts w:cs="Arial"/>
                <w:szCs w:val="22"/>
                <w:lang w:eastAsia="sk-SK"/>
              </w:rPr>
              <w:t>1=100) – štvrťročne [sp</w:t>
            </w:r>
            <w:r w:rsidR="00D05C9C" w:rsidRPr="00566FC4">
              <w:rPr>
                <w:rFonts w:cs="Arial"/>
                <w:szCs w:val="22"/>
                <w:lang w:eastAsia="sk-SK"/>
              </w:rPr>
              <w:t>1010</w:t>
            </w:r>
            <w:r w:rsidRPr="0074407A">
              <w:rPr>
                <w:rFonts w:cs="Arial"/>
                <w:szCs w:val="22"/>
                <w:lang w:eastAsia="sk-SK"/>
              </w:rPr>
              <w:t>qs] – Indexy stavebných materiálov (výrobné ceny) v období „</w:t>
            </w:r>
            <w:r w:rsidRPr="000A1C4B">
              <w:rPr>
                <w:rFonts w:ascii="Cambria Math" w:hAnsi="Cambria Math" w:cs="Cambria Math"/>
                <w:szCs w:val="22"/>
                <w:lang w:eastAsia="sk-SK"/>
              </w:rPr>
              <w:t>𝒕</w:t>
            </w:r>
            <w:r w:rsidRPr="00D91C1B">
              <w:rPr>
                <w:rFonts w:cs="Arial"/>
                <w:szCs w:val="22"/>
                <w:lang w:eastAsia="sk-SK"/>
              </w:rPr>
              <w:t>o“.</w:t>
            </w:r>
          </w:p>
          <w:p w14:paraId="23C469DC" w14:textId="77777777" w:rsidR="004709B1" w:rsidRPr="00D91C1B" w:rsidRDefault="004709B1" w:rsidP="004709B1">
            <w:pPr>
              <w:autoSpaceDE w:val="0"/>
              <w:autoSpaceDN w:val="0"/>
              <w:adjustRightInd w:val="0"/>
              <w:jc w:val="both"/>
              <w:rPr>
                <w:rFonts w:cs="Arial"/>
                <w:szCs w:val="22"/>
                <w:lang w:eastAsia="sk-SK"/>
              </w:rPr>
            </w:pPr>
          </w:p>
          <w:p w14:paraId="411DE65A" w14:textId="77777777" w:rsidR="004709B1" w:rsidRPr="00723969" w:rsidRDefault="004709B1" w:rsidP="004709B1">
            <w:pPr>
              <w:shd w:val="clear" w:color="auto" w:fill="FFFFFF"/>
              <w:ind w:right="38"/>
              <w:jc w:val="both"/>
              <w:rPr>
                <w:rFonts w:cs="Arial"/>
                <w:szCs w:val="22"/>
              </w:rPr>
            </w:pPr>
            <w:r w:rsidRPr="00723969">
              <w:rPr>
                <w:rFonts w:cs="Arial"/>
                <w:szCs w:val="22"/>
              </w:rPr>
              <w:t xml:space="preserve">(3) Použité budú nákladové indexy uvedené v Tabuľke údajov o úpravách. </w:t>
            </w:r>
          </w:p>
          <w:p w14:paraId="331AE4D6" w14:textId="77777777" w:rsidR="004709B1" w:rsidRPr="001A0DDF" w:rsidRDefault="004709B1" w:rsidP="004709B1">
            <w:pPr>
              <w:shd w:val="clear" w:color="auto" w:fill="FFFFFF"/>
              <w:ind w:right="38"/>
              <w:jc w:val="both"/>
              <w:rPr>
                <w:rFonts w:cs="Arial"/>
                <w:szCs w:val="22"/>
              </w:rPr>
            </w:pPr>
          </w:p>
          <w:p w14:paraId="29C9ACED" w14:textId="77777777" w:rsidR="004709B1" w:rsidRPr="00485C05" w:rsidRDefault="004709B1" w:rsidP="004709B1">
            <w:pPr>
              <w:shd w:val="clear" w:color="auto" w:fill="FFFFFF"/>
              <w:ind w:right="38"/>
              <w:jc w:val="both"/>
              <w:rPr>
                <w:rFonts w:cs="Arial"/>
                <w:szCs w:val="22"/>
              </w:rPr>
            </w:pPr>
            <w:r w:rsidRPr="00C96E7C">
              <w:rPr>
                <w:rFonts w:cs="Arial"/>
                <w:szCs w:val="22"/>
              </w:rPr>
              <w:t xml:space="preserve">(4) K prvému uplatneniu mechanizmu indexácie môže dôjsť najskôr po 2 (dvoch) kvartáloch nasledujúcich po </w:t>
            </w:r>
            <w:r w:rsidRPr="00C96E7C">
              <w:rPr>
                <w:rFonts w:cs="Arial"/>
                <w:szCs w:val="22"/>
              </w:rPr>
              <w:lastRenderedPageBreak/>
              <w:t>kvartáli, v ktorom uplynula lehota na predkladanie ponúk do sú</w:t>
            </w:r>
            <w:r w:rsidRPr="00485C05">
              <w:rPr>
                <w:rFonts w:cs="Arial"/>
                <w:szCs w:val="22"/>
              </w:rPr>
              <w:t>ťaže na zhotovenie stavby.</w:t>
            </w:r>
          </w:p>
          <w:p w14:paraId="38FBC901" w14:textId="77777777" w:rsidR="004709B1" w:rsidRPr="00DF409D" w:rsidRDefault="004709B1" w:rsidP="004709B1">
            <w:pPr>
              <w:shd w:val="clear" w:color="auto" w:fill="FFFFFF"/>
              <w:ind w:right="38"/>
              <w:jc w:val="both"/>
              <w:rPr>
                <w:rFonts w:cs="Arial"/>
                <w:szCs w:val="22"/>
              </w:rPr>
            </w:pPr>
          </w:p>
          <w:p w14:paraId="2E5AFB17" w14:textId="77777777" w:rsidR="004709B1" w:rsidRPr="00DF409D" w:rsidRDefault="004709B1" w:rsidP="004709B1">
            <w:pPr>
              <w:shd w:val="clear" w:color="auto" w:fill="FFFFFF"/>
              <w:ind w:right="38"/>
              <w:jc w:val="both"/>
              <w:rPr>
                <w:rFonts w:cs="Arial"/>
                <w:szCs w:val="22"/>
              </w:rPr>
            </w:pPr>
            <w:r w:rsidRPr="00DF409D">
              <w:rPr>
                <w:rFonts w:cs="Arial"/>
                <w:szCs w:val="22"/>
              </w:rPr>
              <w:t>(5) Základným predpokladom pre uplatnenie mechanizmu indexácie je pre zhotoviteľa stavby dodržiavanie zmluvne stanoveného a odsúhlaseného Harmonogramu výstavby stavby vrátane Lehôt výstavby. Pre aplikáciu mechanizmu indexácie je rozhodujúcim obdobím kvartál, pričom:</w:t>
            </w:r>
          </w:p>
          <w:p w14:paraId="735F5F05" w14:textId="77777777" w:rsidR="004709B1" w:rsidRPr="00DF409D" w:rsidRDefault="004709B1" w:rsidP="004709B1">
            <w:pPr>
              <w:shd w:val="clear" w:color="auto" w:fill="FFFFFF"/>
              <w:ind w:right="38"/>
              <w:jc w:val="both"/>
              <w:rPr>
                <w:rFonts w:cs="Arial"/>
                <w:szCs w:val="22"/>
              </w:rPr>
            </w:pPr>
          </w:p>
          <w:p w14:paraId="2CCD2F77" w14:textId="77777777" w:rsidR="004709B1" w:rsidRPr="00896806" w:rsidRDefault="004709B1" w:rsidP="004709B1">
            <w:pPr>
              <w:shd w:val="clear" w:color="auto" w:fill="FFFFFF"/>
              <w:ind w:right="38"/>
              <w:jc w:val="both"/>
              <w:rPr>
                <w:rFonts w:cs="Arial"/>
                <w:szCs w:val="22"/>
              </w:rPr>
            </w:pPr>
            <w:r w:rsidRPr="00896806">
              <w:rPr>
                <w:rFonts w:cs="Arial"/>
                <w:szCs w:val="22"/>
              </w:rPr>
              <w:t>a) referenčným obdobím (označené ako obdobie „to“) je kvartál, do ktorého spadá kalendárny deň, v ktorý uplynula lehota na predkladanie ponúk do súťaže na zhotovenie stavby;</w:t>
            </w:r>
          </w:p>
          <w:p w14:paraId="56A2AA64" w14:textId="77777777" w:rsidR="004709B1" w:rsidRPr="00DB07C1" w:rsidRDefault="004709B1" w:rsidP="004709B1">
            <w:pPr>
              <w:shd w:val="clear" w:color="auto" w:fill="FFFFFF"/>
              <w:ind w:right="38"/>
              <w:jc w:val="both"/>
              <w:rPr>
                <w:rFonts w:cs="Arial"/>
                <w:szCs w:val="22"/>
              </w:rPr>
            </w:pPr>
            <w:r w:rsidRPr="00DB07C1">
              <w:rPr>
                <w:rFonts w:cs="Arial"/>
                <w:szCs w:val="22"/>
              </w:rPr>
              <w:t>b) rozhodujúcim obdobím (označené ako obdobie „t“), je obdobie (kvartál), za ktoré si zhotoviteľ stavby uplatňuje indexáciu.</w:t>
            </w:r>
          </w:p>
          <w:p w14:paraId="396FA714" w14:textId="77777777" w:rsidR="004709B1" w:rsidRPr="00BB44F9" w:rsidRDefault="004709B1" w:rsidP="004709B1">
            <w:pPr>
              <w:shd w:val="clear" w:color="auto" w:fill="FFFFFF"/>
              <w:ind w:right="38"/>
              <w:jc w:val="both"/>
              <w:rPr>
                <w:rFonts w:cs="Arial"/>
                <w:szCs w:val="22"/>
              </w:rPr>
            </w:pPr>
          </w:p>
          <w:p w14:paraId="0B698190" w14:textId="77777777" w:rsidR="004709B1" w:rsidRPr="00D611CD" w:rsidRDefault="004709B1" w:rsidP="004709B1">
            <w:pPr>
              <w:shd w:val="clear" w:color="auto" w:fill="FFFFFF"/>
              <w:ind w:right="38"/>
              <w:jc w:val="both"/>
              <w:rPr>
                <w:rFonts w:cs="Arial"/>
                <w:szCs w:val="22"/>
              </w:rPr>
            </w:pPr>
            <w:r w:rsidRPr="00D611CD">
              <w:rPr>
                <w:rFonts w:cs="Arial"/>
                <w:szCs w:val="22"/>
              </w:rPr>
              <w:t>(6) V prípade, ak pri realizácii stavby nedôjde k predĺženiu Lehoty výstavby, pre mechanizmus indexácie sa použije referenčné obdobie a rozhodujúce obdobie podľa bodu (5) toho článku.</w:t>
            </w:r>
          </w:p>
          <w:p w14:paraId="699C15E0" w14:textId="77777777" w:rsidR="004709B1" w:rsidRPr="00D611CD" w:rsidRDefault="004709B1" w:rsidP="004709B1">
            <w:pPr>
              <w:shd w:val="clear" w:color="auto" w:fill="FFFFFF"/>
              <w:ind w:right="38"/>
              <w:jc w:val="both"/>
              <w:rPr>
                <w:rFonts w:cs="Arial"/>
                <w:szCs w:val="22"/>
              </w:rPr>
            </w:pPr>
          </w:p>
          <w:p w14:paraId="240024CB" w14:textId="77777777" w:rsidR="004709B1" w:rsidRPr="00D611CD" w:rsidRDefault="004709B1" w:rsidP="004709B1">
            <w:pPr>
              <w:shd w:val="clear" w:color="auto" w:fill="FFFFFF"/>
              <w:ind w:right="38"/>
              <w:jc w:val="both"/>
              <w:rPr>
                <w:rFonts w:cs="Arial"/>
                <w:szCs w:val="22"/>
              </w:rPr>
            </w:pPr>
            <w:r w:rsidRPr="00D611CD">
              <w:rPr>
                <w:rFonts w:cs="Arial"/>
                <w:szCs w:val="22"/>
              </w:rPr>
              <w:t>(7) V prípade, ak pri realizácii stavby dôjde k predĺženiu Lehoty výstavby alebo zmene Harmonogramu v čase podpisu Zmluvy, na základe udalostí, ktoré preukázateľne zo strany Zhotoviteľa nebolo možné vopred predpokladať a zároveň Zhotoviteľ vykonal všetky adekvátne úkony k zabráneniu predĺženia Lehoty výstavby, pre mechanizmus indexácie sa použije referenčné obdobie a rozhodujúce obdobie podľa bodu (5) tohto článku, t.j. v čase predĺženia Lehoty výstavby vykonávaná úprava cien bude pokračovať s použitím indexu vypočítaného pôvodným mechanizmom.</w:t>
            </w:r>
          </w:p>
          <w:p w14:paraId="3490413C" w14:textId="77777777" w:rsidR="004709B1" w:rsidRPr="00D611CD" w:rsidRDefault="004709B1" w:rsidP="004709B1">
            <w:pPr>
              <w:shd w:val="clear" w:color="auto" w:fill="FFFFFF"/>
              <w:ind w:right="38"/>
              <w:jc w:val="both"/>
              <w:rPr>
                <w:rFonts w:cs="Arial"/>
                <w:szCs w:val="22"/>
              </w:rPr>
            </w:pPr>
          </w:p>
          <w:p w14:paraId="1D236B33" w14:textId="77777777" w:rsidR="004709B1" w:rsidRPr="00D611CD" w:rsidRDefault="004709B1" w:rsidP="004709B1">
            <w:pPr>
              <w:shd w:val="clear" w:color="auto" w:fill="FFFFFF"/>
              <w:ind w:right="38"/>
              <w:jc w:val="both"/>
              <w:rPr>
                <w:rFonts w:cs="Arial"/>
                <w:szCs w:val="22"/>
              </w:rPr>
            </w:pPr>
            <w:r w:rsidRPr="00D611CD">
              <w:rPr>
                <w:rFonts w:cs="Arial"/>
                <w:szCs w:val="22"/>
              </w:rPr>
              <w:t>(8) V prípade, ak pri realizácii stavby dôjde k predĺženiu zmluvnej Lehoty výstavby z dôvodov na strane Zhotoviteľa, pre mechanizmus indexácie za práce realizované po pôvodnej lehote výstavby bude rozhodujúcim obdobím kvartál pôvodnej lehoty výstavby, t.j. v čase predĺženia lehoty výstavby bude vykonávaná úprava cien s použitím indexu pre obdobie, do ktorého spadá posledný deň fakturačného obdobia v rámci pôvodnej Lehoty výstavby.</w:t>
            </w:r>
          </w:p>
          <w:p w14:paraId="72D4332E" w14:textId="77777777" w:rsidR="004709B1" w:rsidRPr="00D611CD" w:rsidRDefault="004709B1" w:rsidP="004709B1">
            <w:pPr>
              <w:shd w:val="clear" w:color="auto" w:fill="FFFFFF"/>
              <w:ind w:right="38"/>
              <w:jc w:val="both"/>
              <w:rPr>
                <w:rFonts w:cs="Arial"/>
                <w:szCs w:val="22"/>
              </w:rPr>
            </w:pPr>
          </w:p>
          <w:p w14:paraId="51BC59A1" w14:textId="091DAB47" w:rsidR="004709B1" w:rsidRDefault="004709B1" w:rsidP="004709B1">
            <w:pPr>
              <w:shd w:val="clear" w:color="auto" w:fill="FFFFFF"/>
              <w:ind w:right="38"/>
              <w:jc w:val="both"/>
              <w:rPr>
                <w:rFonts w:cs="Arial"/>
                <w:szCs w:val="22"/>
              </w:rPr>
            </w:pPr>
            <w:r w:rsidRPr="00D611CD">
              <w:rPr>
                <w:rFonts w:cs="Arial"/>
                <w:szCs w:val="22"/>
              </w:rPr>
              <w:t xml:space="preserve">(10) Vykazované mesačné hodnoty ukazovateľov Harmonizované indexy spotrebiteľských cien (priemer roka 2015=100) - mesačne [sp0017ms] – Spotrebiteľské ceny úhrnom a Priemerné ceny pohonných látok v SR - mesačne [sp0202ms] – Motorová nafta, je potrebné previesť na obdobie kvartál pre obdobia </w:t>
            </w:r>
            <w:r w:rsidRPr="00D611CD">
              <w:rPr>
                <w:rFonts w:ascii="Cambria Math" w:hAnsi="Cambria Math" w:cs="Cambria Math"/>
                <w:szCs w:val="22"/>
              </w:rPr>
              <w:t>𝒕𝟎</w:t>
            </w:r>
            <w:r w:rsidRPr="00D611CD">
              <w:rPr>
                <w:rFonts w:cs="Arial"/>
                <w:szCs w:val="22"/>
              </w:rPr>
              <w:t xml:space="preserve"> a </w:t>
            </w:r>
            <w:r w:rsidRPr="00D611CD">
              <w:rPr>
                <w:rFonts w:ascii="Cambria Math" w:hAnsi="Cambria Math" w:cs="Cambria Math"/>
                <w:szCs w:val="22"/>
              </w:rPr>
              <w:t>𝒕</w:t>
            </w:r>
            <w:r w:rsidRPr="00D611CD">
              <w:rPr>
                <w:rFonts w:cs="Arial"/>
                <w:szCs w:val="22"/>
              </w:rPr>
              <w:t xml:space="preserve"> tak, že sa vypočíta aritmetický priemer vykazovaných hodnôt za 3 relevantné mesiace prislúchajúce k obdobiu </w:t>
            </w:r>
            <w:r w:rsidRPr="00D611CD">
              <w:rPr>
                <w:rFonts w:ascii="Cambria Math" w:hAnsi="Cambria Math" w:cs="Cambria Math"/>
                <w:szCs w:val="22"/>
              </w:rPr>
              <w:t>𝒕𝟎</w:t>
            </w:r>
            <w:r w:rsidRPr="00D611CD">
              <w:rPr>
                <w:rFonts w:cs="Arial"/>
                <w:szCs w:val="22"/>
              </w:rPr>
              <w:t xml:space="preserve"> a </w:t>
            </w:r>
            <w:r w:rsidRPr="00D611CD">
              <w:rPr>
                <w:rFonts w:ascii="Cambria Math" w:hAnsi="Cambria Math" w:cs="Cambria Math"/>
                <w:szCs w:val="22"/>
              </w:rPr>
              <w:t>𝒕</w:t>
            </w:r>
            <w:r w:rsidRPr="00D611CD">
              <w:rPr>
                <w:rFonts w:cs="Arial"/>
                <w:szCs w:val="22"/>
              </w:rPr>
              <w:t xml:space="preserve">. Vypočítané aritmetické priemery sa matematicky zaokrúhľujú na 3 desatinné miesta. Hodnota použitá z </w:t>
            </w:r>
            <w:r w:rsidRPr="00D611CD">
              <w:rPr>
                <w:rFonts w:cs="Arial"/>
                <w:szCs w:val="22"/>
              </w:rPr>
              <w:lastRenderedPageBreak/>
              <w:t>ukazovateľa Indexy cien stave</w:t>
            </w:r>
            <w:r w:rsidR="00940D89" w:rsidRPr="00D611CD">
              <w:rPr>
                <w:rFonts w:cs="Arial"/>
                <w:szCs w:val="22"/>
              </w:rPr>
              <w:t>bných prác a materiálov (2021</w:t>
            </w:r>
            <w:r w:rsidRPr="00D611CD">
              <w:rPr>
                <w:rFonts w:cs="Arial"/>
                <w:szCs w:val="22"/>
              </w:rPr>
              <w:t>=100) - štvrťročne [sp</w:t>
            </w:r>
            <w:r w:rsidR="00940D89" w:rsidRPr="00D611CD">
              <w:rPr>
                <w:rFonts w:cs="Arial"/>
                <w:szCs w:val="22"/>
              </w:rPr>
              <w:t>1010</w:t>
            </w:r>
            <w:r w:rsidRPr="00D611CD">
              <w:rPr>
                <w:rFonts w:cs="Arial"/>
                <w:szCs w:val="22"/>
              </w:rPr>
              <w:t>qs] – Indexy stavebných materiálov (výrobné ceny) je už uvádzaná za štvrťrok a má povahu indexu k báz</w:t>
            </w:r>
            <w:r w:rsidR="00940D89" w:rsidRPr="00D611CD">
              <w:rPr>
                <w:rFonts w:cs="Arial"/>
                <w:szCs w:val="22"/>
              </w:rPr>
              <w:t>ickému obdobiu priemer roka 2021</w:t>
            </w:r>
            <w:r w:rsidRPr="00D611CD">
              <w:rPr>
                <w:rFonts w:cs="Arial"/>
                <w:szCs w:val="22"/>
              </w:rPr>
              <w:t>, t.j. index priemer 20</w:t>
            </w:r>
            <w:r w:rsidR="00940D89" w:rsidRPr="00D611CD">
              <w:rPr>
                <w:rFonts w:cs="Arial"/>
                <w:szCs w:val="22"/>
              </w:rPr>
              <w:t>2</w:t>
            </w:r>
            <w:r w:rsidRPr="00D611CD">
              <w:rPr>
                <w:rFonts w:cs="Arial"/>
                <w:szCs w:val="22"/>
              </w:rPr>
              <w:t>1=100. Podiely každého z 3 (troch) ukazovateľov sa matematicky zaokrúhľujú na 3 desatinné miesta.</w:t>
            </w:r>
          </w:p>
          <w:p w14:paraId="41C7614F" w14:textId="77777777" w:rsidR="00AF434E" w:rsidRPr="00D611CD" w:rsidRDefault="00AF434E" w:rsidP="004709B1">
            <w:pPr>
              <w:shd w:val="clear" w:color="auto" w:fill="FFFFFF"/>
              <w:ind w:right="38"/>
              <w:jc w:val="both"/>
              <w:rPr>
                <w:rFonts w:cs="Arial"/>
                <w:szCs w:val="22"/>
              </w:rPr>
            </w:pPr>
          </w:p>
          <w:p w14:paraId="18ECFC27" w14:textId="77777777" w:rsidR="00852C78" w:rsidRPr="00FE4170" w:rsidRDefault="00852C78" w:rsidP="004709B1">
            <w:pPr>
              <w:shd w:val="clear" w:color="auto" w:fill="FFFFFF"/>
              <w:ind w:right="38"/>
              <w:jc w:val="both"/>
              <w:rPr>
                <w:rFonts w:cs="Arial"/>
                <w:szCs w:val="22"/>
              </w:rPr>
            </w:pPr>
            <w:r w:rsidRPr="000A319B">
              <w:rPr>
                <w:rFonts w:cs="Arial"/>
                <w:szCs w:val="22"/>
              </w:rPr>
              <w:t>V prípade zverejnenia zmeny bázického obdobia (priemer štvrťrokov) štatistickým úradom sa použijú indexy so zmeneným bázickým obdobím.</w:t>
            </w:r>
          </w:p>
          <w:p w14:paraId="56921F96" w14:textId="77777777" w:rsidR="004709B1" w:rsidRPr="00FE4170" w:rsidRDefault="004709B1" w:rsidP="004709B1">
            <w:pPr>
              <w:jc w:val="both"/>
              <w:rPr>
                <w:rFonts w:cs="Arial"/>
                <w:szCs w:val="22"/>
              </w:rPr>
            </w:pPr>
          </w:p>
        </w:tc>
      </w:tr>
      <w:tr w:rsidR="00951265" w:rsidRPr="006C2974" w14:paraId="075782A4" w14:textId="77777777" w:rsidTr="00F670F8">
        <w:trPr>
          <w:gridAfter w:val="1"/>
          <w:wAfter w:w="687" w:type="dxa"/>
        </w:trPr>
        <w:tc>
          <w:tcPr>
            <w:tcW w:w="1384" w:type="dxa"/>
            <w:gridSpan w:val="2"/>
          </w:tcPr>
          <w:p w14:paraId="3040C6D6" w14:textId="77777777" w:rsidR="00C745D2" w:rsidRPr="00FE4170" w:rsidRDefault="00C745D2" w:rsidP="0083239F">
            <w:pPr>
              <w:pStyle w:val="NoIndent"/>
              <w:jc w:val="both"/>
              <w:rPr>
                <w:rFonts w:ascii="Arial" w:hAnsi="Arial" w:cs="Arial"/>
                <w:b/>
                <w:color w:val="auto"/>
                <w:szCs w:val="22"/>
              </w:rPr>
            </w:pPr>
            <w:r w:rsidRPr="00815BBD">
              <w:rPr>
                <w:rFonts w:ascii="Arial" w:hAnsi="Arial" w:cs="Arial"/>
                <w:b/>
                <w:color w:val="auto"/>
                <w:szCs w:val="22"/>
              </w:rPr>
              <w:lastRenderedPageBreak/>
              <w:t xml:space="preserve">Podčlánok </w:t>
            </w:r>
          </w:p>
          <w:p w14:paraId="4018CF51" w14:textId="77777777" w:rsidR="00C745D2" w:rsidRPr="00FB322C" w:rsidRDefault="00C745D2" w:rsidP="0083239F">
            <w:pPr>
              <w:pStyle w:val="NoIndent"/>
              <w:rPr>
                <w:rFonts w:ascii="Arial" w:hAnsi="Arial" w:cs="Arial"/>
                <w:b/>
                <w:color w:val="auto"/>
                <w:szCs w:val="22"/>
              </w:rPr>
            </w:pPr>
            <w:r w:rsidRPr="00FB322C">
              <w:rPr>
                <w:rFonts w:ascii="Arial" w:hAnsi="Arial" w:cs="Arial"/>
                <w:b/>
                <w:color w:val="auto"/>
                <w:szCs w:val="22"/>
              </w:rPr>
              <w:t>14.3</w:t>
            </w:r>
          </w:p>
        </w:tc>
        <w:tc>
          <w:tcPr>
            <w:tcW w:w="2472" w:type="dxa"/>
          </w:tcPr>
          <w:p w14:paraId="12D62C85" w14:textId="77777777" w:rsidR="00C745D2" w:rsidRPr="00F07B96" w:rsidRDefault="00C745D2" w:rsidP="0083239F">
            <w:pPr>
              <w:pStyle w:val="NoIndent"/>
              <w:rPr>
                <w:rFonts w:ascii="Arial" w:hAnsi="Arial" w:cs="Arial"/>
                <w:b/>
                <w:color w:val="auto"/>
                <w:szCs w:val="22"/>
              </w:rPr>
            </w:pPr>
            <w:r w:rsidRPr="00A86531">
              <w:rPr>
                <w:rFonts w:ascii="Arial" w:hAnsi="Arial" w:cs="Arial"/>
                <w:b/>
                <w:color w:val="auto"/>
                <w:szCs w:val="22"/>
              </w:rPr>
              <w:t>Žiadosť o Priebežné platobné potvrde</w:t>
            </w:r>
            <w:r w:rsidRPr="00F07B96">
              <w:rPr>
                <w:rFonts w:ascii="Arial" w:hAnsi="Arial" w:cs="Arial"/>
                <w:b/>
                <w:color w:val="auto"/>
                <w:szCs w:val="22"/>
              </w:rPr>
              <w:t>nie</w:t>
            </w:r>
          </w:p>
        </w:tc>
        <w:tc>
          <w:tcPr>
            <w:tcW w:w="5750" w:type="dxa"/>
            <w:gridSpan w:val="2"/>
          </w:tcPr>
          <w:p w14:paraId="3D76B8D7" w14:textId="7A551B11" w:rsidR="00C745D2" w:rsidRDefault="00C745D2" w:rsidP="0083239F">
            <w:pPr>
              <w:jc w:val="both"/>
              <w:rPr>
                <w:rFonts w:cs="Arial"/>
                <w:bCs/>
                <w:szCs w:val="22"/>
              </w:rPr>
            </w:pPr>
            <w:r w:rsidRPr="00742FB8">
              <w:rPr>
                <w:rFonts w:cs="Arial"/>
                <w:bCs/>
                <w:szCs w:val="22"/>
              </w:rPr>
              <w:t xml:space="preserve">V prvej vete tohto </w:t>
            </w:r>
            <w:proofErr w:type="spellStart"/>
            <w:r w:rsidRPr="00742FB8">
              <w:rPr>
                <w:rFonts w:cs="Arial"/>
                <w:bCs/>
                <w:szCs w:val="22"/>
              </w:rPr>
              <w:t>podčlánku</w:t>
            </w:r>
            <w:proofErr w:type="spellEnd"/>
            <w:r w:rsidRPr="00742FB8">
              <w:rPr>
                <w:rFonts w:cs="Arial"/>
                <w:bCs/>
                <w:szCs w:val="22"/>
              </w:rPr>
              <w:t xml:space="preserve"> vymažte slovo „</w:t>
            </w:r>
            <w:r w:rsidR="00830285">
              <w:rPr>
                <w:rFonts w:cs="Arial"/>
                <w:bCs/>
                <w:szCs w:val="22"/>
              </w:rPr>
              <w:t>šiestich</w:t>
            </w:r>
            <w:r w:rsidRPr="00742FB8">
              <w:rPr>
                <w:rFonts w:cs="Arial"/>
                <w:bCs/>
                <w:szCs w:val="22"/>
              </w:rPr>
              <w:t>“ a nahraďte:</w:t>
            </w:r>
          </w:p>
          <w:p w14:paraId="0E9DF7BC" w14:textId="77777777" w:rsidR="00AF434E" w:rsidRPr="00742FB8" w:rsidRDefault="00AF434E" w:rsidP="0083239F">
            <w:pPr>
              <w:jc w:val="both"/>
              <w:rPr>
                <w:rFonts w:cs="Arial"/>
                <w:bCs/>
                <w:szCs w:val="22"/>
              </w:rPr>
            </w:pPr>
          </w:p>
          <w:p w14:paraId="5D35A2CA" w14:textId="25042935" w:rsidR="00C745D2" w:rsidRDefault="00C745D2" w:rsidP="0083239F">
            <w:pPr>
              <w:jc w:val="both"/>
              <w:rPr>
                <w:rFonts w:cs="Arial"/>
                <w:bCs/>
                <w:szCs w:val="22"/>
              </w:rPr>
            </w:pPr>
            <w:r w:rsidRPr="00742FB8">
              <w:rPr>
                <w:rFonts w:cs="Arial"/>
                <w:bCs/>
                <w:szCs w:val="22"/>
              </w:rPr>
              <w:t>„</w:t>
            </w:r>
            <w:r w:rsidR="00830285">
              <w:rPr>
                <w:rFonts w:cs="Arial"/>
                <w:bCs/>
                <w:szCs w:val="22"/>
              </w:rPr>
              <w:t>dvoch</w:t>
            </w:r>
            <w:r w:rsidRPr="00742FB8">
              <w:rPr>
                <w:rFonts w:cs="Arial"/>
                <w:bCs/>
                <w:szCs w:val="22"/>
              </w:rPr>
              <w:t>“</w:t>
            </w:r>
          </w:p>
          <w:p w14:paraId="6DB301C3" w14:textId="77777777" w:rsidR="00AF434E" w:rsidRPr="00742FB8" w:rsidRDefault="00AF434E" w:rsidP="0083239F">
            <w:pPr>
              <w:jc w:val="both"/>
              <w:rPr>
                <w:rFonts w:cs="Arial"/>
                <w:szCs w:val="22"/>
              </w:rPr>
            </w:pPr>
          </w:p>
        </w:tc>
      </w:tr>
      <w:tr w:rsidR="00951265" w:rsidRPr="006C2974" w14:paraId="3F023764" w14:textId="77777777" w:rsidTr="00F670F8">
        <w:trPr>
          <w:gridAfter w:val="1"/>
          <w:wAfter w:w="687" w:type="dxa"/>
        </w:trPr>
        <w:tc>
          <w:tcPr>
            <w:tcW w:w="1384" w:type="dxa"/>
            <w:gridSpan w:val="2"/>
          </w:tcPr>
          <w:p w14:paraId="433B772A" w14:textId="77777777" w:rsidR="00C745D2" w:rsidRPr="00FE4170" w:rsidRDefault="00C745D2" w:rsidP="0083239F">
            <w:pPr>
              <w:pStyle w:val="NoIndent"/>
              <w:jc w:val="both"/>
              <w:rPr>
                <w:rFonts w:ascii="Arial" w:hAnsi="Arial" w:cs="Arial"/>
                <w:b/>
                <w:color w:val="auto"/>
                <w:szCs w:val="22"/>
              </w:rPr>
            </w:pPr>
            <w:r w:rsidRPr="00815BBD">
              <w:rPr>
                <w:rFonts w:ascii="Arial" w:hAnsi="Arial" w:cs="Arial"/>
                <w:b/>
                <w:color w:val="auto"/>
                <w:szCs w:val="22"/>
              </w:rPr>
              <w:t xml:space="preserve">Podčlánok </w:t>
            </w:r>
          </w:p>
          <w:p w14:paraId="5B5758D4" w14:textId="77777777" w:rsidR="00C745D2" w:rsidRPr="00FB322C" w:rsidRDefault="00C745D2" w:rsidP="0083239F">
            <w:pPr>
              <w:pStyle w:val="NoIndent"/>
              <w:rPr>
                <w:rFonts w:ascii="Arial" w:hAnsi="Arial" w:cs="Arial"/>
                <w:b/>
                <w:color w:val="auto"/>
              </w:rPr>
            </w:pPr>
            <w:r w:rsidRPr="00FB322C">
              <w:rPr>
                <w:rFonts w:ascii="Arial" w:hAnsi="Arial" w:cs="Arial"/>
                <w:b/>
                <w:color w:val="auto"/>
              </w:rPr>
              <w:t xml:space="preserve">14.5 </w:t>
            </w:r>
          </w:p>
        </w:tc>
        <w:tc>
          <w:tcPr>
            <w:tcW w:w="2472" w:type="dxa"/>
          </w:tcPr>
          <w:p w14:paraId="40F79D4C" w14:textId="77777777" w:rsidR="00C745D2" w:rsidRPr="00A86531" w:rsidRDefault="00C745D2" w:rsidP="0083239F">
            <w:pPr>
              <w:pStyle w:val="NoIndent"/>
              <w:rPr>
                <w:rFonts w:ascii="Arial" w:hAnsi="Arial" w:cs="Arial"/>
                <w:b/>
                <w:color w:val="auto"/>
              </w:rPr>
            </w:pPr>
            <w:r w:rsidRPr="00A86531">
              <w:rPr>
                <w:rFonts w:ascii="Arial" w:hAnsi="Arial" w:cs="Arial"/>
                <w:b/>
                <w:color w:val="auto"/>
              </w:rPr>
              <w:t>Technologické zariadenie a </w:t>
            </w:r>
          </w:p>
          <w:p w14:paraId="765A561B" w14:textId="77777777" w:rsidR="00C745D2" w:rsidRPr="00742FB8" w:rsidRDefault="00C745D2" w:rsidP="0083239F">
            <w:pPr>
              <w:pStyle w:val="NoIndent"/>
              <w:rPr>
                <w:rFonts w:ascii="Arial" w:hAnsi="Arial" w:cs="Arial"/>
                <w:b/>
                <w:color w:val="auto"/>
                <w:szCs w:val="22"/>
              </w:rPr>
            </w:pPr>
            <w:r w:rsidRPr="00F07B96">
              <w:rPr>
                <w:rFonts w:ascii="Arial" w:hAnsi="Arial" w:cs="Arial"/>
                <w:b/>
                <w:color w:val="auto"/>
              </w:rPr>
              <w:t>Materiály určené pre Dielo</w:t>
            </w:r>
          </w:p>
        </w:tc>
        <w:tc>
          <w:tcPr>
            <w:tcW w:w="5750" w:type="dxa"/>
            <w:gridSpan w:val="2"/>
          </w:tcPr>
          <w:p w14:paraId="02A6406D" w14:textId="77777777" w:rsidR="00C745D2" w:rsidRPr="00742FB8" w:rsidRDefault="00C745D2" w:rsidP="0083239F">
            <w:pPr>
              <w:pStyle w:val="NoIndent"/>
              <w:jc w:val="both"/>
              <w:rPr>
                <w:rFonts w:ascii="Arial" w:hAnsi="Arial" w:cs="Arial"/>
                <w:color w:val="auto"/>
              </w:rPr>
            </w:pPr>
            <w:r w:rsidRPr="00742FB8">
              <w:rPr>
                <w:rFonts w:ascii="Arial" w:hAnsi="Arial" w:cs="Arial"/>
                <w:color w:val="auto"/>
                <w:szCs w:val="22"/>
              </w:rPr>
              <w:t>Tento podčlánok sa neuplatňuje.</w:t>
            </w:r>
          </w:p>
        </w:tc>
      </w:tr>
      <w:tr w:rsidR="00951265" w:rsidRPr="006C2974" w14:paraId="7D1658EC" w14:textId="77777777" w:rsidTr="00F670F8">
        <w:trPr>
          <w:gridAfter w:val="1"/>
          <w:wAfter w:w="687" w:type="dxa"/>
        </w:trPr>
        <w:tc>
          <w:tcPr>
            <w:tcW w:w="1384" w:type="dxa"/>
            <w:gridSpan w:val="2"/>
          </w:tcPr>
          <w:p w14:paraId="5313CE19" w14:textId="77777777" w:rsidR="00C745D2" w:rsidRPr="00FE4170" w:rsidRDefault="00C745D2" w:rsidP="0083239F">
            <w:pPr>
              <w:pStyle w:val="NoIndent"/>
              <w:jc w:val="both"/>
              <w:rPr>
                <w:rFonts w:ascii="Arial" w:hAnsi="Arial" w:cs="Arial"/>
                <w:b/>
                <w:color w:val="auto"/>
                <w:szCs w:val="22"/>
              </w:rPr>
            </w:pPr>
            <w:r w:rsidRPr="00815BBD">
              <w:rPr>
                <w:rFonts w:ascii="Arial" w:hAnsi="Arial" w:cs="Arial"/>
                <w:b/>
                <w:color w:val="auto"/>
                <w:szCs w:val="22"/>
              </w:rPr>
              <w:t xml:space="preserve">Podčlánok </w:t>
            </w:r>
          </w:p>
          <w:p w14:paraId="39D66C99"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rPr>
              <w:t>14.6</w:t>
            </w:r>
          </w:p>
        </w:tc>
        <w:tc>
          <w:tcPr>
            <w:tcW w:w="2472" w:type="dxa"/>
          </w:tcPr>
          <w:p w14:paraId="7211096A" w14:textId="77777777" w:rsidR="00C745D2" w:rsidRPr="00F07B96" w:rsidRDefault="00C745D2" w:rsidP="0083239F">
            <w:pPr>
              <w:pStyle w:val="NoIndent"/>
              <w:rPr>
                <w:rFonts w:ascii="Arial" w:hAnsi="Arial" w:cs="Arial"/>
                <w:b/>
                <w:color w:val="auto"/>
              </w:rPr>
            </w:pPr>
            <w:r w:rsidRPr="00A86531">
              <w:rPr>
                <w:rFonts w:ascii="Arial" w:hAnsi="Arial" w:cs="Arial"/>
                <w:b/>
                <w:color w:val="auto"/>
                <w:szCs w:val="22"/>
              </w:rPr>
              <w:t>Vydanie Priebežných platobných potvrdení</w:t>
            </w:r>
          </w:p>
        </w:tc>
        <w:tc>
          <w:tcPr>
            <w:tcW w:w="5750" w:type="dxa"/>
            <w:gridSpan w:val="2"/>
          </w:tcPr>
          <w:p w14:paraId="4F0DC845" w14:textId="77777777" w:rsidR="00A172E1" w:rsidRDefault="00A172E1" w:rsidP="0083239F">
            <w:pPr>
              <w:pStyle w:val="Zkladntext3"/>
              <w:rPr>
                <w:rFonts w:cs="Arial"/>
                <w:szCs w:val="22"/>
              </w:rPr>
            </w:pPr>
            <w:r>
              <w:rPr>
                <w:rFonts w:cs="Arial"/>
                <w:szCs w:val="22"/>
              </w:rPr>
              <w:t xml:space="preserve">Druhú vetu tohto </w:t>
            </w:r>
            <w:proofErr w:type="spellStart"/>
            <w:r>
              <w:rPr>
                <w:rFonts w:cs="Arial"/>
                <w:szCs w:val="22"/>
              </w:rPr>
              <w:t>podčlánku</w:t>
            </w:r>
            <w:proofErr w:type="spellEnd"/>
            <w:r>
              <w:rPr>
                <w:rFonts w:cs="Arial"/>
                <w:szCs w:val="22"/>
              </w:rPr>
              <w:t xml:space="preserve"> nahraďte nasledovným znením:</w:t>
            </w:r>
          </w:p>
          <w:p w14:paraId="12A30D90" w14:textId="663F7641" w:rsidR="00C745D2" w:rsidRDefault="00C745D2" w:rsidP="0083239F">
            <w:pPr>
              <w:pStyle w:val="Zkladntext3"/>
              <w:rPr>
                <w:rFonts w:cs="Arial"/>
                <w:szCs w:val="22"/>
              </w:rPr>
            </w:pPr>
          </w:p>
          <w:p w14:paraId="2BA87ED2" w14:textId="6DD7BD47" w:rsidR="00A172E1" w:rsidRDefault="00A172E1" w:rsidP="0083239F">
            <w:pPr>
              <w:pStyle w:val="Zkladntext3"/>
              <w:rPr>
                <w:rFonts w:cs="Arial"/>
                <w:szCs w:val="22"/>
              </w:rPr>
            </w:pPr>
            <w:r>
              <w:rPr>
                <w:rFonts w:cs="Arial"/>
                <w:szCs w:val="22"/>
              </w:rPr>
              <w:t>„</w:t>
            </w:r>
            <w:r w:rsidRPr="00A172E1">
              <w:rPr>
                <w:rFonts w:cs="Arial"/>
                <w:szCs w:val="22"/>
              </w:rPr>
              <w:t xml:space="preserve">Potom Stavebnotechnický dozor do 14 dní po obdržaní Prehlásenia a podporných dokumentov, je povinný vydať Zhotoviteľovi šesť krát Priebežné platobné potvrdenie spolu s podpornými podrobnosťami. Zhotoviteľ predloží Stavebnotechnickému dozoru v zmysle Priebežného platobného </w:t>
            </w:r>
            <w:r>
              <w:rPr>
                <w:rFonts w:cs="Arial"/>
                <w:szCs w:val="22"/>
              </w:rPr>
              <w:t>potvrdenia</w:t>
            </w:r>
            <w:r w:rsidRPr="00A172E1">
              <w:rPr>
                <w:rFonts w:cs="Arial"/>
                <w:szCs w:val="22"/>
              </w:rPr>
              <w:t xml:space="preserve"> a oznámených podrobností súpis vykonaných prác 6 krát vo forme schválenej Objednávateľom (ASPE) na potvrdenie </w:t>
            </w:r>
            <w:proofErr w:type="spellStart"/>
            <w:r w:rsidRPr="00A172E1">
              <w:rPr>
                <w:rFonts w:cs="Arial"/>
                <w:szCs w:val="22"/>
              </w:rPr>
              <w:t>Stavebnotecnickému</w:t>
            </w:r>
            <w:proofErr w:type="spellEnd"/>
            <w:r w:rsidRPr="00A172E1">
              <w:rPr>
                <w:rFonts w:cs="Arial"/>
                <w:szCs w:val="22"/>
              </w:rPr>
              <w:t xml:space="preserve"> dozoru.</w:t>
            </w:r>
            <w:r>
              <w:rPr>
                <w:rFonts w:cs="Arial"/>
                <w:szCs w:val="22"/>
              </w:rPr>
              <w:t>“</w:t>
            </w:r>
          </w:p>
          <w:p w14:paraId="144C1014" w14:textId="77777777" w:rsidR="00AF434E" w:rsidRPr="00742FB8" w:rsidRDefault="00AF434E" w:rsidP="0083239F">
            <w:pPr>
              <w:pStyle w:val="Zkladntext3"/>
              <w:rPr>
                <w:rFonts w:cs="Arial"/>
                <w:szCs w:val="22"/>
              </w:rPr>
            </w:pPr>
          </w:p>
          <w:p w14:paraId="45117CAC" w14:textId="77777777" w:rsidR="00C745D2" w:rsidRDefault="00C745D2" w:rsidP="0083239F">
            <w:pPr>
              <w:pStyle w:val="Zkladntext3"/>
              <w:rPr>
                <w:rFonts w:cs="Arial"/>
                <w:szCs w:val="22"/>
              </w:rPr>
            </w:pPr>
            <w:r w:rsidRPr="00742FB8">
              <w:rPr>
                <w:rFonts w:cs="Arial"/>
                <w:szCs w:val="22"/>
              </w:rPr>
              <w:t xml:space="preserve">Tretia veta tohto </w:t>
            </w:r>
            <w:proofErr w:type="spellStart"/>
            <w:r w:rsidRPr="00742FB8">
              <w:rPr>
                <w:rFonts w:cs="Arial"/>
                <w:szCs w:val="22"/>
              </w:rPr>
              <w:t>podčlánku</w:t>
            </w:r>
            <w:proofErr w:type="spellEnd"/>
            <w:r w:rsidRPr="00742FB8">
              <w:rPr>
                <w:rFonts w:cs="Arial"/>
                <w:szCs w:val="22"/>
              </w:rPr>
              <w:t xml:space="preserve"> znie:</w:t>
            </w:r>
          </w:p>
          <w:p w14:paraId="4AE8AF2C" w14:textId="77777777" w:rsidR="00AF434E" w:rsidRPr="00742FB8" w:rsidRDefault="00AF434E" w:rsidP="0083239F">
            <w:pPr>
              <w:pStyle w:val="Zkladntext3"/>
              <w:rPr>
                <w:rFonts w:cs="Arial"/>
                <w:szCs w:val="22"/>
              </w:rPr>
            </w:pPr>
          </w:p>
          <w:p w14:paraId="5B94F8E9" w14:textId="77777777" w:rsidR="00C745D2" w:rsidRPr="00742FB8" w:rsidRDefault="00C745D2" w:rsidP="0083239F">
            <w:pPr>
              <w:pStyle w:val="Zkladntext3"/>
              <w:rPr>
                <w:rFonts w:cs="Arial"/>
                <w:szCs w:val="22"/>
              </w:rPr>
            </w:pPr>
            <w:r w:rsidRPr="00742FB8">
              <w:rPr>
                <w:rFonts w:cs="Arial"/>
                <w:szCs w:val="22"/>
              </w:rPr>
              <w:t>„V Priebežnom platobnom potvrdení bude uvedená čiastka, ktorú Stavebnotechnický dozor spravodlivo rozhodne ako splatnú a deň dodania.“</w:t>
            </w:r>
          </w:p>
          <w:p w14:paraId="7D1DD8E2" w14:textId="77777777" w:rsidR="00C745D2" w:rsidRPr="00742FB8" w:rsidRDefault="00C745D2" w:rsidP="0083239F">
            <w:pPr>
              <w:pStyle w:val="NoIndent"/>
              <w:jc w:val="both"/>
              <w:rPr>
                <w:rFonts w:ascii="Arial" w:hAnsi="Arial" w:cs="Arial"/>
                <w:color w:val="auto"/>
                <w:szCs w:val="22"/>
              </w:rPr>
            </w:pPr>
          </w:p>
        </w:tc>
      </w:tr>
      <w:tr w:rsidR="00951265" w:rsidRPr="006C2974" w14:paraId="3A223760" w14:textId="77777777" w:rsidTr="00F670F8">
        <w:trPr>
          <w:gridAfter w:val="1"/>
          <w:wAfter w:w="687" w:type="dxa"/>
          <w:trHeight w:val="7259"/>
        </w:trPr>
        <w:tc>
          <w:tcPr>
            <w:tcW w:w="1384" w:type="dxa"/>
            <w:gridSpan w:val="2"/>
          </w:tcPr>
          <w:p w14:paraId="5D5E5BA1" w14:textId="77777777" w:rsidR="00C745D2" w:rsidRPr="00FE4170" w:rsidRDefault="00C745D2" w:rsidP="0083239F">
            <w:pPr>
              <w:pStyle w:val="NoIndent"/>
              <w:jc w:val="both"/>
              <w:rPr>
                <w:rFonts w:ascii="Arial" w:hAnsi="Arial" w:cs="Arial"/>
                <w:b/>
                <w:color w:val="auto"/>
                <w:szCs w:val="22"/>
              </w:rPr>
            </w:pPr>
            <w:r w:rsidRPr="00A972CF">
              <w:rPr>
                <w:rFonts w:ascii="Arial" w:hAnsi="Arial" w:cs="Arial"/>
                <w:b/>
                <w:color w:val="auto"/>
                <w:szCs w:val="22"/>
              </w:rPr>
              <w:lastRenderedPageBreak/>
              <w:t xml:space="preserve">Podčlánok </w:t>
            </w:r>
          </w:p>
          <w:p w14:paraId="07EE201C" w14:textId="77777777" w:rsidR="00C745D2" w:rsidRPr="00FB322C" w:rsidRDefault="00C745D2" w:rsidP="0083239F">
            <w:pPr>
              <w:pStyle w:val="NoIndent"/>
              <w:rPr>
                <w:rFonts w:ascii="Arial" w:hAnsi="Arial" w:cs="Arial"/>
                <w:b/>
                <w:color w:val="auto"/>
                <w:szCs w:val="22"/>
              </w:rPr>
            </w:pPr>
            <w:r w:rsidRPr="00FB322C">
              <w:rPr>
                <w:rFonts w:ascii="Arial" w:hAnsi="Arial" w:cs="Arial"/>
                <w:b/>
                <w:color w:val="auto"/>
                <w:szCs w:val="22"/>
              </w:rPr>
              <w:t xml:space="preserve">14.7 </w:t>
            </w:r>
          </w:p>
        </w:tc>
        <w:tc>
          <w:tcPr>
            <w:tcW w:w="2472" w:type="dxa"/>
          </w:tcPr>
          <w:p w14:paraId="555285DF" w14:textId="77777777" w:rsidR="00C745D2" w:rsidRPr="00F07B96" w:rsidRDefault="00C745D2" w:rsidP="0083239F">
            <w:pPr>
              <w:pStyle w:val="NoIndent"/>
              <w:rPr>
                <w:rFonts w:ascii="Arial" w:hAnsi="Arial" w:cs="Arial"/>
                <w:b/>
                <w:color w:val="auto"/>
                <w:szCs w:val="22"/>
              </w:rPr>
            </w:pPr>
            <w:r w:rsidRPr="00A86531">
              <w:rPr>
                <w:rFonts w:ascii="Arial" w:hAnsi="Arial" w:cs="Arial"/>
                <w:b/>
                <w:color w:val="auto"/>
                <w:szCs w:val="22"/>
              </w:rPr>
              <w:t>Platba</w:t>
            </w:r>
            <w:r w:rsidRPr="00F07B96">
              <w:rPr>
                <w:rFonts w:ascii="Arial" w:hAnsi="Arial" w:cs="Arial"/>
                <w:b/>
                <w:color w:val="auto"/>
                <w:szCs w:val="22"/>
              </w:rPr>
              <w:t xml:space="preserve"> </w:t>
            </w:r>
          </w:p>
        </w:tc>
        <w:tc>
          <w:tcPr>
            <w:tcW w:w="5750" w:type="dxa"/>
            <w:gridSpan w:val="2"/>
          </w:tcPr>
          <w:p w14:paraId="59E6A296" w14:textId="77777777" w:rsidR="00C745D2" w:rsidRDefault="00C745D2" w:rsidP="0083239F">
            <w:pPr>
              <w:pStyle w:val="NoIndent"/>
              <w:jc w:val="both"/>
              <w:rPr>
                <w:rFonts w:ascii="Arial" w:hAnsi="Arial" w:cs="Arial"/>
                <w:color w:val="auto"/>
                <w:szCs w:val="22"/>
              </w:rPr>
            </w:pPr>
            <w:r w:rsidRPr="00742FB8">
              <w:rPr>
                <w:rFonts w:ascii="Arial" w:hAnsi="Arial" w:cs="Arial"/>
                <w:color w:val="auto"/>
                <w:szCs w:val="22"/>
              </w:rPr>
              <w:t>V </w:t>
            </w:r>
            <w:proofErr w:type="spellStart"/>
            <w:r w:rsidRPr="00742FB8">
              <w:rPr>
                <w:rFonts w:ascii="Arial" w:hAnsi="Arial" w:cs="Arial"/>
                <w:color w:val="auto"/>
                <w:szCs w:val="22"/>
              </w:rPr>
              <w:t>podčlánku</w:t>
            </w:r>
            <w:proofErr w:type="spellEnd"/>
            <w:r w:rsidRPr="00742FB8">
              <w:rPr>
                <w:rFonts w:ascii="Arial" w:hAnsi="Arial" w:cs="Arial"/>
                <w:color w:val="auto"/>
                <w:szCs w:val="22"/>
              </w:rPr>
              <w:t xml:space="preserve"> sa ruší text bodu b) a nahrádza sa  nasledujúcim textom:</w:t>
            </w:r>
          </w:p>
          <w:p w14:paraId="7FF847E1" w14:textId="77777777" w:rsidR="00AC62AB" w:rsidRPr="00AC62AB" w:rsidRDefault="00AC62AB" w:rsidP="00804715"/>
          <w:p w14:paraId="72EA7873" w14:textId="77777777" w:rsidR="00C745D2" w:rsidRPr="00742FB8" w:rsidRDefault="00C745D2" w:rsidP="0083239F">
            <w:pPr>
              <w:pStyle w:val="NoIndent"/>
              <w:jc w:val="both"/>
              <w:rPr>
                <w:rFonts w:ascii="Arial" w:hAnsi="Arial" w:cs="Arial"/>
                <w:color w:val="auto"/>
              </w:rPr>
            </w:pPr>
            <w:r w:rsidRPr="00742FB8">
              <w:rPr>
                <w:rFonts w:ascii="Arial" w:hAnsi="Arial" w:cs="Arial"/>
                <w:color w:val="auto"/>
                <w:szCs w:val="22"/>
              </w:rPr>
              <w:t xml:space="preserve">„čiastku potvrdenú v každom Priebežnom platobnom potvrdení potom, čo Stavebnotechnický dozor obdrží Prehlásenie a podporné dokumenty. Faktúra na potvrdenú čiastku za kalendárny mesiac bude vyhotovená Zhotoviteľom do 15 dní odo dňa dodania uvedenom v Priebežnom platobnom potvrdení podľa </w:t>
            </w:r>
            <w:proofErr w:type="spellStart"/>
            <w:r w:rsidRPr="00742FB8">
              <w:rPr>
                <w:rFonts w:ascii="Arial" w:hAnsi="Arial" w:cs="Arial"/>
                <w:color w:val="auto"/>
                <w:szCs w:val="22"/>
              </w:rPr>
              <w:t>podčlánku</w:t>
            </w:r>
            <w:proofErr w:type="spellEnd"/>
            <w:r w:rsidRPr="00742FB8">
              <w:rPr>
                <w:rFonts w:ascii="Arial" w:hAnsi="Arial" w:cs="Arial"/>
                <w:color w:val="auto"/>
                <w:szCs w:val="22"/>
              </w:rPr>
              <w:t xml:space="preserve"> 14.6 (</w:t>
            </w:r>
            <w:r w:rsidRPr="00742FB8">
              <w:rPr>
                <w:rFonts w:ascii="Arial" w:hAnsi="Arial" w:cs="Arial"/>
                <w:i/>
                <w:color w:val="auto"/>
                <w:szCs w:val="22"/>
              </w:rPr>
              <w:t>Vydanie Priebežných platobných potvrdení)</w:t>
            </w:r>
            <w:r w:rsidRPr="00742FB8">
              <w:rPr>
                <w:rFonts w:ascii="Arial" w:hAnsi="Arial" w:cs="Arial"/>
                <w:color w:val="auto"/>
                <w:szCs w:val="22"/>
              </w:rPr>
              <w:t xml:space="preserve">. </w:t>
            </w:r>
            <w:r w:rsidRPr="00742FB8">
              <w:rPr>
                <w:rFonts w:ascii="Arial" w:hAnsi="Arial" w:cs="Arial"/>
                <w:color w:val="auto"/>
              </w:rPr>
              <w:t>Deň dodania uvedený na faktúre predstavuje posledný deň obdobia, za ktoré je faktúra vyhotovená.</w:t>
            </w:r>
          </w:p>
          <w:p w14:paraId="281BBB68" w14:textId="77777777" w:rsidR="00C745D2" w:rsidRPr="00742FB8" w:rsidRDefault="00C745D2" w:rsidP="0083239F">
            <w:pPr>
              <w:pStyle w:val="NoIndent"/>
              <w:jc w:val="both"/>
              <w:rPr>
                <w:rFonts w:ascii="Arial" w:hAnsi="Arial" w:cs="Arial"/>
                <w:color w:val="auto"/>
                <w:szCs w:val="22"/>
              </w:rPr>
            </w:pPr>
            <w:r w:rsidRPr="00742FB8">
              <w:rPr>
                <w:rFonts w:ascii="Arial" w:hAnsi="Arial" w:cs="Arial"/>
                <w:color w:val="auto"/>
                <w:szCs w:val="22"/>
              </w:rPr>
              <w:t>Splatnosť faktúry je 60 kalendárnych dní odo dňa jej</w:t>
            </w:r>
          </w:p>
          <w:p w14:paraId="4AF14059" w14:textId="77777777" w:rsidR="00C745D2" w:rsidRPr="005B0752" w:rsidRDefault="00C745D2" w:rsidP="0083239F">
            <w:pPr>
              <w:pStyle w:val="NoIndent"/>
              <w:jc w:val="both"/>
              <w:rPr>
                <w:rFonts w:ascii="Arial" w:hAnsi="Arial" w:cs="Arial"/>
                <w:color w:val="auto"/>
              </w:rPr>
            </w:pPr>
            <w:r w:rsidRPr="005B0752">
              <w:rPr>
                <w:rFonts w:ascii="Arial" w:hAnsi="Arial" w:cs="Arial"/>
                <w:color w:val="auto"/>
                <w:szCs w:val="22"/>
              </w:rPr>
              <w:t xml:space="preserve">doporučeného doručenia do sídla Objednávateľa.“ </w:t>
            </w:r>
          </w:p>
          <w:p w14:paraId="243E7FAF" w14:textId="77777777" w:rsidR="00C745D2" w:rsidRPr="00566FC4" w:rsidRDefault="00C745D2" w:rsidP="0083239F">
            <w:pPr>
              <w:pStyle w:val="NoIndent"/>
              <w:jc w:val="both"/>
              <w:rPr>
                <w:rFonts w:ascii="Arial" w:hAnsi="Arial" w:cs="Arial"/>
                <w:color w:val="auto"/>
                <w:szCs w:val="22"/>
              </w:rPr>
            </w:pPr>
            <w:r w:rsidRPr="00566FC4">
              <w:rPr>
                <w:rFonts w:ascii="Arial" w:hAnsi="Arial" w:cs="Arial"/>
                <w:color w:val="auto"/>
                <w:szCs w:val="22"/>
              </w:rPr>
              <w:t xml:space="preserve"> </w:t>
            </w:r>
          </w:p>
          <w:p w14:paraId="0CB51EE4" w14:textId="77777777" w:rsidR="00C745D2" w:rsidRDefault="00C745D2" w:rsidP="0083239F">
            <w:pPr>
              <w:pStyle w:val="NoIndent"/>
              <w:jc w:val="both"/>
              <w:rPr>
                <w:rFonts w:ascii="Arial" w:hAnsi="Arial" w:cs="Arial"/>
                <w:color w:val="auto"/>
                <w:szCs w:val="22"/>
              </w:rPr>
            </w:pPr>
            <w:r w:rsidRPr="0074407A">
              <w:rPr>
                <w:rFonts w:ascii="Arial" w:hAnsi="Arial" w:cs="Arial"/>
                <w:color w:val="auto"/>
                <w:szCs w:val="22"/>
              </w:rPr>
              <w:t>V </w:t>
            </w:r>
            <w:proofErr w:type="spellStart"/>
            <w:r w:rsidRPr="0074407A">
              <w:rPr>
                <w:rFonts w:ascii="Arial" w:hAnsi="Arial" w:cs="Arial"/>
                <w:color w:val="auto"/>
                <w:szCs w:val="22"/>
              </w:rPr>
              <w:t>podčlánku</w:t>
            </w:r>
            <w:proofErr w:type="spellEnd"/>
            <w:r w:rsidRPr="0074407A">
              <w:rPr>
                <w:rFonts w:ascii="Arial" w:hAnsi="Arial" w:cs="Arial"/>
                <w:color w:val="auto"/>
                <w:szCs w:val="22"/>
              </w:rPr>
              <w:t xml:space="preserve"> sa na konci bodu c) dopĺňa za slová “toto Platobné potvrdenie“ nasledujúci text:</w:t>
            </w:r>
          </w:p>
          <w:p w14:paraId="1B6EBACA" w14:textId="77777777" w:rsidR="00AC62AB" w:rsidRPr="00AC62AB" w:rsidRDefault="00AC62AB" w:rsidP="00804715"/>
          <w:p w14:paraId="0200A670" w14:textId="77777777" w:rsidR="00C745D2" w:rsidRPr="00723969" w:rsidRDefault="00C745D2" w:rsidP="0083239F">
            <w:pPr>
              <w:pStyle w:val="NoIndent"/>
              <w:jc w:val="both"/>
              <w:rPr>
                <w:rFonts w:ascii="Arial" w:hAnsi="Arial" w:cs="Arial"/>
                <w:color w:val="auto"/>
                <w:szCs w:val="22"/>
              </w:rPr>
            </w:pPr>
            <w:r w:rsidRPr="000A1C4B">
              <w:rPr>
                <w:rFonts w:ascii="Arial" w:hAnsi="Arial" w:cs="Arial"/>
                <w:color w:val="auto"/>
                <w:szCs w:val="22"/>
              </w:rPr>
              <w:t>„doručené doporučene do sídla Objednávateľa. Na účely fakturácie sa za deň dodania považuje</w:t>
            </w:r>
            <w:r w:rsidRPr="00D91C1B">
              <w:rPr>
                <w:rFonts w:ascii="Arial" w:hAnsi="Arial" w:cs="Arial"/>
                <w:color w:val="auto"/>
                <w:szCs w:val="22"/>
              </w:rPr>
              <w:t xml:space="preserve"> deň vydania Záverečného platobného potvrdenia Stavebnotechnickým dozorom podľa  </w:t>
            </w:r>
            <w:proofErr w:type="spellStart"/>
            <w:r w:rsidRPr="00D91C1B">
              <w:rPr>
                <w:rFonts w:ascii="Arial" w:hAnsi="Arial" w:cs="Arial"/>
                <w:color w:val="auto"/>
                <w:szCs w:val="22"/>
              </w:rPr>
              <w:t>podčlánku</w:t>
            </w:r>
            <w:proofErr w:type="spellEnd"/>
            <w:r w:rsidRPr="00D91C1B">
              <w:rPr>
                <w:rFonts w:ascii="Arial" w:hAnsi="Arial" w:cs="Arial"/>
                <w:color w:val="auto"/>
                <w:szCs w:val="22"/>
              </w:rPr>
              <w:t xml:space="preserve"> 14.13 (</w:t>
            </w:r>
            <w:r w:rsidRPr="00D91C1B">
              <w:rPr>
                <w:rFonts w:ascii="Arial" w:hAnsi="Arial" w:cs="Arial"/>
                <w:i/>
                <w:color w:val="auto"/>
                <w:szCs w:val="22"/>
              </w:rPr>
              <w:t>Vydanie Záverečného platobného potvrdenia)</w:t>
            </w:r>
            <w:r w:rsidRPr="00723969">
              <w:rPr>
                <w:rFonts w:ascii="Arial" w:hAnsi="Arial" w:cs="Arial"/>
                <w:color w:val="auto"/>
                <w:szCs w:val="22"/>
              </w:rPr>
              <w:t>.</w:t>
            </w:r>
          </w:p>
          <w:p w14:paraId="6DFDBC00" w14:textId="77777777" w:rsidR="00C745D2" w:rsidRPr="00485C05" w:rsidRDefault="00C745D2" w:rsidP="0083239F">
            <w:pPr>
              <w:pStyle w:val="NoIndent"/>
              <w:jc w:val="both"/>
              <w:rPr>
                <w:rFonts w:ascii="Arial" w:hAnsi="Arial" w:cs="Arial"/>
                <w:color w:val="auto"/>
              </w:rPr>
            </w:pPr>
            <w:r w:rsidRPr="001A0DDF">
              <w:rPr>
                <w:rFonts w:ascii="Arial" w:hAnsi="Arial" w:cs="Arial"/>
                <w:color w:val="auto"/>
                <w:szCs w:val="22"/>
              </w:rPr>
              <w:t xml:space="preserve"> Záverečná faktúra na čiastku odsúhlasenú v Záverečnom platobnom potvrdení bude vyhotovená a doručená doporučene d</w:t>
            </w:r>
            <w:r w:rsidRPr="00C96E7C">
              <w:rPr>
                <w:rFonts w:ascii="Arial" w:hAnsi="Arial" w:cs="Arial"/>
                <w:color w:val="auto"/>
                <w:szCs w:val="22"/>
              </w:rPr>
              <w:t xml:space="preserve">o sídla Objednávateľa najneskôr do 15 dní odo dňa vydania Záverečného platobného potvrdenia Stavebnotechnickým dozorom.“   </w:t>
            </w:r>
          </w:p>
        </w:tc>
      </w:tr>
      <w:tr w:rsidR="00951265" w:rsidRPr="006C2974" w14:paraId="7587A4CF" w14:textId="77777777" w:rsidTr="00F670F8">
        <w:trPr>
          <w:gridAfter w:val="1"/>
          <w:wAfter w:w="687" w:type="dxa"/>
          <w:trHeight w:val="1148"/>
        </w:trPr>
        <w:tc>
          <w:tcPr>
            <w:tcW w:w="1384" w:type="dxa"/>
            <w:gridSpan w:val="2"/>
          </w:tcPr>
          <w:p w14:paraId="4DB33384" w14:textId="77777777" w:rsidR="00C745D2" w:rsidRPr="00A972CF" w:rsidRDefault="00C745D2" w:rsidP="0083239F">
            <w:pPr>
              <w:pStyle w:val="NoIndent"/>
              <w:rPr>
                <w:rFonts w:ascii="Arial" w:hAnsi="Arial" w:cs="Arial"/>
                <w:b/>
                <w:color w:val="auto"/>
                <w:szCs w:val="22"/>
              </w:rPr>
            </w:pPr>
          </w:p>
        </w:tc>
        <w:tc>
          <w:tcPr>
            <w:tcW w:w="2472" w:type="dxa"/>
          </w:tcPr>
          <w:p w14:paraId="6ECC4064" w14:textId="77777777" w:rsidR="00C745D2" w:rsidRPr="00FE4170" w:rsidRDefault="00C745D2" w:rsidP="0083239F">
            <w:pPr>
              <w:pStyle w:val="NoIndent"/>
              <w:rPr>
                <w:rFonts w:ascii="Arial" w:hAnsi="Arial" w:cs="Arial"/>
                <w:b/>
                <w:color w:val="auto"/>
                <w:szCs w:val="22"/>
              </w:rPr>
            </w:pPr>
          </w:p>
        </w:tc>
        <w:tc>
          <w:tcPr>
            <w:tcW w:w="5750" w:type="dxa"/>
            <w:gridSpan w:val="2"/>
          </w:tcPr>
          <w:p w14:paraId="2CCF3CAF" w14:textId="77777777" w:rsidR="00C745D2" w:rsidRDefault="00C745D2" w:rsidP="0083239F">
            <w:pPr>
              <w:pStyle w:val="NoIndent"/>
              <w:jc w:val="both"/>
              <w:rPr>
                <w:rFonts w:ascii="Arial" w:hAnsi="Arial" w:cs="Arial"/>
                <w:color w:val="auto"/>
                <w:szCs w:val="22"/>
              </w:rPr>
            </w:pPr>
            <w:r w:rsidRPr="00FB322C">
              <w:rPr>
                <w:rFonts w:ascii="Arial" w:hAnsi="Arial" w:cs="Arial"/>
                <w:color w:val="auto"/>
                <w:szCs w:val="22"/>
              </w:rPr>
              <w:t>Za bodom c) doplňte nasledujúci text:</w:t>
            </w:r>
          </w:p>
          <w:p w14:paraId="2557BEE5" w14:textId="77777777" w:rsidR="00AC62AB" w:rsidRPr="00AC62AB" w:rsidRDefault="00AC62AB" w:rsidP="00804715"/>
          <w:p w14:paraId="32432F4F" w14:textId="77777777" w:rsidR="00C745D2" w:rsidRPr="00742FB8" w:rsidRDefault="00C745D2" w:rsidP="00AC62AB">
            <w:pPr>
              <w:pStyle w:val="NoIndent"/>
              <w:ind w:left="2"/>
              <w:jc w:val="both"/>
              <w:rPr>
                <w:rFonts w:ascii="Arial" w:hAnsi="Arial" w:cs="Arial"/>
                <w:color w:val="auto"/>
                <w:szCs w:val="22"/>
              </w:rPr>
            </w:pPr>
            <w:r w:rsidRPr="00A86531">
              <w:rPr>
                <w:rFonts w:ascii="Arial" w:hAnsi="Arial" w:cs="Arial"/>
                <w:color w:val="auto"/>
                <w:szCs w:val="22"/>
              </w:rPr>
              <w:t xml:space="preserve">„Faktúry musia obsahovať náležitosti podľa §74 zákona č. </w:t>
            </w:r>
            <w:r w:rsidRPr="00F07B96">
              <w:rPr>
                <w:rFonts w:ascii="Arial" w:hAnsi="Arial" w:cs="Arial"/>
                <w:color w:val="auto"/>
                <w:szCs w:val="22"/>
              </w:rPr>
              <w:t xml:space="preserve">222/2004 </w:t>
            </w:r>
            <w:proofErr w:type="spellStart"/>
            <w:r w:rsidRPr="00F07B96">
              <w:rPr>
                <w:rFonts w:ascii="Arial" w:hAnsi="Arial" w:cs="Arial"/>
                <w:color w:val="auto"/>
                <w:szCs w:val="22"/>
              </w:rPr>
              <w:t>Z.z</w:t>
            </w:r>
            <w:proofErr w:type="spellEnd"/>
            <w:r w:rsidRPr="00F07B96">
              <w:rPr>
                <w:rFonts w:ascii="Arial" w:hAnsi="Arial" w:cs="Arial"/>
                <w:color w:val="auto"/>
                <w:szCs w:val="22"/>
              </w:rPr>
              <w:t xml:space="preserve"> o dani z pridanej hodnoty v znení neskorších predpisov. Faktúry musia obsahovať aj nasledovné údaje: odvolávku na  číslo Zmluvy, príp. dodatku, referenčné číslo u Objednávateľa,  popis plnenia v zmysle predmetu Zmluvy, bankové spojenie, číslo </w:t>
            </w:r>
            <w:r w:rsidRPr="00742FB8">
              <w:rPr>
                <w:rFonts w:ascii="Arial" w:hAnsi="Arial" w:cs="Arial"/>
                <w:color w:val="auto"/>
                <w:szCs w:val="22"/>
              </w:rPr>
              <w:t>stavby</w:t>
            </w:r>
            <w:r w:rsidRPr="00702CE8">
              <w:rPr>
                <w:rFonts w:ascii="Arial" w:hAnsi="Arial" w:cs="Arial"/>
                <w:color w:val="auto"/>
                <w:szCs w:val="22"/>
              </w:rPr>
              <w:t xml:space="preserve">: </w:t>
            </w:r>
            <w:r w:rsidR="00702CE8" w:rsidRPr="00702CE8">
              <w:rPr>
                <w:rFonts w:ascii="Arial" w:hAnsi="Arial" w:cs="Arial"/>
                <w:color w:val="auto"/>
                <w:szCs w:val="22"/>
              </w:rPr>
              <w:t>1683</w:t>
            </w:r>
            <w:r w:rsidR="00702CE8">
              <w:rPr>
                <w:rFonts w:ascii="Arial" w:hAnsi="Arial" w:cs="Arial"/>
                <w:color w:val="auto"/>
                <w:szCs w:val="22"/>
              </w:rPr>
              <w:t xml:space="preserve"> -</w:t>
            </w:r>
            <w:r w:rsidR="00611901" w:rsidRPr="00702CE8">
              <w:rPr>
                <w:rFonts w:ascii="Arial" w:hAnsi="Arial" w:cs="Arial"/>
                <w:color w:val="auto"/>
                <w:szCs w:val="22"/>
              </w:rPr>
              <w:t xml:space="preserve"> </w:t>
            </w:r>
            <w:r w:rsidRPr="00702CE8">
              <w:rPr>
                <w:rFonts w:ascii="Arial" w:hAnsi="Arial" w:cs="Arial"/>
                <w:color w:val="auto"/>
                <w:szCs w:val="22"/>
              </w:rPr>
              <w:t>podľa</w:t>
            </w:r>
            <w:r w:rsidRPr="00742FB8">
              <w:rPr>
                <w:rFonts w:ascii="Arial" w:hAnsi="Arial" w:cs="Arial"/>
                <w:color w:val="auto"/>
                <w:szCs w:val="22"/>
              </w:rPr>
              <w:t xml:space="preserve"> číselníka stavieb u Objednávateľa, číslo objektu.</w:t>
            </w:r>
          </w:p>
          <w:p w14:paraId="567AB48D" w14:textId="77777777" w:rsidR="00C745D2" w:rsidRPr="00D611CD" w:rsidRDefault="00C745D2" w:rsidP="00AC62AB">
            <w:pPr>
              <w:pStyle w:val="NoIndent"/>
              <w:ind w:left="2"/>
              <w:jc w:val="both"/>
              <w:rPr>
                <w:rFonts w:ascii="Arial" w:hAnsi="Arial" w:cs="Arial"/>
                <w:color w:val="auto"/>
              </w:rPr>
            </w:pPr>
            <w:r w:rsidRPr="00742FB8">
              <w:rPr>
                <w:rFonts w:ascii="Arial" w:hAnsi="Arial" w:cs="Arial"/>
                <w:color w:val="auto"/>
                <w:szCs w:val="22"/>
              </w:rPr>
              <w:t xml:space="preserve">V prípade aplikácie ustanovenia § 69 ods. 12 pís. j) Zákona o DPH musí faktúra obsahovať aj číselný kód a popis plnenia v zmysle sekcie F Nariadenia Komisie (EÚ) č. 1209/2014 z 29.októbra 2014. V prípade </w:t>
            </w:r>
            <w:proofErr w:type="spellStart"/>
            <w:r w:rsidRPr="00742FB8">
              <w:rPr>
                <w:rFonts w:ascii="Arial" w:hAnsi="Arial" w:cs="Arial"/>
                <w:color w:val="auto"/>
                <w:szCs w:val="22"/>
              </w:rPr>
              <w:t>neaplikácie</w:t>
            </w:r>
            <w:proofErr w:type="spellEnd"/>
            <w:r w:rsidRPr="00742FB8">
              <w:rPr>
                <w:rFonts w:ascii="Arial" w:hAnsi="Arial" w:cs="Arial"/>
                <w:color w:val="auto"/>
                <w:szCs w:val="22"/>
              </w:rPr>
              <w:t xml:space="preserve"> ustanovenia § 69 ods. 12 pís. j) Zákona o DPH je Zhotoviteľ povinný túto skutočnosť na faktúre výslovne uviesť. </w:t>
            </w:r>
            <w:r w:rsidRPr="00742FB8">
              <w:rPr>
                <w:rFonts w:ascii="Arial" w:hAnsi="Arial" w:cs="Arial"/>
                <w:color w:val="auto"/>
              </w:rPr>
              <w:t xml:space="preserve">Ak faktúra nebude obsahovať </w:t>
            </w:r>
            <w:r w:rsidRPr="005B0752">
              <w:rPr>
                <w:rFonts w:ascii="Arial" w:hAnsi="Arial" w:cs="Arial"/>
                <w:color w:val="auto"/>
                <w:szCs w:val="22"/>
              </w:rPr>
              <w:t>vyššie uvedené</w:t>
            </w:r>
            <w:r w:rsidRPr="005B0752">
              <w:rPr>
                <w:rFonts w:ascii="Arial" w:hAnsi="Arial" w:cs="Arial"/>
                <w:color w:val="auto"/>
              </w:rPr>
              <w:t xml:space="preserve"> údaje</w:t>
            </w:r>
            <w:r w:rsidRPr="00E64C36">
              <w:rPr>
                <w:rFonts w:ascii="Arial" w:hAnsi="Arial" w:cs="Arial"/>
                <w:color w:val="auto"/>
                <w:szCs w:val="22"/>
              </w:rPr>
              <w:t xml:space="preserve"> alebo k nej nebudú priložené požadované prílohy,</w:t>
            </w:r>
            <w:r w:rsidRPr="00566FC4">
              <w:rPr>
                <w:rFonts w:ascii="Arial" w:hAnsi="Arial" w:cs="Arial"/>
                <w:color w:val="auto"/>
              </w:rPr>
              <w:t xml:space="preserve"> Objednávateľ je oprávnený takúto faktúru vráti</w:t>
            </w:r>
            <w:r w:rsidRPr="0074407A">
              <w:rPr>
                <w:rFonts w:ascii="Arial" w:hAnsi="Arial" w:cs="Arial"/>
                <w:color w:val="auto"/>
              </w:rPr>
              <w:t>ť Zhotoviteľovi spolu s</w:t>
            </w:r>
            <w:r w:rsidRPr="0074407A">
              <w:rPr>
                <w:rFonts w:ascii="Arial" w:hAnsi="Arial" w:cs="Arial"/>
                <w:color w:val="auto"/>
                <w:szCs w:val="22"/>
              </w:rPr>
              <w:t xml:space="preserve"> </w:t>
            </w:r>
            <w:r w:rsidRPr="000A1C4B">
              <w:rPr>
                <w:rFonts w:ascii="Arial" w:hAnsi="Arial" w:cs="Arial"/>
                <w:color w:val="auto"/>
              </w:rPr>
              <w:t xml:space="preserve">označením nedostatkov, pre ktoré bola vrátená. </w:t>
            </w:r>
            <w:r w:rsidR="00A36977" w:rsidRPr="00D91C1B">
              <w:rPr>
                <w:rFonts w:ascii="Arial" w:hAnsi="Arial" w:cs="Arial"/>
                <w:color w:val="auto"/>
              </w:rPr>
              <w:t xml:space="preserve">               </w:t>
            </w:r>
            <w:r w:rsidRPr="00D91C1B">
              <w:rPr>
                <w:rFonts w:ascii="Arial" w:hAnsi="Arial" w:cs="Arial"/>
                <w:color w:val="auto"/>
              </w:rPr>
              <w:t>V</w:t>
            </w:r>
            <w:r w:rsidRPr="00723969">
              <w:rPr>
                <w:rFonts w:ascii="Arial" w:hAnsi="Arial" w:cs="Arial"/>
                <w:color w:val="auto"/>
                <w:szCs w:val="22"/>
              </w:rPr>
              <w:t xml:space="preserve"> </w:t>
            </w:r>
            <w:r w:rsidRPr="001A0DDF">
              <w:rPr>
                <w:rFonts w:ascii="Arial" w:hAnsi="Arial" w:cs="Arial"/>
                <w:color w:val="auto"/>
              </w:rPr>
              <w:t xml:space="preserve">tomto prípade </w:t>
            </w:r>
            <w:r w:rsidRPr="00C96E7C">
              <w:rPr>
                <w:rFonts w:ascii="Arial" w:hAnsi="Arial" w:cs="Arial"/>
                <w:color w:val="auto"/>
                <w:szCs w:val="22"/>
              </w:rPr>
              <w:t xml:space="preserve">sa </w:t>
            </w:r>
            <w:r w:rsidRPr="00485C05">
              <w:rPr>
                <w:rFonts w:ascii="Arial" w:hAnsi="Arial" w:cs="Arial"/>
                <w:color w:val="auto"/>
              </w:rPr>
              <w:t>plynutie lehoty splatnosti takejto faktúry prerušuje a</w:t>
            </w:r>
            <w:r w:rsidRPr="00DF409D">
              <w:rPr>
                <w:rFonts w:ascii="Arial" w:hAnsi="Arial" w:cs="Arial"/>
                <w:color w:val="auto"/>
                <w:szCs w:val="22"/>
              </w:rPr>
              <w:t xml:space="preserve"> </w:t>
            </w:r>
            <w:r w:rsidRPr="00DF409D">
              <w:rPr>
                <w:rFonts w:ascii="Arial" w:hAnsi="Arial" w:cs="Arial"/>
                <w:color w:val="auto"/>
              </w:rPr>
              <w:t>nová lehota splatnosti začne plynúť dňom nasledujúcim po dni doporučeného doručenia opravenej alebo doplnenej faktúry</w:t>
            </w:r>
            <w:r w:rsidRPr="00DF409D">
              <w:rPr>
                <w:rFonts w:ascii="Arial" w:hAnsi="Arial" w:cs="Arial"/>
                <w:color w:val="auto"/>
                <w:szCs w:val="22"/>
              </w:rPr>
              <w:t xml:space="preserve">. Zmluvné Strany berú na vedomie, že za správnosť údajov na faktúre je zodpovedný výhradne </w:t>
            </w:r>
            <w:r w:rsidRPr="00DF409D">
              <w:rPr>
                <w:rFonts w:ascii="Arial" w:hAnsi="Arial" w:cs="Arial"/>
                <w:color w:val="auto"/>
                <w:szCs w:val="22"/>
              </w:rPr>
              <w:lastRenderedPageBreak/>
              <w:t>Zhotoviteľ a nevrátenie faktúry zo strany</w:t>
            </w:r>
            <w:r w:rsidRPr="00DF409D">
              <w:rPr>
                <w:rFonts w:ascii="Arial" w:hAnsi="Arial" w:cs="Arial"/>
                <w:color w:val="auto"/>
              </w:rPr>
              <w:t xml:space="preserve"> Objednávateľa</w:t>
            </w:r>
            <w:r w:rsidRPr="00896806">
              <w:rPr>
                <w:rFonts w:ascii="Arial" w:hAnsi="Arial" w:cs="Arial"/>
                <w:color w:val="auto"/>
                <w:szCs w:val="22"/>
              </w:rPr>
              <w:t xml:space="preserve"> sa v žiadnom prípade nemôže považovať za potvrdenie správnosti údajov na nej uvedených. </w:t>
            </w:r>
            <w:r w:rsidRPr="00DB07C1">
              <w:rPr>
                <w:rFonts w:ascii="Arial" w:hAnsi="Arial" w:cs="Arial"/>
                <w:color w:val="auto"/>
                <w:szCs w:val="22"/>
              </w:rPr>
              <w:t xml:space="preserve">V prípade, </w:t>
            </w:r>
            <w:r w:rsidR="00A36977" w:rsidRPr="00DB07C1">
              <w:rPr>
                <w:rFonts w:ascii="Arial" w:hAnsi="Arial" w:cs="Arial"/>
                <w:color w:val="auto"/>
                <w:szCs w:val="22"/>
              </w:rPr>
              <w:t xml:space="preserve">               </w:t>
            </w:r>
            <w:r w:rsidRPr="00BB44F9">
              <w:rPr>
                <w:rFonts w:ascii="Arial" w:hAnsi="Arial" w:cs="Arial"/>
                <w:color w:val="auto"/>
                <w:szCs w:val="22"/>
              </w:rPr>
              <w:t>že správca dane udelí Objednávateľovi akúkoľvek sankciu vyplývajúcu z nesprávnej aplikácie ustanovenia § 69 ods. 12 pís. j) Zákona o DPH, je Objednávateľ oprávnený na náhradu takto vzniknutej škody od Zhotoviteľa v plnom rozsahu.</w:t>
            </w:r>
          </w:p>
          <w:p w14:paraId="3C6D70AC" w14:textId="77777777" w:rsidR="00C745D2" w:rsidRPr="00D611CD" w:rsidRDefault="00C745D2" w:rsidP="00AC62AB">
            <w:pPr>
              <w:ind w:left="2"/>
              <w:rPr>
                <w:rFonts w:cs="Arial"/>
              </w:rPr>
            </w:pPr>
          </w:p>
          <w:p w14:paraId="4D883C18" w14:textId="77777777" w:rsidR="00C745D2" w:rsidRPr="00D611CD" w:rsidRDefault="00C745D2" w:rsidP="00AC62AB">
            <w:pPr>
              <w:pStyle w:val="NoIndent"/>
              <w:ind w:left="2"/>
              <w:jc w:val="both"/>
              <w:rPr>
                <w:rFonts w:ascii="Arial" w:hAnsi="Arial" w:cs="Arial"/>
                <w:color w:val="auto"/>
                <w:szCs w:val="22"/>
              </w:rPr>
            </w:pPr>
            <w:r w:rsidRPr="00D611CD">
              <w:rPr>
                <w:rFonts w:ascii="Arial" w:hAnsi="Arial" w:cs="Arial"/>
                <w:color w:val="auto"/>
                <w:szCs w:val="22"/>
              </w:rPr>
              <w:t>Ak ich faktúra nebude obsahovať alebo ak bude obsahovať nesprávne údaje, Objednávateľ je oprávnený takúto faktúru vrátiť Zhotoviteľovi spolu s označením nedostatkov, pre ktoré bola vrátená. V tomto prípade plynutie lehoty splatnosti takejto faktúry sa prerušuje a nová lehota splatnosti začne plynúť dňom nasledujúcim po dni doporučeného doručenia opravenej alebo doplnenej faktúry do sídla Objednávateľa.</w:t>
            </w:r>
          </w:p>
          <w:p w14:paraId="7E7634BD" w14:textId="77777777" w:rsidR="00C745D2" w:rsidRPr="00D611CD" w:rsidRDefault="00C745D2" w:rsidP="0083239F">
            <w:pPr>
              <w:pStyle w:val="NoIndent"/>
              <w:ind w:left="420"/>
              <w:jc w:val="both"/>
              <w:rPr>
                <w:rFonts w:ascii="Arial" w:hAnsi="Arial" w:cs="Arial"/>
                <w:color w:val="auto"/>
              </w:rPr>
            </w:pPr>
          </w:p>
          <w:p w14:paraId="17D23691" w14:textId="77777777" w:rsidR="00C745D2" w:rsidRDefault="00C745D2" w:rsidP="0083239F">
            <w:pPr>
              <w:pStyle w:val="NoIndent"/>
              <w:ind w:left="-18"/>
              <w:jc w:val="both"/>
              <w:rPr>
                <w:rFonts w:ascii="Arial" w:hAnsi="Arial" w:cs="Arial"/>
                <w:color w:val="auto"/>
                <w:szCs w:val="22"/>
              </w:rPr>
            </w:pPr>
            <w:r w:rsidRPr="00D611CD">
              <w:rPr>
                <w:rFonts w:ascii="Arial" w:hAnsi="Arial" w:cs="Arial"/>
                <w:color w:val="auto"/>
                <w:szCs w:val="22"/>
              </w:rPr>
              <w:t xml:space="preserve">Zhotoviteľ je povinný predkladať faktúry vrátane Stavebnotechnickým dozorom potvrdeného  Priebežného platobného potvrdenia v papierovej forme 6 krát </w:t>
            </w:r>
            <w:r w:rsidR="00A36977" w:rsidRPr="00D611CD">
              <w:rPr>
                <w:rFonts w:ascii="Arial" w:hAnsi="Arial" w:cs="Arial"/>
                <w:color w:val="auto"/>
                <w:szCs w:val="22"/>
              </w:rPr>
              <w:t xml:space="preserve">                           </w:t>
            </w:r>
            <w:r w:rsidRPr="00F30C2A">
              <w:rPr>
                <w:rFonts w:ascii="Arial" w:hAnsi="Arial" w:cs="Arial"/>
                <w:color w:val="auto"/>
                <w:szCs w:val="22"/>
              </w:rPr>
              <w:t xml:space="preserve">a v elektronickej forme na CD/DVD nosiči v zmysle dátového predpisu NDS uvedeného na stránke </w:t>
            </w:r>
            <w:hyperlink r:id="rId19" w:history="1">
              <w:r w:rsidRPr="00FB322C">
                <w:rPr>
                  <w:rStyle w:val="Hypertextovprepojenie"/>
                  <w:rFonts w:ascii="Arial" w:hAnsi="Arial" w:cs="Arial"/>
                  <w:color w:val="auto"/>
                  <w:szCs w:val="22"/>
                </w:rPr>
                <w:t>www.ndsas.sk</w:t>
              </w:r>
            </w:hyperlink>
            <w:r w:rsidRPr="00A972CF">
              <w:rPr>
                <w:rFonts w:ascii="Arial" w:hAnsi="Arial" w:cs="Arial"/>
                <w:color w:val="auto"/>
                <w:szCs w:val="22"/>
              </w:rPr>
              <w:t>.</w:t>
            </w:r>
          </w:p>
          <w:p w14:paraId="76840E8C" w14:textId="77777777" w:rsidR="00AC62AB" w:rsidRPr="00AC62AB" w:rsidRDefault="00AC62AB" w:rsidP="00804715"/>
          <w:p w14:paraId="432F01B4" w14:textId="77777777" w:rsidR="00C745D2" w:rsidRPr="00FB322C" w:rsidRDefault="00C745D2" w:rsidP="0083239F">
            <w:pPr>
              <w:pStyle w:val="NoIndent"/>
              <w:jc w:val="both"/>
              <w:rPr>
                <w:rFonts w:ascii="Arial" w:hAnsi="Arial" w:cs="Arial"/>
                <w:color w:val="auto"/>
                <w:szCs w:val="22"/>
              </w:rPr>
            </w:pPr>
            <w:r w:rsidRPr="00FB322C">
              <w:rPr>
                <w:rFonts w:ascii="Arial" w:hAnsi="Arial" w:cs="Arial"/>
                <w:color w:val="auto"/>
                <w:szCs w:val="22"/>
              </w:rPr>
              <w:t>Zhotoviteľ je povinný k faktúre doložiť porovnanie Fakturačného harmonogramu a skutočného kumulatívneho fakturačného plnenia Zhotoviteľa k poslednému dňu mesiaca, na ktorý sa platba vzťahuje.</w:t>
            </w:r>
          </w:p>
          <w:p w14:paraId="7D611F24" w14:textId="77777777" w:rsidR="00C745D2" w:rsidRDefault="00C745D2" w:rsidP="0083239F">
            <w:pPr>
              <w:jc w:val="both"/>
              <w:rPr>
                <w:rFonts w:cs="Arial"/>
                <w:szCs w:val="22"/>
              </w:rPr>
            </w:pPr>
            <w:r w:rsidRPr="00A86531">
              <w:rPr>
                <w:rFonts w:cs="Arial"/>
                <w:szCs w:val="22"/>
              </w:rPr>
              <w:t>V prípade, že je Zhotoviteľom zoskupenie bez právnej subjektivity, je Z</w:t>
            </w:r>
            <w:r w:rsidRPr="00F07B96">
              <w:rPr>
                <w:rFonts w:cs="Arial"/>
                <w:szCs w:val="22"/>
              </w:rPr>
              <w:t>hotoviteľ povinný súčasne doložiť porovnanie aj  tzv. S-krivky členov (S-krivky jednotlivých členov zoskupenia bez právnej subjektivity) a zároveň informovať Objednávateľa o rozdelení fakturačného plnenia v konkrétnom mesiaci podľa jednotlivých členov uved</w:t>
            </w:r>
            <w:r w:rsidRPr="00742FB8">
              <w:rPr>
                <w:rFonts w:cs="Arial"/>
                <w:szCs w:val="22"/>
              </w:rPr>
              <w:t>eného zoskupenia.</w:t>
            </w:r>
          </w:p>
          <w:p w14:paraId="11F4B698" w14:textId="77777777" w:rsidR="00AC62AB" w:rsidRPr="00742FB8" w:rsidRDefault="00AC62AB" w:rsidP="0083239F">
            <w:pPr>
              <w:jc w:val="both"/>
              <w:rPr>
                <w:rFonts w:cs="Arial"/>
                <w:szCs w:val="22"/>
              </w:rPr>
            </w:pPr>
          </w:p>
          <w:p w14:paraId="740DAB46" w14:textId="77777777" w:rsidR="00C745D2" w:rsidRPr="00742FB8" w:rsidRDefault="00C745D2" w:rsidP="0083239F">
            <w:pPr>
              <w:pStyle w:val="NoIndent"/>
              <w:jc w:val="both"/>
              <w:rPr>
                <w:rFonts w:ascii="Arial" w:hAnsi="Arial" w:cs="Arial"/>
                <w:color w:val="auto"/>
                <w:szCs w:val="22"/>
              </w:rPr>
            </w:pPr>
            <w:r w:rsidRPr="00742FB8">
              <w:rPr>
                <w:rFonts w:ascii="Arial" w:hAnsi="Arial" w:cs="Arial"/>
                <w:color w:val="auto"/>
                <w:szCs w:val="22"/>
              </w:rPr>
              <w:t>Ďalšie požadované podrobnosti sú uvedené v Cenovej časti.“</w:t>
            </w:r>
          </w:p>
          <w:p w14:paraId="4B709643" w14:textId="77777777" w:rsidR="00AC62AB" w:rsidRDefault="00AC62AB" w:rsidP="0083239F">
            <w:pPr>
              <w:pStyle w:val="NoIndent"/>
              <w:jc w:val="both"/>
              <w:rPr>
                <w:rFonts w:ascii="Arial" w:hAnsi="Arial" w:cs="Arial"/>
                <w:color w:val="auto"/>
                <w:szCs w:val="22"/>
              </w:rPr>
            </w:pPr>
          </w:p>
          <w:p w14:paraId="39416FAB" w14:textId="77777777" w:rsidR="00C745D2" w:rsidRDefault="00C745D2" w:rsidP="0083239F">
            <w:pPr>
              <w:pStyle w:val="NoIndent"/>
              <w:jc w:val="both"/>
              <w:rPr>
                <w:rFonts w:ascii="Arial" w:hAnsi="Arial" w:cs="Arial"/>
                <w:color w:val="auto"/>
                <w:szCs w:val="22"/>
              </w:rPr>
            </w:pPr>
            <w:r w:rsidRPr="00742FB8">
              <w:rPr>
                <w:rFonts w:ascii="Arial" w:hAnsi="Arial" w:cs="Arial"/>
                <w:color w:val="auto"/>
                <w:szCs w:val="22"/>
              </w:rPr>
              <w:t xml:space="preserve">Na koniec </w:t>
            </w:r>
            <w:proofErr w:type="spellStart"/>
            <w:r w:rsidRPr="00742FB8">
              <w:rPr>
                <w:rFonts w:ascii="Arial" w:hAnsi="Arial" w:cs="Arial"/>
                <w:color w:val="auto"/>
                <w:szCs w:val="22"/>
              </w:rPr>
              <w:t>podčlánku</w:t>
            </w:r>
            <w:proofErr w:type="spellEnd"/>
            <w:r w:rsidRPr="00742FB8">
              <w:rPr>
                <w:rFonts w:ascii="Arial" w:hAnsi="Arial" w:cs="Arial"/>
                <w:color w:val="auto"/>
                <w:szCs w:val="22"/>
              </w:rPr>
              <w:t xml:space="preserve"> doplňte nasledujúci text:</w:t>
            </w:r>
          </w:p>
          <w:p w14:paraId="1E65B91B" w14:textId="77777777" w:rsidR="00AC62AB" w:rsidRPr="00AC62AB" w:rsidRDefault="00AC62AB" w:rsidP="00804715"/>
          <w:p w14:paraId="3F7B0D50" w14:textId="77777777" w:rsidR="00C745D2" w:rsidRDefault="00C745D2" w:rsidP="0083239F">
            <w:pPr>
              <w:pStyle w:val="NoIndent"/>
              <w:jc w:val="both"/>
              <w:rPr>
                <w:rFonts w:ascii="Arial" w:hAnsi="Arial" w:cs="Arial"/>
                <w:color w:val="auto"/>
                <w:szCs w:val="22"/>
              </w:rPr>
            </w:pPr>
            <w:r w:rsidRPr="00742FB8">
              <w:rPr>
                <w:rFonts w:ascii="Arial" w:hAnsi="Arial" w:cs="Arial"/>
                <w:color w:val="auto"/>
                <w:szCs w:val="22"/>
              </w:rPr>
              <w:t>„Zmena bankového účtu pre účely vykonávania platieb môže byť vykonaná podľa článku 1.3 (</w:t>
            </w:r>
            <w:r w:rsidRPr="00742FB8">
              <w:rPr>
                <w:rFonts w:ascii="Arial" w:hAnsi="Arial" w:cs="Arial"/>
                <w:i/>
                <w:color w:val="auto"/>
                <w:szCs w:val="22"/>
              </w:rPr>
              <w:t>Komunikácia)</w:t>
            </w:r>
            <w:r w:rsidRPr="00742FB8">
              <w:rPr>
                <w:rFonts w:ascii="Arial" w:hAnsi="Arial" w:cs="Arial"/>
                <w:color w:val="auto"/>
                <w:szCs w:val="22"/>
              </w:rPr>
              <w:t>. Zhotoviteľ požiada Objednávateľa o zmenu účtu spolu s uvedením dôvodov; v prípade, že ide o Zhotoviteľa - skupinu (konzorcium), predloží aj písomný súhlas ostatných členov skupiny so zmenou účtu (potvrdený osobami oprávnenými konať v mene jednotlivých členov skupiny). Po formálnom schvá</w:t>
            </w:r>
            <w:r w:rsidRPr="005B0752">
              <w:rPr>
                <w:rFonts w:ascii="Arial" w:hAnsi="Arial" w:cs="Arial"/>
                <w:color w:val="auto"/>
                <w:szCs w:val="22"/>
              </w:rPr>
              <w:t>lení zmeny Objednávateľom a písomnom informovaní Stavebnotechnického dozoru je možné poukazovať platby na nový účet.</w:t>
            </w:r>
          </w:p>
          <w:p w14:paraId="6EBA7AFE" w14:textId="77777777" w:rsidR="00AC62AB" w:rsidRPr="00AC62AB" w:rsidRDefault="00AC62AB" w:rsidP="00804715"/>
          <w:p w14:paraId="030D66AD" w14:textId="77777777" w:rsidR="00C745D2" w:rsidRPr="00566FC4" w:rsidRDefault="00C745D2" w:rsidP="0083239F">
            <w:pPr>
              <w:pStyle w:val="NoIndent"/>
              <w:jc w:val="both"/>
              <w:rPr>
                <w:rFonts w:ascii="Arial" w:hAnsi="Arial" w:cs="Arial"/>
                <w:color w:val="auto"/>
                <w:szCs w:val="22"/>
              </w:rPr>
            </w:pPr>
            <w:r w:rsidRPr="00566FC4">
              <w:rPr>
                <w:rFonts w:ascii="Arial" w:hAnsi="Arial" w:cs="Arial"/>
                <w:color w:val="auto"/>
                <w:szCs w:val="22"/>
              </w:rPr>
              <w:lastRenderedPageBreak/>
              <w:t>Na účely tejto Zmluvy sa za deň zaplatenia považuje deň odpísania dlžnej sumy z účtu Objednávateľa.“</w:t>
            </w:r>
          </w:p>
          <w:p w14:paraId="3428ACD3" w14:textId="77777777" w:rsidR="004B361C" w:rsidRPr="0074407A" w:rsidRDefault="004B361C" w:rsidP="0083239F">
            <w:pPr>
              <w:rPr>
                <w:rFonts w:cs="Arial"/>
                <w:i/>
                <w:iCs/>
              </w:rPr>
            </w:pPr>
          </w:p>
          <w:p w14:paraId="6FF3CCAB" w14:textId="77777777" w:rsidR="00683585" w:rsidRPr="0074407A" w:rsidRDefault="00683585" w:rsidP="00683585">
            <w:pPr>
              <w:rPr>
                <w:rFonts w:cs="Arial"/>
                <w:iCs/>
              </w:rPr>
            </w:pPr>
            <w:r w:rsidRPr="0074407A">
              <w:rPr>
                <w:rFonts w:cs="Arial"/>
                <w:iCs/>
              </w:rPr>
              <w:t xml:space="preserve">Dopĺňa sa bod „e) </w:t>
            </w:r>
          </w:p>
          <w:p w14:paraId="4B4AD5B5" w14:textId="77777777" w:rsidR="00683585" w:rsidRDefault="00683585" w:rsidP="00683585">
            <w:pPr>
              <w:jc w:val="both"/>
              <w:rPr>
                <w:rFonts w:cs="Arial"/>
                <w:iCs/>
              </w:rPr>
            </w:pPr>
          </w:p>
          <w:p w14:paraId="76FFB175" w14:textId="1525195E" w:rsidR="00683585" w:rsidRPr="00D91C1B" w:rsidRDefault="00683585" w:rsidP="00683585">
            <w:pPr>
              <w:jc w:val="both"/>
              <w:rPr>
                <w:rFonts w:cs="Arial"/>
                <w:iCs/>
              </w:rPr>
            </w:pPr>
            <w:r w:rsidRPr="000A1C4B">
              <w:rPr>
                <w:rFonts w:cs="Arial"/>
                <w:iCs/>
              </w:rPr>
              <w:t>V súlade s </w:t>
            </w:r>
            <w:proofErr w:type="spellStart"/>
            <w:r w:rsidRPr="000A1C4B">
              <w:rPr>
                <w:rFonts w:cs="Arial"/>
                <w:iCs/>
              </w:rPr>
              <w:t>podčlánkom</w:t>
            </w:r>
            <w:proofErr w:type="spellEnd"/>
            <w:r w:rsidRPr="000A1C4B">
              <w:rPr>
                <w:rFonts w:cs="Arial"/>
                <w:iCs/>
              </w:rPr>
              <w:t xml:space="preserve"> 13.8 (Úpravy v dôsledku zmien</w:t>
            </w:r>
            <w:r w:rsidRPr="00D91C1B">
              <w:rPr>
                <w:rFonts w:cs="Arial"/>
                <w:iCs/>
              </w:rPr>
              <w:t xml:space="preserve"> Nákladov) sa určuje spôsob fakturácie valorizácie </w:t>
            </w:r>
            <w:proofErr w:type="spellStart"/>
            <w:r w:rsidRPr="00D91C1B">
              <w:rPr>
                <w:rFonts w:cs="Arial"/>
                <w:iCs/>
              </w:rPr>
              <w:t>následovne</w:t>
            </w:r>
            <w:proofErr w:type="spellEnd"/>
            <w:r w:rsidRPr="00D91C1B">
              <w:rPr>
                <w:rFonts w:cs="Arial"/>
                <w:iCs/>
              </w:rPr>
              <w:t xml:space="preserve">: </w:t>
            </w:r>
          </w:p>
          <w:p w14:paraId="4A47C0BA" w14:textId="77777777" w:rsidR="00683585" w:rsidRPr="00D91C1B" w:rsidRDefault="00683585" w:rsidP="00683585">
            <w:pPr>
              <w:jc w:val="both"/>
              <w:rPr>
                <w:rFonts w:cs="Arial"/>
                <w:iCs/>
              </w:rPr>
            </w:pPr>
          </w:p>
          <w:p w14:paraId="3DB976B6" w14:textId="703D5C2E" w:rsidR="00683585" w:rsidRDefault="00683585" w:rsidP="00683585">
            <w:pPr>
              <w:jc w:val="both"/>
              <w:rPr>
                <w:rFonts w:cs="Arial"/>
                <w:iCs/>
              </w:rPr>
            </w:pPr>
            <w:r w:rsidRPr="00723969">
              <w:rPr>
                <w:rFonts w:cs="Arial"/>
                <w:iCs/>
              </w:rPr>
              <w:t>Zhotoviteľ vystaví  samostatnú súhrnnú faktúru za obdobie</w:t>
            </w:r>
            <w:r>
              <w:rPr>
                <w:rFonts w:cs="Arial"/>
                <w:iCs/>
              </w:rPr>
              <w:t xml:space="preserve"> štvrťrok</w:t>
            </w:r>
            <w:r w:rsidRPr="00723969">
              <w:rPr>
                <w:rFonts w:cs="Arial"/>
                <w:iCs/>
              </w:rPr>
              <w:t xml:space="preserve">. </w:t>
            </w:r>
          </w:p>
          <w:p w14:paraId="7D0643DF" w14:textId="77777777" w:rsidR="00683585" w:rsidRPr="001A0DDF" w:rsidRDefault="00683585" w:rsidP="00683585">
            <w:pPr>
              <w:jc w:val="both"/>
              <w:rPr>
                <w:rFonts w:cs="Arial"/>
                <w:iCs/>
                <w:sz w:val="24"/>
                <w:szCs w:val="24"/>
              </w:rPr>
            </w:pPr>
          </w:p>
          <w:p w14:paraId="0F0C077A" w14:textId="77777777" w:rsidR="00683585" w:rsidRPr="00A972CF" w:rsidRDefault="00683585" w:rsidP="00683585">
            <w:pPr>
              <w:jc w:val="both"/>
              <w:rPr>
                <w:rFonts w:cs="Arial"/>
                <w:iCs/>
              </w:rPr>
            </w:pPr>
            <w:r w:rsidRPr="00C96E7C">
              <w:rPr>
                <w:rFonts w:cs="Arial"/>
                <w:iCs/>
              </w:rPr>
              <w:t>Podkladom pre vystavenie samost</w:t>
            </w:r>
            <w:r w:rsidRPr="00485C05">
              <w:rPr>
                <w:rFonts w:cs="Arial"/>
                <w:iCs/>
              </w:rPr>
              <w:t xml:space="preserve">atnej súhrnnej faktúry budú </w:t>
            </w:r>
            <w:r>
              <w:rPr>
                <w:rFonts w:cs="Arial"/>
                <w:iCs/>
              </w:rPr>
              <w:t>štvrťročné</w:t>
            </w:r>
            <w:r w:rsidRPr="00485C05">
              <w:rPr>
                <w:rFonts w:cs="Arial"/>
                <w:iCs/>
              </w:rPr>
              <w:t xml:space="preserve"> súpisy indexácie za príslušn</w:t>
            </w:r>
            <w:r>
              <w:rPr>
                <w:rFonts w:cs="Arial"/>
                <w:iCs/>
              </w:rPr>
              <w:t>é štvrťroky.</w:t>
            </w:r>
          </w:p>
          <w:p w14:paraId="62FB401D" w14:textId="6F780A55" w:rsidR="005E7796" w:rsidRPr="00A972CF" w:rsidRDefault="00683585" w:rsidP="0083239F">
            <w:pPr>
              <w:jc w:val="both"/>
              <w:rPr>
                <w:rFonts w:cs="Arial"/>
                <w:iCs/>
              </w:rPr>
            </w:pPr>
            <w:r w:rsidRPr="0074407A" w:rsidDel="00683585">
              <w:rPr>
                <w:rFonts w:cs="Arial"/>
                <w:iCs/>
              </w:rPr>
              <w:t xml:space="preserve"> </w:t>
            </w:r>
          </w:p>
          <w:p w14:paraId="5BD78149" w14:textId="77777777" w:rsidR="00C745D2" w:rsidRPr="00FE4170" w:rsidRDefault="00C745D2" w:rsidP="0083239F">
            <w:pPr>
              <w:jc w:val="both"/>
              <w:rPr>
                <w:rFonts w:cs="Arial"/>
              </w:rPr>
            </w:pPr>
          </w:p>
        </w:tc>
      </w:tr>
      <w:tr w:rsidR="00951265" w:rsidRPr="006C2974" w14:paraId="0E2BF74E" w14:textId="77777777" w:rsidTr="00F670F8">
        <w:trPr>
          <w:gridAfter w:val="1"/>
          <w:wAfter w:w="687" w:type="dxa"/>
          <w:trHeight w:val="543"/>
        </w:trPr>
        <w:tc>
          <w:tcPr>
            <w:tcW w:w="1384" w:type="dxa"/>
            <w:gridSpan w:val="2"/>
          </w:tcPr>
          <w:p w14:paraId="6FCA8A7D" w14:textId="77777777" w:rsidR="00C745D2" w:rsidRPr="00FE4170" w:rsidRDefault="00C745D2" w:rsidP="0083239F">
            <w:pPr>
              <w:pStyle w:val="NoIndent"/>
              <w:jc w:val="both"/>
              <w:rPr>
                <w:rFonts w:ascii="Arial" w:hAnsi="Arial" w:cs="Arial"/>
                <w:b/>
                <w:color w:val="auto"/>
                <w:szCs w:val="22"/>
              </w:rPr>
            </w:pPr>
            <w:r w:rsidRPr="00A972CF">
              <w:rPr>
                <w:rFonts w:ascii="Arial" w:hAnsi="Arial" w:cs="Arial"/>
                <w:b/>
                <w:color w:val="auto"/>
                <w:szCs w:val="22"/>
              </w:rPr>
              <w:lastRenderedPageBreak/>
              <w:t xml:space="preserve">Podčlánok </w:t>
            </w:r>
          </w:p>
          <w:p w14:paraId="482FCFD3" w14:textId="77777777" w:rsidR="00C745D2" w:rsidRPr="00FB322C" w:rsidRDefault="00C745D2" w:rsidP="0083239F">
            <w:pPr>
              <w:pStyle w:val="NoIndent"/>
              <w:rPr>
                <w:rFonts w:ascii="Arial" w:hAnsi="Arial" w:cs="Arial"/>
                <w:b/>
                <w:color w:val="auto"/>
                <w:szCs w:val="22"/>
              </w:rPr>
            </w:pPr>
            <w:r w:rsidRPr="00FB322C">
              <w:rPr>
                <w:rFonts w:ascii="Arial" w:hAnsi="Arial" w:cs="Arial"/>
                <w:b/>
                <w:color w:val="auto"/>
                <w:szCs w:val="22"/>
              </w:rPr>
              <w:t>14.9</w:t>
            </w:r>
          </w:p>
        </w:tc>
        <w:tc>
          <w:tcPr>
            <w:tcW w:w="2472" w:type="dxa"/>
          </w:tcPr>
          <w:p w14:paraId="6D44B993" w14:textId="77777777" w:rsidR="00C745D2" w:rsidRPr="00A86531" w:rsidRDefault="00C745D2" w:rsidP="0083239F">
            <w:pPr>
              <w:pStyle w:val="NoIndent"/>
              <w:rPr>
                <w:rFonts w:ascii="Arial" w:hAnsi="Arial" w:cs="Arial"/>
                <w:b/>
                <w:color w:val="auto"/>
                <w:szCs w:val="22"/>
              </w:rPr>
            </w:pPr>
            <w:r w:rsidRPr="00A86531">
              <w:rPr>
                <w:rFonts w:ascii="Arial" w:hAnsi="Arial" w:cs="Arial"/>
                <w:b/>
                <w:color w:val="auto"/>
                <w:szCs w:val="22"/>
              </w:rPr>
              <w:t>Platba zádržného</w:t>
            </w:r>
          </w:p>
        </w:tc>
        <w:tc>
          <w:tcPr>
            <w:tcW w:w="5750" w:type="dxa"/>
            <w:gridSpan w:val="2"/>
          </w:tcPr>
          <w:p w14:paraId="00903A23" w14:textId="77777777" w:rsidR="00BA310E" w:rsidRDefault="00BA310E" w:rsidP="0083239F">
            <w:pPr>
              <w:pStyle w:val="Zkladntext3"/>
              <w:rPr>
                <w:rFonts w:cs="Arial"/>
                <w:szCs w:val="22"/>
              </w:rPr>
            </w:pPr>
            <w:r w:rsidRPr="00F07B96">
              <w:rPr>
                <w:rFonts w:cs="Arial"/>
                <w:szCs w:val="22"/>
              </w:rPr>
              <w:t xml:space="preserve">Pôvodné znenie </w:t>
            </w:r>
            <w:proofErr w:type="spellStart"/>
            <w:r w:rsidRPr="00F07B96">
              <w:rPr>
                <w:rFonts w:cs="Arial"/>
                <w:szCs w:val="22"/>
              </w:rPr>
              <w:t>podčlánku</w:t>
            </w:r>
            <w:proofErr w:type="spellEnd"/>
            <w:r w:rsidRPr="00F07B96">
              <w:rPr>
                <w:rFonts w:cs="Arial"/>
                <w:szCs w:val="22"/>
              </w:rPr>
              <w:t xml:space="preserve"> sa neuplatňuje a nahrádza sa nasledovným znením:</w:t>
            </w:r>
          </w:p>
          <w:p w14:paraId="3812FC66" w14:textId="77777777" w:rsidR="00BA5CE6" w:rsidRPr="00F07B96" w:rsidRDefault="00BA5CE6" w:rsidP="0083239F">
            <w:pPr>
              <w:pStyle w:val="Zkladntext3"/>
              <w:rPr>
                <w:rFonts w:cs="Arial"/>
                <w:szCs w:val="22"/>
              </w:rPr>
            </w:pPr>
          </w:p>
          <w:p w14:paraId="4B69AAEC" w14:textId="77777777" w:rsidR="00BA310E" w:rsidRDefault="00C21353" w:rsidP="0083239F">
            <w:pPr>
              <w:pStyle w:val="Zkladntext3"/>
              <w:rPr>
                <w:rFonts w:cs="Arial"/>
                <w:szCs w:val="22"/>
              </w:rPr>
            </w:pPr>
            <w:r w:rsidRPr="00742FB8">
              <w:rPr>
                <w:rFonts w:cs="Arial"/>
                <w:szCs w:val="22"/>
              </w:rPr>
              <w:t>„</w:t>
            </w:r>
            <w:r w:rsidR="00BA310E" w:rsidRPr="00742FB8">
              <w:rPr>
                <w:rFonts w:cs="Arial"/>
                <w:szCs w:val="22"/>
              </w:rPr>
              <w:t xml:space="preserve">Po vydaní Preberacieho Protokolu pre Dielo a keď Dielo splnilo všetky špecifikované skúšky (vrátane Skúšok po prebratí, ak nejaké sú), </w:t>
            </w:r>
            <w:r w:rsidR="009A3EED" w:rsidRPr="00742FB8">
              <w:rPr>
                <w:rFonts w:cs="Arial"/>
                <w:szCs w:val="22"/>
              </w:rPr>
              <w:t xml:space="preserve">Vedúci tímu Stavebnotechnického </w:t>
            </w:r>
            <w:proofErr w:type="spellStart"/>
            <w:r w:rsidR="009A3EED" w:rsidRPr="00742FB8">
              <w:rPr>
                <w:rFonts w:cs="Arial"/>
                <w:szCs w:val="22"/>
              </w:rPr>
              <w:t>dozoru</w:t>
            </w:r>
            <w:r w:rsidR="00BA310E" w:rsidRPr="00742FB8">
              <w:rPr>
                <w:rFonts w:cs="Arial"/>
                <w:szCs w:val="22"/>
              </w:rPr>
              <w:t>potvrdí</w:t>
            </w:r>
            <w:proofErr w:type="spellEnd"/>
            <w:r w:rsidR="00BA310E" w:rsidRPr="00742FB8">
              <w:rPr>
                <w:rFonts w:cs="Arial"/>
                <w:szCs w:val="22"/>
              </w:rPr>
              <w:t xml:space="preserve"> k vyplateniu Zhotoviteľovi prvú polovicu Zádržného.</w:t>
            </w:r>
          </w:p>
          <w:p w14:paraId="2FCF0B2F" w14:textId="77777777" w:rsidR="00BA5CE6" w:rsidRPr="00742FB8" w:rsidRDefault="00BA5CE6" w:rsidP="0083239F">
            <w:pPr>
              <w:pStyle w:val="Zkladntext3"/>
              <w:rPr>
                <w:rFonts w:cs="Arial"/>
                <w:szCs w:val="22"/>
              </w:rPr>
            </w:pPr>
          </w:p>
          <w:p w14:paraId="34ECCFAF" w14:textId="77777777" w:rsidR="00C21353" w:rsidRPr="005B0752" w:rsidRDefault="00C21353" w:rsidP="0083239F">
            <w:pPr>
              <w:pStyle w:val="NoIndent"/>
              <w:jc w:val="both"/>
              <w:rPr>
                <w:rFonts w:ascii="Arial" w:hAnsi="Arial" w:cs="Arial"/>
                <w:bCs/>
                <w:color w:val="auto"/>
                <w:szCs w:val="22"/>
              </w:rPr>
            </w:pPr>
            <w:r w:rsidRPr="00742FB8">
              <w:rPr>
                <w:rFonts w:ascii="Arial" w:hAnsi="Arial" w:cs="Arial"/>
                <w:bCs/>
                <w:color w:val="auto"/>
                <w:szCs w:val="22"/>
              </w:rPr>
              <w:t xml:space="preserve">Zhotoviteľ môže požiadať po vydaní Preberacieho protokolu na Dielo o vyplatenie zostatku Zádržného predložením Zábezpeky na zadržané platby, </w:t>
            </w:r>
            <w:r w:rsidR="00D02EC9" w:rsidRPr="00742FB8">
              <w:rPr>
                <w:rFonts w:ascii="Arial" w:hAnsi="Arial" w:cs="Arial"/>
                <w:bCs/>
                <w:color w:val="auto"/>
                <w:szCs w:val="22"/>
              </w:rPr>
              <w:t xml:space="preserve">                         </w:t>
            </w:r>
            <w:r w:rsidRPr="005B0752">
              <w:rPr>
                <w:rFonts w:ascii="Arial" w:hAnsi="Arial" w:cs="Arial"/>
                <w:bCs/>
                <w:color w:val="auto"/>
                <w:szCs w:val="22"/>
              </w:rPr>
              <w:t xml:space="preserve">ktorú predloží po odsúhlasení Objednávateľom. </w:t>
            </w:r>
          </w:p>
          <w:p w14:paraId="7BE83C98" w14:textId="77777777" w:rsidR="00C21353" w:rsidRPr="005B0752" w:rsidRDefault="00C21353" w:rsidP="0083239F">
            <w:pPr>
              <w:rPr>
                <w:rFonts w:cs="Arial"/>
              </w:rPr>
            </w:pPr>
          </w:p>
          <w:p w14:paraId="17699320" w14:textId="77777777" w:rsidR="00C21353" w:rsidRDefault="00C21353" w:rsidP="0083239F">
            <w:pPr>
              <w:pStyle w:val="Odsekzoznamu"/>
              <w:spacing w:after="0" w:line="240" w:lineRule="auto"/>
              <w:ind w:left="0"/>
              <w:contextualSpacing w:val="0"/>
              <w:jc w:val="both"/>
              <w:rPr>
                <w:rFonts w:ascii="Arial" w:hAnsi="Arial" w:cs="Arial"/>
                <w:bCs/>
              </w:rPr>
            </w:pPr>
            <w:r w:rsidRPr="00566FC4">
              <w:rPr>
                <w:rFonts w:ascii="Arial" w:hAnsi="Arial" w:cs="Arial"/>
                <w:bCs/>
              </w:rPr>
              <w:t xml:space="preserve">Objednávateľ je oprávnený kedykoľvek počas trvania Lehoty výstavby požiadať Zhotoviteľa o výmenu Zádržného alebo jeho časti za </w:t>
            </w:r>
            <w:r w:rsidRPr="0074407A">
              <w:rPr>
                <w:rFonts w:ascii="Arial" w:hAnsi="Arial" w:cs="Arial"/>
                <w:bCs/>
              </w:rPr>
              <w:t>Zábezpeku na zadržané platby. Zhotoviteľ je povinný tejto žiadosti Objednávateľa vyhovieť a predložiť Zábezpeku na zadržané platby najneskôr do 60 dní odo dňa doručenia požiadavky Objednávateľa na výmenu zádržného za Zábezpeku na zadržané platby.</w:t>
            </w:r>
          </w:p>
          <w:p w14:paraId="483DE880" w14:textId="77777777" w:rsidR="00BA5CE6" w:rsidRPr="0074407A" w:rsidRDefault="00BA5CE6" w:rsidP="0083239F">
            <w:pPr>
              <w:pStyle w:val="Odsekzoznamu"/>
              <w:spacing w:after="0" w:line="240" w:lineRule="auto"/>
              <w:ind w:left="0"/>
              <w:contextualSpacing w:val="0"/>
              <w:jc w:val="both"/>
              <w:rPr>
                <w:rFonts w:ascii="Arial" w:hAnsi="Arial" w:cs="Arial"/>
                <w:bCs/>
              </w:rPr>
            </w:pPr>
          </w:p>
          <w:p w14:paraId="0A0D40FB" w14:textId="77777777" w:rsidR="00C21353" w:rsidRDefault="00C21353" w:rsidP="0083239F">
            <w:pPr>
              <w:tabs>
                <w:tab w:val="left" w:pos="-2"/>
              </w:tabs>
              <w:ind w:left="-2" w:right="5" w:firstLine="2"/>
              <w:jc w:val="both"/>
              <w:rPr>
                <w:rFonts w:cs="Arial"/>
                <w:bCs/>
                <w:szCs w:val="22"/>
              </w:rPr>
            </w:pPr>
            <w:r w:rsidRPr="0074407A">
              <w:rPr>
                <w:rFonts w:cs="Arial"/>
                <w:szCs w:val="22"/>
              </w:rPr>
              <w:t>Poskytnut</w:t>
            </w:r>
            <w:r w:rsidRPr="000A1C4B">
              <w:rPr>
                <w:rFonts w:cs="Arial"/>
                <w:szCs w:val="22"/>
              </w:rPr>
              <w:t>ie Zábezpeky na zadržané platby sa musí riadiť ustanoveniami § 313 a </w:t>
            </w:r>
            <w:proofErr w:type="spellStart"/>
            <w:r w:rsidRPr="000A1C4B">
              <w:rPr>
                <w:rFonts w:cs="Arial"/>
                <w:szCs w:val="22"/>
              </w:rPr>
              <w:t>násl</w:t>
            </w:r>
            <w:proofErr w:type="spellEnd"/>
            <w:r w:rsidRPr="000A1C4B">
              <w:rPr>
                <w:rFonts w:cs="Arial"/>
                <w:szCs w:val="22"/>
              </w:rPr>
              <w:t xml:space="preserve">. Obchodného zákonníka. Zábezpeka na zadržané platby musí byť poskytnutá bankou so sídlom v Slovenskej republike alebo pobočkou zahraničnej banky v Slovenskej republike. </w:t>
            </w:r>
            <w:r w:rsidRPr="00D91C1B">
              <w:rPr>
                <w:rFonts w:cs="Arial"/>
                <w:bCs/>
                <w:szCs w:val="22"/>
              </w:rPr>
              <w:t xml:space="preserve">V Zábezpeke na zadržané platby musí banka písomne vyhlásiť, </w:t>
            </w:r>
            <w:r w:rsidR="000F3FC5" w:rsidRPr="00723969">
              <w:rPr>
                <w:rFonts w:cs="Arial"/>
                <w:bCs/>
                <w:szCs w:val="22"/>
              </w:rPr>
              <w:t xml:space="preserve">                      </w:t>
            </w:r>
            <w:r w:rsidRPr="001A0DDF">
              <w:rPr>
                <w:rFonts w:cs="Arial"/>
                <w:bCs/>
                <w:szCs w:val="22"/>
              </w:rPr>
              <w:t xml:space="preserve">že neodvolateľne a bez akýchkoľvek námietok na prvú výzvu uspokojí Objednávateľa uhradením peňažnej sumy alebo peňažných súm v akejkoľvek výške, </w:t>
            </w:r>
            <w:r w:rsidR="000F3FC5" w:rsidRPr="00C96E7C">
              <w:rPr>
                <w:rFonts w:cs="Arial"/>
                <w:bCs/>
                <w:szCs w:val="22"/>
              </w:rPr>
              <w:t xml:space="preserve">                           </w:t>
            </w:r>
            <w:r w:rsidRPr="00485C05">
              <w:rPr>
                <w:rFonts w:cs="Arial"/>
                <w:bCs/>
                <w:szCs w:val="22"/>
              </w:rPr>
              <w:t>ktorých celková</w:t>
            </w:r>
            <w:r w:rsidRPr="00DF409D">
              <w:rPr>
                <w:rFonts w:cs="Arial"/>
                <w:bCs/>
                <w:szCs w:val="22"/>
              </w:rPr>
              <w:t xml:space="preserve"> výška neprekročí peňažnú sumu, </w:t>
            </w:r>
            <w:r w:rsidR="000F3FC5" w:rsidRPr="00DF409D">
              <w:rPr>
                <w:rFonts w:cs="Arial"/>
                <w:bCs/>
                <w:szCs w:val="22"/>
              </w:rPr>
              <w:t xml:space="preserve">                 </w:t>
            </w:r>
            <w:r w:rsidRPr="00DF409D">
              <w:rPr>
                <w:rFonts w:cs="Arial"/>
                <w:bCs/>
                <w:szCs w:val="22"/>
              </w:rPr>
              <w:t>ktorú Objednávateľ požaduje ako Zábezpeku na zadržané platby v prípade, ak Zhotoviteľ nesplní svoj záväzok odstrániť vadu, za ktorú je podľa Zmluvy zodpovedný.</w:t>
            </w:r>
          </w:p>
          <w:p w14:paraId="3982A5CA" w14:textId="77777777" w:rsidR="00BA5CE6" w:rsidRPr="00DF409D" w:rsidRDefault="00BA5CE6" w:rsidP="0083239F">
            <w:pPr>
              <w:tabs>
                <w:tab w:val="left" w:pos="-2"/>
              </w:tabs>
              <w:ind w:left="-2" w:right="5" w:firstLine="2"/>
              <w:jc w:val="both"/>
              <w:rPr>
                <w:rFonts w:cs="Arial"/>
                <w:bCs/>
                <w:szCs w:val="22"/>
              </w:rPr>
            </w:pPr>
          </w:p>
          <w:p w14:paraId="641F1098" w14:textId="77777777" w:rsidR="00C21353" w:rsidRPr="00896806" w:rsidRDefault="00C21353" w:rsidP="0083239F">
            <w:pPr>
              <w:tabs>
                <w:tab w:val="left" w:pos="-2"/>
              </w:tabs>
              <w:ind w:left="-2" w:right="5" w:firstLine="2"/>
              <w:jc w:val="both"/>
              <w:rPr>
                <w:rFonts w:cs="Arial"/>
                <w:bCs/>
                <w:szCs w:val="22"/>
              </w:rPr>
            </w:pPr>
            <w:r w:rsidRPr="00DF409D">
              <w:rPr>
                <w:rFonts w:cs="Arial"/>
                <w:bCs/>
                <w:szCs w:val="22"/>
              </w:rPr>
              <w:lastRenderedPageBreak/>
              <w:t>Zhotoviteľ zabezpečí, aby Zábezpeka na zadržané</w:t>
            </w:r>
            <w:r w:rsidRPr="00896806">
              <w:rPr>
                <w:rFonts w:cs="Arial"/>
                <w:bCs/>
                <w:szCs w:val="22"/>
              </w:rPr>
              <w:t xml:space="preserve"> platby bola platná až do dátumu vydania Protokolu o vyhotovení Diela. </w:t>
            </w:r>
          </w:p>
          <w:p w14:paraId="16CC8BBC" w14:textId="77777777" w:rsidR="00C21353" w:rsidRPr="00DB07C1" w:rsidRDefault="00C21353" w:rsidP="0083239F">
            <w:pPr>
              <w:rPr>
                <w:rFonts w:cs="Arial"/>
              </w:rPr>
            </w:pPr>
          </w:p>
          <w:p w14:paraId="40197015" w14:textId="77777777" w:rsidR="00C21353" w:rsidRPr="00D611CD" w:rsidRDefault="00C21353" w:rsidP="0083239F">
            <w:pPr>
              <w:jc w:val="both"/>
              <w:rPr>
                <w:rFonts w:cs="Arial"/>
                <w:bCs/>
              </w:rPr>
            </w:pPr>
            <w:r w:rsidRPr="00DB07C1">
              <w:rPr>
                <w:rFonts w:cs="Arial"/>
                <w:szCs w:val="22"/>
              </w:rPr>
              <w:t>Ak podmienky Zábezpeky na zadržané platby špecifikujú dátum uplynutia jej platnosti a Zhotoviteľ nenadobudol právo obdržať Protokol o vyhotovení Diela do termínu 28 dní pred dátumom u</w:t>
            </w:r>
            <w:r w:rsidRPr="00BB44F9">
              <w:rPr>
                <w:rFonts w:cs="Arial"/>
                <w:szCs w:val="22"/>
              </w:rPr>
              <w:t>plynutia tejto Zábezpeky na zadržané platby, potom Zhotoviteľ bude povinný predĺžiť platnosť Zábezpeky na zadržané platby až dovtedy kým nebude vydaný Protokol o vyhotovení Diela.</w:t>
            </w:r>
            <w:r w:rsidRPr="00BB44F9">
              <w:rPr>
                <w:rFonts w:cs="Arial"/>
                <w:bCs/>
                <w:szCs w:val="22"/>
              </w:rPr>
              <w:t xml:space="preserve"> V takomto prípade je Zhotoviteľ povinný predložiť Objednávateľovi predĺženie</w:t>
            </w:r>
            <w:r w:rsidRPr="00D611CD">
              <w:rPr>
                <w:rFonts w:cs="Arial"/>
                <w:bCs/>
                <w:szCs w:val="22"/>
              </w:rPr>
              <w:t xml:space="preserve"> platnosti Zábezpeky na zadržané platby </w:t>
            </w:r>
            <w:r w:rsidRPr="00D611CD">
              <w:rPr>
                <w:rFonts w:cs="Arial"/>
                <w:bCs/>
              </w:rPr>
              <w:t xml:space="preserve">najneskôr 28 dní pred uplynutím platnosti pôvodnej Zábezpeky na zadržané platby. V prípade, ak Zhotoviteľ nepredĺži platnosť Zábezpeky na zadržané platby podľa predchádzajúcej vety, vzniká Objednávateľovi nárok na zaplatenie zmluvnej pokuty vo výške </w:t>
            </w:r>
            <w:r w:rsidRPr="00D611CD">
              <w:rPr>
                <w:rFonts w:cs="Arial"/>
                <w:szCs w:val="22"/>
              </w:rPr>
              <w:t>čiastky Zábezpeky na zadržané platby.</w:t>
            </w:r>
            <w:r w:rsidRPr="00D611CD">
              <w:rPr>
                <w:rFonts w:cs="Arial"/>
                <w:bCs/>
              </w:rPr>
              <w:t xml:space="preserve"> Zmluvná pokuta sa bude uhrádzať na základe penalizačnej faktúry vyhotovenej Objednávateľom a doporučene doručenej do sídla Zhotoviteľa. Lehota splatnosti tejto faktúry je 7 dní odo dňa jej doporučeného doručenia do sídla Zhotoviteľa.</w:t>
            </w:r>
          </w:p>
          <w:p w14:paraId="2AEDA5BB" w14:textId="77777777" w:rsidR="00C21353" w:rsidRPr="00D611CD" w:rsidRDefault="00C21353" w:rsidP="0083239F">
            <w:pPr>
              <w:jc w:val="both"/>
              <w:rPr>
                <w:rFonts w:cs="Arial"/>
                <w:bCs/>
                <w:szCs w:val="22"/>
              </w:rPr>
            </w:pPr>
          </w:p>
          <w:p w14:paraId="79FBB113" w14:textId="77777777" w:rsidR="00C21353" w:rsidRPr="006C2974" w:rsidRDefault="00C21353" w:rsidP="0083239F">
            <w:pPr>
              <w:jc w:val="both"/>
              <w:rPr>
                <w:rFonts w:cs="Arial"/>
                <w:bCs/>
                <w:i/>
                <w:szCs w:val="22"/>
              </w:rPr>
            </w:pPr>
            <w:r w:rsidRPr="00F30C2A">
              <w:rPr>
                <w:rFonts w:cs="Arial"/>
                <w:bCs/>
                <w:szCs w:val="22"/>
              </w:rPr>
              <w:t xml:space="preserve">Pre vylúčenie pochybností sa zmluvné Strany dohodli, </w:t>
            </w:r>
            <w:r w:rsidR="00676E6A" w:rsidRPr="00F30C2A">
              <w:rPr>
                <w:rFonts w:cs="Arial"/>
                <w:bCs/>
                <w:szCs w:val="22"/>
              </w:rPr>
              <w:t xml:space="preserve">              </w:t>
            </w:r>
            <w:r w:rsidRPr="006C2974">
              <w:rPr>
                <w:rFonts w:cs="Arial"/>
                <w:bCs/>
                <w:szCs w:val="22"/>
              </w:rPr>
              <w:t xml:space="preserve">že na uplatnenie práva Objednávateľa zo Zábezpeky na zadržané platby sa nevyžaduje postup podľa </w:t>
            </w:r>
            <w:proofErr w:type="spellStart"/>
            <w:r w:rsidRPr="006C2974">
              <w:rPr>
                <w:rFonts w:cs="Arial"/>
                <w:bCs/>
                <w:szCs w:val="22"/>
              </w:rPr>
              <w:t>podčlánku</w:t>
            </w:r>
            <w:proofErr w:type="spellEnd"/>
            <w:r w:rsidRPr="006C2974">
              <w:rPr>
                <w:rFonts w:cs="Arial"/>
                <w:bCs/>
                <w:szCs w:val="22"/>
              </w:rPr>
              <w:t xml:space="preserve"> 2.5 </w:t>
            </w:r>
            <w:r w:rsidRPr="006C2974">
              <w:rPr>
                <w:rFonts w:cs="Arial"/>
                <w:bCs/>
                <w:i/>
                <w:szCs w:val="22"/>
              </w:rPr>
              <w:t>( Nároky Objednávateľa).</w:t>
            </w:r>
          </w:p>
          <w:p w14:paraId="47C5244E" w14:textId="77777777" w:rsidR="00C21353" w:rsidRPr="006C2974" w:rsidRDefault="00C21353" w:rsidP="0083239F">
            <w:pPr>
              <w:rPr>
                <w:rFonts w:cs="Arial"/>
              </w:rPr>
            </w:pPr>
          </w:p>
          <w:p w14:paraId="710EAEA8" w14:textId="77777777" w:rsidR="00C21353" w:rsidRPr="006C2974" w:rsidRDefault="00C21353" w:rsidP="0083239F">
            <w:pPr>
              <w:pStyle w:val="NoIndent"/>
              <w:jc w:val="both"/>
              <w:rPr>
                <w:rFonts w:ascii="Arial" w:hAnsi="Arial" w:cs="Arial"/>
                <w:color w:val="auto"/>
              </w:rPr>
            </w:pPr>
            <w:r w:rsidRPr="006C2974">
              <w:rPr>
                <w:rFonts w:ascii="Arial" w:hAnsi="Arial" w:cs="Arial"/>
                <w:bCs/>
                <w:color w:val="auto"/>
                <w:szCs w:val="22"/>
              </w:rPr>
              <w:t xml:space="preserve">Objednávateľ vráti Zábezpeku na zadržané platby Zhotoviteľovi do 21 dní od obdržania originálu Protokolu o vyhotovení Diela od </w:t>
            </w:r>
            <w:r w:rsidR="00A03D87" w:rsidRPr="006C2974">
              <w:rPr>
                <w:rFonts w:ascii="Arial" w:hAnsi="Arial" w:cs="Arial"/>
                <w:bCs/>
                <w:color w:val="auto"/>
                <w:szCs w:val="22"/>
              </w:rPr>
              <w:t>Stavebnotechnického</w:t>
            </w:r>
            <w:r w:rsidRPr="006C2974">
              <w:rPr>
                <w:rFonts w:ascii="Arial" w:hAnsi="Arial" w:cs="Arial"/>
                <w:bCs/>
                <w:color w:val="auto"/>
                <w:szCs w:val="22"/>
              </w:rPr>
              <w:t xml:space="preserve"> dozoru.“ </w:t>
            </w:r>
          </w:p>
          <w:p w14:paraId="5B4F5991" w14:textId="77777777" w:rsidR="00C745D2" w:rsidRPr="006C2974" w:rsidRDefault="00C745D2" w:rsidP="0083239F">
            <w:pPr>
              <w:pStyle w:val="Zkladntext3"/>
              <w:rPr>
                <w:rFonts w:cs="Arial"/>
                <w:szCs w:val="22"/>
              </w:rPr>
            </w:pPr>
          </w:p>
        </w:tc>
      </w:tr>
      <w:tr w:rsidR="00951265" w:rsidRPr="006C2974" w14:paraId="03EBF0D7" w14:textId="77777777" w:rsidTr="00F670F8">
        <w:trPr>
          <w:gridAfter w:val="1"/>
          <w:wAfter w:w="687" w:type="dxa"/>
          <w:trHeight w:val="1038"/>
        </w:trPr>
        <w:tc>
          <w:tcPr>
            <w:tcW w:w="1384" w:type="dxa"/>
            <w:gridSpan w:val="2"/>
          </w:tcPr>
          <w:p w14:paraId="47BB26D4" w14:textId="77777777" w:rsidR="00C745D2" w:rsidRPr="00FE4170" w:rsidRDefault="00C745D2" w:rsidP="0083239F">
            <w:pPr>
              <w:pStyle w:val="NoIndent"/>
              <w:jc w:val="both"/>
              <w:rPr>
                <w:rFonts w:ascii="Arial" w:hAnsi="Arial" w:cs="Arial"/>
                <w:b/>
                <w:color w:val="auto"/>
                <w:szCs w:val="22"/>
              </w:rPr>
            </w:pPr>
            <w:r w:rsidRPr="00790C85">
              <w:rPr>
                <w:rFonts w:ascii="Arial" w:hAnsi="Arial" w:cs="Arial"/>
                <w:b/>
                <w:color w:val="auto"/>
                <w:szCs w:val="22"/>
              </w:rPr>
              <w:lastRenderedPageBreak/>
              <w:t xml:space="preserve">Podčlánok </w:t>
            </w:r>
          </w:p>
          <w:p w14:paraId="71CD7565" w14:textId="77777777" w:rsidR="00C745D2" w:rsidRPr="00FB322C" w:rsidRDefault="00C745D2" w:rsidP="0083239F">
            <w:pPr>
              <w:rPr>
                <w:rFonts w:cs="Arial"/>
                <w:b/>
                <w:szCs w:val="22"/>
              </w:rPr>
            </w:pPr>
            <w:r w:rsidRPr="00FB322C">
              <w:rPr>
                <w:rFonts w:cs="Arial"/>
                <w:b/>
                <w:szCs w:val="22"/>
              </w:rPr>
              <w:t xml:space="preserve">14.10 </w:t>
            </w:r>
          </w:p>
        </w:tc>
        <w:tc>
          <w:tcPr>
            <w:tcW w:w="2472" w:type="dxa"/>
          </w:tcPr>
          <w:p w14:paraId="721D907C" w14:textId="77777777" w:rsidR="00C745D2" w:rsidRPr="00A86531" w:rsidRDefault="00C745D2" w:rsidP="0083239F">
            <w:pPr>
              <w:rPr>
                <w:rFonts w:cs="Arial"/>
                <w:b/>
                <w:szCs w:val="22"/>
              </w:rPr>
            </w:pPr>
            <w:r w:rsidRPr="00A86531">
              <w:rPr>
                <w:rFonts w:cs="Arial"/>
                <w:b/>
                <w:szCs w:val="22"/>
              </w:rPr>
              <w:t>Prehlásenie o dokončení Diela</w:t>
            </w:r>
          </w:p>
        </w:tc>
        <w:tc>
          <w:tcPr>
            <w:tcW w:w="5750" w:type="dxa"/>
            <w:gridSpan w:val="2"/>
          </w:tcPr>
          <w:p w14:paraId="733CDB5B" w14:textId="77777777" w:rsidR="00C745D2" w:rsidRPr="00742FB8" w:rsidRDefault="00C745D2" w:rsidP="0083239F">
            <w:pPr>
              <w:pStyle w:val="Zkladntext3"/>
              <w:rPr>
                <w:rFonts w:cs="Arial"/>
                <w:szCs w:val="22"/>
              </w:rPr>
            </w:pPr>
            <w:r w:rsidRPr="00F07B96">
              <w:rPr>
                <w:rFonts w:cs="Arial"/>
                <w:szCs w:val="22"/>
              </w:rPr>
              <w:t>V prvej vete toht</w:t>
            </w:r>
            <w:r w:rsidRPr="00742FB8">
              <w:rPr>
                <w:rFonts w:cs="Arial"/>
                <w:szCs w:val="22"/>
              </w:rPr>
              <w:t xml:space="preserve">o </w:t>
            </w:r>
            <w:proofErr w:type="spellStart"/>
            <w:r w:rsidRPr="00742FB8">
              <w:rPr>
                <w:rFonts w:cs="Arial"/>
                <w:szCs w:val="22"/>
              </w:rPr>
              <w:t>podčlánku</w:t>
            </w:r>
            <w:proofErr w:type="spellEnd"/>
            <w:r w:rsidRPr="00742FB8">
              <w:rPr>
                <w:rFonts w:cs="Arial"/>
                <w:szCs w:val="22"/>
              </w:rPr>
              <w:t xml:space="preserve"> vymažte slová „6 kópií“ a nahraďte:</w:t>
            </w:r>
          </w:p>
          <w:p w14:paraId="00B82B12" w14:textId="77777777" w:rsidR="00C745D2" w:rsidRPr="00742FB8" w:rsidRDefault="00C745D2" w:rsidP="0083239F">
            <w:pPr>
              <w:pStyle w:val="Zkladntext3"/>
              <w:rPr>
                <w:rFonts w:cs="Arial"/>
                <w:szCs w:val="22"/>
              </w:rPr>
            </w:pPr>
          </w:p>
          <w:p w14:paraId="34591281" w14:textId="77777777" w:rsidR="00C745D2" w:rsidRDefault="00C745D2" w:rsidP="0083239F">
            <w:pPr>
              <w:jc w:val="both"/>
              <w:rPr>
                <w:rFonts w:cs="Arial"/>
                <w:szCs w:val="22"/>
              </w:rPr>
            </w:pPr>
            <w:r w:rsidRPr="00742FB8">
              <w:rPr>
                <w:rFonts w:cs="Arial"/>
                <w:szCs w:val="22"/>
              </w:rPr>
              <w:t>„6</w:t>
            </w:r>
            <w:r w:rsidRPr="00742FB8">
              <w:rPr>
                <w:rFonts w:cs="Arial"/>
                <w:bCs/>
                <w:szCs w:val="22"/>
              </w:rPr>
              <w:t xml:space="preserve"> </w:t>
            </w:r>
            <w:r w:rsidRPr="00742FB8">
              <w:rPr>
                <w:rFonts w:cs="Arial"/>
                <w:szCs w:val="22"/>
              </w:rPr>
              <w:t>originálov“</w:t>
            </w:r>
          </w:p>
          <w:p w14:paraId="5827A4D9" w14:textId="77777777" w:rsidR="00BA5CE6" w:rsidRPr="00742FB8" w:rsidRDefault="00BA5CE6" w:rsidP="0083239F">
            <w:pPr>
              <w:jc w:val="both"/>
              <w:rPr>
                <w:rFonts w:cs="Arial"/>
                <w:szCs w:val="22"/>
              </w:rPr>
            </w:pPr>
          </w:p>
        </w:tc>
      </w:tr>
      <w:tr w:rsidR="00951265" w:rsidRPr="006C2974" w14:paraId="4D3319B1" w14:textId="77777777" w:rsidTr="00F670F8">
        <w:trPr>
          <w:gridAfter w:val="1"/>
          <w:wAfter w:w="687" w:type="dxa"/>
          <w:trHeight w:val="1372"/>
        </w:trPr>
        <w:tc>
          <w:tcPr>
            <w:tcW w:w="1384" w:type="dxa"/>
            <w:gridSpan w:val="2"/>
          </w:tcPr>
          <w:p w14:paraId="0D83155E" w14:textId="77777777" w:rsidR="00C745D2" w:rsidRPr="00FE4170" w:rsidRDefault="00C745D2" w:rsidP="0083239F">
            <w:pPr>
              <w:pStyle w:val="NoIndent"/>
              <w:jc w:val="both"/>
              <w:rPr>
                <w:rFonts w:ascii="Arial" w:hAnsi="Arial" w:cs="Arial"/>
                <w:b/>
                <w:color w:val="auto"/>
                <w:szCs w:val="22"/>
              </w:rPr>
            </w:pPr>
            <w:r w:rsidRPr="00790C85">
              <w:rPr>
                <w:rFonts w:ascii="Arial" w:hAnsi="Arial" w:cs="Arial"/>
                <w:b/>
                <w:color w:val="auto"/>
                <w:szCs w:val="22"/>
              </w:rPr>
              <w:t xml:space="preserve">Podčlánok </w:t>
            </w:r>
          </w:p>
          <w:p w14:paraId="78D75F88" w14:textId="77777777" w:rsidR="00C745D2" w:rsidRPr="00FB322C" w:rsidRDefault="00C745D2" w:rsidP="0083239F">
            <w:pPr>
              <w:rPr>
                <w:rFonts w:cs="Arial"/>
                <w:b/>
                <w:szCs w:val="22"/>
              </w:rPr>
            </w:pPr>
            <w:r w:rsidRPr="00FB322C">
              <w:rPr>
                <w:rFonts w:cs="Arial"/>
                <w:b/>
                <w:szCs w:val="22"/>
              </w:rPr>
              <w:t xml:space="preserve">14.11 </w:t>
            </w:r>
          </w:p>
        </w:tc>
        <w:tc>
          <w:tcPr>
            <w:tcW w:w="2472" w:type="dxa"/>
          </w:tcPr>
          <w:p w14:paraId="7978E0EF" w14:textId="77777777" w:rsidR="00C745D2" w:rsidRPr="00A86531" w:rsidRDefault="00C745D2" w:rsidP="0083239F">
            <w:pPr>
              <w:rPr>
                <w:rFonts w:cs="Arial"/>
                <w:b/>
                <w:szCs w:val="22"/>
              </w:rPr>
            </w:pPr>
            <w:r w:rsidRPr="00A86531">
              <w:rPr>
                <w:rFonts w:cs="Arial"/>
                <w:b/>
                <w:szCs w:val="22"/>
              </w:rPr>
              <w:t>Žiadosť o Záverečné platobné potvrdenie</w:t>
            </w:r>
          </w:p>
        </w:tc>
        <w:tc>
          <w:tcPr>
            <w:tcW w:w="5750" w:type="dxa"/>
            <w:gridSpan w:val="2"/>
          </w:tcPr>
          <w:p w14:paraId="2D5A2CD5" w14:textId="77777777" w:rsidR="00C745D2" w:rsidRPr="00F07B96" w:rsidRDefault="00C745D2" w:rsidP="0083239F">
            <w:pPr>
              <w:pStyle w:val="Zkladntext3"/>
              <w:rPr>
                <w:rFonts w:cs="Arial"/>
                <w:szCs w:val="22"/>
              </w:rPr>
            </w:pPr>
            <w:r w:rsidRPr="00F07B96">
              <w:rPr>
                <w:rFonts w:cs="Arial"/>
                <w:szCs w:val="22"/>
              </w:rPr>
              <w:t xml:space="preserve">V prvej vete tohto </w:t>
            </w:r>
            <w:proofErr w:type="spellStart"/>
            <w:r w:rsidRPr="00F07B96">
              <w:rPr>
                <w:rFonts w:cs="Arial"/>
                <w:szCs w:val="22"/>
              </w:rPr>
              <w:t>podčlánku</w:t>
            </w:r>
            <w:proofErr w:type="spellEnd"/>
            <w:r w:rsidRPr="00F07B96">
              <w:rPr>
                <w:rFonts w:cs="Arial"/>
                <w:szCs w:val="22"/>
              </w:rPr>
              <w:t xml:space="preserve"> vymažte slová „6 kópií “a nahraďte:</w:t>
            </w:r>
          </w:p>
          <w:p w14:paraId="7776B287" w14:textId="77777777" w:rsidR="00C745D2" w:rsidRPr="00742FB8" w:rsidRDefault="00C745D2" w:rsidP="0083239F">
            <w:pPr>
              <w:pStyle w:val="Zkladntext3"/>
              <w:rPr>
                <w:rFonts w:cs="Arial"/>
                <w:szCs w:val="22"/>
              </w:rPr>
            </w:pPr>
          </w:p>
          <w:p w14:paraId="1FABEC5E" w14:textId="77777777" w:rsidR="00C745D2" w:rsidRPr="00742FB8" w:rsidRDefault="00C745D2" w:rsidP="0083239F">
            <w:pPr>
              <w:jc w:val="both"/>
              <w:rPr>
                <w:rFonts w:cs="Arial"/>
                <w:szCs w:val="22"/>
              </w:rPr>
            </w:pPr>
            <w:r w:rsidRPr="00742FB8">
              <w:rPr>
                <w:rFonts w:cs="Arial"/>
                <w:szCs w:val="22"/>
              </w:rPr>
              <w:t>„6</w:t>
            </w:r>
            <w:r w:rsidRPr="00742FB8">
              <w:rPr>
                <w:rFonts w:cs="Arial"/>
                <w:bCs/>
                <w:szCs w:val="22"/>
              </w:rPr>
              <w:t xml:space="preserve"> </w:t>
            </w:r>
            <w:r w:rsidRPr="00742FB8">
              <w:rPr>
                <w:rFonts w:cs="Arial"/>
                <w:szCs w:val="22"/>
              </w:rPr>
              <w:t>originálov“</w:t>
            </w:r>
          </w:p>
          <w:p w14:paraId="2197876D" w14:textId="77777777" w:rsidR="00C745D2" w:rsidRPr="00742FB8" w:rsidRDefault="00C745D2" w:rsidP="0083239F">
            <w:pPr>
              <w:jc w:val="both"/>
              <w:rPr>
                <w:rFonts w:cs="Arial"/>
                <w:szCs w:val="22"/>
              </w:rPr>
            </w:pPr>
          </w:p>
        </w:tc>
      </w:tr>
      <w:tr w:rsidR="00951265" w:rsidRPr="006C2974" w14:paraId="6D332919" w14:textId="77777777" w:rsidTr="00F670F8">
        <w:trPr>
          <w:gridAfter w:val="1"/>
          <w:wAfter w:w="687" w:type="dxa"/>
          <w:trHeight w:val="380"/>
        </w:trPr>
        <w:tc>
          <w:tcPr>
            <w:tcW w:w="1384" w:type="dxa"/>
            <w:gridSpan w:val="2"/>
          </w:tcPr>
          <w:p w14:paraId="3C6D84E0" w14:textId="77777777" w:rsidR="00C745D2" w:rsidRPr="00FE4170" w:rsidRDefault="00C745D2" w:rsidP="0083239F">
            <w:pPr>
              <w:pStyle w:val="NoIndent"/>
              <w:jc w:val="both"/>
              <w:rPr>
                <w:rFonts w:ascii="Arial" w:hAnsi="Arial" w:cs="Arial"/>
                <w:b/>
                <w:color w:val="auto"/>
                <w:szCs w:val="22"/>
              </w:rPr>
            </w:pPr>
            <w:r w:rsidRPr="00790C85">
              <w:rPr>
                <w:rFonts w:ascii="Arial" w:hAnsi="Arial" w:cs="Arial"/>
                <w:b/>
                <w:color w:val="auto"/>
                <w:szCs w:val="22"/>
              </w:rPr>
              <w:t xml:space="preserve">Podčlánok </w:t>
            </w:r>
          </w:p>
          <w:p w14:paraId="508F5C97" w14:textId="77777777" w:rsidR="00C745D2" w:rsidRPr="00FB322C" w:rsidRDefault="00C745D2" w:rsidP="0083239F">
            <w:pPr>
              <w:rPr>
                <w:rFonts w:cs="Arial"/>
                <w:b/>
                <w:szCs w:val="22"/>
              </w:rPr>
            </w:pPr>
            <w:r w:rsidRPr="00FB322C">
              <w:rPr>
                <w:rFonts w:cs="Arial"/>
                <w:b/>
                <w:szCs w:val="22"/>
              </w:rPr>
              <w:t>15.1</w:t>
            </w:r>
          </w:p>
        </w:tc>
        <w:tc>
          <w:tcPr>
            <w:tcW w:w="2472" w:type="dxa"/>
          </w:tcPr>
          <w:p w14:paraId="26DFF72E" w14:textId="77777777" w:rsidR="00C745D2" w:rsidRPr="00A86531" w:rsidRDefault="00C745D2" w:rsidP="0083239F">
            <w:pPr>
              <w:rPr>
                <w:rFonts w:cs="Arial"/>
                <w:b/>
                <w:szCs w:val="22"/>
              </w:rPr>
            </w:pPr>
            <w:r w:rsidRPr="00A86531">
              <w:rPr>
                <w:rFonts w:cs="Arial"/>
                <w:b/>
                <w:szCs w:val="22"/>
              </w:rPr>
              <w:t>Výzva k náprave</w:t>
            </w:r>
          </w:p>
        </w:tc>
        <w:tc>
          <w:tcPr>
            <w:tcW w:w="5750" w:type="dxa"/>
            <w:gridSpan w:val="2"/>
          </w:tcPr>
          <w:p w14:paraId="791A6FE2" w14:textId="77777777" w:rsidR="00C745D2" w:rsidRPr="00742FB8" w:rsidRDefault="00C745D2" w:rsidP="0083239F">
            <w:pPr>
              <w:jc w:val="both"/>
              <w:rPr>
                <w:rFonts w:cs="Arial"/>
                <w:szCs w:val="22"/>
              </w:rPr>
            </w:pPr>
            <w:r w:rsidRPr="00F07B96">
              <w:rPr>
                <w:rFonts w:cs="Arial"/>
                <w:szCs w:val="22"/>
              </w:rPr>
              <w:t xml:space="preserve">Na koniec </w:t>
            </w:r>
            <w:proofErr w:type="spellStart"/>
            <w:r w:rsidRPr="00F07B96">
              <w:rPr>
                <w:rFonts w:cs="Arial"/>
                <w:szCs w:val="22"/>
              </w:rPr>
              <w:t>podčlánk</w:t>
            </w:r>
            <w:r w:rsidRPr="00742FB8">
              <w:rPr>
                <w:rFonts w:cs="Arial"/>
                <w:szCs w:val="22"/>
              </w:rPr>
              <w:t>u</w:t>
            </w:r>
            <w:proofErr w:type="spellEnd"/>
            <w:r w:rsidRPr="00742FB8">
              <w:rPr>
                <w:rFonts w:cs="Arial"/>
                <w:szCs w:val="22"/>
              </w:rPr>
              <w:t xml:space="preserve"> vložte: </w:t>
            </w:r>
          </w:p>
          <w:p w14:paraId="06431895" w14:textId="77777777" w:rsidR="00BA5CE6" w:rsidRDefault="00BA5CE6" w:rsidP="0083239F">
            <w:pPr>
              <w:jc w:val="both"/>
              <w:rPr>
                <w:rFonts w:cs="Arial"/>
                <w:szCs w:val="22"/>
              </w:rPr>
            </w:pPr>
          </w:p>
          <w:p w14:paraId="5712B9C2" w14:textId="77777777" w:rsidR="00C745D2" w:rsidRDefault="00C745D2" w:rsidP="0083239F">
            <w:pPr>
              <w:jc w:val="both"/>
              <w:rPr>
                <w:rFonts w:cs="Arial"/>
                <w:szCs w:val="22"/>
              </w:rPr>
            </w:pPr>
            <w:r w:rsidRPr="00742FB8">
              <w:rPr>
                <w:rFonts w:cs="Arial"/>
                <w:szCs w:val="22"/>
              </w:rPr>
              <w:t>„Oznámenie bude podľa predchádzajúcej vety riadne odôvodnené.“</w:t>
            </w:r>
          </w:p>
          <w:p w14:paraId="046D3912" w14:textId="77777777" w:rsidR="00BA5CE6" w:rsidRPr="00742FB8" w:rsidRDefault="00BA5CE6" w:rsidP="0083239F">
            <w:pPr>
              <w:jc w:val="both"/>
              <w:rPr>
                <w:rFonts w:cs="Arial"/>
                <w:szCs w:val="22"/>
              </w:rPr>
            </w:pPr>
          </w:p>
        </w:tc>
      </w:tr>
      <w:tr w:rsidR="00951265" w:rsidRPr="006C2974" w14:paraId="14A12969" w14:textId="77777777" w:rsidTr="00F670F8">
        <w:trPr>
          <w:gridAfter w:val="1"/>
          <w:wAfter w:w="687" w:type="dxa"/>
          <w:trHeight w:val="595"/>
        </w:trPr>
        <w:tc>
          <w:tcPr>
            <w:tcW w:w="1384" w:type="dxa"/>
            <w:gridSpan w:val="2"/>
          </w:tcPr>
          <w:p w14:paraId="5EBCA1CF" w14:textId="77777777" w:rsidR="00C745D2" w:rsidRPr="00FE4170" w:rsidRDefault="00C745D2" w:rsidP="0083239F">
            <w:pPr>
              <w:pStyle w:val="NoIndent"/>
              <w:jc w:val="both"/>
              <w:rPr>
                <w:rFonts w:ascii="Arial" w:hAnsi="Arial" w:cs="Arial"/>
                <w:b/>
                <w:color w:val="auto"/>
                <w:szCs w:val="22"/>
              </w:rPr>
            </w:pPr>
            <w:r w:rsidRPr="00790C85">
              <w:rPr>
                <w:rFonts w:ascii="Arial" w:hAnsi="Arial" w:cs="Arial"/>
                <w:b/>
                <w:color w:val="auto"/>
                <w:szCs w:val="22"/>
              </w:rPr>
              <w:t xml:space="preserve">Podčlánok </w:t>
            </w:r>
          </w:p>
          <w:p w14:paraId="05987A9D" w14:textId="77777777" w:rsidR="00C745D2" w:rsidRPr="00FB322C" w:rsidRDefault="00C745D2" w:rsidP="0083239F">
            <w:pPr>
              <w:pStyle w:val="NoIndent"/>
              <w:rPr>
                <w:rFonts w:ascii="Arial" w:hAnsi="Arial" w:cs="Arial"/>
                <w:b/>
                <w:color w:val="auto"/>
                <w:szCs w:val="22"/>
              </w:rPr>
            </w:pPr>
            <w:r w:rsidRPr="00FB322C">
              <w:rPr>
                <w:rFonts w:ascii="Arial" w:hAnsi="Arial" w:cs="Arial"/>
                <w:b/>
                <w:color w:val="auto"/>
                <w:szCs w:val="22"/>
              </w:rPr>
              <w:t xml:space="preserve">15.2 </w:t>
            </w:r>
          </w:p>
        </w:tc>
        <w:tc>
          <w:tcPr>
            <w:tcW w:w="2472" w:type="dxa"/>
          </w:tcPr>
          <w:p w14:paraId="45A4888A" w14:textId="77777777" w:rsidR="00C745D2" w:rsidRPr="00A86531" w:rsidRDefault="00C745D2" w:rsidP="0083239F">
            <w:pPr>
              <w:pStyle w:val="NoIndent"/>
              <w:rPr>
                <w:rFonts w:ascii="Arial" w:hAnsi="Arial" w:cs="Arial"/>
                <w:b/>
                <w:color w:val="auto"/>
                <w:szCs w:val="22"/>
              </w:rPr>
            </w:pPr>
            <w:r w:rsidRPr="00A86531">
              <w:rPr>
                <w:rFonts w:ascii="Arial" w:hAnsi="Arial" w:cs="Arial"/>
                <w:b/>
                <w:color w:val="auto"/>
                <w:szCs w:val="22"/>
              </w:rPr>
              <w:t>Odstúpenie od Zmluvy zo strany Objednávateľa</w:t>
            </w:r>
          </w:p>
        </w:tc>
        <w:tc>
          <w:tcPr>
            <w:tcW w:w="5750" w:type="dxa"/>
            <w:gridSpan w:val="2"/>
          </w:tcPr>
          <w:p w14:paraId="5416F61D" w14:textId="77777777" w:rsidR="00C745D2" w:rsidRDefault="00C745D2" w:rsidP="0083239F">
            <w:pPr>
              <w:jc w:val="both"/>
              <w:rPr>
                <w:rFonts w:cs="Arial"/>
                <w:szCs w:val="22"/>
              </w:rPr>
            </w:pPr>
            <w:r w:rsidRPr="00F07B96">
              <w:rPr>
                <w:rFonts w:cs="Arial"/>
                <w:szCs w:val="22"/>
              </w:rPr>
              <w:t xml:space="preserve">V prvom odseku v písmene e) </w:t>
            </w:r>
            <w:r w:rsidRPr="00742FB8">
              <w:rPr>
                <w:rFonts w:cs="Arial"/>
              </w:rPr>
              <w:t xml:space="preserve">za slová „dôjde u neho“ </w:t>
            </w:r>
            <w:r w:rsidRPr="00742FB8">
              <w:rPr>
                <w:rFonts w:cs="Arial"/>
                <w:szCs w:val="22"/>
              </w:rPr>
              <w:t xml:space="preserve">vložte text: </w:t>
            </w:r>
          </w:p>
          <w:p w14:paraId="0FECAA87" w14:textId="77777777" w:rsidR="00BA5CE6" w:rsidRPr="00742FB8" w:rsidRDefault="00BA5CE6" w:rsidP="0083239F">
            <w:pPr>
              <w:jc w:val="both"/>
              <w:rPr>
                <w:rFonts w:cs="Arial"/>
                <w:szCs w:val="22"/>
              </w:rPr>
            </w:pPr>
          </w:p>
          <w:p w14:paraId="0556B76B" w14:textId="77777777" w:rsidR="00C745D2" w:rsidRDefault="00C745D2" w:rsidP="0083239F">
            <w:pPr>
              <w:jc w:val="both"/>
              <w:rPr>
                <w:rFonts w:cs="Arial"/>
                <w:szCs w:val="22"/>
              </w:rPr>
            </w:pPr>
            <w:r w:rsidRPr="00742FB8">
              <w:rPr>
                <w:rFonts w:cs="Arial"/>
                <w:szCs w:val="22"/>
              </w:rPr>
              <w:t xml:space="preserve">„alebo </w:t>
            </w:r>
            <w:r w:rsidRPr="00742FB8">
              <w:rPr>
                <w:rFonts w:cs="Arial"/>
              </w:rPr>
              <w:t>v prípade združenia u ktoréhokoľvek člena</w:t>
            </w:r>
            <w:r w:rsidRPr="00742FB8">
              <w:rPr>
                <w:rFonts w:cs="Arial"/>
                <w:szCs w:val="22"/>
              </w:rPr>
              <w:t xml:space="preserve"> združenia“. </w:t>
            </w:r>
          </w:p>
          <w:p w14:paraId="6AC72417" w14:textId="77777777" w:rsidR="00BA5CE6" w:rsidRPr="00742FB8" w:rsidRDefault="00BA5CE6" w:rsidP="0083239F">
            <w:pPr>
              <w:jc w:val="both"/>
              <w:rPr>
                <w:rFonts w:cs="Arial"/>
                <w:szCs w:val="22"/>
              </w:rPr>
            </w:pPr>
          </w:p>
          <w:p w14:paraId="74C0643D" w14:textId="77777777" w:rsidR="00C745D2" w:rsidRPr="00742FB8" w:rsidRDefault="00C745D2" w:rsidP="0083239F">
            <w:pPr>
              <w:jc w:val="both"/>
              <w:rPr>
                <w:rFonts w:cs="Arial"/>
              </w:rPr>
            </w:pPr>
            <w:r w:rsidRPr="00742FB8">
              <w:rPr>
                <w:rFonts w:cs="Arial"/>
              </w:rPr>
              <w:lastRenderedPageBreak/>
              <w:t xml:space="preserve">Následne pokračuje text v pôvodnom znení.  </w:t>
            </w:r>
          </w:p>
          <w:p w14:paraId="13D268EE" w14:textId="77777777" w:rsidR="00BA5CE6" w:rsidRDefault="00BA5CE6" w:rsidP="0083239F">
            <w:pPr>
              <w:jc w:val="both"/>
              <w:rPr>
                <w:rFonts w:cs="Arial"/>
                <w:szCs w:val="22"/>
              </w:rPr>
            </w:pPr>
          </w:p>
          <w:p w14:paraId="0A10342D" w14:textId="77777777" w:rsidR="00C745D2" w:rsidRPr="00742FB8" w:rsidRDefault="00C745D2" w:rsidP="0083239F">
            <w:pPr>
              <w:jc w:val="both"/>
              <w:rPr>
                <w:rFonts w:cs="Arial"/>
                <w:szCs w:val="22"/>
              </w:rPr>
            </w:pPr>
            <w:r w:rsidRPr="00742FB8">
              <w:rPr>
                <w:rFonts w:cs="Arial"/>
                <w:szCs w:val="22"/>
              </w:rPr>
              <w:t>V prvom odseku sa dopĺňajú písmená g) až o) ktoré znejú:</w:t>
            </w:r>
          </w:p>
          <w:p w14:paraId="2AAE614A" w14:textId="77777777" w:rsidR="00C745D2" w:rsidRPr="00E64C36" w:rsidRDefault="00C745D2" w:rsidP="0083239F">
            <w:pPr>
              <w:jc w:val="both"/>
              <w:rPr>
                <w:rFonts w:cs="Arial"/>
                <w:szCs w:val="22"/>
              </w:rPr>
            </w:pPr>
            <w:r w:rsidRPr="00742FB8">
              <w:rPr>
                <w:rFonts w:cs="Arial"/>
                <w:szCs w:val="22"/>
              </w:rPr>
              <w:t xml:space="preserve">g) poskytol nepravdivé, skreslené alebo neúplné informácie v rámci jeho povinnosti v zmysle </w:t>
            </w:r>
            <w:proofErr w:type="spellStart"/>
            <w:r w:rsidRPr="00742FB8">
              <w:rPr>
                <w:rFonts w:cs="Arial"/>
                <w:szCs w:val="22"/>
              </w:rPr>
              <w:t>podčlánku</w:t>
            </w:r>
            <w:proofErr w:type="spellEnd"/>
            <w:r w:rsidRPr="00742FB8">
              <w:rPr>
                <w:rFonts w:cs="Arial"/>
                <w:szCs w:val="22"/>
              </w:rPr>
              <w:t xml:space="preserve"> 1.16 (</w:t>
            </w:r>
            <w:r w:rsidRPr="005B0752">
              <w:rPr>
                <w:rFonts w:cs="Arial"/>
                <w:i/>
                <w:szCs w:val="22"/>
              </w:rPr>
              <w:t>Konflikt záujmov)</w:t>
            </w:r>
            <w:r w:rsidRPr="005B0752">
              <w:rPr>
                <w:rFonts w:cs="Arial"/>
                <w:szCs w:val="22"/>
              </w:rPr>
              <w:t xml:space="preserve"> alebo ak Zhotoviteľ nevykonal všetky potrebné opatreni</w:t>
            </w:r>
            <w:r w:rsidRPr="00E64C36">
              <w:rPr>
                <w:rFonts w:cs="Arial"/>
                <w:szCs w:val="22"/>
              </w:rPr>
              <w:t>a na zabránenie vzniku Konfliktu záujmu,</w:t>
            </w:r>
          </w:p>
          <w:p w14:paraId="7ED71D89" w14:textId="77777777" w:rsidR="00C745D2" w:rsidRPr="0074407A" w:rsidRDefault="00C745D2" w:rsidP="0083239F">
            <w:pPr>
              <w:jc w:val="both"/>
              <w:rPr>
                <w:rFonts w:cs="Arial"/>
              </w:rPr>
            </w:pPr>
            <w:r w:rsidRPr="00566FC4">
              <w:rPr>
                <w:rFonts w:cs="Arial"/>
                <w:szCs w:val="22"/>
              </w:rPr>
              <w:t xml:space="preserve">h) </w:t>
            </w:r>
            <w:r w:rsidRPr="0074407A">
              <w:rPr>
                <w:rFonts w:cs="Arial"/>
              </w:rPr>
              <w:t>ak sa preukáže, že Zhotoviteľ v rámci verejného obstarávania, ktorého výsledkom je uzatvorenie tejto Zmluvy predložil nepravdivé doklady alebo uviedol nepravdivé, neúplné alebo skreslené údaje,</w:t>
            </w:r>
          </w:p>
          <w:p w14:paraId="1D94FFD1" w14:textId="77777777" w:rsidR="00C745D2" w:rsidRPr="00485C05" w:rsidRDefault="00C745D2" w:rsidP="0083239F">
            <w:pPr>
              <w:jc w:val="both"/>
              <w:rPr>
                <w:rFonts w:cs="Arial"/>
              </w:rPr>
            </w:pPr>
            <w:r w:rsidRPr="0074407A">
              <w:rPr>
                <w:rFonts w:cs="Arial"/>
              </w:rPr>
              <w:t>i) ak sa preukáže,</w:t>
            </w:r>
            <w:r w:rsidRPr="000A1C4B">
              <w:rPr>
                <w:rFonts w:cs="Arial"/>
              </w:rPr>
              <w:t xml:space="preserve"> že banka vystavujúca Zhotoviteľovi Bankovú platobnú záruku podľa </w:t>
            </w:r>
            <w:proofErr w:type="spellStart"/>
            <w:r w:rsidRPr="000A1C4B">
              <w:rPr>
                <w:rFonts w:cs="Arial"/>
              </w:rPr>
              <w:t>podčlánku</w:t>
            </w:r>
            <w:proofErr w:type="spellEnd"/>
            <w:r w:rsidRPr="000A1C4B">
              <w:rPr>
                <w:rFonts w:cs="Arial"/>
              </w:rPr>
              <w:t xml:space="preserve"> 4.4a (</w:t>
            </w:r>
            <w:r w:rsidRPr="00D91C1B">
              <w:rPr>
                <w:rFonts w:cs="Arial"/>
                <w:i/>
              </w:rPr>
              <w:t>Banková platobná záruka</w:t>
            </w:r>
            <w:r w:rsidRPr="00D91C1B">
              <w:rPr>
                <w:rFonts w:cs="Arial"/>
              </w:rPr>
              <w:t xml:space="preserve">) odmietne vystaviť Zhotoviteľovi Bankovú platobnú záruku podľa </w:t>
            </w:r>
            <w:proofErr w:type="spellStart"/>
            <w:r w:rsidRPr="00D91C1B">
              <w:rPr>
                <w:rFonts w:cs="Arial"/>
              </w:rPr>
              <w:t>podčlánku</w:t>
            </w:r>
            <w:proofErr w:type="spellEnd"/>
            <w:r w:rsidRPr="00D91C1B">
              <w:rPr>
                <w:rFonts w:cs="Arial"/>
              </w:rPr>
              <w:t xml:space="preserve"> 4.4a (</w:t>
            </w:r>
            <w:r w:rsidRPr="00723969">
              <w:rPr>
                <w:rFonts w:cs="Arial"/>
                <w:i/>
              </w:rPr>
              <w:t>Banková platobná záruka</w:t>
            </w:r>
            <w:r w:rsidRPr="001A0DDF">
              <w:rPr>
                <w:rFonts w:cs="Arial"/>
              </w:rPr>
              <w:t>)</w:t>
            </w:r>
            <w:r w:rsidR="00F7330B" w:rsidRPr="00C96E7C">
              <w:rPr>
                <w:rFonts w:cs="Arial"/>
              </w:rPr>
              <w:t>,</w:t>
            </w:r>
            <w:r w:rsidRPr="00485C05">
              <w:rPr>
                <w:rFonts w:cs="Arial"/>
              </w:rPr>
              <w:t xml:space="preserve"> </w:t>
            </w:r>
          </w:p>
          <w:p w14:paraId="7826AFE4" w14:textId="77777777" w:rsidR="00C745D2" w:rsidRPr="00D611CD" w:rsidRDefault="00C745D2" w:rsidP="0083239F">
            <w:pPr>
              <w:jc w:val="both"/>
              <w:rPr>
                <w:rFonts w:cs="Arial"/>
              </w:rPr>
            </w:pPr>
            <w:r w:rsidRPr="00DF409D">
              <w:rPr>
                <w:rFonts w:cs="Arial"/>
              </w:rPr>
              <w:t xml:space="preserve">j) ak sa preukáže, že banka vystavujúca Zhotoviteľovi Bankovú platobnú záruku podľa </w:t>
            </w:r>
            <w:proofErr w:type="spellStart"/>
            <w:r w:rsidRPr="00DF409D">
              <w:rPr>
                <w:rFonts w:cs="Arial"/>
              </w:rPr>
              <w:t>podčlánku</w:t>
            </w:r>
            <w:proofErr w:type="spellEnd"/>
            <w:r w:rsidRPr="00DF409D">
              <w:rPr>
                <w:rFonts w:cs="Arial"/>
              </w:rPr>
              <w:t xml:space="preserve"> 4.4a (</w:t>
            </w:r>
            <w:r w:rsidRPr="00DF409D">
              <w:rPr>
                <w:rFonts w:cs="Arial"/>
                <w:i/>
              </w:rPr>
              <w:t>Banková platobná záruka</w:t>
            </w:r>
            <w:r w:rsidRPr="00DF409D">
              <w:rPr>
                <w:rFonts w:cs="Arial"/>
              </w:rPr>
              <w:t xml:space="preserve">) poskytla plnenie z Bankovej platobnej záruky v celkovej výške vyššej ako 25 % z celkovej sumy finančných záväzkov Zhotoviteľa zabezpečených prostredníctvom Bankovej platobnej </w:t>
            </w:r>
            <w:r w:rsidRPr="00896806">
              <w:rPr>
                <w:rFonts w:cs="Arial"/>
              </w:rPr>
              <w:t xml:space="preserve">záruky podľa </w:t>
            </w:r>
            <w:proofErr w:type="spellStart"/>
            <w:r w:rsidRPr="00896806">
              <w:rPr>
                <w:rFonts w:cs="Arial"/>
              </w:rPr>
              <w:t>podčlánku</w:t>
            </w:r>
            <w:proofErr w:type="spellEnd"/>
            <w:r w:rsidRPr="00896806">
              <w:rPr>
                <w:rFonts w:cs="Arial"/>
              </w:rPr>
              <w:t xml:space="preserve"> 4.4a (</w:t>
            </w:r>
            <w:r w:rsidRPr="00DB07C1">
              <w:rPr>
                <w:rFonts w:cs="Arial"/>
                <w:i/>
              </w:rPr>
              <w:t>Banková platobná záruka</w:t>
            </w:r>
            <w:r w:rsidRPr="00DB07C1">
              <w:rPr>
                <w:rFonts w:cs="Arial"/>
              </w:rPr>
              <w:t>)</w:t>
            </w:r>
            <w:r w:rsidR="00D725DD" w:rsidRPr="00BB44F9">
              <w:rPr>
                <w:rFonts w:cs="Arial"/>
              </w:rPr>
              <w:t>,</w:t>
            </w:r>
          </w:p>
          <w:p w14:paraId="7F36BC27" w14:textId="77777777" w:rsidR="00C745D2" w:rsidRPr="00D611CD" w:rsidRDefault="00C745D2" w:rsidP="0083239F">
            <w:pPr>
              <w:jc w:val="both"/>
              <w:rPr>
                <w:rFonts w:cs="Arial"/>
              </w:rPr>
            </w:pPr>
            <w:r w:rsidRPr="00D611CD">
              <w:rPr>
                <w:rFonts w:cs="Arial"/>
              </w:rPr>
              <w:t>k) ak na miesto Zhotoviteľa vstúpi iná osoba následkom právneho nástupníctva</w:t>
            </w:r>
            <w:r w:rsidR="00D725DD" w:rsidRPr="00D611CD">
              <w:rPr>
                <w:rFonts w:cs="Arial"/>
              </w:rPr>
              <w:t>,</w:t>
            </w:r>
          </w:p>
          <w:p w14:paraId="71DD2DF5" w14:textId="77777777" w:rsidR="00C745D2" w:rsidRPr="00D611CD" w:rsidRDefault="00C745D2" w:rsidP="0083239F">
            <w:pPr>
              <w:jc w:val="both"/>
              <w:rPr>
                <w:rFonts w:cs="Arial"/>
                <w:szCs w:val="22"/>
              </w:rPr>
            </w:pPr>
            <w:r w:rsidRPr="00D611CD">
              <w:rPr>
                <w:rFonts w:cs="Arial"/>
              </w:rPr>
              <w:t xml:space="preserve">l) </w:t>
            </w:r>
            <w:r w:rsidRPr="00D611CD">
              <w:rPr>
                <w:rFonts w:cs="Arial"/>
                <w:szCs w:val="22"/>
              </w:rPr>
              <w:t xml:space="preserve">poruší ďalšie povinnosti uvedené v Zmluve, </w:t>
            </w:r>
            <w:r w:rsidR="00D725DD" w:rsidRPr="00D611CD">
              <w:rPr>
                <w:rFonts w:cs="Arial"/>
                <w:szCs w:val="22"/>
              </w:rPr>
              <w:t xml:space="preserve">                               </w:t>
            </w:r>
            <w:r w:rsidRPr="00D611CD">
              <w:rPr>
                <w:rFonts w:cs="Arial"/>
                <w:szCs w:val="22"/>
              </w:rPr>
              <w:t>pri ktorých je výslovne uvedené, že sa jedná o podstatné porušenie Zmluvy</w:t>
            </w:r>
            <w:r w:rsidR="00D725DD" w:rsidRPr="00D611CD">
              <w:rPr>
                <w:rFonts w:cs="Arial"/>
                <w:szCs w:val="22"/>
              </w:rPr>
              <w:t>,</w:t>
            </w:r>
          </w:p>
          <w:p w14:paraId="4D3911B4" w14:textId="77777777" w:rsidR="00C745D2" w:rsidRPr="00F30C2A" w:rsidRDefault="00C745D2" w:rsidP="0083239F">
            <w:pPr>
              <w:jc w:val="both"/>
              <w:rPr>
                <w:rFonts w:cs="Arial"/>
                <w:szCs w:val="22"/>
              </w:rPr>
            </w:pPr>
            <w:r w:rsidRPr="00F30C2A">
              <w:rPr>
                <w:rFonts w:cs="Arial"/>
                <w:szCs w:val="22"/>
              </w:rPr>
              <w:t>m) Objednávateľ je oprávnený odstúpiť od Zmluvy aj v prípadoch uvedených v Zákone o verejnom obstarávaní.</w:t>
            </w:r>
            <w:bookmarkStart w:id="11" w:name="f_6034398"/>
            <w:bookmarkStart w:id="12" w:name="f_6034399"/>
            <w:bookmarkStart w:id="13" w:name="f_6034400"/>
            <w:bookmarkStart w:id="14" w:name="f_6034401"/>
            <w:bookmarkStart w:id="15" w:name="f_6034402"/>
            <w:bookmarkStart w:id="16" w:name="f_6034403"/>
            <w:bookmarkStart w:id="17" w:name="f_6034404"/>
            <w:bookmarkEnd w:id="11"/>
            <w:bookmarkEnd w:id="12"/>
            <w:bookmarkEnd w:id="13"/>
            <w:bookmarkEnd w:id="14"/>
            <w:bookmarkEnd w:id="15"/>
            <w:bookmarkEnd w:id="16"/>
            <w:bookmarkEnd w:id="17"/>
            <w:r w:rsidRPr="00F30C2A">
              <w:rPr>
                <w:rFonts w:cs="Arial"/>
                <w:szCs w:val="22"/>
              </w:rPr>
              <w:t>“</w:t>
            </w:r>
          </w:p>
          <w:p w14:paraId="2169106B" w14:textId="77777777" w:rsidR="00C745D2" w:rsidRPr="006C2974" w:rsidRDefault="00C745D2" w:rsidP="0083239F">
            <w:pPr>
              <w:jc w:val="both"/>
              <w:rPr>
                <w:rFonts w:cs="Arial"/>
                <w:szCs w:val="22"/>
              </w:rPr>
            </w:pPr>
            <w:r w:rsidRPr="006C2974">
              <w:rPr>
                <w:rFonts w:cs="Arial"/>
                <w:szCs w:val="22"/>
              </w:rPr>
              <w:t xml:space="preserve">n)  </w:t>
            </w:r>
            <w:r w:rsidRPr="006C2974">
              <w:rPr>
                <w:rFonts w:cs="Arial"/>
              </w:rPr>
              <w:t xml:space="preserve">ak sa preukáže, že Zhotoviteľ porušil povinnosť podľa zákona č. 315/2016 </w:t>
            </w:r>
            <w:proofErr w:type="spellStart"/>
            <w:r w:rsidRPr="006C2974">
              <w:rPr>
                <w:rFonts w:cs="Arial"/>
              </w:rPr>
              <w:t>Z.z</w:t>
            </w:r>
            <w:proofErr w:type="spellEnd"/>
            <w:r w:rsidRPr="006C2974">
              <w:rPr>
                <w:rFonts w:cs="Arial"/>
              </w:rPr>
              <w:t xml:space="preserve">. o registri partnerov verejného sektora a o zmene a doplnení niektorých zákonov (ďalej len „zákon o registri partnerov verejného sektora“) byť zapísaný v registri partnerov verejného sektora </w:t>
            </w:r>
            <w:r w:rsidRPr="006C2974">
              <w:rPr>
                <w:rFonts w:cs="Arial"/>
                <w:bCs/>
              </w:rPr>
              <w:t>po celú dobu trvania Zmluvy</w:t>
            </w:r>
            <w:r w:rsidRPr="006C2974">
              <w:rPr>
                <w:rFonts w:cs="Arial"/>
              </w:rPr>
              <w:t>, ak sa na neho táto povinnosť vzťahuje, v súlade s </w:t>
            </w:r>
            <w:proofErr w:type="spellStart"/>
            <w:r w:rsidRPr="006C2974">
              <w:rPr>
                <w:rFonts w:cs="Arial"/>
              </w:rPr>
              <w:t>podčlánkom</w:t>
            </w:r>
            <w:proofErr w:type="spellEnd"/>
            <w:r w:rsidRPr="006C2974">
              <w:rPr>
                <w:rFonts w:cs="Arial"/>
              </w:rPr>
              <w:t xml:space="preserve"> 4.1</w:t>
            </w:r>
            <w:r w:rsidR="00D725DD" w:rsidRPr="006C2974">
              <w:rPr>
                <w:rFonts w:cs="Arial"/>
              </w:rPr>
              <w:t xml:space="preserve"> </w:t>
            </w:r>
            <w:r w:rsidRPr="006C2974">
              <w:rPr>
                <w:rFonts w:cs="Arial"/>
                <w:szCs w:val="22"/>
              </w:rPr>
              <w:t>Pôvodné znenie druhého odseku sa vypúšťa a nahrádza nasledovným znením:</w:t>
            </w:r>
          </w:p>
          <w:p w14:paraId="56A78D2C" w14:textId="77777777" w:rsidR="00C745D2" w:rsidRPr="006C2974" w:rsidRDefault="00C745D2" w:rsidP="0083239F">
            <w:pPr>
              <w:jc w:val="both"/>
              <w:rPr>
                <w:rFonts w:cs="Arial"/>
                <w:szCs w:val="22"/>
              </w:rPr>
            </w:pPr>
            <w:r w:rsidRPr="006C2974">
              <w:rPr>
                <w:rFonts w:cs="Arial"/>
                <w:szCs w:val="22"/>
              </w:rPr>
              <w:t>o)</w:t>
            </w:r>
            <w:r w:rsidR="007153DC" w:rsidRPr="006C2974">
              <w:rPr>
                <w:rFonts w:cs="Arial"/>
                <w:szCs w:val="22"/>
              </w:rPr>
              <w:t xml:space="preserve"> </w:t>
            </w:r>
            <w:r w:rsidR="00C21353" w:rsidRPr="006C2974">
              <w:rPr>
                <w:rFonts w:cs="Arial"/>
                <w:szCs w:val="22"/>
              </w:rPr>
              <w:t>Objednávateľ je oprávnený odstúpiť od Zmluvy aj v prípadoch, ak Zhotoviteľ nedodržiava návrhy na plnenie kritérií, ktoré boli stanovené v jeho Ponuke ako úspešného uchádzača v rámci procesu verejného obstarávania.</w:t>
            </w:r>
          </w:p>
          <w:p w14:paraId="74DFA294" w14:textId="77777777" w:rsidR="00C745D2" w:rsidRDefault="00C745D2" w:rsidP="0083239F">
            <w:pPr>
              <w:jc w:val="both"/>
              <w:rPr>
                <w:rFonts w:cs="Arial"/>
                <w:szCs w:val="22"/>
              </w:rPr>
            </w:pPr>
            <w:r w:rsidRPr="006C2974">
              <w:rPr>
                <w:rFonts w:cs="Arial"/>
                <w:szCs w:val="22"/>
              </w:rPr>
              <w:t xml:space="preserve">„Porušenie povinností Zhotoviteľa uvedené v písm. a) až d) a f) až o) prvého odseku tohto </w:t>
            </w:r>
            <w:proofErr w:type="spellStart"/>
            <w:r w:rsidRPr="006C2974">
              <w:rPr>
                <w:rFonts w:cs="Arial"/>
                <w:szCs w:val="22"/>
              </w:rPr>
              <w:t>podčlánku</w:t>
            </w:r>
            <w:proofErr w:type="spellEnd"/>
            <w:r w:rsidRPr="006C2974">
              <w:rPr>
                <w:rFonts w:cs="Arial"/>
                <w:szCs w:val="22"/>
              </w:rPr>
              <w:t xml:space="preserve"> sa považuje za podstatné porušenie Zmluvy a Objednávateľ je oprávnený okamžite odstúpiť od Zmluvy. Objednávateľ je oprávnený okamžite odstúpiť od Zmluvy aj v prípade, </w:t>
            </w:r>
            <w:r w:rsidR="008D5A8A" w:rsidRPr="006C2974">
              <w:rPr>
                <w:rFonts w:cs="Arial"/>
                <w:szCs w:val="22"/>
              </w:rPr>
              <w:t xml:space="preserve">               </w:t>
            </w:r>
            <w:r w:rsidRPr="006C2974">
              <w:rPr>
                <w:rFonts w:cs="Arial"/>
                <w:szCs w:val="22"/>
              </w:rPr>
              <w:t xml:space="preserve">ak nastane okolnosť uvedená v písm. e) prvého odseku tohto </w:t>
            </w:r>
            <w:proofErr w:type="spellStart"/>
            <w:r w:rsidRPr="006C2974">
              <w:rPr>
                <w:rFonts w:cs="Arial"/>
                <w:szCs w:val="22"/>
              </w:rPr>
              <w:t>podčlánku</w:t>
            </w:r>
            <w:proofErr w:type="spellEnd"/>
            <w:r w:rsidRPr="006C2974">
              <w:rPr>
                <w:rFonts w:cs="Arial"/>
                <w:szCs w:val="22"/>
              </w:rPr>
              <w:t xml:space="preserve">. Iné porušenie Zmluvy ako porušenie uvedené v písm. a) až d) a f) až o) prvého odseku tohto </w:t>
            </w:r>
            <w:proofErr w:type="spellStart"/>
            <w:r w:rsidRPr="006C2974">
              <w:rPr>
                <w:rFonts w:cs="Arial"/>
                <w:szCs w:val="22"/>
              </w:rPr>
              <w:lastRenderedPageBreak/>
              <w:t>podčlánku</w:t>
            </w:r>
            <w:proofErr w:type="spellEnd"/>
            <w:r w:rsidRPr="006C2974">
              <w:rPr>
                <w:rFonts w:cs="Arial"/>
                <w:szCs w:val="22"/>
              </w:rPr>
              <w:t xml:space="preserve">  sa považuje za nepodstatné porušenie Zmluvy. </w:t>
            </w:r>
            <w:r w:rsidRPr="006C2974">
              <w:rPr>
                <w:rFonts w:cs="Arial"/>
              </w:rPr>
              <w:t>V prípade nepodstatného porušenia Zmluvy je Objednávateľ oprávnený od Zmluvy odstúpiť po márnom uplynutí primeranej lehoty stanovenej v písomnej výzve Zhotoviteľovi na odstránenie konania v rozpore so Zmluvou, jej prílohami a právnymi predpismi ako aj následkov takéhoto konania. Ak sa zmluvné Strany písomne nedohodnú inak, primeranou lehotou podľa predchádzajúcej vety je 14 dní.</w:t>
            </w:r>
            <w:r w:rsidRPr="006C2974">
              <w:rPr>
                <w:rFonts w:cs="Arial"/>
                <w:szCs w:val="22"/>
              </w:rPr>
              <w:t xml:space="preserve"> Odstúpenie od Zmluvy sa spravuje ustanoveniami § 344 a </w:t>
            </w:r>
            <w:proofErr w:type="spellStart"/>
            <w:r w:rsidRPr="006C2974">
              <w:rPr>
                <w:rFonts w:cs="Arial"/>
                <w:szCs w:val="22"/>
              </w:rPr>
              <w:t>nasl</w:t>
            </w:r>
            <w:proofErr w:type="spellEnd"/>
            <w:r w:rsidRPr="006C2974">
              <w:rPr>
                <w:rFonts w:cs="Arial"/>
                <w:szCs w:val="22"/>
              </w:rPr>
              <w:t xml:space="preserve">. Obchodného zákonníka, musí mať písomnú formu a musí byť doručené Zhotoviteľovi. </w:t>
            </w:r>
            <w:r w:rsidRPr="006C2974">
              <w:rPr>
                <w:rFonts w:cs="Arial"/>
              </w:rPr>
              <w:t xml:space="preserve">Odstúpenie od Zmluvy </w:t>
            </w:r>
            <w:r w:rsidRPr="006C2974">
              <w:rPr>
                <w:rFonts w:cs="Arial"/>
                <w:szCs w:val="22"/>
              </w:rPr>
              <w:t>je účinné dňom jeho doručenia Zhotoviteľovi.“</w:t>
            </w:r>
          </w:p>
          <w:p w14:paraId="426D008D" w14:textId="77777777" w:rsidR="00BA5CE6" w:rsidRPr="006C2974" w:rsidRDefault="00BA5CE6" w:rsidP="0083239F">
            <w:pPr>
              <w:jc w:val="both"/>
              <w:rPr>
                <w:rFonts w:cs="Arial"/>
                <w:szCs w:val="22"/>
              </w:rPr>
            </w:pPr>
          </w:p>
          <w:p w14:paraId="6ABAF391" w14:textId="77777777" w:rsidR="00C745D2" w:rsidRDefault="00C745D2" w:rsidP="0083239F">
            <w:pPr>
              <w:jc w:val="both"/>
              <w:rPr>
                <w:rFonts w:cs="Arial"/>
                <w:szCs w:val="22"/>
              </w:rPr>
            </w:pPr>
            <w:r w:rsidRPr="006C2974">
              <w:rPr>
                <w:rFonts w:cs="Arial"/>
                <w:szCs w:val="22"/>
              </w:rPr>
              <w:t>Za druhým odsekom vložte nasledovný text:</w:t>
            </w:r>
          </w:p>
          <w:p w14:paraId="211EF36B" w14:textId="77777777" w:rsidR="00BA5CE6" w:rsidRPr="006C2974" w:rsidRDefault="00BA5CE6" w:rsidP="0083239F">
            <w:pPr>
              <w:jc w:val="both"/>
              <w:rPr>
                <w:rFonts w:cs="Arial"/>
                <w:szCs w:val="22"/>
              </w:rPr>
            </w:pPr>
          </w:p>
          <w:p w14:paraId="3B6D1F5F" w14:textId="77777777" w:rsidR="00C745D2" w:rsidRPr="006C2974" w:rsidRDefault="00BA5CE6" w:rsidP="0083239F">
            <w:pPr>
              <w:jc w:val="both"/>
              <w:rPr>
                <w:rFonts w:cs="Arial"/>
              </w:rPr>
            </w:pPr>
            <w:r>
              <w:rPr>
                <w:rFonts w:cs="Arial"/>
              </w:rPr>
              <w:t>„</w:t>
            </w:r>
            <w:r w:rsidR="00C745D2" w:rsidRPr="006C2974">
              <w:rPr>
                <w:rFonts w:cs="Arial"/>
              </w:rPr>
              <w:t xml:space="preserve">Objednávateľ je oprávnený odstúpiť od zmluvy aj v prípade ak pre projekt </w:t>
            </w:r>
            <w:r w:rsidR="00537558" w:rsidRPr="00537558">
              <w:rPr>
                <w:rFonts w:cs="Arial"/>
              </w:rPr>
              <w:t xml:space="preserve">D3 Oščadnica-Čadca, Bukov, II. </w:t>
            </w:r>
            <w:proofErr w:type="spellStart"/>
            <w:r w:rsidR="00537558" w:rsidRPr="00537558">
              <w:rPr>
                <w:rFonts w:cs="Arial"/>
              </w:rPr>
              <w:t>polprofil</w:t>
            </w:r>
            <w:proofErr w:type="spellEnd"/>
            <w:r w:rsidR="00E35365" w:rsidRPr="006C2974">
              <w:rPr>
                <w:rFonts w:cs="Arial"/>
              </w:rPr>
              <w:t xml:space="preserve"> </w:t>
            </w:r>
            <w:r w:rsidR="00C745D2" w:rsidRPr="006C2974">
              <w:rPr>
                <w:rFonts w:cs="Arial"/>
              </w:rPr>
              <w:t xml:space="preserve">nebude potvrdené financovanie do dvoch mesiacov odo dňa účinnosti zmluvy zo strany MDV SR. Odstúpenie od Zmluvy </w:t>
            </w:r>
            <w:r w:rsidR="00C745D2" w:rsidRPr="006C2974">
              <w:rPr>
                <w:rFonts w:cs="Arial"/>
                <w:szCs w:val="22"/>
              </w:rPr>
              <w:t>je účinné dňom jeho doručenia Zhotoviteľovi.</w:t>
            </w:r>
            <w:r>
              <w:rPr>
                <w:rFonts w:cs="Arial"/>
                <w:szCs w:val="22"/>
              </w:rPr>
              <w:t>“</w:t>
            </w:r>
          </w:p>
          <w:p w14:paraId="64594EA2" w14:textId="77777777" w:rsidR="00BA5CE6" w:rsidRDefault="00BA5CE6" w:rsidP="0083239F">
            <w:pPr>
              <w:jc w:val="both"/>
              <w:rPr>
                <w:rFonts w:cs="Arial"/>
                <w:szCs w:val="22"/>
              </w:rPr>
            </w:pPr>
          </w:p>
          <w:p w14:paraId="512A95DC" w14:textId="77777777" w:rsidR="00C745D2" w:rsidRPr="006C2974" w:rsidRDefault="00C745D2" w:rsidP="0083239F">
            <w:pPr>
              <w:jc w:val="both"/>
              <w:rPr>
                <w:rFonts w:cs="Arial"/>
                <w:szCs w:val="22"/>
              </w:rPr>
            </w:pPr>
            <w:r w:rsidRPr="006C2974">
              <w:rPr>
                <w:rFonts w:cs="Arial"/>
                <w:szCs w:val="22"/>
              </w:rPr>
              <w:t>V štvrtom odseku v druhej vete vymažte slovo „výpovede“ a nahraďte:</w:t>
            </w:r>
          </w:p>
          <w:p w14:paraId="69C4002C" w14:textId="77777777" w:rsidR="00C745D2" w:rsidRDefault="00C745D2" w:rsidP="0083239F">
            <w:pPr>
              <w:jc w:val="both"/>
              <w:rPr>
                <w:rFonts w:cs="Arial"/>
                <w:szCs w:val="22"/>
              </w:rPr>
            </w:pPr>
            <w:r w:rsidRPr="006C2974">
              <w:rPr>
                <w:rFonts w:cs="Arial"/>
                <w:szCs w:val="22"/>
              </w:rPr>
              <w:t>„o odstúpení"</w:t>
            </w:r>
          </w:p>
          <w:p w14:paraId="1F477D5D" w14:textId="77777777" w:rsidR="00BA5CE6" w:rsidRPr="006C2974" w:rsidRDefault="00BA5CE6" w:rsidP="0083239F">
            <w:pPr>
              <w:jc w:val="both"/>
              <w:rPr>
                <w:rFonts w:cs="Arial"/>
                <w:szCs w:val="22"/>
              </w:rPr>
            </w:pPr>
          </w:p>
        </w:tc>
      </w:tr>
      <w:tr w:rsidR="00951265" w:rsidRPr="006C2974" w14:paraId="412110C3" w14:textId="77777777" w:rsidTr="00F670F8">
        <w:trPr>
          <w:gridAfter w:val="1"/>
          <w:wAfter w:w="687" w:type="dxa"/>
          <w:trHeight w:val="1181"/>
        </w:trPr>
        <w:tc>
          <w:tcPr>
            <w:tcW w:w="1384" w:type="dxa"/>
            <w:gridSpan w:val="2"/>
          </w:tcPr>
          <w:p w14:paraId="05BE65B5" w14:textId="77777777" w:rsidR="00C745D2" w:rsidRPr="00FE4170" w:rsidRDefault="00C745D2" w:rsidP="0083239F">
            <w:pPr>
              <w:pStyle w:val="NoIndent"/>
              <w:jc w:val="both"/>
              <w:rPr>
                <w:rFonts w:ascii="Arial" w:hAnsi="Arial" w:cs="Arial"/>
                <w:b/>
                <w:color w:val="auto"/>
                <w:szCs w:val="22"/>
              </w:rPr>
            </w:pPr>
            <w:r w:rsidRPr="00790C85">
              <w:rPr>
                <w:rFonts w:ascii="Arial" w:hAnsi="Arial" w:cs="Arial"/>
                <w:b/>
                <w:color w:val="auto"/>
                <w:szCs w:val="22"/>
              </w:rPr>
              <w:lastRenderedPageBreak/>
              <w:t xml:space="preserve">Podčlánok </w:t>
            </w:r>
          </w:p>
          <w:p w14:paraId="74508BF2" w14:textId="77777777" w:rsidR="00C745D2" w:rsidRPr="00FB322C" w:rsidRDefault="00C745D2" w:rsidP="0083239F">
            <w:pPr>
              <w:pStyle w:val="NoIndent"/>
              <w:rPr>
                <w:rFonts w:ascii="Arial" w:hAnsi="Arial" w:cs="Arial"/>
                <w:b/>
                <w:color w:val="auto"/>
                <w:szCs w:val="22"/>
              </w:rPr>
            </w:pPr>
            <w:r w:rsidRPr="00FB322C">
              <w:rPr>
                <w:rFonts w:ascii="Arial" w:hAnsi="Arial" w:cs="Arial"/>
                <w:b/>
                <w:color w:val="auto"/>
                <w:szCs w:val="22"/>
              </w:rPr>
              <w:t xml:space="preserve">15.3 </w:t>
            </w:r>
          </w:p>
        </w:tc>
        <w:tc>
          <w:tcPr>
            <w:tcW w:w="2472" w:type="dxa"/>
          </w:tcPr>
          <w:p w14:paraId="5115AFC9" w14:textId="77777777" w:rsidR="00C745D2" w:rsidRPr="00F07B96" w:rsidRDefault="00C745D2" w:rsidP="0083239F">
            <w:pPr>
              <w:pStyle w:val="NoIndent"/>
              <w:rPr>
                <w:rFonts w:ascii="Arial" w:hAnsi="Arial" w:cs="Arial"/>
                <w:b/>
                <w:color w:val="auto"/>
                <w:szCs w:val="22"/>
              </w:rPr>
            </w:pPr>
            <w:r w:rsidRPr="00A86531">
              <w:rPr>
                <w:rFonts w:ascii="Arial" w:hAnsi="Arial" w:cs="Arial"/>
                <w:b/>
                <w:color w:val="auto"/>
                <w:szCs w:val="22"/>
              </w:rPr>
              <w:t>Oceneni</w:t>
            </w:r>
            <w:r w:rsidRPr="00F07B96">
              <w:rPr>
                <w:rFonts w:ascii="Arial" w:hAnsi="Arial" w:cs="Arial"/>
                <w:b/>
                <w:color w:val="auto"/>
                <w:szCs w:val="22"/>
              </w:rPr>
              <w:t xml:space="preserve">e k dátumu odstúpenia </w:t>
            </w:r>
          </w:p>
        </w:tc>
        <w:tc>
          <w:tcPr>
            <w:tcW w:w="5750" w:type="dxa"/>
            <w:gridSpan w:val="2"/>
          </w:tcPr>
          <w:p w14:paraId="48058903" w14:textId="77777777" w:rsidR="00C745D2" w:rsidRPr="00742FB8" w:rsidRDefault="00C745D2" w:rsidP="0083239F">
            <w:pPr>
              <w:jc w:val="both"/>
              <w:rPr>
                <w:rFonts w:cs="Arial"/>
              </w:rPr>
            </w:pPr>
            <w:r w:rsidRPr="00742FB8">
              <w:rPr>
                <w:rFonts w:cs="Arial"/>
              </w:rPr>
              <w:t>Vymažte slovo „platnosť” a nahraďte:</w:t>
            </w:r>
          </w:p>
          <w:p w14:paraId="17660D83" w14:textId="77777777" w:rsidR="00C745D2" w:rsidRPr="00742FB8" w:rsidRDefault="00C745D2" w:rsidP="0083239F">
            <w:pPr>
              <w:jc w:val="both"/>
              <w:rPr>
                <w:rFonts w:cs="Arial"/>
                <w:szCs w:val="22"/>
              </w:rPr>
            </w:pPr>
            <w:r w:rsidRPr="00742FB8">
              <w:rPr>
                <w:rFonts w:cs="Arial"/>
              </w:rPr>
              <w:t xml:space="preserve">„účinnosť“ </w:t>
            </w:r>
          </w:p>
        </w:tc>
      </w:tr>
      <w:tr w:rsidR="00951265" w:rsidRPr="006C2974" w14:paraId="0D3B3D78" w14:textId="77777777" w:rsidTr="00F670F8">
        <w:trPr>
          <w:gridAfter w:val="1"/>
          <w:wAfter w:w="687" w:type="dxa"/>
          <w:trHeight w:val="1181"/>
        </w:trPr>
        <w:tc>
          <w:tcPr>
            <w:tcW w:w="1384" w:type="dxa"/>
            <w:gridSpan w:val="2"/>
          </w:tcPr>
          <w:p w14:paraId="2C8CEF32" w14:textId="77777777" w:rsidR="00C745D2" w:rsidRPr="00FE4170" w:rsidRDefault="00C745D2" w:rsidP="0083239F">
            <w:pPr>
              <w:pStyle w:val="NoIndent"/>
              <w:jc w:val="both"/>
              <w:rPr>
                <w:rFonts w:ascii="Arial" w:hAnsi="Arial" w:cs="Arial"/>
                <w:b/>
                <w:color w:val="auto"/>
                <w:szCs w:val="22"/>
              </w:rPr>
            </w:pPr>
            <w:r w:rsidRPr="00790C85">
              <w:rPr>
                <w:rFonts w:ascii="Arial" w:hAnsi="Arial" w:cs="Arial"/>
                <w:b/>
                <w:color w:val="auto"/>
                <w:szCs w:val="22"/>
              </w:rPr>
              <w:t xml:space="preserve">Podčlánok </w:t>
            </w:r>
          </w:p>
          <w:p w14:paraId="35C10949" w14:textId="77777777" w:rsidR="00C745D2" w:rsidRPr="00FB322C" w:rsidRDefault="00C745D2" w:rsidP="0083239F">
            <w:pPr>
              <w:pStyle w:val="NoIndent"/>
              <w:rPr>
                <w:rFonts w:ascii="Arial" w:hAnsi="Arial" w:cs="Arial"/>
                <w:b/>
                <w:color w:val="auto"/>
                <w:szCs w:val="22"/>
              </w:rPr>
            </w:pPr>
            <w:r w:rsidRPr="00FB322C">
              <w:rPr>
                <w:rFonts w:ascii="Arial" w:hAnsi="Arial" w:cs="Arial"/>
                <w:b/>
                <w:color w:val="auto"/>
                <w:szCs w:val="22"/>
              </w:rPr>
              <w:t xml:space="preserve">15.4 </w:t>
            </w:r>
          </w:p>
        </w:tc>
        <w:tc>
          <w:tcPr>
            <w:tcW w:w="2472" w:type="dxa"/>
          </w:tcPr>
          <w:p w14:paraId="498E113B" w14:textId="77777777" w:rsidR="00C745D2" w:rsidRPr="00A86531" w:rsidRDefault="00C745D2" w:rsidP="0083239F">
            <w:pPr>
              <w:pStyle w:val="NoIndent"/>
              <w:rPr>
                <w:rFonts w:ascii="Arial" w:hAnsi="Arial" w:cs="Arial"/>
                <w:b/>
                <w:color w:val="auto"/>
                <w:szCs w:val="22"/>
              </w:rPr>
            </w:pPr>
            <w:r w:rsidRPr="00A86531">
              <w:rPr>
                <w:rFonts w:ascii="Arial" w:hAnsi="Arial" w:cs="Arial"/>
                <w:b/>
                <w:color w:val="auto"/>
                <w:szCs w:val="22"/>
              </w:rPr>
              <w:t xml:space="preserve">Platba po odstúpení </w:t>
            </w:r>
          </w:p>
        </w:tc>
        <w:tc>
          <w:tcPr>
            <w:tcW w:w="5750" w:type="dxa"/>
            <w:gridSpan w:val="2"/>
          </w:tcPr>
          <w:p w14:paraId="6A37EADC" w14:textId="77777777" w:rsidR="00C745D2" w:rsidRPr="00F07B96" w:rsidRDefault="00C745D2" w:rsidP="0083239F">
            <w:pPr>
              <w:jc w:val="both"/>
              <w:rPr>
                <w:rFonts w:cs="Arial"/>
              </w:rPr>
            </w:pPr>
            <w:r w:rsidRPr="00F07B96">
              <w:rPr>
                <w:rFonts w:cs="Arial"/>
              </w:rPr>
              <w:t>Vymažte slovo „platnosť” a nahraďte:</w:t>
            </w:r>
          </w:p>
          <w:p w14:paraId="7E39DF5F" w14:textId="77777777" w:rsidR="00C745D2" w:rsidRPr="00742FB8" w:rsidRDefault="00C745D2" w:rsidP="0083239F">
            <w:pPr>
              <w:jc w:val="both"/>
              <w:rPr>
                <w:rFonts w:cs="Arial"/>
              </w:rPr>
            </w:pPr>
            <w:r w:rsidRPr="00742FB8">
              <w:rPr>
                <w:rFonts w:cs="Arial"/>
                <w:szCs w:val="22"/>
              </w:rPr>
              <w:t xml:space="preserve">„účinnosť“ </w:t>
            </w:r>
          </w:p>
        </w:tc>
      </w:tr>
      <w:tr w:rsidR="00951265" w:rsidRPr="006C2974" w14:paraId="664E7982" w14:textId="77777777" w:rsidTr="00F670F8">
        <w:trPr>
          <w:gridAfter w:val="1"/>
          <w:wAfter w:w="687" w:type="dxa"/>
          <w:trHeight w:val="5786"/>
        </w:trPr>
        <w:tc>
          <w:tcPr>
            <w:tcW w:w="1384" w:type="dxa"/>
            <w:gridSpan w:val="2"/>
          </w:tcPr>
          <w:p w14:paraId="34B1E51C" w14:textId="77777777" w:rsidR="00C745D2" w:rsidRPr="00FE4170" w:rsidRDefault="00C745D2" w:rsidP="0083239F">
            <w:pPr>
              <w:pStyle w:val="NoIndent"/>
              <w:jc w:val="both"/>
              <w:rPr>
                <w:rFonts w:ascii="Arial" w:hAnsi="Arial" w:cs="Arial"/>
                <w:b/>
                <w:color w:val="auto"/>
                <w:szCs w:val="22"/>
              </w:rPr>
            </w:pPr>
            <w:r w:rsidRPr="00790C85">
              <w:rPr>
                <w:rFonts w:ascii="Arial" w:hAnsi="Arial" w:cs="Arial"/>
                <w:b/>
                <w:color w:val="auto"/>
                <w:szCs w:val="22"/>
              </w:rPr>
              <w:lastRenderedPageBreak/>
              <w:t xml:space="preserve">Podčlánok </w:t>
            </w:r>
          </w:p>
          <w:p w14:paraId="27AF25B6" w14:textId="77777777" w:rsidR="00C745D2" w:rsidRPr="00FB322C" w:rsidRDefault="00C745D2" w:rsidP="0083239F">
            <w:pPr>
              <w:pStyle w:val="NoIndent"/>
              <w:rPr>
                <w:rFonts w:ascii="Arial" w:hAnsi="Arial" w:cs="Arial"/>
                <w:b/>
                <w:color w:val="auto"/>
                <w:szCs w:val="22"/>
              </w:rPr>
            </w:pPr>
            <w:r w:rsidRPr="00FB322C">
              <w:rPr>
                <w:rFonts w:ascii="Arial" w:hAnsi="Arial" w:cs="Arial"/>
                <w:b/>
                <w:color w:val="auto"/>
                <w:szCs w:val="22"/>
              </w:rPr>
              <w:t xml:space="preserve">15.5 </w:t>
            </w:r>
          </w:p>
        </w:tc>
        <w:tc>
          <w:tcPr>
            <w:tcW w:w="2472" w:type="dxa"/>
          </w:tcPr>
          <w:p w14:paraId="054675FC" w14:textId="77777777" w:rsidR="00C745D2" w:rsidRPr="00A86531" w:rsidRDefault="00C745D2" w:rsidP="0083239F">
            <w:pPr>
              <w:pStyle w:val="NoIndent"/>
              <w:rPr>
                <w:rFonts w:ascii="Arial" w:hAnsi="Arial" w:cs="Arial"/>
                <w:b/>
                <w:color w:val="auto"/>
                <w:szCs w:val="22"/>
              </w:rPr>
            </w:pPr>
            <w:r w:rsidRPr="00A86531">
              <w:rPr>
                <w:rFonts w:ascii="Arial" w:hAnsi="Arial" w:cs="Arial"/>
                <w:b/>
                <w:color w:val="auto"/>
                <w:szCs w:val="22"/>
              </w:rPr>
              <w:t xml:space="preserve">Oprávnenie Objednávateľa vypovedať Zmluvu  </w:t>
            </w:r>
          </w:p>
        </w:tc>
        <w:tc>
          <w:tcPr>
            <w:tcW w:w="5750" w:type="dxa"/>
            <w:gridSpan w:val="2"/>
          </w:tcPr>
          <w:p w14:paraId="7B29073B" w14:textId="77777777" w:rsidR="00C745D2" w:rsidRPr="00742FB8" w:rsidRDefault="00C745D2" w:rsidP="0083239F">
            <w:pPr>
              <w:jc w:val="both"/>
              <w:rPr>
                <w:rFonts w:cs="Arial"/>
                <w:szCs w:val="22"/>
              </w:rPr>
            </w:pPr>
            <w:r w:rsidRPr="00F07B96">
              <w:rPr>
                <w:rFonts w:cs="Arial"/>
                <w:szCs w:val="22"/>
              </w:rPr>
              <w:t xml:space="preserve">Pôvodný názov </w:t>
            </w:r>
            <w:proofErr w:type="spellStart"/>
            <w:r w:rsidRPr="00F07B96">
              <w:rPr>
                <w:rFonts w:cs="Arial"/>
                <w:szCs w:val="22"/>
              </w:rPr>
              <w:t>podčlánku</w:t>
            </w:r>
            <w:proofErr w:type="spellEnd"/>
            <w:r w:rsidRPr="00F07B96">
              <w:rPr>
                <w:rFonts w:cs="Arial"/>
                <w:szCs w:val="22"/>
              </w:rPr>
              <w:t xml:space="preserve"> „Oprávneni</w:t>
            </w:r>
            <w:r w:rsidRPr="00742FB8">
              <w:rPr>
                <w:rFonts w:cs="Arial"/>
                <w:szCs w:val="22"/>
              </w:rPr>
              <w:t>e Objednávateľa odstúpiť od Zmluvy“ sa nahrádza názvom: „Oprávnenie Objednávateľa vypovedať Zmluvu“</w:t>
            </w:r>
            <w:r w:rsidR="0024376F" w:rsidRPr="00742FB8">
              <w:rPr>
                <w:rFonts w:cs="Arial"/>
                <w:szCs w:val="22"/>
              </w:rPr>
              <w:t>.</w:t>
            </w:r>
            <w:r w:rsidRPr="00742FB8">
              <w:rPr>
                <w:rFonts w:cs="Arial"/>
                <w:szCs w:val="22"/>
              </w:rPr>
              <w:t xml:space="preserve"> </w:t>
            </w:r>
          </w:p>
          <w:p w14:paraId="70075599" w14:textId="77777777" w:rsidR="00C745D2" w:rsidRPr="00742FB8" w:rsidRDefault="00C745D2" w:rsidP="0083239F">
            <w:pPr>
              <w:jc w:val="both"/>
              <w:rPr>
                <w:rFonts w:cs="Arial"/>
                <w:szCs w:val="22"/>
              </w:rPr>
            </w:pPr>
          </w:p>
          <w:p w14:paraId="646BAF76" w14:textId="77777777" w:rsidR="00C745D2" w:rsidRPr="00742FB8" w:rsidRDefault="00C745D2" w:rsidP="0083239F">
            <w:pPr>
              <w:jc w:val="both"/>
              <w:rPr>
                <w:rFonts w:cs="Arial"/>
              </w:rPr>
            </w:pPr>
            <w:r w:rsidRPr="00742FB8">
              <w:rPr>
                <w:rFonts w:cs="Arial"/>
                <w:szCs w:val="22"/>
              </w:rPr>
              <w:t xml:space="preserve">Pôvodný text </w:t>
            </w:r>
            <w:proofErr w:type="spellStart"/>
            <w:r w:rsidRPr="00742FB8">
              <w:rPr>
                <w:rFonts w:cs="Arial"/>
                <w:szCs w:val="22"/>
              </w:rPr>
              <w:t>podčlánku</w:t>
            </w:r>
            <w:proofErr w:type="spellEnd"/>
            <w:r w:rsidRPr="00742FB8">
              <w:rPr>
                <w:rFonts w:cs="Arial"/>
                <w:szCs w:val="22"/>
              </w:rPr>
              <w:t xml:space="preserve"> sa ruší a nahrádza nasledovným textom</w:t>
            </w:r>
            <w:r w:rsidRPr="00742FB8">
              <w:rPr>
                <w:rFonts w:cs="Arial"/>
              </w:rPr>
              <w:t>:</w:t>
            </w:r>
          </w:p>
          <w:p w14:paraId="12373CD4" w14:textId="77777777" w:rsidR="00C745D2" w:rsidRPr="00742FB8" w:rsidRDefault="00C745D2" w:rsidP="0083239F">
            <w:pPr>
              <w:jc w:val="both"/>
              <w:rPr>
                <w:rFonts w:cs="Arial"/>
              </w:rPr>
            </w:pPr>
          </w:p>
          <w:p w14:paraId="6C254743" w14:textId="77777777" w:rsidR="00C745D2" w:rsidRDefault="00C745D2" w:rsidP="0083239F">
            <w:pPr>
              <w:pStyle w:val="Zkladntext3"/>
              <w:rPr>
                <w:rFonts w:cs="Arial"/>
                <w:szCs w:val="22"/>
              </w:rPr>
            </w:pPr>
            <w:r w:rsidRPr="005B0752">
              <w:rPr>
                <w:rFonts w:cs="Arial"/>
                <w:szCs w:val="22"/>
              </w:rPr>
              <w:t xml:space="preserve">„Objednávateľ bude mať nárok vypovedať Zmluvu kedykoľvek, keď sa mu to hodí, tým že doručí Zhotoviteľovi písomnú výpoveď. Výpovedná lehota je 28 dní odo dňa doručenia výpovede Zhotoviteľovi. Po uplynutí výpovednej lehoty je Objednávateľ povinný vrátiť Zhotoviteľovi Zábezpeku na vykonanie prác. </w:t>
            </w:r>
            <w:r w:rsidR="00ED3C21" w:rsidRPr="00E64C36">
              <w:rPr>
                <w:rFonts w:cs="Arial"/>
                <w:szCs w:val="22"/>
              </w:rPr>
              <w:t xml:space="preserve">V prípade uplatnenia výpovede v zmysle tohto </w:t>
            </w:r>
            <w:proofErr w:type="spellStart"/>
            <w:r w:rsidR="00ED3C21" w:rsidRPr="00E64C36">
              <w:rPr>
                <w:rFonts w:cs="Arial"/>
                <w:szCs w:val="22"/>
              </w:rPr>
              <w:t>podčlánku</w:t>
            </w:r>
            <w:proofErr w:type="spellEnd"/>
            <w:r w:rsidR="00ED3C21" w:rsidRPr="00E64C36">
              <w:rPr>
                <w:rFonts w:cs="Arial"/>
                <w:szCs w:val="22"/>
              </w:rPr>
              <w:t xml:space="preserve"> je zhotoviteľ oprávnený nároko</w:t>
            </w:r>
            <w:r w:rsidR="00ED3C21" w:rsidRPr="00566FC4">
              <w:rPr>
                <w:rFonts w:cs="Arial"/>
                <w:szCs w:val="22"/>
              </w:rPr>
              <w:t>vať si ušlý zisk.</w:t>
            </w:r>
          </w:p>
          <w:p w14:paraId="6D2BC2A8" w14:textId="77777777" w:rsidR="00BA5CE6" w:rsidRPr="0074407A" w:rsidRDefault="00BA5CE6" w:rsidP="0083239F">
            <w:pPr>
              <w:pStyle w:val="Zkladntext3"/>
              <w:rPr>
                <w:rFonts w:cs="Arial"/>
              </w:rPr>
            </w:pPr>
          </w:p>
          <w:p w14:paraId="42D7A7D5" w14:textId="77777777" w:rsidR="00C745D2" w:rsidRPr="00C96E7C" w:rsidRDefault="00C745D2" w:rsidP="0083239F">
            <w:pPr>
              <w:jc w:val="both"/>
              <w:rPr>
                <w:rFonts w:cs="Arial"/>
              </w:rPr>
            </w:pPr>
            <w:r w:rsidRPr="0074407A">
              <w:rPr>
                <w:rFonts w:cs="Arial"/>
                <w:szCs w:val="22"/>
              </w:rPr>
              <w:t xml:space="preserve">Po uplynutí výpovednej lehoty bude Zhotoviteľ povinný postupovať podľa </w:t>
            </w:r>
            <w:proofErr w:type="spellStart"/>
            <w:r w:rsidRPr="0074407A">
              <w:rPr>
                <w:rFonts w:cs="Arial"/>
                <w:szCs w:val="22"/>
              </w:rPr>
              <w:t>podčlánku</w:t>
            </w:r>
            <w:proofErr w:type="spellEnd"/>
            <w:r w:rsidRPr="0074407A">
              <w:rPr>
                <w:rFonts w:cs="Arial"/>
                <w:szCs w:val="22"/>
              </w:rPr>
              <w:t xml:space="preserve"> 16.3 (</w:t>
            </w:r>
            <w:r w:rsidRPr="000A1C4B">
              <w:rPr>
                <w:rFonts w:cs="Arial"/>
                <w:i/>
                <w:szCs w:val="22"/>
              </w:rPr>
              <w:t>Ukončenie prác a odstránenie Zariadenia Zhotoviteľa</w:t>
            </w:r>
            <w:r w:rsidRPr="00D91C1B">
              <w:rPr>
                <w:rFonts w:cs="Arial"/>
                <w:szCs w:val="22"/>
              </w:rPr>
              <w:t>) a bude mu zaplatené v súlade s </w:t>
            </w:r>
            <w:proofErr w:type="spellStart"/>
            <w:r w:rsidRPr="00D91C1B">
              <w:rPr>
                <w:rFonts w:cs="Arial"/>
                <w:szCs w:val="22"/>
              </w:rPr>
              <w:t>podčlánkom</w:t>
            </w:r>
            <w:proofErr w:type="spellEnd"/>
            <w:r w:rsidRPr="00D91C1B">
              <w:rPr>
                <w:rFonts w:cs="Arial"/>
                <w:szCs w:val="22"/>
              </w:rPr>
              <w:t xml:space="preserve"> 19.6 (</w:t>
            </w:r>
            <w:r w:rsidRPr="00D91C1B">
              <w:rPr>
                <w:rFonts w:cs="Arial"/>
                <w:i/>
                <w:szCs w:val="22"/>
              </w:rPr>
              <w:t>Dobrovoľné odstúpenie od Zmluvy, platba a uvoľneni</w:t>
            </w:r>
            <w:r w:rsidRPr="00723969">
              <w:rPr>
                <w:rFonts w:cs="Arial"/>
                <w:i/>
                <w:szCs w:val="22"/>
              </w:rPr>
              <w:t>e</w:t>
            </w:r>
            <w:r w:rsidRPr="001A0DDF">
              <w:rPr>
                <w:rFonts w:cs="Arial"/>
                <w:szCs w:val="22"/>
              </w:rPr>
              <w:t xml:space="preserve">).“ </w:t>
            </w:r>
          </w:p>
        </w:tc>
      </w:tr>
      <w:tr w:rsidR="00951265" w:rsidRPr="006C2974" w14:paraId="03030B00" w14:textId="77777777" w:rsidTr="00F670F8">
        <w:trPr>
          <w:gridAfter w:val="1"/>
          <w:wAfter w:w="687" w:type="dxa"/>
          <w:trHeight w:val="2649"/>
        </w:trPr>
        <w:tc>
          <w:tcPr>
            <w:tcW w:w="1384" w:type="dxa"/>
            <w:gridSpan w:val="2"/>
          </w:tcPr>
          <w:p w14:paraId="6B9855FA" w14:textId="77777777" w:rsidR="00C745D2" w:rsidRPr="00FE4170" w:rsidRDefault="00C745D2" w:rsidP="0083239F">
            <w:pPr>
              <w:pStyle w:val="NoIndent"/>
              <w:jc w:val="both"/>
              <w:rPr>
                <w:rFonts w:ascii="Arial" w:hAnsi="Arial" w:cs="Arial"/>
                <w:b/>
                <w:color w:val="auto"/>
                <w:szCs w:val="22"/>
              </w:rPr>
            </w:pPr>
            <w:r w:rsidRPr="00790C85">
              <w:rPr>
                <w:rFonts w:ascii="Arial" w:hAnsi="Arial" w:cs="Arial"/>
                <w:b/>
                <w:color w:val="auto"/>
                <w:szCs w:val="22"/>
              </w:rPr>
              <w:t xml:space="preserve">Podčlánok </w:t>
            </w:r>
          </w:p>
          <w:p w14:paraId="4E274B49"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szCs w:val="22"/>
              </w:rPr>
              <w:t xml:space="preserve">16.2 </w:t>
            </w:r>
          </w:p>
        </w:tc>
        <w:tc>
          <w:tcPr>
            <w:tcW w:w="2472" w:type="dxa"/>
          </w:tcPr>
          <w:p w14:paraId="548005E9" w14:textId="77777777" w:rsidR="00C745D2" w:rsidRPr="00A86531" w:rsidRDefault="00C745D2" w:rsidP="0083239F">
            <w:pPr>
              <w:pStyle w:val="NoIndent"/>
              <w:rPr>
                <w:rFonts w:ascii="Arial" w:hAnsi="Arial" w:cs="Arial"/>
                <w:b/>
                <w:color w:val="auto"/>
                <w:szCs w:val="22"/>
              </w:rPr>
            </w:pPr>
            <w:r w:rsidRPr="00A86531">
              <w:rPr>
                <w:rFonts w:ascii="Arial" w:hAnsi="Arial" w:cs="Arial"/>
                <w:b/>
                <w:color w:val="auto"/>
                <w:szCs w:val="22"/>
              </w:rPr>
              <w:t xml:space="preserve">Prerušenie prác a odstúpenie od Zmluvy zo strany Zhotoviteľa </w:t>
            </w:r>
          </w:p>
        </w:tc>
        <w:tc>
          <w:tcPr>
            <w:tcW w:w="5750" w:type="dxa"/>
            <w:gridSpan w:val="2"/>
          </w:tcPr>
          <w:p w14:paraId="4E6FA60B" w14:textId="77777777" w:rsidR="00C745D2" w:rsidRPr="00742FB8" w:rsidRDefault="00C745D2" w:rsidP="0083239F">
            <w:pPr>
              <w:jc w:val="both"/>
              <w:rPr>
                <w:rFonts w:cs="Arial"/>
                <w:szCs w:val="22"/>
              </w:rPr>
            </w:pPr>
            <w:r w:rsidRPr="00F07B96">
              <w:rPr>
                <w:rFonts w:cs="Arial"/>
                <w:szCs w:val="22"/>
              </w:rPr>
              <w:t xml:space="preserve">Pôvodný názov </w:t>
            </w:r>
            <w:proofErr w:type="spellStart"/>
            <w:r w:rsidRPr="00F07B96">
              <w:rPr>
                <w:rFonts w:cs="Arial"/>
                <w:szCs w:val="22"/>
              </w:rPr>
              <w:t>podčlánku</w:t>
            </w:r>
            <w:proofErr w:type="spellEnd"/>
            <w:r w:rsidRPr="00F07B96">
              <w:rPr>
                <w:rFonts w:cs="Arial"/>
                <w:szCs w:val="22"/>
              </w:rPr>
              <w:t xml:space="preserve"> „Odstúpenie od Zmluvy zo strany Zhotoviteľa“ sa nahrádza názvom: „Prerušenie prác a odstúpenie od Zmluvy zo stra</w:t>
            </w:r>
            <w:r w:rsidRPr="00742FB8">
              <w:rPr>
                <w:rFonts w:cs="Arial"/>
                <w:szCs w:val="22"/>
              </w:rPr>
              <w:t xml:space="preserve">ny Zhotoviteľa“. </w:t>
            </w:r>
          </w:p>
          <w:p w14:paraId="2C41CB24" w14:textId="77777777" w:rsidR="00BA5CE6" w:rsidRDefault="00BA5CE6" w:rsidP="0083239F">
            <w:pPr>
              <w:jc w:val="both"/>
              <w:rPr>
                <w:rFonts w:cs="Arial"/>
                <w:szCs w:val="22"/>
              </w:rPr>
            </w:pPr>
          </w:p>
          <w:p w14:paraId="731AE111" w14:textId="77777777" w:rsidR="00C745D2" w:rsidRDefault="00C745D2" w:rsidP="0083239F">
            <w:pPr>
              <w:jc w:val="both"/>
              <w:rPr>
                <w:rFonts w:cs="Arial"/>
                <w:szCs w:val="22"/>
              </w:rPr>
            </w:pPr>
            <w:r w:rsidRPr="00742FB8">
              <w:rPr>
                <w:rFonts w:cs="Arial"/>
                <w:szCs w:val="22"/>
              </w:rPr>
              <w:t>Druhý odsek znie:</w:t>
            </w:r>
          </w:p>
          <w:p w14:paraId="693943D5" w14:textId="77777777" w:rsidR="00BA5CE6" w:rsidRPr="00742FB8" w:rsidRDefault="00BA5CE6" w:rsidP="0083239F">
            <w:pPr>
              <w:jc w:val="both"/>
              <w:rPr>
                <w:rFonts w:cs="Arial"/>
                <w:szCs w:val="22"/>
              </w:rPr>
            </w:pPr>
          </w:p>
          <w:p w14:paraId="54EC298E" w14:textId="77777777" w:rsidR="00C745D2" w:rsidRPr="00742FB8" w:rsidRDefault="00C745D2" w:rsidP="0083239F">
            <w:pPr>
              <w:jc w:val="both"/>
              <w:rPr>
                <w:rFonts w:cs="Arial"/>
                <w:szCs w:val="22"/>
              </w:rPr>
            </w:pPr>
            <w:r w:rsidRPr="00742FB8">
              <w:rPr>
                <w:rFonts w:cs="Arial"/>
                <w:szCs w:val="22"/>
              </w:rPr>
              <w:t>„Odstúpenie podľa písm. a) až e) nadobudne účinnosť 14 dní po doručení Objednávateľovi. Odstúpenie podľa písm. f) a g) nadobudne účinnosť dňom jeho doručenia Objednávateľovi.”</w:t>
            </w:r>
          </w:p>
        </w:tc>
      </w:tr>
      <w:tr w:rsidR="00951265" w:rsidRPr="006C2974" w14:paraId="7354151F" w14:textId="77777777" w:rsidTr="00F670F8">
        <w:trPr>
          <w:gridAfter w:val="1"/>
          <w:wAfter w:w="687" w:type="dxa"/>
          <w:trHeight w:val="453"/>
        </w:trPr>
        <w:tc>
          <w:tcPr>
            <w:tcW w:w="1384" w:type="dxa"/>
            <w:gridSpan w:val="2"/>
          </w:tcPr>
          <w:p w14:paraId="26C9AD62" w14:textId="77777777" w:rsidR="00C745D2" w:rsidRPr="00FE4170" w:rsidRDefault="00C745D2" w:rsidP="0083239F">
            <w:pPr>
              <w:pStyle w:val="NoIndent"/>
              <w:jc w:val="both"/>
              <w:rPr>
                <w:rFonts w:ascii="Arial" w:hAnsi="Arial" w:cs="Arial"/>
                <w:b/>
                <w:color w:val="auto"/>
                <w:szCs w:val="22"/>
              </w:rPr>
            </w:pPr>
            <w:r w:rsidRPr="00790C85">
              <w:rPr>
                <w:rFonts w:ascii="Arial" w:hAnsi="Arial" w:cs="Arial"/>
                <w:b/>
                <w:color w:val="auto"/>
                <w:szCs w:val="22"/>
              </w:rPr>
              <w:t xml:space="preserve">Podčlánok </w:t>
            </w:r>
          </w:p>
          <w:p w14:paraId="220D4CCA"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szCs w:val="22"/>
              </w:rPr>
              <w:t xml:space="preserve">16.3 </w:t>
            </w:r>
          </w:p>
        </w:tc>
        <w:tc>
          <w:tcPr>
            <w:tcW w:w="2472" w:type="dxa"/>
          </w:tcPr>
          <w:p w14:paraId="7347B719" w14:textId="77777777" w:rsidR="00C745D2" w:rsidRPr="00F07B96" w:rsidRDefault="00C745D2" w:rsidP="0083239F">
            <w:pPr>
              <w:pStyle w:val="NoIndent"/>
              <w:rPr>
                <w:rFonts w:ascii="Arial" w:hAnsi="Arial" w:cs="Arial"/>
                <w:b/>
                <w:color w:val="auto"/>
                <w:szCs w:val="22"/>
              </w:rPr>
            </w:pPr>
            <w:r w:rsidRPr="00A86531">
              <w:rPr>
                <w:rFonts w:ascii="Arial" w:hAnsi="Arial" w:cs="Arial"/>
                <w:b/>
                <w:color w:val="auto"/>
                <w:szCs w:val="22"/>
              </w:rPr>
              <w:t>Ukončenie prác a odstránen</w:t>
            </w:r>
            <w:r w:rsidRPr="00F07B96">
              <w:rPr>
                <w:rFonts w:ascii="Arial" w:hAnsi="Arial" w:cs="Arial"/>
                <w:b/>
                <w:color w:val="auto"/>
                <w:szCs w:val="22"/>
              </w:rPr>
              <w:t xml:space="preserve">ie Zariadení Zhotoviteľa </w:t>
            </w:r>
          </w:p>
        </w:tc>
        <w:tc>
          <w:tcPr>
            <w:tcW w:w="5750" w:type="dxa"/>
            <w:gridSpan w:val="2"/>
          </w:tcPr>
          <w:p w14:paraId="2148327E" w14:textId="77777777" w:rsidR="00C745D2" w:rsidRDefault="00C745D2" w:rsidP="0083239F">
            <w:pPr>
              <w:jc w:val="both"/>
              <w:rPr>
                <w:rFonts w:cs="Arial"/>
              </w:rPr>
            </w:pPr>
            <w:r w:rsidRPr="00742FB8">
              <w:rPr>
                <w:rFonts w:cs="Arial"/>
              </w:rPr>
              <w:t xml:space="preserve">Prvá veta znie: </w:t>
            </w:r>
          </w:p>
          <w:p w14:paraId="69C5E1B7" w14:textId="77777777" w:rsidR="00BA5CE6" w:rsidRPr="00742FB8" w:rsidRDefault="00BA5CE6" w:rsidP="0083239F">
            <w:pPr>
              <w:jc w:val="both"/>
              <w:rPr>
                <w:rFonts w:cs="Arial"/>
              </w:rPr>
            </w:pPr>
          </w:p>
          <w:p w14:paraId="6771106E" w14:textId="77777777" w:rsidR="00C745D2" w:rsidRDefault="00C745D2" w:rsidP="0083239F">
            <w:pPr>
              <w:jc w:val="both"/>
              <w:rPr>
                <w:rFonts w:cs="Arial"/>
                <w:szCs w:val="22"/>
              </w:rPr>
            </w:pPr>
            <w:r w:rsidRPr="00742FB8">
              <w:rPr>
                <w:rFonts w:cs="Arial"/>
                <w:szCs w:val="22"/>
              </w:rPr>
              <w:t xml:space="preserve">„Potom čo výpoveď podľa </w:t>
            </w:r>
            <w:proofErr w:type="spellStart"/>
            <w:r w:rsidRPr="00742FB8">
              <w:rPr>
                <w:rFonts w:cs="Arial"/>
                <w:szCs w:val="22"/>
              </w:rPr>
              <w:t>podčlánku</w:t>
            </w:r>
            <w:proofErr w:type="spellEnd"/>
            <w:r w:rsidRPr="00742FB8">
              <w:rPr>
                <w:rFonts w:cs="Arial"/>
                <w:szCs w:val="22"/>
              </w:rPr>
              <w:t xml:space="preserve"> 15.5 (</w:t>
            </w:r>
            <w:r w:rsidRPr="00742FB8">
              <w:rPr>
                <w:rFonts w:cs="Arial"/>
                <w:i/>
                <w:szCs w:val="22"/>
              </w:rPr>
              <w:t>Oprávnenie Objednávateľa vypovedať Zmluvu)</w:t>
            </w:r>
            <w:r w:rsidRPr="00742FB8">
              <w:rPr>
                <w:rFonts w:cs="Arial"/>
                <w:szCs w:val="22"/>
              </w:rPr>
              <w:t xml:space="preserve">, oznámenie o odstúpení podľa </w:t>
            </w:r>
            <w:proofErr w:type="spellStart"/>
            <w:r w:rsidRPr="00742FB8">
              <w:rPr>
                <w:rFonts w:cs="Arial"/>
                <w:szCs w:val="22"/>
              </w:rPr>
              <w:t>podčlánku</w:t>
            </w:r>
            <w:proofErr w:type="spellEnd"/>
            <w:r w:rsidRPr="00742FB8">
              <w:rPr>
                <w:rFonts w:cs="Arial"/>
                <w:szCs w:val="22"/>
              </w:rPr>
              <w:t xml:space="preserve"> 16.2 </w:t>
            </w:r>
            <w:r w:rsidRPr="00742FB8">
              <w:rPr>
                <w:rFonts w:cs="Arial"/>
                <w:i/>
                <w:szCs w:val="22"/>
              </w:rPr>
              <w:t>(Prerušenie prác a odstúpenie od Zmluvy zo strany Zhotoviteľa)</w:t>
            </w:r>
            <w:r w:rsidRPr="00742FB8">
              <w:rPr>
                <w:rFonts w:cs="Arial"/>
                <w:szCs w:val="22"/>
              </w:rPr>
              <w:t xml:space="preserve">, </w:t>
            </w:r>
            <w:proofErr w:type="spellStart"/>
            <w:r w:rsidRPr="00742FB8">
              <w:rPr>
                <w:rFonts w:cs="Arial"/>
                <w:szCs w:val="22"/>
              </w:rPr>
              <w:t>podčlánku</w:t>
            </w:r>
            <w:proofErr w:type="spellEnd"/>
            <w:r w:rsidRPr="00742FB8">
              <w:rPr>
                <w:rFonts w:cs="Arial"/>
                <w:szCs w:val="22"/>
              </w:rPr>
              <w:t xml:space="preserve"> 19.6 </w:t>
            </w:r>
            <w:r w:rsidRPr="00742FB8">
              <w:rPr>
                <w:rFonts w:cs="Arial"/>
                <w:i/>
                <w:szCs w:val="22"/>
              </w:rPr>
              <w:t>(Dobrovoľné odstúpenie od Zmluvy, platba a uvoľnenie)</w:t>
            </w:r>
            <w:r w:rsidRPr="00742FB8">
              <w:rPr>
                <w:rFonts w:cs="Arial"/>
                <w:szCs w:val="22"/>
              </w:rPr>
              <w:t xml:space="preserve"> nadobudne účinnosť, Zhotoviteľ urýchlene:“</w:t>
            </w:r>
          </w:p>
          <w:p w14:paraId="77903BD3" w14:textId="77777777" w:rsidR="00BA5CE6" w:rsidRPr="00742FB8" w:rsidRDefault="00BA5CE6" w:rsidP="0083239F">
            <w:pPr>
              <w:jc w:val="both"/>
              <w:rPr>
                <w:rFonts w:cs="Arial"/>
                <w:szCs w:val="22"/>
              </w:rPr>
            </w:pPr>
          </w:p>
        </w:tc>
      </w:tr>
      <w:tr w:rsidR="00951265" w:rsidRPr="006C2974" w14:paraId="00938531" w14:textId="77777777" w:rsidTr="00F670F8">
        <w:trPr>
          <w:gridAfter w:val="1"/>
          <w:wAfter w:w="687" w:type="dxa"/>
          <w:trHeight w:val="856"/>
        </w:trPr>
        <w:tc>
          <w:tcPr>
            <w:tcW w:w="1384" w:type="dxa"/>
            <w:gridSpan w:val="2"/>
          </w:tcPr>
          <w:p w14:paraId="7BBB2FAF" w14:textId="77777777" w:rsidR="00C745D2" w:rsidRPr="00FE4170" w:rsidRDefault="00C745D2" w:rsidP="0083239F">
            <w:pPr>
              <w:pStyle w:val="NoIndent"/>
              <w:jc w:val="both"/>
              <w:rPr>
                <w:rFonts w:ascii="Arial" w:hAnsi="Arial" w:cs="Arial"/>
                <w:b/>
                <w:color w:val="auto"/>
                <w:szCs w:val="22"/>
              </w:rPr>
            </w:pPr>
            <w:r w:rsidRPr="00790C85">
              <w:rPr>
                <w:rFonts w:ascii="Arial" w:hAnsi="Arial" w:cs="Arial"/>
                <w:b/>
                <w:color w:val="auto"/>
                <w:szCs w:val="22"/>
              </w:rPr>
              <w:t xml:space="preserve">Podčlánok </w:t>
            </w:r>
          </w:p>
          <w:p w14:paraId="57213C4B"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szCs w:val="22"/>
              </w:rPr>
              <w:t xml:space="preserve">16.4 </w:t>
            </w:r>
          </w:p>
        </w:tc>
        <w:tc>
          <w:tcPr>
            <w:tcW w:w="2472" w:type="dxa"/>
          </w:tcPr>
          <w:p w14:paraId="3112DC7E" w14:textId="77777777" w:rsidR="00C745D2" w:rsidRPr="00A86531" w:rsidRDefault="00C745D2" w:rsidP="0083239F">
            <w:pPr>
              <w:pStyle w:val="NoIndent"/>
              <w:rPr>
                <w:rFonts w:ascii="Arial" w:hAnsi="Arial" w:cs="Arial"/>
                <w:b/>
                <w:color w:val="auto"/>
                <w:szCs w:val="22"/>
              </w:rPr>
            </w:pPr>
            <w:r w:rsidRPr="00A86531">
              <w:rPr>
                <w:rFonts w:ascii="Arial" w:hAnsi="Arial" w:cs="Arial"/>
                <w:b/>
                <w:color w:val="auto"/>
                <w:szCs w:val="22"/>
              </w:rPr>
              <w:t xml:space="preserve">Platba pri odstúpení </w:t>
            </w:r>
          </w:p>
          <w:p w14:paraId="3BA1A00C" w14:textId="77777777" w:rsidR="00C745D2" w:rsidRPr="00F07B96" w:rsidRDefault="00C745D2" w:rsidP="0083239F">
            <w:pPr>
              <w:pStyle w:val="NoIndent"/>
              <w:rPr>
                <w:rFonts w:ascii="Arial" w:hAnsi="Arial" w:cs="Arial"/>
                <w:b/>
                <w:color w:val="auto"/>
                <w:szCs w:val="22"/>
              </w:rPr>
            </w:pPr>
          </w:p>
        </w:tc>
        <w:tc>
          <w:tcPr>
            <w:tcW w:w="5750" w:type="dxa"/>
            <w:gridSpan w:val="2"/>
          </w:tcPr>
          <w:p w14:paraId="4285B0C5" w14:textId="77777777" w:rsidR="00C745D2" w:rsidRPr="00742FB8" w:rsidRDefault="00C745D2" w:rsidP="0083239F">
            <w:pPr>
              <w:jc w:val="both"/>
              <w:rPr>
                <w:rFonts w:cs="Arial"/>
              </w:rPr>
            </w:pPr>
            <w:r w:rsidRPr="00742FB8">
              <w:rPr>
                <w:rFonts w:cs="Arial"/>
              </w:rPr>
              <w:t>Vymažte slovo „platnosť” a nahraďte :</w:t>
            </w:r>
          </w:p>
          <w:p w14:paraId="1DDB4930" w14:textId="77777777" w:rsidR="00C745D2" w:rsidRPr="00742FB8" w:rsidRDefault="00C745D2" w:rsidP="0083239F">
            <w:pPr>
              <w:pStyle w:val="Zkladntext3"/>
              <w:rPr>
                <w:rFonts w:cs="Arial"/>
                <w:szCs w:val="22"/>
              </w:rPr>
            </w:pPr>
            <w:r w:rsidRPr="00742FB8">
              <w:rPr>
                <w:rFonts w:cs="Arial"/>
              </w:rPr>
              <w:t xml:space="preserve">„účinnosť“ </w:t>
            </w:r>
          </w:p>
        </w:tc>
      </w:tr>
      <w:tr w:rsidR="00951265" w:rsidRPr="006C2974" w14:paraId="0B4EDE04" w14:textId="77777777" w:rsidTr="00F670F8">
        <w:trPr>
          <w:gridAfter w:val="1"/>
          <w:wAfter w:w="687" w:type="dxa"/>
          <w:trHeight w:val="856"/>
        </w:trPr>
        <w:tc>
          <w:tcPr>
            <w:tcW w:w="1384" w:type="dxa"/>
            <w:gridSpan w:val="2"/>
          </w:tcPr>
          <w:p w14:paraId="3669589B" w14:textId="77777777" w:rsidR="004B3D19" w:rsidRPr="00FE4170" w:rsidRDefault="004B3D19" w:rsidP="0083239F">
            <w:pPr>
              <w:pStyle w:val="NoIndent"/>
              <w:jc w:val="both"/>
              <w:rPr>
                <w:rFonts w:ascii="Arial" w:hAnsi="Arial" w:cs="Arial"/>
                <w:b/>
                <w:color w:val="auto"/>
                <w:szCs w:val="22"/>
              </w:rPr>
            </w:pPr>
            <w:r w:rsidRPr="00790C85">
              <w:rPr>
                <w:rFonts w:ascii="Arial" w:hAnsi="Arial" w:cs="Arial"/>
                <w:b/>
                <w:color w:val="auto"/>
                <w:szCs w:val="22"/>
              </w:rPr>
              <w:t>Podčlánok 17.5</w:t>
            </w:r>
          </w:p>
        </w:tc>
        <w:tc>
          <w:tcPr>
            <w:tcW w:w="2472" w:type="dxa"/>
          </w:tcPr>
          <w:p w14:paraId="027907CF" w14:textId="77777777" w:rsidR="004B3D19" w:rsidRPr="00FB322C" w:rsidRDefault="004B3D19" w:rsidP="0083239F">
            <w:pPr>
              <w:pStyle w:val="NoIndent"/>
              <w:rPr>
                <w:rFonts w:ascii="Arial" w:hAnsi="Arial" w:cs="Arial"/>
                <w:b/>
                <w:color w:val="auto"/>
                <w:szCs w:val="22"/>
              </w:rPr>
            </w:pPr>
            <w:r w:rsidRPr="00FB322C">
              <w:rPr>
                <w:rFonts w:ascii="Arial" w:hAnsi="Arial" w:cs="Arial"/>
                <w:b/>
                <w:color w:val="auto"/>
                <w:szCs w:val="22"/>
              </w:rPr>
              <w:t>Práva priemyselného vlastníctva a práva súvisiace s právom priemyselného vlastníctva</w:t>
            </w:r>
          </w:p>
          <w:p w14:paraId="782D3270" w14:textId="77777777" w:rsidR="004B3D19" w:rsidRPr="00A86531" w:rsidRDefault="004B3D19" w:rsidP="0083239F">
            <w:pPr>
              <w:pStyle w:val="NoIndent"/>
              <w:rPr>
                <w:rFonts w:ascii="Arial" w:hAnsi="Arial" w:cs="Arial"/>
                <w:b/>
                <w:color w:val="auto"/>
                <w:szCs w:val="22"/>
              </w:rPr>
            </w:pPr>
          </w:p>
        </w:tc>
        <w:tc>
          <w:tcPr>
            <w:tcW w:w="5750" w:type="dxa"/>
            <w:gridSpan w:val="2"/>
          </w:tcPr>
          <w:p w14:paraId="78F4F343" w14:textId="77777777" w:rsidR="004B3D19" w:rsidRPr="00742FB8" w:rsidRDefault="004B3D19" w:rsidP="0083239F">
            <w:pPr>
              <w:pStyle w:val="Default"/>
              <w:jc w:val="both"/>
              <w:rPr>
                <w:color w:val="auto"/>
                <w:sz w:val="22"/>
                <w:szCs w:val="22"/>
              </w:rPr>
            </w:pPr>
            <w:r w:rsidRPr="00F07B96">
              <w:rPr>
                <w:color w:val="auto"/>
                <w:sz w:val="22"/>
                <w:szCs w:val="22"/>
              </w:rPr>
              <w:t xml:space="preserve">Pôvodný názov </w:t>
            </w:r>
            <w:proofErr w:type="spellStart"/>
            <w:r w:rsidRPr="00F07B96">
              <w:rPr>
                <w:color w:val="auto"/>
                <w:sz w:val="22"/>
                <w:szCs w:val="22"/>
              </w:rPr>
              <w:t>podčlánku</w:t>
            </w:r>
            <w:proofErr w:type="spellEnd"/>
            <w:r w:rsidRPr="00F07B96">
              <w:rPr>
                <w:color w:val="auto"/>
                <w:sz w:val="22"/>
                <w:szCs w:val="22"/>
              </w:rPr>
              <w:t xml:space="preserve"> „Duševné a priemyselné vlastnícke práva“ nahraďte názvom:</w:t>
            </w:r>
            <w:r w:rsidRPr="00742FB8">
              <w:rPr>
                <w:color w:val="auto"/>
                <w:sz w:val="20"/>
                <w:szCs w:val="20"/>
              </w:rPr>
              <w:t xml:space="preserve"> </w:t>
            </w:r>
            <w:r w:rsidRPr="00742FB8">
              <w:rPr>
                <w:color w:val="auto"/>
                <w:sz w:val="22"/>
                <w:szCs w:val="22"/>
              </w:rPr>
              <w:t>„Práva priemyselného vlastníctva a práva súvisiace s právom priemyselného vlastníctva“</w:t>
            </w:r>
            <w:r w:rsidR="00937761" w:rsidRPr="00742FB8">
              <w:rPr>
                <w:color w:val="auto"/>
                <w:sz w:val="22"/>
                <w:szCs w:val="22"/>
              </w:rPr>
              <w:t>.</w:t>
            </w:r>
          </w:p>
          <w:p w14:paraId="68255CEE" w14:textId="77777777" w:rsidR="004B3D19" w:rsidRPr="00742FB8" w:rsidRDefault="004B3D19" w:rsidP="0083239F">
            <w:pPr>
              <w:pStyle w:val="Default"/>
              <w:jc w:val="both"/>
              <w:rPr>
                <w:color w:val="auto"/>
                <w:sz w:val="22"/>
                <w:szCs w:val="22"/>
              </w:rPr>
            </w:pPr>
            <w:r w:rsidRPr="00742FB8">
              <w:rPr>
                <w:color w:val="auto"/>
                <w:sz w:val="22"/>
                <w:szCs w:val="22"/>
              </w:rPr>
              <w:t xml:space="preserve"> </w:t>
            </w:r>
          </w:p>
          <w:p w14:paraId="7C6AFF95" w14:textId="77777777" w:rsidR="004B3D19" w:rsidRPr="00742FB8" w:rsidRDefault="004B3D19" w:rsidP="0083239F">
            <w:pPr>
              <w:pStyle w:val="Default"/>
              <w:jc w:val="both"/>
              <w:rPr>
                <w:color w:val="auto"/>
                <w:sz w:val="22"/>
                <w:szCs w:val="22"/>
              </w:rPr>
            </w:pPr>
            <w:r w:rsidRPr="00742FB8">
              <w:rPr>
                <w:color w:val="auto"/>
                <w:sz w:val="22"/>
                <w:szCs w:val="22"/>
              </w:rPr>
              <w:t>Prvý odsek vypustite a nahraďte ho nasledovným textom:</w:t>
            </w:r>
          </w:p>
          <w:p w14:paraId="2FDBF143" w14:textId="77777777" w:rsidR="004B3D19" w:rsidRPr="00742FB8" w:rsidRDefault="004B3D19" w:rsidP="0083239F">
            <w:pPr>
              <w:pStyle w:val="Default"/>
              <w:jc w:val="both"/>
              <w:rPr>
                <w:color w:val="auto"/>
                <w:sz w:val="22"/>
                <w:szCs w:val="22"/>
              </w:rPr>
            </w:pPr>
          </w:p>
          <w:p w14:paraId="23C3742E" w14:textId="77777777" w:rsidR="004B3D19" w:rsidRPr="0074407A" w:rsidRDefault="004B3D19" w:rsidP="0083239F">
            <w:pPr>
              <w:pStyle w:val="Default"/>
              <w:jc w:val="both"/>
              <w:rPr>
                <w:color w:val="auto"/>
                <w:sz w:val="22"/>
                <w:szCs w:val="22"/>
              </w:rPr>
            </w:pPr>
            <w:r w:rsidRPr="00742FB8">
              <w:rPr>
                <w:color w:val="auto"/>
                <w:sz w:val="22"/>
                <w:szCs w:val="22"/>
              </w:rPr>
              <w:lastRenderedPageBreak/>
              <w:t>„</w:t>
            </w:r>
            <w:r w:rsidRPr="005B0752">
              <w:rPr>
                <w:color w:val="auto"/>
                <w:sz w:val="22"/>
                <w:szCs w:val="22"/>
              </w:rPr>
              <w:t xml:space="preserve">V tomto </w:t>
            </w:r>
            <w:proofErr w:type="spellStart"/>
            <w:r w:rsidRPr="005B0752">
              <w:rPr>
                <w:color w:val="auto"/>
                <w:sz w:val="22"/>
                <w:szCs w:val="22"/>
              </w:rPr>
              <w:t>podčlánku</w:t>
            </w:r>
            <w:proofErr w:type="spellEnd"/>
            <w:r w:rsidRPr="005B0752">
              <w:rPr>
                <w:color w:val="auto"/>
                <w:sz w:val="22"/>
                <w:szCs w:val="22"/>
              </w:rPr>
              <w:t xml:space="preserve"> „porušenie“ znamená porušenie (alebo údajné porušenie) akéhokoľvek patentového práva, registrovaného návrhu, ochrannej známky, obchodného názvu, obchodného tajomstva alebo iných práv priemyselného vlastníctva a práv súvisiacich s právom priemyselného vlastníctva vo vzťahu</w:t>
            </w:r>
            <w:r w:rsidRPr="00E64C36">
              <w:rPr>
                <w:color w:val="auto"/>
                <w:sz w:val="22"/>
                <w:szCs w:val="22"/>
              </w:rPr>
              <w:t xml:space="preserve"> k Dielu; </w:t>
            </w:r>
            <w:r w:rsidR="00262797" w:rsidRPr="00E64C36">
              <w:rPr>
                <w:color w:val="auto"/>
                <w:sz w:val="22"/>
                <w:szCs w:val="22"/>
              </w:rPr>
              <w:t xml:space="preserve">              </w:t>
            </w:r>
            <w:r w:rsidRPr="00566FC4">
              <w:rPr>
                <w:color w:val="auto"/>
                <w:sz w:val="22"/>
                <w:szCs w:val="22"/>
              </w:rPr>
              <w:t>a „nárok“ znamená nárok  (alebo postup pri uplatňovaní nároku) pri obvinení z porušenia.</w:t>
            </w:r>
            <w:r w:rsidR="00262797" w:rsidRPr="0074407A">
              <w:rPr>
                <w:color w:val="auto"/>
                <w:sz w:val="22"/>
                <w:szCs w:val="22"/>
              </w:rPr>
              <w:t>“</w:t>
            </w:r>
          </w:p>
          <w:p w14:paraId="1C4CBE36" w14:textId="77777777" w:rsidR="004B3D19" w:rsidRPr="000A1C4B" w:rsidRDefault="004B3D19" w:rsidP="0083239F">
            <w:pPr>
              <w:pStyle w:val="Default"/>
              <w:jc w:val="both"/>
              <w:rPr>
                <w:color w:val="auto"/>
                <w:sz w:val="22"/>
                <w:szCs w:val="22"/>
              </w:rPr>
            </w:pPr>
          </w:p>
          <w:p w14:paraId="4729EB9E" w14:textId="77777777" w:rsidR="004B3D19" w:rsidRPr="00D91C1B" w:rsidRDefault="004B3D19" w:rsidP="0083239F">
            <w:pPr>
              <w:pStyle w:val="Default"/>
              <w:jc w:val="both"/>
              <w:rPr>
                <w:color w:val="auto"/>
                <w:sz w:val="22"/>
                <w:szCs w:val="22"/>
              </w:rPr>
            </w:pPr>
            <w:r w:rsidRPr="00D91C1B">
              <w:rPr>
                <w:color w:val="auto"/>
                <w:sz w:val="22"/>
                <w:szCs w:val="22"/>
              </w:rPr>
              <w:t>Druhý odsek vypustite.</w:t>
            </w:r>
          </w:p>
          <w:p w14:paraId="2E40E99C" w14:textId="77777777" w:rsidR="004B3D19" w:rsidRPr="00D91C1B" w:rsidRDefault="004B3D19" w:rsidP="0083239F">
            <w:pPr>
              <w:jc w:val="both"/>
              <w:rPr>
                <w:rFonts w:cs="Arial"/>
              </w:rPr>
            </w:pPr>
          </w:p>
        </w:tc>
      </w:tr>
      <w:tr w:rsidR="00951265" w:rsidRPr="006C2974" w14:paraId="728B83F5" w14:textId="77777777" w:rsidTr="00F670F8">
        <w:trPr>
          <w:gridAfter w:val="1"/>
          <w:wAfter w:w="687" w:type="dxa"/>
          <w:trHeight w:val="856"/>
        </w:trPr>
        <w:tc>
          <w:tcPr>
            <w:tcW w:w="1384" w:type="dxa"/>
            <w:gridSpan w:val="2"/>
          </w:tcPr>
          <w:p w14:paraId="6BA7F8D9" w14:textId="77777777" w:rsidR="004B3D19" w:rsidRPr="00FE4170" w:rsidRDefault="004B3D19" w:rsidP="0083239F">
            <w:pPr>
              <w:pStyle w:val="NoIndent"/>
              <w:jc w:val="both"/>
              <w:rPr>
                <w:rFonts w:ascii="Arial" w:hAnsi="Arial" w:cs="Arial"/>
                <w:b/>
                <w:color w:val="auto"/>
                <w:szCs w:val="22"/>
              </w:rPr>
            </w:pPr>
            <w:r w:rsidRPr="00790C85">
              <w:rPr>
                <w:rFonts w:ascii="Arial" w:hAnsi="Arial" w:cs="Arial"/>
                <w:b/>
                <w:color w:val="auto"/>
                <w:szCs w:val="22"/>
              </w:rPr>
              <w:lastRenderedPageBreak/>
              <w:t>Podčlánok 17.5a</w:t>
            </w:r>
          </w:p>
        </w:tc>
        <w:tc>
          <w:tcPr>
            <w:tcW w:w="2472" w:type="dxa"/>
          </w:tcPr>
          <w:p w14:paraId="26027BEB" w14:textId="77777777" w:rsidR="004B3D19" w:rsidRPr="00FB322C" w:rsidRDefault="004B3D19" w:rsidP="0083239F">
            <w:pPr>
              <w:pStyle w:val="NoIndent"/>
              <w:rPr>
                <w:rFonts w:ascii="Arial" w:hAnsi="Arial" w:cs="Arial"/>
                <w:b/>
                <w:color w:val="auto"/>
                <w:szCs w:val="22"/>
              </w:rPr>
            </w:pPr>
            <w:r w:rsidRPr="00FB322C">
              <w:rPr>
                <w:rFonts w:ascii="Arial" w:hAnsi="Arial" w:cs="Arial"/>
                <w:b/>
                <w:color w:val="auto"/>
                <w:szCs w:val="22"/>
              </w:rPr>
              <w:t>Autorské práva</w:t>
            </w:r>
          </w:p>
        </w:tc>
        <w:tc>
          <w:tcPr>
            <w:tcW w:w="5750" w:type="dxa"/>
            <w:gridSpan w:val="2"/>
          </w:tcPr>
          <w:p w14:paraId="0CF88A24" w14:textId="77777777" w:rsidR="004B3D19" w:rsidRPr="00F07B96" w:rsidRDefault="004B3D19" w:rsidP="00804715">
            <w:pPr>
              <w:widowControl w:val="0"/>
              <w:tabs>
                <w:tab w:val="left" w:pos="-2"/>
                <w:tab w:val="left" w:pos="567"/>
                <w:tab w:val="left" w:pos="1134"/>
                <w:tab w:val="left" w:pos="1701"/>
                <w:tab w:val="left" w:pos="2268"/>
                <w:tab w:val="left" w:pos="2835"/>
                <w:tab w:val="left" w:pos="3402"/>
                <w:tab w:val="center" w:pos="4320"/>
                <w:tab w:val="left" w:pos="8505"/>
                <w:tab w:val="right" w:pos="8640"/>
              </w:tabs>
              <w:ind w:right="141"/>
              <w:contextualSpacing/>
              <w:jc w:val="both"/>
              <w:rPr>
                <w:rFonts w:cs="Arial"/>
              </w:rPr>
            </w:pPr>
            <w:r w:rsidRPr="00F07B96">
              <w:rPr>
                <w:rFonts w:cs="Arial"/>
              </w:rPr>
              <w:t>Vložte nový podčlánok  17.5a:</w:t>
            </w:r>
          </w:p>
          <w:p w14:paraId="35D8450B" w14:textId="77777777" w:rsidR="004B3D19" w:rsidRPr="00742FB8" w:rsidRDefault="004B3D19" w:rsidP="0083239F">
            <w:pPr>
              <w:pStyle w:val="NoIndent"/>
              <w:jc w:val="both"/>
              <w:rPr>
                <w:rFonts w:ascii="Arial" w:hAnsi="Arial" w:cs="Arial"/>
                <w:color w:val="auto"/>
              </w:rPr>
            </w:pPr>
          </w:p>
          <w:p w14:paraId="44DD9927" w14:textId="77777777" w:rsidR="004B3D19" w:rsidRPr="001A0DDF" w:rsidRDefault="004B3D19" w:rsidP="0083239F">
            <w:pPr>
              <w:pStyle w:val="NoIndent"/>
              <w:jc w:val="both"/>
              <w:rPr>
                <w:rFonts w:ascii="Arial" w:hAnsi="Arial" w:cs="Arial"/>
                <w:bCs/>
                <w:color w:val="auto"/>
              </w:rPr>
            </w:pPr>
            <w:r w:rsidRPr="00742FB8">
              <w:rPr>
                <w:rFonts w:ascii="Arial" w:hAnsi="Arial" w:cs="Arial"/>
                <w:color w:val="auto"/>
              </w:rPr>
              <w:t xml:space="preserve">„Zhotoviteľ udeľuje Objednávateľovi bezodplatne, dňom podpísania Preberacieho protokolu pre časť Diela podľa </w:t>
            </w:r>
            <w:proofErr w:type="spellStart"/>
            <w:r w:rsidRPr="00742FB8">
              <w:rPr>
                <w:rFonts w:ascii="Arial" w:hAnsi="Arial" w:cs="Arial"/>
                <w:color w:val="auto"/>
              </w:rPr>
              <w:t>podčlánku</w:t>
            </w:r>
            <w:proofErr w:type="spellEnd"/>
            <w:r w:rsidRPr="00742FB8">
              <w:rPr>
                <w:rFonts w:ascii="Arial" w:hAnsi="Arial" w:cs="Arial"/>
                <w:color w:val="auto"/>
              </w:rPr>
              <w:t xml:space="preserve"> 10.2 (</w:t>
            </w:r>
            <w:r w:rsidRPr="00742FB8">
              <w:rPr>
                <w:rFonts w:ascii="Arial" w:hAnsi="Arial" w:cs="Arial"/>
                <w:i/>
                <w:color w:val="auto"/>
              </w:rPr>
              <w:t>Preberanie častí Diela</w:t>
            </w:r>
            <w:r w:rsidRPr="00742FB8">
              <w:rPr>
                <w:rFonts w:ascii="Arial" w:hAnsi="Arial" w:cs="Arial"/>
                <w:color w:val="auto"/>
              </w:rPr>
              <w:t>), licenciu/sublicenciu podľa § 65 a </w:t>
            </w:r>
            <w:proofErr w:type="spellStart"/>
            <w:r w:rsidRPr="00742FB8">
              <w:rPr>
                <w:rFonts w:ascii="Arial" w:hAnsi="Arial" w:cs="Arial"/>
                <w:color w:val="auto"/>
              </w:rPr>
              <w:t>nasl</w:t>
            </w:r>
            <w:proofErr w:type="spellEnd"/>
            <w:r w:rsidRPr="00742FB8">
              <w:rPr>
                <w:rFonts w:ascii="Arial" w:hAnsi="Arial" w:cs="Arial"/>
                <w:color w:val="auto"/>
              </w:rPr>
              <w:t xml:space="preserve">. zákona </w:t>
            </w:r>
            <w:r w:rsidR="00D54F45" w:rsidRPr="00742FB8">
              <w:rPr>
                <w:rFonts w:ascii="Arial" w:hAnsi="Arial" w:cs="Arial"/>
                <w:color w:val="auto"/>
              </w:rPr>
              <w:t xml:space="preserve">                               </w:t>
            </w:r>
            <w:r w:rsidRPr="00742FB8">
              <w:rPr>
                <w:rFonts w:ascii="Arial" w:hAnsi="Arial" w:cs="Arial"/>
                <w:color w:val="auto"/>
              </w:rPr>
              <w:t xml:space="preserve">č. 185/2015 </w:t>
            </w:r>
            <w:proofErr w:type="spellStart"/>
            <w:r w:rsidRPr="00742FB8">
              <w:rPr>
                <w:rFonts w:ascii="Arial" w:hAnsi="Arial" w:cs="Arial"/>
                <w:color w:val="auto"/>
              </w:rPr>
              <w:t>Z.z</w:t>
            </w:r>
            <w:proofErr w:type="spellEnd"/>
            <w:r w:rsidRPr="00742FB8">
              <w:rPr>
                <w:rFonts w:ascii="Arial" w:hAnsi="Arial" w:cs="Arial"/>
                <w:color w:val="auto"/>
              </w:rPr>
              <w:t xml:space="preserve">. Autorský zákon (ďalej len „Autorský zákon“) na použitie autorských diel vzniknutých na základe Zmluvy alebo v súvislosti so Zmluvou, </w:t>
            </w:r>
            <w:r w:rsidR="00D54F45" w:rsidRPr="00742FB8">
              <w:rPr>
                <w:rFonts w:ascii="Arial" w:hAnsi="Arial" w:cs="Arial"/>
                <w:color w:val="auto"/>
              </w:rPr>
              <w:t xml:space="preserve">                       </w:t>
            </w:r>
            <w:r w:rsidRPr="005B0752">
              <w:rPr>
                <w:rFonts w:ascii="Arial" w:hAnsi="Arial" w:cs="Arial"/>
                <w:color w:val="auto"/>
              </w:rPr>
              <w:t>ktoré predstavujú súčasť dokončenej časti Diela prevzatej Objednávateľom a ktoré boli vytvorené na objednávku Objednávateľa podľa osobitných požiadaviek Objednávateľa (ďalej len „dielo na objednávku“). Licencia/sublicencia podľa predchádzajúcej vety je udelená ako licencia/sublicencia výhradná, po dobu trvania majetkových práv autora v zmysle § 32 Autorského zákona, teritoriálne obmedzená na územie Slovenskej republi</w:t>
            </w:r>
            <w:r w:rsidRPr="00E64C36">
              <w:rPr>
                <w:rFonts w:ascii="Arial" w:hAnsi="Arial" w:cs="Arial"/>
                <w:color w:val="auto"/>
              </w:rPr>
              <w:t>ky a udelená na všetky známe spôsoby použitia diela na objednávku podľa § 19 ods. 4 Autorského zákona, vrátane práva meniť/upravovať dielo na objednávku, resp. použiť dielo na objednávku za účelom vytvorenia akéhokoľvek iného autorského diela. Výhradnú lic</w:t>
            </w:r>
            <w:r w:rsidRPr="00566FC4">
              <w:rPr>
                <w:rFonts w:ascii="Arial" w:hAnsi="Arial" w:cs="Arial"/>
                <w:color w:val="auto"/>
              </w:rPr>
              <w:t xml:space="preserve">enciu/sublicenciu nadobudnutú v súlade s týmto </w:t>
            </w:r>
            <w:proofErr w:type="spellStart"/>
            <w:r w:rsidRPr="00566FC4">
              <w:rPr>
                <w:rFonts w:ascii="Arial" w:hAnsi="Arial" w:cs="Arial"/>
                <w:color w:val="auto"/>
              </w:rPr>
              <w:t>podčlánkom</w:t>
            </w:r>
            <w:proofErr w:type="spellEnd"/>
            <w:r w:rsidRPr="00566FC4">
              <w:rPr>
                <w:rFonts w:ascii="Arial" w:hAnsi="Arial" w:cs="Arial"/>
                <w:color w:val="auto"/>
              </w:rPr>
              <w:t xml:space="preserve"> nie je Objednávateľ povinný využiť. Vo vzťahu k dielu na objednávku, ktorým je počítačový program, je Zhotoviteľ povinný pri podpise Preberacieho protokolu podľa prvej vety tohto </w:t>
            </w:r>
            <w:proofErr w:type="spellStart"/>
            <w:r w:rsidRPr="00566FC4">
              <w:rPr>
                <w:rFonts w:ascii="Arial" w:hAnsi="Arial" w:cs="Arial"/>
                <w:color w:val="auto"/>
              </w:rPr>
              <w:t>podčlánku</w:t>
            </w:r>
            <w:proofErr w:type="spellEnd"/>
            <w:r w:rsidRPr="00566FC4">
              <w:rPr>
                <w:rFonts w:ascii="Arial" w:hAnsi="Arial" w:cs="Arial"/>
                <w:color w:val="auto"/>
              </w:rPr>
              <w:t xml:space="preserve"> odovzdať </w:t>
            </w:r>
            <w:r w:rsidRPr="0074407A">
              <w:rPr>
                <w:rFonts w:ascii="Arial" w:hAnsi="Arial" w:cs="Arial"/>
                <w:color w:val="auto"/>
              </w:rPr>
              <w:t xml:space="preserve">Objednávateľovi všetky verzie zdrojového kódu počítačového programu a s ním súvisiace vývojové a užívateľské dokumentácie (ďalej len „Zdrojový kód“). V prípade, ak Zhotoviteľ neodovzdá Objednávateľovi Zdrojový kód podľa predchádzajúcej vety, vzniká </w:t>
            </w:r>
            <w:r w:rsidRPr="0074407A">
              <w:rPr>
                <w:rFonts w:ascii="Arial" w:hAnsi="Arial" w:cs="Arial"/>
                <w:color w:val="auto"/>
                <w:szCs w:val="22"/>
              </w:rPr>
              <w:t>Objedná</w:t>
            </w:r>
            <w:r w:rsidRPr="000A1C4B">
              <w:rPr>
                <w:rFonts w:ascii="Arial" w:hAnsi="Arial" w:cs="Arial"/>
                <w:color w:val="auto"/>
                <w:szCs w:val="22"/>
              </w:rPr>
              <w:t>vateľovi nárok voči Zhotoviteľovi na zaplatenie zmluvnej pokuty vo výške 500,-</w:t>
            </w:r>
            <w:r w:rsidR="00CA7D50" w:rsidRPr="00D91C1B">
              <w:rPr>
                <w:rFonts w:ascii="Arial" w:hAnsi="Arial" w:cs="Arial"/>
                <w:color w:val="auto"/>
                <w:szCs w:val="22"/>
              </w:rPr>
              <w:t xml:space="preserve"> </w:t>
            </w:r>
            <w:r w:rsidRPr="00D91C1B">
              <w:rPr>
                <w:rFonts w:ascii="Arial" w:hAnsi="Arial" w:cs="Arial"/>
                <w:color w:val="auto"/>
                <w:szCs w:val="22"/>
              </w:rPr>
              <w:t xml:space="preserve">EUR (slovom päťsto eur) za každý deň omeškania so splnením uvedenej povinnosti Zhotoviteľa. </w:t>
            </w:r>
            <w:r w:rsidRPr="00723969">
              <w:rPr>
                <w:rFonts w:ascii="Arial" w:hAnsi="Arial" w:cs="Arial"/>
                <w:bCs/>
                <w:color w:val="auto"/>
              </w:rPr>
              <w:t xml:space="preserve">Zaplatením zmluvnej  pokuty sa nezbavuje Zhotoviteľ povinnosti podľa tohto </w:t>
            </w:r>
            <w:proofErr w:type="spellStart"/>
            <w:r w:rsidRPr="00723969">
              <w:rPr>
                <w:rFonts w:ascii="Arial" w:hAnsi="Arial" w:cs="Arial"/>
                <w:bCs/>
                <w:color w:val="auto"/>
              </w:rPr>
              <w:t>podčlánku</w:t>
            </w:r>
            <w:proofErr w:type="spellEnd"/>
            <w:r w:rsidRPr="00723969">
              <w:rPr>
                <w:rFonts w:ascii="Arial" w:hAnsi="Arial" w:cs="Arial"/>
                <w:bCs/>
                <w:color w:val="auto"/>
              </w:rPr>
              <w:t>.</w:t>
            </w:r>
            <w:r w:rsidRPr="001A0DDF">
              <w:rPr>
                <w:rFonts w:ascii="Arial" w:hAnsi="Arial" w:cs="Arial"/>
                <w:bCs/>
                <w:color w:val="auto"/>
              </w:rPr>
              <w:t xml:space="preserve"> Zmluvná pokuta sa bude uhrádzať na základe penalizačnej faktúry vyhotovenej Objednávateľom a doporučene doručenej do sídla Zhotoviteľa. Lehota splatnosti tejto faktúry je 30 dní odo dňa jej doporučeného doručenia do sídla Zhotoviteľa.</w:t>
            </w:r>
          </w:p>
          <w:p w14:paraId="04494510" w14:textId="77777777" w:rsidR="004B3D19" w:rsidRPr="00C96E7C" w:rsidRDefault="004B3D19" w:rsidP="0083239F">
            <w:pPr>
              <w:pStyle w:val="Zarkazkladnhotextu2"/>
              <w:tabs>
                <w:tab w:val="left" w:pos="0"/>
              </w:tabs>
              <w:ind w:left="0" w:firstLine="0"/>
              <w:rPr>
                <w:rFonts w:cs="Arial"/>
              </w:rPr>
            </w:pPr>
          </w:p>
          <w:p w14:paraId="09EB2CC4" w14:textId="77777777" w:rsidR="004B3D19" w:rsidRPr="00D611CD" w:rsidRDefault="004B3D19" w:rsidP="0083239F">
            <w:pPr>
              <w:pStyle w:val="Zarkazkladnhotextu2"/>
              <w:tabs>
                <w:tab w:val="left" w:pos="0"/>
              </w:tabs>
              <w:ind w:left="0" w:firstLine="0"/>
              <w:rPr>
                <w:rFonts w:cs="Arial"/>
              </w:rPr>
            </w:pPr>
            <w:r w:rsidRPr="00485C05">
              <w:rPr>
                <w:rFonts w:cs="Arial"/>
              </w:rPr>
              <w:lastRenderedPageBreak/>
              <w:t xml:space="preserve">Zhotoviteľ udeľuje </w:t>
            </w:r>
            <w:r w:rsidRPr="00DF409D">
              <w:rPr>
                <w:rFonts w:cs="Arial"/>
              </w:rPr>
              <w:t xml:space="preserve">Objednávateľovi bezodplatne, dňom podpísania Preberacieho protokolu pre časť Diela podľa </w:t>
            </w:r>
            <w:proofErr w:type="spellStart"/>
            <w:r w:rsidRPr="00DF409D">
              <w:rPr>
                <w:rFonts w:cs="Arial"/>
              </w:rPr>
              <w:t>podčlánku</w:t>
            </w:r>
            <w:proofErr w:type="spellEnd"/>
            <w:r w:rsidRPr="00DF409D">
              <w:rPr>
                <w:rFonts w:cs="Arial"/>
              </w:rPr>
              <w:t xml:space="preserve"> 10.2 (</w:t>
            </w:r>
            <w:r w:rsidRPr="00DF409D">
              <w:rPr>
                <w:rFonts w:cs="Arial"/>
                <w:i/>
              </w:rPr>
              <w:t>Preberanie častí Diela</w:t>
            </w:r>
            <w:r w:rsidRPr="00DF409D">
              <w:rPr>
                <w:rFonts w:cs="Arial"/>
              </w:rPr>
              <w:t>), licenciu/sublicenciu podľa § 65 a </w:t>
            </w:r>
            <w:proofErr w:type="spellStart"/>
            <w:r w:rsidRPr="00DF409D">
              <w:rPr>
                <w:rFonts w:cs="Arial"/>
              </w:rPr>
              <w:t>nasl</w:t>
            </w:r>
            <w:proofErr w:type="spellEnd"/>
            <w:r w:rsidRPr="00DF409D">
              <w:rPr>
                <w:rFonts w:cs="Arial"/>
              </w:rPr>
              <w:t xml:space="preserve">. zákona </w:t>
            </w:r>
            <w:r w:rsidR="00181FAD" w:rsidRPr="00DF409D">
              <w:rPr>
                <w:rFonts w:cs="Arial"/>
              </w:rPr>
              <w:t xml:space="preserve">                               </w:t>
            </w:r>
            <w:r w:rsidRPr="00896806">
              <w:rPr>
                <w:rFonts w:cs="Arial"/>
              </w:rPr>
              <w:t xml:space="preserve">č. 185/2015 </w:t>
            </w:r>
            <w:proofErr w:type="spellStart"/>
            <w:r w:rsidRPr="00896806">
              <w:rPr>
                <w:rFonts w:cs="Arial"/>
              </w:rPr>
              <w:t>Z.z</w:t>
            </w:r>
            <w:proofErr w:type="spellEnd"/>
            <w:r w:rsidRPr="00896806">
              <w:rPr>
                <w:rFonts w:cs="Arial"/>
              </w:rPr>
              <w:t>. Autorský zákon (ďalej len „Auto</w:t>
            </w:r>
            <w:r w:rsidRPr="00DB07C1">
              <w:rPr>
                <w:rFonts w:cs="Arial"/>
              </w:rPr>
              <w:t xml:space="preserve">rský zákon“) na použitie počítačového programu, </w:t>
            </w:r>
            <w:r w:rsidR="00181FAD" w:rsidRPr="00DB07C1">
              <w:rPr>
                <w:rFonts w:cs="Arial"/>
              </w:rPr>
              <w:t xml:space="preserve">                             </w:t>
            </w:r>
            <w:r w:rsidRPr="00BB44F9">
              <w:rPr>
                <w:rFonts w:cs="Arial"/>
              </w:rPr>
              <w:t>ktorý predstavuje súčasť dokončenej časti Diela prevzatej Objednávateľom a ktorý nebol vytvorený na objednávku Objednávateľa (ďalej len „Počítačový program bez objednávky“). Licen</w:t>
            </w:r>
            <w:r w:rsidRPr="00D611CD">
              <w:rPr>
                <w:rFonts w:cs="Arial"/>
              </w:rPr>
              <w:t xml:space="preserve">cia/sublicencia podľa predchádzajúcej vety je udelená ako licencia nevýhradná, po dobu trvania majetkových práv autora v zmysle § 32 Autorského zákona, teritoriálne obmedzená na územie Slovenskej republiky a udelená na účely dokončenia, prevádzky, údržby, úprav a opráv Diela vrátane jeho použitia za účelom realizácie obdobného autorského diela. </w:t>
            </w:r>
          </w:p>
          <w:p w14:paraId="1E21064A" w14:textId="77777777" w:rsidR="004B3D19" w:rsidRPr="00D611CD" w:rsidRDefault="004B3D19" w:rsidP="0083239F">
            <w:pPr>
              <w:pStyle w:val="Zarkazkladnhotextu2"/>
              <w:tabs>
                <w:tab w:val="left" w:pos="0"/>
              </w:tabs>
              <w:ind w:left="0" w:firstLine="0"/>
              <w:rPr>
                <w:rFonts w:cs="Arial"/>
              </w:rPr>
            </w:pPr>
          </w:p>
          <w:p w14:paraId="73FB095D" w14:textId="77777777" w:rsidR="004B3D19" w:rsidRPr="006C2974" w:rsidRDefault="004B3D19" w:rsidP="0083239F">
            <w:pPr>
              <w:pStyle w:val="Zkladntext"/>
              <w:keepLines w:val="0"/>
              <w:tabs>
                <w:tab w:val="clear" w:pos="9214"/>
              </w:tabs>
              <w:suppressAutoHyphens/>
              <w:jc w:val="both"/>
              <w:rPr>
                <w:rFonts w:cs="Arial"/>
                <w:szCs w:val="22"/>
                <w:lang w:val="sk-SK"/>
              </w:rPr>
            </w:pPr>
            <w:r w:rsidRPr="00D611CD">
              <w:rPr>
                <w:rFonts w:cs="Arial"/>
                <w:szCs w:val="22"/>
                <w:lang w:val="sk-SK"/>
              </w:rPr>
              <w:t xml:space="preserve">Zhotoviteľ vyhlasuje, že je nositeľom všetkých autorských práv k autorským dielam podľa tohto </w:t>
            </w:r>
            <w:proofErr w:type="spellStart"/>
            <w:r w:rsidRPr="00D611CD">
              <w:rPr>
                <w:rFonts w:cs="Arial"/>
                <w:szCs w:val="22"/>
                <w:lang w:val="sk-SK"/>
              </w:rPr>
              <w:t>podčlánku</w:t>
            </w:r>
            <w:proofErr w:type="spellEnd"/>
            <w:r w:rsidRPr="00D611CD">
              <w:rPr>
                <w:rFonts w:cs="Arial"/>
                <w:szCs w:val="22"/>
                <w:lang w:val="sk-SK"/>
              </w:rPr>
              <w:t xml:space="preserve"> v rozsahu, v akom udelil Objednávateľovi licencie/sublicencie podľa tohto </w:t>
            </w:r>
            <w:proofErr w:type="spellStart"/>
            <w:r w:rsidRPr="00D611CD">
              <w:rPr>
                <w:rFonts w:cs="Arial"/>
                <w:szCs w:val="22"/>
                <w:lang w:val="sk-SK"/>
              </w:rPr>
              <w:t>podčlánku</w:t>
            </w:r>
            <w:proofErr w:type="spellEnd"/>
            <w:r w:rsidRPr="00D611CD">
              <w:rPr>
                <w:rFonts w:cs="Arial"/>
                <w:szCs w:val="22"/>
                <w:lang w:val="sk-SK"/>
              </w:rPr>
              <w:t xml:space="preserve">. </w:t>
            </w:r>
            <w:r w:rsidRPr="00D611CD">
              <w:rPr>
                <w:rFonts w:cs="Arial"/>
                <w:lang w:val="sk-SK"/>
              </w:rPr>
              <w:t xml:space="preserve">Zhotoviteľ zároveň udeľuje dňom prevzatia autorského diela podľa tohto </w:t>
            </w:r>
            <w:proofErr w:type="spellStart"/>
            <w:r w:rsidRPr="00D611CD">
              <w:rPr>
                <w:rFonts w:cs="Arial"/>
                <w:lang w:val="sk-SK"/>
              </w:rPr>
              <w:t>podčlánku</w:t>
            </w:r>
            <w:proofErr w:type="spellEnd"/>
            <w:r w:rsidRPr="00D611CD">
              <w:rPr>
                <w:rFonts w:cs="Arial"/>
                <w:lang w:val="sk-SK"/>
              </w:rPr>
              <w:t xml:space="preserve"> (podpisom Preberacieho protokolu pre časť Diela) súhlas Objednávateľovi na postúpenie licencie/sublicencie na tretiu osobu a súhlas, aby Objednávateľ udelil tretej osobe súhlas na použite autorského diela podľa tohto </w:t>
            </w:r>
            <w:proofErr w:type="spellStart"/>
            <w:r w:rsidRPr="00D611CD">
              <w:rPr>
                <w:rFonts w:cs="Arial"/>
                <w:lang w:val="sk-SK"/>
              </w:rPr>
              <w:t>podčlánku</w:t>
            </w:r>
            <w:proofErr w:type="spellEnd"/>
            <w:r w:rsidRPr="00D611CD">
              <w:rPr>
                <w:rFonts w:cs="Arial"/>
                <w:lang w:val="sk-SK"/>
              </w:rPr>
              <w:t xml:space="preserve"> (sublicenciu) v rozsahu udelenej licencie/sublicencie. </w:t>
            </w:r>
            <w:r w:rsidRPr="00D611CD">
              <w:rPr>
                <w:rFonts w:cs="Arial"/>
                <w:szCs w:val="22"/>
                <w:lang w:val="sk-SK"/>
              </w:rPr>
              <w:t xml:space="preserve">Zhotoviteľ týmto zároveň vyhlasuje, že všetci autori/ spoluautori autorských diel a/alebo originálni nositelia majetkových </w:t>
            </w:r>
            <w:r w:rsidRPr="00F30C2A">
              <w:rPr>
                <w:rFonts w:cs="Arial"/>
                <w:szCs w:val="22"/>
                <w:lang w:val="sk-SK"/>
              </w:rPr>
              <w:t>práv k autorským dielam súhlasia s udelením licencie/sublicencie zo spoločnosti Zhotoviteľa  na Objednávateľa a súhlas s udelením licencie/</w:t>
            </w:r>
            <w:proofErr w:type="spellStart"/>
            <w:r w:rsidRPr="00F30C2A">
              <w:rPr>
                <w:rFonts w:cs="Arial"/>
                <w:szCs w:val="22"/>
                <w:lang w:val="sk-SK"/>
              </w:rPr>
              <w:t>sublicenicie</w:t>
            </w:r>
            <w:proofErr w:type="spellEnd"/>
            <w:r w:rsidRPr="00F30C2A">
              <w:rPr>
                <w:rFonts w:cs="Arial"/>
                <w:szCs w:val="22"/>
                <w:lang w:val="sk-SK"/>
              </w:rPr>
              <w:t xml:space="preserve"> a/alebo postúpením licencie/sublicencie zo spoločnosti Objednávateľa na tretie osoby bez obmedzenia. Zho</w:t>
            </w:r>
            <w:r w:rsidRPr="006C2974">
              <w:rPr>
                <w:rFonts w:cs="Arial"/>
                <w:szCs w:val="22"/>
                <w:lang w:val="sk-SK"/>
              </w:rPr>
              <w:t xml:space="preserve">toviteľ vyhlasuje, že nároky autorov/spoluautorov/ originálnych nositeľov majetkových práv k autorským dielam podľa tohto </w:t>
            </w:r>
            <w:proofErr w:type="spellStart"/>
            <w:r w:rsidRPr="006C2974">
              <w:rPr>
                <w:rFonts w:cs="Arial"/>
                <w:szCs w:val="22"/>
                <w:lang w:val="sk-SK"/>
              </w:rPr>
              <w:t>podčlánku</w:t>
            </w:r>
            <w:proofErr w:type="spellEnd"/>
            <w:r w:rsidRPr="006C2974">
              <w:rPr>
                <w:rFonts w:cs="Arial"/>
                <w:szCs w:val="22"/>
                <w:lang w:val="sk-SK"/>
              </w:rPr>
              <w:t xml:space="preserve"> sú v plnom rozsahu vysporiadané tak, aby  Objednávateľ mohol nerušene používať autorské diela podľa tohto </w:t>
            </w:r>
            <w:proofErr w:type="spellStart"/>
            <w:r w:rsidRPr="006C2974">
              <w:rPr>
                <w:rFonts w:cs="Arial"/>
                <w:szCs w:val="22"/>
                <w:lang w:val="sk-SK"/>
              </w:rPr>
              <w:t>podčlánku</w:t>
            </w:r>
            <w:proofErr w:type="spellEnd"/>
            <w:r w:rsidRPr="006C2974">
              <w:rPr>
                <w:rFonts w:cs="Arial"/>
                <w:szCs w:val="22"/>
                <w:lang w:val="sk-SK"/>
              </w:rPr>
              <w:t xml:space="preserve"> a to bez akýchkoľvek nárokov autorov/spoluautorov/originálnych nositeľov majetkových práv k autorským dielam podľa tohto </w:t>
            </w:r>
            <w:proofErr w:type="spellStart"/>
            <w:r w:rsidRPr="006C2974">
              <w:rPr>
                <w:rFonts w:cs="Arial"/>
                <w:szCs w:val="22"/>
                <w:lang w:val="sk-SK"/>
              </w:rPr>
              <w:t>podčlánku</w:t>
            </w:r>
            <w:proofErr w:type="spellEnd"/>
            <w:r w:rsidRPr="006C2974">
              <w:rPr>
                <w:rFonts w:cs="Arial"/>
                <w:szCs w:val="22"/>
                <w:lang w:val="sk-SK"/>
              </w:rPr>
              <w:t xml:space="preserve"> voči Objednávateľovi. V prípade, ak sa po uzatvorení Zmluvy preukáže neoprávnené alebo nedostatočné/neúplné poskytnutie licenčných/</w:t>
            </w:r>
            <w:proofErr w:type="spellStart"/>
            <w:r w:rsidRPr="006C2974">
              <w:rPr>
                <w:rFonts w:cs="Arial"/>
                <w:szCs w:val="22"/>
                <w:lang w:val="sk-SK"/>
              </w:rPr>
              <w:t>sublicenčných</w:t>
            </w:r>
            <w:proofErr w:type="spellEnd"/>
            <w:r w:rsidRPr="006C2974">
              <w:rPr>
                <w:rFonts w:cs="Arial"/>
                <w:szCs w:val="22"/>
                <w:lang w:val="sk-SK"/>
              </w:rPr>
              <w:t xml:space="preserve"> práv Zhotoviteľom Objednávateľovi a v tej súvislosti si bude akýkoľvek autor/spoluautor/originálny </w:t>
            </w:r>
            <w:proofErr w:type="spellStart"/>
            <w:r w:rsidRPr="006C2974">
              <w:rPr>
                <w:rFonts w:cs="Arial"/>
                <w:szCs w:val="22"/>
                <w:lang w:val="sk-SK"/>
              </w:rPr>
              <w:t>nostieľ</w:t>
            </w:r>
            <w:proofErr w:type="spellEnd"/>
            <w:r w:rsidRPr="006C2974">
              <w:rPr>
                <w:rFonts w:cs="Arial"/>
                <w:szCs w:val="22"/>
                <w:lang w:val="sk-SK"/>
              </w:rPr>
              <w:t xml:space="preserve"> majetkových práv </w:t>
            </w:r>
            <w:r w:rsidR="00181FAD" w:rsidRPr="006C2974">
              <w:rPr>
                <w:rFonts w:cs="Arial"/>
                <w:szCs w:val="22"/>
                <w:lang w:val="sk-SK"/>
              </w:rPr>
              <w:t xml:space="preserve">                  </w:t>
            </w:r>
            <w:r w:rsidRPr="006C2974">
              <w:rPr>
                <w:rFonts w:cs="Arial"/>
                <w:szCs w:val="22"/>
                <w:lang w:val="sk-SK"/>
              </w:rPr>
              <w:t xml:space="preserve">k </w:t>
            </w:r>
            <w:proofErr w:type="spellStart"/>
            <w:r w:rsidRPr="006C2974">
              <w:rPr>
                <w:rFonts w:cs="Arial"/>
                <w:szCs w:val="22"/>
                <w:lang w:val="sk-SK"/>
              </w:rPr>
              <w:t>autroským</w:t>
            </w:r>
            <w:proofErr w:type="spellEnd"/>
            <w:r w:rsidRPr="006C2974">
              <w:rPr>
                <w:rFonts w:cs="Arial"/>
                <w:szCs w:val="22"/>
                <w:lang w:val="sk-SK"/>
              </w:rPr>
              <w:t xml:space="preserve"> dielam podľa tohto </w:t>
            </w:r>
            <w:proofErr w:type="spellStart"/>
            <w:r w:rsidRPr="006C2974">
              <w:rPr>
                <w:rFonts w:cs="Arial"/>
                <w:szCs w:val="22"/>
                <w:lang w:val="sk-SK"/>
              </w:rPr>
              <w:t>podčlánku</w:t>
            </w:r>
            <w:proofErr w:type="spellEnd"/>
            <w:r w:rsidRPr="006C2974">
              <w:rPr>
                <w:rFonts w:cs="Arial"/>
                <w:szCs w:val="22"/>
                <w:lang w:val="sk-SK"/>
              </w:rPr>
              <w:t xml:space="preserve"> uplatňovať akékoľvek majetkové nároky voči Objednávateľovi z titulu neoprávneného použitia autorského diela podľa tohto </w:t>
            </w:r>
            <w:proofErr w:type="spellStart"/>
            <w:r w:rsidRPr="006C2974">
              <w:rPr>
                <w:rFonts w:cs="Arial"/>
                <w:szCs w:val="22"/>
                <w:lang w:val="sk-SK"/>
              </w:rPr>
              <w:t>podčlánku</w:t>
            </w:r>
            <w:proofErr w:type="spellEnd"/>
            <w:r w:rsidRPr="006C2974">
              <w:rPr>
                <w:rFonts w:cs="Arial"/>
                <w:szCs w:val="22"/>
                <w:lang w:val="sk-SK"/>
              </w:rPr>
              <w:t xml:space="preserve">, zaväzuje sa Zhotoviteľ nahradiť Objednávateľovi v plnom rozsahu </w:t>
            </w:r>
            <w:proofErr w:type="spellStart"/>
            <w:r w:rsidRPr="006C2974">
              <w:rPr>
                <w:rFonts w:cs="Arial"/>
                <w:szCs w:val="22"/>
                <w:lang w:val="sk-SK"/>
              </w:rPr>
              <w:t>akúkokľvek</w:t>
            </w:r>
            <w:proofErr w:type="spellEnd"/>
            <w:r w:rsidRPr="006C2974">
              <w:rPr>
                <w:rFonts w:cs="Arial"/>
                <w:szCs w:val="22"/>
                <w:lang w:val="sk-SK"/>
              </w:rPr>
              <w:t xml:space="preserve"> škodu  </w:t>
            </w:r>
            <w:proofErr w:type="spellStart"/>
            <w:r w:rsidRPr="006C2974">
              <w:rPr>
                <w:rFonts w:cs="Arial"/>
                <w:szCs w:val="22"/>
                <w:lang w:val="sk-SK"/>
              </w:rPr>
              <w:t>vzninutú</w:t>
            </w:r>
            <w:proofErr w:type="spellEnd"/>
            <w:r w:rsidRPr="006C2974">
              <w:rPr>
                <w:rFonts w:cs="Arial"/>
                <w:szCs w:val="22"/>
                <w:lang w:val="sk-SK"/>
              </w:rPr>
              <w:t xml:space="preserve"> Objednávateľovi v dôsledku porušenia </w:t>
            </w:r>
            <w:r w:rsidRPr="006C2974">
              <w:rPr>
                <w:rFonts w:cs="Arial"/>
                <w:szCs w:val="22"/>
                <w:lang w:val="sk-SK"/>
              </w:rPr>
              <w:lastRenderedPageBreak/>
              <w:t xml:space="preserve">povinností Zhotoviteľa podľa tohto </w:t>
            </w:r>
            <w:proofErr w:type="spellStart"/>
            <w:r w:rsidRPr="006C2974">
              <w:rPr>
                <w:rFonts w:cs="Arial"/>
                <w:szCs w:val="22"/>
                <w:lang w:val="sk-SK"/>
              </w:rPr>
              <w:t>podčlánku</w:t>
            </w:r>
            <w:proofErr w:type="spellEnd"/>
            <w:r w:rsidRPr="006C2974">
              <w:rPr>
                <w:rFonts w:cs="Arial"/>
                <w:szCs w:val="22"/>
                <w:lang w:val="sk-SK"/>
              </w:rPr>
              <w:t xml:space="preserve">. Zároveň </w:t>
            </w:r>
            <w:r w:rsidR="00181FAD" w:rsidRPr="006C2974">
              <w:rPr>
                <w:rFonts w:cs="Arial"/>
                <w:szCs w:val="22"/>
                <w:lang w:val="sk-SK"/>
              </w:rPr>
              <w:t xml:space="preserve">               </w:t>
            </w:r>
            <w:r w:rsidRPr="006C2974">
              <w:rPr>
                <w:rFonts w:cs="Arial"/>
                <w:szCs w:val="22"/>
                <w:lang w:val="sk-SK"/>
              </w:rPr>
              <w:t>v prípade, ak sa po uzatvorení Zmluvy preukáže neoprávnené alebo nedostatočné/neúplné poskytnutie licenčných/</w:t>
            </w:r>
            <w:proofErr w:type="spellStart"/>
            <w:r w:rsidRPr="006C2974">
              <w:rPr>
                <w:rFonts w:cs="Arial"/>
                <w:szCs w:val="22"/>
                <w:lang w:val="sk-SK"/>
              </w:rPr>
              <w:t>sublicenčných</w:t>
            </w:r>
            <w:proofErr w:type="spellEnd"/>
            <w:r w:rsidRPr="006C2974">
              <w:rPr>
                <w:rFonts w:cs="Arial"/>
                <w:szCs w:val="22"/>
                <w:lang w:val="sk-SK"/>
              </w:rPr>
              <w:t xml:space="preserve"> práv Objednávateľovi </w:t>
            </w:r>
            <w:r w:rsidR="00181FAD" w:rsidRPr="006C2974">
              <w:rPr>
                <w:rFonts w:cs="Arial"/>
                <w:szCs w:val="22"/>
                <w:lang w:val="sk-SK"/>
              </w:rPr>
              <w:t xml:space="preserve">                           </w:t>
            </w:r>
            <w:r w:rsidRPr="006C2974">
              <w:rPr>
                <w:rFonts w:cs="Arial"/>
                <w:szCs w:val="22"/>
                <w:lang w:val="sk-SK"/>
              </w:rPr>
              <w:t xml:space="preserve">k autorským dielam podľa tohto </w:t>
            </w:r>
            <w:proofErr w:type="spellStart"/>
            <w:r w:rsidRPr="006C2974">
              <w:rPr>
                <w:rFonts w:cs="Arial"/>
                <w:szCs w:val="22"/>
                <w:lang w:val="sk-SK"/>
              </w:rPr>
              <w:t>podčlánku</w:t>
            </w:r>
            <w:proofErr w:type="spellEnd"/>
            <w:r w:rsidRPr="006C2974">
              <w:rPr>
                <w:rFonts w:cs="Arial"/>
                <w:szCs w:val="22"/>
                <w:lang w:val="sk-SK"/>
              </w:rPr>
              <w:t xml:space="preserve">, Zhotoviteľ sa zaväzuje bez zbytočného odkladu zabezpečiť Objednávateľovi udelenie súhlasu (licenciu/sublicenciu) </w:t>
            </w:r>
            <w:r w:rsidR="00181FAD" w:rsidRPr="006C2974">
              <w:rPr>
                <w:rFonts w:cs="Arial"/>
                <w:szCs w:val="22"/>
                <w:lang w:val="sk-SK"/>
              </w:rPr>
              <w:t xml:space="preserve">   </w:t>
            </w:r>
            <w:r w:rsidRPr="006C2974">
              <w:rPr>
                <w:rFonts w:cs="Arial"/>
                <w:szCs w:val="22"/>
                <w:lang w:val="sk-SK"/>
              </w:rPr>
              <w:t xml:space="preserve">k autorským </w:t>
            </w:r>
            <w:proofErr w:type="spellStart"/>
            <w:r w:rsidRPr="006C2974">
              <w:rPr>
                <w:rFonts w:cs="Arial"/>
                <w:szCs w:val="22"/>
                <w:lang w:val="sk-SK"/>
              </w:rPr>
              <w:t>dielma</w:t>
            </w:r>
            <w:proofErr w:type="spellEnd"/>
            <w:r w:rsidRPr="006C2974">
              <w:rPr>
                <w:rFonts w:cs="Arial"/>
                <w:szCs w:val="22"/>
                <w:lang w:val="sk-SK"/>
              </w:rPr>
              <w:t xml:space="preserve"> v plnom rozsahu podľa tohto </w:t>
            </w:r>
            <w:proofErr w:type="spellStart"/>
            <w:r w:rsidRPr="006C2974">
              <w:rPr>
                <w:rFonts w:cs="Arial"/>
                <w:szCs w:val="22"/>
                <w:lang w:val="sk-SK"/>
              </w:rPr>
              <w:t>podčlánku</w:t>
            </w:r>
            <w:proofErr w:type="spellEnd"/>
            <w:r w:rsidRPr="006C2974">
              <w:rPr>
                <w:rFonts w:cs="Arial"/>
                <w:szCs w:val="22"/>
                <w:lang w:val="sk-SK"/>
              </w:rPr>
              <w:t xml:space="preserve"> tak, aby používaním autorských diel Objednávateľom na základe takéhoto súhlasu nedochádzalo k akýmkoľvek zásahom do práv duševného vlastníctva tretích osôb.    </w:t>
            </w:r>
          </w:p>
          <w:p w14:paraId="00A335BE" w14:textId="77777777" w:rsidR="004B3D19" w:rsidRPr="006C2974" w:rsidRDefault="004B3D19" w:rsidP="0083239F">
            <w:pPr>
              <w:pStyle w:val="Zarkazkladnhotextu2"/>
              <w:tabs>
                <w:tab w:val="left" w:pos="0"/>
              </w:tabs>
              <w:ind w:left="0" w:firstLine="0"/>
              <w:rPr>
                <w:rFonts w:cs="Arial"/>
              </w:rPr>
            </w:pPr>
          </w:p>
          <w:p w14:paraId="10515E5E" w14:textId="77777777" w:rsidR="004B3D19" w:rsidRPr="006C2974" w:rsidRDefault="004B3D19" w:rsidP="0083239F">
            <w:pPr>
              <w:pStyle w:val="Zkladntext"/>
              <w:jc w:val="both"/>
              <w:rPr>
                <w:rFonts w:cs="Arial"/>
                <w:szCs w:val="22"/>
                <w:lang w:val="sk-SK"/>
              </w:rPr>
            </w:pPr>
            <w:r w:rsidRPr="006C2974">
              <w:rPr>
                <w:rFonts w:cs="Arial"/>
                <w:szCs w:val="22"/>
                <w:lang w:val="sk-SK"/>
              </w:rPr>
              <w:t xml:space="preserve">Zhotoviteľ vyhlasuje, že pred poskytnutím licencií/sublicencií Objednávateľovi podľa tohto </w:t>
            </w:r>
            <w:proofErr w:type="spellStart"/>
            <w:r w:rsidRPr="006C2974">
              <w:rPr>
                <w:rFonts w:cs="Arial"/>
                <w:szCs w:val="22"/>
                <w:lang w:val="sk-SK"/>
              </w:rPr>
              <w:t>podčlánku</w:t>
            </w:r>
            <w:proofErr w:type="spellEnd"/>
            <w:r w:rsidRPr="006C2974">
              <w:rPr>
                <w:rFonts w:cs="Arial"/>
                <w:szCs w:val="22"/>
                <w:lang w:val="sk-SK"/>
              </w:rPr>
              <w:t xml:space="preserve"> neposkytol žiadnej tretej osobe sublicenciu/licenciu ani nepostúpil licenciu na použitie autorských diel podľa tohto </w:t>
            </w:r>
            <w:proofErr w:type="spellStart"/>
            <w:r w:rsidRPr="006C2974">
              <w:rPr>
                <w:rFonts w:cs="Arial"/>
                <w:szCs w:val="22"/>
                <w:lang w:val="sk-SK"/>
              </w:rPr>
              <w:t>podčlánku</w:t>
            </w:r>
            <w:proofErr w:type="spellEnd"/>
            <w:r w:rsidRPr="006C2974">
              <w:rPr>
                <w:rFonts w:cs="Arial"/>
                <w:szCs w:val="22"/>
                <w:lang w:val="sk-SK"/>
              </w:rPr>
              <w:t xml:space="preserve">. Zhotoviteľ vyhlasuje, že použitím autorských diel spôsobom podľa tohto </w:t>
            </w:r>
            <w:proofErr w:type="spellStart"/>
            <w:r w:rsidRPr="006C2974">
              <w:rPr>
                <w:rFonts w:cs="Arial"/>
                <w:szCs w:val="22"/>
                <w:lang w:val="sk-SK"/>
              </w:rPr>
              <w:t>podčlánku</w:t>
            </w:r>
            <w:proofErr w:type="spellEnd"/>
            <w:r w:rsidRPr="006C2974">
              <w:rPr>
                <w:rFonts w:cs="Arial"/>
                <w:szCs w:val="22"/>
                <w:lang w:val="sk-SK"/>
              </w:rPr>
              <w:t xml:space="preserve"> nedôjde k zásahu do práv tretích osôb, najmä do autorských práv, práv na ochranu proti nekalej súťaži,  priemyselných práv  a práv na označenie. </w:t>
            </w:r>
            <w:proofErr w:type="spellStart"/>
            <w:r w:rsidRPr="006C2974">
              <w:rPr>
                <w:rFonts w:cs="Arial"/>
                <w:szCs w:val="22"/>
                <w:lang w:val="sk-SK"/>
              </w:rPr>
              <w:t>Vprípade</w:t>
            </w:r>
            <w:proofErr w:type="spellEnd"/>
            <w:r w:rsidRPr="006C2974">
              <w:rPr>
                <w:rFonts w:cs="Arial"/>
                <w:szCs w:val="22"/>
                <w:lang w:val="sk-SK"/>
              </w:rPr>
              <w:t xml:space="preserve">, ak sa preukáže nepravdivosť akéhokoľvek vyhlásenia podľa tohto </w:t>
            </w:r>
            <w:proofErr w:type="spellStart"/>
            <w:r w:rsidRPr="006C2974">
              <w:rPr>
                <w:rFonts w:cs="Arial"/>
                <w:szCs w:val="22"/>
                <w:lang w:val="sk-SK"/>
              </w:rPr>
              <w:t>podčlánku</w:t>
            </w:r>
            <w:proofErr w:type="spellEnd"/>
            <w:r w:rsidRPr="006C2974">
              <w:rPr>
                <w:rFonts w:cs="Arial"/>
                <w:szCs w:val="22"/>
                <w:lang w:val="sk-SK"/>
              </w:rPr>
              <w:t>,  zodpovedá Zhotoviteľ Objednávateľovi v plnom rozsahu za škodu tým spôsobenú.”</w:t>
            </w:r>
          </w:p>
          <w:p w14:paraId="1C9DF34D" w14:textId="77777777" w:rsidR="004B3D19" w:rsidRPr="006C2974" w:rsidRDefault="004B3D19" w:rsidP="0083239F">
            <w:pPr>
              <w:jc w:val="both"/>
              <w:rPr>
                <w:rFonts w:cs="Arial"/>
              </w:rPr>
            </w:pPr>
          </w:p>
        </w:tc>
      </w:tr>
      <w:tr w:rsidR="00951265" w:rsidRPr="006C2974" w14:paraId="455FC03A" w14:textId="77777777" w:rsidTr="00F670F8">
        <w:trPr>
          <w:gridAfter w:val="1"/>
          <w:wAfter w:w="687" w:type="dxa"/>
          <w:trHeight w:val="1399"/>
        </w:trPr>
        <w:tc>
          <w:tcPr>
            <w:tcW w:w="1384" w:type="dxa"/>
            <w:gridSpan w:val="2"/>
          </w:tcPr>
          <w:p w14:paraId="6D52524A" w14:textId="77777777" w:rsidR="004B3D19" w:rsidRPr="00FE4170" w:rsidRDefault="004B3D19" w:rsidP="0083239F">
            <w:pPr>
              <w:pStyle w:val="NoIndent"/>
              <w:jc w:val="both"/>
              <w:rPr>
                <w:rFonts w:ascii="Arial" w:hAnsi="Arial" w:cs="Arial"/>
                <w:b/>
                <w:color w:val="auto"/>
                <w:szCs w:val="22"/>
              </w:rPr>
            </w:pPr>
            <w:r w:rsidRPr="00790C85">
              <w:rPr>
                <w:rFonts w:ascii="Arial" w:hAnsi="Arial" w:cs="Arial"/>
                <w:b/>
                <w:color w:val="auto"/>
                <w:szCs w:val="22"/>
              </w:rPr>
              <w:lastRenderedPageBreak/>
              <w:t xml:space="preserve">Podčlánok </w:t>
            </w:r>
          </w:p>
          <w:p w14:paraId="0A2BC1EB" w14:textId="77777777" w:rsidR="004B3D19" w:rsidRPr="00FB322C" w:rsidRDefault="004B3D19" w:rsidP="0083239F">
            <w:pPr>
              <w:pStyle w:val="NoIndent"/>
              <w:rPr>
                <w:rFonts w:ascii="Arial" w:hAnsi="Arial" w:cs="Arial"/>
                <w:b/>
                <w:color w:val="auto"/>
                <w:szCs w:val="22"/>
              </w:rPr>
            </w:pPr>
            <w:r w:rsidRPr="00FB322C">
              <w:rPr>
                <w:rFonts w:ascii="Arial" w:hAnsi="Arial" w:cs="Arial"/>
                <w:b/>
                <w:color w:val="auto"/>
                <w:szCs w:val="22"/>
              </w:rPr>
              <w:t xml:space="preserve">18.1 </w:t>
            </w:r>
          </w:p>
        </w:tc>
        <w:tc>
          <w:tcPr>
            <w:tcW w:w="2472" w:type="dxa"/>
          </w:tcPr>
          <w:p w14:paraId="4BBB108A" w14:textId="77777777" w:rsidR="004B3D19" w:rsidRPr="00A86531" w:rsidRDefault="004B3D19" w:rsidP="0083239F">
            <w:pPr>
              <w:pStyle w:val="NoIndent"/>
              <w:rPr>
                <w:rFonts w:ascii="Arial" w:hAnsi="Arial" w:cs="Arial"/>
                <w:b/>
                <w:color w:val="auto"/>
                <w:szCs w:val="22"/>
              </w:rPr>
            </w:pPr>
            <w:r w:rsidRPr="00A86531">
              <w:rPr>
                <w:rFonts w:ascii="Arial" w:hAnsi="Arial" w:cs="Arial"/>
                <w:b/>
                <w:color w:val="auto"/>
                <w:szCs w:val="22"/>
              </w:rPr>
              <w:t>Všeobecné požiadavky na poistenie</w:t>
            </w:r>
          </w:p>
        </w:tc>
        <w:tc>
          <w:tcPr>
            <w:tcW w:w="5750" w:type="dxa"/>
            <w:gridSpan w:val="2"/>
          </w:tcPr>
          <w:p w14:paraId="62765280" w14:textId="77777777" w:rsidR="004B3D19" w:rsidRPr="00742FB8" w:rsidRDefault="004B3D19" w:rsidP="0083239F">
            <w:pPr>
              <w:pStyle w:val="Zkladntext3"/>
              <w:rPr>
                <w:rFonts w:cs="Arial"/>
                <w:szCs w:val="22"/>
              </w:rPr>
            </w:pPr>
            <w:r w:rsidRPr="00F07B96">
              <w:rPr>
                <w:rFonts w:cs="Arial"/>
                <w:szCs w:val="22"/>
              </w:rPr>
              <w:t>V šiestom odseku</w:t>
            </w:r>
            <w:r w:rsidRPr="00742FB8">
              <w:rPr>
                <w:rFonts w:cs="Arial"/>
                <w:szCs w:val="22"/>
              </w:rPr>
              <w:t xml:space="preserve"> odstráňte text v zátvorke „počítaných od Dátumu začatia prác“ a nahraďte textom:</w:t>
            </w:r>
          </w:p>
          <w:p w14:paraId="7047E691" w14:textId="77777777" w:rsidR="004B3D19" w:rsidRPr="00742FB8" w:rsidRDefault="004B3D19" w:rsidP="0083239F">
            <w:pPr>
              <w:pStyle w:val="Zkladntext3"/>
              <w:rPr>
                <w:rFonts w:cs="Arial"/>
                <w:szCs w:val="22"/>
              </w:rPr>
            </w:pPr>
            <w:r w:rsidRPr="00742FB8">
              <w:rPr>
                <w:rFonts w:cs="Arial"/>
                <w:szCs w:val="22"/>
              </w:rPr>
              <w:t>„počítaných od dátumu nadobudnutia účinnosti Zmluvy.“</w:t>
            </w:r>
          </w:p>
          <w:p w14:paraId="1165425D" w14:textId="77777777" w:rsidR="004B3D19" w:rsidRPr="00742FB8" w:rsidRDefault="004B3D19" w:rsidP="0083239F">
            <w:pPr>
              <w:pStyle w:val="Zkladntext3"/>
              <w:rPr>
                <w:rFonts w:cs="Arial"/>
              </w:rPr>
            </w:pPr>
          </w:p>
          <w:p w14:paraId="74AF9CA9" w14:textId="77777777" w:rsidR="004B3D19" w:rsidRPr="00742FB8" w:rsidRDefault="004B3D19" w:rsidP="0083239F">
            <w:pPr>
              <w:pStyle w:val="Zkladntext3"/>
              <w:rPr>
                <w:rFonts w:cs="Arial"/>
              </w:rPr>
            </w:pPr>
            <w:r w:rsidRPr="00742FB8">
              <w:rPr>
                <w:rFonts w:cs="Arial"/>
              </w:rPr>
              <w:t>Za deviaty odsek vložte:</w:t>
            </w:r>
          </w:p>
          <w:p w14:paraId="1019E60D" w14:textId="77777777" w:rsidR="004B3D19" w:rsidRPr="00742FB8" w:rsidRDefault="004B3D19" w:rsidP="0083239F">
            <w:pPr>
              <w:pStyle w:val="Zkladntext3"/>
              <w:rPr>
                <w:rFonts w:cs="Arial"/>
              </w:rPr>
            </w:pPr>
          </w:p>
          <w:p w14:paraId="4C9B2E81" w14:textId="77777777" w:rsidR="004B3D19" w:rsidRPr="0074407A" w:rsidRDefault="004B3D19" w:rsidP="0083239F">
            <w:pPr>
              <w:jc w:val="both"/>
              <w:rPr>
                <w:rFonts w:cs="Arial"/>
                <w:iCs/>
              </w:rPr>
            </w:pPr>
            <w:r w:rsidRPr="00742FB8">
              <w:rPr>
                <w:rFonts w:cs="Arial"/>
                <w:iCs/>
              </w:rPr>
              <w:t>„Príslušná Poisťujúca Strana predloží druhej Strane a</w:t>
            </w:r>
            <w:r w:rsidR="000C1B1C" w:rsidRPr="00742FB8">
              <w:rPr>
                <w:rFonts w:cs="Arial"/>
                <w:iCs/>
              </w:rPr>
              <w:t> </w:t>
            </w:r>
            <w:r w:rsidR="00FD0593" w:rsidRPr="005B0752">
              <w:rPr>
                <w:rFonts w:cs="Arial"/>
                <w:iCs/>
              </w:rPr>
              <w:t xml:space="preserve">Stavebnotechnickému dozoru </w:t>
            </w:r>
            <w:r w:rsidRPr="005B0752">
              <w:rPr>
                <w:rFonts w:cs="Arial"/>
                <w:iCs/>
              </w:rPr>
              <w:t>po ukončení kalendárneho roka potvrdenie o ško</w:t>
            </w:r>
            <w:r w:rsidRPr="00E64C36">
              <w:rPr>
                <w:rFonts w:cs="Arial"/>
                <w:iCs/>
              </w:rPr>
              <w:t xml:space="preserve">dovom priebehu Poistenia Diela a Zariadenia Zhotoviteľa za predchádzajúci kalendárny rok, respektíve kedykoľvek na požiadanie druhej Strany, prípadne </w:t>
            </w:r>
            <w:r w:rsidR="00FD0593" w:rsidRPr="00566FC4">
              <w:rPr>
                <w:rFonts w:cs="Arial"/>
                <w:iCs/>
              </w:rPr>
              <w:t>Stavebnotechnického dozoru</w:t>
            </w:r>
            <w:r w:rsidRPr="0074407A">
              <w:rPr>
                <w:rFonts w:cs="Arial"/>
                <w:iCs/>
              </w:rPr>
              <w:t>.“</w:t>
            </w:r>
          </w:p>
          <w:p w14:paraId="7853E406" w14:textId="77777777" w:rsidR="004B3D19" w:rsidRPr="0074407A" w:rsidRDefault="004B3D19" w:rsidP="0083239F">
            <w:pPr>
              <w:pStyle w:val="Zkladntext3"/>
              <w:rPr>
                <w:rFonts w:cs="Arial"/>
              </w:rPr>
            </w:pPr>
          </w:p>
        </w:tc>
      </w:tr>
      <w:tr w:rsidR="009370D4" w:rsidRPr="006C2974" w14:paraId="522D0579" w14:textId="77777777" w:rsidTr="00F670F8">
        <w:trPr>
          <w:gridAfter w:val="1"/>
          <w:wAfter w:w="687" w:type="dxa"/>
          <w:trHeight w:val="1399"/>
        </w:trPr>
        <w:tc>
          <w:tcPr>
            <w:tcW w:w="1384" w:type="dxa"/>
            <w:gridSpan w:val="2"/>
          </w:tcPr>
          <w:p w14:paraId="055E4944" w14:textId="77777777" w:rsidR="009370D4" w:rsidRPr="00FE4170" w:rsidRDefault="009370D4" w:rsidP="0083239F">
            <w:pPr>
              <w:pStyle w:val="NoIndent"/>
              <w:jc w:val="both"/>
              <w:rPr>
                <w:rFonts w:ascii="Arial" w:hAnsi="Arial" w:cs="Arial"/>
                <w:b/>
                <w:color w:val="auto"/>
                <w:szCs w:val="22"/>
              </w:rPr>
            </w:pPr>
            <w:r w:rsidRPr="00790C85">
              <w:rPr>
                <w:rFonts w:ascii="Arial" w:hAnsi="Arial" w:cs="Arial"/>
                <w:b/>
                <w:color w:val="auto"/>
                <w:szCs w:val="22"/>
              </w:rPr>
              <w:t>Podčlánok</w:t>
            </w:r>
          </w:p>
          <w:p w14:paraId="0D2D612A" w14:textId="77777777" w:rsidR="009370D4" w:rsidRPr="00FB322C" w:rsidRDefault="009370D4" w:rsidP="0083239F">
            <w:pPr>
              <w:pStyle w:val="NoIndent"/>
              <w:jc w:val="both"/>
              <w:rPr>
                <w:rFonts w:ascii="Arial" w:hAnsi="Arial" w:cs="Arial"/>
                <w:b/>
                <w:color w:val="auto"/>
                <w:szCs w:val="22"/>
              </w:rPr>
            </w:pPr>
            <w:r w:rsidRPr="00FB322C">
              <w:rPr>
                <w:rFonts w:ascii="Arial" w:hAnsi="Arial" w:cs="Arial"/>
                <w:b/>
              </w:rPr>
              <w:t>19.1</w:t>
            </w:r>
          </w:p>
        </w:tc>
        <w:tc>
          <w:tcPr>
            <w:tcW w:w="2472" w:type="dxa"/>
          </w:tcPr>
          <w:p w14:paraId="20F54939" w14:textId="77777777" w:rsidR="009370D4" w:rsidRPr="00A86531" w:rsidRDefault="009370D4" w:rsidP="0083239F">
            <w:pPr>
              <w:pStyle w:val="NoIndent"/>
              <w:rPr>
                <w:rFonts w:ascii="Arial" w:hAnsi="Arial" w:cs="Arial"/>
                <w:b/>
                <w:color w:val="auto"/>
                <w:szCs w:val="22"/>
              </w:rPr>
            </w:pPr>
            <w:r w:rsidRPr="00A86531">
              <w:rPr>
                <w:rFonts w:ascii="Arial" w:hAnsi="Arial" w:cs="Arial"/>
                <w:b/>
                <w:color w:val="auto"/>
                <w:szCs w:val="22"/>
              </w:rPr>
              <w:t>Definícia vyššej moci</w:t>
            </w:r>
          </w:p>
        </w:tc>
        <w:tc>
          <w:tcPr>
            <w:tcW w:w="5750" w:type="dxa"/>
            <w:gridSpan w:val="2"/>
          </w:tcPr>
          <w:p w14:paraId="7D06D5B0" w14:textId="77777777" w:rsidR="009370D4" w:rsidRDefault="009370D4" w:rsidP="0083239F">
            <w:pPr>
              <w:pStyle w:val="Zkladntext3"/>
              <w:rPr>
                <w:rFonts w:cs="Arial"/>
                <w:szCs w:val="22"/>
              </w:rPr>
            </w:pPr>
            <w:r w:rsidRPr="00F07B96">
              <w:rPr>
                <w:rFonts w:cs="Arial"/>
                <w:szCs w:val="22"/>
              </w:rPr>
              <w:t>V dr</w:t>
            </w:r>
            <w:r w:rsidRPr="00742FB8">
              <w:rPr>
                <w:rFonts w:cs="Arial"/>
                <w:szCs w:val="22"/>
              </w:rPr>
              <w:t>uhom odseku doplňte :</w:t>
            </w:r>
          </w:p>
          <w:p w14:paraId="0A40B3CE" w14:textId="77777777" w:rsidR="00C42C8B" w:rsidRPr="00742FB8" w:rsidRDefault="00C42C8B" w:rsidP="0083239F">
            <w:pPr>
              <w:pStyle w:val="Zkladntext3"/>
              <w:rPr>
                <w:rFonts w:cs="Arial"/>
                <w:szCs w:val="22"/>
              </w:rPr>
            </w:pPr>
          </w:p>
          <w:p w14:paraId="6F3EAAD8" w14:textId="77777777" w:rsidR="009370D4" w:rsidRPr="00742FB8" w:rsidRDefault="009370D4" w:rsidP="0083239F">
            <w:pPr>
              <w:pStyle w:val="Zkladntext3"/>
              <w:rPr>
                <w:rFonts w:cs="Arial"/>
                <w:szCs w:val="22"/>
              </w:rPr>
            </w:pPr>
            <w:r w:rsidRPr="00742FB8">
              <w:rPr>
                <w:rFonts w:cs="Arial"/>
                <w:szCs w:val="22"/>
              </w:rPr>
              <w:t>„(vi) nedostupnosť zdrojov financovania na strane Objednávateľa.“</w:t>
            </w:r>
          </w:p>
        </w:tc>
      </w:tr>
      <w:tr w:rsidR="009370D4" w:rsidRPr="006C2974" w14:paraId="04B6B33C" w14:textId="77777777" w:rsidTr="00F670F8">
        <w:trPr>
          <w:gridAfter w:val="1"/>
          <w:wAfter w:w="687" w:type="dxa"/>
        </w:trPr>
        <w:tc>
          <w:tcPr>
            <w:tcW w:w="1384" w:type="dxa"/>
            <w:gridSpan w:val="2"/>
          </w:tcPr>
          <w:p w14:paraId="2437C71B" w14:textId="77777777" w:rsidR="009370D4" w:rsidRPr="00FE4170" w:rsidRDefault="009370D4" w:rsidP="0083239F">
            <w:pPr>
              <w:pStyle w:val="NoIndent"/>
              <w:jc w:val="both"/>
              <w:rPr>
                <w:rFonts w:ascii="Arial" w:hAnsi="Arial" w:cs="Arial"/>
                <w:b/>
                <w:color w:val="auto"/>
                <w:szCs w:val="22"/>
              </w:rPr>
            </w:pPr>
            <w:r w:rsidRPr="00790C85">
              <w:rPr>
                <w:rFonts w:ascii="Arial" w:hAnsi="Arial" w:cs="Arial"/>
                <w:b/>
                <w:color w:val="auto"/>
                <w:szCs w:val="22"/>
              </w:rPr>
              <w:t xml:space="preserve">Podčlánok </w:t>
            </w:r>
          </w:p>
          <w:p w14:paraId="0ADE099D" w14:textId="77777777" w:rsidR="009370D4" w:rsidRPr="00FB322C" w:rsidRDefault="009370D4" w:rsidP="0083239F">
            <w:pPr>
              <w:pStyle w:val="NoIndent"/>
              <w:rPr>
                <w:rFonts w:ascii="Arial" w:hAnsi="Arial" w:cs="Arial"/>
                <w:b/>
                <w:color w:val="auto"/>
                <w:szCs w:val="22"/>
              </w:rPr>
            </w:pPr>
            <w:r w:rsidRPr="00FB322C">
              <w:rPr>
                <w:rFonts w:ascii="Arial" w:hAnsi="Arial" w:cs="Arial"/>
                <w:b/>
                <w:color w:val="auto"/>
                <w:szCs w:val="22"/>
              </w:rPr>
              <w:t xml:space="preserve">19.6 </w:t>
            </w:r>
          </w:p>
        </w:tc>
        <w:tc>
          <w:tcPr>
            <w:tcW w:w="2472" w:type="dxa"/>
          </w:tcPr>
          <w:p w14:paraId="0323855C" w14:textId="77777777" w:rsidR="009370D4" w:rsidRPr="00A86531" w:rsidRDefault="009370D4" w:rsidP="0083239F">
            <w:pPr>
              <w:pStyle w:val="NoIndent"/>
              <w:rPr>
                <w:rFonts w:ascii="Arial" w:hAnsi="Arial" w:cs="Arial"/>
                <w:b/>
                <w:color w:val="auto"/>
                <w:szCs w:val="22"/>
              </w:rPr>
            </w:pPr>
            <w:r w:rsidRPr="00A86531">
              <w:rPr>
                <w:rFonts w:ascii="Arial" w:hAnsi="Arial" w:cs="Arial"/>
                <w:b/>
                <w:color w:val="auto"/>
                <w:szCs w:val="22"/>
              </w:rPr>
              <w:t xml:space="preserve">Dobrovoľné odstúpenie od Zmluvy, platba a uvoľnenie </w:t>
            </w:r>
          </w:p>
        </w:tc>
        <w:tc>
          <w:tcPr>
            <w:tcW w:w="5750" w:type="dxa"/>
            <w:gridSpan w:val="2"/>
          </w:tcPr>
          <w:p w14:paraId="04BFCC2E" w14:textId="77777777" w:rsidR="009370D4" w:rsidRPr="00F07B96" w:rsidRDefault="009370D4" w:rsidP="0083239F">
            <w:pPr>
              <w:jc w:val="both"/>
              <w:rPr>
                <w:rFonts w:cs="Arial"/>
                <w:szCs w:val="22"/>
              </w:rPr>
            </w:pPr>
            <w:r w:rsidRPr="00F07B96">
              <w:rPr>
                <w:rFonts w:cs="Arial"/>
                <w:szCs w:val="22"/>
              </w:rPr>
              <w:t>Druhú vetu prvého odseku nahraďte nasledovným textom:</w:t>
            </w:r>
          </w:p>
          <w:p w14:paraId="4D08A534" w14:textId="77777777" w:rsidR="009370D4" w:rsidRPr="00742FB8" w:rsidRDefault="009370D4" w:rsidP="0083239F">
            <w:pPr>
              <w:jc w:val="both"/>
              <w:rPr>
                <w:rFonts w:cs="Arial"/>
                <w:szCs w:val="22"/>
              </w:rPr>
            </w:pPr>
          </w:p>
          <w:p w14:paraId="5FB697F7" w14:textId="77777777" w:rsidR="009370D4" w:rsidRPr="00742FB8" w:rsidRDefault="009370D4" w:rsidP="0083239F">
            <w:pPr>
              <w:ind w:firstLine="2"/>
              <w:jc w:val="both"/>
              <w:rPr>
                <w:rFonts w:cs="Arial"/>
                <w:szCs w:val="22"/>
              </w:rPr>
            </w:pPr>
            <w:r w:rsidRPr="00742FB8">
              <w:rPr>
                <w:rFonts w:cs="Arial"/>
                <w:szCs w:val="22"/>
              </w:rPr>
              <w:t>„V tomto prípade odstúpenie nadobudne platnosť a účinnosť dňom jeho doručenia a Zhotoviteľ bude postupovať v súlade s </w:t>
            </w:r>
            <w:proofErr w:type="spellStart"/>
            <w:r w:rsidRPr="00742FB8">
              <w:rPr>
                <w:rFonts w:cs="Arial"/>
                <w:szCs w:val="22"/>
              </w:rPr>
              <w:t>podčlánkom</w:t>
            </w:r>
            <w:proofErr w:type="spellEnd"/>
            <w:r w:rsidRPr="00742FB8">
              <w:rPr>
                <w:rFonts w:cs="Arial"/>
                <w:szCs w:val="22"/>
              </w:rPr>
              <w:t xml:space="preserve"> 16.3 (</w:t>
            </w:r>
            <w:r w:rsidRPr="00742FB8">
              <w:rPr>
                <w:rFonts w:cs="Arial"/>
                <w:i/>
                <w:szCs w:val="22"/>
              </w:rPr>
              <w:t>Ukončenie prác a odstránenie Zariadení Zhotoviteľa)</w:t>
            </w:r>
            <w:r w:rsidRPr="00742FB8">
              <w:rPr>
                <w:rFonts w:cs="Arial"/>
                <w:szCs w:val="22"/>
              </w:rPr>
              <w:t>.“</w:t>
            </w:r>
          </w:p>
          <w:p w14:paraId="7AF0D8B6" w14:textId="77777777" w:rsidR="009370D4" w:rsidRPr="00742FB8" w:rsidRDefault="009370D4" w:rsidP="0083239F">
            <w:pPr>
              <w:jc w:val="both"/>
              <w:rPr>
                <w:rFonts w:cs="Arial"/>
                <w:szCs w:val="22"/>
              </w:rPr>
            </w:pPr>
          </w:p>
        </w:tc>
      </w:tr>
      <w:tr w:rsidR="009370D4" w:rsidRPr="006C2974" w14:paraId="51B5484E" w14:textId="77777777" w:rsidTr="00F670F8">
        <w:trPr>
          <w:gridAfter w:val="1"/>
          <w:wAfter w:w="687" w:type="dxa"/>
          <w:trHeight w:val="595"/>
        </w:trPr>
        <w:tc>
          <w:tcPr>
            <w:tcW w:w="1384" w:type="dxa"/>
            <w:gridSpan w:val="2"/>
          </w:tcPr>
          <w:p w14:paraId="7006B4AC" w14:textId="77777777" w:rsidR="009370D4" w:rsidRPr="00FE4170" w:rsidRDefault="009370D4" w:rsidP="0083239F">
            <w:pPr>
              <w:pStyle w:val="NoIndent"/>
              <w:jc w:val="both"/>
              <w:rPr>
                <w:rFonts w:ascii="Arial" w:hAnsi="Arial" w:cs="Arial"/>
                <w:b/>
                <w:color w:val="auto"/>
                <w:szCs w:val="22"/>
              </w:rPr>
            </w:pPr>
            <w:r w:rsidRPr="00790C85">
              <w:rPr>
                <w:rFonts w:ascii="Arial" w:hAnsi="Arial" w:cs="Arial"/>
                <w:b/>
                <w:color w:val="auto"/>
                <w:szCs w:val="22"/>
              </w:rPr>
              <w:lastRenderedPageBreak/>
              <w:t xml:space="preserve">Podčlánok </w:t>
            </w:r>
          </w:p>
          <w:p w14:paraId="4C4E2D4F" w14:textId="77777777" w:rsidR="009370D4" w:rsidRPr="00FB322C" w:rsidRDefault="009370D4" w:rsidP="0083239F">
            <w:pPr>
              <w:pStyle w:val="NoIndent"/>
              <w:rPr>
                <w:rFonts w:ascii="Arial" w:hAnsi="Arial" w:cs="Arial"/>
                <w:b/>
                <w:color w:val="auto"/>
                <w:szCs w:val="22"/>
              </w:rPr>
            </w:pPr>
            <w:r w:rsidRPr="00FB322C">
              <w:rPr>
                <w:rFonts w:ascii="Arial" w:hAnsi="Arial" w:cs="Arial"/>
                <w:b/>
                <w:color w:val="auto"/>
                <w:szCs w:val="22"/>
              </w:rPr>
              <w:t xml:space="preserve">20.2 </w:t>
            </w:r>
          </w:p>
        </w:tc>
        <w:tc>
          <w:tcPr>
            <w:tcW w:w="2472" w:type="dxa"/>
          </w:tcPr>
          <w:p w14:paraId="6E2D0F3B" w14:textId="77777777" w:rsidR="009370D4" w:rsidRPr="00A86531" w:rsidRDefault="009370D4" w:rsidP="0083239F">
            <w:pPr>
              <w:pStyle w:val="NoIndent"/>
              <w:rPr>
                <w:rFonts w:ascii="Arial" w:hAnsi="Arial" w:cs="Arial"/>
                <w:b/>
                <w:color w:val="auto"/>
                <w:szCs w:val="22"/>
              </w:rPr>
            </w:pPr>
            <w:r w:rsidRPr="00A86531">
              <w:rPr>
                <w:rFonts w:ascii="Arial" w:hAnsi="Arial" w:cs="Arial"/>
                <w:b/>
                <w:color w:val="auto"/>
                <w:szCs w:val="22"/>
              </w:rPr>
              <w:t xml:space="preserve">Menovanie Komisie na riešenie sporov </w:t>
            </w:r>
          </w:p>
        </w:tc>
        <w:tc>
          <w:tcPr>
            <w:tcW w:w="5750" w:type="dxa"/>
            <w:gridSpan w:val="2"/>
          </w:tcPr>
          <w:p w14:paraId="51AE3AFA" w14:textId="77777777" w:rsidR="009370D4" w:rsidRDefault="009370D4" w:rsidP="0083239F">
            <w:pPr>
              <w:jc w:val="both"/>
              <w:rPr>
                <w:rFonts w:cs="Arial"/>
                <w:szCs w:val="22"/>
              </w:rPr>
            </w:pPr>
            <w:r w:rsidRPr="00F07B96">
              <w:rPr>
                <w:rFonts w:cs="Arial"/>
                <w:szCs w:val="22"/>
              </w:rPr>
              <w:t>Podčlánok sa ruší a nahrádza nasledujúcim textom:</w:t>
            </w:r>
          </w:p>
          <w:p w14:paraId="24195C11" w14:textId="77777777" w:rsidR="00C42C8B" w:rsidRPr="00F07B96" w:rsidRDefault="00C42C8B" w:rsidP="0083239F">
            <w:pPr>
              <w:jc w:val="both"/>
              <w:rPr>
                <w:rFonts w:cs="Arial"/>
                <w:szCs w:val="22"/>
              </w:rPr>
            </w:pPr>
          </w:p>
          <w:p w14:paraId="7BEDCA72" w14:textId="77777777" w:rsidR="009370D4" w:rsidRDefault="009370D4" w:rsidP="0083239F">
            <w:pPr>
              <w:jc w:val="both"/>
              <w:rPr>
                <w:rFonts w:cs="Arial"/>
              </w:rPr>
            </w:pPr>
            <w:r w:rsidRPr="00742FB8">
              <w:rPr>
                <w:rFonts w:cs="Arial"/>
              </w:rPr>
              <w:t>„Spory bude posudzovať Komisia na riešenie sporov (ďalej KRS) v súlade s </w:t>
            </w:r>
            <w:proofErr w:type="spellStart"/>
            <w:r w:rsidRPr="00742FB8">
              <w:rPr>
                <w:rFonts w:cs="Arial"/>
              </w:rPr>
              <w:t>podčlánkom</w:t>
            </w:r>
            <w:proofErr w:type="spellEnd"/>
            <w:r w:rsidRPr="00742FB8">
              <w:rPr>
                <w:rFonts w:cs="Arial"/>
              </w:rPr>
              <w:t xml:space="preserve"> 20.4 (</w:t>
            </w:r>
            <w:r w:rsidRPr="00742FB8">
              <w:rPr>
                <w:rFonts w:cs="Arial"/>
                <w:i/>
              </w:rPr>
              <w:t>Dosiahnutie rozhodnutia Komisie na riešenie sporov)</w:t>
            </w:r>
            <w:r w:rsidRPr="00742FB8">
              <w:rPr>
                <w:rFonts w:cs="Arial"/>
              </w:rPr>
              <w:t xml:space="preserve">. Strany spoločne vymenujú KRS k dátumu 60 dní potom, čo jedna Strana vydá oznámenie druhej Strane o jej úmysle predložiť spor KRS v súlade s </w:t>
            </w:r>
            <w:proofErr w:type="spellStart"/>
            <w:r w:rsidRPr="00742FB8">
              <w:rPr>
                <w:rFonts w:cs="Arial"/>
              </w:rPr>
              <w:t>podčlánkom</w:t>
            </w:r>
            <w:proofErr w:type="spellEnd"/>
            <w:r w:rsidRPr="00742FB8">
              <w:rPr>
                <w:rFonts w:cs="Arial"/>
              </w:rPr>
              <w:t xml:space="preserve"> 20.4 (</w:t>
            </w:r>
            <w:r w:rsidRPr="00742FB8">
              <w:rPr>
                <w:rFonts w:cs="Arial"/>
                <w:i/>
              </w:rPr>
              <w:t>Dosiahnutie rozhodnutia Komisie na riešenie sporov)</w:t>
            </w:r>
            <w:r w:rsidRPr="00742FB8">
              <w:rPr>
                <w:rFonts w:cs="Arial"/>
              </w:rPr>
              <w:t>.</w:t>
            </w:r>
          </w:p>
          <w:p w14:paraId="6C7C622F" w14:textId="77777777" w:rsidR="00C42C8B" w:rsidRPr="00742FB8" w:rsidRDefault="00C42C8B" w:rsidP="0083239F">
            <w:pPr>
              <w:jc w:val="both"/>
              <w:rPr>
                <w:rFonts w:cs="Arial"/>
              </w:rPr>
            </w:pPr>
          </w:p>
          <w:p w14:paraId="7ACF9F21" w14:textId="77777777" w:rsidR="009370D4" w:rsidRDefault="009370D4" w:rsidP="0083239F">
            <w:pPr>
              <w:jc w:val="both"/>
              <w:rPr>
                <w:rFonts w:cs="Arial"/>
              </w:rPr>
            </w:pPr>
            <w:r w:rsidRPr="00742FB8">
              <w:rPr>
                <w:rFonts w:cs="Arial"/>
              </w:rPr>
              <w:t>KRS bude pozostávať, tak ako je to uvedené v Prílohe                 k ponuke, buď z jednej alebo troch vhodne kvalifikovaných osôb („členov“). Ak počet nie je t</w:t>
            </w:r>
            <w:r w:rsidRPr="005B0752">
              <w:rPr>
                <w:rFonts w:cs="Arial"/>
              </w:rPr>
              <w:t>ak uvedený a Strany sa nedohodnú inak, KRS bude pozostávať z troch osôb.</w:t>
            </w:r>
          </w:p>
          <w:p w14:paraId="0A18B126" w14:textId="77777777" w:rsidR="00C42C8B" w:rsidRPr="00E64C36" w:rsidRDefault="00C42C8B" w:rsidP="0083239F">
            <w:pPr>
              <w:jc w:val="both"/>
              <w:rPr>
                <w:rFonts w:cs="Arial"/>
                <w:szCs w:val="22"/>
              </w:rPr>
            </w:pPr>
          </w:p>
          <w:p w14:paraId="7050B187" w14:textId="77777777" w:rsidR="009370D4" w:rsidRDefault="009370D4" w:rsidP="0083239F">
            <w:pPr>
              <w:jc w:val="both"/>
              <w:rPr>
                <w:rFonts w:cs="Arial"/>
              </w:rPr>
            </w:pPr>
            <w:r w:rsidRPr="00566FC4">
              <w:rPr>
                <w:rFonts w:cs="Arial"/>
              </w:rPr>
              <w:t xml:space="preserve">Ak majú KRS vytvárať tri osoby, každá zo Strán vymenuje jedného člena pre odsúhlasenie druhou Stranou. Strany budú konzultovať s oboma týmito členmi a odsúhlasia tretieho člena, ktorý bude vymenovaný za predsedu KRS. </w:t>
            </w:r>
            <w:r w:rsidRPr="0074407A">
              <w:rPr>
                <w:rFonts w:cs="Arial"/>
              </w:rPr>
              <w:t>Avšak, ak zoznam potencionálnych členov je uvedený v Zmluve, budú členovia vybraní zo zoznamu, okrem tých, ktorí sa nemôžu alebo si neprajú akceptovať vymenovanie do KRS.</w:t>
            </w:r>
          </w:p>
          <w:p w14:paraId="62B7871F" w14:textId="77777777" w:rsidR="00C42C8B" w:rsidRPr="0074407A" w:rsidRDefault="00C42C8B" w:rsidP="0083239F">
            <w:pPr>
              <w:jc w:val="both"/>
              <w:rPr>
                <w:rFonts w:cs="Arial"/>
              </w:rPr>
            </w:pPr>
          </w:p>
          <w:p w14:paraId="35C78C80" w14:textId="77777777" w:rsidR="009370D4" w:rsidRDefault="009370D4" w:rsidP="0083239F">
            <w:pPr>
              <w:jc w:val="both"/>
              <w:rPr>
                <w:rFonts w:cs="Arial"/>
              </w:rPr>
            </w:pPr>
            <w:r w:rsidRPr="000A1C4B">
              <w:rPr>
                <w:rFonts w:cs="Arial"/>
              </w:rPr>
              <w:t>Dohoda medzi Stranami buď jediným členom („rozhodcom“) alebo každým z troch členov bu</w:t>
            </w:r>
            <w:r w:rsidRPr="00D91C1B">
              <w:rPr>
                <w:rFonts w:cs="Arial"/>
              </w:rPr>
              <w:t>de obsahovať, cez odvolanie sa na, Všeobecné podmienky dohody o riešení sporov, ktoré sú obsiahnuté v Prílohe k týmto Všeobecným podmienkam, spolu s takými doplnkami, na ktorých sa Strany dohodli.</w:t>
            </w:r>
          </w:p>
          <w:p w14:paraId="4365D4FB" w14:textId="77777777" w:rsidR="00C42C8B" w:rsidRPr="00D91C1B" w:rsidRDefault="00C42C8B" w:rsidP="0083239F">
            <w:pPr>
              <w:jc w:val="both"/>
              <w:rPr>
                <w:rFonts w:cs="Arial"/>
              </w:rPr>
            </w:pPr>
          </w:p>
          <w:p w14:paraId="34A869CA" w14:textId="77777777" w:rsidR="009370D4" w:rsidRDefault="009370D4" w:rsidP="0083239F">
            <w:pPr>
              <w:jc w:val="both"/>
              <w:rPr>
                <w:rFonts w:cs="Arial"/>
              </w:rPr>
            </w:pPr>
            <w:r w:rsidRPr="00D91C1B">
              <w:rPr>
                <w:rFonts w:cs="Arial"/>
              </w:rPr>
              <w:t>Podmienky odmeny buď jediného člena alebo každého z troch č</w:t>
            </w:r>
            <w:r w:rsidRPr="00723969">
              <w:rPr>
                <w:rFonts w:cs="Arial"/>
              </w:rPr>
              <w:t>lenov, budú vzájomne odsúhlasené Stranami pri odsúhlasení podmienok menovania. Každá Strana bude zodpovedná za zaplatenie polovice tejto odmeny.</w:t>
            </w:r>
          </w:p>
          <w:p w14:paraId="3BEF4499" w14:textId="77777777" w:rsidR="00C42C8B" w:rsidRPr="00723969" w:rsidRDefault="00C42C8B" w:rsidP="0083239F">
            <w:pPr>
              <w:jc w:val="both"/>
              <w:rPr>
                <w:rFonts w:cs="Arial"/>
              </w:rPr>
            </w:pPr>
          </w:p>
          <w:p w14:paraId="65276FBB" w14:textId="77777777" w:rsidR="009370D4" w:rsidRDefault="009370D4" w:rsidP="0083239F">
            <w:pPr>
              <w:jc w:val="both"/>
              <w:rPr>
                <w:rFonts w:cs="Arial"/>
              </w:rPr>
            </w:pPr>
            <w:r w:rsidRPr="001A0DDF">
              <w:rPr>
                <w:rFonts w:cs="Arial"/>
              </w:rPr>
              <w:t>Ak sa kedykoľvek Strany tak dohodnú, môžu menovať vhodne kvalifikovanú osobu alebo osoby, ktoré nahradia každéh</w:t>
            </w:r>
            <w:r w:rsidRPr="00C96E7C">
              <w:rPr>
                <w:rFonts w:cs="Arial"/>
              </w:rPr>
              <w:t>o jedného alebo viacerých členov KRS. Pokiaľ sa Strany nedohodnú inak, menovanie nadobudne platnosť, ak člen odmietne vykonávať svoju činnosť alebo ju nemôže vykonávať v dôsledku smrti, choroby, rezignácie alebo ukončenia menovania. Náhradník bude menovaný</w:t>
            </w:r>
            <w:r w:rsidRPr="00485C05">
              <w:rPr>
                <w:rFonts w:cs="Arial"/>
              </w:rPr>
              <w:t xml:space="preserve"> rovnakým spôsobom, aký bol vyžadovaný pre menovanie alebo odsúhlasenie nahradenej osoby, tak ako je to popísané v tomto </w:t>
            </w:r>
            <w:proofErr w:type="spellStart"/>
            <w:r w:rsidRPr="00485C05">
              <w:rPr>
                <w:rFonts w:cs="Arial"/>
              </w:rPr>
              <w:t>podčlánku</w:t>
            </w:r>
            <w:proofErr w:type="spellEnd"/>
            <w:r w:rsidRPr="00485C05">
              <w:rPr>
                <w:rFonts w:cs="Arial"/>
              </w:rPr>
              <w:t>.</w:t>
            </w:r>
          </w:p>
          <w:p w14:paraId="34F64415" w14:textId="77777777" w:rsidR="00C42C8B" w:rsidRPr="00485C05" w:rsidRDefault="00C42C8B" w:rsidP="0083239F">
            <w:pPr>
              <w:jc w:val="both"/>
              <w:rPr>
                <w:rFonts w:cs="Arial"/>
              </w:rPr>
            </w:pPr>
          </w:p>
          <w:p w14:paraId="669EA9BA" w14:textId="77777777" w:rsidR="009370D4" w:rsidRDefault="009370D4" w:rsidP="0083239F">
            <w:pPr>
              <w:jc w:val="both"/>
              <w:rPr>
                <w:rFonts w:cs="Arial"/>
              </w:rPr>
            </w:pPr>
            <w:r w:rsidRPr="00DF409D">
              <w:rPr>
                <w:rFonts w:cs="Arial"/>
              </w:rPr>
              <w:t xml:space="preserve">Vymenovanie ktoréhokoľvek člena môže byť ukončené vzájomnou dohodou oboch Strán, ale nie Objednávateľom alebo Zhotoviteľom konajúcim samostatne. Pokiaľ sa Strany nedohodnú inak, vymenovanie KRS (vrátane každého jej člena) bude ukončené vtedy, keď KRS vydá rozhodnutie o spore,               na ktoré sa odvoláva podčlánok 20.4 </w:t>
            </w:r>
            <w:r w:rsidRPr="00DF409D">
              <w:rPr>
                <w:rFonts w:cs="Arial"/>
                <w:i/>
              </w:rPr>
              <w:t xml:space="preserve">Dosiahnutie </w:t>
            </w:r>
            <w:r w:rsidRPr="00DF409D">
              <w:rPr>
                <w:rFonts w:cs="Arial"/>
                <w:i/>
              </w:rPr>
              <w:lastRenderedPageBreak/>
              <w:t xml:space="preserve">rozhodnutia Komisie na riešenie sporov, </w:t>
            </w:r>
            <w:r w:rsidRPr="00DF409D">
              <w:rPr>
                <w:rFonts w:cs="Arial"/>
              </w:rPr>
              <w:t>p</w:t>
            </w:r>
            <w:r w:rsidRPr="00896806">
              <w:rPr>
                <w:rFonts w:cs="Arial"/>
              </w:rPr>
              <w:t xml:space="preserve">okiaľ neboli KRS do toho času predložené ďalšie spory podľa </w:t>
            </w:r>
            <w:proofErr w:type="spellStart"/>
            <w:r w:rsidRPr="00896806">
              <w:rPr>
                <w:rFonts w:cs="Arial"/>
              </w:rPr>
              <w:t>podčlánku</w:t>
            </w:r>
            <w:proofErr w:type="spellEnd"/>
            <w:r w:rsidRPr="00896806">
              <w:rPr>
                <w:rFonts w:cs="Arial"/>
              </w:rPr>
              <w:t xml:space="preserve"> 20.4 </w:t>
            </w:r>
            <w:r w:rsidRPr="00DB07C1">
              <w:rPr>
                <w:rFonts w:cs="Arial"/>
                <w:i/>
              </w:rPr>
              <w:t>Dosiahnutie rozhodnutia Komisie na riešenie sporov</w:t>
            </w:r>
            <w:r w:rsidRPr="00DB07C1">
              <w:rPr>
                <w:rFonts w:cs="Arial"/>
              </w:rPr>
              <w:t>, v tomto prípade bude príslušný dátum vtedy, keď KRS vydá rozhodnutia aj o týchto sporoch.“</w:t>
            </w:r>
          </w:p>
          <w:p w14:paraId="6FE22513" w14:textId="77777777" w:rsidR="00C42C8B" w:rsidRPr="00BB44F9" w:rsidRDefault="00C42C8B" w:rsidP="0083239F">
            <w:pPr>
              <w:jc w:val="both"/>
              <w:rPr>
                <w:rFonts w:cs="Arial"/>
                <w:szCs w:val="22"/>
              </w:rPr>
            </w:pPr>
          </w:p>
        </w:tc>
      </w:tr>
      <w:tr w:rsidR="009370D4" w:rsidRPr="006C2974" w14:paraId="51CA379F" w14:textId="77777777" w:rsidTr="00F670F8">
        <w:trPr>
          <w:gridAfter w:val="1"/>
          <w:wAfter w:w="687" w:type="dxa"/>
        </w:trPr>
        <w:tc>
          <w:tcPr>
            <w:tcW w:w="1384" w:type="dxa"/>
            <w:gridSpan w:val="2"/>
          </w:tcPr>
          <w:p w14:paraId="32A3C2A9" w14:textId="77777777" w:rsidR="009370D4" w:rsidRPr="00FE4170" w:rsidRDefault="009370D4" w:rsidP="0083239F">
            <w:pPr>
              <w:pStyle w:val="NoIndent"/>
              <w:jc w:val="both"/>
              <w:rPr>
                <w:rFonts w:ascii="Arial" w:hAnsi="Arial" w:cs="Arial"/>
                <w:b/>
                <w:color w:val="auto"/>
                <w:szCs w:val="22"/>
              </w:rPr>
            </w:pPr>
            <w:r w:rsidRPr="00790C85">
              <w:rPr>
                <w:rFonts w:ascii="Arial" w:hAnsi="Arial" w:cs="Arial"/>
                <w:b/>
                <w:color w:val="auto"/>
                <w:szCs w:val="22"/>
              </w:rPr>
              <w:lastRenderedPageBreak/>
              <w:t xml:space="preserve">Podčlánok </w:t>
            </w:r>
          </w:p>
          <w:p w14:paraId="4F6F9D91" w14:textId="77777777" w:rsidR="009370D4" w:rsidRPr="00FB322C" w:rsidRDefault="009370D4" w:rsidP="0083239F">
            <w:pPr>
              <w:pStyle w:val="NoIndent"/>
              <w:rPr>
                <w:rFonts w:ascii="Arial" w:hAnsi="Arial" w:cs="Arial"/>
                <w:b/>
                <w:color w:val="auto"/>
                <w:szCs w:val="22"/>
              </w:rPr>
            </w:pPr>
            <w:r w:rsidRPr="00FB322C">
              <w:rPr>
                <w:rFonts w:ascii="Arial" w:hAnsi="Arial" w:cs="Arial"/>
                <w:b/>
                <w:color w:val="auto"/>
                <w:szCs w:val="22"/>
              </w:rPr>
              <w:t xml:space="preserve">20.6 </w:t>
            </w:r>
          </w:p>
        </w:tc>
        <w:tc>
          <w:tcPr>
            <w:tcW w:w="2472" w:type="dxa"/>
          </w:tcPr>
          <w:p w14:paraId="07FCAB28" w14:textId="77777777" w:rsidR="009370D4" w:rsidRPr="00A86531" w:rsidRDefault="009370D4" w:rsidP="0083239F">
            <w:pPr>
              <w:pStyle w:val="NoIndent"/>
              <w:rPr>
                <w:rFonts w:ascii="Arial" w:hAnsi="Arial" w:cs="Arial"/>
                <w:b/>
                <w:color w:val="auto"/>
                <w:szCs w:val="22"/>
              </w:rPr>
            </w:pPr>
            <w:r w:rsidRPr="00A86531">
              <w:rPr>
                <w:rFonts w:ascii="Arial" w:hAnsi="Arial" w:cs="Arial"/>
                <w:b/>
                <w:color w:val="auto"/>
                <w:szCs w:val="22"/>
              </w:rPr>
              <w:t xml:space="preserve">Arbitrážne konanie </w:t>
            </w:r>
          </w:p>
        </w:tc>
        <w:tc>
          <w:tcPr>
            <w:tcW w:w="5750" w:type="dxa"/>
            <w:gridSpan w:val="2"/>
          </w:tcPr>
          <w:p w14:paraId="033ECB17" w14:textId="77777777" w:rsidR="009370D4" w:rsidRPr="00F07B96" w:rsidRDefault="009370D4" w:rsidP="0083239F">
            <w:pPr>
              <w:jc w:val="both"/>
              <w:rPr>
                <w:rFonts w:cs="Arial"/>
                <w:szCs w:val="22"/>
              </w:rPr>
            </w:pPr>
            <w:r w:rsidRPr="00F07B96">
              <w:rPr>
                <w:rFonts w:cs="Arial"/>
                <w:szCs w:val="22"/>
              </w:rPr>
              <w:t xml:space="preserve">Pôvodný text </w:t>
            </w:r>
            <w:proofErr w:type="spellStart"/>
            <w:r w:rsidRPr="00F07B96">
              <w:rPr>
                <w:rFonts w:cs="Arial"/>
                <w:szCs w:val="22"/>
              </w:rPr>
              <w:t>podčlánku</w:t>
            </w:r>
            <w:proofErr w:type="spellEnd"/>
            <w:r w:rsidRPr="00F07B96">
              <w:rPr>
                <w:rFonts w:cs="Arial"/>
                <w:szCs w:val="22"/>
              </w:rPr>
              <w:t xml:space="preserve"> sa ruší a nahrádza nasledovným textom:</w:t>
            </w:r>
          </w:p>
          <w:p w14:paraId="1B01F59E" w14:textId="77777777" w:rsidR="009370D4" w:rsidRPr="00742FB8" w:rsidRDefault="009370D4" w:rsidP="0083239F">
            <w:pPr>
              <w:jc w:val="both"/>
              <w:rPr>
                <w:rFonts w:cs="Arial"/>
                <w:szCs w:val="22"/>
              </w:rPr>
            </w:pPr>
          </w:p>
          <w:p w14:paraId="35387416" w14:textId="77777777" w:rsidR="009370D4" w:rsidRPr="00742FB8" w:rsidRDefault="009370D4" w:rsidP="0083239F">
            <w:pPr>
              <w:jc w:val="both"/>
              <w:rPr>
                <w:rFonts w:cs="Arial"/>
                <w:szCs w:val="22"/>
              </w:rPr>
            </w:pPr>
            <w:r w:rsidRPr="00742FB8">
              <w:rPr>
                <w:rFonts w:cs="Arial"/>
                <w:szCs w:val="22"/>
              </w:rPr>
              <w:t>„Pokiaľ spor nebude mimosúdne urovnaný, s konečnou platnosťou ho vyrieši príslušný súd Slovenskej republiky.”</w:t>
            </w:r>
          </w:p>
        </w:tc>
      </w:tr>
    </w:tbl>
    <w:p w14:paraId="55C4C17A" w14:textId="77777777" w:rsidR="00E2442D" w:rsidRPr="00FE4170" w:rsidRDefault="00E2442D" w:rsidP="0083239F">
      <w:pPr>
        <w:rPr>
          <w:rFonts w:cs="Arial"/>
        </w:rPr>
      </w:pPr>
      <w:r w:rsidRPr="00790C85">
        <w:rPr>
          <w:rFonts w:cs="Arial"/>
        </w:rPr>
        <w:br w:type="page"/>
      </w:r>
    </w:p>
    <w:p w14:paraId="783F42AE" w14:textId="77777777" w:rsidR="00E2442D" w:rsidRPr="006C2974" w:rsidRDefault="00E2442D" w:rsidP="0083239F">
      <w:pPr>
        <w:rPr>
          <w:rFonts w:cs="Arial"/>
        </w:rPr>
        <w:sectPr w:rsidR="00E2442D" w:rsidRPr="006C2974" w:rsidSect="00E2310C">
          <w:footerReference w:type="default" r:id="rId20"/>
          <w:footerReference w:type="first" r:id="rId21"/>
          <w:pgSz w:w="11906" w:h="16838" w:code="9"/>
          <w:pgMar w:top="1418" w:right="1134" w:bottom="1418" w:left="1418" w:header="680" w:footer="680" w:gutter="0"/>
          <w:pgNumType w:start="1"/>
          <w:cols w:space="708"/>
          <w:titlePg/>
        </w:sectPr>
      </w:pPr>
    </w:p>
    <w:p w14:paraId="2DEDF37D" w14:textId="77777777" w:rsidR="00E2442D" w:rsidRPr="006C2974" w:rsidRDefault="00E2442D" w:rsidP="0083239F">
      <w:pPr>
        <w:jc w:val="center"/>
        <w:rPr>
          <w:rFonts w:cs="Arial"/>
          <w:sz w:val="48"/>
        </w:rPr>
      </w:pPr>
    </w:p>
    <w:p w14:paraId="1CA2DA01" w14:textId="77777777" w:rsidR="00E2442D" w:rsidRPr="006C2974" w:rsidRDefault="00E2442D" w:rsidP="0083239F">
      <w:pPr>
        <w:jc w:val="center"/>
        <w:rPr>
          <w:rFonts w:cs="Arial"/>
          <w:sz w:val="48"/>
        </w:rPr>
      </w:pPr>
    </w:p>
    <w:p w14:paraId="2E9218CE" w14:textId="77777777" w:rsidR="00E2442D" w:rsidRPr="006C2974" w:rsidRDefault="00E2442D" w:rsidP="0083239F">
      <w:pPr>
        <w:jc w:val="center"/>
        <w:rPr>
          <w:rFonts w:cs="Arial"/>
          <w:sz w:val="48"/>
        </w:rPr>
      </w:pPr>
    </w:p>
    <w:p w14:paraId="35CE5268" w14:textId="77777777" w:rsidR="00E2442D" w:rsidRPr="006C2974" w:rsidRDefault="00E2442D" w:rsidP="0083239F">
      <w:pPr>
        <w:jc w:val="center"/>
        <w:rPr>
          <w:rFonts w:cs="Arial"/>
          <w:sz w:val="48"/>
        </w:rPr>
      </w:pPr>
    </w:p>
    <w:p w14:paraId="473C22C4" w14:textId="77777777" w:rsidR="00E2442D" w:rsidRPr="006C2974" w:rsidRDefault="00E2442D" w:rsidP="0083239F">
      <w:pPr>
        <w:jc w:val="center"/>
        <w:rPr>
          <w:rFonts w:cs="Arial"/>
          <w:sz w:val="48"/>
        </w:rPr>
      </w:pPr>
    </w:p>
    <w:p w14:paraId="690EA1E0" w14:textId="77777777" w:rsidR="00E2442D" w:rsidRPr="006C2974" w:rsidRDefault="00E2442D" w:rsidP="0083239F">
      <w:pPr>
        <w:jc w:val="center"/>
        <w:rPr>
          <w:rFonts w:cs="Arial"/>
          <w:sz w:val="48"/>
        </w:rPr>
      </w:pPr>
    </w:p>
    <w:p w14:paraId="7165050F" w14:textId="77777777" w:rsidR="00E2442D" w:rsidRPr="006C2974" w:rsidRDefault="00E2442D" w:rsidP="0083239F">
      <w:pPr>
        <w:jc w:val="center"/>
        <w:rPr>
          <w:rFonts w:cs="Arial"/>
          <w:sz w:val="48"/>
        </w:rPr>
      </w:pPr>
    </w:p>
    <w:p w14:paraId="4B8005DD" w14:textId="77777777" w:rsidR="00E2442D" w:rsidRPr="006C2974" w:rsidRDefault="00E2442D" w:rsidP="0083239F">
      <w:pPr>
        <w:jc w:val="center"/>
        <w:rPr>
          <w:rFonts w:cs="Arial"/>
          <w:sz w:val="48"/>
        </w:rPr>
      </w:pPr>
    </w:p>
    <w:p w14:paraId="096DBB0B" w14:textId="77777777" w:rsidR="00CD0BF9" w:rsidRPr="006C2974" w:rsidRDefault="00CD0BF9" w:rsidP="0083239F">
      <w:pPr>
        <w:jc w:val="center"/>
        <w:rPr>
          <w:rFonts w:cs="Arial"/>
          <w:b/>
          <w:sz w:val="36"/>
        </w:rPr>
      </w:pPr>
      <w:r w:rsidRPr="006C2974">
        <w:rPr>
          <w:rFonts w:cs="Arial"/>
          <w:b/>
          <w:caps/>
          <w:sz w:val="36"/>
        </w:rPr>
        <w:t>časť</w:t>
      </w:r>
      <w:r w:rsidRPr="006C2974">
        <w:rPr>
          <w:rFonts w:cs="Arial"/>
          <w:b/>
          <w:sz w:val="36"/>
        </w:rPr>
        <w:t xml:space="preserve"> 3</w:t>
      </w:r>
    </w:p>
    <w:p w14:paraId="51AD3A9C" w14:textId="77777777" w:rsidR="00CD0BF9" w:rsidRPr="006C2974" w:rsidRDefault="00CD0BF9" w:rsidP="0083239F">
      <w:pPr>
        <w:jc w:val="center"/>
        <w:rPr>
          <w:rFonts w:cs="Arial"/>
          <w:b/>
          <w:sz w:val="36"/>
        </w:rPr>
      </w:pPr>
    </w:p>
    <w:p w14:paraId="7DAE538D" w14:textId="77777777" w:rsidR="00CD0BF9" w:rsidRPr="006C2974" w:rsidRDefault="00CD0BF9" w:rsidP="0083239F">
      <w:pPr>
        <w:pStyle w:val="Volume"/>
        <w:pageBreakBefore w:val="0"/>
        <w:widowControl/>
        <w:spacing w:before="0" w:line="240" w:lineRule="auto"/>
        <w:rPr>
          <w:rFonts w:cs="Arial"/>
          <w:lang w:val="sk-SK"/>
        </w:rPr>
      </w:pPr>
      <w:r w:rsidRPr="006C2974">
        <w:rPr>
          <w:rFonts w:cs="Arial"/>
          <w:lang w:val="sk-SK"/>
        </w:rPr>
        <w:t>ZMLUVA O DIELO</w:t>
      </w:r>
    </w:p>
    <w:p w14:paraId="23C8431B" w14:textId="77777777" w:rsidR="00CD0BF9" w:rsidRPr="006C2974" w:rsidRDefault="00CD0BF9" w:rsidP="0083239F">
      <w:pPr>
        <w:pStyle w:val="Section"/>
        <w:spacing w:line="240" w:lineRule="auto"/>
        <w:rPr>
          <w:rFonts w:cs="Arial"/>
          <w:lang w:val="sk-SK"/>
        </w:rPr>
      </w:pPr>
    </w:p>
    <w:p w14:paraId="54C33873" w14:textId="77777777" w:rsidR="00CD0BF9" w:rsidRPr="006C2974" w:rsidRDefault="00CD0BF9" w:rsidP="0083239F">
      <w:pPr>
        <w:jc w:val="center"/>
        <w:rPr>
          <w:rFonts w:cs="Arial"/>
          <w:b/>
          <w:caps/>
          <w:sz w:val="36"/>
        </w:rPr>
      </w:pPr>
      <w:r w:rsidRPr="006C2974">
        <w:rPr>
          <w:rFonts w:cs="Arial"/>
          <w:b/>
          <w:caps/>
          <w:sz w:val="36"/>
          <w:szCs w:val="36"/>
        </w:rPr>
        <w:t>PrílohA k ponuke</w:t>
      </w:r>
    </w:p>
    <w:p w14:paraId="60598538" w14:textId="77777777" w:rsidR="00CD0BF9" w:rsidRPr="006C2974" w:rsidRDefault="00CD0BF9" w:rsidP="0083239F">
      <w:pPr>
        <w:jc w:val="center"/>
        <w:rPr>
          <w:rFonts w:cs="Arial"/>
          <w:sz w:val="48"/>
        </w:rPr>
      </w:pPr>
    </w:p>
    <w:p w14:paraId="65588F55" w14:textId="543A25C3" w:rsidR="00CD0BF9" w:rsidRPr="006C2974" w:rsidRDefault="00CD0BF9" w:rsidP="0083239F">
      <w:pPr>
        <w:pStyle w:val="NormlnsWWW"/>
        <w:spacing w:before="0" w:beforeAutospacing="0" w:after="0" w:afterAutospacing="0"/>
        <w:jc w:val="center"/>
        <w:rPr>
          <w:rFonts w:ascii="Arial" w:hAnsi="Arial" w:cs="Arial"/>
          <w:b/>
          <w:bCs/>
          <w:szCs w:val="20"/>
        </w:rPr>
      </w:pPr>
      <w:r w:rsidRPr="006C2974">
        <w:rPr>
          <w:rFonts w:ascii="Arial" w:hAnsi="Arial" w:cs="Arial"/>
        </w:rPr>
        <w:br w:type="page"/>
      </w:r>
    </w:p>
    <w:p w14:paraId="117F8F7E" w14:textId="77777777" w:rsidR="00CD0BF9" w:rsidRPr="006C2974" w:rsidRDefault="00CD0BF9" w:rsidP="0083239F">
      <w:pPr>
        <w:pStyle w:val="Nadpis3"/>
        <w:numPr>
          <w:ilvl w:val="0"/>
          <w:numId w:val="0"/>
        </w:numPr>
        <w:spacing w:before="0" w:after="0"/>
        <w:jc w:val="center"/>
        <w:rPr>
          <w:rFonts w:cs="Arial"/>
          <w:b/>
          <w:caps/>
          <w:sz w:val="24"/>
          <w:szCs w:val="24"/>
        </w:rPr>
      </w:pPr>
      <w:r w:rsidRPr="006C2974">
        <w:rPr>
          <w:rFonts w:cs="Arial"/>
          <w:b/>
          <w:caps/>
          <w:sz w:val="24"/>
          <w:szCs w:val="24"/>
        </w:rPr>
        <w:lastRenderedPageBreak/>
        <w:t>prílohA k ponuke</w:t>
      </w:r>
    </w:p>
    <w:p w14:paraId="65B07F8E" w14:textId="77777777" w:rsidR="00CD0BF9" w:rsidRPr="000C523D" w:rsidRDefault="00CD0BF9" w:rsidP="0083239F">
      <w:pPr>
        <w:pStyle w:val="Zkladntext"/>
        <w:jc w:val="center"/>
        <w:rPr>
          <w:rFonts w:cs="Arial"/>
          <w:sz w:val="10"/>
          <w:lang w:val="sk-SK"/>
        </w:rPr>
      </w:pPr>
    </w:p>
    <w:p w14:paraId="3F1A5FED" w14:textId="77777777" w:rsidR="00CD0BF9" w:rsidRPr="006C2974" w:rsidRDefault="00CD0BF9" w:rsidP="0083239F">
      <w:pPr>
        <w:pStyle w:val="Nadpis3"/>
        <w:numPr>
          <w:ilvl w:val="0"/>
          <w:numId w:val="0"/>
        </w:numPr>
        <w:spacing w:before="0" w:after="0"/>
        <w:jc w:val="center"/>
        <w:rPr>
          <w:rFonts w:cs="Arial"/>
          <w:b/>
          <w:caps/>
          <w:sz w:val="24"/>
          <w:szCs w:val="24"/>
        </w:rPr>
      </w:pPr>
      <w:r w:rsidRPr="006C2974">
        <w:rPr>
          <w:rFonts w:cs="Arial"/>
          <w:b/>
          <w:caps/>
          <w:sz w:val="24"/>
          <w:szCs w:val="24"/>
        </w:rPr>
        <w:t xml:space="preserve">pre zmluvu o dielo </w:t>
      </w:r>
    </w:p>
    <w:p w14:paraId="71DECBCE" w14:textId="77777777" w:rsidR="00CD0BF9" w:rsidRPr="006C2974" w:rsidRDefault="00CD0BF9" w:rsidP="0083239F">
      <w:pPr>
        <w:pStyle w:val="Nadpis3"/>
        <w:numPr>
          <w:ilvl w:val="0"/>
          <w:numId w:val="0"/>
        </w:numPr>
        <w:spacing w:before="0" w:after="0"/>
        <w:jc w:val="center"/>
        <w:rPr>
          <w:rFonts w:cs="Arial"/>
          <w:b/>
          <w:caps/>
          <w:sz w:val="24"/>
          <w:szCs w:val="24"/>
        </w:rPr>
      </w:pPr>
      <w:r w:rsidRPr="006C2974">
        <w:rPr>
          <w:rFonts w:cs="Arial"/>
          <w:b/>
          <w:caps/>
          <w:sz w:val="24"/>
          <w:szCs w:val="24"/>
        </w:rPr>
        <w:t>na uskutočnenie stavebných prác</w:t>
      </w:r>
    </w:p>
    <w:p w14:paraId="0B3D8D55" w14:textId="77777777" w:rsidR="00CD0BF9" w:rsidRPr="000C523D" w:rsidRDefault="00CD0BF9" w:rsidP="0083239F">
      <w:pPr>
        <w:pStyle w:val="Zkladntext"/>
        <w:rPr>
          <w:rFonts w:cs="Arial"/>
          <w:sz w:val="10"/>
          <w:lang w:val="sk-SK"/>
        </w:rPr>
      </w:pPr>
    </w:p>
    <w:p w14:paraId="5363B425" w14:textId="77777777" w:rsidR="002F72A8" w:rsidRPr="009A1DA3" w:rsidRDefault="00CD0BF9" w:rsidP="0083239F">
      <w:pPr>
        <w:rPr>
          <w:rFonts w:cs="Arial"/>
        </w:rPr>
      </w:pPr>
      <w:r w:rsidRPr="006C2974">
        <w:rPr>
          <w:rFonts w:cs="Arial"/>
          <w:b/>
          <w:bCs/>
          <w:szCs w:val="22"/>
        </w:rPr>
        <w:t>Názov diela:</w:t>
      </w:r>
      <w:r w:rsidRPr="006C2974">
        <w:rPr>
          <w:rFonts w:cs="Arial"/>
          <w:szCs w:val="22"/>
        </w:rPr>
        <w:t xml:space="preserve"> </w:t>
      </w:r>
      <w:r w:rsidR="009A1DA3" w:rsidRPr="009A1DA3">
        <w:rPr>
          <w:rFonts w:cs="Arial"/>
          <w:b/>
        </w:rPr>
        <w:t xml:space="preserve">D3 Oščadnica-Čadca, Bukov, II. </w:t>
      </w:r>
      <w:proofErr w:type="spellStart"/>
      <w:r w:rsidR="009A1DA3" w:rsidRPr="009A1DA3">
        <w:rPr>
          <w:rFonts w:cs="Arial"/>
          <w:b/>
        </w:rPr>
        <w:t>polprofil</w:t>
      </w:r>
      <w:proofErr w:type="spellEnd"/>
    </w:p>
    <w:p w14:paraId="3302C71C" w14:textId="77777777" w:rsidR="00CD0BF9" w:rsidRPr="006C2974" w:rsidRDefault="00CD0BF9" w:rsidP="0083239F">
      <w:pPr>
        <w:pStyle w:val="Zkladntext"/>
        <w:rPr>
          <w:rFonts w:cs="Arial"/>
          <w:bCs/>
          <w:i/>
          <w:sz w:val="18"/>
          <w:lang w:val="sk-SK"/>
        </w:rPr>
      </w:pPr>
      <w:r w:rsidRPr="006C2974">
        <w:rPr>
          <w:rFonts w:cs="Arial"/>
          <w:bCs/>
          <w:i/>
          <w:sz w:val="18"/>
          <w:lang w:val="sk-SK"/>
        </w:rPr>
        <w:t>(Poznámka: Od uchádzačov sa požaduje, aby vyplnili prázdne kolónky  v tejto Prílohe k ponuke na Zmluvu o Dielo.)</w:t>
      </w:r>
    </w:p>
    <w:tbl>
      <w:tblPr>
        <w:tblW w:w="9734"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44"/>
        <w:gridCol w:w="1701"/>
        <w:gridCol w:w="4489"/>
      </w:tblGrid>
      <w:tr w:rsidR="00CD0BF9" w:rsidRPr="006C2974" w14:paraId="061B9861" w14:textId="77777777" w:rsidTr="00EB5D8A">
        <w:tc>
          <w:tcPr>
            <w:tcW w:w="3544" w:type="dxa"/>
            <w:tcBorders>
              <w:top w:val="single" w:sz="4" w:space="0" w:color="auto"/>
              <w:left w:val="single" w:sz="4" w:space="0" w:color="auto"/>
              <w:bottom w:val="single" w:sz="4" w:space="0" w:color="auto"/>
              <w:right w:val="single" w:sz="4" w:space="0" w:color="auto"/>
            </w:tcBorders>
          </w:tcPr>
          <w:p w14:paraId="0C9D4495" w14:textId="77777777" w:rsidR="00CD0BF9" w:rsidRPr="006C2974" w:rsidRDefault="00CD0BF9" w:rsidP="0083239F">
            <w:pPr>
              <w:jc w:val="center"/>
              <w:rPr>
                <w:rFonts w:cs="Arial"/>
                <w:b/>
                <w:szCs w:val="22"/>
              </w:rPr>
            </w:pPr>
            <w:r w:rsidRPr="006C2974">
              <w:rPr>
                <w:rFonts w:cs="Arial"/>
                <w:b/>
                <w:szCs w:val="22"/>
              </w:rPr>
              <w:t>Položka</w:t>
            </w:r>
          </w:p>
          <w:p w14:paraId="085CBF94" w14:textId="77777777" w:rsidR="00CD0BF9" w:rsidRPr="006C2974" w:rsidRDefault="00CD0BF9" w:rsidP="0083239F">
            <w:pPr>
              <w:jc w:val="center"/>
              <w:rPr>
                <w:rFonts w:cs="Arial"/>
                <w:b/>
                <w:szCs w:val="22"/>
              </w:rPr>
            </w:pPr>
          </w:p>
        </w:tc>
        <w:tc>
          <w:tcPr>
            <w:tcW w:w="1701" w:type="dxa"/>
            <w:tcBorders>
              <w:top w:val="single" w:sz="4" w:space="0" w:color="auto"/>
              <w:left w:val="single" w:sz="4" w:space="0" w:color="auto"/>
              <w:bottom w:val="single" w:sz="4" w:space="0" w:color="auto"/>
              <w:right w:val="single" w:sz="4" w:space="0" w:color="auto"/>
            </w:tcBorders>
          </w:tcPr>
          <w:p w14:paraId="692E5420" w14:textId="77777777" w:rsidR="00CD0BF9" w:rsidRPr="006C2974" w:rsidRDefault="00CD0BF9" w:rsidP="0083239F">
            <w:pPr>
              <w:jc w:val="center"/>
              <w:rPr>
                <w:rFonts w:cs="Arial"/>
                <w:b/>
                <w:sz w:val="20"/>
                <w:szCs w:val="22"/>
              </w:rPr>
            </w:pPr>
            <w:proofErr w:type="spellStart"/>
            <w:r w:rsidRPr="006C2974">
              <w:rPr>
                <w:rFonts w:cs="Arial"/>
                <w:b/>
                <w:sz w:val="20"/>
                <w:szCs w:val="22"/>
              </w:rPr>
              <w:t>Podčlánky</w:t>
            </w:r>
            <w:proofErr w:type="spellEnd"/>
            <w:r w:rsidRPr="006C2974">
              <w:rPr>
                <w:rFonts w:cs="Arial"/>
                <w:b/>
                <w:sz w:val="20"/>
                <w:szCs w:val="22"/>
              </w:rPr>
              <w:t xml:space="preserve"> Zmluvných podmienok</w:t>
            </w:r>
          </w:p>
        </w:tc>
        <w:tc>
          <w:tcPr>
            <w:tcW w:w="4489" w:type="dxa"/>
            <w:tcBorders>
              <w:top w:val="single" w:sz="4" w:space="0" w:color="auto"/>
              <w:left w:val="single" w:sz="4" w:space="0" w:color="auto"/>
              <w:bottom w:val="single" w:sz="4" w:space="0" w:color="auto"/>
              <w:right w:val="single" w:sz="4" w:space="0" w:color="auto"/>
            </w:tcBorders>
          </w:tcPr>
          <w:p w14:paraId="315E34C8" w14:textId="77777777" w:rsidR="00CD0BF9" w:rsidRPr="006C2974" w:rsidRDefault="00CD0BF9" w:rsidP="0083239F">
            <w:pPr>
              <w:jc w:val="center"/>
              <w:rPr>
                <w:rFonts w:cs="Arial"/>
                <w:b/>
                <w:szCs w:val="22"/>
              </w:rPr>
            </w:pPr>
            <w:r w:rsidRPr="006C2974">
              <w:rPr>
                <w:rFonts w:cs="Arial"/>
                <w:b/>
                <w:szCs w:val="22"/>
              </w:rPr>
              <w:t>Údaj</w:t>
            </w:r>
          </w:p>
        </w:tc>
      </w:tr>
      <w:tr w:rsidR="00CD0BF9" w:rsidRPr="006C2974" w14:paraId="660C8614" w14:textId="77777777" w:rsidTr="00EB5D8A">
        <w:tc>
          <w:tcPr>
            <w:tcW w:w="3544" w:type="dxa"/>
            <w:tcBorders>
              <w:top w:val="single" w:sz="4" w:space="0" w:color="auto"/>
              <w:left w:val="single" w:sz="4" w:space="0" w:color="auto"/>
              <w:bottom w:val="single" w:sz="4" w:space="0" w:color="auto"/>
              <w:right w:val="single" w:sz="4" w:space="0" w:color="auto"/>
            </w:tcBorders>
          </w:tcPr>
          <w:p w14:paraId="6BB16BCC" w14:textId="77777777" w:rsidR="00CD0BF9" w:rsidRPr="00FE4170" w:rsidRDefault="00CD0BF9" w:rsidP="0083239F">
            <w:pPr>
              <w:rPr>
                <w:rFonts w:cs="Arial"/>
                <w:szCs w:val="22"/>
              </w:rPr>
            </w:pPr>
            <w:r w:rsidRPr="00790C85">
              <w:rPr>
                <w:rFonts w:cs="Arial"/>
                <w:szCs w:val="22"/>
              </w:rPr>
              <w:t>Názov a adresa Objednávateľa</w:t>
            </w:r>
          </w:p>
        </w:tc>
        <w:tc>
          <w:tcPr>
            <w:tcW w:w="1701" w:type="dxa"/>
            <w:tcBorders>
              <w:top w:val="single" w:sz="4" w:space="0" w:color="auto"/>
              <w:left w:val="single" w:sz="4" w:space="0" w:color="auto"/>
              <w:bottom w:val="single" w:sz="4" w:space="0" w:color="auto"/>
              <w:right w:val="single" w:sz="4" w:space="0" w:color="auto"/>
            </w:tcBorders>
          </w:tcPr>
          <w:p w14:paraId="1081518C" w14:textId="77777777" w:rsidR="00CD0BF9" w:rsidRPr="00FB322C" w:rsidRDefault="00CD0BF9" w:rsidP="0083239F">
            <w:pPr>
              <w:rPr>
                <w:rFonts w:cs="Arial"/>
                <w:szCs w:val="22"/>
              </w:rPr>
            </w:pPr>
            <w:r w:rsidRPr="00FB322C">
              <w:rPr>
                <w:rFonts w:cs="Arial"/>
                <w:szCs w:val="22"/>
              </w:rPr>
              <w:t>1.1.2.2.&amp;1.3</w:t>
            </w:r>
          </w:p>
        </w:tc>
        <w:tc>
          <w:tcPr>
            <w:tcW w:w="4489" w:type="dxa"/>
            <w:tcBorders>
              <w:top w:val="single" w:sz="4" w:space="0" w:color="auto"/>
              <w:left w:val="single" w:sz="4" w:space="0" w:color="auto"/>
              <w:bottom w:val="single" w:sz="4" w:space="0" w:color="auto"/>
              <w:right w:val="single" w:sz="4" w:space="0" w:color="auto"/>
            </w:tcBorders>
          </w:tcPr>
          <w:p w14:paraId="4C2212A5" w14:textId="77777777" w:rsidR="00CD0BF9" w:rsidRPr="00A86531" w:rsidRDefault="00CD0BF9" w:rsidP="0083239F">
            <w:pPr>
              <w:rPr>
                <w:rFonts w:cs="Arial"/>
                <w:szCs w:val="22"/>
              </w:rPr>
            </w:pPr>
            <w:r w:rsidRPr="00A86531">
              <w:rPr>
                <w:rFonts w:cs="Arial"/>
                <w:szCs w:val="22"/>
              </w:rPr>
              <w:t>Národná diaľničná spoločnosť, a.s.</w:t>
            </w:r>
          </w:p>
          <w:p w14:paraId="523212EA" w14:textId="77777777" w:rsidR="00CD0BF9" w:rsidRPr="00742FB8" w:rsidRDefault="00293FA1" w:rsidP="0083239F">
            <w:pPr>
              <w:rPr>
                <w:rFonts w:cs="Arial"/>
                <w:szCs w:val="22"/>
              </w:rPr>
            </w:pPr>
            <w:r w:rsidRPr="00F07B96">
              <w:rPr>
                <w:rFonts w:cs="Arial"/>
                <w:szCs w:val="22"/>
              </w:rPr>
              <w:t>Dúbravská cesta 14, 841 04</w:t>
            </w:r>
            <w:r w:rsidR="00CD0BF9" w:rsidRPr="00742FB8">
              <w:rPr>
                <w:rFonts w:cs="Arial"/>
                <w:szCs w:val="22"/>
              </w:rPr>
              <w:t xml:space="preserve"> Bratislava</w:t>
            </w:r>
          </w:p>
        </w:tc>
      </w:tr>
      <w:tr w:rsidR="00CD0BF9" w:rsidRPr="006C2974" w14:paraId="0D119A63" w14:textId="77777777" w:rsidTr="00EB5D8A">
        <w:tc>
          <w:tcPr>
            <w:tcW w:w="3544" w:type="dxa"/>
            <w:tcBorders>
              <w:top w:val="single" w:sz="4" w:space="0" w:color="auto"/>
              <w:left w:val="single" w:sz="4" w:space="0" w:color="auto"/>
              <w:bottom w:val="single" w:sz="4" w:space="0" w:color="auto"/>
              <w:right w:val="single" w:sz="4" w:space="0" w:color="auto"/>
            </w:tcBorders>
          </w:tcPr>
          <w:p w14:paraId="09809CC3" w14:textId="77777777" w:rsidR="00CD0BF9" w:rsidRPr="00FE4170" w:rsidRDefault="00CD0BF9" w:rsidP="0083239F">
            <w:pPr>
              <w:rPr>
                <w:rFonts w:cs="Arial"/>
                <w:szCs w:val="22"/>
              </w:rPr>
            </w:pPr>
            <w:r w:rsidRPr="00790C85">
              <w:rPr>
                <w:rFonts w:cs="Arial"/>
                <w:szCs w:val="22"/>
              </w:rPr>
              <w:t>Názov a adresa Zhotoviteľa</w:t>
            </w:r>
          </w:p>
        </w:tc>
        <w:tc>
          <w:tcPr>
            <w:tcW w:w="1701" w:type="dxa"/>
            <w:tcBorders>
              <w:top w:val="single" w:sz="4" w:space="0" w:color="auto"/>
              <w:left w:val="single" w:sz="4" w:space="0" w:color="auto"/>
              <w:bottom w:val="single" w:sz="4" w:space="0" w:color="auto"/>
              <w:right w:val="single" w:sz="4" w:space="0" w:color="auto"/>
            </w:tcBorders>
          </w:tcPr>
          <w:p w14:paraId="260AA31B" w14:textId="77777777" w:rsidR="00CD0BF9" w:rsidRPr="00FB322C" w:rsidRDefault="00CD0BF9" w:rsidP="0083239F">
            <w:pPr>
              <w:rPr>
                <w:rFonts w:cs="Arial"/>
                <w:szCs w:val="22"/>
              </w:rPr>
            </w:pPr>
            <w:r w:rsidRPr="00FB322C">
              <w:rPr>
                <w:rFonts w:cs="Arial"/>
                <w:szCs w:val="22"/>
              </w:rPr>
              <w:t>1.1.2.3.&amp;1.3</w:t>
            </w:r>
          </w:p>
        </w:tc>
        <w:tc>
          <w:tcPr>
            <w:tcW w:w="4489" w:type="dxa"/>
            <w:tcBorders>
              <w:top w:val="single" w:sz="4" w:space="0" w:color="auto"/>
              <w:left w:val="single" w:sz="4" w:space="0" w:color="auto"/>
              <w:bottom w:val="single" w:sz="4" w:space="0" w:color="auto"/>
              <w:right w:val="single" w:sz="4" w:space="0" w:color="auto"/>
            </w:tcBorders>
          </w:tcPr>
          <w:p w14:paraId="01201A7B" w14:textId="77777777" w:rsidR="00CD0BF9" w:rsidRPr="00A86531" w:rsidRDefault="00CD0BF9" w:rsidP="0083239F">
            <w:pPr>
              <w:rPr>
                <w:rFonts w:cs="Arial"/>
                <w:i/>
                <w:szCs w:val="22"/>
              </w:rPr>
            </w:pPr>
          </w:p>
          <w:p w14:paraId="47A481BA" w14:textId="77777777" w:rsidR="00CD0BF9" w:rsidRPr="00F07B96" w:rsidRDefault="00CD0BF9" w:rsidP="0083239F">
            <w:pPr>
              <w:rPr>
                <w:rFonts w:cs="Arial"/>
                <w:i/>
                <w:szCs w:val="22"/>
              </w:rPr>
            </w:pPr>
          </w:p>
        </w:tc>
      </w:tr>
      <w:tr w:rsidR="00CD0BF9" w:rsidRPr="006C2974" w14:paraId="270A4B9A" w14:textId="77777777" w:rsidTr="00EB5D8A">
        <w:tc>
          <w:tcPr>
            <w:tcW w:w="3544" w:type="dxa"/>
            <w:tcBorders>
              <w:top w:val="single" w:sz="4" w:space="0" w:color="auto"/>
              <w:left w:val="single" w:sz="4" w:space="0" w:color="auto"/>
              <w:bottom w:val="single" w:sz="4" w:space="0" w:color="auto"/>
              <w:right w:val="single" w:sz="4" w:space="0" w:color="auto"/>
            </w:tcBorders>
          </w:tcPr>
          <w:p w14:paraId="775C706C" w14:textId="77777777" w:rsidR="00CD0BF9" w:rsidRPr="00FB322C" w:rsidRDefault="00CD0BF9" w:rsidP="0083239F">
            <w:pPr>
              <w:rPr>
                <w:rFonts w:cs="Arial"/>
                <w:szCs w:val="22"/>
              </w:rPr>
            </w:pPr>
            <w:r w:rsidRPr="00790C85">
              <w:rPr>
                <w:rFonts w:cs="Arial"/>
                <w:szCs w:val="22"/>
              </w:rPr>
              <w:t>Meno a adresa Stavebn</w:t>
            </w:r>
            <w:r w:rsidR="003D64F3" w:rsidRPr="00FE4170">
              <w:rPr>
                <w:rFonts w:cs="Arial"/>
                <w:szCs w:val="22"/>
              </w:rPr>
              <w:t>otechnick</w:t>
            </w:r>
            <w:r w:rsidRPr="00FB322C">
              <w:rPr>
                <w:rFonts w:cs="Arial"/>
                <w:szCs w:val="22"/>
              </w:rPr>
              <w:t>ého dozoru</w:t>
            </w:r>
          </w:p>
        </w:tc>
        <w:tc>
          <w:tcPr>
            <w:tcW w:w="1701" w:type="dxa"/>
            <w:tcBorders>
              <w:top w:val="single" w:sz="4" w:space="0" w:color="auto"/>
              <w:left w:val="single" w:sz="4" w:space="0" w:color="auto"/>
              <w:bottom w:val="single" w:sz="4" w:space="0" w:color="auto"/>
              <w:right w:val="single" w:sz="4" w:space="0" w:color="auto"/>
            </w:tcBorders>
          </w:tcPr>
          <w:p w14:paraId="3051E2BC" w14:textId="77777777" w:rsidR="00CD0BF9" w:rsidRPr="00A86531" w:rsidRDefault="00CD0BF9" w:rsidP="0083239F">
            <w:pPr>
              <w:rPr>
                <w:rFonts w:cs="Arial"/>
                <w:szCs w:val="22"/>
              </w:rPr>
            </w:pPr>
            <w:r w:rsidRPr="00A86531">
              <w:rPr>
                <w:rFonts w:cs="Arial"/>
                <w:szCs w:val="22"/>
              </w:rPr>
              <w:t>1.1.2.4&amp;1.3</w:t>
            </w:r>
          </w:p>
        </w:tc>
        <w:tc>
          <w:tcPr>
            <w:tcW w:w="4489" w:type="dxa"/>
            <w:tcBorders>
              <w:top w:val="single" w:sz="4" w:space="0" w:color="auto"/>
              <w:left w:val="single" w:sz="4" w:space="0" w:color="auto"/>
              <w:bottom w:val="single" w:sz="4" w:space="0" w:color="auto"/>
              <w:right w:val="single" w:sz="4" w:space="0" w:color="auto"/>
            </w:tcBorders>
          </w:tcPr>
          <w:p w14:paraId="507417BE" w14:textId="77777777" w:rsidR="00CD0BF9" w:rsidRPr="00790C85" w:rsidRDefault="00CD0BF9" w:rsidP="0083239F">
            <w:pPr>
              <w:rPr>
                <w:rFonts w:cs="Arial"/>
                <w:szCs w:val="22"/>
              </w:rPr>
            </w:pPr>
            <w:r w:rsidRPr="00F07B96">
              <w:rPr>
                <w:rFonts w:cs="Arial"/>
                <w:szCs w:val="22"/>
              </w:rPr>
              <w:t xml:space="preserve">Bude </w:t>
            </w:r>
            <w:r w:rsidR="00243055" w:rsidRPr="00742FB8">
              <w:rPr>
                <w:rFonts w:cs="Arial"/>
                <w:szCs w:val="22"/>
              </w:rPr>
              <w:t>oznámený</w:t>
            </w:r>
            <w:r w:rsidRPr="00790C85">
              <w:rPr>
                <w:rStyle w:val="Odkaznapoznmkupodiarou"/>
                <w:rFonts w:cs="Arial"/>
                <w:szCs w:val="22"/>
              </w:rPr>
              <w:footnoteReference w:id="4"/>
            </w:r>
          </w:p>
          <w:p w14:paraId="10BFBEE0" w14:textId="77777777" w:rsidR="00CD0BF9" w:rsidRPr="00FE4170" w:rsidRDefault="00CD0BF9" w:rsidP="0083239F">
            <w:pPr>
              <w:rPr>
                <w:rFonts w:cs="Arial"/>
                <w:szCs w:val="22"/>
              </w:rPr>
            </w:pPr>
          </w:p>
        </w:tc>
      </w:tr>
      <w:tr w:rsidR="00CD0BF9" w:rsidRPr="006C2974" w14:paraId="1F0BB5A2" w14:textId="77777777" w:rsidTr="00EB5D8A">
        <w:tc>
          <w:tcPr>
            <w:tcW w:w="3544" w:type="dxa"/>
            <w:tcBorders>
              <w:top w:val="single" w:sz="4" w:space="0" w:color="auto"/>
              <w:left w:val="single" w:sz="4" w:space="0" w:color="auto"/>
              <w:bottom w:val="single" w:sz="4" w:space="0" w:color="auto"/>
              <w:right w:val="single" w:sz="4" w:space="0" w:color="auto"/>
            </w:tcBorders>
          </w:tcPr>
          <w:p w14:paraId="51031D93" w14:textId="77777777" w:rsidR="00CD0BF9" w:rsidRPr="00FE4170" w:rsidRDefault="00CD0BF9" w:rsidP="0083239F">
            <w:pPr>
              <w:rPr>
                <w:rFonts w:cs="Arial"/>
                <w:b/>
                <w:szCs w:val="22"/>
              </w:rPr>
            </w:pPr>
            <w:r w:rsidRPr="00790C85">
              <w:rPr>
                <w:rFonts w:cs="Arial"/>
                <w:b/>
                <w:szCs w:val="22"/>
              </w:rPr>
              <w:t>Lehota výstavby</w:t>
            </w:r>
          </w:p>
          <w:p w14:paraId="7F9266F1" w14:textId="77777777" w:rsidR="00CD0BF9" w:rsidRPr="00FB322C" w:rsidRDefault="00CD0BF9" w:rsidP="0083239F">
            <w:pPr>
              <w:rPr>
                <w:rFonts w:cs="Arial"/>
                <w:b/>
                <w:szCs w:val="22"/>
              </w:rPr>
            </w:pPr>
          </w:p>
        </w:tc>
        <w:tc>
          <w:tcPr>
            <w:tcW w:w="1701" w:type="dxa"/>
            <w:tcBorders>
              <w:top w:val="single" w:sz="4" w:space="0" w:color="auto"/>
              <w:left w:val="single" w:sz="4" w:space="0" w:color="auto"/>
              <w:bottom w:val="single" w:sz="4" w:space="0" w:color="auto"/>
              <w:right w:val="single" w:sz="4" w:space="0" w:color="auto"/>
            </w:tcBorders>
          </w:tcPr>
          <w:p w14:paraId="2E8423E3" w14:textId="77777777" w:rsidR="00CD0BF9" w:rsidRPr="00A86531" w:rsidRDefault="00CD0BF9" w:rsidP="0083239F">
            <w:pPr>
              <w:jc w:val="center"/>
              <w:rPr>
                <w:rFonts w:cs="Arial"/>
                <w:szCs w:val="22"/>
              </w:rPr>
            </w:pPr>
            <w:r w:rsidRPr="00FB322C">
              <w:rPr>
                <w:rFonts w:cs="Arial"/>
                <w:szCs w:val="22"/>
              </w:rPr>
              <w:t>1.1.3.3</w:t>
            </w:r>
          </w:p>
        </w:tc>
        <w:tc>
          <w:tcPr>
            <w:tcW w:w="4489" w:type="dxa"/>
            <w:tcBorders>
              <w:top w:val="single" w:sz="4" w:space="0" w:color="auto"/>
              <w:left w:val="single" w:sz="4" w:space="0" w:color="auto"/>
              <w:bottom w:val="single" w:sz="4" w:space="0" w:color="auto"/>
              <w:right w:val="single" w:sz="4" w:space="0" w:color="auto"/>
            </w:tcBorders>
          </w:tcPr>
          <w:p w14:paraId="1E618A84" w14:textId="77777777" w:rsidR="00CD0BF9" w:rsidRPr="00742FB8" w:rsidRDefault="00CD0BF9" w:rsidP="00F66D4C">
            <w:pPr>
              <w:rPr>
                <w:rFonts w:cs="Arial"/>
                <w:szCs w:val="22"/>
              </w:rPr>
            </w:pPr>
            <w:r w:rsidRPr="00F07B96">
              <w:rPr>
                <w:rFonts w:cs="Arial"/>
                <w:szCs w:val="22"/>
              </w:rPr>
              <w:t>trvanie:</w:t>
            </w:r>
            <w:r w:rsidRPr="00742FB8">
              <w:rPr>
                <w:rFonts w:cs="Arial"/>
                <w:caps/>
                <w:szCs w:val="22"/>
              </w:rPr>
              <w:t xml:space="preserve"> </w:t>
            </w:r>
            <w:r w:rsidR="00F66D4C">
              <w:rPr>
                <w:rFonts w:cs="Arial"/>
                <w:b/>
                <w:caps/>
                <w:szCs w:val="22"/>
              </w:rPr>
              <w:t>167</w:t>
            </w:r>
            <w:r w:rsidR="00702CE8">
              <w:rPr>
                <w:rFonts w:cs="Arial"/>
                <w:b/>
                <w:caps/>
                <w:szCs w:val="22"/>
              </w:rPr>
              <w:t xml:space="preserve">5 </w:t>
            </w:r>
            <w:r w:rsidR="00F24A20" w:rsidRPr="00742FB8">
              <w:rPr>
                <w:rFonts w:cs="Arial"/>
                <w:b/>
                <w:bCs/>
                <w:szCs w:val="22"/>
              </w:rPr>
              <w:t xml:space="preserve">kalendárnych </w:t>
            </w:r>
            <w:r w:rsidR="00702CE8">
              <w:rPr>
                <w:rFonts w:cs="Arial"/>
                <w:b/>
                <w:bCs/>
                <w:szCs w:val="22"/>
              </w:rPr>
              <w:t>dní</w:t>
            </w:r>
            <w:r w:rsidR="009A1DA3" w:rsidRPr="00742FB8">
              <w:rPr>
                <w:rFonts w:cs="Arial"/>
                <w:szCs w:val="22"/>
              </w:rPr>
              <w:t xml:space="preserve"> </w:t>
            </w:r>
            <w:r w:rsidRPr="00742FB8">
              <w:rPr>
                <w:rFonts w:cs="Arial"/>
                <w:szCs w:val="22"/>
              </w:rPr>
              <w:t>– od Dátumu začatia prác (podčlánok 8.1) až po vydanie Preberacieho protokolu pre Dielo (podčlánok 10.1)</w:t>
            </w:r>
          </w:p>
        </w:tc>
      </w:tr>
      <w:tr w:rsidR="00CD0BF9" w:rsidRPr="006C2974" w14:paraId="36D6D3B0" w14:textId="77777777" w:rsidTr="00EB5D8A">
        <w:tc>
          <w:tcPr>
            <w:tcW w:w="3544" w:type="dxa"/>
            <w:tcBorders>
              <w:top w:val="single" w:sz="4" w:space="0" w:color="auto"/>
              <w:left w:val="single" w:sz="4" w:space="0" w:color="auto"/>
              <w:bottom w:val="single" w:sz="4" w:space="0" w:color="auto"/>
              <w:right w:val="single" w:sz="4" w:space="0" w:color="auto"/>
            </w:tcBorders>
          </w:tcPr>
          <w:p w14:paraId="1F43CCDD" w14:textId="77777777" w:rsidR="00CD0BF9" w:rsidRPr="00FE4170" w:rsidRDefault="00CD0BF9" w:rsidP="0083239F">
            <w:pPr>
              <w:rPr>
                <w:rFonts w:cs="Arial"/>
                <w:b/>
                <w:szCs w:val="22"/>
              </w:rPr>
            </w:pPr>
            <w:r w:rsidRPr="00790C85">
              <w:rPr>
                <w:rFonts w:cs="Arial"/>
                <w:b/>
                <w:szCs w:val="22"/>
              </w:rPr>
              <w:t>Lehota na oznámenie vád</w:t>
            </w:r>
          </w:p>
        </w:tc>
        <w:tc>
          <w:tcPr>
            <w:tcW w:w="1701" w:type="dxa"/>
            <w:tcBorders>
              <w:top w:val="single" w:sz="4" w:space="0" w:color="auto"/>
              <w:left w:val="single" w:sz="4" w:space="0" w:color="auto"/>
              <w:bottom w:val="single" w:sz="4" w:space="0" w:color="auto"/>
              <w:right w:val="single" w:sz="4" w:space="0" w:color="auto"/>
            </w:tcBorders>
          </w:tcPr>
          <w:p w14:paraId="0716F8EE" w14:textId="77777777" w:rsidR="00CD0BF9" w:rsidRPr="00FB322C" w:rsidRDefault="00CD0BF9" w:rsidP="0083239F">
            <w:pPr>
              <w:jc w:val="center"/>
              <w:rPr>
                <w:rFonts w:cs="Arial"/>
                <w:szCs w:val="22"/>
              </w:rPr>
            </w:pPr>
            <w:r w:rsidRPr="00FB322C">
              <w:rPr>
                <w:rFonts w:cs="Arial"/>
                <w:szCs w:val="22"/>
              </w:rPr>
              <w:t>1.1.3.7</w:t>
            </w:r>
          </w:p>
        </w:tc>
        <w:tc>
          <w:tcPr>
            <w:tcW w:w="4489" w:type="dxa"/>
            <w:tcBorders>
              <w:top w:val="single" w:sz="4" w:space="0" w:color="auto"/>
              <w:left w:val="single" w:sz="4" w:space="0" w:color="auto"/>
              <w:bottom w:val="single" w:sz="4" w:space="0" w:color="auto"/>
              <w:right w:val="single" w:sz="4" w:space="0" w:color="auto"/>
            </w:tcBorders>
          </w:tcPr>
          <w:p w14:paraId="1758703F" w14:textId="77777777" w:rsidR="00CD0BF9" w:rsidRPr="00742FB8" w:rsidRDefault="00CD0BF9" w:rsidP="0083239F">
            <w:pPr>
              <w:rPr>
                <w:rFonts w:cs="Arial"/>
                <w:b/>
                <w:i/>
                <w:iCs/>
                <w:szCs w:val="22"/>
              </w:rPr>
            </w:pPr>
            <w:r w:rsidRPr="00A86531">
              <w:rPr>
                <w:rFonts w:cs="Arial"/>
                <w:szCs w:val="22"/>
              </w:rPr>
              <w:t>trvanie:</w:t>
            </w:r>
            <w:r w:rsidRPr="00F07B96">
              <w:rPr>
                <w:rFonts w:cs="Arial"/>
                <w:caps/>
                <w:szCs w:val="22"/>
              </w:rPr>
              <w:t xml:space="preserve"> </w:t>
            </w:r>
            <w:r w:rsidR="00F46EF8" w:rsidRPr="00742FB8">
              <w:rPr>
                <w:rFonts w:cs="Arial"/>
                <w:b/>
                <w:bCs/>
                <w:szCs w:val="22"/>
              </w:rPr>
              <w:t xml:space="preserve">365 </w:t>
            </w:r>
            <w:r w:rsidRPr="00742FB8">
              <w:rPr>
                <w:rFonts w:cs="Arial"/>
                <w:b/>
                <w:bCs/>
                <w:szCs w:val="22"/>
              </w:rPr>
              <w:t>kalendárnych dní</w:t>
            </w:r>
            <w:r w:rsidRPr="00742FB8">
              <w:rPr>
                <w:rFonts w:cs="Arial"/>
                <w:szCs w:val="22"/>
              </w:rPr>
              <w:t xml:space="preserve"> – od dátumu vydania Preberacieho protokolu pre Dielo (podčlánok 10.1) až po vydanie Protokolu o vyhotovení Diela (podčlánok 11.9)</w:t>
            </w:r>
          </w:p>
        </w:tc>
      </w:tr>
      <w:tr w:rsidR="00CD0BF9" w:rsidRPr="006C2974" w14:paraId="4ED080F2" w14:textId="77777777" w:rsidTr="00EB5D8A">
        <w:tc>
          <w:tcPr>
            <w:tcW w:w="3544" w:type="dxa"/>
            <w:tcBorders>
              <w:top w:val="single" w:sz="4" w:space="0" w:color="auto"/>
              <w:left w:val="single" w:sz="4" w:space="0" w:color="auto"/>
              <w:bottom w:val="single" w:sz="4" w:space="0" w:color="auto"/>
              <w:right w:val="single" w:sz="4" w:space="0" w:color="auto"/>
            </w:tcBorders>
          </w:tcPr>
          <w:p w14:paraId="6A83E69E" w14:textId="77777777" w:rsidR="00CD0BF9" w:rsidRPr="00FE4170" w:rsidRDefault="00CD0BF9" w:rsidP="0083239F">
            <w:pPr>
              <w:rPr>
                <w:rFonts w:cs="Arial"/>
                <w:b/>
                <w:szCs w:val="22"/>
              </w:rPr>
            </w:pPr>
            <w:r w:rsidRPr="00790C85">
              <w:rPr>
                <w:rFonts w:cs="Arial"/>
                <w:b/>
                <w:szCs w:val="22"/>
              </w:rPr>
              <w:t>Záručná doba</w:t>
            </w:r>
          </w:p>
        </w:tc>
        <w:tc>
          <w:tcPr>
            <w:tcW w:w="1701" w:type="dxa"/>
            <w:tcBorders>
              <w:top w:val="single" w:sz="4" w:space="0" w:color="auto"/>
              <w:left w:val="single" w:sz="4" w:space="0" w:color="auto"/>
              <w:bottom w:val="single" w:sz="4" w:space="0" w:color="auto"/>
              <w:right w:val="single" w:sz="4" w:space="0" w:color="auto"/>
            </w:tcBorders>
          </w:tcPr>
          <w:p w14:paraId="613339E0" w14:textId="77777777" w:rsidR="00CD0BF9" w:rsidRPr="00FB322C" w:rsidRDefault="00CD0BF9" w:rsidP="0083239F">
            <w:pPr>
              <w:jc w:val="center"/>
              <w:rPr>
                <w:rFonts w:cs="Arial"/>
                <w:szCs w:val="22"/>
              </w:rPr>
            </w:pPr>
            <w:r w:rsidRPr="00FB322C">
              <w:rPr>
                <w:rFonts w:cs="Arial"/>
                <w:szCs w:val="22"/>
              </w:rPr>
              <w:t>1.1.3.10</w:t>
            </w:r>
          </w:p>
        </w:tc>
        <w:tc>
          <w:tcPr>
            <w:tcW w:w="4489" w:type="dxa"/>
            <w:tcBorders>
              <w:top w:val="single" w:sz="4" w:space="0" w:color="auto"/>
              <w:left w:val="single" w:sz="4" w:space="0" w:color="auto"/>
              <w:bottom w:val="single" w:sz="4" w:space="0" w:color="auto"/>
              <w:right w:val="single" w:sz="4" w:space="0" w:color="auto"/>
            </w:tcBorders>
          </w:tcPr>
          <w:p w14:paraId="05403798" w14:textId="77777777" w:rsidR="00CD0BF9" w:rsidRPr="00A86531" w:rsidRDefault="00CD0BF9" w:rsidP="0083239F">
            <w:pPr>
              <w:rPr>
                <w:rFonts w:cs="Arial"/>
                <w:szCs w:val="22"/>
              </w:rPr>
            </w:pPr>
            <w:r w:rsidRPr="00A86531">
              <w:rPr>
                <w:rFonts w:cs="Arial"/>
                <w:szCs w:val="22"/>
              </w:rPr>
              <w:t>Stavebná časť: 60 mesiacov</w:t>
            </w:r>
          </w:p>
          <w:p w14:paraId="1F864177" w14:textId="77777777" w:rsidR="00CD0BF9" w:rsidRDefault="00CD0BF9" w:rsidP="0083239F">
            <w:pPr>
              <w:rPr>
                <w:rFonts w:cs="Arial"/>
                <w:szCs w:val="22"/>
              </w:rPr>
            </w:pPr>
            <w:r w:rsidRPr="00F07B96">
              <w:rPr>
                <w:rFonts w:cs="Arial"/>
                <w:szCs w:val="22"/>
              </w:rPr>
              <w:t>Technologické zariadenie: 60 mesiacov</w:t>
            </w:r>
          </w:p>
          <w:p w14:paraId="5DFD1E15" w14:textId="77777777" w:rsidR="00B249B2" w:rsidRDefault="00B249B2" w:rsidP="0083239F">
            <w:pPr>
              <w:rPr>
                <w:rFonts w:cs="Arial"/>
                <w:szCs w:val="22"/>
              </w:rPr>
            </w:pPr>
          </w:p>
          <w:p w14:paraId="0BA1874E" w14:textId="7D09B4C5" w:rsidR="00B249B2" w:rsidRPr="00B249B2" w:rsidRDefault="00B249B2" w:rsidP="00195DF9">
            <w:pPr>
              <w:jc w:val="both"/>
              <w:rPr>
                <w:rFonts w:cs="Arial"/>
                <w:i/>
                <w:szCs w:val="22"/>
              </w:rPr>
            </w:pPr>
            <w:r>
              <w:rPr>
                <w:rFonts w:cs="Arial"/>
                <w:szCs w:val="22"/>
              </w:rPr>
              <w:t>Záručná doba začína</w:t>
            </w:r>
            <w:r w:rsidR="00195DF9">
              <w:rPr>
                <w:rFonts w:cs="Arial"/>
                <w:szCs w:val="22"/>
              </w:rPr>
              <w:t xml:space="preserve"> </w:t>
            </w:r>
            <w:r>
              <w:rPr>
                <w:rFonts w:cs="Arial"/>
                <w:szCs w:val="22"/>
              </w:rPr>
              <w:t xml:space="preserve">plynúť </w:t>
            </w:r>
            <w:proofErr w:type="spellStart"/>
            <w:r>
              <w:rPr>
                <w:rFonts w:cs="Arial"/>
                <w:szCs w:val="22"/>
              </w:rPr>
              <w:t>podpsísaním</w:t>
            </w:r>
            <w:proofErr w:type="spellEnd"/>
            <w:r>
              <w:rPr>
                <w:rFonts w:cs="Arial"/>
                <w:szCs w:val="22"/>
              </w:rPr>
              <w:t xml:space="preserve"> </w:t>
            </w:r>
            <w:proofErr w:type="spellStart"/>
            <w:r>
              <w:rPr>
                <w:rFonts w:cs="Arial"/>
                <w:szCs w:val="22"/>
              </w:rPr>
              <w:t>Prebecieho</w:t>
            </w:r>
            <w:proofErr w:type="spellEnd"/>
            <w:r>
              <w:rPr>
                <w:rFonts w:cs="Arial"/>
                <w:szCs w:val="22"/>
              </w:rPr>
              <w:t xml:space="preserve"> protokolu podľa </w:t>
            </w:r>
            <w:proofErr w:type="spellStart"/>
            <w:r>
              <w:rPr>
                <w:rFonts w:cs="Arial"/>
                <w:szCs w:val="22"/>
              </w:rPr>
              <w:t>podčl</w:t>
            </w:r>
            <w:proofErr w:type="spellEnd"/>
            <w:r>
              <w:rPr>
                <w:rFonts w:cs="Arial"/>
                <w:szCs w:val="22"/>
              </w:rPr>
              <w:t xml:space="preserve">. 10.2 </w:t>
            </w:r>
            <w:r w:rsidR="00195DF9">
              <w:rPr>
                <w:rFonts w:cs="Arial"/>
                <w:szCs w:val="22"/>
              </w:rPr>
              <w:t>(</w:t>
            </w:r>
            <w:r>
              <w:rPr>
                <w:rFonts w:cs="Arial"/>
                <w:i/>
                <w:szCs w:val="22"/>
              </w:rPr>
              <w:t>Preberanie časti Diela</w:t>
            </w:r>
            <w:r>
              <w:rPr>
                <w:rFonts w:cs="Arial"/>
                <w:szCs w:val="22"/>
              </w:rPr>
              <w:t xml:space="preserve">) a končí uplynutím 60 mesiacov po podpísaní Preberacieho </w:t>
            </w:r>
            <w:proofErr w:type="spellStart"/>
            <w:r>
              <w:rPr>
                <w:rFonts w:cs="Arial"/>
                <w:szCs w:val="22"/>
              </w:rPr>
              <w:t>protkolu</w:t>
            </w:r>
            <w:proofErr w:type="spellEnd"/>
            <w:r>
              <w:rPr>
                <w:rFonts w:cs="Arial"/>
                <w:szCs w:val="22"/>
              </w:rPr>
              <w:t xml:space="preserve"> podľa </w:t>
            </w:r>
            <w:proofErr w:type="spellStart"/>
            <w:r>
              <w:rPr>
                <w:rFonts w:cs="Arial"/>
                <w:szCs w:val="22"/>
              </w:rPr>
              <w:t>podčl</w:t>
            </w:r>
            <w:proofErr w:type="spellEnd"/>
            <w:r>
              <w:rPr>
                <w:rFonts w:cs="Arial"/>
                <w:szCs w:val="22"/>
              </w:rPr>
              <w:t xml:space="preserve">. 10.1 </w:t>
            </w:r>
            <w:r w:rsidR="00195DF9">
              <w:rPr>
                <w:rFonts w:cs="Arial"/>
                <w:szCs w:val="22"/>
              </w:rPr>
              <w:t>(</w:t>
            </w:r>
            <w:r>
              <w:rPr>
                <w:rFonts w:cs="Arial"/>
                <w:i/>
                <w:szCs w:val="22"/>
              </w:rPr>
              <w:t>Preberanie Diela a Sekcií).</w:t>
            </w:r>
          </w:p>
        </w:tc>
      </w:tr>
      <w:tr w:rsidR="00CD0BF9" w:rsidRPr="006C2974" w14:paraId="63E47FEF" w14:textId="77777777" w:rsidTr="00EB5D8A">
        <w:tc>
          <w:tcPr>
            <w:tcW w:w="3544" w:type="dxa"/>
            <w:tcBorders>
              <w:top w:val="single" w:sz="4" w:space="0" w:color="auto"/>
              <w:left w:val="single" w:sz="4" w:space="0" w:color="auto"/>
              <w:bottom w:val="single" w:sz="4" w:space="0" w:color="auto"/>
              <w:right w:val="single" w:sz="4" w:space="0" w:color="auto"/>
            </w:tcBorders>
          </w:tcPr>
          <w:p w14:paraId="2FEF93F0" w14:textId="77777777" w:rsidR="00CD0BF9" w:rsidRPr="00FE4170" w:rsidRDefault="00CD0BF9" w:rsidP="0083239F">
            <w:pPr>
              <w:rPr>
                <w:rFonts w:cs="Arial"/>
                <w:szCs w:val="22"/>
              </w:rPr>
            </w:pPr>
            <w:r w:rsidRPr="00790C85">
              <w:rPr>
                <w:rFonts w:cs="Arial"/>
                <w:szCs w:val="22"/>
              </w:rPr>
              <w:t>Elektronické prenosové systémy</w:t>
            </w:r>
          </w:p>
          <w:p w14:paraId="150B37BB" w14:textId="77777777" w:rsidR="00CD0BF9" w:rsidRPr="00FB322C" w:rsidRDefault="00CD0BF9" w:rsidP="0083239F">
            <w:pPr>
              <w:rPr>
                <w:rFonts w:cs="Arial"/>
                <w:szCs w:val="22"/>
              </w:rPr>
            </w:pPr>
          </w:p>
        </w:tc>
        <w:tc>
          <w:tcPr>
            <w:tcW w:w="1701" w:type="dxa"/>
            <w:tcBorders>
              <w:top w:val="single" w:sz="4" w:space="0" w:color="auto"/>
              <w:left w:val="single" w:sz="4" w:space="0" w:color="auto"/>
              <w:bottom w:val="single" w:sz="4" w:space="0" w:color="auto"/>
              <w:right w:val="single" w:sz="4" w:space="0" w:color="auto"/>
            </w:tcBorders>
          </w:tcPr>
          <w:p w14:paraId="6A65B6BB" w14:textId="77777777" w:rsidR="00CD0BF9" w:rsidRPr="00A86531" w:rsidRDefault="00CD0BF9" w:rsidP="0083239F">
            <w:pPr>
              <w:jc w:val="center"/>
              <w:rPr>
                <w:rFonts w:cs="Arial"/>
                <w:szCs w:val="22"/>
              </w:rPr>
            </w:pPr>
            <w:r w:rsidRPr="00FB322C">
              <w:rPr>
                <w:rFonts w:cs="Arial"/>
                <w:szCs w:val="22"/>
              </w:rPr>
              <w:t>1.3</w:t>
            </w:r>
          </w:p>
        </w:tc>
        <w:tc>
          <w:tcPr>
            <w:tcW w:w="4489" w:type="dxa"/>
            <w:tcBorders>
              <w:top w:val="single" w:sz="4" w:space="0" w:color="auto"/>
              <w:left w:val="single" w:sz="4" w:space="0" w:color="auto"/>
              <w:bottom w:val="single" w:sz="4" w:space="0" w:color="auto"/>
              <w:right w:val="single" w:sz="4" w:space="0" w:color="auto"/>
            </w:tcBorders>
          </w:tcPr>
          <w:p w14:paraId="5B200DCE" w14:textId="77777777" w:rsidR="00CD0BF9" w:rsidRPr="00F07B96" w:rsidRDefault="00CD0BF9" w:rsidP="0083239F">
            <w:pPr>
              <w:rPr>
                <w:rFonts w:cs="Arial"/>
                <w:szCs w:val="22"/>
              </w:rPr>
            </w:pPr>
            <w:r w:rsidRPr="00F07B96">
              <w:rPr>
                <w:rFonts w:cs="Arial"/>
                <w:szCs w:val="22"/>
              </w:rPr>
              <w:t>Nebudú sa používať pre oficiálnu</w:t>
            </w:r>
          </w:p>
          <w:p w14:paraId="77BE8AEC" w14:textId="77777777" w:rsidR="00CD0BF9" w:rsidRPr="00742FB8" w:rsidRDefault="00CD0BF9" w:rsidP="0083239F">
            <w:pPr>
              <w:rPr>
                <w:rFonts w:cs="Arial"/>
                <w:szCs w:val="22"/>
              </w:rPr>
            </w:pPr>
            <w:r w:rsidRPr="00742FB8">
              <w:rPr>
                <w:rFonts w:cs="Arial"/>
                <w:szCs w:val="22"/>
              </w:rPr>
              <w:t>komunikáciu</w:t>
            </w:r>
          </w:p>
        </w:tc>
      </w:tr>
      <w:tr w:rsidR="00CD0BF9" w:rsidRPr="006C2974" w14:paraId="119B7D90" w14:textId="77777777" w:rsidTr="00EB5D8A">
        <w:tc>
          <w:tcPr>
            <w:tcW w:w="3544" w:type="dxa"/>
            <w:tcBorders>
              <w:top w:val="single" w:sz="4" w:space="0" w:color="auto"/>
              <w:left w:val="single" w:sz="4" w:space="0" w:color="auto"/>
              <w:bottom w:val="single" w:sz="4" w:space="0" w:color="auto"/>
              <w:right w:val="single" w:sz="4" w:space="0" w:color="auto"/>
            </w:tcBorders>
          </w:tcPr>
          <w:p w14:paraId="500CEBEF" w14:textId="77777777" w:rsidR="00CD0BF9" w:rsidRPr="00FE4170" w:rsidRDefault="00CD0BF9" w:rsidP="0083239F">
            <w:pPr>
              <w:rPr>
                <w:rFonts w:cs="Arial"/>
                <w:szCs w:val="22"/>
              </w:rPr>
            </w:pPr>
            <w:r w:rsidRPr="00790C85">
              <w:rPr>
                <w:rFonts w:cs="Arial"/>
                <w:szCs w:val="22"/>
              </w:rPr>
              <w:t>Použité právne predpisy</w:t>
            </w:r>
          </w:p>
          <w:p w14:paraId="1AC4102F" w14:textId="77777777" w:rsidR="00CD0BF9" w:rsidRPr="00FB322C" w:rsidRDefault="00CD0BF9" w:rsidP="0083239F">
            <w:pPr>
              <w:rPr>
                <w:rFonts w:cs="Arial"/>
                <w:szCs w:val="22"/>
              </w:rPr>
            </w:pPr>
          </w:p>
        </w:tc>
        <w:tc>
          <w:tcPr>
            <w:tcW w:w="1701" w:type="dxa"/>
            <w:tcBorders>
              <w:top w:val="single" w:sz="4" w:space="0" w:color="auto"/>
              <w:left w:val="single" w:sz="4" w:space="0" w:color="auto"/>
              <w:bottom w:val="single" w:sz="4" w:space="0" w:color="auto"/>
              <w:right w:val="single" w:sz="4" w:space="0" w:color="auto"/>
            </w:tcBorders>
          </w:tcPr>
          <w:p w14:paraId="6EADA52D" w14:textId="77777777" w:rsidR="00CD0BF9" w:rsidRPr="00A86531" w:rsidRDefault="00CD0BF9" w:rsidP="0083239F">
            <w:pPr>
              <w:jc w:val="center"/>
              <w:rPr>
                <w:rFonts w:cs="Arial"/>
                <w:szCs w:val="22"/>
              </w:rPr>
            </w:pPr>
            <w:r w:rsidRPr="00FB322C">
              <w:rPr>
                <w:rFonts w:cs="Arial"/>
                <w:szCs w:val="22"/>
              </w:rPr>
              <w:t>1.4</w:t>
            </w:r>
          </w:p>
        </w:tc>
        <w:tc>
          <w:tcPr>
            <w:tcW w:w="4489" w:type="dxa"/>
            <w:tcBorders>
              <w:top w:val="single" w:sz="4" w:space="0" w:color="auto"/>
              <w:left w:val="single" w:sz="4" w:space="0" w:color="auto"/>
              <w:bottom w:val="single" w:sz="4" w:space="0" w:color="auto"/>
              <w:right w:val="single" w:sz="4" w:space="0" w:color="auto"/>
            </w:tcBorders>
          </w:tcPr>
          <w:p w14:paraId="16A6A1D7" w14:textId="77777777" w:rsidR="00CD0BF9" w:rsidRPr="00F07B96" w:rsidRDefault="00CD0BF9" w:rsidP="0083239F">
            <w:pPr>
              <w:rPr>
                <w:rFonts w:cs="Arial"/>
                <w:szCs w:val="22"/>
              </w:rPr>
            </w:pPr>
            <w:r w:rsidRPr="00F07B96">
              <w:rPr>
                <w:rFonts w:cs="Arial"/>
                <w:szCs w:val="22"/>
              </w:rPr>
              <w:t>Právne predpisy Slovenskej republiky</w:t>
            </w:r>
          </w:p>
        </w:tc>
      </w:tr>
      <w:tr w:rsidR="00CD0BF9" w:rsidRPr="006C2974" w14:paraId="652860BF" w14:textId="77777777" w:rsidTr="00EB5D8A">
        <w:tc>
          <w:tcPr>
            <w:tcW w:w="3544" w:type="dxa"/>
            <w:tcBorders>
              <w:top w:val="single" w:sz="4" w:space="0" w:color="auto"/>
              <w:left w:val="single" w:sz="4" w:space="0" w:color="auto"/>
              <w:bottom w:val="single" w:sz="4" w:space="0" w:color="auto"/>
              <w:right w:val="single" w:sz="4" w:space="0" w:color="auto"/>
            </w:tcBorders>
          </w:tcPr>
          <w:p w14:paraId="152CC998" w14:textId="77777777" w:rsidR="00CD0BF9" w:rsidRPr="00FE4170" w:rsidRDefault="00CD0BF9" w:rsidP="0083239F">
            <w:pPr>
              <w:rPr>
                <w:rFonts w:cs="Arial"/>
                <w:szCs w:val="22"/>
              </w:rPr>
            </w:pPr>
            <w:r w:rsidRPr="00790C85">
              <w:rPr>
                <w:rFonts w:cs="Arial"/>
                <w:szCs w:val="22"/>
              </w:rPr>
              <w:t>Rozhodujúci jazyk</w:t>
            </w:r>
          </w:p>
          <w:p w14:paraId="723E7C3F" w14:textId="77777777" w:rsidR="00CD0BF9" w:rsidRPr="00FB322C" w:rsidRDefault="00CD0BF9" w:rsidP="0083239F">
            <w:pPr>
              <w:rPr>
                <w:rFonts w:cs="Arial"/>
                <w:szCs w:val="22"/>
              </w:rPr>
            </w:pPr>
          </w:p>
        </w:tc>
        <w:tc>
          <w:tcPr>
            <w:tcW w:w="1701" w:type="dxa"/>
            <w:tcBorders>
              <w:top w:val="single" w:sz="4" w:space="0" w:color="auto"/>
              <w:left w:val="single" w:sz="4" w:space="0" w:color="auto"/>
              <w:bottom w:val="single" w:sz="4" w:space="0" w:color="auto"/>
              <w:right w:val="single" w:sz="4" w:space="0" w:color="auto"/>
            </w:tcBorders>
          </w:tcPr>
          <w:p w14:paraId="62316748" w14:textId="77777777" w:rsidR="00CD0BF9" w:rsidRPr="00A86531" w:rsidRDefault="00CD0BF9" w:rsidP="0083239F">
            <w:pPr>
              <w:jc w:val="center"/>
              <w:rPr>
                <w:rFonts w:cs="Arial"/>
                <w:szCs w:val="22"/>
              </w:rPr>
            </w:pPr>
            <w:r w:rsidRPr="00FB322C">
              <w:rPr>
                <w:rFonts w:cs="Arial"/>
                <w:szCs w:val="22"/>
              </w:rPr>
              <w:t>1.4</w:t>
            </w:r>
          </w:p>
        </w:tc>
        <w:tc>
          <w:tcPr>
            <w:tcW w:w="4489" w:type="dxa"/>
            <w:tcBorders>
              <w:top w:val="single" w:sz="4" w:space="0" w:color="auto"/>
              <w:left w:val="single" w:sz="4" w:space="0" w:color="auto"/>
              <w:bottom w:val="single" w:sz="4" w:space="0" w:color="auto"/>
              <w:right w:val="single" w:sz="4" w:space="0" w:color="auto"/>
            </w:tcBorders>
          </w:tcPr>
          <w:p w14:paraId="1C5432AA" w14:textId="77777777" w:rsidR="00CD0BF9" w:rsidRPr="00F07B96" w:rsidRDefault="00CD0BF9" w:rsidP="0083239F">
            <w:pPr>
              <w:rPr>
                <w:rFonts w:cs="Arial"/>
                <w:szCs w:val="22"/>
              </w:rPr>
            </w:pPr>
            <w:r w:rsidRPr="00F07B96">
              <w:rPr>
                <w:rFonts w:cs="Arial"/>
                <w:szCs w:val="22"/>
              </w:rPr>
              <w:t>Slovenský s výnimkou Všeobecných zmluvných podmienok, pri ktorých je rozhodujúci jazyk anglický</w:t>
            </w:r>
          </w:p>
        </w:tc>
      </w:tr>
      <w:tr w:rsidR="00CD0BF9" w:rsidRPr="006C2974" w14:paraId="1548042D" w14:textId="77777777" w:rsidTr="00EB5D8A">
        <w:tc>
          <w:tcPr>
            <w:tcW w:w="3544" w:type="dxa"/>
            <w:tcBorders>
              <w:top w:val="single" w:sz="4" w:space="0" w:color="auto"/>
              <w:left w:val="single" w:sz="4" w:space="0" w:color="auto"/>
              <w:bottom w:val="single" w:sz="4" w:space="0" w:color="auto"/>
              <w:right w:val="single" w:sz="4" w:space="0" w:color="auto"/>
            </w:tcBorders>
          </w:tcPr>
          <w:p w14:paraId="59147A0B" w14:textId="77777777" w:rsidR="00CD0BF9" w:rsidRPr="00FE4170" w:rsidRDefault="00CD0BF9" w:rsidP="0083239F">
            <w:pPr>
              <w:rPr>
                <w:rFonts w:cs="Arial"/>
                <w:szCs w:val="22"/>
              </w:rPr>
            </w:pPr>
            <w:r w:rsidRPr="00790C85">
              <w:rPr>
                <w:rFonts w:cs="Arial"/>
                <w:szCs w:val="22"/>
              </w:rPr>
              <w:t>Jazyk pre komunikáciu</w:t>
            </w:r>
          </w:p>
          <w:p w14:paraId="019ADF1A" w14:textId="77777777" w:rsidR="00CD0BF9" w:rsidRPr="00FB322C" w:rsidRDefault="00CD0BF9" w:rsidP="0083239F">
            <w:pPr>
              <w:rPr>
                <w:rFonts w:cs="Arial"/>
                <w:szCs w:val="22"/>
              </w:rPr>
            </w:pPr>
          </w:p>
        </w:tc>
        <w:tc>
          <w:tcPr>
            <w:tcW w:w="1701" w:type="dxa"/>
            <w:tcBorders>
              <w:top w:val="single" w:sz="4" w:space="0" w:color="auto"/>
              <w:left w:val="single" w:sz="4" w:space="0" w:color="auto"/>
              <w:bottom w:val="single" w:sz="4" w:space="0" w:color="auto"/>
              <w:right w:val="single" w:sz="4" w:space="0" w:color="auto"/>
            </w:tcBorders>
          </w:tcPr>
          <w:p w14:paraId="2D6D9986" w14:textId="77777777" w:rsidR="00CD0BF9" w:rsidRPr="00A86531" w:rsidRDefault="00CD0BF9" w:rsidP="0083239F">
            <w:pPr>
              <w:jc w:val="center"/>
              <w:rPr>
                <w:rFonts w:cs="Arial"/>
                <w:szCs w:val="22"/>
              </w:rPr>
            </w:pPr>
            <w:r w:rsidRPr="00FB322C">
              <w:rPr>
                <w:rFonts w:cs="Arial"/>
                <w:szCs w:val="22"/>
              </w:rPr>
              <w:t>1.4</w:t>
            </w:r>
          </w:p>
        </w:tc>
        <w:tc>
          <w:tcPr>
            <w:tcW w:w="4489" w:type="dxa"/>
            <w:tcBorders>
              <w:top w:val="single" w:sz="4" w:space="0" w:color="auto"/>
              <w:left w:val="single" w:sz="4" w:space="0" w:color="auto"/>
              <w:bottom w:val="single" w:sz="4" w:space="0" w:color="auto"/>
              <w:right w:val="single" w:sz="4" w:space="0" w:color="auto"/>
            </w:tcBorders>
          </w:tcPr>
          <w:p w14:paraId="60A7828B" w14:textId="77777777" w:rsidR="00CD0BF9" w:rsidRPr="00F07B96" w:rsidRDefault="00CD0BF9" w:rsidP="0083239F">
            <w:pPr>
              <w:rPr>
                <w:rFonts w:cs="Arial"/>
                <w:szCs w:val="22"/>
              </w:rPr>
            </w:pPr>
            <w:r w:rsidRPr="00F07B96">
              <w:rPr>
                <w:rFonts w:cs="Arial"/>
                <w:szCs w:val="22"/>
              </w:rPr>
              <w:t>Slovenský</w:t>
            </w:r>
          </w:p>
        </w:tc>
      </w:tr>
      <w:tr w:rsidR="00CD0BF9" w:rsidRPr="006C2974" w14:paraId="14524898" w14:textId="77777777" w:rsidTr="00EB5D8A">
        <w:tc>
          <w:tcPr>
            <w:tcW w:w="3544" w:type="dxa"/>
            <w:tcBorders>
              <w:top w:val="single" w:sz="4" w:space="0" w:color="auto"/>
              <w:left w:val="single" w:sz="4" w:space="0" w:color="auto"/>
              <w:bottom w:val="single" w:sz="4" w:space="0" w:color="auto"/>
              <w:right w:val="single" w:sz="4" w:space="0" w:color="auto"/>
            </w:tcBorders>
          </w:tcPr>
          <w:p w14:paraId="06D4DCE9" w14:textId="77777777" w:rsidR="00CD0BF9" w:rsidRPr="00FB322C" w:rsidRDefault="00CD0BF9" w:rsidP="0083239F">
            <w:pPr>
              <w:rPr>
                <w:rFonts w:cs="Arial"/>
                <w:szCs w:val="22"/>
              </w:rPr>
            </w:pPr>
            <w:r w:rsidRPr="00790C85">
              <w:rPr>
                <w:rFonts w:cs="Arial"/>
                <w:szCs w:val="22"/>
              </w:rPr>
              <w:t xml:space="preserve">Čiastka Zábezpeky na vykonanie prác (na splnenie zmluvných </w:t>
            </w:r>
            <w:r w:rsidRPr="00FE4170">
              <w:rPr>
                <w:rFonts w:cs="Arial"/>
                <w:szCs w:val="22"/>
              </w:rPr>
              <w:t>záväzkov)</w:t>
            </w:r>
          </w:p>
        </w:tc>
        <w:tc>
          <w:tcPr>
            <w:tcW w:w="1701" w:type="dxa"/>
            <w:tcBorders>
              <w:top w:val="single" w:sz="4" w:space="0" w:color="auto"/>
              <w:left w:val="single" w:sz="4" w:space="0" w:color="auto"/>
              <w:bottom w:val="single" w:sz="4" w:space="0" w:color="auto"/>
              <w:right w:val="single" w:sz="4" w:space="0" w:color="auto"/>
            </w:tcBorders>
          </w:tcPr>
          <w:p w14:paraId="2F2B90B7" w14:textId="77777777" w:rsidR="00CD0BF9" w:rsidRPr="00A86531" w:rsidRDefault="00CD0BF9" w:rsidP="0083239F">
            <w:pPr>
              <w:jc w:val="center"/>
              <w:rPr>
                <w:rFonts w:cs="Arial"/>
                <w:szCs w:val="22"/>
              </w:rPr>
            </w:pPr>
            <w:r w:rsidRPr="00FB322C">
              <w:rPr>
                <w:rFonts w:cs="Arial"/>
                <w:szCs w:val="22"/>
              </w:rPr>
              <w:t>4.2</w:t>
            </w:r>
          </w:p>
        </w:tc>
        <w:tc>
          <w:tcPr>
            <w:tcW w:w="4489" w:type="dxa"/>
            <w:tcBorders>
              <w:top w:val="single" w:sz="4" w:space="0" w:color="auto"/>
              <w:left w:val="single" w:sz="4" w:space="0" w:color="auto"/>
              <w:bottom w:val="single" w:sz="4" w:space="0" w:color="auto"/>
              <w:right w:val="single" w:sz="4" w:space="0" w:color="auto"/>
            </w:tcBorders>
          </w:tcPr>
          <w:p w14:paraId="355B8D8E" w14:textId="77777777" w:rsidR="00CD0BF9" w:rsidRPr="00742FB8" w:rsidRDefault="00CD0BF9" w:rsidP="0083239F">
            <w:pPr>
              <w:rPr>
                <w:rFonts w:cs="Arial"/>
                <w:szCs w:val="22"/>
              </w:rPr>
            </w:pPr>
            <w:r w:rsidRPr="00F07B96">
              <w:rPr>
                <w:rFonts w:cs="Arial"/>
                <w:szCs w:val="22"/>
              </w:rPr>
              <w:t>1</w:t>
            </w:r>
            <w:r w:rsidR="001239FA" w:rsidRPr="00742FB8">
              <w:rPr>
                <w:rFonts w:cs="Arial"/>
                <w:szCs w:val="22"/>
              </w:rPr>
              <w:t>0</w:t>
            </w:r>
            <w:r w:rsidR="006D2EC5" w:rsidRPr="00742FB8">
              <w:rPr>
                <w:rFonts w:cs="Arial"/>
                <w:szCs w:val="22"/>
              </w:rPr>
              <w:t xml:space="preserve"> </w:t>
            </w:r>
            <w:r w:rsidRPr="00742FB8">
              <w:rPr>
                <w:rFonts w:cs="Arial"/>
                <w:szCs w:val="22"/>
              </w:rPr>
              <w:t>% z Akceptovanej zmluvnej hodnoty bez DPH</w:t>
            </w:r>
          </w:p>
        </w:tc>
      </w:tr>
      <w:tr w:rsidR="00B74CB1" w:rsidRPr="006C2974" w14:paraId="6C89C2DD" w14:textId="77777777" w:rsidTr="00EB5D8A">
        <w:tc>
          <w:tcPr>
            <w:tcW w:w="3544" w:type="dxa"/>
            <w:tcBorders>
              <w:top w:val="single" w:sz="4" w:space="0" w:color="auto"/>
              <w:left w:val="single" w:sz="4" w:space="0" w:color="auto"/>
              <w:bottom w:val="single" w:sz="4" w:space="0" w:color="auto"/>
              <w:right w:val="single" w:sz="4" w:space="0" w:color="auto"/>
            </w:tcBorders>
          </w:tcPr>
          <w:p w14:paraId="33B7B80D" w14:textId="331C09AD" w:rsidR="00B74CB1" w:rsidRPr="00FE4170" w:rsidRDefault="00B74CB1" w:rsidP="0083239F">
            <w:pPr>
              <w:rPr>
                <w:rFonts w:cs="Arial"/>
                <w:szCs w:val="22"/>
              </w:rPr>
            </w:pPr>
            <w:r w:rsidRPr="00790C85">
              <w:rPr>
                <w:rFonts w:cs="Arial"/>
                <w:szCs w:val="22"/>
              </w:rPr>
              <w:t>Čiastka</w:t>
            </w:r>
            <w:r w:rsidR="004F72F0">
              <w:rPr>
                <w:rFonts w:cs="Arial"/>
                <w:szCs w:val="22"/>
              </w:rPr>
              <w:t xml:space="preserve"> a lehota predloženia</w:t>
            </w:r>
            <w:r w:rsidRPr="00790C85">
              <w:rPr>
                <w:rFonts w:cs="Arial"/>
                <w:szCs w:val="22"/>
              </w:rPr>
              <w:t xml:space="preserve"> Bankovej platobnej záruky (na splnenie finančných záväzkov Zhotoviteľa voči </w:t>
            </w:r>
            <w:proofErr w:type="spellStart"/>
            <w:r w:rsidRPr="00790C85">
              <w:rPr>
                <w:rFonts w:cs="Arial"/>
                <w:szCs w:val="22"/>
              </w:rPr>
              <w:t>Podzhotoviteľom</w:t>
            </w:r>
            <w:proofErr w:type="spellEnd"/>
            <w:r w:rsidRPr="00790C85">
              <w:rPr>
                <w:rFonts w:cs="Arial"/>
                <w:szCs w:val="22"/>
              </w:rPr>
              <w:t>, Dodávateľom Zhotoviteľa)</w:t>
            </w:r>
          </w:p>
        </w:tc>
        <w:tc>
          <w:tcPr>
            <w:tcW w:w="1701" w:type="dxa"/>
            <w:tcBorders>
              <w:top w:val="single" w:sz="4" w:space="0" w:color="auto"/>
              <w:left w:val="single" w:sz="4" w:space="0" w:color="auto"/>
              <w:bottom w:val="single" w:sz="4" w:space="0" w:color="auto"/>
              <w:right w:val="single" w:sz="4" w:space="0" w:color="auto"/>
            </w:tcBorders>
          </w:tcPr>
          <w:p w14:paraId="2A1C937B" w14:textId="77777777" w:rsidR="00B74CB1" w:rsidRPr="00FB322C" w:rsidRDefault="00B74CB1" w:rsidP="0083239F">
            <w:pPr>
              <w:jc w:val="center"/>
              <w:rPr>
                <w:rFonts w:cs="Arial"/>
                <w:szCs w:val="22"/>
              </w:rPr>
            </w:pPr>
            <w:r w:rsidRPr="00FB322C">
              <w:rPr>
                <w:rFonts w:cs="Arial"/>
                <w:szCs w:val="22"/>
              </w:rPr>
              <w:t>4.4a</w:t>
            </w:r>
          </w:p>
        </w:tc>
        <w:tc>
          <w:tcPr>
            <w:tcW w:w="4489" w:type="dxa"/>
            <w:tcBorders>
              <w:top w:val="single" w:sz="4" w:space="0" w:color="auto"/>
              <w:left w:val="single" w:sz="4" w:space="0" w:color="auto"/>
              <w:bottom w:val="single" w:sz="4" w:space="0" w:color="auto"/>
              <w:right w:val="single" w:sz="4" w:space="0" w:color="auto"/>
            </w:tcBorders>
          </w:tcPr>
          <w:p w14:paraId="2806AC30" w14:textId="77777777" w:rsidR="00B74CB1" w:rsidRDefault="00F0137C" w:rsidP="0083239F">
            <w:pPr>
              <w:rPr>
                <w:rFonts w:cs="Arial"/>
                <w:szCs w:val="22"/>
              </w:rPr>
            </w:pPr>
            <w:r w:rsidRPr="00A86531">
              <w:rPr>
                <w:rFonts w:cs="Arial"/>
                <w:szCs w:val="22"/>
              </w:rPr>
              <w:t>1</w:t>
            </w:r>
            <w:r w:rsidR="00B74CB1" w:rsidRPr="00F07B96">
              <w:rPr>
                <w:rFonts w:cs="Arial"/>
                <w:szCs w:val="22"/>
              </w:rPr>
              <w:t xml:space="preserve">0% z ceny plnenia </w:t>
            </w:r>
            <w:proofErr w:type="spellStart"/>
            <w:r w:rsidR="00B74CB1" w:rsidRPr="00F07B96">
              <w:rPr>
                <w:rFonts w:cs="Arial"/>
                <w:szCs w:val="22"/>
              </w:rPr>
              <w:t>Podzhotoviteľa</w:t>
            </w:r>
            <w:proofErr w:type="spellEnd"/>
            <w:r w:rsidR="00B74CB1" w:rsidRPr="00F07B96">
              <w:rPr>
                <w:rFonts w:cs="Arial"/>
                <w:szCs w:val="22"/>
              </w:rPr>
              <w:t>, Dodávat</w:t>
            </w:r>
            <w:r w:rsidR="00B74CB1" w:rsidRPr="00742FB8">
              <w:rPr>
                <w:rFonts w:cs="Arial"/>
                <w:szCs w:val="22"/>
              </w:rPr>
              <w:t>eľa Zhotoviteľa</w:t>
            </w:r>
          </w:p>
          <w:p w14:paraId="50864190" w14:textId="77777777" w:rsidR="004F72F0" w:rsidRDefault="004F72F0" w:rsidP="0083239F">
            <w:pPr>
              <w:rPr>
                <w:rFonts w:cs="Arial"/>
                <w:szCs w:val="22"/>
              </w:rPr>
            </w:pPr>
          </w:p>
          <w:p w14:paraId="25529779" w14:textId="3EEE4D98" w:rsidR="004F72F0" w:rsidRPr="00742FB8" w:rsidRDefault="004F72F0" w:rsidP="0083239F">
            <w:pPr>
              <w:rPr>
                <w:rFonts w:cs="Arial"/>
                <w:szCs w:val="22"/>
              </w:rPr>
            </w:pPr>
            <w:r>
              <w:rPr>
                <w:rFonts w:cs="Arial"/>
                <w:szCs w:val="22"/>
              </w:rPr>
              <w:t>10 dní po nadobudnutí účinnosti Zmluvy o Dielo</w:t>
            </w:r>
          </w:p>
        </w:tc>
      </w:tr>
    </w:tbl>
    <w:p w14:paraId="518677B9" w14:textId="68772F5A" w:rsidR="00CD0BF9" w:rsidRPr="00FB322C" w:rsidRDefault="00CD0BF9" w:rsidP="0083239F">
      <w:pPr>
        <w:pStyle w:val="Zkladntext"/>
        <w:rPr>
          <w:rFonts w:cs="Arial"/>
          <w:bCs/>
          <w:szCs w:val="22"/>
          <w:lang w:val="sk-SK"/>
        </w:rPr>
      </w:pPr>
    </w:p>
    <w:tbl>
      <w:tblPr>
        <w:tblpPr w:leftFromText="141" w:rightFromText="141" w:vertAnchor="page" w:horzAnchor="margin" w:tblpY="2001"/>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20"/>
        <w:gridCol w:w="1430"/>
        <w:gridCol w:w="4514"/>
      </w:tblGrid>
      <w:tr w:rsidR="000F3604" w:rsidRPr="006C2974" w14:paraId="682B3A2A" w14:textId="77777777" w:rsidTr="00EB5D8A">
        <w:trPr>
          <w:trHeight w:val="1022"/>
        </w:trPr>
        <w:tc>
          <w:tcPr>
            <w:tcW w:w="3520" w:type="dxa"/>
          </w:tcPr>
          <w:p w14:paraId="2EABD70A" w14:textId="77777777" w:rsidR="000F3604" w:rsidRPr="00F07B96" w:rsidRDefault="000F3604" w:rsidP="0083239F">
            <w:pPr>
              <w:rPr>
                <w:rFonts w:cs="Arial"/>
                <w:b/>
                <w:caps/>
                <w:szCs w:val="22"/>
              </w:rPr>
            </w:pPr>
            <w:r w:rsidRPr="00FB322C">
              <w:rPr>
                <w:rFonts w:cs="Arial"/>
                <w:szCs w:val="22"/>
              </w:rPr>
              <w:t>Lehota na oznámenie chyby, omylu alebo inej vady v Dokumentácii Objednávateľ</w:t>
            </w:r>
            <w:r w:rsidR="00B33C06" w:rsidRPr="00A86531">
              <w:rPr>
                <w:rFonts w:cs="Arial"/>
                <w:szCs w:val="22"/>
              </w:rPr>
              <w:t>a</w:t>
            </w:r>
          </w:p>
        </w:tc>
        <w:tc>
          <w:tcPr>
            <w:tcW w:w="1430" w:type="dxa"/>
          </w:tcPr>
          <w:p w14:paraId="11656484" w14:textId="77777777" w:rsidR="000F3604" w:rsidRPr="00742FB8" w:rsidRDefault="006851CD" w:rsidP="0083239F">
            <w:pPr>
              <w:ind w:hanging="84"/>
              <w:jc w:val="center"/>
              <w:rPr>
                <w:rFonts w:cs="Arial"/>
                <w:szCs w:val="22"/>
              </w:rPr>
            </w:pPr>
            <w:r w:rsidRPr="00742FB8">
              <w:rPr>
                <w:rFonts w:cs="Arial"/>
                <w:szCs w:val="22"/>
              </w:rPr>
              <w:t>5.1</w:t>
            </w:r>
          </w:p>
        </w:tc>
        <w:tc>
          <w:tcPr>
            <w:tcW w:w="4514" w:type="dxa"/>
          </w:tcPr>
          <w:p w14:paraId="79CDD32C" w14:textId="77777777" w:rsidR="000F3604" w:rsidRPr="00742FB8" w:rsidRDefault="00E96911" w:rsidP="0083239F">
            <w:pPr>
              <w:rPr>
                <w:rFonts w:cs="Arial"/>
                <w:szCs w:val="22"/>
              </w:rPr>
            </w:pPr>
            <w:r w:rsidRPr="00742FB8">
              <w:rPr>
                <w:rFonts w:cs="Arial"/>
                <w:szCs w:val="22"/>
              </w:rPr>
              <w:t xml:space="preserve">30 </w:t>
            </w:r>
            <w:r w:rsidR="000F3604" w:rsidRPr="00742FB8">
              <w:rPr>
                <w:rFonts w:cs="Arial"/>
                <w:szCs w:val="22"/>
              </w:rPr>
              <w:t>dní od Dátumu začatia prác</w:t>
            </w:r>
          </w:p>
        </w:tc>
      </w:tr>
      <w:tr w:rsidR="00CD0BF9" w:rsidRPr="006C2974" w14:paraId="3FA931B6" w14:textId="77777777" w:rsidTr="00EB5D8A">
        <w:trPr>
          <w:trHeight w:val="1022"/>
        </w:trPr>
        <w:tc>
          <w:tcPr>
            <w:tcW w:w="3520" w:type="dxa"/>
          </w:tcPr>
          <w:p w14:paraId="5D634EC6" w14:textId="77777777" w:rsidR="00047C4B" w:rsidRPr="009A1DA3" w:rsidRDefault="00CD0BF9" w:rsidP="0083239F">
            <w:pPr>
              <w:rPr>
                <w:rFonts w:cs="Arial"/>
                <w:szCs w:val="22"/>
              </w:rPr>
            </w:pPr>
            <w:r w:rsidRPr="00790C85">
              <w:rPr>
                <w:rFonts w:cs="Arial"/>
                <w:b/>
                <w:caps/>
                <w:szCs w:val="22"/>
              </w:rPr>
              <w:br w:type="page"/>
            </w:r>
            <w:r w:rsidRPr="00790C85">
              <w:rPr>
                <w:rFonts w:cs="Arial"/>
                <w:b/>
                <w:caps/>
                <w:szCs w:val="22"/>
              </w:rPr>
              <w:br w:type="page"/>
            </w:r>
            <w:r w:rsidRPr="00790C85">
              <w:rPr>
                <w:rFonts w:cs="Arial"/>
                <w:b/>
                <w:caps/>
                <w:szCs w:val="22"/>
              </w:rPr>
              <w:br w:type="page"/>
            </w:r>
            <w:r w:rsidRPr="009A1DA3">
              <w:rPr>
                <w:rFonts w:cs="Arial"/>
                <w:szCs w:val="22"/>
              </w:rPr>
              <w:t xml:space="preserve">Odškodnenie za oneskorenie </w:t>
            </w:r>
          </w:p>
          <w:p w14:paraId="45D1E2E3" w14:textId="77777777" w:rsidR="00CD0BF9" w:rsidRPr="00790C85" w:rsidRDefault="00CD0BF9" w:rsidP="009A1DA3">
            <w:pPr>
              <w:rPr>
                <w:rFonts w:cs="Arial"/>
                <w:szCs w:val="22"/>
              </w:rPr>
            </w:pPr>
            <w:r w:rsidRPr="009A1DA3">
              <w:rPr>
                <w:rFonts w:cs="Arial"/>
                <w:szCs w:val="22"/>
              </w:rPr>
              <w:t>(</w:t>
            </w:r>
            <w:r w:rsidR="009A4371" w:rsidRPr="009A1DA3">
              <w:rPr>
                <w:rFonts w:cs="Arial"/>
                <w:szCs w:val="22"/>
              </w:rPr>
              <w:t xml:space="preserve">Nesplnenie </w:t>
            </w:r>
            <w:proofErr w:type="spellStart"/>
            <w:r w:rsidR="009A4371" w:rsidRPr="009A1DA3">
              <w:rPr>
                <w:rFonts w:cs="Arial"/>
                <w:szCs w:val="22"/>
              </w:rPr>
              <w:t>podčlánku</w:t>
            </w:r>
            <w:proofErr w:type="spellEnd"/>
            <w:r w:rsidR="009A4371" w:rsidRPr="009A1DA3">
              <w:rPr>
                <w:rFonts w:cs="Arial"/>
                <w:szCs w:val="22"/>
              </w:rPr>
              <w:t xml:space="preserve"> </w:t>
            </w:r>
            <w:proofErr w:type="spellStart"/>
            <w:r w:rsidR="00D01462" w:rsidRPr="009A1DA3">
              <w:rPr>
                <w:rFonts w:cs="Arial"/>
                <w:szCs w:val="22"/>
              </w:rPr>
              <w:t>podčlánku</w:t>
            </w:r>
            <w:proofErr w:type="spellEnd"/>
            <w:r w:rsidR="00D01462" w:rsidRPr="009A1DA3">
              <w:rPr>
                <w:rFonts w:cs="Arial"/>
                <w:szCs w:val="22"/>
              </w:rPr>
              <w:t xml:space="preserve"> </w:t>
            </w:r>
            <w:r w:rsidR="009A4371" w:rsidRPr="009A1DA3">
              <w:rPr>
                <w:rFonts w:cs="Arial"/>
                <w:szCs w:val="22"/>
              </w:rPr>
              <w:t xml:space="preserve">8.2 </w:t>
            </w:r>
            <w:r w:rsidRPr="009A1DA3">
              <w:rPr>
                <w:rFonts w:cs="Arial"/>
                <w:szCs w:val="22"/>
              </w:rPr>
              <w:t>Lehoty výstavby)</w:t>
            </w:r>
          </w:p>
        </w:tc>
        <w:tc>
          <w:tcPr>
            <w:tcW w:w="1430" w:type="dxa"/>
          </w:tcPr>
          <w:p w14:paraId="1FF9F9F4" w14:textId="77777777" w:rsidR="00CD0BF9" w:rsidRPr="00FB322C" w:rsidRDefault="00CD0BF9" w:rsidP="0083239F">
            <w:pPr>
              <w:ind w:hanging="84"/>
              <w:jc w:val="center"/>
              <w:rPr>
                <w:rFonts w:cs="Arial"/>
                <w:szCs w:val="22"/>
              </w:rPr>
            </w:pPr>
            <w:r w:rsidRPr="00FE4170">
              <w:rPr>
                <w:rFonts w:cs="Arial"/>
                <w:szCs w:val="22"/>
              </w:rPr>
              <w:t xml:space="preserve">8.7 </w:t>
            </w:r>
            <w:r w:rsidRPr="00FB322C">
              <w:rPr>
                <w:rFonts w:cs="Arial"/>
                <w:szCs w:val="22"/>
              </w:rPr>
              <w:t>&amp; 14.15 (b)</w:t>
            </w:r>
          </w:p>
        </w:tc>
        <w:tc>
          <w:tcPr>
            <w:tcW w:w="4514" w:type="dxa"/>
          </w:tcPr>
          <w:p w14:paraId="53F6D729" w14:textId="77777777" w:rsidR="00CD0BF9" w:rsidRPr="00742FB8" w:rsidRDefault="00CD0BF9" w:rsidP="0083239F">
            <w:pPr>
              <w:rPr>
                <w:rFonts w:cs="Arial"/>
                <w:szCs w:val="22"/>
              </w:rPr>
            </w:pPr>
            <w:r w:rsidRPr="00A86531">
              <w:rPr>
                <w:rFonts w:cs="Arial"/>
                <w:szCs w:val="22"/>
              </w:rPr>
              <w:t>0,</w:t>
            </w:r>
            <w:r w:rsidR="007B0D28" w:rsidRPr="00F07B96">
              <w:rPr>
                <w:rFonts w:cs="Arial"/>
                <w:szCs w:val="22"/>
              </w:rPr>
              <w:t>2</w:t>
            </w:r>
            <w:r w:rsidRPr="00F07B96">
              <w:rPr>
                <w:rFonts w:cs="Arial"/>
                <w:szCs w:val="22"/>
              </w:rPr>
              <w:t xml:space="preserve"> % z  Akceptovanej zmluvnej hodnoty</w:t>
            </w:r>
            <w:r w:rsidRPr="00742FB8" w:rsidDel="00D72CEF">
              <w:rPr>
                <w:rFonts w:cs="Arial"/>
                <w:szCs w:val="22"/>
              </w:rPr>
              <w:t xml:space="preserve"> </w:t>
            </w:r>
            <w:r w:rsidRPr="00742FB8">
              <w:rPr>
                <w:rFonts w:cs="Arial"/>
                <w:szCs w:val="22"/>
              </w:rPr>
              <w:t xml:space="preserve"> bez DPH za každý deň oneskorenia v menách a čiastkach, v akých je splatná Zmluvná cena</w:t>
            </w:r>
          </w:p>
        </w:tc>
      </w:tr>
      <w:tr w:rsidR="00CD0BF9" w:rsidRPr="006C2974" w14:paraId="356A7A1D" w14:textId="77777777" w:rsidTr="00EB5D8A">
        <w:trPr>
          <w:trHeight w:val="568"/>
        </w:trPr>
        <w:tc>
          <w:tcPr>
            <w:tcW w:w="3520" w:type="dxa"/>
          </w:tcPr>
          <w:p w14:paraId="58E4E995" w14:textId="77777777" w:rsidR="00047C4B" w:rsidRPr="00FE4170" w:rsidRDefault="00CD0BF9" w:rsidP="0083239F">
            <w:pPr>
              <w:pStyle w:val="Nadpis3"/>
              <w:numPr>
                <w:ilvl w:val="0"/>
                <w:numId w:val="0"/>
              </w:numPr>
              <w:tabs>
                <w:tab w:val="clear" w:pos="992"/>
                <w:tab w:val="left" w:pos="0"/>
              </w:tabs>
              <w:spacing w:before="0" w:after="0"/>
              <w:rPr>
                <w:rFonts w:cs="Arial"/>
              </w:rPr>
            </w:pPr>
            <w:r w:rsidRPr="00790C85">
              <w:rPr>
                <w:rFonts w:cs="Arial"/>
              </w:rPr>
              <w:t xml:space="preserve">Odškodnenie za oneskorenie </w:t>
            </w:r>
          </w:p>
          <w:p w14:paraId="60E1EA7E" w14:textId="77777777" w:rsidR="00CD0BF9" w:rsidRPr="00A86531" w:rsidRDefault="00CD0BF9" w:rsidP="0083239F">
            <w:pPr>
              <w:pStyle w:val="Nadpis3"/>
              <w:numPr>
                <w:ilvl w:val="0"/>
                <w:numId w:val="0"/>
              </w:numPr>
              <w:tabs>
                <w:tab w:val="clear" w:pos="992"/>
                <w:tab w:val="left" w:pos="0"/>
              </w:tabs>
              <w:spacing w:before="0" w:after="0"/>
              <w:rPr>
                <w:rFonts w:cs="Arial"/>
              </w:rPr>
            </w:pPr>
            <w:r w:rsidRPr="00FB322C">
              <w:rPr>
                <w:rFonts w:cs="Arial"/>
              </w:rPr>
              <w:t xml:space="preserve">(Nesplnenie </w:t>
            </w:r>
            <w:r w:rsidR="00047C4B" w:rsidRPr="00FB322C">
              <w:rPr>
                <w:rFonts w:cs="Arial"/>
              </w:rPr>
              <w:t>F</w:t>
            </w:r>
            <w:r w:rsidRPr="00A86531">
              <w:rPr>
                <w:rFonts w:cs="Arial"/>
              </w:rPr>
              <w:t>akturačného harmonogramu)</w:t>
            </w:r>
          </w:p>
        </w:tc>
        <w:tc>
          <w:tcPr>
            <w:tcW w:w="1430" w:type="dxa"/>
          </w:tcPr>
          <w:p w14:paraId="55EDDD28" w14:textId="77777777" w:rsidR="00CD0BF9" w:rsidRPr="00F07B96" w:rsidRDefault="00CD0BF9" w:rsidP="0083239F">
            <w:pPr>
              <w:ind w:hanging="84"/>
              <w:jc w:val="center"/>
              <w:rPr>
                <w:rFonts w:cs="Arial"/>
                <w:bCs/>
                <w:iCs/>
                <w:szCs w:val="22"/>
              </w:rPr>
            </w:pPr>
            <w:r w:rsidRPr="00F07B96">
              <w:rPr>
                <w:rFonts w:cs="Arial"/>
                <w:szCs w:val="22"/>
              </w:rPr>
              <w:t>8.7 &amp; 14.15 (b)</w:t>
            </w:r>
          </w:p>
        </w:tc>
        <w:tc>
          <w:tcPr>
            <w:tcW w:w="4514" w:type="dxa"/>
          </w:tcPr>
          <w:p w14:paraId="214A2B43" w14:textId="77777777" w:rsidR="00CD0BF9" w:rsidRPr="00742FB8" w:rsidRDefault="00CD0BF9" w:rsidP="0083239F">
            <w:pPr>
              <w:rPr>
                <w:rFonts w:cs="Arial"/>
                <w:szCs w:val="22"/>
              </w:rPr>
            </w:pPr>
            <w:r w:rsidRPr="00742FB8">
              <w:rPr>
                <w:rFonts w:cs="Arial"/>
                <w:szCs w:val="22"/>
              </w:rPr>
              <w:t>Suma odškodnenia je uvedená v </w:t>
            </w:r>
            <w:proofErr w:type="spellStart"/>
            <w:r w:rsidRPr="00742FB8">
              <w:rPr>
                <w:rFonts w:cs="Arial"/>
                <w:szCs w:val="22"/>
              </w:rPr>
              <w:t>podčlánku</w:t>
            </w:r>
            <w:proofErr w:type="spellEnd"/>
            <w:r w:rsidRPr="00742FB8">
              <w:rPr>
                <w:rFonts w:cs="Arial"/>
                <w:szCs w:val="22"/>
              </w:rPr>
              <w:t xml:space="preserve"> 8.7 </w:t>
            </w:r>
            <w:proofErr w:type="spellStart"/>
            <w:r w:rsidRPr="00742FB8">
              <w:rPr>
                <w:rFonts w:cs="Arial"/>
                <w:szCs w:val="22"/>
              </w:rPr>
              <w:t>Oškodnenie</w:t>
            </w:r>
            <w:proofErr w:type="spellEnd"/>
            <w:r w:rsidRPr="00742FB8">
              <w:rPr>
                <w:rFonts w:cs="Arial"/>
                <w:szCs w:val="22"/>
              </w:rPr>
              <w:t xml:space="preserve"> za oneskorenie Osobitných zmluvných podmienok</w:t>
            </w:r>
          </w:p>
        </w:tc>
      </w:tr>
      <w:tr w:rsidR="006C1900" w:rsidRPr="006C2974" w14:paraId="0FE6650D" w14:textId="77777777" w:rsidTr="00EB5D8A">
        <w:trPr>
          <w:trHeight w:val="568"/>
        </w:trPr>
        <w:tc>
          <w:tcPr>
            <w:tcW w:w="3520" w:type="dxa"/>
          </w:tcPr>
          <w:p w14:paraId="50DB7D08" w14:textId="77777777" w:rsidR="006C1900" w:rsidRPr="00FB322C" w:rsidRDefault="006C1900" w:rsidP="0083239F">
            <w:pPr>
              <w:pStyle w:val="Nadpis3"/>
              <w:numPr>
                <w:ilvl w:val="0"/>
                <w:numId w:val="0"/>
              </w:numPr>
              <w:tabs>
                <w:tab w:val="clear" w:pos="992"/>
                <w:tab w:val="left" w:pos="0"/>
              </w:tabs>
              <w:spacing w:before="0" w:after="0"/>
              <w:rPr>
                <w:rFonts w:cs="Arial"/>
              </w:rPr>
            </w:pPr>
            <w:r w:rsidRPr="00790C85">
              <w:rPr>
                <w:rFonts w:cs="Arial"/>
              </w:rPr>
              <w:t>Odškodnenie za oneskorenie</w:t>
            </w:r>
            <w:r w:rsidR="00047C4B" w:rsidRPr="00FE4170">
              <w:rPr>
                <w:rFonts w:cs="Arial"/>
              </w:rPr>
              <w:t xml:space="preserve"> </w:t>
            </w:r>
          </w:p>
          <w:p w14:paraId="0F587539" w14:textId="77777777" w:rsidR="00F65065" w:rsidRPr="00F07B96" w:rsidRDefault="006C1900" w:rsidP="0083239F">
            <w:pPr>
              <w:pStyle w:val="Zarkazkladnhotextu"/>
              <w:ind w:left="426" w:hanging="426"/>
              <w:rPr>
                <w:rFonts w:cs="Arial"/>
                <w:lang w:val="sk-SK"/>
              </w:rPr>
            </w:pPr>
            <w:r w:rsidRPr="00FB322C">
              <w:rPr>
                <w:rFonts w:cs="Arial"/>
                <w:lang w:val="sk-SK"/>
              </w:rPr>
              <w:t>(</w:t>
            </w:r>
            <w:r w:rsidR="009A4371" w:rsidRPr="00A86531">
              <w:rPr>
                <w:rFonts w:cs="Arial"/>
                <w:lang w:val="sk-SK"/>
              </w:rPr>
              <w:t xml:space="preserve">Nesplnenie lehoty ukončenia </w:t>
            </w:r>
          </w:p>
          <w:p w14:paraId="4F95D2F7" w14:textId="77777777" w:rsidR="004D4FF9" w:rsidRPr="00742FB8" w:rsidRDefault="007B0D28" w:rsidP="0083239F">
            <w:pPr>
              <w:pStyle w:val="Zarkazkladnhotextu"/>
              <w:ind w:left="426" w:hanging="426"/>
              <w:rPr>
                <w:rFonts w:cs="Arial"/>
                <w:lang w:val="sk-SK"/>
              </w:rPr>
            </w:pPr>
            <w:r w:rsidRPr="00742FB8">
              <w:rPr>
                <w:rFonts w:cs="Arial"/>
                <w:lang w:val="sk-SK"/>
              </w:rPr>
              <w:t>M</w:t>
            </w:r>
            <w:r w:rsidR="00023565" w:rsidRPr="00742FB8">
              <w:rPr>
                <w:rFonts w:cs="Arial"/>
                <w:lang w:val="sk-SK"/>
              </w:rPr>
              <w:t>íľnika</w:t>
            </w:r>
            <w:r w:rsidR="006C1900" w:rsidRPr="00742FB8">
              <w:rPr>
                <w:rFonts w:cs="Arial"/>
                <w:lang w:val="sk-SK"/>
              </w:rPr>
              <w:t>)</w:t>
            </w:r>
          </w:p>
        </w:tc>
        <w:tc>
          <w:tcPr>
            <w:tcW w:w="1430" w:type="dxa"/>
          </w:tcPr>
          <w:p w14:paraId="41CB1D9B" w14:textId="77777777" w:rsidR="006C1900" w:rsidRPr="00742FB8" w:rsidRDefault="006C1900" w:rsidP="0083239F">
            <w:pPr>
              <w:ind w:hanging="84"/>
              <w:jc w:val="center"/>
              <w:rPr>
                <w:rFonts w:cs="Arial"/>
                <w:szCs w:val="22"/>
              </w:rPr>
            </w:pPr>
            <w:r w:rsidRPr="00742FB8">
              <w:rPr>
                <w:rFonts w:cs="Arial"/>
                <w:szCs w:val="22"/>
              </w:rPr>
              <w:t>8.7 &amp; 14.15 (b)</w:t>
            </w:r>
          </w:p>
        </w:tc>
        <w:tc>
          <w:tcPr>
            <w:tcW w:w="4514" w:type="dxa"/>
          </w:tcPr>
          <w:p w14:paraId="283B8EEA" w14:textId="77777777" w:rsidR="006C1900" w:rsidRPr="00FE4170" w:rsidRDefault="007B7CF5" w:rsidP="0083239F">
            <w:pPr>
              <w:rPr>
                <w:rFonts w:cs="Arial"/>
                <w:szCs w:val="22"/>
              </w:rPr>
            </w:pPr>
            <w:r w:rsidRPr="00742FB8">
              <w:rPr>
                <w:rFonts w:cs="Arial"/>
                <w:szCs w:val="22"/>
              </w:rPr>
              <w:t>0,</w:t>
            </w:r>
            <w:r w:rsidR="00023565" w:rsidRPr="00742FB8">
              <w:rPr>
                <w:rFonts w:cs="Arial"/>
                <w:szCs w:val="22"/>
              </w:rPr>
              <w:t xml:space="preserve">1 </w:t>
            </w:r>
            <w:r w:rsidRPr="00742FB8">
              <w:rPr>
                <w:rFonts w:cs="Arial"/>
                <w:szCs w:val="22"/>
              </w:rPr>
              <w:t xml:space="preserve">% z Akceptovanej zmluvnej hodnoty bez DPH za každý deň oneskorenia </w:t>
            </w:r>
            <w:r w:rsidR="007B0D28" w:rsidRPr="005B0752">
              <w:rPr>
                <w:rFonts w:cs="Arial"/>
              </w:rPr>
              <w:t xml:space="preserve"> </w:t>
            </w:r>
            <w:r w:rsidR="007B0D28" w:rsidRPr="00790C85">
              <w:rPr>
                <w:rFonts w:cs="Arial"/>
                <w:szCs w:val="22"/>
              </w:rPr>
              <w:t xml:space="preserve">v menách a čiastkach, v akých je splatná Zmluvná cena  </w:t>
            </w:r>
          </w:p>
        </w:tc>
      </w:tr>
      <w:tr w:rsidR="00CD0BF9" w:rsidRPr="006C2974" w14:paraId="1CABA39D" w14:textId="77777777" w:rsidTr="00EB5D8A">
        <w:trPr>
          <w:trHeight w:val="568"/>
        </w:trPr>
        <w:tc>
          <w:tcPr>
            <w:tcW w:w="3520" w:type="dxa"/>
          </w:tcPr>
          <w:p w14:paraId="14BF667D" w14:textId="77777777" w:rsidR="00CD0BF9" w:rsidRPr="0035354A" w:rsidRDefault="00CD0BF9" w:rsidP="0083239F">
            <w:pPr>
              <w:pStyle w:val="Nadpis3"/>
              <w:numPr>
                <w:ilvl w:val="0"/>
                <w:numId w:val="0"/>
              </w:numPr>
              <w:spacing w:before="0" w:after="0"/>
              <w:ind w:left="851" w:hanging="851"/>
              <w:rPr>
                <w:rFonts w:cs="Arial"/>
              </w:rPr>
            </w:pPr>
            <w:r w:rsidRPr="0035354A">
              <w:rPr>
                <w:rFonts w:cs="Arial"/>
              </w:rPr>
              <w:t xml:space="preserve">Maximálna čiastka </w:t>
            </w:r>
            <w:r w:rsidR="00F65065" w:rsidRPr="0035354A">
              <w:rPr>
                <w:rFonts w:cs="Arial"/>
              </w:rPr>
              <w:t>o</w:t>
            </w:r>
            <w:r w:rsidRPr="0035354A">
              <w:rPr>
                <w:rFonts w:cs="Arial"/>
              </w:rPr>
              <w:t>dškodnenia</w:t>
            </w:r>
          </w:p>
          <w:p w14:paraId="0DCB76D2" w14:textId="77777777" w:rsidR="00CD0BF9" w:rsidRPr="00742FB8" w:rsidRDefault="00CD0BF9" w:rsidP="009A1DA3">
            <w:pPr>
              <w:rPr>
                <w:rFonts w:cs="Arial"/>
                <w:szCs w:val="22"/>
              </w:rPr>
            </w:pPr>
            <w:r w:rsidRPr="0035354A">
              <w:rPr>
                <w:rFonts w:cs="Arial"/>
              </w:rPr>
              <w:t>za oneskorenie</w:t>
            </w:r>
            <w:r w:rsidR="00047C4B" w:rsidRPr="0035354A">
              <w:rPr>
                <w:rFonts w:cs="Arial"/>
              </w:rPr>
              <w:t xml:space="preserve"> –</w:t>
            </w:r>
            <w:r w:rsidR="006E3509" w:rsidRPr="0035354A">
              <w:rPr>
                <w:rFonts w:cs="Arial"/>
              </w:rPr>
              <w:t xml:space="preserve"> </w:t>
            </w:r>
            <w:r w:rsidR="00F65065" w:rsidRPr="0035354A">
              <w:rPr>
                <w:rFonts w:cs="Arial"/>
              </w:rPr>
              <w:t xml:space="preserve">nesplnenie </w:t>
            </w:r>
            <w:r w:rsidR="00047C4B" w:rsidRPr="0035354A">
              <w:rPr>
                <w:rFonts w:cs="Arial"/>
              </w:rPr>
              <w:t xml:space="preserve"> Lehoty výstavby</w:t>
            </w:r>
            <w:r w:rsidR="00D01462" w:rsidRPr="0035354A">
              <w:rPr>
                <w:rFonts w:cs="Arial"/>
              </w:rPr>
              <w:t xml:space="preserve"> (podčlánok 8.2)</w:t>
            </w:r>
          </w:p>
        </w:tc>
        <w:tc>
          <w:tcPr>
            <w:tcW w:w="1430" w:type="dxa"/>
          </w:tcPr>
          <w:p w14:paraId="519A0C9D" w14:textId="77777777" w:rsidR="00CD0BF9" w:rsidRPr="00742FB8" w:rsidRDefault="00CD0BF9" w:rsidP="0083239F">
            <w:pPr>
              <w:ind w:hanging="84"/>
              <w:jc w:val="center"/>
              <w:rPr>
                <w:rFonts w:cs="Arial"/>
                <w:bCs/>
                <w:iCs/>
                <w:szCs w:val="22"/>
              </w:rPr>
            </w:pPr>
            <w:r w:rsidRPr="00742FB8">
              <w:rPr>
                <w:rFonts w:cs="Arial"/>
                <w:bCs/>
                <w:iCs/>
                <w:szCs w:val="22"/>
              </w:rPr>
              <w:t>8.7</w:t>
            </w:r>
          </w:p>
        </w:tc>
        <w:tc>
          <w:tcPr>
            <w:tcW w:w="4514" w:type="dxa"/>
          </w:tcPr>
          <w:p w14:paraId="1DE2B0F7" w14:textId="77777777" w:rsidR="00CD0BF9" w:rsidRPr="00790C85" w:rsidRDefault="00047C4B" w:rsidP="0083239F">
            <w:pPr>
              <w:rPr>
                <w:rFonts w:cs="Arial"/>
                <w:szCs w:val="22"/>
              </w:rPr>
            </w:pPr>
            <w:r w:rsidRPr="00742FB8">
              <w:rPr>
                <w:rFonts w:cs="Arial"/>
                <w:szCs w:val="22"/>
              </w:rPr>
              <w:t>5</w:t>
            </w:r>
            <w:r w:rsidR="00F046F9" w:rsidRPr="00742FB8">
              <w:rPr>
                <w:rFonts w:cs="Arial"/>
                <w:szCs w:val="22"/>
              </w:rPr>
              <w:t>0</w:t>
            </w:r>
            <w:r w:rsidR="00CD0BF9" w:rsidRPr="005B0752">
              <w:rPr>
                <w:rFonts w:cs="Arial"/>
                <w:szCs w:val="22"/>
              </w:rPr>
              <w:t>% z konečnej Zmluvnej ceny</w:t>
            </w:r>
          </w:p>
        </w:tc>
      </w:tr>
      <w:tr w:rsidR="00047C4B" w:rsidRPr="006C2974" w14:paraId="6D308B73" w14:textId="77777777" w:rsidTr="00EB5D8A">
        <w:trPr>
          <w:trHeight w:val="568"/>
        </w:trPr>
        <w:tc>
          <w:tcPr>
            <w:tcW w:w="3520" w:type="dxa"/>
          </w:tcPr>
          <w:p w14:paraId="7FB07421" w14:textId="77777777" w:rsidR="00047C4B" w:rsidRPr="00FB322C" w:rsidRDefault="00047C4B" w:rsidP="0083239F">
            <w:pPr>
              <w:pStyle w:val="Nadpis3"/>
              <w:numPr>
                <w:ilvl w:val="0"/>
                <w:numId w:val="0"/>
              </w:numPr>
              <w:spacing w:before="0" w:after="0"/>
              <w:ind w:left="851" w:hanging="851"/>
              <w:rPr>
                <w:rFonts w:cs="Arial"/>
              </w:rPr>
            </w:pPr>
            <w:r w:rsidRPr="00790C85">
              <w:rPr>
                <w:rFonts w:cs="Arial"/>
              </w:rPr>
              <w:t xml:space="preserve">Maximálna čiastka </w:t>
            </w:r>
            <w:r w:rsidR="00F65065" w:rsidRPr="00FE4170">
              <w:rPr>
                <w:rFonts w:cs="Arial"/>
              </w:rPr>
              <w:t>o</w:t>
            </w:r>
            <w:r w:rsidRPr="00FB322C">
              <w:rPr>
                <w:rFonts w:cs="Arial"/>
              </w:rPr>
              <w:t>dškodnenia</w:t>
            </w:r>
          </w:p>
          <w:p w14:paraId="2F641BBD" w14:textId="77777777" w:rsidR="004D4FF9" w:rsidRPr="00742FB8" w:rsidRDefault="00047C4B" w:rsidP="0083239F">
            <w:pPr>
              <w:pStyle w:val="Nadpis3"/>
              <w:numPr>
                <w:ilvl w:val="0"/>
                <w:numId w:val="0"/>
              </w:numPr>
              <w:tabs>
                <w:tab w:val="clear" w:pos="992"/>
                <w:tab w:val="left" w:pos="0"/>
              </w:tabs>
              <w:spacing w:before="0" w:after="0"/>
              <w:rPr>
                <w:rFonts w:cs="Arial"/>
              </w:rPr>
            </w:pPr>
            <w:r w:rsidRPr="00A86531">
              <w:rPr>
                <w:rFonts w:cs="Arial"/>
              </w:rPr>
              <w:t>za oneskorenie –</w:t>
            </w:r>
            <w:r w:rsidR="0017287C" w:rsidRPr="00F07B96">
              <w:rPr>
                <w:rFonts w:cs="Arial"/>
              </w:rPr>
              <w:t xml:space="preserve"> </w:t>
            </w:r>
            <w:r w:rsidR="00F65065" w:rsidRPr="00742FB8">
              <w:rPr>
                <w:rFonts w:cs="Arial"/>
              </w:rPr>
              <w:t xml:space="preserve">nesplnenie lehoty ukončenia </w:t>
            </w:r>
            <w:r w:rsidR="00FD43E2" w:rsidRPr="00742FB8">
              <w:rPr>
                <w:rFonts w:cs="Arial"/>
              </w:rPr>
              <w:t>M</w:t>
            </w:r>
            <w:r w:rsidR="00354090" w:rsidRPr="00742FB8">
              <w:rPr>
                <w:rFonts w:cs="Arial"/>
              </w:rPr>
              <w:t>íľnika</w:t>
            </w:r>
            <w:r w:rsidRPr="00742FB8">
              <w:rPr>
                <w:rFonts w:cs="Arial"/>
              </w:rPr>
              <w:t xml:space="preserve"> a nesplnenie Fakturačného ha</w:t>
            </w:r>
            <w:r w:rsidR="00F65065" w:rsidRPr="00742FB8">
              <w:rPr>
                <w:rFonts w:cs="Arial"/>
              </w:rPr>
              <w:t>r</w:t>
            </w:r>
            <w:r w:rsidRPr="00742FB8">
              <w:rPr>
                <w:rFonts w:cs="Arial"/>
              </w:rPr>
              <w:t>monogramu</w:t>
            </w:r>
          </w:p>
        </w:tc>
        <w:tc>
          <w:tcPr>
            <w:tcW w:w="1430" w:type="dxa"/>
          </w:tcPr>
          <w:p w14:paraId="2E88DDFB" w14:textId="77777777" w:rsidR="00047C4B" w:rsidRPr="00742FB8" w:rsidRDefault="00047C4B" w:rsidP="0083239F">
            <w:pPr>
              <w:ind w:hanging="84"/>
              <w:jc w:val="center"/>
              <w:rPr>
                <w:rFonts w:cs="Arial"/>
                <w:bCs/>
                <w:iCs/>
                <w:szCs w:val="22"/>
              </w:rPr>
            </w:pPr>
            <w:r w:rsidRPr="00742FB8">
              <w:rPr>
                <w:rFonts w:cs="Arial"/>
                <w:bCs/>
                <w:iCs/>
                <w:szCs w:val="22"/>
              </w:rPr>
              <w:t>8.7</w:t>
            </w:r>
          </w:p>
        </w:tc>
        <w:tc>
          <w:tcPr>
            <w:tcW w:w="4514" w:type="dxa"/>
          </w:tcPr>
          <w:p w14:paraId="53B8A220" w14:textId="77777777" w:rsidR="00047C4B" w:rsidRPr="005B0752" w:rsidRDefault="00047C4B" w:rsidP="0083239F">
            <w:pPr>
              <w:rPr>
                <w:rFonts w:cs="Arial"/>
                <w:szCs w:val="22"/>
              </w:rPr>
            </w:pPr>
            <w:r w:rsidRPr="005B0752">
              <w:rPr>
                <w:rFonts w:cs="Arial"/>
                <w:szCs w:val="22"/>
              </w:rPr>
              <w:t>Neuplatňuje sa</w:t>
            </w:r>
          </w:p>
        </w:tc>
      </w:tr>
      <w:tr w:rsidR="00904C2F" w:rsidRPr="006C2974" w14:paraId="1BAB8E8B" w14:textId="77777777" w:rsidTr="00EB5D8A">
        <w:trPr>
          <w:trHeight w:val="568"/>
        </w:trPr>
        <w:tc>
          <w:tcPr>
            <w:tcW w:w="3520" w:type="dxa"/>
          </w:tcPr>
          <w:p w14:paraId="7A62B535" w14:textId="77777777" w:rsidR="00904C2F" w:rsidRPr="00FE4170" w:rsidRDefault="00904C2F" w:rsidP="0083239F">
            <w:pPr>
              <w:rPr>
                <w:rFonts w:cs="Arial"/>
                <w:b/>
                <w:caps/>
                <w:szCs w:val="22"/>
              </w:rPr>
            </w:pPr>
            <w:r w:rsidRPr="00790C85">
              <w:rPr>
                <w:rFonts w:cs="Arial"/>
                <w:szCs w:val="22"/>
              </w:rPr>
              <w:t>Percento pre úpravu cien provizórnych položiek</w:t>
            </w:r>
          </w:p>
        </w:tc>
        <w:tc>
          <w:tcPr>
            <w:tcW w:w="1430" w:type="dxa"/>
          </w:tcPr>
          <w:p w14:paraId="37CEAAF7" w14:textId="77777777" w:rsidR="00904C2F" w:rsidRPr="00FB322C" w:rsidRDefault="00904C2F" w:rsidP="0083239F">
            <w:pPr>
              <w:ind w:hanging="84"/>
              <w:jc w:val="center"/>
              <w:rPr>
                <w:rFonts w:cs="Arial"/>
                <w:szCs w:val="22"/>
              </w:rPr>
            </w:pPr>
            <w:r w:rsidRPr="00FB322C">
              <w:rPr>
                <w:rFonts w:cs="Arial"/>
                <w:bCs/>
                <w:iCs/>
                <w:szCs w:val="22"/>
              </w:rPr>
              <w:t>13.5(b)</w:t>
            </w:r>
          </w:p>
        </w:tc>
        <w:tc>
          <w:tcPr>
            <w:tcW w:w="4514" w:type="dxa"/>
          </w:tcPr>
          <w:p w14:paraId="0E819130" w14:textId="77777777" w:rsidR="00904C2F" w:rsidRPr="00A86531" w:rsidRDefault="00904C2F" w:rsidP="0083239F">
            <w:pPr>
              <w:rPr>
                <w:rFonts w:cs="Arial"/>
                <w:szCs w:val="22"/>
              </w:rPr>
            </w:pPr>
            <w:r w:rsidRPr="00A86531">
              <w:rPr>
                <w:rFonts w:cs="Arial"/>
                <w:szCs w:val="22"/>
              </w:rPr>
              <w:t xml:space="preserve">Neuplatňuje sa </w:t>
            </w:r>
          </w:p>
        </w:tc>
      </w:tr>
      <w:tr w:rsidR="00904C2F" w:rsidRPr="006C2974" w14:paraId="576C1FD9" w14:textId="77777777" w:rsidTr="00EB5D8A">
        <w:trPr>
          <w:trHeight w:val="568"/>
        </w:trPr>
        <w:tc>
          <w:tcPr>
            <w:tcW w:w="3520" w:type="dxa"/>
          </w:tcPr>
          <w:p w14:paraId="1F883580" w14:textId="77777777" w:rsidR="00904C2F" w:rsidRPr="00FE4170" w:rsidRDefault="00904C2F" w:rsidP="0083239F">
            <w:pPr>
              <w:rPr>
                <w:rFonts w:cs="Arial"/>
                <w:szCs w:val="22"/>
              </w:rPr>
            </w:pPr>
            <w:r w:rsidRPr="00790C85">
              <w:rPr>
                <w:rFonts w:cs="Arial"/>
                <w:szCs w:val="22"/>
              </w:rPr>
              <w:t>Úpravy v dôsledku zmien Nákladov</w:t>
            </w:r>
          </w:p>
          <w:p w14:paraId="47794285" w14:textId="77777777" w:rsidR="00904C2F" w:rsidRPr="00FB322C" w:rsidRDefault="00904C2F" w:rsidP="0083239F">
            <w:pPr>
              <w:rPr>
                <w:rFonts w:cs="Arial"/>
                <w:b/>
                <w:caps/>
                <w:szCs w:val="22"/>
              </w:rPr>
            </w:pPr>
          </w:p>
        </w:tc>
        <w:tc>
          <w:tcPr>
            <w:tcW w:w="1430" w:type="dxa"/>
          </w:tcPr>
          <w:p w14:paraId="11F9CC0D" w14:textId="77777777" w:rsidR="00904C2F" w:rsidRPr="00A86531" w:rsidRDefault="00904C2F" w:rsidP="0083239F">
            <w:pPr>
              <w:ind w:hanging="84"/>
              <w:jc w:val="center"/>
              <w:rPr>
                <w:rFonts w:cs="Arial"/>
                <w:szCs w:val="22"/>
              </w:rPr>
            </w:pPr>
            <w:r w:rsidRPr="00FB322C">
              <w:rPr>
                <w:rFonts w:cs="Arial"/>
                <w:bCs/>
                <w:iCs/>
                <w:szCs w:val="22"/>
              </w:rPr>
              <w:t>13.8</w:t>
            </w:r>
          </w:p>
        </w:tc>
        <w:tc>
          <w:tcPr>
            <w:tcW w:w="4514" w:type="dxa"/>
          </w:tcPr>
          <w:p w14:paraId="3715B922" w14:textId="77777777" w:rsidR="00904C2F" w:rsidRPr="00742FB8" w:rsidRDefault="00FD43E2" w:rsidP="0083239F">
            <w:pPr>
              <w:rPr>
                <w:rFonts w:cs="Arial"/>
                <w:szCs w:val="22"/>
              </w:rPr>
            </w:pPr>
            <w:r w:rsidRPr="00F07B96">
              <w:rPr>
                <w:rFonts w:cs="Arial"/>
                <w:szCs w:val="22"/>
              </w:rPr>
              <w:t>U</w:t>
            </w:r>
            <w:r w:rsidR="0048345F" w:rsidRPr="00742FB8">
              <w:rPr>
                <w:rFonts w:cs="Arial"/>
                <w:szCs w:val="22"/>
              </w:rPr>
              <w:t xml:space="preserve">platňuje sa </w:t>
            </w:r>
          </w:p>
        </w:tc>
      </w:tr>
      <w:tr w:rsidR="00904C2F" w:rsidRPr="006C2974" w14:paraId="1072928B" w14:textId="77777777" w:rsidTr="00EB5D8A">
        <w:tc>
          <w:tcPr>
            <w:tcW w:w="3520" w:type="dxa"/>
          </w:tcPr>
          <w:p w14:paraId="6A0EA125" w14:textId="77777777" w:rsidR="00904C2F" w:rsidRPr="00FB322C" w:rsidRDefault="00904C2F" w:rsidP="0083239F">
            <w:pPr>
              <w:rPr>
                <w:rFonts w:cs="Arial"/>
                <w:szCs w:val="22"/>
              </w:rPr>
            </w:pPr>
            <w:r w:rsidRPr="00790C85">
              <w:rPr>
                <w:rFonts w:cs="Arial"/>
                <w:szCs w:val="22"/>
              </w:rPr>
              <w:t xml:space="preserve">Celková zálohová platba, počet a </w:t>
            </w:r>
            <w:r w:rsidRPr="00FE4170">
              <w:rPr>
                <w:rFonts w:cs="Arial"/>
                <w:szCs w:val="22"/>
              </w:rPr>
              <w:t>časovanie splátok</w:t>
            </w:r>
          </w:p>
        </w:tc>
        <w:tc>
          <w:tcPr>
            <w:tcW w:w="1430" w:type="dxa"/>
          </w:tcPr>
          <w:p w14:paraId="4E48F610" w14:textId="77777777" w:rsidR="00904C2F" w:rsidRPr="00A86531" w:rsidRDefault="00904C2F" w:rsidP="0083239F">
            <w:pPr>
              <w:jc w:val="center"/>
              <w:rPr>
                <w:rFonts w:cs="Arial"/>
                <w:szCs w:val="22"/>
              </w:rPr>
            </w:pPr>
            <w:r w:rsidRPr="00FB322C">
              <w:rPr>
                <w:rFonts w:cs="Arial"/>
                <w:szCs w:val="22"/>
              </w:rPr>
              <w:t>14.2</w:t>
            </w:r>
          </w:p>
        </w:tc>
        <w:tc>
          <w:tcPr>
            <w:tcW w:w="4514" w:type="dxa"/>
          </w:tcPr>
          <w:p w14:paraId="601493AF" w14:textId="77777777" w:rsidR="00904C2F" w:rsidRPr="00742FB8" w:rsidRDefault="00904C2F" w:rsidP="0083239F">
            <w:pPr>
              <w:rPr>
                <w:rFonts w:cs="Arial"/>
                <w:szCs w:val="22"/>
              </w:rPr>
            </w:pPr>
            <w:r w:rsidRPr="00F07B96">
              <w:rPr>
                <w:rFonts w:cs="Arial"/>
                <w:szCs w:val="22"/>
              </w:rPr>
              <w:t>Neuplatňuje</w:t>
            </w:r>
            <w:r w:rsidRPr="00742FB8">
              <w:rPr>
                <w:rFonts w:cs="Arial"/>
                <w:szCs w:val="22"/>
              </w:rPr>
              <w:t xml:space="preserve"> sa </w:t>
            </w:r>
          </w:p>
        </w:tc>
      </w:tr>
      <w:tr w:rsidR="00904C2F" w:rsidRPr="006C2974" w14:paraId="57E94903" w14:textId="77777777" w:rsidTr="00EB5D8A">
        <w:tc>
          <w:tcPr>
            <w:tcW w:w="3520" w:type="dxa"/>
          </w:tcPr>
          <w:p w14:paraId="166C9C8A" w14:textId="77777777" w:rsidR="00904C2F" w:rsidRPr="00FE4170" w:rsidRDefault="00904C2F" w:rsidP="0083239F">
            <w:pPr>
              <w:rPr>
                <w:rFonts w:cs="Arial"/>
                <w:szCs w:val="22"/>
              </w:rPr>
            </w:pPr>
            <w:r w:rsidRPr="00790C85">
              <w:rPr>
                <w:rFonts w:cs="Arial"/>
                <w:szCs w:val="22"/>
              </w:rPr>
              <w:t>Percento zadržaných platieb</w:t>
            </w:r>
          </w:p>
          <w:p w14:paraId="5FBE1CE4" w14:textId="77777777" w:rsidR="00904C2F" w:rsidRPr="00FB322C" w:rsidRDefault="00904C2F" w:rsidP="0083239F">
            <w:pPr>
              <w:rPr>
                <w:rFonts w:cs="Arial"/>
                <w:szCs w:val="22"/>
              </w:rPr>
            </w:pPr>
          </w:p>
        </w:tc>
        <w:tc>
          <w:tcPr>
            <w:tcW w:w="1430" w:type="dxa"/>
          </w:tcPr>
          <w:p w14:paraId="1B6750F7" w14:textId="77777777" w:rsidR="00904C2F" w:rsidRPr="00A86531" w:rsidRDefault="00904C2F" w:rsidP="0083239F">
            <w:pPr>
              <w:jc w:val="center"/>
              <w:rPr>
                <w:rFonts w:cs="Arial"/>
                <w:szCs w:val="22"/>
              </w:rPr>
            </w:pPr>
            <w:r w:rsidRPr="00FB322C">
              <w:rPr>
                <w:rFonts w:cs="Arial"/>
                <w:szCs w:val="22"/>
              </w:rPr>
              <w:t>14.3(c)</w:t>
            </w:r>
          </w:p>
        </w:tc>
        <w:tc>
          <w:tcPr>
            <w:tcW w:w="4514" w:type="dxa"/>
          </w:tcPr>
          <w:p w14:paraId="6599CA0D" w14:textId="77777777" w:rsidR="00904C2F" w:rsidRPr="00F07B96" w:rsidRDefault="00904C2F" w:rsidP="0083239F">
            <w:pPr>
              <w:rPr>
                <w:rFonts w:cs="Arial"/>
                <w:szCs w:val="22"/>
              </w:rPr>
            </w:pPr>
            <w:r w:rsidRPr="00F07B96">
              <w:rPr>
                <w:rFonts w:cs="Arial"/>
                <w:szCs w:val="22"/>
              </w:rPr>
              <w:t>5%</w:t>
            </w:r>
          </w:p>
        </w:tc>
      </w:tr>
      <w:tr w:rsidR="00904C2F" w:rsidRPr="006C2974" w14:paraId="75383B83" w14:textId="77777777" w:rsidTr="00EB5D8A">
        <w:tc>
          <w:tcPr>
            <w:tcW w:w="3520" w:type="dxa"/>
          </w:tcPr>
          <w:p w14:paraId="2BA2CE55" w14:textId="77777777" w:rsidR="00904C2F" w:rsidRPr="00FE4170" w:rsidRDefault="00904C2F" w:rsidP="0083239F">
            <w:pPr>
              <w:rPr>
                <w:rFonts w:cs="Arial"/>
                <w:szCs w:val="22"/>
              </w:rPr>
            </w:pPr>
            <w:r w:rsidRPr="00790C85">
              <w:rPr>
                <w:rFonts w:cs="Arial"/>
                <w:szCs w:val="22"/>
              </w:rPr>
              <w:t>Limit zadržaných platieb</w:t>
            </w:r>
          </w:p>
        </w:tc>
        <w:tc>
          <w:tcPr>
            <w:tcW w:w="1430" w:type="dxa"/>
          </w:tcPr>
          <w:p w14:paraId="1FD26F58" w14:textId="77777777" w:rsidR="00904C2F" w:rsidRPr="00FB322C" w:rsidRDefault="00904C2F" w:rsidP="0083239F">
            <w:pPr>
              <w:jc w:val="center"/>
              <w:rPr>
                <w:rFonts w:cs="Arial"/>
                <w:szCs w:val="22"/>
              </w:rPr>
            </w:pPr>
            <w:r w:rsidRPr="00FB322C">
              <w:rPr>
                <w:rFonts w:cs="Arial"/>
                <w:szCs w:val="22"/>
              </w:rPr>
              <w:t>14.3(c)</w:t>
            </w:r>
          </w:p>
        </w:tc>
        <w:tc>
          <w:tcPr>
            <w:tcW w:w="4514" w:type="dxa"/>
          </w:tcPr>
          <w:p w14:paraId="67063BFD" w14:textId="77777777" w:rsidR="00904C2F" w:rsidRPr="00A86531" w:rsidRDefault="00904C2F" w:rsidP="0083239F">
            <w:pPr>
              <w:rPr>
                <w:rFonts w:cs="Arial"/>
                <w:szCs w:val="22"/>
              </w:rPr>
            </w:pPr>
            <w:r w:rsidRPr="00A86531">
              <w:rPr>
                <w:rFonts w:cs="Arial"/>
                <w:szCs w:val="22"/>
              </w:rPr>
              <w:t>Neuplatňuje sa</w:t>
            </w:r>
          </w:p>
        </w:tc>
      </w:tr>
      <w:tr w:rsidR="00904C2F" w:rsidRPr="006C2974" w14:paraId="6C68A66F" w14:textId="77777777" w:rsidTr="00EB5D8A">
        <w:trPr>
          <w:trHeight w:val="780"/>
        </w:trPr>
        <w:tc>
          <w:tcPr>
            <w:tcW w:w="3520" w:type="dxa"/>
          </w:tcPr>
          <w:p w14:paraId="0950124B" w14:textId="77777777" w:rsidR="00904C2F" w:rsidRPr="00FE4170" w:rsidRDefault="00904C2F" w:rsidP="0083239F">
            <w:pPr>
              <w:rPr>
                <w:rFonts w:cs="Arial"/>
                <w:szCs w:val="22"/>
              </w:rPr>
            </w:pPr>
            <w:r w:rsidRPr="00790C85">
              <w:rPr>
                <w:rFonts w:cs="Arial"/>
                <w:szCs w:val="22"/>
              </w:rPr>
              <w:t>Čiastka za Technologické zariadenia a Materiály dopravované na Stavenisko</w:t>
            </w:r>
          </w:p>
        </w:tc>
        <w:tc>
          <w:tcPr>
            <w:tcW w:w="1430" w:type="dxa"/>
          </w:tcPr>
          <w:p w14:paraId="5FDA8AE8" w14:textId="77777777" w:rsidR="00904C2F" w:rsidRPr="00FB322C" w:rsidRDefault="00904C2F" w:rsidP="0083239F">
            <w:pPr>
              <w:jc w:val="center"/>
              <w:rPr>
                <w:rFonts w:cs="Arial"/>
                <w:szCs w:val="22"/>
              </w:rPr>
            </w:pPr>
            <w:r w:rsidRPr="00FB322C">
              <w:rPr>
                <w:rFonts w:cs="Arial"/>
                <w:szCs w:val="22"/>
              </w:rPr>
              <w:t>14.5(b)</w:t>
            </w:r>
          </w:p>
          <w:p w14:paraId="5E0FC0F1" w14:textId="77777777" w:rsidR="00904C2F" w:rsidRPr="00A86531" w:rsidRDefault="00904C2F" w:rsidP="0083239F">
            <w:pPr>
              <w:jc w:val="center"/>
              <w:rPr>
                <w:rFonts w:cs="Arial"/>
                <w:szCs w:val="22"/>
              </w:rPr>
            </w:pPr>
          </w:p>
          <w:p w14:paraId="1D69D583" w14:textId="77777777" w:rsidR="00904C2F" w:rsidRPr="00F07B96" w:rsidRDefault="00904C2F" w:rsidP="0083239F">
            <w:pPr>
              <w:jc w:val="center"/>
              <w:rPr>
                <w:rFonts w:cs="Arial"/>
                <w:szCs w:val="22"/>
              </w:rPr>
            </w:pPr>
          </w:p>
        </w:tc>
        <w:tc>
          <w:tcPr>
            <w:tcW w:w="4514" w:type="dxa"/>
          </w:tcPr>
          <w:p w14:paraId="0030D504" w14:textId="77777777" w:rsidR="00904C2F" w:rsidRPr="00742FB8" w:rsidRDefault="00904C2F" w:rsidP="0083239F">
            <w:pPr>
              <w:rPr>
                <w:rFonts w:cs="Arial"/>
                <w:szCs w:val="22"/>
              </w:rPr>
            </w:pPr>
            <w:r w:rsidRPr="00742FB8">
              <w:rPr>
                <w:rFonts w:cs="Arial"/>
                <w:szCs w:val="22"/>
              </w:rPr>
              <w:t>Neuplatňuje sa</w:t>
            </w:r>
          </w:p>
        </w:tc>
      </w:tr>
      <w:tr w:rsidR="00904C2F" w:rsidRPr="006C2974" w14:paraId="62805A1C" w14:textId="77777777" w:rsidTr="00EB5D8A">
        <w:trPr>
          <w:trHeight w:val="1022"/>
        </w:trPr>
        <w:tc>
          <w:tcPr>
            <w:tcW w:w="3520" w:type="dxa"/>
          </w:tcPr>
          <w:p w14:paraId="05C5E212" w14:textId="77777777" w:rsidR="00904C2F" w:rsidRPr="00FB322C" w:rsidRDefault="00904C2F" w:rsidP="0083239F">
            <w:pPr>
              <w:rPr>
                <w:rFonts w:cs="Arial"/>
                <w:szCs w:val="22"/>
              </w:rPr>
            </w:pPr>
            <w:r w:rsidRPr="00790C85">
              <w:rPr>
                <w:rFonts w:cs="Arial"/>
                <w:szCs w:val="22"/>
              </w:rPr>
              <w:t xml:space="preserve">Čiastka za Technologické </w:t>
            </w:r>
            <w:r w:rsidRPr="00FE4170">
              <w:rPr>
                <w:rFonts w:cs="Arial"/>
                <w:szCs w:val="22"/>
              </w:rPr>
              <w:t>zariadenia a Materiály dodané na Stavenisko</w:t>
            </w:r>
          </w:p>
        </w:tc>
        <w:tc>
          <w:tcPr>
            <w:tcW w:w="1430" w:type="dxa"/>
          </w:tcPr>
          <w:p w14:paraId="137E8410" w14:textId="77777777" w:rsidR="00904C2F" w:rsidRPr="00A86531" w:rsidRDefault="00904C2F" w:rsidP="0083239F">
            <w:pPr>
              <w:jc w:val="center"/>
              <w:rPr>
                <w:rFonts w:cs="Arial"/>
                <w:szCs w:val="22"/>
              </w:rPr>
            </w:pPr>
            <w:r w:rsidRPr="00FB322C">
              <w:rPr>
                <w:rFonts w:cs="Arial"/>
                <w:szCs w:val="22"/>
              </w:rPr>
              <w:t>14.5(c)</w:t>
            </w:r>
          </w:p>
        </w:tc>
        <w:tc>
          <w:tcPr>
            <w:tcW w:w="4514" w:type="dxa"/>
          </w:tcPr>
          <w:p w14:paraId="779D2423" w14:textId="77777777" w:rsidR="00904C2F" w:rsidRPr="00F07B96" w:rsidRDefault="00904C2F" w:rsidP="0083239F">
            <w:pPr>
              <w:rPr>
                <w:rFonts w:cs="Arial"/>
                <w:szCs w:val="22"/>
              </w:rPr>
            </w:pPr>
            <w:r w:rsidRPr="00F07B96">
              <w:rPr>
                <w:rFonts w:cs="Arial"/>
                <w:szCs w:val="22"/>
              </w:rPr>
              <w:t>Neuplatňuje sa</w:t>
            </w:r>
          </w:p>
        </w:tc>
      </w:tr>
      <w:tr w:rsidR="00904C2F" w:rsidRPr="006C2974" w14:paraId="06F760ED" w14:textId="77777777" w:rsidTr="00EB5D8A">
        <w:tc>
          <w:tcPr>
            <w:tcW w:w="3520" w:type="dxa"/>
          </w:tcPr>
          <w:p w14:paraId="710DC6B3" w14:textId="77777777" w:rsidR="00904C2F" w:rsidRPr="00FE4170" w:rsidRDefault="00904C2F" w:rsidP="0083239F">
            <w:pPr>
              <w:rPr>
                <w:rFonts w:cs="Arial"/>
                <w:szCs w:val="22"/>
              </w:rPr>
            </w:pPr>
            <w:r w:rsidRPr="00790C85">
              <w:rPr>
                <w:rFonts w:cs="Arial"/>
                <w:szCs w:val="22"/>
              </w:rPr>
              <w:t>Mena/meny platieb</w:t>
            </w:r>
          </w:p>
        </w:tc>
        <w:tc>
          <w:tcPr>
            <w:tcW w:w="1430" w:type="dxa"/>
          </w:tcPr>
          <w:p w14:paraId="388CBBC3" w14:textId="77777777" w:rsidR="00904C2F" w:rsidRPr="00FB322C" w:rsidRDefault="00904C2F" w:rsidP="0083239F">
            <w:pPr>
              <w:jc w:val="center"/>
              <w:rPr>
                <w:rFonts w:cs="Arial"/>
                <w:szCs w:val="22"/>
              </w:rPr>
            </w:pPr>
            <w:r w:rsidRPr="00FB322C">
              <w:rPr>
                <w:rFonts w:cs="Arial"/>
                <w:szCs w:val="22"/>
              </w:rPr>
              <w:t>14.15</w:t>
            </w:r>
          </w:p>
        </w:tc>
        <w:tc>
          <w:tcPr>
            <w:tcW w:w="4514" w:type="dxa"/>
          </w:tcPr>
          <w:p w14:paraId="0A0BEFB3" w14:textId="77777777" w:rsidR="00904C2F" w:rsidRPr="00A86531" w:rsidRDefault="00904C2F" w:rsidP="0083239F">
            <w:pPr>
              <w:rPr>
                <w:rFonts w:cs="Arial"/>
                <w:szCs w:val="22"/>
              </w:rPr>
            </w:pPr>
            <w:r w:rsidRPr="00A86531">
              <w:rPr>
                <w:rFonts w:cs="Arial"/>
                <w:szCs w:val="22"/>
              </w:rPr>
              <w:t>EUR</w:t>
            </w:r>
          </w:p>
        </w:tc>
      </w:tr>
      <w:tr w:rsidR="00904C2F" w:rsidRPr="006C2974" w14:paraId="0D20B6BA" w14:textId="77777777" w:rsidTr="00EB5D8A">
        <w:tc>
          <w:tcPr>
            <w:tcW w:w="3520" w:type="dxa"/>
          </w:tcPr>
          <w:p w14:paraId="5B4E0EBB" w14:textId="77777777" w:rsidR="00904C2F" w:rsidRPr="00FE4170" w:rsidRDefault="00904C2F" w:rsidP="0083239F">
            <w:pPr>
              <w:rPr>
                <w:rFonts w:cs="Arial"/>
                <w:szCs w:val="22"/>
              </w:rPr>
            </w:pPr>
            <w:r w:rsidRPr="00790C85">
              <w:rPr>
                <w:rFonts w:cs="Arial"/>
                <w:szCs w:val="22"/>
              </w:rPr>
              <w:t>Lehoty na predloženie poistenia:</w:t>
            </w:r>
          </w:p>
          <w:p w14:paraId="5C980355" w14:textId="77777777" w:rsidR="00904C2F" w:rsidRPr="00FB322C" w:rsidRDefault="00904C2F" w:rsidP="0083239F">
            <w:pPr>
              <w:rPr>
                <w:rFonts w:cs="Arial"/>
                <w:szCs w:val="22"/>
              </w:rPr>
            </w:pPr>
            <w:r w:rsidRPr="00FB322C">
              <w:rPr>
                <w:rFonts w:cs="Arial"/>
                <w:szCs w:val="22"/>
              </w:rPr>
              <w:t>a) dôkazy o poistení</w:t>
            </w:r>
          </w:p>
          <w:p w14:paraId="4EC4C731" w14:textId="77777777" w:rsidR="00904C2F" w:rsidRPr="00A86531" w:rsidRDefault="00904C2F" w:rsidP="0083239F">
            <w:pPr>
              <w:rPr>
                <w:rFonts w:cs="Arial"/>
                <w:szCs w:val="22"/>
              </w:rPr>
            </w:pPr>
          </w:p>
          <w:p w14:paraId="6E1A918B" w14:textId="77777777" w:rsidR="00904C2F" w:rsidRPr="00F07B96" w:rsidRDefault="00904C2F" w:rsidP="0083239F">
            <w:pPr>
              <w:rPr>
                <w:rFonts w:cs="Arial"/>
                <w:szCs w:val="22"/>
              </w:rPr>
            </w:pPr>
            <w:r w:rsidRPr="00F07B96">
              <w:rPr>
                <w:rFonts w:cs="Arial"/>
                <w:szCs w:val="22"/>
              </w:rPr>
              <w:t>b) príslušné poistné zmluvy</w:t>
            </w:r>
          </w:p>
        </w:tc>
        <w:tc>
          <w:tcPr>
            <w:tcW w:w="1430" w:type="dxa"/>
          </w:tcPr>
          <w:p w14:paraId="0C4E6D2C" w14:textId="77777777" w:rsidR="00904C2F" w:rsidRPr="00742FB8" w:rsidRDefault="00904C2F" w:rsidP="0083239F">
            <w:pPr>
              <w:jc w:val="center"/>
              <w:rPr>
                <w:rFonts w:cs="Arial"/>
                <w:szCs w:val="22"/>
              </w:rPr>
            </w:pPr>
            <w:r w:rsidRPr="00742FB8">
              <w:rPr>
                <w:rFonts w:cs="Arial"/>
                <w:szCs w:val="22"/>
              </w:rPr>
              <w:t>18.1</w:t>
            </w:r>
          </w:p>
        </w:tc>
        <w:tc>
          <w:tcPr>
            <w:tcW w:w="4514" w:type="dxa"/>
          </w:tcPr>
          <w:p w14:paraId="37BEE536" w14:textId="77777777" w:rsidR="00904C2F" w:rsidRPr="00742FB8" w:rsidRDefault="00904C2F" w:rsidP="0083239F">
            <w:pPr>
              <w:rPr>
                <w:rFonts w:cs="Arial"/>
                <w:szCs w:val="22"/>
              </w:rPr>
            </w:pPr>
          </w:p>
          <w:p w14:paraId="316C133F" w14:textId="77777777" w:rsidR="00904C2F" w:rsidRPr="00742FB8" w:rsidRDefault="00904C2F" w:rsidP="0083239F">
            <w:pPr>
              <w:rPr>
                <w:rFonts w:cs="Arial"/>
                <w:szCs w:val="22"/>
              </w:rPr>
            </w:pPr>
            <w:r w:rsidRPr="00742FB8">
              <w:rPr>
                <w:rFonts w:cs="Arial"/>
                <w:szCs w:val="22"/>
              </w:rPr>
              <w:t>a) 7 dní</w:t>
            </w:r>
          </w:p>
          <w:p w14:paraId="1A2B2E6E" w14:textId="77777777" w:rsidR="00904C2F" w:rsidRPr="00742FB8" w:rsidRDefault="00904C2F" w:rsidP="0083239F">
            <w:pPr>
              <w:rPr>
                <w:rFonts w:cs="Arial"/>
                <w:szCs w:val="22"/>
              </w:rPr>
            </w:pPr>
          </w:p>
          <w:p w14:paraId="05A103F0" w14:textId="77777777" w:rsidR="00904C2F" w:rsidRPr="00742FB8" w:rsidRDefault="00904C2F" w:rsidP="0083239F">
            <w:pPr>
              <w:rPr>
                <w:rFonts w:cs="Arial"/>
                <w:szCs w:val="22"/>
              </w:rPr>
            </w:pPr>
            <w:r w:rsidRPr="00742FB8">
              <w:rPr>
                <w:rFonts w:cs="Arial"/>
                <w:szCs w:val="22"/>
              </w:rPr>
              <w:t>b) 14 dní</w:t>
            </w:r>
          </w:p>
        </w:tc>
      </w:tr>
      <w:tr w:rsidR="00904C2F" w:rsidRPr="006C2974" w14:paraId="3882FC9D" w14:textId="77777777" w:rsidTr="00EB5D8A">
        <w:tc>
          <w:tcPr>
            <w:tcW w:w="3520" w:type="dxa"/>
          </w:tcPr>
          <w:p w14:paraId="3B0EBB50" w14:textId="77777777" w:rsidR="00904C2F" w:rsidRPr="00FB322C" w:rsidRDefault="00904C2F" w:rsidP="0083239F">
            <w:pPr>
              <w:rPr>
                <w:rFonts w:cs="Arial"/>
                <w:szCs w:val="22"/>
              </w:rPr>
            </w:pPr>
            <w:r w:rsidRPr="00790C85">
              <w:rPr>
                <w:rFonts w:cs="Arial"/>
                <w:szCs w:val="22"/>
              </w:rPr>
              <w:t xml:space="preserve">Maximálna čiastka odpočítateľných položiek na </w:t>
            </w:r>
            <w:r w:rsidRPr="00FE4170">
              <w:rPr>
                <w:rFonts w:cs="Arial"/>
                <w:szCs w:val="22"/>
              </w:rPr>
              <w:t>poistenie rizík Objednávateľa</w:t>
            </w:r>
          </w:p>
        </w:tc>
        <w:tc>
          <w:tcPr>
            <w:tcW w:w="1430" w:type="dxa"/>
          </w:tcPr>
          <w:p w14:paraId="3F34B950" w14:textId="77777777" w:rsidR="00904C2F" w:rsidRPr="00A86531" w:rsidRDefault="00904C2F" w:rsidP="0083239F">
            <w:pPr>
              <w:jc w:val="center"/>
              <w:rPr>
                <w:rFonts w:cs="Arial"/>
                <w:szCs w:val="22"/>
              </w:rPr>
            </w:pPr>
            <w:r w:rsidRPr="00FB322C">
              <w:rPr>
                <w:rFonts w:cs="Arial"/>
                <w:szCs w:val="22"/>
              </w:rPr>
              <w:t>18.2(d)</w:t>
            </w:r>
          </w:p>
        </w:tc>
        <w:tc>
          <w:tcPr>
            <w:tcW w:w="4514" w:type="dxa"/>
          </w:tcPr>
          <w:p w14:paraId="64B61651" w14:textId="77777777" w:rsidR="00904C2F" w:rsidRPr="00F07B96" w:rsidRDefault="00904C2F" w:rsidP="0083239F">
            <w:pPr>
              <w:rPr>
                <w:rFonts w:cs="Arial"/>
                <w:szCs w:val="22"/>
              </w:rPr>
            </w:pPr>
            <w:r w:rsidRPr="00F07B96">
              <w:rPr>
                <w:rFonts w:cs="Arial"/>
                <w:szCs w:val="22"/>
              </w:rPr>
              <w:t>Neuplatňuje sa</w:t>
            </w:r>
          </w:p>
        </w:tc>
      </w:tr>
      <w:tr w:rsidR="00904C2F" w:rsidRPr="006C2974" w14:paraId="0292F705" w14:textId="77777777" w:rsidTr="00EB5D8A">
        <w:trPr>
          <w:trHeight w:val="597"/>
        </w:trPr>
        <w:tc>
          <w:tcPr>
            <w:tcW w:w="3520" w:type="dxa"/>
          </w:tcPr>
          <w:p w14:paraId="1421EF0D" w14:textId="77777777" w:rsidR="00904C2F" w:rsidRPr="00FE4170" w:rsidRDefault="00904C2F" w:rsidP="0083239F">
            <w:pPr>
              <w:rPr>
                <w:rFonts w:cs="Arial"/>
                <w:szCs w:val="22"/>
              </w:rPr>
            </w:pPr>
            <w:r w:rsidRPr="00790C85">
              <w:rPr>
                <w:rFonts w:cs="Arial"/>
                <w:szCs w:val="22"/>
              </w:rPr>
              <w:t>Najnižšia čiastka poistenia tretej strany</w:t>
            </w:r>
          </w:p>
        </w:tc>
        <w:tc>
          <w:tcPr>
            <w:tcW w:w="1430" w:type="dxa"/>
          </w:tcPr>
          <w:p w14:paraId="74DC7B4B" w14:textId="77777777" w:rsidR="00904C2F" w:rsidRPr="00FB322C" w:rsidRDefault="00904C2F" w:rsidP="0083239F">
            <w:pPr>
              <w:jc w:val="center"/>
              <w:rPr>
                <w:rFonts w:cs="Arial"/>
                <w:szCs w:val="22"/>
              </w:rPr>
            </w:pPr>
            <w:r w:rsidRPr="00FB322C">
              <w:rPr>
                <w:rFonts w:cs="Arial"/>
                <w:szCs w:val="22"/>
              </w:rPr>
              <w:t>18.3</w:t>
            </w:r>
          </w:p>
        </w:tc>
        <w:tc>
          <w:tcPr>
            <w:tcW w:w="4514" w:type="dxa"/>
          </w:tcPr>
          <w:p w14:paraId="4972E794" w14:textId="77777777" w:rsidR="00904C2F" w:rsidRPr="00742FB8" w:rsidRDefault="00904C2F" w:rsidP="0083239F">
            <w:pPr>
              <w:rPr>
                <w:rFonts w:cs="Arial"/>
                <w:bCs/>
                <w:caps/>
                <w:szCs w:val="22"/>
              </w:rPr>
            </w:pPr>
            <w:r w:rsidRPr="00A86531">
              <w:rPr>
                <w:rFonts w:cs="Arial"/>
                <w:bCs/>
                <w:caps/>
                <w:szCs w:val="22"/>
              </w:rPr>
              <w:t xml:space="preserve">300 000,- </w:t>
            </w:r>
            <w:r w:rsidRPr="00F07B96">
              <w:rPr>
                <w:rFonts w:cs="Arial"/>
                <w:bCs/>
                <w:szCs w:val="22"/>
              </w:rPr>
              <w:t>EUR bez DPH</w:t>
            </w:r>
            <w:r w:rsidRPr="00742FB8">
              <w:rPr>
                <w:rFonts w:cs="Arial"/>
                <w:bCs/>
                <w:caps/>
                <w:szCs w:val="22"/>
              </w:rPr>
              <w:t xml:space="preserve"> </w:t>
            </w:r>
            <w:r w:rsidRPr="00742FB8">
              <w:rPr>
                <w:rFonts w:cs="Arial"/>
                <w:bCs/>
                <w:szCs w:val="22"/>
              </w:rPr>
              <w:t>na jednu poistnú udalosť</w:t>
            </w:r>
          </w:p>
          <w:p w14:paraId="582AF201" w14:textId="77777777" w:rsidR="00904C2F" w:rsidRPr="00742FB8" w:rsidRDefault="00904C2F" w:rsidP="0083239F">
            <w:pPr>
              <w:rPr>
                <w:rFonts w:cs="Arial"/>
                <w:szCs w:val="22"/>
              </w:rPr>
            </w:pPr>
          </w:p>
        </w:tc>
      </w:tr>
      <w:tr w:rsidR="00904C2F" w:rsidRPr="006C2974" w14:paraId="07E2C38D" w14:textId="77777777" w:rsidTr="00EB5D8A">
        <w:tc>
          <w:tcPr>
            <w:tcW w:w="3520" w:type="dxa"/>
          </w:tcPr>
          <w:p w14:paraId="5B1B2872" w14:textId="77777777" w:rsidR="00904C2F" w:rsidRPr="00FE4170" w:rsidRDefault="00904C2F" w:rsidP="0083239F">
            <w:pPr>
              <w:rPr>
                <w:rFonts w:cs="Arial"/>
                <w:szCs w:val="22"/>
              </w:rPr>
            </w:pPr>
            <w:r w:rsidRPr="00790C85">
              <w:rPr>
                <w:rFonts w:cs="Arial"/>
                <w:szCs w:val="22"/>
              </w:rPr>
              <w:lastRenderedPageBreak/>
              <w:t>Termín dokedy musí byť vymenovaná komisia na riešenie sporov (KRS)</w:t>
            </w:r>
          </w:p>
        </w:tc>
        <w:tc>
          <w:tcPr>
            <w:tcW w:w="1430" w:type="dxa"/>
          </w:tcPr>
          <w:p w14:paraId="3BEB8F02" w14:textId="77777777" w:rsidR="00904C2F" w:rsidRPr="00FB322C" w:rsidRDefault="00904C2F" w:rsidP="0083239F">
            <w:pPr>
              <w:jc w:val="center"/>
              <w:rPr>
                <w:rFonts w:cs="Arial"/>
                <w:szCs w:val="22"/>
              </w:rPr>
            </w:pPr>
            <w:r w:rsidRPr="00FB322C">
              <w:rPr>
                <w:rFonts w:cs="Arial"/>
                <w:szCs w:val="22"/>
              </w:rPr>
              <w:t>20.2</w:t>
            </w:r>
          </w:p>
        </w:tc>
        <w:tc>
          <w:tcPr>
            <w:tcW w:w="4514" w:type="dxa"/>
          </w:tcPr>
          <w:p w14:paraId="56DA184A" w14:textId="77777777" w:rsidR="00904C2F" w:rsidRPr="00742FB8" w:rsidRDefault="00904C2F" w:rsidP="0083239F">
            <w:pPr>
              <w:rPr>
                <w:rFonts w:cs="Arial"/>
                <w:szCs w:val="22"/>
              </w:rPr>
            </w:pPr>
            <w:r w:rsidRPr="00A86531">
              <w:rPr>
                <w:rFonts w:cs="Arial"/>
                <w:szCs w:val="22"/>
              </w:rPr>
              <w:t xml:space="preserve">do </w:t>
            </w:r>
            <w:r w:rsidR="00FD43E2" w:rsidRPr="00F07B96">
              <w:rPr>
                <w:rFonts w:cs="Arial"/>
                <w:szCs w:val="22"/>
              </w:rPr>
              <w:t>60</w:t>
            </w:r>
            <w:r w:rsidRPr="00742FB8">
              <w:rPr>
                <w:rFonts w:cs="Arial"/>
                <w:szCs w:val="22"/>
              </w:rPr>
              <w:t xml:space="preserve"> dní od dátumu, kedy jedna zo zmluvných Strán upozorní druhú na jej úmysel obrátiť sa so sporom na KRS </w:t>
            </w:r>
          </w:p>
        </w:tc>
      </w:tr>
      <w:tr w:rsidR="00904C2F" w:rsidRPr="006C2974" w14:paraId="03D994C9" w14:textId="77777777" w:rsidTr="00EB5D8A">
        <w:tc>
          <w:tcPr>
            <w:tcW w:w="3520" w:type="dxa"/>
          </w:tcPr>
          <w:p w14:paraId="2174A495" w14:textId="77777777" w:rsidR="00904C2F" w:rsidRPr="00FE4170" w:rsidRDefault="00904C2F" w:rsidP="0083239F">
            <w:pPr>
              <w:rPr>
                <w:rFonts w:cs="Arial"/>
                <w:szCs w:val="22"/>
              </w:rPr>
            </w:pPr>
            <w:r w:rsidRPr="00790C85">
              <w:rPr>
                <w:rFonts w:cs="Arial"/>
                <w:szCs w:val="22"/>
              </w:rPr>
              <w:t>KRS bude pozostávať</w:t>
            </w:r>
          </w:p>
        </w:tc>
        <w:tc>
          <w:tcPr>
            <w:tcW w:w="1430" w:type="dxa"/>
          </w:tcPr>
          <w:p w14:paraId="12DAAFFD" w14:textId="77777777" w:rsidR="00904C2F" w:rsidRPr="00FB322C" w:rsidRDefault="00904C2F" w:rsidP="0083239F">
            <w:pPr>
              <w:jc w:val="center"/>
              <w:rPr>
                <w:rFonts w:cs="Arial"/>
                <w:szCs w:val="22"/>
              </w:rPr>
            </w:pPr>
            <w:r w:rsidRPr="00FB322C">
              <w:rPr>
                <w:rFonts w:cs="Arial"/>
                <w:szCs w:val="22"/>
              </w:rPr>
              <w:t>20.2</w:t>
            </w:r>
          </w:p>
        </w:tc>
        <w:tc>
          <w:tcPr>
            <w:tcW w:w="4514" w:type="dxa"/>
          </w:tcPr>
          <w:p w14:paraId="6A9E37CD" w14:textId="77777777" w:rsidR="00904C2F" w:rsidRPr="00A86531" w:rsidRDefault="00904C2F" w:rsidP="0083239F">
            <w:pPr>
              <w:rPr>
                <w:rFonts w:cs="Arial"/>
                <w:szCs w:val="22"/>
              </w:rPr>
            </w:pPr>
            <w:r w:rsidRPr="00A86531">
              <w:rPr>
                <w:rFonts w:cs="Arial"/>
                <w:szCs w:val="22"/>
              </w:rPr>
              <w:t>3 členovia</w:t>
            </w:r>
          </w:p>
          <w:p w14:paraId="52CFAAD5" w14:textId="77777777" w:rsidR="00904C2F" w:rsidRPr="00F07B96" w:rsidRDefault="00904C2F" w:rsidP="0083239F">
            <w:pPr>
              <w:rPr>
                <w:rFonts w:cs="Arial"/>
                <w:szCs w:val="22"/>
              </w:rPr>
            </w:pPr>
          </w:p>
        </w:tc>
      </w:tr>
      <w:tr w:rsidR="00904C2F" w:rsidRPr="006C2974" w14:paraId="3D0B8135" w14:textId="77777777" w:rsidTr="00EB5D8A">
        <w:tc>
          <w:tcPr>
            <w:tcW w:w="3520" w:type="dxa"/>
          </w:tcPr>
          <w:p w14:paraId="4D2D899B" w14:textId="77777777" w:rsidR="00904C2F" w:rsidRPr="00FE4170" w:rsidRDefault="00904C2F" w:rsidP="0083239F">
            <w:pPr>
              <w:rPr>
                <w:rFonts w:cs="Arial"/>
                <w:szCs w:val="22"/>
              </w:rPr>
            </w:pPr>
            <w:r w:rsidRPr="00790C85">
              <w:rPr>
                <w:rFonts w:cs="Arial"/>
                <w:szCs w:val="22"/>
              </w:rPr>
              <w:t>Menovanie člena KRS (ak sa strany nedohodnú) vykoná:</w:t>
            </w:r>
          </w:p>
        </w:tc>
        <w:tc>
          <w:tcPr>
            <w:tcW w:w="1430" w:type="dxa"/>
          </w:tcPr>
          <w:p w14:paraId="6704EE0D" w14:textId="77777777" w:rsidR="00904C2F" w:rsidRPr="00FB322C" w:rsidRDefault="00904C2F" w:rsidP="0083239F">
            <w:pPr>
              <w:jc w:val="center"/>
              <w:rPr>
                <w:rFonts w:cs="Arial"/>
                <w:szCs w:val="22"/>
              </w:rPr>
            </w:pPr>
            <w:r w:rsidRPr="00FB322C">
              <w:rPr>
                <w:rFonts w:cs="Arial"/>
                <w:szCs w:val="22"/>
              </w:rPr>
              <w:t>20.3</w:t>
            </w:r>
          </w:p>
        </w:tc>
        <w:tc>
          <w:tcPr>
            <w:tcW w:w="4514" w:type="dxa"/>
          </w:tcPr>
          <w:p w14:paraId="432D5465" w14:textId="77777777" w:rsidR="00904C2F" w:rsidRPr="00FE4170" w:rsidRDefault="00904C2F" w:rsidP="0083239F">
            <w:pPr>
              <w:rPr>
                <w:rFonts w:cs="Arial"/>
                <w:szCs w:val="22"/>
              </w:rPr>
            </w:pPr>
            <w:r w:rsidRPr="00A86531">
              <w:rPr>
                <w:rFonts w:cs="Arial"/>
                <w:szCs w:val="22"/>
              </w:rPr>
              <w:t>predseda Slovenskej komory stavebných inžinierov (SKSI) alebo predseda Slovenskej advokátskej komory (SAK) v závislosti od</w:t>
            </w:r>
            <w:r w:rsidRPr="00F07B96">
              <w:rPr>
                <w:rFonts w:cs="Arial"/>
                <w:szCs w:val="22"/>
              </w:rPr>
              <w:t xml:space="preserve"> predmetu sporu</w:t>
            </w:r>
            <w:r w:rsidRPr="00790C85">
              <w:rPr>
                <w:rStyle w:val="Odkaznapoznmkupodiarou"/>
                <w:rFonts w:cs="Arial"/>
                <w:szCs w:val="22"/>
              </w:rPr>
              <w:footnoteReference w:id="5"/>
            </w:r>
            <w:r w:rsidRPr="00790C85">
              <w:rPr>
                <w:rFonts w:cs="Arial"/>
                <w:szCs w:val="22"/>
              </w:rPr>
              <w:t xml:space="preserve"> </w:t>
            </w:r>
          </w:p>
        </w:tc>
      </w:tr>
    </w:tbl>
    <w:p w14:paraId="7D6891E9" w14:textId="77777777" w:rsidR="00CD0BF9" w:rsidRPr="00790C85" w:rsidRDefault="00CD0BF9" w:rsidP="0083239F">
      <w:pPr>
        <w:pStyle w:val="Zkladntext"/>
        <w:rPr>
          <w:rFonts w:cs="Arial"/>
          <w:bCs/>
          <w:szCs w:val="22"/>
          <w:lang w:val="sk-SK"/>
        </w:rPr>
      </w:pPr>
    </w:p>
    <w:p w14:paraId="2FB298AC" w14:textId="77777777" w:rsidR="001D55F0" w:rsidRPr="00FE4170" w:rsidRDefault="001D55F0" w:rsidP="0083239F">
      <w:pPr>
        <w:pStyle w:val="Zkladntext"/>
        <w:rPr>
          <w:rFonts w:cs="Arial"/>
          <w:lang w:val="sk-SK"/>
        </w:rPr>
      </w:pPr>
    </w:p>
    <w:p w14:paraId="7197D03A" w14:textId="77777777" w:rsidR="001D55F0" w:rsidRPr="00FB322C" w:rsidRDefault="001D55F0" w:rsidP="0083239F">
      <w:pPr>
        <w:pStyle w:val="Zkladntext"/>
        <w:rPr>
          <w:rFonts w:cs="Arial"/>
          <w:lang w:val="sk-SK"/>
        </w:rPr>
      </w:pPr>
    </w:p>
    <w:p w14:paraId="681C47CA" w14:textId="77777777" w:rsidR="001D55F0" w:rsidRPr="00FB322C" w:rsidRDefault="001D55F0" w:rsidP="0083239F">
      <w:pPr>
        <w:pStyle w:val="Zkladntext"/>
        <w:rPr>
          <w:rFonts w:cs="Arial"/>
          <w:lang w:val="sk-SK"/>
        </w:rPr>
      </w:pPr>
    </w:p>
    <w:p w14:paraId="1FFB0101" w14:textId="77777777" w:rsidR="001B0AD7" w:rsidRPr="00A86531" w:rsidRDefault="001B0AD7" w:rsidP="0083239F">
      <w:pPr>
        <w:rPr>
          <w:rFonts w:cs="Arial"/>
        </w:rPr>
      </w:pPr>
      <w:r w:rsidRPr="00A86531">
        <w:rPr>
          <w:rFonts w:cs="Arial"/>
        </w:rPr>
        <w:br w:type="page"/>
      </w:r>
    </w:p>
    <w:tbl>
      <w:tblPr>
        <w:tblW w:w="4912" w:type="pct"/>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86"/>
        <w:gridCol w:w="244"/>
        <w:gridCol w:w="259"/>
      </w:tblGrid>
      <w:tr w:rsidR="00213E67" w:rsidRPr="006C2974" w14:paraId="0CFC2783" w14:textId="77777777" w:rsidTr="003053E7">
        <w:trPr>
          <w:trHeight w:val="300"/>
        </w:trPr>
        <w:tc>
          <w:tcPr>
            <w:tcW w:w="4725" w:type="pct"/>
            <w:tcBorders>
              <w:top w:val="nil"/>
              <w:left w:val="nil"/>
              <w:bottom w:val="nil"/>
              <w:right w:val="nil"/>
            </w:tcBorders>
            <w:noWrap/>
          </w:tcPr>
          <w:p w14:paraId="7B62370F" w14:textId="77777777" w:rsidR="00662FC7" w:rsidRPr="006C2974" w:rsidRDefault="00662FC7" w:rsidP="0083239F">
            <w:pPr>
              <w:pStyle w:val="Nadpis3"/>
              <w:numPr>
                <w:ilvl w:val="0"/>
                <w:numId w:val="0"/>
              </w:numPr>
              <w:spacing w:before="0" w:after="0"/>
              <w:jc w:val="center"/>
              <w:rPr>
                <w:rFonts w:cs="Arial"/>
                <w:b/>
                <w:caps/>
                <w:szCs w:val="24"/>
              </w:rPr>
            </w:pPr>
            <w:r w:rsidRPr="006C2974">
              <w:rPr>
                <w:rFonts w:cs="Arial"/>
                <w:b/>
                <w:caps/>
                <w:szCs w:val="24"/>
              </w:rPr>
              <w:lastRenderedPageBreak/>
              <w:t>prílohA k ponuke</w:t>
            </w:r>
          </w:p>
          <w:p w14:paraId="01E74765" w14:textId="77777777" w:rsidR="00662FC7" w:rsidRPr="006C2974" w:rsidRDefault="00662FC7" w:rsidP="0083239F">
            <w:pPr>
              <w:tabs>
                <w:tab w:val="right" w:leader="underscore" w:pos="9072"/>
              </w:tabs>
              <w:jc w:val="center"/>
              <w:rPr>
                <w:rFonts w:cs="Arial"/>
                <w:szCs w:val="24"/>
              </w:rPr>
            </w:pPr>
          </w:p>
          <w:p w14:paraId="20AA946E" w14:textId="77777777" w:rsidR="00662FC7" w:rsidRPr="006C2974" w:rsidRDefault="00662FC7" w:rsidP="009A1DA3">
            <w:pPr>
              <w:jc w:val="center"/>
              <w:rPr>
                <w:rFonts w:cs="Arial"/>
                <w:sz w:val="20"/>
              </w:rPr>
            </w:pPr>
            <w:r w:rsidRPr="006C2974">
              <w:rPr>
                <w:rFonts w:cs="Arial"/>
                <w:b/>
                <w:szCs w:val="24"/>
              </w:rPr>
              <w:t>TABUĽKA ÚDAJOV O ÚPRAVACH (podčlánok 13.8)</w:t>
            </w:r>
          </w:p>
          <w:p w14:paraId="4B0D1648" w14:textId="77777777" w:rsidR="00662FC7" w:rsidRPr="006C2974" w:rsidRDefault="00662FC7" w:rsidP="0083239F">
            <w:pPr>
              <w:keepLines/>
              <w:tabs>
                <w:tab w:val="right" w:pos="9214"/>
              </w:tabs>
              <w:jc w:val="center"/>
              <w:rPr>
                <w:rFonts w:cs="Arial"/>
                <w:sz w:val="20"/>
              </w:rPr>
            </w:pPr>
          </w:p>
        </w:tc>
        <w:tc>
          <w:tcPr>
            <w:tcW w:w="133" w:type="pct"/>
            <w:tcBorders>
              <w:top w:val="nil"/>
              <w:left w:val="nil"/>
              <w:bottom w:val="nil"/>
              <w:right w:val="nil"/>
            </w:tcBorders>
            <w:noWrap/>
            <w:hideMark/>
          </w:tcPr>
          <w:p w14:paraId="501C9C3A" w14:textId="77777777" w:rsidR="00662FC7" w:rsidRPr="006C2974" w:rsidRDefault="00662FC7" w:rsidP="0083239F">
            <w:pPr>
              <w:rPr>
                <w:rFonts w:cs="Arial"/>
                <w:sz w:val="18"/>
                <w:lang w:eastAsia="sk-SK"/>
              </w:rPr>
            </w:pPr>
          </w:p>
        </w:tc>
        <w:tc>
          <w:tcPr>
            <w:tcW w:w="141" w:type="pct"/>
            <w:tcBorders>
              <w:top w:val="nil"/>
              <w:left w:val="nil"/>
              <w:bottom w:val="nil"/>
              <w:right w:val="nil"/>
            </w:tcBorders>
            <w:noWrap/>
            <w:hideMark/>
          </w:tcPr>
          <w:p w14:paraId="74A22F44" w14:textId="77777777" w:rsidR="00662FC7" w:rsidRPr="006C2974" w:rsidRDefault="00662FC7" w:rsidP="0083239F">
            <w:pPr>
              <w:rPr>
                <w:rFonts w:cs="Arial"/>
                <w:sz w:val="18"/>
                <w:lang w:eastAsia="sk-SK"/>
              </w:rPr>
            </w:pPr>
          </w:p>
        </w:tc>
      </w:tr>
    </w:tbl>
    <w:p w14:paraId="40847DF8" w14:textId="77777777" w:rsidR="003053E7" w:rsidRPr="006C2974" w:rsidRDefault="003053E7" w:rsidP="003053E7">
      <w:pPr>
        <w:spacing w:after="120" w:line="23" w:lineRule="atLeast"/>
        <w:jc w:val="center"/>
        <w:rPr>
          <w:rFonts w:cs="Arial"/>
          <w:b/>
          <w:spacing w:val="-4"/>
          <w:szCs w:val="24"/>
        </w:rPr>
      </w:pPr>
      <w:r w:rsidRPr="006C2974">
        <w:rPr>
          <w:rFonts w:cs="Arial"/>
          <w:b/>
          <w:spacing w:val="-4"/>
          <w:szCs w:val="24"/>
        </w:rPr>
        <w:t>Tabuľka údajov o úpravách ceny v dôsledku zmien nákladov slúži ako vzor pre vyhľadanie   zdrojov pre výpočet indexov</w:t>
      </w:r>
    </w:p>
    <w:tbl>
      <w:tblPr>
        <w:tblW w:w="5386"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6"/>
        <w:gridCol w:w="984"/>
        <w:gridCol w:w="1202"/>
        <w:gridCol w:w="1274"/>
        <w:gridCol w:w="819"/>
        <w:gridCol w:w="2724"/>
        <w:gridCol w:w="789"/>
        <w:gridCol w:w="884"/>
        <w:gridCol w:w="1133"/>
      </w:tblGrid>
      <w:tr w:rsidR="003053E7" w:rsidRPr="006C2974" w14:paraId="3F615595" w14:textId="77777777" w:rsidTr="009A1DA3">
        <w:trPr>
          <w:trHeight w:val="246"/>
        </w:trPr>
        <w:tc>
          <w:tcPr>
            <w:tcW w:w="616" w:type="pct"/>
            <w:gridSpan w:val="2"/>
            <w:vMerge w:val="restart"/>
            <w:tcBorders>
              <w:top w:val="single" w:sz="4" w:space="0" w:color="auto"/>
              <w:left w:val="single" w:sz="4" w:space="0" w:color="auto"/>
              <w:bottom w:val="single" w:sz="4" w:space="0" w:color="auto"/>
              <w:right w:val="single" w:sz="4" w:space="0" w:color="auto"/>
            </w:tcBorders>
            <w:hideMark/>
          </w:tcPr>
          <w:p w14:paraId="35E16178" w14:textId="77777777" w:rsidR="003053E7" w:rsidRPr="006C2974" w:rsidRDefault="003053E7" w:rsidP="00FE52FF">
            <w:pPr>
              <w:keepLines/>
              <w:tabs>
                <w:tab w:val="right" w:pos="9214"/>
              </w:tabs>
              <w:spacing w:after="120" w:line="23" w:lineRule="atLeast"/>
              <w:jc w:val="center"/>
              <w:rPr>
                <w:rFonts w:cs="Arial"/>
                <w:b/>
                <w:bCs/>
                <w:sz w:val="16"/>
              </w:rPr>
            </w:pPr>
            <w:r w:rsidRPr="006C2974">
              <w:rPr>
                <w:rFonts w:cs="Arial"/>
                <w:b/>
                <w:bCs/>
                <w:sz w:val="16"/>
              </w:rPr>
              <w:t>Koeficient; rozsah indexu</w:t>
            </w:r>
          </w:p>
        </w:tc>
        <w:tc>
          <w:tcPr>
            <w:tcW w:w="597" w:type="pct"/>
            <w:tcBorders>
              <w:top w:val="single" w:sz="4" w:space="0" w:color="auto"/>
              <w:left w:val="single" w:sz="4" w:space="0" w:color="auto"/>
              <w:bottom w:val="nil"/>
              <w:right w:val="single" w:sz="4" w:space="0" w:color="auto"/>
            </w:tcBorders>
          </w:tcPr>
          <w:p w14:paraId="22651249" w14:textId="77777777" w:rsidR="003053E7" w:rsidRPr="006C2974" w:rsidRDefault="003053E7" w:rsidP="00FE52FF">
            <w:pPr>
              <w:keepLines/>
              <w:tabs>
                <w:tab w:val="right" w:pos="9214"/>
              </w:tabs>
              <w:spacing w:after="120" w:line="23" w:lineRule="atLeast"/>
              <w:jc w:val="center"/>
              <w:rPr>
                <w:rFonts w:cs="Arial"/>
                <w:b/>
                <w:bCs/>
                <w:sz w:val="14"/>
                <w:szCs w:val="18"/>
              </w:rPr>
            </w:pPr>
            <w:r w:rsidRPr="006C2974">
              <w:rPr>
                <w:rFonts w:cs="Arial"/>
                <w:b/>
                <w:bCs/>
                <w:sz w:val="14"/>
                <w:szCs w:val="18"/>
              </w:rPr>
              <w:t>Ukazovateľ</w:t>
            </w:r>
          </w:p>
        </w:tc>
        <w:tc>
          <w:tcPr>
            <w:tcW w:w="633" w:type="pct"/>
            <w:vMerge w:val="restart"/>
            <w:tcBorders>
              <w:top w:val="single" w:sz="4" w:space="0" w:color="auto"/>
              <w:left w:val="single" w:sz="4" w:space="0" w:color="auto"/>
              <w:bottom w:val="single" w:sz="4" w:space="0" w:color="auto"/>
              <w:right w:val="single" w:sz="4" w:space="0" w:color="auto"/>
            </w:tcBorders>
            <w:hideMark/>
          </w:tcPr>
          <w:p w14:paraId="1A7B3E42" w14:textId="77777777" w:rsidR="003053E7" w:rsidRPr="006C2974" w:rsidRDefault="003053E7" w:rsidP="00FE52FF">
            <w:pPr>
              <w:keepLines/>
              <w:tabs>
                <w:tab w:val="right" w:pos="9214"/>
              </w:tabs>
              <w:spacing w:after="120" w:line="23" w:lineRule="atLeast"/>
              <w:ind w:left="34"/>
              <w:rPr>
                <w:rFonts w:cs="Arial"/>
                <w:b/>
                <w:bCs/>
                <w:sz w:val="16"/>
              </w:rPr>
            </w:pPr>
            <w:r w:rsidRPr="006C2974">
              <w:rPr>
                <w:rFonts w:cs="Arial"/>
                <w:b/>
                <w:bCs/>
                <w:sz w:val="16"/>
              </w:rPr>
              <w:t>Krajina pôvodu; mena indexu</w:t>
            </w:r>
          </w:p>
        </w:tc>
        <w:tc>
          <w:tcPr>
            <w:tcW w:w="1760" w:type="pct"/>
            <w:gridSpan w:val="2"/>
            <w:vMerge w:val="restart"/>
            <w:tcBorders>
              <w:top w:val="single" w:sz="4" w:space="0" w:color="auto"/>
              <w:left w:val="single" w:sz="4" w:space="0" w:color="auto"/>
              <w:bottom w:val="single" w:sz="4" w:space="0" w:color="auto"/>
              <w:right w:val="single" w:sz="4" w:space="0" w:color="auto"/>
            </w:tcBorders>
            <w:hideMark/>
          </w:tcPr>
          <w:p w14:paraId="05102540" w14:textId="77777777" w:rsidR="003053E7" w:rsidRPr="006C2974" w:rsidRDefault="003053E7" w:rsidP="00FE52FF">
            <w:pPr>
              <w:keepLines/>
              <w:tabs>
                <w:tab w:val="right" w:pos="9214"/>
              </w:tabs>
              <w:spacing w:after="120" w:line="23" w:lineRule="atLeast"/>
              <w:ind w:left="70"/>
              <w:rPr>
                <w:rFonts w:cs="Arial"/>
                <w:b/>
                <w:bCs/>
                <w:sz w:val="18"/>
              </w:rPr>
            </w:pPr>
            <w:r w:rsidRPr="006C2974">
              <w:rPr>
                <w:rFonts w:cs="Arial"/>
                <w:b/>
                <w:bCs/>
                <w:sz w:val="18"/>
              </w:rPr>
              <w:t>Zdroj indexu; názov/definícia</w:t>
            </w:r>
          </w:p>
        </w:tc>
        <w:tc>
          <w:tcPr>
            <w:tcW w:w="1394" w:type="pct"/>
            <w:gridSpan w:val="3"/>
            <w:tcBorders>
              <w:top w:val="single" w:sz="4" w:space="0" w:color="auto"/>
              <w:left w:val="single" w:sz="4" w:space="0" w:color="auto"/>
              <w:bottom w:val="single" w:sz="4" w:space="0" w:color="auto"/>
              <w:right w:val="single" w:sz="4" w:space="0" w:color="auto"/>
            </w:tcBorders>
            <w:noWrap/>
            <w:hideMark/>
          </w:tcPr>
          <w:p w14:paraId="5771AF5D" w14:textId="77777777" w:rsidR="003053E7" w:rsidRPr="006C2974" w:rsidRDefault="003053E7" w:rsidP="00FE52FF">
            <w:pPr>
              <w:keepLines/>
              <w:tabs>
                <w:tab w:val="right" w:pos="9214"/>
              </w:tabs>
              <w:spacing w:after="120" w:line="23" w:lineRule="atLeast"/>
              <w:ind w:left="590" w:right="176" w:hanging="553"/>
              <w:jc w:val="center"/>
              <w:rPr>
                <w:rFonts w:cs="Arial"/>
                <w:b/>
                <w:bCs/>
                <w:sz w:val="16"/>
              </w:rPr>
            </w:pPr>
            <w:r w:rsidRPr="006C2974">
              <w:rPr>
                <w:rFonts w:cs="Arial"/>
                <w:b/>
                <w:bCs/>
                <w:sz w:val="16"/>
              </w:rPr>
              <w:t>Hodnota v  uvedenom termíne *</w:t>
            </w:r>
          </w:p>
        </w:tc>
      </w:tr>
      <w:tr w:rsidR="003053E7" w:rsidRPr="006C2974" w14:paraId="78C0B569" w14:textId="77777777" w:rsidTr="003053E7">
        <w:trPr>
          <w:trHeight w:val="258"/>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141D03F5" w14:textId="77777777" w:rsidR="003053E7" w:rsidRPr="006C2974" w:rsidRDefault="003053E7" w:rsidP="00FE52FF">
            <w:pPr>
              <w:spacing w:after="120" w:line="23" w:lineRule="atLeast"/>
              <w:rPr>
                <w:rFonts w:cs="Arial"/>
                <w:b/>
                <w:bCs/>
                <w:sz w:val="18"/>
              </w:rPr>
            </w:pPr>
          </w:p>
        </w:tc>
        <w:tc>
          <w:tcPr>
            <w:tcW w:w="597" w:type="pct"/>
            <w:tcBorders>
              <w:top w:val="nil"/>
              <w:left w:val="single" w:sz="4" w:space="0" w:color="auto"/>
              <w:bottom w:val="single" w:sz="4" w:space="0" w:color="auto"/>
              <w:right w:val="single" w:sz="4" w:space="0" w:color="auto"/>
            </w:tcBorders>
            <w:vAlign w:val="center"/>
          </w:tcPr>
          <w:p w14:paraId="382D84C7" w14:textId="77777777" w:rsidR="003053E7" w:rsidRPr="006C2974" w:rsidRDefault="003053E7" w:rsidP="00FE52FF">
            <w:pPr>
              <w:spacing w:after="120" w:line="23" w:lineRule="atLeast"/>
              <w:rPr>
                <w:rFonts w:cs="Arial"/>
                <w:b/>
                <w:bCs/>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454B97AA" w14:textId="77777777" w:rsidR="003053E7" w:rsidRPr="006C2974" w:rsidRDefault="003053E7" w:rsidP="00FE52FF">
            <w:pPr>
              <w:spacing w:after="120" w:line="23" w:lineRule="atLeast"/>
              <w:rPr>
                <w:rFonts w:cs="Arial"/>
                <w:b/>
                <w:bCs/>
                <w:sz w:val="18"/>
              </w:rPr>
            </w:pPr>
          </w:p>
        </w:tc>
        <w:tc>
          <w:tcPr>
            <w:tcW w:w="1760" w:type="pct"/>
            <w:gridSpan w:val="2"/>
            <w:vMerge/>
            <w:tcBorders>
              <w:top w:val="single" w:sz="4" w:space="0" w:color="auto"/>
              <w:left w:val="single" w:sz="4" w:space="0" w:color="auto"/>
              <w:bottom w:val="single" w:sz="4" w:space="0" w:color="auto"/>
              <w:right w:val="single" w:sz="4" w:space="0" w:color="auto"/>
            </w:tcBorders>
            <w:vAlign w:val="center"/>
            <w:hideMark/>
          </w:tcPr>
          <w:p w14:paraId="000638A4" w14:textId="77777777" w:rsidR="003053E7" w:rsidRPr="006C2974" w:rsidRDefault="003053E7" w:rsidP="00FE52FF">
            <w:pPr>
              <w:spacing w:after="120" w:line="23" w:lineRule="atLeast"/>
              <w:rPr>
                <w:rFonts w:cs="Arial"/>
                <w:b/>
                <w:bCs/>
                <w:sz w:val="18"/>
              </w:rPr>
            </w:pPr>
          </w:p>
        </w:tc>
        <w:tc>
          <w:tcPr>
            <w:tcW w:w="831" w:type="pct"/>
            <w:gridSpan w:val="2"/>
            <w:tcBorders>
              <w:top w:val="single" w:sz="4" w:space="0" w:color="auto"/>
              <w:left w:val="single" w:sz="4" w:space="0" w:color="auto"/>
              <w:bottom w:val="single" w:sz="4" w:space="0" w:color="auto"/>
              <w:right w:val="single" w:sz="4" w:space="0" w:color="auto"/>
            </w:tcBorders>
            <w:noWrap/>
            <w:hideMark/>
          </w:tcPr>
          <w:p w14:paraId="09B7A3EE" w14:textId="77777777" w:rsidR="003053E7" w:rsidRPr="006C2974" w:rsidRDefault="003053E7" w:rsidP="00FE52FF">
            <w:pPr>
              <w:keepLines/>
              <w:tabs>
                <w:tab w:val="right" w:pos="9214"/>
              </w:tabs>
              <w:spacing w:after="120" w:line="23" w:lineRule="atLeast"/>
              <w:ind w:left="992" w:hanging="977"/>
              <w:jc w:val="center"/>
              <w:rPr>
                <w:rFonts w:cs="Arial"/>
                <w:b/>
                <w:bCs/>
                <w:sz w:val="18"/>
              </w:rPr>
            </w:pPr>
            <w:r w:rsidRPr="006C2974">
              <w:rPr>
                <w:rFonts w:cs="Arial"/>
                <w:b/>
                <w:bCs/>
                <w:sz w:val="18"/>
              </w:rPr>
              <w:t>Hodnota</w:t>
            </w:r>
          </w:p>
        </w:tc>
        <w:tc>
          <w:tcPr>
            <w:tcW w:w="563" w:type="pct"/>
            <w:tcBorders>
              <w:top w:val="single" w:sz="4" w:space="0" w:color="auto"/>
              <w:left w:val="single" w:sz="4" w:space="0" w:color="auto"/>
              <w:bottom w:val="single" w:sz="4" w:space="0" w:color="auto"/>
              <w:right w:val="single" w:sz="4" w:space="0" w:color="auto"/>
            </w:tcBorders>
            <w:noWrap/>
            <w:hideMark/>
          </w:tcPr>
          <w:p w14:paraId="6518855A" w14:textId="77777777" w:rsidR="003053E7" w:rsidRPr="006C2974" w:rsidRDefault="003053E7" w:rsidP="00FE52FF">
            <w:pPr>
              <w:keepLines/>
              <w:tabs>
                <w:tab w:val="right" w:pos="9214"/>
              </w:tabs>
              <w:spacing w:after="120" w:line="23" w:lineRule="atLeast"/>
              <w:ind w:left="992" w:hanging="872"/>
              <w:rPr>
                <w:rFonts w:cs="Arial"/>
                <w:b/>
                <w:bCs/>
                <w:sz w:val="18"/>
              </w:rPr>
            </w:pPr>
            <w:r w:rsidRPr="006C2974">
              <w:rPr>
                <w:rFonts w:cs="Arial"/>
                <w:b/>
                <w:bCs/>
                <w:sz w:val="18"/>
              </w:rPr>
              <w:t>Dátum</w:t>
            </w:r>
          </w:p>
        </w:tc>
      </w:tr>
      <w:tr w:rsidR="003053E7" w:rsidRPr="006C2974" w14:paraId="0E106A6D" w14:textId="77777777" w:rsidTr="009A1DA3">
        <w:trPr>
          <w:trHeight w:val="776"/>
        </w:trPr>
        <w:tc>
          <w:tcPr>
            <w:tcW w:w="616" w:type="pct"/>
            <w:gridSpan w:val="2"/>
            <w:tcBorders>
              <w:top w:val="single" w:sz="4" w:space="0" w:color="auto"/>
              <w:left w:val="single" w:sz="4" w:space="0" w:color="auto"/>
              <w:bottom w:val="single" w:sz="4" w:space="0" w:color="auto"/>
              <w:right w:val="single" w:sz="4" w:space="0" w:color="auto"/>
            </w:tcBorders>
            <w:noWrap/>
            <w:hideMark/>
          </w:tcPr>
          <w:p w14:paraId="13FC8478" w14:textId="77777777" w:rsidR="003053E7" w:rsidRPr="006C2974" w:rsidRDefault="003053E7" w:rsidP="00FE52FF">
            <w:pPr>
              <w:keepLines/>
              <w:tabs>
                <w:tab w:val="right" w:pos="9214"/>
              </w:tabs>
              <w:spacing w:after="120" w:line="23" w:lineRule="atLeast"/>
              <w:jc w:val="center"/>
              <w:rPr>
                <w:rFonts w:cs="Arial"/>
                <w:sz w:val="18"/>
              </w:rPr>
            </w:pPr>
            <w:r w:rsidRPr="006C2974">
              <w:rPr>
                <w:rFonts w:cs="Arial"/>
                <w:sz w:val="18"/>
              </w:rPr>
              <w:t>0,10</w:t>
            </w:r>
          </w:p>
        </w:tc>
        <w:tc>
          <w:tcPr>
            <w:tcW w:w="597" w:type="pct"/>
            <w:tcBorders>
              <w:top w:val="single" w:sz="4" w:space="0" w:color="auto"/>
              <w:left w:val="single" w:sz="4" w:space="0" w:color="auto"/>
              <w:bottom w:val="single" w:sz="4" w:space="0" w:color="auto"/>
              <w:right w:val="single" w:sz="4" w:space="0" w:color="auto"/>
            </w:tcBorders>
          </w:tcPr>
          <w:p w14:paraId="5972A4DE" w14:textId="77777777" w:rsidR="003053E7" w:rsidRPr="006C2974" w:rsidRDefault="003053E7" w:rsidP="00FE52FF">
            <w:pPr>
              <w:keepLines/>
              <w:tabs>
                <w:tab w:val="right" w:pos="9214"/>
              </w:tabs>
              <w:spacing w:after="120" w:line="23" w:lineRule="atLeast"/>
              <w:jc w:val="center"/>
              <w:rPr>
                <w:rFonts w:cs="Arial"/>
                <w:sz w:val="18"/>
              </w:rPr>
            </w:pPr>
          </w:p>
        </w:tc>
        <w:tc>
          <w:tcPr>
            <w:tcW w:w="633" w:type="pct"/>
            <w:tcBorders>
              <w:top w:val="single" w:sz="4" w:space="0" w:color="auto"/>
              <w:left w:val="single" w:sz="4" w:space="0" w:color="auto"/>
              <w:bottom w:val="single" w:sz="4" w:space="0" w:color="auto"/>
              <w:right w:val="single" w:sz="4" w:space="0" w:color="auto"/>
            </w:tcBorders>
            <w:noWrap/>
            <w:hideMark/>
          </w:tcPr>
          <w:p w14:paraId="1E2BB81C" w14:textId="77777777" w:rsidR="003053E7" w:rsidRPr="006C2974" w:rsidRDefault="003053E7" w:rsidP="00FE52FF">
            <w:pPr>
              <w:keepLines/>
              <w:tabs>
                <w:tab w:val="right" w:pos="9214"/>
              </w:tabs>
              <w:spacing w:after="120" w:line="23" w:lineRule="atLeast"/>
              <w:ind w:left="34"/>
              <w:rPr>
                <w:rFonts w:cs="Arial"/>
                <w:b/>
                <w:bCs/>
                <w:sz w:val="18"/>
              </w:rPr>
            </w:pPr>
            <w:r w:rsidRPr="006C2974">
              <w:rPr>
                <w:rFonts w:cs="Arial"/>
                <w:b/>
                <w:bCs/>
                <w:sz w:val="18"/>
              </w:rPr>
              <w:t> </w:t>
            </w:r>
          </w:p>
        </w:tc>
        <w:tc>
          <w:tcPr>
            <w:tcW w:w="1760" w:type="pct"/>
            <w:gridSpan w:val="2"/>
            <w:tcBorders>
              <w:top w:val="single" w:sz="4" w:space="0" w:color="auto"/>
              <w:left w:val="single" w:sz="4" w:space="0" w:color="auto"/>
              <w:bottom w:val="single" w:sz="4" w:space="0" w:color="auto"/>
              <w:right w:val="single" w:sz="4" w:space="0" w:color="auto"/>
            </w:tcBorders>
            <w:noWrap/>
            <w:hideMark/>
          </w:tcPr>
          <w:p w14:paraId="0E42CD63" w14:textId="77777777"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Pevný koeficient, ktorý reprezentuje časť nákladov, ktoré nepodliehajú úprave.</w:t>
            </w:r>
          </w:p>
        </w:tc>
        <w:tc>
          <w:tcPr>
            <w:tcW w:w="831" w:type="pct"/>
            <w:gridSpan w:val="2"/>
            <w:tcBorders>
              <w:top w:val="single" w:sz="4" w:space="0" w:color="auto"/>
              <w:left w:val="single" w:sz="4" w:space="0" w:color="auto"/>
              <w:bottom w:val="single" w:sz="4" w:space="0" w:color="auto"/>
              <w:right w:val="single" w:sz="4" w:space="0" w:color="auto"/>
            </w:tcBorders>
            <w:noWrap/>
            <w:hideMark/>
          </w:tcPr>
          <w:p w14:paraId="33CDFFD2" w14:textId="77777777" w:rsidR="003053E7" w:rsidRPr="006C2974" w:rsidRDefault="003053E7" w:rsidP="00FE52FF">
            <w:pPr>
              <w:keepLines/>
              <w:tabs>
                <w:tab w:val="right" w:pos="9214"/>
              </w:tabs>
              <w:spacing w:after="120" w:line="23" w:lineRule="atLeast"/>
              <w:ind w:left="992"/>
              <w:rPr>
                <w:rFonts w:cs="Arial"/>
                <w:b/>
                <w:bCs/>
                <w:sz w:val="18"/>
              </w:rPr>
            </w:pPr>
            <w:r w:rsidRPr="006C2974">
              <w:rPr>
                <w:rFonts w:cs="Arial"/>
                <w:b/>
                <w:bCs/>
                <w:sz w:val="18"/>
              </w:rPr>
              <w:t>-</w:t>
            </w:r>
          </w:p>
        </w:tc>
        <w:tc>
          <w:tcPr>
            <w:tcW w:w="563" w:type="pct"/>
            <w:tcBorders>
              <w:top w:val="single" w:sz="4" w:space="0" w:color="auto"/>
              <w:left w:val="single" w:sz="4" w:space="0" w:color="auto"/>
              <w:bottom w:val="single" w:sz="4" w:space="0" w:color="auto"/>
              <w:right w:val="single" w:sz="4" w:space="0" w:color="auto"/>
            </w:tcBorders>
            <w:noWrap/>
            <w:hideMark/>
          </w:tcPr>
          <w:p w14:paraId="00DBDF41" w14:textId="77777777" w:rsidR="003053E7" w:rsidRPr="006C2974" w:rsidRDefault="003053E7" w:rsidP="00FE52FF">
            <w:pPr>
              <w:keepLines/>
              <w:tabs>
                <w:tab w:val="right" w:pos="9214"/>
              </w:tabs>
              <w:spacing w:after="120" w:line="23" w:lineRule="atLeast"/>
              <w:ind w:left="-21"/>
              <w:jc w:val="center"/>
              <w:rPr>
                <w:rFonts w:cs="Arial"/>
                <w:b/>
                <w:bCs/>
                <w:sz w:val="18"/>
              </w:rPr>
            </w:pPr>
            <w:r w:rsidRPr="006C2974">
              <w:rPr>
                <w:rFonts w:cs="Arial"/>
                <w:b/>
                <w:bCs/>
                <w:sz w:val="18"/>
              </w:rPr>
              <w:t>-</w:t>
            </w:r>
          </w:p>
        </w:tc>
      </w:tr>
      <w:tr w:rsidR="003053E7" w:rsidRPr="006C2974" w14:paraId="7FC08D58" w14:textId="77777777" w:rsidTr="003053E7">
        <w:trPr>
          <w:trHeight w:val="272"/>
        </w:trPr>
        <w:tc>
          <w:tcPr>
            <w:tcW w:w="616" w:type="pct"/>
            <w:gridSpan w:val="2"/>
            <w:vMerge w:val="restart"/>
            <w:tcBorders>
              <w:top w:val="single" w:sz="4" w:space="0" w:color="auto"/>
              <w:left w:val="single" w:sz="4" w:space="0" w:color="auto"/>
              <w:bottom w:val="single" w:sz="4" w:space="0" w:color="auto"/>
              <w:right w:val="single" w:sz="4" w:space="0" w:color="auto"/>
            </w:tcBorders>
            <w:noWrap/>
            <w:hideMark/>
          </w:tcPr>
          <w:p w14:paraId="26CF98B7" w14:textId="77777777" w:rsidR="003053E7" w:rsidRPr="006C2974" w:rsidRDefault="003053E7" w:rsidP="003053E7">
            <w:pPr>
              <w:keepLines/>
              <w:tabs>
                <w:tab w:val="right" w:pos="9214"/>
              </w:tabs>
              <w:spacing w:after="120" w:line="23" w:lineRule="atLeast"/>
              <w:ind w:left="-359" w:firstLine="359"/>
              <w:jc w:val="center"/>
              <w:rPr>
                <w:rFonts w:cs="Arial"/>
                <w:sz w:val="18"/>
              </w:rPr>
            </w:pPr>
            <w:r w:rsidRPr="006C2974">
              <w:rPr>
                <w:rFonts w:cs="Arial"/>
                <w:sz w:val="18"/>
              </w:rPr>
              <w:t>0,20</w:t>
            </w:r>
          </w:p>
        </w:tc>
        <w:tc>
          <w:tcPr>
            <w:tcW w:w="597" w:type="pct"/>
            <w:tcBorders>
              <w:top w:val="single" w:sz="4" w:space="0" w:color="auto"/>
              <w:left w:val="single" w:sz="4" w:space="0" w:color="auto"/>
              <w:bottom w:val="nil"/>
              <w:right w:val="single" w:sz="4" w:space="0" w:color="auto"/>
            </w:tcBorders>
          </w:tcPr>
          <w:p w14:paraId="05225D8B" w14:textId="77777777" w:rsidR="003053E7" w:rsidRPr="006C2974" w:rsidRDefault="003053E7" w:rsidP="00FE52FF">
            <w:pPr>
              <w:keepLines/>
              <w:tabs>
                <w:tab w:val="right" w:pos="9214"/>
              </w:tabs>
              <w:spacing w:after="120" w:line="23" w:lineRule="atLeast"/>
              <w:jc w:val="center"/>
              <w:rPr>
                <w:rFonts w:cs="Arial"/>
                <w:sz w:val="18"/>
              </w:rPr>
            </w:pPr>
            <w:r w:rsidRPr="006C2974">
              <w:rPr>
                <w:rFonts w:cs="Arial"/>
                <w:sz w:val="18"/>
              </w:rPr>
              <w:t>HICP</w:t>
            </w:r>
          </w:p>
        </w:tc>
        <w:tc>
          <w:tcPr>
            <w:tcW w:w="633" w:type="pct"/>
            <w:vMerge w:val="restart"/>
            <w:tcBorders>
              <w:top w:val="single" w:sz="4" w:space="0" w:color="auto"/>
              <w:left w:val="single" w:sz="4" w:space="0" w:color="auto"/>
              <w:bottom w:val="single" w:sz="4" w:space="0" w:color="auto"/>
              <w:right w:val="single" w:sz="4" w:space="0" w:color="auto"/>
            </w:tcBorders>
            <w:hideMark/>
          </w:tcPr>
          <w:p w14:paraId="126B4A0B" w14:textId="77777777" w:rsidR="003053E7" w:rsidRPr="006C2974" w:rsidRDefault="003053E7" w:rsidP="00FE52FF">
            <w:pPr>
              <w:keepLines/>
              <w:tabs>
                <w:tab w:val="right" w:pos="9214"/>
              </w:tabs>
              <w:spacing w:after="120" w:line="23" w:lineRule="atLeast"/>
              <w:ind w:left="34"/>
              <w:rPr>
                <w:rFonts w:cs="Arial"/>
                <w:sz w:val="18"/>
              </w:rPr>
            </w:pPr>
            <w:r w:rsidRPr="006C2974">
              <w:rPr>
                <w:rFonts w:cs="Arial"/>
                <w:sz w:val="18"/>
              </w:rPr>
              <w:t>Slovenská republika; €</w:t>
            </w:r>
          </w:p>
        </w:tc>
        <w:tc>
          <w:tcPr>
            <w:tcW w:w="1760" w:type="pct"/>
            <w:gridSpan w:val="2"/>
            <w:tcBorders>
              <w:top w:val="single" w:sz="4" w:space="0" w:color="auto"/>
              <w:left w:val="single" w:sz="4" w:space="0" w:color="auto"/>
              <w:bottom w:val="single" w:sz="4" w:space="0" w:color="auto"/>
              <w:right w:val="single" w:sz="4" w:space="0" w:color="auto"/>
            </w:tcBorders>
            <w:hideMark/>
          </w:tcPr>
          <w:p w14:paraId="39044E18" w14:textId="77777777"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Zdroj indexu: Štatistický úrad Slovenskej republiky</w:t>
            </w:r>
          </w:p>
        </w:tc>
        <w:tc>
          <w:tcPr>
            <w:tcW w:w="831" w:type="pct"/>
            <w:gridSpan w:val="2"/>
            <w:vMerge w:val="restart"/>
            <w:tcBorders>
              <w:top w:val="single" w:sz="4" w:space="0" w:color="auto"/>
              <w:left w:val="single" w:sz="4" w:space="0" w:color="auto"/>
              <w:bottom w:val="single" w:sz="4" w:space="0" w:color="auto"/>
              <w:right w:val="single" w:sz="4" w:space="0" w:color="auto"/>
            </w:tcBorders>
            <w:noWrap/>
          </w:tcPr>
          <w:p w14:paraId="7534B27D" w14:textId="77777777" w:rsidR="003053E7" w:rsidRPr="006C2974" w:rsidRDefault="003053E7" w:rsidP="00FE52FF">
            <w:pPr>
              <w:keepLines/>
              <w:tabs>
                <w:tab w:val="right" w:pos="9214"/>
              </w:tabs>
              <w:spacing w:after="120" w:line="23" w:lineRule="atLeast"/>
              <w:ind w:left="992"/>
              <w:jc w:val="center"/>
              <w:rPr>
                <w:rFonts w:cs="Arial"/>
                <w:sz w:val="16"/>
              </w:rPr>
            </w:pPr>
          </w:p>
          <w:p w14:paraId="01B05DC0" w14:textId="77777777" w:rsidR="003053E7" w:rsidRPr="006C2974" w:rsidRDefault="003053E7" w:rsidP="00FE52FF">
            <w:pPr>
              <w:keepLines/>
              <w:tabs>
                <w:tab w:val="right" w:pos="9214"/>
              </w:tabs>
              <w:spacing w:after="120" w:line="23" w:lineRule="atLeast"/>
              <w:ind w:left="992"/>
              <w:jc w:val="center"/>
              <w:rPr>
                <w:rFonts w:cs="Arial"/>
                <w:sz w:val="16"/>
              </w:rPr>
            </w:pPr>
          </w:p>
          <w:p w14:paraId="6609376F" w14:textId="77777777" w:rsidR="003053E7" w:rsidRPr="006C2974" w:rsidRDefault="003053E7" w:rsidP="00FE52FF">
            <w:pPr>
              <w:keepLines/>
              <w:tabs>
                <w:tab w:val="right" w:pos="9214"/>
              </w:tabs>
              <w:spacing w:after="120" w:line="23" w:lineRule="atLeast"/>
              <w:ind w:left="157"/>
              <w:jc w:val="center"/>
              <w:rPr>
                <w:rFonts w:cs="Arial"/>
                <w:sz w:val="16"/>
              </w:rPr>
            </w:pPr>
          </w:p>
          <w:p w14:paraId="0AA08F5F" w14:textId="77777777" w:rsidR="003053E7" w:rsidRPr="006C2974" w:rsidRDefault="003053E7" w:rsidP="00FE52FF">
            <w:pPr>
              <w:keepLines/>
              <w:tabs>
                <w:tab w:val="right" w:pos="9214"/>
              </w:tabs>
              <w:spacing w:after="120" w:line="23" w:lineRule="atLeast"/>
              <w:ind w:left="157"/>
              <w:rPr>
                <w:rFonts w:cs="Arial"/>
                <w:b/>
                <w:sz w:val="16"/>
              </w:rPr>
            </w:pPr>
            <w:r w:rsidRPr="006C2974">
              <w:rPr>
                <w:rFonts w:cs="Arial"/>
                <w:sz w:val="16"/>
              </w:rPr>
              <w:t>(1</w:t>
            </w:r>
            <w:r w:rsidR="005C4DBF" w:rsidRPr="006C2974">
              <w:rPr>
                <w:rFonts w:cs="Arial"/>
                <w:sz w:val="16"/>
              </w:rPr>
              <w:t>41,02</w:t>
            </w:r>
            <w:r w:rsidRPr="006C2974">
              <w:rPr>
                <w:rFonts w:cs="Arial"/>
                <w:sz w:val="16"/>
              </w:rPr>
              <w:t>+14</w:t>
            </w:r>
            <w:r w:rsidR="005C4DBF" w:rsidRPr="006C2974">
              <w:rPr>
                <w:rFonts w:cs="Arial"/>
                <w:sz w:val="16"/>
              </w:rPr>
              <w:t>1,82</w:t>
            </w:r>
            <w:r w:rsidRPr="006C2974">
              <w:rPr>
                <w:rFonts w:cs="Arial"/>
                <w:sz w:val="16"/>
              </w:rPr>
              <w:t>+1</w:t>
            </w:r>
            <w:r w:rsidR="005C4DBF" w:rsidRPr="006C2974">
              <w:rPr>
                <w:rFonts w:cs="Arial"/>
                <w:sz w:val="16"/>
              </w:rPr>
              <w:t>42,00</w:t>
            </w:r>
            <w:r w:rsidRPr="006C2974">
              <w:rPr>
                <w:rFonts w:cs="Arial"/>
                <w:sz w:val="16"/>
              </w:rPr>
              <w:t xml:space="preserve">)/3  =  </w:t>
            </w:r>
            <w:r w:rsidR="005C4DBF" w:rsidRPr="006C2974">
              <w:rPr>
                <w:rFonts w:cs="Arial"/>
                <w:b/>
                <w:sz w:val="16"/>
              </w:rPr>
              <w:t>141,613</w:t>
            </w:r>
          </w:p>
          <w:p w14:paraId="4CA8E529" w14:textId="77777777" w:rsidR="003053E7" w:rsidRPr="006C2974" w:rsidRDefault="003053E7" w:rsidP="00FE52FF">
            <w:pPr>
              <w:keepLines/>
              <w:tabs>
                <w:tab w:val="right" w:pos="9214"/>
              </w:tabs>
              <w:spacing w:after="120" w:line="23" w:lineRule="atLeast"/>
              <w:ind w:left="157"/>
              <w:jc w:val="center"/>
              <w:rPr>
                <w:rFonts w:cs="Arial"/>
                <w:sz w:val="16"/>
              </w:rPr>
            </w:pPr>
          </w:p>
        </w:tc>
        <w:tc>
          <w:tcPr>
            <w:tcW w:w="563" w:type="pct"/>
            <w:vMerge w:val="restart"/>
            <w:tcBorders>
              <w:top w:val="single" w:sz="4" w:space="0" w:color="auto"/>
              <w:left w:val="single" w:sz="4" w:space="0" w:color="auto"/>
              <w:bottom w:val="single" w:sz="4" w:space="0" w:color="auto"/>
              <w:right w:val="single" w:sz="4" w:space="0" w:color="auto"/>
            </w:tcBorders>
            <w:noWrap/>
            <w:vAlign w:val="center"/>
          </w:tcPr>
          <w:p w14:paraId="066C31D6" w14:textId="77777777" w:rsidR="003053E7" w:rsidRPr="006C2974" w:rsidRDefault="005C4DBF">
            <w:pPr>
              <w:keepLines/>
              <w:tabs>
                <w:tab w:val="right" w:pos="9214"/>
              </w:tabs>
              <w:spacing w:after="120" w:line="23" w:lineRule="atLeast"/>
              <w:rPr>
                <w:rFonts w:cs="Arial"/>
                <w:sz w:val="16"/>
              </w:rPr>
            </w:pPr>
            <w:r w:rsidRPr="006C2974">
              <w:rPr>
                <w:rFonts w:cs="Arial"/>
                <w:sz w:val="16"/>
              </w:rPr>
              <w:t>Január</w:t>
            </w:r>
            <w:r w:rsidR="003053E7" w:rsidRPr="006C2974">
              <w:rPr>
                <w:rFonts w:cs="Arial"/>
                <w:sz w:val="16"/>
              </w:rPr>
              <w:t xml:space="preserve"> </w:t>
            </w:r>
            <w:r w:rsidRPr="006C2974">
              <w:rPr>
                <w:rFonts w:cs="Arial"/>
                <w:sz w:val="16"/>
              </w:rPr>
              <w:t>Február</w:t>
            </w:r>
            <w:r w:rsidR="003053E7" w:rsidRPr="006C2974">
              <w:rPr>
                <w:rFonts w:cs="Arial"/>
                <w:sz w:val="16"/>
              </w:rPr>
              <w:t xml:space="preserve"> </w:t>
            </w:r>
            <w:r w:rsidRPr="006C2974">
              <w:rPr>
                <w:rFonts w:cs="Arial"/>
                <w:sz w:val="16"/>
              </w:rPr>
              <w:t>Marec</w:t>
            </w:r>
            <w:r w:rsidR="003053E7" w:rsidRPr="006C2974">
              <w:rPr>
                <w:rFonts w:cs="Arial"/>
                <w:sz w:val="16"/>
              </w:rPr>
              <w:t xml:space="preserve"> 202</w:t>
            </w:r>
            <w:r w:rsidRPr="006C2974">
              <w:rPr>
                <w:rFonts w:cs="Arial"/>
                <w:sz w:val="16"/>
              </w:rPr>
              <w:t>4</w:t>
            </w:r>
          </w:p>
        </w:tc>
      </w:tr>
      <w:tr w:rsidR="003053E7" w:rsidRPr="006C2974" w14:paraId="2A7C60F1" w14:textId="77777777" w:rsidTr="003053E7">
        <w:trPr>
          <w:trHeight w:val="493"/>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18FB686D" w14:textId="77777777" w:rsidR="003053E7" w:rsidRPr="006C2974" w:rsidRDefault="003053E7" w:rsidP="00FE52FF">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7FE1D005" w14:textId="77777777" w:rsidR="003053E7" w:rsidRPr="006C2974" w:rsidRDefault="003053E7" w:rsidP="00FE52FF">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14F65963" w14:textId="77777777" w:rsidR="003053E7" w:rsidRPr="006C2974" w:rsidRDefault="003053E7" w:rsidP="00FE52FF">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49CFF152" w14:textId="77777777"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Názov tabuľky: Harmonizované indexy spotrebiteľských cien</w:t>
            </w:r>
          </w:p>
          <w:p w14:paraId="4969C622" w14:textId="77777777"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(priemer roka 2015 = 100)</w:t>
            </w:r>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79E2DD0A" w14:textId="77777777" w:rsidR="003053E7" w:rsidRPr="006C2974" w:rsidRDefault="003053E7" w:rsidP="00FE52FF">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0F46CEE8" w14:textId="77777777" w:rsidR="003053E7" w:rsidRPr="006C2974" w:rsidRDefault="003053E7" w:rsidP="00FE52FF">
            <w:pPr>
              <w:spacing w:after="120" w:line="23" w:lineRule="atLeast"/>
              <w:rPr>
                <w:rFonts w:cs="Arial"/>
                <w:sz w:val="16"/>
              </w:rPr>
            </w:pPr>
          </w:p>
        </w:tc>
      </w:tr>
      <w:tr w:rsidR="003053E7" w:rsidRPr="006C2974" w14:paraId="2633A4C8" w14:textId="77777777" w:rsidTr="003053E7">
        <w:trPr>
          <w:trHeight w:val="246"/>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009FBC0C" w14:textId="77777777" w:rsidR="003053E7" w:rsidRPr="006C2974" w:rsidRDefault="003053E7" w:rsidP="00FE52FF">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0AFDB835" w14:textId="77777777" w:rsidR="003053E7" w:rsidRPr="006C2974" w:rsidRDefault="003053E7" w:rsidP="00FE52FF">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4290844C" w14:textId="77777777" w:rsidR="003053E7" w:rsidRPr="006C2974" w:rsidRDefault="003053E7" w:rsidP="00FE52FF">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3D30420C" w14:textId="77777777" w:rsidR="003053E7" w:rsidRPr="006C2974" w:rsidRDefault="003053E7" w:rsidP="00FE52FF">
            <w:pPr>
              <w:keepLines/>
              <w:tabs>
                <w:tab w:val="right" w:pos="9214"/>
              </w:tabs>
              <w:spacing w:after="120" w:line="23" w:lineRule="atLeast"/>
              <w:ind w:left="70"/>
              <w:jc w:val="both"/>
              <w:rPr>
                <w:rFonts w:cs="Arial"/>
                <w:sz w:val="16"/>
              </w:rPr>
            </w:pPr>
            <w:proofErr w:type="spellStart"/>
            <w:r w:rsidRPr="006C2974">
              <w:rPr>
                <w:rFonts w:cs="Arial"/>
                <w:sz w:val="16"/>
              </w:rPr>
              <w:t>Weblink</w:t>
            </w:r>
            <w:proofErr w:type="spellEnd"/>
            <w:r w:rsidRPr="006C2974">
              <w:rPr>
                <w:rFonts w:cs="Arial"/>
                <w:sz w:val="16"/>
              </w:rPr>
              <w:t xml:space="preserve">: </w:t>
            </w:r>
            <w:hyperlink r:id="rId22" w:history="1">
              <w:r w:rsidRPr="006C2974">
                <w:rPr>
                  <w:rFonts w:cs="Arial"/>
                  <w:color w:val="0000FF"/>
                  <w:sz w:val="16"/>
                  <w:u w:val="single"/>
                </w:rPr>
                <w:t>http://slovak.statistics.sk</w:t>
              </w:r>
            </w:hyperlink>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7F628DD6" w14:textId="77777777" w:rsidR="003053E7" w:rsidRPr="006C2974" w:rsidRDefault="003053E7" w:rsidP="00FE52FF">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02E855E3" w14:textId="77777777" w:rsidR="003053E7" w:rsidRPr="006C2974" w:rsidRDefault="003053E7" w:rsidP="00FE52FF">
            <w:pPr>
              <w:spacing w:after="120" w:line="23" w:lineRule="atLeast"/>
              <w:rPr>
                <w:rFonts w:cs="Arial"/>
                <w:sz w:val="16"/>
              </w:rPr>
            </w:pPr>
          </w:p>
        </w:tc>
      </w:tr>
      <w:tr w:rsidR="003053E7" w:rsidRPr="006C2974" w14:paraId="202D0E4E" w14:textId="77777777" w:rsidTr="009A1DA3">
        <w:trPr>
          <w:trHeight w:val="477"/>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264552CB" w14:textId="77777777" w:rsidR="003053E7" w:rsidRPr="006C2974" w:rsidRDefault="003053E7" w:rsidP="00FE52FF">
            <w:pPr>
              <w:spacing w:after="120" w:line="23" w:lineRule="atLeast"/>
              <w:rPr>
                <w:rFonts w:cs="Arial"/>
                <w:sz w:val="18"/>
              </w:rPr>
            </w:pPr>
          </w:p>
        </w:tc>
        <w:tc>
          <w:tcPr>
            <w:tcW w:w="597" w:type="pct"/>
            <w:tcBorders>
              <w:top w:val="nil"/>
              <w:left w:val="single" w:sz="4" w:space="0" w:color="auto"/>
              <w:bottom w:val="single" w:sz="4" w:space="0" w:color="auto"/>
              <w:right w:val="single" w:sz="4" w:space="0" w:color="auto"/>
            </w:tcBorders>
            <w:vAlign w:val="center"/>
          </w:tcPr>
          <w:p w14:paraId="4C8600D3" w14:textId="77777777" w:rsidR="003053E7" w:rsidRPr="006C2974" w:rsidRDefault="003053E7" w:rsidP="00FE52FF">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4BDA78A4" w14:textId="77777777" w:rsidR="003053E7" w:rsidRPr="006C2974" w:rsidRDefault="003053E7" w:rsidP="00FE52FF">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17530B30" w14:textId="77777777"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 xml:space="preserve">Sledovaný index: Spotrebiteľské ceny </w:t>
            </w:r>
            <w:proofErr w:type="spellStart"/>
            <w:r w:rsidRPr="006C2974">
              <w:rPr>
                <w:rFonts w:cs="Arial"/>
                <w:sz w:val="16"/>
              </w:rPr>
              <w:t>úhnom</w:t>
            </w:r>
            <w:proofErr w:type="spellEnd"/>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67E10195" w14:textId="77777777" w:rsidR="003053E7" w:rsidRPr="006C2974" w:rsidRDefault="003053E7" w:rsidP="00FE52FF">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3E06A678" w14:textId="77777777" w:rsidR="003053E7" w:rsidRPr="006C2974" w:rsidRDefault="003053E7" w:rsidP="00FE52FF">
            <w:pPr>
              <w:spacing w:after="120" w:line="23" w:lineRule="atLeast"/>
              <w:rPr>
                <w:rFonts w:cs="Arial"/>
                <w:sz w:val="16"/>
              </w:rPr>
            </w:pPr>
          </w:p>
        </w:tc>
      </w:tr>
      <w:tr w:rsidR="003053E7" w:rsidRPr="006C2974" w14:paraId="43277DC7" w14:textId="77777777" w:rsidTr="003053E7">
        <w:trPr>
          <w:trHeight w:val="204"/>
        </w:trPr>
        <w:tc>
          <w:tcPr>
            <w:tcW w:w="616" w:type="pct"/>
            <w:gridSpan w:val="2"/>
            <w:vMerge w:val="restart"/>
            <w:tcBorders>
              <w:top w:val="single" w:sz="4" w:space="0" w:color="auto"/>
              <w:left w:val="single" w:sz="4" w:space="0" w:color="auto"/>
              <w:bottom w:val="single" w:sz="4" w:space="0" w:color="auto"/>
              <w:right w:val="single" w:sz="4" w:space="0" w:color="auto"/>
            </w:tcBorders>
            <w:noWrap/>
            <w:hideMark/>
          </w:tcPr>
          <w:p w14:paraId="7B8A8F76" w14:textId="77777777" w:rsidR="003053E7" w:rsidRPr="006C2974" w:rsidRDefault="003053E7" w:rsidP="00FE52FF">
            <w:pPr>
              <w:keepLines/>
              <w:tabs>
                <w:tab w:val="right" w:pos="9214"/>
              </w:tabs>
              <w:spacing w:after="120" w:line="23" w:lineRule="atLeast"/>
              <w:jc w:val="center"/>
              <w:rPr>
                <w:rFonts w:cs="Arial"/>
                <w:sz w:val="18"/>
              </w:rPr>
            </w:pPr>
            <w:r w:rsidRPr="006C2974">
              <w:rPr>
                <w:rFonts w:cs="Arial"/>
                <w:sz w:val="18"/>
              </w:rPr>
              <w:t>0,08</w:t>
            </w:r>
          </w:p>
        </w:tc>
        <w:tc>
          <w:tcPr>
            <w:tcW w:w="597" w:type="pct"/>
            <w:tcBorders>
              <w:top w:val="single" w:sz="4" w:space="0" w:color="auto"/>
              <w:left w:val="single" w:sz="4" w:space="0" w:color="auto"/>
              <w:bottom w:val="nil"/>
              <w:right w:val="single" w:sz="4" w:space="0" w:color="auto"/>
            </w:tcBorders>
          </w:tcPr>
          <w:p w14:paraId="0DAEACDD" w14:textId="77777777" w:rsidR="003053E7" w:rsidRPr="006C2974" w:rsidRDefault="003053E7" w:rsidP="00FE52FF">
            <w:pPr>
              <w:keepLines/>
              <w:tabs>
                <w:tab w:val="right" w:pos="9214"/>
              </w:tabs>
              <w:spacing w:after="120" w:line="23" w:lineRule="atLeast"/>
              <w:jc w:val="center"/>
              <w:rPr>
                <w:rFonts w:cs="Arial"/>
                <w:sz w:val="18"/>
              </w:rPr>
            </w:pPr>
            <w:r w:rsidRPr="006C2974">
              <w:rPr>
                <w:rFonts w:cs="Arial"/>
                <w:sz w:val="18"/>
              </w:rPr>
              <w:t>D</w:t>
            </w:r>
          </w:p>
        </w:tc>
        <w:tc>
          <w:tcPr>
            <w:tcW w:w="633" w:type="pct"/>
            <w:vMerge w:val="restart"/>
            <w:tcBorders>
              <w:top w:val="single" w:sz="4" w:space="0" w:color="auto"/>
              <w:left w:val="single" w:sz="4" w:space="0" w:color="auto"/>
              <w:bottom w:val="single" w:sz="4" w:space="0" w:color="auto"/>
              <w:right w:val="single" w:sz="4" w:space="0" w:color="auto"/>
            </w:tcBorders>
            <w:hideMark/>
          </w:tcPr>
          <w:p w14:paraId="012A4BAB" w14:textId="77777777" w:rsidR="003053E7" w:rsidRPr="006C2974" w:rsidRDefault="003053E7" w:rsidP="00FE52FF">
            <w:pPr>
              <w:keepLines/>
              <w:tabs>
                <w:tab w:val="right" w:pos="9214"/>
              </w:tabs>
              <w:spacing w:after="120" w:line="23" w:lineRule="atLeast"/>
              <w:ind w:left="34"/>
              <w:rPr>
                <w:rFonts w:cs="Arial"/>
                <w:sz w:val="18"/>
              </w:rPr>
            </w:pPr>
            <w:r w:rsidRPr="006C2974">
              <w:rPr>
                <w:rFonts w:cs="Arial"/>
                <w:sz w:val="18"/>
              </w:rPr>
              <w:t>Slovenská republika; €</w:t>
            </w:r>
          </w:p>
        </w:tc>
        <w:tc>
          <w:tcPr>
            <w:tcW w:w="1760" w:type="pct"/>
            <w:gridSpan w:val="2"/>
            <w:tcBorders>
              <w:top w:val="single" w:sz="4" w:space="0" w:color="auto"/>
              <w:left w:val="single" w:sz="4" w:space="0" w:color="auto"/>
              <w:bottom w:val="single" w:sz="4" w:space="0" w:color="auto"/>
              <w:right w:val="single" w:sz="4" w:space="0" w:color="auto"/>
            </w:tcBorders>
          </w:tcPr>
          <w:p w14:paraId="4EA58722" w14:textId="77777777"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 xml:space="preserve">Zdroj indexu: Štatistický úrad Slovenskej republiky </w:t>
            </w:r>
          </w:p>
        </w:tc>
        <w:tc>
          <w:tcPr>
            <w:tcW w:w="831" w:type="pct"/>
            <w:gridSpan w:val="2"/>
            <w:vMerge w:val="restart"/>
            <w:tcBorders>
              <w:top w:val="single" w:sz="4" w:space="0" w:color="auto"/>
              <w:left w:val="single" w:sz="4" w:space="0" w:color="auto"/>
              <w:bottom w:val="single" w:sz="4" w:space="0" w:color="auto"/>
              <w:right w:val="single" w:sz="4" w:space="0" w:color="auto"/>
            </w:tcBorders>
            <w:noWrap/>
            <w:vAlign w:val="center"/>
            <w:hideMark/>
          </w:tcPr>
          <w:p w14:paraId="3F3DFD0B" w14:textId="77777777" w:rsidR="003053E7" w:rsidRPr="006C2974" w:rsidRDefault="003053E7">
            <w:pPr>
              <w:keepLines/>
              <w:tabs>
                <w:tab w:val="right" w:pos="9214"/>
              </w:tabs>
              <w:spacing w:after="120" w:line="23" w:lineRule="atLeast"/>
              <w:jc w:val="center"/>
              <w:rPr>
                <w:rFonts w:cs="Arial"/>
                <w:sz w:val="16"/>
              </w:rPr>
            </w:pPr>
            <w:r w:rsidRPr="006C2974">
              <w:rPr>
                <w:rFonts w:cs="Arial"/>
                <w:sz w:val="16"/>
              </w:rPr>
              <w:t>(1,</w:t>
            </w:r>
            <w:r w:rsidR="005C4DBF" w:rsidRPr="006C2974">
              <w:rPr>
                <w:rFonts w:cs="Arial"/>
                <w:sz w:val="16"/>
              </w:rPr>
              <w:t>513+1,605+1,581</w:t>
            </w:r>
            <w:r w:rsidRPr="006C2974">
              <w:rPr>
                <w:rFonts w:cs="Arial"/>
                <w:sz w:val="16"/>
              </w:rPr>
              <w:t xml:space="preserve">)/3  =  </w:t>
            </w:r>
            <w:r w:rsidRPr="006C2974">
              <w:rPr>
                <w:rFonts w:cs="Arial"/>
                <w:b/>
                <w:sz w:val="16"/>
              </w:rPr>
              <w:t>1,</w:t>
            </w:r>
            <w:r w:rsidR="005C4DBF" w:rsidRPr="006C2974">
              <w:rPr>
                <w:rFonts w:cs="Arial"/>
                <w:b/>
                <w:sz w:val="16"/>
              </w:rPr>
              <w:t>566</w:t>
            </w:r>
          </w:p>
        </w:tc>
        <w:tc>
          <w:tcPr>
            <w:tcW w:w="563" w:type="pct"/>
            <w:vMerge w:val="restart"/>
            <w:tcBorders>
              <w:top w:val="single" w:sz="4" w:space="0" w:color="auto"/>
              <w:left w:val="single" w:sz="4" w:space="0" w:color="auto"/>
              <w:bottom w:val="single" w:sz="4" w:space="0" w:color="auto"/>
              <w:right w:val="single" w:sz="4" w:space="0" w:color="auto"/>
            </w:tcBorders>
            <w:noWrap/>
            <w:vAlign w:val="center"/>
            <w:hideMark/>
          </w:tcPr>
          <w:p w14:paraId="48215E32" w14:textId="77777777" w:rsidR="003053E7" w:rsidRPr="006C2974" w:rsidRDefault="005C4DBF" w:rsidP="00FE52FF">
            <w:pPr>
              <w:keepLines/>
              <w:tabs>
                <w:tab w:val="right" w:pos="9214"/>
              </w:tabs>
              <w:spacing w:after="120" w:line="23" w:lineRule="atLeast"/>
              <w:rPr>
                <w:rFonts w:cs="Arial"/>
                <w:sz w:val="16"/>
              </w:rPr>
            </w:pPr>
            <w:r w:rsidRPr="006C2974">
              <w:rPr>
                <w:rFonts w:cs="Arial"/>
                <w:sz w:val="16"/>
              </w:rPr>
              <w:t>Január Február Marec 2024</w:t>
            </w:r>
          </w:p>
        </w:tc>
      </w:tr>
      <w:tr w:rsidR="003053E7" w:rsidRPr="006C2974" w14:paraId="57AD1BEC" w14:textId="77777777" w:rsidTr="003053E7">
        <w:trPr>
          <w:trHeight w:val="204"/>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5D111E6C" w14:textId="77777777" w:rsidR="003053E7" w:rsidRPr="006C2974" w:rsidRDefault="003053E7" w:rsidP="00FE52FF">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74C8FAFC" w14:textId="77777777" w:rsidR="003053E7" w:rsidRPr="006C2974" w:rsidRDefault="003053E7" w:rsidP="00FE52FF">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5D518903" w14:textId="77777777" w:rsidR="003053E7" w:rsidRPr="006C2974" w:rsidRDefault="003053E7" w:rsidP="00FE52FF">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1C020E7C" w14:textId="77777777"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Názov tabuľky: Priemerné ceny pohonných látok v SR</w:t>
            </w:r>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15F26F16" w14:textId="77777777" w:rsidR="003053E7" w:rsidRPr="006C2974" w:rsidRDefault="003053E7" w:rsidP="00FE52FF">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109C4FC6" w14:textId="77777777" w:rsidR="003053E7" w:rsidRPr="006C2974" w:rsidRDefault="003053E7" w:rsidP="00FE52FF">
            <w:pPr>
              <w:spacing w:after="120" w:line="23" w:lineRule="atLeast"/>
              <w:rPr>
                <w:rFonts w:cs="Arial"/>
                <w:sz w:val="16"/>
              </w:rPr>
            </w:pPr>
          </w:p>
        </w:tc>
      </w:tr>
      <w:tr w:rsidR="003053E7" w:rsidRPr="006C2974" w14:paraId="7E2A4B69" w14:textId="77777777" w:rsidTr="003053E7">
        <w:trPr>
          <w:trHeight w:val="204"/>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27150108" w14:textId="77777777" w:rsidR="003053E7" w:rsidRPr="006C2974" w:rsidRDefault="003053E7" w:rsidP="00FE52FF">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6BD550A4" w14:textId="77777777" w:rsidR="003053E7" w:rsidRPr="006C2974" w:rsidRDefault="003053E7" w:rsidP="00FE52FF">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7183A161" w14:textId="77777777" w:rsidR="003053E7" w:rsidRPr="006C2974" w:rsidRDefault="003053E7" w:rsidP="00FE52FF">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61D3058A" w14:textId="77777777" w:rsidR="003053E7" w:rsidRPr="006C2974" w:rsidRDefault="003053E7" w:rsidP="00FE52FF">
            <w:pPr>
              <w:keepLines/>
              <w:tabs>
                <w:tab w:val="right" w:pos="9214"/>
              </w:tabs>
              <w:spacing w:after="120" w:line="23" w:lineRule="atLeast"/>
              <w:ind w:left="70"/>
              <w:jc w:val="both"/>
              <w:rPr>
                <w:rFonts w:cs="Arial"/>
                <w:sz w:val="16"/>
              </w:rPr>
            </w:pPr>
            <w:proofErr w:type="spellStart"/>
            <w:r w:rsidRPr="006C2974">
              <w:rPr>
                <w:rFonts w:cs="Arial"/>
                <w:sz w:val="16"/>
              </w:rPr>
              <w:t>Weblink</w:t>
            </w:r>
            <w:proofErr w:type="spellEnd"/>
            <w:r w:rsidRPr="006C2974">
              <w:rPr>
                <w:rFonts w:cs="Arial"/>
                <w:sz w:val="16"/>
              </w:rPr>
              <w:t xml:space="preserve">: </w:t>
            </w:r>
            <w:hyperlink r:id="rId23" w:history="1">
              <w:r w:rsidRPr="006C2974">
                <w:rPr>
                  <w:rFonts w:cs="Arial"/>
                  <w:color w:val="0000FF"/>
                  <w:sz w:val="16"/>
                  <w:u w:val="single"/>
                </w:rPr>
                <w:t>http://slovak.statistics.sk</w:t>
              </w:r>
            </w:hyperlink>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77887059" w14:textId="77777777" w:rsidR="003053E7" w:rsidRPr="006C2974" w:rsidRDefault="003053E7" w:rsidP="00FE52FF">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484AF1C7" w14:textId="77777777" w:rsidR="003053E7" w:rsidRPr="006C2974" w:rsidRDefault="003053E7" w:rsidP="00FE52FF">
            <w:pPr>
              <w:spacing w:after="120" w:line="23" w:lineRule="atLeast"/>
              <w:rPr>
                <w:rFonts w:cs="Arial"/>
                <w:sz w:val="16"/>
              </w:rPr>
            </w:pPr>
          </w:p>
        </w:tc>
      </w:tr>
      <w:tr w:rsidR="003053E7" w:rsidRPr="006C2974" w14:paraId="605E52A6" w14:textId="77777777" w:rsidTr="003053E7">
        <w:trPr>
          <w:trHeight w:val="204"/>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379BFF78" w14:textId="77777777" w:rsidR="003053E7" w:rsidRPr="006C2974" w:rsidRDefault="003053E7" w:rsidP="00FE52FF">
            <w:pPr>
              <w:spacing w:after="120" w:line="23" w:lineRule="atLeast"/>
              <w:rPr>
                <w:rFonts w:cs="Arial"/>
                <w:sz w:val="18"/>
              </w:rPr>
            </w:pPr>
          </w:p>
        </w:tc>
        <w:tc>
          <w:tcPr>
            <w:tcW w:w="597" w:type="pct"/>
            <w:tcBorders>
              <w:top w:val="nil"/>
              <w:left w:val="single" w:sz="4" w:space="0" w:color="auto"/>
              <w:bottom w:val="single" w:sz="4" w:space="0" w:color="auto"/>
              <w:right w:val="single" w:sz="4" w:space="0" w:color="auto"/>
            </w:tcBorders>
            <w:vAlign w:val="center"/>
          </w:tcPr>
          <w:p w14:paraId="76A4700A" w14:textId="77777777" w:rsidR="003053E7" w:rsidRPr="006C2974" w:rsidRDefault="003053E7" w:rsidP="00FE52FF">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1D6B1A7C" w14:textId="77777777" w:rsidR="003053E7" w:rsidRPr="006C2974" w:rsidRDefault="003053E7" w:rsidP="00FE52FF">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30E3BB6C" w14:textId="77777777"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Sledovaný index: Index spotrebiteľských cien pohonných látok v SR (Nafta v %)</w:t>
            </w:r>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2B99F6CD" w14:textId="77777777" w:rsidR="003053E7" w:rsidRPr="006C2974" w:rsidRDefault="003053E7" w:rsidP="00FE52FF">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4C9DE4C6" w14:textId="77777777" w:rsidR="003053E7" w:rsidRPr="006C2974" w:rsidRDefault="003053E7" w:rsidP="00FE52FF">
            <w:pPr>
              <w:spacing w:after="120" w:line="23" w:lineRule="atLeast"/>
              <w:rPr>
                <w:rFonts w:cs="Arial"/>
                <w:sz w:val="16"/>
              </w:rPr>
            </w:pPr>
          </w:p>
        </w:tc>
      </w:tr>
      <w:tr w:rsidR="003053E7" w:rsidRPr="006C2974" w14:paraId="7AEC2ED4" w14:textId="77777777" w:rsidTr="003053E7">
        <w:trPr>
          <w:trHeight w:val="256"/>
        </w:trPr>
        <w:tc>
          <w:tcPr>
            <w:tcW w:w="616" w:type="pct"/>
            <w:gridSpan w:val="2"/>
            <w:vMerge w:val="restart"/>
            <w:tcBorders>
              <w:top w:val="single" w:sz="4" w:space="0" w:color="auto"/>
              <w:left w:val="single" w:sz="4" w:space="0" w:color="auto"/>
              <w:bottom w:val="single" w:sz="4" w:space="0" w:color="auto"/>
              <w:right w:val="single" w:sz="4" w:space="0" w:color="auto"/>
            </w:tcBorders>
            <w:noWrap/>
            <w:hideMark/>
          </w:tcPr>
          <w:p w14:paraId="1D959887" w14:textId="77777777" w:rsidR="003053E7" w:rsidRPr="006C2974" w:rsidRDefault="003053E7" w:rsidP="00FE52FF">
            <w:pPr>
              <w:keepLines/>
              <w:tabs>
                <w:tab w:val="right" w:pos="9214"/>
              </w:tabs>
              <w:spacing w:after="120" w:line="23" w:lineRule="atLeast"/>
              <w:jc w:val="center"/>
              <w:rPr>
                <w:rFonts w:cs="Arial"/>
                <w:sz w:val="18"/>
              </w:rPr>
            </w:pPr>
            <w:r w:rsidRPr="006C2974">
              <w:rPr>
                <w:rFonts w:cs="Arial"/>
                <w:sz w:val="18"/>
              </w:rPr>
              <w:t>0,62</w:t>
            </w:r>
          </w:p>
        </w:tc>
        <w:tc>
          <w:tcPr>
            <w:tcW w:w="597" w:type="pct"/>
            <w:tcBorders>
              <w:top w:val="single" w:sz="4" w:space="0" w:color="auto"/>
              <w:left w:val="single" w:sz="4" w:space="0" w:color="auto"/>
              <w:bottom w:val="nil"/>
              <w:right w:val="single" w:sz="4" w:space="0" w:color="auto"/>
            </w:tcBorders>
          </w:tcPr>
          <w:p w14:paraId="0F092DF1" w14:textId="77777777" w:rsidR="003053E7" w:rsidRPr="006C2974" w:rsidRDefault="003053E7" w:rsidP="00FE52FF">
            <w:pPr>
              <w:keepLines/>
              <w:tabs>
                <w:tab w:val="right" w:pos="9214"/>
              </w:tabs>
              <w:spacing w:after="120" w:line="23" w:lineRule="atLeast"/>
              <w:jc w:val="center"/>
              <w:rPr>
                <w:rFonts w:cs="Arial"/>
                <w:sz w:val="18"/>
              </w:rPr>
            </w:pPr>
            <w:r w:rsidRPr="006C2974">
              <w:rPr>
                <w:rFonts w:cs="Arial"/>
                <w:sz w:val="18"/>
              </w:rPr>
              <w:t>CMI</w:t>
            </w:r>
          </w:p>
        </w:tc>
        <w:tc>
          <w:tcPr>
            <w:tcW w:w="633" w:type="pct"/>
            <w:vMerge w:val="restart"/>
            <w:tcBorders>
              <w:top w:val="single" w:sz="4" w:space="0" w:color="auto"/>
              <w:left w:val="single" w:sz="4" w:space="0" w:color="auto"/>
              <w:bottom w:val="single" w:sz="4" w:space="0" w:color="auto"/>
              <w:right w:val="single" w:sz="4" w:space="0" w:color="auto"/>
            </w:tcBorders>
            <w:hideMark/>
          </w:tcPr>
          <w:p w14:paraId="6E34212F" w14:textId="77777777" w:rsidR="003053E7" w:rsidRPr="006C2974" w:rsidRDefault="003053E7" w:rsidP="00FE52FF">
            <w:pPr>
              <w:keepLines/>
              <w:tabs>
                <w:tab w:val="right" w:pos="9214"/>
              </w:tabs>
              <w:spacing w:after="120" w:line="23" w:lineRule="atLeast"/>
              <w:ind w:left="34"/>
              <w:rPr>
                <w:rFonts w:cs="Arial"/>
                <w:sz w:val="18"/>
              </w:rPr>
            </w:pPr>
            <w:r w:rsidRPr="006C2974">
              <w:rPr>
                <w:rFonts w:cs="Arial"/>
                <w:sz w:val="18"/>
              </w:rPr>
              <w:t>Slovenská republika; €</w:t>
            </w:r>
          </w:p>
        </w:tc>
        <w:tc>
          <w:tcPr>
            <w:tcW w:w="1760" w:type="pct"/>
            <w:gridSpan w:val="2"/>
            <w:tcBorders>
              <w:top w:val="single" w:sz="4" w:space="0" w:color="auto"/>
              <w:left w:val="single" w:sz="4" w:space="0" w:color="auto"/>
              <w:bottom w:val="single" w:sz="4" w:space="0" w:color="auto"/>
              <w:right w:val="single" w:sz="4" w:space="0" w:color="auto"/>
            </w:tcBorders>
            <w:hideMark/>
          </w:tcPr>
          <w:p w14:paraId="60E9EF79" w14:textId="77777777"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Zdroj indexu: Štatistický úrad Slovenskej republiky</w:t>
            </w:r>
          </w:p>
        </w:tc>
        <w:tc>
          <w:tcPr>
            <w:tcW w:w="831" w:type="pct"/>
            <w:gridSpan w:val="2"/>
            <w:vMerge w:val="restart"/>
            <w:tcBorders>
              <w:top w:val="single" w:sz="4" w:space="0" w:color="auto"/>
              <w:left w:val="single" w:sz="4" w:space="0" w:color="auto"/>
              <w:bottom w:val="single" w:sz="4" w:space="0" w:color="auto"/>
              <w:right w:val="single" w:sz="4" w:space="0" w:color="auto"/>
            </w:tcBorders>
            <w:noWrap/>
          </w:tcPr>
          <w:p w14:paraId="0994E846" w14:textId="77777777" w:rsidR="003053E7" w:rsidRPr="006C2974" w:rsidRDefault="003053E7" w:rsidP="00FE52FF">
            <w:pPr>
              <w:keepLines/>
              <w:tabs>
                <w:tab w:val="right" w:pos="9214"/>
              </w:tabs>
              <w:spacing w:after="120" w:line="23" w:lineRule="atLeast"/>
              <w:ind w:left="992"/>
              <w:jc w:val="center"/>
              <w:rPr>
                <w:rFonts w:cs="Arial"/>
                <w:sz w:val="16"/>
              </w:rPr>
            </w:pPr>
          </w:p>
          <w:p w14:paraId="309F8DD0" w14:textId="77777777" w:rsidR="003053E7" w:rsidRPr="006C2974" w:rsidRDefault="003053E7" w:rsidP="00FE52FF">
            <w:pPr>
              <w:keepLines/>
              <w:tabs>
                <w:tab w:val="right" w:pos="9214"/>
              </w:tabs>
              <w:spacing w:after="120" w:line="23" w:lineRule="atLeast"/>
              <w:ind w:left="992"/>
              <w:jc w:val="center"/>
              <w:rPr>
                <w:rFonts w:cs="Arial"/>
                <w:sz w:val="16"/>
              </w:rPr>
            </w:pPr>
          </w:p>
          <w:p w14:paraId="741029DE" w14:textId="77777777" w:rsidR="003053E7" w:rsidRPr="006C2974" w:rsidRDefault="003053E7" w:rsidP="00FE52FF">
            <w:pPr>
              <w:keepLines/>
              <w:tabs>
                <w:tab w:val="right" w:pos="9214"/>
              </w:tabs>
              <w:spacing w:after="120" w:line="23" w:lineRule="atLeast"/>
              <w:ind w:left="992" w:hanging="977"/>
              <w:jc w:val="center"/>
              <w:rPr>
                <w:rFonts w:cs="Arial"/>
                <w:b/>
                <w:sz w:val="16"/>
              </w:rPr>
            </w:pPr>
          </w:p>
          <w:p w14:paraId="2B232A87" w14:textId="77777777" w:rsidR="003053E7" w:rsidRPr="006C2974" w:rsidRDefault="004E0F6C" w:rsidP="00FE52FF">
            <w:pPr>
              <w:keepLines/>
              <w:tabs>
                <w:tab w:val="right" w:pos="9214"/>
              </w:tabs>
              <w:spacing w:after="120" w:line="23" w:lineRule="atLeast"/>
              <w:ind w:left="992" w:hanging="977"/>
              <w:jc w:val="center"/>
              <w:rPr>
                <w:rFonts w:cs="Arial"/>
                <w:b/>
                <w:sz w:val="16"/>
              </w:rPr>
            </w:pPr>
            <w:r w:rsidRPr="006C2974">
              <w:rPr>
                <w:rFonts w:cs="Arial"/>
                <w:b/>
                <w:sz w:val="16"/>
              </w:rPr>
              <w:t>125,20</w:t>
            </w:r>
          </w:p>
          <w:p w14:paraId="7F2340B3" w14:textId="77777777" w:rsidR="003053E7" w:rsidRPr="006C2974" w:rsidRDefault="003053E7" w:rsidP="00FE52FF">
            <w:pPr>
              <w:keepLines/>
              <w:tabs>
                <w:tab w:val="right" w:pos="9214"/>
              </w:tabs>
              <w:spacing w:after="120" w:line="23" w:lineRule="atLeast"/>
              <w:ind w:left="992" w:hanging="977"/>
              <w:jc w:val="center"/>
              <w:rPr>
                <w:rFonts w:cs="Arial"/>
                <w:b/>
                <w:sz w:val="16"/>
              </w:rPr>
            </w:pPr>
          </w:p>
        </w:tc>
        <w:tc>
          <w:tcPr>
            <w:tcW w:w="563" w:type="pct"/>
            <w:vMerge w:val="restart"/>
            <w:tcBorders>
              <w:top w:val="single" w:sz="4" w:space="0" w:color="auto"/>
              <w:left w:val="single" w:sz="4" w:space="0" w:color="auto"/>
              <w:bottom w:val="single" w:sz="4" w:space="0" w:color="auto"/>
              <w:right w:val="single" w:sz="4" w:space="0" w:color="auto"/>
            </w:tcBorders>
            <w:noWrap/>
            <w:vAlign w:val="center"/>
          </w:tcPr>
          <w:p w14:paraId="0676140F" w14:textId="77777777" w:rsidR="003053E7" w:rsidRPr="006C2974" w:rsidRDefault="004E0F6C" w:rsidP="00FE52FF">
            <w:pPr>
              <w:keepLines/>
              <w:tabs>
                <w:tab w:val="right" w:pos="9214"/>
              </w:tabs>
              <w:spacing w:after="120" w:line="23" w:lineRule="atLeast"/>
              <w:rPr>
                <w:rFonts w:cs="Arial"/>
                <w:sz w:val="16"/>
              </w:rPr>
            </w:pPr>
            <w:r w:rsidRPr="006C2974">
              <w:rPr>
                <w:rFonts w:cs="Arial"/>
                <w:sz w:val="16"/>
              </w:rPr>
              <w:t>1</w:t>
            </w:r>
            <w:r w:rsidR="003053E7" w:rsidRPr="006C2974">
              <w:rPr>
                <w:rFonts w:cs="Arial"/>
                <w:sz w:val="16"/>
              </w:rPr>
              <w:t>.Q.202</w:t>
            </w:r>
            <w:r w:rsidRPr="006C2974">
              <w:rPr>
                <w:rFonts w:cs="Arial"/>
                <w:sz w:val="16"/>
              </w:rPr>
              <w:t>4</w:t>
            </w:r>
          </w:p>
        </w:tc>
      </w:tr>
      <w:tr w:rsidR="003053E7" w:rsidRPr="006C2974" w14:paraId="25F363F8" w14:textId="77777777" w:rsidTr="003053E7">
        <w:trPr>
          <w:trHeight w:val="493"/>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51CD81BC" w14:textId="77777777" w:rsidR="003053E7" w:rsidRPr="006C2974" w:rsidRDefault="003053E7" w:rsidP="00FE52FF">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53F6F9EA" w14:textId="77777777" w:rsidR="003053E7" w:rsidRPr="006C2974" w:rsidRDefault="003053E7" w:rsidP="00FE52FF">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44DE6012" w14:textId="77777777" w:rsidR="003053E7" w:rsidRPr="006C2974" w:rsidRDefault="003053E7" w:rsidP="00FE52FF">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2218791E" w14:textId="45A61D09"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 xml:space="preserve">Názov tabuľky: </w:t>
            </w:r>
            <w:r w:rsidRPr="006C2974">
              <w:rPr>
                <w:rFonts w:cs="Arial"/>
                <w:sz w:val="16"/>
                <w:lang w:eastAsia="sk-SK"/>
              </w:rPr>
              <w:t>Indexy cien stavebných prác a materiálov (2021=100)</w:t>
            </w:r>
            <w:r w:rsidR="008C31D3">
              <w:rPr>
                <w:rFonts w:cs="Arial"/>
                <w:sz w:val="16"/>
                <w:lang w:eastAsia="sk-SK"/>
              </w:rPr>
              <w:t xml:space="preserve"> </w:t>
            </w:r>
            <w:r w:rsidR="008C31D3" w:rsidRPr="008C31D3">
              <w:rPr>
                <w:rFonts w:cs="Arial"/>
                <w:sz w:val="16"/>
                <w:lang w:eastAsia="sk-SK"/>
              </w:rPr>
              <w:t>**</w:t>
            </w:r>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1FEB40ED" w14:textId="77777777" w:rsidR="003053E7" w:rsidRPr="006C2974" w:rsidRDefault="003053E7" w:rsidP="00FE52FF">
            <w:pPr>
              <w:spacing w:after="120" w:line="23" w:lineRule="atLeast"/>
              <w:rPr>
                <w:rFonts w:cs="Arial"/>
                <w:sz w:val="18"/>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1F269373" w14:textId="77777777" w:rsidR="003053E7" w:rsidRPr="006C2974" w:rsidRDefault="003053E7" w:rsidP="00FE52FF">
            <w:pPr>
              <w:spacing w:after="120" w:line="23" w:lineRule="atLeast"/>
              <w:rPr>
                <w:rFonts w:cs="Arial"/>
                <w:sz w:val="18"/>
              </w:rPr>
            </w:pPr>
          </w:p>
        </w:tc>
      </w:tr>
      <w:tr w:rsidR="003053E7" w:rsidRPr="006C2974" w14:paraId="4038ECAB" w14:textId="77777777" w:rsidTr="003053E7">
        <w:trPr>
          <w:trHeight w:val="302"/>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054ED59F" w14:textId="77777777" w:rsidR="003053E7" w:rsidRPr="006C2974" w:rsidRDefault="003053E7" w:rsidP="00FE52FF">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3C65F4E7" w14:textId="77777777" w:rsidR="003053E7" w:rsidRPr="006C2974" w:rsidRDefault="003053E7" w:rsidP="00FE52FF">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2E7107FA" w14:textId="77777777" w:rsidR="003053E7" w:rsidRPr="006C2974" w:rsidRDefault="003053E7" w:rsidP="00FE52FF">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414BD54A" w14:textId="77777777" w:rsidR="003053E7" w:rsidRPr="006C2974" w:rsidRDefault="003053E7" w:rsidP="00FE52FF">
            <w:pPr>
              <w:keepLines/>
              <w:tabs>
                <w:tab w:val="right" w:pos="9214"/>
              </w:tabs>
              <w:spacing w:after="120" w:line="23" w:lineRule="atLeast"/>
              <w:ind w:left="70"/>
              <w:jc w:val="both"/>
              <w:rPr>
                <w:rFonts w:cs="Arial"/>
                <w:sz w:val="16"/>
              </w:rPr>
            </w:pPr>
            <w:proofErr w:type="spellStart"/>
            <w:r w:rsidRPr="006C2974">
              <w:rPr>
                <w:rFonts w:cs="Arial"/>
                <w:sz w:val="16"/>
              </w:rPr>
              <w:t>Weblink</w:t>
            </w:r>
            <w:proofErr w:type="spellEnd"/>
            <w:r w:rsidRPr="006C2974">
              <w:rPr>
                <w:rFonts w:cs="Arial"/>
                <w:sz w:val="16"/>
              </w:rPr>
              <w:t xml:space="preserve">: </w:t>
            </w:r>
            <w:hyperlink r:id="rId24" w:history="1">
              <w:r w:rsidRPr="006C2974">
                <w:rPr>
                  <w:rFonts w:cs="Arial"/>
                  <w:color w:val="0000FF"/>
                  <w:sz w:val="16"/>
                  <w:u w:val="single"/>
                </w:rPr>
                <w:t>http://slovak.statistics.sk</w:t>
              </w:r>
            </w:hyperlink>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15425F10" w14:textId="77777777" w:rsidR="003053E7" w:rsidRPr="006C2974" w:rsidRDefault="003053E7" w:rsidP="00FE52FF">
            <w:pPr>
              <w:spacing w:after="120" w:line="23" w:lineRule="atLeast"/>
              <w:rPr>
                <w:rFonts w:cs="Arial"/>
                <w:sz w:val="18"/>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2E45A0DC" w14:textId="77777777" w:rsidR="003053E7" w:rsidRPr="006C2974" w:rsidRDefault="003053E7" w:rsidP="00FE52FF">
            <w:pPr>
              <w:spacing w:after="120" w:line="23" w:lineRule="atLeast"/>
              <w:rPr>
                <w:rFonts w:cs="Arial"/>
                <w:sz w:val="18"/>
              </w:rPr>
            </w:pPr>
          </w:p>
        </w:tc>
      </w:tr>
      <w:tr w:rsidR="003053E7" w:rsidRPr="006C2974" w14:paraId="5D8D40A1" w14:textId="77777777" w:rsidTr="009A1DA3">
        <w:trPr>
          <w:trHeight w:val="498"/>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62DC204E" w14:textId="77777777" w:rsidR="003053E7" w:rsidRPr="006C2974" w:rsidRDefault="003053E7" w:rsidP="00FE52FF">
            <w:pPr>
              <w:spacing w:after="120" w:line="23" w:lineRule="atLeast"/>
              <w:rPr>
                <w:rFonts w:cs="Arial"/>
                <w:sz w:val="18"/>
              </w:rPr>
            </w:pPr>
          </w:p>
        </w:tc>
        <w:tc>
          <w:tcPr>
            <w:tcW w:w="597" w:type="pct"/>
            <w:tcBorders>
              <w:top w:val="nil"/>
              <w:left w:val="single" w:sz="4" w:space="0" w:color="auto"/>
              <w:bottom w:val="single" w:sz="4" w:space="0" w:color="auto"/>
              <w:right w:val="single" w:sz="4" w:space="0" w:color="auto"/>
            </w:tcBorders>
            <w:vAlign w:val="center"/>
          </w:tcPr>
          <w:p w14:paraId="31D0356A" w14:textId="77777777" w:rsidR="003053E7" w:rsidRPr="006C2974" w:rsidRDefault="003053E7" w:rsidP="00FE52FF">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1B9DFEA0" w14:textId="77777777" w:rsidR="003053E7" w:rsidRPr="006C2974" w:rsidRDefault="003053E7" w:rsidP="00FE52FF">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173DEECF" w14:textId="77777777"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Sledovaný index: Indexy stavebných materiálov (výrobné ceny)</w:t>
            </w:r>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3DFF34E5" w14:textId="77777777" w:rsidR="003053E7" w:rsidRPr="006C2974" w:rsidRDefault="003053E7" w:rsidP="00FE52FF">
            <w:pPr>
              <w:spacing w:after="120" w:line="23" w:lineRule="atLeast"/>
              <w:rPr>
                <w:rFonts w:cs="Arial"/>
                <w:sz w:val="18"/>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029D09CA" w14:textId="77777777" w:rsidR="003053E7" w:rsidRPr="006C2974" w:rsidRDefault="003053E7" w:rsidP="00FE52FF">
            <w:pPr>
              <w:spacing w:after="120" w:line="23" w:lineRule="atLeast"/>
              <w:rPr>
                <w:rFonts w:cs="Arial"/>
                <w:sz w:val="18"/>
              </w:rPr>
            </w:pPr>
          </w:p>
        </w:tc>
      </w:tr>
      <w:tr w:rsidR="003053E7" w:rsidRPr="006C2974" w14:paraId="055FA378" w14:textId="77777777" w:rsidTr="009A1DA3">
        <w:trPr>
          <w:gridAfter w:val="2"/>
          <w:wAfter w:w="1002" w:type="pct"/>
          <w:trHeight w:val="246"/>
        </w:trPr>
        <w:tc>
          <w:tcPr>
            <w:tcW w:w="616" w:type="pct"/>
            <w:gridSpan w:val="2"/>
            <w:tcBorders>
              <w:top w:val="single" w:sz="4" w:space="0" w:color="auto"/>
              <w:left w:val="nil"/>
              <w:bottom w:val="nil"/>
              <w:right w:val="nil"/>
            </w:tcBorders>
            <w:noWrap/>
            <w:hideMark/>
          </w:tcPr>
          <w:p w14:paraId="0EF54DD0" w14:textId="77777777" w:rsidR="003053E7" w:rsidRPr="006C2974" w:rsidRDefault="003053E7" w:rsidP="00FE52FF">
            <w:pPr>
              <w:spacing w:after="120" w:line="23" w:lineRule="atLeast"/>
              <w:rPr>
                <w:rFonts w:cs="Arial"/>
                <w:sz w:val="18"/>
                <w:lang w:eastAsia="sk-SK"/>
              </w:rPr>
            </w:pPr>
          </w:p>
        </w:tc>
        <w:tc>
          <w:tcPr>
            <w:tcW w:w="597" w:type="pct"/>
            <w:tcBorders>
              <w:top w:val="single" w:sz="4" w:space="0" w:color="auto"/>
              <w:left w:val="nil"/>
              <w:bottom w:val="nil"/>
              <w:right w:val="nil"/>
            </w:tcBorders>
          </w:tcPr>
          <w:p w14:paraId="73B6EF90" w14:textId="77777777" w:rsidR="003053E7" w:rsidRPr="006C2974" w:rsidRDefault="003053E7" w:rsidP="00FE52FF">
            <w:pPr>
              <w:spacing w:after="120" w:line="23" w:lineRule="atLeast"/>
              <w:rPr>
                <w:rFonts w:cs="Arial"/>
                <w:sz w:val="18"/>
                <w:lang w:eastAsia="sk-SK"/>
              </w:rPr>
            </w:pPr>
          </w:p>
        </w:tc>
        <w:tc>
          <w:tcPr>
            <w:tcW w:w="1040" w:type="pct"/>
            <w:gridSpan w:val="2"/>
            <w:tcBorders>
              <w:top w:val="single" w:sz="4" w:space="0" w:color="auto"/>
              <w:left w:val="nil"/>
              <w:bottom w:val="nil"/>
              <w:right w:val="nil"/>
            </w:tcBorders>
            <w:noWrap/>
            <w:hideMark/>
          </w:tcPr>
          <w:p w14:paraId="4C1160B2" w14:textId="77777777" w:rsidR="003053E7" w:rsidRPr="006C2974" w:rsidRDefault="003053E7" w:rsidP="00FE52FF">
            <w:pPr>
              <w:spacing w:after="120" w:line="23" w:lineRule="atLeast"/>
              <w:rPr>
                <w:rFonts w:cs="Arial"/>
                <w:sz w:val="18"/>
                <w:lang w:eastAsia="sk-SK"/>
              </w:rPr>
            </w:pPr>
          </w:p>
        </w:tc>
        <w:tc>
          <w:tcPr>
            <w:tcW w:w="1745" w:type="pct"/>
            <w:gridSpan w:val="2"/>
            <w:tcBorders>
              <w:top w:val="nil"/>
              <w:left w:val="nil"/>
              <w:bottom w:val="nil"/>
              <w:right w:val="nil"/>
            </w:tcBorders>
            <w:noWrap/>
            <w:hideMark/>
          </w:tcPr>
          <w:p w14:paraId="51B77065" w14:textId="77777777" w:rsidR="003053E7" w:rsidRPr="006C2974" w:rsidRDefault="003053E7" w:rsidP="00FE52FF">
            <w:pPr>
              <w:spacing w:after="120" w:line="23" w:lineRule="atLeast"/>
              <w:rPr>
                <w:rFonts w:cs="Arial"/>
                <w:sz w:val="18"/>
                <w:lang w:eastAsia="sk-SK"/>
              </w:rPr>
            </w:pPr>
          </w:p>
        </w:tc>
      </w:tr>
      <w:tr w:rsidR="003053E7" w:rsidRPr="009A1DA3" w14:paraId="103990DF" w14:textId="77777777" w:rsidTr="009A1DA3">
        <w:trPr>
          <w:gridBefore w:val="1"/>
          <w:gridAfter w:val="1"/>
          <w:wBefore w:w="127" w:type="pct"/>
          <w:wAfter w:w="563" w:type="pct"/>
          <w:trHeight w:val="2607"/>
        </w:trPr>
        <w:tc>
          <w:tcPr>
            <w:tcW w:w="489" w:type="pct"/>
            <w:tcBorders>
              <w:top w:val="nil"/>
              <w:left w:val="nil"/>
              <w:bottom w:val="nil"/>
              <w:right w:val="nil"/>
            </w:tcBorders>
          </w:tcPr>
          <w:p w14:paraId="410EDEBA" w14:textId="77777777" w:rsidR="003053E7" w:rsidRPr="006C2974" w:rsidRDefault="003053E7" w:rsidP="00FE52FF">
            <w:pPr>
              <w:keepLines/>
              <w:tabs>
                <w:tab w:val="right" w:pos="9214"/>
              </w:tabs>
              <w:spacing w:before="120" w:after="120" w:line="23" w:lineRule="atLeast"/>
              <w:rPr>
                <w:rFonts w:cs="Arial"/>
                <w:bCs/>
                <w:sz w:val="18"/>
              </w:rPr>
            </w:pPr>
          </w:p>
        </w:tc>
        <w:tc>
          <w:tcPr>
            <w:tcW w:w="3821" w:type="pct"/>
            <w:gridSpan w:val="6"/>
            <w:tcBorders>
              <w:top w:val="nil"/>
              <w:left w:val="nil"/>
              <w:bottom w:val="nil"/>
              <w:right w:val="nil"/>
            </w:tcBorders>
            <w:noWrap/>
          </w:tcPr>
          <w:p w14:paraId="5298F9DE" w14:textId="77777777" w:rsidR="000C523D" w:rsidRPr="000C523D" w:rsidRDefault="000C523D" w:rsidP="000C523D">
            <w:pPr>
              <w:keepLines/>
              <w:tabs>
                <w:tab w:val="right" w:pos="9214"/>
              </w:tabs>
              <w:spacing w:after="120" w:line="23" w:lineRule="atLeast"/>
              <w:jc w:val="both"/>
              <w:rPr>
                <w:rFonts w:cs="Arial"/>
                <w:sz w:val="18"/>
              </w:rPr>
            </w:pPr>
            <w:r w:rsidRPr="000C523D">
              <w:rPr>
                <w:rFonts w:cs="Arial"/>
                <w:sz w:val="18"/>
              </w:rPr>
              <w:t>Dátum: ..................................................</w:t>
            </w:r>
          </w:p>
          <w:p w14:paraId="51B68EEB" w14:textId="77777777" w:rsidR="000C523D" w:rsidRPr="000C523D" w:rsidRDefault="000C523D" w:rsidP="000C523D">
            <w:pPr>
              <w:keepLines/>
              <w:tabs>
                <w:tab w:val="right" w:pos="9214"/>
              </w:tabs>
              <w:spacing w:after="120" w:line="23" w:lineRule="atLeast"/>
              <w:jc w:val="both"/>
              <w:rPr>
                <w:rFonts w:cs="Arial"/>
                <w:sz w:val="18"/>
              </w:rPr>
            </w:pPr>
          </w:p>
          <w:p w14:paraId="63959BF8" w14:textId="77777777" w:rsidR="000C523D" w:rsidRPr="000C523D" w:rsidRDefault="000C523D" w:rsidP="000C523D">
            <w:pPr>
              <w:keepLines/>
              <w:tabs>
                <w:tab w:val="right" w:pos="9214"/>
              </w:tabs>
              <w:spacing w:after="120" w:line="23" w:lineRule="atLeast"/>
              <w:jc w:val="both"/>
              <w:rPr>
                <w:rFonts w:cs="Arial"/>
                <w:sz w:val="18"/>
              </w:rPr>
            </w:pPr>
            <w:r w:rsidRPr="000C523D">
              <w:rPr>
                <w:rFonts w:cs="Arial"/>
                <w:sz w:val="18"/>
              </w:rPr>
              <w:t>Podpis: ..........................................................</w:t>
            </w:r>
          </w:p>
          <w:p w14:paraId="7D8D67AF" w14:textId="77777777" w:rsidR="000C523D" w:rsidRPr="000C523D" w:rsidRDefault="000C523D" w:rsidP="000C523D">
            <w:pPr>
              <w:keepLines/>
              <w:tabs>
                <w:tab w:val="right" w:pos="9214"/>
              </w:tabs>
              <w:spacing w:after="120" w:line="23" w:lineRule="atLeast"/>
              <w:jc w:val="both"/>
              <w:rPr>
                <w:rFonts w:cs="Arial"/>
                <w:sz w:val="18"/>
              </w:rPr>
            </w:pPr>
          </w:p>
          <w:p w14:paraId="34CFA8AC" w14:textId="77777777" w:rsidR="000C523D" w:rsidRPr="000C523D" w:rsidRDefault="000C523D" w:rsidP="000C523D">
            <w:pPr>
              <w:keepLines/>
              <w:tabs>
                <w:tab w:val="right" w:pos="9214"/>
              </w:tabs>
              <w:spacing w:after="120" w:line="23" w:lineRule="atLeast"/>
              <w:jc w:val="both"/>
              <w:rPr>
                <w:rFonts w:cs="Arial"/>
                <w:sz w:val="18"/>
              </w:rPr>
            </w:pPr>
            <w:r w:rsidRPr="000C523D">
              <w:rPr>
                <w:rFonts w:cs="Arial"/>
                <w:sz w:val="18"/>
              </w:rPr>
              <w:t>(meno a priezvisko osoby alebo osôb oprávnených podpisovať v mene uchádzača)</w:t>
            </w:r>
          </w:p>
          <w:p w14:paraId="1D86B151" w14:textId="77777777" w:rsidR="000C523D" w:rsidRPr="000C523D" w:rsidRDefault="000C523D" w:rsidP="000C523D">
            <w:pPr>
              <w:keepLines/>
              <w:tabs>
                <w:tab w:val="right" w:pos="9214"/>
              </w:tabs>
              <w:spacing w:after="120" w:line="23" w:lineRule="atLeast"/>
              <w:jc w:val="both"/>
              <w:rPr>
                <w:rFonts w:cs="Arial"/>
                <w:sz w:val="18"/>
              </w:rPr>
            </w:pPr>
            <w:r w:rsidRPr="000C523D">
              <w:rPr>
                <w:rFonts w:cs="Arial"/>
                <w:sz w:val="18"/>
              </w:rPr>
              <w:t>Pozn. * Tieto hodnoty a dátumy potvrdzujú definíciu každého indexu, ale nedefinujú indexy k referenčnému obdobiu, kvartál do ktorého spadá kalendárny deň, v ktorý uplynula lehota na predkladanie ponúk do súťaže.</w:t>
            </w:r>
          </w:p>
          <w:p w14:paraId="534D3A4E" w14:textId="77777777" w:rsidR="000C523D" w:rsidRPr="000C523D" w:rsidRDefault="000C523D" w:rsidP="000C523D">
            <w:pPr>
              <w:keepLines/>
              <w:tabs>
                <w:tab w:val="right" w:pos="9214"/>
              </w:tabs>
              <w:spacing w:after="120" w:line="23" w:lineRule="atLeast"/>
              <w:jc w:val="both"/>
              <w:rPr>
                <w:rFonts w:cs="Arial"/>
                <w:sz w:val="18"/>
              </w:rPr>
            </w:pPr>
          </w:p>
          <w:p w14:paraId="5B561391" w14:textId="3EE17CD8" w:rsidR="003053E7" w:rsidRPr="006C2974" w:rsidRDefault="000C523D" w:rsidP="000C523D">
            <w:pPr>
              <w:keepLines/>
              <w:tabs>
                <w:tab w:val="right" w:pos="9214"/>
              </w:tabs>
              <w:spacing w:after="120" w:line="23" w:lineRule="atLeast"/>
              <w:jc w:val="both"/>
              <w:rPr>
                <w:rFonts w:cs="Arial"/>
                <w:sz w:val="18"/>
              </w:rPr>
            </w:pPr>
            <w:r>
              <w:rPr>
                <w:rFonts w:cs="Arial"/>
                <w:sz w:val="18"/>
              </w:rPr>
              <w:t>** Od r.2024 Štatistický úrad</w:t>
            </w:r>
            <w:r w:rsidRPr="000C523D">
              <w:rPr>
                <w:rFonts w:cs="Arial"/>
                <w:sz w:val="18"/>
              </w:rPr>
              <w:t xml:space="preserve"> SR zmenil bázické obdobie z r.2015 na r. 2021. V zmysle uvedeného sa v tejto prílohe mení ukazovateľ CMI (</w:t>
            </w:r>
            <w:proofErr w:type="spellStart"/>
            <w:r w:rsidRPr="000C523D">
              <w:rPr>
                <w:rFonts w:cs="Arial"/>
                <w:sz w:val="18"/>
              </w:rPr>
              <w:t>CMIt</w:t>
            </w:r>
            <w:proofErr w:type="spellEnd"/>
            <w:r w:rsidRPr="000C523D">
              <w:rPr>
                <w:rFonts w:cs="Arial"/>
                <w:sz w:val="18"/>
              </w:rPr>
              <w:t xml:space="preserve">, </w:t>
            </w:r>
            <w:proofErr w:type="spellStart"/>
            <w:r w:rsidRPr="000C523D">
              <w:rPr>
                <w:rFonts w:cs="Arial"/>
                <w:sz w:val="18"/>
              </w:rPr>
              <w:t>CMIto</w:t>
            </w:r>
            <w:proofErr w:type="spellEnd"/>
            <w:r w:rsidRPr="000C523D">
              <w:rPr>
                <w:rFonts w:cs="Arial"/>
                <w:sz w:val="18"/>
              </w:rPr>
              <w:t>) z MP 19/2022 nasledovne: CMI: ukazovateľ Indexy stavebných prác, materiálov a výrobkov spotrebovaných v stavebníctve – štvrťročne [sp1010qs] – bázický/priemer štvrťrokov roka 2021=100, ktorý je publikovaný Štatistickým úradom Slovenskej republiky na jeho internetovej stránke www. statistics.sk.</w:t>
            </w:r>
          </w:p>
        </w:tc>
      </w:tr>
    </w:tbl>
    <w:p w14:paraId="0B7783C5" w14:textId="77777777" w:rsidR="00245E05" w:rsidRPr="00FB322C" w:rsidRDefault="00245E05" w:rsidP="0083239F">
      <w:pPr>
        <w:rPr>
          <w:rFonts w:cs="Arial"/>
        </w:rPr>
      </w:pPr>
    </w:p>
    <w:p w14:paraId="0306DE5C" w14:textId="77777777" w:rsidR="00245E05" w:rsidRPr="00A86531" w:rsidRDefault="00245E05" w:rsidP="0083239F">
      <w:pPr>
        <w:rPr>
          <w:rFonts w:cs="Arial"/>
        </w:rPr>
      </w:pPr>
    </w:p>
    <w:p w14:paraId="398D0EF8" w14:textId="77777777" w:rsidR="00245E05" w:rsidRPr="00F07B96" w:rsidRDefault="00245E05" w:rsidP="0083239F">
      <w:pPr>
        <w:rPr>
          <w:rFonts w:cs="Arial"/>
        </w:rPr>
      </w:pPr>
    </w:p>
    <w:p w14:paraId="738405A0" w14:textId="77777777" w:rsidR="00245E05" w:rsidRPr="00742FB8" w:rsidRDefault="00245E05" w:rsidP="0083239F">
      <w:pPr>
        <w:rPr>
          <w:rFonts w:cs="Arial"/>
        </w:rPr>
      </w:pPr>
    </w:p>
    <w:p w14:paraId="2AD8D18C" w14:textId="77777777" w:rsidR="00245E05" w:rsidRPr="00742FB8" w:rsidRDefault="00245E05" w:rsidP="0083239F">
      <w:pPr>
        <w:rPr>
          <w:rFonts w:cs="Arial"/>
        </w:rPr>
      </w:pPr>
    </w:p>
    <w:p w14:paraId="5AEBBC9A" w14:textId="77777777" w:rsidR="00245E05" w:rsidRPr="00742FB8" w:rsidRDefault="00245E05" w:rsidP="0083239F">
      <w:pPr>
        <w:rPr>
          <w:rFonts w:cs="Arial"/>
        </w:rPr>
      </w:pPr>
    </w:p>
    <w:p w14:paraId="20AF4A7F" w14:textId="77777777" w:rsidR="00245E05" w:rsidRPr="00742FB8" w:rsidRDefault="00245E05" w:rsidP="0083239F">
      <w:pPr>
        <w:rPr>
          <w:rFonts w:cs="Arial"/>
        </w:rPr>
      </w:pPr>
    </w:p>
    <w:p w14:paraId="7FC9A8D9" w14:textId="77777777" w:rsidR="00245E05" w:rsidRPr="00742FB8" w:rsidRDefault="00245E05" w:rsidP="0083239F">
      <w:pPr>
        <w:rPr>
          <w:rFonts w:cs="Arial"/>
        </w:rPr>
      </w:pPr>
    </w:p>
    <w:p w14:paraId="765F8E4E" w14:textId="77777777" w:rsidR="00245E05" w:rsidRPr="00742FB8" w:rsidRDefault="00245E05" w:rsidP="0083239F">
      <w:pPr>
        <w:rPr>
          <w:rFonts w:cs="Arial"/>
        </w:rPr>
      </w:pPr>
    </w:p>
    <w:p w14:paraId="4AE341BE" w14:textId="77777777" w:rsidR="00245E05" w:rsidRPr="00742FB8" w:rsidRDefault="00245E05" w:rsidP="0083239F">
      <w:pPr>
        <w:rPr>
          <w:rFonts w:cs="Arial"/>
        </w:rPr>
      </w:pPr>
    </w:p>
    <w:p w14:paraId="0B5DF629" w14:textId="77777777" w:rsidR="00245E05" w:rsidRPr="005B0752" w:rsidRDefault="00245E05" w:rsidP="0083239F">
      <w:pPr>
        <w:rPr>
          <w:rFonts w:cs="Arial"/>
        </w:rPr>
      </w:pPr>
    </w:p>
    <w:p w14:paraId="2EB93818" w14:textId="77777777" w:rsidR="00245E05" w:rsidRPr="005B0752" w:rsidRDefault="00245E05" w:rsidP="0083239F">
      <w:pPr>
        <w:rPr>
          <w:rFonts w:cs="Arial"/>
        </w:rPr>
      </w:pPr>
    </w:p>
    <w:p w14:paraId="12A9C936" w14:textId="77777777" w:rsidR="00245E05" w:rsidRPr="00566FC4" w:rsidRDefault="00245E05" w:rsidP="0083239F">
      <w:pPr>
        <w:rPr>
          <w:rFonts w:cs="Arial"/>
        </w:rPr>
      </w:pPr>
    </w:p>
    <w:p w14:paraId="1698E3F4" w14:textId="77777777" w:rsidR="00245E05" w:rsidRPr="0074407A" w:rsidRDefault="00245E05" w:rsidP="0083239F">
      <w:pPr>
        <w:rPr>
          <w:rFonts w:cs="Arial"/>
        </w:rPr>
      </w:pPr>
    </w:p>
    <w:p w14:paraId="026DB820" w14:textId="77777777" w:rsidR="00245E05" w:rsidRPr="000A1C4B" w:rsidRDefault="00245E05" w:rsidP="0083239F">
      <w:pPr>
        <w:rPr>
          <w:rFonts w:cs="Arial"/>
        </w:rPr>
      </w:pPr>
    </w:p>
    <w:p w14:paraId="463D44BE" w14:textId="77777777" w:rsidR="00245E05" w:rsidRPr="00D91C1B" w:rsidRDefault="00245E05" w:rsidP="0083239F">
      <w:pPr>
        <w:rPr>
          <w:rFonts w:cs="Arial"/>
        </w:rPr>
      </w:pPr>
    </w:p>
    <w:p w14:paraId="378311CE" w14:textId="77777777" w:rsidR="00245E05" w:rsidRPr="00D91C1B" w:rsidRDefault="00245E05" w:rsidP="0083239F">
      <w:pPr>
        <w:rPr>
          <w:rFonts w:cs="Arial"/>
        </w:rPr>
      </w:pPr>
    </w:p>
    <w:p w14:paraId="3A4EE214" w14:textId="77777777" w:rsidR="00245E05" w:rsidRPr="00723969" w:rsidRDefault="00245E05" w:rsidP="0083239F">
      <w:pPr>
        <w:rPr>
          <w:rFonts w:cs="Arial"/>
        </w:rPr>
      </w:pPr>
    </w:p>
    <w:p w14:paraId="7F43F5B9" w14:textId="77777777" w:rsidR="00245E05" w:rsidRPr="001A0DDF" w:rsidRDefault="00245E05" w:rsidP="0083239F">
      <w:pPr>
        <w:rPr>
          <w:rFonts w:cs="Arial"/>
        </w:rPr>
      </w:pPr>
    </w:p>
    <w:p w14:paraId="6D36BFF4" w14:textId="77777777" w:rsidR="00245E05" w:rsidRPr="00C96E7C" w:rsidRDefault="00245E05" w:rsidP="0083239F">
      <w:pPr>
        <w:rPr>
          <w:rFonts w:cs="Arial"/>
        </w:rPr>
      </w:pPr>
    </w:p>
    <w:p w14:paraId="686ED652" w14:textId="77777777" w:rsidR="00E2442D" w:rsidRPr="00DF409D" w:rsidRDefault="00E2442D" w:rsidP="0083239F">
      <w:pPr>
        <w:jc w:val="center"/>
        <w:rPr>
          <w:rFonts w:cs="Arial"/>
          <w:b/>
          <w:sz w:val="36"/>
        </w:rPr>
      </w:pPr>
      <w:r w:rsidRPr="00485C05">
        <w:rPr>
          <w:rFonts w:cs="Arial"/>
          <w:b/>
          <w:caps/>
          <w:sz w:val="36"/>
        </w:rPr>
        <w:t>časť</w:t>
      </w:r>
      <w:r w:rsidRPr="00DF409D">
        <w:rPr>
          <w:rFonts w:cs="Arial"/>
          <w:b/>
          <w:sz w:val="36"/>
        </w:rPr>
        <w:t xml:space="preserve"> </w:t>
      </w:r>
      <w:r w:rsidR="00113630" w:rsidRPr="00DF409D">
        <w:rPr>
          <w:rFonts w:cs="Arial"/>
          <w:b/>
          <w:sz w:val="36"/>
        </w:rPr>
        <w:t>4</w:t>
      </w:r>
    </w:p>
    <w:p w14:paraId="7F20EA2B" w14:textId="77777777" w:rsidR="00E2442D" w:rsidRPr="00896806" w:rsidRDefault="001243A2" w:rsidP="0083239F">
      <w:pPr>
        <w:jc w:val="center"/>
        <w:rPr>
          <w:rFonts w:cs="Arial"/>
          <w:b/>
          <w:caps/>
          <w:sz w:val="36"/>
          <w:szCs w:val="36"/>
        </w:rPr>
      </w:pPr>
      <w:r w:rsidRPr="00DF409D">
        <w:rPr>
          <w:rFonts w:cs="Arial"/>
          <w:b/>
          <w:caps/>
          <w:sz w:val="36"/>
          <w:szCs w:val="36"/>
        </w:rPr>
        <w:t>Zmluva o Dielo</w:t>
      </w:r>
    </w:p>
    <w:p w14:paraId="2CC4606B" w14:textId="77777777" w:rsidR="00E2442D" w:rsidRPr="00DB07C1" w:rsidRDefault="00E2442D" w:rsidP="0083239F">
      <w:pPr>
        <w:jc w:val="center"/>
        <w:rPr>
          <w:rFonts w:cs="Arial"/>
          <w:b/>
          <w:caps/>
          <w:sz w:val="36"/>
          <w:szCs w:val="36"/>
        </w:rPr>
      </w:pPr>
      <w:r w:rsidRPr="00DB07C1">
        <w:rPr>
          <w:rFonts w:cs="Arial"/>
          <w:b/>
          <w:caps/>
          <w:sz w:val="36"/>
          <w:szCs w:val="36"/>
        </w:rPr>
        <w:t>Vzorové tlačivo zábezpeky</w:t>
      </w:r>
    </w:p>
    <w:p w14:paraId="04B3B8D3" w14:textId="77777777" w:rsidR="00E2442D" w:rsidRPr="00DB07C1" w:rsidRDefault="00E2442D" w:rsidP="0083239F">
      <w:pPr>
        <w:jc w:val="center"/>
        <w:rPr>
          <w:rFonts w:cs="Arial"/>
          <w:b/>
          <w:caps/>
          <w:sz w:val="36"/>
          <w:szCs w:val="36"/>
        </w:rPr>
      </w:pPr>
      <w:r w:rsidRPr="00DB07C1">
        <w:rPr>
          <w:rFonts w:cs="Arial"/>
          <w:b/>
          <w:caps/>
          <w:sz w:val="36"/>
          <w:szCs w:val="36"/>
        </w:rPr>
        <w:t xml:space="preserve">na vykonanie prác </w:t>
      </w:r>
    </w:p>
    <w:p w14:paraId="7DC622DB" w14:textId="77777777" w:rsidR="00E2442D" w:rsidRPr="009A1DA3" w:rsidRDefault="00E2442D" w:rsidP="0083239F">
      <w:pPr>
        <w:pStyle w:val="Zkladntext"/>
        <w:jc w:val="center"/>
        <w:rPr>
          <w:rFonts w:cs="Arial"/>
          <w:b/>
          <w:caps/>
          <w:sz w:val="24"/>
          <w:lang w:val="sk-SK"/>
        </w:rPr>
      </w:pPr>
      <w:r w:rsidRPr="009A1DA3">
        <w:rPr>
          <w:rFonts w:cs="Arial"/>
          <w:lang w:val="sk-SK"/>
        </w:rPr>
        <w:br w:type="page"/>
      </w:r>
      <w:bookmarkStart w:id="18" w:name="_Toc93628858"/>
      <w:bookmarkStart w:id="19" w:name="_Toc93629354"/>
      <w:bookmarkStart w:id="20" w:name="_Toc93651842"/>
      <w:r w:rsidRPr="009A1DA3">
        <w:rPr>
          <w:rFonts w:cs="Arial"/>
          <w:b/>
          <w:caps/>
          <w:sz w:val="24"/>
          <w:lang w:val="sk-SK"/>
        </w:rPr>
        <w:lastRenderedPageBreak/>
        <w:t>Vzorové tlačivo zábezpeky na vykonanie prác</w:t>
      </w:r>
      <w:bookmarkEnd w:id="18"/>
      <w:bookmarkEnd w:id="19"/>
      <w:bookmarkEnd w:id="20"/>
    </w:p>
    <w:p w14:paraId="35343235" w14:textId="77777777" w:rsidR="00E2442D" w:rsidRPr="009A1DA3" w:rsidRDefault="00E2442D" w:rsidP="0083239F">
      <w:pPr>
        <w:pStyle w:val="Nadpis3"/>
        <w:numPr>
          <w:ilvl w:val="0"/>
          <w:numId w:val="0"/>
        </w:numPr>
        <w:spacing w:before="0" w:after="0"/>
        <w:jc w:val="center"/>
        <w:rPr>
          <w:rFonts w:cs="Arial"/>
        </w:rPr>
      </w:pPr>
    </w:p>
    <w:p w14:paraId="2E76DE77" w14:textId="77777777" w:rsidR="00E2442D" w:rsidRPr="009A1DA3" w:rsidRDefault="00E2442D" w:rsidP="0083239F">
      <w:pPr>
        <w:pStyle w:val="Zkladntext"/>
        <w:keepLines w:val="0"/>
        <w:tabs>
          <w:tab w:val="clear" w:pos="9214"/>
        </w:tabs>
        <w:rPr>
          <w:rFonts w:cs="Arial"/>
          <w:b/>
          <w:bCs/>
          <w:szCs w:val="22"/>
          <w:lang w:val="sk-SK"/>
        </w:rPr>
      </w:pPr>
      <w:r w:rsidRPr="009A1DA3">
        <w:rPr>
          <w:rFonts w:cs="Arial"/>
          <w:b/>
          <w:bCs/>
          <w:szCs w:val="22"/>
          <w:lang w:val="sk-SK"/>
        </w:rPr>
        <w:t>Referenčné číslo zverejnenia v Úradnom vestníku EÚ/Vestníku ÚVO:                    /</w:t>
      </w:r>
    </w:p>
    <w:p w14:paraId="21415273" w14:textId="77777777" w:rsidR="00E2442D" w:rsidRPr="009A1DA3" w:rsidRDefault="00E2442D" w:rsidP="0083239F">
      <w:pPr>
        <w:tabs>
          <w:tab w:val="right" w:leader="underscore" w:pos="9072"/>
        </w:tabs>
        <w:rPr>
          <w:rFonts w:cs="Arial"/>
          <w:spacing w:val="-2"/>
        </w:rPr>
      </w:pPr>
    </w:p>
    <w:p w14:paraId="6204C9BC" w14:textId="77777777" w:rsidR="00E2442D" w:rsidRPr="009A1DA3" w:rsidRDefault="00E2442D" w:rsidP="0083239F">
      <w:pPr>
        <w:jc w:val="both"/>
        <w:rPr>
          <w:rFonts w:cs="Arial"/>
          <w:szCs w:val="22"/>
        </w:rPr>
      </w:pPr>
    </w:p>
    <w:p w14:paraId="6CBC27D5" w14:textId="77777777" w:rsidR="00E2442D" w:rsidRPr="009A1DA3" w:rsidRDefault="00E2442D" w:rsidP="0083239F">
      <w:pPr>
        <w:jc w:val="both"/>
        <w:rPr>
          <w:rFonts w:cs="Arial"/>
          <w:b/>
          <w:bCs/>
          <w:szCs w:val="22"/>
        </w:rPr>
      </w:pPr>
      <w:r w:rsidRPr="009A1DA3">
        <w:rPr>
          <w:rFonts w:cs="Arial"/>
          <w:szCs w:val="22"/>
        </w:rPr>
        <w:t>Stručný popis Zmluvy:</w:t>
      </w:r>
    </w:p>
    <w:p w14:paraId="0950FDDC" w14:textId="77777777" w:rsidR="00E2442D" w:rsidRPr="009A1DA3" w:rsidRDefault="00E2442D" w:rsidP="0083239F">
      <w:pPr>
        <w:jc w:val="both"/>
        <w:rPr>
          <w:rFonts w:cs="Arial"/>
          <w:bCs/>
          <w:szCs w:val="22"/>
        </w:rPr>
      </w:pPr>
      <w:r w:rsidRPr="009A1DA3">
        <w:rPr>
          <w:rFonts w:cs="Arial"/>
          <w:bCs/>
          <w:szCs w:val="22"/>
        </w:rPr>
        <w:t>Projektovanie a výstavba .................................................................................</w:t>
      </w:r>
    </w:p>
    <w:p w14:paraId="03278E8F" w14:textId="77777777" w:rsidR="00E2442D" w:rsidRPr="009A1DA3" w:rsidRDefault="00E2442D" w:rsidP="0083239F">
      <w:pPr>
        <w:ind w:left="2160" w:hanging="2160"/>
        <w:rPr>
          <w:rFonts w:cs="Arial"/>
          <w:bCs/>
          <w:szCs w:val="22"/>
        </w:rPr>
      </w:pPr>
    </w:p>
    <w:p w14:paraId="1F94A8D1" w14:textId="77777777" w:rsidR="00E2442D" w:rsidRPr="009A1DA3" w:rsidRDefault="00E2442D" w:rsidP="0083239F">
      <w:pPr>
        <w:ind w:left="2160" w:hanging="2160"/>
        <w:rPr>
          <w:rFonts w:cs="Arial"/>
          <w:bCs/>
          <w:szCs w:val="22"/>
        </w:rPr>
      </w:pPr>
      <w:r w:rsidRPr="009A1DA3">
        <w:rPr>
          <w:rFonts w:cs="Arial"/>
          <w:bCs/>
          <w:szCs w:val="22"/>
        </w:rPr>
        <w:t>Objednávateľ: ....................................................................................................</w:t>
      </w:r>
    </w:p>
    <w:p w14:paraId="251D1B7E" w14:textId="77777777" w:rsidR="00E2442D" w:rsidRPr="009A1DA3" w:rsidRDefault="00E2442D" w:rsidP="0083239F">
      <w:pPr>
        <w:ind w:left="2160" w:hanging="2160"/>
        <w:rPr>
          <w:rFonts w:cs="Arial"/>
          <w:bCs/>
          <w:szCs w:val="22"/>
        </w:rPr>
      </w:pPr>
    </w:p>
    <w:p w14:paraId="68B478C7" w14:textId="77777777" w:rsidR="00E2442D" w:rsidRPr="009A1DA3" w:rsidRDefault="00E2442D" w:rsidP="0083239F">
      <w:pPr>
        <w:jc w:val="both"/>
        <w:rPr>
          <w:rFonts w:cs="Arial"/>
          <w:szCs w:val="22"/>
        </w:rPr>
      </w:pPr>
      <w:r w:rsidRPr="009A1DA3">
        <w:rPr>
          <w:rFonts w:cs="Arial"/>
          <w:szCs w:val="22"/>
        </w:rPr>
        <w:t>Boli sme informovaní, že ……………….. (ďalej nazývaný ,,Príkazca“) je Vašim Zhotoviteľom v rámci tejto Zmluvy, ktorá si vyžaduje, aby získal zábezpeku na vykonanie prác.</w:t>
      </w:r>
    </w:p>
    <w:p w14:paraId="6E8A597C" w14:textId="77777777" w:rsidR="00E2442D" w:rsidRPr="009A1DA3" w:rsidRDefault="00E2442D" w:rsidP="0083239F">
      <w:pPr>
        <w:jc w:val="both"/>
        <w:rPr>
          <w:rFonts w:cs="Arial"/>
          <w:b/>
          <w:bCs/>
          <w:szCs w:val="22"/>
        </w:rPr>
      </w:pPr>
    </w:p>
    <w:p w14:paraId="4C97D92A" w14:textId="77777777" w:rsidR="00E2442D" w:rsidRPr="009A1DA3" w:rsidRDefault="00E2442D" w:rsidP="0083239F">
      <w:pPr>
        <w:jc w:val="both"/>
        <w:rPr>
          <w:rFonts w:cs="Arial"/>
          <w:szCs w:val="22"/>
        </w:rPr>
      </w:pPr>
      <w:r w:rsidRPr="009A1DA3">
        <w:rPr>
          <w:rFonts w:cs="Arial"/>
          <w:szCs w:val="22"/>
        </w:rPr>
        <w:t xml:space="preserve">Na žiadosť príkazcu, my (názov a adresa banky).........................., sa týmto neodvolateľne a bez akýchkoľvek námietok zaväzujeme uhradiť vám, príjemcovi /Objednávateľovi, akúkoľvek čiastku, alebo čiastky, ktorých celková výška neprekročí .......………. EUR (,,garantovaná čiastka“ slovom:..................) po tom, čo od vás obdržíme prvú písomnú žiadosť spolu s vaším písomným prehlásením, že: </w:t>
      </w:r>
    </w:p>
    <w:p w14:paraId="7873087B" w14:textId="77777777" w:rsidR="00E2442D" w:rsidRPr="009A1DA3" w:rsidRDefault="00E2442D" w:rsidP="0083239F">
      <w:pPr>
        <w:jc w:val="both"/>
        <w:rPr>
          <w:rFonts w:cs="Arial"/>
          <w:szCs w:val="22"/>
        </w:rPr>
      </w:pPr>
    </w:p>
    <w:p w14:paraId="701949EC" w14:textId="77777777" w:rsidR="00E2442D" w:rsidRPr="009A1DA3" w:rsidRDefault="00E2442D" w:rsidP="0083239F">
      <w:pPr>
        <w:numPr>
          <w:ilvl w:val="0"/>
          <w:numId w:val="10"/>
        </w:numPr>
        <w:jc w:val="both"/>
        <w:rPr>
          <w:rFonts w:cs="Arial"/>
          <w:szCs w:val="22"/>
        </w:rPr>
      </w:pPr>
      <w:r w:rsidRPr="009A1DA3">
        <w:rPr>
          <w:rFonts w:cs="Arial"/>
          <w:szCs w:val="22"/>
        </w:rPr>
        <w:t xml:space="preserve">príkazca porušuje svoje záväzky </w:t>
      </w:r>
      <w:r w:rsidRPr="009A1DA3">
        <w:rPr>
          <w:rFonts w:cs="Arial"/>
        </w:rPr>
        <w:t>vyplývajúce mu zo Zmluvy</w:t>
      </w:r>
      <w:r w:rsidRPr="009A1DA3">
        <w:rPr>
          <w:rFonts w:cs="Arial"/>
          <w:szCs w:val="22"/>
        </w:rPr>
        <w:t xml:space="preserve"> a</w:t>
      </w:r>
    </w:p>
    <w:p w14:paraId="1535CAAA" w14:textId="77777777" w:rsidR="00E2442D" w:rsidRPr="009A1DA3" w:rsidRDefault="00E2442D" w:rsidP="0083239F">
      <w:pPr>
        <w:numPr>
          <w:ilvl w:val="0"/>
          <w:numId w:val="10"/>
        </w:numPr>
        <w:jc w:val="both"/>
        <w:rPr>
          <w:rFonts w:cs="Arial"/>
          <w:szCs w:val="22"/>
        </w:rPr>
      </w:pPr>
      <w:r w:rsidRPr="009A1DA3">
        <w:rPr>
          <w:rFonts w:cs="Arial"/>
        </w:rPr>
        <w:t>v akomkoľvek ohľade príkazca porušuje Zmluvu</w:t>
      </w:r>
      <w:r w:rsidRPr="009A1DA3">
        <w:rPr>
          <w:rFonts w:cs="Arial"/>
          <w:szCs w:val="22"/>
        </w:rPr>
        <w:t>.</w:t>
      </w:r>
    </w:p>
    <w:p w14:paraId="4BAC8CD6" w14:textId="77777777" w:rsidR="00E2442D" w:rsidRPr="009A1DA3" w:rsidRDefault="00E2442D" w:rsidP="0083239F">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szCs w:val="22"/>
          <w:lang w:val="sk-SK" w:eastAsia="en-US"/>
        </w:rPr>
      </w:pPr>
    </w:p>
    <w:p w14:paraId="35A3C69C" w14:textId="77777777" w:rsidR="00E2442D" w:rsidRPr="009A1DA3" w:rsidRDefault="00E2442D" w:rsidP="0083239F">
      <w:pPr>
        <w:pStyle w:val="Zkladntext3"/>
        <w:tabs>
          <w:tab w:val="clear" w:pos="709"/>
          <w:tab w:val="clear" w:pos="1191"/>
          <w:tab w:val="clear" w:pos="1474"/>
        </w:tabs>
        <w:suppressAutoHyphens w:val="0"/>
        <w:rPr>
          <w:rFonts w:cs="Arial"/>
          <w:spacing w:val="0"/>
          <w:szCs w:val="22"/>
        </w:rPr>
      </w:pPr>
      <w:r w:rsidRPr="009A1DA3">
        <w:rPr>
          <w:rFonts w:cs="Arial"/>
          <w:spacing w:val="0"/>
          <w:szCs w:val="22"/>
        </w:rPr>
        <w:t>Každá žiadosť o úhradu musí obsahovať váš podpis(y) vášho/vašich riaditeľov, ktorý musí byť overený vašimi bankármi, alebo notárom. Overenú žiadosť a prehlásenie musíme obdržať na našej adrese do (dátum 70 dní po očakávanom vypršaní Lehoty na oznámenie vád) ................................ (,,termín vypršania“), kedy táto zábezpeka vyprší a musí nám byť vrátená.</w:t>
      </w:r>
    </w:p>
    <w:p w14:paraId="6707127B" w14:textId="77777777" w:rsidR="00E2442D" w:rsidRPr="009A1DA3" w:rsidRDefault="00E2442D" w:rsidP="0083239F">
      <w:pPr>
        <w:jc w:val="both"/>
        <w:rPr>
          <w:rFonts w:cs="Arial"/>
          <w:szCs w:val="22"/>
        </w:rPr>
      </w:pPr>
    </w:p>
    <w:p w14:paraId="155CE149" w14:textId="77777777" w:rsidR="00E2442D" w:rsidRPr="009A1DA3" w:rsidRDefault="00E2442D" w:rsidP="0083239F">
      <w:pPr>
        <w:jc w:val="both"/>
        <w:rPr>
          <w:rFonts w:cs="Arial"/>
          <w:szCs w:val="22"/>
        </w:rPr>
      </w:pPr>
      <w:r w:rsidRPr="009A1DA3">
        <w:rPr>
          <w:rFonts w:cs="Arial"/>
          <w:szCs w:val="22"/>
        </w:rPr>
        <w:t xml:space="preserve">Boli sme informovaní, že príjemca môže od príkazcu vyžadovať, aby predĺžil túto zábezpeku, ak nebol vydaný Protokol o vyhotovení Diela v zmysle Zmluvy do 28 dní pred daným termínom vypršania. Zaväzujeme sa uhradiť vám takúto garantovanú čiastku potom, čo v lehote 28 dní od vás obdržíme vašu písomnú žiadosť a prehlásenia, že nebol vydaný Protokol o vyhotovení Diela z dôvodov, </w:t>
      </w:r>
      <w:proofErr w:type="spellStart"/>
      <w:r w:rsidRPr="009A1DA3">
        <w:rPr>
          <w:rFonts w:cs="Arial"/>
          <w:szCs w:val="22"/>
        </w:rPr>
        <w:t>pripísateľných</w:t>
      </w:r>
      <w:proofErr w:type="spellEnd"/>
      <w:r w:rsidRPr="009A1DA3">
        <w:rPr>
          <w:rFonts w:cs="Arial"/>
          <w:szCs w:val="22"/>
        </w:rPr>
        <w:t xml:space="preserve"> príkazcovi a že táto zábezpeka nebola predĺžená.</w:t>
      </w:r>
    </w:p>
    <w:p w14:paraId="273B76E0" w14:textId="77777777" w:rsidR="00E2442D" w:rsidRPr="009A1DA3" w:rsidRDefault="00E2442D" w:rsidP="0083239F">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szCs w:val="22"/>
          <w:lang w:val="sk-SK" w:eastAsia="en-US"/>
        </w:rPr>
      </w:pPr>
    </w:p>
    <w:p w14:paraId="2F4C428C" w14:textId="77777777" w:rsidR="00E2442D" w:rsidRPr="009A1DA3" w:rsidRDefault="00E2442D" w:rsidP="0083239F">
      <w:pPr>
        <w:jc w:val="both"/>
        <w:rPr>
          <w:rFonts w:cs="Arial"/>
          <w:szCs w:val="22"/>
        </w:rPr>
      </w:pPr>
      <w:r w:rsidRPr="009A1DA3">
        <w:rPr>
          <w:rFonts w:cs="Arial"/>
          <w:szCs w:val="22"/>
        </w:rPr>
        <w:t xml:space="preserve">Táto zábezpeka sa musí riadiť právnymi predpismi Slovenskej republiky a pokiaľ nie je vyššie uvedené inak, musí podliehať Jednotným pravidlám pre záruky na </w:t>
      </w:r>
      <w:r w:rsidR="00C823AC" w:rsidRPr="009A1DA3">
        <w:rPr>
          <w:rFonts w:cs="Arial"/>
          <w:szCs w:val="22"/>
        </w:rPr>
        <w:t>požiadanie, vydaným pod číslom 7</w:t>
      </w:r>
      <w:r w:rsidRPr="009A1DA3">
        <w:rPr>
          <w:rFonts w:cs="Arial"/>
          <w:szCs w:val="22"/>
        </w:rPr>
        <w:t xml:space="preserve">58 Medzinárodnou obchodnou komorou. </w:t>
      </w:r>
    </w:p>
    <w:p w14:paraId="1BA1C02A" w14:textId="77777777" w:rsidR="00E2442D" w:rsidRPr="009A1DA3" w:rsidRDefault="00E2442D" w:rsidP="0083239F">
      <w:pPr>
        <w:jc w:val="both"/>
        <w:rPr>
          <w:rFonts w:cs="Arial"/>
          <w:szCs w:val="22"/>
        </w:rPr>
      </w:pPr>
    </w:p>
    <w:p w14:paraId="2755D3CA" w14:textId="77777777" w:rsidR="00E2442D" w:rsidRPr="009A1DA3" w:rsidRDefault="00E2442D" w:rsidP="0083239F">
      <w:pPr>
        <w:jc w:val="both"/>
        <w:rPr>
          <w:rFonts w:cs="Arial"/>
          <w:szCs w:val="22"/>
        </w:rPr>
      </w:pPr>
    </w:p>
    <w:p w14:paraId="22AABFA1" w14:textId="77777777" w:rsidR="00E2442D" w:rsidRPr="009A1DA3" w:rsidRDefault="00E2442D" w:rsidP="0083239F">
      <w:pPr>
        <w:jc w:val="both"/>
        <w:rPr>
          <w:rFonts w:cs="Arial"/>
          <w:szCs w:val="22"/>
        </w:rPr>
      </w:pPr>
    </w:p>
    <w:p w14:paraId="0B8655C3" w14:textId="77777777" w:rsidR="00E2442D" w:rsidRPr="009A1DA3" w:rsidRDefault="00E2442D" w:rsidP="0083239F">
      <w:pPr>
        <w:jc w:val="both"/>
        <w:rPr>
          <w:rFonts w:cs="Arial"/>
          <w:szCs w:val="22"/>
        </w:rPr>
      </w:pPr>
      <w:r w:rsidRPr="009A1DA3">
        <w:rPr>
          <w:rFonts w:cs="Arial"/>
          <w:szCs w:val="22"/>
        </w:rPr>
        <w:t>Dátum  …………..</w:t>
      </w:r>
      <w:r w:rsidRPr="009A1DA3">
        <w:rPr>
          <w:rFonts w:cs="Arial"/>
          <w:szCs w:val="22"/>
        </w:rPr>
        <w:tab/>
      </w:r>
      <w:r w:rsidRPr="009A1DA3">
        <w:rPr>
          <w:rFonts w:cs="Arial"/>
          <w:szCs w:val="22"/>
        </w:rPr>
        <w:tab/>
      </w:r>
      <w:r w:rsidRPr="009A1DA3">
        <w:rPr>
          <w:rFonts w:cs="Arial"/>
          <w:szCs w:val="22"/>
        </w:rPr>
        <w:tab/>
      </w:r>
      <w:r w:rsidRPr="009A1DA3">
        <w:rPr>
          <w:rFonts w:cs="Arial"/>
          <w:szCs w:val="22"/>
        </w:rPr>
        <w:tab/>
        <w:t>Podpis(y): ……………..</w:t>
      </w:r>
    </w:p>
    <w:p w14:paraId="3B94DE40" w14:textId="77777777" w:rsidR="00CB32C9" w:rsidRPr="009A1DA3" w:rsidRDefault="00CB32C9" w:rsidP="0083239F">
      <w:pPr>
        <w:jc w:val="both"/>
        <w:rPr>
          <w:rFonts w:cs="Arial"/>
          <w:szCs w:val="22"/>
        </w:rPr>
      </w:pPr>
    </w:p>
    <w:p w14:paraId="591F10DE" w14:textId="77777777" w:rsidR="00CB32C9" w:rsidRPr="009A1DA3" w:rsidRDefault="00CB32C9" w:rsidP="0083239F">
      <w:pPr>
        <w:jc w:val="both"/>
        <w:rPr>
          <w:rFonts w:cs="Arial"/>
          <w:szCs w:val="22"/>
        </w:rPr>
      </w:pPr>
      <w:r w:rsidRPr="009A1DA3">
        <w:rPr>
          <w:rFonts w:cs="Arial"/>
          <w:bCs/>
          <w:szCs w:val="22"/>
        </w:rPr>
        <w:t>(meno a priezvisko osoby alebo osôb a funkcia/e oprávnených podpisovať v mene inštitúcie poskytujúcej Zábezpeku)</w:t>
      </w:r>
    </w:p>
    <w:p w14:paraId="17D709C4" w14:textId="77777777" w:rsidR="00E2442D" w:rsidRPr="009A1DA3" w:rsidRDefault="00E2442D" w:rsidP="0083239F">
      <w:pPr>
        <w:jc w:val="both"/>
        <w:rPr>
          <w:rFonts w:cs="Arial"/>
          <w:szCs w:val="22"/>
        </w:rPr>
      </w:pPr>
    </w:p>
    <w:p w14:paraId="2F9E5402" w14:textId="77777777" w:rsidR="00E2442D" w:rsidRPr="009A1DA3" w:rsidRDefault="00E2442D" w:rsidP="0083239F">
      <w:pPr>
        <w:tabs>
          <w:tab w:val="right" w:leader="underscore" w:pos="9072"/>
        </w:tabs>
        <w:rPr>
          <w:rFonts w:cs="Arial"/>
          <w:sz w:val="48"/>
        </w:rPr>
        <w:sectPr w:rsidR="00E2442D" w:rsidRPr="009A1DA3" w:rsidSect="00E2310C">
          <w:footerReference w:type="default" r:id="rId25"/>
          <w:footerReference w:type="first" r:id="rId26"/>
          <w:pgSz w:w="11906" w:h="16838" w:code="9"/>
          <w:pgMar w:top="1418" w:right="1134" w:bottom="1418" w:left="1418" w:header="680" w:footer="680" w:gutter="0"/>
          <w:pgNumType w:start="2"/>
          <w:cols w:space="708"/>
          <w:titlePg/>
        </w:sectPr>
      </w:pPr>
      <w:r w:rsidRPr="009A1DA3">
        <w:rPr>
          <w:rFonts w:cs="Arial"/>
          <w:b/>
          <w:bCs/>
          <w:iCs/>
          <w:szCs w:val="22"/>
        </w:rPr>
        <w:t>[</w:t>
      </w:r>
      <w:r w:rsidRPr="009A1DA3">
        <w:rPr>
          <w:rFonts w:cs="Arial"/>
          <w:iCs/>
          <w:szCs w:val="22"/>
        </w:rPr>
        <w:t>pečiatka inštitúcie poskytujúcej Zábezpeku</w:t>
      </w:r>
      <w:r w:rsidRPr="009A1DA3">
        <w:rPr>
          <w:rFonts w:cs="Arial"/>
          <w:b/>
          <w:iCs/>
          <w:szCs w:val="22"/>
        </w:rPr>
        <w:t>]</w:t>
      </w:r>
    </w:p>
    <w:p w14:paraId="6809A638" w14:textId="77777777" w:rsidR="00E2442D" w:rsidRPr="009A1DA3" w:rsidRDefault="00E2442D" w:rsidP="0083239F">
      <w:pPr>
        <w:tabs>
          <w:tab w:val="right" w:leader="underscore" w:pos="9072"/>
        </w:tabs>
        <w:jc w:val="center"/>
        <w:rPr>
          <w:rFonts w:cs="Arial"/>
          <w:sz w:val="48"/>
        </w:rPr>
      </w:pPr>
    </w:p>
    <w:p w14:paraId="553A95D9" w14:textId="77777777" w:rsidR="00E2442D" w:rsidRPr="009A1DA3" w:rsidRDefault="00E2442D" w:rsidP="0083239F">
      <w:pPr>
        <w:jc w:val="center"/>
        <w:rPr>
          <w:rFonts w:cs="Arial"/>
          <w:sz w:val="48"/>
        </w:rPr>
      </w:pPr>
    </w:p>
    <w:p w14:paraId="43938810" w14:textId="77777777" w:rsidR="00E2442D" w:rsidRPr="009A1DA3" w:rsidRDefault="00E2442D" w:rsidP="0083239F">
      <w:pPr>
        <w:jc w:val="center"/>
        <w:rPr>
          <w:rFonts w:cs="Arial"/>
          <w:sz w:val="48"/>
        </w:rPr>
      </w:pPr>
    </w:p>
    <w:p w14:paraId="0DD7ACAD" w14:textId="77777777" w:rsidR="00E2442D" w:rsidRPr="009A1DA3" w:rsidRDefault="00E2442D" w:rsidP="0083239F">
      <w:pPr>
        <w:jc w:val="center"/>
        <w:rPr>
          <w:rFonts w:cs="Arial"/>
          <w:sz w:val="48"/>
        </w:rPr>
      </w:pPr>
    </w:p>
    <w:p w14:paraId="26081AAD" w14:textId="77777777" w:rsidR="00E2442D" w:rsidRPr="009A1DA3" w:rsidRDefault="00E2442D" w:rsidP="0083239F">
      <w:pPr>
        <w:jc w:val="center"/>
        <w:rPr>
          <w:rFonts w:cs="Arial"/>
          <w:sz w:val="48"/>
        </w:rPr>
      </w:pPr>
    </w:p>
    <w:p w14:paraId="1FF430AC" w14:textId="77777777" w:rsidR="00E2442D" w:rsidRPr="009A1DA3" w:rsidRDefault="00E2442D" w:rsidP="0083239F">
      <w:pPr>
        <w:jc w:val="center"/>
        <w:rPr>
          <w:rFonts w:cs="Arial"/>
          <w:sz w:val="48"/>
        </w:rPr>
      </w:pPr>
    </w:p>
    <w:p w14:paraId="75FBF772" w14:textId="77777777" w:rsidR="00E2442D" w:rsidRPr="009A1DA3" w:rsidRDefault="00E2442D" w:rsidP="0083239F">
      <w:pPr>
        <w:jc w:val="center"/>
        <w:rPr>
          <w:rFonts w:cs="Arial"/>
          <w:sz w:val="48"/>
        </w:rPr>
      </w:pPr>
    </w:p>
    <w:p w14:paraId="5E50BCC2" w14:textId="77777777" w:rsidR="00E2442D" w:rsidRPr="009A1DA3" w:rsidRDefault="00E2442D" w:rsidP="0083239F">
      <w:pPr>
        <w:jc w:val="center"/>
        <w:rPr>
          <w:rFonts w:cs="Arial"/>
          <w:sz w:val="48"/>
        </w:rPr>
      </w:pPr>
    </w:p>
    <w:p w14:paraId="5A66517D" w14:textId="77777777" w:rsidR="00E2442D" w:rsidRPr="009A1DA3" w:rsidRDefault="00E2442D" w:rsidP="0083239F">
      <w:pPr>
        <w:jc w:val="center"/>
        <w:rPr>
          <w:rFonts w:cs="Arial"/>
          <w:sz w:val="48"/>
        </w:rPr>
      </w:pPr>
    </w:p>
    <w:p w14:paraId="225121A5" w14:textId="77777777" w:rsidR="009F29A0" w:rsidRPr="009A1DA3" w:rsidRDefault="009F29A0" w:rsidP="0083239F">
      <w:pPr>
        <w:jc w:val="center"/>
        <w:rPr>
          <w:rFonts w:cs="Arial"/>
          <w:b/>
          <w:sz w:val="36"/>
        </w:rPr>
      </w:pPr>
      <w:r w:rsidRPr="009A1DA3">
        <w:rPr>
          <w:rFonts w:cs="Arial"/>
          <w:b/>
          <w:caps/>
          <w:sz w:val="36"/>
        </w:rPr>
        <w:t>časť</w:t>
      </w:r>
      <w:r w:rsidRPr="009A1DA3">
        <w:rPr>
          <w:rFonts w:cs="Arial"/>
          <w:b/>
          <w:sz w:val="36"/>
        </w:rPr>
        <w:t xml:space="preserve"> 5</w:t>
      </w:r>
    </w:p>
    <w:p w14:paraId="1D848CBD" w14:textId="77777777" w:rsidR="009F29A0" w:rsidRPr="009A1DA3" w:rsidRDefault="009F29A0" w:rsidP="0083239F">
      <w:pPr>
        <w:jc w:val="center"/>
        <w:rPr>
          <w:rFonts w:cs="Arial"/>
          <w:b/>
          <w:caps/>
          <w:sz w:val="36"/>
          <w:szCs w:val="36"/>
        </w:rPr>
      </w:pPr>
      <w:r w:rsidRPr="009A1DA3">
        <w:rPr>
          <w:rFonts w:cs="Arial"/>
          <w:b/>
          <w:caps/>
          <w:sz w:val="36"/>
          <w:szCs w:val="36"/>
        </w:rPr>
        <w:t>Zmluva o Dielo</w:t>
      </w:r>
    </w:p>
    <w:p w14:paraId="0117E151" w14:textId="77777777" w:rsidR="009F29A0" w:rsidRPr="009A1DA3" w:rsidRDefault="009F29A0" w:rsidP="0083239F">
      <w:pPr>
        <w:jc w:val="center"/>
        <w:rPr>
          <w:rFonts w:cs="Arial"/>
          <w:b/>
          <w:caps/>
          <w:sz w:val="36"/>
          <w:szCs w:val="36"/>
        </w:rPr>
      </w:pPr>
      <w:r w:rsidRPr="009A1DA3">
        <w:rPr>
          <w:rFonts w:cs="Arial"/>
          <w:b/>
          <w:caps/>
          <w:sz w:val="36"/>
          <w:szCs w:val="36"/>
        </w:rPr>
        <w:t>Vzorové tlačivo zábezpeky na zadržané platby</w:t>
      </w:r>
    </w:p>
    <w:p w14:paraId="0C2B8BD0" w14:textId="77777777" w:rsidR="00F74065" w:rsidRPr="009A1DA3" w:rsidRDefault="00F74065" w:rsidP="0083239F">
      <w:pPr>
        <w:rPr>
          <w:rFonts w:cs="Arial"/>
        </w:rPr>
      </w:pPr>
    </w:p>
    <w:p w14:paraId="7D9F648E" w14:textId="77777777" w:rsidR="00F74065" w:rsidRPr="009A1DA3" w:rsidRDefault="00F74065" w:rsidP="0083239F">
      <w:pPr>
        <w:rPr>
          <w:rFonts w:cs="Arial"/>
        </w:rPr>
      </w:pPr>
    </w:p>
    <w:p w14:paraId="66E1978E" w14:textId="77777777" w:rsidR="00F74065" w:rsidRPr="009A1DA3" w:rsidRDefault="00F74065" w:rsidP="0083239F">
      <w:pPr>
        <w:rPr>
          <w:rFonts w:cs="Arial"/>
        </w:rPr>
      </w:pPr>
    </w:p>
    <w:p w14:paraId="777FFD79" w14:textId="77777777" w:rsidR="00F74065" w:rsidRPr="009A1DA3" w:rsidRDefault="00F74065" w:rsidP="0083239F">
      <w:pPr>
        <w:rPr>
          <w:rFonts w:cs="Arial"/>
        </w:rPr>
      </w:pPr>
    </w:p>
    <w:p w14:paraId="042BF177" w14:textId="77777777" w:rsidR="00F74065" w:rsidRPr="009A1DA3" w:rsidRDefault="00F74065" w:rsidP="0083239F">
      <w:pPr>
        <w:rPr>
          <w:rFonts w:cs="Arial"/>
        </w:rPr>
      </w:pPr>
    </w:p>
    <w:p w14:paraId="24DB01ED" w14:textId="77777777" w:rsidR="00F74065" w:rsidRPr="009A1DA3" w:rsidRDefault="00F74065" w:rsidP="0083239F">
      <w:pPr>
        <w:rPr>
          <w:rFonts w:cs="Arial"/>
        </w:rPr>
      </w:pPr>
    </w:p>
    <w:p w14:paraId="00E5B492" w14:textId="77777777" w:rsidR="00F74065" w:rsidRPr="009A1DA3" w:rsidRDefault="00F74065" w:rsidP="0083239F">
      <w:pPr>
        <w:rPr>
          <w:rFonts w:cs="Arial"/>
        </w:rPr>
      </w:pPr>
    </w:p>
    <w:p w14:paraId="074D05DB" w14:textId="77777777" w:rsidR="00F74065" w:rsidRPr="009A1DA3" w:rsidRDefault="00F74065" w:rsidP="0083239F">
      <w:pPr>
        <w:rPr>
          <w:rFonts w:cs="Arial"/>
        </w:rPr>
      </w:pPr>
    </w:p>
    <w:p w14:paraId="30E65A9B" w14:textId="77777777" w:rsidR="00F74065" w:rsidRPr="009A1DA3" w:rsidRDefault="00F74065" w:rsidP="0083239F">
      <w:pPr>
        <w:rPr>
          <w:rFonts w:cs="Arial"/>
        </w:rPr>
      </w:pPr>
    </w:p>
    <w:p w14:paraId="102ECC8F" w14:textId="77777777" w:rsidR="00F74065" w:rsidRPr="009A1DA3" w:rsidRDefault="00F74065" w:rsidP="0083239F">
      <w:pPr>
        <w:rPr>
          <w:rFonts w:cs="Arial"/>
        </w:rPr>
      </w:pPr>
    </w:p>
    <w:p w14:paraId="6E6A366B" w14:textId="77777777" w:rsidR="00F74065" w:rsidRPr="009A1DA3" w:rsidRDefault="00F74065" w:rsidP="0083239F">
      <w:pPr>
        <w:rPr>
          <w:rFonts w:cs="Arial"/>
        </w:rPr>
      </w:pPr>
    </w:p>
    <w:p w14:paraId="7BB68C5C" w14:textId="77777777" w:rsidR="00F74065" w:rsidRPr="009A1DA3" w:rsidRDefault="00F74065" w:rsidP="0083239F">
      <w:pPr>
        <w:rPr>
          <w:rFonts w:cs="Arial"/>
        </w:rPr>
      </w:pPr>
    </w:p>
    <w:p w14:paraId="253393CB" w14:textId="77777777" w:rsidR="00F74065" w:rsidRPr="009A1DA3" w:rsidRDefault="00F74065" w:rsidP="0083239F">
      <w:pPr>
        <w:rPr>
          <w:rFonts w:cs="Arial"/>
        </w:rPr>
      </w:pPr>
    </w:p>
    <w:p w14:paraId="46B99BA7" w14:textId="77777777" w:rsidR="00F74065" w:rsidRPr="009A1DA3" w:rsidRDefault="00F74065" w:rsidP="0083239F">
      <w:pPr>
        <w:rPr>
          <w:rFonts w:cs="Arial"/>
        </w:rPr>
      </w:pPr>
    </w:p>
    <w:p w14:paraId="59952564" w14:textId="77777777" w:rsidR="00F74065" w:rsidRPr="009A1DA3" w:rsidRDefault="00F74065" w:rsidP="0083239F">
      <w:pPr>
        <w:rPr>
          <w:rFonts w:cs="Arial"/>
        </w:rPr>
      </w:pPr>
    </w:p>
    <w:p w14:paraId="49C8515B" w14:textId="77777777" w:rsidR="00F74065" w:rsidRPr="009A1DA3" w:rsidRDefault="00F74065" w:rsidP="0083239F">
      <w:pPr>
        <w:rPr>
          <w:rFonts w:cs="Arial"/>
        </w:rPr>
      </w:pPr>
    </w:p>
    <w:p w14:paraId="24E5FCB5" w14:textId="77777777" w:rsidR="00F74065" w:rsidRPr="009A1DA3" w:rsidRDefault="00F74065" w:rsidP="0083239F">
      <w:pPr>
        <w:rPr>
          <w:rFonts w:cs="Arial"/>
        </w:rPr>
      </w:pPr>
    </w:p>
    <w:p w14:paraId="261C6DC5" w14:textId="77777777" w:rsidR="00F74065" w:rsidRPr="009A1DA3" w:rsidRDefault="00F74065" w:rsidP="0083239F">
      <w:pPr>
        <w:rPr>
          <w:rFonts w:cs="Arial"/>
        </w:rPr>
      </w:pPr>
    </w:p>
    <w:p w14:paraId="2BABD305" w14:textId="77777777" w:rsidR="00F74065" w:rsidRPr="009A1DA3" w:rsidRDefault="00F74065" w:rsidP="0083239F">
      <w:pPr>
        <w:rPr>
          <w:rFonts w:cs="Arial"/>
        </w:rPr>
      </w:pPr>
    </w:p>
    <w:p w14:paraId="79CB1FFC" w14:textId="77777777" w:rsidR="00F74065" w:rsidRPr="009A1DA3" w:rsidRDefault="00F74065" w:rsidP="0083239F">
      <w:pPr>
        <w:rPr>
          <w:rFonts w:cs="Arial"/>
        </w:rPr>
      </w:pPr>
    </w:p>
    <w:p w14:paraId="0096F718" w14:textId="77777777" w:rsidR="00F74065" w:rsidRPr="009A1DA3" w:rsidRDefault="00F74065" w:rsidP="0083239F">
      <w:pPr>
        <w:rPr>
          <w:rFonts w:cs="Arial"/>
        </w:rPr>
      </w:pPr>
    </w:p>
    <w:p w14:paraId="3A92009A" w14:textId="77777777" w:rsidR="00F74065" w:rsidRPr="009A1DA3" w:rsidRDefault="00F74065" w:rsidP="0083239F">
      <w:pPr>
        <w:rPr>
          <w:rFonts w:cs="Arial"/>
        </w:rPr>
      </w:pPr>
    </w:p>
    <w:p w14:paraId="0E2DE639" w14:textId="77777777" w:rsidR="00F74065" w:rsidRPr="009A1DA3" w:rsidRDefault="00F74065" w:rsidP="0083239F">
      <w:pPr>
        <w:rPr>
          <w:rFonts w:cs="Arial"/>
        </w:rPr>
      </w:pPr>
    </w:p>
    <w:p w14:paraId="11E5C238" w14:textId="77777777" w:rsidR="00F74065" w:rsidRPr="009A1DA3" w:rsidRDefault="00F74065" w:rsidP="0083239F">
      <w:pPr>
        <w:rPr>
          <w:rFonts w:cs="Arial"/>
        </w:rPr>
      </w:pPr>
    </w:p>
    <w:p w14:paraId="3658A9F3" w14:textId="77777777" w:rsidR="00F74065" w:rsidRPr="009A1DA3" w:rsidRDefault="00F74065" w:rsidP="0083239F">
      <w:pPr>
        <w:rPr>
          <w:rFonts w:cs="Arial"/>
        </w:rPr>
      </w:pPr>
    </w:p>
    <w:p w14:paraId="027C8D52" w14:textId="77777777" w:rsidR="00F74065" w:rsidRPr="009A1DA3" w:rsidRDefault="00F74065" w:rsidP="0083239F">
      <w:pPr>
        <w:rPr>
          <w:rFonts w:cs="Arial"/>
        </w:rPr>
      </w:pPr>
    </w:p>
    <w:p w14:paraId="7F46458C" w14:textId="77777777" w:rsidR="00F74065" w:rsidRPr="009A1DA3" w:rsidRDefault="00F74065" w:rsidP="0083239F">
      <w:pPr>
        <w:rPr>
          <w:rFonts w:cs="Arial"/>
        </w:rPr>
      </w:pPr>
    </w:p>
    <w:p w14:paraId="45E705FF" w14:textId="77777777" w:rsidR="00F74065" w:rsidRPr="009A1DA3" w:rsidRDefault="00F74065" w:rsidP="0083239F">
      <w:pPr>
        <w:rPr>
          <w:rFonts w:cs="Arial"/>
        </w:rPr>
      </w:pPr>
    </w:p>
    <w:p w14:paraId="4ADDD50A" w14:textId="77777777" w:rsidR="00F74065" w:rsidRPr="009A1DA3" w:rsidRDefault="00F74065" w:rsidP="0083239F">
      <w:pPr>
        <w:pStyle w:val="Zkladntext"/>
        <w:keepLines w:val="0"/>
        <w:tabs>
          <w:tab w:val="clear" w:pos="9214"/>
        </w:tabs>
        <w:jc w:val="center"/>
        <w:rPr>
          <w:rFonts w:cs="Arial"/>
          <w:b/>
          <w:bCs/>
          <w:szCs w:val="22"/>
          <w:lang w:val="sk-SK"/>
        </w:rPr>
      </w:pPr>
      <w:r w:rsidRPr="009A1DA3">
        <w:rPr>
          <w:rFonts w:cs="Arial"/>
          <w:b/>
          <w:caps/>
          <w:sz w:val="24"/>
          <w:lang w:val="sk-SK"/>
        </w:rPr>
        <w:lastRenderedPageBreak/>
        <w:t>Vzorové tlačivo zábezpeky na ZADRžANÉ PLATBY</w:t>
      </w:r>
    </w:p>
    <w:p w14:paraId="3B42AC76" w14:textId="77777777" w:rsidR="00F74065" w:rsidRPr="009A1DA3" w:rsidRDefault="00F74065" w:rsidP="0083239F">
      <w:pPr>
        <w:pStyle w:val="Zkladntext"/>
        <w:keepLines w:val="0"/>
        <w:tabs>
          <w:tab w:val="clear" w:pos="9214"/>
        </w:tabs>
        <w:rPr>
          <w:rFonts w:cs="Arial"/>
          <w:b/>
          <w:bCs/>
          <w:szCs w:val="22"/>
          <w:lang w:val="sk-SK"/>
        </w:rPr>
      </w:pPr>
    </w:p>
    <w:p w14:paraId="07DEFDD1" w14:textId="77777777" w:rsidR="00F74065" w:rsidRPr="009A1DA3" w:rsidRDefault="00F74065" w:rsidP="0083239F">
      <w:pPr>
        <w:pStyle w:val="Zkladntext"/>
        <w:keepLines w:val="0"/>
        <w:tabs>
          <w:tab w:val="clear" w:pos="9214"/>
        </w:tabs>
        <w:rPr>
          <w:rFonts w:cs="Arial"/>
          <w:b/>
          <w:bCs/>
          <w:szCs w:val="22"/>
          <w:lang w:val="sk-SK"/>
        </w:rPr>
      </w:pPr>
      <w:r w:rsidRPr="009A1DA3">
        <w:rPr>
          <w:rFonts w:cs="Arial"/>
          <w:b/>
          <w:bCs/>
          <w:szCs w:val="22"/>
          <w:lang w:val="sk-SK"/>
        </w:rPr>
        <w:t>Referenčné číslo zverejnenia v Úradnom vestníku EÚ/Vestníku ÚVO:                    /</w:t>
      </w:r>
    </w:p>
    <w:p w14:paraId="10BBF154" w14:textId="77777777" w:rsidR="00F74065" w:rsidRPr="009A1DA3" w:rsidRDefault="00F74065" w:rsidP="0083239F">
      <w:pPr>
        <w:tabs>
          <w:tab w:val="right" w:leader="underscore" w:pos="9072"/>
        </w:tabs>
        <w:rPr>
          <w:rFonts w:cs="Arial"/>
          <w:spacing w:val="-2"/>
        </w:rPr>
      </w:pPr>
    </w:p>
    <w:p w14:paraId="1525D20D" w14:textId="77777777" w:rsidR="00F74065" w:rsidRPr="009A1DA3" w:rsidRDefault="00F74065" w:rsidP="0083239F">
      <w:pPr>
        <w:jc w:val="both"/>
        <w:rPr>
          <w:rFonts w:cs="Arial"/>
          <w:b/>
          <w:bCs/>
          <w:szCs w:val="22"/>
        </w:rPr>
      </w:pPr>
      <w:r w:rsidRPr="009A1DA3">
        <w:rPr>
          <w:rFonts w:cs="Arial"/>
          <w:szCs w:val="22"/>
        </w:rPr>
        <w:t>Stručný popis Zmluvy:</w:t>
      </w:r>
    </w:p>
    <w:p w14:paraId="66F7E87B" w14:textId="77777777" w:rsidR="00F74065" w:rsidRPr="009A1DA3" w:rsidRDefault="00F74065" w:rsidP="0083239F">
      <w:pPr>
        <w:jc w:val="both"/>
        <w:rPr>
          <w:rFonts w:cs="Arial"/>
          <w:bCs/>
          <w:szCs w:val="22"/>
        </w:rPr>
      </w:pPr>
      <w:r w:rsidRPr="009A1DA3">
        <w:rPr>
          <w:rFonts w:cs="Arial"/>
          <w:bCs/>
          <w:szCs w:val="22"/>
        </w:rPr>
        <w:t>Projektovanie a výstavba ..............................................................................................</w:t>
      </w:r>
    </w:p>
    <w:p w14:paraId="4F9E9385" w14:textId="77777777" w:rsidR="00F74065" w:rsidRPr="009A1DA3" w:rsidRDefault="00F74065" w:rsidP="0083239F">
      <w:pPr>
        <w:ind w:left="2160" w:hanging="2160"/>
        <w:rPr>
          <w:rFonts w:cs="Arial"/>
          <w:bCs/>
          <w:szCs w:val="22"/>
        </w:rPr>
      </w:pPr>
    </w:p>
    <w:p w14:paraId="118E312F" w14:textId="77777777" w:rsidR="00F74065" w:rsidRPr="009A1DA3" w:rsidRDefault="00F74065" w:rsidP="0083239F">
      <w:pPr>
        <w:ind w:left="2160" w:hanging="2160"/>
        <w:rPr>
          <w:rFonts w:cs="Arial"/>
          <w:bCs/>
          <w:szCs w:val="22"/>
        </w:rPr>
      </w:pPr>
      <w:r w:rsidRPr="009A1DA3">
        <w:rPr>
          <w:rFonts w:cs="Arial"/>
          <w:bCs/>
          <w:szCs w:val="22"/>
        </w:rPr>
        <w:t>Objednávateľ: ..................................................................................................................</w:t>
      </w:r>
    </w:p>
    <w:p w14:paraId="17017FB7" w14:textId="77777777" w:rsidR="00F74065" w:rsidRPr="009A1DA3" w:rsidRDefault="00F74065" w:rsidP="0083239F">
      <w:pPr>
        <w:jc w:val="both"/>
        <w:rPr>
          <w:rFonts w:cs="Arial"/>
          <w:szCs w:val="22"/>
        </w:rPr>
      </w:pPr>
    </w:p>
    <w:p w14:paraId="2F8D4654" w14:textId="77777777" w:rsidR="00F74065" w:rsidRPr="009A1DA3" w:rsidRDefault="00F74065" w:rsidP="0083239F">
      <w:pPr>
        <w:jc w:val="both"/>
        <w:rPr>
          <w:rFonts w:cs="Arial"/>
          <w:szCs w:val="22"/>
        </w:rPr>
      </w:pPr>
      <w:r w:rsidRPr="009A1DA3">
        <w:rPr>
          <w:rFonts w:cs="Arial"/>
          <w:szCs w:val="22"/>
        </w:rPr>
        <w:t xml:space="preserve">Boli sme informovaní, že ……………….. (ďalej nazývaný ,,Príkazca“) je Vašim Zhotoviteľom v rámci tejto Zmluvy a žiada predčasnú úhradu </w:t>
      </w:r>
      <w:r w:rsidRPr="009A1DA3">
        <w:rPr>
          <w:rFonts w:cs="Arial"/>
        </w:rPr>
        <w:t>[časti]</w:t>
      </w:r>
      <w:r w:rsidRPr="009A1DA3">
        <w:rPr>
          <w:rFonts w:cs="Arial"/>
          <w:szCs w:val="22"/>
        </w:rPr>
        <w:t xml:space="preserve"> zadržaných platieb, na ktoré Zmluva požaduje, aby získal záruku.</w:t>
      </w:r>
    </w:p>
    <w:p w14:paraId="59CFDCDB" w14:textId="77777777" w:rsidR="00F74065" w:rsidRPr="009A1DA3" w:rsidRDefault="00F74065" w:rsidP="0083239F">
      <w:pPr>
        <w:jc w:val="both"/>
        <w:rPr>
          <w:rFonts w:cs="Arial"/>
        </w:rPr>
      </w:pPr>
    </w:p>
    <w:p w14:paraId="16589D52" w14:textId="77777777" w:rsidR="00F74065" w:rsidRPr="009A1DA3" w:rsidRDefault="00F74065" w:rsidP="0083239F">
      <w:pPr>
        <w:jc w:val="both"/>
        <w:rPr>
          <w:rFonts w:cs="Arial"/>
          <w:szCs w:val="22"/>
        </w:rPr>
      </w:pPr>
      <w:r w:rsidRPr="009A1DA3">
        <w:rPr>
          <w:rFonts w:cs="Arial"/>
          <w:szCs w:val="22"/>
        </w:rPr>
        <w:t xml:space="preserve">Na žiadosť príkazcu, my </w:t>
      </w:r>
      <w:r w:rsidRPr="009A1DA3">
        <w:rPr>
          <w:rFonts w:cs="Arial"/>
          <w:bCs/>
          <w:szCs w:val="22"/>
        </w:rPr>
        <w:t>(</w:t>
      </w:r>
      <w:r w:rsidRPr="009A1DA3">
        <w:rPr>
          <w:rFonts w:cs="Arial"/>
          <w:szCs w:val="22"/>
        </w:rPr>
        <w:t>názov a adresa banky</w:t>
      </w:r>
      <w:r w:rsidRPr="009A1DA3">
        <w:rPr>
          <w:rFonts w:cs="Arial"/>
          <w:bCs/>
          <w:szCs w:val="22"/>
        </w:rPr>
        <w:t>).........................., sa týmto</w:t>
      </w:r>
      <w:r w:rsidRPr="009A1DA3">
        <w:rPr>
          <w:rFonts w:cs="Arial"/>
          <w:szCs w:val="22"/>
        </w:rPr>
        <w:t xml:space="preserve"> neodvolateľne a bez akýchkoľvek námietok zaväzujeme uhradiť vám, príjemcovi /Objednávateľovi, akúkoľvek čiastku, alebo čiastky, ktorých celková výška neprekročí ....................………. EUR (,,garantovaná čiastka“ slovom:.................................................) po tom, čo od vás obdržíme písomnú žiadosť spolu s vaším písomným prehlásením, že: </w:t>
      </w:r>
    </w:p>
    <w:p w14:paraId="60980B82" w14:textId="77777777" w:rsidR="00F74065" w:rsidRPr="009A1DA3" w:rsidRDefault="00F74065" w:rsidP="0083239F">
      <w:pPr>
        <w:jc w:val="both"/>
        <w:rPr>
          <w:rFonts w:cs="Arial"/>
        </w:rPr>
      </w:pPr>
      <w:r w:rsidRPr="009A1DA3">
        <w:rPr>
          <w:rFonts w:cs="Arial"/>
        </w:rPr>
        <w:t xml:space="preserve"> </w:t>
      </w:r>
    </w:p>
    <w:p w14:paraId="43FE6752" w14:textId="77777777" w:rsidR="00F74065" w:rsidRPr="009A1DA3" w:rsidRDefault="00F74065" w:rsidP="0083239F">
      <w:pPr>
        <w:numPr>
          <w:ilvl w:val="0"/>
          <w:numId w:val="11"/>
        </w:numPr>
        <w:jc w:val="both"/>
        <w:rPr>
          <w:rFonts w:cs="Arial"/>
          <w:szCs w:val="22"/>
        </w:rPr>
      </w:pPr>
      <w:r w:rsidRPr="009A1DA3">
        <w:rPr>
          <w:rFonts w:cs="Arial"/>
          <w:szCs w:val="22"/>
        </w:rPr>
        <w:t xml:space="preserve">Príkazca nesplnil svoj záväzok odstrániť vadu, za ktorú je podľa Zmluvy zodpovedný a </w:t>
      </w:r>
    </w:p>
    <w:p w14:paraId="11CEA09D" w14:textId="77777777" w:rsidR="00F74065" w:rsidRPr="009A1DA3" w:rsidRDefault="00F74065" w:rsidP="0083239F">
      <w:pPr>
        <w:numPr>
          <w:ilvl w:val="0"/>
          <w:numId w:val="11"/>
        </w:numPr>
        <w:jc w:val="both"/>
        <w:rPr>
          <w:rFonts w:cs="Arial"/>
          <w:szCs w:val="22"/>
        </w:rPr>
      </w:pPr>
      <w:r w:rsidRPr="009A1DA3">
        <w:rPr>
          <w:rFonts w:cs="Arial"/>
          <w:szCs w:val="22"/>
        </w:rPr>
        <w:t>povahu takejto vady</w:t>
      </w:r>
    </w:p>
    <w:p w14:paraId="3EF4691F" w14:textId="77777777" w:rsidR="00F74065" w:rsidRPr="009A1DA3" w:rsidRDefault="00F74065" w:rsidP="0083239F">
      <w:pPr>
        <w:jc w:val="both"/>
        <w:rPr>
          <w:rFonts w:cs="Arial"/>
        </w:rPr>
      </w:pPr>
    </w:p>
    <w:p w14:paraId="4171AC0B" w14:textId="77777777" w:rsidR="00F74065" w:rsidRPr="009A1DA3" w:rsidRDefault="00F74065" w:rsidP="0083239F">
      <w:pPr>
        <w:jc w:val="both"/>
        <w:rPr>
          <w:rFonts w:cs="Arial"/>
          <w:szCs w:val="22"/>
        </w:rPr>
      </w:pPr>
      <w:r w:rsidRPr="009A1DA3">
        <w:rPr>
          <w:rFonts w:cs="Arial"/>
          <w:szCs w:val="22"/>
        </w:rPr>
        <w:t xml:space="preserve">Naša zodpovednosť v rámci tejto zábezpeky nesmie nikdy prekročiť celkovú výšku zadržaných platieb uvoľnenú príkazcovi vami podľa vašich dokladov, vydaných podľa </w:t>
      </w:r>
      <w:proofErr w:type="spellStart"/>
      <w:r w:rsidRPr="009A1DA3">
        <w:rPr>
          <w:rFonts w:cs="Arial"/>
          <w:szCs w:val="22"/>
        </w:rPr>
        <w:t>podčlánku</w:t>
      </w:r>
      <w:proofErr w:type="spellEnd"/>
      <w:r w:rsidRPr="009A1DA3">
        <w:rPr>
          <w:rFonts w:cs="Arial"/>
          <w:szCs w:val="22"/>
        </w:rPr>
        <w:t xml:space="preserve"> 14.6 Všeobecných zmluvných podmienok spolu s kópiou, ktoré nám doručíte. </w:t>
      </w:r>
    </w:p>
    <w:p w14:paraId="40E1FD69" w14:textId="77777777" w:rsidR="00F74065" w:rsidRPr="009A1DA3" w:rsidRDefault="00F74065" w:rsidP="0083239F">
      <w:pPr>
        <w:jc w:val="both"/>
        <w:rPr>
          <w:rFonts w:cs="Arial"/>
          <w:szCs w:val="22"/>
        </w:rPr>
      </w:pPr>
    </w:p>
    <w:p w14:paraId="38C36FB3" w14:textId="77777777" w:rsidR="00F74065" w:rsidRPr="009A1DA3" w:rsidRDefault="00F74065" w:rsidP="0083239F">
      <w:pPr>
        <w:jc w:val="both"/>
        <w:rPr>
          <w:rFonts w:cs="Arial"/>
          <w:szCs w:val="22"/>
        </w:rPr>
      </w:pPr>
      <w:r w:rsidRPr="009A1DA3">
        <w:rPr>
          <w:rFonts w:cs="Arial"/>
          <w:szCs w:val="22"/>
        </w:rPr>
        <w:t>Každá žiadosť o platbu musí obsahovať váš podpis(y), ktorý musí byť overený vašimi bankármi alebo notárom. Overenú žiadosť a prehlásenie musíme obdržať na našej adrese do (dátum 70 dní po očakávanom vypršaní Lehoty na oznámenie vád) ........................................... (,,termín vypršania“), kedy táto zábezpeka vyprší a musí nám byť vrátená.</w:t>
      </w:r>
    </w:p>
    <w:p w14:paraId="3CA0F59A" w14:textId="77777777" w:rsidR="00F74065" w:rsidRPr="009A1DA3" w:rsidRDefault="00F74065" w:rsidP="0083239F">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lang w:val="sk-SK" w:eastAsia="en-US"/>
        </w:rPr>
      </w:pPr>
    </w:p>
    <w:p w14:paraId="05FAEB0B" w14:textId="77777777" w:rsidR="00F74065" w:rsidRPr="009A1DA3" w:rsidRDefault="00F74065" w:rsidP="0083239F">
      <w:pPr>
        <w:jc w:val="both"/>
        <w:rPr>
          <w:rFonts w:cs="Arial"/>
          <w:szCs w:val="22"/>
        </w:rPr>
      </w:pPr>
      <w:r w:rsidRPr="009A1DA3">
        <w:rPr>
          <w:rFonts w:cs="Arial"/>
          <w:szCs w:val="22"/>
        </w:rPr>
        <w:t xml:space="preserve">Boli sme informovaní, že príjemca môže požadovať od príkazcu, aby predĺžil túto zábezpeku, ak nebol vydaný Protokol o vyhotovení Diela do 28 dní pred daným termínom vypršania. Zaväzujeme sa uhradiť vám takúto garantovanú čiastku potom, čo v lehote 28 dní od vás obdržíme písomnú žiadosť a písomné prehlásenie, že nebol vydaný Protokol o vyhotovení Diela z dôvodov, </w:t>
      </w:r>
      <w:proofErr w:type="spellStart"/>
      <w:r w:rsidRPr="009A1DA3">
        <w:rPr>
          <w:rFonts w:cs="Arial"/>
          <w:szCs w:val="22"/>
        </w:rPr>
        <w:t>pripísateľných</w:t>
      </w:r>
      <w:proofErr w:type="spellEnd"/>
      <w:r w:rsidRPr="009A1DA3">
        <w:rPr>
          <w:rFonts w:cs="Arial"/>
          <w:szCs w:val="22"/>
        </w:rPr>
        <w:t xml:space="preserve"> príkazcovi a že táto zábezpeka nebola predĺžená.</w:t>
      </w:r>
    </w:p>
    <w:p w14:paraId="0617AD29" w14:textId="77777777" w:rsidR="00F74065" w:rsidRPr="009A1DA3" w:rsidRDefault="00F74065" w:rsidP="0083239F">
      <w:pPr>
        <w:jc w:val="both"/>
        <w:rPr>
          <w:rFonts w:cs="Arial"/>
        </w:rPr>
      </w:pPr>
    </w:p>
    <w:p w14:paraId="555ABF28" w14:textId="77777777" w:rsidR="00F74065" w:rsidRPr="009A1DA3" w:rsidRDefault="00F74065" w:rsidP="0083239F">
      <w:pPr>
        <w:jc w:val="both"/>
        <w:rPr>
          <w:rFonts w:cs="Arial"/>
          <w:szCs w:val="22"/>
        </w:rPr>
      </w:pPr>
      <w:r w:rsidRPr="009A1DA3">
        <w:rPr>
          <w:rFonts w:cs="Arial"/>
          <w:szCs w:val="22"/>
        </w:rPr>
        <w:t xml:space="preserve">Táto zábezpeka sa musí riadiť právnymi predpismi Slovenskej republiky a pokiaľ nie je vyššie uvedené inak, musí podliehať Jednotným pravidlám pre záruky na </w:t>
      </w:r>
      <w:r w:rsidR="00C823AC" w:rsidRPr="009A1DA3">
        <w:rPr>
          <w:rFonts w:cs="Arial"/>
          <w:szCs w:val="22"/>
        </w:rPr>
        <w:t>požiadanie, vydaným pod číslom 7</w:t>
      </w:r>
      <w:r w:rsidRPr="009A1DA3">
        <w:rPr>
          <w:rFonts w:cs="Arial"/>
          <w:szCs w:val="22"/>
        </w:rPr>
        <w:t xml:space="preserve">58 Medzinárodnou obchodnou komorou. </w:t>
      </w:r>
    </w:p>
    <w:p w14:paraId="15644364" w14:textId="77777777" w:rsidR="00F74065" w:rsidRPr="009A1DA3" w:rsidRDefault="00F74065" w:rsidP="0083239F">
      <w:pPr>
        <w:jc w:val="both"/>
        <w:rPr>
          <w:rFonts w:cs="Arial"/>
          <w:szCs w:val="22"/>
        </w:rPr>
      </w:pPr>
    </w:p>
    <w:p w14:paraId="427A0F59" w14:textId="77777777" w:rsidR="00F74065" w:rsidRPr="009A1DA3" w:rsidRDefault="00F74065" w:rsidP="0083239F">
      <w:pPr>
        <w:jc w:val="both"/>
        <w:rPr>
          <w:rFonts w:cs="Arial"/>
          <w:szCs w:val="22"/>
        </w:rPr>
      </w:pPr>
      <w:r w:rsidRPr="009A1DA3">
        <w:rPr>
          <w:rFonts w:cs="Arial"/>
          <w:szCs w:val="22"/>
        </w:rPr>
        <w:t>Dátum  …………..</w:t>
      </w:r>
      <w:r w:rsidRPr="009A1DA3">
        <w:rPr>
          <w:rFonts w:cs="Arial"/>
          <w:szCs w:val="22"/>
        </w:rPr>
        <w:tab/>
      </w:r>
      <w:r w:rsidRPr="009A1DA3">
        <w:rPr>
          <w:rFonts w:cs="Arial"/>
          <w:szCs w:val="22"/>
        </w:rPr>
        <w:tab/>
      </w:r>
      <w:r w:rsidRPr="009A1DA3">
        <w:rPr>
          <w:rFonts w:cs="Arial"/>
          <w:szCs w:val="22"/>
        </w:rPr>
        <w:tab/>
      </w:r>
      <w:r w:rsidRPr="009A1DA3">
        <w:rPr>
          <w:rFonts w:cs="Arial"/>
          <w:szCs w:val="22"/>
        </w:rPr>
        <w:tab/>
        <w:t>Podpis(y):. ……………..</w:t>
      </w:r>
    </w:p>
    <w:p w14:paraId="5FAB8FC3" w14:textId="77777777" w:rsidR="00F74065" w:rsidRPr="009A1DA3" w:rsidRDefault="00F74065" w:rsidP="0083239F">
      <w:pPr>
        <w:jc w:val="both"/>
        <w:rPr>
          <w:rFonts w:cs="Arial"/>
          <w:szCs w:val="22"/>
        </w:rPr>
      </w:pPr>
    </w:p>
    <w:p w14:paraId="53B72227" w14:textId="77777777" w:rsidR="00F74065" w:rsidRPr="009A1DA3" w:rsidRDefault="00F74065" w:rsidP="0083239F">
      <w:pPr>
        <w:jc w:val="both"/>
        <w:rPr>
          <w:rFonts w:cs="Arial"/>
          <w:szCs w:val="22"/>
        </w:rPr>
      </w:pPr>
      <w:r w:rsidRPr="009A1DA3">
        <w:rPr>
          <w:rFonts w:cs="Arial"/>
          <w:bCs/>
          <w:szCs w:val="22"/>
        </w:rPr>
        <w:t>(meno a priezvisko osoby alebo osôb a funkcia/e oprávnených podpisovať v mene inštitúcie poskytujúcej Zábezpeku)</w:t>
      </w:r>
    </w:p>
    <w:p w14:paraId="33A604BD" w14:textId="77777777" w:rsidR="00F74065" w:rsidRPr="009A1DA3" w:rsidRDefault="00F74065" w:rsidP="0083239F">
      <w:pPr>
        <w:jc w:val="both"/>
        <w:rPr>
          <w:rFonts w:cs="Arial"/>
          <w:szCs w:val="22"/>
        </w:rPr>
      </w:pPr>
    </w:p>
    <w:p w14:paraId="0310A6F2" w14:textId="77777777" w:rsidR="00F74065" w:rsidRPr="009A1DA3" w:rsidRDefault="00F74065" w:rsidP="0083239F">
      <w:pPr>
        <w:tabs>
          <w:tab w:val="right" w:leader="underscore" w:pos="9072"/>
        </w:tabs>
        <w:rPr>
          <w:rFonts w:cs="Arial"/>
          <w:b/>
        </w:rPr>
      </w:pPr>
      <w:r w:rsidRPr="009A1DA3">
        <w:rPr>
          <w:rFonts w:cs="Arial"/>
          <w:b/>
          <w:bCs/>
          <w:iCs/>
          <w:szCs w:val="22"/>
        </w:rPr>
        <w:t>[</w:t>
      </w:r>
      <w:r w:rsidRPr="009A1DA3">
        <w:rPr>
          <w:rFonts w:cs="Arial"/>
          <w:iCs/>
          <w:szCs w:val="22"/>
        </w:rPr>
        <w:t>pečiatka inštitúcie poskytujúcej Zábezpeku</w:t>
      </w:r>
      <w:r w:rsidRPr="009A1DA3">
        <w:rPr>
          <w:rFonts w:cs="Arial"/>
          <w:b/>
          <w:iCs/>
          <w:szCs w:val="22"/>
        </w:rPr>
        <w:t>]</w:t>
      </w:r>
    </w:p>
    <w:p w14:paraId="30E1550D" w14:textId="77777777" w:rsidR="009F29A0" w:rsidRPr="009A1DA3" w:rsidRDefault="009F29A0" w:rsidP="0083239F">
      <w:pPr>
        <w:rPr>
          <w:rFonts w:cs="Arial"/>
        </w:rPr>
      </w:pPr>
      <w:r w:rsidRPr="009A1DA3">
        <w:rPr>
          <w:rFonts w:cs="Arial"/>
        </w:rPr>
        <w:br w:type="page"/>
      </w:r>
    </w:p>
    <w:p w14:paraId="4F88A3F9" w14:textId="77777777" w:rsidR="009F29A0" w:rsidRPr="009A1DA3" w:rsidRDefault="009F29A0" w:rsidP="0083239F">
      <w:pPr>
        <w:jc w:val="center"/>
        <w:rPr>
          <w:rFonts w:cs="Arial"/>
        </w:rPr>
      </w:pPr>
    </w:p>
    <w:p w14:paraId="4807668A" w14:textId="77777777" w:rsidR="009F29A0" w:rsidRPr="009A1DA3" w:rsidRDefault="009F29A0" w:rsidP="0083239F">
      <w:pPr>
        <w:jc w:val="center"/>
        <w:rPr>
          <w:rFonts w:cs="Arial"/>
        </w:rPr>
      </w:pPr>
    </w:p>
    <w:p w14:paraId="5EF5A93A" w14:textId="77777777" w:rsidR="009F29A0" w:rsidRPr="009A1DA3" w:rsidRDefault="009F29A0" w:rsidP="0083239F">
      <w:pPr>
        <w:jc w:val="center"/>
        <w:rPr>
          <w:rFonts w:cs="Arial"/>
        </w:rPr>
      </w:pPr>
    </w:p>
    <w:p w14:paraId="116A01E5" w14:textId="77777777" w:rsidR="009F29A0" w:rsidRPr="009A1DA3" w:rsidRDefault="009F29A0" w:rsidP="0083239F">
      <w:pPr>
        <w:jc w:val="center"/>
        <w:rPr>
          <w:rFonts w:cs="Arial"/>
        </w:rPr>
      </w:pPr>
    </w:p>
    <w:p w14:paraId="2AD77048" w14:textId="77777777" w:rsidR="009F29A0" w:rsidRPr="009A1DA3" w:rsidRDefault="009F29A0" w:rsidP="0083239F">
      <w:pPr>
        <w:jc w:val="center"/>
        <w:rPr>
          <w:rFonts w:cs="Arial"/>
        </w:rPr>
      </w:pPr>
    </w:p>
    <w:p w14:paraId="25FB3594" w14:textId="77777777" w:rsidR="009F29A0" w:rsidRPr="009A1DA3" w:rsidRDefault="009F29A0" w:rsidP="0083239F">
      <w:pPr>
        <w:jc w:val="center"/>
        <w:rPr>
          <w:rFonts w:cs="Arial"/>
        </w:rPr>
      </w:pPr>
    </w:p>
    <w:p w14:paraId="314323D1" w14:textId="77777777" w:rsidR="009F29A0" w:rsidRPr="009A1DA3" w:rsidRDefault="009F29A0" w:rsidP="0083239F">
      <w:pPr>
        <w:jc w:val="center"/>
        <w:rPr>
          <w:rFonts w:cs="Arial"/>
        </w:rPr>
      </w:pPr>
    </w:p>
    <w:p w14:paraId="77C1D37A" w14:textId="77777777" w:rsidR="009F29A0" w:rsidRPr="009A1DA3" w:rsidRDefault="009F29A0" w:rsidP="0083239F">
      <w:pPr>
        <w:jc w:val="center"/>
        <w:rPr>
          <w:rFonts w:cs="Arial"/>
        </w:rPr>
      </w:pPr>
    </w:p>
    <w:p w14:paraId="61DAE541" w14:textId="77777777" w:rsidR="009F29A0" w:rsidRPr="009A1DA3" w:rsidRDefault="009F29A0" w:rsidP="0083239F">
      <w:pPr>
        <w:jc w:val="center"/>
        <w:rPr>
          <w:rFonts w:cs="Arial"/>
        </w:rPr>
      </w:pPr>
    </w:p>
    <w:p w14:paraId="2599EB39" w14:textId="77777777" w:rsidR="009F29A0" w:rsidRPr="009A1DA3" w:rsidRDefault="009F29A0" w:rsidP="0083239F">
      <w:pPr>
        <w:jc w:val="center"/>
        <w:rPr>
          <w:rFonts w:cs="Arial"/>
        </w:rPr>
      </w:pPr>
    </w:p>
    <w:p w14:paraId="1CE19FCF" w14:textId="77777777" w:rsidR="009F29A0" w:rsidRPr="009A1DA3" w:rsidRDefault="009F29A0" w:rsidP="0083239F">
      <w:pPr>
        <w:jc w:val="center"/>
        <w:rPr>
          <w:rFonts w:cs="Arial"/>
        </w:rPr>
      </w:pPr>
    </w:p>
    <w:p w14:paraId="16BC8139" w14:textId="77777777" w:rsidR="009F29A0" w:rsidRPr="009A1DA3" w:rsidRDefault="009F29A0" w:rsidP="0083239F">
      <w:pPr>
        <w:jc w:val="center"/>
        <w:rPr>
          <w:rFonts w:cs="Arial"/>
        </w:rPr>
      </w:pPr>
    </w:p>
    <w:p w14:paraId="58B623F3" w14:textId="77777777" w:rsidR="009F29A0" w:rsidRPr="009A1DA3" w:rsidRDefault="009F29A0" w:rsidP="0083239F">
      <w:pPr>
        <w:jc w:val="center"/>
        <w:rPr>
          <w:rFonts w:cs="Arial"/>
        </w:rPr>
      </w:pPr>
    </w:p>
    <w:p w14:paraId="5E8DFC9D" w14:textId="77777777" w:rsidR="009F29A0" w:rsidRPr="009A1DA3" w:rsidRDefault="009F29A0" w:rsidP="0083239F">
      <w:pPr>
        <w:jc w:val="center"/>
        <w:rPr>
          <w:rFonts w:cs="Arial"/>
        </w:rPr>
      </w:pPr>
    </w:p>
    <w:p w14:paraId="0820FCFD" w14:textId="77777777" w:rsidR="009F29A0" w:rsidRPr="009A1DA3" w:rsidRDefault="009F29A0" w:rsidP="0083239F">
      <w:pPr>
        <w:jc w:val="center"/>
        <w:rPr>
          <w:rFonts w:cs="Arial"/>
        </w:rPr>
      </w:pPr>
    </w:p>
    <w:p w14:paraId="7496233D" w14:textId="77777777" w:rsidR="00E2442D" w:rsidRPr="009A1DA3" w:rsidRDefault="00E2442D" w:rsidP="0083239F">
      <w:pPr>
        <w:jc w:val="center"/>
        <w:rPr>
          <w:rFonts w:cs="Arial"/>
          <w:b/>
          <w:sz w:val="36"/>
        </w:rPr>
      </w:pPr>
      <w:r w:rsidRPr="009A1DA3">
        <w:rPr>
          <w:rFonts w:cs="Arial"/>
          <w:b/>
          <w:caps/>
          <w:sz w:val="36"/>
        </w:rPr>
        <w:t>časť</w:t>
      </w:r>
      <w:r w:rsidRPr="009A1DA3">
        <w:rPr>
          <w:rFonts w:cs="Arial"/>
          <w:b/>
          <w:sz w:val="36"/>
        </w:rPr>
        <w:t xml:space="preserve"> </w:t>
      </w:r>
      <w:r w:rsidR="009F29A0" w:rsidRPr="009A1DA3">
        <w:rPr>
          <w:rFonts w:cs="Arial"/>
          <w:b/>
          <w:sz w:val="36"/>
        </w:rPr>
        <w:t>6</w:t>
      </w:r>
    </w:p>
    <w:p w14:paraId="3ED2D73E" w14:textId="77777777" w:rsidR="00E2442D" w:rsidRPr="009A1DA3" w:rsidRDefault="00E31800" w:rsidP="0083239F">
      <w:pPr>
        <w:jc w:val="center"/>
        <w:rPr>
          <w:rFonts w:cs="Arial"/>
          <w:b/>
          <w:caps/>
          <w:sz w:val="36"/>
          <w:szCs w:val="36"/>
        </w:rPr>
      </w:pPr>
      <w:r w:rsidRPr="009A1DA3">
        <w:rPr>
          <w:rFonts w:cs="Arial"/>
          <w:b/>
          <w:caps/>
          <w:sz w:val="36"/>
          <w:szCs w:val="36"/>
        </w:rPr>
        <w:t>Zmluva o Dielo</w:t>
      </w:r>
    </w:p>
    <w:p w14:paraId="39983792" w14:textId="77777777" w:rsidR="00E2442D" w:rsidRPr="009A1DA3" w:rsidRDefault="00E2442D" w:rsidP="0083239F">
      <w:pPr>
        <w:jc w:val="center"/>
        <w:rPr>
          <w:rFonts w:cs="Arial"/>
          <w:b/>
          <w:caps/>
          <w:sz w:val="36"/>
          <w:szCs w:val="36"/>
        </w:rPr>
      </w:pPr>
      <w:r w:rsidRPr="009A1DA3">
        <w:rPr>
          <w:rFonts w:cs="Arial"/>
          <w:b/>
          <w:caps/>
          <w:sz w:val="36"/>
          <w:szCs w:val="36"/>
        </w:rPr>
        <w:t>Vzorové tlačivo zábezpeky</w:t>
      </w:r>
    </w:p>
    <w:p w14:paraId="1F98B1E9" w14:textId="77777777" w:rsidR="00E2442D" w:rsidRPr="009A1DA3" w:rsidRDefault="00E2442D" w:rsidP="0083239F">
      <w:pPr>
        <w:jc w:val="center"/>
        <w:rPr>
          <w:rFonts w:cs="Arial"/>
          <w:b/>
          <w:caps/>
          <w:sz w:val="36"/>
        </w:rPr>
      </w:pPr>
      <w:r w:rsidRPr="009A1DA3">
        <w:rPr>
          <w:rFonts w:cs="Arial"/>
          <w:b/>
          <w:caps/>
          <w:sz w:val="36"/>
          <w:szCs w:val="36"/>
        </w:rPr>
        <w:t>na záručné opravy</w:t>
      </w:r>
    </w:p>
    <w:p w14:paraId="3FEDF144" w14:textId="77777777" w:rsidR="00E2442D" w:rsidRPr="009A1DA3" w:rsidRDefault="00E2442D" w:rsidP="0083239F">
      <w:pPr>
        <w:jc w:val="center"/>
        <w:rPr>
          <w:rFonts w:cs="Arial"/>
          <w:sz w:val="48"/>
        </w:rPr>
      </w:pPr>
    </w:p>
    <w:p w14:paraId="264D8B55" w14:textId="77777777" w:rsidR="00E2442D" w:rsidRPr="009A1DA3" w:rsidRDefault="00E2442D" w:rsidP="0083239F">
      <w:pPr>
        <w:jc w:val="center"/>
        <w:rPr>
          <w:rFonts w:cs="Arial"/>
          <w:sz w:val="48"/>
        </w:rPr>
      </w:pPr>
    </w:p>
    <w:p w14:paraId="07E6F640" w14:textId="77777777" w:rsidR="00E2442D" w:rsidRPr="009A1DA3" w:rsidRDefault="00E2442D" w:rsidP="0083239F">
      <w:pPr>
        <w:jc w:val="center"/>
        <w:rPr>
          <w:rFonts w:cs="Arial"/>
          <w:sz w:val="48"/>
        </w:rPr>
      </w:pPr>
    </w:p>
    <w:p w14:paraId="4281BBD5" w14:textId="77777777" w:rsidR="00E2442D" w:rsidRPr="009A1DA3" w:rsidRDefault="00E2442D" w:rsidP="0083239F">
      <w:pPr>
        <w:jc w:val="center"/>
        <w:rPr>
          <w:rFonts w:cs="Arial"/>
          <w:sz w:val="48"/>
        </w:rPr>
        <w:sectPr w:rsidR="00E2442D" w:rsidRPr="009A1DA3" w:rsidSect="00E2310C">
          <w:footerReference w:type="first" r:id="rId27"/>
          <w:pgSz w:w="11906" w:h="16838" w:code="9"/>
          <w:pgMar w:top="1418" w:right="1134" w:bottom="1418" w:left="1418" w:header="680" w:footer="680" w:gutter="0"/>
          <w:pgNumType w:start="2"/>
          <w:cols w:space="708"/>
          <w:titlePg/>
        </w:sectPr>
      </w:pPr>
    </w:p>
    <w:p w14:paraId="060FB845" w14:textId="77777777" w:rsidR="00E2442D" w:rsidRPr="009A1DA3" w:rsidRDefault="00E2442D" w:rsidP="0083239F">
      <w:pPr>
        <w:pStyle w:val="Nadpis3"/>
        <w:numPr>
          <w:ilvl w:val="0"/>
          <w:numId w:val="0"/>
        </w:numPr>
        <w:spacing w:before="0" w:after="0"/>
        <w:jc w:val="center"/>
        <w:rPr>
          <w:rFonts w:cs="Arial"/>
          <w:b/>
          <w:caps/>
          <w:szCs w:val="22"/>
        </w:rPr>
      </w:pPr>
      <w:r w:rsidRPr="009A1DA3">
        <w:rPr>
          <w:rFonts w:cs="Arial"/>
          <w:b/>
          <w:caps/>
          <w:szCs w:val="22"/>
        </w:rPr>
        <w:lastRenderedPageBreak/>
        <w:t>Vzorové tlačivo zábezpeky na záručné opravy</w:t>
      </w:r>
    </w:p>
    <w:p w14:paraId="241CD309" w14:textId="77777777" w:rsidR="00E2442D" w:rsidRPr="009A1DA3" w:rsidRDefault="00E2442D" w:rsidP="0083239F">
      <w:pPr>
        <w:keepNext/>
        <w:keepLines/>
        <w:suppressLineNumbers/>
        <w:tabs>
          <w:tab w:val="left" w:pos="-720"/>
        </w:tabs>
        <w:suppressAutoHyphens/>
        <w:jc w:val="center"/>
        <w:rPr>
          <w:rFonts w:cs="Arial"/>
          <w:spacing w:val="-2"/>
        </w:rPr>
      </w:pPr>
    </w:p>
    <w:p w14:paraId="00D8BAF1" w14:textId="77777777" w:rsidR="00E2442D" w:rsidRPr="009A1DA3" w:rsidRDefault="00E2442D" w:rsidP="0083239F">
      <w:pPr>
        <w:keepNext/>
        <w:keepLines/>
        <w:suppressLineNumbers/>
        <w:tabs>
          <w:tab w:val="left" w:pos="-720"/>
        </w:tabs>
        <w:suppressAutoHyphens/>
        <w:jc w:val="center"/>
        <w:rPr>
          <w:rFonts w:cs="Arial"/>
          <w:spacing w:val="-2"/>
        </w:rPr>
      </w:pPr>
    </w:p>
    <w:p w14:paraId="15886BA5" w14:textId="77777777" w:rsidR="00E2442D" w:rsidRPr="009A1DA3" w:rsidRDefault="00E2442D" w:rsidP="0083239F">
      <w:pPr>
        <w:pStyle w:val="Zkladntext"/>
        <w:keepLines w:val="0"/>
        <w:tabs>
          <w:tab w:val="clear" w:pos="9214"/>
        </w:tabs>
        <w:rPr>
          <w:rFonts w:cs="Arial"/>
          <w:b/>
          <w:bCs/>
          <w:szCs w:val="22"/>
          <w:lang w:val="sk-SK"/>
        </w:rPr>
      </w:pPr>
      <w:r w:rsidRPr="009A1DA3">
        <w:rPr>
          <w:rFonts w:cs="Arial"/>
          <w:b/>
          <w:bCs/>
          <w:szCs w:val="22"/>
          <w:lang w:val="sk-SK"/>
        </w:rPr>
        <w:t>Referenčné číslo zverejnenia v Úradnom vestníku EÚ/Vestníku ÚVO:                    /</w:t>
      </w:r>
    </w:p>
    <w:p w14:paraId="2D966658" w14:textId="77777777" w:rsidR="00E2442D" w:rsidRPr="009A1DA3" w:rsidRDefault="00E2442D" w:rsidP="0083239F">
      <w:pPr>
        <w:tabs>
          <w:tab w:val="right" w:leader="underscore" w:pos="9072"/>
        </w:tabs>
        <w:rPr>
          <w:rFonts w:cs="Arial"/>
          <w:spacing w:val="-2"/>
        </w:rPr>
      </w:pPr>
    </w:p>
    <w:p w14:paraId="7DE1154B" w14:textId="77777777" w:rsidR="00E2442D" w:rsidRPr="009A1DA3" w:rsidRDefault="00E2442D" w:rsidP="0083239F">
      <w:pPr>
        <w:jc w:val="both"/>
        <w:rPr>
          <w:rFonts w:cs="Arial"/>
          <w:b/>
          <w:bCs/>
          <w:szCs w:val="22"/>
        </w:rPr>
      </w:pPr>
      <w:r w:rsidRPr="009A1DA3">
        <w:rPr>
          <w:rFonts w:cs="Arial"/>
          <w:szCs w:val="22"/>
        </w:rPr>
        <w:t>Stručný popis Zmluvy:</w:t>
      </w:r>
    </w:p>
    <w:p w14:paraId="3EFAE634" w14:textId="77777777" w:rsidR="00E2442D" w:rsidRPr="009A1DA3" w:rsidRDefault="00E2442D" w:rsidP="0083239F">
      <w:pPr>
        <w:jc w:val="both"/>
        <w:rPr>
          <w:rFonts w:cs="Arial"/>
          <w:bCs/>
          <w:szCs w:val="22"/>
        </w:rPr>
      </w:pPr>
      <w:r w:rsidRPr="009A1DA3">
        <w:rPr>
          <w:rFonts w:cs="Arial"/>
          <w:bCs/>
          <w:szCs w:val="22"/>
        </w:rPr>
        <w:t>Projektovanie a výstavba ........................................................</w:t>
      </w:r>
    </w:p>
    <w:p w14:paraId="3A5E362D" w14:textId="77777777" w:rsidR="00E2442D" w:rsidRPr="009A1DA3" w:rsidRDefault="00E2442D" w:rsidP="0083239F">
      <w:pPr>
        <w:ind w:left="2160" w:hanging="2160"/>
        <w:rPr>
          <w:rFonts w:cs="Arial"/>
          <w:bCs/>
          <w:szCs w:val="22"/>
        </w:rPr>
      </w:pPr>
    </w:p>
    <w:p w14:paraId="4B513BA8" w14:textId="77777777" w:rsidR="00E2442D" w:rsidRPr="009A1DA3" w:rsidRDefault="00E2442D" w:rsidP="0083239F">
      <w:pPr>
        <w:ind w:left="2160" w:hanging="2160"/>
        <w:rPr>
          <w:rFonts w:cs="Arial"/>
          <w:bCs/>
          <w:szCs w:val="22"/>
        </w:rPr>
      </w:pPr>
      <w:r w:rsidRPr="009A1DA3">
        <w:rPr>
          <w:rFonts w:cs="Arial"/>
          <w:bCs/>
          <w:szCs w:val="22"/>
        </w:rPr>
        <w:t>Objednávateľ: .....................................................................</w:t>
      </w:r>
    </w:p>
    <w:p w14:paraId="066A77AC" w14:textId="77777777" w:rsidR="00E2442D" w:rsidRPr="009A1DA3" w:rsidRDefault="00E2442D" w:rsidP="0083239F">
      <w:pPr>
        <w:ind w:left="2160" w:hanging="2160"/>
        <w:rPr>
          <w:rFonts w:cs="Arial"/>
          <w:bCs/>
          <w:szCs w:val="22"/>
        </w:rPr>
      </w:pPr>
    </w:p>
    <w:p w14:paraId="3D7DBA95" w14:textId="77777777" w:rsidR="00E2442D" w:rsidRPr="009A1DA3" w:rsidRDefault="00E2442D" w:rsidP="0083239F">
      <w:pPr>
        <w:jc w:val="both"/>
        <w:rPr>
          <w:rFonts w:cs="Arial"/>
          <w:szCs w:val="22"/>
        </w:rPr>
      </w:pPr>
      <w:r w:rsidRPr="009A1DA3">
        <w:rPr>
          <w:rFonts w:cs="Arial"/>
          <w:szCs w:val="22"/>
        </w:rPr>
        <w:t>Boli sme informovaní, že ……………….. (ďalej nazývaný ,,Príkazca“) je Vašim Zhotoviteľom v rámci tejto Zmluvy, ktorá si vyžaduje, aby získal zábezpeku na záručné opravy.</w:t>
      </w:r>
    </w:p>
    <w:p w14:paraId="1B6BA958" w14:textId="77777777" w:rsidR="00E2442D" w:rsidRPr="009A1DA3" w:rsidRDefault="00E2442D" w:rsidP="0083239F">
      <w:pPr>
        <w:jc w:val="both"/>
        <w:rPr>
          <w:rFonts w:cs="Arial"/>
          <w:b/>
          <w:bCs/>
          <w:szCs w:val="22"/>
        </w:rPr>
      </w:pPr>
    </w:p>
    <w:p w14:paraId="0C4C45D3" w14:textId="77777777" w:rsidR="00E2442D" w:rsidRPr="009A1DA3" w:rsidRDefault="00E2442D" w:rsidP="0083239F">
      <w:pPr>
        <w:jc w:val="both"/>
        <w:rPr>
          <w:rFonts w:cs="Arial"/>
          <w:szCs w:val="22"/>
        </w:rPr>
      </w:pPr>
      <w:r w:rsidRPr="009A1DA3">
        <w:rPr>
          <w:rFonts w:cs="Arial"/>
          <w:szCs w:val="22"/>
        </w:rPr>
        <w:t xml:space="preserve">Na žiadosť príkazcu, my (názov a adresa banky).........................., sa týmto neodvolateľne a bez akýchkoľvek námietok zaväzujeme uhradiť vám, príjemcovi /Objednávateľovi, akúkoľvek čiastku, alebo čiastky, ktorých celková výška neprekročí .......………. EUR (,,garantovaná čiastka“ slovom:..................) po tom, čo od vás obdržíme písomnú žiadosť spolu s vaším písomným prehlásením, že: </w:t>
      </w:r>
    </w:p>
    <w:p w14:paraId="651F739C" w14:textId="77777777" w:rsidR="00E2442D" w:rsidRPr="009A1DA3" w:rsidRDefault="00E2442D" w:rsidP="0083239F">
      <w:pPr>
        <w:jc w:val="both"/>
        <w:rPr>
          <w:rFonts w:cs="Arial"/>
          <w:szCs w:val="22"/>
        </w:rPr>
      </w:pPr>
    </w:p>
    <w:p w14:paraId="02A31E36" w14:textId="77777777" w:rsidR="00E2442D" w:rsidRPr="009A1DA3" w:rsidRDefault="00E2442D" w:rsidP="0083239F">
      <w:pPr>
        <w:numPr>
          <w:ilvl w:val="0"/>
          <w:numId w:val="14"/>
        </w:numPr>
        <w:tabs>
          <w:tab w:val="clear" w:pos="1785"/>
          <w:tab w:val="num" w:pos="426"/>
        </w:tabs>
        <w:ind w:left="426" w:hanging="426"/>
        <w:jc w:val="both"/>
        <w:rPr>
          <w:rFonts w:cs="Arial"/>
          <w:szCs w:val="22"/>
        </w:rPr>
      </w:pPr>
      <w:r w:rsidRPr="009A1DA3">
        <w:rPr>
          <w:rFonts w:cs="Arial"/>
          <w:szCs w:val="22"/>
        </w:rPr>
        <w:t>príkazca porušuje svoje záväzky v zmysle Zmluvy a</w:t>
      </w:r>
    </w:p>
    <w:p w14:paraId="46CABEBB" w14:textId="77777777" w:rsidR="00E2442D" w:rsidRPr="009A1DA3" w:rsidRDefault="00E2442D" w:rsidP="0083239F">
      <w:pPr>
        <w:numPr>
          <w:ilvl w:val="0"/>
          <w:numId w:val="14"/>
        </w:numPr>
        <w:tabs>
          <w:tab w:val="clear" w:pos="1785"/>
          <w:tab w:val="num" w:pos="426"/>
        </w:tabs>
        <w:ind w:left="426" w:hanging="426"/>
        <w:jc w:val="both"/>
        <w:rPr>
          <w:rFonts w:cs="Arial"/>
          <w:szCs w:val="22"/>
        </w:rPr>
      </w:pPr>
      <w:r w:rsidRPr="009A1DA3">
        <w:rPr>
          <w:rFonts w:cs="Arial"/>
          <w:szCs w:val="22"/>
        </w:rPr>
        <w:t>neodstránil zistené vady Diela v dohodnutom termíne.</w:t>
      </w:r>
    </w:p>
    <w:p w14:paraId="6B03DFDA" w14:textId="77777777" w:rsidR="00E2442D" w:rsidRPr="009A1DA3" w:rsidRDefault="00E2442D" w:rsidP="0083239F">
      <w:pPr>
        <w:jc w:val="both"/>
        <w:rPr>
          <w:rFonts w:cs="Arial"/>
          <w:szCs w:val="22"/>
        </w:rPr>
      </w:pPr>
    </w:p>
    <w:p w14:paraId="0EAFAFD3" w14:textId="77777777" w:rsidR="00E2442D" w:rsidRPr="009A1DA3" w:rsidRDefault="00E2442D" w:rsidP="0083239F">
      <w:pPr>
        <w:pStyle w:val="Zkladntext3"/>
        <w:tabs>
          <w:tab w:val="clear" w:pos="709"/>
          <w:tab w:val="clear" w:pos="1191"/>
          <w:tab w:val="clear" w:pos="1474"/>
        </w:tabs>
        <w:suppressAutoHyphens w:val="0"/>
        <w:rPr>
          <w:rFonts w:cs="Arial"/>
          <w:spacing w:val="0"/>
          <w:szCs w:val="22"/>
        </w:rPr>
      </w:pPr>
      <w:r w:rsidRPr="009A1DA3">
        <w:rPr>
          <w:rFonts w:cs="Arial"/>
          <w:spacing w:val="0"/>
          <w:szCs w:val="22"/>
        </w:rPr>
        <w:t>Každá žiadosť o úhradu musí obsahovať váš podpis(y) vášho/vašich riaditeľov (štatutárnych zástupcov), ktorý musí byť overený vašimi bankármi, alebo notárom. Overenú žiadosť a prehlásenie musíme obdržať na našej adrese do (dátum 70 dní po očakávanom vypršaní platnosti bankovej zábezpeky) ................................ (,,termín vypršania“), kedy táto zábezpeka vyprší a musí nám byť vrátená.</w:t>
      </w:r>
    </w:p>
    <w:p w14:paraId="04F8EE6C" w14:textId="77777777" w:rsidR="00E2442D" w:rsidRPr="009A1DA3" w:rsidRDefault="00E2442D" w:rsidP="0083239F">
      <w:pPr>
        <w:jc w:val="both"/>
        <w:rPr>
          <w:rFonts w:cs="Arial"/>
          <w:szCs w:val="22"/>
        </w:rPr>
      </w:pPr>
    </w:p>
    <w:p w14:paraId="5CDF649F" w14:textId="77777777" w:rsidR="00E2442D" w:rsidRPr="009A1DA3" w:rsidRDefault="00E2442D" w:rsidP="0083239F">
      <w:pPr>
        <w:jc w:val="both"/>
        <w:rPr>
          <w:rFonts w:cs="Arial"/>
          <w:szCs w:val="22"/>
        </w:rPr>
      </w:pPr>
      <w:r w:rsidRPr="009A1DA3">
        <w:rPr>
          <w:rFonts w:cs="Arial"/>
          <w:szCs w:val="22"/>
        </w:rPr>
        <w:t>Každým čerpaním zo záruky (zábezpeky na záručné opravy) sa výška záruky automaticky zníži o Vám vyplatenú sumu.</w:t>
      </w:r>
    </w:p>
    <w:p w14:paraId="01241B3B" w14:textId="77777777" w:rsidR="00E2442D" w:rsidRPr="009A1DA3" w:rsidRDefault="00E2442D" w:rsidP="0083239F">
      <w:pPr>
        <w:jc w:val="both"/>
        <w:rPr>
          <w:rFonts w:cs="Arial"/>
          <w:szCs w:val="22"/>
        </w:rPr>
      </w:pPr>
    </w:p>
    <w:p w14:paraId="61355663" w14:textId="77777777" w:rsidR="00E2442D" w:rsidRPr="009A1DA3" w:rsidRDefault="00E2442D" w:rsidP="0083239F">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szCs w:val="22"/>
          <w:lang w:val="sk-SK" w:eastAsia="en-US"/>
        </w:rPr>
      </w:pPr>
    </w:p>
    <w:p w14:paraId="563FF765" w14:textId="77777777" w:rsidR="00E2442D" w:rsidRPr="009A1DA3" w:rsidRDefault="00E2442D" w:rsidP="0083239F">
      <w:pPr>
        <w:jc w:val="both"/>
        <w:rPr>
          <w:rFonts w:cs="Arial"/>
          <w:szCs w:val="22"/>
        </w:rPr>
      </w:pPr>
      <w:r w:rsidRPr="009A1DA3">
        <w:rPr>
          <w:rFonts w:cs="Arial"/>
          <w:szCs w:val="22"/>
        </w:rPr>
        <w:t xml:space="preserve">Táto zábezpeka sa musí riadiť právnymi predpismi Slovenskej republiky a pokiaľ nie je vyššie uvedené inak, musí podliehať Jednotným pravidlám pre záruky na </w:t>
      </w:r>
      <w:r w:rsidR="00C823AC" w:rsidRPr="009A1DA3">
        <w:rPr>
          <w:rFonts w:cs="Arial"/>
          <w:szCs w:val="22"/>
        </w:rPr>
        <w:t>požiadanie, vydaným pod číslom 7</w:t>
      </w:r>
      <w:r w:rsidRPr="009A1DA3">
        <w:rPr>
          <w:rFonts w:cs="Arial"/>
          <w:szCs w:val="22"/>
        </w:rPr>
        <w:t xml:space="preserve">58 Medzinárodnou obchodnou komorou. </w:t>
      </w:r>
    </w:p>
    <w:p w14:paraId="6F02C46A" w14:textId="77777777" w:rsidR="00E2442D" w:rsidRPr="009A1DA3" w:rsidRDefault="00E2442D" w:rsidP="0083239F">
      <w:pPr>
        <w:jc w:val="both"/>
        <w:rPr>
          <w:rFonts w:cs="Arial"/>
          <w:szCs w:val="22"/>
        </w:rPr>
      </w:pPr>
    </w:p>
    <w:p w14:paraId="583617D5" w14:textId="77777777" w:rsidR="00E2442D" w:rsidRPr="009A1DA3" w:rsidRDefault="00E2442D" w:rsidP="0083239F">
      <w:pPr>
        <w:jc w:val="both"/>
        <w:rPr>
          <w:rFonts w:cs="Arial"/>
          <w:szCs w:val="22"/>
        </w:rPr>
      </w:pPr>
    </w:p>
    <w:p w14:paraId="2E3D3400" w14:textId="77777777" w:rsidR="00E2442D" w:rsidRPr="009A1DA3" w:rsidRDefault="00E2442D" w:rsidP="0083239F">
      <w:pPr>
        <w:jc w:val="both"/>
        <w:rPr>
          <w:rFonts w:cs="Arial"/>
          <w:szCs w:val="22"/>
        </w:rPr>
      </w:pPr>
      <w:r w:rsidRPr="009A1DA3">
        <w:rPr>
          <w:rFonts w:cs="Arial"/>
          <w:szCs w:val="22"/>
        </w:rPr>
        <w:t>Dátum  …………..</w:t>
      </w:r>
      <w:r w:rsidRPr="009A1DA3">
        <w:rPr>
          <w:rFonts w:cs="Arial"/>
          <w:szCs w:val="22"/>
        </w:rPr>
        <w:tab/>
      </w:r>
      <w:r w:rsidRPr="009A1DA3">
        <w:rPr>
          <w:rFonts w:cs="Arial"/>
          <w:szCs w:val="22"/>
        </w:rPr>
        <w:tab/>
      </w:r>
      <w:r w:rsidRPr="009A1DA3">
        <w:rPr>
          <w:rFonts w:cs="Arial"/>
          <w:szCs w:val="22"/>
        </w:rPr>
        <w:tab/>
      </w:r>
      <w:r w:rsidRPr="009A1DA3">
        <w:rPr>
          <w:rFonts w:cs="Arial"/>
          <w:szCs w:val="22"/>
        </w:rPr>
        <w:tab/>
        <w:t>Podpis(y):. ……………..</w:t>
      </w:r>
    </w:p>
    <w:p w14:paraId="7D00B3DF" w14:textId="77777777" w:rsidR="00CB32C9" w:rsidRPr="009A1DA3" w:rsidRDefault="00CB32C9" w:rsidP="0083239F">
      <w:pPr>
        <w:jc w:val="both"/>
        <w:rPr>
          <w:rFonts w:cs="Arial"/>
          <w:szCs w:val="22"/>
        </w:rPr>
      </w:pPr>
    </w:p>
    <w:p w14:paraId="1F0163FB" w14:textId="77777777" w:rsidR="00CB32C9" w:rsidRPr="009A1DA3" w:rsidRDefault="00CB32C9" w:rsidP="0083239F">
      <w:pPr>
        <w:jc w:val="both"/>
        <w:rPr>
          <w:rFonts w:cs="Arial"/>
          <w:szCs w:val="22"/>
        </w:rPr>
      </w:pPr>
      <w:r w:rsidRPr="009A1DA3">
        <w:rPr>
          <w:rFonts w:cs="Arial"/>
          <w:bCs/>
          <w:szCs w:val="22"/>
        </w:rPr>
        <w:t>(meno a priezvisko osoby alebo osôb a funkcia/e oprávnených podpisovať v mene inštitúcie poskytujúcej Zábezpeku)</w:t>
      </w:r>
    </w:p>
    <w:p w14:paraId="1365524D" w14:textId="77777777" w:rsidR="00E2442D" w:rsidRPr="009A1DA3" w:rsidRDefault="00E2442D" w:rsidP="0083239F">
      <w:pPr>
        <w:jc w:val="both"/>
        <w:rPr>
          <w:rFonts w:cs="Arial"/>
          <w:szCs w:val="22"/>
        </w:rPr>
      </w:pPr>
    </w:p>
    <w:p w14:paraId="31131DB4" w14:textId="77777777" w:rsidR="00E2442D" w:rsidRPr="009A1DA3" w:rsidRDefault="00E2442D" w:rsidP="0083239F">
      <w:pPr>
        <w:tabs>
          <w:tab w:val="right" w:leader="underscore" w:pos="9072"/>
        </w:tabs>
        <w:rPr>
          <w:rFonts w:cs="Arial"/>
          <w:b/>
        </w:rPr>
      </w:pPr>
      <w:r w:rsidRPr="009A1DA3">
        <w:rPr>
          <w:rFonts w:cs="Arial"/>
          <w:b/>
          <w:bCs/>
          <w:iCs/>
          <w:szCs w:val="22"/>
        </w:rPr>
        <w:t>[</w:t>
      </w:r>
      <w:r w:rsidRPr="009A1DA3">
        <w:rPr>
          <w:rFonts w:cs="Arial"/>
          <w:iCs/>
          <w:szCs w:val="22"/>
        </w:rPr>
        <w:t>pečiatka inštitúcie poskytujúcej Zábezpeku</w:t>
      </w:r>
      <w:r w:rsidRPr="009A1DA3">
        <w:rPr>
          <w:rFonts w:cs="Arial"/>
          <w:b/>
          <w:iCs/>
          <w:szCs w:val="22"/>
        </w:rPr>
        <w:t>]</w:t>
      </w:r>
    </w:p>
    <w:p w14:paraId="4567520A" w14:textId="77777777" w:rsidR="00E2442D" w:rsidRPr="009A1DA3" w:rsidRDefault="00E2442D" w:rsidP="0083239F">
      <w:pPr>
        <w:tabs>
          <w:tab w:val="right" w:leader="underscore" w:pos="9072"/>
        </w:tabs>
        <w:jc w:val="center"/>
        <w:rPr>
          <w:rFonts w:cs="Arial"/>
          <w:sz w:val="48"/>
        </w:rPr>
        <w:sectPr w:rsidR="00E2442D" w:rsidRPr="009A1DA3" w:rsidSect="00E2310C">
          <w:footerReference w:type="default" r:id="rId28"/>
          <w:footerReference w:type="first" r:id="rId29"/>
          <w:pgSz w:w="11906" w:h="16838" w:code="9"/>
          <w:pgMar w:top="1418" w:right="1134" w:bottom="1418" w:left="1418" w:header="680" w:footer="680" w:gutter="0"/>
          <w:pgNumType w:start="2"/>
          <w:cols w:space="708"/>
          <w:titlePg/>
        </w:sectPr>
      </w:pPr>
    </w:p>
    <w:p w14:paraId="27C326B2" w14:textId="77777777" w:rsidR="00E2442D" w:rsidRPr="009A1DA3" w:rsidRDefault="00E2442D" w:rsidP="0083239F">
      <w:pPr>
        <w:tabs>
          <w:tab w:val="right" w:leader="underscore" w:pos="9072"/>
        </w:tabs>
        <w:jc w:val="center"/>
        <w:rPr>
          <w:rFonts w:cs="Arial"/>
          <w:sz w:val="48"/>
        </w:rPr>
      </w:pPr>
    </w:p>
    <w:p w14:paraId="04B04512" w14:textId="77777777" w:rsidR="00E2442D" w:rsidRPr="009A1DA3" w:rsidRDefault="00E2442D" w:rsidP="0083239F">
      <w:pPr>
        <w:jc w:val="center"/>
        <w:rPr>
          <w:rFonts w:cs="Arial"/>
          <w:sz w:val="48"/>
        </w:rPr>
      </w:pPr>
    </w:p>
    <w:p w14:paraId="7956852C" w14:textId="77777777" w:rsidR="00E2442D" w:rsidRPr="009A1DA3" w:rsidRDefault="00E2442D" w:rsidP="0083239F">
      <w:pPr>
        <w:jc w:val="center"/>
        <w:rPr>
          <w:rFonts w:cs="Arial"/>
          <w:sz w:val="48"/>
        </w:rPr>
      </w:pPr>
    </w:p>
    <w:p w14:paraId="073FEDB0" w14:textId="77777777" w:rsidR="00E2442D" w:rsidRPr="009A1DA3" w:rsidRDefault="00E2442D" w:rsidP="0083239F">
      <w:pPr>
        <w:jc w:val="center"/>
        <w:rPr>
          <w:rFonts w:cs="Arial"/>
          <w:sz w:val="48"/>
        </w:rPr>
      </w:pPr>
    </w:p>
    <w:p w14:paraId="3A8E206D" w14:textId="77777777" w:rsidR="00E2442D" w:rsidRPr="009A1DA3" w:rsidRDefault="00E2442D" w:rsidP="0083239F">
      <w:pPr>
        <w:jc w:val="center"/>
        <w:rPr>
          <w:rFonts w:cs="Arial"/>
          <w:sz w:val="48"/>
        </w:rPr>
      </w:pPr>
    </w:p>
    <w:p w14:paraId="797EC4DE" w14:textId="77777777" w:rsidR="00E2442D" w:rsidRPr="009A1DA3" w:rsidRDefault="00E2442D" w:rsidP="0083239F">
      <w:pPr>
        <w:jc w:val="center"/>
        <w:rPr>
          <w:rFonts w:cs="Arial"/>
          <w:sz w:val="48"/>
        </w:rPr>
      </w:pPr>
    </w:p>
    <w:p w14:paraId="0F537F99" w14:textId="77777777" w:rsidR="00E2442D" w:rsidRPr="009A1DA3" w:rsidRDefault="00E2442D" w:rsidP="0083239F">
      <w:pPr>
        <w:jc w:val="center"/>
        <w:rPr>
          <w:rFonts w:cs="Arial"/>
          <w:sz w:val="48"/>
        </w:rPr>
      </w:pPr>
    </w:p>
    <w:p w14:paraId="1152C94E" w14:textId="77777777" w:rsidR="00E2442D" w:rsidRPr="009A1DA3" w:rsidRDefault="00E2442D" w:rsidP="0083239F">
      <w:pPr>
        <w:jc w:val="center"/>
        <w:rPr>
          <w:rFonts w:cs="Arial"/>
          <w:sz w:val="48"/>
        </w:rPr>
      </w:pPr>
    </w:p>
    <w:p w14:paraId="30017C12" w14:textId="77777777" w:rsidR="00E2442D" w:rsidRPr="009A1DA3" w:rsidRDefault="00E2442D" w:rsidP="0083239F">
      <w:pPr>
        <w:jc w:val="center"/>
        <w:rPr>
          <w:rFonts w:cs="Arial"/>
          <w:sz w:val="48"/>
        </w:rPr>
      </w:pPr>
    </w:p>
    <w:p w14:paraId="440183FF" w14:textId="77777777" w:rsidR="00E2442D" w:rsidRPr="009A1DA3" w:rsidRDefault="00E2442D" w:rsidP="0083239F">
      <w:pPr>
        <w:jc w:val="center"/>
        <w:rPr>
          <w:rFonts w:cs="Arial"/>
          <w:sz w:val="36"/>
        </w:rPr>
      </w:pPr>
    </w:p>
    <w:p w14:paraId="0931B617" w14:textId="77777777" w:rsidR="00E2442D" w:rsidRPr="009A1DA3" w:rsidRDefault="00E2442D" w:rsidP="0083239F">
      <w:pPr>
        <w:jc w:val="center"/>
        <w:rPr>
          <w:rFonts w:cs="Arial"/>
          <w:b/>
          <w:sz w:val="36"/>
        </w:rPr>
      </w:pPr>
      <w:r w:rsidRPr="009A1DA3">
        <w:rPr>
          <w:rFonts w:cs="Arial"/>
          <w:b/>
          <w:caps/>
          <w:sz w:val="36"/>
        </w:rPr>
        <w:t>časť</w:t>
      </w:r>
      <w:r w:rsidRPr="009A1DA3">
        <w:rPr>
          <w:rFonts w:cs="Arial"/>
          <w:b/>
          <w:sz w:val="36"/>
        </w:rPr>
        <w:t xml:space="preserve"> </w:t>
      </w:r>
      <w:r w:rsidR="009F29A0" w:rsidRPr="009A1DA3">
        <w:rPr>
          <w:rFonts w:cs="Arial"/>
          <w:b/>
          <w:sz w:val="36"/>
        </w:rPr>
        <w:t>7</w:t>
      </w:r>
    </w:p>
    <w:p w14:paraId="53234BC6" w14:textId="77777777" w:rsidR="00E2442D" w:rsidRPr="009A1DA3" w:rsidRDefault="00E31800" w:rsidP="0083239F">
      <w:pPr>
        <w:jc w:val="center"/>
        <w:rPr>
          <w:rFonts w:cs="Arial"/>
          <w:b/>
          <w:caps/>
          <w:sz w:val="36"/>
          <w:szCs w:val="36"/>
        </w:rPr>
      </w:pPr>
      <w:r w:rsidRPr="009A1DA3">
        <w:rPr>
          <w:rFonts w:cs="Arial"/>
          <w:b/>
          <w:caps/>
          <w:sz w:val="36"/>
          <w:szCs w:val="36"/>
        </w:rPr>
        <w:t>Zmluva o Dielo</w:t>
      </w:r>
    </w:p>
    <w:p w14:paraId="0C1EC658" w14:textId="77777777" w:rsidR="00E2442D" w:rsidRPr="009A1DA3" w:rsidRDefault="00E2442D" w:rsidP="0083239F">
      <w:pPr>
        <w:jc w:val="center"/>
        <w:rPr>
          <w:rFonts w:cs="Arial"/>
          <w:b/>
          <w:caps/>
          <w:sz w:val="36"/>
          <w:szCs w:val="36"/>
        </w:rPr>
      </w:pPr>
      <w:r w:rsidRPr="009A1DA3">
        <w:rPr>
          <w:rFonts w:cs="Arial"/>
          <w:b/>
          <w:caps/>
          <w:sz w:val="36"/>
          <w:szCs w:val="36"/>
        </w:rPr>
        <w:t>Vzorové tlačivo</w:t>
      </w:r>
    </w:p>
    <w:p w14:paraId="13ABE887" w14:textId="77777777" w:rsidR="00E2442D" w:rsidRPr="009A1DA3" w:rsidRDefault="00E2442D" w:rsidP="0083239F">
      <w:pPr>
        <w:jc w:val="center"/>
        <w:rPr>
          <w:rFonts w:cs="Arial"/>
          <w:b/>
          <w:caps/>
          <w:sz w:val="36"/>
        </w:rPr>
      </w:pPr>
      <w:r w:rsidRPr="009A1DA3">
        <w:rPr>
          <w:rFonts w:cs="Arial"/>
          <w:b/>
          <w:caps/>
          <w:sz w:val="36"/>
          <w:szCs w:val="36"/>
        </w:rPr>
        <w:t>DohodY o riešení sporov</w:t>
      </w:r>
    </w:p>
    <w:p w14:paraId="45042C41" w14:textId="77777777" w:rsidR="00E2442D" w:rsidRPr="009A1DA3" w:rsidRDefault="00E2442D" w:rsidP="0083239F">
      <w:pPr>
        <w:jc w:val="center"/>
        <w:rPr>
          <w:rFonts w:cs="Arial"/>
          <w:sz w:val="48"/>
        </w:rPr>
      </w:pPr>
    </w:p>
    <w:p w14:paraId="4C228FB5" w14:textId="77777777" w:rsidR="00E2442D" w:rsidRPr="009A1DA3" w:rsidRDefault="00E2442D" w:rsidP="0083239F">
      <w:pPr>
        <w:pStyle w:val="Nadpis1"/>
        <w:numPr>
          <w:ilvl w:val="0"/>
          <w:numId w:val="0"/>
        </w:numPr>
        <w:spacing w:before="0" w:after="0"/>
        <w:rPr>
          <w:rFonts w:cs="Arial"/>
          <w:sz w:val="28"/>
        </w:rPr>
      </w:pPr>
      <w:r w:rsidRPr="009A1DA3">
        <w:rPr>
          <w:rFonts w:cs="Arial"/>
        </w:rPr>
        <w:br w:type="page"/>
      </w:r>
      <w:r w:rsidRPr="009A1DA3">
        <w:rPr>
          <w:rFonts w:cs="Arial"/>
          <w:sz w:val="28"/>
        </w:rPr>
        <w:lastRenderedPageBreak/>
        <w:t>DOHODA O RIEŠENÍ SPOROV</w:t>
      </w:r>
    </w:p>
    <w:p w14:paraId="64EFE147" w14:textId="77777777" w:rsidR="00E2442D" w:rsidRPr="009A1DA3" w:rsidRDefault="00E2442D" w:rsidP="0083239F">
      <w:pPr>
        <w:jc w:val="both"/>
        <w:rPr>
          <w:rFonts w:cs="Arial"/>
          <w:sz w:val="20"/>
        </w:rPr>
      </w:pPr>
      <w:bookmarkStart w:id="21" w:name="_Toc93651907"/>
      <w:bookmarkStart w:id="22" w:name="_Toc95030372"/>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t xml:space="preserve">            [pre jednočlennú KRS]</w:t>
      </w:r>
    </w:p>
    <w:p w14:paraId="61A2486B" w14:textId="77777777" w:rsidR="00E2442D" w:rsidRPr="009A1DA3" w:rsidRDefault="00E2442D" w:rsidP="0083239F">
      <w:pPr>
        <w:jc w:val="both"/>
        <w:rPr>
          <w:rFonts w:cs="Arial"/>
          <w:sz w:val="20"/>
        </w:rPr>
      </w:pPr>
    </w:p>
    <w:p w14:paraId="29C112BB" w14:textId="77777777" w:rsidR="00E2442D" w:rsidRPr="009A1DA3" w:rsidRDefault="00E2442D" w:rsidP="0083239F">
      <w:pPr>
        <w:jc w:val="both"/>
        <w:rPr>
          <w:rFonts w:cs="Arial"/>
          <w:sz w:val="20"/>
        </w:rPr>
      </w:pPr>
      <w:r w:rsidRPr="009A1DA3">
        <w:rPr>
          <w:rFonts w:cs="Arial"/>
          <w:sz w:val="20"/>
        </w:rPr>
        <w:t>Názov a podrobnosti Zmluvy o Dielo........................................................................................................</w:t>
      </w:r>
    </w:p>
    <w:p w14:paraId="6EF84BF3" w14:textId="77777777" w:rsidR="00E2442D" w:rsidRPr="009A1DA3" w:rsidRDefault="00E2442D" w:rsidP="0083239F">
      <w:pPr>
        <w:jc w:val="both"/>
        <w:rPr>
          <w:rFonts w:cs="Arial"/>
          <w:sz w:val="20"/>
        </w:rPr>
      </w:pPr>
      <w:r w:rsidRPr="009A1DA3">
        <w:rPr>
          <w:rFonts w:cs="Arial"/>
          <w:sz w:val="20"/>
        </w:rPr>
        <w:t>Názov a adresa Objednávateľa ................................................................................................................</w:t>
      </w:r>
    </w:p>
    <w:p w14:paraId="46869613" w14:textId="77777777" w:rsidR="00E2442D" w:rsidRPr="009A1DA3" w:rsidRDefault="00E2442D" w:rsidP="0083239F">
      <w:pPr>
        <w:jc w:val="both"/>
        <w:rPr>
          <w:rFonts w:cs="Arial"/>
          <w:sz w:val="20"/>
        </w:rPr>
      </w:pPr>
      <w:r w:rsidRPr="009A1DA3">
        <w:rPr>
          <w:rFonts w:cs="Arial"/>
          <w:sz w:val="20"/>
        </w:rPr>
        <w:t>Názov a adresa Zhotoviteľa ......................................................................................................................</w:t>
      </w:r>
    </w:p>
    <w:p w14:paraId="343826DA" w14:textId="77777777" w:rsidR="00E2442D" w:rsidRPr="009A1DA3" w:rsidRDefault="00E2442D" w:rsidP="0083239F">
      <w:pPr>
        <w:jc w:val="both"/>
        <w:rPr>
          <w:rFonts w:cs="Arial"/>
          <w:sz w:val="20"/>
        </w:rPr>
      </w:pPr>
      <w:r w:rsidRPr="009A1DA3">
        <w:rPr>
          <w:rFonts w:cs="Arial"/>
          <w:sz w:val="20"/>
        </w:rPr>
        <w:t>Meno a adresa Člena ...............................................................................................................................</w:t>
      </w:r>
    </w:p>
    <w:p w14:paraId="69374BC4" w14:textId="77777777" w:rsidR="00E2442D" w:rsidRPr="009A1DA3" w:rsidRDefault="00E2442D" w:rsidP="0083239F">
      <w:pPr>
        <w:jc w:val="both"/>
        <w:rPr>
          <w:rFonts w:cs="Arial"/>
          <w:sz w:val="20"/>
        </w:rPr>
      </w:pPr>
    </w:p>
    <w:p w14:paraId="09627E7D" w14:textId="77777777" w:rsidR="00E2442D" w:rsidRPr="009A1DA3" w:rsidRDefault="00E2442D" w:rsidP="0083239F">
      <w:pPr>
        <w:jc w:val="both"/>
        <w:rPr>
          <w:rFonts w:cs="Arial"/>
          <w:sz w:val="20"/>
        </w:rPr>
      </w:pPr>
    </w:p>
    <w:p w14:paraId="229B448C" w14:textId="77777777" w:rsidR="00E2442D" w:rsidRPr="009A1DA3" w:rsidRDefault="00E2442D" w:rsidP="0083239F">
      <w:pPr>
        <w:jc w:val="both"/>
        <w:rPr>
          <w:rFonts w:cs="Arial"/>
          <w:sz w:val="20"/>
        </w:rPr>
      </w:pPr>
      <w:r w:rsidRPr="009A1DA3">
        <w:rPr>
          <w:rFonts w:cs="Arial"/>
          <w:b/>
          <w:sz w:val="20"/>
        </w:rPr>
        <w:t>Vzhľadom k tomu, že</w:t>
      </w:r>
      <w:r w:rsidRPr="009A1DA3">
        <w:rPr>
          <w:rFonts w:cs="Arial"/>
          <w:sz w:val="20"/>
        </w:rPr>
        <w:t xml:space="preserve"> Objednávateľ a Zhotoviteľ uzavreli Zmluvu o Dielo a želajú si spoločne menovať Člena, ktorý by konal ako jediný rozhodca Komisie pre riešenie sporov a bude tiež nazývaný ako „KRS“, aby rozhodol spor, ktorý vznikol v súvislosti s .................................*.</w:t>
      </w:r>
    </w:p>
    <w:p w14:paraId="39A17F1C" w14:textId="77777777" w:rsidR="00E2442D" w:rsidRPr="009A1DA3" w:rsidRDefault="00E2442D" w:rsidP="0083239F">
      <w:pPr>
        <w:jc w:val="both"/>
        <w:rPr>
          <w:rFonts w:cs="Arial"/>
          <w:sz w:val="20"/>
        </w:rPr>
      </w:pPr>
    </w:p>
    <w:p w14:paraId="03961D42" w14:textId="77777777" w:rsidR="00E2442D" w:rsidRPr="009A1DA3" w:rsidRDefault="00E2442D" w:rsidP="0083239F">
      <w:pPr>
        <w:jc w:val="both"/>
        <w:rPr>
          <w:rFonts w:cs="Arial"/>
          <w:sz w:val="20"/>
        </w:rPr>
      </w:pPr>
    </w:p>
    <w:p w14:paraId="30ED166A" w14:textId="77777777" w:rsidR="00E2442D" w:rsidRPr="009A1DA3" w:rsidRDefault="00E2442D" w:rsidP="0083239F">
      <w:pPr>
        <w:jc w:val="both"/>
        <w:rPr>
          <w:rFonts w:cs="Arial"/>
          <w:sz w:val="20"/>
        </w:rPr>
      </w:pPr>
      <w:r w:rsidRPr="009A1DA3">
        <w:rPr>
          <w:rFonts w:cs="Arial"/>
          <w:b/>
          <w:sz w:val="20"/>
        </w:rPr>
        <w:t>Objednávateľ, Zhotoviteľ a Člen sa spoločne dohodli</w:t>
      </w:r>
      <w:r w:rsidRPr="009A1DA3">
        <w:rPr>
          <w:rFonts w:cs="Arial"/>
          <w:sz w:val="20"/>
        </w:rPr>
        <w:t xml:space="preserve"> na nasledovnom:</w:t>
      </w:r>
    </w:p>
    <w:p w14:paraId="1281A525" w14:textId="77777777" w:rsidR="00E2442D" w:rsidRPr="009A1DA3" w:rsidRDefault="00E2442D" w:rsidP="0083239F">
      <w:pPr>
        <w:jc w:val="both"/>
        <w:rPr>
          <w:rFonts w:cs="Arial"/>
          <w:sz w:val="20"/>
        </w:rPr>
      </w:pPr>
    </w:p>
    <w:p w14:paraId="12A93E9B" w14:textId="77777777" w:rsidR="00E2442D" w:rsidRPr="009A1DA3" w:rsidRDefault="00E2442D" w:rsidP="0083239F">
      <w:pPr>
        <w:numPr>
          <w:ilvl w:val="0"/>
          <w:numId w:val="17"/>
        </w:numPr>
        <w:jc w:val="both"/>
        <w:rPr>
          <w:rFonts w:cs="Arial"/>
          <w:sz w:val="20"/>
        </w:rPr>
      </w:pPr>
      <w:r w:rsidRPr="009A1DA3">
        <w:rPr>
          <w:rFonts w:cs="Arial"/>
          <w:sz w:val="20"/>
        </w:rPr>
        <w:t>Podmienky tejto Dohody o riešení sporov tvoria „Všeobecné podmienky Dohody o riešení sporov“, ktoré sú priložené ku Všeobecným podmienkam „Zmluvných podmienok pre Technologické zariadenie a</w:t>
      </w:r>
      <w:r w:rsidR="0046480D" w:rsidRPr="009A1DA3">
        <w:rPr>
          <w:rFonts w:cs="Arial"/>
          <w:sz w:val="20"/>
        </w:rPr>
        <w:t> </w:t>
      </w:r>
      <w:r w:rsidRPr="009A1DA3">
        <w:rPr>
          <w:rFonts w:cs="Arial"/>
          <w:sz w:val="20"/>
        </w:rPr>
        <w:t>Projektovanie</w:t>
      </w:r>
      <w:r w:rsidR="0046480D" w:rsidRPr="009A1DA3">
        <w:rPr>
          <w:rFonts w:cs="Arial"/>
          <w:sz w:val="20"/>
        </w:rPr>
        <w:t xml:space="preserve"> </w:t>
      </w:r>
      <w:r w:rsidRPr="009A1DA3">
        <w:rPr>
          <w:rFonts w:cs="Arial"/>
          <w:sz w:val="20"/>
        </w:rPr>
        <w:t>-</w:t>
      </w:r>
      <w:r w:rsidR="0046480D" w:rsidRPr="009A1DA3">
        <w:rPr>
          <w:rFonts w:cs="Arial"/>
          <w:sz w:val="20"/>
        </w:rPr>
        <w:t xml:space="preserve"> </w:t>
      </w:r>
      <w:r w:rsidRPr="009A1DA3">
        <w:rPr>
          <w:rFonts w:cs="Arial"/>
          <w:sz w:val="20"/>
        </w:rPr>
        <w:t>realizáciu“, prvé vydanie 1999, vydaných Medzinárodnou federáciou konzultačných inžinierov (FIDIC) a nasledovné ustanovenia. V týchto ustanoveniach, ktoré zahŕňajú dodatky a doplnky k Všeobecným podmienkam Dohody o riešení sporov, slová a výrazy majú rovnaký význam, aký im je pridelený vo Všeobecných podmienkach Dohody o riešení sporov.</w:t>
      </w:r>
    </w:p>
    <w:p w14:paraId="01D382B3" w14:textId="77777777" w:rsidR="00E2442D" w:rsidRPr="009A1DA3" w:rsidRDefault="00E2442D" w:rsidP="0083239F">
      <w:pPr>
        <w:jc w:val="both"/>
        <w:rPr>
          <w:rFonts w:cs="Arial"/>
          <w:i/>
          <w:sz w:val="20"/>
        </w:rPr>
      </w:pPr>
    </w:p>
    <w:p w14:paraId="2A49BDF5" w14:textId="77777777" w:rsidR="00E2442D" w:rsidRPr="009A1DA3" w:rsidRDefault="00E2442D" w:rsidP="0083239F">
      <w:pPr>
        <w:numPr>
          <w:ilvl w:val="0"/>
          <w:numId w:val="17"/>
        </w:numPr>
        <w:jc w:val="both"/>
        <w:rPr>
          <w:rFonts w:cs="Arial"/>
          <w:i/>
          <w:sz w:val="20"/>
        </w:rPr>
      </w:pPr>
      <w:r w:rsidRPr="009A1DA3">
        <w:rPr>
          <w:rFonts w:cs="Arial"/>
          <w:sz w:val="20"/>
        </w:rPr>
        <w:t>[</w:t>
      </w:r>
      <w:r w:rsidRPr="009A1DA3">
        <w:rPr>
          <w:rFonts w:cs="Arial"/>
          <w:i/>
          <w:iCs/>
          <w:sz w:val="20"/>
        </w:rPr>
        <w:t>Údaje dodatkov k Všeobecným podmienkam Dohody o riešení sporov, ak existujú.</w:t>
      </w:r>
      <w:r w:rsidRPr="009A1DA3">
        <w:rPr>
          <w:rFonts w:cs="Arial"/>
          <w:sz w:val="20"/>
        </w:rPr>
        <w:t>]</w:t>
      </w:r>
    </w:p>
    <w:p w14:paraId="6A092AEF" w14:textId="77777777" w:rsidR="00E2442D" w:rsidRPr="009A1DA3" w:rsidRDefault="00E2442D" w:rsidP="0083239F">
      <w:pPr>
        <w:jc w:val="both"/>
        <w:rPr>
          <w:rFonts w:cs="Arial"/>
          <w:i/>
          <w:sz w:val="20"/>
        </w:rPr>
      </w:pPr>
    </w:p>
    <w:p w14:paraId="7CC0F5E0" w14:textId="77777777" w:rsidR="00E2442D" w:rsidRPr="009A1DA3" w:rsidRDefault="00E2442D" w:rsidP="0083239F">
      <w:pPr>
        <w:numPr>
          <w:ilvl w:val="0"/>
          <w:numId w:val="17"/>
        </w:numPr>
        <w:jc w:val="both"/>
        <w:rPr>
          <w:rFonts w:cs="Arial"/>
          <w:sz w:val="20"/>
        </w:rPr>
      </w:pPr>
      <w:r w:rsidRPr="009A1DA3">
        <w:rPr>
          <w:rFonts w:cs="Arial"/>
          <w:sz w:val="20"/>
        </w:rPr>
        <w:t>V súlade s článkom 6 Všeobecných podmienok Dohody o riešení sporov, bude Člen platený denný poplatok ...................... za deň.</w:t>
      </w:r>
    </w:p>
    <w:p w14:paraId="11A59787" w14:textId="77777777" w:rsidR="00E2442D" w:rsidRPr="009A1DA3" w:rsidRDefault="00E2442D" w:rsidP="0083239F">
      <w:pPr>
        <w:jc w:val="both"/>
        <w:rPr>
          <w:rFonts w:cs="Arial"/>
          <w:sz w:val="20"/>
        </w:rPr>
      </w:pPr>
    </w:p>
    <w:p w14:paraId="18B2C0FB" w14:textId="77777777" w:rsidR="00E2442D" w:rsidRPr="009A1DA3" w:rsidRDefault="00E2442D" w:rsidP="0083239F">
      <w:pPr>
        <w:numPr>
          <w:ilvl w:val="0"/>
          <w:numId w:val="17"/>
        </w:numPr>
        <w:jc w:val="both"/>
        <w:rPr>
          <w:rFonts w:cs="Arial"/>
          <w:sz w:val="20"/>
        </w:rPr>
      </w:pPr>
      <w:r w:rsidRPr="009A1DA3">
        <w:rPr>
          <w:rFonts w:cs="Arial"/>
          <w:sz w:val="20"/>
        </w:rPr>
        <w:t>S ohľadom na tieto poplatky a ostatné platby, ktoré majú byť uskutočnené Objednávateľom a Zhotoviteľom v súlade s článkom 6 Všeobecných podmienok Dohody o riešení sporov, sa Člen zaväzuje konať ako KRS (ako rozhodca) v súlade s touto Dohodou o riešení sporov.</w:t>
      </w:r>
    </w:p>
    <w:p w14:paraId="1CA213BC" w14:textId="77777777" w:rsidR="00E2442D" w:rsidRPr="009A1DA3" w:rsidRDefault="00E2442D" w:rsidP="0083239F">
      <w:pPr>
        <w:jc w:val="both"/>
        <w:rPr>
          <w:rFonts w:cs="Arial"/>
          <w:sz w:val="20"/>
        </w:rPr>
      </w:pPr>
    </w:p>
    <w:p w14:paraId="10DBCFC4" w14:textId="77777777" w:rsidR="00E2442D" w:rsidRPr="009A1DA3" w:rsidRDefault="00E2442D" w:rsidP="0083239F">
      <w:pPr>
        <w:numPr>
          <w:ilvl w:val="0"/>
          <w:numId w:val="17"/>
        </w:numPr>
        <w:jc w:val="both"/>
        <w:rPr>
          <w:rFonts w:cs="Arial"/>
          <w:sz w:val="20"/>
        </w:rPr>
      </w:pPr>
      <w:r w:rsidRPr="009A1DA3">
        <w:rPr>
          <w:rFonts w:cs="Arial"/>
          <w:sz w:val="20"/>
        </w:rPr>
        <w:t>Objednávateľ a Zhotoviteľ sa spoločne a nerozdielne zaväzujú platiť Člena, v súvislosti s uskutočňovaním týchto služieb, v súlade s článkom 6 týchto Všeobecných podmienok Dohody o riešení sporov.</w:t>
      </w:r>
    </w:p>
    <w:p w14:paraId="5BBE5C15" w14:textId="77777777" w:rsidR="00E2442D" w:rsidRPr="009A1DA3" w:rsidRDefault="00E2442D" w:rsidP="0083239F">
      <w:pPr>
        <w:jc w:val="both"/>
        <w:rPr>
          <w:rFonts w:cs="Arial"/>
          <w:sz w:val="20"/>
        </w:rPr>
      </w:pPr>
    </w:p>
    <w:p w14:paraId="30DF6F37" w14:textId="77777777" w:rsidR="00E2442D" w:rsidRPr="009A1DA3" w:rsidRDefault="00E2442D" w:rsidP="0083239F">
      <w:pPr>
        <w:numPr>
          <w:ilvl w:val="0"/>
          <w:numId w:val="17"/>
        </w:numPr>
        <w:jc w:val="both"/>
        <w:rPr>
          <w:rFonts w:cs="Arial"/>
          <w:sz w:val="20"/>
        </w:rPr>
      </w:pPr>
      <w:r w:rsidRPr="009A1DA3">
        <w:rPr>
          <w:rFonts w:cs="Arial"/>
          <w:sz w:val="20"/>
        </w:rPr>
        <w:t>Táto Dohoda o riešení sporov podlieha právu ...................................................</w:t>
      </w:r>
    </w:p>
    <w:p w14:paraId="06BA65CE" w14:textId="77777777" w:rsidR="00E2442D" w:rsidRPr="009A1DA3" w:rsidRDefault="00E2442D" w:rsidP="0083239F">
      <w:pPr>
        <w:jc w:val="both"/>
        <w:rPr>
          <w:rFonts w:cs="Arial"/>
          <w:sz w:val="20"/>
        </w:rPr>
      </w:pPr>
    </w:p>
    <w:p w14:paraId="37E034A0" w14:textId="77777777" w:rsidR="00E2442D" w:rsidRPr="009A1DA3" w:rsidRDefault="00E2442D" w:rsidP="0083239F">
      <w:pPr>
        <w:jc w:val="both"/>
        <w:rPr>
          <w:rFonts w:cs="Arial"/>
          <w:sz w:val="20"/>
        </w:rPr>
      </w:pPr>
    </w:p>
    <w:p w14:paraId="2F4FBF15" w14:textId="77777777" w:rsidR="00E2442D" w:rsidRPr="009A1DA3" w:rsidRDefault="00E2442D" w:rsidP="0083239F">
      <w:pPr>
        <w:jc w:val="both"/>
        <w:rPr>
          <w:rFonts w:cs="Arial"/>
          <w:sz w:val="20"/>
        </w:rPr>
      </w:pPr>
      <w:r w:rsidRPr="009A1DA3">
        <w:rPr>
          <w:rFonts w:cs="Arial"/>
          <w:sz w:val="20"/>
        </w:rPr>
        <w:t>Podpísaný: ...........................</w:t>
      </w:r>
      <w:r w:rsidRPr="009A1DA3">
        <w:rPr>
          <w:rFonts w:cs="Arial"/>
          <w:sz w:val="20"/>
        </w:rPr>
        <w:tab/>
        <w:t xml:space="preserve">     Podpísaný:  ..................................</w:t>
      </w:r>
      <w:r w:rsidRPr="009A1DA3">
        <w:rPr>
          <w:rFonts w:cs="Arial"/>
          <w:sz w:val="20"/>
        </w:rPr>
        <w:tab/>
        <w:t>Podpísaný: ............................</w:t>
      </w:r>
    </w:p>
    <w:p w14:paraId="2162641E" w14:textId="77777777" w:rsidR="00E2442D" w:rsidRPr="009A1DA3" w:rsidRDefault="00E2442D" w:rsidP="0083239F">
      <w:pPr>
        <w:jc w:val="both"/>
        <w:rPr>
          <w:rFonts w:cs="Arial"/>
          <w:sz w:val="20"/>
        </w:rPr>
      </w:pPr>
    </w:p>
    <w:p w14:paraId="56A7A46B" w14:textId="77777777" w:rsidR="00E2442D" w:rsidRPr="009A1DA3" w:rsidRDefault="00E2442D" w:rsidP="0083239F">
      <w:pPr>
        <w:jc w:val="both"/>
        <w:rPr>
          <w:rFonts w:cs="Arial"/>
          <w:sz w:val="20"/>
        </w:rPr>
      </w:pPr>
    </w:p>
    <w:p w14:paraId="785B8EAF" w14:textId="77777777" w:rsidR="00E2442D" w:rsidRPr="009A1DA3" w:rsidRDefault="00E2442D" w:rsidP="0083239F">
      <w:pPr>
        <w:jc w:val="both"/>
        <w:rPr>
          <w:rFonts w:cs="Arial"/>
          <w:sz w:val="20"/>
        </w:rPr>
      </w:pPr>
      <w:r w:rsidRPr="009A1DA3">
        <w:rPr>
          <w:rFonts w:cs="Arial"/>
          <w:sz w:val="20"/>
        </w:rPr>
        <w:t>Za a v mene Objednávateľa</w:t>
      </w:r>
      <w:r w:rsidRPr="009A1DA3">
        <w:rPr>
          <w:rFonts w:cs="Arial"/>
          <w:sz w:val="20"/>
        </w:rPr>
        <w:tab/>
        <w:t xml:space="preserve">   Za a v mene Zhotoviteľa                    Člen za prítomnosti</w:t>
      </w:r>
    </w:p>
    <w:p w14:paraId="6B7DCC67" w14:textId="77777777" w:rsidR="00E2442D" w:rsidRPr="009A1DA3" w:rsidRDefault="00E2442D" w:rsidP="0083239F">
      <w:pPr>
        <w:jc w:val="both"/>
        <w:rPr>
          <w:rFonts w:cs="Arial"/>
          <w:sz w:val="20"/>
        </w:rPr>
      </w:pPr>
      <w:r w:rsidRPr="009A1DA3">
        <w:rPr>
          <w:rFonts w:cs="Arial"/>
          <w:sz w:val="20"/>
        </w:rPr>
        <w:t>za prítomnosti</w:t>
      </w:r>
      <w:r w:rsidRPr="009A1DA3">
        <w:rPr>
          <w:rFonts w:cs="Arial"/>
          <w:sz w:val="20"/>
        </w:rPr>
        <w:tab/>
      </w:r>
      <w:r w:rsidRPr="009A1DA3">
        <w:rPr>
          <w:rFonts w:cs="Arial"/>
          <w:sz w:val="20"/>
        </w:rPr>
        <w:tab/>
      </w:r>
      <w:r w:rsidRPr="009A1DA3">
        <w:rPr>
          <w:rFonts w:cs="Arial"/>
          <w:sz w:val="20"/>
        </w:rPr>
        <w:tab/>
        <w:t xml:space="preserve">   za prítomnosti</w:t>
      </w:r>
    </w:p>
    <w:p w14:paraId="54177CEF" w14:textId="77777777" w:rsidR="00E2442D" w:rsidRPr="009A1DA3" w:rsidRDefault="00E2442D" w:rsidP="0083239F">
      <w:pPr>
        <w:jc w:val="both"/>
        <w:rPr>
          <w:rFonts w:cs="Arial"/>
          <w:sz w:val="20"/>
        </w:rPr>
      </w:pPr>
    </w:p>
    <w:p w14:paraId="2420BDDC" w14:textId="77777777" w:rsidR="00E2442D" w:rsidRPr="009A1DA3" w:rsidRDefault="00E2442D" w:rsidP="0083239F">
      <w:pPr>
        <w:jc w:val="both"/>
        <w:rPr>
          <w:rFonts w:cs="Arial"/>
          <w:sz w:val="20"/>
        </w:rPr>
      </w:pPr>
    </w:p>
    <w:p w14:paraId="17205D04" w14:textId="77777777" w:rsidR="00E2442D" w:rsidRPr="009A1DA3" w:rsidRDefault="00E2442D" w:rsidP="0083239F">
      <w:pPr>
        <w:jc w:val="both"/>
        <w:rPr>
          <w:rFonts w:cs="Arial"/>
          <w:sz w:val="20"/>
        </w:rPr>
      </w:pPr>
      <w:r w:rsidRPr="009A1DA3">
        <w:rPr>
          <w:rFonts w:cs="Arial"/>
          <w:sz w:val="20"/>
        </w:rPr>
        <w:t>Svedok: ................................</w:t>
      </w:r>
      <w:r w:rsidRPr="009A1DA3">
        <w:rPr>
          <w:rFonts w:cs="Arial"/>
          <w:sz w:val="20"/>
        </w:rPr>
        <w:tab/>
        <w:t xml:space="preserve">   Svedok: ......................................       Svedok: ....................................</w:t>
      </w:r>
    </w:p>
    <w:p w14:paraId="4F9D2FDA" w14:textId="77777777" w:rsidR="00E2442D" w:rsidRPr="009A1DA3" w:rsidRDefault="00E2442D" w:rsidP="0083239F">
      <w:pPr>
        <w:jc w:val="both"/>
        <w:rPr>
          <w:rFonts w:cs="Arial"/>
          <w:sz w:val="20"/>
        </w:rPr>
      </w:pPr>
      <w:r w:rsidRPr="009A1DA3">
        <w:rPr>
          <w:rFonts w:cs="Arial"/>
          <w:sz w:val="20"/>
        </w:rPr>
        <w:t>Meno:    ................................</w:t>
      </w:r>
      <w:r w:rsidRPr="009A1DA3">
        <w:rPr>
          <w:rFonts w:cs="Arial"/>
          <w:sz w:val="20"/>
        </w:rPr>
        <w:tab/>
        <w:t xml:space="preserve">   Meno:    ......................................       Meno:    ....................................</w:t>
      </w:r>
    </w:p>
    <w:p w14:paraId="5C41B062" w14:textId="77777777" w:rsidR="00E2442D" w:rsidRPr="009A1DA3" w:rsidRDefault="00E2442D" w:rsidP="0083239F">
      <w:pPr>
        <w:jc w:val="both"/>
        <w:rPr>
          <w:rFonts w:cs="Arial"/>
          <w:sz w:val="20"/>
        </w:rPr>
      </w:pPr>
      <w:r w:rsidRPr="009A1DA3">
        <w:rPr>
          <w:rFonts w:cs="Arial"/>
          <w:sz w:val="20"/>
        </w:rPr>
        <w:t>Adresa:  ................................</w:t>
      </w:r>
      <w:r w:rsidRPr="009A1DA3">
        <w:rPr>
          <w:rFonts w:cs="Arial"/>
          <w:sz w:val="20"/>
        </w:rPr>
        <w:tab/>
        <w:t xml:space="preserve">   Adresa:  .....................................       Adresa:  ....................................</w:t>
      </w:r>
    </w:p>
    <w:p w14:paraId="5F1898E9" w14:textId="77777777" w:rsidR="00E2442D" w:rsidRPr="009A1DA3" w:rsidRDefault="00E2442D" w:rsidP="0083239F">
      <w:pPr>
        <w:jc w:val="both"/>
        <w:rPr>
          <w:rFonts w:cs="Arial"/>
          <w:sz w:val="20"/>
        </w:rPr>
      </w:pPr>
      <w:r w:rsidRPr="009A1DA3">
        <w:rPr>
          <w:rFonts w:cs="Arial"/>
          <w:sz w:val="20"/>
        </w:rPr>
        <w:t>Dátum:  ................................</w:t>
      </w:r>
      <w:r w:rsidRPr="009A1DA3">
        <w:rPr>
          <w:rFonts w:cs="Arial"/>
          <w:sz w:val="20"/>
        </w:rPr>
        <w:tab/>
        <w:t xml:space="preserve">   Dátum:  ......................................       Dátum:   ...................................</w:t>
      </w:r>
    </w:p>
    <w:p w14:paraId="4DAEFF68" w14:textId="77777777" w:rsidR="00E2442D" w:rsidRPr="009A1DA3" w:rsidRDefault="00E2442D" w:rsidP="0083239F">
      <w:pPr>
        <w:jc w:val="both"/>
        <w:rPr>
          <w:rFonts w:cs="Arial"/>
          <w:sz w:val="20"/>
        </w:rPr>
      </w:pPr>
    </w:p>
    <w:p w14:paraId="4D890DAD" w14:textId="77777777" w:rsidR="00E2442D" w:rsidRPr="009A1DA3" w:rsidRDefault="00E2442D" w:rsidP="0083239F">
      <w:pPr>
        <w:jc w:val="both"/>
        <w:rPr>
          <w:rFonts w:cs="Arial"/>
          <w:sz w:val="20"/>
        </w:rPr>
      </w:pPr>
      <w:r w:rsidRPr="009A1DA3">
        <w:rPr>
          <w:rFonts w:cs="Arial"/>
          <w:sz w:val="20"/>
        </w:rPr>
        <w:t>[* Vložte krátky popis alebo názov sporu]</w:t>
      </w:r>
    </w:p>
    <w:p w14:paraId="1DDE77F9" w14:textId="77777777" w:rsidR="00E2442D" w:rsidRPr="009A1DA3" w:rsidRDefault="00E2442D" w:rsidP="0083239F">
      <w:pPr>
        <w:pStyle w:val="Nadpis1"/>
        <w:numPr>
          <w:ilvl w:val="0"/>
          <w:numId w:val="0"/>
        </w:numPr>
        <w:spacing w:before="0" w:after="0"/>
        <w:rPr>
          <w:rFonts w:cs="Arial"/>
          <w:b w:val="0"/>
          <w:bCs/>
          <w:sz w:val="20"/>
        </w:rPr>
      </w:pPr>
      <w:r w:rsidRPr="009A1DA3">
        <w:rPr>
          <w:rFonts w:cs="Arial"/>
          <w:caps w:val="0"/>
          <w:sz w:val="28"/>
        </w:rPr>
        <w:br w:type="page"/>
      </w:r>
      <w:r w:rsidRPr="009A1DA3">
        <w:rPr>
          <w:rFonts w:cs="Arial"/>
          <w:sz w:val="28"/>
        </w:rPr>
        <w:lastRenderedPageBreak/>
        <w:t>DOHODA O RIEŠENÍ SPOROV</w:t>
      </w:r>
    </w:p>
    <w:p w14:paraId="7AAD41ED" w14:textId="77777777" w:rsidR="00E2442D" w:rsidRPr="009A1DA3" w:rsidRDefault="00E2442D" w:rsidP="0083239F">
      <w:pPr>
        <w:jc w:val="both"/>
        <w:rPr>
          <w:rFonts w:cs="Arial"/>
          <w:sz w:val="20"/>
        </w:rPr>
      </w:pP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t xml:space="preserve">                [pre každého člena trojčlennej KRS]</w:t>
      </w:r>
    </w:p>
    <w:p w14:paraId="63C72352" w14:textId="77777777" w:rsidR="00E2442D" w:rsidRPr="009A1DA3" w:rsidRDefault="00E2442D" w:rsidP="0083239F">
      <w:pPr>
        <w:jc w:val="both"/>
        <w:rPr>
          <w:rFonts w:cs="Arial"/>
          <w:sz w:val="20"/>
        </w:rPr>
      </w:pPr>
    </w:p>
    <w:p w14:paraId="69A2F54D" w14:textId="77777777" w:rsidR="00E2442D" w:rsidRPr="009A1DA3" w:rsidRDefault="00E2442D" w:rsidP="0083239F">
      <w:pPr>
        <w:jc w:val="both"/>
        <w:rPr>
          <w:rFonts w:cs="Arial"/>
          <w:sz w:val="20"/>
        </w:rPr>
      </w:pPr>
      <w:r w:rsidRPr="009A1DA3">
        <w:rPr>
          <w:rFonts w:cs="Arial"/>
          <w:sz w:val="20"/>
        </w:rPr>
        <w:t xml:space="preserve">Názov a podrobnosti Zmluvy o </w:t>
      </w:r>
      <w:r w:rsidR="00CB32C9" w:rsidRPr="009A1DA3">
        <w:rPr>
          <w:rFonts w:cs="Arial"/>
          <w:sz w:val="20"/>
        </w:rPr>
        <w:t>Dielo........................................................................................................</w:t>
      </w:r>
    </w:p>
    <w:p w14:paraId="2BA9761F" w14:textId="77777777" w:rsidR="00E2442D" w:rsidRPr="009A1DA3" w:rsidRDefault="00E2442D" w:rsidP="0083239F">
      <w:pPr>
        <w:jc w:val="both"/>
        <w:rPr>
          <w:rFonts w:cs="Arial"/>
          <w:sz w:val="20"/>
        </w:rPr>
      </w:pPr>
      <w:r w:rsidRPr="009A1DA3">
        <w:rPr>
          <w:rFonts w:cs="Arial"/>
          <w:sz w:val="20"/>
        </w:rPr>
        <w:t xml:space="preserve">Názov a adresa </w:t>
      </w:r>
      <w:r w:rsidR="00CB32C9" w:rsidRPr="009A1DA3">
        <w:rPr>
          <w:rFonts w:cs="Arial"/>
          <w:sz w:val="20"/>
        </w:rPr>
        <w:t>Objednávateľa................................................................................................................</w:t>
      </w:r>
    </w:p>
    <w:p w14:paraId="1F25535D" w14:textId="77777777" w:rsidR="00E2442D" w:rsidRPr="009A1DA3" w:rsidRDefault="00E2442D" w:rsidP="0083239F">
      <w:pPr>
        <w:jc w:val="both"/>
        <w:rPr>
          <w:rFonts w:cs="Arial"/>
          <w:sz w:val="20"/>
        </w:rPr>
      </w:pPr>
      <w:r w:rsidRPr="009A1DA3">
        <w:rPr>
          <w:rFonts w:cs="Arial"/>
          <w:sz w:val="20"/>
        </w:rPr>
        <w:t xml:space="preserve">Názov a adresa </w:t>
      </w:r>
      <w:r w:rsidR="00CB32C9" w:rsidRPr="009A1DA3">
        <w:rPr>
          <w:rFonts w:cs="Arial"/>
          <w:sz w:val="20"/>
        </w:rPr>
        <w:t>Zhotoviteľa......................................................................................................................</w:t>
      </w:r>
    </w:p>
    <w:p w14:paraId="75FBD0ED" w14:textId="77777777" w:rsidR="00E2442D" w:rsidRPr="009A1DA3" w:rsidRDefault="00E2442D" w:rsidP="0083239F">
      <w:pPr>
        <w:jc w:val="both"/>
        <w:rPr>
          <w:rFonts w:cs="Arial"/>
          <w:sz w:val="20"/>
        </w:rPr>
      </w:pPr>
      <w:r w:rsidRPr="009A1DA3">
        <w:rPr>
          <w:rFonts w:cs="Arial"/>
          <w:sz w:val="20"/>
        </w:rPr>
        <w:t xml:space="preserve">Meno a adresa </w:t>
      </w:r>
      <w:r w:rsidR="00CB32C9" w:rsidRPr="009A1DA3">
        <w:rPr>
          <w:rFonts w:cs="Arial"/>
          <w:sz w:val="20"/>
        </w:rPr>
        <w:t>Člena...............................................................................................................................</w:t>
      </w:r>
    </w:p>
    <w:p w14:paraId="588B1280" w14:textId="77777777" w:rsidR="00E2442D" w:rsidRPr="009A1DA3" w:rsidRDefault="00E2442D" w:rsidP="0083239F">
      <w:pPr>
        <w:jc w:val="both"/>
        <w:rPr>
          <w:rFonts w:cs="Arial"/>
          <w:sz w:val="20"/>
        </w:rPr>
      </w:pPr>
    </w:p>
    <w:p w14:paraId="6A51A2D2" w14:textId="77777777" w:rsidR="00E2442D" w:rsidRPr="009A1DA3" w:rsidRDefault="00E2442D" w:rsidP="0083239F">
      <w:pPr>
        <w:jc w:val="both"/>
        <w:rPr>
          <w:rFonts w:cs="Arial"/>
          <w:sz w:val="20"/>
        </w:rPr>
      </w:pPr>
    </w:p>
    <w:p w14:paraId="58E048D3" w14:textId="77777777" w:rsidR="00E2442D" w:rsidRPr="009A1DA3" w:rsidRDefault="00E2442D" w:rsidP="0083239F">
      <w:pPr>
        <w:jc w:val="both"/>
        <w:rPr>
          <w:rFonts w:cs="Arial"/>
          <w:sz w:val="20"/>
        </w:rPr>
      </w:pPr>
      <w:r w:rsidRPr="009A1DA3">
        <w:rPr>
          <w:rFonts w:cs="Arial"/>
          <w:b/>
          <w:sz w:val="20"/>
        </w:rPr>
        <w:t>Vzhľadom k tomu, že</w:t>
      </w:r>
      <w:r w:rsidRPr="009A1DA3">
        <w:rPr>
          <w:rFonts w:cs="Arial"/>
          <w:sz w:val="20"/>
        </w:rPr>
        <w:t xml:space="preserve"> Objednávateľ a Zhotoviteľ uzavreli Zmluvu o Dielo a želajú si spoločne menovať Člena, ktorý by konal ako jedna z troch osôb Komisie pre riešenie sporov, ktoré sa spoločne nazývajú „KRS“ [</w:t>
      </w:r>
      <w:r w:rsidRPr="009A1DA3">
        <w:rPr>
          <w:rFonts w:cs="Arial"/>
          <w:i/>
          <w:sz w:val="20"/>
        </w:rPr>
        <w:t xml:space="preserve">a chcú, aby tento Člen účinkoval ako predseda KRS </w:t>
      </w:r>
      <w:r w:rsidRPr="009A1DA3">
        <w:rPr>
          <w:rFonts w:cs="Arial"/>
          <w:sz w:val="20"/>
        </w:rPr>
        <w:t>] aby rozhodol spor, ktorý vznikol v súvislosti s .................................*</w:t>
      </w:r>
    </w:p>
    <w:p w14:paraId="2F56AE21" w14:textId="77777777" w:rsidR="00E2442D" w:rsidRPr="009A1DA3" w:rsidRDefault="00E2442D" w:rsidP="0083239F">
      <w:pPr>
        <w:jc w:val="both"/>
        <w:rPr>
          <w:rFonts w:cs="Arial"/>
          <w:sz w:val="20"/>
        </w:rPr>
      </w:pPr>
    </w:p>
    <w:p w14:paraId="2B62FBE9" w14:textId="77777777" w:rsidR="00E2442D" w:rsidRPr="009A1DA3" w:rsidRDefault="00E2442D" w:rsidP="0083239F">
      <w:pPr>
        <w:jc w:val="both"/>
        <w:rPr>
          <w:rFonts w:cs="Arial"/>
          <w:sz w:val="20"/>
        </w:rPr>
      </w:pPr>
      <w:r w:rsidRPr="009A1DA3">
        <w:rPr>
          <w:rFonts w:cs="Arial"/>
          <w:b/>
          <w:sz w:val="20"/>
        </w:rPr>
        <w:t>Objednávateľ, Zhotoviteľ a Člen sa spoločne dohodli</w:t>
      </w:r>
      <w:r w:rsidRPr="009A1DA3">
        <w:rPr>
          <w:rFonts w:cs="Arial"/>
          <w:sz w:val="20"/>
        </w:rPr>
        <w:t xml:space="preserve"> na nasledovnom:</w:t>
      </w:r>
    </w:p>
    <w:p w14:paraId="0F66DDE8" w14:textId="77777777" w:rsidR="00E2442D" w:rsidRPr="009A1DA3" w:rsidRDefault="00E2442D" w:rsidP="0083239F">
      <w:pPr>
        <w:jc w:val="both"/>
        <w:rPr>
          <w:rFonts w:cs="Arial"/>
          <w:sz w:val="20"/>
        </w:rPr>
      </w:pPr>
    </w:p>
    <w:p w14:paraId="785BD2F6" w14:textId="77777777" w:rsidR="00E2442D" w:rsidRPr="009A1DA3" w:rsidRDefault="00E2442D" w:rsidP="0083239F">
      <w:pPr>
        <w:numPr>
          <w:ilvl w:val="0"/>
          <w:numId w:val="18"/>
        </w:numPr>
        <w:jc w:val="both"/>
        <w:rPr>
          <w:rFonts w:cs="Arial"/>
          <w:sz w:val="20"/>
        </w:rPr>
      </w:pPr>
      <w:r w:rsidRPr="009A1DA3">
        <w:rPr>
          <w:rFonts w:cs="Arial"/>
          <w:sz w:val="20"/>
        </w:rPr>
        <w:t>Podmienky tejto Dohody o riešení sporov  tvoria „Všeobecné podmienky Dohody o riešení sporov“, ktoré sú priložené k Všeobecným podmienkam „Zmluvných podmienok pre Technologické zariadenie a</w:t>
      </w:r>
      <w:r w:rsidR="0046480D" w:rsidRPr="009A1DA3">
        <w:rPr>
          <w:rFonts w:cs="Arial"/>
          <w:sz w:val="20"/>
        </w:rPr>
        <w:t> </w:t>
      </w:r>
      <w:r w:rsidRPr="009A1DA3">
        <w:rPr>
          <w:rFonts w:cs="Arial"/>
          <w:sz w:val="20"/>
        </w:rPr>
        <w:t>Projektovanie</w:t>
      </w:r>
      <w:r w:rsidR="0046480D" w:rsidRPr="009A1DA3">
        <w:rPr>
          <w:rFonts w:cs="Arial"/>
          <w:sz w:val="20"/>
        </w:rPr>
        <w:t xml:space="preserve"> </w:t>
      </w:r>
      <w:r w:rsidRPr="009A1DA3">
        <w:rPr>
          <w:rFonts w:cs="Arial"/>
          <w:sz w:val="20"/>
        </w:rPr>
        <w:t>-</w:t>
      </w:r>
      <w:r w:rsidR="0046480D" w:rsidRPr="009A1DA3">
        <w:rPr>
          <w:rFonts w:cs="Arial"/>
          <w:sz w:val="20"/>
        </w:rPr>
        <w:t xml:space="preserve"> </w:t>
      </w:r>
      <w:r w:rsidRPr="009A1DA3">
        <w:rPr>
          <w:rFonts w:cs="Arial"/>
          <w:sz w:val="20"/>
        </w:rPr>
        <w:t>realizáciu“, prvé vydanie 1999, vydaných Medzinárodnou federáciou konzultačných inžinierov (FIDIC) a nasledovné ustanovenia. V týchto ustanoveniach, ktoré zahŕňajú dodatky a doplnky k Všeobecným podmienkam Dohody o riešení sporov, slová a výrazy majú rovnaký význam, aký im je pridelený vo Všeobecných podmienkach Dohody o riešení sporov.</w:t>
      </w:r>
    </w:p>
    <w:p w14:paraId="75B924B8" w14:textId="77777777" w:rsidR="00E2442D" w:rsidRPr="009A1DA3" w:rsidRDefault="00E2442D" w:rsidP="0083239F">
      <w:pPr>
        <w:jc w:val="both"/>
        <w:rPr>
          <w:rFonts w:cs="Arial"/>
          <w:sz w:val="20"/>
        </w:rPr>
      </w:pPr>
    </w:p>
    <w:p w14:paraId="5AC2A2B3" w14:textId="77777777" w:rsidR="00E2442D" w:rsidRPr="009A1DA3" w:rsidRDefault="00E2442D" w:rsidP="0083239F">
      <w:pPr>
        <w:numPr>
          <w:ilvl w:val="0"/>
          <w:numId w:val="18"/>
        </w:numPr>
        <w:jc w:val="both"/>
        <w:rPr>
          <w:rFonts w:cs="Arial"/>
          <w:i/>
          <w:sz w:val="20"/>
        </w:rPr>
      </w:pPr>
      <w:r w:rsidRPr="009A1DA3">
        <w:rPr>
          <w:rFonts w:cs="Arial"/>
          <w:sz w:val="20"/>
        </w:rPr>
        <w:t>[</w:t>
      </w:r>
      <w:r w:rsidRPr="009A1DA3">
        <w:rPr>
          <w:rFonts w:cs="Arial"/>
          <w:i/>
          <w:sz w:val="20"/>
        </w:rPr>
        <w:t>Údaje dodatkov k Všeobecným podmienkam Dohody o riešení sporov, ak existujú.</w:t>
      </w:r>
      <w:r w:rsidRPr="009A1DA3">
        <w:rPr>
          <w:rFonts w:cs="Arial"/>
          <w:sz w:val="20"/>
        </w:rPr>
        <w:t>]</w:t>
      </w:r>
    </w:p>
    <w:p w14:paraId="77E8909B" w14:textId="77777777" w:rsidR="00E2442D" w:rsidRPr="009A1DA3" w:rsidRDefault="00E2442D" w:rsidP="0083239F">
      <w:pPr>
        <w:jc w:val="both"/>
        <w:rPr>
          <w:rFonts w:cs="Arial"/>
          <w:i/>
          <w:sz w:val="20"/>
        </w:rPr>
      </w:pPr>
    </w:p>
    <w:p w14:paraId="30007382" w14:textId="77777777" w:rsidR="00E2442D" w:rsidRPr="009A1DA3" w:rsidRDefault="00E2442D" w:rsidP="0083239F">
      <w:pPr>
        <w:numPr>
          <w:ilvl w:val="0"/>
          <w:numId w:val="18"/>
        </w:numPr>
        <w:jc w:val="both"/>
        <w:rPr>
          <w:rFonts w:cs="Arial"/>
          <w:sz w:val="20"/>
        </w:rPr>
      </w:pPr>
      <w:r w:rsidRPr="009A1DA3">
        <w:rPr>
          <w:rFonts w:cs="Arial"/>
          <w:sz w:val="20"/>
        </w:rPr>
        <w:t>V súlade s článkom 6 Všeobecných podmienok Dohody o riešení sporov, bude Člen platený denný poplatok ................................................ za deň.</w:t>
      </w:r>
    </w:p>
    <w:p w14:paraId="1C5C1CF8" w14:textId="77777777" w:rsidR="00E2442D" w:rsidRPr="009A1DA3" w:rsidRDefault="00E2442D" w:rsidP="0083239F">
      <w:pPr>
        <w:jc w:val="both"/>
        <w:rPr>
          <w:rFonts w:cs="Arial"/>
          <w:sz w:val="20"/>
        </w:rPr>
      </w:pPr>
    </w:p>
    <w:p w14:paraId="14D0084C" w14:textId="77777777" w:rsidR="00E2442D" w:rsidRPr="009A1DA3" w:rsidRDefault="00E2442D" w:rsidP="0083239F">
      <w:pPr>
        <w:numPr>
          <w:ilvl w:val="0"/>
          <w:numId w:val="18"/>
        </w:numPr>
        <w:jc w:val="both"/>
        <w:rPr>
          <w:rFonts w:cs="Arial"/>
          <w:sz w:val="20"/>
        </w:rPr>
      </w:pPr>
      <w:r w:rsidRPr="009A1DA3">
        <w:rPr>
          <w:rFonts w:cs="Arial"/>
          <w:sz w:val="20"/>
        </w:rPr>
        <w:t>S ohľadom na tieto poplatky a ostatné platby, ktoré majú byť uskutočnené Objednávateľom a Zhotoviteľom v súlade s článkom 6 Všeobecných podmienok Dohody o riešení sporov, sa Člen zaväzuje vykonávať povinnosti ako je uvedené v tejto Dohode o riešení sporov, ako jedna z troch osôb, ktoré majú spoločne konať ako KRS.</w:t>
      </w:r>
    </w:p>
    <w:p w14:paraId="0BDB19EA" w14:textId="77777777" w:rsidR="00E2442D" w:rsidRPr="009A1DA3" w:rsidRDefault="00E2442D" w:rsidP="0083239F">
      <w:pPr>
        <w:jc w:val="both"/>
        <w:rPr>
          <w:rFonts w:cs="Arial"/>
          <w:sz w:val="20"/>
        </w:rPr>
      </w:pPr>
    </w:p>
    <w:p w14:paraId="6F7DD25D" w14:textId="77777777" w:rsidR="00E2442D" w:rsidRPr="009A1DA3" w:rsidRDefault="00E2442D" w:rsidP="0083239F">
      <w:pPr>
        <w:numPr>
          <w:ilvl w:val="0"/>
          <w:numId w:val="18"/>
        </w:numPr>
        <w:jc w:val="both"/>
        <w:rPr>
          <w:rFonts w:cs="Arial"/>
          <w:sz w:val="20"/>
        </w:rPr>
      </w:pPr>
      <w:r w:rsidRPr="009A1DA3">
        <w:rPr>
          <w:rFonts w:cs="Arial"/>
          <w:sz w:val="20"/>
        </w:rPr>
        <w:t>Objednávateľ a Zhotoviteľ sa spoločne a nerozdielne zaväzujú platiť Člena, v súvislosti s uskutočňovaním týchto služieb, v súlade s článkom 6 týchto Všeobecných podmienok Dohody o riešení sporov.</w:t>
      </w:r>
    </w:p>
    <w:p w14:paraId="48FC2801" w14:textId="77777777" w:rsidR="00E2442D" w:rsidRPr="009A1DA3" w:rsidRDefault="00E2442D" w:rsidP="0083239F">
      <w:pPr>
        <w:jc w:val="both"/>
        <w:rPr>
          <w:rFonts w:cs="Arial"/>
          <w:sz w:val="20"/>
        </w:rPr>
      </w:pPr>
    </w:p>
    <w:p w14:paraId="0C978FB3" w14:textId="77777777" w:rsidR="00E2442D" w:rsidRPr="009A1DA3" w:rsidRDefault="00E2442D" w:rsidP="0083239F">
      <w:pPr>
        <w:numPr>
          <w:ilvl w:val="0"/>
          <w:numId w:val="18"/>
        </w:numPr>
        <w:jc w:val="both"/>
        <w:rPr>
          <w:rFonts w:cs="Arial"/>
          <w:sz w:val="20"/>
        </w:rPr>
      </w:pPr>
      <w:r w:rsidRPr="009A1DA3">
        <w:rPr>
          <w:rFonts w:cs="Arial"/>
          <w:sz w:val="20"/>
        </w:rPr>
        <w:t xml:space="preserve">Táto Dohoda o riešení sporov podlieha </w:t>
      </w:r>
      <w:r w:rsidR="00CB32C9" w:rsidRPr="009A1DA3">
        <w:rPr>
          <w:rFonts w:cs="Arial"/>
          <w:sz w:val="20"/>
        </w:rPr>
        <w:t>právu...................................................</w:t>
      </w:r>
    </w:p>
    <w:p w14:paraId="2D7077A2" w14:textId="77777777" w:rsidR="00E2442D" w:rsidRPr="009A1DA3" w:rsidRDefault="00E2442D" w:rsidP="0083239F">
      <w:pPr>
        <w:jc w:val="both"/>
        <w:rPr>
          <w:rFonts w:cs="Arial"/>
          <w:sz w:val="20"/>
        </w:rPr>
      </w:pPr>
    </w:p>
    <w:p w14:paraId="4EAA3EC5" w14:textId="77777777" w:rsidR="00E2442D" w:rsidRPr="009A1DA3" w:rsidRDefault="00E2442D" w:rsidP="0083239F">
      <w:pPr>
        <w:jc w:val="both"/>
        <w:rPr>
          <w:rFonts w:cs="Arial"/>
          <w:sz w:val="20"/>
        </w:rPr>
      </w:pPr>
    </w:p>
    <w:p w14:paraId="7436D8E4" w14:textId="77777777" w:rsidR="00E2442D" w:rsidRPr="009A1DA3" w:rsidRDefault="00E2442D" w:rsidP="0083239F">
      <w:pPr>
        <w:jc w:val="both"/>
        <w:rPr>
          <w:rFonts w:cs="Arial"/>
          <w:sz w:val="20"/>
        </w:rPr>
      </w:pPr>
    </w:p>
    <w:p w14:paraId="772B8E0C" w14:textId="77777777" w:rsidR="00E2442D" w:rsidRPr="009A1DA3" w:rsidRDefault="00E2442D" w:rsidP="0083239F">
      <w:pPr>
        <w:jc w:val="both"/>
        <w:rPr>
          <w:rFonts w:cs="Arial"/>
          <w:sz w:val="20"/>
        </w:rPr>
      </w:pPr>
      <w:r w:rsidRPr="009A1DA3">
        <w:rPr>
          <w:rFonts w:cs="Arial"/>
          <w:sz w:val="20"/>
        </w:rPr>
        <w:t>Podpísaný: ...........................</w:t>
      </w:r>
      <w:r w:rsidRPr="009A1DA3">
        <w:rPr>
          <w:rFonts w:cs="Arial"/>
          <w:sz w:val="20"/>
        </w:rPr>
        <w:tab/>
        <w:t xml:space="preserve">   Podpísaný:  ................................</w:t>
      </w:r>
      <w:r w:rsidRPr="009A1DA3">
        <w:rPr>
          <w:rFonts w:cs="Arial"/>
          <w:sz w:val="20"/>
        </w:rPr>
        <w:tab/>
        <w:t>Podpísaný: .............................</w:t>
      </w:r>
    </w:p>
    <w:p w14:paraId="5CF55FDD" w14:textId="77777777" w:rsidR="00E2442D" w:rsidRPr="009A1DA3" w:rsidRDefault="00E2442D" w:rsidP="0083239F">
      <w:pPr>
        <w:jc w:val="both"/>
        <w:rPr>
          <w:rFonts w:cs="Arial"/>
          <w:sz w:val="20"/>
        </w:rPr>
      </w:pPr>
    </w:p>
    <w:p w14:paraId="4C6B84B7" w14:textId="77777777" w:rsidR="00E2442D" w:rsidRPr="009A1DA3" w:rsidRDefault="00E2442D" w:rsidP="0083239F">
      <w:pPr>
        <w:jc w:val="both"/>
        <w:rPr>
          <w:rFonts w:cs="Arial"/>
          <w:sz w:val="20"/>
        </w:rPr>
      </w:pPr>
    </w:p>
    <w:p w14:paraId="53CF3BBE" w14:textId="77777777" w:rsidR="00E2442D" w:rsidRPr="009A1DA3" w:rsidRDefault="00E2442D" w:rsidP="0083239F">
      <w:pPr>
        <w:jc w:val="both"/>
        <w:rPr>
          <w:rFonts w:cs="Arial"/>
          <w:sz w:val="20"/>
        </w:rPr>
      </w:pPr>
      <w:r w:rsidRPr="009A1DA3">
        <w:rPr>
          <w:rFonts w:cs="Arial"/>
          <w:sz w:val="20"/>
        </w:rPr>
        <w:t>Za a v mene Objednávateľa</w:t>
      </w:r>
      <w:r w:rsidRPr="009A1DA3">
        <w:rPr>
          <w:rFonts w:cs="Arial"/>
          <w:sz w:val="20"/>
        </w:rPr>
        <w:tab/>
        <w:t xml:space="preserve">   Za a v mene Zhotoviteľa</w:t>
      </w:r>
      <w:r w:rsidRPr="009A1DA3">
        <w:rPr>
          <w:rFonts w:cs="Arial"/>
          <w:sz w:val="20"/>
        </w:rPr>
        <w:tab/>
      </w:r>
      <w:r w:rsidRPr="009A1DA3">
        <w:rPr>
          <w:rFonts w:cs="Arial"/>
          <w:sz w:val="20"/>
        </w:rPr>
        <w:tab/>
        <w:t>Člen za prítomnosti</w:t>
      </w:r>
    </w:p>
    <w:p w14:paraId="5033CB01" w14:textId="77777777" w:rsidR="00E2442D" w:rsidRPr="009A1DA3" w:rsidRDefault="00E2442D" w:rsidP="0083239F">
      <w:pPr>
        <w:jc w:val="both"/>
        <w:rPr>
          <w:rFonts w:cs="Arial"/>
          <w:sz w:val="20"/>
        </w:rPr>
      </w:pPr>
      <w:r w:rsidRPr="009A1DA3">
        <w:rPr>
          <w:rFonts w:cs="Arial"/>
          <w:sz w:val="20"/>
        </w:rPr>
        <w:t>za prítomnosti</w:t>
      </w:r>
      <w:r w:rsidRPr="009A1DA3">
        <w:rPr>
          <w:rFonts w:cs="Arial"/>
          <w:sz w:val="20"/>
        </w:rPr>
        <w:tab/>
      </w:r>
      <w:r w:rsidRPr="009A1DA3">
        <w:rPr>
          <w:rFonts w:cs="Arial"/>
          <w:sz w:val="20"/>
        </w:rPr>
        <w:tab/>
      </w:r>
      <w:r w:rsidRPr="009A1DA3">
        <w:rPr>
          <w:rFonts w:cs="Arial"/>
          <w:sz w:val="20"/>
        </w:rPr>
        <w:tab/>
        <w:t xml:space="preserve">   za prítomnosti</w:t>
      </w:r>
    </w:p>
    <w:p w14:paraId="6DFFBD2D" w14:textId="77777777" w:rsidR="00E2442D" w:rsidRPr="009A1DA3" w:rsidRDefault="00E2442D" w:rsidP="0083239F">
      <w:pPr>
        <w:jc w:val="both"/>
        <w:rPr>
          <w:rFonts w:cs="Arial"/>
          <w:sz w:val="20"/>
        </w:rPr>
      </w:pPr>
    </w:p>
    <w:p w14:paraId="0709630F" w14:textId="77777777" w:rsidR="00E2442D" w:rsidRPr="009A1DA3" w:rsidRDefault="00E2442D" w:rsidP="0083239F">
      <w:pPr>
        <w:jc w:val="both"/>
        <w:rPr>
          <w:rFonts w:cs="Arial"/>
          <w:sz w:val="20"/>
        </w:rPr>
      </w:pPr>
    </w:p>
    <w:p w14:paraId="0E29E5BB" w14:textId="77777777" w:rsidR="00E2442D" w:rsidRPr="009A1DA3" w:rsidRDefault="00E2442D" w:rsidP="0083239F">
      <w:pPr>
        <w:jc w:val="both"/>
        <w:rPr>
          <w:rFonts w:cs="Arial"/>
          <w:sz w:val="20"/>
        </w:rPr>
      </w:pPr>
      <w:r w:rsidRPr="009A1DA3">
        <w:rPr>
          <w:rFonts w:cs="Arial"/>
          <w:sz w:val="20"/>
        </w:rPr>
        <w:t>Svedok: ................................</w:t>
      </w:r>
      <w:r w:rsidRPr="009A1DA3">
        <w:rPr>
          <w:rFonts w:cs="Arial"/>
          <w:sz w:val="20"/>
        </w:rPr>
        <w:tab/>
        <w:t xml:space="preserve">   Svedok: ......................................       Svedok: ....................................</w:t>
      </w:r>
    </w:p>
    <w:p w14:paraId="785F0202" w14:textId="77777777" w:rsidR="00E2442D" w:rsidRPr="009A1DA3" w:rsidRDefault="00E2442D" w:rsidP="0083239F">
      <w:pPr>
        <w:jc w:val="both"/>
        <w:rPr>
          <w:rFonts w:cs="Arial"/>
          <w:sz w:val="20"/>
        </w:rPr>
      </w:pPr>
      <w:r w:rsidRPr="009A1DA3">
        <w:rPr>
          <w:rFonts w:cs="Arial"/>
          <w:sz w:val="20"/>
        </w:rPr>
        <w:t>Meno:    ................................</w:t>
      </w:r>
      <w:r w:rsidRPr="009A1DA3">
        <w:rPr>
          <w:rFonts w:cs="Arial"/>
          <w:sz w:val="20"/>
        </w:rPr>
        <w:tab/>
        <w:t xml:space="preserve">   Meno:    ......................................       Meno:    ....................................</w:t>
      </w:r>
    </w:p>
    <w:p w14:paraId="6FDD0713" w14:textId="77777777" w:rsidR="00E2442D" w:rsidRPr="009A1DA3" w:rsidRDefault="00E2442D" w:rsidP="0083239F">
      <w:pPr>
        <w:jc w:val="both"/>
        <w:rPr>
          <w:rFonts w:cs="Arial"/>
          <w:sz w:val="20"/>
        </w:rPr>
      </w:pPr>
      <w:r w:rsidRPr="009A1DA3">
        <w:rPr>
          <w:rFonts w:cs="Arial"/>
          <w:sz w:val="20"/>
        </w:rPr>
        <w:t>Adresa:  ................................</w:t>
      </w:r>
      <w:r w:rsidRPr="009A1DA3">
        <w:rPr>
          <w:rFonts w:cs="Arial"/>
          <w:sz w:val="20"/>
        </w:rPr>
        <w:tab/>
        <w:t xml:space="preserve">   Adresa:  .....................................       Adresa:  ....................................</w:t>
      </w:r>
    </w:p>
    <w:p w14:paraId="0D6569F4" w14:textId="77777777" w:rsidR="00E2442D" w:rsidRPr="009A1DA3" w:rsidRDefault="00E2442D" w:rsidP="0083239F">
      <w:pPr>
        <w:jc w:val="both"/>
        <w:rPr>
          <w:rFonts w:cs="Arial"/>
          <w:sz w:val="20"/>
        </w:rPr>
      </w:pPr>
      <w:r w:rsidRPr="009A1DA3">
        <w:rPr>
          <w:rFonts w:cs="Arial"/>
          <w:sz w:val="20"/>
        </w:rPr>
        <w:t>Dátum:  ................................</w:t>
      </w:r>
      <w:r w:rsidRPr="009A1DA3">
        <w:rPr>
          <w:rFonts w:cs="Arial"/>
          <w:sz w:val="20"/>
        </w:rPr>
        <w:tab/>
        <w:t xml:space="preserve">   Dátum:  ......................................       Dátum:   ...................................</w:t>
      </w:r>
    </w:p>
    <w:p w14:paraId="069E6779" w14:textId="77777777" w:rsidR="00E2442D" w:rsidRPr="009A1DA3" w:rsidRDefault="00E2442D" w:rsidP="0083239F">
      <w:pPr>
        <w:jc w:val="both"/>
        <w:rPr>
          <w:rFonts w:cs="Arial"/>
          <w:sz w:val="20"/>
        </w:rPr>
      </w:pPr>
    </w:p>
    <w:p w14:paraId="05F4386B" w14:textId="77777777" w:rsidR="00E2442D" w:rsidRPr="009A1DA3" w:rsidRDefault="00E2442D" w:rsidP="0083239F">
      <w:pPr>
        <w:jc w:val="both"/>
        <w:rPr>
          <w:rFonts w:cs="Arial"/>
          <w:sz w:val="20"/>
        </w:rPr>
      </w:pPr>
      <w:r w:rsidRPr="009A1DA3">
        <w:rPr>
          <w:rFonts w:cs="Arial"/>
          <w:sz w:val="20"/>
        </w:rPr>
        <w:t>[* Vložte krátky popis alebo názov sporu]</w:t>
      </w:r>
    </w:p>
    <w:bookmarkEnd w:id="21"/>
    <w:bookmarkEnd w:id="22"/>
    <w:p w14:paraId="052521D6" w14:textId="77777777" w:rsidR="00E2442D" w:rsidRPr="009A1DA3" w:rsidRDefault="00E2442D" w:rsidP="0083239F">
      <w:pPr>
        <w:pStyle w:val="Nadpis3"/>
        <w:numPr>
          <w:ilvl w:val="0"/>
          <w:numId w:val="0"/>
        </w:numPr>
        <w:spacing w:before="0" w:after="0"/>
        <w:jc w:val="both"/>
        <w:rPr>
          <w:rFonts w:cs="Arial"/>
        </w:rPr>
      </w:pPr>
    </w:p>
    <w:p w14:paraId="7C8FD4B9" w14:textId="77777777" w:rsidR="00E2442D" w:rsidRPr="009A1DA3" w:rsidRDefault="00E2442D" w:rsidP="0083239F">
      <w:pPr>
        <w:tabs>
          <w:tab w:val="right" w:leader="underscore" w:pos="9072"/>
        </w:tabs>
        <w:jc w:val="center"/>
        <w:rPr>
          <w:rFonts w:cs="Arial"/>
          <w:sz w:val="48"/>
        </w:rPr>
        <w:sectPr w:rsidR="00E2442D" w:rsidRPr="009A1DA3" w:rsidSect="00E2310C">
          <w:footerReference w:type="default" r:id="rId30"/>
          <w:footerReference w:type="first" r:id="rId31"/>
          <w:pgSz w:w="11906" w:h="16838" w:code="9"/>
          <w:pgMar w:top="1418" w:right="1134" w:bottom="1418" w:left="1418" w:header="680" w:footer="680" w:gutter="0"/>
          <w:pgNumType w:start="1"/>
          <w:cols w:space="708"/>
          <w:titlePg/>
        </w:sectPr>
      </w:pPr>
    </w:p>
    <w:p w14:paraId="34E0B013" w14:textId="77777777" w:rsidR="00E2442D" w:rsidRPr="009A1DA3" w:rsidRDefault="00E2442D" w:rsidP="0083239F">
      <w:pPr>
        <w:tabs>
          <w:tab w:val="right" w:leader="underscore" w:pos="9072"/>
        </w:tabs>
        <w:jc w:val="center"/>
        <w:rPr>
          <w:rFonts w:cs="Arial"/>
          <w:sz w:val="48"/>
        </w:rPr>
      </w:pPr>
    </w:p>
    <w:p w14:paraId="2ACF8DEA" w14:textId="77777777" w:rsidR="001F731B" w:rsidRPr="009A1DA3" w:rsidRDefault="001F731B" w:rsidP="0083239F">
      <w:pPr>
        <w:pStyle w:val="Zkladntext"/>
        <w:rPr>
          <w:rFonts w:cs="Arial"/>
          <w:lang w:val="sk-SK"/>
        </w:rPr>
      </w:pPr>
    </w:p>
    <w:p w14:paraId="778408A5" w14:textId="77777777" w:rsidR="001F731B" w:rsidRPr="009A1DA3" w:rsidRDefault="001F731B" w:rsidP="0083239F">
      <w:pPr>
        <w:pStyle w:val="Zkladntext"/>
        <w:rPr>
          <w:rFonts w:cs="Arial"/>
          <w:lang w:val="sk-SK"/>
        </w:rPr>
      </w:pPr>
    </w:p>
    <w:p w14:paraId="1F4C9C74" w14:textId="77777777" w:rsidR="001F731B" w:rsidRPr="009A1DA3" w:rsidRDefault="001F731B" w:rsidP="0083239F">
      <w:pPr>
        <w:pStyle w:val="Zkladntext"/>
        <w:rPr>
          <w:rFonts w:cs="Arial"/>
          <w:lang w:val="sk-SK"/>
        </w:rPr>
      </w:pPr>
    </w:p>
    <w:p w14:paraId="591AC104" w14:textId="77777777" w:rsidR="001F731B" w:rsidRPr="009A1DA3" w:rsidRDefault="001F731B" w:rsidP="0083239F">
      <w:pPr>
        <w:pStyle w:val="Zkladntext"/>
        <w:rPr>
          <w:rFonts w:cs="Arial"/>
          <w:lang w:val="sk-SK"/>
        </w:rPr>
      </w:pPr>
    </w:p>
    <w:p w14:paraId="726B9D1A" w14:textId="77777777" w:rsidR="001F731B" w:rsidRPr="009A1DA3" w:rsidRDefault="001F731B" w:rsidP="0083239F">
      <w:pPr>
        <w:pStyle w:val="Zkladntext"/>
        <w:rPr>
          <w:rFonts w:cs="Arial"/>
          <w:lang w:val="sk-SK"/>
        </w:rPr>
      </w:pPr>
    </w:p>
    <w:p w14:paraId="2576E8CE" w14:textId="77777777" w:rsidR="001F731B" w:rsidRPr="009A1DA3" w:rsidRDefault="001F731B" w:rsidP="0083239F">
      <w:pPr>
        <w:pStyle w:val="Zkladntext"/>
        <w:rPr>
          <w:rFonts w:cs="Arial"/>
          <w:lang w:val="sk-SK"/>
        </w:rPr>
      </w:pPr>
    </w:p>
    <w:p w14:paraId="5DCDF223" w14:textId="77777777" w:rsidR="001F731B" w:rsidRPr="009A1DA3" w:rsidRDefault="001F731B" w:rsidP="0083239F">
      <w:pPr>
        <w:pStyle w:val="Zkladntext"/>
        <w:rPr>
          <w:rFonts w:cs="Arial"/>
          <w:lang w:val="sk-SK"/>
        </w:rPr>
      </w:pPr>
    </w:p>
    <w:p w14:paraId="40CF179C" w14:textId="77777777" w:rsidR="001F731B" w:rsidRPr="009A1DA3" w:rsidRDefault="001F731B" w:rsidP="0083239F">
      <w:pPr>
        <w:pStyle w:val="Zkladntext"/>
        <w:rPr>
          <w:rFonts w:cs="Arial"/>
          <w:lang w:val="sk-SK"/>
        </w:rPr>
      </w:pPr>
    </w:p>
    <w:p w14:paraId="63C98EEA" w14:textId="77777777" w:rsidR="001F731B" w:rsidRPr="009A1DA3" w:rsidRDefault="001F731B" w:rsidP="0083239F">
      <w:pPr>
        <w:pStyle w:val="Zkladntext"/>
        <w:rPr>
          <w:rFonts w:cs="Arial"/>
          <w:lang w:val="sk-SK"/>
        </w:rPr>
      </w:pPr>
    </w:p>
    <w:p w14:paraId="467C9FA4" w14:textId="77777777" w:rsidR="001F731B" w:rsidRPr="009A1DA3" w:rsidRDefault="001F731B" w:rsidP="0083239F">
      <w:pPr>
        <w:jc w:val="center"/>
        <w:rPr>
          <w:rFonts w:cs="Arial"/>
          <w:sz w:val="36"/>
        </w:rPr>
      </w:pPr>
    </w:p>
    <w:p w14:paraId="3605415A" w14:textId="77777777" w:rsidR="00245E05" w:rsidRPr="009A1DA3" w:rsidRDefault="00245E05" w:rsidP="0083239F">
      <w:pPr>
        <w:jc w:val="center"/>
        <w:rPr>
          <w:rFonts w:cs="Arial"/>
          <w:sz w:val="36"/>
        </w:rPr>
      </w:pPr>
    </w:p>
    <w:p w14:paraId="02A8ED52" w14:textId="77777777" w:rsidR="00245E05" w:rsidRPr="009A1DA3" w:rsidRDefault="00245E05" w:rsidP="0083239F">
      <w:pPr>
        <w:jc w:val="center"/>
        <w:rPr>
          <w:rFonts w:cs="Arial"/>
          <w:sz w:val="36"/>
        </w:rPr>
      </w:pPr>
    </w:p>
    <w:p w14:paraId="25A50B2D" w14:textId="77777777" w:rsidR="00245E05" w:rsidRPr="009A1DA3" w:rsidRDefault="00245E05" w:rsidP="0083239F">
      <w:pPr>
        <w:jc w:val="center"/>
        <w:rPr>
          <w:rFonts w:cs="Arial"/>
          <w:sz w:val="36"/>
        </w:rPr>
      </w:pPr>
    </w:p>
    <w:p w14:paraId="47AA9384" w14:textId="77777777" w:rsidR="00245E05" w:rsidRPr="009A1DA3" w:rsidRDefault="00245E05" w:rsidP="0083239F">
      <w:pPr>
        <w:jc w:val="center"/>
        <w:rPr>
          <w:rFonts w:cs="Arial"/>
          <w:sz w:val="36"/>
        </w:rPr>
      </w:pPr>
    </w:p>
    <w:p w14:paraId="75EA1B72" w14:textId="77777777" w:rsidR="00245E05" w:rsidRPr="009A1DA3" w:rsidRDefault="00245E05" w:rsidP="0083239F">
      <w:pPr>
        <w:jc w:val="center"/>
        <w:rPr>
          <w:rFonts w:cs="Arial"/>
          <w:sz w:val="36"/>
        </w:rPr>
      </w:pPr>
    </w:p>
    <w:p w14:paraId="312BE538" w14:textId="77777777" w:rsidR="001F731B" w:rsidRPr="009A1DA3" w:rsidRDefault="001F731B" w:rsidP="0083239F">
      <w:pPr>
        <w:jc w:val="center"/>
        <w:rPr>
          <w:rFonts w:cs="Arial"/>
          <w:b/>
          <w:sz w:val="36"/>
        </w:rPr>
      </w:pPr>
      <w:r w:rsidRPr="009A1DA3">
        <w:rPr>
          <w:rFonts w:cs="Arial"/>
          <w:b/>
          <w:caps/>
          <w:sz w:val="36"/>
        </w:rPr>
        <w:t>časť</w:t>
      </w:r>
      <w:r w:rsidRPr="009A1DA3">
        <w:rPr>
          <w:rFonts w:cs="Arial"/>
          <w:b/>
          <w:sz w:val="36"/>
        </w:rPr>
        <w:t xml:space="preserve"> </w:t>
      </w:r>
      <w:r w:rsidR="009F29A0" w:rsidRPr="009A1DA3">
        <w:rPr>
          <w:rFonts w:cs="Arial"/>
          <w:b/>
          <w:sz w:val="36"/>
        </w:rPr>
        <w:t>8</w:t>
      </w:r>
    </w:p>
    <w:p w14:paraId="7C05521B" w14:textId="77777777" w:rsidR="00F169E5" w:rsidRPr="009A1DA3" w:rsidRDefault="00F169E5" w:rsidP="0083239F">
      <w:pPr>
        <w:pStyle w:val="Volume"/>
        <w:pageBreakBefore w:val="0"/>
        <w:widowControl/>
        <w:spacing w:before="0" w:line="240" w:lineRule="auto"/>
        <w:rPr>
          <w:rFonts w:cs="Arial"/>
          <w:lang w:val="sk-SK"/>
        </w:rPr>
      </w:pPr>
      <w:r w:rsidRPr="009A1DA3">
        <w:rPr>
          <w:rFonts w:cs="Arial"/>
          <w:lang w:val="sk-SK"/>
        </w:rPr>
        <w:t>ZMLUVA O DIELO</w:t>
      </w:r>
    </w:p>
    <w:p w14:paraId="732BE1EC" w14:textId="77777777" w:rsidR="001F731B" w:rsidRPr="009A1DA3" w:rsidRDefault="001F731B" w:rsidP="0083239F">
      <w:pPr>
        <w:jc w:val="center"/>
        <w:rPr>
          <w:rFonts w:cs="Arial"/>
          <w:b/>
          <w:sz w:val="36"/>
        </w:rPr>
      </w:pPr>
    </w:p>
    <w:p w14:paraId="75870E59" w14:textId="77777777" w:rsidR="001F731B" w:rsidRPr="009A1DA3" w:rsidRDefault="001F731B" w:rsidP="0083239F">
      <w:pPr>
        <w:jc w:val="center"/>
        <w:rPr>
          <w:rFonts w:cs="Arial"/>
          <w:b/>
          <w:caps/>
          <w:sz w:val="36"/>
        </w:rPr>
      </w:pPr>
      <w:r w:rsidRPr="009A1DA3">
        <w:rPr>
          <w:rFonts w:cs="Arial"/>
          <w:b/>
          <w:caps/>
          <w:sz w:val="36"/>
          <w:szCs w:val="36"/>
        </w:rPr>
        <w:t>Vzorové tlačivo preberacieho protokolu</w:t>
      </w:r>
    </w:p>
    <w:p w14:paraId="593E50A9" w14:textId="77777777" w:rsidR="00FA1D98" w:rsidRPr="009A1DA3" w:rsidRDefault="00C4200A" w:rsidP="0083239F">
      <w:pPr>
        <w:pStyle w:val="Zkladntext"/>
        <w:rPr>
          <w:rFonts w:cs="Arial"/>
          <w:lang w:val="sk-SK"/>
        </w:rPr>
      </w:pPr>
      <w:r w:rsidRPr="009A1DA3">
        <w:rPr>
          <w:rFonts w:cs="Arial"/>
          <w:lang w:val="sk-SK"/>
        </w:rPr>
        <w:br w:type="page"/>
      </w:r>
    </w:p>
    <w:tbl>
      <w:tblPr>
        <w:tblW w:w="9640" w:type="dxa"/>
        <w:tblInd w:w="-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1" w:type="dxa"/>
          <w:right w:w="71" w:type="dxa"/>
        </w:tblCellMar>
        <w:tblLook w:val="0000" w:firstRow="0" w:lastRow="0" w:firstColumn="0" w:lastColumn="0" w:noHBand="0" w:noVBand="0"/>
      </w:tblPr>
      <w:tblGrid>
        <w:gridCol w:w="2268"/>
        <w:gridCol w:w="574"/>
        <w:gridCol w:w="464"/>
        <w:gridCol w:w="1654"/>
        <w:gridCol w:w="1416"/>
        <w:gridCol w:w="236"/>
        <w:gridCol w:w="1464"/>
        <w:gridCol w:w="1564"/>
      </w:tblGrid>
      <w:tr w:rsidR="00964308" w:rsidRPr="009A1DA3" w14:paraId="20C8EF0D" w14:textId="77777777">
        <w:tc>
          <w:tcPr>
            <w:tcW w:w="2842" w:type="dxa"/>
            <w:gridSpan w:val="2"/>
            <w:vAlign w:val="center"/>
          </w:tcPr>
          <w:p w14:paraId="46A945A0" w14:textId="77777777" w:rsidR="00964308" w:rsidRPr="009A1DA3" w:rsidRDefault="00964308" w:rsidP="0083239F">
            <w:pPr>
              <w:rPr>
                <w:rFonts w:cs="Arial"/>
                <w:sz w:val="16"/>
                <w:szCs w:val="16"/>
              </w:rPr>
            </w:pPr>
            <w:r w:rsidRPr="009A1DA3">
              <w:rPr>
                <w:rFonts w:cs="Arial"/>
                <w:b/>
                <w:sz w:val="16"/>
                <w:szCs w:val="16"/>
              </w:rPr>
              <w:lastRenderedPageBreak/>
              <w:t>Stavebník (Objednávateľ):</w:t>
            </w:r>
            <w:r w:rsidRPr="009A1DA3">
              <w:rPr>
                <w:rFonts w:cs="Arial"/>
                <w:sz w:val="16"/>
                <w:szCs w:val="16"/>
              </w:rPr>
              <w:t xml:space="preserve"> </w:t>
            </w:r>
          </w:p>
          <w:p w14:paraId="66E0E9FB" w14:textId="77777777" w:rsidR="00964308" w:rsidRPr="009A1DA3" w:rsidRDefault="00964308" w:rsidP="0083239F">
            <w:pPr>
              <w:rPr>
                <w:rFonts w:cs="Arial"/>
                <w:sz w:val="16"/>
                <w:szCs w:val="16"/>
              </w:rPr>
            </w:pPr>
            <w:r w:rsidRPr="009A1DA3">
              <w:rPr>
                <w:rFonts w:cs="Arial"/>
                <w:sz w:val="16"/>
                <w:szCs w:val="16"/>
              </w:rPr>
              <w:t>Národná diaľničná spoločnosť, a.s.</w:t>
            </w:r>
          </w:p>
          <w:p w14:paraId="5D7D40BC" w14:textId="77777777" w:rsidR="00964308" w:rsidRPr="009A1DA3" w:rsidRDefault="003F0B1F" w:rsidP="0083239F">
            <w:pPr>
              <w:rPr>
                <w:rFonts w:cs="Arial"/>
                <w:sz w:val="16"/>
                <w:szCs w:val="16"/>
              </w:rPr>
            </w:pPr>
            <w:r w:rsidRPr="009A1DA3">
              <w:rPr>
                <w:rFonts w:cs="Arial"/>
                <w:sz w:val="16"/>
                <w:szCs w:val="16"/>
              </w:rPr>
              <w:t>Dúbravská cesta 14, 841 04</w:t>
            </w:r>
            <w:r w:rsidR="00964308" w:rsidRPr="009A1DA3">
              <w:rPr>
                <w:rFonts w:cs="Arial"/>
                <w:sz w:val="16"/>
                <w:szCs w:val="16"/>
              </w:rPr>
              <w:t xml:space="preserve"> Bratislava</w:t>
            </w:r>
          </w:p>
          <w:p w14:paraId="2929647C" w14:textId="77777777" w:rsidR="00964308" w:rsidRPr="009A1DA3" w:rsidRDefault="00964308" w:rsidP="0083239F">
            <w:pPr>
              <w:rPr>
                <w:rFonts w:cs="Arial"/>
                <w:sz w:val="16"/>
                <w:szCs w:val="16"/>
              </w:rPr>
            </w:pPr>
          </w:p>
          <w:p w14:paraId="3400AA03" w14:textId="77777777" w:rsidR="00964308" w:rsidRPr="009A1DA3" w:rsidRDefault="00964308" w:rsidP="0083239F">
            <w:pPr>
              <w:rPr>
                <w:rFonts w:cs="Arial"/>
                <w:sz w:val="16"/>
                <w:szCs w:val="16"/>
              </w:rPr>
            </w:pPr>
            <w:r w:rsidRPr="009A1DA3">
              <w:rPr>
                <w:rFonts w:cs="Arial"/>
                <w:sz w:val="16"/>
                <w:szCs w:val="16"/>
              </w:rPr>
              <w:t>Odtlačok pečiatky:</w:t>
            </w:r>
          </w:p>
          <w:p w14:paraId="1886FB13" w14:textId="77777777" w:rsidR="00964308" w:rsidRPr="009A1DA3" w:rsidRDefault="00964308" w:rsidP="0083239F">
            <w:pPr>
              <w:rPr>
                <w:rFonts w:cs="Arial"/>
                <w:sz w:val="16"/>
                <w:szCs w:val="16"/>
              </w:rPr>
            </w:pPr>
          </w:p>
        </w:tc>
        <w:tc>
          <w:tcPr>
            <w:tcW w:w="5234" w:type="dxa"/>
            <w:gridSpan w:val="5"/>
            <w:vAlign w:val="center"/>
          </w:tcPr>
          <w:p w14:paraId="0D5AD468" w14:textId="77777777" w:rsidR="00964308" w:rsidRPr="009A1DA3" w:rsidRDefault="00964308" w:rsidP="0083239F">
            <w:pPr>
              <w:jc w:val="center"/>
              <w:rPr>
                <w:rFonts w:cs="Arial"/>
                <w:b/>
                <w:sz w:val="16"/>
                <w:szCs w:val="16"/>
              </w:rPr>
            </w:pPr>
            <w:r w:rsidRPr="009A1DA3">
              <w:rPr>
                <w:rFonts w:cs="Arial"/>
                <w:b/>
                <w:sz w:val="16"/>
                <w:szCs w:val="16"/>
              </w:rPr>
              <w:t>PREBERACÍ PROTOKOL</w:t>
            </w:r>
          </w:p>
          <w:p w14:paraId="70935EB6" w14:textId="77777777" w:rsidR="00964308" w:rsidRPr="009A1DA3" w:rsidRDefault="00964308" w:rsidP="0083239F">
            <w:pPr>
              <w:jc w:val="center"/>
              <w:rPr>
                <w:rFonts w:cs="Arial"/>
                <w:b/>
                <w:sz w:val="16"/>
                <w:szCs w:val="16"/>
              </w:rPr>
            </w:pPr>
            <w:r w:rsidRPr="009A1DA3">
              <w:rPr>
                <w:rFonts w:cs="Arial"/>
                <w:b/>
                <w:sz w:val="16"/>
                <w:szCs w:val="16"/>
              </w:rPr>
              <w:t xml:space="preserve">O ODOVZDANÍ A PREVZATÍ VEREJNEJ PRÁCE (Diela) </w:t>
            </w:r>
          </w:p>
          <w:p w14:paraId="60A57084" w14:textId="77777777" w:rsidR="00964308" w:rsidRPr="009A1DA3" w:rsidRDefault="00964308" w:rsidP="0083239F">
            <w:pPr>
              <w:jc w:val="center"/>
              <w:rPr>
                <w:rFonts w:cs="Arial"/>
                <w:b/>
                <w:sz w:val="16"/>
                <w:szCs w:val="16"/>
              </w:rPr>
            </w:pPr>
            <w:r w:rsidRPr="009A1DA3">
              <w:rPr>
                <w:rFonts w:cs="Arial"/>
                <w:b/>
                <w:sz w:val="16"/>
                <w:szCs w:val="16"/>
              </w:rPr>
              <w:t xml:space="preserve">v súlade s čl. 10.1 </w:t>
            </w:r>
            <w:proofErr w:type="spellStart"/>
            <w:r w:rsidRPr="009A1DA3">
              <w:rPr>
                <w:rFonts w:cs="Arial"/>
                <w:b/>
                <w:sz w:val="16"/>
                <w:szCs w:val="16"/>
              </w:rPr>
              <w:t>ZoD</w:t>
            </w:r>
            <w:proofErr w:type="spellEnd"/>
          </w:p>
          <w:p w14:paraId="45DA504B" w14:textId="77777777" w:rsidR="00964308" w:rsidRPr="009A1DA3" w:rsidRDefault="00964308" w:rsidP="0083239F">
            <w:pPr>
              <w:jc w:val="center"/>
              <w:rPr>
                <w:rFonts w:cs="Arial"/>
                <w:b/>
                <w:sz w:val="16"/>
                <w:szCs w:val="16"/>
              </w:rPr>
            </w:pPr>
          </w:p>
          <w:p w14:paraId="63472D01" w14:textId="77777777" w:rsidR="00964308" w:rsidRPr="009A1DA3" w:rsidRDefault="00964308" w:rsidP="0083239F">
            <w:pPr>
              <w:jc w:val="center"/>
              <w:rPr>
                <w:rFonts w:cs="Arial"/>
                <w:b/>
                <w:sz w:val="16"/>
                <w:szCs w:val="16"/>
              </w:rPr>
            </w:pPr>
            <w:r w:rsidRPr="009A1DA3">
              <w:rPr>
                <w:rFonts w:cs="Arial"/>
                <w:b/>
                <w:sz w:val="16"/>
                <w:szCs w:val="16"/>
              </w:rPr>
              <w:t xml:space="preserve">(alebo dokončenej časti Diela v súlade s čl. 10.2 </w:t>
            </w:r>
            <w:proofErr w:type="spellStart"/>
            <w:r w:rsidRPr="009A1DA3">
              <w:rPr>
                <w:rFonts w:cs="Arial"/>
                <w:b/>
                <w:sz w:val="16"/>
                <w:szCs w:val="16"/>
              </w:rPr>
              <w:t>ZoD</w:t>
            </w:r>
            <w:proofErr w:type="spellEnd"/>
            <w:r w:rsidRPr="009A1DA3">
              <w:rPr>
                <w:rFonts w:cs="Arial"/>
                <w:b/>
                <w:sz w:val="16"/>
                <w:szCs w:val="16"/>
              </w:rPr>
              <w:t>)</w:t>
            </w:r>
          </w:p>
        </w:tc>
        <w:tc>
          <w:tcPr>
            <w:tcW w:w="1564" w:type="dxa"/>
            <w:vAlign w:val="center"/>
          </w:tcPr>
          <w:p w14:paraId="3C965E73" w14:textId="77777777" w:rsidR="00964308" w:rsidRPr="009A1DA3" w:rsidRDefault="00964308" w:rsidP="0083239F">
            <w:pPr>
              <w:jc w:val="center"/>
              <w:rPr>
                <w:rFonts w:cs="Arial"/>
                <w:sz w:val="16"/>
                <w:szCs w:val="16"/>
              </w:rPr>
            </w:pPr>
            <w:r w:rsidRPr="009A1DA3">
              <w:rPr>
                <w:rFonts w:cs="Arial"/>
                <w:b/>
                <w:sz w:val="16"/>
                <w:szCs w:val="16"/>
              </w:rPr>
              <w:t>Číslo zápisu:</w:t>
            </w:r>
          </w:p>
          <w:p w14:paraId="6FB22882" w14:textId="77777777" w:rsidR="00964308" w:rsidRPr="009A1DA3" w:rsidRDefault="00964308" w:rsidP="0083239F">
            <w:pPr>
              <w:jc w:val="center"/>
              <w:rPr>
                <w:rFonts w:cs="Arial"/>
                <w:sz w:val="16"/>
                <w:szCs w:val="16"/>
              </w:rPr>
            </w:pPr>
          </w:p>
        </w:tc>
      </w:tr>
      <w:tr w:rsidR="00964308" w:rsidRPr="009A1DA3" w14:paraId="31F8D957" w14:textId="77777777">
        <w:trPr>
          <w:cantSplit/>
          <w:trHeight w:val="310"/>
        </w:trPr>
        <w:tc>
          <w:tcPr>
            <w:tcW w:w="2268" w:type="dxa"/>
            <w:vMerge w:val="restart"/>
            <w:tcBorders>
              <w:right w:val="single" w:sz="4" w:space="0" w:color="auto"/>
            </w:tcBorders>
            <w:vAlign w:val="center"/>
          </w:tcPr>
          <w:p w14:paraId="578787E2" w14:textId="77777777" w:rsidR="00964308" w:rsidRPr="00FE4170" w:rsidRDefault="00964308" w:rsidP="0083239F">
            <w:pPr>
              <w:rPr>
                <w:rFonts w:cs="Arial"/>
                <w:sz w:val="16"/>
                <w:szCs w:val="16"/>
              </w:rPr>
            </w:pPr>
            <w:r w:rsidRPr="00790C85">
              <w:rPr>
                <w:rFonts w:cs="Arial"/>
                <w:b/>
                <w:sz w:val="16"/>
                <w:szCs w:val="16"/>
              </w:rPr>
              <w:t>Dátum začatia preberacieho konania:</w:t>
            </w:r>
          </w:p>
          <w:p w14:paraId="0574D1DB" w14:textId="77777777" w:rsidR="00964308" w:rsidRPr="00FB322C" w:rsidRDefault="00964308" w:rsidP="0083239F">
            <w:pPr>
              <w:rPr>
                <w:rFonts w:cs="Arial"/>
                <w:sz w:val="16"/>
                <w:szCs w:val="16"/>
              </w:rPr>
            </w:pPr>
          </w:p>
        </w:tc>
        <w:tc>
          <w:tcPr>
            <w:tcW w:w="7372" w:type="dxa"/>
            <w:gridSpan w:val="7"/>
            <w:tcBorders>
              <w:top w:val="single" w:sz="4" w:space="0" w:color="auto"/>
              <w:left w:val="single" w:sz="4" w:space="0" w:color="auto"/>
              <w:bottom w:val="single" w:sz="4" w:space="0" w:color="auto"/>
              <w:right w:val="single" w:sz="4" w:space="0" w:color="auto"/>
            </w:tcBorders>
            <w:vAlign w:val="center"/>
          </w:tcPr>
          <w:p w14:paraId="6DA36F7C" w14:textId="77777777" w:rsidR="00964308" w:rsidRPr="00F07B96" w:rsidRDefault="00964308" w:rsidP="0083239F">
            <w:pPr>
              <w:rPr>
                <w:rFonts w:cs="Arial"/>
                <w:i/>
                <w:sz w:val="16"/>
                <w:szCs w:val="16"/>
              </w:rPr>
            </w:pPr>
            <w:r w:rsidRPr="00FB322C">
              <w:rPr>
                <w:rFonts w:cs="Arial"/>
                <w:b/>
                <w:sz w:val="16"/>
                <w:szCs w:val="16"/>
              </w:rPr>
              <w:t xml:space="preserve">Názov verejnej práce </w:t>
            </w:r>
            <w:r w:rsidRPr="00A86531">
              <w:rPr>
                <w:rFonts w:cs="Arial"/>
                <w:b/>
                <w:sz w:val="16"/>
                <w:szCs w:val="16"/>
              </w:rPr>
              <w:t>(Diela):</w:t>
            </w:r>
          </w:p>
        </w:tc>
      </w:tr>
      <w:tr w:rsidR="00964308" w:rsidRPr="009A1DA3" w14:paraId="21E96C80" w14:textId="77777777">
        <w:trPr>
          <w:cantSplit/>
          <w:trHeight w:val="310"/>
        </w:trPr>
        <w:tc>
          <w:tcPr>
            <w:tcW w:w="2268" w:type="dxa"/>
            <w:vMerge/>
            <w:tcBorders>
              <w:right w:val="single" w:sz="4" w:space="0" w:color="auto"/>
            </w:tcBorders>
            <w:vAlign w:val="center"/>
          </w:tcPr>
          <w:p w14:paraId="32B6AAA9" w14:textId="77777777" w:rsidR="00964308" w:rsidRPr="009A1DA3" w:rsidRDefault="00964308" w:rsidP="0083239F">
            <w:pPr>
              <w:rPr>
                <w:rFonts w:cs="Arial"/>
                <w:b/>
                <w:sz w:val="16"/>
                <w:szCs w:val="16"/>
              </w:rPr>
            </w:pPr>
          </w:p>
        </w:tc>
        <w:tc>
          <w:tcPr>
            <w:tcW w:w="7372" w:type="dxa"/>
            <w:gridSpan w:val="7"/>
            <w:tcBorders>
              <w:top w:val="single" w:sz="4" w:space="0" w:color="auto"/>
              <w:left w:val="single" w:sz="4" w:space="0" w:color="auto"/>
              <w:bottom w:val="single" w:sz="4" w:space="0" w:color="auto"/>
              <w:right w:val="single" w:sz="4" w:space="0" w:color="auto"/>
            </w:tcBorders>
            <w:vAlign w:val="center"/>
          </w:tcPr>
          <w:p w14:paraId="24BDD6E2" w14:textId="77777777" w:rsidR="00964308" w:rsidRPr="009A1DA3" w:rsidRDefault="0083664E" w:rsidP="0083239F">
            <w:pPr>
              <w:rPr>
                <w:rFonts w:cs="Arial"/>
                <w:b/>
                <w:sz w:val="16"/>
                <w:szCs w:val="16"/>
              </w:rPr>
            </w:pPr>
            <w:r w:rsidRPr="009A1DA3">
              <w:rPr>
                <w:rFonts w:cs="Arial"/>
                <w:b/>
                <w:sz w:val="16"/>
                <w:szCs w:val="16"/>
              </w:rPr>
              <w:t>Názov dokončenej časti verejnej práce ( časti Diela):</w:t>
            </w:r>
          </w:p>
        </w:tc>
      </w:tr>
      <w:tr w:rsidR="00964308" w:rsidRPr="009A1DA3" w14:paraId="3F5BF5E0" w14:textId="77777777">
        <w:trPr>
          <w:trHeight w:val="461"/>
        </w:trPr>
        <w:tc>
          <w:tcPr>
            <w:tcW w:w="9640" w:type="dxa"/>
            <w:gridSpan w:val="8"/>
            <w:vAlign w:val="center"/>
          </w:tcPr>
          <w:p w14:paraId="12F44085" w14:textId="77777777" w:rsidR="00964308" w:rsidRPr="00FE4170" w:rsidRDefault="00E9739D" w:rsidP="0083239F">
            <w:pPr>
              <w:rPr>
                <w:rFonts w:cs="Arial"/>
                <w:b/>
                <w:sz w:val="16"/>
                <w:szCs w:val="16"/>
              </w:rPr>
            </w:pPr>
            <w:r w:rsidRPr="00790C85">
              <w:rPr>
                <w:rFonts w:cs="Arial"/>
                <w:b/>
                <w:sz w:val="16"/>
                <w:szCs w:val="16"/>
              </w:rPr>
              <w:t xml:space="preserve">Účel a technický opis verejnej práce (Diela alebo časti Diela): </w:t>
            </w:r>
          </w:p>
        </w:tc>
      </w:tr>
      <w:tr w:rsidR="00964308" w:rsidRPr="009A1DA3" w14:paraId="49D78EF5" w14:textId="77777777">
        <w:trPr>
          <w:cantSplit/>
          <w:trHeight w:val="521"/>
        </w:trPr>
        <w:tc>
          <w:tcPr>
            <w:tcW w:w="9640" w:type="dxa"/>
            <w:gridSpan w:val="8"/>
            <w:vAlign w:val="center"/>
          </w:tcPr>
          <w:p w14:paraId="45F457C2" w14:textId="77777777" w:rsidR="00964308" w:rsidRPr="00FE4170" w:rsidRDefault="00E9739D" w:rsidP="0083239F">
            <w:pPr>
              <w:rPr>
                <w:rFonts w:cs="Arial"/>
                <w:b/>
                <w:sz w:val="16"/>
                <w:szCs w:val="16"/>
              </w:rPr>
            </w:pPr>
            <w:r w:rsidRPr="00790C85">
              <w:rPr>
                <w:rFonts w:cs="Arial"/>
                <w:b/>
                <w:sz w:val="16"/>
                <w:szCs w:val="16"/>
              </w:rPr>
              <w:t>Finančné prostriedky na verejnú prácu a podiel spolufinancovania z verejných zdrojov:</w:t>
            </w:r>
          </w:p>
        </w:tc>
      </w:tr>
      <w:tr w:rsidR="00964308" w:rsidRPr="009A1DA3" w14:paraId="4D451CF0" w14:textId="77777777">
        <w:trPr>
          <w:cantSplit/>
        </w:trPr>
        <w:tc>
          <w:tcPr>
            <w:tcW w:w="9640" w:type="dxa"/>
            <w:gridSpan w:val="8"/>
            <w:vAlign w:val="center"/>
          </w:tcPr>
          <w:p w14:paraId="6D9432E7" w14:textId="77777777" w:rsidR="00964308" w:rsidRPr="00FE4170" w:rsidRDefault="00E9739D" w:rsidP="0083239F">
            <w:pPr>
              <w:rPr>
                <w:rFonts w:cs="Arial"/>
                <w:b/>
                <w:sz w:val="16"/>
                <w:szCs w:val="16"/>
              </w:rPr>
            </w:pPr>
            <w:r w:rsidRPr="00790C85">
              <w:rPr>
                <w:rFonts w:cs="Arial"/>
                <w:b/>
                <w:sz w:val="16"/>
                <w:szCs w:val="16"/>
              </w:rPr>
              <w:t>Kapacity získané výstavbou:</w:t>
            </w:r>
          </w:p>
          <w:p w14:paraId="6971C951" w14:textId="77777777" w:rsidR="00964308" w:rsidRPr="00FB322C" w:rsidRDefault="00E9739D" w:rsidP="0083239F">
            <w:pPr>
              <w:rPr>
                <w:rFonts w:cs="Arial"/>
                <w:b/>
                <w:sz w:val="16"/>
                <w:szCs w:val="16"/>
              </w:rPr>
            </w:pPr>
            <w:r w:rsidRPr="00FB322C">
              <w:rPr>
                <w:rFonts w:cs="Arial"/>
                <w:b/>
                <w:sz w:val="16"/>
                <w:szCs w:val="16"/>
              </w:rPr>
              <w:t xml:space="preserve">  </w:t>
            </w:r>
          </w:p>
        </w:tc>
      </w:tr>
      <w:tr w:rsidR="00964308" w:rsidRPr="009A1DA3" w14:paraId="7BC2E371" w14:textId="77777777">
        <w:trPr>
          <w:cantSplit/>
          <w:trHeight w:val="515"/>
        </w:trPr>
        <w:tc>
          <w:tcPr>
            <w:tcW w:w="4960" w:type="dxa"/>
            <w:gridSpan w:val="4"/>
            <w:vAlign w:val="center"/>
          </w:tcPr>
          <w:p w14:paraId="6F740E55" w14:textId="77777777" w:rsidR="00964308" w:rsidRPr="00FE4170" w:rsidRDefault="00E9739D" w:rsidP="0083239F">
            <w:pPr>
              <w:rPr>
                <w:rFonts w:cs="Arial"/>
                <w:b/>
                <w:sz w:val="16"/>
                <w:szCs w:val="16"/>
              </w:rPr>
            </w:pPr>
            <w:r w:rsidRPr="00790C85">
              <w:rPr>
                <w:rFonts w:cs="Arial"/>
                <w:b/>
                <w:sz w:val="16"/>
                <w:szCs w:val="16"/>
              </w:rPr>
              <w:t xml:space="preserve">Zodpovedný stavbyvedúci: </w:t>
            </w:r>
          </w:p>
          <w:p w14:paraId="5256C957" w14:textId="77777777" w:rsidR="00964308" w:rsidRPr="00FB322C" w:rsidRDefault="00964308" w:rsidP="0083239F">
            <w:pPr>
              <w:rPr>
                <w:rFonts w:cs="Arial"/>
                <w:b/>
                <w:sz w:val="16"/>
                <w:szCs w:val="16"/>
              </w:rPr>
            </w:pPr>
          </w:p>
        </w:tc>
        <w:tc>
          <w:tcPr>
            <w:tcW w:w="4680" w:type="dxa"/>
            <w:gridSpan w:val="4"/>
            <w:vAlign w:val="center"/>
          </w:tcPr>
          <w:p w14:paraId="6676EF30" w14:textId="77777777" w:rsidR="00964308" w:rsidRPr="00F07B96" w:rsidRDefault="00E9739D" w:rsidP="0083239F">
            <w:pPr>
              <w:rPr>
                <w:rFonts w:cs="Arial"/>
                <w:sz w:val="16"/>
                <w:szCs w:val="16"/>
              </w:rPr>
            </w:pPr>
            <w:r w:rsidRPr="00FB322C">
              <w:rPr>
                <w:rFonts w:cs="Arial"/>
                <w:b/>
                <w:sz w:val="16"/>
                <w:szCs w:val="16"/>
              </w:rPr>
              <w:t>Zhotoviteľ:</w:t>
            </w:r>
            <w:r w:rsidRPr="00A86531">
              <w:rPr>
                <w:rFonts w:cs="Arial"/>
                <w:sz w:val="16"/>
                <w:szCs w:val="16"/>
              </w:rPr>
              <w:t xml:space="preserve"> </w:t>
            </w:r>
          </w:p>
        </w:tc>
      </w:tr>
      <w:tr w:rsidR="00964308" w:rsidRPr="009A1DA3" w14:paraId="1C64A360" w14:textId="77777777">
        <w:tc>
          <w:tcPr>
            <w:tcW w:w="4960" w:type="dxa"/>
            <w:gridSpan w:val="4"/>
            <w:vAlign w:val="center"/>
          </w:tcPr>
          <w:p w14:paraId="7E9C728A" w14:textId="77777777" w:rsidR="00964308" w:rsidRPr="00742FB8" w:rsidRDefault="00E9739D" w:rsidP="0083239F">
            <w:pPr>
              <w:rPr>
                <w:rFonts w:cs="Arial"/>
                <w:sz w:val="16"/>
                <w:szCs w:val="16"/>
              </w:rPr>
            </w:pPr>
            <w:r w:rsidRPr="00790C85">
              <w:rPr>
                <w:rFonts w:cs="Arial"/>
                <w:b/>
                <w:sz w:val="16"/>
                <w:szCs w:val="16"/>
              </w:rPr>
              <w:t xml:space="preserve">Projektant </w:t>
            </w:r>
            <w:r w:rsidRPr="00FE4170">
              <w:rPr>
                <w:rFonts w:cs="Arial"/>
                <w:sz w:val="16"/>
                <w:szCs w:val="16"/>
              </w:rPr>
              <w:t xml:space="preserve">(spracovateľ </w:t>
            </w:r>
            <w:r w:rsidRPr="00FB322C">
              <w:rPr>
                <w:rFonts w:cs="Arial"/>
                <w:b/>
                <w:sz w:val="16"/>
                <w:szCs w:val="16"/>
              </w:rPr>
              <w:t xml:space="preserve"> </w:t>
            </w:r>
            <w:r w:rsidRPr="00FB322C">
              <w:rPr>
                <w:rFonts w:cs="Arial"/>
                <w:sz w:val="16"/>
                <w:szCs w:val="16"/>
              </w:rPr>
              <w:t>projektovej dokumentácie</w:t>
            </w:r>
            <w:r w:rsidRPr="00A86531">
              <w:rPr>
                <w:rFonts w:cs="Arial"/>
                <w:b/>
                <w:sz w:val="16"/>
                <w:szCs w:val="16"/>
              </w:rPr>
              <w:t xml:space="preserve"> </w:t>
            </w:r>
            <w:r w:rsidRPr="00F07B96">
              <w:rPr>
                <w:rFonts w:cs="Arial"/>
                <w:sz w:val="16"/>
                <w:szCs w:val="16"/>
              </w:rPr>
              <w:t>)</w:t>
            </w:r>
            <w:r w:rsidRPr="00742FB8">
              <w:rPr>
                <w:rFonts w:cs="Arial"/>
                <w:b/>
                <w:sz w:val="16"/>
                <w:szCs w:val="16"/>
              </w:rPr>
              <w:t>:</w:t>
            </w:r>
          </w:p>
          <w:p w14:paraId="52E30826" w14:textId="77777777" w:rsidR="00964308" w:rsidRPr="00742FB8" w:rsidRDefault="00964308" w:rsidP="0083239F">
            <w:pPr>
              <w:rPr>
                <w:rFonts w:cs="Arial"/>
                <w:sz w:val="16"/>
                <w:szCs w:val="16"/>
              </w:rPr>
            </w:pPr>
          </w:p>
        </w:tc>
        <w:tc>
          <w:tcPr>
            <w:tcW w:w="4680" w:type="dxa"/>
            <w:gridSpan w:val="4"/>
            <w:vAlign w:val="center"/>
          </w:tcPr>
          <w:p w14:paraId="6ABC88EC" w14:textId="77777777" w:rsidR="00964308" w:rsidRPr="005B0752" w:rsidRDefault="00E9739D" w:rsidP="0083239F">
            <w:pPr>
              <w:rPr>
                <w:rFonts w:cs="Arial"/>
                <w:b/>
                <w:sz w:val="16"/>
                <w:szCs w:val="16"/>
              </w:rPr>
            </w:pPr>
            <w:r w:rsidRPr="00742FB8">
              <w:rPr>
                <w:rFonts w:cs="Arial"/>
                <w:b/>
                <w:sz w:val="16"/>
                <w:szCs w:val="16"/>
              </w:rPr>
              <w:t xml:space="preserve">Projektanti ucelených častí </w:t>
            </w:r>
            <w:r w:rsidRPr="00742FB8">
              <w:rPr>
                <w:rFonts w:cs="Arial"/>
                <w:sz w:val="16"/>
                <w:szCs w:val="16"/>
              </w:rPr>
              <w:t>(spracovateľ projektovej dokumentácie ucelených častí)</w:t>
            </w:r>
            <w:r w:rsidRPr="00742FB8">
              <w:rPr>
                <w:rFonts w:cs="Arial"/>
                <w:b/>
                <w:sz w:val="16"/>
                <w:szCs w:val="16"/>
              </w:rPr>
              <w:t xml:space="preserve">: </w:t>
            </w:r>
          </w:p>
          <w:p w14:paraId="5DDDADE2" w14:textId="77777777" w:rsidR="00964308" w:rsidRPr="005B0752" w:rsidRDefault="00964308" w:rsidP="0083239F">
            <w:pPr>
              <w:pStyle w:val="Hlavika"/>
              <w:rPr>
                <w:rFonts w:cs="Arial"/>
                <w:szCs w:val="16"/>
              </w:rPr>
            </w:pPr>
          </w:p>
        </w:tc>
      </w:tr>
      <w:tr w:rsidR="00964308" w:rsidRPr="009A1DA3" w14:paraId="63586A30" w14:textId="77777777">
        <w:tc>
          <w:tcPr>
            <w:tcW w:w="9640" w:type="dxa"/>
            <w:gridSpan w:val="8"/>
            <w:vAlign w:val="center"/>
          </w:tcPr>
          <w:p w14:paraId="5BDC5F68" w14:textId="77777777" w:rsidR="00964308" w:rsidRPr="00FB322C" w:rsidRDefault="00E9739D" w:rsidP="0083239F">
            <w:pPr>
              <w:rPr>
                <w:rFonts w:cs="Arial"/>
                <w:b/>
                <w:sz w:val="16"/>
                <w:szCs w:val="16"/>
              </w:rPr>
            </w:pPr>
            <w:r w:rsidRPr="00790C85">
              <w:rPr>
                <w:rFonts w:cs="Arial"/>
                <w:b/>
                <w:sz w:val="16"/>
                <w:szCs w:val="16"/>
              </w:rPr>
              <w:t>Stavebn</w:t>
            </w:r>
            <w:r w:rsidR="003D64F3" w:rsidRPr="00FE4170">
              <w:rPr>
                <w:rFonts w:cs="Arial"/>
                <w:b/>
                <w:sz w:val="16"/>
                <w:szCs w:val="16"/>
              </w:rPr>
              <w:t>otechnick</w:t>
            </w:r>
            <w:r w:rsidRPr="00FB322C">
              <w:rPr>
                <w:rFonts w:cs="Arial"/>
                <w:b/>
                <w:sz w:val="16"/>
                <w:szCs w:val="16"/>
              </w:rPr>
              <w:t>ý dozor (ak bol stavebníkom ustanovený):</w:t>
            </w:r>
          </w:p>
          <w:p w14:paraId="30450833" w14:textId="77777777" w:rsidR="00964308" w:rsidRPr="00A86531" w:rsidRDefault="00964308" w:rsidP="0083239F">
            <w:pPr>
              <w:rPr>
                <w:rFonts w:cs="Arial"/>
                <w:sz w:val="16"/>
                <w:szCs w:val="16"/>
              </w:rPr>
            </w:pPr>
          </w:p>
        </w:tc>
      </w:tr>
      <w:tr w:rsidR="00964308" w:rsidRPr="009A1DA3" w14:paraId="468EA5C7" w14:textId="77777777">
        <w:tc>
          <w:tcPr>
            <w:tcW w:w="9640" w:type="dxa"/>
            <w:gridSpan w:val="8"/>
            <w:vAlign w:val="center"/>
          </w:tcPr>
          <w:p w14:paraId="51EE8F39" w14:textId="77777777" w:rsidR="00964308" w:rsidRPr="00742FB8" w:rsidRDefault="00E9739D" w:rsidP="0083239F">
            <w:pPr>
              <w:tabs>
                <w:tab w:val="left" w:pos="4931"/>
                <w:tab w:val="left" w:pos="6551"/>
              </w:tabs>
              <w:rPr>
                <w:rFonts w:cs="Arial"/>
                <w:b/>
                <w:sz w:val="16"/>
                <w:szCs w:val="16"/>
              </w:rPr>
            </w:pPr>
            <w:r w:rsidRPr="00790C85">
              <w:rPr>
                <w:rFonts w:cs="Arial"/>
                <w:b/>
                <w:sz w:val="16"/>
                <w:szCs w:val="16"/>
              </w:rPr>
              <w:t xml:space="preserve">Stavebné </w:t>
            </w:r>
            <w:r w:rsidRPr="00FE4170">
              <w:rPr>
                <w:rFonts w:cs="Arial"/>
                <w:b/>
                <w:sz w:val="16"/>
                <w:szCs w:val="16"/>
              </w:rPr>
              <w:t>povolenie číslo:</w:t>
            </w:r>
            <w:r w:rsidRPr="00FB322C">
              <w:rPr>
                <w:rFonts w:cs="Arial"/>
                <w:sz w:val="16"/>
                <w:szCs w:val="16"/>
              </w:rPr>
              <w:t xml:space="preserve">                                                      </w:t>
            </w:r>
            <w:r w:rsidRPr="00FB322C">
              <w:rPr>
                <w:rFonts w:cs="Arial"/>
                <w:b/>
                <w:sz w:val="16"/>
                <w:szCs w:val="16"/>
              </w:rPr>
              <w:t>zo dňa:</w:t>
            </w:r>
            <w:r w:rsidRPr="00A86531">
              <w:rPr>
                <w:rFonts w:cs="Arial"/>
                <w:sz w:val="16"/>
                <w:szCs w:val="16"/>
              </w:rPr>
              <w:t xml:space="preserve">                    </w:t>
            </w:r>
            <w:r w:rsidRPr="00F07B96">
              <w:rPr>
                <w:rFonts w:cs="Arial"/>
                <w:b/>
                <w:sz w:val="16"/>
                <w:szCs w:val="16"/>
              </w:rPr>
              <w:t xml:space="preserve">vydal:  </w:t>
            </w:r>
          </w:p>
          <w:p w14:paraId="47F96B1A" w14:textId="77777777" w:rsidR="00964308" w:rsidRPr="00742FB8" w:rsidRDefault="00964308" w:rsidP="0083239F">
            <w:pPr>
              <w:tabs>
                <w:tab w:val="left" w:pos="4931"/>
                <w:tab w:val="left" w:pos="6551"/>
              </w:tabs>
              <w:rPr>
                <w:rFonts w:cs="Arial"/>
                <w:sz w:val="16"/>
                <w:szCs w:val="16"/>
              </w:rPr>
            </w:pPr>
          </w:p>
        </w:tc>
      </w:tr>
      <w:tr w:rsidR="00964308" w:rsidRPr="009A1DA3" w14:paraId="4E99AF4D" w14:textId="77777777">
        <w:trPr>
          <w:cantSplit/>
        </w:trPr>
        <w:tc>
          <w:tcPr>
            <w:tcW w:w="9640" w:type="dxa"/>
            <w:gridSpan w:val="8"/>
            <w:vAlign w:val="center"/>
          </w:tcPr>
          <w:p w14:paraId="697A9B42" w14:textId="77777777" w:rsidR="00964308" w:rsidRPr="00FE4170" w:rsidRDefault="00E9739D" w:rsidP="0083239F">
            <w:pPr>
              <w:tabs>
                <w:tab w:val="left" w:pos="4931"/>
                <w:tab w:val="left" w:pos="6551"/>
              </w:tabs>
              <w:rPr>
                <w:rFonts w:cs="Arial"/>
                <w:b/>
                <w:sz w:val="16"/>
                <w:szCs w:val="16"/>
              </w:rPr>
            </w:pPr>
            <w:r w:rsidRPr="00790C85">
              <w:rPr>
                <w:rFonts w:cs="Arial"/>
                <w:b/>
                <w:sz w:val="16"/>
                <w:szCs w:val="16"/>
              </w:rPr>
              <w:t>Zmena stavebného povolenia číslo:</w:t>
            </w:r>
            <w:r w:rsidRPr="00790C85">
              <w:rPr>
                <w:rFonts w:cs="Arial"/>
                <w:b/>
                <w:sz w:val="16"/>
                <w:szCs w:val="16"/>
              </w:rPr>
              <w:tab/>
              <w:t>zo dňa:</w:t>
            </w:r>
            <w:r w:rsidRPr="00790C85">
              <w:rPr>
                <w:rFonts w:cs="Arial"/>
                <w:b/>
                <w:sz w:val="16"/>
                <w:szCs w:val="16"/>
              </w:rPr>
              <w:tab/>
              <w:t>vydal:</w:t>
            </w:r>
          </w:p>
          <w:p w14:paraId="1FA31642" w14:textId="77777777" w:rsidR="00964308" w:rsidRPr="00FB322C" w:rsidRDefault="00964308" w:rsidP="0083239F">
            <w:pPr>
              <w:tabs>
                <w:tab w:val="left" w:pos="4931"/>
                <w:tab w:val="left" w:pos="6551"/>
              </w:tabs>
              <w:rPr>
                <w:rFonts w:cs="Arial"/>
                <w:b/>
                <w:sz w:val="16"/>
                <w:szCs w:val="16"/>
              </w:rPr>
            </w:pPr>
          </w:p>
        </w:tc>
      </w:tr>
      <w:tr w:rsidR="00964308" w:rsidRPr="009A1DA3" w14:paraId="6C63DCF8" w14:textId="77777777">
        <w:trPr>
          <w:cantSplit/>
        </w:trPr>
        <w:tc>
          <w:tcPr>
            <w:tcW w:w="9640" w:type="dxa"/>
            <w:gridSpan w:val="8"/>
            <w:vAlign w:val="center"/>
          </w:tcPr>
          <w:p w14:paraId="78E70831" w14:textId="77777777" w:rsidR="00964308" w:rsidRPr="00FE4170" w:rsidRDefault="00E9739D" w:rsidP="0083239F">
            <w:pPr>
              <w:tabs>
                <w:tab w:val="left" w:pos="4931"/>
                <w:tab w:val="left" w:pos="6551"/>
              </w:tabs>
              <w:rPr>
                <w:rFonts w:cs="Arial"/>
                <w:b/>
                <w:sz w:val="16"/>
                <w:szCs w:val="16"/>
              </w:rPr>
            </w:pPr>
            <w:r w:rsidRPr="00790C85">
              <w:rPr>
                <w:rFonts w:cs="Arial"/>
                <w:b/>
                <w:sz w:val="16"/>
                <w:szCs w:val="16"/>
              </w:rPr>
              <w:t xml:space="preserve">Protokol o štátnej expertíze </w:t>
            </w:r>
            <w:r w:rsidRPr="00790C85">
              <w:rPr>
                <w:rFonts w:cs="Arial"/>
                <w:b/>
                <w:sz w:val="16"/>
                <w:szCs w:val="16"/>
              </w:rPr>
              <w:tab/>
              <w:t>zo dňa:</w:t>
            </w:r>
            <w:r w:rsidRPr="00790C85">
              <w:rPr>
                <w:rFonts w:cs="Arial"/>
                <w:b/>
                <w:sz w:val="16"/>
                <w:szCs w:val="16"/>
              </w:rPr>
              <w:tab/>
              <w:t>číslo:</w:t>
            </w:r>
          </w:p>
          <w:p w14:paraId="52323D3B" w14:textId="77777777" w:rsidR="00964308" w:rsidRPr="00FB322C" w:rsidRDefault="00964308" w:rsidP="0083239F">
            <w:pPr>
              <w:tabs>
                <w:tab w:val="left" w:pos="4931"/>
                <w:tab w:val="left" w:pos="6551"/>
              </w:tabs>
              <w:rPr>
                <w:rFonts w:cs="Arial"/>
                <w:b/>
                <w:sz w:val="16"/>
                <w:szCs w:val="16"/>
              </w:rPr>
            </w:pPr>
          </w:p>
        </w:tc>
      </w:tr>
      <w:tr w:rsidR="00964308" w:rsidRPr="009A1DA3" w14:paraId="1D1A3603" w14:textId="77777777">
        <w:trPr>
          <w:cantSplit/>
        </w:trPr>
        <w:tc>
          <w:tcPr>
            <w:tcW w:w="9640" w:type="dxa"/>
            <w:gridSpan w:val="8"/>
            <w:vAlign w:val="center"/>
          </w:tcPr>
          <w:p w14:paraId="4E20FC72" w14:textId="77777777" w:rsidR="00964308" w:rsidRPr="00FB322C" w:rsidRDefault="00E9739D" w:rsidP="0083239F">
            <w:pPr>
              <w:rPr>
                <w:rFonts w:cs="Arial"/>
                <w:b/>
                <w:sz w:val="16"/>
                <w:szCs w:val="16"/>
              </w:rPr>
            </w:pPr>
            <w:r w:rsidRPr="00790C85">
              <w:rPr>
                <w:rFonts w:cs="Arial"/>
                <w:b/>
                <w:sz w:val="16"/>
                <w:szCs w:val="16"/>
              </w:rPr>
              <w:t>Zmluva o </w:t>
            </w:r>
            <w:r w:rsidR="005C54E4" w:rsidRPr="00FE4170">
              <w:rPr>
                <w:rFonts w:cs="Arial"/>
                <w:b/>
                <w:sz w:val="16"/>
                <w:szCs w:val="16"/>
              </w:rPr>
              <w:t>D</w:t>
            </w:r>
            <w:r w:rsidRPr="00FB322C">
              <w:rPr>
                <w:rFonts w:cs="Arial"/>
                <w:b/>
                <w:sz w:val="16"/>
                <w:szCs w:val="16"/>
              </w:rPr>
              <w:t xml:space="preserve">ielo podľa Obchodného zákonníka zo dňa..........................,číslo......:                                          </w:t>
            </w:r>
          </w:p>
          <w:p w14:paraId="6281800C" w14:textId="77777777" w:rsidR="00964308" w:rsidRPr="00742FB8" w:rsidRDefault="00E9739D" w:rsidP="0083239F">
            <w:pPr>
              <w:rPr>
                <w:rFonts w:cs="Arial"/>
                <w:sz w:val="16"/>
                <w:szCs w:val="16"/>
              </w:rPr>
            </w:pPr>
            <w:r w:rsidRPr="00A86531">
              <w:rPr>
                <w:rFonts w:cs="Arial"/>
                <w:b/>
                <w:sz w:val="16"/>
                <w:szCs w:val="16"/>
              </w:rPr>
              <w:t xml:space="preserve">                                                                  </w:t>
            </w:r>
            <w:r w:rsidRPr="00F07B96">
              <w:rPr>
                <w:rFonts w:cs="Arial"/>
                <w:b/>
                <w:sz w:val="16"/>
                <w:szCs w:val="16"/>
              </w:rPr>
              <w:t xml:space="preserve">                                                   vrátane.....................................dodatkov  </w:t>
            </w:r>
          </w:p>
        </w:tc>
      </w:tr>
      <w:tr w:rsidR="00964308" w:rsidRPr="009A1DA3" w14:paraId="4DD76725" w14:textId="77777777">
        <w:tc>
          <w:tcPr>
            <w:tcW w:w="3306" w:type="dxa"/>
            <w:gridSpan w:val="3"/>
            <w:tcBorders>
              <w:bottom w:val="nil"/>
            </w:tcBorders>
            <w:vAlign w:val="center"/>
          </w:tcPr>
          <w:p w14:paraId="1196C8EA" w14:textId="77777777" w:rsidR="00964308" w:rsidRPr="00FE4170" w:rsidRDefault="00E9739D" w:rsidP="0083239F">
            <w:pPr>
              <w:rPr>
                <w:rFonts w:cs="Arial"/>
                <w:b/>
                <w:sz w:val="16"/>
                <w:szCs w:val="16"/>
              </w:rPr>
            </w:pPr>
            <w:r w:rsidRPr="00790C85">
              <w:rPr>
                <w:rFonts w:cs="Arial"/>
                <w:b/>
                <w:sz w:val="16"/>
                <w:szCs w:val="16"/>
              </w:rPr>
              <w:t>Dátum začatia prác podľa čl. 8.1 Zmluvy:</w:t>
            </w:r>
          </w:p>
          <w:p w14:paraId="60A678D8" w14:textId="77777777" w:rsidR="00964308" w:rsidRPr="00FB322C" w:rsidRDefault="00964308" w:rsidP="0083239F">
            <w:pPr>
              <w:rPr>
                <w:rFonts w:cs="Arial"/>
                <w:sz w:val="16"/>
                <w:szCs w:val="16"/>
              </w:rPr>
            </w:pPr>
          </w:p>
        </w:tc>
        <w:tc>
          <w:tcPr>
            <w:tcW w:w="3070" w:type="dxa"/>
            <w:gridSpan w:val="2"/>
            <w:tcBorders>
              <w:bottom w:val="nil"/>
            </w:tcBorders>
            <w:vAlign w:val="center"/>
          </w:tcPr>
          <w:p w14:paraId="6D76ED61" w14:textId="77777777" w:rsidR="00964308" w:rsidRPr="00A86531" w:rsidRDefault="00E9739D" w:rsidP="0083239F">
            <w:pPr>
              <w:rPr>
                <w:rFonts w:cs="Arial"/>
                <w:b/>
                <w:sz w:val="16"/>
                <w:szCs w:val="16"/>
              </w:rPr>
            </w:pPr>
            <w:r w:rsidRPr="00FB322C">
              <w:rPr>
                <w:rFonts w:cs="Arial"/>
                <w:b/>
                <w:sz w:val="16"/>
                <w:szCs w:val="16"/>
              </w:rPr>
              <w:t>Dátum skutočného začatia prác:</w:t>
            </w:r>
          </w:p>
          <w:p w14:paraId="067D8632" w14:textId="77777777" w:rsidR="00964308" w:rsidRPr="00F07B96" w:rsidRDefault="00964308" w:rsidP="0083239F">
            <w:pPr>
              <w:rPr>
                <w:rFonts w:cs="Arial"/>
                <w:b/>
                <w:sz w:val="16"/>
                <w:szCs w:val="16"/>
              </w:rPr>
            </w:pPr>
          </w:p>
        </w:tc>
        <w:tc>
          <w:tcPr>
            <w:tcW w:w="3264" w:type="dxa"/>
            <w:gridSpan w:val="3"/>
            <w:tcBorders>
              <w:bottom w:val="nil"/>
            </w:tcBorders>
            <w:vAlign w:val="center"/>
          </w:tcPr>
          <w:p w14:paraId="1891EBA2" w14:textId="77777777" w:rsidR="00964308" w:rsidRPr="00742FB8" w:rsidRDefault="00E9739D" w:rsidP="0083239F">
            <w:pPr>
              <w:rPr>
                <w:rFonts w:cs="Arial"/>
                <w:b/>
                <w:sz w:val="16"/>
                <w:szCs w:val="16"/>
              </w:rPr>
            </w:pPr>
            <w:r w:rsidRPr="00742FB8">
              <w:rPr>
                <w:rFonts w:cs="Arial"/>
                <w:b/>
                <w:sz w:val="16"/>
                <w:szCs w:val="16"/>
              </w:rPr>
              <w:t>Dátum dokončenia prác podľa Zmluvy:</w:t>
            </w:r>
          </w:p>
          <w:p w14:paraId="3109538F" w14:textId="77777777" w:rsidR="00964308" w:rsidRPr="00742FB8" w:rsidRDefault="00964308" w:rsidP="0083239F">
            <w:pPr>
              <w:rPr>
                <w:rFonts w:cs="Arial"/>
                <w:sz w:val="16"/>
                <w:szCs w:val="16"/>
              </w:rPr>
            </w:pPr>
          </w:p>
        </w:tc>
      </w:tr>
      <w:tr w:rsidR="00964308" w:rsidRPr="009A1DA3" w14:paraId="220640DE" w14:textId="77777777">
        <w:tc>
          <w:tcPr>
            <w:tcW w:w="9640" w:type="dxa"/>
            <w:gridSpan w:val="8"/>
            <w:tcBorders>
              <w:bottom w:val="nil"/>
            </w:tcBorders>
            <w:vAlign w:val="center"/>
          </w:tcPr>
          <w:p w14:paraId="5B9CDA3F" w14:textId="77777777" w:rsidR="00964308" w:rsidRPr="00FE4170" w:rsidRDefault="00E9739D" w:rsidP="0083239F">
            <w:pPr>
              <w:rPr>
                <w:rFonts w:cs="Arial"/>
                <w:sz w:val="16"/>
                <w:szCs w:val="16"/>
              </w:rPr>
            </w:pPr>
            <w:r w:rsidRPr="00790C85">
              <w:rPr>
                <w:rFonts w:cs="Arial"/>
                <w:b/>
                <w:sz w:val="16"/>
                <w:szCs w:val="16"/>
              </w:rPr>
              <w:t>Dôvody nedodržania lehôt začatia a dokončenia Diela alebo časti Diela:</w:t>
            </w:r>
          </w:p>
          <w:p w14:paraId="2B6D7AA1" w14:textId="77777777" w:rsidR="00964308" w:rsidRPr="00FB322C" w:rsidRDefault="00964308" w:rsidP="0083239F">
            <w:pPr>
              <w:pStyle w:val="Hlavika"/>
              <w:rPr>
                <w:rFonts w:cs="Arial"/>
                <w:szCs w:val="16"/>
              </w:rPr>
            </w:pPr>
          </w:p>
        </w:tc>
      </w:tr>
      <w:tr w:rsidR="00964308" w:rsidRPr="009A1DA3" w14:paraId="4C8E6A38" w14:textId="77777777">
        <w:tc>
          <w:tcPr>
            <w:tcW w:w="9640" w:type="dxa"/>
            <w:gridSpan w:val="8"/>
            <w:tcBorders>
              <w:top w:val="single" w:sz="6" w:space="0" w:color="auto"/>
              <w:left w:val="single" w:sz="6" w:space="0" w:color="auto"/>
              <w:bottom w:val="single" w:sz="6" w:space="0" w:color="auto"/>
              <w:right w:val="single" w:sz="6" w:space="0" w:color="auto"/>
            </w:tcBorders>
            <w:vAlign w:val="center"/>
          </w:tcPr>
          <w:p w14:paraId="64F337F9" w14:textId="77777777" w:rsidR="00964308" w:rsidRPr="00FB322C" w:rsidRDefault="00E9739D" w:rsidP="0083239F">
            <w:pPr>
              <w:rPr>
                <w:rFonts w:cs="Arial"/>
                <w:b/>
                <w:sz w:val="16"/>
                <w:szCs w:val="16"/>
              </w:rPr>
            </w:pPr>
            <w:r w:rsidRPr="00790C85">
              <w:rPr>
                <w:rFonts w:cs="Arial"/>
                <w:b/>
                <w:sz w:val="16"/>
                <w:szCs w:val="16"/>
              </w:rPr>
              <w:t xml:space="preserve">Odchýlky od dokumentácie overenej </w:t>
            </w:r>
            <w:r w:rsidRPr="00FE4170">
              <w:rPr>
                <w:rFonts w:cs="Arial"/>
                <w:b/>
                <w:sz w:val="16"/>
                <w:szCs w:val="16"/>
              </w:rPr>
              <w:t>stavebným úradom a ich dôvody:</w:t>
            </w:r>
          </w:p>
          <w:p w14:paraId="61B7358E" w14:textId="77777777" w:rsidR="00964308" w:rsidRPr="00FB322C" w:rsidRDefault="00964308" w:rsidP="0083239F">
            <w:pPr>
              <w:rPr>
                <w:rFonts w:cs="Arial"/>
                <w:b/>
                <w:sz w:val="16"/>
                <w:szCs w:val="16"/>
              </w:rPr>
            </w:pPr>
          </w:p>
        </w:tc>
      </w:tr>
      <w:tr w:rsidR="00964308" w:rsidRPr="009A1DA3" w14:paraId="24B1E4D2" w14:textId="77777777">
        <w:tc>
          <w:tcPr>
            <w:tcW w:w="9640" w:type="dxa"/>
            <w:gridSpan w:val="8"/>
            <w:tcBorders>
              <w:top w:val="single" w:sz="6" w:space="0" w:color="auto"/>
              <w:left w:val="single" w:sz="6" w:space="0" w:color="auto"/>
              <w:bottom w:val="single" w:sz="6" w:space="0" w:color="auto"/>
              <w:right w:val="single" w:sz="6" w:space="0" w:color="auto"/>
            </w:tcBorders>
            <w:vAlign w:val="center"/>
          </w:tcPr>
          <w:p w14:paraId="0E8DB3D3" w14:textId="77777777" w:rsidR="00964308" w:rsidRPr="00FE4170" w:rsidRDefault="00E9739D" w:rsidP="0083239F">
            <w:pPr>
              <w:rPr>
                <w:rFonts w:cs="Arial"/>
                <w:b/>
                <w:sz w:val="16"/>
                <w:szCs w:val="16"/>
              </w:rPr>
            </w:pPr>
            <w:r w:rsidRPr="00790C85">
              <w:rPr>
                <w:rFonts w:cs="Arial"/>
                <w:b/>
                <w:sz w:val="16"/>
                <w:szCs w:val="16"/>
              </w:rPr>
              <w:t>Uplatnený systém zmluvných a technických podmienok pri realizácií verejnej práce:</w:t>
            </w:r>
          </w:p>
          <w:p w14:paraId="6D385215" w14:textId="77777777" w:rsidR="00964308" w:rsidRPr="00FB322C" w:rsidRDefault="00964308" w:rsidP="0083239F">
            <w:pPr>
              <w:rPr>
                <w:rFonts w:cs="Arial"/>
                <w:b/>
                <w:sz w:val="16"/>
                <w:szCs w:val="16"/>
              </w:rPr>
            </w:pPr>
          </w:p>
        </w:tc>
      </w:tr>
      <w:tr w:rsidR="00964308" w:rsidRPr="009A1DA3" w14:paraId="54C244F4" w14:textId="77777777">
        <w:tc>
          <w:tcPr>
            <w:tcW w:w="9640" w:type="dxa"/>
            <w:gridSpan w:val="8"/>
            <w:tcBorders>
              <w:top w:val="single" w:sz="6" w:space="0" w:color="auto"/>
              <w:left w:val="single" w:sz="6" w:space="0" w:color="auto"/>
              <w:bottom w:val="single" w:sz="6" w:space="0" w:color="auto"/>
              <w:right w:val="single" w:sz="6" w:space="0" w:color="auto"/>
            </w:tcBorders>
            <w:vAlign w:val="center"/>
          </w:tcPr>
          <w:p w14:paraId="57A4030F" w14:textId="77777777" w:rsidR="00964308" w:rsidRPr="00FE4170" w:rsidRDefault="00E9739D" w:rsidP="0083239F">
            <w:pPr>
              <w:rPr>
                <w:rFonts w:cs="Arial"/>
                <w:b/>
                <w:sz w:val="16"/>
                <w:szCs w:val="16"/>
              </w:rPr>
            </w:pPr>
            <w:r w:rsidRPr="00790C85">
              <w:rPr>
                <w:rFonts w:cs="Arial"/>
                <w:b/>
                <w:sz w:val="16"/>
                <w:szCs w:val="16"/>
              </w:rPr>
              <w:t>Podmienky skúšobnej prevádzky stavby (verejnej práce):</w:t>
            </w:r>
          </w:p>
          <w:p w14:paraId="4A164E2F" w14:textId="77777777" w:rsidR="00964308" w:rsidRPr="00FB322C" w:rsidRDefault="00964308" w:rsidP="0083239F">
            <w:pPr>
              <w:rPr>
                <w:rFonts w:cs="Arial"/>
                <w:b/>
                <w:sz w:val="16"/>
                <w:szCs w:val="16"/>
              </w:rPr>
            </w:pPr>
          </w:p>
        </w:tc>
      </w:tr>
      <w:tr w:rsidR="00964308" w:rsidRPr="009A1DA3" w14:paraId="7CCF2D56" w14:textId="77777777">
        <w:tc>
          <w:tcPr>
            <w:tcW w:w="9640" w:type="dxa"/>
            <w:gridSpan w:val="8"/>
            <w:tcBorders>
              <w:top w:val="single" w:sz="6" w:space="0" w:color="auto"/>
              <w:left w:val="single" w:sz="6" w:space="0" w:color="auto"/>
              <w:bottom w:val="single" w:sz="6" w:space="0" w:color="auto"/>
              <w:right w:val="single" w:sz="6" w:space="0" w:color="auto"/>
            </w:tcBorders>
            <w:vAlign w:val="center"/>
          </w:tcPr>
          <w:p w14:paraId="3BDC235A" w14:textId="77777777" w:rsidR="00964308" w:rsidRPr="00FE4170" w:rsidRDefault="00E9739D" w:rsidP="0083239F">
            <w:pPr>
              <w:rPr>
                <w:rFonts w:cs="Arial"/>
                <w:b/>
                <w:sz w:val="16"/>
                <w:szCs w:val="16"/>
              </w:rPr>
            </w:pPr>
            <w:r w:rsidRPr="00790C85">
              <w:rPr>
                <w:rFonts w:cs="Arial"/>
                <w:b/>
                <w:sz w:val="16"/>
                <w:szCs w:val="16"/>
              </w:rPr>
              <w:t xml:space="preserve">Zhodnotenie kvality preberanej verejnej práce ( Diela alebo dokončenej časti Diela) stavebníkom (preberajúcim) </w:t>
            </w:r>
          </w:p>
          <w:p w14:paraId="0744FDF4" w14:textId="77777777" w:rsidR="00964308" w:rsidRPr="00FB322C" w:rsidRDefault="00964308" w:rsidP="0083239F">
            <w:pPr>
              <w:rPr>
                <w:rFonts w:cs="Arial"/>
                <w:b/>
                <w:sz w:val="16"/>
                <w:szCs w:val="16"/>
              </w:rPr>
            </w:pPr>
          </w:p>
        </w:tc>
      </w:tr>
      <w:tr w:rsidR="00964308" w:rsidRPr="009A1DA3" w14:paraId="431A5DAA" w14:textId="77777777">
        <w:tc>
          <w:tcPr>
            <w:tcW w:w="9640" w:type="dxa"/>
            <w:gridSpan w:val="8"/>
            <w:tcBorders>
              <w:top w:val="single" w:sz="6" w:space="0" w:color="auto"/>
              <w:left w:val="single" w:sz="6" w:space="0" w:color="auto"/>
              <w:bottom w:val="nil"/>
              <w:right w:val="single" w:sz="6" w:space="0" w:color="auto"/>
            </w:tcBorders>
            <w:vAlign w:val="center"/>
          </w:tcPr>
          <w:p w14:paraId="330B492F" w14:textId="77777777" w:rsidR="00964308" w:rsidRPr="00FE4170" w:rsidRDefault="00E9739D" w:rsidP="0083239F">
            <w:pPr>
              <w:rPr>
                <w:rFonts w:cs="Arial"/>
                <w:b/>
                <w:sz w:val="16"/>
                <w:szCs w:val="16"/>
              </w:rPr>
            </w:pPr>
            <w:r w:rsidRPr="00790C85">
              <w:rPr>
                <w:rFonts w:cs="Arial"/>
                <w:b/>
                <w:sz w:val="16"/>
                <w:szCs w:val="16"/>
              </w:rPr>
              <w:t>Súpis vád a nedorobkov zrejmých pri odovzdaní a prevzatí Diela alebo dokončenej časti Diela:</w:t>
            </w:r>
          </w:p>
          <w:p w14:paraId="53035D2D" w14:textId="77777777" w:rsidR="00964308" w:rsidRPr="00FB322C" w:rsidRDefault="00964308" w:rsidP="0083239F">
            <w:pPr>
              <w:rPr>
                <w:rFonts w:cs="Arial"/>
                <w:sz w:val="16"/>
                <w:szCs w:val="16"/>
              </w:rPr>
            </w:pPr>
          </w:p>
        </w:tc>
      </w:tr>
      <w:tr w:rsidR="00964308" w:rsidRPr="009A1DA3" w14:paraId="012BE803" w14:textId="77777777">
        <w:tc>
          <w:tcPr>
            <w:tcW w:w="9640" w:type="dxa"/>
            <w:gridSpan w:val="8"/>
            <w:tcBorders>
              <w:top w:val="single" w:sz="6" w:space="0" w:color="auto"/>
              <w:left w:val="single" w:sz="6" w:space="0" w:color="auto"/>
              <w:bottom w:val="single" w:sz="6" w:space="0" w:color="auto"/>
              <w:right w:val="single" w:sz="6" w:space="0" w:color="auto"/>
            </w:tcBorders>
            <w:vAlign w:val="center"/>
          </w:tcPr>
          <w:p w14:paraId="65882630" w14:textId="77777777" w:rsidR="00964308" w:rsidRPr="00FB322C" w:rsidRDefault="00E9739D" w:rsidP="0083239F">
            <w:pPr>
              <w:rPr>
                <w:rFonts w:cs="Arial"/>
                <w:b/>
                <w:sz w:val="16"/>
                <w:szCs w:val="16"/>
              </w:rPr>
            </w:pPr>
            <w:r w:rsidRPr="00790C85">
              <w:rPr>
                <w:rFonts w:cs="Arial"/>
                <w:b/>
                <w:sz w:val="16"/>
                <w:szCs w:val="16"/>
              </w:rPr>
              <w:t xml:space="preserve">Dohoda o opatreniach a lehotách na odstránenie </w:t>
            </w:r>
            <w:r w:rsidRPr="00FE4170">
              <w:rPr>
                <w:rFonts w:cs="Arial"/>
                <w:b/>
                <w:sz w:val="16"/>
                <w:szCs w:val="16"/>
              </w:rPr>
              <w:t>vád a nedorobkov na Diele alebo na časti Diela:</w:t>
            </w:r>
          </w:p>
          <w:p w14:paraId="332DDAB4" w14:textId="77777777" w:rsidR="00964308" w:rsidRPr="00FB322C" w:rsidRDefault="00964308" w:rsidP="0083239F">
            <w:pPr>
              <w:rPr>
                <w:rFonts w:cs="Arial"/>
                <w:sz w:val="16"/>
                <w:szCs w:val="16"/>
              </w:rPr>
            </w:pPr>
          </w:p>
        </w:tc>
      </w:tr>
      <w:tr w:rsidR="00964308" w:rsidRPr="009A1DA3" w14:paraId="4D7E4A2D" w14:textId="77777777">
        <w:tc>
          <w:tcPr>
            <w:tcW w:w="9640" w:type="dxa"/>
            <w:gridSpan w:val="8"/>
            <w:tcBorders>
              <w:top w:val="single" w:sz="6" w:space="0" w:color="auto"/>
              <w:left w:val="single" w:sz="6" w:space="0" w:color="auto"/>
              <w:bottom w:val="single" w:sz="6" w:space="0" w:color="auto"/>
              <w:right w:val="single" w:sz="6" w:space="0" w:color="auto"/>
            </w:tcBorders>
            <w:vAlign w:val="center"/>
          </w:tcPr>
          <w:p w14:paraId="0C706C8C" w14:textId="77777777" w:rsidR="00964308" w:rsidRPr="00FE4170" w:rsidRDefault="00E9739D" w:rsidP="0083239F">
            <w:pPr>
              <w:rPr>
                <w:rFonts w:cs="Arial"/>
                <w:b/>
                <w:sz w:val="16"/>
                <w:szCs w:val="16"/>
              </w:rPr>
            </w:pPr>
            <w:r w:rsidRPr="00790C85">
              <w:rPr>
                <w:rFonts w:cs="Arial"/>
                <w:b/>
                <w:sz w:val="16"/>
                <w:szCs w:val="16"/>
              </w:rPr>
              <w:t>Zadržaná suma z dohodnutej ceny Diela alebo časti Diela do odstránenia všetkých vád a nedorobkov a preukázania splnenia kvalitatívnych parametrov (v € a %):</w:t>
            </w:r>
          </w:p>
          <w:p w14:paraId="5000E5D7" w14:textId="77777777" w:rsidR="00964308" w:rsidRPr="00FB322C" w:rsidRDefault="00964308" w:rsidP="0083239F">
            <w:pPr>
              <w:rPr>
                <w:rFonts w:cs="Arial"/>
                <w:sz w:val="16"/>
                <w:szCs w:val="16"/>
              </w:rPr>
            </w:pPr>
          </w:p>
        </w:tc>
      </w:tr>
      <w:tr w:rsidR="00964308" w:rsidRPr="009A1DA3" w14:paraId="4A88A0F3" w14:textId="77777777">
        <w:tc>
          <w:tcPr>
            <w:tcW w:w="9640" w:type="dxa"/>
            <w:gridSpan w:val="8"/>
            <w:tcBorders>
              <w:top w:val="single" w:sz="6" w:space="0" w:color="auto"/>
              <w:left w:val="single" w:sz="6" w:space="0" w:color="auto"/>
              <w:bottom w:val="single" w:sz="6" w:space="0" w:color="auto"/>
              <w:right w:val="single" w:sz="6" w:space="0" w:color="auto"/>
            </w:tcBorders>
            <w:vAlign w:val="center"/>
          </w:tcPr>
          <w:p w14:paraId="00F07313" w14:textId="77777777" w:rsidR="00964308" w:rsidRPr="00FB322C" w:rsidRDefault="00E9739D" w:rsidP="0083239F">
            <w:pPr>
              <w:rPr>
                <w:rFonts w:cs="Arial"/>
                <w:b/>
                <w:sz w:val="16"/>
                <w:szCs w:val="16"/>
              </w:rPr>
            </w:pPr>
            <w:r w:rsidRPr="00790C85">
              <w:rPr>
                <w:rFonts w:cs="Arial"/>
                <w:b/>
                <w:sz w:val="16"/>
                <w:szCs w:val="16"/>
              </w:rPr>
              <w:t xml:space="preserve">Dohoda o zabezpečení prístupu Zhotoviteľa do </w:t>
            </w:r>
            <w:r w:rsidRPr="00FE4170">
              <w:rPr>
                <w:rFonts w:cs="Arial"/>
                <w:b/>
                <w:sz w:val="16"/>
                <w:szCs w:val="16"/>
              </w:rPr>
              <w:t>objektu s cieľom odstrániť vady a nedorobky:</w:t>
            </w:r>
          </w:p>
          <w:p w14:paraId="237B4166" w14:textId="77777777" w:rsidR="00964308" w:rsidRPr="00FB322C" w:rsidRDefault="00964308" w:rsidP="0083239F">
            <w:pPr>
              <w:rPr>
                <w:rFonts w:cs="Arial"/>
                <w:b/>
                <w:sz w:val="16"/>
                <w:szCs w:val="16"/>
              </w:rPr>
            </w:pPr>
          </w:p>
        </w:tc>
      </w:tr>
      <w:tr w:rsidR="00964308" w:rsidRPr="009A1DA3" w14:paraId="539F6D7B" w14:textId="77777777">
        <w:tc>
          <w:tcPr>
            <w:tcW w:w="9640" w:type="dxa"/>
            <w:gridSpan w:val="8"/>
            <w:tcBorders>
              <w:top w:val="nil"/>
            </w:tcBorders>
            <w:vAlign w:val="center"/>
          </w:tcPr>
          <w:p w14:paraId="769366C6" w14:textId="77777777" w:rsidR="00964308" w:rsidRPr="00FE4170" w:rsidRDefault="00E9739D" w:rsidP="0083239F">
            <w:pPr>
              <w:rPr>
                <w:rFonts w:cs="Arial"/>
                <w:b/>
                <w:sz w:val="16"/>
                <w:szCs w:val="16"/>
              </w:rPr>
            </w:pPr>
            <w:r w:rsidRPr="00790C85">
              <w:rPr>
                <w:rFonts w:cs="Arial"/>
                <w:b/>
                <w:sz w:val="16"/>
                <w:szCs w:val="16"/>
              </w:rPr>
              <w:t>Dohodnutý termín vypratania staveniska po ukončení realizácie Diela alebo časti Diela:</w:t>
            </w:r>
          </w:p>
          <w:p w14:paraId="0FDAB005" w14:textId="77777777" w:rsidR="00964308" w:rsidRPr="00FB322C" w:rsidRDefault="00964308" w:rsidP="0083239F">
            <w:pPr>
              <w:rPr>
                <w:rFonts w:cs="Arial"/>
                <w:sz w:val="16"/>
                <w:szCs w:val="16"/>
              </w:rPr>
            </w:pPr>
          </w:p>
        </w:tc>
      </w:tr>
      <w:tr w:rsidR="00964308" w:rsidRPr="009A1DA3" w14:paraId="22B9F61D" w14:textId="77777777">
        <w:tc>
          <w:tcPr>
            <w:tcW w:w="9640" w:type="dxa"/>
            <w:gridSpan w:val="8"/>
            <w:vAlign w:val="center"/>
          </w:tcPr>
          <w:p w14:paraId="2637F455" w14:textId="77777777" w:rsidR="00964308" w:rsidRPr="00FE4170" w:rsidRDefault="00E9739D" w:rsidP="0083239F">
            <w:pPr>
              <w:rPr>
                <w:rFonts w:cs="Arial"/>
                <w:b/>
                <w:sz w:val="16"/>
                <w:szCs w:val="16"/>
              </w:rPr>
            </w:pPr>
            <w:r w:rsidRPr="00790C85">
              <w:rPr>
                <w:rFonts w:cs="Arial"/>
                <w:b/>
                <w:sz w:val="16"/>
                <w:szCs w:val="16"/>
              </w:rPr>
              <w:t>Ďalšie dohodnuté podmienky</w:t>
            </w:r>
          </w:p>
          <w:p w14:paraId="4BA522E4" w14:textId="77777777" w:rsidR="00964308" w:rsidRPr="00FB322C" w:rsidRDefault="00964308" w:rsidP="0083239F">
            <w:pPr>
              <w:rPr>
                <w:rFonts w:cs="Arial"/>
                <w:b/>
                <w:sz w:val="16"/>
                <w:szCs w:val="16"/>
              </w:rPr>
            </w:pPr>
          </w:p>
          <w:p w14:paraId="19385FA5" w14:textId="77777777" w:rsidR="00964308" w:rsidRPr="00FB322C" w:rsidRDefault="00964308" w:rsidP="0083239F">
            <w:pPr>
              <w:rPr>
                <w:rFonts w:cs="Arial"/>
                <w:sz w:val="16"/>
                <w:szCs w:val="16"/>
              </w:rPr>
            </w:pPr>
          </w:p>
        </w:tc>
      </w:tr>
      <w:tr w:rsidR="00964308" w:rsidRPr="009A1DA3" w14:paraId="59155E4E" w14:textId="77777777">
        <w:tc>
          <w:tcPr>
            <w:tcW w:w="9640" w:type="dxa"/>
            <w:gridSpan w:val="8"/>
            <w:vAlign w:val="center"/>
          </w:tcPr>
          <w:p w14:paraId="532380B7" w14:textId="77777777" w:rsidR="00964308" w:rsidRPr="00FB322C" w:rsidRDefault="00E9739D" w:rsidP="0083239F">
            <w:pPr>
              <w:rPr>
                <w:rFonts w:cs="Arial"/>
                <w:b/>
                <w:sz w:val="16"/>
                <w:szCs w:val="16"/>
              </w:rPr>
            </w:pPr>
            <w:r w:rsidRPr="00790C85">
              <w:rPr>
                <w:rFonts w:cs="Arial"/>
                <w:b/>
                <w:sz w:val="16"/>
                <w:szCs w:val="16"/>
              </w:rPr>
              <w:t>Údaje o prevzatí dokumentácie skutočného realizovania/vyhotovenia  Diela alebo časti Diela</w:t>
            </w:r>
            <w:r w:rsidRPr="00FE4170">
              <w:rPr>
                <w:rFonts w:cs="Arial"/>
                <w:b/>
                <w:sz w:val="16"/>
                <w:szCs w:val="16"/>
              </w:rPr>
              <w:t xml:space="preserve"> (DSRS):</w:t>
            </w:r>
          </w:p>
          <w:p w14:paraId="140DBF94" w14:textId="77777777" w:rsidR="00964308" w:rsidRPr="00FB322C" w:rsidRDefault="00964308" w:rsidP="0083239F">
            <w:pPr>
              <w:rPr>
                <w:rFonts w:cs="Arial"/>
                <w:b/>
                <w:sz w:val="16"/>
                <w:szCs w:val="16"/>
              </w:rPr>
            </w:pPr>
          </w:p>
          <w:p w14:paraId="6E7B5519" w14:textId="77777777" w:rsidR="00964308" w:rsidRPr="00742FB8" w:rsidRDefault="00E9739D" w:rsidP="0083239F">
            <w:pPr>
              <w:rPr>
                <w:rFonts w:cs="Arial"/>
                <w:b/>
                <w:strike/>
                <w:sz w:val="16"/>
                <w:szCs w:val="16"/>
              </w:rPr>
            </w:pPr>
            <w:r w:rsidRPr="00A86531">
              <w:rPr>
                <w:rFonts w:cs="Arial"/>
                <w:b/>
                <w:sz w:val="16"/>
                <w:szCs w:val="16"/>
              </w:rPr>
              <w:t>- od</w:t>
            </w:r>
            <w:r w:rsidRPr="00F07B96">
              <w:rPr>
                <w:rFonts w:cs="Arial"/>
                <w:b/>
                <w:sz w:val="16"/>
                <w:szCs w:val="16"/>
              </w:rPr>
              <w:t>ovzdaná Objednávateľovi:</w:t>
            </w:r>
          </w:p>
          <w:p w14:paraId="0C7C931A" w14:textId="77777777" w:rsidR="00964308" w:rsidRPr="00742FB8" w:rsidRDefault="00E9739D" w:rsidP="0083239F">
            <w:pPr>
              <w:rPr>
                <w:rFonts w:cs="Arial"/>
                <w:b/>
                <w:sz w:val="16"/>
                <w:szCs w:val="16"/>
              </w:rPr>
            </w:pPr>
            <w:r w:rsidRPr="00742FB8">
              <w:rPr>
                <w:rFonts w:cs="Arial"/>
                <w:b/>
                <w:sz w:val="16"/>
                <w:szCs w:val="16"/>
              </w:rPr>
              <w:t>- odovzdaná užívateľovi:</w:t>
            </w:r>
          </w:p>
          <w:p w14:paraId="2223F908" w14:textId="77777777" w:rsidR="00964308" w:rsidRPr="00742FB8" w:rsidRDefault="00964308" w:rsidP="0083239F">
            <w:pPr>
              <w:rPr>
                <w:rFonts w:cs="Arial"/>
                <w:sz w:val="16"/>
                <w:szCs w:val="16"/>
              </w:rPr>
            </w:pPr>
          </w:p>
        </w:tc>
      </w:tr>
      <w:tr w:rsidR="00964308" w:rsidRPr="009A1DA3" w14:paraId="2D62CC6C" w14:textId="77777777">
        <w:tc>
          <w:tcPr>
            <w:tcW w:w="9640" w:type="dxa"/>
            <w:gridSpan w:val="8"/>
            <w:vAlign w:val="center"/>
          </w:tcPr>
          <w:p w14:paraId="23CFAB3B" w14:textId="77777777" w:rsidR="00964308" w:rsidRPr="00FE4170" w:rsidRDefault="00E9739D" w:rsidP="0083239F">
            <w:pPr>
              <w:rPr>
                <w:rFonts w:cs="Arial"/>
                <w:b/>
                <w:sz w:val="16"/>
                <w:szCs w:val="16"/>
              </w:rPr>
            </w:pPr>
            <w:r w:rsidRPr="00790C85">
              <w:rPr>
                <w:rFonts w:cs="Arial"/>
                <w:b/>
                <w:sz w:val="16"/>
                <w:szCs w:val="16"/>
              </w:rPr>
              <w:t>Údaje o archivovaní dokumentácie:</w:t>
            </w:r>
          </w:p>
          <w:p w14:paraId="70E8C88D" w14:textId="77777777" w:rsidR="00964308" w:rsidRPr="00FB322C" w:rsidRDefault="00964308" w:rsidP="0083239F">
            <w:pPr>
              <w:rPr>
                <w:rFonts w:cs="Arial"/>
                <w:sz w:val="16"/>
                <w:szCs w:val="16"/>
              </w:rPr>
            </w:pPr>
          </w:p>
        </w:tc>
      </w:tr>
      <w:tr w:rsidR="00964308" w:rsidRPr="009A1DA3" w14:paraId="06F41445" w14:textId="77777777">
        <w:trPr>
          <w:trHeight w:val="327"/>
        </w:trPr>
        <w:tc>
          <w:tcPr>
            <w:tcW w:w="9640" w:type="dxa"/>
            <w:gridSpan w:val="8"/>
            <w:vAlign w:val="center"/>
          </w:tcPr>
          <w:p w14:paraId="4249272C" w14:textId="77777777" w:rsidR="00964308" w:rsidRPr="00790C85" w:rsidRDefault="00964308" w:rsidP="0083239F">
            <w:pPr>
              <w:tabs>
                <w:tab w:val="left" w:pos="5831"/>
              </w:tabs>
              <w:rPr>
                <w:rFonts w:cs="Arial"/>
                <w:b/>
                <w:sz w:val="16"/>
                <w:szCs w:val="16"/>
              </w:rPr>
            </w:pPr>
          </w:p>
          <w:p w14:paraId="0B7097F5" w14:textId="77777777" w:rsidR="00964308" w:rsidRPr="00FB322C" w:rsidRDefault="00E9739D" w:rsidP="0083239F">
            <w:pPr>
              <w:tabs>
                <w:tab w:val="left" w:pos="5831"/>
              </w:tabs>
              <w:rPr>
                <w:rFonts w:cs="Arial"/>
                <w:b/>
                <w:sz w:val="16"/>
                <w:szCs w:val="16"/>
              </w:rPr>
            </w:pPr>
            <w:r w:rsidRPr="00FE4170">
              <w:rPr>
                <w:rFonts w:cs="Arial"/>
                <w:b/>
                <w:sz w:val="16"/>
                <w:szCs w:val="16"/>
              </w:rPr>
              <w:t>Odovzdané doklady v priebehu uskutočňovania verejnej práce:</w:t>
            </w:r>
          </w:p>
          <w:p w14:paraId="798244BA" w14:textId="77777777" w:rsidR="00964308" w:rsidRPr="00FB322C" w:rsidRDefault="00964308" w:rsidP="0083239F">
            <w:pPr>
              <w:tabs>
                <w:tab w:val="left" w:pos="5831"/>
              </w:tabs>
              <w:rPr>
                <w:rFonts w:cs="Arial"/>
                <w:b/>
                <w:sz w:val="16"/>
                <w:szCs w:val="16"/>
              </w:rPr>
            </w:pPr>
          </w:p>
          <w:p w14:paraId="159392A7" w14:textId="77777777" w:rsidR="00964308" w:rsidRPr="00F07B96" w:rsidRDefault="00E9739D" w:rsidP="0083239F">
            <w:pPr>
              <w:tabs>
                <w:tab w:val="left" w:pos="5831"/>
              </w:tabs>
              <w:rPr>
                <w:rFonts w:cs="Arial"/>
                <w:sz w:val="16"/>
                <w:szCs w:val="16"/>
              </w:rPr>
            </w:pPr>
            <w:r w:rsidRPr="00A86531">
              <w:rPr>
                <w:rFonts w:cs="Arial"/>
                <w:sz w:val="16"/>
                <w:szCs w:val="16"/>
              </w:rPr>
              <w:t>a) záznam o preberaní dokončených častí, technologických etáp stavby a subdodávok</w:t>
            </w:r>
          </w:p>
          <w:p w14:paraId="596DC68A" w14:textId="77777777" w:rsidR="00964308" w:rsidRPr="00742FB8" w:rsidRDefault="00E9739D" w:rsidP="0083239F">
            <w:pPr>
              <w:tabs>
                <w:tab w:val="left" w:pos="5831"/>
              </w:tabs>
              <w:rPr>
                <w:rFonts w:cs="Arial"/>
                <w:sz w:val="16"/>
                <w:szCs w:val="16"/>
              </w:rPr>
            </w:pPr>
            <w:r w:rsidRPr="00742FB8">
              <w:rPr>
                <w:rFonts w:cs="Arial"/>
                <w:sz w:val="16"/>
                <w:szCs w:val="16"/>
              </w:rPr>
              <w:t>b) doklady o kvalite výrobkov a materiálov používaných na stavbe (certifikáty, vyhlásenia zhody a pod.)</w:t>
            </w:r>
          </w:p>
          <w:p w14:paraId="63668CF9" w14:textId="77777777" w:rsidR="00964308" w:rsidRPr="00742FB8" w:rsidRDefault="00E9739D" w:rsidP="0083239F">
            <w:pPr>
              <w:tabs>
                <w:tab w:val="left" w:pos="5831"/>
              </w:tabs>
              <w:rPr>
                <w:rFonts w:cs="Arial"/>
                <w:sz w:val="16"/>
                <w:szCs w:val="16"/>
              </w:rPr>
            </w:pPr>
            <w:r w:rsidRPr="00742FB8">
              <w:rPr>
                <w:rFonts w:cs="Arial"/>
                <w:sz w:val="16"/>
                <w:szCs w:val="16"/>
              </w:rPr>
              <w:t>c) kontrolný a skúšobný plán verejnej práce a záznamy z jeho plnenia</w:t>
            </w:r>
          </w:p>
          <w:p w14:paraId="703B1B6C" w14:textId="77777777" w:rsidR="00964308" w:rsidRPr="00742FB8" w:rsidRDefault="00E9739D" w:rsidP="0083239F">
            <w:pPr>
              <w:tabs>
                <w:tab w:val="left" w:pos="5831"/>
              </w:tabs>
              <w:rPr>
                <w:rFonts w:cs="Arial"/>
                <w:sz w:val="16"/>
                <w:szCs w:val="16"/>
              </w:rPr>
            </w:pPr>
            <w:r w:rsidRPr="00742FB8">
              <w:rPr>
                <w:rFonts w:cs="Arial"/>
                <w:sz w:val="16"/>
                <w:szCs w:val="16"/>
              </w:rPr>
              <w:t>d) záznamy o vykonaných kontrolách a doklady o odstránení zistených nedorobkov</w:t>
            </w:r>
          </w:p>
          <w:p w14:paraId="2697FED0" w14:textId="77777777" w:rsidR="00964308" w:rsidRPr="005B0752" w:rsidRDefault="00E9739D" w:rsidP="0083239F">
            <w:pPr>
              <w:tabs>
                <w:tab w:val="left" w:pos="5831"/>
              </w:tabs>
              <w:rPr>
                <w:rFonts w:cs="Arial"/>
                <w:sz w:val="16"/>
                <w:szCs w:val="16"/>
              </w:rPr>
            </w:pPr>
            <w:r w:rsidRPr="005B0752">
              <w:rPr>
                <w:rFonts w:cs="Arial"/>
                <w:sz w:val="16"/>
                <w:szCs w:val="16"/>
              </w:rPr>
              <w:lastRenderedPageBreak/>
              <w:t>e) plán užívania verejnej práce</w:t>
            </w:r>
          </w:p>
          <w:p w14:paraId="30173FB7" w14:textId="77777777" w:rsidR="00964308" w:rsidRPr="0074407A" w:rsidRDefault="00E9739D" w:rsidP="0083239F">
            <w:pPr>
              <w:tabs>
                <w:tab w:val="left" w:pos="5831"/>
              </w:tabs>
              <w:rPr>
                <w:rFonts w:cs="Arial"/>
                <w:b/>
                <w:sz w:val="16"/>
                <w:szCs w:val="16"/>
              </w:rPr>
            </w:pPr>
            <w:r w:rsidRPr="00566FC4">
              <w:rPr>
                <w:rFonts w:cs="Arial"/>
                <w:sz w:val="16"/>
                <w:szCs w:val="16"/>
              </w:rPr>
              <w:t>f) iné doklady a dokumenty</w:t>
            </w:r>
          </w:p>
        </w:tc>
      </w:tr>
      <w:tr w:rsidR="00964308" w:rsidRPr="009A1DA3" w14:paraId="010C113A" w14:textId="77777777">
        <w:trPr>
          <w:trHeight w:val="327"/>
        </w:trPr>
        <w:tc>
          <w:tcPr>
            <w:tcW w:w="9640" w:type="dxa"/>
            <w:gridSpan w:val="8"/>
            <w:tcBorders>
              <w:top w:val="single" w:sz="6" w:space="0" w:color="000000"/>
              <w:left w:val="single" w:sz="6" w:space="0" w:color="000000"/>
              <w:bottom w:val="single" w:sz="6" w:space="0" w:color="000000"/>
              <w:right w:val="single" w:sz="6" w:space="0" w:color="000000"/>
            </w:tcBorders>
            <w:vAlign w:val="center"/>
          </w:tcPr>
          <w:p w14:paraId="5CBA44CD" w14:textId="77777777" w:rsidR="00964308" w:rsidRPr="00FB322C" w:rsidRDefault="00E9739D" w:rsidP="0083239F">
            <w:pPr>
              <w:tabs>
                <w:tab w:val="left" w:pos="5831"/>
              </w:tabs>
              <w:rPr>
                <w:rFonts w:cs="Arial"/>
                <w:b/>
                <w:sz w:val="16"/>
                <w:szCs w:val="16"/>
              </w:rPr>
            </w:pPr>
            <w:r w:rsidRPr="00790C85">
              <w:rPr>
                <w:rFonts w:cs="Arial"/>
                <w:b/>
                <w:sz w:val="16"/>
                <w:szCs w:val="16"/>
              </w:rPr>
              <w:lastRenderedPageBreak/>
              <w:t xml:space="preserve">Cena podľa Zmluvy o </w:t>
            </w:r>
            <w:r w:rsidR="005C54E4" w:rsidRPr="00FE4170">
              <w:rPr>
                <w:rFonts w:cs="Arial"/>
                <w:b/>
                <w:sz w:val="16"/>
                <w:szCs w:val="16"/>
              </w:rPr>
              <w:t>D</w:t>
            </w:r>
            <w:r w:rsidRPr="00FB322C">
              <w:rPr>
                <w:rFonts w:cs="Arial"/>
                <w:b/>
                <w:sz w:val="16"/>
                <w:szCs w:val="16"/>
              </w:rPr>
              <w:t>ielo a jej dodatkov:                                              €</w:t>
            </w:r>
          </w:p>
          <w:p w14:paraId="70EE4CFA" w14:textId="77777777" w:rsidR="00964308" w:rsidRPr="00A86531" w:rsidRDefault="00964308" w:rsidP="0083239F">
            <w:pPr>
              <w:tabs>
                <w:tab w:val="left" w:pos="5831"/>
              </w:tabs>
              <w:rPr>
                <w:rFonts w:cs="Arial"/>
                <w:b/>
                <w:sz w:val="16"/>
                <w:szCs w:val="16"/>
              </w:rPr>
            </w:pPr>
          </w:p>
        </w:tc>
      </w:tr>
      <w:tr w:rsidR="00964308" w:rsidRPr="009A1DA3" w14:paraId="5F573B34" w14:textId="77777777">
        <w:trPr>
          <w:trHeight w:val="327"/>
        </w:trPr>
        <w:tc>
          <w:tcPr>
            <w:tcW w:w="9640" w:type="dxa"/>
            <w:gridSpan w:val="8"/>
            <w:tcBorders>
              <w:top w:val="single" w:sz="6" w:space="0" w:color="000000"/>
              <w:left w:val="single" w:sz="6" w:space="0" w:color="000000"/>
              <w:bottom w:val="single" w:sz="6" w:space="0" w:color="000000"/>
              <w:right w:val="single" w:sz="6" w:space="0" w:color="000000"/>
            </w:tcBorders>
            <w:vAlign w:val="center"/>
          </w:tcPr>
          <w:p w14:paraId="46FDA208" w14:textId="77777777" w:rsidR="00964308" w:rsidRPr="00FE4170" w:rsidRDefault="00E9739D" w:rsidP="0083239F">
            <w:pPr>
              <w:tabs>
                <w:tab w:val="left" w:pos="5831"/>
              </w:tabs>
              <w:rPr>
                <w:rFonts w:cs="Arial"/>
                <w:b/>
                <w:sz w:val="16"/>
                <w:szCs w:val="16"/>
              </w:rPr>
            </w:pPr>
            <w:r w:rsidRPr="00790C85">
              <w:rPr>
                <w:rFonts w:cs="Arial"/>
                <w:b/>
                <w:sz w:val="16"/>
                <w:szCs w:val="16"/>
              </w:rPr>
              <w:t xml:space="preserve">Zľava z ceny a jej dôvody:                                                                         € </w:t>
            </w:r>
          </w:p>
          <w:p w14:paraId="0B3DDD16" w14:textId="77777777" w:rsidR="00964308" w:rsidRPr="00FB322C" w:rsidRDefault="00E9739D" w:rsidP="0083239F">
            <w:pPr>
              <w:tabs>
                <w:tab w:val="left" w:pos="5831"/>
              </w:tabs>
              <w:rPr>
                <w:rFonts w:cs="Arial"/>
                <w:b/>
                <w:sz w:val="16"/>
                <w:szCs w:val="16"/>
              </w:rPr>
            </w:pPr>
            <w:r w:rsidRPr="00FB322C">
              <w:rPr>
                <w:rFonts w:cs="Arial"/>
                <w:b/>
                <w:sz w:val="16"/>
                <w:szCs w:val="16"/>
              </w:rPr>
              <w:t xml:space="preserve"> </w:t>
            </w:r>
          </w:p>
        </w:tc>
      </w:tr>
      <w:tr w:rsidR="00964308" w:rsidRPr="009A1DA3" w14:paraId="76A3F20D" w14:textId="77777777">
        <w:trPr>
          <w:trHeight w:val="327"/>
        </w:trPr>
        <w:tc>
          <w:tcPr>
            <w:tcW w:w="9640" w:type="dxa"/>
            <w:gridSpan w:val="8"/>
            <w:tcBorders>
              <w:top w:val="single" w:sz="6" w:space="0" w:color="000000"/>
              <w:left w:val="single" w:sz="6" w:space="0" w:color="000000"/>
              <w:bottom w:val="single" w:sz="6" w:space="0" w:color="000000"/>
              <w:right w:val="single" w:sz="6" w:space="0" w:color="000000"/>
            </w:tcBorders>
            <w:vAlign w:val="center"/>
          </w:tcPr>
          <w:p w14:paraId="30872C28" w14:textId="77777777" w:rsidR="00964308" w:rsidRPr="00FB322C" w:rsidRDefault="00E9739D" w:rsidP="0083239F">
            <w:pPr>
              <w:tabs>
                <w:tab w:val="left" w:pos="5831"/>
              </w:tabs>
              <w:rPr>
                <w:rFonts w:cs="Arial"/>
                <w:b/>
                <w:sz w:val="16"/>
                <w:szCs w:val="16"/>
              </w:rPr>
            </w:pPr>
            <w:r w:rsidRPr="00790C85">
              <w:rPr>
                <w:rFonts w:cs="Arial"/>
                <w:b/>
                <w:sz w:val="16"/>
                <w:szCs w:val="16"/>
              </w:rPr>
              <w:t xml:space="preserve">Cena po </w:t>
            </w:r>
            <w:r w:rsidRPr="00FE4170">
              <w:rPr>
                <w:rFonts w:cs="Arial"/>
                <w:b/>
                <w:sz w:val="16"/>
                <w:szCs w:val="16"/>
              </w:rPr>
              <w:t>odpočítaní zľavy:                                                                         €</w:t>
            </w:r>
          </w:p>
          <w:p w14:paraId="4CB5D472" w14:textId="77777777" w:rsidR="00964308" w:rsidRPr="00FB322C" w:rsidRDefault="00964308" w:rsidP="0083239F">
            <w:pPr>
              <w:tabs>
                <w:tab w:val="left" w:pos="5831"/>
              </w:tabs>
              <w:rPr>
                <w:rFonts w:cs="Arial"/>
                <w:b/>
                <w:sz w:val="16"/>
                <w:szCs w:val="16"/>
              </w:rPr>
            </w:pPr>
          </w:p>
        </w:tc>
      </w:tr>
      <w:tr w:rsidR="00964308" w:rsidRPr="009A1DA3" w14:paraId="133F805F" w14:textId="77777777">
        <w:trPr>
          <w:trHeight w:val="327"/>
        </w:trPr>
        <w:tc>
          <w:tcPr>
            <w:tcW w:w="9640" w:type="dxa"/>
            <w:gridSpan w:val="8"/>
            <w:tcBorders>
              <w:top w:val="single" w:sz="6" w:space="0" w:color="000000"/>
              <w:left w:val="single" w:sz="6" w:space="0" w:color="000000"/>
              <w:bottom w:val="single" w:sz="6" w:space="0" w:color="000000"/>
              <w:right w:val="single" w:sz="6" w:space="0" w:color="000000"/>
            </w:tcBorders>
            <w:vAlign w:val="center"/>
          </w:tcPr>
          <w:p w14:paraId="0A89D85C" w14:textId="77777777" w:rsidR="00964308" w:rsidRPr="00FE4170" w:rsidRDefault="00E9739D" w:rsidP="0083239F">
            <w:pPr>
              <w:tabs>
                <w:tab w:val="left" w:pos="5831"/>
              </w:tabs>
              <w:rPr>
                <w:rFonts w:cs="Arial"/>
                <w:b/>
                <w:sz w:val="16"/>
                <w:szCs w:val="16"/>
              </w:rPr>
            </w:pPr>
            <w:r w:rsidRPr="00790C85">
              <w:rPr>
                <w:rFonts w:cs="Arial"/>
                <w:b/>
                <w:sz w:val="16"/>
                <w:szCs w:val="16"/>
              </w:rPr>
              <w:t>Zvýšenie alebo zníženie ceny Diela. Dôvod zvýšenia, príp. zníženia ceny Diela s uvedením vývoja ceny Diela:</w:t>
            </w:r>
          </w:p>
          <w:p w14:paraId="653DE9CE" w14:textId="77777777" w:rsidR="00964308" w:rsidRPr="00FB322C" w:rsidRDefault="00964308" w:rsidP="0083239F">
            <w:pPr>
              <w:tabs>
                <w:tab w:val="left" w:pos="5831"/>
              </w:tabs>
              <w:rPr>
                <w:rFonts w:cs="Arial"/>
                <w:b/>
                <w:sz w:val="16"/>
                <w:szCs w:val="16"/>
              </w:rPr>
            </w:pPr>
          </w:p>
        </w:tc>
      </w:tr>
      <w:tr w:rsidR="00964308" w:rsidRPr="009A1DA3" w14:paraId="415C9BB8" w14:textId="77777777">
        <w:tc>
          <w:tcPr>
            <w:tcW w:w="3306" w:type="dxa"/>
            <w:gridSpan w:val="3"/>
          </w:tcPr>
          <w:p w14:paraId="062C6BA5" w14:textId="77777777" w:rsidR="00964308" w:rsidRPr="00FB322C" w:rsidRDefault="00E9739D" w:rsidP="0083239F">
            <w:pPr>
              <w:rPr>
                <w:rFonts w:cs="Arial"/>
                <w:b/>
                <w:sz w:val="16"/>
                <w:szCs w:val="16"/>
              </w:rPr>
            </w:pPr>
            <w:r w:rsidRPr="00790C85">
              <w:rPr>
                <w:rFonts w:cs="Arial"/>
                <w:b/>
                <w:sz w:val="16"/>
                <w:szCs w:val="16"/>
              </w:rPr>
              <w:t xml:space="preserve">Odškodnenie za omeškanie a  iné sankcie v € podľa Zmluvy o </w:t>
            </w:r>
            <w:r w:rsidR="00C84065" w:rsidRPr="00FE4170">
              <w:rPr>
                <w:rFonts w:cs="Arial"/>
                <w:b/>
                <w:sz w:val="16"/>
                <w:szCs w:val="16"/>
              </w:rPr>
              <w:t>D</w:t>
            </w:r>
            <w:r w:rsidRPr="00FB322C">
              <w:rPr>
                <w:rFonts w:cs="Arial"/>
                <w:b/>
                <w:sz w:val="16"/>
                <w:szCs w:val="16"/>
              </w:rPr>
              <w:t>ielo , resp. podľa Obchodného zákonníka:</w:t>
            </w:r>
          </w:p>
          <w:p w14:paraId="712A5615" w14:textId="77777777" w:rsidR="00964308" w:rsidRPr="00A86531" w:rsidRDefault="00964308" w:rsidP="0083239F">
            <w:pPr>
              <w:rPr>
                <w:rFonts w:cs="Arial"/>
                <w:b/>
                <w:sz w:val="16"/>
                <w:szCs w:val="16"/>
              </w:rPr>
            </w:pPr>
          </w:p>
        </w:tc>
        <w:tc>
          <w:tcPr>
            <w:tcW w:w="3306" w:type="dxa"/>
            <w:gridSpan w:val="3"/>
          </w:tcPr>
          <w:p w14:paraId="003545DD" w14:textId="77777777" w:rsidR="00964308" w:rsidRPr="00742FB8" w:rsidRDefault="00E9739D" w:rsidP="0083239F">
            <w:pPr>
              <w:rPr>
                <w:rFonts w:cs="Arial"/>
                <w:sz w:val="16"/>
                <w:szCs w:val="16"/>
              </w:rPr>
            </w:pPr>
            <w:r w:rsidRPr="00F07B96">
              <w:rPr>
                <w:rFonts w:cs="Arial"/>
                <w:b/>
                <w:sz w:val="16"/>
                <w:szCs w:val="16"/>
              </w:rPr>
              <w:t xml:space="preserve">Ku dňu začatia preberania boli vystavené splátkové listy na sumu v € spolu: </w:t>
            </w:r>
          </w:p>
        </w:tc>
        <w:tc>
          <w:tcPr>
            <w:tcW w:w="3028" w:type="dxa"/>
            <w:gridSpan w:val="2"/>
          </w:tcPr>
          <w:p w14:paraId="16C5E7DC" w14:textId="77777777" w:rsidR="00964308" w:rsidRPr="00742FB8" w:rsidRDefault="00E9739D" w:rsidP="0083239F">
            <w:pPr>
              <w:rPr>
                <w:rFonts w:cs="Arial"/>
                <w:b/>
                <w:sz w:val="16"/>
                <w:szCs w:val="16"/>
              </w:rPr>
            </w:pPr>
            <w:r w:rsidRPr="00742FB8">
              <w:rPr>
                <w:rFonts w:cs="Arial"/>
                <w:b/>
                <w:sz w:val="16"/>
                <w:szCs w:val="16"/>
              </w:rPr>
              <w:t>Termín predloženia konečnej faktúry / Záverečného platobného potvrdenia:</w:t>
            </w:r>
          </w:p>
        </w:tc>
      </w:tr>
      <w:tr w:rsidR="00964308" w:rsidRPr="009A1DA3" w14:paraId="33F6A27E" w14:textId="77777777">
        <w:tc>
          <w:tcPr>
            <w:tcW w:w="9640" w:type="dxa"/>
            <w:gridSpan w:val="8"/>
            <w:vAlign w:val="center"/>
          </w:tcPr>
          <w:p w14:paraId="18CEBDEA" w14:textId="77777777" w:rsidR="00964308" w:rsidRPr="00FE4170" w:rsidRDefault="00E9739D" w:rsidP="0083239F">
            <w:pPr>
              <w:rPr>
                <w:rFonts w:cs="Arial"/>
                <w:b/>
                <w:sz w:val="16"/>
                <w:szCs w:val="16"/>
              </w:rPr>
            </w:pPr>
            <w:r w:rsidRPr="00790C85">
              <w:rPr>
                <w:rFonts w:cs="Arial"/>
                <w:b/>
                <w:sz w:val="16"/>
                <w:szCs w:val="16"/>
              </w:rPr>
              <w:t xml:space="preserve">Záručná lehota (konečný dátum): </w:t>
            </w:r>
          </w:p>
          <w:p w14:paraId="4E587E6B" w14:textId="77777777" w:rsidR="00964308" w:rsidRPr="00FB322C" w:rsidRDefault="00964308" w:rsidP="0083239F">
            <w:pPr>
              <w:rPr>
                <w:rFonts w:cs="Arial"/>
                <w:sz w:val="16"/>
                <w:szCs w:val="16"/>
              </w:rPr>
            </w:pPr>
          </w:p>
        </w:tc>
      </w:tr>
    </w:tbl>
    <w:p w14:paraId="17C48A87" w14:textId="77777777" w:rsidR="00A67845" w:rsidRPr="009A1DA3" w:rsidRDefault="00A67845" w:rsidP="0083239F">
      <w:pPr>
        <w:rPr>
          <w:rFonts w:cs="Arial"/>
          <w:b/>
          <w:sz w:val="16"/>
          <w:szCs w:val="16"/>
        </w:rPr>
        <w:sectPr w:rsidR="00A67845" w:rsidRPr="009A1DA3" w:rsidSect="00E2310C">
          <w:footerReference w:type="default" r:id="rId32"/>
          <w:headerReference w:type="first" r:id="rId33"/>
          <w:footerReference w:type="first" r:id="rId34"/>
          <w:pgSz w:w="11906" w:h="16838" w:code="9"/>
          <w:pgMar w:top="1418" w:right="1134" w:bottom="1418" w:left="1418" w:header="680" w:footer="680" w:gutter="0"/>
          <w:pgNumType w:start="1"/>
          <w:cols w:space="708"/>
          <w:titlePg/>
        </w:sectPr>
      </w:pPr>
    </w:p>
    <w:tbl>
      <w:tblPr>
        <w:tblW w:w="9640" w:type="dxa"/>
        <w:tblInd w:w="-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1" w:type="dxa"/>
          <w:right w:w="71" w:type="dxa"/>
        </w:tblCellMar>
        <w:tblLook w:val="0000" w:firstRow="0" w:lastRow="0" w:firstColumn="0" w:lastColumn="0" w:noHBand="0" w:noVBand="0"/>
      </w:tblPr>
      <w:tblGrid>
        <w:gridCol w:w="2441"/>
        <w:gridCol w:w="2519"/>
        <w:gridCol w:w="2979"/>
        <w:gridCol w:w="1701"/>
      </w:tblGrid>
      <w:tr w:rsidR="00964308" w:rsidRPr="009A1DA3" w14:paraId="262F71A9" w14:textId="77777777">
        <w:tc>
          <w:tcPr>
            <w:tcW w:w="9640" w:type="dxa"/>
            <w:gridSpan w:val="4"/>
            <w:vAlign w:val="center"/>
          </w:tcPr>
          <w:p w14:paraId="6A030CD8" w14:textId="77777777" w:rsidR="00964308" w:rsidRPr="009A1DA3" w:rsidRDefault="00E9739D" w:rsidP="0083239F">
            <w:pPr>
              <w:rPr>
                <w:rFonts w:cs="Arial"/>
                <w:b/>
                <w:sz w:val="16"/>
                <w:szCs w:val="16"/>
              </w:rPr>
            </w:pPr>
            <w:r w:rsidRPr="009A1DA3">
              <w:rPr>
                <w:rFonts w:cs="Arial"/>
                <w:b/>
                <w:sz w:val="16"/>
                <w:szCs w:val="16"/>
              </w:rPr>
              <w:t>Súpis príloh, ktoré tvoria nedeliteľnú súčasť tohto protokolu:</w:t>
            </w:r>
          </w:p>
          <w:p w14:paraId="1210B654" w14:textId="77777777" w:rsidR="00964308" w:rsidRPr="009A1DA3" w:rsidRDefault="00964308" w:rsidP="0083239F">
            <w:pPr>
              <w:rPr>
                <w:rFonts w:cs="Arial"/>
                <w:sz w:val="16"/>
                <w:szCs w:val="16"/>
              </w:rPr>
            </w:pPr>
          </w:p>
        </w:tc>
      </w:tr>
      <w:tr w:rsidR="00964308" w:rsidRPr="009A1DA3" w14:paraId="66271DB7" w14:textId="77777777">
        <w:tc>
          <w:tcPr>
            <w:tcW w:w="9640" w:type="dxa"/>
            <w:gridSpan w:val="4"/>
            <w:vAlign w:val="center"/>
          </w:tcPr>
          <w:p w14:paraId="05281C44" w14:textId="77777777" w:rsidR="00964308" w:rsidRPr="00FE4170" w:rsidRDefault="00E9739D" w:rsidP="0083239F">
            <w:pPr>
              <w:rPr>
                <w:rFonts w:cs="Arial"/>
                <w:sz w:val="16"/>
                <w:szCs w:val="16"/>
              </w:rPr>
            </w:pPr>
            <w:r w:rsidRPr="00790C85">
              <w:rPr>
                <w:rFonts w:cs="Arial"/>
                <w:b/>
                <w:sz w:val="16"/>
                <w:szCs w:val="16"/>
              </w:rPr>
              <w:t xml:space="preserve">Dátum ukončenia preberacieho konania: </w:t>
            </w:r>
          </w:p>
          <w:p w14:paraId="6ED11532" w14:textId="77777777" w:rsidR="00964308" w:rsidRPr="00FB322C" w:rsidRDefault="00964308" w:rsidP="0083239F">
            <w:pPr>
              <w:rPr>
                <w:rFonts w:cs="Arial"/>
                <w:sz w:val="16"/>
                <w:szCs w:val="16"/>
              </w:rPr>
            </w:pPr>
          </w:p>
        </w:tc>
      </w:tr>
      <w:tr w:rsidR="00964308" w:rsidRPr="009A1DA3" w14:paraId="2FCC59F5" w14:textId="77777777">
        <w:trPr>
          <w:cantSplit/>
        </w:trPr>
        <w:tc>
          <w:tcPr>
            <w:tcW w:w="9640" w:type="dxa"/>
            <w:gridSpan w:val="4"/>
            <w:vAlign w:val="center"/>
          </w:tcPr>
          <w:p w14:paraId="05ABEDBF" w14:textId="77777777" w:rsidR="00964308" w:rsidRPr="00FB322C" w:rsidRDefault="00E9739D" w:rsidP="0083239F">
            <w:pPr>
              <w:rPr>
                <w:rFonts w:cs="Arial"/>
                <w:b/>
                <w:sz w:val="16"/>
                <w:szCs w:val="16"/>
              </w:rPr>
            </w:pPr>
            <w:r w:rsidRPr="00790C85">
              <w:rPr>
                <w:rFonts w:cs="Arial"/>
                <w:b/>
                <w:sz w:val="16"/>
                <w:szCs w:val="16"/>
              </w:rPr>
              <w:t xml:space="preserve">Zástupcovia Zhotoviteľa odovzdávajú </w:t>
            </w:r>
            <w:r w:rsidRPr="00FE4170">
              <w:rPr>
                <w:rFonts w:cs="Arial"/>
                <w:b/>
                <w:sz w:val="16"/>
                <w:szCs w:val="16"/>
              </w:rPr>
              <w:t>a zástupcovia stavebníka (Objednávateľa) preberajú Dielo alebo časť Diela podľa Zmluvy o dielo a príslušných ustanovení Obchodného zákonníka.</w:t>
            </w:r>
          </w:p>
        </w:tc>
      </w:tr>
      <w:tr w:rsidR="00964308" w:rsidRPr="009A1DA3" w14:paraId="128FA5F7" w14:textId="77777777">
        <w:tc>
          <w:tcPr>
            <w:tcW w:w="2441" w:type="dxa"/>
            <w:vAlign w:val="center"/>
          </w:tcPr>
          <w:p w14:paraId="4DA3CDDE" w14:textId="77777777" w:rsidR="00964308" w:rsidRPr="00790C85" w:rsidRDefault="00964308" w:rsidP="0083239F">
            <w:pPr>
              <w:rPr>
                <w:rFonts w:cs="Arial"/>
                <w:sz w:val="16"/>
                <w:szCs w:val="16"/>
              </w:rPr>
            </w:pPr>
          </w:p>
        </w:tc>
        <w:tc>
          <w:tcPr>
            <w:tcW w:w="2519" w:type="dxa"/>
            <w:vAlign w:val="center"/>
          </w:tcPr>
          <w:p w14:paraId="201D8A87" w14:textId="77777777" w:rsidR="00964308" w:rsidRPr="00FB322C" w:rsidRDefault="00E9739D" w:rsidP="0083239F">
            <w:pPr>
              <w:rPr>
                <w:rFonts w:cs="Arial"/>
                <w:sz w:val="16"/>
                <w:szCs w:val="16"/>
              </w:rPr>
            </w:pPr>
            <w:r w:rsidRPr="00FE4170">
              <w:rPr>
                <w:rFonts w:cs="Arial"/>
                <w:sz w:val="16"/>
                <w:szCs w:val="16"/>
              </w:rPr>
              <w:t>Meno a priezvisko, funkcia</w:t>
            </w:r>
          </w:p>
        </w:tc>
        <w:tc>
          <w:tcPr>
            <w:tcW w:w="2979" w:type="dxa"/>
            <w:vAlign w:val="center"/>
          </w:tcPr>
          <w:p w14:paraId="28581E75" w14:textId="77777777" w:rsidR="00964308" w:rsidRPr="00A86531" w:rsidRDefault="00E9739D" w:rsidP="0083239F">
            <w:pPr>
              <w:rPr>
                <w:rFonts w:cs="Arial"/>
                <w:sz w:val="16"/>
                <w:szCs w:val="16"/>
              </w:rPr>
            </w:pPr>
            <w:r w:rsidRPr="00FB322C">
              <w:rPr>
                <w:rFonts w:cs="Arial"/>
                <w:sz w:val="16"/>
                <w:szCs w:val="16"/>
              </w:rPr>
              <w:t>Obchodné meno</w:t>
            </w:r>
          </w:p>
        </w:tc>
        <w:tc>
          <w:tcPr>
            <w:tcW w:w="1701" w:type="dxa"/>
            <w:vAlign w:val="center"/>
          </w:tcPr>
          <w:p w14:paraId="579537EF" w14:textId="77777777" w:rsidR="00964308" w:rsidRPr="00742FB8" w:rsidRDefault="00E9739D" w:rsidP="0083239F">
            <w:pPr>
              <w:rPr>
                <w:rFonts w:cs="Arial"/>
                <w:sz w:val="16"/>
                <w:szCs w:val="16"/>
              </w:rPr>
            </w:pPr>
            <w:r w:rsidRPr="00F07B96">
              <w:rPr>
                <w:rFonts w:cs="Arial"/>
                <w:sz w:val="16"/>
                <w:szCs w:val="16"/>
              </w:rPr>
              <w:t>Podpis a odtlačok pečiatky</w:t>
            </w:r>
          </w:p>
        </w:tc>
      </w:tr>
      <w:tr w:rsidR="00964308" w:rsidRPr="009A1DA3" w14:paraId="6951C290" w14:textId="77777777">
        <w:tc>
          <w:tcPr>
            <w:tcW w:w="2441" w:type="dxa"/>
            <w:vAlign w:val="center"/>
          </w:tcPr>
          <w:p w14:paraId="2BDEBBEA" w14:textId="77777777" w:rsidR="00964308" w:rsidRPr="00790C85" w:rsidRDefault="00964308" w:rsidP="0083239F">
            <w:pPr>
              <w:rPr>
                <w:rFonts w:cs="Arial"/>
                <w:sz w:val="16"/>
                <w:szCs w:val="16"/>
              </w:rPr>
            </w:pPr>
          </w:p>
          <w:p w14:paraId="1ADBC8EA" w14:textId="77777777" w:rsidR="00964308" w:rsidRPr="00FB322C" w:rsidRDefault="00E9739D" w:rsidP="0083239F">
            <w:pPr>
              <w:rPr>
                <w:rFonts w:cs="Arial"/>
                <w:sz w:val="16"/>
                <w:szCs w:val="16"/>
              </w:rPr>
            </w:pPr>
            <w:r w:rsidRPr="00FE4170">
              <w:rPr>
                <w:rFonts w:cs="Arial"/>
                <w:sz w:val="16"/>
                <w:szCs w:val="16"/>
              </w:rPr>
              <w:t>Zástupcovia Zhotoviteľa</w:t>
            </w:r>
          </w:p>
          <w:p w14:paraId="7CB788BA" w14:textId="77777777" w:rsidR="00964308" w:rsidRPr="00FB322C" w:rsidRDefault="00964308" w:rsidP="0083239F">
            <w:pPr>
              <w:rPr>
                <w:rFonts w:cs="Arial"/>
                <w:sz w:val="16"/>
                <w:szCs w:val="16"/>
              </w:rPr>
            </w:pPr>
          </w:p>
          <w:p w14:paraId="280551F7" w14:textId="77777777" w:rsidR="00964308" w:rsidRPr="00F07B96" w:rsidRDefault="00E9739D" w:rsidP="0083239F">
            <w:pPr>
              <w:rPr>
                <w:rFonts w:cs="Arial"/>
                <w:sz w:val="16"/>
                <w:szCs w:val="16"/>
              </w:rPr>
            </w:pPr>
            <w:r w:rsidRPr="00A86531">
              <w:rPr>
                <w:rFonts w:cs="Arial"/>
                <w:sz w:val="16"/>
                <w:szCs w:val="16"/>
              </w:rPr>
              <w:t xml:space="preserve">Zástupcovia </w:t>
            </w:r>
          </w:p>
          <w:p w14:paraId="6F263716" w14:textId="77777777" w:rsidR="00964308" w:rsidRPr="00742FB8" w:rsidRDefault="00E9739D" w:rsidP="0083239F">
            <w:pPr>
              <w:rPr>
                <w:rFonts w:cs="Arial"/>
                <w:sz w:val="16"/>
                <w:szCs w:val="16"/>
              </w:rPr>
            </w:pPr>
            <w:r w:rsidRPr="00742FB8">
              <w:rPr>
                <w:rFonts w:cs="Arial"/>
                <w:sz w:val="16"/>
                <w:szCs w:val="16"/>
              </w:rPr>
              <w:t>Stavebníka/Objednávateľa</w:t>
            </w:r>
          </w:p>
          <w:p w14:paraId="281C3656" w14:textId="77777777" w:rsidR="00964308" w:rsidRPr="00742FB8" w:rsidRDefault="00964308" w:rsidP="0083239F">
            <w:pPr>
              <w:rPr>
                <w:rFonts w:cs="Arial"/>
                <w:sz w:val="16"/>
                <w:szCs w:val="16"/>
              </w:rPr>
            </w:pPr>
          </w:p>
          <w:p w14:paraId="5D5D5815" w14:textId="77777777" w:rsidR="00964308" w:rsidRPr="00742FB8" w:rsidRDefault="00E9739D" w:rsidP="0083239F">
            <w:pPr>
              <w:rPr>
                <w:rFonts w:cs="Arial"/>
                <w:sz w:val="16"/>
                <w:szCs w:val="16"/>
              </w:rPr>
            </w:pPr>
            <w:r w:rsidRPr="00742FB8">
              <w:rPr>
                <w:rFonts w:cs="Arial"/>
                <w:sz w:val="16"/>
                <w:szCs w:val="16"/>
              </w:rPr>
              <w:t>Zástupcovia</w:t>
            </w:r>
          </w:p>
          <w:p w14:paraId="61090B79" w14:textId="77777777" w:rsidR="00964308" w:rsidRPr="005B0752" w:rsidRDefault="00E9739D" w:rsidP="0083239F">
            <w:pPr>
              <w:rPr>
                <w:rFonts w:cs="Arial"/>
                <w:sz w:val="16"/>
                <w:szCs w:val="16"/>
              </w:rPr>
            </w:pPr>
            <w:r w:rsidRPr="00742FB8">
              <w:rPr>
                <w:rFonts w:cs="Arial"/>
                <w:sz w:val="16"/>
                <w:szCs w:val="16"/>
              </w:rPr>
              <w:t>Stavebn</w:t>
            </w:r>
            <w:r w:rsidR="003D64F3" w:rsidRPr="00742FB8">
              <w:rPr>
                <w:rFonts w:cs="Arial"/>
                <w:sz w:val="16"/>
                <w:szCs w:val="16"/>
              </w:rPr>
              <w:t>otechnick</w:t>
            </w:r>
            <w:r w:rsidRPr="005B0752">
              <w:rPr>
                <w:rFonts w:cs="Arial"/>
                <w:sz w:val="16"/>
                <w:szCs w:val="16"/>
              </w:rPr>
              <w:t>ého dozoru</w:t>
            </w:r>
          </w:p>
          <w:p w14:paraId="330A05BD" w14:textId="77777777" w:rsidR="00964308" w:rsidRPr="00566FC4" w:rsidRDefault="00964308" w:rsidP="0083239F">
            <w:pPr>
              <w:rPr>
                <w:rFonts w:cs="Arial"/>
                <w:sz w:val="16"/>
                <w:szCs w:val="16"/>
              </w:rPr>
            </w:pPr>
          </w:p>
          <w:p w14:paraId="228AE2E7" w14:textId="77777777" w:rsidR="00964308" w:rsidRPr="0074407A" w:rsidRDefault="00964308" w:rsidP="0083239F">
            <w:pPr>
              <w:rPr>
                <w:rFonts w:cs="Arial"/>
                <w:sz w:val="16"/>
                <w:szCs w:val="16"/>
              </w:rPr>
            </w:pPr>
          </w:p>
          <w:p w14:paraId="452F7715" w14:textId="77777777" w:rsidR="00964308" w:rsidRPr="00D91C1B" w:rsidRDefault="00E9739D" w:rsidP="0083239F">
            <w:pPr>
              <w:rPr>
                <w:rFonts w:cs="Arial"/>
                <w:sz w:val="16"/>
                <w:szCs w:val="16"/>
              </w:rPr>
            </w:pPr>
            <w:r w:rsidRPr="000A1C4B">
              <w:rPr>
                <w:rFonts w:cs="Arial"/>
                <w:sz w:val="16"/>
                <w:szCs w:val="16"/>
              </w:rPr>
              <w:t xml:space="preserve">Zástupcovia budúceho </w:t>
            </w:r>
          </w:p>
          <w:p w14:paraId="48F83F30" w14:textId="77777777" w:rsidR="00964308" w:rsidRPr="00723969" w:rsidRDefault="00E9739D" w:rsidP="0083239F">
            <w:pPr>
              <w:rPr>
                <w:rFonts w:cs="Arial"/>
                <w:sz w:val="16"/>
                <w:szCs w:val="16"/>
              </w:rPr>
            </w:pPr>
            <w:r w:rsidRPr="00D91C1B">
              <w:rPr>
                <w:rFonts w:cs="Arial"/>
                <w:sz w:val="16"/>
                <w:szCs w:val="16"/>
              </w:rPr>
              <w:t>užívateľa</w:t>
            </w:r>
          </w:p>
          <w:p w14:paraId="769CF71D" w14:textId="77777777" w:rsidR="00964308" w:rsidRPr="001A0DDF" w:rsidRDefault="00964308" w:rsidP="0083239F">
            <w:pPr>
              <w:rPr>
                <w:rFonts w:cs="Arial"/>
                <w:sz w:val="16"/>
                <w:szCs w:val="16"/>
              </w:rPr>
            </w:pPr>
          </w:p>
          <w:p w14:paraId="7EC11C33" w14:textId="77777777" w:rsidR="00964308" w:rsidRPr="00C96E7C" w:rsidRDefault="00964308" w:rsidP="0083239F">
            <w:pPr>
              <w:rPr>
                <w:rFonts w:cs="Arial"/>
                <w:sz w:val="16"/>
                <w:szCs w:val="16"/>
              </w:rPr>
            </w:pPr>
          </w:p>
          <w:p w14:paraId="5163DCB8" w14:textId="77777777" w:rsidR="00964308" w:rsidRPr="00DF409D" w:rsidRDefault="00E9739D" w:rsidP="0083239F">
            <w:pPr>
              <w:rPr>
                <w:rFonts w:cs="Arial"/>
                <w:sz w:val="16"/>
                <w:szCs w:val="16"/>
              </w:rPr>
            </w:pPr>
            <w:r w:rsidRPr="00485C05">
              <w:rPr>
                <w:rFonts w:cs="Arial"/>
                <w:sz w:val="16"/>
                <w:szCs w:val="16"/>
              </w:rPr>
              <w:t xml:space="preserve">Ostatní prizvaní účastníci </w:t>
            </w:r>
          </w:p>
          <w:p w14:paraId="7F1752FC" w14:textId="77777777" w:rsidR="00964308" w:rsidRPr="00DF409D" w:rsidRDefault="00964308" w:rsidP="0083239F">
            <w:pPr>
              <w:rPr>
                <w:rFonts w:cs="Arial"/>
                <w:sz w:val="16"/>
                <w:szCs w:val="16"/>
              </w:rPr>
            </w:pPr>
          </w:p>
          <w:p w14:paraId="3CD78D13" w14:textId="77777777" w:rsidR="00964308" w:rsidRPr="00DF409D" w:rsidRDefault="00964308" w:rsidP="0083239F">
            <w:pPr>
              <w:rPr>
                <w:rFonts w:cs="Arial"/>
                <w:sz w:val="16"/>
                <w:szCs w:val="16"/>
              </w:rPr>
            </w:pPr>
          </w:p>
        </w:tc>
        <w:tc>
          <w:tcPr>
            <w:tcW w:w="2519" w:type="dxa"/>
            <w:vAlign w:val="center"/>
          </w:tcPr>
          <w:p w14:paraId="344BF1BD" w14:textId="77777777" w:rsidR="00964308" w:rsidRPr="00DF409D" w:rsidRDefault="00964308" w:rsidP="0083239F">
            <w:pPr>
              <w:rPr>
                <w:rFonts w:cs="Arial"/>
                <w:sz w:val="16"/>
                <w:szCs w:val="16"/>
              </w:rPr>
            </w:pPr>
          </w:p>
          <w:p w14:paraId="60859F59" w14:textId="77777777" w:rsidR="00964308" w:rsidRPr="00896806" w:rsidRDefault="00964308" w:rsidP="0083239F">
            <w:pPr>
              <w:rPr>
                <w:rFonts w:cs="Arial"/>
                <w:sz w:val="16"/>
                <w:szCs w:val="16"/>
              </w:rPr>
            </w:pPr>
          </w:p>
        </w:tc>
        <w:tc>
          <w:tcPr>
            <w:tcW w:w="2979" w:type="dxa"/>
            <w:vAlign w:val="center"/>
          </w:tcPr>
          <w:p w14:paraId="013F0250" w14:textId="77777777" w:rsidR="00964308" w:rsidRPr="00DB07C1" w:rsidRDefault="00964308" w:rsidP="0083239F">
            <w:pPr>
              <w:rPr>
                <w:rFonts w:cs="Arial"/>
                <w:sz w:val="16"/>
                <w:szCs w:val="16"/>
              </w:rPr>
            </w:pPr>
          </w:p>
        </w:tc>
        <w:tc>
          <w:tcPr>
            <w:tcW w:w="1701" w:type="dxa"/>
            <w:vAlign w:val="center"/>
          </w:tcPr>
          <w:p w14:paraId="69485688" w14:textId="77777777" w:rsidR="00964308" w:rsidRPr="00DB07C1" w:rsidRDefault="00964308" w:rsidP="0083239F">
            <w:pPr>
              <w:rPr>
                <w:rFonts w:cs="Arial"/>
                <w:sz w:val="16"/>
                <w:szCs w:val="16"/>
              </w:rPr>
            </w:pPr>
          </w:p>
          <w:p w14:paraId="172C8457" w14:textId="77777777" w:rsidR="00964308" w:rsidRPr="00BB44F9" w:rsidRDefault="00964308" w:rsidP="0083239F">
            <w:pPr>
              <w:rPr>
                <w:rFonts w:cs="Arial"/>
                <w:sz w:val="16"/>
                <w:szCs w:val="16"/>
              </w:rPr>
            </w:pPr>
          </w:p>
          <w:p w14:paraId="21DDAFE2" w14:textId="77777777" w:rsidR="00964308" w:rsidRPr="00D611CD" w:rsidRDefault="00964308" w:rsidP="0083239F">
            <w:pPr>
              <w:rPr>
                <w:rFonts w:cs="Arial"/>
                <w:sz w:val="16"/>
                <w:szCs w:val="16"/>
              </w:rPr>
            </w:pPr>
          </w:p>
          <w:p w14:paraId="50B1465F" w14:textId="77777777" w:rsidR="00964308" w:rsidRPr="00D611CD" w:rsidRDefault="00964308" w:rsidP="0083239F">
            <w:pPr>
              <w:rPr>
                <w:rFonts w:cs="Arial"/>
                <w:sz w:val="16"/>
                <w:szCs w:val="16"/>
              </w:rPr>
            </w:pPr>
          </w:p>
          <w:p w14:paraId="3BE5791D" w14:textId="77777777" w:rsidR="00964308" w:rsidRPr="00D611CD" w:rsidRDefault="00964308" w:rsidP="0083239F">
            <w:pPr>
              <w:rPr>
                <w:rFonts w:cs="Arial"/>
                <w:sz w:val="16"/>
                <w:szCs w:val="16"/>
              </w:rPr>
            </w:pPr>
          </w:p>
          <w:p w14:paraId="6D6415C3" w14:textId="77777777" w:rsidR="00964308" w:rsidRPr="00D611CD" w:rsidRDefault="00964308" w:rsidP="0083239F">
            <w:pPr>
              <w:rPr>
                <w:rFonts w:cs="Arial"/>
                <w:sz w:val="16"/>
                <w:szCs w:val="16"/>
              </w:rPr>
            </w:pPr>
          </w:p>
          <w:p w14:paraId="33A3DDF1" w14:textId="77777777" w:rsidR="00964308" w:rsidRPr="00D611CD" w:rsidRDefault="00964308" w:rsidP="0083239F">
            <w:pPr>
              <w:rPr>
                <w:rFonts w:cs="Arial"/>
                <w:sz w:val="16"/>
                <w:szCs w:val="16"/>
              </w:rPr>
            </w:pPr>
          </w:p>
          <w:p w14:paraId="30862305" w14:textId="77777777" w:rsidR="00964308" w:rsidRPr="00F30C2A" w:rsidRDefault="00964308" w:rsidP="0083239F">
            <w:pPr>
              <w:rPr>
                <w:rFonts w:cs="Arial"/>
                <w:sz w:val="16"/>
                <w:szCs w:val="16"/>
              </w:rPr>
            </w:pPr>
          </w:p>
          <w:p w14:paraId="24FA40B3" w14:textId="77777777" w:rsidR="00964308" w:rsidRPr="009A1DA3" w:rsidRDefault="00964308" w:rsidP="0083239F">
            <w:pPr>
              <w:rPr>
                <w:rFonts w:cs="Arial"/>
                <w:sz w:val="16"/>
                <w:szCs w:val="16"/>
              </w:rPr>
            </w:pPr>
          </w:p>
          <w:p w14:paraId="2F90CA40" w14:textId="77777777" w:rsidR="00964308" w:rsidRPr="009A1DA3" w:rsidRDefault="00964308" w:rsidP="0083239F">
            <w:pPr>
              <w:rPr>
                <w:rFonts w:cs="Arial"/>
                <w:sz w:val="16"/>
                <w:szCs w:val="16"/>
              </w:rPr>
            </w:pPr>
          </w:p>
          <w:p w14:paraId="60ABCE11" w14:textId="77777777" w:rsidR="00964308" w:rsidRPr="009A1DA3" w:rsidRDefault="00964308" w:rsidP="0083239F">
            <w:pPr>
              <w:rPr>
                <w:rFonts w:cs="Arial"/>
                <w:sz w:val="16"/>
                <w:szCs w:val="16"/>
              </w:rPr>
            </w:pPr>
          </w:p>
          <w:p w14:paraId="3A0D53B1" w14:textId="77777777" w:rsidR="00964308" w:rsidRPr="009A1DA3" w:rsidRDefault="00964308" w:rsidP="0083239F">
            <w:pPr>
              <w:rPr>
                <w:rFonts w:cs="Arial"/>
                <w:sz w:val="16"/>
                <w:szCs w:val="16"/>
              </w:rPr>
            </w:pPr>
          </w:p>
          <w:p w14:paraId="2C508E42" w14:textId="77777777" w:rsidR="00964308" w:rsidRPr="009A1DA3" w:rsidRDefault="00964308" w:rsidP="0083239F">
            <w:pPr>
              <w:rPr>
                <w:rFonts w:cs="Arial"/>
                <w:sz w:val="16"/>
                <w:szCs w:val="16"/>
              </w:rPr>
            </w:pPr>
          </w:p>
          <w:p w14:paraId="296E5577" w14:textId="77777777" w:rsidR="00964308" w:rsidRPr="009A1DA3" w:rsidRDefault="00964308" w:rsidP="0083239F">
            <w:pPr>
              <w:rPr>
                <w:rFonts w:cs="Arial"/>
                <w:sz w:val="16"/>
                <w:szCs w:val="16"/>
              </w:rPr>
            </w:pPr>
          </w:p>
          <w:p w14:paraId="08D187C2" w14:textId="77777777" w:rsidR="00964308" w:rsidRPr="009A1DA3" w:rsidRDefault="00964308" w:rsidP="0083239F">
            <w:pPr>
              <w:rPr>
                <w:rFonts w:cs="Arial"/>
                <w:sz w:val="16"/>
                <w:szCs w:val="16"/>
              </w:rPr>
            </w:pPr>
          </w:p>
        </w:tc>
      </w:tr>
      <w:tr w:rsidR="00964308" w:rsidRPr="009A1DA3" w14:paraId="07109686" w14:textId="77777777">
        <w:trPr>
          <w:cantSplit/>
        </w:trPr>
        <w:tc>
          <w:tcPr>
            <w:tcW w:w="9640" w:type="dxa"/>
            <w:gridSpan w:val="4"/>
            <w:vAlign w:val="center"/>
          </w:tcPr>
          <w:p w14:paraId="00A20B26" w14:textId="77777777" w:rsidR="00964308" w:rsidRPr="00790C85" w:rsidRDefault="00964308" w:rsidP="0083239F">
            <w:pPr>
              <w:rPr>
                <w:rFonts w:cs="Arial"/>
                <w:sz w:val="16"/>
                <w:szCs w:val="16"/>
              </w:rPr>
            </w:pPr>
          </w:p>
          <w:p w14:paraId="63925571" w14:textId="77777777" w:rsidR="00964308" w:rsidRPr="00FB322C" w:rsidRDefault="00E9739D" w:rsidP="0083239F">
            <w:pPr>
              <w:rPr>
                <w:rFonts w:cs="Arial"/>
                <w:sz w:val="16"/>
                <w:szCs w:val="16"/>
              </w:rPr>
            </w:pPr>
            <w:r w:rsidRPr="00FE4170">
              <w:rPr>
                <w:rFonts w:cs="Arial"/>
                <w:sz w:val="16"/>
                <w:szCs w:val="16"/>
              </w:rPr>
              <w:t>Rozdeľovník</w:t>
            </w:r>
          </w:p>
          <w:p w14:paraId="7FE4C96F" w14:textId="77777777" w:rsidR="00964308" w:rsidRPr="00FB322C" w:rsidRDefault="00964308" w:rsidP="0083239F">
            <w:pPr>
              <w:rPr>
                <w:rFonts w:cs="Arial"/>
                <w:sz w:val="16"/>
                <w:szCs w:val="16"/>
              </w:rPr>
            </w:pPr>
          </w:p>
        </w:tc>
      </w:tr>
      <w:tr w:rsidR="00964308" w:rsidRPr="009A1DA3" w14:paraId="77FBDB35" w14:textId="77777777">
        <w:trPr>
          <w:cantSplit/>
          <w:trHeight w:val="715"/>
        </w:trPr>
        <w:tc>
          <w:tcPr>
            <w:tcW w:w="9640" w:type="dxa"/>
            <w:gridSpan w:val="4"/>
            <w:vAlign w:val="center"/>
          </w:tcPr>
          <w:p w14:paraId="226B3513" w14:textId="77777777" w:rsidR="00964308" w:rsidRPr="00FE4170" w:rsidRDefault="00E9739D" w:rsidP="0083239F">
            <w:pPr>
              <w:rPr>
                <w:rFonts w:cs="Arial"/>
                <w:b/>
                <w:sz w:val="16"/>
                <w:szCs w:val="16"/>
              </w:rPr>
            </w:pPr>
            <w:r w:rsidRPr="00790C85">
              <w:rPr>
                <w:rFonts w:cs="Arial"/>
                <w:b/>
                <w:sz w:val="16"/>
                <w:szCs w:val="16"/>
              </w:rPr>
              <w:t>Vyjadrenia účastníkov:</w:t>
            </w:r>
          </w:p>
          <w:p w14:paraId="05DFDBB1" w14:textId="77777777" w:rsidR="00964308" w:rsidRPr="00FB322C" w:rsidRDefault="00964308" w:rsidP="0083239F">
            <w:pPr>
              <w:rPr>
                <w:rFonts w:cs="Arial"/>
                <w:sz w:val="16"/>
                <w:szCs w:val="16"/>
              </w:rPr>
            </w:pPr>
          </w:p>
        </w:tc>
      </w:tr>
    </w:tbl>
    <w:p w14:paraId="14156C27" w14:textId="77777777" w:rsidR="00951791" w:rsidRPr="00790C85" w:rsidRDefault="00951791" w:rsidP="0083239F">
      <w:pPr>
        <w:jc w:val="center"/>
        <w:rPr>
          <w:rFonts w:cs="Arial"/>
          <w:sz w:val="48"/>
        </w:rPr>
      </w:pPr>
    </w:p>
    <w:p w14:paraId="14E2DD3A" w14:textId="77777777" w:rsidR="00951791" w:rsidRPr="00FE4170" w:rsidRDefault="00951791" w:rsidP="0083239F">
      <w:pPr>
        <w:jc w:val="center"/>
        <w:rPr>
          <w:rFonts w:cs="Arial"/>
          <w:sz w:val="36"/>
        </w:rPr>
      </w:pPr>
    </w:p>
    <w:p w14:paraId="5E4DB15E" w14:textId="77777777" w:rsidR="00951791" w:rsidRPr="00FB322C" w:rsidRDefault="00951791" w:rsidP="0083239F">
      <w:pPr>
        <w:jc w:val="center"/>
        <w:rPr>
          <w:rFonts w:cs="Arial"/>
          <w:sz w:val="36"/>
        </w:rPr>
      </w:pPr>
    </w:p>
    <w:p w14:paraId="659A3EEF" w14:textId="77777777" w:rsidR="00951791" w:rsidRPr="00FB322C" w:rsidRDefault="00951791" w:rsidP="0083239F">
      <w:pPr>
        <w:jc w:val="center"/>
        <w:rPr>
          <w:rFonts w:cs="Arial"/>
          <w:sz w:val="36"/>
        </w:rPr>
      </w:pPr>
    </w:p>
    <w:p w14:paraId="696D4438" w14:textId="77777777" w:rsidR="00951791" w:rsidRPr="00A86531" w:rsidRDefault="00951791" w:rsidP="0083239F">
      <w:pPr>
        <w:jc w:val="center"/>
        <w:rPr>
          <w:rFonts w:cs="Arial"/>
          <w:sz w:val="36"/>
        </w:rPr>
      </w:pPr>
    </w:p>
    <w:p w14:paraId="1FDEF9AE" w14:textId="77777777" w:rsidR="00951791" w:rsidRPr="00F07B96" w:rsidRDefault="00951791" w:rsidP="0083239F">
      <w:pPr>
        <w:jc w:val="center"/>
        <w:rPr>
          <w:rFonts w:cs="Arial"/>
          <w:sz w:val="36"/>
        </w:rPr>
      </w:pPr>
    </w:p>
    <w:p w14:paraId="481D39D0" w14:textId="77777777" w:rsidR="00951791" w:rsidRPr="00742FB8" w:rsidRDefault="00951791" w:rsidP="0083239F">
      <w:pPr>
        <w:jc w:val="center"/>
        <w:rPr>
          <w:rFonts w:cs="Arial"/>
          <w:sz w:val="36"/>
        </w:rPr>
      </w:pPr>
    </w:p>
    <w:p w14:paraId="243FC3D8" w14:textId="77777777" w:rsidR="00951791" w:rsidRPr="00742FB8" w:rsidRDefault="00951791" w:rsidP="0083239F">
      <w:pPr>
        <w:jc w:val="center"/>
        <w:rPr>
          <w:rFonts w:cs="Arial"/>
          <w:sz w:val="36"/>
        </w:rPr>
      </w:pPr>
    </w:p>
    <w:p w14:paraId="3D4902CC" w14:textId="77777777" w:rsidR="00951791" w:rsidRPr="00742FB8" w:rsidRDefault="00951791" w:rsidP="0083239F">
      <w:pPr>
        <w:jc w:val="center"/>
        <w:rPr>
          <w:rFonts w:cs="Arial"/>
          <w:sz w:val="36"/>
        </w:rPr>
      </w:pPr>
    </w:p>
    <w:p w14:paraId="34FD10F8" w14:textId="77777777" w:rsidR="00951791" w:rsidRPr="00742FB8" w:rsidRDefault="00951791" w:rsidP="0083239F">
      <w:pPr>
        <w:jc w:val="center"/>
        <w:rPr>
          <w:rFonts w:cs="Arial"/>
          <w:sz w:val="36"/>
        </w:rPr>
      </w:pPr>
    </w:p>
    <w:p w14:paraId="6B80D128" w14:textId="77777777" w:rsidR="00951791" w:rsidRPr="00742FB8" w:rsidRDefault="00951791" w:rsidP="0083239F">
      <w:pPr>
        <w:jc w:val="center"/>
        <w:rPr>
          <w:rFonts w:cs="Arial"/>
          <w:sz w:val="36"/>
        </w:rPr>
      </w:pPr>
    </w:p>
    <w:p w14:paraId="47E4EE48" w14:textId="77777777" w:rsidR="00951791" w:rsidRPr="00742FB8" w:rsidRDefault="00951791" w:rsidP="0083239F">
      <w:pPr>
        <w:jc w:val="center"/>
        <w:rPr>
          <w:rFonts w:cs="Arial"/>
          <w:sz w:val="36"/>
        </w:rPr>
      </w:pPr>
    </w:p>
    <w:p w14:paraId="349618A6" w14:textId="77777777" w:rsidR="00951791" w:rsidRPr="00742FB8" w:rsidRDefault="00951791" w:rsidP="0083239F">
      <w:pPr>
        <w:jc w:val="center"/>
        <w:rPr>
          <w:rFonts w:cs="Arial"/>
          <w:sz w:val="36"/>
        </w:rPr>
      </w:pPr>
    </w:p>
    <w:p w14:paraId="7D3C5FA2" w14:textId="77777777" w:rsidR="00951791" w:rsidRPr="00742FB8" w:rsidRDefault="00951791" w:rsidP="0083239F">
      <w:pPr>
        <w:jc w:val="center"/>
        <w:rPr>
          <w:rFonts w:cs="Arial"/>
          <w:sz w:val="36"/>
        </w:rPr>
      </w:pPr>
    </w:p>
    <w:p w14:paraId="102DC70F" w14:textId="77777777" w:rsidR="00951791" w:rsidRPr="005B0752" w:rsidRDefault="00951791" w:rsidP="0083239F">
      <w:pPr>
        <w:jc w:val="center"/>
        <w:rPr>
          <w:rFonts w:cs="Arial"/>
          <w:sz w:val="36"/>
        </w:rPr>
      </w:pPr>
    </w:p>
    <w:p w14:paraId="473A5201" w14:textId="77777777" w:rsidR="00951791" w:rsidRPr="005B0752" w:rsidRDefault="00951791" w:rsidP="0083239F">
      <w:pPr>
        <w:jc w:val="center"/>
        <w:rPr>
          <w:rFonts w:cs="Arial"/>
          <w:sz w:val="36"/>
        </w:rPr>
      </w:pPr>
    </w:p>
    <w:p w14:paraId="2368DC1D" w14:textId="77777777" w:rsidR="00951791" w:rsidRPr="00566FC4" w:rsidRDefault="00951791" w:rsidP="0083239F">
      <w:pPr>
        <w:jc w:val="center"/>
        <w:rPr>
          <w:rFonts w:cs="Arial"/>
          <w:sz w:val="36"/>
        </w:rPr>
      </w:pPr>
    </w:p>
    <w:p w14:paraId="08D0FFA8" w14:textId="77777777" w:rsidR="00951791" w:rsidRPr="0074407A" w:rsidRDefault="00951791" w:rsidP="0083239F">
      <w:pPr>
        <w:jc w:val="center"/>
        <w:rPr>
          <w:rFonts w:cs="Arial"/>
          <w:sz w:val="36"/>
        </w:rPr>
      </w:pPr>
    </w:p>
    <w:p w14:paraId="54EC8F92" w14:textId="77777777" w:rsidR="00951791" w:rsidRPr="000A1C4B" w:rsidRDefault="00951791" w:rsidP="0083239F">
      <w:pPr>
        <w:jc w:val="center"/>
        <w:rPr>
          <w:rFonts w:cs="Arial"/>
          <w:sz w:val="36"/>
        </w:rPr>
      </w:pPr>
    </w:p>
    <w:p w14:paraId="124CAF14" w14:textId="77777777" w:rsidR="00951791" w:rsidRPr="00D91C1B" w:rsidRDefault="00951791" w:rsidP="0083239F">
      <w:pPr>
        <w:jc w:val="center"/>
        <w:rPr>
          <w:rFonts w:cs="Arial"/>
          <w:sz w:val="36"/>
        </w:rPr>
      </w:pPr>
    </w:p>
    <w:p w14:paraId="22E56058" w14:textId="77777777" w:rsidR="00951791" w:rsidRPr="00D91C1B" w:rsidRDefault="00951791" w:rsidP="0083239F">
      <w:pPr>
        <w:jc w:val="center"/>
        <w:rPr>
          <w:rFonts w:cs="Arial"/>
          <w:sz w:val="36"/>
        </w:rPr>
      </w:pPr>
    </w:p>
    <w:p w14:paraId="54ADCDC9" w14:textId="77777777" w:rsidR="00951791" w:rsidRPr="00723969" w:rsidRDefault="00951791" w:rsidP="0083239F">
      <w:pPr>
        <w:jc w:val="center"/>
        <w:rPr>
          <w:rFonts w:cs="Arial"/>
          <w:sz w:val="36"/>
        </w:rPr>
      </w:pPr>
    </w:p>
    <w:p w14:paraId="2ABC6C3E" w14:textId="77777777" w:rsidR="00245E05" w:rsidRPr="001A0DDF" w:rsidRDefault="00245E05" w:rsidP="0083239F">
      <w:pPr>
        <w:jc w:val="center"/>
        <w:rPr>
          <w:rFonts w:cs="Arial"/>
          <w:sz w:val="36"/>
        </w:rPr>
      </w:pPr>
    </w:p>
    <w:p w14:paraId="1991404C" w14:textId="77777777" w:rsidR="00951791" w:rsidRPr="00DF409D" w:rsidRDefault="00951791" w:rsidP="0083239F">
      <w:pPr>
        <w:jc w:val="center"/>
        <w:rPr>
          <w:rFonts w:cs="Arial"/>
          <w:b/>
          <w:caps/>
          <w:sz w:val="36"/>
          <w:szCs w:val="36"/>
        </w:rPr>
      </w:pPr>
      <w:r w:rsidRPr="00C96E7C">
        <w:rPr>
          <w:rFonts w:cs="Arial"/>
          <w:b/>
          <w:caps/>
          <w:sz w:val="36"/>
          <w:szCs w:val="36"/>
        </w:rPr>
        <w:t xml:space="preserve">časť </w:t>
      </w:r>
      <w:r w:rsidR="009F29A0" w:rsidRPr="00485C05">
        <w:rPr>
          <w:rFonts w:cs="Arial"/>
          <w:b/>
          <w:caps/>
          <w:sz w:val="36"/>
          <w:szCs w:val="36"/>
        </w:rPr>
        <w:t>9</w:t>
      </w:r>
    </w:p>
    <w:p w14:paraId="745C58CE" w14:textId="77777777" w:rsidR="00951791" w:rsidRPr="00DF409D" w:rsidRDefault="00E31800" w:rsidP="0083239F">
      <w:pPr>
        <w:jc w:val="center"/>
        <w:rPr>
          <w:rFonts w:cs="Arial"/>
          <w:b/>
          <w:caps/>
          <w:sz w:val="36"/>
          <w:szCs w:val="36"/>
        </w:rPr>
      </w:pPr>
      <w:r w:rsidRPr="00DF409D">
        <w:rPr>
          <w:rFonts w:cs="Arial"/>
          <w:b/>
          <w:caps/>
          <w:sz w:val="36"/>
          <w:szCs w:val="36"/>
        </w:rPr>
        <w:t>Zmluva o dielo</w:t>
      </w:r>
    </w:p>
    <w:p w14:paraId="15C7D5B1" w14:textId="77777777" w:rsidR="00951791" w:rsidRPr="00896806" w:rsidRDefault="00951791" w:rsidP="0083239F">
      <w:pPr>
        <w:jc w:val="center"/>
        <w:rPr>
          <w:rFonts w:cs="Arial"/>
          <w:b/>
          <w:caps/>
          <w:sz w:val="36"/>
        </w:rPr>
      </w:pPr>
      <w:r w:rsidRPr="00DF409D">
        <w:rPr>
          <w:rFonts w:cs="Arial"/>
          <w:b/>
          <w:caps/>
          <w:sz w:val="36"/>
          <w:szCs w:val="36"/>
        </w:rPr>
        <w:t>Vzorové tlačivo zápisnice o odovzdaní a prevzatí staveniska</w:t>
      </w:r>
    </w:p>
    <w:p w14:paraId="2E5DAEB5" w14:textId="77777777" w:rsidR="00951791" w:rsidRPr="00DB07C1" w:rsidRDefault="00951791" w:rsidP="0083239F">
      <w:pPr>
        <w:jc w:val="center"/>
        <w:rPr>
          <w:rFonts w:cs="Arial"/>
          <w:sz w:val="48"/>
        </w:rPr>
      </w:pPr>
    </w:p>
    <w:p w14:paraId="5B043390" w14:textId="77777777" w:rsidR="005E287B" w:rsidRPr="009A1DA3" w:rsidRDefault="005E287B" w:rsidP="0083239F">
      <w:pPr>
        <w:pStyle w:val="Zkladntext"/>
        <w:jc w:val="right"/>
        <w:rPr>
          <w:rFonts w:cs="Arial"/>
          <w:b/>
          <w:caps/>
          <w:lang w:val="sk-SK" w:eastAsia="sk-SK"/>
        </w:rPr>
        <w:sectPr w:rsidR="005E287B" w:rsidRPr="009A1DA3" w:rsidSect="00E2310C">
          <w:headerReference w:type="default" r:id="rId35"/>
          <w:footerReference w:type="default" r:id="rId36"/>
          <w:type w:val="continuous"/>
          <w:pgSz w:w="11906" w:h="16838" w:code="9"/>
          <w:pgMar w:top="1418" w:right="1134" w:bottom="1418" w:left="1418" w:header="680" w:footer="680" w:gutter="0"/>
          <w:pgNumType w:start="1"/>
          <w:cols w:space="708"/>
          <w:titlePg/>
        </w:sectPr>
      </w:pPr>
    </w:p>
    <w:p w14:paraId="4B3B0509" w14:textId="77777777" w:rsidR="00951791" w:rsidRPr="009A1DA3" w:rsidRDefault="00951791" w:rsidP="0083239F">
      <w:pPr>
        <w:pStyle w:val="Zkladntext"/>
        <w:jc w:val="right"/>
        <w:rPr>
          <w:rFonts w:cs="Arial"/>
          <w:b/>
          <w:caps/>
          <w:lang w:val="sk-SK" w:eastAsia="sk-SK"/>
        </w:rPr>
      </w:pPr>
    </w:p>
    <w:p w14:paraId="323D0F6D" w14:textId="77777777" w:rsidR="00951791" w:rsidRPr="009A1DA3" w:rsidRDefault="00951791" w:rsidP="0083239F">
      <w:pPr>
        <w:jc w:val="center"/>
        <w:rPr>
          <w:rFonts w:cs="Arial"/>
          <w:b/>
          <w:bCs/>
          <w:sz w:val="28"/>
        </w:rPr>
      </w:pPr>
      <w:r w:rsidRPr="009A1DA3">
        <w:rPr>
          <w:rFonts w:cs="Arial"/>
          <w:b/>
          <w:bCs/>
          <w:sz w:val="28"/>
        </w:rPr>
        <w:t xml:space="preserve">ZÁPISNICA Č. </w:t>
      </w:r>
    </w:p>
    <w:p w14:paraId="6B858450" w14:textId="77777777" w:rsidR="00951791" w:rsidRPr="009A1DA3" w:rsidRDefault="00951791" w:rsidP="0083239F">
      <w:pPr>
        <w:rPr>
          <w:rFonts w:cs="Arial"/>
          <w:szCs w:val="22"/>
        </w:rPr>
      </w:pPr>
      <w:r w:rsidRPr="009A1DA3">
        <w:rPr>
          <w:rFonts w:cs="Arial"/>
          <w:szCs w:val="22"/>
        </w:rPr>
        <w:t>o odovzdaní a prevzatí staveniska časti Diela (stavebného objektu č. / prevádzkového súboru č.):</w:t>
      </w:r>
      <w:r w:rsidRPr="009A1DA3">
        <w:rPr>
          <w:rFonts w:cs="Arial"/>
          <w:szCs w:val="22"/>
        </w:rPr>
        <w:tab/>
      </w:r>
      <w:r w:rsidRPr="009A1DA3">
        <w:rPr>
          <w:rFonts w:cs="Arial"/>
          <w:szCs w:val="22"/>
        </w:rPr>
        <w:tab/>
        <w:t>..................</w:t>
      </w:r>
    </w:p>
    <w:p w14:paraId="7C31E858" w14:textId="77777777" w:rsidR="00951791" w:rsidRPr="009A1DA3" w:rsidRDefault="00951791" w:rsidP="0083239F">
      <w:pPr>
        <w:rPr>
          <w:rFonts w:cs="Arial"/>
          <w:szCs w:val="22"/>
        </w:rPr>
      </w:pPr>
      <w:r w:rsidRPr="009A1DA3">
        <w:rPr>
          <w:rFonts w:cs="Arial"/>
          <w:szCs w:val="22"/>
        </w:rPr>
        <w:t>konané dňa:</w:t>
      </w:r>
      <w:r w:rsidRPr="009A1DA3">
        <w:rPr>
          <w:rFonts w:cs="Arial"/>
          <w:szCs w:val="22"/>
        </w:rPr>
        <w:tab/>
        <w:t>..................</w:t>
      </w:r>
      <w:r w:rsidRPr="009A1DA3">
        <w:rPr>
          <w:rFonts w:cs="Arial"/>
          <w:szCs w:val="22"/>
        </w:rPr>
        <w:tab/>
      </w:r>
      <w:r w:rsidRPr="009A1DA3">
        <w:rPr>
          <w:rFonts w:cs="Arial"/>
          <w:szCs w:val="22"/>
        </w:rPr>
        <w:tab/>
      </w:r>
      <w:r w:rsidRPr="009A1DA3">
        <w:rPr>
          <w:rFonts w:cs="Arial"/>
          <w:szCs w:val="22"/>
        </w:rPr>
        <w:tab/>
      </w:r>
      <w:r w:rsidRPr="009A1DA3">
        <w:rPr>
          <w:rFonts w:cs="Arial"/>
          <w:szCs w:val="22"/>
        </w:rPr>
        <w:tab/>
      </w:r>
      <w:r w:rsidRPr="009A1DA3">
        <w:rPr>
          <w:rFonts w:cs="Arial"/>
          <w:szCs w:val="22"/>
        </w:rPr>
        <w:tab/>
      </w:r>
      <w:r w:rsidRPr="009A1DA3">
        <w:rPr>
          <w:rFonts w:cs="Arial"/>
          <w:szCs w:val="22"/>
        </w:rPr>
        <w:tab/>
        <w:t>v ..........................</w:t>
      </w:r>
    </w:p>
    <w:p w14:paraId="21AB7EC4" w14:textId="77777777" w:rsidR="00951791" w:rsidRPr="00790C85" w:rsidRDefault="00BC27C4" w:rsidP="0083239F">
      <w:pPr>
        <w:rPr>
          <w:rFonts w:cs="Arial"/>
        </w:rPr>
      </w:pPr>
      <w:r w:rsidRPr="00790C85">
        <w:rPr>
          <w:rFonts w:cs="Arial"/>
          <w:noProof/>
          <w:lang w:eastAsia="sk-SK"/>
        </w:rPr>
        <mc:AlternateContent>
          <mc:Choice Requires="wps">
            <w:drawing>
              <wp:anchor distT="0" distB="0" distL="114300" distR="114300" simplePos="0" relativeHeight="251657728" behindDoc="0" locked="0" layoutInCell="0" allowOverlap="1" wp14:anchorId="2E791F84" wp14:editId="77BAC731">
                <wp:simplePos x="0" y="0"/>
                <wp:positionH relativeFrom="column">
                  <wp:posOffset>15240</wp:posOffset>
                </wp:positionH>
                <wp:positionV relativeFrom="paragraph">
                  <wp:posOffset>-2540</wp:posOffset>
                </wp:positionV>
                <wp:extent cx="5669915" cy="635"/>
                <wp:effectExtent l="0" t="0" r="26035" b="3746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991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158027"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pt,-.2pt" to="447.6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" o:allowincell="f" strokeweight="1pt">
                <v:stroke startarrowwidth="narrow" startarrowlength="short" endarrowwidth="narrow" endarrowlength="short"/>
              </v:line>
            </w:pict>
          </mc:Fallback>
        </mc:AlternateContent>
      </w:r>
    </w:p>
    <w:p w14:paraId="4B2AF65A" w14:textId="77777777" w:rsidR="00951791" w:rsidRPr="00FB322C" w:rsidRDefault="00951791" w:rsidP="0083239F">
      <w:pPr>
        <w:rPr>
          <w:rFonts w:cs="Arial"/>
          <w:b/>
          <w:sz w:val="20"/>
          <w:u w:val="single"/>
        </w:rPr>
      </w:pPr>
      <w:r w:rsidRPr="00FE4170">
        <w:rPr>
          <w:rFonts w:cs="Arial"/>
          <w:b/>
          <w:sz w:val="20"/>
          <w:u w:val="single"/>
        </w:rPr>
        <w:t>1. ZÁKLADNÉ ÚDAJE STAVBY:</w:t>
      </w:r>
    </w:p>
    <w:p w14:paraId="4A39A9AB" w14:textId="77777777" w:rsidR="00951791" w:rsidRPr="00FB322C" w:rsidRDefault="00951791" w:rsidP="0083239F">
      <w:pPr>
        <w:rPr>
          <w:rFonts w:cs="Arial"/>
          <w:sz w:val="20"/>
        </w:rPr>
      </w:pPr>
    </w:p>
    <w:p w14:paraId="212EF032" w14:textId="77777777" w:rsidR="00951791" w:rsidRPr="00A86531" w:rsidRDefault="00951791" w:rsidP="0083239F">
      <w:pPr>
        <w:rPr>
          <w:rFonts w:cs="Arial"/>
          <w:b/>
          <w:sz w:val="20"/>
          <w:u w:val="single"/>
        </w:rPr>
      </w:pPr>
      <w:r w:rsidRPr="00A86531">
        <w:rPr>
          <w:rFonts w:cs="Arial"/>
          <w:b/>
          <w:sz w:val="20"/>
          <w:u w:val="single"/>
        </w:rPr>
        <w:t xml:space="preserve">Názov stavby: </w:t>
      </w:r>
    </w:p>
    <w:p w14:paraId="20C1774C" w14:textId="77777777" w:rsidR="00951791" w:rsidRPr="00F07B96" w:rsidRDefault="00951791" w:rsidP="0083239F">
      <w:pPr>
        <w:tabs>
          <w:tab w:val="left" w:pos="720"/>
        </w:tabs>
        <w:rPr>
          <w:rFonts w:cs="Arial"/>
          <w:sz w:val="20"/>
        </w:rPr>
      </w:pPr>
      <w:r w:rsidRPr="00F07B96">
        <w:rPr>
          <w:rFonts w:cs="Arial"/>
          <w:sz w:val="20"/>
        </w:rPr>
        <w:tab/>
        <w:t xml:space="preserve">Objednávateľ:  </w:t>
      </w:r>
    </w:p>
    <w:p w14:paraId="390A5CE0" w14:textId="77777777" w:rsidR="00951791" w:rsidRPr="00742FB8" w:rsidRDefault="00951791" w:rsidP="0083239F">
      <w:pPr>
        <w:tabs>
          <w:tab w:val="left" w:pos="720"/>
        </w:tabs>
        <w:rPr>
          <w:rFonts w:cs="Arial"/>
          <w:sz w:val="20"/>
        </w:rPr>
      </w:pPr>
      <w:r w:rsidRPr="00742FB8">
        <w:rPr>
          <w:rFonts w:cs="Arial"/>
          <w:sz w:val="20"/>
        </w:rPr>
        <w:tab/>
        <w:t>Stavebn</w:t>
      </w:r>
      <w:r w:rsidR="003D64F3" w:rsidRPr="00742FB8">
        <w:rPr>
          <w:rFonts w:cs="Arial"/>
          <w:sz w:val="20"/>
        </w:rPr>
        <w:t>otechnick</w:t>
      </w:r>
      <w:r w:rsidRPr="00742FB8">
        <w:rPr>
          <w:rFonts w:cs="Arial"/>
          <w:sz w:val="20"/>
        </w:rPr>
        <w:t>ý dozor:</w:t>
      </w:r>
    </w:p>
    <w:p w14:paraId="5D99D50A" w14:textId="77777777" w:rsidR="00951791" w:rsidRPr="00742FB8" w:rsidRDefault="00951791" w:rsidP="0083239F">
      <w:pPr>
        <w:tabs>
          <w:tab w:val="left" w:pos="720"/>
        </w:tabs>
        <w:rPr>
          <w:rFonts w:cs="Arial"/>
          <w:sz w:val="20"/>
        </w:rPr>
      </w:pPr>
      <w:r w:rsidRPr="00742FB8">
        <w:rPr>
          <w:rFonts w:cs="Arial"/>
          <w:sz w:val="20"/>
        </w:rPr>
        <w:tab/>
        <w:t>Projektant:</w:t>
      </w:r>
    </w:p>
    <w:p w14:paraId="718ECE66" w14:textId="77777777" w:rsidR="00951791" w:rsidRPr="00742FB8" w:rsidRDefault="00951791" w:rsidP="0083239F">
      <w:pPr>
        <w:tabs>
          <w:tab w:val="left" w:pos="720"/>
        </w:tabs>
        <w:rPr>
          <w:rFonts w:cs="Arial"/>
          <w:sz w:val="20"/>
        </w:rPr>
      </w:pPr>
      <w:r w:rsidRPr="00742FB8">
        <w:rPr>
          <w:rFonts w:cs="Arial"/>
          <w:sz w:val="20"/>
        </w:rPr>
        <w:tab/>
        <w:t xml:space="preserve">Zhotoviteľ: </w:t>
      </w:r>
    </w:p>
    <w:p w14:paraId="0E91233B" w14:textId="77777777" w:rsidR="00951791" w:rsidRPr="00742FB8" w:rsidRDefault="00951791" w:rsidP="0083239F">
      <w:pPr>
        <w:pStyle w:val="Zkladntext"/>
        <w:tabs>
          <w:tab w:val="left" w:pos="720"/>
        </w:tabs>
        <w:rPr>
          <w:rFonts w:cs="Arial"/>
          <w:sz w:val="20"/>
          <w:lang w:val="sk-SK"/>
        </w:rPr>
      </w:pPr>
      <w:r w:rsidRPr="00742FB8">
        <w:rPr>
          <w:rFonts w:cs="Arial"/>
          <w:sz w:val="20"/>
          <w:lang w:val="sk-SK"/>
        </w:rPr>
        <w:tab/>
        <w:t xml:space="preserve">Realizujúci závod: </w:t>
      </w:r>
    </w:p>
    <w:p w14:paraId="710151CB" w14:textId="77777777" w:rsidR="00951791" w:rsidRPr="005B0752" w:rsidRDefault="00951791" w:rsidP="0083239F">
      <w:pPr>
        <w:pStyle w:val="Zkladntext"/>
        <w:tabs>
          <w:tab w:val="left" w:pos="720"/>
        </w:tabs>
        <w:rPr>
          <w:rFonts w:cs="Arial"/>
          <w:sz w:val="20"/>
          <w:lang w:val="sk-SK"/>
        </w:rPr>
      </w:pPr>
      <w:r w:rsidRPr="00742FB8">
        <w:rPr>
          <w:rFonts w:cs="Arial"/>
          <w:sz w:val="20"/>
          <w:lang w:val="sk-SK"/>
        </w:rPr>
        <w:tab/>
        <w:t xml:space="preserve">Stavebné povolenie:                    </w:t>
      </w:r>
      <w:r w:rsidRPr="005B0752">
        <w:rPr>
          <w:rFonts w:cs="Arial"/>
          <w:sz w:val="20"/>
          <w:lang w:val="sk-SK"/>
        </w:rPr>
        <w:t xml:space="preserve">                                      zo dňa: </w:t>
      </w:r>
    </w:p>
    <w:p w14:paraId="5AABBDE6" w14:textId="77777777" w:rsidR="00951791" w:rsidRPr="00566FC4" w:rsidRDefault="00951791" w:rsidP="0083239F">
      <w:pPr>
        <w:tabs>
          <w:tab w:val="left" w:pos="720"/>
        </w:tabs>
        <w:rPr>
          <w:rFonts w:cs="Arial"/>
          <w:sz w:val="20"/>
        </w:rPr>
      </w:pPr>
      <w:r w:rsidRPr="00566FC4">
        <w:rPr>
          <w:rFonts w:cs="Arial"/>
          <w:sz w:val="20"/>
        </w:rPr>
        <w:tab/>
        <w:t>Súhlas:</w:t>
      </w:r>
      <w:r w:rsidRPr="00566FC4">
        <w:rPr>
          <w:rFonts w:cs="Arial"/>
          <w:sz w:val="20"/>
        </w:rPr>
        <w:tab/>
      </w:r>
      <w:r w:rsidRPr="00566FC4">
        <w:rPr>
          <w:rFonts w:cs="Arial"/>
          <w:sz w:val="20"/>
        </w:rPr>
        <w:tab/>
      </w:r>
      <w:r w:rsidRPr="00566FC4">
        <w:rPr>
          <w:rFonts w:cs="Arial"/>
          <w:sz w:val="20"/>
        </w:rPr>
        <w:tab/>
      </w:r>
      <w:r w:rsidRPr="00566FC4">
        <w:rPr>
          <w:rFonts w:cs="Arial"/>
          <w:sz w:val="20"/>
        </w:rPr>
        <w:tab/>
      </w:r>
      <w:r w:rsidRPr="00566FC4">
        <w:rPr>
          <w:rFonts w:cs="Arial"/>
          <w:sz w:val="20"/>
        </w:rPr>
        <w:tab/>
      </w:r>
      <w:r w:rsidRPr="00566FC4">
        <w:rPr>
          <w:rFonts w:cs="Arial"/>
          <w:sz w:val="20"/>
        </w:rPr>
        <w:tab/>
      </w:r>
      <w:r w:rsidRPr="00566FC4">
        <w:rPr>
          <w:rFonts w:cs="Arial"/>
          <w:sz w:val="20"/>
        </w:rPr>
        <w:tab/>
        <w:t>zo dňa:</w:t>
      </w:r>
    </w:p>
    <w:p w14:paraId="09A102CA" w14:textId="77777777" w:rsidR="00951791" w:rsidRPr="0074407A" w:rsidRDefault="00951791" w:rsidP="0083239F">
      <w:pPr>
        <w:tabs>
          <w:tab w:val="left" w:pos="720"/>
        </w:tabs>
        <w:rPr>
          <w:rFonts w:cs="Arial"/>
          <w:sz w:val="20"/>
        </w:rPr>
      </w:pPr>
      <w:r w:rsidRPr="0074407A">
        <w:rPr>
          <w:rFonts w:cs="Arial"/>
          <w:sz w:val="20"/>
        </w:rPr>
        <w:tab/>
        <w:t>Rozhodnutie o odňatí poľnohospodárskej pôdy:</w:t>
      </w:r>
      <w:r w:rsidRPr="0074407A">
        <w:rPr>
          <w:rFonts w:cs="Arial"/>
          <w:sz w:val="20"/>
        </w:rPr>
        <w:tab/>
      </w:r>
      <w:r w:rsidRPr="0074407A">
        <w:rPr>
          <w:rFonts w:cs="Arial"/>
          <w:sz w:val="20"/>
        </w:rPr>
        <w:tab/>
        <w:t xml:space="preserve">zo dňa: </w:t>
      </w:r>
    </w:p>
    <w:p w14:paraId="00F4B7E2" w14:textId="77777777" w:rsidR="00951791" w:rsidRPr="000A1C4B" w:rsidRDefault="00951791" w:rsidP="0083239F">
      <w:pPr>
        <w:tabs>
          <w:tab w:val="left" w:pos="709"/>
        </w:tabs>
        <w:rPr>
          <w:rFonts w:cs="Arial"/>
          <w:sz w:val="20"/>
        </w:rPr>
      </w:pPr>
    </w:p>
    <w:p w14:paraId="473F0AEE" w14:textId="77777777" w:rsidR="00951791" w:rsidRPr="00D91C1B" w:rsidRDefault="00951791" w:rsidP="0083239F">
      <w:pPr>
        <w:tabs>
          <w:tab w:val="left" w:pos="709"/>
        </w:tabs>
        <w:rPr>
          <w:rFonts w:cs="Arial"/>
          <w:b/>
          <w:sz w:val="20"/>
          <w:u w:val="single"/>
        </w:rPr>
      </w:pPr>
      <w:r w:rsidRPr="00D91C1B">
        <w:rPr>
          <w:rFonts w:cs="Arial"/>
          <w:b/>
          <w:sz w:val="20"/>
          <w:u w:val="single"/>
        </w:rPr>
        <w:t>2. NAVRHOVANÁ ZMLUVNÁ CENA ČASTI DIELA (STAVEBNÉHO OBJEKTU / PREVÁDZKOVÉHO SÚBORU):</w:t>
      </w:r>
    </w:p>
    <w:p w14:paraId="58931E48" w14:textId="77777777" w:rsidR="00951791" w:rsidRPr="00D91C1B" w:rsidRDefault="00951791" w:rsidP="0083239F">
      <w:pPr>
        <w:tabs>
          <w:tab w:val="left" w:pos="709"/>
        </w:tabs>
        <w:rPr>
          <w:rFonts w:cs="Arial"/>
          <w:b/>
          <w:sz w:val="20"/>
          <w:u w:val="single"/>
        </w:rPr>
      </w:pPr>
    </w:p>
    <w:p w14:paraId="1EFDA2F3" w14:textId="77777777" w:rsidR="00951791" w:rsidRPr="00723969" w:rsidRDefault="00951791" w:rsidP="0083239F">
      <w:pPr>
        <w:tabs>
          <w:tab w:val="left" w:pos="709"/>
        </w:tabs>
        <w:jc w:val="center"/>
        <w:rPr>
          <w:rFonts w:cs="Arial"/>
          <w:b/>
          <w:sz w:val="20"/>
          <w:u w:val="single"/>
        </w:rPr>
      </w:pPr>
    </w:p>
    <w:p w14:paraId="0361023F" w14:textId="77777777" w:rsidR="00951791" w:rsidRPr="001A0DDF" w:rsidRDefault="00951791" w:rsidP="0083239F">
      <w:pPr>
        <w:tabs>
          <w:tab w:val="left" w:pos="709"/>
        </w:tabs>
        <w:rPr>
          <w:rFonts w:cs="Arial"/>
          <w:b/>
          <w:sz w:val="20"/>
          <w:u w:val="single"/>
        </w:rPr>
      </w:pPr>
      <w:r w:rsidRPr="001A0DDF">
        <w:rPr>
          <w:rFonts w:cs="Arial"/>
          <w:b/>
          <w:sz w:val="20"/>
          <w:u w:val="single"/>
        </w:rPr>
        <w:t>3. LEHOTA VÝSTAVBY:</w:t>
      </w:r>
    </w:p>
    <w:p w14:paraId="3B9FE6AE" w14:textId="77777777" w:rsidR="00951791" w:rsidRPr="00C96E7C" w:rsidRDefault="00951791" w:rsidP="0083239F">
      <w:pPr>
        <w:tabs>
          <w:tab w:val="left" w:pos="709"/>
        </w:tabs>
        <w:rPr>
          <w:rFonts w:cs="Arial"/>
          <w:b/>
          <w:sz w:val="20"/>
          <w:u w:val="single"/>
        </w:rPr>
      </w:pPr>
    </w:p>
    <w:p w14:paraId="0061791B" w14:textId="77777777" w:rsidR="00951791" w:rsidRPr="00485C05" w:rsidRDefault="00951791" w:rsidP="0083239F">
      <w:pPr>
        <w:tabs>
          <w:tab w:val="left" w:pos="709"/>
        </w:tabs>
        <w:rPr>
          <w:rFonts w:cs="Arial"/>
          <w:b/>
          <w:sz w:val="20"/>
        </w:rPr>
      </w:pPr>
      <w:r w:rsidRPr="00485C05">
        <w:rPr>
          <w:rFonts w:cs="Arial"/>
          <w:b/>
          <w:sz w:val="20"/>
        </w:rPr>
        <w:t>začatie:</w:t>
      </w:r>
      <w:r w:rsidRPr="00485C05">
        <w:rPr>
          <w:rFonts w:cs="Arial"/>
          <w:b/>
          <w:sz w:val="20"/>
        </w:rPr>
        <w:tab/>
      </w:r>
      <w:r w:rsidRPr="00485C05">
        <w:rPr>
          <w:rFonts w:cs="Arial"/>
          <w:b/>
          <w:sz w:val="20"/>
        </w:rPr>
        <w:tab/>
      </w:r>
      <w:r w:rsidRPr="00485C05">
        <w:rPr>
          <w:rFonts w:cs="Arial"/>
          <w:b/>
          <w:sz w:val="20"/>
        </w:rPr>
        <w:tab/>
      </w:r>
      <w:r w:rsidRPr="00485C05">
        <w:rPr>
          <w:rFonts w:cs="Arial"/>
          <w:b/>
          <w:sz w:val="20"/>
        </w:rPr>
        <w:tab/>
      </w:r>
      <w:r w:rsidRPr="00485C05">
        <w:rPr>
          <w:rFonts w:cs="Arial"/>
          <w:b/>
          <w:sz w:val="20"/>
        </w:rPr>
        <w:tab/>
      </w:r>
      <w:r w:rsidRPr="00485C05">
        <w:rPr>
          <w:rFonts w:cs="Arial"/>
          <w:b/>
          <w:sz w:val="20"/>
        </w:rPr>
        <w:tab/>
      </w:r>
      <w:r w:rsidRPr="00485C05">
        <w:rPr>
          <w:rFonts w:cs="Arial"/>
          <w:b/>
          <w:sz w:val="20"/>
        </w:rPr>
        <w:tab/>
      </w:r>
      <w:r w:rsidRPr="00485C05">
        <w:rPr>
          <w:rFonts w:cs="Arial"/>
          <w:b/>
          <w:sz w:val="20"/>
        </w:rPr>
        <w:tab/>
        <w:t xml:space="preserve">ukončenie: </w:t>
      </w:r>
    </w:p>
    <w:p w14:paraId="366FB6C2" w14:textId="77777777" w:rsidR="00951791" w:rsidRPr="00DF409D" w:rsidRDefault="00951791" w:rsidP="0083239F">
      <w:pPr>
        <w:tabs>
          <w:tab w:val="left" w:pos="709"/>
        </w:tabs>
        <w:rPr>
          <w:rFonts w:cs="Arial"/>
          <w:b/>
          <w:sz w:val="20"/>
        </w:rPr>
      </w:pPr>
    </w:p>
    <w:p w14:paraId="76C301EC" w14:textId="77777777" w:rsidR="00951791" w:rsidRPr="00DF409D" w:rsidRDefault="00951791" w:rsidP="0083239F">
      <w:pPr>
        <w:tabs>
          <w:tab w:val="left" w:pos="709"/>
        </w:tabs>
        <w:rPr>
          <w:rFonts w:cs="Arial"/>
          <w:b/>
          <w:sz w:val="20"/>
          <w:u w:val="single"/>
        </w:rPr>
      </w:pPr>
      <w:r w:rsidRPr="00DF409D">
        <w:rPr>
          <w:rFonts w:cs="Arial"/>
          <w:b/>
          <w:sz w:val="20"/>
          <w:u w:val="single"/>
        </w:rPr>
        <w:t>4. MAJETKOPRÁVNE VYSPORIADANIE:</w:t>
      </w:r>
    </w:p>
    <w:p w14:paraId="322DB3F8" w14:textId="77777777" w:rsidR="00951791" w:rsidRPr="00DF409D" w:rsidRDefault="00951791" w:rsidP="0083239F">
      <w:pPr>
        <w:tabs>
          <w:tab w:val="left" w:pos="709"/>
        </w:tabs>
        <w:rPr>
          <w:rFonts w:cs="Arial"/>
          <w:sz w:val="20"/>
        </w:rPr>
      </w:pPr>
    </w:p>
    <w:p w14:paraId="1E5E070A" w14:textId="77777777" w:rsidR="00951791" w:rsidRPr="00896806" w:rsidRDefault="00951791" w:rsidP="0083239F">
      <w:pPr>
        <w:tabs>
          <w:tab w:val="left" w:pos="709"/>
        </w:tabs>
        <w:rPr>
          <w:rFonts w:cs="Arial"/>
          <w:b/>
          <w:sz w:val="20"/>
          <w:u w:val="single"/>
        </w:rPr>
      </w:pPr>
      <w:r w:rsidRPr="00896806">
        <w:rPr>
          <w:rFonts w:cs="Arial"/>
          <w:b/>
          <w:sz w:val="20"/>
          <w:u w:val="single"/>
        </w:rPr>
        <w:t>5. ÚDAJE O STAVENISKU A POŽIADAVKY:</w:t>
      </w:r>
    </w:p>
    <w:p w14:paraId="1840CB39" w14:textId="77777777" w:rsidR="00951791" w:rsidRPr="00DB07C1" w:rsidRDefault="00951791" w:rsidP="0083239F">
      <w:pPr>
        <w:tabs>
          <w:tab w:val="left" w:pos="709"/>
        </w:tabs>
        <w:rPr>
          <w:rFonts w:cs="Arial"/>
          <w:b/>
          <w:sz w:val="20"/>
        </w:rPr>
      </w:pPr>
    </w:p>
    <w:p w14:paraId="08C11337" w14:textId="77777777" w:rsidR="00951791" w:rsidRPr="00DB07C1" w:rsidRDefault="00951791" w:rsidP="0083239F">
      <w:pPr>
        <w:tabs>
          <w:tab w:val="left" w:pos="709"/>
        </w:tabs>
        <w:rPr>
          <w:rFonts w:cs="Arial"/>
          <w:b/>
          <w:sz w:val="20"/>
          <w:u w:val="single"/>
        </w:rPr>
      </w:pPr>
      <w:r w:rsidRPr="00DB07C1">
        <w:rPr>
          <w:rFonts w:cs="Arial"/>
          <w:b/>
          <w:sz w:val="20"/>
          <w:u w:val="single"/>
        </w:rPr>
        <w:t>6. PRÍSTUP NA STAVENISKO A ZARIADENIE STAVENISKA:</w:t>
      </w:r>
    </w:p>
    <w:p w14:paraId="720ADFB9" w14:textId="77777777" w:rsidR="00951791" w:rsidRPr="00BB44F9" w:rsidRDefault="00951791" w:rsidP="0083239F">
      <w:pPr>
        <w:tabs>
          <w:tab w:val="left" w:pos="709"/>
        </w:tabs>
        <w:rPr>
          <w:rFonts w:cs="Arial"/>
          <w:sz w:val="20"/>
        </w:rPr>
      </w:pPr>
    </w:p>
    <w:p w14:paraId="2635A5A2" w14:textId="77777777" w:rsidR="00951791" w:rsidRPr="00D611CD" w:rsidRDefault="00951791" w:rsidP="0083239F">
      <w:pPr>
        <w:rPr>
          <w:rFonts w:cs="Arial"/>
          <w:b/>
          <w:sz w:val="20"/>
          <w:u w:val="single"/>
        </w:rPr>
      </w:pPr>
      <w:r w:rsidRPr="00D611CD">
        <w:rPr>
          <w:rFonts w:cs="Arial"/>
          <w:b/>
          <w:sz w:val="20"/>
          <w:u w:val="single"/>
        </w:rPr>
        <w:t>7. ÚDAJE O PODZEMNÝCH A NADZEMNÝCH INŽINIERSKYCH</w:t>
      </w:r>
      <w:r w:rsidRPr="00D611CD">
        <w:rPr>
          <w:rFonts w:cs="Arial"/>
          <w:b/>
          <w:sz w:val="20"/>
        </w:rPr>
        <w:t xml:space="preserve"> </w:t>
      </w:r>
      <w:r w:rsidRPr="00D611CD">
        <w:rPr>
          <w:rFonts w:cs="Arial"/>
          <w:b/>
          <w:sz w:val="20"/>
          <w:u w:val="single"/>
        </w:rPr>
        <w:t>SIEŤACH A INÝCH PREKÁŽKACH:</w:t>
      </w:r>
    </w:p>
    <w:p w14:paraId="73200134" w14:textId="77777777" w:rsidR="00951791" w:rsidRPr="00D611CD" w:rsidRDefault="00951791" w:rsidP="0083239F">
      <w:pPr>
        <w:tabs>
          <w:tab w:val="left" w:pos="709"/>
        </w:tabs>
        <w:rPr>
          <w:rFonts w:cs="Arial"/>
          <w:sz w:val="20"/>
        </w:rPr>
      </w:pPr>
    </w:p>
    <w:p w14:paraId="2DDB216D" w14:textId="77777777" w:rsidR="00951791" w:rsidRPr="00D611CD" w:rsidRDefault="00951791" w:rsidP="0083239F">
      <w:pPr>
        <w:tabs>
          <w:tab w:val="left" w:pos="709"/>
        </w:tabs>
        <w:rPr>
          <w:rFonts w:cs="Arial"/>
          <w:b/>
          <w:sz w:val="20"/>
          <w:u w:val="single"/>
        </w:rPr>
      </w:pPr>
      <w:r w:rsidRPr="00D611CD">
        <w:rPr>
          <w:rFonts w:cs="Arial"/>
          <w:b/>
          <w:sz w:val="20"/>
          <w:u w:val="single"/>
        </w:rPr>
        <w:t>8. VYTÝČENIE ZÁKLADNÝCH BODOV STAVEBNÉHO OBJEKTU A OBVODU STAVENISKA:</w:t>
      </w:r>
    </w:p>
    <w:p w14:paraId="4A9E1E0D" w14:textId="77777777" w:rsidR="00951791" w:rsidRPr="00F30C2A" w:rsidRDefault="00951791" w:rsidP="0083239F">
      <w:pPr>
        <w:tabs>
          <w:tab w:val="left" w:pos="709"/>
        </w:tabs>
        <w:rPr>
          <w:rFonts w:cs="Arial"/>
          <w:sz w:val="20"/>
        </w:rPr>
      </w:pPr>
    </w:p>
    <w:p w14:paraId="2EF3AF31" w14:textId="77777777" w:rsidR="00951791" w:rsidRPr="009A1DA3" w:rsidRDefault="00951791" w:rsidP="0083239F">
      <w:pPr>
        <w:tabs>
          <w:tab w:val="left" w:pos="709"/>
        </w:tabs>
        <w:rPr>
          <w:rFonts w:cs="Arial"/>
          <w:b/>
          <w:sz w:val="20"/>
          <w:u w:val="single"/>
        </w:rPr>
      </w:pPr>
      <w:r w:rsidRPr="009A1DA3">
        <w:rPr>
          <w:rFonts w:cs="Arial"/>
          <w:b/>
          <w:sz w:val="20"/>
          <w:u w:val="single"/>
        </w:rPr>
        <w:t>9. PRIPOMIENKY ÚČASTNÍKOV ROKOVANIA:</w:t>
      </w:r>
    </w:p>
    <w:p w14:paraId="5594B5CE" w14:textId="77777777" w:rsidR="00951791" w:rsidRPr="009A1DA3" w:rsidRDefault="00951791" w:rsidP="0083239F">
      <w:pPr>
        <w:tabs>
          <w:tab w:val="left" w:pos="709"/>
        </w:tabs>
        <w:rPr>
          <w:rFonts w:cs="Arial"/>
          <w:b/>
          <w:sz w:val="20"/>
          <w:u w:val="single"/>
        </w:rPr>
      </w:pPr>
    </w:p>
    <w:p w14:paraId="450F72DB" w14:textId="77777777" w:rsidR="00951791" w:rsidRPr="009A1DA3" w:rsidRDefault="00951791" w:rsidP="0083239F">
      <w:pPr>
        <w:tabs>
          <w:tab w:val="left" w:pos="709"/>
        </w:tabs>
        <w:rPr>
          <w:rFonts w:cs="Arial"/>
          <w:b/>
          <w:sz w:val="20"/>
          <w:u w:val="single"/>
        </w:rPr>
      </w:pPr>
      <w:r w:rsidRPr="009A1DA3">
        <w:rPr>
          <w:rFonts w:cs="Arial"/>
          <w:b/>
          <w:sz w:val="20"/>
          <w:u w:val="single"/>
        </w:rPr>
        <w:t>10. ZÁVEREČNÉ VYHLÁSENIE:</w:t>
      </w:r>
    </w:p>
    <w:p w14:paraId="7CB61F49" w14:textId="77777777" w:rsidR="00951791" w:rsidRPr="009A1DA3" w:rsidRDefault="00951791" w:rsidP="0083239F">
      <w:pPr>
        <w:tabs>
          <w:tab w:val="left" w:pos="709"/>
        </w:tabs>
        <w:jc w:val="both"/>
        <w:rPr>
          <w:rFonts w:cs="Arial"/>
          <w:b/>
          <w:sz w:val="20"/>
        </w:rPr>
      </w:pPr>
      <w:r w:rsidRPr="009A1DA3">
        <w:rPr>
          <w:rFonts w:cs="Arial"/>
          <w:b/>
          <w:sz w:val="20"/>
        </w:rPr>
        <w:t>Zhotoviteľ prehlasuje, že stavenisko preberá, že sú mu známe podmienky jeho užívania a je si vedomý všetkých dôsledkov vyplývajúcich z nedodržania hraníc staveniska.</w:t>
      </w:r>
      <w:r w:rsidRPr="009A1DA3">
        <w:rPr>
          <w:rFonts w:cs="Arial"/>
          <w:b/>
          <w:sz w:val="20"/>
          <w:u w:val="single"/>
        </w:rPr>
        <w:t xml:space="preserve"> </w:t>
      </w:r>
    </w:p>
    <w:p w14:paraId="71DB2AA7" w14:textId="77777777" w:rsidR="00951791" w:rsidRPr="009A1DA3" w:rsidRDefault="00951791" w:rsidP="0083239F">
      <w:pPr>
        <w:tabs>
          <w:tab w:val="left" w:pos="709"/>
        </w:tabs>
        <w:rPr>
          <w:rFonts w:cs="Arial"/>
          <w:b/>
          <w:sz w:val="20"/>
          <w:u w:val="single"/>
        </w:rPr>
      </w:pPr>
    </w:p>
    <w:p w14:paraId="000041AE" w14:textId="77777777" w:rsidR="00951791" w:rsidRPr="009A1DA3" w:rsidRDefault="00951791" w:rsidP="0083239F">
      <w:pPr>
        <w:tabs>
          <w:tab w:val="left" w:pos="709"/>
        </w:tabs>
        <w:rPr>
          <w:rFonts w:cs="Arial"/>
          <w:b/>
          <w:sz w:val="20"/>
        </w:rPr>
      </w:pPr>
      <w:r w:rsidRPr="009A1DA3">
        <w:rPr>
          <w:rFonts w:cs="Arial"/>
          <w:b/>
          <w:sz w:val="20"/>
        </w:rPr>
        <w:t xml:space="preserve">dňa: </w:t>
      </w:r>
    </w:p>
    <w:p w14:paraId="24E4712D" w14:textId="77777777" w:rsidR="00951791" w:rsidRPr="009A1DA3" w:rsidRDefault="00951791" w:rsidP="0083239F">
      <w:pPr>
        <w:tabs>
          <w:tab w:val="left" w:pos="709"/>
        </w:tabs>
        <w:rPr>
          <w:rFonts w:cs="Arial"/>
          <w:sz w:val="20"/>
        </w:rPr>
      </w:pPr>
    </w:p>
    <w:p w14:paraId="6AD69154" w14:textId="77777777" w:rsidR="00951791" w:rsidRPr="009A1DA3" w:rsidRDefault="00951791" w:rsidP="0083239F">
      <w:pPr>
        <w:tabs>
          <w:tab w:val="left" w:pos="709"/>
        </w:tabs>
        <w:rPr>
          <w:rFonts w:cs="Arial"/>
          <w:b/>
          <w:sz w:val="20"/>
          <w:u w:val="single"/>
        </w:rPr>
      </w:pPr>
      <w:r w:rsidRPr="009A1DA3">
        <w:rPr>
          <w:rFonts w:cs="Arial"/>
          <w:b/>
          <w:sz w:val="20"/>
          <w:u w:val="single"/>
        </w:rPr>
        <w:t>Poverení pracovníci k odovzdaniu staveniska:</w:t>
      </w:r>
    </w:p>
    <w:p w14:paraId="4492442B" w14:textId="77777777" w:rsidR="00951791" w:rsidRPr="009A1DA3" w:rsidRDefault="00951791" w:rsidP="0083239F">
      <w:pPr>
        <w:tabs>
          <w:tab w:val="left" w:pos="709"/>
        </w:tabs>
        <w:rPr>
          <w:rFonts w:cs="Arial"/>
          <w:b/>
          <w:sz w:val="20"/>
          <w:u w:val="single"/>
        </w:rPr>
      </w:pPr>
    </w:p>
    <w:p w14:paraId="3A4DFAD1" w14:textId="77777777" w:rsidR="00951791" w:rsidRPr="009A1DA3" w:rsidRDefault="00951791" w:rsidP="0083239F">
      <w:pPr>
        <w:tabs>
          <w:tab w:val="left" w:pos="709"/>
        </w:tabs>
        <w:rPr>
          <w:rFonts w:cs="Arial"/>
          <w:b/>
          <w:sz w:val="20"/>
          <w:u w:val="single"/>
        </w:rPr>
      </w:pP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b/>
          <w:sz w:val="20"/>
          <w:u w:val="single"/>
        </w:rPr>
        <w:t>Meno a priezvisko</w:t>
      </w:r>
      <w:r w:rsidRPr="009A1DA3">
        <w:rPr>
          <w:rFonts w:cs="Arial"/>
          <w:sz w:val="20"/>
        </w:rPr>
        <w:tab/>
      </w:r>
      <w:r w:rsidRPr="009A1DA3">
        <w:rPr>
          <w:rFonts w:cs="Arial"/>
          <w:sz w:val="20"/>
        </w:rPr>
        <w:tab/>
      </w:r>
      <w:r w:rsidRPr="009A1DA3">
        <w:rPr>
          <w:rFonts w:cs="Arial"/>
          <w:sz w:val="20"/>
        </w:rPr>
        <w:tab/>
        <w:t xml:space="preserve">                      </w:t>
      </w:r>
      <w:r w:rsidRPr="009A1DA3">
        <w:rPr>
          <w:rFonts w:cs="Arial"/>
          <w:b/>
          <w:sz w:val="20"/>
          <w:u w:val="single"/>
        </w:rPr>
        <w:t>Podpis</w:t>
      </w:r>
      <w:r w:rsidRPr="009A1DA3">
        <w:rPr>
          <w:rFonts w:cs="Arial"/>
          <w:sz w:val="20"/>
        </w:rPr>
        <w:tab/>
      </w:r>
    </w:p>
    <w:p w14:paraId="5C9BEB8E" w14:textId="77777777" w:rsidR="00951791" w:rsidRPr="009A1DA3" w:rsidRDefault="00951791" w:rsidP="0083239F">
      <w:pPr>
        <w:tabs>
          <w:tab w:val="left" w:pos="709"/>
        </w:tabs>
        <w:rPr>
          <w:rFonts w:cs="Arial"/>
          <w:b/>
          <w:sz w:val="20"/>
          <w:u w:val="single"/>
        </w:rPr>
      </w:pPr>
    </w:p>
    <w:p w14:paraId="64A8994D" w14:textId="77777777" w:rsidR="00951791" w:rsidRPr="009A1DA3" w:rsidRDefault="00951791" w:rsidP="0083239F">
      <w:pPr>
        <w:tabs>
          <w:tab w:val="left" w:pos="709"/>
        </w:tabs>
        <w:rPr>
          <w:rFonts w:cs="Arial"/>
          <w:b/>
          <w:sz w:val="20"/>
          <w:u w:val="single"/>
        </w:rPr>
      </w:pPr>
      <w:r w:rsidRPr="009A1DA3">
        <w:rPr>
          <w:rFonts w:cs="Arial"/>
          <w:b/>
          <w:sz w:val="20"/>
          <w:u w:val="single"/>
        </w:rPr>
        <w:t>za Objednávateľa:</w:t>
      </w:r>
      <w:r w:rsidRPr="009A1DA3">
        <w:rPr>
          <w:rFonts w:cs="Arial"/>
          <w:sz w:val="20"/>
        </w:rPr>
        <w:tab/>
      </w:r>
      <w:r w:rsidRPr="009A1DA3">
        <w:rPr>
          <w:rFonts w:cs="Arial"/>
          <w:sz w:val="20"/>
        </w:rPr>
        <w:tab/>
      </w:r>
      <w:r w:rsidRPr="009A1DA3">
        <w:rPr>
          <w:rFonts w:cs="Arial"/>
          <w:sz w:val="20"/>
        </w:rPr>
        <w:tab/>
      </w:r>
      <w:r w:rsidRPr="009A1DA3">
        <w:rPr>
          <w:rFonts w:cs="Arial"/>
          <w:sz w:val="20"/>
        </w:rPr>
        <w:tab/>
      </w:r>
    </w:p>
    <w:p w14:paraId="330DFC56" w14:textId="77777777" w:rsidR="00951791" w:rsidRPr="009A1DA3" w:rsidRDefault="00951791" w:rsidP="0083239F">
      <w:pPr>
        <w:tabs>
          <w:tab w:val="left" w:pos="709"/>
        </w:tabs>
        <w:rPr>
          <w:rFonts w:cs="Arial"/>
          <w:b/>
          <w:sz w:val="20"/>
          <w:u w:val="single"/>
        </w:rPr>
      </w:pPr>
      <w:r w:rsidRPr="009A1DA3">
        <w:rPr>
          <w:rFonts w:cs="Arial"/>
          <w:sz w:val="20"/>
        </w:rPr>
        <w:t>Národná diaľničná spoločnosť, a.s.</w:t>
      </w: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r>
    </w:p>
    <w:p w14:paraId="3A962F28" w14:textId="77777777" w:rsidR="00951791" w:rsidRPr="009A1DA3" w:rsidRDefault="00951791" w:rsidP="0083239F">
      <w:pPr>
        <w:tabs>
          <w:tab w:val="left" w:pos="709"/>
        </w:tabs>
        <w:rPr>
          <w:rFonts w:cs="Arial"/>
          <w:sz w:val="20"/>
        </w:rPr>
      </w:pPr>
      <w:r w:rsidRPr="009A1DA3">
        <w:rPr>
          <w:rFonts w:cs="Arial"/>
          <w:sz w:val="20"/>
        </w:rPr>
        <w:tab/>
      </w:r>
      <w:r w:rsidRPr="009A1DA3">
        <w:rPr>
          <w:rFonts w:cs="Arial"/>
          <w:sz w:val="20"/>
        </w:rPr>
        <w:tab/>
      </w:r>
      <w:r w:rsidRPr="009A1DA3">
        <w:rPr>
          <w:rFonts w:cs="Arial"/>
          <w:sz w:val="20"/>
        </w:rPr>
        <w:tab/>
      </w:r>
      <w:r w:rsidRPr="009A1DA3">
        <w:rPr>
          <w:rFonts w:cs="Arial"/>
          <w:sz w:val="20"/>
        </w:rPr>
        <w:tab/>
      </w:r>
    </w:p>
    <w:p w14:paraId="2E9BE90D" w14:textId="77777777" w:rsidR="00951791" w:rsidRPr="009A1DA3" w:rsidRDefault="00951791" w:rsidP="0083239F">
      <w:pPr>
        <w:tabs>
          <w:tab w:val="left" w:pos="709"/>
        </w:tabs>
        <w:rPr>
          <w:rFonts w:cs="Arial"/>
          <w:b/>
          <w:sz w:val="20"/>
          <w:u w:val="single"/>
        </w:rPr>
      </w:pPr>
    </w:p>
    <w:p w14:paraId="2E485132" w14:textId="77777777" w:rsidR="00951791" w:rsidRPr="009A1DA3" w:rsidRDefault="00951791" w:rsidP="0083239F">
      <w:pPr>
        <w:tabs>
          <w:tab w:val="left" w:pos="709"/>
        </w:tabs>
        <w:rPr>
          <w:rFonts w:cs="Arial"/>
          <w:b/>
          <w:sz w:val="20"/>
          <w:u w:val="single"/>
        </w:rPr>
      </w:pPr>
      <w:r w:rsidRPr="009A1DA3">
        <w:rPr>
          <w:rFonts w:cs="Arial"/>
          <w:b/>
          <w:sz w:val="20"/>
          <w:u w:val="single"/>
        </w:rPr>
        <w:t>za Stavebn</w:t>
      </w:r>
      <w:r w:rsidR="002C120B" w:rsidRPr="009A1DA3">
        <w:rPr>
          <w:rFonts w:cs="Arial"/>
          <w:b/>
          <w:sz w:val="20"/>
          <w:u w:val="single"/>
        </w:rPr>
        <w:t>otechnick</w:t>
      </w:r>
      <w:r w:rsidRPr="009A1DA3">
        <w:rPr>
          <w:rFonts w:cs="Arial"/>
          <w:b/>
          <w:sz w:val="20"/>
          <w:u w:val="single"/>
        </w:rPr>
        <w:t>ý dozor:</w:t>
      </w:r>
    </w:p>
    <w:p w14:paraId="275FAADB" w14:textId="77777777" w:rsidR="00951791" w:rsidRPr="009A1DA3" w:rsidRDefault="00951791" w:rsidP="0083239F">
      <w:pPr>
        <w:tabs>
          <w:tab w:val="left" w:pos="709"/>
        </w:tabs>
        <w:rPr>
          <w:rFonts w:cs="Arial"/>
          <w:sz w:val="20"/>
        </w:rPr>
      </w:pPr>
    </w:p>
    <w:p w14:paraId="1C2A562C" w14:textId="77777777" w:rsidR="00951791" w:rsidRPr="009A1DA3" w:rsidRDefault="00951791" w:rsidP="0083239F">
      <w:pPr>
        <w:tabs>
          <w:tab w:val="left" w:pos="709"/>
        </w:tabs>
        <w:rPr>
          <w:rFonts w:cs="Arial"/>
          <w:b/>
          <w:sz w:val="20"/>
          <w:u w:val="single"/>
        </w:rPr>
      </w:pPr>
    </w:p>
    <w:p w14:paraId="1F389BD2" w14:textId="77777777" w:rsidR="00FA1D98" w:rsidRPr="009A1DA3" w:rsidRDefault="00951791" w:rsidP="0083239F">
      <w:pPr>
        <w:tabs>
          <w:tab w:val="left" w:pos="709"/>
        </w:tabs>
        <w:rPr>
          <w:rFonts w:cs="Arial"/>
          <w:b/>
          <w:sz w:val="20"/>
          <w:u w:val="single"/>
        </w:rPr>
      </w:pPr>
      <w:r w:rsidRPr="009A1DA3">
        <w:rPr>
          <w:rFonts w:cs="Arial"/>
          <w:b/>
          <w:sz w:val="20"/>
          <w:u w:val="single"/>
        </w:rPr>
        <w:t>za Zhotoviteľa:</w:t>
      </w:r>
    </w:p>
    <w:p w14:paraId="59BE85DA" w14:textId="77777777" w:rsidR="00A50084" w:rsidRPr="009A1DA3" w:rsidRDefault="00A50084" w:rsidP="0083239F">
      <w:pPr>
        <w:tabs>
          <w:tab w:val="left" w:pos="709"/>
        </w:tabs>
        <w:rPr>
          <w:rFonts w:cs="Arial"/>
        </w:rPr>
        <w:sectPr w:rsidR="00A50084" w:rsidRPr="009A1DA3" w:rsidSect="00E2310C">
          <w:footerReference w:type="default" r:id="rId37"/>
          <w:headerReference w:type="first" r:id="rId38"/>
          <w:footerReference w:type="first" r:id="rId39"/>
          <w:pgSz w:w="11906" w:h="16838" w:code="9"/>
          <w:pgMar w:top="1418" w:right="1134" w:bottom="1418" w:left="1418" w:header="680" w:footer="680" w:gutter="0"/>
          <w:pgNumType w:start="1"/>
          <w:cols w:space="708"/>
          <w:titlePg/>
        </w:sectPr>
      </w:pPr>
    </w:p>
    <w:p w14:paraId="7D21EFBB" w14:textId="77777777" w:rsidR="00CB3163" w:rsidRPr="009A1DA3" w:rsidRDefault="00CB3163" w:rsidP="0083239F">
      <w:pPr>
        <w:tabs>
          <w:tab w:val="left" w:pos="709"/>
        </w:tabs>
        <w:rPr>
          <w:rFonts w:cs="Arial"/>
        </w:rPr>
      </w:pPr>
    </w:p>
    <w:p w14:paraId="19F6DC96" w14:textId="77777777" w:rsidR="00A50084" w:rsidRPr="009A1DA3" w:rsidRDefault="00A50084" w:rsidP="0083239F">
      <w:pPr>
        <w:tabs>
          <w:tab w:val="left" w:pos="709"/>
        </w:tabs>
        <w:rPr>
          <w:rFonts w:cs="Arial"/>
        </w:rPr>
      </w:pPr>
    </w:p>
    <w:sectPr w:rsidR="00A50084" w:rsidRPr="009A1DA3" w:rsidSect="00E2310C">
      <w:type w:val="continuous"/>
      <w:pgSz w:w="11906" w:h="16838" w:code="9"/>
      <w:pgMar w:top="1418" w:right="1134" w:bottom="1418" w:left="1418" w:header="680" w:footer="680"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D662C8" w14:textId="77777777" w:rsidR="00A10069" w:rsidRDefault="00A10069">
      <w:r>
        <w:separator/>
      </w:r>
    </w:p>
  </w:endnote>
  <w:endnote w:type="continuationSeparator" w:id="0">
    <w:p w14:paraId="69413F5C" w14:textId="77777777" w:rsidR="00A10069" w:rsidRDefault="00A100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W1)">
    <w:altName w:val="Times New Roman"/>
    <w:charset w:val="EE"/>
    <w:family w:val="roman"/>
    <w:pitch w:val="variable"/>
    <w:sig w:usb0="20007A87" w:usb1="80000000" w:usb2="00000008"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3968E1" w14:textId="31659381" w:rsidR="00900C74" w:rsidRDefault="00900C74">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356"/>
      </w:tabs>
      <w:ind w:right="-58"/>
      <w:rPr>
        <w:rStyle w:val="slostrany"/>
        <w:b w:val="0"/>
        <w:sz w:val="18"/>
      </w:rPr>
    </w:pPr>
    <w:r w:rsidRPr="000B636D">
      <w:rPr>
        <w:rStyle w:val="slostrany"/>
        <w:b w:val="0"/>
        <w:sz w:val="18"/>
      </w:rPr>
      <w:t>Zväzok 2</w:t>
    </w:r>
    <w:r>
      <w:rPr>
        <w:rStyle w:val="slostrany"/>
        <w:b w:val="0"/>
        <w:sz w:val="18"/>
      </w:rPr>
      <w:tab/>
    </w:r>
    <w:r>
      <w:rPr>
        <w:rStyle w:val="slostrany"/>
        <w:b w:val="0"/>
        <w:sz w:val="18"/>
      </w:rPr>
      <w:fldChar w:fldCharType="begin"/>
    </w:r>
    <w:r>
      <w:rPr>
        <w:rStyle w:val="slostrany"/>
        <w:b w:val="0"/>
        <w:sz w:val="18"/>
      </w:rPr>
      <w:instrText xml:space="preserve"> PAGE </w:instrText>
    </w:r>
    <w:r>
      <w:rPr>
        <w:rStyle w:val="slostrany"/>
        <w:b w:val="0"/>
        <w:sz w:val="18"/>
      </w:rPr>
      <w:fldChar w:fldCharType="separate"/>
    </w:r>
    <w:r w:rsidR="006C4554">
      <w:rPr>
        <w:rStyle w:val="slostrany"/>
        <w:b w:val="0"/>
        <w:noProof/>
        <w:sz w:val="18"/>
      </w:rPr>
      <w:t>7</w:t>
    </w:r>
    <w:r>
      <w:rPr>
        <w:rStyle w:val="slostrany"/>
        <w:b w:val="0"/>
        <w:sz w:val="18"/>
      </w:rPr>
      <w:fldChar w:fldCharType="end"/>
    </w:r>
  </w:p>
  <w:p w14:paraId="62793A55" w14:textId="77777777" w:rsidR="00900C74" w:rsidRPr="00FA618C" w:rsidRDefault="00900C74">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356"/>
      </w:tabs>
      <w:ind w:right="-58"/>
      <w:rPr>
        <w:sz w:val="18"/>
      </w:rPr>
    </w:pPr>
    <w:r w:rsidRPr="00FA618C">
      <w:rPr>
        <w:rStyle w:val="slostrany"/>
        <w:b w:val="0"/>
        <w:sz w:val="18"/>
      </w:rPr>
      <w:t xml:space="preserve">Zmluva o Dielo </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2069B" w14:textId="77777777" w:rsidR="00900C74" w:rsidRDefault="00900C74">
    <w:pPr>
      <w:pStyle w:val="Pta"/>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124570" w14:textId="6AE16B99" w:rsidR="00900C74" w:rsidRDefault="00900C74">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356"/>
      </w:tabs>
      <w:ind w:right="-58"/>
      <w:rPr>
        <w:rStyle w:val="slostrany"/>
        <w:b w:val="0"/>
        <w:sz w:val="18"/>
      </w:rPr>
    </w:pPr>
    <w:r>
      <w:rPr>
        <w:rStyle w:val="slostrany"/>
        <w:b w:val="0"/>
        <w:sz w:val="18"/>
      </w:rPr>
      <w:t>Zväzok 2</w:t>
    </w:r>
    <w:r>
      <w:rPr>
        <w:rStyle w:val="slostrany"/>
        <w:b w:val="0"/>
        <w:sz w:val="18"/>
      </w:rPr>
      <w:tab/>
    </w:r>
    <w:r>
      <w:rPr>
        <w:rStyle w:val="slostrany"/>
        <w:b w:val="0"/>
        <w:sz w:val="18"/>
      </w:rPr>
      <w:fldChar w:fldCharType="begin"/>
    </w:r>
    <w:r>
      <w:rPr>
        <w:rStyle w:val="slostrany"/>
        <w:b w:val="0"/>
        <w:sz w:val="18"/>
      </w:rPr>
      <w:instrText xml:space="preserve"> PAGE </w:instrText>
    </w:r>
    <w:r>
      <w:rPr>
        <w:rStyle w:val="slostrany"/>
        <w:b w:val="0"/>
        <w:sz w:val="18"/>
      </w:rPr>
      <w:fldChar w:fldCharType="separate"/>
    </w:r>
    <w:r w:rsidR="006C4554">
      <w:rPr>
        <w:rStyle w:val="slostrany"/>
        <w:b w:val="0"/>
        <w:noProof/>
        <w:sz w:val="18"/>
      </w:rPr>
      <w:t>3</w:t>
    </w:r>
    <w:r>
      <w:rPr>
        <w:rStyle w:val="slostrany"/>
        <w:b w:val="0"/>
        <w:sz w:val="18"/>
      </w:rPr>
      <w:fldChar w:fldCharType="end"/>
    </w:r>
  </w:p>
  <w:p w14:paraId="09FEBA80" w14:textId="77777777" w:rsidR="00900C74" w:rsidRDefault="00900C74" w:rsidP="00A67845">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070"/>
      </w:tabs>
      <w:ind w:right="-58"/>
      <w:rPr>
        <w:sz w:val="18"/>
      </w:rPr>
    </w:pPr>
    <w:r>
      <w:rPr>
        <w:rStyle w:val="slostrany"/>
        <w:b w:val="0"/>
        <w:sz w:val="18"/>
      </w:rPr>
      <w:t>Vzorové tlačivo Preberacieho Protokolu</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FA6DCF" w14:textId="77777777" w:rsidR="00900C74" w:rsidRDefault="00900C74" w:rsidP="002B7CDE">
    <w:pPr>
      <w:pStyle w:val="Pta"/>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2467CB" w14:textId="77777777" w:rsidR="00900C74" w:rsidRPr="00CB3163" w:rsidRDefault="00900C74" w:rsidP="00CB3163">
    <w:pPr>
      <w:pStyle w:val="Pta"/>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E6B7B6" w14:textId="77777777" w:rsidR="00900C74" w:rsidRPr="00CB3163" w:rsidRDefault="00900C74" w:rsidP="00CB3163">
    <w:pPr>
      <w:pStyle w:val="Pta"/>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16D43C" w14:textId="77777777" w:rsidR="00900C74" w:rsidRDefault="00900C74">
    <w:pPr>
      <w:pStyle w:val="Pta"/>
    </w:pPr>
    <w:r>
      <w:t>_________________________________________________________________________________________________________</w:t>
    </w:r>
  </w:p>
  <w:p w14:paraId="2CD8DBCA" w14:textId="77777777" w:rsidR="00900C74" w:rsidRPr="00C63CF4" w:rsidRDefault="00900C74" w:rsidP="009A57EC">
    <w:pPr>
      <w:pStyle w:val="Pta"/>
      <w:tabs>
        <w:tab w:val="left" w:pos="3015"/>
      </w:tabs>
    </w:pPr>
    <w:r w:rsidRPr="00C63CF4">
      <w:t>Zväzok 2</w:t>
    </w:r>
    <w:r w:rsidRPr="00C63CF4">
      <w:tab/>
    </w:r>
    <w:r w:rsidRPr="00C63CF4">
      <w:tab/>
    </w:r>
    <w:r w:rsidRPr="00C63CF4">
      <w:tab/>
    </w:r>
    <w:r w:rsidRPr="00C63CF4">
      <w:tab/>
    </w:r>
    <w:r w:rsidRPr="00C63CF4">
      <w:tab/>
    </w:r>
    <w:r w:rsidRPr="00C63CF4">
      <w:tab/>
    </w:r>
    <w:r w:rsidRPr="00C63CF4">
      <w:tab/>
    </w:r>
    <w:r w:rsidRPr="00C63CF4">
      <w:tab/>
      <w:t xml:space="preserve">                 2</w:t>
    </w:r>
  </w:p>
  <w:p w14:paraId="16748DA2" w14:textId="77777777" w:rsidR="00900C74" w:rsidRPr="00C63CF4" w:rsidRDefault="00900C74">
    <w:pPr>
      <w:pStyle w:val="Pta"/>
    </w:pPr>
    <w:r w:rsidRPr="00C63CF4">
      <w:t>Vzorové tlačivo zápisnice o odovzdaní a prevzatí staveniska</w:t>
    </w:r>
  </w:p>
  <w:p w14:paraId="106A2AA4" w14:textId="77777777" w:rsidR="00900C74" w:rsidRPr="00C63CF4" w:rsidRDefault="00900C74">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E795C7" w14:textId="624636AD" w:rsidR="00900C74" w:rsidRDefault="00900C74">
    <w:pPr>
      <w:pStyle w:val="Zkladntext"/>
      <w:pBdr>
        <w:top w:val="single" w:sz="4" w:space="1" w:color="auto"/>
      </w:pBdr>
      <w:tabs>
        <w:tab w:val="clear" w:pos="9214"/>
        <w:tab w:val="right" w:pos="9356"/>
      </w:tabs>
      <w:rPr>
        <w:snapToGrid w:val="0"/>
        <w:sz w:val="18"/>
      </w:rPr>
    </w:pPr>
    <w:r>
      <w:rPr>
        <w:snapToGrid w:val="0"/>
        <w:sz w:val="18"/>
      </w:rPr>
      <w:t>Zväzok 2</w:t>
    </w:r>
    <w:r>
      <w:rPr>
        <w:snapToGrid w:val="0"/>
        <w:sz w:val="18"/>
      </w:rPr>
      <w:tab/>
    </w:r>
    <w:r>
      <w:rPr>
        <w:snapToGrid w:val="0"/>
        <w:sz w:val="18"/>
      </w:rPr>
      <w:fldChar w:fldCharType="begin"/>
    </w:r>
    <w:r>
      <w:rPr>
        <w:snapToGrid w:val="0"/>
        <w:sz w:val="18"/>
        <w:lang w:val="fr-FR"/>
      </w:rPr>
      <w:instrText xml:space="preserve"> PAGE </w:instrText>
    </w:r>
    <w:r>
      <w:rPr>
        <w:snapToGrid w:val="0"/>
        <w:sz w:val="18"/>
      </w:rPr>
      <w:fldChar w:fldCharType="separate"/>
    </w:r>
    <w:r w:rsidR="006C4554">
      <w:rPr>
        <w:noProof/>
        <w:snapToGrid w:val="0"/>
        <w:sz w:val="18"/>
        <w:lang w:val="fr-FR"/>
      </w:rPr>
      <w:t>12</w:t>
    </w:r>
    <w:r>
      <w:rPr>
        <w:snapToGrid w:val="0"/>
        <w:sz w:val="18"/>
      </w:rPr>
      <w:fldChar w:fldCharType="end"/>
    </w:r>
  </w:p>
  <w:p w14:paraId="0A69FD64" w14:textId="77777777" w:rsidR="00900C74" w:rsidRDefault="00900C74">
    <w:pPr>
      <w:pStyle w:val="Zkladntext"/>
      <w:pBdr>
        <w:top w:val="single" w:sz="4" w:space="1" w:color="auto"/>
      </w:pBdr>
      <w:tabs>
        <w:tab w:val="clear" w:pos="9214"/>
        <w:tab w:val="right" w:pos="9072"/>
      </w:tabs>
      <w:rPr>
        <w:lang w:val="en-GB"/>
      </w:rPr>
    </w:pPr>
    <w:r>
      <w:rPr>
        <w:snapToGrid w:val="0"/>
        <w:sz w:val="18"/>
      </w:rPr>
      <w:t>Zmluvné podmienky</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DBF807" w14:textId="77777777" w:rsidR="00900C74" w:rsidRDefault="00900C74">
    <w:pPr>
      <w:pStyle w:val="Pt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678F4B" w14:textId="33932E04" w:rsidR="00900C74" w:rsidRDefault="00900C74">
    <w:pPr>
      <w:pStyle w:val="Zkladntext"/>
      <w:pBdr>
        <w:top w:val="single" w:sz="4" w:space="1" w:color="auto"/>
      </w:pBdr>
      <w:tabs>
        <w:tab w:val="clear" w:pos="9214"/>
        <w:tab w:val="right" w:pos="9072"/>
      </w:tabs>
      <w:rPr>
        <w:snapToGrid w:val="0"/>
        <w:sz w:val="18"/>
      </w:rPr>
    </w:pPr>
    <w:r>
      <w:rPr>
        <w:snapToGrid w:val="0"/>
        <w:sz w:val="18"/>
      </w:rPr>
      <w:t>Zväzok 2</w:t>
    </w:r>
    <w:r>
      <w:rPr>
        <w:snapToGrid w:val="0"/>
        <w:sz w:val="18"/>
      </w:rPr>
      <w:tab/>
    </w:r>
    <w:r>
      <w:rPr>
        <w:snapToGrid w:val="0"/>
        <w:sz w:val="18"/>
      </w:rPr>
      <w:fldChar w:fldCharType="begin"/>
    </w:r>
    <w:r>
      <w:rPr>
        <w:snapToGrid w:val="0"/>
        <w:sz w:val="18"/>
        <w:lang w:val="fr-FR"/>
      </w:rPr>
      <w:instrText xml:space="preserve"> PAGE </w:instrText>
    </w:r>
    <w:r>
      <w:rPr>
        <w:snapToGrid w:val="0"/>
        <w:sz w:val="18"/>
      </w:rPr>
      <w:fldChar w:fldCharType="separate"/>
    </w:r>
    <w:r w:rsidR="006C4554">
      <w:rPr>
        <w:noProof/>
        <w:snapToGrid w:val="0"/>
        <w:sz w:val="18"/>
        <w:lang w:val="fr-FR"/>
      </w:rPr>
      <w:t>4</w:t>
    </w:r>
    <w:r>
      <w:rPr>
        <w:snapToGrid w:val="0"/>
        <w:sz w:val="18"/>
      </w:rPr>
      <w:fldChar w:fldCharType="end"/>
    </w:r>
  </w:p>
  <w:p w14:paraId="6AF0FC99" w14:textId="77777777" w:rsidR="00900C74" w:rsidRDefault="00900C74">
    <w:pPr>
      <w:pStyle w:val="Zkladntext"/>
      <w:pBdr>
        <w:top w:val="single" w:sz="4" w:space="1" w:color="auto"/>
      </w:pBdr>
      <w:tabs>
        <w:tab w:val="clear" w:pos="9214"/>
        <w:tab w:val="right" w:pos="9072"/>
      </w:tabs>
      <w:rPr>
        <w:sz w:val="18"/>
      </w:rPr>
    </w:pPr>
    <w:r>
      <w:rPr>
        <w:snapToGrid w:val="0"/>
        <w:sz w:val="18"/>
      </w:rPr>
      <w:t>Príloha k ponuke</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6F41FB" w14:textId="77777777" w:rsidR="00900C74" w:rsidRPr="002D17A3" w:rsidRDefault="00900C74" w:rsidP="002D17A3">
    <w:pPr>
      <w:pStyle w:val="Pt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61CA04" w14:textId="77777777" w:rsidR="00900C74" w:rsidRDefault="00900C74">
    <w:pPr>
      <w:pStyle w:val="Pt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A77755" w14:textId="77777777" w:rsidR="00900C74" w:rsidRDefault="00900C74">
    <w:pPr>
      <w:pStyle w:val="Zkladntext"/>
      <w:pBdr>
        <w:top w:val="single" w:sz="4" w:space="1" w:color="auto"/>
      </w:pBdr>
      <w:tabs>
        <w:tab w:val="clear" w:pos="9214"/>
        <w:tab w:val="right" w:pos="9072"/>
      </w:tabs>
      <w:rPr>
        <w:snapToGrid w:val="0"/>
        <w:sz w:val="18"/>
      </w:rPr>
    </w:pPr>
    <w:r>
      <w:rPr>
        <w:snapToGrid w:val="0"/>
        <w:sz w:val="18"/>
      </w:rPr>
      <w:t>Zväzok 2</w:t>
    </w:r>
    <w:r>
      <w:rPr>
        <w:snapToGrid w:val="0"/>
        <w:sz w:val="18"/>
      </w:rPr>
      <w:tab/>
    </w:r>
    <w:r>
      <w:rPr>
        <w:snapToGrid w:val="0"/>
        <w:sz w:val="18"/>
      </w:rPr>
      <w:fldChar w:fldCharType="begin"/>
    </w:r>
    <w:r>
      <w:rPr>
        <w:snapToGrid w:val="0"/>
        <w:sz w:val="18"/>
        <w:lang w:val="fr-FR"/>
      </w:rPr>
      <w:instrText xml:space="preserve"> PAGE </w:instrText>
    </w:r>
    <w:r>
      <w:rPr>
        <w:snapToGrid w:val="0"/>
        <w:sz w:val="18"/>
      </w:rPr>
      <w:fldChar w:fldCharType="separate"/>
    </w:r>
    <w:r>
      <w:rPr>
        <w:noProof/>
        <w:snapToGrid w:val="0"/>
        <w:sz w:val="18"/>
        <w:lang w:val="fr-FR"/>
      </w:rPr>
      <w:t>8</w:t>
    </w:r>
    <w:r>
      <w:rPr>
        <w:snapToGrid w:val="0"/>
        <w:sz w:val="18"/>
      </w:rPr>
      <w:fldChar w:fldCharType="end"/>
    </w:r>
  </w:p>
  <w:p w14:paraId="5C99BAF0" w14:textId="77777777" w:rsidR="00900C74" w:rsidRDefault="00900C74">
    <w:pPr>
      <w:pStyle w:val="Zkladntext"/>
      <w:pBdr>
        <w:top w:val="single" w:sz="4" w:space="1" w:color="auto"/>
      </w:pBdr>
      <w:tabs>
        <w:tab w:val="clear" w:pos="9214"/>
        <w:tab w:val="right" w:pos="9072"/>
      </w:tabs>
      <w:rPr>
        <w:sz w:val="18"/>
      </w:rPr>
    </w:pPr>
    <w:r>
      <w:rPr>
        <w:snapToGrid w:val="0"/>
        <w:sz w:val="18"/>
      </w:rPr>
      <w:t>Formulár zábezpeky na zadržané platby</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194F95" w14:textId="0783CA96" w:rsidR="00900C74" w:rsidRDefault="00900C74">
    <w:pPr>
      <w:pStyle w:val="Zkladntext"/>
      <w:pBdr>
        <w:top w:val="single" w:sz="4" w:space="1" w:color="auto"/>
      </w:pBdr>
      <w:tabs>
        <w:tab w:val="clear" w:pos="9214"/>
        <w:tab w:val="right" w:pos="9356"/>
      </w:tabs>
      <w:rPr>
        <w:snapToGrid w:val="0"/>
        <w:sz w:val="18"/>
      </w:rPr>
    </w:pPr>
    <w:r>
      <w:rPr>
        <w:snapToGrid w:val="0"/>
        <w:sz w:val="18"/>
      </w:rPr>
      <w:t>Zväzok 2</w:t>
    </w:r>
    <w:r>
      <w:rPr>
        <w:snapToGrid w:val="0"/>
        <w:sz w:val="18"/>
      </w:rPr>
      <w:tab/>
    </w:r>
    <w:r>
      <w:rPr>
        <w:snapToGrid w:val="0"/>
        <w:sz w:val="18"/>
      </w:rPr>
      <w:fldChar w:fldCharType="begin"/>
    </w:r>
    <w:r>
      <w:rPr>
        <w:snapToGrid w:val="0"/>
        <w:sz w:val="18"/>
        <w:lang w:val="fr-FR"/>
      </w:rPr>
      <w:instrText xml:space="preserve"> PAGE </w:instrText>
    </w:r>
    <w:r>
      <w:rPr>
        <w:snapToGrid w:val="0"/>
        <w:sz w:val="18"/>
      </w:rPr>
      <w:fldChar w:fldCharType="separate"/>
    </w:r>
    <w:r w:rsidR="006C4554">
      <w:rPr>
        <w:noProof/>
        <w:snapToGrid w:val="0"/>
        <w:sz w:val="18"/>
        <w:lang w:val="fr-FR"/>
      </w:rPr>
      <w:t>2</w:t>
    </w:r>
    <w:r>
      <w:rPr>
        <w:snapToGrid w:val="0"/>
        <w:sz w:val="18"/>
      </w:rPr>
      <w:fldChar w:fldCharType="end"/>
    </w:r>
  </w:p>
  <w:p w14:paraId="610ED68D" w14:textId="77777777" w:rsidR="00900C74" w:rsidRDefault="00900C74">
    <w:pPr>
      <w:pStyle w:val="Zkladntext"/>
      <w:pBdr>
        <w:top w:val="single" w:sz="4" w:space="1" w:color="auto"/>
      </w:pBdr>
      <w:tabs>
        <w:tab w:val="clear" w:pos="9214"/>
        <w:tab w:val="right" w:pos="9072"/>
      </w:tabs>
      <w:rPr>
        <w:sz w:val="18"/>
      </w:rPr>
    </w:pPr>
    <w:r>
      <w:rPr>
        <w:snapToGrid w:val="0"/>
        <w:sz w:val="18"/>
      </w:rPr>
      <w:t>Vzorové tlačivo zábezpeky na záručné opravy</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66C8CA" w14:textId="1E811814" w:rsidR="00900C74" w:rsidRDefault="00900C74">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356"/>
      </w:tabs>
      <w:ind w:right="-58"/>
      <w:rPr>
        <w:rStyle w:val="slostrany"/>
        <w:b w:val="0"/>
        <w:sz w:val="18"/>
      </w:rPr>
    </w:pPr>
    <w:r>
      <w:rPr>
        <w:rStyle w:val="slostrany"/>
        <w:b w:val="0"/>
        <w:sz w:val="18"/>
      </w:rPr>
      <w:t>Zväzok 2</w:t>
    </w:r>
    <w:r>
      <w:rPr>
        <w:rStyle w:val="slostrany"/>
        <w:b w:val="0"/>
        <w:sz w:val="18"/>
      </w:rPr>
      <w:tab/>
    </w:r>
    <w:r>
      <w:rPr>
        <w:rStyle w:val="slostrany"/>
        <w:b w:val="0"/>
        <w:sz w:val="18"/>
      </w:rPr>
      <w:fldChar w:fldCharType="begin"/>
    </w:r>
    <w:r>
      <w:rPr>
        <w:rStyle w:val="slostrany"/>
        <w:b w:val="0"/>
        <w:sz w:val="18"/>
      </w:rPr>
      <w:instrText xml:space="preserve"> PAGE </w:instrText>
    </w:r>
    <w:r>
      <w:rPr>
        <w:rStyle w:val="slostrany"/>
        <w:b w:val="0"/>
        <w:sz w:val="18"/>
      </w:rPr>
      <w:fldChar w:fldCharType="separate"/>
    </w:r>
    <w:r w:rsidR="006C4554">
      <w:rPr>
        <w:rStyle w:val="slostrany"/>
        <w:b w:val="0"/>
        <w:noProof/>
        <w:sz w:val="18"/>
      </w:rPr>
      <w:t>3</w:t>
    </w:r>
    <w:r>
      <w:rPr>
        <w:rStyle w:val="slostrany"/>
        <w:b w:val="0"/>
        <w:sz w:val="18"/>
      </w:rPr>
      <w:fldChar w:fldCharType="end"/>
    </w:r>
  </w:p>
  <w:p w14:paraId="1D31D443" w14:textId="77777777" w:rsidR="00900C74" w:rsidRDefault="00900C74">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070"/>
      </w:tabs>
      <w:ind w:right="-58"/>
      <w:rPr>
        <w:sz w:val="18"/>
      </w:rPr>
    </w:pPr>
    <w:r>
      <w:rPr>
        <w:rStyle w:val="slostrany"/>
        <w:b w:val="0"/>
        <w:sz w:val="18"/>
      </w:rPr>
      <w:t>Vzorové tlačivo Dohody o riešení sporov</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3DB6E1" w14:textId="77777777" w:rsidR="00A10069" w:rsidRDefault="00A10069">
      <w:r>
        <w:separator/>
      </w:r>
    </w:p>
  </w:footnote>
  <w:footnote w:type="continuationSeparator" w:id="0">
    <w:p w14:paraId="099E44B1" w14:textId="77777777" w:rsidR="00A10069" w:rsidRDefault="00A10069">
      <w:r>
        <w:continuationSeparator/>
      </w:r>
    </w:p>
  </w:footnote>
  <w:footnote w:id="1">
    <w:p w14:paraId="6DA5CF59" w14:textId="1F9D03EA" w:rsidR="00900C74" w:rsidRPr="00E90DA0" w:rsidRDefault="00900C74">
      <w:pPr>
        <w:pStyle w:val="Textpoznmkypodiarou"/>
        <w:rPr>
          <w:rFonts w:ascii="Arial" w:hAnsi="Arial" w:cs="Arial"/>
          <w:sz w:val="16"/>
          <w:szCs w:val="16"/>
          <w:lang w:val="sk-SK"/>
        </w:rPr>
      </w:pPr>
      <w:r w:rsidRPr="00E90DA0">
        <w:rPr>
          <w:rStyle w:val="Odkaznapoznmkupodiarou"/>
          <w:rFonts w:ascii="Arial" w:hAnsi="Arial" w:cs="Arial"/>
          <w:sz w:val="16"/>
          <w:szCs w:val="16"/>
        </w:rPr>
        <w:footnoteRef/>
      </w:r>
      <w:r w:rsidRPr="00E90DA0">
        <w:rPr>
          <w:rFonts w:ascii="Arial" w:hAnsi="Arial" w:cs="Arial"/>
          <w:sz w:val="16"/>
          <w:szCs w:val="16"/>
        </w:rPr>
        <w:t xml:space="preserve"> </w:t>
      </w:r>
      <w:r w:rsidRPr="00E90DA0">
        <w:rPr>
          <w:rFonts w:ascii="Arial" w:hAnsi="Arial" w:cs="Arial"/>
          <w:sz w:val="16"/>
          <w:szCs w:val="16"/>
          <w:lang w:val="sk-SK"/>
        </w:rPr>
        <w:t>Bude predložená v súlade s podčl. 4.2 Osobitných zmluvných podmienok</w:t>
      </w:r>
    </w:p>
  </w:footnote>
  <w:footnote w:id="2">
    <w:p w14:paraId="600184B8" w14:textId="77777777" w:rsidR="00900C74" w:rsidRPr="00E90DA0" w:rsidRDefault="00900C74">
      <w:pPr>
        <w:pStyle w:val="Textpoznmkypodiarou"/>
        <w:rPr>
          <w:rFonts w:ascii="Arial" w:hAnsi="Arial" w:cs="Arial"/>
          <w:sz w:val="16"/>
          <w:szCs w:val="16"/>
          <w:lang w:val="sk-SK"/>
        </w:rPr>
      </w:pPr>
      <w:r w:rsidRPr="00E90DA0">
        <w:rPr>
          <w:rStyle w:val="Odkaznapoznmkupodiarou"/>
          <w:rFonts w:ascii="Arial" w:hAnsi="Arial" w:cs="Arial"/>
          <w:sz w:val="16"/>
          <w:szCs w:val="16"/>
        </w:rPr>
        <w:footnoteRef/>
      </w:r>
      <w:r w:rsidRPr="00E90DA0">
        <w:rPr>
          <w:rFonts w:ascii="Arial" w:hAnsi="Arial" w:cs="Arial"/>
          <w:sz w:val="16"/>
          <w:szCs w:val="16"/>
        </w:rPr>
        <w:t xml:space="preserve"> </w:t>
      </w:r>
      <w:r w:rsidRPr="00FE6C98">
        <w:rPr>
          <w:rFonts w:ascii="Arial" w:hAnsi="Arial" w:cs="Arial"/>
          <w:sz w:val="16"/>
          <w:szCs w:val="16"/>
          <w:lang w:val="sk-SK"/>
        </w:rPr>
        <w:t>Predbežné technické riešenie (Zväzok 1) – v podobe v akej bol predložený Zhotoviteľom v ponuke.</w:t>
      </w:r>
    </w:p>
  </w:footnote>
  <w:footnote w:id="3">
    <w:p w14:paraId="354D6B79" w14:textId="1509EED4" w:rsidR="00900C74" w:rsidRPr="00FE6C98" w:rsidRDefault="00900C74" w:rsidP="0039325C">
      <w:pPr>
        <w:pStyle w:val="Textpoznmkypodiarou"/>
        <w:jc w:val="both"/>
        <w:rPr>
          <w:rFonts w:ascii="Arial" w:hAnsi="Arial" w:cs="Arial"/>
          <w:sz w:val="16"/>
          <w:szCs w:val="16"/>
          <w:lang w:val="sk-SK"/>
        </w:rPr>
      </w:pPr>
      <w:r w:rsidRPr="00E90DA0">
        <w:rPr>
          <w:rStyle w:val="Odkaznapoznmkupodiarou"/>
          <w:rFonts w:ascii="Arial" w:hAnsi="Arial" w:cs="Arial"/>
          <w:sz w:val="16"/>
          <w:szCs w:val="16"/>
        </w:rPr>
        <w:footnoteRef/>
      </w:r>
      <w:r w:rsidRPr="00FE6C98">
        <w:rPr>
          <w:rFonts w:ascii="Arial" w:hAnsi="Arial" w:cs="Arial"/>
          <w:sz w:val="16"/>
          <w:szCs w:val="16"/>
        </w:rPr>
        <w:t xml:space="preserve"> 1. </w:t>
      </w:r>
      <w:r w:rsidRPr="00FE6C98">
        <w:rPr>
          <w:rFonts w:ascii="Arial" w:hAnsi="Arial" w:cs="Arial"/>
          <w:sz w:val="16"/>
          <w:szCs w:val="16"/>
          <w:lang w:val="sk-SK"/>
        </w:rPr>
        <w:t xml:space="preserve">V prípade, ak Zhotoviteľom je viac právnych subjektov, ktorí za účelom plnenia predmetu Zmluvy o Dielo vytvorili zoskupenie        bez právnej subjektivity, napr. združenie podľa § 829 Občianskeho zákonníka, neoddeliteľnou súčasťou Zmluvy o Dielo bude aj   zmluva o združení. Zmluva o združení sa prikladá v písomnom vyhotovení k Zmluve. </w:t>
      </w:r>
    </w:p>
    <w:p w14:paraId="7620D89F" w14:textId="5B3FF1FB" w:rsidR="00900C74" w:rsidRPr="00FE6C98" w:rsidRDefault="00900C74" w:rsidP="0039325C">
      <w:pPr>
        <w:pStyle w:val="Textpoznmkypodiarou"/>
        <w:jc w:val="both"/>
        <w:rPr>
          <w:rFonts w:ascii="Arial" w:hAnsi="Arial" w:cs="Arial"/>
          <w:sz w:val="16"/>
          <w:szCs w:val="16"/>
          <w:lang w:val="sk-SK"/>
        </w:rPr>
      </w:pPr>
      <w:r w:rsidRPr="00FE6C98">
        <w:rPr>
          <w:rFonts w:ascii="Arial" w:hAnsi="Arial" w:cs="Arial"/>
          <w:sz w:val="16"/>
          <w:szCs w:val="16"/>
          <w:lang w:val="sk-SK"/>
        </w:rPr>
        <w:t xml:space="preserve">   2. Ostatné doklady, ktoré Zhotoviteľ ako úspešný uchádzač predložil v rámci poskytnutia súčinnosti pred podpisom Zmluvy (neprikladajú sa k písomnému vyhotoveniu Zmluvy, okrem dokladov ktoré sa predkladajú podľa bodu 9 Zmluvných dojednaní). </w:t>
      </w:r>
    </w:p>
    <w:p w14:paraId="65233988" w14:textId="77777777" w:rsidR="00900C74" w:rsidRPr="0053388E" w:rsidRDefault="00900C74" w:rsidP="004D60D2">
      <w:pPr>
        <w:pStyle w:val="Textpoznmkypodiarou"/>
        <w:rPr>
          <w:rFonts w:ascii="Arial" w:hAnsi="Arial" w:cs="Arial"/>
          <w:sz w:val="16"/>
          <w:szCs w:val="16"/>
          <w:lang w:val="sk-SK"/>
        </w:rPr>
      </w:pPr>
    </w:p>
  </w:footnote>
  <w:footnote w:id="4">
    <w:p w14:paraId="1362F44B" w14:textId="77777777" w:rsidR="00900C74" w:rsidRPr="005A47D2" w:rsidRDefault="00900C74" w:rsidP="00CD0BF9">
      <w:pPr>
        <w:pStyle w:val="Textpoznmkypodiarou"/>
        <w:jc w:val="both"/>
        <w:rPr>
          <w:rFonts w:ascii="Arial" w:hAnsi="Arial" w:cs="Arial"/>
          <w:sz w:val="16"/>
          <w:szCs w:val="16"/>
          <w:lang w:val="sk-SK"/>
        </w:rPr>
      </w:pPr>
      <w:r>
        <w:rPr>
          <w:rStyle w:val="Odkaznapoznmkupodiarou"/>
        </w:rPr>
        <w:footnoteRef/>
      </w:r>
      <w:r>
        <w:t xml:space="preserve"> </w:t>
      </w:r>
      <w:r w:rsidRPr="00735361">
        <w:rPr>
          <w:rFonts w:ascii="Arial" w:hAnsi="Arial" w:cs="Arial"/>
          <w:sz w:val="16"/>
          <w:szCs w:val="16"/>
        </w:rPr>
        <w:t xml:space="preserve">Zhotoviteľ berie na vedomie, že v prípade, ak sa Objednávateľovi nepodarí postupom podľa zákona č. </w:t>
      </w:r>
      <w:r>
        <w:rPr>
          <w:rFonts w:ascii="Arial" w:hAnsi="Arial" w:cs="Arial"/>
          <w:sz w:val="16"/>
          <w:szCs w:val="16"/>
        </w:rPr>
        <w:t>343/2015</w:t>
      </w:r>
      <w:r w:rsidRPr="00735361">
        <w:rPr>
          <w:rFonts w:ascii="Arial" w:hAnsi="Arial" w:cs="Arial"/>
          <w:sz w:val="16"/>
          <w:szCs w:val="16"/>
        </w:rPr>
        <w:t xml:space="preserve"> Z.z. o verejnom obstarávaní a o zmene a doplnení niektorých zákonov vybrať dodávateľa na výkon činnosti </w:t>
      </w:r>
      <w:r>
        <w:rPr>
          <w:rFonts w:ascii="Arial" w:hAnsi="Arial" w:cs="Arial"/>
          <w:sz w:val="16"/>
          <w:szCs w:val="16"/>
        </w:rPr>
        <w:t>Stavebnotechnického</w:t>
      </w:r>
      <w:r w:rsidRPr="00735361">
        <w:rPr>
          <w:rFonts w:ascii="Arial" w:hAnsi="Arial" w:cs="Arial"/>
          <w:sz w:val="16"/>
          <w:szCs w:val="16"/>
        </w:rPr>
        <w:t xml:space="preserve"> dozoru do Dátumu začatia prác, Objednávateľ vymenuje za </w:t>
      </w:r>
      <w:r>
        <w:rPr>
          <w:rFonts w:ascii="Arial" w:hAnsi="Arial" w:cs="Arial"/>
          <w:sz w:val="16"/>
          <w:szCs w:val="16"/>
        </w:rPr>
        <w:t>Stavebnotechnický</w:t>
      </w:r>
      <w:r w:rsidRPr="00735361">
        <w:rPr>
          <w:rFonts w:ascii="Arial" w:hAnsi="Arial" w:cs="Arial"/>
          <w:sz w:val="16"/>
          <w:szCs w:val="16"/>
        </w:rPr>
        <w:t xml:space="preserve"> dozor zamestnanca Národnej diaľničnej spoločnosti,</w:t>
      </w:r>
      <w:r>
        <w:rPr>
          <w:rFonts w:ascii="Arial" w:hAnsi="Arial" w:cs="Arial"/>
          <w:sz w:val="16"/>
          <w:szCs w:val="16"/>
        </w:rPr>
        <w:t xml:space="preserve"> </w:t>
      </w:r>
      <w:r w:rsidRPr="00735361">
        <w:rPr>
          <w:rFonts w:ascii="Arial" w:hAnsi="Arial" w:cs="Arial"/>
          <w:sz w:val="16"/>
          <w:szCs w:val="16"/>
        </w:rPr>
        <w:t xml:space="preserve">a s., a to až do doby, kým Objednávateľ neuzavrie zmluvu s dodávateľom na výkon činnosti </w:t>
      </w:r>
      <w:r>
        <w:rPr>
          <w:rFonts w:ascii="Arial" w:hAnsi="Arial" w:cs="Arial"/>
          <w:sz w:val="16"/>
          <w:szCs w:val="16"/>
        </w:rPr>
        <w:t>Stavebnotechnického</w:t>
      </w:r>
      <w:r w:rsidRPr="00735361">
        <w:rPr>
          <w:rFonts w:ascii="Arial" w:hAnsi="Arial" w:cs="Arial"/>
          <w:sz w:val="16"/>
          <w:szCs w:val="16"/>
        </w:rPr>
        <w:t xml:space="preserve"> dozoru.</w:t>
      </w:r>
    </w:p>
    <w:p w14:paraId="5642AB93" w14:textId="77777777" w:rsidR="00900C74" w:rsidRPr="009435A3" w:rsidRDefault="00900C74" w:rsidP="00CD0BF9">
      <w:pPr>
        <w:pStyle w:val="Textpoznmkypodiarou"/>
        <w:rPr>
          <w:lang w:val="sk-SK"/>
        </w:rPr>
      </w:pPr>
    </w:p>
  </w:footnote>
  <w:footnote w:id="5">
    <w:p w14:paraId="56BD076F" w14:textId="77777777" w:rsidR="00900C74" w:rsidRPr="00BD4DD2" w:rsidRDefault="00900C74" w:rsidP="00CD0BF9">
      <w:pPr>
        <w:pStyle w:val="Textpoznmkypodiarou"/>
        <w:rPr>
          <w:rFonts w:ascii="Arial" w:hAnsi="Arial" w:cs="Arial"/>
          <w:sz w:val="16"/>
          <w:szCs w:val="16"/>
          <w:lang w:val="sk-SK"/>
        </w:rPr>
      </w:pPr>
      <w:r w:rsidRPr="00BD4DD2">
        <w:rPr>
          <w:rStyle w:val="Odkaznapoznmkupodiarou"/>
          <w:rFonts w:ascii="Arial" w:hAnsi="Arial" w:cs="Arial"/>
          <w:sz w:val="16"/>
          <w:szCs w:val="16"/>
        </w:rPr>
        <w:footnoteRef/>
      </w:r>
      <w:r w:rsidRPr="00BD4DD2">
        <w:rPr>
          <w:rFonts w:ascii="Arial" w:hAnsi="Arial" w:cs="Arial"/>
          <w:sz w:val="16"/>
          <w:szCs w:val="16"/>
        </w:rPr>
        <w:t xml:space="preserve"> </w:t>
      </w:r>
      <w:r w:rsidRPr="00BD4DD2">
        <w:rPr>
          <w:rFonts w:ascii="Arial" w:hAnsi="Arial" w:cs="Arial"/>
          <w:sz w:val="16"/>
          <w:szCs w:val="16"/>
          <w:lang w:val="sk-SK"/>
        </w:rPr>
        <w:t xml:space="preserve">V prípade, ak sa Zmluvné strany nedohodnú, ktorá menovacia entita bude menovať tretieho člena, o menovacej entite rozhodne Objednávateľ.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341" w:type="dxa"/>
      <w:tblInd w:w="108" w:type="dxa"/>
      <w:tblBorders>
        <w:insideV w:val="single" w:sz="4" w:space="0" w:color="auto"/>
      </w:tblBorders>
      <w:tblLayout w:type="fixed"/>
      <w:tblLook w:val="0000" w:firstRow="0" w:lastRow="0" w:firstColumn="0" w:lastColumn="0" w:noHBand="0" w:noVBand="0"/>
    </w:tblPr>
    <w:tblGrid>
      <w:gridCol w:w="9341"/>
    </w:tblGrid>
    <w:tr w:rsidR="00900C74" w14:paraId="5E1C617A" w14:textId="77777777" w:rsidTr="00EC57D5">
      <w:trPr>
        <w:cantSplit/>
        <w:trHeight w:val="207"/>
      </w:trPr>
      <w:tc>
        <w:tcPr>
          <w:tcW w:w="9341" w:type="dxa"/>
        </w:tcPr>
        <w:p w14:paraId="3B73A20B" w14:textId="77777777" w:rsidR="00900C74" w:rsidRPr="007778A3" w:rsidRDefault="00900C74" w:rsidP="004876F9">
          <w:pPr>
            <w:pStyle w:val="Hlavika"/>
            <w:tabs>
              <w:tab w:val="right" w:pos="9214"/>
            </w:tabs>
            <w:rPr>
              <w:rFonts w:cs="Arial"/>
              <w:color w:val="000000"/>
              <w:sz w:val="18"/>
              <w:szCs w:val="18"/>
            </w:rPr>
          </w:pPr>
          <w:r w:rsidRPr="007778A3">
            <w:rPr>
              <w:rFonts w:cs="Arial"/>
              <w:color w:val="000000"/>
              <w:sz w:val="18"/>
              <w:szCs w:val="18"/>
            </w:rPr>
            <w:t xml:space="preserve">Súťažné podklady </w:t>
          </w:r>
          <w:r w:rsidRPr="004876F9">
            <w:rPr>
              <w:rFonts w:cs="Arial"/>
              <w:color w:val="000000"/>
              <w:sz w:val="18"/>
              <w:szCs w:val="18"/>
            </w:rPr>
            <w:t xml:space="preserve">D3 Oščadnica-Čadca, Bukov, II. </w:t>
          </w:r>
          <w:proofErr w:type="spellStart"/>
          <w:r w:rsidRPr="004876F9">
            <w:rPr>
              <w:rFonts w:cs="Arial"/>
              <w:color w:val="000000"/>
              <w:sz w:val="18"/>
              <w:szCs w:val="18"/>
            </w:rPr>
            <w:t>polprofil</w:t>
          </w:r>
          <w:proofErr w:type="spellEnd"/>
          <w:r>
            <w:rPr>
              <w:rFonts w:cs="Arial"/>
              <w:color w:val="000000"/>
              <w:sz w:val="18"/>
              <w:szCs w:val="18"/>
            </w:rPr>
            <w:t xml:space="preserve">                                </w:t>
          </w:r>
          <w:r w:rsidRPr="007778A3">
            <w:rPr>
              <w:rFonts w:cs="Arial"/>
              <w:sz w:val="18"/>
            </w:rPr>
            <w:t>Národná diaľničná spoločnosť, a.s.</w:t>
          </w:r>
          <w:r>
            <w:rPr>
              <w:rFonts w:cs="Arial"/>
              <w:color w:val="000000"/>
              <w:sz w:val="18"/>
              <w:szCs w:val="18"/>
            </w:rPr>
            <w:t xml:space="preserve">    </w:t>
          </w:r>
          <w:r w:rsidRPr="007778A3">
            <w:rPr>
              <w:rFonts w:cs="Arial"/>
              <w:color w:val="000000"/>
              <w:sz w:val="18"/>
              <w:szCs w:val="18"/>
            </w:rPr>
            <w:t xml:space="preserve"> </w:t>
          </w:r>
          <w:r>
            <w:rPr>
              <w:rFonts w:cs="Arial"/>
              <w:color w:val="000000"/>
              <w:sz w:val="18"/>
              <w:szCs w:val="18"/>
            </w:rPr>
            <w:t xml:space="preserve">                                                                  </w:t>
          </w:r>
        </w:p>
      </w:tc>
    </w:tr>
    <w:tr w:rsidR="00900C74" w:rsidRPr="001A21CF" w14:paraId="4D2244BF" w14:textId="77777777" w:rsidTr="00EC57D5">
      <w:trPr>
        <w:cantSplit/>
        <w:trHeight w:val="207"/>
      </w:trPr>
      <w:tc>
        <w:tcPr>
          <w:tcW w:w="9341" w:type="dxa"/>
        </w:tcPr>
        <w:p w14:paraId="01D46B3A" w14:textId="77777777" w:rsidR="00900C74" w:rsidRPr="007778A3" w:rsidRDefault="00900C74" w:rsidP="003F072E">
          <w:pPr>
            <w:pStyle w:val="Hlavika"/>
            <w:tabs>
              <w:tab w:val="right" w:pos="9214"/>
            </w:tabs>
            <w:rPr>
              <w:rFonts w:cs="Arial"/>
              <w:color w:val="000000"/>
              <w:sz w:val="18"/>
              <w:szCs w:val="18"/>
            </w:rPr>
          </w:pPr>
          <w:r>
            <w:rPr>
              <w:rFonts w:cs="Arial"/>
              <w:sz w:val="18"/>
              <w:szCs w:val="18"/>
              <w:u w:val="single"/>
            </w:rPr>
            <w:t>p</w:t>
          </w:r>
          <w:r w:rsidRPr="007778A3">
            <w:rPr>
              <w:rFonts w:cs="Arial"/>
              <w:sz w:val="18"/>
              <w:szCs w:val="18"/>
              <w:u w:val="single"/>
            </w:rPr>
            <w:t xml:space="preserve">ráce „žltý FIDIC“                                                                   </w:t>
          </w:r>
          <w:r>
            <w:rPr>
              <w:rFonts w:cs="Arial"/>
              <w:sz w:val="18"/>
              <w:szCs w:val="18"/>
              <w:u w:val="single"/>
            </w:rPr>
            <w:t xml:space="preserve">                                     </w:t>
          </w:r>
          <w:r w:rsidRPr="007778A3">
            <w:rPr>
              <w:rFonts w:cs="Arial"/>
              <w:sz w:val="18"/>
              <w:szCs w:val="18"/>
              <w:u w:val="single"/>
            </w:rPr>
            <w:t>Dúbravská cesta 14 Bratislava</w:t>
          </w:r>
        </w:p>
      </w:tc>
    </w:tr>
  </w:tbl>
  <w:p w14:paraId="36B42177" w14:textId="77777777" w:rsidR="00900C74" w:rsidRDefault="00900C74" w:rsidP="0024574E">
    <w:pPr>
      <w:pStyle w:val="Hlavika"/>
      <w:rPr>
        <w:sz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46" w:type="dxa"/>
      <w:tblInd w:w="108" w:type="dxa"/>
      <w:tblLayout w:type="fixed"/>
      <w:tblLook w:val="0000" w:firstRow="0" w:lastRow="0" w:firstColumn="0" w:lastColumn="0" w:noHBand="0" w:noVBand="0"/>
    </w:tblPr>
    <w:tblGrid>
      <w:gridCol w:w="9446"/>
    </w:tblGrid>
    <w:tr w:rsidR="00900C74" w14:paraId="7634F6EF" w14:textId="77777777" w:rsidTr="000E0FD5">
      <w:trPr>
        <w:cantSplit/>
        <w:trHeight w:val="282"/>
      </w:trPr>
      <w:tc>
        <w:tcPr>
          <w:tcW w:w="9446" w:type="dxa"/>
        </w:tcPr>
        <w:p w14:paraId="56F7A9AB" w14:textId="77777777" w:rsidR="00900C74" w:rsidRDefault="00900C74" w:rsidP="007639A0">
          <w:pPr>
            <w:tabs>
              <w:tab w:val="right" w:pos="9140"/>
            </w:tabs>
            <w:rPr>
              <w:rFonts w:cs="Arial"/>
              <w:bCs/>
              <w:sz w:val="18"/>
              <w:lang w:eastAsia="cs-CZ"/>
            </w:rPr>
          </w:pPr>
        </w:p>
      </w:tc>
    </w:tr>
    <w:tr w:rsidR="00900C74" w14:paraId="2D819730" w14:textId="77777777" w:rsidTr="000E0FD5">
      <w:trPr>
        <w:cantSplit/>
        <w:trHeight w:val="36"/>
      </w:trPr>
      <w:tc>
        <w:tcPr>
          <w:tcW w:w="9446" w:type="dxa"/>
        </w:tcPr>
        <w:p w14:paraId="68F22BA7" w14:textId="77777777" w:rsidR="00900C74" w:rsidRDefault="00900C74" w:rsidP="007639A0">
          <w:pPr>
            <w:pStyle w:val="H6"/>
            <w:tabs>
              <w:tab w:val="right" w:pos="9140"/>
            </w:tabs>
            <w:spacing w:before="0" w:after="0"/>
            <w:rPr>
              <w:rFonts w:cs="Arial"/>
              <w:b w:val="0"/>
              <w:bCs/>
              <w:snapToGrid/>
              <w:sz w:val="18"/>
            </w:rPr>
          </w:pPr>
        </w:p>
      </w:tc>
    </w:tr>
  </w:tbl>
  <w:p w14:paraId="5F91C708" w14:textId="77777777" w:rsidR="00900C74" w:rsidRDefault="00900C74">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341" w:type="dxa"/>
      <w:tblInd w:w="108" w:type="dxa"/>
      <w:tblBorders>
        <w:insideV w:val="single" w:sz="4" w:space="0" w:color="auto"/>
      </w:tblBorders>
      <w:tblLayout w:type="fixed"/>
      <w:tblLook w:val="0000" w:firstRow="0" w:lastRow="0" w:firstColumn="0" w:lastColumn="0" w:noHBand="0" w:noVBand="0"/>
    </w:tblPr>
    <w:tblGrid>
      <w:gridCol w:w="9341"/>
    </w:tblGrid>
    <w:tr w:rsidR="00900C74" w14:paraId="069C89D7" w14:textId="77777777" w:rsidTr="003F072E">
      <w:trPr>
        <w:cantSplit/>
        <w:trHeight w:val="630"/>
      </w:trPr>
      <w:tc>
        <w:tcPr>
          <w:tcW w:w="9341" w:type="dxa"/>
        </w:tcPr>
        <w:tbl>
          <w:tblPr>
            <w:tblW w:w="18682" w:type="dxa"/>
            <w:tblInd w:w="108" w:type="dxa"/>
            <w:tblBorders>
              <w:insideV w:val="single" w:sz="4" w:space="0" w:color="auto"/>
            </w:tblBorders>
            <w:tblLayout w:type="fixed"/>
            <w:tblLook w:val="0000" w:firstRow="0" w:lastRow="0" w:firstColumn="0" w:lastColumn="0" w:noHBand="0" w:noVBand="0"/>
          </w:tblPr>
          <w:tblGrid>
            <w:gridCol w:w="9341"/>
            <w:gridCol w:w="9341"/>
          </w:tblGrid>
          <w:tr w:rsidR="00900C74" w:rsidRPr="007778A3" w14:paraId="22790ECB" w14:textId="77777777" w:rsidTr="00E35365">
            <w:trPr>
              <w:cantSplit/>
              <w:trHeight w:val="207"/>
            </w:trPr>
            <w:tc>
              <w:tcPr>
                <w:tcW w:w="9341" w:type="dxa"/>
              </w:tcPr>
              <w:p w14:paraId="27AB4937" w14:textId="77777777" w:rsidR="00900C74" w:rsidRPr="007778A3" w:rsidRDefault="00900C74" w:rsidP="004876F9">
                <w:pPr>
                  <w:pStyle w:val="Hlavika"/>
                  <w:tabs>
                    <w:tab w:val="right" w:pos="9214"/>
                  </w:tabs>
                  <w:rPr>
                    <w:rFonts w:cs="Arial"/>
                    <w:color w:val="000000"/>
                    <w:sz w:val="18"/>
                    <w:szCs w:val="18"/>
                  </w:rPr>
                </w:pPr>
                <w:r w:rsidRPr="007778A3">
                  <w:rPr>
                    <w:rFonts w:cs="Arial"/>
                    <w:color w:val="000000"/>
                    <w:sz w:val="18"/>
                    <w:szCs w:val="18"/>
                  </w:rPr>
                  <w:t>S</w:t>
                </w:r>
                <w:r>
                  <w:rPr>
                    <w:rFonts w:cs="Arial"/>
                    <w:color w:val="000000"/>
                    <w:sz w:val="18"/>
                    <w:szCs w:val="18"/>
                  </w:rPr>
                  <w:t xml:space="preserve">úťažné podklady </w:t>
                </w:r>
                <w:r w:rsidRPr="004876F9">
                  <w:rPr>
                    <w:rFonts w:cs="Arial"/>
                    <w:color w:val="000000"/>
                    <w:sz w:val="18"/>
                    <w:szCs w:val="18"/>
                  </w:rPr>
                  <w:t xml:space="preserve">D3 Oščadnica-Čadca, Bukov, II. </w:t>
                </w:r>
                <w:proofErr w:type="spellStart"/>
                <w:r w:rsidRPr="004876F9">
                  <w:rPr>
                    <w:rFonts w:cs="Arial"/>
                    <w:color w:val="000000"/>
                    <w:sz w:val="18"/>
                    <w:szCs w:val="18"/>
                  </w:rPr>
                  <w:t>polprofil</w:t>
                </w:r>
                <w:proofErr w:type="spellEnd"/>
                <w:r w:rsidRPr="007778A3">
                  <w:rPr>
                    <w:rFonts w:cs="Arial"/>
                    <w:color w:val="000000"/>
                    <w:sz w:val="18"/>
                    <w:szCs w:val="18"/>
                  </w:rPr>
                  <w:t xml:space="preserve">  </w:t>
                </w:r>
                <w:r>
                  <w:rPr>
                    <w:rFonts w:cs="Arial"/>
                    <w:color w:val="000000"/>
                    <w:sz w:val="18"/>
                    <w:szCs w:val="18"/>
                  </w:rPr>
                  <w:t xml:space="preserve">                            </w:t>
                </w:r>
                <w:r w:rsidRPr="007778A3">
                  <w:rPr>
                    <w:rFonts w:cs="Arial"/>
                    <w:sz w:val="18"/>
                  </w:rPr>
                  <w:t>Národná diaľničná spoločnosť, a.s.</w:t>
                </w:r>
                <w:r w:rsidRPr="007778A3">
                  <w:rPr>
                    <w:rFonts w:cs="Arial"/>
                    <w:color w:val="000000"/>
                    <w:sz w:val="18"/>
                    <w:szCs w:val="18"/>
                  </w:rPr>
                  <w:t xml:space="preserve">                               </w:t>
                </w:r>
                <w:r>
                  <w:rPr>
                    <w:rFonts w:cs="Arial"/>
                    <w:color w:val="000000"/>
                    <w:sz w:val="18"/>
                    <w:szCs w:val="18"/>
                  </w:rPr>
                  <w:t xml:space="preserve">                                            </w:t>
                </w:r>
              </w:p>
            </w:tc>
            <w:tc>
              <w:tcPr>
                <w:tcW w:w="9341" w:type="dxa"/>
              </w:tcPr>
              <w:p w14:paraId="71248E6E" w14:textId="77777777" w:rsidR="00900C74" w:rsidRPr="007778A3" w:rsidRDefault="00900C74" w:rsidP="00470A86">
                <w:pPr>
                  <w:pStyle w:val="Hlavika"/>
                  <w:tabs>
                    <w:tab w:val="right" w:pos="9214"/>
                  </w:tabs>
                  <w:rPr>
                    <w:rFonts w:cs="Arial"/>
                    <w:color w:val="000000"/>
                    <w:sz w:val="18"/>
                    <w:szCs w:val="18"/>
                  </w:rPr>
                </w:pPr>
                <w:r w:rsidRPr="007778A3">
                  <w:rPr>
                    <w:rFonts w:cs="Arial"/>
                    <w:color w:val="000000"/>
                    <w:sz w:val="18"/>
                    <w:szCs w:val="18"/>
                  </w:rPr>
                  <w:t xml:space="preserve">Súťažné podklady </w:t>
                </w:r>
                <w:r>
                  <w:rPr>
                    <w:rFonts w:cs="Arial"/>
                    <w:color w:val="000000"/>
                    <w:sz w:val="18"/>
                    <w:szCs w:val="18"/>
                  </w:rPr>
                  <w:t>D3 Zelený most Svrčinovec</w:t>
                </w:r>
                <w:r w:rsidRPr="007778A3">
                  <w:rPr>
                    <w:rFonts w:cs="Arial"/>
                    <w:color w:val="000000"/>
                    <w:sz w:val="18"/>
                    <w:szCs w:val="18"/>
                  </w:rPr>
                  <w:t xml:space="preserve">                </w:t>
                </w:r>
                <w:r>
                  <w:rPr>
                    <w:rFonts w:cs="Arial"/>
                    <w:color w:val="000000"/>
                    <w:sz w:val="18"/>
                    <w:szCs w:val="18"/>
                  </w:rPr>
                  <w:t xml:space="preserve">              </w:t>
                </w:r>
                <w:r w:rsidRPr="007778A3">
                  <w:rPr>
                    <w:rFonts w:cs="Arial"/>
                    <w:color w:val="000000"/>
                    <w:sz w:val="18"/>
                    <w:szCs w:val="18"/>
                  </w:rPr>
                  <w:t xml:space="preserve">                 </w:t>
                </w:r>
                <w:r w:rsidRPr="007778A3">
                  <w:rPr>
                    <w:rFonts w:cs="Arial"/>
                    <w:sz w:val="18"/>
                  </w:rPr>
                  <w:t>Národná diaľničná spoločnosť, a.s.</w:t>
                </w:r>
              </w:p>
            </w:tc>
          </w:tr>
          <w:tr w:rsidR="00900C74" w:rsidRPr="007778A3" w14:paraId="517C2114" w14:textId="77777777" w:rsidTr="00E35365">
            <w:trPr>
              <w:cantSplit/>
              <w:trHeight w:val="207"/>
            </w:trPr>
            <w:tc>
              <w:tcPr>
                <w:tcW w:w="9341" w:type="dxa"/>
              </w:tcPr>
              <w:p w14:paraId="19394CE7" w14:textId="77777777" w:rsidR="00900C74" w:rsidRPr="007778A3" w:rsidRDefault="00900C74" w:rsidP="00366050">
                <w:pPr>
                  <w:pStyle w:val="Hlavika"/>
                  <w:tabs>
                    <w:tab w:val="right" w:pos="9214"/>
                  </w:tabs>
                  <w:rPr>
                    <w:rFonts w:cs="Arial"/>
                    <w:color w:val="000000"/>
                    <w:sz w:val="18"/>
                    <w:szCs w:val="18"/>
                  </w:rPr>
                </w:pPr>
                <w:r>
                  <w:rPr>
                    <w:rFonts w:cs="Arial"/>
                    <w:sz w:val="18"/>
                    <w:szCs w:val="18"/>
                    <w:u w:val="single"/>
                  </w:rPr>
                  <w:t>p</w:t>
                </w:r>
                <w:r w:rsidRPr="007778A3">
                  <w:rPr>
                    <w:rFonts w:cs="Arial"/>
                    <w:sz w:val="18"/>
                    <w:szCs w:val="18"/>
                    <w:u w:val="single"/>
                  </w:rPr>
                  <w:t xml:space="preserve">ráce „žltý FIDIC“                                                                                                   </w:t>
                </w:r>
                <w:r>
                  <w:rPr>
                    <w:rFonts w:cs="Arial"/>
                    <w:sz w:val="18"/>
                    <w:szCs w:val="18"/>
                    <w:u w:val="single"/>
                  </w:rPr>
                  <w:t xml:space="preserve">    </w:t>
                </w:r>
                <w:r w:rsidRPr="007778A3">
                  <w:rPr>
                    <w:rFonts w:cs="Arial"/>
                    <w:sz w:val="18"/>
                    <w:szCs w:val="18"/>
                    <w:u w:val="single"/>
                  </w:rPr>
                  <w:t>Dúbravská cesta 14 Bratislava</w:t>
                </w:r>
              </w:p>
            </w:tc>
            <w:tc>
              <w:tcPr>
                <w:tcW w:w="9341" w:type="dxa"/>
              </w:tcPr>
              <w:p w14:paraId="4647F483" w14:textId="77777777" w:rsidR="00900C74" w:rsidRPr="007778A3" w:rsidRDefault="00900C74" w:rsidP="003F072E">
                <w:pPr>
                  <w:pStyle w:val="Hlavika"/>
                  <w:tabs>
                    <w:tab w:val="right" w:pos="9214"/>
                  </w:tabs>
                  <w:rPr>
                    <w:rFonts w:cs="Arial"/>
                    <w:color w:val="000000"/>
                    <w:sz w:val="18"/>
                    <w:szCs w:val="18"/>
                  </w:rPr>
                </w:pPr>
                <w:r w:rsidRPr="007778A3">
                  <w:rPr>
                    <w:rFonts w:cs="Arial"/>
                    <w:sz w:val="18"/>
                    <w:szCs w:val="18"/>
                    <w:u w:val="single"/>
                  </w:rPr>
                  <w:t>Práce „žltý FIDIC“                                                                                                   Dúbravská cesta 14 Bratislava</w:t>
                </w:r>
              </w:p>
            </w:tc>
          </w:tr>
        </w:tbl>
        <w:p w14:paraId="220DCDCA" w14:textId="77777777" w:rsidR="00900C74" w:rsidRDefault="00900C74" w:rsidP="002D17A3">
          <w:pPr>
            <w:tabs>
              <w:tab w:val="right" w:pos="9140"/>
            </w:tabs>
            <w:rPr>
              <w:rFonts w:cs="Arial"/>
              <w:bCs/>
              <w:sz w:val="18"/>
              <w:lang w:eastAsia="cs-CZ"/>
            </w:rPr>
          </w:pPr>
        </w:p>
      </w:tc>
    </w:tr>
  </w:tbl>
  <w:p w14:paraId="3E60AD36" w14:textId="77777777" w:rsidR="00900C74" w:rsidRDefault="00900C74">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341" w:type="dxa"/>
      <w:tblInd w:w="108" w:type="dxa"/>
      <w:tblLayout w:type="fixed"/>
      <w:tblLook w:val="0000" w:firstRow="0" w:lastRow="0" w:firstColumn="0" w:lastColumn="0" w:noHBand="0" w:noVBand="0"/>
    </w:tblPr>
    <w:tblGrid>
      <w:gridCol w:w="9341"/>
    </w:tblGrid>
    <w:tr w:rsidR="00900C74" w14:paraId="084E6E3C" w14:textId="77777777" w:rsidTr="002D17A3">
      <w:trPr>
        <w:cantSplit/>
        <w:trHeight w:val="423"/>
      </w:trPr>
      <w:tc>
        <w:tcPr>
          <w:tcW w:w="9341" w:type="dxa"/>
          <w:tcBorders>
            <w:bottom w:val="single" w:sz="4" w:space="0" w:color="auto"/>
          </w:tcBorders>
        </w:tcPr>
        <w:p w14:paraId="5DA7A4B3" w14:textId="3E9AF9B8" w:rsidR="00900C74" w:rsidRPr="00ED6C31" w:rsidRDefault="00900C74" w:rsidP="002D17A3">
          <w:pPr>
            <w:pStyle w:val="Zkladntext3"/>
            <w:rPr>
              <w:b/>
              <w:sz w:val="18"/>
              <w:szCs w:val="18"/>
            </w:rPr>
          </w:pPr>
          <w:r w:rsidRPr="00BD425D">
            <w:rPr>
              <w:sz w:val="18"/>
              <w:szCs w:val="18"/>
            </w:rPr>
            <w:t xml:space="preserve">Súťažné podklady: </w:t>
          </w:r>
          <w:r w:rsidRPr="00B54645">
            <w:rPr>
              <w:rFonts w:cs="Arial"/>
              <w:color w:val="000000"/>
              <w:sz w:val="18"/>
              <w:szCs w:val="18"/>
            </w:rPr>
            <w:t xml:space="preserve">D3 Oščadnica-Čadca, Bukov, II. </w:t>
          </w:r>
          <w:proofErr w:type="spellStart"/>
          <w:r w:rsidRPr="00B54645">
            <w:rPr>
              <w:rFonts w:cs="Arial"/>
              <w:color w:val="000000"/>
              <w:sz w:val="18"/>
              <w:szCs w:val="18"/>
            </w:rPr>
            <w:t>polprofil</w:t>
          </w:r>
          <w:proofErr w:type="spellEnd"/>
          <w:r>
            <w:rPr>
              <w:spacing w:val="0"/>
              <w:sz w:val="18"/>
              <w:szCs w:val="18"/>
            </w:rPr>
            <w:t xml:space="preserve">                                    </w:t>
          </w:r>
          <w:r w:rsidRPr="00BD425D">
            <w:rPr>
              <w:sz w:val="18"/>
              <w:szCs w:val="18"/>
            </w:rPr>
            <w:t>Národná diaľničná spoločnosť, a.s.</w:t>
          </w:r>
          <w:r>
            <w:rPr>
              <w:spacing w:val="0"/>
              <w:sz w:val="18"/>
              <w:szCs w:val="18"/>
            </w:rPr>
            <w:t xml:space="preserve">                      </w:t>
          </w:r>
          <w:r>
            <w:rPr>
              <w:sz w:val="18"/>
              <w:szCs w:val="18"/>
            </w:rPr>
            <w:t xml:space="preserve">                                                 </w:t>
          </w:r>
        </w:p>
        <w:p w14:paraId="03665819" w14:textId="77777777" w:rsidR="00900C74" w:rsidRDefault="00900C74" w:rsidP="00646D09">
          <w:pPr>
            <w:tabs>
              <w:tab w:val="right" w:pos="9140"/>
            </w:tabs>
            <w:rPr>
              <w:rFonts w:cs="Arial"/>
              <w:bCs/>
              <w:sz w:val="18"/>
              <w:lang w:eastAsia="cs-CZ"/>
            </w:rPr>
          </w:pPr>
          <w:r>
            <w:rPr>
              <w:sz w:val="18"/>
              <w:szCs w:val="18"/>
            </w:rPr>
            <w:t>Zadávanie nadlimitnej zákazky</w:t>
          </w:r>
          <w:r w:rsidRPr="00BD425D">
            <w:rPr>
              <w:sz w:val="18"/>
              <w:szCs w:val="18"/>
            </w:rPr>
            <w:t xml:space="preserve"> Práce „</w:t>
          </w:r>
          <w:r>
            <w:rPr>
              <w:sz w:val="18"/>
              <w:szCs w:val="18"/>
            </w:rPr>
            <w:t>žltý</w:t>
          </w:r>
          <w:r w:rsidRPr="00BD425D">
            <w:rPr>
              <w:sz w:val="18"/>
              <w:szCs w:val="18"/>
            </w:rPr>
            <w:t xml:space="preserve"> FIDIC“ </w:t>
          </w:r>
          <w:r w:rsidRPr="00BD425D">
            <w:rPr>
              <w:sz w:val="18"/>
              <w:szCs w:val="18"/>
            </w:rPr>
            <w:tab/>
          </w:r>
          <w:r>
            <w:rPr>
              <w:sz w:val="18"/>
              <w:szCs w:val="18"/>
            </w:rPr>
            <w:t xml:space="preserve">Dúbravská cesta 14, </w:t>
          </w:r>
          <w:r w:rsidRPr="00BD425D">
            <w:rPr>
              <w:sz w:val="18"/>
              <w:szCs w:val="18"/>
            </w:rPr>
            <w:t xml:space="preserve"> Bratislava</w:t>
          </w:r>
        </w:p>
      </w:tc>
    </w:tr>
    <w:tr w:rsidR="00900C74" w:rsidRPr="001A21CF" w14:paraId="273D0ECC" w14:textId="77777777" w:rsidTr="002D17A3">
      <w:trPr>
        <w:cantSplit/>
        <w:trHeight w:val="80"/>
      </w:trPr>
      <w:tc>
        <w:tcPr>
          <w:tcW w:w="9341" w:type="dxa"/>
          <w:tcBorders>
            <w:top w:val="single" w:sz="4" w:space="0" w:color="auto"/>
          </w:tcBorders>
        </w:tcPr>
        <w:p w14:paraId="43E79B49" w14:textId="77777777" w:rsidR="00900C74" w:rsidRDefault="00900C74" w:rsidP="002D17A3">
          <w:pPr>
            <w:pStyle w:val="H6"/>
            <w:tabs>
              <w:tab w:val="left" w:pos="5280"/>
            </w:tabs>
            <w:spacing w:before="0" w:after="0"/>
            <w:rPr>
              <w:rFonts w:cs="Arial"/>
              <w:b w:val="0"/>
              <w:bCs/>
              <w:snapToGrid/>
              <w:sz w:val="18"/>
            </w:rPr>
          </w:pPr>
        </w:p>
      </w:tc>
    </w:tr>
  </w:tbl>
  <w:p w14:paraId="6C6D6254" w14:textId="77777777" w:rsidR="00900C74" w:rsidRDefault="00900C74">
    <w:pPr>
      <w:pStyle w:val="Hlavik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C1255E" w14:textId="77777777" w:rsidR="00900C74" w:rsidRDefault="00900C74" w:rsidP="009B1244">
    <w:pPr>
      <w:pStyle w:val="Hlavika"/>
      <w:rPr>
        <w:sz w:val="1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341" w:type="dxa"/>
      <w:tblInd w:w="108" w:type="dxa"/>
      <w:tblBorders>
        <w:insideV w:val="single" w:sz="4" w:space="0" w:color="auto"/>
      </w:tblBorders>
      <w:tblLayout w:type="fixed"/>
      <w:tblLook w:val="0000" w:firstRow="0" w:lastRow="0" w:firstColumn="0" w:lastColumn="0" w:noHBand="0" w:noVBand="0"/>
    </w:tblPr>
    <w:tblGrid>
      <w:gridCol w:w="9341"/>
    </w:tblGrid>
    <w:tr w:rsidR="00900C74" w:rsidRPr="007778A3" w14:paraId="122B48BC" w14:textId="77777777" w:rsidTr="00500B1D">
      <w:trPr>
        <w:cantSplit/>
        <w:trHeight w:val="207"/>
      </w:trPr>
      <w:tc>
        <w:tcPr>
          <w:tcW w:w="9341" w:type="dxa"/>
        </w:tcPr>
        <w:p w14:paraId="63175BD8" w14:textId="7EF44068" w:rsidR="00900C74" w:rsidRPr="007778A3" w:rsidRDefault="00900C74" w:rsidP="00B54645">
          <w:pPr>
            <w:pStyle w:val="Hlavika"/>
            <w:tabs>
              <w:tab w:val="right" w:pos="9214"/>
            </w:tabs>
            <w:rPr>
              <w:rFonts w:cs="Arial"/>
              <w:color w:val="000000"/>
              <w:sz w:val="18"/>
              <w:szCs w:val="18"/>
            </w:rPr>
          </w:pPr>
          <w:r w:rsidRPr="007778A3">
            <w:rPr>
              <w:rFonts w:cs="Arial"/>
              <w:color w:val="000000"/>
              <w:sz w:val="18"/>
              <w:szCs w:val="18"/>
            </w:rPr>
            <w:t xml:space="preserve">Súťažné podklady </w:t>
          </w:r>
          <w:r w:rsidRPr="00B54645">
            <w:rPr>
              <w:rFonts w:cs="Arial"/>
              <w:color w:val="000000"/>
              <w:sz w:val="18"/>
              <w:szCs w:val="18"/>
            </w:rPr>
            <w:t xml:space="preserve">D3 Oščadnica-Čadca, Bukov, II. </w:t>
          </w:r>
          <w:proofErr w:type="spellStart"/>
          <w:r w:rsidRPr="00B54645">
            <w:rPr>
              <w:rFonts w:cs="Arial"/>
              <w:color w:val="000000"/>
              <w:sz w:val="18"/>
              <w:szCs w:val="18"/>
            </w:rPr>
            <w:t>polprofil</w:t>
          </w:r>
          <w:proofErr w:type="spellEnd"/>
          <w:r>
            <w:rPr>
              <w:rFonts w:cs="Arial"/>
              <w:color w:val="000000"/>
              <w:sz w:val="18"/>
              <w:szCs w:val="18"/>
            </w:rPr>
            <w:t xml:space="preserve">                                </w:t>
          </w:r>
          <w:r w:rsidRPr="007778A3">
            <w:rPr>
              <w:rFonts w:cs="Arial"/>
              <w:sz w:val="18"/>
            </w:rPr>
            <w:t>Národná diaľničná spoločnosť, a.s.</w:t>
          </w:r>
          <w:r>
            <w:rPr>
              <w:rFonts w:cs="Arial"/>
              <w:color w:val="000000"/>
              <w:sz w:val="18"/>
              <w:szCs w:val="18"/>
            </w:rPr>
            <w:t xml:space="preserve"> </w:t>
          </w:r>
          <w:r w:rsidRPr="007778A3">
            <w:rPr>
              <w:rFonts w:cs="Arial"/>
              <w:color w:val="000000"/>
              <w:sz w:val="18"/>
              <w:szCs w:val="18"/>
            </w:rPr>
            <w:t xml:space="preserve">            </w:t>
          </w:r>
          <w:r>
            <w:rPr>
              <w:rFonts w:cs="Arial"/>
              <w:color w:val="000000"/>
              <w:sz w:val="18"/>
              <w:szCs w:val="18"/>
            </w:rPr>
            <w:t xml:space="preserve">             </w:t>
          </w:r>
          <w:r w:rsidRPr="007778A3">
            <w:rPr>
              <w:rFonts w:cs="Arial"/>
              <w:color w:val="000000"/>
              <w:sz w:val="18"/>
              <w:szCs w:val="18"/>
            </w:rPr>
            <w:t xml:space="preserve">              </w:t>
          </w:r>
          <w:r>
            <w:rPr>
              <w:rFonts w:cs="Arial"/>
              <w:color w:val="000000"/>
              <w:sz w:val="18"/>
              <w:szCs w:val="18"/>
            </w:rPr>
            <w:t xml:space="preserve">                                      </w:t>
          </w:r>
        </w:p>
      </w:tc>
    </w:tr>
    <w:tr w:rsidR="00900C74" w:rsidRPr="007778A3" w14:paraId="7B9FB8D2" w14:textId="77777777" w:rsidTr="00500B1D">
      <w:trPr>
        <w:cantSplit/>
        <w:trHeight w:val="207"/>
      </w:trPr>
      <w:tc>
        <w:tcPr>
          <w:tcW w:w="9341" w:type="dxa"/>
        </w:tcPr>
        <w:p w14:paraId="219210EB" w14:textId="77777777" w:rsidR="00900C74" w:rsidRPr="007778A3" w:rsidRDefault="00900C74" w:rsidP="00500B1D">
          <w:pPr>
            <w:pStyle w:val="Hlavika"/>
            <w:tabs>
              <w:tab w:val="right" w:pos="9214"/>
            </w:tabs>
            <w:rPr>
              <w:rFonts w:cs="Arial"/>
              <w:color w:val="000000"/>
              <w:sz w:val="18"/>
              <w:szCs w:val="18"/>
            </w:rPr>
          </w:pPr>
          <w:r w:rsidRPr="007778A3">
            <w:rPr>
              <w:rFonts w:cs="Arial"/>
              <w:sz w:val="18"/>
              <w:szCs w:val="18"/>
              <w:u w:val="single"/>
            </w:rPr>
            <w:t xml:space="preserve">Práce „žltý FIDIC“                                                                                                  </w:t>
          </w:r>
          <w:r>
            <w:rPr>
              <w:rFonts w:cs="Arial"/>
              <w:sz w:val="18"/>
              <w:szCs w:val="18"/>
              <w:u w:val="single"/>
            </w:rPr>
            <w:t xml:space="preserve">      </w:t>
          </w:r>
          <w:r w:rsidRPr="007778A3">
            <w:rPr>
              <w:rFonts w:cs="Arial"/>
              <w:sz w:val="18"/>
              <w:szCs w:val="18"/>
              <w:u w:val="single"/>
            </w:rPr>
            <w:t>Dúbravská cesta 14 Bratislava</w:t>
          </w:r>
        </w:p>
      </w:tc>
    </w:tr>
  </w:tbl>
  <w:p w14:paraId="39824BFF" w14:textId="77777777" w:rsidR="00900C74" w:rsidRPr="001276D5" w:rsidRDefault="00900C74" w:rsidP="003F0B1F">
    <w:pPr>
      <w:pStyle w:val="Hlavika"/>
      <w:rPr>
        <w:rFonts w:cs="Arial"/>
        <w:bCs/>
        <w:sz w:val="18"/>
        <w:lang w:eastAsia="cs-CZ"/>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27DA374A"/>
    <w:lvl w:ilvl="0">
      <w:start w:val="1"/>
      <w:numFmt w:val="decimal"/>
      <w:pStyle w:val="slovanzoznam2"/>
      <w:lvlText w:val="%1."/>
      <w:lvlJc w:val="left"/>
      <w:pPr>
        <w:tabs>
          <w:tab w:val="num" w:pos="643"/>
        </w:tabs>
        <w:ind w:left="643" w:hanging="360"/>
      </w:pPr>
    </w:lvl>
  </w:abstractNum>
  <w:abstractNum w:abstractNumId="1" w15:restartNumberingAfterBreak="0">
    <w:nsid w:val="FFFFFF88"/>
    <w:multiLevelType w:val="singleLevel"/>
    <w:tmpl w:val="792640CC"/>
    <w:lvl w:ilvl="0">
      <w:start w:val="1"/>
      <w:numFmt w:val="decimal"/>
      <w:pStyle w:val="slovanzoznam"/>
      <w:lvlText w:val="%1."/>
      <w:lvlJc w:val="left"/>
      <w:pPr>
        <w:tabs>
          <w:tab w:val="num" w:pos="360"/>
        </w:tabs>
        <w:ind w:left="360" w:hanging="360"/>
      </w:pPr>
    </w:lvl>
  </w:abstractNum>
  <w:abstractNum w:abstractNumId="2" w15:restartNumberingAfterBreak="0">
    <w:nsid w:val="02396696"/>
    <w:multiLevelType w:val="hybridMultilevel"/>
    <w:tmpl w:val="85E8ACAC"/>
    <w:lvl w:ilvl="0" w:tplc="FFFFFFFF">
      <w:start w:val="1"/>
      <w:numFmt w:val="decimal"/>
      <w:lvlText w:val="%1."/>
      <w:lvlJc w:val="left"/>
      <w:pPr>
        <w:tabs>
          <w:tab w:val="num" w:pos="840"/>
        </w:tabs>
        <w:ind w:left="840" w:hanging="360"/>
      </w:pPr>
    </w:lvl>
    <w:lvl w:ilvl="1" w:tplc="D8C6C49A">
      <w:start w:val="1"/>
      <w:numFmt w:val="lowerLetter"/>
      <w:lvlText w:val="%2/"/>
      <w:lvlJc w:val="left"/>
      <w:pPr>
        <w:tabs>
          <w:tab w:val="num" w:pos="567"/>
        </w:tabs>
        <w:ind w:left="0" w:firstLine="567"/>
      </w:pPr>
      <w:rPr>
        <w:rFonts w:hint="default"/>
      </w:rPr>
    </w:lvl>
    <w:lvl w:ilvl="2" w:tplc="B2BA3B32">
      <w:start w:val="1"/>
      <w:numFmt w:val="lowerLetter"/>
      <w:lvlText w:val="%3)"/>
      <w:lvlJc w:val="left"/>
      <w:pPr>
        <w:ind w:left="2460" w:hanging="360"/>
      </w:pPr>
      <w:rPr>
        <w:rFonts w:hint="default"/>
      </w:rPr>
    </w:lvl>
    <w:lvl w:ilvl="3" w:tplc="FFFFFFFF">
      <w:start w:val="1"/>
      <w:numFmt w:val="decimal"/>
      <w:lvlText w:val="%4."/>
      <w:lvlJc w:val="left"/>
      <w:pPr>
        <w:tabs>
          <w:tab w:val="num" w:pos="3000"/>
        </w:tabs>
        <w:ind w:left="3000" w:hanging="360"/>
      </w:pPr>
    </w:lvl>
    <w:lvl w:ilvl="4" w:tplc="FFFFFFFF" w:tentative="1">
      <w:start w:val="1"/>
      <w:numFmt w:val="lowerLetter"/>
      <w:lvlText w:val="%5."/>
      <w:lvlJc w:val="left"/>
      <w:pPr>
        <w:tabs>
          <w:tab w:val="num" w:pos="3720"/>
        </w:tabs>
        <w:ind w:left="3720" w:hanging="360"/>
      </w:pPr>
    </w:lvl>
    <w:lvl w:ilvl="5" w:tplc="FFFFFFFF" w:tentative="1">
      <w:start w:val="1"/>
      <w:numFmt w:val="lowerRoman"/>
      <w:lvlText w:val="%6."/>
      <w:lvlJc w:val="right"/>
      <w:pPr>
        <w:tabs>
          <w:tab w:val="num" w:pos="4440"/>
        </w:tabs>
        <w:ind w:left="4440" w:hanging="180"/>
      </w:pPr>
    </w:lvl>
    <w:lvl w:ilvl="6" w:tplc="FFFFFFFF" w:tentative="1">
      <w:start w:val="1"/>
      <w:numFmt w:val="decimal"/>
      <w:lvlText w:val="%7."/>
      <w:lvlJc w:val="left"/>
      <w:pPr>
        <w:tabs>
          <w:tab w:val="num" w:pos="5160"/>
        </w:tabs>
        <w:ind w:left="5160" w:hanging="360"/>
      </w:pPr>
    </w:lvl>
    <w:lvl w:ilvl="7" w:tplc="FFFFFFFF" w:tentative="1">
      <w:start w:val="1"/>
      <w:numFmt w:val="lowerLetter"/>
      <w:lvlText w:val="%8."/>
      <w:lvlJc w:val="left"/>
      <w:pPr>
        <w:tabs>
          <w:tab w:val="num" w:pos="5880"/>
        </w:tabs>
        <w:ind w:left="5880" w:hanging="360"/>
      </w:pPr>
    </w:lvl>
    <w:lvl w:ilvl="8" w:tplc="FFFFFFFF" w:tentative="1">
      <w:start w:val="1"/>
      <w:numFmt w:val="lowerRoman"/>
      <w:lvlText w:val="%9."/>
      <w:lvlJc w:val="right"/>
      <w:pPr>
        <w:tabs>
          <w:tab w:val="num" w:pos="6600"/>
        </w:tabs>
        <w:ind w:left="6600" w:hanging="180"/>
      </w:pPr>
    </w:lvl>
  </w:abstractNum>
  <w:abstractNum w:abstractNumId="3" w15:restartNumberingAfterBreak="0">
    <w:nsid w:val="02EA7AD8"/>
    <w:multiLevelType w:val="singleLevel"/>
    <w:tmpl w:val="703C059C"/>
    <w:lvl w:ilvl="0">
      <w:start w:val="1"/>
      <w:numFmt w:val="bullet"/>
      <w:pStyle w:val="Zoznamsodrkami2"/>
      <w:lvlText w:val="-"/>
      <w:lvlJc w:val="left"/>
      <w:pPr>
        <w:tabs>
          <w:tab w:val="num" w:pos="360"/>
        </w:tabs>
        <w:ind w:left="360" w:hanging="360"/>
      </w:pPr>
      <w:rPr>
        <w:rFonts w:ascii="Times New Roman" w:hAnsi="Times New Roman" w:hint="default"/>
      </w:rPr>
    </w:lvl>
  </w:abstractNum>
  <w:abstractNum w:abstractNumId="4" w15:restartNumberingAfterBreak="0">
    <w:nsid w:val="049C7C0C"/>
    <w:multiLevelType w:val="singleLevel"/>
    <w:tmpl w:val="ACEE970A"/>
    <w:lvl w:ilvl="0">
      <w:start w:val="1"/>
      <w:numFmt w:val="bullet"/>
      <w:pStyle w:val="Zoznamsodrkami"/>
      <w:lvlText w:val=""/>
      <w:lvlJc w:val="left"/>
      <w:pPr>
        <w:tabs>
          <w:tab w:val="num" w:pos="360"/>
        </w:tabs>
        <w:ind w:left="360" w:hanging="360"/>
      </w:pPr>
      <w:rPr>
        <w:rFonts w:ascii="Symbol" w:hAnsi="Symbol" w:hint="default"/>
      </w:rPr>
    </w:lvl>
  </w:abstractNum>
  <w:abstractNum w:abstractNumId="5" w15:restartNumberingAfterBreak="0">
    <w:nsid w:val="09D97ECA"/>
    <w:multiLevelType w:val="hybridMultilevel"/>
    <w:tmpl w:val="AE080894"/>
    <w:lvl w:ilvl="0" w:tplc="FFFFFFFF">
      <w:start w:val="1"/>
      <w:numFmt w:val="lowerLetter"/>
      <w:lvlText w:val="%1)"/>
      <w:lvlJc w:val="left"/>
      <w:pPr>
        <w:tabs>
          <w:tab w:val="num" w:pos="1785"/>
        </w:tabs>
        <w:ind w:left="1785" w:hanging="705"/>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15:restartNumberingAfterBreak="0">
    <w:nsid w:val="09DF6307"/>
    <w:multiLevelType w:val="hybridMultilevel"/>
    <w:tmpl w:val="1ADE3182"/>
    <w:lvl w:ilvl="0" w:tplc="0405000F">
      <w:start w:val="8"/>
      <w:numFmt w:val="decimal"/>
      <w:lvlText w:val="%1."/>
      <w:lvlJc w:val="left"/>
      <w:pPr>
        <w:tabs>
          <w:tab w:val="num" w:pos="720"/>
        </w:tabs>
        <w:ind w:left="720" w:hanging="360"/>
      </w:pPr>
      <w:rPr>
        <w:rFonts w:hint="default"/>
      </w:rPr>
    </w:lvl>
    <w:lvl w:ilvl="1" w:tplc="77B26C2A">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3E90CEC"/>
    <w:multiLevelType w:val="singleLevel"/>
    <w:tmpl w:val="07C42BD2"/>
    <w:name w:val="List Dash 3"/>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8"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18BC1397"/>
    <w:multiLevelType w:val="multilevel"/>
    <w:tmpl w:val="470267BA"/>
    <w:lvl w:ilvl="0">
      <w:start w:val="1"/>
      <w:numFmt w:val="decimal"/>
      <w:pStyle w:val="Nadpis1"/>
      <w:lvlText w:val="%1."/>
      <w:lvlJc w:val="left"/>
      <w:pPr>
        <w:tabs>
          <w:tab w:val="num" w:pos="851"/>
        </w:tabs>
        <w:ind w:left="851" w:hanging="851"/>
      </w:pPr>
      <w:rPr>
        <w:rFonts w:hint="default"/>
      </w:rPr>
    </w:lvl>
    <w:lvl w:ilvl="1">
      <w:start w:val="1"/>
      <w:numFmt w:val="decimal"/>
      <w:pStyle w:val="Nadpis2"/>
      <w:lvlText w:val="%1.%2"/>
      <w:lvlJc w:val="left"/>
      <w:pPr>
        <w:tabs>
          <w:tab w:val="num" w:pos="851"/>
        </w:tabs>
        <w:ind w:left="851" w:hanging="851"/>
      </w:pPr>
      <w:rPr>
        <w:rFonts w:hint="default"/>
      </w:rPr>
    </w:lvl>
    <w:lvl w:ilvl="2">
      <w:start w:val="1"/>
      <w:numFmt w:val="decimal"/>
      <w:pStyle w:val="Nadpis3"/>
      <w:lvlText w:val="%1.%2.%3"/>
      <w:lvlJc w:val="left"/>
      <w:pPr>
        <w:tabs>
          <w:tab w:val="num" w:pos="851"/>
        </w:tabs>
        <w:ind w:left="851" w:hanging="851"/>
      </w:pPr>
      <w:rPr>
        <w:rFonts w:hint="default"/>
      </w:rPr>
    </w:lvl>
    <w:lvl w:ilvl="3">
      <w:start w:val="1"/>
      <w:numFmt w:val="none"/>
      <w:pStyle w:val="Nadpis4"/>
      <w:suff w:val="nothing"/>
      <w:lvlText w:val=""/>
      <w:lvlJc w:val="left"/>
      <w:pPr>
        <w:ind w:left="864" w:hanging="864"/>
      </w:pPr>
      <w:rPr>
        <w:rFonts w:hint="default"/>
      </w:rPr>
    </w:lvl>
    <w:lvl w:ilvl="4">
      <w:start w:val="1"/>
      <w:numFmt w:val="none"/>
      <w:pStyle w:val="Nadpis5"/>
      <w:suff w:val="nothing"/>
      <w:lvlText w:val=""/>
      <w:lvlJc w:val="left"/>
      <w:pPr>
        <w:ind w:left="1008" w:hanging="1008"/>
      </w:pPr>
      <w:rPr>
        <w:rFonts w:hint="default"/>
      </w:rPr>
    </w:lvl>
    <w:lvl w:ilvl="5">
      <w:start w:val="1"/>
      <w:numFmt w:val="none"/>
      <w:pStyle w:val="Nadpis6"/>
      <w:suff w:val="nothing"/>
      <w:lvlText w:val=""/>
      <w:lvlJc w:val="left"/>
      <w:pPr>
        <w:ind w:left="1152" w:hanging="1152"/>
      </w:pPr>
      <w:rPr>
        <w:rFonts w:hint="default"/>
      </w:rPr>
    </w:lvl>
    <w:lvl w:ilvl="6">
      <w:start w:val="1"/>
      <w:numFmt w:val="none"/>
      <w:pStyle w:val="Nadpis7"/>
      <w:suff w:val="nothing"/>
      <w:lvlText w:val=""/>
      <w:lvlJc w:val="left"/>
      <w:pPr>
        <w:ind w:left="0" w:firstLine="0"/>
      </w:pPr>
      <w:rPr>
        <w:rFonts w:hint="default"/>
      </w:rPr>
    </w:lvl>
    <w:lvl w:ilvl="7">
      <w:start w:val="1"/>
      <w:numFmt w:val="none"/>
      <w:pStyle w:val="Nadpis8"/>
      <w:suff w:val="nothing"/>
      <w:lvlText w:val=""/>
      <w:lvlJc w:val="left"/>
      <w:pPr>
        <w:ind w:left="0" w:firstLine="0"/>
      </w:pPr>
      <w:rPr>
        <w:rFonts w:hint="default"/>
      </w:rPr>
    </w:lvl>
    <w:lvl w:ilvl="8">
      <w:start w:val="1"/>
      <w:numFmt w:val="none"/>
      <w:pStyle w:val="Nadpis9"/>
      <w:suff w:val="nothing"/>
      <w:lvlText w:val=""/>
      <w:lvlJc w:val="left"/>
      <w:pPr>
        <w:ind w:left="0" w:firstLine="0"/>
      </w:pPr>
      <w:rPr>
        <w:rFonts w:hint="default"/>
      </w:rPr>
    </w:lvl>
  </w:abstractNum>
  <w:abstractNum w:abstractNumId="10" w15:restartNumberingAfterBreak="0">
    <w:nsid w:val="1C4118B6"/>
    <w:multiLevelType w:val="hybridMultilevel"/>
    <w:tmpl w:val="C94CF92E"/>
    <w:lvl w:ilvl="0" w:tplc="FFFFFFFF">
      <w:start w:val="1"/>
      <w:numFmt w:val="lowerLetter"/>
      <w:lvlText w:val="(%1)"/>
      <w:lvlJc w:val="left"/>
      <w:pPr>
        <w:tabs>
          <w:tab w:val="num" w:pos="2513"/>
        </w:tabs>
        <w:ind w:left="2513" w:hanging="360"/>
      </w:pPr>
      <w:rPr>
        <w:rFonts w:hint="default"/>
      </w:rPr>
    </w:lvl>
    <w:lvl w:ilvl="1" w:tplc="FFFFFFFF" w:tentative="1">
      <w:start w:val="1"/>
      <w:numFmt w:val="lowerLetter"/>
      <w:lvlText w:val="%2."/>
      <w:lvlJc w:val="left"/>
      <w:pPr>
        <w:tabs>
          <w:tab w:val="num" w:pos="3233"/>
        </w:tabs>
        <w:ind w:left="3233" w:hanging="360"/>
      </w:pPr>
    </w:lvl>
    <w:lvl w:ilvl="2" w:tplc="FFFFFFFF" w:tentative="1">
      <w:start w:val="1"/>
      <w:numFmt w:val="lowerRoman"/>
      <w:lvlText w:val="%3."/>
      <w:lvlJc w:val="right"/>
      <w:pPr>
        <w:tabs>
          <w:tab w:val="num" w:pos="3953"/>
        </w:tabs>
        <w:ind w:left="3953" w:hanging="180"/>
      </w:pPr>
    </w:lvl>
    <w:lvl w:ilvl="3" w:tplc="FFFFFFFF" w:tentative="1">
      <w:start w:val="1"/>
      <w:numFmt w:val="decimal"/>
      <w:lvlText w:val="%4."/>
      <w:lvlJc w:val="left"/>
      <w:pPr>
        <w:tabs>
          <w:tab w:val="num" w:pos="4673"/>
        </w:tabs>
        <w:ind w:left="4673" w:hanging="360"/>
      </w:pPr>
    </w:lvl>
    <w:lvl w:ilvl="4" w:tplc="FFFFFFFF" w:tentative="1">
      <w:start w:val="1"/>
      <w:numFmt w:val="lowerLetter"/>
      <w:lvlText w:val="%5."/>
      <w:lvlJc w:val="left"/>
      <w:pPr>
        <w:tabs>
          <w:tab w:val="num" w:pos="5393"/>
        </w:tabs>
        <w:ind w:left="5393" w:hanging="360"/>
      </w:pPr>
    </w:lvl>
    <w:lvl w:ilvl="5" w:tplc="FFFFFFFF" w:tentative="1">
      <w:start w:val="1"/>
      <w:numFmt w:val="lowerRoman"/>
      <w:lvlText w:val="%6."/>
      <w:lvlJc w:val="right"/>
      <w:pPr>
        <w:tabs>
          <w:tab w:val="num" w:pos="6113"/>
        </w:tabs>
        <w:ind w:left="6113" w:hanging="180"/>
      </w:pPr>
    </w:lvl>
    <w:lvl w:ilvl="6" w:tplc="FFFFFFFF" w:tentative="1">
      <w:start w:val="1"/>
      <w:numFmt w:val="decimal"/>
      <w:lvlText w:val="%7."/>
      <w:lvlJc w:val="left"/>
      <w:pPr>
        <w:tabs>
          <w:tab w:val="num" w:pos="6833"/>
        </w:tabs>
        <w:ind w:left="6833" w:hanging="360"/>
      </w:pPr>
    </w:lvl>
    <w:lvl w:ilvl="7" w:tplc="FFFFFFFF" w:tentative="1">
      <w:start w:val="1"/>
      <w:numFmt w:val="lowerLetter"/>
      <w:lvlText w:val="%8."/>
      <w:lvlJc w:val="left"/>
      <w:pPr>
        <w:tabs>
          <w:tab w:val="num" w:pos="7553"/>
        </w:tabs>
        <w:ind w:left="7553" w:hanging="360"/>
      </w:pPr>
    </w:lvl>
    <w:lvl w:ilvl="8" w:tplc="FFFFFFFF" w:tentative="1">
      <w:start w:val="1"/>
      <w:numFmt w:val="lowerRoman"/>
      <w:lvlText w:val="%9."/>
      <w:lvlJc w:val="right"/>
      <w:pPr>
        <w:tabs>
          <w:tab w:val="num" w:pos="8273"/>
        </w:tabs>
        <w:ind w:left="8273" w:hanging="180"/>
      </w:pPr>
    </w:lvl>
  </w:abstractNum>
  <w:abstractNum w:abstractNumId="11" w15:restartNumberingAfterBreak="0">
    <w:nsid w:val="1FAF2426"/>
    <w:multiLevelType w:val="hybridMultilevel"/>
    <w:tmpl w:val="7382BCF2"/>
    <w:lvl w:ilvl="0" w:tplc="893AE6A8">
      <w:start w:val="1"/>
      <w:numFmt w:val="lowerLetter"/>
      <w:lvlText w:val="%1)"/>
      <w:lvlJc w:val="left"/>
      <w:pPr>
        <w:tabs>
          <w:tab w:val="num" w:pos="720"/>
        </w:tabs>
        <w:ind w:left="720" w:hanging="360"/>
      </w:pPr>
      <w:rPr>
        <w:rFonts w:ascii="Arial" w:hAnsi="Arial" w:hint="default"/>
      </w:rPr>
    </w:lvl>
    <w:lvl w:ilvl="1" w:tplc="041B0003">
      <w:start w:val="1"/>
      <w:numFmt w:val="decimal"/>
      <w:lvlText w:val="%2."/>
      <w:lvlJc w:val="left"/>
      <w:pPr>
        <w:tabs>
          <w:tab w:val="num" w:pos="1440"/>
        </w:tabs>
        <w:ind w:left="1440" w:hanging="360"/>
      </w:pPr>
      <w:rPr>
        <w:rFonts w:ascii="Times New Roman" w:hAnsi="Times New Roman" w:cs="Times New Roman"/>
      </w:rPr>
    </w:lvl>
    <w:lvl w:ilvl="2" w:tplc="041B0005">
      <w:start w:val="1"/>
      <w:numFmt w:val="decimal"/>
      <w:lvlText w:val="%3."/>
      <w:lvlJc w:val="left"/>
      <w:pPr>
        <w:tabs>
          <w:tab w:val="num" w:pos="2160"/>
        </w:tabs>
        <w:ind w:left="2160" w:hanging="360"/>
      </w:pPr>
      <w:rPr>
        <w:rFonts w:ascii="Times New Roman" w:hAnsi="Times New Roman" w:cs="Times New Roman"/>
      </w:rPr>
    </w:lvl>
    <w:lvl w:ilvl="3" w:tplc="041B0001">
      <w:start w:val="1"/>
      <w:numFmt w:val="decimal"/>
      <w:lvlText w:val="%4."/>
      <w:lvlJc w:val="left"/>
      <w:pPr>
        <w:tabs>
          <w:tab w:val="num" w:pos="2880"/>
        </w:tabs>
        <w:ind w:left="2880" w:hanging="360"/>
      </w:pPr>
      <w:rPr>
        <w:rFonts w:ascii="Times New Roman" w:hAnsi="Times New Roman" w:cs="Times New Roman"/>
      </w:rPr>
    </w:lvl>
    <w:lvl w:ilvl="4" w:tplc="041B0003">
      <w:start w:val="1"/>
      <w:numFmt w:val="decimal"/>
      <w:lvlText w:val="%5."/>
      <w:lvlJc w:val="left"/>
      <w:pPr>
        <w:tabs>
          <w:tab w:val="num" w:pos="3600"/>
        </w:tabs>
        <w:ind w:left="3600" w:hanging="360"/>
      </w:pPr>
      <w:rPr>
        <w:rFonts w:ascii="Times New Roman" w:hAnsi="Times New Roman" w:cs="Times New Roman"/>
      </w:rPr>
    </w:lvl>
    <w:lvl w:ilvl="5" w:tplc="041B0005">
      <w:start w:val="1"/>
      <w:numFmt w:val="decimal"/>
      <w:lvlText w:val="%6."/>
      <w:lvlJc w:val="left"/>
      <w:pPr>
        <w:tabs>
          <w:tab w:val="num" w:pos="4320"/>
        </w:tabs>
        <w:ind w:left="4320" w:hanging="360"/>
      </w:pPr>
      <w:rPr>
        <w:rFonts w:ascii="Times New Roman" w:hAnsi="Times New Roman" w:cs="Times New Roman"/>
      </w:rPr>
    </w:lvl>
    <w:lvl w:ilvl="6" w:tplc="041B0001">
      <w:start w:val="1"/>
      <w:numFmt w:val="decimal"/>
      <w:lvlText w:val="%7."/>
      <w:lvlJc w:val="left"/>
      <w:pPr>
        <w:tabs>
          <w:tab w:val="num" w:pos="5040"/>
        </w:tabs>
        <w:ind w:left="5040" w:hanging="360"/>
      </w:pPr>
      <w:rPr>
        <w:rFonts w:ascii="Times New Roman" w:hAnsi="Times New Roman" w:cs="Times New Roman"/>
      </w:rPr>
    </w:lvl>
    <w:lvl w:ilvl="7" w:tplc="041B0003">
      <w:start w:val="1"/>
      <w:numFmt w:val="decimal"/>
      <w:lvlText w:val="%8."/>
      <w:lvlJc w:val="left"/>
      <w:pPr>
        <w:tabs>
          <w:tab w:val="num" w:pos="5760"/>
        </w:tabs>
        <w:ind w:left="5760" w:hanging="360"/>
      </w:pPr>
      <w:rPr>
        <w:rFonts w:ascii="Times New Roman" w:hAnsi="Times New Roman" w:cs="Times New Roman"/>
      </w:rPr>
    </w:lvl>
    <w:lvl w:ilvl="8" w:tplc="041B0005">
      <w:start w:val="1"/>
      <w:numFmt w:val="decimal"/>
      <w:lvlText w:val="%9."/>
      <w:lvlJc w:val="left"/>
      <w:pPr>
        <w:tabs>
          <w:tab w:val="num" w:pos="6480"/>
        </w:tabs>
        <w:ind w:left="6480" w:hanging="360"/>
      </w:pPr>
      <w:rPr>
        <w:rFonts w:ascii="Times New Roman" w:hAnsi="Times New Roman" w:cs="Times New Roman"/>
      </w:rPr>
    </w:lvl>
  </w:abstractNum>
  <w:abstractNum w:abstractNumId="12" w15:restartNumberingAfterBreak="0">
    <w:nsid w:val="28614C0D"/>
    <w:multiLevelType w:val="multilevel"/>
    <w:tmpl w:val="B48877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2A66342E"/>
    <w:multiLevelType w:val="singleLevel"/>
    <w:tmpl w:val="6A6E7920"/>
    <w:lvl w:ilvl="0">
      <w:start w:val="1"/>
      <w:numFmt w:val="lowerLetter"/>
      <w:pStyle w:val="Zoznam"/>
      <w:lvlText w:val="%1."/>
      <w:lvlJc w:val="left"/>
      <w:pPr>
        <w:tabs>
          <w:tab w:val="num" w:pos="567"/>
        </w:tabs>
        <w:ind w:left="567" w:hanging="567"/>
      </w:pPr>
    </w:lvl>
  </w:abstractNum>
  <w:abstractNum w:abstractNumId="14" w15:restartNumberingAfterBreak="0">
    <w:nsid w:val="2C2678F7"/>
    <w:multiLevelType w:val="hybridMultilevel"/>
    <w:tmpl w:val="462217B8"/>
    <w:lvl w:ilvl="0" w:tplc="FFFFFFFF">
      <w:start w:val="1"/>
      <w:numFmt w:val="lowerLetter"/>
      <w:lvlText w:val="(%1)"/>
      <w:lvlJc w:val="left"/>
      <w:pPr>
        <w:tabs>
          <w:tab w:val="num" w:pos="2520"/>
        </w:tabs>
        <w:ind w:left="2520" w:hanging="360"/>
      </w:pPr>
      <w:rPr>
        <w:rFonts w:hint="default"/>
      </w:rPr>
    </w:lvl>
    <w:lvl w:ilvl="1" w:tplc="FFFFFFFF" w:tentative="1">
      <w:start w:val="1"/>
      <w:numFmt w:val="lowerLetter"/>
      <w:lvlText w:val="%2."/>
      <w:lvlJc w:val="left"/>
      <w:pPr>
        <w:tabs>
          <w:tab w:val="num" w:pos="3240"/>
        </w:tabs>
        <w:ind w:left="3240" w:hanging="360"/>
      </w:pPr>
    </w:lvl>
    <w:lvl w:ilvl="2" w:tplc="FFFFFFFF" w:tentative="1">
      <w:start w:val="1"/>
      <w:numFmt w:val="lowerRoman"/>
      <w:lvlText w:val="%3."/>
      <w:lvlJc w:val="right"/>
      <w:pPr>
        <w:tabs>
          <w:tab w:val="num" w:pos="3960"/>
        </w:tabs>
        <w:ind w:left="3960" w:hanging="180"/>
      </w:pPr>
    </w:lvl>
    <w:lvl w:ilvl="3" w:tplc="FFFFFFFF" w:tentative="1">
      <w:start w:val="1"/>
      <w:numFmt w:val="decimal"/>
      <w:lvlText w:val="%4."/>
      <w:lvlJc w:val="left"/>
      <w:pPr>
        <w:tabs>
          <w:tab w:val="num" w:pos="4680"/>
        </w:tabs>
        <w:ind w:left="4680" w:hanging="360"/>
      </w:pPr>
    </w:lvl>
    <w:lvl w:ilvl="4" w:tplc="FFFFFFFF" w:tentative="1">
      <w:start w:val="1"/>
      <w:numFmt w:val="lowerLetter"/>
      <w:lvlText w:val="%5."/>
      <w:lvlJc w:val="left"/>
      <w:pPr>
        <w:tabs>
          <w:tab w:val="num" w:pos="5400"/>
        </w:tabs>
        <w:ind w:left="5400" w:hanging="360"/>
      </w:pPr>
    </w:lvl>
    <w:lvl w:ilvl="5" w:tplc="FFFFFFFF" w:tentative="1">
      <w:start w:val="1"/>
      <w:numFmt w:val="lowerRoman"/>
      <w:lvlText w:val="%6."/>
      <w:lvlJc w:val="right"/>
      <w:pPr>
        <w:tabs>
          <w:tab w:val="num" w:pos="6120"/>
        </w:tabs>
        <w:ind w:left="6120" w:hanging="180"/>
      </w:pPr>
    </w:lvl>
    <w:lvl w:ilvl="6" w:tplc="FFFFFFFF" w:tentative="1">
      <w:start w:val="1"/>
      <w:numFmt w:val="decimal"/>
      <w:lvlText w:val="%7."/>
      <w:lvlJc w:val="left"/>
      <w:pPr>
        <w:tabs>
          <w:tab w:val="num" w:pos="6840"/>
        </w:tabs>
        <w:ind w:left="6840" w:hanging="360"/>
      </w:pPr>
    </w:lvl>
    <w:lvl w:ilvl="7" w:tplc="FFFFFFFF" w:tentative="1">
      <w:start w:val="1"/>
      <w:numFmt w:val="lowerLetter"/>
      <w:lvlText w:val="%8."/>
      <w:lvlJc w:val="left"/>
      <w:pPr>
        <w:tabs>
          <w:tab w:val="num" w:pos="7560"/>
        </w:tabs>
        <w:ind w:left="7560" w:hanging="360"/>
      </w:pPr>
    </w:lvl>
    <w:lvl w:ilvl="8" w:tplc="FFFFFFFF" w:tentative="1">
      <w:start w:val="1"/>
      <w:numFmt w:val="lowerRoman"/>
      <w:lvlText w:val="%9."/>
      <w:lvlJc w:val="right"/>
      <w:pPr>
        <w:tabs>
          <w:tab w:val="num" w:pos="8280"/>
        </w:tabs>
        <w:ind w:left="8280" w:hanging="180"/>
      </w:pPr>
    </w:lvl>
  </w:abstractNum>
  <w:abstractNum w:abstractNumId="15" w15:restartNumberingAfterBreak="0">
    <w:nsid w:val="322E4922"/>
    <w:multiLevelType w:val="hybridMultilevel"/>
    <w:tmpl w:val="CE6ED638"/>
    <w:lvl w:ilvl="0" w:tplc="C68444A0">
      <w:start w:val="1"/>
      <w:numFmt w:val="lowerLetter"/>
      <w:lvlText w:val="%1)"/>
      <w:lvlJc w:val="left"/>
      <w:pPr>
        <w:ind w:left="720" w:hanging="360"/>
      </w:pPr>
      <w:rPr>
        <w:rFonts w:hint="default"/>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4486832"/>
    <w:multiLevelType w:val="hybridMultilevel"/>
    <w:tmpl w:val="29DE7040"/>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7" w15:restartNumberingAfterBreak="0">
    <w:nsid w:val="35930944"/>
    <w:multiLevelType w:val="singleLevel"/>
    <w:tmpl w:val="041B000F"/>
    <w:lvl w:ilvl="0">
      <w:start w:val="1"/>
      <w:numFmt w:val="decimal"/>
      <w:lvlText w:val="%1."/>
      <w:lvlJc w:val="left"/>
      <w:pPr>
        <w:tabs>
          <w:tab w:val="num" w:pos="360"/>
        </w:tabs>
        <w:ind w:left="360" w:hanging="360"/>
      </w:pPr>
      <w:rPr>
        <w:rFonts w:hint="default"/>
      </w:rPr>
    </w:lvl>
  </w:abstractNum>
  <w:abstractNum w:abstractNumId="18" w15:restartNumberingAfterBreak="0">
    <w:nsid w:val="36145C5F"/>
    <w:multiLevelType w:val="hybridMultilevel"/>
    <w:tmpl w:val="8F70203E"/>
    <w:lvl w:ilvl="0" w:tplc="6CC0808A">
      <w:start w:val="1"/>
      <w:numFmt w:val="decimal"/>
      <w:lvlText w:val="(%1)"/>
      <w:lvlJc w:val="left"/>
      <w:pPr>
        <w:ind w:left="405" w:hanging="360"/>
      </w:pPr>
      <w:rPr>
        <w:rFonts w:hint="default"/>
        <w:i/>
        <w:color w:val="000000"/>
        <w:sz w:val="18"/>
      </w:rPr>
    </w:lvl>
    <w:lvl w:ilvl="1" w:tplc="041B0019" w:tentative="1">
      <w:start w:val="1"/>
      <w:numFmt w:val="lowerLetter"/>
      <w:lvlText w:val="%2."/>
      <w:lvlJc w:val="left"/>
      <w:pPr>
        <w:ind w:left="1125" w:hanging="360"/>
      </w:pPr>
    </w:lvl>
    <w:lvl w:ilvl="2" w:tplc="041B001B" w:tentative="1">
      <w:start w:val="1"/>
      <w:numFmt w:val="lowerRoman"/>
      <w:lvlText w:val="%3."/>
      <w:lvlJc w:val="right"/>
      <w:pPr>
        <w:ind w:left="1845" w:hanging="180"/>
      </w:pPr>
    </w:lvl>
    <w:lvl w:ilvl="3" w:tplc="041B000F" w:tentative="1">
      <w:start w:val="1"/>
      <w:numFmt w:val="decimal"/>
      <w:lvlText w:val="%4."/>
      <w:lvlJc w:val="left"/>
      <w:pPr>
        <w:ind w:left="2565" w:hanging="360"/>
      </w:pPr>
    </w:lvl>
    <w:lvl w:ilvl="4" w:tplc="041B0019" w:tentative="1">
      <w:start w:val="1"/>
      <w:numFmt w:val="lowerLetter"/>
      <w:lvlText w:val="%5."/>
      <w:lvlJc w:val="left"/>
      <w:pPr>
        <w:ind w:left="3285" w:hanging="360"/>
      </w:pPr>
    </w:lvl>
    <w:lvl w:ilvl="5" w:tplc="041B001B" w:tentative="1">
      <w:start w:val="1"/>
      <w:numFmt w:val="lowerRoman"/>
      <w:lvlText w:val="%6."/>
      <w:lvlJc w:val="right"/>
      <w:pPr>
        <w:ind w:left="4005" w:hanging="180"/>
      </w:pPr>
    </w:lvl>
    <w:lvl w:ilvl="6" w:tplc="041B000F" w:tentative="1">
      <w:start w:val="1"/>
      <w:numFmt w:val="decimal"/>
      <w:lvlText w:val="%7."/>
      <w:lvlJc w:val="left"/>
      <w:pPr>
        <w:ind w:left="4725" w:hanging="360"/>
      </w:pPr>
    </w:lvl>
    <w:lvl w:ilvl="7" w:tplc="041B0019" w:tentative="1">
      <w:start w:val="1"/>
      <w:numFmt w:val="lowerLetter"/>
      <w:lvlText w:val="%8."/>
      <w:lvlJc w:val="left"/>
      <w:pPr>
        <w:ind w:left="5445" w:hanging="360"/>
      </w:pPr>
    </w:lvl>
    <w:lvl w:ilvl="8" w:tplc="041B001B" w:tentative="1">
      <w:start w:val="1"/>
      <w:numFmt w:val="lowerRoman"/>
      <w:lvlText w:val="%9."/>
      <w:lvlJc w:val="right"/>
      <w:pPr>
        <w:ind w:left="6165" w:hanging="180"/>
      </w:pPr>
    </w:lvl>
  </w:abstractNum>
  <w:abstractNum w:abstractNumId="19" w15:restartNumberingAfterBreak="0">
    <w:nsid w:val="371C7378"/>
    <w:multiLevelType w:val="singleLevel"/>
    <w:tmpl w:val="041B000F"/>
    <w:lvl w:ilvl="0">
      <w:start w:val="1"/>
      <w:numFmt w:val="decimal"/>
      <w:lvlText w:val="%1."/>
      <w:lvlJc w:val="left"/>
      <w:pPr>
        <w:tabs>
          <w:tab w:val="num" w:pos="360"/>
        </w:tabs>
        <w:ind w:left="360" w:hanging="360"/>
      </w:pPr>
      <w:rPr>
        <w:rFonts w:hint="default"/>
      </w:rPr>
    </w:lvl>
  </w:abstractNum>
  <w:abstractNum w:abstractNumId="20" w15:restartNumberingAfterBreak="0">
    <w:nsid w:val="3A0C307C"/>
    <w:multiLevelType w:val="singleLevel"/>
    <w:tmpl w:val="04050019"/>
    <w:lvl w:ilvl="0">
      <w:start w:val="1"/>
      <w:numFmt w:val="lowerLetter"/>
      <w:lvlText w:val="(%1)"/>
      <w:lvlJc w:val="left"/>
      <w:pPr>
        <w:tabs>
          <w:tab w:val="num" w:pos="360"/>
        </w:tabs>
        <w:ind w:left="360" w:hanging="360"/>
      </w:pPr>
      <w:rPr>
        <w:rFonts w:hint="default"/>
      </w:rPr>
    </w:lvl>
  </w:abstractNum>
  <w:abstractNum w:abstractNumId="21" w15:restartNumberingAfterBreak="0">
    <w:nsid w:val="3B51610B"/>
    <w:multiLevelType w:val="hybridMultilevel"/>
    <w:tmpl w:val="D9D093A4"/>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3C135E16"/>
    <w:multiLevelType w:val="hybridMultilevel"/>
    <w:tmpl w:val="00B2F61A"/>
    <w:lvl w:ilvl="0" w:tplc="FFFFFFFF">
      <w:start w:val="2"/>
      <w:numFmt w:val="lowerLetter"/>
      <w:lvlText w:val="(%1)"/>
      <w:lvlJc w:val="left"/>
      <w:pPr>
        <w:tabs>
          <w:tab w:val="num" w:pos="2517"/>
        </w:tabs>
        <w:ind w:left="2517" w:hanging="360"/>
      </w:pPr>
      <w:rPr>
        <w:rFonts w:hint="default"/>
      </w:rPr>
    </w:lvl>
    <w:lvl w:ilvl="1" w:tplc="FFFFFFFF" w:tentative="1">
      <w:start w:val="1"/>
      <w:numFmt w:val="lowerLetter"/>
      <w:lvlText w:val="%2."/>
      <w:lvlJc w:val="left"/>
      <w:pPr>
        <w:tabs>
          <w:tab w:val="num" w:pos="3237"/>
        </w:tabs>
        <w:ind w:left="3237" w:hanging="360"/>
      </w:pPr>
    </w:lvl>
    <w:lvl w:ilvl="2" w:tplc="FFFFFFFF" w:tentative="1">
      <w:start w:val="1"/>
      <w:numFmt w:val="lowerRoman"/>
      <w:lvlText w:val="%3."/>
      <w:lvlJc w:val="right"/>
      <w:pPr>
        <w:tabs>
          <w:tab w:val="num" w:pos="3957"/>
        </w:tabs>
        <w:ind w:left="3957" w:hanging="180"/>
      </w:pPr>
    </w:lvl>
    <w:lvl w:ilvl="3" w:tplc="FFFFFFFF" w:tentative="1">
      <w:start w:val="1"/>
      <w:numFmt w:val="decimal"/>
      <w:lvlText w:val="%4."/>
      <w:lvlJc w:val="left"/>
      <w:pPr>
        <w:tabs>
          <w:tab w:val="num" w:pos="4677"/>
        </w:tabs>
        <w:ind w:left="4677" w:hanging="360"/>
      </w:pPr>
    </w:lvl>
    <w:lvl w:ilvl="4" w:tplc="FFFFFFFF" w:tentative="1">
      <w:start w:val="1"/>
      <w:numFmt w:val="lowerLetter"/>
      <w:lvlText w:val="%5."/>
      <w:lvlJc w:val="left"/>
      <w:pPr>
        <w:tabs>
          <w:tab w:val="num" w:pos="5397"/>
        </w:tabs>
        <w:ind w:left="5397" w:hanging="360"/>
      </w:pPr>
    </w:lvl>
    <w:lvl w:ilvl="5" w:tplc="FFFFFFFF" w:tentative="1">
      <w:start w:val="1"/>
      <w:numFmt w:val="lowerRoman"/>
      <w:lvlText w:val="%6."/>
      <w:lvlJc w:val="right"/>
      <w:pPr>
        <w:tabs>
          <w:tab w:val="num" w:pos="6117"/>
        </w:tabs>
        <w:ind w:left="6117" w:hanging="180"/>
      </w:pPr>
    </w:lvl>
    <w:lvl w:ilvl="6" w:tplc="FFFFFFFF" w:tentative="1">
      <w:start w:val="1"/>
      <w:numFmt w:val="decimal"/>
      <w:lvlText w:val="%7."/>
      <w:lvlJc w:val="left"/>
      <w:pPr>
        <w:tabs>
          <w:tab w:val="num" w:pos="6837"/>
        </w:tabs>
        <w:ind w:left="6837" w:hanging="360"/>
      </w:pPr>
    </w:lvl>
    <w:lvl w:ilvl="7" w:tplc="FFFFFFFF" w:tentative="1">
      <w:start w:val="1"/>
      <w:numFmt w:val="lowerLetter"/>
      <w:lvlText w:val="%8."/>
      <w:lvlJc w:val="left"/>
      <w:pPr>
        <w:tabs>
          <w:tab w:val="num" w:pos="7557"/>
        </w:tabs>
        <w:ind w:left="7557" w:hanging="360"/>
      </w:pPr>
    </w:lvl>
    <w:lvl w:ilvl="8" w:tplc="FFFFFFFF" w:tentative="1">
      <w:start w:val="1"/>
      <w:numFmt w:val="lowerRoman"/>
      <w:lvlText w:val="%9."/>
      <w:lvlJc w:val="right"/>
      <w:pPr>
        <w:tabs>
          <w:tab w:val="num" w:pos="8277"/>
        </w:tabs>
        <w:ind w:left="8277" w:hanging="180"/>
      </w:pPr>
    </w:lvl>
  </w:abstractNum>
  <w:abstractNum w:abstractNumId="23" w15:restartNumberingAfterBreak="0">
    <w:nsid w:val="3C6B21C3"/>
    <w:multiLevelType w:val="multilevel"/>
    <w:tmpl w:val="8D98715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upperLetter"/>
      <w:lvlRestart w:val="0"/>
      <w:pStyle w:val="Appendix"/>
      <w:suff w:val="space"/>
      <w:lvlText w:val="Appendix %9 -"/>
      <w:lvlJc w:val="left"/>
      <w:pPr>
        <w:ind w:left="0" w:firstLine="0"/>
      </w:pPr>
    </w:lvl>
  </w:abstractNum>
  <w:abstractNum w:abstractNumId="24" w15:restartNumberingAfterBreak="0">
    <w:nsid w:val="3E1F767C"/>
    <w:multiLevelType w:val="hybridMultilevel"/>
    <w:tmpl w:val="317EF4C2"/>
    <w:lvl w:ilvl="0" w:tplc="71CACEE2">
      <w:start w:val="1"/>
      <w:numFmt w:val="lowerLetter"/>
      <w:pStyle w:val="is"/>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17A222B"/>
    <w:multiLevelType w:val="hybridMultilevel"/>
    <w:tmpl w:val="15BAF3E4"/>
    <w:lvl w:ilvl="0" w:tplc="482C3FA8">
      <w:start w:val="1"/>
      <w:numFmt w:val="lowerLetter"/>
      <w:lvlText w:val="%1)"/>
      <w:lvlJc w:val="left"/>
      <w:pPr>
        <w:tabs>
          <w:tab w:val="num" w:pos="420"/>
        </w:tabs>
        <w:ind w:left="4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6" w15:restartNumberingAfterBreak="0">
    <w:nsid w:val="478870D1"/>
    <w:multiLevelType w:val="multilevel"/>
    <w:tmpl w:val="46243C88"/>
    <w:lvl w:ilvl="0">
      <w:start w:val="1"/>
      <w:numFmt w:val="decimal"/>
      <w:pStyle w:val="SPnadpi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color w:val="00000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4D7309F9"/>
    <w:multiLevelType w:val="hybridMultilevel"/>
    <w:tmpl w:val="E31C4DA2"/>
    <w:lvl w:ilvl="0" w:tplc="C910EA7A">
      <w:start w:val="1"/>
      <w:numFmt w:val="lowerLetter"/>
      <w:lvlText w:val="%1)"/>
      <w:lvlJc w:val="left"/>
      <w:pPr>
        <w:ind w:left="720" w:hanging="360"/>
      </w:pPr>
      <w:rPr>
        <w:rFonts w:ascii="Arial" w:hAnsi="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18C2A24"/>
    <w:multiLevelType w:val="hybridMultilevel"/>
    <w:tmpl w:val="4F2A8ACC"/>
    <w:lvl w:ilvl="0" w:tplc="F0382128">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15:restartNumberingAfterBreak="0">
    <w:nsid w:val="532A4017"/>
    <w:multiLevelType w:val="hybridMultilevel"/>
    <w:tmpl w:val="393ACDB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9445451"/>
    <w:multiLevelType w:val="hybridMultilevel"/>
    <w:tmpl w:val="D9D093A4"/>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5ABB758C"/>
    <w:multiLevelType w:val="hybridMultilevel"/>
    <w:tmpl w:val="A622E364"/>
    <w:lvl w:ilvl="0" w:tplc="AA84F7FA">
      <w:start w:val="3"/>
      <w:numFmt w:val="bullet"/>
      <w:lvlText w:val="-"/>
      <w:lvlJc w:val="left"/>
      <w:pPr>
        <w:ind w:left="720" w:hanging="360"/>
      </w:pPr>
      <w:rPr>
        <w:rFonts w:ascii="Calibri" w:eastAsia="Times New Roman" w:hAnsi="Calibri"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5D345022"/>
    <w:multiLevelType w:val="hybridMultilevel"/>
    <w:tmpl w:val="7508153A"/>
    <w:lvl w:ilvl="0" w:tplc="989032D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5E39742C"/>
    <w:multiLevelType w:val="hybridMultilevel"/>
    <w:tmpl w:val="21366A0E"/>
    <w:lvl w:ilvl="0" w:tplc="041B0001">
      <w:start w:val="1"/>
      <w:numFmt w:val="bullet"/>
      <w:lvlText w:val=""/>
      <w:lvlJc w:val="left"/>
      <w:pPr>
        <w:ind w:left="1260" w:hanging="360"/>
      </w:pPr>
      <w:rPr>
        <w:rFonts w:ascii="Symbol" w:hAnsi="Symbol" w:hint="default"/>
      </w:rPr>
    </w:lvl>
    <w:lvl w:ilvl="1" w:tplc="041B0003" w:tentative="1">
      <w:start w:val="1"/>
      <w:numFmt w:val="bullet"/>
      <w:lvlText w:val="o"/>
      <w:lvlJc w:val="left"/>
      <w:pPr>
        <w:ind w:left="1980" w:hanging="360"/>
      </w:pPr>
      <w:rPr>
        <w:rFonts w:ascii="Courier New" w:hAnsi="Courier New" w:cs="Courier New" w:hint="default"/>
      </w:rPr>
    </w:lvl>
    <w:lvl w:ilvl="2" w:tplc="041B0005">
      <w:start w:val="1"/>
      <w:numFmt w:val="bullet"/>
      <w:lvlText w:val=""/>
      <w:lvlJc w:val="left"/>
      <w:pPr>
        <w:ind w:left="2700" w:hanging="360"/>
      </w:pPr>
      <w:rPr>
        <w:rFonts w:ascii="Wingdings" w:hAnsi="Wingdings" w:hint="default"/>
      </w:rPr>
    </w:lvl>
    <w:lvl w:ilvl="3" w:tplc="041B0001" w:tentative="1">
      <w:start w:val="1"/>
      <w:numFmt w:val="bullet"/>
      <w:lvlText w:val=""/>
      <w:lvlJc w:val="left"/>
      <w:pPr>
        <w:ind w:left="3420" w:hanging="360"/>
      </w:pPr>
      <w:rPr>
        <w:rFonts w:ascii="Symbol" w:hAnsi="Symbol" w:hint="default"/>
      </w:rPr>
    </w:lvl>
    <w:lvl w:ilvl="4" w:tplc="041B0003" w:tentative="1">
      <w:start w:val="1"/>
      <w:numFmt w:val="bullet"/>
      <w:lvlText w:val="o"/>
      <w:lvlJc w:val="left"/>
      <w:pPr>
        <w:ind w:left="4140" w:hanging="360"/>
      </w:pPr>
      <w:rPr>
        <w:rFonts w:ascii="Courier New" w:hAnsi="Courier New" w:cs="Courier New" w:hint="default"/>
      </w:rPr>
    </w:lvl>
    <w:lvl w:ilvl="5" w:tplc="041B0005" w:tentative="1">
      <w:start w:val="1"/>
      <w:numFmt w:val="bullet"/>
      <w:lvlText w:val=""/>
      <w:lvlJc w:val="left"/>
      <w:pPr>
        <w:ind w:left="4860" w:hanging="360"/>
      </w:pPr>
      <w:rPr>
        <w:rFonts w:ascii="Wingdings" w:hAnsi="Wingdings" w:hint="default"/>
      </w:rPr>
    </w:lvl>
    <w:lvl w:ilvl="6" w:tplc="041B0001" w:tentative="1">
      <w:start w:val="1"/>
      <w:numFmt w:val="bullet"/>
      <w:lvlText w:val=""/>
      <w:lvlJc w:val="left"/>
      <w:pPr>
        <w:ind w:left="5580" w:hanging="360"/>
      </w:pPr>
      <w:rPr>
        <w:rFonts w:ascii="Symbol" w:hAnsi="Symbol" w:hint="default"/>
      </w:rPr>
    </w:lvl>
    <w:lvl w:ilvl="7" w:tplc="041B0003" w:tentative="1">
      <w:start w:val="1"/>
      <w:numFmt w:val="bullet"/>
      <w:lvlText w:val="o"/>
      <w:lvlJc w:val="left"/>
      <w:pPr>
        <w:ind w:left="6300" w:hanging="360"/>
      </w:pPr>
      <w:rPr>
        <w:rFonts w:ascii="Courier New" w:hAnsi="Courier New" w:cs="Courier New" w:hint="default"/>
      </w:rPr>
    </w:lvl>
    <w:lvl w:ilvl="8" w:tplc="041B0005" w:tentative="1">
      <w:start w:val="1"/>
      <w:numFmt w:val="bullet"/>
      <w:lvlText w:val=""/>
      <w:lvlJc w:val="left"/>
      <w:pPr>
        <w:ind w:left="7020" w:hanging="360"/>
      </w:pPr>
      <w:rPr>
        <w:rFonts w:ascii="Wingdings" w:hAnsi="Wingdings" w:hint="default"/>
      </w:rPr>
    </w:lvl>
  </w:abstractNum>
  <w:abstractNum w:abstractNumId="34" w15:restartNumberingAfterBreak="0">
    <w:nsid w:val="60E876E3"/>
    <w:multiLevelType w:val="hybridMultilevel"/>
    <w:tmpl w:val="65CCBADA"/>
    <w:lvl w:ilvl="0" w:tplc="04050019">
      <w:start w:val="1"/>
      <w:numFmt w:val="lowerLetter"/>
      <w:lvlText w:val="(%1)"/>
      <w:lvlJc w:val="left"/>
      <w:pPr>
        <w:tabs>
          <w:tab w:val="num" w:pos="360"/>
        </w:tabs>
        <w:ind w:left="36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5" w15:restartNumberingAfterBreak="0">
    <w:nsid w:val="63130D0F"/>
    <w:multiLevelType w:val="hybridMultilevel"/>
    <w:tmpl w:val="98C64E44"/>
    <w:lvl w:ilvl="0" w:tplc="482C3FA8">
      <w:start w:val="1"/>
      <w:numFmt w:val="lowerLetter"/>
      <w:lvlText w:val="%1)"/>
      <w:lvlJc w:val="left"/>
      <w:pPr>
        <w:tabs>
          <w:tab w:val="num" w:pos="420"/>
        </w:tabs>
        <w:ind w:left="420" w:hanging="360"/>
      </w:pPr>
      <w:rPr>
        <w:rFonts w:hint="default"/>
      </w:rPr>
    </w:lvl>
    <w:lvl w:ilvl="1" w:tplc="04050019" w:tentative="1">
      <w:start w:val="1"/>
      <w:numFmt w:val="lowerLetter"/>
      <w:lvlText w:val="%2."/>
      <w:lvlJc w:val="left"/>
      <w:pPr>
        <w:tabs>
          <w:tab w:val="num" w:pos="1140"/>
        </w:tabs>
        <w:ind w:left="1140" w:hanging="360"/>
      </w:pPr>
    </w:lvl>
    <w:lvl w:ilvl="2" w:tplc="0405001B" w:tentative="1">
      <w:start w:val="1"/>
      <w:numFmt w:val="lowerRoman"/>
      <w:lvlText w:val="%3."/>
      <w:lvlJc w:val="right"/>
      <w:pPr>
        <w:tabs>
          <w:tab w:val="num" w:pos="1860"/>
        </w:tabs>
        <w:ind w:left="1860" w:hanging="180"/>
      </w:pPr>
    </w:lvl>
    <w:lvl w:ilvl="3" w:tplc="0405000F" w:tentative="1">
      <w:start w:val="1"/>
      <w:numFmt w:val="decimal"/>
      <w:lvlText w:val="%4."/>
      <w:lvlJc w:val="left"/>
      <w:pPr>
        <w:tabs>
          <w:tab w:val="num" w:pos="2580"/>
        </w:tabs>
        <w:ind w:left="2580" w:hanging="360"/>
      </w:pPr>
    </w:lvl>
    <w:lvl w:ilvl="4" w:tplc="04050019" w:tentative="1">
      <w:start w:val="1"/>
      <w:numFmt w:val="lowerLetter"/>
      <w:lvlText w:val="%5."/>
      <w:lvlJc w:val="left"/>
      <w:pPr>
        <w:tabs>
          <w:tab w:val="num" w:pos="3300"/>
        </w:tabs>
        <w:ind w:left="3300" w:hanging="360"/>
      </w:pPr>
    </w:lvl>
    <w:lvl w:ilvl="5" w:tplc="0405001B" w:tentative="1">
      <w:start w:val="1"/>
      <w:numFmt w:val="lowerRoman"/>
      <w:lvlText w:val="%6."/>
      <w:lvlJc w:val="right"/>
      <w:pPr>
        <w:tabs>
          <w:tab w:val="num" w:pos="4020"/>
        </w:tabs>
        <w:ind w:left="4020" w:hanging="180"/>
      </w:pPr>
    </w:lvl>
    <w:lvl w:ilvl="6" w:tplc="0405000F" w:tentative="1">
      <w:start w:val="1"/>
      <w:numFmt w:val="decimal"/>
      <w:lvlText w:val="%7."/>
      <w:lvlJc w:val="left"/>
      <w:pPr>
        <w:tabs>
          <w:tab w:val="num" w:pos="4740"/>
        </w:tabs>
        <w:ind w:left="4740" w:hanging="360"/>
      </w:pPr>
    </w:lvl>
    <w:lvl w:ilvl="7" w:tplc="04050019" w:tentative="1">
      <w:start w:val="1"/>
      <w:numFmt w:val="lowerLetter"/>
      <w:lvlText w:val="%8."/>
      <w:lvlJc w:val="left"/>
      <w:pPr>
        <w:tabs>
          <w:tab w:val="num" w:pos="5460"/>
        </w:tabs>
        <w:ind w:left="5460" w:hanging="360"/>
      </w:pPr>
    </w:lvl>
    <w:lvl w:ilvl="8" w:tplc="0405001B" w:tentative="1">
      <w:start w:val="1"/>
      <w:numFmt w:val="lowerRoman"/>
      <w:lvlText w:val="%9."/>
      <w:lvlJc w:val="right"/>
      <w:pPr>
        <w:tabs>
          <w:tab w:val="num" w:pos="6180"/>
        </w:tabs>
        <w:ind w:left="6180" w:hanging="180"/>
      </w:pPr>
    </w:lvl>
  </w:abstractNum>
  <w:abstractNum w:abstractNumId="36" w15:restartNumberingAfterBreak="0">
    <w:nsid w:val="65135292"/>
    <w:multiLevelType w:val="hybridMultilevel"/>
    <w:tmpl w:val="BB16DAE8"/>
    <w:lvl w:ilvl="0" w:tplc="C152E5D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CC05E76"/>
    <w:multiLevelType w:val="multilevel"/>
    <w:tmpl w:val="9AEE1144"/>
    <w:lvl w:ilvl="0">
      <w:start w:val="1"/>
      <w:numFmt w:val="lowerLetter"/>
      <w:lvlText w:val="(%1)"/>
      <w:legacy w:legacy="1" w:legacySpace="0" w:legacyIndent="567"/>
      <w:lvlJc w:val="left"/>
      <w:pPr>
        <w:ind w:left="1135" w:hanging="567"/>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8" w15:restartNumberingAfterBreak="0">
    <w:nsid w:val="6F4A2C69"/>
    <w:multiLevelType w:val="hybridMultilevel"/>
    <w:tmpl w:val="9BDCB374"/>
    <w:lvl w:ilvl="0" w:tplc="A958346C">
      <w:start w:val="1"/>
      <w:numFmt w:val="lowerLetter"/>
      <w:lvlText w:val="%1)"/>
      <w:lvlJc w:val="left"/>
      <w:pPr>
        <w:ind w:left="1212" w:hanging="360"/>
      </w:pPr>
      <w:rPr>
        <w:rFonts w:hint="default"/>
      </w:rPr>
    </w:lvl>
    <w:lvl w:ilvl="1" w:tplc="041B0019" w:tentative="1">
      <w:start w:val="1"/>
      <w:numFmt w:val="lowerLetter"/>
      <w:lvlText w:val="%2."/>
      <w:lvlJc w:val="left"/>
      <w:pPr>
        <w:ind w:left="1932" w:hanging="360"/>
      </w:pPr>
    </w:lvl>
    <w:lvl w:ilvl="2" w:tplc="041B001B" w:tentative="1">
      <w:start w:val="1"/>
      <w:numFmt w:val="lowerRoman"/>
      <w:lvlText w:val="%3."/>
      <w:lvlJc w:val="right"/>
      <w:pPr>
        <w:ind w:left="2652" w:hanging="180"/>
      </w:pPr>
    </w:lvl>
    <w:lvl w:ilvl="3" w:tplc="041B000F" w:tentative="1">
      <w:start w:val="1"/>
      <w:numFmt w:val="decimal"/>
      <w:lvlText w:val="%4."/>
      <w:lvlJc w:val="left"/>
      <w:pPr>
        <w:ind w:left="3372" w:hanging="360"/>
      </w:pPr>
    </w:lvl>
    <w:lvl w:ilvl="4" w:tplc="041B0019" w:tentative="1">
      <w:start w:val="1"/>
      <w:numFmt w:val="lowerLetter"/>
      <w:lvlText w:val="%5."/>
      <w:lvlJc w:val="left"/>
      <w:pPr>
        <w:ind w:left="4092" w:hanging="360"/>
      </w:pPr>
    </w:lvl>
    <w:lvl w:ilvl="5" w:tplc="041B001B" w:tentative="1">
      <w:start w:val="1"/>
      <w:numFmt w:val="lowerRoman"/>
      <w:lvlText w:val="%6."/>
      <w:lvlJc w:val="right"/>
      <w:pPr>
        <w:ind w:left="4812" w:hanging="180"/>
      </w:pPr>
    </w:lvl>
    <w:lvl w:ilvl="6" w:tplc="041B000F" w:tentative="1">
      <w:start w:val="1"/>
      <w:numFmt w:val="decimal"/>
      <w:lvlText w:val="%7."/>
      <w:lvlJc w:val="left"/>
      <w:pPr>
        <w:ind w:left="5532" w:hanging="360"/>
      </w:pPr>
    </w:lvl>
    <w:lvl w:ilvl="7" w:tplc="041B0019" w:tentative="1">
      <w:start w:val="1"/>
      <w:numFmt w:val="lowerLetter"/>
      <w:lvlText w:val="%8."/>
      <w:lvlJc w:val="left"/>
      <w:pPr>
        <w:ind w:left="6252" w:hanging="360"/>
      </w:pPr>
    </w:lvl>
    <w:lvl w:ilvl="8" w:tplc="041B001B" w:tentative="1">
      <w:start w:val="1"/>
      <w:numFmt w:val="lowerRoman"/>
      <w:lvlText w:val="%9."/>
      <w:lvlJc w:val="right"/>
      <w:pPr>
        <w:ind w:left="6972" w:hanging="180"/>
      </w:pPr>
    </w:lvl>
  </w:abstractNum>
  <w:abstractNum w:abstractNumId="39" w15:restartNumberingAfterBreak="0">
    <w:nsid w:val="7313038B"/>
    <w:multiLevelType w:val="hybridMultilevel"/>
    <w:tmpl w:val="5D4ECC9C"/>
    <w:lvl w:ilvl="0" w:tplc="041B0001">
      <w:start w:val="1"/>
      <w:numFmt w:val="bullet"/>
      <w:lvlText w:val=""/>
      <w:lvlJc w:val="left"/>
      <w:pPr>
        <w:ind w:left="1980" w:hanging="360"/>
      </w:pPr>
      <w:rPr>
        <w:rFonts w:ascii="Symbol" w:hAnsi="Symbol" w:hint="default"/>
      </w:rPr>
    </w:lvl>
    <w:lvl w:ilvl="1" w:tplc="041B0003" w:tentative="1">
      <w:start w:val="1"/>
      <w:numFmt w:val="bullet"/>
      <w:lvlText w:val="o"/>
      <w:lvlJc w:val="left"/>
      <w:pPr>
        <w:ind w:left="2700" w:hanging="360"/>
      </w:pPr>
      <w:rPr>
        <w:rFonts w:ascii="Courier New" w:hAnsi="Courier New" w:cs="Courier New" w:hint="default"/>
      </w:rPr>
    </w:lvl>
    <w:lvl w:ilvl="2" w:tplc="041B0005" w:tentative="1">
      <w:start w:val="1"/>
      <w:numFmt w:val="bullet"/>
      <w:lvlText w:val=""/>
      <w:lvlJc w:val="left"/>
      <w:pPr>
        <w:ind w:left="3420" w:hanging="360"/>
      </w:pPr>
      <w:rPr>
        <w:rFonts w:ascii="Wingdings" w:hAnsi="Wingdings" w:hint="default"/>
      </w:rPr>
    </w:lvl>
    <w:lvl w:ilvl="3" w:tplc="041B0001" w:tentative="1">
      <w:start w:val="1"/>
      <w:numFmt w:val="bullet"/>
      <w:lvlText w:val=""/>
      <w:lvlJc w:val="left"/>
      <w:pPr>
        <w:ind w:left="4140" w:hanging="360"/>
      </w:pPr>
      <w:rPr>
        <w:rFonts w:ascii="Symbol" w:hAnsi="Symbol" w:hint="default"/>
      </w:rPr>
    </w:lvl>
    <w:lvl w:ilvl="4" w:tplc="041B0003" w:tentative="1">
      <w:start w:val="1"/>
      <w:numFmt w:val="bullet"/>
      <w:lvlText w:val="o"/>
      <w:lvlJc w:val="left"/>
      <w:pPr>
        <w:ind w:left="4860" w:hanging="360"/>
      </w:pPr>
      <w:rPr>
        <w:rFonts w:ascii="Courier New" w:hAnsi="Courier New" w:cs="Courier New" w:hint="default"/>
      </w:rPr>
    </w:lvl>
    <w:lvl w:ilvl="5" w:tplc="041B0005" w:tentative="1">
      <w:start w:val="1"/>
      <w:numFmt w:val="bullet"/>
      <w:lvlText w:val=""/>
      <w:lvlJc w:val="left"/>
      <w:pPr>
        <w:ind w:left="5580" w:hanging="360"/>
      </w:pPr>
      <w:rPr>
        <w:rFonts w:ascii="Wingdings" w:hAnsi="Wingdings" w:hint="default"/>
      </w:rPr>
    </w:lvl>
    <w:lvl w:ilvl="6" w:tplc="041B0001" w:tentative="1">
      <w:start w:val="1"/>
      <w:numFmt w:val="bullet"/>
      <w:lvlText w:val=""/>
      <w:lvlJc w:val="left"/>
      <w:pPr>
        <w:ind w:left="6300" w:hanging="360"/>
      </w:pPr>
      <w:rPr>
        <w:rFonts w:ascii="Symbol" w:hAnsi="Symbol" w:hint="default"/>
      </w:rPr>
    </w:lvl>
    <w:lvl w:ilvl="7" w:tplc="041B0003" w:tentative="1">
      <w:start w:val="1"/>
      <w:numFmt w:val="bullet"/>
      <w:lvlText w:val="o"/>
      <w:lvlJc w:val="left"/>
      <w:pPr>
        <w:ind w:left="7020" w:hanging="360"/>
      </w:pPr>
      <w:rPr>
        <w:rFonts w:ascii="Courier New" w:hAnsi="Courier New" w:cs="Courier New" w:hint="default"/>
      </w:rPr>
    </w:lvl>
    <w:lvl w:ilvl="8" w:tplc="041B0005" w:tentative="1">
      <w:start w:val="1"/>
      <w:numFmt w:val="bullet"/>
      <w:lvlText w:val=""/>
      <w:lvlJc w:val="left"/>
      <w:pPr>
        <w:ind w:left="7740" w:hanging="360"/>
      </w:pPr>
      <w:rPr>
        <w:rFonts w:ascii="Wingdings" w:hAnsi="Wingdings" w:hint="default"/>
      </w:rPr>
    </w:lvl>
  </w:abstractNum>
  <w:abstractNum w:abstractNumId="40" w15:restartNumberingAfterBreak="0">
    <w:nsid w:val="7847017C"/>
    <w:multiLevelType w:val="multilevel"/>
    <w:tmpl w:val="2C30763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1" w15:restartNumberingAfterBreak="0">
    <w:nsid w:val="7E2A7428"/>
    <w:multiLevelType w:val="hybridMultilevel"/>
    <w:tmpl w:val="D812BA16"/>
    <w:lvl w:ilvl="0" w:tplc="6712A510">
      <w:start w:val="2"/>
      <w:numFmt w:val="lowerLetter"/>
      <w:lvlText w:val="%1/"/>
      <w:lvlJc w:val="left"/>
      <w:pPr>
        <w:tabs>
          <w:tab w:val="num" w:pos="852"/>
        </w:tabs>
        <w:ind w:left="285" w:firstLine="567"/>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7FB93194"/>
    <w:multiLevelType w:val="singleLevel"/>
    <w:tmpl w:val="84E4B730"/>
    <w:lvl w:ilvl="0">
      <w:start w:val="1"/>
      <w:numFmt w:val="bullet"/>
      <w:pStyle w:val="Pokraovaniezoznamu"/>
      <w:lvlText w:val=""/>
      <w:lvlJc w:val="left"/>
      <w:pPr>
        <w:tabs>
          <w:tab w:val="num" w:pos="360"/>
        </w:tabs>
        <w:ind w:left="340" w:hanging="340"/>
      </w:pPr>
      <w:rPr>
        <w:rFonts w:ascii="Symbol" w:hAnsi="Symbol" w:hint="default"/>
      </w:rPr>
    </w:lvl>
  </w:abstractNum>
  <w:num w:numId="1">
    <w:abstractNumId w:val="13"/>
  </w:num>
  <w:num w:numId="2">
    <w:abstractNumId w:val="42"/>
  </w:num>
  <w:num w:numId="3">
    <w:abstractNumId w:val="4"/>
  </w:num>
  <w:num w:numId="4">
    <w:abstractNumId w:val="3"/>
  </w:num>
  <w:num w:numId="5">
    <w:abstractNumId w:val="1"/>
  </w:num>
  <w:num w:numId="6">
    <w:abstractNumId w:val="0"/>
    <w:lvlOverride w:ilvl="0">
      <w:startOverride w:val="1"/>
    </w:lvlOverride>
  </w:num>
  <w:num w:numId="7">
    <w:abstractNumId w:val="23"/>
  </w:num>
  <w:num w:numId="8">
    <w:abstractNumId w:val="9"/>
  </w:num>
  <w:num w:numId="9">
    <w:abstractNumId w:val="37"/>
  </w:num>
  <w:num w:numId="10">
    <w:abstractNumId w:val="20"/>
  </w:num>
  <w:num w:numId="11">
    <w:abstractNumId w:val="34"/>
  </w:num>
  <w:num w:numId="12">
    <w:abstractNumId w:val="7"/>
  </w:num>
  <w:num w:numId="13">
    <w:abstractNumId w:val="8"/>
  </w:num>
  <w:num w:numId="14">
    <w:abstractNumId w:val="5"/>
  </w:num>
  <w:num w:numId="15">
    <w:abstractNumId w:val="11"/>
  </w:num>
  <w:num w:numId="16">
    <w:abstractNumId w:val="24"/>
  </w:num>
  <w:num w:numId="17">
    <w:abstractNumId w:val="17"/>
  </w:num>
  <w:num w:numId="18">
    <w:abstractNumId w:val="19"/>
  </w:num>
  <w:num w:numId="19">
    <w:abstractNumId w:val="14"/>
  </w:num>
  <w:num w:numId="20">
    <w:abstractNumId w:val="22"/>
  </w:num>
  <w:num w:numId="21">
    <w:abstractNumId w:val="10"/>
  </w:num>
  <w:num w:numId="22">
    <w:abstractNumId w:val="6"/>
  </w:num>
  <w:num w:numId="23">
    <w:abstractNumId w:val="35"/>
  </w:num>
  <w:num w:numId="24">
    <w:abstractNumId w:val="28"/>
  </w:num>
  <w:num w:numId="25">
    <w:abstractNumId w:val="26"/>
  </w:num>
  <w:num w:numId="26">
    <w:abstractNumId w:val="25"/>
  </w:num>
  <w:num w:numId="27">
    <w:abstractNumId w:val="2"/>
  </w:num>
  <w:num w:numId="28">
    <w:abstractNumId w:val="33"/>
  </w:num>
  <w:num w:numId="29">
    <w:abstractNumId w:val="27"/>
  </w:num>
  <w:num w:numId="30">
    <w:abstractNumId w:val="15"/>
  </w:num>
  <w:num w:numId="31">
    <w:abstractNumId w:val="39"/>
  </w:num>
  <w:num w:numId="32">
    <w:abstractNumId w:val="38"/>
  </w:num>
  <w:num w:numId="33">
    <w:abstractNumId w:val="41"/>
  </w:num>
  <w:num w:numId="34">
    <w:abstractNumId w:val="32"/>
  </w:num>
  <w:num w:numId="35">
    <w:abstractNumId w:val="36"/>
  </w:num>
  <w:num w:numId="36">
    <w:abstractNumId w:val="12"/>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9"/>
  </w:num>
  <w:num w:numId="44">
    <w:abstractNumId w:val="21"/>
  </w:num>
  <w:num w:numId="45">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6"/>
  </w:num>
  <w:num w:numId="47">
    <w:abstractNumId w:val="18"/>
  </w:num>
  <w:num w:numId="48">
    <w:abstractNumId w:val="31"/>
  </w:num>
  <w:num w:numId="49">
    <w:abstractNumId w:val="3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6AAE"/>
    <w:rsid w:val="0000039F"/>
    <w:rsid w:val="0000043B"/>
    <w:rsid w:val="0000096B"/>
    <w:rsid w:val="00000ED4"/>
    <w:rsid w:val="0000222A"/>
    <w:rsid w:val="000027C2"/>
    <w:rsid w:val="00003FD5"/>
    <w:rsid w:val="0000475D"/>
    <w:rsid w:val="00004977"/>
    <w:rsid w:val="00004A83"/>
    <w:rsid w:val="00004E5C"/>
    <w:rsid w:val="00004F24"/>
    <w:rsid w:val="00005464"/>
    <w:rsid w:val="000056D9"/>
    <w:rsid w:val="00005C6C"/>
    <w:rsid w:val="000065D2"/>
    <w:rsid w:val="00010ED9"/>
    <w:rsid w:val="00011EC9"/>
    <w:rsid w:val="00012F44"/>
    <w:rsid w:val="00014102"/>
    <w:rsid w:val="000165EB"/>
    <w:rsid w:val="00016E5A"/>
    <w:rsid w:val="00017014"/>
    <w:rsid w:val="00017C56"/>
    <w:rsid w:val="00017FA6"/>
    <w:rsid w:val="000204C9"/>
    <w:rsid w:val="00020F30"/>
    <w:rsid w:val="00021FB0"/>
    <w:rsid w:val="0002217D"/>
    <w:rsid w:val="00023565"/>
    <w:rsid w:val="0002383A"/>
    <w:rsid w:val="00023973"/>
    <w:rsid w:val="00023C31"/>
    <w:rsid w:val="000256F8"/>
    <w:rsid w:val="00026495"/>
    <w:rsid w:val="00026EF3"/>
    <w:rsid w:val="00027223"/>
    <w:rsid w:val="0002776A"/>
    <w:rsid w:val="00027F5B"/>
    <w:rsid w:val="0003017F"/>
    <w:rsid w:val="00030E09"/>
    <w:rsid w:val="00032450"/>
    <w:rsid w:val="000324EB"/>
    <w:rsid w:val="00032AB3"/>
    <w:rsid w:val="00032AE5"/>
    <w:rsid w:val="0003438A"/>
    <w:rsid w:val="00037C41"/>
    <w:rsid w:val="000407BE"/>
    <w:rsid w:val="00040870"/>
    <w:rsid w:val="00040F2F"/>
    <w:rsid w:val="00041781"/>
    <w:rsid w:val="00041CE4"/>
    <w:rsid w:val="00042749"/>
    <w:rsid w:val="00042FA8"/>
    <w:rsid w:val="00043375"/>
    <w:rsid w:val="0004360A"/>
    <w:rsid w:val="000448D9"/>
    <w:rsid w:val="00045064"/>
    <w:rsid w:val="00045A1B"/>
    <w:rsid w:val="00045D81"/>
    <w:rsid w:val="00047445"/>
    <w:rsid w:val="00047C4B"/>
    <w:rsid w:val="000501BF"/>
    <w:rsid w:val="00053AB6"/>
    <w:rsid w:val="000540BA"/>
    <w:rsid w:val="000545D2"/>
    <w:rsid w:val="00054CCB"/>
    <w:rsid w:val="00054F04"/>
    <w:rsid w:val="0005555F"/>
    <w:rsid w:val="0005681D"/>
    <w:rsid w:val="000615F2"/>
    <w:rsid w:val="00061C88"/>
    <w:rsid w:val="00063C27"/>
    <w:rsid w:val="00064484"/>
    <w:rsid w:val="00064743"/>
    <w:rsid w:val="00065E93"/>
    <w:rsid w:val="00066267"/>
    <w:rsid w:val="000666D7"/>
    <w:rsid w:val="00067B26"/>
    <w:rsid w:val="00070C1A"/>
    <w:rsid w:val="00070C23"/>
    <w:rsid w:val="00071114"/>
    <w:rsid w:val="0007116E"/>
    <w:rsid w:val="00071CB9"/>
    <w:rsid w:val="00072479"/>
    <w:rsid w:val="00072657"/>
    <w:rsid w:val="00074073"/>
    <w:rsid w:val="0007507F"/>
    <w:rsid w:val="000752BB"/>
    <w:rsid w:val="000756CB"/>
    <w:rsid w:val="00075897"/>
    <w:rsid w:val="00075C01"/>
    <w:rsid w:val="00075ECD"/>
    <w:rsid w:val="00076420"/>
    <w:rsid w:val="00076493"/>
    <w:rsid w:val="00076A3F"/>
    <w:rsid w:val="00076D24"/>
    <w:rsid w:val="00076F06"/>
    <w:rsid w:val="00081A8C"/>
    <w:rsid w:val="00081AD2"/>
    <w:rsid w:val="00081C15"/>
    <w:rsid w:val="000825D8"/>
    <w:rsid w:val="0008341E"/>
    <w:rsid w:val="000834AA"/>
    <w:rsid w:val="00083E24"/>
    <w:rsid w:val="000852F2"/>
    <w:rsid w:val="00085B72"/>
    <w:rsid w:val="000872EE"/>
    <w:rsid w:val="00087FCC"/>
    <w:rsid w:val="00090303"/>
    <w:rsid w:val="00090334"/>
    <w:rsid w:val="000905A1"/>
    <w:rsid w:val="0009086A"/>
    <w:rsid w:val="00090CA6"/>
    <w:rsid w:val="00091142"/>
    <w:rsid w:val="00091955"/>
    <w:rsid w:val="000926EF"/>
    <w:rsid w:val="00093BA1"/>
    <w:rsid w:val="000945C1"/>
    <w:rsid w:val="00094E4A"/>
    <w:rsid w:val="000961AE"/>
    <w:rsid w:val="000961B9"/>
    <w:rsid w:val="0009792D"/>
    <w:rsid w:val="000A06CF"/>
    <w:rsid w:val="000A07A7"/>
    <w:rsid w:val="000A1B23"/>
    <w:rsid w:val="000A1C4B"/>
    <w:rsid w:val="000A1C5D"/>
    <w:rsid w:val="000A29F7"/>
    <w:rsid w:val="000A2BE5"/>
    <w:rsid w:val="000A2E3D"/>
    <w:rsid w:val="000A319B"/>
    <w:rsid w:val="000A37E8"/>
    <w:rsid w:val="000A4541"/>
    <w:rsid w:val="000A4B44"/>
    <w:rsid w:val="000A564C"/>
    <w:rsid w:val="000A721D"/>
    <w:rsid w:val="000A7FD6"/>
    <w:rsid w:val="000B1151"/>
    <w:rsid w:val="000B1B87"/>
    <w:rsid w:val="000B20B2"/>
    <w:rsid w:val="000B2D4C"/>
    <w:rsid w:val="000B31C4"/>
    <w:rsid w:val="000B34E5"/>
    <w:rsid w:val="000B3A55"/>
    <w:rsid w:val="000B4A94"/>
    <w:rsid w:val="000B537A"/>
    <w:rsid w:val="000B5700"/>
    <w:rsid w:val="000B5C1D"/>
    <w:rsid w:val="000B636D"/>
    <w:rsid w:val="000B64A3"/>
    <w:rsid w:val="000B700B"/>
    <w:rsid w:val="000B7FAB"/>
    <w:rsid w:val="000C00B1"/>
    <w:rsid w:val="000C0517"/>
    <w:rsid w:val="000C19D6"/>
    <w:rsid w:val="000C1B1C"/>
    <w:rsid w:val="000C260A"/>
    <w:rsid w:val="000C282C"/>
    <w:rsid w:val="000C3BD9"/>
    <w:rsid w:val="000C4AC4"/>
    <w:rsid w:val="000C4D6B"/>
    <w:rsid w:val="000C523D"/>
    <w:rsid w:val="000C5AD9"/>
    <w:rsid w:val="000C6E4E"/>
    <w:rsid w:val="000C771C"/>
    <w:rsid w:val="000C7752"/>
    <w:rsid w:val="000C7B18"/>
    <w:rsid w:val="000C7BAD"/>
    <w:rsid w:val="000D0B64"/>
    <w:rsid w:val="000D18A4"/>
    <w:rsid w:val="000D1A95"/>
    <w:rsid w:val="000D27B1"/>
    <w:rsid w:val="000D30D5"/>
    <w:rsid w:val="000D3363"/>
    <w:rsid w:val="000D3868"/>
    <w:rsid w:val="000D3FC0"/>
    <w:rsid w:val="000D4E43"/>
    <w:rsid w:val="000D5262"/>
    <w:rsid w:val="000D6AD1"/>
    <w:rsid w:val="000D7F59"/>
    <w:rsid w:val="000E01A8"/>
    <w:rsid w:val="000E08DD"/>
    <w:rsid w:val="000E0FD5"/>
    <w:rsid w:val="000E237F"/>
    <w:rsid w:val="000E2FC8"/>
    <w:rsid w:val="000E32C7"/>
    <w:rsid w:val="000E405F"/>
    <w:rsid w:val="000E5737"/>
    <w:rsid w:val="000E5744"/>
    <w:rsid w:val="000E694A"/>
    <w:rsid w:val="000E718B"/>
    <w:rsid w:val="000F04ED"/>
    <w:rsid w:val="000F120E"/>
    <w:rsid w:val="000F13EB"/>
    <w:rsid w:val="000F308C"/>
    <w:rsid w:val="000F33CD"/>
    <w:rsid w:val="000F3604"/>
    <w:rsid w:val="000F3FC5"/>
    <w:rsid w:val="000F4787"/>
    <w:rsid w:val="000F5FE3"/>
    <w:rsid w:val="000F61F3"/>
    <w:rsid w:val="000F6E59"/>
    <w:rsid w:val="000F785B"/>
    <w:rsid w:val="0010021B"/>
    <w:rsid w:val="001021ED"/>
    <w:rsid w:val="001029E7"/>
    <w:rsid w:val="00103027"/>
    <w:rsid w:val="001038F6"/>
    <w:rsid w:val="0010401B"/>
    <w:rsid w:val="00105022"/>
    <w:rsid w:val="00105756"/>
    <w:rsid w:val="00106E51"/>
    <w:rsid w:val="00107D64"/>
    <w:rsid w:val="0011082A"/>
    <w:rsid w:val="00110A12"/>
    <w:rsid w:val="00110DF0"/>
    <w:rsid w:val="00110F02"/>
    <w:rsid w:val="001125B4"/>
    <w:rsid w:val="00113630"/>
    <w:rsid w:val="00113CA6"/>
    <w:rsid w:val="00114D6B"/>
    <w:rsid w:val="00115DE2"/>
    <w:rsid w:val="001179A6"/>
    <w:rsid w:val="00120331"/>
    <w:rsid w:val="00120C78"/>
    <w:rsid w:val="001214DF"/>
    <w:rsid w:val="00121ADF"/>
    <w:rsid w:val="00122945"/>
    <w:rsid w:val="001239FA"/>
    <w:rsid w:val="00123AAA"/>
    <w:rsid w:val="00123C48"/>
    <w:rsid w:val="00123F35"/>
    <w:rsid w:val="0012421C"/>
    <w:rsid w:val="001243A2"/>
    <w:rsid w:val="00124541"/>
    <w:rsid w:val="00125187"/>
    <w:rsid w:val="0012528C"/>
    <w:rsid w:val="00125938"/>
    <w:rsid w:val="001264EE"/>
    <w:rsid w:val="0012660A"/>
    <w:rsid w:val="001276D5"/>
    <w:rsid w:val="00127798"/>
    <w:rsid w:val="0013045D"/>
    <w:rsid w:val="0013056F"/>
    <w:rsid w:val="0013068C"/>
    <w:rsid w:val="001314B4"/>
    <w:rsid w:val="00131740"/>
    <w:rsid w:val="00133627"/>
    <w:rsid w:val="00133730"/>
    <w:rsid w:val="00134AE7"/>
    <w:rsid w:val="00135AFA"/>
    <w:rsid w:val="00135D21"/>
    <w:rsid w:val="00135FF2"/>
    <w:rsid w:val="001364BA"/>
    <w:rsid w:val="00136B18"/>
    <w:rsid w:val="001378D6"/>
    <w:rsid w:val="00137B17"/>
    <w:rsid w:val="001406B0"/>
    <w:rsid w:val="00141534"/>
    <w:rsid w:val="001416F3"/>
    <w:rsid w:val="00141944"/>
    <w:rsid w:val="00142183"/>
    <w:rsid w:val="00143776"/>
    <w:rsid w:val="001437D2"/>
    <w:rsid w:val="00143F60"/>
    <w:rsid w:val="00144073"/>
    <w:rsid w:val="001452EF"/>
    <w:rsid w:val="00145D66"/>
    <w:rsid w:val="0014691F"/>
    <w:rsid w:val="001470E4"/>
    <w:rsid w:val="00147141"/>
    <w:rsid w:val="00147F53"/>
    <w:rsid w:val="00150A63"/>
    <w:rsid w:val="001524C3"/>
    <w:rsid w:val="001526EF"/>
    <w:rsid w:val="00152F39"/>
    <w:rsid w:val="00154015"/>
    <w:rsid w:val="0015444C"/>
    <w:rsid w:val="00155157"/>
    <w:rsid w:val="0015627E"/>
    <w:rsid w:val="0015786B"/>
    <w:rsid w:val="001600D6"/>
    <w:rsid w:val="00160B1C"/>
    <w:rsid w:val="00161494"/>
    <w:rsid w:val="001617F6"/>
    <w:rsid w:val="00161EA6"/>
    <w:rsid w:val="00161F7D"/>
    <w:rsid w:val="00162372"/>
    <w:rsid w:val="00162EA8"/>
    <w:rsid w:val="00163115"/>
    <w:rsid w:val="00163859"/>
    <w:rsid w:val="00164D35"/>
    <w:rsid w:val="001657F3"/>
    <w:rsid w:val="00165E05"/>
    <w:rsid w:val="00165E73"/>
    <w:rsid w:val="00166695"/>
    <w:rsid w:val="001666F0"/>
    <w:rsid w:val="001671D5"/>
    <w:rsid w:val="00171191"/>
    <w:rsid w:val="0017287C"/>
    <w:rsid w:val="00173054"/>
    <w:rsid w:val="00173547"/>
    <w:rsid w:val="00173C44"/>
    <w:rsid w:val="001751FB"/>
    <w:rsid w:val="001752E4"/>
    <w:rsid w:val="00175C5F"/>
    <w:rsid w:val="001763EF"/>
    <w:rsid w:val="0017669E"/>
    <w:rsid w:val="0017677F"/>
    <w:rsid w:val="0017690F"/>
    <w:rsid w:val="0017699B"/>
    <w:rsid w:val="00177476"/>
    <w:rsid w:val="00177E84"/>
    <w:rsid w:val="00177F15"/>
    <w:rsid w:val="001808BD"/>
    <w:rsid w:val="0018134D"/>
    <w:rsid w:val="0018145E"/>
    <w:rsid w:val="00181FAD"/>
    <w:rsid w:val="00182255"/>
    <w:rsid w:val="001833F9"/>
    <w:rsid w:val="001835DF"/>
    <w:rsid w:val="001838A0"/>
    <w:rsid w:val="001848F3"/>
    <w:rsid w:val="00185345"/>
    <w:rsid w:val="00185FAD"/>
    <w:rsid w:val="0018611B"/>
    <w:rsid w:val="001873E6"/>
    <w:rsid w:val="00190661"/>
    <w:rsid w:val="00190982"/>
    <w:rsid w:val="00190B0F"/>
    <w:rsid w:val="00190CFD"/>
    <w:rsid w:val="00191B9B"/>
    <w:rsid w:val="00192446"/>
    <w:rsid w:val="00193BF8"/>
    <w:rsid w:val="00193F8E"/>
    <w:rsid w:val="001944F2"/>
    <w:rsid w:val="00194B72"/>
    <w:rsid w:val="001950FA"/>
    <w:rsid w:val="0019539F"/>
    <w:rsid w:val="00195493"/>
    <w:rsid w:val="0019594C"/>
    <w:rsid w:val="001959B7"/>
    <w:rsid w:val="00195DF9"/>
    <w:rsid w:val="00196CE7"/>
    <w:rsid w:val="00196DA4"/>
    <w:rsid w:val="0019759A"/>
    <w:rsid w:val="00197E3F"/>
    <w:rsid w:val="001A0DDF"/>
    <w:rsid w:val="001A1095"/>
    <w:rsid w:val="001A12A8"/>
    <w:rsid w:val="001A1C5B"/>
    <w:rsid w:val="001A21CF"/>
    <w:rsid w:val="001A236E"/>
    <w:rsid w:val="001A3128"/>
    <w:rsid w:val="001A31B0"/>
    <w:rsid w:val="001A383D"/>
    <w:rsid w:val="001A39D5"/>
    <w:rsid w:val="001A4DDD"/>
    <w:rsid w:val="001A5185"/>
    <w:rsid w:val="001A51CA"/>
    <w:rsid w:val="001A6601"/>
    <w:rsid w:val="001A66FC"/>
    <w:rsid w:val="001A68F8"/>
    <w:rsid w:val="001A7DFA"/>
    <w:rsid w:val="001A7ED4"/>
    <w:rsid w:val="001B0167"/>
    <w:rsid w:val="001B0AD7"/>
    <w:rsid w:val="001B0E95"/>
    <w:rsid w:val="001B1C27"/>
    <w:rsid w:val="001B2F67"/>
    <w:rsid w:val="001B3A9F"/>
    <w:rsid w:val="001B4D0C"/>
    <w:rsid w:val="001B5510"/>
    <w:rsid w:val="001B5806"/>
    <w:rsid w:val="001B5F08"/>
    <w:rsid w:val="001B5F6B"/>
    <w:rsid w:val="001B68B5"/>
    <w:rsid w:val="001B7486"/>
    <w:rsid w:val="001B749E"/>
    <w:rsid w:val="001C0047"/>
    <w:rsid w:val="001C19C6"/>
    <w:rsid w:val="001C2429"/>
    <w:rsid w:val="001C2A8C"/>
    <w:rsid w:val="001C3E4C"/>
    <w:rsid w:val="001C5FAD"/>
    <w:rsid w:val="001C648D"/>
    <w:rsid w:val="001D0082"/>
    <w:rsid w:val="001D0382"/>
    <w:rsid w:val="001D063C"/>
    <w:rsid w:val="001D1218"/>
    <w:rsid w:val="001D26C5"/>
    <w:rsid w:val="001D29E7"/>
    <w:rsid w:val="001D2EB8"/>
    <w:rsid w:val="001D34D8"/>
    <w:rsid w:val="001D35FF"/>
    <w:rsid w:val="001D4785"/>
    <w:rsid w:val="001D4B1B"/>
    <w:rsid w:val="001D55F0"/>
    <w:rsid w:val="001D58AC"/>
    <w:rsid w:val="001D5A94"/>
    <w:rsid w:val="001D6B1F"/>
    <w:rsid w:val="001D7D7C"/>
    <w:rsid w:val="001E0033"/>
    <w:rsid w:val="001E0A8E"/>
    <w:rsid w:val="001E0ECD"/>
    <w:rsid w:val="001E1EBB"/>
    <w:rsid w:val="001E1FE2"/>
    <w:rsid w:val="001E22F4"/>
    <w:rsid w:val="001E2CB7"/>
    <w:rsid w:val="001E2D26"/>
    <w:rsid w:val="001E2D83"/>
    <w:rsid w:val="001E2DD7"/>
    <w:rsid w:val="001E3335"/>
    <w:rsid w:val="001E3FCD"/>
    <w:rsid w:val="001E4117"/>
    <w:rsid w:val="001E4147"/>
    <w:rsid w:val="001E4F97"/>
    <w:rsid w:val="001E5F84"/>
    <w:rsid w:val="001E6411"/>
    <w:rsid w:val="001E6533"/>
    <w:rsid w:val="001E68CE"/>
    <w:rsid w:val="001E7107"/>
    <w:rsid w:val="001F032E"/>
    <w:rsid w:val="001F2245"/>
    <w:rsid w:val="001F2B6B"/>
    <w:rsid w:val="001F2D4B"/>
    <w:rsid w:val="001F3342"/>
    <w:rsid w:val="001F4622"/>
    <w:rsid w:val="001F4AAD"/>
    <w:rsid w:val="001F4B20"/>
    <w:rsid w:val="001F4D50"/>
    <w:rsid w:val="001F5450"/>
    <w:rsid w:val="001F5454"/>
    <w:rsid w:val="001F5D25"/>
    <w:rsid w:val="001F664B"/>
    <w:rsid w:val="001F731B"/>
    <w:rsid w:val="001F7B28"/>
    <w:rsid w:val="002005FB"/>
    <w:rsid w:val="00200A99"/>
    <w:rsid w:val="00200CC5"/>
    <w:rsid w:val="00201EB8"/>
    <w:rsid w:val="002020D5"/>
    <w:rsid w:val="002027D6"/>
    <w:rsid w:val="00204315"/>
    <w:rsid w:val="0020436C"/>
    <w:rsid w:val="00204EB4"/>
    <w:rsid w:val="00205038"/>
    <w:rsid w:val="002079EE"/>
    <w:rsid w:val="002103CB"/>
    <w:rsid w:val="00210723"/>
    <w:rsid w:val="00211912"/>
    <w:rsid w:val="00211A71"/>
    <w:rsid w:val="00211CFE"/>
    <w:rsid w:val="002122F9"/>
    <w:rsid w:val="00212A22"/>
    <w:rsid w:val="00212D18"/>
    <w:rsid w:val="00212F71"/>
    <w:rsid w:val="0021302D"/>
    <w:rsid w:val="00213051"/>
    <w:rsid w:val="0021382F"/>
    <w:rsid w:val="0021399A"/>
    <w:rsid w:val="00213E67"/>
    <w:rsid w:val="00213E76"/>
    <w:rsid w:val="0021438F"/>
    <w:rsid w:val="00214503"/>
    <w:rsid w:val="002152B7"/>
    <w:rsid w:val="00215527"/>
    <w:rsid w:val="0021593B"/>
    <w:rsid w:val="00215F67"/>
    <w:rsid w:val="00216100"/>
    <w:rsid w:val="002164F2"/>
    <w:rsid w:val="002168D4"/>
    <w:rsid w:val="00216A1D"/>
    <w:rsid w:val="002173D3"/>
    <w:rsid w:val="0022217C"/>
    <w:rsid w:val="00223591"/>
    <w:rsid w:val="002241FE"/>
    <w:rsid w:val="0022438B"/>
    <w:rsid w:val="002244E1"/>
    <w:rsid w:val="00224759"/>
    <w:rsid w:val="00224938"/>
    <w:rsid w:val="00224B50"/>
    <w:rsid w:val="00224D6A"/>
    <w:rsid w:val="00225ADB"/>
    <w:rsid w:val="002268A6"/>
    <w:rsid w:val="00226AEC"/>
    <w:rsid w:val="002308BE"/>
    <w:rsid w:val="0023122A"/>
    <w:rsid w:val="00231FDB"/>
    <w:rsid w:val="00232E02"/>
    <w:rsid w:val="00234143"/>
    <w:rsid w:val="002354DB"/>
    <w:rsid w:val="00235FBB"/>
    <w:rsid w:val="00236472"/>
    <w:rsid w:val="00236551"/>
    <w:rsid w:val="00237651"/>
    <w:rsid w:val="00237F71"/>
    <w:rsid w:val="00240F06"/>
    <w:rsid w:val="00240F92"/>
    <w:rsid w:val="00241F8C"/>
    <w:rsid w:val="002421BA"/>
    <w:rsid w:val="00242284"/>
    <w:rsid w:val="00242A29"/>
    <w:rsid w:val="00243055"/>
    <w:rsid w:val="0024344F"/>
    <w:rsid w:val="0024376F"/>
    <w:rsid w:val="0024390F"/>
    <w:rsid w:val="00243CE8"/>
    <w:rsid w:val="00244276"/>
    <w:rsid w:val="0024527C"/>
    <w:rsid w:val="0024574E"/>
    <w:rsid w:val="00245E05"/>
    <w:rsid w:val="002465BF"/>
    <w:rsid w:val="00247D78"/>
    <w:rsid w:val="00250375"/>
    <w:rsid w:val="00250728"/>
    <w:rsid w:val="00250752"/>
    <w:rsid w:val="002511C5"/>
    <w:rsid w:val="00251965"/>
    <w:rsid w:val="00251CEC"/>
    <w:rsid w:val="00252379"/>
    <w:rsid w:val="00252710"/>
    <w:rsid w:val="00252C33"/>
    <w:rsid w:val="00253D56"/>
    <w:rsid w:val="002553E0"/>
    <w:rsid w:val="002559B4"/>
    <w:rsid w:val="00255B66"/>
    <w:rsid w:val="00257B2B"/>
    <w:rsid w:val="00257B40"/>
    <w:rsid w:val="0026068A"/>
    <w:rsid w:val="0026070B"/>
    <w:rsid w:val="00261047"/>
    <w:rsid w:val="002625FF"/>
    <w:rsid w:val="00262797"/>
    <w:rsid w:val="00262EF5"/>
    <w:rsid w:val="002648C6"/>
    <w:rsid w:val="00264A7E"/>
    <w:rsid w:val="00264FBD"/>
    <w:rsid w:val="00264FE1"/>
    <w:rsid w:val="0026547C"/>
    <w:rsid w:val="00265529"/>
    <w:rsid w:val="002660B3"/>
    <w:rsid w:val="002679F8"/>
    <w:rsid w:val="0027158D"/>
    <w:rsid w:val="00271A9C"/>
    <w:rsid w:val="00271B9D"/>
    <w:rsid w:val="00271EAE"/>
    <w:rsid w:val="00272D2C"/>
    <w:rsid w:val="00272F5C"/>
    <w:rsid w:val="002730C0"/>
    <w:rsid w:val="0027388A"/>
    <w:rsid w:val="002739F4"/>
    <w:rsid w:val="00273DE0"/>
    <w:rsid w:val="00274239"/>
    <w:rsid w:val="00274833"/>
    <w:rsid w:val="002751BB"/>
    <w:rsid w:val="0027579E"/>
    <w:rsid w:val="00276DC4"/>
    <w:rsid w:val="00277457"/>
    <w:rsid w:val="00277D6C"/>
    <w:rsid w:val="00280E4B"/>
    <w:rsid w:val="00282686"/>
    <w:rsid w:val="00282793"/>
    <w:rsid w:val="00282BEF"/>
    <w:rsid w:val="00283AC1"/>
    <w:rsid w:val="00286302"/>
    <w:rsid w:val="00287B96"/>
    <w:rsid w:val="00290E37"/>
    <w:rsid w:val="002920AC"/>
    <w:rsid w:val="002920F0"/>
    <w:rsid w:val="0029227D"/>
    <w:rsid w:val="002925DD"/>
    <w:rsid w:val="002930FC"/>
    <w:rsid w:val="00293810"/>
    <w:rsid w:val="00293A08"/>
    <w:rsid w:val="00293A3B"/>
    <w:rsid w:val="00293FA1"/>
    <w:rsid w:val="00294725"/>
    <w:rsid w:val="00295359"/>
    <w:rsid w:val="00295A31"/>
    <w:rsid w:val="00295F40"/>
    <w:rsid w:val="00297EB5"/>
    <w:rsid w:val="002A0379"/>
    <w:rsid w:val="002A049D"/>
    <w:rsid w:val="002A0D55"/>
    <w:rsid w:val="002A28B6"/>
    <w:rsid w:val="002A2913"/>
    <w:rsid w:val="002A2A1C"/>
    <w:rsid w:val="002A39BD"/>
    <w:rsid w:val="002A4B00"/>
    <w:rsid w:val="002A7FF7"/>
    <w:rsid w:val="002B026C"/>
    <w:rsid w:val="002B0BB4"/>
    <w:rsid w:val="002B1D23"/>
    <w:rsid w:val="002B28EC"/>
    <w:rsid w:val="002B34A7"/>
    <w:rsid w:val="002B3BCC"/>
    <w:rsid w:val="002B4192"/>
    <w:rsid w:val="002B51CD"/>
    <w:rsid w:val="002B5D89"/>
    <w:rsid w:val="002B68C7"/>
    <w:rsid w:val="002B6F4A"/>
    <w:rsid w:val="002B7B14"/>
    <w:rsid w:val="002B7CDE"/>
    <w:rsid w:val="002C057D"/>
    <w:rsid w:val="002C0A8A"/>
    <w:rsid w:val="002C0C39"/>
    <w:rsid w:val="002C120B"/>
    <w:rsid w:val="002C125F"/>
    <w:rsid w:val="002C12A3"/>
    <w:rsid w:val="002C1C73"/>
    <w:rsid w:val="002C1C97"/>
    <w:rsid w:val="002C2053"/>
    <w:rsid w:val="002C2A6E"/>
    <w:rsid w:val="002C2D0A"/>
    <w:rsid w:val="002C2D72"/>
    <w:rsid w:val="002C3772"/>
    <w:rsid w:val="002C3DA7"/>
    <w:rsid w:val="002C3EF9"/>
    <w:rsid w:val="002C4EC4"/>
    <w:rsid w:val="002C5906"/>
    <w:rsid w:val="002C5F85"/>
    <w:rsid w:val="002C6191"/>
    <w:rsid w:val="002C6712"/>
    <w:rsid w:val="002C6893"/>
    <w:rsid w:val="002C6E59"/>
    <w:rsid w:val="002C70E0"/>
    <w:rsid w:val="002D03CC"/>
    <w:rsid w:val="002D0569"/>
    <w:rsid w:val="002D07AD"/>
    <w:rsid w:val="002D0A0A"/>
    <w:rsid w:val="002D0ADA"/>
    <w:rsid w:val="002D10F8"/>
    <w:rsid w:val="002D123F"/>
    <w:rsid w:val="002D17A3"/>
    <w:rsid w:val="002D28AF"/>
    <w:rsid w:val="002D2932"/>
    <w:rsid w:val="002D2FCC"/>
    <w:rsid w:val="002D3D82"/>
    <w:rsid w:val="002D4575"/>
    <w:rsid w:val="002D488C"/>
    <w:rsid w:val="002D4B1A"/>
    <w:rsid w:val="002D4D82"/>
    <w:rsid w:val="002D72EF"/>
    <w:rsid w:val="002D753D"/>
    <w:rsid w:val="002D769C"/>
    <w:rsid w:val="002D7865"/>
    <w:rsid w:val="002D7AC5"/>
    <w:rsid w:val="002D7F9A"/>
    <w:rsid w:val="002D7FE9"/>
    <w:rsid w:val="002E0B03"/>
    <w:rsid w:val="002E11AF"/>
    <w:rsid w:val="002E1A40"/>
    <w:rsid w:val="002E206A"/>
    <w:rsid w:val="002E31A2"/>
    <w:rsid w:val="002E3273"/>
    <w:rsid w:val="002E3F5E"/>
    <w:rsid w:val="002E4238"/>
    <w:rsid w:val="002E6578"/>
    <w:rsid w:val="002E671A"/>
    <w:rsid w:val="002E67BD"/>
    <w:rsid w:val="002E71ED"/>
    <w:rsid w:val="002E7C48"/>
    <w:rsid w:val="002F005B"/>
    <w:rsid w:val="002F0097"/>
    <w:rsid w:val="002F034C"/>
    <w:rsid w:val="002F0531"/>
    <w:rsid w:val="002F186F"/>
    <w:rsid w:val="002F1959"/>
    <w:rsid w:val="002F1964"/>
    <w:rsid w:val="002F23C1"/>
    <w:rsid w:val="002F263B"/>
    <w:rsid w:val="002F3688"/>
    <w:rsid w:val="002F39F7"/>
    <w:rsid w:val="002F4576"/>
    <w:rsid w:val="002F54AF"/>
    <w:rsid w:val="002F57CA"/>
    <w:rsid w:val="002F5FF0"/>
    <w:rsid w:val="002F6175"/>
    <w:rsid w:val="002F622A"/>
    <w:rsid w:val="002F63D4"/>
    <w:rsid w:val="002F6957"/>
    <w:rsid w:val="002F696F"/>
    <w:rsid w:val="002F6CD1"/>
    <w:rsid w:val="002F6D3B"/>
    <w:rsid w:val="002F710B"/>
    <w:rsid w:val="002F72A8"/>
    <w:rsid w:val="003007BC"/>
    <w:rsid w:val="00300BC7"/>
    <w:rsid w:val="00301098"/>
    <w:rsid w:val="00301276"/>
    <w:rsid w:val="00301D03"/>
    <w:rsid w:val="00302100"/>
    <w:rsid w:val="003033E3"/>
    <w:rsid w:val="00303C14"/>
    <w:rsid w:val="00303C5C"/>
    <w:rsid w:val="00304058"/>
    <w:rsid w:val="00304231"/>
    <w:rsid w:val="0030461C"/>
    <w:rsid w:val="003053E7"/>
    <w:rsid w:val="00305580"/>
    <w:rsid w:val="00305A52"/>
    <w:rsid w:val="00305B04"/>
    <w:rsid w:val="0030648B"/>
    <w:rsid w:val="00306608"/>
    <w:rsid w:val="0030725C"/>
    <w:rsid w:val="00307CA2"/>
    <w:rsid w:val="00307E3F"/>
    <w:rsid w:val="00310F8D"/>
    <w:rsid w:val="00310FA4"/>
    <w:rsid w:val="003123A9"/>
    <w:rsid w:val="00314141"/>
    <w:rsid w:val="00314CF8"/>
    <w:rsid w:val="00314E7E"/>
    <w:rsid w:val="0031501A"/>
    <w:rsid w:val="00316763"/>
    <w:rsid w:val="00316C63"/>
    <w:rsid w:val="00320C6A"/>
    <w:rsid w:val="00320F6F"/>
    <w:rsid w:val="003212F1"/>
    <w:rsid w:val="0032189F"/>
    <w:rsid w:val="00322203"/>
    <w:rsid w:val="003227FE"/>
    <w:rsid w:val="003231B6"/>
    <w:rsid w:val="00323877"/>
    <w:rsid w:val="003238EB"/>
    <w:rsid w:val="0032414D"/>
    <w:rsid w:val="00325115"/>
    <w:rsid w:val="00325203"/>
    <w:rsid w:val="00326C5C"/>
    <w:rsid w:val="00327943"/>
    <w:rsid w:val="0033004C"/>
    <w:rsid w:val="00330178"/>
    <w:rsid w:val="00330CDB"/>
    <w:rsid w:val="0033375F"/>
    <w:rsid w:val="003338E6"/>
    <w:rsid w:val="00333BBF"/>
    <w:rsid w:val="00333CE2"/>
    <w:rsid w:val="00333E05"/>
    <w:rsid w:val="00334983"/>
    <w:rsid w:val="00335239"/>
    <w:rsid w:val="00335AB6"/>
    <w:rsid w:val="00335AC2"/>
    <w:rsid w:val="003364BF"/>
    <w:rsid w:val="0033650D"/>
    <w:rsid w:val="00336A5F"/>
    <w:rsid w:val="003379EE"/>
    <w:rsid w:val="00340069"/>
    <w:rsid w:val="003414CE"/>
    <w:rsid w:val="00341524"/>
    <w:rsid w:val="003415AA"/>
    <w:rsid w:val="00341DE5"/>
    <w:rsid w:val="00342E83"/>
    <w:rsid w:val="00344685"/>
    <w:rsid w:val="00344D33"/>
    <w:rsid w:val="00345FBF"/>
    <w:rsid w:val="00346CCC"/>
    <w:rsid w:val="00347A5B"/>
    <w:rsid w:val="003504ED"/>
    <w:rsid w:val="0035078E"/>
    <w:rsid w:val="00350BC0"/>
    <w:rsid w:val="00350C20"/>
    <w:rsid w:val="00350D2E"/>
    <w:rsid w:val="00352572"/>
    <w:rsid w:val="00352BDD"/>
    <w:rsid w:val="0035315B"/>
    <w:rsid w:val="0035354A"/>
    <w:rsid w:val="00353786"/>
    <w:rsid w:val="00354090"/>
    <w:rsid w:val="00354CE6"/>
    <w:rsid w:val="00356DA2"/>
    <w:rsid w:val="00357E94"/>
    <w:rsid w:val="00357F49"/>
    <w:rsid w:val="00360650"/>
    <w:rsid w:val="00361286"/>
    <w:rsid w:val="0036202F"/>
    <w:rsid w:val="00362124"/>
    <w:rsid w:val="00362439"/>
    <w:rsid w:val="00362663"/>
    <w:rsid w:val="00362CA5"/>
    <w:rsid w:val="00363363"/>
    <w:rsid w:val="00363D72"/>
    <w:rsid w:val="003645A4"/>
    <w:rsid w:val="003650AE"/>
    <w:rsid w:val="00365260"/>
    <w:rsid w:val="00365263"/>
    <w:rsid w:val="00365680"/>
    <w:rsid w:val="003656C6"/>
    <w:rsid w:val="00366050"/>
    <w:rsid w:val="00366587"/>
    <w:rsid w:val="0036674A"/>
    <w:rsid w:val="003674E3"/>
    <w:rsid w:val="003676C1"/>
    <w:rsid w:val="00367901"/>
    <w:rsid w:val="00370B66"/>
    <w:rsid w:val="00370B85"/>
    <w:rsid w:val="00370C48"/>
    <w:rsid w:val="003719DD"/>
    <w:rsid w:val="00371E20"/>
    <w:rsid w:val="00371E4E"/>
    <w:rsid w:val="00371ED7"/>
    <w:rsid w:val="00372CF7"/>
    <w:rsid w:val="003733B0"/>
    <w:rsid w:val="00373581"/>
    <w:rsid w:val="003737A4"/>
    <w:rsid w:val="003739CA"/>
    <w:rsid w:val="00374CCB"/>
    <w:rsid w:val="00374E83"/>
    <w:rsid w:val="00375167"/>
    <w:rsid w:val="00375825"/>
    <w:rsid w:val="00375855"/>
    <w:rsid w:val="00376BB0"/>
    <w:rsid w:val="00376CC1"/>
    <w:rsid w:val="003772BA"/>
    <w:rsid w:val="00377CF5"/>
    <w:rsid w:val="003803C9"/>
    <w:rsid w:val="003806F1"/>
    <w:rsid w:val="0038091F"/>
    <w:rsid w:val="003809C5"/>
    <w:rsid w:val="00381086"/>
    <w:rsid w:val="00381CAA"/>
    <w:rsid w:val="00382138"/>
    <w:rsid w:val="00382FAC"/>
    <w:rsid w:val="003838E4"/>
    <w:rsid w:val="00383927"/>
    <w:rsid w:val="00383D71"/>
    <w:rsid w:val="00384531"/>
    <w:rsid w:val="003848B0"/>
    <w:rsid w:val="00385B44"/>
    <w:rsid w:val="003860A2"/>
    <w:rsid w:val="003860CF"/>
    <w:rsid w:val="00386E12"/>
    <w:rsid w:val="003876AF"/>
    <w:rsid w:val="003903A5"/>
    <w:rsid w:val="00390496"/>
    <w:rsid w:val="00390754"/>
    <w:rsid w:val="0039102A"/>
    <w:rsid w:val="003910CD"/>
    <w:rsid w:val="00392EB2"/>
    <w:rsid w:val="0039325C"/>
    <w:rsid w:val="00393987"/>
    <w:rsid w:val="00393FDA"/>
    <w:rsid w:val="003941AA"/>
    <w:rsid w:val="003948D7"/>
    <w:rsid w:val="00394B61"/>
    <w:rsid w:val="00395843"/>
    <w:rsid w:val="003959D3"/>
    <w:rsid w:val="00396E23"/>
    <w:rsid w:val="00396EEC"/>
    <w:rsid w:val="00396F67"/>
    <w:rsid w:val="003973D5"/>
    <w:rsid w:val="003977B5"/>
    <w:rsid w:val="00397ACE"/>
    <w:rsid w:val="003A03CC"/>
    <w:rsid w:val="003A1350"/>
    <w:rsid w:val="003A20E6"/>
    <w:rsid w:val="003A25EA"/>
    <w:rsid w:val="003A3634"/>
    <w:rsid w:val="003A36C6"/>
    <w:rsid w:val="003A4254"/>
    <w:rsid w:val="003A5270"/>
    <w:rsid w:val="003A59D2"/>
    <w:rsid w:val="003A7095"/>
    <w:rsid w:val="003B0BC1"/>
    <w:rsid w:val="003B1789"/>
    <w:rsid w:val="003B1B4F"/>
    <w:rsid w:val="003B1EF0"/>
    <w:rsid w:val="003B2A5E"/>
    <w:rsid w:val="003B30BB"/>
    <w:rsid w:val="003B3487"/>
    <w:rsid w:val="003B39B6"/>
    <w:rsid w:val="003B50D1"/>
    <w:rsid w:val="003B607B"/>
    <w:rsid w:val="003B7947"/>
    <w:rsid w:val="003C028C"/>
    <w:rsid w:val="003C092A"/>
    <w:rsid w:val="003C12DA"/>
    <w:rsid w:val="003C1676"/>
    <w:rsid w:val="003C22E0"/>
    <w:rsid w:val="003C4F23"/>
    <w:rsid w:val="003C5204"/>
    <w:rsid w:val="003C543D"/>
    <w:rsid w:val="003C5D73"/>
    <w:rsid w:val="003C5D9F"/>
    <w:rsid w:val="003C5F87"/>
    <w:rsid w:val="003C6049"/>
    <w:rsid w:val="003C6942"/>
    <w:rsid w:val="003C6B67"/>
    <w:rsid w:val="003C74B1"/>
    <w:rsid w:val="003C7642"/>
    <w:rsid w:val="003C76B9"/>
    <w:rsid w:val="003C7A6C"/>
    <w:rsid w:val="003D23E1"/>
    <w:rsid w:val="003D2F46"/>
    <w:rsid w:val="003D3A97"/>
    <w:rsid w:val="003D3DF1"/>
    <w:rsid w:val="003D40C2"/>
    <w:rsid w:val="003D40C9"/>
    <w:rsid w:val="003D4E08"/>
    <w:rsid w:val="003D64F3"/>
    <w:rsid w:val="003D66D2"/>
    <w:rsid w:val="003D6B17"/>
    <w:rsid w:val="003D6B96"/>
    <w:rsid w:val="003D6D91"/>
    <w:rsid w:val="003D6FBB"/>
    <w:rsid w:val="003D75CF"/>
    <w:rsid w:val="003E2030"/>
    <w:rsid w:val="003E216B"/>
    <w:rsid w:val="003E271E"/>
    <w:rsid w:val="003E35E1"/>
    <w:rsid w:val="003E441E"/>
    <w:rsid w:val="003E4793"/>
    <w:rsid w:val="003E47E5"/>
    <w:rsid w:val="003E5692"/>
    <w:rsid w:val="003E5AC3"/>
    <w:rsid w:val="003E5D85"/>
    <w:rsid w:val="003E5EE3"/>
    <w:rsid w:val="003E706F"/>
    <w:rsid w:val="003E73D6"/>
    <w:rsid w:val="003F072E"/>
    <w:rsid w:val="003F0744"/>
    <w:rsid w:val="003F0B1F"/>
    <w:rsid w:val="003F0CA2"/>
    <w:rsid w:val="003F0CA4"/>
    <w:rsid w:val="003F1029"/>
    <w:rsid w:val="003F219C"/>
    <w:rsid w:val="003F26CC"/>
    <w:rsid w:val="003F26EF"/>
    <w:rsid w:val="003F459D"/>
    <w:rsid w:val="003F53FC"/>
    <w:rsid w:val="003F569B"/>
    <w:rsid w:val="003F69A3"/>
    <w:rsid w:val="0040001B"/>
    <w:rsid w:val="00400292"/>
    <w:rsid w:val="004002ED"/>
    <w:rsid w:val="00400E92"/>
    <w:rsid w:val="00402092"/>
    <w:rsid w:val="00402DC1"/>
    <w:rsid w:val="00402E69"/>
    <w:rsid w:val="00402F18"/>
    <w:rsid w:val="00403062"/>
    <w:rsid w:val="00404DEB"/>
    <w:rsid w:val="00405416"/>
    <w:rsid w:val="0040665D"/>
    <w:rsid w:val="00406A51"/>
    <w:rsid w:val="00407008"/>
    <w:rsid w:val="00407CF9"/>
    <w:rsid w:val="0041073F"/>
    <w:rsid w:val="004108CB"/>
    <w:rsid w:val="00410995"/>
    <w:rsid w:val="00410A9C"/>
    <w:rsid w:val="00411257"/>
    <w:rsid w:val="004117DC"/>
    <w:rsid w:val="004133EF"/>
    <w:rsid w:val="0041430A"/>
    <w:rsid w:val="00414918"/>
    <w:rsid w:val="00414F7B"/>
    <w:rsid w:val="00415517"/>
    <w:rsid w:val="00415A43"/>
    <w:rsid w:val="00415EDE"/>
    <w:rsid w:val="0041608D"/>
    <w:rsid w:val="004176E8"/>
    <w:rsid w:val="00420E48"/>
    <w:rsid w:val="00421047"/>
    <w:rsid w:val="0042186E"/>
    <w:rsid w:val="00421BB5"/>
    <w:rsid w:val="00422460"/>
    <w:rsid w:val="0042274D"/>
    <w:rsid w:val="00423CEE"/>
    <w:rsid w:val="00424F85"/>
    <w:rsid w:val="004260F4"/>
    <w:rsid w:val="004265C1"/>
    <w:rsid w:val="004269EE"/>
    <w:rsid w:val="004305A3"/>
    <w:rsid w:val="00430DFE"/>
    <w:rsid w:val="00430F26"/>
    <w:rsid w:val="0043105D"/>
    <w:rsid w:val="0043130C"/>
    <w:rsid w:val="00431384"/>
    <w:rsid w:val="00432F33"/>
    <w:rsid w:val="004336B7"/>
    <w:rsid w:val="00433D3B"/>
    <w:rsid w:val="00434226"/>
    <w:rsid w:val="00434751"/>
    <w:rsid w:val="0043600B"/>
    <w:rsid w:val="00436E1F"/>
    <w:rsid w:val="004371AB"/>
    <w:rsid w:val="0043730C"/>
    <w:rsid w:val="004405A4"/>
    <w:rsid w:val="00440E1D"/>
    <w:rsid w:val="004422AF"/>
    <w:rsid w:val="0044270C"/>
    <w:rsid w:val="00443580"/>
    <w:rsid w:val="0044385C"/>
    <w:rsid w:val="00443F84"/>
    <w:rsid w:val="004457DD"/>
    <w:rsid w:val="00445C1A"/>
    <w:rsid w:val="00445F24"/>
    <w:rsid w:val="00447E21"/>
    <w:rsid w:val="004500F7"/>
    <w:rsid w:val="0045048D"/>
    <w:rsid w:val="00450846"/>
    <w:rsid w:val="004511EA"/>
    <w:rsid w:val="00451F2D"/>
    <w:rsid w:val="00452259"/>
    <w:rsid w:val="00452271"/>
    <w:rsid w:val="0045232C"/>
    <w:rsid w:val="004529AE"/>
    <w:rsid w:val="00452C3D"/>
    <w:rsid w:val="00453B6A"/>
    <w:rsid w:val="004548C0"/>
    <w:rsid w:val="00454E4F"/>
    <w:rsid w:val="00455016"/>
    <w:rsid w:val="004551A0"/>
    <w:rsid w:val="00455CC4"/>
    <w:rsid w:val="00455FE0"/>
    <w:rsid w:val="00456356"/>
    <w:rsid w:val="0045693C"/>
    <w:rsid w:val="00456CA7"/>
    <w:rsid w:val="00457A7D"/>
    <w:rsid w:val="00460A37"/>
    <w:rsid w:val="00460EEC"/>
    <w:rsid w:val="00460F53"/>
    <w:rsid w:val="00462634"/>
    <w:rsid w:val="004629F1"/>
    <w:rsid w:val="00463423"/>
    <w:rsid w:val="00463BC5"/>
    <w:rsid w:val="0046480D"/>
    <w:rsid w:val="00465546"/>
    <w:rsid w:val="00466101"/>
    <w:rsid w:val="004703AD"/>
    <w:rsid w:val="0047040A"/>
    <w:rsid w:val="004709B1"/>
    <w:rsid w:val="00470A86"/>
    <w:rsid w:val="00471ADA"/>
    <w:rsid w:val="00473635"/>
    <w:rsid w:val="004746D0"/>
    <w:rsid w:val="0047473E"/>
    <w:rsid w:val="00475C07"/>
    <w:rsid w:val="00475CC7"/>
    <w:rsid w:val="004762CB"/>
    <w:rsid w:val="00477396"/>
    <w:rsid w:val="00480F6D"/>
    <w:rsid w:val="00481019"/>
    <w:rsid w:val="004823C3"/>
    <w:rsid w:val="00482569"/>
    <w:rsid w:val="00482EFF"/>
    <w:rsid w:val="0048345F"/>
    <w:rsid w:val="004834E6"/>
    <w:rsid w:val="00483EBA"/>
    <w:rsid w:val="004845A1"/>
    <w:rsid w:val="0048564A"/>
    <w:rsid w:val="004856D0"/>
    <w:rsid w:val="00485A4F"/>
    <w:rsid w:val="00485C05"/>
    <w:rsid w:val="00485F9A"/>
    <w:rsid w:val="00486EA1"/>
    <w:rsid w:val="00486FBC"/>
    <w:rsid w:val="00487565"/>
    <w:rsid w:val="004876F9"/>
    <w:rsid w:val="00487737"/>
    <w:rsid w:val="00490463"/>
    <w:rsid w:val="00490B4E"/>
    <w:rsid w:val="00490D94"/>
    <w:rsid w:val="004912E7"/>
    <w:rsid w:val="00491C70"/>
    <w:rsid w:val="00492BC1"/>
    <w:rsid w:val="00492DFA"/>
    <w:rsid w:val="004937B9"/>
    <w:rsid w:val="00493C8D"/>
    <w:rsid w:val="0049488C"/>
    <w:rsid w:val="004954F4"/>
    <w:rsid w:val="00495AD2"/>
    <w:rsid w:val="00495EF8"/>
    <w:rsid w:val="004967E8"/>
    <w:rsid w:val="00496F63"/>
    <w:rsid w:val="004973E9"/>
    <w:rsid w:val="004974B0"/>
    <w:rsid w:val="00497794"/>
    <w:rsid w:val="00497EF1"/>
    <w:rsid w:val="004A0A6E"/>
    <w:rsid w:val="004A420D"/>
    <w:rsid w:val="004A5E44"/>
    <w:rsid w:val="004A64C4"/>
    <w:rsid w:val="004A677F"/>
    <w:rsid w:val="004A7172"/>
    <w:rsid w:val="004A79E2"/>
    <w:rsid w:val="004B02C2"/>
    <w:rsid w:val="004B0663"/>
    <w:rsid w:val="004B0B6C"/>
    <w:rsid w:val="004B0CFF"/>
    <w:rsid w:val="004B0EC6"/>
    <w:rsid w:val="004B11D7"/>
    <w:rsid w:val="004B1BA5"/>
    <w:rsid w:val="004B26F7"/>
    <w:rsid w:val="004B2F38"/>
    <w:rsid w:val="004B30CB"/>
    <w:rsid w:val="004B30F2"/>
    <w:rsid w:val="004B319E"/>
    <w:rsid w:val="004B3443"/>
    <w:rsid w:val="004B361C"/>
    <w:rsid w:val="004B3D19"/>
    <w:rsid w:val="004B42D5"/>
    <w:rsid w:val="004B484B"/>
    <w:rsid w:val="004B5267"/>
    <w:rsid w:val="004B6EA3"/>
    <w:rsid w:val="004B70D0"/>
    <w:rsid w:val="004B738C"/>
    <w:rsid w:val="004B74C9"/>
    <w:rsid w:val="004C06A9"/>
    <w:rsid w:val="004C111D"/>
    <w:rsid w:val="004C1A3B"/>
    <w:rsid w:val="004C2479"/>
    <w:rsid w:val="004C3169"/>
    <w:rsid w:val="004C59EB"/>
    <w:rsid w:val="004C5C38"/>
    <w:rsid w:val="004C6486"/>
    <w:rsid w:val="004C74A9"/>
    <w:rsid w:val="004D0D10"/>
    <w:rsid w:val="004D1122"/>
    <w:rsid w:val="004D12A7"/>
    <w:rsid w:val="004D1711"/>
    <w:rsid w:val="004D302B"/>
    <w:rsid w:val="004D3590"/>
    <w:rsid w:val="004D4CDA"/>
    <w:rsid w:val="004D4FF9"/>
    <w:rsid w:val="004D5C4A"/>
    <w:rsid w:val="004D60D2"/>
    <w:rsid w:val="004D639B"/>
    <w:rsid w:val="004D6909"/>
    <w:rsid w:val="004D6F62"/>
    <w:rsid w:val="004D76B1"/>
    <w:rsid w:val="004D7AFF"/>
    <w:rsid w:val="004D7B2C"/>
    <w:rsid w:val="004D7F2A"/>
    <w:rsid w:val="004E0832"/>
    <w:rsid w:val="004E0F6C"/>
    <w:rsid w:val="004E0F9D"/>
    <w:rsid w:val="004E136B"/>
    <w:rsid w:val="004E1448"/>
    <w:rsid w:val="004E1AFA"/>
    <w:rsid w:val="004E1C64"/>
    <w:rsid w:val="004E1D5F"/>
    <w:rsid w:val="004E369E"/>
    <w:rsid w:val="004E391F"/>
    <w:rsid w:val="004E468D"/>
    <w:rsid w:val="004E5E3D"/>
    <w:rsid w:val="004E6440"/>
    <w:rsid w:val="004F0283"/>
    <w:rsid w:val="004F0624"/>
    <w:rsid w:val="004F0A62"/>
    <w:rsid w:val="004F0F85"/>
    <w:rsid w:val="004F0FBE"/>
    <w:rsid w:val="004F12DE"/>
    <w:rsid w:val="004F1DC5"/>
    <w:rsid w:val="004F2114"/>
    <w:rsid w:val="004F2B7F"/>
    <w:rsid w:val="004F2BA4"/>
    <w:rsid w:val="004F2EC1"/>
    <w:rsid w:val="004F300B"/>
    <w:rsid w:val="004F308A"/>
    <w:rsid w:val="004F32F3"/>
    <w:rsid w:val="004F4503"/>
    <w:rsid w:val="004F4E95"/>
    <w:rsid w:val="004F5731"/>
    <w:rsid w:val="004F59BD"/>
    <w:rsid w:val="004F72F0"/>
    <w:rsid w:val="004F744D"/>
    <w:rsid w:val="004F77DF"/>
    <w:rsid w:val="004F79E3"/>
    <w:rsid w:val="005002B4"/>
    <w:rsid w:val="00500B1D"/>
    <w:rsid w:val="00500E55"/>
    <w:rsid w:val="00502C3F"/>
    <w:rsid w:val="005032AE"/>
    <w:rsid w:val="0050344F"/>
    <w:rsid w:val="00503DC8"/>
    <w:rsid w:val="00504314"/>
    <w:rsid w:val="00505A7D"/>
    <w:rsid w:val="00505D96"/>
    <w:rsid w:val="00506509"/>
    <w:rsid w:val="00506889"/>
    <w:rsid w:val="005068D9"/>
    <w:rsid w:val="0050699D"/>
    <w:rsid w:val="00511B5F"/>
    <w:rsid w:val="00511FD2"/>
    <w:rsid w:val="0051209E"/>
    <w:rsid w:val="00512796"/>
    <w:rsid w:val="00512E48"/>
    <w:rsid w:val="00514344"/>
    <w:rsid w:val="005147E4"/>
    <w:rsid w:val="00514B67"/>
    <w:rsid w:val="00515F56"/>
    <w:rsid w:val="0051695C"/>
    <w:rsid w:val="005174C1"/>
    <w:rsid w:val="0051751B"/>
    <w:rsid w:val="00517A73"/>
    <w:rsid w:val="00520770"/>
    <w:rsid w:val="00520779"/>
    <w:rsid w:val="005220C4"/>
    <w:rsid w:val="005225A6"/>
    <w:rsid w:val="005226C0"/>
    <w:rsid w:val="00522A3F"/>
    <w:rsid w:val="0052306A"/>
    <w:rsid w:val="00525DFD"/>
    <w:rsid w:val="005265CE"/>
    <w:rsid w:val="005266A2"/>
    <w:rsid w:val="0052772B"/>
    <w:rsid w:val="005316B3"/>
    <w:rsid w:val="005319AC"/>
    <w:rsid w:val="00531F28"/>
    <w:rsid w:val="00531F4A"/>
    <w:rsid w:val="0053235D"/>
    <w:rsid w:val="005323A4"/>
    <w:rsid w:val="005325C1"/>
    <w:rsid w:val="0053299C"/>
    <w:rsid w:val="00532D7B"/>
    <w:rsid w:val="00532D82"/>
    <w:rsid w:val="00532F4A"/>
    <w:rsid w:val="00532F70"/>
    <w:rsid w:val="0053304B"/>
    <w:rsid w:val="00533432"/>
    <w:rsid w:val="00533448"/>
    <w:rsid w:val="0053388E"/>
    <w:rsid w:val="00533C5B"/>
    <w:rsid w:val="00534A4F"/>
    <w:rsid w:val="00535869"/>
    <w:rsid w:val="00535EA7"/>
    <w:rsid w:val="00536450"/>
    <w:rsid w:val="005365DD"/>
    <w:rsid w:val="00536688"/>
    <w:rsid w:val="00536BAE"/>
    <w:rsid w:val="00537040"/>
    <w:rsid w:val="00537558"/>
    <w:rsid w:val="0054078A"/>
    <w:rsid w:val="00543E76"/>
    <w:rsid w:val="00544CB9"/>
    <w:rsid w:val="00545127"/>
    <w:rsid w:val="00545BDD"/>
    <w:rsid w:val="00546086"/>
    <w:rsid w:val="005465F7"/>
    <w:rsid w:val="00546BD7"/>
    <w:rsid w:val="00546FAD"/>
    <w:rsid w:val="005505DA"/>
    <w:rsid w:val="00550B0E"/>
    <w:rsid w:val="00550EFF"/>
    <w:rsid w:val="00550F33"/>
    <w:rsid w:val="00551A23"/>
    <w:rsid w:val="00551E22"/>
    <w:rsid w:val="00552137"/>
    <w:rsid w:val="00552B42"/>
    <w:rsid w:val="00552D41"/>
    <w:rsid w:val="0055498B"/>
    <w:rsid w:val="00554DCB"/>
    <w:rsid w:val="005561AD"/>
    <w:rsid w:val="0055649C"/>
    <w:rsid w:val="005569C8"/>
    <w:rsid w:val="00557238"/>
    <w:rsid w:val="005574F7"/>
    <w:rsid w:val="00557E45"/>
    <w:rsid w:val="00560BE3"/>
    <w:rsid w:val="00561B0A"/>
    <w:rsid w:val="00561B12"/>
    <w:rsid w:val="0056255B"/>
    <w:rsid w:val="00562832"/>
    <w:rsid w:val="0056384D"/>
    <w:rsid w:val="005638ED"/>
    <w:rsid w:val="00563D26"/>
    <w:rsid w:val="00563DF3"/>
    <w:rsid w:val="005660A9"/>
    <w:rsid w:val="005665F5"/>
    <w:rsid w:val="00566968"/>
    <w:rsid w:val="00566FC4"/>
    <w:rsid w:val="0056707B"/>
    <w:rsid w:val="005670C9"/>
    <w:rsid w:val="00567600"/>
    <w:rsid w:val="005677F7"/>
    <w:rsid w:val="00570514"/>
    <w:rsid w:val="0057101D"/>
    <w:rsid w:val="00571879"/>
    <w:rsid w:val="00571D9E"/>
    <w:rsid w:val="0057246A"/>
    <w:rsid w:val="0057255B"/>
    <w:rsid w:val="00573EE5"/>
    <w:rsid w:val="00573F66"/>
    <w:rsid w:val="005742BB"/>
    <w:rsid w:val="00574997"/>
    <w:rsid w:val="00574ED7"/>
    <w:rsid w:val="00575036"/>
    <w:rsid w:val="00575162"/>
    <w:rsid w:val="00575321"/>
    <w:rsid w:val="00575478"/>
    <w:rsid w:val="00575EDA"/>
    <w:rsid w:val="00575F9A"/>
    <w:rsid w:val="00576149"/>
    <w:rsid w:val="00576549"/>
    <w:rsid w:val="005767E9"/>
    <w:rsid w:val="005772A1"/>
    <w:rsid w:val="00577433"/>
    <w:rsid w:val="00580655"/>
    <w:rsid w:val="00580C81"/>
    <w:rsid w:val="00582756"/>
    <w:rsid w:val="00582E0F"/>
    <w:rsid w:val="00583436"/>
    <w:rsid w:val="005838AE"/>
    <w:rsid w:val="00584141"/>
    <w:rsid w:val="00584539"/>
    <w:rsid w:val="00584813"/>
    <w:rsid w:val="0058510E"/>
    <w:rsid w:val="005854D7"/>
    <w:rsid w:val="00585E6E"/>
    <w:rsid w:val="00585E86"/>
    <w:rsid w:val="00586122"/>
    <w:rsid w:val="00586B18"/>
    <w:rsid w:val="00586E4A"/>
    <w:rsid w:val="00587B5B"/>
    <w:rsid w:val="005907C6"/>
    <w:rsid w:val="00590DC0"/>
    <w:rsid w:val="005919CA"/>
    <w:rsid w:val="00591A1C"/>
    <w:rsid w:val="00591FD5"/>
    <w:rsid w:val="0059203F"/>
    <w:rsid w:val="00592AE0"/>
    <w:rsid w:val="00592BF0"/>
    <w:rsid w:val="00593DE4"/>
    <w:rsid w:val="0059468A"/>
    <w:rsid w:val="00595DD2"/>
    <w:rsid w:val="0059607F"/>
    <w:rsid w:val="00596DD4"/>
    <w:rsid w:val="005970BA"/>
    <w:rsid w:val="005A0EED"/>
    <w:rsid w:val="005A2162"/>
    <w:rsid w:val="005A233E"/>
    <w:rsid w:val="005A2B72"/>
    <w:rsid w:val="005A3BB9"/>
    <w:rsid w:val="005A4527"/>
    <w:rsid w:val="005A505D"/>
    <w:rsid w:val="005A64F3"/>
    <w:rsid w:val="005A6D8D"/>
    <w:rsid w:val="005A705C"/>
    <w:rsid w:val="005B0687"/>
    <w:rsid w:val="005B0752"/>
    <w:rsid w:val="005B1004"/>
    <w:rsid w:val="005B12F0"/>
    <w:rsid w:val="005B268D"/>
    <w:rsid w:val="005B300D"/>
    <w:rsid w:val="005B4EFD"/>
    <w:rsid w:val="005B542F"/>
    <w:rsid w:val="005B54F2"/>
    <w:rsid w:val="005B6D99"/>
    <w:rsid w:val="005B7969"/>
    <w:rsid w:val="005B7B06"/>
    <w:rsid w:val="005C03CD"/>
    <w:rsid w:val="005C03CF"/>
    <w:rsid w:val="005C0575"/>
    <w:rsid w:val="005C080F"/>
    <w:rsid w:val="005C15B2"/>
    <w:rsid w:val="005C20E1"/>
    <w:rsid w:val="005C269F"/>
    <w:rsid w:val="005C294E"/>
    <w:rsid w:val="005C417B"/>
    <w:rsid w:val="005C438A"/>
    <w:rsid w:val="005C4DBF"/>
    <w:rsid w:val="005C54E4"/>
    <w:rsid w:val="005C5A36"/>
    <w:rsid w:val="005C5ED7"/>
    <w:rsid w:val="005C6976"/>
    <w:rsid w:val="005C6986"/>
    <w:rsid w:val="005C6B92"/>
    <w:rsid w:val="005C72F4"/>
    <w:rsid w:val="005C75A2"/>
    <w:rsid w:val="005C78D9"/>
    <w:rsid w:val="005D08A6"/>
    <w:rsid w:val="005D20F1"/>
    <w:rsid w:val="005D384F"/>
    <w:rsid w:val="005D3E94"/>
    <w:rsid w:val="005D401D"/>
    <w:rsid w:val="005D48D3"/>
    <w:rsid w:val="005D6D9D"/>
    <w:rsid w:val="005D7361"/>
    <w:rsid w:val="005D73FF"/>
    <w:rsid w:val="005D7590"/>
    <w:rsid w:val="005D7835"/>
    <w:rsid w:val="005E0DAE"/>
    <w:rsid w:val="005E247D"/>
    <w:rsid w:val="005E287B"/>
    <w:rsid w:val="005E35A2"/>
    <w:rsid w:val="005E380F"/>
    <w:rsid w:val="005E3C22"/>
    <w:rsid w:val="005E3F55"/>
    <w:rsid w:val="005E4CA8"/>
    <w:rsid w:val="005E4FFD"/>
    <w:rsid w:val="005E572B"/>
    <w:rsid w:val="005E6B8F"/>
    <w:rsid w:val="005E7796"/>
    <w:rsid w:val="005E7A70"/>
    <w:rsid w:val="005F0801"/>
    <w:rsid w:val="005F1506"/>
    <w:rsid w:val="005F158B"/>
    <w:rsid w:val="005F1A60"/>
    <w:rsid w:val="005F2480"/>
    <w:rsid w:val="005F28E7"/>
    <w:rsid w:val="005F3306"/>
    <w:rsid w:val="005F3464"/>
    <w:rsid w:val="005F361E"/>
    <w:rsid w:val="005F3891"/>
    <w:rsid w:val="005F3C0C"/>
    <w:rsid w:val="005F47F0"/>
    <w:rsid w:val="005F5403"/>
    <w:rsid w:val="005F6326"/>
    <w:rsid w:val="005F6B8F"/>
    <w:rsid w:val="005F7F3B"/>
    <w:rsid w:val="006002F1"/>
    <w:rsid w:val="00600945"/>
    <w:rsid w:val="0060112B"/>
    <w:rsid w:val="006012A8"/>
    <w:rsid w:val="00601719"/>
    <w:rsid w:val="00603563"/>
    <w:rsid w:val="0060381C"/>
    <w:rsid w:val="00603AC9"/>
    <w:rsid w:val="0060586E"/>
    <w:rsid w:val="006060DA"/>
    <w:rsid w:val="00606389"/>
    <w:rsid w:val="00606551"/>
    <w:rsid w:val="00607159"/>
    <w:rsid w:val="006072AC"/>
    <w:rsid w:val="0060742D"/>
    <w:rsid w:val="0060744B"/>
    <w:rsid w:val="0060750C"/>
    <w:rsid w:val="00607DCB"/>
    <w:rsid w:val="00610845"/>
    <w:rsid w:val="00610B7B"/>
    <w:rsid w:val="00611178"/>
    <w:rsid w:val="00611901"/>
    <w:rsid w:val="006125BD"/>
    <w:rsid w:val="00612902"/>
    <w:rsid w:val="0061384A"/>
    <w:rsid w:val="00615179"/>
    <w:rsid w:val="00615443"/>
    <w:rsid w:val="006155A9"/>
    <w:rsid w:val="006166D0"/>
    <w:rsid w:val="00616C01"/>
    <w:rsid w:val="00616CDE"/>
    <w:rsid w:val="006170C2"/>
    <w:rsid w:val="00617406"/>
    <w:rsid w:val="00617810"/>
    <w:rsid w:val="006204E8"/>
    <w:rsid w:val="006205BE"/>
    <w:rsid w:val="0062081C"/>
    <w:rsid w:val="00620A06"/>
    <w:rsid w:val="00620ABA"/>
    <w:rsid w:val="00621B94"/>
    <w:rsid w:val="0062212F"/>
    <w:rsid w:val="00622299"/>
    <w:rsid w:val="006232F2"/>
    <w:rsid w:val="006242F9"/>
    <w:rsid w:val="00625C4C"/>
    <w:rsid w:val="006261F4"/>
    <w:rsid w:val="00626224"/>
    <w:rsid w:val="006268CA"/>
    <w:rsid w:val="00626BB5"/>
    <w:rsid w:val="006278B9"/>
    <w:rsid w:val="006279B2"/>
    <w:rsid w:val="00630947"/>
    <w:rsid w:val="00630A69"/>
    <w:rsid w:val="00630AF7"/>
    <w:rsid w:val="00631775"/>
    <w:rsid w:val="006318C7"/>
    <w:rsid w:val="00631CA4"/>
    <w:rsid w:val="00632010"/>
    <w:rsid w:val="0063280E"/>
    <w:rsid w:val="00632CC5"/>
    <w:rsid w:val="00633609"/>
    <w:rsid w:val="006337C5"/>
    <w:rsid w:val="00634261"/>
    <w:rsid w:val="0063437D"/>
    <w:rsid w:val="00634C23"/>
    <w:rsid w:val="00635D99"/>
    <w:rsid w:val="006361E7"/>
    <w:rsid w:val="006366CA"/>
    <w:rsid w:val="00637B7E"/>
    <w:rsid w:val="0064110A"/>
    <w:rsid w:val="00641671"/>
    <w:rsid w:val="00641DF5"/>
    <w:rsid w:val="0064217E"/>
    <w:rsid w:val="006425D4"/>
    <w:rsid w:val="006440E1"/>
    <w:rsid w:val="006441D3"/>
    <w:rsid w:val="00644440"/>
    <w:rsid w:val="006453C3"/>
    <w:rsid w:val="00645B30"/>
    <w:rsid w:val="00646639"/>
    <w:rsid w:val="00646D09"/>
    <w:rsid w:val="00646D0F"/>
    <w:rsid w:val="00647078"/>
    <w:rsid w:val="00647B04"/>
    <w:rsid w:val="0065045F"/>
    <w:rsid w:val="00650EBD"/>
    <w:rsid w:val="006511BA"/>
    <w:rsid w:val="00651214"/>
    <w:rsid w:val="00651C88"/>
    <w:rsid w:val="00652193"/>
    <w:rsid w:val="00652EC0"/>
    <w:rsid w:val="00652ED0"/>
    <w:rsid w:val="00652FB4"/>
    <w:rsid w:val="00653FA1"/>
    <w:rsid w:val="00654959"/>
    <w:rsid w:val="0065582D"/>
    <w:rsid w:val="006561A1"/>
    <w:rsid w:val="00656FC0"/>
    <w:rsid w:val="00657606"/>
    <w:rsid w:val="00660988"/>
    <w:rsid w:val="00661F43"/>
    <w:rsid w:val="00662047"/>
    <w:rsid w:val="00662128"/>
    <w:rsid w:val="0066292C"/>
    <w:rsid w:val="00662FC7"/>
    <w:rsid w:val="00663065"/>
    <w:rsid w:val="00663F8D"/>
    <w:rsid w:val="006665DD"/>
    <w:rsid w:val="0066757D"/>
    <w:rsid w:val="00667929"/>
    <w:rsid w:val="00670291"/>
    <w:rsid w:val="006709BC"/>
    <w:rsid w:val="00671338"/>
    <w:rsid w:val="00671544"/>
    <w:rsid w:val="00672634"/>
    <w:rsid w:val="00672D17"/>
    <w:rsid w:val="00672DA7"/>
    <w:rsid w:val="006730D5"/>
    <w:rsid w:val="00674A02"/>
    <w:rsid w:val="00676945"/>
    <w:rsid w:val="00676AF1"/>
    <w:rsid w:val="00676E6A"/>
    <w:rsid w:val="00677654"/>
    <w:rsid w:val="00680E57"/>
    <w:rsid w:val="0068103E"/>
    <w:rsid w:val="00681A21"/>
    <w:rsid w:val="00683585"/>
    <w:rsid w:val="006836B5"/>
    <w:rsid w:val="00683CB9"/>
    <w:rsid w:val="00684C21"/>
    <w:rsid w:val="00684C68"/>
    <w:rsid w:val="00684F43"/>
    <w:rsid w:val="006851CD"/>
    <w:rsid w:val="0068548D"/>
    <w:rsid w:val="00687355"/>
    <w:rsid w:val="006873BD"/>
    <w:rsid w:val="006876F0"/>
    <w:rsid w:val="0069101E"/>
    <w:rsid w:val="00692294"/>
    <w:rsid w:val="00692310"/>
    <w:rsid w:val="006929EC"/>
    <w:rsid w:val="00694183"/>
    <w:rsid w:val="0069481D"/>
    <w:rsid w:val="00694FF5"/>
    <w:rsid w:val="00695F12"/>
    <w:rsid w:val="00696343"/>
    <w:rsid w:val="00696CAF"/>
    <w:rsid w:val="006A0350"/>
    <w:rsid w:val="006A07B2"/>
    <w:rsid w:val="006A10C8"/>
    <w:rsid w:val="006A2049"/>
    <w:rsid w:val="006A27FD"/>
    <w:rsid w:val="006A3A59"/>
    <w:rsid w:val="006A405E"/>
    <w:rsid w:val="006A4B9C"/>
    <w:rsid w:val="006A5255"/>
    <w:rsid w:val="006A7F5F"/>
    <w:rsid w:val="006A7F6F"/>
    <w:rsid w:val="006B05B9"/>
    <w:rsid w:val="006B0B96"/>
    <w:rsid w:val="006B1C4B"/>
    <w:rsid w:val="006B1ED4"/>
    <w:rsid w:val="006B27DA"/>
    <w:rsid w:val="006B3DFE"/>
    <w:rsid w:val="006B40E0"/>
    <w:rsid w:val="006B44FF"/>
    <w:rsid w:val="006B458B"/>
    <w:rsid w:val="006B4B4B"/>
    <w:rsid w:val="006B5C2B"/>
    <w:rsid w:val="006B68B3"/>
    <w:rsid w:val="006B6B09"/>
    <w:rsid w:val="006C0A4C"/>
    <w:rsid w:val="006C0BFD"/>
    <w:rsid w:val="006C1900"/>
    <w:rsid w:val="006C1984"/>
    <w:rsid w:val="006C1D8F"/>
    <w:rsid w:val="006C2974"/>
    <w:rsid w:val="006C2AA4"/>
    <w:rsid w:val="006C2AE4"/>
    <w:rsid w:val="006C4554"/>
    <w:rsid w:val="006C5695"/>
    <w:rsid w:val="006C5B54"/>
    <w:rsid w:val="006D031D"/>
    <w:rsid w:val="006D1031"/>
    <w:rsid w:val="006D2EC5"/>
    <w:rsid w:val="006D3CE7"/>
    <w:rsid w:val="006D5266"/>
    <w:rsid w:val="006D5689"/>
    <w:rsid w:val="006D6170"/>
    <w:rsid w:val="006D61EA"/>
    <w:rsid w:val="006D6918"/>
    <w:rsid w:val="006E087B"/>
    <w:rsid w:val="006E0C52"/>
    <w:rsid w:val="006E1673"/>
    <w:rsid w:val="006E1B82"/>
    <w:rsid w:val="006E2A74"/>
    <w:rsid w:val="006E3509"/>
    <w:rsid w:val="006E4DFD"/>
    <w:rsid w:val="006E559F"/>
    <w:rsid w:val="006E60AE"/>
    <w:rsid w:val="006E61EF"/>
    <w:rsid w:val="006E7750"/>
    <w:rsid w:val="006F2168"/>
    <w:rsid w:val="006F2503"/>
    <w:rsid w:val="006F251B"/>
    <w:rsid w:val="006F37D1"/>
    <w:rsid w:val="006F3CB8"/>
    <w:rsid w:val="006F6AC0"/>
    <w:rsid w:val="006F7201"/>
    <w:rsid w:val="006F7BAC"/>
    <w:rsid w:val="00700ECB"/>
    <w:rsid w:val="00701AC7"/>
    <w:rsid w:val="00702CE8"/>
    <w:rsid w:val="00703133"/>
    <w:rsid w:val="0070385D"/>
    <w:rsid w:val="00703AFB"/>
    <w:rsid w:val="00705362"/>
    <w:rsid w:val="00705447"/>
    <w:rsid w:val="007057AC"/>
    <w:rsid w:val="00705897"/>
    <w:rsid w:val="007059B7"/>
    <w:rsid w:val="00705A1C"/>
    <w:rsid w:val="00706314"/>
    <w:rsid w:val="007072DC"/>
    <w:rsid w:val="007076EC"/>
    <w:rsid w:val="00707EF9"/>
    <w:rsid w:val="00710815"/>
    <w:rsid w:val="00711A63"/>
    <w:rsid w:val="007125F9"/>
    <w:rsid w:val="007134E7"/>
    <w:rsid w:val="00713D06"/>
    <w:rsid w:val="0071449F"/>
    <w:rsid w:val="007153DC"/>
    <w:rsid w:val="007155F5"/>
    <w:rsid w:val="00716511"/>
    <w:rsid w:val="007168D9"/>
    <w:rsid w:val="00716A61"/>
    <w:rsid w:val="00717AAF"/>
    <w:rsid w:val="00717FF5"/>
    <w:rsid w:val="00720924"/>
    <w:rsid w:val="00720ADC"/>
    <w:rsid w:val="00720EC1"/>
    <w:rsid w:val="007211CB"/>
    <w:rsid w:val="007236AA"/>
    <w:rsid w:val="00723912"/>
    <w:rsid w:val="00723969"/>
    <w:rsid w:val="00723E42"/>
    <w:rsid w:val="007243AB"/>
    <w:rsid w:val="00725501"/>
    <w:rsid w:val="00725534"/>
    <w:rsid w:val="00725F20"/>
    <w:rsid w:val="00726218"/>
    <w:rsid w:val="00726958"/>
    <w:rsid w:val="007279DB"/>
    <w:rsid w:val="00727F8E"/>
    <w:rsid w:val="007302A0"/>
    <w:rsid w:val="00731377"/>
    <w:rsid w:val="007326F8"/>
    <w:rsid w:val="00733D05"/>
    <w:rsid w:val="00735361"/>
    <w:rsid w:val="007356EC"/>
    <w:rsid w:val="00735BE3"/>
    <w:rsid w:val="00735D5F"/>
    <w:rsid w:val="00735F7A"/>
    <w:rsid w:val="0073656D"/>
    <w:rsid w:val="00736688"/>
    <w:rsid w:val="00736E1F"/>
    <w:rsid w:val="0073717B"/>
    <w:rsid w:val="00737654"/>
    <w:rsid w:val="007376B5"/>
    <w:rsid w:val="0073777C"/>
    <w:rsid w:val="007378DC"/>
    <w:rsid w:val="00737A90"/>
    <w:rsid w:val="0074080A"/>
    <w:rsid w:val="00741257"/>
    <w:rsid w:val="00741644"/>
    <w:rsid w:val="00741744"/>
    <w:rsid w:val="00741866"/>
    <w:rsid w:val="00742FB8"/>
    <w:rsid w:val="007430BA"/>
    <w:rsid w:val="0074311E"/>
    <w:rsid w:val="00743229"/>
    <w:rsid w:val="00743CC8"/>
    <w:rsid w:val="0074407A"/>
    <w:rsid w:val="00744BBB"/>
    <w:rsid w:val="00744BCE"/>
    <w:rsid w:val="007452D3"/>
    <w:rsid w:val="007454BA"/>
    <w:rsid w:val="00745602"/>
    <w:rsid w:val="007456F4"/>
    <w:rsid w:val="00745D3E"/>
    <w:rsid w:val="007467E2"/>
    <w:rsid w:val="007468AF"/>
    <w:rsid w:val="00746CD6"/>
    <w:rsid w:val="0074782D"/>
    <w:rsid w:val="00747F94"/>
    <w:rsid w:val="00750B2F"/>
    <w:rsid w:val="00750FE3"/>
    <w:rsid w:val="00751134"/>
    <w:rsid w:val="007512B3"/>
    <w:rsid w:val="007518FE"/>
    <w:rsid w:val="00751B1E"/>
    <w:rsid w:val="00752437"/>
    <w:rsid w:val="007525F1"/>
    <w:rsid w:val="00753CA2"/>
    <w:rsid w:val="007540C9"/>
    <w:rsid w:val="0075425E"/>
    <w:rsid w:val="00754547"/>
    <w:rsid w:val="00755FEC"/>
    <w:rsid w:val="007575C4"/>
    <w:rsid w:val="00760302"/>
    <w:rsid w:val="0076043E"/>
    <w:rsid w:val="00760A15"/>
    <w:rsid w:val="007619A1"/>
    <w:rsid w:val="00761F35"/>
    <w:rsid w:val="00762087"/>
    <w:rsid w:val="007637A5"/>
    <w:rsid w:val="007639A0"/>
    <w:rsid w:val="00763E04"/>
    <w:rsid w:val="0076433B"/>
    <w:rsid w:val="00764CD1"/>
    <w:rsid w:val="00764F5C"/>
    <w:rsid w:val="00765042"/>
    <w:rsid w:val="007662F9"/>
    <w:rsid w:val="007669F8"/>
    <w:rsid w:val="00767310"/>
    <w:rsid w:val="00767ACA"/>
    <w:rsid w:val="00767D7C"/>
    <w:rsid w:val="00770794"/>
    <w:rsid w:val="0077109C"/>
    <w:rsid w:val="00771677"/>
    <w:rsid w:val="007718D1"/>
    <w:rsid w:val="00772ABC"/>
    <w:rsid w:val="00772DAC"/>
    <w:rsid w:val="00772FEA"/>
    <w:rsid w:val="00774728"/>
    <w:rsid w:val="00774A28"/>
    <w:rsid w:val="00774CA3"/>
    <w:rsid w:val="00775899"/>
    <w:rsid w:val="00776B18"/>
    <w:rsid w:val="007772B6"/>
    <w:rsid w:val="00777369"/>
    <w:rsid w:val="00780104"/>
    <w:rsid w:val="007805C5"/>
    <w:rsid w:val="00780A6F"/>
    <w:rsid w:val="00780A93"/>
    <w:rsid w:val="00780B8D"/>
    <w:rsid w:val="00780D70"/>
    <w:rsid w:val="00781090"/>
    <w:rsid w:val="00781FBC"/>
    <w:rsid w:val="00782137"/>
    <w:rsid w:val="00782BC0"/>
    <w:rsid w:val="007838CB"/>
    <w:rsid w:val="00785D39"/>
    <w:rsid w:val="00785D7B"/>
    <w:rsid w:val="00786553"/>
    <w:rsid w:val="00786802"/>
    <w:rsid w:val="007869FB"/>
    <w:rsid w:val="00787AD8"/>
    <w:rsid w:val="00790BDE"/>
    <w:rsid w:val="00790C85"/>
    <w:rsid w:val="0079162B"/>
    <w:rsid w:val="00791A98"/>
    <w:rsid w:val="00792F44"/>
    <w:rsid w:val="00793350"/>
    <w:rsid w:val="00793CBB"/>
    <w:rsid w:val="0079416F"/>
    <w:rsid w:val="007948BD"/>
    <w:rsid w:val="00795078"/>
    <w:rsid w:val="007952C6"/>
    <w:rsid w:val="0079658E"/>
    <w:rsid w:val="007968D9"/>
    <w:rsid w:val="00797313"/>
    <w:rsid w:val="007A0317"/>
    <w:rsid w:val="007A2196"/>
    <w:rsid w:val="007A2551"/>
    <w:rsid w:val="007A267B"/>
    <w:rsid w:val="007A28A0"/>
    <w:rsid w:val="007A3CF8"/>
    <w:rsid w:val="007A44F1"/>
    <w:rsid w:val="007A4D60"/>
    <w:rsid w:val="007A5315"/>
    <w:rsid w:val="007A53F5"/>
    <w:rsid w:val="007A5928"/>
    <w:rsid w:val="007A5BD2"/>
    <w:rsid w:val="007A649A"/>
    <w:rsid w:val="007A64F4"/>
    <w:rsid w:val="007A79A2"/>
    <w:rsid w:val="007A7FDC"/>
    <w:rsid w:val="007B0D28"/>
    <w:rsid w:val="007B1511"/>
    <w:rsid w:val="007B16F1"/>
    <w:rsid w:val="007B29E0"/>
    <w:rsid w:val="007B2EE3"/>
    <w:rsid w:val="007B38A4"/>
    <w:rsid w:val="007B5AB4"/>
    <w:rsid w:val="007B6099"/>
    <w:rsid w:val="007B6F4A"/>
    <w:rsid w:val="007B7934"/>
    <w:rsid w:val="007B7CF5"/>
    <w:rsid w:val="007B7FA7"/>
    <w:rsid w:val="007C0206"/>
    <w:rsid w:val="007C0BB6"/>
    <w:rsid w:val="007C103A"/>
    <w:rsid w:val="007C2A27"/>
    <w:rsid w:val="007C2D4B"/>
    <w:rsid w:val="007C341F"/>
    <w:rsid w:val="007C3662"/>
    <w:rsid w:val="007C3C7B"/>
    <w:rsid w:val="007C493D"/>
    <w:rsid w:val="007C4D5F"/>
    <w:rsid w:val="007C5430"/>
    <w:rsid w:val="007C59D8"/>
    <w:rsid w:val="007C632B"/>
    <w:rsid w:val="007C6DCA"/>
    <w:rsid w:val="007C71DC"/>
    <w:rsid w:val="007C77A3"/>
    <w:rsid w:val="007C7B92"/>
    <w:rsid w:val="007D062D"/>
    <w:rsid w:val="007D0B26"/>
    <w:rsid w:val="007D136A"/>
    <w:rsid w:val="007D13AB"/>
    <w:rsid w:val="007D1C2D"/>
    <w:rsid w:val="007D28D6"/>
    <w:rsid w:val="007D3E5F"/>
    <w:rsid w:val="007D4926"/>
    <w:rsid w:val="007D5CCF"/>
    <w:rsid w:val="007D6D92"/>
    <w:rsid w:val="007D6E81"/>
    <w:rsid w:val="007D6FCB"/>
    <w:rsid w:val="007D7295"/>
    <w:rsid w:val="007D7B59"/>
    <w:rsid w:val="007E10AE"/>
    <w:rsid w:val="007E2E68"/>
    <w:rsid w:val="007E3028"/>
    <w:rsid w:val="007E3C7C"/>
    <w:rsid w:val="007E4D27"/>
    <w:rsid w:val="007E5467"/>
    <w:rsid w:val="007E5A5B"/>
    <w:rsid w:val="007E644C"/>
    <w:rsid w:val="007E6F73"/>
    <w:rsid w:val="007E777A"/>
    <w:rsid w:val="007F18A8"/>
    <w:rsid w:val="007F213C"/>
    <w:rsid w:val="007F37E3"/>
    <w:rsid w:val="007F38FE"/>
    <w:rsid w:val="007F3915"/>
    <w:rsid w:val="007F3B30"/>
    <w:rsid w:val="007F452B"/>
    <w:rsid w:val="007F4895"/>
    <w:rsid w:val="007F4EA2"/>
    <w:rsid w:val="007F4F39"/>
    <w:rsid w:val="007F5399"/>
    <w:rsid w:val="007F554E"/>
    <w:rsid w:val="007F5F91"/>
    <w:rsid w:val="007F6281"/>
    <w:rsid w:val="007F6713"/>
    <w:rsid w:val="007F7B48"/>
    <w:rsid w:val="00800BB2"/>
    <w:rsid w:val="00802C64"/>
    <w:rsid w:val="00802EA6"/>
    <w:rsid w:val="0080380A"/>
    <w:rsid w:val="00803F49"/>
    <w:rsid w:val="00804057"/>
    <w:rsid w:val="00804132"/>
    <w:rsid w:val="0080463D"/>
    <w:rsid w:val="00804715"/>
    <w:rsid w:val="00804931"/>
    <w:rsid w:val="00804B04"/>
    <w:rsid w:val="00805E44"/>
    <w:rsid w:val="00806F8D"/>
    <w:rsid w:val="00807AF2"/>
    <w:rsid w:val="00811432"/>
    <w:rsid w:val="00811848"/>
    <w:rsid w:val="00811BD6"/>
    <w:rsid w:val="00812884"/>
    <w:rsid w:val="008129FD"/>
    <w:rsid w:val="00813829"/>
    <w:rsid w:val="008138E1"/>
    <w:rsid w:val="00814707"/>
    <w:rsid w:val="00814B3B"/>
    <w:rsid w:val="00815BBD"/>
    <w:rsid w:val="00815C99"/>
    <w:rsid w:val="00816649"/>
    <w:rsid w:val="00816F59"/>
    <w:rsid w:val="008175BD"/>
    <w:rsid w:val="00817BFA"/>
    <w:rsid w:val="00817F5D"/>
    <w:rsid w:val="00820A49"/>
    <w:rsid w:val="00820CD3"/>
    <w:rsid w:val="00821E10"/>
    <w:rsid w:val="00821EF0"/>
    <w:rsid w:val="00822121"/>
    <w:rsid w:val="00822B5D"/>
    <w:rsid w:val="00822D46"/>
    <w:rsid w:val="00822DDE"/>
    <w:rsid w:val="008232B3"/>
    <w:rsid w:val="008234DD"/>
    <w:rsid w:val="00823EBA"/>
    <w:rsid w:val="00825016"/>
    <w:rsid w:val="008261F4"/>
    <w:rsid w:val="00826999"/>
    <w:rsid w:val="00826F00"/>
    <w:rsid w:val="00826F97"/>
    <w:rsid w:val="008274BC"/>
    <w:rsid w:val="00830285"/>
    <w:rsid w:val="008302E2"/>
    <w:rsid w:val="00831E09"/>
    <w:rsid w:val="0083239F"/>
    <w:rsid w:val="008325BA"/>
    <w:rsid w:val="008329D0"/>
    <w:rsid w:val="008351BF"/>
    <w:rsid w:val="008358DD"/>
    <w:rsid w:val="0083664E"/>
    <w:rsid w:val="00836990"/>
    <w:rsid w:val="0083771B"/>
    <w:rsid w:val="0083792D"/>
    <w:rsid w:val="00840A37"/>
    <w:rsid w:val="008412DB"/>
    <w:rsid w:val="008424C8"/>
    <w:rsid w:val="008427D8"/>
    <w:rsid w:val="00842C77"/>
    <w:rsid w:val="0084305A"/>
    <w:rsid w:val="00843170"/>
    <w:rsid w:val="00843438"/>
    <w:rsid w:val="00843FB6"/>
    <w:rsid w:val="0084578B"/>
    <w:rsid w:val="008461A5"/>
    <w:rsid w:val="00846EFD"/>
    <w:rsid w:val="00847260"/>
    <w:rsid w:val="00847BE0"/>
    <w:rsid w:val="00852022"/>
    <w:rsid w:val="008523E9"/>
    <w:rsid w:val="00852433"/>
    <w:rsid w:val="00852C78"/>
    <w:rsid w:val="00853A68"/>
    <w:rsid w:val="00853AC1"/>
    <w:rsid w:val="00853DBD"/>
    <w:rsid w:val="00854118"/>
    <w:rsid w:val="00855A66"/>
    <w:rsid w:val="00856554"/>
    <w:rsid w:val="00861845"/>
    <w:rsid w:val="00861AA1"/>
    <w:rsid w:val="008625C9"/>
    <w:rsid w:val="0086267D"/>
    <w:rsid w:val="00862E50"/>
    <w:rsid w:val="008632F6"/>
    <w:rsid w:val="0086368B"/>
    <w:rsid w:val="00863BE6"/>
    <w:rsid w:val="00863DFA"/>
    <w:rsid w:val="0086532A"/>
    <w:rsid w:val="00865CF0"/>
    <w:rsid w:val="00865EB8"/>
    <w:rsid w:val="00867006"/>
    <w:rsid w:val="008673C5"/>
    <w:rsid w:val="0087025B"/>
    <w:rsid w:val="008706D9"/>
    <w:rsid w:val="00871243"/>
    <w:rsid w:val="00871611"/>
    <w:rsid w:val="00871E53"/>
    <w:rsid w:val="00874072"/>
    <w:rsid w:val="00875003"/>
    <w:rsid w:val="008750A3"/>
    <w:rsid w:val="00875332"/>
    <w:rsid w:val="008757B3"/>
    <w:rsid w:val="00875EF0"/>
    <w:rsid w:val="008779A2"/>
    <w:rsid w:val="00877E3C"/>
    <w:rsid w:val="0088036B"/>
    <w:rsid w:val="008809B1"/>
    <w:rsid w:val="00881B21"/>
    <w:rsid w:val="00881ED0"/>
    <w:rsid w:val="008822C3"/>
    <w:rsid w:val="008835DF"/>
    <w:rsid w:val="008835FC"/>
    <w:rsid w:val="00884343"/>
    <w:rsid w:val="0088487E"/>
    <w:rsid w:val="00885742"/>
    <w:rsid w:val="00885D57"/>
    <w:rsid w:val="00885F0F"/>
    <w:rsid w:val="00886015"/>
    <w:rsid w:val="008869FC"/>
    <w:rsid w:val="00886AB6"/>
    <w:rsid w:val="00886EF8"/>
    <w:rsid w:val="0088777A"/>
    <w:rsid w:val="0089053C"/>
    <w:rsid w:val="00891510"/>
    <w:rsid w:val="00891B99"/>
    <w:rsid w:val="0089257B"/>
    <w:rsid w:val="00893AF8"/>
    <w:rsid w:val="00893B08"/>
    <w:rsid w:val="00894287"/>
    <w:rsid w:val="0089442B"/>
    <w:rsid w:val="008945CD"/>
    <w:rsid w:val="00894C35"/>
    <w:rsid w:val="00895BB6"/>
    <w:rsid w:val="00896262"/>
    <w:rsid w:val="0089637B"/>
    <w:rsid w:val="008964CC"/>
    <w:rsid w:val="00896806"/>
    <w:rsid w:val="00896B74"/>
    <w:rsid w:val="00897BAE"/>
    <w:rsid w:val="00897D96"/>
    <w:rsid w:val="008A151D"/>
    <w:rsid w:val="008A1745"/>
    <w:rsid w:val="008A292C"/>
    <w:rsid w:val="008A2DCF"/>
    <w:rsid w:val="008A37EA"/>
    <w:rsid w:val="008A4AF7"/>
    <w:rsid w:val="008A66F6"/>
    <w:rsid w:val="008B0339"/>
    <w:rsid w:val="008B063A"/>
    <w:rsid w:val="008B0953"/>
    <w:rsid w:val="008B0A84"/>
    <w:rsid w:val="008B1035"/>
    <w:rsid w:val="008B1B7E"/>
    <w:rsid w:val="008B2D96"/>
    <w:rsid w:val="008B48A2"/>
    <w:rsid w:val="008B4E35"/>
    <w:rsid w:val="008B4F27"/>
    <w:rsid w:val="008B5691"/>
    <w:rsid w:val="008B68B4"/>
    <w:rsid w:val="008B69E2"/>
    <w:rsid w:val="008B7A1A"/>
    <w:rsid w:val="008C0521"/>
    <w:rsid w:val="008C070F"/>
    <w:rsid w:val="008C0EB3"/>
    <w:rsid w:val="008C2132"/>
    <w:rsid w:val="008C26AA"/>
    <w:rsid w:val="008C31D3"/>
    <w:rsid w:val="008C36EC"/>
    <w:rsid w:val="008C3747"/>
    <w:rsid w:val="008C463C"/>
    <w:rsid w:val="008C4F2F"/>
    <w:rsid w:val="008C53D7"/>
    <w:rsid w:val="008C5774"/>
    <w:rsid w:val="008C678C"/>
    <w:rsid w:val="008C678E"/>
    <w:rsid w:val="008C6B6B"/>
    <w:rsid w:val="008C77EE"/>
    <w:rsid w:val="008D026A"/>
    <w:rsid w:val="008D0928"/>
    <w:rsid w:val="008D12AE"/>
    <w:rsid w:val="008D295A"/>
    <w:rsid w:val="008D2BD6"/>
    <w:rsid w:val="008D2C17"/>
    <w:rsid w:val="008D2CF6"/>
    <w:rsid w:val="008D36F3"/>
    <w:rsid w:val="008D4F11"/>
    <w:rsid w:val="008D585B"/>
    <w:rsid w:val="008D5981"/>
    <w:rsid w:val="008D5A35"/>
    <w:rsid w:val="008D5A8A"/>
    <w:rsid w:val="008D5BB7"/>
    <w:rsid w:val="008D603F"/>
    <w:rsid w:val="008D7EEC"/>
    <w:rsid w:val="008E0176"/>
    <w:rsid w:val="008E07FE"/>
    <w:rsid w:val="008E101D"/>
    <w:rsid w:val="008E23F8"/>
    <w:rsid w:val="008E25D2"/>
    <w:rsid w:val="008E27F0"/>
    <w:rsid w:val="008E2EAC"/>
    <w:rsid w:val="008E2F7F"/>
    <w:rsid w:val="008E3BC4"/>
    <w:rsid w:val="008E4170"/>
    <w:rsid w:val="008E52B4"/>
    <w:rsid w:val="008E55FF"/>
    <w:rsid w:val="008E5D40"/>
    <w:rsid w:val="008F05C9"/>
    <w:rsid w:val="008F0B6A"/>
    <w:rsid w:val="008F0B79"/>
    <w:rsid w:val="008F1102"/>
    <w:rsid w:val="008F171D"/>
    <w:rsid w:val="008F177E"/>
    <w:rsid w:val="008F1A78"/>
    <w:rsid w:val="008F2293"/>
    <w:rsid w:val="008F2818"/>
    <w:rsid w:val="008F3494"/>
    <w:rsid w:val="008F34AD"/>
    <w:rsid w:val="008F37CB"/>
    <w:rsid w:val="008F4B6B"/>
    <w:rsid w:val="008F4CA5"/>
    <w:rsid w:val="008F5B73"/>
    <w:rsid w:val="008F5F49"/>
    <w:rsid w:val="008F6663"/>
    <w:rsid w:val="008F6C54"/>
    <w:rsid w:val="008F7543"/>
    <w:rsid w:val="008F7FE3"/>
    <w:rsid w:val="00900037"/>
    <w:rsid w:val="00900C74"/>
    <w:rsid w:val="00900CA4"/>
    <w:rsid w:val="00900F13"/>
    <w:rsid w:val="00901898"/>
    <w:rsid w:val="00901AF2"/>
    <w:rsid w:val="0090251A"/>
    <w:rsid w:val="00902CFA"/>
    <w:rsid w:val="00903A69"/>
    <w:rsid w:val="00904C2F"/>
    <w:rsid w:val="00904E9B"/>
    <w:rsid w:val="00905FD8"/>
    <w:rsid w:val="009069FC"/>
    <w:rsid w:val="00906CFD"/>
    <w:rsid w:val="00906F28"/>
    <w:rsid w:val="00907D97"/>
    <w:rsid w:val="00907F25"/>
    <w:rsid w:val="00907FF7"/>
    <w:rsid w:val="00910A67"/>
    <w:rsid w:val="00911603"/>
    <w:rsid w:val="009118E2"/>
    <w:rsid w:val="00911D94"/>
    <w:rsid w:val="009121E7"/>
    <w:rsid w:val="0091241B"/>
    <w:rsid w:val="00912DDA"/>
    <w:rsid w:val="00912E96"/>
    <w:rsid w:val="00913D7D"/>
    <w:rsid w:val="00913E04"/>
    <w:rsid w:val="00915893"/>
    <w:rsid w:val="009163F7"/>
    <w:rsid w:val="00916C9E"/>
    <w:rsid w:val="00917487"/>
    <w:rsid w:val="0091754B"/>
    <w:rsid w:val="00917CFF"/>
    <w:rsid w:val="009203C8"/>
    <w:rsid w:val="00920E04"/>
    <w:rsid w:val="00920E2F"/>
    <w:rsid w:val="00921157"/>
    <w:rsid w:val="00921AB5"/>
    <w:rsid w:val="00922091"/>
    <w:rsid w:val="00923010"/>
    <w:rsid w:val="0092322B"/>
    <w:rsid w:val="00923846"/>
    <w:rsid w:val="009242AD"/>
    <w:rsid w:val="00924EB3"/>
    <w:rsid w:val="0092506E"/>
    <w:rsid w:val="00925300"/>
    <w:rsid w:val="009266CD"/>
    <w:rsid w:val="00926F01"/>
    <w:rsid w:val="009274A1"/>
    <w:rsid w:val="00927ADA"/>
    <w:rsid w:val="00927F7F"/>
    <w:rsid w:val="0093148B"/>
    <w:rsid w:val="00931560"/>
    <w:rsid w:val="009318CF"/>
    <w:rsid w:val="00932FF7"/>
    <w:rsid w:val="00933515"/>
    <w:rsid w:val="00933C4E"/>
    <w:rsid w:val="00934346"/>
    <w:rsid w:val="00934F06"/>
    <w:rsid w:val="00935A53"/>
    <w:rsid w:val="009370D4"/>
    <w:rsid w:val="009371D8"/>
    <w:rsid w:val="00937761"/>
    <w:rsid w:val="00937E9D"/>
    <w:rsid w:val="00940D89"/>
    <w:rsid w:val="00941180"/>
    <w:rsid w:val="009435A3"/>
    <w:rsid w:val="00943EA2"/>
    <w:rsid w:val="00945004"/>
    <w:rsid w:val="00945433"/>
    <w:rsid w:val="00945689"/>
    <w:rsid w:val="0094580B"/>
    <w:rsid w:val="00945E8A"/>
    <w:rsid w:val="009460BA"/>
    <w:rsid w:val="0094645B"/>
    <w:rsid w:val="009473B5"/>
    <w:rsid w:val="00947662"/>
    <w:rsid w:val="00950B00"/>
    <w:rsid w:val="00951265"/>
    <w:rsid w:val="00951791"/>
    <w:rsid w:val="00951B9B"/>
    <w:rsid w:val="00951C99"/>
    <w:rsid w:val="00951FB9"/>
    <w:rsid w:val="00952968"/>
    <w:rsid w:val="009534B8"/>
    <w:rsid w:val="0095406C"/>
    <w:rsid w:val="00954B98"/>
    <w:rsid w:val="00956BB9"/>
    <w:rsid w:val="009606A9"/>
    <w:rsid w:val="009609FB"/>
    <w:rsid w:val="00962131"/>
    <w:rsid w:val="00962C7A"/>
    <w:rsid w:val="00962CFA"/>
    <w:rsid w:val="0096325E"/>
    <w:rsid w:val="009635B4"/>
    <w:rsid w:val="00964308"/>
    <w:rsid w:val="009647ED"/>
    <w:rsid w:val="009648E2"/>
    <w:rsid w:val="00964BAB"/>
    <w:rsid w:val="0097011C"/>
    <w:rsid w:val="009702F8"/>
    <w:rsid w:val="009714BC"/>
    <w:rsid w:val="009733E6"/>
    <w:rsid w:val="00974176"/>
    <w:rsid w:val="0097509B"/>
    <w:rsid w:val="009752BB"/>
    <w:rsid w:val="009756B3"/>
    <w:rsid w:val="00976C54"/>
    <w:rsid w:val="009774AC"/>
    <w:rsid w:val="0098040D"/>
    <w:rsid w:val="00980591"/>
    <w:rsid w:val="00980592"/>
    <w:rsid w:val="0098087C"/>
    <w:rsid w:val="0098366A"/>
    <w:rsid w:val="00983FD0"/>
    <w:rsid w:val="009845D3"/>
    <w:rsid w:val="00984B3E"/>
    <w:rsid w:val="009850A1"/>
    <w:rsid w:val="009855D9"/>
    <w:rsid w:val="009860CD"/>
    <w:rsid w:val="009868DF"/>
    <w:rsid w:val="00986E52"/>
    <w:rsid w:val="00986EB9"/>
    <w:rsid w:val="00987C84"/>
    <w:rsid w:val="00987F77"/>
    <w:rsid w:val="009909D9"/>
    <w:rsid w:val="00991C8E"/>
    <w:rsid w:val="00991D79"/>
    <w:rsid w:val="00992348"/>
    <w:rsid w:val="009934B2"/>
    <w:rsid w:val="00993F06"/>
    <w:rsid w:val="00994E1F"/>
    <w:rsid w:val="0099792F"/>
    <w:rsid w:val="00997D59"/>
    <w:rsid w:val="009A03D5"/>
    <w:rsid w:val="009A0EF4"/>
    <w:rsid w:val="009A1178"/>
    <w:rsid w:val="009A13F3"/>
    <w:rsid w:val="009A186F"/>
    <w:rsid w:val="009A1DA3"/>
    <w:rsid w:val="009A2320"/>
    <w:rsid w:val="009A3402"/>
    <w:rsid w:val="009A341C"/>
    <w:rsid w:val="009A35A9"/>
    <w:rsid w:val="009A397E"/>
    <w:rsid w:val="009A3BCD"/>
    <w:rsid w:val="009A3EED"/>
    <w:rsid w:val="009A4359"/>
    <w:rsid w:val="009A4371"/>
    <w:rsid w:val="009A46E3"/>
    <w:rsid w:val="009A57EC"/>
    <w:rsid w:val="009A58CA"/>
    <w:rsid w:val="009A5FFF"/>
    <w:rsid w:val="009A61F6"/>
    <w:rsid w:val="009A65CC"/>
    <w:rsid w:val="009A7AB5"/>
    <w:rsid w:val="009A7EED"/>
    <w:rsid w:val="009B06C6"/>
    <w:rsid w:val="009B1244"/>
    <w:rsid w:val="009B1AE0"/>
    <w:rsid w:val="009B2454"/>
    <w:rsid w:val="009B2ADA"/>
    <w:rsid w:val="009B33DB"/>
    <w:rsid w:val="009B477F"/>
    <w:rsid w:val="009B4E5B"/>
    <w:rsid w:val="009B564A"/>
    <w:rsid w:val="009B6C50"/>
    <w:rsid w:val="009B7B79"/>
    <w:rsid w:val="009C02EB"/>
    <w:rsid w:val="009C0C8B"/>
    <w:rsid w:val="009C1575"/>
    <w:rsid w:val="009C2C9C"/>
    <w:rsid w:val="009C2D04"/>
    <w:rsid w:val="009C347D"/>
    <w:rsid w:val="009C50B1"/>
    <w:rsid w:val="009C5126"/>
    <w:rsid w:val="009C579F"/>
    <w:rsid w:val="009C6130"/>
    <w:rsid w:val="009C7596"/>
    <w:rsid w:val="009D231F"/>
    <w:rsid w:val="009D5131"/>
    <w:rsid w:val="009D5162"/>
    <w:rsid w:val="009D6609"/>
    <w:rsid w:val="009D6D5C"/>
    <w:rsid w:val="009D78F9"/>
    <w:rsid w:val="009E1E02"/>
    <w:rsid w:val="009E1E53"/>
    <w:rsid w:val="009E252D"/>
    <w:rsid w:val="009E25ED"/>
    <w:rsid w:val="009E3829"/>
    <w:rsid w:val="009E3BAE"/>
    <w:rsid w:val="009E45A6"/>
    <w:rsid w:val="009E470A"/>
    <w:rsid w:val="009E49F4"/>
    <w:rsid w:val="009E4EA6"/>
    <w:rsid w:val="009E51C9"/>
    <w:rsid w:val="009E6F6F"/>
    <w:rsid w:val="009E744F"/>
    <w:rsid w:val="009E7A75"/>
    <w:rsid w:val="009E7BB0"/>
    <w:rsid w:val="009F050D"/>
    <w:rsid w:val="009F0886"/>
    <w:rsid w:val="009F2260"/>
    <w:rsid w:val="009F29A0"/>
    <w:rsid w:val="009F4C07"/>
    <w:rsid w:val="009F597C"/>
    <w:rsid w:val="009F60AB"/>
    <w:rsid w:val="009F699F"/>
    <w:rsid w:val="009F7D04"/>
    <w:rsid w:val="00A011F2"/>
    <w:rsid w:val="00A026FF"/>
    <w:rsid w:val="00A02E41"/>
    <w:rsid w:val="00A03824"/>
    <w:rsid w:val="00A03B4D"/>
    <w:rsid w:val="00A03D87"/>
    <w:rsid w:val="00A048C6"/>
    <w:rsid w:val="00A05DD8"/>
    <w:rsid w:val="00A06B7D"/>
    <w:rsid w:val="00A06EE4"/>
    <w:rsid w:val="00A07763"/>
    <w:rsid w:val="00A10069"/>
    <w:rsid w:val="00A1089E"/>
    <w:rsid w:val="00A10DD0"/>
    <w:rsid w:val="00A11998"/>
    <w:rsid w:val="00A11BD8"/>
    <w:rsid w:val="00A13B14"/>
    <w:rsid w:val="00A144E6"/>
    <w:rsid w:val="00A15453"/>
    <w:rsid w:val="00A15BCA"/>
    <w:rsid w:val="00A1622A"/>
    <w:rsid w:val="00A16234"/>
    <w:rsid w:val="00A169CE"/>
    <w:rsid w:val="00A16CA9"/>
    <w:rsid w:val="00A16D8E"/>
    <w:rsid w:val="00A170D8"/>
    <w:rsid w:val="00A172E1"/>
    <w:rsid w:val="00A17809"/>
    <w:rsid w:val="00A17CC5"/>
    <w:rsid w:val="00A2084C"/>
    <w:rsid w:val="00A2096F"/>
    <w:rsid w:val="00A21181"/>
    <w:rsid w:val="00A21A7B"/>
    <w:rsid w:val="00A21C52"/>
    <w:rsid w:val="00A22CB1"/>
    <w:rsid w:val="00A22D0E"/>
    <w:rsid w:val="00A23C83"/>
    <w:rsid w:val="00A24212"/>
    <w:rsid w:val="00A25205"/>
    <w:rsid w:val="00A25B95"/>
    <w:rsid w:val="00A262C2"/>
    <w:rsid w:val="00A2742D"/>
    <w:rsid w:val="00A2747C"/>
    <w:rsid w:val="00A3049E"/>
    <w:rsid w:val="00A3185F"/>
    <w:rsid w:val="00A31FEF"/>
    <w:rsid w:val="00A3254D"/>
    <w:rsid w:val="00A33C80"/>
    <w:rsid w:val="00A34FAC"/>
    <w:rsid w:val="00A35432"/>
    <w:rsid w:val="00A35BFD"/>
    <w:rsid w:val="00A36977"/>
    <w:rsid w:val="00A36CF6"/>
    <w:rsid w:val="00A36E4A"/>
    <w:rsid w:val="00A37989"/>
    <w:rsid w:val="00A37F74"/>
    <w:rsid w:val="00A409D2"/>
    <w:rsid w:val="00A41B2E"/>
    <w:rsid w:val="00A41CFE"/>
    <w:rsid w:val="00A41F52"/>
    <w:rsid w:val="00A42DF2"/>
    <w:rsid w:val="00A4340F"/>
    <w:rsid w:val="00A43F9F"/>
    <w:rsid w:val="00A4441B"/>
    <w:rsid w:val="00A456D2"/>
    <w:rsid w:val="00A46224"/>
    <w:rsid w:val="00A463EE"/>
    <w:rsid w:val="00A464A3"/>
    <w:rsid w:val="00A472BD"/>
    <w:rsid w:val="00A47C16"/>
    <w:rsid w:val="00A50084"/>
    <w:rsid w:val="00A52151"/>
    <w:rsid w:val="00A524BA"/>
    <w:rsid w:val="00A52A90"/>
    <w:rsid w:val="00A53390"/>
    <w:rsid w:val="00A554D6"/>
    <w:rsid w:val="00A557BC"/>
    <w:rsid w:val="00A55A23"/>
    <w:rsid w:val="00A55B1E"/>
    <w:rsid w:val="00A567DB"/>
    <w:rsid w:val="00A56884"/>
    <w:rsid w:val="00A56E63"/>
    <w:rsid w:val="00A56FB9"/>
    <w:rsid w:val="00A57A1E"/>
    <w:rsid w:val="00A57B2A"/>
    <w:rsid w:val="00A6004A"/>
    <w:rsid w:val="00A601E7"/>
    <w:rsid w:val="00A638FA"/>
    <w:rsid w:val="00A65176"/>
    <w:rsid w:val="00A6622C"/>
    <w:rsid w:val="00A6657A"/>
    <w:rsid w:val="00A66E97"/>
    <w:rsid w:val="00A67845"/>
    <w:rsid w:val="00A71737"/>
    <w:rsid w:val="00A717B1"/>
    <w:rsid w:val="00A7189C"/>
    <w:rsid w:val="00A72253"/>
    <w:rsid w:val="00A73C11"/>
    <w:rsid w:val="00A74B2E"/>
    <w:rsid w:val="00A74C71"/>
    <w:rsid w:val="00A755E9"/>
    <w:rsid w:val="00A75B16"/>
    <w:rsid w:val="00A75D6C"/>
    <w:rsid w:val="00A763A0"/>
    <w:rsid w:val="00A76F09"/>
    <w:rsid w:val="00A77594"/>
    <w:rsid w:val="00A77F5D"/>
    <w:rsid w:val="00A80093"/>
    <w:rsid w:val="00A80469"/>
    <w:rsid w:val="00A81A93"/>
    <w:rsid w:val="00A81AFF"/>
    <w:rsid w:val="00A827CF"/>
    <w:rsid w:val="00A82A0B"/>
    <w:rsid w:val="00A847DA"/>
    <w:rsid w:val="00A849F3"/>
    <w:rsid w:val="00A85C2A"/>
    <w:rsid w:val="00A862C8"/>
    <w:rsid w:val="00A863F9"/>
    <w:rsid w:val="00A86531"/>
    <w:rsid w:val="00A86C2D"/>
    <w:rsid w:val="00A873A3"/>
    <w:rsid w:val="00A8779F"/>
    <w:rsid w:val="00A87950"/>
    <w:rsid w:val="00A87C1E"/>
    <w:rsid w:val="00A906C4"/>
    <w:rsid w:val="00A92436"/>
    <w:rsid w:val="00A93049"/>
    <w:rsid w:val="00A93A83"/>
    <w:rsid w:val="00A93E91"/>
    <w:rsid w:val="00A9438D"/>
    <w:rsid w:val="00A944F6"/>
    <w:rsid w:val="00A9450E"/>
    <w:rsid w:val="00A94FEC"/>
    <w:rsid w:val="00A9532B"/>
    <w:rsid w:val="00A95DF9"/>
    <w:rsid w:val="00A95FD9"/>
    <w:rsid w:val="00A972CF"/>
    <w:rsid w:val="00A9784C"/>
    <w:rsid w:val="00A97A6C"/>
    <w:rsid w:val="00AA223B"/>
    <w:rsid w:val="00AA2589"/>
    <w:rsid w:val="00AA2D15"/>
    <w:rsid w:val="00AA386F"/>
    <w:rsid w:val="00AA39A7"/>
    <w:rsid w:val="00AA4145"/>
    <w:rsid w:val="00AA4C56"/>
    <w:rsid w:val="00AA60F8"/>
    <w:rsid w:val="00AA7371"/>
    <w:rsid w:val="00AA7662"/>
    <w:rsid w:val="00AA7FB9"/>
    <w:rsid w:val="00AB0148"/>
    <w:rsid w:val="00AB079E"/>
    <w:rsid w:val="00AB0C00"/>
    <w:rsid w:val="00AB1B23"/>
    <w:rsid w:val="00AB1EED"/>
    <w:rsid w:val="00AB2833"/>
    <w:rsid w:val="00AB31A9"/>
    <w:rsid w:val="00AB3A83"/>
    <w:rsid w:val="00AB3C91"/>
    <w:rsid w:val="00AB437E"/>
    <w:rsid w:val="00AB55E0"/>
    <w:rsid w:val="00AB5679"/>
    <w:rsid w:val="00AB5C9A"/>
    <w:rsid w:val="00AB5EC2"/>
    <w:rsid w:val="00AB6139"/>
    <w:rsid w:val="00AB6E69"/>
    <w:rsid w:val="00AB6ED5"/>
    <w:rsid w:val="00AB7024"/>
    <w:rsid w:val="00AB7A4C"/>
    <w:rsid w:val="00AC00E7"/>
    <w:rsid w:val="00AC0A77"/>
    <w:rsid w:val="00AC336D"/>
    <w:rsid w:val="00AC3673"/>
    <w:rsid w:val="00AC3B06"/>
    <w:rsid w:val="00AC508B"/>
    <w:rsid w:val="00AC5C1A"/>
    <w:rsid w:val="00AC62AB"/>
    <w:rsid w:val="00AC6757"/>
    <w:rsid w:val="00AC7099"/>
    <w:rsid w:val="00AC7B7A"/>
    <w:rsid w:val="00AC7E08"/>
    <w:rsid w:val="00AD0A36"/>
    <w:rsid w:val="00AD0E7B"/>
    <w:rsid w:val="00AD1A2D"/>
    <w:rsid w:val="00AD1DB6"/>
    <w:rsid w:val="00AD389F"/>
    <w:rsid w:val="00AD403E"/>
    <w:rsid w:val="00AD45D1"/>
    <w:rsid w:val="00AD61AA"/>
    <w:rsid w:val="00AD65AA"/>
    <w:rsid w:val="00AD738F"/>
    <w:rsid w:val="00AD7808"/>
    <w:rsid w:val="00AE0636"/>
    <w:rsid w:val="00AE10AC"/>
    <w:rsid w:val="00AE248D"/>
    <w:rsid w:val="00AE24DB"/>
    <w:rsid w:val="00AE2E04"/>
    <w:rsid w:val="00AE36A2"/>
    <w:rsid w:val="00AE3AB0"/>
    <w:rsid w:val="00AE477C"/>
    <w:rsid w:val="00AE481A"/>
    <w:rsid w:val="00AE5093"/>
    <w:rsid w:val="00AE54AC"/>
    <w:rsid w:val="00AE5856"/>
    <w:rsid w:val="00AE69EB"/>
    <w:rsid w:val="00AE6C60"/>
    <w:rsid w:val="00AE7C54"/>
    <w:rsid w:val="00AE7D5D"/>
    <w:rsid w:val="00AF0BD6"/>
    <w:rsid w:val="00AF1419"/>
    <w:rsid w:val="00AF156E"/>
    <w:rsid w:val="00AF164A"/>
    <w:rsid w:val="00AF18FC"/>
    <w:rsid w:val="00AF2B73"/>
    <w:rsid w:val="00AF2E2F"/>
    <w:rsid w:val="00AF2EB5"/>
    <w:rsid w:val="00AF434E"/>
    <w:rsid w:val="00AF4A8C"/>
    <w:rsid w:val="00AF5426"/>
    <w:rsid w:val="00AF6122"/>
    <w:rsid w:val="00B00FCB"/>
    <w:rsid w:val="00B0167E"/>
    <w:rsid w:val="00B019AC"/>
    <w:rsid w:val="00B01AD1"/>
    <w:rsid w:val="00B01BB3"/>
    <w:rsid w:val="00B023DB"/>
    <w:rsid w:val="00B02872"/>
    <w:rsid w:val="00B032DF"/>
    <w:rsid w:val="00B033CA"/>
    <w:rsid w:val="00B037C9"/>
    <w:rsid w:val="00B03B96"/>
    <w:rsid w:val="00B03DEA"/>
    <w:rsid w:val="00B04B5C"/>
    <w:rsid w:val="00B06C32"/>
    <w:rsid w:val="00B07E6E"/>
    <w:rsid w:val="00B100EF"/>
    <w:rsid w:val="00B115AB"/>
    <w:rsid w:val="00B11B08"/>
    <w:rsid w:val="00B11B1F"/>
    <w:rsid w:val="00B13906"/>
    <w:rsid w:val="00B14761"/>
    <w:rsid w:val="00B14EE1"/>
    <w:rsid w:val="00B15A5C"/>
    <w:rsid w:val="00B15C17"/>
    <w:rsid w:val="00B1645E"/>
    <w:rsid w:val="00B174FD"/>
    <w:rsid w:val="00B17720"/>
    <w:rsid w:val="00B20155"/>
    <w:rsid w:val="00B20217"/>
    <w:rsid w:val="00B209D6"/>
    <w:rsid w:val="00B20B77"/>
    <w:rsid w:val="00B2232C"/>
    <w:rsid w:val="00B22634"/>
    <w:rsid w:val="00B23608"/>
    <w:rsid w:val="00B248D0"/>
    <w:rsid w:val="00B249B2"/>
    <w:rsid w:val="00B3086D"/>
    <w:rsid w:val="00B31389"/>
    <w:rsid w:val="00B31ED4"/>
    <w:rsid w:val="00B32ECD"/>
    <w:rsid w:val="00B33C06"/>
    <w:rsid w:val="00B3499F"/>
    <w:rsid w:val="00B35365"/>
    <w:rsid w:val="00B36437"/>
    <w:rsid w:val="00B37F93"/>
    <w:rsid w:val="00B405A3"/>
    <w:rsid w:val="00B40AB8"/>
    <w:rsid w:val="00B40CEB"/>
    <w:rsid w:val="00B41D3C"/>
    <w:rsid w:val="00B41DDD"/>
    <w:rsid w:val="00B41FBF"/>
    <w:rsid w:val="00B42D0F"/>
    <w:rsid w:val="00B42E79"/>
    <w:rsid w:val="00B43B7A"/>
    <w:rsid w:val="00B4603A"/>
    <w:rsid w:val="00B465C1"/>
    <w:rsid w:val="00B47154"/>
    <w:rsid w:val="00B47542"/>
    <w:rsid w:val="00B47664"/>
    <w:rsid w:val="00B47AD0"/>
    <w:rsid w:val="00B50086"/>
    <w:rsid w:val="00B50915"/>
    <w:rsid w:val="00B516F3"/>
    <w:rsid w:val="00B51B5F"/>
    <w:rsid w:val="00B51F01"/>
    <w:rsid w:val="00B52733"/>
    <w:rsid w:val="00B52970"/>
    <w:rsid w:val="00B52C5C"/>
    <w:rsid w:val="00B5369B"/>
    <w:rsid w:val="00B54645"/>
    <w:rsid w:val="00B55A78"/>
    <w:rsid w:val="00B55FAA"/>
    <w:rsid w:val="00B563E9"/>
    <w:rsid w:val="00B56444"/>
    <w:rsid w:val="00B56CC3"/>
    <w:rsid w:val="00B57B38"/>
    <w:rsid w:val="00B60A57"/>
    <w:rsid w:val="00B60E47"/>
    <w:rsid w:val="00B61173"/>
    <w:rsid w:val="00B61215"/>
    <w:rsid w:val="00B6137D"/>
    <w:rsid w:val="00B6160E"/>
    <w:rsid w:val="00B643E3"/>
    <w:rsid w:val="00B64F8E"/>
    <w:rsid w:val="00B65B83"/>
    <w:rsid w:val="00B66B0F"/>
    <w:rsid w:val="00B67103"/>
    <w:rsid w:val="00B67A0B"/>
    <w:rsid w:val="00B7009C"/>
    <w:rsid w:val="00B709A1"/>
    <w:rsid w:val="00B7105F"/>
    <w:rsid w:val="00B71B73"/>
    <w:rsid w:val="00B72464"/>
    <w:rsid w:val="00B73086"/>
    <w:rsid w:val="00B733F7"/>
    <w:rsid w:val="00B73C5C"/>
    <w:rsid w:val="00B74CB1"/>
    <w:rsid w:val="00B7532A"/>
    <w:rsid w:val="00B758AA"/>
    <w:rsid w:val="00B76479"/>
    <w:rsid w:val="00B76889"/>
    <w:rsid w:val="00B77466"/>
    <w:rsid w:val="00B77C7D"/>
    <w:rsid w:val="00B807BC"/>
    <w:rsid w:val="00B80BF3"/>
    <w:rsid w:val="00B81FA4"/>
    <w:rsid w:val="00B82457"/>
    <w:rsid w:val="00B835BA"/>
    <w:rsid w:val="00B83C0D"/>
    <w:rsid w:val="00B84864"/>
    <w:rsid w:val="00B84A85"/>
    <w:rsid w:val="00B84BB2"/>
    <w:rsid w:val="00B84D60"/>
    <w:rsid w:val="00B856D4"/>
    <w:rsid w:val="00B85B0A"/>
    <w:rsid w:val="00B87A3B"/>
    <w:rsid w:val="00B90251"/>
    <w:rsid w:val="00B90D15"/>
    <w:rsid w:val="00B91163"/>
    <w:rsid w:val="00B915AB"/>
    <w:rsid w:val="00B91621"/>
    <w:rsid w:val="00B92364"/>
    <w:rsid w:val="00B93025"/>
    <w:rsid w:val="00B947A5"/>
    <w:rsid w:val="00B94AAC"/>
    <w:rsid w:val="00B95A31"/>
    <w:rsid w:val="00B95BD1"/>
    <w:rsid w:val="00B97030"/>
    <w:rsid w:val="00B97171"/>
    <w:rsid w:val="00B97AD6"/>
    <w:rsid w:val="00B97B5A"/>
    <w:rsid w:val="00BA00EC"/>
    <w:rsid w:val="00BA1558"/>
    <w:rsid w:val="00BA2D03"/>
    <w:rsid w:val="00BA2E9C"/>
    <w:rsid w:val="00BA310E"/>
    <w:rsid w:val="00BA3865"/>
    <w:rsid w:val="00BA4216"/>
    <w:rsid w:val="00BA572A"/>
    <w:rsid w:val="00BA5CE6"/>
    <w:rsid w:val="00BA647B"/>
    <w:rsid w:val="00BA6832"/>
    <w:rsid w:val="00BA731B"/>
    <w:rsid w:val="00BA7744"/>
    <w:rsid w:val="00BA794C"/>
    <w:rsid w:val="00BA7A5B"/>
    <w:rsid w:val="00BA7E2F"/>
    <w:rsid w:val="00BB06F2"/>
    <w:rsid w:val="00BB2C39"/>
    <w:rsid w:val="00BB2CAA"/>
    <w:rsid w:val="00BB44F9"/>
    <w:rsid w:val="00BB6D0B"/>
    <w:rsid w:val="00BB73D7"/>
    <w:rsid w:val="00BC022F"/>
    <w:rsid w:val="00BC028D"/>
    <w:rsid w:val="00BC0481"/>
    <w:rsid w:val="00BC04F8"/>
    <w:rsid w:val="00BC14EC"/>
    <w:rsid w:val="00BC251A"/>
    <w:rsid w:val="00BC27C4"/>
    <w:rsid w:val="00BC298F"/>
    <w:rsid w:val="00BC3307"/>
    <w:rsid w:val="00BC3375"/>
    <w:rsid w:val="00BC509F"/>
    <w:rsid w:val="00BC5146"/>
    <w:rsid w:val="00BC53D3"/>
    <w:rsid w:val="00BC5CFE"/>
    <w:rsid w:val="00BC6182"/>
    <w:rsid w:val="00BC7A46"/>
    <w:rsid w:val="00BD1D71"/>
    <w:rsid w:val="00BD1EA5"/>
    <w:rsid w:val="00BD2A2C"/>
    <w:rsid w:val="00BD34FC"/>
    <w:rsid w:val="00BD3D67"/>
    <w:rsid w:val="00BD4DD2"/>
    <w:rsid w:val="00BD5CBB"/>
    <w:rsid w:val="00BD5D02"/>
    <w:rsid w:val="00BD79B3"/>
    <w:rsid w:val="00BD7DB2"/>
    <w:rsid w:val="00BE0572"/>
    <w:rsid w:val="00BE133C"/>
    <w:rsid w:val="00BE19C0"/>
    <w:rsid w:val="00BE1ECC"/>
    <w:rsid w:val="00BE22A3"/>
    <w:rsid w:val="00BE26EA"/>
    <w:rsid w:val="00BE2A6B"/>
    <w:rsid w:val="00BE3278"/>
    <w:rsid w:val="00BE42AA"/>
    <w:rsid w:val="00BE4505"/>
    <w:rsid w:val="00BE5CFF"/>
    <w:rsid w:val="00BE66A2"/>
    <w:rsid w:val="00BE708E"/>
    <w:rsid w:val="00BE73CB"/>
    <w:rsid w:val="00BE76B2"/>
    <w:rsid w:val="00BE7979"/>
    <w:rsid w:val="00BE7FEF"/>
    <w:rsid w:val="00BF00B1"/>
    <w:rsid w:val="00BF1271"/>
    <w:rsid w:val="00BF20EC"/>
    <w:rsid w:val="00BF3259"/>
    <w:rsid w:val="00BF3E5D"/>
    <w:rsid w:val="00BF41EA"/>
    <w:rsid w:val="00BF55FE"/>
    <w:rsid w:val="00BF5C16"/>
    <w:rsid w:val="00BF5F50"/>
    <w:rsid w:val="00BF69EE"/>
    <w:rsid w:val="00BF7498"/>
    <w:rsid w:val="00C00C2D"/>
    <w:rsid w:val="00C00FDA"/>
    <w:rsid w:val="00C023BA"/>
    <w:rsid w:val="00C032DC"/>
    <w:rsid w:val="00C03841"/>
    <w:rsid w:val="00C052FB"/>
    <w:rsid w:val="00C053A7"/>
    <w:rsid w:val="00C05754"/>
    <w:rsid w:val="00C059F6"/>
    <w:rsid w:val="00C05D5D"/>
    <w:rsid w:val="00C0602A"/>
    <w:rsid w:val="00C06223"/>
    <w:rsid w:val="00C0666F"/>
    <w:rsid w:val="00C06A74"/>
    <w:rsid w:val="00C06CB7"/>
    <w:rsid w:val="00C07974"/>
    <w:rsid w:val="00C10252"/>
    <w:rsid w:val="00C1025C"/>
    <w:rsid w:val="00C10484"/>
    <w:rsid w:val="00C10557"/>
    <w:rsid w:val="00C10F8F"/>
    <w:rsid w:val="00C11962"/>
    <w:rsid w:val="00C11FA7"/>
    <w:rsid w:val="00C1296F"/>
    <w:rsid w:val="00C1556D"/>
    <w:rsid w:val="00C16214"/>
    <w:rsid w:val="00C16CEB"/>
    <w:rsid w:val="00C17033"/>
    <w:rsid w:val="00C1733E"/>
    <w:rsid w:val="00C173A4"/>
    <w:rsid w:val="00C175DA"/>
    <w:rsid w:val="00C17DF1"/>
    <w:rsid w:val="00C17F9B"/>
    <w:rsid w:val="00C20C04"/>
    <w:rsid w:val="00C21264"/>
    <w:rsid w:val="00C21353"/>
    <w:rsid w:val="00C218E8"/>
    <w:rsid w:val="00C21C08"/>
    <w:rsid w:val="00C22CB6"/>
    <w:rsid w:val="00C2323C"/>
    <w:rsid w:val="00C23CAC"/>
    <w:rsid w:val="00C24028"/>
    <w:rsid w:val="00C2632B"/>
    <w:rsid w:val="00C31033"/>
    <w:rsid w:val="00C31815"/>
    <w:rsid w:val="00C32B3D"/>
    <w:rsid w:val="00C330A6"/>
    <w:rsid w:val="00C348EA"/>
    <w:rsid w:val="00C34B93"/>
    <w:rsid w:val="00C35C84"/>
    <w:rsid w:val="00C35E6A"/>
    <w:rsid w:val="00C36CE7"/>
    <w:rsid w:val="00C372DC"/>
    <w:rsid w:val="00C37D7A"/>
    <w:rsid w:val="00C37D8A"/>
    <w:rsid w:val="00C37F48"/>
    <w:rsid w:val="00C401C0"/>
    <w:rsid w:val="00C404DE"/>
    <w:rsid w:val="00C414C5"/>
    <w:rsid w:val="00C41FA2"/>
    <w:rsid w:val="00C4200A"/>
    <w:rsid w:val="00C4235D"/>
    <w:rsid w:val="00C42C8B"/>
    <w:rsid w:val="00C42C8C"/>
    <w:rsid w:val="00C42C9B"/>
    <w:rsid w:val="00C4387E"/>
    <w:rsid w:val="00C444D7"/>
    <w:rsid w:val="00C44675"/>
    <w:rsid w:val="00C475C2"/>
    <w:rsid w:val="00C4773D"/>
    <w:rsid w:val="00C4796C"/>
    <w:rsid w:val="00C5020D"/>
    <w:rsid w:val="00C5103F"/>
    <w:rsid w:val="00C513DC"/>
    <w:rsid w:val="00C5145D"/>
    <w:rsid w:val="00C52A89"/>
    <w:rsid w:val="00C5433B"/>
    <w:rsid w:val="00C543C0"/>
    <w:rsid w:val="00C5475D"/>
    <w:rsid w:val="00C54D30"/>
    <w:rsid w:val="00C54FD6"/>
    <w:rsid w:val="00C55B3C"/>
    <w:rsid w:val="00C56258"/>
    <w:rsid w:val="00C562B0"/>
    <w:rsid w:val="00C56939"/>
    <w:rsid w:val="00C56C0C"/>
    <w:rsid w:val="00C577B9"/>
    <w:rsid w:val="00C60717"/>
    <w:rsid w:val="00C61122"/>
    <w:rsid w:val="00C62A86"/>
    <w:rsid w:val="00C6349D"/>
    <w:rsid w:val="00C6356E"/>
    <w:rsid w:val="00C63CF4"/>
    <w:rsid w:val="00C65F56"/>
    <w:rsid w:val="00C66148"/>
    <w:rsid w:val="00C66264"/>
    <w:rsid w:val="00C66A4E"/>
    <w:rsid w:val="00C66E63"/>
    <w:rsid w:val="00C6737C"/>
    <w:rsid w:val="00C70065"/>
    <w:rsid w:val="00C70586"/>
    <w:rsid w:val="00C7094E"/>
    <w:rsid w:val="00C70958"/>
    <w:rsid w:val="00C71129"/>
    <w:rsid w:val="00C711AD"/>
    <w:rsid w:val="00C7244F"/>
    <w:rsid w:val="00C72767"/>
    <w:rsid w:val="00C7295F"/>
    <w:rsid w:val="00C72DC1"/>
    <w:rsid w:val="00C73081"/>
    <w:rsid w:val="00C73243"/>
    <w:rsid w:val="00C735C6"/>
    <w:rsid w:val="00C7383C"/>
    <w:rsid w:val="00C73ED0"/>
    <w:rsid w:val="00C745D2"/>
    <w:rsid w:val="00C74767"/>
    <w:rsid w:val="00C7523A"/>
    <w:rsid w:val="00C75DC9"/>
    <w:rsid w:val="00C7617E"/>
    <w:rsid w:val="00C76EFE"/>
    <w:rsid w:val="00C77351"/>
    <w:rsid w:val="00C77A60"/>
    <w:rsid w:val="00C77DC3"/>
    <w:rsid w:val="00C8017D"/>
    <w:rsid w:val="00C801D1"/>
    <w:rsid w:val="00C820ED"/>
    <w:rsid w:val="00C823AC"/>
    <w:rsid w:val="00C82CD9"/>
    <w:rsid w:val="00C82D93"/>
    <w:rsid w:val="00C8318F"/>
    <w:rsid w:val="00C83965"/>
    <w:rsid w:val="00C84065"/>
    <w:rsid w:val="00C842D8"/>
    <w:rsid w:val="00C85924"/>
    <w:rsid w:val="00C85EBA"/>
    <w:rsid w:val="00C8649D"/>
    <w:rsid w:val="00C867C6"/>
    <w:rsid w:val="00C868FC"/>
    <w:rsid w:val="00C86CA7"/>
    <w:rsid w:val="00C86D93"/>
    <w:rsid w:val="00C872F5"/>
    <w:rsid w:val="00C906FB"/>
    <w:rsid w:val="00C91556"/>
    <w:rsid w:val="00C91E2A"/>
    <w:rsid w:val="00C91EE3"/>
    <w:rsid w:val="00C92560"/>
    <w:rsid w:val="00C92F76"/>
    <w:rsid w:val="00C93072"/>
    <w:rsid w:val="00C93479"/>
    <w:rsid w:val="00C9426C"/>
    <w:rsid w:val="00C94812"/>
    <w:rsid w:val="00C95D29"/>
    <w:rsid w:val="00C95EEA"/>
    <w:rsid w:val="00C96580"/>
    <w:rsid w:val="00C96810"/>
    <w:rsid w:val="00C96E7C"/>
    <w:rsid w:val="00C96F01"/>
    <w:rsid w:val="00CA024D"/>
    <w:rsid w:val="00CA04FF"/>
    <w:rsid w:val="00CA145F"/>
    <w:rsid w:val="00CA2F3B"/>
    <w:rsid w:val="00CA2F7E"/>
    <w:rsid w:val="00CA3777"/>
    <w:rsid w:val="00CA3993"/>
    <w:rsid w:val="00CA64F0"/>
    <w:rsid w:val="00CA6997"/>
    <w:rsid w:val="00CA7295"/>
    <w:rsid w:val="00CA73A4"/>
    <w:rsid w:val="00CA7D50"/>
    <w:rsid w:val="00CB006F"/>
    <w:rsid w:val="00CB050A"/>
    <w:rsid w:val="00CB2454"/>
    <w:rsid w:val="00CB3163"/>
    <w:rsid w:val="00CB31A8"/>
    <w:rsid w:val="00CB32C9"/>
    <w:rsid w:val="00CB40A5"/>
    <w:rsid w:val="00CB436B"/>
    <w:rsid w:val="00CB4660"/>
    <w:rsid w:val="00CB4D79"/>
    <w:rsid w:val="00CB5658"/>
    <w:rsid w:val="00CB58A0"/>
    <w:rsid w:val="00CB65F6"/>
    <w:rsid w:val="00CB661A"/>
    <w:rsid w:val="00CB6F1A"/>
    <w:rsid w:val="00CC09BB"/>
    <w:rsid w:val="00CC0CD9"/>
    <w:rsid w:val="00CC0D74"/>
    <w:rsid w:val="00CC0EA0"/>
    <w:rsid w:val="00CC1539"/>
    <w:rsid w:val="00CC1651"/>
    <w:rsid w:val="00CC1CF9"/>
    <w:rsid w:val="00CC28C1"/>
    <w:rsid w:val="00CC2D0B"/>
    <w:rsid w:val="00CC3274"/>
    <w:rsid w:val="00CC3C03"/>
    <w:rsid w:val="00CC3FF1"/>
    <w:rsid w:val="00CC462B"/>
    <w:rsid w:val="00CC4864"/>
    <w:rsid w:val="00CC49F0"/>
    <w:rsid w:val="00CC525D"/>
    <w:rsid w:val="00CC63E1"/>
    <w:rsid w:val="00CD0BF9"/>
    <w:rsid w:val="00CD0E26"/>
    <w:rsid w:val="00CD2258"/>
    <w:rsid w:val="00CD2E8F"/>
    <w:rsid w:val="00CD3661"/>
    <w:rsid w:val="00CD3CFC"/>
    <w:rsid w:val="00CD47E0"/>
    <w:rsid w:val="00CD5D83"/>
    <w:rsid w:val="00CD5F0E"/>
    <w:rsid w:val="00CD62BD"/>
    <w:rsid w:val="00CD6740"/>
    <w:rsid w:val="00CD67D0"/>
    <w:rsid w:val="00CD6D0A"/>
    <w:rsid w:val="00CD7D86"/>
    <w:rsid w:val="00CD7F0C"/>
    <w:rsid w:val="00CE034A"/>
    <w:rsid w:val="00CE0EFF"/>
    <w:rsid w:val="00CE1067"/>
    <w:rsid w:val="00CE1F4E"/>
    <w:rsid w:val="00CE530E"/>
    <w:rsid w:val="00CE5565"/>
    <w:rsid w:val="00CE59AF"/>
    <w:rsid w:val="00CE59F8"/>
    <w:rsid w:val="00CE61D6"/>
    <w:rsid w:val="00CE62E8"/>
    <w:rsid w:val="00CE6F82"/>
    <w:rsid w:val="00CE6F88"/>
    <w:rsid w:val="00CE7F6C"/>
    <w:rsid w:val="00CF097D"/>
    <w:rsid w:val="00CF1134"/>
    <w:rsid w:val="00CF25C1"/>
    <w:rsid w:val="00CF2C66"/>
    <w:rsid w:val="00CF2DA0"/>
    <w:rsid w:val="00CF383E"/>
    <w:rsid w:val="00CF3F33"/>
    <w:rsid w:val="00CF4546"/>
    <w:rsid w:val="00CF46EA"/>
    <w:rsid w:val="00CF5F18"/>
    <w:rsid w:val="00CF625F"/>
    <w:rsid w:val="00CF6E40"/>
    <w:rsid w:val="00CF7D5E"/>
    <w:rsid w:val="00CF7FD8"/>
    <w:rsid w:val="00D008B4"/>
    <w:rsid w:val="00D01462"/>
    <w:rsid w:val="00D0294E"/>
    <w:rsid w:val="00D02EC9"/>
    <w:rsid w:val="00D03925"/>
    <w:rsid w:val="00D049DA"/>
    <w:rsid w:val="00D04E2D"/>
    <w:rsid w:val="00D05C9C"/>
    <w:rsid w:val="00D0619B"/>
    <w:rsid w:val="00D061A3"/>
    <w:rsid w:val="00D06D97"/>
    <w:rsid w:val="00D07329"/>
    <w:rsid w:val="00D10E8E"/>
    <w:rsid w:val="00D115BE"/>
    <w:rsid w:val="00D122F4"/>
    <w:rsid w:val="00D12502"/>
    <w:rsid w:val="00D13623"/>
    <w:rsid w:val="00D13D02"/>
    <w:rsid w:val="00D13EC9"/>
    <w:rsid w:val="00D14B37"/>
    <w:rsid w:val="00D15522"/>
    <w:rsid w:val="00D1761F"/>
    <w:rsid w:val="00D205F3"/>
    <w:rsid w:val="00D2127A"/>
    <w:rsid w:val="00D24994"/>
    <w:rsid w:val="00D24C80"/>
    <w:rsid w:val="00D24CBE"/>
    <w:rsid w:val="00D25976"/>
    <w:rsid w:val="00D25B76"/>
    <w:rsid w:val="00D263B3"/>
    <w:rsid w:val="00D266F3"/>
    <w:rsid w:val="00D26970"/>
    <w:rsid w:val="00D26D35"/>
    <w:rsid w:val="00D2760B"/>
    <w:rsid w:val="00D276D9"/>
    <w:rsid w:val="00D30BAA"/>
    <w:rsid w:val="00D30C0E"/>
    <w:rsid w:val="00D31CF8"/>
    <w:rsid w:val="00D31DE6"/>
    <w:rsid w:val="00D32EBC"/>
    <w:rsid w:val="00D33263"/>
    <w:rsid w:val="00D338B3"/>
    <w:rsid w:val="00D34952"/>
    <w:rsid w:val="00D3613A"/>
    <w:rsid w:val="00D37341"/>
    <w:rsid w:val="00D40651"/>
    <w:rsid w:val="00D408F7"/>
    <w:rsid w:val="00D40A81"/>
    <w:rsid w:val="00D40E2C"/>
    <w:rsid w:val="00D42BAA"/>
    <w:rsid w:val="00D436F1"/>
    <w:rsid w:val="00D43CF9"/>
    <w:rsid w:val="00D443F3"/>
    <w:rsid w:val="00D46315"/>
    <w:rsid w:val="00D46D75"/>
    <w:rsid w:val="00D47427"/>
    <w:rsid w:val="00D521CE"/>
    <w:rsid w:val="00D52497"/>
    <w:rsid w:val="00D52985"/>
    <w:rsid w:val="00D54C2E"/>
    <w:rsid w:val="00D54F45"/>
    <w:rsid w:val="00D57489"/>
    <w:rsid w:val="00D57789"/>
    <w:rsid w:val="00D60812"/>
    <w:rsid w:val="00D611CD"/>
    <w:rsid w:val="00D62645"/>
    <w:rsid w:val="00D628A6"/>
    <w:rsid w:val="00D63EB2"/>
    <w:rsid w:val="00D645EE"/>
    <w:rsid w:val="00D647B3"/>
    <w:rsid w:val="00D648D7"/>
    <w:rsid w:val="00D65431"/>
    <w:rsid w:val="00D6552D"/>
    <w:rsid w:val="00D66DDE"/>
    <w:rsid w:val="00D66FF2"/>
    <w:rsid w:val="00D67B57"/>
    <w:rsid w:val="00D7010C"/>
    <w:rsid w:val="00D708FD"/>
    <w:rsid w:val="00D725DD"/>
    <w:rsid w:val="00D7280A"/>
    <w:rsid w:val="00D72CEF"/>
    <w:rsid w:val="00D743C5"/>
    <w:rsid w:val="00D74CA0"/>
    <w:rsid w:val="00D751DE"/>
    <w:rsid w:val="00D75BF7"/>
    <w:rsid w:val="00D76BC8"/>
    <w:rsid w:val="00D77280"/>
    <w:rsid w:val="00D77585"/>
    <w:rsid w:val="00D77F5F"/>
    <w:rsid w:val="00D80CBA"/>
    <w:rsid w:val="00D8161E"/>
    <w:rsid w:val="00D83D71"/>
    <w:rsid w:val="00D84225"/>
    <w:rsid w:val="00D84766"/>
    <w:rsid w:val="00D85096"/>
    <w:rsid w:val="00D851CA"/>
    <w:rsid w:val="00D863E8"/>
    <w:rsid w:val="00D86FEE"/>
    <w:rsid w:val="00D90401"/>
    <w:rsid w:val="00D90870"/>
    <w:rsid w:val="00D90B00"/>
    <w:rsid w:val="00D9143A"/>
    <w:rsid w:val="00D916AF"/>
    <w:rsid w:val="00D91B6A"/>
    <w:rsid w:val="00D91C1B"/>
    <w:rsid w:val="00D91D12"/>
    <w:rsid w:val="00D91E74"/>
    <w:rsid w:val="00D92650"/>
    <w:rsid w:val="00D93003"/>
    <w:rsid w:val="00D930A7"/>
    <w:rsid w:val="00D9317D"/>
    <w:rsid w:val="00D934FD"/>
    <w:rsid w:val="00D937AE"/>
    <w:rsid w:val="00D93D26"/>
    <w:rsid w:val="00D9422E"/>
    <w:rsid w:val="00D95195"/>
    <w:rsid w:val="00D956A5"/>
    <w:rsid w:val="00D95704"/>
    <w:rsid w:val="00D974B3"/>
    <w:rsid w:val="00D977AB"/>
    <w:rsid w:val="00D977C9"/>
    <w:rsid w:val="00D97E34"/>
    <w:rsid w:val="00DA0C38"/>
    <w:rsid w:val="00DA1073"/>
    <w:rsid w:val="00DA10B3"/>
    <w:rsid w:val="00DA1725"/>
    <w:rsid w:val="00DA23D3"/>
    <w:rsid w:val="00DA2D70"/>
    <w:rsid w:val="00DA2E9A"/>
    <w:rsid w:val="00DA4794"/>
    <w:rsid w:val="00DA4AD3"/>
    <w:rsid w:val="00DA7180"/>
    <w:rsid w:val="00DA73F9"/>
    <w:rsid w:val="00DA7B7D"/>
    <w:rsid w:val="00DB07C1"/>
    <w:rsid w:val="00DB10BA"/>
    <w:rsid w:val="00DB13FA"/>
    <w:rsid w:val="00DB155B"/>
    <w:rsid w:val="00DB2295"/>
    <w:rsid w:val="00DB23D8"/>
    <w:rsid w:val="00DB34D8"/>
    <w:rsid w:val="00DB39A9"/>
    <w:rsid w:val="00DB3B73"/>
    <w:rsid w:val="00DB3C42"/>
    <w:rsid w:val="00DB4105"/>
    <w:rsid w:val="00DB5D48"/>
    <w:rsid w:val="00DB6195"/>
    <w:rsid w:val="00DB64D9"/>
    <w:rsid w:val="00DC0F26"/>
    <w:rsid w:val="00DC12AB"/>
    <w:rsid w:val="00DC13CB"/>
    <w:rsid w:val="00DC1F45"/>
    <w:rsid w:val="00DC25F1"/>
    <w:rsid w:val="00DC2DE5"/>
    <w:rsid w:val="00DC305F"/>
    <w:rsid w:val="00DC3F5F"/>
    <w:rsid w:val="00DC425A"/>
    <w:rsid w:val="00DC46BE"/>
    <w:rsid w:val="00DC46D2"/>
    <w:rsid w:val="00DC560A"/>
    <w:rsid w:val="00DC571E"/>
    <w:rsid w:val="00DC632D"/>
    <w:rsid w:val="00DC71B6"/>
    <w:rsid w:val="00DC73F0"/>
    <w:rsid w:val="00DD2751"/>
    <w:rsid w:val="00DD30B9"/>
    <w:rsid w:val="00DD3323"/>
    <w:rsid w:val="00DD3513"/>
    <w:rsid w:val="00DD56B4"/>
    <w:rsid w:val="00DD57BC"/>
    <w:rsid w:val="00DD5DD0"/>
    <w:rsid w:val="00DD72C5"/>
    <w:rsid w:val="00DD7828"/>
    <w:rsid w:val="00DE067C"/>
    <w:rsid w:val="00DE0BE3"/>
    <w:rsid w:val="00DE2664"/>
    <w:rsid w:val="00DE3D26"/>
    <w:rsid w:val="00DE43AC"/>
    <w:rsid w:val="00DE517F"/>
    <w:rsid w:val="00DE55BF"/>
    <w:rsid w:val="00DE6E23"/>
    <w:rsid w:val="00DE706E"/>
    <w:rsid w:val="00DF039E"/>
    <w:rsid w:val="00DF03EE"/>
    <w:rsid w:val="00DF1505"/>
    <w:rsid w:val="00DF157F"/>
    <w:rsid w:val="00DF23AC"/>
    <w:rsid w:val="00DF2BDD"/>
    <w:rsid w:val="00DF409D"/>
    <w:rsid w:val="00DF433E"/>
    <w:rsid w:val="00DF6805"/>
    <w:rsid w:val="00DF6DD0"/>
    <w:rsid w:val="00DF6E3A"/>
    <w:rsid w:val="00E0038B"/>
    <w:rsid w:val="00E006CA"/>
    <w:rsid w:val="00E00E5D"/>
    <w:rsid w:val="00E01805"/>
    <w:rsid w:val="00E018E0"/>
    <w:rsid w:val="00E021A3"/>
    <w:rsid w:val="00E02764"/>
    <w:rsid w:val="00E02BF9"/>
    <w:rsid w:val="00E02E0D"/>
    <w:rsid w:val="00E02F8F"/>
    <w:rsid w:val="00E03521"/>
    <w:rsid w:val="00E043D1"/>
    <w:rsid w:val="00E04C81"/>
    <w:rsid w:val="00E0563C"/>
    <w:rsid w:val="00E05E92"/>
    <w:rsid w:val="00E05ED8"/>
    <w:rsid w:val="00E06B64"/>
    <w:rsid w:val="00E0709C"/>
    <w:rsid w:val="00E07290"/>
    <w:rsid w:val="00E07969"/>
    <w:rsid w:val="00E1043E"/>
    <w:rsid w:val="00E10F04"/>
    <w:rsid w:val="00E116E8"/>
    <w:rsid w:val="00E118D2"/>
    <w:rsid w:val="00E11997"/>
    <w:rsid w:val="00E1211E"/>
    <w:rsid w:val="00E1248D"/>
    <w:rsid w:val="00E136FD"/>
    <w:rsid w:val="00E13B3E"/>
    <w:rsid w:val="00E1432D"/>
    <w:rsid w:val="00E14681"/>
    <w:rsid w:val="00E14B82"/>
    <w:rsid w:val="00E14BD5"/>
    <w:rsid w:val="00E14CBC"/>
    <w:rsid w:val="00E15082"/>
    <w:rsid w:val="00E16801"/>
    <w:rsid w:val="00E179C1"/>
    <w:rsid w:val="00E20CAD"/>
    <w:rsid w:val="00E2310C"/>
    <w:rsid w:val="00E23155"/>
    <w:rsid w:val="00E2318A"/>
    <w:rsid w:val="00E23815"/>
    <w:rsid w:val="00E2442D"/>
    <w:rsid w:val="00E24A14"/>
    <w:rsid w:val="00E252C1"/>
    <w:rsid w:val="00E25C4D"/>
    <w:rsid w:val="00E26255"/>
    <w:rsid w:val="00E301AF"/>
    <w:rsid w:val="00E30DE6"/>
    <w:rsid w:val="00E3157D"/>
    <w:rsid w:val="00E31800"/>
    <w:rsid w:val="00E31D82"/>
    <w:rsid w:val="00E31F73"/>
    <w:rsid w:val="00E322C0"/>
    <w:rsid w:val="00E32A4E"/>
    <w:rsid w:val="00E336E3"/>
    <w:rsid w:val="00E33922"/>
    <w:rsid w:val="00E346F4"/>
    <w:rsid w:val="00E35365"/>
    <w:rsid w:val="00E3545E"/>
    <w:rsid w:val="00E35555"/>
    <w:rsid w:val="00E37230"/>
    <w:rsid w:val="00E40331"/>
    <w:rsid w:val="00E413A9"/>
    <w:rsid w:val="00E42288"/>
    <w:rsid w:val="00E43E55"/>
    <w:rsid w:val="00E4427F"/>
    <w:rsid w:val="00E44A8C"/>
    <w:rsid w:val="00E45600"/>
    <w:rsid w:val="00E45E61"/>
    <w:rsid w:val="00E463DE"/>
    <w:rsid w:val="00E47AE9"/>
    <w:rsid w:val="00E47D4D"/>
    <w:rsid w:val="00E50256"/>
    <w:rsid w:val="00E511B2"/>
    <w:rsid w:val="00E5435B"/>
    <w:rsid w:val="00E5452F"/>
    <w:rsid w:val="00E54D50"/>
    <w:rsid w:val="00E552A4"/>
    <w:rsid w:val="00E569AB"/>
    <w:rsid w:val="00E569C3"/>
    <w:rsid w:val="00E56AAE"/>
    <w:rsid w:val="00E60502"/>
    <w:rsid w:val="00E6162E"/>
    <w:rsid w:val="00E6178C"/>
    <w:rsid w:val="00E61821"/>
    <w:rsid w:val="00E61F35"/>
    <w:rsid w:val="00E637B7"/>
    <w:rsid w:val="00E639D0"/>
    <w:rsid w:val="00E63F94"/>
    <w:rsid w:val="00E64789"/>
    <w:rsid w:val="00E647EE"/>
    <w:rsid w:val="00E64C36"/>
    <w:rsid w:val="00E64EAF"/>
    <w:rsid w:val="00E65069"/>
    <w:rsid w:val="00E65267"/>
    <w:rsid w:val="00E7016F"/>
    <w:rsid w:val="00E70B34"/>
    <w:rsid w:val="00E7128A"/>
    <w:rsid w:val="00E7188F"/>
    <w:rsid w:val="00E71B34"/>
    <w:rsid w:val="00E720F1"/>
    <w:rsid w:val="00E72379"/>
    <w:rsid w:val="00E729BC"/>
    <w:rsid w:val="00E74220"/>
    <w:rsid w:val="00E74921"/>
    <w:rsid w:val="00E74970"/>
    <w:rsid w:val="00E74E0A"/>
    <w:rsid w:val="00E74E48"/>
    <w:rsid w:val="00E74FEE"/>
    <w:rsid w:val="00E75416"/>
    <w:rsid w:val="00E75521"/>
    <w:rsid w:val="00E76A80"/>
    <w:rsid w:val="00E77876"/>
    <w:rsid w:val="00E8060B"/>
    <w:rsid w:val="00E80E71"/>
    <w:rsid w:val="00E81133"/>
    <w:rsid w:val="00E8135C"/>
    <w:rsid w:val="00E820ED"/>
    <w:rsid w:val="00E835AC"/>
    <w:rsid w:val="00E8530F"/>
    <w:rsid w:val="00E859A6"/>
    <w:rsid w:val="00E85A5D"/>
    <w:rsid w:val="00E85E94"/>
    <w:rsid w:val="00E85FCF"/>
    <w:rsid w:val="00E863A3"/>
    <w:rsid w:val="00E86B48"/>
    <w:rsid w:val="00E907E1"/>
    <w:rsid w:val="00E90DA0"/>
    <w:rsid w:val="00E911F6"/>
    <w:rsid w:val="00E912ED"/>
    <w:rsid w:val="00E91865"/>
    <w:rsid w:val="00E91928"/>
    <w:rsid w:val="00E9201F"/>
    <w:rsid w:val="00E9384E"/>
    <w:rsid w:val="00E93A3F"/>
    <w:rsid w:val="00E9557C"/>
    <w:rsid w:val="00E95744"/>
    <w:rsid w:val="00E96911"/>
    <w:rsid w:val="00E9739D"/>
    <w:rsid w:val="00E97411"/>
    <w:rsid w:val="00E97F98"/>
    <w:rsid w:val="00EA0117"/>
    <w:rsid w:val="00EA16A1"/>
    <w:rsid w:val="00EA2081"/>
    <w:rsid w:val="00EA2C3E"/>
    <w:rsid w:val="00EA2E4A"/>
    <w:rsid w:val="00EA2F01"/>
    <w:rsid w:val="00EA4146"/>
    <w:rsid w:val="00EA6554"/>
    <w:rsid w:val="00EA6903"/>
    <w:rsid w:val="00EA6987"/>
    <w:rsid w:val="00EA7899"/>
    <w:rsid w:val="00EB0C6C"/>
    <w:rsid w:val="00EB1032"/>
    <w:rsid w:val="00EB1554"/>
    <w:rsid w:val="00EB15A5"/>
    <w:rsid w:val="00EB1757"/>
    <w:rsid w:val="00EB1AB2"/>
    <w:rsid w:val="00EB1ADE"/>
    <w:rsid w:val="00EB2658"/>
    <w:rsid w:val="00EB2705"/>
    <w:rsid w:val="00EB2D31"/>
    <w:rsid w:val="00EB2E31"/>
    <w:rsid w:val="00EB365E"/>
    <w:rsid w:val="00EB3728"/>
    <w:rsid w:val="00EB3856"/>
    <w:rsid w:val="00EB47C5"/>
    <w:rsid w:val="00EB48CB"/>
    <w:rsid w:val="00EB4BD0"/>
    <w:rsid w:val="00EB53D7"/>
    <w:rsid w:val="00EB591A"/>
    <w:rsid w:val="00EB5D8A"/>
    <w:rsid w:val="00EB6931"/>
    <w:rsid w:val="00EB6CB5"/>
    <w:rsid w:val="00EB71A6"/>
    <w:rsid w:val="00EB76BE"/>
    <w:rsid w:val="00EB7707"/>
    <w:rsid w:val="00EB7ECD"/>
    <w:rsid w:val="00EC0206"/>
    <w:rsid w:val="00EC06DD"/>
    <w:rsid w:val="00EC1253"/>
    <w:rsid w:val="00EC328F"/>
    <w:rsid w:val="00EC3AFB"/>
    <w:rsid w:val="00EC57D5"/>
    <w:rsid w:val="00EC6518"/>
    <w:rsid w:val="00EC68A4"/>
    <w:rsid w:val="00EC694C"/>
    <w:rsid w:val="00EC71F1"/>
    <w:rsid w:val="00EC7256"/>
    <w:rsid w:val="00ED0ED8"/>
    <w:rsid w:val="00ED12F7"/>
    <w:rsid w:val="00ED1599"/>
    <w:rsid w:val="00ED1B40"/>
    <w:rsid w:val="00ED29DE"/>
    <w:rsid w:val="00ED2A56"/>
    <w:rsid w:val="00ED2E4E"/>
    <w:rsid w:val="00ED355B"/>
    <w:rsid w:val="00ED3C21"/>
    <w:rsid w:val="00ED4050"/>
    <w:rsid w:val="00ED4913"/>
    <w:rsid w:val="00ED49FC"/>
    <w:rsid w:val="00ED4EA4"/>
    <w:rsid w:val="00ED538B"/>
    <w:rsid w:val="00ED5C18"/>
    <w:rsid w:val="00ED6173"/>
    <w:rsid w:val="00ED6614"/>
    <w:rsid w:val="00ED6F4D"/>
    <w:rsid w:val="00ED7671"/>
    <w:rsid w:val="00ED7ACD"/>
    <w:rsid w:val="00ED7E82"/>
    <w:rsid w:val="00ED7EB0"/>
    <w:rsid w:val="00EE034E"/>
    <w:rsid w:val="00EE0AAA"/>
    <w:rsid w:val="00EE15C2"/>
    <w:rsid w:val="00EE1A24"/>
    <w:rsid w:val="00EE2D25"/>
    <w:rsid w:val="00EE3179"/>
    <w:rsid w:val="00EE33F2"/>
    <w:rsid w:val="00EE3957"/>
    <w:rsid w:val="00EE3B2A"/>
    <w:rsid w:val="00EE3E40"/>
    <w:rsid w:val="00EE4599"/>
    <w:rsid w:val="00EE48B2"/>
    <w:rsid w:val="00EE5184"/>
    <w:rsid w:val="00EE5204"/>
    <w:rsid w:val="00EE5301"/>
    <w:rsid w:val="00EE6118"/>
    <w:rsid w:val="00EE7509"/>
    <w:rsid w:val="00EF03D0"/>
    <w:rsid w:val="00EF04EA"/>
    <w:rsid w:val="00EF0A51"/>
    <w:rsid w:val="00EF107E"/>
    <w:rsid w:val="00EF115D"/>
    <w:rsid w:val="00EF1925"/>
    <w:rsid w:val="00EF1ABA"/>
    <w:rsid w:val="00EF1DA0"/>
    <w:rsid w:val="00EF267D"/>
    <w:rsid w:val="00EF3443"/>
    <w:rsid w:val="00EF3FD8"/>
    <w:rsid w:val="00EF49EC"/>
    <w:rsid w:val="00EF5387"/>
    <w:rsid w:val="00EF5A92"/>
    <w:rsid w:val="00EF70C4"/>
    <w:rsid w:val="00F00BA9"/>
    <w:rsid w:val="00F00BB1"/>
    <w:rsid w:val="00F00C01"/>
    <w:rsid w:val="00F00C77"/>
    <w:rsid w:val="00F0137C"/>
    <w:rsid w:val="00F02F81"/>
    <w:rsid w:val="00F03355"/>
    <w:rsid w:val="00F03B83"/>
    <w:rsid w:val="00F03C17"/>
    <w:rsid w:val="00F03D55"/>
    <w:rsid w:val="00F045E5"/>
    <w:rsid w:val="00F046F9"/>
    <w:rsid w:val="00F0496B"/>
    <w:rsid w:val="00F04BEB"/>
    <w:rsid w:val="00F06CC4"/>
    <w:rsid w:val="00F07B96"/>
    <w:rsid w:val="00F11DC0"/>
    <w:rsid w:val="00F11E76"/>
    <w:rsid w:val="00F12DA9"/>
    <w:rsid w:val="00F12F3A"/>
    <w:rsid w:val="00F13792"/>
    <w:rsid w:val="00F13903"/>
    <w:rsid w:val="00F13A33"/>
    <w:rsid w:val="00F13AF9"/>
    <w:rsid w:val="00F14579"/>
    <w:rsid w:val="00F14D7A"/>
    <w:rsid w:val="00F14E93"/>
    <w:rsid w:val="00F15291"/>
    <w:rsid w:val="00F15396"/>
    <w:rsid w:val="00F1561F"/>
    <w:rsid w:val="00F15C17"/>
    <w:rsid w:val="00F16614"/>
    <w:rsid w:val="00F169E5"/>
    <w:rsid w:val="00F16D82"/>
    <w:rsid w:val="00F17899"/>
    <w:rsid w:val="00F20250"/>
    <w:rsid w:val="00F20311"/>
    <w:rsid w:val="00F21B4A"/>
    <w:rsid w:val="00F2320E"/>
    <w:rsid w:val="00F2370A"/>
    <w:rsid w:val="00F24839"/>
    <w:rsid w:val="00F24A20"/>
    <w:rsid w:val="00F251C2"/>
    <w:rsid w:val="00F252B5"/>
    <w:rsid w:val="00F2558F"/>
    <w:rsid w:val="00F26194"/>
    <w:rsid w:val="00F26199"/>
    <w:rsid w:val="00F26547"/>
    <w:rsid w:val="00F26832"/>
    <w:rsid w:val="00F26A2A"/>
    <w:rsid w:val="00F27D8C"/>
    <w:rsid w:val="00F30498"/>
    <w:rsid w:val="00F30578"/>
    <w:rsid w:val="00F30C2A"/>
    <w:rsid w:val="00F30D2F"/>
    <w:rsid w:val="00F30D97"/>
    <w:rsid w:val="00F3108F"/>
    <w:rsid w:val="00F32343"/>
    <w:rsid w:val="00F32527"/>
    <w:rsid w:val="00F344B5"/>
    <w:rsid w:val="00F34652"/>
    <w:rsid w:val="00F35233"/>
    <w:rsid w:val="00F35EE8"/>
    <w:rsid w:val="00F35FAE"/>
    <w:rsid w:val="00F3692B"/>
    <w:rsid w:val="00F40A97"/>
    <w:rsid w:val="00F40E65"/>
    <w:rsid w:val="00F40F8F"/>
    <w:rsid w:val="00F410B0"/>
    <w:rsid w:val="00F41201"/>
    <w:rsid w:val="00F423CC"/>
    <w:rsid w:val="00F43646"/>
    <w:rsid w:val="00F4412D"/>
    <w:rsid w:val="00F44F82"/>
    <w:rsid w:val="00F4510B"/>
    <w:rsid w:val="00F464FF"/>
    <w:rsid w:val="00F46A3B"/>
    <w:rsid w:val="00F46E67"/>
    <w:rsid w:val="00F46EF8"/>
    <w:rsid w:val="00F47054"/>
    <w:rsid w:val="00F47A45"/>
    <w:rsid w:val="00F50254"/>
    <w:rsid w:val="00F50765"/>
    <w:rsid w:val="00F50804"/>
    <w:rsid w:val="00F51A2F"/>
    <w:rsid w:val="00F52277"/>
    <w:rsid w:val="00F5437F"/>
    <w:rsid w:val="00F550CB"/>
    <w:rsid w:val="00F555E3"/>
    <w:rsid w:val="00F55AC6"/>
    <w:rsid w:val="00F56705"/>
    <w:rsid w:val="00F567CA"/>
    <w:rsid w:val="00F57994"/>
    <w:rsid w:val="00F62853"/>
    <w:rsid w:val="00F645A8"/>
    <w:rsid w:val="00F64CCD"/>
    <w:rsid w:val="00F65065"/>
    <w:rsid w:val="00F65B10"/>
    <w:rsid w:val="00F661ED"/>
    <w:rsid w:val="00F66D4C"/>
    <w:rsid w:val="00F66FBE"/>
    <w:rsid w:val="00F670F8"/>
    <w:rsid w:val="00F67C8B"/>
    <w:rsid w:val="00F67E6C"/>
    <w:rsid w:val="00F72CB9"/>
    <w:rsid w:val="00F7330B"/>
    <w:rsid w:val="00F73669"/>
    <w:rsid w:val="00F73AB7"/>
    <w:rsid w:val="00F73C4E"/>
    <w:rsid w:val="00F74065"/>
    <w:rsid w:val="00F749F5"/>
    <w:rsid w:val="00F74D38"/>
    <w:rsid w:val="00F75785"/>
    <w:rsid w:val="00F7594F"/>
    <w:rsid w:val="00F75D73"/>
    <w:rsid w:val="00F75F46"/>
    <w:rsid w:val="00F76C4C"/>
    <w:rsid w:val="00F77E9D"/>
    <w:rsid w:val="00F802AE"/>
    <w:rsid w:val="00F80B8E"/>
    <w:rsid w:val="00F81936"/>
    <w:rsid w:val="00F81C20"/>
    <w:rsid w:val="00F82025"/>
    <w:rsid w:val="00F8303C"/>
    <w:rsid w:val="00F8306C"/>
    <w:rsid w:val="00F83400"/>
    <w:rsid w:val="00F835D1"/>
    <w:rsid w:val="00F835D2"/>
    <w:rsid w:val="00F83E62"/>
    <w:rsid w:val="00F85557"/>
    <w:rsid w:val="00F856BD"/>
    <w:rsid w:val="00F86738"/>
    <w:rsid w:val="00F86C4F"/>
    <w:rsid w:val="00F87934"/>
    <w:rsid w:val="00F8794A"/>
    <w:rsid w:val="00F87A5B"/>
    <w:rsid w:val="00F9047B"/>
    <w:rsid w:val="00F92601"/>
    <w:rsid w:val="00F927DE"/>
    <w:rsid w:val="00F92D25"/>
    <w:rsid w:val="00F92DE6"/>
    <w:rsid w:val="00F932B2"/>
    <w:rsid w:val="00F9430B"/>
    <w:rsid w:val="00F95406"/>
    <w:rsid w:val="00F9566D"/>
    <w:rsid w:val="00F965AE"/>
    <w:rsid w:val="00F96857"/>
    <w:rsid w:val="00F96B4A"/>
    <w:rsid w:val="00F96CCE"/>
    <w:rsid w:val="00F979D3"/>
    <w:rsid w:val="00F97EFE"/>
    <w:rsid w:val="00FA0136"/>
    <w:rsid w:val="00FA08FB"/>
    <w:rsid w:val="00FA0CA8"/>
    <w:rsid w:val="00FA1306"/>
    <w:rsid w:val="00FA1515"/>
    <w:rsid w:val="00FA1C3B"/>
    <w:rsid w:val="00FA1D98"/>
    <w:rsid w:val="00FA1FCE"/>
    <w:rsid w:val="00FA2E64"/>
    <w:rsid w:val="00FA4140"/>
    <w:rsid w:val="00FA4CB5"/>
    <w:rsid w:val="00FA512E"/>
    <w:rsid w:val="00FA553C"/>
    <w:rsid w:val="00FA618C"/>
    <w:rsid w:val="00FA63FE"/>
    <w:rsid w:val="00FA7346"/>
    <w:rsid w:val="00FB14B1"/>
    <w:rsid w:val="00FB1D1B"/>
    <w:rsid w:val="00FB2357"/>
    <w:rsid w:val="00FB270D"/>
    <w:rsid w:val="00FB297B"/>
    <w:rsid w:val="00FB2BE3"/>
    <w:rsid w:val="00FB2CE9"/>
    <w:rsid w:val="00FB322C"/>
    <w:rsid w:val="00FB3803"/>
    <w:rsid w:val="00FB38EF"/>
    <w:rsid w:val="00FB3CA4"/>
    <w:rsid w:val="00FB40F6"/>
    <w:rsid w:val="00FB5401"/>
    <w:rsid w:val="00FB5701"/>
    <w:rsid w:val="00FB5816"/>
    <w:rsid w:val="00FB64E1"/>
    <w:rsid w:val="00FC0084"/>
    <w:rsid w:val="00FC2710"/>
    <w:rsid w:val="00FC37BB"/>
    <w:rsid w:val="00FC38FB"/>
    <w:rsid w:val="00FC3F54"/>
    <w:rsid w:val="00FC40DD"/>
    <w:rsid w:val="00FC4472"/>
    <w:rsid w:val="00FC47C3"/>
    <w:rsid w:val="00FC4854"/>
    <w:rsid w:val="00FC4A55"/>
    <w:rsid w:val="00FC4B68"/>
    <w:rsid w:val="00FC5513"/>
    <w:rsid w:val="00FC5BD6"/>
    <w:rsid w:val="00FC617A"/>
    <w:rsid w:val="00FC6B6B"/>
    <w:rsid w:val="00FC708A"/>
    <w:rsid w:val="00FC721C"/>
    <w:rsid w:val="00FC7A94"/>
    <w:rsid w:val="00FC7C5C"/>
    <w:rsid w:val="00FD0593"/>
    <w:rsid w:val="00FD0D22"/>
    <w:rsid w:val="00FD12CF"/>
    <w:rsid w:val="00FD2A65"/>
    <w:rsid w:val="00FD2F0C"/>
    <w:rsid w:val="00FD2F98"/>
    <w:rsid w:val="00FD3171"/>
    <w:rsid w:val="00FD39FF"/>
    <w:rsid w:val="00FD3B65"/>
    <w:rsid w:val="00FD4189"/>
    <w:rsid w:val="00FD43CF"/>
    <w:rsid w:val="00FD43E2"/>
    <w:rsid w:val="00FD4683"/>
    <w:rsid w:val="00FD4EFE"/>
    <w:rsid w:val="00FD767E"/>
    <w:rsid w:val="00FE0054"/>
    <w:rsid w:val="00FE0A9C"/>
    <w:rsid w:val="00FE0B01"/>
    <w:rsid w:val="00FE14F3"/>
    <w:rsid w:val="00FE284E"/>
    <w:rsid w:val="00FE2E41"/>
    <w:rsid w:val="00FE322C"/>
    <w:rsid w:val="00FE37C0"/>
    <w:rsid w:val="00FE4170"/>
    <w:rsid w:val="00FE52FF"/>
    <w:rsid w:val="00FE5E58"/>
    <w:rsid w:val="00FE6C98"/>
    <w:rsid w:val="00FE6DB6"/>
    <w:rsid w:val="00FE7312"/>
    <w:rsid w:val="00FF0484"/>
    <w:rsid w:val="00FF0806"/>
    <w:rsid w:val="00FF0E2A"/>
    <w:rsid w:val="00FF0FEA"/>
    <w:rsid w:val="00FF1073"/>
    <w:rsid w:val="00FF22BF"/>
    <w:rsid w:val="00FF3675"/>
    <w:rsid w:val="00FF38CC"/>
    <w:rsid w:val="00FF500B"/>
    <w:rsid w:val="00FF5D6A"/>
    <w:rsid w:val="00FF7AE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7C6C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y">
    <w:name w:val="Normal"/>
    <w:qFormat/>
    <w:rsid w:val="003123A9"/>
    <w:rPr>
      <w:rFonts w:ascii="Arial" w:hAnsi="Arial"/>
      <w:sz w:val="22"/>
      <w:lang w:eastAsia="en-US"/>
    </w:rPr>
  </w:style>
  <w:style w:type="paragraph" w:styleId="Nadpis1">
    <w:name w:val="heading 1"/>
    <w:basedOn w:val="Normlny"/>
    <w:next w:val="Zarkazkladnhotextu"/>
    <w:qFormat/>
    <w:rsid w:val="003123A9"/>
    <w:pPr>
      <w:keepNext/>
      <w:keepLines/>
      <w:numPr>
        <w:numId w:val="8"/>
      </w:numPr>
      <w:tabs>
        <w:tab w:val="left" w:pos="567"/>
      </w:tabs>
      <w:spacing w:before="240" w:after="120"/>
      <w:outlineLvl w:val="0"/>
    </w:pPr>
    <w:rPr>
      <w:b/>
      <w:caps/>
      <w:snapToGrid w:val="0"/>
      <w:sz w:val="24"/>
    </w:rPr>
  </w:style>
  <w:style w:type="paragraph" w:styleId="Nadpis2">
    <w:name w:val="heading 2"/>
    <w:basedOn w:val="Normlny"/>
    <w:next w:val="Zarkazkladnhotextu"/>
    <w:qFormat/>
    <w:rsid w:val="003123A9"/>
    <w:pPr>
      <w:keepNext/>
      <w:keepLines/>
      <w:numPr>
        <w:ilvl w:val="1"/>
        <w:numId w:val="8"/>
      </w:numPr>
      <w:tabs>
        <w:tab w:val="left" w:pos="992"/>
        <w:tab w:val="left" w:pos="1080"/>
        <w:tab w:val="left" w:pos="1440"/>
      </w:tabs>
      <w:spacing w:before="240" w:after="120"/>
      <w:outlineLvl w:val="1"/>
    </w:pPr>
    <w:rPr>
      <w:b/>
      <w:snapToGrid w:val="0"/>
      <w:kern w:val="28"/>
    </w:rPr>
  </w:style>
  <w:style w:type="paragraph" w:styleId="Nadpis3">
    <w:name w:val="heading 3"/>
    <w:basedOn w:val="Nadpis2"/>
    <w:next w:val="Zarkazkladnhotextu"/>
    <w:qFormat/>
    <w:rsid w:val="003123A9"/>
    <w:pPr>
      <w:numPr>
        <w:ilvl w:val="2"/>
      </w:numPr>
      <w:outlineLvl w:val="2"/>
    </w:pPr>
    <w:rPr>
      <w:b w:val="0"/>
    </w:rPr>
  </w:style>
  <w:style w:type="paragraph" w:styleId="Nadpis4">
    <w:name w:val="heading 4"/>
    <w:basedOn w:val="Nadpis3"/>
    <w:next w:val="Zkladntext"/>
    <w:qFormat/>
    <w:rsid w:val="003123A9"/>
    <w:pPr>
      <w:numPr>
        <w:ilvl w:val="3"/>
      </w:numPr>
      <w:spacing w:before="120"/>
      <w:outlineLvl w:val="3"/>
    </w:pPr>
  </w:style>
  <w:style w:type="paragraph" w:styleId="Nadpis5">
    <w:name w:val="heading 5"/>
    <w:aliases w:val="podčiarknuté"/>
    <w:basedOn w:val="Nadpis4"/>
    <w:next w:val="Zkladntext"/>
    <w:qFormat/>
    <w:rsid w:val="003123A9"/>
    <w:pPr>
      <w:numPr>
        <w:ilvl w:val="4"/>
      </w:numPr>
      <w:outlineLvl w:val="4"/>
    </w:pPr>
  </w:style>
  <w:style w:type="paragraph" w:styleId="Nadpis6">
    <w:name w:val="heading 6"/>
    <w:basedOn w:val="Nadpis5"/>
    <w:next w:val="Zkladntext"/>
    <w:qFormat/>
    <w:rsid w:val="003123A9"/>
    <w:pPr>
      <w:numPr>
        <w:ilvl w:val="5"/>
      </w:numPr>
      <w:outlineLvl w:val="5"/>
    </w:pPr>
  </w:style>
  <w:style w:type="paragraph" w:styleId="Nadpis7">
    <w:name w:val="heading 7"/>
    <w:basedOn w:val="Nadpis6"/>
    <w:next w:val="Zkladntext"/>
    <w:qFormat/>
    <w:rsid w:val="003123A9"/>
    <w:pPr>
      <w:numPr>
        <w:ilvl w:val="6"/>
      </w:numPr>
      <w:outlineLvl w:val="6"/>
    </w:pPr>
  </w:style>
  <w:style w:type="paragraph" w:styleId="Nadpis8">
    <w:name w:val="heading 8"/>
    <w:basedOn w:val="Nadpis7"/>
    <w:next w:val="Zkladntext"/>
    <w:qFormat/>
    <w:rsid w:val="003123A9"/>
    <w:pPr>
      <w:numPr>
        <w:ilvl w:val="7"/>
      </w:numPr>
      <w:outlineLvl w:val="7"/>
    </w:pPr>
  </w:style>
  <w:style w:type="paragraph" w:styleId="Nadpis9">
    <w:name w:val="heading 9"/>
    <w:basedOn w:val="Nadpis8"/>
    <w:next w:val="Zkladntext"/>
    <w:qFormat/>
    <w:rsid w:val="003123A9"/>
    <w:pPr>
      <w:numPr>
        <w:ilvl w:val="8"/>
      </w:numPr>
      <w:outlineLvl w:val="8"/>
    </w:p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arkazkladnhotextu">
    <w:name w:val="Body Text Indent"/>
    <w:basedOn w:val="Normlny"/>
    <w:rsid w:val="003123A9"/>
    <w:pPr>
      <w:keepLines/>
      <w:tabs>
        <w:tab w:val="right" w:pos="9214"/>
      </w:tabs>
      <w:ind w:left="992"/>
    </w:pPr>
    <w:rPr>
      <w:lang w:val="da-DK"/>
    </w:rPr>
  </w:style>
  <w:style w:type="paragraph" w:styleId="Zkladntext">
    <w:name w:val="Body Text"/>
    <w:aliases w:val="Obsah"/>
    <w:basedOn w:val="Normlny"/>
    <w:link w:val="ZkladntextChar"/>
    <w:rsid w:val="003123A9"/>
    <w:pPr>
      <w:keepLines/>
      <w:tabs>
        <w:tab w:val="right" w:pos="9214"/>
      </w:tabs>
    </w:pPr>
    <w:rPr>
      <w:lang w:val="da-DK"/>
    </w:rPr>
  </w:style>
  <w:style w:type="paragraph" w:styleId="Hlavika">
    <w:name w:val="header"/>
    <w:basedOn w:val="Normlny"/>
    <w:next w:val="Pta"/>
    <w:link w:val="HlavikaChar"/>
    <w:uiPriority w:val="99"/>
    <w:rsid w:val="003123A9"/>
    <w:pPr>
      <w:widowControl w:val="0"/>
      <w:tabs>
        <w:tab w:val="left" w:pos="567"/>
        <w:tab w:val="left" w:pos="1134"/>
        <w:tab w:val="left" w:pos="1701"/>
        <w:tab w:val="left" w:pos="2268"/>
        <w:tab w:val="left" w:pos="2835"/>
        <w:tab w:val="left" w:pos="3402"/>
        <w:tab w:val="center" w:pos="4320"/>
        <w:tab w:val="left" w:pos="8505"/>
        <w:tab w:val="right" w:pos="8640"/>
      </w:tabs>
    </w:pPr>
    <w:rPr>
      <w:sz w:val="16"/>
    </w:rPr>
  </w:style>
  <w:style w:type="paragraph" w:styleId="Pta">
    <w:name w:val="footer"/>
    <w:basedOn w:val="Normlny"/>
    <w:link w:val="PtaChar"/>
    <w:uiPriority w:val="99"/>
    <w:rsid w:val="003123A9"/>
    <w:pPr>
      <w:widowControl w:val="0"/>
      <w:tabs>
        <w:tab w:val="left" w:pos="567"/>
        <w:tab w:val="left" w:pos="1134"/>
        <w:tab w:val="left" w:pos="1701"/>
        <w:tab w:val="left" w:pos="2268"/>
        <w:tab w:val="left" w:pos="2835"/>
        <w:tab w:val="left" w:pos="3402"/>
        <w:tab w:val="center" w:pos="4320"/>
        <w:tab w:val="left" w:pos="8505"/>
        <w:tab w:val="right" w:pos="8640"/>
      </w:tabs>
    </w:pPr>
    <w:rPr>
      <w:sz w:val="16"/>
    </w:rPr>
  </w:style>
  <w:style w:type="paragraph" w:styleId="Zoznam">
    <w:name w:val="List"/>
    <w:basedOn w:val="Normlny"/>
    <w:rsid w:val="003123A9"/>
    <w:pPr>
      <w:keepLines/>
      <w:numPr>
        <w:numId w:val="1"/>
      </w:numPr>
      <w:tabs>
        <w:tab w:val="right" w:pos="9214"/>
      </w:tabs>
    </w:pPr>
    <w:rPr>
      <w:lang w:val="da-DK"/>
    </w:rPr>
  </w:style>
  <w:style w:type="paragraph" w:styleId="Zoznamsodrkami">
    <w:name w:val="List Bullet"/>
    <w:basedOn w:val="Normlny"/>
    <w:autoRedefine/>
    <w:rsid w:val="003123A9"/>
    <w:pPr>
      <w:numPr>
        <w:numId w:val="3"/>
      </w:numPr>
      <w:tabs>
        <w:tab w:val="clear" w:pos="360"/>
        <w:tab w:val="num" w:pos="709"/>
      </w:tabs>
      <w:spacing w:after="60"/>
      <w:ind w:left="709" w:hanging="425"/>
    </w:pPr>
  </w:style>
  <w:style w:type="paragraph" w:styleId="Pokraovaniezoznamu">
    <w:name w:val="List Continue"/>
    <w:basedOn w:val="Normlny"/>
    <w:rsid w:val="003123A9"/>
    <w:pPr>
      <w:keepLines/>
      <w:numPr>
        <w:numId w:val="2"/>
      </w:numPr>
      <w:tabs>
        <w:tab w:val="clear" w:pos="360"/>
        <w:tab w:val="left" w:pos="340"/>
        <w:tab w:val="right" w:pos="9214"/>
      </w:tabs>
    </w:pPr>
    <w:rPr>
      <w:lang w:val="da-DK"/>
    </w:rPr>
  </w:style>
  <w:style w:type="paragraph" w:styleId="slovanzoznam">
    <w:name w:val="List Number"/>
    <w:basedOn w:val="Normlny"/>
    <w:rsid w:val="003123A9"/>
    <w:pPr>
      <w:numPr>
        <w:numId w:val="5"/>
      </w:numPr>
      <w:tabs>
        <w:tab w:val="clear" w:pos="360"/>
        <w:tab w:val="left" w:pos="709"/>
      </w:tabs>
      <w:spacing w:after="60"/>
      <w:ind w:left="709" w:hanging="425"/>
    </w:pPr>
  </w:style>
  <w:style w:type="character" w:styleId="slostrany">
    <w:name w:val="page number"/>
    <w:basedOn w:val="Predvolenpsmoodseku"/>
    <w:rsid w:val="003123A9"/>
    <w:rPr>
      <w:rFonts w:ascii="Arial" w:hAnsi="Arial"/>
      <w:b/>
    </w:rPr>
  </w:style>
  <w:style w:type="paragraph" w:customStyle="1" w:styleId="FooterA">
    <w:name w:val="Footer A"/>
    <w:basedOn w:val="Pta"/>
    <w:rsid w:val="003123A9"/>
    <w:pPr>
      <w:spacing w:after="40"/>
    </w:pPr>
  </w:style>
  <w:style w:type="paragraph" w:customStyle="1" w:styleId="FooterFirst">
    <w:name w:val="Footer First"/>
    <w:basedOn w:val="Normlny"/>
    <w:rsid w:val="003123A9"/>
    <w:pPr>
      <w:keepLines/>
      <w:tabs>
        <w:tab w:val="right" w:pos="9214"/>
      </w:tabs>
    </w:pPr>
    <w:rPr>
      <w:sz w:val="14"/>
      <w:lang w:val="da-DK"/>
    </w:rPr>
  </w:style>
  <w:style w:type="paragraph" w:customStyle="1" w:styleId="FooterSkemaA">
    <w:name w:val="FooterSkemaA"/>
    <w:basedOn w:val="Normlny"/>
    <w:rsid w:val="003123A9"/>
    <w:pPr>
      <w:keepLines/>
      <w:spacing w:before="40"/>
    </w:pPr>
    <w:rPr>
      <w:sz w:val="14"/>
      <w:lang w:val="da-DK"/>
    </w:rPr>
  </w:style>
  <w:style w:type="paragraph" w:customStyle="1" w:styleId="FooterSkemaB">
    <w:name w:val="FooterSkemaB"/>
    <w:basedOn w:val="FooterSkemaA"/>
    <w:rsid w:val="003123A9"/>
    <w:pPr>
      <w:spacing w:before="0"/>
    </w:pPr>
  </w:style>
  <w:style w:type="paragraph" w:customStyle="1" w:styleId="FooterSkemaC">
    <w:name w:val="FooterSkemaC"/>
    <w:basedOn w:val="FooterSkemaB"/>
    <w:rsid w:val="003123A9"/>
    <w:pPr>
      <w:tabs>
        <w:tab w:val="right" w:pos="2693"/>
      </w:tabs>
      <w:jc w:val="right"/>
    </w:pPr>
  </w:style>
  <w:style w:type="paragraph" w:styleId="Zoznamsodrkami2">
    <w:name w:val="List Bullet 2"/>
    <w:basedOn w:val="Zoznamsodrkami"/>
    <w:autoRedefine/>
    <w:rsid w:val="003123A9"/>
    <w:pPr>
      <w:numPr>
        <w:numId w:val="4"/>
      </w:numPr>
      <w:tabs>
        <w:tab w:val="clear" w:pos="360"/>
        <w:tab w:val="num" w:pos="1080"/>
      </w:tabs>
      <w:ind w:left="1080"/>
    </w:pPr>
  </w:style>
  <w:style w:type="paragraph" w:styleId="slovanzoznam2">
    <w:name w:val="List Number 2"/>
    <w:basedOn w:val="Normlny"/>
    <w:rsid w:val="003123A9"/>
    <w:pPr>
      <w:numPr>
        <w:numId w:val="6"/>
      </w:numPr>
      <w:tabs>
        <w:tab w:val="clear" w:pos="643"/>
        <w:tab w:val="left" w:pos="1080"/>
      </w:tabs>
      <w:spacing w:after="60"/>
      <w:ind w:left="1080"/>
    </w:pPr>
  </w:style>
  <w:style w:type="paragraph" w:styleId="Obsah1">
    <w:name w:val="toc 1"/>
    <w:basedOn w:val="Normlny"/>
    <w:next w:val="Normlny"/>
    <w:autoRedefine/>
    <w:semiHidden/>
    <w:rsid w:val="003123A9"/>
    <w:pPr>
      <w:tabs>
        <w:tab w:val="right" w:leader="dot" w:pos="9072"/>
        <w:tab w:val="right" w:leader="dot" w:pos="9301"/>
      </w:tabs>
      <w:spacing w:before="240" w:after="120"/>
      <w:ind w:left="567" w:hanging="567"/>
    </w:pPr>
    <w:rPr>
      <w:rFonts w:ascii="Times New Roman" w:hAnsi="Times New Roman"/>
      <w:b/>
      <w:caps/>
      <w:noProof/>
      <w:sz w:val="24"/>
      <w:szCs w:val="24"/>
      <w:lang w:val="en-US"/>
    </w:rPr>
  </w:style>
  <w:style w:type="paragraph" w:styleId="Obsah2">
    <w:name w:val="toc 2"/>
    <w:basedOn w:val="Obsah1"/>
    <w:next w:val="Normlny"/>
    <w:autoRedefine/>
    <w:semiHidden/>
    <w:rsid w:val="003123A9"/>
    <w:pPr>
      <w:tabs>
        <w:tab w:val="clear" w:pos="9301"/>
        <w:tab w:val="left" w:pos="1134"/>
        <w:tab w:val="right" w:pos="9072"/>
      </w:tabs>
      <w:spacing w:before="120"/>
      <w:ind w:left="539"/>
    </w:pPr>
    <w:rPr>
      <w:rFonts w:ascii="Times New (W1)" w:hAnsi="Times New (W1)" w:cs="Arial"/>
      <w:b w:val="0"/>
      <w:sz w:val="22"/>
      <w:szCs w:val="22"/>
    </w:rPr>
  </w:style>
  <w:style w:type="paragraph" w:styleId="Obsah3">
    <w:name w:val="toc 3"/>
    <w:basedOn w:val="Obsah2"/>
    <w:next w:val="Normlny"/>
    <w:autoRedefine/>
    <w:semiHidden/>
    <w:rsid w:val="003123A9"/>
    <w:pPr>
      <w:tabs>
        <w:tab w:val="left" w:pos="2340"/>
        <w:tab w:val="right" w:pos="8296"/>
      </w:tabs>
      <w:ind w:left="1620"/>
    </w:pPr>
    <w:rPr>
      <w:b/>
    </w:rPr>
  </w:style>
  <w:style w:type="paragraph" w:styleId="Obsah4">
    <w:name w:val="toc 4"/>
    <w:basedOn w:val="Obsah3"/>
    <w:autoRedefine/>
    <w:semiHidden/>
    <w:rsid w:val="003123A9"/>
  </w:style>
  <w:style w:type="paragraph" w:styleId="Obsah5">
    <w:name w:val="toc 5"/>
    <w:basedOn w:val="Obsah4"/>
    <w:autoRedefine/>
    <w:semiHidden/>
    <w:rsid w:val="003123A9"/>
  </w:style>
  <w:style w:type="paragraph" w:styleId="Obsah6">
    <w:name w:val="toc 6"/>
    <w:basedOn w:val="Obsah5"/>
    <w:autoRedefine/>
    <w:semiHidden/>
    <w:rsid w:val="003123A9"/>
  </w:style>
  <w:style w:type="paragraph" w:styleId="Obsah7">
    <w:name w:val="toc 7"/>
    <w:basedOn w:val="Obsah6"/>
    <w:autoRedefine/>
    <w:semiHidden/>
    <w:rsid w:val="003123A9"/>
  </w:style>
  <w:style w:type="paragraph" w:styleId="Obsah8">
    <w:name w:val="toc 8"/>
    <w:basedOn w:val="Obsah7"/>
    <w:autoRedefine/>
    <w:semiHidden/>
    <w:rsid w:val="003123A9"/>
  </w:style>
  <w:style w:type="paragraph" w:styleId="Obsah9">
    <w:name w:val="toc 9"/>
    <w:basedOn w:val="Obsah8"/>
    <w:autoRedefine/>
    <w:semiHidden/>
    <w:rsid w:val="003123A9"/>
  </w:style>
  <w:style w:type="paragraph" w:customStyle="1" w:styleId="Appendix">
    <w:name w:val="Appendix"/>
    <w:rsid w:val="003123A9"/>
    <w:pPr>
      <w:pageBreakBefore/>
      <w:numPr>
        <w:ilvl w:val="8"/>
        <w:numId w:val="7"/>
      </w:numPr>
      <w:pBdr>
        <w:top w:val="double" w:sz="4" w:space="8" w:color="auto"/>
        <w:bottom w:val="double" w:sz="4" w:space="10" w:color="auto"/>
      </w:pBdr>
      <w:spacing w:before="4080"/>
      <w:ind w:right="1440"/>
      <w:outlineLvl w:val="0"/>
    </w:pPr>
    <w:rPr>
      <w:rFonts w:ascii="Arial" w:hAnsi="Arial"/>
      <w:sz w:val="28"/>
      <w:lang w:val="en-GB" w:eastAsia="en-US"/>
    </w:rPr>
  </w:style>
  <w:style w:type="paragraph" w:styleId="Nzov">
    <w:name w:val="Title"/>
    <w:basedOn w:val="Normlny"/>
    <w:link w:val="NzovChar"/>
    <w:qFormat/>
    <w:rsid w:val="003123A9"/>
    <w:pPr>
      <w:tabs>
        <w:tab w:val="left" w:pos="306"/>
        <w:tab w:val="left" w:pos="1134"/>
        <w:tab w:val="left" w:pos="1374"/>
        <w:tab w:val="left" w:pos="1614"/>
        <w:tab w:val="left" w:pos="2094"/>
        <w:tab w:val="left" w:pos="2574"/>
        <w:tab w:val="left" w:pos="3010"/>
        <w:tab w:val="left" w:pos="3730"/>
        <w:tab w:val="left" w:pos="4450"/>
        <w:tab w:val="left" w:pos="5170"/>
        <w:tab w:val="left" w:pos="5890"/>
        <w:tab w:val="left" w:pos="6610"/>
        <w:tab w:val="left" w:pos="7330"/>
        <w:tab w:val="left" w:pos="8050"/>
        <w:tab w:val="left" w:pos="8770"/>
        <w:tab w:val="left" w:pos="9490"/>
        <w:tab w:val="left" w:pos="10210"/>
      </w:tabs>
      <w:jc w:val="center"/>
    </w:pPr>
    <w:rPr>
      <w:rFonts w:ascii="Times New Roman" w:hAnsi="Times New Roman"/>
      <w:b/>
      <w:lang w:val="de-DE"/>
    </w:rPr>
  </w:style>
  <w:style w:type="paragraph" w:customStyle="1" w:styleId="oddl-nadpis">
    <w:name w:val="oddíl-nadpis"/>
    <w:basedOn w:val="Normlny"/>
    <w:rsid w:val="003123A9"/>
    <w:pPr>
      <w:keepNext/>
      <w:widowControl w:val="0"/>
      <w:tabs>
        <w:tab w:val="left" w:pos="567"/>
      </w:tabs>
      <w:spacing w:before="240" w:line="240" w:lineRule="exact"/>
    </w:pPr>
    <w:rPr>
      <w:b/>
      <w:sz w:val="24"/>
      <w:lang w:val="cs-CZ"/>
    </w:rPr>
  </w:style>
  <w:style w:type="paragraph" w:customStyle="1" w:styleId="Volume">
    <w:name w:val="Volume"/>
    <w:basedOn w:val="text"/>
    <w:next w:val="Section"/>
    <w:rsid w:val="003123A9"/>
    <w:pPr>
      <w:pageBreakBefore/>
      <w:spacing w:before="360" w:line="360" w:lineRule="exact"/>
      <w:jc w:val="center"/>
    </w:pPr>
    <w:rPr>
      <w:b/>
      <w:sz w:val="36"/>
    </w:rPr>
  </w:style>
  <w:style w:type="paragraph" w:customStyle="1" w:styleId="text">
    <w:name w:val="text"/>
    <w:rsid w:val="003123A9"/>
    <w:pPr>
      <w:widowControl w:val="0"/>
      <w:spacing w:before="240" w:line="240" w:lineRule="exact"/>
      <w:jc w:val="both"/>
    </w:pPr>
    <w:rPr>
      <w:rFonts w:ascii="Arial" w:hAnsi="Arial"/>
      <w:sz w:val="24"/>
      <w:lang w:val="cs-CZ" w:eastAsia="en-US"/>
    </w:rPr>
  </w:style>
  <w:style w:type="paragraph" w:customStyle="1" w:styleId="Section">
    <w:name w:val="Section"/>
    <w:basedOn w:val="Volume"/>
    <w:rsid w:val="003123A9"/>
    <w:pPr>
      <w:pageBreakBefore w:val="0"/>
      <w:spacing w:before="0"/>
    </w:pPr>
    <w:rPr>
      <w:sz w:val="32"/>
    </w:rPr>
  </w:style>
  <w:style w:type="character" w:styleId="Hypertextovprepojenie">
    <w:name w:val="Hyperlink"/>
    <w:basedOn w:val="Predvolenpsmoodseku"/>
    <w:rsid w:val="003123A9"/>
    <w:rPr>
      <w:color w:val="0000FF"/>
      <w:u w:val="single"/>
    </w:rPr>
  </w:style>
  <w:style w:type="paragraph" w:customStyle="1" w:styleId="NoIndent">
    <w:name w:val="No Indent"/>
    <w:basedOn w:val="Normlny"/>
    <w:next w:val="Normlny"/>
    <w:rsid w:val="003123A9"/>
    <w:rPr>
      <w:rFonts w:ascii="Times New Roman" w:hAnsi="Times New Roman"/>
      <w:color w:val="000000"/>
    </w:rPr>
  </w:style>
  <w:style w:type="paragraph" w:styleId="Zkladntext3">
    <w:name w:val="Body Text 3"/>
    <w:aliases w:val="titulky"/>
    <w:basedOn w:val="Normlny"/>
    <w:link w:val="Zkladntext3Char"/>
    <w:rsid w:val="003123A9"/>
    <w:pPr>
      <w:tabs>
        <w:tab w:val="left" w:pos="709"/>
        <w:tab w:val="left" w:pos="1191"/>
        <w:tab w:val="left" w:pos="1474"/>
      </w:tabs>
      <w:suppressAutoHyphens/>
      <w:jc w:val="both"/>
    </w:pPr>
    <w:rPr>
      <w:spacing w:val="-2"/>
    </w:rPr>
  </w:style>
  <w:style w:type="paragraph" w:styleId="Zkladntext2">
    <w:name w:val="Body Text 2"/>
    <w:basedOn w:val="Normlny"/>
    <w:rsid w:val="003123A9"/>
    <w:pPr>
      <w:jc w:val="center"/>
    </w:pPr>
    <w:rPr>
      <w:b/>
      <w:sz w:val="32"/>
    </w:rPr>
  </w:style>
  <w:style w:type="paragraph" w:styleId="Zarkazkladnhotextu2">
    <w:name w:val="Body Text Indent 2"/>
    <w:basedOn w:val="Normlny"/>
    <w:link w:val="Zarkazkladnhotextu2Char"/>
    <w:rsid w:val="003123A9"/>
    <w:pPr>
      <w:tabs>
        <w:tab w:val="left" w:leader="underscore" w:pos="3960"/>
        <w:tab w:val="right" w:leader="underscore" w:pos="9072"/>
      </w:tabs>
      <w:ind w:left="1440" w:hanging="720"/>
      <w:jc w:val="both"/>
    </w:pPr>
  </w:style>
  <w:style w:type="character" w:styleId="PouitHypertextovPrepojenie">
    <w:name w:val="FollowedHyperlink"/>
    <w:basedOn w:val="Predvolenpsmoodseku"/>
    <w:rsid w:val="003123A9"/>
    <w:rPr>
      <w:color w:val="800080"/>
      <w:u w:val="single"/>
    </w:rPr>
  </w:style>
  <w:style w:type="paragraph" w:styleId="Obyajntext">
    <w:name w:val="Plain Text"/>
    <w:basedOn w:val="Normlny"/>
    <w:rsid w:val="003123A9"/>
    <w:pPr>
      <w:spacing w:after="240"/>
      <w:jc w:val="both"/>
    </w:pPr>
    <w:rPr>
      <w:rFonts w:ascii="Courier New" w:hAnsi="Courier New"/>
      <w:sz w:val="20"/>
    </w:rPr>
  </w:style>
  <w:style w:type="paragraph" w:styleId="Podtitul">
    <w:name w:val="Subtitle"/>
    <w:basedOn w:val="Normlny"/>
    <w:link w:val="PodtitulChar"/>
    <w:qFormat/>
    <w:rsid w:val="003123A9"/>
    <w:pPr>
      <w:keepLines/>
      <w:suppressLineNumbers/>
      <w:tabs>
        <w:tab w:val="left" w:pos="567"/>
        <w:tab w:val="left" w:pos="1134"/>
        <w:tab w:val="left" w:pos="1701"/>
        <w:tab w:val="left" w:pos="2268"/>
        <w:tab w:val="left" w:pos="2835"/>
        <w:tab w:val="left" w:pos="3402"/>
        <w:tab w:val="left" w:pos="3969"/>
        <w:tab w:val="left" w:pos="4536"/>
      </w:tabs>
      <w:suppressAutoHyphens/>
      <w:spacing w:before="120"/>
      <w:jc w:val="both"/>
    </w:pPr>
    <w:rPr>
      <w:b/>
    </w:rPr>
  </w:style>
  <w:style w:type="character" w:styleId="Odkaznapoznmkupodiarou">
    <w:name w:val="footnote reference"/>
    <w:basedOn w:val="Predvolenpsmoodseku"/>
    <w:rsid w:val="003123A9"/>
    <w:rPr>
      <w:vertAlign w:val="superscript"/>
    </w:rPr>
  </w:style>
  <w:style w:type="paragraph" w:styleId="Textpoznmkypodiarou">
    <w:name w:val="footnote text"/>
    <w:basedOn w:val="Normlny"/>
    <w:link w:val="TextpoznmkypodiarouChar"/>
    <w:rsid w:val="003123A9"/>
    <w:rPr>
      <w:rFonts w:ascii="Times New Roman" w:hAnsi="Times New Roman"/>
      <w:sz w:val="20"/>
      <w:lang w:val="fr-FR"/>
    </w:rPr>
  </w:style>
  <w:style w:type="paragraph" w:customStyle="1" w:styleId="NormlnsWWW">
    <w:name w:val="Normální (síť WWW)"/>
    <w:basedOn w:val="Normlny"/>
    <w:rsid w:val="003123A9"/>
    <w:pPr>
      <w:spacing w:before="100" w:beforeAutospacing="1" w:after="100" w:afterAutospacing="1"/>
    </w:pPr>
    <w:rPr>
      <w:rFonts w:ascii="Times New Roman" w:hAnsi="Times New Roman"/>
      <w:sz w:val="24"/>
      <w:szCs w:val="24"/>
    </w:rPr>
  </w:style>
  <w:style w:type="paragraph" w:styleId="Zarkazkladnhotextu3">
    <w:name w:val="Body Text Indent 3"/>
    <w:basedOn w:val="Normlny"/>
    <w:rsid w:val="003123A9"/>
    <w:pPr>
      <w:spacing w:line="280" w:lineRule="exact"/>
      <w:ind w:left="567"/>
      <w:jc w:val="both"/>
    </w:pPr>
  </w:style>
  <w:style w:type="paragraph" w:customStyle="1" w:styleId="H6">
    <w:name w:val="H6"/>
    <w:basedOn w:val="Normlny"/>
    <w:next w:val="Normlny"/>
    <w:rsid w:val="003123A9"/>
    <w:pPr>
      <w:keepNext/>
      <w:spacing w:before="100" w:after="100"/>
      <w:outlineLvl w:val="6"/>
    </w:pPr>
    <w:rPr>
      <w:b/>
      <w:snapToGrid w:val="0"/>
      <w:sz w:val="16"/>
      <w:lang w:eastAsia="cs-CZ"/>
    </w:rPr>
  </w:style>
  <w:style w:type="paragraph" w:customStyle="1" w:styleId="Styl1">
    <w:name w:val="Styl1"/>
    <w:basedOn w:val="Normlny"/>
    <w:rsid w:val="003123A9"/>
    <w:pPr>
      <w:tabs>
        <w:tab w:val="left" w:pos="540"/>
      </w:tabs>
    </w:pPr>
    <w:rPr>
      <w:rFonts w:cs="Arial"/>
      <w:b/>
      <w:caps/>
      <w:szCs w:val="22"/>
    </w:rPr>
  </w:style>
  <w:style w:type="paragraph" w:styleId="Textbubliny">
    <w:name w:val="Balloon Text"/>
    <w:basedOn w:val="Normlny"/>
    <w:semiHidden/>
    <w:rsid w:val="003123A9"/>
    <w:rPr>
      <w:rFonts w:ascii="Tahoma" w:hAnsi="Tahoma" w:cs="Tahoma"/>
      <w:sz w:val="16"/>
      <w:szCs w:val="16"/>
    </w:rPr>
  </w:style>
  <w:style w:type="paragraph" w:customStyle="1" w:styleId="Logo">
    <w:name w:val="Logo"/>
    <w:basedOn w:val="Normlny"/>
    <w:rsid w:val="003123A9"/>
    <w:pPr>
      <w:tabs>
        <w:tab w:val="left" w:pos="993"/>
        <w:tab w:val="left" w:pos="1134"/>
        <w:tab w:val="left" w:pos="1701"/>
        <w:tab w:val="left" w:pos="2268"/>
        <w:tab w:val="left" w:pos="2835"/>
        <w:tab w:val="left" w:pos="3402"/>
        <w:tab w:val="left" w:pos="3969"/>
        <w:tab w:val="left" w:pos="4536"/>
        <w:tab w:val="left" w:pos="5103"/>
        <w:tab w:val="left" w:pos="5670"/>
        <w:tab w:val="left" w:pos="6237"/>
      </w:tabs>
      <w:jc w:val="both"/>
    </w:pPr>
    <w:rPr>
      <w:rFonts w:ascii="Times New Roman" w:hAnsi="Times New Roman"/>
      <w:snapToGrid w:val="0"/>
      <w:lang w:val="fr-FR" w:eastAsia="cs-CZ"/>
    </w:rPr>
  </w:style>
  <w:style w:type="paragraph" w:customStyle="1" w:styleId="ListDash3">
    <w:name w:val="List Dash 3"/>
    <w:basedOn w:val="Normlny"/>
    <w:rsid w:val="003123A9"/>
    <w:pPr>
      <w:numPr>
        <w:numId w:val="12"/>
      </w:numPr>
      <w:spacing w:before="120" w:after="120"/>
      <w:jc w:val="both"/>
    </w:pPr>
    <w:rPr>
      <w:rFonts w:ascii="Times New Roman" w:hAnsi="Times New Roman"/>
      <w:sz w:val="24"/>
      <w:lang w:eastAsia="ko-KR"/>
    </w:rPr>
  </w:style>
  <w:style w:type="character" w:styleId="Odkaznakomentr">
    <w:name w:val="annotation reference"/>
    <w:basedOn w:val="Predvolenpsmoodseku"/>
    <w:uiPriority w:val="99"/>
    <w:semiHidden/>
    <w:rsid w:val="003123A9"/>
    <w:rPr>
      <w:sz w:val="16"/>
      <w:szCs w:val="16"/>
    </w:rPr>
  </w:style>
  <w:style w:type="paragraph" w:styleId="Textkomentra">
    <w:name w:val="annotation text"/>
    <w:basedOn w:val="Normlny"/>
    <w:link w:val="TextkomentraChar1"/>
    <w:rsid w:val="003123A9"/>
    <w:rPr>
      <w:sz w:val="20"/>
    </w:rPr>
  </w:style>
  <w:style w:type="paragraph" w:customStyle="1" w:styleId="titre4">
    <w:name w:val="titre4"/>
    <w:basedOn w:val="Normlny"/>
    <w:rsid w:val="003123A9"/>
    <w:pPr>
      <w:numPr>
        <w:numId w:val="13"/>
      </w:numPr>
    </w:pPr>
    <w:rPr>
      <w:b/>
      <w:snapToGrid w:val="0"/>
      <w:sz w:val="24"/>
    </w:rPr>
  </w:style>
  <w:style w:type="paragraph" w:styleId="Oznaitext">
    <w:name w:val="Block Text"/>
    <w:basedOn w:val="Normlny"/>
    <w:rsid w:val="003123A9"/>
    <w:pPr>
      <w:ind w:left="709" w:right="-567" w:hanging="709"/>
      <w:jc w:val="both"/>
    </w:pPr>
    <w:rPr>
      <w:rFonts w:ascii="Times New Roman" w:hAnsi="Times New Roman"/>
    </w:rPr>
  </w:style>
  <w:style w:type="paragraph" w:customStyle="1" w:styleId="Basic">
    <w:name w:val="Basic"/>
    <w:basedOn w:val="Normlny"/>
    <w:rsid w:val="003123A9"/>
    <w:pPr>
      <w:spacing w:before="60" w:after="60" w:line="280" w:lineRule="atLeast"/>
    </w:pPr>
    <w:rPr>
      <w:rFonts w:ascii="Times New Roman" w:hAnsi="Times New Roman"/>
      <w:sz w:val="20"/>
      <w:szCs w:val="24"/>
    </w:rPr>
  </w:style>
  <w:style w:type="paragraph" w:customStyle="1" w:styleId="Komentarotema">
    <w:name w:val="Komentaro tema"/>
    <w:basedOn w:val="Textkomentra"/>
    <w:next w:val="Textkomentra"/>
    <w:semiHidden/>
    <w:rsid w:val="003123A9"/>
    <w:rPr>
      <w:rFonts w:ascii="Times New Roman" w:hAnsi="Times New Roman"/>
      <w:b/>
      <w:bCs/>
    </w:rPr>
  </w:style>
  <w:style w:type="paragraph" w:customStyle="1" w:styleId="StyleAArial10ptLeft0cm">
    <w:name w:val="Style A + Arial 10 pt Left:  0 cm"/>
    <w:basedOn w:val="Normlny"/>
    <w:rsid w:val="003123A9"/>
    <w:pPr>
      <w:tabs>
        <w:tab w:val="left" w:pos="1701"/>
        <w:tab w:val="left" w:pos="2268"/>
        <w:tab w:val="right" w:pos="8505"/>
      </w:tabs>
      <w:spacing w:after="120" w:line="280" w:lineRule="atLeast"/>
    </w:pPr>
    <w:rPr>
      <w:sz w:val="20"/>
    </w:rPr>
  </w:style>
  <w:style w:type="paragraph" w:customStyle="1" w:styleId="text-3mezera">
    <w:name w:val="text - 3 mezera"/>
    <w:basedOn w:val="Normlny"/>
    <w:rsid w:val="003123A9"/>
    <w:pPr>
      <w:widowControl w:val="0"/>
      <w:spacing w:before="60" w:line="240" w:lineRule="exact"/>
      <w:jc w:val="both"/>
    </w:pPr>
    <w:rPr>
      <w:sz w:val="24"/>
      <w:lang w:val="cs-CZ"/>
    </w:rPr>
  </w:style>
  <w:style w:type="paragraph" w:customStyle="1" w:styleId="Bullet">
    <w:name w:val="Bullet"/>
    <w:basedOn w:val="Normlny"/>
    <w:autoRedefine/>
    <w:rsid w:val="003123A9"/>
    <w:pPr>
      <w:tabs>
        <w:tab w:val="num" w:pos="2421"/>
      </w:tabs>
      <w:spacing w:line="240" w:lineRule="atLeast"/>
      <w:ind w:left="2422" w:hanging="1882"/>
    </w:pPr>
    <w:rPr>
      <w:sz w:val="20"/>
    </w:rPr>
  </w:style>
  <w:style w:type="paragraph" w:customStyle="1" w:styleId="Bulletnewletters">
    <w:name w:val="Bullet new letters"/>
    <w:basedOn w:val="Bulletnew"/>
    <w:rsid w:val="003123A9"/>
    <w:pPr>
      <w:tabs>
        <w:tab w:val="num" w:pos="851"/>
      </w:tabs>
      <w:ind w:left="851" w:hanging="851"/>
    </w:pPr>
  </w:style>
  <w:style w:type="paragraph" w:customStyle="1" w:styleId="Bulletnew">
    <w:name w:val="Bullet new"/>
    <w:basedOn w:val="Normlny"/>
    <w:autoRedefine/>
    <w:rsid w:val="003123A9"/>
    <w:pPr>
      <w:tabs>
        <w:tab w:val="left" w:pos="1418"/>
        <w:tab w:val="right" w:pos="2552"/>
      </w:tabs>
      <w:spacing w:line="120" w:lineRule="atLeast"/>
      <w:ind w:firstLine="567"/>
      <w:jc w:val="both"/>
    </w:pPr>
    <w:rPr>
      <w:rFonts w:ascii="Times New Roman" w:hAnsi="Times New Roman"/>
      <w:spacing w:val="-1"/>
      <w:szCs w:val="22"/>
    </w:rPr>
  </w:style>
  <w:style w:type="paragraph" w:customStyle="1" w:styleId="StyleBodyText2Bold">
    <w:name w:val="Style Body Text 2 + Bold"/>
    <w:basedOn w:val="Zkladntext2"/>
    <w:autoRedefine/>
    <w:rsid w:val="003123A9"/>
    <w:pPr>
      <w:spacing w:before="120" w:after="120"/>
      <w:jc w:val="left"/>
    </w:pPr>
    <w:rPr>
      <w:rFonts w:ascii="Times New Roman" w:hAnsi="Times New Roman"/>
      <w:bCs/>
      <w:sz w:val="24"/>
      <w:szCs w:val="24"/>
    </w:rPr>
  </w:style>
  <w:style w:type="paragraph" w:customStyle="1" w:styleId="TableTitle">
    <w:name w:val="Table Title"/>
    <w:basedOn w:val="Normlny"/>
    <w:next w:val="Normlny"/>
    <w:rsid w:val="003123A9"/>
    <w:pPr>
      <w:spacing w:before="120" w:after="120"/>
      <w:jc w:val="center"/>
    </w:pPr>
    <w:rPr>
      <w:rFonts w:ascii="Times New Roman" w:hAnsi="Times New Roman"/>
      <w:b/>
      <w:sz w:val="24"/>
      <w:lang w:eastAsia="ko-KR"/>
    </w:rPr>
  </w:style>
  <w:style w:type="paragraph" w:customStyle="1" w:styleId="noindent0">
    <w:name w:val="noindent"/>
    <w:basedOn w:val="Normlny"/>
    <w:rsid w:val="003123A9"/>
    <w:rPr>
      <w:rFonts w:ascii="Times New Roman" w:hAnsi="Times New Roman"/>
      <w:color w:val="000000"/>
      <w:szCs w:val="22"/>
      <w:lang w:eastAsia="sk-SK"/>
    </w:rPr>
  </w:style>
  <w:style w:type="paragraph" w:customStyle="1" w:styleId="Zkladntext311pt">
    <w:name w:val="Základný text 3 + 11 pt"/>
    <w:aliases w:val="Automatická,Za:  0 pt"/>
    <w:basedOn w:val="Zkladntext3"/>
    <w:rsid w:val="003123A9"/>
    <w:pPr>
      <w:tabs>
        <w:tab w:val="clear" w:pos="709"/>
        <w:tab w:val="clear" w:pos="1191"/>
        <w:tab w:val="clear" w:pos="1474"/>
        <w:tab w:val="left" w:pos="5400"/>
      </w:tabs>
      <w:suppressAutoHyphens w:val="0"/>
    </w:pPr>
    <w:rPr>
      <w:rFonts w:cs="Arial"/>
      <w:spacing w:val="0"/>
      <w:szCs w:val="24"/>
      <w:lang w:eastAsia="sk-SK"/>
    </w:rPr>
  </w:style>
  <w:style w:type="paragraph" w:customStyle="1" w:styleId="Default">
    <w:name w:val="Default"/>
    <w:rsid w:val="003123A9"/>
    <w:pPr>
      <w:autoSpaceDE w:val="0"/>
      <w:autoSpaceDN w:val="0"/>
      <w:adjustRightInd w:val="0"/>
    </w:pPr>
    <w:rPr>
      <w:rFonts w:ascii="Arial" w:hAnsi="Arial" w:cs="Arial"/>
      <w:color w:val="000000"/>
      <w:sz w:val="24"/>
      <w:szCs w:val="24"/>
    </w:rPr>
  </w:style>
  <w:style w:type="paragraph" w:customStyle="1" w:styleId="is">
    <w:name w:val="is"/>
    <w:basedOn w:val="Normlny"/>
    <w:autoRedefine/>
    <w:rsid w:val="003123A9"/>
    <w:pPr>
      <w:numPr>
        <w:numId w:val="16"/>
      </w:numPr>
      <w:tabs>
        <w:tab w:val="left" w:pos="3119"/>
      </w:tabs>
      <w:spacing w:before="100"/>
      <w:jc w:val="both"/>
    </w:pPr>
    <w:rPr>
      <w:rFonts w:ascii="Times New Roman" w:eastAsia="Arial Unicode MS" w:hAnsi="Times New Roman"/>
      <w:lang w:eastAsia="cs-CZ"/>
    </w:rPr>
  </w:style>
  <w:style w:type="paragraph" w:customStyle="1" w:styleId="CharCharCharCharCharCharCharCharChar">
    <w:name w:val="Char Char Char Char Char Char Char Char Char"/>
    <w:basedOn w:val="Normlny"/>
    <w:rsid w:val="003123A9"/>
    <w:pPr>
      <w:widowControl w:val="0"/>
      <w:adjustRightInd w:val="0"/>
      <w:spacing w:after="160" w:line="240" w:lineRule="exact"/>
      <w:ind w:firstLine="720"/>
    </w:pPr>
    <w:rPr>
      <w:rFonts w:ascii="Tahoma" w:hAnsi="Tahoma" w:cs="Tahoma"/>
      <w:sz w:val="20"/>
      <w:lang w:val="en-US"/>
    </w:rPr>
  </w:style>
  <w:style w:type="paragraph" w:customStyle="1" w:styleId="CharCharCharCharCharCharCharCharChar0">
    <w:name w:val="Char Char Char Char Char Char Char Char Char"/>
    <w:basedOn w:val="Normlny"/>
    <w:rsid w:val="003123A9"/>
    <w:pPr>
      <w:widowControl w:val="0"/>
      <w:adjustRightInd w:val="0"/>
      <w:spacing w:after="160" w:line="240" w:lineRule="exact"/>
      <w:ind w:firstLine="720"/>
      <w:textAlignment w:val="baseline"/>
    </w:pPr>
    <w:rPr>
      <w:rFonts w:ascii="Tahoma" w:hAnsi="Tahoma" w:cs="Tahoma"/>
      <w:sz w:val="20"/>
      <w:lang w:val="en-US"/>
    </w:rPr>
  </w:style>
  <w:style w:type="character" w:customStyle="1" w:styleId="CharChar">
    <w:name w:val="Char Char"/>
    <w:basedOn w:val="Predvolenpsmoodseku"/>
    <w:semiHidden/>
    <w:rsid w:val="003123A9"/>
    <w:rPr>
      <w:rFonts w:ascii="Arial" w:hAnsi="Arial"/>
      <w:lang w:val="en-GB" w:eastAsia="en-US" w:bidi="ar-SA"/>
    </w:rPr>
  </w:style>
  <w:style w:type="paragraph" w:styleId="Odsekzoznamu">
    <w:name w:val="List Paragraph"/>
    <w:basedOn w:val="Normlny"/>
    <w:link w:val="OdsekzoznamuChar"/>
    <w:qFormat/>
    <w:rsid w:val="003123A9"/>
    <w:pPr>
      <w:spacing w:after="200" w:line="276" w:lineRule="auto"/>
      <w:ind w:left="720"/>
      <w:contextualSpacing/>
    </w:pPr>
    <w:rPr>
      <w:rFonts w:ascii="Calibri" w:hAnsi="Calibri"/>
      <w:szCs w:val="22"/>
      <w:lang w:eastAsia="sk-SK"/>
    </w:rPr>
  </w:style>
  <w:style w:type="paragraph" w:styleId="Predmetkomentra">
    <w:name w:val="annotation subject"/>
    <w:basedOn w:val="Textkomentra"/>
    <w:next w:val="Textkomentra"/>
    <w:rsid w:val="003123A9"/>
    <w:rPr>
      <w:b/>
      <w:bCs/>
    </w:rPr>
  </w:style>
  <w:style w:type="character" w:customStyle="1" w:styleId="TextkomentraChar">
    <w:name w:val="Text komentára Char"/>
    <w:basedOn w:val="Predvolenpsmoodseku"/>
    <w:rsid w:val="003123A9"/>
    <w:rPr>
      <w:rFonts w:ascii="Arial" w:hAnsi="Arial"/>
      <w:lang w:val="en-GB" w:eastAsia="en-US"/>
    </w:rPr>
  </w:style>
  <w:style w:type="character" w:customStyle="1" w:styleId="PredmetkomentraChar">
    <w:name w:val="Predmet komentára Char"/>
    <w:basedOn w:val="TextkomentraChar"/>
    <w:rsid w:val="003123A9"/>
    <w:rPr>
      <w:rFonts w:ascii="Arial" w:hAnsi="Arial"/>
      <w:lang w:val="en-GB" w:eastAsia="en-US"/>
    </w:rPr>
  </w:style>
  <w:style w:type="character" w:customStyle="1" w:styleId="HlavikaChar">
    <w:name w:val="Hlavička Char"/>
    <w:basedOn w:val="Predvolenpsmoodseku"/>
    <w:link w:val="Hlavika"/>
    <w:uiPriority w:val="99"/>
    <w:rsid w:val="00FA1D98"/>
    <w:rPr>
      <w:rFonts w:ascii="Arial" w:hAnsi="Arial"/>
      <w:sz w:val="16"/>
      <w:lang w:val="en-GB" w:eastAsia="en-US" w:bidi="ar-SA"/>
    </w:rPr>
  </w:style>
  <w:style w:type="paragraph" w:customStyle="1" w:styleId="SPnadpis3">
    <w:name w:val="SP_nadpis3"/>
    <w:basedOn w:val="Normlny"/>
    <w:rsid w:val="00F86C4F"/>
    <w:pPr>
      <w:numPr>
        <w:numId w:val="25"/>
      </w:numPr>
      <w:autoSpaceDE w:val="0"/>
      <w:autoSpaceDN w:val="0"/>
      <w:spacing w:before="240"/>
      <w:jc w:val="both"/>
    </w:pPr>
    <w:rPr>
      <w:rFonts w:cs="Arial"/>
      <w:b/>
      <w:bCs/>
      <w:smallCaps/>
      <w:sz w:val="20"/>
      <w:szCs w:val="24"/>
      <w:lang w:eastAsia="cs-CZ"/>
    </w:rPr>
  </w:style>
  <w:style w:type="character" w:customStyle="1" w:styleId="TextpoznmkypodiarouChar">
    <w:name w:val="Text poznámky pod čiarou Char"/>
    <w:basedOn w:val="Predvolenpsmoodseku"/>
    <w:link w:val="Textpoznmkypodiarou"/>
    <w:rsid w:val="009B2ADA"/>
    <w:rPr>
      <w:lang w:val="fr-FR" w:eastAsia="en-US"/>
    </w:rPr>
  </w:style>
  <w:style w:type="character" w:customStyle="1" w:styleId="Zkladntext3Char">
    <w:name w:val="Základný text 3 Char"/>
    <w:aliases w:val="titulky Char"/>
    <w:link w:val="Zkladntext3"/>
    <w:rsid w:val="00DD3513"/>
    <w:rPr>
      <w:rFonts w:ascii="Arial" w:hAnsi="Arial"/>
      <w:spacing w:val="-2"/>
      <w:sz w:val="22"/>
      <w:lang w:val="en-GB" w:eastAsia="en-US"/>
    </w:rPr>
  </w:style>
  <w:style w:type="character" w:customStyle="1" w:styleId="PtaChar">
    <w:name w:val="Päta Char"/>
    <w:basedOn w:val="Predvolenpsmoodseku"/>
    <w:link w:val="Pta"/>
    <w:uiPriority w:val="99"/>
    <w:rsid w:val="008C36EC"/>
    <w:rPr>
      <w:rFonts w:ascii="Arial" w:hAnsi="Arial"/>
      <w:sz w:val="16"/>
      <w:lang w:val="en-GB" w:eastAsia="en-US"/>
    </w:rPr>
  </w:style>
  <w:style w:type="paragraph" w:styleId="truktradokumentu">
    <w:name w:val="Document Map"/>
    <w:basedOn w:val="Normlny"/>
    <w:link w:val="truktradokumentuChar"/>
    <w:rsid w:val="004F300B"/>
    <w:rPr>
      <w:rFonts w:ascii="Tahoma" w:hAnsi="Tahoma" w:cs="Tahoma"/>
      <w:sz w:val="16"/>
      <w:szCs w:val="16"/>
    </w:rPr>
  </w:style>
  <w:style w:type="character" w:customStyle="1" w:styleId="truktradokumentuChar">
    <w:name w:val="Štruktúra dokumentu Char"/>
    <w:basedOn w:val="Predvolenpsmoodseku"/>
    <w:link w:val="truktradokumentu"/>
    <w:rsid w:val="004F300B"/>
    <w:rPr>
      <w:rFonts w:ascii="Tahoma" w:hAnsi="Tahoma" w:cs="Tahoma"/>
      <w:sz w:val="16"/>
      <w:szCs w:val="16"/>
      <w:lang w:val="en-GB" w:eastAsia="en-US"/>
    </w:rPr>
  </w:style>
  <w:style w:type="paragraph" w:styleId="Revzia">
    <w:name w:val="Revision"/>
    <w:hidden/>
    <w:uiPriority w:val="99"/>
    <w:semiHidden/>
    <w:rsid w:val="00F87934"/>
    <w:rPr>
      <w:rFonts w:ascii="Arial" w:hAnsi="Arial"/>
      <w:sz w:val="22"/>
      <w:lang w:val="en-GB" w:eastAsia="en-US"/>
    </w:rPr>
  </w:style>
  <w:style w:type="character" w:customStyle="1" w:styleId="Zarkazkladnhotextu2Char">
    <w:name w:val="Zarážka základného textu 2 Char"/>
    <w:basedOn w:val="Predvolenpsmoodseku"/>
    <w:link w:val="Zarkazkladnhotextu2"/>
    <w:rsid w:val="008302E2"/>
    <w:rPr>
      <w:rFonts w:ascii="Arial" w:hAnsi="Arial"/>
      <w:sz w:val="22"/>
      <w:lang w:eastAsia="en-US"/>
    </w:rPr>
  </w:style>
  <w:style w:type="table" w:styleId="Mriekatabuky">
    <w:name w:val="Table Grid"/>
    <w:basedOn w:val="Normlnatabuka"/>
    <w:rsid w:val="006A4B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omentraChar1">
    <w:name w:val="Text komentára Char1"/>
    <w:link w:val="Textkomentra"/>
    <w:semiHidden/>
    <w:locked/>
    <w:rsid w:val="00A847DA"/>
    <w:rPr>
      <w:rFonts w:ascii="Arial" w:hAnsi="Arial"/>
      <w:lang w:val="en-GB" w:eastAsia="en-US"/>
    </w:rPr>
  </w:style>
  <w:style w:type="character" w:styleId="Vrazn">
    <w:name w:val="Strong"/>
    <w:basedOn w:val="Predvolenpsmoodseku"/>
    <w:uiPriority w:val="22"/>
    <w:qFormat/>
    <w:rsid w:val="00FD12CF"/>
    <w:rPr>
      <w:b/>
      <w:bCs/>
    </w:rPr>
  </w:style>
  <w:style w:type="character" w:customStyle="1" w:styleId="OdsekzoznamuChar">
    <w:name w:val="Odsek zoznamu Char"/>
    <w:basedOn w:val="Predvolenpsmoodseku"/>
    <w:link w:val="Odsekzoznamu"/>
    <w:rsid w:val="00282686"/>
    <w:rPr>
      <w:rFonts w:ascii="Calibri" w:hAnsi="Calibri"/>
      <w:sz w:val="22"/>
      <w:szCs w:val="22"/>
    </w:rPr>
  </w:style>
  <w:style w:type="character" w:customStyle="1" w:styleId="ZkladntextChar">
    <w:name w:val="Základný text Char"/>
    <w:aliases w:val="Obsah Char"/>
    <w:basedOn w:val="Predvolenpsmoodseku"/>
    <w:link w:val="Zkladntext"/>
    <w:rsid w:val="00F74065"/>
    <w:rPr>
      <w:rFonts w:ascii="Arial" w:hAnsi="Arial"/>
      <w:sz w:val="22"/>
      <w:lang w:val="da-DK" w:eastAsia="en-US"/>
    </w:rPr>
  </w:style>
  <w:style w:type="character" w:customStyle="1" w:styleId="tt">
    <w:name w:val="tt"/>
    <w:basedOn w:val="Predvolenpsmoodseku"/>
    <w:rsid w:val="00AF2B73"/>
  </w:style>
  <w:style w:type="character" w:customStyle="1" w:styleId="NzovChar">
    <w:name w:val="Názov Char"/>
    <w:basedOn w:val="Predvolenpsmoodseku"/>
    <w:link w:val="Nzov"/>
    <w:rsid w:val="003E5EE3"/>
    <w:rPr>
      <w:b/>
      <w:sz w:val="22"/>
      <w:lang w:val="de-DE" w:eastAsia="en-US"/>
    </w:rPr>
  </w:style>
  <w:style w:type="character" w:customStyle="1" w:styleId="PodtitulChar">
    <w:name w:val="Podtitul Char"/>
    <w:basedOn w:val="Predvolenpsmoodseku"/>
    <w:link w:val="Podtitul"/>
    <w:rsid w:val="005F28E7"/>
    <w:rPr>
      <w:rFonts w:ascii="Arial" w:hAnsi="Arial"/>
      <w:b/>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45032">
      <w:bodyDiv w:val="1"/>
      <w:marLeft w:val="0"/>
      <w:marRight w:val="0"/>
      <w:marTop w:val="0"/>
      <w:marBottom w:val="0"/>
      <w:divBdr>
        <w:top w:val="none" w:sz="0" w:space="0" w:color="auto"/>
        <w:left w:val="none" w:sz="0" w:space="0" w:color="auto"/>
        <w:bottom w:val="none" w:sz="0" w:space="0" w:color="auto"/>
        <w:right w:val="none" w:sz="0" w:space="0" w:color="auto"/>
      </w:divBdr>
    </w:div>
    <w:div w:id="569388732">
      <w:bodyDiv w:val="1"/>
      <w:marLeft w:val="0"/>
      <w:marRight w:val="0"/>
      <w:marTop w:val="0"/>
      <w:marBottom w:val="0"/>
      <w:divBdr>
        <w:top w:val="none" w:sz="0" w:space="0" w:color="auto"/>
        <w:left w:val="none" w:sz="0" w:space="0" w:color="auto"/>
        <w:bottom w:val="none" w:sz="0" w:space="0" w:color="auto"/>
        <w:right w:val="none" w:sz="0" w:space="0" w:color="auto"/>
      </w:divBdr>
    </w:div>
    <w:div w:id="636881915">
      <w:bodyDiv w:val="1"/>
      <w:marLeft w:val="0"/>
      <w:marRight w:val="0"/>
      <w:marTop w:val="0"/>
      <w:marBottom w:val="0"/>
      <w:divBdr>
        <w:top w:val="none" w:sz="0" w:space="0" w:color="auto"/>
        <w:left w:val="none" w:sz="0" w:space="0" w:color="auto"/>
        <w:bottom w:val="none" w:sz="0" w:space="0" w:color="auto"/>
        <w:right w:val="none" w:sz="0" w:space="0" w:color="auto"/>
      </w:divBdr>
    </w:div>
    <w:div w:id="891766133">
      <w:bodyDiv w:val="1"/>
      <w:marLeft w:val="0"/>
      <w:marRight w:val="0"/>
      <w:marTop w:val="0"/>
      <w:marBottom w:val="0"/>
      <w:divBdr>
        <w:top w:val="none" w:sz="0" w:space="0" w:color="auto"/>
        <w:left w:val="none" w:sz="0" w:space="0" w:color="auto"/>
        <w:bottom w:val="none" w:sz="0" w:space="0" w:color="auto"/>
        <w:right w:val="none" w:sz="0" w:space="0" w:color="auto"/>
      </w:divBdr>
    </w:div>
    <w:div w:id="1193807555">
      <w:bodyDiv w:val="1"/>
      <w:marLeft w:val="0"/>
      <w:marRight w:val="0"/>
      <w:marTop w:val="0"/>
      <w:marBottom w:val="0"/>
      <w:divBdr>
        <w:top w:val="none" w:sz="0" w:space="0" w:color="auto"/>
        <w:left w:val="none" w:sz="0" w:space="0" w:color="auto"/>
        <w:bottom w:val="none" w:sz="0" w:space="0" w:color="auto"/>
        <w:right w:val="none" w:sz="0" w:space="0" w:color="auto"/>
      </w:divBdr>
    </w:div>
    <w:div w:id="1205824542">
      <w:bodyDiv w:val="1"/>
      <w:marLeft w:val="0"/>
      <w:marRight w:val="0"/>
      <w:marTop w:val="0"/>
      <w:marBottom w:val="0"/>
      <w:divBdr>
        <w:top w:val="none" w:sz="0" w:space="0" w:color="auto"/>
        <w:left w:val="none" w:sz="0" w:space="0" w:color="auto"/>
        <w:bottom w:val="none" w:sz="0" w:space="0" w:color="auto"/>
        <w:right w:val="none" w:sz="0" w:space="0" w:color="auto"/>
      </w:divBdr>
    </w:div>
    <w:div w:id="1325478316">
      <w:bodyDiv w:val="1"/>
      <w:marLeft w:val="0"/>
      <w:marRight w:val="0"/>
      <w:marTop w:val="0"/>
      <w:marBottom w:val="0"/>
      <w:divBdr>
        <w:top w:val="none" w:sz="0" w:space="0" w:color="auto"/>
        <w:left w:val="none" w:sz="0" w:space="0" w:color="auto"/>
        <w:bottom w:val="none" w:sz="0" w:space="0" w:color="auto"/>
        <w:right w:val="none" w:sz="0" w:space="0" w:color="auto"/>
      </w:divBdr>
    </w:div>
    <w:div w:id="1436175515">
      <w:bodyDiv w:val="1"/>
      <w:marLeft w:val="0"/>
      <w:marRight w:val="0"/>
      <w:marTop w:val="0"/>
      <w:marBottom w:val="0"/>
      <w:divBdr>
        <w:top w:val="none" w:sz="0" w:space="0" w:color="auto"/>
        <w:left w:val="none" w:sz="0" w:space="0" w:color="auto"/>
        <w:bottom w:val="none" w:sz="0" w:space="0" w:color="auto"/>
        <w:right w:val="none" w:sz="0" w:space="0" w:color="auto"/>
      </w:divBdr>
    </w:div>
    <w:div w:id="1692142637">
      <w:bodyDiv w:val="1"/>
      <w:marLeft w:val="0"/>
      <w:marRight w:val="0"/>
      <w:marTop w:val="0"/>
      <w:marBottom w:val="0"/>
      <w:divBdr>
        <w:top w:val="none" w:sz="0" w:space="0" w:color="auto"/>
        <w:left w:val="none" w:sz="0" w:space="0" w:color="auto"/>
        <w:bottom w:val="none" w:sz="0" w:space="0" w:color="auto"/>
        <w:right w:val="none" w:sz="0" w:space="0" w:color="auto"/>
      </w:divBdr>
    </w:div>
    <w:div w:id="1778065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tajomnik@sace.sk" TargetMode="External"/><Relationship Id="rId18" Type="http://schemas.openxmlformats.org/officeDocument/2006/relationships/hyperlink" Target="http://www.statistics.sk" TargetMode="External"/><Relationship Id="rId26" Type="http://schemas.openxmlformats.org/officeDocument/2006/relationships/footer" Target="footer5.xml"/><Relationship Id="rId39" Type="http://schemas.openxmlformats.org/officeDocument/2006/relationships/footer" Target="footer15.xml"/><Relationship Id="rId3" Type="http://schemas.openxmlformats.org/officeDocument/2006/relationships/styles" Target="styles.xml"/><Relationship Id="rId21" Type="http://schemas.openxmlformats.org/officeDocument/2006/relationships/footer" Target="footer3.xml"/><Relationship Id="rId34" Type="http://schemas.openxmlformats.org/officeDocument/2006/relationships/footer" Target="footer12.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statistics.sk" TargetMode="External"/><Relationship Id="rId25" Type="http://schemas.openxmlformats.org/officeDocument/2006/relationships/footer" Target="footer4.xml"/><Relationship Id="rId33" Type="http://schemas.openxmlformats.org/officeDocument/2006/relationships/header" Target="header4.xml"/><Relationship Id="rId38"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yperlink" Target="http://www.statistics.sk" TargetMode="External"/><Relationship Id="rId20" Type="http://schemas.openxmlformats.org/officeDocument/2006/relationships/footer" Target="footer2.xml"/><Relationship Id="rId29" Type="http://schemas.openxmlformats.org/officeDocument/2006/relationships/footer" Target="footer8.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dsas.sk/" TargetMode="External"/><Relationship Id="rId24" Type="http://schemas.openxmlformats.org/officeDocument/2006/relationships/hyperlink" Target="http://slovak.statistics.sk/" TargetMode="External"/><Relationship Id="rId32" Type="http://schemas.openxmlformats.org/officeDocument/2006/relationships/footer" Target="footer11.xm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ndsas.sk" TargetMode="External"/><Relationship Id="rId23" Type="http://schemas.openxmlformats.org/officeDocument/2006/relationships/hyperlink" Target="http://slovak.statistics.sk/" TargetMode="External"/><Relationship Id="rId28" Type="http://schemas.openxmlformats.org/officeDocument/2006/relationships/footer" Target="footer7.xml"/><Relationship Id="rId36" Type="http://schemas.openxmlformats.org/officeDocument/2006/relationships/footer" Target="footer13.xml"/><Relationship Id="rId10" Type="http://schemas.openxmlformats.org/officeDocument/2006/relationships/header" Target="header2.xml"/><Relationship Id="rId19" Type="http://schemas.openxmlformats.org/officeDocument/2006/relationships/hyperlink" Target="http://www.ndsas.sk" TargetMode="External"/><Relationship Id="rId31" Type="http://schemas.openxmlformats.org/officeDocument/2006/relationships/footer" Target="footer10.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sace.sk" TargetMode="External"/><Relationship Id="rId22" Type="http://schemas.openxmlformats.org/officeDocument/2006/relationships/hyperlink" Target="http://slovak.statistics.sk/" TargetMode="External"/><Relationship Id="rId27" Type="http://schemas.openxmlformats.org/officeDocument/2006/relationships/footer" Target="footer6.xml"/><Relationship Id="rId30" Type="http://schemas.openxmlformats.org/officeDocument/2006/relationships/footer" Target="footer9.xml"/><Relationship Id="rId35" Type="http://schemas.openxmlformats.org/officeDocument/2006/relationships/header" Target="header5.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FC4B68-93B8-4FA0-8D43-AEB7788ED8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105</Pages>
  <Words>31507</Words>
  <Characters>179594</Characters>
  <Application>Microsoft Office Word</Application>
  <DocSecurity>0</DocSecurity>
  <Lines>1496</Lines>
  <Paragraphs>421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210680</CharactersWithSpaces>
  <SharedDoc>false</SharedDoc>
  <HLinks>
    <vt:vector size="54" baseType="variant">
      <vt:variant>
        <vt:i4>4128814</vt:i4>
      </vt:variant>
      <vt:variant>
        <vt:i4>24</vt:i4>
      </vt:variant>
      <vt:variant>
        <vt:i4>0</vt:i4>
      </vt:variant>
      <vt:variant>
        <vt:i4>5</vt:i4>
      </vt:variant>
      <vt:variant>
        <vt:lpwstr>http://portal.statistics.sk/showdoc.do?docid=81731</vt:lpwstr>
      </vt:variant>
      <vt:variant>
        <vt:lpwstr/>
      </vt:variant>
      <vt:variant>
        <vt:i4>4128814</vt:i4>
      </vt:variant>
      <vt:variant>
        <vt:i4>21</vt:i4>
      </vt:variant>
      <vt:variant>
        <vt:i4>0</vt:i4>
      </vt:variant>
      <vt:variant>
        <vt:i4>5</vt:i4>
      </vt:variant>
      <vt:variant>
        <vt:lpwstr>http://portal.statistics.sk/showdoc.do?docid=81731</vt:lpwstr>
      </vt:variant>
      <vt:variant>
        <vt:lpwstr/>
      </vt:variant>
      <vt:variant>
        <vt:i4>1638416</vt:i4>
      </vt:variant>
      <vt:variant>
        <vt:i4>18</vt:i4>
      </vt:variant>
      <vt:variant>
        <vt:i4>0</vt:i4>
      </vt:variant>
      <vt:variant>
        <vt:i4>5</vt:i4>
      </vt:variant>
      <vt:variant>
        <vt:lpwstr>http://www.ndsas.sk/</vt:lpwstr>
      </vt:variant>
      <vt:variant>
        <vt:lpwstr/>
      </vt:variant>
      <vt:variant>
        <vt:i4>131146</vt:i4>
      </vt:variant>
      <vt:variant>
        <vt:i4>15</vt:i4>
      </vt:variant>
      <vt:variant>
        <vt:i4>0</vt:i4>
      </vt:variant>
      <vt:variant>
        <vt:i4>5</vt:i4>
      </vt:variant>
      <vt:variant>
        <vt:lpwstr>http://www.statistics.sk/</vt:lpwstr>
      </vt:variant>
      <vt:variant>
        <vt:lpwstr/>
      </vt:variant>
      <vt:variant>
        <vt:i4>131146</vt:i4>
      </vt:variant>
      <vt:variant>
        <vt:i4>12</vt:i4>
      </vt:variant>
      <vt:variant>
        <vt:i4>0</vt:i4>
      </vt:variant>
      <vt:variant>
        <vt:i4>5</vt:i4>
      </vt:variant>
      <vt:variant>
        <vt:lpwstr>http://www.statistics.sk/</vt:lpwstr>
      </vt:variant>
      <vt:variant>
        <vt:lpwstr/>
      </vt:variant>
      <vt:variant>
        <vt:i4>1638416</vt:i4>
      </vt:variant>
      <vt:variant>
        <vt:i4>9</vt:i4>
      </vt:variant>
      <vt:variant>
        <vt:i4>0</vt:i4>
      </vt:variant>
      <vt:variant>
        <vt:i4>5</vt:i4>
      </vt:variant>
      <vt:variant>
        <vt:lpwstr>http://www.ndsas.sk/</vt:lpwstr>
      </vt:variant>
      <vt:variant>
        <vt:lpwstr/>
      </vt:variant>
      <vt:variant>
        <vt:i4>8257575</vt:i4>
      </vt:variant>
      <vt:variant>
        <vt:i4>6</vt:i4>
      </vt:variant>
      <vt:variant>
        <vt:i4>0</vt:i4>
      </vt:variant>
      <vt:variant>
        <vt:i4>5</vt:i4>
      </vt:variant>
      <vt:variant>
        <vt:lpwstr>http://www.sace.sk/</vt:lpwstr>
      </vt:variant>
      <vt:variant>
        <vt:lpwstr/>
      </vt:variant>
      <vt:variant>
        <vt:i4>5177471</vt:i4>
      </vt:variant>
      <vt:variant>
        <vt:i4>3</vt:i4>
      </vt:variant>
      <vt:variant>
        <vt:i4>0</vt:i4>
      </vt:variant>
      <vt:variant>
        <vt:i4>5</vt:i4>
      </vt:variant>
      <vt:variant>
        <vt:lpwstr>mailto:tajomnik@sace.sk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2024-07-15T11:01:00Z</dcterms:created>
  <dcterms:modified xsi:type="dcterms:W3CDTF">2024-07-15T11:01:00Z</dcterms:modified>
</cp:coreProperties>
</file>